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DA004" w14:textId="77777777" w:rsidR="0083014B" w:rsidRPr="0083014B" w:rsidRDefault="0083014B" w:rsidP="0083014B">
      <w:pPr>
        <w:spacing w:after="0" w:line="240" w:lineRule="auto"/>
        <w:rPr>
          <w:rFonts w:asciiTheme="minorHAnsi" w:hAnsiTheme="minorHAnsi"/>
          <w:b/>
          <w:sz w:val="24"/>
          <w:szCs w:val="24"/>
        </w:rPr>
      </w:pPr>
      <w:r w:rsidRPr="0083014B">
        <w:rPr>
          <w:rFonts w:asciiTheme="minorHAnsi" w:hAnsiTheme="minorHAnsi"/>
          <w:b/>
          <w:sz w:val="24"/>
          <w:szCs w:val="24"/>
        </w:rPr>
        <w:t xml:space="preserve">Dopamine receptor 1 neurons in the dorsal striatum regulate food anticipatory circadian </w:t>
      </w:r>
      <w:r w:rsidR="007949E7">
        <w:rPr>
          <w:rFonts w:asciiTheme="minorHAnsi" w:hAnsiTheme="minorHAnsi"/>
          <w:b/>
          <w:sz w:val="24"/>
          <w:szCs w:val="24"/>
        </w:rPr>
        <w:t xml:space="preserve">activity </w:t>
      </w:r>
      <w:r w:rsidRPr="0083014B">
        <w:rPr>
          <w:rFonts w:asciiTheme="minorHAnsi" w:hAnsiTheme="minorHAnsi"/>
          <w:b/>
          <w:sz w:val="24"/>
          <w:szCs w:val="24"/>
        </w:rPr>
        <w:t>rhythms in mice</w:t>
      </w:r>
    </w:p>
    <w:p w14:paraId="2EF09A56" w14:textId="77777777" w:rsidR="006A5CDD" w:rsidRPr="00DF0AAF" w:rsidRDefault="006A5CDD" w:rsidP="002E2F5C">
      <w:pPr>
        <w:spacing w:after="0" w:line="240" w:lineRule="auto"/>
        <w:rPr>
          <w:rFonts w:asciiTheme="minorHAnsi" w:hAnsiTheme="minorHAnsi"/>
          <w:sz w:val="24"/>
          <w:szCs w:val="24"/>
        </w:rPr>
      </w:pPr>
    </w:p>
    <w:p w14:paraId="5F5DA9C2" w14:textId="77777777" w:rsidR="003800EA" w:rsidRPr="00DF0AAF" w:rsidRDefault="00C66300" w:rsidP="002E2F5C">
      <w:pPr>
        <w:spacing w:after="0" w:line="240" w:lineRule="auto"/>
        <w:rPr>
          <w:rFonts w:asciiTheme="minorHAnsi" w:hAnsiTheme="minorHAnsi"/>
          <w:i/>
          <w:sz w:val="24"/>
          <w:szCs w:val="24"/>
        </w:rPr>
      </w:pPr>
      <w:r w:rsidRPr="00DF0AAF">
        <w:rPr>
          <w:rFonts w:asciiTheme="minorHAnsi" w:hAnsiTheme="minorHAnsi"/>
          <w:sz w:val="24"/>
          <w:szCs w:val="24"/>
        </w:rPr>
        <w:t>Christian M. Gallardo</w:t>
      </w:r>
      <w:r w:rsidR="005B0482">
        <w:rPr>
          <w:rFonts w:asciiTheme="minorHAnsi" w:hAnsiTheme="minorHAnsi"/>
          <w:sz w:val="24"/>
          <w:szCs w:val="24"/>
          <w:vertAlign w:val="superscript"/>
        </w:rPr>
        <w:t>1</w:t>
      </w:r>
      <w:r w:rsidR="00930DDC" w:rsidRPr="00DF0AAF">
        <w:rPr>
          <w:rFonts w:asciiTheme="minorHAnsi" w:hAnsiTheme="minorHAnsi"/>
          <w:b/>
          <w:sz w:val="24"/>
          <w:szCs w:val="24"/>
        </w:rPr>
        <w:t>*,</w:t>
      </w:r>
      <w:r w:rsidR="00211F42">
        <w:rPr>
          <w:rFonts w:asciiTheme="minorHAnsi" w:hAnsiTheme="minorHAnsi"/>
          <w:b/>
          <w:sz w:val="24"/>
          <w:szCs w:val="24"/>
        </w:rPr>
        <w:t xml:space="preserve"> </w:t>
      </w:r>
      <w:r w:rsidR="00211F42" w:rsidRPr="00DF0AAF">
        <w:rPr>
          <w:rFonts w:asciiTheme="minorHAnsi" w:hAnsiTheme="minorHAnsi"/>
          <w:sz w:val="24"/>
          <w:szCs w:val="24"/>
        </w:rPr>
        <w:t>Martin Darvas</w:t>
      </w:r>
      <w:r w:rsidR="005B0482">
        <w:rPr>
          <w:rFonts w:asciiTheme="minorHAnsi" w:hAnsiTheme="minorHAnsi"/>
          <w:sz w:val="24"/>
          <w:szCs w:val="24"/>
          <w:vertAlign w:val="superscript"/>
        </w:rPr>
        <w:t>2</w:t>
      </w:r>
      <w:r w:rsidR="00211F42" w:rsidRPr="00DF0AAF">
        <w:rPr>
          <w:rFonts w:asciiTheme="minorHAnsi" w:hAnsiTheme="minorHAnsi"/>
          <w:b/>
          <w:sz w:val="24"/>
          <w:szCs w:val="24"/>
        </w:rPr>
        <w:t xml:space="preserve">*, </w:t>
      </w:r>
      <w:r w:rsidR="006D5FB9" w:rsidRPr="00DF0AAF">
        <w:rPr>
          <w:rFonts w:asciiTheme="minorHAnsi" w:hAnsiTheme="minorHAnsi"/>
          <w:sz w:val="24"/>
          <w:szCs w:val="24"/>
        </w:rPr>
        <w:t>Mia Oviatt</w:t>
      </w:r>
      <w:r w:rsidR="005B0482">
        <w:rPr>
          <w:rFonts w:asciiTheme="minorHAnsi" w:hAnsiTheme="minorHAnsi"/>
          <w:sz w:val="24"/>
          <w:szCs w:val="24"/>
          <w:vertAlign w:val="superscript"/>
        </w:rPr>
        <w:t>1</w:t>
      </w:r>
      <w:r w:rsidR="006D5FB9" w:rsidRPr="00DF0AAF">
        <w:rPr>
          <w:rFonts w:asciiTheme="minorHAnsi" w:hAnsiTheme="minorHAnsi"/>
          <w:sz w:val="24"/>
          <w:szCs w:val="24"/>
        </w:rPr>
        <w:t>, C</w:t>
      </w:r>
      <w:r w:rsidR="006074B4" w:rsidRPr="00DF0AAF">
        <w:rPr>
          <w:rFonts w:asciiTheme="minorHAnsi" w:hAnsiTheme="minorHAnsi"/>
          <w:sz w:val="24"/>
          <w:szCs w:val="24"/>
        </w:rPr>
        <w:t xml:space="preserve">hris </w:t>
      </w:r>
      <w:r w:rsidR="00E4486B" w:rsidRPr="00DF0AAF">
        <w:rPr>
          <w:rFonts w:asciiTheme="minorHAnsi" w:hAnsiTheme="minorHAnsi"/>
          <w:sz w:val="24"/>
          <w:szCs w:val="24"/>
        </w:rPr>
        <w:t xml:space="preserve">H. </w:t>
      </w:r>
      <w:r w:rsidR="006074B4" w:rsidRPr="00DF0AAF">
        <w:rPr>
          <w:rFonts w:asciiTheme="minorHAnsi" w:hAnsiTheme="minorHAnsi"/>
          <w:sz w:val="24"/>
          <w:szCs w:val="24"/>
        </w:rPr>
        <w:t>Chang</w:t>
      </w:r>
      <w:r w:rsidR="00930DDC" w:rsidRPr="00DF0AAF">
        <w:rPr>
          <w:rFonts w:asciiTheme="minorHAnsi" w:hAnsiTheme="minorHAnsi"/>
          <w:sz w:val="24"/>
          <w:szCs w:val="24"/>
          <w:vertAlign w:val="superscript"/>
        </w:rPr>
        <w:t>3</w:t>
      </w:r>
      <w:r w:rsidR="006074B4" w:rsidRPr="00DF0AAF">
        <w:rPr>
          <w:rFonts w:asciiTheme="minorHAnsi" w:hAnsiTheme="minorHAnsi"/>
          <w:sz w:val="24"/>
          <w:szCs w:val="24"/>
        </w:rPr>
        <w:t>,</w:t>
      </w:r>
      <w:r w:rsidR="00CA3DF1" w:rsidRPr="00CA3DF1">
        <w:rPr>
          <w:rFonts w:asciiTheme="minorHAnsi" w:hAnsiTheme="minorHAnsi"/>
          <w:sz w:val="24"/>
          <w:szCs w:val="24"/>
        </w:rPr>
        <w:t xml:space="preserve"> </w:t>
      </w:r>
      <w:r w:rsidR="00CA3DF1" w:rsidRPr="00DF0AAF">
        <w:rPr>
          <w:rFonts w:asciiTheme="minorHAnsi" w:hAnsiTheme="minorHAnsi"/>
          <w:sz w:val="24"/>
          <w:szCs w:val="24"/>
        </w:rPr>
        <w:t>Mateusz Michalik</w:t>
      </w:r>
      <w:r w:rsidR="004A3A21">
        <w:rPr>
          <w:rFonts w:asciiTheme="minorHAnsi" w:hAnsiTheme="minorHAnsi"/>
          <w:sz w:val="24"/>
          <w:szCs w:val="24"/>
          <w:vertAlign w:val="superscript"/>
        </w:rPr>
        <w:t>4</w:t>
      </w:r>
      <w:r w:rsidR="00CA3DF1">
        <w:rPr>
          <w:rFonts w:asciiTheme="minorHAnsi" w:hAnsiTheme="minorHAnsi"/>
          <w:sz w:val="24"/>
          <w:szCs w:val="24"/>
        </w:rPr>
        <w:t xml:space="preserve">, </w:t>
      </w:r>
      <w:ins w:id="0" w:author="Andrew D. Steele" w:date="2014-07-30T18:20:00Z">
        <w:r w:rsidR="00F87657">
          <w:rPr>
            <w:rFonts w:asciiTheme="minorHAnsi" w:hAnsiTheme="minorHAnsi"/>
            <w:sz w:val="24"/>
            <w:szCs w:val="24"/>
          </w:rPr>
          <w:t xml:space="preserve">Timothy </w:t>
        </w:r>
      </w:ins>
      <w:ins w:id="1" w:author="Andrew D. Steele" w:date="2014-07-31T15:41:00Z">
        <w:r w:rsidR="00410DA0">
          <w:rPr>
            <w:rFonts w:asciiTheme="minorHAnsi" w:hAnsiTheme="minorHAnsi"/>
            <w:sz w:val="24"/>
            <w:szCs w:val="24"/>
          </w:rPr>
          <w:t xml:space="preserve">F. </w:t>
        </w:r>
      </w:ins>
      <w:ins w:id="2" w:author="Andrew D. Steele" w:date="2014-07-30T18:20:00Z">
        <w:r w:rsidR="00F87657">
          <w:rPr>
            <w:rFonts w:asciiTheme="minorHAnsi" w:hAnsiTheme="minorHAnsi"/>
            <w:sz w:val="24"/>
            <w:szCs w:val="24"/>
          </w:rPr>
          <w:t>Huddy</w:t>
        </w:r>
      </w:ins>
      <w:ins w:id="3" w:author="Andrew D. Steele" w:date="2014-07-30T18:21:00Z">
        <w:r w:rsidR="00F87657">
          <w:rPr>
            <w:rFonts w:asciiTheme="minorHAnsi" w:hAnsiTheme="minorHAnsi"/>
            <w:sz w:val="24"/>
            <w:szCs w:val="24"/>
            <w:vertAlign w:val="superscript"/>
          </w:rPr>
          <w:t>5</w:t>
        </w:r>
      </w:ins>
      <w:ins w:id="4" w:author="Andrew D. Steele" w:date="2014-07-30T18:20:00Z">
        <w:r w:rsidR="00F87657">
          <w:rPr>
            <w:rFonts w:asciiTheme="minorHAnsi" w:hAnsiTheme="minorHAnsi"/>
            <w:sz w:val="24"/>
            <w:szCs w:val="24"/>
          </w:rPr>
          <w:t xml:space="preserve">, </w:t>
        </w:r>
      </w:ins>
      <w:r w:rsidR="00CA3DF1" w:rsidRPr="00DF0AAF">
        <w:rPr>
          <w:rFonts w:asciiTheme="minorHAnsi" w:hAnsiTheme="minorHAnsi"/>
          <w:sz w:val="24"/>
          <w:szCs w:val="24"/>
        </w:rPr>
        <w:t>Emily Meyer</w:t>
      </w:r>
      <w:r w:rsidR="00CA3DF1" w:rsidRPr="00DF0AAF">
        <w:rPr>
          <w:rFonts w:asciiTheme="minorHAnsi" w:hAnsiTheme="minorHAnsi"/>
          <w:sz w:val="24"/>
          <w:szCs w:val="24"/>
          <w:vertAlign w:val="superscript"/>
        </w:rPr>
        <w:t>3</w:t>
      </w:r>
      <w:r w:rsidR="00CA3DF1" w:rsidRPr="00DF0AAF">
        <w:rPr>
          <w:rFonts w:asciiTheme="minorHAnsi" w:hAnsiTheme="minorHAnsi"/>
          <w:sz w:val="24"/>
          <w:szCs w:val="24"/>
        </w:rPr>
        <w:t>,</w:t>
      </w:r>
      <w:r w:rsidR="00CA3DF1">
        <w:rPr>
          <w:rFonts w:asciiTheme="minorHAnsi" w:hAnsiTheme="minorHAnsi"/>
          <w:sz w:val="24"/>
          <w:szCs w:val="24"/>
        </w:rPr>
        <w:t xml:space="preserve"> </w:t>
      </w:r>
      <w:r w:rsidR="00782055" w:rsidRPr="00DF0AAF">
        <w:rPr>
          <w:rFonts w:asciiTheme="minorHAnsi" w:hAnsiTheme="minorHAnsi"/>
          <w:sz w:val="24"/>
          <w:szCs w:val="24"/>
        </w:rPr>
        <w:t>Scott A. Shuster</w:t>
      </w:r>
      <w:r w:rsidR="005B0482">
        <w:rPr>
          <w:rFonts w:asciiTheme="minorHAnsi" w:hAnsiTheme="minorHAnsi"/>
          <w:sz w:val="24"/>
          <w:szCs w:val="24"/>
          <w:vertAlign w:val="superscript"/>
        </w:rPr>
        <w:t>1</w:t>
      </w:r>
      <w:r w:rsidR="00782055" w:rsidRPr="00DF0AAF">
        <w:rPr>
          <w:rFonts w:asciiTheme="minorHAnsi" w:hAnsiTheme="minorHAnsi"/>
          <w:sz w:val="24"/>
          <w:szCs w:val="24"/>
        </w:rPr>
        <w:t>,</w:t>
      </w:r>
      <w:r w:rsidR="00762CC9" w:rsidRPr="00DF0AAF">
        <w:rPr>
          <w:rFonts w:asciiTheme="minorHAnsi" w:hAnsiTheme="minorHAnsi"/>
          <w:sz w:val="24"/>
          <w:szCs w:val="24"/>
        </w:rPr>
        <w:t xml:space="preserve"> </w:t>
      </w:r>
      <w:ins w:id="5" w:author="Andrew D. Steele" w:date="2014-07-30T18:22:00Z">
        <w:r w:rsidR="00750E55">
          <w:rPr>
            <w:rFonts w:asciiTheme="minorHAnsi" w:hAnsiTheme="minorHAnsi"/>
            <w:sz w:val="24"/>
            <w:szCs w:val="24"/>
          </w:rPr>
          <w:t>Antonio Aguayo</w:t>
        </w:r>
        <w:r w:rsidR="00750E55">
          <w:rPr>
            <w:rFonts w:asciiTheme="minorHAnsi" w:hAnsiTheme="minorHAnsi"/>
            <w:sz w:val="24"/>
            <w:szCs w:val="24"/>
            <w:vertAlign w:val="superscript"/>
          </w:rPr>
          <w:t>5</w:t>
        </w:r>
        <w:r w:rsidR="00750E55">
          <w:rPr>
            <w:rFonts w:asciiTheme="minorHAnsi" w:hAnsiTheme="minorHAnsi"/>
            <w:sz w:val="24"/>
            <w:szCs w:val="24"/>
          </w:rPr>
          <w:t xml:space="preserve">, Elizabeth </w:t>
        </w:r>
      </w:ins>
      <w:ins w:id="6" w:author="Andrew D. Steele" w:date="2014-08-01T09:14:00Z">
        <w:r w:rsidR="001014C7">
          <w:rPr>
            <w:rFonts w:asciiTheme="minorHAnsi" w:hAnsiTheme="minorHAnsi"/>
            <w:sz w:val="24"/>
            <w:szCs w:val="24"/>
          </w:rPr>
          <w:t xml:space="preserve">M. </w:t>
        </w:r>
      </w:ins>
      <w:ins w:id="7" w:author="Andrew D. Steele" w:date="2014-07-30T18:22:00Z">
        <w:r w:rsidR="00750E55">
          <w:rPr>
            <w:rFonts w:asciiTheme="minorHAnsi" w:hAnsiTheme="minorHAnsi"/>
            <w:sz w:val="24"/>
            <w:szCs w:val="24"/>
          </w:rPr>
          <w:t>Hill</w:t>
        </w:r>
        <w:r w:rsidR="00750E55">
          <w:rPr>
            <w:rFonts w:asciiTheme="minorHAnsi" w:hAnsiTheme="minorHAnsi"/>
            <w:sz w:val="24"/>
            <w:szCs w:val="24"/>
            <w:vertAlign w:val="superscript"/>
          </w:rPr>
          <w:t>5</w:t>
        </w:r>
        <w:r w:rsidR="00750E55">
          <w:rPr>
            <w:rFonts w:asciiTheme="minorHAnsi" w:hAnsiTheme="minorHAnsi"/>
            <w:sz w:val="24"/>
            <w:szCs w:val="24"/>
          </w:rPr>
          <w:t xml:space="preserve">, </w:t>
        </w:r>
      </w:ins>
      <w:r w:rsidR="00762CC9" w:rsidRPr="00DF0AAF">
        <w:rPr>
          <w:rFonts w:asciiTheme="minorHAnsi" w:hAnsiTheme="minorHAnsi"/>
          <w:sz w:val="24"/>
          <w:szCs w:val="24"/>
        </w:rPr>
        <w:t>Karun Kiani</w:t>
      </w:r>
      <w:r w:rsidR="00A03826" w:rsidRPr="00DF0AAF">
        <w:rPr>
          <w:rFonts w:asciiTheme="minorHAnsi" w:hAnsiTheme="minorHAnsi"/>
          <w:sz w:val="24"/>
          <w:szCs w:val="24"/>
          <w:vertAlign w:val="superscript"/>
        </w:rPr>
        <w:t>3</w:t>
      </w:r>
      <w:r w:rsidR="00762CC9" w:rsidRPr="00DF0AAF">
        <w:rPr>
          <w:rFonts w:asciiTheme="minorHAnsi" w:hAnsiTheme="minorHAnsi"/>
          <w:sz w:val="24"/>
          <w:szCs w:val="24"/>
        </w:rPr>
        <w:t>,</w:t>
      </w:r>
      <w:r w:rsidR="00C03368" w:rsidRPr="00DF0AAF">
        <w:rPr>
          <w:rFonts w:asciiTheme="minorHAnsi" w:hAnsiTheme="minorHAnsi"/>
          <w:sz w:val="24"/>
          <w:szCs w:val="24"/>
        </w:rPr>
        <w:t xml:space="preserve"> </w:t>
      </w:r>
      <w:r w:rsidR="00C37BB6" w:rsidRPr="00DF0AAF">
        <w:rPr>
          <w:rFonts w:asciiTheme="minorHAnsi" w:hAnsiTheme="minorHAnsi"/>
          <w:sz w:val="24"/>
          <w:szCs w:val="24"/>
        </w:rPr>
        <w:t>Jonathan Ikpeazu</w:t>
      </w:r>
      <w:r w:rsidR="005B0482">
        <w:rPr>
          <w:rFonts w:asciiTheme="minorHAnsi" w:hAnsiTheme="minorHAnsi"/>
          <w:sz w:val="24"/>
          <w:szCs w:val="24"/>
          <w:vertAlign w:val="superscript"/>
        </w:rPr>
        <w:t>1</w:t>
      </w:r>
      <w:r w:rsidR="003800EA" w:rsidRPr="00DF0AAF">
        <w:rPr>
          <w:rFonts w:asciiTheme="minorHAnsi" w:hAnsiTheme="minorHAnsi"/>
          <w:sz w:val="24"/>
          <w:szCs w:val="24"/>
        </w:rPr>
        <w:t>,</w:t>
      </w:r>
      <w:r w:rsidR="0009753F" w:rsidRPr="00DF0AAF">
        <w:rPr>
          <w:rFonts w:asciiTheme="minorHAnsi" w:hAnsiTheme="minorHAnsi"/>
          <w:sz w:val="24"/>
          <w:szCs w:val="24"/>
        </w:rPr>
        <w:t xml:space="preserve"> </w:t>
      </w:r>
      <w:r w:rsidR="006074B4" w:rsidRPr="00DF0AAF">
        <w:rPr>
          <w:rFonts w:asciiTheme="minorHAnsi" w:hAnsiTheme="minorHAnsi"/>
          <w:sz w:val="24"/>
          <w:szCs w:val="24"/>
        </w:rPr>
        <w:t xml:space="preserve">Johan </w:t>
      </w:r>
      <w:r w:rsidR="00292BE6">
        <w:rPr>
          <w:rFonts w:asciiTheme="minorHAnsi" w:hAnsiTheme="minorHAnsi"/>
          <w:sz w:val="24"/>
          <w:szCs w:val="24"/>
        </w:rPr>
        <w:t xml:space="preserve">S. </w:t>
      </w:r>
      <w:r w:rsidR="006074B4" w:rsidRPr="00DF0AAF">
        <w:rPr>
          <w:rFonts w:asciiTheme="minorHAnsi" w:hAnsiTheme="minorHAnsi"/>
          <w:sz w:val="24"/>
          <w:szCs w:val="24"/>
        </w:rPr>
        <w:t>Martinez</w:t>
      </w:r>
      <w:r w:rsidR="005B0482">
        <w:rPr>
          <w:rFonts w:asciiTheme="minorHAnsi" w:hAnsiTheme="minorHAnsi"/>
          <w:sz w:val="24"/>
          <w:szCs w:val="24"/>
          <w:vertAlign w:val="superscript"/>
        </w:rPr>
        <w:t>1</w:t>
      </w:r>
      <w:r w:rsidR="006074B4" w:rsidRPr="00DF0AAF">
        <w:rPr>
          <w:rFonts w:asciiTheme="minorHAnsi" w:hAnsiTheme="minorHAnsi"/>
          <w:sz w:val="24"/>
          <w:szCs w:val="24"/>
        </w:rPr>
        <w:t xml:space="preserve">, </w:t>
      </w:r>
      <w:r w:rsidR="003203CF" w:rsidRPr="00DF0AAF">
        <w:rPr>
          <w:rFonts w:asciiTheme="minorHAnsi" w:hAnsiTheme="minorHAnsi"/>
          <w:sz w:val="24"/>
          <w:szCs w:val="24"/>
        </w:rPr>
        <w:t>Mari Pu</w:t>
      </w:r>
      <w:r w:rsidR="00782055" w:rsidRPr="00DF0AAF">
        <w:rPr>
          <w:rFonts w:asciiTheme="minorHAnsi" w:hAnsiTheme="minorHAnsi"/>
          <w:sz w:val="24"/>
          <w:szCs w:val="24"/>
        </w:rPr>
        <w:t>pura</w:t>
      </w:r>
      <w:r w:rsidR="00A03826" w:rsidRPr="00DF0AAF">
        <w:rPr>
          <w:rFonts w:asciiTheme="minorHAnsi" w:hAnsiTheme="minorHAnsi"/>
          <w:sz w:val="24"/>
          <w:szCs w:val="24"/>
          <w:vertAlign w:val="superscript"/>
        </w:rPr>
        <w:t>3</w:t>
      </w:r>
      <w:r w:rsidR="00AE5BCD" w:rsidRPr="00DF0AAF">
        <w:rPr>
          <w:rFonts w:asciiTheme="minorHAnsi" w:hAnsiTheme="minorHAnsi"/>
          <w:sz w:val="24"/>
          <w:szCs w:val="24"/>
        </w:rPr>
        <w:t>,</w:t>
      </w:r>
      <w:r w:rsidR="00CA3DF1" w:rsidRPr="00CA3DF1">
        <w:rPr>
          <w:rFonts w:asciiTheme="minorHAnsi" w:hAnsiTheme="minorHAnsi"/>
          <w:sz w:val="24"/>
          <w:szCs w:val="24"/>
        </w:rPr>
        <w:t xml:space="preserve"> </w:t>
      </w:r>
      <w:r w:rsidR="00CA3DF1">
        <w:rPr>
          <w:rFonts w:asciiTheme="minorHAnsi" w:hAnsiTheme="minorHAnsi"/>
          <w:sz w:val="24"/>
          <w:szCs w:val="24"/>
        </w:rPr>
        <w:t>Andrea N. Smit</w:t>
      </w:r>
      <w:r w:rsidR="004A3A21">
        <w:rPr>
          <w:rFonts w:asciiTheme="minorHAnsi" w:hAnsiTheme="minorHAnsi"/>
          <w:sz w:val="24"/>
          <w:szCs w:val="24"/>
          <w:vertAlign w:val="superscript"/>
        </w:rPr>
        <w:t>4</w:t>
      </w:r>
      <w:r w:rsidR="00CA3DF1" w:rsidRPr="00DF0AAF">
        <w:rPr>
          <w:rFonts w:asciiTheme="minorHAnsi" w:hAnsiTheme="minorHAnsi"/>
          <w:sz w:val="24"/>
          <w:szCs w:val="24"/>
        </w:rPr>
        <w:t>,</w:t>
      </w:r>
      <w:r w:rsidR="00B7640E" w:rsidRPr="00DF0AAF">
        <w:rPr>
          <w:rFonts w:asciiTheme="minorHAnsi" w:hAnsiTheme="minorHAnsi"/>
          <w:sz w:val="24"/>
          <w:szCs w:val="24"/>
        </w:rPr>
        <w:t xml:space="preserve"> Danica Patton</w:t>
      </w:r>
      <w:r w:rsidR="004A3A21">
        <w:rPr>
          <w:rFonts w:asciiTheme="minorHAnsi" w:hAnsiTheme="minorHAnsi"/>
          <w:sz w:val="24"/>
          <w:szCs w:val="24"/>
          <w:vertAlign w:val="superscript"/>
        </w:rPr>
        <w:t>4</w:t>
      </w:r>
      <w:r w:rsidR="0027713F">
        <w:rPr>
          <w:rFonts w:asciiTheme="minorHAnsi" w:hAnsiTheme="minorHAnsi"/>
          <w:sz w:val="24"/>
          <w:szCs w:val="24"/>
          <w:vertAlign w:val="superscript"/>
        </w:rPr>
        <w:t>,7</w:t>
      </w:r>
      <w:r w:rsidR="00B7640E" w:rsidRPr="00DF0AAF">
        <w:rPr>
          <w:rFonts w:asciiTheme="minorHAnsi" w:hAnsiTheme="minorHAnsi"/>
          <w:sz w:val="24"/>
          <w:szCs w:val="24"/>
        </w:rPr>
        <w:t xml:space="preserve">, </w:t>
      </w:r>
      <w:r w:rsidR="002568A2" w:rsidRPr="00DF0AAF">
        <w:rPr>
          <w:rFonts w:asciiTheme="minorHAnsi" w:hAnsiTheme="minorHAnsi"/>
          <w:sz w:val="24"/>
          <w:szCs w:val="24"/>
        </w:rPr>
        <w:t>Ralph E. Mistlberger</w:t>
      </w:r>
      <w:r w:rsidR="004A3A21">
        <w:rPr>
          <w:rFonts w:asciiTheme="minorHAnsi" w:hAnsiTheme="minorHAnsi"/>
          <w:sz w:val="24"/>
          <w:szCs w:val="24"/>
          <w:vertAlign w:val="superscript"/>
        </w:rPr>
        <w:t>4</w:t>
      </w:r>
      <w:r w:rsidR="002568A2" w:rsidRPr="00DF0AAF">
        <w:rPr>
          <w:rFonts w:asciiTheme="minorHAnsi" w:hAnsiTheme="minorHAnsi"/>
          <w:sz w:val="24"/>
          <w:szCs w:val="24"/>
        </w:rPr>
        <w:t xml:space="preserve">, </w:t>
      </w:r>
      <w:r w:rsidR="00F8392D" w:rsidRPr="00DF0AAF">
        <w:rPr>
          <w:rFonts w:asciiTheme="minorHAnsi" w:hAnsiTheme="minorHAnsi"/>
          <w:sz w:val="24"/>
          <w:szCs w:val="24"/>
        </w:rPr>
        <w:t>Richard D. Palmiter</w:t>
      </w:r>
      <w:ins w:id="8" w:author="Andrew D. Steele" w:date="2014-07-30T18:21:00Z">
        <w:r w:rsidR="00F87657">
          <w:rPr>
            <w:rFonts w:asciiTheme="minorHAnsi" w:hAnsiTheme="minorHAnsi"/>
            <w:sz w:val="24"/>
            <w:szCs w:val="24"/>
            <w:vertAlign w:val="superscript"/>
          </w:rPr>
          <w:t>6</w:t>
        </w:r>
      </w:ins>
      <w:del w:id="9" w:author="Andrew D. Steele" w:date="2014-07-30T18:21:00Z">
        <w:r w:rsidR="004A3A21" w:rsidDel="00F87657">
          <w:rPr>
            <w:rFonts w:asciiTheme="minorHAnsi" w:hAnsiTheme="minorHAnsi"/>
            <w:sz w:val="24"/>
            <w:szCs w:val="24"/>
            <w:vertAlign w:val="superscript"/>
          </w:rPr>
          <w:delText>5</w:delText>
        </w:r>
      </w:del>
      <w:r w:rsidR="00F8392D" w:rsidRPr="00DF0AAF">
        <w:rPr>
          <w:rFonts w:asciiTheme="minorHAnsi" w:hAnsiTheme="minorHAnsi"/>
          <w:sz w:val="24"/>
          <w:szCs w:val="24"/>
        </w:rPr>
        <w:t xml:space="preserve">, </w:t>
      </w:r>
      <w:r w:rsidR="006074B4" w:rsidRPr="00DF0AAF">
        <w:rPr>
          <w:rFonts w:asciiTheme="minorHAnsi" w:hAnsiTheme="minorHAnsi"/>
          <w:sz w:val="24"/>
          <w:szCs w:val="24"/>
        </w:rPr>
        <w:t xml:space="preserve">and </w:t>
      </w:r>
      <w:r w:rsidR="00841797" w:rsidRPr="00DF0AAF">
        <w:rPr>
          <w:rFonts w:asciiTheme="minorHAnsi" w:hAnsiTheme="minorHAnsi"/>
          <w:sz w:val="24"/>
          <w:szCs w:val="24"/>
        </w:rPr>
        <w:t>Andrew D. Steele</w:t>
      </w:r>
      <w:r w:rsidR="005B0482">
        <w:rPr>
          <w:rFonts w:asciiTheme="minorHAnsi" w:hAnsiTheme="minorHAnsi"/>
          <w:sz w:val="24"/>
          <w:szCs w:val="24"/>
          <w:vertAlign w:val="superscript"/>
        </w:rPr>
        <w:t>1</w:t>
      </w:r>
      <w:r w:rsidR="00A03826" w:rsidRPr="00DF0AAF">
        <w:rPr>
          <w:rFonts w:asciiTheme="minorHAnsi" w:hAnsiTheme="minorHAnsi"/>
          <w:sz w:val="24"/>
          <w:szCs w:val="24"/>
          <w:vertAlign w:val="superscript"/>
        </w:rPr>
        <w:t>,</w:t>
      </w:r>
      <w:ins w:id="10" w:author="Andrew D. Steele" w:date="2014-07-30T18:21:00Z">
        <w:r w:rsidR="00F87657">
          <w:rPr>
            <w:rFonts w:asciiTheme="minorHAnsi" w:hAnsiTheme="minorHAnsi"/>
            <w:sz w:val="24"/>
            <w:szCs w:val="24"/>
            <w:vertAlign w:val="superscript"/>
          </w:rPr>
          <w:t>5</w:t>
        </w:r>
      </w:ins>
      <w:del w:id="11" w:author="Andrew D. Steele" w:date="2014-07-30T18:21:00Z">
        <w:r w:rsidR="00A03826" w:rsidRPr="00DF0AAF" w:rsidDel="00F87657">
          <w:rPr>
            <w:rFonts w:asciiTheme="minorHAnsi" w:hAnsiTheme="minorHAnsi"/>
            <w:sz w:val="24"/>
            <w:szCs w:val="24"/>
            <w:vertAlign w:val="superscript"/>
          </w:rPr>
          <w:delText>6</w:delText>
        </w:r>
      </w:del>
      <w:r w:rsidR="00841797" w:rsidRPr="00DF0AAF">
        <w:rPr>
          <w:rFonts w:asciiTheme="minorHAnsi" w:hAnsiTheme="minorHAnsi"/>
          <w:sz w:val="24"/>
          <w:szCs w:val="24"/>
          <w:vertAlign w:val="superscript"/>
        </w:rPr>
        <w:t>#</w:t>
      </w:r>
    </w:p>
    <w:p w14:paraId="2746737C" w14:textId="77777777" w:rsidR="00137230" w:rsidRPr="00DF0AAF" w:rsidRDefault="00137230" w:rsidP="002E2F5C">
      <w:pPr>
        <w:spacing w:after="0" w:line="240" w:lineRule="auto"/>
        <w:rPr>
          <w:rFonts w:asciiTheme="minorHAnsi" w:hAnsiTheme="minorHAnsi"/>
          <w:sz w:val="24"/>
          <w:szCs w:val="24"/>
        </w:rPr>
      </w:pPr>
    </w:p>
    <w:p w14:paraId="54C92720" w14:textId="77777777" w:rsidR="005B0482" w:rsidRPr="00DF0AAF" w:rsidRDefault="00930DDC" w:rsidP="005B0482">
      <w:pPr>
        <w:spacing w:after="0" w:line="240" w:lineRule="auto"/>
        <w:outlineLvl w:val="0"/>
        <w:rPr>
          <w:rFonts w:asciiTheme="minorHAnsi" w:hAnsiTheme="minorHAnsi"/>
          <w:i/>
          <w:sz w:val="24"/>
          <w:szCs w:val="24"/>
        </w:rPr>
      </w:pPr>
      <w:r w:rsidRPr="00DF0AAF">
        <w:rPr>
          <w:rFonts w:asciiTheme="minorHAnsi" w:hAnsiTheme="minorHAnsi"/>
          <w:sz w:val="24"/>
          <w:szCs w:val="24"/>
          <w:vertAlign w:val="superscript"/>
        </w:rPr>
        <w:t>1</w:t>
      </w:r>
      <w:r w:rsidR="005B0482" w:rsidRPr="00DF0AAF">
        <w:rPr>
          <w:rFonts w:asciiTheme="minorHAnsi" w:hAnsiTheme="minorHAnsi"/>
          <w:sz w:val="24"/>
          <w:szCs w:val="24"/>
        </w:rPr>
        <w:t>Division of Biology, California Institute of Technology, Pasadena, CA; USA</w:t>
      </w:r>
    </w:p>
    <w:p w14:paraId="43EED09D" w14:textId="77777777" w:rsidR="006A5CDD" w:rsidRPr="00DF0AAF" w:rsidRDefault="006A5CDD" w:rsidP="002E2F5C">
      <w:pPr>
        <w:spacing w:after="0" w:line="240" w:lineRule="auto"/>
        <w:outlineLvl w:val="0"/>
        <w:rPr>
          <w:rFonts w:asciiTheme="minorHAnsi" w:hAnsiTheme="minorHAnsi"/>
          <w:i/>
          <w:sz w:val="24"/>
          <w:szCs w:val="24"/>
        </w:rPr>
      </w:pPr>
    </w:p>
    <w:p w14:paraId="3BC5F6A5" w14:textId="77777777" w:rsidR="003800EA" w:rsidRPr="00DF0AAF" w:rsidRDefault="00930DDC" w:rsidP="002E2F5C">
      <w:pPr>
        <w:spacing w:after="0" w:line="240" w:lineRule="auto"/>
        <w:outlineLvl w:val="0"/>
        <w:rPr>
          <w:rFonts w:asciiTheme="minorHAnsi" w:hAnsiTheme="minorHAnsi"/>
          <w:i/>
          <w:sz w:val="24"/>
          <w:szCs w:val="24"/>
        </w:rPr>
      </w:pPr>
      <w:r w:rsidRPr="00DF0AAF">
        <w:rPr>
          <w:rFonts w:asciiTheme="minorHAnsi" w:hAnsiTheme="minorHAnsi"/>
          <w:sz w:val="24"/>
          <w:szCs w:val="24"/>
          <w:vertAlign w:val="superscript"/>
        </w:rPr>
        <w:t>2</w:t>
      </w:r>
      <w:r w:rsidR="005B0482">
        <w:rPr>
          <w:rFonts w:asciiTheme="minorHAnsi" w:hAnsiTheme="minorHAnsi"/>
          <w:sz w:val="24"/>
          <w:szCs w:val="24"/>
        </w:rPr>
        <w:t xml:space="preserve">Department of Pathology, </w:t>
      </w:r>
      <w:r w:rsidR="005B0482" w:rsidRPr="00DF0AAF">
        <w:rPr>
          <w:rFonts w:asciiTheme="minorHAnsi" w:hAnsiTheme="minorHAnsi"/>
          <w:sz w:val="24"/>
          <w:szCs w:val="24"/>
        </w:rPr>
        <w:t>University of Washington, Seattle, Washington; USA</w:t>
      </w:r>
    </w:p>
    <w:p w14:paraId="3493E917" w14:textId="77777777" w:rsidR="006A5CDD" w:rsidRPr="00DF0AAF" w:rsidRDefault="006A5CDD" w:rsidP="002E2F5C">
      <w:pPr>
        <w:spacing w:after="0" w:line="240" w:lineRule="auto"/>
        <w:rPr>
          <w:rFonts w:asciiTheme="minorHAnsi" w:hAnsiTheme="minorHAnsi"/>
          <w:i/>
          <w:sz w:val="24"/>
          <w:szCs w:val="24"/>
        </w:rPr>
      </w:pPr>
    </w:p>
    <w:p w14:paraId="2961E655" w14:textId="77777777" w:rsidR="00A03826" w:rsidRPr="00DF0AAF" w:rsidRDefault="00A03826" w:rsidP="002E2F5C">
      <w:pPr>
        <w:spacing w:after="0" w:line="240" w:lineRule="auto"/>
        <w:rPr>
          <w:rFonts w:asciiTheme="minorHAnsi" w:hAnsiTheme="minorHAnsi"/>
          <w:sz w:val="24"/>
          <w:szCs w:val="24"/>
          <w:vertAlign w:val="superscript"/>
        </w:rPr>
      </w:pPr>
      <w:r w:rsidRPr="00DF0AAF">
        <w:rPr>
          <w:rFonts w:asciiTheme="minorHAnsi" w:hAnsiTheme="minorHAnsi"/>
          <w:sz w:val="24"/>
          <w:szCs w:val="24"/>
          <w:vertAlign w:val="superscript"/>
        </w:rPr>
        <w:t>3</w:t>
      </w:r>
      <w:r w:rsidR="007D7DB5" w:rsidRPr="00DF0AAF">
        <w:rPr>
          <w:rFonts w:asciiTheme="minorHAnsi" w:hAnsiTheme="minorHAnsi"/>
          <w:sz w:val="24"/>
          <w:szCs w:val="24"/>
        </w:rPr>
        <w:t>W.M. Keck Science Department, Claremont McKenna College, Pitzer College, Scripps College, Claremont, California; USA</w:t>
      </w:r>
    </w:p>
    <w:p w14:paraId="2BCE0F97" w14:textId="77777777" w:rsidR="006A5CDD" w:rsidRPr="00DF0AAF" w:rsidRDefault="006A5CDD" w:rsidP="002E2F5C">
      <w:pPr>
        <w:spacing w:after="0" w:line="240" w:lineRule="auto"/>
        <w:rPr>
          <w:rFonts w:asciiTheme="minorHAnsi" w:hAnsiTheme="minorHAnsi"/>
          <w:i/>
          <w:sz w:val="24"/>
          <w:szCs w:val="24"/>
        </w:rPr>
      </w:pPr>
    </w:p>
    <w:p w14:paraId="1B38DCFD" w14:textId="77777777" w:rsidR="00842F93" w:rsidRPr="00DF0AAF" w:rsidRDefault="004A3A21" w:rsidP="002E2F5C">
      <w:pPr>
        <w:spacing w:after="0" w:line="240" w:lineRule="auto"/>
        <w:rPr>
          <w:rFonts w:asciiTheme="minorHAnsi" w:hAnsiTheme="minorHAnsi"/>
          <w:sz w:val="24"/>
          <w:szCs w:val="24"/>
        </w:rPr>
      </w:pPr>
      <w:r>
        <w:rPr>
          <w:rFonts w:asciiTheme="minorHAnsi" w:hAnsiTheme="minorHAnsi"/>
          <w:sz w:val="24"/>
          <w:szCs w:val="24"/>
          <w:vertAlign w:val="superscript"/>
        </w:rPr>
        <w:t>4</w:t>
      </w:r>
      <w:r w:rsidR="0047600A" w:rsidRPr="00DF0AAF">
        <w:rPr>
          <w:rFonts w:asciiTheme="minorHAnsi" w:hAnsiTheme="minorHAnsi"/>
          <w:sz w:val="24"/>
          <w:szCs w:val="24"/>
        </w:rPr>
        <w:t xml:space="preserve">Department of Psychology, Simon Fraser </w:t>
      </w:r>
      <w:r w:rsidR="004F4ACF" w:rsidRPr="00DF0AAF">
        <w:rPr>
          <w:rFonts w:asciiTheme="minorHAnsi" w:hAnsiTheme="minorHAnsi"/>
          <w:sz w:val="24"/>
          <w:szCs w:val="24"/>
        </w:rPr>
        <w:t>University, Burnaby;</w:t>
      </w:r>
      <w:r w:rsidR="0047600A" w:rsidRPr="00DF0AAF">
        <w:rPr>
          <w:rFonts w:asciiTheme="minorHAnsi" w:hAnsiTheme="minorHAnsi"/>
          <w:sz w:val="24"/>
          <w:szCs w:val="24"/>
        </w:rPr>
        <w:t xml:space="preserve"> Canada</w:t>
      </w:r>
    </w:p>
    <w:p w14:paraId="6F82942C" w14:textId="77777777" w:rsidR="005D0B31" w:rsidRDefault="005D0B31" w:rsidP="002E2F5C">
      <w:pPr>
        <w:spacing w:after="0" w:line="240" w:lineRule="auto"/>
        <w:rPr>
          <w:rFonts w:asciiTheme="minorHAnsi" w:hAnsiTheme="minorHAnsi"/>
          <w:sz w:val="24"/>
          <w:szCs w:val="24"/>
        </w:rPr>
      </w:pPr>
    </w:p>
    <w:p w14:paraId="7F7B5A03" w14:textId="77777777" w:rsidR="004A3A21" w:rsidRPr="004A3A21" w:rsidDel="00F87657" w:rsidRDefault="004A3A21" w:rsidP="002E2F5C">
      <w:pPr>
        <w:spacing w:after="0" w:line="240" w:lineRule="auto"/>
        <w:rPr>
          <w:rFonts w:asciiTheme="minorHAnsi" w:hAnsiTheme="minorHAnsi"/>
          <w:i/>
          <w:sz w:val="24"/>
          <w:szCs w:val="24"/>
        </w:rPr>
      </w:pPr>
      <w:moveFromRangeStart w:id="12" w:author="Andrew D. Steele" w:date="2014-07-30T18:21:00Z" w:name="move268363812"/>
      <w:moveFrom w:id="13" w:author="Andrew D. Steele" w:date="2014-07-30T18:21:00Z">
        <w:r w:rsidDel="00F87657">
          <w:rPr>
            <w:rFonts w:asciiTheme="minorHAnsi" w:hAnsiTheme="minorHAnsi"/>
            <w:sz w:val="24"/>
            <w:szCs w:val="24"/>
            <w:vertAlign w:val="superscript"/>
          </w:rPr>
          <w:t>5</w:t>
        </w:r>
        <w:r w:rsidDel="00F87657">
          <w:rPr>
            <w:rFonts w:asciiTheme="minorHAnsi" w:hAnsiTheme="minorHAnsi"/>
            <w:sz w:val="24"/>
            <w:szCs w:val="24"/>
          </w:rPr>
          <w:t>H</w:t>
        </w:r>
        <w:r w:rsidRPr="00DF0AAF" w:rsidDel="00F87657">
          <w:rPr>
            <w:rFonts w:asciiTheme="minorHAnsi" w:hAnsiTheme="minorHAnsi"/>
            <w:sz w:val="24"/>
            <w:szCs w:val="24"/>
          </w:rPr>
          <w:t>oward Hughes Medical Institute, Department of Biochemistry, University of Washington, Seattle, Washington; USA</w:t>
        </w:r>
      </w:moveFrom>
    </w:p>
    <w:moveFromRangeEnd w:id="12"/>
    <w:p w14:paraId="3A391303" w14:textId="77777777" w:rsidR="004A3A21" w:rsidRPr="00DF0AAF" w:rsidRDefault="004A3A21" w:rsidP="002E2F5C">
      <w:pPr>
        <w:spacing w:after="0" w:line="240" w:lineRule="auto"/>
        <w:rPr>
          <w:rFonts w:asciiTheme="minorHAnsi" w:hAnsiTheme="minorHAnsi"/>
          <w:sz w:val="24"/>
          <w:szCs w:val="24"/>
        </w:rPr>
      </w:pPr>
    </w:p>
    <w:p w14:paraId="3A9B1F8D" w14:textId="77777777" w:rsidR="005D0B31" w:rsidRDefault="00F87657" w:rsidP="005D0B31">
      <w:pPr>
        <w:jc w:val="both"/>
        <w:rPr>
          <w:ins w:id="14" w:author="Andrew D. Steele" w:date="2014-07-30T18:21:00Z"/>
          <w:rFonts w:asciiTheme="minorHAnsi" w:hAnsiTheme="minorHAnsi"/>
          <w:sz w:val="24"/>
          <w:szCs w:val="24"/>
        </w:rPr>
      </w:pPr>
      <w:ins w:id="15" w:author="Andrew D. Steele" w:date="2014-07-30T18:21:00Z">
        <w:r>
          <w:rPr>
            <w:rFonts w:asciiTheme="minorHAnsi" w:hAnsiTheme="minorHAnsi"/>
            <w:sz w:val="24"/>
            <w:szCs w:val="24"/>
            <w:vertAlign w:val="superscript"/>
          </w:rPr>
          <w:t>5</w:t>
        </w:r>
      </w:ins>
      <w:del w:id="16" w:author="Andrew D. Steele" w:date="2014-07-30T18:21:00Z">
        <w:r w:rsidR="005D0B31" w:rsidRPr="00DF0AAF" w:rsidDel="00F87657">
          <w:rPr>
            <w:rFonts w:asciiTheme="minorHAnsi" w:hAnsiTheme="minorHAnsi"/>
            <w:sz w:val="24"/>
            <w:szCs w:val="24"/>
            <w:vertAlign w:val="superscript"/>
          </w:rPr>
          <w:delText>6</w:delText>
        </w:r>
      </w:del>
      <w:r w:rsidR="005D0B31" w:rsidRPr="00DF0AAF">
        <w:rPr>
          <w:rFonts w:asciiTheme="minorHAnsi" w:hAnsiTheme="minorHAnsi"/>
          <w:sz w:val="24"/>
          <w:szCs w:val="24"/>
        </w:rPr>
        <w:t>Biological Sciences Department, California State Polytechnic University Pomona; Pomona, CA; USA</w:t>
      </w:r>
    </w:p>
    <w:p w14:paraId="6C16264F" w14:textId="77777777" w:rsidR="00F87657" w:rsidRPr="004A3A21" w:rsidRDefault="00F87657" w:rsidP="00F87657">
      <w:pPr>
        <w:spacing w:after="0" w:line="240" w:lineRule="auto"/>
        <w:rPr>
          <w:rFonts w:asciiTheme="minorHAnsi" w:hAnsiTheme="minorHAnsi"/>
          <w:i/>
          <w:sz w:val="24"/>
          <w:szCs w:val="24"/>
        </w:rPr>
      </w:pPr>
      <w:ins w:id="17" w:author="Andrew D. Steele" w:date="2014-07-30T18:21:00Z">
        <w:r>
          <w:rPr>
            <w:rFonts w:asciiTheme="minorHAnsi" w:hAnsiTheme="minorHAnsi"/>
            <w:sz w:val="24"/>
            <w:szCs w:val="24"/>
            <w:vertAlign w:val="superscript"/>
          </w:rPr>
          <w:t>6</w:t>
        </w:r>
      </w:ins>
      <w:moveToRangeStart w:id="18" w:author="Andrew D. Steele" w:date="2014-07-30T18:21:00Z" w:name="move268363812"/>
      <w:moveTo w:id="19" w:author="Andrew D. Steele" w:date="2014-07-30T18:21:00Z">
        <w:del w:id="20" w:author="Andrew D. Steele" w:date="2014-07-30T18:21:00Z">
          <w:r w:rsidDel="00F87657">
            <w:rPr>
              <w:rFonts w:asciiTheme="minorHAnsi" w:hAnsiTheme="minorHAnsi"/>
              <w:sz w:val="24"/>
              <w:szCs w:val="24"/>
              <w:vertAlign w:val="superscript"/>
            </w:rPr>
            <w:delText>5</w:delText>
          </w:r>
        </w:del>
        <w:r>
          <w:rPr>
            <w:rFonts w:asciiTheme="minorHAnsi" w:hAnsiTheme="minorHAnsi"/>
            <w:sz w:val="24"/>
            <w:szCs w:val="24"/>
          </w:rPr>
          <w:t>H</w:t>
        </w:r>
        <w:r w:rsidRPr="00DF0AAF">
          <w:rPr>
            <w:rFonts w:asciiTheme="minorHAnsi" w:hAnsiTheme="minorHAnsi"/>
            <w:sz w:val="24"/>
            <w:szCs w:val="24"/>
          </w:rPr>
          <w:t>oward Hughes Medical Institute, Department of Biochemistry, University of Washington, Seattle, Washington; USA</w:t>
        </w:r>
      </w:moveTo>
    </w:p>
    <w:moveToRangeEnd w:id="18"/>
    <w:p w14:paraId="28C8867B" w14:textId="77777777" w:rsidR="00F87657" w:rsidRPr="00DF0AAF" w:rsidRDefault="00F87657" w:rsidP="005D0B31">
      <w:pPr>
        <w:jc w:val="both"/>
        <w:rPr>
          <w:rFonts w:asciiTheme="minorHAnsi" w:hAnsiTheme="minorHAnsi"/>
          <w:sz w:val="24"/>
          <w:szCs w:val="24"/>
        </w:rPr>
      </w:pPr>
    </w:p>
    <w:p w14:paraId="2FDBF82C" w14:textId="77777777" w:rsidR="0027713F" w:rsidRPr="00DF0AAF" w:rsidRDefault="0027713F" w:rsidP="0027713F">
      <w:pPr>
        <w:spacing w:after="0" w:line="240" w:lineRule="auto"/>
        <w:jc w:val="both"/>
        <w:rPr>
          <w:rFonts w:asciiTheme="minorHAnsi" w:hAnsiTheme="minorHAnsi"/>
          <w:sz w:val="24"/>
          <w:szCs w:val="24"/>
        </w:rPr>
      </w:pPr>
      <w:r w:rsidRPr="0027713F">
        <w:rPr>
          <w:rFonts w:asciiTheme="minorHAnsi" w:hAnsiTheme="minorHAnsi"/>
          <w:sz w:val="24"/>
          <w:szCs w:val="24"/>
          <w:vertAlign w:val="superscript"/>
        </w:rPr>
        <w:t>7</w:t>
      </w:r>
      <w:r>
        <w:rPr>
          <w:rFonts w:asciiTheme="minorHAnsi" w:hAnsiTheme="minorHAnsi"/>
          <w:sz w:val="24"/>
          <w:szCs w:val="24"/>
        </w:rPr>
        <w:t xml:space="preserve">present address: </w:t>
      </w:r>
      <w:r w:rsidRPr="004822D8">
        <w:rPr>
          <w:rFonts w:asciiTheme="minorHAnsi" w:hAnsiTheme="minorHAnsi"/>
          <w:sz w:val="24"/>
          <w:szCs w:val="24"/>
        </w:rPr>
        <w:t>Department of Biology</w:t>
      </w:r>
      <w:r>
        <w:rPr>
          <w:rFonts w:asciiTheme="minorHAnsi" w:hAnsiTheme="minorHAnsi"/>
          <w:sz w:val="24"/>
          <w:szCs w:val="24"/>
        </w:rPr>
        <w:t xml:space="preserve">, </w:t>
      </w:r>
      <w:r w:rsidRPr="004822D8">
        <w:rPr>
          <w:rFonts w:asciiTheme="minorHAnsi" w:hAnsiTheme="minorHAnsi"/>
          <w:sz w:val="24"/>
          <w:szCs w:val="24"/>
        </w:rPr>
        <w:t>Stanford University</w:t>
      </w:r>
      <w:r>
        <w:rPr>
          <w:rFonts w:asciiTheme="minorHAnsi" w:hAnsiTheme="minorHAnsi"/>
          <w:sz w:val="24"/>
          <w:szCs w:val="24"/>
        </w:rPr>
        <w:t xml:space="preserve">; </w:t>
      </w:r>
      <w:r w:rsidR="00FB4C5A">
        <w:rPr>
          <w:rFonts w:asciiTheme="minorHAnsi" w:hAnsiTheme="minorHAnsi"/>
          <w:sz w:val="24"/>
          <w:szCs w:val="24"/>
        </w:rPr>
        <w:t>Palo Alto</w:t>
      </w:r>
      <w:r>
        <w:rPr>
          <w:rFonts w:asciiTheme="minorHAnsi" w:hAnsiTheme="minorHAnsi"/>
          <w:sz w:val="24"/>
          <w:szCs w:val="24"/>
        </w:rPr>
        <w:t>, CA, USA</w:t>
      </w:r>
    </w:p>
    <w:p w14:paraId="24CC8182" w14:textId="77777777" w:rsidR="0027713F" w:rsidRDefault="0027713F" w:rsidP="002E2F5C">
      <w:pPr>
        <w:spacing w:after="0" w:line="240" w:lineRule="auto"/>
        <w:rPr>
          <w:rFonts w:asciiTheme="minorHAnsi" w:hAnsiTheme="minorHAnsi"/>
          <w:sz w:val="24"/>
          <w:szCs w:val="24"/>
        </w:rPr>
      </w:pPr>
    </w:p>
    <w:p w14:paraId="549123AE" w14:textId="77777777" w:rsidR="0047600A" w:rsidRDefault="004A3A21" w:rsidP="002E2F5C">
      <w:pPr>
        <w:spacing w:after="0" w:line="240" w:lineRule="auto"/>
        <w:rPr>
          <w:rFonts w:asciiTheme="minorHAnsi" w:hAnsiTheme="minorHAnsi"/>
          <w:sz w:val="24"/>
          <w:szCs w:val="24"/>
        </w:rPr>
      </w:pPr>
      <w:r>
        <w:rPr>
          <w:rFonts w:asciiTheme="minorHAnsi" w:hAnsiTheme="minorHAnsi"/>
          <w:sz w:val="24"/>
          <w:szCs w:val="24"/>
        </w:rPr>
        <w:t>*these authors contributed equally</w:t>
      </w:r>
    </w:p>
    <w:p w14:paraId="5F12A0AD" w14:textId="77777777" w:rsidR="004A3A21" w:rsidRPr="004A3A21" w:rsidRDefault="004A3A21" w:rsidP="002E2F5C">
      <w:pPr>
        <w:spacing w:after="0" w:line="240" w:lineRule="auto"/>
        <w:rPr>
          <w:rFonts w:asciiTheme="minorHAnsi" w:hAnsiTheme="minorHAnsi"/>
          <w:sz w:val="24"/>
          <w:szCs w:val="24"/>
        </w:rPr>
      </w:pPr>
    </w:p>
    <w:p w14:paraId="68AAFE36" w14:textId="77777777" w:rsidR="005B6EC5" w:rsidRPr="00DF0AAF" w:rsidRDefault="00842F93" w:rsidP="0027713F">
      <w:pPr>
        <w:spacing w:after="0" w:line="240" w:lineRule="auto"/>
        <w:rPr>
          <w:rFonts w:asciiTheme="minorHAnsi" w:hAnsiTheme="minorHAnsi"/>
          <w:sz w:val="24"/>
          <w:szCs w:val="24"/>
        </w:rPr>
      </w:pPr>
      <w:r w:rsidRPr="004A3A21">
        <w:rPr>
          <w:rFonts w:asciiTheme="minorHAnsi" w:hAnsiTheme="minorHAnsi"/>
          <w:sz w:val="24"/>
          <w:szCs w:val="24"/>
        </w:rPr>
        <w:t>#</w:t>
      </w:r>
      <w:r w:rsidR="00475C16" w:rsidRPr="00DF0AAF">
        <w:rPr>
          <w:rFonts w:asciiTheme="minorHAnsi" w:hAnsiTheme="minorHAnsi"/>
          <w:sz w:val="24"/>
          <w:szCs w:val="24"/>
        </w:rPr>
        <w:t xml:space="preserve">address for correspondence: </w:t>
      </w:r>
      <w:r w:rsidR="00051F33" w:rsidRPr="00DF0AAF">
        <w:rPr>
          <w:rFonts w:asciiTheme="minorHAnsi" w:hAnsiTheme="minorHAnsi"/>
          <w:sz w:val="24"/>
          <w:szCs w:val="24"/>
        </w:rPr>
        <w:t>adsteele@csupomona.edu</w:t>
      </w:r>
    </w:p>
    <w:p w14:paraId="02E75701" w14:textId="77777777" w:rsidR="00A03826" w:rsidRPr="00DF0AAF" w:rsidRDefault="00A03826" w:rsidP="002E2F5C">
      <w:pPr>
        <w:spacing w:after="0" w:line="240" w:lineRule="auto"/>
        <w:jc w:val="both"/>
        <w:rPr>
          <w:rFonts w:asciiTheme="minorHAnsi" w:hAnsiTheme="minorHAnsi"/>
          <w:sz w:val="24"/>
          <w:szCs w:val="24"/>
        </w:rPr>
      </w:pPr>
    </w:p>
    <w:p w14:paraId="00017EBC" w14:textId="77777777" w:rsidR="00A03826" w:rsidRPr="00DF0AAF" w:rsidRDefault="00A03826" w:rsidP="002E2F5C">
      <w:pPr>
        <w:spacing w:after="0" w:line="240" w:lineRule="auto"/>
        <w:jc w:val="both"/>
        <w:rPr>
          <w:rFonts w:asciiTheme="minorHAnsi" w:hAnsiTheme="minorHAnsi"/>
          <w:sz w:val="24"/>
          <w:szCs w:val="24"/>
        </w:rPr>
      </w:pPr>
    </w:p>
    <w:p w14:paraId="54679CB5" w14:textId="77777777" w:rsidR="00A03826" w:rsidRPr="00DF0AAF" w:rsidRDefault="00A03826" w:rsidP="002E2F5C">
      <w:pPr>
        <w:spacing w:after="0" w:line="240" w:lineRule="auto"/>
        <w:jc w:val="both"/>
        <w:rPr>
          <w:rFonts w:asciiTheme="minorHAnsi" w:hAnsiTheme="minorHAnsi"/>
          <w:sz w:val="24"/>
          <w:szCs w:val="24"/>
        </w:rPr>
      </w:pPr>
    </w:p>
    <w:p w14:paraId="25F3B540" w14:textId="77777777" w:rsidR="00A03826" w:rsidRPr="00DF0AAF" w:rsidRDefault="00A03826" w:rsidP="002E2F5C">
      <w:pPr>
        <w:spacing w:after="0" w:line="240" w:lineRule="auto"/>
        <w:jc w:val="both"/>
        <w:rPr>
          <w:rFonts w:asciiTheme="minorHAnsi" w:hAnsiTheme="minorHAnsi"/>
          <w:sz w:val="24"/>
          <w:szCs w:val="24"/>
        </w:rPr>
      </w:pPr>
    </w:p>
    <w:p w14:paraId="117D17B8" w14:textId="77777777" w:rsidR="00EE38A5" w:rsidRPr="00DF0AAF" w:rsidRDefault="00A678D2" w:rsidP="002E2F5C">
      <w:pPr>
        <w:spacing w:after="0" w:line="240" w:lineRule="auto"/>
        <w:jc w:val="both"/>
        <w:rPr>
          <w:rFonts w:asciiTheme="minorHAnsi" w:hAnsiTheme="minorHAnsi"/>
          <w:sz w:val="24"/>
          <w:szCs w:val="24"/>
        </w:rPr>
      </w:pPr>
      <w:r w:rsidRPr="00DF0AAF">
        <w:rPr>
          <w:rFonts w:asciiTheme="minorHAnsi" w:hAnsiTheme="minorHAnsi"/>
          <w:sz w:val="24"/>
          <w:szCs w:val="24"/>
        </w:rPr>
        <w:t>Acknowledgment:</w:t>
      </w:r>
      <w:r w:rsidRPr="00DF0AAF">
        <w:rPr>
          <w:rFonts w:asciiTheme="minorHAnsi" w:hAnsiTheme="minorHAnsi"/>
          <w:b/>
          <w:sz w:val="24"/>
          <w:szCs w:val="24"/>
        </w:rPr>
        <w:t xml:space="preserve"> </w:t>
      </w:r>
      <w:r w:rsidRPr="00DF0AAF">
        <w:rPr>
          <w:rFonts w:asciiTheme="minorHAnsi" w:hAnsiTheme="minorHAnsi"/>
          <w:sz w:val="24"/>
          <w:szCs w:val="24"/>
        </w:rPr>
        <w:t>Funding was provided by the Broad Fellows Program in Brain Circuitry at Caltech, an Ellison Medical Foundation New Scholar Award</w:t>
      </w:r>
      <w:r w:rsidR="005B6EC5" w:rsidRPr="00DF0AAF">
        <w:rPr>
          <w:rFonts w:asciiTheme="minorHAnsi" w:hAnsiTheme="minorHAnsi"/>
          <w:sz w:val="24"/>
          <w:szCs w:val="24"/>
        </w:rPr>
        <w:t xml:space="preserve"> to </w:t>
      </w:r>
      <w:r w:rsidR="006F0D0C" w:rsidRPr="00DF0AAF">
        <w:rPr>
          <w:rFonts w:asciiTheme="minorHAnsi" w:hAnsiTheme="minorHAnsi"/>
          <w:sz w:val="24"/>
          <w:szCs w:val="24"/>
        </w:rPr>
        <w:t>ADS</w:t>
      </w:r>
      <w:r w:rsidR="00E4486B" w:rsidRPr="00DF0AAF">
        <w:rPr>
          <w:rFonts w:asciiTheme="minorHAnsi" w:hAnsiTheme="minorHAnsi"/>
          <w:sz w:val="24"/>
          <w:szCs w:val="24"/>
        </w:rPr>
        <w:t>,</w:t>
      </w:r>
      <w:r w:rsidRPr="00DF0AAF">
        <w:rPr>
          <w:rFonts w:asciiTheme="minorHAnsi" w:hAnsiTheme="minorHAnsi"/>
          <w:sz w:val="24"/>
          <w:szCs w:val="24"/>
        </w:rPr>
        <w:t xml:space="preserve"> a Grants Program in Eating Disorders Research from the Klarman Family Foundation</w:t>
      </w:r>
      <w:r w:rsidR="0017438E" w:rsidRPr="00DF0AAF">
        <w:rPr>
          <w:rFonts w:asciiTheme="minorHAnsi" w:hAnsiTheme="minorHAnsi"/>
          <w:sz w:val="24"/>
          <w:szCs w:val="24"/>
        </w:rPr>
        <w:t xml:space="preserve"> to ADS</w:t>
      </w:r>
      <w:r w:rsidR="00E4486B" w:rsidRPr="00DF0AAF">
        <w:rPr>
          <w:rFonts w:asciiTheme="minorHAnsi" w:hAnsiTheme="minorHAnsi"/>
          <w:sz w:val="24"/>
          <w:szCs w:val="24"/>
        </w:rPr>
        <w:t xml:space="preserve">, a </w:t>
      </w:r>
      <w:r w:rsidR="00F90237">
        <w:rPr>
          <w:rFonts w:asciiTheme="minorHAnsi" w:hAnsiTheme="minorHAnsi"/>
          <w:sz w:val="24"/>
          <w:szCs w:val="24"/>
        </w:rPr>
        <w:t>Claremont-McKenna Interdisciplinary Science Scholarship to</w:t>
      </w:r>
      <w:r w:rsidR="00E4486B" w:rsidRPr="00DF0AAF">
        <w:rPr>
          <w:rFonts w:asciiTheme="minorHAnsi" w:hAnsiTheme="minorHAnsi"/>
          <w:sz w:val="24"/>
          <w:szCs w:val="24"/>
        </w:rPr>
        <w:t xml:space="preserve"> CHC</w:t>
      </w:r>
      <w:r w:rsidR="00A33AD4">
        <w:rPr>
          <w:rFonts w:asciiTheme="minorHAnsi" w:hAnsiTheme="minorHAnsi"/>
          <w:sz w:val="24"/>
          <w:szCs w:val="24"/>
        </w:rPr>
        <w:t>,</w:t>
      </w:r>
      <w:r w:rsidR="00C07EC2" w:rsidRPr="00DF0AAF">
        <w:rPr>
          <w:rFonts w:asciiTheme="minorHAnsi" w:hAnsiTheme="minorHAnsi"/>
          <w:sz w:val="24"/>
          <w:szCs w:val="24"/>
        </w:rPr>
        <w:t xml:space="preserve"> a HHMI summer fellowship to EM</w:t>
      </w:r>
      <w:r w:rsidR="00A33AD4">
        <w:rPr>
          <w:rFonts w:asciiTheme="minorHAnsi" w:hAnsiTheme="minorHAnsi"/>
          <w:sz w:val="24"/>
          <w:szCs w:val="24"/>
        </w:rPr>
        <w:t xml:space="preserve">, </w:t>
      </w:r>
      <w:r w:rsidR="00A33AD4" w:rsidRPr="00A33AD4">
        <w:rPr>
          <w:rFonts w:asciiTheme="minorHAnsi" w:hAnsiTheme="minorHAnsi"/>
          <w:sz w:val="24"/>
          <w:szCs w:val="24"/>
        </w:rPr>
        <w:t xml:space="preserve">an Natural Sciences and Engineering </w:t>
      </w:r>
      <w:r w:rsidR="009D6D80" w:rsidRPr="00A27034">
        <w:rPr>
          <w:rFonts w:asciiTheme="minorHAnsi" w:hAnsiTheme="minorHAnsi"/>
          <w:sz w:val="24"/>
          <w:szCs w:val="24"/>
        </w:rPr>
        <w:t>Research</w:t>
      </w:r>
      <w:r w:rsidR="009D6D80" w:rsidRPr="00A33AD4">
        <w:rPr>
          <w:rFonts w:asciiTheme="minorHAnsi" w:hAnsiTheme="minorHAnsi"/>
          <w:sz w:val="24"/>
          <w:szCs w:val="24"/>
        </w:rPr>
        <w:t xml:space="preserve"> Council</w:t>
      </w:r>
      <w:r w:rsidR="00A33AD4" w:rsidRPr="00A33AD4">
        <w:rPr>
          <w:rFonts w:asciiTheme="minorHAnsi" w:hAnsiTheme="minorHAnsi"/>
          <w:sz w:val="24"/>
          <w:szCs w:val="24"/>
        </w:rPr>
        <w:t xml:space="preserve"> (Canada) operating grant to REM, and NSERC scholarships to MM and DFP</w:t>
      </w:r>
      <w:r w:rsidR="00282A22">
        <w:rPr>
          <w:rFonts w:asciiTheme="minorHAnsi" w:hAnsiTheme="minorHAnsi"/>
          <w:sz w:val="24"/>
          <w:szCs w:val="24"/>
        </w:rPr>
        <w:t xml:space="preserve">, and a </w:t>
      </w:r>
      <w:r w:rsidR="00282A22" w:rsidRPr="00282A22">
        <w:rPr>
          <w:rFonts w:asciiTheme="minorHAnsi" w:hAnsiTheme="minorHAnsi"/>
          <w:sz w:val="24"/>
          <w:szCs w:val="24"/>
        </w:rPr>
        <w:t>National Institutes of Health Center Grant P50 NS062684</w:t>
      </w:r>
      <w:r w:rsidRPr="00DF0AAF">
        <w:rPr>
          <w:rFonts w:asciiTheme="minorHAnsi" w:hAnsiTheme="minorHAnsi"/>
          <w:sz w:val="24"/>
          <w:szCs w:val="24"/>
        </w:rPr>
        <w:t>.</w:t>
      </w:r>
      <w:r w:rsidR="00F44BAF" w:rsidRPr="00DF0AAF">
        <w:rPr>
          <w:rFonts w:asciiTheme="minorHAnsi" w:hAnsiTheme="minorHAnsi"/>
          <w:sz w:val="24"/>
          <w:szCs w:val="24"/>
        </w:rPr>
        <w:t xml:space="preserve"> We are grateful to members of the Palmiter laboratory and to </w:t>
      </w:r>
      <w:r w:rsidR="000D7979" w:rsidRPr="00DF0AAF">
        <w:rPr>
          <w:rFonts w:asciiTheme="minorHAnsi" w:hAnsiTheme="minorHAnsi"/>
          <w:sz w:val="24"/>
          <w:szCs w:val="24"/>
        </w:rPr>
        <w:t xml:space="preserve">Henry Lester, </w:t>
      </w:r>
      <w:r w:rsidR="00F44BAF" w:rsidRPr="00DF0AAF">
        <w:rPr>
          <w:rFonts w:asciiTheme="minorHAnsi" w:hAnsiTheme="minorHAnsi"/>
          <w:sz w:val="24"/>
          <w:szCs w:val="24"/>
        </w:rPr>
        <w:t>David Anderson</w:t>
      </w:r>
      <w:r w:rsidR="000D7979" w:rsidRPr="00DF0AAF">
        <w:rPr>
          <w:rFonts w:asciiTheme="minorHAnsi" w:hAnsiTheme="minorHAnsi"/>
          <w:sz w:val="24"/>
          <w:szCs w:val="24"/>
        </w:rPr>
        <w:t>,</w:t>
      </w:r>
      <w:r w:rsidR="00F44BAF" w:rsidRPr="00DF0AAF">
        <w:rPr>
          <w:rFonts w:asciiTheme="minorHAnsi" w:hAnsiTheme="minorHAnsi"/>
          <w:sz w:val="24"/>
          <w:szCs w:val="24"/>
        </w:rPr>
        <w:t xml:space="preserve"> and Christof Koch</w:t>
      </w:r>
      <w:r w:rsidR="002840F5" w:rsidRPr="00DF0AAF">
        <w:rPr>
          <w:rFonts w:asciiTheme="minorHAnsi" w:hAnsiTheme="minorHAnsi"/>
          <w:sz w:val="24"/>
          <w:szCs w:val="24"/>
        </w:rPr>
        <w:t xml:space="preserve"> (Caltech)</w:t>
      </w:r>
      <w:r w:rsidR="00F44BAF" w:rsidRPr="00DF0AAF">
        <w:rPr>
          <w:rFonts w:asciiTheme="minorHAnsi" w:hAnsiTheme="minorHAnsi"/>
          <w:sz w:val="24"/>
          <w:szCs w:val="24"/>
        </w:rPr>
        <w:t xml:space="preserve"> for helpful advice</w:t>
      </w:r>
      <w:r w:rsidR="002840F5" w:rsidRPr="00DF0AAF">
        <w:rPr>
          <w:rFonts w:asciiTheme="minorHAnsi" w:hAnsiTheme="minorHAnsi"/>
          <w:sz w:val="24"/>
          <w:szCs w:val="24"/>
        </w:rPr>
        <w:t xml:space="preserve">. We are also grateful to </w:t>
      </w:r>
      <w:proofErr w:type="spellStart"/>
      <w:r w:rsidR="006C1833" w:rsidRPr="00DF0AAF">
        <w:rPr>
          <w:rFonts w:asciiTheme="minorHAnsi" w:hAnsiTheme="minorHAnsi"/>
          <w:sz w:val="24"/>
          <w:szCs w:val="24"/>
        </w:rPr>
        <w:t>Teagan</w:t>
      </w:r>
      <w:proofErr w:type="spellEnd"/>
      <w:r w:rsidR="006C1833" w:rsidRPr="00DF0AAF">
        <w:rPr>
          <w:rFonts w:asciiTheme="minorHAnsi" w:hAnsiTheme="minorHAnsi"/>
          <w:sz w:val="24"/>
          <w:szCs w:val="24"/>
        </w:rPr>
        <w:t xml:space="preserve"> Wall for assistance with </w:t>
      </w:r>
      <w:proofErr w:type="spellStart"/>
      <w:r w:rsidR="005637CE">
        <w:rPr>
          <w:rFonts w:asciiTheme="minorHAnsi" w:hAnsiTheme="minorHAnsi"/>
          <w:sz w:val="24"/>
          <w:szCs w:val="24"/>
        </w:rPr>
        <w:t>M</w:t>
      </w:r>
      <w:r w:rsidR="005637CE" w:rsidRPr="00DF0AAF">
        <w:rPr>
          <w:rFonts w:asciiTheme="minorHAnsi" w:hAnsiTheme="minorHAnsi"/>
          <w:sz w:val="24"/>
          <w:szCs w:val="24"/>
        </w:rPr>
        <w:t>inimitter</w:t>
      </w:r>
      <w:proofErr w:type="spellEnd"/>
      <w:r w:rsidR="005637CE" w:rsidRPr="00DF0AAF">
        <w:rPr>
          <w:rFonts w:asciiTheme="minorHAnsi" w:hAnsiTheme="minorHAnsi"/>
          <w:sz w:val="24"/>
          <w:szCs w:val="24"/>
        </w:rPr>
        <w:t xml:space="preserve"> </w:t>
      </w:r>
      <w:r w:rsidR="006C1833" w:rsidRPr="00DF0AAF">
        <w:rPr>
          <w:rFonts w:asciiTheme="minorHAnsi" w:hAnsiTheme="minorHAnsi"/>
          <w:sz w:val="24"/>
          <w:szCs w:val="24"/>
        </w:rPr>
        <w:t>implantation surgery.</w:t>
      </w:r>
    </w:p>
    <w:p w14:paraId="07039B8E" w14:textId="77777777" w:rsidR="00984759" w:rsidRPr="00DF0AAF" w:rsidRDefault="00984759" w:rsidP="002E2F5C">
      <w:pPr>
        <w:spacing w:after="0" w:line="240" w:lineRule="auto"/>
        <w:rPr>
          <w:rFonts w:asciiTheme="minorHAnsi" w:hAnsiTheme="minorHAnsi"/>
          <w:b/>
          <w:sz w:val="24"/>
          <w:szCs w:val="24"/>
        </w:rPr>
      </w:pPr>
    </w:p>
    <w:p w14:paraId="3073426C" w14:textId="77777777" w:rsidR="002C2F39" w:rsidRDefault="002C2F39" w:rsidP="002E2F5C">
      <w:pPr>
        <w:spacing w:after="0" w:line="240" w:lineRule="auto"/>
        <w:rPr>
          <w:rFonts w:asciiTheme="minorHAnsi" w:hAnsiTheme="minorHAnsi"/>
          <w:b/>
          <w:sz w:val="24"/>
          <w:szCs w:val="24"/>
        </w:rPr>
      </w:pPr>
    </w:p>
    <w:p w14:paraId="50C7E6AD" w14:textId="77777777" w:rsidR="00F76D0A" w:rsidRDefault="00F76D0A" w:rsidP="002E2F5C">
      <w:pPr>
        <w:spacing w:after="0" w:line="240" w:lineRule="auto"/>
        <w:rPr>
          <w:rFonts w:asciiTheme="minorHAnsi" w:hAnsiTheme="minorHAnsi"/>
          <w:b/>
          <w:sz w:val="24"/>
          <w:szCs w:val="24"/>
        </w:rPr>
      </w:pPr>
    </w:p>
    <w:p w14:paraId="1FE95297" w14:textId="77777777" w:rsidR="00F76D0A" w:rsidRDefault="00F76D0A" w:rsidP="002E2F5C">
      <w:pPr>
        <w:spacing w:after="0" w:line="240" w:lineRule="auto"/>
        <w:rPr>
          <w:rFonts w:asciiTheme="minorHAnsi" w:hAnsiTheme="minorHAnsi"/>
          <w:b/>
          <w:sz w:val="24"/>
          <w:szCs w:val="24"/>
        </w:rPr>
      </w:pPr>
    </w:p>
    <w:p w14:paraId="5512393B" w14:textId="77777777" w:rsidR="0027713F" w:rsidRPr="00DF0AAF" w:rsidRDefault="0027713F" w:rsidP="002E2F5C">
      <w:pPr>
        <w:spacing w:after="0" w:line="240" w:lineRule="auto"/>
        <w:rPr>
          <w:rFonts w:asciiTheme="minorHAnsi" w:hAnsiTheme="minorHAnsi"/>
          <w:b/>
          <w:sz w:val="24"/>
          <w:szCs w:val="24"/>
        </w:rPr>
      </w:pPr>
    </w:p>
    <w:p w14:paraId="372A6620" w14:textId="77777777" w:rsidR="00E23DEE" w:rsidRPr="00DF0AAF" w:rsidRDefault="000448A8" w:rsidP="002E2F5C">
      <w:pPr>
        <w:spacing w:after="0" w:line="240" w:lineRule="auto"/>
        <w:outlineLvl w:val="0"/>
        <w:rPr>
          <w:rFonts w:asciiTheme="minorHAnsi" w:hAnsiTheme="minorHAnsi"/>
          <w:b/>
          <w:sz w:val="24"/>
          <w:szCs w:val="24"/>
        </w:rPr>
      </w:pPr>
      <w:r w:rsidRPr="00DF0AAF">
        <w:rPr>
          <w:rFonts w:asciiTheme="minorHAnsi" w:hAnsiTheme="minorHAnsi"/>
          <w:b/>
          <w:sz w:val="24"/>
          <w:szCs w:val="24"/>
        </w:rPr>
        <w:t>Abstract</w:t>
      </w:r>
    </w:p>
    <w:p w14:paraId="709C9D5C" w14:textId="77777777" w:rsidR="00BC0C5C" w:rsidRPr="00DF0AAF" w:rsidRDefault="00BC0C5C" w:rsidP="002E2F5C">
      <w:pPr>
        <w:spacing w:after="0" w:line="240" w:lineRule="auto"/>
        <w:outlineLvl w:val="0"/>
        <w:rPr>
          <w:rFonts w:asciiTheme="minorHAnsi" w:hAnsiTheme="minorHAnsi"/>
          <w:b/>
          <w:sz w:val="24"/>
          <w:szCs w:val="24"/>
        </w:rPr>
      </w:pPr>
    </w:p>
    <w:p w14:paraId="434DB40E" w14:textId="77777777" w:rsidR="00760763" w:rsidRPr="00760763" w:rsidRDefault="00760763" w:rsidP="00760763">
      <w:pPr>
        <w:spacing w:after="0" w:line="240" w:lineRule="auto"/>
        <w:jc w:val="both"/>
        <w:outlineLvl w:val="0"/>
        <w:rPr>
          <w:rFonts w:asciiTheme="minorHAnsi" w:hAnsiTheme="minorHAnsi"/>
          <w:sz w:val="24"/>
          <w:szCs w:val="24"/>
        </w:rPr>
      </w:pPr>
      <w:r w:rsidRPr="00760763">
        <w:rPr>
          <w:rFonts w:asciiTheme="minorHAnsi" w:hAnsiTheme="minorHAnsi"/>
          <w:sz w:val="24"/>
          <w:szCs w:val="24"/>
        </w:rPr>
        <w:t>Daily rhythms of food anticipatory activity (FAA) are regulated independently of the suprachiasmatic nucleus, which mediates entrainment of rhythms to light, but the neural circuits that establish FAA remain elusive. Here we show that mice lacking the dopamine D1 receptor  (D1R KO mice), manifest greatly reduced FAA, whereas mice lacking the dopamine D2 receptor have normal FAA. To determine where dopamine exerts its effect, we limited expression of dopamine signaling to the dorsal striatum of dopamine-deficient mice; these mice developed FAA. Within the dorsal striatum, the daily rhythm of clock gene per2 expression was markedly suppressed in D1R KO mice. Pharmacological activation of D1R at the same time daily was sufficient to establish anticipatory activity in wild-type mice. These results demonstrate that dopamine signaling to D1R in the dorsal striatum plays an important role in manifestation of FAA, possibly by synchronizing circadian oscillators that modulate motivational processes and behavioral output.</w:t>
      </w:r>
    </w:p>
    <w:p w14:paraId="17014AA4" w14:textId="77777777" w:rsidR="00277B84" w:rsidRDefault="00277B84" w:rsidP="002E2F5C">
      <w:pPr>
        <w:spacing w:after="0" w:line="240" w:lineRule="auto"/>
        <w:outlineLvl w:val="0"/>
        <w:rPr>
          <w:rFonts w:asciiTheme="minorHAnsi" w:hAnsiTheme="minorHAnsi"/>
          <w:b/>
          <w:sz w:val="24"/>
          <w:szCs w:val="24"/>
        </w:rPr>
      </w:pPr>
    </w:p>
    <w:p w14:paraId="279928FB" w14:textId="77777777" w:rsidR="00277B84" w:rsidRDefault="00277B84" w:rsidP="002E2F5C">
      <w:pPr>
        <w:spacing w:after="0" w:line="240" w:lineRule="auto"/>
        <w:outlineLvl w:val="0"/>
        <w:rPr>
          <w:rFonts w:asciiTheme="minorHAnsi" w:hAnsiTheme="minorHAnsi"/>
          <w:b/>
          <w:sz w:val="24"/>
          <w:szCs w:val="24"/>
        </w:rPr>
      </w:pPr>
    </w:p>
    <w:p w14:paraId="39C5EFE3" w14:textId="77777777" w:rsidR="00277B84" w:rsidRPr="00DF0AAF" w:rsidRDefault="00277B84" w:rsidP="002E2F5C">
      <w:pPr>
        <w:spacing w:after="0" w:line="240" w:lineRule="auto"/>
        <w:outlineLvl w:val="0"/>
        <w:rPr>
          <w:rFonts w:asciiTheme="minorHAnsi" w:hAnsiTheme="minorHAnsi"/>
          <w:b/>
          <w:sz w:val="24"/>
          <w:szCs w:val="24"/>
        </w:rPr>
      </w:pPr>
    </w:p>
    <w:p w14:paraId="7990B4F9" w14:textId="77777777" w:rsidR="00C85F4E" w:rsidRPr="00DF0AAF" w:rsidRDefault="00C85F4E" w:rsidP="002E2F5C">
      <w:pPr>
        <w:spacing w:after="0" w:line="240" w:lineRule="auto"/>
        <w:outlineLvl w:val="0"/>
        <w:rPr>
          <w:rFonts w:asciiTheme="minorHAnsi" w:hAnsiTheme="minorHAnsi"/>
          <w:b/>
          <w:sz w:val="24"/>
          <w:szCs w:val="24"/>
        </w:rPr>
      </w:pPr>
    </w:p>
    <w:p w14:paraId="3F7BA8AC" w14:textId="77777777" w:rsidR="00EE4F9E" w:rsidRPr="00DF0AAF" w:rsidRDefault="00744466" w:rsidP="00EE4F9E">
      <w:pPr>
        <w:spacing w:after="0" w:line="240" w:lineRule="auto"/>
        <w:outlineLvl w:val="0"/>
        <w:rPr>
          <w:rFonts w:asciiTheme="minorHAnsi" w:hAnsiTheme="minorHAnsi"/>
          <w:sz w:val="24"/>
          <w:szCs w:val="24"/>
        </w:rPr>
      </w:pPr>
      <w:r w:rsidRPr="00DF0AAF">
        <w:rPr>
          <w:rFonts w:asciiTheme="minorHAnsi" w:hAnsiTheme="minorHAnsi"/>
          <w:b/>
          <w:sz w:val="24"/>
          <w:szCs w:val="24"/>
        </w:rPr>
        <w:t>Introduction</w:t>
      </w:r>
      <w:r w:rsidR="00EE4F9E" w:rsidRPr="00DF0AAF">
        <w:rPr>
          <w:rFonts w:asciiTheme="minorHAnsi" w:hAnsiTheme="minorHAnsi"/>
          <w:sz w:val="24"/>
          <w:szCs w:val="24"/>
        </w:rPr>
        <w:br/>
      </w:r>
    </w:p>
    <w:p w14:paraId="06029DD6" w14:textId="77777777" w:rsidR="00F05655" w:rsidRDefault="00F05655" w:rsidP="008C5710">
      <w:pPr>
        <w:spacing w:after="0" w:line="240" w:lineRule="auto"/>
        <w:jc w:val="both"/>
        <w:rPr>
          <w:rFonts w:asciiTheme="minorHAnsi" w:hAnsiTheme="minorHAnsi"/>
          <w:sz w:val="24"/>
          <w:szCs w:val="24"/>
        </w:rPr>
      </w:pPr>
      <w:r w:rsidRPr="00410B64">
        <w:rPr>
          <w:rFonts w:asciiTheme="minorHAnsi" w:hAnsiTheme="minorHAnsi"/>
          <w:sz w:val="24"/>
          <w:szCs w:val="24"/>
        </w:rPr>
        <w:t xml:space="preserve">Circadian </w:t>
      </w:r>
      <w:r>
        <w:rPr>
          <w:rFonts w:asciiTheme="minorHAnsi" w:hAnsiTheme="minorHAnsi"/>
          <w:sz w:val="24"/>
          <w:szCs w:val="24"/>
        </w:rPr>
        <w:t xml:space="preserve">(~24h) </w:t>
      </w:r>
      <w:r w:rsidRPr="00410B64">
        <w:rPr>
          <w:rFonts w:asciiTheme="minorHAnsi" w:hAnsiTheme="minorHAnsi"/>
          <w:sz w:val="24"/>
          <w:szCs w:val="24"/>
        </w:rPr>
        <w:t>rhythms</w:t>
      </w:r>
      <w:r>
        <w:rPr>
          <w:rFonts w:asciiTheme="minorHAnsi" w:hAnsiTheme="minorHAnsi"/>
          <w:sz w:val="24"/>
          <w:szCs w:val="24"/>
        </w:rPr>
        <w:t xml:space="preserve"> of behavior and physiology are regulated by a distributed system of cell-autonomous circadian oscillators located in the brain and in most peripheral organs and tissues </w:t>
      </w:r>
      <w:r w:rsidR="00296185">
        <w:rPr>
          <w:rFonts w:asciiTheme="minorHAnsi" w:hAnsiTheme="minorHAnsi"/>
          <w:sz w:val="24"/>
          <w:szCs w:val="24"/>
        </w:rPr>
        <w:fldChar w:fldCharType="begin">
          <w:fldData xml:space="preserve">PEVuZE5vdGU+PENpdGU+PEF1dGhvcj5CZWxsLVBlZGVyc2VuPC9BdXRob3I+PFllYXI+MjAwNTwv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</w:fldData>
        </w:fldChar>
      </w:r>
      <w:r w:rsidR="005A0B27">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PEVuZE5vdGU+PENpdGU+PEF1dGhvcj5CZWxsLVBlZGVyc2VuPC9BdXRob3I+PFllYXI+MjAwNTwv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</w:fldData>
        </w:fldChar>
      </w:r>
      <w:r w:rsidR="005A0B27">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A0B27">
        <w:rPr>
          <w:rFonts w:asciiTheme="minorHAnsi" w:hAnsiTheme="minorHAnsi"/>
          <w:noProof/>
          <w:sz w:val="24"/>
          <w:szCs w:val="24"/>
        </w:rPr>
        <w:t>[</w:t>
      </w:r>
      <w:hyperlink w:anchor="_ENREF_1" w:tooltip="Bell-Pedersen, 2005 #364" w:history="1">
        <w:r w:rsidR="0051520C">
          <w:rPr>
            <w:rFonts w:asciiTheme="minorHAnsi" w:hAnsiTheme="minorHAnsi"/>
            <w:noProof/>
            <w:sz w:val="24"/>
            <w:szCs w:val="24"/>
          </w:rPr>
          <w:t>1</w:t>
        </w:r>
      </w:hyperlink>
      <w:r w:rsidR="005A0B27">
        <w:rPr>
          <w:rFonts w:asciiTheme="minorHAnsi" w:hAnsiTheme="minorHAnsi"/>
          <w:noProof/>
          <w:sz w:val="24"/>
          <w:szCs w:val="24"/>
        </w:rPr>
        <w:t>,</w:t>
      </w:r>
      <w:hyperlink w:anchor="_ENREF_2" w:tooltip="Mohawk, 2012 #427" w:history="1">
        <w:r w:rsidR="0051520C">
          <w:rPr>
            <w:rFonts w:asciiTheme="minorHAnsi" w:hAnsiTheme="minorHAnsi"/>
            <w:noProof/>
            <w:sz w:val="24"/>
            <w:szCs w:val="24"/>
          </w:rPr>
          <w:t>2</w:t>
        </w:r>
      </w:hyperlink>
      <w:r w:rsidR="005A0B27">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In mammals, a population of coupled circadian clock cells in the hypothalamic suprachiasmatic nuclei (SCN) function as a master pacemaker responsible for coordinating circadian oscillators elsewhere in the brain and other tissues with daily light-dark cycles </w:t>
      </w:r>
      <w:r w:rsidR="00296185">
        <w:rPr>
          <w:rFonts w:asciiTheme="minorHAnsi" w:hAnsiTheme="minorHAnsi"/>
          <w:sz w:val="24"/>
          <w:szCs w:val="24"/>
        </w:rPr>
        <w:fldChar w:fldCharType="begin"/>
      </w:r>
      <w:r w:rsidR="005A0B27">
        <w:rPr>
          <w:rFonts w:asciiTheme="minorHAnsi" w:hAnsiTheme="minorHAnsi"/>
          <w:sz w:val="24"/>
          <w:szCs w:val="24"/>
        </w:rPr>
        <w:instrText xml:space="preserve"> ADDIN EN.CITE &lt;EndNote&gt;&lt;Cite&gt;&lt;Author&gt;Welsh&lt;/Author&gt;&lt;Year&gt;2010&lt;/Year&gt;&lt;RecNum&gt;481&lt;/RecNum&gt;&lt;DisplayText&gt;[3]&lt;/DisplayText&gt;&lt;record&gt;&lt;rec-number&gt;481&lt;/rec-number&gt;&lt;foreign-keys&gt;&lt;key app="EN" db-id="w092xxvttvvvwxex9spxpprcwsews0swttpr"&gt;481&lt;/key&gt;&lt;/foreign-keys&gt;&lt;ref-type name="Journal Article"&gt;17&lt;/ref-type&gt;&lt;contributors&gt;&lt;authors&gt;&lt;author&gt;Welsh, D. K.&lt;/author&gt;&lt;author&gt;Takahashi, J. S.&lt;/author&gt;&lt;author&gt;Kay, S. A.&lt;/author&gt;&lt;/authors&gt;&lt;/contributors&gt;&lt;auth-address&gt;Department of Psychiatry, University of California-San Diego, La Jolla, CA 92093, USA. welshdk@ucsd.edu&lt;/auth-address&gt;&lt;titles&gt;&lt;title&gt;Suprachiasmatic nucleus: cell autonomy and network properties&lt;/title&gt;&lt;secondary-title&gt;Annu Rev Physiol&lt;/secondary-title&gt;&lt;/titles&gt;&lt;periodical&gt;&lt;full-title&gt;Annu Rev Physiol&lt;/full-title&gt;&lt;/periodical&gt;&lt;pages&gt;551-77&lt;/pages&gt;&lt;volume&gt;72&lt;/volume&gt;&lt;edition&gt;2010/02/13&lt;/edition&gt;&lt;keywords&gt;&lt;keyword&gt;Animals&lt;/keyword&gt;&lt;keyword&gt;Biological Clocks/physiology&lt;/keyword&gt;&lt;keyword&gt;Circadian Rhythm/*physiology&lt;/keyword&gt;&lt;keyword&gt;Drosophila&lt;/keyword&gt;&lt;keyword&gt;Hormones/physiology&lt;/keyword&gt;&lt;keyword&gt;Humans&lt;/keyword&gt;&lt;keyword&gt;Light&lt;/keyword&gt;&lt;keyword&gt;Nerve Net/anatomy &amp;amp; histology/*cytology/*physiology&lt;/keyword&gt;&lt;keyword&gt;Neurons/*physiology&lt;/keyword&gt;&lt;keyword&gt;Photoperiod&lt;/keyword&gt;&lt;keyword&gt;Suprachiasmatic Nucleus/anatomy &amp;amp; histology/*chemistry/*physiology&lt;/keyword&gt;&lt;/keywords&gt;&lt;dates&gt;&lt;year&gt;2010&lt;/year&gt;&lt;/dates&gt;&lt;isbn&gt;1545-1585 (Electronic)&amp;#xD;0066-4278 (Linking)&lt;/isbn&gt;&lt;accession-num&gt;20148688&lt;/accession-num&gt;&lt;urls&gt;&lt;related-urls&gt;&lt;url&gt;http://www.ncbi.nlm.nih.gov/pubmed/20148688&lt;/url&gt;&lt;/related-urls&gt;&lt;/urls&gt;&lt;custom2&gt;3758475&lt;/custom2&gt;&lt;electronic-resource-num&gt;10.1146/annurev-physiol-021909-135919&lt;/electronic-resource-num&gt;&lt;language&gt;eng&lt;/language&gt;&lt;/record&gt;&lt;/Cite&gt;&lt;/EndNote&gt;</w:instrText>
      </w:r>
      <w:r w:rsidR="00296185">
        <w:rPr>
          <w:rFonts w:asciiTheme="minorHAnsi" w:hAnsiTheme="minorHAnsi"/>
          <w:sz w:val="24"/>
          <w:szCs w:val="24"/>
        </w:rPr>
        <w:fldChar w:fldCharType="separate"/>
      </w:r>
      <w:r w:rsidR="005A0B27">
        <w:rPr>
          <w:rFonts w:asciiTheme="minorHAnsi" w:hAnsiTheme="minorHAnsi"/>
          <w:noProof/>
          <w:sz w:val="24"/>
          <w:szCs w:val="24"/>
        </w:rPr>
        <w:t>[</w:t>
      </w:r>
      <w:hyperlink w:anchor="_ENREF_3" w:tooltip="Welsh, 2010 #481" w:history="1">
        <w:r w:rsidR="0051520C">
          <w:rPr>
            <w:rFonts w:asciiTheme="minorHAnsi" w:hAnsiTheme="minorHAnsi"/>
            <w:noProof/>
            <w:sz w:val="24"/>
            <w:szCs w:val="24"/>
          </w:rPr>
          <w:t>3</w:t>
        </w:r>
      </w:hyperlink>
      <w:r w:rsidR="005A0B27">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Circadian clocks in many tissues, including multiple brain regions outside of the SCN, can also be entrained by daily cycles of food availability, independently of the SCN pacemaker </w:t>
      </w:r>
      <w:r w:rsidR="00296185">
        <w:rPr>
          <w:rFonts w:asciiTheme="minorHAnsi" w:hAnsiTheme="minorHAnsi"/>
          <w:sz w:val="24"/>
          <w:szCs w:val="24"/>
        </w:rPr>
        <w:fldChar w:fldCharType="begin">
          <w:fldData xml:space="preserve">PEVuZE5vdGU+PENpdGU+PEF1dGhvcj5TdG9ra2FuPC9BdXRob3I+PFllYXI+MjAwMTwvWWVhcj48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</w:fldData>
        </w:fldChar>
      </w:r>
      <w:r w:rsidR="00CA65B8">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PEVuZE5vdGU+PENpdGU+PEF1dGhvcj5TdG9ra2FuPC9BdXRob3I+PFllYXI+MjAwMTwvWWVhcj48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</w:fldData>
        </w:fldChar>
      </w:r>
      <w:r w:rsidR="00CA65B8">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CA65B8">
        <w:rPr>
          <w:rFonts w:asciiTheme="minorHAnsi" w:hAnsiTheme="minorHAnsi"/>
          <w:noProof/>
          <w:sz w:val="24"/>
          <w:szCs w:val="24"/>
        </w:rPr>
        <w:t>[</w:t>
      </w:r>
      <w:hyperlink w:anchor="_ENREF_2" w:tooltip="Mohawk, 2012 #427" w:history="1">
        <w:r w:rsidR="0051520C">
          <w:rPr>
            <w:rFonts w:asciiTheme="minorHAnsi" w:hAnsiTheme="minorHAnsi"/>
            <w:noProof/>
            <w:sz w:val="24"/>
            <w:szCs w:val="24"/>
          </w:rPr>
          <w:t>2</w:t>
        </w:r>
      </w:hyperlink>
      <w:r w:rsidR="00CA65B8">
        <w:rPr>
          <w:rFonts w:asciiTheme="minorHAnsi" w:hAnsiTheme="minorHAnsi"/>
          <w:noProof/>
          <w:sz w:val="24"/>
          <w:szCs w:val="24"/>
        </w:rPr>
        <w:t>,</w:t>
      </w:r>
      <w:hyperlink w:anchor="_ENREF_4" w:tooltip="Stokkan, 2001 #375" w:history="1">
        <w:r w:rsidR="0051520C">
          <w:rPr>
            <w:rFonts w:asciiTheme="minorHAnsi" w:hAnsiTheme="minorHAnsi"/>
            <w:noProof/>
            <w:sz w:val="24"/>
            <w:szCs w:val="24"/>
          </w:rPr>
          <w:t>4</w:t>
        </w:r>
      </w:hyperlink>
      <w:r w:rsidR="00CA65B8">
        <w:rPr>
          <w:rFonts w:asciiTheme="minorHAnsi" w:hAnsiTheme="minorHAnsi"/>
          <w:noProof/>
          <w:sz w:val="24"/>
          <w:szCs w:val="24"/>
        </w:rPr>
        <w:t>,</w:t>
      </w:r>
      <w:hyperlink w:anchor="_ENREF_5" w:tooltip="Mistlberger, 2011 #102" w:history="1">
        <w:r w:rsidR="0051520C">
          <w:rPr>
            <w:rFonts w:asciiTheme="minorHAnsi" w:hAnsiTheme="minorHAnsi"/>
            <w:noProof/>
            <w:sz w:val="24"/>
            <w:szCs w:val="24"/>
          </w:rPr>
          <w:t>5</w:t>
        </w:r>
      </w:hyperlink>
      <w:r w:rsidR="00CA65B8">
        <w:rPr>
          <w:rFonts w:asciiTheme="minorHAnsi" w:hAnsiTheme="minorHAnsi"/>
          <w:noProof/>
          <w:sz w:val="24"/>
          <w:szCs w:val="24"/>
        </w:rPr>
        <w:t>,</w:t>
      </w:r>
      <w:hyperlink w:anchor="_ENREF_6" w:tooltip="Verwey, 2011 #132" w:history="1">
        <w:r w:rsidR="0051520C">
          <w:rPr>
            <w:rFonts w:asciiTheme="minorHAnsi" w:hAnsiTheme="minorHAnsi"/>
            <w:noProof/>
            <w:sz w:val="24"/>
            <w:szCs w:val="24"/>
          </w:rPr>
          <w:t>6</w:t>
        </w:r>
      </w:hyperlink>
      <w:r w:rsidR="00CA65B8">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In rat and mice, this is readily demonstrated by restricting food access to the middle of the light period, when nocturnal rodents normally eat little and are inactive. This induces a marked shifting of circadian oscillators and organ fu</w:t>
      </w:r>
      <w:r w:rsidR="00C660C8">
        <w:rPr>
          <w:rFonts w:asciiTheme="minorHAnsi" w:hAnsiTheme="minorHAnsi"/>
          <w:sz w:val="24"/>
          <w:szCs w:val="24"/>
        </w:rPr>
        <w:t>nctions to</w:t>
      </w:r>
      <w:r>
        <w:rPr>
          <w:rFonts w:asciiTheme="minorHAnsi" w:hAnsiTheme="minorHAnsi"/>
          <w:sz w:val="24"/>
          <w:szCs w:val="24"/>
        </w:rPr>
        <w:t xml:space="preserve"> align with the new daily feeding time, while the SCN remains coupled to the LD cycle.  In many species, this is also associated with the emergence of a daily bout of locomotor activity that anticipates mealtime by 1-3h </w:t>
      </w:r>
      <w:r w:rsidR="00296185">
        <w:rPr>
          <w:rFonts w:asciiTheme="minorHAnsi" w:hAnsiTheme="minorHAnsi"/>
          <w:sz w:val="24"/>
          <w:szCs w:val="24"/>
        </w:rPr>
        <w:fldChar w:fldCharType="begin">
          <w:fldData xml:space="preserve">PEVuZE5vdGU+PENpdGU+PEF1dGhvcj5TdGVwaGFuPC9BdXRob3I+PFllYXI+MjAwMjwvWWVhcj48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</w:fldData>
        </w:fldChar>
      </w:r>
      <w:r w:rsidR="00CA65B8">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PEVuZE5vdGU+PENpdGU+PEF1dGhvcj5TdGVwaGFuPC9BdXRob3I+PFllYXI+MjAwMjwvWWVhcj48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</w:fldData>
        </w:fldChar>
      </w:r>
      <w:r w:rsidR="00CA65B8">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CA65B8">
        <w:rPr>
          <w:rFonts w:asciiTheme="minorHAnsi" w:hAnsiTheme="minorHAnsi"/>
          <w:noProof/>
          <w:sz w:val="24"/>
          <w:szCs w:val="24"/>
        </w:rPr>
        <w:t>[</w:t>
      </w:r>
      <w:hyperlink w:anchor="_ENREF_5" w:tooltip="Mistlberger, 2011 #102" w:history="1">
        <w:r w:rsidR="0051520C">
          <w:rPr>
            <w:rFonts w:asciiTheme="minorHAnsi" w:hAnsiTheme="minorHAnsi"/>
            <w:noProof/>
            <w:sz w:val="24"/>
            <w:szCs w:val="24"/>
          </w:rPr>
          <w:t>5</w:t>
        </w:r>
      </w:hyperlink>
      <w:r w:rsidR="00CA65B8">
        <w:rPr>
          <w:rFonts w:asciiTheme="minorHAnsi" w:hAnsiTheme="minorHAnsi"/>
          <w:noProof/>
          <w:sz w:val="24"/>
          <w:szCs w:val="24"/>
        </w:rPr>
        <w:t>,</w:t>
      </w:r>
      <w:hyperlink w:anchor="_ENREF_7" w:tooltip="Stephan, 2002 #126" w:history="1">
        <w:r w:rsidR="0051520C">
          <w:rPr>
            <w:rFonts w:asciiTheme="minorHAnsi" w:hAnsiTheme="minorHAnsi"/>
            <w:noProof/>
            <w:sz w:val="24"/>
            <w:szCs w:val="24"/>
          </w:rPr>
          <w:t>7</w:t>
        </w:r>
      </w:hyperlink>
      <w:r w:rsidR="00CA65B8">
        <w:rPr>
          <w:rFonts w:asciiTheme="minorHAnsi" w:hAnsiTheme="minorHAnsi"/>
          <w:noProof/>
          <w:sz w:val="24"/>
          <w:szCs w:val="24"/>
        </w:rPr>
        <w:t>,</w:t>
      </w:r>
      <w:hyperlink w:anchor="_ENREF_8" w:tooltip="Boulos, 1980 #183" w:history="1">
        <w:r w:rsidR="0051520C">
          <w:rPr>
            <w:rFonts w:asciiTheme="minorHAnsi" w:hAnsiTheme="minorHAnsi"/>
            <w:noProof/>
            <w:sz w:val="24"/>
            <w:szCs w:val="24"/>
          </w:rPr>
          <w:t>8</w:t>
        </w:r>
      </w:hyperlink>
      <w:r w:rsidR="00CA65B8">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w:t>
      </w:r>
      <w:r w:rsidR="00C660C8">
        <w:rPr>
          <w:rFonts w:asciiTheme="minorHAnsi" w:hAnsiTheme="minorHAnsi"/>
          <w:sz w:val="24"/>
          <w:szCs w:val="24"/>
        </w:rPr>
        <w:t xml:space="preserve"> </w:t>
      </w:r>
      <w:r>
        <w:rPr>
          <w:rFonts w:asciiTheme="minorHAnsi" w:hAnsiTheme="minorHAnsi"/>
          <w:sz w:val="24"/>
          <w:szCs w:val="24"/>
        </w:rPr>
        <w:t xml:space="preserve">Remarkably, this so-called food anticipatory activity (FAA) exhibits formal properties of circadian clock control, yet persists robustly after removal of the SCN </w:t>
      </w:r>
      <w:r w:rsidR="00296185">
        <w:rPr>
          <w:rFonts w:asciiTheme="minorHAnsi" w:hAnsiTheme="minorHAnsi"/>
          <w:sz w:val="24"/>
          <w:szCs w:val="24"/>
        </w:rPr>
        <w:fldChar w:fldCharType="begin">
          <w:fldData xml:space="preserve">PEVuZE5vdGU+PENpdGU+PEF1dGhvcj5TdGVwaGFuPC9BdXRob3I+PFllYXI+MTk3OTwvWWVhcj48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</w:fldData>
        </w:fldChar>
      </w:r>
      <w:r w:rsidR="00CA65B8">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PEVuZE5vdGU+PENpdGU+PEF1dGhvcj5TdGVwaGFuPC9BdXRob3I+PFllYXI+MTk3OTwvWWVhcj48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</w:fldData>
        </w:fldChar>
      </w:r>
      <w:r w:rsidR="00CA65B8">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CA65B8">
        <w:rPr>
          <w:rFonts w:asciiTheme="minorHAnsi" w:hAnsiTheme="minorHAnsi"/>
          <w:noProof/>
          <w:sz w:val="24"/>
          <w:szCs w:val="24"/>
        </w:rPr>
        <w:t>[</w:t>
      </w:r>
      <w:hyperlink w:anchor="_ENREF_8" w:tooltip="Boulos, 1980 #183" w:history="1">
        <w:r w:rsidR="0051520C">
          <w:rPr>
            <w:rFonts w:asciiTheme="minorHAnsi" w:hAnsiTheme="minorHAnsi"/>
            <w:noProof/>
            <w:sz w:val="24"/>
            <w:szCs w:val="24"/>
          </w:rPr>
          <w:t>8</w:t>
        </w:r>
      </w:hyperlink>
      <w:r w:rsidR="00CA65B8">
        <w:rPr>
          <w:rFonts w:asciiTheme="minorHAnsi" w:hAnsiTheme="minorHAnsi"/>
          <w:noProof/>
          <w:sz w:val="24"/>
          <w:szCs w:val="24"/>
        </w:rPr>
        <w:t>,</w:t>
      </w:r>
      <w:hyperlink w:anchor="_ENREF_9" w:tooltip="Stephan, 1979 #6" w:history="1">
        <w:r w:rsidR="0051520C">
          <w:rPr>
            <w:rFonts w:asciiTheme="minorHAnsi" w:hAnsiTheme="minorHAnsi"/>
            <w:noProof/>
            <w:sz w:val="24"/>
            <w:szCs w:val="24"/>
          </w:rPr>
          <w:t>9</w:t>
        </w:r>
      </w:hyperlink>
      <w:r w:rsidR="00CA65B8">
        <w:rPr>
          <w:rFonts w:asciiTheme="minorHAnsi" w:hAnsiTheme="minorHAnsi"/>
          <w:noProof/>
          <w:sz w:val="24"/>
          <w:szCs w:val="24"/>
        </w:rPr>
        <w:t>,</w:t>
      </w:r>
      <w:hyperlink w:anchor="_ENREF_10" w:tooltip="Marchant, 1997 #8" w:history="1">
        <w:r w:rsidR="0051520C">
          <w:rPr>
            <w:rFonts w:asciiTheme="minorHAnsi" w:hAnsiTheme="minorHAnsi"/>
            <w:noProof/>
            <w:sz w:val="24"/>
            <w:szCs w:val="24"/>
          </w:rPr>
          <w:t>10</w:t>
        </w:r>
      </w:hyperlink>
      <w:r w:rsidR="00CA65B8">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Anticipatory rhythms can also be induced by scheduled daily access to water, salt, palatable foods, an opportunity to mate, and </w:t>
      </w:r>
      <w:proofErr w:type="spellStart"/>
      <w:r>
        <w:rPr>
          <w:rFonts w:asciiTheme="minorHAnsi" w:hAnsiTheme="minorHAnsi"/>
          <w:sz w:val="24"/>
          <w:szCs w:val="24"/>
        </w:rPr>
        <w:t>psychostimulant</w:t>
      </w:r>
      <w:proofErr w:type="spellEnd"/>
      <w:r>
        <w:rPr>
          <w:rFonts w:asciiTheme="minorHAnsi" w:hAnsiTheme="minorHAnsi"/>
          <w:sz w:val="24"/>
          <w:szCs w:val="24"/>
        </w:rPr>
        <w:t xml:space="preserve"> drugs </w:t>
      </w:r>
      <w:r w:rsidR="00296185">
        <w:rPr>
          <w:rFonts w:asciiTheme="minorHAnsi" w:hAnsiTheme="minorHAnsi"/>
          <w:sz w:val="24"/>
          <w:szCs w:val="24"/>
        </w:rPr>
        <w:fldChar w:fldCharType="begin">
          <w:fldData xml:space="preserve">PEVuZE5vdGU+PENpdGU+PEF1dGhvcj5NaXN0bGJlcmdlcjwvQXV0aG9yPjxZZWFyPjE5OTQ8L1ll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</w:fldData>
        </w:fldChar>
      </w:r>
      <w:r w:rsidR="00293835">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PEVuZE5vdGU+PENpdGU+PEF1dGhvcj5NaXN0bGJlcmdlcjwvQXV0aG9yPjxZZWFyPjE5OTQ8L1ll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</w:fldData>
        </w:fldChar>
      </w:r>
      <w:r w:rsidR="00293835">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293835">
        <w:rPr>
          <w:rFonts w:asciiTheme="minorHAnsi" w:hAnsiTheme="minorHAnsi"/>
          <w:noProof/>
          <w:sz w:val="24"/>
          <w:szCs w:val="24"/>
        </w:rPr>
        <w:t>[</w:t>
      </w:r>
      <w:hyperlink w:anchor="_ENREF_11" w:tooltip="Mistlberger, 1994 #100" w:history="1">
        <w:r w:rsidR="0051520C">
          <w:rPr>
            <w:rFonts w:asciiTheme="minorHAnsi" w:hAnsiTheme="minorHAnsi"/>
            <w:noProof/>
            <w:sz w:val="24"/>
            <w:szCs w:val="24"/>
          </w:rPr>
          <w:t>11</w:t>
        </w:r>
      </w:hyperlink>
      <w:r w:rsidR="00293835">
        <w:rPr>
          <w:rFonts w:asciiTheme="minorHAnsi" w:hAnsiTheme="minorHAnsi"/>
          <w:noProof/>
          <w:sz w:val="24"/>
          <w:szCs w:val="24"/>
        </w:rPr>
        <w:t>,</w:t>
      </w:r>
      <w:hyperlink w:anchor="_ENREF_12" w:tooltip="Landry, 2012 #376" w:history="1">
        <w:r w:rsidR="0051520C">
          <w:rPr>
            <w:rFonts w:asciiTheme="minorHAnsi" w:hAnsiTheme="minorHAnsi"/>
            <w:noProof/>
            <w:sz w:val="24"/>
            <w:szCs w:val="24"/>
          </w:rPr>
          <w:t>12</w:t>
        </w:r>
      </w:hyperlink>
      <w:r w:rsidR="00293835">
        <w:rPr>
          <w:rFonts w:asciiTheme="minorHAnsi" w:hAnsiTheme="minorHAnsi"/>
          <w:noProof/>
          <w:sz w:val="24"/>
          <w:szCs w:val="24"/>
        </w:rPr>
        <w:t>,</w:t>
      </w:r>
      <w:hyperlink w:anchor="_ENREF_13" w:tooltip="Mistlberger, 1987 #99" w:history="1">
        <w:r w:rsidR="0051520C">
          <w:rPr>
            <w:rFonts w:asciiTheme="minorHAnsi" w:hAnsiTheme="minorHAnsi"/>
            <w:noProof/>
            <w:sz w:val="24"/>
            <w:szCs w:val="24"/>
          </w:rPr>
          <w:t>13</w:t>
        </w:r>
      </w:hyperlink>
      <w:r w:rsidR="00293835">
        <w:rPr>
          <w:rFonts w:asciiTheme="minorHAnsi" w:hAnsiTheme="minorHAnsi"/>
          <w:noProof/>
          <w:sz w:val="24"/>
          <w:szCs w:val="24"/>
        </w:rPr>
        <w:t>,</w:t>
      </w:r>
      <w:hyperlink w:anchor="_ENREF_14" w:tooltip="Mendoza, 2005 #148" w:history="1">
        <w:r w:rsidR="0051520C">
          <w:rPr>
            <w:rFonts w:asciiTheme="minorHAnsi" w:hAnsiTheme="minorHAnsi"/>
            <w:noProof/>
            <w:sz w:val="24"/>
            <w:szCs w:val="24"/>
          </w:rPr>
          <w:t>14</w:t>
        </w:r>
      </w:hyperlink>
      <w:r w:rsidR="00293835">
        <w:rPr>
          <w:rFonts w:asciiTheme="minorHAnsi" w:hAnsiTheme="minorHAnsi"/>
          <w:noProof/>
          <w:sz w:val="24"/>
          <w:szCs w:val="24"/>
        </w:rPr>
        <w:t>,</w:t>
      </w:r>
      <w:hyperlink w:anchor="_ENREF_15" w:tooltip="Hsu, 2010 #65" w:history="1">
        <w:r w:rsidR="0051520C">
          <w:rPr>
            <w:rFonts w:asciiTheme="minorHAnsi" w:hAnsiTheme="minorHAnsi"/>
            <w:noProof/>
            <w:sz w:val="24"/>
            <w:szCs w:val="24"/>
          </w:rPr>
          <w:t>15</w:t>
        </w:r>
      </w:hyperlink>
      <w:r w:rsidR="00293835">
        <w:rPr>
          <w:rFonts w:asciiTheme="minorHAnsi" w:hAnsiTheme="minorHAnsi"/>
          <w:noProof/>
          <w:sz w:val="24"/>
          <w:szCs w:val="24"/>
        </w:rPr>
        <w:t>,</w:t>
      </w:r>
      <w:hyperlink w:anchor="_ENREF_16" w:tooltip="Hsu, 2010 #71" w:history="1">
        <w:r w:rsidR="0051520C">
          <w:rPr>
            <w:rFonts w:asciiTheme="minorHAnsi" w:hAnsiTheme="minorHAnsi"/>
            <w:noProof/>
            <w:sz w:val="24"/>
            <w:szCs w:val="24"/>
          </w:rPr>
          <w:t>16</w:t>
        </w:r>
      </w:hyperlink>
      <w:r w:rsidR="00293835">
        <w:rPr>
          <w:rFonts w:asciiTheme="minorHAnsi" w:hAnsiTheme="minorHAnsi"/>
          <w:noProof/>
          <w:sz w:val="24"/>
          <w:szCs w:val="24"/>
        </w:rPr>
        <w:t>,</w:t>
      </w:r>
      <w:hyperlink w:anchor="_ENREF_17" w:tooltip="Gallardo, 2012 #197" w:history="1">
        <w:r w:rsidR="0051520C">
          <w:rPr>
            <w:rFonts w:asciiTheme="minorHAnsi" w:hAnsiTheme="minorHAnsi"/>
            <w:noProof/>
            <w:sz w:val="24"/>
            <w:szCs w:val="24"/>
          </w:rPr>
          <w:t>17</w:t>
        </w:r>
      </w:hyperlink>
      <w:r w:rsidR="00293835">
        <w:rPr>
          <w:rFonts w:asciiTheme="minorHAnsi" w:hAnsiTheme="minorHAnsi"/>
          <w:noProof/>
          <w:sz w:val="24"/>
          <w:szCs w:val="24"/>
        </w:rPr>
        <w:t>,</w:t>
      </w:r>
      <w:hyperlink w:anchor="_ENREF_18" w:tooltip="Mohawk, 2013 #365" w:history="1">
        <w:r w:rsidR="0051520C">
          <w:rPr>
            <w:rFonts w:asciiTheme="minorHAnsi" w:hAnsiTheme="minorHAnsi"/>
            <w:noProof/>
            <w:sz w:val="24"/>
            <w:szCs w:val="24"/>
          </w:rPr>
          <w:t>18</w:t>
        </w:r>
      </w:hyperlink>
      <w:r w:rsidR="00293835">
        <w:rPr>
          <w:rFonts w:asciiTheme="minorHAnsi" w:hAnsiTheme="minorHAnsi"/>
          <w:noProof/>
          <w:sz w:val="24"/>
          <w:szCs w:val="24"/>
        </w:rPr>
        <w:t>,</w:t>
      </w:r>
      <w:hyperlink w:anchor="_ENREF_19" w:tooltip="Webb, 2009 #483" w:history="1">
        <w:r w:rsidR="0051520C">
          <w:rPr>
            <w:rFonts w:asciiTheme="minorHAnsi" w:hAnsiTheme="minorHAnsi"/>
            <w:noProof/>
            <w:sz w:val="24"/>
            <w:szCs w:val="24"/>
          </w:rPr>
          <w:t>19</w:t>
        </w:r>
      </w:hyperlink>
      <w:r w:rsidR="00293835">
        <w:rPr>
          <w:rFonts w:asciiTheme="minorHAnsi" w:hAnsiTheme="minorHAnsi"/>
          <w:noProof/>
          <w:sz w:val="24"/>
          <w:szCs w:val="24"/>
        </w:rPr>
        <w:t>,</w:t>
      </w:r>
      <w:hyperlink w:anchor="_ENREF_20" w:tooltip="Kosobud, 1998 #486" w:history="1">
        <w:r w:rsidR="0051520C">
          <w:rPr>
            <w:rFonts w:asciiTheme="minorHAnsi" w:hAnsiTheme="minorHAnsi"/>
            <w:noProof/>
            <w:sz w:val="24"/>
            <w:szCs w:val="24"/>
          </w:rPr>
          <w:t>20</w:t>
        </w:r>
      </w:hyperlink>
      <w:r w:rsidR="00293835">
        <w:rPr>
          <w:rFonts w:asciiTheme="minorHAnsi" w:hAnsiTheme="minorHAnsi"/>
          <w:noProof/>
          <w:sz w:val="24"/>
          <w:szCs w:val="24"/>
        </w:rPr>
        <w:t>,</w:t>
      </w:r>
      <w:hyperlink w:anchor="_ENREF_21" w:tooltip="Jansen, 2012 #484" w:history="1">
        <w:r w:rsidR="0051520C">
          <w:rPr>
            <w:rFonts w:asciiTheme="minorHAnsi" w:hAnsiTheme="minorHAnsi"/>
            <w:noProof/>
            <w:sz w:val="24"/>
            <w:szCs w:val="24"/>
          </w:rPr>
          <w:t>21</w:t>
        </w:r>
      </w:hyperlink>
      <w:r w:rsidR="00293835">
        <w:rPr>
          <w:rFonts w:asciiTheme="minorHAnsi" w:hAnsiTheme="minorHAnsi"/>
          <w:noProof/>
          <w:sz w:val="24"/>
          <w:szCs w:val="24"/>
        </w:rPr>
        <w:t>,</w:t>
      </w:r>
      <w:hyperlink w:anchor="_ENREF_22" w:tooltip="Iijima, 2002 #487" w:history="1">
        <w:r w:rsidR="0051520C">
          <w:rPr>
            <w:rFonts w:asciiTheme="minorHAnsi" w:hAnsiTheme="minorHAnsi"/>
            <w:noProof/>
            <w:sz w:val="24"/>
            <w:szCs w:val="24"/>
          </w:rPr>
          <w:t>22</w:t>
        </w:r>
      </w:hyperlink>
      <w:r w:rsidR="00293835">
        <w:rPr>
          <w:rFonts w:asciiTheme="minorHAnsi" w:hAnsiTheme="minorHAnsi"/>
          <w:noProof/>
          <w:sz w:val="24"/>
          <w:szCs w:val="24"/>
        </w:rPr>
        <w:t>,</w:t>
      </w:r>
      <w:hyperlink w:anchor="_ENREF_23" w:tooltip="Honma, 2009 #502" w:history="1">
        <w:r w:rsidR="0051520C">
          <w:rPr>
            <w:rFonts w:asciiTheme="minorHAnsi" w:hAnsiTheme="minorHAnsi"/>
            <w:noProof/>
            <w:sz w:val="24"/>
            <w:szCs w:val="24"/>
          </w:rPr>
          <w:t>23</w:t>
        </w:r>
      </w:hyperlink>
      <w:r w:rsidR="00293835">
        <w:rPr>
          <w:rFonts w:asciiTheme="minorHAnsi" w:hAnsiTheme="minorHAnsi"/>
          <w:noProof/>
          <w:sz w:val="24"/>
          <w:szCs w:val="24"/>
        </w:rPr>
        <w:t>]</w:t>
      </w:r>
      <w:r w:rsidR="00296185">
        <w:rPr>
          <w:rFonts w:asciiTheme="minorHAnsi" w:hAnsiTheme="minorHAnsi"/>
          <w:sz w:val="24"/>
          <w:szCs w:val="24"/>
        </w:rPr>
        <w:fldChar w:fldCharType="end"/>
      </w:r>
      <w:r w:rsidR="009F6C52">
        <w:rPr>
          <w:rFonts w:asciiTheme="minorHAnsi" w:hAnsiTheme="minorHAnsi"/>
          <w:sz w:val="24"/>
          <w:szCs w:val="24"/>
        </w:rPr>
        <w:t>.</w:t>
      </w:r>
      <w:r>
        <w:rPr>
          <w:rFonts w:asciiTheme="minorHAnsi" w:hAnsiTheme="minorHAnsi"/>
          <w:sz w:val="24"/>
          <w:szCs w:val="24"/>
        </w:rPr>
        <w:t xml:space="preserve"> The ability of animals to coordinate activity and physiology with access to critical resources is obviously adaptive. Similar circadian processes in humans could create daily windows of vulnerability to drug seeking, overeating and other addictive behaviors.</w:t>
      </w:r>
    </w:p>
    <w:p w14:paraId="2D6DDBEE" w14:textId="77777777" w:rsidR="008C5710" w:rsidRDefault="008C5710" w:rsidP="008C5710">
      <w:pPr>
        <w:spacing w:after="0" w:line="240" w:lineRule="auto"/>
        <w:jc w:val="both"/>
        <w:rPr>
          <w:rFonts w:asciiTheme="minorHAnsi" w:hAnsiTheme="minorHAnsi"/>
          <w:sz w:val="24"/>
          <w:szCs w:val="24"/>
        </w:rPr>
      </w:pPr>
    </w:p>
    <w:p w14:paraId="6A9B1459" w14:textId="77777777" w:rsidR="00F05655" w:rsidRDefault="00F05655" w:rsidP="008C5710">
      <w:pPr>
        <w:spacing w:after="0" w:line="240" w:lineRule="auto"/>
        <w:jc w:val="both"/>
        <w:rPr>
          <w:rFonts w:asciiTheme="minorHAnsi" w:hAnsiTheme="minorHAnsi"/>
          <w:sz w:val="24"/>
          <w:szCs w:val="24"/>
        </w:rPr>
      </w:pPr>
      <w:r>
        <w:rPr>
          <w:rFonts w:asciiTheme="minorHAnsi" w:hAnsiTheme="minorHAnsi"/>
          <w:sz w:val="24"/>
          <w:szCs w:val="24"/>
        </w:rPr>
        <w:t xml:space="preserve">A major knowledge gap in circadian neurobiology is the location of circadian oscillators that generate food (and other reward) anticipatory circadian rhythms. The stimuli and </w:t>
      </w:r>
      <w:r>
        <w:rPr>
          <w:rFonts w:asciiTheme="minorHAnsi" w:hAnsiTheme="minorHAnsi"/>
          <w:sz w:val="24"/>
          <w:szCs w:val="24"/>
        </w:rPr>
        <w:lastRenderedPageBreak/>
        <w:t xml:space="preserve">neural pathways that entrain these oscillators also remain unspecified.  Conventional lesion experiments have ruled out a number of brain regions as the site of circadian oscillators necessary for FAA </w:t>
      </w:r>
      <w:r w:rsidR="00296185">
        <w:rPr>
          <w:rFonts w:asciiTheme="minorHAnsi" w:hAnsiTheme="minorHAnsi"/>
          <w:sz w:val="24"/>
          <w:szCs w:val="24"/>
        </w:rPr>
        <w:fldChar w:fldCharType="begin">
          <w:fldData xml:space="preserve">PEVuZE5vdGU+PENpdGU+PEF1dGhvcj5NaXN0bGJlcmdlcjwvQXV0aG9yPjxZZWFyPjIwMTE8L1ll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</w:fldData>
        </w:fldChar>
      </w:r>
      <w:r w:rsidR="00A0690C">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PEVuZE5vdGU+PENpdGU+PEF1dGhvcj5NaXN0bGJlcmdlcjwvQXV0aG9yPjxZZWFyPjIwMTE8L1ll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</w:fldData>
        </w:fldChar>
      </w:r>
      <w:r w:rsidR="00A0690C">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A0690C">
        <w:rPr>
          <w:rFonts w:asciiTheme="minorHAnsi" w:hAnsiTheme="minorHAnsi"/>
          <w:noProof/>
          <w:sz w:val="24"/>
          <w:szCs w:val="24"/>
        </w:rPr>
        <w:t>[</w:t>
      </w:r>
      <w:hyperlink w:anchor="_ENREF_5" w:tooltip="Mistlberger, 2011 #102" w:history="1">
        <w:r w:rsidR="0051520C">
          <w:rPr>
            <w:rFonts w:asciiTheme="minorHAnsi" w:hAnsiTheme="minorHAnsi"/>
            <w:noProof/>
            <w:sz w:val="24"/>
            <w:szCs w:val="24"/>
          </w:rPr>
          <w:t>5</w:t>
        </w:r>
      </w:hyperlink>
      <w:r w:rsidR="00A0690C">
        <w:rPr>
          <w:rFonts w:asciiTheme="minorHAnsi" w:hAnsiTheme="minorHAnsi"/>
          <w:noProof/>
          <w:sz w:val="24"/>
          <w:szCs w:val="24"/>
        </w:rPr>
        <w:t>,</w:t>
      </w:r>
      <w:hyperlink w:anchor="_ENREF_11" w:tooltip="Mistlberger, 1994 #100" w:history="1">
        <w:r w:rsidR="0051520C">
          <w:rPr>
            <w:rFonts w:asciiTheme="minorHAnsi" w:hAnsiTheme="minorHAnsi"/>
            <w:noProof/>
            <w:sz w:val="24"/>
            <w:szCs w:val="24"/>
          </w:rPr>
          <w:t>11</w:t>
        </w:r>
      </w:hyperlink>
      <w:r w:rsidR="00A0690C">
        <w:rPr>
          <w:rFonts w:asciiTheme="minorHAnsi" w:hAnsiTheme="minorHAnsi"/>
          <w:noProof/>
          <w:sz w:val="24"/>
          <w:szCs w:val="24"/>
        </w:rPr>
        <w:t>,</w:t>
      </w:r>
      <w:hyperlink w:anchor="_ENREF_24" w:tooltip="Davidson, 2009 #88" w:history="1">
        <w:r w:rsidR="0051520C">
          <w:rPr>
            <w:rFonts w:asciiTheme="minorHAnsi" w:hAnsiTheme="minorHAnsi"/>
            <w:noProof/>
            <w:sz w:val="24"/>
            <w:szCs w:val="24"/>
          </w:rPr>
          <w:t>24</w:t>
        </w:r>
      </w:hyperlink>
      <w:r w:rsidR="00A0690C">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This includes the dorsomedial nucleus of the hypothalamus, an area that may nonetheless participate in the expression of daytime FAA by inhibiting output from the SCN pacemaker that normally opposes activity and promotes rest during the day in nocturnal rodents </w:t>
      </w:r>
      <w:r w:rsidR="00296185">
        <w:rPr>
          <w:rFonts w:asciiTheme="minorHAnsi" w:hAnsiTheme="minorHAnsi"/>
          <w:sz w:val="24"/>
          <w:szCs w:val="24"/>
        </w:rPr>
        <w:fldChar w:fldCharType="begin">
          <w:fldData xml:space="preserve">PEVuZE5vdGU+PENpdGU+PEF1dGhvcj5MYW5kcnk8L0F1dGhvcj48WWVhcj4yMDExPC9ZZWFyPjxS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PEVuZE5vdGU+PENpdGU+PEF1dGhvcj5MYW5kcnk8L0F1dGhvcj48WWVhcj4yMDExPC9ZZWFyPjxS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25" w:tooltip="Landry, 2011 #153" w:history="1">
        <w:r w:rsidR="0051520C">
          <w:rPr>
            <w:rFonts w:asciiTheme="minorHAnsi" w:hAnsiTheme="minorHAnsi"/>
            <w:noProof/>
            <w:sz w:val="24"/>
            <w:szCs w:val="24"/>
          </w:rPr>
          <w:t>25</w:t>
        </w:r>
      </w:hyperlink>
      <w:r w:rsidR="00545E9A">
        <w:rPr>
          <w:rFonts w:asciiTheme="minorHAnsi" w:hAnsiTheme="minorHAnsi"/>
          <w:noProof/>
          <w:sz w:val="24"/>
          <w:szCs w:val="24"/>
        </w:rPr>
        <w:t>,</w:t>
      </w:r>
      <w:hyperlink w:anchor="_ENREF_26" w:tooltip="Acosta-Galvan, 2011 #84" w:history="1">
        <w:r w:rsidR="0051520C">
          <w:rPr>
            <w:rFonts w:asciiTheme="minorHAnsi" w:hAnsiTheme="minorHAnsi"/>
            <w:noProof/>
            <w:sz w:val="24"/>
            <w:szCs w:val="24"/>
          </w:rPr>
          <w:t>26</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Induction of anticipatory rhythms by a range of ingestive and non-ingestive reward stimuli suggest that activation of reward circuits in the brain may play a role, perhaps as a final common entrainment pathway. This is supported by evidence that circadian clock genes exhibit daily rhythms of expression in components of the reward system, including the dorsal striatum and nucleus accumbens </w:t>
      </w:r>
      <w:r w:rsidR="00296185">
        <w:rPr>
          <w:rFonts w:asciiTheme="minorHAnsi" w:hAnsiTheme="minorHAnsi"/>
          <w:sz w:val="24"/>
          <w:szCs w:val="24"/>
        </w:rPr>
        <w:fldChar w:fldCharType="begin">
          <w:fldData xml:space="preserve">PEVuZE5vdGU+PENpdGU+PEF1dGhvcj5XYWthbWF0c3U8L0F1dGhvcj48WWVhcj4yMDAxPC9ZZWFy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PEVuZE5vdGU+PENpdGU+PEF1dGhvcj5XYWthbWF0c3U8L0F1dGhvcj48WWVhcj4yMDAxPC9ZZWFy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6" w:tooltip="Verwey, 2011 #132" w:history="1">
        <w:r w:rsidR="0051520C">
          <w:rPr>
            <w:rFonts w:asciiTheme="minorHAnsi" w:hAnsiTheme="minorHAnsi"/>
            <w:noProof/>
            <w:sz w:val="24"/>
            <w:szCs w:val="24"/>
          </w:rPr>
          <w:t>6</w:t>
        </w:r>
      </w:hyperlink>
      <w:r w:rsidR="00545E9A">
        <w:rPr>
          <w:rFonts w:asciiTheme="minorHAnsi" w:hAnsiTheme="minorHAnsi"/>
          <w:noProof/>
          <w:sz w:val="24"/>
          <w:szCs w:val="24"/>
        </w:rPr>
        <w:t>,</w:t>
      </w:r>
      <w:hyperlink w:anchor="_ENREF_27" w:tooltip="Wakamatsu, 2001 #478" w:history="1">
        <w:r w:rsidR="0051520C">
          <w:rPr>
            <w:rFonts w:asciiTheme="minorHAnsi" w:hAnsiTheme="minorHAnsi"/>
            <w:noProof/>
            <w:sz w:val="24"/>
            <w:szCs w:val="24"/>
          </w:rPr>
          <w:t>27</w:t>
        </w:r>
      </w:hyperlink>
      <w:r w:rsidR="00545E9A">
        <w:rPr>
          <w:rFonts w:asciiTheme="minorHAnsi" w:hAnsiTheme="minorHAnsi"/>
          <w:noProof/>
          <w:sz w:val="24"/>
          <w:szCs w:val="24"/>
        </w:rPr>
        <w:t>,</w:t>
      </w:r>
      <w:hyperlink w:anchor="_ENREF_28" w:tooltip="Angeles-Castellanos, 2007 #479" w:history="1">
        <w:r w:rsidR="0051520C">
          <w:rPr>
            <w:rFonts w:asciiTheme="minorHAnsi" w:hAnsiTheme="minorHAnsi"/>
            <w:noProof/>
            <w:sz w:val="24"/>
            <w:szCs w:val="24"/>
          </w:rPr>
          <w:t>28</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These rhythms are inverted by daytime feeding, and, in the dorsal striatum, can be induced or reset by dopaminergic stimuli </w:t>
      </w:r>
      <w:r w:rsidR="00296185">
        <w:rPr>
          <w:rFonts w:asciiTheme="minorHAnsi" w:hAnsiTheme="minorHAnsi"/>
          <w:sz w:val="24"/>
          <w:szCs w:val="24"/>
        </w:rPr>
        <w:fldChar w:fldCharType="begin">
          <w:fldData xml:space="preserve">PEVuZE5vdGU+PENpdGU+PEF1dGhvcj5Ib29kPC9BdXRob3I+PFllYXI+MjAxMDwvWWVhcj48UmVj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</w:fldData>
        </w:fldChar>
      </w:r>
      <w:r w:rsidR="00A0690C">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PEVuZE5vdGU+PENpdGU+PEF1dGhvcj5Ib29kPC9BdXRob3I+PFllYXI+MjAxMDwvWWVhcj48UmVj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</w:fldData>
        </w:fldChar>
      </w:r>
      <w:r w:rsidR="00A0690C">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A0690C">
        <w:rPr>
          <w:rFonts w:asciiTheme="minorHAnsi" w:hAnsiTheme="minorHAnsi"/>
          <w:noProof/>
          <w:sz w:val="24"/>
          <w:szCs w:val="24"/>
        </w:rPr>
        <w:t>[</w:t>
      </w:r>
      <w:hyperlink w:anchor="_ENREF_22" w:tooltip="Iijima, 2002 #487" w:history="1">
        <w:r w:rsidR="0051520C">
          <w:rPr>
            <w:rFonts w:asciiTheme="minorHAnsi" w:hAnsiTheme="minorHAnsi"/>
            <w:noProof/>
            <w:sz w:val="24"/>
            <w:szCs w:val="24"/>
          </w:rPr>
          <w:t>22</w:t>
        </w:r>
      </w:hyperlink>
      <w:r w:rsidR="00A0690C">
        <w:rPr>
          <w:rFonts w:asciiTheme="minorHAnsi" w:hAnsiTheme="minorHAnsi"/>
          <w:noProof/>
          <w:sz w:val="24"/>
          <w:szCs w:val="24"/>
        </w:rPr>
        <w:t>,</w:t>
      </w:r>
      <w:hyperlink w:anchor="_ENREF_29" w:tooltip="Hood, 2010 #356" w:history="1">
        <w:r w:rsidR="0051520C">
          <w:rPr>
            <w:rFonts w:asciiTheme="minorHAnsi" w:hAnsiTheme="minorHAnsi"/>
            <w:noProof/>
            <w:sz w:val="24"/>
            <w:szCs w:val="24"/>
          </w:rPr>
          <w:t>29</w:t>
        </w:r>
      </w:hyperlink>
      <w:r w:rsidR="00A0690C">
        <w:rPr>
          <w:rFonts w:asciiTheme="minorHAnsi" w:hAnsiTheme="minorHAnsi"/>
          <w:noProof/>
          <w:sz w:val="24"/>
          <w:szCs w:val="24"/>
        </w:rPr>
        <w:t>,</w:t>
      </w:r>
      <w:hyperlink w:anchor="_ENREF_30" w:tooltip="Natsubori, 2013 #600" w:history="1">
        <w:r w:rsidR="0051520C">
          <w:rPr>
            <w:rFonts w:asciiTheme="minorHAnsi" w:hAnsiTheme="minorHAnsi"/>
            <w:noProof/>
            <w:sz w:val="24"/>
            <w:szCs w:val="24"/>
          </w:rPr>
          <w:t>30</w:t>
        </w:r>
      </w:hyperlink>
      <w:r w:rsidR="00A0690C">
        <w:rPr>
          <w:rFonts w:asciiTheme="minorHAnsi" w:hAnsiTheme="minorHAnsi"/>
          <w:noProof/>
          <w:sz w:val="24"/>
          <w:szCs w:val="24"/>
        </w:rPr>
        <w:t>,</w:t>
      </w:r>
      <w:hyperlink w:anchor="_ENREF_31" w:tooltip="Natsubori, 2014 #605" w:history="1">
        <w:r w:rsidR="0051520C">
          <w:rPr>
            <w:rFonts w:asciiTheme="minorHAnsi" w:hAnsiTheme="minorHAnsi"/>
            <w:noProof/>
            <w:sz w:val="24"/>
            <w:szCs w:val="24"/>
          </w:rPr>
          <w:t>31</w:t>
        </w:r>
      </w:hyperlink>
      <w:r w:rsidR="00A0690C">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Importantly, FAA rhythms can be shifted by a single injection of a dopamine D2 receptor agonist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&lt;EndNote&gt;&lt;Cite&gt;&lt;Author&gt;Smit&lt;/Author&gt;&lt;Year&gt;2013&lt;/Year&gt;&lt;RecNum&gt;423&lt;/RecNum&gt;&lt;DisplayText&gt;[32]&lt;/DisplayText&gt;&lt;record&gt;&lt;rec-number&gt;423&lt;/rec-number&gt;&lt;foreign-keys&gt;&lt;key app="EN" db-id="w092xxvttvvvwxex9spxpprcwsews0swttpr"&gt;423&lt;/key&gt;&lt;/foreign-keys&gt;&lt;ref-type name="Journal Article"&gt;17&lt;/ref-type&gt;&lt;contributors&gt;&lt;authors&gt;&lt;author&gt;Smit, A. N.&lt;/author&gt;&lt;author&gt;Patton, D. F.&lt;/author&gt;&lt;author&gt;Michalik, M.&lt;/author&gt;&lt;author&gt;Opiol, H.&lt;/author&gt;&lt;author&gt;Mistlberger, R. E.&lt;/author&gt;&lt;/authors&gt;&lt;/contributors&gt;&lt;auth-address&gt;Department of Psychology, Simon Fraser University, Burnaby, BC, Canada.&lt;/auth-address&gt;&lt;titles&gt;&lt;title&gt;Dopaminergic regulation of circadian food anticipatory activity rhythms in the rat&lt;/title&gt;&lt;secondary-title&gt;PLoS One&lt;/secondary-title&gt;&lt;/titles&gt;&lt;periodical&gt;&lt;full-title&gt;PLoS One&lt;/full-title&gt;&lt;/periodical&gt;&lt;pages&gt;e82381&lt;/pages&gt;&lt;volume&gt;8&lt;/volume&gt;&lt;number&gt;11&lt;/number&gt;&lt;edition&gt;2013/12/07&lt;/edition&gt;&lt;dates&gt;&lt;year&gt;2013&lt;/year&gt;&lt;/dates&gt;&lt;isbn&gt;1932-6203 (Electronic)&amp;#xD;1932-6203 (Linking)&lt;/isbn&gt;&lt;accession-num&gt;24312417&lt;/accession-num&gt;&lt;urls&gt;&lt;related-urls&gt;&lt;url&gt;http://www.ncbi.nlm.nih.gov/pubmed/24312417&lt;/url&gt;&lt;/related-urls&gt;&lt;/urls&gt;&lt;custom2&gt;3843722&lt;/custom2&gt;&lt;electronic-resource-num&gt;10.1371/journal.pone.0082381&amp;#xD;PONE-D-13-33320 [pii]&lt;/electronic-resource-num&gt;&lt;language&gt;eng&lt;/language&gt;&lt;/record&gt;&lt;/Cite&gt;&lt;/EndNote&gt;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32" w:tooltip="Smit, 2013 #423" w:history="1">
        <w:r w:rsidR="0051520C">
          <w:rPr>
            <w:rFonts w:asciiTheme="minorHAnsi" w:hAnsiTheme="minorHAnsi"/>
            <w:noProof/>
            <w:sz w:val="24"/>
            <w:szCs w:val="24"/>
          </w:rPr>
          <w:t>32</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and can be attenuated by dopamine D1 and D2 antagonists </w:t>
      </w:r>
      <w:r w:rsidR="00296185">
        <w:rPr>
          <w:rFonts w:asciiTheme="minorHAnsi" w:hAnsiTheme="minorHAnsi"/>
          <w:sz w:val="24"/>
          <w:szCs w:val="24"/>
        </w:rPr>
        <w:fldChar w:fldCharType="begin">
          <w:fldData xml:space="preserve">PEVuZE5vdGU+PENpdGU+PEF1dGhvcj5MaXU8L0F1dGhvcj48WWVhcj4yMDEyPC9ZZWFyPjxSZWNO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PEVuZE5vdGU+PENpdGU+PEF1dGhvcj5MaXU8L0F1dGhvcj48WWVhcj4yMDEyPC9ZZWFyPjxSZWNO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33" w:tooltip="Liu, 2012 #385" w:history="1">
        <w:r w:rsidR="0051520C">
          <w:rPr>
            <w:rFonts w:asciiTheme="minorHAnsi" w:hAnsiTheme="minorHAnsi"/>
            <w:noProof/>
            <w:sz w:val="24"/>
            <w:szCs w:val="24"/>
          </w:rPr>
          <w:t>33</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In addition, genetic deletion of factors that activate dopamine transmission (e.g., ghrelin receptors) can attenuate FAA </w:t>
      </w:r>
      <w:r w:rsidR="00296185">
        <w:rPr>
          <w:rFonts w:asciiTheme="minorHAnsi" w:hAnsiTheme="minorHAnsi"/>
          <w:sz w:val="24"/>
          <w:szCs w:val="24"/>
        </w:rPr>
        <w:fldChar w:fldCharType="begin">
          <w:fldData xml:space="preserve">PEVuZE5vdGU+PENpdGU+PEF1dGhvcj5MYW1vbnQ8L0F1dGhvcj48WWVhcj4yMDEyPC9ZZWFyPjxS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PEVuZE5vdGU+PENpdGU+PEF1dGhvcj5MYW1vbnQ8L0F1dGhvcj48WWVhcj4yMDEyPC9ZZWFyPjxS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34" w:tooltip="Lamont, 2012 #283" w:history="1">
        <w:r w:rsidR="0051520C">
          <w:rPr>
            <w:rFonts w:asciiTheme="minorHAnsi" w:hAnsiTheme="minorHAnsi"/>
            <w:noProof/>
            <w:sz w:val="24"/>
            <w:szCs w:val="24"/>
          </w:rPr>
          <w:t>34</w:t>
        </w:r>
      </w:hyperlink>
      <w:r w:rsidR="00545E9A">
        <w:rPr>
          <w:rFonts w:asciiTheme="minorHAnsi" w:hAnsiTheme="minorHAnsi"/>
          <w:noProof/>
          <w:sz w:val="24"/>
          <w:szCs w:val="24"/>
        </w:rPr>
        <w:t>,</w:t>
      </w:r>
      <w:hyperlink w:anchor="_ENREF_35" w:tooltip="Blum, 2009 #57" w:history="1">
        <w:r w:rsidR="0051520C">
          <w:rPr>
            <w:rFonts w:asciiTheme="minorHAnsi" w:hAnsiTheme="minorHAnsi"/>
            <w:noProof/>
            <w:sz w:val="24"/>
            <w:szCs w:val="24"/>
          </w:rPr>
          <w:t>35</w:t>
        </w:r>
      </w:hyperlink>
      <w:r w:rsidR="00545E9A">
        <w:rPr>
          <w:rFonts w:asciiTheme="minorHAnsi" w:hAnsiTheme="minorHAnsi"/>
          <w:noProof/>
          <w:sz w:val="24"/>
          <w:szCs w:val="24"/>
        </w:rPr>
        <w:t>,</w:t>
      </w:r>
      <w:hyperlink w:anchor="_ENREF_36" w:tooltip="LeSauter, 2009 #36" w:history="1">
        <w:r w:rsidR="0051520C">
          <w:rPr>
            <w:rFonts w:asciiTheme="minorHAnsi" w:hAnsiTheme="minorHAnsi"/>
            <w:noProof/>
            <w:sz w:val="24"/>
            <w:szCs w:val="24"/>
          </w:rPr>
          <w:t>36</w:t>
        </w:r>
      </w:hyperlink>
      <w:r w:rsidR="00545E9A">
        <w:rPr>
          <w:rFonts w:asciiTheme="minorHAnsi" w:hAnsiTheme="minorHAnsi"/>
          <w:noProof/>
          <w:sz w:val="24"/>
          <w:szCs w:val="24"/>
        </w:rPr>
        <w:t>]</w:t>
      </w:r>
      <w:r w:rsidR="00296185">
        <w:rPr>
          <w:rFonts w:asciiTheme="minorHAnsi" w:hAnsiTheme="minorHAnsi"/>
          <w:sz w:val="24"/>
          <w:szCs w:val="24"/>
        </w:rPr>
        <w:fldChar w:fldCharType="end"/>
      </w:r>
      <w:r w:rsidRPr="00163A0B">
        <w:rPr>
          <w:rFonts w:asciiTheme="minorHAnsi" w:hAnsiTheme="minorHAnsi"/>
          <w:sz w:val="24"/>
          <w:szCs w:val="24"/>
        </w:rPr>
        <w:t xml:space="preserve"> but see</w:t>
      </w:r>
      <w:r w:rsidR="005E5796" w:rsidRPr="00163A0B">
        <w:t xml:space="preserve"> </w:t>
      </w:r>
      <w:r w:rsidR="00296185">
        <w:rPr>
          <w:rFonts w:asciiTheme="minorHAnsi" w:hAnsiTheme="minorHAnsi"/>
          <w:sz w:val="24"/>
          <w:szCs w:val="24"/>
        </w:rPr>
        <w:fldChar w:fldCharType="begin">
          <w:fldData xml:space="preserve">PEVuZE5vdGU+PENpdGU+PEF1dGhvcj5HdW5hcGFsYTwvQXV0aG9yPjxZZWFyPjIwMTE8L1llYXI+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PEVuZE5vdGU+PENpdGU+PEF1dGhvcj5HdW5hcGFsYTwvQXV0aG9yPjxZZWFyPjIwMTE8L1llYXI+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37" w:tooltip="Gunapala, 2011 #161" w:history="1">
        <w:r w:rsidR="0051520C">
          <w:rPr>
            <w:rFonts w:asciiTheme="minorHAnsi" w:hAnsiTheme="minorHAnsi"/>
            <w:noProof/>
            <w:sz w:val="24"/>
            <w:szCs w:val="24"/>
          </w:rPr>
          <w:t>37</w:t>
        </w:r>
      </w:hyperlink>
      <w:r w:rsidR="00545E9A">
        <w:rPr>
          <w:rFonts w:asciiTheme="minorHAnsi" w:hAnsiTheme="minorHAnsi"/>
          <w:noProof/>
          <w:sz w:val="24"/>
          <w:szCs w:val="24"/>
        </w:rPr>
        <w:t>,</w:t>
      </w:r>
      <w:hyperlink w:anchor="_ENREF_38" w:tooltip="Szentirmai, 2010 #53" w:history="1">
        <w:r w:rsidR="0051520C">
          <w:rPr>
            <w:rFonts w:asciiTheme="minorHAnsi" w:hAnsiTheme="minorHAnsi"/>
            <w:noProof/>
            <w:sz w:val="24"/>
            <w:szCs w:val="24"/>
          </w:rPr>
          <w:t>38</w:t>
        </w:r>
      </w:hyperlink>
      <w:r w:rsidR="00545E9A">
        <w:rPr>
          <w:rFonts w:asciiTheme="minorHAnsi" w:hAnsiTheme="minorHAnsi"/>
          <w:noProof/>
          <w:sz w:val="24"/>
          <w:szCs w:val="24"/>
        </w:rPr>
        <w:t>,</w:t>
      </w:r>
      <w:hyperlink w:anchor="_ENREF_39" w:tooltip="Patton, 2013 #613" w:history="1">
        <w:r w:rsidR="0051520C">
          <w:rPr>
            <w:rFonts w:asciiTheme="minorHAnsi" w:hAnsiTheme="minorHAnsi"/>
            <w:noProof/>
            <w:sz w:val="24"/>
            <w:szCs w:val="24"/>
          </w:rPr>
          <w:t>39</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while deletion of factors that suppress DA transmission  (e.g., leptin and 5HT1c receptors) can increase FAA </w:t>
      </w:r>
      <w:r w:rsidR="00296185">
        <w:rPr>
          <w:rFonts w:asciiTheme="minorHAnsi" w:hAnsiTheme="minorHAnsi"/>
          <w:sz w:val="24"/>
          <w:szCs w:val="24"/>
        </w:rPr>
        <w:fldChar w:fldCharType="begin">
          <w:fldData xml:space="preserve">PEVuZE5vdGU+PENpdGU+PEF1dGhvcj5Ic3U8L0F1dGhvcj48WWVhcj4yMDEwPC9ZZWFyPjxSZWNO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PEVuZE5vdGU+PENpdGU+PEF1dGhvcj5Ic3U8L0F1dGhvcj48WWVhcj4yMDEwPC9ZZWFyPjxSZWNO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0" w:tooltip="Hsu, 2010 #70" w:history="1">
        <w:r w:rsidR="0051520C">
          <w:rPr>
            <w:rFonts w:asciiTheme="minorHAnsi" w:hAnsiTheme="minorHAnsi"/>
            <w:noProof/>
            <w:sz w:val="24"/>
            <w:szCs w:val="24"/>
          </w:rPr>
          <w:t>40</w:t>
        </w:r>
      </w:hyperlink>
      <w:r w:rsidR="00545E9A">
        <w:rPr>
          <w:rFonts w:asciiTheme="minorHAnsi" w:hAnsiTheme="minorHAnsi"/>
          <w:noProof/>
          <w:sz w:val="24"/>
          <w:szCs w:val="24"/>
        </w:rPr>
        <w:t>,</w:t>
      </w:r>
      <w:hyperlink w:anchor="_ENREF_41" w:tooltip="Mistlberger, 1999 #19" w:history="1">
        <w:r w:rsidR="0051520C">
          <w:rPr>
            <w:rFonts w:asciiTheme="minorHAnsi" w:hAnsiTheme="minorHAnsi"/>
            <w:noProof/>
            <w:sz w:val="24"/>
            <w:szCs w:val="24"/>
          </w:rPr>
          <w:t>41</w:t>
        </w:r>
      </w:hyperlink>
      <w:r w:rsidR="00545E9A">
        <w:rPr>
          <w:rFonts w:asciiTheme="minorHAnsi" w:hAnsiTheme="minorHAnsi"/>
          <w:noProof/>
          <w:sz w:val="24"/>
          <w:szCs w:val="24"/>
        </w:rPr>
        <w:t>,</w:t>
      </w:r>
      <w:hyperlink w:anchor="_ENREF_42" w:tooltip="Ribeiro, 2011 #614" w:history="1">
        <w:r w:rsidR="0051520C">
          <w:rPr>
            <w:rFonts w:asciiTheme="minorHAnsi" w:hAnsiTheme="minorHAnsi"/>
            <w:noProof/>
            <w:sz w:val="24"/>
            <w:szCs w:val="24"/>
          </w:rPr>
          <w:t>42</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Lesion experiments rule out the n. accumbens as the site of dopamine receptors that might be necessary for FAA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&lt;EndNote&gt;&lt;Cite&gt;&lt;Author&gt;Mistlberger&lt;/Author&gt;&lt;Year&gt;1992&lt;/Year&gt;&lt;RecNum&gt;119&lt;/RecNum&gt;&lt;DisplayText&gt;[43]&lt;/DisplayText&gt;&lt;record&gt;&lt;rec-number&gt;119&lt;/rec-number&gt;&lt;foreign-keys&gt;&lt;key app="EN" db-id="w092xxvttvvvwxex9spxpprcwsews0swttpr"&gt;119&lt;/key&gt;&lt;/foreign-keys&gt;&lt;ref-type name="Journal Article"&gt;17&lt;/ref-type&gt;&lt;contributors&gt;&lt;authors&gt;&lt;author&gt;Mistlberger, R. E.&lt;/author&gt;&lt;author&gt;Mumby, D. G.&lt;/author&gt;&lt;/authors&gt;&lt;/contributors&gt;&lt;auth-address&gt;Department of Psychology, Simon Fraser University, Burnaby, BC, Canada.&lt;/auth-address&gt;&lt;titles&gt;&lt;title&gt;The limbic system and food-anticipatory circadian rhythms in the rat: ablation and dopamine blocking studies&lt;/title&gt;&lt;secondary-title&gt;Behav Brain Res&lt;/secondary-title&gt;&lt;/titles&gt;&lt;periodical&gt;&lt;full-title&gt;Behav Brain Res&lt;/full-title&gt;&lt;/periodical&gt;&lt;pages&gt;159-68&lt;/pages&gt;&lt;volume&gt;47&lt;/volume&gt;&lt;number&gt;2&lt;/number&gt;&lt;edition&gt;1992/04/10&lt;/edition&gt;&lt;keywords&gt;&lt;keyword&gt;Amygdala/physiology&lt;/keyword&gt;&lt;keyword&gt;Animals&lt;/keyword&gt;&lt;keyword&gt;Appetitive Behavior/*physiology&lt;/keyword&gt;&lt;keyword&gt;Brain Mapping&lt;/keyword&gt;&lt;keyword&gt;Circadian Rhythm/*physiology&lt;/keyword&gt;&lt;keyword&gt;Dopamine/*physiology&lt;/keyword&gt;&lt;keyword&gt;Feeding Behavior/*physiology&lt;/keyword&gt;&lt;keyword&gt;Hippocampus/physiology&lt;/keyword&gt;&lt;keyword&gt;Limbic System/*physiology&lt;/keyword&gt;&lt;keyword&gt;Male&lt;/keyword&gt;&lt;keyword&gt;*Motivation&lt;/keyword&gt;&lt;keyword&gt;Motor Activity/physiology&lt;/keyword&gt;&lt;keyword&gt;Nucleus Accumbens/physiology&lt;/keyword&gt;&lt;keyword&gt;Rats&lt;/keyword&gt;&lt;keyword&gt;Rats, Inbred Strains&lt;/keyword&gt;&lt;keyword&gt;Receptors, Dopamine/*physiology&lt;/keyword&gt;&lt;/keywords&gt;&lt;dates&gt;&lt;year&gt;1992&lt;/year&gt;&lt;pub-dates&gt;&lt;date&gt;Apr 10&lt;/date&gt;&lt;/pub-dates&gt;&lt;/dates&gt;&lt;isbn&gt;0166-4328 (Print)&amp;#xD;0166-4328 (Linking)&lt;/isbn&gt;&lt;accession-num&gt;1590946&lt;/accession-num&gt;&lt;urls&gt;&lt;related-urls&gt;&lt;url&gt;http://www.ncbi.nlm.nih.gov/pubmed/1590946&lt;/url&gt;&lt;/related-urls&gt;&lt;/urls&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3" w:tooltip="Mistlberger, 1992 #119" w:history="1">
        <w:r w:rsidR="0051520C">
          <w:rPr>
            <w:rFonts w:asciiTheme="minorHAnsi" w:hAnsiTheme="minorHAnsi"/>
            <w:noProof/>
            <w:sz w:val="24"/>
            <w:szCs w:val="24"/>
          </w:rPr>
          <w:t>43</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but comparable experiments of the dorsal striatum have not been reported. </w:t>
      </w:r>
    </w:p>
    <w:p w14:paraId="5A6880D5" w14:textId="77777777" w:rsidR="008C5710" w:rsidRDefault="008C5710" w:rsidP="008C5710">
      <w:pPr>
        <w:spacing w:after="0" w:line="240" w:lineRule="auto"/>
        <w:jc w:val="both"/>
        <w:rPr>
          <w:rFonts w:asciiTheme="minorHAnsi" w:hAnsiTheme="minorHAnsi"/>
          <w:sz w:val="24"/>
          <w:szCs w:val="24"/>
        </w:rPr>
      </w:pPr>
    </w:p>
    <w:p w14:paraId="762357CC" w14:textId="77777777" w:rsidR="00F05655" w:rsidRDefault="00F05655" w:rsidP="008C5710">
      <w:pPr>
        <w:spacing w:after="0" w:line="240" w:lineRule="auto"/>
        <w:jc w:val="both"/>
        <w:rPr>
          <w:rFonts w:asciiTheme="minorHAnsi" w:hAnsiTheme="minorHAnsi"/>
          <w:sz w:val="24"/>
          <w:szCs w:val="24"/>
        </w:rPr>
      </w:pPr>
      <w:r>
        <w:rPr>
          <w:rFonts w:asciiTheme="minorHAnsi" w:hAnsiTheme="minorHAnsi"/>
          <w:sz w:val="24"/>
          <w:szCs w:val="24"/>
        </w:rPr>
        <w:t xml:space="preserve">Here we used dopamine deficient mice and dopamine receptor knockout mice to show that </w:t>
      </w:r>
      <w:r w:rsidR="00C83D6B">
        <w:rPr>
          <w:rFonts w:asciiTheme="minorHAnsi" w:hAnsiTheme="minorHAnsi"/>
          <w:sz w:val="24"/>
          <w:szCs w:val="24"/>
        </w:rPr>
        <w:t xml:space="preserve">food-entrained </w:t>
      </w:r>
      <w:r>
        <w:rPr>
          <w:rFonts w:asciiTheme="minorHAnsi" w:hAnsiTheme="minorHAnsi"/>
          <w:sz w:val="24"/>
          <w:szCs w:val="24"/>
        </w:rPr>
        <w:t>circadian rhythms are markedly attenuated in the absence of D1 receptors but are spared in mice lacking D2 receptors and in mice that express dopamine only in the dorsal striatum. We further show that a D1 receptor agonist administered once daily in the light period can induce an anticipatory rhythm. Analyses of total daily activity, FAA as a proportion of daily activity, body temperature and striatal clock gene expression s</w:t>
      </w:r>
      <w:r w:rsidR="00FC4016">
        <w:rPr>
          <w:rFonts w:asciiTheme="minorHAnsi" w:hAnsiTheme="minorHAnsi"/>
          <w:sz w:val="24"/>
          <w:szCs w:val="24"/>
        </w:rPr>
        <w:t>uggest that the FAA phenotype of</w:t>
      </w:r>
      <w:r>
        <w:rPr>
          <w:rFonts w:asciiTheme="minorHAnsi" w:hAnsiTheme="minorHAnsi"/>
          <w:sz w:val="24"/>
          <w:szCs w:val="24"/>
        </w:rPr>
        <w:t xml:space="preserve"> D1R KO mice may involve impaired synchronization of food-entrainable oscillators combined with an alteration in the strategy for maintaining metabolic homeostasis, favoring reduced total daily activity over nocturnal hypothermia.  </w:t>
      </w:r>
    </w:p>
    <w:p w14:paraId="44EC26F1" w14:textId="77777777" w:rsidR="00306047" w:rsidRDefault="00306047" w:rsidP="008C5710">
      <w:pPr>
        <w:spacing w:after="0" w:line="240" w:lineRule="auto"/>
        <w:jc w:val="both"/>
        <w:outlineLvl w:val="0"/>
        <w:rPr>
          <w:rFonts w:asciiTheme="minorHAnsi" w:hAnsiTheme="minorHAnsi"/>
          <w:b/>
          <w:sz w:val="24"/>
          <w:szCs w:val="24"/>
        </w:rPr>
      </w:pPr>
    </w:p>
    <w:p w14:paraId="329ED2E1" w14:textId="77777777" w:rsidR="00667A21" w:rsidRDefault="00667A21" w:rsidP="008C5710">
      <w:pPr>
        <w:spacing w:after="0" w:line="240" w:lineRule="auto"/>
        <w:jc w:val="both"/>
        <w:outlineLvl w:val="0"/>
        <w:rPr>
          <w:rFonts w:asciiTheme="minorHAnsi" w:hAnsiTheme="minorHAnsi"/>
          <w:b/>
          <w:sz w:val="24"/>
          <w:szCs w:val="24"/>
        </w:rPr>
      </w:pPr>
    </w:p>
    <w:p w14:paraId="120CC7B9" w14:textId="77777777" w:rsidR="00A57439" w:rsidRDefault="00A57439" w:rsidP="008C5710">
      <w:pPr>
        <w:spacing w:after="0" w:line="240" w:lineRule="auto"/>
        <w:jc w:val="both"/>
        <w:outlineLvl w:val="0"/>
        <w:rPr>
          <w:rFonts w:asciiTheme="minorHAnsi" w:hAnsiTheme="minorHAnsi"/>
          <w:b/>
          <w:sz w:val="24"/>
          <w:szCs w:val="24"/>
        </w:rPr>
      </w:pPr>
    </w:p>
    <w:p w14:paraId="0F56D0B6" w14:textId="77777777" w:rsidR="00A57439" w:rsidRDefault="00A57439" w:rsidP="008C5710">
      <w:pPr>
        <w:spacing w:after="0" w:line="240" w:lineRule="auto"/>
        <w:jc w:val="both"/>
        <w:outlineLvl w:val="0"/>
        <w:rPr>
          <w:rFonts w:asciiTheme="minorHAnsi" w:hAnsiTheme="minorHAnsi"/>
          <w:b/>
          <w:sz w:val="24"/>
          <w:szCs w:val="24"/>
        </w:rPr>
      </w:pPr>
    </w:p>
    <w:p w14:paraId="10919B0E" w14:textId="77777777" w:rsidR="00A0690C" w:rsidRDefault="00A0690C" w:rsidP="008C5710">
      <w:pPr>
        <w:spacing w:after="0" w:line="240" w:lineRule="auto"/>
        <w:jc w:val="both"/>
        <w:outlineLvl w:val="0"/>
        <w:rPr>
          <w:rFonts w:asciiTheme="minorHAnsi" w:hAnsiTheme="minorHAnsi"/>
          <w:b/>
          <w:sz w:val="24"/>
          <w:szCs w:val="24"/>
        </w:rPr>
      </w:pPr>
    </w:p>
    <w:p w14:paraId="3CF61FC2" w14:textId="77777777" w:rsidR="00203F41" w:rsidRDefault="00203F41" w:rsidP="008C5710">
      <w:pPr>
        <w:spacing w:after="0" w:line="240" w:lineRule="auto"/>
        <w:jc w:val="both"/>
        <w:outlineLvl w:val="0"/>
        <w:rPr>
          <w:rFonts w:asciiTheme="minorHAnsi" w:hAnsiTheme="minorHAnsi"/>
          <w:b/>
          <w:sz w:val="24"/>
          <w:szCs w:val="24"/>
        </w:rPr>
      </w:pPr>
    </w:p>
    <w:p w14:paraId="492D2DBE" w14:textId="77777777" w:rsidR="00203F41" w:rsidRDefault="00203F41" w:rsidP="008C5710">
      <w:pPr>
        <w:spacing w:after="0" w:line="240" w:lineRule="auto"/>
        <w:jc w:val="both"/>
        <w:outlineLvl w:val="0"/>
        <w:rPr>
          <w:rFonts w:asciiTheme="minorHAnsi" w:hAnsiTheme="minorHAnsi"/>
          <w:b/>
          <w:sz w:val="24"/>
          <w:szCs w:val="24"/>
        </w:rPr>
      </w:pPr>
    </w:p>
    <w:p w14:paraId="6540AAD0" w14:textId="77777777" w:rsidR="00203F41" w:rsidRDefault="00203F41" w:rsidP="008C5710">
      <w:pPr>
        <w:spacing w:after="0" w:line="240" w:lineRule="auto"/>
        <w:jc w:val="both"/>
        <w:outlineLvl w:val="0"/>
        <w:rPr>
          <w:rFonts w:asciiTheme="minorHAnsi" w:hAnsiTheme="minorHAnsi"/>
          <w:b/>
          <w:sz w:val="24"/>
          <w:szCs w:val="24"/>
        </w:rPr>
      </w:pPr>
    </w:p>
    <w:p w14:paraId="7CE5D0C4" w14:textId="77777777" w:rsidR="00203F41" w:rsidRDefault="00203F41" w:rsidP="008C5710">
      <w:pPr>
        <w:spacing w:after="0" w:line="240" w:lineRule="auto"/>
        <w:jc w:val="both"/>
        <w:outlineLvl w:val="0"/>
        <w:rPr>
          <w:rFonts w:asciiTheme="minorHAnsi" w:hAnsiTheme="minorHAnsi"/>
          <w:b/>
          <w:sz w:val="24"/>
          <w:szCs w:val="24"/>
        </w:rPr>
      </w:pPr>
    </w:p>
    <w:p w14:paraId="1786DBED" w14:textId="77777777" w:rsidR="00203F41" w:rsidRDefault="00203F41" w:rsidP="008C5710">
      <w:pPr>
        <w:spacing w:after="0" w:line="240" w:lineRule="auto"/>
        <w:jc w:val="both"/>
        <w:outlineLvl w:val="0"/>
        <w:rPr>
          <w:rFonts w:asciiTheme="minorHAnsi" w:hAnsiTheme="minorHAnsi"/>
          <w:b/>
          <w:sz w:val="24"/>
          <w:szCs w:val="24"/>
        </w:rPr>
      </w:pPr>
    </w:p>
    <w:p w14:paraId="2BAFDC28" w14:textId="77777777" w:rsidR="00203F41" w:rsidRDefault="00203F41" w:rsidP="008C5710">
      <w:pPr>
        <w:spacing w:after="0" w:line="240" w:lineRule="auto"/>
        <w:jc w:val="both"/>
        <w:outlineLvl w:val="0"/>
        <w:rPr>
          <w:rFonts w:asciiTheme="minorHAnsi" w:hAnsiTheme="minorHAnsi"/>
          <w:b/>
          <w:sz w:val="24"/>
          <w:szCs w:val="24"/>
        </w:rPr>
      </w:pPr>
    </w:p>
    <w:p w14:paraId="149DA1D5" w14:textId="77777777" w:rsidR="00203F41" w:rsidRDefault="00203F41" w:rsidP="008C5710">
      <w:pPr>
        <w:spacing w:after="0" w:line="240" w:lineRule="auto"/>
        <w:jc w:val="both"/>
        <w:outlineLvl w:val="0"/>
        <w:rPr>
          <w:rFonts w:asciiTheme="minorHAnsi" w:hAnsiTheme="minorHAnsi"/>
          <w:b/>
          <w:sz w:val="24"/>
          <w:szCs w:val="24"/>
        </w:rPr>
      </w:pPr>
    </w:p>
    <w:p w14:paraId="7E561DCD" w14:textId="77777777" w:rsidR="00203F41" w:rsidRDefault="00203F41" w:rsidP="008C5710">
      <w:pPr>
        <w:spacing w:after="0" w:line="240" w:lineRule="auto"/>
        <w:jc w:val="both"/>
        <w:outlineLvl w:val="0"/>
        <w:rPr>
          <w:rFonts w:asciiTheme="minorHAnsi" w:hAnsiTheme="minorHAnsi"/>
          <w:b/>
          <w:sz w:val="24"/>
          <w:szCs w:val="24"/>
        </w:rPr>
      </w:pPr>
    </w:p>
    <w:p w14:paraId="48C22EDE" w14:textId="77777777" w:rsidR="00203F41" w:rsidRDefault="00203F41" w:rsidP="008C5710">
      <w:pPr>
        <w:spacing w:after="0" w:line="240" w:lineRule="auto"/>
        <w:jc w:val="both"/>
        <w:outlineLvl w:val="0"/>
        <w:rPr>
          <w:rFonts w:asciiTheme="minorHAnsi" w:hAnsiTheme="minorHAnsi"/>
          <w:b/>
          <w:sz w:val="24"/>
          <w:szCs w:val="24"/>
        </w:rPr>
      </w:pPr>
    </w:p>
    <w:p w14:paraId="5C8CDBFB" w14:textId="77777777" w:rsidR="00203F41" w:rsidRDefault="00203F41" w:rsidP="008C5710">
      <w:pPr>
        <w:spacing w:after="0" w:line="240" w:lineRule="auto"/>
        <w:jc w:val="both"/>
        <w:outlineLvl w:val="0"/>
        <w:rPr>
          <w:rFonts w:asciiTheme="minorHAnsi" w:hAnsiTheme="minorHAnsi"/>
          <w:b/>
          <w:sz w:val="24"/>
          <w:szCs w:val="24"/>
        </w:rPr>
      </w:pPr>
    </w:p>
    <w:p w14:paraId="22E00427" w14:textId="77777777" w:rsidR="00A0690C" w:rsidRDefault="00A0690C" w:rsidP="008C5710">
      <w:pPr>
        <w:spacing w:after="0" w:line="240" w:lineRule="auto"/>
        <w:jc w:val="both"/>
        <w:outlineLvl w:val="0"/>
        <w:rPr>
          <w:rFonts w:asciiTheme="minorHAnsi" w:hAnsiTheme="minorHAnsi"/>
          <w:b/>
          <w:sz w:val="24"/>
          <w:szCs w:val="24"/>
        </w:rPr>
      </w:pPr>
    </w:p>
    <w:p w14:paraId="070C0917" w14:textId="77777777" w:rsidR="00A0690C" w:rsidRDefault="00A0690C" w:rsidP="008C5710">
      <w:pPr>
        <w:spacing w:after="0" w:line="240" w:lineRule="auto"/>
        <w:jc w:val="both"/>
        <w:outlineLvl w:val="0"/>
        <w:rPr>
          <w:rFonts w:asciiTheme="minorHAnsi" w:hAnsiTheme="minorHAnsi"/>
          <w:b/>
          <w:sz w:val="24"/>
          <w:szCs w:val="24"/>
        </w:rPr>
      </w:pPr>
    </w:p>
    <w:p w14:paraId="73C55E51" w14:textId="77777777" w:rsidR="00A0690C" w:rsidRDefault="00A0690C" w:rsidP="008C5710">
      <w:pPr>
        <w:spacing w:after="0" w:line="240" w:lineRule="auto"/>
        <w:jc w:val="both"/>
        <w:outlineLvl w:val="0"/>
        <w:rPr>
          <w:rFonts w:asciiTheme="minorHAnsi" w:hAnsiTheme="minorHAnsi"/>
          <w:b/>
          <w:sz w:val="24"/>
          <w:szCs w:val="24"/>
        </w:rPr>
      </w:pPr>
    </w:p>
    <w:p w14:paraId="75C034A5" w14:textId="77777777" w:rsidR="00A0690C" w:rsidRDefault="00A0690C" w:rsidP="008C5710">
      <w:pPr>
        <w:spacing w:after="0" w:line="240" w:lineRule="auto"/>
        <w:jc w:val="both"/>
        <w:outlineLvl w:val="0"/>
        <w:rPr>
          <w:rFonts w:asciiTheme="minorHAnsi" w:hAnsiTheme="minorHAnsi"/>
          <w:b/>
          <w:sz w:val="24"/>
          <w:szCs w:val="24"/>
        </w:rPr>
      </w:pPr>
    </w:p>
    <w:p w14:paraId="69B09B72" w14:textId="77777777" w:rsidR="00A57439" w:rsidRPr="00DF0AAF" w:rsidRDefault="00A57439" w:rsidP="008C5710">
      <w:pPr>
        <w:spacing w:after="0" w:line="240" w:lineRule="auto"/>
        <w:jc w:val="both"/>
        <w:outlineLvl w:val="0"/>
        <w:rPr>
          <w:rFonts w:asciiTheme="minorHAnsi" w:hAnsiTheme="minorHAnsi"/>
          <w:b/>
          <w:sz w:val="24"/>
          <w:szCs w:val="24"/>
        </w:rPr>
      </w:pPr>
    </w:p>
    <w:p w14:paraId="374847D8" w14:textId="77777777" w:rsidR="00BC0C5C" w:rsidRPr="00DF0AAF" w:rsidRDefault="00BD48FF" w:rsidP="002E2F5C">
      <w:pPr>
        <w:spacing w:after="0" w:line="240" w:lineRule="auto"/>
        <w:outlineLvl w:val="0"/>
        <w:rPr>
          <w:rFonts w:asciiTheme="minorHAnsi" w:hAnsiTheme="minorHAnsi"/>
          <w:sz w:val="24"/>
          <w:szCs w:val="24"/>
        </w:rPr>
      </w:pPr>
      <w:r w:rsidRPr="00DF0AAF">
        <w:rPr>
          <w:rFonts w:asciiTheme="minorHAnsi" w:hAnsiTheme="minorHAnsi"/>
          <w:b/>
          <w:sz w:val="24"/>
          <w:szCs w:val="24"/>
        </w:rPr>
        <w:t>Results</w:t>
      </w:r>
    </w:p>
    <w:p w14:paraId="6AF904BB" w14:textId="77777777" w:rsidR="00CA42BC" w:rsidRPr="00DF0AAF" w:rsidRDefault="00CA42BC" w:rsidP="002E2F5C">
      <w:pPr>
        <w:spacing w:after="0" w:line="240" w:lineRule="auto"/>
        <w:jc w:val="both"/>
        <w:outlineLvl w:val="0"/>
        <w:rPr>
          <w:rFonts w:asciiTheme="minorHAnsi" w:hAnsiTheme="minorHAnsi"/>
          <w:b/>
          <w:i/>
          <w:sz w:val="24"/>
          <w:szCs w:val="24"/>
        </w:rPr>
      </w:pPr>
    </w:p>
    <w:p w14:paraId="6E375CE9" w14:textId="77777777" w:rsidR="00FB76F8" w:rsidRPr="00DF0AAF" w:rsidRDefault="00FB76F8" w:rsidP="00FB76F8">
      <w:pPr>
        <w:spacing w:after="0" w:line="240" w:lineRule="auto"/>
        <w:jc w:val="both"/>
        <w:outlineLvl w:val="0"/>
        <w:rPr>
          <w:rFonts w:asciiTheme="minorHAnsi" w:hAnsiTheme="minorHAnsi"/>
          <w:b/>
          <w:i/>
          <w:sz w:val="24"/>
          <w:szCs w:val="24"/>
        </w:rPr>
      </w:pPr>
      <w:r>
        <w:rPr>
          <w:rFonts w:asciiTheme="minorHAnsi" w:hAnsiTheme="minorHAnsi"/>
          <w:b/>
          <w:i/>
          <w:sz w:val="24"/>
          <w:szCs w:val="24"/>
        </w:rPr>
        <w:t>Absence</w:t>
      </w:r>
      <w:r w:rsidRPr="00DF0AAF">
        <w:rPr>
          <w:rFonts w:asciiTheme="minorHAnsi" w:hAnsiTheme="minorHAnsi"/>
          <w:b/>
          <w:i/>
          <w:sz w:val="24"/>
          <w:szCs w:val="24"/>
        </w:rPr>
        <w:t xml:space="preserve"> of </w:t>
      </w:r>
      <w:r>
        <w:rPr>
          <w:rFonts w:asciiTheme="minorHAnsi" w:hAnsiTheme="minorHAnsi"/>
          <w:b/>
          <w:i/>
          <w:sz w:val="24"/>
          <w:szCs w:val="24"/>
        </w:rPr>
        <w:t xml:space="preserve">the </w:t>
      </w:r>
      <w:r w:rsidRPr="00DF0AAF">
        <w:rPr>
          <w:rFonts w:asciiTheme="minorHAnsi" w:hAnsiTheme="minorHAnsi"/>
          <w:b/>
          <w:i/>
          <w:sz w:val="24"/>
          <w:szCs w:val="24"/>
        </w:rPr>
        <w:t xml:space="preserve">dopamine </w:t>
      </w:r>
      <w:r>
        <w:rPr>
          <w:rFonts w:asciiTheme="minorHAnsi" w:hAnsiTheme="minorHAnsi"/>
          <w:b/>
          <w:i/>
          <w:sz w:val="24"/>
          <w:szCs w:val="24"/>
        </w:rPr>
        <w:t xml:space="preserve">D2 </w:t>
      </w:r>
      <w:r w:rsidRPr="00DF0AAF">
        <w:rPr>
          <w:rFonts w:asciiTheme="minorHAnsi" w:hAnsiTheme="minorHAnsi"/>
          <w:b/>
          <w:i/>
          <w:sz w:val="24"/>
          <w:szCs w:val="24"/>
        </w:rPr>
        <w:t xml:space="preserve">receptor does not impair </w:t>
      </w:r>
      <w:r>
        <w:rPr>
          <w:rFonts w:asciiTheme="minorHAnsi" w:hAnsiTheme="minorHAnsi"/>
          <w:b/>
          <w:i/>
          <w:sz w:val="24"/>
          <w:szCs w:val="24"/>
        </w:rPr>
        <w:t>FAA</w:t>
      </w:r>
    </w:p>
    <w:p w14:paraId="5CF454E6" w14:textId="77777777" w:rsidR="00104491" w:rsidRPr="00DF0AAF" w:rsidRDefault="00104491" w:rsidP="00104491">
      <w:pPr>
        <w:spacing w:after="0" w:line="240" w:lineRule="auto"/>
        <w:jc w:val="both"/>
        <w:outlineLvl w:val="0"/>
        <w:rPr>
          <w:rFonts w:asciiTheme="minorHAnsi" w:hAnsiTheme="minorHAnsi"/>
          <w:b/>
          <w:i/>
          <w:sz w:val="24"/>
          <w:szCs w:val="24"/>
        </w:rPr>
      </w:pPr>
      <w:r w:rsidRPr="00DF0AAF">
        <w:rPr>
          <w:rFonts w:asciiTheme="minorHAnsi" w:hAnsiTheme="minorHAnsi"/>
          <w:b/>
          <w:i/>
          <w:sz w:val="24"/>
          <w:szCs w:val="24"/>
        </w:rPr>
        <w:tab/>
      </w:r>
    </w:p>
    <w:p w14:paraId="2469D7F1" w14:textId="77777777" w:rsidR="00104491" w:rsidRPr="00DF0AAF" w:rsidRDefault="00CD376C" w:rsidP="0014746A">
      <w:pPr>
        <w:spacing w:after="0" w:line="240" w:lineRule="auto"/>
        <w:jc w:val="both"/>
        <w:outlineLvl w:val="0"/>
        <w:rPr>
          <w:rFonts w:asciiTheme="minorHAnsi" w:hAnsiTheme="minorHAnsi"/>
          <w:sz w:val="24"/>
          <w:szCs w:val="24"/>
        </w:rPr>
      </w:pPr>
      <w:r>
        <w:rPr>
          <w:rFonts w:asciiTheme="minorHAnsi" w:hAnsiTheme="minorHAnsi"/>
          <w:sz w:val="24"/>
          <w:szCs w:val="24"/>
        </w:rPr>
        <w:t xml:space="preserve">To determine the significance of the </w:t>
      </w:r>
      <w:r w:rsidR="00EF6E7E">
        <w:rPr>
          <w:rFonts w:asciiTheme="minorHAnsi" w:hAnsiTheme="minorHAnsi"/>
          <w:sz w:val="24"/>
          <w:szCs w:val="24"/>
        </w:rPr>
        <w:t>dopamine</w:t>
      </w:r>
      <w:r>
        <w:rPr>
          <w:rFonts w:asciiTheme="minorHAnsi" w:hAnsiTheme="minorHAnsi"/>
          <w:sz w:val="24"/>
          <w:szCs w:val="24"/>
        </w:rPr>
        <w:t xml:space="preserve"> system in mediating FAA, we tested mice lacking either dopamine D1 receptors (D1R KO mice) or dopamine D2R receptors (D2R KO mice)</w:t>
      </w:r>
      <w:r w:rsidR="003C3231">
        <w:rPr>
          <w:rFonts w:asciiTheme="minorHAnsi" w:hAnsiTheme="minorHAnsi"/>
          <w:sz w:val="24"/>
          <w:szCs w:val="24"/>
        </w:rPr>
        <w:t>.</w:t>
      </w:r>
      <w:r>
        <w:rPr>
          <w:rFonts w:asciiTheme="minorHAnsi" w:hAnsiTheme="minorHAnsi"/>
          <w:sz w:val="24"/>
          <w:szCs w:val="24"/>
        </w:rPr>
        <w:t xml:space="preserve"> </w:t>
      </w:r>
      <w:r w:rsidR="00DF3F00" w:rsidRPr="00DF0AAF">
        <w:rPr>
          <w:rFonts w:asciiTheme="minorHAnsi" w:hAnsiTheme="minorHAnsi"/>
          <w:sz w:val="24"/>
          <w:szCs w:val="24"/>
        </w:rPr>
        <w:t>F</w:t>
      </w:r>
      <w:r w:rsidR="005C1A73" w:rsidRPr="00DF0AAF">
        <w:rPr>
          <w:rFonts w:asciiTheme="minorHAnsi" w:hAnsiTheme="minorHAnsi"/>
          <w:sz w:val="24"/>
          <w:szCs w:val="24"/>
        </w:rPr>
        <w:t>irst</w:t>
      </w:r>
      <w:r w:rsidR="003C3231">
        <w:rPr>
          <w:rFonts w:asciiTheme="minorHAnsi" w:hAnsiTheme="minorHAnsi"/>
          <w:sz w:val="24"/>
          <w:szCs w:val="24"/>
        </w:rPr>
        <w:t>,</w:t>
      </w:r>
      <w:r w:rsidR="005C1A73" w:rsidRPr="00DF0AAF">
        <w:rPr>
          <w:rFonts w:asciiTheme="minorHAnsi" w:hAnsiTheme="minorHAnsi"/>
          <w:sz w:val="24"/>
          <w:szCs w:val="24"/>
        </w:rPr>
        <w:t xml:space="preserve"> </w:t>
      </w:r>
      <w:r w:rsidR="00EF5E56" w:rsidRPr="00DF0AAF">
        <w:rPr>
          <w:rFonts w:asciiTheme="minorHAnsi" w:hAnsiTheme="minorHAnsi"/>
          <w:sz w:val="24"/>
          <w:szCs w:val="24"/>
        </w:rPr>
        <w:t xml:space="preserve">we </w:t>
      </w:r>
      <w:r w:rsidR="005C1A73" w:rsidRPr="00DF0AAF">
        <w:rPr>
          <w:rFonts w:asciiTheme="minorHAnsi" w:hAnsiTheme="minorHAnsi"/>
          <w:sz w:val="24"/>
          <w:szCs w:val="24"/>
        </w:rPr>
        <w:t>in</w:t>
      </w:r>
      <w:r w:rsidR="00494E10" w:rsidRPr="00DF0AAF">
        <w:rPr>
          <w:rFonts w:asciiTheme="minorHAnsi" w:hAnsiTheme="minorHAnsi"/>
          <w:sz w:val="24"/>
          <w:szCs w:val="24"/>
        </w:rPr>
        <w:t>vestigated whether mice lacking D2R</w:t>
      </w:r>
      <w:r w:rsidR="00D70D8A" w:rsidRPr="00DF0AAF">
        <w:rPr>
          <w:rFonts w:asciiTheme="minorHAnsi" w:hAnsiTheme="minorHAnsi"/>
          <w:sz w:val="24"/>
          <w:szCs w:val="24"/>
        </w:rPr>
        <w:t xml:space="preserve">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&lt;EndNote&gt;&lt;Cite&gt;&lt;Author&gt;Kelly&lt;/Author&gt;&lt;Year&gt;1997&lt;/Year&gt;&lt;RecNum&gt;391&lt;/RecNum&gt;&lt;DisplayText&gt;[44]&lt;/DisplayText&gt;&lt;record&gt;&lt;rec-number&gt;391&lt;/rec-number&gt;&lt;foreign-keys&gt;&lt;key app="EN" db-id="w092xxvttvvvwxex9spxpprcwsews0swttpr"&gt;391&lt;/key&gt;&lt;/foreign-keys&gt;&lt;ref-type name="Journal Article"&gt;17&lt;/ref-type&gt;&lt;contributors&gt;&lt;authors&gt;&lt;author&gt;Kelly, M. A.&lt;/author&gt;&lt;author&gt;Rubinstein, M.&lt;/author&gt;&lt;author&gt;Asa, S. L.&lt;/author&gt;&lt;author&gt;Zhang, G.&lt;/author&gt;&lt;author&gt;Saez, C.&lt;/author&gt;&lt;author&gt;Bunzow, J. R.&lt;/author&gt;&lt;author&gt;Allen, R. G.&lt;/author&gt;&lt;author&gt;Hnasko, R.&lt;/author&gt;&lt;author&gt;Ben-Jonathan, N.&lt;/author&gt;&lt;author&gt;Grandy, D. K.&lt;/author&gt;&lt;author&gt;Low, M. J.&lt;/author&gt;&lt;/authors&gt;&lt;/contributors&gt;&lt;auth-address&gt;Vollum Institute, Oregon Health Sciences University, Portland 97201, USA.&lt;/auth-address&gt;&lt;titles&gt;&lt;title&gt;Pituitary lactotroph hyperplasia and chronic hyperprolactinemia in dopamine D2 receptor-deficient mice&lt;/title&gt;&lt;secondary-title&gt;Neuron&lt;/secondary-title&gt;&lt;/titles&gt;&lt;periodical&gt;&lt;full-title&gt;Neuron&lt;/full-title&gt;&lt;/periodical&gt;&lt;pages&gt;103-13&lt;/pages&gt;&lt;volume&gt;19&lt;/volume&gt;&lt;number&gt;1&lt;/number&gt;&lt;edition&gt;1997/07/01&lt;/edition&gt;&lt;keywords&gt;&lt;keyword&gt;Animals&lt;/keyword&gt;&lt;keyword&gt;Female&lt;/keyword&gt;&lt;keyword&gt;Hyperplasia/*metabolism&lt;/keyword&gt;&lt;keyword&gt;Hyperprolactinemia/*metabolism&lt;/keyword&gt;&lt;keyword&gt;Male&lt;/keyword&gt;&lt;keyword&gt;Mice&lt;/keyword&gt;&lt;keyword&gt;Mice, Mutant Strains&lt;/keyword&gt;&lt;keyword&gt;Pituitary Gland/*metabolism&lt;/keyword&gt;&lt;keyword&gt;Prolactin/blood&lt;/keyword&gt;&lt;keyword&gt;Receptors, Dopamine D2/*genetics&lt;/keyword&gt;&lt;keyword&gt;Sex Factors&lt;/keyword&gt;&lt;/keywords&gt;&lt;dates&gt;&lt;year&gt;1997&lt;/year&gt;&lt;pub-dates&gt;&lt;date&gt;Jul&lt;/date&gt;&lt;/pub-dates&gt;&lt;/dates&gt;&lt;isbn&gt;0896-6273 (Print)&amp;#xD;0896-6273 (Linking)&lt;/isbn&gt;&lt;accession-num&gt;9247267&lt;/accession-num&gt;&lt;urls&gt;&lt;related-urls&gt;&lt;url&gt;http://www.ncbi.nlm.nih.gov/pubmed/9247267&lt;/url&gt;&lt;/related-urls&gt;&lt;/urls&gt;&lt;electronic-resource-num&gt;S0896-6273(00)80351-7 [pii]&lt;/electronic-resource-num&gt;&lt;language&gt;eng&lt;/language&gt;&lt;/record&gt;&lt;/Cite&gt;&lt;/EndNote&gt;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4" w:tooltip="Kelly, 1997 #391" w:history="1">
        <w:r w:rsidR="0051520C">
          <w:rPr>
            <w:rFonts w:asciiTheme="minorHAnsi" w:hAnsiTheme="minorHAnsi"/>
            <w:noProof/>
            <w:sz w:val="24"/>
            <w:szCs w:val="24"/>
          </w:rPr>
          <w:t>44</w:t>
        </w:r>
      </w:hyperlink>
      <w:r w:rsidR="00545E9A">
        <w:rPr>
          <w:rFonts w:asciiTheme="minorHAnsi" w:hAnsiTheme="minorHAnsi"/>
          <w:noProof/>
          <w:sz w:val="24"/>
          <w:szCs w:val="24"/>
        </w:rPr>
        <w:t>]</w:t>
      </w:r>
      <w:r w:rsidR="00296185">
        <w:rPr>
          <w:rFonts w:asciiTheme="minorHAnsi" w:hAnsiTheme="minorHAnsi"/>
          <w:sz w:val="24"/>
          <w:szCs w:val="24"/>
        </w:rPr>
        <w:fldChar w:fldCharType="end"/>
      </w:r>
      <w:r w:rsidR="00DF3F00" w:rsidRPr="00DF0AAF">
        <w:rPr>
          <w:rFonts w:asciiTheme="minorHAnsi" w:hAnsiTheme="minorHAnsi"/>
          <w:sz w:val="24"/>
          <w:szCs w:val="24"/>
        </w:rPr>
        <w:t xml:space="preserve"> showed impairments in FAA</w:t>
      </w:r>
      <w:r w:rsidR="007064DA" w:rsidRPr="00DF0AAF">
        <w:rPr>
          <w:rFonts w:asciiTheme="minorHAnsi" w:hAnsiTheme="minorHAnsi"/>
          <w:sz w:val="24"/>
          <w:szCs w:val="24"/>
        </w:rPr>
        <w:t>. We measured the baseline home cage behavior</w:t>
      </w:r>
      <w:r w:rsidR="00DF3F00" w:rsidRPr="00DF0AAF">
        <w:rPr>
          <w:rFonts w:asciiTheme="minorHAnsi" w:hAnsiTheme="minorHAnsi"/>
          <w:sz w:val="24"/>
          <w:szCs w:val="24"/>
        </w:rPr>
        <w:t xml:space="preserve"> using automated video-based behavior analysis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&lt;EndNote&gt;&lt;Cite&gt;&lt;Author&gt;Steele&lt;/Author&gt;&lt;Year&gt;2007&lt;/Year&gt;&lt;RecNum&gt;1&lt;/RecNum&gt;&lt;DisplayText&gt;[45]&lt;/DisplayText&gt;&lt;record&gt;&lt;rec-number&gt;1&lt;/rec-number&gt;&lt;foreign-keys&gt;&lt;key app="EN" db-id="w092xxvttvvvwxex9spxpprcwsews0swttpr"&gt;1&lt;/key&gt;&lt;/foreign-keys&gt;&lt;ref-type name="Journal Article"&gt;17&lt;/ref-type&gt;&lt;contributors&gt;&lt;authors&gt;&lt;author&gt;Steele, A. D.&lt;/author&gt;&lt;author&gt;Jackson, W. S.&lt;/author&gt;&lt;author&gt;King, O. D.&lt;/author&gt;&lt;author&gt;Lindquist, S.&lt;/author&gt;&lt;/authors&gt;&lt;/contributors&gt;&lt;auth-address&gt;Whitehead Institute for Biomedical Research, Massachusetts Institute of Technology, Cambridge, MA 02142, USA.&lt;/auth-address&gt;&lt;titles&gt;&lt;title&gt;The power of automated high-resolution behavior analysis revealed by its application to mouse models of Huntington&amp;apos;s and prion diseases&lt;/title&gt;&lt;secondary-title&gt;Proc Natl Acad Sci U S A&lt;/secondary-title&gt;&lt;/titles&gt;&lt;periodical&gt;&lt;full-title&gt;Proc Natl Acad Sci U S A&lt;/full-title&gt;&lt;/periodical&gt;&lt;pages&gt;1983-8&lt;/pages&gt;&lt;volume&gt;104&lt;/volume&gt;&lt;number&gt;6&lt;/number&gt;&lt;edition&gt;2007/01/31&lt;/edition&gt;&lt;keywords&gt;&lt;keyword&gt;Animals&lt;/keyword&gt;&lt;keyword&gt;Behavior, Animal/*classification/*physiology&lt;/keyword&gt;&lt;keyword&gt;*Disease Models, Animal&lt;/keyword&gt;&lt;keyword&gt;Huntington Disease/*physiopathology/psychology&lt;/keyword&gt;&lt;keyword&gt;Mice&lt;/keyword&gt;&lt;keyword&gt;Prion Diseases/*physiopathology/psychology&lt;/keyword&gt;&lt;/keywords&gt;&lt;dates&gt;&lt;year&gt;2007&lt;/year&gt;&lt;pub-dates&gt;&lt;date&gt;Feb 6&lt;/date&gt;&lt;/pub-dates&gt;&lt;/dates&gt;&lt;isbn&gt;0027-8424 (Print)&amp;#xD;0027-8424 (Linking)&lt;/isbn&gt;&lt;accession-num&gt;17261803&lt;/accession-num&gt;&lt;urls&gt;&lt;related-urls&gt;&lt;url&gt;http://www.ncbi.nlm.nih.gov/entrez/query.fcgi?cmd=Retrieve&amp;amp;db=PubMed&amp;amp;dopt=Citation&amp;amp;list_uids=17261803&lt;/url&gt;&lt;/related-urls&gt;&lt;/urls&gt;&lt;electronic-resource-num&gt;0610779104 [pii]&amp;#xD;10.1073/pnas.0610779104&lt;/electronic-resource-num&gt;&lt;language&gt;eng&lt;/language&gt;&lt;/record&gt;&lt;/Cite&gt;&lt;/EndNote&gt;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5" w:tooltip="Steele, 2007 #1" w:history="1">
        <w:r w:rsidR="0051520C">
          <w:rPr>
            <w:rFonts w:asciiTheme="minorHAnsi" w:hAnsiTheme="minorHAnsi"/>
            <w:noProof/>
            <w:sz w:val="24"/>
            <w:szCs w:val="24"/>
          </w:rPr>
          <w:t>45</w:t>
        </w:r>
      </w:hyperlink>
      <w:r w:rsidR="00545E9A">
        <w:rPr>
          <w:rFonts w:asciiTheme="minorHAnsi" w:hAnsiTheme="minorHAnsi"/>
          <w:noProof/>
          <w:sz w:val="24"/>
          <w:szCs w:val="24"/>
        </w:rPr>
        <w:t>]</w:t>
      </w:r>
      <w:r w:rsidR="00296185">
        <w:rPr>
          <w:rFonts w:asciiTheme="minorHAnsi" w:hAnsiTheme="minorHAnsi"/>
          <w:sz w:val="24"/>
          <w:szCs w:val="24"/>
        </w:rPr>
        <w:fldChar w:fldCharType="end"/>
      </w:r>
      <w:r w:rsidR="007064DA" w:rsidRPr="00DF0AAF">
        <w:rPr>
          <w:rFonts w:asciiTheme="minorHAnsi" w:hAnsiTheme="minorHAnsi"/>
          <w:sz w:val="24"/>
          <w:szCs w:val="24"/>
        </w:rPr>
        <w:t xml:space="preserve"> of D2R </w:t>
      </w:r>
      <w:r w:rsidR="003C3231">
        <w:rPr>
          <w:rFonts w:asciiTheme="minorHAnsi" w:hAnsiTheme="minorHAnsi"/>
          <w:sz w:val="24"/>
          <w:szCs w:val="24"/>
        </w:rPr>
        <w:t xml:space="preserve">KO mice and </w:t>
      </w:r>
      <w:r>
        <w:rPr>
          <w:rFonts w:asciiTheme="minorHAnsi" w:hAnsiTheme="minorHAnsi"/>
          <w:sz w:val="24"/>
          <w:szCs w:val="24"/>
        </w:rPr>
        <w:t>wild-type (</w:t>
      </w:r>
      <w:r w:rsidR="007064DA" w:rsidRPr="00DF0AAF">
        <w:rPr>
          <w:rFonts w:asciiTheme="minorHAnsi" w:hAnsiTheme="minorHAnsi"/>
          <w:sz w:val="24"/>
          <w:szCs w:val="24"/>
        </w:rPr>
        <w:t>WT</w:t>
      </w:r>
      <w:r>
        <w:rPr>
          <w:rFonts w:asciiTheme="minorHAnsi" w:hAnsiTheme="minorHAnsi"/>
          <w:sz w:val="24"/>
          <w:szCs w:val="24"/>
        </w:rPr>
        <w:t>)</w:t>
      </w:r>
      <w:r w:rsidR="007064DA" w:rsidRPr="00DF0AAF">
        <w:rPr>
          <w:rFonts w:asciiTheme="minorHAnsi" w:hAnsiTheme="minorHAnsi"/>
          <w:sz w:val="24"/>
          <w:szCs w:val="24"/>
        </w:rPr>
        <w:t xml:space="preserve"> </w:t>
      </w:r>
      <w:r w:rsidR="003C3231">
        <w:rPr>
          <w:rFonts w:asciiTheme="minorHAnsi" w:hAnsiTheme="minorHAnsi"/>
          <w:sz w:val="24"/>
          <w:szCs w:val="24"/>
        </w:rPr>
        <w:t xml:space="preserve">littermates </w:t>
      </w:r>
      <w:r w:rsidR="00657068">
        <w:rPr>
          <w:rFonts w:asciiTheme="minorHAnsi" w:hAnsiTheme="minorHAnsi"/>
          <w:sz w:val="24"/>
          <w:szCs w:val="24"/>
        </w:rPr>
        <w:t>in their home-</w:t>
      </w:r>
      <w:r w:rsidR="00DF3F00" w:rsidRPr="00DF0AAF">
        <w:rPr>
          <w:rFonts w:asciiTheme="minorHAnsi" w:hAnsiTheme="minorHAnsi"/>
          <w:sz w:val="24"/>
          <w:szCs w:val="24"/>
        </w:rPr>
        <w:t>cage environment. P</w:t>
      </w:r>
      <w:r w:rsidR="007064DA" w:rsidRPr="00DF0AAF">
        <w:rPr>
          <w:rFonts w:asciiTheme="minorHAnsi" w:hAnsiTheme="minorHAnsi"/>
          <w:sz w:val="24"/>
          <w:szCs w:val="24"/>
        </w:rPr>
        <w:t>rior to any dietary intervention (“Day -7”)</w:t>
      </w:r>
      <w:r w:rsidR="00DF3E3D" w:rsidRPr="00DF0AAF">
        <w:rPr>
          <w:rFonts w:asciiTheme="minorHAnsi" w:hAnsiTheme="minorHAnsi"/>
          <w:sz w:val="24"/>
          <w:szCs w:val="24"/>
        </w:rPr>
        <w:t>,</w:t>
      </w:r>
      <w:r w:rsidR="007064DA" w:rsidRPr="00DF0AAF">
        <w:rPr>
          <w:rFonts w:asciiTheme="minorHAnsi" w:hAnsiTheme="minorHAnsi"/>
          <w:sz w:val="24"/>
          <w:szCs w:val="24"/>
        </w:rPr>
        <w:t xml:space="preserve"> </w:t>
      </w:r>
      <w:r w:rsidR="00DF3F00" w:rsidRPr="00DF0AAF">
        <w:rPr>
          <w:rFonts w:asciiTheme="minorHAnsi" w:hAnsiTheme="minorHAnsi"/>
          <w:sz w:val="24"/>
          <w:szCs w:val="24"/>
        </w:rPr>
        <w:t>both groups of mice demonstrated</w:t>
      </w:r>
      <w:r w:rsidR="007064DA" w:rsidRPr="00DF0AAF">
        <w:rPr>
          <w:rFonts w:asciiTheme="minorHAnsi" w:hAnsiTheme="minorHAnsi"/>
          <w:sz w:val="24"/>
          <w:szCs w:val="24"/>
        </w:rPr>
        <w:t xml:space="preserve"> normal </w:t>
      </w:r>
      <w:r w:rsidR="00DF3F00" w:rsidRPr="00DF0AAF">
        <w:rPr>
          <w:rFonts w:asciiTheme="minorHAnsi" w:hAnsiTheme="minorHAnsi"/>
          <w:sz w:val="24"/>
          <w:szCs w:val="24"/>
        </w:rPr>
        <w:t xml:space="preserve">nocturnal </w:t>
      </w:r>
      <w:r w:rsidR="007064DA" w:rsidRPr="00DF0AAF">
        <w:rPr>
          <w:rFonts w:asciiTheme="minorHAnsi" w:hAnsiTheme="minorHAnsi"/>
          <w:sz w:val="24"/>
          <w:szCs w:val="24"/>
        </w:rPr>
        <w:t>activity waveforms</w:t>
      </w:r>
      <w:r w:rsidR="00DF3F00" w:rsidRPr="00DF0AAF">
        <w:rPr>
          <w:rFonts w:asciiTheme="minorHAnsi" w:hAnsiTheme="minorHAnsi"/>
          <w:sz w:val="24"/>
          <w:szCs w:val="24"/>
        </w:rPr>
        <w:t xml:space="preserve"> with no significant differences in any one-</w:t>
      </w:r>
      <w:r w:rsidR="00454725">
        <w:rPr>
          <w:rFonts w:asciiTheme="minorHAnsi" w:hAnsiTheme="minorHAnsi"/>
          <w:sz w:val="24"/>
          <w:szCs w:val="24"/>
        </w:rPr>
        <w:t xml:space="preserve">hour </w:t>
      </w:r>
      <w:r w:rsidR="00DF3F00" w:rsidRPr="00DF0AAF">
        <w:rPr>
          <w:rFonts w:asciiTheme="minorHAnsi" w:hAnsiTheme="minorHAnsi"/>
          <w:sz w:val="24"/>
          <w:szCs w:val="24"/>
        </w:rPr>
        <w:t xml:space="preserve">bin, and no increase in activity in the </w:t>
      </w:r>
      <w:r w:rsidR="00FD712E">
        <w:rPr>
          <w:rFonts w:asciiTheme="minorHAnsi" w:hAnsiTheme="minorHAnsi"/>
          <w:sz w:val="24"/>
          <w:szCs w:val="24"/>
        </w:rPr>
        <w:t>hours</w:t>
      </w:r>
      <w:r w:rsidR="005637CE" w:rsidRPr="00DF0AAF">
        <w:rPr>
          <w:rFonts w:asciiTheme="minorHAnsi" w:hAnsiTheme="minorHAnsi"/>
          <w:sz w:val="24"/>
          <w:szCs w:val="24"/>
        </w:rPr>
        <w:t xml:space="preserve"> </w:t>
      </w:r>
      <w:r w:rsidR="00DF3F00" w:rsidRPr="00DF0AAF">
        <w:rPr>
          <w:rFonts w:asciiTheme="minorHAnsi" w:hAnsiTheme="minorHAnsi"/>
          <w:sz w:val="24"/>
          <w:szCs w:val="24"/>
        </w:rPr>
        <w:t xml:space="preserve">before </w:t>
      </w:r>
      <w:r w:rsidR="00AF517A" w:rsidRPr="00DF0AAF">
        <w:rPr>
          <w:rFonts w:asciiTheme="minorHAnsi" w:hAnsiTheme="minorHAnsi"/>
          <w:sz w:val="24"/>
          <w:szCs w:val="24"/>
        </w:rPr>
        <w:t>Zeitgeber Time (</w:t>
      </w:r>
      <w:r w:rsidR="00DF3F00" w:rsidRPr="00DF0AAF">
        <w:rPr>
          <w:rFonts w:asciiTheme="minorHAnsi" w:hAnsiTheme="minorHAnsi"/>
          <w:sz w:val="24"/>
          <w:szCs w:val="24"/>
        </w:rPr>
        <w:t>ZT</w:t>
      </w:r>
      <w:r w:rsidR="00AF517A" w:rsidRPr="00DF0AAF">
        <w:rPr>
          <w:rFonts w:asciiTheme="minorHAnsi" w:hAnsiTheme="minorHAnsi"/>
          <w:sz w:val="24"/>
          <w:szCs w:val="24"/>
        </w:rPr>
        <w:t>)</w:t>
      </w:r>
      <w:r w:rsidR="00DF3F00" w:rsidRPr="00DF0AAF">
        <w:rPr>
          <w:rFonts w:asciiTheme="minorHAnsi" w:hAnsiTheme="minorHAnsi"/>
          <w:sz w:val="24"/>
          <w:szCs w:val="24"/>
        </w:rPr>
        <w:t xml:space="preserve"> 8</w:t>
      </w:r>
      <w:r w:rsidR="00600766" w:rsidRPr="00DF0AAF">
        <w:rPr>
          <w:rFonts w:asciiTheme="minorHAnsi" w:hAnsiTheme="minorHAnsi"/>
          <w:sz w:val="24"/>
          <w:szCs w:val="24"/>
        </w:rPr>
        <w:t xml:space="preserve"> </w:t>
      </w:r>
      <w:r w:rsidR="00AF517A" w:rsidRPr="00DF0AAF">
        <w:rPr>
          <w:rFonts w:asciiTheme="minorHAnsi" w:hAnsiTheme="minorHAnsi"/>
          <w:sz w:val="24"/>
          <w:szCs w:val="24"/>
        </w:rPr>
        <w:t xml:space="preserve">(on a </w:t>
      </w:r>
      <w:r w:rsidR="00600766" w:rsidRPr="00DF0AAF">
        <w:rPr>
          <w:rFonts w:asciiTheme="minorHAnsi" w:hAnsiTheme="minorHAnsi"/>
          <w:sz w:val="24"/>
          <w:szCs w:val="24"/>
        </w:rPr>
        <w:t>13:11 LD cycle</w:t>
      </w:r>
      <w:r w:rsidR="00403678">
        <w:rPr>
          <w:rFonts w:asciiTheme="minorHAnsi" w:hAnsiTheme="minorHAnsi"/>
          <w:sz w:val="24"/>
          <w:szCs w:val="24"/>
        </w:rPr>
        <w:t>,</w:t>
      </w:r>
      <w:r w:rsidR="00AF517A" w:rsidRPr="00DF0AAF">
        <w:rPr>
          <w:rFonts w:asciiTheme="minorHAnsi" w:hAnsiTheme="minorHAnsi"/>
          <w:sz w:val="24"/>
          <w:szCs w:val="24"/>
        </w:rPr>
        <w:t xml:space="preserve"> </w:t>
      </w:r>
      <w:r w:rsidR="00600766" w:rsidRPr="00DF0AAF">
        <w:rPr>
          <w:rFonts w:asciiTheme="minorHAnsi" w:hAnsiTheme="minorHAnsi"/>
          <w:sz w:val="24"/>
          <w:szCs w:val="24"/>
        </w:rPr>
        <w:t>ZT12 is lights-off by convention</w:t>
      </w:r>
      <w:r w:rsidR="00AF517A" w:rsidRPr="00DF0AAF">
        <w:rPr>
          <w:rFonts w:asciiTheme="minorHAnsi" w:hAnsiTheme="minorHAnsi"/>
          <w:sz w:val="24"/>
          <w:szCs w:val="24"/>
        </w:rPr>
        <w:t>)</w:t>
      </w:r>
      <w:r w:rsidR="00DF3F00" w:rsidRPr="00DF0AAF">
        <w:rPr>
          <w:rFonts w:asciiTheme="minorHAnsi" w:hAnsiTheme="minorHAnsi"/>
          <w:sz w:val="24"/>
          <w:szCs w:val="24"/>
        </w:rPr>
        <w:t xml:space="preserve"> (Figure 1A). Next</w:t>
      </w:r>
      <w:r w:rsidR="003C3231">
        <w:rPr>
          <w:rFonts w:asciiTheme="minorHAnsi" w:hAnsiTheme="minorHAnsi"/>
          <w:sz w:val="24"/>
          <w:szCs w:val="24"/>
        </w:rPr>
        <w:t>,</w:t>
      </w:r>
      <w:r w:rsidR="00DF3F00" w:rsidRPr="00DF0AAF">
        <w:rPr>
          <w:rFonts w:asciiTheme="minorHAnsi" w:hAnsiTheme="minorHAnsi"/>
          <w:sz w:val="24"/>
          <w:szCs w:val="24"/>
        </w:rPr>
        <w:t xml:space="preserve"> we tested </w:t>
      </w:r>
      <w:r w:rsidR="00104491" w:rsidRPr="00DF0AAF">
        <w:rPr>
          <w:rFonts w:asciiTheme="minorHAnsi" w:hAnsiTheme="minorHAnsi"/>
          <w:sz w:val="24"/>
          <w:szCs w:val="24"/>
        </w:rPr>
        <w:t>their ability to time a daily 60% CR meal</w:t>
      </w:r>
      <w:r w:rsidR="00DF3F00" w:rsidRPr="00DF0AAF">
        <w:rPr>
          <w:rFonts w:asciiTheme="minorHAnsi" w:hAnsiTheme="minorHAnsi"/>
          <w:sz w:val="24"/>
          <w:szCs w:val="24"/>
        </w:rPr>
        <w:t xml:space="preserve"> fed at ZT 8 every day for 28 days, recording their behavior weekly</w:t>
      </w:r>
      <w:r w:rsidR="00104491" w:rsidRPr="00DF0AAF">
        <w:rPr>
          <w:rFonts w:asciiTheme="minorHAnsi" w:hAnsiTheme="minorHAnsi"/>
          <w:sz w:val="24"/>
          <w:szCs w:val="24"/>
        </w:rPr>
        <w:t xml:space="preserve">. </w:t>
      </w:r>
      <w:r w:rsidR="004A4231">
        <w:rPr>
          <w:rFonts w:asciiTheme="minorHAnsi" w:hAnsiTheme="minorHAnsi"/>
          <w:sz w:val="24"/>
          <w:szCs w:val="24"/>
        </w:rPr>
        <w:t xml:space="preserve">Data were normalized by dividing the amount of high activity behavior in each </w:t>
      </w:r>
      <w:r w:rsidR="00454725">
        <w:rPr>
          <w:rFonts w:asciiTheme="minorHAnsi" w:hAnsiTheme="minorHAnsi"/>
          <w:sz w:val="24"/>
          <w:szCs w:val="24"/>
        </w:rPr>
        <w:t>hr</w:t>
      </w:r>
      <w:r w:rsidR="004A4231">
        <w:rPr>
          <w:rFonts w:asciiTheme="minorHAnsi" w:hAnsiTheme="minorHAnsi"/>
          <w:sz w:val="24"/>
          <w:szCs w:val="24"/>
        </w:rPr>
        <w:t xml:space="preserve"> by the total seconds of activity over the 24 h</w:t>
      </w:r>
      <w:r w:rsidR="00657068">
        <w:rPr>
          <w:rFonts w:asciiTheme="minorHAnsi" w:hAnsiTheme="minorHAnsi"/>
          <w:sz w:val="24"/>
          <w:szCs w:val="24"/>
        </w:rPr>
        <w:t>r</w:t>
      </w:r>
      <w:r w:rsidR="004A4231">
        <w:rPr>
          <w:rFonts w:asciiTheme="minorHAnsi" w:hAnsiTheme="minorHAnsi"/>
          <w:sz w:val="24"/>
          <w:szCs w:val="24"/>
        </w:rPr>
        <w:t xml:space="preserve"> video recording to express a f</w:t>
      </w:r>
      <w:r w:rsidR="00731AD8">
        <w:rPr>
          <w:rFonts w:asciiTheme="minorHAnsi" w:hAnsiTheme="minorHAnsi"/>
          <w:sz w:val="24"/>
          <w:szCs w:val="24"/>
        </w:rPr>
        <w:t>r</w:t>
      </w:r>
      <w:r w:rsidR="004A4231">
        <w:rPr>
          <w:rFonts w:asciiTheme="minorHAnsi" w:hAnsiTheme="minorHAnsi"/>
          <w:sz w:val="24"/>
          <w:szCs w:val="24"/>
        </w:rPr>
        <w:t xml:space="preserve">action of high activity per </w:t>
      </w:r>
      <w:r w:rsidR="00454725">
        <w:rPr>
          <w:rFonts w:asciiTheme="minorHAnsi" w:hAnsiTheme="minorHAnsi"/>
          <w:sz w:val="24"/>
          <w:szCs w:val="24"/>
        </w:rPr>
        <w:t>hr</w:t>
      </w:r>
      <w:r w:rsidR="004A4231">
        <w:rPr>
          <w:rFonts w:asciiTheme="minorHAnsi" w:hAnsiTheme="minorHAnsi"/>
          <w:sz w:val="24"/>
          <w:szCs w:val="24"/>
        </w:rPr>
        <w:t xml:space="preserve">. </w:t>
      </w:r>
      <w:r w:rsidR="00DF3F00" w:rsidRPr="00DF0AAF">
        <w:rPr>
          <w:rFonts w:asciiTheme="minorHAnsi" w:hAnsiTheme="minorHAnsi"/>
          <w:sz w:val="24"/>
          <w:szCs w:val="24"/>
        </w:rPr>
        <w:t xml:space="preserve">Measurements taken at 14, 21, and 28 days of CR revealed that </w:t>
      </w:r>
      <w:r w:rsidR="003C3231">
        <w:rPr>
          <w:rFonts w:asciiTheme="minorHAnsi" w:hAnsiTheme="minorHAnsi"/>
          <w:sz w:val="24"/>
          <w:szCs w:val="24"/>
        </w:rPr>
        <w:t xml:space="preserve">both </w:t>
      </w:r>
      <w:r w:rsidR="00DF3F00" w:rsidRPr="00DF0AAF">
        <w:rPr>
          <w:rFonts w:asciiTheme="minorHAnsi" w:hAnsiTheme="minorHAnsi"/>
          <w:sz w:val="24"/>
          <w:szCs w:val="24"/>
        </w:rPr>
        <w:t>WT and</w:t>
      </w:r>
      <w:r w:rsidR="003C3231">
        <w:rPr>
          <w:rFonts w:asciiTheme="minorHAnsi" w:hAnsiTheme="minorHAnsi"/>
          <w:sz w:val="24"/>
          <w:szCs w:val="24"/>
        </w:rPr>
        <w:t xml:space="preserve"> D2R</w:t>
      </w:r>
      <w:r w:rsidR="00DF3F00" w:rsidRPr="00DF0AAF">
        <w:rPr>
          <w:rFonts w:asciiTheme="minorHAnsi" w:hAnsiTheme="minorHAnsi"/>
          <w:sz w:val="24"/>
          <w:szCs w:val="24"/>
        </w:rPr>
        <w:t xml:space="preserve"> KO</w:t>
      </w:r>
      <w:r w:rsidR="00403678">
        <w:rPr>
          <w:rFonts w:asciiTheme="minorHAnsi" w:hAnsiTheme="minorHAnsi"/>
          <w:sz w:val="24"/>
          <w:szCs w:val="24"/>
        </w:rPr>
        <w:t xml:space="preserve"> mice</w:t>
      </w:r>
      <w:r w:rsidR="00DF3F00" w:rsidRPr="00DF0AAF">
        <w:rPr>
          <w:rFonts w:asciiTheme="minorHAnsi" w:hAnsiTheme="minorHAnsi"/>
          <w:sz w:val="24"/>
          <w:szCs w:val="24"/>
        </w:rPr>
        <w:t xml:space="preserve"> had </w:t>
      </w:r>
      <w:r w:rsidR="00403678">
        <w:rPr>
          <w:rFonts w:asciiTheme="minorHAnsi" w:hAnsiTheme="minorHAnsi"/>
          <w:sz w:val="24"/>
          <w:szCs w:val="24"/>
        </w:rPr>
        <w:t xml:space="preserve">a </w:t>
      </w:r>
      <w:r w:rsidR="00DF3F00" w:rsidRPr="00DF0AAF">
        <w:rPr>
          <w:rFonts w:asciiTheme="minorHAnsi" w:hAnsiTheme="minorHAnsi"/>
          <w:sz w:val="24"/>
          <w:szCs w:val="24"/>
        </w:rPr>
        <w:t>large increase</w:t>
      </w:r>
      <w:r w:rsidR="00657068">
        <w:rPr>
          <w:rFonts w:asciiTheme="minorHAnsi" w:hAnsiTheme="minorHAnsi"/>
          <w:sz w:val="24"/>
          <w:szCs w:val="24"/>
        </w:rPr>
        <w:t>s</w:t>
      </w:r>
      <w:r w:rsidR="00DF3F00" w:rsidRPr="00DF0AAF">
        <w:rPr>
          <w:rFonts w:asciiTheme="minorHAnsi" w:hAnsiTheme="minorHAnsi"/>
          <w:sz w:val="24"/>
          <w:szCs w:val="24"/>
        </w:rPr>
        <w:t xml:space="preserve"> in high activity</w:t>
      </w:r>
      <w:r w:rsidR="00EF5E56" w:rsidRPr="00DF0AAF">
        <w:rPr>
          <w:rFonts w:asciiTheme="minorHAnsi" w:hAnsiTheme="minorHAnsi"/>
          <w:sz w:val="24"/>
          <w:szCs w:val="24"/>
        </w:rPr>
        <w:t xml:space="preserve"> (hanging, jumping, walking, and rearing behaviors)</w:t>
      </w:r>
      <w:r w:rsidR="00DF3F00" w:rsidRPr="00DF0AAF">
        <w:rPr>
          <w:rFonts w:asciiTheme="minorHAnsi" w:hAnsiTheme="minorHAnsi"/>
          <w:sz w:val="24"/>
          <w:szCs w:val="24"/>
        </w:rPr>
        <w:t xml:space="preserve"> </w:t>
      </w:r>
      <w:r w:rsidR="00657068">
        <w:rPr>
          <w:rFonts w:asciiTheme="minorHAnsi" w:hAnsiTheme="minorHAnsi"/>
          <w:sz w:val="24"/>
          <w:szCs w:val="24"/>
        </w:rPr>
        <w:t>during</w:t>
      </w:r>
      <w:r w:rsidR="00DF3F00" w:rsidRPr="00DF0AAF">
        <w:rPr>
          <w:rFonts w:asciiTheme="minorHAnsi" w:hAnsiTheme="minorHAnsi"/>
          <w:sz w:val="24"/>
          <w:szCs w:val="24"/>
        </w:rPr>
        <w:t xml:space="preserve"> the </w:t>
      </w:r>
      <w:r w:rsidR="006F1960" w:rsidRPr="00DF0AAF">
        <w:rPr>
          <w:rFonts w:asciiTheme="minorHAnsi" w:hAnsiTheme="minorHAnsi"/>
          <w:sz w:val="24"/>
          <w:szCs w:val="24"/>
        </w:rPr>
        <w:t xml:space="preserve">3 </w:t>
      </w:r>
      <w:r w:rsidR="00A546F7">
        <w:rPr>
          <w:rFonts w:asciiTheme="minorHAnsi" w:hAnsiTheme="minorHAnsi"/>
          <w:sz w:val="24"/>
          <w:szCs w:val="24"/>
        </w:rPr>
        <w:t>hr</w:t>
      </w:r>
      <w:r w:rsidR="00DF3F00" w:rsidRPr="00DF0AAF">
        <w:rPr>
          <w:rFonts w:asciiTheme="minorHAnsi" w:hAnsiTheme="minorHAnsi"/>
          <w:sz w:val="24"/>
          <w:szCs w:val="24"/>
        </w:rPr>
        <w:t xml:space="preserve"> </w:t>
      </w:r>
      <w:r w:rsidR="00657068">
        <w:rPr>
          <w:rFonts w:asciiTheme="minorHAnsi" w:hAnsiTheme="minorHAnsi"/>
          <w:sz w:val="24"/>
          <w:szCs w:val="24"/>
        </w:rPr>
        <w:t>preceding</w:t>
      </w:r>
      <w:r w:rsidR="00DF3F00" w:rsidRPr="00DF0AAF">
        <w:rPr>
          <w:rFonts w:asciiTheme="minorHAnsi" w:hAnsiTheme="minorHAnsi"/>
          <w:sz w:val="24"/>
          <w:szCs w:val="24"/>
        </w:rPr>
        <w:t xml:space="preserve"> feeding time (Figure 1B-D). </w:t>
      </w:r>
      <w:r w:rsidR="00EF5E56" w:rsidRPr="00DF0AAF">
        <w:rPr>
          <w:rFonts w:asciiTheme="minorHAnsi" w:hAnsiTheme="minorHAnsi"/>
          <w:sz w:val="24"/>
          <w:szCs w:val="24"/>
        </w:rPr>
        <w:t xml:space="preserve">In </w:t>
      </w:r>
      <w:r w:rsidR="003C3231">
        <w:rPr>
          <w:rFonts w:asciiTheme="minorHAnsi" w:hAnsiTheme="minorHAnsi"/>
          <w:sz w:val="24"/>
          <w:szCs w:val="24"/>
        </w:rPr>
        <w:t xml:space="preserve">both D2R KO and WT mice </w:t>
      </w:r>
      <w:r w:rsidR="00EF5E56" w:rsidRPr="00DF0AAF">
        <w:rPr>
          <w:rFonts w:asciiTheme="minorHAnsi" w:hAnsiTheme="minorHAnsi"/>
          <w:sz w:val="24"/>
          <w:szCs w:val="24"/>
        </w:rPr>
        <w:t>fed 60% CR daily</w:t>
      </w:r>
      <w:r w:rsidR="00403678">
        <w:rPr>
          <w:rFonts w:asciiTheme="minorHAnsi" w:hAnsiTheme="minorHAnsi"/>
          <w:sz w:val="24"/>
          <w:szCs w:val="24"/>
        </w:rPr>
        <w:t>,</w:t>
      </w:r>
      <w:r w:rsidR="00EF5E56" w:rsidRPr="00DF0AAF">
        <w:rPr>
          <w:rFonts w:asciiTheme="minorHAnsi" w:hAnsiTheme="minorHAnsi"/>
          <w:sz w:val="24"/>
          <w:szCs w:val="24"/>
        </w:rPr>
        <w:t xml:space="preserve"> we </w:t>
      </w:r>
      <w:r w:rsidR="00104491" w:rsidRPr="00DF0AAF">
        <w:rPr>
          <w:rFonts w:asciiTheme="minorHAnsi" w:hAnsiTheme="minorHAnsi"/>
          <w:sz w:val="24"/>
          <w:szCs w:val="24"/>
        </w:rPr>
        <w:t xml:space="preserve">observed </w:t>
      </w:r>
      <w:r w:rsidR="00EF5E56" w:rsidRPr="00DF0AAF">
        <w:rPr>
          <w:rFonts w:asciiTheme="minorHAnsi" w:hAnsiTheme="minorHAnsi"/>
          <w:sz w:val="24"/>
          <w:szCs w:val="24"/>
        </w:rPr>
        <w:t xml:space="preserve">similar </w:t>
      </w:r>
      <w:r w:rsidR="00104491" w:rsidRPr="00DF0AAF">
        <w:rPr>
          <w:rFonts w:asciiTheme="minorHAnsi" w:hAnsiTheme="minorHAnsi"/>
          <w:sz w:val="24"/>
          <w:szCs w:val="24"/>
        </w:rPr>
        <w:t>acquisition and maintenance of FAA</w:t>
      </w:r>
      <w:r w:rsidR="003C3231">
        <w:rPr>
          <w:rFonts w:asciiTheme="minorHAnsi" w:hAnsiTheme="minorHAnsi"/>
          <w:sz w:val="24"/>
          <w:szCs w:val="24"/>
        </w:rPr>
        <w:t xml:space="preserve">, defined as </w:t>
      </w:r>
      <w:r w:rsidR="00B9252A">
        <w:rPr>
          <w:rFonts w:asciiTheme="minorHAnsi" w:hAnsiTheme="minorHAnsi"/>
          <w:sz w:val="24"/>
          <w:szCs w:val="24"/>
        </w:rPr>
        <w:t>normalized</w:t>
      </w:r>
      <w:r w:rsidR="00EF5E56" w:rsidRPr="00DF0AAF">
        <w:rPr>
          <w:rFonts w:asciiTheme="minorHAnsi" w:hAnsiTheme="minorHAnsi"/>
          <w:sz w:val="24"/>
          <w:szCs w:val="24"/>
        </w:rPr>
        <w:t xml:space="preserve"> high activity in the </w:t>
      </w:r>
      <w:r w:rsidR="00BE2795">
        <w:rPr>
          <w:rFonts w:asciiTheme="minorHAnsi" w:hAnsiTheme="minorHAnsi"/>
          <w:sz w:val="24"/>
          <w:szCs w:val="24"/>
        </w:rPr>
        <w:t>3 hr</w:t>
      </w:r>
      <w:r w:rsidR="00EF5E56" w:rsidRPr="00DF0AAF">
        <w:rPr>
          <w:rFonts w:asciiTheme="minorHAnsi" w:hAnsiTheme="minorHAnsi"/>
          <w:sz w:val="24"/>
          <w:szCs w:val="24"/>
        </w:rPr>
        <w:t xml:space="preserve"> before</w:t>
      </w:r>
      <w:r w:rsidR="008740CA" w:rsidRPr="00DF0AAF">
        <w:rPr>
          <w:rFonts w:asciiTheme="minorHAnsi" w:hAnsiTheme="minorHAnsi"/>
          <w:sz w:val="24"/>
          <w:szCs w:val="24"/>
        </w:rPr>
        <w:t xml:space="preserve"> </w:t>
      </w:r>
      <w:r w:rsidR="00EF5E56" w:rsidRPr="00DF0AAF">
        <w:rPr>
          <w:rFonts w:asciiTheme="minorHAnsi" w:hAnsiTheme="minorHAnsi"/>
          <w:sz w:val="24"/>
          <w:szCs w:val="24"/>
        </w:rPr>
        <w:t>feeding</w:t>
      </w:r>
      <w:r w:rsidR="00FD18B7" w:rsidRPr="00DF0AAF">
        <w:rPr>
          <w:rFonts w:asciiTheme="minorHAnsi" w:hAnsiTheme="minorHAnsi"/>
          <w:sz w:val="24"/>
          <w:szCs w:val="24"/>
        </w:rPr>
        <w:t xml:space="preserve"> (ZT</w:t>
      </w:r>
      <w:r w:rsidR="00155BE7">
        <w:rPr>
          <w:rFonts w:asciiTheme="minorHAnsi" w:hAnsiTheme="minorHAnsi"/>
          <w:sz w:val="24"/>
          <w:szCs w:val="24"/>
        </w:rPr>
        <w:t xml:space="preserve"> </w:t>
      </w:r>
      <w:r w:rsidR="00FD18B7" w:rsidRPr="00DF0AAF">
        <w:rPr>
          <w:rFonts w:asciiTheme="minorHAnsi" w:hAnsiTheme="minorHAnsi"/>
          <w:sz w:val="24"/>
          <w:szCs w:val="24"/>
        </w:rPr>
        <w:t>5-7)</w:t>
      </w:r>
      <w:r w:rsidR="00104491" w:rsidRPr="00DF0AAF">
        <w:rPr>
          <w:rFonts w:asciiTheme="minorHAnsi" w:hAnsiTheme="minorHAnsi"/>
          <w:sz w:val="24"/>
          <w:szCs w:val="24"/>
        </w:rPr>
        <w:t xml:space="preserve"> </w:t>
      </w:r>
      <w:r w:rsidR="004A4231">
        <w:rPr>
          <w:rFonts w:asciiTheme="minorHAnsi" w:hAnsiTheme="minorHAnsi"/>
          <w:sz w:val="24"/>
          <w:szCs w:val="24"/>
        </w:rPr>
        <w:t>(Figure 1E</w:t>
      </w:r>
      <w:r w:rsidR="00EF5E56" w:rsidRPr="00DF0AAF">
        <w:rPr>
          <w:rFonts w:asciiTheme="minorHAnsi" w:hAnsiTheme="minorHAnsi"/>
          <w:sz w:val="24"/>
          <w:szCs w:val="24"/>
        </w:rPr>
        <w:t>).</w:t>
      </w:r>
      <w:r w:rsidR="008740CA" w:rsidRPr="00DF0AAF">
        <w:rPr>
          <w:rFonts w:asciiTheme="minorHAnsi" w:hAnsiTheme="minorHAnsi"/>
          <w:sz w:val="24"/>
          <w:szCs w:val="24"/>
        </w:rPr>
        <w:t xml:space="preserve"> As expected, mice </w:t>
      </w:r>
      <w:r w:rsidR="00FD18B7" w:rsidRPr="00DF0AAF">
        <w:rPr>
          <w:rFonts w:asciiTheme="minorHAnsi" w:hAnsiTheme="minorHAnsi"/>
          <w:sz w:val="24"/>
          <w:szCs w:val="24"/>
        </w:rPr>
        <w:t xml:space="preserve">of either genotype </w:t>
      </w:r>
      <w:r w:rsidR="008740CA" w:rsidRPr="00DF0AAF">
        <w:rPr>
          <w:rFonts w:asciiTheme="minorHAnsi" w:hAnsiTheme="minorHAnsi"/>
          <w:sz w:val="24"/>
          <w:szCs w:val="24"/>
        </w:rPr>
        <w:t xml:space="preserve">with </w:t>
      </w:r>
      <w:r w:rsidR="003C3231">
        <w:rPr>
          <w:rFonts w:asciiTheme="minorHAnsi" w:hAnsiTheme="minorHAnsi"/>
          <w:sz w:val="24"/>
          <w:szCs w:val="24"/>
        </w:rPr>
        <w:t>ad libitum (</w:t>
      </w:r>
      <w:r w:rsidR="008740CA" w:rsidRPr="00DF0AAF">
        <w:rPr>
          <w:rFonts w:asciiTheme="minorHAnsi" w:hAnsiTheme="minorHAnsi"/>
          <w:sz w:val="24"/>
          <w:szCs w:val="24"/>
        </w:rPr>
        <w:t>AL</w:t>
      </w:r>
      <w:r w:rsidR="003C3231">
        <w:rPr>
          <w:rFonts w:asciiTheme="minorHAnsi" w:hAnsiTheme="minorHAnsi"/>
          <w:sz w:val="24"/>
          <w:szCs w:val="24"/>
        </w:rPr>
        <w:t>)</w:t>
      </w:r>
      <w:r w:rsidR="008740CA" w:rsidRPr="00DF0AAF">
        <w:rPr>
          <w:rFonts w:asciiTheme="minorHAnsi" w:hAnsiTheme="minorHAnsi"/>
          <w:sz w:val="24"/>
          <w:szCs w:val="24"/>
        </w:rPr>
        <w:t xml:space="preserve"> access to f</w:t>
      </w:r>
      <w:r w:rsidR="004A4231">
        <w:rPr>
          <w:rFonts w:asciiTheme="minorHAnsi" w:hAnsiTheme="minorHAnsi"/>
          <w:sz w:val="24"/>
          <w:szCs w:val="24"/>
        </w:rPr>
        <w:t>ood showed very little high activity behavior</w:t>
      </w:r>
      <w:r w:rsidR="008740CA" w:rsidRPr="00DF0AAF">
        <w:rPr>
          <w:rFonts w:asciiTheme="minorHAnsi" w:hAnsiTheme="minorHAnsi"/>
          <w:sz w:val="24"/>
          <w:szCs w:val="24"/>
        </w:rPr>
        <w:t xml:space="preserve"> in the </w:t>
      </w:r>
      <w:r w:rsidR="005637CE">
        <w:rPr>
          <w:rFonts w:asciiTheme="minorHAnsi" w:hAnsiTheme="minorHAnsi"/>
          <w:sz w:val="24"/>
          <w:szCs w:val="24"/>
        </w:rPr>
        <w:t>hours</w:t>
      </w:r>
      <w:r w:rsidR="005637CE" w:rsidRPr="00DF0AAF">
        <w:rPr>
          <w:rFonts w:asciiTheme="minorHAnsi" w:hAnsiTheme="minorHAnsi"/>
          <w:sz w:val="24"/>
          <w:szCs w:val="24"/>
        </w:rPr>
        <w:t xml:space="preserve"> </w:t>
      </w:r>
      <w:r w:rsidR="008740CA" w:rsidRPr="00DF0AAF">
        <w:rPr>
          <w:rFonts w:asciiTheme="minorHAnsi" w:hAnsiTheme="minorHAnsi"/>
          <w:sz w:val="24"/>
          <w:szCs w:val="24"/>
        </w:rPr>
        <w:t>preceding scheduled feeding when they were given an additional food pellet as a control for handling and disturbance (Figure 1F).</w:t>
      </w:r>
      <w:r w:rsidR="00EF5E56" w:rsidRPr="00DF0AAF">
        <w:rPr>
          <w:rFonts w:asciiTheme="minorHAnsi" w:hAnsiTheme="minorHAnsi"/>
          <w:sz w:val="24"/>
          <w:szCs w:val="24"/>
        </w:rPr>
        <w:t xml:space="preserve"> </w:t>
      </w:r>
      <w:r w:rsidR="00AF7C0F">
        <w:rPr>
          <w:rFonts w:asciiTheme="minorHAnsi" w:hAnsiTheme="minorHAnsi"/>
          <w:sz w:val="24"/>
          <w:szCs w:val="24"/>
        </w:rPr>
        <w:t>These results suggest that</w:t>
      </w:r>
      <w:r w:rsidR="00022833" w:rsidRPr="00DF0AAF">
        <w:rPr>
          <w:rFonts w:asciiTheme="minorHAnsi" w:hAnsiTheme="minorHAnsi"/>
          <w:sz w:val="24"/>
          <w:szCs w:val="24"/>
        </w:rPr>
        <w:t xml:space="preserve"> </w:t>
      </w:r>
      <w:r w:rsidR="00AE785E" w:rsidRPr="00DF0AAF">
        <w:rPr>
          <w:rFonts w:asciiTheme="minorHAnsi" w:hAnsiTheme="minorHAnsi"/>
          <w:sz w:val="24"/>
          <w:szCs w:val="24"/>
        </w:rPr>
        <w:t xml:space="preserve">D2R </w:t>
      </w:r>
      <w:r w:rsidR="00EF5E56" w:rsidRPr="00DF0AAF">
        <w:rPr>
          <w:rFonts w:asciiTheme="minorHAnsi" w:hAnsiTheme="minorHAnsi"/>
          <w:sz w:val="24"/>
          <w:szCs w:val="24"/>
        </w:rPr>
        <w:t xml:space="preserve">is not necessary for mediating </w:t>
      </w:r>
      <w:r w:rsidR="00B24DA1">
        <w:rPr>
          <w:rFonts w:asciiTheme="minorHAnsi" w:hAnsiTheme="minorHAnsi"/>
          <w:sz w:val="24"/>
          <w:szCs w:val="24"/>
        </w:rPr>
        <w:t>FAA on</w:t>
      </w:r>
      <w:r w:rsidR="00AE785E" w:rsidRPr="00DF0AAF">
        <w:rPr>
          <w:rFonts w:asciiTheme="minorHAnsi" w:hAnsiTheme="minorHAnsi"/>
          <w:sz w:val="24"/>
          <w:szCs w:val="24"/>
        </w:rPr>
        <w:t xml:space="preserve"> a 60% CR meal.  </w:t>
      </w:r>
    </w:p>
    <w:p w14:paraId="0B8E10F8" w14:textId="77777777" w:rsidR="00C20FCA" w:rsidRPr="00DF0AAF" w:rsidRDefault="00C20FCA" w:rsidP="002E2F5C">
      <w:pPr>
        <w:spacing w:after="0" w:line="240" w:lineRule="auto"/>
        <w:jc w:val="both"/>
        <w:outlineLvl w:val="0"/>
        <w:rPr>
          <w:rFonts w:asciiTheme="minorHAnsi" w:hAnsiTheme="minorHAnsi"/>
          <w:b/>
          <w:i/>
          <w:sz w:val="24"/>
          <w:szCs w:val="24"/>
        </w:rPr>
      </w:pPr>
    </w:p>
    <w:p w14:paraId="642DBA75" w14:textId="77777777" w:rsidR="00F11B61" w:rsidRPr="00DF0AAF" w:rsidRDefault="003E36BB" w:rsidP="002E2F5C">
      <w:pPr>
        <w:spacing w:after="0" w:line="240" w:lineRule="auto"/>
        <w:jc w:val="both"/>
        <w:outlineLvl w:val="0"/>
        <w:rPr>
          <w:rFonts w:asciiTheme="minorHAnsi" w:hAnsiTheme="minorHAnsi"/>
          <w:b/>
          <w:i/>
          <w:sz w:val="24"/>
          <w:szCs w:val="24"/>
        </w:rPr>
      </w:pPr>
      <w:r>
        <w:rPr>
          <w:rFonts w:asciiTheme="minorHAnsi" w:hAnsiTheme="minorHAnsi"/>
          <w:b/>
          <w:i/>
          <w:sz w:val="24"/>
          <w:szCs w:val="24"/>
        </w:rPr>
        <w:t>Absence of the dopamine D1</w:t>
      </w:r>
      <w:r w:rsidR="00BE2795" w:rsidRPr="00BE2795">
        <w:rPr>
          <w:rFonts w:asciiTheme="minorHAnsi" w:hAnsiTheme="minorHAnsi"/>
          <w:b/>
          <w:i/>
          <w:sz w:val="24"/>
          <w:szCs w:val="24"/>
        </w:rPr>
        <w:t xml:space="preserve"> receptor attenuates FAA</w:t>
      </w:r>
    </w:p>
    <w:p w14:paraId="4956F577" w14:textId="77777777" w:rsidR="00BE2795" w:rsidRDefault="00BE2795" w:rsidP="00BE2795">
      <w:pPr>
        <w:spacing w:after="0" w:line="240" w:lineRule="auto"/>
        <w:jc w:val="both"/>
        <w:outlineLvl w:val="0"/>
        <w:rPr>
          <w:rFonts w:asciiTheme="minorHAnsi" w:hAnsiTheme="minorHAnsi"/>
          <w:sz w:val="24"/>
          <w:szCs w:val="24"/>
        </w:rPr>
      </w:pPr>
    </w:p>
    <w:p w14:paraId="2813C3B4" w14:textId="77777777" w:rsidR="00F11B61" w:rsidRPr="00DF0AAF" w:rsidRDefault="00EE30E1" w:rsidP="00BE2795">
      <w:pPr>
        <w:spacing w:after="0" w:line="240" w:lineRule="auto"/>
        <w:jc w:val="both"/>
        <w:outlineLvl w:val="0"/>
        <w:rPr>
          <w:rFonts w:asciiTheme="minorHAnsi" w:hAnsiTheme="minorHAnsi"/>
          <w:sz w:val="24"/>
          <w:szCs w:val="24"/>
        </w:rPr>
      </w:pPr>
      <w:r>
        <w:rPr>
          <w:rFonts w:asciiTheme="minorHAnsi" w:hAnsiTheme="minorHAnsi"/>
          <w:sz w:val="24"/>
          <w:szCs w:val="24"/>
        </w:rPr>
        <w:t>We also</w:t>
      </w:r>
      <w:r w:rsidR="00F11B61" w:rsidRPr="00DF0AAF">
        <w:rPr>
          <w:rFonts w:asciiTheme="minorHAnsi" w:hAnsiTheme="minorHAnsi"/>
          <w:sz w:val="24"/>
          <w:szCs w:val="24"/>
        </w:rPr>
        <w:t xml:space="preserve"> examined mice deficient in D1R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&lt;EndNote&gt;&lt;Cite&gt;&lt;Author&gt;Drago&lt;/Author&gt;&lt;Year&gt;1994&lt;/Year&gt;&lt;RecNum&gt;388&lt;/RecNum&gt;&lt;DisplayText&gt;[46]&lt;/DisplayText&gt;&lt;record&gt;&lt;rec-number&gt;388&lt;/rec-number&gt;&lt;foreign-keys&gt;&lt;key app="EN" db-id="w092xxvttvvvwxex9spxpprcwsews0swttpr"&gt;388&lt;/key&gt;&lt;/foreign-keys&gt;&lt;ref-type name="Journal Article"&gt;17&lt;/ref-type&gt;&lt;contributors&gt;&lt;authors&gt;&lt;author&gt;Drago, J.&lt;/author&gt;&lt;author&gt;Gerfen, C. R.&lt;/author&gt;&lt;author&gt;Lachowicz, J. E.&lt;/author&gt;&lt;author&gt;Steiner, H.&lt;/author&gt;&lt;author&gt;Hollon, T. R.&lt;/author&gt;&lt;author&gt;Love, P. E.&lt;/author&gt;&lt;author&gt;Ooi, G. T.&lt;/author&gt;&lt;author&gt;Grinberg, A.&lt;/author&gt;&lt;author&gt;Lee, E. J.&lt;/author&gt;&lt;author&gt;Huang, S. P.&lt;/author&gt;&lt;author&gt;et al.,&lt;/author&gt;&lt;/authors&gt;&lt;/contributors&gt;&lt;auth-address&gt;Laboratory of Mammalian Genes and Development, National Institute of Child Health and Human Development, National Institutes of Health, Bethesda, MD 20892.&lt;/auth-address&gt;&lt;titles&gt;&lt;title&gt;Altered striatal function in a mutant mouse lacking D1A dopamine receptors&lt;/title&gt;&lt;secondary-title&gt;Proc Natl Acad Sci U S A&lt;/secondary-title&gt;&lt;/titles&gt;&lt;periodical&gt;&lt;full-title&gt;Proc Natl Acad Sci U S A&lt;/full-title&gt;&lt;/periodical&gt;&lt;pages&gt;12564-8&lt;/pages&gt;&lt;volume&gt;91&lt;/volume&gt;&lt;number&gt;26&lt;/number&gt;&lt;edition&gt;1994/12/20&lt;/edition&gt;&lt;keywords&gt;&lt;keyword&gt;Animals&lt;/keyword&gt;&lt;keyword&gt;Base Sequence&lt;/keyword&gt;&lt;keyword&gt;Corpus Striatum/*physiology&lt;/keyword&gt;&lt;keyword&gt;Gene Expression&lt;/keyword&gt;&lt;keyword&gt;Growth Disorders/genetics&lt;/keyword&gt;&lt;keyword&gt;In Situ Hybridization&lt;/keyword&gt;&lt;keyword&gt;Mice&lt;/keyword&gt;&lt;keyword&gt;Mice, Knockout&lt;/keyword&gt;&lt;keyword&gt;Molecular Sequence Data&lt;/keyword&gt;&lt;keyword&gt;Oligonucleotide Probes/chemistry&lt;/keyword&gt;&lt;keyword&gt;RNA, Messenger/genetics&lt;/keyword&gt;&lt;keyword&gt;Receptors, Dopamine/*deficiency/physiology&lt;/keyword&gt;&lt;keyword&gt;Restriction Mapping&lt;/keyword&gt;&lt;/keywords&gt;&lt;dates&gt;&lt;year&gt;1994&lt;/year&gt;&lt;pub-dates&gt;&lt;date&gt;Dec 20&lt;/date&gt;&lt;/pub-dates&gt;&lt;/dates&gt;&lt;isbn&gt;0027-8424 (Print)&amp;#xD;0027-8424 (Linking)&lt;/isbn&gt;&lt;accession-num&gt;7809078&lt;/accession-num&gt;&lt;urls&gt;&lt;related-urls&gt;&lt;url&gt;http://www.ncbi.nlm.nih.gov/pubmed/7809078&lt;/url&gt;&lt;/related-urls&gt;&lt;/urls&gt;&lt;custom2&gt;45479&lt;/custom2&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6" w:tooltip="Drago, 1994 #388" w:history="1">
        <w:r w:rsidR="0051520C">
          <w:rPr>
            <w:rFonts w:asciiTheme="minorHAnsi" w:hAnsiTheme="minorHAnsi"/>
            <w:noProof/>
            <w:sz w:val="24"/>
            <w:szCs w:val="24"/>
          </w:rPr>
          <w:t>46</w:t>
        </w:r>
      </w:hyperlink>
      <w:r w:rsidR="00545E9A">
        <w:rPr>
          <w:rFonts w:asciiTheme="minorHAnsi" w:hAnsiTheme="minorHAnsi"/>
          <w:noProof/>
          <w:sz w:val="24"/>
          <w:szCs w:val="24"/>
        </w:rPr>
        <w:t>]</w:t>
      </w:r>
      <w:r w:rsidR="00296185">
        <w:rPr>
          <w:rFonts w:asciiTheme="minorHAnsi" w:hAnsiTheme="minorHAnsi"/>
          <w:sz w:val="24"/>
          <w:szCs w:val="24"/>
        </w:rPr>
        <w:fldChar w:fldCharType="end"/>
      </w:r>
      <w:r w:rsidR="00F11B61" w:rsidRPr="00DF0AAF">
        <w:rPr>
          <w:rFonts w:asciiTheme="minorHAnsi" w:hAnsiTheme="minorHAnsi"/>
          <w:sz w:val="24"/>
          <w:szCs w:val="24"/>
        </w:rPr>
        <w:t xml:space="preserve">. The </w:t>
      </w:r>
      <w:r w:rsidR="00770BBE" w:rsidRPr="00DF0AAF">
        <w:rPr>
          <w:rFonts w:asciiTheme="minorHAnsi" w:hAnsiTheme="minorHAnsi"/>
          <w:sz w:val="24"/>
          <w:szCs w:val="24"/>
        </w:rPr>
        <w:t xml:space="preserve">normalized </w:t>
      </w:r>
      <w:r w:rsidR="00F11B61" w:rsidRPr="00DF0AAF">
        <w:rPr>
          <w:rFonts w:asciiTheme="minorHAnsi" w:hAnsiTheme="minorHAnsi"/>
          <w:sz w:val="24"/>
          <w:szCs w:val="24"/>
        </w:rPr>
        <w:t xml:space="preserve">activity wave form of D1R WT and D1R KO mice prior to any dietary intervention on Day -7 </w:t>
      </w:r>
      <w:r w:rsidR="00D41F11">
        <w:rPr>
          <w:rFonts w:asciiTheme="minorHAnsi" w:hAnsiTheme="minorHAnsi"/>
          <w:sz w:val="24"/>
          <w:szCs w:val="24"/>
        </w:rPr>
        <w:t xml:space="preserve">revealed strong nocturnal activity in </w:t>
      </w:r>
      <w:r w:rsidR="00F11B61" w:rsidRPr="00DF0AAF">
        <w:rPr>
          <w:rFonts w:asciiTheme="minorHAnsi" w:hAnsiTheme="minorHAnsi"/>
          <w:sz w:val="24"/>
          <w:szCs w:val="24"/>
        </w:rPr>
        <w:t>D1R KO</w:t>
      </w:r>
      <w:r w:rsidR="00D41F11">
        <w:rPr>
          <w:rFonts w:asciiTheme="minorHAnsi" w:hAnsiTheme="minorHAnsi"/>
          <w:sz w:val="24"/>
          <w:szCs w:val="24"/>
        </w:rPr>
        <w:t xml:space="preserve"> and control</w:t>
      </w:r>
      <w:r w:rsidR="00F11B61" w:rsidRPr="00DF0AAF">
        <w:rPr>
          <w:rFonts w:asciiTheme="minorHAnsi" w:hAnsiTheme="minorHAnsi"/>
          <w:sz w:val="24"/>
          <w:szCs w:val="24"/>
        </w:rPr>
        <w:t xml:space="preserve"> mice</w:t>
      </w:r>
      <w:r w:rsidR="00D41F11">
        <w:rPr>
          <w:rFonts w:asciiTheme="minorHAnsi" w:hAnsiTheme="minorHAnsi"/>
          <w:sz w:val="24"/>
          <w:szCs w:val="24"/>
        </w:rPr>
        <w:t>, with D1R KO mice</w:t>
      </w:r>
      <w:r w:rsidR="00E212F9">
        <w:rPr>
          <w:rFonts w:asciiTheme="minorHAnsi" w:hAnsiTheme="minorHAnsi"/>
          <w:sz w:val="24"/>
          <w:szCs w:val="24"/>
        </w:rPr>
        <w:t xml:space="preserve"> showing</w:t>
      </w:r>
      <w:r w:rsidR="00F11B61" w:rsidRPr="00DF0AAF">
        <w:rPr>
          <w:rFonts w:asciiTheme="minorHAnsi" w:hAnsiTheme="minorHAnsi"/>
          <w:sz w:val="24"/>
          <w:szCs w:val="24"/>
        </w:rPr>
        <w:t xml:space="preserve"> slight</w:t>
      </w:r>
      <w:r w:rsidR="00D41F11">
        <w:rPr>
          <w:rFonts w:asciiTheme="minorHAnsi" w:hAnsiTheme="minorHAnsi"/>
          <w:sz w:val="24"/>
          <w:szCs w:val="24"/>
        </w:rPr>
        <w:t>ly increased nocturnal activity</w:t>
      </w:r>
      <w:r w:rsidR="00366627" w:rsidRPr="00DF0AAF">
        <w:rPr>
          <w:rFonts w:asciiTheme="minorHAnsi" w:hAnsiTheme="minorHAnsi"/>
          <w:sz w:val="24"/>
          <w:szCs w:val="24"/>
        </w:rPr>
        <w:t xml:space="preserve"> </w:t>
      </w:r>
      <w:r w:rsidR="001B68F1">
        <w:rPr>
          <w:rFonts w:asciiTheme="minorHAnsi" w:hAnsiTheme="minorHAnsi"/>
          <w:sz w:val="24"/>
          <w:szCs w:val="24"/>
        </w:rPr>
        <w:t xml:space="preserve">compared to WT controls </w:t>
      </w:r>
      <w:r w:rsidR="00366627" w:rsidRPr="00DF0AAF">
        <w:rPr>
          <w:rFonts w:asciiTheme="minorHAnsi" w:hAnsiTheme="minorHAnsi"/>
          <w:sz w:val="24"/>
          <w:szCs w:val="24"/>
        </w:rPr>
        <w:t>(Figure 2A</w:t>
      </w:r>
      <w:r w:rsidR="00954A4A">
        <w:rPr>
          <w:rFonts w:asciiTheme="minorHAnsi" w:hAnsiTheme="minorHAnsi"/>
          <w:sz w:val="24"/>
          <w:szCs w:val="24"/>
        </w:rPr>
        <w:t>--figure supplement</w:t>
      </w:r>
      <w:r w:rsidR="00366627" w:rsidRPr="00DF0AAF">
        <w:rPr>
          <w:rFonts w:asciiTheme="minorHAnsi" w:hAnsiTheme="minorHAnsi"/>
          <w:sz w:val="24"/>
          <w:szCs w:val="24"/>
        </w:rPr>
        <w:t>).</w:t>
      </w:r>
      <w:r w:rsidR="005637CE">
        <w:rPr>
          <w:rFonts w:asciiTheme="minorHAnsi" w:hAnsiTheme="minorHAnsi"/>
          <w:sz w:val="24"/>
          <w:szCs w:val="24"/>
        </w:rPr>
        <w:t xml:space="preserve"> </w:t>
      </w:r>
      <w:r w:rsidR="00366627" w:rsidRPr="00DF0AAF">
        <w:rPr>
          <w:rFonts w:asciiTheme="minorHAnsi" w:hAnsiTheme="minorHAnsi"/>
          <w:sz w:val="24"/>
          <w:szCs w:val="24"/>
        </w:rPr>
        <w:t xml:space="preserve">Summation of </w:t>
      </w:r>
      <w:r>
        <w:rPr>
          <w:rFonts w:asciiTheme="minorHAnsi" w:hAnsiTheme="minorHAnsi"/>
          <w:sz w:val="24"/>
          <w:szCs w:val="24"/>
        </w:rPr>
        <w:t>time</w:t>
      </w:r>
      <w:r w:rsidR="00366627" w:rsidRPr="00DF0AAF">
        <w:rPr>
          <w:rFonts w:asciiTheme="minorHAnsi" w:hAnsiTheme="minorHAnsi"/>
          <w:sz w:val="24"/>
          <w:szCs w:val="24"/>
        </w:rPr>
        <w:t xml:space="preserve"> of high activity behaviors in the 11 </w:t>
      </w:r>
      <w:r w:rsidR="00A546F7">
        <w:rPr>
          <w:rFonts w:asciiTheme="minorHAnsi" w:hAnsiTheme="minorHAnsi"/>
          <w:sz w:val="24"/>
          <w:szCs w:val="24"/>
        </w:rPr>
        <w:t>hr</w:t>
      </w:r>
      <w:r w:rsidR="00F76D0A">
        <w:rPr>
          <w:rFonts w:asciiTheme="minorHAnsi" w:hAnsiTheme="minorHAnsi"/>
          <w:sz w:val="24"/>
          <w:szCs w:val="24"/>
        </w:rPr>
        <w:t xml:space="preserve"> of dark</w:t>
      </w:r>
      <w:r w:rsidR="00366627" w:rsidRPr="00DF0AAF">
        <w:rPr>
          <w:rFonts w:asciiTheme="minorHAnsi" w:hAnsiTheme="minorHAnsi"/>
          <w:sz w:val="24"/>
          <w:szCs w:val="24"/>
        </w:rPr>
        <w:t xml:space="preserve"> yielded a median value of </w:t>
      </w:r>
      <w:r w:rsidR="00A878A0">
        <w:rPr>
          <w:rFonts w:asciiTheme="minorHAnsi" w:hAnsiTheme="minorHAnsi"/>
          <w:sz w:val="24"/>
          <w:szCs w:val="24"/>
        </w:rPr>
        <w:t>93.5 minutes (min)</w:t>
      </w:r>
      <w:r w:rsidR="00366627" w:rsidRPr="00DF0AAF">
        <w:rPr>
          <w:rFonts w:asciiTheme="minorHAnsi" w:hAnsiTheme="minorHAnsi"/>
          <w:sz w:val="24"/>
          <w:szCs w:val="24"/>
        </w:rPr>
        <w:t xml:space="preserve"> for D1R WT mice (n=16) compared with a value of </w:t>
      </w:r>
      <w:r w:rsidR="00A878A0">
        <w:rPr>
          <w:rFonts w:asciiTheme="minorHAnsi" w:hAnsiTheme="minorHAnsi"/>
          <w:sz w:val="24"/>
          <w:szCs w:val="24"/>
        </w:rPr>
        <w:t>173.8 min</w:t>
      </w:r>
      <w:r w:rsidR="00366627" w:rsidRPr="00DF0AAF">
        <w:rPr>
          <w:rFonts w:asciiTheme="minorHAnsi" w:hAnsiTheme="minorHAnsi"/>
          <w:sz w:val="24"/>
          <w:szCs w:val="24"/>
        </w:rPr>
        <w:t xml:space="preserve"> f</w:t>
      </w:r>
      <w:r w:rsidR="00260A19">
        <w:rPr>
          <w:rFonts w:asciiTheme="minorHAnsi" w:hAnsiTheme="minorHAnsi"/>
          <w:sz w:val="24"/>
          <w:szCs w:val="24"/>
        </w:rPr>
        <w:t xml:space="preserve">or D1R KO (n=19); this </w:t>
      </w:r>
      <w:r w:rsidR="001E0E7D">
        <w:rPr>
          <w:rFonts w:asciiTheme="minorHAnsi" w:hAnsiTheme="minorHAnsi"/>
          <w:sz w:val="24"/>
          <w:szCs w:val="24"/>
        </w:rPr>
        <w:t>difference</w:t>
      </w:r>
      <w:r w:rsidR="00366627" w:rsidRPr="00DF0AAF">
        <w:rPr>
          <w:rFonts w:asciiTheme="minorHAnsi" w:hAnsiTheme="minorHAnsi"/>
          <w:sz w:val="24"/>
          <w:szCs w:val="24"/>
        </w:rPr>
        <w:t xml:space="preserve"> was statistically significant (P=0.045, Mann-Whitney Test). In comparison, activity values </w:t>
      </w:r>
      <w:r w:rsidR="00CF57DD" w:rsidRPr="00DF0AAF">
        <w:rPr>
          <w:rFonts w:asciiTheme="minorHAnsi" w:hAnsiTheme="minorHAnsi"/>
          <w:sz w:val="24"/>
          <w:szCs w:val="24"/>
        </w:rPr>
        <w:t xml:space="preserve">during the lights-on period </w:t>
      </w:r>
      <w:r w:rsidR="00366627" w:rsidRPr="00DF0AAF">
        <w:rPr>
          <w:rFonts w:asciiTheme="minorHAnsi" w:hAnsiTheme="minorHAnsi"/>
          <w:sz w:val="24"/>
          <w:szCs w:val="24"/>
        </w:rPr>
        <w:t xml:space="preserve">were not significantly different (median values of </w:t>
      </w:r>
      <w:r w:rsidR="00A878A0">
        <w:rPr>
          <w:rFonts w:asciiTheme="minorHAnsi" w:hAnsiTheme="minorHAnsi"/>
          <w:sz w:val="24"/>
          <w:szCs w:val="24"/>
        </w:rPr>
        <w:t>44.2</w:t>
      </w:r>
      <w:r w:rsidR="00366627" w:rsidRPr="00DF0AAF">
        <w:rPr>
          <w:rFonts w:asciiTheme="minorHAnsi" w:hAnsiTheme="minorHAnsi"/>
          <w:sz w:val="24"/>
          <w:szCs w:val="24"/>
        </w:rPr>
        <w:t xml:space="preserve"> and </w:t>
      </w:r>
      <w:r w:rsidR="00A878A0">
        <w:rPr>
          <w:rFonts w:asciiTheme="minorHAnsi" w:hAnsiTheme="minorHAnsi"/>
          <w:sz w:val="24"/>
          <w:szCs w:val="24"/>
        </w:rPr>
        <w:t>51.3 min</w:t>
      </w:r>
      <w:r w:rsidR="00366627" w:rsidRPr="00DF0AAF">
        <w:rPr>
          <w:rFonts w:asciiTheme="minorHAnsi" w:hAnsiTheme="minorHAnsi"/>
          <w:sz w:val="24"/>
          <w:szCs w:val="24"/>
        </w:rPr>
        <w:t xml:space="preserve"> we</w:t>
      </w:r>
      <w:r w:rsidR="004460CD">
        <w:rPr>
          <w:rFonts w:asciiTheme="minorHAnsi" w:hAnsiTheme="minorHAnsi"/>
          <w:sz w:val="24"/>
          <w:szCs w:val="24"/>
        </w:rPr>
        <w:t>re observed for D1R WT and KO, respectively;</w:t>
      </w:r>
      <w:r w:rsidR="00366627" w:rsidRPr="00DF0AAF">
        <w:rPr>
          <w:rFonts w:asciiTheme="minorHAnsi" w:hAnsiTheme="minorHAnsi"/>
          <w:sz w:val="24"/>
          <w:szCs w:val="24"/>
        </w:rPr>
        <w:t xml:space="preserve"> P=0.46) These results suggest t</w:t>
      </w:r>
      <w:r w:rsidR="00D41F11">
        <w:rPr>
          <w:rFonts w:asciiTheme="minorHAnsi" w:hAnsiTheme="minorHAnsi"/>
          <w:sz w:val="24"/>
          <w:szCs w:val="24"/>
        </w:rPr>
        <w:t xml:space="preserve">hat the D1R KO mice </w:t>
      </w:r>
      <w:r w:rsidR="00710C7E">
        <w:rPr>
          <w:rFonts w:asciiTheme="minorHAnsi" w:hAnsiTheme="minorHAnsi"/>
          <w:sz w:val="24"/>
          <w:szCs w:val="24"/>
        </w:rPr>
        <w:t>do not exhibit locomotor defects preventing nocturnal activity</w:t>
      </w:r>
      <w:r w:rsidR="00366627" w:rsidRPr="00DF0AAF">
        <w:rPr>
          <w:rFonts w:asciiTheme="minorHAnsi" w:hAnsiTheme="minorHAnsi"/>
          <w:sz w:val="24"/>
          <w:szCs w:val="24"/>
        </w:rPr>
        <w:t>.</w:t>
      </w:r>
    </w:p>
    <w:p w14:paraId="19479255" w14:textId="77777777" w:rsidR="00F11B61" w:rsidRPr="00DF0AAF" w:rsidRDefault="00F11B61" w:rsidP="00F11B61">
      <w:pPr>
        <w:spacing w:after="0" w:line="240" w:lineRule="auto"/>
        <w:ind w:firstLine="720"/>
        <w:jc w:val="both"/>
        <w:outlineLvl w:val="0"/>
        <w:rPr>
          <w:rFonts w:asciiTheme="minorHAnsi" w:hAnsiTheme="minorHAnsi"/>
          <w:sz w:val="24"/>
          <w:szCs w:val="24"/>
        </w:rPr>
      </w:pPr>
    </w:p>
    <w:p w14:paraId="69C5745C" w14:textId="72B75D75" w:rsidR="00C94D56" w:rsidRDefault="004C2400" w:rsidP="00690F09">
      <w:pPr>
        <w:spacing w:after="0" w:line="240" w:lineRule="auto"/>
        <w:jc w:val="both"/>
        <w:outlineLvl w:val="0"/>
        <w:rPr>
          <w:rFonts w:asciiTheme="minorHAnsi" w:hAnsiTheme="minorHAnsi"/>
          <w:sz w:val="24"/>
          <w:szCs w:val="24"/>
        </w:rPr>
      </w:pPr>
      <w:r w:rsidRPr="00DF0AAF">
        <w:rPr>
          <w:rFonts w:asciiTheme="minorHAnsi" w:hAnsiTheme="minorHAnsi"/>
          <w:sz w:val="24"/>
          <w:szCs w:val="24"/>
        </w:rPr>
        <w:t xml:space="preserve">When placed on a timed 60% CR feeding schedule with </w:t>
      </w:r>
      <w:r>
        <w:rPr>
          <w:rFonts w:asciiTheme="minorHAnsi" w:hAnsiTheme="minorHAnsi"/>
          <w:sz w:val="24"/>
          <w:szCs w:val="24"/>
        </w:rPr>
        <w:t xml:space="preserve">a </w:t>
      </w:r>
      <w:r w:rsidRPr="0018314E">
        <w:rPr>
          <w:rFonts w:asciiTheme="minorHAnsi" w:hAnsiTheme="minorHAnsi"/>
          <w:sz w:val="24"/>
          <w:szCs w:val="24"/>
        </w:rPr>
        <w:t>ZT 8</w:t>
      </w:r>
      <w:r>
        <w:rPr>
          <w:rFonts w:asciiTheme="minorHAnsi" w:hAnsiTheme="minorHAnsi"/>
          <w:sz w:val="24"/>
          <w:szCs w:val="24"/>
        </w:rPr>
        <w:t xml:space="preserve"> mealtime</w:t>
      </w:r>
      <w:r w:rsidRPr="00DF0AAF">
        <w:rPr>
          <w:rFonts w:asciiTheme="minorHAnsi" w:hAnsiTheme="minorHAnsi"/>
          <w:sz w:val="24"/>
          <w:szCs w:val="24"/>
        </w:rPr>
        <w:t xml:space="preserve">, D1R WT mice showed notable increases in activity preceding scheduled mealtime by 14 days of CR </w:t>
      </w:r>
      <w:r>
        <w:rPr>
          <w:rFonts w:asciiTheme="minorHAnsi" w:hAnsiTheme="minorHAnsi"/>
          <w:sz w:val="24"/>
          <w:szCs w:val="24"/>
        </w:rPr>
        <w:t xml:space="preserve">while </w:t>
      </w:r>
      <w:r w:rsidRPr="00DF0AAF">
        <w:rPr>
          <w:rFonts w:asciiTheme="minorHAnsi" w:hAnsiTheme="minorHAnsi"/>
          <w:sz w:val="24"/>
          <w:szCs w:val="24"/>
        </w:rPr>
        <w:t xml:space="preserve">D1R KO mice showed only a small increase in activity (Figure 2B). </w:t>
      </w:r>
      <w:r w:rsidR="00F11B61" w:rsidRPr="00DF0AAF">
        <w:rPr>
          <w:rFonts w:asciiTheme="minorHAnsi" w:hAnsiTheme="minorHAnsi"/>
          <w:sz w:val="24"/>
          <w:szCs w:val="24"/>
        </w:rPr>
        <w:t>On day 21 of CR,</w:t>
      </w:r>
      <w:r w:rsidR="00B524FC" w:rsidRPr="00DF0AAF">
        <w:rPr>
          <w:rFonts w:asciiTheme="minorHAnsi" w:hAnsiTheme="minorHAnsi"/>
          <w:sz w:val="24"/>
          <w:szCs w:val="24"/>
        </w:rPr>
        <w:t xml:space="preserve"> </w:t>
      </w:r>
      <w:r w:rsidR="00F975B3">
        <w:rPr>
          <w:rFonts w:asciiTheme="minorHAnsi" w:hAnsiTheme="minorHAnsi"/>
          <w:sz w:val="24"/>
          <w:szCs w:val="24"/>
        </w:rPr>
        <w:t xml:space="preserve">WT </w:t>
      </w:r>
      <w:r w:rsidR="00B524FC" w:rsidRPr="00DF0AAF">
        <w:rPr>
          <w:rFonts w:asciiTheme="minorHAnsi" w:hAnsiTheme="minorHAnsi"/>
          <w:sz w:val="24"/>
          <w:szCs w:val="24"/>
        </w:rPr>
        <w:lastRenderedPageBreak/>
        <w:t>control</w:t>
      </w:r>
      <w:r w:rsidR="00F11B61" w:rsidRPr="00DF0AAF">
        <w:rPr>
          <w:rFonts w:asciiTheme="minorHAnsi" w:hAnsiTheme="minorHAnsi"/>
          <w:sz w:val="24"/>
          <w:szCs w:val="24"/>
        </w:rPr>
        <w:t xml:space="preserve"> mice exhibited a significant </w:t>
      </w:r>
      <w:r w:rsidR="006F1960" w:rsidRPr="00DF0AAF">
        <w:rPr>
          <w:rFonts w:asciiTheme="minorHAnsi" w:hAnsiTheme="minorHAnsi"/>
          <w:sz w:val="24"/>
          <w:szCs w:val="24"/>
        </w:rPr>
        <w:t>(P</w:t>
      </w:r>
      <w:r w:rsidR="00A071CD" w:rsidRPr="00DF0AAF">
        <w:rPr>
          <w:rFonts w:asciiTheme="minorHAnsi" w:hAnsiTheme="minorHAnsi"/>
          <w:sz w:val="24"/>
          <w:szCs w:val="24"/>
        </w:rPr>
        <w:t xml:space="preserve">&lt;0.05) </w:t>
      </w:r>
      <w:r w:rsidR="00F11B61" w:rsidRPr="00DF0AAF">
        <w:rPr>
          <w:rFonts w:asciiTheme="minorHAnsi" w:hAnsiTheme="minorHAnsi"/>
          <w:sz w:val="24"/>
          <w:szCs w:val="24"/>
        </w:rPr>
        <w:t>increase in high activity compared to D1R KO mic</w:t>
      </w:r>
      <w:r w:rsidR="00B524FC" w:rsidRPr="00DF0AAF">
        <w:rPr>
          <w:rFonts w:asciiTheme="minorHAnsi" w:hAnsiTheme="minorHAnsi"/>
          <w:sz w:val="24"/>
          <w:szCs w:val="24"/>
        </w:rPr>
        <w:t>e in ZT 6 and 7 (</w:t>
      </w:r>
      <w:r w:rsidR="00F11B61" w:rsidRPr="00DF0AAF">
        <w:rPr>
          <w:rFonts w:asciiTheme="minorHAnsi" w:hAnsiTheme="minorHAnsi"/>
          <w:sz w:val="24"/>
          <w:szCs w:val="24"/>
        </w:rPr>
        <w:t>Fig</w:t>
      </w:r>
      <w:r w:rsidR="00B524FC" w:rsidRPr="00DF0AAF">
        <w:rPr>
          <w:rFonts w:asciiTheme="minorHAnsi" w:hAnsiTheme="minorHAnsi"/>
          <w:sz w:val="24"/>
          <w:szCs w:val="24"/>
        </w:rPr>
        <w:t xml:space="preserve">ure 2C). </w:t>
      </w:r>
      <w:r w:rsidR="00F11B61" w:rsidRPr="00DF0AAF">
        <w:rPr>
          <w:rFonts w:asciiTheme="minorHAnsi" w:hAnsiTheme="minorHAnsi"/>
          <w:sz w:val="24"/>
          <w:szCs w:val="24"/>
        </w:rPr>
        <w:t>This was observed</w:t>
      </w:r>
      <w:r w:rsidR="00B524FC" w:rsidRPr="00DF0AAF">
        <w:rPr>
          <w:rFonts w:asciiTheme="minorHAnsi" w:hAnsiTheme="minorHAnsi"/>
          <w:sz w:val="24"/>
          <w:szCs w:val="24"/>
        </w:rPr>
        <w:t xml:space="preserve"> again</w:t>
      </w:r>
      <w:r w:rsidR="00F11B61" w:rsidRPr="00DF0AAF">
        <w:rPr>
          <w:rFonts w:asciiTheme="minorHAnsi" w:hAnsiTheme="minorHAnsi"/>
          <w:sz w:val="24"/>
          <w:szCs w:val="24"/>
        </w:rPr>
        <w:t xml:space="preserve"> on day 28</w:t>
      </w:r>
      <w:r w:rsidR="00F975B3">
        <w:rPr>
          <w:rFonts w:asciiTheme="minorHAnsi" w:hAnsiTheme="minorHAnsi"/>
          <w:sz w:val="24"/>
          <w:szCs w:val="24"/>
        </w:rPr>
        <w:t>,</w:t>
      </w:r>
      <w:r w:rsidR="00F11B61" w:rsidRPr="00DF0AAF">
        <w:rPr>
          <w:rFonts w:asciiTheme="minorHAnsi" w:hAnsiTheme="minorHAnsi"/>
          <w:sz w:val="24"/>
          <w:szCs w:val="24"/>
        </w:rPr>
        <w:t xml:space="preserve"> with WT mice showing a significantly higher </w:t>
      </w:r>
      <w:r w:rsidR="006F1960" w:rsidRPr="00DF0AAF">
        <w:rPr>
          <w:rFonts w:asciiTheme="minorHAnsi" w:hAnsiTheme="minorHAnsi"/>
          <w:sz w:val="24"/>
          <w:szCs w:val="24"/>
        </w:rPr>
        <w:t>(P</w:t>
      </w:r>
      <w:r w:rsidR="00A071CD" w:rsidRPr="00DF0AAF">
        <w:rPr>
          <w:rFonts w:asciiTheme="minorHAnsi" w:hAnsiTheme="minorHAnsi"/>
          <w:sz w:val="24"/>
          <w:szCs w:val="24"/>
        </w:rPr>
        <w:t xml:space="preserve">&lt;0.01) </w:t>
      </w:r>
      <w:r w:rsidR="00F11B61" w:rsidRPr="00DF0AAF">
        <w:rPr>
          <w:rFonts w:asciiTheme="minorHAnsi" w:hAnsiTheme="minorHAnsi"/>
          <w:sz w:val="24"/>
          <w:szCs w:val="24"/>
        </w:rPr>
        <w:t>f</w:t>
      </w:r>
      <w:r w:rsidR="00B524FC" w:rsidRPr="00DF0AAF">
        <w:rPr>
          <w:rFonts w:asciiTheme="minorHAnsi" w:hAnsiTheme="minorHAnsi"/>
          <w:sz w:val="24"/>
          <w:szCs w:val="24"/>
        </w:rPr>
        <w:t xml:space="preserve">raction of high activity in each hourly bin from ZT </w:t>
      </w:r>
      <w:r w:rsidR="00574B10">
        <w:rPr>
          <w:rFonts w:asciiTheme="minorHAnsi" w:hAnsiTheme="minorHAnsi"/>
          <w:sz w:val="24"/>
          <w:szCs w:val="24"/>
        </w:rPr>
        <w:t xml:space="preserve">5 to </w:t>
      </w:r>
      <w:r w:rsidR="00B524FC" w:rsidRPr="00DF0AAF">
        <w:rPr>
          <w:rFonts w:asciiTheme="minorHAnsi" w:hAnsiTheme="minorHAnsi"/>
          <w:sz w:val="24"/>
          <w:szCs w:val="24"/>
        </w:rPr>
        <w:t>7</w:t>
      </w:r>
      <w:r w:rsidR="008740CA" w:rsidRPr="00DF0AAF">
        <w:rPr>
          <w:rFonts w:asciiTheme="minorHAnsi" w:hAnsiTheme="minorHAnsi"/>
          <w:sz w:val="24"/>
          <w:szCs w:val="24"/>
        </w:rPr>
        <w:t xml:space="preserve"> (Figure 2D)</w:t>
      </w:r>
      <w:r w:rsidR="00F11B61" w:rsidRPr="00DF0AAF">
        <w:rPr>
          <w:rFonts w:asciiTheme="minorHAnsi" w:hAnsiTheme="minorHAnsi"/>
          <w:sz w:val="24"/>
          <w:szCs w:val="24"/>
        </w:rPr>
        <w:t>.</w:t>
      </w:r>
      <w:r w:rsidR="008740CA" w:rsidRPr="00DF0AAF">
        <w:rPr>
          <w:rFonts w:asciiTheme="minorHAnsi" w:hAnsiTheme="minorHAnsi"/>
          <w:sz w:val="24"/>
          <w:szCs w:val="24"/>
        </w:rPr>
        <w:t xml:space="preserve"> Summation of the amount of normalized high activity in the </w:t>
      </w:r>
      <w:r w:rsidR="00574B10">
        <w:rPr>
          <w:rFonts w:asciiTheme="minorHAnsi" w:hAnsiTheme="minorHAnsi"/>
          <w:sz w:val="24"/>
          <w:szCs w:val="24"/>
        </w:rPr>
        <w:t>3</w:t>
      </w:r>
      <w:r w:rsidR="008740CA" w:rsidRPr="00DF0AAF">
        <w:rPr>
          <w:rFonts w:asciiTheme="minorHAnsi" w:hAnsiTheme="minorHAnsi"/>
          <w:sz w:val="24"/>
          <w:szCs w:val="24"/>
        </w:rPr>
        <w:t xml:space="preserve"> </w:t>
      </w:r>
      <w:r w:rsidR="00A546F7">
        <w:rPr>
          <w:rFonts w:asciiTheme="minorHAnsi" w:hAnsiTheme="minorHAnsi"/>
          <w:sz w:val="24"/>
          <w:szCs w:val="24"/>
        </w:rPr>
        <w:t>hr</w:t>
      </w:r>
      <w:r w:rsidR="008740CA" w:rsidRPr="00DF0AAF">
        <w:rPr>
          <w:rFonts w:asciiTheme="minorHAnsi" w:hAnsiTheme="minorHAnsi"/>
          <w:sz w:val="24"/>
          <w:szCs w:val="24"/>
        </w:rPr>
        <w:t xml:space="preserve"> preceding scheduled meal access revealed that D1R KO mice had a stable and significant impairment </w:t>
      </w:r>
      <w:r w:rsidR="009F7459" w:rsidRPr="00DF0AAF">
        <w:rPr>
          <w:rFonts w:asciiTheme="minorHAnsi" w:hAnsiTheme="minorHAnsi"/>
          <w:sz w:val="24"/>
          <w:szCs w:val="24"/>
        </w:rPr>
        <w:t xml:space="preserve">in FAA </w:t>
      </w:r>
      <w:r w:rsidR="006F1960" w:rsidRPr="00DF0AAF">
        <w:rPr>
          <w:rFonts w:asciiTheme="minorHAnsi" w:hAnsiTheme="minorHAnsi"/>
          <w:sz w:val="24"/>
          <w:szCs w:val="24"/>
        </w:rPr>
        <w:t>(P&lt;0.01 at day 14, P&lt;0.001 at</w:t>
      </w:r>
      <w:r w:rsidR="00A071CD" w:rsidRPr="00DF0AAF">
        <w:rPr>
          <w:rFonts w:asciiTheme="minorHAnsi" w:hAnsiTheme="minorHAnsi"/>
          <w:sz w:val="24"/>
          <w:szCs w:val="24"/>
        </w:rPr>
        <w:t xml:space="preserve"> days 21 and 28)</w:t>
      </w:r>
      <w:r w:rsidR="008740CA" w:rsidRPr="00DF0AAF">
        <w:rPr>
          <w:rFonts w:asciiTheme="minorHAnsi" w:hAnsiTheme="minorHAnsi"/>
          <w:sz w:val="24"/>
          <w:szCs w:val="24"/>
        </w:rPr>
        <w:t xml:space="preserve"> from day 14</w:t>
      </w:r>
      <w:r w:rsidR="009F7459" w:rsidRPr="00DF0AAF">
        <w:rPr>
          <w:rFonts w:asciiTheme="minorHAnsi" w:hAnsiTheme="minorHAnsi"/>
          <w:sz w:val="24"/>
          <w:szCs w:val="24"/>
        </w:rPr>
        <w:t xml:space="preserve"> of scheduled feeding</w:t>
      </w:r>
      <w:r w:rsidR="008740CA" w:rsidRPr="00DF0AAF">
        <w:rPr>
          <w:rFonts w:asciiTheme="minorHAnsi" w:hAnsiTheme="minorHAnsi"/>
          <w:sz w:val="24"/>
          <w:szCs w:val="24"/>
        </w:rPr>
        <w:t xml:space="preserve"> onwards (Figure 2E). As expected, </w:t>
      </w:r>
      <w:r w:rsidR="00F40B8A">
        <w:rPr>
          <w:rFonts w:asciiTheme="minorHAnsi" w:hAnsiTheme="minorHAnsi"/>
          <w:sz w:val="24"/>
          <w:szCs w:val="24"/>
        </w:rPr>
        <w:t xml:space="preserve">both D1R KO and WT </w:t>
      </w:r>
      <w:r w:rsidR="008740CA" w:rsidRPr="00DF0AAF">
        <w:rPr>
          <w:rFonts w:asciiTheme="minorHAnsi" w:hAnsiTheme="minorHAnsi"/>
          <w:sz w:val="24"/>
          <w:szCs w:val="24"/>
        </w:rPr>
        <w:t xml:space="preserve">mice with AL access to food showed very little normalized high activity behaviors in </w:t>
      </w:r>
      <w:r w:rsidR="00F40B8A">
        <w:rPr>
          <w:rFonts w:asciiTheme="minorHAnsi" w:hAnsiTheme="minorHAnsi"/>
          <w:sz w:val="24"/>
          <w:szCs w:val="24"/>
        </w:rPr>
        <w:t xml:space="preserve">ZT 5-7 </w:t>
      </w:r>
      <w:r w:rsidR="008740CA" w:rsidRPr="00DF0AAF">
        <w:rPr>
          <w:rFonts w:asciiTheme="minorHAnsi" w:hAnsiTheme="minorHAnsi"/>
          <w:sz w:val="24"/>
          <w:szCs w:val="24"/>
        </w:rPr>
        <w:t>with the exc</w:t>
      </w:r>
      <w:r w:rsidR="00A33152" w:rsidRPr="00DF0AAF">
        <w:rPr>
          <w:rFonts w:asciiTheme="minorHAnsi" w:hAnsiTheme="minorHAnsi"/>
          <w:sz w:val="24"/>
          <w:szCs w:val="24"/>
        </w:rPr>
        <w:t>eption of d</w:t>
      </w:r>
      <w:r w:rsidR="008740CA" w:rsidRPr="00DF0AAF">
        <w:rPr>
          <w:rFonts w:asciiTheme="minorHAnsi" w:hAnsiTheme="minorHAnsi"/>
          <w:sz w:val="24"/>
          <w:szCs w:val="24"/>
        </w:rPr>
        <w:t>ay 7 when D1R WT control mice showed a small increase in activity relative to D1R KO mice (Figure 2F).</w:t>
      </w:r>
      <w:r w:rsidR="00D52967" w:rsidRPr="00DF0AAF">
        <w:rPr>
          <w:rFonts w:asciiTheme="minorHAnsi" w:hAnsiTheme="minorHAnsi"/>
          <w:sz w:val="24"/>
          <w:szCs w:val="24"/>
        </w:rPr>
        <w:t xml:space="preserve"> </w:t>
      </w:r>
      <w:r w:rsidR="0018314E">
        <w:rPr>
          <w:rFonts w:asciiTheme="minorHAnsi" w:hAnsiTheme="minorHAnsi"/>
          <w:sz w:val="24"/>
          <w:szCs w:val="24"/>
        </w:rPr>
        <w:t xml:space="preserve">We also plotted the median </w:t>
      </w:r>
      <w:r w:rsidR="00574B10">
        <w:rPr>
          <w:rFonts w:asciiTheme="minorHAnsi" w:hAnsiTheme="minorHAnsi"/>
          <w:sz w:val="24"/>
          <w:szCs w:val="24"/>
        </w:rPr>
        <w:t>time</w:t>
      </w:r>
      <w:r w:rsidR="00A24C64">
        <w:rPr>
          <w:rFonts w:asciiTheme="minorHAnsi" w:hAnsiTheme="minorHAnsi"/>
          <w:sz w:val="24"/>
          <w:szCs w:val="24"/>
        </w:rPr>
        <w:t xml:space="preserve"> (in seconds)</w:t>
      </w:r>
      <w:r w:rsidR="0018314E">
        <w:rPr>
          <w:rFonts w:asciiTheme="minorHAnsi" w:hAnsiTheme="minorHAnsi"/>
          <w:sz w:val="24"/>
          <w:szCs w:val="24"/>
        </w:rPr>
        <w:t xml:space="preserve"> of high activity in D1R KO and </w:t>
      </w:r>
      <w:r w:rsidR="00A24C64">
        <w:rPr>
          <w:rFonts w:asciiTheme="minorHAnsi" w:hAnsiTheme="minorHAnsi"/>
          <w:sz w:val="24"/>
          <w:szCs w:val="24"/>
        </w:rPr>
        <w:t>WT</w:t>
      </w:r>
      <w:r w:rsidR="0018314E">
        <w:rPr>
          <w:rFonts w:asciiTheme="minorHAnsi" w:hAnsiTheme="minorHAnsi"/>
          <w:sz w:val="24"/>
          <w:szCs w:val="24"/>
        </w:rPr>
        <w:t xml:space="preserve"> mice over </w:t>
      </w:r>
      <w:r w:rsidR="00A24C64">
        <w:rPr>
          <w:rFonts w:asciiTheme="minorHAnsi" w:hAnsiTheme="minorHAnsi"/>
          <w:sz w:val="24"/>
          <w:szCs w:val="24"/>
        </w:rPr>
        <w:t xml:space="preserve">the course of 28 day of CR </w:t>
      </w:r>
      <w:r w:rsidR="0018314E">
        <w:rPr>
          <w:rFonts w:asciiTheme="minorHAnsi" w:hAnsiTheme="minorHAnsi"/>
          <w:sz w:val="24"/>
          <w:szCs w:val="24"/>
        </w:rPr>
        <w:t xml:space="preserve">and observed that </w:t>
      </w:r>
      <w:r w:rsidR="0018314E" w:rsidRPr="00DF0AAF">
        <w:rPr>
          <w:rFonts w:asciiTheme="minorHAnsi" w:hAnsiTheme="minorHAnsi"/>
          <w:sz w:val="24"/>
          <w:szCs w:val="24"/>
        </w:rPr>
        <w:t xml:space="preserve">D1R KO mice </w:t>
      </w:r>
      <w:r w:rsidR="00574B10">
        <w:rPr>
          <w:rFonts w:asciiTheme="minorHAnsi" w:hAnsiTheme="minorHAnsi"/>
          <w:sz w:val="24"/>
          <w:szCs w:val="24"/>
        </w:rPr>
        <w:t xml:space="preserve">had </w:t>
      </w:r>
      <w:r w:rsidR="0018314E" w:rsidRPr="00DF0AAF">
        <w:rPr>
          <w:rFonts w:asciiTheme="minorHAnsi" w:hAnsiTheme="minorHAnsi"/>
          <w:sz w:val="24"/>
          <w:szCs w:val="24"/>
        </w:rPr>
        <w:t>reduce</w:t>
      </w:r>
      <w:r w:rsidR="00574B10">
        <w:rPr>
          <w:rFonts w:asciiTheme="minorHAnsi" w:hAnsiTheme="minorHAnsi"/>
          <w:sz w:val="24"/>
          <w:szCs w:val="24"/>
        </w:rPr>
        <w:t>d</w:t>
      </w:r>
      <w:r w:rsidR="0018314E" w:rsidRPr="00DF0AAF">
        <w:rPr>
          <w:rFonts w:asciiTheme="minorHAnsi" w:hAnsiTheme="minorHAnsi"/>
          <w:sz w:val="24"/>
          <w:szCs w:val="24"/>
        </w:rPr>
        <w:t xml:space="preserve"> overall activity on a 60%</w:t>
      </w:r>
      <w:r w:rsidR="00954A4A">
        <w:rPr>
          <w:rFonts w:asciiTheme="minorHAnsi" w:hAnsiTheme="minorHAnsi"/>
          <w:sz w:val="24"/>
          <w:szCs w:val="24"/>
        </w:rPr>
        <w:t xml:space="preserve"> CR diet after day 14 (</w:t>
      </w:r>
      <w:ins w:id="21" w:author="Andrew D. Steele" w:date="2014-08-06T16:55:00Z">
        <w:r w:rsidR="000D2E4C">
          <w:rPr>
            <w:rFonts w:asciiTheme="minorHAnsi" w:hAnsiTheme="minorHAnsi"/>
            <w:sz w:val="24"/>
            <w:szCs w:val="24"/>
          </w:rPr>
          <w:t>F</w:t>
        </w:r>
      </w:ins>
      <w:del w:id="22" w:author="Andrew D. Steele" w:date="2014-08-06T16:55:00Z">
        <w:r w:rsidR="00954A4A" w:rsidDel="000D2E4C">
          <w:rPr>
            <w:rFonts w:asciiTheme="minorHAnsi" w:hAnsiTheme="minorHAnsi"/>
            <w:sz w:val="24"/>
            <w:szCs w:val="24"/>
          </w:rPr>
          <w:delText>f</w:delText>
        </w:r>
      </w:del>
      <w:r w:rsidR="00954A4A">
        <w:rPr>
          <w:rFonts w:asciiTheme="minorHAnsi" w:hAnsiTheme="minorHAnsi"/>
          <w:sz w:val="24"/>
          <w:szCs w:val="24"/>
        </w:rPr>
        <w:t>igure 2 supplement</w:t>
      </w:r>
      <w:ins w:id="23" w:author="Andrew D. Steele" w:date="2014-08-06T16:55:00Z">
        <w:r w:rsidR="000D2E4C">
          <w:rPr>
            <w:rFonts w:asciiTheme="minorHAnsi" w:hAnsiTheme="minorHAnsi"/>
            <w:sz w:val="24"/>
            <w:szCs w:val="24"/>
          </w:rPr>
          <w:t xml:space="preserve"> 1</w:t>
        </w:r>
      </w:ins>
      <w:r w:rsidR="0018314E" w:rsidRPr="00DF0AAF">
        <w:rPr>
          <w:rFonts w:asciiTheme="minorHAnsi" w:hAnsiTheme="minorHAnsi"/>
          <w:sz w:val="24"/>
          <w:szCs w:val="24"/>
        </w:rPr>
        <w:t>).</w:t>
      </w:r>
      <w:ins w:id="24" w:author="Andrew D. Steele" w:date="2014-08-06T16:55:00Z">
        <w:r w:rsidR="000D2E4C">
          <w:rPr>
            <w:rFonts w:asciiTheme="minorHAnsi" w:hAnsiTheme="minorHAnsi"/>
            <w:sz w:val="24"/>
            <w:szCs w:val="24"/>
          </w:rPr>
          <w:t xml:space="preserve"> Data from individual mice, showing a range of FAA in D1R KO mice, are presented in Figure 2 supplement 2.</w:t>
        </w:r>
      </w:ins>
    </w:p>
    <w:p w14:paraId="570DD113" w14:textId="77777777" w:rsidR="00C94D56" w:rsidRDefault="00C94D56" w:rsidP="00C94D56">
      <w:pPr>
        <w:spacing w:after="0" w:line="240" w:lineRule="auto"/>
        <w:jc w:val="both"/>
        <w:outlineLvl w:val="0"/>
        <w:rPr>
          <w:rFonts w:asciiTheme="minorHAnsi" w:hAnsiTheme="minorHAnsi"/>
          <w:sz w:val="24"/>
          <w:szCs w:val="24"/>
        </w:rPr>
      </w:pPr>
    </w:p>
    <w:p w14:paraId="481AB612" w14:textId="77777777" w:rsidR="00C94D56" w:rsidRDefault="00C94D56" w:rsidP="00C94D56">
      <w:pPr>
        <w:spacing w:after="0" w:line="240" w:lineRule="auto"/>
        <w:jc w:val="both"/>
        <w:outlineLvl w:val="0"/>
        <w:rPr>
          <w:rFonts w:asciiTheme="minorHAnsi" w:hAnsiTheme="minorHAnsi"/>
          <w:sz w:val="24"/>
          <w:szCs w:val="24"/>
        </w:rPr>
      </w:pPr>
      <w:r w:rsidRPr="00C94D56">
        <w:rPr>
          <w:rFonts w:asciiTheme="minorHAnsi" w:hAnsiTheme="minorHAnsi"/>
          <w:sz w:val="24"/>
          <w:szCs w:val="24"/>
        </w:rPr>
        <w:t>To confirm these findings using conventional methods for long-term continuous recording of circadian ac</w:t>
      </w:r>
      <w:r w:rsidR="00A24C64">
        <w:rPr>
          <w:rFonts w:asciiTheme="minorHAnsi" w:hAnsiTheme="minorHAnsi"/>
          <w:sz w:val="24"/>
          <w:szCs w:val="24"/>
        </w:rPr>
        <w:t xml:space="preserve">tivity rhythms in mice, D1R KO </w:t>
      </w:r>
      <w:r w:rsidRPr="00C94D56">
        <w:rPr>
          <w:rFonts w:asciiTheme="minorHAnsi" w:hAnsiTheme="minorHAnsi"/>
          <w:sz w:val="24"/>
          <w:szCs w:val="24"/>
        </w:rPr>
        <w:t>and WT mice were housed individually in plastic cages with horizontal running discs, within isolation cabinets with motion sensors and controlled lighting (LD 12:12, ~70 lux), temperature (22</w:t>
      </w:r>
      <w:r w:rsidRPr="00C94D56">
        <w:rPr>
          <w:rFonts w:asciiTheme="minorHAnsi" w:hAnsiTheme="minorHAnsi"/>
          <w:sz w:val="24"/>
          <w:szCs w:val="24"/>
          <w:u w:val="single"/>
        </w:rPr>
        <w:t>+</w:t>
      </w:r>
      <w:r w:rsidRPr="00C94D56">
        <w:rPr>
          <w:rFonts w:asciiTheme="minorHAnsi" w:hAnsiTheme="minorHAnsi"/>
          <w:sz w:val="24"/>
          <w:szCs w:val="24"/>
        </w:rPr>
        <w:t>2</w:t>
      </w:r>
      <w:r w:rsidRPr="00C94D56">
        <w:rPr>
          <w:rFonts w:asciiTheme="minorHAnsi" w:hAnsiTheme="minorHAnsi"/>
          <w:sz w:val="24"/>
          <w:szCs w:val="24"/>
          <w:vertAlign w:val="superscript"/>
        </w:rPr>
        <w:t xml:space="preserve">o </w:t>
      </w:r>
      <w:r w:rsidRPr="00C94D56">
        <w:rPr>
          <w:rFonts w:asciiTheme="minorHAnsi" w:hAnsiTheme="minorHAnsi"/>
          <w:sz w:val="24"/>
          <w:szCs w:val="24"/>
        </w:rPr>
        <w:t>C range) and humidity (50%).</w:t>
      </w:r>
    </w:p>
    <w:p w14:paraId="43C7A728" w14:textId="77777777" w:rsidR="00C94D56" w:rsidRPr="00C94D56" w:rsidRDefault="00C94D56" w:rsidP="00C94D56">
      <w:pPr>
        <w:spacing w:after="0" w:line="240" w:lineRule="auto"/>
        <w:jc w:val="both"/>
        <w:outlineLvl w:val="0"/>
        <w:rPr>
          <w:rFonts w:asciiTheme="minorHAnsi" w:hAnsiTheme="minorHAnsi"/>
          <w:sz w:val="24"/>
          <w:szCs w:val="24"/>
        </w:rPr>
      </w:pPr>
    </w:p>
    <w:p w14:paraId="5D648278" w14:textId="77777777" w:rsidR="00C94D56" w:rsidRDefault="00C94D56" w:rsidP="00C94D56">
      <w:pPr>
        <w:spacing w:after="0" w:line="240" w:lineRule="auto"/>
        <w:jc w:val="both"/>
        <w:outlineLvl w:val="0"/>
        <w:rPr>
          <w:rFonts w:asciiTheme="minorHAnsi" w:hAnsiTheme="minorHAnsi"/>
          <w:sz w:val="24"/>
          <w:szCs w:val="24"/>
        </w:rPr>
      </w:pPr>
      <w:r w:rsidRPr="00C94D56">
        <w:rPr>
          <w:rFonts w:asciiTheme="minorHAnsi" w:hAnsiTheme="minorHAnsi"/>
          <w:sz w:val="24"/>
          <w:szCs w:val="24"/>
        </w:rPr>
        <w:t xml:space="preserve">During </w:t>
      </w:r>
      <w:r>
        <w:rPr>
          <w:rFonts w:asciiTheme="minorHAnsi" w:hAnsiTheme="minorHAnsi"/>
          <w:sz w:val="24"/>
          <w:szCs w:val="24"/>
        </w:rPr>
        <w:t>AL</w:t>
      </w:r>
      <w:r w:rsidRPr="00C94D56">
        <w:rPr>
          <w:rFonts w:asciiTheme="minorHAnsi" w:hAnsiTheme="minorHAnsi"/>
          <w:sz w:val="24"/>
          <w:szCs w:val="24"/>
        </w:rPr>
        <w:t xml:space="preserve"> food access, activity measured by running discs and motion sensors was nearly indistinguishable in amount and timing (% </w:t>
      </w:r>
      <w:proofErr w:type="spellStart"/>
      <w:r w:rsidRPr="00C94D56">
        <w:rPr>
          <w:rFonts w:asciiTheme="minorHAnsi" w:hAnsiTheme="minorHAnsi"/>
          <w:sz w:val="24"/>
          <w:szCs w:val="24"/>
        </w:rPr>
        <w:t>nocturnality</w:t>
      </w:r>
      <w:proofErr w:type="spellEnd"/>
      <w:r w:rsidRPr="00C94D56">
        <w:rPr>
          <w:rFonts w:asciiTheme="minorHAnsi" w:hAnsiTheme="minorHAnsi"/>
          <w:sz w:val="24"/>
          <w:szCs w:val="24"/>
        </w:rPr>
        <w:t>) in the KO and WT groups (</w:t>
      </w:r>
      <w:r w:rsidR="001337A0">
        <w:rPr>
          <w:rFonts w:asciiTheme="minorHAnsi" w:hAnsiTheme="minorHAnsi"/>
          <w:sz w:val="24"/>
          <w:szCs w:val="24"/>
        </w:rPr>
        <w:t>Figure 3A,D</w:t>
      </w:r>
      <w:r w:rsidRPr="00C94D56">
        <w:rPr>
          <w:rFonts w:asciiTheme="minorHAnsi" w:hAnsiTheme="minorHAnsi"/>
          <w:sz w:val="24"/>
          <w:szCs w:val="24"/>
        </w:rPr>
        <w:t xml:space="preserve">). When food (powdered chow mixed with corn oil 20% by weight) was gradually restricted to a </w:t>
      </w:r>
      <w:r w:rsidR="004372FB" w:rsidRPr="00C94D56">
        <w:rPr>
          <w:rFonts w:asciiTheme="minorHAnsi" w:hAnsiTheme="minorHAnsi"/>
          <w:sz w:val="24"/>
          <w:szCs w:val="24"/>
        </w:rPr>
        <w:t>4</w:t>
      </w:r>
      <w:r w:rsidR="004372FB">
        <w:rPr>
          <w:rFonts w:asciiTheme="minorHAnsi" w:hAnsiTheme="minorHAnsi"/>
          <w:sz w:val="24"/>
          <w:szCs w:val="24"/>
        </w:rPr>
        <w:t>-</w:t>
      </w:r>
      <w:r w:rsidRPr="00C94D56">
        <w:rPr>
          <w:rFonts w:asciiTheme="minorHAnsi" w:hAnsiTheme="minorHAnsi"/>
          <w:sz w:val="24"/>
          <w:szCs w:val="24"/>
        </w:rPr>
        <w:t>h</w:t>
      </w:r>
      <w:r w:rsidR="004372FB">
        <w:rPr>
          <w:rFonts w:asciiTheme="minorHAnsi" w:hAnsiTheme="minorHAnsi"/>
          <w:sz w:val="24"/>
          <w:szCs w:val="24"/>
        </w:rPr>
        <w:t>r</w:t>
      </w:r>
      <w:r w:rsidRPr="00C94D56">
        <w:rPr>
          <w:rFonts w:asciiTheme="minorHAnsi" w:hAnsiTheme="minorHAnsi"/>
          <w:sz w:val="24"/>
          <w:szCs w:val="24"/>
        </w:rPr>
        <w:t xml:space="preserve"> daily meal for 32 days, beginning at ZT6 (6 h after lights-on), WT mice exhibited a bout of disc running that began ~2 h</w:t>
      </w:r>
      <w:r w:rsidR="004372FB">
        <w:rPr>
          <w:rFonts w:asciiTheme="minorHAnsi" w:hAnsiTheme="minorHAnsi"/>
          <w:sz w:val="24"/>
          <w:szCs w:val="24"/>
        </w:rPr>
        <w:t>r</w:t>
      </w:r>
      <w:r w:rsidRPr="00C94D56">
        <w:rPr>
          <w:rFonts w:asciiTheme="minorHAnsi" w:hAnsiTheme="minorHAnsi"/>
          <w:sz w:val="24"/>
          <w:szCs w:val="24"/>
        </w:rPr>
        <w:t xml:space="preserve"> prior to mealtime and increased monotonically to a peak at mealtime </w:t>
      </w:r>
      <w:r w:rsidR="000D5582">
        <w:rPr>
          <w:rFonts w:asciiTheme="minorHAnsi" w:hAnsiTheme="minorHAnsi"/>
          <w:sz w:val="24"/>
          <w:szCs w:val="24"/>
        </w:rPr>
        <w:t xml:space="preserve">within a few days </w:t>
      </w:r>
      <w:r w:rsidR="005970BE">
        <w:rPr>
          <w:rFonts w:asciiTheme="minorHAnsi" w:hAnsiTheme="minorHAnsi"/>
          <w:sz w:val="24"/>
          <w:szCs w:val="24"/>
        </w:rPr>
        <w:t>(</w:t>
      </w:r>
      <w:r w:rsidR="001337A0">
        <w:rPr>
          <w:rFonts w:asciiTheme="minorHAnsi" w:hAnsiTheme="minorHAnsi"/>
          <w:sz w:val="24"/>
          <w:szCs w:val="24"/>
        </w:rPr>
        <w:t>Figure</w:t>
      </w:r>
      <w:r w:rsidR="005970BE">
        <w:rPr>
          <w:rFonts w:asciiTheme="minorHAnsi" w:hAnsiTheme="minorHAnsi"/>
          <w:sz w:val="24"/>
          <w:szCs w:val="24"/>
        </w:rPr>
        <w:t xml:space="preserve"> 3B</w:t>
      </w:r>
      <w:r w:rsidRPr="00C94D56">
        <w:rPr>
          <w:rFonts w:asciiTheme="minorHAnsi" w:hAnsiTheme="minorHAnsi"/>
          <w:sz w:val="24"/>
          <w:szCs w:val="24"/>
        </w:rPr>
        <w:t xml:space="preserve">). Total daily running did not change. Relative to WT mice, </w:t>
      </w:r>
      <w:r w:rsidR="00FD15E4">
        <w:rPr>
          <w:rFonts w:asciiTheme="minorHAnsi" w:hAnsiTheme="minorHAnsi"/>
          <w:sz w:val="24"/>
          <w:szCs w:val="24"/>
        </w:rPr>
        <w:t xml:space="preserve">D1R </w:t>
      </w:r>
      <w:r w:rsidRPr="00C94D56">
        <w:rPr>
          <w:rFonts w:asciiTheme="minorHAnsi" w:hAnsiTheme="minorHAnsi"/>
          <w:sz w:val="24"/>
          <w:szCs w:val="24"/>
        </w:rPr>
        <w:t>KO mice exhibited significantly less total daily running</w:t>
      </w:r>
      <w:r w:rsidR="00FD15E4">
        <w:rPr>
          <w:rFonts w:asciiTheme="minorHAnsi" w:hAnsiTheme="minorHAnsi"/>
          <w:sz w:val="24"/>
          <w:szCs w:val="24"/>
        </w:rPr>
        <w:t xml:space="preserve"> during food restriction</w:t>
      </w:r>
      <w:r w:rsidRPr="00C94D56">
        <w:rPr>
          <w:rFonts w:asciiTheme="minorHAnsi" w:hAnsiTheme="minorHAnsi"/>
          <w:sz w:val="24"/>
          <w:szCs w:val="24"/>
        </w:rPr>
        <w:t xml:space="preserve">, and a marked reduction in FAA, expressed both as </w:t>
      </w:r>
      <w:r w:rsidR="004372FB" w:rsidRPr="00C94D56">
        <w:rPr>
          <w:rFonts w:asciiTheme="minorHAnsi" w:hAnsiTheme="minorHAnsi"/>
          <w:sz w:val="24"/>
          <w:szCs w:val="24"/>
        </w:rPr>
        <w:t>2</w:t>
      </w:r>
      <w:r w:rsidR="004372FB">
        <w:rPr>
          <w:rFonts w:asciiTheme="minorHAnsi" w:hAnsiTheme="minorHAnsi"/>
          <w:sz w:val="24"/>
          <w:szCs w:val="24"/>
        </w:rPr>
        <w:t>-</w:t>
      </w:r>
      <w:r w:rsidRPr="00C94D56">
        <w:rPr>
          <w:rFonts w:asciiTheme="minorHAnsi" w:hAnsiTheme="minorHAnsi"/>
          <w:sz w:val="24"/>
          <w:szCs w:val="24"/>
        </w:rPr>
        <w:t>h</w:t>
      </w:r>
      <w:r w:rsidR="004372FB">
        <w:rPr>
          <w:rFonts w:asciiTheme="minorHAnsi" w:hAnsiTheme="minorHAnsi"/>
          <w:sz w:val="24"/>
          <w:szCs w:val="24"/>
        </w:rPr>
        <w:t>r</w:t>
      </w:r>
      <w:r w:rsidRPr="00C94D56">
        <w:rPr>
          <w:rFonts w:asciiTheme="minorHAnsi" w:hAnsiTheme="minorHAnsi"/>
          <w:sz w:val="24"/>
          <w:szCs w:val="24"/>
        </w:rPr>
        <w:t xml:space="preserve"> total counts and as a ratio relative to activity during the rest of the day, ex</w:t>
      </w:r>
      <w:r w:rsidR="005970BE">
        <w:rPr>
          <w:rFonts w:asciiTheme="minorHAnsi" w:hAnsiTheme="minorHAnsi"/>
          <w:sz w:val="24"/>
          <w:szCs w:val="24"/>
        </w:rPr>
        <w:t xml:space="preserve">cluding mealtime (p&lt;.05; </w:t>
      </w:r>
      <w:r w:rsidR="001337A0">
        <w:rPr>
          <w:rFonts w:asciiTheme="minorHAnsi" w:hAnsiTheme="minorHAnsi"/>
          <w:sz w:val="24"/>
          <w:szCs w:val="24"/>
        </w:rPr>
        <w:t>Figure</w:t>
      </w:r>
      <w:r w:rsidR="005970BE">
        <w:rPr>
          <w:rFonts w:asciiTheme="minorHAnsi" w:hAnsiTheme="minorHAnsi"/>
          <w:sz w:val="24"/>
          <w:szCs w:val="24"/>
        </w:rPr>
        <w:t xml:space="preserve"> 3E</w:t>
      </w:r>
      <w:r w:rsidRPr="00C94D56">
        <w:rPr>
          <w:rFonts w:asciiTheme="minorHAnsi" w:hAnsiTheme="minorHAnsi"/>
          <w:sz w:val="24"/>
          <w:szCs w:val="24"/>
        </w:rPr>
        <w:t xml:space="preserve">). Equivalent effects were evident in activity measured by motion sensors (not shown). KO mice weighed significantly less than WT mice prior to restricted feeding (15.2 </w:t>
      </w:r>
      <w:r w:rsidRPr="00C94D56">
        <w:rPr>
          <w:rFonts w:asciiTheme="minorHAnsi" w:hAnsiTheme="minorHAnsi"/>
          <w:sz w:val="24"/>
          <w:szCs w:val="24"/>
          <w:u w:val="single"/>
        </w:rPr>
        <w:t>+</w:t>
      </w:r>
      <w:r w:rsidRPr="00C94D56">
        <w:rPr>
          <w:rFonts w:asciiTheme="minorHAnsi" w:hAnsiTheme="minorHAnsi"/>
          <w:sz w:val="24"/>
          <w:szCs w:val="24"/>
        </w:rPr>
        <w:t xml:space="preserve"> 2.6 </w:t>
      </w:r>
      <w:proofErr w:type="gramStart"/>
      <w:r w:rsidRPr="00C94D56">
        <w:rPr>
          <w:rFonts w:asciiTheme="minorHAnsi" w:hAnsiTheme="minorHAnsi"/>
          <w:sz w:val="24"/>
          <w:szCs w:val="24"/>
        </w:rPr>
        <w:t xml:space="preserve">g  </w:t>
      </w:r>
      <w:proofErr w:type="spellStart"/>
      <w:r w:rsidRPr="00C94D56">
        <w:rPr>
          <w:rFonts w:asciiTheme="minorHAnsi" w:hAnsiTheme="minorHAnsi"/>
          <w:sz w:val="24"/>
          <w:szCs w:val="24"/>
        </w:rPr>
        <w:t>vs</w:t>
      </w:r>
      <w:proofErr w:type="spellEnd"/>
      <w:proofErr w:type="gramEnd"/>
      <w:r w:rsidRPr="00C94D56">
        <w:rPr>
          <w:rFonts w:asciiTheme="minorHAnsi" w:hAnsiTheme="minorHAnsi"/>
          <w:sz w:val="24"/>
          <w:szCs w:val="24"/>
        </w:rPr>
        <w:t xml:space="preserve"> 23.3 </w:t>
      </w:r>
      <w:r w:rsidRPr="00C94D56">
        <w:rPr>
          <w:rFonts w:asciiTheme="minorHAnsi" w:hAnsiTheme="minorHAnsi"/>
          <w:sz w:val="24"/>
          <w:szCs w:val="24"/>
          <w:u w:val="single"/>
        </w:rPr>
        <w:t>+</w:t>
      </w:r>
      <w:r w:rsidRPr="00C94D56">
        <w:rPr>
          <w:rFonts w:asciiTheme="minorHAnsi" w:hAnsiTheme="minorHAnsi"/>
          <w:sz w:val="24"/>
          <w:szCs w:val="24"/>
        </w:rPr>
        <w:t xml:space="preserve"> 2.3 g, p&lt;.001), and showed equivalent changes in weight across the 32 days of restricted feeding, losing ~15% body weight over the first week, regaining this by the end of the second week, and remaining stable until day 32 (weight as a percent of baseline = 96</w:t>
      </w:r>
      <w:r w:rsidRPr="00C94D56">
        <w:rPr>
          <w:rFonts w:asciiTheme="minorHAnsi" w:hAnsiTheme="minorHAnsi"/>
          <w:sz w:val="24"/>
          <w:szCs w:val="24"/>
          <w:u w:val="single"/>
        </w:rPr>
        <w:t>+</w:t>
      </w:r>
      <w:r w:rsidRPr="00C94D56">
        <w:rPr>
          <w:rFonts w:asciiTheme="minorHAnsi" w:hAnsiTheme="minorHAnsi"/>
          <w:sz w:val="24"/>
          <w:szCs w:val="24"/>
        </w:rPr>
        <w:t xml:space="preserve"> 3 % </w:t>
      </w:r>
      <w:proofErr w:type="spellStart"/>
      <w:r w:rsidRPr="00C94D56">
        <w:rPr>
          <w:rFonts w:asciiTheme="minorHAnsi" w:hAnsiTheme="minorHAnsi"/>
          <w:sz w:val="24"/>
          <w:szCs w:val="24"/>
        </w:rPr>
        <w:t>vs</w:t>
      </w:r>
      <w:proofErr w:type="spellEnd"/>
      <w:r w:rsidRPr="00C94D56">
        <w:rPr>
          <w:rFonts w:asciiTheme="minorHAnsi" w:hAnsiTheme="minorHAnsi"/>
          <w:sz w:val="24"/>
          <w:szCs w:val="24"/>
        </w:rPr>
        <w:t xml:space="preserve"> 105 </w:t>
      </w:r>
      <w:r w:rsidRPr="00C94D56">
        <w:rPr>
          <w:rFonts w:asciiTheme="minorHAnsi" w:hAnsiTheme="minorHAnsi"/>
          <w:sz w:val="24"/>
          <w:szCs w:val="24"/>
          <w:u w:val="single"/>
        </w:rPr>
        <w:t>+</w:t>
      </w:r>
      <w:r w:rsidRPr="00C94D56">
        <w:rPr>
          <w:rFonts w:asciiTheme="minorHAnsi" w:hAnsiTheme="minorHAnsi"/>
          <w:sz w:val="24"/>
          <w:szCs w:val="24"/>
        </w:rPr>
        <w:t xml:space="preserve"> 7 % in WT </w:t>
      </w:r>
      <w:proofErr w:type="spellStart"/>
      <w:r w:rsidRPr="00C94D56">
        <w:rPr>
          <w:rFonts w:asciiTheme="minorHAnsi" w:hAnsiTheme="minorHAnsi"/>
          <w:sz w:val="24"/>
          <w:szCs w:val="24"/>
        </w:rPr>
        <w:t>vs</w:t>
      </w:r>
      <w:proofErr w:type="spellEnd"/>
      <w:r w:rsidRPr="00C94D56">
        <w:rPr>
          <w:rFonts w:asciiTheme="minorHAnsi" w:hAnsiTheme="minorHAnsi"/>
          <w:sz w:val="24"/>
          <w:szCs w:val="24"/>
        </w:rPr>
        <w:t xml:space="preserve"> KO, respectively, p=.22).  </w:t>
      </w:r>
    </w:p>
    <w:p w14:paraId="73EE26BC" w14:textId="77777777" w:rsidR="00A878A0" w:rsidRPr="00C94D56" w:rsidRDefault="00A878A0" w:rsidP="00C94D56">
      <w:pPr>
        <w:spacing w:after="0" w:line="240" w:lineRule="auto"/>
        <w:jc w:val="both"/>
        <w:outlineLvl w:val="0"/>
        <w:rPr>
          <w:rFonts w:asciiTheme="minorHAnsi" w:hAnsiTheme="minorHAnsi"/>
          <w:sz w:val="24"/>
          <w:szCs w:val="24"/>
        </w:rPr>
      </w:pPr>
    </w:p>
    <w:p w14:paraId="1250DEC7" w14:textId="3E0487BD" w:rsidR="00C94D56" w:rsidRPr="00C94D56" w:rsidRDefault="00C94D56" w:rsidP="00C94D56">
      <w:pPr>
        <w:spacing w:after="0" w:line="240" w:lineRule="auto"/>
        <w:jc w:val="both"/>
        <w:outlineLvl w:val="0"/>
        <w:rPr>
          <w:rFonts w:asciiTheme="minorHAnsi" w:hAnsiTheme="minorHAnsi"/>
          <w:sz w:val="24"/>
          <w:szCs w:val="24"/>
        </w:rPr>
      </w:pPr>
      <w:r w:rsidRPr="00C94D56">
        <w:rPr>
          <w:rFonts w:asciiTheme="minorHAnsi" w:hAnsiTheme="minorHAnsi"/>
          <w:sz w:val="24"/>
          <w:szCs w:val="24"/>
        </w:rPr>
        <w:t>The diet of powdered chow mixed with corn oil was used to encourage food intake during the limited time of availability. To determine if the palatability or caloric density of the food influences the magnitude of FAA differentially in KO and WT mice, the diet was changed to powdered chow mixed with water. The mice were fed ad-lib for 22 days, and were then restricted to a 4</w:t>
      </w:r>
      <w:r w:rsidR="004372FB">
        <w:rPr>
          <w:rFonts w:asciiTheme="minorHAnsi" w:hAnsiTheme="minorHAnsi"/>
          <w:sz w:val="24"/>
          <w:szCs w:val="24"/>
        </w:rPr>
        <w:t>-</w:t>
      </w:r>
      <w:r w:rsidRPr="00C94D56">
        <w:rPr>
          <w:rFonts w:asciiTheme="minorHAnsi" w:hAnsiTheme="minorHAnsi"/>
          <w:sz w:val="24"/>
          <w:szCs w:val="24"/>
        </w:rPr>
        <w:t>h</w:t>
      </w:r>
      <w:r w:rsidR="004372FB">
        <w:rPr>
          <w:rFonts w:asciiTheme="minorHAnsi" w:hAnsiTheme="minorHAnsi"/>
          <w:sz w:val="24"/>
          <w:szCs w:val="24"/>
        </w:rPr>
        <w:t>r</w:t>
      </w:r>
      <w:r w:rsidRPr="00C94D56">
        <w:rPr>
          <w:rFonts w:asciiTheme="minorHAnsi" w:hAnsiTheme="minorHAnsi"/>
          <w:sz w:val="24"/>
          <w:szCs w:val="24"/>
        </w:rPr>
        <w:t xml:space="preserve"> daily meal for 74 days. KO mice continued to show significantly less total activity (p&lt;.01) and less FAA (p&lt;.01) than WT mice. FAA ratios in both groups were increased relative to the ratios evident when fed high fat chow, but remained significantly lower in KO mice (p&lt;.05). Differences between KO and WT mice were stable across 74 days on this restricted feeding schedule. Body weights remained stable at ~90% of baseline in </w:t>
      </w:r>
      <w:r w:rsidRPr="00C94D56">
        <w:rPr>
          <w:rFonts w:asciiTheme="minorHAnsi" w:hAnsiTheme="minorHAnsi"/>
          <w:sz w:val="24"/>
          <w:szCs w:val="24"/>
        </w:rPr>
        <w:lastRenderedPageBreak/>
        <w:t>both groups.</w:t>
      </w:r>
      <w:ins w:id="25" w:author="Andrew D. Steele" w:date="2014-08-06T16:56:00Z">
        <w:r w:rsidR="00D62152">
          <w:rPr>
            <w:rFonts w:asciiTheme="minorHAnsi" w:hAnsiTheme="minorHAnsi"/>
            <w:sz w:val="24"/>
            <w:szCs w:val="24"/>
          </w:rPr>
          <w:t xml:space="preserve"> Data from one individual D1R KO and one WT control are shown in </w:t>
        </w:r>
      </w:ins>
      <w:ins w:id="26" w:author="Andrew D. Steele" w:date="2014-08-06T16:57:00Z">
        <w:r w:rsidR="00D62152">
          <w:rPr>
            <w:rFonts w:asciiTheme="minorHAnsi" w:hAnsiTheme="minorHAnsi"/>
            <w:sz w:val="24"/>
            <w:szCs w:val="24"/>
          </w:rPr>
          <w:t xml:space="preserve">Figure 3 </w:t>
        </w:r>
      </w:ins>
      <w:ins w:id="27" w:author="Andrew D. Steele" w:date="2014-08-06T16:56:00Z">
        <w:r w:rsidR="00D62152">
          <w:rPr>
            <w:rFonts w:asciiTheme="minorHAnsi" w:hAnsiTheme="minorHAnsi"/>
            <w:sz w:val="24"/>
            <w:szCs w:val="24"/>
          </w:rPr>
          <w:t>supplement.</w:t>
        </w:r>
      </w:ins>
    </w:p>
    <w:p w14:paraId="437F4219" w14:textId="77777777" w:rsidR="003B109E" w:rsidRDefault="003B109E" w:rsidP="00574B10">
      <w:pPr>
        <w:spacing w:after="0" w:line="240" w:lineRule="auto"/>
        <w:jc w:val="both"/>
        <w:outlineLvl w:val="0"/>
        <w:rPr>
          <w:rFonts w:asciiTheme="minorHAnsi" w:hAnsiTheme="minorHAnsi"/>
          <w:b/>
          <w:i/>
          <w:sz w:val="24"/>
          <w:szCs w:val="24"/>
        </w:rPr>
      </w:pPr>
    </w:p>
    <w:p w14:paraId="04178FB4" w14:textId="77777777" w:rsidR="00574B10" w:rsidRPr="00DF0AAF" w:rsidRDefault="00574B10" w:rsidP="00574B10">
      <w:pPr>
        <w:spacing w:after="0" w:line="240" w:lineRule="auto"/>
        <w:jc w:val="both"/>
        <w:outlineLvl w:val="0"/>
        <w:rPr>
          <w:rFonts w:asciiTheme="minorHAnsi" w:hAnsiTheme="minorHAnsi"/>
          <w:b/>
          <w:i/>
          <w:sz w:val="24"/>
          <w:szCs w:val="24"/>
        </w:rPr>
      </w:pPr>
      <w:r w:rsidRPr="00DF0AAF">
        <w:rPr>
          <w:rFonts w:asciiTheme="minorHAnsi" w:hAnsiTheme="minorHAnsi"/>
          <w:b/>
          <w:i/>
          <w:sz w:val="24"/>
          <w:szCs w:val="24"/>
        </w:rPr>
        <w:t xml:space="preserve">D1R KO mice </w:t>
      </w:r>
      <w:r>
        <w:rPr>
          <w:rFonts w:asciiTheme="minorHAnsi" w:hAnsiTheme="minorHAnsi"/>
          <w:b/>
          <w:i/>
          <w:sz w:val="24"/>
          <w:szCs w:val="24"/>
        </w:rPr>
        <w:t xml:space="preserve">have greatly attenuated </w:t>
      </w:r>
      <w:r w:rsidRPr="00DF0AAF">
        <w:rPr>
          <w:rFonts w:asciiTheme="minorHAnsi" w:hAnsiTheme="minorHAnsi"/>
          <w:b/>
          <w:i/>
          <w:sz w:val="24"/>
          <w:szCs w:val="24"/>
        </w:rPr>
        <w:t xml:space="preserve">FAA for </w:t>
      </w:r>
      <w:r>
        <w:rPr>
          <w:rFonts w:asciiTheme="minorHAnsi" w:hAnsiTheme="minorHAnsi"/>
          <w:b/>
          <w:i/>
          <w:sz w:val="24"/>
          <w:szCs w:val="24"/>
        </w:rPr>
        <w:t xml:space="preserve">more </w:t>
      </w:r>
      <w:r w:rsidRPr="00DF0AAF">
        <w:rPr>
          <w:rFonts w:asciiTheme="minorHAnsi" w:hAnsiTheme="minorHAnsi"/>
          <w:b/>
          <w:i/>
          <w:sz w:val="24"/>
          <w:szCs w:val="24"/>
        </w:rPr>
        <w:t>palatable diets</w:t>
      </w:r>
    </w:p>
    <w:p w14:paraId="16F09EF8" w14:textId="77777777" w:rsidR="00360EBC" w:rsidRPr="00DF0AAF" w:rsidRDefault="00360EBC" w:rsidP="00360EBC">
      <w:pPr>
        <w:spacing w:after="0" w:line="240" w:lineRule="auto"/>
        <w:jc w:val="both"/>
        <w:outlineLvl w:val="0"/>
        <w:rPr>
          <w:rFonts w:asciiTheme="minorHAnsi" w:hAnsiTheme="minorHAnsi"/>
          <w:sz w:val="24"/>
          <w:szCs w:val="24"/>
        </w:rPr>
      </w:pPr>
    </w:p>
    <w:p w14:paraId="280F5AE0" w14:textId="77777777" w:rsidR="00D634B7" w:rsidRPr="004A68BC" w:rsidRDefault="00360EBC" w:rsidP="002E2F5C">
      <w:pPr>
        <w:spacing w:after="0" w:line="240" w:lineRule="auto"/>
        <w:jc w:val="both"/>
        <w:outlineLvl w:val="0"/>
        <w:rPr>
          <w:rFonts w:asciiTheme="minorHAnsi" w:hAnsiTheme="minorHAnsi"/>
          <w:sz w:val="24"/>
          <w:szCs w:val="24"/>
        </w:rPr>
      </w:pPr>
      <w:r w:rsidRPr="008A095C">
        <w:rPr>
          <w:rFonts w:asciiTheme="minorHAnsi" w:hAnsiTheme="minorHAnsi"/>
          <w:sz w:val="24"/>
          <w:szCs w:val="24"/>
        </w:rPr>
        <w:t>As D1R KO mice show low body weight on standard diets</w:t>
      </w:r>
      <w:r w:rsidR="00E640A1" w:rsidRPr="008A095C">
        <w:rPr>
          <w:rFonts w:asciiTheme="minorHAnsi" w:hAnsiTheme="minorHAnsi"/>
          <w:sz w:val="24"/>
          <w:szCs w:val="24"/>
        </w:rPr>
        <w:t xml:space="preserve"> and have a decreased interest in feeding </w:t>
      </w:r>
      <w:r w:rsidR="00296185" w:rsidRPr="008A095C">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&lt;EndNote&gt;&lt;Cite&gt;&lt;Author&gt;Drago&lt;/Author&gt;&lt;Year&gt;1994&lt;/Year&gt;&lt;RecNum&gt;388&lt;/RecNum&gt;&lt;DisplayText&gt;[46]&lt;/DisplayText&gt;&lt;record&gt;&lt;rec-number&gt;388&lt;/rec-number&gt;&lt;foreign-keys&gt;&lt;key app="EN" db-id="w092xxvttvvvwxex9spxpprcwsews0swttpr"&gt;388&lt;/key&gt;&lt;/foreign-keys&gt;&lt;ref-type name="Journal Article"&gt;17&lt;/ref-type&gt;&lt;contributors&gt;&lt;authors&gt;&lt;author&gt;Drago, J.&lt;/author&gt;&lt;author&gt;Gerfen, C. R.&lt;/author&gt;&lt;author&gt;Lachowicz, J. E.&lt;/author&gt;&lt;author&gt;Steiner, H.&lt;/author&gt;&lt;author&gt;Hollon, T. R.&lt;/author&gt;&lt;author&gt;Love, P. E.&lt;/author&gt;&lt;author&gt;Ooi, G. T.&lt;/author&gt;&lt;author&gt;Grinberg, A.&lt;/author&gt;&lt;author&gt;Lee, E. J.&lt;/author&gt;&lt;author&gt;Huang, S. P.&lt;/author&gt;&lt;author&gt;et al.,&lt;/author&gt;&lt;/authors&gt;&lt;/contributors&gt;&lt;auth-address&gt;Laboratory of Mammalian Genes and Development, National Institute of Child Health and Human Development, National Institutes of Health, Bethesda, MD 20892.&lt;/auth-address&gt;&lt;titles&gt;&lt;title&gt;Altered striatal function in a mutant mouse lacking D1A dopamine receptors&lt;/title&gt;&lt;secondary-title&gt;Proc Natl Acad Sci U S A&lt;/secondary-title&gt;&lt;/titles&gt;&lt;periodical&gt;&lt;full-title&gt;Proc Natl Acad Sci U S A&lt;/full-title&gt;&lt;/periodical&gt;&lt;pages&gt;12564-8&lt;/pages&gt;&lt;volume&gt;91&lt;/volume&gt;&lt;number&gt;26&lt;/number&gt;&lt;edition&gt;1994/12/20&lt;/edition&gt;&lt;keywords&gt;&lt;keyword&gt;Animals&lt;/keyword&gt;&lt;keyword&gt;Base Sequence&lt;/keyword&gt;&lt;keyword&gt;Corpus Striatum/*physiology&lt;/keyword&gt;&lt;keyword&gt;Gene Expression&lt;/keyword&gt;&lt;keyword&gt;Growth Disorders/genetics&lt;/keyword&gt;&lt;keyword&gt;In Situ Hybridization&lt;/keyword&gt;&lt;keyword&gt;Mice&lt;/keyword&gt;&lt;keyword&gt;Mice, Knockout&lt;/keyword&gt;&lt;keyword&gt;Molecular Sequence Data&lt;/keyword&gt;&lt;keyword&gt;Oligonucleotide Probes/chemistry&lt;/keyword&gt;&lt;keyword&gt;RNA, Messenger/genetics&lt;/keyword&gt;&lt;keyword&gt;Receptors, Dopamine/*deficiency/physiology&lt;/keyword&gt;&lt;keyword&gt;Restriction Mapping&lt;/keyword&gt;&lt;/keywords&gt;&lt;dates&gt;&lt;year&gt;1994&lt;/year&gt;&lt;pub-dates&gt;&lt;date&gt;Dec 20&lt;/date&gt;&lt;/pub-dates&gt;&lt;/dates&gt;&lt;isbn&gt;0027-8424 (Print)&amp;#xD;0027-8424 (Linking)&lt;/isbn&gt;&lt;accession-num&gt;7809078&lt;/accession-num&gt;&lt;urls&gt;&lt;related-urls&gt;&lt;url&gt;http://www.ncbi.nlm.nih.gov/pubmed/7809078&lt;/url&gt;&lt;/related-urls&gt;&lt;/urls&gt;&lt;custom2&gt;45479&lt;/custom2&gt;&lt;language&gt;eng&lt;/language&gt;&lt;/record&gt;&lt;/Cite&gt;&lt;/EndNote&gt;</w:instrText>
      </w:r>
      <w:r w:rsidR="00296185" w:rsidRPr="008A095C">
        <w:rPr>
          <w:rFonts w:asciiTheme="minorHAnsi" w:hAnsiTheme="minorHAnsi"/>
          <w:sz w:val="24"/>
          <w:szCs w:val="24"/>
        </w:rPr>
        <w:fldChar w:fldCharType="separate"/>
      </w:r>
      <w:r w:rsidR="00545E9A">
        <w:rPr>
          <w:rFonts w:asciiTheme="minorHAnsi" w:hAnsiTheme="minorHAnsi"/>
          <w:noProof/>
          <w:sz w:val="24"/>
          <w:szCs w:val="24"/>
        </w:rPr>
        <w:t>[</w:t>
      </w:r>
      <w:hyperlink w:anchor="_ENREF_46" w:tooltip="Drago, 1994 #388" w:history="1">
        <w:r w:rsidR="0051520C">
          <w:rPr>
            <w:rFonts w:asciiTheme="minorHAnsi" w:hAnsiTheme="minorHAnsi"/>
            <w:noProof/>
            <w:sz w:val="24"/>
            <w:szCs w:val="24"/>
          </w:rPr>
          <w:t>46</w:t>
        </w:r>
      </w:hyperlink>
      <w:r w:rsidR="00545E9A">
        <w:rPr>
          <w:rFonts w:asciiTheme="minorHAnsi" w:hAnsiTheme="minorHAnsi"/>
          <w:noProof/>
          <w:sz w:val="24"/>
          <w:szCs w:val="24"/>
        </w:rPr>
        <w:t>]</w:t>
      </w:r>
      <w:r w:rsidR="00296185" w:rsidRPr="008A095C">
        <w:rPr>
          <w:rFonts w:asciiTheme="minorHAnsi" w:hAnsiTheme="minorHAnsi"/>
          <w:sz w:val="24"/>
          <w:szCs w:val="24"/>
        </w:rPr>
        <w:fldChar w:fldCharType="end"/>
      </w:r>
      <w:r w:rsidR="00E640A1" w:rsidRPr="008A095C">
        <w:rPr>
          <w:rFonts w:asciiTheme="minorHAnsi" w:hAnsiTheme="minorHAnsi"/>
          <w:sz w:val="24"/>
          <w:szCs w:val="24"/>
        </w:rPr>
        <w:t xml:space="preserve">,  one possible explanation for their lack of FAA on a 60% CR diet consisting of standard chow (5001 rodent chow, </w:t>
      </w:r>
      <w:proofErr w:type="spellStart"/>
      <w:r w:rsidR="00E640A1" w:rsidRPr="008A095C">
        <w:rPr>
          <w:rFonts w:asciiTheme="minorHAnsi" w:hAnsiTheme="minorHAnsi"/>
          <w:sz w:val="24"/>
          <w:szCs w:val="24"/>
        </w:rPr>
        <w:t>LabDiet</w:t>
      </w:r>
      <w:proofErr w:type="spellEnd"/>
      <w:r w:rsidR="00E640A1" w:rsidRPr="008A095C">
        <w:rPr>
          <w:rFonts w:asciiTheme="minorHAnsi" w:hAnsiTheme="minorHAnsi"/>
          <w:sz w:val="24"/>
          <w:szCs w:val="24"/>
        </w:rPr>
        <w:t xml:space="preserve">) </w:t>
      </w:r>
      <w:r w:rsidR="007655DD" w:rsidRPr="008A095C">
        <w:rPr>
          <w:rFonts w:asciiTheme="minorHAnsi" w:hAnsiTheme="minorHAnsi"/>
          <w:sz w:val="24"/>
          <w:szCs w:val="24"/>
        </w:rPr>
        <w:t>is</w:t>
      </w:r>
      <w:r w:rsidR="008076A3" w:rsidRPr="008A095C">
        <w:rPr>
          <w:rFonts w:asciiTheme="minorHAnsi" w:hAnsiTheme="minorHAnsi"/>
          <w:sz w:val="24"/>
          <w:szCs w:val="24"/>
        </w:rPr>
        <w:t xml:space="preserve"> that it was in</w:t>
      </w:r>
      <w:r w:rsidRPr="008A095C">
        <w:rPr>
          <w:rFonts w:asciiTheme="minorHAnsi" w:hAnsiTheme="minorHAnsi"/>
          <w:sz w:val="24"/>
          <w:szCs w:val="24"/>
        </w:rPr>
        <w:t>suff</w:t>
      </w:r>
      <w:r w:rsidR="00642643" w:rsidRPr="008A095C">
        <w:rPr>
          <w:rFonts w:asciiTheme="minorHAnsi" w:hAnsiTheme="minorHAnsi"/>
          <w:sz w:val="24"/>
          <w:szCs w:val="24"/>
        </w:rPr>
        <w:t>iciently palatable</w:t>
      </w:r>
      <w:r w:rsidR="00AC53D8" w:rsidRPr="008A095C">
        <w:rPr>
          <w:rFonts w:asciiTheme="minorHAnsi" w:hAnsiTheme="minorHAnsi"/>
          <w:sz w:val="24"/>
          <w:szCs w:val="24"/>
        </w:rPr>
        <w:t xml:space="preserve"> to induce wakefulness that is a prerequisite for FAA</w:t>
      </w:r>
      <w:r w:rsidRPr="008A095C">
        <w:rPr>
          <w:rFonts w:asciiTheme="minorHAnsi" w:hAnsiTheme="minorHAnsi"/>
          <w:sz w:val="24"/>
          <w:szCs w:val="24"/>
        </w:rPr>
        <w:t xml:space="preserve">. </w:t>
      </w:r>
      <w:r w:rsidR="008076A3" w:rsidRPr="008A095C">
        <w:rPr>
          <w:rFonts w:asciiTheme="minorHAnsi" w:hAnsiTheme="minorHAnsi"/>
          <w:sz w:val="24"/>
          <w:szCs w:val="24"/>
        </w:rPr>
        <w:t xml:space="preserve">Based on our prior work </w:t>
      </w:r>
      <w:r w:rsidR="00D634B7" w:rsidRPr="008A095C">
        <w:rPr>
          <w:rFonts w:asciiTheme="minorHAnsi" w:hAnsiTheme="minorHAnsi"/>
          <w:sz w:val="24"/>
          <w:szCs w:val="24"/>
        </w:rPr>
        <w:t xml:space="preserve">demonstrating that fatty foods are more potent inducers of FAA in mice than sugary foods </w:t>
      </w:r>
      <w:r w:rsidR="00296185" w:rsidRPr="008A095C">
        <w:rPr>
          <w:rFonts w:asciiTheme="minorHAnsi" w:hAnsiTheme="minorHAnsi"/>
          <w:sz w:val="24"/>
          <w:szCs w:val="24"/>
        </w:rPr>
        <w:fldChar w:fldCharType="begin"/>
      </w:r>
      <w:r w:rsidR="00CA65B8">
        <w:rPr>
          <w:rFonts w:asciiTheme="minorHAnsi" w:hAnsiTheme="minorHAnsi"/>
          <w:sz w:val="24"/>
          <w:szCs w:val="24"/>
        </w:rPr>
        <w:instrText xml:space="preserve"> ADDIN EN.CITE &lt;EndNote&gt;&lt;Cite&gt;&lt;Author&gt;Hsu&lt;/Author&gt;&lt;Year&gt;2010&lt;/Year&gt;&lt;RecNum&gt;65&lt;/RecNum&gt;&lt;DisplayText&gt;[15,17]&lt;/DisplayText&gt;&lt;record&gt;&lt;rec-number&gt;65&lt;/rec-number&gt;&lt;foreign-keys&gt;&lt;key app="EN" db-id="w092xxvttvvvwxex9spxpprcwsews0swttpr"&gt;65&lt;/key&gt;&lt;/foreign-keys&gt;&lt;ref-type name="Journal Article"&gt;17&lt;/ref-type&gt;&lt;contributors&gt;&lt;authors&gt;&lt;author&gt;Hsu, C.T.&lt;/author&gt;&lt;author&gt;Paton, D.&lt;/author&gt;&lt;author&gt;Mistlberger, R. E.&lt;/author&gt;&lt;author&gt;Steele, A. D.&lt;/author&gt;&lt;/authors&gt;&lt;/contributors&gt;&lt;titles&gt;&lt;title&gt;Palatable Meal Anticipation in Mice&lt;/title&gt;&lt;secondary-title&gt;PLoS One&lt;/secondary-title&gt;&lt;/titles&gt;&lt;periodical&gt;&lt;full-title&gt;PLoS One&lt;/full-title&gt;&lt;/periodical&gt;&lt;volume&gt;in press&lt;/volume&gt;&lt;dates&gt;&lt;year&gt;2010&lt;/year&gt;&lt;/dates&gt;&lt;urls&gt;&lt;/urls&gt;&lt;/record&gt;&lt;/Cite&gt;&lt;Cite&gt;&lt;Author&gt;Gallardo&lt;/Author&gt;&lt;Year&gt;2012&lt;/Year&gt;&lt;RecNum&gt;197&lt;/RecNum&gt;&lt;record&gt;&lt;rec-number&gt;197&lt;/rec-number&gt;&lt;foreign-keys&gt;&lt;key app="EN" db-id="w092xxvttvvvwxex9spxpprcwsews0swttpr"&gt;197&lt;/key&gt;&lt;/foreign-keys&gt;&lt;ref-type name="Journal Article"&gt;17&lt;/ref-type&gt;&lt;contributors&gt;&lt;authors&gt;&lt;author&gt;Gallardo, C. M.&lt;/author&gt;&lt;author&gt;Gunapala, K. M.&lt;/author&gt;&lt;author&gt;King, O. D.&lt;/author&gt;&lt;author&gt;Steele, A. D.&lt;/author&gt;&lt;/authors&gt;&lt;/contributors&gt;&lt;auth-address&gt;Division of Biology, California Institute of Technology, Pasadena, California, United States of America.&lt;/auth-address&gt;&lt;titles&gt;&lt;title&gt;Daily scheduled high fat meals moderately entrain behavioral anticipatory activity, body temperature, and hypothalamic c-Fos activation&lt;/title&gt;&lt;secondary-title&gt;PLoS One&lt;/secondary-title&gt;&lt;/titles&gt;&lt;periodical&gt;&lt;full-title&gt;PLoS One&lt;/full-title&gt;&lt;/periodical&gt;&lt;pages&gt;e41161&lt;/pages&gt;&lt;volume&gt;7&lt;/volume&gt;&lt;number&gt;7&lt;/number&gt;&lt;edition&gt;2012/07/21&lt;/edition&gt;&lt;dates&gt;&lt;year&gt;2012&lt;/year&gt;&lt;/dates&gt;&lt;isbn&gt;1932-6203 (Electronic)&amp;#xD;1932-6203 (Linking)&lt;/isbn&gt;&lt;accession-num&gt;22815954&lt;/accession-num&gt;&lt;urls&gt;&lt;related-urls&gt;&lt;url&gt;http://www.ncbi.nlm.nih.gov/pubmed/22815954&lt;/url&gt;&lt;/related-urls&gt;&lt;/urls&gt;&lt;custom2&gt;3397999&lt;/custom2&gt;&lt;electronic-resource-num&gt;10.1371/journal.pone.0041161&amp;#xD;PONE-D-12-12610 [pii]&lt;/electronic-resource-num&gt;&lt;language&gt;eng&lt;/language&gt;&lt;/record&gt;&lt;/Cite&gt;&lt;/EndNote&gt;</w:instrText>
      </w:r>
      <w:r w:rsidR="00296185" w:rsidRPr="008A095C">
        <w:rPr>
          <w:rFonts w:asciiTheme="minorHAnsi" w:hAnsiTheme="minorHAnsi"/>
          <w:sz w:val="24"/>
          <w:szCs w:val="24"/>
        </w:rPr>
        <w:fldChar w:fldCharType="separate"/>
      </w:r>
      <w:r w:rsidR="00CA65B8">
        <w:rPr>
          <w:rFonts w:asciiTheme="minorHAnsi" w:hAnsiTheme="minorHAnsi"/>
          <w:noProof/>
          <w:sz w:val="24"/>
          <w:szCs w:val="24"/>
        </w:rPr>
        <w:t>[</w:t>
      </w:r>
      <w:hyperlink w:anchor="_ENREF_15" w:tooltip="Hsu, 2010 #65" w:history="1">
        <w:r w:rsidR="0051520C">
          <w:rPr>
            <w:rFonts w:asciiTheme="minorHAnsi" w:hAnsiTheme="minorHAnsi"/>
            <w:noProof/>
            <w:sz w:val="24"/>
            <w:szCs w:val="24"/>
          </w:rPr>
          <w:t>15</w:t>
        </w:r>
      </w:hyperlink>
      <w:r w:rsidR="00CA65B8">
        <w:rPr>
          <w:rFonts w:asciiTheme="minorHAnsi" w:hAnsiTheme="minorHAnsi"/>
          <w:noProof/>
          <w:sz w:val="24"/>
          <w:szCs w:val="24"/>
        </w:rPr>
        <w:t>,</w:t>
      </w:r>
      <w:hyperlink w:anchor="_ENREF_17" w:tooltip="Gallardo, 2012 #197" w:history="1">
        <w:r w:rsidR="0051520C">
          <w:rPr>
            <w:rFonts w:asciiTheme="minorHAnsi" w:hAnsiTheme="minorHAnsi"/>
            <w:noProof/>
            <w:sz w:val="24"/>
            <w:szCs w:val="24"/>
          </w:rPr>
          <w:t>17</w:t>
        </w:r>
      </w:hyperlink>
      <w:r w:rsidR="00CA65B8">
        <w:rPr>
          <w:rFonts w:asciiTheme="minorHAnsi" w:hAnsiTheme="minorHAnsi"/>
          <w:noProof/>
          <w:sz w:val="24"/>
          <w:szCs w:val="24"/>
        </w:rPr>
        <w:t>]</w:t>
      </w:r>
      <w:r w:rsidR="00296185" w:rsidRPr="008A095C">
        <w:rPr>
          <w:rFonts w:asciiTheme="minorHAnsi" w:hAnsiTheme="minorHAnsi"/>
          <w:sz w:val="24"/>
          <w:szCs w:val="24"/>
        </w:rPr>
        <w:fldChar w:fldCharType="end"/>
      </w:r>
      <w:r w:rsidR="008076A3" w:rsidRPr="008A095C">
        <w:rPr>
          <w:rFonts w:asciiTheme="minorHAnsi" w:hAnsiTheme="minorHAnsi"/>
          <w:sz w:val="24"/>
          <w:szCs w:val="24"/>
        </w:rPr>
        <w:t xml:space="preserve">, we tested </w:t>
      </w:r>
      <w:r w:rsidRPr="008A095C">
        <w:rPr>
          <w:rFonts w:asciiTheme="minorHAnsi" w:hAnsiTheme="minorHAnsi"/>
          <w:sz w:val="24"/>
          <w:szCs w:val="24"/>
        </w:rPr>
        <w:t xml:space="preserve">whether D1R KO mice would show FAA for a 60% CR diet consisting of a more </w:t>
      </w:r>
      <w:r w:rsidR="00E93491" w:rsidRPr="008A095C">
        <w:rPr>
          <w:rFonts w:asciiTheme="minorHAnsi" w:hAnsiTheme="minorHAnsi"/>
          <w:sz w:val="24"/>
          <w:szCs w:val="24"/>
        </w:rPr>
        <w:t>palatable</w:t>
      </w:r>
      <w:r w:rsidR="00D634B7" w:rsidRPr="008A095C">
        <w:rPr>
          <w:rFonts w:asciiTheme="minorHAnsi" w:hAnsiTheme="minorHAnsi"/>
          <w:sz w:val="24"/>
          <w:szCs w:val="24"/>
        </w:rPr>
        <w:t>, fat-rich</w:t>
      </w:r>
      <w:r w:rsidR="008076A3" w:rsidRPr="008A095C">
        <w:rPr>
          <w:rFonts w:asciiTheme="minorHAnsi" w:hAnsiTheme="minorHAnsi"/>
          <w:sz w:val="24"/>
          <w:szCs w:val="24"/>
        </w:rPr>
        <w:t xml:space="preserve"> diet</w:t>
      </w:r>
      <w:r w:rsidRPr="008A095C">
        <w:rPr>
          <w:rFonts w:asciiTheme="minorHAnsi" w:hAnsiTheme="minorHAnsi"/>
          <w:sz w:val="24"/>
          <w:szCs w:val="24"/>
        </w:rPr>
        <w:t xml:space="preserve">. </w:t>
      </w:r>
      <w:r w:rsidR="00D634B7" w:rsidRPr="008A095C">
        <w:rPr>
          <w:rFonts w:asciiTheme="minorHAnsi" w:hAnsiTheme="minorHAnsi"/>
          <w:sz w:val="24"/>
          <w:szCs w:val="24"/>
        </w:rPr>
        <w:t xml:space="preserve">We fed D1R KO and WT controls a 60% CR diet of ‘breeder’ chow (5015 mouse diet, </w:t>
      </w:r>
      <w:proofErr w:type="spellStart"/>
      <w:r w:rsidR="00D634B7" w:rsidRPr="008A095C">
        <w:rPr>
          <w:rFonts w:asciiTheme="minorHAnsi" w:hAnsiTheme="minorHAnsi"/>
          <w:sz w:val="24"/>
          <w:szCs w:val="24"/>
        </w:rPr>
        <w:t>LabDiet</w:t>
      </w:r>
      <w:proofErr w:type="spellEnd"/>
      <w:r w:rsidR="00D634B7" w:rsidRPr="008A095C">
        <w:rPr>
          <w:rFonts w:asciiTheme="minorHAnsi" w:hAnsiTheme="minorHAnsi"/>
          <w:sz w:val="24"/>
          <w:szCs w:val="24"/>
        </w:rPr>
        <w:t>), which has 25.3% calories from fat (5001 rodent chow has 13.5% calories from fat)</w:t>
      </w:r>
      <w:r w:rsidR="008A095C" w:rsidRPr="008A095C">
        <w:rPr>
          <w:rFonts w:asciiTheme="minorHAnsi" w:hAnsiTheme="minorHAnsi"/>
          <w:sz w:val="24"/>
          <w:szCs w:val="24"/>
        </w:rPr>
        <w:t xml:space="preserve"> at ZT 8 daily</w:t>
      </w:r>
      <w:r w:rsidR="00D634B7" w:rsidRPr="008A095C">
        <w:rPr>
          <w:rFonts w:asciiTheme="minorHAnsi" w:hAnsiTheme="minorHAnsi"/>
          <w:sz w:val="24"/>
          <w:szCs w:val="24"/>
        </w:rPr>
        <w:t>.</w:t>
      </w:r>
      <w:r w:rsidR="000E7135" w:rsidRPr="008A095C">
        <w:rPr>
          <w:rFonts w:asciiTheme="minorHAnsi" w:hAnsiTheme="minorHAnsi"/>
          <w:sz w:val="24"/>
          <w:szCs w:val="24"/>
        </w:rPr>
        <w:t xml:space="preserve"> </w:t>
      </w:r>
      <w:r w:rsidR="00D634B7" w:rsidRPr="008A095C">
        <w:rPr>
          <w:rFonts w:asciiTheme="minorHAnsi" w:hAnsiTheme="minorHAnsi"/>
          <w:sz w:val="24"/>
          <w:szCs w:val="24"/>
        </w:rPr>
        <w:t>D1R KO mice failed to show FAA for breeder chow, exerting only 4-8% of their total daily high activity behaviors in the 3 hr preceding scheduled meal time (Figure 4A, C). Interestingly, although WT mice showed FAA for breeder chow, it was attenuated compared to that observed with standard chow, as WT mice redistributed only ~20% of high activity behaviors to the 3 hr preceding feeding (Figure 4A,C) compared to 30-40% on standard chow (Figure 2E). We also tested an even higher fat content chow, rodent ‘high fat diet’ (HFD), in which 60% of calories come from fat. A 60% CR diet of HFD fed once daily at ZT8 failed to induce FAA in D1R KO mice and induced a very modest FAA in WT controls, which allocated only about 10% of total high activity behaviors to the 3 hr preceding meal time (Figure 4B,D). From these experiments we concluded that D1R KO mice do not fa</w:t>
      </w:r>
      <w:r w:rsidR="00C71F8A" w:rsidRPr="008A095C">
        <w:rPr>
          <w:rFonts w:asciiTheme="minorHAnsi" w:hAnsiTheme="minorHAnsi"/>
          <w:sz w:val="24"/>
          <w:szCs w:val="24"/>
        </w:rPr>
        <w:t>il to anticipate scheduled meal</w:t>
      </w:r>
      <w:r w:rsidR="00D634B7" w:rsidRPr="008A095C">
        <w:rPr>
          <w:rFonts w:asciiTheme="minorHAnsi" w:hAnsiTheme="minorHAnsi"/>
          <w:sz w:val="24"/>
          <w:szCs w:val="24"/>
        </w:rPr>
        <w:t>time due to a lack of palatability of the CR food source.</w:t>
      </w:r>
    </w:p>
    <w:p w14:paraId="701E017D" w14:textId="77777777" w:rsidR="00DA1482" w:rsidRPr="00DF0AAF" w:rsidRDefault="00DA1482" w:rsidP="002E2F5C">
      <w:pPr>
        <w:spacing w:after="0" w:line="240" w:lineRule="auto"/>
        <w:jc w:val="both"/>
        <w:outlineLvl w:val="0"/>
        <w:rPr>
          <w:rFonts w:asciiTheme="minorHAnsi" w:hAnsiTheme="minorHAnsi"/>
          <w:b/>
          <w:i/>
          <w:sz w:val="24"/>
          <w:szCs w:val="24"/>
        </w:rPr>
      </w:pPr>
    </w:p>
    <w:p w14:paraId="4A2C0881" w14:textId="77777777" w:rsidR="00C60A9C" w:rsidRPr="00DF0AAF" w:rsidRDefault="00C60A9C" w:rsidP="00C60A9C">
      <w:pPr>
        <w:spacing w:after="0" w:line="240" w:lineRule="auto"/>
        <w:jc w:val="both"/>
        <w:outlineLvl w:val="0"/>
        <w:rPr>
          <w:rFonts w:asciiTheme="minorHAnsi" w:hAnsiTheme="minorHAnsi"/>
          <w:b/>
          <w:i/>
          <w:sz w:val="24"/>
          <w:szCs w:val="24"/>
        </w:rPr>
      </w:pPr>
      <w:r w:rsidRPr="00DF0AAF">
        <w:rPr>
          <w:rFonts w:asciiTheme="minorHAnsi" w:hAnsiTheme="minorHAnsi"/>
          <w:b/>
          <w:i/>
          <w:sz w:val="24"/>
          <w:szCs w:val="24"/>
        </w:rPr>
        <w:t xml:space="preserve">D1R </w:t>
      </w:r>
      <w:r>
        <w:rPr>
          <w:rFonts w:asciiTheme="minorHAnsi" w:hAnsiTheme="minorHAnsi"/>
          <w:b/>
          <w:i/>
          <w:sz w:val="24"/>
          <w:szCs w:val="24"/>
        </w:rPr>
        <w:t>KO</w:t>
      </w:r>
      <w:r w:rsidRPr="00DF0AAF">
        <w:rPr>
          <w:rFonts w:asciiTheme="minorHAnsi" w:hAnsiTheme="minorHAnsi"/>
          <w:b/>
          <w:i/>
          <w:sz w:val="24"/>
          <w:szCs w:val="24"/>
        </w:rPr>
        <w:t xml:space="preserve"> mice</w:t>
      </w:r>
      <w:r>
        <w:rPr>
          <w:rFonts w:asciiTheme="minorHAnsi" w:hAnsiTheme="minorHAnsi"/>
          <w:b/>
          <w:i/>
          <w:sz w:val="24"/>
          <w:szCs w:val="24"/>
        </w:rPr>
        <w:t xml:space="preserve"> have normal increase in fasting-induced activity</w:t>
      </w:r>
    </w:p>
    <w:p w14:paraId="164F0C84" w14:textId="77777777" w:rsidR="00CA42BC" w:rsidRPr="00DF0AAF" w:rsidRDefault="00CA42BC" w:rsidP="002E2F5C">
      <w:pPr>
        <w:spacing w:after="0" w:line="240" w:lineRule="auto"/>
        <w:ind w:firstLine="720"/>
        <w:jc w:val="both"/>
        <w:outlineLvl w:val="0"/>
        <w:rPr>
          <w:rFonts w:asciiTheme="minorHAnsi" w:hAnsiTheme="minorHAnsi"/>
          <w:sz w:val="24"/>
          <w:szCs w:val="24"/>
        </w:rPr>
      </w:pPr>
    </w:p>
    <w:p w14:paraId="719FDAA6" w14:textId="77777777" w:rsidR="00193236" w:rsidRPr="00DF0AAF" w:rsidRDefault="00193236" w:rsidP="00193236">
      <w:pPr>
        <w:spacing w:after="0" w:line="240" w:lineRule="auto"/>
        <w:jc w:val="both"/>
        <w:outlineLvl w:val="0"/>
        <w:rPr>
          <w:rFonts w:asciiTheme="minorHAnsi" w:hAnsiTheme="minorHAnsi"/>
          <w:b/>
          <w:i/>
          <w:sz w:val="24"/>
          <w:szCs w:val="24"/>
        </w:rPr>
      </w:pPr>
      <w:r>
        <w:rPr>
          <w:rFonts w:asciiTheme="minorHAnsi" w:hAnsiTheme="minorHAnsi"/>
          <w:sz w:val="24"/>
          <w:szCs w:val="24"/>
        </w:rPr>
        <w:t>Because</w:t>
      </w:r>
      <w:r w:rsidRPr="00DF0AAF">
        <w:rPr>
          <w:rFonts w:asciiTheme="minorHAnsi" w:hAnsiTheme="minorHAnsi"/>
          <w:sz w:val="24"/>
          <w:szCs w:val="24"/>
        </w:rPr>
        <w:t xml:space="preserve"> D1R KO mice failed to anticipate a variety of 60% CR meals fed once daily, </w:t>
      </w:r>
      <w:r>
        <w:rPr>
          <w:rFonts w:asciiTheme="minorHAnsi" w:hAnsiTheme="minorHAnsi"/>
          <w:sz w:val="24"/>
          <w:szCs w:val="24"/>
        </w:rPr>
        <w:t>we assessed whether this defect was</w:t>
      </w:r>
      <w:r w:rsidRPr="00DF0AAF">
        <w:rPr>
          <w:rFonts w:asciiTheme="minorHAnsi" w:hAnsiTheme="minorHAnsi"/>
          <w:sz w:val="24"/>
          <w:szCs w:val="24"/>
        </w:rPr>
        <w:t xml:space="preserve"> </w:t>
      </w:r>
      <w:r>
        <w:rPr>
          <w:rFonts w:asciiTheme="minorHAnsi" w:hAnsiTheme="minorHAnsi"/>
          <w:sz w:val="24"/>
          <w:szCs w:val="24"/>
        </w:rPr>
        <w:t>due to an inability to cope with reduced calories.</w:t>
      </w:r>
      <w:r w:rsidRPr="00DF0AAF">
        <w:rPr>
          <w:rFonts w:asciiTheme="minorHAnsi" w:hAnsiTheme="minorHAnsi"/>
          <w:sz w:val="24"/>
          <w:szCs w:val="24"/>
        </w:rPr>
        <w:t xml:space="preserve"> To address this </w:t>
      </w:r>
      <w:r>
        <w:rPr>
          <w:rFonts w:asciiTheme="minorHAnsi" w:hAnsiTheme="minorHAnsi"/>
          <w:sz w:val="24"/>
          <w:szCs w:val="24"/>
        </w:rPr>
        <w:t>issue,</w:t>
      </w:r>
      <w:r w:rsidRPr="00DF0AAF">
        <w:rPr>
          <w:rFonts w:asciiTheme="minorHAnsi" w:hAnsiTheme="minorHAnsi"/>
          <w:sz w:val="24"/>
          <w:szCs w:val="24"/>
        </w:rPr>
        <w:t xml:space="preserve"> we </w:t>
      </w:r>
      <w:r>
        <w:rPr>
          <w:rFonts w:asciiTheme="minorHAnsi" w:hAnsiTheme="minorHAnsi"/>
          <w:sz w:val="24"/>
          <w:szCs w:val="24"/>
        </w:rPr>
        <w:t xml:space="preserve">employed </w:t>
      </w:r>
      <w:r w:rsidRPr="00DF0AAF">
        <w:rPr>
          <w:rFonts w:asciiTheme="minorHAnsi" w:hAnsiTheme="minorHAnsi"/>
          <w:sz w:val="24"/>
          <w:szCs w:val="24"/>
        </w:rPr>
        <w:t>an alternative assay for relating hunger status to activity levels by acutely fasting D1R KO and control mice. In previous studies of the home</w:t>
      </w:r>
      <w:r>
        <w:rPr>
          <w:rFonts w:asciiTheme="minorHAnsi" w:hAnsiTheme="minorHAnsi"/>
          <w:sz w:val="24"/>
          <w:szCs w:val="24"/>
        </w:rPr>
        <w:t>-</w:t>
      </w:r>
      <w:r w:rsidRPr="00DF0AAF">
        <w:rPr>
          <w:rFonts w:asciiTheme="minorHAnsi" w:hAnsiTheme="minorHAnsi"/>
          <w:sz w:val="24"/>
          <w:szCs w:val="24"/>
        </w:rPr>
        <w:t>cage behavioral response to acute fasting in WT C57B</w:t>
      </w:r>
      <w:ins w:id="28" w:author="Andrew D. Steele" w:date="2014-08-01T10:05:00Z">
        <w:r w:rsidR="004A1B64">
          <w:rPr>
            <w:rFonts w:asciiTheme="minorHAnsi" w:hAnsiTheme="minorHAnsi"/>
            <w:sz w:val="24"/>
            <w:szCs w:val="24"/>
          </w:rPr>
          <w:t>L</w:t>
        </w:r>
      </w:ins>
      <w:del w:id="29" w:author="Andrew D. Steele" w:date="2014-08-01T10:05:00Z">
        <w:r w:rsidDel="004A1B64">
          <w:rPr>
            <w:rFonts w:asciiTheme="minorHAnsi" w:hAnsiTheme="minorHAnsi"/>
            <w:sz w:val="24"/>
            <w:szCs w:val="24"/>
          </w:rPr>
          <w:delText>l</w:delText>
        </w:r>
      </w:del>
      <w:r w:rsidRPr="00DF0AAF">
        <w:rPr>
          <w:rFonts w:asciiTheme="minorHAnsi" w:hAnsiTheme="minorHAnsi"/>
          <w:sz w:val="24"/>
          <w:szCs w:val="24"/>
        </w:rPr>
        <w:t>/6J mice, mice increase</w:t>
      </w:r>
      <w:r>
        <w:rPr>
          <w:rFonts w:asciiTheme="minorHAnsi" w:hAnsiTheme="minorHAnsi"/>
          <w:sz w:val="24"/>
          <w:szCs w:val="24"/>
        </w:rPr>
        <w:t>d</w:t>
      </w:r>
      <w:r w:rsidRPr="00DF0AAF">
        <w:rPr>
          <w:rFonts w:asciiTheme="minorHAnsi" w:hAnsiTheme="minorHAnsi"/>
          <w:sz w:val="24"/>
          <w:szCs w:val="24"/>
        </w:rPr>
        <w:t xml:space="preserve"> their high</w:t>
      </w:r>
      <w:r>
        <w:rPr>
          <w:rFonts w:asciiTheme="minorHAnsi" w:hAnsiTheme="minorHAnsi"/>
          <w:sz w:val="24"/>
          <w:szCs w:val="24"/>
        </w:rPr>
        <w:t>-</w:t>
      </w:r>
      <w:r w:rsidRPr="00DF0AAF">
        <w:rPr>
          <w:rFonts w:asciiTheme="minorHAnsi" w:hAnsiTheme="minorHAnsi"/>
          <w:sz w:val="24"/>
          <w:szCs w:val="24"/>
        </w:rPr>
        <w:t xml:space="preserve">activity behaviors 2-fold upon acute fasting as compared to AL food access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&lt;EndNote&gt;&lt;Cite&gt;&lt;Author&gt;Gallardo&lt;/Author&gt;&lt;Year&gt;2014&lt;/Year&gt;&lt;RecNum&gt;440&lt;/RecNum&gt;&lt;DisplayText&gt;[47]&lt;/DisplayText&gt;&lt;record&gt;&lt;rec-number&gt;440&lt;/rec-number&gt;&lt;foreign-keys&gt;&lt;key app="EN" db-id="w092xxvttvvvwxex9spxpprcwsews0swttpr"&gt;440&lt;/key&gt;&lt;/foreign-keys&gt;&lt;ref-type name="Journal Article"&gt;17&lt;/ref-type&gt;&lt;contributors&gt;&lt;authors&gt;&lt;author&gt;Gallardo, C. M.&lt;/author&gt;&lt;author&gt;Hsu, C. T.&lt;/author&gt;&lt;author&gt;Gunapala, K. M.&lt;/author&gt;&lt;author&gt;Parfyonov, M.&lt;/author&gt;&lt;author&gt;Chang, C. H.&lt;/author&gt;&lt;author&gt;Mistlberger, R. E.&lt;/author&gt;&lt;author&gt;Steele, A. D.&lt;/author&gt;&lt;/authors&gt;&lt;/contributors&gt;&lt;auth-address&gt;Division of Biology, California Institute of Technology, Pasadena, California, United States of America.&amp;#xD;Department of Psychology, Simon Fraser University, Burnaby, British Columbia, Canada.&amp;#xD;W.M. Keck Science Department, Claremont McKenna College, Pitzer College, Scripps College, Claremont, California, United States of America.&amp;#xD;Division of Biology, California Institute of Technology, Pasadena, California, United States of America; Biological Sciences Department, California State Polytechnic University Pomona, Pomona, California, United States of America.&lt;/auth-address&gt;&lt;titles&gt;&lt;title&gt;Behavioral and neural correlates of acute and scheduled hunger in C57BL/6 mice&lt;/title&gt;&lt;secondary-title&gt;PLoS One&lt;/secondary-title&gt;&lt;/titles&gt;&lt;periodical&gt;&lt;full-title&gt;PLoS One&lt;/full-title&gt;&lt;/periodical&gt;&lt;pages&gt;e95990&lt;/pages&gt;&lt;volume&gt;9&lt;/volume&gt;&lt;number&gt;5&lt;/number&gt;&lt;edition&gt;2014/05/09&lt;/edition&gt;&lt;dates&gt;&lt;year&gt;2014&lt;/year&gt;&lt;/dates&gt;&lt;isbn&gt;1932-6203 (Electronic)&amp;#xD;1932-6203 (Linking)&lt;/isbn&gt;&lt;accession-num&gt;24806659&lt;/accession-num&gt;&lt;urls&gt;&lt;related-urls&gt;&lt;url&gt;http://www.ncbi.nlm.nih.gov/pubmed/24806659&lt;/url&gt;&lt;/related-urls&gt;&lt;/urls&gt;&lt;custom2&gt;4012955&lt;/custom2&gt;&lt;electronic-resource-num&gt;10.1371/journal.pone.0095990&amp;#xD;PONE-D-14-03576 [pii]&lt;/electronic-resource-num&gt;&lt;language&gt;eng&lt;/language&gt;&lt;/record&gt;&lt;/Cite&gt;&lt;/EndNote&gt;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47" w:tooltip="Gallardo, 2014 #440" w:history="1">
        <w:r w:rsidR="0051520C">
          <w:rPr>
            <w:rFonts w:asciiTheme="minorHAnsi" w:hAnsiTheme="minorHAnsi"/>
            <w:noProof/>
            <w:sz w:val="24"/>
            <w:szCs w:val="24"/>
          </w:rPr>
          <w:t>47</w:t>
        </w:r>
      </w:hyperlink>
      <w:r w:rsidR="00545E9A">
        <w:rPr>
          <w:rFonts w:asciiTheme="minorHAnsi" w:hAnsiTheme="minorHAnsi"/>
          <w:noProof/>
          <w:sz w:val="24"/>
          <w:szCs w:val="24"/>
        </w:rPr>
        <w:t>]</w:t>
      </w:r>
      <w:r w:rsidR="00296185">
        <w:rPr>
          <w:rFonts w:asciiTheme="minorHAnsi" w:hAnsiTheme="minorHAnsi"/>
          <w:sz w:val="24"/>
          <w:szCs w:val="24"/>
        </w:rPr>
        <w:fldChar w:fldCharType="end"/>
      </w:r>
      <w:r w:rsidRPr="00DF0AAF">
        <w:rPr>
          <w:rFonts w:asciiTheme="minorHAnsi" w:hAnsiTheme="minorHAnsi"/>
          <w:sz w:val="24"/>
          <w:szCs w:val="24"/>
        </w:rPr>
        <w:t xml:space="preserve">. </w:t>
      </w:r>
      <w:r w:rsidRPr="004D490D">
        <w:rPr>
          <w:rFonts w:asciiTheme="minorHAnsi" w:hAnsiTheme="minorHAnsi"/>
          <w:sz w:val="24"/>
          <w:szCs w:val="24"/>
        </w:rPr>
        <w:t xml:space="preserve">We measured the total high-activity behavior of D1R KO and WT controls over a 3-day period. During days 1 and 2 all mice had AL access to standard chow. As expected, D1R WT and D1R KO mice showed similar </w:t>
      </w:r>
      <w:r>
        <w:rPr>
          <w:rFonts w:asciiTheme="minorHAnsi" w:hAnsiTheme="minorHAnsi"/>
          <w:sz w:val="24"/>
          <w:szCs w:val="24"/>
        </w:rPr>
        <w:t xml:space="preserve">median </w:t>
      </w:r>
      <w:r w:rsidRPr="004D490D">
        <w:rPr>
          <w:rFonts w:asciiTheme="minorHAnsi" w:hAnsiTheme="minorHAnsi"/>
          <w:sz w:val="24"/>
          <w:szCs w:val="24"/>
        </w:rPr>
        <w:t xml:space="preserve">levels </w:t>
      </w:r>
      <w:r>
        <w:rPr>
          <w:rFonts w:asciiTheme="minorHAnsi" w:hAnsiTheme="minorHAnsi"/>
          <w:sz w:val="24"/>
          <w:szCs w:val="24"/>
        </w:rPr>
        <w:t>of high activity behaviors</w:t>
      </w:r>
      <w:r w:rsidRPr="004D490D">
        <w:rPr>
          <w:rFonts w:asciiTheme="minorHAnsi" w:hAnsiTheme="minorHAnsi"/>
          <w:sz w:val="24"/>
          <w:szCs w:val="24"/>
        </w:rPr>
        <w:t xml:space="preserve"> over three days of AL diet (Figure 5A). On the third day, mice were either maintained on an AL diet or had their food removed entirely (“fasted”). D1R KO mice show</w:t>
      </w:r>
      <w:r>
        <w:rPr>
          <w:rFonts w:asciiTheme="minorHAnsi" w:hAnsiTheme="minorHAnsi"/>
          <w:sz w:val="24"/>
          <w:szCs w:val="24"/>
        </w:rPr>
        <w:t>ed</w:t>
      </w:r>
      <w:r w:rsidRPr="004D490D">
        <w:rPr>
          <w:rFonts w:asciiTheme="minorHAnsi" w:hAnsiTheme="minorHAnsi"/>
          <w:sz w:val="24"/>
          <w:szCs w:val="24"/>
        </w:rPr>
        <w:t xml:space="preserve"> a strong increase in high-activity behaviors upon acute food deprivation, increasing their activity to a greater extent than fasted WT mice, with mean value</w:t>
      </w:r>
      <w:r>
        <w:rPr>
          <w:rFonts w:asciiTheme="minorHAnsi" w:hAnsiTheme="minorHAnsi"/>
          <w:sz w:val="24"/>
          <w:szCs w:val="24"/>
        </w:rPr>
        <w:t>s</w:t>
      </w:r>
      <w:r w:rsidRPr="004D490D">
        <w:rPr>
          <w:rFonts w:asciiTheme="minorHAnsi" w:hAnsiTheme="minorHAnsi"/>
          <w:sz w:val="24"/>
          <w:szCs w:val="24"/>
        </w:rPr>
        <w:t xml:space="preserve"> of </w:t>
      </w:r>
      <w:r>
        <w:rPr>
          <w:rFonts w:asciiTheme="minorHAnsi" w:hAnsiTheme="minorHAnsi"/>
          <w:sz w:val="24"/>
          <w:szCs w:val="24"/>
        </w:rPr>
        <w:t>270.5 min</w:t>
      </w:r>
      <w:r w:rsidRPr="004D490D">
        <w:rPr>
          <w:rFonts w:asciiTheme="minorHAnsi" w:hAnsiTheme="minorHAnsi"/>
          <w:sz w:val="24"/>
          <w:szCs w:val="24"/>
        </w:rPr>
        <w:t xml:space="preserve"> and </w:t>
      </w:r>
      <w:r>
        <w:rPr>
          <w:rFonts w:asciiTheme="minorHAnsi" w:hAnsiTheme="minorHAnsi"/>
          <w:sz w:val="24"/>
          <w:szCs w:val="24"/>
        </w:rPr>
        <w:t>376.9 min</w:t>
      </w:r>
      <w:r w:rsidRPr="004D490D">
        <w:rPr>
          <w:rFonts w:asciiTheme="minorHAnsi" w:hAnsiTheme="minorHAnsi"/>
          <w:sz w:val="24"/>
          <w:szCs w:val="24"/>
        </w:rPr>
        <w:t xml:space="preserve"> of high activity, respectively (Figure 5B). To normalize these data, we plotted the ratio of activity on fasting day 3 over that of AL day 2 (Figure 5C). </w:t>
      </w:r>
      <w:r>
        <w:rPr>
          <w:rFonts w:asciiTheme="minorHAnsi" w:hAnsiTheme="minorHAnsi"/>
          <w:sz w:val="24"/>
          <w:szCs w:val="24"/>
        </w:rPr>
        <w:t>T</w:t>
      </w:r>
      <w:r w:rsidRPr="004D490D">
        <w:rPr>
          <w:rFonts w:asciiTheme="minorHAnsi" w:hAnsiTheme="minorHAnsi"/>
          <w:sz w:val="24"/>
          <w:szCs w:val="24"/>
        </w:rPr>
        <w:t xml:space="preserve">his ratio </w:t>
      </w:r>
      <w:r>
        <w:rPr>
          <w:rFonts w:asciiTheme="minorHAnsi" w:hAnsiTheme="minorHAnsi"/>
          <w:sz w:val="24"/>
          <w:szCs w:val="24"/>
        </w:rPr>
        <w:t xml:space="preserve">is expected to </w:t>
      </w:r>
      <w:r w:rsidRPr="004D490D">
        <w:rPr>
          <w:rFonts w:asciiTheme="minorHAnsi" w:hAnsiTheme="minorHAnsi"/>
          <w:sz w:val="24"/>
          <w:szCs w:val="24"/>
        </w:rPr>
        <w:t xml:space="preserve">be </w:t>
      </w:r>
      <w:r>
        <w:rPr>
          <w:rFonts w:asciiTheme="minorHAnsi" w:hAnsiTheme="minorHAnsi"/>
          <w:sz w:val="24"/>
          <w:szCs w:val="24"/>
        </w:rPr>
        <w:t xml:space="preserve">around </w:t>
      </w:r>
      <w:r w:rsidRPr="004D490D">
        <w:rPr>
          <w:rFonts w:asciiTheme="minorHAnsi" w:hAnsiTheme="minorHAnsi"/>
          <w:sz w:val="24"/>
          <w:szCs w:val="24"/>
        </w:rPr>
        <w:t>1</w:t>
      </w:r>
      <w:r>
        <w:rPr>
          <w:rFonts w:asciiTheme="minorHAnsi" w:hAnsiTheme="minorHAnsi"/>
          <w:sz w:val="24"/>
          <w:szCs w:val="24"/>
        </w:rPr>
        <w:t xml:space="preserve"> f</w:t>
      </w:r>
      <w:r w:rsidRPr="004D490D">
        <w:rPr>
          <w:rFonts w:asciiTheme="minorHAnsi" w:hAnsiTheme="minorHAnsi"/>
          <w:sz w:val="24"/>
          <w:szCs w:val="24"/>
        </w:rPr>
        <w:t xml:space="preserve">or mice that were not food deprived, in that the activity of an individual mouse should not vary much from day-to-day. Indeed, the amount of high activity on day 2 versus day 3 was close to 1 for both D1R WT (0.96) and D1R KO mice (0.92) (Figure 5C). However, when food deprived, WT </w:t>
      </w:r>
      <w:r w:rsidRPr="004D490D">
        <w:rPr>
          <w:rFonts w:asciiTheme="minorHAnsi" w:hAnsiTheme="minorHAnsi"/>
          <w:sz w:val="24"/>
          <w:szCs w:val="24"/>
        </w:rPr>
        <w:lastRenderedPageBreak/>
        <w:t>mice had an activity ratio of 1.9</w:t>
      </w:r>
      <w:r>
        <w:rPr>
          <w:rFonts w:asciiTheme="minorHAnsi" w:hAnsiTheme="minorHAnsi"/>
          <w:sz w:val="24"/>
          <w:szCs w:val="24"/>
        </w:rPr>
        <w:t xml:space="preserve"> and </w:t>
      </w:r>
      <w:r w:rsidRPr="004D490D">
        <w:rPr>
          <w:rFonts w:asciiTheme="minorHAnsi" w:hAnsiTheme="minorHAnsi"/>
          <w:sz w:val="24"/>
          <w:szCs w:val="24"/>
        </w:rPr>
        <w:t>D1R KO mice had a ratio of 2.5</w:t>
      </w:r>
      <w:r>
        <w:rPr>
          <w:rFonts w:asciiTheme="minorHAnsi" w:hAnsiTheme="minorHAnsi"/>
          <w:sz w:val="24"/>
          <w:szCs w:val="24"/>
        </w:rPr>
        <w:t xml:space="preserve"> (both of which were statistically significant when compared within genotype to AL, P&lt;0.01 Mann-Whitney)</w:t>
      </w:r>
      <w:r w:rsidRPr="004D490D">
        <w:rPr>
          <w:rFonts w:asciiTheme="minorHAnsi" w:hAnsiTheme="minorHAnsi"/>
          <w:sz w:val="24"/>
          <w:szCs w:val="24"/>
        </w:rPr>
        <w:t xml:space="preserve">. </w:t>
      </w:r>
      <w:r>
        <w:rPr>
          <w:rFonts w:asciiTheme="minorHAnsi" w:hAnsiTheme="minorHAnsi"/>
          <w:sz w:val="24"/>
          <w:szCs w:val="24"/>
        </w:rPr>
        <w:t>I</w:t>
      </w:r>
      <w:r w:rsidRPr="004D490D">
        <w:rPr>
          <w:rFonts w:asciiTheme="minorHAnsi" w:hAnsiTheme="minorHAnsi"/>
          <w:sz w:val="24"/>
          <w:szCs w:val="24"/>
        </w:rPr>
        <w:t>mportant</w:t>
      </w:r>
      <w:r>
        <w:rPr>
          <w:rFonts w:asciiTheme="minorHAnsi" w:hAnsiTheme="minorHAnsi"/>
          <w:sz w:val="24"/>
          <w:szCs w:val="24"/>
        </w:rPr>
        <w:t>ly,</w:t>
      </w:r>
      <w:r w:rsidRPr="004D490D">
        <w:rPr>
          <w:rFonts w:asciiTheme="minorHAnsi" w:hAnsiTheme="minorHAnsi"/>
          <w:sz w:val="24"/>
          <w:szCs w:val="24"/>
        </w:rPr>
        <w:t xml:space="preserve"> this assay does not measure food timing, as these mice were naïve to any feeding schedule. These results suggest that the D1R KO mice are capable of up-regulating activity in response to acute food deprivation (i.e. hunger), demonstrating an intact circuitry of detecting and responding to fasting </w:t>
      </w:r>
      <w:r>
        <w:rPr>
          <w:rFonts w:asciiTheme="minorHAnsi" w:hAnsiTheme="minorHAnsi"/>
          <w:sz w:val="24"/>
          <w:szCs w:val="24"/>
        </w:rPr>
        <w:t xml:space="preserve">and thus </w:t>
      </w:r>
      <w:r w:rsidRPr="004D490D">
        <w:rPr>
          <w:rFonts w:asciiTheme="minorHAnsi" w:hAnsiTheme="minorHAnsi"/>
          <w:sz w:val="24"/>
          <w:szCs w:val="24"/>
        </w:rPr>
        <w:t>ruling out gross metabolic defects.</w:t>
      </w:r>
    </w:p>
    <w:p w14:paraId="1C940313" w14:textId="77777777" w:rsidR="004D490D" w:rsidRDefault="004D490D" w:rsidP="002E2F5C">
      <w:pPr>
        <w:spacing w:after="0" w:line="240" w:lineRule="auto"/>
        <w:jc w:val="both"/>
        <w:outlineLvl w:val="0"/>
        <w:rPr>
          <w:rFonts w:asciiTheme="minorHAnsi" w:hAnsiTheme="minorHAnsi"/>
          <w:b/>
          <w:i/>
          <w:sz w:val="24"/>
          <w:szCs w:val="24"/>
        </w:rPr>
      </w:pPr>
    </w:p>
    <w:p w14:paraId="7546B19D" w14:textId="77777777" w:rsidR="004D490D" w:rsidRPr="00DF0AAF" w:rsidRDefault="004D490D" w:rsidP="004D490D">
      <w:pPr>
        <w:spacing w:after="0" w:line="240" w:lineRule="auto"/>
        <w:jc w:val="both"/>
        <w:outlineLvl w:val="0"/>
        <w:rPr>
          <w:rFonts w:asciiTheme="minorHAnsi" w:hAnsiTheme="minorHAnsi"/>
          <w:b/>
          <w:i/>
          <w:sz w:val="24"/>
          <w:szCs w:val="24"/>
        </w:rPr>
      </w:pPr>
      <w:r w:rsidRPr="00DF0AAF">
        <w:rPr>
          <w:rFonts w:asciiTheme="minorHAnsi" w:hAnsiTheme="minorHAnsi"/>
          <w:b/>
          <w:i/>
          <w:sz w:val="24"/>
          <w:szCs w:val="24"/>
        </w:rPr>
        <w:t xml:space="preserve">Handling cues do not facilitate the expression of FAA in D1R </w:t>
      </w:r>
      <w:r>
        <w:rPr>
          <w:rFonts w:asciiTheme="minorHAnsi" w:hAnsiTheme="minorHAnsi"/>
          <w:b/>
          <w:i/>
          <w:sz w:val="24"/>
          <w:szCs w:val="24"/>
        </w:rPr>
        <w:t>KO</w:t>
      </w:r>
      <w:r w:rsidRPr="00DF0AAF">
        <w:rPr>
          <w:rFonts w:asciiTheme="minorHAnsi" w:hAnsiTheme="minorHAnsi"/>
          <w:b/>
          <w:i/>
          <w:sz w:val="24"/>
          <w:szCs w:val="24"/>
        </w:rPr>
        <w:t xml:space="preserve"> mice</w:t>
      </w:r>
    </w:p>
    <w:p w14:paraId="3418B957" w14:textId="77777777" w:rsidR="00CA42BC" w:rsidRPr="00DF0AAF" w:rsidRDefault="00CA42BC" w:rsidP="002E2F5C">
      <w:pPr>
        <w:spacing w:after="0" w:line="240" w:lineRule="auto"/>
        <w:ind w:firstLine="720"/>
        <w:jc w:val="both"/>
        <w:outlineLvl w:val="0"/>
        <w:rPr>
          <w:rFonts w:asciiTheme="minorHAnsi" w:hAnsiTheme="minorHAnsi"/>
          <w:sz w:val="24"/>
          <w:szCs w:val="24"/>
        </w:rPr>
      </w:pPr>
    </w:p>
    <w:p w14:paraId="338B0843" w14:textId="77777777" w:rsidR="004D490D" w:rsidRDefault="004D490D" w:rsidP="004D490D">
      <w:pPr>
        <w:spacing w:after="0" w:line="240" w:lineRule="auto"/>
        <w:jc w:val="both"/>
        <w:outlineLvl w:val="0"/>
        <w:rPr>
          <w:rFonts w:asciiTheme="minorHAnsi" w:hAnsiTheme="minorHAnsi"/>
          <w:sz w:val="24"/>
          <w:szCs w:val="24"/>
        </w:rPr>
      </w:pPr>
      <w:r w:rsidRPr="00DF0AAF">
        <w:rPr>
          <w:rFonts w:asciiTheme="minorHAnsi" w:hAnsiTheme="minorHAnsi"/>
          <w:sz w:val="24"/>
          <w:szCs w:val="24"/>
        </w:rPr>
        <w:t>Havin</w:t>
      </w:r>
      <w:r>
        <w:rPr>
          <w:rFonts w:asciiTheme="minorHAnsi" w:hAnsiTheme="minorHAnsi"/>
          <w:sz w:val="24"/>
          <w:szCs w:val="24"/>
        </w:rPr>
        <w:t xml:space="preserve">g noted that </w:t>
      </w:r>
      <w:r w:rsidRPr="00F62275">
        <w:rPr>
          <w:rFonts w:asciiTheme="minorHAnsi" w:hAnsiTheme="minorHAnsi"/>
          <w:sz w:val="24"/>
          <w:szCs w:val="24"/>
        </w:rPr>
        <w:t xml:space="preserve">some D1R KO mice </w:t>
      </w:r>
      <w:r>
        <w:rPr>
          <w:rFonts w:asciiTheme="minorHAnsi" w:hAnsiTheme="minorHAnsi"/>
          <w:sz w:val="24"/>
          <w:szCs w:val="24"/>
        </w:rPr>
        <w:t>had</w:t>
      </w:r>
      <w:r w:rsidRPr="00F62275">
        <w:rPr>
          <w:rFonts w:asciiTheme="minorHAnsi" w:hAnsiTheme="minorHAnsi"/>
          <w:sz w:val="24"/>
          <w:szCs w:val="24"/>
        </w:rPr>
        <w:t xml:space="preserve"> a small amount of FAA </w:t>
      </w:r>
      <w:r>
        <w:rPr>
          <w:rFonts w:asciiTheme="minorHAnsi" w:hAnsiTheme="minorHAnsi"/>
          <w:sz w:val="24"/>
          <w:szCs w:val="24"/>
        </w:rPr>
        <w:t xml:space="preserve">on </w:t>
      </w:r>
      <w:r w:rsidRPr="00F62275">
        <w:rPr>
          <w:rFonts w:asciiTheme="minorHAnsi" w:hAnsiTheme="minorHAnsi"/>
          <w:sz w:val="24"/>
          <w:szCs w:val="24"/>
        </w:rPr>
        <w:t>a 60% CR diet (note the interquartile range in Figures 2B-E)</w:t>
      </w:r>
      <w:r>
        <w:rPr>
          <w:rFonts w:asciiTheme="minorHAnsi" w:hAnsiTheme="minorHAnsi"/>
          <w:sz w:val="24"/>
          <w:szCs w:val="24"/>
        </w:rPr>
        <w:t xml:space="preserve"> and that D1R KO mice increased their activity when acutely fasted, we sought to further prompt FAA timing in D1R KO mice.</w:t>
      </w:r>
      <w:r w:rsidRPr="00DF0AAF">
        <w:rPr>
          <w:rFonts w:asciiTheme="minorHAnsi" w:hAnsiTheme="minorHAnsi"/>
          <w:sz w:val="24"/>
          <w:szCs w:val="24"/>
        </w:rPr>
        <w:t xml:space="preserve"> We </w:t>
      </w:r>
      <w:r>
        <w:rPr>
          <w:rFonts w:asciiTheme="minorHAnsi" w:hAnsiTheme="minorHAnsi"/>
          <w:sz w:val="24"/>
          <w:szCs w:val="24"/>
        </w:rPr>
        <w:t xml:space="preserve">intentionally </w:t>
      </w:r>
      <w:r w:rsidRPr="00DF0AAF">
        <w:rPr>
          <w:rFonts w:asciiTheme="minorHAnsi" w:hAnsiTheme="minorHAnsi"/>
          <w:sz w:val="24"/>
          <w:szCs w:val="24"/>
        </w:rPr>
        <w:t xml:space="preserve">cued the D1R KO and control mice to expect food by entering </w:t>
      </w:r>
      <w:r>
        <w:rPr>
          <w:rFonts w:asciiTheme="minorHAnsi" w:hAnsiTheme="minorHAnsi"/>
          <w:sz w:val="24"/>
          <w:szCs w:val="24"/>
        </w:rPr>
        <w:t xml:space="preserve">room in which they were being </w:t>
      </w:r>
      <w:r w:rsidRPr="00DF0AAF">
        <w:rPr>
          <w:rFonts w:asciiTheme="minorHAnsi" w:hAnsiTheme="minorHAnsi"/>
          <w:sz w:val="24"/>
          <w:szCs w:val="24"/>
        </w:rPr>
        <w:t>video record</w:t>
      </w:r>
      <w:r>
        <w:rPr>
          <w:rFonts w:asciiTheme="minorHAnsi" w:hAnsiTheme="minorHAnsi"/>
          <w:sz w:val="24"/>
          <w:szCs w:val="24"/>
        </w:rPr>
        <w:t>ed</w:t>
      </w:r>
      <w:r w:rsidRPr="00DF0AAF">
        <w:rPr>
          <w:rFonts w:asciiTheme="minorHAnsi" w:hAnsiTheme="minorHAnsi"/>
          <w:sz w:val="24"/>
          <w:szCs w:val="24"/>
        </w:rPr>
        <w:t xml:space="preserve"> and disturbing their cage</w:t>
      </w:r>
      <w:r>
        <w:rPr>
          <w:rFonts w:asciiTheme="minorHAnsi" w:hAnsiTheme="minorHAnsi"/>
          <w:sz w:val="24"/>
          <w:szCs w:val="24"/>
        </w:rPr>
        <w:t xml:space="preserve"> lids</w:t>
      </w:r>
      <w:r w:rsidRPr="00DF0AAF">
        <w:rPr>
          <w:rFonts w:asciiTheme="minorHAnsi" w:hAnsiTheme="minorHAnsi"/>
          <w:sz w:val="24"/>
          <w:szCs w:val="24"/>
        </w:rPr>
        <w:t xml:space="preserve"> 2 h</w:t>
      </w:r>
      <w:r>
        <w:rPr>
          <w:rFonts w:asciiTheme="minorHAnsi" w:hAnsiTheme="minorHAnsi"/>
          <w:sz w:val="24"/>
          <w:szCs w:val="24"/>
        </w:rPr>
        <w:t>r</w:t>
      </w:r>
      <w:r w:rsidRPr="00DF0AAF">
        <w:rPr>
          <w:rFonts w:asciiTheme="minorHAnsi" w:hAnsiTheme="minorHAnsi"/>
          <w:sz w:val="24"/>
          <w:szCs w:val="24"/>
        </w:rPr>
        <w:t xml:space="preserve"> in advance</w:t>
      </w:r>
      <w:r>
        <w:rPr>
          <w:rFonts w:asciiTheme="minorHAnsi" w:hAnsiTheme="minorHAnsi"/>
          <w:sz w:val="24"/>
          <w:szCs w:val="24"/>
        </w:rPr>
        <w:t xml:space="preserve"> (ZT7)</w:t>
      </w:r>
      <w:r w:rsidRPr="00DF0AAF">
        <w:rPr>
          <w:rFonts w:asciiTheme="minorHAnsi" w:hAnsiTheme="minorHAnsi"/>
          <w:sz w:val="24"/>
          <w:szCs w:val="24"/>
        </w:rPr>
        <w:t xml:space="preserve"> of actual feeding time</w:t>
      </w:r>
      <w:r>
        <w:rPr>
          <w:rFonts w:asciiTheme="minorHAnsi" w:hAnsiTheme="minorHAnsi"/>
          <w:sz w:val="24"/>
          <w:szCs w:val="24"/>
        </w:rPr>
        <w:t xml:space="preserve"> at ZT 9</w:t>
      </w:r>
      <w:r w:rsidRPr="00DF0AAF">
        <w:rPr>
          <w:rFonts w:asciiTheme="minorHAnsi" w:hAnsiTheme="minorHAnsi"/>
          <w:sz w:val="24"/>
          <w:szCs w:val="24"/>
        </w:rPr>
        <w:t xml:space="preserve">. We expected that this ‘cue’ would alert D1R KO mice </w:t>
      </w:r>
      <w:r>
        <w:rPr>
          <w:rFonts w:asciiTheme="minorHAnsi" w:hAnsiTheme="minorHAnsi"/>
          <w:sz w:val="24"/>
          <w:szCs w:val="24"/>
        </w:rPr>
        <w:t>and perhaps facilitate</w:t>
      </w:r>
      <w:r w:rsidRPr="00DF0AAF">
        <w:rPr>
          <w:rFonts w:asciiTheme="minorHAnsi" w:hAnsiTheme="minorHAnsi"/>
          <w:sz w:val="24"/>
          <w:szCs w:val="24"/>
        </w:rPr>
        <w:t xml:space="preserve"> FAA. We cued D1R WT and KO mice on an AL diet to assay the amount of activity that occurs as the result of a disturbance independent of FAA. We observed a small increase in high activity behaviors lasting only ten min post-cue in both D1R WT and D1R KO mice; there were no significant differences in the amount of activity induced in D1R WT and KO mice </w:t>
      </w:r>
      <w:r>
        <w:rPr>
          <w:rFonts w:asciiTheme="minorHAnsi" w:hAnsiTheme="minorHAnsi"/>
          <w:sz w:val="24"/>
          <w:szCs w:val="24"/>
        </w:rPr>
        <w:t>(Figure 6</w:t>
      </w:r>
      <w:r w:rsidRPr="00DF0AAF">
        <w:rPr>
          <w:rFonts w:asciiTheme="minorHAnsi" w:hAnsiTheme="minorHAnsi"/>
          <w:sz w:val="24"/>
          <w:szCs w:val="24"/>
        </w:rPr>
        <w:t>A). D1R KO mice on a CR diet did not show a sustained increase in activity after being cued to feeding time</w:t>
      </w:r>
      <w:r>
        <w:rPr>
          <w:rFonts w:asciiTheme="minorHAnsi" w:hAnsiTheme="minorHAnsi"/>
          <w:sz w:val="24"/>
          <w:szCs w:val="24"/>
        </w:rPr>
        <w:t>;</w:t>
      </w:r>
      <w:r w:rsidRPr="00DF0AAF">
        <w:rPr>
          <w:rFonts w:asciiTheme="minorHAnsi" w:hAnsiTheme="minorHAnsi"/>
          <w:sz w:val="24"/>
          <w:szCs w:val="24"/>
        </w:rPr>
        <w:t xml:space="preserve"> their activity </w:t>
      </w:r>
      <w:r>
        <w:rPr>
          <w:rFonts w:asciiTheme="minorHAnsi" w:hAnsiTheme="minorHAnsi"/>
          <w:sz w:val="24"/>
          <w:szCs w:val="24"/>
        </w:rPr>
        <w:t>lasted</w:t>
      </w:r>
      <w:r w:rsidRPr="00DF0AAF">
        <w:rPr>
          <w:rFonts w:asciiTheme="minorHAnsi" w:hAnsiTheme="minorHAnsi"/>
          <w:sz w:val="24"/>
          <w:szCs w:val="24"/>
        </w:rPr>
        <w:t xml:space="preserve"> only </w:t>
      </w:r>
      <w:r>
        <w:rPr>
          <w:rFonts w:asciiTheme="minorHAnsi" w:hAnsiTheme="minorHAnsi"/>
          <w:sz w:val="24"/>
          <w:szCs w:val="24"/>
        </w:rPr>
        <w:t>~</w:t>
      </w:r>
      <w:r w:rsidRPr="00DF0AAF">
        <w:rPr>
          <w:rFonts w:asciiTheme="minorHAnsi" w:hAnsiTheme="minorHAnsi"/>
          <w:sz w:val="24"/>
          <w:szCs w:val="24"/>
        </w:rPr>
        <w:t xml:space="preserve">10 min subsequent to </w:t>
      </w:r>
      <w:r>
        <w:rPr>
          <w:rFonts w:asciiTheme="minorHAnsi" w:hAnsiTheme="minorHAnsi"/>
          <w:sz w:val="24"/>
          <w:szCs w:val="24"/>
        </w:rPr>
        <w:t>the cue (Figure 6</w:t>
      </w:r>
      <w:r w:rsidRPr="00DF0AAF">
        <w:rPr>
          <w:rFonts w:asciiTheme="minorHAnsi" w:hAnsiTheme="minorHAnsi"/>
          <w:sz w:val="24"/>
          <w:szCs w:val="24"/>
        </w:rPr>
        <w:t>B). WT control mice on a CR diet showed a large increase</w:t>
      </w:r>
      <w:r>
        <w:rPr>
          <w:rFonts w:asciiTheme="minorHAnsi" w:hAnsiTheme="minorHAnsi"/>
          <w:sz w:val="24"/>
          <w:szCs w:val="24"/>
        </w:rPr>
        <w:t xml:space="preserve"> in activity induced by the cue, or were already demonstrating FAA at the time of the cue,</w:t>
      </w:r>
      <w:r w:rsidRPr="00DF0AAF">
        <w:rPr>
          <w:rFonts w:asciiTheme="minorHAnsi" w:hAnsiTheme="minorHAnsi"/>
          <w:sz w:val="24"/>
          <w:szCs w:val="24"/>
        </w:rPr>
        <w:t xml:space="preserve"> and sustained their increased activity for the following 2 h</w:t>
      </w:r>
      <w:r>
        <w:rPr>
          <w:rFonts w:asciiTheme="minorHAnsi" w:hAnsiTheme="minorHAnsi"/>
          <w:sz w:val="24"/>
          <w:szCs w:val="24"/>
        </w:rPr>
        <w:t>r</w:t>
      </w:r>
      <w:r w:rsidRPr="00DF0AAF">
        <w:rPr>
          <w:rFonts w:asciiTheme="minorHAnsi" w:hAnsiTheme="minorHAnsi"/>
          <w:sz w:val="24"/>
          <w:szCs w:val="24"/>
        </w:rPr>
        <w:t xml:space="preserve"> (Figure 6B). Summation of the </w:t>
      </w:r>
      <w:r>
        <w:rPr>
          <w:rFonts w:asciiTheme="minorHAnsi" w:hAnsiTheme="minorHAnsi"/>
          <w:sz w:val="24"/>
          <w:szCs w:val="24"/>
        </w:rPr>
        <w:t>time</w:t>
      </w:r>
      <w:r w:rsidRPr="00DF0AAF">
        <w:rPr>
          <w:rFonts w:asciiTheme="minorHAnsi" w:hAnsiTheme="minorHAnsi"/>
          <w:sz w:val="24"/>
          <w:szCs w:val="24"/>
        </w:rPr>
        <w:t xml:space="preserve"> of high</w:t>
      </w:r>
      <w:r>
        <w:rPr>
          <w:rFonts w:asciiTheme="minorHAnsi" w:hAnsiTheme="minorHAnsi"/>
          <w:sz w:val="24"/>
          <w:szCs w:val="24"/>
        </w:rPr>
        <w:t>-</w:t>
      </w:r>
      <w:r w:rsidRPr="00DF0AAF">
        <w:rPr>
          <w:rFonts w:asciiTheme="minorHAnsi" w:hAnsiTheme="minorHAnsi"/>
          <w:sz w:val="24"/>
          <w:szCs w:val="24"/>
        </w:rPr>
        <w:t xml:space="preserve">activity behavior </w:t>
      </w:r>
      <w:r>
        <w:rPr>
          <w:rFonts w:asciiTheme="minorHAnsi" w:hAnsiTheme="minorHAnsi"/>
          <w:sz w:val="24"/>
          <w:szCs w:val="24"/>
        </w:rPr>
        <w:t>2 hr</w:t>
      </w:r>
      <w:r w:rsidRPr="00DF0AAF">
        <w:rPr>
          <w:rFonts w:asciiTheme="minorHAnsi" w:hAnsiTheme="minorHAnsi"/>
          <w:sz w:val="24"/>
          <w:szCs w:val="24"/>
        </w:rPr>
        <w:t xml:space="preserve"> prior to feeding demonstrated a significant increase in activity in </w:t>
      </w:r>
      <w:r>
        <w:rPr>
          <w:rFonts w:asciiTheme="minorHAnsi" w:hAnsiTheme="minorHAnsi"/>
          <w:sz w:val="24"/>
          <w:szCs w:val="24"/>
        </w:rPr>
        <w:t xml:space="preserve">of WT mice when CR compared to AL feeding, </w:t>
      </w:r>
      <w:r w:rsidRPr="00DF0AAF">
        <w:rPr>
          <w:rFonts w:asciiTheme="minorHAnsi" w:hAnsiTheme="minorHAnsi"/>
          <w:sz w:val="24"/>
          <w:szCs w:val="24"/>
        </w:rPr>
        <w:t>but not in D1R KO mice (Figure 5C). These results</w:t>
      </w:r>
      <w:r>
        <w:rPr>
          <w:rFonts w:asciiTheme="minorHAnsi" w:hAnsiTheme="minorHAnsi"/>
          <w:sz w:val="24"/>
          <w:szCs w:val="24"/>
        </w:rPr>
        <w:t xml:space="preserve"> suggest</w:t>
      </w:r>
      <w:r w:rsidRPr="00DF0AAF">
        <w:rPr>
          <w:rFonts w:asciiTheme="minorHAnsi" w:hAnsiTheme="minorHAnsi"/>
          <w:sz w:val="24"/>
          <w:szCs w:val="24"/>
        </w:rPr>
        <w:t xml:space="preserve"> that even</w:t>
      </w:r>
      <w:r>
        <w:rPr>
          <w:rFonts w:asciiTheme="minorHAnsi" w:hAnsiTheme="minorHAnsi"/>
          <w:sz w:val="24"/>
          <w:szCs w:val="24"/>
        </w:rPr>
        <w:t xml:space="preserve"> cuing the</w:t>
      </w:r>
      <w:r w:rsidRPr="00DF0AAF">
        <w:rPr>
          <w:rFonts w:asciiTheme="minorHAnsi" w:hAnsiTheme="minorHAnsi"/>
          <w:sz w:val="24"/>
          <w:szCs w:val="24"/>
        </w:rPr>
        <w:t xml:space="preserve"> D1R KO mice </w:t>
      </w:r>
      <w:r>
        <w:rPr>
          <w:rFonts w:asciiTheme="minorHAnsi" w:hAnsiTheme="minorHAnsi"/>
          <w:sz w:val="24"/>
          <w:szCs w:val="24"/>
        </w:rPr>
        <w:t xml:space="preserve">to the subsequent availability of food did not </w:t>
      </w:r>
      <w:r w:rsidRPr="00DF0AAF">
        <w:rPr>
          <w:rFonts w:asciiTheme="minorHAnsi" w:hAnsiTheme="minorHAnsi"/>
          <w:sz w:val="24"/>
          <w:szCs w:val="24"/>
        </w:rPr>
        <w:t xml:space="preserve">trigger </w:t>
      </w:r>
      <w:del w:id="30" w:author="Andrew D. Steele" w:date="2014-08-01T09:31:00Z">
        <w:r w:rsidRPr="00DF0AAF" w:rsidDel="004059BE">
          <w:rPr>
            <w:rFonts w:asciiTheme="minorHAnsi" w:hAnsiTheme="minorHAnsi"/>
            <w:sz w:val="24"/>
            <w:szCs w:val="24"/>
          </w:rPr>
          <w:delText xml:space="preserve">sustained </w:delText>
        </w:r>
      </w:del>
      <w:r w:rsidRPr="00DF0AAF">
        <w:rPr>
          <w:rFonts w:asciiTheme="minorHAnsi" w:hAnsiTheme="minorHAnsi"/>
          <w:sz w:val="24"/>
          <w:szCs w:val="24"/>
        </w:rPr>
        <w:t>FAA behaviors</w:t>
      </w:r>
      <w:r w:rsidRPr="00433CF2">
        <w:rPr>
          <w:rFonts w:asciiTheme="minorHAnsi" w:hAnsiTheme="minorHAnsi"/>
          <w:sz w:val="24"/>
          <w:szCs w:val="24"/>
        </w:rPr>
        <w:t>.</w:t>
      </w:r>
    </w:p>
    <w:p w14:paraId="77C8BB04" w14:textId="77777777" w:rsidR="005301AB" w:rsidRPr="005301AB" w:rsidRDefault="005301AB" w:rsidP="005301AB">
      <w:pPr>
        <w:spacing w:after="0" w:line="240" w:lineRule="auto"/>
        <w:ind w:firstLine="720"/>
        <w:jc w:val="both"/>
        <w:outlineLvl w:val="0"/>
        <w:rPr>
          <w:rFonts w:asciiTheme="minorHAnsi" w:hAnsiTheme="minorHAnsi"/>
          <w:sz w:val="24"/>
          <w:szCs w:val="24"/>
        </w:rPr>
      </w:pPr>
    </w:p>
    <w:p w14:paraId="6ABB8FFF" w14:textId="77777777" w:rsidR="00F8180B" w:rsidRPr="00DF0AAF" w:rsidRDefault="00F8180B" w:rsidP="00F8180B">
      <w:pPr>
        <w:spacing w:after="0" w:line="240" w:lineRule="auto"/>
        <w:jc w:val="both"/>
        <w:outlineLvl w:val="0"/>
        <w:rPr>
          <w:rFonts w:asciiTheme="minorHAnsi" w:hAnsiTheme="minorHAnsi"/>
          <w:sz w:val="24"/>
          <w:szCs w:val="24"/>
        </w:rPr>
      </w:pPr>
      <w:r w:rsidRPr="00DF0AAF">
        <w:rPr>
          <w:rFonts w:asciiTheme="minorHAnsi" w:hAnsiTheme="minorHAnsi"/>
          <w:b/>
          <w:i/>
          <w:sz w:val="24"/>
          <w:szCs w:val="24"/>
        </w:rPr>
        <w:t xml:space="preserve">Palatable meal anticipation </w:t>
      </w:r>
      <w:r>
        <w:rPr>
          <w:rFonts w:asciiTheme="minorHAnsi" w:hAnsiTheme="minorHAnsi"/>
          <w:b/>
          <w:i/>
          <w:sz w:val="24"/>
          <w:szCs w:val="24"/>
        </w:rPr>
        <w:t>by</w:t>
      </w:r>
      <w:r w:rsidRPr="00DF0AAF">
        <w:rPr>
          <w:rFonts w:asciiTheme="minorHAnsi" w:hAnsiTheme="minorHAnsi"/>
          <w:b/>
          <w:i/>
          <w:sz w:val="24"/>
          <w:szCs w:val="24"/>
        </w:rPr>
        <w:t xml:space="preserve"> </w:t>
      </w:r>
      <w:r>
        <w:rPr>
          <w:rFonts w:asciiTheme="minorHAnsi" w:hAnsiTheme="minorHAnsi"/>
          <w:b/>
          <w:i/>
          <w:sz w:val="24"/>
          <w:szCs w:val="24"/>
        </w:rPr>
        <w:t>D1R KO</w:t>
      </w:r>
      <w:r w:rsidRPr="00DF0AAF">
        <w:rPr>
          <w:rFonts w:asciiTheme="minorHAnsi" w:hAnsiTheme="minorHAnsi"/>
          <w:b/>
          <w:i/>
          <w:sz w:val="24"/>
          <w:szCs w:val="24"/>
        </w:rPr>
        <w:t xml:space="preserve"> mice</w:t>
      </w:r>
      <w:r>
        <w:rPr>
          <w:rFonts w:asciiTheme="minorHAnsi" w:hAnsiTheme="minorHAnsi"/>
          <w:b/>
          <w:i/>
          <w:sz w:val="24"/>
          <w:szCs w:val="24"/>
        </w:rPr>
        <w:t xml:space="preserve"> on an ad libitum diet</w:t>
      </w:r>
    </w:p>
    <w:p w14:paraId="38901A1B" w14:textId="77777777" w:rsidR="00CA42BC" w:rsidRPr="00DF0AAF" w:rsidRDefault="00CA42BC" w:rsidP="002E2F5C">
      <w:pPr>
        <w:spacing w:after="0" w:line="240" w:lineRule="auto"/>
        <w:ind w:firstLine="720"/>
        <w:jc w:val="both"/>
        <w:outlineLvl w:val="0"/>
        <w:rPr>
          <w:rFonts w:asciiTheme="minorHAnsi" w:hAnsiTheme="minorHAnsi"/>
          <w:sz w:val="24"/>
          <w:szCs w:val="24"/>
        </w:rPr>
      </w:pPr>
    </w:p>
    <w:p w14:paraId="0B4649F0" w14:textId="77777777" w:rsidR="00B813F8" w:rsidRPr="00DF0AAF" w:rsidRDefault="00F30B33" w:rsidP="00E93491">
      <w:pPr>
        <w:spacing w:after="0" w:line="240" w:lineRule="auto"/>
        <w:jc w:val="both"/>
        <w:outlineLvl w:val="0"/>
        <w:rPr>
          <w:rFonts w:asciiTheme="minorHAnsi" w:hAnsiTheme="minorHAnsi"/>
          <w:sz w:val="24"/>
          <w:szCs w:val="24"/>
        </w:rPr>
      </w:pPr>
      <w:r w:rsidRPr="00DF0AAF">
        <w:rPr>
          <w:rFonts w:asciiTheme="minorHAnsi" w:hAnsiTheme="minorHAnsi"/>
          <w:sz w:val="24"/>
          <w:szCs w:val="24"/>
        </w:rPr>
        <w:t xml:space="preserve">Rodents exhibit FAA in response to a </w:t>
      </w:r>
      <w:r w:rsidR="004E37E2">
        <w:rPr>
          <w:rFonts w:asciiTheme="minorHAnsi" w:hAnsiTheme="minorHAnsi"/>
          <w:sz w:val="24"/>
          <w:szCs w:val="24"/>
        </w:rPr>
        <w:t xml:space="preserve">timed </w:t>
      </w:r>
      <w:r w:rsidRPr="00DF0AAF">
        <w:rPr>
          <w:rFonts w:asciiTheme="minorHAnsi" w:hAnsiTheme="minorHAnsi"/>
          <w:sz w:val="24"/>
          <w:szCs w:val="24"/>
        </w:rPr>
        <w:t>palatable mid</w:t>
      </w:r>
      <w:r w:rsidR="006D65B0">
        <w:rPr>
          <w:rFonts w:asciiTheme="minorHAnsi" w:hAnsiTheme="minorHAnsi"/>
          <w:sz w:val="24"/>
          <w:szCs w:val="24"/>
        </w:rPr>
        <w:t>-</w:t>
      </w:r>
      <w:r w:rsidRPr="00DF0AAF">
        <w:rPr>
          <w:rFonts w:asciiTheme="minorHAnsi" w:hAnsiTheme="minorHAnsi"/>
          <w:sz w:val="24"/>
          <w:szCs w:val="24"/>
        </w:rPr>
        <w:t xml:space="preserve">day meal </w:t>
      </w:r>
      <w:r w:rsidR="001B50A2">
        <w:rPr>
          <w:rFonts w:asciiTheme="minorHAnsi" w:hAnsiTheme="minorHAnsi"/>
          <w:sz w:val="24"/>
          <w:szCs w:val="24"/>
        </w:rPr>
        <w:t xml:space="preserve">even with </w:t>
      </w:r>
      <w:r w:rsidRPr="00DF0AAF">
        <w:rPr>
          <w:rFonts w:asciiTheme="minorHAnsi" w:hAnsiTheme="minorHAnsi"/>
          <w:sz w:val="24"/>
          <w:szCs w:val="24"/>
        </w:rPr>
        <w:t xml:space="preserve">AL access to regular chow </w:t>
      </w:r>
      <w:r w:rsidR="00296185">
        <w:rPr>
          <w:rFonts w:asciiTheme="minorHAnsi" w:hAnsiTheme="minorHAnsi"/>
          <w:sz w:val="24"/>
          <w:szCs w:val="24"/>
        </w:rPr>
        <w:fldChar w:fldCharType="begin">
          <w:fldData xml:space="preserve">PEVuZE5vdGU+PENpdGU+PEF1dGhvcj5NaXN0bGJlcmdlcjwvQXV0aG9yPjxZZWFyPjE5ODc8L1ll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==
</w:fldData>
        </w:fldChar>
      </w:r>
      <w:r w:rsidR="005A0B27">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PEVuZE5vdGU+PENpdGU+PEF1dGhvcj5NaXN0bGJlcmdlcjwvQXV0aG9yPjxZZWFyPjE5ODc8L1ll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==
</w:fldData>
        </w:fldChar>
      </w:r>
      <w:r w:rsidR="005A0B27">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A0B27">
        <w:rPr>
          <w:rFonts w:asciiTheme="minorHAnsi" w:hAnsiTheme="minorHAnsi"/>
          <w:noProof/>
          <w:sz w:val="24"/>
          <w:szCs w:val="24"/>
        </w:rPr>
        <w:t>[</w:t>
      </w:r>
      <w:hyperlink w:anchor="_ENREF_13" w:tooltip="Mistlberger, 1987 #99" w:history="1">
        <w:r w:rsidR="0051520C">
          <w:rPr>
            <w:rFonts w:asciiTheme="minorHAnsi" w:hAnsiTheme="minorHAnsi"/>
            <w:noProof/>
            <w:sz w:val="24"/>
            <w:szCs w:val="24"/>
          </w:rPr>
          <w:t>13</w:t>
        </w:r>
      </w:hyperlink>
      <w:r w:rsidR="005A0B27">
        <w:rPr>
          <w:rFonts w:asciiTheme="minorHAnsi" w:hAnsiTheme="minorHAnsi"/>
          <w:noProof/>
          <w:sz w:val="24"/>
          <w:szCs w:val="24"/>
        </w:rPr>
        <w:t>,</w:t>
      </w:r>
      <w:hyperlink w:anchor="_ENREF_14" w:tooltip="Mendoza, 2005 #148" w:history="1">
        <w:r w:rsidR="0051520C">
          <w:rPr>
            <w:rFonts w:asciiTheme="minorHAnsi" w:hAnsiTheme="minorHAnsi"/>
            <w:noProof/>
            <w:sz w:val="24"/>
            <w:szCs w:val="24"/>
          </w:rPr>
          <w:t>14</w:t>
        </w:r>
      </w:hyperlink>
      <w:r w:rsidR="005A0B27">
        <w:rPr>
          <w:rFonts w:asciiTheme="minorHAnsi" w:hAnsiTheme="minorHAnsi"/>
          <w:noProof/>
          <w:sz w:val="24"/>
          <w:szCs w:val="24"/>
        </w:rPr>
        <w:t>]</w:t>
      </w:r>
      <w:r w:rsidR="00296185">
        <w:rPr>
          <w:rFonts w:asciiTheme="minorHAnsi" w:hAnsiTheme="minorHAnsi"/>
          <w:sz w:val="24"/>
          <w:szCs w:val="24"/>
        </w:rPr>
        <w:fldChar w:fldCharType="end"/>
      </w:r>
      <w:r w:rsidR="001B50A2">
        <w:rPr>
          <w:rFonts w:asciiTheme="minorHAnsi" w:hAnsiTheme="minorHAnsi"/>
          <w:sz w:val="24"/>
          <w:szCs w:val="24"/>
        </w:rPr>
        <w:t>. This model does not involve substantial weight loss and mice, in particular, show FAA for fatty</w:t>
      </w:r>
      <w:r w:rsidR="00E8637E">
        <w:rPr>
          <w:rFonts w:asciiTheme="minorHAnsi" w:hAnsiTheme="minorHAnsi"/>
          <w:sz w:val="24"/>
          <w:szCs w:val="24"/>
        </w:rPr>
        <w:t xml:space="preserve"> meals as opposed to sugary meals</w:t>
      </w:r>
      <w:r w:rsidR="001B50A2">
        <w:rPr>
          <w:rFonts w:asciiTheme="minorHAnsi" w:hAnsiTheme="minorHAnsi"/>
          <w:sz w:val="24"/>
          <w:szCs w:val="24"/>
        </w:rPr>
        <w:t xml:space="preserve"> </w:t>
      </w:r>
      <w:r w:rsidR="00296185">
        <w:rPr>
          <w:rFonts w:asciiTheme="minorHAnsi" w:hAnsiTheme="minorHAnsi"/>
          <w:sz w:val="24"/>
          <w:szCs w:val="24"/>
        </w:rPr>
        <w:fldChar w:fldCharType="begin"/>
      </w:r>
      <w:r w:rsidR="00CA65B8">
        <w:rPr>
          <w:rFonts w:asciiTheme="minorHAnsi" w:hAnsiTheme="minorHAnsi"/>
          <w:sz w:val="24"/>
          <w:szCs w:val="24"/>
        </w:rPr>
        <w:instrText xml:space="preserve"> ADDIN EN.CITE &lt;EndNote&gt;&lt;Cite&gt;&lt;Author&gt;Hsu&lt;/Author&gt;&lt;Year&gt;2010&lt;/Year&gt;&lt;RecNum&gt;65&lt;/RecNum&gt;&lt;DisplayText&gt;[15,17]&lt;/DisplayText&gt;&lt;record&gt;&lt;rec-number&gt;65&lt;/rec-number&gt;&lt;foreign-keys&gt;&lt;key app="EN" db-id="w092xxvttvvvwxex9spxpprcwsews0swttpr"&gt;65&lt;/key&gt;&lt;/foreign-keys&gt;&lt;ref-type name="Journal Article"&gt;17&lt;/ref-type&gt;&lt;contributors&gt;&lt;authors&gt;&lt;author&gt;Hsu, C.T.&lt;/author&gt;&lt;author&gt;Paton, D.&lt;/author&gt;&lt;author&gt;Mistlberger, R. E.&lt;/author&gt;&lt;author&gt;Steele, A. D.&lt;/author&gt;&lt;/authors&gt;&lt;/contributors&gt;&lt;titles&gt;&lt;title&gt;Palatable Meal Anticipation in Mice&lt;/title&gt;&lt;secondary-title&gt;PLoS One&lt;/secondary-title&gt;&lt;/titles&gt;&lt;periodical&gt;&lt;full-title&gt;PLoS One&lt;/full-title&gt;&lt;/periodical&gt;&lt;volume&gt;in press&lt;/volume&gt;&lt;dates&gt;&lt;year&gt;2010&lt;/year&gt;&lt;/dates&gt;&lt;urls&gt;&lt;/urls&gt;&lt;/record&gt;&lt;/Cite&gt;&lt;Cite&gt;&lt;Author&gt;Gallardo&lt;/Author&gt;&lt;Year&gt;2012&lt;/Year&gt;&lt;RecNum&gt;197&lt;/RecNum&gt;&lt;record&gt;&lt;rec-number&gt;197&lt;/rec-number&gt;&lt;foreign-keys&gt;&lt;key app="EN" db-id="w092xxvttvvvwxex9spxpprcwsews0swttpr"&gt;197&lt;/key&gt;&lt;/foreign-keys&gt;&lt;ref-type name="Journal Article"&gt;17&lt;/ref-type&gt;&lt;contributors&gt;&lt;authors&gt;&lt;author&gt;Gallardo, C. M.&lt;/author&gt;&lt;author&gt;Gunapala, K. M.&lt;/author&gt;&lt;author&gt;King, O. D.&lt;/author&gt;&lt;author&gt;Steele, A. D.&lt;/author&gt;&lt;/authors&gt;&lt;/contributors&gt;&lt;auth-address&gt;Division of Biology, California Institute of Technology, Pasadena, California, United States of America.&lt;/auth-address&gt;&lt;titles&gt;&lt;title&gt;Daily scheduled high fat meals moderately entrain behavioral anticipatory activity, body temperature, and hypothalamic c-Fos activation&lt;/title&gt;&lt;secondary-title&gt;PLoS One&lt;/secondary-title&gt;&lt;/titles&gt;&lt;periodical&gt;&lt;full-title&gt;PLoS One&lt;/full-title&gt;&lt;/periodical&gt;&lt;pages&gt;e41161&lt;/pages&gt;&lt;volume&gt;7&lt;/volume&gt;&lt;number&gt;7&lt;/number&gt;&lt;edition&gt;2012/07/21&lt;/edition&gt;&lt;dates&gt;&lt;year&gt;2012&lt;/year&gt;&lt;/dates&gt;&lt;isbn&gt;1932-6203 (Electronic)&amp;#xD;1932-6203 (Linking)&lt;/isbn&gt;&lt;accession-num&gt;22815954&lt;/accession-num&gt;&lt;urls&gt;&lt;related-urls&gt;&lt;url&gt;http://www.ncbi.nlm.nih.gov/pubmed/22815954&lt;/url&gt;&lt;/related-urls&gt;&lt;/urls&gt;&lt;custom2&gt;3397999&lt;/custom2&gt;&lt;electronic-resource-num&gt;10.1371/journal.pone.0041161&amp;#xD;PONE-D-12-12610 [pii]&lt;/electronic-resource-num&gt;&lt;language&gt;eng&lt;/language&gt;&lt;/record&gt;&lt;/Cite&gt;&lt;/EndNote&gt;</w:instrText>
      </w:r>
      <w:r w:rsidR="00296185">
        <w:rPr>
          <w:rFonts w:asciiTheme="minorHAnsi" w:hAnsiTheme="minorHAnsi"/>
          <w:sz w:val="24"/>
          <w:szCs w:val="24"/>
        </w:rPr>
        <w:fldChar w:fldCharType="separate"/>
      </w:r>
      <w:r w:rsidR="00CA65B8">
        <w:rPr>
          <w:rFonts w:asciiTheme="minorHAnsi" w:hAnsiTheme="minorHAnsi"/>
          <w:noProof/>
          <w:sz w:val="24"/>
          <w:szCs w:val="24"/>
        </w:rPr>
        <w:t>[</w:t>
      </w:r>
      <w:hyperlink w:anchor="_ENREF_15" w:tooltip="Hsu, 2010 #65" w:history="1">
        <w:r w:rsidR="0051520C">
          <w:rPr>
            <w:rFonts w:asciiTheme="minorHAnsi" w:hAnsiTheme="minorHAnsi"/>
            <w:noProof/>
            <w:sz w:val="24"/>
            <w:szCs w:val="24"/>
          </w:rPr>
          <w:t>15</w:t>
        </w:r>
      </w:hyperlink>
      <w:r w:rsidR="00CA65B8">
        <w:rPr>
          <w:rFonts w:asciiTheme="minorHAnsi" w:hAnsiTheme="minorHAnsi"/>
          <w:noProof/>
          <w:sz w:val="24"/>
          <w:szCs w:val="24"/>
        </w:rPr>
        <w:t>,</w:t>
      </w:r>
      <w:hyperlink w:anchor="_ENREF_17" w:tooltip="Gallardo, 2012 #197" w:history="1">
        <w:r w:rsidR="0051520C">
          <w:rPr>
            <w:rFonts w:asciiTheme="minorHAnsi" w:hAnsiTheme="minorHAnsi"/>
            <w:noProof/>
            <w:sz w:val="24"/>
            <w:szCs w:val="24"/>
          </w:rPr>
          <w:t>17</w:t>
        </w:r>
      </w:hyperlink>
      <w:r w:rsidR="00CA65B8">
        <w:rPr>
          <w:rFonts w:asciiTheme="minorHAnsi" w:hAnsiTheme="minorHAnsi"/>
          <w:noProof/>
          <w:sz w:val="24"/>
          <w:szCs w:val="24"/>
        </w:rPr>
        <w:t>]</w:t>
      </w:r>
      <w:r w:rsidR="00296185">
        <w:rPr>
          <w:rFonts w:asciiTheme="minorHAnsi" w:hAnsiTheme="minorHAnsi"/>
          <w:sz w:val="24"/>
          <w:szCs w:val="24"/>
        </w:rPr>
        <w:fldChar w:fldCharType="end"/>
      </w:r>
      <w:r w:rsidR="00F47C01" w:rsidRPr="00DF0AAF">
        <w:rPr>
          <w:rFonts w:asciiTheme="minorHAnsi" w:hAnsiTheme="minorHAnsi"/>
          <w:sz w:val="24"/>
          <w:szCs w:val="24"/>
        </w:rPr>
        <w:t xml:space="preserve">. </w:t>
      </w:r>
      <w:r w:rsidR="004E37E2">
        <w:rPr>
          <w:rFonts w:asciiTheme="minorHAnsi" w:hAnsiTheme="minorHAnsi"/>
          <w:sz w:val="24"/>
          <w:szCs w:val="24"/>
        </w:rPr>
        <w:t>T</w:t>
      </w:r>
      <w:r w:rsidR="004E37E2" w:rsidRPr="00DF0AAF">
        <w:rPr>
          <w:rFonts w:asciiTheme="minorHAnsi" w:hAnsiTheme="minorHAnsi"/>
          <w:sz w:val="24"/>
          <w:szCs w:val="24"/>
        </w:rPr>
        <w:t>o gain further insight into the role of the dopaminergic system in FAA</w:t>
      </w:r>
      <w:r w:rsidR="00D173E7">
        <w:rPr>
          <w:rFonts w:asciiTheme="minorHAnsi" w:hAnsiTheme="minorHAnsi"/>
          <w:sz w:val="24"/>
          <w:szCs w:val="24"/>
        </w:rPr>
        <w:t>,</w:t>
      </w:r>
      <w:r w:rsidR="004E37E2">
        <w:rPr>
          <w:rFonts w:asciiTheme="minorHAnsi" w:hAnsiTheme="minorHAnsi"/>
          <w:sz w:val="24"/>
          <w:szCs w:val="24"/>
        </w:rPr>
        <w:t xml:space="preserve"> we next</w:t>
      </w:r>
      <w:r w:rsidR="00B813F8" w:rsidRPr="00DF0AAF">
        <w:rPr>
          <w:rFonts w:asciiTheme="minorHAnsi" w:hAnsiTheme="minorHAnsi"/>
          <w:sz w:val="24"/>
          <w:szCs w:val="24"/>
        </w:rPr>
        <w:t xml:space="preserve"> </w:t>
      </w:r>
      <w:r w:rsidR="002F3D04">
        <w:rPr>
          <w:rFonts w:asciiTheme="minorHAnsi" w:hAnsiTheme="minorHAnsi"/>
          <w:sz w:val="24"/>
          <w:szCs w:val="24"/>
        </w:rPr>
        <w:t>studied</w:t>
      </w:r>
      <w:r w:rsidR="00B813F8" w:rsidRPr="00DF0AAF">
        <w:rPr>
          <w:rFonts w:asciiTheme="minorHAnsi" w:hAnsiTheme="minorHAnsi"/>
          <w:sz w:val="24"/>
          <w:szCs w:val="24"/>
        </w:rPr>
        <w:t xml:space="preserve"> </w:t>
      </w:r>
      <w:r w:rsidR="004E37E2">
        <w:rPr>
          <w:rFonts w:asciiTheme="minorHAnsi" w:hAnsiTheme="minorHAnsi"/>
          <w:sz w:val="24"/>
          <w:szCs w:val="24"/>
        </w:rPr>
        <w:t>FAA</w:t>
      </w:r>
      <w:r w:rsidR="00E8637E">
        <w:rPr>
          <w:rFonts w:asciiTheme="minorHAnsi" w:hAnsiTheme="minorHAnsi"/>
          <w:sz w:val="24"/>
          <w:szCs w:val="24"/>
        </w:rPr>
        <w:t xml:space="preserve"> in response to </w:t>
      </w:r>
      <w:r w:rsidR="004E37E2">
        <w:rPr>
          <w:rFonts w:asciiTheme="minorHAnsi" w:hAnsiTheme="minorHAnsi"/>
          <w:sz w:val="24"/>
          <w:szCs w:val="24"/>
        </w:rPr>
        <w:t xml:space="preserve">scheduled </w:t>
      </w:r>
      <w:r w:rsidR="00B813F8" w:rsidRPr="00DF0AAF">
        <w:rPr>
          <w:rFonts w:asciiTheme="minorHAnsi" w:hAnsiTheme="minorHAnsi"/>
          <w:sz w:val="24"/>
          <w:szCs w:val="24"/>
        </w:rPr>
        <w:t>palatable meal</w:t>
      </w:r>
      <w:r w:rsidR="004E37E2">
        <w:rPr>
          <w:rFonts w:asciiTheme="minorHAnsi" w:hAnsiTheme="minorHAnsi"/>
          <w:sz w:val="24"/>
          <w:szCs w:val="24"/>
        </w:rPr>
        <w:t>s</w:t>
      </w:r>
      <w:r w:rsidR="00B813F8" w:rsidRPr="00DF0AAF">
        <w:rPr>
          <w:rFonts w:asciiTheme="minorHAnsi" w:hAnsiTheme="minorHAnsi"/>
          <w:sz w:val="24"/>
          <w:szCs w:val="24"/>
        </w:rPr>
        <w:t>. W</w:t>
      </w:r>
      <w:r w:rsidR="00F47C01" w:rsidRPr="00DF0AAF">
        <w:rPr>
          <w:rFonts w:asciiTheme="minorHAnsi" w:hAnsiTheme="minorHAnsi"/>
          <w:sz w:val="24"/>
          <w:szCs w:val="24"/>
        </w:rPr>
        <w:t xml:space="preserve">e fed a daily meal of </w:t>
      </w:r>
      <w:r w:rsidR="004E37E2">
        <w:rPr>
          <w:rFonts w:asciiTheme="minorHAnsi" w:hAnsiTheme="minorHAnsi"/>
          <w:sz w:val="24"/>
          <w:szCs w:val="24"/>
        </w:rPr>
        <w:t>rodent HFD</w:t>
      </w:r>
      <w:r w:rsidR="001A4054" w:rsidRPr="00DF0AAF">
        <w:rPr>
          <w:rFonts w:asciiTheme="minorHAnsi" w:hAnsiTheme="minorHAnsi"/>
          <w:sz w:val="24"/>
          <w:szCs w:val="24"/>
        </w:rPr>
        <w:t xml:space="preserve"> </w:t>
      </w:r>
      <w:r w:rsidR="009E77B2" w:rsidRPr="00DF0AAF">
        <w:rPr>
          <w:rFonts w:asciiTheme="minorHAnsi" w:hAnsiTheme="minorHAnsi"/>
          <w:sz w:val="24"/>
          <w:szCs w:val="24"/>
        </w:rPr>
        <w:t xml:space="preserve">at ZT 9 </w:t>
      </w:r>
      <w:r w:rsidR="001A4054" w:rsidRPr="00DF0AAF">
        <w:rPr>
          <w:rFonts w:asciiTheme="minorHAnsi" w:hAnsiTheme="minorHAnsi"/>
          <w:sz w:val="24"/>
          <w:szCs w:val="24"/>
        </w:rPr>
        <w:t xml:space="preserve">to D1R </w:t>
      </w:r>
      <w:r w:rsidR="009E77B2" w:rsidRPr="00DF0AAF">
        <w:rPr>
          <w:rFonts w:asciiTheme="minorHAnsi" w:hAnsiTheme="minorHAnsi"/>
          <w:sz w:val="24"/>
          <w:szCs w:val="24"/>
        </w:rPr>
        <w:t xml:space="preserve">KO </w:t>
      </w:r>
      <w:r w:rsidR="001A4054" w:rsidRPr="00DF0AAF">
        <w:rPr>
          <w:rFonts w:asciiTheme="minorHAnsi" w:hAnsiTheme="minorHAnsi"/>
          <w:sz w:val="24"/>
          <w:szCs w:val="24"/>
        </w:rPr>
        <w:t xml:space="preserve">and </w:t>
      </w:r>
      <w:r w:rsidR="00E8637E">
        <w:rPr>
          <w:rFonts w:asciiTheme="minorHAnsi" w:hAnsiTheme="minorHAnsi"/>
          <w:sz w:val="24"/>
          <w:szCs w:val="24"/>
        </w:rPr>
        <w:t>WT</w:t>
      </w:r>
      <w:r w:rsidR="001A4054" w:rsidRPr="00DF0AAF">
        <w:rPr>
          <w:rFonts w:asciiTheme="minorHAnsi" w:hAnsiTheme="minorHAnsi"/>
          <w:sz w:val="24"/>
          <w:szCs w:val="24"/>
        </w:rPr>
        <w:t xml:space="preserve"> </w:t>
      </w:r>
      <w:r w:rsidRPr="00DF0AAF">
        <w:rPr>
          <w:rFonts w:asciiTheme="minorHAnsi" w:hAnsiTheme="minorHAnsi"/>
          <w:sz w:val="24"/>
          <w:szCs w:val="24"/>
        </w:rPr>
        <w:t xml:space="preserve">male </w:t>
      </w:r>
      <w:r w:rsidR="001A4054" w:rsidRPr="00DF0AAF">
        <w:rPr>
          <w:rFonts w:asciiTheme="minorHAnsi" w:hAnsiTheme="minorHAnsi"/>
          <w:sz w:val="24"/>
          <w:szCs w:val="24"/>
        </w:rPr>
        <w:t>mice daily for 14 days</w:t>
      </w:r>
      <w:r w:rsidR="00B813F8" w:rsidRPr="00DF0AAF">
        <w:rPr>
          <w:rFonts w:asciiTheme="minorHAnsi" w:hAnsiTheme="minorHAnsi"/>
          <w:sz w:val="24"/>
          <w:szCs w:val="24"/>
        </w:rPr>
        <w:t xml:space="preserve"> while they</w:t>
      </w:r>
      <w:r w:rsidR="00F47C01" w:rsidRPr="00DF0AAF">
        <w:rPr>
          <w:rFonts w:asciiTheme="minorHAnsi" w:hAnsiTheme="minorHAnsi"/>
          <w:sz w:val="24"/>
          <w:szCs w:val="24"/>
        </w:rPr>
        <w:t xml:space="preserve"> retained AL access to standard chow</w:t>
      </w:r>
      <w:r w:rsidR="001A4054" w:rsidRPr="00DF0AAF">
        <w:rPr>
          <w:rFonts w:asciiTheme="minorHAnsi" w:hAnsiTheme="minorHAnsi"/>
          <w:sz w:val="24"/>
          <w:szCs w:val="24"/>
        </w:rPr>
        <w:t>.</w:t>
      </w:r>
      <w:r w:rsidR="009E77B2" w:rsidRPr="00DF0AAF">
        <w:rPr>
          <w:rFonts w:asciiTheme="minorHAnsi" w:hAnsiTheme="minorHAnsi"/>
          <w:sz w:val="24"/>
          <w:szCs w:val="24"/>
        </w:rPr>
        <w:t xml:space="preserve"> The palatable meal corresponded to about 30% of their total</w:t>
      </w:r>
      <w:r w:rsidR="001B50A2">
        <w:rPr>
          <w:rFonts w:asciiTheme="minorHAnsi" w:hAnsiTheme="minorHAnsi"/>
          <w:sz w:val="24"/>
          <w:szCs w:val="24"/>
        </w:rPr>
        <w:t xml:space="preserve"> daily</w:t>
      </w:r>
      <w:r w:rsidR="009E77B2" w:rsidRPr="00DF0AAF">
        <w:rPr>
          <w:rFonts w:asciiTheme="minorHAnsi" w:hAnsiTheme="minorHAnsi"/>
          <w:sz w:val="24"/>
          <w:szCs w:val="24"/>
        </w:rPr>
        <w:t xml:space="preserve"> calor</w:t>
      </w:r>
      <w:r w:rsidR="00BF6DED" w:rsidRPr="00DF0AAF">
        <w:rPr>
          <w:rFonts w:asciiTheme="minorHAnsi" w:hAnsiTheme="minorHAnsi"/>
          <w:sz w:val="24"/>
          <w:szCs w:val="24"/>
        </w:rPr>
        <w:t>i</w:t>
      </w:r>
      <w:r w:rsidRPr="00DF0AAF">
        <w:rPr>
          <w:rFonts w:asciiTheme="minorHAnsi" w:hAnsiTheme="minorHAnsi"/>
          <w:sz w:val="24"/>
          <w:szCs w:val="24"/>
        </w:rPr>
        <w:t>c intake</w:t>
      </w:r>
      <w:r w:rsidR="00894933" w:rsidRPr="00DF0AAF">
        <w:rPr>
          <w:rFonts w:asciiTheme="minorHAnsi" w:hAnsiTheme="minorHAnsi"/>
          <w:sz w:val="24"/>
          <w:szCs w:val="24"/>
        </w:rPr>
        <w:t>.</w:t>
      </w:r>
      <w:r w:rsidR="00B813F8" w:rsidRPr="00DF0AAF">
        <w:rPr>
          <w:rFonts w:asciiTheme="minorHAnsi" w:hAnsiTheme="minorHAnsi"/>
          <w:sz w:val="24"/>
          <w:szCs w:val="24"/>
        </w:rPr>
        <w:t xml:space="preserve"> </w:t>
      </w:r>
    </w:p>
    <w:p w14:paraId="228F44A5" w14:textId="77777777" w:rsidR="00B813F8" w:rsidRPr="00DF0AAF" w:rsidRDefault="00B813F8" w:rsidP="00B813F8">
      <w:pPr>
        <w:spacing w:after="0" w:line="240" w:lineRule="auto"/>
        <w:ind w:firstLine="720"/>
        <w:jc w:val="both"/>
        <w:outlineLvl w:val="0"/>
        <w:rPr>
          <w:rFonts w:asciiTheme="minorHAnsi" w:hAnsiTheme="minorHAnsi"/>
          <w:sz w:val="24"/>
          <w:szCs w:val="24"/>
        </w:rPr>
      </w:pPr>
    </w:p>
    <w:p w14:paraId="6D493A37" w14:textId="77777777" w:rsidR="00E8637E" w:rsidRDefault="00E8637E" w:rsidP="00E8637E">
      <w:pPr>
        <w:spacing w:after="0" w:line="240" w:lineRule="auto"/>
        <w:jc w:val="both"/>
        <w:outlineLvl w:val="0"/>
        <w:rPr>
          <w:rFonts w:asciiTheme="minorHAnsi" w:hAnsiTheme="minorHAnsi"/>
          <w:sz w:val="24"/>
          <w:szCs w:val="24"/>
        </w:rPr>
      </w:pPr>
      <w:r w:rsidRPr="00DF0AAF">
        <w:rPr>
          <w:rFonts w:asciiTheme="minorHAnsi" w:hAnsiTheme="minorHAnsi"/>
          <w:sz w:val="24"/>
          <w:szCs w:val="24"/>
        </w:rPr>
        <w:t xml:space="preserve">D1R KO mice, which often fail to eat from the wire food bin and need to be fed their standard chow on the cage floor, approached </w:t>
      </w:r>
      <w:r>
        <w:rPr>
          <w:rFonts w:asciiTheme="minorHAnsi" w:hAnsiTheme="minorHAnsi"/>
          <w:sz w:val="24"/>
          <w:szCs w:val="24"/>
        </w:rPr>
        <w:t xml:space="preserve">the </w:t>
      </w:r>
      <w:r w:rsidRPr="00DF0AAF">
        <w:rPr>
          <w:rFonts w:asciiTheme="minorHAnsi" w:hAnsiTheme="minorHAnsi"/>
          <w:sz w:val="24"/>
          <w:szCs w:val="24"/>
        </w:rPr>
        <w:t>HFD</w:t>
      </w:r>
      <w:r>
        <w:rPr>
          <w:rFonts w:asciiTheme="minorHAnsi" w:hAnsiTheme="minorHAnsi"/>
          <w:sz w:val="24"/>
          <w:szCs w:val="24"/>
        </w:rPr>
        <w:t xml:space="preserve"> meal</w:t>
      </w:r>
      <w:r w:rsidRPr="00DF0AAF">
        <w:rPr>
          <w:rFonts w:asciiTheme="minorHAnsi" w:hAnsiTheme="minorHAnsi"/>
          <w:sz w:val="24"/>
          <w:szCs w:val="24"/>
        </w:rPr>
        <w:t xml:space="preserve"> placed in their food bin immediately and started consuming it avidly. Both </w:t>
      </w:r>
      <w:r>
        <w:rPr>
          <w:rFonts w:asciiTheme="minorHAnsi" w:hAnsiTheme="minorHAnsi"/>
          <w:sz w:val="24"/>
          <w:szCs w:val="24"/>
        </w:rPr>
        <w:t>WT</w:t>
      </w:r>
      <w:r w:rsidRPr="00DF0AAF">
        <w:rPr>
          <w:rFonts w:asciiTheme="minorHAnsi" w:hAnsiTheme="minorHAnsi"/>
          <w:sz w:val="24"/>
          <w:szCs w:val="24"/>
        </w:rPr>
        <w:t xml:space="preserve"> and D1R KO mice consumed their HFD meal </w:t>
      </w:r>
      <w:r>
        <w:rPr>
          <w:rFonts w:asciiTheme="minorHAnsi" w:hAnsiTheme="minorHAnsi"/>
          <w:sz w:val="24"/>
          <w:szCs w:val="24"/>
        </w:rPr>
        <w:t xml:space="preserve">in </w:t>
      </w:r>
      <w:r w:rsidR="00551BE3">
        <w:rPr>
          <w:rFonts w:asciiTheme="minorHAnsi" w:hAnsiTheme="minorHAnsi"/>
          <w:sz w:val="24"/>
          <w:szCs w:val="24"/>
        </w:rPr>
        <w:t>less than</w:t>
      </w:r>
      <w:r>
        <w:rPr>
          <w:rFonts w:asciiTheme="minorHAnsi" w:hAnsiTheme="minorHAnsi"/>
          <w:sz w:val="24"/>
          <w:szCs w:val="24"/>
        </w:rPr>
        <w:t xml:space="preserve"> 1 hr, spending 10% of their food-bin entry time during </w:t>
      </w:r>
      <w:r w:rsidRPr="00DF0AAF">
        <w:rPr>
          <w:rFonts w:asciiTheme="minorHAnsi" w:hAnsiTheme="minorHAnsi"/>
          <w:sz w:val="24"/>
          <w:szCs w:val="24"/>
        </w:rPr>
        <w:t>the hour aft</w:t>
      </w:r>
      <w:r>
        <w:rPr>
          <w:rFonts w:asciiTheme="minorHAnsi" w:hAnsiTheme="minorHAnsi"/>
          <w:sz w:val="24"/>
          <w:szCs w:val="24"/>
        </w:rPr>
        <w:t xml:space="preserve">er </w:t>
      </w:r>
      <w:r w:rsidR="006D65B0">
        <w:rPr>
          <w:rFonts w:asciiTheme="minorHAnsi" w:hAnsiTheme="minorHAnsi"/>
          <w:sz w:val="24"/>
          <w:szCs w:val="24"/>
        </w:rPr>
        <w:t>palatable-</w:t>
      </w:r>
      <w:r>
        <w:rPr>
          <w:rFonts w:asciiTheme="minorHAnsi" w:hAnsiTheme="minorHAnsi"/>
          <w:sz w:val="24"/>
          <w:szCs w:val="24"/>
        </w:rPr>
        <w:t>diet feeding (Figure 7</w:t>
      </w:r>
      <w:r w:rsidRPr="00DF0AAF">
        <w:rPr>
          <w:rFonts w:asciiTheme="minorHAnsi" w:hAnsiTheme="minorHAnsi"/>
          <w:sz w:val="24"/>
          <w:szCs w:val="24"/>
        </w:rPr>
        <w:t>A</w:t>
      </w:r>
      <w:r>
        <w:rPr>
          <w:rFonts w:asciiTheme="minorHAnsi" w:hAnsiTheme="minorHAnsi"/>
          <w:sz w:val="24"/>
          <w:szCs w:val="24"/>
        </w:rPr>
        <w:t>)</w:t>
      </w:r>
      <w:r w:rsidRPr="00DF0AAF">
        <w:rPr>
          <w:rFonts w:asciiTheme="minorHAnsi" w:hAnsiTheme="minorHAnsi"/>
          <w:sz w:val="24"/>
          <w:szCs w:val="24"/>
        </w:rPr>
        <w:t>. We noted that prepra</w:t>
      </w:r>
      <w:r>
        <w:rPr>
          <w:rFonts w:asciiTheme="minorHAnsi" w:hAnsiTheme="minorHAnsi"/>
          <w:sz w:val="24"/>
          <w:szCs w:val="24"/>
        </w:rPr>
        <w:t>n</w:t>
      </w:r>
      <w:r w:rsidRPr="00DF0AAF">
        <w:rPr>
          <w:rFonts w:asciiTheme="minorHAnsi" w:hAnsiTheme="minorHAnsi"/>
          <w:sz w:val="24"/>
          <w:szCs w:val="24"/>
        </w:rPr>
        <w:t>dial food</w:t>
      </w:r>
      <w:r>
        <w:rPr>
          <w:rFonts w:asciiTheme="minorHAnsi" w:hAnsiTheme="minorHAnsi"/>
          <w:sz w:val="24"/>
          <w:szCs w:val="24"/>
        </w:rPr>
        <w:t>-</w:t>
      </w:r>
      <w:r w:rsidRPr="00DF0AAF">
        <w:rPr>
          <w:rFonts w:asciiTheme="minorHAnsi" w:hAnsiTheme="minorHAnsi"/>
          <w:sz w:val="24"/>
          <w:szCs w:val="24"/>
        </w:rPr>
        <w:t xml:space="preserve">bin entry, a hallmark of </w:t>
      </w:r>
      <w:r>
        <w:rPr>
          <w:rFonts w:asciiTheme="minorHAnsi" w:hAnsiTheme="minorHAnsi"/>
          <w:sz w:val="24"/>
          <w:szCs w:val="24"/>
        </w:rPr>
        <w:t>HFD</w:t>
      </w:r>
      <w:r w:rsidRPr="00DF0AAF">
        <w:rPr>
          <w:rFonts w:asciiTheme="minorHAnsi" w:hAnsiTheme="minorHAnsi"/>
          <w:sz w:val="24"/>
          <w:szCs w:val="24"/>
        </w:rPr>
        <w:t xml:space="preserve"> meal entrainment </w:t>
      </w:r>
      <w:r w:rsidR="00296185">
        <w:rPr>
          <w:rFonts w:asciiTheme="minorHAnsi" w:hAnsiTheme="minorHAnsi"/>
          <w:sz w:val="24"/>
          <w:szCs w:val="24"/>
        </w:rPr>
        <w:fldChar w:fldCharType="begin"/>
      </w:r>
      <w:r w:rsidR="00CA65B8">
        <w:rPr>
          <w:rFonts w:asciiTheme="minorHAnsi" w:hAnsiTheme="minorHAnsi"/>
          <w:sz w:val="24"/>
          <w:szCs w:val="24"/>
        </w:rPr>
        <w:instrText xml:space="preserve"> ADDIN EN.CITE &lt;EndNote&gt;&lt;Cite&gt;&lt;Author&gt;Hsu&lt;/Author&gt;&lt;Year&gt;2010&lt;/Year&gt;&lt;RecNum&gt;65&lt;/RecNum&gt;&lt;DisplayText&gt;[15]&lt;/DisplayText&gt;&lt;record&gt;&lt;rec-number&gt;65&lt;/rec-number&gt;&lt;foreign-keys&gt;&lt;key app="EN" db-id="w092xxvttvvvwxex9spxpprcwsews0swttpr"&gt;65&lt;/key&gt;&lt;/foreign-keys&gt;&lt;ref-type name="Journal Article"&gt;17&lt;/ref-type&gt;&lt;contributors&gt;&lt;authors&gt;&lt;author&gt;Hsu, C.T.&lt;/author&gt;&lt;author&gt;Paton, D.&lt;/author&gt;&lt;author&gt;Mistlberger, R. E.&lt;/author&gt;&lt;author&gt;Steele, A. D.&lt;/author&gt;&lt;/authors&gt;&lt;/contributors&gt;&lt;titles&gt;&lt;title&gt;Palatable Meal Anticipation in Mice&lt;/title&gt;&lt;secondary-title&gt;PLoS One&lt;/secondary-title&gt;&lt;/titles&gt;&lt;periodical&gt;&lt;full-title&gt;PLoS One&lt;/full-title&gt;&lt;/periodical&gt;&lt;volume&gt;in press&lt;/volume&gt;&lt;dates&gt;&lt;year&gt;2010&lt;/year&gt;&lt;/dates&gt;&lt;urls&gt;&lt;/urls&gt;&lt;/record&gt;&lt;/Cite&gt;&lt;/EndNote&gt;</w:instrText>
      </w:r>
      <w:r w:rsidR="00296185">
        <w:rPr>
          <w:rFonts w:asciiTheme="minorHAnsi" w:hAnsiTheme="minorHAnsi"/>
          <w:sz w:val="24"/>
          <w:szCs w:val="24"/>
        </w:rPr>
        <w:fldChar w:fldCharType="separate"/>
      </w:r>
      <w:r w:rsidR="00CA65B8">
        <w:rPr>
          <w:rFonts w:asciiTheme="minorHAnsi" w:hAnsiTheme="minorHAnsi"/>
          <w:noProof/>
          <w:sz w:val="24"/>
          <w:szCs w:val="24"/>
        </w:rPr>
        <w:t>[</w:t>
      </w:r>
      <w:hyperlink w:anchor="_ENREF_15" w:tooltip="Hsu, 2010 #65" w:history="1">
        <w:r w:rsidR="0051520C">
          <w:rPr>
            <w:rFonts w:asciiTheme="minorHAnsi" w:hAnsiTheme="minorHAnsi"/>
            <w:noProof/>
            <w:sz w:val="24"/>
            <w:szCs w:val="24"/>
          </w:rPr>
          <w:t>15</w:t>
        </w:r>
      </w:hyperlink>
      <w:r w:rsidR="00CA65B8">
        <w:rPr>
          <w:rFonts w:asciiTheme="minorHAnsi" w:hAnsiTheme="minorHAnsi"/>
          <w:noProof/>
          <w:sz w:val="24"/>
          <w:szCs w:val="24"/>
        </w:rPr>
        <w:t>]</w:t>
      </w:r>
      <w:r w:rsidR="00296185">
        <w:rPr>
          <w:rFonts w:asciiTheme="minorHAnsi" w:hAnsiTheme="minorHAnsi"/>
          <w:sz w:val="24"/>
          <w:szCs w:val="24"/>
        </w:rPr>
        <w:fldChar w:fldCharType="end"/>
      </w:r>
      <w:r w:rsidRPr="00DF0AAF">
        <w:rPr>
          <w:rFonts w:asciiTheme="minorHAnsi" w:hAnsiTheme="minorHAnsi"/>
          <w:sz w:val="24"/>
          <w:szCs w:val="24"/>
        </w:rPr>
        <w:t>, was elevated in D1R KO mice by ZT 8 on the 14</w:t>
      </w:r>
      <w:r w:rsidRPr="00DF0AAF">
        <w:rPr>
          <w:rFonts w:asciiTheme="minorHAnsi" w:hAnsiTheme="minorHAnsi"/>
          <w:sz w:val="24"/>
          <w:szCs w:val="24"/>
          <w:vertAlign w:val="superscript"/>
        </w:rPr>
        <w:t>th</w:t>
      </w:r>
      <w:r w:rsidRPr="00DF0AAF">
        <w:rPr>
          <w:rFonts w:asciiTheme="minorHAnsi" w:hAnsiTheme="minorHAnsi"/>
          <w:sz w:val="24"/>
          <w:szCs w:val="24"/>
        </w:rPr>
        <w:t xml:space="preserve"> day of scheduled</w:t>
      </w:r>
      <w:r>
        <w:rPr>
          <w:rFonts w:asciiTheme="minorHAnsi" w:hAnsiTheme="minorHAnsi"/>
          <w:sz w:val="24"/>
          <w:szCs w:val="24"/>
        </w:rPr>
        <w:t xml:space="preserve"> palatable meals (Figure 7</w:t>
      </w:r>
      <w:r w:rsidRPr="00DF0AAF">
        <w:rPr>
          <w:rFonts w:asciiTheme="minorHAnsi" w:hAnsiTheme="minorHAnsi"/>
          <w:sz w:val="24"/>
          <w:szCs w:val="24"/>
        </w:rPr>
        <w:t>B)</w:t>
      </w:r>
      <w:r>
        <w:rPr>
          <w:rFonts w:asciiTheme="minorHAnsi" w:hAnsiTheme="minorHAnsi"/>
          <w:sz w:val="24"/>
          <w:szCs w:val="24"/>
        </w:rPr>
        <w:t xml:space="preserve">. </w:t>
      </w:r>
      <w:r w:rsidRPr="00836845">
        <w:rPr>
          <w:rFonts w:asciiTheme="minorHAnsi" w:hAnsiTheme="minorHAnsi"/>
          <w:sz w:val="24"/>
          <w:szCs w:val="24"/>
        </w:rPr>
        <w:t xml:space="preserve">On day 14, both </w:t>
      </w:r>
      <w:r w:rsidR="00551BE3">
        <w:rPr>
          <w:rFonts w:asciiTheme="minorHAnsi" w:hAnsiTheme="minorHAnsi"/>
          <w:sz w:val="24"/>
          <w:szCs w:val="24"/>
        </w:rPr>
        <w:t>groups</w:t>
      </w:r>
      <w:r w:rsidRPr="00836845">
        <w:rPr>
          <w:rFonts w:asciiTheme="minorHAnsi" w:hAnsiTheme="minorHAnsi"/>
          <w:sz w:val="24"/>
          <w:szCs w:val="24"/>
        </w:rPr>
        <w:t xml:space="preserve"> of mice exhibit</w:t>
      </w:r>
      <w:r>
        <w:rPr>
          <w:rFonts w:asciiTheme="minorHAnsi" w:hAnsiTheme="minorHAnsi"/>
          <w:sz w:val="24"/>
          <w:szCs w:val="24"/>
        </w:rPr>
        <w:t>ed</w:t>
      </w:r>
      <w:r w:rsidRPr="00836845">
        <w:rPr>
          <w:rFonts w:asciiTheme="minorHAnsi" w:hAnsiTheme="minorHAnsi"/>
          <w:sz w:val="24"/>
          <w:szCs w:val="24"/>
        </w:rPr>
        <w:t xml:space="preserve"> similar </w:t>
      </w:r>
      <w:r w:rsidRPr="00836845">
        <w:rPr>
          <w:rFonts w:asciiTheme="minorHAnsi" w:hAnsiTheme="minorHAnsi"/>
          <w:sz w:val="24"/>
          <w:szCs w:val="24"/>
        </w:rPr>
        <w:lastRenderedPageBreak/>
        <w:t>activity patterns over the course of the day, with small</w:t>
      </w:r>
      <w:r>
        <w:rPr>
          <w:rFonts w:asciiTheme="minorHAnsi" w:hAnsiTheme="minorHAnsi"/>
          <w:sz w:val="24"/>
          <w:szCs w:val="24"/>
        </w:rPr>
        <w:t>,</w:t>
      </w:r>
      <w:r w:rsidRPr="00836845">
        <w:rPr>
          <w:rFonts w:asciiTheme="minorHAnsi" w:hAnsiTheme="minorHAnsi"/>
          <w:sz w:val="24"/>
          <w:szCs w:val="24"/>
        </w:rPr>
        <w:t xml:space="preserve"> but </w:t>
      </w:r>
      <w:r>
        <w:rPr>
          <w:rFonts w:asciiTheme="minorHAnsi" w:hAnsiTheme="minorHAnsi"/>
          <w:sz w:val="24"/>
          <w:szCs w:val="24"/>
        </w:rPr>
        <w:t>simila</w:t>
      </w:r>
      <w:r w:rsidR="006D65B0">
        <w:rPr>
          <w:rFonts w:asciiTheme="minorHAnsi" w:hAnsiTheme="minorHAnsi"/>
          <w:sz w:val="24"/>
          <w:szCs w:val="24"/>
        </w:rPr>
        <w:t>r</w:t>
      </w:r>
      <w:r>
        <w:rPr>
          <w:rFonts w:asciiTheme="minorHAnsi" w:hAnsiTheme="minorHAnsi"/>
          <w:sz w:val="24"/>
          <w:szCs w:val="24"/>
        </w:rPr>
        <w:t>,</w:t>
      </w:r>
      <w:r w:rsidRPr="00836845">
        <w:rPr>
          <w:rFonts w:asciiTheme="minorHAnsi" w:hAnsiTheme="minorHAnsi"/>
          <w:sz w:val="24"/>
          <w:szCs w:val="24"/>
        </w:rPr>
        <w:t xml:space="preserve"> increase</w:t>
      </w:r>
      <w:r>
        <w:rPr>
          <w:rFonts w:asciiTheme="minorHAnsi" w:hAnsiTheme="minorHAnsi"/>
          <w:sz w:val="24"/>
          <w:szCs w:val="24"/>
        </w:rPr>
        <w:t>s</w:t>
      </w:r>
      <w:r w:rsidRPr="00836845">
        <w:rPr>
          <w:rFonts w:asciiTheme="minorHAnsi" w:hAnsiTheme="minorHAnsi"/>
          <w:sz w:val="24"/>
          <w:szCs w:val="24"/>
        </w:rPr>
        <w:t xml:space="preserve"> in activity preceding their HFD meal (Fig 7C).  Summing high activity in the </w:t>
      </w:r>
      <w:r>
        <w:rPr>
          <w:rFonts w:asciiTheme="minorHAnsi" w:hAnsiTheme="minorHAnsi"/>
          <w:sz w:val="24"/>
          <w:szCs w:val="24"/>
        </w:rPr>
        <w:t>3 hr</w:t>
      </w:r>
      <w:r w:rsidRPr="00836845">
        <w:rPr>
          <w:rFonts w:asciiTheme="minorHAnsi" w:hAnsiTheme="minorHAnsi"/>
          <w:sz w:val="24"/>
          <w:szCs w:val="24"/>
        </w:rPr>
        <w:t xml:space="preserve"> prior to feeding (ZT 6-8) shows a similar trend of increased fraction of high activity after 10 days of </w:t>
      </w:r>
      <w:r>
        <w:rPr>
          <w:rFonts w:asciiTheme="minorHAnsi" w:hAnsiTheme="minorHAnsi"/>
          <w:sz w:val="24"/>
          <w:szCs w:val="24"/>
        </w:rPr>
        <w:t>HFD</w:t>
      </w:r>
      <w:r w:rsidRPr="00836845">
        <w:rPr>
          <w:rFonts w:asciiTheme="minorHAnsi" w:hAnsiTheme="minorHAnsi"/>
          <w:sz w:val="24"/>
          <w:szCs w:val="24"/>
        </w:rPr>
        <w:t xml:space="preserve"> meal treatment for both D1R KO and control mice (Figure 7D). </w:t>
      </w:r>
      <w:r>
        <w:rPr>
          <w:rFonts w:asciiTheme="minorHAnsi" w:hAnsiTheme="minorHAnsi"/>
          <w:sz w:val="24"/>
          <w:szCs w:val="24"/>
        </w:rPr>
        <w:t>Given how poorly D1R KO mice expressed FAA for 60% CR meals, it is surprising that daily HFD meals</w:t>
      </w:r>
      <w:r w:rsidRPr="00DF0AAF">
        <w:rPr>
          <w:rFonts w:asciiTheme="minorHAnsi" w:hAnsiTheme="minorHAnsi"/>
          <w:sz w:val="24"/>
          <w:szCs w:val="24"/>
        </w:rPr>
        <w:t xml:space="preserve"> elicited </w:t>
      </w:r>
      <w:r>
        <w:rPr>
          <w:rFonts w:asciiTheme="minorHAnsi" w:hAnsiTheme="minorHAnsi"/>
          <w:sz w:val="24"/>
          <w:szCs w:val="24"/>
        </w:rPr>
        <w:t>even modest FAA, leading us to retest FAA for 60A% CR meals in the same cohort of mice.</w:t>
      </w:r>
      <w:r w:rsidRPr="00DF0AAF">
        <w:rPr>
          <w:rFonts w:asciiTheme="minorHAnsi" w:hAnsiTheme="minorHAnsi"/>
          <w:sz w:val="24"/>
          <w:szCs w:val="24"/>
        </w:rPr>
        <w:t xml:space="preserve"> </w:t>
      </w:r>
    </w:p>
    <w:p w14:paraId="2D4B4CBD" w14:textId="77777777" w:rsidR="003A31C4" w:rsidRPr="00DF0AAF" w:rsidRDefault="003A31C4" w:rsidP="002E2F5C">
      <w:pPr>
        <w:spacing w:after="0" w:line="240" w:lineRule="auto"/>
        <w:jc w:val="both"/>
        <w:outlineLvl w:val="0"/>
        <w:rPr>
          <w:rFonts w:asciiTheme="minorHAnsi" w:hAnsiTheme="minorHAnsi"/>
          <w:sz w:val="24"/>
          <w:szCs w:val="24"/>
        </w:rPr>
      </w:pPr>
    </w:p>
    <w:p w14:paraId="3CCBB2C5" w14:textId="77777777" w:rsidR="00782175" w:rsidRPr="00DF0AAF" w:rsidRDefault="00782175" w:rsidP="002E2F5C">
      <w:pPr>
        <w:spacing w:after="0" w:line="240" w:lineRule="auto"/>
        <w:jc w:val="both"/>
        <w:outlineLvl w:val="0"/>
        <w:rPr>
          <w:rFonts w:asciiTheme="minorHAnsi" w:hAnsiTheme="minorHAnsi"/>
          <w:sz w:val="24"/>
          <w:szCs w:val="24"/>
        </w:rPr>
      </w:pPr>
      <w:r w:rsidRPr="00DF0AAF">
        <w:rPr>
          <w:rFonts w:asciiTheme="minorHAnsi" w:hAnsiTheme="minorHAnsi"/>
          <w:b/>
          <w:i/>
          <w:sz w:val="24"/>
          <w:szCs w:val="24"/>
        </w:rPr>
        <w:t>Pre-treatment with</w:t>
      </w:r>
      <w:r w:rsidRPr="00DF0AAF">
        <w:rPr>
          <w:rFonts w:asciiTheme="minorHAnsi" w:hAnsiTheme="minorHAnsi"/>
          <w:sz w:val="24"/>
          <w:szCs w:val="24"/>
        </w:rPr>
        <w:t xml:space="preserve"> </w:t>
      </w:r>
      <w:r w:rsidRPr="00DF0AAF">
        <w:rPr>
          <w:rFonts w:asciiTheme="minorHAnsi" w:hAnsiTheme="minorHAnsi"/>
          <w:b/>
          <w:i/>
          <w:sz w:val="24"/>
          <w:szCs w:val="24"/>
        </w:rPr>
        <w:t xml:space="preserve">scheduled palatable meals allows D1R </w:t>
      </w:r>
      <w:r w:rsidR="00FD0793">
        <w:rPr>
          <w:rFonts w:asciiTheme="minorHAnsi" w:hAnsiTheme="minorHAnsi"/>
          <w:b/>
          <w:i/>
          <w:sz w:val="24"/>
          <w:szCs w:val="24"/>
        </w:rPr>
        <w:t>KO</w:t>
      </w:r>
      <w:r w:rsidRPr="00DF0AAF">
        <w:rPr>
          <w:rFonts w:asciiTheme="minorHAnsi" w:hAnsiTheme="minorHAnsi"/>
          <w:b/>
          <w:i/>
          <w:sz w:val="24"/>
          <w:szCs w:val="24"/>
        </w:rPr>
        <w:t xml:space="preserve"> mice to express FAA transiently</w:t>
      </w:r>
    </w:p>
    <w:p w14:paraId="6D960DAD" w14:textId="77777777" w:rsidR="00CA42BC" w:rsidRPr="00DF0AAF" w:rsidRDefault="00CA42BC" w:rsidP="002E2F5C">
      <w:pPr>
        <w:spacing w:after="0" w:line="240" w:lineRule="auto"/>
        <w:jc w:val="both"/>
        <w:outlineLvl w:val="0"/>
        <w:rPr>
          <w:rFonts w:asciiTheme="minorHAnsi" w:hAnsiTheme="minorHAnsi"/>
          <w:sz w:val="24"/>
          <w:szCs w:val="24"/>
        </w:rPr>
      </w:pPr>
    </w:p>
    <w:p w14:paraId="30978515" w14:textId="77777777" w:rsidR="0024077B" w:rsidRDefault="00084A3D" w:rsidP="002E2F5C">
      <w:pPr>
        <w:spacing w:after="0" w:line="240" w:lineRule="auto"/>
        <w:jc w:val="both"/>
        <w:outlineLvl w:val="0"/>
        <w:rPr>
          <w:rFonts w:asciiTheme="minorHAnsi" w:hAnsiTheme="minorHAnsi"/>
          <w:sz w:val="24"/>
          <w:szCs w:val="24"/>
        </w:rPr>
      </w:pPr>
      <w:r w:rsidRPr="00DF0AAF">
        <w:rPr>
          <w:rFonts w:asciiTheme="minorHAnsi" w:hAnsiTheme="minorHAnsi"/>
          <w:sz w:val="24"/>
          <w:szCs w:val="24"/>
        </w:rPr>
        <w:t>Subsequent to being maintained on a daily HFD meal schedule</w:t>
      </w:r>
      <w:r w:rsidR="004C1D21">
        <w:rPr>
          <w:rFonts w:asciiTheme="minorHAnsi" w:hAnsiTheme="minorHAnsi"/>
          <w:sz w:val="24"/>
          <w:szCs w:val="24"/>
        </w:rPr>
        <w:t xml:space="preserve"> for two weeks</w:t>
      </w:r>
      <w:r w:rsidRPr="00DF0AAF">
        <w:rPr>
          <w:rFonts w:asciiTheme="minorHAnsi" w:hAnsiTheme="minorHAnsi"/>
          <w:sz w:val="24"/>
          <w:szCs w:val="24"/>
        </w:rPr>
        <w:t>,</w:t>
      </w:r>
      <w:r w:rsidR="004C1D21">
        <w:rPr>
          <w:rFonts w:asciiTheme="minorHAnsi" w:hAnsiTheme="minorHAnsi"/>
          <w:sz w:val="24"/>
          <w:szCs w:val="24"/>
        </w:rPr>
        <w:t xml:space="preserve"> we</w:t>
      </w:r>
      <w:r w:rsidR="00EA7F62" w:rsidRPr="00DF0AAF">
        <w:rPr>
          <w:rFonts w:asciiTheme="minorHAnsi" w:hAnsiTheme="minorHAnsi"/>
          <w:sz w:val="24"/>
          <w:szCs w:val="24"/>
        </w:rPr>
        <w:t xml:space="preserve"> </w:t>
      </w:r>
      <w:r w:rsidR="004C1D21">
        <w:rPr>
          <w:rFonts w:asciiTheme="minorHAnsi" w:hAnsiTheme="minorHAnsi"/>
          <w:sz w:val="24"/>
          <w:szCs w:val="24"/>
        </w:rPr>
        <w:t>converted D1R KO and control mice</w:t>
      </w:r>
      <w:r w:rsidR="007F4AC4" w:rsidRPr="00DF0AAF">
        <w:rPr>
          <w:rFonts w:asciiTheme="minorHAnsi" w:hAnsiTheme="minorHAnsi"/>
          <w:sz w:val="24"/>
          <w:szCs w:val="24"/>
        </w:rPr>
        <w:t xml:space="preserve"> to</w:t>
      </w:r>
      <w:r w:rsidR="004036DC" w:rsidRPr="00DF0AAF">
        <w:rPr>
          <w:rFonts w:asciiTheme="minorHAnsi" w:hAnsiTheme="minorHAnsi"/>
          <w:sz w:val="24"/>
          <w:szCs w:val="24"/>
        </w:rPr>
        <w:t xml:space="preserve"> a standard AL chow diet without palatable meal access </w:t>
      </w:r>
      <w:r w:rsidR="00EA7F62" w:rsidRPr="00DF0AAF">
        <w:rPr>
          <w:rFonts w:asciiTheme="minorHAnsi" w:hAnsiTheme="minorHAnsi"/>
          <w:sz w:val="24"/>
          <w:szCs w:val="24"/>
        </w:rPr>
        <w:t>for one week</w:t>
      </w:r>
      <w:r w:rsidR="00DA33D3">
        <w:rPr>
          <w:rFonts w:asciiTheme="minorHAnsi" w:hAnsiTheme="minorHAnsi"/>
          <w:sz w:val="24"/>
          <w:szCs w:val="24"/>
        </w:rPr>
        <w:t>, days 14-21</w:t>
      </w:r>
      <w:r w:rsidR="004C1D21">
        <w:rPr>
          <w:rFonts w:asciiTheme="minorHAnsi" w:hAnsiTheme="minorHAnsi"/>
          <w:sz w:val="24"/>
          <w:szCs w:val="24"/>
        </w:rPr>
        <w:t xml:space="preserve"> (Figure 8A)</w:t>
      </w:r>
      <w:r w:rsidR="00EA7F62" w:rsidRPr="00DF0AAF">
        <w:rPr>
          <w:rFonts w:asciiTheme="minorHAnsi" w:hAnsiTheme="minorHAnsi"/>
          <w:sz w:val="24"/>
          <w:szCs w:val="24"/>
        </w:rPr>
        <w:t xml:space="preserve">. Then </w:t>
      </w:r>
      <w:r w:rsidR="004C1D21">
        <w:rPr>
          <w:rFonts w:asciiTheme="minorHAnsi" w:hAnsiTheme="minorHAnsi"/>
          <w:sz w:val="24"/>
          <w:szCs w:val="24"/>
        </w:rPr>
        <w:t>we</w:t>
      </w:r>
      <w:r w:rsidR="00EA7F62" w:rsidRPr="00DF0AAF">
        <w:rPr>
          <w:rFonts w:asciiTheme="minorHAnsi" w:hAnsiTheme="minorHAnsi"/>
          <w:sz w:val="24"/>
          <w:szCs w:val="24"/>
        </w:rPr>
        <w:t xml:space="preserve"> </w:t>
      </w:r>
      <w:r w:rsidR="007F4AC4" w:rsidRPr="00DF0AAF">
        <w:rPr>
          <w:rFonts w:asciiTheme="minorHAnsi" w:hAnsiTheme="minorHAnsi"/>
          <w:sz w:val="24"/>
          <w:szCs w:val="24"/>
        </w:rPr>
        <w:t xml:space="preserve">changed </w:t>
      </w:r>
      <w:r w:rsidR="004C1D21">
        <w:rPr>
          <w:rFonts w:asciiTheme="minorHAnsi" w:hAnsiTheme="minorHAnsi"/>
          <w:sz w:val="24"/>
          <w:szCs w:val="24"/>
        </w:rPr>
        <w:t xml:space="preserve">their diet </w:t>
      </w:r>
      <w:r w:rsidR="00EA7F62" w:rsidRPr="00DF0AAF">
        <w:rPr>
          <w:rFonts w:asciiTheme="minorHAnsi" w:hAnsiTheme="minorHAnsi"/>
          <w:sz w:val="24"/>
          <w:szCs w:val="24"/>
        </w:rPr>
        <w:t xml:space="preserve">to </w:t>
      </w:r>
      <w:r w:rsidRPr="00DF0AAF">
        <w:rPr>
          <w:rFonts w:asciiTheme="minorHAnsi" w:hAnsiTheme="minorHAnsi"/>
          <w:sz w:val="24"/>
          <w:szCs w:val="24"/>
        </w:rPr>
        <w:t>a daily scheduled 60% CR meal consisting o</w:t>
      </w:r>
      <w:r w:rsidR="00D65F7F" w:rsidRPr="00DF0AAF">
        <w:rPr>
          <w:rFonts w:asciiTheme="minorHAnsi" w:hAnsiTheme="minorHAnsi"/>
          <w:sz w:val="24"/>
          <w:szCs w:val="24"/>
        </w:rPr>
        <w:t>f standard chow at ZT9</w:t>
      </w:r>
      <w:r w:rsidR="00DA33D3">
        <w:rPr>
          <w:rFonts w:asciiTheme="minorHAnsi" w:hAnsiTheme="minorHAnsi"/>
          <w:sz w:val="24"/>
          <w:szCs w:val="24"/>
        </w:rPr>
        <w:t xml:space="preserve"> on day 22</w:t>
      </w:r>
      <w:r w:rsidR="00D173E7">
        <w:rPr>
          <w:rFonts w:asciiTheme="minorHAnsi" w:hAnsiTheme="minorHAnsi"/>
          <w:sz w:val="24"/>
          <w:szCs w:val="24"/>
        </w:rPr>
        <w:t>. On</w:t>
      </w:r>
      <w:r w:rsidRPr="00DF0AAF">
        <w:rPr>
          <w:rFonts w:asciiTheme="minorHAnsi" w:hAnsiTheme="minorHAnsi"/>
          <w:sz w:val="24"/>
          <w:szCs w:val="24"/>
        </w:rPr>
        <w:t xml:space="preserve"> the first day of 60% CR, we did not observe any differences in behavior between D1R KO and control mice as neither group </w:t>
      </w:r>
      <w:r w:rsidR="00D65F7F" w:rsidRPr="00DF0AAF">
        <w:rPr>
          <w:rFonts w:asciiTheme="minorHAnsi" w:hAnsiTheme="minorHAnsi"/>
          <w:sz w:val="24"/>
          <w:szCs w:val="24"/>
        </w:rPr>
        <w:t>showed FAA</w:t>
      </w:r>
      <w:r w:rsidR="00362D6E" w:rsidRPr="00DF0AAF">
        <w:rPr>
          <w:rFonts w:asciiTheme="minorHAnsi" w:hAnsiTheme="minorHAnsi"/>
          <w:sz w:val="24"/>
          <w:szCs w:val="24"/>
        </w:rPr>
        <w:t>,</w:t>
      </w:r>
      <w:r w:rsidR="00F112B0">
        <w:rPr>
          <w:rFonts w:asciiTheme="minorHAnsi" w:hAnsiTheme="minorHAnsi"/>
          <w:sz w:val="24"/>
          <w:szCs w:val="24"/>
        </w:rPr>
        <w:t xml:space="preserve"> as expected (Figure 8</w:t>
      </w:r>
      <w:r w:rsidR="002A5C72" w:rsidRPr="00DF0AAF">
        <w:rPr>
          <w:rFonts w:asciiTheme="minorHAnsi" w:hAnsiTheme="minorHAnsi"/>
          <w:sz w:val="24"/>
          <w:szCs w:val="24"/>
        </w:rPr>
        <w:t>B</w:t>
      </w:r>
      <w:r w:rsidRPr="00DF0AAF">
        <w:rPr>
          <w:rFonts w:asciiTheme="minorHAnsi" w:hAnsiTheme="minorHAnsi"/>
          <w:sz w:val="24"/>
          <w:szCs w:val="24"/>
        </w:rPr>
        <w:t>). However, after just one week (‘day 28’) of 60% CR</w:t>
      </w:r>
      <w:r w:rsidR="00362D6E" w:rsidRPr="00DF0AAF">
        <w:rPr>
          <w:rFonts w:asciiTheme="minorHAnsi" w:hAnsiTheme="minorHAnsi"/>
          <w:sz w:val="24"/>
          <w:szCs w:val="24"/>
        </w:rPr>
        <w:t>,</w:t>
      </w:r>
      <w:r w:rsidRPr="00DF0AAF">
        <w:rPr>
          <w:rFonts w:asciiTheme="minorHAnsi" w:hAnsiTheme="minorHAnsi"/>
          <w:sz w:val="24"/>
          <w:szCs w:val="24"/>
        </w:rPr>
        <w:t xml:space="preserve"> the D1R KO</w:t>
      </w:r>
      <w:r w:rsidR="00EA7F62" w:rsidRPr="00DF0AAF">
        <w:rPr>
          <w:rFonts w:asciiTheme="minorHAnsi" w:hAnsiTheme="minorHAnsi"/>
          <w:sz w:val="24"/>
          <w:szCs w:val="24"/>
        </w:rPr>
        <w:t xml:space="preserve"> mice</w:t>
      </w:r>
      <w:r w:rsidRPr="00DF0AAF">
        <w:rPr>
          <w:rFonts w:asciiTheme="minorHAnsi" w:hAnsiTheme="minorHAnsi"/>
          <w:sz w:val="24"/>
          <w:szCs w:val="24"/>
        </w:rPr>
        <w:t xml:space="preserve"> that had previously bee</w:t>
      </w:r>
      <w:r w:rsidR="004C1D21">
        <w:rPr>
          <w:rFonts w:asciiTheme="minorHAnsi" w:hAnsiTheme="minorHAnsi"/>
          <w:sz w:val="24"/>
          <w:szCs w:val="24"/>
        </w:rPr>
        <w:t>n treated with HFD showed marked</w:t>
      </w:r>
      <w:r w:rsidRPr="00DF0AAF">
        <w:rPr>
          <w:rFonts w:asciiTheme="minorHAnsi" w:hAnsiTheme="minorHAnsi"/>
          <w:sz w:val="24"/>
          <w:szCs w:val="24"/>
        </w:rPr>
        <w:t xml:space="preserve"> FAA for their daily feeding, with a notable FAA peak that </w:t>
      </w:r>
      <w:r w:rsidR="00EA7F62" w:rsidRPr="00DF0AAF">
        <w:rPr>
          <w:rFonts w:asciiTheme="minorHAnsi" w:hAnsiTheme="minorHAnsi"/>
          <w:sz w:val="24"/>
          <w:szCs w:val="24"/>
        </w:rPr>
        <w:t>was as high as the</w:t>
      </w:r>
      <w:r w:rsidRPr="00DF0AAF">
        <w:rPr>
          <w:rFonts w:asciiTheme="minorHAnsi" w:hAnsiTheme="minorHAnsi"/>
          <w:sz w:val="24"/>
          <w:szCs w:val="24"/>
        </w:rPr>
        <w:t xml:space="preserve"> night time activity</w:t>
      </w:r>
      <w:r w:rsidR="00EA7F62" w:rsidRPr="00DF0AAF">
        <w:rPr>
          <w:rFonts w:asciiTheme="minorHAnsi" w:hAnsiTheme="minorHAnsi"/>
          <w:sz w:val="24"/>
          <w:szCs w:val="24"/>
        </w:rPr>
        <w:t xml:space="preserve"> peak</w:t>
      </w:r>
      <w:r w:rsidR="00F112B0">
        <w:rPr>
          <w:rFonts w:asciiTheme="minorHAnsi" w:hAnsiTheme="minorHAnsi"/>
          <w:sz w:val="24"/>
          <w:szCs w:val="24"/>
        </w:rPr>
        <w:t xml:space="preserve"> (Figure 8</w:t>
      </w:r>
      <w:r w:rsidRPr="00DF0AAF">
        <w:rPr>
          <w:rFonts w:asciiTheme="minorHAnsi" w:hAnsiTheme="minorHAnsi"/>
          <w:sz w:val="24"/>
          <w:szCs w:val="24"/>
        </w:rPr>
        <w:t>B).</w:t>
      </w:r>
      <w:r w:rsidR="00EA7F62" w:rsidRPr="00DF0AAF">
        <w:rPr>
          <w:rFonts w:asciiTheme="minorHAnsi" w:hAnsiTheme="minorHAnsi"/>
          <w:sz w:val="24"/>
          <w:szCs w:val="24"/>
        </w:rPr>
        <w:t xml:space="preserve"> There was no significant difference between the amount of FAA </w:t>
      </w:r>
      <w:r w:rsidR="00362D6E" w:rsidRPr="00DF0AAF">
        <w:rPr>
          <w:rFonts w:asciiTheme="minorHAnsi" w:hAnsiTheme="minorHAnsi"/>
          <w:sz w:val="24"/>
          <w:szCs w:val="24"/>
        </w:rPr>
        <w:t>exhibited</w:t>
      </w:r>
      <w:r w:rsidR="00EA7F62" w:rsidRPr="00DF0AAF">
        <w:rPr>
          <w:rFonts w:asciiTheme="minorHAnsi" w:hAnsiTheme="minorHAnsi"/>
          <w:sz w:val="24"/>
          <w:szCs w:val="24"/>
        </w:rPr>
        <w:t xml:space="preserve"> be</w:t>
      </w:r>
      <w:r w:rsidR="00362D6E" w:rsidRPr="00DF0AAF">
        <w:rPr>
          <w:rFonts w:asciiTheme="minorHAnsi" w:hAnsiTheme="minorHAnsi"/>
          <w:sz w:val="24"/>
          <w:szCs w:val="24"/>
        </w:rPr>
        <w:t xml:space="preserve">tween D1R KO and </w:t>
      </w:r>
      <w:r w:rsidR="00DA33D3">
        <w:rPr>
          <w:rFonts w:asciiTheme="minorHAnsi" w:hAnsiTheme="minorHAnsi"/>
          <w:sz w:val="24"/>
          <w:szCs w:val="24"/>
        </w:rPr>
        <w:t>WT</w:t>
      </w:r>
      <w:r w:rsidR="00362D6E" w:rsidRPr="00DF0AAF">
        <w:rPr>
          <w:rFonts w:asciiTheme="minorHAnsi" w:hAnsiTheme="minorHAnsi"/>
          <w:sz w:val="24"/>
          <w:szCs w:val="24"/>
        </w:rPr>
        <w:t xml:space="preserve"> mice on</w:t>
      </w:r>
      <w:r w:rsidR="00EA7F62" w:rsidRPr="00DF0AAF">
        <w:rPr>
          <w:rFonts w:asciiTheme="minorHAnsi" w:hAnsiTheme="minorHAnsi"/>
          <w:sz w:val="24"/>
          <w:szCs w:val="24"/>
        </w:rPr>
        <w:t xml:space="preserve"> day 28 (</w:t>
      </w:r>
      <w:r w:rsidR="006E759B" w:rsidRPr="00DF0AAF">
        <w:rPr>
          <w:rFonts w:asciiTheme="minorHAnsi" w:hAnsiTheme="minorHAnsi"/>
          <w:sz w:val="24"/>
          <w:szCs w:val="24"/>
        </w:rPr>
        <w:t>P=0.734, Mann-Whitney)</w:t>
      </w:r>
      <w:r w:rsidR="00362D6E" w:rsidRPr="00DF0AAF">
        <w:rPr>
          <w:rFonts w:asciiTheme="minorHAnsi" w:hAnsiTheme="minorHAnsi"/>
          <w:sz w:val="24"/>
          <w:szCs w:val="24"/>
        </w:rPr>
        <w:t>.</w:t>
      </w:r>
      <w:r w:rsidRPr="00DF0AAF">
        <w:rPr>
          <w:rFonts w:asciiTheme="minorHAnsi" w:hAnsiTheme="minorHAnsi"/>
          <w:sz w:val="24"/>
          <w:szCs w:val="24"/>
        </w:rPr>
        <w:t xml:space="preserve"> Remarkably, by the 14</w:t>
      </w:r>
      <w:r w:rsidRPr="00DF0AAF">
        <w:rPr>
          <w:rFonts w:asciiTheme="minorHAnsi" w:hAnsiTheme="minorHAnsi"/>
          <w:sz w:val="24"/>
          <w:szCs w:val="24"/>
          <w:vertAlign w:val="superscript"/>
        </w:rPr>
        <w:t>th</w:t>
      </w:r>
      <w:r w:rsidRPr="00DF0AAF">
        <w:rPr>
          <w:rFonts w:asciiTheme="minorHAnsi" w:hAnsiTheme="minorHAnsi"/>
          <w:sz w:val="24"/>
          <w:szCs w:val="24"/>
        </w:rPr>
        <w:t xml:space="preserve"> day of 60% CR (‘day 35’ of the experiment)</w:t>
      </w:r>
      <w:r w:rsidR="00362D6E" w:rsidRPr="00DF0AAF">
        <w:rPr>
          <w:rFonts w:asciiTheme="minorHAnsi" w:hAnsiTheme="minorHAnsi"/>
          <w:sz w:val="24"/>
          <w:szCs w:val="24"/>
        </w:rPr>
        <w:t>,</w:t>
      </w:r>
      <w:r w:rsidRPr="00DF0AAF">
        <w:rPr>
          <w:rFonts w:asciiTheme="minorHAnsi" w:hAnsiTheme="minorHAnsi"/>
          <w:sz w:val="24"/>
          <w:szCs w:val="24"/>
        </w:rPr>
        <w:t xml:space="preserve"> the D1R </w:t>
      </w:r>
      <w:r w:rsidR="00DA33D3">
        <w:rPr>
          <w:rFonts w:asciiTheme="minorHAnsi" w:hAnsiTheme="minorHAnsi"/>
          <w:sz w:val="24"/>
          <w:szCs w:val="24"/>
        </w:rPr>
        <w:t>KO</w:t>
      </w:r>
      <w:r w:rsidRPr="00DF0AAF">
        <w:rPr>
          <w:rFonts w:asciiTheme="minorHAnsi" w:hAnsiTheme="minorHAnsi"/>
          <w:sz w:val="24"/>
          <w:szCs w:val="24"/>
        </w:rPr>
        <w:t xml:space="preserve"> mice </w:t>
      </w:r>
      <w:r w:rsidR="00D65F7F" w:rsidRPr="00DF0AAF">
        <w:rPr>
          <w:rFonts w:asciiTheme="minorHAnsi" w:hAnsiTheme="minorHAnsi"/>
          <w:sz w:val="24"/>
          <w:szCs w:val="24"/>
        </w:rPr>
        <w:t xml:space="preserve">no </w:t>
      </w:r>
      <w:r w:rsidR="00F112B0">
        <w:rPr>
          <w:rFonts w:asciiTheme="minorHAnsi" w:hAnsiTheme="minorHAnsi"/>
          <w:sz w:val="24"/>
          <w:szCs w:val="24"/>
        </w:rPr>
        <w:t>longer showed FAA (Figure 8</w:t>
      </w:r>
      <w:r w:rsidR="003913B2">
        <w:rPr>
          <w:rFonts w:asciiTheme="minorHAnsi" w:hAnsiTheme="minorHAnsi"/>
          <w:sz w:val="24"/>
          <w:szCs w:val="24"/>
        </w:rPr>
        <w:t>D</w:t>
      </w:r>
      <w:r w:rsidR="00D65F7F" w:rsidRPr="00DF0AAF">
        <w:rPr>
          <w:rFonts w:asciiTheme="minorHAnsi" w:hAnsiTheme="minorHAnsi"/>
          <w:sz w:val="24"/>
          <w:szCs w:val="24"/>
        </w:rPr>
        <w:t>,</w:t>
      </w:r>
      <w:r w:rsidR="006D65B0">
        <w:rPr>
          <w:rFonts w:asciiTheme="minorHAnsi" w:hAnsiTheme="minorHAnsi"/>
          <w:sz w:val="24"/>
          <w:szCs w:val="24"/>
        </w:rPr>
        <w:t xml:space="preserve"> </w:t>
      </w:r>
      <w:r w:rsidR="003913B2">
        <w:rPr>
          <w:rFonts w:asciiTheme="minorHAnsi" w:hAnsiTheme="minorHAnsi"/>
          <w:sz w:val="24"/>
          <w:szCs w:val="24"/>
        </w:rPr>
        <w:t>G</w:t>
      </w:r>
      <w:r w:rsidR="002A5D8E">
        <w:rPr>
          <w:rFonts w:asciiTheme="minorHAnsi" w:hAnsiTheme="minorHAnsi"/>
          <w:sz w:val="24"/>
          <w:szCs w:val="24"/>
        </w:rPr>
        <w:t xml:space="preserve">) and the difference with </w:t>
      </w:r>
      <w:r w:rsidR="0024077B" w:rsidRPr="00DF0AAF">
        <w:rPr>
          <w:rFonts w:asciiTheme="minorHAnsi" w:hAnsiTheme="minorHAnsi"/>
          <w:sz w:val="24"/>
          <w:szCs w:val="24"/>
        </w:rPr>
        <w:t>control mice was highly significant (P=0.0003, Mann-Whitney).</w:t>
      </w:r>
      <w:r w:rsidR="00C7570A" w:rsidRPr="00DF0AAF">
        <w:rPr>
          <w:rFonts w:asciiTheme="minorHAnsi" w:hAnsiTheme="minorHAnsi"/>
          <w:sz w:val="24"/>
          <w:szCs w:val="24"/>
        </w:rPr>
        <w:t xml:space="preserve"> This</w:t>
      </w:r>
      <w:r w:rsidR="003913B2">
        <w:rPr>
          <w:rFonts w:asciiTheme="minorHAnsi" w:hAnsiTheme="minorHAnsi"/>
          <w:sz w:val="24"/>
          <w:szCs w:val="24"/>
        </w:rPr>
        <w:t xml:space="preserve"> lack of FAA in D1R KO mice persisted through</w:t>
      </w:r>
      <w:r w:rsidR="00C7570A" w:rsidRPr="00DF0AAF">
        <w:rPr>
          <w:rFonts w:asciiTheme="minorHAnsi" w:hAnsiTheme="minorHAnsi"/>
          <w:sz w:val="24"/>
          <w:szCs w:val="24"/>
        </w:rPr>
        <w:t xml:space="preserve"> days 42 and 49, where</w:t>
      </w:r>
      <w:r w:rsidR="003913B2">
        <w:rPr>
          <w:rFonts w:asciiTheme="minorHAnsi" w:hAnsiTheme="minorHAnsi"/>
          <w:sz w:val="24"/>
          <w:szCs w:val="24"/>
        </w:rPr>
        <w:t>as</w:t>
      </w:r>
      <w:r w:rsidR="00C7570A" w:rsidRPr="00DF0AAF">
        <w:rPr>
          <w:rFonts w:asciiTheme="minorHAnsi" w:hAnsiTheme="minorHAnsi"/>
          <w:sz w:val="24"/>
          <w:szCs w:val="24"/>
        </w:rPr>
        <w:t xml:space="preserve"> control mice maintained on a CR diet continued to express robust FAA </w:t>
      </w:r>
      <w:r w:rsidR="00F112B0">
        <w:rPr>
          <w:rFonts w:asciiTheme="minorHAnsi" w:hAnsiTheme="minorHAnsi"/>
          <w:sz w:val="24"/>
          <w:szCs w:val="24"/>
        </w:rPr>
        <w:t>(Figure 8</w:t>
      </w:r>
      <w:r w:rsidR="003913B2">
        <w:rPr>
          <w:rFonts w:asciiTheme="minorHAnsi" w:hAnsiTheme="minorHAnsi"/>
          <w:sz w:val="24"/>
          <w:szCs w:val="24"/>
        </w:rPr>
        <w:t>E,F</w:t>
      </w:r>
      <w:r w:rsidR="00C7570A" w:rsidRPr="00DF0AAF">
        <w:rPr>
          <w:rFonts w:asciiTheme="minorHAnsi" w:hAnsiTheme="minorHAnsi"/>
          <w:sz w:val="24"/>
          <w:szCs w:val="24"/>
        </w:rPr>
        <w:t>)</w:t>
      </w:r>
      <w:r w:rsidR="006D1889" w:rsidRPr="00DF0AAF">
        <w:rPr>
          <w:rFonts w:asciiTheme="minorHAnsi" w:hAnsiTheme="minorHAnsi"/>
          <w:sz w:val="24"/>
          <w:szCs w:val="24"/>
        </w:rPr>
        <w:t xml:space="preserve">. We performed a Kruskal-Wallis test to </w:t>
      </w:r>
      <w:r w:rsidR="00C7570A" w:rsidRPr="00DF0AAF">
        <w:rPr>
          <w:rFonts w:asciiTheme="minorHAnsi" w:hAnsiTheme="minorHAnsi"/>
          <w:sz w:val="24"/>
          <w:szCs w:val="24"/>
        </w:rPr>
        <w:t>determine whether there were significant within genotype</w:t>
      </w:r>
      <w:r w:rsidR="006D1889" w:rsidRPr="00DF0AAF">
        <w:rPr>
          <w:rFonts w:asciiTheme="minorHAnsi" w:hAnsiTheme="minorHAnsi"/>
          <w:sz w:val="24"/>
          <w:szCs w:val="24"/>
        </w:rPr>
        <w:t xml:space="preserve"> variations in this experiment and found that </w:t>
      </w:r>
      <w:r w:rsidR="007F7E81">
        <w:rPr>
          <w:rFonts w:asciiTheme="minorHAnsi" w:hAnsiTheme="minorHAnsi"/>
          <w:sz w:val="24"/>
          <w:szCs w:val="24"/>
        </w:rPr>
        <w:t>WT</w:t>
      </w:r>
      <w:r w:rsidR="006D1889" w:rsidRPr="00DF0AAF">
        <w:rPr>
          <w:rFonts w:asciiTheme="minorHAnsi" w:hAnsiTheme="minorHAnsi"/>
          <w:sz w:val="24"/>
          <w:szCs w:val="24"/>
        </w:rPr>
        <w:t xml:space="preserve"> mice showed significant differences between FAA </w:t>
      </w:r>
      <w:r w:rsidR="00E27940">
        <w:rPr>
          <w:rFonts w:asciiTheme="minorHAnsi" w:hAnsiTheme="minorHAnsi"/>
          <w:sz w:val="24"/>
          <w:szCs w:val="24"/>
        </w:rPr>
        <w:t>observed</w:t>
      </w:r>
      <w:r w:rsidR="006D1889" w:rsidRPr="00DF0AAF">
        <w:rPr>
          <w:rFonts w:asciiTheme="minorHAnsi" w:hAnsiTheme="minorHAnsi"/>
          <w:sz w:val="24"/>
          <w:szCs w:val="24"/>
        </w:rPr>
        <w:t xml:space="preserve"> at day 22 and days 28, 35, 42, and 49 whereas D1R KO mice only showed significant differences in FAA between day 22 and day 28 but not any other day, indicating that the D1R KO mice </w:t>
      </w:r>
      <w:r w:rsidR="00D8292B" w:rsidRPr="00DF0AAF">
        <w:rPr>
          <w:rFonts w:asciiTheme="minorHAnsi" w:hAnsiTheme="minorHAnsi"/>
          <w:sz w:val="24"/>
          <w:szCs w:val="24"/>
        </w:rPr>
        <w:t>transiently up-regulate FAA whereas control mice sustain this increase.</w:t>
      </w:r>
      <w:r w:rsidR="00E27940">
        <w:rPr>
          <w:rFonts w:asciiTheme="minorHAnsi" w:hAnsiTheme="minorHAnsi"/>
          <w:sz w:val="24"/>
          <w:szCs w:val="24"/>
        </w:rPr>
        <w:t xml:space="preserve"> </w:t>
      </w:r>
      <w:r w:rsidR="00551BE3">
        <w:rPr>
          <w:rFonts w:asciiTheme="minorHAnsi" w:hAnsiTheme="minorHAnsi"/>
          <w:sz w:val="24"/>
          <w:szCs w:val="24"/>
        </w:rPr>
        <w:t>We conclude</w:t>
      </w:r>
      <w:r w:rsidR="00551BE3" w:rsidRPr="00551BE3">
        <w:rPr>
          <w:rFonts w:asciiTheme="minorHAnsi" w:hAnsiTheme="minorHAnsi"/>
          <w:sz w:val="24"/>
          <w:szCs w:val="24"/>
        </w:rPr>
        <w:t xml:space="preserve"> </w:t>
      </w:r>
      <w:r w:rsidR="00551BE3">
        <w:rPr>
          <w:rFonts w:asciiTheme="minorHAnsi" w:hAnsiTheme="minorHAnsi"/>
          <w:sz w:val="24"/>
          <w:szCs w:val="24"/>
        </w:rPr>
        <w:t>that D1R-mediated signaling is not absolutely required for FAA.</w:t>
      </w:r>
    </w:p>
    <w:p w14:paraId="3FD94B60" w14:textId="77777777" w:rsidR="00CF4F24" w:rsidRPr="00DF0AAF" w:rsidRDefault="00CF4F24" w:rsidP="002E2F5C">
      <w:pPr>
        <w:spacing w:after="0" w:line="240" w:lineRule="auto"/>
        <w:jc w:val="both"/>
        <w:outlineLvl w:val="0"/>
        <w:rPr>
          <w:rFonts w:asciiTheme="minorHAnsi" w:hAnsiTheme="minorHAnsi"/>
          <w:sz w:val="24"/>
          <w:szCs w:val="24"/>
        </w:rPr>
      </w:pPr>
    </w:p>
    <w:p w14:paraId="0E2D6610" w14:textId="77777777" w:rsidR="00360EBC" w:rsidRPr="00DF0AAF" w:rsidRDefault="00360EBC" w:rsidP="002E2F5C">
      <w:pPr>
        <w:spacing w:after="0" w:line="240" w:lineRule="auto"/>
        <w:jc w:val="both"/>
        <w:rPr>
          <w:rFonts w:asciiTheme="minorHAnsi" w:hAnsiTheme="minorHAnsi"/>
          <w:sz w:val="24"/>
          <w:szCs w:val="24"/>
        </w:rPr>
      </w:pPr>
    </w:p>
    <w:p w14:paraId="7EB13286" w14:textId="77777777" w:rsidR="00335019" w:rsidRPr="00DF0AAF" w:rsidRDefault="001F5B35" w:rsidP="00335019">
      <w:pPr>
        <w:spacing w:after="0" w:line="240" w:lineRule="auto"/>
        <w:jc w:val="both"/>
        <w:outlineLvl w:val="0"/>
        <w:rPr>
          <w:rFonts w:asciiTheme="minorHAnsi" w:hAnsiTheme="minorHAnsi"/>
          <w:b/>
          <w:i/>
          <w:sz w:val="24"/>
          <w:szCs w:val="24"/>
        </w:rPr>
      </w:pPr>
      <w:r w:rsidRPr="00DF0AAF">
        <w:rPr>
          <w:rFonts w:asciiTheme="minorHAnsi" w:hAnsiTheme="minorHAnsi"/>
          <w:b/>
          <w:i/>
          <w:sz w:val="24"/>
          <w:szCs w:val="24"/>
        </w:rPr>
        <w:t xml:space="preserve">Body temperature entrainment </w:t>
      </w:r>
      <w:r w:rsidR="00B74E12">
        <w:rPr>
          <w:rFonts w:asciiTheme="minorHAnsi" w:hAnsiTheme="minorHAnsi"/>
          <w:b/>
          <w:i/>
          <w:sz w:val="24"/>
          <w:szCs w:val="24"/>
        </w:rPr>
        <w:t xml:space="preserve">in D1R </w:t>
      </w:r>
      <w:r w:rsidR="005A0DBA">
        <w:rPr>
          <w:rFonts w:asciiTheme="minorHAnsi" w:hAnsiTheme="minorHAnsi"/>
          <w:b/>
          <w:i/>
          <w:sz w:val="24"/>
          <w:szCs w:val="24"/>
        </w:rPr>
        <w:t>KO</w:t>
      </w:r>
      <w:r w:rsidR="00B74E12" w:rsidRPr="00DF0AAF">
        <w:rPr>
          <w:rFonts w:asciiTheme="minorHAnsi" w:hAnsiTheme="minorHAnsi"/>
          <w:b/>
          <w:i/>
          <w:sz w:val="24"/>
          <w:szCs w:val="24"/>
        </w:rPr>
        <w:t xml:space="preserve"> mice</w:t>
      </w:r>
      <w:r w:rsidR="00B74E12">
        <w:rPr>
          <w:rFonts w:asciiTheme="minorHAnsi" w:hAnsiTheme="minorHAnsi"/>
          <w:b/>
          <w:i/>
          <w:sz w:val="24"/>
          <w:szCs w:val="24"/>
        </w:rPr>
        <w:t xml:space="preserve"> on scheduled feeding</w:t>
      </w:r>
    </w:p>
    <w:p w14:paraId="6EEC4027" w14:textId="77777777" w:rsidR="001F5B35" w:rsidRPr="00DF0AAF" w:rsidRDefault="001F5B35" w:rsidP="00335019">
      <w:pPr>
        <w:spacing w:after="0" w:line="240" w:lineRule="auto"/>
        <w:jc w:val="both"/>
        <w:outlineLvl w:val="0"/>
        <w:rPr>
          <w:rFonts w:asciiTheme="minorHAnsi" w:hAnsiTheme="minorHAnsi"/>
          <w:b/>
          <w:i/>
          <w:sz w:val="24"/>
          <w:szCs w:val="24"/>
        </w:rPr>
      </w:pPr>
    </w:p>
    <w:p w14:paraId="78661392" w14:textId="77777777" w:rsidR="008306FC" w:rsidRPr="000D2A08" w:rsidRDefault="00B70717" w:rsidP="00B70717">
      <w:pPr>
        <w:spacing w:after="0" w:line="240" w:lineRule="auto"/>
        <w:jc w:val="both"/>
        <w:outlineLvl w:val="0"/>
        <w:rPr>
          <w:rFonts w:asciiTheme="minorHAnsi" w:hAnsiTheme="minorHAnsi"/>
          <w:sz w:val="24"/>
          <w:szCs w:val="24"/>
        </w:rPr>
      </w:pPr>
      <w:r w:rsidRPr="000D2A08">
        <w:rPr>
          <w:rFonts w:asciiTheme="minorHAnsi" w:hAnsiTheme="minorHAnsi"/>
          <w:sz w:val="24"/>
          <w:szCs w:val="24"/>
        </w:rPr>
        <w:t xml:space="preserve">Caloric restriction can induce torpor in WT mice, which could mask entrainment of circadian oscillators by food.  Visual observations at mealtime provided no evidence for torpor in D1R KO mice. </w:t>
      </w:r>
      <w:r w:rsidR="00A55E77" w:rsidRPr="000D2A08">
        <w:rPr>
          <w:rFonts w:asciiTheme="minorHAnsi" w:hAnsiTheme="minorHAnsi"/>
          <w:sz w:val="24"/>
          <w:szCs w:val="24"/>
        </w:rPr>
        <w:t>To rule out defects</w:t>
      </w:r>
      <w:r w:rsidR="00F003CD">
        <w:rPr>
          <w:rFonts w:asciiTheme="minorHAnsi" w:hAnsiTheme="minorHAnsi"/>
          <w:sz w:val="24"/>
          <w:szCs w:val="24"/>
        </w:rPr>
        <w:t xml:space="preserve"> in</w:t>
      </w:r>
      <w:r w:rsidR="00A55E77" w:rsidRPr="000D2A08">
        <w:rPr>
          <w:rFonts w:asciiTheme="minorHAnsi" w:hAnsiTheme="minorHAnsi"/>
          <w:sz w:val="24"/>
          <w:szCs w:val="24"/>
        </w:rPr>
        <w:t xml:space="preserve"> thermoregulation as a reason why D1R KO mice do not show FAA, we placed D1R KO (n=7) and WT (n=7) mice at 30</w:t>
      </w:r>
      <w:r w:rsidR="00A55E77" w:rsidRPr="000D2A08">
        <w:rPr>
          <w:rFonts w:ascii="Lucida Grande" w:hAnsi="Lucida Grande" w:cs="Lucida Grande"/>
          <w:b/>
          <w:color w:val="000000"/>
        </w:rPr>
        <w:t>°</w:t>
      </w:r>
      <w:r w:rsidR="00A55E77" w:rsidRPr="000D2A08">
        <w:rPr>
          <w:rFonts w:asciiTheme="minorHAnsi" w:hAnsiTheme="minorHAnsi"/>
          <w:sz w:val="24"/>
          <w:szCs w:val="24"/>
        </w:rPr>
        <w:t xml:space="preserve">C continuously. After one week we tested their behavioral response to 60% CR and did not observe FAA in D1R KO mice and noted a marked reduction in FAA for the WT mice at this elevated temperature compared to ambient (22-24 </w:t>
      </w:r>
      <w:r w:rsidR="00A55E77" w:rsidRPr="000D2A08">
        <w:rPr>
          <w:rFonts w:ascii="Lucida Grande" w:hAnsi="Lucida Grande" w:cs="Lucida Grande"/>
          <w:b/>
          <w:color w:val="000000"/>
        </w:rPr>
        <w:t>°</w:t>
      </w:r>
      <w:r w:rsidR="00A55E77" w:rsidRPr="000D2A08">
        <w:rPr>
          <w:rFonts w:asciiTheme="minorHAnsi" w:hAnsiTheme="minorHAnsi"/>
          <w:sz w:val="24"/>
          <w:szCs w:val="24"/>
        </w:rPr>
        <w:t xml:space="preserve">C) (Figure </w:t>
      </w:r>
      <w:r w:rsidR="003B109E">
        <w:rPr>
          <w:rFonts w:asciiTheme="minorHAnsi" w:hAnsiTheme="minorHAnsi"/>
          <w:sz w:val="24"/>
          <w:szCs w:val="24"/>
        </w:rPr>
        <w:t>9 supplement 1</w:t>
      </w:r>
      <w:r w:rsidR="00A55E77" w:rsidRPr="000D2A08">
        <w:rPr>
          <w:rFonts w:asciiTheme="minorHAnsi" w:hAnsiTheme="minorHAnsi"/>
          <w:sz w:val="24"/>
          <w:szCs w:val="24"/>
        </w:rPr>
        <w:t xml:space="preserve">). </w:t>
      </w:r>
    </w:p>
    <w:p w14:paraId="7F09CE88" w14:textId="77777777" w:rsidR="008306FC" w:rsidRPr="000D2A08" w:rsidRDefault="008306FC" w:rsidP="00B70717">
      <w:pPr>
        <w:spacing w:after="0" w:line="240" w:lineRule="auto"/>
        <w:jc w:val="both"/>
        <w:outlineLvl w:val="0"/>
        <w:rPr>
          <w:rFonts w:asciiTheme="minorHAnsi" w:hAnsiTheme="minorHAnsi"/>
          <w:sz w:val="24"/>
          <w:szCs w:val="24"/>
        </w:rPr>
      </w:pPr>
    </w:p>
    <w:p w14:paraId="36453968" w14:textId="77777777" w:rsidR="008306FC" w:rsidRPr="000D2A08" w:rsidRDefault="008306FC" w:rsidP="00335019">
      <w:pPr>
        <w:spacing w:after="0" w:line="240" w:lineRule="auto"/>
        <w:jc w:val="both"/>
        <w:outlineLvl w:val="0"/>
        <w:rPr>
          <w:rFonts w:asciiTheme="minorHAnsi" w:hAnsiTheme="minorHAnsi"/>
          <w:sz w:val="24"/>
          <w:szCs w:val="24"/>
        </w:rPr>
      </w:pPr>
      <w:r w:rsidRPr="000D2A08">
        <w:rPr>
          <w:rFonts w:asciiTheme="minorHAnsi" w:hAnsiTheme="minorHAnsi"/>
          <w:sz w:val="24"/>
          <w:szCs w:val="24"/>
        </w:rPr>
        <w:t>To address body temperature regulation more</w:t>
      </w:r>
      <w:r w:rsidR="00B70717" w:rsidRPr="000D2A08">
        <w:rPr>
          <w:rFonts w:asciiTheme="minorHAnsi" w:hAnsiTheme="minorHAnsi"/>
          <w:sz w:val="24"/>
          <w:szCs w:val="24"/>
        </w:rPr>
        <w:t xml:space="preserve"> directly,</w:t>
      </w:r>
      <w:r w:rsidRPr="000D2A08">
        <w:rPr>
          <w:rFonts w:asciiTheme="minorHAnsi" w:hAnsiTheme="minorHAnsi"/>
          <w:sz w:val="24"/>
          <w:szCs w:val="24"/>
        </w:rPr>
        <w:t xml:space="preserve"> we implanted</w:t>
      </w:r>
      <w:r w:rsidR="00B70717" w:rsidRPr="000D2A08">
        <w:rPr>
          <w:rFonts w:asciiTheme="minorHAnsi" w:hAnsiTheme="minorHAnsi"/>
          <w:sz w:val="24"/>
          <w:szCs w:val="24"/>
        </w:rPr>
        <w:t xml:space="preserve"> miniature radiofrequency transmitters (</w:t>
      </w:r>
      <w:proofErr w:type="spellStart"/>
      <w:r w:rsidR="00B70717" w:rsidRPr="000D2A08">
        <w:rPr>
          <w:rFonts w:asciiTheme="minorHAnsi" w:hAnsiTheme="minorHAnsi"/>
          <w:sz w:val="24"/>
          <w:szCs w:val="24"/>
        </w:rPr>
        <w:t>Minimitter</w:t>
      </w:r>
      <w:proofErr w:type="spellEnd"/>
      <w:r w:rsidR="00B70717" w:rsidRPr="000D2A08">
        <w:rPr>
          <w:rFonts w:asciiTheme="minorHAnsi" w:hAnsiTheme="minorHAnsi"/>
          <w:sz w:val="24"/>
          <w:szCs w:val="24"/>
        </w:rPr>
        <w:t xml:space="preserve">©) for continuous recording of body temperature by telemetry </w:t>
      </w:r>
      <w:proofErr w:type="gramStart"/>
      <w:r w:rsidR="00B70717" w:rsidRPr="000D2A08">
        <w:rPr>
          <w:rFonts w:asciiTheme="minorHAnsi" w:hAnsiTheme="minorHAnsi"/>
          <w:sz w:val="24"/>
          <w:szCs w:val="24"/>
        </w:rPr>
        <w:t>in  D1R</w:t>
      </w:r>
      <w:proofErr w:type="gramEnd"/>
      <w:r w:rsidR="00B70717" w:rsidRPr="000D2A08">
        <w:rPr>
          <w:rFonts w:asciiTheme="minorHAnsi" w:hAnsiTheme="minorHAnsi"/>
          <w:sz w:val="24"/>
          <w:szCs w:val="24"/>
        </w:rPr>
        <w:t xml:space="preserve"> KO (n=6) and WT (n=8) mice</w:t>
      </w:r>
      <w:r w:rsidRPr="000D2A08">
        <w:rPr>
          <w:rFonts w:asciiTheme="minorHAnsi" w:hAnsiTheme="minorHAnsi"/>
          <w:sz w:val="24"/>
          <w:szCs w:val="24"/>
        </w:rPr>
        <w:t>,</w:t>
      </w:r>
      <w:r w:rsidR="00B70717" w:rsidRPr="000D2A08">
        <w:rPr>
          <w:rFonts w:asciiTheme="minorHAnsi" w:hAnsiTheme="minorHAnsi"/>
          <w:sz w:val="24"/>
          <w:szCs w:val="24"/>
        </w:rPr>
        <w:t xml:space="preserve"> which were then maintained on 60% CR </w:t>
      </w:r>
      <w:r w:rsidR="00B70717" w:rsidRPr="000D2A08">
        <w:rPr>
          <w:rFonts w:asciiTheme="minorHAnsi" w:hAnsiTheme="minorHAnsi"/>
          <w:sz w:val="24"/>
          <w:szCs w:val="24"/>
        </w:rPr>
        <w:lastRenderedPageBreak/>
        <w:t>feeding at ZT8.</w:t>
      </w:r>
      <w:r w:rsidR="000D2A08">
        <w:rPr>
          <w:rFonts w:asciiTheme="minorHAnsi" w:hAnsiTheme="minorHAnsi"/>
          <w:sz w:val="24"/>
          <w:szCs w:val="24"/>
        </w:rPr>
        <w:t xml:space="preserve"> </w:t>
      </w:r>
      <w:r w:rsidR="00EB1ED7" w:rsidRPr="000D2A08">
        <w:rPr>
          <w:rFonts w:asciiTheme="minorHAnsi" w:hAnsiTheme="minorHAnsi"/>
          <w:sz w:val="24"/>
          <w:szCs w:val="24"/>
        </w:rPr>
        <w:t>The 24-hr body temperature profiles showed identical waveforms for WT and KO groups before CR schedules were started (‘day -3’) with temperatures remaining close to 34.5°C during the day time and increasing to up to ~36°C at nighttime (Figure 9A). By day 14 of CR,  there was a similar redistribution of mean temperature waveforms in both D1R KO and WT mice, starting with a slightly elevated postprandial temperatures and steady temperature declines in the middle of the dark phase (ZT19) that continues until about 6 hr before expected meal time (Figure 9B). Despite similar profiles in temperature waveforms we did note that D1R KO mice tended to show a slightly higher temperature during the entirety of the dark cycle compared to WT controls during CR (Figure 9B-D</w:t>
      </w:r>
      <w:r w:rsidR="003B109E">
        <w:rPr>
          <w:rFonts w:asciiTheme="minorHAnsi" w:hAnsiTheme="minorHAnsi"/>
          <w:sz w:val="24"/>
          <w:szCs w:val="24"/>
        </w:rPr>
        <w:t>—figure supplement 2</w:t>
      </w:r>
      <w:r w:rsidR="00EB1ED7" w:rsidRPr="000D2A08">
        <w:rPr>
          <w:rFonts w:asciiTheme="minorHAnsi" w:hAnsiTheme="minorHAnsi"/>
          <w:sz w:val="24"/>
          <w:szCs w:val="24"/>
        </w:rPr>
        <w:t>)</w:t>
      </w:r>
      <w:r w:rsidR="00B076B3" w:rsidRPr="000D2A08">
        <w:rPr>
          <w:rFonts w:asciiTheme="minorHAnsi" w:hAnsiTheme="minorHAnsi"/>
          <w:sz w:val="24"/>
          <w:szCs w:val="24"/>
        </w:rPr>
        <w:t>. We tested for an effect of genotype and day of measurement on nocturnal temperature, finding that there were no statistically significant differences between D1R WT and KO</w:t>
      </w:r>
      <w:r w:rsidR="00D00A3C" w:rsidRPr="000D2A08">
        <w:rPr>
          <w:rFonts w:asciiTheme="minorHAnsi" w:hAnsiTheme="minorHAnsi"/>
          <w:sz w:val="24"/>
          <w:szCs w:val="24"/>
        </w:rPr>
        <w:t xml:space="preserve"> (genotype accounts for 5.63% of the total variance; F = 1.15; P = 0.3044)</w:t>
      </w:r>
      <w:r w:rsidR="00B076B3" w:rsidRPr="000D2A08">
        <w:rPr>
          <w:rFonts w:asciiTheme="minorHAnsi" w:hAnsiTheme="minorHAnsi"/>
          <w:sz w:val="24"/>
          <w:szCs w:val="24"/>
        </w:rPr>
        <w:t xml:space="preserve"> but there was a significant effect of day of experiment</w:t>
      </w:r>
      <w:r w:rsidR="00D00A3C" w:rsidRPr="000D2A08">
        <w:rPr>
          <w:rFonts w:asciiTheme="minorHAnsi" w:hAnsiTheme="minorHAnsi"/>
          <w:sz w:val="24"/>
          <w:szCs w:val="24"/>
        </w:rPr>
        <w:t xml:space="preserve"> (interaction accounts for 4.43% of the total variance; F = 4.53; P = 0.0001; </w:t>
      </w:r>
      <w:r w:rsidR="00B076B3" w:rsidRPr="000D2A08">
        <w:rPr>
          <w:rFonts w:asciiTheme="minorHAnsi" w:hAnsiTheme="minorHAnsi"/>
          <w:sz w:val="24"/>
          <w:szCs w:val="24"/>
        </w:rPr>
        <w:t>2-way repeated measures ANOVA).</w:t>
      </w:r>
      <w:r w:rsidR="00CB527B" w:rsidRPr="000D2A08">
        <w:rPr>
          <w:rFonts w:asciiTheme="minorHAnsi" w:hAnsiTheme="minorHAnsi"/>
          <w:sz w:val="24"/>
          <w:szCs w:val="24"/>
        </w:rPr>
        <w:t xml:space="preserve"> </w:t>
      </w:r>
      <w:r w:rsidR="00EB1ED7" w:rsidRPr="000D2A08">
        <w:rPr>
          <w:rFonts w:asciiTheme="minorHAnsi" w:hAnsiTheme="minorHAnsi"/>
          <w:sz w:val="24"/>
          <w:szCs w:val="24"/>
        </w:rPr>
        <w:t>H</w:t>
      </w:r>
      <w:r w:rsidR="00EB1ED7">
        <w:rPr>
          <w:rFonts w:asciiTheme="minorHAnsi" w:hAnsiTheme="minorHAnsi"/>
          <w:sz w:val="24"/>
          <w:szCs w:val="24"/>
        </w:rPr>
        <w:t>owever, t</w:t>
      </w:r>
      <w:r w:rsidR="00EB1ED7" w:rsidRPr="00D21387">
        <w:rPr>
          <w:rFonts w:asciiTheme="minorHAnsi" w:hAnsiTheme="minorHAnsi"/>
          <w:sz w:val="24"/>
          <w:szCs w:val="24"/>
        </w:rPr>
        <w:t xml:space="preserve">here was no significant difference in average temperatures between </w:t>
      </w:r>
      <w:r w:rsidR="00EB1ED7">
        <w:rPr>
          <w:rFonts w:asciiTheme="minorHAnsi" w:hAnsiTheme="minorHAnsi"/>
          <w:sz w:val="24"/>
          <w:szCs w:val="24"/>
        </w:rPr>
        <w:t>D1R KO and controls during the 3 hr preceding feeding</w:t>
      </w:r>
      <w:r w:rsidR="00EB1ED7" w:rsidRPr="00D21387">
        <w:rPr>
          <w:rFonts w:asciiTheme="minorHAnsi" w:hAnsiTheme="minorHAnsi"/>
          <w:sz w:val="24"/>
          <w:szCs w:val="24"/>
        </w:rPr>
        <w:t xml:space="preserve"> at any point during the experiment (Fig</w:t>
      </w:r>
      <w:r w:rsidR="003B109E">
        <w:rPr>
          <w:rFonts w:asciiTheme="minorHAnsi" w:hAnsiTheme="minorHAnsi"/>
          <w:sz w:val="24"/>
          <w:szCs w:val="24"/>
        </w:rPr>
        <w:t>ure</w:t>
      </w:r>
      <w:r w:rsidR="00EB1ED7" w:rsidRPr="00D21387">
        <w:rPr>
          <w:rFonts w:asciiTheme="minorHAnsi" w:hAnsiTheme="minorHAnsi"/>
          <w:sz w:val="24"/>
          <w:szCs w:val="24"/>
        </w:rPr>
        <w:t xml:space="preserve"> 9</w:t>
      </w:r>
      <w:r w:rsidR="00EB1ED7">
        <w:rPr>
          <w:rFonts w:asciiTheme="minorHAnsi" w:hAnsiTheme="minorHAnsi"/>
          <w:sz w:val="24"/>
          <w:szCs w:val="24"/>
        </w:rPr>
        <w:t>E</w:t>
      </w:r>
      <w:r w:rsidR="00EB1ED7" w:rsidRPr="00D21387">
        <w:rPr>
          <w:rFonts w:asciiTheme="minorHAnsi" w:hAnsiTheme="minorHAnsi"/>
          <w:sz w:val="24"/>
          <w:szCs w:val="24"/>
        </w:rPr>
        <w:t xml:space="preserve">). </w:t>
      </w:r>
      <w:r w:rsidR="00EB1ED7">
        <w:rPr>
          <w:rFonts w:asciiTheme="minorHAnsi" w:hAnsiTheme="minorHAnsi"/>
          <w:sz w:val="24"/>
          <w:szCs w:val="24"/>
        </w:rPr>
        <w:t>We also examined the fluctuation in temperature, ‘the ΔT’, in the 3 hr preceding meal time by subtracting the</w:t>
      </w:r>
      <w:r w:rsidR="00EB1ED7" w:rsidRPr="00D21387">
        <w:rPr>
          <w:rFonts w:asciiTheme="minorHAnsi" w:hAnsiTheme="minorHAnsi"/>
          <w:sz w:val="24"/>
          <w:szCs w:val="24"/>
        </w:rPr>
        <w:t xml:space="preserve"> max</w:t>
      </w:r>
      <w:r w:rsidR="00EB1ED7">
        <w:rPr>
          <w:rFonts w:asciiTheme="minorHAnsi" w:hAnsiTheme="minorHAnsi"/>
          <w:sz w:val="24"/>
          <w:szCs w:val="24"/>
        </w:rPr>
        <w:t>imum and minimum temperature</w:t>
      </w:r>
      <w:r w:rsidR="00EB1ED7" w:rsidRPr="00D21387">
        <w:rPr>
          <w:rFonts w:asciiTheme="minorHAnsi" w:hAnsiTheme="minorHAnsi"/>
          <w:sz w:val="24"/>
          <w:szCs w:val="24"/>
        </w:rPr>
        <w:t xml:space="preserve"> values within the FAA window (Fig</w:t>
      </w:r>
      <w:r w:rsidR="00EB1ED7">
        <w:rPr>
          <w:rFonts w:asciiTheme="minorHAnsi" w:hAnsiTheme="minorHAnsi"/>
          <w:sz w:val="24"/>
          <w:szCs w:val="24"/>
        </w:rPr>
        <w:t>ure</w:t>
      </w:r>
      <w:r w:rsidR="00EB1ED7" w:rsidRPr="00D21387">
        <w:rPr>
          <w:rFonts w:asciiTheme="minorHAnsi" w:hAnsiTheme="minorHAnsi"/>
          <w:sz w:val="24"/>
          <w:szCs w:val="24"/>
        </w:rPr>
        <w:t xml:space="preserve"> 9</w:t>
      </w:r>
      <w:r w:rsidR="00EB1ED7">
        <w:rPr>
          <w:rFonts w:asciiTheme="minorHAnsi" w:hAnsiTheme="minorHAnsi"/>
          <w:sz w:val="24"/>
          <w:szCs w:val="24"/>
        </w:rPr>
        <w:t>F</w:t>
      </w:r>
      <w:r w:rsidR="00EB1ED7" w:rsidRPr="00D21387">
        <w:rPr>
          <w:rFonts w:asciiTheme="minorHAnsi" w:hAnsiTheme="minorHAnsi"/>
          <w:sz w:val="24"/>
          <w:szCs w:val="24"/>
        </w:rPr>
        <w:t xml:space="preserve">). By this metric, </w:t>
      </w:r>
      <w:r w:rsidR="00EB1ED7">
        <w:rPr>
          <w:rFonts w:asciiTheme="minorHAnsi" w:hAnsiTheme="minorHAnsi"/>
          <w:sz w:val="24"/>
          <w:szCs w:val="24"/>
        </w:rPr>
        <w:t>D1R KO and WT mice</w:t>
      </w:r>
      <w:r w:rsidR="00EB1ED7" w:rsidRPr="00D21387">
        <w:rPr>
          <w:rFonts w:asciiTheme="minorHAnsi" w:hAnsiTheme="minorHAnsi"/>
          <w:sz w:val="24"/>
          <w:szCs w:val="24"/>
        </w:rPr>
        <w:t xml:space="preserve"> show increasing ∆T following the start of </w:t>
      </w:r>
      <w:r w:rsidR="00EB1ED7">
        <w:rPr>
          <w:rFonts w:asciiTheme="minorHAnsi" w:hAnsiTheme="minorHAnsi"/>
          <w:sz w:val="24"/>
          <w:szCs w:val="24"/>
        </w:rPr>
        <w:t xml:space="preserve">CR </w:t>
      </w:r>
      <w:r w:rsidR="00EB1ED7" w:rsidRPr="00D21387">
        <w:rPr>
          <w:rFonts w:asciiTheme="minorHAnsi" w:hAnsiTheme="minorHAnsi"/>
          <w:sz w:val="24"/>
          <w:szCs w:val="24"/>
        </w:rPr>
        <w:t>feeding schedules with values peaking by day 7</w:t>
      </w:r>
      <w:r w:rsidR="00EB1ED7">
        <w:rPr>
          <w:rFonts w:asciiTheme="minorHAnsi" w:hAnsiTheme="minorHAnsi"/>
          <w:sz w:val="24"/>
          <w:szCs w:val="24"/>
        </w:rPr>
        <w:t xml:space="preserve"> (Figure 9F)</w:t>
      </w:r>
      <w:r w:rsidR="00EB1ED7" w:rsidRPr="00D21387">
        <w:rPr>
          <w:rFonts w:asciiTheme="minorHAnsi" w:hAnsiTheme="minorHAnsi"/>
          <w:sz w:val="24"/>
          <w:szCs w:val="24"/>
        </w:rPr>
        <w:t>.</w:t>
      </w:r>
      <w:r w:rsidR="00EB1ED7">
        <w:rPr>
          <w:rFonts w:asciiTheme="minorHAnsi" w:hAnsiTheme="minorHAnsi"/>
          <w:sz w:val="24"/>
          <w:szCs w:val="24"/>
        </w:rPr>
        <w:t xml:space="preserve"> The D1R KO mice had a similar ΔT</w:t>
      </w:r>
      <w:r w:rsidR="00EB1ED7" w:rsidRPr="00D21387">
        <w:rPr>
          <w:rFonts w:asciiTheme="minorHAnsi" w:hAnsiTheme="minorHAnsi"/>
          <w:sz w:val="24"/>
          <w:szCs w:val="24"/>
        </w:rPr>
        <w:t xml:space="preserve"> </w:t>
      </w:r>
      <w:r w:rsidR="00EB1ED7">
        <w:rPr>
          <w:rFonts w:asciiTheme="minorHAnsi" w:hAnsiTheme="minorHAnsi"/>
          <w:sz w:val="24"/>
          <w:szCs w:val="24"/>
        </w:rPr>
        <w:t xml:space="preserve">to controls at all times except for </w:t>
      </w:r>
      <w:r w:rsidR="00EB1ED7" w:rsidRPr="00D21387">
        <w:rPr>
          <w:rFonts w:asciiTheme="minorHAnsi" w:hAnsiTheme="minorHAnsi"/>
          <w:sz w:val="24"/>
          <w:szCs w:val="24"/>
        </w:rPr>
        <w:t>day</w:t>
      </w:r>
      <w:r w:rsidR="00EB1ED7">
        <w:rPr>
          <w:rFonts w:asciiTheme="minorHAnsi" w:hAnsiTheme="minorHAnsi"/>
          <w:sz w:val="24"/>
          <w:szCs w:val="24"/>
        </w:rPr>
        <w:t>s</w:t>
      </w:r>
      <w:r w:rsidR="00EB1ED7" w:rsidRPr="00D21387">
        <w:rPr>
          <w:rFonts w:asciiTheme="minorHAnsi" w:hAnsiTheme="minorHAnsi"/>
          <w:sz w:val="24"/>
          <w:szCs w:val="24"/>
        </w:rPr>
        <w:t xml:space="preserve"> 14 and 17</w:t>
      </w:r>
      <w:r w:rsidR="00EB1ED7">
        <w:rPr>
          <w:rFonts w:asciiTheme="minorHAnsi" w:hAnsiTheme="minorHAnsi"/>
          <w:sz w:val="24"/>
          <w:szCs w:val="24"/>
        </w:rPr>
        <w:t>, where this difference was statistically significantly (p&lt;</w:t>
      </w:r>
      <w:r w:rsidR="00EB1ED7" w:rsidRPr="00D21387">
        <w:rPr>
          <w:rFonts w:asciiTheme="minorHAnsi" w:hAnsiTheme="minorHAnsi"/>
          <w:sz w:val="24"/>
          <w:szCs w:val="24"/>
        </w:rPr>
        <w:t>0.05, day 17)</w:t>
      </w:r>
      <w:r w:rsidR="00EB1ED7">
        <w:rPr>
          <w:rFonts w:asciiTheme="minorHAnsi" w:hAnsiTheme="minorHAnsi"/>
          <w:sz w:val="24"/>
          <w:szCs w:val="24"/>
        </w:rPr>
        <w:t>. Given that the ΔT is similar again by day 21 we conclude that overall there are subtle differences in temperature entrainment in D1R KO mice but that overall their metabolism is effectively timed CR feeding and they do not fail to show FAA due to a decreased body temperature as would be expected if they were near a torpor threshold.</w:t>
      </w:r>
      <w:r w:rsidR="00CB527B">
        <w:rPr>
          <w:rFonts w:asciiTheme="minorHAnsi" w:hAnsiTheme="minorHAnsi"/>
          <w:sz w:val="24"/>
          <w:szCs w:val="24"/>
        </w:rPr>
        <w:t xml:space="preserve"> </w:t>
      </w:r>
    </w:p>
    <w:p w14:paraId="18B82A51" w14:textId="77777777" w:rsidR="00EF1E2E" w:rsidRPr="00DF0AAF" w:rsidRDefault="00EF1E2E" w:rsidP="00335019">
      <w:pPr>
        <w:spacing w:after="0" w:line="240" w:lineRule="auto"/>
        <w:jc w:val="both"/>
        <w:outlineLvl w:val="0"/>
        <w:rPr>
          <w:rFonts w:asciiTheme="minorHAnsi" w:hAnsiTheme="minorHAnsi"/>
          <w:b/>
          <w:i/>
          <w:sz w:val="24"/>
          <w:szCs w:val="24"/>
        </w:rPr>
      </w:pPr>
    </w:p>
    <w:p w14:paraId="6C3C2F9A" w14:textId="77777777" w:rsidR="003E1056" w:rsidRPr="00DF0AAF" w:rsidRDefault="003E1056" w:rsidP="003E1056">
      <w:pPr>
        <w:spacing w:after="0" w:line="240" w:lineRule="auto"/>
        <w:jc w:val="both"/>
        <w:outlineLvl w:val="0"/>
        <w:rPr>
          <w:rFonts w:asciiTheme="minorHAnsi" w:hAnsiTheme="minorHAnsi"/>
          <w:b/>
          <w:i/>
          <w:sz w:val="24"/>
          <w:szCs w:val="24"/>
        </w:rPr>
      </w:pPr>
      <w:r>
        <w:rPr>
          <w:rFonts w:asciiTheme="minorHAnsi" w:hAnsiTheme="minorHAnsi"/>
          <w:b/>
          <w:i/>
          <w:sz w:val="24"/>
          <w:szCs w:val="24"/>
        </w:rPr>
        <w:t>Dopamine signaling</w:t>
      </w:r>
      <w:r w:rsidRPr="00DF0AAF">
        <w:rPr>
          <w:rFonts w:asciiTheme="minorHAnsi" w:hAnsiTheme="minorHAnsi"/>
          <w:b/>
          <w:i/>
          <w:sz w:val="24"/>
          <w:szCs w:val="24"/>
        </w:rPr>
        <w:t xml:space="preserve"> solely in the dorsal striatum </w:t>
      </w:r>
      <w:r w:rsidR="003C7FA4">
        <w:rPr>
          <w:rFonts w:asciiTheme="minorHAnsi" w:hAnsiTheme="minorHAnsi"/>
          <w:b/>
          <w:i/>
          <w:sz w:val="24"/>
          <w:szCs w:val="24"/>
        </w:rPr>
        <w:t xml:space="preserve">permits </w:t>
      </w:r>
      <w:r w:rsidRPr="00DF0AAF">
        <w:rPr>
          <w:rFonts w:asciiTheme="minorHAnsi" w:hAnsiTheme="minorHAnsi"/>
          <w:b/>
          <w:i/>
          <w:sz w:val="24"/>
          <w:szCs w:val="24"/>
        </w:rPr>
        <w:t>FAA</w:t>
      </w:r>
    </w:p>
    <w:p w14:paraId="5BFB2067" w14:textId="77777777" w:rsidR="00335019" w:rsidRPr="00DF0AAF" w:rsidRDefault="00335019" w:rsidP="00335019">
      <w:pPr>
        <w:spacing w:after="0" w:line="240" w:lineRule="auto"/>
        <w:jc w:val="both"/>
        <w:outlineLvl w:val="0"/>
        <w:rPr>
          <w:rFonts w:asciiTheme="minorHAnsi" w:hAnsiTheme="minorHAnsi"/>
          <w:sz w:val="24"/>
          <w:szCs w:val="24"/>
        </w:rPr>
      </w:pPr>
    </w:p>
    <w:p w14:paraId="4C16FA31" w14:textId="40DF4C2F" w:rsidR="003E1056" w:rsidRPr="003109AD" w:rsidRDefault="003E1056" w:rsidP="003E1056">
      <w:pPr>
        <w:spacing w:after="0" w:line="240" w:lineRule="auto"/>
        <w:jc w:val="both"/>
        <w:outlineLvl w:val="0"/>
        <w:rPr>
          <w:rFonts w:asciiTheme="minorHAnsi" w:hAnsiTheme="minorHAnsi"/>
          <w:b/>
          <w:sz w:val="24"/>
          <w:szCs w:val="24"/>
        </w:rPr>
      </w:pPr>
      <w:r>
        <w:rPr>
          <w:rFonts w:asciiTheme="minorHAnsi" w:hAnsiTheme="minorHAnsi"/>
          <w:sz w:val="24"/>
          <w:szCs w:val="24"/>
        </w:rPr>
        <w:t xml:space="preserve">To determine where in the striatum D1R neurons are signaling FAA, </w:t>
      </w:r>
      <w:r w:rsidRPr="00DF0AAF">
        <w:rPr>
          <w:rFonts w:asciiTheme="minorHAnsi" w:hAnsiTheme="minorHAnsi"/>
          <w:sz w:val="24"/>
          <w:szCs w:val="24"/>
        </w:rPr>
        <w:t xml:space="preserve">we employed the </w:t>
      </w:r>
      <w:r>
        <w:rPr>
          <w:rFonts w:asciiTheme="minorHAnsi" w:hAnsiTheme="minorHAnsi"/>
          <w:sz w:val="24"/>
          <w:szCs w:val="24"/>
        </w:rPr>
        <w:t>dopamine-</w:t>
      </w:r>
      <w:r w:rsidRPr="00DF0AAF">
        <w:rPr>
          <w:rFonts w:asciiTheme="minorHAnsi" w:hAnsiTheme="minorHAnsi"/>
          <w:sz w:val="24"/>
          <w:szCs w:val="24"/>
        </w:rPr>
        <w:t xml:space="preserve">deficient </w:t>
      </w:r>
      <w:r>
        <w:rPr>
          <w:rFonts w:asciiTheme="minorHAnsi" w:hAnsiTheme="minorHAnsi"/>
          <w:sz w:val="24"/>
          <w:szCs w:val="24"/>
        </w:rPr>
        <w:t xml:space="preserve">(DD) mouse </w:t>
      </w:r>
      <w:r w:rsidRPr="00DF0AAF">
        <w:rPr>
          <w:rFonts w:asciiTheme="minorHAnsi" w:hAnsiTheme="minorHAnsi"/>
          <w:sz w:val="24"/>
          <w:szCs w:val="24"/>
        </w:rPr>
        <w:t>model</w:t>
      </w:r>
      <w:r>
        <w:rPr>
          <w:rFonts w:asciiTheme="minorHAnsi" w:hAnsiTheme="minorHAnsi"/>
          <w:sz w:val="24"/>
          <w:szCs w:val="24"/>
        </w:rPr>
        <w:t>. In this system, t</w:t>
      </w:r>
      <w:r w:rsidRPr="00DF0AAF">
        <w:rPr>
          <w:rFonts w:asciiTheme="minorHAnsi" w:hAnsiTheme="minorHAnsi"/>
          <w:sz w:val="24"/>
          <w:szCs w:val="24"/>
        </w:rPr>
        <w:t xml:space="preserve">he </w:t>
      </w:r>
      <w:r w:rsidR="006D65B0" w:rsidRPr="00DF0AAF">
        <w:rPr>
          <w:rFonts w:asciiTheme="minorHAnsi" w:hAnsiTheme="minorHAnsi"/>
          <w:sz w:val="24"/>
          <w:szCs w:val="24"/>
        </w:rPr>
        <w:t>rate</w:t>
      </w:r>
      <w:r w:rsidR="006D65B0">
        <w:rPr>
          <w:rFonts w:asciiTheme="minorHAnsi" w:hAnsiTheme="minorHAnsi"/>
          <w:sz w:val="24"/>
          <w:szCs w:val="24"/>
        </w:rPr>
        <w:t>-</w:t>
      </w:r>
      <w:r w:rsidRPr="00DF0AAF">
        <w:rPr>
          <w:rFonts w:asciiTheme="minorHAnsi" w:hAnsiTheme="minorHAnsi"/>
          <w:sz w:val="24"/>
          <w:szCs w:val="24"/>
        </w:rPr>
        <w:t xml:space="preserve">limiting enzyme for </w:t>
      </w:r>
      <w:r>
        <w:rPr>
          <w:rFonts w:asciiTheme="minorHAnsi" w:hAnsiTheme="minorHAnsi"/>
          <w:sz w:val="24"/>
          <w:szCs w:val="24"/>
        </w:rPr>
        <w:t>dopamine</w:t>
      </w:r>
      <w:r w:rsidRPr="00DF0AAF">
        <w:rPr>
          <w:rFonts w:asciiTheme="minorHAnsi" w:hAnsiTheme="minorHAnsi"/>
          <w:sz w:val="24"/>
          <w:szCs w:val="24"/>
        </w:rPr>
        <w:t xml:space="preserve"> production, tyrosine hydroxylase (TH), has a </w:t>
      </w:r>
      <w:r>
        <w:rPr>
          <w:rFonts w:asciiTheme="minorHAnsi" w:hAnsiTheme="minorHAnsi"/>
          <w:sz w:val="24"/>
          <w:szCs w:val="24"/>
        </w:rPr>
        <w:t>“</w:t>
      </w:r>
      <w:r w:rsidRPr="00DF0AAF">
        <w:rPr>
          <w:rFonts w:asciiTheme="minorHAnsi" w:hAnsiTheme="minorHAnsi"/>
          <w:sz w:val="24"/>
          <w:szCs w:val="24"/>
        </w:rPr>
        <w:t>lox-stop-lox</w:t>
      </w:r>
      <w:r>
        <w:rPr>
          <w:rFonts w:asciiTheme="minorHAnsi" w:hAnsiTheme="minorHAnsi"/>
          <w:sz w:val="24"/>
          <w:szCs w:val="24"/>
        </w:rPr>
        <w:t>”</w:t>
      </w:r>
      <w:r w:rsidRPr="00DF0AAF">
        <w:rPr>
          <w:rFonts w:asciiTheme="minorHAnsi" w:hAnsiTheme="minorHAnsi"/>
          <w:sz w:val="24"/>
          <w:szCs w:val="24"/>
        </w:rPr>
        <w:t xml:space="preserve"> cassette </w:t>
      </w:r>
      <w:r>
        <w:rPr>
          <w:rFonts w:asciiTheme="minorHAnsi" w:hAnsiTheme="minorHAnsi"/>
          <w:sz w:val="24"/>
          <w:szCs w:val="24"/>
        </w:rPr>
        <w:t>within the first intron</w:t>
      </w:r>
      <w:r w:rsidRPr="00DF0AAF">
        <w:rPr>
          <w:rFonts w:asciiTheme="minorHAnsi" w:hAnsiTheme="minorHAnsi"/>
          <w:sz w:val="24"/>
          <w:szCs w:val="24"/>
        </w:rPr>
        <w:t xml:space="preserve"> </w:t>
      </w:r>
      <w:r>
        <w:rPr>
          <w:rFonts w:asciiTheme="minorHAnsi" w:hAnsiTheme="minorHAnsi"/>
          <w:sz w:val="24"/>
          <w:szCs w:val="24"/>
        </w:rPr>
        <w:t xml:space="preserve">of the </w:t>
      </w:r>
      <w:proofErr w:type="spellStart"/>
      <w:r w:rsidRPr="00324DE4">
        <w:rPr>
          <w:rFonts w:asciiTheme="minorHAnsi" w:hAnsiTheme="minorHAnsi"/>
          <w:i/>
          <w:sz w:val="24"/>
          <w:szCs w:val="24"/>
        </w:rPr>
        <w:t>Th</w:t>
      </w:r>
      <w:proofErr w:type="spellEnd"/>
      <w:r>
        <w:rPr>
          <w:rFonts w:asciiTheme="minorHAnsi" w:hAnsiTheme="minorHAnsi"/>
          <w:sz w:val="24"/>
          <w:szCs w:val="24"/>
        </w:rPr>
        <w:t xml:space="preserve"> gene</w:t>
      </w:r>
      <w:r w:rsidRPr="00DF0AAF">
        <w:rPr>
          <w:rFonts w:asciiTheme="minorHAnsi" w:hAnsiTheme="minorHAnsi"/>
          <w:sz w:val="24"/>
          <w:szCs w:val="24"/>
        </w:rPr>
        <w:t xml:space="preserve"> </w:t>
      </w:r>
      <w:r>
        <w:rPr>
          <w:rFonts w:asciiTheme="minorHAnsi" w:hAnsiTheme="minorHAnsi"/>
          <w:sz w:val="24"/>
          <w:szCs w:val="24"/>
        </w:rPr>
        <w:t>and does not make any dopamine</w:t>
      </w:r>
      <w:r w:rsidRPr="00DF0AAF">
        <w:rPr>
          <w:rFonts w:asciiTheme="minorHAnsi" w:hAnsiTheme="minorHAnsi"/>
          <w:sz w:val="24"/>
          <w:szCs w:val="24"/>
        </w:rPr>
        <w:t xml:space="preserve"> </w:t>
      </w:r>
      <w:r w:rsidR="00296185">
        <w:rPr>
          <w:rFonts w:asciiTheme="minorHAnsi" w:hAnsiTheme="minorHAnsi"/>
          <w:sz w:val="24"/>
          <w:szCs w:val="24"/>
        </w:rPr>
        <w:fldChar w:fldCharType="begin">
          <w:fldData xml:space="preserve">PEVuZE5vdGU+PENpdGU+PEF1dGhvcj5aaG91PC9BdXRob3I+PFllYXI+MTk5NTwvWWVhcj48UmVj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PEVuZE5vdGU+PENpdGU+PEF1dGhvcj5aaG91PC9BdXRob3I+PFllYXI+MTk5NTwvWWVhcj48UmVj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48" w:tooltip="Zhou, 1995 #209" w:history="1">
        <w:r w:rsidR="0051520C">
          <w:rPr>
            <w:rFonts w:asciiTheme="minorHAnsi" w:hAnsiTheme="minorHAnsi"/>
            <w:noProof/>
            <w:sz w:val="24"/>
            <w:szCs w:val="24"/>
          </w:rPr>
          <w:t>48</w:t>
        </w:r>
      </w:hyperlink>
      <w:r w:rsidR="009871C4">
        <w:rPr>
          <w:rFonts w:asciiTheme="minorHAnsi" w:hAnsiTheme="minorHAnsi"/>
          <w:noProof/>
          <w:sz w:val="24"/>
          <w:szCs w:val="24"/>
        </w:rPr>
        <w:t>,</w:t>
      </w:r>
      <w:hyperlink w:anchor="_ENREF_49" w:tooltip="Zhou, 1995 #210" w:history="1">
        <w:r w:rsidR="0051520C">
          <w:rPr>
            <w:rFonts w:asciiTheme="minorHAnsi" w:hAnsiTheme="minorHAnsi"/>
            <w:noProof/>
            <w:sz w:val="24"/>
            <w:szCs w:val="24"/>
          </w:rPr>
          <w:t>49</w:t>
        </w:r>
      </w:hyperlink>
      <w:r w:rsidR="009871C4">
        <w:rPr>
          <w:rFonts w:asciiTheme="minorHAnsi" w:hAnsiTheme="minorHAnsi"/>
          <w:noProof/>
          <w:sz w:val="24"/>
          <w:szCs w:val="24"/>
        </w:rPr>
        <w:t>]</w:t>
      </w:r>
      <w:r w:rsidR="00296185">
        <w:rPr>
          <w:rFonts w:asciiTheme="minorHAnsi" w:hAnsiTheme="minorHAnsi"/>
          <w:sz w:val="24"/>
          <w:szCs w:val="24"/>
        </w:rPr>
        <w:fldChar w:fldCharType="end"/>
      </w:r>
      <w:r w:rsidRPr="00DF0AAF">
        <w:rPr>
          <w:rFonts w:asciiTheme="minorHAnsi" w:hAnsiTheme="minorHAnsi"/>
          <w:sz w:val="24"/>
          <w:szCs w:val="24"/>
        </w:rPr>
        <w:t xml:space="preserve">. This </w:t>
      </w:r>
      <w:r>
        <w:rPr>
          <w:rFonts w:asciiTheme="minorHAnsi" w:hAnsiTheme="minorHAnsi"/>
          <w:sz w:val="24"/>
          <w:szCs w:val="24"/>
        </w:rPr>
        <w:t xml:space="preserve">lox-stop-lox cassette can be removed </w:t>
      </w:r>
      <w:r w:rsidRPr="00DF0AAF">
        <w:rPr>
          <w:rFonts w:asciiTheme="minorHAnsi" w:hAnsiTheme="minorHAnsi"/>
          <w:sz w:val="24"/>
          <w:szCs w:val="24"/>
        </w:rPr>
        <w:t xml:space="preserve">by </w:t>
      </w:r>
      <w:r>
        <w:rPr>
          <w:rFonts w:asciiTheme="minorHAnsi" w:hAnsiTheme="minorHAnsi"/>
          <w:sz w:val="24"/>
          <w:szCs w:val="24"/>
        </w:rPr>
        <w:t>the action</w:t>
      </w:r>
      <w:r w:rsidRPr="00DF0AAF">
        <w:rPr>
          <w:rFonts w:asciiTheme="minorHAnsi" w:hAnsiTheme="minorHAnsi"/>
          <w:sz w:val="24"/>
          <w:szCs w:val="24"/>
        </w:rPr>
        <w:t xml:space="preserve"> of </w:t>
      </w:r>
      <w:proofErr w:type="spellStart"/>
      <w:r w:rsidRPr="00DF0AAF">
        <w:rPr>
          <w:rFonts w:asciiTheme="minorHAnsi" w:hAnsiTheme="minorHAnsi"/>
          <w:sz w:val="24"/>
          <w:szCs w:val="24"/>
        </w:rPr>
        <w:t>Cre-recombinase</w:t>
      </w:r>
      <w:proofErr w:type="spellEnd"/>
      <w:r w:rsidRPr="00DF0AAF">
        <w:rPr>
          <w:rFonts w:asciiTheme="minorHAnsi" w:hAnsiTheme="minorHAnsi"/>
          <w:sz w:val="24"/>
          <w:szCs w:val="24"/>
        </w:rPr>
        <w:t>, allowing for region specific re-activation of this allele</w:t>
      </w:r>
      <w:r>
        <w:rPr>
          <w:rFonts w:asciiTheme="minorHAnsi" w:hAnsiTheme="minorHAnsi"/>
          <w:sz w:val="24"/>
          <w:szCs w:val="24"/>
        </w:rPr>
        <w:t xml:space="preserve"> </w:t>
      </w:r>
      <w:r w:rsidR="00296185">
        <w:rPr>
          <w:rFonts w:asciiTheme="minorHAnsi" w:hAnsiTheme="minorHAnsi"/>
          <w:sz w:val="24"/>
          <w:szCs w:val="24"/>
        </w:rPr>
        <w:fldChar w:fldCharType="begin">
          <w:fldData xml:space="preserve">PEVuZE5vdGU+PENpdGU+PEF1dGhvcj5TemN6eXBrYTwvQXV0aG9yPjxZZWFyPjE5OTk8L1llYXI+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PEVuZE5vdGU+PENpdGU+PEF1dGhvcj5TemN6eXBrYTwvQXV0aG9yPjxZZWFyPjE5OTk8L1llYXI+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50" w:tooltip="Szczypka, 1999 #341" w:history="1">
        <w:r w:rsidR="0051520C">
          <w:rPr>
            <w:rFonts w:asciiTheme="minorHAnsi" w:hAnsiTheme="minorHAnsi"/>
            <w:noProof/>
            <w:sz w:val="24"/>
            <w:szCs w:val="24"/>
          </w:rPr>
          <w:t>50</w:t>
        </w:r>
      </w:hyperlink>
      <w:r w:rsidR="009871C4">
        <w:rPr>
          <w:rFonts w:asciiTheme="minorHAnsi" w:hAnsiTheme="minorHAnsi"/>
          <w:noProof/>
          <w:sz w:val="24"/>
          <w:szCs w:val="24"/>
        </w:rPr>
        <w:t>,</w:t>
      </w:r>
      <w:hyperlink w:anchor="_ENREF_51" w:tooltip="Szczypka, 2001 #336" w:history="1">
        <w:r w:rsidR="0051520C">
          <w:rPr>
            <w:rFonts w:asciiTheme="minorHAnsi" w:hAnsiTheme="minorHAnsi"/>
            <w:noProof/>
            <w:sz w:val="24"/>
            <w:szCs w:val="24"/>
          </w:rPr>
          <w:t>51</w:t>
        </w:r>
      </w:hyperlink>
      <w:r w:rsidR="009871C4">
        <w:rPr>
          <w:rFonts w:asciiTheme="minorHAnsi" w:hAnsiTheme="minorHAnsi"/>
          <w:noProof/>
          <w:sz w:val="24"/>
          <w:szCs w:val="24"/>
        </w:rPr>
        <w:t>,</w:t>
      </w:r>
      <w:hyperlink w:anchor="_ENREF_52" w:tooltip="Hnasko, 2006 #313" w:history="1">
        <w:r w:rsidR="0051520C">
          <w:rPr>
            <w:rFonts w:asciiTheme="minorHAnsi" w:hAnsiTheme="minorHAnsi"/>
            <w:noProof/>
            <w:sz w:val="24"/>
            <w:szCs w:val="24"/>
          </w:rPr>
          <w:t>52</w:t>
        </w:r>
      </w:hyperlink>
      <w:r w:rsidR="009871C4">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w:t>
      </w:r>
      <w:r>
        <w:rPr>
          <w:rFonts w:asciiTheme="minorHAnsi" w:hAnsiTheme="minorHAnsi"/>
          <w:b/>
          <w:i/>
          <w:sz w:val="24"/>
          <w:szCs w:val="24"/>
        </w:rPr>
        <w:t xml:space="preserve"> </w:t>
      </w:r>
      <w:proofErr w:type="spellStart"/>
      <w:r w:rsidR="007473A5">
        <w:rPr>
          <w:rFonts w:asciiTheme="minorHAnsi" w:hAnsiTheme="minorHAnsi"/>
          <w:sz w:val="24"/>
          <w:szCs w:val="24"/>
        </w:rPr>
        <w:t>Cre-recombinase</w:t>
      </w:r>
      <w:proofErr w:type="spellEnd"/>
      <w:r w:rsidR="007473A5">
        <w:rPr>
          <w:rFonts w:asciiTheme="minorHAnsi" w:hAnsiTheme="minorHAnsi"/>
          <w:sz w:val="24"/>
          <w:szCs w:val="24"/>
        </w:rPr>
        <w:t xml:space="preserve"> was encoded in canine adenovirus (CAV), which i</w:t>
      </w:r>
      <w:r w:rsidR="00585FF9">
        <w:rPr>
          <w:rFonts w:asciiTheme="minorHAnsi" w:hAnsiTheme="minorHAnsi"/>
          <w:sz w:val="24"/>
          <w:szCs w:val="24"/>
        </w:rPr>
        <w:t>nfects neuronal terminals and undergoes retrograde</w:t>
      </w:r>
      <w:r w:rsidR="007473A5">
        <w:rPr>
          <w:rFonts w:asciiTheme="minorHAnsi" w:hAnsiTheme="minorHAnsi"/>
          <w:sz w:val="24"/>
          <w:szCs w:val="24"/>
        </w:rPr>
        <w:t xml:space="preserve"> transport</w:t>
      </w:r>
      <w:r w:rsidR="00585FF9">
        <w:rPr>
          <w:rFonts w:asciiTheme="minorHAnsi" w:hAnsiTheme="minorHAnsi"/>
          <w:sz w:val="24"/>
          <w:szCs w:val="24"/>
        </w:rPr>
        <w:t xml:space="preserve">. </w:t>
      </w:r>
      <w:r w:rsidR="007473A5">
        <w:rPr>
          <w:rFonts w:asciiTheme="minorHAnsi" w:hAnsiTheme="minorHAnsi"/>
          <w:sz w:val="24"/>
          <w:szCs w:val="24"/>
        </w:rPr>
        <w:t>CAV</w:t>
      </w:r>
      <w:r w:rsidR="000A6AB0">
        <w:rPr>
          <w:rFonts w:asciiTheme="minorHAnsi" w:hAnsiTheme="minorHAnsi"/>
          <w:sz w:val="24"/>
          <w:szCs w:val="24"/>
        </w:rPr>
        <w:t xml:space="preserve">-inoculated mice showed </w:t>
      </w:r>
      <w:r w:rsidR="007473A5">
        <w:rPr>
          <w:rFonts w:asciiTheme="minorHAnsi" w:hAnsiTheme="minorHAnsi"/>
          <w:sz w:val="24"/>
          <w:szCs w:val="24"/>
        </w:rPr>
        <w:t>expression of dopamine restricted to neurons that innervate the dorsolateral striatum (Figure 10A</w:t>
      </w:r>
      <w:ins w:id="31" w:author="Andrew Steele" w:date="2014-08-04T16:50:00Z">
        <w:r w:rsidR="0051520C">
          <w:rPr>
            <w:rFonts w:asciiTheme="minorHAnsi" w:hAnsiTheme="minorHAnsi"/>
            <w:sz w:val="24"/>
            <w:szCs w:val="24"/>
          </w:rPr>
          <w:t>, B</w:t>
        </w:r>
      </w:ins>
      <w:r w:rsidR="007473A5">
        <w:rPr>
          <w:rFonts w:asciiTheme="minorHAnsi" w:hAnsiTheme="minorHAnsi"/>
          <w:sz w:val="24"/>
          <w:szCs w:val="24"/>
        </w:rPr>
        <w:t>).</w:t>
      </w:r>
      <w:r>
        <w:rPr>
          <w:rFonts w:asciiTheme="minorHAnsi" w:hAnsiTheme="minorHAnsi"/>
          <w:b/>
          <w:i/>
          <w:sz w:val="24"/>
          <w:szCs w:val="24"/>
        </w:rPr>
        <w:t xml:space="preserve"> </w:t>
      </w:r>
      <w:ins w:id="32" w:author="Andrew D. Steele" w:date="2014-08-06T22:32:00Z">
        <w:r w:rsidR="00287B70" w:rsidRPr="000E351D">
          <w:rPr>
            <w:rFonts w:asciiTheme="minorHAnsi" w:hAnsiTheme="minorHAnsi"/>
            <w:sz w:val="24"/>
            <w:szCs w:val="24"/>
          </w:rPr>
          <w:t>Quantitative analysis of the TH straining</w:t>
        </w:r>
        <w:r w:rsidR="00287B70">
          <w:rPr>
            <w:rFonts w:asciiTheme="minorHAnsi" w:hAnsiTheme="minorHAnsi"/>
            <w:sz w:val="24"/>
            <w:szCs w:val="24"/>
          </w:rPr>
          <w:t xml:space="preserve"> revealed a significant difference in restoration when comparing </w:t>
        </w:r>
        <w:r w:rsidR="00287B70" w:rsidRPr="00B70928">
          <w:rPr>
            <w:rFonts w:asciiTheme="minorHAnsi" w:hAnsiTheme="minorHAnsi"/>
            <w:sz w:val="24"/>
            <w:szCs w:val="24"/>
          </w:rPr>
          <w:t xml:space="preserve">dorsal versus ventral striatum or anterior commissure, which is always devoid of TH staining </w:t>
        </w:r>
        <w:r w:rsidR="00287B70" w:rsidRPr="008F5256">
          <w:rPr>
            <w:rFonts w:asciiTheme="minorHAnsi" w:hAnsiTheme="minorHAnsi"/>
            <w:sz w:val="24"/>
            <w:szCs w:val="24"/>
          </w:rPr>
          <w:t>(P=</w:t>
        </w:r>
        <w:r w:rsidR="00287B70" w:rsidRPr="00C41819">
          <w:rPr>
            <w:rFonts w:asciiTheme="minorHAnsi" w:hAnsiTheme="minorHAnsi"/>
            <w:sz w:val="24"/>
            <w:szCs w:val="24"/>
          </w:rPr>
          <w:t xml:space="preserve"> 0.018, </w:t>
        </w:r>
        <w:proofErr w:type="spellStart"/>
        <w:r w:rsidR="00287B70" w:rsidRPr="00C41819">
          <w:rPr>
            <w:rFonts w:asciiTheme="minorHAnsi" w:hAnsiTheme="minorHAnsi"/>
            <w:sz w:val="24"/>
            <w:szCs w:val="24"/>
          </w:rPr>
          <w:t>Kruskal</w:t>
        </w:r>
        <w:proofErr w:type="spellEnd"/>
        <w:r w:rsidR="00287B70" w:rsidRPr="00C41819">
          <w:rPr>
            <w:rFonts w:asciiTheme="minorHAnsi" w:hAnsiTheme="minorHAnsi"/>
            <w:sz w:val="24"/>
            <w:szCs w:val="24"/>
          </w:rPr>
          <w:t>-Wallis test</w:t>
        </w:r>
        <w:r w:rsidR="00287B70" w:rsidRPr="004337FB">
          <w:rPr>
            <w:rFonts w:asciiTheme="minorHAnsi" w:hAnsiTheme="minorHAnsi"/>
            <w:sz w:val="24"/>
            <w:szCs w:val="24"/>
          </w:rPr>
          <w:t xml:space="preserve">; P = 0.0486 comparing </w:t>
        </w:r>
        <w:r w:rsidR="00287B70" w:rsidRPr="00B70928">
          <w:rPr>
            <w:rFonts w:asciiTheme="minorHAnsi" w:hAnsiTheme="minorHAnsi"/>
            <w:sz w:val="24"/>
            <w:szCs w:val="24"/>
          </w:rPr>
          <w:t>dorsal versus ventral</w:t>
        </w:r>
        <w:r w:rsidR="00287B70" w:rsidRPr="008F5256">
          <w:rPr>
            <w:rFonts w:asciiTheme="minorHAnsi" w:hAnsiTheme="minorHAnsi"/>
            <w:sz w:val="24"/>
            <w:szCs w:val="24"/>
          </w:rPr>
          <w:t>,</w:t>
        </w:r>
        <w:r w:rsidR="00287B70" w:rsidRPr="00C41819">
          <w:rPr>
            <w:rFonts w:asciiTheme="minorHAnsi" w:hAnsiTheme="minorHAnsi"/>
            <w:sz w:val="24"/>
            <w:szCs w:val="24"/>
          </w:rPr>
          <w:t xml:space="preserve"> P = 0.01</w:t>
        </w:r>
        <w:r w:rsidR="00287B70" w:rsidRPr="004337FB">
          <w:rPr>
            <w:rFonts w:asciiTheme="minorHAnsi" w:hAnsiTheme="minorHAnsi"/>
            <w:sz w:val="24"/>
            <w:szCs w:val="24"/>
          </w:rPr>
          <w:t>12 for</w:t>
        </w:r>
        <w:r w:rsidR="00287B70">
          <w:rPr>
            <w:rFonts w:asciiTheme="minorHAnsi" w:hAnsiTheme="minorHAnsi"/>
            <w:sz w:val="24"/>
            <w:szCs w:val="24"/>
          </w:rPr>
          <w:t xml:space="preserve"> dorsal versus </w:t>
        </w:r>
        <w:proofErr w:type="spellStart"/>
        <w:r w:rsidR="00287B70">
          <w:rPr>
            <w:rFonts w:asciiTheme="minorHAnsi" w:hAnsiTheme="minorHAnsi"/>
            <w:sz w:val="24"/>
            <w:szCs w:val="24"/>
          </w:rPr>
          <w:t>aca</w:t>
        </w:r>
        <w:proofErr w:type="spellEnd"/>
        <w:r w:rsidR="00287B70">
          <w:rPr>
            <w:rFonts w:asciiTheme="minorHAnsi" w:hAnsiTheme="minorHAnsi"/>
            <w:sz w:val="24"/>
            <w:szCs w:val="24"/>
          </w:rPr>
          <w:t xml:space="preserve">, and P = 0.999 for ventral </w:t>
        </w:r>
        <w:proofErr w:type="spellStart"/>
        <w:r w:rsidR="00287B70">
          <w:rPr>
            <w:rFonts w:asciiTheme="minorHAnsi" w:hAnsiTheme="minorHAnsi"/>
            <w:sz w:val="24"/>
            <w:szCs w:val="24"/>
          </w:rPr>
          <w:t>vs</w:t>
        </w:r>
        <w:proofErr w:type="spellEnd"/>
        <w:r w:rsidR="00287B70">
          <w:rPr>
            <w:rFonts w:asciiTheme="minorHAnsi" w:hAnsiTheme="minorHAnsi"/>
            <w:sz w:val="24"/>
            <w:szCs w:val="24"/>
          </w:rPr>
          <w:t xml:space="preserve"> </w:t>
        </w:r>
        <w:proofErr w:type="spellStart"/>
        <w:r w:rsidR="00287B70">
          <w:rPr>
            <w:rFonts w:asciiTheme="minorHAnsi" w:hAnsiTheme="minorHAnsi"/>
            <w:sz w:val="24"/>
            <w:szCs w:val="24"/>
          </w:rPr>
          <w:t>aca</w:t>
        </w:r>
        <w:proofErr w:type="spellEnd"/>
        <w:r w:rsidR="00287B70">
          <w:rPr>
            <w:rFonts w:asciiTheme="minorHAnsi" w:hAnsiTheme="minorHAnsi"/>
            <w:sz w:val="24"/>
            <w:szCs w:val="24"/>
          </w:rPr>
          <w:t>, Dunn’s post test for multiple comparisons).</w:t>
        </w:r>
        <w:r w:rsidR="00287B70">
          <w:rPr>
            <w:rFonts w:asciiTheme="minorHAnsi" w:hAnsiTheme="minorHAnsi"/>
            <w:b/>
            <w:sz w:val="24"/>
            <w:szCs w:val="24"/>
          </w:rPr>
          <w:t xml:space="preserve"> </w:t>
        </w:r>
      </w:ins>
      <w:bookmarkStart w:id="33" w:name="_GoBack"/>
      <w:bookmarkEnd w:id="33"/>
      <w:r>
        <w:rPr>
          <w:rFonts w:asciiTheme="minorHAnsi" w:hAnsiTheme="minorHAnsi"/>
          <w:sz w:val="24"/>
          <w:szCs w:val="24"/>
        </w:rPr>
        <w:t>To these virally rescued DD mice (DD-VR) mice, or controls (WT mice injected with virus),</w:t>
      </w:r>
      <w:r w:rsidRPr="00DF0AAF">
        <w:rPr>
          <w:rFonts w:asciiTheme="minorHAnsi" w:hAnsiTheme="minorHAnsi"/>
          <w:sz w:val="24"/>
          <w:szCs w:val="24"/>
        </w:rPr>
        <w:t xml:space="preserve"> we presented a 60% </w:t>
      </w:r>
      <w:r>
        <w:rPr>
          <w:rFonts w:asciiTheme="minorHAnsi" w:hAnsiTheme="minorHAnsi"/>
          <w:sz w:val="24"/>
          <w:szCs w:val="24"/>
        </w:rPr>
        <w:t xml:space="preserve">CR </w:t>
      </w:r>
      <w:r w:rsidRPr="00DF0AAF">
        <w:rPr>
          <w:rFonts w:asciiTheme="minorHAnsi" w:hAnsiTheme="minorHAnsi"/>
          <w:sz w:val="24"/>
          <w:szCs w:val="24"/>
        </w:rPr>
        <w:t xml:space="preserve">meal at </w:t>
      </w:r>
      <w:r>
        <w:rPr>
          <w:rFonts w:asciiTheme="minorHAnsi" w:hAnsiTheme="minorHAnsi"/>
          <w:sz w:val="24"/>
          <w:szCs w:val="24"/>
        </w:rPr>
        <w:t>ZT 9 for 21</w:t>
      </w:r>
      <w:r w:rsidRPr="00DF0AAF">
        <w:rPr>
          <w:rFonts w:asciiTheme="minorHAnsi" w:hAnsiTheme="minorHAnsi"/>
          <w:sz w:val="24"/>
          <w:szCs w:val="24"/>
        </w:rPr>
        <w:t xml:space="preserve"> days. </w:t>
      </w:r>
      <w:r>
        <w:rPr>
          <w:rFonts w:asciiTheme="minorHAnsi" w:hAnsiTheme="minorHAnsi"/>
          <w:sz w:val="24"/>
          <w:szCs w:val="24"/>
        </w:rPr>
        <w:t xml:space="preserve"> Initially the activity waveforms of the DD-VR mice showed a trend toward increa</w:t>
      </w:r>
      <w:r w:rsidR="00EB00F7">
        <w:rPr>
          <w:rFonts w:asciiTheme="minorHAnsi" w:hAnsiTheme="minorHAnsi"/>
          <w:sz w:val="24"/>
          <w:szCs w:val="24"/>
        </w:rPr>
        <w:t>sed activity at night (Figure 10</w:t>
      </w:r>
      <w:r>
        <w:rPr>
          <w:rFonts w:asciiTheme="minorHAnsi" w:hAnsiTheme="minorHAnsi"/>
          <w:sz w:val="24"/>
          <w:szCs w:val="24"/>
        </w:rPr>
        <w:t>B) and they</w:t>
      </w:r>
      <w:r w:rsidRPr="00DF0AAF">
        <w:rPr>
          <w:rFonts w:asciiTheme="minorHAnsi" w:hAnsiTheme="minorHAnsi"/>
          <w:sz w:val="24"/>
          <w:szCs w:val="24"/>
        </w:rPr>
        <w:t xml:space="preserve"> did not show appreciable FAA at the 7</w:t>
      </w:r>
      <w:r>
        <w:rPr>
          <w:rFonts w:asciiTheme="minorHAnsi" w:hAnsiTheme="minorHAnsi"/>
          <w:sz w:val="24"/>
          <w:szCs w:val="24"/>
        </w:rPr>
        <w:t>-day time point (p&lt;</w:t>
      </w:r>
      <w:r w:rsidR="00EB00F7">
        <w:rPr>
          <w:rFonts w:asciiTheme="minorHAnsi" w:hAnsiTheme="minorHAnsi"/>
          <w:sz w:val="24"/>
          <w:szCs w:val="24"/>
        </w:rPr>
        <w:t>0.05) (Figure 10</w:t>
      </w:r>
      <w:r>
        <w:rPr>
          <w:rFonts w:asciiTheme="minorHAnsi" w:hAnsiTheme="minorHAnsi"/>
          <w:sz w:val="24"/>
          <w:szCs w:val="24"/>
        </w:rPr>
        <w:t xml:space="preserve">C). </w:t>
      </w:r>
      <w:r w:rsidRPr="00DF0AAF">
        <w:rPr>
          <w:rFonts w:asciiTheme="minorHAnsi" w:hAnsiTheme="minorHAnsi"/>
          <w:sz w:val="24"/>
          <w:szCs w:val="24"/>
        </w:rPr>
        <w:t xml:space="preserve">However, by day 14 and onwards they </w:t>
      </w:r>
      <w:r w:rsidRPr="00DF0AAF">
        <w:rPr>
          <w:rFonts w:asciiTheme="minorHAnsi" w:hAnsiTheme="minorHAnsi"/>
          <w:sz w:val="24"/>
          <w:szCs w:val="24"/>
        </w:rPr>
        <w:lastRenderedPageBreak/>
        <w:t xml:space="preserve">showed a strong FAA response, eventually </w:t>
      </w:r>
      <w:r>
        <w:rPr>
          <w:rFonts w:asciiTheme="minorHAnsi" w:hAnsiTheme="minorHAnsi"/>
          <w:sz w:val="24"/>
          <w:szCs w:val="24"/>
        </w:rPr>
        <w:t>having</w:t>
      </w:r>
      <w:r w:rsidRPr="00DF0AAF">
        <w:rPr>
          <w:rFonts w:asciiTheme="minorHAnsi" w:hAnsiTheme="minorHAnsi"/>
          <w:sz w:val="24"/>
          <w:szCs w:val="24"/>
        </w:rPr>
        <w:t xml:space="preserve"> almost all of their daily activity </w:t>
      </w:r>
      <w:r w:rsidR="0052798E" w:rsidRPr="00DF0AAF">
        <w:rPr>
          <w:rFonts w:asciiTheme="minorHAnsi" w:hAnsiTheme="minorHAnsi"/>
          <w:sz w:val="24"/>
          <w:szCs w:val="24"/>
        </w:rPr>
        <w:t>preced</w:t>
      </w:r>
      <w:r w:rsidR="0052798E">
        <w:rPr>
          <w:rFonts w:asciiTheme="minorHAnsi" w:hAnsiTheme="minorHAnsi"/>
          <w:sz w:val="24"/>
          <w:szCs w:val="24"/>
        </w:rPr>
        <w:t>ing</w:t>
      </w:r>
      <w:r w:rsidR="0052798E" w:rsidRPr="00DF0AAF">
        <w:rPr>
          <w:rFonts w:asciiTheme="minorHAnsi" w:hAnsiTheme="minorHAnsi"/>
          <w:sz w:val="24"/>
          <w:szCs w:val="24"/>
        </w:rPr>
        <w:t xml:space="preserve"> </w:t>
      </w:r>
      <w:r w:rsidRPr="00DF0AAF">
        <w:rPr>
          <w:rFonts w:asciiTheme="minorHAnsi" w:hAnsiTheme="minorHAnsi"/>
          <w:sz w:val="24"/>
          <w:szCs w:val="24"/>
        </w:rPr>
        <w:t>meal time</w:t>
      </w:r>
      <w:r>
        <w:rPr>
          <w:rFonts w:asciiTheme="minorHAnsi" w:hAnsiTheme="minorHAnsi"/>
          <w:sz w:val="24"/>
          <w:szCs w:val="24"/>
        </w:rPr>
        <w:t xml:space="preserve"> as did </w:t>
      </w:r>
      <w:r w:rsidR="00EB00F7">
        <w:rPr>
          <w:rFonts w:asciiTheme="minorHAnsi" w:hAnsiTheme="minorHAnsi"/>
          <w:sz w:val="24"/>
          <w:szCs w:val="24"/>
        </w:rPr>
        <w:t>sham surgery controls (Figure 10</w:t>
      </w:r>
      <w:r>
        <w:rPr>
          <w:rFonts w:asciiTheme="minorHAnsi" w:hAnsiTheme="minorHAnsi"/>
          <w:sz w:val="24"/>
          <w:szCs w:val="24"/>
        </w:rPr>
        <w:t>D). From this experiment we conclude that dopamine signaling in the dorsal striatum is sufficient for acquisition rate of FAA.</w:t>
      </w:r>
    </w:p>
    <w:p w14:paraId="2888FD6C" w14:textId="77777777" w:rsidR="00A22FA5" w:rsidRDefault="00A22FA5" w:rsidP="00503848">
      <w:pPr>
        <w:spacing w:after="0" w:line="240" w:lineRule="auto"/>
        <w:jc w:val="both"/>
        <w:outlineLvl w:val="0"/>
        <w:rPr>
          <w:rFonts w:asciiTheme="minorHAnsi" w:hAnsiTheme="minorHAnsi"/>
          <w:sz w:val="24"/>
          <w:szCs w:val="24"/>
        </w:rPr>
      </w:pPr>
    </w:p>
    <w:p w14:paraId="2A6EE6FC" w14:textId="77777777" w:rsidR="008C12D2" w:rsidRPr="008C12D2" w:rsidRDefault="008C12D2" w:rsidP="008C12D2">
      <w:pPr>
        <w:spacing w:after="0" w:line="240" w:lineRule="auto"/>
        <w:jc w:val="both"/>
        <w:outlineLvl w:val="0"/>
        <w:rPr>
          <w:rFonts w:asciiTheme="minorHAnsi" w:hAnsiTheme="minorHAnsi"/>
          <w:b/>
          <w:i/>
          <w:sz w:val="24"/>
          <w:szCs w:val="24"/>
        </w:rPr>
      </w:pPr>
      <w:r w:rsidRPr="008C12D2">
        <w:rPr>
          <w:rFonts w:asciiTheme="minorHAnsi" w:hAnsiTheme="minorHAnsi"/>
          <w:b/>
          <w:i/>
          <w:sz w:val="24"/>
          <w:szCs w:val="24"/>
        </w:rPr>
        <w:t xml:space="preserve">Dopamine D1 receptor KO attenuates circadian rhythm of </w:t>
      </w:r>
      <w:r w:rsidR="0052798E">
        <w:rPr>
          <w:rFonts w:asciiTheme="minorHAnsi" w:hAnsiTheme="minorHAnsi"/>
          <w:b/>
          <w:i/>
          <w:sz w:val="24"/>
          <w:szCs w:val="24"/>
        </w:rPr>
        <w:t>P</w:t>
      </w:r>
      <w:r w:rsidR="0052798E" w:rsidRPr="008C12D2">
        <w:rPr>
          <w:rFonts w:asciiTheme="minorHAnsi" w:hAnsiTheme="minorHAnsi"/>
          <w:b/>
          <w:i/>
          <w:sz w:val="24"/>
          <w:szCs w:val="24"/>
        </w:rPr>
        <w:t xml:space="preserve">er2 </w:t>
      </w:r>
      <w:r w:rsidRPr="008C12D2">
        <w:rPr>
          <w:rFonts w:asciiTheme="minorHAnsi" w:hAnsiTheme="minorHAnsi"/>
          <w:b/>
          <w:i/>
          <w:sz w:val="24"/>
          <w:szCs w:val="24"/>
        </w:rPr>
        <w:t>expression in the dorsal striatum</w:t>
      </w:r>
    </w:p>
    <w:p w14:paraId="7BA027B6" w14:textId="77777777" w:rsidR="00EB00F7" w:rsidRDefault="00EB00F7" w:rsidP="008C12D2">
      <w:pPr>
        <w:spacing w:after="0" w:line="240" w:lineRule="auto"/>
        <w:jc w:val="both"/>
        <w:outlineLvl w:val="0"/>
        <w:rPr>
          <w:rFonts w:asciiTheme="minorHAnsi" w:hAnsiTheme="minorHAnsi"/>
          <w:sz w:val="24"/>
          <w:szCs w:val="24"/>
        </w:rPr>
      </w:pPr>
    </w:p>
    <w:p w14:paraId="4A206CF9" w14:textId="77777777" w:rsidR="008C12D2" w:rsidRPr="008C12D2" w:rsidRDefault="008C12D2" w:rsidP="008C12D2">
      <w:pPr>
        <w:spacing w:after="0" w:line="240" w:lineRule="auto"/>
        <w:jc w:val="both"/>
        <w:outlineLvl w:val="0"/>
        <w:rPr>
          <w:rFonts w:asciiTheme="minorHAnsi" w:hAnsiTheme="minorHAnsi"/>
          <w:sz w:val="24"/>
          <w:szCs w:val="24"/>
        </w:rPr>
      </w:pPr>
      <w:r w:rsidRPr="008C12D2">
        <w:rPr>
          <w:rFonts w:asciiTheme="minorHAnsi" w:hAnsiTheme="minorHAnsi"/>
          <w:sz w:val="24"/>
          <w:szCs w:val="24"/>
        </w:rPr>
        <w:t xml:space="preserve">Circadian rhythms in mammals are generated at the </w:t>
      </w:r>
      <w:r w:rsidR="0052798E" w:rsidRPr="008C12D2">
        <w:rPr>
          <w:rFonts w:asciiTheme="minorHAnsi" w:hAnsiTheme="minorHAnsi"/>
          <w:sz w:val="24"/>
          <w:szCs w:val="24"/>
        </w:rPr>
        <w:t>single</w:t>
      </w:r>
      <w:r w:rsidR="0052798E">
        <w:rPr>
          <w:rFonts w:asciiTheme="minorHAnsi" w:hAnsiTheme="minorHAnsi"/>
          <w:sz w:val="24"/>
          <w:szCs w:val="24"/>
        </w:rPr>
        <w:t>-</w:t>
      </w:r>
      <w:r w:rsidRPr="008C12D2">
        <w:rPr>
          <w:rFonts w:asciiTheme="minorHAnsi" w:hAnsiTheme="minorHAnsi"/>
          <w:sz w:val="24"/>
          <w:szCs w:val="24"/>
        </w:rPr>
        <w:t xml:space="preserve">cell level by </w:t>
      </w:r>
      <w:proofErr w:type="spellStart"/>
      <w:r w:rsidRPr="008C12D2">
        <w:rPr>
          <w:rFonts w:asciiTheme="minorHAnsi" w:hAnsiTheme="minorHAnsi"/>
          <w:sz w:val="24"/>
          <w:szCs w:val="24"/>
        </w:rPr>
        <w:t>autoregulatory</w:t>
      </w:r>
      <w:proofErr w:type="spellEnd"/>
      <w:r w:rsidRPr="008C12D2">
        <w:rPr>
          <w:rFonts w:asciiTheme="minorHAnsi" w:hAnsiTheme="minorHAnsi"/>
          <w:sz w:val="24"/>
          <w:szCs w:val="24"/>
        </w:rPr>
        <w:t xml:space="preserve"> transcription-translation feedback loops </w:t>
      </w:r>
      <w:del w:id="34" w:author="Andrew D. Steele" w:date="2014-07-30T17:23:00Z">
        <w:r w:rsidRPr="008C12D2" w:rsidDel="00B578EE">
          <w:rPr>
            <w:rFonts w:asciiTheme="minorHAnsi" w:hAnsiTheme="minorHAnsi"/>
            <w:sz w:val="24"/>
            <w:szCs w:val="24"/>
          </w:rPr>
          <w:delText xml:space="preserve">between </w:delText>
        </w:r>
      </w:del>
      <w:ins w:id="35" w:author="Andrew D. Steele" w:date="2014-07-30T17:23:00Z">
        <w:r w:rsidR="00B578EE">
          <w:rPr>
            <w:rFonts w:asciiTheme="minorHAnsi" w:hAnsiTheme="minorHAnsi"/>
            <w:sz w:val="24"/>
            <w:szCs w:val="24"/>
          </w:rPr>
          <w:t>involving</w:t>
        </w:r>
        <w:r w:rsidR="00B578EE" w:rsidRPr="008C12D2">
          <w:rPr>
            <w:rFonts w:asciiTheme="minorHAnsi" w:hAnsiTheme="minorHAnsi"/>
            <w:sz w:val="24"/>
            <w:szCs w:val="24"/>
          </w:rPr>
          <w:t xml:space="preserve"> </w:t>
        </w:r>
      </w:ins>
      <w:r w:rsidRPr="008C12D2">
        <w:rPr>
          <w:rFonts w:asciiTheme="minorHAnsi" w:hAnsiTheme="minorHAnsi"/>
          <w:sz w:val="24"/>
          <w:szCs w:val="24"/>
        </w:rPr>
        <w:t xml:space="preserve">so-called circadian clock genes and their protein products. A core loop is comprised of the clock genes </w:t>
      </w:r>
      <w:r w:rsidR="00541845" w:rsidRPr="00541845">
        <w:rPr>
          <w:rFonts w:asciiTheme="minorHAnsi" w:hAnsiTheme="minorHAnsi"/>
          <w:i/>
          <w:sz w:val="24"/>
          <w:szCs w:val="24"/>
        </w:rPr>
        <w:t>P</w:t>
      </w:r>
      <w:r w:rsidRPr="00C92C42">
        <w:rPr>
          <w:rFonts w:asciiTheme="minorHAnsi" w:hAnsiTheme="minorHAnsi"/>
          <w:i/>
          <w:sz w:val="24"/>
          <w:szCs w:val="24"/>
        </w:rPr>
        <w:t>er</w:t>
      </w:r>
      <w:r w:rsidRPr="008C12D2">
        <w:rPr>
          <w:rFonts w:asciiTheme="minorHAnsi" w:hAnsiTheme="minorHAnsi"/>
          <w:i/>
          <w:sz w:val="24"/>
          <w:szCs w:val="24"/>
        </w:rPr>
        <w:t xml:space="preserve">1, </w:t>
      </w:r>
      <w:r w:rsidR="0052798E">
        <w:rPr>
          <w:rFonts w:asciiTheme="minorHAnsi" w:hAnsiTheme="minorHAnsi"/>
          <w:i/>
          <w:sz w:val="24"/>
          <w:szCs w:val="24"/>
        </w:rPr>
        <w:t>P</w:t>
      </w:r>
      <w:r w:rsidR="0052798E" w:rsidRPr="008C12D2">
        <w:rPr>
          <w:rFonts w:asciiTheme="minorHAnsi" w:hAnsiTheme="minorHAnsi"/>
          <w:i/>
          <w:sz w:val="24"/>
          <w:szCs w:val="24"/>
        </w:rPr>
        <w:t>er2</w:t>
      </w:r>
      <w:r w:rsidRPr="008C12D2">
        <w:rPr>
          <w:rFonts w:asciiTheme="minorHAnsi" w:hAnsiTheme="minorHAnsi"/>
          <w:i/>
          <w:sz w:val="24"/>
          <w:szCs w:val="24"/>
        </w:rPr>
        <w:t xml:space="preserve">, </w:t>
      </w:r>
      <w:r w:rsidR="0052798E">
        <w:rPr>
          <w:rFonts w:asciiTheme="minorHAnsi" w:hAnsiTheme="minorHAnsi"/>
          <w:i/>
          <w:sz w:val="24"/>
          <w:szCs w:val="24"/>
        </w:rPr>
        <w:t>C</w:t>
      </w:r>
      <w:r w:rsidR="0052798E" w:rsidRPr="008C12D2">
        <w:rPr>
          <w:rFonts w:asciiTheme="minorHAnsi" w:hAnsiTheme="minorHAnsi"/>
          <w:i/>
          <w:sz w:val="24"/>
          <w:szCs w:val="24"/>
        </w:rPr>
        <w:t>ry1</w:t>
      </w:r>
      <w:r w:rsidR="0052798E" w:rsidRPr="008C12D2">
        <w:rPr>
          <w:rFonts w:asciiTheme="minorHAnsi" w:hAnsiTheme="minorHAnsi"/>
          <w:sz w:val="24"/>
          <w:szCs w:val="24"/>
        </w:rPr>
        <w:t xml:space="preserve"> </w:t>
      </w:r>
      <w:r w:rsidRPr="008C12D2">
        <w:rPr>
          <w:rFonts w:asciiTheme="minorHAnsi" w:hAnsiTheme="minorHAnsi"/>
          <w:sz w:val="24"/>
          <w:szCs w:val="24"/>
        </w:rPr>
        <w:t xml:space="preserve">and </w:t>
      </w:r>
      <w:r w:rsidR="0052798E">
        <w:rPr>
          <w:rFonts w:asciiTheme="minorHAnsi" w:hAnsiTheme="minorHAnsi"/>
          <w:i/>
          <w:sz w:val="24"/>
          <w:szCs w:val="24"/>
        </w:rPr>
        <w:t>C</w:t>
      </w:r>
      <w:r w:rsidR="0052798E" w:rsidRPr="008C12D2">
        <w:rPr>
          <w:rFonts w:asciiTheme="minorHAnsi" w:hAnsiTheme="minorHAnsi"/>
          <w:i/>
          <w:sz w:val="24"/>
          <w:szCs w:val="24"/>
        </w:rPr>
        <w:t>ry2</w:t>
      </w:r>
      <w:r w:rsidRPr="008C12D2">
        <w:rPr>
          <w:rFonts w:asciiTheme="minorHAnsi" w:hAnsiTheme="minorHAnsi"/>
          <w:sz w:val="24"/>
          <w:szCs w:val="24"/>
        </w:rPr>
        <w:t xml:space="preserve">, which are positively regulated by heterodimers of BMAL1 and CLOCK, and negatively regulated by hetero- and </w:t>
      </w:r>
      <w:proofErr w:type="spellStart"/>
      <w:r w:rsidRPr="008C12D2">
        <w:rPr>
          <w:rFonts w:asciiTheme="minorHAnsi" w:hAnsiTheme="minorHAnsi"/>
          <w:sz w:val="24"/>
          <w:szCs w:val="24"/>
        </w:rPr>
        <w:t>homodimers</w:t>
      </w:r>
      <w:proofErr w:type="spellEnd"/>
      <w:r w:rsidRPr="008C12D2">
        <w:rPr>
          <w:rFonts w:asciiTheme="minorHAnsi" w:hAnsiTheme="minorHAnsi"/>
          <w:sz w:val="24"/>
          <w:szCs w:val="24"/>
        </w:rPr>
        <w:t xml:space="preserve"> of PER and CRY proteins. Circadian clock genes exhibit 24</w:t>
      </w:r>
      <w:r w:rsidR="0052798E">
        <w:rPr>
          <w:rFonts w:asciiTheme="minorHAnsi" w:hAnsiTheme="minorHAnsi"/>
          <w:sz w:val="24"/>
          <w:szCs w:val="24"/>
        </w:rPr>
        <w:t>-</w:t>
      </w:r>
      <w:r w:rsidRPr="008C12D2">
        <w:rPr>
          <w:rFonts w:asciiTheme="minorHAnsi" w:hAnsiTheme="minorHAnsi"/>
          <w:sz w:val="24"/>
          <w:szCs w:val="24"/>
        </w:rPr>
        <w:t>h</w:t>
      </w:r>
      <w:r w:rsidR="0052798E">
        <w:rPr>
          <w:rFonts w:asciiTheme="minorHAnsi" w:hAnsiTheme="minorHAnsi"/>
          <w:sz w:val="24"/>
          <w:szCs w:val="24"/>
        </w:rPr>
        <w:t>r</w:t>
      </w:r>
      <w:r w:rsidRPr="008C12D2">
        <w:rPr>
          <w:rFonts w:asciiTheme="minorHAnsi" w:hAnsiTheme="minorHAnsi"/>
          <w:sz w:val="24"/>
          <w:szCs w:val="24"/>
        </w:rPr>
        <w:t xml:space="preserve"> rhythms of expression in the dorsal striatum </w:t>
      </w:r>
      <w:r w:rsidR="00296185">
        <w:rPr>
          <w:rFonts w:asciiTheme="minorHAnsi" w:hAnsiTheme="minorHAnsi"/>
          <w:sz w:val="24"/>
          <w:szCs w:val="24"/>
        </w:rPr>
        <w:fldChar w:fldCharType="begin"/>
      </w:r>
      <w:r w:rsidR="009871C4">
        <w:rPr>
          <w:rFonts w:asciiTheme="minorHAnsi" w:hAnsiTheme="minorHAnsi"/>
          <w:sz w:val="24"/>
          <w:szCs w:val="24"/>
        </w:rPr>
        <w:instrText xml:space="preserve"> ADDIN EN.CITE &lt;EndNote&gt;&lt;Cite&gt;&lt;Author&gt;Harbour&lt;/Author&gt;&lt;Year&gt;2013&lt;/Year&gt;&lt;RecNum&gt;477&lt;/RecNum&gt;&lt;DisplayText&gt;[53]&lt;/DisplayText&gt;&lt;record&gt;&lt;rec-number&gt;477&lt;/rec-number&gt;&lt;foreign-keys&gt;&lt;key app="EN" db-id="w092xxvttvvvwxex9spxpprcwsews0swttpr"&gt;477&lt;/key&gt;&lt;/foreign-keys&gt;&lt;ref-type name="Journal Article"&gt;17&lt;/ref-type&gt;&lt;contributors&gt;&lt;authors&gt;&lt;author&gt;Harbour, V. L.&lt;/author&gt;&lt;author&gt;Weigl, Y.&lt;/author&gt;&lt;author&gt;Robinson, B.&lt;/author&gt;&lt;author&gt;Amir, S.&lt;/author&gt;&lt;/authors&gt;&lt;/contributors&gt;&lt;auth-address&gt;Center for Studies in Behavioral Neurobiology, Department of Psychology, Concordia University, Montreal, Quebec, Canada.&lt;/auth-address&gt;&lt;titles&gt;&lt;title&gt;Comprehensive mapping of regional expression of the clock protein PERIOD2 in rat forebrain across the 24-h day&lt;/title&gt;&lt;secondary-title&gt;PLoS One&lt;/secondary-title&gt;&lt;/titles&gt;&lt;periodical&gt;&lt;full-title&gt;PLoS One&lt;/full-title&gt;&lt;/periodical&gt;&lt;pages&gt;e76391&lt;/pages&gt;&lt;volume&gt;8&lt;/volume&gt;&lt;number&gt;10&lt;/number&gt;&lt;edition&gt;2013/10/15&lt;/edition&gt;&lt;keywords&gt;&lt;keyword&gt;Amygdala/metabolism&lt;/keyword&gt;&lt;keyword&gt;Animals&lt;/keyword&gt;&lt;keyword&gt;Cerebral Cortex/metabolism&lt;/keyword&gt;&lt;keyword&gt;Circadian Rhythm/*physiology&lt;/keyword&gt;&lt;keyword&gt;Hippocampus/metabolism&lt;/keyword&gt;&lt;keyword&gt;Immunohistochemistry&lt;/keyword&gt;&lt;keyword&gt;Male&lt;/keyword&gt;&lt;keyword&gt;Period Circadian Proteins/*metabolism&lt;/keyword&gt;&lt;keyword&gt;Prosencephalon/*metabolism&lt;/keyword&gt;&lt;keyword&gt;Rats&lt;/keyword&gt;&lt;keyword&gt;Septal Nuclei/metabolism&lt;/keyword&gt;&lt;keyword&gt;Suprachiasmatic Nucleus/metabolism&lt;/keyword&gt;&lt;/keywords&gt;&lt;dates&gt;&lt;year&gt;2013&lt;/year&gt;&lt;/dates&gt;&lt;isbn&gt;1932-6203 (Electronic)&amp;#xD;1932-6203 (Linking)&lt;/isbn&gt;&lt;accession-num&gt;24124556&lt;/accession-num&gt;&lt;urls&gt;&lt;related-urls&gt;&lt;url&gt;http://www.ncbi.nlm.nih.gov/pubmed/24124556&lt;/url&gt;&lt;/related-urls&gt;&lt;/urls&gt;&lt;custom2&gt;3790676&lt;/custom2&gt;&lt;electronic-resource-num&gt;10.1371/journal.pone.0076391&amp;#xD;PONE-D-13-29669 [pii]&lt;/electronic-resource-num&gt;&lt;language&gt;eng&lt;/language&gt;&lt;/record&gt;&lt;/Cite&gt;&lt;/EndNote&gt;</w:instrText>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53" w:tooltip="Harbour, 2013 #477" w:history="1">
        <w:r w:rsidR="0051520C">
          <w:rPr>
            <w:rFonts w:asciiTheme="minorHAnsi" w:hAnsiTheme="minorHAnsi"/>
            <w:noProof/>
            <w:sz w:val="24"/>
            <w:szCs w:val="24"/>
          </w:rPr>
          <w:t>53</w:t>
        </w:r>
      </w:hyperlink>
      <w:r w:rsidR="009871C4">
        <w:rPr>
          <w:rFonts w:asciiTheme="minorHAnsi" w:hAnsiTheme="minorHAnsi"/>
          <w:noProof/>
          <w:sz w:val="24"/>
          <w:szCs w:val="24"/>
        </w:rPr>
        <w:t>]</w:t>
      </w:r>
      <w:r w:rsidR="00296185">
        <w:rPr>
          <w:rFonts w:asciiTheme="minorHAnsi" w:hAnsiTheme="minorHAnsi"/>
          <w:sz w:val="24"/>
          <w:szCs w:val="24"/>
        </w:rPr>
        <w:fldChar w:fldCharType="end"/>
      </w:r>
      <w:r w:rsidRPr="008C12D2">
        <w:rPr>
          <w:rFonts w:asciiTheme="minorHAnsi" w:hAnsiTheme="minorHAnsi"/>
          <w:sz w:val="24"/>
          <w:szCs w:val="24"/>
        </w:rPr>
        <w:t>, and these rhythms can be shifted by day</w:t>
      </w:r>
      <w:r w:rsidR="0052798E">
        <w:rPr>
          <w:rFonts w:asciiTheme="minorHAnsi" w:hAnsiTheme="minorHAnsi"/>
          <w:sz w:val="24"/>
          <w:szCs w:val="24"/>
        </w:rPr>
        <w:t>-</w:t>
      </w:r>
      <w:r w:rsidRPr="008C12D2">
        <w:rPr>
          <w:rFonts w:asciiTheme="minorHAnsi" w:hAnsiTheme="minorHAnsi"/>
          <w:sz w:val="24"/>
          <w:szCs w:val="24"/>
        </w:rPr>
        <w:t xml:space="preserve">time feeding schedules </w:t>
      </w:r>
      <w:r w:rsidR="00296185">
        <w:rPr>
          <w:rFonts w:asciiTheme="minorHAnsi" w:hAnsiTheme="minorHAnsi"/>
          <w:sz w:val="24"/>
          <w:szCs w:val="24"/>
        </w:rPr>
        <w:fldChar w:fldCharType="begin">
          <w:fldData xml:space="preserve">PEVuZE5vdGU+PENpdGU+PEF1dGhvcj5XYWthbWF0c3U8L0F1dGhvcj48WWVhcj4yMDAxPC9ZZWFy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=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PEVuZE5vdGU+PENpdGU+PEF1dGhvcj5XYWthbWF0c3U8L0F1dGhvcj48WWVhcj4yMDAxPC9ZZWFy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=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27" w:tooltip="Wakamatsu, 2001 #478" w:history="1">
        <w:r w:rsidR="0051520C">
          <w:rPr>
            <w:rFonts w:asciiTheme="minorHAnsi" w:hAnsiTheme="minorHAnsi"/>
            <w:noProof/>
            <w:sz w:val="24"/>
            <w:szCs w:val="24"/>
          </w:rPr>
          <w:t>27</w:t>
        </w:r>
      </w:hyperlink>
      <w:r w:rsidR="00545E9A">
        <w:rPr>
          <w:rFonts w:asciiTheme="minorHAnsi" w:hAnsiTheme="minorHAnsi"/>
          <w:noProof/>
          <w:sz w:val="24"/>
          <w:szCs w:val="24"/>
        </w:rPr>
        <w:t>]</w:t>
      </w:r>
      <w:r w:rsidR="00296185">
        <w:rPr>
          <w:rFonts w:asciiTheme="minorHAnsi" w:hAnsiTheme="minorHAnsi"/>
          <w:sz w:val="24"/>
          <w:szCs w:val="24"/>
        </w:rPr>
        <w:fldChar w:fldCharType="end"/>
      </w:r>
      <w:r w:rsidR="0011686D" w:rsidRPr="0011686D">
        <w:rPr>
          <w:rFonts w:asciiTheme="minorHAnsi" w:hAnsiTheme="minorHAnsi"/>
          <w:sz w:val="24"/>
          <w:szCs w:val="24"/>
        </w:rPr>
        <w:t xml:space="preserve"> </w:t>
      </w:r>
      <w:r w:rsidRPr="008C12D2">
        <w:rPr>
          <w:rFonts w:asciiTheme="minorHAnsi" w:hAnsiTheme="minorHAnsi"/>
          <w:sz w:val="24"/>
          <w:szCs w:val="24"/>
        </w:rPr>
        <w:t xml:space="preserve"> and dopamine agonists </w:t>
      </w:r>
      <w:r w:rsidR="00296185">
        <w:rPr>
          <w:rFonts w:asciiTheme="minorHAnsi" w:hAnsiTheme="minorHAnsi"/>
          <w:sz w:val="24"/>
          <w:szCs w:val="24"/>
        </w:rPr>
        <w:fldChar w:fldCharType="begin">
          <w:fldData xml:space="preserve">PEVuZE5vdGU+PENpdGU+PEF1dGhvcj5Ib29kPC9BdXRob3I+PFllYXI+MjAxMDwvWWVhcj48UmVj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PEVuZE5vdGU+PENpdGU+PEF1dGhvcj5Ib29kPC9BdXRob3I+PFllYXI+MjAxMDwvWWVhcj48UmVj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29" w:tooltip="Hood, 2010 #356" w:history="1">
        <w:r w:rsidR="0051520C">
          <w:rPr>
            <w:rFonts w:asciiTheme="minorHAnsi" w:hAnsiTheme="minorHAnsi"/>
            <w:noProof/>
            <w:sz w:val="24"/>
            <w:szCs w:val="24"/>
          </w:rPr>
          <w:t>29</w:t>
        </w:r>
      </w:hyperlink>
      <w:r w:rsidR="00545E9A">
        <w:rPr>
          <w:rFonts w:asciiTheme="minorHAnsi" w:hAnsiTheme="minorHAnsi"/>
          <w:noProof/>
          <w:sz w:val="24"/>
          <w:szCs w:val="24"/>
        </w:rPr>
        <w:t>]</w:t>
      </w:r>
      <w:r w:rsidR="00296185">
        <w:rPr>
          <w:rFonts w:asciiTheme="minorHAnsi" w:hAnsiTheme="minorHAnsi"/>
          <w:sz w:val="24"/>
          <w:szCs w:val="24"/>
        </w:rPr>
        <w:fldChar w:fldCharType="end"/>
      </w:r>
      <w:r w:rsidRPr="008C12D2">
        <w:rPr>
          <w:rFonts w:asciiTheme="minorHAnsi" w:hAnsiTheme="minorHAnsi"/>
          <w:sz w:val="24"/>
          <w:szCs w:val="24"/>
        </w:rPr>
        <w:t xml:space="preserve">. If attenuation of FAA rhythms in D1R KO mice is due to impaired entrainment of circadian oscillators in the dorsal striatum, then daily rhythms of clock gene expression in food-restricted D1R KO mice should be significantly attenuated or differently phased relative to WT mice. WT and KO mice were fed regular chow once daily in the light period (ZT6-10) for at least 30 days, and were then euthanized at 1 of 4 time points (ZT0, 6, 12, 18) for quantification of </w:t>
      </w:r>
      <w:r w:rsidR="0052798E">
        <w:rPr>
          <w:rFonts w:asciiTheme="minorHAnsi" w:hAnsiTheme="minorHAnsi"/>
          <w:i/>
          <w:sz w:val="24"/>
          <w:szCs w:val="24"/>
        </w:rPr>
        <w:t>P</w:t>
      </w:r>
      <w:r w:rsidR="0052798E" w:rsidRPr="008C12D2">
        <w:rPr>
          <w:rFonts w:asciiTheme="minorHAnsi" w:hAnsiTheme="minorHAnsi"/>
          <w:i/>
          <w:sz w:val="24"/>
          <w:szCs w:val="24"/>
        </w:rPr>
        <w:t>er2</w:t>
      </w:r>
      <w:r w:rsidR="0052798E" w:rsidRPr="008C12D2">
        <w:rPr>
          <w:rFonts w:asciiTheme="minorHAnsi" w:hAnsiTheme="minorHAnsi"/>
          <w:sz w:val="24"/>
          <w:szCs w:val="24"/>
        </w:rPr>
        <w:t xml:space="preserve"> </w:t>
      </w:r>
      <w:r w:rsidRPr="008C12D2">
        <w:rPr>
          <w:rFonts w:asciiTheme="minorHAnsi" w:hAnsiTheme="minorHAnsi"/>
          <w:sz w:val="24"/>
          <w:szCs w:val="24"/>
        </w:rPr>
        <w:t xml:space="preserve">expression by </w:t>
      </w:r>
      <w:r w:rsidR="0052798E">
        <w:rPr>
          <w:rFonts w:asciiTheme="minorHAnsi" w:hAnsiTheme="minorHAnsi"/>
          <w:sz w:val="24"/>
          <w:szCs w:val="24"/>
        </w:rPr>
        <w:t xml:space="preserve">quantitative, </w:t>
      </w:r>
      <w:r w:rsidRPr="008C12D2">
        <w:rPr>
          <w:rFonts w:asciiTheme="minorHAnsi" w:hAnsiTheme="minorHAnsi"/>
          <w:sz w:val="24"/>
          <w:szCs w:val="24"/>
        </w:rPr>
        <w:t>reverse-transcriptase PCR.  A 2-way ANOVA revealed a significant effect of time of day (</w:t>
      </w:r>
      <w:proofErr w:type="gramStart"/>
      <w:r w:rsidRPr="008C12D2">
        <w:rPr>
          <w:rFonts w:asciiTheme="minorHAnsi" w:hAnsiTheme="minorHAnsi"/>
          <w:sz w:val="24"/>
          <w:szCs w:val="24"/>
        </w:rPr>
        <w:t>F</w:t>
      </w:r>
      <w:r w:rsidRPr="008C12D2">
        <w:rPr>
          <w:rFonts w:asciiTheme="minorHAnsi" w:hAnsiTheme="minorHAnsi"/>
          <w:sz w:val="24"/>
          <w:szCs w:val="24"/>
          <w:vertAlign w:val="subscript"/>
        </w:rPr>
        <w:t>(</w:t>
      </w:r>
      <w:proofErr w:type="gramEnd"/>
      <w:r w:rsidRPr="008C12D2">
        <w:rPr>
          <w:rFonts w:asciiTheme="minorHAnsi" w:hAnsiTheme="minorHAnsi"/>
          <w:sz w:val="24"/>
          <w:szCs w:val="24"/>
          <w:vertAlign w:val="subscript"/>
        </w:rPr>
        <w:t>4,30)</w:t>
      </w:r>
      <w:r w:rsidRPr="008C12D2">
        <w:rPr>
          <w:rFonts w:asciiTheme="minorHAnsi" w:hAnsiTheme="minorHAnsi"/>
          <w:sz w:val="24"/>
          <w:szCs w:val="24"/>
        </w:rPr>
        <w:t xml:space="preserve"> =5.07, p=.0031), genotype (F</w:t>
      </w:r>
      <w:r w:rsidRPr="008C12D2">
        <w:rPr>
          <w:rFonts w:asciiTheme="minorHAnsi" w:hAnsiTheme="minorHAnsi"/>
          <w:sz w:val="24"/>
          <w:szCs w:val="24"/>
          <w:vertAlign w:val="subscript"/>
        </w:rPr>
        <w:t>(1,30)</w:t>
      </w:r>
      <w:r w:rsidRPr="008C12D2">
        <w:rPr>
          <w:rFonts w:asciiTheme="minorHAnsi" w:hAnsiTheme="minorHAnsi"/>
          <w:sz w:val="24"/>
          <w:szCs w:val="24"/>
        </w:rPr>
        <w:t xml:space="preserve"> = 10.08, p=0035) and interaction (F</w:t>
      </w:r>
      <w:r w:rsidRPr="008C12D2">
        <w:rPr>
          <w:rFonts w:asciiTheme="minorHAnsi" w:hAnsiTheme="minorHAnsi"/>
          <w:sz w:val="24"/>
          <w:szCs w:val="24"/>
          <w:vertAlign w:val="subscript"/>
        </w:rPr>
        <w:t>(4,30)</w:t>
      </w:r>
      <w:r w:rsidRPr="008C12D2">
        <w:rPr>
          <w:rFonts w:asciiTheme="minorHAnsi" w:hAnsiTheme="minorHAnsi"/>
          <w:sz w:val="24"/>
          <w:szCs w:val="24"/>
        </w:rPr>
        <w:t xml:space="preserve">=22.02, p&lt;.0001) in </w:t>
      </w:r>
      <w:r w:rsidR="0052798E">
        <w:rPr>
          <w:rFonts w:asciiTheme="minorHAnsi" w:hAnsiTheme="minorHAnsi"/>
          <w:i/>
          <w:sz w:val="24"/>
          <w:szCs w:val="24"/>
        </w:rPr>
        <w:t>P</w:t>
      </w:r>
      <w:r w:rsidR="0052798E" w:rsidRPr="008C12D2">
        <w:rPr>
          <w:rFonts w:asciiTheme="minorHAnsi" w:hAnsiTheme="minorHAnsi"/>
          <w:i/>
          <w:sz w:val="24"/>
          <w:szCs w:val="24"/>
        </w:rPr>
        <w:t>er2</w:t>
      </w:r>
      <w:r w:rsidR="0052798E" w:rsidRPr="008C12D2">
        <w:rPr>
          <w:rFonts w:asciiTheme="minorHAnsi" w:hAnsiTheme="minorHAnsi"/>
          <w:sz w:val="24"/>
          <w:szCs w:val="24"/>
        </w:rPr>
        <w:t xml:space="preserve"> </w:t>
      </w:r>
      <w:r w:rsidRPr="008C12D2">
        <w:rPr>
          <w:rFonts w:asciiTheme="minorHAnsi" w:hAnsiTheme="minorHAnsi"/>
          <w:sz w:val="24"/>
          <w:szCs w:val="24"/>
        </w:rPr>
        <w:t>expression. WT mice exhibited a 24</w:t>
      </w:r>
      <w:r w:rsidR="0052798E">
        <w:rPr>
          <w:rFonts w:asciiTheme="minorHAnsi" w:hAnsiTheme="minorHAnsi"/>
          <w:sz w:val="24"/>
          <w:szCs w:val="24"/>
        </w:rPr>
        <w:t>-</w:t>
      </w:r>
      <w:r w:rsidRPr="008C12D2">
        <w:rPr>
          <w:rFonts w:asciiTheme="minorHAnsi" w:hAnsiTheme="minorHAnsi"/>
          <w:sz w:val="24"/>
          <w:szCs w:val="24"/>
        </w:rPr>
        <w:t>h</w:t>
      </w:r>
      <w:r w:rsidR="0052798E">
        <w:rPr>
          <w:rFonts w:asciiTheme="minorHAnsi" w:hAnsiTheme="minorHAnsi"/>
          <w:sz w:val="24"/>
          <w:szCs w:val="24"/>
        </w:rPr>
        <w:t>r</w:t>
      </w:r>
      <w:r w:rsidRPr="008C12D2">
        <w:rPr>
          <w:rFonts w:asciiTheme="minorHAnsi" w:hAnsiTheme="minorHAnsi"/>
          <w:sz w:val="24"/>
          <w:szCs w:val="24"/>
        </w:rPr>
        <w:t xml:space="preserve"> rhythm with peak expression at ZT12 (lights-off), which is advanced by comparison with the daily rhythm </w:t>
      </w:r>
      <w:ins w:id="36" w:author="Andrew D. Steele" w:date="2014-07-30T17:24:00Z">
        <w:r w:rsidR="00B578EE">
          <w:rPr>
            <w:rFonts w:asciiTheme="minorHAnsi" w:hAnsiTheme="minorHAnsi"/>
            <w:sz w:val="24"/>
            <w:szCs w:val="24"/>
          </w:rPr>
          <w:t xml:space="preserve">previously reported </w:t>
        </w:r>
      </w:ins>
      <w:r w:rsidRPr="008C12D2">
        <w:rPr>
          <w:rFonts w:asciiTheme="minorHAnsi" w:hAnsiTheme="minorHAnsi"/>
          <w:sz w:val="24"/>
          <w:szCs w:val="24"/>
        </w:rPr>
        <w:t xml:space="preserve">in </w:t>
      </w:r>
      <w:r w:rsidR="0011686D">
        <w:rPr>
          <w:rFonts w:asciiTheme="minorHAnsi" w:hAnsiTheme="minorHAnsi"/>
          <w:sz w:val="24"/>
          <w:szCs w:val="24"/>
        </w:rPr>
        <w:t>AL</w:t>
      </w:r>
      <w:r w:rsidRPr="008C12D2">
        <w:rPr>
          <w:rFonts w:asciiTheme="minorHAnsi" w:hAnsiTheme="minorHAnsi"/>
          <w:sz w:val="24"/>
          <w:szCs w:val="24"/>
        </w:rPr>
        <w:t xml:space="preserve"> fed rodents (e.g.,</w:t>
      </w:r>
      <w:r w:rsidR="00F003CD">
        <w:rPr>
          <w:rFonts w:asciiTheme="minorHAnsi" w:hAnsiTheme="minorHAnsi"/>
          <w:sz w:val="24"/>
          <w:szCs w:val="24"/>
        </w:rPr>
        <w:t xml:space="preserve"> [53]</w:t>
      </w:r>
      <w:r w:rsidRPr="008C12D2">
        <w:rPr>
          <w:rFonts w:asciiTheme="minorHAnsi" w:hAnsiTheme="minorHAnsi"/>
          <w:sz w:val="24"/>
          <w:szCs w:val="24"/>
        </w:rPr>
        <w:t xml:space="preserve">). KO mice exhibited a markedly attenuated daily rhythm of striatal </w:t>
      </w:r>
      <w:r w:rsidR="0052798E">
        <w:rPr>
          <w:rFonts w:asciiTheme="minorHAnsi" w:hAnsiTheme="minorHAnsi"/>
          <w:i/>
          <w:sz w:val="24"/>
          <w:szCs w:val="24"/>
        </w:rPr>
        <w:t>P</w:t>
      </w:r>
      <w:r w:rsidR="0052798E" w:rsidRPr="008C12D2">
        <w:rPr>
          <w:rFonts w:asciiTheme="minorHAnsi" w:hAnsiTheme="minorHAnsi"/>
          <w:i/>
          <w:sz w:val="24"/>
          <w:szCs w:val="24"/>
        </w:rPr>
        <w:t>er2</w:t>
      </w:r>
      <w:r w:rsidR="0052798E" w:rsidRPr="008C12D2">
        <w:rPr>
          <w:rFonts w:asciiTheme="minorHAnsi" w:hAnsiTheme="minorHAnsi"/>
          <w:sz w:val="24"/>
          <w:szCs w:val="24"/>
        </w:rPr>
        <w:t xml:space="preserve"> </w:t>
      </w:r>
      <w:r w:rsidRPr="008C12D2">
        <w:rPr>
          <w:rFonts w:asciiTheme="minorHAnsi" w:hAnsiTheme="minorHAnsi"/>
          <w:sz w:val="24"/>
          <w:szCs w:val="24"/>
        </w:rPr>
        <w:t>expression, due primarily to reduced expression at ZT12 (</w:t>
      </w:r>
      <w:r w:rsidR="001337A0">
        <w:rPr>
          <w:rFonts w:asciiTheme="minorHAnsi" w:hAnsiTheme="minorHAnsi"/>
          <w:sz w:val="24"/>
          <w:szCs w:val="24"/>
        </w:rPr>
        <w:t>Figure</w:t>
      </w:r>
      <w:r w:rsidR="00495BDB">
        <w:rPr>
          <w:rFonts w:asciiTheme="minorHAnsi" w:hAnsiTheme="minorHAnsi"/>
          <w:sz w:val="24"/>
          <w:szCs w:val="24"/>
        </w:rPr>
        <w:t xml:space="preserve"> 11</w:t>
      </w:r>
      <w:r w:rsidRPr="008C12D2">
        <w:rPr>
          <w:rFonts w:asciiTheme="minorHAnsi" w:hAnsiTheme="minorHAnsi"/>
          <w:sz w:val="24"/>
          <w:szCs w:val="24"/>
        </w:rPr>
        <w:t xml:space="preserve">). </w:t>
      </w:r>
      <w:ins w:id="37" w:author="Andrew D. Steele" w:date="2014-07-30T17:24:00Z">
        <w:r w:rsidR="007307A3">
          <w:rPr>
            <w:rFonts w:asciiTheme="minorHAnsi" w:hAnsiTheme="minorHAnsi"/>
            <w:sz w:val="24"/>
            <w:szCs w:val="24"/>
          </w:rPr>
          <w:t xml:space="preserve">These results permit a substantive conclusion that the daily rhythm of Per2 expression evident </w:t>
        </w:r>
        <w:r w:rsidR="00D0548B">
          <w:rPr>
            <w:rFonts w:asciiTheme="minorHAnsi" w:hAnsiTheme="minorHAnsi"/>
            <w:sz w:val="24"/>
            <w:szCs w:val="24"/>
          </w:rPr>
          <w:t xml:space="preserve">in the </w:t>
        </w:r>
        <w:r w:rsidR="007307A3">
          <w:rPr>
            <w:rFonts w:asciiTheme="minorHAnsi" w:hAnsiTheme="minorHAnsi"/>
            <w:sz w:val="24"/>
            <w:szCs w:val="24"/>
          </w:rPr>
          <w:t>dorsal striatum of WT mice anticipating a daily meal is dependent on dopamine signaling at D1 receptors.</w:t>
        </w:r>
      </w:ins>
    </w:p>
    <w:p w14:paraId="59017009" w14:textId="77777777" w:rsidR="008C12D2" w:rsidRDefault="008C12D2" w:rsidP="00503848">
      <w:pPr>
        <w:spacing w:after="0" w:line="240" w:lineRule="auto"/>
        <w:jc w:val="both"/>
        <w:outlineLvl w:val="0"/>
        <w:rPr>
          <w:rFonts w:asciiTheme="minorHAnsi" w:hAnsiTheme="minorHAnsi"/>
          <w:sz w:val="24"/>
          <w:szCs w:val="24"/>
        </w:rPr>
      </w:pPr>
    </w:p>
    <w:p w14:paraId="2733F278" w14:textId="77777777" w:rsidR="008C12D2" w:rsidRPr="003109AD" w:rsidRDefault="008C12D2" w:rsidP="00503848">
      <w:pPr>
        <w:spacing w:after="0" w:line="240" w:lineRule="auto"/>
        <w:jc w:val="both"/>
        <w:outlineLvl w:val="0"/>
        <w:rPr>
          <w:rFonts w:asciiTheme="minorHAnsi" w:hAnsiTheme="minorHAnsi"/>
          <w:sz w:val="24"/>
          <w:szCs w:val="24"/>
        </w:rPr>
      </w:pPr>
    </w:p>
    <w:p w14:paraId="0EE9C056" w14:textId="77777777" w:rsidR="000159D4" w:rsidRPr="00DF0AAF" w:rsidRDefault="00A50F8C" w:rsidP="002E2F5C">
      <w:pPr>
        <w:spacing w:after="0" w:line="240" w:lineRule="auto"/>
        <w:jc w:val="both"/>
        <w:rPr>
          <w:rFonts w:asciiTheme="minorHAnsi" w:hAnsiTheme="minorHAnsi"/>
          <w:b/>
          <w:i/>
          <w:sz w:val="24"/>
          <w:szCs w:val="24"/>
        </w:rPr>
      </w:pPr>
      <w:r w:rsidRPr="00DF0AAF">
        <w:rPr>
          <w:rFonts w:asciiTheme="minorHAnsi" w:hAnsiTheme="minorHAnsi"/>
          <w:b/>
          <w:i/>
          <w:sz w:val="24"/>
          <w:szCs w:val="24"/>
        </w:rPr>
        <w:t>Daily timed pharmacological activation of D1R entrains behavior</w:t>
      </w:r>
    </w:p>
    <w:p w14:paraId="38845572" w14:textId="77777777" w:rsidR="000159D4" w:rsidRDefault="000159D4" w:rsidP="002E2F5C">
      <w:pPr>
        <w:spacing w:after="0" w:line="240" w:lineRule="auto"/>
        <w:jc w:val="both"/>
        <w:rPr>
          <w:rFonts w:asciiTheme="minorHAnsi" w:hAnsiTheme="minorHAnsi"/>
          <w:sz w:val="24"/>
          <w:szCs w:val="24"/>
          <w:u w:val="single"/>
        </w:rPr>
      </w:pPr>
    </w:p>
    <w:p w14:paraId="362BCFF0" w14:textId="77777777" w:rsidR="00131311" w:rsidRDefault="008C4E6A" w:rsidP="008C4E6A">
      <w:pPr>
        <w:spacing w:after="0" w:line="240" w:lineRule="auto"/>
        <w:jc w:val="both"/>
        <w:rPr>
          <w:ins w:id="38" w:author="Andrew D. Steele" w:date="2014-08-06T17:00:00Z"/>
          <w:rFonts w:asciiTheme="minorHAnsi" w:hAnsiTheme="minorHAnsi"/>
          <w:sz w:val="24"/>
          <w:szCs w:val="24"/>
        </w:rPr>
      </w:pPr>
      <w:r w:rsidRPr="00E36113">
        <w:rPr>
          <w:rFonts w:asciiTheme="minorHAnsi" w:hAnsiTheme="minorHAnsi"/>
          <w:sz w:val="24"/>
          <w:szCs w:val="24"/>
        </w:rPr>
        <w:t xml:space="preserve">We next asked whether </w:t>
      </w:r>
      <w:r w:rsidR="0052798E">
        <w:rPr>
          <w:rFonts w:asciiTheme="minorHAnsi" w:hAnsiTheme="minorHAnsi"/>
          <w:sz w:val="24"/>
          <w:szCs w:val="24"/>
        </w:rPr>
        <w:t>deliberate</w:t>
      </w:r>
      <w:r w:rsidR="0052798E" w:rsidRPr="00E36113">
        <w:rPr>
          <w:rFonts w:asciiTheme="minorHAnsi" w:hAnsiTheme="minorHAnsi"/>
          <w:sz w:val="24"/>
          <w:szCs w:val="24"/>
        </w:rPr>
        <w:t xml:space="preserve"> </w:t>
      </w:r>
      <w:r w:rsidRPr="00E36113">
        <w:rPr>
          <w:rFonts w:asciiTheme="minorHAnsi" w:hAnsiTheme="minorHAnsi"/>
          <w:sz w:val="24"/>
          <w:szCs w:val="24"/>
        </w:rPr>
        <w:t xml:space="preserve">timed activation of D1R neurons is sufficient for behavioral entrainment in the absence of dietary restriction. We </w:t>
      </w:r>
      <w:r w:rsidR="003C7FA4">
        <w:rPr>
          <w:rFonts w:asciiTheme="minorHAnsi" w:hAnsiTheme="minorHAnsi"/>
          <w:sz w:val="24"/>
          <w:szCs w:val="24"/>
        </w:rPr>
        <w:t xml:space="preserve">injected </w:t>
      </w:r>
      <w:r w:rsidR="00833517">
        <w:rPr>
          <w:rFonts w:asciiTheme="minorHAnsi" w:hAnsiTheme="minorHAnsi"/>
          <w:sz w:val="24"/>
          <w:szCs w:val="24"/>
        </w:rPr>
        <w:t xml:space="preserve">WT C57BL/6J male mice </w:t>
      </w:r>
      <w:r w:rsidR="003C7FA4">
        <w:rPr>
          <w:rFonts w:asciiTheme="minorHAnsi" w:hAnsiTheme="minorHAnsi"/>
          <w:sz w:val="24"/>
          <w:szCs w:val="24"/>
        </w:rPr>
        <w:t xml:space="preserve">daily </w:t>
      </w:r>
      <w:proofErr w:type="spellStart"/>
      <w:r w:rsidR="00833517">
        <w:rPr>
          <w:rFonts w:asciiTheme="minorHAnsi" w:hAnsiTheme="minorHAnsi"/>
          <w:sz w:val="24"/>
          <w:szCs w:val="24"/>
        </w:rPr>
        <w:t>intraperitoneally</w:t>
      </w:r>
      <w:proofErr w:type="spellEnd"/>
      <w:r w:rsidR="00833517">
        <w:rPr>
          <w:rFonts w:asciiTheme="minorHAnsi" w:hAnsiTheme="minorHAnsi"/>
          <w:sz w:val="24"/>
          <w:szCs w:val="24"/>
        </w:rPr>
        <w:t xml:space="preserve"> </w:t>
      </w:r>
      <w:r w:rsidR="003C7FA4">
        <w:rPr>
          <w:rFonts w:asciiTheme="minorHAnsi" w:hAnsiTheme="minorHAnsi"/>
          <w:sz w:val="24"/>
          <w:szCs w:val="24"/>
        </w:rPr>
        <w:t>with D1R agonist SKF-81297</w:t>
      </w:r>
      <w:r w:rsidR="005130BB">
        <w:rPr>
          <w:rFonts w:asciiTheme="minorHAnsi" w:hAnsiTheme="minorHAnsi"/>
          <w:sz w:val="24"/>
          <w:szCs w:val="24"/>
        </w:rPr>
        <w:t xml:space="preserve"> for 12 days with SKF-</w:t>
      </w:r>
      <w:r w:rsidRPr="00E36113">
        <w:rPr>
          <w:rFonts w:asciiTheme="minorHAnsi" w:hAnsiTheme="minorHAnsi"/>
          <w:sz w:val="24"/>
          <w:szCs w:val="24"/>
        </w:rPr>
        <w:t>81297</w:t>
      </w:r>
      <w:r w:rsidR="003C7FA4">
        <w:rPr>
          <w:rFonts w:asciiTheme="minorHAnsi" w:hAnsiTheme="minorHAnsi"/>
          <w:sz w:val="24"/>
          <w:szCs w:val="24"/>
        </w:rPr>
        <w:t xml:space="preserve"> </w:t>
      </w:r>
      <w:r w:rsidR="003C7FA4" w:rsidRPr="00E36113">
        <w:rPr>
          <w:rFonts w:asciiTheme="minorHAnsi" w:hAnsiTheme="minorHAnsi"/>
          <w:sz w:val="24"/>
          <w:szCs w:val="24"/>
        </w:rPr>
        <w:t>(see top panel in Figure 12)</w:t>
      </w:r>
      <w:r w:rsidRPr="00E36113">
        <w:rPr>
          <w:rFonts w:asciiTheme="minorHAnsi" w:hAnsiTheme="minorHAnsi"/>
          <w:sz w:val="24"/>
          <w:szCs w:val="24"/>
        </w:rPr>
        <w:t>. As controls, we injected additional mice daily with either water as a negative control for IP injection or caffeine as a negative control for acti</w:t>
      </w:r>
      <w:r w:rsidR="0080429E">
        <w:rPr>
          <w:rFonts w:asciiTheme="minorHAnsi" w:hAnsiTheme="minorHAnsi"/>
          <w:sz w:val="24"/>
          <w:szCs w:val="24"/>
        </w:rPr>
        <w:t xml:space="preserve">vation of the locomotor system as </w:t>
      </w:r>
      <w:r w:rsidRPr="00E36113">
        <w:rPr>
          <w:rFonts w:asciiTheme="minorHAnsi" w:hAnsiTheme="minorHAnsi"/>
          <w:sz w:val="24"/>
          <w:szCs w:val="24"/>
        </w:rPr>
        <w:t>caffeine induces hyperactivity even i</w:t>
      </w:r>
      <w:r w:rsidR="00E36113">
        <w:rPr>
          <w:rFonts w:asciiTheme="minorHAnsi" w:hAnsiTheme="minorHAnsi"/>
          <w:sz w:val="24"/>
          <w:szCs w:val="24"/>
        </w:rPr>
        <w:t xml:space="preserve">n </w:t>
      </w:r>
      <w:r w:rsidR="0052798E">
        <w:rPr>
          <w:rFonts w:asciiTheme="minorHAnsi" w:hAnsiTheme="minorHAnsi"/>
          <w:sz w:val="24"/>
          <w:szCs w:val="24"/>
        </w:rPr>
        <w:t>dopamine-</w:t>
      </w:r>
      <w:r w:rsidR="00E36113">
        <w:rPr>
          <w:rFonts w:asciiTheme="minorHAnsi" w:hAnsiTheme="minorHAnsi"/>
          <w:sz w:val="24"/>
          <w:szCs w:val="24"/>
        </w:rPr>
        <w:t>deficient mice so it i</w:t>
      </w:r>
      <w:r w:rsidR="00803F9A">
        <w:rPr>
          <w:rFonts w:asciiTheme="minorHAnsi" w:hAnsiTheme="minorHAnsi"/>
          <w:sz w:val="24"/>
          <w:szCs w:val="24"/>
        </w:rPr>
        <w:t>s a dopamine</w:t>
      </w:r>
      <w:r w:rsidRPr="00E36113">
        <w:rPr>
          <w:rFonts w:asciiTheme="minorHAnsi" w:hAnsiTheme="minorHAnsi"/>
          <w:sz w:val="24"/>
          <w:szCs w:val="24"/>
        </w:rPr>
        <w:t xml:space="preserve">-independent pathway </w:t>
      </w:r>
      <w:r w:rsidR="00296185">
        <w:rPr>
          <w:rFonts w:asciiTheme="minorHAnsi" w:hAnsiTheme="minorHAnsi"/>
          <w:sz w:val="24"/>
          <w:szCs w:val="24"/>
        </w:rPr>
        <w:fldChar w:fldCharType="begin">
          <w:fldData xml:space="preserve">PEVuZE5vdGU+PENpdGU+PEF1dGhvcj5LaW08L0F1dGhvcj48WWVhcj4yMDAzPC9ZZWFyPjxSZWNO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=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PEVuZE5vdGU+PENpdGU+PEF1dGhvcj5LaW08L0F1dGhvcj48WWVhcj4yMDAzPC9ZZWFyPjxSZWNO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=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54" w:tooltip="Kim, 2003 #474" w:history="1">
        <w:r w:rsidR="0051520C">
          <w:rPr>
            <w:rFonts w:asciiTheme="minorHAnsi" w:hAnsiTheme="minorHAnsi"/>
            <w:noProof/>
            <w:sz w:val="24"/>
            <w:szCs w:val="24"/>
          </w:rPr>
          <w:t>54</w:t>
        </w:r>
      </w:hyperlink>
      <w:r w:rsidR="009871C4">
        <w:rPr>
          <w:rFonts w:asciiTheme="minorHAnsi" w:hAnsiTheme="minorHAnsi"/>
          <w:noProof/>
          <w:sz w:val="24"/>
          <w:szCs w:val="24"/>
        </w:rPr>
        <w:t>,</w:t>
      </w:r>
      <w:hyperlink w:anchor="_ENREF_55" w:tooltip="Joyce, 1981 #476" w:history="1">
        <w:r w:rsidR="0051520C">
          <w:rPr>
            <w:rFonts w:asciiTheme="minorHAnsi" w:hAnsiTheme="minorHAnsi"/>
            <w:noProof/>
            <w:sz w:val="24"/>
            <w:szCs w:val="24"/>
          </w:rPr>
          <w:t>55</w:t>
        </w:r>
      </w:hyperlink>
      <w:r w:rsidR="009871C4">
        <w:rPr>
          <w:rFonts w:asciiTheme="minorHAnsi" w:hAnsiTheme="minorHAnsi"/>
          <w:noProof/>
          <w:sz w:val="24"/>
          <w:szCs w:val="24"/>
        </w:rPr>
        <w:t>]</w:t>
      </w:r>
      <w:r w:rsidR="00296185">
        <w:rPr>
          <w:rFonts w:asciiTheme="minorHAnsi" w:hAnsiTheme="minorHAnsi"/>
          <w:sz w:val="24"/>
          <w:szCs w:val="24"/>
        </w:rPr>
        <w:fldChar w:fldCharType="end"/>
      </w:r>
      <w:r w:rsidR="00D51996">
        <w:rPr>
          <w:rFonts w:asciiTheme="minorHAnsi" w:hAnsiTheme="minorHAnsi"/>
          <w:sz w:val="24"/>
          <w:szCs w:val="24"/>
        </w:rPr>
        <w:t>.</w:t>
      </w:r>
      <w:r w:rsidR="00833517">
        <w:rPr>
          <w:rFonts w:asciiTheme="minorHAnsi" w:hAnsiTheme="minorHAnsi"/>
          <w:sz w:val="24"/>
          <w:szCs w:val="24"/>
        </w:rPr>
        <w:t xml:space="preserve"> The immediate</w:t>
      </w:r>
      <w:r w:rsidRPr="00E36113">
        <w:rPr>
          <w:rFonts w:asciiTheme="minorHAnsi" w:hAnsiTheme="minorHAnsi"/>
          <w:sz w:val="24"/>
          <w:szCs w:val="24"/>
        </w:rPr>
        <w:t xml:space="preserve"> response to injection </w:t>
      </w:r>
      <w:r w:rsidR="00833517">
        <w:rPr>
          <w:rFonts w:asciiTheme="minorHAnsi" w:hAnsiTheme="minorHAnsi"/>
          <w:sz w:val="24"/>
          <w:szCs w:val="24"/>
        </w:rPr>
        <w:t>was observed as an</w:t>
      </w:r>
      <w:r w:rsidRPr="00E36113">
        <w:rPr>
          <w:rFonts w:asciiTheme="minorHAnsi" w:hAnsiTheme="minorHAnsi"/>
          <w:sz w:val="24"/>
          <w:szCs w:val="24"/>
        </w:rPr>
        <w:t xml:space="preserve"> increase in activi</w:t>
      </w:r>
      <w:r w:rsidR="005130BB">
        <w:rPr>
          <w:rFonts w:asciiTheme="minorHAnsi" w:hAnsiTheme="minorHAnsi"/>
          <w:sz w:val="24"/>
          <w:szCs w:val="24"/>
        </w:rPr>
        <w:t>ty in caffeine and SKF-</w:t>
      </w:r>
      <w:r w:rsidRPr="00E36113">
        <w:rPr>
          <w:rFonts w:asciiTheme="minorHAnsi" w:hAnsiTheme="minorHAnsi"/>
          <w:sz w:val="24"/>
          <w:szCs w:val="24"/>
        </w:rPr>
        <w:t>81297 mice that was mo</w:t>
      </w:r>
      <w:r w:rsidR="00833517">
        <w:rPr>
          <w:rFonts w:asciiTheme="minorHAnsi" w:hAnsiTheme="minorHAnsi"/>
          <w:sz w:val="24"/>
          <w:szCs w:val="24"/>
        </w:rPr>
        <w:t>re prolonged than that of water-</w:t>
      </w:r>
      <w:r w:rsidRPr="00E36113">
        <w:rPr>
          <w:rFonts w:asciiTheme="minorHAnsi" w:hAnsiTheme="minorHAnsi"/>
          <w:sz w:val="24"/>
          <w:szCs w:val="24"/>
        </w:rPr>
        <w:t>injected controls (Figure 12A). This trend continued through day 12</w:t>
      </w:r>
      <w:r w:rsidR="00833517">
        <w:rPr>
          <w:rFonts w:asciiTheme="minorHAnsi" w:hAnsiTheme="minorHAnsi"/>
          <w:sz w:val="24"/>
          <w:szCs w:val="24"/>
        </w:rPr>
        <w:t>,</w:t>
      </w:r>
      <w:r w:rsidRPr="00E36113">
        <w:rPr>
          <w:rFonts w:asciiTheme="minorHAnsi" w:hAnsiTheme="minorHAnsi"/>
          <w:sz w:val="24"/>
          <w:szCs w:val="24"/>
        </w:rPr>
        <w:t xml:space="preserve"> where water</w:t>
      </w:r>
      <w:r w:rsidR="0052798E">
        <w:rPr>
          <w:rFonts w:asciiTheme="minorHAnsi" w:hAnsiTheme="minorHAnsi"/>
          <w:sz w:val="24"/>
          <w:szCs w:val="24"/>
        </w:rPr>
        <w:t>-</w:t>
      </w:r>
      <w:r w:rsidRPr="00E36113">
        <w:rPr>
          <w:rFonts w:asciiTheme="minorHAnsi" w:hAnsiTheme="minorHAnsi"/>
          <w:sz w:val="24"/>
          <w:szCs w:val="24"/>
        </w:rPr>
        <w:t>injected mice showed a habituation to injection but caffeine-injected mice showed increased activity (Figure 12B). On day 13, when no injection was performed</w:t>
      </w:r>
      <w:r w:rsidR="00833517">
        <w:rPr>
          <w:rFonts w:asciiTheme="minorHAnsi" w:hAnsiTheme="minorHAnsi"/>
          <w:sz w:val="24"/>
          <w:szCs w:val="24"/>
        </w:rPr>
        <w:t>, leaving all mice</w:t>
      </w:r>
      <w:r w:rsidRPr="00E36113">
        <w:rPr>
          <w:rFonts w:asciiTheme="minorHAnsi" w:hAnsiTheme="minorHAnsi"/>
          <w:sz w:val="24"/>
          <w:szCs w:val="24"/>
        </w:rPr>
        <w:t xml:space="preserve"> undisturbed (no cage changes) the </w:t>
      </w:r>
      <w:r w:rsidR="0052798E" w:rsidRPr="00E36113">
        <w:rPr>
          <w:rFonts w:asciiTheme="minorHAnsi" w:hAnsiTheme="minorHAnsi"/>
          <w:sz w:val="24"/>
          <w:szCs w:val="24"/>
        </w:rPr>
        <w:t>SKF</w:t>
      </w:r>
      <w:r w:rsidR="0052798E">
        <w:rPr>
          <w:rFonts w:asciiTheme="minorHAnsi" w:hAnsiTheme="minorHAnsi"/>
          <w:sz w:val="24"/>
          <w:szCs w:val="24"/>
        </w:rPr>
        <w:t>-</w:t>
      </w:r>
      <w:r w:rsidRPr="00E36113">
        <w:rPr>
          <w:rFonts w:asciiTheme="minorHAnsi" w:hAnsiTheme="minorHAnsi"/>
          <w:sz w:val="24"/>
          <w:szCs w:val="24"/>
        </w:rPr>
        <w:t>injected mice showed increased activity comp</w:t>
      </w:r>
      <w:r w:rsidR="00833517">
        <w:rPr>
          <w:rFonts w:asciiTheme="minorHAnsi" w:hAnsiTheme="minorHAnsi"/>
          <w:sz w:val="24"/>
          <w:szCs w:val="24"/>
        </w:rPr>
        <w:t>ared to both water and caffeine-</w:t>
      </w:r>
      <w:r w:rsidRPr="00E36113">
        <w:rPr>
          <w:rFonts w:asciiTheme="minorHAnsi" w:hAnsiTheme="minorHAnsi"/>
          <w:sz w:val="24"/>
          <w:szCs w:val="24"/>
        </w:rPr>
        <w:t xml:space="preserve">injected controls </w:t>
      </w:r>
      <w:r w:rsidR="0052798E">
        <w:rPr>
          <w:rFonts w:asciiTheme="minorHAnsi" w:hAnsiTheme="minorHAnsi"/>
          <w:sz w:val="24"/>
          <w:szCs w:val="24"/>
        </w:rPr>
        <w:t>during</w:t>
      </w:r>
      <w:r w:rsidR="0052798E" w:rsidRPr="00E36113">
        <w:rPr>
          <w:rFonts w:asciiTheme="minorHAnsi" w:hAnsiTheme="minorHAnsi"/>
          <w:sz w:val="24"/>
          <w:szCs w:val="24"/>
        </w:rPr>
        <w:t xml:space="preserve"> </w:t>
      </w:r>
      <w:r w:rsidRPr="00E36113">
        <w:rPr>
          <w:rFonts w:asciiTheme="minorHAnsi" w:hAnsiTheme="minorHAnsi"/>
          <w:sz w:val="24"/>
          <w:szCs w:val="24"/>
        </w:rPr>
        <w:t xml:space="preserve">the </w:t>
      </w:r>
      <w:r w:rsidR="00565F04" w:rsidRPr="00E36113">
        <w:rPr>
          <w:rFonts w:asciiTheme="minorHAnsi" w:hAnsiTheme="minorHAnsi"/>
          <w:sz w:val="24"/>
          <w:szCs w:val="24"/>
        </w:rPr>
        <w:t>3</w:t>
      </w:r>
      <w:r w:rsidRPr="00E36113">
        <w:rPr>
          <w:rFonts w:asciiTheme="minorHAnsi" w:hAnsiTheme="minorHAnsi"/>
          <w:sz w:val="24"/>
          <w:szCs w:val="24"/>
        </w:rPr>
        <w:t xml:space="preserve"> </w:t>
      </w:r>
      <w:r w:rsidR="00A546F7">
        <w:rPr>
          <w:rFonts w:asciiTheme="minorHAnsi" w:hAnsiTheme="minorHAnsi"/>
          <w:sz w:val="24"/>
          <w:szCs w:val="24"/>
        </w:rPr>
        <w:t>hr</w:t>
      </w:r>
      <w:r w:rsidRPr="00E36113">
        <w:rPr>
          <w:rFonts w:asciiTheme="minorHAnsi" w:hAnsiTheme="minorHAnsi"/>
          <w:sz w:val="24"/>
          <w:szCs w:val="24"/>
        </w:rPr>
        <w:t xml:space="preserve"> after </w:t>
      </w:r>
      <w:r w:rsidRPr="00E36113">
        <w:rPr>
          <w:rFonts w:asciiTheme="minorHAnsi" w:hAnsiTheme="minorHAnsi"/>
          <w:sz w:val="24"/>
          <w:szCs w:val="24"/>
        </w:rPr>
        <w:lastRenderedPageBreak/>
        <w:t>scheduled injection (Figure 12C). We examined mice at days 0, 7, 12, and 13 for evidence of behavioral entrainment to injection. On day 0, there was no increase in activity preceding daily injection, as expected (Figure 12D). After 7 days of injection, we observed a trend toward increased activity in SKF</w:t>
      </w:r>
      <w:r w:rsidR="0052798E">
        <w:rPr>
          <w:rFonts w:asciiTheme="minorHAnsi" w:hAnsiTheme="minorHAnsi"/>
          <w:sz w:val="24"/>
          <w:szCs w:val="24"/>
        </w:rPr>
        <w:t>-</w:t>
      </w:r>
      <w:r w:rsidRPr="00E36113">
        <w:rPr>
          <w:rFonts w:asciiTheme="minorHAnsi" w:hAnsiTheme="minorHAnsi"/>
          <w:sz w:val="24"/>
          <w:szCs w:val="24"/>
        </w:rPr>
        <w:t xml:space="preserve"> injected mice that was not statistically significant (p = 0.0513, Kruskal-Wallis test) (Figure 12E). By days 12 and 13 the </w:t>
      </w:r>
      <w:r w:rsidR="00833517">
        <w:rPr>
          <w:rFonts w:asciiTheme="minorHAnsi" w:hAnsiTheme="minorHAnsi"/>
          <w:sz w:val="24"/>
          <w:szCs w:val="24"/>
        </w:rPr>
        <w:t xml:space="preserve">fraction of high </w:t>
      </w:r>
      <w:r w:rsidRPr="00E36113">
        <w:rPr>
          <w:rFonts w:asciiTheme="minorHAnsi" w:hAnsiTheme="minorHAnsi"/>
          <w:sz w:val="24"/>
          <w:szCs w:val="24"/>
        </w:rPr>
        <w:t>activity</w:t>
      </w:r>
      <w:r w:rsidR="00833517">
        <w:rPr>
          <w:rFonts w:asciiTheme="minorHAnsi" w:hAnsiTheme="minorHAnsi"/>
          <w:sz w:val="24"/>
          <w:szCs w:val="24"/>
        </w:rPr>
        <w:t xml:space="preserve"> of SKF-injected mice</w:t>
      </w:r>
      <w:r w:rsidRPr="00E36113">
        <w:rPr>
          <w:rFonts w:asciiTheme="minorHAnsi" w:hAnsiTheme="minorHAnsi"/>
          <w:sz w:val="24"/>
          <w:szCs w:val="24"/>
        </w:rPr>
        <w:t xml:space="preserve"> was </w:t>
      </w:r>
      <w:r w:rsidR="00833517">
        <w:rPr>
          <w:rFonts w:asciiTheme="minorHAnsi" w:hAnsiTheme="minorHAnsi"/>
          <w:sz w:val="24"/>
          <w:szCs w:val="24"/>
        </w:rPr>
        <w:t>significantly greater than either that of water- or caffeine-injected mice</w:t>
      </w:r>
      <w:r w:rsidR="005130BB">
        <w:rPr>
          <w:rFonts w:asciiTheme="minorHAnsi" w:hAnsiTheme="minorHAnsi"/>
          <w:sz w:val="24"/>
          <w:szCs w:val="24"/>
        </w:rPr>
        <w:t xml:space="preserve"> [day 12, SKF-</w:t>
      </w:r>
      <w:r w:rsidRPr="00E36113">
        <w:rPr>
          <w:rFonts w:asciiTheme="minorHAnsi" w:hAnsiTheme="minorHAnsi"/>
          <w:sz w:val="24"/>
          <w:szCs w:val="24"/>
        </w:rPr>
        <w:t>81297 vs. water, SKF 81297 vs. caffeine (P&lt;0.01); day 13, SK</w:t>
      </w:r>
      <w:r w:rsidR="005130BB">
        <w:rPr>
          <w:rFonts w:asciiTheme="minorHAnsi" w:hAnsiTheme="minorHAnsi"/>
          <w:sz w:val="24"/>
          <w:szCs w:val="24"/>
        </w:rPr>
        <w:t>F 81297 vs. water (p&lt;0.01), SKF-</w:t>
      </w:r>
      <w:r w:rsidRPr="00E36113">
        <w:rPr>
          <w:rFonts w:asciiTheme="minorHAnsi" w:hAnsiTheme="minorHAnsi"/>
          <w:sz w:val="24"/>
          <w:szCs w:val="24"/>
        </w:rPr>
        <w:t xml:space="preserve">81297 </w:t>
      </w:r>
      <w:proofErr w:type="spellStart"/>
      <w:r w:rsidRPr="00E36113">
        <w:rPr>
          <w:rFonts w:asciiTheme="minorHAnsi" w:hAnsiTheme="minorHAnsi"/>
          <w:sz w:val="24"/>
          <w:szCs w:val="24"/>
        </w:rPr>
        <w:t>vs</w:t>
      </w:r>
      <w:proofErr w:type="spellEnd"/>
      <w:r w:rsidRPr="00E36113">
        <w:rPr>
          <w:rFonts w:asciiTheme="minorHAnsi" w:hAnsiTheme="minorHAnsi"/>
          <w:sz w:val="24"/>
          <w:szCs w:val="24"/>
        </w:rPr>
        <w:t xml:space="preserve"> caffeine (P&lt;0.01)] (Figure 12F-H). </w:t>
      </w:r>
    </w:p>
    <w:p w14:paraId="0CBA8A33" w14:textId="77777777" w:rsidR="00131311" w:rsidRDefault="00131311" w:rsidP="008C4E6A">
      <w:pPr>
        <w:spacing w:after="0" w:line="240" w:lineRule="auto"/>
        <w:jc w:val="both"/>
        <w:rPr>
          <w:ins w:id="39" w:author="Andrew D. Steele" w:date="2014-08-06T17:00:00Z"/>
          <w:rFonts w:asciiTheme="minorHAnsi" w:hAnsiTheme="minorHAnsi"/>
          <w:sz w:val="24"/>
          <w:szCs w:val="24"/>
        </w:rPr>
      </w:pPr>
    </w:p>
    <w:p w14:paraId="24BC344F" w14:textId="4EEBF268" w:rsidR="00131311" w:rsidRDefault="00131311" w:rsidP="008C4E6A">
      <w:pPr>
        <w:spacing w:after="0" w:line="240" w:lineRule="auto"/>
        <w:jc w:val="both"/>
        <w:rPr>
          <w:ins w:id="40" w:author="Andrew D. Steele" w:date="2014-08-06T17:00:00Z"/>
          <w:rFonts w:asciiTheme="minorHAnsi" w:hAnsiTheme="minorHAnsi"/>
          <w:sz w:val="24"/>
          <w:szCs w:val="24"/>
        </w:rPr>
      </w:pPr>
      <w:ins w:id="41" w:author="Andrew D. Steele" w:date="2014-08-06T17:00:00Z">
        <w:r>
          <w:rPr>
            <w:rFonts w:asciiTheme="minorHAnsi" w:hAnsiTheme="minorHAnsi"/>
            <w:sz w:val="24"/>
            <w:szCs w:val="24"/>
          </w:rPr>
          <w:t xml:space="preserve">We repeated this experiment, omitting caffeine, and prevented food intake for 4 </w:t>
        </w:r>
        <w:proofErr w:type="spellStart"/>
        <w:r>
          <w:rPr>
            <w:rFonts w:asciiTheme="minorHAnsi" w:hAnsiTheme="minorHAnsi"/>
            <w:sz w:val="24"/>
            <w:szCs w:val="24"/>
          </w:rPr>
          <w:t>hr</w:t>
        </w:r>
        <w:proofErr w:type="spellEnd"/>
        <w:r>
          <w:rPr>
            <w:rFonts w:asciiTheme="minorHAnsi" w:hAnsiTheme="minorHAnsi"/>
            <w:sz w:val="24"/>
            <w:szCs w:val="24"/>
          </w:rPr>
          <w:t xml:space="preserve"> post injection to control for </w:t>
        </w:r>
      </w:ins>
      <w:ins w:id="42" w:author="Andrew D. Steele" w:date="2014-08-06T17:01:00Z">
        <w:r>
          <w:rPr>
            <w:rFonts w:asciiTheme="minorHAnsi" w:hAnsiTheme="minorHAnsi"/>
            <w:sz w:val="24"/>
            <w:szCs w:val="24"/>
          </w:rPr>
          <w:t xml:space="preserve">drug-induced </w:t>
        </w:r>
      </w:ins>
      <w:ins w:id="43" w:author="Andrew D. Steele" w:date="2014-08-06T17:00:00Z">
        <w:r>
          <w:rPr>
            <w:rFonts w:asciiTheme="minorHAnsi" w:hAnsiTheme="minorHAnsi"/>
            <w:sz w:val="24"/>
            <w:szCs w:val="24"/>
          </w:rPr>
          <w:t xml:space="preserve">feeding as a </w:t>
        </w:r>
      </w:ins>
      <w:ins w:id="44" w:author="Andrew D. Steele" w:date="2014-08-06T17:01:00Z">
        <w:r>
          <w:rPr>
            <w:rFonts w:asciiTheme="minorHAnsi" w:hAnsiTheme="minorHAnsi"/>
            <w:sz w:val="24"/>
            <w:szCs w:val="24"/>
          </w:rPr>
          <w:t>potential</w:t>
        </w:r>
      </w:ins>
      <w:ins w:id="45" w:author="Andrew D. Steele" w:date="2014-08-06T17:00:00Z">
        <w:r>
          <w:rPr>
            <w:rFonts w:asciiTheme="minorHAnsi" w:hAnsiTheme="minorHAnsi"/>
            <w:sz w:val="24"/>
            <w:szCs w:val="24"/>
          </w:rPr>
          <w:t xml:space="preserve"> factor </w:t>
        </w:r>
      </w:ins>
      <w:ins w:id="46" w:author="Andrew D. Steele" w:date="2014-08-06T17:01:00Z">
        <w:r>
          <w:rPr>
            <w:rFonts w:asciiTheme="minorHAnsi" w:hAnsiTheme="minorHAnsi"/>
            <w:sz w:val="24"/>
            <w:szCs w:val="24"/>
          </w:rPr>
          <w:t xml:space="preserve">for inducing anticipatory activity </w:t>
        </w:r>
      </w:ins>
      <w:ins w:id="47" w:author="Andrew D. Steele" w:date="2014-08-06T17:00:00Z">
        <w:r>
          <w:rPr>
            <w:rFonts w:asciiTheme="minorHAnsi" w:hAnsiTheme="minorHAnsi"/>
            <w:sz w:val="24"/>
            <w:szCs w:val="24"/>
          </w:rPr>
          <w:t xml:space="preserve">in the experiment </w:t>
        </w:r>
      </w:ins>
      <w:ins w:id="48" w:author="Andrew D. Steele" w:date="2014-08-06T17:01:00Z">
        <w:r>
          <w:rPr>
            <w:rFonts w:asciiTheme="minorHAnsi" w:hAnsiTheme="minorHAnsi"/>
            <w:sz w:val="24"/>
            <w:szCs w:val="24"/>
          </w:rPr>
          <w:t>described</w:t>
        </w:r>
      </w:ins>
      <w:ins w:id="49" w:author="Andrew D. Steele" w:date="2014-08-06T17:00:00Z">
        <w:r>
          <w:rPr>
            <w:rFonts w:asciiTheme="minorHAnsi" w:hAnsiTheme="minorHAnsi"/>
            <w:sz w:val="24"/>
            <w:szCs w:val="24"/>
          </w:rPr>
          <w:t xml:space="preserve"> </w:t>
        </w:r>
      </w:ins>
      <w:ins w:id="50" w:author="Andrew D. Steele" w:date="2014-08-06T17:01:00Z">
        <w:r>
          <w:rPr>
            <w:rFonts w:asciiTheme="minorHAnsi" w:hAnsiTheme="minorHAnsi"/>
            <w:sz w:val="24"/>
            <w:szCs w:val="24"/>
          </w:rPr>
          <w:t>above. To that end, mice were injected daily for 14 days with either SKF-</w:t>
        </w:r>
        <w:r w:rsidRPr="00E36113">
          <w:rPr>
            <w:rFonts w:asciiTheme="minorHAnsi" w:hAnsiTheme="minorHAnsi"/>
            <w:sz w:val="24"/>
            <w:szCs w:val="24"/>
          </w:rPr>
          <w:t>81297</w:t>
        </w:r>
      </w:ins>
      <w:ins w:id="51" w:author="Andrew D. Steele" w:date="2014-08-06T17:07:00Z">
        <w:r w:rsidR="0020686B">
          <w:rPr>
            <w:rFonts w:asciiTheme="minorHAnsi" w:hAnsiTheme="minorHAnsi"/>
            <w:sz w:val="24"/>
            <w:szCs w:val="24"/>
          </w:rPr>
          <w:t xml:space="preserve"> (n=12)</w:t>
        </w:r>
      </w:ins>
      <w:ins w:id="52" w:author="Andrew D. Steele" w:date="2014-08-06T17:01:00Z">
        <w:r>
          <w:rPr>
            <w:rFonts w:asciiTheme="minorHAnsi" w:hAnsiTheme="minorHAnsi"/>
            <w:sz w:val="24"/>
            <w:szCs w:val="24"/>
          </w:rPr>
          <w:t xml:space="preserve"> or </w:t>
        </w:r>
      </w:ins>
      <w:ins w:id="53" w:author="Andrew D. Steele" w:date="2014-08-06T17:07:00Z">
        <w:r w:rsidR="0020686B">
          <w:rPr>
            <w:rFonts w:asciiTheme="minorHAnsi" w:hAnsiTheme="minorHAnsi"/>
            <w:sz w:val="24"/>
            <w:szCs w:val="24"/>
          </w:rPr>
          <w:t>water (n=12)</w:t>
        </w:r>
      </w:ins>
      <w:ins w:id="54" w:author="Andrew D. Steele" w:date="2014-08-06T17:01:00Z">
        <w:r>
          <w:rPr>
            <w:rFonts w:asciiTheme="minorHAnsi" w:hAnsiTheme="minorHAnsi"/>
            <w:sz w:val="24"/>
            <w:szCs w:val="24"/>
          </w:rPr>
          <w:t xml:space="preserve">. We observed significant </w:t>
        </w:r>
      </w:ins>
      <w:ins w:id="55" w:author="Andrew D. Steele" w:date="2014-08-06T17:02:00Z">
        <w:r>
          <w:rPr>
            <w:rFonts w:asciiTheme="minorHAnsi" w:hAnsiTheme="minorHAnsi"/>
            <w:sz w:val="24"/>
            <w:szCs w:val="24"/>
          </w:rPr>
          <w:t>(P&lt;0.05) behavioral entrainment by the 14</w:t>
        </w:r>
        <w:r w:rsidRPr="00131311">
          <w:rPr>
            <w:rFonts w:asciiTheme="minorHAnsi" w:hAnsiTheme="minorHAnsi"/>
            <w:sz w:val="24"/>
            <w:szCs w:val="24"/>
            <w:vertAlign w:val="superscript"/>
            <w:rPrChange w:id="56" w:author="Andrew D. Steele" w:date="2014-08-06T17:02:00Z">
              <w:rPr>
                <w:rFonts w:asciiTheme="minorHAnsi" w:hAnsiTheme="minorHAnsi"/>
                <w:sz w:val="24"/>
                <w:szCs w:val="24"/>
              </w:rPr>
            </w:rPrChange>
          </w:rPr>
          <w:t>th</w:t>
        </w:r>
        <w:r>
          <w:rPr>
            <w:rFonts w:asciiTheme="minorHAnsi" w:hAnsiTheme="minorHAnsi"/>
            <w:sz w:val="24"/>
            <w:szCs w:val="24"/>
          </w:rPr>
          <w:t xml:space="preserve"> day of injection (Figure 12 supplement). To confirm that the SKF-</w:t>
        </w:r>
        <w:r w:rsidRPr="00E36113">
          <w:rPr>
            <w:rFonts w:asciiTheme="minorHAnsi" w:hAnsiTheme="minorHAnsi"/>
            <w:sz w:val="24"/>
            <w:szCs w:val="24"/>
          </w:rPr>
          <w:t>81297</w:t>
        </w:r>
        <w:r>
          <w:rPr>
            <w:rFonts w:asciiTheme="minorHAnsi" w:hAnsiTheme="minorHAnsi"/>
            <w:sz w:val="24"/>
            <w:szCs w:val="24"/>
          </w:rPr>
          <w:t xml:space="preserve"> was activating D1R neurons</w:t>
        </w:r>
      </w:ins>
      <w:ins w:id="57" w:author="Andrew D. Steele" w:date="2014-08-06T17:03:00Z">
        <w:r>
          <w:rPr>
            <w:rFonts w:asciiTheme="minorHAnsi" w:hAnsiTheme="minorHAnsi"/>
            <w:sz w:val="24"/>
            <w:szCs w:val="24"/>
          </w:rPr>
          <w:t xml:space="preserve"> we injected n=2 D1R WT and D1R KO mice with drug and euthanized them one hour after injection, processing their brains of c-Fos </w:t>
        </w:r>
        <w:proofErr w:type="spellStart"/>
        <w:r>
          <w:rPr>
            <w:rFonts w:asciiTheme="minorHAnsi" w:hAnsiTheme="minorHAnsi"/>
            <w:sz w:val="24"/>
            <w:szCs w:val="24"/>
          </w:rPr>
          <w:t>immunostaining</w:t>
        </w:r>
        <w:proofErr w:type="spellEnd"/>
        <w:r>
          <w:rPr>
            <w:rFonts w:asciiTheme="minorHAnsi" w:hAnsiTheme="minorHAnsi"/>
            <w:sz w:val="24"/>
            <w:szCs w:val="24"/>
          </w:rPr>
          <w:t>. We noted a marked number of cells staining</w:t>
        </w:r>
      </w:ins>
      <w:ins w:id="58" w:author="Andrew D. Steele" w:date="2014-08-06T17:08:00Z">
        <w:r w:rsidR="0020686B">
          <w:rPr>
            <w:rFonts w:asciiTheme="minorHAnsi" w:hAnsiTheme="minorHAnsi"/>
            <w:sz w:val="24"/>
            <w:szCs w:val="24"/>
          </w:rPr>
          <w:t xml:space="preserve"> in the dorsal striatum of WT but not D1R KO mice (Figure 12 supplement).</w:t>
        </w:r>
      </w:ins>
    </w:p>
    <w:p w14:paraId="632F9270" w14:textId="77777777" w:rsidR="00131311" w:rsidRDefault="00131311" w:rsidP="008C4E6A">
      <w:pPr>
        <w:spacing w:after="0" w:line="240" w:lineRule="auto"/>
        <w:jc w:val="both"/>
        <w:rPr>
          <w:ins w:id="59" w:author="Andrew D. Steele" w:date="2014-08-06T17:00:00Z"/>
          <w:rFonts w:asciiTheme="minorHAnsi" w:hAnsiTheme="minorHAnsi"/>
          <w:sz w:val="24"/>
          <w:szCs w:val="24"/>
        </w:rPr>
      </w:pPr>
    </w:p>
    <w:p w14:paraId="47CEC4B7" w14:textId="6B548697" w:rsidR="008C4E6A" w:rsidRPr="00E36113" w:rsidRDefault="008C4E6A" w:rsidP="008C4E6A">
      <w:pPr>
        <w:spacing w:after="0" w:line="240" w:lineRule="auto"/>
        <w:jc w:val="both"/>
        <w:rPr>
          <w:rFonts w:asciiTheme="minorHAnsi" w:hAnsiTheme="minorHAnsi"/>
          <w:sz w:val="24"/>
          <w:szCs w:val="24"/>
        </w:rPr>
      </w:pPr>
      <w:r w:rsidRPr="00E36113">
        <w:rPr>
          <w:rFonts w:asciiTheme="minorHAnsi" w:hAnsiTheme="minorHAnsi"/>
          <w:sz w:val="24"/>
          <w:szCs w:val="24"/>
        </w:rPr>
        <w:t>From th</w:t>
      </w:r>
      <w:ins w:id="60" w:author="Andrew D. Steele" w:date="2014-08-06T17:00:00Z">
        <w:r w:rsidR="00131311">
          <w:rPr>
            <w:rFonts w:asciiTheme="minorHAnsi" w:hAnsiTheme="minorHAnsi"/>
            <w:sz w:val="24"/>
            <w:szCs w:val="24"/>
          </w:rPr>
          <w:t>ese</w:t>
        </w:r>
      </w:ins>
      <w:del w:id="61" w:author="Andrew D. Steele" w:date="2014-08-06T17:00:00Z">
        <w:r w:rsidRPr="00E36113" w:rsidDel="00131311">
          <w:rPr>
            <w:rFonts w:asciiTheme="minorHAnsi" w:hAnsiTheme="minorHAnsi"/>
            <w:sz w:val="24"/>
            <w:szCs w:val="24"/>
          </w:rPr>
          <w:delText>is</w:delText>
        </w:r>
      </w:del>
      <w:r w:rsidRPr="00E36113">
        <w:rPr>
          <w:rFonts w:asciiTheme="minorHAnsi" w:hAnsiTheme="minorHAnsi"/>
          <w:sz w:val="24"/>
          <w:szCs w:val="24"/>
        </w:rPr>
        <w:t xml:space="preserve"> experiment we conclude that timed activation of D1R neurons is sufficient to induce moderate behavioral entrainment (about 20% of total high activity behavior in a </w:t>
      </w:r>
      <w:r w:rsidR="0052798E" w:rsidRPr="00E36113">
        <w:rPr>
          <w:rFonts w:asciiTheme="minorHAnsi" w:hAnsiTheme="minorHAnsi"/>
          <w:sz w:val="24"/>
          <w:szCs w:val="24"/>
        </w:rPr>
        <w:t>3</w:t>
      </w:r>
      <w:r w:rsidR="0052798E">
        <w:rPr>
          <w:rFonts w:asciiTheme="minorHAnsi" w:hAnsiTheme="minorHAnsi"/>
          <w:sz w:val="24"/>
          <w:szCs w:val="24"/>
        </w:rPr>
        <w:t>-</w:t>
      </w:r>
      <w:r w:rsidR="00454725" w:rsidRPr="00E36113">
        <w:rPr>
          <w:rFonts w:asciiTheme="minorHAnsi" w:hAnsiTheme="minorHAnsi"/>
          <w:sz w:val="24"/>
          <w:szCs w:val="24"/>
        </w:rPr>
        <w:t>hr</w:t>
      </w:r>
      <w:r w:rsidRPr="00E36113">
        <w:rPr>
          <w:rFonts w:asciiTheme="minorHAnsi" w:hAnsiTheme="minorHAnsi"/>
          <w:sz w:val="24"/>
          <w:szCs w:val="24"/>
        </w:rPr>
        <w:t xml:space="preserve"> pre-injection window). Moreover, this entrainment can persist in the absence of stimuli, as</w:t>
      </w:r>
      <w:r w:rsidR="00EB62F0">
        <w:rPr>
          <w:rFonts w:asciiTheme="minorHAnsi" w:hAnsiTheme="minorHAnsi"/>
          <w:sz w:val="24"/>
          <w:szCs w:val="24"/>
        </w:rPr>
        <w:t xml:space="preserve"> at the end of </w:t>
      </w:r>
      <w:r w:rsidRPr="00E36113">
        <w:rPr>
          <w:rFonts w:asciiTheme="minorHAnsi" w:hAnsiTheme="minorHAnsi"/>
          <w:sz w:val="24"/>
          <w:szCs w:val="24"/>
        </w:rPr>
        <w:t>day 13</w:t>
      </w:r>
      <w:r w:rsidR="00EB62F0">
        <w:rPr>
          <w:rFonts w:asciiTheme="minorHAnsi" w:hAnsiTheme="minorHAnsi"/>
          <w:sz w:val="24"/>
          <w:szCs w:val="24"/>
        </w:rPr>
        <w:t xml:space="preserve"> anticipat</w:t>
      </w:r>
      <w:r w:rsidR="008F3A03">
        <w:rPr>
          <w:rFonts w:asciiTheme="minorHAnsi" w:hAnsiTheme="minorHAnsi"/>
          <w:sz w:val="24"/>
          <w:szCs w:val="24"/>
        </w:rPr>
        <w:t xml:space="preserve">ory </w:t>
      </w:r>
      <w:proofErr w:type="gramStart"/>
      <w:r w:rsidR="008F3A03">
        <w:rPr>
          <w:rFonts w:asciiTheme="minorHAnsi" w:hAnsiTheme="minorHAnsi"/>
          <w:sz w:val="24"/>
          <w:szCs w:val="24"/>
        </w:rPr>
        <w:t>activity</w:t>
      </w:r>
      <w:proofErr w:type="gramEnd"/>
      <w:r w:rsidR="008F3A03">
        <w:rPr>
          <w:rFonts w:asciiTheme="minorHAnsi" w:hAnsiTheme="minorHAnsi"/>
          <w:sz w:val="24"/>
          <w:szCs w:val="24"/>
        </w:rPr>
        <w:t xml:space="preserve"> </w:t>
      </w:r>
      <w:r w:rsidR="004D1812">
        <w:rPr>
          <w:rFonts w:asciiTheme="minorHAnsi" w:hAnsiTheme="minorHAnsi"/>
          <w:sz w:val="24"/>
          <w:szCs w:val="24"/>
        </w:rPr>
        <w:t xml:space="preserve">occurs </w:t>
      </w:r>
      <w:r w:rsidR="008F3A03">
        <w:rPr>
          <w:rFonts w:asciiTheme="minorHAnsi" w:hAnsiTheme="minorHAnsi"/>
          <w:sz w:val="24"/>
          <w:szCs w:val="24"/>
        </w:rPr>
        <w:t>nearly 46</w:t>
      </w:r>
      <w:r w:rsidR="00EB62F0">
        <w:rPr>
          <w:rFonts w:asciiTheme="minorHAnsi" w:hAnsiTheme="minorHAnsi"/>
          <w:sz w:val="24"/>
          <w:szCs w:val="24"/>
        </w:rPr>
        <w:t xml:space="preserve"> hr after the last injection of drug</w:t>
      </w:r>
      <w:r w:rsidRPr="00E36113">
        <w:rPr>
          <w:rFonts w:asciiTheme="minorHAnsi" w:hAnsiTheme="minorHAnsi"/>
          <w:sz w:val="24"/>
          <w:szCs w:val="24"/>
        </w:rPr>
        <w:t>.</w:t>
      </w:r>
    </w:p>
    <w:p w14:paraId="625D7333" w14:textId="77777777" w:rsidR="00A649C3" w:rsidRPr="00DF0AAF" w:rsidRDefault="00A649C3" w:rsidP="002E2F5C">
      <w:pPr>
        <w:spacing w:after="0" w:line="240" w:lineRule="auto"/>
        <w:jc w:val="both"/>
        <w:outlineLvl w:val="0"/>
        <w:rPr>
          <w:rFonts w:asciiTheme="minorHAnsi" w:hAnsiTheme="minorHAnsi"/>
          <w:b/>
          <w:sz w:val="24"/>
          <w:szCs w:val="24"/>
        </w:rPr>
      </w:pPr>
    </w:p>
    <w:p w14:paraId="361959BF" w14:textId="77777777" w:rsidR="00A649C3" w:rsidRPr="00DF0AAF" w:rsidRDefault="00A649C3" w:rsidP="002E2F5C">
      <w:pPr>
        <w:spacing w:after="0" w:line="240" w:lineRule="auto"/>
        <w:jc w:val="both"/>
        <w:outlineLvl w:val="0"/>
        <w:rPr>
          <w:rFonts w:asciiTheme="minorHAnsi" w:hAnsiTheme="minorHAnsi"/>
          <w:b/>
          <w:sz w:val="24"/>
          <w:szCs w:val="24"/>
        </w:rPr>
      </w:pPr>
    </w:p>
    <w:p w14:paraId="0594D5A6" w14:textId="77777777" w:rsidR="00A649C3" w:rsidRPr="00DF0AAF" w:rsidRDefault="00A649C3" w:rsidP="002E2F5C">
      <w:pPr>
        <w:spacing w:after="0" w:line="240" w:lineRule="auto"/>
        <w:jc w:val="both"/>
        <w:outlineLvl w:val="0"/>
        <w:rPr>
          <w:rFonts w:asciiTheme="minorHAnsi" w:hAnsiTheme="minorHAnsi"/>
          <w:b/>
          <w:sz w:val="24"/>
          <w:szCs w:val="24"/>
        </w:rPr>
      </w:pPr>
    </w:p>
    <w:p w14:paraId="39D4EBF1" w14:textId="77777777" w:rsidR="00C96115" w:rsidRPr="005A1F44" w:rsidRDefault="002C1E0A" w:rsidP="005A1F44">
      <w:pPr>
        <w:spacing w:after="0" w:line="240" w:lineRule="auto"/>
        <w:jc w:val="both"/>
        <w:outlineLvl w:val="0"/>
        <w:rPr>
          <w:rFonts w:asciiTheme="minorHAnsi" w:hAnsiTheme="minorHAnsi"/>
          <w:b/>
          <w:sz w:val="24"/>
          <w:szCs w:val="24"/>
        </w:rPr>
      </w:pPr>
      <w:r w:rsidRPr="00DF0AAF">
        <w:rPr>
          <w:rFonts w:asciiTheme="minorHAnsi" w:hAnsiTheme="minorHAnsi"/>
          <w:b/>
          <w:sz w:val="24"/>
          <w:szCs w:val="24"/>
        </w:rPr>
        <w:t>Discussion</w:t>
      </w:r>
    </w:p>
    <w:p w14:paraId="386C3D97" w14:textId="77777777" w:rsidR="005A1F44" w:rsidRDefault="005A1F44" w:rsidP="00C96115">
      <w:pPr>
        <w:spacing w:after="0" w:line="240" w:lineRule="auto"/>
        <w:ind w:firstLine="720"/>
        <w:jc w:val="both"/>
        <w:outlineLvl w:val="0"/>
        <w:rPr>
          <w:rFonts w:asciiTheme="minorHAnsi" w:hAnsiTheme="minorHAnsi"/>
          <w:sz w:val="24"/>
          <w:szCs w:val="24"/>
        </w:rPr>
      </w:pPr>
    </w:p>
    <w:p w14:paraId="2B8396CF" w14:textId="77777777" w:rsidR="005A1F44" w:rsidRDefault="005A1F44" w:rsidP="008C12D2">
      <w:pPr>
        <w:spacing w:after="0" w:line="240" w:lineRule="auto"/>
        <w:jc w:val="both"/>
        <w:outlineLvl w:val="0"/>
        <w:rPr>
          <w:rFonts w:asciiTheme="minorHAnsi" w:hAnsiTheme="minorHAnsi"/>
          <w:sz w:val="24"/>
          <w:szCs w:val="24"/>
        </w:rPr>
      </w:pPr>
      <w:r w:rsidRPr="00DF0AAF">
        <w:rPr>
          <w:rFonts w:asciiTheme="minorHAnsi" w:hAnsiTheme="minorHAnsi"/>
          <w:sz w:val="24"/>
          <w:szCs w:val="24"/>
        </w:rPr>
        <w:t xml:space="preserve">In rodents, </w:t>
      </w:r>
      <w:r>
        <w:rPr>
          <w:rFonts w:asciiTheme="minorHAnsi" w:hAnsiTheme="minorHAnsi"/>
          <w:sz w:val="24"/>
          <w:szCs w:val="24"/>
        </w:rPr>
        <w:t>behavioral anticipation of a regularly scheduled feeding time is mediated by circadian oscillators entrai</w:t>
      </w:r>
      <w:r w:rsidR="009D522A">
        <w:rPr>
          <w:rFonts w:asciiTheme="minorHAnsi" w:hAnsiTheme="minorHAnsi"/>
          <w:sz w:val="24"/>
          <w:szCs w:val="24"/>
        </w:rPr>
        <w:t>nable by feeding</w:t>
      </w:r>
      <w:r>
        <w:rPr>
          <w:rFonts w:asciiTheme="minorHAnsi" w:hAnsiTheme="minorHAnsi"/>
          <w:sz w:val="24"/>
          <w:szCs w:val="24"/>
        </w:rPr>
        <w:t xml:space="preserve">. Localization of these oscillators and their entrainment pathways has been an enduring challenge </w:t>
      </w:r>
      <w:r w:rsidR="00296185">
        <w:rPr>
          <w:rFonts w:asciiTheme="minorHAnsi" w:hAnsiTheme="minorHAnsi"/>
          <w:sz w:val="24"/>
          <w:szCs w:val="24"/>
        </w:rPr>
        <w:fldChar w:fldCharType="begin">
          <w:fldData xml:space="preserve">PEVuZE5vdGU+PENpdGU+PEF1dGhvcj5NaXN0bGJlcmdlcjwvQXV0aG9yPjxZZWFyPjIwMTE8L1ll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PEVuZE5vdGU+PENpdGU+PEF1dGhvcj5NaXN0bGJlcmdlcjwvQXV0aG9yPjxZZWFyPjIwMTE8L1ll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5" w:tooltip="Mistlberger, 2011 #102" w:history="1">
        <w:r w:rsidR="0051520C">
          <w:rPr>
            <w:rFonts w:asciiTheme="minorHAnsi" w:hAnsiTheme="minorHAnsi"/>
            <w:noProof/>
            <w:sz w:val="24"/>
            <w:szCs w:val="24"/>
          </w:rPr>
          <w:t>5</w:t>
        </w:r>
      </w:hyperlink>
      <w:r w:rsidR="00545E9A">
        <w:rPr>
          <w:rFonts w:asciiTheme="minorHAnsi" w:hAnsiTheme="minorHAnsi"/>
          <w:noProof/>
          <w:sz w:val="24"/>
          <w:szCs w:val="24"/>
        </w:rPr>
        <w:t>,</w:t>
      </w:r>
      <w:hyperlink w:anchor="_ENREF_24" w:tooltip="Davidson, 2009 #88" w:history="1">
        <w:r w:rsidR="0051520C">
          <w:rPr>
            <w:rFonts w:asciiTheme="minorHAnsi" w:hAnsiTheme="minorHAnsi"/>
            <w:noProof/>
            <w:sz w:val="24"/>
            <w:szCs w:val="24"/>
          </w:rPr>
          <w:t>24</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w:t>
      </w:r>
      <w:r w:rsidRPr="00DF0AAF">
        <w:rPr>
          <w:rFonts w:asciiTheme="minorHAnsi" w:hAnsiTheme="minorHAnsi"/>
          <w:sz w:val="24"/>
          <w:szCs w:val="24"/>
        </w:rPr>
        <w:t xml:space="preserve"> </w:t>
      </w:r>
      <w:r>
        <w:rPr>
          <w:rFonts w:asciiTheme="minorHAnsi" w:hAnsiTheme="minorHAnsi"/>
          <w:sz w:val="24"/>
          <w:szCs w:val="24"/>
        </w:rPr>
        <w:t xml:space="preserve">Recent studies suggest a role for dopamine signaling in the expression and timing of food anticipatory rhythms in mice and rats </w:t>
      </w:r>
      <w:r w:rsidR="00296185">
        <w:rPr>
          <w:rFonts w:asciiTheme="minorHAnsi" w:hAnsiTheme="minorHAnsi"/>
          <w:sz w:val="24"/>
          <w:szCs w:val="24"/>
        </w:rPr>
        <w:fldChar w:fldCharType="begin">
          <w:fldData xml:space="preserve">PEVuZE5vdGU+PENpdGU+PEF1dGhvcj5MaXU8L0F1dGhvcj48WWVhcj4yMDEyPC9ZZWFyPjxSZWNO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</w:fldData>
        </w:fldChar>
      </w:r>
      <w:r w:rsidR="00545E9A">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PEVuZE5vdGU+PENpdGU+PEF1dGhvcj5MaXU8L0F1dGhvcj48WWVhcj4yMDEyPC9ZZWFyPjxSZWNO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</w:fldData>
        </w:fldChar>
      </w:r>
      <w:r w:rsidR="00545E9A">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32" w:tooltip="Smit, 2013 #423" w:history="1">
        <w:r w:rsidR="0051520C">
          <w:rPr>
            <w:rFonts w:asciiTheme="minorHAnsi" w:hAnsiTheme="minorHAnsi"/>
            <w:noProof/>
            <w:sz w:val="24"/>
            <w:szCs w:val="24"/>
          </w:rPr>
          <w:t>32</w:t>
        </w:r>
      </w:hyperlink>
      <w:r w:rsidR="00545E9A">
        <w:rPr>
          <w:rFonts w:asciiTheme="minorHAnsi" w:hAnsiTheme="minorHAnsi"/>
          <w:noProof/>
          <w:sz w:val="24"/>
          <w:szCs w:val="24"/>
        </w:rPr>
        <w:t>,</w:t>
      </w:r>
      <w:hyperlink w:anchor="_ENREF_33" w:tooltip="Liu, 2012 #385" w:history="1">
        <w:r w:rsidR="0051520C">
          <w:rPr>
            <w:rFonts w:asciiTheme="minorHAnsi" w:hAnsiTheme="minorHAnsi"/>
            <w:noProof/>
            <w:sz w:val="24"/>
            <w:szCs w:val="24"/>
          </w:rPr>
          <w:t>33</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Here we provide comprehensive evidence supporting an important role for dopamine signaling via D1</w:t>
      </w:r>
      <w:r w:rsidR="0052798E">
        <w:rPr>
          <w:rFonts w:asciiTheme="minorHAnsi" w:hAnsiTheme="minorHAnsi"/>
          <w:sz w:val="24"/>
          <w:szCs w:val="24"/>
        </w:rPr>
        <w:t>R</w:t>
      </w:r>
      <w:r>
        <w:rPr>
          <w:rFonts w:asciiTheme="minorHAnsi" w:hAnsiTheme="minorHAnsi"/>
          <w:sz w:val="24"/>
          <w:szCs w:val="24"/>
        </w:rPr>
        <w:t xml:space="preserve"> in the expression of FAA in </w:t>
      </w:r>
      <w:r w:rsidR="00AD2579">
        <w:rPr>
          <w:rFonts w:asciiTheme="minorHAnsi" w:hAnsiTheme="minorHAnsi"/>
          <w:sz w:val="24"/>
          <w:szCs w:val="24"/>
        </w:rPr>
        <w:t xml:space="preserve">CR </w:t>
      </w:r>
      <w:r>
        <w:rPr>
          <w:rFonts w:asciiTheme="minorHAnsi" w:hAnsiTheme="minorHAnsi"/>
          <w:sz w:val="24"/>
          <w:szCs w:val="24"/>
        </w:rPr>
        <w:t>mice fed in the light period.</w:t>
      </w:r>
      <w:r w:rsidR="00F63989">
        <w:rPr>
          <w:rFonts w:asciiTheme="minorHAnsi" w:hAnsiTheme="minorHAnsi"/>
          <w:sz w:val="24"/>
          <w:szCs w:val="24"/>
        </w:rPr>
        <w:t xml:space="preserve"> </w:t>
      </w:r>
      <w:r w:rsidR="00585FF9">
        <w:rPr>
          <w:rFonts w:asciiTheme="minorHAnsi" w:hAnsiTheme="minorHAnsi"/>
          <w:sz w:val="24"/>
          <w:szCs w:val="24"/>
        </w:rPr>
        <w:t xml:space="preserve">Using video-based, automated behavior analysis, motion sensors and running discs, we demonstrated that anticipation of a daily meal is markedly attenuated in mice lacking D1R. </w:t>
      </w:r>
      <w:del w:id="62" w:author="Andrew D. Steele" w:date="2014-07-30T17:25:00Z">
        <w:r w:rsidR="00585FF9" w:rsidDel="00013560">
          <w:rPr>
            <w:rFonts w:asciiTheme="minorHAnsi" w:hAnsiTheme="minorHAnsi"/>
            <w:sz w:val="24"/>
            <w:szCs w:val="24"/>
          </w:rPr>
          <w:delText>However</w:delText>
        </w:r>
      </w:del>
      <w:ins w:id="63" w:author="Andrew D. Steele" w:date="2014-07-30T17:25:00Z">
        <w:r w:rsidR="00013560">
          <w:rPr>
            <w:rFonts w:asciiTheme="minorHAnsi" w:hAnsiTheme="minorHAnsi"/>
            <w:sz w:val="24"/>
            <w:szCs w:val="24"/>
          </w:rPr>
          <w:t>By contrast</w:t>
        </w:r>
      </w:ins>
      <w:r w:rsidR="00585FF9">
        <w:rPr>
          <w:rFonts w:asciiTheme="minorHAnsi" w:hAnsiTheme="minorHAnsi"/>
          <w:sz w:val="24"/>
          <w:szCs w:val="24"/>
        </w:rPr>
        <w:t>, it is normal in mice lacking D2R and in dopamine-deficient mice with local production of dopamine in the dorsal striatum.</w:t>
      </w:r>
      <w:r>
        <w:rPr>
          <w:rFonts w:asciiTheme="minorHAnsi" w:hAnsiTheme="minorHAnsi"/>
          <w:sz w:val="24"/>
          <w:szCs w:val="24"/>
        </w:rPr>
        <w:t xml:space="preserve"> Th</w:t>
      </w:r>
      <w:ins w:id="64" w:author="Andrew D. Steele" w:date="2014-07-30T17:25:00Z">
        <w:r w:rsidR="00013560">
          <w:rPr>
            <w:rFonts w:asciiTheme="minorHAnsi" w:hAnsiTheme="minorHAnsi"/>
            <w:sz w:val="24"/>
            <w:szCs w:val="24"/>
          </w:rPr>
          <w:t>e</w:t>
        </w:r>
      </w:ins>
      <w:del w:id="65" w:author="Andrew D. Steele" w:date="2014-07-30T17:25:00Z">
        <w:r w:rsidDel="00013560">
          <w:rPr>
            <w:rFonts w:asciiTheme="minorHAnsi" w:hAnsiTheme="minorHAnsi"/>
            <w:sz w:val="24"/>
            <w:szCs w:val="24"/>
          </w:rPr>
          <w:delText>is</w:delText>
        </w:r>
      </w:del>
      <w:r>
        <w:rPr>
          <w:rFonts w:asciiTheme="minorHAnsi" w:hAnsiTheme="minorHAnsi"/>
          <w:sz w:val="24"/>
          <w:szCs w:val="24"/>
        </w:rPr>
        <w:t xml:space="preserve"> reduction in FAA i</w:t>
      </w:r>
      <w:ins w:id="66" w:author="Andrew D. Steele" w:date="2014-07-30T17:25:00Z">
        <w:r w:rsidR="00013560">
          <w:rPr>
            <w:rFonts w:asciiTheme="minorHAnsi" w:hAnsiTheme="minorHAnsi"/>
            <w:sz w:val="24"/>
            <w:szCs w:val="24"/>
          </w:rPr>
          <w:t>n D1R KO mice is</w:t>
        </w:r>
      </w:ins>
      <w:del w:id="67" w:author="Andrew D. Steele" w:date="2014-07-30T17:25:00Z">
        <w:r w:rsidDel="00013560">
          <w:rPr>
            <w:rFonts w:asciiTheme="minorHAnsi" w:hAnsiTheme="minorHAnsi"/>
            <w:sz w:val="24"/>
            <w:szCs w:val="24"/>
          </w:rPr>
          <w:delText>s</w:delText>
        </w:r>
      </w:del>
      <w:r>
        <w:rPr>
          <w:rFonts w:asciiTheme="minorHAnsi" w:hAnsiTheme="minorHAnsi"/>
          <w:sz w:val="24"/>
          <w:szCs w:val="24"/>
        </w:rPr>
        <w:t xml:space="preserve"> ev</w:t>
      </w:r>
      <w:r w:rsidR="00AD2579">
        <w:rPr>
          <w:rFonts w:asciiTheme="minorHAnsi" w:hAnsiTheme="minorHAnsi"/>
          <w:sz w:val="24"/>
          <w:szCs w:val="24"/>
        </w:rPr>
        <w:t xml:space="preserve">ident both in total counts and </w:t>
      </w:r>
      <w:r>
        <w:rPr>
          <w:rFonts w:asciiTheme="minorHAnsi" w:hAnsiTheme="minorHAnsi"/>
          <w:sz w:val="24"/>
          <w:szCs w:val="24"/>
        </w:rPr>
        <w:t>when normalized for total daily activity. We propose that attenuated FAA in D1R KO mice may involve three distinct processes; circadian oscillator entrainment, incentive motivation</w:t>
      </w:r>
      <w:r w:rsidR="009D522A">
        <w:rPr>
          <w:rFonts w:asciiTheme="minorHAnsi" w:hAnsiTheme="minorHAnsi"/>
          <w:sz w:val="24"/>
          <w:szCs w:val="24"/>
        </w:rPr>
        <w:t>,</w:t>
      </w:r>
      <w:r>
        <w:rPr>
          <w:rFonts w:asciiTheme="minorHAnsi" w:hAnsiTheme="minorHAnsi"/>
          <w:sz w:val="24"/>
          <w:szCs w:val="24"/>
        </w:rPr>
        <w:t xml:space="preserve"> and metabolic homeostasis.</w:t>
      </w:r>
    </w:p>
    <w:p w14:paraId="723D4B94" w14:textId="77777777" w:rsidR="005A1F44" w:rsidRDefault="005A1F44" w:rsidP="008C12D2">
      <w:pPr>
        <w:spacing w:after="0" w:line="240" w:lineRule="auto"/>
        <w:jc w:val="both"/>
        <w:outlineLvl w:val="0"/>
        <w:rPr>
          <w:rFonts w:asciiTheme="minorHAnsi" w:hAnsiTheme="minorHAnsi"/>
          <w:sz w:val="24"/>
          <w:szCs w:val="24"/>
        </w:rPr>
      </w:pPr>
    </w:p>
    <w:p w14:paraId="34895870" w14:textId="77777777" w:rsidR="00C515C9" w:rsidRPr="006D5AD3" w:rsidRDefault="005A1F44" w:rsidP="00CA68CF">
      <w:pPr>
        <w:spacing w:after="0" w:line="240" w:lineRule="auto"/>
        <w:jc w:val="both"/>
        <w:outlineLvl w:val="0"/>
        <w:rPr>
          <w:rFonts w:asciiTheme="minorHAnsi" w:hAnsiTheme="minorHAnsi"/>
          <w:b/>
          <w:sz w:val="24"/>
          <w:szCs w:val="24"/>
        </w:rPr>
      </w:pPr>
      <w:r>
        <w:rPr>
          <w:rFonts w:asciiTheme="minorHAnsi" w:hAnsiTheme="minorHAnsi"/>
          <w:sz w:val="24"/>
          <w:szCs w:val="24"/>
        </w:rPr>
        <w:t xml:space="preserve">Circadian clocks regulate the timing of behavior, but can also regulate the peak level of activity by variations in clock amplitude. Mammalian circadian clocks are comprised of populations of coupled circadian oscillators (clock cells) </w:t>
      </w:r>
      <w:r w:rsidR="00296185">
        <w:rPr>
          <w:rFonts w:asciiTheme="minorHAnsi" w:hAnsiTheme="minorHAnsi"/>
          <w:sz w:val="24"/>
          <w:szCs w:val="24"/>
        </w:rPr>
        <w:fldChar w:fldCharType="begin">
          <w:fldData xml:space="preserve">PEVuZE5vdGU+PENpdGU+PEF1dGhvcj5Nb2hhd2s8L0F1dGhvcj48WWVhcj4yMDExPC9ZZWFyPjxS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PEVuZE5vdGU+PENpdGU+PEF1dGhvcj5Nb2hhd2s8L0F1dGhvcj48WWVhcj4yMDExPC9ZZWFyPjxS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56" w:tooltip="Mohawk, 2011 #97" w:history="1">
        <w:r w:rsidR="0051520C">
          <w:rPr>
            <w:rFonts w:asciiTheme="minorHAnsi" w:hAnsiTheme="minorHAnsi"/>
            <w:noProof/>
            <w:sz w:val="24"/>
            <w:szCs w:val="24"/>
          </w:rPr>
          <w:t>56</w:t>
        </w:r>
      </w:hyperlink>
      <w:r w:rsidR="009871C4">
        <w:rPr>
          <w:rFonts w:asciiTheme="minorHAnsi" w:hAnsiTheme="minorHAnsi"/>
          <w:noProof/>
          <w:sz w:val="24"/>
          <w:szCs w:val="24"/>
        </w:rPr>
        <w:t>,</w:t>
      </w:r>
      <w:hyperlink w:anchor="_ENREF_57" w:tooltip="Colwell, 2000 #458" w:history="1">
        <w:r w:rsidR="0051520C">
          <w:rPr>
            <w:rFonts w:asciiTheme="minorHAnsi" w:hAnsiTheme="minorHAnsi"/>
            <w:noProof/>
            <w:sz w:val="24"/>
            <w:szCs w:val="24"/>
          </w:rPr>
          <w:t>57</w:t>
        </w:r>
      </w:hyperlink>
      <w:r w:rsidR="009871C4">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Disruption of coupling </w:t>
      </w:r>
      <w:r>
        <w:rPr>
          <w:rFonts w:asciiTheme="minorHAnsi" w:hAnsiTheme="minorHAnsi"/>
          <w:sz w:val="24"/>
          <w:szCs w:val="24"/>
        </w:rPr>
        <w:lastRenderedPageBreak/>
        <w:t>within a population of circadian oscillators can flatten aggregate clock output, and attenuate rhythm peaks. A circadian oscillator entrainment interpretation of attenuated FAA in D1R KO mice is suggested by two observations. First, in parallel with attenuated FAA rhythms, D1R KO mice also exhibited a marked attenuation of a daily rhythm of clock gene (</w:t>
      </w:r>
      <w:r w:rsidR="00C92C42">
        <w:rPr>
          <w:rFonts w:asciiTheme="minorHAnsi" w:hAnsiTheme="minorHAnsi"/>
          <w:i/>
          <w:sz w:val="24"/>
          <w:szCs w:val="24"/>
        </w:rPr>
        <w:t>P</w:t>
      </w:r>
      <w:r w:rsidR="00C92C42" w:rsidRPr="00172B35">
        <w:rPr>
          <w:rFonts w:asciiTheme="minorHAnsi" w:hAnsiTheme="minorHAnsi"/>
          <w:i/>
          <w:sz w:val="24"/>
          <w:szCs w:val="24"/>
        </w:rPr>
        <w:t>er2</w:t>
      </w:r>
      <w:r>
        <w:rPr>
          <w:rFonts w:asciiTheme="minorHAnsi" w:hAnsiTheme="minorHAnsi"/>
          <w:sz w:val="24"/>
          <w:szCs w:val="24"/>
        </w:rPr>
        <w:t>) expression in the dorsal striatum. Second, a daily injection of the D1 agonist SKF</w:t>
      </w:r>
      <w:r w:rsidR="009D522A">
        <w:rPr>
          <w:rFonts w:asciiTheme="minorHAnsi" w:hAnsiTheme="minorHAnsi"/>
          <w:sz w:val="24"/>
          <w:szCs w:val="24"/>
        </w:rPr>
        <w:t>-</w:t>
      </w:r>
      <w:r>
        <w:rPr>
          <w:rFonts w:asciiTheme="minorHAnsi" w:hAnsiTheme="minorHAnsi"/>
          <w:sz w:val="24"/>
          <w:szCs w:val="24"/>
        </w:rPr>
        <w:t>81257 was sufficient to induce a rhythm of anticipatory activity that was synchronized to the injection time and that persisted during a</w:t>
      </w:r>
      <w:r w:rsidR="00AD2579">
        <w:rPr>
          <w:rFonts w:asciiTheme="minorHAnsi" w:hAnsiTheme="minorHAnsi"/>
          <w:sz w:val="24"/>
          <w:szCs w:val="24"/>
        </w:rPr>
        <w:t xml:space="preserve"> withdrawal day. These results </w:t>
      </w:r>
      <w:r>
        <w:rPr>
          <w:rFonts w:asciiTheme="minorHAnsi" w:hAnsiTheme="minorHAnsi"/>
          <w:sz w:val="24"/>
          <w:szCs w:val="24"/>
        </w:rPr>
        <w:t>converge on a hypothesis that dopamine signaling via D1</w:t>
      </w:r>
      <w:r w:rsidR="00C92C42">
        <w:rPr>
          <w:rFonts w:asciiTheme="minorHAnsi" w:hAnsiTheme="minorHAnsi"/>
          <w:sz w:val="24"/>
          <w:szCs w:val="24"/>
        </w:rPr>
        <w:t>R</w:t>
      </w:r>
      <w:r>
        <w:rPr>
          <w:rFonts w:asciiTheme="minorHAnsi" w:hAnsiTheme="minorHAnsi"/>
          <w:sz w:val="24"/>
          <w:szCs w:val="24"/>
        </w:rPr>
        <w:t xml:space="preserve"> in the dorsal striatum </w:t>
      </w:r>
      <w:r w:rsidR="009D522A">
        <w:rPr>
          <w:rFonts w:asciiTheme="minorHAnsi" w:hAnsiTheme="minorHAnsi"/>
          <w:sz w:val="24"/>
          <w:szCs w:val="24"/>
        </w:rPr>
        <w:t>entrains</w:t>
      </w:r>
      <w:r>
        <w:rPr>
          <w:rFonts w:asciiTheme="minorHAnsi" w:hAnsiTheme="minorHAnsi"/>
          <w:sz w:val="24"/>
          <w:szCs w:val="24"/>
        </w:rPr>
        <w:t xml:space="preserve"> circadian oscillators that regulate the timing and amplitude of </w:t>
      </w:r>
      <w:r w:rsidR="00C92C42">
        <w:rPr>
          <w:rFonts w:asciiTheme="minorHAnsi" w:hAnsiTheme="minorHAnsi"/>
          <w:sz w:val="24"/>
          <w:szCs w:val="24"/>
        </w:rPr>
        <w:t>FAA</w:t>
      </w:r>
      <w:r>
        <w:rPr>
          <w:rFonts w:asciiTheme="minorHAnsi" w:hAnsiTheme="minorHAnsi"/>
          <w:sz w:val="24"/>
          <w:szCs w:val="24"/>
        </w:rPr>
        <w:t xml:space="preserve">. </w:t>
      </w:r>
      <w:r w:rsidRPr="00E70E98">
        <w:rPr>
          <w:rFonts w:asciiTheme="minorHAnsi" w:hAnsiTheme="minorHAnsi"/>
          <w:sz w:val="24"/>
          <w:szCs w:val="24"/>
        </w:rPr>
        <w:t xml:space="preserve">We speculate that </w:t>
      </w:r>
      <w:r>
        <w:rPr>
          <w:rFonts w:asciiTheme="minorHAnsi" w:hAnsiTheme="minorHAnsi"/>
          <w:sz w:val="24"/>
          <w:szCs w:val="24"/>
        </w:rPr>
        <w:t xml:space="preserve">a daily rhythm of </w:t>
      </w:r>
      <w:r w:rsidR="00F82A37">
        <w:rPr>
          <w:rFonts w:asciiTheme="minorHAnsi" w:hAnsiTheme="minorHAnsi"/>
          <w:sz w:val="24"/>
          <w:szCs w:val="24"/>
        </w:rPr>
        <w:t>dopamine</w:t>
      </w:r>
      <w:r w:rsidRPr="00E70E98">
        <w:rPr>
          <w:rFonts w:asciiTheme="minorHAnsi" w:hAnsiTheme="minorHAnsi"/>
          <w:sz w:val="24"/>
          <w:szCs w:val="24"/>
        </w:rPr>
        <w:t xml:space="preserve"> release associated with food acquisition serves to coordinate the phase of circadian clock cells in the dorsal striatum, and that genetic deletion of D1</w:t>
      </w:r>
      <w:r w:rsidR="00C92C42">
        <w:rPr>
          <w:rFonts w:asciiTheme="minorHAnsi" w:hAnsiTheme="minorHAnsi"/>
          <w:sz w:val="24"/>
          <w:szCs w:val="24"/>
        </w:rPr>
        <w:t>R</w:t>
      </w:r>
      <w:r w:rsidRPr="00E70E98">
        <w:rPr>
          <w:rFonts w:asciiTheme="minorHAnsi" w:hAnsiTheme="minorHAnsi"/>
          <w:sz w:val="24"/>
          <w:szCs w:val="24"/>
        </w:rPr>
        <w:t xml:space="preserve"> impairs this function, thereby reducing the amplitude of the populat</w:t>
      </w:r>
      <w:r>
        <w:rPr>
          <w:rFonts w:asciiTheme="minorHAnsi" w:hAnsiTheme="minorHAnsi"/>
          <w:sz w:val="24"/>
          <w:szCs w:val="24"/>
        </w:rPr>
        <w:t>ion</w:t>
      </w:r>
      <w:r w:rsidRPr="00E70E98">
        <w:rPr>
          <w:rFonts w:asciiTheme="minorHAnsi" w:hAnsiTheme="minorHAnsi"/>
          <w:sz w:val="24"/>
          <w:szCs w:val="24"/>
        </w:rPr>
        <w:t xml:space="preserve"> rhythm and the magnitude of the activity rhythm driven by these oscillators. In this respect, D1</w:t>
      </w:r>
      <w:r w:rsidR="00C92C42">
        <w:rPr>
          <w:rFonts w:asciiTheme="minorHAnsi" w:hAnsiTheme="minorHAnsi"/>
          <w:sz w:val="24"/>
          <w:szCs w:val="24"/>
        </w:rPr>
        <w:t>R</w:t>
      </w:r>
      <w:r>
        <w:rPr>
          <w:rFonts w:asciiTheme="minorHAnsi" w:hAnsiTheme="minorHAnsi"/>
          <w:sz w:val="24"/>
          <w:szCs w:val="24"/>
        </w:rPr>
        <w:t xml:space="preserve"> signaling in</w:t>
      </w:r>
      <w:r w:rsidRPr="00E70E98">
        <w:rPr>
          <w:rFonts w:asciiTheme="minorHAnsi" w:hAnsiTheme="minorHAnsi"/>
          <w:sz w:val="24"/>
          <w:szCs w:val="24"/>
        </w:rPr>
        <w:t xml:space="preserve"> food-entrainable oscillators </w:t>
      </w:r>
      <w:r>
        <w:rPr>
          <w:rFonts w:asciiTheme="minorHAnsi" w:hAnsiTheme="minorHAnsi"/>
          <w:sz w:val="24"/>
          <w:szCs w:val="24"/>
        </w:rPr>
        <w:t xml:space="preserve">of the dorsal striatum </w:t>
      </w:r>
      <w:r w:rsidR="00AD2579">
        <w:rPr>
          <w:rFonts w:asciiTheme="minorHAnsi" w:hAnsiTheme="minorHAnsi"/>
          <w:sz w:val="24"/>
          <w:szCs w:val="24"/>
        </w:rPr>
        <w:t>may be analogous to VPAC</w:t>
      </w:r>
      <w:r w:rsidRPr="00E70E98">
        <w:rPr>
          <w:rFonts w:asciiTheme="minorHAnsi" w:hAnsiTheme="minorHAnsi"/>
          <w:sz w:val="24"/>
          <w:szCs w:val="24"/>
        </w:rPr>
        <w:t xml:space="preserve"> receptor signaling </w:t>
      </w:r>
      <w:r>
        <w:rPr>
          <w:rFonts w:asciiTheme="minorHAnsi" w:hAnsiTheme="minorHAnsi"/>
          <w:sz w:val="24"/>
          <w:szCs w:val="24"/>
        </w:rPr>
        <w:t>in the SCN, which is critical for coupling</w:t>
      </w:r>
      <w:r w:rsidRPr="00E70E98">
        <w:rPr>
          <w:rFonts w:asciiTheme="minorHAnsi" w:hAnsiTheme="minorHAnsi"/>
          <w:sz w:val="24"/>
          <w:szCs w:val="24"/>
        </w:rPr>
        <w:t xml:space="preserve"> </w:t>
      </w:r>
      <w:r>
        <w:rPr>
          <w:rFonts w:asciiTheme="minorHAnsi" w:hAnsiTheme="minorHAnsi"/>
          <w:sz w:val="24"/>
          <w:szCs w:val="24"/>
        </w:rPr>
        <w:t xml:space="preserve">the population of </w:t>
      </w:r>
      <w:r w:rsidRPr="00E70E98">
        <w:rPr>
          <w:rFonts w:asciiTheme="minorHAnsi" w:hAnsiTheme="minorHAnsi"/>
          <w:sz w:val="24"/>
          <w:szCs w:val="24"/>
        </w:rPr>
        <w:t xml:space="preserve">circadian oscillators </w:t>
      </w:r>
      <w:r w:rsidR="002F2BD2">
        <w:rPr>
          <w:rFonts w:asciiTheme="minorHAnsi" w:hAnsiTheme="minorHAnsi"/>
          <w:sz w:val="24"/>
          <w:szCs w:val="24"/>
        </w:rPr>
        <w:t xml:space="preserve">that constitute this light </w:t>
      </w:r>
      <w:r>
        <w:rPr>
          <w:rFonts w:asciiTheme="minorHAnsi" w:hAnsiTheme="minorHAnsi"/>
          <w:sz w:val="24"/>
          <w:szCs w:val="24"/>
        </w:rPr>
        <w:t xml:space="preserve">entrained circadian pacemaker </w:t>
      </w:r>
      <w:r w:rsidR="00296185">
        <w:rPr>
          <w:rFonts w:asciiTheme="minorHAnsi" w:hAnsiTheme="minorHAnsi"/>
          <w:sz w:val="24"/>
          <w:szCs w:val="24"/>
        </w:rPr>
        <w:fldChar w:fldCharType="begin">
          <w:fldData xml:space="preserve">PEVuZE5vdGU+PENpdGU+PEF1dGhvcj5IYXJtYXI8L0F1dGhvcj48WWVhcj4yMDAyPC9ZZWFyPjxS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PEVuZE5vdGU+PENpdGU+PEF1dGhvcj5IYXJtYXI8L0F1dGhvcj48WWVhcj4yMDAyPC9ZZWFyPjxS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58" w:tooltip="Harmar, 2002 #466" w:history="1">
        <w:r w:rsidR="0051520C">
          <w:rPr>
            <w:rFonts w:asciiTheme="minorHAnsi" w:hAnsiTheme="minorHAnsi"/>
            <w:noProof/>
            <w:sz w:val="24"/>
            <w:szCs w:val="24"/>
          </w:rPr>
          <w:t>58</w:t>
        </w:r>
      </w:hyperlink>
      <w:r w:rsidR="009871C4">
        <w:rPr>
          <w:rFonts w:asciiTheme="minorHAnsi" w:hAnsiTheme="minorHAnsi"/>
          <w:noProof/>
          <w:sz w:val="24"/>
          <w:szCs w:val="24"/>
        </w:rPr>
        <w:t>,</w:t>
      </w:r>
      <w:hyperlink w:anchor="_ENREF_59" w:tooltip="Aton, 2005 #470" w:history="1">
        <w:r w:rsidR="0051520C">
          <w:rPr>
            <w:rFonts w:asciiTheme="minorHAnsi" w:hAnsiTheme="minorHAnsi"/>
            <w:noProof/>
            <w:sz w:val="24"/>
            <w:szCs w:val="24"/>
          </w:rPr>
          <w:t>59</w:t>
        </w:r>
      </w:hyperlink>
      <w:r w:rsidR="009871C4">
        <w:rPr>
          <w:rFonts w:asciiTheme="minorHAnsi" w:hAnsiTheme="minorHAnsi"/>
          <w:noProof/>
          <w:sz w:val="24"/>
          <w:szCs w:val="24"/>
        </w:rPr>
        <w:t>]</w:t>
      </w:r>
      <w:r w:rsidR="00296185">
        <w:rPr>
          <w:rFonts w:asciiTheme="minorHAnsi" w:hAnsiTheme="minorHAnsi"/>
          <w:sz w:val="24"/>
          <w:szCs w:val="24"/>
        </w:rPr>
        <w:fldChar w:fldCharType="end"/>
      </w:r>
      <w:r w:rsidRPr="00E70E98">
        <w:rPr>
          <w:rFonts w:asciiTheme="minorHAnsi" w:hAnsiTheme="minorHAnsi"/>
          <w:sz w:val="24"/>
          <w:szCs w:val="24"/>
        </w:rPr>
        <w:t>.</w:t>
      </w:r>
      <w:r>
        <w:rPr>
          <w:rFonts w:asciiTheme="minorHAnsi" w:hAnsiTheme="minorHAnsi"/>
          <w:b/>
          <w:sz w:val="24"/>
          <w:szCs w:val="24"/>
        </w:rPr>
        <w:t xml:space="preserve"> </w:t>
      </w:r>
    </w:p>
    <w:p w14:paraId="14129B47" w14:textId="77777777" w:rsidR="00C515C9" w:rsidRDefault="00C515C9" w:rsidP="00CA68CF">
      <w:pPr>
        <w:spacing w:after="0" w:line="240" w:lineRule="auto"/>
        <w:jc w:val="both"/>
        <w:outlineLvl w:val="0"/>
        <w:rPr>
          <w:rFonts w:asciiTheme="minorHAnsi" w:hAnsiTheme="minorHAnsi"/>
          <w:sz w:val="24"/>
          <w:szCs w:val="24"/>
        </w:rPr>
      </w:pPr>
    </w:p>
    <w:p w14:paraId="28DBBD6C" w14:textId="77777777" w:rsidR="005A1F44" w:rsidRPr="00B00644" w:rsidRDefault="005A1F44" w:rsidP="00CA68CF">
      <w:pPr>
        <w:spacing w:after="0" w:line="240" w:lineRule="auto"/>
        <w:jc w:val="both"/>
        <w:outlineLvl w:val="0"/>
        <w:rPr>
          <w:rFonts w:asciiTheme="minorHAnsi" w:hAnsiTheme="minorHAnsi"/>
          <w:b/>
          <w:sz w:val="24"/>
          <w:szCs w:val="24"/>
        </w:rPr>
      </w:pPr>
      <w:r>
        <w:rPr>
          <w:rFonts w:asciiTheme="minorHAnsi" w:hAnsiTheme="minorHAnsi"/>
          <w:sz w:val="24"/>
          <w:szCs w:val="24"/>
        </w:rPr>
        <w:t>Circadian clocks are thought to directly drive or gate output of neural systems that produce observable daily rhythms of rest and activity. Circadian clocks also generate internal time cues that animals can u</w:t>
      </w:r>
      <w:r w:rsidR="00545E9A">
        <w:rPr>
          <w:rFonts w:asciiTheme="minorHAnsi" w:hAnsiTheme="minorHAnsi"/>
          <w:sz w:val="24"/>
          <w:szCs w:val="24"/>
        </w:rPr>
        <w:t xml:space="preserve">se to discriminate time of day; </w:t>
      </w:r>
      <w:r>
        <w:rPr>
          <w:rFonts w:asciiTheme="minorHAnsi" w:hAnsiTheme="minorHAnsi"/>
          <w:sz w:val="24"/>
          <w:szCs w:val="24"/>
        </w:rPr>
        <w:t>e.g., to permit daily time-place learning, or time-</w:t>
      </w:r>
      <w:r w:rsidR="00C92C42">
        <w:rPr>
          <w:rFonts w:asciiTheme="minorHAnsi" w:hAnsiTheme="minorHAnsi"/>
          <w:sz w:val="24"/>
          <w:szCs w:val="24"/>
        </w:rPr>
        <w:t>compensated-</w:t>
      </w:r>
      <w:r w:rsidR="005130BB">
        <w:rPr>
          <w:rFonts w:asciiTheme="minorHAnsi" w:hAnsiTheme="minorHAnsi"/>
          <w:sz w:val="24"/>
          <w:szCs w:val="24"/>
        </w:rPr>
        <w:t>sun-compass orientation</w:t>
      </w:r>
      <w:r>
        <w:rPr>
          <w:rFonts w:asciiTheme="minorHAnsi" w:hAnsiTheme="minorHAnsi"/>
          <w:sz w:val="24"/>
          <w:szCs w:val="24"/>
        </w:rPr>
        <w:t xml:space="preserve"> </w:t>
      </w:r>
      <w:r w:rsidR="00296185">
        <w:rPr>
          <w:rFonts w:asciiTheme="minorHAnsi" w:hAnsiTheme="minorHAnsi"/>
          <w:sz w:val="24"/>
          <w:szCs w:val="24"/>
        </w:rPr>
        <w:fldChar w:fldCharType="begin"/>
      </w:r>
      <w:r w:rsidR="00545E9A">
        <w:rPr>
          <w:rFonts w:asciiTheme="minorHAnsi" w:hAnsiTheme="minorHAnsi"/>
          <w:sz w:val="24"/>
          <w:szCs w:val="24"/>
        </w:rPr>
        <w:instrText xml:space="preserve"> ADDIN EN.CITE &lt;EndNote&gt;&lt;Cite&gt;&lt;Author&gt;Mistlberger&lt;/Author&gt;&lt;Year&gt;1994&lt;/Year&gt;&lt;RecNum&gt;100&lt;/RecNum&gt;&lt;DisplayText&gt;[11]&lt;/DisplayText&gt;&lt;record&gt;&lt;rec-number&gt;100&lt;/rec-number&gt;&lt;foreign-keys&gt;&lt;key app="EN" db-id="w092xxvttvvvwxex9spxpprcwsews0swttpr"&gt;100&lt;/key&gt;&lt;/foreign-keys&gt;&lt;ref-type name="Journal Article"&gt;17&lt;/ref-type&gt;&lt;contributors&gt;&lt;authors&gt;&lt;author&gt;Mistlberger, R. E.&lt;/author&gt;&lt;/authors&gt;&lt;/contributors&gt;&lt;auth-address&gt;Department of Psychology, Simon Fraser University, Burnaby, British Columbia, Canada.&lt;/auth-address&gt;&lt;titles&gt;&lt;title&gt;Circadian food-anticipatory activity: formal models and physiological mechanisms&lt;/title&gt;&lt;secondary-title&gt;Neurosci Biobehav Rev&lt;/secondary-title&gt;&lt;/titles&gt;&lt;periodical&gt;&lt;full-title&gt;Neurosci Biobehav Rev&lt;/full-title&gt;&lt;/periodical&gt;&lt;pages&gt;171-95&lt;/pages&gt;&lt;volume&gt;18&lt;/volume&gt;&lt;number&gt;2&lt;/number&gt;&lt;edition&gt;1994/01/01&lt;/edition&gt;&lt;keywords&gt;&lt;keyword&gt;Animals&lt;/keyword&gt;&lt;keyword&gt;Circadian Rhythm/*physiology&lt;/keyword&gt;&lt;keyword&gt;Feeding Behavior/*physiology&lt;/keyword&gt;&lt;keyword&gt;Models, Psychological&lt;/keyword&gt;&lt;keyword&gt;Rats&lt;/keyword&gt;&lt;/keywords&gt;&lt;dates&gt;&lt;year&gt;1994&lt;/year&gt;&lt;pub-dates&gt;&lt;date&gt;Summer&lt;/date&gt;&lt;/pub-dates&gt;&lt;/dates&gt;&lt;isbn&gt;0149-7634 (Print)&amp;#xD;0149-7634 (Linking)&lt;/isbn&gt;&lt;accession-num&gt;8058212&lt;/accession-num&gt;&lt;urls&gt;&lt;related-urls&gt;&lt;url&gt;http://www.ncbi.nlm.nih.gov/pubmed/8058212&lt;/url&gt;&lt;/related-urls&gt;&lt;/urls&gt;&lt;electronic-resource-num&gt;0149-7634(94)90023-X [pii]&lt;/electronic-resource-num&gt;&lt;language&gt;eng&lt;/language&gt;&lt;/record&gt;&lt;/Cite&gt;&lt;/EndNote&gt;</w:instrText>
      </w:r>
      <w:r w:rsidR="00296185">
        <w:rPr>
          <w:rFonts w:asciiTheme="minorHAnsi" w:hAnsiTheme="minorHAnsi"/>
          <w:sz w:val="24"/>
          <w:szCs w:val="24"/>
        </w:rPr>
        <w:fldChar w:fldCharType="separate"/>
      </w:r>
      <w:r w:rsidR="00545E9A">
        <w:rPr>
          <w:rFonts w:asciiTheme="minorHAnsi" w:hAnsiTheme="minorHAnsi"/>
          <w:noProof/>
          <w:sz w:val="24"/>
          <w:szCs w:val="24"/>
        </w:rPr>
        <w:t>[</w:t>
      </w:r>
      <w:hyperlink w:anchor="_ENREF_11" w:tooltip="Mistlberger, 1994 #100" w:history="1">
        <w:r w:rsidR="0051520C">
          <w:rPr>
            <w:rFonts w:asciiTheme="minorHAnsi" w:hAnsiTheme="minorHAnsi"/>
            <w:noProof/>
            <w:sz w:val="24"/>
            <w:szCs w:val="24"/>
          </w:rPr>
          <w:t>11</w:t>
        </w:r>
      </w:hyperlink>
      <w:r w:rsidR="00545E9A">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xml:space="preserve">. A representation of circadian clock phase, by repeated association with a fixed daily mealtime, could acquire salience as an incentive stimulus, and generate a daily rhythm of incentive motivation manifest as </w:t>
      </w:r>
      <w:r w:rsidR="004850D2">
        <w:rPr>
          <w:rFonts w:asciiTheme="minorHAnsi" w:hAnsiTheme="minorHAnsi"/>
          <w:sz w:val="24"/>
          <w:szCs w:val="24"/>
        </w:rPr>
        <w:t>FAA</w:t>
      </w:r>
      <w:r>
        <w:rPr>
          <w:rFonts w:asciiTheme="minorHAnsi" w:hAnsiTheme="minorHAnsi"/>
          <w:sz w:val="24"/>
          <w:szCs w:val="24"/>
        </w:rPr>
        <w:t xml:space="preserve">. Such a model could account for the ability of some animals to anticipate two or more mealtimes per day </w:t>
      </w:r>
      <w:r w:rsidR="00296185">
        <w:rPr>
          <w:rFonts w:asciiTheme="minorHAnsi" w:hAnsiTheme="minorHAnsi"/>
          <w:sz w:val="24"/>
          <w:szCs w:val="24"/>
        </w:rPr>
        <w:fldChar w:fldCharType="begin">
          <w:fldData xml:space="preserve">PEVuZE5vdGU+PENpdGU+PEF1dGhvcj5CaWViYWNoPC9BdXRob3I+PFllYXI+MTk5MTwvWWVhcj48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PEVuZE5vdGU+PENpdGU+PEF1dGhvcj5CaWViYWNoPC9BdXRob3I+PFllYXI+MTk5MTwvWWVhcj48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60" w:tooltip="Biebach, 1991 #186" w:history="1">
        <w:r w:rsidR="0051520C">
          <w:rPr>
            <w:rFonts w:asciiTheme="minorHAnsi" w:hAnsiTheme="minorHAnsi"/>
            <w:noProof/>
            <w:sz w:val="24"/>
            <w:szCs w:val="24"/>
          </w:rPr>
          <w:t>60</w:t>
        </w:r>
      </w:hyperlink>
      <w:r w:rsidR="009871C4">
        <w:rPr>
          <w:rFonts w:asciiTheme="minorHAnsi" w:hAnsiTheme="minorHAnsi"/>
          <w:noProof/>
          <w:sz w:val="24"/>
          <w:szCs w:val="24"/>
        </w:rPr>
        <w:t>,</w:t>
      </w:r>
      <w:hyperlink w:anchor="_ENREF_61" w:tooltip="Mistlberger, 2012 #111" w:history="1">
        <w:r w:rsidR="0051520C">
          <w:rPr>
            <w:rFonts w:asciiTheme="minorHAnsi" w:hAnsiTheme="minorHAnsi"/>
            <w:noProof/>
            <w:sz w:val="24"/>
            <w:szCs w:val="24"/>
          </w:rPr>
          <w:t>61</w:t>
        </w:r>
      </w:hyperlink>
      <w:r w:rsidR="009871C4">
        <w:rPr>
          <w:rFonts w:asciiTheme="minorHAnsi" w:hAnsiTheme="minorHAnsi"/>
          <w:noProof/>
          <w:sz w:val="24"/>
          <w:szCs w:val="24"/>
        </w:rPr>
        <w:t>,</w:t>
      </w:r>
      <w:hyperlink w:anchor="_ENREF_62" w:tooltip="Luby, 2012 #198" w:history="1">
        <w:r w:rsidR="0051520C">
          <w:rPr>
            <w:rFonts w:asciiTheme="minorHAnsi" w:hAnsiTheme="minorHAnsi"/>
            <w:noProof/>
            <w:sz w:val="24"/>
            <w:szCs w:val="24"/>
          </w:rPr>
          <w:t>62</w:t>
        </w:r>
      </w:hyperlink>
      <w:r w:rsidR="009871C4">
        <w:rPr>
          <w:rFonts w:asciiTheme="minorHAnsi" w:hAnsiTheme="minorHAnsi"/>
          <w:noProof/>
          <w:sz w:val="24"/>
          <w:szCs w:val="24"/>
        </w:rPr>
        <w:t>,</w:t>
      </w:r>
      <w:hyperlink w:anchor="_ENREF_63" w:tooltip="Van der Zee, 2008 #131" w:history="1">
        <w:r w:rsidR="0051520C">
          <w:rPr>
            <w:rFonts w:asciiTheme="minorHAnsi" w:hAnsiTheme="minorHAnsi"/>
            <w:noProof/>
            <w:sz w:val="24"/>
            <w:szCs w:val="24"/>
          </w:rPr>
          <w:t>63</w:t>
        </w:r>
      </w:hyperlink>
      <w:r w:rsidR="009871C4">
        <w:rPr>
          <w:rFonts w:asciiTheme="minorHAnsi" w:hAnsiTheme="minorHAnsi"/>
          <w:noProof/>
          <w:sz w:val="24"/>
          <w:szCs w:val="24"/>
        </w:rPr>
        <w:t>,</w:t>
      </w:r>
      <w:hyperlink w:anchor="_ENREF_64" w:tooltip="Mulder, 2013 #619" w:history="1">
        <w:r w:rsidR="0051520C">
          <w:rPr>
            <w:rFonts w:asciiTheme="minorHAnsi" w:hAnsiTheme="minorHAnsi"/>
            <w:noProof/>
            <w:sz w:val="24"/>
            <w:szCs w:val="24"/>
          </w:rPr>
          <w:t>64</w:t>
        </w:r>
      </w:hyperlink>
      <w:r w:rsidR="009871C4">
        <w:rPr>
          <w:rFonts w:asciiTheme="minorHAnsi" w:hAnsiTheme="minorHAnsi"/>
          <w:noProof/>
          <w:sz w:val="24"/>
          <w:szCs w:val="24"/>
        </w:rPr>
        <w:t>]</w:t>
      </w:r>
      <w:r w:rsidR="00296185">
        <w:rPr>
          <w:rFonts w:asciiTheme="minorHAnsi" w:hAnsiTheme="minorHAnsi"/>
          <w:sz w:val="24"/>
          <w:szCs w:val="24"/>
        </w:rPr>
        <w:fldChar w:fldCharType="end"/>
      </w:r>
      <w:r>
        <w:rPr>
          <w:rFonts w:asciiTheme="minorHAnsi" w:hAnsiTheme="minorHAnsi"/>
          <w:sz w:val="24"/>
          <w:szCs w:val="24"/>
        </w:rPr>
        <w:t>. It is therefor</w:t>
      </w:r>
      <w:r w:rsidR="00495BDB">
        <w:rPr>
          <w:rFonts w:asciiTheme="minorHAnsi" w:hAnsiTheme="minorHAnsi"/>
          <w:sz w:val="24"/>
          <w:szCs w:val="24"/>
        </w:rPr>
        <w:t>e</w:t>
      </w:r>
      <w:r>
        <w:rPr>
          <w:rFonts w:asciiTheme="minorHAnsi" w:hAnsiTheme="minorHAnsi"/>
          <w:sz w:val="24"/>
          <w:szCs w:val="24"/>
        </w:rPr>
        <w:t xml:space="preserve"> possible that attenuated FAA in D1R KO mice</w:t>
      </w:r>
      <w:ins w:id="68" w:author="Andrew D. Steele" w:date="2014-08-01T09:25:00Z">
        <w:r w:rsidR="00D26B14">
          <w:rPr>
            <w:rFonts w:asciiTheme="minorHAnsi" w:hAnsiTheme="minorHAnsi"/>
            <w:sz w:val="24"/>
            <w:szCs w:val="24"/>
          </w:rPr>
          <w:t xml:space="preserve">, which did not express FAA even when aroused 2 hr prior to meal time (Figure </w:t>
        </w:r>
      </w:ins>
      <w:ins w:id="69" w:author="Andrew D. Steele" w:date="2014-08-01T09:26:00Z">
        <w:r w:rsidR="00D26B14">
          <w:rPr>
            <w:rFonts w:asciiTheme="minorHAnsi" w:hAnsiTheme="minorHAnsi"/>
            <w:sz w:val="24"/>
            <w:szCs w:val="24"/>
          </w:rPr>
          <w:t>6),</w:t>
        </w:r>
      </w:ins>
      <w:r>
        <w:rPr>
          <w:rFonts w:asciiTheme="minorHAnsi" w:hAnsiTheme="minorHAnsi"/>
          <w:sz w:val="24"/>
          <w:szCs w:val="24"/>
        </w:rPr>
        <w:t xml:space="preserve"> reflects impaired incentive motivation, due to a failure to attribute incentive salience to representations of circadian phase, due to degradation of the clock signals by striatal oscillator damping, or both. </w:t>
      </w:r>
    </w:p>
    <w:p w14:paraId="10FEAEC8" w14:textId="77777777" w:rsidR="00C515C9" w:rsidRDefault="00C515C9" w:rsidP="00CA68CF">
      <w:pPr>
        <w:spacing w:after="0" w:line="240" w:lineRule="auto"/>
        <w:jc w:val="both"/>
        <w:outlineLvl w:val="0"/>
        <w:rPr>
          <w:rFonts w:asciiTheme="minorHAnsi" w:hAnsiTheme="minorHAnsi"/>
          <w:sz w:val="24"/>
          <w:szCs w:val="24"/>
        </w:rPr>
      </w:pPr>
    </w:p>
    <w:p w14:paraId="1583DA44" w14:textId="77777777" w:rsidR="005A1F44" w:rsidRDefault="005A1F44" w:rsidP="00CA68CF">
      <w:pPr>
        <w:spacing w:after="0" w:line="240" w:lineRule="auto"/>
        <w:jc w:val="both"/>
        <w:outlineLvl w:val="0"/>
        <w:rPr>
          <w:rFonts w:asciiTheme="minorHAnsi" w:hAnsiTheme="minorHAnsi"/>
          <w:sz w:val="24"/>
          <w:szCs w:val="24"/>
        </w:rPr>
      </w:pPr>
      <w:r>
        <w:rPr>
          <w:rFonts w:asciiTheme="minorHAnsi" w:hAnsiTheme="minorHAnsi"/>
          <w:sz w:val="24"/>
          <w:szCs w:val="24"/>
        </w:rPr>
        <w:t xml:space="preserve">An unexpected finding was that while a palatable </w:t>
      </w:r>
      <w:r w:rsidR="00F70521">
        <w:rPr>
          <w:rFonts w:asciiTheme="minorHAnsi" w:hAnsiTheme="minorHAnsi"/>
          <w:sz w:val="24"/>
          <w:szCs w:val="24"/>
        </w:rPr>
        <w:t>HFD</w:t>
      </w:r>
      <w:r>
        <w:rPr>
          <w:rFonts w:asciiTheme="minorHAnsi" w:hAnsiTheme="minorHAnsi"/>
          <w:sz w:val="24"/>
          <w:szCs w:val="24"/>
        </w:rPr>
        <w:t xml:space="preserve"> did not improve FAA in </w:t>
      </w:r>
      <w:r w:rsidR="00495BDB">
        <w:rPr>
          <w:rFonts w:asciiTheme="minorHAnsi" w:hAnsiTheme="minorHAnsi"/>
          <w:sz w:val="24"/>
          <w:szCs w:val="24"/>
        </w:rPr>
        <w:t>CR</w:t>
      </w:r>
      <w:r>
        <w:rPr>
          <w:rFonts w:asciiTheme="minorHAnsi" w:hAnsiTheme="minorHAnsi"/>
          <w:sz w:val="24"/>
          <w:szCs w:val="24"/>
        </w:rPr>
        <w:t xml:space="preserve"> </w:t>
      </w:r>
      <w:r w:rsidR="00495BDB">
        <w:rPr>
          <w:rFonts w:asciiTheme="minorHAnsi" w:hAnsiTheme="minorHAnsi"/>
          <w:sz w:val="24"/>
          <w:szCs w:val="24"/>
        </w:rPr>
        <w:t xml:space="preserve">D1R </w:t>
      </w:r>
      <w:r>
        <w:rPr>
          <w:rFonts w:asciiTheme="minorHAnsi" w:hAnsiTheme="minorHAnsi"/>
          <w:sz w:val="24"/>
          <w:szCs w:val="24"/>
        </w:rPr>
        <w:t xml:space="preserve">KO mice, the same diet provided once daily did induce a weak FAA equivalently in KO and WT mice with </w:t>
      </w:r>
      <w:r w:rsidR="00495BDB">
        <w:rPr>
          <w:rFonts w:asciiTheme="minorHAnsi" w:hAnsiTheme="minorHAnsi"/>
          <w:sz w:val="24"/>
          <w:szCs w:val="24"/>
        </w:rPr>
        <w:t>AL</w:t>
      </w:r>
      <w:r>
        <w:rPr>
          <w:rFonts w:asciiTheme="minorHAnsi" w:hAnsiTheme="minorHAnsi"/>
          <w:sz w:val="24"/>
          <w:szCs w:val="24"/>
        </w:rPr>
        <w:t xml:space="preserve"> access to regular chow throughout the day. Furthermore, upon transfer to the </w:t>
      </w:r>
      <w:r w:rsidR="00495BDB">
        <w:rPr>
          <w:rFonts w:asciiTheme="minorHAnsi" w:hAnsiTheme="minorHAnsi"/>
          <w:sz w:val="24"/>
          <w:szCs w:val="24"/>
        </w:rPr>
        <w:t>CR</w:t>
      </w:r>
      <w:r>
        <w:rPr>
          <w:rFonts w:asciiTheme="minorHAnsi" w:hAnsiTheme="minorHAnsi"/>
          <w:sz w:val="24"/>
          <w:szCs w:val="24"/>
        </w:rPr>
        <w:t xml:space="preserve"> schedule, the KO mice showed a transient FAA that dissipated over the course of the first week. These observations suggest that enhanced palatability can compensate for deficits in oscillator entrainment or incentive motivation, but that this effect is masked by </w:t>
      </w:r>
      <w:r w:rsidR="00495BDB">
        <w:rPr>
          <w:rFonts w:asciiTheme="minorHAnsi" w:hAnsiTheme="minorHAnsi"/>
          <w:sz w:val="24"/>
          <w:szCs w:val="24"/>
        </w:rPr>
        <w:t>CR</w:t>
      </w:r>
      <w:r>
        <w:rPr>
          <w:rFonts w:asciiTheme="minorHAnsi" w:hAnsiTheme="minorHAnsi"/>
          <w:sz w:val="24"/>
          <w:szCs w:val="24"/>
        </w:rPr>
        <w:t xml:space="preserve">. We speculate that the activity phenotype in D1R KO mice reflects an additional metabolic factor. Although </w:t>
      </w:r>
      <w:r w:rsidR="008B2F56">
        <w:rPr>
          <w:rFonts w:asciiTheme="minorHAnsi" w:hAnsiTheme="minorHAnsi"/>
          <w:sz w:val="24"/>
          <w:szCs w:val="24"/>
        </w:rPr>
        <w:t xml:space="preserve">D1R KO mice, like WT mice, </w:t>
      </w:r>
      <w:r>
        <w:rPr>
          <w:rFonts w:asciiTheme="minorHAnsi" w:hAnsiTheme="minorHAnsi"/>
          <w:sz w:val="24"/>
          <w:szCs w:val="24"/>
        </w:rPr>
        <w:t xml:space="preserve">exhibited hyperactivity during acute food deprivation they were significantly less active throughout the day and night during the chronic </w:t>
      </w:r>
      <w:r w:rsidR="00D51996">
        <w:rPr>
          <w:rFonts w:asciiTheme="minorHAnsi" w:hAnsiTheme="minorHAnsi"/>
          <w:sz w:val="24"/>
          <w:szCs w:val="24"/>
        </w:rPr>
        <w:t>CR</w:t>
      </w:r>
      <w:r>
        <w:rPr>
          <w:rFonts w:asciiTheme="minorHAnsi" w:hAnsiTheme="minorHAnsi"/>
          <w:sz w:val="24"/>
          <w:szCs w:val="24"/>
        </w:rPr>
        <w:t xml:space="preserve"> schedules. </w:t>
      </w:r>
      <w:r w:rsidRPr="008B2F56">
        <w:rPr>
          <w:rFonts w:asciiTheme="minorHAnsi" w:hAnsiTheme="minorHAnsi"/>
          <w:sz w:val="24"/>
          <w:szCs w:val="24"/>
        </w:rPr>
        <w:t>This was not due to metabolic collapse, given that during chronic restri</w:t>
      </w:r>
      <w:r w:rsidR="006C2188" w:rsidRPr="008B2F56">
        <w:rPr>
          <w:rFonts w:asciiTheme="minorHAnsi" w:hAnsiTheme="minorHAnsi"/>
          <w:sz w:val="24"/>
          <w:szCs w:val="24"/>
        </w:rPr>
        <w:t xml:space="preserve">ction, </w:t>
      </w:r>
      <w:r w:rsidR="008B2F56" w:rsidRPr="008B2F56">
        <w:rPr>
          <w:rFonts w:asciiTheme="minorHAnsi" w:hAnsiTheme="minorHAnsi"/>
          <w:sz w:val="24"/>
          <w:szCs w:val="24"/>
        </w:rPr>
        <w:t xml:space="preserve">D1R </w:t>
      </w:r>
      <w:r w:rsidR="006C2188" w:rsidRPr="008B2F56">
        <w:rPr>
          <w:rFonts w:asciiTheme="minorHAnsi" w:hAnsiTheme="minorHAnsi"/>
          <w:sz w:val="24"/>
          <w:szCs w:val="24"/>
        </w:rPr>
        <w:t>KO mice maintained</w:t>
      </w:r>
      <w:r w:rsidRPr="008B2F56">
        <w:rPr>
          <w:rFonts w:asciiTheme="minorHAnsi" w:hAnsiTheme="minorHAnsi"/>
          <w:sz w:val="24"/>
          <w:szCs w:val="24"/>
        </w:rPr>
        <w:t xml:space="preserve"> nocturnal body temperatures relative to WT mice, which were hypothermic at night and early in the light period. These results suggest a different strategy used by WT and KO mice to maintain metabolic homeostasis during </w:t>
      </w:r>
      <w:r w:rsidR="00495BDB" w:rsidRPr="008B2F56">
        <w:rPr>
          <w:rFonts w:asciiTheme="minorHAnsi" w:hAnsiTheme="minorHAnsi"/>
          <w:sz w:val="24"/>
          <w:szCs w:val="24"/>
        </w:rPr>
        <w:t>CR</w:t>
      </w:r>
      <w:r w:rsidRPr="008B2F56">
        <w:rPr>
          <w:rFonts w:asciiTheme="minorHAnsi" w:hAnsiTheme="minorHAnsi"/>
          <w:sz w:val="24"/>
          <w:szCs w:val="24"/>
        </w:rPr>
        <w:t xml:space="preserve">. The WT mice </w:t>
      </w:r>
      <w:r w:rsidR="008B2F56" w:rsidRPr="008B2F56">
        <w:rPr>
          <w:rFonts w:asciiTheme="minorHAnsi" w:hAnsiTheme="minorHAnsi"/>
          <w:sz w:val="24"/>
          <w:szCs w:val="24"/>
        </w:rPr>
        <w:t xml:space="preserve">may </w:t>
      </w:r>
      <w:r w:rsidRPr="008B2F56">
        <w:rPr>
          <w:rFonts w:asciiTheme="minorHAnsi" w:hAnsiTheme="minorHAnsi"/>
          <w:sz w:val="24"/>
          <w:szCs w:val="24"/>
        </w:rPr>
        <w:t xml:space="preserve">conserve energy by reducing metabolism at night, and expend energy by raising body temperature and locomotor activity in anticipation of a regular daily mealtime. The KO mice, by contrast, switch from an initial hyperactivity to a long-term </w:t>
      </w:r>
      <w:r w:rsidRPr="008B2F56">
        <w:rPr>
          <w:rFonts w:asciiTheme="minorHAnsi" w:hAnsiTheme="minorHAnsi"/>
          <w:sz w:val="24"/>
          <w:szCs w:val="24"/>
        </w:rPr>
        <w:lastRenderedPageBreak/>
        <w:t xml:space="preserve">hypoactivity of sufficient magnitude </w:t>
      </w:r>
      <w:r w:rsidR="00F70521" w:rsidRPr="008B2F56">
        <w:rPr>
          <w:rFonts w:asciiTheme="minorHAnsi" w:hAnsiTheme="minorHAnsi"/>
          <w:sz w:val="24"/>
          <w:szCs w:val="24"/>
        </w:rPr>
        <w:t xml:space="preserve">to </w:t>
      </w:r>
      <w:r w:rsidRPr="008B2F56">
        <w:rPr>
          <w:rFonts w:asciiTheme="minorHAnsi" w:hAnsiTheme="minorHAnsi"/>
          <w:sz w:val="24"/>
          <w:szCs w:val="24"/>
        </w:rPr>
        <w:t xml:space="preserve">support a more normal body temperature despite restricted calorie intake. This strategy results in low levels of activity both at night and prior to mealtime. Nonetheless, the reduction in FAA is significant even when normalized against total daily activity. </w:t>
      </w:r>
      <w:r w:rsidR="00F70521" w:rsidRPr="008B2F56">
        <w:rPr>
          <w:rFonts w:asciiTheme="minorHAnsi" w:hAnsiTheme="minorHAnsi"/>
          <w:sz w:val="24"/>
          <w:szCs w:val="24"/>
        </w:rPr>
        <w:t>Thus, t</w:t>
      </w:r>
      <w:r w:rsidRPr="008B2F56">
        <w:rPr>
          <w:rFonts w:asciiTheme="minorHAnsi" w:hAnsiTheme="minorHAnsi"/>
          <w:sz w:val="24"/>
          <w:szCs w:val="24"/>
        </w:rPr>
        <w:t xml:space="preserve">he food anticipation phenotype in </w:t>
      </w:r>
      <w:r w:rsidR="00495BDB" w:rsidRPr="008B2F56">
        <w:rPr>
          <w:rFonts w:asciiTheme="minorHAnsi" w:hAnsiTheme="minorHAnsi"/>
          <w:sz w:val="24"/>
          <w:szCs w:val="24"/>
        </w:rPr>
        <w:t>CR</w:t>
      </w:r>
      <w:r w:rsidRPr="008B2F56">
        <w:rPr>
          <w:rFonts w:asciiTheme="minorHAnsi" w:hAnsiTheme="minorHAnsi"/>
          <w:sz w:val="24"/>
          <w:szCs w:val="24"/>
        </w:rPr>
        <w:t xml:space="preserve"> D1R KO mice may be explained by an alteration in the strategy to maintain metabolic homeostasis, which damps activity non-specifically throughout the 24</w:t>
      </w:r>
      <w:r w:rsidR="00F70521" w:rsidRPr="008B2F56">
        <w:rPr>
          <w:rFonts w:asciiTheme="minorHAnsi" w:hAnsiTheme="minorHAnsi"/>
          <w:sz w:val="24"/>
          <w:szCs w:val="24"/>
        </w:rPr>
        <w:t>-</w:t>
      </w:r>
      <w:r w:rsidRPr="008B2F56">
        <w:rPr>
          <w:rFonts w:asciiTheme="minorHAnsi" w:hAnsiTheme="minorHAnsi"/>
          <w:sz w:val="24"/>
          <w:szCs w:val="24"/>
        </w:rPr>
        <w:t>h</w:t>
      </w:r>
      <w:r w:rsidR="00F70521" w:rsidRPr="008B2F56">
        <w:rPr>
          <w:rFonts w:asciiTheme="minorHAnsi" w:hAnsiTheme="minorHAnsi"/>
          <w:sz w:val="24"/>
          <w:szCs w:val="24"/>
        </w:rPr>
        <w:t>r</w:t>
      </w:r>
      <w:r w:rsidRPr="008B2F56">
        <w:rPr>
          <w:rFonts w:asciiTheme="minorHAnsi" w:hAnsiTheme="minorHAnsi"/>
          <w:sz w:val="24"/>
          <w:szCs w:val="24"/>
        </w:rPr>
        <w:t xml:space="preserve"> cycle and an impairment in circadian entrainment and/or incentive motivation processes that results in a disproportionate reduction of activity in anticipation of mealtime.</w:t>
      </w:r>
      <w:r>
        <w:rPr>
          <w:rFonts w:asciiTheme="minorHAnsi" w:hAnsiTheme="minorHAnsi"/>
          <w:sz w:val="24"/>
          <w:szCs w:val="24"/>
        </w:rPr>
        <w:t xml:space="preserve">  </w:t>
      </w:r>
    </w:p>
    <w:p w14:paraId="7E593199" w14:textId="77777777" w:rsidR="00CA68CF" w:rsidRDefault="00CA68CF" w:rsidP="00CA68CF">
      <w:pPr>
        <w:spacing w:after="0" w:line="240" w:lineRule="auto"/>
        <w:jc w:val="both"/>
        <w:outlineLvl w:val="0"/>
        <w:rPr>
          <w:rFonts w:asciiTheme="minorHAnsi" w:hAnsiTheme="minorHAnsi"/>
          <w:sz w:val="24"/>
          <w:szCs w:val="24"/>
        </w:rPr>
      </w:pPr>
    </w:p>
    <w:p w14:paraId="3ED0C50D" w14:textId="77777777" w:rsidR="00535993" w:rsidRPr="00E601C2" w:rsidRDefault="00535993" w:rsidP="00535993">
      <w:pPr>
        <w:spacing w:after="0" w:line="240" w:lineRule="auto"/>
        <w:jc w:val="both"/>
        <w:outlineLvl w:val="0"/>
        <w:rPr>
          <w:rFonts w:asciiTheme="minorHAnsi" w:hAnsiTheme="minorHAnsi"/>
          <w:sz w:val="24"/>
          <w:szCs w:val="24"/>
        </w:rPr>
      </w:pPr>
      <w:r w:rsidRPr="00E601C2">
        <w:rPr>
          <w:rFonts w:asciiTheme="minorHAnsi" w:hAnsiTheme="minorHAnsi"/>
          <w:sz w:val="24"/>
          <w:szCs w:val="24"/>
        </w:rPr>
        <w:t>Another notable feature of the food-entrainment phenotype in D1R KO mice is that despite the marked attenuation of FAA, the preprandial rise in body temperature is essentially normal</w:t>
      </w:r>
      <w:r w:rsidR="00E601C2" w:rsidRPr="00E601C2">
        <w:rPr>
          <w:rFonts w:asciiTheme="minorHAnsi" w:hAnsiTheme="minorHAnsi"/>
          <w:sz w:val="24"/>
          <w:szCs w:val="24"/>
        </w:rPr>
        <w:t xml:space="preserve"> (see Figure 9)</w:t>
      </w:r>
      <w:r w:rsidRPr="00E601C2">
        <w:rPr>
          <w:rFonts w:asciiTheme="minorHAnsi" w:hAnsiTheme="minorHAnsi"/>
          <w:sz w:val="24"/>
          <w:szCs w:val="24"/>
        </w:rPr>
        <w:t>. Feeding schedules entrain circadian oscillators in many body tissues and brain regions</w:t>
      </w:r>
      <w:ins w:id="70" w:author="Andrew D. Steele" w:date="2014-07-30T17:27:00Z">
        <w:r w:rsidR="00013560">
          <w:rPr>
            <w:rFonts w:asciiTheme="minorHAnsi" w:hAnsiTheme="minorHAnsi"/>
            <w:sz w:val="24"/>
            <w:szCs w:val="24"/>
          </w:rPr>
          <w:t>.</w:t>
        </w:r>
      </w:ins>
      <w:del w:id="71" w:author="Andrew D. Steele" w:date="2014-07-30T17:27:00Z">
        <w:r w:rsidRPr="00E601C2" w:rsidDel="00013560">
          <w:rPr>
            <w:rFonts w:asciiTheme="minorHAnsi" w:hAnsiTheme="minorHAnsi"/>
            <w:sz w:val="24"/>
            <w:szCs w:val="24"/>
          </w:rPr>
          <w:delText>,</w:delText>
        </w:r>
      </w:del>
      <w:r w:rsidRPr="00E601C2">
        <w:rPr>
          <w:rFonts w:asciiTheme="minorHAnsi" w:hAnsiTheme="minorHAnsi"/>
          <w:sz w:val="24"/>
          <w:szCs w:val="24"/>
        </w:rPr>
        <w:t xml:space="preserve"> There is at present no direct evidence for a master food-entrainable pacemaker analogous to the </w:t>
      </w:r>
      <w:proofErr w:type="spellStart"/>
      <w:r w:rsidRPr="00E601C2">
        <w:rPr>
          <w:rFonts w:asciiTheme="minorHAnsi" w:hAnsiTheme="minorHAnsi"/>
          <w:sz w:val="24"/>
          <w:szCs w:val="24"/>
        </w:rPr>
        <w:t>retinorecipient</w:t>
      </w:r>
      <w:proofErr w:type="spellEnd"/>
      <w:r w:rsidRPr="00E601C2">
        <w:rPr>
          <w:rFonts w:asciiTheme="minorHAnsi" w:hAnsiTheme="minorHAnsi"/>
          <w:sz w:val="24"/>
          <w:szCs w:val="24"/>
        </w:rPr>
        <w:t xml:space="preserve"> light-entrainable </w:t>
      </w:r>
      <w:r w:rsidRPr="00764BEE">
        <w:rPr>
          <w:rFonts w:asciiTheme="minorHAnsi" w:hAnsiTheme="minorHAnsi"/>
          <w:sz w:val="24"/>
          <w:szCs w:val="24"/>
        </w:rPr>
        <w:t xml:space="preserve">pacemaker in the SCN, which in mammals is indispensible for entrainment to </w:t>
      </w:r>
      <w:proofErr w:type="spellStart"/>
      <w:r w:rsidR="00E601C2" w:rsidRPr="00764BEE">
        <w:rPr>
          <w:rFonts w:asciiTheme="minorHAnsi" w:hAnsiTheme="minorHAnsi"/>
          <w:sz w:val="24"/>
          <w:szCs w:val="24"/>
        </w:rPr>
        <w:t>light</w:t>
      </w:r>
      <w:proofErr w:type="gramStart"/>
      <w:r w:rsidR="00E601C2" w:rsidRPr="00764BEE">
        <w:rPr>
          <w:rFonts w:asciiTheme="minorHAnsi" w:hAnsiTheme="minorHAnsi"/>
          <w:sz w:val="24"/>
          <w:szCs w:val="24"/>
        </w:rPr>
        <w:t>:dark</w:t>
      </w:r>
      <w:proofErr w:type="spellEnd"/>
      <w:proofErr w:type="gramEnd"/>
      <w:r w:rsidRPr="00764BEE">
        <w:rPr>
          <w:rFonts w:asciiTheme="minorHAnsi" w:hAnsiTheme="minorHAnsi"/>
          <w:sz w:val="24"/>
          <w:szCs w:val="24"/>
        </w:rPr>
        <w:t xml:space="preserve"> cycles.</w:t>
      </w:r>
      <w:r w:rsidR="008306FC" w:rsidRPr="00764BEE">
        <w:rPr>
          <w:rFonts w:asciiTheme="minorHAnsi" w:hAnsiTheme="minorHAnsi"/>
          <w:sz w:val="24"/>
          <w:szCs w:val="24"/>
        </w:rPr>
        <w:t xml:space="preserve"> Indeed </w:t>
      </w:r>
      <w:proofErr w:type="spellStart"/>
      <w:r w:rsidR="008306FC" w:rsidRPr="00764BEE">
        <w:rPr>
          <w:rFonts w:asciiTheme="minorHAnsi" w:hAnsiTheme="minorHAnsi"/>
          <w:sz w:val="24"/>
          <w:szCs w:val="24"/>
        </w:rPr>
        <w:t>hypophysectomy</w:t>
      </w:r>
      <w:proofErr w:type="spellEnd"/>
      <w:r w:rsidR="008306FC" w:rsidRPr="00764BEE">
        <w:rPr>
          <w:rFonts w:asciiTheme="minorHAnsi" w:hAnsiTheme="minorHAnsi"/>
          <w:sz w:val="24"/>
          <w:szCs w:val="24"/>
        </w:rPr>
        <w:t xml:space="preserve"> eliminates preprandial temperature increases but not FAA </w:t>
      </w:r>
      <w:r w:rsidR="00296185" w:rsidRPr="00764BEE">
        <w:rPr>
          <w:rFonts w:asciiTheme="minorHAnsi" w:hAnsiTheme="minorHAnsi"/>
          <w:sz w:val="24"/>
          <w:szCs w:val="24"/>
        </w:rPr>
        <w:fldChar w:fldCharType="begin"/>
      </w:r>
      <w:r w:rsidR="009871C4" w:rsidRPr="00764BEE">
        <w:rPr>
          <w:rFonts w:asciiTheme="minorHAnsi" w:hAnsiTheme="minorHAnsi"/>
          <w:sz w:val="24"/>
          <w:szCs w:val="24"/>
        </w:rPr>
        <w:instrText xml:space="preserve"> ADDIN EN.CITE &lt;EndNote&gt;&lt;Cite&gt;&lt;Author&gt;Davidson&lt;/Author&gt;&lt;Year&gt;1999&lt;/Year&gt;&lt;RecNum&gt;618&lt;/RecNum&gt;&lt;DisplayText&gt;[65]&lt;/DisplayText&gt;&lt;record&gt;&lt;rec-number&gt;618&lt;/rec-number&gt;&lt;foreign-keys&gt;&lt;key app="EN" db-id="w092xxvttvvvwxex9spxpprcwsews0swttpr"&gt;618&lt;/key&gt;&lt;/foreign-keys&gt;&lt;ref-type name="Journal Article"&gt;17&lt;/ref-type&gt;&lt;contributors&gt;&lt;authors&gt;&lt;author&gt;Davidson, A. J.&lt;/author&gt;&lt;author&gt;Stephan, F. K.&lt;/author&gt;&lt;/authors&gt;&lt;/contributors&gt;&lt;auth-address&gt;Neuroscience Program, Department of Psychology, Florida State University, Tallahassee, Florida 32303-1270, USA.&lt;/auth-address&gt;&lt;titles&gt;&lt;title&gt;Feeding-entrained circadian rhythms in hypophysectomized rats with suprachiasmatic nucleus lesions&lt;/title&gt;&lt;secondary-title&gt;Am J Physiol&lt;/secondary-title&gt;&lt;/titles&gt;&lt;periodical&gt;&lt;full-title&gt;Am J Physiol&lt;/full-title&gt;&lt;/periodical&gt;&lt;pages&gt;R1376-84&lt;/pages&gt;&lt;volume&gt;277&lt;/volume&gt;&lt;number&gt;5 Pt 2&lt;/number&gt;&lt;edition&gt;1999/11/24&lt;/edition&gt;&lt;keywords&gt;&lt;keyword&gt;Animals&lt;/keyword&gt;&lt;keyword&gt;Behavior, Animal/physiology&lt;/keyword&gt;&lt;keyword&gt;Body Temperature&lt;/keyword&gt;&lt;keyword&gt;Carbohydrate Metabolism&lt;/keyword&gt;&lt;keyword&gt;*Circadian Rhythm&lt;/keyword&gt;&lt;keyword&gt;Feeding Behavior/*physiology&lt;/keyword&gt;&lt;keyword&gt;Hypophysectomy&lt;/keyword&gt;&lt;keyword&gt;Lipid Metabolism&lt;/keyword&gt;&lt;keyword&gt;Male&lt;/keyword&gt;&lt;keyword&gt;Pituitary Gland/*physiology&lt;/keyword&gt;&lt;keyword&gt;Rats&lt;/keyword&gt;&lt;keyword&gt;Rats, Sprague-Dawley&lt;/keyword&gt;&lt;keyword&gt;Respiration&lt;/keyword&gt;&lt;keyword&gt;Suprachiasmatic Nucleus/pathology/*physiology&lt;/keyword&gt;&lt;/keywords&gt;&lt;dates&gt;&lt;year&gt;1999&lt;/year&gt;&lt;pub-dates&gt;&lt;date&gt;Nov&lt;/date&gt;&lt;/pub-dates&gt;&lt;/dates&gt;&lt;isbn&gt;0002-9513 (Print)&amp;#xD;0002-9513 (Linking)&lt;/isbn&gt;&lt;accession-num&gt;10564210&lt;/accession-num&gt;&lt;urls&gt;&lt;related-urls&gt;&lt;url&gt;http://www.ncbi.nlm.nih.gov/pubmed/10564210&lt;/url&gt;&lt;/related-urls&gt;&lt;/urls&gt;&lt;language&gt;eng&lt;/language&gt;&lt;/record&gt;&lt;/Cite&gt;&lt;/EndNote&gt;</w:instrText>
      </w:r>
      <w:r w:rsidR="00296185" w:rsidRPr="00764BEE">
        <w:rPr>
          <w:rFonts w:asciiTheme="minorHAnsi" w:hAnsiTheme="minorHAnsi"/>
          <w:sz w:val="24"/>
          <w:szCs w:val="24"/>
        </w:rPr>
        <w:fldChar w:fldCharType="separate"/>
      </w:r>
      <w:r w:rsidR="009871C4" w:rsidRPr="00764BEE">
        <w:rPr>
          <w:rFonts w:asciiTheme="minorHAnsi" w:hAnsiTheme="minorHAnsi"/>
          <w:noProof/>
          <w:sz w:val="24"/>
          <w:szCs w:val="24"/>
        </w:rPr>
        <w:t>[</w:t>
      </w:r>
      <w:hyperlink w:anchor="_ENREF_65" w:tooltip="Davidson, 1999 #618" w:history="1">
        <w:r w:rsidR="0051520C" w:rsidRPr="00764BEE">
          <w:rPr>
            <w:rFonts w:asciiTheme="minorHAnsi" w:hAnsiTheme="minorHAnsi"/>
            <w:noProof/>
            <w:sz w:val="24"/>
            <w:szCs w:val="24"/>
          </w:rPr>
          <w:t>65</w:t>
        </w:r>
      </w:hyperlink>
      <w:r w:rsidR="009871C4" w:rsidRPr="00764BEE">
        <w:rPr>
          <w:rFonts w:asciiTheme="minorHAnsi" w:hAnsiTheme="minorHAnsi"/>
          <w:noProof/>
          <w:sz w:val="24"/>
          <w:szCs w:val="24"/>
        </w:rPr>
        <w:t>]</w:t>
      </w:r>
      <w:r w:rsidR="00296185" w:rsidRPr="00764BEE">
        <w:rPr>
          <w:rFonts w:asciiTheme="minorHAnsi" w:hAnsiTheme="minorHAnsi"/>
          <w:sz w:val="24"/>
          <w:szCs w:val="24"/>
        </w:rPr>
        <w:fldChar w:fldCharType="end"/>
      </w:r>
      <w:ins w:id="72" w:author="Andrew D. Steele" w:date="2014-07-30T17:27:00Z">
        <w:r w:rsidR="00013560">
          <w:rPr>
            <w:rFonts w:asciiTheme="minorHAnsi" w:hAnsiTheme="minorHAnsi"/>
            <w:sz w:val="24"/>
            <w:szCs w:val="24"/>
          </w:rPr>
          <w:t>,</w:t>
        </w:r>
      </w:ins>
      <w:del w:id="73" w:author="Andrew D. Steele" w:date="2014-07-30T17:27:00Z">
        <w:r w:rsidR="008306FC" w:rsidRPr="00764BEE" w:rsidDel="00013560">
          <w:rPr>
            <w:rFonts w:asciiTheme="minorHAnsi" w:hAnsiTheme="minorHAnsi"/>
            <w:sz w:val="24"/>
            <w:szCs w:val="24"/>
          </w:rPr>
          <w:delText>;</w:delText>
        </w:r>
      </w:del>
      <w:r w:rsidR="008306FC" w:rsidRPr="00764BEE">
        <w:rPr>
          <w:rFonts w:asciiTheme="minorHAnsi" w:hAnsiTheme="minorHAnsi"/>
          <w:sz w:val="24"/>
          <w:szCs w:val="24"/>
        </w:rPr>
        <w:t xml:space="preserve"> a dissociation that we have also observed with mice showing temperature entrainment without FAA </w:t>
      </w:r>
      <w:r w:rsidR="00296185" w:rsidRPr="00764BEE">
        <w:rPr>
          <w:rFonts w:asciiTheme="minorHAnsi" w:hAnsiTheme="minorHAnsi"/>
          <w:sz w:val="24"/>
          <w:szCs w:val="24"/>
        </w:rPr>
        <w:fldChar w:fldCharType="begin"/>
      </w:r>
      <w:r w:rsidR="009871C4" w:rsidRPr="00764BEE">
        <w:rPr>
          <w:rFonts w:asciiTheme="minorHAnsi" w:hAnsiTheme="minorHAnsi"/>
          <w:sz w:val="24"/>
          <w:szCs w:val="24"/>
        </w:rPr>
        <w:instrText xml:space="preserve"> ADDIN EN.CITE &lt;EndNote&gt;&lt;Cite&gt;&lt;Author&gt;Gallardo&lt;/Author&gt;&lt;Year&gt;2012&lt;/Year&gt;&lt;RecNum&gt;197&lt;/RecNum&gt;&lt;DisplayText&gt;[17]&lt;/DisplayText&gt;&lt;record&gt;&lt;rec-number&gt;197&lt;/rec-number&gt;&lt;foreign-keys&gt;&lt;key app="EN" db-id="w092xxvttvvvwxex9spxpprcwsews0swttpr"&gt;197&lt;/key&gt;&lt;/foreign-keys&gt;&lt;ref-type name="Journal Article"&gt;17&lt;/ref-type&gt;&lt;contributors&gt;&lt;authors&gt;&lt;author&gt;Gallardo, C. M.&lt;/author&gt;&lt;author&gt;Gunapala, K. M.&lt;/author&gt;&lt;author&gt;King, O. D.&lt;/author&gt;&lt;author&gt;Steele, A. D.&lt;/author&gt;&lt;/authors&gt;&lt;/contributors&gt;&lt;auth-address&gt;Division of Biology, California Institute of Technology, Pasadena, California, United States of America.&lt;/auth-address&gt;&lt;titles&gt;&lt;title&gt;Daily scheduled high fat meals moderately entrain behavioral anticipatory activity, body temperature, and hypothalamic c-Fos activation&lt;/title&gt;&lt;secondary-title&gt;PLoS One&lt;/secondary-title&gt;&lt;/titles&gt;&lt;periodical&gt;&lt;full-title&gt;PLoS One&lt;/full-title&gt;&lt;/periodical&gt;&lt;pages&gt;e41161&lt;/pages&gt;&lt;volume&gt;7&lt;/volume&gt;&lt;number&gt;7&lt;/number&gt;&lt;edition&gt;2012/07/21&lt;/edition&gt;&lt;dates&gt;&lt;year&gt;2012&lt;/year&gt;&lt;/dates&gt;&lt;isbn&gt;1932-6203 (Electronic)&amp;#xD;1932-6203 (Linking)&lt;/isbn&gt;&lt;accession-num&gt;22815954&lt;/accession-num&gt;&lt;urls&gt;&lt;related-urls&gt;&lt;url&gt;http://www.ncbi.nlm.nih.gov/pubmed/22815954&lt;/url&gt;&lt;/related-urls&gt;&lt;/urls&gt;&lt;custom2&gt;3397999&lt;/custom2&gt;&lt;electronic-resource-num&gt;10.1371/journal.pone.0041161&amp;#xD;PONE-D-12-12610 [pii]&lt;/electronic-resource-num&gt;&lt;language&gt;eng&lt;/language&gt;&lt;/record&gt;&lt;/Cite&gt;&lt;/EndNote&gt;</w:instrText>
      </w:r>
      <w:r w:rsidR="00296185" w:rsidRPr="00764BEE">
        <w:rPr>
          <w:rFonts w:asciiTheme="minorHAnsi" w:hAnsiTheme="minorHAnsi"/>
          <w:sz w:val="24"/>
          <w:szCs w:val="24"/>
        </w:rPr>
        <w:fldChar w:fldCharType="separate"/>
      </w:r>
      <w:r w:rsidR="009871C4" w:rsidRPr="00764BEE">
        <w:rPr>
          <w:rFonts w:asciiTheme="minorHAnsi" w:hAnsiTheme="minorHAnsi"/>
          <w:noProof/>
          <w:sz w:val="24"/>
          <w:szCs w:val="24"/>
        </w:rPr>
        <w:t>[</w:t>
      </w:r>
      <w:hyperlink w:anchor="_ENREF_17" w:tooltip="Gallardo, 2012 #197" w:history="1">
        <w:r w:rsidR="0051520C" w:rsidRPr="00764BEE">
          <w:rPr>
            <w:rFonts w:asciiTheme="minorHAnsi" w:hAnsiTheme="minorHAnsi"/>
            <w:noProof/>
            <w:sz w:val="24"/>
            <w:szCs w:val="24"/>
          </w:rPr>
          <w:t>17</w:t>
        </w:r>
      </w:hyperlink>
      <w:r w:rsidR="009871C4" w:rsidRPr="00764BEE">
        <w:rPr>
          <w:rFonts w:asciiTheme="minorHAnsi" w:hAnsiTheme="minorHAnsi"/>
          <w:noProof/>
          <w:sz w:val="24"/>
          <w:szCs w:val="24"/>
        </w:rPr>
        <w:t>]</w:t>
      </w:r>
      <w:r w:rsidR="00296185" w:rsidRPr="00764BEE">
        <w:rPr>
          <w:rFonts w:asciiTheme="minorHAnsi" w:hAnsiTheme="minorHAnsi"/>
          <w:sz w:val="24"/>
          <w:szCs w:val="24"/>
        </w:rPr>
        <w:fldChar w:fldCharType="end"/>
      </w:r>
      <w:r w:rsidR="008306FC" w:rsidRPr="00764BEE">
        <w:rPr>
          <w:rFonts w:asciiTheme="minorHAnsi" w:hAnsiTheme="minorHAnsi"/>
          <w:sz w:val="24"/>
          <w:szCs w:val="24"/>
        </w:rPr>
        <w:t xml:space="preserve"> and mice showing FAA without showing preprandial temperature increases </w:t>
      </w:r>
      <w:r w:rsidR="00296185" w:rsidRPr="00764BEE">
        <w:rPr>
          <w:rFonts w:asciiTheme="minorHAnsi" w:hAnsiTheme="minorHAnsi"/>
          <w:sz w:val="24"/>
          <w:szCs w:val="24"/>
        </w:rPr>
        <w:fldChar w:fldCharType="begin"/>
      </w:r>
      <w:r w:rsidR="009871C4" w:rsidRPr="00764BEE">
        <w:rPr>
          <w:rFonts w:asciiTheme="minorHAnsi" w:hAnsiTheme="minorHAnsi"/>
          <w:sz w:val="24"/>
          <w:szCs w:val="24"/>
        </w:rPr>
        <w:instrText xml:space="preserve"> ADDIN EN.CITE &lt;EndNote&gt;&lt;Cite&gt;&lt;Author&gt;Luby&lt;/Author&gt;&lt;Year&gt;2012&lt;/Year&gt;&lt;RecNum&gt;198&lt;/RecNum&gt;&lt;DisplayText&gt;[62]&lt;/DisplayText&gt;&lt;record&gt;&lt;rec-number&gt;198&lt;/rec-number&gt;&lt;foreign-keys&gt;&lt;key app="EN" db-id="w092xxvttvvvwxex9spxpprcwsews0swttpr"&gt;198&lt;/key&gt;&lt;/foreign-keys&gt;&lt;ref-type name="Journal Article"&gt;17&lt;/ref-type&gt;&lt;contributors&gt;&lt;authors&gt;&lt;author&gt;Luby, M. D.&lt;/author&gt;&lt;author&gt;Hsu, C. T.&lt;/author&gt;&lt;author&gt;Shuster, S. A.&lt;/author&gt;&lt;author&gt;Gallardo, C. M.&lt;/author&gt;&lt;author&gt;Mistlberger, R. E.&lt;/author&gt;&lt;author&gt;King, O. D.&lt;/author&gt;&lt;author&gt;Steele, A. D.&lt;/author&gt;&lt;/authors&gt;&lt;/contributors&gt;&lt;auth-address&gt;Division of Biology, California Institute of Technology, Pasadena, California, United States of America.&lt;/auth-address&gt;&lt;titles&gt;&lt;title&gt;Food anticipatory activity behavior of mice across a wide range of circadian and non-circadian intervals&lt;/title&gt;&lt;secondary-title&gt;PLoS One&lt;/secondary-title&gt;&lt;/titles&gt;&lt;periodical&gt;&lt;full-title&gt;PLoS One&lt;/full-title&gt;&lt;/periodical&gt;&lt;pages&gt;e37992&lt;/pages&gt;&lt;volume&gt;7&lt;/volume&gt;&lt;number&gt;5&lt;/number&gt;&lt;edition&gt;2012/06/05&lt;/edition&gt;&lt;dates&gt;&lt;year&gt;2012&lt;/year&gt;&lt;/dates&gt;&lt;isbn&gt;1932-6203 (Electronic)&amp;#xD;1932-6203 (Linking)&lt;/isbn&gt;&lt;accession-num&gt;22662260&lt;/accession-num&gt;&lt;urls&gt;&lt;related-urls&gt;&lt;url&gt;http://www.ncbi.nlm.nih.gov/pubmed/22662260&lt;/url&gt;&lt;/related-urls&gt;&lt;/urls&gt;&lt;custom2&gt;3360658&lt;/custom2&gt;&lt;electronic-resource-num&gt;10.1371/journal.pone.0037992&amp;#xD;PONE-D-12-06938 [pii]&lt;/electronic-resource-num&gt;&lt;language&gt;eng&lt;/language&gt;&lt;/record&gt;&lt;/Cite&gt;&lt;/EndNote&gt;</w:instrText>
      </w:r>
      <w:r w:rsidR="00296185" w:rsidRPr="00764BEE">
        <w:rPr>
          <w:rFonts w:asciiTheme="minorHAnsi" w:hAnsiTheme="minorHAnsi"/>
          <w:sz w:val="24"/>
          <w:szCs w:val="24"/>
        </w:rPr>
        <w:fldChar w:fldCharType="separate"/>
      </w:r>
      <w:r w:rsidR="009871C4" w:rsidRPr="00764BEE">
        <w:rPr>
          <w:rFonts w:asciiTheme="minorHAnsi" w:hAnsiTheme="minorHAnsi"/>
          <w:noProof/>
          <w:sz w:val="24"/>
          <w:szCs w:val="24"/>
        </w:rPr>
        <w:t>[</w:t>
      </w:r>
      <w:hyperlink w:anchor="_ENREF_62" w:tooltip="Luby, 2012 #198" w:history="1">
        <w:r w:rsidR="0051520C" w:rsidRPr="00764BEE">
          <w:rPr>
            <w:rFonts w:asciiTheme="minorHAnsi" w:hAnsiTheme="minorHAnsi"/>
            <w:noProof/>
            <w:sz w:val="24"/>
            <w:szCs w:val="24"/>
          </w:rPr>
          <w:t>62</w:t>
        </w:r>
      </w:hyperlink>
      <w:r w:rsidR="009871C4" w:rsidRPr="00764BEE">
        <w:rPr>
          <w:rFonts w:asciiTheme="minorHAnsi" w:hAnsiTheme="minorHAnsi"/>
          <w:noProof/>
          <w:sz w:val="24"/>
          <w:szCs w:val="24"/>
        </w:rPr>
        <w:t>]</w:t>
      </w:r>
      <w:r w:rsidR="00296185" w:rsidRPr="00764BEE">
        <w:rPr>
          <w:rFonts w:asciiTheme="minorHAnsi" w:hAnsiTheme="minorHAnsi"/>
          <w:sz w:val="24"/>
          <w:szCs w:val="24"/>
        </w:rPr>
        <w:fldChar w:fldCharType="end"/>
      </w:r>
      <w:r w:rsidR="008306FC" w:rsidRPr="00764BEE">
        <w:rPr>
          <w:rFonts w:asciiTheme="minorHAnsi" w:hAnsiTheme="minorHAnsi"/>
          <w:sz w:val="24"/>
          <w:szCs w:val="24"/>
        </w:rPr>
        <w:t>.</w:t>
      </w:r>
      <w:r w:rsidRPr="00764BEE">
        <w:rPr>
          <w:rFonts w:asciiTheme="minorHAnsi" w:hAnsiTheme="minorHAnsi"/>
          <w:sz w:val="24"/>
          <w:szCs w:val="24"/>
        </w:rPr>
        <w:t xml:space="preserve"> Food</w:t>
      </w:r>
      <w:r w:rsidRPr="00E601C2">
        <w:rPr>
          <w:rFonts w:asciiTheme="minorHAnsi" w:hAnsiTheme="minorHAnsi"/>
          <w:sz w:val="24"/>
          <w:szCs w:val="24"/>
        </w:rPr>
        <w:t>-entrainment may involve multiple parallel entrainment pathways, acting on a fully distributed, non-hierarchical system of circadian oscillators in local circuits, each responsible for generating food-entrained rhythms in tissue specific functions. The differential effect of the D1R KO on behavior and body temperature is consistent with this model.</w:t>
      </w:r>
    </w:p>
    <w:p w14:paraId="6A2450F9" w14:textId="77777777" w:rsidR="00535993" w:rsidRDefault="00535993" w:rsidP="00CA68CF">
      <w:pPr>
        <w:spacing w:after="0" w:line="240" w:lineRule="auto"/>
        <w:jc w:val="both"/>
        <w:outlineLvl w:val="0"/>
        <w:rPr>
          <w:rFonts w:asciiTheme="minorHAnsi" w:hAnsiTheme="minorHAnsi"/>
          <w:sz w:val="24"/>
          <w:szCs w:val="24"/>
        </w:rPr>
      </w:pPr>
    </w:p>
    <w:p w14:paraId="0E4344B7" w14:textId="77777777" w:rsidR="00545E9A" w:rsidRDefault="005A1F44" w:rsidP="005130BB">
      <w:pPr>
        <w:spacing w:after="0" w:line="240" w:lineRule="auto"/>
        <w:jc w:val="both"/>
        <w:outlineLvl w:val="0"/>
        <w:rPr>
          <w:rFonts w:asciiTheme="minorHAnsi" w:hAnsiTheme="minorHAnsi"/>
          <w:sz w:val="24"/>
          <w:szCs w:val="24"/>
        </w:rPr>
      </w:pPr>
      <w:r>
        <w:rPr>
          <w:rFonts w:asciiTheme="minorHAnsi" w:hAnsiTheme="minorHAnsi"/>
          <w:sz w:val="24"/>
          <w:szCs w:val="24"/>
        </w:rPr>
        <w:t>Evidence that daily rhythms of food anticipatory activity may reflect entrainment of circadian oscillations in the dorsal striatum b</w:t>
      </w:r>
      <w:r w:rsidR="00495BDB">
        <w:rPr>
          <w:rFonts w:asciiTheme="minorHAnsi" w:hAnsiTheme="minorHAnsi"/>
          <w:sz w:val="24"/>
          <w:szCs w:val="24"/>
        </w:rPr>
        <w:t xml:space="preserve">y daily reward schedules and D1R </w:t>
      </w:r>
      <w:r>
        <w:rPr>
          <w:rFonts w:asciiTheme="minorHAnsi" w:hAnsiTheme="minorHAnsi"/>
          <w:sz w:val="24"/>
          <w:szCs w:val="24"/>
        </w:rPr>
        <w:t xml:space="preserve">signaling suggest new insights into the processes that may induce and sustain </w:t>
      </w:r>
      <w:r w:rsidR="00130A81">
        <w:rPr>
          <w:rFonts w:asciiTheme="minorHAnsi" w:hAnsiTheme="minorHAnsi"/>
          <w:sz w:val="24"/>
          <w:szCs w:val="24"/>
        </w:rPr>
        <w:t xml:space="preserve">daily repetitive or even </w:t>
      </w:r>
      <w:r>
        <w:rPr>
          <w:rFonts w:asciiTheme="minorHAnsi" w:hAnsiTheme="minorHAnsi"/>
          <w:sz w:val="24"/>
          <w:szCs w:val="24"/>
        </w:rPr>
        <w:t>addictive behaviors.</w:t>
      </w:r>
    </w:p>
    <w:p w14:paraId="45AFD54E" w14:textId="77777777" w:rsidR="00656698" w:rsidRDefault="00656698" w:rsidP="008B61F8">
      <w:pPr>
        <w:spacing w:after="0" w:line="240" w:lineRule="auto"/>
        <w:outlineLvl w:val="0"/>
        <w:rPr>
          <w:ins w:id="74" w:author="Andrew D. Steele" w:date="2014-07-28T15:59:00Z"/>
          <w:rFonts w:asciiTheme="minorHAnsi" w:hAnsiTheme="minorHAnsi"/>
          <w:b/>
          <w:sz w:val="24"/>
          <w:szCs w:val="24"/>
        </w:rPr>
      </w:pPr>
    </w:p>
    <w:p w14:paraId="0596ED5A" w14:textId="77777777" w:rsidR="00656698" w:rsidRDefault="00656698" w:rsidP="008B61F8">
      <w:pPr>
        <w:spacing w:after="0" w:line="240" w:lineRule="auto"/>
        <w:outlineLvl w:val="0"/>
        <w:rPr>
          <w:ins w:id="75" w:author="Andrew D. Steele" w:date="2014-07-28T15:59:00Z"/>
          <w:rFonts w:asciiTheme="minorHAnsi" w:hAnsiTheme="minorHAnsi"/>
          <w:b/>
          <w:sz w:val="24"/>
          <w:szCs w:val="24"/>
        </w:rPr>
      </w:pPr>
    </w:p>
    <w:p w14:paraId="0A1C4B46" w14:textId="77777777" w:rsidR="00656698" w:rsidRDefault="00656698" w:rsidP="008B61F8">
      <w:pPr>
        <w:spacing w:after="0" w:line="240" w:lineRule="auto"/>
        <w:outlineLvl w:val="0"/>
        <w:rPr>
          <w:ins w:id="76" w:author="Andrew D. Steele" w:date="2014-07-28T15:59:00Z"/>
          <w:rFonts w:asciiTheme="minorHAnsi" w:hAnsiTheme="minorHAnsi"/>
          <w:b/>
          <w:sz w:val="24"/>
          <w:szCs w:val="24"/>
        </w:rPr>
      </w:pPr>
    </w:p>
    <w:p w14:paraId="7A806B08" w14:textId="77777777" w:rsidR="008B61F8" w:rsidRDefault="008B61F8" w:rsidP="008B61F8">
      <w:pPr>
        <w:spacing w:after="0" w:line="240" w:lineRule="auto"/>
        <w:outlineLvl w:val="0"/>
        <w:rPr>
          <w:rFonts w:asciiTheme="minorHAnsi" w:hAnsiTheme="minorHAnsi"/>
          <w:b/>
          <w:sz w:val="24"/>
          <w:szCs w:val="24"/>
        </w:rPr>
      </w:pPr>
      <w:r>
        <w:rPr>
          <w:rFonts w:asciiTheme="minorHAnsi" w:hAnsiTheme="minorHAnsi"/>
          <w:b/>
          <w:sz w:val="24"/>
          <w:szCs w:val="24"/>
        </w:rPr>
        <w:t>Materials and Methods</w:t>
      </w:r>
    </w:p>
    <w:p w14:paraId="2B97115C" w14:textId="77777777" w:rsidR="00A57439" w:rsidRDefault="00A57439" w:rsidP="008B61F8">
      <w:pPr>
        <w:spacing w:line="240" w:lineRule="auto"/>
        <w:rPr>
          <w:rFonts w:asciiTheme="minorHAnsi" w:hAnsiTheme="minorHAnsi"/>
          <w:i/>
          <w:sz w:val="24"/>
          <w:szCs w:val="24"/>
          <w:lang w:eastAsia="en-CA"/>
        </w:rPr>
      </w:pPr>
    </w:p>
    <w:p w14:paraId="5D81CF36" w14:textId="77777777" w:rsidR="00085378" w:rsidRPr="00085378" w:rsidRDefault="00085378" w:rsidP="00085378">
      <w:pPr>
        <w:spacing w:line="240" w:lineRule="auto"/>
        <w:rPr>
          <w:rFonts w:asciiTheme="minorHAnsi" w:hAnsiTheme="minorHAnsi"/>
          <w:i/>
          <w:sz w:val="24"/>
          <w:szCs w:val="24"/>
          <w:lang w:eastAsia="en-CA"/>
        </w:rPr>
      </w:pPr>
      <w:r w:rsidRPr="00085378">
        <w:rPr>
          <w:rFonts w:asciiTheme="minorHAnsi" w:hAnsiTheme="minorHAnsi"/>
          <w:i/>
          <w:sz w:val="24"/>
          <w:szCs w:val="24"/>
          <w:lang w:eastAsia="en-CA"/>
        </w:rPr>
        <w:t>Ethics Statement</w:t>
      </w:r>
    </w:p>
    <w:p w14:paraId="57F72DD2" w14:textId="77777777" w:rsidR="00085378" w:rsidRPr="00302D7D" w:rsidRDefault="00085378" w:rsidP="0082111A">
      <w:pPr>
        <w:spacing w:after="0" w:line="240" w:lineRule="auto"/>
        <w:jc w:val="both"/>
        <w:rPr>
          <w:rFonts w:asciiTheme="minorHAnsi" w:hAnsiTheme="minorHAnsi"/>
          <w:sz w:val="24"/>
          <w:szCs w:val="24"/>
        </w:rPr>
      </w:pPr>
      <w:r>
        <w:rPr>
          <w:rFonts w:asciiTheme="minorHAnsi" w:hAnsiTheme="minorHAnsi"/>
          <w:sz w:val="24"/>
          <w:szCs w:val="24"/>
        </w:rPr>
        <w:t xml:space="preserve">These </w:t>
      </w:r>
      <w:r w:rsidRPr="00302D7D">
        <w:rPr>
          <w:rFonts w:asciiTheme="minorHAnsi" w:hAnsiTheme="minorHAnsi"/>
          <w:sz w:val="24"/>
          <w:szCs w:val="24"/>
        </w:rPr>
        <w:t>experiments were approved by the institutional animal care committee</w:t>
      </w:r>
      <w:r>
        <w:rPr>
          <w:rFonts w:asciiTheme="minorHAnsi" w:hAnsiTheme="minorHAnsi"/>
          <w:sz w:val="24"/>
          <w:szCs w:val="24"/>
        </w:rPr>
        <w:t>s of</w:t>
      </w:r>
      <w:r w:rsidRPr="00302D7D">
        <w:rPr>
          <w:rFonts w:asciiTheme="minorHAnsi" w:hAnsiTheme="minorHAnsi"/>
          <w:sz w:val="24"/>
          <w:szCs w:val="24"/>
        </w:rPr>
        <w:t xml:space="preserve"> California Institute of Technology (protocol number 1567)</w:t>
      </w:r>
      <w:r>
        <w:rPr>
          <w:rFonts w:asciiTheme="minorHAnsi" w:hAnsiTheme="minorHAnsi"/>
          <w:sz w:val="24"/>
          <w:szCs w:val="24"/>
        </w:rPr>
        <w:t>; Keck Science Department of</w:t>
      </w:r>
      <w:r w:rsidRPr="00DF0AAF">
        <w:rPr>
          <w:rFonts w:asciiTheme="minorHAnsi" w:hAnsiTheme="minorHAnsi"/>
          <w:sz w:val="24"/>
          <w:szCs w:val="24"/>
        </w:rPr>
        <w:t xml:space="preserve"> Claremont McKenna College, Pitzer College, Scripps College</w:t>
      </w:r>
      <w:r>
        <w:rPr>
          <w:rFonts w:asciiTheme="minorHAnsi" w:hAnsiTheme="minorHAnsi"/>
          <w:sz w:val="24"/>
          <w:szCs w:val="24"/>
        </w:rPr>
        <w:t>s; California State Polytechnic University, Pomona (13.029), University of Washington, Seattle; and Simon Fraser University.</w:t>
      </w:r>
      <w:r w:rsidRPr="00302D7D">
        <w:rPr>
          <w:rFonts w:asciiTheme="minorHAnsi" w:hAnsiTheme="minorHAnsi"/>
          <w:sz w:val="24"/>
          <w:szCs w:val="24"/>
        </w:rPr>
        <w:t xml:space="preserve"> </w:t>
      </w:r>
    </w:p>
    <w:p w14:paraId="40A5BE03" w14:textId="77777777" w:rsidR="00085378" w:rsidRPr="00A57439" w:rsidRDefault="00085378" w:rsidP="008B61F8">
      <w:pPr>
        <w:spacing w:line="240" w:lineRule="auto"/>
        <w:rPr>
          <w:rFonts w:asciiTheme="minorHAnsi" w:hAnsiTheme="minorHAnsi"/>
          <w:i/>
          <w:sz w:val="24"/>
          <w:szCs w:val="24"/>
          <w:lang w:eastAsia="en-CA"/>
        </w:rPr>
      </w:pPr>
    </w:p>
    <w:p w14:paraId="31774212" w14:textId="77777777" w:rsidR="000879D6" w:rsidRPr="00085378" w:rsidRDefault="00814D90" w:rsidP="00085378">
      <w:pPr>
        <w:spacing w:after="0" w:line="240" w:lineRule="auto"/>
        <w:jc w:val="both"/>
        <w:outlineLvl w:val="0"/>
        <w:rPr>
          <w:rFonts w:asciiTheme="minorHAnsi" w:hAnsiTheme="minorHAnsi"/>
          <w:i/>
          <w:sz w:val="24"/>
          <w:szCs w:val="24"/>
        </w:rPr>
      </w:pPr>
      <w:r>
        <w:rPr>
          <w:rFonts w:asciiTheme="minorHAnsi" w:hAnsiTheme="minorHAnsi"/>
          <w:i/>
          <w:sz w:val="24"/>
          <w:szCs w:val="24"/>
        </w:rPr>
        <w:t>Mouse strains</w:t>
      </w:r>
      <w:r w:rsidR="000879D6" w:rsidRPr="00302D7D">
        <w:rPr>
          <w:rFonts w:asciiTheme="minorHAnsi" w:hAnsiTheme="minorHAnsi"/>
          <w:i/>
          <w:sz w:val="24"/>
          <w:szCs w:val="24"/>
        </w:rPr>
        <w:t xml:space="preserve"> and husbandry</w:t>
      </w:r>
    </w:p>
    <w:p w14:paraId="472E833B" w14:textId="77777777" w:rsidR="000879D6" w:rsidRPr="00302D7D" w:rsidRDefault="000879D6" w:rsidP="000879D6">
      <w:pPr>
        <w:spacing w:after="0" w:line="240" w:lineRule="auto"/>
        <w:ind w:firstLine="720"/>
        <w:jc w:val="both"/>
        <w:rPr>
          <w:rFonts w:asciiTheme="minorHAnsi" w:hAnsiTheme="minorHAnsi"/>
          <w:sz w:val="24"/>
          <w:szCs w:val="24"/>
        </w:rPr>
      </w:pPr>
    </w:p>
    <w:p w14:paraId="5E6D4E57" w14:textId="77777777" w:rsidR="000879D6" w:rsidRPr="00397E08" w:rsidRDefault="003958FB" w:rsidP="0082111A">
      <w:pPr>
        <w:spacing w:after="0" w:line="240" w:lineRule="auto"/>
        <w:jc w:val="both"/>
        <w:rPr>
          <w:rFonts w:asciiTheme="minorHAnsi" w:hAnsiTheme="minorHAnsi"/>
          <w:i/>
          <w:sz w:val="24"/>
          <w:szCs w:val="24"/>
        </w:rPr>
      </w:pPr>
      <w:r>
        <w:rPr>
          <w:rFonts w:asciiTheme="minorHAnsi" w:hAnsiTheme="minorHAnsi"/>
          <w:sz w:val="24"/>
          <w:szCs w:val="24"/>
        </w:rPr>
        <w:t>For experiments at Caltech (Figures 1, 2, 4-9, and S1)</w:t>
      </w:r>
      <w:r w:rsidRPr="00302D7D">
        <w:rPr>
          <w:rFonts w:asciiTheme="minorHAnsi" w:hAnsiTheme="minorHAnsi"/>
          <w:sz w:val="24"/>
          <w:szCs w:val="24"/>
        </w:rPr>
        <w:t xml:space="preserve"> mice were </w:t>
      </w:r>
      <w:r>
        <w:rPr>
          <w:rFonts w:asciiTheme="minorHAnsi" w:hAnsiTheme="minorHAnsi"/>
          <w:sz w:val="24"/>
          <w:szCs w:val="24"/>
        </w:rPr>
        <w:t>maintained on</w:t>
      </w:r>
      <w:r w:rsidRPr="00302D7D">
        <w:rPr>
          <w:rFonts w:asciiTheme="minorHAnsi" w:hAnsiTheme="minorHAnsi"/>
          <w:sz w:val="24"/>
          <w:szCs w:val="24"/>
        </w:rPr>
        <w:t xml:space="preserve"> a 13:11 L</w:t>
      </w:r>
      <w:proofErr w:type="gramStart"/>
      <w:r>
        <w:rPr>
          <w:rFonts w:asciiTheme="minorHAnsi" w:hAnsiTheme="minorHAnsi"/>
          <w:sz w:val="24"/>
          <w:szCs w:val="24"/>
        </w:rPr>
        <w:t>:D</w:t>
      </w:r>
      <w:proofErr w:type="gramEnd"/>
      <w:r>
        <w:rPr>
          <w:rFonts w:asciiTheme="minorHAnsi" w:hAnsiTheme="minorHAnsi"/>
          <w:sz w:val="24"/>
          <w:szCs w:val="24"/>
        </w:rPr>
        <w:t xml:space="preserve"> cycle; for all other experiments mice were maintained on 12:12</w:t>
      </w:r>
      <w:r w:rsidRPr="00302D7D">
        <w:rPr>
          <w:rFonts w:asciiTheme="minorHAnsi" w:hAnsiTheme="minorHAnsi"/>
          <w:sz w:val="24"/>
          <w:szCs w:val="24"/>
        </w:rPr>
        <w:t xml:space="preserve"> L</w:t>
      </w:r>
      <w:r>
        <w:rPr>
          <w:rFonts w:asciiTheme="minorHAnsi" w:hAnsiTheme="minorHAnsi"/>
          <w:sz w:val="24"/>
          <w:szCs w:val="24"/>
        </w:rPr>
        <w:t>:</w:t>
      </w:r>
      <w:r w:rsidRPr="00302D7D">
        <w:rPr>
          <w:rFonts w:asciiTheme="minorHAnsi" w:hAnsiTheme="minorHAnsi"/>
          <w:sz w:val="24"/>
          <w:szCs w:val="24"/>
        </w:rPr>
        <w:t>D cycle</w:t>
      </w:r>
      <w:r>
        <w:rPr>
          <w:rFonts w:asciiTheme="minorHAnsi" w:hAnsiTheme="minorHAnsi"/>
          <w:sz w:val="24"/>
          <w:szCs w:val="24"/>
        </w:rPr>
        <w:t xml:space="preserve">s at Simon Fraser University (Figures 3 and 11), University of Washington (Figure 10), and Keck Science </w:t>
      </w:r>
      <w:r>
        <w:rPr>
          <w:rFonts w:asciiTheme="minorHAnsi" w:hAnsiTheme="minorHAnsi"/>
          <w:sz w:val="24"/>
          <w:szCs w:val="24"/>
        </w:rPr>
        <w:lastRenderedPageBreak/>
        <w:t>Department (Figure 12).</w:t>
      </w:r>
      <w:r w:rsidRPr="005769B9">
        <w:rPr>
          <w:rFonts w:asciiTheme="minorHAnsi" w:hAnsiTheme="minorHAnsi"/>
          <w:sz w:val="24"/>
          <w:szCs w:val="24"/>
        </w:rPr>
        <w:t xml:space="preserve"> </w:t>
      </w:r>
      <w:r w:rsidR="000879D6" w:rsidRPr="00302D7D">
        <w:rPr>
          <w:rFonts w:asciiTheme="minorHAnsi" w:hAnsiTheme="minorHAnsi"/>
          <w:sz w:val="24"/>
          <w:szCs w:val="24"/>
        </w:rPr>
        <w:t xml:space="preserve">The </w:t>
      </w:r>
      <w:r w:rsidR="00144372">
        <w:rPr>
          <w:rFonts w:asciiTheme="minorHAnsi" w:hAnsiTheme="minorHAnsi"/>
          <w:sz w:val="24"/>
          <w:szCs w:val="24"/>
        </w:rPr>
        <w:t>D1R KO mice used in this study</w:t>
      </w:r>
      <w:r>
        <w:rPr>
          <w:rFonts w:asciiTheme="minorHAnsi" w:hAnsiTheme="minorHAnsi"/>
          <w:sz w:val="24"/>
          <w:szCs w:val="24"/>
        </w:rPr>
        <w:t xml:space="preserve"> </w:t>
      </w:r>
      <w:r w:rsidR="00296185">
        <w:rPr>
          <w:rFonts w:asciiTheme="minorHAnsi" w:hAnsiTheme="minorHAnsi"/>
          <w:sz w:val="24"/>
          <w:szCs w:val="24"/>
        </w:rPr>
        <w:fldChar w:fldCharType="begin"/>
      </w:r>
      <w:r w:rsidR="00535C70">
        <w:rPr>
          <w:rFonts w:asciiTheme="minorHAnsi" w:hAnsiTheme="minorHAnsi"/>
          <w:sz w:val="24"/>
          <w:szCs w:val="24"/>
        </w:rPr>
        <w:instrText xml:space="preserve"> ADDIN EN.CITE &lt;EndNote&gt;&lt;Cite&gt;&lt;Author&gt;Drago&lt;/Author&gt;&lt;Year&gt;1994&lt;/Year&gt;&lt;RecNum&gt;388&lt;/RecNum&gt;&lt;DisplayText&gt;[46]&lt;/DisplayText&gt;&lt;record&gt;&lt;rec-number&gt;388&lt;/rec-number&gt;&lt;foreign-keys&gt;&lt;key app="EN" db-id="w092xxvttvvvwxex9spxpprcwsews0swttpr"&gt;388&lt;/key&gt;&lt;/foreign-keys&gt;&lt;ref-type name="Journal Article"&gt;17&lt;/ref-type&gt;&lt;contributors&gt;&lt;authors&gt;&lt;author&gt;Drago, J.&lt;/author&gt;&lt;author&gt;Gerfen, C. R.&lt;/author&gt;&lt;author&gt;Lachowicz, J. E.&lt;/author&gt;&lt;author&gt;Steiner, H.&lt;/author&gt;&lt;author&gt;Hollon, T. R.&lt;/author&gt;&lt;author&gt;Love, P. E.&lt;/author&gt;&lt;author&gt;Ooi, G. T.&lt;/author&gt;&lt;author&gt;Grinberg, A.&lt;/author&gt;&lt;author&gt;Lee, E. J.&lt;/author&gt;&lt;author&gt;Huang, S. P.&lt;/author&gt;&lt;author&gt;et al.,&lt;/author&gt;&lt;/authors&gt;&lt;/contributors&gt;&lt;auth-address&gt;Laboratory of Mammalian Genes and Development, National Institute of Child Health and Human Development, National Institutes of Health, Bethesda, MD 20892.&lt;/auth-address&gt;&lt;titles&gt;&lt;title&gt;Altered striatal function in a mutant mouse lacking D1A dopamine receptors&lt;/title&gt;&lt;secondary-title&gt;Proc Natl Acad Sci U S A&lt;/secondary-title&gt;&lt;/titles&gt;&lt;periodical&gt;&lt;full-title&gt;Proc Natl Acad Sci U S A&lt;/full-title&gt;&lt;/periodical&gt;&lt;pages&gt;12564-8&lt;/pages&gt;&lt;volume&gt;91&lt;/volume&gt;&lt;number&gt;26&lt;/number&gt;&lt;edition&gt;1994/12/20&lt;/edition&gt;&lt;keywords&gt;&lt;keyword&gt;Animals&lt;/keyword&gt;&lt;keyword&gt;Base Sequence&lt;/keyword&gt;&lt;keyword&gt;Corpus Striatum/*physiology&lt;/keyword&gt;&lt;keyword&gt;Gene Expression&lt;/keyword&gt;&lt;keyword&gt;Growth Disorders/genetics&lt;/keyword&gt;&lt;keyword&gt;In Situ Hybridization&lt;/keyword&gt;&lt;keyword&gt;Mice&lt;/keyword&gt;&lt;keyword&gt;Mice, Knockout&lt;/keyword&gt;&lt;keyword&gt;Molecular Sequence Data&lt;/keyword&gt;&lt;keyword&gt;Oligonucleotide Probes/chemistry&lt;/keyword&gt;&lt;keyword&gt;RNA, Messenger/genetics&lt;/keyword&gt;&lt;keyword&gt;Receptors, Dopamine/*deficiency/physiology&lt;/keyword&gt;&lt;keyword&gt;Restriction Mapping&lt;/keyword&gt;&lt;/keywords&gt;&lt;dates&gt;&lt;year&gt;1994&lt;/year&gt;&lt;pub-dates&gt;&lt;date&gt;Dec 20&lt;/date&gt;&lt;/pub-dates&gt;&lt;/dates&gt;&lt;isbn&gt;0027-8424 (Print)&amp;#xD;0027-8424 (Linking)&lt;/isbn&gt;&lt;accession-num&gt;7809078&lt;/accession-num&gt;&lt;urls&gt;&lt;related-urls&gt;&lt;url&gt;http://www.ncbi.nlm.nih.gov/pubmed/7809078&lt;/url&gt;&lt;/related-urls&gt;&lt;/urls&gt;&lt;custom2&gt;45479&lt;/custom2&gt;&lt;language&gt;eng&lt;/language&gt;&lt;/record&gt;&lt;/Cite&gt;&lt;/EndNote&gt;</w:instrText>
      </w:r>
      <w:r w:rsidR="00296185">
        <w:rPr>
          <w:rFonts w:asciiTheme="minorHAnsi" w:hAnsiTheme="minorHAnsi"/>
          <w:sz w:val="24"/>
          <w:szCs w:val="24"/>
        </w:rPr>
        <w:fldChar w:fldCharType="separate"/>
      </w:r>
      <w:r w:rsidR="00535C70">
        <w:rPr>
          <w:rFonts w:asciiTheme="minorHAnsi" w:hAnsiTheme="minorHAnsi"/>
          <w:noProof/>
          <w:sz w:val="24"/>
          <w:szCs w:val="24"/>
        </w:rPr>
        <w:t>[</w:t>
      </w:r>
      <w:hyperlink w:anchor="_ENREF_46" w:tooltip="Drago, 1994 #388" w:history="1">
        <w:r w:rsidR="0051520C">
          <w:rPr>
            <w:rFonts w:asciiTheme="minorHAnsi" w:hAnsiTheme="minorHAnsi"/>
            <w:noProof/>
            <w:sz w:val="24"/>
            <w:szCs w:val="24"/>
          </w:rPr>
          <w:t>46</w:t>
        </w:r>
      </w:hyperlink>
      <w:r w:rsidR="00535C70">
        <w:rPr>
          <w:rFonts w:asciiTheme="minorHAnsi" w:hAnsiTheme="minorHAnsi"/>
          <w:noProof/>
          <w:sz w:val="24"/>
          <w:szCs w:val="24"/>
        </w:rPr>
        <w:t>]</w:t>
      </w:r>
      <w:r w:rsidR="00296185">
        <w:rPr>
          <w:rFonts w:asciiTheme="minorHAnsi" w:hAnsiTheme="minorHAnsi"/>
          <w:sz w:val="24"/>
          <w:szCs w:val="24"/>
        </w:rPr>
        <w:fldChar w:fldCharType="end"/>
      </w:r>
      <w:r w:rsidR="00144372">
        <w:rPr>
          <w:rFonts w:asciiTheme="minorHAnsi" w:hAnsiTheme="minorHAnsi"/>
          <w:sz w:val="24"/>
          <w:szCs w:val="24"/>
        </w:rPr>
        <w:t xml:space="preserve"> had been backcrossed on to</w:t>
      </w:r>
      <w:r w:rsidR="005769B9">
        <w:rPr>
          <w:rFonts w:asciiTheme="minorHAnsi" w:hAnsiTheme="minorHAnsi"/>
          <w:sz w:val="24"/>
          <w:szCs w:val="24"/>
        </w:rPr>
        <w:t xml:space="preserve"> C57BL/6J for at least eight generations</w:t>
      </w:r>
      <w:r w:rsidR="000879D6" w:rsidRPr="00302D7D">
        <w:rPr>
          <w:rFonts w:asciiTheme="minorHAnsi" w:hAnsiTheme="minorHAnsi"/>
          <w:sz w:val="24"/>
          <w:szCs w:val="24"/>
        </w:rPr>
        <w:t>.</w:t>
      </w:r>
      <w:r w:rsidR="005769B9">
        <w:rPr>
          <w:rFonts w:asciiTheme="minorHAnsi" w:hAnsiTheme="minorHAnsi"/>
          <w:sz w:val="24"/>
          <w:szCs w:val="24"/>
        </w:rPr>
        <w:t xml:space="preserve"> </w:t>
      </w:r>
      <w:r w:rsidR="00397E08">
        <w:rPr>
          <w:rFonts w:asciiTheme="minorHAnsi" w:hAnsiTheme="minorHAnsi"/>
          <w:sz w:val="24"/>
          <w:szCs w:val="24"/>
        </w:rPr>
        <w:t xml:space="preserve">DNA was extracted from tail clips and the </w:t>
      </w:r>
      <w:r w:rsidR="00397E08" w:rsidRPr="00397E08">
        <w:rPr>
          <w:rFonts w:asciiTheme="minorHAnsi" w:hAnsiTheme="minorHAnsi"/>
          <w:i/>
          <w:sz w:val="24"/>
          <w:szCs w:val="24"/>
        </w:rPr>
        <w:t>Drd1</w:t>
      </w:r>
      <w:r w:rsidR="00397E08">
        <w:rPr>
          <w:rFonts w:asciiTheme="minorHAnsi" w:hAnsiTheme="minorHAnsi"/>
          <w:sz w:val="24"/>
          <w:szCs w:val="24"/>
        </w:rPr>
        <w:t xml:space="preserve"> locus was examined by </w:t>
      </w:r>
      <w:r>
        <w:rPr>
          <w:rFonts w:asciiTheme="minorHAnsi" w:hAnsiTheme="minorHAnsi"/>
          <w:sz w:val="24"/>
          <w:szCs w:val="24"/>
        </w:rPr>
        <w:t xml:space="preserve">genotyped using the following primers: </w:t>
      </w:r>
      <w:r w:rsidR="00397E08" w:rsidRPr="00397E08">
        <w:rPr>
          <w:rFonts w:asciiTheme="minorHAnsi" w:hAnsiTheme="minorHAnsi"/>
          <w:i/>
          <w:sz w:val="24"/>
          <w:szCs w:val="24"/>
        </w:rPr>
        <w:t>neomycin</w:t>
      </w:r>
      <w:r w:rsidR="00397E08">
        <w:rPr>
          <w:rFonts w:asciiTheme="minorHAnsi" w:hAnsiTheme="minorHAnsi"/>
          <w:sz w:val="24"/>
          <w:szCs w:val="24"/>
        </w:rPr>
        <w:t xml:space="preserve"> </w:t>
      </w:r>
      <w:r w:rsidR="00397E08" w:rsidRPr="00397E08">
        <w:rPr>
          <w:rFonts w:asciiTheme="minorHAnsi" w:hAnsiTheme="minorHAnsi"/>
          <w:sz w:val="24"/>
          <w:szCs w:val="24"/>
        </w:rPr>
        <w:t>CACTTGTGTAGCGCCAAGTGC</w:t>
      </w:r>
      <w:r w:rsidR="00397E08">
        <w:rPr>
          <w:rFonts w:asciiTheme="minorHAnsi" w:hAnsiTheme="minorHAnsi"/>
          <w:sz w:val="24"/>
          <w:szCs w:val="24"/>
        </w:rPr>
        <w:t xml:space="preserve">, </w:t>
      </w:r>
      <w:r w:rsidR="00397E08" w:rsidRPr="00397E08">
        <w:rPr>
          <w:rFonts w:asciiTheme="minorHAnsi" w:hAnsiTheme="minorHAnsi"/>
          <w:i/>
          <w:sz w:val="24"/>
          <w:szCs w:val="24"/>
        </w:rPr>
        <w:t xml:space="preserve">drd1 </w:t>
      </w:r>
      <w:r w:rsidR="00397E08" w:rsidRPr="00397E08">
        <w:rPr>
          <w:rFonts w:asciiTheme="minorHAnsi" w:hAnsiTheme="minorHAnsi"/>
          <w:sz w:val="24"/>
          <w:szCs w:val="24"/>
        </w:rPr>
        <w:t>TCCTGATTAGCGTAGCATGGAC</w:t>
      </w:r>
      <w:r w:rsidR="00397E08">
        <w:rPr>
          <w:rFonts w:asciiTheme="minorHAnsi" w:hAnsiTheme="minorHAnsi"/>
          <w:sz w:val="24"/>
          <w:szCs w:val="24"/>
        </w:rPr>
        <w:t xml:space="preserve">, </w:t>
      </w:r>
      <w:r w:rsidR="00397E08">
        <w:rPr>
          <w:rFonts w:asciiTheme="minorHAnsi" w:hAnsiTheme="minorHAnsi"/>
          <w:i/>
          <w:sz w:val="24"/>
          <w:szCs w:val="24"/>
        </w:rPr>
        <w:t>d1</w:t>
      </w:r>
      <w:r w:rsidR="00397E08" w:rsidRPr="00397E08">
        <w:t xml:space="preserve"> </w:t>
      </w:r>
      <w:r w:rsidR="00397E08" w:rsidRPr="00397E08">
        <w:rPr>
          <w:rFonts w:asciiTheme="minorHAnsi" w:hAnsiTheme="minorHAnsi"/>
          <w:sz w:val="24"/>
          <w:szCs w:val="24"/>
        </w:rPr>
        <w:t>GGTGACGATCATAATGGCTACGGG</w:t>
      </w:r>
      <w:r w:rsidR="00397E08">
        <w:rPr>
          <w:rFonts w:asciiTheme="minorHAnsi" w:hAnsiTheme="minorHAnsi"/>
          <w:sz w:val="24"/>
          <w:szCs w:val="24"/>
        </w:rPr>
        <w:t>.</w:t>
      </w:r>
    </w:p>
    <w:p w14:paraId="22634CA1" w14:textId="77777777" w:rsidR="000879D6" w:rsidRDefault="000879D6" w:rsidP="005769B9">
      <w:pPr>
        <w:spacing w:after="0" w:line="240" w:lineRule="auto"/>
        <w:jc w:val="both"/>
        <w:rPr>
          <w:rFonts w:asciiTheme="minorHAnsi" w:hAnsiTheme="minorHAnsi"/>
          <w:sz w:val="24"/>
          <w:szCs w:val="24"/>
        </w:rPr>
      </w:pPr>
    </w:p>
    <w:p w14:paraId="567F7AFA" w14:textId="77777777" w:rsidR="00E777E7" w:rsidRPr="006F1EF9" w:rsidRDefault="00A65CA8" w:rsidP="0082111A">
      <w:pPr>
        <w:spacing w:after="0" w:line="240" w:lineRule="auto"/>
        <w:jc w:val="both"/>
        <w:outlineLvl w:val="0"/>
        <w:rPr>
          <w:ins w:id="77" w:author="Andrew D. Steele" w:date="2014-07-29T18:58:00Z"/>
          <w:rFonts w:asciiTheme="minorHAnsi" w:hAnsiTheme="minorHAnsi"/>
          <w:sz w:val="24"/>
          <w:szCs w:val="24"/>
        </w:rPr>
      </w:pPr>
      <w:r w:rsidRPr="00302D7D">
        <w:rPr>
          <w:rFonts w:asciiTheme="minorHAnsi" w:hAnsiTheme="minorHAnsi"/>
          <w:sz w:val="24"/>
          <w:szCs w:val="24"/>
        </w:rPr>
        <w:t xml:space="preserve">DA deficient mice were bred and reared as described previously </w:t>
      </w:r>
      <w:r w:rsidR="00296185">
        <w:rPr>
          <w:rFonts w:asciiTheme="minorHAnsi" w:hAnsiTheme="minorHAnsi"/>
          <w:sz w:val="24"/>
          <w:szCs w:val="24"/>
        </w:rPr>
        <w:fldChar w:fldCharType="begin">
          <w:fldData xml:space="preserve">PEVuZE5vdGU+PENpdGU+PEF1dGhvcj5aaG91PC9BdXRob3I+PFllYXI+MTk5NTwvWWVhcj48UmVj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</w:fldData>
        </w:fldChar>
      </w:r>
      <w:r w:rsidR="009871C4">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PEVuZE5vdGU+PENpdGU+PEF1dGhvcj5aaG91PC9BdXRob3I+PFllYXI+MTk5NTwvWWVhcj48UmVj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</w:fldData>
        </w:fldChar>
      </w:r>
      <w:r w:rsidR="009871C4">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48" w:tooltip="Zhou, 1995 #209" w:history="1">
        <w:r w:rsidR="0051520C">
          <w:rPr>
            <w:rFonts w:asciiTheme="minorHAnsi" w:hAnsiTheme="minorHAnsi"/>
            <w:noProof/>
            <w:sz w:val="24"/>
            <w:szCs w:val="24"/>
          </w:rPr>
          <w:t>48</w:t>
        </w:r>
      </w:hyperlink>
      <w:r w:rsidR="009871C4">
        <w:rPr>
          <w:rFonts w:asciiTheme="minorHAnsi" w:hAnsiTheme="minorHAnsi"/>
          <w:noProof/>
          <w:sz w:val="24"/>
          <w:szCs w:val="24"/>
        </w:rPr>
        <w:t>]</w:t>
      </w:r>
      <w:r w:rsidR="00296185">
        <w:rPr>
          <w:rFonts w:asciiTheme="minorHAnsi" w:hAnsiTheme="minorHAnsi"/>
          <w:sz w:val="24"/>
          <w:szCs w:val="24"/>
        </w:rPr>
        <w:fldChar w:fldCharType="end"/>
      </w:r>
      <w:r w:rsidRPr="00302D7D">
        <w:rPr>
          <w:rFonts w:asciiTheme="minorHAnsi" w:hAnsiTheme="minorHAnsi"/>
          <w:sz w:val="24"/>
          <w:szCs w:val="24"/>
        </w:rPr>
        <w:t xml:space="preserve">. The DD mice were maintained by daily injections of l-DOPA until they were old enough to undergo surgery to re-establish TH expression in the dorsal striatum. Mice were maintained on l-DOPA for 2 weeks after surgery and then monitored closely when l-DOPA injections were terminated. Mice that were able to maintain at least 80% of body weight were considered ‘rescued’. </w:t>
      </w:r>
      <w:ins w:id="78" w:author="Andrew Steele" w:date="2014-08-04T16:51:00Z">
        <w:r w:rsidR="0051520C">
          <w:rPr>
            <w:rFonts w:asciiTheme="minorHAnsi" w:hAnsiTheme="minorHAnsi"/>
            <w:sz w:val="24"/>
            <w:szCs w:val="24"/>
          </w:rPr>
          <w:t xml:space="preserve">As conducted previously </w:t>
        </w:r>
      </w:ins>
      <w:r w:rsidR="0051520C">
        <w:rPr>
          <w:rFonts w:asciiTheme="minorHAnsi" w:hAnsiTheme="minorHAnsi"/>
          <w:sz w:val="24"/>
          <w:szCs w:val="24"/>
        </w:rPr>
        <w:fldChar w:fldCharType="begin"/>
      </w:r>
      <w:r w:rsidR="0051520C">
        <w:rPr>
          <w:rFonts w:asciiTheme="minorHAnsi" w:hAnsiTheme="minorHAnsi"/>
          <w:sz w:val="24"/>
          <w:szCs w:val="24"/>
        </w:rPr>
        <w:instrText xml:space="preserve"> ADDIN EN.CITE &lt;EndNote&gt;&lt;Cite&gt;&lt;Author&gt;Darvas&lt;/Author&gt;&lt;Year&gt;2011&lt;/Year&gt;&lt;RecNum&gt;295&lt;/RecNum&gt;&lt;DisplayText&gt;[66]&lt;/DisplayText&gt;&lt;record&gt;&lt;rec-number&gt;295&lt;/rec-number&gt;&lt;foreign-keys&gt;&lt;key app="EN" db-id="w092xxvttvvvwxex9spxpprcwsews0swttpr"&gt;295&lt;/key&gt;&lt;/foreign-keys&gt;&lt;ref-type name="Journal Article"&gt;17&lt;/ref-type&gt;&lt;contributors&gt;&lt;authors&gt;&lt;author&gt;Darvas, M.&lt;/author&gt;&lt;author&gt;Palmiter, R. D.&lt;/author&gt;&lt;/authors&gt;&lt;/contributors&gt;&lt;auth-address&gt;Department of Biochemistry, University of Washington, Seattle, Washington 98195, USA.&lt;/auth-address&gt;&lt;titles&gt;&lt;title&gt;Contributions of striatal dopamine signaling to the modulation of cognitive flexibility&lt;/title&gt;&lt;secondary-title&gt;Biol Psychiatry&lt;/secondary-title&gt;&lt;/titles&gt;&lt;periodical&gt;&lt;full-title&gt;Biol Psychiatry&lt;/full-title&gt;&lt;/periodical&gt;&lt;pages&gt;704-7&lt;/pages&gt;&lt;volume&gt;69&lt;/volume&gt;&lt;number&gt;7&lt;/number&gt;&lt;edition&gt;2010/11/16&lt;/edition&gt;&lt;keywords&gt;&lt;keyword&gt;Animals&lt;/keyword&gt;&lt;keyword&gt;Behavior, Animal&lt;/keyword&gt;&lt;keyword&gt;Choice Behavior/physiology&lt;/keyword&gt;&lt;keyword&gt;Cognition/drug effects/*physiology&lt;/keyword&gt;&lt;keyword&gt;Corpus Striatum/drug effects/*physiology&lt;/keyword&gt;&lt;keyword&gt;Dopamine/deficiency/*metabolism&lt;/keyword&gt;&lt;keyword&gt;Dopamine beta-Hydroxylase/metabolism&lt;/keyword&gt;&lt;keyword&gt;History, Medieval&lt;/keyword&gt;&lt;keyword&gt;Integrases/genetics&lt;/keyword&gt;&lt;keyword&gt;Maze Learning/drug effects/physiology&lt;/keyword&gt;&lt;keyword&gt;Mice&lt;/keyword&gt;&lt;keyword&gt;Mice, Inbred C57BL&lt;/keyword&gt;&lt;keyword&gt;Mice, Knockout&lt;/keyword&gt;&lt;keyword&gt;Reversal Learning/physiology&lt;/keyword&gt;&lt;keyword&gt;Signal Transduction/drug effects/*physiology&lt;/keyword&gt;&lt;keyword&gt;Tyrosine 3-Monooxygenase/deficiency/metabolism&lt;/keyword&gt;&lt;/keywords&gt;&lt;dates&gt;&lt;year&gt;2011&lt;/year&gt;&lt;pub-dates&gt;&lt;date&gt;Apr 1&lt;/date&gt;&lt;/pub-dates&gt;&lt;/dates&gt;&lt;isbn&gt;1873-2402 (Electronic)&amp;#xD;0006-3223 (Linking)&lt;/isbn&gt;&lt;accession-num&gt;21074144&lt;/accession-num&gt;&lt;urls&gt;&lt;related-urls&gt;&lt;url&gt;http://www.ncbi.nlm.nih.gov/pubmed/21074144&lt;/url&gt;&lt;/related-urls&gt;&lt;/urls&gt;&lt;custom2&gt;3120097&lt;/custom2&gt;&lt;electronic-resource-num&gt;10.1016/j.biopsych.2010.09.033&amp;#xD;S0006-3223(10)01002-4 [pii]&lt;/electronic-resource-num&gt;&lt;language&gt;eng&lt;/language&gt;&lt;/record&gt;&lt;/Cite&gt;&lt;/EndNote&gt;</w:instrText>
      </w:r>
      <w:r w:rsidR="0051520C">
        <w:rPr>
          <w:rFonts w:asciiTheme="minorHAnsi" w:hAnsiTheme="minorHAnsi"/>
          <w:sz w:val="24"/>
          <w:szCs w:val="24"/>
        </w:rPr>
        <w:fldChar w:fldCharType="separate"/>
      </w:r>
      <w:r w:rsidR="0051520C">
        <w:rPr>
          <w:rFonts w:asciiTheme="minorHAnsi" w:hAnsiTheme="minorHAnsi"/>
          <w:noProof/>
          <w:sz w:val="24"/>
          <w:szCs w:val="24"/>
        </w:rPr>
        <w:t>[</w:t>
      </w:r>
      <w:hyperlink w:anchor="_ENREF_66" w:tooltip="Darvas, 2011 #295" w:history="1">
        <w:r w:rsidR="0051520C">
          <w:rPr>
            <w:rFonts w:asciiTheme="minorHAnsi" w:hAnsiTheme="minorHAnsi"/>
            <w:noProof/>
            <w:sz w:val="24"/>
            <w:szCs w:val="24"/>
          </w:rPr>
          <w:t>66</w:t>
        </w:r>
      </w:hyperlink>
      <w:r w:rsidR="0051520C">
        <w:rPr>
          <w:rFonts w:asciiTheme="minorHAnsi" w:hAnsiTheme="minorHAnsi"/>
          <w:noProof/>
          <w:sz w:val="24"/>
          <w:szCs w:val="24"/>
        </w:rPr>
        <w:t>]</w:t>
      </w:r>
      <w:r w:rsidR="0051520C">
        <w:rPr>
          <w:rFonts w:asciiTheme="minorHAnsi" w:hAnsiTheme="minorHAnsi"/>
          <w:sz w:val="24"/>
          <w:szCs w:val="24"/>
        </w:rPr>
        <w:fldChar w:fldCharType="end"/>
      </w:r>
      <w:ins w:id="79" w:author="Andrew Steele" w:date="2014-08-04T16:51:00Z">
        <w:r w:rsidR="0051520C">
          <w:rPr>
            <w:rFonts w:asciiTheme="minorHAnsi" w:hAnsiTheme="minorHAnsi"/>
            <w:sz w:val="24"/>
            <w:szCs w:val="24"/>
          </w:rPr>
          <w:t xml:space="preserve">, </w:t>
        </w:r>
      </w:ins>
      <w:ins w:id="80" w:author="Andrew D. Steele" w:date="2014-07-29T18:58:00Z">
        <w:r w:rsidR="00E777E7" w:rsidRPr="006F1EF9">
          <w:rPr>
            <w:rFonts w:asciiTheme="minorHAnsi" w:hAnsiTheme="minorHAnsi"/>
            <w:sz w:val="24"/>
            <w:szCs w:val="24"/>
          </w:rPr>
          <w:t xml:space="preserve">TH immune-stained striatal sections from DD-VR mice were analyzed with </w:t>
        </w:r>
        <w:proofErr w:type="spellStart"/>
        <w:r w:rsidR="00E777E7" w:rsidRPr="006F1EF9">
          <w:rPr>
            <w:rFonts w:asciiTheme="minorHAnsi" w:hAnsiTheme="minorHAnsi"/>
            <w:sz w:val="24"/>
            <w:szCs w:val="24"/>
          </w:rPr>
          <w:t>MacBiophotonics</w:t>
        </w:r>
        <w:proofErr w:type="spellEnd"/>
        <w:r w:rsidR="00E777E7" w:rsidRPr="006F1EF9">
          <w:rPr>
            <w:rFonts w:asciiTheme="minorHAnsi" w:hAnsiTheme="minorHAnsi"/>
            <w:sz w:val="24"/>
            <w:szCs w:val="24"/>
          </w:rPr>
          <w:t xml:space="preserve"> </w:t>
        </w:r>
        <w:proofErr w:type="spellStart"/>
        <w:r w:rsidR="00E777E7" w:rsidRPr="006F1EF9">
          <w:rPr>
            <w:rFonts w:asciiTheme="minorHAnsi" w:hAnsiTheme="minorHAnsi"/>
            <w:sz w:val="24"/>
            <w:szCs w:val="24"/>
          </w:rPr>
          <w:t>ImageJ</w:t>
        </w:r>
        <w:proofErr w:type="spellEnd"/>
        <w:r w:rsidR="00E777E7" w:rsidRPr="006F1EF9">
          <w:rPr>
            <w:rFonts w:asciiTheme="minorHAnsi" w:hAnsiTheme="minorHAnsi"/>
            <w:sz w:val="24"/>
            <w:szCs w:val="24"/>
          </w:rPr>
          <w:t xml:space="preserve"> software to measure fluorescence intensities in the dorsal striatum, ventral striatum and also in the anterior part of the anterior commissure (</w:t>
        </w:r>
        <w:proofErr w:type="spellStart"/>
        <w:r w:rsidR="00E777E7" w:rsidRPr="006F1EF9">
          <w:rPr>
            <w:rFonts w:asciiTheme="minorHAnsi" w:hAnsiTheme="minorHAnsi"/>
            <w:sz w:val="24"/>
            <w:szCs w:val="24"/>
          </w:rPr>
          <w:t>aca</w:t>
        </w:r>
        <w:proofErr w:type="spellEnd"/>
        <w:r w:rsidR="00E777E7" w:rsidRPr="006F1EF9">
          <w:rPr>
            <w:rFonts w:asciiTheme="minorHAnsi" w:hAnsiTheme="minorHAnsi"/>
            <w:sz w:val="24"/>
            <w:szCs w:val="24"/>
          </w:rPr>
          <w:t>), a structure that is always devoid of TH staining. For each mouse fluorescence intensity values were divided by the size of the analyzed area to generate normalized fluorescence values.</w:t>
        </w:r>
      </w:ins>
    </w:p>
    <w:p w14:paraId="04449EBD" w14:textId="77777777" w:rsidR="00E777E7" w:rsidRDefault="00E777E7" w:rsidP="0082111A">
      <w:pPr>
        <w:spacing w:after="0" w:line="240" w:lineRule="auto"/>
        <w:jc w:val="both"/>
        <w:outlineLvl w:val="0"/>
        <w:rPr>
          <w:ins w:id="81" w:author="Andrew D. Steele" w:date="2014-07-29T18:58:00Z"/>
          <w:rFonts w:asciiTheme="minorHAnsi" w:hAnsiTheme="minorHAnsi"/>
          <w:sz w:val="24"/>
          <w:szCs w:val="24"/>
        </w:rPr>
      </w:pPr>
    </w:p>
    <w:p w14:paraId="578A713B" w14:textId="77777777" w:rsidR="00717BFF" w:rsidRPr="00302D7D" w:rsidRDefault="00717BFF" w:rsidP="0082111A">
      <w:pPr>
        <w:spacing w:after="0" w:line="240" w:lineRule="auto"/>
        <w:jc w:val="both"/>
        <w:outlineLvl w:val="0"/>
        <w:rPr>
          <w:rFonts w:asciiTheme="minorHAnsi" w:hAnsiTheme="minorHAnsi"/>
          <w:sz w:val="24"/>
          <w:szCs w:val="24"/>
        </w:rPr>
      </w:pPr>
      <w:r>
        <w:rPr>
          <w:rFonts w:asciiTheme="minorHAnsi" w:hAnsiTheme="minorHAnsi"/>
          <w:sz w:val="24"/>
          <w:szCs w:val="24"/>
        </w:rPr>
        <w:t>D2R knockout mice on a C57BL/6J background were obtained from Jackson laboratory (stock # 003190).</w:t>
      </w:r>
      <w:r w:rsidR="001D12E0">
        <w:rPr>
          <w:rFonts w:asciiTheme="minorHAnsi" w:hAnsiTheme="minorHAnsi"/>
          <w:sz w:val="24"/>
          <w:szCs w:val="24"/>
        </w:rPr>
        <w:t xml:space="preserve"> WT C57BL/6J mice (stock #000664) used for D1R pharmacology were purchased from Jackson labs.</w:t>
      </w:r>
    </w:p>
    <w:p w14:paraId="7526C397" w14:textId="77777777" w:rsidR="00A65CA8" w:rsidRPr="00302D7D" w:rsidRDefault="00A65CA8" w:rsidP="001D12E0">
      <w:pPr>
        <w:spacing w:after="0" w:line="240" w:lineRule="auto"/>
        <w:jc w:val="both"/>
        <w:rPr>
          <w:rFonts w:asciiTheme="minorHAnsi" w:hAnsiTheme="minorHAnsi"/>
          <w:sz w:val="24"/>
          <w:szCs w:val="24"/>
        </w:rPr>
      </w:pPr>
    </w:p>
    <w:p w14:paraId="6B2A6BEB" w14:textId="77777777" w:rsidR="00A65CA8" w:rsidRPr="00F73288" w:rsidRDefault="00F73288" w:rsidP="00F73288">
      <w:pPr>
        <w:spacing w:after="0" w:line="240" w:lineRule="auto"/>
        <w:jc w:val="both"/>
        <w:rPr>
          <w:rFonts w:asciiTheme="minorHAnsi" w:hAnsiTheme="minorHAnsi"/>
          <w:i/>
          <w:sz w:val="24"/>
          <w:szCs w:val="24"/>
        </w:rPr>
      </w:pPr>
      <w:r w:rsidRPr="00F73288">
        <w:rPr>
          <w:rFonts w:asciiTheme="minorHAnsi" w:hAnsiTheme="minorHAnsi"/>
          <w:i/>
          <w:sz w:val="24"/>
          <w:szCs w:val="24"/>
        </w:rPr>
        <w:t xml:space="preserve">Scheduled feeding </w:t>
      </w:r>
      <w:r>
        <w:rPr>
          <w:rFonts w:asciiTheme="minorHAnsi" w:hAnsiTheme="minorHAnsi"/>
          <w:i/>
          <w:sz w:val="24"/>
          <w:szCs w:val="24"/>
        </w:rPr>
        <w:t xml:space="preserve">and behavioral measurements </w:t>
      </w:r>
    </w:p>
    <w:p w14:paraId="557AFE25" w14:textId="77777777" w:rsidR="00A65CA8" w:rsidRPr="00302D7D" w:rsidRDefault="00A65CA8" w:rsidP="00A65CA8">
      <w:pPr>
        <w:spacing w:after="0" w:line="240" w:lineRule="auto"/>
        <w:ind w:firstLine="720"/>
        <w:jc w:val="both"/>
        <w:rPr>
          <w:rFonts w:asciiTheme="minorHAnsi" w:hAnsiTheme="minorHAnsi"/>
          <w:sz w:val="24"/>
          <w:szCs w:val="24"/>
        </w:rPr>
      </w:pPr>
    </w:p>
    <w:p w14:paraId="6A74C14F" w14:textId="77777777" w:rsidR="00987B50" w:rsidRDefault="00F73288" w:rsidP="0082111A">
      <w:pPr>
        <w:spacing w:after="0" w:line="240" w:lineRule="auto"/>
        <w:jc w:val="both"/>
        <w:rPr>
          <w:ins w:id="82" w:author="Andrew D. Steele" w:date="2014-07-30T17:29:00Z"/>
          <w:rFonts w:asciiTheme="minorHAnsi" w:hAnsiTheme="minorHAnsi"/>
          <w:sz w:val="24"/>
          <w:szCs w:val="24"/>
        </w:rPr>
      </w:pPr>
      <w:r>
        <w:rPr>
          <w:rFonts w:asciiTheme="minorHAnsi" w:hAnsiTheme="minorHAnsi"/>
          <w:sz w:val="24"/>
          <w:szCs w:val="24"/>
        </w:rPr>
        <w:t>P</w:t>
      </w:r>
      <w:r w:rsidRPr="00302D7D">
        <w:rPr>
          <w:rFonts w:asciiTheme="minorHAnsi" w:hAnsiTheme="minorHAnsi"/>
          <w:sz w:val="24"/>
          <w:szCs w:val="24"/>
        </w:rPr>
        <w:t>rior to being plac</w:t>
      </w:r>
      <w:r>
        <w:rPr>
          <w:rFonts w:asciiTheme="minorHAnsi" w:hAnsiTheme="minorHAnsi"/>
          <w:sz w:val="24"/>
          <w:szCs w:val="24"/>
        </w:rPr>
        <w:t xml:space="preserve">ed on special feeding protocols all mice </w:t>
      </w:r>
      <w:r w:rsidR="00085378">
        <w:rPr>
          <w:rFonts w:asciiTheme="minorHAnsi" w:hAnsiTheme="minorHAnsi"/>
          <w:sz w:val="24"/>
          <w:szCs w:val="24"/>
        </w:rPr>
        <w:t>were single</w:t>
      </w:r>
      <w:r w:rsidRPr="00302D7D">
        <w:rPr>
          <w:rFonts w:asciiTheme="minorHAnsi" w:hAnsiTheme="minorHAnsi"/>
          <w:sz w:val="24"/>
          <w:szCs w:val="24"/>
        </w:rPr>
        <w:t>-housed with AL access to food (</w:t>
      </w:r>
      <w:r>
        <w:rPr>
          <w:rFonts w:asciiTheme="minorHAnsi" w:hAnsiTheme="minorHAnsi"/>
          <w:sz w:val="24"/>
          <w:szCs w:val="24"/>
        </w:rPr>
        <w:t xml:space="preserve">Lab Diet, </w:t>
      </w:r>
      <w:r w:rsidRPr="00302D7D">
        <w:rPr>
          <w:rFonts w:asciiTheme="minorHAnsi" w:hAnsiTheme="minorHAnsi"/>
          <w:sz w:val="24"/>
          <w:szCs w:val="24"/>
        </w:rPr>
        <w:t>R</w:t>
      </w:r>
      <w:r>
        <w:rPr>
          <w:rFonts w:asciiTheme="minorHAnsi" w:hAnsiTheme="minorHAnsi"/>
          <w:sz w:val="24"/>
          <w:szCs w:val="24"/>
        </w:rPr>
        <w:t xml:space="preserve">odent Chow Type 5001) and water </w:t>
      </w:r>
      <w:r w:rsidRPr="00302D7D">
        <w:rPr>
          <w:rFonts w:asciiTheme="minorHAnsi" w:hAnsiTheme="minorHAnsi"/>
          <w:sz w:val="24"/>
          <w:szCs w:val="24"/>
        </w:rPr>
        <w:t xml:space="preserve">in standard </w:t>
      </w:r>
      <w:proofErr w:type="spellStart"/>
      <w:r w:rsidRPr="00302D7D">
        <w:rPr>
          <w:rFonts w:asciiTheme="minorHAnsi" w:hAnsiTheme="minorHAnsi"/>
          <w:sz w:val="24"/>
          <w:szCs w:val="24"/>
        </w:rPr>
        <w:t>microisolator</w:t>
      </w:r>
      <w:proofErr w:type="spellEnd"/>
      <w:r w:rsidRPr="00302D7D">
        <w:rPr>
          <w:rFonts w:asciiTheme="minorHAnsi" w:hAnsiTheme="minorHAnsi"/>
          <w:sz w:val="24"/>
          <w:szCs w:val="24"/>
        </w:rPr>
        <w:t xml:space="preserve"> cages</w:t>
      </w:r>
      <w:r>
        <w:rPr>
          <w:rFonts w:asciiTheme="minorHAnsi" w:hAnsiTheme="minorHAnsi"/>
          <w:sz w:val="24"/>
          <w:szCs w:val="24"/>
        </w:rPr>
        <w:t xml:space="preserve">. </w:t>
      </w:r>
      <w:r w:rsidRPr="00302D7D">
        <w:rPr>
          <w:rFonts w:asciiTheme="minorHAnsi" w:hAnsiTheme="minorHAnsi"/>
          <w:sz w:val="24"/>
          <w:szCs w:val="24"/>
        </w:rPr>
        <w:t>Daily food intake was measured over a 48h period beginning at least three days after single-housing. For all experiments, the mass of food provided to CR mice in any 24-hour period was equal to 60</w:t>
      </w:r>
      <w:r>
        <w:rPr>
          <w:rFonts w:asciiTheme="minorHAnsi" w:hAnsiTheme="minorHAnsi"/>
          <w:sz w:val="24"/>
          <w:szCs w:val="24"/>
        </w:rPr>
        <w:t>-70</w:t>
      </w:r>
      <w:r w:rsidRPr="00302D7D">
        <w:rPr>
          <w:rFonts w:asciiTheme="minorHAnsi" w:hAnsiTheme="minorHAnsi"/>
          <w:sz w:val="24"/>
          <w:szCs w:val="24"/>
        </w:rPr>
        <w:t xml:space="preserve">% of the average daily intake during AL food availability. </w:t>
      </w:r>
    </w:p>
    <w:p w14:paraId="1C28D4CF" w14:textId="77777777" w:rsidR="00987B50" w:rsidRDefault="00987B50" w:rsidP="0082111A">
      <w:pPr>
        <w:spacing w:after="0" w:line="240" w:lineRule="auto"/>
        <w:jc w:val="both"/>
        <w:rPr>
          <w:ins w:id="83" w:author="Andrew D. Steele" w:date="2014-07-30T17:29:00Z"/>
          <w:rFonts w:asciiTheme="minorHAnsi" w:hAnsiTheme="minorHAnsi"/>
          <w:sz w:val="24"/>
          <w:szCs w:val="24"/>
        </w:rPr>
      </w:pPr>
      <w:ins w:id="84" w:author="Andrew D. Steele" w:date="2014-07-30T17:29:00Z">
        <w:r w:rsidRPr="00302D7D">
          <w:rPr>
            <w:rFonts w:asciiTheme="minorHAnsi" w:hAnsiTheme="minorHAnsi"/>
            <w:sz w:val="24"/>
            <w:szCs w:val="24"/>
          </w:rPr>
          <w:t xml:space="preserve">For all experiments, </w:t>
        </w:r>
        <w:r>
          <w:rPr>
            <w:rFonts w:asciiTheme="minorHAnsi" w:hAnsiTheme="minorHAnsi"/>
            <w:sz w:val="24"/>
            <w:szCs w:val="24"/>
          </w:rPr>
          <w:t xml:space="preserve">during scheduled feeding, food was provided in a restricted amount or for a restricted duration in the latter half of the daily light period. In different experiments, meal onset began at ZT6, 8 or 9 (i.e., 6, 4 or 3h prior to lights-off), but was consistent for all groups and individual mice within experiments. Previous studies have shown that the timing of meal onset in the light period makes little to no difference in the duration and magnitude of food anticipatory activity, therefor the different mealtimes used in these experiments do not affect interpretation of the results </w:t>
        </w:r>
        <w:r w:rsidRPr="00015C56">
          <w:rPr>
            <w:rFonts w:asciiTheme="minorHAnsi" w:hAnsiTheme="minorHAnsi"/>
            <w:sz w:val="24"/>
            <w:szCs w:val="24"/>
            <w:highlight w:val="yellow"/>
          </w:rPr>
          <w:t>(11,61</w:t>
        </w:r>
        <w:r>
          <w:rPr>
            <w:rFonts w:asciiTheme="minorHAnsi" w:hAnsiTheme="minorHAnsi"/>
            <w:sz w:val="24"/>
            <w:szCs w:val="24"/>
          </w:rPr>
          <w:t>). In the caloric restriction experiments, t</w:t>
        </w:r>
        <w:r w:rsidRPr="00302D7D">
          <w:rPr>
            <w:rFonts w:asciiTheme="minorHAnsi" w:hAnsiTheme="minorHAnsi"/>
            <w:sz w:val="24"/>
            <w:szCs w:val="24"/>
          </w:rPr>
          <w:t xml:space="preserve">he </w:t>
        </w:r>
        <w:r>
          <w:rPr>
            <w:rFonts w:asciiTheme="minorHAnsi" w:hAnsiTheme="minorHAnsi"/>
            <w:sz w:val="24"/>
            <w:szCs w:val="24"/>
          </w:rPr>
          <w:t>amount</w:t>
        </w:r>
        <w:r w:rsidRPr="00302D7D">
          <w:rPr>
            <w:rFonts w:asciiTheme="minorHAnsi" w:hAnsiTheme="minorHAnsi"/>
            <w:sz w:val="24"/>
            <w:szCs w:val="24"/>
          </w:rPr>
          <w:t xml:space="preserve"> of food provided in any 24-hour period was equal to 60</w:t>
        </w:r>
        <w:r>
          <w:rPr>
            <w:rFonts w:asciiTheme="minorHAnsi" w:hAnsiTheme="minorHAnsi"/>
            <w:sz w:val="24"/>
            <w:szCs w:val="24"/>
          </w:rPr>
          <w:t>-70</w:t>
        </w:r>
        <w:r w:rsidRPr="00302D7D">
          <w:rPr>
            <w:rFonts w:asciiTheme="minorHAnsi" w:hAnsiTheme="minorHAnsi"/>
            <w:sz w:val="24"/>
            <w:szCs w:val="24"/>
          </w:rPr>
          <w:t>% of the average daily intake during AL food availability.</w:t>
        </w:r>
      </w:ins>
    </w:p>
    <w:p w14:paraId="6578CC42" w14:textId="77777777" w:rsidR="00987B50" w:rsidRDefault="00987B50" w:rsidP="0082111A">
      <w:pPr>
        <w:spacing w:after="0" w:line="240" w:lineRule="auto"/>
        <w:jc w:val="both"/>
        <w:rPr>
          <w:ins w:id="85" w:author="Andrew D. Steele" w:date="2014-07-30T17:29:00Z"/>
          <w:rFonts w:asciiTheme="minorHAnsi" w:hAnsiTheme="minorHAnsi"/>
          <w:sz w:val="24"/>
          <w:szCs w:val="24"/>
        </w:rPr>
      </w:pPr>
    </w:p>
    <w:p w14:paraId="6640EF9E" w14:textId="77777777" w:rsidR="00A57439" w:rsidRDefault="00656698" w:rsidP="0082111A">
      <w:pPr>
        <w:spacing w:after="0" w:line="240" w:lineRule="auto"/>
        <w:jc w:val="both"/>
        <w:rPr>
          <w:rFonts w:asciiTheme="minorHAnsi" w:hAnsiTheme="minorHAnsi"/>
          <w:sz w:val="24"/>
          <w:szCs w:val="24"/>
        </w:rPr>
      </w:pPr>
      <w:ins w:id="86" w:author="Andrew D. Steele" w:date="2014-07-28T16:01:00Z">
        <w:r>
          <w:rPr>
            <w:rFonts w:asciiTheme="minorHAnsi" w:hAnsiTheme="minorHAnsi"/>
            <w:sz w:val="24"/>
            <w:szCs w:val="24"/>
          </w:rPr>
          <w:t xml:space="preserve">D1R KO mice were fed their food allotment on the cage floor rather than in the wire food bin as we found that they were more likely to consume food when it was more readily accessible. </w:t>
        </w:r>
      </w:ins>
      <w:r w:rsidR="00085378">
        <w:rPr>
          <w:rFonts w:asciiTheme="minorHAnsi" w:hAnsiTheme="minorHAnsi"/>
          <w:sz w:val="24"/>
          <w:szCs w:val="24"/>
        </w:rPr>
        <w:t>For p</w:t>
      </w:r>
      <w:r w:rsidR="00A65CA8" w:rsidRPr="00302D7D">
        <w:rPr>
          <w:rFonts w:asciiTheme="minorHAnsi" w:hAnsiTheme="minorHAnsi"/>
          <w:sz w:val="24"/>
          <w:szCs w:val="24"/>
        </w:rPr>
        <w:t>a</w:t>
      </w:r>
      <w:r w:rsidR="00085378">
        <w:rPr>
          <w:rFonts w:asciiTheme="minorHAnsi" w:hAnsiTheme="minorHAnsi"/>
          <w:sz w:val="24"/>
          <w:szCs w:val="24"/>
        </w:rPr>
        <w:t>latable meal feeding schedules we used male mice only a</w:t>
      </w:r>
      <w:r w:rsidR="00A65CA8" w:rsidRPr="00302D7D">
        <w:rPr>
          <w:rFonts w:asciiTheme="minorHAnsi" w:hAnsiTheme="minorHAnsi"/>
          <w:sz w:val="24"/>
          <w:szCs w:val="24"/>
        </w:rPr>
        <w:t>s female mice do not anticipate scheduled palatable meals</w:t>
      </w:r>
      <w:r w:rsidR="00085378">
        <w:rPr>
          <w:rFonts w:asciiTheme="minorHAnsi" w:hAnsiTheme="minorHAnsi"/>
          <w:sz w:val="24"/>
          <w:szCs w:val="24"/>
        </w:rPr>
        <w:t xml:space="preserve"> robustly </w:t>
      </w:r>
      <w:r w:rsidR="00296185">
        <w:rPr>
          <w:rFonts w:asciiTheme="minorHAnsi" w:hAnsiTheme="minorHAnsi"/>
          <w:sz w:val="24"/>
          <w:szCs w:val="24"/>
        </w:rPr>
        <w:fldChar w:fldCharType="begin"/>
      </w:r>
      <w:r w:rsidR="009871C4">
        <w:rPr>
          <w:rFonts w:asciiTheme="minorHAnsi" w:hAnsiTheme="minorHAnsi"/>
          <w:sz w:val="24"/>
          <w:szCs w:val="24"/>
        </w:rPr>
        <w:instrText xml:space="preserve"> ADDIN EN.CITE &lt;EndNote&gt;&lt;Cite&gt;&lt;Author&gt;Hsu&lt;/Author&gt;&lt;Year&gt;2010&lt;/Year&gt;&lt;RecNum&gt;65&lt;/RecNum&gt;&lt;DisplayText&gt;[15]&lt;/DisplayText&gt;&lt;record&gt;&lt;rec-number&gt;65&lt;/rec-number&gt;&lt;foreign-keys&gt;&lt;key app="EN" db-id="w092xxvttvvvwxex9spxpprcwsews0swttpr"&gt;65&lt;/key&gt;&lt;/foreign-keys&gt;&lt;ref-type name="Journal Article"&gt;17&lt;/ref-type&gt;&lt;contributors&gt;&lt;authors&gt;&lt;author&gt;Hsu, C.T.&lt;/author&gt;&lt;author&gt;Paton, D.&lt;/author&gt;&lt;author&gt;Mistlberger, R. E.&lt;/author&gt;&lt;author&gt;Steele, A. D.&lt;/author&gt;&lt;/authors&gt;&lt;/contributors&gt;&lt;titles&gt;&lt;title&gt;Palatable Meal Anticipation in Mice&lt;/title&gt;&lt;secondary-title&gt;PLoS One&lt;/secondary-title&gt;&lt;/titles&gt;&lt;periodical&gt;&lt;full-title&gt;PLoS One&lt;/full-title&gt;&lt;/periodical&gt;&lt;volume&gt;in press&lt;/volume&gt;&lt;dates&gt;&lt;year&gt;2010&lt;/year&gt;&lt;/dates&gt;&lt;urls&gt;&lt;/urls&gt;&lt;/record&gt;&lt;/Cite&gt;&lt;/EndNote&gt;</w:instrText>
      </w:r>
      <w:r w:rsidR="00296185">
        <w:rPr>
          <w:rFonts w:asciiTheme="minorHAnsi" w:hAnsiTheme="minorHAnsi"/>
          <w:sz w:val="24"/>
          <w:szCs w:val="24"/>
        </w:rPr>
        <w:fldChar w:fldCharType="separate"/>
      </w:r>
      <w:r w:rsidR="009871C4">
        <w:rPr>
          <w:rFonts w:asciiTheme="minorHAnsi" w:hAnsiTheme="minorHAnsi"/>
          <w:noProof/>
          <w:sz w:val="24"/>
          <w:szCs w:val="24"/>
        </w:rPr>
        <w:t>[</w:t>
      </w:r>
      <w:hyperlink w:anchor="_ENREF_15" w:tooltip="Hsu, 2010 #65" w:history="1">
        <w:r w:rsidR="0051520C">
          <w:rPr>
            <w:rFonts w:asciiTheme="minorHAnsi" w:hAnsiTheme="minorHAnsi"/>
            <w:noProof/>
            <w:sz w:val="24"/>
            <w:szCs w:val="24"/>
          </w:rPr>
          <w:t>15</w:t>
        </w:r>
      </w:hyperlink>
      <w:r w:rsidR="009871C4">
        <w:rPr>
          <w:rFonts w:asciiTheme="minorHAnsi" w:hAnsiTheme="minorHAnsi"/>
          <w:noProof/>
          <w:sz w:val="24"/>
          <w:szCs w:val="24"/>
        </w:rPr>
        <w:t>]</w:t>
      </w:r>
      <w:r w:rsidR="00296185">
        <w:rPr>
          <w:rFonts w:asciiTheme="minorHAnsi" w:hAnsiTheme="minorHAnsi"/>
          <w:sz w:val="24"/>
          <w:szCs w:val="24"/>
        </w:rPr>
        <w:fldChar w:fldCharType="end"/>
      </w:r>
      <w:r w:rsidR="00085378">
        <w:rPr>
          <w:rFonts w:asciiTheme="minorHAnsi" w:hAnsiTheme="minorHAnsi"/>
          <w:sz w:val="24"/>
          <w:szCs w:val="24"/>
        </w:rPr>
        <w:t xml:space="preserve">. </w:t>
      </w:r>
      <w:r w:rsidR="00DE2FC5" w:rsidRPr="00DE2FC5">
        <w:rPr>
          <w:rFonts w:asciiTheme="minorHAnsi" w:hAnsiTheme="minorHAnsi"/>
          <w:sz w:val="24"/>
          <w:szCs w:val="24"/>
        </w:rPr>
        <w:t>HF gro</w:t>
      </w:r>
      <w:r w:rsidR="00301DCE">
        <w:rPr>
          <w:rFonts w:asciiTheme="minorHAnsi" w:hAnsiTheme="minorHAnsi"/>
          <w:sz w:val="24"/>
          <w:szCs w:val="24"/>
        </w:rPr>
        <w:t>up received</w:t>
      </w:r>
      <w:r w:rsidR="00B957A6">
        <w:rPr>
          <w:rFonts w:asciiTheme="minorHAnsi" w:hAnsiTheme="minorHAnsi"/>
          <w:sz w:val="24"/>
          <w:szCs w:val="24"/>
        </w:rPr>
        <w:t xml:space="preserve"> a daily meal of 0.8</w:t>
      </w:r>
      <w:r w:rsidR="00DE2FC5" w:rsidRPr="00DE2FC5">
        <w:rPr>
          <w:rFonts w:asciiTheme="minorHAnsi" w:hAnsiTheme="minorHAnsi"/>
          <w:sz w:val="24"/>
          <w:szCs w:val="24"/>
        </w:rPr>
        <w:t xml:space="preserve"> g of Bio-SERV High fat </w:t>
      </w:r>
      <w:ins w:id="87" w:author="Andrew D. Steele" w:date="2014-07-30T17:30:00Z">
        <w:r w:rsidR="003F51D2">
          <w:rPr>
            <w:rFonts w:asciiTheme="minorHAnsi" w:hAnsiTheme="minorHAnsi"/>
            <w:sz w:val="24"/>
            <w:szCs w:val="24"/>
          </w:rPr>
          <w:t>d</w:t>
        </w:r>
      </w:ins>
      <w:del w:id="88" w:author="Andrew D. Steele" w:date="2014-07-30T17:30:00Z">
        <w:r w:rsidR="00DE2FC5" w:rsidRPr="00DE2FC5" w:rsidDel="003F51D2">
          <w:rPr>
            <w:rFonts w:asciiTheme="minorHAnsi" w:hAnsiTheme="minorHAnsi"/>
            <w:sz w:val="24"/>
            <w:szCs w:val="24"/>
          </w:rPr>
          <w:delText>D</w:delText>
        </w:r>
      </w:del>
      <w:r w:rsidR="00DE2FC5" w:rsidRPr="00DE2FC5">
        <w:rPr>
          <w:rFonts w:asciiTheme="minorHAnsi" w:hAnsiTheme="minorHAnsi"/>
          <w:sz w:val="24"/>
          <w:szCs w:val="24"/>
        </w:rPr>
        <w:t>iet</w:t>
      </w:r>
      <w:r w:rsidR="00B957A6">
        <w:rPr>
          <w:rFonts w:asciiTheme="minorHAnsi" w:hAnsiTheme="minorHAnsi"/>
          <w:sz w:val="24"/>
          <w:szCs w:val="24"/>
        </w:rPr>
        <w:t>, corresponding to ~33% of total caloric intake.</w:t>
      </w:r>
    </w:p>
    <w:p w14:paraId="643572F6" w14:textId="77777777" w:rsidR="0082111A" w:rsidRPr="0082111A" w:rsidRDefault="0082111A" w:rsidP="0082111A">
      <w:pPr>
        <w:spacing w:after="0" w:line="240" w:lineRule="auto"/>
        <w:jc w:val="both"/>
        <w:rPr>
          <w:rFonts w:asciiTheme="minorHAnsi" w:hAnsiTheme="minorHAnsi"/>
          <w:sz w:val="24"/>
          <w:szCs w:val="24"/>
        </w:rPr>
      </w:pPr>
    </w:p>
    <w:p w14:paraId="71883D27" w14:textId="77777777" w:rsidR="00B957A6" w:rsidRDefault="00B957A6" w:rsidP="003958FB">
      <w:pPr>
        <w:spacing w:after="0" w:line="240" w:lineRule="auto"/>
        <w:jc w:val="both"/>
        <w:outlineLvl w:val="0"/>
        <w:rPr>
          <w:rFonts w:asciiTheme="minorHAnsi" w:hAnsiTheme="minorHAnsi"/>
          <w:sz w:val="24"/>
          <w:szCs w:val="24"/>
        </w:rPr>
      </w:pPr>
      <w:r>
        <w:rPr>
          <w:rFonts w:asciiTheme="minorHAnsi" w:hAnsiTheme="minorHAnsi"/>
          <w:sz w:val="24"/>
          <w:szCs w:val="24"/>
        </w:rPr>
        <w:lastRenderedPageBreak/>
        <w:t>To assess activity, m</w:t>
      </w:r>
      <w:r w:rsidR="00A65CA8" w:rsidRPr="00302D7D">
        <w:rPr>
          <w:rFonts w:asciiTheme="minorHAnsi" w:hAnsiTheme="minorHAnsi"/>
          <w:sz w:val="24"/>
          <w:szCs w:val="24"/>
        </w:rPr>
        <w:t>ice were video recorded for 23.5-24 hours</w:t>
      </w:r>
      <w:r>
        <w:rPr>
          <w:rFonts w:asciiTheme="minorHAnsi" w:hAnsiTheme="minorHAnsi"/>
          <w:sz w:val="24"/>
          <w:szCs w:val="24"/>
        </w:rPr>
        <w:t xml:space="preserve">. </w:t>
      </w:r>
      <w:r w:rsidRPr="00DE2FC5">
        <w:rPr>
          <w:rFonts w:asciiTheme="minorHAnsi" w:hAnsiTheme="minorHAnsi"/>
          <w:sz w:val="24"/>
          <w:szCs w:val="24"/>
        </w:rPr>
        <w:t xml:space="preserve">Dim red lighting was provided during the 11 hr dark cycle with red LED lights (LEDwholesalers.com) to allow acceptable contrast when recording during the night cycle. </w:t>
      </w:r>
      <w:r w:rsidR="00A65CA8" w:rsidRPr="00302D7D">
        <w:rPr>
          <w:rFonts w:asciiTheme="minorHAnsi" w:hAnsiTheme="minorHAnsi"/>
          <w:sz w:val="24"/>
          <w:szCs w:val="24"/>
        </w:rPr>
        <w:t xml:space="preserve">Video-based activity data was analyzed using HomeCageScan 3.0; behavioral definitions were as described previously </w:t>
      </w:r>
      <w:r w:rsidR="00296185">
        <w:rPr>
          <w:rFonts w:asciiTheme="minorHAnsi" w:hAnsiTheme="minorHAnsi"/>
          <w:sz w:val="24"/>
          <w:szCs w:val="24"/>
        </w:rPr>
        <w:fldChar w:fldCharType="begin">
          <w:fldData xml:space="preserve">PEVuZE5vdGU+PENpdGU+PEF1dGhvcj5TdGVlbGU8L0F1dGhvcj48WWVhcj4yMDA3PC9ZZWFyPjxS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</w:fldData>
        </w:fldChar>
      </w:r>
      <w:r w:rsidR="00A0690C">
        <w:rPr>
          <w:rFonts w:asciiTheme="minorHAnsi" w:hAnsiTheme="minorHAnsi"/>
          <w:sz w:val="24"/>
          <w:szCs w:val="24"/>
        </w:rPr>
        <w:instrText xml:space="preserve"> ADDIN EN.CITE </w:instrText>
      </w:r>
      <w:r w:rsidR="00296185">
        <w:rPr>
          <w:rFonts w:asciiTheme="minorHAnsi" w:hAnsiTheme="minorHAnsi"/>
          <w:sz w:val="24"/>
          <w:szCs w:val="24"/>
        </w:rPr>
        <w:fldChar w:fldCharType="begin">
          <w:fldData xml:space="preserve">PEVuZE5vdGU+PENpdGU+PEF1dGhvcj5TdGVlbGU8L0F1dGhvcj48WWVhcj4yMDA3PC9ZZWFyPjxS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</w:fldData>
        </w:fldChar>
      </w:r>
      <w:r w:rsidR="00A0690C">
        <w:rPr>
          <w:rFonts w:asciiTheme="minorHAnsi" w:hAnsiTheme="minorHAnsi"/>
          <w:sz w:val="24"/>
          <w:szCs w:val="24"/>
        </w:rPr>
        <w:instrText xml:space="preserve"> ADDIN EN.CITE.DATA </w:instrText>
      </w:r>
      <w:r w:rsidR="00296185">
        <w:rPr>
          <w:rFonts w:asciiTheme="minorHAnsi" w:hAnsiTheme="minorHAnsi"/>
          <w:sz w:val="24"/>
          <w:szCs w:val="24"/>
        </w:rPr>
      </w:r>
      <w:r w:rsidR="00296185">
        <w:rPr>
          <w:rFonts w:asciiTheme="minorHAnsi" w:hAnsiTheme="minorHAnsi"/>
          <w:sz w:val="24"/>
          <w:szCs w:val="24"/>
        </w:rPr>
        <w:fldChar w:fldCharType="end"/>
      </w:r>
      <w:r w:rsidR="00296185">
        <w:rPr>
          <w:rFonts w:asciiTheme="minorHAnsi" w:hAnsiTheme="minorHAnsi"/>
          <w:sz w:val="24"/>
          <w:szCs w:val="24"/>
        </w:rPr>
      </w:r>
      <w:r w:rsidR="00296185">
        <w:rPr>
          <w:rFonts w:asciiTheme="minorHAnsi" w:hAnsiTheme="minorHAnsi"/>
          <w:sz w:val="24"/>
          <w:szCs w:val="24"/>
        </w:rPr>
        <w:fldChar w:fldCharType="separate"/>
      </w:r>
      <w:r w:rsidR="00A0690C">
        <w:rPr>
          <w:rFonts w:asciiTheme="minorHAnsi" w:hAnsiTheme="minorHAnsi"/>
          <w:noProof/>
          <w:sz w:val="24"/>
          <w:szCs w:val="24"/>
        </w:rPr>
        <w:t>[</w:t>
      </w:r>
      <w:hyperlink w:anchor="_ENREF_16" w:tooltip="Hsu, 2010 #71" w:history="1">
        <w:r w:rsidR="0051520C">
          <w:rPr>
            <w:rFonts w:asciiTheme="minorHAnsi" w:hAnsiTheme="minorHAnsi"/>
            <w:noProof/>
            <w:sz w:val="24"/>
            <w:szCs w:val="24"/>
          </w:rPr>
          <w:t>16</w:t>
        </w:r>
      </w:hyperlink>
      <w:r w:rsidR="00A0690C">
        <w:rPr>
          <w:rFonts w:asciiTheme="minorHAnsi" w:hAnsiTheme="minorHAnsi"/>
          <w:noProof/>
          <w:sz w:val="24"/>
          <w:szCs w:val="24"/>
        </w:rPr>
        <w:t>,</w:t>
      </w:r>
      <w:hyperlink w:anchor="_ENREF_45" w:tooltip="Steele, 2007 #1" w:history="1">
        <w:r w:rsidR="0051520C">
          <w:rPr>
            <w:rFonts w:asciiTheme="minorHAnsi" w:hAnsiTheme="minorHAnsi"/>
            <w:noProof/>
            <w:sz w:val="24"/>
            <w:szCs w:val="24"/>
          </w:rPr>
          <w:t>45</w:t>
        </w:r>
      </w:hyperlink>
      <w:r w:rsidR="00A0690C">
        <w:rPr>
          <w:rFonts w:asciiTheme="minorHAnsi" w:hAnsiTheme="minorHAnsi"/>
          <w:noProof/>
          <w:sz w:val="24"/>
          <w:szCs w:val="24"/>
        </w:rPr>
        <w:t>]</w:t>
      </w:r>
      <w:r w:rsidR="00296185">
        <w:rPr>
          <w:rFonts w:asciiTheme="minorHAnsi" w:hAnsiTheme="minorHAnsi"/>
          <w:sz w:val="24"/>
          <w:szCs w:val="24"/>
        </w:rPr>
        <w:fldChar w:fldCharType="end"/>
      </w:r>
      <w:r w:rsidR="00A65CA8" w:rsidRPr="00302D7D">
        <w:rPr>
          <w:rFonts w:asciiTheme="minorHAnsi" w:hAnsiTheme="minorHAnsi"/>
          <w:sz w:val="24"/>
          <w:szCs w:val="24"/>
        </w:rPr>
        <w:t>.</w:t>
      </w:r>
      <w:r w:rsidRPr="00302D7D">
        <w:rPr>
          <w:rFonts w:asciiTheme="minorHAnsi" w:hAnsiTheme="minorHAnsi"/>
          <w:sz w:val="24"/>
          <w:szCs w:val="24"/>
        </w:rPr>
        <w:t xml:space="preserve"> High intensity activity was defined as walking, jumping, r</w:t>
      </w:r>
      <w:r>
        <w:rPr>
          <w:rFonts w:asciiTheme="minorHAnsi" w:hAnsiTheme="minorHAnsi"/>
          <w:sz w:val="24"/>
          <w:szCs w:val="24"/>
        </w:rPr>
        <w:t>earing, and hanging behaviors.</w:t>
      </w:r>
      <w:r w:rsidRPr="00B957A6">
        <w:rPr>
          <w:rFonts w:asciiTheme="minorHAnsi" w:hAnsiTheme="minorHAnsi"/>
          <w:sz w:val="24"/>
          <w:szCs w:val="24"/>
        </w:rPr>
        <w:t xml:space="preserve"> </w:t>
      </w:r>
      <w:r w:rsidRPr="00DE2FC5">
        <w:rPr>
          <w:rFonts w:asciiTheme="minorHAnsi" w:hAnsiTheme="minorHAnsi"/>
          <w:sz w:val="24"/>
          <w:szCs w:val="24"/>
        </w:rPr>
        <w:t xml:space="preserve">Data were normalized by dividing the number of seconds per hour of a </w:t>
      </w:r>
      <w:r>
        <w:rPr>
          <w:rFonts w:asciiTheme="minorHAnsi" w:hAnsiTheme="minorHAnsi"/>
          <w:sz w:val="24"/>
          <w:szCs w:val="24"/>
        </w:rPr>
        <w:t xml:space="preserve">high activity behavior </w:t>
      </w:r>
      <w:r w:rsidRPr="00DE2FC5">
        <w:rPr>
          <w:rFonts w:asciiTheme="minorHAnsi" w:hAnsiTheme="minorHAnsi"/>
          <w:sz w:val="24"/>
          <w:szCs w:val="24"/>
        </w:rPr>
        <w:t>(e.g., hanging</w:t>
      </w:r>
      <w:r>
        <w:rPr>
          <w:rFonts w:asciiTheme="minorHAnsi" w:hAnsiTheme="minorHAnsi"/>
          <w:sz w:val="24"/>
          <w:szCs w:val="24"/>
        </w:rPr>
        <w:t>, jumping, rearing and walking</w:t>
      </w:r>
      <w:r w:rsidRPr="00DE2FC5">
        <w:rPr>
          <w:rFonts w:asciiTheme="minorHAnsi" w:hAnsiTheme="minorHAnsi"/>
          <w:sz w:val="24"/>
          <w:szCs w:val="24"/>
        </w:rPr>
        <w:t xml:space="preserve">) by the total number of seconds engaged in that behavior across the ~24 hour video recording. </w:t>
      </w:r>
      <w:r>
        <w:rPr>
          <w:rFonts w:asciiTheme="minorHAnsi" w:hAnsiTheme="minorHAnsi"/>
          <w:sz w:val="24"/>
          <w:szCs w:val="24"/>
        </w:rPr>
        <w:t>For Figure 3 only, data were collecting using r</w:t>
      </w:r>
      <w:r w:rsidRPr="00302D7D">
        <w:rPr>
          <w:rFonts w:asciiTheme="minorHAnsi" w:hAnsiTheme="minorHAnsi"/>
          <w:sz w:val="24"/>
          <w:szCs w:val="24"/>
        </w:rPr>
        <w:t xml:space="preserve">unning wheels and motion detectors as described previously </w:t>
      </w:r>
      <w:r w:rsidR="00296185">
        <w:rPr>
          <w:rFonts w:asciiTheme="minorHAnsi" w:hAnsiTheme="minorHAnsi"/>
          <w:sz w:val="24"/>
          <w:szCs w:val="24"/>
        </w:rPr>
        <w:fldChar w:fldCharType="begin"/>
      </w:r>
      <w:r w:rsidR="00535C70">
        <w:rPr>
          <w:rFonts w:asciiTheme="minorHAnsi" w:hAnsiTheme="minorHAnsi"/>
          <w:sz w:val="24"/>
          <w:szCs w:val="24"/>
        </w:rPr>
        <w:instrText xml:space="preserve"> ADDIN EN.CITE &lt;EndNote&gt;&lt;Cite&gt;&lt;Author&gt;Smit&lt;/Author&gt;&lt;Year&gt;2013&lt;/Year&gt;&lt;RecNum&gt;423&lt;/RecNum&gt;&lt;DisplayText&gt;[32]&lt;/DisplayText&gt;&lt;record&gt;&lt;rec-number&gt;423&lt;/rec-number&gt;&lt;foreign-keys&gt;&lt;key app="EN" db-id="w092xxvttvvvwxex9spxpprcwsews0swttpr"&gt;423&lt;/key&gt;&lt;/foreign-keys&gt;&lt;ref-type name="Journal Article"&gt;17&lt;/ref-type&gt;&lt;contributors&gt;&lt;authors&gt;&lt;author&gt;Smit, A. N.&lt;/author&gt;&lt;author&gt;Patton, D. F.&lt;/author&gt;&lt;author&gt;Michalik, M.&lt;/author&gt;&lt;author&gt;Opiol, H.&lt;/author&gt;&lt;author&gt;Mistlberger, R. E.&lt;/author&gt;&lt;/authors&gt;&lt;/contributors&gt;&lt;auth-address&gt;Department of Psychology, Simon Fraser University, Burnaby, BC, Canada.&lt;/auth-address&gt;&lt;titles&gt;&lt;title&gt;Dopaminergic regulation of circadian food anticipatory activity rhythms in the rat&lt;/title&gt;&lt;secondary-title&gt;PLoS One&lt;/secondary-title&gt;&lt;/titles&gt;&lt;periodical&gt;&lt;full-title&gt;PLoS One&lt;/full-title&gt;&lt;/periodical&gt;&lt;pages&gt;e82381&lt;/pages&gt;&lt;volume&gt;8&lt;/volume&gt;&lt;number&gt;11&lt;/number&gt;&lt;edition&gt;2013/12/07&lt;/edition&gt;&lt;dates&gt;&lt;year&gt;2013&lt;/year&gt;&lt;/dates&gt;&lt;isbn&gt;1932-6203 (Electronic)&amp;#xD;1932-6203 (Linking)&lt;/isbn&gt;&lt;accession-num&gt;24312417&lt;/accession-num&gt;&lt;urls&gt;&lt;related-urls&gt;&lt;url&gt;http://www.ncbi.nlm.nih.gov/pubmed/24312417&lt;/url&gt;&lt;/related-urls&gt;&lt;/urls&gt;&lt;custom2&gt;3843722&lt;/custom2&gt;&lt;electronic-resource-num&gt;10.1371/journal.pone.0082381&amp;#xD;PONE-D-13-33320 [pii]&lt;/electronic-resource-num&gt;&lt;language&gt;eng&lt;/language&gt;&lt;/record&gt;&lt;/Cite&gt;&lt;/EndNote&gt;</w:instrText>
      </w:r>
      <w:r w:rsidR="00296185">
        <w:rPr>
          <w:rFonts w:asciiTheme="minorHAnsi" w:hAnsiTheme="minorHAnsi"/>
          <w:sz w:val="24"/>
          <w:szCs w:val="24"/>
        </w:rPr>
        <w:fldChar w:fldCharType="separate"/>
      </w:r>
      <w:r w:rsidR="00535C70">
        <w:rPr>
          <w:rFonts w:asciiTheme="minorHAnsi" w:hAnsiTheme="minorHAnsi"/>
          <w:noProof/>
          <w:sz w:val="24"/>
          <w:szCs w:val="24"/>
        </w:rPr>
        <w:t>[</w:t>
      </w:r>
      <w:hyperlink w:anchor="_ENREF_32" w:tooltip="Smit, 2013 #423" w:history="1">
        <w:r w:rsidR="0051520C">
          <w:rPr>
            <w:rFonts w:asciiTheme="minorHAnsi" w:hAnsiTheme="minorHAnsi"/>
            <w:noProof/>
            <w:sz w:val="24"/>
            <w:szCs w:val="24"/>
          </w:rPr>
          <w:t>32</w:t>
        </w:r>
      </w:hyperlink>
      <w:r w:rsidR="00535C70">
        <w:rPr>
          <w:rFonts w:asciiTheme="minorHAnsi" w:hAnsiTheme="minorHAnsi"/>
          <w:noProof/>
          <w:sz w:val="24"/>
          <w:szCs w:val="24"/>
        </w:rPr>
        <w:t>]</w:t>
      </w:r>
      <w:r w:rsidR="00296185">
        <w:rPr>
          <w:rFonts w:asciiTheme="minorHAnsi" w:hAnsiTheme="minorHAnsi"/>
          <w:sz w:val="24"/>
          <w:szCs w:val="24"/>
        </w:rPr>
        <w:fldChar w:fldCharType="end"/>
      </w:r>
      <w:r w:rsidRPr="00302D7D">
        <w:rPr>
          <w:rFonts w:asciiTheme="minorHAnsi" w:hAnsiTheme="minorHAnsi"/>
          <w:sz w:val="24"/>
          <w:szCs w:val="24"/>
        </w:rPr>
        <w:t>.</w:t>
      </w:r>
      <w:r>
        <w:rPr>
          <w:rFonts w:asciiTheme="minorHAnsi" w:hAnsiTheme="minorHAnsi"/>
          <w:sz w:val="24"/>
          <w:szCs w:val="24"/>
        </w:rPr>
        <w:t xml:space="preserve"> </w:t>
      </w:r>
      <w:r w:rsidRPr="00302D7D">
        <w:rPr>
          <w:rFonts w:asciiTheme="minorHAnsi" w:hAnsiTheme="minorHAnsi"/>
          <w:sz w:val="24"/>
          <w:szCs w:val="24"/>
        </w:rPr>
        <w:t>Behavioral data was exported from HomeCageScan 3.0 as excel files, which were analyzed using MATLAB programs to sum, average, and visualize data. Statistical tests were performed using GraphPad InStat and graphs were produced using GraphPad Prism. For comparisons of behavioral data we use</w:t>
      </w:r>
      <w:r>
        <w:rPr>
          <w:rFonts w:asciiTheme="minorHAnsi" w:hAnsiTheme="minorHAnsi"/>
          <w:sz w:val="24"/>
          <w:szCs w:val="24"/>
        </w:rPr>
        <w:t>d</w:t>
      </w:r>
      <w:r w:rsidRPr="00302D7D">
        <w:rPr>
          <w:rFonts w:asciiTheme="minorHAnsi" w:hAnsiTheme="minorHAnsi"/>
          <w:sz w:val="24"/>
          <w:szCs w:val="24"/>
        </w:rPr>
        <w:t xml:space="preserve"> non-parametric analysis: Mann-Whitney for comparisons of two groups and Krus</w:t>
      </w:r>
      <w:ins w:id="89" w:author="Andrew D. Steele" w:date="2014-07-30T17:30:00Z">
        <w:r w:rsidR="00F14D74">
          <w:rPr>
            <w:rFonts w:asciiTheme="minorHAnsi" w:hAnsiTheme="minorHAnsi"/>
            <w:sz w:val="24"/>
            <w:szCs w:val="24"/>
          </w:rPr>
          <w:t>k</w:t>
        </w:r>
      </w:ins>
      <w:del w:id="90" w:author="Andrew D. Steele" w:date="2014-07-30T17:30:00Z">
        <w:r w:rsidRPr="00302D7D" w:rsidDel="00F14D74">
          <w:rPr>
            <w:rFonts w:asciiTheme="minorHAnsi" w:hAnsiTheme="minorHAnsi"/>
            <w:sz w:val="24"/>
            <w:szCs w:val="24"/>
          </w:rPr>
          <w:delText>g</w:delText>
        </w:r>
      </w:del>
      <w:r w:rsidRPr="00302D7D">
        <w:rPr>
          <w:rFonts w:asciiTheme="minorHAnsi" w:hAnsiTheme="minorHAnsi"/>
          <w:sz w:val="24"/>
          <w:szCs w:val="24"/>
        </w:rPr>
        <w:t>al-Wallis ANOVA for &gt;2 groups.</w:t>
      </w:r>
      <w:r>
        <w:rPr>
          <w:rFonts w:asciiTheme="minorHAnsi" w:hAnsiTheme="minorHAnsi"/>
          <w:sz w:val="24"/>
          <w:szCs w:val="24"/>
        </w:rPr>
        <w:t xml:space="preserve"> </w:t>
      </w:r>
      <w:r w:rsidR="00A65CA8" w:rsidRPr="00B957A6">
        <w:rPr>
          <w:rFonts w:asciiTheme="minorHAnsi" w:hAnsiTheme="minorHAnsi"/>
          <w:sz w:val="24"/>
          <w:szCs w:val="24"/>
        </w:rPr>
        <w:t>Sample sizes for each experiment are indicated in the figure legends.</w:t>
      </w:r>
      <w:r>
        <w:rPr>
          <w:rFonts w:asciiTheme="minorHAnsi" w:hAnsiTheme="minorHAnsi"/>
          <w:sz w:val="24"/>
          <w:szCs w:val="24"/>
        </w:rPr>
        <w:t xml:space="preserve"> </w:t>
      </w:r>
    </w:p>
    <w:p w14:paraId="129EEFB1" w14:textId="77777777" w:rsidR="003958FB" w:rsidRDefault="003958FB" w:rsidP="003958FB">
      <w:pPr>
        <w:spacing w:after="0" w:line="240" w:lineRule="auto"/>
        <w:jc w:val="both"/>
        <w:outlineLvl w:val="0"/>
        <w:rPr>
          <w:rFonts w:asciiTheme="minorHAnsi" w:hAnsiTheme="minorHAnsi"/>
          <w:sz w:val="24"/>
          <w:szCs w:val="24"/>
        </w:rPr>
      </w:pPr>
    </w:p>
    <w:p w14:paraId="765E09C7" w14:textId="77777777" w:rsidR="005C2EBE" w:rsidRDefault="005C2EBE" w:rsidP="003958FB">
      <w:pPr>
        <w:spacing w:after="0" w:line="240" w:lineRule="auto"/>
        <w:jc w:val="both"/>
        <w:outlineLvl w:val="0"/>
        <w:rPr>
          <w:rFonts w:asciiTheme="minorHAnsi" w:hAnsiTheme="minorHAnsi"/>
          <w:sz w:val="24"/>
          <w:szCs w:val="24"/>
        </w:rPr>
      </w:pPr>
      <w:r>
        <w:rPr>
          <w:rFonts w:asciiTheme="minorHAnsi" w:hAnsiTheme="minorHAnsi"/>
          <w:sz w:val="24"/>
          <w:szCs w:val="24"/>
        </w:rPr>
        <w:t xml:space="preserve">For mice in Figure 3 (Simon Fraser University), powdered food was provided. </w:t>
      </w:r>
      <w:r w:rsidRPr="005C2EBE">
        <w:rPr>
          <w:rFonts w:asciiTheme="minorHAnsi" w:hAnsiTheme="minorHAnsi"/>
          <w:sz w:val="24"/>
          <w:szCs w:val="24"/>
        </w:rPr>
        <w:t xml:space="preserve">Following the baseline </w:t>
      </w:r>
      <w:r>
        <w:rPr>
          <w:rFonts w:asciiTheme="minorHAnsi" w:hAnsiTheme="minorHAnsi"/>
          <w:sz w:val="24"/>
          <w:szCs w:val="24"/>
        </w:rPr>
        <w:t xml:space="preserve">activity measurement </w:t>
      </w:r>
      <w:r w:rsidRPr="005C2EBE">
        <w:rPr>
          <w:rFonts w:asciiTheme="minorHAnsi" w:hAnsiTheme="minorHAnsi"/>
          <w:sz w:val="24"/>
          <w:szCs w:val="24"/>
        </w:rPr>
        <w:t xml:space="preserve">period, food was presented at ZT6 for eight hours on the first RF day, with gradually decreasing windows of food access until stable weight </w:t>
      </w:r>
      <w:ins w:id="91" w:author="Andrew D. Steele" w:date="2014-07-30T17:30:00Z">
        <w:r w:rsidR="008E5A64">
          <w:rPr>
            <w:rFonts w:asciiTheme="minorHAnsi" w:hAnsiTheme="minorHAnsi"/>
            <w:sz w:val="24"/>
            <w:szCs w:val="24"/>
          </w:rPr>
          <w:t>was</w:t>
        </w:r>
      </w:ins>
      <w:del w:id="92" w:author="Andrew D. Steele" w:date="2014-07-30T17:51:00Z">
        <w:r w:rsidRPr="005C2EBE" w:rsidDel="002B36C0">
          <w:rPr>
            <w:rFonts w:asciiTheme="minorHAnsi" w:hAnsiTheme="minorHAnsi"/>
            <w:sz w:val="24"/>
            <w:szCs w:val="24"/>
          </w:rPr>
          <w:delText>can be</w:delText>
        </w:r>
      </w:del>
      <w:r w:rsidRPr="005C2EBE">
        <w:rPr>
          <w:rFonts w:asciiTheme="minorHAnsi" w:hAnsiTheme="minorHAnsi"/>
          <w:sz w:val="24"/>
          <w:szCs w:val="24"/>
        </w:rPr>
        <w:t xml:space="preserve"> maintained on a four-hour window of food access. Food under this RF procedure was 20% corn oil by weight mixed in with normal powdered chow. This </w:t>
      </w:r>
      <w:del w:id="93" w:author="Andrew D. Steele" w:date="2014-07-30T17:52:00Z">
        <w:r w:rsidRPr="005C2EBE" w:rsidDel="00CA0B7E">
          <w:rPr>
            <w:rFonts w:asciiTheme="minorHAnsi" w:hAnsiTheme="minorHAnsi"/>
            <w:sz w:val="24"/>
            <w:szCs w:val="24"/>
          </w:rPr>
          <w:delText>type of</w:delText>
        </w:r>
      </w:del>
      <w:ins w:id="94" w:author="Andrew D. Steele" w:date="2014-07-30T17:52:00Z">
        <w:r w:rsidR="00CA0B7E">
          <w:rPr>
            <w:rFonts w:asciiTheme="minorHAnsi" w:hAnsiTheme="minorHAnsi"/>
            <w:sz w:val="24"/>
            <w:szCs w:val="24"/>
          </w:rPr>
          <w:t>medium</w:t>
        </w:r>
      </w:ins>
      <w:r w:rsidRPr="005C2EBE">
        <w:rPr>
          <w:rFonts w:asciiTheme="minorHAnsi" w:hAnsiTheme="minorHAnsi"/>
          <w:sz w:val="24"/>
          <w:szCs w:val="24"/>
        </w:rPr>
        <w:t xml:space="preserve"> high caloric </w:t>
      </w:r>
      <w:del w:id="95" w:author="Andrew D. Steele" w:date="2014-07-30T17:52:00Z">
        <w:r w:rsidRPr="005C2EBE" w:rsidDel="00A11F1C">
          <w:rPr>
            <w:rFonts w:asciiTheme="minorHAnsi" w:hAnsiTheme="minorHAnsi"/>
            <w:sz w:val="24"/>
            <w:szCs w:val="24"/>
          </w:rPr>
          <w:delText xml:space="preserve">meal </w:delText>
        </w:r>
      </w:del>
      <w:ins w:id="96" w:author="Andrew D. Steele" w:date="2014-07-30T17:52:00Z">
        <w:r w:rsidR="00A11F1C">
          <w:rPr>
            <w:rFonts w:asciiTheme="minorHAnsi" w:hAnsiTheme="minorHAnsi"/>
            <w:sz w:val="24"/>
            <w:szCs w:val="24"/>
          </w:rPr>
          <w:t xml:space="preserve">formulation </w:t>
        </w:r>
      </w:ins>
      <w:r w:rsidRPr="005C2EBE">
        <w:rPr>
          <w:rFonts w:asciiTheme="minorHAnsi" w:hAnsiTheme="minorHAnsi"/>
          <w:sz w:val="24"/>
          <w:szCs w:val="24"/>
        </w:rPr>
        <w:t xml:space="preserve">was chosen </w:t>
      </w:r>
      <w:ins w:id="97" w:author="Andrew D. Steele" w:date="2014-07-30T17:52:00Z">
        <w:r w:rsidR="00D82640">
          <w:rPr>
            <w:rFonts w:asciiTheme="minorHAnsi" w:hAnsiTheme="minorHAnsi"/>
            <w:sz w:val="24"/>
            <w:szCs w:val="24"/>
          </w:rPr>
          <w:t>to help</w:t>
        </w:r>
      </w:ins>
      <w:del w:id="98" w:author="Andrew D. Steele" w:date="2014-07-30T17:52:00Z">
        <w:r w:rsidRPr="005C2EBE" w:rsidDel="00D82640">
          <w:rPr>
            <w:rFonts w:asciiTheme="minorHAnsi" w:hAnsiTheme="minorHAnsi"/>
            <w:sz w:val="24"/>
            <w:szCs w:val="24"/>
          </w:rPr>
          <w:delText>due to</w:delText>
        </w:r>
      </w:del>
      <w:r w:rsidRPr="005C2EBE">
        <w:rPr>
          <w:rFonts w:asciiTheme="minorHAnsi" w:hAnsiTheme="minorHAnsi"/>
          <w:sz w:val="24"/>
          <w:szCs w:val="24"/>
        </w:rPr>
        <w:t xml:space="preserve"> D1R</w:t>
      </w:r>
      <w:ins w:id="99" w:author="Andrew D. Steele" w:date="2014-07-30T17:52:00Z">
        <w:r w:rsidR="00D82640">
          <w:rPr>
            <w:rFonts w:asciiTheme="minorHAnsi" w:hAnsiTheme="minorHAnsi"/>
            <w:sz w:val="24"/>
            <w:szCs w:val="24"/>
          </w:rPr>
          <w:t xml:space="preserve"> </w:t>
        </w:r>
      </w:ins>
      <w:r w:rsidRPr="005C2EBE">
        <w:rPr>
          <w:rFonts w:asciiTheme="minorHAnsi" w:hAnsiTheme="minorHAnsi"/>
          <w:sz w:val="24"/>
          <w:szCs w:val="24"/>
        </w:rPr>
        <w:t xml:space="preserve">KO mice </w:t>
      </w:r>
      <w:ins w:id="100" w:author="Andrew D. Steele" w:date="2014-07-30T17:53:00Z">
        <w:r w:rsidR="00D82640">
          <w:rPr>
            <w:rFonts w:asciiTheme="minorHAnsi" w:hAnsiTheme="minorHAnsi"/>
            <w:sz w:val="24"/>
            <w:szCs w:val="24"/>
          </w:rPr>
          <w:t>maintain</w:t>
        </w:r>
      </w:ins>
      <w:del w:id="101" w:author="Andrew D. Steele" w:date="2014-07-30T17:53:00Z">
        <w:r w:rsidRPr="005C2EBE" w:rsidDel="00D82640">
          <w:rPr>
            <w:rFonts w:asciiTheme="minorHAnsi" w:hAnsiTheme="minorHAnsi"/>
            <w:sz w:val="24"/>
            <w:szCs w:val="24"/>
          </w:rPr>
          <w:delText>having difficulty maintaining</w:delText>
        </w:r>
      </w:del>
      <w:r w:rsidRPr="005C2EBE">
        <w:rPr>
          <w:rFonts w:asciiTheme="minorHAnsi" w:hAnsiTheme="minorHAnsi"/>
          <w:sz w:val="24"/>
          <w:szCs w:val="24"/>
        </w:rPr>
        <w:t xml:space="preserve"> healthy weight under RF conditions</w:t>
      </w:r>
      <w:del w:id="102" w:author="Andrew D. Steele" w:date="2014-07-30T17:53:00Z">
        <w:r w:rsidRPr="005C2EBE" w:rsidDel="00413D21">
          <w:rPr>
            <w:rFonts w:asciiTheme="minorHAnsi" w:hAnsiTheme="minorHAnsi"/>
            <w:sz w:val="24"/>
            <w:szCs w:val="24"/>
          </w:rPr>
          <w:delText xml:space="preserve"> due to their already smaller size</w:delText>
        </w:r>
      </w:del>
      <w:r w:rsidRPr="005C2EBE">
        <w:rPr>
          <w:rFonts w:asciiTheme="minorHAnsi" w:hAnsiTheme="minorHAnsi"/>
          <w:sz w:val="24"/>
          <w:szCs w:val="24"/>
        </w:rPr>
        <w:t>. Data collection under these conditions continued for 30 days.</w:t>
      </w:r>
      <w:r w:rsidRPr="005C2EBE">
        <w:t xml:space="preserve"> </w:t>
      </w:r>
      <w:r w:rsidRPr="005C2EBE">
        <w:rPr>
          <w:rFonts w:asciiTheme="minorHAnsi" w:hAnsiTheme="minorHAnsi"/>
          <w:sz w:val="24"/>
          <w:szCs w:val="24"/>
        </w:rPr>
        <w:t>FAA was defined as locomotor activity in the four-hour window preceding onset of food availability. Both raw FAA counts and FAA ratios (the ratio of activity in the FAA window to total activity in the day) were analyzed. Average 24 hour waveforms were constructed for each RF condition for comparisons of activity profiles including onset times, peak FAA activity and nocturnal activity profiles.</w:t>
      </w:r>
    </w:p>
    <w:p w14:paraId="10AA0524" w14:textId="77777777" w:rsidR="005C2EBE" w:rsidRPr="003958FB" w:rsidRDefault="005C2EBE" w:rsidP="003958FB">
      <w:pPr>
        <w:spacing w:after="0" w:line="240" w:lineRule="auto"/>
        <w:jc w:val="both"/>
        <w:outlineLvl w:val="0"/>
        <w:rPr>
          <w:rFonts w:asciiTheme="minorHAnsi" w:hAnsiTheme="minorHAnsi"/>
          <w:sz w:val="24"/>
          <w:szCs w:val="24"/>
        </w:rPr>
      </w:pPr>
    </w:p>
    <w:p w14:paraId="6593F4A4" w14:textId="77777777" w:rsidR="000879D6" w:rsidRPr="009871C4" w:rsidRDefault="009871C4" w:rsidP="008B61F8">
      <w:pPr>
        <w:spacing w:line="240" w:lineRule="auto"/>
        <w:rPr>
          <w:rFonts w:asciiTheme="minorHAnsi" w:hAnsiTheme="minorHAnsi"/>
          <w:sz w:val="24"/>
          <w:szCs w:val="24"/>
          <w:lang w:eastAsia="en-CA"/>
        </w:rPr>
      </w:pPr>
      <w:r w:rsidRPr="009871C4">
        <w:rPr>
          <w:rFonts w:asciiTheme="minorHAnsi" w:hAnsiTheme="minorHAnsi"/>
          <w:i/>
          <w:sz w:val="24"/>
          <w:szCs w:val="24"/>
          <w:lang w:eastAsia="en-CA"/>
        </w:rPr>
        <w:t xml:space="preserve">Body Temperature </w:t>
      </w:r>
      <w:r w:rsidR="00393C2F">
        <w:rPr>
          <w:rFonts w:asciiTheme="minorHAnsi" w:hAnsiTheme="minorHAnsi"/>
          <w:i/>
          <w:sz w:val="24"/>
          <w:szCs w:val="24"/>
          <w:lang w:eastAsia="en-CA"/>
        </w:rPr>
        <w:t>Experiments</w:t>
      </w:r>
    </w:p>
    <w:p w14:paraId="781D2B1D" w14:textId="77777777" w:rsidR="0059055D" w:rsidRDefault="00393C2F" w:rsidP="00393C2F">
      <w:pPr>
        <w:spacing w:line="240" w:lineRule="auto"/>
        <w:jc w:val="both"/>
        <w:rPr>
          <w:rFonts w:asciiTheme="minorHAnsi" w:hAnsiTheme="minorHAnsi"/>
          <w:sz w:val="24"/>
          <w:szCs w:val="24"/>
          <w:lang w:eastAsia="en-CA"/>
        </w:rPr>
      </w:pPr>
      <w:r>
        <w:rPr>
          <w:rFonts w:asciiTheme="minorHAnsi" w:hAnsiTheme="minorHAnsi"/>
          <w:sz w:val="24"/>
          <w:szCs w:val="24"/>
          <w:lang w:eastAsia="en-CA"/>
        </w:rPr>
        <w:t xml:space="preserve">For testing whether external temperature would modulate FAA in D1R KO mice we housed D1R KO and WT mice at 30 degrees for one week before beginning a 60% CR feeding schedule. Activity was measured weekly during this experiment. </w:t>
      </w:r>
    </w:p>
    <w:p w14:paraId="120BFB30" w14:textId="77777777" w:rsidR="000879D6" w:rsidRDefault="00DE2FC5" w:rsidP="00393C2F">
      <w:pPr>
        <w:spacing w:line="240" w:lineRule="auto"/>
        <w:jc w:val="both"/>
        <w:rPr>
          <w:rFonts w:asciiTheme="minorHAnsi" w:hAnsiTheme="minorHAnsi"/>
          <w:sz w:val="24"/>
          <w:szCs w:val="24"/>
          <w:lang w:eastAsia="en-CA"/>
        </w:rPr>
      </w:pPr>
      <w:r w:rsidRPr="00DE2FC5">
        <w:rPr>
          <w:rFonts w:asciiTheme="minorHAnsi" w:hAnsiTheme="minorHAnsi"/>
          <w:sz w:val="24"/>
          <w:szCs w:val="24"/>
          <w:lang w:eastAsia="en-CA"/>
        </w:rPr>
        <w:t xml:space="preserve">For temperature monitoring experiments, </w:t>
      </w:r>
      <w:r w:rsidR="00393C2F">
        <w:rPr>
          <w:rFonts w:asciiTheme="minorHAnsi" w:hAnsiTheme="minorHAnsi"/>
          <w:sz w:val="24"/>
          <w:szCs w:val="24"/>
          <w:lang w:eastAsia="en-CA"/>
        </w:rPr>
        <w:t xml:space="preserve">mice were implanted with </w:t>
      </w:r>
      <w:proofErr w:type="spellStart"/>
      <w:r w:rsidR="00393C2F">
        <w:rPr>
          <w:rFonts w:asciiTheme="minorHAnsi" w:hAnsiTheme="minorHAnsi"/>
          <w:sz w:val="24"/>
          <w:szCs w:val="24"/>
          <w:lang w:eastAsia="en-CA"/>
        </w:rPr>
        <w:t>minimitters</w:t>
      </w:r>
      <w:proofErr w:type="spellEnd"/>
      <w:r w:rsidR="00393C2F">
        <w:rPr>
          <w:rFonts w:asciiTheme="minorHAnsi" w:hAnsiTheme="minorHAnsi"/>
          <w:sz w:val="24"/>
          <w:szCs w:val="24"/>
          <w:lang w:eastAsia="en-CA"/>
        </w:rPr>
        <w:t xml:space="preserve"> subcutaneously.</w:t>
      </w:r>
      <w:r w:rsidR="0059055D">
        <w:rPr>
          <w:rFonts w:asciiTheme="minorHAnsi" w:hAnsiTheme="minorHAnsi"/>
          <w:sz w:val="24"/>
          <w:szCs w:val="24"/>
          <w:lang w:eastAsia="en-CA"/>
        </w:rPr>
        <w:t xml:space="preserve"> </w:t>
      </w:r>
      <w:r w:rsidR="0059055D" w:rsidRPr="0059055D">
        <w:rPr>
          <w:rFonts w:asciiTheme="minorHAnsi" w:hAnsiTheme="minorHAnsi"/>
          <w:sz w:val="24"/>
          <w:szCs w:val="24"/>
          <w:lang w:eastAsia="en-CA"/>
        </w:rPr>
        <w:t xml:space="preserve">Mice were anesthetized </w:t>
      </w:r>
      <w:r w:rsidR="0059055D">
        <w:rPr>
          <w:rFonts w:asciiTheme="minorHAnsi" w:hAnsiTheme="minorHAnsi"/>
          <w:sz w:val="24"/>
          <w:szCs w:val="24"/>
          <w:lang w:eastAsia="en-CA"/>
        </w:rPr>
        <w:t xml:space="preserve">using </w:t>
      </w:r>
      <w:proofErr w:type="spellStart"/>
      <w:r w:rsidR="0059055D">
        <w:rPr>
          <w:rFonts w:asciiTheme="minorHAnsi" w:hAnsiTheme="minorHAnsi"/>
          <w:sz w:val="24"/>
          <w:szCs w:val="24"/>
          <w:lang w:eastAsia="en-CA"/>
        </w:rPr>
        <w:t>isoflurane</w:t>
      </w:r>
      <w:proofErr w:type="spellEnd"/>
      <w:r w:rsidR="0059055D">
        <w:rPr>
          <w:rFonts w:asciiTheme="minorHAnsi" w:hAnsiTheme="minorHAnsi"/>
          <w:sz w:val="24"/>
          <w:szCs w:val="24"/>
          <w:lang w:eastAsia="en-CA"/>
        </w:rPr>
        <w:t xml:space="preserve"> gas.</w:t>
      </w:r>
      <w:r w:rsidR="00393C2F">
        <w:rPr>
          <w:rFonts w:asciiTheme="minorHAnsi" w:hAnsiTheme="minorHAnsi"/>
          <w:sz w:val="24"/>
          <w:szCs w:val="24"/>
          <w:lang w:eastAsia="en-CA"/>
        </w:rPr>
        <w:t xml:space="preserve"> </w:t>
      </w:r>
      <w:r w:rsidRPr="00DE2FC5">
        <w:rPr>
          <w:rFonts w:asciiTheme="minorHAnsi" w:hAnsiTheme="minorHAnsi"/>
          <w:sz w:val="24"/>
          <w:szCs w:val="24"/>
          <w:lang w:eastAsia="en-CA"/>
        </w:rPr>
        <w:t xml:space="preserve">Post-operative monitoring and recovery time was provided for at least seven days before putting mice on </w:t>
      </w:r>
      <w:r w:rsidR="00393C2F">
        <w:rPr>
          <w:rFonts w:asciiTheme="minorHAnsi" w:hAnsiTheme="minorHAnsi"/>
          <w:sz w:val="24"/>
          <w:szCs w:val="24"/>
          <w:lang w:eastAsia="en-CA"/>
        </w:rPr>
        <w:t>CR</w:t>
      </w:r>
      <w:r w:rsidRPr="00DE2FC5">
        <w:rPr>
          <w:rFonts w:asciiTheme="minorHAnsi" w:hAnsiTheme="minorHAnsi"/>
          <w:sz w:val="24"/>
          <w:szCs w:val="24"/>
          <w:lang w:eastAsia="en-CA"/>
        </w:rPr>
        <w:t xml:space="preserve"> feeding schedules. </w:t>
      </w:r>
      <w:r w:rsidR="00393C2F">
        <w:rPr>
          <w:rFonts w:asciiTheme="minorHAnsi" w:hAnsiTheme="minorHAnsi"/>
          <w:sz w:val="24"/>
          <w:szCs w:val="24"/>
          <w:lang w:eastAsia="en-CA"/>
        </w:rPr>
        <w:t xml:space="preserve">Body </w:t>
      </w:r>
      <w:proofErr w:type="gramStart"/>
      <w:r w:rsidR="00393C2F">
        <w:rPr>
          <w:rFonts w:asciiTheme="minorHAnsi" w:hAnsiTheme="minorHAnsi"/>
          <w:sz w:val="24"/>
          <w:szCs w:val="24"/>
          <w:lang w:eastAsia="en-CA"/>
        </w:rPr>
        <w:t>temperature, but not activity levels, were</w:t>
      </w:r>
      <w:proofErr w:type="gramEnd"/>
      <w:r w:rsidR="00393C2F">
        <w:rPr>
          <w:rFonts w:asciiTheme="minorHAnsi" w:hAnsiTheme="minorHAnsi"/>
          <w:sz w:val="24"/>
          <w:szCs w:val="24"/>
          <w:lang w:eastAsia="en-CA"/>
        </w:rPr>
        <w:t xml:space="preserve"> measured in these mice.</w:t>
      </w:r>
    </w:p>
    <w:p w14:paraId="70B01975" w14:textId="77777777" w:rsidR="0082111A" w:rsidRPr="0082111A" w:rsidRDefault="0082111A" w:rsidP="00393C2F">
      <w:pPr>
        <w:spacing w:line="240" w:lineRule="auto"/>
        <w:jc w:val="both"/>
        <w:rPr>
          <w:rFonts w:asciiTheme="minorHAnsi" w:hAnsiTheme="minorHAnsi"/>
          <w:i/>
          <w:sz w:val="24"/>
          <w:szCs w:val="24"/>
          <w:lang w:eastAsia="en-CA"/>
        </w:rPr>
      </w:pPr>
      <w:r>
        <w:rPr>
          <w:rFonts w:asciiTheme="minorHAnsi" w:hAnsiTheme="minorHAnsi"/>
          <w:i/>
          <w:sz w:val="24"/>
          <w:szCs w:val="24"/>
          <w:lang w:eastAsia="en-CA"/>
        </w:rPr>
        <w:t>Pharmacology Experiment</w:t>
      </w:r>
    </w:p>
    <w:p w14:paraId="2ECD801C" w14:textId="7FC0675A" w:rsidR="0082111A" w:rsidRDefault="0082111A" w:rsidP="008B61F8">
      <w:pPr>
        <w:spacing w:line="240" w:lineRule="auto"/>
        <w:rPr>
          <w:ins w:id="103" w:author="Andrew D. Steele" w:date="2014-07-31T17:16:00Z"/>
          <w:rFonts w:asciiTheme="minorHAnsi" w:hAnsiTheme="minorHAnsi"/>
          <w:sz w:val="24"/>
          <w:szCs w:val="24"/>
        </w:rPr>
      </w:pPr>
      <w:r w:rsidRPr="0082111A">
        <w:rPr>
          <w:rFonts w:asciiTheme="minorHAnsi" w:hAnsiTheme="minorHAnsi"/>
          <w:sz w:val="24"/>
          <w:szCs w:val="24"/>
          <w:lang w:eastAsia="en-CA"/>
        </w:rPr>
        <w:t>SKF-81297</w:t>
      </w:r>
      <w:r>
        <w:rPr>
          <w:rFonts w:asciiTheme="minorHAnsi" w:hAnsiTheme="minorHAnsi"/>
          <w:sz w:val="24"/>
          <w:szCs w:val="24"/>
          <w:lang w:eastAsia="en-CA"/>
        </w:rPr>
        <w:t xml:space="preserve"> and caffeine were purchased from Sigma</w:t>
      </w:r>
      <w:ins w:id="104" w:author="Andrew D. Steele" w:date="2014-08-06T17:04:00Z">
        <w:r w:rsidR="00131311">
          <w:rPr>
            <w:rFonts w:asciiTheme="minorHAnsi" w:hAnsiTheme="minorHAnsi"/>
            <w:sz w:val="24"/>
            <w:szCs w:val="24"/>
            <w:lang w:eastAsia="en-CA"/>
          </w:rPr>
          <w:t xml:space="preserve"> (Figure 12) or </w:t>
        </w:r>
        <w:proofErr w:type="spellStart"/>
        <w:r w:rsidR="00131311">
          <w:rPr>
            <w:rFonts w:asciiTheme="minorHAnsi" w:hAnsiTheme="minorHAnsi"/>
            <w:sz w:val="24"/>
            <w:szCs w:val="24"/>
            <w:lang w:eastAsia="en-CA"/>
          </w:rPr>
          <w:t>Tocris</w:t>
        </w:r>
        <w:proofErr w:type="spellEnd"/>
        <w:r w:rsidR="00131311">
          <w:rPr>
            <w:rFonts w:asciiTheme="minorHAnsi" w:hAnsiTheme="minorHAnsi"/>
            <w:sz w:val="24"/>
            <w:szCs w:val="24"/>
            <w:lang w:eastAsia="en-CA"/>
          </w:rPr>
          <w:t xml:space="preserve"> (Figure 12 </w:t>
        </w:r>
        <w:proofErr w:type="spellStart"/>
        <w:r w:rsidR="00131311">
          <w:rPr>
            <w:rFonts w:asciiTheme="minorHAnsi" w:hAnsiTheme="minorHAnsi"/>
            <w:sz w:val="24"/>
            <w:szCs w:val="24"/>
            <w:lang w:eastAsia="en-CA"/>
          </w:rPr>
          <w:t>supplment</w:t>
        </w:r>
        <w:proofErr w:type="spellEnd"/>
        <w:r w:rsidR="00131311">
          <w:rPr>
            <w:rFonts w:asciiTheme="minorHAnsi" w:hAnsiTheme="minorHAnsi"/>
            <w:sz w:val="24"/>
            <w:szCs w:val="24"/>
            <w:lang w:eastAsia="en-CA"/>
          </w:rPr>
          <w:t>)</w:t>
        </w:r>
      </w:ins>
      <w:r>
        <w:rPr>
          <w:rFonts w:asciiTheme="minorHAnsi" w:hAnsiTheme="minorHAnsi"/>
          <w:sz w:val="24"/>
          <w:szCs w:val="24"/>
          <w:lang w:eastAsia="en-CA"/>
        </w:rPr>
        <w:t xml:space="preserve">. Both were dissolved in water and filter sterilized prior to being injected </w:t>
      </w:r>
      <w:proofErr w:type="spellStart"/>
      <w:r>
        <w:rPr>
          <w:rFonts w:asciiTheme="minorHAnsi" w:hAnsiTheme="minorHAnsi"/>
          <w:sz w:val="24"/>
          <w:szCs w:val="24"/>
          <w:lang w:eastAsia="en-CA"/>
        </w:rPr>
        <w:t>i.p</w:t>
      </w:r>
      <w:proofErr w:type="spellEnd"/>
      <w:r>
        <w:rPr>
          <w:rFonts w:asciiTheme="minorHAnsi" w:hAnsiTheme="minorHAnsi"/>
          <w:sz w:val="24"/>
          <w:szCs w:val="24"/>
          <w:lang w:eastAsia="en-CA"/>
        </w:rPr>
        <w:t xml:space="preserve">. </w:t>
      </w:r>
      <w:proofErr w:type="gramStart"/>
      <w:r>
        <w:rPr>
          <w:rFonts w:asciiTheme="minorHAnsi" w:hAnsiTheme="minorHAnsi"/>
          <w:sz w:val="24"/>
          <w:szCs w:val="24"/>
          <w:lang w:eastAsia="en-CA"/>
        </w:rPr>
        <w:t>daily</w:t>
      </w:r>
      <w:proofErr w:type="gramEnd"/>
      <w:r>
        <w:rPr>
          <w:rFonts w:asciiTheme="minorHAnsi" w:hAnsiTheme="minorHAnsi"/>
          <w:sz w:val="24"/>
          <w:szCs w:val="24"/>
          <w:lang w:eastAsia="en-CA"/>
        </w:rPr>
        <w:t xml:space="preserve"> for 12 days . Caffeine was injected at a dose of 15mg/kg and </w:t>
      </w:r>
      <w:r>
        <w:rPr>
          <w:rFonts w:asciiTheme="minorHAnsi" w:hAnsiTheme="minorHAnsi"/>
          <w:sz w:val="24"/>
          <w:szCs w:val="24"/>
        </w:rPr>
        <w:t>SKF-81297 was injected at 5mg/kg.</w:t>
      </w:r>
      <w:r w:rsidR="001450C5">
        <w:rPr>
          <w:rFonts w:asciiTheme="minorHAnsi" w:hAnsiTheme="minorHAnsi"/>
          <w:sz w:val="24"/>
          <w:szCs w:val="24"/>
        </w:rPr>
        <w:t xml:space="preserve"> Total injecti</w:t>
      </w:r>
      <w:r w:rsidR="00300877">
        <w:rPr>
          <w:rFonts w:asciiTheme="minorHAnsi" w:hAnsiTheme="minorHAnsi"/>
          <w:sz w:val="24"/>
          <w:szCs w:val="24"/>
        </w:rPr>
        <w:t>on volumes were approximately 25</w:t>
      </w:r>
      <w:r w:rsidR="001450C5">
        <w:rPr>
          <w:rFonts w:asciiTheme="minorHAnsi" w:hAnsiTheme="minorHAnsi"/>
          <w:sz w:val="24"/>
          <w:szCs w:val="24"/>
        </w:rPr>
        <w:t>0ul per mouse.</w:t>
      </w:r>
      <w:ins w:id="105" w:author="Andrew D. Steele" w:date="2014-08-06T17:04:00Z">
        <w:r w:rsidR="00131311">
          <w:rPr>
            <w:rFonts w:asciiTheme="minorHAnsi" w:hAnsiTheme="minorHAnsi"/>
            <w:sz w:val="24"/>
            <w:szCs w:val="24"/>
          </w:rPr>
          <w:t xml:space="preserve"> For the mice in </w:t>
        </w:r>
        <w:r w:rsidR="00131311">
          <w:rPr>
            <w:rFonts w:asciiTheme="minorHAnsi" w:hAnsiTheme="minorHAnsi"/>
            <w:sz w:val="24"/>
            <w:szCs w:val="24"/>
          </w:rPr>
          <w:lastRenderedPageBreak/>
          <w:t>Figure 12 supplement we decreased the dose of SKF-</w:t>
        </w:r>
        <w:r w:rsidR="00131311" w:rsidRPr="00E36113">
          <w:rPr>
            <w:rFonts w:asciiTheme="minorHAnsi" w:hAnsiTheme="minorHAnsi"/>
            <w:sz w:val="24"/>
            <w:szCs w:val="24"/>
          </w:rPr>
          <w:t>81297</w:t>
        </w:r>
        <w:r w:rsidR="00131311">
          <w:rPr>
            <w:rFonts w:asciiTheme="minorHAnsi" w:hAnsiTheme="minorHAnsi"/>
            <w:sz w:val="24"/>
            <w:szCs w:val="24"/>
          </w:rPr>
          <w:t xml:space="preserve"> to 3 mg/kg due to seizures induced by the drug.</w:t>
        </w:r>
      </w:ins>
      <w:ins w:id="106" w:author="Andrew D. Steele" w:date="2014-08-06T17:05:00Z">
        <w:r w:rsidR="00131311">
          <w:rPr>
            <w:rFonts w:asciiTheme="minorHAnsi" w:hAnsiTheme="minorHAnsi"/>
            <w:sz w:val="24"/>
            <w:szCs w:val="24"/>
          </w:rPr>
          <w:t xml:space="preserve"> </w:t>
        </w:r>
        <w:proofErr w:type="gramStart"/>
        <w:r w:rsidR="00131311">
          <w:rPr>
            <w:rFonts w:asciiTheme="minorHAnsi" w:hAnsiTheme="minorHAnsi"/>
            <w:sz w:val="24"/>
            <w:szCs w:val="24"/>
          </w:rPr>
          <w:t>c</w:t>
        </w:r>
        <w:proofErr w:type="gramEnd"/>
        <w:r w:rsidR="00131311">
          <w:rPr>
            <w:rFonts w:asciiTheme="minorHAnsi" w:hAnsiTheme="minorHAnsi"/>
            <w:sz w:val="24"/>
            <w:szCs w:val="24"/>
          </w:rPr>
          <w:t>-Fos staining was done as described previously [47].</w:t>
        </w:r>
      </w:ins>
    </w:p>
    <w:p w14:paraId="6F199E2C" w14:textId="2C813B24" w:rsidR="00D71C4F" w:rsidDel="00131311" w:rsidRDefault="00D71C4F" w:rsidP="008B61F8">
      <w:pPr>
        <w:spacing w:line="240" w:lineRule="auto"/>
        <w:rPr>
          <w:del w:id="107" w:author="Andrew D. Steele" w:date="2014-08-06T17:05:00Z"/>
          <w:rFonts w:asciiTheme="minorHAnsi" w:hAnsiTheme="minorHAnsi"/>
          <w:sz w:val="24"/>
          <w:szCs w:val="24"/>
          <w:lang w:eastAsia="en-CA"/>
        </w:rPr>
      </w:pPr>
    </w:p>
    <w:p w14:paraId="44D5F80B" w14:textId="77777777" w:rsidR="0055312A" w:rsidRPr="0055312A" w:rsidRDefault="008B61F8" w:rsidP="008B61F8">
      <w:pPr>
        <w:spacing w:line="240" w:lineRule="auto"/>
        <w:rPr>
          <w:rFonts w:asciiTheme="minorHAnsi" w:hAnsiTheme="minorHAnsi"/>
          <w:i/>
          <w:sz w:val="24"/>
          <w:szCs w:val="24"/>
          <w:lang w:eastAsia="en-CA"/>
        </w:rPr>
      </w:pPr>
      <w:r w:rsidRPr="0055312A">
        <w:rPr>
          <w:rFonts w:asciiTheme="minorHAnsi" w:hAnsiTheme="minorHAnsi"/>
          <w:i/>
          <w:sz w:val="24"/>
          <w:szCs w:val="24"/>
          <w:lang w:eastAsia="en-CA"/>
        </w:rPr>
        <w:t>Quantit</w:t>
      </w:r>
      <w:r w:rsidR="00B957A6">
        <w:rPr>
          <w:rFonts w:asciiTheme="minorHAnsi" w:hAnsiTheme="minorHAnsi"/>
          <w:i/>
          <w:sz w:val="24"/>
          <w:szCs w:val="24"/>
          <w:lang w:eastAsia="en-CA"/>
        </w:rPr>
        <w:t xml:space="preserve">ative </w:t>
      </w:r>
      <w:proofErr w:type="gramStart"/>
      <w:r w:rsidR="00B957A6">
        <w:rPr>
          <w:rFonts w:asciiTheme="minorHAnsi" w:hAnsiTheme="minorHAnsi"/>
          <w:i/>
          <w:sz w:val="24"/>
          <w:szCs w:val="24"/>
          <w:lang w:eastAsia="en-CA"/>
        </w:rPr>
        <w:t>Reverse-Transcriptase</w:t>
      </w:r>
      <w:proofErr w:type="gramEnd"/>
      <w:r w:rsidR="00B957A6">
        <w:rPr>
          <w:rFonts w:asciiTheme="minorHAnsi" w:hAnsiTheme="minorHAnsi"/>
          <w:i/>
          <w:sz w:val="24"/>
          <w:szCs w:val="24"/>
          <w:lang w:eastAsia="en-CA"/>
        </w:rPr>
        <w:t xml:space="preserve"> PCR</w:t>
      </w:r>
      <w:r w:rsidRPr="0055312A">
        <w:rPr>
          <w:rFonts w:asciiTheme="minorHAnsi" w:hAnsiTheme="minorHAnsi"/>
          <w:i/>
          <w:sz w:val="24"/>
          <w:szCs w:val="24"/>
          <w:lang w:eastAsia="en-CA"/>
        </w:rPr>
        <w:t xml:space="preserve"> </w:t>
      </w:r>
    </w:p>
    <w:p w14:paraId="5F9993CA" w14:textId="77777777" w:rsidR="008B61F8" w:rsidRPr="00BD77C4" w:rsidRDefault="008B61F8" w:rsidP="0055312A">
      <w:pPr>
        <w:spacing w:line="240" w:lineRule="auto"/>
        <w:jc w:val="both"/>
        <w:rPr>
          <w:rFonts w:asciiTheme="minorHAnsi" w:hAnsiTheme="minorHAnsi"/>
          <w:sz w:val="24"/>
          <w:szCs w:val="24"/>
          <w:lang w:eastAsia="en-CA"/>
        </w:rPr>
      </w:pPr>
      <w:r w:rsidRPr="00BD77C4">
        <w:rPr>
          <w:rFonts w:asciiTheme="minorHAnsi" w:hAnsiTheme="minorHAnsi"/>
          <w:sz w:val="24"/>
          <w:szCs w:val="24"/>
          <w:lang w:eastAsia="en-CA"/>
        </w:rPr>
        <w:t>Mice were sacrificed by sodium pentobarbital injection immediately prior to tissue collection at ZT</w:t>
      </w:r>
      <w:r w:rsidR="00766CAC">
        <w:rPr>
          <w:rFonts w:asciiTheme="minorHAnsi" w:hAnsiTheme="minorHAnsi"/>
          <w:sz w:val="24"/>
          <w:szCs w:val="24"/>
          <w:lang w:eastAsia="en-CA"/>
        </w:rPr>
        <w:t xml:space="preserve"> </w:t>
      </w:r>
      <w:r w:rsidRPr="00BD77C4">
        <w:rPr>
          <w:rFonts w:asciiTheme="minorHAnsi" w:hAnsiTheme="minorHAnsi"/>
          <w:sz w:val="24"/>
          <w:szCs w:val="24"/>
          <w:lang w:eastAsia="en-CA"/>
        </w:rPr>
        <w:t>18, ZT</w:t>
      </w:r>
      <w:r w:rsidR="00766CAC">
        <w:rPr>
          <w:rFonts w:asciiTheme="minorHAnsi" w:hAnsiTheme="minorHAnsi"/>
          <w:sz w:val="24"/>
          <w:szCs w:val="24"/>
          <w:lang w:eastAsia="en-CA"/>
        </w:rPr>
        <w:t xml:space="preserve"> </w:t>
      </w:r>
      <w:r w:rsidRPr="00BD77C4">
        <w:rPr>
          <w:rFonts w:asciiTheme="minorHAnsi" w:hAnsiTheme="minorHAnsi"/>
          <w:sz w:val="24"/>
          <w:szCs w:val="24"/>
          <w:lang w:eastAsia="en-CA"/>
        </w:rPr>
        <w:t>0, ZT</w:t>
      </w:r>
      <w:r w:rsidR="00766CAC">
        <w:rPr>
          <w:rFonts w:asciiTheme="minorHAnsi" w:hAnsiTheme="minorHAnsi"/>
          <w:sz w:val="24"/>
          <w:szCs w:val="24"/>
          <w:lang w:eastAsia="en-CA"/>
        </w:rPr>
        <w:t xml:space="preserve"> </w:t>
      </w:r>
      <w:r w:rsidRPr="00BD77C4">
        <w:rPr>
          <w:rFonts w:asciiTheme="minorHAnsi" w:hAnsiTheme="minorHAnsi"/>
          <w:sz w:val="24"/>
          <w:szCs w:val="24"/>
          <w:lang w:eastAsia="en-CA"/>
        </w:rPr>
        <w:t>6, or ZT</w:t>
      </w:r>
      <w:r w:rsidR="00766CAC">
        <w:rPr>
          <w:rFonts w:asciiTheme="minorHAnsi" w:hAnsiTheme="minorHAnsi"/>
          <w:sz w:val="24"/>
          <w:szCs w:val="24"/>
          <w:lang w:eastAsia="en-CA"/>
        </w:rPr>
        <w:t xml:space="preserve"> </w:t>
      </w:r>
      <w:r w:rsidRPr="00BD77C4">
        <w:rPr>
          <w:rFonts w:asciiTheme="minorHAnsi" w:hAnsiTheme="minorHAnsi"/>
          <w:sz w:val="24"/>
          <w:szCs w:val="24"/>
          <w:lang w:eastAsia="en-CA"/>
        </w:rPr>
        <w:t xml:space="preserve">12. Tissue was rapidly extracted, frozen on dry ice, and stored at -80 C until RNA extraction. Tissue samples were later mechanically homogenized and RNA was extracted using </w:t>
      </w:r>
      <w:proofErr w:type="spellStart"/>
      <w:r w:rsidRPr="00BD77C4">
        <w:rPr>
          <w:rFonts w:asciiTheme="minorHAnsi" w:hAnsiTheme="minorHAnsi"/>
          <w:sz w:val="24"/>
          <w:szCs w:val="24"/>
          <w:lang w:eastAsia="en-CA"/>
        </w:rPr>
        <w:t>Trizol</w:t>
      </w:r>
      <w:proofErr w:type="spellEnd"/>
      <w:r w:rsidRPr="00BD77C4">
        <w:rPr>
          <w:rFonts w:asciiTheme="minorHAnsi" w:hAnsiTheme="minorHAnsi"/>
          <w:sz w:val="24"/>
          <w:szCs w:val="24"/>
          <w:lang w:eastAsia="en-CA"/>
        </w:rPr>
        <w:t xml:space="preserve"> Reagent (Invitrogen) according to manufacturer specifications. RNA concentrations were obtained using a </w:t>
      </w:r>
      <w:proofErr w:type="spellStart"/>
      <w:r w:rsidRPr="00BD77C4">
        <w:rPr>
          <w:rFonts w:asciiTheme="minorHAnsi" w:hAnsiTheme="minorHAnsi"/>
          <w:sz w:val="24"/>
          <w:szCs w:val="24"/>
          <w:lang w:eastAsia="en-CA"/>
        </w:rPr>
        <w:t>Qubit</w:t>
      </w:r>
      <w:proofErr w:type="spellEnd"/>
      <w:r w:rsidRPr="00BD77C4">
        <w:rPr>
          <w:rFonts w:asciiTheme="minorHAnsi" w:hAnsiTheme="minorHAnsi"/>
          <w:sz w:val="24"/>
          <w:szCs w:val="24"/>
          <w:lang w:eastAsia="en-CA"/>
        </w:rPr>
        <w:t xml:space="preserve"> 2.0 </w:t>
      </w:r>
      <w:proofErr w:type="spellStart"/>
      <w:r w:rsidRPr="00BD77C4">
        <w:rPr>
          <w:rFonts w:asciiTheme="minorHAnsi" w:hAnsiTheme="minorHAnsi"/>
          <w:sz w:val="24"/>
          <w:szCs w:val="24"/>
          <w:lang w:eastAsia="en-CA"/>
        </w:rPr>
        <w:t>Fluorometer</w:t>
      </w:r>
      <w:proofErr w:type="spellEnd"/>
      <w:r w:rsidRPr="00BD77C4">
        <w:rPr>
          <w:rFonts w:asciiTheme="minorHAnsi" w:hAnsiTheme="minorHAnsi"/>
          <w:sz w:val="24"/>
          <w:szCs w:val="24"/>
          <w:lang w:eastAsia="en-CA"/>
        </w:rPr>
        <w:t xml:space="preserve"> (Life Technologies) and concentrations were adjusted to 50ng/µl. </w:t>
      </w:r>
      <w:proofErr w:type="spellStart"/>
      <w:r w:rsidRPr="00BD77C4">
        <w:rPr>
          <w:rFonts w:asciiTheme="minorHAnsi" w:hAnsiTheme="minorHAnsi"/>
          <w:sz w:val="24"/>
          <w:szCs w:val="24"/>
          <w:lang w:eastAsia="en-CA"/>
        </w:rPr>
        <w:t>cDNA</w:t>
      </w:r>
      <w:proofErr w:type="spellEnd"/>
      <w:r w:rsidRPr="00BD77C4">
        <w:rPr>
          <w:rFonts w:asciiTheme="minorHAnsi" w:hAnsiTheme="minorHAnsi"/>
          <w:sz w:val="24"/>
          <w:szCs w:val="24"/>
          <w:lang w:eastAsia="en-CA"/>
        </w:rPr>
        <w:t xml:space="preserve"> was synthesized from 500ng RNA using High Capacity Reverse Transcription Kit (Life Technologies). Real-time PCR was performed using 2µl </w:t>
      </w:r>
      <w:proofErr w:type="spellStart"/>
      <w:r w:rsidRPr="00BD77C4">
        <w:rPr>
          <w:rFonts w:asciiTheme="minorHAnsi" w:hAnsiTheme="minorHAnsi"/>
          <w:sz w:val="24"/>
          <w:szCs w:val="24"/>
          <w:lang w:eastAsia="en-CA"/>
        </w:rPr>
        <w:t>cDNA</w:t>
      </w:r>
      <w:proofErr w:type="spellEnd"/>
      <w:r w:rsidRPr="00BD77C4">
        <w:rPr>
          <w:rFonts w:asciiTheme="minorHAnsi" w:hAnsiTheme="minorHAnsi"/>
          <w:sz w:val="24"/>
          <w:szCs w:val="24"/>
          <w:lang w:eastAsia="en-CA"/>
        </w:rPr>
        <w:t xml:space="preserve"> with SYBR Green </w:t>
      </w:r>
      <w:proofErr w:type="spellStart"/>
      <w:r w:rsidRPr="00BD77C4">
        <w:rPr>
          <w:rFonts w:asciiTheme="minorHAnsi" w:hAnsiTheme="minorHAnsi"/>
          <w:sz w:val="24"/>
          <w:szCs w:val="24"/>
          <w:lang w:eastAsia="en-CA"/>
        </w:rPr>
        <w:t>FastMix</w:t>
      </w:r>
      <w:proofErr w:type="spellEnd"/>
      <w:r w:rsidRPr="00BD77C4">
        <w:rPr>
          <w:rFonts w:asciiTheme="minorHAnsi" w:hAnsiTheme="minorHAnsi"/>
          <w:sz w:val="24"/>
          <w:szCs w:val="24"/>
          <w:lang w:eastAsia="en-CA"/>
        </w:rPr>
        <w:t xml:space="preserve"> (Quanta Biosciences) in a Step-One real time PCR system (Applied </w:t>
      </w:r>
      <w:proofErr w:type="spellStart"/>
      <w:r w:rsidRPr="00BD77C4">
        <w:rPr>
          <w:rFonts w:asciiTheme="minorHAnsi" w:hAnsiTheme="minorHAnsi"/>
          <w:sz w:val="24"/>
          <w:szCs w:val="24"/>
          <w:lang w:eastAsia="en-CA"/>
        </w:rPr>
        <w:t>Biosystems</w:t>
      </w:r>
      <w:proofErr w:type="spellEnd"/>
      <w:r w:rsidRPr="00BD77C4">
        <w:rPr>
          <w:rFonts w:asciiTheme="minorHAnsi" w:hAnsiTheme="minorHAnsi"/>
          <w:sz w:val="24"/>
          <w:szCs w:val="24"/>
          <w:lang w:eastAsia="en-CA"/>
        </w:rPr>
        <w:t xml:space="preserve">). Gene expression was normalized to total RNA input. Primers used for PCR were as follows: </w:t>
      </w:r>
      <w:r w:rsidRPr="00BD77C4">
        <w:rPr>
          <w:rFonts w:asciiTheme="minorHAnsi" w:hAnsiTheme="minorHAnsi"/>
          <w:i/>
          <w:sz w:val="24"/>
          <w:szCs w:val="24"/>
          <w:lang w:eastAsia="en-CA"/>
        </w:rPr>
        <w:t xml:space="preserve">Per2 forward: ACCTCCCTGCAGACAAGAA, Per2 reverse: </w:t>
      </w:r>
      <w:r w:rsidRPr="00BD77C4">
        <w:rPr>
          <w:rFonts w:asciiTheme="minorHAnsi" w:hAnsiTheme="minorHAnsi"/>
          <w:i/>
          <w:sz w:val="24"/>
          <w:szCs w:val="24"/>
        </w:rPr>
        <w:t>CTCATTAGCCTTCACCTGCTT</w:t>
      </w:r>
      <w:r w:rsidRPr="00BD77C4">
        <w:rPr>
          <w:rFonts w:asciiTheme="minorHAnsi" w:hAnsiTheme="minorHAnsi"/>
          <w:sz w:val="24"/>
          <w:szCs w:val="24"/>
        </w:rPr>
        <w:t>.</w:t>
      </w:r>
    </w:p>
    <w:p w14:paraId="21C78566" w14:textId="77777777" w:rsidR="00DC1F5D" w:rsidRDefault="00DC1F5D" w:rsidP="008B61F8">
      <w:pPr>
        <w:spacing w:after="0" w:line="240" w:lineRule="auto"/>
        <w:jc w:val="both"/>
        <w:outlineLvl w:val="0"/>
        <w:rPr>
          <w:rFonts w:asciiTheme="minorHAnsi" w:hAnsiTheme="minorHAnsi"/>
          <w:sz w:val="24"/>
          <w:szCs w:val="24"/>
        </w:rPr>
      </w:pPr>
    </w:p>
    <w:p w14:paraId="7E556BCC" w14:textId="77777777" w:rsidR="00DC1F5D" w:rsidRDefault="00DC1F5D" w:rsidP="00C96115">
      <w:pPr>
        <w:spacing w:after="0" w:line="240" w:lineRule="auto"/>
        <w:ind w:firstLine="720"/>
        <w:jc w:val="both"/>
        <w:outlineLvl w:val="0"/>
        <w:rPr>
          <w:rFonts w:asciiTheme="minorHAnsi" w:hAnsiTheme="minorHAnsi"/>
          <w:sz w:val="24"/>
          <w:szCs w:val="24"/>
        </w:rPr>
      </w:pPr>
    </w:p>
    <w:p w14:paraId="2E1577D5" w14:textId="77777777" w:rsidR="00941C04" w:rsidRDefault="00941C04" w:rsidP="00C96115">
      <w:pPr>
        <w:spacing w:after="0" w:line="240" w:lineRule="auto"/>
        <w:ind w:firstLine="720"/>
        <w:jc w:val="both"/>
        <w:outlineLvl w:val="0"/>
        <w:rPr>
          <w:rFonts w:asciiTheme="minorHAnsi" w:hAnsiTheme="minorHAnsi"/>
          <w:sz w:val="24"/>
          <w:szCs w:val="24"/>
        </w:rPr>
      </w:pPr>
    </w:p>
    <w:p w14:paraId="08A2F0A3" w14:textId="77777777" w:rsidR="00941C04" w:rsidRDefault="00941C04" w:rsidP="00C96115">
      <w:pPr>
        <w:spacing w:after="0" w:line="240" w:lineRule="auto"/>
        <w:ind w:firstLine="720"/>
        <w:jc w:val="both"/>
        <w:outlineLvl w:val="0"/>
        <w:rPr>
          <w:rFonts w:asciiTheme="minorHAnsi" w:hAnsiTheme="minorHAnsi"/>
          <w:sz w:val="24"/>
          <w:szCs w:val="24"/>
        </w:rPr>
      </w:pPr>
    </w:p>
    <w:p w14:paraId="6DF650EA" w14:textId="77777777" w:rsidR="00130A81" w:rsidRDefault="00130A81" w:rsidP="00301DCE">
      <w:pPr>
        <w:spacing w:after="0" w:line="240" w:lineRule="auto"/>
        <w:jc w:val="both"/>
        <w:outlineLvl w:val="0"/>
        <w:rPr>
          <w:rFonts w:asciiTheme="minorHAnsi" w:hAnsiTheme="minorHAnsi"/>
          <w:sz w:val="24"/>
          <w:szCs w:val="24"/>
        </w:rPr>
      </w:pPr>
    </w:p>
    <w:p w14:paraId="1D8B0796" w14:textId="77777777" w:rsidR="00301DCE" w:rsidRPr="00535C70" w:rsidRDefault="00301DCE" w:rsidP="00301DCE">
      <w:pPr>
        <w:spacing w:after="0" w:line="240" w:lineRule="auto"/>
        <w:jc w:val="both"/>
        <w:outlineLvl w:val="0"/>
        <w:rPr>
          <w:rFonts w:asciiTheme="minorHAnsi" w:hAnsiTheme="minorHAnsi"/>
          <w:b/>
          <w:sz w:val="24"/>
          <w:szCs w:val="24"/>
        </w:rPr>
      </w:pPr>
      <w:r w:rsidRPr="00535C70">
        <w:rPr>
          <w:rFonts w:asciiTheme="minorHAnsi" w:hAnsiTheme="minorHAnsi"/>
          <w:b/>
          <w:sz w:val="24"/>
          <w:szCs w:val="24"/>
        </w:rPr>
        <w:t>References</w:t>
      </w:r>
    </w:p>
    <w:p w14:paraId="79AED297" w14:textId="77777777" w:rsidR="00301DCE" w:rsidRPr="00535C70" w:rsidRDefault="00301DCE" w:rsidP="00301DCE">
      <w:pPr>
        <w:spacing w:after="0" w:line="240" w:lineRule="auto"/>
        <w:jc w:val="both"/>
        <w:outlineLvl w:val="0"/>
        <w:rPr>
          <w:rFonts w:asciiTheme="minorHAnsi" w:hAnsiTheme="minorHAnsi"/>
          <w:sz w:val="24"/>
          <w:szCs w:val="24"/>
        </w:rPr>
      </w:pPr>
    </w:p>
    <w:p w14:paraId="42D1E789" w14:textId="77777777" w:rsidR="0051520C" w:rsidRPr="0051520C" w:rsidRDefault="00296185" w:rsidP="0051520C">
      <w:pPr>
        <w:spacing w:after="0" w:line="240" w:lineRule="auto"/>
        <w:ind w:left="720" w:hanging="720"/>
        <w:jc w:val="both"/>
        <w:rPr>
          <w:noProof/>
          <w:szCs w:val="24"/>
        </w:rPr>
      </w:pPr>
      <w:r w:rsidRPr="00535C70">
        <w:rPr>
          <w:rFonts w:asciiTheme="minorHAnsi" w:hAnsiTheme="minorHAnsi"/>
          <w:sz w:val="24"/>
          <w:szCs w:val="24"/>
        </w:rPr>
        <w:fldChar w:fldCharType="begin"/>
      </w:r>
      <w:r w:rsidR="00301DCE" w:rsidRPr="00535C70">
        <w:rPr>
          <w:rFonts w:asciiTheme="minorHAnsi" w:hAnsiTheme="minorHAnsi"/>
          <w:sz w:val="24"/>
          <w:szCs w:val="24"/>
        </w:rPr>
        <w:instrText xml:space="preserve"> ADDIN EN.REFLIST </w:instrText>
      </w:r>
      <w:r w:rsidRPr="00535C70">
        <w:rPr>
          <w:rFonts w:asciiTheme="minorHAnsi" w:hAnsiTheme="minorHAnsi"/>
          <w:sz w:val="24"/>
          <w:szCs w:val="24"/>
        </w:rPr>
        <w:fldChar w:fldCharType="separate"/>
      </w:r>
      <w:bookmarkStart w:id="108" w:name="_ENREF_1"/>
      <w:r w:rsidR="0051520C" w:rsidRPr="0051520C">
        <w:rPr>
          <w:noProof/>
          <w:szCs w:val="24"/>
        </w:rPr>
        <w:t>1. Bell-Pedersen D, Cassone VM, Earnest DJ, Golden SS, Hardin PE, et al. (2005) Circadian rhythms from multiple oscillators: lessons from diverse organisms. Nat Rev Genet 6: 544-556.</w:t>
      </w:r>
      <w:bookmarkEnd w:id="108"/>
    </w:p>
    <w:p w14:paraId="09AC5634" w14:textId="77777777" w:rsidR="0051520C" w:rsidRPr="0051520C" w:rsidRDefault="0051520C" w:rsidP="0051520C">
      <w:pPr>
        <w:spacing w:after="0" w:line="240" w:lineRule="auto"/>
        <w:ind w:left="720" w:hanging="720"/>
        <w:jc w:val="both"/>
        <w:rPr>
          <w:noProof/>
          <w:szCs w:val="24"/>
        </w:rPr>
      </w:pPr>
      <w:bookmarkStart w:id="109" w:name="_ENREF_2"/>
      <w:r w:rsidRPr="0051520C">
        <w:rPr>
          <w:noProof/>
          <w:szCs w:val="24"/>
        </w:rPr>
        <w:t>2. Mohawk JA, Green CB, Takahashi JS (2012) Central and peripheral circadian clocks in mammals. Annu Rev Neurosci 35: 445-462.</w:t>
      </w:r>
      <w:bookmarkEnd w:id="109"/>
    </w:p>
    <w:p w14:paraId="3373BDCB" w14:textId="77777777" w:rsidR="0051520C" w:rsidRPr="0051520C" w:rsidRDefault="0051520C" w:rsidP="0051520C">
      <w:pPr>
        <w:spacing w:after="0" w:line="240" w:lineRule="auto"/>
        <w:ind w:left="720" w:hanging="720"/>
        <w:jc w:val="both"/>
        <w:rPr>
          <w:noProof/>
          <w:szCs w:val="24"/>
        </w:rPr>
      </w:pPr>
      <w:bookmarkStart w:id="110" w:name="_ENREF_3"/>
      <w:r w:rsidRPr="0051520C">
        <w:rPr>
          <w:noProof/>
          <w:szCs w:val="24"/>
        </w:rPr>
        <w:t>3. Welsh DK, Takahashi JS, Kay SA (2010) Suprachiasmatic nucleus: cell autonomy and network properties. Annu Rev Physiol 72: 551-577.</w:t>
      </w:r>
      <w:bookmarkEnd w:id="110"/>
    </w:p>
    <w:p w14:paraId="7A44D15C" w14:textId="77777777" w:rsidR="0051520C" w:rsidRPr="0051520C" w:rsidRDefault="0051520C" w:rsidP="0051520C">
      <w:pPr>
        <w:spacing w:after="0" w:line="240" w:lineRule="auto"/>
        <w:ind w:left="720" w:hanging="720"/>
        <w:jc w:val="both"/>
        <w:rPr>
          <w:noProof/>
          <w:szCs w:val="24"/>
        </w:rPr>
      </w:pPr>
      <w:bookmarkStart w:id="111" w:name="_ENREF_4"/>
      <w:r w:rsidRPr="0051520C">
        <w:rPr>
          <w:noProof/>
          <w:szCs w:val="24"/>
        </w:rPr>
        <w:t>4. Stokkan KA, Yamazaki S, Tei H, Sakaki Y, Menaker M (2001) Entrainment of the circadian clock in the liver by feeding. Science 291: 490-493.</w:t>
      </w:r>
      <w:bookmarkEnd w:id="111"/>
    </w:p>
    <w:p w14:paraId="3D20B49A" w14:textId="77777777" w:rsidR="0051520C" w:rsidRPr="0051520C" w:rsidRDefault="0051520C" w:rsidP="0051520C">
      <w:pPr>
        <w:spacing w:after="0" w:line="240" w:lineRule="auto"/>
        <w:ind w:left="720" w:hanging="720"/>
        <w:jc w:val="both"/>
        <w:rPr>
          <w:noProof/>
          <w:szCs w:val="24"/>
        </w:rPr>
      </w:pPr>
      <w:bookmarkStart w:id="112" w:name="_ENREF_5"/>
      <w:r w:rsidRPr="0051520C">
        <w:rPr>
          <w:noProof/>
          <w:szCs w:val="24"/>
        </w:rPr>
        <w:t>5. Mistlberger RE (2011) Neurobiology of food anticipatory circadian rhythms. Physiol Behav 104: 535-545.</w:t>
      </w:r>
      <w:bookmarkEnd w:id="112"/>
    </w:p>
    <w:p w14:paraId="2ABD4D4A" w14:textId="77777777" w:rsidR="0051520C" w:rsidRPr="0051520C" w:rsidRDefault="0051520C" w:rsidP="0051520C">
      <w:pPr>
        <w:spacing w:after="0" w:line="240" w:lineRule="auto"/>
        <w:ind w:left="720" w:hanging="720"/>
        <w:jc w:val="both"/>
        <w:rPr>
          <w:noProof/>
          <w:szCs w:val="24"/>
        </w:rPr>
      </w:pPr>
      <w:bookmarkStart w:id="113" w:name="_ENREF_6"/>
      <w:r w:rsidRPr="0051520C">
        <w:rPr>
          <w:noProof/>
          <w:szCs w:val="24"/>
        </w:rPr>
        <w:t>6. Verwey M, Amir S (2011) Variable Restricted Feeding Disrupts the Daily Oscillations of Period2 Expression in the Limbic Forebrain and Dorsal Striatum in Rats. J Mol Neurosci.</w:t>
      </w:r>
      <w:bookmarkEnd w:id="113"/>
    </w:p>
    <w:p w14:paraId="3B4AE574" w14:textId="77777777" w:rsidR="0051520C" w:rsidRPr="0051520C" w:rsidRDefault="0051520C" w:rsidP="0051520C">
      <w:pPr>
        <w:spacing w:after="0" w:line="240" w:lineRule="auto"/>
        <w:ind w:left="720" w:hanging="720"/>
        <w:jc w:val="both"/>
        <w:rPr>
          <w:noProof/>
          <w:szCs w:val="24"/>
        </w:rPr>
      </w:pPr>
      <w:bookmarkStart w:id="114" w:name="_ENREF_7"/>
      <w:r w:rsidRPr="0051520C">
        <w:rPr>
          <w:noProof/>
          <w:szCs w:val="24"/>
        </w:rPr>
        <w:t>7. Stephan FK (2002) The "other" circadian system: food as a Zeitgeber. J Biol Rhythms 17: 284-292.</w:t>
      </w:r>
      <w:bookmarkEnd w:id="114"/>
    </w:p>
    <w:p w14:paraId="43515740" w14:textId="77777777" w:rsidR="0051520C" w:rsidRPr="0051520C" w:rsidRDefault="0051520C" w:rsidP="0051520C">
      <w:pPr>
        <w:spacing w:after="0" w:line="240" w:lineRule="auto"/>
        <w:ind w:left="720" w:hanging="720"/>
        <w:jc w:val="both"/>
        <w:rPr>
          <w:noProof/>
          <w:szCs w:val="24"/>
        </w:rPr>
      </w:pPr>
      <w:bookmarkStart w:id="115" w:name="_ENREF_8"/>
      <w:r w:rsidRPr="0051520C">
        <w:rPr>
          <w:noProof/>
          <w:szCs w:val="24"/>
        </w:rPr>
        <w:t>8. Boulos Z, Terman M (1980) Food availability and daily biological rhythms. Neurosci Biobehav Rev 4: 119-131.</w:t>
      </w:r>
      <w:bookmarkEnd w:id="115"/>
    </w:p>
    <w:p w14:paraId="228D105D" w14:textId="77777777" w:rsidR="0051520C" w:rsidRPr="0051520C" w:rsidRDefault="0051520C" w:rsidP="0051520C">
      <w:pPr>
        <w:spacing w:after="0" w:line="240" w:lineRule="auto"/>
        <w:ind w:left="720" w:hanging="720"/>
        <w:jc w:val="both"/>
        <w:rPr>
          <w:noProof/>
          <w:szCs w:val="24"/>
        </w:rPr>
      </w:pPr>
      <w:bookmarkStart w:id="116" w:name="_ENREF_9"/>
      <w:r w:rsidRPr="0051520C">
        <w:rPr>
          <w:noProof/>
          <w:szCs w:val="24"/>
        </w:rPr>
        <w:t>9. Stephan FK, Swann JM, Sisk CL (1979) Entrainment of circadian rhythms by feeding schedules in rats with suprachiasmatic lesions. Behav Neural Biol 25: 545-554.</w:t>
      </w:r>
      <w:bookmarkEnd w:id="116"/>
    </w:p>
    <w:p w14:paraId="18B978A9" w14:textId="77777777" w:rsidR="0051520C" w:rsidRPr="0051520C" w:rsidRDefault="0051520C" w:rsidP="0051520C">
      <w:pPr>
        <w:spacing w:after="0" w:line="240" w:lineRule="auto"/>
        <w:ind w:left="720" w:hanging="720"/>
        <w:jc w:val="both"/>
        <w:rPr>
          <w:noProof/>
          <w:szCs w:val="24"/>
        </w:rPr>
      </w:pPr>
      <w:bookmarkStart w:id="117" w:name="_ENREF_10"/>
      <w:r w:rsidRPr="0051520C">
        <w:rPr>
          <w:noProof/>
          <w:szCs w:val="24"/>
        </w:rPr>
        <w:t>10. Marchant EG, Mistlberger RE (1997) Anticipation and entrainment to feeding time in intact and SCN-ablated C57BL/6j mice. Brain Res 765: 273-282.</w:t>
      </w:r>
      <w:bookmarkEnd w:id="117"/>
    </w:p>
    <w:p w14:paraId="1E5699B4" w14:textId="77777777" w:rsidR="0051520C" w:rsidRPr="0051520C" w:rsidRDefault="0051520C" w:rsidP="0051520C">
      <w:pPr>
        <w:spacing w:after="0" w:line="240" w:lineRule="auto"/>
        <w:ind w:left="720" w:hanging="720"/>
        <w:jc w:val="both"/>
        <w:rPr>
          <w:noProof/>
          <w:szCs w:val="24"/>
        </w:rPr>
      </w:pPr>
      <w:bookmarkStart w:id="118" w:name="_ENREF_11"/>
      <w:r w:rsidRPr="0051520C">
        <w:rPr>
          <w:noProof/>
          <w:szCs w:val="24"/>
        </w:rPr>
        <w:t>11. Mistlberger RE (1994) Circadian food-anticipatory activity: formal models and physiological mechanisms. Neurosci Biobehav Rev 18: 171-195.</w:t>
      </w:r>
      <w:bookmarkEnd w:id="118"/>
    </w:p>
    <w:p w14:paraId="7B534B9B" w14:textId="77777777" w:rsidR="0051520C" w:rsidRPr="0051520C" w:rsidRDefault="0051520C" w:rsidP="0051520C">
      <w:pPr>
        <w:spacing w:after="0" w:line="240" w:lineRule="auto"/>
        <w:ind w:left="720" w:hanging="720"/>
        <w:jc w:val="both"/>
        <w:rPr>
          <w:noProof/>
          <w:szCs w:val="24"/>
        </w:rPr>
      </w:pPr>
      <w:bookmarkStart w:id="119" w:name="_ENREF_12"/>
      <w:r w:rsidRPr="0051520C">
        <w:rPr>
          <w:noProof/>
          <w:szCs w:val="24"/>
        </w:rPr>
        <w:t>12. Landry GJ, Opiol H, Marchant EG, Pavlovski I, Mear RJ, et al. (2012) Scheduled daily mating induces circadian anticipatory activity rhythms in the male rat. PLoS One 7: e40895.</w:t>
      </w:r>
      <w:bookmarkEnd w:id="119"/>
    </w:p>
    <w:p w14:paraId="45886282" w14:textId="77777777" w:rsidR="0051520C" w:rsidRPr="0051520C" w:rsidRDefault="0051520C" w:rsidP="0051520C">
      <w:pPr>
        <w:spacing w:after="0" w:line="240" w:lineRule="auto"/>
        <w:ind w:left="720" w:hanging="720"/>
        <w:jc w:val="both"/>
        <w:rPr>
          <w:noProof/>
          <w:szCs w:val="24"/>
        </w:rPr>
      </w:pPr>
      <w:bookmarkStart w:id="120" w:name="_ENREF_13"/>
      <w:r w:rsidRPr="0051520C">
        <w:rPr>
          <w:noProof/>
          <w:szCs w:val="24"/>
        </w:rPr>
        <w:lastRenderedPageBreak/>
        <w:t>13. Mistlberger R, Rusak B (1987) Palatable daily meals entrain anticipatory activity rhythms in free-feeding rats: dependence on meal size and nutrient content. Physiol Behav 41: 219-226.</w:t>
      </w:r>
      <w:bookmarkEnd w:id="120"/>
    </w:p>
    <w:p w14:paraId="1C37EFF8" w14:textId="77777777" w:rsidR="0051520C" w:rsidRPr="0051520C" w:rsidRDefault="0051520C" w:rsidP="0051520C">
      <w:pPr>
        <w:spacing w:after="0" w:line="240" w:lineRule="auto"/>
        <w:ind w:left="720" w:hanging="720"/>
        <w:jc w:val="both"/>
        <w:rPr>
          <w:noProof/>
          <w:szCs w:val="24"/>
        </w:rPr>
      </w:pPr>
      <w:bookmarkStart w:id="121" w:name="_ENREF_14"/>
      <w:r w:rsidRPr="0051520C">
        <w:rPr>
          <w:noProof/>
          <w:szCs w:val="24"/>
        </w:rPr>
        <w:t>14. Mendoza J, Angeles-Castellanos M, Escobar C (2005) Entrainment by a palatable meal induces food-anticipatory activity and c-Fos expression in reward-related areas of the brain. Neuroscience 133: 293-303.</w:t>
      </w:r>
      <w:bookmarkEnd w:id="121"/>
    </w:p>
    <w:p w14:paraId="28FDAF4C" w14:textId="77777777" w:rsidR="0051520C" w:rsidRPr="0051520C" w:rsidRDefault="0051520C" w:rsidP="0051520C">
      <w:pPr>
        <w:spacing w:after="0" w:line="240" w:lineRule="auto"/>
        <w:ind w:left="720" w:hanging="720"/>
        <w:jc w:val="both"/>
        <w:rPr>
          <w:noProof/>
          <w:szCs w:val="24"/>
        </w:rPr>
      </w:pPr>
      <w:bookmarkStart w:id="122" w:name="_ENREF_15"/>
      <w:r w:rsidRPr="0051520C">
        <w:rPr>
          <w:noProof/>
          <w:szCs w:val="24"/>
        </w:rPr>
        <w:t>15. Hsu CT, Paton D, Mistlberger RE, Steele AD (2010) Palatable Meal Anticipation in Mice. PLoS One in press.</w:t>
      </w:r>
      <w:bookmarkEnd w:id="122"/>
    </w:p>
    <w:p w14:paraId="273AC4E9" w14:textId="77777777" w:rsidR="0051520C" w:rsidRPr="0051520C" w:rsidRDefault="0051520C" w:rsidP="0051520C">
      <w:pPr>
        <w:spacing w:after="0" w:line="240" w:lineRule="auto"/>
        <w:ind w:left="720" w:hanging="720"/>
        <w:jc w:val="both"/>
        <w:rPr>
          <w:noProof/>
          <w:szCs w:val="24"/>
        </w:rPr>
      </w:pPr>
      <w:bookmarkStart w:id="123" w:name="_ENREF_16"/>
      <w:r w:rsidRPr="0051520C">
        <w:rPr>
          <w:noProof/>
          <w:szCs w:val="24"/>
        </w:rPr>
        <w:t>16. Hsu CT, Dollar P, Chang D, Steele AD (2010) Daily timed sexual interaction induces moderate anticipatory activity in mice. PLoS One 5: e15429.</w:t>
      </w:r>
      <w:bookmarkEnd w:id="123"/>
    </w:p>
    <w:p w14:paraId="14A0F15E" w14:textId="77777777" w:rsidR="0051520C" w:rsidRPr="0051520C" w:rsidRDefault="0051520C" w:rsidP="0051520C">
      <w:pPr>
        <w:spacing w:after="0" w:line="240" w:lineRule="auto"/>
        <w:ind w:left="720" w:hanging="720"/>
        <w:jc w:val="both"/>
        <w:rPr>
          <w:noProof/>
          <w:szCs w:val="24"/>
        </w:rPr>
      </w:pPr>
      <w:bookmarkStart w:id="124" w:name="_ENREF_17"/>
      <w:r w:rsidRPr="0051520C">
        <w:rPr>
          <w:noProof/>
          <w:szCs w:val="24"/>
        </w:rPr>
        <w:t>17. Gallardo CM, Gunapala KM, King OD, Steele AD (2012) Daily scheduled high fat meals moderately entrain behavioral anticipatory activity, body temperature, and hypothalamic c-Fos activation. PLoS One 7: e41161.</w:t>
      </w:r>
      <w:bookmarkEnd w:id="124"/>
    </w:p>
    <w:p w14:paraId="7D586B00" w14:textId="77777777" w:rsidR="0051520C" w:rsidRPr="0051520C" w:rsidRDefault="0051520C" w:rsidP="0051520C">
      <w:pPr>
        <w:spacing w:after="0" w:line="240" w:lineRule="auto"/>
        <w:ind w:left="720" w:hanging="720"/>
        <w:jc w:val="both"/>
        <w:rPr>
          <w:noProof/>
          <w:szCs w:val="24"/>
        </w:rPr>
      </w:pPr>
      <w:bookmarkStart w:id="125" w:name="_ENREF_18"/>
      <w:r w:rsidRPr="0051520C">
        <w:rPr>
          <w:noProof/>
          <w:szCs w:val="24"/>
        </w:rPr>
        <w:t>18. Mohawk JA, Pezuk P, Menaker M (2013) Methamphetamine and dopamine receptor D1 regulate entrainment of murine circadian oscillators. PLoS One 8: e62463.</w:t>
      </w:r>
      <w:bookmarkEnd w:id="125"/>
    </w:p>
    <w:p w14:paraId="440DE69F" w14:textId="77777777" w:rsidR="0051520C" w:rsidRPr="0051520C" w:rsidRDefault="0051520C" w:rsidP="0051520C">
      <w:pPr>
        <w:spacing w:after="0" w:line="240" w:lineRule="auto"/>
        <w:ind w:left="720" w:hanging="720"/>
        <w:jc w:val="both"/>
        <w:rPr>
          <w:noProof/>
          <w:szCs w:val="24"/>
        </w:rPr>
      </w:pPr>
      <w:bookmarkStart w:id="126" w:name="_ENREF_19"/>
      <w:r w:rsidRPr="0051520C">
        <w:rPr>
          <w:noProof/>
          <w:szCs w:val="24"/>
        </w:rPr>
        <w:t>19. Webb IC, Baltazar RM, Lehman MN, Coolen LM (2009) Bidirectional interactions between the circadian and reward systems: is restricted food access a unique zeitgeber? Eur J Neurosci 30: 1739-1748.</w:t>
      </w:r>
      <w:bookmarkEnd w:id="126"/>
    </w:p>
    <w:p w14:paraId="645532E8" w14:textId="77777777" w:rsidR="0051520C" w:rsidRPr="0051520C" w:rsidRDefault="0051520C" w:rsidP="0051520C">
      <w:pPr>
        <w:spacing w:after="0" w:line="240" w:lineRule="auto"/>
        <w:ind w:left="720" w:hanging="720"/>
        <w:jc w:val="both"/>
        <w:rPr>
          <w:noProof/>
          <w:szCs w:val="24"/>
        </w:rPr>
      </w:pPr>
      <w:bookmarkStart w:id="127" w:name="_ENREF_20"/>
      <w:r w:rsidRPr="0051520C">
        <w:rPr>
          <w:noProof/>
          <w:szCs w:val="24"/>
        </w:rPr>
        <w:t>20. Kosobud AE, Pecoraro NC, Rebec GV, Timberlake W (1998) Circadian activity precedes daily methamphetamine injections in the rat. Neurosci Lett 250: 99-102.</w:t>
      </w:r>
      <w:bookmarkEnd w:id="127"/>
    </w:p>
    <w:p w14:paraId="338EE39F" w14:textId="77777777" w:rsidR="0051520C" w:rsidRPr="0051520C" w:rsidRDefault="0051520C" w:rsidP="0051520C">
      <w:pPr>
        <w:spacing w:after="0" w:line="240" w:lineRule="auto"/>
        <w:ind w:left="720" w:hanging="720"/>
        <w:jc w:val="both"/>
        <w:rPr>
          <w:noProof/>
          <w:szCs w:val="24"/>
        </w:rPr>
      </w:pPr>
      <w:bookmarkStart w:id="128" w:name="_ENREF_21"/>
      <w:r w:rsidRPr="0051520C">
        <w:rPr>
          <w:noProof/>
          <w:szCs w:val="24"/>
        </w:rPr>
        <w:t>21. Jansen HT, Sergeeva A, Stark G, Sorg BA (2012) Circadian discrimination of reward: evidence for simultaneous yet separable food- and drug-entrained rhythms in the rat. Chronobiol Int 29: 454-468.</w:t>
      </w:r>
      <w:bookmarkEnd w:id="128"/>
    </w:p>
    <w:p w14:paraId="0BBF0F79" w14:textId="77777777" w:rsidR="0051520C" w:rsidRPr="0051520C" w:rsidRDefault="0051520C" w:rsidP="0051520C">
      <w:pPr>
        <w:spacing w:after="0" w:line="240" w:lineRule="auto"/>
        <w:ind w:left="720" w:hanging="720"/>
        <w:jc w:val="both"/>
        <w:rPr>
          <w:noProof/>
          <w:szCs w:val="24"/>
        </w:rPr>
      </w:pPr>
      <w:bookmarkStart w:id="129" w:name="_ENREF_22"/>
      <w:r w:rsidRPr="0051520C">
        <w:rPr>
          <w:noProof/>
          <w:szCs w:val="24"/>
        </w:rPr>
        <w:t>22. Iijima M, Nikaido T, Akiyama M, Moriya T, Shibata S (2002) Methamphetamine-induced, suprachiasmatic nucleus-independent circadian rhythms of activity and mPer gene expression in the striatum of the mouse. Eur J Neurosci 16: 921-929.</w:t>
      </w:r>
      <w:bookmarkEnd w:id="129"/>
    </w:p>
    <w:p w14:paraId="3BC15E16" w14:textId="77777777" w:rsidR="0051520C" w:rsidRPr="0051520C" w:rsidRDefault="0051520C" w:rsidP="0051520C">
      <w:pPr>
        <w:spacing w:after="0" w:line="240" w:lineRule="auto"/>
        <w:ind w:left="720" w:hanging="720"/>
        <w:jc w:val="both"/>
        <w:rPr>
          <w:noProof/>
          <w:szCs w:val="24"/>
        </w:rPr>
      </w:pPr>
      <w:bookmarkStart w:id="130" w:name="_ENREF_23"/>
      <w:r w:rsidRPr="0051520C">
        <w:rPr>
          <w:noProof/>
          <w:szCs w:val="24"/>
        </w:rPr>
        <w:t>23. Honma K, Honma S (2009) The SCN-independent clocks, methamphetamine and food restriction. Eur J Neurosci 30: 1707-1717.</w:t>
      </w:r>
      <w:bookmarkEnd w:id="130"/>
    </w:p>
    <w:p w14:paraId="044356A0" w14:textId="77777777" w:rsidR="0051520C" w:rsidRPr="0051520C" w:rsidRDefault="0051520C" w:rsidP="0051520C">
      <w:pPr>
        <w:spacing w:after="0" w:line="240" w:lineRule="auto"/>
        <w:ind w:left="720" w:hanging="720"/>
        <w:jc w:val="both"/>
        <w:rPr>
          <w:noProof/>
          <w:szCs w:val="24"/>
        </w:rPr>
      </w:pPr>
      <w:bookmarkStart w:id="131" w:name="_ENREF_24"/>
      <w:r w:rsidRPr="0051520C">
        <w:rPr>
          <w:noProof/>
          <w:szCs w:val="24"/>
        </w:rPr>
        <w:t>24. Davidson AJ (2009) Lesion studies targeting food-anticipatory activity. Eur J Neurosci 30: 1658-1664.</w:t>
      </w:r>
      <w:bookmarkEnd w:id="131"/>
    </w:p>
    <w:p w14:paraId="265EE96E" w14:textId="77777777" w:rsidR="0051520C" w:rsidRPr="0051520C" w:rsidRDefault="0051520C" w:rsidP="0051520C">
      <w:pPr>
        <w:spacing w:after="0" w:line="240" w:lineRule="auto"/>
        <w:ind w:left="720" w:hanging="720"/>
        <w:jc w:val="both"/>
        <w:rPr>
          <w:noProof/>
          <w:szCs w:val="24"/>
        </w:rPr>
      </w:pPr>
      <w:bookmarkStart w:id="132" w:name="_ENREF_25"/>
      <w:r w:rsidRPr="0051520C">
        <w:rPr>
          <w:noProof/>
          <w:szCs w:val="24"/>
        </w:rPr>
        <w:t>25. Landry GJ, Kent BA, Patton DF, Jaholkowski M, Marchant EG, et al. (2011) Evidence for time-of-day dependent effect of neurotoxic dorsomedial hypothalamic lesions on food anticipatory circadian rhythms in rats. PLoS One 6: e24187.</w:t>
      </w:r>
      <w:bookmarkEnd w:id="132"/>
    </w:p>
    <w:p w14:paraId="222DE85F" w14:textId="77777777" w:rsidR="0051520C" w:rsidRPr="0051520C" w:rsidRDefault="0051520C" w:rsidP="0051520C">
      <w:pPr>
        <w:spacing w:after="0" w:line="240" w:lineRule="auto"/>
        <w:ind w:left="720" w:hanging="720"/>
        <w:jc w:val="both"/>
        <w:rPr>
          <w:noProof/>
          <w:szCs w:val="24"/>
        </w:rPr>
      </w:pPr>
      <w:bookmarkStart w:id="133" w:name="_ENREF_26"/>
      <w:r w:rsidRPr="0051520C">
        <w:rPr>
          <w:noProof/>
          <w:szCs w:val="24"/>
        </w:rPr>
        <w:t>26. Acosta-Galvan G, Yi CX, van der Vliet J, Jhamandas JH, Panula P, et al. (2011) Interaction between hypothalamic dorsomedial nucleus and the suprachiasmatic nucleus determines intensity of food anticipatory behavior. Proc Natl Acad Sci U S A 108: 5813-5818.</w:t>
      </w:r>
      <w:bookmarkEnd w:id="133"/>
    </w:p>
    <w:p w14:paraId="56383BF5" w14:textId="77777777" w:rsidR="0051520C" w:rsidRPr="0051520C" w:rsidRDefault="0051520C" w:rsidP="0051520C">
      <w:pPr>
        <w:spacing w:after="0" w:line="240" w:lineRule="auto"/>
        <w:ind w:left="720" w:hanging="720"/>
        <w:jc w:val="both"/>
        <w:rPr>
          <w:noProof/>
          <w:szCs w:val="24"/>
        </w:rPr>
      </w:pPr>
      <w:bookmarkStart w:id="134" w:name="_ENREF_27"/>
      <w:r w:rsidRPr="0051520C">
        <w:rPr>
          <w:noProof/>
          <w:szCs w:val="24"/>
        </w:rPr>
        <w:t>27. Wakamatsu H, Yoshinobu Y, Aida R, Moriya T, Akiyama M, et al. (2001) Restricted-feeding-induced anticipatory activity rhythm is associated with a phase-shift of the expression of mPer1 and mPer2 mRNA in the cerebral cortex and hippocampus but not in the suprachiasmatic nucleus of mice. Eur J Neurosci 13: 1190-1196.</w:t>
      </w:r>
      <w:bookmarkEnd w:id="134"/>
    </w:p>
    <w:p w14:paraId="46610FBA" w14:textId="77777777" w:rsidR="0051520C" w:rsidRPr="0051520C" w:rsidRDefault="0051520C" w:rsidP="0051520C">
      <w:pPr>
        <w:spacing w:after="0" w:line="240" w:lineRule="auto"/>
        <w:ind w:left="720" w:hanging="720"/>
        <w:jc w:val="both"/>
        <w:rPr>
          <w:noProof/>
          <w:szCs w:val="24"/>
        </w:rPr>
      </w:pPr>
      <w:bookmarkStart w:id="135" w:name="_ENREF_28"/>
      <w:r w:rsidRPr="0051520C">
        <w:rPr>
          <w:noProof/>
          <w:szCs w:val="24"/>
        </w:rPr>
        <w:t>28. Angeles-Castellanos M, Mendoza J, Escobar C (2007) Restricted feeding schedules phase shift daily rhythms of c-Fos and protein Per1 immunoreactivity in corticolimbic regions in rats. Neuroscience 144: 344-355.</w:t>
      </w:r>
      <w:bookmarkEnd w:id="135"/>
    </w:p>
    <w:p w14:paraId="14A537BA" w14:textId="77777777" w:rsidR="0051520C" w:rsidRPr="0051520C" w:rsidRDefault="0051520C" w:rsidP="0051520C">
      <w:pPr>
        <w:spacing w:after="0" w:line="240" w:lineRule="auto"/>
        <w:ind w:left="720" w:hanging="720"/>
        <w:jc w:val="both"/>
        <w:rPr>
          <w:noProof/>
          <w:szCs w:val="24"/>
        </w:rPr>
      </w:pPr>
      <w:bookmarkStart w:id="136" w:name="_ENREF_29"/>
      <w:r w:rsidRPr="0051520C">
        <w:rPr>
          <w:noProof/>
          <w:szCs w:val="24"/>
        </w:rPr>
        <w:t>29. Hood S, Cassidy P, Cossette MP, Weigl Y, Verwey M, et al. (2010) Endogenous dopamine regulates the rhythm of expression of the clock protein PER2 in the rat dorsal striatum via daily activation of D2 dopamine receptors. J Neurosci 30: 14046-14058.</w:t>
      </w:r>
      <w:bookmarkEnd w:id="136"/>
    </w:p>
    <w:p w14:paraId="2157964A" w14:textId="77777777" w:rsidR="0051520C" w:rsidRPr="0051520C" w:rsidRDefault="0051520C" w:rsidP="0051520C">
      <w:pPr>
        <w:spacing w:after="0" w:line="240" w:lineRule="auto"/>
        <w:ind w:left="720" w:hanging="720"/>
        <w:jc w:val="both"/>
        <w:rPr>
          <w:noProof/>
          <w:szCs w:val="24"/>
        </w:rPr>
      </w:pPr>
      <w:bookmarkStart w:id="137" w:name="_ENREF_30"/>
      <w:r w:rsidRPr="0051520C">
        <w:rPr>
          <w:noProof/>
          <w:szCs w:val="24"/>
        </w:rPr>
        <w:t>30. Natsubori A, Honma K, Honma S (2013) Differential responses of circadian Per2 rhythms in cultured slices of discrete brain areas from rats showing internal desynchronisation by methamphetamine. Eur J Neurosci 38: 2566-2571.</w:t>
      </w:r>
      <w:bookmarkEnd w:id="137"/>
    </w:p>
    <w:p w14:paraId="382D65CE" w14:textId="77777777" w:rsidR="0051520C" w:rsidRPr="0051520C" w:rsidRDefault="0051520C" w:rsidP="0051520C">
      <w:pPr>
        <w:spacing w:after="0" w:line="240" w:lineRule="auto"/>
        <w:ind w:left="720" w:hanging="720"/>
        <w:jc w:val="both"/>
        <w:rPr>
          <w:noProof/>
          <w:szCs w:val="24"/>
        </w:rPr>
      </w:pPr>
      <w:bookmarkStart w:id="138" w:name="_ENREF_31"/>
      <w:r w:rsidRPr="0051520C">
        <w:rPr>
          <w:noProof/>
          <w:szCs w:val="24"/>
        </w:rPr>
        <w:lastRenderedPageBreak/>
        <w:t>31. Natsubori A, Honma K, Honma S (2014) Dual regulation of clock gene Per2 expression in discrete brain areas by the circadian pacemaker and methamphetamine-induced oscillator in rats. Eur J Neurosci 39: 229-240.</w:t>
      </w:r>
      <w:bookmarkEnd w:id="138"/>
    </w:p>
    <w:p w14:paraId="40A77045" w14:textId="77777777" w:rsidR="0051520C" w:rsidRPr="0051520C" w:rsidRDefault="0051520C" w:rsidP="0051520C">
      <w:pPr>
        <w:spacing w:after="0" w:line="240" w:lineRule="auto"/>
        <w:ind w:left="720" w:hanging="720"/>
        <w:jc w:val="both"/>
        <w:rPr>
          <w:noProof/>
          <w:szCs w:val="24"/>
        </w:rPr>
      </w:pPr>
      <w:bookmarkStart w:id="139" w:name="_ENREF_32"/>
      <w:r w:rsidRPr="0051520C">
        <w:rPr>
          <w:noProof/>
          <w:szCs w:val="24"/>
        </w:rPr>
        <w:t>32. Smit AN, Patton DF, Michalik M, Opiol H, Mistlberger RE (2013) Dopaminergic regulation of circadian food anticipatory activity rhythms in the rat. PLoS One 8: e82381.</w:t>
      </w:r>
      <w:bookmarkEnd w:id="139"/>
    </w:p>
    <w:p w14:paraId="728AD823" w14:textId="77777777" w:rsidR="0051520C" w:rsidRPr="0051520C" w:rsidRDefault="0051520C" w:rsidP="0051520C">
      <w:pPr>
        <w:spacing w:after="0" w:line="240" w:lineRule="auto"/>
        <w:ind w:left="720" w:hanging="720"/>
        <w:jc w:val="both"/>
        <w:rPr>
          <w:noProof/>
          <w:szCs w:val="24"/>
        </w:rPr>
      </w:pPr>
      <w:bookmarkStart w:id="140" w:name="_ENREF_33"/>
      <w:r w:rsidRPr="0051520C">
        <w:rPr>
          <w:noProof/>
          <w:szCs w:val="24"/>
        </w:rPr>
        <w:t>33. Liu YY, Liu TY, Qu WM, Hong ZY, Urade Y, et al. (2012) Dopamine is involved in food-anticipatory activity in mice. J Biol Rhythms 27: 398-409.</w:t>
      </w:r>
      <w:bookmarkEnd w:id="140"/>
    </w:p>
    <w:p w14:paraId="5392A515" w14:textId="77777777" w:rsidR="0051520C" w:rsidRPr="0051520C" w:rsidRDefault="0051520C" w:rsidP="0051520C">
      <w:pPr>
        <w:spacing w:after="0" w:line="240" w:lineRule="auto"/>
        <w:ind w:left="720" w:hanging="720"/>
        <w:jc w:val="both"/>
        <w:rPr>
          <w:noProof/>
          <w:szCs w:val="24"/>
        </w:rPr>
      </w:pPr>
      <w:bookmarkStart w:id="141" w:name="_ENREF_34"/>
      <w:r w:rsidRPr="0051520C">
        <w:rPr>
          <w:noProof/>
          <w:szCs w:val="24"/>
        </w:rPr>
        <w:t>34. Lamont EW, Patterson Z, Rodrigues T, Vallejos O, Blum ID, et al. (2012) Ghrelin-deficient mice have fewer orexin cells and reduced cFOS expression in the mesolimbic dopamine pathway under a restricted feeding paradigm. Neuroscience 218: 12-19.</w:t>
      </w:r>
      <w:bookmarkEnd w:id="141"/>
    </w:p>
    <w:p w14:paraId="3BD405E6" w14:textId="77777777" w:rsidR="0051520C" w:rsidRPr="0051520C" w:rsidRDefault="0051520C" w:rsidP="0051520C">
      <w:pPr>
        <w:spacing w:after="0" w:line="240" w:lineRule="auto"/>
        <w:ind w:left="720" w:hanging="720"/>
        <w:jc w:val="both"/>
        <w:rPr>
          <w:noProof/>
          <w:szCs w:val="24"/>
        </w:rPr>
      </w:pPr>
      <w:bookmarkStart w:id="142" w:name="_ENREF_35"/>
      <w:r w:rsidRPr="0051520C">
        <w:rPr>
          <w:noProof/>
          <w:szCs w:val="24"/>
        </w:rPr>
        <w:t>35. Blum ID, Patterson Z, Khazall R, Lamont EW, Sleeman MW, et al. (2009) Reduced anticipatory locomotor responses to scheduled meals in ghrelin receptor deficient mice. Neuroscience 164: 351-359.</w:t>
      </w:r>
      <w:bookmarkEnd w:id="142"/>
    </w:p>
    <w:p w14:paraId="4FF31847" w14:textId="77777777" w:rsidR="0051520C" w:rsidRPr="0051520C" w:rsidRDefault="0051520C" w:rsidP="0051520C">
      <w:pPr>
        <w:spacing w:after="0" w:line="240" w:lineRule="auto"/>
        <w:ind w:left="720" w:hanging="720"/>
        <w:jc w:val="both"/>
        <w:rPr>
          <w:noProof/>
          <w:szCs w:val="24"/>
        </w:rPr>
      </w:pPr>
      <w:bookmarkStart w:id="143" w:name="_ENREF_36"/>
      <w:r w:rsidRPr="0051520C">
        <w:rPr>
          <w:noProof/>
          <w:szCs w:val="24"/>
        </w:rPr>
        <w:t>36. LeSauter J, Hoque N, Weintraub M, Pfaff DW, Silver R (2009) Stomach ghrelin-secreting cells as food-entrainable circadian clocks. Proc Natl Acad Sci U S A 106: 13582-13587.</w:t>
      </w:r>
      <w:bookmarkEnd w:id="143"/>
    </w:p>
    <w:p w14:paraId="3BF73FD3" w14:textId="77777777" w:rsidR="0051520C" w:rsidRPr="0051520C" w:rsidRDefault="0051520C" w:rsidP="0051520C">
      <w:pPr>
        <w:spacing w:after="0" w:line="240" w:lineRule="auto"/>
        <w:ind w:left="720" w:hanging="720"/>
        <w:jc w:val="both"/>
        <w:rPr>
          <w:noProof/>
          <w:szCs w:val="24"/>
        </w:rPr>
      </w:pPr>
      <w:bookmarkStart w:id="144" w:name="_ENREF_37"/>
      <w:r w:rsidRPr="0051520C">
        <w:rPr>
          <w:noProof/>
          <w:szCs w:val="24"/>
        </w:rPr>
        <w:t>37. Gunapala KM, Gallardo CM, Hsu CT, Steele AD (2011) Single gene deletions of orexin, leptin, neuropeptide Y, and ghrelin do not appreciably alter food anticipatory activity in mice. PLoS One 6: e18377.</w:t>
      </w:r>
      <w:bookmarkEnd w:id="144"/>
    </w:p>
    <w:p w14:paraId="175847F0" w14:textId="77777777" w:rsidR="0051520C" w:rsidRPr="0051520C" w:rsidRDefault="0051520C" w:rsidP="0051520C">
      <w:pPr>
        <w:spacing w:after="0" w:line="240" w:lineRule="auto"/>
        <w:ind w:left="720" w:hanging="720"/>
        <w:jc w:val="both"/>
        <w:rPr>
          <w:noProof/>
          <w:szCs w:val="24"/>
        </w:rPr>
      </w:pPr>
      <w:bookmarkStart w:id="145" w:name="_ENREF_38"/>
      <w:r w:rsidRPr="0051520C">
        <w:rPr>
          <w:noProof/>
          <w:szCs w:val="24"/>
        </w:rPr>
        <w:t>38. Szentirmai E, Kapas L, Sun Y, Smith RG, Krueger JM (2010) Restricted feeding-induced sleep, activity, and body temperature changes in normal and preproghrelin-deficient mice. Am J Physiol Regul Integr Comp Physiol 298: R467-477.</w:t>
      </w:r>
      <w:bookmarkEnd w:id="145"/>
    </w:p>
    <w:p w14:paraId="30CC8433" w14:textId="77777777" w:rsidR="0051520C" w:rsidRPr="0051520C" w:rsidRDefault="0051520C" w:rsidP="0051520C">
      <w:pPr>
        <w:spacing w:after="0" w:line="240" w:lineRule="auto"/>
        <w:ind w:left="720" w:hanging="720"/>
        <w:jc w:val="both"/>
        <w:rPr>
          <w:noProof/>
          <w:szCs w:val="24"/>
        </w:rPr>
      </w:pPr>
      <w:bookmarkStart w:id="146" w:name="_ENREF_39"/>
      <w:r w:rsidRPr="0051520C">
        <w:rPr>
          <w:noProof/>
          <w:szCs w:val="24"/>
        </w:rPr>
        <w:t>39. Patton DF, Parfyonov M, Gourmelen S, Opiol H, Pavlovski I, et al. (2013) Photic and pineal modulation of food anticipatory circadian activity rhythms in rodents. PLoS One 8: e81588.</w:t>
      </w:r>
      <w:bookmarkEnd w:id="146"/>
    </w:p>
    <w:p w14:paraId="30F87357" w14:textId="77777777" w:rsidR="0051520C" w:rsidRPr="0051520C" w:rsidRDefault="0051520C" w:rsidP="0051520C">
      <w:pPr>
        <w:spacing w:after="0" w:line="240" w:lineRule="auto"/>
        <w:ind w:left="720" w:hanging="720"/>
        <w:jc w:val="both"/>
        <w:rPr>
          <w:noProof/>
          <w:szCs w:val="24"/>
        </w:rPr>
      </w:pPr>
      <w:bookmarkStart w:id="147" w:name="_ENREF_40"/>
      <w:r w:rsidRPr="0051520C">
        <w:rPr>
          <w:noProof/>
          <w:szCs w:val="24"/>
        </w:rPr>
        <w:t>40. Hsu JL, Yu L, Sullivan E, Bowman M, Mistlberger RE, et al. (2010) Enhanced food anticipatory activity associated with enhanced activation of extrahypothalamic neural pathways in serotonin2C receptor null mutant mice. PLoS One 5: e11802.</w:t>
      </w:r>
      <w:bookmarkEnd w:id="147"/>
    </w:p>
    <w:p w14:paraId="466DB024" w14:textId="77777777" w:rsidR="0051520C" w:rsidRPr="0051520C" w:rsidRDefault="0051520C" w:rsidP="0051520C">
      <w:pPr>
        <w:spacing w:after="0" w:line="240" w:lineRule="auto"/>
        <w:ind w:left="720" w:hanging="720"/>
        <w:jc w:val="both"/>
        <w:rPr>
          <w:noProof/>
          <w:szCs w:val="24"/>
        </w:rPr>
      </w:pPr>
      <w:bookmarkStart w:id="148" w:name="_ENREF_41"/>
      <w:r w:rsidRPr="0051520C">
        <w:rPr>
          <w:noProof/>
          <w:szCs w:val="24"/>
        </w:rPr>
        <w:t>41. Mistlberger RE, Marchant EG (1999) Enhanced food-anticipatory circadian rhythms in the genetically obese Zucker rat. Physiol Behav 66: 329-335.</w:t>
      </w:r>
      <w:bookmarkEnd w:id="148"/>
    </w:p>
    <w:p w14:paraId="790B1F41" w14:textId="77777777" w:rsidR="0051520C" w:rsidRPr="0051520C" w:rsidRDefault="0051520C" w:rsidP="0051520C">
      <w:pPr>
        <w:spacing w:after="0" w:line="240" w:lineRule="auto"/>
        <w:ind w:left="720" w:hanging="720"/>
        <w:jc w:val="both"/>
        <w:rPr>
          <w:noProof/>
          <w:szCs w:val="24"/>
        </w:rPr>
      </w:pPr>
      <w:bookmarkStart w:id="149" w:name="_ENREF_42"/>
      <w:r w:rsidRPr="0051520C">
        <w:rPr>
          <w:noProof/>
          <w:szCs w:val="24"/>
        </w:rPr>
        <w:t>42. Ribeiro AC, Ceccarini G, Dupre C, Friedman JM, Pfaff DW, et al. (2011) Contrasting effects of leptin on food anticipatory and total locomotor activity. PLoS One 6: e23364.</w:t>
      </w:r>
      <w:bookmarkEnd w:id="149"/>
    </w:p>
    <w:p w14:paraId="3ABAFA13" w14:textId="77777777" w:rsidR="0051520C" w:rsidRPr="0051520C" w:rsidRDefault="0051520C" w:rsidP="0051520C">
      <w:pPr>
        <w:spacing w:after="0" w:line="240" w:lineRule="auto"/>
        <w:ind w:left="720" w:hanging="720"/>
        <w:jc w:val="both"/>
        <w:rPr>
          <w:noProof/>
          <w:szCs w:val="24"/>
        </w:rPr>
      </w:pPr>
      <w:bookmarkStart w:id="150" w:name="_ENREF_43"/>
      <w:r w:rsidRPr="0051520C">
        <w:rPr>
          <w:noProof/>
          <w:szCs w:val="24"/>
        </w:rPr>
        <w:t>43. Mistlberger RE, Mumby DG (1992) The limbic system and food-anticipatory circadian rhythms in the rat: ablation and dopamine blocking studies. Behav Brain Res 47: 159-168.</w:t>
      </w:r>
      <w:bookmarkEnd w:id="150"/>
    </w:p>
    <w:p w14:paraId="32186F50" w14:textId="77777777" w:rsidR="0051520C" w:rsidRPr="0051520C" w:rsidRDefault="0051520C" w:rsidP="0051520C">
      <w:pPr>
        <w:spacing w:after="0" w:line="240" w:lineRule="auto"/>
        <w:ind w:left="720" w:hanging="720"/>
        <w:jc w:val="both"/>
        <w:rPr>
          <w:noProof/>
          <w:szCs w:val="24"/>
        </w:rPr>
      </w:pPr>
      <w:bookmarkStart w:id="151" w:name="_ENREF_44"/>
      <w:r w:rsidRPr="0051520C">
        <w:rPr>
          <w:noProof/>
          <w:szCs w:val="24"/>
        </w:rPr>
        <w:t>44. Kelly MA, Rubinstein M, Asa SL, Zhang G, Saez C, et al. (1997) Pituitary lactotroph hyperplasia and chronic hyperprolactinemia in dopamine D2 receptor-deficient mice. Neuron 19: 103-113.</w:t>
      </w:r>
      <w:bookmarkEnd w:id="151"/>
    </w:p>
    <w:p w14:paraId="6E7323AE" w14:textId="77777777" w:rsidR="0051520C" w:rsidRPr="0051520C" w:rsidRDefault="0051520C" w:rsidP="0051520C">
      <w:pPr>
        <w:spacing w:after="0" w:line="240" w:lineRule="auto"/>
        <w:ind w:left="720" w:hanging="720"/>
        <w:jc w:val="both"/>
        <w:rPr>
          <w:noProof/>
          <w:szCs w:val="24"/>
        </w:rPr>
      </w:pPr>
      <w:bookmarkStart w:id="152" w:name="_ENREF_45"/>
      <w:r w:rsidRPr="0051520C">
        <w:rPr>
          <w:noProof/>
          <w:szCs w:val="24"/>
        </w:rPr>
        <w:t>45. Steele AD, Jackson WS, King OD, Lindquist S (2007) The power of automated high-resolution behavior analysis revealed by its application to mouse models of Huntington's and prion diseases. Proc Natl Acad Sci U S A 104: 1983-1988.</w:t>
      </w:r>
      <w:bookmarkEnd w:id="152"/>
    </w:p>
    <w:p w14:paraId="522CBF53" w14:textId="77777777" w:rsidR="0051520C" w:rsidRPr="0051520C" w:rsidRDefault="0051520C" w:rsidP="0051520C">
      <w:pPr>
        <w:spacing w:after="0" w:line="240" w:lineRule="auto"/>
        <w:ind w:left="720" w:hanging="720"/>
        <w:jc w:val="both"/>
        <w:rPr>
          <w:noProof/>
          <w:szCs w:val="24"/>
        </w:rPr>
      </w:pPr>
      <w:bookmarkStart w:id="153" w:name="_ENREF_46"/>
      <w:r w:rsidRPr="0051520C">
        <w:rPr>
          <w:noProof/>
          <w:szCs w:val="24"/>
        </w:rPr>
        <w:t>46. Drago J, Gerfen CR, Lachowicz JE, Steiner H, Hollon TR, et al. (1994) Altered striatal function in a mutant mouse lacking D1A dopamine receptors. Proc Natl Acad Sci U S A 91: 12564-12568.</w:t>
      </w:r>
      <w:bookmarkEnd w:id="153"/>
    </w:p>
    <w:p w14:paraId="19B4A966" w14:textId="77777777" w:rsidR="0051520C" w:rsidRPr="0051520C" w:rsidRDefault="0051520C" w:rsidP="0051520C">
      <w:pPr>
        <w:spacing w:after="0" w:line="240" w:lineRule="auto"/>
        <w:ind w:left="720" w:hanging="720"/>
        <w:jc w:val="both"/>
        <w:rPr>
          <w:noProof/>
          <w:szCs w:val="24"/>
        </w:rPr>
      </w:pPr>
      <w:bookmarkStart w:id="154" w:name="_ENREF_47"/>
      <w:r w:rsidRPr="0051520C">
        <w:rPr>
          <w:noProof/>
          <w:szCs w:val="24"/>
        </w:rPr>
        <w:t>47. Gallardo CM, Hsu CT, Gunapala KM, Parfyonov M, Chang CH, et al. (2014) Behavioral and neural correlates of acute and scheduled hunger in C57BL/6 mice. PLoS One 9: e95990.</w:t>
      </w:r>
      <w:bookmarkEnd w:id="154"/>
    </w:p>
    <w:p w14:paraId="42D36427" w14:textId="77777777" w:rsidR="0051520C" w:rsidRPr="0051520C" w:rsidRDefault="0051520C" w:rsidP="0051520C">
      <w:pPr>
        <w:spacing w:after="0" w:line="240" w:lineRule="auto"/>
        <w:ind w:left="720" w:hanging="720"/>
        <w:jc w:val="both"/>
        <w:rPr>
          <w:noProof/>
          <w:szCs w:val="24"/>
        </w:rPr>
      </w:pPr>
      <w:bookmarkStart w:id="155" w:name="_ENREF_48"/>
      <w:r w:rsidRPr="0051520C">
        <w:rPr>
          <w:noProof/>
          <w:szCs w:val="24"/>
        </w:rPr>
        <w:t>48. Zhou QY, Palmiter RD (1995) Dopamine-deficient mice are severely hypoactive, adipsic, and aphagic. Cell 83: 1197-1209.</w:t>
      </w:r>
      <w:bookmarkEnd w:id="155"/>
    </w:p>
    <w:p w14:paraId="42B60B8D" w14:textId="77777777" w:rsidR="0051520C" w:rsidRPr="0051520C" w:rsidRDefault="0051520C" w:rsidP="0051520C">
      <w:pPr>
        <w:spacing w:after="0" w:line="240" w:lineRule="auto"/>
        <w:ind w:left="720" w:hanging="720"/>
        <w:jc w:val="both"/>
        <w:rPr>
          <w:noProof/>
          <w:szCs w:val="24"/>
        </w:rPr>
      </w:pPr>
      <w:bookmarkStart w:id="156" w:name="_ENREF_49"/>
      <w:r w:rsidRPr="0051520C">
        <w:rPr>
          <w:noProof/>
          <w:szCs w:val="24"/>
        </w:rPr>
        <w:t>49. Zhou QY, Quaife CJ, Palmiter RD (1995) Targeted disruption of the tyrosine hydroxylase gene reveals that catecholamines are required for mouse fetal development. Nature 374: 640-643.</w:t>
      </w:r>
      <w:bookmarkEnd w:id="156"/>
    </w:p>
    <w:p w14:paraId="5CE602D4" w14:textId="77777777" w:rsidR="0051520C" w:rsidRPr="0051520C" w:rsidRDefault="0051520C" w:rsidP="0051520C">
      <w:pPr>
        <w:spacing w:after="0" w:line="240" w:lineRule="auto"/>
        <w:ind w:left="720" w:hanging="720"/>
        <w:jc w:val="both"/>
        <w:rPr>
          <w:noProof/>
          <w:szCs w:val="24"/>
        </w:rPr>
      </w:pPr>
      <w:bookmarkStart w:id="157" w:name="_ENREF_50"/>
      <w:r w:rsidRPr="0051520C">
        <w:rPr>
          <w:noProof/>
          <w:szCs w:val="24"/>
        </w:rPr>
        <w:t>50. Szczypka MS, Mandel RJ, Donahue BA, Snyder RO, Leff SE, et al. (1999) Viral gene delivery selectively restores feeding and prevents lethality of dopamine-deficient mice. Neuron 22: 167-178.</w:t>
      </w:r>
      <w:bookmarkEnd w:id="157"/>
    </w:p>
    <w:p w14:paraId="7F075A5A" w14:textId="77777777" w:rsidR="0051520C" w:rsidRPr="0051520C" w:rsidRDefault="0051520C" w:rsidP="0051520C">
      <w:pPr>
        <w:spacing w:after="0" w:line="240" w:lineRule="auto"/>
        <w:ind w:left="720" w:hanging="720"/>
        <w:jc w:val="both"/>
        <w:rPr>
          <w:noProof/>
          <w:szCs w:val="24"/>
        </w:rPr>
      </w:pPr>
      <w:bookmarkStart w:id="158" w:name="_ENREF_51"/>
      <w:r w:rsidRPr="0051520C">
        <w:rPr>
          <w:noProof/>
          <w:szCs w:val="24"/>
        </w:rPr>
        <w:lastRenderedPageBreak/>
        <w:t>51. Szczypka MS, Kwok K, Brot MD, Marck BT, Matsumoto AM, et al. (2001) Dopamine production in the caudate putamen restores feeding in dopamine-deficient mice. Neuron 30: 819-828.</w:t>
      </w:r>
      <w:bookmarkEnd w:id="158"/>
    </w:p>
    <w:p w14:paraId="582218A5" w14:textId="77777777" w:rsidR="0051520C" w:rsidRPr="0051520C" w:rsidRDefault="0051520C" w:rsidP="0051520C">
      <w:pPr>
        <w:spacing w:after="0" w:line="240" w:lineRule="auto"/>
        <w:ind w:left="720" w:hanging="720"/>
        <w:jc w:val="both"/>
        <w:rPr>
          <w:noProof/>
          <w:szCs w:val="24"/>
        </w:rPr>
      </w:pPr>
      <w:bookmarkStart w:id="159" w:name="_ENREF_52"/>
      <w:r w:rsidRPr="0051520C">
        <w:rPr>
          <w:noProof/>
          <w:szCs w:val="24"/>
        </w:rPr>
        <w:t>52. Hnasko TS, Perez FA, Scouras AD, Stoll EA, Gale SD, et al. (2006) Cre recombinase-mediated restoration of nigrostriatal dopamine in dopamine-deficient mice reverses hypophagia and bradykinesia. Proc Natl Acad Sci U S A 103: 8858-8863.</w:t>
      </w:r>
      <w:bookmarkEnd w:id="159"/>
    </w:p>
    <w:p w14:paraId="2F1845CA" w14:textId="77777777" w:rsidR="0051520C" w:rsidRPr="0051520C" w:rsidRDefault="0051520C" w:rsidP="0051520C">
      <w:pPr>
        <w:spacing w:after="0" w:line="240" w:lineRule="auto"/>
        <w:ind w:left="720" w:hanging="720"/>
        <w:jc w:val="both"/>
        <w:rPr>
          <w:noProof/>
          <w:szCs w:val="24"/>
        </w:rPr>
      </w:pPr>
      <w:bookmarkStart w:id="160" w:name="_ENREF_53"/>
      <w:r w:rsidRPr="0051520C">
        <w:rPr>
          <w:noProof/>
          <w:szCs w:val="24"/>
        </w:rPr>
        <w:t>53. Harbour VL, Weigl Y, Robinson B, Amir S (2013) Comprehensive mapping of regional expression of the clock protein PERIOD2 in rat forebrain across the 24-h day. PLoS One 8: e76391.</w:t>
      </w:r>
      <w:bookmarkEnd w:id="160"/>
    </w:p>
    <w:p w14:paraId="513A13AC" w14:textId="77777777" w:rsidR="0051520C" w:rsidRPr="0051520C" w:rsidRDefault="0051520C" w:rsidP="0051520C">
      <w:pPr>
        <w:spacing w:after="0" w:line="240" w:lineRule="auto"/>
        <w:ind w:left="720" w:hanging="720"/>
        <w:jc w:val="both"/>
        <w:rPr>
          <w:noProof/>
          <w:szCs w:val="24"/>
        </w:rPr>
      </w:pPr>
      <w:bookmarkStart w:id="161" w:name="_ENREF_54"/>
      <w:r w:rsidRPr="0051520C">
        <w:rPr>
          <w:noProof/>
          <w:szCs w:val="24"/>
        </w:rPr>
        <w:t>54. Kim DS, Palmiter RD (2003) Adenosine receptor blockade reverses hypophagia and enhances locomotor activity of dopamine-deficient mice. Proc Natl Acad Sci U S A 100: 1346-1351.</w:t>
      </w:r>
      <w:bookmarkEnd w:id="161"/>
    </w:p>
    <w:p w14:paraId="3C119DA7" w14:textId="77777777" w:rsidR="0051520C" w:rsidRPr="0051520C" w:rsidRDefault="0051520C" w:rsidP="0051520C">
      <w:pPr>
        <w:spacing w:after="0" w:line="240" w:lineRule="auto"/>
        <w:ind w:left="720" w:hanging="720"/>
        <w:jc w:val="both"/>
        <w:rPr>
          <w:noProof/>
          <w:szCs w:val="24"/>
        </w:rPr>
      </w:pPr>
      <w:bookmarkStart w:id="162" w:name="_ENREF_55"/>
      <w:r w:rsidRPr="0051520C">
        <w:rPr>
          <w:noProof/>
          <w:szCs w:val="24"/>
        </w:rPr>
        <w:t>55. Joyce EM, Koob GF (1981) Amphetamine-, scopolamine- and caffeine-induced locomotor activity following 6-hydroxydopamine lesions of the mesolimbic dopamine system. Psychopharmacology (Berl) 73: 311-313.</w:t>
      </w:r>
      <w:bookmarkEnd w:id="162"/>
    </w:p>
    <w:p w14:paraId="0AD9E64A" w14:textId="77777777" w:rsidR="0051520C" w:rsidRPr="0051520C" w:rsidRDefault="0051520C" w:rsidP="0051520C">
      <w:pPr>
        <w:spacing w:after="0" w:line="240" w:lineRule="auto"/>
        <w:ind w:left="720" w:hanging="720"/>
        <w:jc w:val="both"/>
        <w:rPr>
          <w:noProof/>
          <w:szCs w:val="24"/>
        </w:rPr>
      </w:pPr>
      <w:bookmarkStart w:id="163" w:name="_ENREF_56"/>
      <w:r w:rsidRPr="0051520C">
        <w:rPr>
          <w:noProof/>
          <w:szCs w:val="24"/>
        </w:rPr>
        <w:t>56. Mohawk JA, Takahashi JS (2011) Cell autonomy and synchrony of suprachiasmatic nucleus circadian oscillators. Trends Neurosci.</w:t>
      </w:r>
      <w:bookmarkEnd w:id="163"/>
    </w:p>
    <w:p w14:paraId="64645775" w14:textId="77777777" w:rsidR="0051520C" w:rsidRPr="0051520C" w:rsidRDefault="0051520C" w:rsidP="0051520C">
      <w:pPr>
        <w:spacing w:after="0" w:line="240" w:lineRule="auto"/>
        <w:ind w:left="720" w:hanging="720"/>
        <w:jc w:val="both"/>
        <w:rPr>
          <w:noProof/>
          <w:szCs w:val="24"/>
        </w:rPr>
      </w:pPr>
      <w:bookmarkStart w:id="164" w:name="_ENREF_57"/>
      <w:r w:rsidRPr="0051520C">
        <w:rPr>
          <w:noProof/>
          <w:szCs w:val="24"/>
        </w:rPr>
        <w:t>57. Colwell CS (2000) Rhythmic coupling among cells in the suprachiasmatic nucleus. J Neurobiol 43: 379-388.</w:t>
      </w:r>
      <w:bookmarkEnd w:id="164"/>
    </w:p>
    <w:p w14:paraId="787C14A4" w14:textId="77777777" w:rsidR="0051520C" w:rsidRPr="0051520C" w:rsidRDefault="0051520C" w:rsidP="0051520C">
      <w:pPr>
        <w:spacing w:after="0" w:line="240" w:lineRule="auto"/>
        <w:ind w:left="720" w:hanging="720"/>
        <w:jc w:val="both"/>
        <w:rPr>
          <w:noProof/>
          <w:szCs w:val="24"/>
        </w:rPr>
      </w:pPr>
      <w:bookmarkStart w:id="165" w:name="_ENREF_58"/>
      <w:r w:rsidRPr="0051520C">
        <w:rPr>
          <w:noProof/>
          <w:szCs w:val="24"/>
        </w:rPr>
        <w:t>58. Harmar AJ, Marston HM, Shen S, Spratt C, West KM, et al. (2002) The VPAC(2) receptor is essential for circadian function in the mouse suprachiasmatic nuclei. Cell 109: 497-508.</w:t>
      </w:r>
      <w:bookmarkEnd w:id="165"/>
    </w:p>
    <w:p w14:paraId="4B30E26B" w14:textId="77777777" w:rsidR="0051520C" w:rsidRPr="0051520C" w:rsidRDefault="0051520C" w:rsidP="0051520C">
      <w:pPr>
        <w:spacing w:after="0" w:line="240" w:lineRule="auto"/>
        <w:ind w:left="720" w:hanging="720"/>
        <w:jc w:val="both"/>
        <w:rPr>
          <w:noProof/>
          <w:szCs w:val="24"/>
        </w:rPr>
      </w:pPr>
      <w:bookmarkStart w:id="166" w:name="_ENREF_59"/>
      <w:r w:rsidRPr="0051520C">
        <w:rPr>
          <w:noProof/>
          <w:szCs w:val="24"/>
        </w:rPr>
        <w:t>59. Aton SJ, Colwell CS, Harmar AJ, Waschek J, Herzog ED (2005) Vasoactive intestinal polypeptide mediates circadian rhythmicity and synchrony in mammalian clock neurons. Nat Neurosci 8: 476-483.</w:t>
      </w:r>
      <w:bookmarkEnd w:id="166"/>
    </w:p>
    <w:p w14:paraId="2D6B130A" w14:textId="77777777" w:rsidR="0051520C" w:rsidRPr="0051520C" w:rsidRDefault="0051520C" w:rsidP="0051520C">
      <w:pPr>
        <w:spacing w:after="0" w:line="240" w:lineRule="auto"/>
        <w:ind w:left="720" w:hanging="720"/>
        <w:jc w:val="both"/>
        <w:rPr>
          <w:noProof/>
          <w:szCs w:val="24"/>
        </w:rPr>
      </w:pPr>
      <w:bookmarkStart w:id="167" w:name="_ENREF_60"/>
      <w:r w:rsidRPr="0051520C">
        <w:rPr>
          <w:noProof/>
          <w:szCs w:val="24"/>
        </w:rPr>
        <w:t>60. Biebach H, Falk H, Krebs JR (1991) The effect of constant light and phase shifts on a learned time-place association in garden warblers (Sylvia borin): hourglass or circadian clock? J Biol Rhythms 6: 353-365.</w:t>
      </w:r>
      <w:bookmarkEnd w:id="167"/>
    </w:p>
    <w:p w14:paraId="7FC63D3F" w14:textId="77777777" w:rsidR="0051520C" w:rsidRPr="0051520C" w:rsidRDefault="0051520C" w:rsidP="0051520C">
      <w:pPr>
        <w:spacing w:after="0" w:line="240" w:lineRule="auto"/>
        <w:ind w:left="720" w:hanging="720"/>
        <w:jc w:val="both"/>
        <w:rPr>
          <w:noProof/>
          <w:szCs w:val="24"/>
        </w:rPr>
      </w:pPr>
      <w:bookmarkStart w:id="168" w:name="_ENREF_61"/>
      <w:r w:rsidRPr="0051520C">
        <w:rPr>
          <w:noProof/>
          <w:szCs w:val="24"/>
        </w:rPr>
        <w:t>61. Mistlberger RE, Kent BA, Chan S, Patton DF, Weinberg A, et al. (2012) Circadian clocks for all meal-times: anticipation of 2 daily meals in rats. PLoS One 7: e31772.</w:t>
      </w:r>
      <w:bookmarkEnd w:id="168"/>
    </w:p>
    <w:p w14:paraId="73289930" w14:textId="77777777" w:rsidR="0051520C" w:rsidRPr="0051520C" w:rsidRDefault="0051520C" w:rsidP="0051520C">
      <w:pPr>
        <w:spacing w:after="0" w:line="240" w:lineRule="auto"/>
        <w:ind w:left="720" w:hanging="720"/>
        <w:jc w:val="both"/>
        <w:rPr>
          <w:noProof/>
          <w:szCs w:val="24"/>
        </w:rPr>
      </w:pPr>
      <w:bookmarkStart w:id="169" w:name="_ENREF_62"/>
      <w:r w:rsidRPr="0051520C">
        <w:rPr>
          <w:noProof/>
          <w:szCs w:val="24"/>
        </w:rPr>
        <w:t>62. Luby MD, Hsu CT, Shuster SA, Gallardo CM, Mistlberger RE, et al. (2012) Food anticipatory activity behavior of mice across a wide range of circadian and non-circadian intervals. PLoS One 7: e37992.</w:t>
      </w:r>
      <w:bookmarkEnd w:id="169"/>
    </w:p>
    <w:p w14:paraId="7789B7A7" w14:textId="77777777" w:rsidR="0051520C" w:rsidRPr="0051520C" w:rsidRDefault="0051520C" w:rsidP="0051520C">
      <w:pPr>
        <w:spacing w:after="0" w:line="240" w:lineRule="auto"/>
        <w:ind w:left="720" w:hanging="720"/>
        <w:jc w:val="both"/>
        <w:rPr>
          <w:noProof/>
          <w:szCs w:val="24"/>
        </w:rPr>
      </w:pPr>
      <w:bookmarkStart w:id="170" w:name="_ENREF_63"/>
      <w:r w:rsidRPr="0051520C">
        <w:rPr>
          <w:noProof/>
          <w:szCs w:val="24"/>
        </w:rPr>
        <w:t>63. Van der Zee EA, Havekes R, Barf RP, Hut RA, Nijholt IM, et al. (2008) Circadian time-place learning in mice depends on Cry genes. Curr Biol 18: 844-848.</w:t>
      </w:r>
      <w:bookmarkEnd w:id="170"/>
    </w:p>
    <w:p w14:paraId="79576D30" w14:textId="77777777" w:rsidR="0051520C" w:rsidRPr="0051520C" w:rsidRDefault="0051520C" w:rsidP="0051520C">
      <w:pPr>
        <w:spacing w:after="0" w:line="240" w:lineRule="auto"/>
        <w:ind w:left="720" w:hanging="720"/>
        <w:jc w:val="both"/>
        <w:rPr>
          <w:noProof/>
          <w:szCs w:val="24"/>
        </w:rPr>
      </w:pPr>
      <w:bookmarkStart w:id="171" w:name="_ENREF_64"/>
      <w:r w:rsidRPr="0051520C">
        <w:rPr>
          <w:noProof/>
          <w:szCs w:val="24"/>
        </w:rPr>
        <w:t>64. Mulder CK, Gerkema MP, Van der Zee EA (2013) Circadian clocks and memory: time-place learning. Front Mol Neurosci 6: 8.</w:t>
      </w:r>
      <w:bookmarkEnd w:id="171"/>
    </w:p>
    <w:p w14:paraId="2A04BD74" w14:textId="77777777" w:rsidR="0051520C" w:rsidRPr="0051520C" w:rsidRDefault="0051520C" w:rsidP="0051520C">
      <w:pPr>
        <w:spacing w:after="0" w:line="240" w:lineRule="auto"/>
        <w:ind w:left="720" w:hanging="720"/>
        <w:jc w:val="both"/>
        <w:rPr>
          <w:noProof/>
          <w:szCs w:val="24"/>
        </w:rPr>
      </w:pPr>
      <w:bookmarkStart w:id="172" w:name="_ENREF_65"/>
      <w:r w:rsidRPr="0051520C">
        <w:rPr>
          <w:noProof/>
          <w:szCs w:val="24"/>
        </w:rPr>
        <w:t>65. Davidson AJ, Stephan FK (1999) Feeding-entrained circadian rhythms in hypophysectomized rats with suprachiasmatic nucleus lesions. Am J Physiol 277: R1376-1384.</w:t>
      </w:r>
      <w:bookmarkEnd w:id="172"/>
    </w:p>
    <w:p w14:paraId="12E4DE17" w14:textId="77777777" w:rsidR="0051520C" w:rsidRPr="0051520C" w:rsidRDefault="0051520C" w:rsidP="0051520C">
      <w:pPr>
        <w:spacing w:line="240" w:lineRule="auto"/>
        <w:ind w:left="720" w:hanging="720"/>
        <w:jc w:val="both"/>
        <w:rPr>
          <w:noProof/>
          <w:szCs w:val="24"/>
        </w:rPr>
      </w:pPr>
      <w:bookmarkStart w:id="173" w:name="_ENREF_66"/>
      <w:r w:rsidRPr="0051520C">
        <w:rPr>
          <w:noProof/>
          <w:szCs w:val="24"/>
        </w:rPr>
        <w:t>66. Darvas M, Palmiter RD (2011) Contributions of striatal dopamine signaling to the modulation of cognitive flexibility. Biol Psychiatry 69: 704-707.</w:t>
      </w:r>
      <w:bookmarkEnd w:id="173"/>
    </w:p>
    <w:p w14:paraId="7128CEC0" w14:textId="77777777" w:rsidR="0051520C" w:rsidRDefault="0051520C" w:rsidP="0051520C">
      <w:pPr>
        <w:spacing w:line="240" w:lineRule="auto"/>
        <w:jc w:val="both"/>
        <w:rPr>
          <w:rFonts w:asciiTheme="minorHAnsi" w:hAnsiTheme="minorHAnsi"/>
          <w:noProof/>
          <w:szCs w:val="24"/>
        </w:rPr>
      </w:pPr>
    </w:p>
    <w:p w14:paraId="45909702" w14:textId="77777777" w:rsidR="00A968E2" w:rsidRDefault="00296185" w:rsidP="00301DCE">
      <w:pPr>
        <w:spacing w:after="0" w:line="240" w:lineRule="auto"/>
        <w:jc w:val="both"/>
        <w:outlineLvl w:val="0"/>
        <w:rPr>
          <w:rFonts w:asciiTheme="minorHAnsi" w:hAnsiTheme="minorHAnsi"/>
          <w:sz w:val="24"/>
          <w:szCs w:val="24"/>
        </w:rPr>
      </w:pPr>
      <w:r w:rsidRPr="00535C70">
        <w:rPr>
          <w:rFonts w:asciiTheme="minorHAnsi" w:hAnsiTheme="minorHAnsi"/>
          <w:sz w:val="24"/>
          <w:szCs w:val="24"/>
        </w:rPr>
        <w:fldChar w:fldCharType="end"/>
      </w:r>
    </w:p>
    <w:p w14:paraId="56FDF9EC" w14:textId="77777777" w:rsidR="00535C70" w:rsidRDefault="00535C70" w:rsidP="00301DCE">
      <w:pPr>
        <w:spacing w:after="0" w:line="240" w:lineRule="auto"/>
        <w:jc w:val="both"/>
        <w:outlineLvl w:val="0"/>
        <w:rPr>
          <w:rFonts w:asciiTheme="minorHAnsi" w:hAnsiTheme="minorHAnsi"/>
          <w:sz w:val="24"/>
          <w:szCs w:val="24"/>
        </w:rPr>
      </w:pPr>
    </w:p>
    <w:p w14:paraId="6869B689" w14:textId="77777777" w:rsidR="00535C70" w:rsidRDefault="00535C70" w:rsidP="00301DCE">
      <w:pPr>
        <w:spacing w:after="0" w:line="240" w:lineRule="auto"/>
        <w:jc w:val="both"/>
        <w:outlineLvl w:val="0"/>
        <w:rPr>
          <w:rFonts w:asciiTheme="minorHAnsi" w:hAnsiTheme="minorHAnsi"/>
          <w:sz w:val="24"/>
          <w:szCs w:val="24"/>
        </w:rPr>
      </w:pPr>
    </w:p>
    <w:p w14:paraId="3A8CA3E0" w14:textId="77777777" w:rsidR="00535C70" w:rsidRDefault="00535C70" w:rsidP="00301DCE">
      <w:pPr>
        <w:spacing w:after="0" w:line="240" w:lineRule="auto"/>
        <w:jc w:val="both"/>
        <w:outlineLvl w:val="0"/>
        <w:rPr>
          <w:rFonts w:asciiTheme="minorHAnsi" w:hAnsiTheme="minorHAnsi"/>
          <w:sz w:val="24"/>
          <w:szCs w:val="24"/>
        </w:rPr>
      </w:pPr>
    </w:p>
    <w:p w14:paraId="407796C0" w14:textId="77777777" w:rsidR="00535C70" w:rsidRDefault="00535C70" w:rsidP="00301DCE">
      <w:pPr>
        <w:spacing w:after="0" w:line="240" w:lineRule="auto"/>
        <w:jc w:val="both"/>
        <w:outlineLvl w:val="0"/>
        <w:rPr>
          <w:rFonts w:asciiTheme="minorHAnsi" w:hAnsiTheme="minorHAnsi"/>
          <w:sz w:val="24"/>
          <w:szCs w:val="24"/>
        </w:rPr>
      </w:pPr>
    </w:p>
    <w:p w14:paraId="46DF1D70" w14:textId="77777777" w:rsidR="00D75F66" w:rsidRDefault="00D75F66">
      <w:pPr>
        <w:spacing w:after="0" w:line="240" w:lineRule="auto"/>
        <w:rPr>
          <w:rFonts w:asciiTheme="minorHAnsi" w:hAnsiTheme="minorHAnsi"/>
          <w:sz w:val="24"/>
          <w:szCs w:val="24"/>
        </w:rPr>
      </w:pPr>
      <w:r>
        <w:rPr>
          <w:rFonts w:asciiTheme="minorHAnsi" w:hAnsiTheme="minorHAnsi"/>
          <w:sz w:val="24"/>
          <w:szCs w:val="24"/>
        </w:rPr>
        <w:br w:type="page"/>
      </w:r>
    </w:p>
    <w:p w14:paraId="78793BC8" w14:textId="77777777" w:rsidR="00D34EA2" w:rsidRPr="00DF0AAF" w:rsidRDefault="00D34EA2" w:rsidP="002E2F5C">
      <w:pPr>
        <w:spacing w:after="0" w:line="240" w:lineRule="auto"/>
        <w:outlineLvl w:val="0"/>
        <w:rPr>
          <w:rFonts w:asciiTheme="minorHAnsi" w:hAnsiTheme="minorHAnsi"/>
          <w:b/>
          <w:sz w:val="24"/>
          <w:szCs w:val="24"/>
        </w:rPr>
      </w:pPr>
      <w:r w:rsidRPr="00DF0AAF">
        <w:rPr>
          <w:rFonts w:asciiTheme="minorHAnsi" w:hAnsiTheme="minorHAnsi"/>
          <w:b/>
          <w:sz w:val="24"/>
          <w:szCs w:val="24"/>
        </w:rPr>
        <w:lastRenderedPageBreak/>
        <w:t>Figure Legends</w:t>
      </w:r>
    </w:p>
    <w:p w14:paraId="5DF76FA6" w14:textId="77777777" w:rsidR="000D0862" w:rsidRPr="00DF0AAF" w:rsidRDefault="000D0862" w:rsidP="00167B19">
      <w:pPr>
        <w:spacing w:after="0" w:line="240" w:lineRule="auto"/>
        <w:rPr>
          <w:rFonts w:asciiTheme="minorHAnsi" w:hAnsiTheme="minorHAnsi"/>
          <w:b/>
          <w:sz w:val="24"/>
          <w:szCs w:val="24"/>
        </w:rPr>
      </w:pPr>
    </w:p>
    <w:p w14:paraId="78832737" w14:textId="77777777" w:rsidR="00D34EA2" w:rsidRPr="00DF0AAF" w:rsidRDefault="00857075"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1</w:t>
      </w:r>
      <w:r w:rsidRPr="00DF0AAF">
        <w:rPr>
          <w:rFonts w:asciiTheme="minorHAnsi" w:hAnsiTheme="minorHAnsi"/>
          <w:sz w:val="24"/>
          <w:szCs w:val="24"/>
        </w:rPr>
        <w:t xml:space="preserve">. </w:t>
      </w:r>
      <w:r w:rsidR="00167B19" w:rsidRPr="00DF0AAF">
        <w:rPr>
          <w:rFonts w:asciiTheme="minorHAnsi" w:hAnsiTheme="minorHAnsi"/>
          <w:sz w:val="24"/>
          <w:szCs w:val="24"/>
        </w:rPr>
        <w:t>Activity of D2R KO mice and WT mice on 60% CR. (A) The fraction of all recorded frames within each one-</w:t>
      </w:r>
      <w:r w:rsidR="00454725">
        <w:rPr>
          <w:rFonts w:asciiTheme="minorHAnsi" w:hAnsiTheme="minorHAnsi"/>
          <w:sz w:val="24"/>
          <w:szCs w:val="24"/>
        </w:rPr>
        <w:t>hr</w:t>
      </w:r>
      <w:r w:rsidR="00167B19" w:rsidRPr="00DF0AAF">
        <w:rPr>
          <w:rFonts w:asciiTheme="minorHAnsi" w:hAnsiTheme="minorHAnsi"/>
          <w:sz w:val="24"/>
          <w:szCs w:val="24"/>
        </w:rPr>
        <w:t xml:space="preserve"> bin on day -7 when the mice were walking, hanging, jumping, or rearing.  All mice wer</w:t>
      </w:r>
      <w:r w:rsidR="002B1CF8">
        <w:rPr>
          <w:rFonts w:asciiTheme="minorHAnsi" w:hAnsiTheme="minorHAnsi"/>
          <w:sz w:val="24"/>
          <w:szCs w:val="24"/>
        </w:rPr>
        <w:t xml:space="preserve">e still on an ad libitum diet. </w:t>
      </w:r>
      <w:r w:rsidR="00167B19" w:rsidRPr="00DF0AAF">
        <w:rPr>
          <w:rFonts w:asciiTheme="minorHAnsi" w:hAnsiTheme="minorHAnsi"/>
          <w:sz w:val="24"/>
          <w:szCs w:val="24"/>
        </w:rPr>
        <w:t>(B, C, D) The fraction of high activity frames for D2R WT</w:t>
      </w:r>
      <w:r w:rsidR="00EA6104">
        <w:rPr>
          <w:rFonts w:asciiTheme="minorHAnsi" w:hAnsiTheme="minorHAnsi"/>
          <w:sz w:val="24"/>
          <w:szCs w:val="24"/>
        </w:rPr>
        <w:t xml:space="preserve"> (n=12)</w:t>
      </w:r>
      <w:r w:rsidR="00167B19" w:rsidRPr="00DF0AAF">
        <w:rPr>
          <w:rFonts w:asciiTheme="minorHAnsi" w:hAnsiTheme="minorHAnsi"/>
          <w:sz w:val="24"/>
          <w:szCs w:val="24"/>
        </w:rPr>
        <w:t xml:space="preserve"> and KO</w:t>
      </w:r>
      <w:r w:rsidR="00EA6104">
        <w:rPr>
          <w:rFonts w:asciiTheme="minorHAnsi" w:hAnsiTheme="minorHAnsi"/>
          <w:sz w:val="24"/>
          <w:szCs w:val="24"/>
        </w:rPr>
        <w:t xml:space="preserve"> (n=8)</w:t>
      </w:r>
      <w:r w:rsidR="00167B19" w:rsidRPr="00DF0AAF">
        <w:rPr>
          <w:rFonts w:asciiTheme="minorHAnsi" w:hAnsiTheme="minorHAnsi"/>
          <w:sz w:val="24"/>
          <w:szCs w:val="24"/>
        </w:rPr>
        <w:t xml:space="preserve"> mice in each one-</w:t>
      </w:r>
      <w:r w:rsidR="00454725">
        <w:rPr>
          <w:rFonts w:asciiTheme="minorHAnsi" w:hAnsiTheme="minorHAnsi"/>
          <w:sz w:val="24"/>
          <w:szCs w:val="24"/>
        </w:rPr>
        <w:t>hr</w:t>
      </w:r>
      <w:r w:rsidR="00167B19" w:rsidRPr="00DF0AAF">
        <w:rPr>
          <w:rFonts w:asciiTheme="minorHAnsi" w:hAnsiTheme="minorHAnsi"/>
          <w:sz w:val="24"/>
          <w:szCs w:val="24"/>
        </w:rPr>
        <w:t xml:space="preserve"> bin on days 14, 21, and 28 of CR.  There were no significant differences in fraction of high activity between the two strains in any one-</w:t>
      </w:r>
      <w:r w:rsidR="00454725">
        <w:rPr>
          <w:rFonts w:asciiTheme="minorHAnsi" w:hAnsiTheme="minorHAnsi"/>
          <w:sz w:val="24"/>
          <w:szCs w:val="24"/>
        </w:rPr>
        <w:t>hr</w:t>
      </w:r>
      <w:r w:rsidR="00167B19" w:rsidRPr="00DF0AAF">
        <w:rPr>
          <w:rFonts w:asciiTheme="minorHAnsi" w:hAnsiTheme="minorHAnsi"/>
          <w:sz w:val="24"/>
          <w:szCs w:val="24"/>
        </w:rPr>
        <w:t xml:space="preserve"> bin on any of these days.  Arrows indicate the bin in which the calorie restricted meal</w:t>
      </w:r>
      <w:r w:rsidR="00EA6104">
        <w:rPr>
          <w:rFonts w:asciiTheme="minorHAnsi" w:hAnsiTheme="minorHAnsi"/>
          <w:sz w:val="24"/>
          <w:szCs w:val="24"/>
        </w:rPr>
        <w:t xml:space="preserve"> was</w:t>
      </w:r>
      <w:r w:rsidR="00167B19" w:rsidRPr="00DF0AAF">
        <w:rPr>
          <w:rFonts w:asciiTheme="minorHAnsi" w:hAnsiTheme="minorHAnsi"/>
          <w:sz w:val="24"/>
          <w:szCs w:val="24"/>
        </w:rPr>
        <w:t xml:space="preserve"> delivered (ZT8).  Shaded boxes represent lights off</w:t>
      </w:r>
      <w:r w:rsidR="00EA6104">
        <w:rPr>
          <w:rFonts w:asciiTheme="minorHAnsi" w:hAnsiTheme="minorHAnsi"/>
          <w:sz w:val="24"/>
          <w:szCs w:val="24"/>
        </w:rPr>
        <w:t xml:space="preserve"> and yellow boxes indicated lights on</w:t>
      </w:r>
      <w:r w:rsidR="00167B19" w:rsidRPr="00DF0AAF">
        <w:rPr>
          <w:rFonts w:asciiTheme="minorHAnsi" w:hAnsiTheme="minorHAnsi"/>
          <w:sz w:val="24"/>
          <w:szCs w:val="24"/>
        </w:rPr>
        <w:t xml:space="preserve">.  (E) The fraction </w:t>
      </w:r>
      <w:r w:rsidR="00EA6104">
        <w:rPr>
          <w:rFonts w:asciiTheme="minorHAnsi" w:hAnsiTheme="minorHAnsi"/>
          <w:sz w:val="24"/>
          <w:szCs w:val="24"/>
        </w:rPr>
        <w:t>high activity in the 3</w:t>
      </w:r>
      <w:r w:rsidR="00167B19" w:rsidRPr="00DF0AAF">
        <w:rPr>
          <w:rFonts w:asciiTheme="minorHAnsi" w:hAnsiTheme="minorHAnsi"/>
          <w:sz w:val="24"/>
          <w:szCs w:val="24"/>
        </w:rPr>
        <w:t xml:space="preserve"> </w:t>
      </w:r>
      <w:r w:rsidR="00A546F7">
        <w:rPr>
          <w:rFonts w:asciiTheme="minorHAnsi" w:hAnsiTheme="minorHAnsi"/>
          <w:sz w:val="24"/>
          <w:szCs w:val="24"/>
        </w:rPr>
        <w:t>hr</w:t>
      </w:r>
      <w:r w:rsidR="00167B19" w:rsidRPr="00DF0AAF">
        <w:rPr>
          <w:rFonts w:asciiTheme="minorHAnsi" w:hAnsiTheme="minorHAnsi"/>
          <w:sz w:val="24"/>
          <w:szCs w:val="24"/>
        </w:rPr>
        <w:t xml:space="preserve"> before feeding time</w:t>
      </w:r>
      <w:r w:rsidR="00B16FDA">
        <w:rPr>
          <w:rFonts w:asciiTheme="minorHAnsi" w:hAnsiTheme="minorHAnsi"/>
          <w:sz w:val="24"/>
          <w:szCs w:val="24"/>
        </w:rPr>
        <w:t xml:space="preserve"> (ZT 5-7</w:t>
      </w:r>
      <w:r w:rsidR="00167B19" w:rsidRPr="00DF0AAF">
        <w:rPr>
          <w:rFonts w:asciiTheme="minorHAnsi" w:hAnsiTheme="minorHAnsi"/>
          <w:sz w:val="24"/>
          <w:szCs w:val="24"/>
        </w:rPr>
        <w:t>) on day</w:t>
      </w:r>
      <w:ins w:id="174" w:author="Andrew D. Steele" w:date="2014-07-30T18:12:00Z">
        <w:r w:rsidR="00AD24C5">
          <w:rPr>
            <w:rFonts w:asciiTheme="minorHAnsi" w:hAnsiTheme="minorHAnsi"/>
            <w:sz w:val="24"/>
            <w:szCs w:val="24"/>
          </w:rPr>
          <w:t>s</w:t>
        </w:r>
      </w:ins>
      <w:r w:rsidR="00167B19" w:rsidRPr="00DF0AAF">
        <w:rPr>
          <w:rFonts w:asciiTheme="minorHAnsi" w:hAnsiTheme="minorHAnsi"/>
          <w:sz w:val="24"/>
          <w:szCs w:val="24"/>
        </w:rPr>
        <w:t xml:space="preserve"> -7, 0, 7, 14, 21, and 28 of the study</w:t>
      </w:r>
      <w:ins w:id="175" w:author="Andrew D. Steele" w:date="2014-07-30T18:13:00Z">
        <w:r w:rsidR="00212EFE">
          <w:rPr>
            <w:rFonts w:asciiTheme="minorHAnsi" w:hAnsiTheme="minorHAnsi"/>
            <w:sz w:val="24"/>
            <w:szCs w:val="24"/>
          </w:rPr>
          <w:t xml:space="preserve"> for mice on CR diets</w:t>
        </w:r>
      </w:ins>
      <w:r w:rsidR="00EA6104">
        <w:rPr>
          <w:rFonts w:asciiTheme="minorHAnsi" w:hAnsiTheme="minorHAnsi"/>
          <w:sz w:val="24"/>
          <w:szCs w:val="24"/>
        </w:rPr>
        <w:t>.</w:t>
      </w:r>
      <w:r w:rsidR="00167B19" w:rsidRPr="00DF0AAF">
        <w:rPr>
          <w:rFonts w:asciiTheme="minorHAnsi" w:hAnsiTheme="minorHAnsi"/>
          <w:sz w:val="24"/>
          <w:szCs w:val="24"/>
        </w:rPr>
        <w:t xml:space="preserve"> </w:t>
      </w:r>
      <w:ins w:id="176" w:author="Andrew D. Steele" w:date="2014-07-30T18:12:00Z">
        <w:r w:rsidR="00AD24C5">
          <w:rPr>
            <w:rFonts w:asciiTheme="minorHAnsi" w:hAnsiTheme="minorHAnsi"/>
            <w:sz w:val="24"/>
            <w:szCs w:val="24"/>
          </w:rPr>
          <w:t>(F)</w:t>
        </w:r>
      </w:ins>
      <w:r w:rsidR="00167B19" w:rsidRPr="00DF0AAF">
        <w:rPr>
          <w:rFonts w:asciiTheme="minorHAnsi" w:hAnsiTheme="minorHAnsi"/>
          <w:sz w:val="24"/>
          <w:szCs w:val="24"/>
        </w:rPr>
        <w:t xml:space="preserve"> </w:t>
      </w:r>
      <w:ins w:id="177" w:author="Andrew D. Steele" w:date="2014-07-30T18:13:00Z">
        <w:r w:rsidR="00AD24C5" w:rsidRPr="00DF0AAF">
          <w:rPr>
            <w:rFonts w:asciiTheme="minorHAnsi" w:hAnsiTheme="minorHAnsi"/>
            <w:sz w:val="24"/>
            <w:szCs w:val="24"/>
          </w:rPr>
          <w:t xml:space="preserve">The fraction </w:t>
        </w:r>
        <w:r w:rsidR="00AD24C5">
          <w:rPr>
            <w:rFonts w:asciiTheme="minorHAnsi" w:hAnsiTheme="minorHAnsi"/>
            <w:sz w:val="24"/>
            <w:szCs w:val="24"/>
          </w:rPr>
          <w:t>high activity in the 3</w:t>
        </w:r>
        <w:r w:rsidR="00AD24C5" w:rsidRPr="00DF0AAF">
          <w:rPr>
            <w:rFonts w:asciiTheme="minorHAnsi" w:hAnsiTheme="minorHAnsi"/>
            <w:sz w:val="24"/>
            <w:szCs w:val="24"/>
          </w:rPr>
          <w:t xml:space="preserve"> </w:t>
        </w:r>
        <w:r w:rsidR="00AD24C5">
          <w:rPr>
            <w:rFonts w:asciiTheme="minorHAnsi" w:hAnsiTheme="minorHAnsi"/>
            <w:sz w:val="24"/>
            <w:szCs w:val="24"/>
          </w:rPr>
          <w:t>hr</w:t>
        </w:r>
        <w:r w:rsidR="00AD24C5" w:rsidRPr="00DF0AAF">
          <w:rPr>
            <w:rFonts w:asciiTheme="minorHAnsi" w:hAnsiTheme="minorHAnsi"/>
            <w:sz w:val="24"/>
            <w:szCs w:val="24"/>
          </w:rPr>
          <w:t xml:space="preserve"> before feeding time</w:t>
        </w:r>
        <w:r w:rsidR="00AD24C5">
          <w:rPr>
            <w:rFonts w:asciiTheme="minorHAnsi" w:hAnsiTheme="minorHAnsi"/>
            <w:sz w:val="24"/>
            <w:szCs w:val="24"/>
          </w:rPr>
          <w:t xml:space="preserve"> (ZT 5-7</w:t>
        </w:r>
        <w:r w:rsidR="00AD24C5" w:rsidRPr="00DF0AAF">
          <w:rPr>
            <w:rFonts w:asciiTheme="minorHAnsi" w:hAnsiTheme="minorHAnsi"/>
            <w:sz w:val="24"/>
            <w:szCs w:val="24"/>
          </w:rPr>
          <w:t xml:space="preserve">) </w:t>
        </w:r>
        <w:r w:rsidR="00AD24C5">
          <w:rPr>
            <w:rFonts w:asciiTheme="minorHAnsi" w:hAnsiTheme="minorHAnsi"/>
            <w:sz w:val="24"/>
            <w:szCs w:val="24"/>
          </w:rPr>
          <w:t xml:space="preserve">for mice on </w:t>
        </w:r>
        <w:r w:rsidR="00296185" w:rsidRPr="00296185">
          <w:rPr>
            <w:rFonts w:asciiTheme="minorHAnsi" w:hAnsiTheme="minorHAnsi"/>
            <w:i/>
            <w:sz w:val="24"/>
            <w:szCs w:val="24"/>
            <w:rPrChange w:id="178" w:author="Andrew D. Steele" w:date="2014-07-30T18:13:00Z">
              <w:rPr>
                <w:rFonts w:asciiTheme="minorHAnsi" w:hAnsiTheme="minorHAnsi"/>
                <w:sz w:val="24"/>
                <w:szCs w:val="24"/>
              </w:rPr>
            </w:rPrChange>
          </w:rPr>
          <w:t>ad libitum</w:t>
        </w:r>
        <w:r w:rsidR="00AD24C5">
          <w:rPr>
            <w:rFonts w:asciiTheme="minorHAnsi" w:hAnsiTheme="minorHAnsi"/>
            <w:sz w:val="24"/>
            <w:szCs w:val="24"/>
          </w:rPr>
          <w:t xml:space="preserve"> diets.</w:t>
        </w:r>
        <w:r w:rsidR="00AD24C5" w:rsidRPr="00DF0AAF">
          <w:rPr>
            <w:rFonts w:asciiTheme="minorHAnsi" w:hAnsiTheme="minorHAnsi"/>
            <w:sz w:val="24"/>
            <w:szCs w:val="24"/>
          </w:rPr>
          <w:t xml:space="preserve"> </w:t>
        </w:r>
      </w:ins>
      <w:r w:rsidR="00167B19" w:rsidRPr="00DF0AAF">
        <w:rPr>
          <w:rFonts w:asciiTheme="minorHAnsi" w:hAnsiTheme="minorHAnsi"/>
          <w:sz w:val="24"/>
          <w:szCs w:val="24"/>
        </w:rPr>
        <w:t>There were no significant differences</w:t>
      </w:r>
      <w:r w:rsidR="00535C70">
        <w:rPr>
          <w:rFonts w:asciiTheme="minorHAnsi" w:hAnsiTheme="minorHAnsi"/>
          <w:sz w:val="24"/>
          <w:szCs w:val="24"/>
        </w:rPr>
        <w:t xml:space="preserve"> (Mann-Whitney)</w:t>
      </w:r>
      <w:r w:rsidR="00167B19" w:rsidRPr="00DF0AAF">
        <w:rPr>
          <w:rFonts w:asciiTheme="minorHAnsi" w:hAnsiTheme="minorHAnsi"/>
          <w:sz w:val="24"/>
          <w:szCs w:val="24"/>
        </w:rPr>
        <w:t xml:space="preserve"> in fraction </w:t>
      </w:r>
      <w:r w:rsidR="00EA6104">
        <w:rPr>
          <w:rFonts w:asciiTheme="minorHAnsi" w:hAnsiTheme="minorHAnsi"/>
          <w:sz w:val="24"/>
          <w:szCs w:val="24"/>
        </w:rPr>
        <w:t>of high activity between D2R WT</w:t>
      </w:r>
      <w:r w:rsidR="00535C70">
        <w:rPr>
          <w:rFonts w:asciiTheme="minorHAnsi" w:hAnsiTheme="minorHAnsi"/>
          <w:sz w:val="24"/>
          <w:szCs w:val="24"/>
        </w:rPr>
        <w:t xml:space="preserve"> </w:t>
      </w:r>
      <w:r w:rsidR="00167B19" w:rsidRPr="00DF0AAF">
        <w:rPr>
          <w:rFonts w:asciiTheme="minorHAnsi" w:hAnsiTheme="minorHAnsi"/>
          <w:sz w:val="24"/>
          <w:szCs w:val="24"/>
        </w:rPr>
        <w:t>and KO</w:t>
      </w:r>
      <w:del w:id="179" w:author="Andrew D. Steele" w:date="2014-07-30T18:12:00Z">
        <w:r w:rsidR="00EA6104" w:rsidDel="00AD24C5">
          <w:rPr>
            <w:rFonts w:asciiTheme="minorHAnsi" w:hAnsiTheme="minorHAnsi"/>
            <w:sz w:val="24"/>
            <w:szCs w:val="24"/>
          </w:rPr>
          <w:delText xml:space="preserve"> </w:delText>
        </w:r>
      </w:del>
      <w:r w:rsidR="00167B19" w:rsidRPr="00DF0AAF">
        <w:rPr>
          <w:rFonts w:asciiTheme="minorHAnsi" w:hAnsiTheme="minorHAnsi"/>
          <w:sz w:val="24"/>
          <w:szCs w:val="24"/>
        </w:rPr>
        <w:t xml:space="preserve"> mice.  </w:t>
      </w:r>
      <w:r w:rsidR="00701927">
        <w:rPr>
          <w:rFonts w:asciiTheme="minorHAnsi" w:hAnsiTheme="minorHAnsi"/>
          <w:sz w:val="24"/>
          <w:szCs w:val="24"/>
        </w:rPr>
        <w:t>Median data is plotted with error b</w:t>
      </w:r>
      <w:r w:rsidR="00167B19" w:rsidRPr="00DF0AAF">
        <w:rPr>
          <w:rFonts w:asciiTheme="minorHAnsi" w:hAnsiTheme="minorHAnsi"/>
          <w:sz w:val="24"/>
          <w:szCs w:val="24"/>
        </w:rPr>
        <w:t>ars</w:t>
      </w:r>
      <w:r w:rsidR="00701927">
        <w:rPr>
          <w:rFonts w:asciiTheme="minorHAnsi" w:hAnsiTheme="minorHAnsi"/>
          <w:sz w:val="24"/>
          <w:szCs w:val="24"/>
        </w:rPr>
        <w:t xml:space="preserve"> indicating</w:t>
      </w:r>
      <w:r w:rsidR="00167B19" w:rsidRPr="00DF0AAF">
        <w:rPr>
          <w:rFonts w:asciiTheme="minorHAnsi" w:hAnsiTheme="minorHAnsi"/>
          <w:sz w:val="24"/>
          <w:szCs w:val="24"/>
        </w:rPr>
        <w:t xml:space="preserve"> interquartile ranges. </w:t>
      </w:r>
    </w:p>
    <w:p w14:paraId="5A84691B" w14:textId="77777777" w:rsidR="0072631D" w:rsidRPr="00DF0AAF" w:rsidRDefault="0072631D" w:rsidP="00535C70">
      <w:pPr>
        <w:spacing w:after="0" w:line="240" w:lineRule="auto"/>
        <w:jc w:val="both"/>
        <w:rPr>
          <w:rFonts w:asciiTheme="minorHAnsi" w:hAnsiTheme="minorHAnsi"/>
          <w:b/>
          <w:sz w:val="24"/>
          <w:szCs w:val="24"/>
        </w:rPr>
      </w:pPr>
    </w:p>
    <w:p w14:paraId="24C12207" w14:textId="77777777" w:rsidR="009B31E8" w:rsidRPr="005532CB" w:rsidRDefault="00857075"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2</w:t>
      </w:r>
      <w:r w:rsidR="00D34EA2" w:rsidRPr="00DF0AAF">
        <w:rPr>
          <w:rFonts w:asciiTheme="minorHAnsi" w:hAnsiTheme="minorHAnsi"/>
          <w:sz w:val="24"/>
          <w:szCs w:val="24"/>
        </w:rPr>
        <w:t xml:space="preserve">. </w:t>
      </w:r>
      <w:r w:rsidR="00565E79" w:rsidRPr="002B1CF8">
        <w:rPr>
          <w:rFonts w:asciiTheme="minorHAnsi" w:hAnsiTheme="minorHAnsi"/>
          <w:sz w:val="24"/>
          <w:szCs w:val="24"/>
        </w:rPr>
        <w:t xml:space="preserve">Activity of D1R KO </w:t>
      </w:r>
      <w:r w:rsidR="00174A49">
        <w:rPr>
          <w:rFonts w:asciiTheme="minorHAnsi" w:hAnsiTheme="minorHAnsi"/>
          <w:sz w:val="24"/>
          <w:szCs w:val="24"/>
        </w:rPr>
        <w:t xml:space="preserve">(n=18) </w:t>
      </w:r>
      <w:r w:rsidR="00565E79" w:rsidRPr="002B1CF8">
        <w:rPr>
          <w:rFonts w:asciiTheme="minorHAnsi" w:hAnsiTheme="minorHAnsi"/>
          <w:sz w:val="24"/>
          <w:szCs w:val="24"/>
        </w:rPr>
        <w:t xml:space="preserve">mice and WT </w:t>
      </w:r>
      <w:r w:rsidR="00174A49">
        <w:rPr>
          <w:rFonts w:asciiTheme="minorHAnsi" w:hAnsiTheme="minorHAnsi"/>
          <w:sz w:val="24"/>
          <w:szCs w:val="24"/>
        </w:rPr>
        <w:t xml:space="preserve">(n=16) </w:t>
      </w:r>
      <w:r w:rsidR="00565E79" w:rsidRPr="002B1CF8">
        <w:rPr>
          <w:rFonts w:asciiTheme="minorHAnsi" w:hAnsiTheme="minorHAnsi"/>
          <w:sz w:val="24"/>
          <w:szCs w:val="24"/>
        </w:rPr>
        <w:t>mice on 60% CR.</w:t>
      </w:r>
      <w:r w:rsidR="002B1CF8">
        <w:rPr>
          <w:rFonts w:asciiTheme="minorHAnsi" w:hAnsiTheme="minorHAnsi"/>
          <w:sz w:val="24"/>
          <w:szCs w:val="24"/>
        </w:rPr>
        <w:t xml:space="preserve"> </w:t>
      </w:r>
      <w:r w:rsidR="00565E79" w:rsidRPr="00DF0AAF">
        <w:rPr>
          <w:rFonts w:asciiTheme="minorHAnsi" w:hAnsiTheme="minorHAnsi"/>
          <w:sz w:val="24"/>
          <w:szCs w:val="24"/>
        </w:rPr>
        <w:t xml:space="preserve">(A) The fraction </w:t>
      </w:r>
      <w:r w:rsidR="004954FD">
        <w:rPr>
          <w:rFonts w:asciiTheme="minorHAnsi" w:hAnsiTheme="minorHAnsi"/>
          <w:sz w:val="24"/>
          <w:szCs w:val="24"/>
        </w:rPr>
        <w:t xml:space="preserve">high activity within each 1 </w:t>
      </w:r>
      <w:r w:rsidR="00454725">
        <w:rPr>
          <w:rFonts w:asciiTheme="minorHAnsi" w:hAnsiTheme="minorHAnsi"/>
          <w:sz w:val="24"/>
          <w:szCs w:val="24"/>
        </w:rPr>
        <w:t>hr</w:t>
      </w:r>
      <w:r w:rsidR="004954FD">
        <w:rPr>
          <w:rFonts w:asciiTheme="minorHAnsi" w:hAnsiTheme="minorHAnsi"/>
          <w:sz w:val="24"/>
          <w:szCs w:val="24"/>
        </w:rPr>
        <w:t xml:space="preserve"> bin on day -7 during when</w:t>
      </w:r>
      <w:r w:rsidR="00565E79" w:rsidRPr="00DF0AAF">
        <w:rPr>
          <w:rFonts w:asciiTheme="minorHAnsi" w:hAnsiTheme="minorHAnsi"/>
          <w:sz w:val="24"/>
          <w:szCs w:val="24"/>
        </w:rPr>
        <w:t xml:space="preserve"> all mice were still on an ad libitum diet.  (B) The fraction of high activity </w:t>
      </w:r>
      <w:r w:rsidR="004954FD">
        <w:rPr>
          <w:rFonts w:asciiTheme="minorHAnsi" w:hAnsiTheme="minorHAnsi"/>
          <w:sz w:val="24"/>
          <w:szCs w:val="24"/>
        </w:rPr>
        <w:t xml:space="preserve">on day 14,  </w:t>
      </w:r>
      <w:r w:rsidR="00565E79" w:rsidRPr="00DF0AAF">
        <w:rPr>
          <w:rFonts w:asciiTheme="minorHAnsi" w:hAnsiTheme="minorHAnsi"/>
          <w:sz w:val="24"/>
          <w:szCs w:val="24"/>
        </w:rPr>
        <w:t>(C)</w:t>
      </w:r>
      <w:r w:rsidR="004954FD">
        <w:rPr>
          <w:rFonts w:asciiTheme="minorHAnsi" w:hAnsiTheme="minorHAnsi"/>
          <w:sz w:val="24"/>
          <w:szCs w:val="24"/>
        </w:rPr>
        <w:t xml:space="preserve"> day 21, and (E) day 28 of CR.</w:t>
      </w:r>
      <w:r w:rsidR="00565E79" w:rsidRPr="00DF0AAF">
        <w:rPr>
          <w:rFonts w:asciiTheme="minorHAnsi" w:hAnsiTheme="minorHAnsi"/>
          <w:sz w:val="24"/>
          <w:szCs w:val="24"/>
        </w:rPr>
        <w:t xml:space="preserve"> Arrows indicate the bin in which the meal would have been delivered (ZT8).  Shaded boxes represent lights off</w:t>
      </w:r>
      <w:r w:rsidR="004954FD">
        <w:rPr>
          <w:rFonts w:asciiTheme="minorHAnsi" w:hAnsiTheme="minorHAnsi"/>
          <w:sz w:val="24"/>
          <w:szCs w:val="24"/>
        </w:rPr>
        <w:t xml:space="preserve"> and </w:t>
      </w:r>
      <w:r w:rsidR="005532CB">
        <w:rPr>
          <w:rFonts w:asciiTheme="minorHAnsi" w:hAnsiTheme="minorHAnsi"/>
          <w:sz w:val="24"/>
          <w:szCs w:val="24"/>
        </w:rPr>
        <w:t>yellow boxes indicate</w:t>
      </w:r>
      <w:r w:rsidR="004954FD">
        <w:rPr>
          <w:rFonts w:asciiTheme="minorHAnsi" w:hAnsiTheme="minorHAnsi"/>
          <w:sz w:val="24"/>
          <w:szCs w:val="24"/>
        </w:rPr>
        <w:t xml:space="preserve"> lights on</w:t>
      </w:r>
      <w:r w:rsidR="00565E79" w:rsidRPr="00DF0AAF">
        <w:rPr>
          <w:rFonts w:asciiTheme="minorHAnsi" w:hAnsiTheme="minorHAnsi"/>
          <w:sz w:val="24"/>
          <w:szCs w:val="24"/>
        </w:rPr>
        <w:t xml:space="preserve">.  (E) </w:t>
      </w:r>
      <w:r w:rsidR="00222A24">
        <w:rPr>
          <w:rFonts w:asciiTheme="minorHAnsi" w:hAnsiTheme="minorHAnsi"/>
          <w:sz w:val="24"/>
          <w:szCs w:val="24"/>
        </w:rPr>
        <w:t xml:space="preserve">Summed </w:t>
      </w:r>
      <w:r w:rsidR="00B16FDA">
        <w:rPr>
          <w:rFonts w:asciiTheme="minorHAnsi" w:hAnsiTheme="minorHAnsi"/>
          <w:sz w:val="24"/>
          <w:szCs w:val="24"/>
        </w:rPr>
        <w:t xml:space="preserve">normalized </w:t>
      </w:r>
      <w:r w:rsidR="00222A24">
        <w:rPr>
          <w:rFonts w:asciiTheme="minorHAnsi" w:hAnsiTheme="minorHAnsi"/>
          <w:sz w:val="24"/>
          <w:szCs w:val="24"/>
        </w:rPr>
        <w:t>h</w:t>
      </w:r>
      <w:r w:rsidR="00565E79" w:rsidRPr="00DF0AAF">
        <w:rPr>
          <w:rFonts w:asciiTheme="minorHAnsi" w:hAnsiTheme="minorHAnsi"/>
          <w:sz w:val="24"/>
          <w:szCs w:val="24"/>
        </w:rPr>
        <w:t>igh ac</w:t>
      </w:r>
      <w:r w:rsidR="00222A24">
        <w:rPr>
          <w:rFonts w:asciiTheme="minorHAnsi" w:hAnsiTheme="minorHAnsi"/>
          <w:sz w:val="24"/>
          <w:szCs w:val="24"/>
        </w:rPr>
        <w:t>tivity</w:t>
      </w:r>
      <w:r w:rsidR="00B16FDA">
        <w:rPr>
          <w:rFonts w:asciiTheme="minorHAnsi" w:hAnsiTheme="minorHAnsi"/>
          <w:sz w:val="24"/>
          <w:szCs w:val="24"/>
        </w:rPr>
        <w:t xml:space="preserve"> in the</w:t>
      </w:r>
      <w:r w:rsidR="00222A24">
        <w:rPr>
          <w:rFonts w:asciiTheme="minorHAnsi" w:hAnsiTheme="minorHAnsi"/>
          <w:sz w:val="24"/>
          <w:szCs w:val="24"/>
        </w:rPr>
        <w:t xml:space="preserve"> </w:t>
      </w:r>
      <w:r w:rsidR="00565F04">
        <w:rPr>
          <w:rFonts w:asciiTheme="minorHAnsi" w:hAnsiTheme="minorHAnsi"/>
          <w:sz w:val="24"/>
          <w:szCs w:val="24"/>
        </w:rPr>
        <w:t>3</w:t>
      </w:r>
      <w:r w:rsidR="00565E79" w:rsidRPr="00DF0AAF">
        <w:rPr>
          <w:rFonts w:asciiTheme="minorHAnsi" w:hAnsiTheme="minorHAnsi"/>
          <w:sz w:val="24"/>
          <w:szCs w:val="24"/>
        </w:rPr>
        <w:t xml:space="preserve"> </w:t>
      </w:r>
      <w:r w:rsidR="00A546F7">
        <w:rPr>
          <w:rFonts w:asciiTheme="minorHAnsi" w:hAnsiTheme="minorHAnsi"/>
          <w:sz w:val="24"/>
          <w:szCs w:val="24"/>
        </w:rPr>
        <w:t>hr</w:t>
      </w:r>
      <w:r w:rsidR="00B16FDA">
        <w:rPr>
          <w:rFonts w:asciiTheme="minorHAnsi" w:hAnsiTheme="minorHAnsi"/>
          <w:sz w:val="24"/>
          <w:szCs w:val="24"/>
        </w:rPr>
        <w:t xml:space="preserve"> before feeding (ZT 5-7</w:t>
      </w:r>
      <w:r w:rsidR="00565E79" w:rsidRPr="00DF0AAF">
        <w:rPr>
          <w:rFonts w:asciiTheme="minorHAnsi" w:hAnsiTheme="minorHAnsi"/>
          <w:sz w:val="24"/>
          <w:szCs w:val="24"/>
        </w:rPr>
        <w:t>) for day -7, 0, 7</w:t>
      </w:r>
      <w:r w:rsidR="005532CB">
        <w:rPr>
          <w:rFonts w:asciiTheme="minorHAnsi" w:hAnsiTheme="minorHAnsi"/>
          <w:sz w:val="24"/>
          <w:szCs w:val="24"/>
        </w:rPr>
        <w:t xml:space="preserve">, 14, 21, and 28 of the mice on CR diets. </w:t>
      </w:r>
      <w:r w:rsidR="00565E79" w:rsidRPr="00DF0AAF">
        <w:rPr>
          <w:rFonts w:asciiTheme="minorHAnsi" w:hAnsiTheme="minorHAnsi"/>
          <w:sz w:val="24"/>
          <w:szCs w:val="24"/>
        </w:rPr>
        <w:t xml:space="preserve"> (F) </w:t>
      </w:r>
      <w:r w:rsidR="005532CB">
        <w:rPr>
          <w:rFonts w:asciiTheme="minorHAnsi" w:hAnsiTheme="minorHAnsi"/>
          <w:sz w:val="24"/>
          <w:szCs w:val="24"/>
        </w:rPr>
        <w:t>Summed normalized h</w:t>
      </w:r>
      <w:r w:rsidR="005532CB" w:rsidRPr="00DF0AAF">
        <w:rPr>
          <w:rFonts w:asciiTheme="minorHAnsi" w:hAnsiTheme="minorHAnsi"/>
          <w:sz w:val="24"/>
          <w:szCs w:val="24"/>
        </w:rPr>
        <w:t>igh ac</w:t>
      </w:r>
      <w:r w:rsidR="005532CB">
        <w:rPr>
          <w:rFonts w:asciiTheme="minorHAnsi" w:hAnsiTheme="minorHAnsi"/>
          <w:sz w:val="24"/>
          <w:szCs w:val="24"/>
        </w:rPr>
        <w:t>tivity in the 3</w:t>
      </w:r>
      <w:r w:rsidR="005532CB" w:rsidRPr="00DF0AAF">
        <w:rPr>
          <w:rFonts w:asciiTheme="minorHAnsi" w:hAnsiTheme="minorHAnsi"/>
          <w:sz w:val="24"/>
          <w:szCs w:val="24"/>
        </w:rPr>
        <w:t xml:space="preserve"> </w:t>
      </w:r>
      <w:r w:rsidR="005532CB">
        <w:rPr>
          <w:rFonts w:asciiTheme="minorHAnsi" w:hAnsiTheme="minorHAnsi"/>
          <w:sz w:val="24"/>
          <w:szCs w:val="24"/>
        </w:rPr>
        <w:t>hr before feeding (ZT 5-7</w:t>
      </w:r>
      <w:r w:rsidR="005532CB" w:rsidRPr="00DF0AAF">
        <w:rPr>
          <w:rFonts w:asciiTheme="minorHAnsi" w:hAnsiTheme="minorHAnsi"/>
          <w:sz w:val="24"/>
          <w:szCs w:val="24"/>
        </w:rPr>
        <w:t>)</w:t>
      </w:r>
      <w:r w:rsidR="005532CB">
        <w:rPr>
          <w:rFonts w:asciiTheme="minorHAnsi" w:hAnsiTheme="minorHAnsi"/>
          <w:sz w:val="24"/>
          <w:szCs w:val="24"/>
        </w:rPr>
        <w:t xml:space="preserve"> for the mice on AL feeding schedules.</w:t>
      </w:r>
      <w:r w:rsidR="00565E79" w:rsidRPr="00DF0AAF">
        <w:rPr>
          <w:rFonts w:asciiTheme="minorHAnsi" w:hAnsiTheme="minorHAnsi"/>
          <w:sz w:val="24"/>
          <w:szCs w:val="24"/>
        </w:rPr>
        <w:t xml:space="preserve"> Bars show medians and interquartile ranges. The statistical test used was Mann-Whitney where * indicates p&lt;0.05, ** indicates p&lt;0.01, and *** indicates p&lt;0.001.  </w:t>
      </w:r>
      <w:r w:rsidR="00691A80" w:rsidRPr="00DF0AAF">
        <w:rPr>
          <w:rFonts w:asciiTheme="minorHAnsi" w:hAnsiTheme="minorHAnsi"/>
          <w:sz w:val="24"/>
          <w:szCs w:val="24"/>
        </w:rPr>
        <w:t xml:space="preserve"> </w:t>
      </w:r>
    </w:p>
    <w:p w14:paraId="20432BA1" w14:textId="77777777" w:rsidR="00B16FDA" w:rsidRDefault="00B16FDA" w:rsidP="00535C70">
      <w:pPr>
        <w:spacing w:after="0" w:line="240" w:lineRule="auto"/>
        <w:jc w:val="both"/>
        <w:rPr>
          <w:rFonts w:asciiTheme="minorHAnsi" w:hAnsiTheme="minorHAnsi"/>
          <w:b/>
          <w:sz w:val="24"/>
          <w:szCs w:val="24"/>
        </w:rPr>
      </w:pPr>
    </w:p>
    <w:p w14:paraId="4BED8519" w14:textId="4E900F78" w:rsidR="00203F41" w:rsidRDefault="00203F41" w:rsidP="00535C70">
      <w:pPr>
        <w:spacing w:after="0" w:line="240" w:lineRule="auto"/>
        <w:jc w:val="both"/>
        <w:rPr>
          <w:ins w:id="180" w:author="Andrew D. Steele" w:date="2014-08-06T16:53:00Z"/>
          <w:rFonts w:asciiTheme="minorHAnsi" w:hAnsiTheme="minorHAnsi"/>
          <w:sz w:val="24"/>
          <w:szCs w:val="24"/>
        </w:rPr>
      </w:pPr>
      <w:r>
        <w:rPr>
          <w:rFonts w:asciiTheme="minorHAnsi" w:hAnsiTheme="minorHAnsi"/>
          <w:sz w:val="24"/>
          <w:szCs w:val="24"/>
        </w:rPr>
        <w:t xml:space="preserve">Figure 2 </w:t>
      </w:r>
      <w:proofErr w:type="gramStart"/>
      <w:r>
        <w:rPr>
          <w:rFonts w:asciiTheme="minorHAnsi" w:hAnsiTheme="minorHAnsi"/>
          <w:sz w:val="24"/>
          <w:szCs w:val="24"/>
        </w:rPr>
        <w:t>Supplement</w:t>
      </w:r>
      <w:proofErr w:type="gramEnd"/>
      <w:ins w:id="181" w:author="Andrew D. Steele" w:date="2014-08-06T16:53:00Z">
        <w:r w:rsidR="00A06B4A">
          <w:rPr>
            <w:rFonts w:asciiTheme="minorHAnsi" w:hAnsiTheme="minorHAnsi"/>
            <w:sz w:val="24"/>
            <w:szCs w:val="24"/>
          </w:rPr>
          <w:t xml:space="preserve"> 1</w:t>
        </w:r>
      </w:ins>
      <w:r w:rsidRPr="009F1332">
        <w:rPr>
          <w:rFonts w:asciiTheme="minorHAnsi" w:hAnsiTheme="minorHAnsi"/>
          <w:sz w:val="24"/>
          <w:szCs w:val="24"/>
        </w:rPr>
        <w:t>. High activity behaviors of D1R KO and WT (same mice as Figure 2) in terms of median seconds (</w:t>
      </w:r>
      <w:proofErr w:type="spellStart"/>
      <w:r w:rsidRPr="009F1332">
        <w:rPr>
          <w:rFonts w:asciiTheme="minorHAnsi" w:hAnsiTheme="minorHAnsi"/>
          <w:sz w:val="24"/>
          <w:szCs w:val="24"/>
        </w:rPr>
        <w:t>unnormalized</w:t>
      </w:r>
      <w:proofErr w:type="spellEnd"/>
      <w:r w:rsidRPr="009F1332">
        <w:rPr>
          <w:rFonts w:asciiTheme="minorHAnsi" w:hAnsiTheme="minorHAnsi"/>
          <w:sz w:val="24"/>
          <w:szCs w:val="24"/>
        </w:rPr>
        <w:t>) for (A) day -7, (B) day 0, (C) day 7, (D), day 14, (E) day 21, and (F) day 28. (G) Amount of high activity in the 3 hours preceding scheduled feeding in seconds. (H) Amount of total high activity over 24 hour recordings in seconds.</w:t>
      </w:r>
    </w:p>
    <w:p w14:paraId="07AE515A" w14:textId="77777777" w:rsidR="00A06B4A" w:rsidRDefault="00A06B4A" w:rsidP="00535C70">
      <w:pPr>
        <w:spacing w:after="0" w:line="240" w:lineRule="auto"/>
        <w:jc w:val="both"/>
        <w:rPr>
          <w:ins w:id="182" w:author="Andrew D. Steele" w:date="2014-08-06T16:53:00Z"/>
          <w:rFonts w:asciiTheme="minorHAnsi" w:hAnsiTheme="minorHAnsi"/>
          <w:sz w:val="24"/>
          <w:szCs w:val="24"/>
        </w:rPr>
      </w:pPr>
    </w:p>
    <w:p w14:paraId="4573AC9B" w14:textId="08E1B8A4" w:rsidR="00A06B4A" w:rsidRPr="00203F41" w:rsidRDefault="00A06B4A" w:rsidP="00535C70">
      <w:pPr>
        <w:spacing w:after="0" w:line="240" w:lineRule="auto"/>
        <w:jc w:val="both"/>
        <w:rPr>
          <w:rFonts w:asciiTheme="minorHAnsi" w:hAnsiTheme="minorHAnsi"/>
          <w:sz w:val="24"/>
          <w:szCs w:val="24"/>
        </w:rPr>
      </w:pPr>
      <w:ins w:id="183" w:author="Andrew D. Steele" w:date="2014-08-06T16:53:00Z">
        <w:r>
          <w:rPr>
            <w:rFonts w:asciiTheme="minorHAnsi" w:hAnsiTheme="minorHAnsi"/>
            <w:sz w:val="24"/>
            <w:szCs w:val="24"/>
          </w:rPr>
          <w:t xml:space="preserve">Figure 2 </w:t>
        </w:r>
        <w:proofErr w:type="gramStart"/>
        <w:r>
          <w:rPr>
            <w:rFonts w:asciiTheme="minorHAnsi" w:hAnsiTheme="minorHAnsi"/>
            <w:sz w:val="24"/>
            <w:szCs w:val="24"/>
          </w:rPr>
          <w:t>Supplement</w:t>
        </w:r>
        <w:proofErr w:type="gramEnd"/>
        <w:r>
          <w:rPr>
            <w:rFonts w:asciiTheme="minorHAnsi" w:hAnsiTheme="minorHAnsi"/>
            <w:sz w:val="24"/>
            <w:szCs w:val="24"/>
          </w:rPr>
          <w:t xml:space="preserve"> 2. Individual mouse</w:t>
        </w:r>
      </w:ins>
      <w:ins w:id="184" w:author="Andrew D. Steele" w:date="2014-08-06T16:54:00Z">
        <w:r>
          <w:rPr>
            <w:rFonts w:asciiTheme="minorHAnsi" w:hAnsiTheme="minorHAnsi"/>
            <w:sz w:val="24"/>
            <w:szCs w:val="24"/>
          </w:rPr>
          <w:t xml:space="preserve"> normalized</w:t>
        </w:r>
      </w:ins>
      <w:ins w:id="185" w:author="Andrew D. Steele" w:date="2014-08-06T16:53:00Z">
        <w:r>
          <w:rPr>
            <w:rFonts w:asciiTheme="minorHAnsi" w:hAnsiTheme="minorHAnsi"/>
            <w:sz w:val="24"/>
            <w:szCs w:val="24"/>
          </w:rPr>
          <w:t xml:space="preserve"> </w:t>
        </w:r>
      </w:ins>
      <w:ins w:id="186" w:author="Andrew D. Steele" w:date="2014-08-06T16:54:00Z">
        <w:r>
          <w:rPr>
            <w:rFonts w:asciiTheme="minorHAnsi" w:hAnsiTheme="minorHAnsi"/>
            <w:sz w:val="24"/>
            <w:szCs w:val="24"/>
          </w:rPr>
          <w:t xml:space="preserve">high activity </w:t>
        </w:r>
      </w:ins>
      <w:ins w:id="187" w:author="Andrew D. Steele" w:date="2014-08-06T16:53:00Z">
        <w:r>
          <w:rPr>
            <w:rFonts w:asciiTheme="minorHAnsi" w:hAnsiTheme="minorHAnsi"/>
            <w:sz w:val="24"/>
            <w:szCs w:val="24"/>
          </w:rPr>
          <w:t>data from n=6 WT and n=6 D1R KO mice on day 21 of 60% CR diet</w:t>
        </w:r>
      </w:ins>
      <w:ins w:id="188" w:author="Andrew D. Steele" w:date="2014-08-06T16:54:00Z">
        <w:r>
          <w:rPr>
            <w:rFonts w:asciiTheme="minorHAnsi" w:hAnsiTheme="minorHAnsi"/>
            <w:sz w:val="24"/>
            <w:szCs w:val="24"/>
          </w:rPr>
          <w:t>.</w:t>
        </w:r>
      </w:ins>
    </w:p>
    <w:p w14:paraId="7217E01A" w14:textId="77777777" w:rsidR="00203F41" w:rsidRDefault="00203F41" w:rsidP="00535C70">
      <w:pPr>
        <w:spacing w:after="0" w:line="240" w:lineRule="auto"/>
        <w:jc w:val="both"/>
        <w:rPr>
          <w:rFonts w:asciiTheme="minorHAnsi" w:hAnsiTheme="minorHAnsi"/>
          <w:b/>
          <w:sz w:val="24"/>
          <w:szCs w:val="24"/>
        </w:rPr>
      </w:pPr>
    </w:p>
    <w:p w14:paraId="18FD455A" w14:textId="77777777" w:rsidR="008D5650" w:rsidRPr="00DF0AAF" w:rsidRDefault="00857075"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3</w:t>
      </w:r>
      <w:r w:rsidR="00D34EA2" w:rsidRPr="00DF0AAF">
        <w:rPr>
          <w:rFonts w:asciiTheme="minorHAnsi" w:hAnsiTheme="minorHAnsi"/>
          <w:sz w:val="24"/>
          <w:szCs w:val="24"/>
        </w:rPr>
        <w:t xml:space="preserve">. </w:t>
      </w:r>
      <w:r w:rsidR="00F70521" w:rsidRPr="00E622EF">
        <w:rPr>
          <w:rFonts w:asciiTheme="minorHAnsi" w:hAnsiTheme="minorHAnsi"/>
          <w:sz w:val="24"/>
          <w:szCs w:val="24"/>
        </w:rPr>
        <w:t>Disc</w:t>
      </w:r>
      <w:r w:rsidR="00F70521">
        <w:rPr>
          <w:rFonts w:asciiTheme="minorHAnsi" w:hAnsiTheme="minorHAnsi"/>
          <w:sz w:val="24"/>
          <w:szCs w:val="24"/>
        </w:rPr>
        <w:t>-</w:t>
      </w:r>
      <w:r w:rsidR="0012052E">
        <w:rPr>
          <w:rFonts w:asciiTheme="minorHAnsi" w:hAnsiTheme="minorHAnsi"/>
          <w:sz w:val="24"/>
          <w:szCs w:val="24"/>
        </w:rPr>
        <w:t>running activity of D1R KO (n</w:t>
      </w:r>
      <w:r w:rsidR="00E622EF" w:rsidRPr="00E622EF">
        <w:rPr>
          <w:rFonts w:asciiTheme="minorHAnsi" w:hAnsiTheme="minorHAnsi"/>
          <w:sz w:val="24"/>
          <w:szCs w:val="24"/>
        </w:rPr>
        <w:t>=4, red cu</w:t>
      </w:r>
      <w:r w:rsidR="0012052E">
        <w:rPr>
          <w:rFonts w:asciiTheme="minorHAnsi" w:hAnsiTheme="minorHAnsi"/>
          <w:sz w:val="24"/>
          <w:szCs w:val="24"/>
        </w:rPr>
        <w:t>rves and bars) and WT/HT mice (n</w:t>
      </w:r>
      <w:r w:rsidR="00E622EF" w:rsidRPr="00E622EF">
        <w:rPr>
          <w:rFonts w:asciiTheme="minorHAnsi" w:hAnsiTheme="minorHAnsi"/>
          <w:sz w:val="24"/>
          <w:szCs w:val="24"/>
        </w:rPr>
        <w:t>=12, blue curves and bars) during ad-lib and temporal food restriction schedules. A. Group mean (</w:t>
      </w:r>
      <w:r w:rsidR="00E622EF" w:rsidRPr="00E622EF">
        <w:rPr>
          <w:rFonts w:asciiTheme="minorHAnsi" w:hAnsiTheme="minorHAnsi"/>
          <w:sz w:val="24"/>
          <w:szCs w:val="24"/>
          <w:u w:val="single"/>
        </w:rPr>
        <w:t>+</w:t>
      </w:r>
      <w:r w:rsidR="00E622EF" w:rsidRPr="00E622EF">
        <w:rPr>
          <w:rFonts w:asciiTheme="minorHAnsi" w:hAnsiTheme="minorHAnsi"/>
          <w:sz w:val="24"/>
          <w:szCs w:val="24"/>
        </w:rPr>
        <w:t xml:space="preserve"> SEM) waveforms of activity in 10 min bins during ad-lib food access. Data from each mouse are averages of the last 7 days prior to restricted feeding (red dashed lines and bars). Lights-on (Z</w:t>
      </w:r>
      <w:r w:rsidR="00E622EF">
        <w:rPr>
          <w:rFonts w:asciiTheme="minorHAnsi" w:hAnsiTheme="minorHAnsi"/>
          <w:sz w:val="24"/>
          <w:szCs w:val="24"/>
        </w:rPr>
        <w:t>T</w:t>
      </w:r>
      <w:r w:rsidR="00E622EF" w:rsidRPr="00E622EF">
        <w:rPr>
          <w:rFonts w:asciiTheme="minorHAnsi" w:hAnsiTheme="minorHAnsi"/>
          <w:sz w:val="24"/>
          <w:szCs w:val="24"/>
        </w:rPr>
        <w:t xml:space="preserve"> 0-12) is indicated by the yellow bar. B. Group mean waveforms of activity during restricted feeding (4</w:t>
      </w:r>
      <w:r w:rsidR="00F70521">
        <w:rPr>
          <w:rFonts w:asciiTheme="minorHAnsi" w:hAnsiTheme="minorHAnsi"/>
          <w:sz w:val="24"/>
          <w:szCs w:val="24"/>
        </w:rPr>
        <w:t xml:space="preserve"> </w:t>
      </w:r>
      <w:r w:rsidR="00E622EF" w:rsidRPr="00E622EF">
        <w:rPr>
          <w:rFonts w:asciiTheme="minorHAnsi" w:hAnsiTheme="minorHAnsi"/>
          <w:sz w:val="24"/>
          <w:szCs w:val="24"/>
        </w:rPr>
        <w:t>h</w:t>
      </w:r>
      <w:r w:rsidR="00F70521">
        <w:rPr>
          <w:rFonts w:asciiTheme="minorHAnsi" w:hAnsiTheme="minorHAnsi"/>
          <w:sz w:val="24"/>
          <w:szCs w:val="24"/>
        </w:rPr>
        <w:t>r</w:t>
      </w:r>
      <w:r w:rsidR="00E622EF" w:rsidRPr="00E622EF">
        <w:rPr>
          <w:rFonts w:asciiTheme="minorHAnsi" w:hAnsiTheme="minorHAnsi"/>
          <w:sz w:val="24"/>
          <w:szCs w:val="24"/>
        </w:rPr>
        <w:t xml:space="preserve"> daily access to a moderately high fat diet). C. Group mean waveforms of activity during restricted feeding regular chow. D. Total daily activity and </w:t>
      </w:r>
      <w:proofErr w:type="spellStart"/>
      <w:r w:rsidR="00E622EF" w:rsidRPr="00E622EF">
        <w:rPr>
          <w:rFonts w:asciiTheme="minorHAnsi" w:hAnsiTheme="minorHAnsi"/>
          <w:sz w:val="24"/>
          <w:szCs w:val="24"/>
        </w:rPr>
        <w:t>nocturnality</w:t>
      </w:r>
      <w:proofErr w:type="spellEnd"/>
      <w:r w:rsidR="00E622EF" w:rsidRPr="00E622EF">
        <w:rPr>
          <w:rFonts w:asciiTheme="minorHAnsi" w:hAnsiTheme="minorHAnsi"/>
          <w:sz w:val="24"/>
          <w:szCs w:val="24"/>
        </w:rPr>
        <w:t xml:space="preserve"> ratios of WT and KO mice during ad-lib food access. E. Total daily activity, FAA (2-h</w:t>
      </w:r>
      <w:r w:rsidR="00F70521">
        <w:rPr>
          <w:rFonts w:asciiTheme="minorHAnsi" w:hAnsiTheme="minorHAnsi"/>
          <w:sz w:val="24"/>
          <w:szCs w:val="24"/>
        </w:rPr>
        <w:t>r</w:t>
      </w:r>
      <w:r w:rsidR="00E622EF" w:rsidRPr="00E622EF">
        <w:rPr>
          <w:rFonts w:asciiTheme="minorHAnsi" w:hAnsiTheme="minorHAnsi"/>
          <w:sz w:val="24"/>
          <w:szCs w:val="24"/>
        </w:rPr>
        <w:t xml:space="preserve"> pre</w:t>
      </w:r>
      <w:r w:rsidR="00F70521">
        <w:rPr>
          <w:rFonts w:asciiTheme="minorHAnsi" w:hAnsiTheme="minorHAnsi"/>
          <w:sz w:val="24"/>
          <w:szCs w:val="24"/>
        </w:rPr>
        <w:t>-</w:t>
      </w:r>
      <w:r w:rsidR="00E622EF" w:rsidRPr="00E622EF">
        <w:rPr>
          <w:rFonts w:asciiTheme="minorHAnsi" w:hAnsiTheme="minorHAnsi"/>
          <w:sz w:val="24"/>
          <w:szCs w:val="24"/>
        </w:rPr>
        <w:t>meal) counts, and FAA ratios (2-h pre</w:t>
      </w:r>
      <w:r w:rsidR="00F70521">
        <w:rPr>
          <w:rFonts w:asciiTheme="minorHAnsi" w:hAnsiTheme="minorHAnsi"/>
          <w:sz w:val="24"/>
          <w:szCs w:val="24"/>
        </w:rPr>
        <w:t>-</w:t>
      </w:r>
      <w:r w:rsidR="00E622EF" w:rsidRPr="00E622EF">
        <w:rPr>
          <w:rFonts w:asciiTheme="minorHAnsi" w:hAnsiTheme="minorHAnsi"/>
          <w:sz w:val="24"/>
          <w:szCs w:val="24"/>
        </w:rPr>
        <w:t>meal counts divided by activity during lights-off) during moderately high fat chow schedule. F. The same metrics as panel E, during regular chow schedule. * denotes significant difference between WT and KO, p&lt;.05, 1-tailed. **denotes significant difference, p&lt;.001.</w:t>
      </w:r>
    </w:p>
    <w:p w14:paraId="475A4392" w14:textId="77777777" w:rsidR="009B31E8" w:rsidRDefault="009B31E8" w:rsidP="00535C70">
      <w:pPr>
        <w:spacing w:after="0" w:line="240" w:lineRule="auto"/>
        <w:jc w:val="both"/>
        <w:rPr>
          <w:ins w:id="189" w:author="Andrew D. Steele" w:date="2014-07-30T16:50:00Z"/>
          <w:rFonts w:asciiTheme="minorHAnsi" w:hAnsiTheme="minorHAnsi"/>
          <w:b/>
          <w:sz w:val="24"/>
          <w:szCs w:val="24"/>
        </w:rPr>
      </w:pPr>
    </w:p>
    <w:p w14:paraId="6EA8E805" w14:textId="2B7A70FA" w:rsidR="00150255" w:rsidRPr="00150255" w:rsidRDefault="00150255" w:rsidP="00150255">
      <w:pPr>
        <w:spacing w:after="0" w:line="240" w:lineRule="auto"/>
        <w:jc w:val="both"/>
        <w:rPr>
          <w:ins w:id="190" w:author="Andrew D. Steele" w:date="2014-07-30T16:50:00Z"/>
          <w:rFonts w:asciiTheme="minorHAnsi" w:hAnsiTheme="minorHAnsi"/>
          <w:sz w:val="24"/>
          <w:szCs w:val="24"/>
        </w:rPr>
      </w:pPr>
      <w:ins w:id="191" w:author="Andrew D. Steele" w:date="2014-07-30T16:50:00Z">
        <w:r>
          <w:rPr>
            <w:rFonts w:asciiTheme="minorHAnsi" w:hAnsiTheme="minorHAnsi"/>
            <w:sz w:val="24"/>
            <w:szCs w:val="24"/>
          </w:rPr>
          <w:t xml:space="preserve">Figure </w:t>
        </w:r>
      </w:ins>
      <w:ins w:id="192" w:author="Andrew D. Steele" w:date="2014-08-06T15:31:00Z">
        <w:r w:rsidR="00367B03">
          <w:rPr>
            <w:rFonts w:asciiTheme="minorHAnsi" w:hAnsiTheme="minorHAnsi"/>
            <w:sz w:val="24"/>
            <w:szCs w:val="24"/>
          </w:rPr>
          <w:t>3</w:t>
        </w:r>
      </w:ins>
      <w:ins w:id="193" w:author="Andrew D. Steele" w:date="2014-07-30T16:50:00Z">
        <w:r>
          <w:rPr>
            <w:rFonts w:asciiTheme="minorHAnsi" w:hAnsiTheme="minorHAnsi"/>
            <w:sz w:val="24"/>
            <w:szCs w:val="24"/>
          </w:rPr>
          <w:t xml:space="preserve"> </w:t>
        </w:r>
        <w:proofErr w:type="gramStart"/>
        <w:r>
          <w:rPr>
            <w:rFonts w:asciiTheme="minorHAnsi" w:hAnsiTheme="minorHAnsi"/>
            <w:sz w:val="24"/>
            <w:szCs w:val="24"/>
          </w:rPr>
          <w:t>Supplemen</w:t>
        </w:r>
        <w:r w:rsidR="00D62152">
          <w:rPr>
            <w:rFonts w:asciiTheme="minorHAnsi" w:hAnsiTheme="minorHAnsi"/>
            <w:sz w:val="24"/>
            <w:szCs w:val="24"/>
          </w:rPr>
          <w:t>t</w:t>
        </w:r>
        <w:proofErr w:type="gramEnd"/>
        <w:r w:rsidR="00D62152">
          <w:rPr>
            <w:rFonts w:asciiTheme="minorHAnsi" w:hAnsiTheme="minorHAnsi"/>
            <w:sz w:val="24"/>
            <w:szCs w:val="24"/>
          </w:rPr>
          <w:t>.</w:t>
        </w:r>
      </w:ins>
      <w:ins w:id="194" w:author="Andrew D. Steele" w:date="2014-08-06T16:56:00Z">
        <w:r w:rsidR="00D62152">
          <w:rPr>
            <w:rFonts w:asciiTheme="minorHAnsi" w:hAnsiTheme="minorHAnsi"/>
            <w:sz w:val="24"/>
            <w:szCs w:val="24"/>
          </w:rPr>
          <w:t xml:space="preserve"> </w:t>
        </w:r>
      </w:ins>
      <w:ins w:id="195" w:author="Andrew D. Steele" w:date="2014-07-30T16:50:00Z">
        <w:r w:rsidRPr="00150255">
          <w:rPr>
            <w:rFonts w:asciiTheme="minorHAnsi" w:hAnsiTheme="minorHAnsi"/>
            <w:sz w:val="24"/>
            <w:szCs w:val="24"/>
          </w:rPr>
          <w:t xml:space="preserve">Representative </w:t>
        </w:r>
        <w:proofErr w:type="spellStart"/>
        <w:r w:rsidRPr="00150255">
          <w:rPr>
            <w:rFonts w:asciiTheme="minorHAnsi" w:hAnsiTheme="minorHAnsi"/>
            <w:sz w:val="24"/>
            <w:szCs w:val="24"/>
          </w:rPr>
          <w:t>actograms</w:t>
        </w:r>
        <w:proofErr w:type="spellEnd"/>
        <w:r w:rsidRPr="00150255">
          <w:rPr>
            <w:rFonts w:asciiTheme="minorHAnsi" w:hAnsiTheme="minorHAnsi"/>
            <w:sz w:val="24"/>
            <w:szCs w:val="24"/>
          </w:rPr>
          <w:t xml:space="preserve"> of disc running activity in D1R WT (A</w:t>
        </w:r>
        <w:proofErr w:type="gramStart"/>
        <w:r w:rsidRPr="00150255">
          <w:rPr>
            <w:rFonts w:asciiTheme="minorHAnsi" w:hAnsiTheme="minorHAnsi"/>
            <w:sz w:val="24"/>
            <w:szCs w:val="24"/>
          </w:rPr>
          <w:t>,C</w:t>
        </w:r>
        <w:proofErr w:type="gramEnd"/>
        <w:r w:rsidRPr="00150255">
          <w:rPr>
            <w:rFonts w:asciiTheme="minorHAnsi" w:hAnsiTheme="minorHAnsi"/>
            <w:sz w:val="24"/>
            <w:szCs w:val="24"/>
          </w:rPr>
          <w:t xml:space="preserve">) and D1R KO (B,D) mice. Each line represents 24h plotted in 10 min bins from left to right. Consecutive days are aligned vertically. Bins during which activity was registered are denoted by vertical deflections of varying height in proportion to the amount of activity. Lights-off is indicated by shading. Days of restricted feeding are indicated by the vertical thin bars to the immediate right or left of the </w:t>
        </w:r>
        <w:proofErr w:type="spellStart"/>
        <w:r w:rsidRPr="00150255">
          <w:rPr>
            <w:rFonts w:asciiTheme="minorHAnsi" w:hAnsiTheme="minorHAnsi"/>
            <w:sz w:val="24"/>
            <w:szCs w:val="24"/>
          </w:rPr>
          <w:t>actograms</w:t>
        </w:r>
        <w:proofErr w:type="spellEnd"/>
        <w:r w:rsidRPr="00150255">
          <w:rPr>
            <w:rFonts w:asciiTheme="minorHAnsi" w:hAnsiTheme="minorHAnsi"/>
            <w:sz w:val="24"/>
            <w:szCs w:val="24"/>
          </w:rPr>
          <w:t>. Mealtime hours are outlined by thin red lines. Food was a high fat chow (A, B) or regular chow (C</w:t>
        </w:r>
        <w:proofErr w:type="gramStart"/>
        <w:r w:rsidRPr="00150255">
          <w:rPr>
            <w:rFonts w:asciiTheme="minorHAnsi" w:hAnsiTheme="minorHAnsi"/>
            <w:sz w:val="24"/>
            <w:szCs w:val="24"/>
          </w:rPr>
          <w:t>,D</w:t>
        </w:r>
        <w:proofErr w:type="gramEnd"/>
        <w:r w:rsidRPr="00150255">
          <w:rPr>
            <w:rFonts w:asciiTheme="minorHAnsi" w:hAnsiTheme="minorHAnsi"/>
            <w:sz w:val="24"/>
            <w:szCs w:val="24"/>
          </w:rPr>
          <w:t xml:space="preserve">).  </w:t>
        </w:r>
      </w:ins>
    </w:p>
    <w:p w14:paraId="60DA034C" w14:textId="77777777" w:rsidR="00150255" w:rsidRDefault="00150255" w:rsidP="00535C70">
      <w:pPr>
        <w:spacing w:after="0" w:line="240" w:lineRule="auto"/>
        <w:jc w:val="both"/>
        <w:rPr>
          <w:ins w:id="196" w:author="Andrew D. Steele" w:date="2014-07-30T16:50:00Z"/>
          <w:rFonts w:asciiTheme="minorHAnsi" w:hAnsiTheme="minorHAnsi"/>
          <w:b/>
          <w:sz w:val="24"/>
          <w:szCs w:val="24"/>
        </w:rPr>
      </w:pPr>
    </w:p>
    <w:p w14:paraId="26BD61A3" w14:textId="77777777" w:rsidR="00150255" w:rsidRPr="00DF0AAF" w:rsidRDefault="00150255" w:rsidP="00535C70">
      <w:pPr>
        <w:spacing w:after="0" w:line="240" w:lineRule="auto"/>
        <w:jc w:val="both"/>
        <w:rPr>
          <w:rFonts w:asciiTheme="minorHAnsi" w:hAnsiTheme="minorHAnsi"/>
          <w:b/>
          <w:sz w:val="24"/>
          <w:szCs w:val="24"/>
        </w:rPr>
      </w:pPr>
    </w:p>
    <w:p w14:paraId="4A577AB0" w14:textId="77777777" w:rsidR="004B22A7" w:rsidRDefault="00443C1A"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4</w:t>
      </w:r>
      <w:r w:rsidR="00D34EA2" w:rsidRPr="00DF0AAF">
        <w:rPr>
          <w:rFonts w:asciiTheme="minorHAnsi" w:hAnsiTheme="minorHAnsi"/>
          <w:sz w:val="24"/>
          <w:szCs w:val="24"/>
        </w:rPr>
        <w:t>.</w:t>
      </w:r>
      <w:r w:rsidR="00842A9C" w:rsidRPr="00DF0AAF">
        <w:rPr>
          <w:rFonts w:asciiTheme="minorHAnsi" w:hAnsiTheme="minorHAnsi"/>
          <w:sz w:val="24"/>
          <w:szCs w:val="24"/>
        </w:rPr>
        <w:t xml:space="preserve"> </w:t>
      </w:r>
      <w:r w:rsidR="002B1CF8">
        <w:rPr>
          <w:rFonts w:asciiTheme="minorHAnsi" w:hAnsiTheme="minorHAnsi"/>
          <w:sz w:val="24"/>
          <w:szCs w:val="24"/>
        </w:rPr>
        <w:t>Higher fat content diet FAA studies in D1R KO mice. (A) Normalized high activity behavior of D1R KO</w:t>
      </w:r>
      <w:r w:rsidR="004B22A7">
        <w:rPr>
          <w:rFonts w:asciiTheme="minorHAnsi" w:hAnsiTheme="minorHAnsi"/>
          <w:sz w:val="24"/>
          <w:szCs w:val="24"/>
        </w:rPr>
        <w:t xml:space="preserve"> (n=6)</w:t>
      </w:r>
      <w:r w:rsidR="002B1CF8">
        <w:rPr>
          <w:rFonts w:asciiTheme="minorHAnsi" w:hAnsiTheme="minorHAnsi"/>
          <w:sz w:val="24"/>
          <w:szCs w:val="24"/>
        </w:rPr>
        <w:t xml:space="preserve"> and control</w:t>
      </w:r>
      <w:r w:rsidR="004B22A7">
        <w:rPr>
          <w:rFonts w:asciiTheme="minorHAnsi" w:hAnsiTheme="minorHAnsi"/>
          <w:sz w:val="24"/>
          <w:szCs w:val="24"/>
        </w:rPr>
        <w:t xml:space="preserve"> (n=8)</w:t>
      </w:r>
      <w:r w:rsidR="002B1CF8">
        <w:rPr>
          <w:rFonts w:asciiTheme="minorHAnsi" w:hAnsiTheme="minorHAnsi"/>
          <w:sz w:val="24"/>
          <w:szCs w:val="24"/>
        </w:rPr>
        <w:t xml:space="preserve"> mice </w:t>
      </w:r>
      <w:r w:rsidR="004B22A7">
        <w:rPr>
          <w:rFonts w:asciiTheme="minorHAnsi" w:hAnsiTheme="minorHAnsi"/>
          <w:sz w:val="24"/>
          <w:szCs w:val="24"/>
        </w:rPr>
        <w:t>on day</w:t>
      </w:r>
      <w:r w:rsidR="002B1CF8">
        <w:rPr>
          <w:rFonts w:asciiTheme="minorHAnsi" w:hAnsiTheme="minorHAnsi"/>
          <w:sz w:val="24"/>
          <w:szCs w:val="24"/>
        </w:rPr>
        <w:t xml:space="preserve"> 21 of 60% CR of breeder chow d</w:t>
      </w:r>
      <w:r w:rsidR="004B22A7">
        <w:rPr>
          <w:rFonts w:asciiTheme="minorHAnsi" w:hAnsiTheme="minorHAnsi"/>
          <w:sz w:val="24"/>
          <w:szCs w:val="24"/>
        </w:rPr>
        <w:t xml:space="preserve">iet. </w:t>
      </w:r>
      <w:r w:rsidR="002B1CF8">
        <w:rPr>
          <w:rFonts w:asciiTheme="minorHAnsi" w:hAnsiTheme="minorHAnsi"/>
          <w:sz w:val="24"/>
          <w:szCs w:val="24"/>
        </w:rPr>
        <w:t>(B)</w:t>
      </w:r>
      <w:r w:rsidR="004B22A7" w:rsidRPr="004B22A7">
        <w:rPr>
          <w:rFonts w:asciiTheme="minorHAnsi" w:hAnsiTheme="minorHAnsi"/>
          <w:sz w:val="24"/>
          <w:szCs w:val="24"/>
        </w:rPr>
        <w:t xml:space="preserve"> </w:t>
      </w:r>
      <w:r w:rsidR="004B22A7">
        <w:rPr>
          <w:rFonts w:asciiTheme="minorHAnsi" w:hAnsiTheme="minorHAnsi"/>
          <w:sz w:val="24"/>
          <w:szCs w:val="24"/>
        </w:rPr>
        <w:t>Normalized high activity behavior of D1R KO (n=11) and control (n=6) on day 21 of 60% CR on rodent high fat diet.</w:t>
      </w:r>
      <w:r w:rsidR="002B1CF8">
        <w:rPr>
          <w:rFonts w:asciiTheme="minorHAnsi" w:hAnsiTheme="minorHAnsi"/>
          <w:sz w:val="24"/>
          <w:szCs w:val="24"/>
        </w:rPr>
        <w:t xml:space="preserve"> </w:t>
      </w:r>
      <w:r w:rsidR="00441F00" w:rsidRPr="004B22A7">
        <w:rPr>
          <w:rFonts w:asciiTheme="minorHAnsi" w:hAnsiTheme="minorHAnsi"/>
          <w:sz w:val="24"/>
          <w:szCs w:val="24"/>
        </w:rPr>
        <w:t>(C)</w:t>
      </w:r>
      <w:r w:rsidR="002B1CF8" w:rsidRPr="004B22A7">
        <w:rPr>
          <w:rFonts w:asciiTheme="minorHAnsi" w:hAnsiTheme="minorHAnsi"/>
          <w:sz w:val="24"/>
          <w:szCs w:val="24"/>
        </w:rPr>
        <w:t xml:space="preserve"> </w:t>
      </w:r>
      <w:r w:rsidR="004B22A7" w:rsidRPr="004B22A7">
        <w:rPr>
          <w:rFonts w:asciiTheme="minorHAnsi" w:hAnsiTheme="minorHAnsi"/>
          <w:sz w:val="24"/>
          <w:szCs w:val="24"/>
        </w:rPr>
        <w:t>N</w:t>
      </w:r>
      <w:r w:rsidR="004B22A7">
        <w:rPr>
          <w:rFonts w:asciiTheme="minorHAnsi" w:hAnsiTheme="minorHAnsi"/>
          <w:sz w:val="24"/>
          <w:szCs w:val="24"/>
        </w:rPr>
        <w:t>ormalized high activity in the 3 hr preceding scheduled meal time for mice on a diet of 60% CR breeder</w:t>
      </w:r>
      <w:r w:rsidR="00D367AC">
        <w:rPr>
          <w:rFonts w:asciiTheme="minorHAnsi" w:hAnsiTheme="minorHAnsi"/>
          <w:sz w:val="24"/>
          <w:szCs w:val="24"/>
        </w:rPr>
        <w:t xml:space="preserve"> chow</w:t>
      </w:r>
      <w:r w:rsidR="004B22A7">
        <w:rPr>
          <w:rFonts w:asciiTheme="minorHAnsi" w:hAnsiTheme="minorHAnsi"/>
          <w:sz w:val="24"/>
          <w:szCs w:val="24"/>
        </w:rPr>
        <w:t>. (D) Normalized high activity in the 3 hr preceding scheduled meal time for mice on a diet of 60% CR high fat diet.</w:t>
      </w:r>
      <w:r w:rsidR="00D367AC" w:rsidRPr="00D367AC">
        <w:rPr>
          <w:rFonts w:asciiTheme="minorHAnsi" w:hAnsiTheme="minorHAnsi"/>
          <w:sz w:val="24"/>
          <w:szCs w:val="24"/>
        </w:rPr>
        <w:t xml:space="preserve"> </w:t>
      </w:r>
      <w:r w:rsidR="00D367AC" w:rsidRPr="00DF0AAF">
        <w:rPr>
          <w:rFonts w:asciiTheme="minorHAnsi" w:hAnsiTheme="minorHAnsi"/>
          <w:sz w:val="24"/>
          <w:szCs w:val="24"/>
        </w:rPr>
        <w:t xml:space="preserve">The statistical test used was Mann-Whitney where </w:t>
      </w:r>
      <w:r w:rsidR="00D367AC">
        <w:rPr>
          <w:rFonts w:asciiTheme="minorHAnsi" w:hAnsiTheme="minorHAnsi"/>
          <w:sz w:val="24"/>
          <w:szCs w:val="24"/>
        </w:rPr>
        <w:t xml:space="preserve">* indicates p&lt;0.05. </w:t>
      </w:r>
    </w:p>
    <w:p w14:paraId="190A8EED" w14:textId="77777777" w:rsidR="004B22A7" w:rsidRPr="00DF0AAF" w:rsidRDefault="004B22A7" w:rsidP="00535C70">
      <w:pPr>
        <w:spacing w:after="0" w:line="240" w:lineRule="auto"/>
        <w:jc w:val="both"/>
        <w:rPr>
          <w:rFonts w:asciiTheme="minorHAnsi" w:hAnsiTheme="minorHAnsi"/>
          <w:b/>
          <w:sz w:val="24"/>
          <w:szCs w:val="24"/>
        </w:rPr>
      </w:pPr>
    </w:p>
    <w:p w14:paraId="4519DD88" w14:textId="77777777" w:rsidR="009B31E8" w:rsidRDefault="00857075"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5</w:t>
      </w:r>
      <w:r w:rsidRPr="00DF0AAF">
        <w:rPr>
          <w:rFonts w:asciiTheme="minorHAnsi" w:hAnsiTheme="minorHAnsi"/>
          <w:sz w:val="24"/>
          <w:szCs w:val="24"/>
        </w:rPr>
        <w:t xml:space="preserve">. </w:t>
      </w:r>
      <w:r w:rsidR="00AE1D91" w:rsidRPr="00DF0AAF">
        <w:rPr>
          <w:rFonts w:asciiTheme="minorHAnsi" w:hAnsiTheme="minorHAnsi"/>
          <w:b/>
          <w:sz w:val="24"/>
          <w:szCs w:val="24"/>
        </w:rPr>
        <w:t xml:space="preserve"> </w:t>
      </w:r>
      <w:proofErr w:type="gramStart"/>
      <w:r w:rsidR="00AE1D91" w:rsidRPr="00151AC7">
        <w:rPr>
          <w:rFonts w:asciiTheme="minorHAnsi" w:hAnsiTheme="minorHAnsi"/>
          <w:sz w:val="24"/>
          <w:szCs w:val="24"/>
        </w:rPr>
        <w:t>Activity of acutely fasted D1R KO and WT mice</w:t>
      </w:r>
      <w:r w:rsidR="005C094D" w:rsidRPr="00151AC7">
        <w:rPr>
          <w:rFonts w:asciiTheme="minorHAnsi" w:hAnsiTheme="minorHAnsi"/>
          <w:sz w:val="24"/>
          <w:szCs w:val="24"/>
        </w:rPr>
        <w:t>.</w:t>
      </w:r>
      <w:proofErr w:type="gramEnd"/>
      <w:r w:rsidR="00EA38AB" w:rsidRPr="00151AC7">
        <w:rPr>
          <w:rFonts w:asciiTheme="minorHAnsi" w:hAnsiTheme="minorHAnsi"/>
          <w:sz w:val="24"/>
          <w:szCs w:val="24"/>
        </w:rPr>
        <w:t xml:space="preserve"> </w:t>
      </w:r>
      <w:r w:rsidR="00AE1D91" w:rsidRPr="00DF0AAF">
        <w:rPr>
          <w:rFonts w:asciiTheme="minorHAnsi" w:hAnsiTheme="minorHAnsi"/>
          <w:sz w:val="24"/>
          <w:szCs w:val="24"/>
        </w:rPr>
        <w:t xml:space="preserve">(A) Total number of seconds of high intensity activity (walking, hanging, jumping, or rearing) for D1R KO </w:t>
      </w:r>
      <w:r w:rsidR="000A5B4C">
        <w:rPr>
          <w:rFonts w:asciiTheme="minorHAnsi" w:hAnsiTheme="minorHAnsi"/>
          <w:sz w:val="24"/>
          <w:szCs w:val="24"/>
        </w:rPr>
        <w:t>(n=6 KO)</w:t>
      </w:r>
      <w:r w:rsidR="000A5B4C" w:rsidRPr="00DF0AAF">
        <w:rPr>
          <w:rFonts w:asciiTheme="minorHAnsi" w:hAnsiTheme="minorHAnsi"/>
          <w:sz w:val="24"/>
          <w:szCs w:val="24"/>
        </w:rPr>
        <w:t xml:space="preserve"> </w:t>
      </w:r>
      <w:r w:rsidR="00AE1D91" w:rsidRPr="00DF0AAF">
        <w:rPr>
          <w:rFonts w:asciiTheme="minorHAnsi" w:hAnsiTheme="minorHAnsi"/>
          <w:sz w:val="24"/>
          <w:szCs w:val="24"/>
        </w:rPr>
        <w:t xml:space="preserve">and WT </w:t>
      </w:r>
      <w:r w:rsidR="000A5B4C">
        <w:rPr>
          <w:rFonts w:asciiTheme="minorHAnsi" w:hAnsiTheme="minorHAnsi"/>
          <w:sz w:val="24"/>
          <w:szCs w:val="24"/>
        </w:rPr>
        <w:t xml:space="preserve">(n=12) </w:t>
      </w:r>
      <w:r w:rsidR="00AE1D91" w:rsidRPr="00DF0AAF">
        <w:rPr>
          <w:rFonts w:asciiTheme="minorHAnsi" w:hAnsiTheme="minorHAnsi"/>
          <w:sz w:val="24"/>
          <w:szCs w:val="24"/>
        </w:rPr>
        <w:t xml:space="preserve">mice on </w:t>
      </w:r>
      <w:r w:rsidR="00565F04">
        <w:rPr>
          <w:rFonts w:asciiTheme="minorHAnsi" w:hAnsiTheme="minorHAnsi"/>
          <w:sz w:val="24"/>
          <w:szCs w:val="24"/>
        </w:rPr>
        <w:t>3</w:t>
      </w:r>
      <w:r w:rsidR="00AE1D91" w:rsidRPr="00DF0AAF">
        <w:rPr>
          <w:rFonts w:asciiTheme="minorHAnsi" w:hAnsiTheme="minorHAnsi"/>
          <w:sz w:val="24"/>
          <w:szCs w:val="24"/>
        </w:rPr>
        <w:t xml:space="preserve"> consec</w:t>
      </w:r>
      <w:r w:rsidR="000A5B4C">
        <w:rPr>
          <w:rFonts w:asciiTheme="minorHAnsi" w:hAnsiTheme="minorHAnsi"/>
          <w:sz w:val="24"/>
          <w:szCs w:val="24"/>
        </w:rPr>
        <w:t>utive days of ad libitum diet.</w:t>
      </w:r>
      <w:r w:rsidR="00AE1D91" w:rsidRPr="00DF0AAF">
        <w:rPr>
          <w:rFonts w:asciiTheme="minorHAnsi" w:hAnsiTheme="minorHAnsi"/>
          <w:sz w:val="24"/>
          <w:szCs w:val="24"/>
        </w:rPr>
        <w:t xml:space="preserve">  (B) Total number of seconds of high intensity activity for D1R KO</w:t>
      </w:r>
      <w:r w:rsidR="000A5B4C">
        <w:rPr>
          <w:rFonts w:asciiTheme="minorHAnsi" w:hAnsiTheme="minorHAnsi"/>
          <w:sz w:val="24"/>
          <w:szCs w:val="24"/>
        </w:rPr>
        <w:t xml:space="preserve"> (n=7)</w:t>
      </w:r>
      <w:r w:rsidR="00AE1D91" w:rsidRPr="00DF0AAF">
        <w:rPr>
          <w:rFonts w:asciiTheme="minorHAnsi" w:hAnsiTheme="minorHAnsi"/>
          <w:sz w:val="24"/>
          <w:szCs w:val="24"/>
        </w:rPr>
        <w:t xml:space="preserve"> and WT</w:t>
      </w:r>
      <w:r w:rsidR="000A5B4C">
        <w:rPr>
          <w:rFonts w:asciiTheme="minorHAnsi" w:hAnsiTheme="minorHAnsi"/>
          <w:sz w:val="24"/>
          <w:szCs w:val="24"/>
        </w:rPr>
        <w:t xml:space="preserve"> (n=14)</w:t>
      </w:r>
      <w:r w:rsidR="00AE1D91" w:rsidRPr="00DF0AAF">
        <w:rPr>
          <w:rFonts w:asciiTheme="minorHAnsi" w:hAnsiTheme="minorHAnsi"/>
          <w:sz w:val="24"/>
          <w:szCs w:val="24"/>
        </w:rPr>
        <w:t xml:space="preserve"> mice on </w:t>
      </w:r>
      <w:r w:rsidR="00565F04">
        <w:rPr>
          <w:rFonts w:asciiTheme="minorHAnsi" w:hAnsiTheme="minorHAnsi"/>
          <w:sz w:val="24"/>
          <w:szCs w:val="24"/>
        </w:rPr>
        <w:t>3</w:t>
      </w:r>
      <w:r w:rsidR="00AE1D91" w:rsidRPr="00DF0AAF">
        <w:rPr>
          <w:rFonts w:asciiTheme="minorHAnsi" w:hAnsiTheme="minorHAnsi"/>
          <w:sz w:val="24"/>
          <w:szCs w:val="24"/>
        </w:rPr>
        <w:t xml:space="preserve"> consecutive days.  On day 1 and day 2 all mice were on an ad libitum diet, but on the third day a</w:t>
      </w:r>
      <w:r w:rsidR="000A5B4C">
        <w:rPr>
          <w:rFonts w:asciiTheme="minorHAnsi" w:hAnsiTheme="minorHAnsi"/>
          <w:sz w:val="24"/>
          <w:szCs w:val="24"/>
        </w:rPr>
        <w:t xml:space="preserve">ll mice were deprived of food. </w:t>
      </w:r>
      <w:r w:rsidR="00AE1D91" w:rsidRPr="00DF0AAF">
        <w:rPr>
          <w:rFonts w:asciiTheme="minorHAnsi" w:hAnsiTheme="minorHAnsi"/>
          <w:sz w:val="24"/>
          <w:szCs w:val="24"/>
        </w:rPr>
        <w:t xml:space="preserve">All mice had access to </w:t>
      </w:r>
      <w:r w:rsidR="000A5B4C">
        <w:rPr>
          <w:rFonts w:asciiTheme="minorHAnsi" w:hAnsiTheme="minorHAnsi"/>
          <w:sz w:val="24"/>
          <w:szCs w:val="24"/>
        </w:rPr>
        <w:t>water on all days of the study.</w:t>
      </w:r>
      <w:r w:rsidR="00AE1D91" w:rsidRPr="00DF0AAF">
        <w:rPr>
          <w:rFonts w:asciiTheme="minorHAnsi" w:hAnsiTheme="minorHAnsi"/>
          <w:sz w:val="24"/>
          <w:szCs w:val="24"/>
        </w:rPr>
        <w:t xml:space="preserve"> (C) The ratio of total seconds of high activity on day 3 divided by total seconds of high activity on day 2</w:t>
      </w:r>
      <w:r w:rsidR="000A5B4C">
        <w:rPr>
          <w:rFonts w:asciiTheme="minorHAnsi" w:hAnsiTheme="minorHAnsi"/>
          <w:sz w:val="24"/>
          <w:szCs w:val="24"/>
        </w:rPr>
        <w:t>.</w:t>
      </w:r>
      <w:r w:rsidR="00AE1D91" w:rsidRPr="00DF0AAF">
        <w:rPr>
          <w:rFonts w:asciiTheme="minorHAnsi" w:hAnsiTheme="minorHAnsi"/>
          <w:sz w:val="24"/>
          <w:szCs w:val="24"/>
        </w:rPr>
        <w:t xml:space="preserve"> Bars show medians and interquartile ranges. The statistical test used was Mann-Whitney where </w:t>
      </w:r>
      <w:r w:rsidR="008A4BE7">
        <w:rPr>
          <w:rFonts w:asciiTheme="minorHAnsi" w:hAnsiTheme="minorHAnsi"/>
          <w:sz w:val="24"/>
          <w:szCs w:val="24"/>
        </w:rPr>
        <w:t xml:space="preserve">** indicates p&lt;0.01 </w:t>
      </w:r>
    </w:p>
    <w:p w14:paraId="0C549688" w14:textId="77777777" w:rsidR="000A5B4C" w:rsidRPr="00DF0AAF" w:rsidRDefault="000A5B4C" w:rsidP="00535C70">
      <w:pPr>
        <w:spacing w:after="0" w:line="240" w:lineRule="auto"/>
        <w:jc w:val="both"/>
        <w:rPr>
          <w:rFonts w:asciiTheme="minorHAnsi" w:hAnsiTheme="minorHAnsi"/>
          <w:b/>
          <w:sz w:val="24"/>
          <w:szCs w:val="24"/>
        </w:rPr>
      </w:pPr>
    </w:p>
    <w:p w14:paraId="241F9701" w14:textId="77777777" w:rsidR="009B31E8" w:rsidRDefault="00842A9C"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6</w:t>
      </w:r>
      <w:r w:rsidRPr="00DF0AAF">
        <w:rPr>
          <w:rFonts w:asciiTheme="minorHAnsi" w:hAnsiTheme="minorHAnsi"/>
          <w:sz w:val="24"/>
          <w:szCs w:val="24"/>
        </w:rPr>
        <w:t xml:space="preserve">. </w:t>
      </w:r>
      <w:proofErr w:type="gramStart"/>
      <w:r w:rsidR="00151AC7">
        <w:rPr>
          <w:rFonts w:asciiTheme="minorHAnsi" w:hAnsiTheme="minorHAnsi"/>
          <w:sz w:val="24"/>
          <w:szCs w:val="24"/>
        </w:rPr>
        <w:t>Cued handling FAA.</w:t>
      </w:r>
      <w:proofErr w:type="gramEnd"/>
      <w:r w:rsidR="000A5B4C">
        <w:rPr>
          <w:rFonts w:asciiTheme="minorHAnsi" w:hAnsiTheme="minorHAnsi"/>
          <w:sz w:val="24"/>
          <w:szCs w:val="24"/>
        </w:rPr>
        <w:t xml:space="preserve"> (A) High activity data (in seconds) in 5 minute bins for AL control mice D1R KO (n=7) and</w:t>
      </w:r>
      <w:r w:rsidR="000A5B4C" w:rsidRPr="000A5B4C">
        <w:rPr>
          <w:rFonts w:asciiTheme="minorHAnsi" w:hAnsiTheme="minorHAnsi"/>
          <w:sz w:val="24"/>
          <w:szCs w:val="24"/>
        </w:rPr>
        <w:t xml:space="preserve"> </w:t>
      </w:r>
      <w:r w:rsidR="000A5B4C">
        <w:rPr>
          <w:rFonts w:asciiTheme="minorHAnsi" w:hAnsiTheme="minorHAnsi"/>
          <w:sz w:val="24"/>
          <w:szCs w:val="24"/>
        </w:rPr>
        <w:t xml:space="preserve">D1R WT (n=8) that were disturbed at ZT 7, 2 hr prior to scheduled feeding. (B) High activity data (in seconds) in 5 minute bins for timed, calorie restricted D1R KO (n=6) and D1R WT (n=7) mice. Mice were disturbed 2 hr prior to feeding. (C) Summed high activity data over the cued period. </w:t>
      </w:r>
      <w:r w:rsidR="000A5B4C" w:rsidRPr="00DF0AAF">
        <w:rPr>
          <w:rFonts w:asciiTheme="minorHAnsi" w:hAnsiTheme="minorHAnsi"/>
          <w:sz w:val="24"/>
          <w:szCs w:val="24"/>
        </w:rPr>
        <w:t xml:space="preserve">The statistical test used was Mann-Whitney where * indicates p&lt;0.05, ** indicates p&lt;0.01, and *** indicates p&lt;0.001.  </w:t>
      </w:r>
    </w:p>
    <w:p w14:paraId="6AF0D2A8" w14:textId="77777777" w:rsidR="000A5B4C" w:rsidRPr="00DF0AAF" w:rsidRDefault="000A5B4C" w:rsidP="00535C70">
      <w:pPr>
        <w:spacing w:after="0" w:line="240" w:lineRule="auto"/>
        <w:jc w:val="both"/>
        <w:rPr>
          <w:rFonts w:asciiTheme="minorHAnsi" w:hAnsiTheme="minorHAnsi"/>
          <w:b/>
          <w:sz w:val="24"/>
          <w:szCs w:val="24"/>
        </w:rPr>
      </w:pPr>
    </w:p>
    <w:p w14:paraId="33CE7A4F" w14:textId="77777777" w:rsidR="00097A42" w:rsidRDefault="004E685F" w:rsidP="00535C70">
      <w:pPr>
        <w:spacing w:after="0" w:line="240" w:lineRule="auto"/>
        <w:jc w:val="both"/>
        <w:rPr>
          <w:rFonts w:asciiTheme="minorHAnsi" w:hAnsiTheme="minorHAnsi"/>
          <w:sz w:val="24"/>
          <w:szCs w:val="24"/>
        </w:rPr>
      </w:pPr>
      <w:r w:rsidRPr="00DF0AAF">
        <w:rPr>
          <w:rFonts w:asciiTheme="minorHAnsi" w:hAnsiTheme="minorHAnsi"/>
          <w:b/>
          <w:sz w:val="24"/>
          <w:szCs w:val="24"/>
        </w:rPr>
        <w:t xml:space="preserve">Figure </w:t>
      </w:r>
      <w:r w:rsidR="00842A9C" w:rsidRPr="00DF0AAF">
        <w:rPr>
          <w:rFonts w:asciiTheme="minorHAnsi" w:hAnsiTheme="minorHAnsi"/>
          <w:b/>
          <w:sz w:val="24"/>
          <w:szCs w:val="24"/>
        </w:rPr>
        <w:t>7</w:t>
      </w:r>
      <w:r w:rsidRPr="00DF0AAF">
        <w:rPr>
          <w:rFonts w:asciiTheme="minorHAnsi" w:hAnsiTheme="minorHAnsi"/>
          <w:sz w:val="24"/>
          <w:szCs w:val="24"/>
        </w:rPr>
        <w:t xml:space="preserve">. </w:t>
      </w:r>
      <w:r w:rsidR="00A66697" w:rsidRPr="00DF0AAF">
        <w:rPr>
          <w:rFonts w:asciiTheme="minorHAnsi" w:hAnsiTheme="minorHAnsi"/>
          <w:b/>
          <w:sz w:val="24"/>
          <w:szCs w:val="24"/>
        </w:rPr>
        <w:t xml:space="preserve"> </w:t>
      </w:r>
      <w:r w:rsidR="002C553C">
        <w:rPr>
          <w:rFonts w:asciiTheme="minorHAnsi" w:hAnsiTheme="minorHAnsi"/>
          <w:sz w:val="24"/>
          <w:szCs w:val="24"/>
        </w:rPr>
        <w:t>Activity of D1R KO (n=9-11)</w:t>
      </w:r>
      <w:r w:rsidR="002C553C" w:rsidRPr="00151AC7">
        <w:rPr>
          <w:rFonts w:asciiTheme="minorHAnsi" w:hAnsiTheme="minorHAnsi"/>
          <w:sz w:val="24"/>
          <w:szCs w:val="24"/>
        </w:rPr>
        <w:t xml:space="preserve"> and WT</w:t>
      </w:r>
      <w:r w:rsidR="002C553C">
        <w:rPr>
          <w:rFonts w:asciiTheme="minorHAnsi" w:hAnsiTheme="minorHAnsi"/>
          <w:sz w:val="24"/>
          <w:szCs w:val="24"/>
        </w:rPr>
        <w:t xml:space="preserve"> (n=14)</w:t>
      </w:r>
      <w:r w:rsidR="00A66697" w:rsidRPr="00151AC7">
        <w:rPr>
          <w:rFonts w:asciiTheme="minorHAnsi" w:hAnsiTheme="minorHAnsi"/>
          <w:sz w:val="24"/>
          <w:szCs w:val="24"/>
        </w:rPr>
        <w:t xml:space="preserve"> mice on a palatable meal schedule</w:t>
      </w:r>
      <w:r w:rsidR="00AC3BB4" w:rsidRPr="00151AC7">
        <w:rPr>
          <w:rFonts w:asciiTheme="minorHAnsi" w:hAnsiTheme="minorHAnsi"/>
          <w:sz w:val="24"/>
          <w:szCs w:val="24"/>
        </w:rPr>
        <w:t xml:space="preserve">. </w:t>
      </w:r>
      <w:r w:rsidR="00A66697" w:rsidRPr="00DF0AAF">
        <w:rPr>
          <w:rFonts w:asciiTheme="minorHAnsi" w:hAnsiTheme="minorHAnsi"/>
          <w:sz w:val="24"/>
          <w:szCs w:val="24"/>
        </w:rPr>
        <w:t xml:space="preserve">(A) </w:t>
      </w:r>
      <w:r w:rsidR="00151AC7">
        <w:rPr>
          <w:rFonts w:asciiTheme="minorHAnsi" w:hAnsiTheme="minorHAnsi"/>
          <w:sz w:val="24"/>
          <w:szCs w:val="24"/>
        </w:rPr>
        <w:t>Fraction of time</w:t>
      </w:r>
      <w:r w:rsidR="00A66697" w:rsidRPr="00DF0AAF">
        <w:rPr>
          <w:rFonts w:asciiTheme="minorHAnsi" w:hAnsiTheme="minorHAnsi"/>
          <w:sz w:val="24"/>
          <w:szCs w:val="24"/>
        </w:rPr>
        <w:t xml:space="preserve"> spent entering the food bin in the </w:t>
      </w:r>
      <w:r w:rsidR="00454725">
        <w:rPr>
          <w:rFonts w:asciiTheme="minorHAnsi" w:hAnsiTheme="minorHAnsi"/>
          <w:sz w:val="24"/>
          <w:szCs w:val="24"/>
        </w:rPr>
        <w:t>hr</w:t>
      </w:r>
      <w:r w:rsidR="00A66697" w:rsidRPr="00DF0AAF">
        <w:rPr>
          <w:rFonts w:asciiTheme="minorHAnsi" w:hAnsiTheme="minorHAnsi"/>
          <w:sz w:val="24"/>
          <w:szCs w:val="24"/>
        </w:rPr>
        <w:t xml:space="preserve"> after feeding (ZT9) on day</w:t>
      </w:r>
      <w:r w:rsidR="00097A42">
        <w:rPr>
          <w:rFonts w:asciiTheme="minorHAnsi" w:hAnsiTheme="minorHAnsi"/>
          <w:sz w:val="24"/>
          <w:szCs w:val="24"/>
        </w:rPr>
        <w:t>s</w:t>
      </w:r>
      <w:r w:rsidR="00A66697" w:rsidRPr="00DF0AAF">
        <w:rPr>
          <w:rFonts w:asciiTheme="minorHAnsi" w:hAnsiTheme="minorHAnsi"/>
          <w:sz w:val="24"/>
          <w:szCs w:val="24"/>
        </w:rPr>
        <w:t xml:space="preserve"> -4, 0, and 7.  (B)</w:t>
      </w:r>
      <w:r w:rsidR="00097A42">
        <w:rPr>
          <w:rFonts w:asciiTheme="minorHAnsi" w:hAnsiTheme="minorHAnsi"/>
          <w:sz w:val="24"/>
          <w:szCs w:val="24"/>
        </w:rPr>
        <w:t xml:space="preserve"> The fraction of normalized food bin entry and (C) normalized </w:t>
      </w:r>
      <w:r w:rsidR="00A66697" w:rsidRPr="00DF0AAF">
        <w:rPr>
          <w:rFonts w:asciiTheme="minorHAnsi" w:hAnsiTheme="minorHAnsi"/>
          <w:sz w:val="24"/>
          <w:szCs w:val="24"/>
        </w:rPr>
        <w:t xml:space="preserve">high activity in each </w:t>
      </w:r>
      <w:r w:rsidR="00F70521">
        <w:rPr>
          <w:rFonts w:asciiTheme="minorHAnsi" w:hAnsiTheme="minorHAnsi"/>
          <w:sz w:val="24"/>
          <w:szCs w:val="24"/>
        </w:rPr>
        <w:t>one-</w:t>
      </w:r>
      <w:r w:rsidR="00454725">
        <w:rPr>
          <w:rFonts w:asciiTheme="minorHAnsi" w:hAnsiTheme="minorHAnsi"/>
          <w:sz w:val="24"/>
          <w:szCs w:val="24"/>
        </w:rPr>
        <w:t>hr</w:t>
      </w:r>
      <w:r w:rsidR="00A66697" w:rsidRPr="00DF0AAF">
        <w:rPr>
          <w:rFonts w:asciiTheme="minorHAnsi" w:hAnsiTheme="minorHAnsi"/>
          <w:sz w:val="24"/>
          <w:szCs w:val="24"/>
        </w:rPr>
        <w:t xml:space="preserve"> bin on day 14.  </w:t>
      </w:r>
      <w:r w:rsidR="00097A42">
        <w:rPr>
          <w:rFonts w:asciiTheme="minorHAnsi" w:hAnsiTheme="minorHAnsi"/>
          <w:sz w:val="24"/>
          <w:szCs w:val="24"/>
        </w:rPr>
        <w:t>(D)</w:t>
      </w:r>
      <w:r w:rsidR="00097A42" w:rsidRPr="00097A42">
        <w:rPr>
          <w:rFonts w:asciiTheme="minorHAnsi" w:hAnsiTheme="minorHAnsi"/>
          <w:sz w:val="24"/>
          <w:szCs w:val="24"/>
        </w:rPr>
        <w:t xml:space="preserve"> </w:t>
      </w:r>
      <w:r w:rsidR="00097A42">
        <w:rPr>
          <w:rFonts w:asciiTheme="minorHAnsi" w:hAnsiTheme="minorHAnsi"/>
          <w:sz w:val="24"/>
          <w:szCs w:val="24"/>
        </w:rPr>
        <w:t xml:space="preserve">Sum of normalized high activity in the 3 hr before feeding </w:t>
      </w:r>
      <w:r w:rsidR="00097A42" w:rsidRPr="00DF0AAF">
        <w:rPr>
          <w:rFonts w:asciiTheme="minorHAnsi" w:hAnsiTheme="minorHAnsi"/>
          <w:sz w:val="24"/>
          <w:szCs w:val="24"/>
        </w:rPr>
        <w:t>on day</w:t>
      </w:r>
      <w:r w:rsidR="00097A42">
        <w:rPr>
          <w:rFonts w:asciiTheme="minorHAnsi" w:hAnsiTheme="minorHAnsi"/>
          <w:sz w:val="24"/>
          <w:szCs w:val="24"/>
        </w:rPr>
        <w:t>s</w:t>
      </w:r>
      <w:r w:rsidR="00097A42" w:rsidRPr="00DF0AAF">
        <w:rPr>
          <w:rFonts w:asciiTheme="minorHAnsi" w:hAnsiTheme="minorHAnsi"/>
          <w:sz w:val="24"/>
          <w:szCs w:val="24"/>
        </w:rPr>
        <w:t xml:space="preserve"> -4, 0, 7, 10, 11, and 14</w:t>
      </w:r>
      <w:r w:rsidR="00097A42">
        <w:rPr>
          <w:rFonts w:asciiTheme="minorHAnsi" w:hAnsiTheme="minorHAnsi"/>
          <w:sz w:val="24"/>
          <w:szCs w:val="24"/>
        </w:rPr>
        <w:t xml:space="preserve">. There were no statistically significant differences between groups, </w:t>
      </w:r>
      <w:r w:rsidR="00097A42" w:rsidRPr="00DF0AAF">
        <w:rPr>
          <w:rFonts w:asciiTheme="minorHAnsi" w:hAnsiTheme="minorHAnsi"/>
          <w:sz w:val="24"/>
          <w:szCs w:val="24"/>
        </w:rPr>
        <w:t>Mann-Whitney.</w:t>
      </w:r>
      <w:r w:rsidR="00097A42">
        <w:rPr>
          <w:rFonts w:asciiTheme="minorHAnsi" w:hAnsiTheme="minorHAnsi"/>
          <w:sz w:val="24"/>
          <w:szCs w:val="24"/>
        </w:rPr>
        <w:t xml:space="preserve"> </w:t>
      </w:r>
      <w:r w:rsidR="00A66697" w:rsidRPr="00DF0AAF">
        <w:rPr>
          <w:rFonts w:asciiTheme="minorHAnsi" w:hAnsiTheme="minorHAnsi"/>
          <w:sz w:val="24"/>
          <w:szCs w:val="24"/>
        </w:rPr>
        <w:t>Arrows indicate the bin in which the calorie restricted meal would have been delivered (ZT8).  Shad</w:t>
      </w:r>
      <w:r w:rsidR="00097A42">
        <w:rPr>
          <w:rFonts w:asciiTheme="minorHAnsi" w:hAnsiTheme="minorHAnsi"/>
          <w:sz w:val="24"/>
          <w:szCs w:val="24"/>
        </w:rPr>
        <w:t xml:space="preserve">ed boxes represent lights off. </w:t>
      </w:r>
      <w:r w:rsidR="00A66697" w:rsidRPr="00DF0AAF">
        <w:rPr>
          <w:rFonts w:asciiTheme="minorHAnsi" w:hAnsiTheme="minorHAnsi"/>
          <w:sz w:val="24"/>
          <w:szCs w:val="24"/>
        </w:rPr>
        <w:t xml:space="preserve">  Bars show medians and interquartile ranges. </w:t>
      </w:r>
    </w:p>
    <w:p w14:paraId="1336E52B" w14:textId="77777777" w:rsidR="00097A42" w:rsidRDefault="00097A42" w:rsidP="00535C70">
      <w:pPr>
        <w:spacing w:after="0" w:line="240" w:lineRule="auto"/>
        <w:jc w:val="both"/>
        <w:rPr>
          <w:rFonts w:asciiTheme="minorHAnsi" w:hAnsiTheme="minorHAnsi"/>
          <w:sz w:val="24"/>
          <w:szCs w:val="24"/>
        </w:rPr>
      </w:pPr>
    </w:p>
    <w:p w14:paraId="3C026C80" w14:textId="77777777" w:rsidR="00E361E6" w:rsidRPr="00DF0AAF" w:rsidRDefault="00210F70" w:rsidP="00535C70">
      <w:pPr>
        <w:spacing w:after="0" w:line="240" w:lineRule="auto"/>
        <w:jc w:val="both"/>
        <w:rPr>
          <w:rFonts w:asciiTheme="minorHAnsi" w:hAnsiTheme="minorHAnsi"/>
          <w:sz w:val="24"/>
          <w:szCs w:val="24"/>
        </w:rPr>
      </w:pPr>
      <w:r w:rsidRPr="00DF0AAF">
        <w:rPr>
          <w:rFonts w:asciiTheme="minorHAnsi" w:hAnsiTheme="minorHAnsi"/>
          <w:b/>
          <w:sz w:val="24"/>
          <w:szCs w:val="24"/>
        </w:rPr>
        <w:t>Figure 8</w:t>
      </w:r>
      <w:r w:rsidR="00151AC7">
        <w:rPr>
          <w:rFonts w:asciiTheme="minorHAnsi" w:hAnsiTheme="minorHAnsi"/>
          <w:sz w:val="24"/>
          <w:szCs w:val="24"/>
        </w:rPr>
        <w:t>.</w:t>
      </w:r>
      <w:r w:rsidRPr="00DF0AAF">
        <w:rPr>
          <w:rFonts w:asciiTheme="minorHAnsi" w:hAnsiTheme="minorHAnsi"/>
          <w:sz w:val="24"/>
          <w:szCs w:val="24"/>
        </w:rPr>
        <w:t xml:space="preserve"> </w:t>
      </w:r>
      <w:r w:rsidR="00E361E6" w:rsidRPr="00151AC7">
        <w:rPr>
          <w:rFonts w:asciiTheme="minorHAnsi" w:hAnsiTheme="minorHAnsi"/>
          <w:sz w:val="24"/>
          <w:szCs w:val="24"/>
        </w:rPr>
        <w:t>Activity of D1R KO</w:t>
      </w:r>
      <w:r w:rsidR="002C553C">
        <w:rPr>
          <w:rFonts w:asciiTheme="minorHAnsi" w:hAnsiTheme="minorHAnsi"/>
          <w:sz w:val="24"/>
          <w:szCs w:val="24"/>
        </w:rPr>
        <w:t xml:space="preserve"> (</w:t>
      </w:r>
      <w:r w:rsidR="00EF333A">
        <w:rPr>
          <w:rFonts w:asciiTheme="minorHAnsi" w:hAnsiTheme="minorHAnsi"/>
          <w:sz w:val="24"/>
          <w:szCs w:val="24"/>
        </w:rPr>
        <w:t>n=9)</w:t>
      </w:r>
      <w:r w:rsidR="00E361E6" w:rsidRPr="00151AC7">
        <w:rPr>
          <w:rFonts w:asciiTheme="minorHAnsi" w:hAnsiTheme="minorHAnsi"/>
          <w:sz w:val="24"/>
          <w:szCs w:val="24"/>
        </w:rPr>
        <w:t xml:space="preserve"> and WT</w:t>
      </w:r>
      <w:r w:rsidR="00EF333A">
        <w:rPr>
          <w:rFonts w:asciiTheme="minorHAnsi" w:hAnsiTheme="minorHAnsi"/>
          <w:sz w:val="24"/>
          <w:szCs w:val="24"/>
        </w:rPr>
        <w:t xml:space="preserve"> (n=14)</w:t>
      </w:r>
      <w:r w:rsidR="00E361E6" w:rsidRPr="00151AC7">
        <w:rPr>
          <w:rFonts w:asciiTheme="minorHAnsi" w:hAnsiTheme="minorHAnsi"/>
          <w:sz w:val="24"/>
          <w:szCs w:val="24"/>
        </w:rPr>
        <w:t xml:space="preserve"> mice on a 60% CR meal pretreated with 14 days of a palatable meal schedule.</w:t>
      </w:r>
      <w:r w:rsidR="00E361E6" w:rsidRPr="00DF0AAF">
        <w:rPr>
          <w:rFonts w:asciiTheme="minorHAnsi" w:hAnsiTheme="minorHAnsi"/>
          <w:b/>
          <w:sz w:val="24"/>
          <w:szCs w:val="24"/>
        </w:rPr>
        <w:t xml:space="preserve"> </w:t>
      </w:r>
      <w:r w:rsidR="00E361E6" w:rsidRPr="00DF0AAF">
        <w:rPr>
          <w:rFonts w:asciiTheme="minorHAnsi" w:hAnsiTheme="minorHAnsi"/>
          <w:sz w:val="24"/>
          <w:szCs w:val="24"/>
        </w:rPr>
        <w:t>(A) A diagram</w:t>
      </w:r>
      <w:r w:rsidR="00EF333A">
        <w:rPr>
          <w:rFonts w:asciiTheme="minorHAnsi" w:hAnsiTheme="minorHAnsi"/>
          <w:sz w:val="24"/>
          <w:szCs w:val="24"/>
        </w:rPr>
        <w:t xml:space="preserve"> representing</w:t>
      </w:r>
      <w:r w:rsidR="00E361E6" w:rsidRPr="00DF0AAF">
        <w:rPr>
          <w:rFonts w:asciiTheme="minorHAnsi" w:hAnsiTheme="minorHAnsi"/>
          <w:sz w:val="24"/>
          <w:szCs w:val="24"/>
        </w:rPr>
        <w:t xml:space="preserve"> the feeding schedule used </w:t>
      </w:r>
      <w:r w:rsidR="00E361E6" w:rsidRPr="00DF0AAF">
        <w:rPr>
          <w:rFonts w:asciiTheme="minorHAnsi" w:hAnsiTheme="minorHAnsi"/>
          <w:sz w:val="24"/>
          <w:szCs w:val="24"/>
        </w:rPr>
        <w:lastRenderedPageBreak/>
        <w:t xml:space="preserve">in this study. (B) The fraction of </w:t>
      </w:r>
      <w:r w:rsidR="00EF333A">
        <w:rPr>
          <w:rFonts w:asciiTheme="minorHAnsi" w:hAnsiTheme="minorHAnsi"/>
          <w:sz w:val="24"/>
          <w:szCs w:val="24"/>
        </w:rPr>
        <w:t xml:space="preserve">high activity </w:t>
      </w:r>
      <w:r w:rsidR="00E361E6" w:rsidRPr="00DF0AAF">
        <w:rPr>
          <w:rFonts w:asciiTheme="minorHAnsi" w:hAnsiTheme="minorHAnsi"/>
          <w:sz w:val="24"/>
          <w:szCs w:val="24"/>
        </w:rPr>
        <w:t>each one-</w:t>
      </w:r>
      <w:r w:rsidR="00454725">
        <w:rPr>
          <w:rFonts w:asciiTheme="minorHAnsi" w:hAnsiTheme="minorHAnsi"/>
          <w:sz w:val="24"/>
          <w:szCs w:val="24"/>
        </w:rPr>
        <w:t>hr</w:t>
      </w:r>
      <w:r w:rsidR="00E361E6" w:rsidRPr="00DF0AAF">
        <w:rPr>
          <w:rFonts w:asciiTheme="minorHAnsi" w:hAnsiTheme="minorHAnsi"/>
          <w:sz w:val="24"/>
          <w:szCs w:val="24"/>
        </w:rPr>
        <w:t xml:space="preserve"> bin on day 22</w:t>
      </w:r>
      <w:r w:rsidR="00EF333A">
        <w:rPr>
          <w:rFonts w:asciiTheme="minorHAnsi" w:hAnsiTheme="minorHAnsi"/>
          <w:sz w:val="24"/>
          <w:szCs w:val="24"/>
        </w:rPr>
        <w:t xml:space="preserve">, </w:t>
      </w:r>
      <w:r w:rsidR="00E361E6" w:rsidRPr="00DF0AAF">
        <w:rPr>
          <w:rFonts w:asciiTheme="minorHAnsi" w:hAnsiTheme="minorHAnsi"/>
          <w:sz w:val="24"/>
          <w:szCs w:val="24"/>
        </w:rPr>
        <w:t>(C) day 28</w:t>
      </w:r>
      <w:r w:rsidR="00EF333A">
        <w:rPr>
          <w:rFonts w:asciiTheme="minorHAnsi" w:hAnsiTheme="minorHAnsi"/>
          <w:sz w:val="24"/>
          <w:szCs w:val="24"/>
        </w:rPr>
        <w:t xml:space="preserve">, </w:t>
      </w:r>
      <w:r w:rsidR="00E361E6" w:rsidRPr="00DF0AAF">
        <w:rPr>
          <w:rFonts w:asciiTheme="minorHAnsi" w:hAnsiTheme="minorHAnsi"/>
          <w:sz w:val="24"/>
          <w:szCs w:val="24"/>
        </w:rPr>
        <w:t>(D)</w:t>
      </w:r>
      <w:r w:rsidR="00EF333A">
        <w:rPr>
          <w:rFonts w:asciiTheme="minorHAnsi" w:hAnsiTheme="minorHAnsi"/>
          <w:sz w:val="24"/>
          <w:szCs w:val="24"/>
        </w:rPr>
        <w:t xml:space="preserve"> day 35,</w:t>
      </w:r>
      <w:r w:rsidR="00E361E6" w:rsidRPr="00DF0AAF">
        <w:rPr>
          <w:rFonts w:asciiTheme="minorHAnsi" w:hAnsiTheme="minorHAnsi"/>
          <w:sz w:val="24"/>
          <w:szCs w:val="24"/>
        </w:rPr>
        <w:t xml:space="preserve"> (E)</w:t>
      </w:r>
      <w:r w:rsidR="00EF333A">
        <w:rPr>
          <w:rFonts w:asciiTheme="minorHAnsi" w:hAnsiTheme="minorHAnsi"/>
          <w:sz w:val="24"/>
          <w:szCs w:val="24"/>
        </w:rPr>
        <w:t xml:space="preserve"> day 43, and</w:t>
      </w:r>
      <w:r w:rsidR="00E361E6" w:rsidRPr="00DF0AAF">
        <w:rPr>
          <w:rFonts w:asciiTheme="minorHAnsi" w:hAnsiTheme="minorHAnsi"/>
          <w:sz w:val="24"/>
          <w:szCs w:val="24"/>
        </w:rPr>
        <w:t xml:space="preserve"> (F)</w:t>
      </w:r>
      <w:r w:rsidR="00EF333A">
        <w:rPr>
          <w:rFonts w:asciiTheme="minorHAnsi" w:hAnsiTheme="minorHAnsi"/>
          <w:sz w:val="24"/>
          <w:szCs w:val="24"/>
        </w:rPr>
        <w:t xml:space="preserve"> day 49.</w:t>
      </w:r>
      <w:r w:rsidR="00E361E6" w:rsidRPr="00DF0AAF">
        <w:rPr>
          <w:rFonts w:asciiTheme="minorHAnsi" w:hAnsiTheme="minorHAnsi"/>
          <w:sz w:val="24"/>
          <w:szCs w:val="24"/>
        </w:rPr>
        <w:t xml:space="preserve"> Arrows indicate the</w:t>
      </w:r>
      <w:r w:rsidR="00EF333A">
        <w:rPr>
          <w:rFonts w:asciiTheme="minorHAnsi" w:hAnsiTheme="minorHAnsi"/>
          <w:sz w:val="24"/>
          <w:szCs w:val="24"/>
        </w:rPr>
        <w:t xml:space="preserve"> scheduled feeding time.</w:t>
      </w:r>
      <w:r w:rsidR="00E361E6" w:rsidRPr="00DF0AAF">
        <w:rPr>
          <w:rFonts w:asciiTheme="minorHAnsi" w:hAnsiTheme="minorHAnsi"/>
          <w:sz w:val="24"/>
          <w:szCs w:val="24"/>
        </w:rPr>
        <w:t xml:space="preserve"> Shaded boxes represent lights off</w:t>
      </w:r>
      <w:r w:rsidR="00EF333A">
        <w:rPr>
          <w:rFonts w:asciiTheme="minorHAnsi" w:hAnsiTheme="minorHAnsi"/>
          <w:sz w:val="24"/>
          <w:szCs w:val="24"/>
        </w:rPr>
        <w:t xml:space="preserve"> while yellow represents lights on.</w:t>
      </w:r>
      <w:r w:rsidR="00E361E6" w:rsidRPr="00DF0AAF">
        <w:rPr>
          <w:rFonts w:asciiTheme="minorHAnsi" w:hAnsiTheme="minorHAnsi"/>
          <w:sz w:val="24"/>
          <w:szCs w:val="24"/>
        </w:rPr>
        <w:t xml:space="preserve"> (G) The fraction </w:t>
      </w:r>
      <w:r w:rsidR="00EF333A">
        <w:rPr>
          <w:rFonts w:asciiTheme="minorHAnsi" w:hAnsiTheme="minorHAnsi"/>
          <w:sz w:val="24"/>
          <w:szCs w:val="24"/>
        </w:rPr>
        <w:t>high activity in the three hr</w:t>
      </w:r>
      <w:r w:rsidR="00E361E6" w:rsidRPr="00DF0AAF">
        <w:rPr>
          <w:rFonts w:asciiTheme="minorHAnsi" w:hAnsiTheme="minorHAnsi"/>
          <w:sz w:val="24"/>
          <w:szCs w:val="24"/>
        </w:rPr>
        <w:t xml:space="preserve"> befor</w:t>
      </w:r>
      <w:r w:rsidR="00EF333A">
        <w:rPr>
          <w:rFonts w:asciiTheme="minorHAnsi" w:hAnsiTheme="minorHAnsi"/>
          <w:sz w:val="24"/>
          <w:szCs w:val="24"/>
        </w:rPr>
        <w:t xml:space="preserve">e feeding time (ZT 6-8) on day </w:t>
      </w:r>
      <w:r w:rsidR="00E361E6" w:rsidRPr="00DF0AAF">
        <w:rPr>
          <w:rFonts w:asciiTheme="minorHAnsi" w:hAnsiTheme="minorHAnsi"/>
          <w:sz w:val="24"/>
          <w:szCs w:val="24"/>
        </w:rPr>
        <w:t>22, 28, 35, 42, 49</w:t>
      </w:r>
      <w:r w:rsidR="00EF333A">
        <w:rPr>
          <w:rFonts w:asciiTheme="minorHAnsi" w:hAnsiTheme="minorHAnsi"/>
          <w:sz w:val="24"/>
          <w:szCs w:val="24"/>
        </w:rPr>
        <w:t>.</w:t>
      </w:r>
      <w:r w:rsidR="00E361E6" w:rsidRPr="00DF0AAF">
        <w:rPr>
          <w:rFonts w:asciiTheme="minorHAnsi" w:hAnsiTheme="minorHAnsi"/>
          <w:sz w:val="24"/>
          <w:szCs w:val="24"/>
        </w:rPr>
        <w:t xml:space="preserve"> Bars show medians and interquartile ranges. The statistical test used was Mann-Whitney where * indicates p&lt;0.05, ** indicates p&lt;0.01, and *** indicates p&lt;0.001.  </w:t>
      </w:r>
    </w:p>
    <w:p w14:paraId="44094816" w14:textId="77777777" w:rsidR="00210F70" w:rsidRPr="00DF0AAF" w:rsidRDefault="00210F70" w:rsidP="00535C70">
      <w:pPr>
        <w:spacing w:after="0" w:line="240" w:lineRule="auto"/>
        <w:jc w:val="both"/>
        <w:rPr>
          <w:rFonts w:asciiTheme="minorHAnsi" w:hAnsiTheme="minorHAnsi"/>
          <w:sz w:val="24"/>
          <w:szCs w:val="24"/>
        </w:rPr>
      </w:pPr>
    </w:p>
    <w:p w14:paraId="331F48D0" w14:textId="77777777" w:rsidR="00C37D18" w:rsidRDefault="00A50F8C" w:rsidP="00535C70">
      <w:pPr>
        <w:spacing w:after="0" w:line="240" w:lineRule="auto"/>
        <w:jc w:val="both"/>
        <w:rPr>
          <w:rFonts w:asciiTheme="minorHAnsi" w:hAnsiTheme="minorHAnsi"/>
          <w:sz w:val="24"/>
          <w:szCs w:val="24"/>
        </w:rPr>
      </w:pPr>
      <w:r w:rsidRPr="00495BDB">
        <w:rPr>
          <w:rFonts w:asciiTheme="minorHAnsi" w:hAnsiTheme="minorHAnsi"/>
          <w:b/>
          <w:sz w:val="24"/>
          <w:szCs w:val="24"/>
        </w:rPr>
        <w:t>Figure 9</w:t>
      </w:r>
      <w:r w:rsidRPr="00DF0AAF">
        <w:rPr>
          <w:rFonts w:asciiTheme="minorHAnsi" w:hAnsiTheme="minorHAnsi"/>
          <w:sz w:val="24"/>
          <w:szCs w:val="24"/>
        </w:rPr>
        <w:t xml:space="preserve">. </w:t>
      </w:r>
      <w:proofErr w:type="gramStart"/>
      <w:r w:rsidR="001D6360">
        <w:rPr>
          <w:rFonts w:asciiTheme="minorHAnsi" w:hAnsiTheme="minorHAnsi"/>
          <w:sz w:val="24"/>
          <w:szCs w:val="24"/>
        </w:rPr>
        <w:t>Body temperature measurements.</w:t>
      </w:r>
      <w:proofErr w:type="gramEnd"/>
      <w:r w:rsidR="001D6360">
        <w:rPr>
          <w:rFonts w:asciiTheme="minorHAnsi" w:hAnsiTheme="minorHAnsi"/>
          <w:sz w:val="24"/>
          <w:szCs w:val="24"/>
        </w:rPr>
        <w:t xml:space="preserve"> (A) Mean </w:t>
      </w:r>
      <w:r w:rsidR="00B26B3B">
        <w:rPr>
          <w:rFonts w:asciiTheme="minorHAnsi" w:hAnsiTheme="minorHAnsi"/>
          <w:sz w:val="24"/>
          <w:szCs w:val="24"/>
        </w:rPr>
        <w:t>(</w:t>
      </w:r>
      <w:r w:rsidR="001D6360">
        <w:rPr>
          <w:rFonts w:asciiTheme="minorHAnsi" w:hAnsiTheme="minorHAnsi"/>
          <w:sz w:val="24"/>
          <w:szCs w:val="24"/>
        </w:rPr>
        <w:t xml:space="preserve">+/- </w:t>
      </w:r>
      <w:r w:rsidR="00C23D68" w:rsidRPr="00C23D68">
        <w:rPr>
          <w:rFonts w:asciiTheme="minorHAnsi" w:hAnsiTheme="minorHAnsi"/>
          <w:sz w:val="24"/>
          <w:szCs w:val="24"/>
        </w:rPr>
        <w:t>SEM</w:t>
      </w:r>
      <w:r w:rsidR="00B26B3B">
        <w:rPr>
          <w:rFonts w:asciiTheme="minorHAnsi" w:hAnsiTheme="minorHAnsi"/>
          <w:sz w:val="24"/>
          <w:szCs w:val="24"/>
        </w:rPr>
        <w:t>)</w:t>
      </w:r>
      <w:r w:rsidR="001D6360">
        <w:rPr>
          <w:rFonts w:asciiTheme="minorHAnsi" w:hAnsiTheme="minorHAnsi"/>
          <w:sz w:val="24"/>
          <w:szCs w:val="24"/>
        </w:rPr>
        <w:t xml:space="preserve"> body temperature of WT and D1R KO mice three days prior to initiating CR, (B) day 14, (C) day 17, and (D) day 21 of CR. (E) Mean (+/- SEM) body temperature overall for each day of measurement. (F) Mean change in temperature in the 3 hr prior to scheduled feeding. </w:t>
      </w:r>
      <w:r w:rsidR="001D6360" w:rsidRPr="00DF0AAF">
        <w:rPr>
          <w:rFonts w:asciiTheme="minorHAnsi" w:hAnsiTheme="minorHAnsi"/>
          <w:sz w:val="24"/>
          <w:szCs w:val="24"/>
        </w:rPr>
        <w:t>* indicates p&lt;0.05</w:t>
      </w:r>
      <w:r w:rsidR="001D6360">
        <w:rPr>
          <w:rFonts w:asciiTheme="minorHAnsi" w:hAnsiTheme="minorHAnsi"/>
          <w:sz w:val="24"/>
          <w:szCs w:val="24"/>
        </w:rPr>
        <w:t xml:space="preserve">, </w:t>
      </w:r>
      <w:r w:rsidR="001D6360" w:rsidRPr="00DF0AAF">
        <w:rPr>
          <w:rFonts w:asciiTheme="minorHAnsi" w:hAnsiTheme="minorHAnsi"/>
          <w:sz w:val="24"/>
          <w:szCs w:val="24"/>
        </w:rPr>
        <w:t>Mann-Whitney</w:t>
      </w:r>
      <w:r w:rsidR="001D6360">
        <w:rPr>
          <w:rFonts w:asciiTheme="minorHAnsi" w:hAnsiTheme="minorHAnsi"/>
          <w:sz w:val="24"/>
          <w:szCs w:val="24"/>
        </w:rPr>
        <w:t xml:space="preserve">; </w:t>
      </w:r>
      <w:r w:rsidR="00C23D68">
        <w:rPr>
          <w:rFonts w:asciiTheme="minorHAnsi" w:hAnsiTheme="minorHAnsi"/>
          <w:sz w:val="24"/>
          <w:szCs w:val="24"/>
        </w:rPr>
        <w:t>n=6 D1R KO and n=8</w:t>
      </w:r>
      <w:r w:rsidR="001D6360" w:rsidRPr="00C23D68">
        <w:rPr>
          <w:rFonts w:asciiTheme="minorHAnsi" w:hAnsiTheme="minorHAnsi"/>
          <w:sz w:val="24"/>
          <w:szCs w:val="24"/>
        </w:rPr>
        <w:t xml:space="preserve"> WT.</w:t>
      </w:r>
    </w:p>
    <w:p w14:paraId="52391EB7" w14:textId="77777777" w:rsidR="0072631D" w:rsidRDefault="0072631D" w:rsidP="0072631D">
      <w:pPr>
        <w:spacing w:after="0" w:line="240" w:lineRule="auto"/>
        <w:jc w:val="both"/>
        <w:rPr>
          <w:rFonts w:asciiTheme="minorHAnsi" w:hAnsiTheme="minorHAnsi"/>
          <w:sz w:val="24"/>
          <w:szCs w:val="24"/>
        </w:rPr>
      </w:pPr>
      <w:r>
        <w:rPr>
          <w:rFonts w:asciiTheme="minorHAnsi" w:hAnsiTheme="minorHAnsi"/>
          <w:sz w:val="24"/>
          <w:szCs w:val="24"/>
        </w:rPr>
        <w:t>Figure 9 supplement 1</w:t>
      </w:r>
      <w:r w:rsidRPr="009F1332">
        <w:rPr>
          <w:rFonts w:asciiTheme="minorHAnsi" w:hAnsiTheme="minorHAnsi"/>
          <w:sz w:val="24"/>
          <w:szCs w:val="24"/>
        </w:rPr>
        <w:t xml:space="preserve">. FAA study of D1R KO (n=7) and WT (n=7) mice at 30°C. After one </w:t>
      </w:r>
      <w:proofErr w:type="gramStart"/>
      <w:r w:rsidRPr="009F1332">
        <w:rPr>
          <w:rFonts w:asciiTheme="minorHAnsi" w:hAnsiTheme="minorHAnsi"/>
          <w:sz w:val="24"/>
          <w:szCs w:val="24"/>
        </w:rPr>
        <w:t>week  at</w:t>
      </w:r>
      <w:proofErr w:type="gramEnd"/>
      <w:r w:rsidRPr="009F1332">
        <w:rPr>
          <w:rFonts w:asciiTheme="minorHAnsi" w:hAnsiTheme="minorHAnsi"/>
          <w:sz w:val="24"/>
          <w:szCs w:val="24"/>
        </w:rPr>
        <w:t xml:space="preserve"> 30°C mice were placed on timed 60% CR feeding. (A) Normalized high activity on day 14 and (B) day 28. (C) Fraction of high activity in the 3 hr preceding expected meal time.</w:t>
      </w:r>
    </w:p>
    <w:p w14:paraId="745C336F" w14:textId="77777777" w:rsidR="0072631D" w:rsidRDefault="0072631D" w:rsidP="0072631D">
      <w:pPr>
        <w:spacing w:after="0" w:line="240" w:lineRule="auto"/>
        <w:jc w:val="both"/>
        <w:rPr>
          <w:rFonts w:asciiTheme="minorHAnsi" w:hAnsiTheme="minorHAnsi"/>
          <w:sz w:val="24"/>
          <w:szCs w:val="24"/>
        </w:rPr>
      </w:pPr>
    </w:p>
    <w:p w14:paraId="102E2B2E" w14:textId="77777777" w:rsidR="0072631D" w:rsidRPr="009F1332" w:rsidRDefault="0072631D" w:rsidP="0072631D">
      <w:pPr>
        <w:spacing w:after="0" w:line="240" w:lineRule="auto"/>
        <w:jc w:val="both"/>
        <w:rPr>
          <w:rFonts w:asciiTheme="minorHAnsi" w:hAnsiTheme="minorHAnsi"/>
          <w:sz w:val="24"/>
          <w:szCs w:val="24"/>
        </w:rPr>
      </w:pPr>
      <w:r>
        <w:rPr>
          <w:rFonts w:asciiTheme="minorHAnsi" w:hAnsiTheme="minorHAnsi"/>
          <w:sz w:val="24"/>
          <w:szCs w:val="24"/>
        </w:rPr>
        <w:t>Figure 9 supplement 2.</w:t>
      </w:r>
      <w:r w:rsidRPr="009F1332">
        <w:rPr>
          <w:rFonts w:asciiTheme="minorHAnsi" w:hAnsiTheme="minorHAnsi"/>
          <w:sz w:val="24"/>
          <w:szCs w:val="24"/>
        </w:rPr>
        <w:t xml:space="preserve"> </w:t>
      </w:r>
      <w:proofErr w:type="gramStart"/>
      <w:r w:rsidRPr="009F1332">
        <w:rPr>
          <w:rFonts w:asciiTheme="minorHAnsi" w:hAnsiTheme="minorHAnsi"/>
          <w:sz w:val="24"/>
          <w:szCs w:val="24"/>
        </w:rPr>
        <w:t>Body temperature measurements during lights off (A) for the entire dark cycle and (B) for the last 4 hr of the dark cycle.</w:t>
      </w:r>
      <w:proofErr w:type="gramEnd"/>
      <w:r w:rsidRPr="009F1332">
        <w:rPr>
          <w:rFonts w:asciiTheme="minorHAnsi" w:hAnsiTheme="minorHAnsi"/>
          <w:sz w:val="24"/>
          <w:szCs w:val="24"/>
        </w:rPr>
        <w:t xml:space="preserve"> </w:t>
      </w:r>
    </w:p>
    <w:p w14:paraId="563B2EF2" w14:textId="77777777" w:rsidR="00792B40" w:rsidRDefault="00792B40" w:rsidP="00535C70">
      <w:pPr>
        <w:spacing w:after="0" w:line="240" w:lineRule="auto"/>
        <w:jc w:val="both"/>
        <w:rPr>
          <w:rFonts w:asciiTheme="minorHAnsi" w:hAnsiTheme="minorHAnsi"/>
          <w:sz w:val="24"/>
          <w:szCs w:val="24"/>
        </w:rPr>
      </w:pPr>
    </w:p>
    <w:p w14:paraId="3784CC56" w14:textId="0FADC346" w:rsidR="00767B67" w:rsidRDefault="00495BDB" w:rsidP="00767B67">
      <w:pPr>
        <w:spacing w:after="0" w:line="240" w:lineRule="auto"/>
        <w:jc w:val="both"/>
        <w:rPr>
          <w:rFonts w:asciiTheme="minorHAnsi" w:hAnsiTheme="minorHAnsi"/>
          <w:sz w:val="24"/>
          <w:szCs w:val="24"/>
        </w:rPr>
      </w:pPr>
      <w:r>
        <w:rPr>
          <w:rFonts w:asciiTheme="minorHAnsi" w:hAnsiTheme="minorHAnsi"/>
          <w:b/>
          <w:sz w:val="24"/>
          <w:szCs w:val="24"/>
        </w:rPr>
        <w:t>Figure 10</w:t>
      </w:r>
      <w:r w:rsidR="00151AC7" w:rsidRPr="00495BDB">
        <w:rPr>
          <w:rFonts w:asciiTheme="minorHAnsi" w:hAnsiTheme="minorHAnsi"/>
          <w:b/>
          <w:sz w:val="24"/>
          <w:szCs w:val="24"/>
        </w:rPr>
        <w:t>.</w:t>
      </w:r>
      <w:r w:rsidR="00151AC7">
        <w:rPr>
          <w:rFonts w:asciiTheme="minorHAnsi" w:hAnsiTheme="minorHAnsi"/>
          <w:sz w:val="24"/>
          <w:szCs w:val="24"/>
        </w:rPr>
        <w:t xml:space="preserve"> </w:t>
      </w:r>
      <w:proofErr w:type="gramStart"/>
      <w:r w:rsidR="00151AC7">
        <w:rPr>
          <w:rFonts w:asciiTheme="minorHAnsi" w:hAnsiTheme="minorHAnsi"/>
          <w:sz w:val="24"/>
          <w:szCs w:val="24"/>
        </w:rPr>
        <w:t xml:space="preserve">Viral restoration of dopamine </w:t>
      </w:r>
      <w:r w:rsidR="00F70521">
        <w:rPr>
          <w:rFonts w:asciiTheme="minorHAnsi" w:hAnsiTheme="minorHAnsi"/>
          <w:sz w:val="24"/>
          <w:szCs w:val="24"/>
        </w:rPr>
        <w:t xml:space="preserve">signaling </w:t>
      </w:r>
      <w:r w:rsidR="00151AC7">
        <w:rPr>
          <w:rFonts w:asciiTheme="minorHAnsi" w:hAnsiTheme="minorHAnsi"/>
          <w:sz w:val="24"/>
          <w:szCs w:val="24"/>
        </w:rPr>
        <w:t>in the dorsolater</w:t>
      </w:r>
      <w:r w:rsidR="00F70521">
        <w:rPr>
          <w:rFonts w:asciiTheme="minorHAnsi" w:hAnsiTheme="minorHAnsi"/>
          <w:sz w:val="24"/>
          <w:szCs w:val="24"/>
        </w:rPr>
        <w:t>al</w:t>
      </w:r>
      <w:r w:rsidR="00151AC7">
        <w:rPr>
          <w:rFonts w:asciiTheme="minorHAnsi" w:hAnsiTheme="minorHAnsi"/>
          <w:sz w:val="24"/>
          <w:szCs w:val="24"/>
        </w:rPr>
        <w:t xml:space="preserve"> striatum of </w:t>
      </w:r>
      <w:r w:rsidR="00F70521">
        <w:rPr>
          <w:rFonts w:asciiTheme="minorHAnsi" w:hAnsiTheme="minorHAnsi"/>
          <w:sz w:val="24"/>
          <w:szCs w:val="24"/>
        </w:rPr>
        <w:t>dopamine-deficient</w:t>
      </w:r>
      <w:r w:rsidR="00151AC7">
        <w:rPr>
          <w:rFonts w:asciiTheme="minorHAnsi" w:hAnsiTheme="minorHAnsi"/>
          <w:sz w:val="24"/>
          <w:szCs w:val="24"/>
        </w:rPr>
        <w:t xml:space="preserve"> mice.</w:t>
      </w:r>
      <w:proofErr w:type="gramEnd"/>
      <w:r w:rsidR="001870AA">
        <w:rPr>
          <w:rFonts w:asciiTheme="minorHAnsi" w:hAnsiTheme="minorHAnsi"/>
          <w:sz w:val="24"/>
          <w:szCs w:val="24"/>
        </w:rPr>
        <w:t xml:space="preserve"> (A) Representative tyrosine hydroxylase staining in a dopamine-deficient dorsolateral viral restoration mouse. (B)</w:t>
      </w:r>
      <w:ins w:id="197" w:author="Andrew Steele" w:date="2014-08-04T17:05:00Z">
        <w:r w:rsidR="009C38F7">
          <w:rPr>
            <w:rFonts w:asciiTheme="minorHAnsi" w:hAnsiTheme="minorHAnsi"/>
            <w:sz w:val="24"/>
            <w:szCs w:val="24"/>
          </w:rPr>
          <w:t xml:space="preserve"> Quantitation of tyrosine hydroxylase expression in dopamine deficient mice (n=5)</w:t>
        </w:r>
      </w:ins>
      <w:ins w:id="198" w:author="Andrew D. Steele" w:date="2014-08-06T22:29:00Z">
        <w:r w:rsidR="00536CD1">
          <w:rPr>
            <w:rFonts w:asciiTheme="minorHAnsi" w:hAnsiTheme="minorHAnsi"/>
            <w:sz w:val="24"/>
            <w:szCs w:val="24"/>
          </w:rPr>
          <w:t xml:space="preserve">. </w:t>
        </w:r>
        <w:r w:rsidR="00536CD1" w:rsidRPr="00536CD1">
          <w:rPr>
            <w:rFonts w:asciiTheme="minorHAnsi" w:hAnsiTheme="minorHAnsi"/>
            <w:sz w:val="24"/>
            <w:szCs w:val="24"/>
          </w:rPr>
          <w:t xml:space="preserve">TH immune-stained striatal sections from DD-VR mice were analyzed with </w:t>
        </w:r>
        <w:proofErr w:type="spellStart"/>
        <w:r w:rsidR="00536CD1" w:rsidRPr="00536CD1">
          <w:rPr>
            <w:rFonts w:asciiTheme="minorHAnsi" w:hAnsiTheme="minorHAnsi"/>
            <w:sz w:val="24"/>
            <w:szCs w:val="24"/>
          </w:rPr>
          <w:t>MacBiophotonics</w:t>
        </w:r>
        <w:proofErr w:type="spellEnd"/>
        <w:r w:rsidR="00536CD1" w:rsidRPr="00536CD1">
          <w:rPr>
            <w:rFonts w:asciiTheme="minorHAnsi" w:hAnsiTheme="minorHAnsi"/>
            <w:sz w:val="24"/>
            <w:szCs w:val="24"/>
          </w:rPr>
          <w:t xml:space="preserve"> </w:t>
        </w:r>
        <w:proofErr w:type="spellStart"/>
        <w:r w:rsidR="00536CD1" w:rsidRPr="00536CD1">
          <w:rPr>
            <w:rFonts w:asciiTheme="minorHAnsi" w:hAnsiTheme="minorHAnsi"/>
            <w:sz w:val="24"/>
            <w:szCs w:val="24"/>
          </w:rPr>
          <w:t>ImageJ</w:t>
        </w:r>
        <w:proofErr w:type="spellEnd"/>
        <w:r w:rsidR="00536CD1" w:rsidRPr="00536CD1">
          <w:rPr>
            <w:rFonts w:asciiTheme="minorHAnsi" w:hAnsiTheme="minorHAnsi"/>
            <w:sz w:val="24"/>
            <w:szCs w:val="24"/>
          </w:rPr>
          <w:t xml:space="preserve"> software to measure fluorescence intensities in the dorsal striatum, ventral striatum and also in the anterior part of the anterior commissure (</w:t>
        </w:r>
        <w:proofErr w:type="spellStart"/>
        <w:r w:rsidR="00536CD1" w:rsidRPr="00536CD1">
          <w:rPr>
            <w:rFonts w:asciiTheme="minorHAnsi" w:hAnsiTheme="minorHAnsi"/>
            <w:sz w:val="24"/>
            <w:szCs w:val="24"/>
          </w:rPr>
          <w:t>aca</w:t>
        </w:r>
        <w:proofErr w:type="spellEnd"/>
        <w:r w:rsidR="00536CD1" w:rsidRPr="00536CD1">
          <w:rPr>
            <w:rFonts w:asciiTheme="minorHAnsi" w:hAnsiTheme="minorHAnsi"/>
            <w:sz w:val="24"/>
            <w:szCs w:val="24"/>
          </w:rPr>
          <w:t>), a structure that is always devoid of TH staining. For each mouse fluorescence intensity values were divided by the size of the analyzed area to generate normalized fluorescence values.</w:t>
        </w:r>
      </w:ins>
      <w:ins w:id="199" w:author="Andrew Steele" w:date="2014-08-04T17:05:00Z">
        <w:r w:rsidR="009C38F7">
          <w:rPr>
            <w:rFonts w:asciiTheme="minorHAnsi" w:hAnsiTheme="minorHAnsi"/>
            <w:sz w:val="24"/>
            <w:szCs w:val="24"/>
          </w:rPr>
          <w:t xml:space="preserve"> (C)</w:t>
        </w:r>
      </w:ins>
      <w:r w:rsidR="001870AA">
        <w:rPr>
          <w:rFonts w:asciiTheme="minorHAnsi" w:hAnsiTheme="minorHAnsi"/>
          <w:sz w:val="24"/>
          <w:szCs w:val="24"/>
        </w:rPr>
        <w:t xml:space="preserve"> Normalized high activity in control (normal dopamine levels</w:t>
      </w:r>
      <w:r w:rsidR="00767B67">
        <w:rPr>
          <w:rFonts w:asciiTheme="minorHAnsi" w:hAnsiTheme="minorHAnsi"/>
          <w:sz w:val="24"/>
          <w:szCs w:val="24"/>
        </w:rPr>
        <w:t>, n=4</w:t>
      </w:r>
      <w:r w:rsidR="001870AA">
        <w:rPr>
          <w:rFonts w:asciiTheme="minorHAnsi" w:hAnsiTheme="minorHAnsi"/>
          <w:sz w:val="24"/>
          <w:szCs w:val="24"/>
        </w:rPr>
        <w:t>) and dopamine-deficient viral restoration mice</w:t>
      </w:r>
      <w:r w:rsidR="00767B67">
        <w:rPr>
          <w:rFonts w:asciiTheme="minorHAnsi" w:hAnsiTheme="minorHAnsi"/>
          <w:sz w:val="24"/>
          <w:szCs w:val="24"/>
        </w:rPr>
        <w:t xml:space="preserve"> (n=7)</w:t>
      </w:r>
      <w:r w:rsidR="001870AA">
        <w:rPr>
          <w:rFonts w:asciiTheme="minorHAnsi" w:hAnsiTheme="minorHAnsi"/>
          <w:sz w:val="24"/>
          <w:szCs w:val="24"/>
        </w:rPr>
        <w:t xml:space="preserve"> on the first day of CR. (</w:t>
      </w:r>
      <w:ins w:id="200" w:author="Andrew Steele" w:date="2014-08-04T17:05:00Z">
        <w:r w:rsidR="009C38F7">
          <w:rPr>
            <w:rFonts w:asciiTheme="minorHAnsi" w:hAnsiTheme="minorHAnsi"/>
            <w:sz w:val="24"/>
            <w:szCs w:val="24"/>
          </w:rPr>
          <w:t>D</w:t>
        </w:r>
      </w:ins>
      <w:del w:id="201" w:author="Andrew Steele" w:date="2014-08-04T17:05:00Z">
        <w:r w:rsidR="001870AA" w:rsidDel="009C38F7">
          <w:rPr>
            <w:rFonts w:asciiTheme="minorHAnsi" w:hAnsiTheme="minorHAnsi"/>
            <w:sz w:val="24"/>
            <w:szCs w:val="24"/>
          </w:rPr>
          <w:delText>C</w:delText>
        </w:r>
      </w:del>
      <w:r w:rsidR="001870AA">
        <w:rPr>
          <w:rFonts w:asciiTheme="minorHAnsi" w:hAnsiTheme="minorHAnsi"/>
          <w:sz w:val="24"/>
          <w:szCs w:val="24"/>
        </w:rPr>
        <w:t>)</w:t>
      </w:r>
      <w:r w:rsidR="000B246E">
        <w:rPr>
          <w:rFonts w:asciiTheme="minorHAnsi" w:hAnsiTheme="minorHAnsi"/>
          <w:sz w:val="24"/>
          <w:szCs w:val="24"/>
        </w:rPr>
        <w:t xml:space="preserve"> Normalized high activity </w:t>
      </w:r>
      <w:r w:rsidR="00F8668A">
        <w:rPr>
          <w:rFonts w:asciiTheme="minorHAnsi" w:hAnsiTheme="minorHAnsi"/>
          <w:sz w:val="24"/>
          <w:szCs w:val="24"/>
        </w:rPr>
        <w:t>on day 7 of CR and (</w:t>
      </w:r>
      <w:ins w:id="202" w:author="Andrew Steele" w:date="2014-08-04T17:05:00Z">
        <w:r w:rsidR="009C38F7">
          <w:rPr>
            <w:rFonts w:asciiTheme="minorHAnsi" w:hAnsiTheme="minorHAnsi"/>
            <w:sz w:val="24"/>
            <w:szCs w:val="24"/>
          </w:rPr>
          <w:t>E</w:t>
        </w:r>
      </w:ins>
      <w:del w:id="203" w:author="Andrew Steele" w:date="2014-08-04T17:05:00Z">
        <w:r w:rsidR="00F8668A" w:rsidDel="009C38F7">
          <w:rPr>
            <w:rFonts w:asciiTheme="minorHAnsi" w:hAnsiTheme="minorHAnsi"/>
            <w:sz w:val="24"/>
            <w:szCs w:val="24"/>
          </w:rPr>
          <w:delText>D</w:delText>
        </w:r>
      </w:del>
      <w:r w:rsidR="00F8668A">
        <w:rPr>
          <w:rFonts w:asciiTheme="minorHAnsi" w:hAnsiTheme="minorHAnsi"/>
          <w:sz w:val="24"/>
          <w:szCs w:val="24"/>
        </w:rPr>
        <w:t>) day 14 of CR. (</w:t>
      </w:r>
      <w:ins w:id="204" w:author="Andrew Steele" w:date="2014-08-04T17:05:00Z">
        <w:r w:rsidR="009C38F7">
          <w:rPr>
            <w:rFonts w:asciiTheme="minorHAnsi" w:hAnsiTheme="minorHAnsi"/>
            <w:sz w:val="24"/>
            <w:szCs w:val="24"/>
          </w:rPr>
          <w:t>F</w:t>
        </w:r>
      </w:ins>
      <w:del w:id="205" w:author="Andrew Steele" w:date="2014-08-04T17:05:00Z">
        <w:r w:rsidR="00F8668A" w:rsidDel="009C38F7">
          <w:rPr>
            <w:rFonts w:asciiTheme="minorHAnsi" w:hAnsiTheme="minorHAnsi"/>
            <w:sz w:val="24"/>
            <w:szCs w:val="24"/>
          </w:rPr>
          <w:delText>E</w:delText>
        </w:r>
      </w:del>
      <w:r w:rsidR="00F8668A">
        <w:rPr>
          <w:rFonts w:asciiTheme="minorHAnsi" w:hAnsiTheme="minorHAnsi"/>
          <w:sz w:val="24"/>
          <w:szCs w:val="24"/>
        </w:rPr>
        <w:t xml:space="preserve">) Summation of normalized high activity in the 3 hr preceding meal time over the course of the experiment. </w:t>
      </w:r>
      <w:r w:rsidR="001870AA" w:rsidRPr="00DF0AAF">
        <w:rPr>
          <w:rFonts w:asciiTheme="minorHAnsi" w:hAnsiTheme="minorHAnsi"/>
          <w:sz w:val="24"/>
          <w:szCs w:val="24"/>
        </w:rPr>
        <w:t>* indicates p&lt;0.05</w:t>
      </w:r>
      <w:r w:rsidR="001870AA">
        <w:rPr>
          <w:rFonts w:asciiTheme="minorHAnsi" w:hAnsiTheme="minorHAnsi"/>
          <w:sz w:val="24"/>
          <w:szCs w:val="24"/>
        </w:rPr>
        <w:t>,</w:t>
      </w:r>
      <w:r w:rsidR="00F8668A">
        <w:rPr>
          <w:rFonts w:asciiTheme="minorHAnsi" w:hAnsiTheme="minorHAnsi"/>
          <w:sz w:val="24"/>
          <w:szCs w:val="24"/>
        </w:rPr>
        <w:t xml:space="preserve"> Mann-Whitney.</w:t>
      </w:r>
    </w:p>
    <w:p w14:paraId="7C9FD196" w14:textId="77777777" w:rsidR="00151AC7" w:rsidRDefault="00767B67" w:rsidP="00767B67">
      <w:pPr>
        <w:spacing w:after="0" w:line="240" w:lineRule="auto"/>
        <w:jc w:val="both"/>
        <w:rPr>
          <w:rFonts w:asciiTheme="minorHAnsi" w:hAnsiTheme="minorHAnsi"/>
          <w:sz w:val="24"/>
          <w:szCs w:val="24"/>
        </w:rPr>
      </w:pPr>
      <w:r>
        <w:rPr>
          <w:rFonts w:asciiTheme="minorHAnsi" w:hAnsiTheme="minorHAnsi"/>
          <w:sz w:val="24"/>
          <w:szCs w:val="24"/>
        </w:rPr>
        <w:t xml:space="preserve"> </w:t>
      </w:r>
    </w:p>
    <w:p w14:paraId="1A38593C" w14:textId="77777777" w:rsidR="00495BDB" w:rsidRPr="00495BDB" w:rsidRDefault="00495BDB" w:rsidP="00535C70">
      <w:pPr>
        <w:spacing w:after="0" w:line="240" w:lineRule="auto"/>
        <w:jc w:val="both"/>
        <w:rPr>
          <w:rFonts w:asciiTheme="minorHAnsi" w:hAnsiTheme="minorHAnsi"/>
          <w:sz w:val="24"/>
          <w:szCs w:val="24"/>
        </w:rPr>
      </w:pPr>
      <w:r w:rsidRPr="00495BDB">
        <w:rPr>
          <w:rFonts w:asciiTheme="minorHAnsi" w:hAnsiTheme="minorHAnsi"/>
          <w:b/>
          <w:sz w:val="24"/>
          <w:szCs w:val="24"/>
        </w:rPr>
        <w:t xml:space="preserve">Figure 11. </w:t>
      </w:r>
      <w:r w:rsidR="00AC7D95" w:rsidRPr="00AC7D95">
        <w:rPr>
          <w:rFonts w:asciiTheme="minorHAnsi" w:hAnsiTheme="minorHAnsi"/>
          <w:i/>
          <w:sz w:val="24"/>
          <w:szCs w:val="24"/>
        </w:rPr>
        <w:t xml:space="preserve">Per2 </w:t>
      </w:r>
      <w:r w:rsidRPr="00E622EF">
        <w:rPr>
          <w:rFonts w:asciiTheme="minorHAnsi" w:hAnsiTheme="minorHAnsi"/>
          <w:sz w:val="24"/>
          <w:szCs w:val="24"/>
        </w:rPr>
        <w:t>mRNA expression, measured by quantitative</w:t>
      </w:r>
      <w:r w:rsidR="00F70521">
        <w:rPr>
          <w:rFonts w:asciiTheme="minorHAnsi" w:hAnsiTheme="minorHAnsi"/>
          <w:sz w:val="24"/>
          <w:szCs w:val="24"/>
        </w:rPr>
        <w:t>,</w:t>
      </w:r>
      <w:r w:rsidRPr="00E622EF">
        <w:rPr>
          <w:rFonts w:asciiTheme="minorHAnsi" w:hAnsiTheme="minorHAnsi"/>
          <w:sz w:val="24"/>
          <w:szCs w:val="24"/>
        </w:rPr>
        <w:t xml:space="preserve"> reverse-transcriptase PCR at 4 times of day in D1R KO (red dashed curve) and WT mice (blue curve) fed for 4</w:t>
      </w:r>
      <w:r w:rsidR="00F70521">
        <w:rPr>
          <w:rFonts w:asciiTheme="minorHAnsi" w:hAnsiTheme="minorHAnsi"/>
          <w:sz w:val="24"/>
          <w:szCs w:val="24"/>
        </w:rPr>
        <w:t xml:space="preserve"> </w:t>
      </w:r>
      <w:r w:rsidRPr="00E622EF">
        <w:rPr>
          <w:rFonts w:asciiTheme="minorHAnsi" w:hAnsiTheme="minorHAnsi"/>
          <w:sz w:val="24"/>
          <w:szCs w:val="24"/>
        </w:rPr>
        <w:t>h</w:t>
      </w:r>
      <w:r w:rsidR="00F70521">
        <w:rPr>
          <w:rFonts w:asciiTheme="minorHAnsi" w:hAnsiTheme="minorHAnsi"/>
          <w:sz w:val="24"/>
          <w:szCs w:val="24"/>
        </w:rPr>
        <w:t>r</w:t>
      </w:r>
      <w:r w:rsidR="00E65C49">
        <w:rPr>
          <w:rFonts w:asciiTheme="minorHAnsi" w:hAnsiTheme="minorHAnsi"/>
          <w:sz w:val="24"/>
          <w:szCs w:val="24"/>
        </w:rPr>
        <w:t xml:space="preserve"> daily at Zeitgeber Time 6. n</w:t>
      </w:r>
      <w:r w:rsidRPr="00E622EF">
        <w:rPr>
          <w:rFonts w:asciiTheme="minorHAnsi" w:hAnsiTheme="minorHAnsi"/>
          <w:sz w:val="24"/>
          <w:szCs w:val="24"/>
        </w:rPr>
        <w:t>=4 mice per group per time point. ANOVA confirms a significant effect of sample time in both groups. **denotes significant difference between KO and WT mice, p&lt;.0001.</w:t>
      </w:r>
    </w:p>
    <w:p w14:paraId="7EC42271" w14:textId="77777777" w:rsidR="00495BDB" w:rsidRPr="00DF0AAF" w:rsidRDefault="00495BDB" w:rsidP="00535C70">
      <w:pPr>
        <w:spacing w:after="0" w:line="240" w:lineRule="auto"/>
        <w:jc w:val="both"/>
        <w:rPr>
          <w:rFonts w:asciiTheme="minorHAnsi" w:hAnsiTheme="minorHAnsi"/>
          <w:sz w:val="24"/>
          <w:szCs w:val="24"/>
        </w:rPr>
      </w:pPr>
    </w:p>
    <w:p w14:paraId="456A4C7A" w14:textId="77777777" w:rsidR="00792B40" w:rsidRPr="009C0C45" w:rsidRDefault="00151AC7" w:rsidP="00535C70">
      <w:pPr>
        <w:spacing w:after="0" w:line="240" w:lineRule="auto"/>
        <w:jc w:val="both"/>
        <w:rPr>
          <w:rFonts w:asciiTheme="minorHAnsi" w:hAnsiTheme="minorHAnsi"/>
          <w:sz w:val="24"/>
          <w:szCs w:val="24"/>
        </w:rPr>
      </w:pPr>
      <w:r w:rsidRPr="00495BDB">
        <w:rPr>
          <w:rFonts w:asciiTheme="minorHAnsi" w:hAnsiTheme="minorHAnsi"/>
          <w:b/>
          <w:sz w:val="24"/>
          <w:szCs w:val="24"/>
        </w:rPr>
        <w:t>Figure 12</w:t>
      </w:r>
      <w:r w:rsidR="00495BDB">
        <w:rPr>
          <w:rFonts w:asciiTheme="minorHAnsi" w:hAnsiTheme="minorHAnsi"/>
          <w:b/>
          <w:sz w:val="24"/>
          <w:szCs w:val="24"/>
        </w:rPr>
        <w:t>.</w:t>
      </w:r>
      <w:r w:rsidR="00C37D18" w:rsidRPr="00DF0AAF">
        <w:rPr>
          <w:rFonts w:asciiTheme="minorHAnsi" w:hAnsiTheme="minorHAnsi"/>
          <w:sz w:val="24"/>
          <w:szCs w:val="24"/>
        </w:rPr>
        <w:t xml:space="preserve"> </w:t>
      </w:r>
      <w:r w:rsidR="004142CA">
        <w:rPr>
          <w:rFonts w:asciiTheme="minorHAnsi" w:hAnsiTheme="minorHAnsi"/>
          <w:sz w:val="24"/>
          <w:szCs w:val="24"/>
        </w:rPr>
        <w:t xml:space="preserve">Mice were injected </w:t>
      </w:r>
      <w:proofErr w:type="spellStart"/>
      <w:ins w:id="206" w:author="Andrew D. Steele" w:date="2014-07-31T17:15:00Z">
        <w:r w:rsidR="00367CE8">
          <w:rPr>
            <w:rFonts w:asciiTheme="minorHAnsi" w:hAnsiTheme="minorHAnsi"/>
            <w:sz w:val="24"/>
            <w:szCs w:val="24"/>
          </w:rPr>
          <w:t>i.p</w:t>
        </w:r>
        <w:proofErr w:type="spellEnd"/>
        <w:r w:rsidR="00367CE8">
          <w:rPr>
            <w:rFonts w:asciiTheme="minorHAnsi" w:hAnsiTheme="minorHAnsi"/>
            <w:sz w:val="24"/>
            <w:szCs w:val="24"/>
          </w:rPr>
          <w:t xml:space="preserve">. </w:t>
        </w:r>
      </w:ins>
      <w:r w:rsidR="004142CA">
        <w:rPr>
          <w:rFonts w:asciiTheme="minorHAnsi" w:hAnsiTheme="minorHAnsi"/>
          <w:sz w:val="24"/>
          <w:szCs w:val="24"/>
        </w:rPr>
        <w:t>daily with water (</w:t>
      </w:r>
      <w:r w:rsidR="0082111A">
        <w:rPr>
          <w:rFonts w:asciiTheme="minorHAnsi" w:hAnsiTheme="minorHAnsi"/>
          <w:sz w:val="24"/>
          <w:szCs w:val="24"/>
        </w:rPr>
        <w:t>n=9</w:t>
      </w:r>
      <w:r w:rsidR="004142CA">
        <w:rPr>
          <w:rFonts w:asciiTheme="minorHAnsi" w:hAnsiTheme="minorHAnsi"/>
          <w:sz w:val="24"/>
          <w:szCs w:val="24"/>
        </w:rPr>
        <w:t>), caffeine</w:t>
      </w:r>
      <w:r w:rsidR="001937AC">
        <w:rPr>
          <w:rFonts w:asciiTheme="minorHAnsi" w:hAnsiTheme="minorHAnsi"/>
          <w:sz w:val="24"/>
          <w:szCs w:val="24"/>
        </w:rPr>
        <w:t xml:space="preserve"> (</w:t>
      </w:r>
      <w:r w:rsidR="0082111A">
        <w:rPr>
          <w:rFonts w:asciiTheme="minorHAnsi" w:hAnsiTheme="minorHAnsi"/>
          <w:sz w:val="24"/>
          <w:szCs w:val="24"/>
        </w:rPr>
        <w:t>n=8-9</w:t>
      </w:r>
      <w:r w:rsidR="004142CA">
        <w:rPr>
          <w:rFonts w:asciiTheme="minorHAnsi" w:hAnsiTheme="minorHAnsi"/>
          <w:sz w:val="24"/>
          <w:szCs w:val="24"/>
        </w:rPr>
        <w:t>) or SKF-81297 (</w:t>
      </w:r>
      <w:r w:rsidR="001937AC">
        <w:rPr>
          <w:rFonts w:asciiTheme="minorHAnsi" w:hAnsiTheme="minorHAnsi"/>
          <w:sz w:val="24"/>
          <w:szCs w:val="24"/>
        </w:rPr>
        <w:t>n=9-10</w:t>
      </w:r>
      <w:r w:rsidR="004142CA">
        <w:rPr>
          <w:rFonts w:asciiTheme="minorHAnsi" w:hAnsiTheme="minorHAnsi"/>
          <w:sz w:val="24"/>
          <w:szCs w:val="24"/>
        </w:rPr>
        <w:t>).</w:t>
      </w:r>
      <w:r w:rsidR="005472B4">
        <w:rPr>
          <w:rFonts w:asciiTheme="minorHAnsi" w:hAnsiTheme="minorHAnsi"/>
          <w:sz w:val="24"/>
          <w:szCs w:val="24"/>
        </w:rPr>
        <w:t xml:space="preserve"> (A) Seconds of high activity behavior in the 2 hr after injection on day 0, the first day of injection, (B) day 12, and (C) on day 13 when no injection was performed</w:t>
      </w:r>
      <w:r w:rsidR="001937AC">
        <w:rPr>
          <w:rFonts w:asciiTheme="minorHAnsi" w:hAnsiTheme="minorHAnsi"/>
          <w:sz w:val="24"/>
          <w:szCs w:val="24"/>
        </w:rPr>
        <w:t>. (D) Fraction of high activity plotted in one hour bins after the first day of injection, (E) 7</w:t>
      </w:r>
      <w:r w:rsidR="001937AC" w:rsidRPr="001937AC">
        <w:rPr>
          <w:rFonts w:asciiTheme="minorHAnsi" w:hAnsiTheme="minorHAnsi"/>
          <w:sz w:val="24"/>
          <w:szCs w:val="24"/>
          <w:vertAlign w:val="superscript"/>
        </w:rPr>
        <w:t>th</w:t>
      </w:r>
      <w:r w:rsidR="001937AC">
        <w:rPr>
          <w:rFonts w:asciiTheme="minorHAnsi" w:hAnsiTheme="minorHAnsi"/>
          <w:sz w:val="24"/>
          <w:szCs w:val="24"/>
        </w:rPr>
        <w:t>, (F) 12</w:t>
      </w:r>
      <w:r w:rsidR="001937AC" w:rsidRPr="001937AC">
        <w:rPr>
          <w:rFonts w:asciiTheme="minorHAnsi" w:hAnsiTheme="minorHAnsi"/>
          <w:sz w:val="24"/>
          <w:szCs w:val="24"/>
          <w:vertAlign w:val="superscript"/>
        </w:rPr>
        <w:t>th</w:t>
      </w:r>
      <w:r w:rsidR="001937AC">
        <w:rPr>
          <w:rFonts w:asciiTheme="minorHAnsi" w:hAnsiTheme="minorHAnsi"/>
          <w:sz w:val="24"/>
          <w:szCs w:val="24"/>
        </w:rPr>
        <w:t xml:space="preserve"> day of injection and (G) one day after the last injection.</w:t>
      </w:r>
      <w:r w:rsidR="00861DF8">
        <w:rPr>
          <w:rFonts w:asciiTheme="minorHAnsi" w:hAnsiTheme="minorHAnsi"/>
          <w:sz w:val="24"/>
          <w:szCs w:val="24"/>
        </w:rPr>
        <w:t xml:space="preserve"> (H) The sum of normalized </w:t>
      </w:r>
      <w:r w:rsidR="00861DF8">
        <w:rPr>
          <w:rFonts w:asciiTheme="minorHAnsi" w:hAnsiTheme="minorHAnsi"/>
          <w:sz w:val="24"/>
          <w:szCs w:val="24"/>
        </w:rPr>
        <w:lastRenderedPageBreak/>
        <w:t xml:space="preserve">high activity in the 3 hr preceding scheduled injection at each behavioral measurement. </w:t>
      </w:r>
      <w:r w:rsidR="00861DF8" w:rsidRPr="00DF0AAF">
        <w:rPr>
          <w:rFonts w:asciiTheme="minorHAnsi" w:hAnsiTheme="minorHAnsi"/>
          <w:sz w:val="24"/>
          <w:szCs w:val="24"/>
        </w:rPr>
        <w:t xml:space="preserve">* </w:t>
      </w:r>
      <w:proofErr w:type="gramStart"/>
      <w:r w:rsidR="00861DF8" w:rsidRPr="00DF0AAF">
        <w:rPr>
          <w:rFonts w:asciiTheme="minorHAnsi" w:hAnsiTheme="minorHAnsi"/>
          <w:sz w:val="24"/>
          <w:szCs w:val="24"/>
        </w:rPr>
        <w:t>indicates</w:t>
      </w:r>
      <w:proofErr w:type="gramEnd"/>
      <w:r w:rsidR="00861DF8" w:rsidRPr="00DF0AAF">
        <w:rPr>
          <w:rFonts w:asciiTheme="minorHAnsi" w:hAnsiTheme="minorHAnsi"/>
          <w:sz w:val="24"/>
          <w:szCs w:val="24"/>
        </w:rPr>
        <w:t xml:space="preserve"> p&lt;0.05</w:t>
      </w:r>
      <w:r w:rsidR="00861DF8">
        <w:rPr>
          <w:rFonts w:asciiTheme="minorHAnsi" w:hAnsiTheme="minorHAnsi"/>
          <w:sz w:val="24"/>
          <w:szCs w:val="24"/>
        </w:rPr>
        <w:t>, ** p,0.01, Mann-Whitney.</w:t>
      </w:r>
    </w:p>
    <w:p w14:paraId="1A04AEE0" w14:textId="77777777" w:rsidR="009F1332" w:rsidRPr="009F1332" w:rsidRDefault="009F1332" w:rsidP="009F1332">
      <w:pPr>
        <w:spacing w:after="0" w:line="240" w:lineRule="auto"/>
        <w:jc w:val="both"/>
        <w:rPr>
          <w:rFonts w:asciiTheme="minorHAnsi" w:hAnsiTheme="minorHAnsi"/>
          <w:sz w:val="24"/>
          <w:szCs w:val="24"/>
        </w:rPr>
      </w:pPr>
    </w:p>
    <w:p w14:paraId="40B596F3" w14:textId="3CF0C043" w:rsidR="00367CE8" w:rsidRPr="009F1332" w:rsidRDefault="00367CE8" w:rsidP="009F1332">
      <w:pPr>
        <w:spacing w:after="0" w:line="240" w:lineRule="auto"/>
        <w:jc w:val="both"/>
        <w:rPr>
          <w:rFonts w:asciiTheme="minorHAnsi" w:hAnsiTheme="minorHAnsi"/>
          <w:sz w:val="24"/>
          <w:szCs w:val="24"/>
        </w:rPr>
      </w:pPr>
      <w:ins w:id="207" w:author="Andrew D. Steele" w:date="2014-07-31T17:14:00Z">
        <w:r>
          <w:rPr>
            <w:rFonts w:asciiTheme="minorHAnsi" w:hAnsiTheme="minorHAnsi"/>
            <w:sz w:val="24"/>
            <w:szCs w:val="24"/>
          </w:rPr>
          <w:t>Figure 12 supplement 1</w:t>
        </w:r>
      </w:ins>
      <w:ins w:id="208" w:author="Andrew D. Steele" w:date="2014-08-01T10:07:00Z">
        <w:r w:rsidR="008E73F7">
          <w:rPr>
            <w:rFonts w:asciiTheme="minorHAnsi" w:hAnsiTheme="minorHAnsi"/>
            <w:sz w:val="24"/>
            <w:szCs w:val="24"/>
          </w:rPr>
          <w:t xml:space="preserve">. </w:t>
        </w:r>
      </w:ins>
      <w:ins w:id="209" w:author="Andrew D. Steele" w:date="2014-07-31T17:15:00Z">
        <w:r>
          <w:rPr>
            <w:rFonts w:asciiTheme="minorHAnsi" w:hAnsiTheme="minorHAnsi"/>
            <w:sz w:val="24"/>
            <w:szCs w:val="24"/>
          </w:rPr>
          <w:t xml:space="preserve">Mice were injected </w:t>
        </w:r>
        <w:proofErr w:type="spellStart"/>
        <w:r>
          <w:rPr>
            <w:rFonts w:asciiTheme="minorHAnsi" w:hAnsiTheme="minorHAnsi"/>
            <w:sz w:val="24"/>
            <w:szCs w:val="24"/>
          </w:rPr>
          <w:t>i.p</w:t>
        </w:r>
        <w:proofErr w:type="spellEnd"/>
        <w:r>
          <w:rPr>
            <w:rFonts w:asciiTheme="minorHAnsi" w:hAnsiTheme="minorHAnsi"/>
            <w:sz w:val="24"/>
            <w:szCs w:val="24"/>
          </w:rPr>
          <w:t xml:space="preserve">. </w:t>
        </w:r>
        <w:proofErr w:type="gramStart"/>
        <w:r>
          <w:rPr>
            <w:rFonts w:asciiTheme="minorHAnsi" w:hAnsiTheme="minorHAnsi"/>
            <w:sz w:val="24"/>
            <w:szCs w:val="24"/>
          </w:rPr>
          <w:t>with</w:t>
        </w:r>
        <w:proofErr w:type="gramEnd"/>
        <w:r>
          <w:rPr>
            <w:rFonts w:asciiTheme="minorHAnsi" w:hAnsiTheme="minorHAnsi"/>
            <w:sz w:val="24"/>
            <w:szCs w:val="24"/>
          </w:rPr>
          <w:t xml:space="preserve"> either </w:t>
        </w:r>
      </w:ins>
      <w:ins w:id="210" w:author="Andrew D. Steele" w:date="2014-07-31T17:14:00Z">
        <w:r>
          <w:rPr>
            <w:rFonts w:asciiTheme="minorHAnsi" w:hAnsiTheme="minorHAnsi"/>
            <w:sz w:val="24"/>
            <w:szCs w:val="24"/>
          </w:rPr>
          <w:t xml:space="preserve">SKF-81297 </w:t>
        </w:r>
      </w:ins>
      <w:ins w:id="211" w:author="Andrew D. Steele" w:date="2014-07-31T17:15:00Z">
        <w:r>
          <w:rPr>
            <w:rFonts w:asciiTheme="minorHAnsi" w:hAnsiTheme="minorHAnsi"/>
            <w:sz w:val="24"/>
            <w:szCs w:val="24"/>
          </w:rPr>
          <w:t>(n=8-12) or water (n=8-12) for 14 days and deprived of food</w:t>
        </w:r>
      </w:ins>
      <w:ins w:id="212" w:author="Andrew D. Steele" w:date="2014-08-06T16:47:00Z">
        <w:r w:rsidR="008F6440">
          <w:rPr>
            <w:rFonts w:asciiTheme="minorHAnsi" w:hAnsiTheme="minorHAnsi"/>
            <w:sz w:val="24"/>
            <w:szCs w:val="24"/>
          </w:rPr>
          <w:t xml:space="preserve"> each day</w:t>
        </w:r>
      </w:ins>
      <w:ins w:id="213" w:author="Andrew D. Steele" w:date="2014-07-31T17:15:00Z">
        <w:r>
          <w:rPr>
            <w:rFonts w:asciiTheme="minorHAnsi" w:hAnsiTheme="minorHAnsi"/>
            <w:sz w:val="24"/>
            <w:szCs w:val="24"/>
          </w:rPr>
          <w:t xml:space="preserve"> for 4 hr post injection</w:t>
        </w:r>
      </w:ins>
      <w:ins w:id="214" w:author="Andrew D. Steele" w:date="2014-08-01T10:07:00Z">
        <w:r w:rsidR="008E73F7">
          <w:rPr>
            <w:rFonts w:asciiTheme="minorHAnsi" w:hAnsiTheme="minorHAnsi"/>
            <w:sz w:val="24"/>
            <w:szCs w:val="24"/>
          </w:rPr>
          <w:t xml:space="preserve"> to prevent </w:t>
        </w:r>
      </w:ins>
      <w:ins w:id="215" w:author="Andrew D. Steele" w:date="2014-08-06T16:47:00Z">
        <w:r w:rsidR="008F6440">
          <w:rPr>
            <w:rFonts w:asciiTheme="minorHAnsi" w:hAnsiTheme="minorHAnsi"/>
            <w:sz w:val="24"/>
            <w:szCs w:val="24"/>
          </w:rPr>
          <w:t xml:space="preserve">any </w:t>
        </w:r>
      </w:ins>
      <w:ins w:id="216" w:author="Andrew D. Steele" w:date="2014-08-01T10:07:00Z">
        <w:r w:rsidR="008E73F7">
          <w:rPr>
            <w:rFonts w:asciiTheme="minorHAnsi" w:hAnsiTheme="minorHAnsi"/>
            <w:sz w:val="24"/>
            <w:szCs w:val="24"/>
          </w:rPr>
          <w:t>drug induced food consumption</w:t>
        </w:r>
      </w:ins>
      <w:ins w:id="217" w:author="Andrew D. Steele" w:date="2014-07-31T17:15:00Z">
        <w:r>
          <w:rPr>
            <w:rFonts w:asciiTheme="minorHAnsi" w:hAnsiTheme="minorHAnsi"/>
            <w:sz w:val="24"/>
            <w:szCs w:val="24"/>
          </w:rPr>
          <w:t>.</w:t>
        </w:r>
      </w:ins>
      <w:ins w:id="218" w:author="Andrew D. Steele" w:date="2014-08-01T10:08:00Z">
        <w:r w:rsidR="008E73F7">
          <w:rPr>
            <w:rFonts w:asciiTheme="minorHAnsi" w:hAnsiTheme="minorHAnsi"/>
            <w:sz w:val="24"/>
            <w:szCs w:val="24"/>
          </w:rPr>
          <w:t xml:space="preserve"> (A) </w:t>
        </w:r>
        <w:proofErr w:type="gramStart"/>
        <w:r w:rsidR="008E73F7">
          <w:rPr>
            <w:rFonts w:asciiTheme="minorHAnsi" w:hAnsiTheme="minorHAnsi"/>
            <w:sz w:val="24"/>
            <w:szCs w:val="24"/>
          </w:rPr>
          <w:t>high</w:t>
        </w:r>
        <w:proofErr w:type="gramEnd"/>
        <w:r w:rsidR="008E73F7">
          <w:rPr>
            <w:rFonts w:asciiTheme="minorHAnsi" w:hAnsiTheme="minorHAnsi"/>
            <w:sz w:val="24"/>
            <w:szCs w:val="24"/>
          </w:rPr>
          <w:t xml:space="preserve"> activity in the 3 hr preceding daily injection on days 0, 7, and 14 of the experiment.</w:t>
        </w:r>
        <w:r w:rsidR="00A738EA">
          <w:rPr>
            <w:rFonts w:asciiTheme="minorHAnsi" w:hAnsiTheme="minorHAnsi"/>
            <w:sz w:val="24"/>
            <w:szCs w:val="24"/>
          </w:rPr>
          <w:t xml:space="preserve"> (B) </w:t>
        </w:r>
      </w:ins>
      <w:proofErr w:type="gramStart"/>
      <w:ins w:id="219" w:author="Andrew Steele" w:date="2014-08-04T17:14:00Z">
        <w:r w:rsidR="00227D30">
          <w:rPr>
            <w:rFonts w:asciiTheme="minorHAnsi" w:hAnsiTheme="minorHAnsi"/>
            <w:sz w:val="24"/>
            <w:szCs w:val="24"/>
          </w:rPr>
          <w:t>quantitation</w:t>
        </w:r>
        <w:proofErr w:type="gramEnd"/>
        <w:r w:rsidR="00227D30">
          <w:rPr>
            <w:rFonts w:asciiTheme="minorHAnsi" w:hAnsiTheme="minorHAnsi"/>
            <w:sz w:val="24"/>
            <w:szCs w:val="24"/>
          </w:rPr>
          <w:t xml:space="preserve"> of </w:t>
        </w:r>
      </w:ins>
      <w:ins w:id="220" w:author="Andrew D. Steele" w:date="2014-08-01T10:08:00Z">
        <w:r w:rsidR="00A738EA">
          <w:rPr>
            <w:rFonts w:asciiTheme="minorHAnsi" w:hAnsiTheme="minorHAnsi"/>
            <w:sz w:val="24"/>
            <w:szCs w:val="24"/>
          </w:rPr>
          <w:t xml:space="preserve">c-Fos </w:t>
        </w:r>
        <w:proofErr w:type="spellStart"/>
        <w:r w:rsidR="00A738EA">
          <w:rPr>
            <w:rFonts w:asciiTheme="minorHAnsi" w:hAnsiTheme="minorHAnsi"/>
            <w:sz w:val="24"/>
            <w:szCs w:val="24"/>
          </w:rPr>
          <w:t>immunostaining</w:t>
        </w:r>
        <w:proofErr w:type="spellEnd"/>
        <w:r w:rsidR="00A738EA">
          <w:rPr>
            <w:rFonts w:asciiTheme="minorHAnsi" w:hAnsiTheme="minorHAnsi"/>
            <w:sz w:val="24"/>
            <w:szCs w:val="24"/>
          </w:rPr>
          <w:t xml:space="preserve"> in the dorsal striatum of </w:t>
        </w:r>
        <w:del w:id="221" w:author="Andrew Steele" w:date="2014-08-04T17:14:00Z">
          <w:r w:rsidR="00A738EA" w:rsidDel="00227D30">
            <w:rPr>
              <w:rFonts w:asciiTheme="minorHAnsi" w:hAnsiTheme="minorHAnsi"/>
              <w:sz w:val="24"/>
              <w:szCs w:val="24"/>
            </w:rPr>
            <w:delText>a</w:delText>
          </w:r>
        </w:del>
        <w:r w:rsidR="00A738EA">
          <w:rPr>
            <w:rFonts w:asciiTheme="minorHAnsi" w:hAnsiTheme="minorHAnsi"/>
            <w:sz w:val="24"/>
            <w:szCs w:val="24"/>
          </w:rPr>
          <w:t xml:space="preserve"> D1R WT</w:t>
        </w:r>
      </w:ins>
      <w:ins w:id="222" w:author="Andrew Steele" w:date="2014-08-04T17:14:00Z">
        <w:r w:rsidR="00227D30">
          <w:rPr>
            <w:rFonts w:asciiTheme="minorHAnsi" w:hAnsiTheme="minorHAnsi"/>
            <w:sz w:val="24"/>
            <w:szCs w:val="24"/>
          </w:rPr>
          <w:t>(n=2) and D1R KO (n=2). (C)</w:t>
        </w:r>
      </w:ins>
      <w:ins w:id="223" w:author="Andrew D. Steele" w:date="2014-08-01T10:08:00Z">
        <w:del w:id="224" w:author="Andrew Steele" w:date="2014-08-04T17:14:00Z">
          <w:r w:rsidR="00A738EA" w:rsidDel="00227D30">
            <w:rPr>
              <w:rFonts w:asciiTheme="minorHAnsi" w:hAnsiTheme="minorHAnsi"/>
              <w:sz w:val="24"/>
              <w:szCs w:val="24"/>
            </w:rPr>
            <w:delText xml:space="preserve"> mouse</w:delText>
          </w:r>
        </w:del>
        <w:r w:rsidR="00A738EA">
          <w:rPr>
            <w:rFonts w:asciiTheme="minorHAnsi" w:hAnsiTheme="minorHAnsi"/>
            <w:sz w:val="24"/>
            <w:szCs w:val="24"/>
          </w:rPr>
          <w:t xml:space="preserve"> </w:t>
        </w:r>
        <w:proofErr w:type="gramStart"/>
        <w:r w:rsidR="00A738EA">
          <w:rPr>
            <w:rFonts w:asciiTheme="minorHAnsi" w:hAnsiTheme="minorHAnsi"/>
            <w:sz w:val="24"/>
            <w:szCs w:val="24"/>
          </w:rPr>
          <w:t>a</w:t>
        </w:r>
        <w:proofErr w:type="gramEnd"/>
        <w:r w:rsidR="00A738EA">
          <w:rPr>
            <w:rFonts w:asciiTheme="minorHAnsi" w:hAnsiTheme="minorHAnsi"/>
            <w:sz w:val="24"/>
            <w:szCs w:val="24"/>
          </w:rPr>
          <w:t xml:space="preserve"> low magnification </w:t>
        </w:r>
      </w:ins>
      <w:ins w:id="225" w:author="Andrew D. Steele" w:date="2014-08-01T10:09:00Z">
        <w:del w:id="226" w:author="Andrew Steele" w:date="2014-08-04T17:14:00Z">
          <w:r w:rsidR="00A738EA" w:rsidDel="00227D30">
            <w:rPr>
              <w:rFonts w:asciiTheme="minorHAnsi" w:hAnsiTheme="minorHAnsi"/>
              <w:sz w:val="24"/>
              <w:szCs w:val="24"/>
            </w:rPr>
            <w:delText>(C)</w:delText>
          </w:r>
        </w:del>
        <w:r w:rsidR="00A738EA">
          <w:rPr>
            <w:rFonts w:asciiTheme="minorHAnsi" w:hAnsiTheme="minorHAnsi"/>
            <w:sz w:val="24"/>
            <w:szCs w:val="24"/>
          </w:rPr>
          <w:t xml:space="preserve"> </w:t>
        </w:r>
      </w:ins>
      <w:ins w:id="227" w:author="Andrew Steele" w:date="2014-08-04T17:15:00Z">
        <w:r w:rsidR="00227D30">
          <w:rPr>
            <w:rFonts w:asciiTheme="minorHAnsi" w:hAnsiTheme="minorHAnsi"/>
            <w:sz w:val="24"/>
            <w:szCs w:val="24"/>
          </w:rPr>
          <w:t>(D)</w:t>
        </w:r>
      </w:ins>
      <w:ins w:id="228" w:author="Andrew D. Steele" w:date="2014-08-01T10:09:00Z">
        <w:r w:rsidR="00A738EA">
          <w:rPr>
            <w:rFonts w:asciiTheme="minorHAnsi" w:hAnsiTheme="minorHAnsi"/>
            <w:sz w:val="24"/>
            <w:szCs w:val="24"/>
          </w:rPr>
          <w:t xml:space="preserve">and at </w:t>
        </w:r>
      </w:ins>
      <w:ins w:id="229" w:author="Andrew D. Steele" w:date="2014-08-01T10:08:00Z">
        <w:r w:rsidR="00A738EA">
          <w:rPr>
            <w:rFonts w:asciiTheme="minorHAnsi" w:hAnsiTheme="minorHAnsi"/>
            <w:sz w:val="24"/>
            <w:szCs w:val="24"/>
          </w:rPr>
          <w:t xml:space="preserve">10X. </w:t>
        </w:r>
      </w:ins>
      <w:ins w:id="230" w:author="Andrew D. Steele" w:date="2014-08-01T10:09:00Z">
        <w:r w:rsidR="00A738EA">
          <w:rPr>
            <w:rFonts w:asciiTheme="minorHAnsi" w:hAnsiTheme="minorHAnsi"/>
            <w:sz w:val="24"/>
            <w:szCs w:val="24"/>
          </w:rPr>
          <w:t>(</w:t>
        </w:r>
      </w:ins>
      <w:ins w:id="231" w:author="Andrew Steele" w:date="2014-08-04T17:15:00Z">
        <w:r w:rsidR="00227D30">
          <w:rPr>
            <w:rFonts w:asciiTheme="minorHAnsi" w:hAnsiTheme="minorHAnsi"/>
            <w:sz w:val="24"/>
            <w:szCs w:val="24"/>
          </w:rPr>
          <w:t>E</w:t>
        </w:r>
      </w:ins>
      <w:ins w:id="232" w:author="Andrew D. Steele" w:date="2014-08-01T10:09:00Z">
        <w:del w:id="233" w:author="Andrew Steele" w:date="2014-08-04T17:15:00Z">
          <w:r w:rsidR="00A738EA" w:rsidDel="00227D30">
            <w:rPr>
              <w:rFonts w:asciiTheme="minorHAnsi" w:hAnsiTheme="minorHAnsi"/>
              <w:sz w:val="24"/>
              <w:szCs w:val="24"/>
            </w:rPr>
            <w:delText>D</w:delText>
          </w:r>
        </w:del>
        <w:r w:rsidR="00A738EA">
          <w:rPr>
            <w:rFonts w:asciiTheme="minorHAnsi" w:hAnsiTheme="minorHAnsi"/>
            <w:sz w:val="24"/>
            <w:szCs w:val="24"/>
          </w:rPr>
          <w:t xml:space="preserve">) c-Fos </w:t>
        </w:r>
        <w:proofErr w:type="spellStart"/>
        <w:r w:rsidR="00A738EA">
          <w:rPr>
            <w:rFonts w:asciiTheme="minorHAnsi" w:hAnsiTheme="minorHAnsi"/>
            <w:sz w:val="24"/>
            <w:szCs w:val="24"/>
          </w:rPr>
          <w:t>immunostaining</w:t>
        </w:r>
        <w:proofErr w:type="spellEnd"/>
        <w:r w:rsidR="00A738EA">
          <w:rPr>
            <w:rFonts w:asciiTheme="minorHAnsi" w:hAnsiTheme="minorHAnsi"/>
            <w:sz w:val="24"/>
            <w:szCs w:val="24"/>
          </w:rPr>
          <w:t xml:space="preserve"> in the dorsal striatum of a D1R KO mouse a low magnification (</w:t>
        </w:r>
      </w:ins>
      <w:ins w:id="234" w:author="Andrew Steele" w:date="2014-08-04T17:15:00Z">
        <w:r w:rsidR="00227D30">
          <w:rPr>
            <w:rFonts w:asciiTheme="minorHAnsi" w:hAnsiTheme="minorHAnsi"/>
            <w:sz w:val="24"/>
            <w:szCs w:val="24"/>
          </w:rPr>
          <w:t>F</w:t>
        </w:r>
      </w:ins>
      <w:ins w:id="235" w:author="Andrew D. Steele" w:date="2014-08-01T10:09:00Z">
        <w:del w:id="236" w:author="Andrew Steele" w:date="2014-08-04T17:15:00Z">
          <w:r w:rsidR="00A738EA" w:rsidDel="00227D30">
            <w:rPr>
              <w:rFonts w:asciiTheme="minorHAnsi" w:hAnsiTheme="minorHAnsi"/>
              <w:sz w:val="24"/>
              <w:szCs w:val="24"/>
            </w:rPr>
            <w:delText>E</w:delText>
          </w:r>
        </w:del>
        <w:r w:rsidR="00A738EA">
          <w:rPr>
            <w:rFonts w:asciiTheme="minorHAnsi" w:hAnsiTheme="minorHAnsi"/>
            <w:sz w:val="24"/>
            <w:szCs w:val="24"/>
          </w:rPr>
          <w:t>) and at 10X.</w:t>
        </w:r>
      </w:ins>
    </w:p>
    <w:p w14:paraId="116CBE60" w14:textId="77777777" w:rsidR="00792B40" w:rsidRPr="009C0C45" w:rsidRDefault="00792B40" w:rsidP="002E2F5C">
      <w:pPr>
        <w:spacing w:after="0" w:line="240" w:lineRule="auto"/>
        <w:jc w:val="both"/>
        <w:rPr>
          <w:rFonts w:asciiTheme="minorHAnsi" w:hAnsiTheme="minorHAnsi"/>
          <w:sz w:val="24"/>
          <w:szCs w:val="24"/>
        </w:rPr>
      </w:pPr>
    </w:p>
    <w:p w14:paraId="13D0110A" w14:textId="77777777" w:rsidR="00792B40" w:rsidRPr="009C0C45" w:rsidRDefault="00792B40" w:rsidP="002E2F5C">
      <w:pPr>
        <w:spacing w:after="0" w:line="240" w:lineRule="auto"/>
        <w:jc w:val="both"/>
        <w:rPr>
          <w:rFonts w:asciiTheme="minorHAnsi" w:hAnsiTheme="minorHAnsi"/>
          <w:sz w:val="24"/>
          <w:szCs w:val="24"/>
        </w:rPr>
      </w:pPr>
    </w:p>
    <w:p w14:paraId="302A6DE6" w14:textId="77777777" w:rsidR="00792B40" w:rsidRPr="009C0C45" w:rsidRDefault="00792B40" w:rsidP="002E2F5C">
      <w:pPr>
        <w:spacing w:after="0" w:line="240" w:lineRule="auto"/>
        <w:jc w:val="both"/>
        <w:rPr>
          <w:rFonts w:asciiTheme="minorHAnsi" w:hAnsiTheme="minorHAnsi"/>
          <w:sz w:val="24"/>
          <w:szCs w:val="24"/>
        </w:rPr>
      </w:pPr>
    </w:p>
    <w:p w14:paraId="66C6CC0C" w14:textId="77777777" w:rsidR="00792B40" w:rsidRPr="009C0C45" w:rsidRDefault="00792B40" w:rsidP="002E2F5C">
      <w:pPr>
        <w:spacing w:after="0" w:line="240" w:lineRule="auto"/>
        <w:jc w:val="both"/>
        <w:rPr>
          <w:rFonts w:asciiTheme="minorHAnsi" w:hAnsiTheme="minorHAnsi"/>
          <w:sz w:val="24"/>
          <w:szCs w:val="24"/>
        </w:rPr>
      </w:pPr>
    </w:p>
    <w:p w14:paraId="738ECABD" w14:textId="77777777" w:rsidR="00792B40" w:rsidRPr="009C0C45" w:rsidRDefault="00792B40" w:rsidP="002E2F5C">
      <w:pPr>
        <w:spacing w:after="0" w:line="240" w:lineRule="auto"/>
        <w:jc w:val="both"/>
        <w:rPr>
          <w:rFonts w:asciiTheme="minorHAnsi" w:hAnsiTheme="minorHAnsi"/>
          <w:sz w:val="24"/>
          <w:szCs w:val="24"/>
        </w:rPr>
      </w:pPr>
    </w:p>
    <w:p w14:paraId="4804A175" w14:textId="77777777" w:rsidR="00792B40" w:rsidRPr="009C0C45" w:rsidRDefault="00792B40" w:rsidP="002E2F5C">
      <w:pPr>
        <w:spacing w:after="0" w:line="240" w:lineRule="auto"/>
        <w:jc w:val="both"/>
        <w:rPr>
          <w:rFonts w:asciiTheme="minorHAnsi" w:hAnsiTheme="minorHAnsi"/>
          <w:sz w:val="24"/>
          <w:szCs w:val="24"/>
        </w:rPr>
      </w:pPr>
    </w:p>
    <w:p w14:paraId="74B2D573" w14:textId="77777777" w:rsidR="00792B40" w:rsidRPr="009C0C45" w:rsidRDefault="00792B40" w:rsidP="002E2F5C">
      <w:pPr>
        <w:spacing w:after="0" w:line="240" w:lineRule="auto"/>
        <w:jc w:val="both"/>
        <w:rPr>
          <w:rFonts w:asciiTheme="minorHAnsi" w:hAnsiTheme="minorHAnsi"/>
          <w:sz w:val="24"/>
          <w:szCs w:val="24"/>
        </w:rPr>
      </w:pPr>
    </w:p>
    <w:p w14:paraId="0BB395B7" w14:textId="77777777" w:rsidR="00792B40" w:rsidRPr="009C0C45" w:rsidRDefault="00792B40" w:rsidP="002E2F5C">
      <w:pPr>
        <w:spacing w:after="0" w:line="240" w:lineRule="auto"/>
        <w:jc w:val="both"/>
        <w:rPr>
          <w:rFonts w:asciiTheme="minorHAnsi" w:hAnsiTheme="minorHAnsi"/>
          <w:sz w:val="24"/>
          <w:szCs w:val="24"/>
        </w:rPr>
      </w:pPr>
    </w:p>
    <w:p w14:paraId="0383478E" w14:textId="77777777" w:rsidR="00792B40" w:rsidRPr="009C0C45" w:rsidRDefault="00792B40" w:rsidP="002E2F5C">
      <w:pPr>
        <w:spacing w:after="0" w:line="240" w:lineRule="auto"/>
        <w:jc w:val="both"/>
        <w:rPr>
          <w:rFonts w:asciiTheme="minorHAnsi" w:hAnsiTheme="minorHAnsi"/>
          <w:sz w:val="24"/>
          <w:szCs w:val="24"/>
        </w:rPr>
      </w:pPr>
    </w:p>
    <w:p w14:paraId="5E5CBD4B" w14:textId="77777777" w:rsidR="00792B40" w:rsidRPr="009C0C45" w:rsidRDefault="00792B40" w:rsidP="002E2F5C">
      <w:pPr>
        <w:spacing w:after="0" w:line="240" w:lineRule="auto"/>
        <w:jc w:val="both"/>
        <w:rPr>
          <w:rFonts w:asciiTheme="minorHAnsi" w:hAnsiTheme="minorHAnsi"/>
          <w:sz w:val="24"/>
          <w:szCs w:val="24"/>
        </w:rPr>
      </w:pPr>
    </w:p>
    <w:p w14:paraId="26D6D49E" w14:textId="77777777" w:rsidR="00FD02BC" w:rsidRPr="009C0C45" w:rsidRDefault="00FD02BC" w:rsidP="002E2F5C">
      <w:pPr>
        <w:spacing w:after="0" w:line="240" w:lineRule="auto"/>
        <w:jc w:val="both"/>
        <w:rPr>
          <w:rFonts w:asciiTheme="minorHAnsi" w:hAnsiTheme="minorHAnsi"/>
          <w:sz w:val="24"/>
          <w:szCs w:val="24"/>
        </w:rPr>
      </w:pPr>
    </w:p>
    <w:p w14:paraId="1AA77A3B" w14:textId="77777777" w:rsidR="00FD02BC" w:rsidRPr="009C0C45" w:rsidRDefault="00FD02BC" w:rsidP="002E2F5C">
      <w:pPr>
        <w:spacing w:after="0" w:line="240" w:lineRule="auto"/>
        <w:jc w:val="both"/>
        <w:rPr>
          <w:rFonts w:asciiTheme="minorHAnsi" w:hAnsiTheme="minorHAnsi"/>
          <w:sz w:val="24"/>
          <w:szCs w:val="24"/>
        </w:rPr>
      </w:pPr>
    </w:p>
    <w:p w14:paraId="2608F231" w14:textId="77777777" w:rsidR="00104491" w:rsidRPr="009C0C45" w:rsidRDefault="00104491" w:rsidP="002E2F5C">
      <w:pPr>
        <w:spacing w:after="0" w:line="240" w:lineRule="auto"/>
        <w:jc w:val="both"/>
        <w:rPr>
          <w:rFonts w:asciiTheme="minorHAnsi" w:hAnsiTheme="minorHAnsi"/>
          <w:sz w:val="24"/>
          <w:szCs w:val="24"/>
        </w:rPr>
      </w:pPr>
    </w:p>
    <w:sectPr w:rsidR="00104491" w:rsidRPr="009C0C45" w:rsidSect="00930D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BCE24" w14:textId="77777777" w:rsidR="00367B03" w:rsidRDefault="00367B03" w:rsidP="00C57C31">
      <w:pPr>
        <w:spacing w:after="0" w:line="240" w:lineRule="auto"/>
      </w:pPr>
      <w:r>
        <w:separator/>
      </w:r>
    </w:p>
  </w:endnote>
  <w:endnote w:type="continuationSeparator" w:id="0">
    <w:p w14:paraId="3FBA20AF" w14:textId="77777777" w:rsidR="00367B03" w:rsidRDefault="00367B03" w:rsidP="00C57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00397" w14:textId="77777777" w:rsidR="00367B03" w:rsidRDefault="00367B03" w:rsidP="00C57C31">
      <w:pPr>
        <w:spacing w:after="0" w:line="240" w:lineRule="auto"/>
      </w:pPr>
      <w:r>
        <w:separator/>
      </w:r>
    </w:p>
  </w:footnote>
  <w:footnote w:type="continuationSeparator" w:id="0">
    <w:p w14:paraId="29A38DBD" w14:textId="77777777" w:rsidR="00367B03" w:rsidRDefault="00367B03" w:rsidP="00C57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EEB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8"/>
    <w:multiLevelType w:val="singleLevel"/>
    <w:tmpl w:val="000F0409"/>
    <w:lvl w:ilvl="0">
      <w:start w:val="1"/>
      <w:numFmt w:val="decimal"/>
      <w:lvlText w:val="%1."/>
      <w:lvlJc w:val="left"/>
      <w:pPr>
        <w:tabs>
          <w:tab w:val="num" w:pos="360"/>
        </w:tabs>
        <w:ind w:left="360" w:hanging="360"/>
      </w:pPr>
    </w:lvl>
  </w:abstractNum>
  <w:abstractNum w:abstractNumId="2">
    <w:nsid w:val="0277410D"/>
    <w:multiLevelType w:val="hybridMultilevel"/>
    <w:tmpl w:val="7C124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D7E63"/>
    <w:multiLevelType w:val="hybridMultilevel"/>
    <w:tmpl w:val="D118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10340E"/>
    <w:multiLevelType w:val="hybridMultilevel"/>
    <w:tmpl w:val="F0E4D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827420"/>
    <w:multiLevelType w:val="hybridMultilevel"/>
    <w:tmpl w:val="DAB86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E82929"/>
    <w:multiLevelType w:val="hybridMultilevel"/>
    <w:tmpl w:val="B7409766"/>
    <w:lvl w:ilvl="0" w:tplc="B75AAA7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436D7A"/>
    <w:multiLevelType w:val="hybridMultilevel"/>
    <w:tmpl w:val="4C76CB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7C19D5"/>
    <w:multiLevelType w:val="hybridMultilevel"/>
    <w:tmpl w:val="7652A530"/>
    <w:lvl w:ilvl="0" w:tplc="374E1C7E">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3D1FE6"/>
    <w:multiLevelType w:val="hybridMultilevel"/>
    <w:tmpl w:val="664E3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46655A"/>
    <w:multiLevelType w:val="hybridMultilevel"/>
    <w:tmpl w:val="00807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D636CD"/>
    <w:multiLevelType w:val="hybridMultilevel"/>
    <w:tmpl w:val="B7409766"/>
    <w:lvl w:ilvl="0" w:tplc="B75AAA7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2"/>
  </w:num>
  <w:num w:numId="5">
    <w:abstractNumId w:val="5"/>
  </w:num>
  <w:num w:numId="6">
    <w:abstractNumId w:val="7"/>
  </w:num>
  <w:num w:numId="7">
    <w:abstractNumId w:val="4"/>
  </w:num>
  <w:num w:numId="8">
    <w:abstractNumId w:val="6"/>
  </w:num>
  <w:num w:numId="9">
    <w:abstractNumId w:val="11"/>
  </w:num>
  <w:num w:numId="10">
    <w:abstractNumId w:val="3"/>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092xxvttvvvwxex9spxpprcwsews0swttpr&quot;&gt;dopamine FAA&lt;record-ids&gt;&lt;item&gt;1&lt;/item&gt;&lt;item&gt;6&lt;/item&gt;&lt;item&gt;8&lt;/item&gt;&lt;item&gt;19&lt;/item&gt;&lt;item&gt;36&lt;/item&gt;&lt;item&gt;53&lt;/item&gt;&lt;item&gt;57&lt;/item&gt;&lt;item&gt;65&lt;/item&gt;&lt;item&gt;70&lt;/item&gt;&lt;item&gt;71&lt;/item&gt;&lt;item&gt;84&lt;/item&gt;&lt;item&gt;88&lt;/item&gt;&lt;item&gt;97&lt;/item&gt;&lt;item&gt;99&lt;/item&gt;&lt;item&gt;100&lt;/item&gt;&lt;item&gt;102&lt;/item&gt;&lt;item&gt;111&lt;/item&gt;&lt;item&gt;119&lt;/item&gt;&lt;item&gt;126&lt;/item&gt;&lt;item&gt;131&lt;/item&gt;&lt;item&gt;132&lt;/item&gt;&lt;item&gt;148&lt;/item&gt;&lt;item&gt;153&lt;/item&gt;&lt;item&gt;161&lt;/item&gt;&lt;item&gt;183&lt;/item&gt;&lt;item&gt;186&lt;/item&gt;&lt;item&gt;197&lt;/item&gt;&lt;item&gt;198&lt;/item&gt;&lt;item&gt;209&lt;/item&gt;&lt;item&gt;210&lt;/item&gt;&lt;item&gt;283&lt;/item&gt;&lt;item&gt;295&lt;/item&gt;&lt;item&gt;313&lt;/item&gt;&lt;item&gt;336&lt;/item&gt;&lt;item&gt;341&lt;/item&gt;&lt;item&gt;356&lt;/item&gt;&lt;item&gt;364&lt;/item&gt;&lt;item&gt;365&lt;/item&gt;&lt;item&gt;375&lt;/item&gt;&lt;item&gt;376&lt;/item&gt;&lt;item&gt;385&lt;/item&gt;&lt;item&gt;388&lt;/item&gt;&lt;item&gt;391&lt;/item&gt;&lt;item&gt;423&lt;/item&gt;&lt;item&gt;427&lt;/item&gt;&lt;item&gt;440&lt;/item&gt;&lt;item&gt;458&lt;/item&gt;&lt;item&gt;466&lt;/item&gt;&lt;item&gt;470&lt;/item&gt;&lt;item&gt;474&lt;/item&gt;&lt;item&gt;476&lt;/item&gt;&lt;item&gt;477&lt;/item&gt;&lt;item&gt;478&lt;/item&gt;&lt;item&gt;479&lt;/item&gt;&lt;item&gt;481&lt;/item&gt;&lt;item&gt;483&lt;/item&gt;&lt;item&gt;484&lt;/item&gt;&lt;item&gt;486&lt;/item&gt;&lt;item&gt;487&lt;/item&gt;&lt;item&gt;502&lt;/item&gt;&lt;item&gt;600&lt;/item&gt;&lt;item&gt;605&lt;/item&gt;&lt;item&gt;613&lt;/item&gt;&lt;item&gt;614&lt;/item&gt;&lt;item&gt;618&lt;/item&gt;&lt;item&gt;619&lt;/item&gt;&lt;/record-ids&gt;&lt;/item&gt;&lt;/Libraries&gt;"/>
  </w:docVars>
  <w:rsids>
    <w:rsidRoot w:val="0080561A"/>
    <w:rsid w:val="000036C3"/>
    <w:rsid w:val="00005422"/>
    <w:rsid w:val="00007377"/>
    <w:rsid w:val="00013560"/>
    <w:rsid w:val="00013C8C"/>
    <w:rsid w:val="000151ED"/>
    <w:rsid w:val="000157B9"/>
    <w:rsid w:val="000159D4"/>
    <w:rsid w:val="000161B6"/>
    <w:rsid w:val="00017CDC"/>
    <w:rsid w:val="000215FD"/>
    <w:rsid w:val="00021AD3"/>
    <w:rsid w:val="00022196"/>
    <w:rsid w:val="00022833"/>
    <w:rsid w:val="00024CC2"/>
    <w:rsid w:val="000257EC"/>
    <w:rsid w:val="000259A8"/>
    <w:rsid w:val="00026074"/>
    <w:rsid w:val="00026A5B"/>
    <w:rsid w:val="00027872"/>
    <w:rsid w:val="000317D9"/>
    <w:rsid w:val="00032914"/>
    <w:rsid w:val="000337CC"/>
    <w:rsid w:val="0003414F"/>
    <w:rsid w:val="00034FCC"/>
    <w:rsid w:val="000362D3"/>
    <w:rsid w:val="000367E0"/>
    <w:rsid w:val="000404DB"/>
    <w:rsid w:val="000411E0"/>
    <w:rsid w:val="00041A06"/>
    <w:rsid w:val="00041CCE"/>
    <w:rsid w:val="00042276"/>
    <w:rsid w:val="00042541"/>
    <w:rsid w:val="00042B5B"/>
    <w:rsid w:val="00042D69"/>
    <w:rsid w:val="0004309E"/>
    <w:rsid w:val="00044382"/>
    <w:rsid w:val="00044818"/>
    <w:rsid w:val="000448A8"/>
    <w:rsid w:val="00044DE8"/>
    <w:rsid w:val="0005050E"/>
    <w:rsid w:val="00050B4D"/>
    <w:rsid w:val="00051ECE"/>
    <w:rsid w:val="00051F33"/>
    <w:rsid w:val="00053657"/>
    <w:rsid w:val="00055644"/>
    <w:rsid w:val="0005571A"/>
    <w:rsid w:val="00057934"/>
    <w:rsid w:val="00057F93"/>
    <w:rsid w:val="00061770"/>
    <w:rsid w:val="00062BD4"/>
    <w:rsid w:val="0006524A"/>
    <w:rsid w:val="000660E4"/>
    <w:rsid w:val="000673F7"/>
    <w:rsid w:val="00067DC2"/>
    <w:rsid w:val="00071781"/>
    <w:rsid w:val="00073451"/>
    <w:rsid w:val="00077006"/>
    <w:rsid w:val="00077C8A"/>
    <w:rsid w:val="00081B08"/>
    <w:rsid w:val="00082211"/>
    <w:rsid w:val="00082532"/>
    <w:rsid w:val="000831A0"/>
    <w:rsid w:val="00084A3D"/>
    <w:rsid w:val="00084CCD"/>
    <w:rsid w:val="00085378"/>
    <w:rsid w:val="000854DB"/>
    <w:rsid w:val="000875D3"/>
    <w:rsid w:val="000879D6"/>
    <w:rsid w:val="00087FA4"/>
    <w:rsid w:val="00090647"/>
    <w:rsid w:val="00090F1C"/>
    <w:rsid w:val="00091ECB"/>
    <w:rsid w:val="000936C3"/>
    <w:rsid w:val="000939F0"/>
    <w:rsid w:val="00095241"/>
    <w:rsid w:val="000970E3"/>
    <w:rsid w:val="0009753F"/>
    <w:rsid w:val="00097712"/>
    <w:rsid w:val="00097A42"/>
    <w:rsid w:val="00097D0B"/>
    <w:rsid w:val="000A1638"/>
    <w:rsid w:val="000A1EBC"/>
    <w:rsid w:val="000A2AA1"/>
    <w:rsid w:val="000A5B4C"/>
    <w:rsid w:val="000A6AB0"/>
    <w:rsid w:val="000A6ADA"/>
    <w:rsid w:val="000B0DEE"/>
    <w:rsid w:val="000B0E84"/>
    <w:rsid w:val="000B19E5"/>
    <w:rsid w:val="000B246E"/>
    <w:rsid w:val="000B2E6E"/>
    <w:rsid w:val="000B40BD"/>
    <w:rsid w:val="000B4A65"/>
    <w:rsid w:val="000B4DF4"/>
    <w:rsid w:val="000B754E"/>
    <w:rsid w:val="000B7B35"/>
    <w:rsid w:val="000B7EF1"/>
    <w:rsid w:val="000C148A"/>
    <w:rsid w:val="000D0862"/>
    <w:rsid w:val="000D110F"/>
    <w:rsid w:val="000D1CCB"/>
    <w:rsid w:val="000D2A08"/>
    <w:rsid w:val="000D2C07"/>
    <w:rsid w:val="000D2E4C"/>
    <w:rsid w:val="000D5582"/>
    <w:rsid w:val="000D73FC"/>
    <w:rsid w:val="000D765E"/>
    <w:rsid w:val="000D787D"/>
    <w:rsid w:val="000D7979"/>
    <w:rsid w:val="000E1F37"/>
    <w:rsid w:val="000E2DD8"/>
    <w:rsid w:val="000E3312"/>
    <w:rsid w:val="000E34F8"/>
    <w:rsid w:val="000E5492"/>
    <w:rsid w:val="000E5C79"/>
    <w:rsid w:val="000E607A"/>
    <w:rsid w:val="000E67EC"/>
    <w:rsid w:val="000E7135"/>
    <w:rsid w:val="000E726C"/>
    <w:rsid w:val="000F0F80"/>
    <w:rsid w:val="000F1505"/>
    <w:rsid w:val="000F1C0F"/>
    <w:rsid w:val="000F1D79"/>
    <w:rsid w:val="000F379A"/>
    <w:rsid w:val="000F3B5D"/>
    <w:rsid w:val="000F4B89"/>
    <w:rsid w:val="000F537C"/>
    <w:rsid w:val="000F6A96"/>
    <w:rsid w:val="000F6E0C"/>
    <w:rsid w:val="000F761D"/>
    <w:rsid w:val="000F7AC6"/>
    <w:rsid w:val="000F7D75"/>
    <w:rsid w:val="00100235"/>
    <w:rsid w:val="001014C7"/>
    <w:rsid w:val="0010227C"/>
    <w:rsid w:val="001022EE"/>
    <w:rsid w:val="001028BF"/>
    <w:rsid w:val="00102B2F"/>
    <w:rsid w:val="00103213"/>
    <w:rsid w:val="00104491"/>
    <w:rsid w:val="00104D5E"/>
    <w:rsid w:val="00105082"/>
    <w:rsid w:val="001054DD"/>
    <w:rsid w:val="00105A91"/>
    <w:rsid w:val="001062B6"/>
    <w:rsid w:val="00106878"/>
    <w:rsid w:val="00106E0D"/>
    <w:rsid w:val="0011018B"/>
    <w:rsid w:val="00110736"/>
    <w:rsid w:val="001143AB"/>
    <w:rsid w:val="00116648"/>
    <w:rsid w:val="0011686D"/>
    <w:rsid w:val="001169D8"/>
    <w:rsid w:val="00117418"/>
    <w:rsid w:val="0012052E"/>
    <w:rsid w:val="001206DE"/>
    <w:rsid w:val="00120E37"/>
    <w:rsid w:val="00122290"/>
    <w:rsid w:val="001224E9"/>
    <w:rsid w:val="00122843"/>
    <w:rsid w:val="00122E8E"/>
    <w:rsid w:val="00124C9B"/>
    <w:rsid w:val="0012523C"/>
    <w:rsid w:val="00125D99"/>
    <w:rsid w:val="00126433"/>
    <w:rsid w:val="0013062B"/>
    <w:rsid w:val="00130A81"/>
    <w:rsid w:val="00130AB0"/>
    <w:rsid w:val="00131311"/>
    <w:rsid w:val="0013345D"/>
    <w:rsid w:val="00133537"/>
    <w:rsid w:val="0013364F"/>
    <w:rsid w:val="001337A0"/>
    <w:rsid w:val="00133D19"/>
    <w:rsid w:val="00134392"/>
    <w:rsid w:val="001356AA"/>
    <w:rsid w:val="00135767"/>
    <w:rsid w:val="0013638C"/>
    <w:rsid w:val="00137230"/>
    <w:rsid w:val="00140571"/>
    <w:rsid w:val="00141797"/>
    <w:rsid w:val="00141D2A"/>
    <w:rsid w:val="00141FC7"/>
    <w:rsid w:val="00142560"/>
    <w:rsid w:val="0014319B"/>
    <w:rsid w:val="00144372"/>
    <w:rsid w:val="00144F46"/>
    <w:rsid w:val="001450C5"/>
    <w:rsid w:val="001454D7"/>
    <w:rsid w:val="00145C46"/>
    <w:rsid w:val="0014746A"/>
    <w:rsid w:val="00147988"/>
    <w:rsid w:val="00147CE9"/>
    <w:rsid w:val="00150169"/>
    <w:rsid w:val="00150255"/>
    <w:rsid w:val="00150C49"/>
    <w:rsid w:val="00150D68"/>
    <w:rsid w:val="00151617"/>
    <w:rsid w:val="00151AC7"/>
    <w:rsid w:val="00152258"/>
    <w:rsid w:val="00153928"/>
    <w:rsid w:val="00155BE7"/>
    <w:rsid w:val="001603BA"/>
    <w:rsid w:val="00161DDD"/>
    <w:rsid w:val="00162661"/>
    <w:rsid w:val="00162B5E"/>
    <w:rsid w:val="00162FAB"/>
    <w:rsid w:val="00163A0B"/>
    <w:rsid w:val="00163E6E"/>
    <w:rsid w:val="00164988"/>
    <w:rsid w:val="00164B4E"/>
    <w:rsid w:val="00165C81"/>
    <w:rsid w:val="001661EC"/>
    <w:rsid w:val="001663B4"/>
    <w:rsid w:val="0016698A"/>
    <w:rsid w:val="00167257"/>
    <w:rsid w:val="00167B19"/>
    <w:rsid w:val="001700FD"/>
    <w:rsid w:val="00171BDF"/>
    <w:rsid w:val="00172395"/>
    <w:rsid w:val="00172829"/>
    <w:rsid w:val="0017438E"/>
    <w:rsid w:val="00174A49"/>
    <w:rsid w:val="001758C6"/>
    <w:rsid w:val="001759B5"/>
    <w:rsid w:val="00175F38"/>
    <w:rsid w:val="00176CB8"/>
    <w:rsid w:val="00177652"/>
    <w:rsid w:val="001811DE"/>
    <w:rsid w:val="00181905"/>
    <w:rsid w:val="00181E7F"/>
    <w:rsid w:val="0018314E"/>
    <w:rsid w:val="00183260"/>
    <w:rsid w:val="00183350"/>
    <w:rsid w:val="001845BB"/>
    <w:rsid w:val="00186FEE"/>
    <w:rsid w:val="001870AA"/>
    <w:rsid w:val="0018748A"/>
    <w:rsid w:val="00190203"/>
    <w:rsid w:val="00190BCD"/>
    <w:rsid w:val="00191C14"/>
    <w:rsid w:val="00191DC2"/>
    <w:rsid w:val="00191F27"/>
    <w:rsid w:val="00192AEF"/>
    <w:rsid w:val="00193164"/>
    <w:rsid w:val="00193236"/>
    <w:rsid w:val="0019324D"/>
    <w:rsid w:val="001932E5"/>
    <w:rsid w:val="001937AC"/>
    <w:rsid w:val="00194D43"/>
    <w:rsid w:val="001950C0"/>
    <w:rsid w:val="001954A3"/>
    <w:rsid w:val="001A1947"/>
    <w:rsid w:val="001A1B60"/>
    <w:rsid w:val="001A3061"/>
    <w:rsid w:val="001A4054"/>
    <w:rsid w:val="001A5288"/>
    <w:rsid w:val="001A65F4"/>
    <w:rsid w:val="001A7B84"/>
    <w:rsid w:val="001B086F"/>
    <w:rsid w:val="001B1197"/>
    <w:rsid w:val="001B14DE"/>
    <w:rsid w:val="001B265B"/>
    <w:rsid w:val="001B2B5E"/>
    <w:rsid w:val="001B3C32"/>
    <w:rsid w:val="001B50A2"/>
    <w:rsid w:val="001B5470"/>
    <w:rsid w:val="001B68F1"/>
    <w:rsid w:val="001B79A1"/>
    <w:rsid w:val="001C0195"/>
    <w:rsid w:val="001C060E"/>
    <w:rsid w:val="001C0651"/>
    <w:rsid w:val="001C2045"/>
    <w:rsid w:val="001C292D"/>
    <w:rsid w:val="001C35A2"/>
    <w:rsid w:val="001C61F4"/>
    <w:rsid w:val="001C63AA"/>
    <w:rsid w:val="001D1093"/>
    <w:rsid w:val="001D12E0"/>
    <w:rsid w:val="001D2F7F"/>
    <w:rsid w:val="001D3E7E"/>
    <w:rsid w:val="001D5B5C"/>
    <w:rsid w:val="001D5BE9"/>
    <w:rsid w:val="001D6360"/>
    <w:rsid w:val="001D648D"/>
    <w:rsid w:val="001D7872"/>
    <w:rsid w:val="001E05DE"/>
    <w:rsid w:val="001E08E3"/>
    <w:rsid w:val="001E09C3"/>
    <w:rsid w:val="001E0E7D"/>
    <w:rsid w:val="001E2D7F"/>
    <w:rsid w:val="001E4326"/>
    <w:rsid w:val="001E4C5E"/>
    <w:rsid w:val="001E6189"/>
    <w:rsid w:val="001E6F63"/>
    <w:rsid w:val="001F286D"/>
    <w:rsid w:val="001F2FAC"/>
    <w:rsid w:val="001F4AD9"/>
    <w:rsid w:val="001F4E51"/>
    <w:rsid w:val="001F558B"/>
    <w:rsid w:val="001F5B35"/>
    <w:rsid w:val="001F5E99"/>
    <w:rsid w:val="001F73B9"/>
    <w:rsid w:val="001F760F"/>
    <w:rsid w:val="00201340"/>
    <w:rsid w:val="002017A3"/>
    <w:rsid w:val="002024F1"/>
    <w:rsid w:val="00202AA2"/>
    <w:rsid w:val="00202D6F"/>
    <w:rsid w:val="00202DD5"/>
    <w:rsid w:val="00203C35"/>
    <w:rsid w:val="00203F41"/>
    <w:rsid w:val="00204936"/>
    <w:rsid w:val="00206256"/>
    <w:rsid w:val="0020686B"/>
    <w:rsid w:val="00206BBA"/>
    <w:rsid w:val="00207D6A"/>
    <w:rsid w:val="00210E47"/>
    <w:rsid w:val="00210F70"/>
    <w:rsid w:val="00210FF8"/>
    <w:rsid w:val="00211F42"/>
    <w:rsid w:val="002125B4"/>
    <w:rsid w:val="00212EFE"/>
    <w:rsid w:val="00216D03"/>
    <w:rsid w:val="00217858"/>
    <w:rsid w:val="00220D14"/>
    <w:rsid w:val="00221852"/>
    <w:rsid w:val="00221ABF"/>
    <w:rsid w:val="00221FA8"/>
    <w:rsid w:val="00222350"/>
    <w:rsid w:val="00222A24"/>
    <w:rsid w:val="00222A2B"/>
    <w:rsid w:val="002235F4"/>
    <w:rsid w:val="0022394D"/>
    <w:rsid w:val="0022493C"/>
    <w:rsid w:val="002259C7"/>
    <w:rsid w:val="00227D30"/>
    <w:rsid w:val="00231155"/>
    <w:rsid w:val="00232A11"/>
    <w:rsid w:val="00232E97"/>
    <w:rsid w:val="002332CB"/>
    <w:rsid w:val="00236117"/>
    <w:rsid w:val="0024077B"/>
    <w:rsid w:val="00240DCD"/>
    <w:rsid w:val="00240E18"/>
    <w:rsid w:val="0024105E"/>
    <w:rsid w:val="00241418"/>
    <w:rsid w:val="00241D1B"/>
    <w:rsid w:val="00242619"/>
    <w:rsid w:val="002428D6"/>
    <w:rsid w:val="002447E6"/>
    <w:rsid w:val="002448BD"/>
    <w:rsid w:val="00245A96"/>
    <w:rsid w:val="00245ADD"/>
    <w:rsid w:val="00250759"/>
    <w:rsid w:val="002514BC"/>
    <w:rsid w:val="00253C58"/>
    <w:rsid w:val="00254059"/>
    <w:rsid w:val="002541A4"/>
    <w:rsid w:val="00254251"/>
    <w:rsid w:val="002557DB"/>
    <w:rsid w:val="00255997"/>
    <w:rsid w:val="002568A2"/>
    <w:rsid w:val="00256C82"/>
    <w:rsid w:val="00257937"/>
    <w:rsid w:val="00257DE2"/>
    <w:rsid w:val="00260A19"/>
    <w:rsid w:val="00261EE1"/>
    <w:rsid w:val="0026220E"/>
    <w:rsid w:val="00262801"/>
    <w:rsid w:val="0026292B"/>
    <w:rsid w:val="002633BB"/>
    <w:rsid w:val="00264253"/>
    <w:rsid w:val="00264F60"/>
    <w:rsid w:val="00266490"/>
    <w:rsid w:val="002674B3"/>
    <w:rsid w:val="002704C5"/>
    <w:rsid w:val="00270C9E"/>
    <w:rsid w:val="00270D5E"/>
    <w:rsid w:val="0027292E"/>
    <w:rsid w:val="00272B1D"/>
    <w:rsid w:val="00273CC4"/>
    <w:rsid w:val="002744DC"/>
    <w:rsid w:val="002748C2"/>
    <w:rsid w:val="00274BA4"/>
    <w:rsid w:val="0027532A"/>
    <w:rsid w:val="002761F9"/>
    <w:rsid w:val="0027713F"/>
    <w:rsid w:val="00277B84"/>
    <w:rsid w:val="00280C8A"/>
    <w:rsid w:val="00280F67"/>
    <w:rsid w:val="00282A22"/>
    <w:rsid w:val="002834FF"/>
    <w:rsid w:val="002840F5"/>
    <w:rsid w:val="0028656B"/>
    <w:rsid w:val="002868D8"/>
    <w:rsid w:val="002870F2"/>
    <w:rsid w:val="002877A4"/>
    <w:rsid w:val="00287B70"/>
    <w:rsid w:val="00291487"/>
    <w:rsid w:val="00291773"/>
    <w:rsid w:val="002919C4"/>
    <w:rsid w:val="00291D0F"/>
    <w:rsid w:val="0029274F"/>
    <w:rsid w:val="00292BE6"/>
    <w:rsid w:val="00293835"/>
    <w:rsid w:val="00293C2E"/>
    <w:rsid w:val="002942BE"/>
    <w:rsid w:val="00296185"/>
    <w:rsid w:val="002A293E"/>
    <w:rsid w:val="002A4325"/>
    <w:rsid w:val="002A56C8"/>
    <w:rsid w:val="002A5C72"/>
    <w:rsid w:val="002A5D8E"/>
    <w:rsid w:val="002A6B45"/>
    <w:rsid w:val="002A7E7A"/>
    <w:rsid w:val="002B0001"/>
    <w:rsid w:val="002B1CF8"/>
    <w:rsid w:val="002B2F2F"/>
    <w:rsid w:val="002B36C0"/>
    <w:rsid w:val="002B3B6C"/>
    <w:rsid w:val="002B5762"/>
    <w:rsid w:val="002B6304"/>
    <w:rsid w:val="002B6471"/>
    <w:rsid w:val="002B6D61"/>
    <w:rsid w:val="002C0EF3"/>
    <w:rsid w:val="002C1E0A"/>
    <w:rsid w:val="002C2F39"/>
    <w:rsid w:val="002C351E"/>
    <w:rsid w:val="002C3845"/>
    <w:rsid w:val="002C3CCB"/>
    <w:rsid w:val="002C52C9"/>
    <w:rsid w:val="002C553C"/>
    <w:rsid w:val="002C624E"/>
    <w:rsid w:val="002D14CF"/>
    <w:rsid w:val="002D154D"/>
    <w:rsid w:val="002D2EF6"/>
    <w:rsid w:val="002D45CE"/>
    <w:rsid w:val="002D4EA3"/>
    <w:rsid w:val="002D61FA"/>
    <w:rsid w:val="002D6EE5"/>
    <w:rsid w:val="002D7AF2"/>
    <w:rsid w:val="002E02E6"/>
    <w:rsid w:val="002E0B7E"/>
    <w:rsid w:val="002E2F5C"/>
    <w:rsid w:val="002E429E"/>
    <w:rsid w:val="002E59D7"/>
    <w:rsid w:val="002E5E1B"/>
    <w:rsid w:val="002E729A"/>
    <w:rsid w:val="002E7533"/>
    <w:rsid w:val="002E7964"/>
    <w:rsid w:val="002F0FED"/>
    <w:rsid w:val="002F2BD2"/>
    <w:rsid w:val="002F3B79"/>
    <w:rsid w:val="002F3D04"/>
    <w:rsid w:val="002F499B"/>
    <w:rsid w:val="002F7AA7"/>
    <w:rsid w:val="00300696"/>
    <w:rsid w:val="00300877"/>
    <w:rsid w:val="00301DCE"/>
    <w:rsid w:val="003029BA"/>
    <w:rsid w:val="00302D7D"/>
    <w:rsid w:val="00303AA3"/>
    <w:rsid w:val="00304E09"/>
    <w:rsid w:val="00306047"/>
    <w:rsid w:val="00307E30"/>
    <w:rsid w:val="003109AD"/>
    <w:rsid w:val="00310F27"/>
    <w:rsid w:val="00311CCA"/>
    <w:rsid w:val="003145F9"/>
    <w:rsid w:val="00314885"/>
    <w:rsid w:val="00315310"/>
    <w:rsid w:val="00315D42"/>
    <w:rsid w:val="003161E4"/>
    <w:rsid w:val="003201B6"/>
    <w:rsid w:val="00320329"/>
    <w:rsid w:val="003203CF"/>
    <w:rsid w:val="0032049E"/>
    <w:rsid w:val="00324350"/>
    <w:rsid w:val="00325547"/>
    <w:rsid w:val="00327314"/>
    <w:rsid w:val="00327398"/>
    <w:rsid w:val="00327848"/>
    <w:rsid w:val="00327CA0"/>
    <w:rsid w:val="00327EC4"/>
    <w:rsid w:val="00330216"/>
    <w:rsid w:val="003313D8"/>
    <w:rsid w:val="003313FC"/>
    <w:rsid w:val="00332AD1"/>
    <w:rsid w:val="003333C6"/>
    <w:rsid w:val="00333A04"/>
    <w:rsid w:val="00335019"/>
    <w:rsid w:val="003357A8"/>
    <w:rsid w:val="00335B9D"/>
    <w:rsid w:val="00336785"/>
    <w:rsid w:val="00337327"/>
    <w:rsid w:val="00337CA0"/>
    <w:rsid w:val="00340340"/>
    <w:rsid w:val="00340541"/>
    <w:rsid w:val="00342F49"/>
    <w:rsid w:val="0034309E"/>
    <w:rsid w:val="003440F4"/>
    <w:rsid w:val="0034421A"/>
    <w:rsid w:val="00344E7B"/>
    <w:rsid w:val="003452B9"/>
    <w:rsid w:val="00345CAF"/>
    <w:rsid w:val="00346AB9"/>
    <w:rsid w:val="0034757D"/>
    <w:rsid w:val="00347D56"/>
    <w:rsid w:val="00351B2A"/>
    <w:rsid w:val="00351D05"/>
    <w:rsid w:val="00352CC2"/>
    <w:rsid w:val="003530C8"/>
    <w:rsid w:val="003533A3"/>
    <w:rsid w:val="00353EDA"/>
    <w:rsid w:val="0035434D"/>
    <w:rsid w:val="00355525"/>
    <w:rsid w:val="00356374"/>
    <w:rsid w:val="00356EE3"/>
    <w:rsid w:val="003572DA"/>
    <w:rsid w:val="00357537"/>
    <w:rsid w:val="0035789B"/>
    <w:rsid w:val="00360EBC"/>
    <w:rsid w:val="00360F73"/>
    <w:rsid w:val="003617FF"/>
    <w:rsid w:val="00362D6E"/>
    <w:rsid w:val="003635F3"/>
    <w:rsid w:val="003650F5"/>
    <w:rsid w:val="00365532"/>
    <w:rsid w:val="00365DE2"/>
    <w:rsid w:val="00366543"/>
    <w:rsid w:val="00366627"/>
    <w:rsid w:val="00367089"/>
    <w:rsid w:val="00367B03"/>
    <w:rsid w:val="00367CE8"/>
    <w:rsid w:val="0037063C"/>
    <w:rsid w:val="00370D7D"/>
    <w:rsid w:val="00371CFF"/>
    <w:rsid w:val="00377434"/>
    <w:rsid w:val="003800EA"/>
    <w:rsid w:val="003805D0"/>
    <w:rsid w:val="00382288"/>
    <w:rsid w:val="003831A8"/>
    <w:rsid w:val="00385D2B"/>
    <w:rsid w:val="00385EFF"/>
    <w:rsid w:val="00387BDD"/>
    <w:rsid w:val="00387C50"/>
    <w:rsid w:val="003913B2"/>
    <w:rsid w:val="00391F88"/>
    <w:rsid w:val="00393C2F"/>
    <w:rsid w:val="00394F9B"/>
    <w:rsid w:val="003958FB"/>
    <w:rsid w:val="00396EC4"/>
    <w:rsid w:val="003971F3"/>
    <w:rsid w:val="00397251"/>
    <w:rsid w:val="00397946"/>
    <w:rsid w:val="00397A2E"/>
    <w:rsid w:val="00397E08"/>
    <w:rsid w:val="003A0DEA"/>
    <w:rsid w:val="003A0FC2"/>
    <w:rsid w:val="003A13A5"/>
    <w:rsid w:val="003A1CAC"/>
    <w:rsid w:val="003A1FCD"/>
    <w:rsid w:val="003A2DC2"/>
    <w:rsid w:val="003A2F38"/>
    <w:rsid w:val="003A31C4"/>
    <w:rsid w:val="003A3D57"/>
    <w:rsid w:val="003A4C3E"/>
    <w:rsid w:val="003A7C4A"/>
    <w:rsid w:val="003A7CEA"/>
    <w:rsid w:val="003B0020"/>
    <w:rsid w:val="003B00D4"/>
    <w:rsid w:val="003B046E"/>
    <w:rsid w:val="003B109E"/>
    <w:rsid w:val="003B1D54"/>
    <w:rsid w:val="003B354E"/>
    <w:rsid w:val="003B3AA8"/>
    <w:rsid w:val="003B3F14"/>
    <w:rsid w:val="003B6238"/>
    <w:rsid w:val="003B6DE9"/>
    <w:rsid w:val="003B793B"/>
    <w:rsid w:val="003C0736"/>
    <w:rsid w:val="003C0AF8"/>
    <w:rsid w:val="003C1560"/>
    <w:rsid w:val="003C2982"/>
    <w:rsid w:val="003C2A38"/>
    <w:rsid w:val="003C3231"/>
    <w:rsid w:val="003C39EB"/>
    <w:rsid w:val="003C3C6D"/>
    <w:rsid w:val="003C41FB"/>
    <w:rsid w:val="003C5A8C"/>
    <w:rsid w:val="003C5BF5"/>
    <w:rsid w:val="003C5C81"/>
    <w:rsid w:val="003C7199"/>
    <w:rsid w:val="003C785E"/>
    <w:rsid w:val="003C7FA4"/>
    <w:rsid w:val="003D0992"/>
    <w:rsid w:val="003D359C"/>
    <w:rsid w:val="003E1056"/>
    <w:rsid w:val="003E1BB1"/>
    <w:rsid w:val="003E36BB"/>
    <w:rsid w:val="003E3DFC"/>
    <w:rsid w:val="003E462E"/>
    <w:rsid w:val="003E4C1D"/>
    <w:rsid w:val="003E52D9"/>
    <w:rsid w:val="003E57B5"/>
    <w:rsid w:val="003E58F4"/>
    <w:rsid w:val="003F04D0"/>
    <w:rsid w:val="003F052F"/>
    <w:rsid w:val="003F1A71"/>
    <w:rsid w:val="003F23FC"/>
    <w:rsid w:val="003F3CE2"/>
    <w:rsid w:val="003F51D2"/>
    <w:rsid w:val="003F5418"/>
    <w:rsid w:val="003F61A6"/>
    <w:rsid w:val="003F7E22"/>
    <w:rsid w:val="00401A49"/>
    <w:rsid w:val="004022A5"/>
    <w:rsid w:val="00402BA2"/>
    <w:rsid w:val="00403678"/>
    <w:rsid w:val="004036DC"/>
    <w:rsid w:val="0040519B"/>
    <w:rsid w:val="004059BE"/>
    <w:rsid w:val="00410DA0"/>
    <w:rsid w:val="004121E7"/>
    <w:rsid w:val="00413C3C"/>
    <w:rsid w:val="00413D21"/>
    <w:rsid w:val="004142CA"/>
    <w:rsid w:val="004152E8"/>
    <w:rsid w:val="004176E2"/>
    <w:rsid w:val="00420F22"/>
    <w:rsid w:val="004229D2"/>
    <w:rsid w:val="00422E5C"/>
    <w:rsid w:val="00423C30"/>
    <w:rsid w:val="00423CEF"/>
    <w:rsid w:val="0042573F"/>
    <w:rsid w:val="00425961"/>
    <w:rsid w:val="00426BEB"/>
    <w:rsid w:val="00427958"/>
    <w:rsid w:val="00427A51"/>
    <w:rsid w:val="00432EC1"/>
    <w:rsid w:val="00433092"/>
    <w:rsid w:val="00433532"/>
    <w:rsid w:val="004338E8"/>
    <w:rsid w:val="00433CF2"/>
    <w:rsid w:val="00434ECE"/>
    <w:rsid w:val="00435540"/>
    <w:rsid w:val="0043577E"/>
    <w:rsid w:val="00436685"/>
    <w:rsid w:val="004372FB"/>
    <w:rsid w:val="004377B4"/>
    <w:rsid w:val="00437D22"/>
    <w:rsid w:val="00441F00"/>
    <w:rsid w:val="00443C1A"/>
    <w:rsid w:val="00445D44"/>
    <w:rsid w:val="00445FF0"/>
    <w:rsid w:val="004460CD"/>
    <w:rsid w:val="00446572"/>
    <w:rsid w:val="00446578"/>
    <w:rsid w:val="0044684D"/>
    <w:rsid w:val="004501F8"/>
    <w:rsid w:val="004505A4"/>
    <w:rsid w:val="00453A9C"/>
    <w:rsid w:val="00453D1E"/>
    <w:rsid w:val="00453FA4"/>
    <w:rsid w:val="00454725"/>
    <w:rsid w:val="00454D02"/>
    <w:rsid w:val="004556D8"/>
    <w:rsid w:val="00455A12"/>
    <w:rsid w:val="004577A7"/>
    <w:rsid w:val="00461626"/>
    <w:rsid w:val="00462040"/>
    <w:rsid w:val="00465310"/>
    <w:rsid w:val="00467DF0"/>
    <w:rsid w:val="00471D7E"/>
    <w:rsid w:val="00471FE2"/>
    <w:rsid w:val="004723C1"/>
    <w:rsid w:val="00473A32"/>
    <w:rsid w:val="00473FB6"/>
    <w:rsid w:val="00474665"/>
    <w:rsid w:val="00475C16"/>
    <w:rsid w:val="0047600A"/>
    <w:rsid w:val="00476715"/>
    <w:rsid w:val="004777C3"/>
    <w:rsid w:val="00477ECF"/>
    <w:rsid w:val="00480721"/>
    <w:rsid w:val="004808E0"/>
    <w:rsid w:val="004818C6"/>
    <w:rsid w:val="004822D8"/>
    <w:rsid w:val="00482D02"/>
    <w:rsid w:val="0048434D"/>
    <w:rsid w:val="00484B61"/>
    <w:rsid w:val="004850D2"/>
    <w:rsid w:val="00487F07"/>
    <w:rsid w:val="00490807"/>
    <w:rsid w:val="00492795"/>
    <w:rsid w:val="00493384"/>
    <w:rsid w:val="00493D3D"/>
    <w:rsid w:val="004941AE"/>
    <w:rsid w:val="00494A53"/>
    <w:rsid w:val="00494E10"/>
    <w:rsid w:val="00494F1F"/>
    <w:rsid w:val="00495483"/>
    <w:rsid w:val="004954FD"/>
    <w:rsid w:val="00495747"/>
    <w:rsid w:val="00495B9D"/>
    <w:rsid w:val="00495BDB"/>
    <w:rsid w:val="004A073C"/>
    <w:rsid w:val="004A1AE1"/>
    <w:rsid w:val="004A1B64"/>
    <w:rsid w:val="004A31D3"/>
    <w:rsid w:val="004A3A21"/>
    <w:rsid w:val="004A4231"/>
    <w:rsid w:val="004A4EED"/>
    <w:rsid w:val="004A5D98"/>
    <w:rsid w:val="004A68BC"/>
    <w:rsid w:val="004B09AD"/>
    <w:rsid w:val="004B1C24"/>
    <w:rsid w:val="004B1DB0"/>
    <w:rsid w:val="004B22A7"/>
    <w:rsid w:val="004B39D3"/>
    <w:rsid w:val="004B45D8"/>
    <w:rsid w:val="004B56E2"/>
    <w:rsid w:val="004B61CD"/>
    <w:rsid w:val="004B757F"/>
    <w:rsid w:val="004C0302"/>
    <w:rsid w:val="004C0AE7"/>
    <w:rsid w:val="004C196D"/>
    <w:rsid w:val="004C1D21"/>
    <w:rsid w:val="004C227D"/>
    <w:rsid w:val="004C2400"/>
    <w:rsid w:val="004C4D41"/>
    <w:rsid w:val="004C6BB9"/>
    <w:rsid w:val="004C745B"/>
    <w:rsid w:val="004D099D"/>
    <w:rsid w:val="004D1562"/>
    <w:rsid w:val="004D1812"/>
    <w:rsid w:val="004D2447"/>
    <w:rsid w:val="004D3421"/>
    <w:rsid w:val="004D490D"/>
    <w:rsid w:val="004D5521"/>
    <w:rsid w:val="004D564B"/>
    <w:rsid w:val="004D577A"/>
    <w:rsid w:val="004D5D2B"/>
    <w:rsid w:val="004D6B05"/>
    <w:rsid w:val="004E0F31"/>
    <w:rsid w:val="004E32EE"/>
    <w:rsid w:val="004E37E2"/>
    <w:rsid w:val="004E47F9"/>
    <w:rsid w:val="004E4CC2"/>
    <w:rsid w:val="004E5E21"/>
    <w:rsid w:val="004E685F"/>
    <w:rsid w:val="004E6F2A"/>
    <w:rsid w:val="004E725D"/>
    <w:rsid w:val="004E74C0"/>
    <w:rsid w:val="004E75D1"/>
    <w:rsid w:val="004F1491"/>
    <w:rsid w:val="004F3110"/>
    <w:rsid w:val="004F4ACF"/>
    <w:rsid w:val="004F5078"/>
    <w:rsid w:val="004F54C5"/>
    <w:rsid w:val="004F5AA4"/>
    <w:rsid w:val="004F6A12"/>
    <w:rsid w:val="00501385"/>
    <w:rsid w:val="00501455"/>
    <w:rsid w:val="005019B8"/>
    <w:rsid w:val="005029CE"/>
    <w:rsid w:val="00503848"/>
    <w:rsid w:val="00504E62"/>
    <w:rsid w:val="0050527F"/>
    <w:rsid w:val="0050575A"/>
    <w:rsid w:val="00505AC2"/>
    <w:rsid w:val="00506661"/>
    <w:rsid w:val="00507261"/>
    <w:rsid w:val="005075FD"/>
    <w:rsid w:val="005101F2"/>
    <w:rsid w:val="00510680"/>
    <w:rsid w:val="005112E1"/>
    <w:rsid w:val="00511F49"/>
    <w:rsid w:val="00512C65"/>
    <w:rsid w:val="00512FE0"/>
    <w:rsid w:val="005130BB"/>
    <w:rsid w:val="00513A0A"/>
    <w:rsid w:val="00513D39"/>
    <w:rsid w:val="00514015"/>
    <w:rsid w:val="0051520C"/>
    <w:rsid w:val="00515379"/>
    <w:rsid w:val="00515539"/>
    <w:rsid w:val="005157D5"/>
    <w:rsid w:val="0051750F"/>
    <w:rsid w:val="00517577"/>
    <w:rsid w:val="00520DE9"/>
    <w:rsid w:val="00522510"/>
    <w:rsid w:val="00524902"/>
    <w:rsid w:val="005250A2"/>
    <w:rsid w:val="005268F1"/>
    <w:rsid w:val="00527240"/>
    <w:rsid w:val="00527778"/>
    <w:rsid w:val="0052798E"/>
    <w:rsid w:val="005301AB"/>
    <w:rsid w:val="00530302"/>
    <w:rsid w:val="00530356"/>
    <w:rsid w:val="00530624"/>
    <w:rsid w:val="00530B01"/>
    <w:rsid w:val="00531EFF"/>
    <w:rsid w:val="00532F9E"/>
    <w:rsid w:val="00533259"/>
    <w:rsid w:val="005344AE"/>
    <w:rsid w:val="00534E74"/>
    <w:rsid w:val="00535970"/>
    <w:rsid w:val="00535993"/>
    <w:rsid w:val="00535C70"/>
    <w:rsid w:val="00536CD1"/>
    <w:rsid w:val="00536DC2"/>
    <w:rsid w:val="00537A3D"/>
    <w:rsid w:val="00541845"/>
    <w:rsid w:val="00541ACD"/>
    <w:rsid w:val="0054211E"/>
    <w:rsid w:val="005421CB"/>
    <w:rsid w:val="0054566A"/>
    <w:rsid w:val="00545E9A"/>
    <w:rsid w:val="00546534"/>
    <w:rsid w:val="00546B75"/>
    <w:rsid w:val="0054703E"/>
    <w:rsid w:val="005472B4"/>
    <w:rsid w:val="005474C7"/>
    <w:rsid w:val="00550D6D"/>
    <w:rsid w:val="00551BE3"/>
    <w:rsid w:val="00552999"/>
    <w:rsid w:val="0055312A"/>
    <w:rsid w:val="005532CB"/>
    <w:rsid w:val="005540B2"/>
    <w:rsid w:val="00555639"/>
    <w:rsid w:val="00555D73"/>
    <w:rsid w:val="00556587"/>
    <w:rsid w:val="00556B4F"/>
    <w:rsid w:val="00557713"/>
    <w:rsid w:val="005611C5"/>
    <w:rsid w:val="005637CE"/>
    <w:rsid w:val="00563BE2"/>
    <w:rsid w:val="0056556E"/>
    <w:rsid w:val="00565E79"/>
    <w:rsid w:val="00565F04"/>
    <w:rsid w:val="00566700"/>
    <w:rsid w:val="005713CB"/>
    <w:rsid w:val="005714AC"/>
    <w:rsid w:val="00571F84"/>
    <w:rsid w:val="00572AB7"/>
    <w:rsid w:val="00574B10"/>
    <w:rsid w:val="0057518F"/>
    <w:rsid w:val="00575CE6"/>
    <w:rsid w:val="005769B9"/>
    <w:rsid w:val="00577471"/>
    <w:rsid w:val="005779F8"/>
    <w:rsid w:val="0058043E"/>
    <w:rsid w:val="00580B4B"/>
    <w:rsid w:val="00581D4B"/>
    <w:rsid w:val="0058397D"/>
    <w:rsid w:val="00583B11"/>
    <w:rsid w:val="0058534E"/>
    <w:rsid w:val="00585FF9"/>
    <w:rsid w:val="0058693F"/>
    <w:rsid w:val="00587302"/>
    <w:rsid w:val="00587FE9"/>
    <w:rsid w:val="0059055D"/>
    <w:rsid w:val="00590FFC"/>
    <w:rsid w:val="0059167A"/>
    <w:rsid w:val="0059190C"/>
    <w:rsid w:val="0059355A"/>
    <w:rsid w:val="00594973"/>
    <w:rsid w:val="00594D6C"/>
    <w:rsid w:val="00596C10"/>
    <w:rsid w:val="005970BE"/>
    <w:rsid w:val="005A0B27"/>
    <w:rsid w:val="005A0DBA"/>
    <w:rsid w:val="005A1F44"/>
    <w:rsid w:val="005A2986"/>
    <w:rsid w:val="005A3BC4"/>
    <w:rsid w:val="005A4081"/>
    <w:rsid w:val="005A4D9B"/>
    <w:rsid w:val="005A533A"/>
    <w:rsid w:val="005A539E"/>
    <w:rsid w:val="005B0351"/>
    <w:rsid w:val="005B0482"/>
    <w:rsid w:val="005B0EB4"/>
    <w:rsid w:val="005B534D"/>
    <w:rsid w:val="005B598E"/>
    <w:rsid w:val="005B6EC5"/>
    <w:rsid w:val="005B75AA"/>
    <w:rsid w:val="005B77BC"/>
    <w:rsid w:val="005C094D"/>
    <w:rsid w:val="005C0DE3"/>
    <w:rsid w:val="005C183F"/>
    <w:rsid w:val="005C1A73"/>
    <w:rsid w:val="005C1FA2"/>
    <w:rsid w:val="005C2EBE"/>
    <w:rsid w:val="005C3704"/>
    <w:rsid w:val="005C43D2"/>
    <w:rsid w:val="005C4596"/>
    <w:rsid w:val="005C67B5"/>
    <w:rsid w:val="005C68DB"/>
    <w:rsid w:val="005C7D7E"/>
    <w:rsid w:val="005D0B31"/>
    <w:rsid w:val="005D13A4"/>
    <w:rsid w:val="005D1500"/>
    <w:rsid w:val="005D1807"/>
    <w:rsid w:val="005D2E65"/>
    <w:rsid w:val="005D3041"/>
    <w:rsid w:val="005D433F"/>
    <w:rsid w:val="005D5382"/>
    <w:rsid w:val="005D5D83"/>
    <w:rsid w:val="005D5EF2"/>
    <w:rsid w:val="005E0756"/>
    <w:rsid w:val="005E14BA"/>
    <w:rsid w:val="005E1945"/>
    <w:rsid w:val="005E304B"/>
    <w:rsid w:val="005E4BA5"/>
    <w:rsid w:val="005E553D"/>
    <w:rsid w:val="005E5796"/>
    <w:rsid w:val="005E64AC"/>
    <w:rsid w:val="005F0783"/>
    <w:rsid w:val="005F0E20"/>
    <w:rsid w:val="005F1F5F"/>
    <w:rsid w:val="005F2B1C"/>
    <w:rsid w:val="005F36D3"/>
    <w:rsid w:val="005F405D"/>
    <w:rsid w:val="005F5CFB"/>
    <w:rsid w:val="005F628D"/>
    <w:rsid w:val="005F6483"/>
    <w:rsid w:val="005F657C"/>
    <w:rsid w:val="005F66F7"/>
    <w:rsid w:val="005F762A"/>
    <w:rsid w:val="005F79FB"/>
    <w:rsid w:val="00600766"/>
    <w:rsid w:val="00600CC0"/>
    <w:rsid w:val="00602C43"/>
    <w:rsid w:val="00604E6B"/>
    <w:rsid w:val="00606625"/>
    <w:rsid w:val="00606725"/>
    <w:rsid w:val="006074B4"/>
    <w:rsid w:val="00610CB9"/>
    <w:rsid w:val="00611F07"/>
    <w:rsid w:val="00612AB8"/>
    <w:rsid w:val="00614706"/>
    <w:rsid w:val="006161D6"/>
    <w:rsid w:val="00620BE3"/>
    <w:rsid w:val="006210E1"/>
    <w:rsid w:val="006214BC"/>
    <w:rsid w:val="006219E5"/>
    <w:rsid w:val="00624831"/>
    <w:rsid w:val="00624FB3"/>
    <w:rsid w:val="00625E9A"/>
    <w:rsid w:val="006269EA"/>
    <w:rsid w:val="00630137"/>
    <w:rsid w:val="00630BF2"/>
    <w:rsid w:val="00630E87"/>
    <w:rsid w:val="006312BD"/>
    <w:rsid w:val="00631CB4"/>
    <w:rsid w:val="006325FC"/>
    <w:rsid w:val="00632ADA"/>
    <w:rsid w:val="006334FE"/>
    <w:rsid w:val="00633FD2"/>
    <w:rsid w:val="00634467"/>
    <w:rsid w:val="00634A98"/>
    <w:rsid w:val="00635735"/>
    <w:rsid w:val="00636D88"/>
    <w:rsid w:val="006402AB"/>
    <w:rsid w:val="006416EE"/>
    <w:rsid w:val="00641B45"/>
    <w:rsid w:val="00642495"/>
    <w:rsid w:val="006425BD"/>
    <w:rsid w:val="00642643"/>
    <w:rsid w:val="006428B5"/>
    <w:rsid w:val="006428FD"/>
    <w:rsid w:val="006433E6"/>
    <w:rsid w:val="006440B9"/>
    <w:rsid w:val="00644758"/>
    <w:rsid w:val="00644C56"/>
    <w:rsid w:val="00645B0C"/>
    <w:rsid w:val="006468BF"/>
    <w:rsid w:val="00646CBB"/>
    <w:rsid w:val="00647184"/>
    <w:rsid w:val="00650305"/>
    <w:rsid w:val="00650380"/>
    <w:rsid w:val="00650692"/>
    <w:rsid w:val="00650B93"/>
    <w:rsid w:val="006510AD"/>
    <w:rsid w:val="00652175"/>
    <w:rsid w:val="0065402D"/>
    <w:rsid w:val="00655083"/>
    <w:rsid w:val="00655881"/>
    <w:rsid w:val="00655A82"/>
    <w:rsid w:val="00656698"/>
    <w:rsid w:val="00657068"/>
    <w:rsid w:val="00660A9A"/>
    <w:rsid w:val="0066241E"/>
    <w:rsid w:val="00662662"/>
    <w:rsid w:val="006634B7"/>
    <w:rsid w:val="00663644"/>
    <w:rsid w:val="00663EDD"/>
    <w:rsid w:val="00663FC7"/>
    <w:rsid w:val="00665814"/>
    <w:rsid w:val="00666EDE"/>
    <w:rsid w:val="00667004"/>
    <w:rsid w:val="00667A21"/>
    <w:rsid w:val="00667DA7"/>
    <w:rsid w:val="00670ED9"/>
    <w:rsid w:val="00671614"/>
    <w:rsid w:val="00671830"/>
    <w:rsid w:val="00671CB6"/>
    <w:rsid w:val="0067233B"/>
    <w:rsid w:val="0067348A"/>
    <w:rsid w:val="00673513"/>
    <w:rsid w:val="00674843"/>
    <w:rsid w:val="00674928"/>
    <w:rsid w:val="0067547D"/>
    <w:rsid w:val="00677FB5"/>
    <w:rsid w:val="00680157"/>
    <w:rsid w:val="006806AB"/>
    <w:rsid w:val="006831B5"/>
    <w:rsid w:val="00683E2A"/>
    <w:rsid w:val="0068564D"/>
    <w:rsid w:val="00685F60"/>
    <w:rsid w:val="006860E2"/>
    <w:rsid w:val="006878FC"/>
    <w:rsid w:val="00687D2E"/>
    <w:rsid w:val="00690F09"/>
    <w:rsid w:val="006917A0"/>
    <w:rsid w:val="00691901"/>
    <w:rsid w:val="00691A80"/>
    <w:rsid w:val="00692184"/>
    <w:rsid w:val="00692A2A"/>
    <w:rsid w:val="00692EDE"/>
    <w:rsid w:val="0069322F"/>
    <w:rsid w:val="006938A7"/>
    <w:rsid w:val="00693CA2"/>
    <w:rsid w:val="0069406F"/>
    <w:rsid w:val="00694569"/>
    <w:rsid w:val="00694EAF"/>
    <w:rsid w:val="00694EC6"/>
    <w:rsid w:val="006959AA"/>
    <w:rsid w:val="00696784"/>
    <w:rsid w:val="006973CE"/>
    <w:rsid w:val="00697D15"/>
    <w:rsid w:val="006A026C"/>
    <w:rsid w:val="006A2065"/>
    <w:rsid w:val="006A22BC"/>
    <w:rsid w:val="006A3D3D"/>
    <w:rsid w:val="006A5CDD"/>
    <w:rsid w:val="006A6007"/>
    <w:rsid w:val="006A633A"/>
    <w:rsid w:val="006A788F"/>
    <w:rsid w:val="006B0021"/>
    <w:rsid w:val="006B194F"/>
    <w:rsid w:val="006B1AFB"/>
    <w:rsid w:val="006B2081"/>
    <w:rsid w:val="006B20A3"/>
    <w:rsid w:val="006B5976"/>
    <w:rsid w:val="006B67F3"/>
    <w:rsid w:val="006B76A8"/>
    <w:rsid w:val="006C07A8"/>
    <w:rsid w:val="006C1833"/>
    <w:rsid w:val="006C1988"/>
    <w:rsid w:val="006C1B72"/>
    <w:rsid w:val="006C1FC3"/>
    <w:rsid w:val="006C2188"/>
    <w:rsid w:val="006C44DD"/>
    <w:rsid w:val="006C4EBA"/>
    <w:rsid w:val="006C4F8F"/>
    <w:rsid w:val="006C5124"/>
    <w:rsid w:val="006C72EF"/>
    <w:rsid w:val="006C7753"/>
    <w:rsid w:val="006C7A63"/>
    <w:rsid w:val="006C7DE8"/>
    <w:rsid w:val="006D0665"/>
    <w:rsid w:val="006D143A"/>
    <w:rsid w:val="006D1744"/>
    <w:rsid w:val="006D1889"/>
    <w:rsid w:val="006D20C3"/>
    <w:rsid w:val="006D2210"/>
    <w:rsid w:val="006D3131"/>
    <w:rsid w:val="006D3308"/>
    <w:rsid w:val="006D45AD"/>
    <w:rsid w:val="006D4BC8"/>
    <w:rsid w:val="006D5AD3"/>
    <w:rsid w:val="006D5FB9"/>
    <w:rsid w:val="006D65B0"/>
    <w:rsid w:val="006D7100"/>
    <w:rsid w:val="006D75A5"/>
    <w:rsid w:val="006E1268"/>
    <w:rsid w:val="006E32A6"/>
    <w:rsid w:val="006E50F7"/>
    <w:rsid w:val="006E5A48"/>
    <w:rsid w:val="006E5AFF"/>
    <w:rsid w:val="006E5C88"/>
    <w:rsid w:val="006E68C9"/>
    <w:rsid w:val="006E6EB0"/>
    <w:rsid w:val="006E70EC"/>
    <w:rsid w:val="006E759B"/>
    <w:rsid w:val="006E7EFB"/>
    <w:rsid w:val="006F0063"/>
    <w:rsid w:val="006F0D0C"/>
    <w:rsid w:val="006F0E9B"/>
    <w:rsid w:val="006F1960"/>
    <w:rsid w:val="006F1EF9"/>
    <w:rsid w:val="006F2422"/>
    <w:rsid w:val="006F27BC"/>
    <w:rsid w:val="006F2CBD"/>
    <w:rsid w:val="006F306F"/>
    <w:rsid w:val="006F6BAE"/>
    <w:rsid w:val="006F75F4"/>
    <w:rsid w:val="00700C48"/>
    <w:rsid w:val="00701927"/>
    <w:rsid w:val="0070235A"/>
    <w:rsid w:val="007029C1"/>
    <w:rsid w:val="007033E3"/>
    <w:rsid w:val="00703B2E"/>
    <w:rsid w:val="00703F33"/>
    <w:rsid w:val="00704B47"/>
    <w:rsid w:val="007064DA"/>
    <w:rsid w:val="00707E5F"/>
    <w:rsid w:val="00710C7E"/>
    <w:rsid w:val="007114B8"/>
    <w:rsid w:val="00712676"/>
    <w:rsid w:val="00713A02"/>
    <w:rsid w:val="00714B09"/>
    <w:rsid w:val="00715543"/>
    <w:rsid w:val="007157F3"/>
    <w:rsid w:val="007165DF"/>
    <w:rsid w:val="00716C9D"/>
    <w:rsid w:val="00717BFF"/>
    <w:rsid w:val="007203FA"/>
    <w:rsid w:val="00721378"/>
    <w:rsid w:val="00721A98"/>
    <w:rsid w:val="007231D2"/>
    <w:rsid w:val="00723E63"/>
    <w:rsid w:val="00724E75"/>
    <w:rsid w:val="0072631D"/>
    <w:rsid w:val="00726614"/>
    <w:rsid w:val="00727B03"/>
    <w:rsid w:val="007307A3"/>
    <w:rsid w:val="00731528"/>
    <w:rsid w:val="00731AD8"/>
    <w:rsid w:val="00732254"/>
    <w:rsid w:val="00734D3B"/>
    <w:rsid w:val="00737EA8"/>
    <w:rsid w:val="00742AA0"/>
    <w:rsid w:val="00742DD6"/>
    <w:rsid w:val="007430EF"/>
    <w:rsid w:val="00744466"/>
    <w:rsid w:val="00744D38"/>
    <w:rsid w:val="00746615"/>
    <w:rsid w:val="007473A5"/>
    <w:rsid w:val="00750E55"/>
    <w:rsid w:val="0075380F"/>
    <w:rsid w:val="00754191"/>
    <w:rsid w:val="0075430A"/>
    <w:rsid w:val="0075595C"/>
    <w:rsid w:val="00757E83"/>
    <w:rsid w:val="00760763"/>
    <w:rsid w:val="00760883"/>
    <w:rsid w:val="007609C9"/>
    <w:rsid w:val="00761BD1"/>
    <w:rsid w:val="00762426"/>
    <w:rsid w:val="00762CC9"/>
    <w:rsid w:val="00764BEE"/>
    <w:rsid w:val="007655DD"/>
    <w:rsid w:val="00765957"/>
    <w:rsid w:val="00766059"/>
    <w:rsid w:val="00766CAC"/>
    <w:rsid w:val="00767612"/>
    <w:rsid w:val="00767B67"/>
    <w:rsid w:val="00770BBE"/>
    <w:rsid w:val="007712DA"/>
    <w:rsid w:val="00772237"/>
    <w:rsid w:val="00773BEC"/>
    <w:rsid w:val="007742CE"/>
    <w:rsid w:val="007749A3"/>
    <w:rsid w:val="00774AE9"/>
    <w:rsid w:val="007752D4"/>
    <w:rsid w:val="00775CFE"/>
    <w:rsid w:val="00776DBA"/>
    <w:rsid w:val="00780140"/>
    <w:rsid w:val="00782055"/>
    <w:rsid w:val="00782175"/>
    <w:rsid w:val="007822DC"/>
    <w:rsid w:val="00782441"/>
    <w:rsid w:val="0078339E"/>
    <w:rsid w:val="00784443"/>
    <w:rsid w:val="00787920"/>
    <w:rsid w:val="00791D04"/>
    <w:rsid w:val="00791DAF"/>
    <w:rsid w:val="007929C2"/>
    <w:rsid w:val="00792B40"/>
    <w:rsid w:val="00792D33"/>
    <w:rsid w:val="00794993"/>
    <w:rsid w:val="007949E7"/>
    <w:rsid w:val="007955CA"/>
    <w:rsid w:val="00796C9E"/>
    <w:rsid w:val="007974BA"/>
    <w:rsid w:val="00797B8E"/>
    <w:rsid w:val="00797EEC"/>
    <w:rsid w:val="007A07D3"/>
    <w:rsid w:val="007A1865"/>
    <w:rsid w:val="007A382A"/>
    <w:rsid w:val="007A51A7"/>
    <w:rsid w:val="007A58E3"/>
    <w:rsid w:val="007A5AAA"/>
    <w:rsid w:val="007A6DCC"/>
    <w:rsid w:val="007B0246"/>
    <w:rsid w:val="007B3704"/>
    <w:rsid w:val="007B4F1F"/>
    <w:rsid w:val="007B4F53"/>
    <w:rsid w:val="007B5644"/>
    <w:rsid w:val="007B7A1A"/>
    <w:rsid w:val="007C08E6"/>
    <w:rsid w:val="007C1009"/>
    <w:rsid w:val="007C13EA"/>
    <w:rsid w:val="007C355D"/>
    <w:rsid w:val="007C3B53"/>
    <w:rsid w:val="007C65BE"/>
    <w:rsid w:val="007C77E7"/>
    <w:rsid w:val="007D0F87"/>
    <w:rsid w:val="007D168E"/>
    <w:rsid w:val="007D2F82"/>
    <w:rsid w:val="007D42BF"/>
    <w:rsid w:val="007D43AC"/>
    <w:rsid w:val="007D66B3"/>
    <w:rsid w:val="007D6DC3"/>
    <w:rsid w:val="007D6E5C"/>
    <w:rsid w:val="007D7DB5"/>
    <w:rsid w:val="007E1E94"/>
    <w:rsid w:val="007E218D"/>
    <w:rsid w:val="007E242F"/>
    <w:rsid w:val="007E35AC"/>
    <w:rsid w:val="007E464E"/>
    <w:rsid w:val="007E7F99"/>
    <w:rsid w:val="007F0A52"/>
    <w:rsid w:val="007F0CEF"/>
    <w:rsid w:val="007F1155"/>
    <w:rsid w:val="007F24C0"/>
    <w:rsid w:val="007F40B4"/>
    <w:rsid w:val="007F44BF"/>
    <w:rsid w:val="007F4AC4"/>
    <w:rsid w:val="007F4D7E"/>
    <w:rsid w:val="007F533C"/>
    <w:rsid w:val="007F6162"/>
    <w:rsid w:val="007F7E81"/>
    <w:rsid w:val="00801EEC"/>
    <w:rsid w:val="00803F9A"/>
    <w:rsid w:val="0080429E"/>
    <w:rsid w:val="00804790"/>
    <w:rsid w:val="00804A85"/>
    <w:rsid w:val="0080529D"/>
    <w:rsid w:val="0080561A"/>
    <w:rsid w:val="00805F69"/>
    <w:rsid w:val="008067C8"/>
    <w:rsid w:val="008076A3"/>
    <w:rsid w:val="0081092E"/>
    <w:rsid w:val="00812F0D"/>
    <w:rsid w:val="00814D90"/>
    <w:rsid w:val="008158EC"/>
    <w:rsid w:val="00815D0D"/>
    <w:rsid w:val="00816810"/>
    <w:rsid w:val="00816813"/>
    <w:rsid w:val="00816D1A"/>
    <w:rsid w:val="00816EC6"/>
    <w:rsid w:val="00820614"/>
    <w:rsid w:val="0082073E"/>
    <w:rsid w:val="00820BAB"/>
    <w:rsid w:val="00820D03"/>
    <w:rsid w:val="0082111A"/>
    <w:rsid w:val="008217A2"/>
    <w:rsid w:val="00822839"/>
    <w:rsid w:val="0082305E"/>
    <w:rsid w:val="008239BB"/>
    <w:rsid w:val="00826222"/>
    <w:rsid w:val="00827580"/>
    <w:rsid w:val="0083014B"/>
    <w:rsid w:val="00830362"/>
    <w:rsid w:val="008305DB"/>
    <w:rsid w:val="008306FC"/>
    <w:rsid w:val="00831419"/>
    <w:rsid w:val="00831BAC"/>
    <w:rsid w:val="00832112"/>
    <w:rsid w:val="00832FCC"/>
    <w:rsid w:val="00833517"/>
    <w:rsid w:val="00834FE0"/>
    <w:rsid w:val="008356EB"/>
    <w:rsid w:val="00835E4A"/>
    <w:rsid w:val="00836845"/>
    <w:rsid w:val="0083794E"/>
    <w:rsid w:val="00837EFE"/>
    <w:rsid w:val="00840A1F"/>
    <w:rsid w:val="00840FAF"/>
    <w:rsid w:val="008410E8"/>
    <w:rsid w:val="00841797"/>
    <w:rsid w:val="00842566"/>
    <w:rsid w:val="00842A9C"/>
    <w:rsid w:val="00842B07"/>
    <w:rsid w:val="00842BFC"/>
    <w:rsid w:val="00842F93"/>
    <w:rsid w:val="00843122"/>
    <w:rsid w:val="00843ADB"/>
    <w:rsid w:val="00843F0D"/>
    <w:rsid w:val="008450C2"/>
    <w:rsid w:val="008468E1"/>
    <w:rsid w:val="00846E2F"/>
    <w:rsid w:val="008502AA"/>
    <w:rsid w:val="00850BE8"/>
    <w:rsid w:val="008511D4"/>
    <w:rsid w:val="00851EB0"/>
    <w:rsid w:val="008522B1"/>
    <w:rsid w:val="00853696"/>
    <w:rsid w:val="00853E44"/>
    <w:rsid w:val="008544E9"/>
    <w:rsid w:val="00854FF8"/>
    <w:rsid w:val="008569F8"/>
    <w:rsid w:val="00857075"/>
    <w:rsid w:val="00857B97"/>
    <w:rsid w:val="0086068E"/>
    <w:rsid w:val="00861788"/>
    <w:rsid w:val="00861DF8"/>
    <w:rsid w:val="0086269E"/>
    <w:rsid w:val="00863C3D"/>
    <w:rsid w:val="008656C7"/>
    <w:rsid w:val="00867EF5"/>
    <w:rsid w:val="00870329"/>
    <w:rsid w:val="00871275"/>
    <w:rsid w:val="00872797"/>
    <w:rsid w:val="008740CA"/>
    <w:rsid w:val="00874C86"/>
    <w:rsid w:val="00874E8B"/>
    <w:rsid w:val="00875770"/>
    <w:rsid w:val="00877FB7"/>
    <w:rsid w:val="00880C43"/>
    <w:rsid w:val="00881905"/>
    <w:rsid w:val="00882502"/>
    <w:rsid w:val="00883EF2"/>
    <w:rsid w:val="008844A5"/>
    <w:rsid w:val="00885436"/>
    <w:rsid w:val="00885694"/>
    <w:rsid w:val="00885726"/>
    <w:rsid w:val="0088785D"/>
    <w:rsid w:val="0089084E"/>
    <w:rsid w:val="0089085C"/>
    <w:rsid w:val="00890E0F"/>
    <w:rsid w:val="008910DB"/>
    <w:rsid w:val="008911C7"/>
    <w:rsid w:val="008916C1"/>
    <w:rsid w:val="00891E13"/>
    <w:rsid w:val="00894933"/>
    <w:rsid w:val="00895E4F"/>
    <w:rsid w:val="00896334"/>
    <w:rsid w:val="008A095C"/>
    <w:rsid w:val="008A0BD6"/>
    <w:rsid w:val="008A1350"/>
    <w:rsid w:val="008A2E44"/>
    <w:rsid w:val="008A4BE7"/>
    <w:rsid w:val="008A614E"/>
    <w:rsid w:val="008A6F19"/>
    <w:rsid w:val="008A71AB"/>
    <w:rsid w:val="008B238C"/>
    <w:rsid w:val="008B277D"/>
    <w:rsid w:val="008B2F56"/>
    <w:rsid w:val="008B3083"/>
    <w:rsid w:val="008B449D"/>
    <w:rsid w:val="008B4878"/>
    <w:rsid w:val="008B4C89"/>
    <w:rsid w:val="008B5BB2"/>
    <w:rsid w:val="008B61F8"/>
    <w:rsid w:val="008B61F9"/>
    <w:rsid w:val="008B621E"/>
    <w:rsid w:val="008B67C9"/>
    <w:rsid w:val="008B711B"/>
    <w:rsid w:val="008C12D2"/>
    <w:rsid w:val="008C1D28"/>
    <w:rsid w:val="008C1FB2"/>
    <w:rsid w:val="008C2106"/>
    <w:rsid w:val="008C232A"/>
    <w:rsid w:val="008C28DD"/>
    <w:rsid w:val="008C30F9"/>
    <w:rsid w:val="008C35BD"/>
    <w:rsid w:val="008C4381"/>
    <w:rsid w:val="008C4E6A"/>
    <w:rsid w:val="008C5710"/>
    <w:rsid w:val="008C6034"/>
    <w:rsid w:val="008C640A"/>
    <w:rsid w:val="008C7953"/>
    <w:rsid w:val="008C7CAB"/>
    <w:rsid w:val="008D3E44"/>
    <w:rsid w:val="008D5650"/>
    <w:rsid w:val="008D7A1C"/>
    <w:rsid w:val="008E0DA0"/>
    <w:rsid w:val="008E1C89"/>
    <w:rsid w:val="008E2374"/>
    <w:rsid w:val="008E2DCF"/>
    <w:rsid w:val="008E2E2A"/>
    <w:rsid w:val="008E391C"/>
    <w:rsid w:val="008E5920"/>
    <w:rsid w:val="008E5A64"/>
    <w:rsid w:val="008E6651"/>
    <w:rsid w:val="008E69BA"/>
    <w:rsid w:val="008E73F7"/>
    <w:rsid w:val="008F1D9A"/>
    <w:rsid w:val="008F2E4F"/>
    <w:rsid w:val="008F3A03"/>
    <w:rsid w:val="008F3E98"/>
    <w:rsid w:val="008F620C"/>
    <w:rsid w:val="008F6440"/>
    <w:rsid w:val="008F64F2"/>
    <w:rsid w:val="008F6F67"/>
    <w:rsid w:val="00900E7D"/>
    <w:rsid w:val="00901FC9"/>
    <w:rsid w:val="0090355B"/>
    <w:rsid w:val="00904CC7"/>
    <w:rsid w:val="00904CEC"/>
    <w:rsid w:val="00905F57"/>
    <w:rsid w:val="00910DED"/>
    <w:rsid w:val="00911F24"/>
    <w:rsid w:val="009122C1"/>
    <w:rsid w:val="00912570"/>
    <w:rsid w:val="00912A02"/>
    <w:rsid w:val="00913D91"/>
    <w:rsid w:val="00914EAE"/>
    <w:rsid w:val="009155A9"/>
    <w:rsid w:val="00917D8C"/>
    <w:rsid w:val="009213D5"/>
    <w:rsid w:val="009254EF"/>
    <w:rsid w:val="00925DF1"/>
    <w:rsid w:val="00926046"/>
    <w:rsid w:val="00926DE0"/>
    <w:rsid w:val="0093065B"/>
    <w:rsid w:val="00930BE4"/>
    <w:rsid w:val="00930DDC"/>
    <w:rsid w:val="009315E3"/>
    <w:rsid w:val="00931925"/>
    <w:rsid w:val="00931B73"/>
    <w:rsid w:val="00931F9E"/>
    <w:rsid w:val="00932AF0"/>
    <w:rsid w:val="00940336"/>
    <w:rsid w:val="0094189D"/>
    <w:rsid w:val="00941C04"/>
    <w:rsid w:val="00941E8F"/>
    <w:rsid w:val="00943D21"/>
    <w:rsid w:val="00944618"/>
    <w:rsid w:val="00944953"/>
    <w:rsid w:val="009449B4"/>
    <w:rsid w:val="00945CB0"/>
    <w:rsid w:val="00947AE1"/>
    <w:rsid w:val="009518C0"/>
    <w:rsid w:val="00952505"/>
    <w:rsid w:val="00954A4A"/>
    <w:rsid w:val="00954E3E"/>
    <w:rsid w:val="009559F4"/>
    <w:rsid w:val="00960CD6"/>
    <w:rsid w:val="00961D70"/>
    <w:rsid w:val="00962C6C"/>
    <w:rsid w:val="009644A1"/>
    <w:rsid w:val="009659E5"/>
    <w:rsid w:val="009662D6"/>
    <w:rsid w:val="00970B96"/>
    <w:rsid w:val="00970D09"/>
    <w:rsid w:val="0097409D"/>
    <w:rsid w:val="0097492C"/>
    <w:rsid w:val="00980434"/>
    <w:rsid w:val="0098083E"/>
    <w:rsid w:val="00981768"/>
    <w:rsid w:val="009819E7"/>
    <w:rsid w:val="00984351"/>
    <w:rsid w:val="00984759"/>
    <w:rsid w:val="00985A09"/>
    <w:rsid w:val="009871C4"/>
    <w:rsid w:val="00987B50"/>
    <w:rsid w:val="00987D77"/>
    <w:rsid w:val="0099062C"/>
    <w:rsid w:val="009909A5"/>
    <w:rsid w:val="009909A7"/>
    <w:rsid w:val="00990B89"/>
    <w:rsid w:val="009915B7"/>
    <w:rsid w:val="0099186E"/>
    <w:rsid w:val="00991BE7"/>
    <w:rsid w:val="00991CF9"/>
    <w:rsid w:val="00994335"/>
    <w:rsid w:val="00994BDD"/>
    <w:rsid w:val="0099551A"/>
    <w:rsid w:val="00995557"/>
    <w:rsid w:val="0099652F"/>
    <w:rsid w:val="00996548"/>
    <w:rsid w:val="009A0CE3"/>
    <w:rsid w:val="009A1129"/>
    <w:rsid w:val="009A2B27"/>
    <w:rsid w:val="009A2EED"/>
    <w:rsid w:val="009A2F16"/>
    <w:rsid w:val="009A69B8"/>
    <w:rsid w:val="009A6BA6"/>
    <w:rsid w:val="009A6D02"/>
    <w:rsid w:val="009A7ED1"/>
    <w:rsid w:val="009B2880"/>
    <w:rsid w:val="009B31E8"/>
    <w:rsid w:val="009B3FBE"/>
    <w:rsid w:val="009B3FD1"/>
    <w:rsid w:val="009C0C45"/>
    <w:rsid w:val="009C0E7C"/>
    <w:rsid w:val="009C1DE9"/>
    <w:rsid w:val="009C38F7"/>
    <w:rsid w:val="009C3D2D"/>
    <w:rsid w:val="009C4DD4"/>
    <w:rsid w:val="009C62C2"/>
    <w:rsid w:val="009C640C"/>
    <w:rsid w:val="009C67E2"/>
    <w:rsid w:val="009C6ABD"/>
    <w:rsid w:val="009D00ED"/>
    <w:rsid w:val="009D04BA"/>
    <w:rsid w:val="009D0889"/>
    <w:rsid w:val="009D0F8D"/>
    <w:rsid w:val="009D522A"/>
    <w:rsid w:val="009D606B"/>
    <w:rsid w:val="009D6B17"/>
    <w:rsid w:val="009D6C93"/>
    <w:rsid w:val="009D6D80"/>
    <w:rsid w:val="009D7227"/>
    <w:rsid w:val="009D7376"/>
    <w:rsid w:val="009E1797"/>
    <w:rsid w:val="009E27B3"/>
    <w:rsid w:val="009E2D8B"/>
    <w:rsid w:val="009E4038"/>
    <w:rsid w:val="009E6ED2"/>
    <w:rsid w:val="009E77B2"/>
    <w:rsid w:val="009F028E"/>
    <w:rsid w:val="009F1332"/>
    <w:rsid w:val="009F17D3"/>
    <w:rsid w:val="009F1EBE"/>
    <w:rsid w:val="009F62D0"/>
    <w:rsid w:val="009F6C52"/>
    <w:rsid w:val="009F7459"/>
    <w:rsid w:val="009F7A0B"/>
    <w:rsid w:val="00A03284"/>
    <w:rsid w:val="00A03466"/>
    <w:rsid w:val="00A036E5"/>
    <w:rsid w:val="00A03826"/>
    <w:rsid w:val="00A04CCB"/>
    <w:rsid w:val="00A06067"/>
    <w:rsid w:val="00A06712"/>
    <w:rsid w:val="00A0690C"/>
    <w:rsid w:val="00A06B4A"/>
    <w:rsid w:val="00A071CD"/>
    <w:rsid w:val="00A078F0"/>
    <w:rsid w:val="00A10255"/>
    <w:rsid w:val="00A10503"/>
    <w:rsid w:val="00A11EB3"/>
    <w:rsid w:val="00A11F1C"/>
    <w:rsid w:val="00A12B03"/>
    <w:rsid w:val="00A13A2C"/>
    <w:rsid w:val="00A13E46"/>
    <w:rsid w:val="00A159B8"/>
    <w:rsid w:val="00A159CD"/>
    <w:rsid w:val="00A17986"/>
    <w:rsid w:val="00A214F5"/>
    <w:rsid w:val="00A221A4"/>
    <w:rsid w:val="00A22D2C"/>
    <w:rsid w:val="00A22FA5"/>
    <w:rsid w:val="00A24533"/>
    <w:rsid w:val="00A2486E"/>
    <w:rsid w:val="00A24C64"/>
    <w:rsid w:val="00A25C76"/>
    <w:rsid w:val="00A25CB1"/>
    <w:rsid w:val="00A2638F"/>
    <w:rsid w:val="00A27034"/>
    <w:rsid w:val="00A27940"/>
    <w:rsid w:val="00A313CB"/>
    <w:rsid w:val="00A33152"/>
    <w:rsid w:val="00A33AD4"/>
    <w:rsid w:val="00A344C7"/>
    <w:rsid w:val="00A3713F"/>
    <w:rsid w:val="00A372D3"/>
    <w:rsid w:val="00A41096"/>
    <w:rsid w:val="00A414EC"/>
    <w:rsid w:val="00A41754"/>
    <w:rsid w:val="00A42742"/>
    <w:rsid w:val="00A44344"/>
    <w:rsid w:val="00A4453D"/>
    <w:rsid w:val="00A450B8"/>
    <w:rsid w:val="00A45700"/>
    <w:rsid w:val="00A476E8"/>
    <w:rsid w:val="00A47EA2"/>
    <w:rsid w:val="00A50268"/>
    <w:rsid w:val="00A50403"/>
    <w:rsid w:val="00A50F8C"/>
    <w:rsid w:val="00A51E85"/>
    <w:rsid w:val="00A52D64"/>
    <w:rsid w:val="00A52F16"/>
    <w:rsid w:val="00A5364D"/>
    <w:rsid w:val="00A53968"/>
    <w:rsid w:val="00A546F7"/>
    <w:rsid w:val="00A55B59"/>
    <w:rsid w:val="00A55E77"/>
    <w:rsid w:val="00A57439"/>
    <w:rsid w:val="00A5778F"/>
    <w:rsid w:val="00A57A8A"/>
    <w:rsid w:val="00A60E6A"/>
    <w:rsid w:val="00A6126F"/>
    <w:rsid w:val="00A613B9"/>
    <w:rsid w:val="00A61C1C"/>
    <w:rsid w:val="00A649C3"/>
    <w:rsid w:val="00A65CA8"/>
    <w:rsid w:val="00A66101"/>
    <w:rsid w:val="00A66697"/>
    <w:rsid w:val="00A666D1"/>
    <w:rsid w:val="00A66D58"/>
    <w:rsid w:val="00A6709D"/>
    <w:rsid w:val="00A678D2"/>
    <w:rsid w:val="00A738EA"/>
    <w:rsid w:val="00A808B9"/>
    <w:rsid w:val="00A82848"/>
    <w:rsid w:val="00A82C32"/>
    <w:rsid w:val="00A8498F"/>
    <w:rsid w:val="00A878A0"/>
    <w:rsid w:val="00A9054B"/>
    <w:rsid w:val="00A909F4"/>
    <w:rsid w:val="00A90ACC"/>
    <w:rsid w:val="00A90C7F"/>
    <w:rsid w:val="00A936F8"/>
    <w:rsid w:val="00A93A6A"/>
    <w:rsid w:val="00A94510"/>
    <w:rsid w:val="00A94543"/>
    <w:rsid w:val="00A957D6"/>
    <w:rsid w:val="00A964BB"/>
    <w:rsid w:val="00A96684"/>
    <w:rsid w:val="00A968E2"/>
    <w:rsid w:val="00A969CA"/>
    <w:rsid w:val="00A979CD"/>
    <w:rsid w:val="00AA0EFA"/>
    <w:rsid w:val="00AA4DE7"/>
    <w:rsid w:val="00AA652A"/>
    <w:rsid w:val="00AA732C"/>
    <w:rsid w:val="00AA7EBF"/>
    <w:rsid w:val="00AB01D2"/>
    <w:rsid w:val="00AB1A94"/>
    <w:rsid w:val="00AB1C19"/>
    <w:rsid w:val="00AB1C5A"/>
    <w:rsid w:val="00AB25C1"/>
    <w:rsid w:val="00AB2D8B"/>
    <w:rsid w:val="00AB33C4"/>
    <w:rsid w:val="00AB358C"/>
    <w:rsid w:val="00AB46C3"/>
    <w:rsid w:val="00AB5EDB"/>
    <w:rsid w:val="00AB61DD"/>
    <w:rsid w:val="00AB7566"/>
    <w:rsid w:val="00AB7879"/>
    <w:rsid w:val="00AC0614"/>
    <w:rsid w:val="00AC34FB"/>
    <w:rsid w:val="00AC3BB4"/>
    <w:rsid w:val="00AC53D8"/>
    <w:rsid w:val="00AC5767"/>
    <w:rsid w:val="00AC58AB"/>
    <w:rsid w:val="00AC7D95"/>
    <w:rsid w:val="00AC7DE3"/>
    <w:rsid w:val="00AD04F4"/>
    <w:rsid w:val="00AD236A"/>
    <w:rsid w:val="00AD24C5"/>
    <w:rsid w:val="00AD2579"/>
    <w:rsid w:val="00AD2D19"/>
    <w:rsid w:val="00AD3B3B"/>
    <w:rsid w:val="00AD3FC8"/>
    <w:rsid w:val="00AD4F0E"/>
    <w:rsid w:val="00AD52CE"/>
    <w:rsid w:val="00AD6321"/>
    <w:rsid w:val="00AD663E"/>
    <w:rsid w:val="00AD6855"/>
    <w:rsid w:val="00AD6B1B"/>
    <w:rsid w:val="00AD71CB"/>
    <w:rsid w:val="00AD757F"/>
    <w:rsid w:val="00AD7EBA"/>
    <w:rsid w:val="00AE0060"/>
    <w:rsid w:val="00AE1D91"/>
    <w:rsid w:val="00AE4A4E"/>
    <w:rsid w:val="00AE5BCD"/>
    <w:rsid w:val="00AE6481"/>
    <w:rsid w:val="00AE68F9"/>
    <w:rsid w:val="00AE785E"/>
    <w:rsid w:val="00AE7ADC"/>
    <w:rsid w:val="00AF0D06"/>
    <w:rsid w:val="00AF11D7"/>
    <w:rsid w:val="00AF2504"/>
    <w:rsid w:val="00AF2AD1"/>
    <w:rsid w:val="00AF4402"/>
    <w:rsid w:val="00AF517A"/>
    <w:rsid w:val="00AF53CA"/>
    <w:rsid w:val="00AF7C0F"/>
    <w:rsid w:val="00B004FC"/>
    <w:rsid w:val="00B00C2E"/>
    <w:rsid w:val="00B018FF"/>
    <w:rsid w:val="00B02843"/>
    <w:rsid w:val="00B03E82"/>
    <w:rsid w:val="00B076B3"/>
    <w:rsid w:val="00B13E2B"/>
    <w:rsid w:val="00B13F56"/>
    <w:rsid w:val="00B15F7A"/>
    <w:rsid w:val="00B16FDA"/>
    <w:rsid w:val="00B1718B"/>
    <w:rsid w:val="00B22F18"/>
    <w:rsid w:val="00B24DA1"/>
    <w:rsid w:val="00B26604"/>
    <w:rsid w:val="00B269D8"/>
    <w:rsid w:val="00B26B3B"/>
    <w:rsid w:val="00B27745"/>
    <w:rsid w:val="00B30016"/>
    <w:rsid w:val="00B30F7B"/>
    <w:rsid w:val="00B31703"/>
    <w:rsid w:val="00B3277A"/>
    <w:rsid w:val="00B33040"/>
    <w:rsid w:val="00B33F2A"/>
    <w:rsid w:val="00B3472C"/>
    <w:rsid w:val="00B36A01"/>
    <w:rsid w:val="00B37D49"/>
    <w:rsid w:val="00B40645"/>
    <w:rsid w:val="00B42D2D"/>
    <w:rsid w:val="00B4320D"/>
    <w:rsid w:val="00B435C0"/>
    <w:rsid w:val="00B44319"/>
    <w:rsid w:val="00B47248"/>
    <w:rsid w:val="00B477B8"/>
    <w:rsid w:val="00B50DA1"/>
    <w:rsid w:val="00B51872"/>
    <w:rsid w:val="00B51F82"/>
    <w:rsid w:val="00B524FC"/>
    <w:rsid w:val="00B52C45"/>
    <w:rsid w:val="00B5360A"/>
    <w:rsid w:val="00B54A81"/>
    <w:rsid w:val="00B568BB"/>
    <w:rsid w:val="00B568FF"/>
    <w:rsid w:val="00B57011"/>
    <w:rsid w:val="00B57845"/>
    <w:rsid w:val="00B578EE"/>
    <w:rsid w:val="00B60328"/>
    <w:rsid w:val="00B615EA"/>
    <w:rsid w:val="00B618BF"/>
    <w:rsid w:val="00B61D17"/>
    <w:rsid w:val="00B63B97"/>
    <w:rsid w:val="00B63CE9"/>
    <w:rsid w:val="00B64EAE"/>
    <w:rsid w:val="00B6502E"/>
    <w:rsid w:val="00B67261"/>
    <w:rsid w:val="00B67876"/>
    <w:rsid w:val="00B70717"/>
    <w:rsid w:val="00B7072B"/>
    <w:rsid w:val="00B70A74"/>
    <w:rsid w:val="00B70AA5"/>
    <w:rsid w:val="00B70C6B"/>
    <w:rsid w:val="00B722D0"/>
    <w:rsid w:val="00B72667"/>
    <w:rsid w:val="00B734E9"/>
    <w:rsid w:val="00B74340"/>
    <w:rsid w:val="00B74E12"/>
    <w:rsid w:val="00B7508B"/>
    <w:rsid w:val="00B7640E"/>
    <w:rsid w:val="00B776FA"/>
    <w:rsid w:val="00B8030C"/>
    <w:rsid w:val="00B813F8"/>
    <w:rsid w:val="00B81508"/>
    <w:rsid w:val="00B82173"/>
    <w:rsid w:val="00B8302B"/>
    <w:rsid w:val="00B833A8"/>
    <w:rsid w:val="00B834B8"/>
    <w:rsid w:val="00B84E3D"/>
    <w:rsid w:val="00B876DD"/>
    <w:rsid w:val="00B90465"/>
    <w:rsid w:val="00B91901"/>
    <w:rsid w:val="00B921F4"/>
    <w:rsid w:val="00B9252A"/>
    <w:rsid w:val="00B92E8D"/>
    <w:rsid w:val="00B935B2"/>
    <w:rsid w:val="00B957A6"/>
    <w:rsid w:val="00BA0B8B"/>
    <w:rsid w:val="00BA0C0F"/>
    <w:rsid w:val="00BA1678"/>
    <w:rsid w:val="00BA1FAF"/>
    <w:rsid w:val="00BA3C05"/>
    <w:rsid w:val="00BA6C53"/>
    <w:rsid w:val="00BA7D33"/>
    <w:rsid w:val="00BA7F09"/>
    <w:rsid w:val="00BB19A0"/>
    <w:rsid w:val="00BB3246"/>
    <w:rsid w:val="00BB542B"/>
    <w:rsid w:val="00BB6050"/>
    <w:rsid w:val="00BB6FD7"/>
    <w:rsid w:val="00BB7810"/>
    <w:rsid w:val="00BB7C85"/>
    <w:rsid w:val="00BB7F32"/>
    <w:rsid w:val="00BC0C5C"/>
    <w:rsid w:val="00BC0D24"/>
    <w:rsid w:val="00BC27D6"/>
    <w:rsid w:val="00BC305E"/>
    <w:rsid w:val="00BC3A16"/>
    <w:rsid w:val="00BC3ABE"/>
    <w:rsid w:val="00BC3BE8"/>
    <w:rsid w:val="00BC3CF2"/>
    <w:rsid w:val="00BC3D93"/>
    <w:rsid w:val="00BC4532"/>
    <w:rsid w:val="00BC5BB5"/>
    <w:rsid w:val="00BC6DF5"/>
    <w:rsid w:val="00BD00AD"/>
    <w:rsid w:val="00BD2066"/>
    <w:rsid w:val="00BD31D5"/>
    <w:rsid w:val="00BD42F8"/>
    <w:rsid w:val="00BD48FF"/>
    <w:rsid w:val="00BD5B5B"/>
    <w:rsid w:val="00BD6416"/>
    <w:rsid w:val="00BD67EA"/>
    <w:rsid w:val="00BD6B4A"/>
    <w:rsid w:val="00BE0229"/>
    <w:rsid w:val="00BE047A"/>
    <w:rsid w:val="00BE086E"/>
    <w:rsid w:val="00BE0DFB"/>
    <w:rsid w:val="00BE0EC0"/>
    <w:rsid w:val="00BE2795"/>
    <w:rsid w:val="00BE380E"/>
    <w:rsid w:val="00BE3878"/>
    <w:rsid w:val="00BE4782"/>
    <w:rsid w:val="00BE4CCD"/>
    <w:rsid w:val="00BE5A1D"/>
    <w:rsid w:val="00BE600D"/>
    <w:rsid w:val="00BE789E"/>
    <w:rsid w:val="00BF0388"/>
    <w:rsid w:val="00BF0CAE"/>
    <w:rsid w:val="00BF0DDC"/>
    <w:rsid w:val="00BF4613"/>
    <w:rsid w:val="00BF48CD"/>
    <w:rsid w:val="00BF5C60"/>
    <w:rsid w:val="00BF5D0D"/>
    <w:rsid w:val="00BF5EB8"/>
    <w:rsid w:val="00BF6DED"/>
    <w:rsid w:val="00BF7DF8"/>
    <w:rsid w:val="00C0112A"/>
    <w:rsid w:val="00C018A1"/>
    <w:rsid w:val="00C029CC"/>
    <w:rsid w:val="00C03368"/>
    <w:rsid w:val="00C06525"/>
    <w:rsid w:val="00C065CF"/>
    <w:rsid w:val="00C06E99"/>
    <w:rsid w:val="00C07EC2"/>
    <w:rsid w:val="00C101ED"/>
    <w:rsid w:val="00C10879"/>
    <w:rsid w:val="00C1242A"/>
    <w:rsid w:val="00C14E07"/>
    <w:rsid w:val="00C15D6B"/>
    <w:rsid w:val="00C16345"/>
    <w:rsid w:val="00C20FCA"/>
    <w:rsid w:val="00C21690"/>
    <w:rsid w:val="00C21BCD"/>
    <w:rsid w:val="00C21D84"/>
    <w:rsid w:val="00C223EF"/>
    <w:rsid w:val="00C23D68"/>
    <w:rsid w:val="00C240D7"/>
    <w:rsid w:val="00C246DA"/>
    <w:rsid w:val="00C26259"/>
    <w:rsid w:val="00C26ECC"/>
    <w:rsid w:val="00C341B5"/>
    <w:rsid w:val="00C37AAC"/>
    <w:rsid w:val="00C37BB6"/>
    <w:rsid w:val="00C37D18"/>
    <w:rsid w:val="00C4005A"/>
    <w:rsid w:val="00C42029"/>
    <w:rsid w:val="00C434D6"/>
    <w:rsid w:val="00C446EC"/>
    <w:rsid w:val="00C449BB"/>
    <w:rsid w:val="00C46BAF"/>
    <w:rsid w:val="00C47E80"/>
    <w:rsid w:val="00C50A2E"/>
    <w:rsid w:val="00C51424"/>
    <w:rsid w:val="00C515C9"/>
    <w:rsid w:val="00C519DF"/>
    <w:rsid w:val="00C520C1"/>
    <w:rsid w:val="00C529D9"/>
    <w:rsid w:val="00C535EA"/>
    <w:rsid w:val="00C53898"/>
    <w:rsid w:val="00C53D09"/>
    <w:rsid w:val="00C552A7"/>
    <w:rsid w:val="00C55348"/>
    <w:rsid w:val="00C558AF"/>
    <w:rsid w:val="00C55A33"/>
    <w:rsid w:val="00C55ED6"/>
    <w:rsid w:val="00C56B3C"/>
    <w:rsid w:val="00C5799F"/>
    <w:rsid w:val="00C57BEE"/>
    <w:rsid w:val="00C57C31"/>
    <w:rsid w:val="00C60A9C"/>
    <w:rsid w:val="00C63C3F"/>
    <w:rsid w:val="00C64329"/>
    <w:rsid w:val="00C660C8"/>
    <w:rsid w:val="00C66300"/>
    <w:rsid w:val="00C668DA"/>
    <w:rsid w:val="00C66C21"/>
    <w:rsid w:val="00C676C8"/>
    <w:rsid w:val="00C703AE"/>
    <w:rsid w:val="00C71F8A"/>
    <w:rsid w:val="00C7570A"/>
    <w:rsid w:val="00C76363"/>
    <w:rsid w:val="00C80BE6"/>
    <w:rsid w:val="00C80F99"/>
    <w:rsid w:val="00C83D6B"/>
    <w:rsid w:val="00C851C7"/>
    <w:rsid w:val="00C85F4E"/>
    <w:rsid w:val="00C86D77"/>
    <w:rsid w:val="00C86E14"/>
    <w:rsid w:val="00C87409"/>
    <w:rsid w:val="00C87B62"/>
    <w:rsid w:val="00C90EE4"/>
    <w:rsid w:val="00C91AE2"/>
    <w:rsid w:val="00C92025"/>
    <w:rsid w:val="00C92603"/>
    <w:rsid w:val="00C92C42"/>
    <w:rsid w:val="00C93AC5"/>
    <w:rsid w:val="00C94682"/>
    <w:rsid w:val="00C94D56"/>
    <w:rsid w:val="00C96115"/>
    <w:rsid w:val="00C9712B"/>
    <w:rsid w:val="00C9712E"/>
    <w:rsid w:val="00C97C36"/>
    <w:rsid w:val="00CA0B7E"/>
    <w:rsid w:val="00CA1371"/>
    <w:rsid w:val="00CA18CC"/>
    <w:rsid w:val="00CA3DF1"/>
    <w:rsid w:val="00CA40D7"/>
    <w:rsid w:val="00CA42BC"/>
    <w:rsid w:val="00CA519F"/>
    <w:rsid w:val="00CA5260"/>
    <w:rsid w:val="00CA65B8"/>
    <w:rsid w:val="00CA68CF"/>
    <w:rsid w:val="00CA718D"/>
    <w:rsid w:val="00CA743B"/>
    <w:rsid w:val="00CA74B9"/>
    <w:rsid w:val="00CB1432"/>
    <w:rsid w:val="00CB3812"/>
    <w:rsid w:val="00CB527B"/>
    <w:rsid w:val="00CB54E5"/>
    <w:rsid w:val="00CB5CD4"/>
    <w:rsid w:val="00CB7252"/>
    <w:rsid w:val="00CC13F7"/>
    <w:rsid w:val="00CC329F"/>
    <w:rsid w:val="00CC36C2"/>
    <w:rsid w:val="00CC65AB"/>
    <w:rsid w:val="00CC7285"/>
    <w:rsid w:val="00CD112A"/>
    <w:rsid w:val="00CD11F7"/>
    <w:rsid w:val="00CD376C"/>
    <w:rsid w:val="00CD385E"/>
    <w:rsid w:val="00CD3A20"/>
    <w:rsid w:val="00CD3C25"/>
    <w:rsid w:val="00CD5027"/>
    <w:rsid w:val="00CD57FB"/>
    <w:rsid w:val="00CD5C33"/>
    <w:rsid w:val="00CD616F"/>
    <w:rsid w:val="00CD66B1"/>
    <w:rsid w:val="00CD747F"/>
    <w:rsid w:val="00CE0DAE"/>
    <w:rsid w:val="00CE2762"/>
    <w:rsid w:val="00CE3475"/>
    <w:rsid w:val="00CE4119"/>
    <w:rsid w:val="00CE451F"/>
    <w:rsid w:val="00CE4CE2"/>
    <w:rsid w:val="00CE61F5"/>
    <w:rsid w:val="00CE6979"/>
    <w:rsid w:val="00CF16FD"/>
    <w:rsid w:val="00CF1D17"/>
    <w:rsid w:val="00CF20D5"/>
    <w:rsid w:val="00CF2AE5"/>
    <w:rsid w:val="00CF2DFB"/>
    <w:rsid w:val="00CF3088"/>
    <w:rsid w:val="00CF42FC"/>
    <w:rsid w:val="00CF4F24"/>
    <w:rsid w:val="00CF5104"/>
    <w:rsid w:val="00CF57DD"/>
    <w:rsid w:val="00CF6073"/>
    <w:rsid w:val="00CF66CB"/>
    <w:rsid w:val="00CF67CE"/>
    <w:rsid w:val="00CF6F9A"/>
    <w:rsid w:val="00D00A3C"/>
    <w:rsid w:val="00D01506"/>
    <w:rsid w:val="00D01579"/>
    <w:rsid w:val="00D02718"/>
    <w:rsid w:val="00D03D02"/>
    <w:rsid w:val="00D0497B"/>
    <w:rsid w:val="00D04BDB"/>
    <w:rsid w:val="00D0548B"/>
    <w:rsid w:val="00D07181"/>
    <w:rsid w:val="00D079B0"/>
    <w:rsid w:val="00D1264D"/>
    <w:rsid w:val="00D12C75"/>
    <w:rsid w:val="00D155B0"/>
    <w:rsid w:val="00D16A4B"/>
    <w:rsid w:val="00D173E7"/>
    <w:rsid w:val="00D17889"/>
    <w:rsid w:val="00D17911"/>
    <w:rsid w:val="00D21387"/>
    <w:rsid w:val="00D237CC"/>
    <w:rsid w:val="00D2383D"/>
    <w:rsid w:val="00D239CD"/>
    <w:rsid w:val="00D244BF"/>
    <w:rsid w:val="00D244C7"/>
    <w:rsid w:val="00D24D4F"/>
    <w:rsid w:val="00D2553B"/>
    <w:rsid w:val="00D25AA3"/>
    <w:rsid w:val="00D25B92"/>
    <w:rsid w:val="00D265E5"/>
    <w:rsid w:val="00D26B03"/>
    <w:rsid w:val="00D26B14"/>
    <w:rsid w:val="00D27CB5"/>
    <w:rsid w:val="00D30C0B"/>
    <w:rsid w:val="00D3120C"/>
    <w:rsid w:val="00D332D1"/>
    <w:rsid w:val="00D3429B"/>
    <w:rsid w:val="00D34402"/>
    <w:rsid w:val="00D345D0"/>
    <w:rsid w:val="00D34EA2"/>
    <w:rsid w:val="00D36692"/>
    <w:rsid w:val="00D367AC"/>
    <w:rsid w:val="00D379C7"/>
    <w:rsid w:val="00D379E1"/>
    <w:rsid w:val="00D37A44"/>
    <w:rsid w:val="00D40796"/>
    <w:rsid w:val="00D41F11"/>
    <w:rsid w:val="00D4295D"/>
    <w:rsid w:val="00D433DD"/>
    <w:rsid w:val="00D439DD"/>
    <w:rsid w:val="00D44108"/>
    <w:rsid w:val="00D45F49"/>
    <w:rsid w:val="00D46732"/>
    <w:rsid w:val="00D47FDE"/>
    <w:rsid w:val="00D50832"/>
    <w:rsid w:val="00D51996"/>
    <w:rsid w:val="00D52967"/>
    <w:rsid w:val="00D52D27"/>
    <w:rsid w:val="00D546B4"/>
    <w:rsid w:val="00D54F51"/>
    <w:rsid w:val="00D55A05"/>
    <w:rsid w:val="00D5683C"/>
    <w:rsid w:val="00D56B3C"/>
    <w:rsid w:val="00D5744E"/>
    <w:rsid w:val="00D57C91"/>
    <w:rsid w:val="00D57D7F"/>
    <w:rsid w:val="00D6089A"/>
    <w:rsid w:val="00D61F05"/>
    <w:rsid w:val="00D62152"/>
    <w:rsid w:val="00D621D4"/>
    <w:rsid w:val="00D6266E"/>
    <w:rsid w:val="00D634B7"/>
    <w:rsid w:val="00D65B21"/>
    <w:rsid w:val="00D65F7F"/>
    <w:rsid w:val="00D67DDE"/>
    <w:rsid w:val="00D702C1"/>
    <w:rsid w:val="00D703A9"/>
    <w:rsid w:val="00D709E2"/>
    <w:rsid w:val="00D70D8A"/>
    <w:rsid w:val="00D71C4F"/>
    <w:rsid w:val="00D7239D"/>
    <w:rsid w:val="00D73A75"/>
    <w:rsid w:val="00D74419"/>
    <w:rsid w:val="00D745D5"/>
    <w:rsid w:val="00D75F66"/>
    <w:rsid w:val="00D768C4"/>
    <w:rsid w:val="00D76CA5"/>
    <w:rsid w:val="00D76F9F"/>
    <w:rsid w:val="00D7703F"/>
    <w:rsid w:val="00D77878"/>
    <w:rsid w:val="00D80664"/>
    <w:rsid w:val="00D80E34"/>
    <w:rsid w:val="00D82640"/>
    <w:rsid w:val="00D8292B"/>
    <w:rsid w:val="00D8375E"/>
    <w:rsid w:val="00D85554"/>
    <w:rsid w:val="00D859B3"/>
    <w:rsid w:val="00D860AF"/>
    <w:rsid w:val="00D8648C"/>
    <w:rsid w:val="00D86A0E"/>
    <w:rsid w:val="00D87ED7"/>
    <w:rsid w:val="00D90940"/>
    <w:rsid w:val="00D90961"/>
    <w:rsid w:val="00D909DE"/>
    <w:rsid w:val="00D91DFE"/>
    <w:rsid w:val="00D92F48"/>
    <w:rsid w:val="00D93A30"/>
    <w:rsid w:val="00D93EF7"/>
    <w:rsid w:val="00D9523E"/>
    <w:rsid w:val="00D95E62"/>
    <w:rsid w:val="00D963B5"/>
    <w:rsid w:val="00D97CC6"/>
    <w:rsid w:val="00DA000B"/>
    <w:rsid w:val="00DA1482"/>
    <w:rsid w:val="00DA19E8"/>
    <w:rsid w:val="00DA3121"/>
    <w:rsid w:val="00DA33D3"/>
    <w:rsid w:val="00DA46FE"/>
    <w:rsid w:val="00DA50A6"/>
    <w:rsid w:val="00DA51A6"/>
    <w:rsid w:val="00DA5954"/>
    <w:rsid w:val="00DA5E2A"/>
    <w:rsid w:val="00DB159C"/>
    <w:rsid w:val="00DB40CF"/>
    <w:rsid w:val="00DB438B"/>
    <w:rsid w:val="00DB4E4E"/>
    <w:rsid w:val="00DB4EBF"/>
    <w:rsid w:val="00DB61A4"/>
    <w:rsid w:val="00DB6C60"/>
    <w:rsid w:val="00DB6D57"/>
    <w:rsid w:val="00DB74A3"/>
    <w:rsid w:val="00DB7695"/>
    <w:rsid w:val="00DC02AC"/>
    <w:rsid w:val="00DC1F5D"/>
    <w:rsid w:val="00DC41C4"/>
    <w:rsid w:val="00DC4B6C"/>
    <w:rsid w:val="00DC678D"/>
    <w:rsid w:val="00DD0140"/>
    <w:rsid w:val="00DD0AF9"/>
    <w:rsid w:val="00DD0C56"/>
    <w:rsid w:val="00DD24CC"/>
    <w:rsid w:val="00DD2839"/>
    <w:rsid w:val="00DD351F"/>
    <w:rsid w:val="00DD4AEB"/>
    <w:rsid w:val="00DD527F"/>
    <w:rsid w:val="00DD565B"/>
    <w:rsid w:val="00DD7180"/>
    <w:rsid w:val="00DD7CDB"/>
    <w:rsid w:val="00DE0E6B"/>
    <w:rsid w:val="00DE0F0B"/>
    <w:rsid w:val="00DE226C"/>
    <w:rsid w:val="00DE2A4F"/>
    <w:rsid w:val="00DE2FC5"/>
    <w:rsid w:val="00DE3DC2"/>
    <w:rsid w:val="00DE4589"/>
    <w:rsid w:val="00DE6E8C"/>
    <w:rsid w:val="00DE789B"/>
    <w:rsid w:val="00DF094C"/>
    <w:rsid w:val="00DF0AAF"/>
    <w:rsid w:val="00DF0CAF"/>
    <w:rsid w:val="00DF1EB3"/>
    <w:rsid w:val="00DF22C8"/>
    <w:rsid w:val="00DF3246"/>
    <w:rsid w:val="00DF333A"/>
    <w:rsid w:val="00DF3E3D"/>
    <w:rsid w:val="00DF3F00"/>
    <w:rsid w:val="00DF5EBE"/>
    <w:rsid w:val="00DF6819"/>
    <w:rsid w:val="00DF68C8"/>
    <w:rsid w:val="00E014F8"/>
    <w:rsid w:val="00E0214A"/>
    <w:rsid w:val="00E02240"/>
    <w:rsid w:val="00E02748"/>
    <w:rsid w:val="00E02C5C"/>
    <w:rsid w:val="00E0319D"/>
    <w:rsid w:val="00E03F80"/>
    <w:rsid w:val="00E06322"/>
    <w:rsid w:val="00E069B2"/>
    <w:rsid w:val="00E06FF1"/>
    <w:rsid w:val="00E0799F"/>
    <w:rsid w:val="00E11715"/>
    <w:rsid w:val="00E11D45"/>
    <w:rsid w:val="00E1203B"/>
    <w:rsid w:val="00E12C11"/>
    <w:rsid w:val="00E12CE4"/>
    <w:rsid w:val="00E1348B"/>
    <w:rsid w:val="00E20100"/>
    <w:rsid w:val="00E20945"/>
    <w:rsid w:val="00E212F9"/>
    <w:rsid w:val="00E22173"/>
    <w:rsid w:val="00E22994"/>
    <w:rsid w:val="00E230B8"/>
    <w:rsid w:val="00E23419"/>
    <w:rsid w:val="00E23DEE"/>
    <w:rsid w:val="00E245C5"/>
    <w:rsid w:val="00E25B71"/>
    <w:rsid w:val="00E25B9E"/>
    <w:rsid w:val="00E25DEB"/>
    <w:rsid w:val="00E27043"/>
    <w:rsid w:val="00E27940"/>
    <w:rsid w:val="00E304D2"/>
    <w:rsid w:val="00E32909"/>
    <w:rsid w:val="00E33512"/>
    <w:rsid w:val="00E33F66"/>
    <w:rsid w:val="00E34E6D"/>
    <w:rsid w:val="00E36113"/>
    <w:rsid w:val="00E361E6"/>
    <w:rsid w:val="00E365F2"/>
    <w:rsid w:val="00E36755"/>
    <w:rsid w:val="00E411E7"/>
    <w:rsid w:val="00E42662"/>
    <w:rsid w:val="00E43F7F"/>
    <w:rsid w:val="00E4486B"/>
    <w:rsid w:val="00E45E0F"/>
    <w:rsid w:val="00E472D1"/>
    <w:rsid w:val="00E5023B"/>
    <w:rsid w:val="00E50D7C"/>
    <w:rsid w:val="00E5142F"/>
    <w:rsid w:val="00E5169A"/>
    <w:rsid w:val="00E5256E"/>
    <w:rsid w:val="00E5417D"/>
    <w:rsid w:val="00E55426"/>
    <w:rsid w:val="00E5595F"/>
    <w:rsid w:val="00E56447"/>
    <w:rsid w:val="00E565C2"/>
    <w:rsid w:val="00E56947"/>
    <w:rsid w:val="00E56A90"/>
    <w:rsid w:val="00E56E9B"/>
    <w:rsid w:val="00E575D6"/>
    <w:rsid w:val="00E57BB5"/>
    <w:rsid w:val="00E601C2"/>
    <w:rsid w:val="00E603E9"/>
    <w:rsid w:val="00E622EF"/>
    <w:rsid w:val="00E640A1"/>
    <w:rsid w:val="00E64783"/>
    <w:rsid w:val="00E64BC2"/>
    <w:rsid w:val="00E65309"/>
    <w:rsid w:val="00E65C49"/>
    <w:rsid w:val="00E65DE5"/>
    <w:rsid w:val="00E66AAD"/>
    <w:rsid w:val="00E679D8"/>
    <w:rsid w:val="00E67B2A"/>
    <w:rsid w:val="00E67D7D"/>
    <w:rsid w:val="00E67EF8"/>
    <w:rsid w:val="00E67F66"/>
    <w:rsid w:val="00E7169A"/>
    <w:rsid w:val="00E728B4"/>
    <w:rsid w:val="00E736D8"/>
    <w:rsid w:val="00E752C9"/>
    <w:rsid w:val="00E75DBF"/>
    <w:rsid w:val="00E765A4"/>
    <w:rsid w:val="00E76E11"/>
    <w:rsid w:val="00E77580"/>
    <w:rsid w:val="00E777E7"/>
    <w:rsid w:val="00E80050"/>
    <w:rsid w:val="00E81D85"/>
    <w:rsid w:val="00E821F0"/>
    <w:rsid w:val="00E828EC"/>
    <w:rsid w:val="00E83D59"/>
    <w:rsid w:val="00E84802"/>
    <w:rsid w:val="00E84E18"/>
    <w:rsid w:val="00E8637E"/>
    <w:rsid w:val="00E86B83"/>
    <w:rsid w:val="00E87E06"/>
    <w:rsid w:val="00E919BC"/>
    <w:rsid w:val="00E92693"/>
    <w:rsid w:val="00E93491"/>
    <w:rsid w:val="00E934C4"/>
    <w:rsid w:val="00E93A54"/>
    <w:rsid w:val="00E942F3"/>
    <w:rsid w:val="00E94BB8"/>
    <w:rsid w:val="00E972D0"/>
    <w:rsid w:val="00E975E4"/>
    <w:rsid w:val="00E97E2B"/>
    <w:rsid w:val="00EA0108"/>
    <w:rsid w:val="00EA0222"/>
    <w:rsid w:val="00EA0706"/>
    <w:rsid w:val="00EA1219"/>
    <w:rsid w:val="00EA1934"/>
    <w:rsid w:val="00EA1D3D"/>
    <w:rsid w:val="00EA38AB"/>
    <w:rsid w:val="00EA6104"/>
    <w:rsid w:val="00EA7B92"/>
    <w:rsid w:val="00EA7F62"/>
    <w:rsid w:val="00EB00F7"/>
    <w:rsid w:val="00EB1ED7"/>
    <w:rsid w:val="00EB3E02"/>
    <w:rsid w:val="00EB503A"/>
    <w:rsid w:val="00EB581C"/>
    <w:rsid w:val="00EB62F0"/>
    <w:rsid w:val="00EB7692"/>
    <w:rsid w:val="00EB7A04"/>
    <w:rsid w:val="00EB7C0F"/>
    <w:rsid w:val="00EC1043"/>
    <w:rsid w:val="00EC151F"/>
    <w:rsid w:val="00EC1C6E"/>
    <w:rsid w:val="00EC29E3"/>
    <w:rsid w:val="00EC2A06"/>
    <w:rsid w:val="00EC3999"/>
    <w:rsid w:val="00EC6FCA"/>
    <w:rsid w:val="00ED026D"/>
    <w:rsid w:val="00ED22ED"/>
    <w:rsid w:val="00ED2643"/>
    <w:rsid w:val="00ED2743"/>
    <w:rsid w:val="00ED2BD3"/>
    <w:rsid w:val="00ED2E66"/>
    <w:rsid w:val="00ED31BA"/>
    <w:rsid w:val="00ED5E0E"/>
    <w:rsid w:val="00ED7491"/>
    <w:rsid w:val="00EE2082"/>
    <w:rsid w:val="00EE30E1"/>
    <w:rsid w:val="00EE38A5"/>
    <w:rsid w:val="00EE4887"/>
    <w:rsid w:val="00EE4F9E"/>
    <w:rsid w:val="00EE5BDD"/>
    <w:rsid w:val="00EE648B"/>
    <w:rsid w:val="00EE795E"/>
    <w:rsid w:val="00EF1E0E"/>
    <w:rsid w:val="00EF1E2E"/>
    <w:rsid w:val="00EF261A"/>
    <w:rsid w:val="00EF2C67"/>
    <w:rsid w:val="00EF333A"/>
    <w:rsid w:val="00EF39C3"/>
    <w:rsid w:val="00EF4090"/>
    <w:rsid w:val="00EF51FE"/>
    <w:rsid w:val="00EF54A1"/>
    <w:rsid w:val="00EF5E56"/>
    <w:rsid w:val="00EF654D"/>
    <w:rsid w:val="00EF6DF9"/>
    <w:rsid w:val="00EF6E7E"/>
    <w:rsid w:val="00F003CD"/>
    <w:rsid w:val="00F0397C"/>
    <w:rsid w:val="00F03D92"/>
    <w:rsid w:val="00F04999"/>
    <w:rsid w:val="00F05655"/>
    <w:rsid w:val="00F06213"/>
    <w:rsid w:val="00F103B7"/>
    <w:rsid w:val="00F108EA"/>
    <w:rsid w:val="00F112B0"/>
    <w:rsid w:val="00F11B61"/>
    <w:rsid w:val="00F13D5E"/>
    <w:rsid w:val="00F14CFB"/>
    <w:rsid w:val="00F14D74"/>
    <w:rsid w:val="00F167DA"/>
    <w:rsid w:val="00F2147F"/>
    <w:rsid w:val="00F2267A"/>
    <w:rsid w:val="00F228FA"/>
    <w:rsid w:val="00F269E3"/>
    <w:rsid w:val="00F30673"/>
    <w:rsid w:val="00F30B33"/>
    <w:rsid w:val="00F30C6D"/>
    <w:rsid w:val="00F31958"/>
    <w:rsid w:val="00F31E65"/>
    <w:rsid w:val="00F3202B"/>
    <w:rsid w:val="00F328E3"/>
    <w:rsid w:val="00F335B9"/>
    <w:rsid w:val="00F336AC"/>
    <w:rsid w:val="00F33B06"/>
    <w:rsid w:val="00F34BC4"/>
    <w:rsid w:val="00F40B8A"/>
    <w:rsid w:val="00F40ED2"/>
    <w:rsid w:val="00F417A1"/>
    <w:rsid w:val="00F445FE"/>
    <w:rsid w:val="00F44BAF"/>
    <w:rsid w:val="00F45121"/>
    <w:rsid w:val="00F47C01"/>
    <w:rsid w:val="00F51132"/>
    <w:rsid w:val="00F51279"/>
    <w:rsid w:val="00F5138D"/>
    <w:rsid w:val="00F513E6"/>
    <w:rsid w:val="00F5476B"/>
    <w:rsid w:val="00F56064"/>
    <w:rsid w:val="00F5666D"/>
    <w:rsid w:val="00F60070"/>
    <w:rsid w:val="00F62275"/>
    <w:rsid w:val="00F6315A"/>
    <w:rsid w:val="00F63989"/>
    <w:rsid w:val="00F659CC"/>
    <w:rsid w:val="00F65B9E"/>
    <w:rsid w:val="00F662D9"/>
    <w:rsid w:val="00F66C26"/>
    <w:rsid w:val="00F67A22"/>
    <w:rsid w:val="00F70521"/>
    <w:rsid w:val="00F70CC4"/>
    <w:rsid w:val="00F71B95"/>
    <w:rsid w:val="00F7293F"/>
    <w:rsid w:val="00F73288"/>
    <w:rsid w:val="00F73662"/>
    <w:rsid w:val="00F75641"/>
    <w:rsid w:val="00F75736"/>
    <w:rsid w:val="00F75D8D"/>
    <w:rsid w:val="00F76837"/>
    <w:rsid w:val="00F76D0A"/>
    <w:rsid w:val="00F77CB9"/>
    <w:rsid w:val="00F8069A"/>
    <w:rsid w:val="00F8180B"/>
    <w:rsid w:val="00F81F00"/>
    <w:rsid w:val="00F825E7"/>
    <w:rsid w:val="00F82A37"/>
    <w:rsid w:val="00F833D7"/>
    <w:rsid w:val="00F8392D"/>
    <w:rsid w:val="00F8398C"/>
    <w:rsid w:val="00F83B47"/>
    <w:rsid w:val="00F83D31"/>
    <w:rsid w:val="00F84558"/>
    <w:rsid w:val="00F8500F"/>
    <w:rsid w:val="00F85D73"/>
    <w:rsid w:val="00F86521"/>
    <w:rsid w:val="00F8668A"/>
    <w:rsid w:val="00F86805"/>
    <w:rsid w:val="00F86B58"/>
    <w:rsid w:val="00F87657"/>
    <w:rsid w:val="00F90237"/>
    <w:rsid w:val="00F903B6"/>
    <w:rsid w:val="00F923B9"/>
    <w:rsid w:val="00F92430"/>
    <w:rsid w:val="00F929D7"/>
    <w:rsid w:val="00F92CD5"/>
    <w:rsid w:val="00F930AF"/>
    <w:rsid w:val="00F94165"/>
    <w:rsid w:val="00F949B4"/>
    <w:rsid w:val="00F94C7D"/>
    <w:rsid w:val="00F9709E"/>
    <w:rsid w:val="00F97187"/>
    <w:rsid w:val="00F975B3"/>
    <w:rsid w:val="00FA06F3"/>
    <w:rsid w:val="00FA62FE"/>
    <w:rsid w:val="00FA74A3"/>
    <w:rsid w:val="00FB03EF"/>
    <w:rsid w:val="00FB1A93"/>
    <w:rsid w:val="00FB2318"/>
    <w:rsid w:val="00FB2843"/>
    <w:rsid w:val="00FB287B"/>
    <w:rsid w:val="00FB3024"/>
    <w:rsid w:val="00FB44C6"/>
    <w:rsid w:val="00FB4B2B"/>
    <w:rsid w:val="00FB4BB1"/>
    <w:rsid w:val="00FB4C5A"/>
    <w:rsid w:val="00FB5349"/>
    <w:rsid w:val="00FB7332"/>
    <w:rsid w:val="00FB76F8"/>
    <w:rsid w:val="00FC0BCD"/>
    <w:rsid w:val="00FC2C2D"/>
    <w:rsid w:val="00FC2EBE"/>
    <w:rsid w:val="00FC3C85"/>
    <w:rsid w:val="00FC4016"/>
    <w:rsid w:val="00FC420A"/>
    <w:rsid w:val="00FC585D"/>
    <w:rsid w:val="00FC5999"/>
    <w:rsid w:val="00FC7828"/>
    <w:rsid w:val="00FD007B"/>
    <w:rsid w:val="00FD02BC"/>
    <w:rsid w:val="00FD0793"/>
    <w:rsid w:val="00FD15E4"/>
    <w:rsid w:val="00FD18B7"/>
    <w:rsid w:val="00FD24D6"/>
    <w:rsid w:val="00FD276A"/>
    <w:rsid w:val="00FD295A"/>
    <w:rsid w:val="00FD2962"/>
    <w:rsid w:val="00FD712E"/>
    <w:rsid w:val="00FD7B0F"/>
    <w:rsid w:val="00FE0418"/>
    <w:rsid w:val="00FE0C89"/>
    <w:rsid w:val="00FE1620"/>
    <w:rsid w:val="00FE1F1A"/>
    <w:rsid w:val="00FE3CD0"/>
    <w:rsid w:val="00FE43F1"/>
    <w:rsid w:val="00FE465C"/>
    <w:rsid w:val="00FE47D3"/>
    <w:rsid w:val="00FE77B7"/>
    <w:rsid w:val="00FF0ECC"/>
    <w:rsid w:val="00FF1DC1"/>
    <w:rsid w:val="00FF4805"/>
    <w:rsid w:val="00FF54D5"/>
    <w:rsid w:val="00FF5655"/>
    <w:rsid w:val="00FF58E5"/>
    <w:rsid w:val="00FF646C"/>
    <w:rsid w:val="00FF6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0A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C5"/>
    <w:pPr>
      <w:spacing w:after="200" w:line="276" w:lineRule="auto"/>
    </w:pPr>
    <w:rPr>
      <w:sz w:val="22"/>
      <w:szCs w:val="22"/>
    </w:rPr>
  </w:style>
  <w:style w:type="paragraph" w:styleId="Heading1">
    <w:name w:val="heading 1"/>
    <w:basedOn w:val="Normal"/>
    <w:link w:val="Heading1Char"/>
    <w:uiPriority w:val="9"/>
    <w:qFormat/>
    <w:rsid w:val="00F6315A"/>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57BEE"/>
    <w:rPr>
      <w:color w:val="0000FF"/>
      <w:u w:val="single"/>
    </w:rPr>
  </w:style>
  <w:style w:type="paragraph" w:customStyle="1" w:styleId="DarkList-Accent51">
    <w:name w:val="Dark List - Accent 51"/>
    <w:basedOn w:val="Normal"/>
    <w:uiPriority w:val="34"/>
    <w:qFormat/>
    <w:rsid w:val="00C57BEE"/>
    <w:pPr>
      <w:ind w:left="720"/>
      <w:contextualSpacing/>
    </w:pPr>
  </w:style>
  <w:style w:type="character" w:customStyle="1" w:styleId="Heading1Char">
    <w:name w:val="Heading 1 Char"/>
    <w:link w:val="Heading1"/>
    <w:uiPriority w:val="9"/>
    <w:rsid w:val="00F6315A"/>
    <w:rPr>
      <w:rFonts w:ascii="Times New Roman" w:eastAsia="Times New Roman" w:hAnsi="Times New Roman"/>
      <w:b/>
      <w:bCs/>
      <w:kern w:val="36"/>
      <w:sz w:val="48"/>
      <w:szCs w:val="48"/>
    </w:rPr>
  </w:style>
  <w:style w:type="paragraph" w:styleId="EndnoteText">
    <w:name w:val="endnote text"/>
    <w:basedOn w:val="Normal"/>
    <w:link w:val="EndnoteTextChar"/>
    <w:uiPriority w:val="99"/>
    <w:semiHidden/>
    <w:unhideWhenUsed/>
    <w:rsid w:val="00C57C31"/>
    <w:rPr>
      <w:sz w:val="20"/>
      <w:szCs w:val="20"/>
    </w:rPr>
  </w:style>
  <w:style w:type="character" w:customStyle="1" w:styleId="EndnoteTextChar">
    <w:name w:val="Endnote Text Char"/>
    <w:basedOn w:val="DefaultParagraphFont"/>
    <w:link w:val="EndnoteText"/>
    <w:uiPriority w:val="99"/>
    <w:semiHidden/>
    <w:rsid w:val="00C57C31"/>
  </w:style>
  <w:style w:type="character" w:styleId="EndnoteReference">
    <w:name w:val="endnote reference"/>
    <w:uiPriority w:val="99"/>
    <w:semiHidden/>
    <w:unhideWhenUsed/>
    <w:rsid w:val="00C57C31"/>
    <w:rPr>
      <w:vertAlign w:val="superscript"/>
    </w:rPr>
  </w:style>
  <w:style w:type="character" w:styleId="Emphasis">
    <w:name w:val="Emphasis"/>
    <w:uiPriority w:val="20"/>
    <w:qFormat/>
    <w:rsid w:val="00874C86"/>
    <w:rPr>
      <w:i/>
      <w:iCs/>
    </w:rPr>
  </w:style>
  <w:style w:type="paragraph" w:styleId="BalloonText">
    <w:name w:val="Balloon Text"/>
    <w:basedOn w:val="Normal"/>
    <w:link w:val="BalloonTextChar"/>
    <w:uiPriority w:val="99"/>
    <w:semiHidden/>
    <w:unhideWhenUsed/>
    <w:rsid w:val="0013576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35767"/>
    <w:rPr>
      <w:rFonts w:ascii="Tahoma" w:hAnsi="Tahoma" w:cs="Tahoma"/>
      <w:sz w:val="16"/>
      <w:szCs w:val="16"/>
    </w:rPr>
  </w:style>
  <w:style w:type="character" w:styleId="FollowedHyperlink">
    <w:name w:val="FollowedHyperlink"/>
    <w:uiPriority w:val="99"/>
    <w:semiHidden/>
    <w:unhideWhenUsed/>
    <w:rsid w:val="00BD42F8"/>
    <w:rPr>
      <w:color w:val="800080"/>
      <w:u w:val="single"/>
    </w:rPr>
  </w:style>
  <w:style w:type="character" w:styleId="CommentReference">
    <w:name w:val="annotation reference"/>
    <w:uiPriority w:val="99"/>
    <w:semiHidden/>
    <w:unhideWhenUsed/>
    <w:rsid w:val="00DD4AEB"/>
    <w:rPr>
      <w:sz w:val="16"/>
      <w:szCs w:val="16"/>
    </w:rPr>
  </w:style>
  <w:style w:type="paragraph" w:styleId="CommentText">
    <w:name w:val="annotation text"/>
    <w:basedOn w:val="Normal"/>
    <w:link w:val="CommentTextChar"/>
    <w:uiPriority w:val="99"/>
    <w:semiHidden/>
    <w:unhideWhenUsed/>
    <w:rsid w:val="00DD4AEB"/>
    <w:rPr>
      <w:sz w:val="20"/>
      <w:szCs w:val="20"/>
    </w:rPr>
  </w:style>
  <w:style w:type="character" w:customStyle="1" w:styleId="CommentTextChar">
    <w:name w:val="Comment Text Char"/>
    <w:basedOn w:val="DefaultParagraphFont"/>
    <w:link w:val="CommentText"/>
    <w:uiPriority w:val="99"/>
    <w:semiHidden/>
    <w:rsid w:val="00DD4AEB"/>
  </w:style>
  <w:style w:type="paragraph" w:styleId="CommentSubject">
    <w:name w:val="annotation subject"/>
    <w:basedOn w:val="CommentText"/>
    <w:next w:val="CommentText"/>
    <w:link w:val="CommentSubjectChar"/>
    <w:uiPriority w:val="99"/>
    <w:semiHidden/>
    <w:unhideWhenUsed/>
    <w:rsid w:val="00DD4AEB"/>
    <w:rPr>
      <w:b/>
      <w:bCs/>
    </w:rPr>
  </w:style>
  <w:style w:type="character" w:customStyle="1" w:styleId="CommentSubjectChar">
    <w:name w:val="Comment Subject Char"/>
    <w:link w:val="CommentSubject"/>
    <w:uiPriority w:val="99"/>
    <w:semiHidden/>
    <w:rsid w:val="00DD4AEB"/>
    <w:rPr>
      <w:b/>
      <w:bCs/>
    </w:rPr>
  </w:style>
  <w:style w:type="paragraph" w:customStyle="1" w:styleId="DarkList-Accent31">
    <w:name w:val="Dark List - Accent 31"/>
    <w:hidden/>
    <w:uiPriority w:val="71"/>
    <w:rsid w:val="00DB6C60"/>
    <w:rPr>
      <w:sz w:val="22"/>
      <w:szCs w:val="22"/>
    </w:rPr>
  </w:style>
  <w:style w:type="paragraph" w:styleId="DocumentMap">
    <w:name w:val="Document Map"/>
    <w:basedOn w:val="Normal"/>
    <w:link w:val="DocumentMapChar"/>
    <w:uiPriority w:val="99"/>
    <w:semiHidden/>
    <w:unhideWhenUsed/>
    <w:rsid w:val="00655083"/>
    <w:rPr>
      <w:rFonts w:ascii="Lucida Grande" w:hAnsi="Lucida Grande"/>
      <w:sz w:val="24"/>
      <w:szCs w:val="24"/>
    </w:rPr>
  </w:style>
  <w:style w:type="character" w:customStyle="1" w:styleId="DocumentMapChar">
    <w:name w:val="Document Map Char"/>
    <w:link w:val="DocumentMap"/>
    <w:uiPriority w:val="99"/>
    <w:semiHidden/>
    <w:rsid w:val="00655083"/>
    <w:rPr>
      <w:rFonts w:ascii="Lucida Grande" w:hAnsi="Lucida Grande" w:cs="Lucida Grande"/>
      <w:sz w:val="24"/>
      <w:szCs w:val="24"/>
    </w:rPr>
  </w:style>
  <w:style w:type="paragraph" w:styleId="HTMLPreformatted">
    <w:name w:val="HTML Preformatted"/>
    <w:basedOn w:val="Normal"/>
    <w:link w:val="HTMLPreformattedChar"/>
    <w:uiPriority w:val="99"/>
    <w:semiHidden/>
    <w:unhideWhenUsed/>
    <w:rsid w:val="005A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5A4D9B"/>
    <w:rPr>
      <w:rFonts w:ascii="Courier" w:hAnsi="Courier" w:cs="Courier"/>
    </w:rPr>
  </w:style>
  <w:style w:type="paragraph" w:styleId="PlainText">
    <w:name w:val="Plain Text"/>
    <w:basedOn w:val="Normal"/>
    <w:link w:val="PlainTextChar"/>
    <w:rsid w:val="004A31D3"/>
    <w:pPr>
      <w:autoSpaceDE w:val="0"/>
      <w:autoSpaceDN w:val="0"/>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4A31D3"/>
    <w:rPr>
      <w:rFonts w:ascii="Courier New" w:eastAsia="Times New Roman" w:hAnsi="Courier New"/>
    </w:rPr>
  </w:style>
  <w:style w:type="paragraph" w:styleId="Revision">
    <w:name w:val="Revision"/>
    <w:hidden/>
    <w:uiPriority w:val="71"/>
    <w:rsid w:val="00D859B3"/>
    <w:rPr>
      <w:sz w:val="22"/>
      <w:szCs w:val="22"/>
    </w:rPr>
  </w:style>
  <w:style w:type="paragraph" w:styleId="ListParagraph">
    <w:name w:val="List Paragraph"/>
    <w:basedOn w:val="Normal"/>
    <w:uiPriority w:val="72"/>
    <w:rsid w:val="004A3A2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C5"/>
    <w:pPr>
      <w:spacing w:after="200" w:line="276" w:lineRule="auto"/>
    </w:pPr>
    <w:rPr>
      <w:sz w:val="22"/>
      <w:szCs w:val="22"/>
    </w:rPr>
  </w:style>
  <w:style w:type="paragraph" w:styleId="Heading1">
    <w:name w:val="heading 1"/>
    <w:basedOn w:val="Normal"/>
    <w:link w:val="Heading1Char"/>
    <w:uiPriority w:val="9"/>
    <w:qFormat/>
    <w:rsid w:val="00F6315A"/>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57BEE"/>
    <w:rPr>
      <w:color w:val="0000FF"/>
      <w:u w:val="single"/>
    </w:rPr>
  </w:style>
  <w:style w:type="paragraph" w:customStyle="1" w:styleId="DarkList-Accent51">
    <w:name w:val="Dark List - Accent 51"/>
    <w:basedOn w:val="Normal"/>
    <w:uiPriority w:val="34"/>
    <w:qFormat/>
    <w:rsid w:val="00C57BEE"/>
    <w:pPr>
      <w:ind w:left="720"/>
      <w:contextualSpacing/>
    </w:pPr>
  </w:style>
  <w:style w:type="character" w:customStyle="1" w:styleId="Heading1Char">
    <w:name w:val="Heading 1 Char"/>
    <w:link w:val="Heading1"/>
    <w:uiPriority w:val="9"/>
    <w:rsid w:val="00F6315A"/>
    <w:rPr>
      <w:rFonts w:ascii="Times New Roman" w:eastAsia="Times New Roman" w:hAnsi="Times New Roman"/>
      <w:b/>
      <w:bCs/>
      <w:kern w:val="36"/>
      <w:sz w:val="48"/>
      <w:szCs w:val="48"/>
    </w:rPr>
  </w:style>
  <w:style w:type="paragraph" w:styleId="EndnoteText">
    <w:name w:val="endnote text"/>
    <w:basedOn w:val="Normal"/>
    <w:link w:val="EndnoteTextChar"/>
    <w:uiPriority w:val="99"/>
    <w:semiHidden/>
    <w:unhideWhenUsed/>
    <w:rsid w:val="00C57C31"/>
    <w:rPr>
      <w:sz w:val="20"/>
      <w:szCs w:val="20"/>
    </w:rPr>
  </w:style>
  <w:style w:type="character" w:customStyle="1" w:styleId="EndnoteTextChar">
    <w:name w:val="Endnote Text Char"/>
    <w:basedOn w:val="DefaultParagraphFont"/>
    <w:link w:val="EndnoteText"/>
    <w:uiPriority w:val="99"/>
    <w:semiHidden/>
    <w:rsid w:val="00C57C31"/>
  </w:style>
  <w:style w:type="character" w:styleId="EndnoteReference">
    <w:name w:val="endnote reference"/>
    <w:uiPriority w:val="99"/>
    <w:semiHidden/>
    <w:unhideWhenUsed/>
    <w:rsid w:val="00C57C31"/>
    <w:rPr>
      <w:vertAlign w:val="superscript"/>
    </w:rPr>
  </w:style>
  <w:style w:type="character" w:styleId="Emphasis">
    <w:name w:val="Emphasis"/>
    <w:uiPriority w:val="20"/>
    <w:qFormat/>
    <w:rsid w:val="00874C86"/>
    <w:rPr>
      <w:i/>
      <w:iCs/>
    </w:rPr>
  </w:style>
  <w:style w:type="paragraph" w:styleId="BalloonText">
    <w:name w:val="Balloon Text"/>
    <w:basedOn w:val="Normal"/>
    <w:link w:val="BalloonTextChar"/>
    <w:uiPriority w:val="99"/>
    <w:semiHidden/>
    <w:unhideWhenUsed/>
    <w:rsid w:val="0013576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35767"/>
    <w:rPr>
      <w:rFonts w:ascii="Tahoma" w:hAnsi="Tahoma" w:cs="Tahoma"/>
      <w:sz w:val="16"/>
      <w:szCs w:val="16"/>
    </w:rPr>
  </w:style>
  <w:style w:type="character" w:styleId="FollowedHyperlink">
    <w:name w:val="FollowedHyperlink"/>
    <w:uiPriority w:val="99"/>
    <w:semiHidden/>
    <w:unhideWhenUsed/>
    <w:rsid w:val="00BD42F8"/>
    <w:rPr>
      <w:color w:val="800080"/>
      <w:u w:val="single"/>
    </w:rPr>
  </w:style>
  <w:style w:type="character" w:styleId="CommentReference">
    <w:name w:val="annotation reference"/>
    <w:uiPriority w:val="99"/>
    <w:semiHidden/>
    <w:unhideWhenUsed/>
    <w:rsid w:val="00DD4AEB"/>
    <w:rPr>
      <w:sz w:val="16"/>
      <w:szCs w:val="16"/>
    </w:rPr>
  </w:style>
  <w:style w:type="paragraph" w:styleId="CommentText">
    <w:name w:val="annotation text"/>
    <w:basedOn w:val="Normal"/>
    <w:link w:val="CommentTextChar"/>
    <w:uiPriority w:val="99"/>
    <w:semiHidden/>
    <w:unhideWhenUsed/>
    <w:rsid w:val="00DD4AEB"/>
    <w:rPr>
      <w:sz w:val="20"/>
      <w:szCs w:val="20"/>
    </w:rPr>
  </w:style>
  <w:style w:type="character" w:customStyle="1" w:styleId="CommentTextChar">
    <w:name w:val="Comment Text Char"/>
    <w:basedOn w:val="DefaultParagraphFont"/>
    <w:link w:val="CommentText"/>
    <w:uiPriority w:val="99"/>
    <w:semiHidden/>
    <w:rsid w:val="00DD4AEB"/>
  </w:style>
  <w:style w:type="paragraph" w:styleId="CommentSubject">
    <w:name w:val="annotation subject"/>
    <w:basedOn w:val="CommentText"/>
    <w:next w:val="CommentText"/>
    <w:link w:val="CommentSubjectChar"/>
    <w:uiPriority w:val="99"/>
    <w:semiHidden/>
    <w:unhideWhenUsed/>
    <w:rsid w:val="00DD4AEB"/>
    <w:rPr>
      <w:b/>
      <w:bCs/>
      <w:lang w:val="x-none" w:eastAsia="x-none"/>
    </w:rPr>
  </w:style>
  <w:style w:type="character" w:customStyle="1" w:styleId="CommentSubjectChar">
    <w:name w:val="Comment Subject Char"/>
    <w:link w:val="CommentSubject"/>
    <w:uiPriority w:val="99"/>
    <w:semiHidden/>
    <w:rsid w:val="00DD4AEB"/>
    <w:rPr>
      <w:b/>
      <w:bCs/>
    </w:rPr>
  </w:style>
  <w:style w:type="paragraph" w:customStyle="1" w:styleId="DarkList-Accent31">
    <w:name w:val="Dark List - Accent 31"/>
    <w:hidden/>
    <w:uiPriority w:val="71"/>
    <w:rsid w:val="00DB6C60"/>
    <w:rPr>
      <w:sz w:val="22"/>
      <w:szCs w:val="22"/>
    </w:rPr>
  </w:style>
  <w:style w:type="paragraph" w:styleId="DocumentMap">
    <w:name w:val="Document Map"/>
    <w:basedOn w:val="Normal"/>
    <w:link w:val="DocumentMapChar"/>
    <w:uiPriority w:val="99"/>
    <w:semiHidden/>
    <w:unhideWhenUsed/>
    <w:rsid w:val="00655083"/>
    <w:rPr>
      <w:rFonts w:ascii="Lucida Grande" w:hAnsi="Lucida Grande"/>
      <w:sz w:val="24"/>
      <w:szCs w:val="24"/>
      <w:lang w:val="x-none" w:eastAsia="x-none"/>
    </w:rPr>
  </w:style>
  <w:style w:type="character" w:customStyle="1" w:styleId="DocumentMapChar">
    <w:name w:val="Document Map Char"/>
    <w:link w:val="DocumentMap"/>
    <w:uiPriority w:val="99"/>
    <w:semiHidden/>
    <w:rsid w:val="00655083"/>
    <w:rPr>
      <w:rFonts w:ascii="Lucida Grande" w:hAnsi="Lucida Grande" w:cs="Lucida Grande"/>
      <w:sz w:val="24"/>
      <w:szCs w:val="24"/>
    </w:rPr>
  </w:style>
  <w:style w:type="paragraph" w:styleId="HTMLPreformatted">
    <w:name w:val="HTML Preformatted"/>
    <w:basedOn w:val="Normal"/>
    <w:link w:val="HTMLPreformattedChar"/>
    <w:uiPriority w:val="99"/>
    <w:semiHidden/>
    <w:unhideWhenUsed/>
    <w:rsid w:val="005A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5A4D9B"/>
    <w:rPr>
      <w:rFonts w:ascii="Courier" w:hAnsi="Courier" w:cs="Courier"/>
    </w:rPr>
  </w:style>
  <w:style w:type="paragraph" w:styleId="PlainText">
    <w:name w:val="Plain Text"/>
    <w:basedOn w:val="Normal"/>
    <w:link w:val="PlainTextChar"/>
    <w:rsid w:val="004A31D3"/>
    <w:pPr>
      <w:autoSpaceDE w:val="0"/>
      <w:autoSpaceDN w:val="0"/>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4A31D3"/>
    <w:rPr>
      <w:rFonts w:ascii="Courier New" w:eastAsia="Times New Roman" w:hAnsi="Courier New"/>
    </w:rPr>
  </w:style>
  <w:style w:type="paragraph" w:styleId="Revision">
    <w:name w:val="Revision"/>
    <w:hidden/>
    <w:uiPriority w:val="71"/>
    <w:rsid w:val="00D859B3"/>
    <w:rPr>
      <w:sz w:val="22"/>
      <w:szCs w:val="22"/>
    </w:rPr>
  </w:style>
  <w:style w:type="paragraph" w:styleId="ListParagraph">
    <w:name w:val="List Paragraph"/>
    <w:basedOn w:val="Normal"/>
    <w:uiPriority w:val="72"/>
    <w:rsid w:val="004A3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224">
      <w:bodyDiv w:val="1"/>
      <w:marLeft w:val="0"/>
      <w:marRight w:val="0"/>
      <w:marTop w:val="0"/>
      <w:marBottom w:val="0"/>
      <w:divBdr>
        <w:top w:val="none" w:sz="0" w:space="0" w:color="auto"/>
        <w:left w:val="none" w:sz="0" w:space="0" w:color="auto"/>
        <w:bottom w:val="none" w:sz="0" w:space="0" w:color="auto"/>
        <w:right w:val="none" w:sz="0" w:space="0" w:color="auto"/>
      </w:divBdr>
    </w:div>
    <w:div w:id="110559727">
      <w:bodyDiv w:val="1"/>
      <w:marLeft w:val="0"/>
      <w:marRight w:val="0"/>
      <w:marTop w:val="0"/>
      <w:marBottom w:val="0"/>
      <w:divBdr>
        <w:top w:val="none" w:sz="0" w:space="0" w:color="auto"/>
        <w:left w:val="none" w:sz="0" w:space="0" w:color="auto"/>
        <w:bottom w:val="none" w:sz="0" w:space="0" w:color="auto"/>
        <w:right w:val="none" w:sz="0" w:space="0" w:color="auto"/>
      </w:divBdr>
    </w:div>
    <w:div w:id="634219003">
      <w:bodyDiv w:val="1"/>
      <w:marLeft w:val="0"/>
      <w:marRight w:val="0"/>
      <w:marTop w:val="0"/>
      <w:marBottom w:val="0"/>
      <w:divBdr>
        <w:top w:val="none" w:sz="0" w:space="0" w:color="auto"/>
        <w:left w:val="none" w:sz="0" w:space="0" w:color="auto"/>
        <w:bottom w:val="none" w:sz="0" w:space="0" w:color="auto"/>
        <w:right w:val="none" w:sz="0" w:space="0" w:color="auto"/>
      </w:divBdr>
    </w:div>
    <w:div w:id="928196782">
      <w:bodyDiv w:val="1"/>
      <w:marLeft w:val="0"/>
      <w:marRight w:val="0"/>
      <w:marTop w:val="0"/>
      <w:marBottom w:val="0"/>
      <w:divBdr>
        <w:top w:val="none" w:sz="0" w:space="0" w:color="auto"/>
        <w:left w:val="none" w:sz="0" w:space="0" w:color="auto"/>
        <w:bottom w:val="none" w:sz="0" w:space="0" w:color="auto"/>
        <w:right w:val="none" w:sz="0" w:space="0" w:color="auto"/>
      </w:divBdr>
    </w:div>
    <w:div w:id="1017654124">
      <w:bodyDiv w:val="1"/>
      <w:marLeft w:val="0"/>
      <w:marRight w:val="0"/>
      <w:marTop w:val="0"/>
      <w:marBottom w:val="0"/>
      <w:divBdr>
        <w:top w:val="none" w:sz="0" w:space="0" w:color="auto"/>
        <w:left w:val="none" w:sz="0" w:space="0" w:color="auto"/>
        <w:bottom w:val="none" w:sz="0" w:space="0" w:color="auto"/>
        <w:right w:val="none" w:sz="0" w:space="0" w:color="auto"/>
      </w:divBdr>
    </w:div>
    <w:div w:id="1508863986">
      <w:bodyDiv w:val="1"/>
      <w:marLeft w:val="0"/>
      <w:marRight w:val="0"/>
      <w:marTop w:val="0"/>
      <w:marBottom w:val="0"/>
      <w:divBdr>
        <w:top w:val="none" w:sz="0" w:space="0" w:color="auto"/>
        <w:left w:val="none" w:sz="0" w:space="0" w:color="auto"/>
        <w:bottom w:val="none" w:sz="0" w:space="0" w:color="auto"/>
        <w:right w:val="none" w:sz="0" w:space="0" w:color="auto"/>
      </w:divBdr>
    </w:div>
    <w:div w:id="1965379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F09DA-13F7-E447-A18F-EC4FECB6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23</Pages>
  <Words>16559</Words>
  <Characters>94389</Characters>
  <Application>Microsoft Macintosh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110727</CharactersWithSpaces>
  <SharedDoc>false</SharedDoc>
  <HLinks>
    <vt:vector size="432" baseType="variant">
      <vt:variant>
        <vt:i4>4390923</vt:i4>
      </vt:variant>
      <vt:variant>
        <vt:i4>380</vt:i4>
      </vt:variant>
      <vt:variant>
        <vt:i4>0</vt:i4>
      </vt:variant>
      <vt:variant>
        <vt:i4>5</vt:i4>
      </vt:variant>
      <vt:variant>
        <vt:lpwstr/>
      </vt:variant>
      <vt:variant>
        <vt:lpwstr>_ENREF_20</vt:lpwstr>
      </vt:variant>
      <vt:variant>
        <vt:i4>4521995</vt:i4>
      </vt:variant>
      <vt:variant>
        <vt:i4>377</vt:i4>
      </vt:variant>
      <vt:variant>
        <vt:i4>0</vt:i4>
      </vt:variant>
      <vt:variant>
        <vt:i4>5</vt:i4>
      </vt:variant>
      <vt:variant>
        <vt:lpwstr/>
      </vt:variant>
      <vt:variant>
        <vt:lpwstr>_ENREF_47</vt:lpwstr>
      </vt:variant>
      <vt:variant>
        <vt:i4>4390923</vt:i4>
      </vt:variant>
      <vt:variant>
        <vt:i4>369</vt:i4>
      </vt:variant>
      <vt:variant>
        <vt:i4>0</vt:i4>
      </vt:variant>
      <vt:variant>
        <vt:i4>5</vt:i4>
      </vt:variant>
      <vt:variant>
        <vt:lpwstr/>
      </vt:variant>
      <vt:variant>
        <vt:lpwstr>_ENREF_29</vt:lpwstr>
      </vt:variant>
      <vt:variant>
        <vt:i4>4521995</vt:i4>
      </vt:variant>
      <vt:variant>
        <vt:i4>363</vt:i4>
      </vt:variant>
      <vt:variant>
        <vt:i4>0</vt:i4>
      </vt:variant>
      <vt:variant>
        <vt:i4>5</vt:i4>
      </vt:variant>
      <vt:variant>
        <vt:lpwstr/>
      </vt:variant>
      <vt:variant>
        <vt:lpwstr>_ENREF_42</vt:lpwstr>
      </vt:variant>
      <vt:variant>
        <vt:i4>4521995</vt:i4>
      </vt:variant>
      <vt:variant>
        <vt:i4>357</vt:i4>
      </vt:variant>
      <vt:variant>
        <vt:i4>0</vt:i4>
      </vt:variant>
      <vt:variant>
        <vt:i4>5</vt:i4>
      </vt:variant>
      <vt:variant>
        <vt:lpwstr/>
      </vt:variant>
      <vt:variant>
        <vt:lpwstr>_ENREF_44</vt:lpwstr>
      </vt:variant>
      <vt:variant>
        <vt:i4>4456459</vt:i4>
      </vt:variant>
      <vt:variant>
        <vt:i4>351</vt:i4>
      </vt:variant>
      <vt:variant>
        <vt:i4>0</vt:i4>
      </vt:variant>
      <vt:variant>
        <vt:i4>5</vt:i4>
      </vt:variant>
      <vt:variant>
        <vt:lpwstr/>
      </vt:variant>
      <vt:variant>
        <vt:lpwstr>_ENREF_55</vt:lpwstr>
      </vt:variant>
      <vt:variant>
        <vt:i4>4456459</vt:i4>
      </vt:variant>
      <vt:variant>
        <vt:i4>345</vt:i4>
      </vt:variant>
      <vt:variant>
        <vt:i4>0</vt:i4>
      </vt:variant>
      <vt:variant>
        <vt:i4>5</vt:i4>
      </vt:variant>
      <vt:variant>
        <vt:lpwstr/>
      </vt:variant>
      <vt:variant>
        <vt:lpwstr>_ENREF_56</vt:lpwstr>
      </vt:variant>
      <vt:variant>
        <vt:i4>4390923</vt:i4>
      </vt:variant>
      <vt:variant>
        <vt:i4>339</vt:i4>
      </vt:variant>
      <vt:variant>
        <vt:i4>0</vt:i4>
      </vt:variant>
      <vt:variant>
        <vt:i4>5</vt:i4>
      </vt:variant>
      <vt:variant>
        <vt:lpwstr/>
      </vt:variant>
      <vt:variant>
        <vt:lpwstr>_ENREF_28</vt:lpwstr>
      </vt:variant>
      <vt:variant>
        <vt:i4>4390923</vt:i4>
      </vt:variant>
      <vt:variant>
        <vt:i4>331</vt:i4>
      </vt:variant>
      <vt:variant>
        <vt:i4>0</vt:i4>
      </vt:variant>
      <vt:variant>
        <vt:i4>5</vt:i4>
      </vt:variant>
      <vt:variant>
        <vt:lpwstr/>
      </vt:variant>
      <vt:variant>
        <vt:lpwstr>_ENREF_23</vt:lpwstr>
      </vt:variant>
      <vt:variant>
        <vt:i4>4784139</vt:i4>
      </vt:variant>
      <vt:variant>
        <vt:i4>323</vt:i4>
      </vt:variant>
      <vt:variant>
        <vt:i4>0</vt:i4>
      </vt:variant>
      <vt:variant>
        <vt:i4>5</vt:i4>
      </vt:variant>
      <vt:variant>
        <vt:lpwstr/>
      </vt:variant>
      <vt:variant>
        <vt:lpwstr>_ENREF_8</vt:lpwstr>
      </vt:variant>
      <vt:variant>
        <vt:i4>4521995</vt:i4>
      </vt:variant>
      <vt:variant>
        <vt:i4>315</vt:i4>
      </vt:variant>
      <vt:variant>
        <vt:i4>0</vt:i4>
      </vt:variant>
      <vt:variant>
        <vt:i4>5</vt:i4>
      </vt:variant>
      <vt:variant>
        <vt:lpwstr/>
      </vt:variant>
      <vt:variant>
        <vt:lpwstr>_ENREF_42</vt:lpwstr>
      </vt:variant>
      <vt:variant>
        <vt:i4>4194315</vt:i4>
      </vt:variant>
      <vt:variant>
        <vt:i4>309</vt:i4>
      </vt:variant>
      <vt:variant>
        <vt:i4>0</vt:i4>
      </vt:variant>
      <vt:variant>
        <vt:i4>5</vt:i4>
      </vt:variant>
      <vt:variant>
        <vt:lpwstr/>
      </vt:variant>
      <vt:variant>
        <vt:lpwstr>_ENREF_14</vt:lpwstr>
      </vt:variant>
      <vt:variant>
        <vt:i4>4194315</vt:i4>
      </vt:variant>
      <vt:variant>
        <vt:i4>303</vt:i4>
      </vt:variant>
      <vt:variant>
        <vt:i4>0</vt:i4>
      </vt:variant>
      <vt:variant>
        <vt:i4>5</vt:i4>
      </vt:variant>
      <vt:variant>
        <vt:lpwstr/>
      </vt:variant>
      <vt:variant>
        <vt:lpwstr>_ENREF_16</vt:lpwstr>
      </vt:variant>
      <vt:variant>
        <vt:i4>4456459</vt:i4>
      </vt:variant>
      <vt:variant>
        <vt:i4>300</vt:i4>
      </vt:variant>
      <vt:variant>
        <vt:i4>0</vt:i4>
      </vt:variant>
      <vt:variant>
        <vt:i4>5</vt:i4>
      </vt:variant>
      <vt:variant>
        <vt:lpwstr/>
      </vt:variant>
      <vt:variant>
        <vt:lpwstr>_ENREF_52</vt:lpwstr>
      </vt:variant>
      <vt:variant>
        <vt:i4>4456459</vt:i4>
      </vt:variant>
      <vt:variant>
        <vt:i4>292</vt:i4>
      </vt:variant>
      <vt:variant>
        <vt:i4>0</vt:i4>
      </vt:variant>
      <vt:variant>
        <vt:i4>5</vt:i4>
      </vt:variant>
      <vt:variant>
        <vt:lpwstr/>
      </vt:variant>
      <vt:variant>
        <vt:lpwstr>_ENREF_51</vt:lpwstr>
      </vt:variant>
      <vt:variant>
        <vt:i4>4456459</vt:i4>
      </vt:variant>
      <vt:variant>
        <vt:i4>284</vt:i4>
      </vt:variant>
      <vt:variant>
        <vt:i4>0</vt:i4>
      </vt:variant>
      <vt:variant>
        <vt:i4>5</vt:i4>
      </vt:variant>
      <vt:variant>
        <vt:lpwstr/>
      </vt:variant>
      <vt:variant>
        <vt:lpwstr>_ENREF_58</vt:lpwstr>
      </vt:variant>
      <vt:variant>
        <vt:i4>4456459</vt:i4>
      </vt:variant>
      <vt:variant>
        <vt:i4>281</vt:i4>
      </vt:variant>
      <vt:variant>
        <vt:i4>0</vt:i4>
      </vt:variant>
      <vt:variant>
        <vt:i4>5</vt:i4>
      </vt:variant>
      <vt:variant>
        <vt:lpwstr/>
      </vt:variant>
      <vt:variant>
        <vt:lpwstr>_ENREF_57</vt:lpwstr>
      </vt:variant>
      <vt:variant>
        <vt:i4>4194315</vt:i4>
      </vt:variant>
      <vt:variant>
        <vt:i4>273</vt:i4>
      </vt:variant>
      <vt:variant>
        <vt:i4>0</vt:i4>
      </vt:variant>
      <vt:variant>
        <vt:i4>5</vt:i4>
      </vt:variant>
      <vt:variant>
        <vt:lpwstr/>
      </vt:variant>
      <vt:variant>
        <vt:lpwstr>_ENREF_19</vt:lpwstr>
      </vt:variant>
      <vt:variant>
        <vt:i4>4194315</vt:i4>
      </vt:variant>
      <vt:variant>
        <vt:i4>267</vt:i4>
      </vt:variant>
      <vt:variant>
        <vt:i4>0</vt:i4>
      </vt:variant>
      <vt:variant>
        <vt:i4>5</vt:i4>
      </vt:variant>
      <vt:variant>
        <vt:lpwstr/>
      </vt:variant>
      <vt:variant>
        <vt:lpwstr>_ENREF_11</vt:lpwstr>
      </vt:variant>
      <vt:variant>
        <vt:i4>4194315</vt:i4>
      </vt:variant>
      <vt:variant>
        <vt:i4>261</vt:i4>
      </vt:variant>
      <vt:variant>
        <vt:i4>0</vt:i4>
      </vt:variant>
      <vt:variant>
        <vt:i4>5</vt:i4>
      </vt:variant>
      <vt:variant>
        <vt:lpwstr/>
      </vt:variant>
      <vt:variant>
        <vt:lpwstr>_ENREF_19</vt:lpwstr>
      </vt:variant>
      <vt:variant>
        <vt:i4>4325387</vt:i4>
      </vt:variant>
      <vt:variant>
        <vt:i4>255</vt:i4>
      </vt:variant>
      <vt:variant>
        <vt:i4>0</vt:i4>
      </vt:variant>
      <vt:variant>
        <vt:i4>5</vt:i4>
      </vt:variant>
      <vt:variant>
        <vt:lpwstr/>
      </vt:variant>
      <vt:variant>
        <vt:lpwstr>_ENREF_31</vt:lpwstr>
      </vt:variant>
      <vt:variant>
        <vt:i4>4325387</vt:i4>
      </vt:variant>
      <vt:variant>
        <vt:i4>252</vt:i4>
      </vt:variant>
      <vt:variant>
        <vt:i4>0</vt:i4>
      </vt:variant>
      <vt:variant>
        <vt:i4>5</vt:i4>
      </vt:variant>
      <vt:variant>
        <vt:lpwstr/>
      </vt:variant>
      <vt:variant>
        <vt:lpwstr>_ENREF_34</vt:lpwstr>
      </vt:variant>
      <vt:variant>
        <vt:i4>4194315</vt:i4>
      </vt:variant>
      <vt:variant>
        <vt:i4>244</vt:i4>
      </vt:variant>
      <vt:variant>
        <vt:i4>0</vt:i4>
      </vt:variant>
      <vt:variant>
        <vt:i4>5</vt:i4>
      </vt:variant>
      <vt:variant>
        <vt:lpwstr/>
      </vt:variant>
      <vt:variant>
        <vt:lpwstr>_ENREF_11</vt:lpwstr>
      </vt:variant>
      <vt:variant>
        <vt:i4>4194315</vt:i4>
      </vt:variant>
      <vt:variant>
        <vt:i4>241</vt:i4>
      </vt:variant>
      <vt:variant>
        <vt:i4>0</vt:i4>
      </vt:variant>
      <vt:variant>
        <vt:i4>5</vt:i4>
      </vt:variant>
      <vt:variant>
        <vt:lpwstr/>
      </vt:variant>
      <vt:variant>
        <vt:lpwstr>_ENREF_19</vt:lpwstr>
      </vt:variant>
      <vt:variant>
        <vt:i4>4587531</vt:i4>
      </vt:variant>
      <vt:variant>
        <vt:i4>235</vt:i4>
      </vt:variant>
      <vt:variant>
        <vt:i4>0</vt:i4>
      </vt:variant>
      <vt:variant>
        <vt:i4>5</vt:i4>
      </vt:variant>
      <vt:variant>
        <vt:lpwstr/>
      </vt:variant>
      <vt:variant>
        <vt:lpwstr>_ENREF_7</vt:lpwstr>
      </vt:variant>
      <vt:variant>
        <vt:i4>4587531</vt:i4>
      </vt:variant>
      <vt:variant>
        <vt:i4>229</vt:i4>
      </vt:variant>
      <vt:variant>
        <vt:i4>0</vt:i4>
      </vt:variant>
      <vt:variant>
        <vt:i4>5</vt:i4>
      </vt:variant>
      <vt:variant>
        <vt:lpwstr/>
      </vt:variant>
      <vt:variant>
        <vt:lpwstr>_ENREF_7</vt:lpwstr>
      </vt:variant>
      <vt:variant>
        <vt:i4>4521995</vt:i4>
      </vt:variant>
      <vt:variant>
        <vt:i4>223</vt:i4>
      </vt:variant>
      <vt:variant>
        <vt:i4>0</vt:i4>
      </vt:variant>
      <vt:variant>
        <vt:i4>5</vt:i4>
      </vt:variant>
      <vt:variant>
        <vt:lpwstr/>
      </vt:variant>
      <vt:variant>
        <vt:lpwstr>_ENREF_47</vt:lpwstr>
      </vt:variant>
      <vt:variant>
        <vt:i4>4390923</vt:i4>
      </vt:variant>
      <vt:variant>
        <vt:i4>217</vt:i4>
      </vt:variant>
      <vt:variant>
        <vt:i4>0</vt:i4>
      </vt:variant>
      <vt:variant>
        <vt:i4>5</vt:i4>
      </vt:variant>
      <vt:variant>
        <vt:lpwstr/>
      </vt:variant>
      <vt:variant>
        <vt:lpwstr>_ENREF_22</vt:lpwstr>
      </vt:variant>
      <vt:variant>
        <vt:i4>4390923</vt:i4>
      </vt:variant>
      <vt:variant>
        <vt:i4>211</vt:i4>
      </vt:variant>
      <vt:variant>
        <vt:i4>0</vt:i4>
      </vt:variant>
      <vt:variant>
        <vt:i4>5</vt:i4>
      </vt:variant>
      <vt:variant>
        <vt:lpwstr/>
      </vt:variant>
      <vt:variant>
        <vt:lpwstr>_ENREF_2</vt:lpwstr>
      </vt:variant>
      <vt:variant>
        <vt:i4>4194315</vt:i4>
      </vt:variant>
      <vt:variant>
        <vt:i4>205</vt:i4>
      </vt:variant>
      <vt:variant>
        <vt:i4>0</vt:i4>
      </vt:variant>
      <vt:variant>
        <vt:i4>5</vt:i4>
      </vt:variant>
      <vt:variant>
        <vt:lpwstr/>
      </vt:variant>
      <vt:variant>
        <vt:lpwstr>_ENREF_13</vt:lpwstr>
      </vt:variant>
      <vt:variant>
        <vt:i4>4194315</vt:i4>
      </vt:variant>
      <vt:variant>
        <vt:i4>202</vt:i4>
      </vt:variant>
      <vt:variant>
        <vt:i4>0</vt:i4>
      </vt:variant>
      <vt:variant>
        <vt:i4>5</vt:i4>
      </vt:variant>
      <vt:variant>
        <vt:lpwstr/>
      </vt:variant>
      <vt:variant>
        <vt:lpwstr>_ENREF_17</vt:lpwstr>
      </vt:variant>
      <vt:variant>
        <vt:i4>4456459</vt:i4>
      </vt:variant>
      <vt:variant>
        <vt:i4>194</vt:i4>
      </vt:variant>
      <vt:variant>
        <vt:i4>0</vt:i4>
      </vt:variant>
      <vt:variant>
        <vt:i4>5</vt:i4>
      </vt:variant>
      <vt:variant>
        <vt:lpwstr/>
      </vt:variant>
      <vt:variant>
        <vt:lpwstr>_ENREF_5</vt:lpwstr>
      </vt:variant>
      <vt:variant>
        <vt:i4>4521995</vt:i4>
      </vt:variant>
      <vt:variant>
        <vt:i4>191</vt:i4>
      </vt:variant>
      <vt:variant>
        <vt:i4>0</vt:i4>
      </vt:variant>
      <vt:variant>
        <vt:i4>5</vt:i4>
      </vt:variant>
      <vt:variant>
        <vt:lpwstr/>
      </vt:variant>
      <vt:variant>
        <vt:lpwstr>_ENREF_43</vt:lpwstr>
      </vt:variant>
      <vt:variant>
        <vt:i4>4521995</vt:i4>
      </vt:variant>
      <vt:variant>
        <vt:i4>183</vt:i4>
      </vt:variant>
      <vt:variant>
        <vt:i4>0</vt:i4>
      </vt:variant>
      <vt:variant>
        <vt:i4>5</vt:i4>
      </vt:variant>
      <vt:variant>
        <vt:lpwstr/>
      </vt:variant>
      <vt:variant>
        <vt:lpwstr>_ENREF_4</vt:lpwstr>
      </vt:variant>
      <vt:variant>
        <vt:i4>4456459</vt:i4>
      </vt:variant>
      <vt:variant>
        <vt:i4>177</vt:i4>
      </vt:variant>
      <vt:variant>
        <vt:i4>0</vt:i4>
      </vt:variant>
      <vt:variant>
        <vt:i4>5</vt:i4>
      </vt:variant>
      <vt:variant>
        <vt:lpwstr/>
      </vt:variant>
      <vt:variant>
        <vt:lpwstr>_ENREF_54</vt:lpwstr>
      </vt:variant>
      <vt:variant>
        <vt:i4>4325387</vt:i4>
      </vt:variant>
      <vt:variant>
        <vt:i4>171</vt:i4>
      </vt:variant>
      <vt:variant>
        <vt:i4>0</vt:i4>
      </vt:variant>
      <vt:variant>
        <vt:i4>5</vt:i4>
      </vt:variant>
      <vt:variant>
        <vt:lpwstr/>
      </vt:variant>
      <vt:variant>
        <vt:lpwstr>_ENREF_33</vt:lpwstr>
      </vt:variant>
      <vt:variant>
        <vt:i4>4456459</vt:i4>
      </vt:variant>
      <vt:variant>
        <vt:i4>168</vt:i4>
      </vt:variant>
      <vt:variant>
        <vt:i4>0</vt:i4>
      </vt:variant>
      <vt:variant>
        <vt:i4>5</vt:i4>
      </vt:variant>
      <vt:variant>
        <vt:lpwstr/>
      </vt:variant>
      <vt:variant>
        <vt:lpwstr>_ENREF_50</vt:lpwstr>
      </vt:variant>
      <vt:variant>
        <vt:i4>4325387</vt:i4>
      </vt:variant>
      <vt:variant>
        <vt:i4>165</vt:i4>
      </vt:variant>
      <vt:variant>
        <vt:i4>0</vt:i4>
      </vt:variant>
      <vt:variant>
        <vt:i4>5</vt:i4>
      </vt:variant>
      <vt:variant>
        <vt:lpwstr/>
      </vt:variant>
      <vt:variant>
        <vt:lpwstr>_ENREF_39</vt:lpwstr>
      </vt:variant>
      <vt:variant>
        <vt:i4>4194315</vt:i4>
      </vt:variant>
      <vt:variant>
        <vt:i4>162</vt:i4>
      </vt:variant>
      <vt:variant>
        <vt:i4>0</vt:i4>
      </vt:variant>
      <vt:variant>
        <vt:i4>5</vt:i4>
      </vt:variant>
      <vt:variant>
        <vt:lpwstr/>
      </vt:variant>
      <vt:variant>
        <vt:lpwstr>_ENREF_10</vt:lpwstr>
      </vt:variant>
      <vt:variant>
        <vt:i4>4194315</vt:i4>
      </vt:variant>
      <vt:variant>
        <vt:i4>154</vt:i4>
      </vt:variant>
      <vt:variant>
        <vt:i4>0</vt:i4>
      </vt:variant>
      <vt:variant>
        <vt:i4>5</vt:i4>
      </vt:variant>
      <vt:variant>
        <vt:lpwstr/>
      </vt:variant>
      <vt:variant>
        <vt:lpwstr>_ENREF_14</vt:lpwstr>
      </vt:variant>
      <vt:variant>
        <vt:i4>4456459</vt:i4>
      </vt:variant>
      <vt:variant>
        <vt:i4>151</vt:i4>
      </vt:variant>
      <vt:variant>
        <vt:i4>0</vt:i4>
      </vt:variant>
      <vt:variant>
        <vt:i4>5</vt:i4>
      </vt:variant>
      <vt:variant>
        <vt:lpwstr/>
      </vt:variant>
      <vt:variant>
        <vt:lpwstr>_ENREF_53</vt:lpwstr>
      </vt:variant>
      <vt:variant>
        <vt:i4>4390923</vt:i4>
      </vt:variant>
      <vt:variant>
        <vt:i4>143</vt:i4>
      </vt:variant>
      <vt:variant>
        <vt:i4>0</vt:i4>
      </vt:variant>
      <vt:variant>
        <vt:i4>5</vt:i4>
      </vt:variant>
      <vt:variant>
        <vt:lpwstr/>
      </vt:variant>
      <vt:variant>
        <vt:lpwstr>_ENREF_27</vt:lpwstr>
      </vt:variant>
      <vt:variant>
        <vt:i4>4390923</vt:i4>
      </vt:variant>
      <vt:variant>
        <vt:i4>135</vt:i4>
      </vt:variant>
      <vt:variant>
        <vt:i4>0</vt:i4>
      </vt:variant>
      <vt:variant>
        <vt:i4>5</vt:i4>
      </vt:variant>
      <vt:variant>
        <vt:lpwstr/>
      </vt:variant>
      <vt:variant>
        <vt:lpwstr>_ENREF_25</vt:lpwstr>
      </vt:variant>
      <vt:variant>
        <vt:i4>4194315</vt:i4>
      </vt:variant>
      <vt:variant>
        <vt:i4>132</vt:i4>
      </vt:variant>
      <vt:variant>
        <vt:i4>0</vt:i4>
      </vt:variant>
      <vt:variant>
        <vt:i4>5</vt:i4>
      </vt:variant>
      <vt:variant>
        <vt:lpwstr/>
      </vt:variant>
      <vt:variant>
        <vt:lpwstr>_ENREF_14</vt:lpwstr>
      </vt:variant>
      <vt:variant>
        <vt:i4>4194315</vt:i4>
      </vt:variant>
      <vt:variant>
        <vt:i4>129</vt:i4>
      </vt:variant>
      <vt:variant>
        <vt:i4>0</vt:i4>
      </vt:variant>
      <vt:variant>
        <vt:i4>5</vt:i4>
      </vt:variant>
      <vt:variant>
        <vt:lpwstr/>
      </vt:variant>
      <vt:variant>
        <vt:lpwstr>_ENREF_1</vt:lpwstr>
      </vt:variant>
      <vt:variant>
        <vt:i4>4325387</vt:i4>
      </vt:variant>
      <vt:variant>
        <vt:i4>126</vt:i4>
      </vt:variant>
      <vt:variant>
        <vt:i4>0</vt:i4>
      </vt:variant>
      <vt:variant>
        <vt:i4>5</vt:i4>
      </vt:variant>
      <vt:variant>
        <vt:lpwstr/>
      </vt:variant>
      <vt:variant>
        <vt:lpwstr>_ENREF_32</vt:lpwstr>
      </vt:variant>
      <vt:variant>
        <vt:i4>4521995</vt:i4>
      </vt:variant>
      <vt:variant>
        <vt:i4>123</vt:i4>
      </vt:variant>
      <vt:variant>
        <vt:i4>0</vt:i4>
      </vt:variant>
      <vt:variant>
        <vt:i4>5</vt:i4>
      </vt:variant>
      <vt:variant>
        <vt:lpwstr/>
      </vt:variant>
      <vt:variant>
        <vt:lpwstr>_ENREF_40</vt:lpwstr>
      </vt:variant>
      <vt:variant>
        <vt:i4>4194315</vt:i4>
      </vt:variant>
      <vt:variant>
        <vt:i4>120</vt:i4>
      </vt:variant>
      <vt:variant>
        <vt:i4>0</vt:i4>
      </vt:variant>
      <vt:variant>
        <vt:i4>5</vt:i4>
      </vt:variant>
      <vt:variant>
        <vt:lpwstr/>
      </vt:variant>
      <vt:variant>
        <vt:lpwstr>_ENREF_12</vt:lpwstr>
      </vt:variant>
      <vt:variant>
        <vt:i4>4390923</vt:i4>
      </vt:variant>
      <vt:variant>
        <vt:i4>112</vt:i4>
      </vt:variant>
      <vt:variant>
        <vt:i4>0</vt:i4>
      </vt:variant>
      <vt:variant>
        <vt:i4>5</vt:i4>
      </vt:variant>
      <vt:variant>
        <vt:lpwstr/>
      </vt:variant>
      <vt:variant>
        <vt:lpwstr>_ENREF_26</vt:lpwstr>
      </vt:variant>
      <vt:variant>
        <vt:i4>4390923</vt:i4>
      </vt:variant>
      <vt:variant>
        <vt:i4>109</vt:i4>
      </vt:variant>
      <vt:variant>
        <vt:i4>0</vt:i4>
      </vt:variant>
      <vt:variant>
        <vt:i4>5</vt:i4>
      </vt:variant>
      <vt:variant>
        <vt:lpwstr/>
      </vt:variant>
      <vt:variant>
        <vt:lpwstr>_ENREF_20</vt:lpwstr>
      </vt:variant>
      <vt:variant>
        <vt:i4>4521995</vt:i4>
      </vt:variant>
      <vt:variant>
        <vt:i4>101</vt:i4>
      </vt:variant>
      <vt:variant>
        <vt:i4>0</vt:i4>
      </vt:variant>
      <vt:variant>
        <vt:i4>5</vt:i4>
      </vt:variant>
      <vt:variant>
        <vt:lpwstr/>
      </vt:variant>
      <vt:variant>
        <vt:lpwstr>_ENREF_42</vt:lpwstr>
      </vt:variant>
      <vt:variant>
        <vt:i4>4390923</vt:i4>
      </vt:variant>
      <vt:variant>
        <vt:i4>95</vt:i4>
      </vt:variant>
      <vt:variant>
        <vt:i4>0</vt:i4>
      </vt:variant>
      <vt:variant>
        <vt:i4>5</vt:i4>
      </vt:variant>
      <vt:variant>
        <vt:lpwstr/>
      </vt:variant>
      <vt:variant>
        <vt:lpwstr>_ENREF_21</vt:lpwstr>
      </vt:variant>
      <vt:variant>
        <vt:i4>4194315</vt:i4>
      </vt:variant>
      <vt:variant>
        <vt:i4>92</vt:i4>
      </vt:variant>
      <vt:variant>
        <vt:i4>0</vt:i4>
      </vt:variant>
      <vt:variant>
        <vt:i4>5</vt:i4>
      </vt:variant>
      <vt:variant>
        <vt:lpwstr/>
      </vt:variant>
      <vt:variant>
        <vt:lpwstr>_ENREF_11</vt:lpwstr>
      </vt:variant>
      <vt:variant>
        <vt:i4>4194315</vt:i4>
      </vt:variant>
      <vt:variant>
        <vt:i4>89</vt:i4>
      </vt:variant>
      <vt:variant>
        <vt:i4>0</vt:i4>
      </vt:variant>
      <vt:variant>
        <vt:i4>5</vt:i4>
      </vt:variant>
      <vt:variant>
        <vt:lpwstr/>
      </vt:variant>
      <vt:variant>
        <vt:lpwstr>_ENREF_19</vt:lpwstr>
      </vt:variant>
      <vt:variant>
        <vt:i4>4325387</vt:i4>
      </vt:variant>
      <vt:variant>
        <vt:i4>86</vt:i4>
      </vt:variant>
      <vt:variant>
        <vt:i4>0</vt:i4>
      </vt:variant>
      <vt:variant>
        <vt:i4>5</vt:i4>
      </vt:variant>
      <vt:variant>
        <vt:lpwstr/>
      </vt:variant>
      <vt:variant>
        <vt:lpwstr>_ENREF_31</vt:lpwstr>
      </vt:variant>
      <vt:variant>
        <vt:i4>4325387</vt:i4>
      </vt:variant>
      <vt:variant>
        <vt:i4>83</vt:i4>
      </vt:variant>
      <vt:variant>
        <vt:i4>0</vt:i4>
      </vt:variant>
      <vt:variant>
        <vt:i4>5</vt:i4>
      </vt:variant>
      <vt:variant>
        <vt:lpwstr/>
      </vt:variant>
      <vt:variant>
        <vt:lpwstr>_ENREF_34</vt:lpwstr>
      </vt:variant>
      <vt:variant>
        <vt:i4>4325387</vt:i4>
      </vt:variant>
      <vt:variant>
        <vt:i4>75</vt:i4>
      </vt:variant>
      <vt:variant>
        <vt:i4>0</vt:i4>
      </vt:variant>
      <vt:variant>
        <vt:i4>5</vt:i4>
      </vt:variant>
      <vt:variant>
        <vt:lpwstr/>
      </vt:variant>
      <vt:variant>
        <vt:lpwstr>_ENREF_38</vt:lpwstr>
      </vt:variant>
      <vt:variant>
        <vt:i4>4390923</vt:i4>
      </vt:variant>
      <vt:variant>
        <vt:i4>72</vt:i4>
      </vt:variant>
      <vt:variant>
        <vt:i4>0</vt:i4>
      </vt:variant>
      <vt:variant>
        <vt:i4>5</vt:i4>
      </vt:variant>
      <vt:variant>
        <vt:lpwstr/>
      </vt:variant>
      <vt:variant>
        <vt:lpwstr>_ENREF_29</vt:lpwstr>
      </vt:variant>
      <vt:variant>
        <vt:i4>4325387</vt:i4>
      </vt:variant>
      <vt:variant>
        <vt:i4>64</vt:i4>
      </vt:variant>
      <vt:variant>
        <vt:i4>0</vt:i4>
      </vt:variant>
      <vt:variant>
        <vt:i4>5</vt:i4>
      </vt:variant>
      <vt:variant>
        <vt:lpwstr/>
      </vt:variant>
      <vt:variant>
        <vt:lpwstr>_ENREF_36</vt:lpwstr>
      </vt:variant>
      <vt:variant>
        <vt:i4>4194315</vt:i4>
      </vt:variant>
      <vt:variant>
        <vt:i4>58</vt:i4>
      </vt:variant>
      <vt:variant>
        <vt:i4>0</vt:i4>
      </vt:variant>
      <vt:variant>
        <vt:i4>5</vt:i4>
      </vt:variant>
      <vt:variant>
        <vt:lpwstr/>
      </vt:variant>
      <vt:variant>
        <vt:lpwstr>_ENREF_15</vt:lpwstr>
      </vt:variant>
      <vt:variant>
        <vt:i4>4653067</vt:i4>
      </vt:variant>
      <vt:variant>
        <vt:i4>50</vt:i4>
      </vt:variant>
      <vt:variant>
        <vt:i4>0</vt:i4>
      </vt:variant>
      <vt:variant>
        <vt:i4>5</vt:i4>
      </vt:variant>
      <vt:variant>
        <vt:lpwstr/>
      </vt:variant>
      <vt:variant>
        <vt:lpwstr>_ENREF_6</vt:lpwstr>
      </vt:variant>
      <vt:variant>
        <vt:i4>4521995</vt:i4>
      </vt:variant>
      <vt:variant>
        <vt:i4>47</vt:i4>
      </vt:variant>
      <vt:variant>
        <vt:i4>0</vt:i4>
      </vt:variant>
      <vt:variant>
        <vt:i4>5</vt:i4>
      </vt:variant>
      <vt:variant>
        <vt:lpwstr/>
      </vt:variant>
      <vt:variant>
        <vt:lpwstr>_ENREF_46</vt:lpwstr>
      </vt:variant>
      <vt:variant>
        <vt:i4>4521995</vt:i4>
      </vt:variant>
      <vt:variant>
        <vt:i4>44</vt:i4>
      </vt:variant>
      <vt:variant>
        <vt:i4>0</vt:i4>
      </vt:variant>
      <vt:variant>
        <vt:i4>5</vt:i4>
      </vt:variant>
      <vt:variant>
        <vt:lpwstr/>
      </vt:variant>
      <vt:variant>
        <vt:lpwstr>_ENREF_48</vt:lpwstr>
      </vt:variant>
      <vt:variant>
        <vt:i4>4390923</vt:i4>
      </vt:variant>
      <vt:variant>
        <vt:i4>36</vt:i4>
      </vt:variant>
      <vt:variant>
        <vt:i4>0</vt:i4>
      </vt:variant>
      <vt:variant>
        <vt:i4>5</vt:i4>
      </vt:variant>
      <vt:variant>
        <vt:lpwstr/>
      </vt:variant>
      <vt:variant>
        <vt:lpwstr>_ENREF_24</vt:lpwstr>
      </vt:variant>
      <vt:variant>
        <vt:i4>4325387</vt:i4>
      </vt:variant>
      <vt:variant>
        <vt:i4>33</vt:i4>
      </vt:variant>
      <vt:variant>
        <vt:i4>0</vt:i4>
      </vt:variant>
      <vt:variant>
        <vt:i4>5</vt:i4>
      </vt:variant>
      <vt:variant>
        <vt:lpwstr/>
      </vt:variant>
      <vt:variant>
        <vt:lpwstr>_ENREF_37</vt:lpwstr>
      </vt:variant>
      <vt:variant>
        <vt:i4>4718603</vt:i4>
      </vt:variant>
      <vt:variant>
        <vt:i4>30</vt:i4>
      </vt:variant>
      <vt:variant>
        <vt:i4>0</vt:i4>
      </vt:variant>
      <vt:variant>
        <vt:i4>5</vt:i4>
      </vt:variant>
      <vt:variant>
        <vt:lpwstr/>
      </vt:variant>
      <vt:variant>
        <vt:lpwstr>_ENREF_9</vt:lpwstr>
      </vt:variant>
      <vt:variant>
        <vt:i4>4325387</vt:i4>
      </vt:variant>
      <vt:variant>
        <vt:i4>27</vt:i4>
      </vt:variant>
      <vt:variant>
        <vt:i4>0</vt:i4>
      </vt:variant>
      <vt:variant>
        <vt:i4>5</vt:i4>
      </vt:variant>
      <vt:variant>
        <vt:lpwstr/>
      </vt:variant>
      <vt:variant>
        <vt:lpwstr>_ENREF_30</vt:lpwstr>
      </vt:variant>
      <vt:variant>
        <vt:i4>4521995</vt:i4>
      </vt:variant>
      <vt:variant>
        <vt:i4>24</vt:i4>
      </vt:variant>
      <vt:variant>
        <vt:i4>0</vt:i4>
      </vt:variant>
      <vt:variant>
        <vt:i4>5</vt:i4>
      </vt:variant>
      <vt:variant>
        <vt:lpwstr/>
      </vt:variant>
      <vt:variant>
        <vt:lpwstr>_ENREF_49</vt:lpwstr>
      </vt:variant>
      <vt:variant>
        <vt:i4>4521995</vt:i4>
      </vt:variant>
      <vt:variant>
        <vt:i4>16</vt:i4>
      </vt:variant>
      <vt:variant>
        <vt:i4>0</vt:i4>
      </vt:variant>
      <vt:variant>
        <vt:i4>5</vt:i4>
      </vt:variant>
      <vt:variant>
        <vt:lpwstr/>
      </vt:variant>
      <vt:variant>
        <vt:lpwstr>_ENREF_45</vt:lpwstr>
      </vt:variant>
      <vt:variant>
        <vt:i4>4521995</vt:i4>
      </vt:variant>
      <vt:variant>
        <vt:i4>13</vt:i4>
      </vt:variant>
      <vt:variant>
        <vt:i4>0</vt:i4>
      </vt:variant>
      <vt:variant>
        <vt:i4>5</vt:i4>
      </vt:variant>
      <vt:variant>
        <vt:lpwstr/>
      </vt:variant>
      <vt:variant>
        <vt:lpwstr>_ENREF_41</vt:lpwstr>
      </vt:variant>
      <vt:variant>
        <vt:i4>4325387</vt:i4>
      </vt:variant>
      <vt:variant>
        <vt:i4>5</vt:i4>
      </vt:variant>
      <vt:variant>
        <vt:i4>0</vt:i4>
      </vt:variant>
      <vt:variant>
        <vt:i4>5</vt:i4>
      </vt:variant>
      <vt:variant>
        <vt:lpwstr/>
      </vt:variant>
      <vt:variant>
        <vt:lpwstr>_ENREF_3</vt:lpwstr>
      </vt:variant>
      <vt:variant>
        <vt:i4>7012418</vt:i4>
      </vt:variant>
      <vt:variant>
        <vt:i4>0</vt:i4>
      </vt:variant>
      <vt:variant>
        <vt:i4>0</vt:i4>
      </vt:variant>
      <vt:variant>
        <vt:i4>5</vt:i4>
      </vt:variant>
      <vt:variant>
        <vt:lpwstr>mailto:steelea@caltech.edu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Steele lab</dc:creator>
  <cp:lastModifiedBy>Andrew D. Steele</cp:lastModifiedBy>
  <cp:revision>49</cp:revision>
  <cp:lastPrinted>2012-02-15T21:02:00Z</cp:lastPrinted>
  <dcterms:created xsi:type="dcterms:W3CDTF">2014-07-28T22:59:00Z</dcterms:created>
  <dcterms:modified xsi:type="dcterms:W3CDTF">2014-08-07T05:32:00Z</dcterms:modified>
</cp:coreProperties>
</file>