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1CBE73" w14:textId="77777777" w:rsidR="00AC57C7" w:rsidRPr="00A7145A" w:rsidRDefault="00AC57C7" w:rsidP="00443BA3">
      <w:pPr>
        <w:spacing w:line="276" w:lineRule="auto"/>
        <w:jc w:val="center"/>
        <w:rPr>
          <w:rFonts w:ascii="Times" w:hAnsi="Times" w:cs="Times New Roman"/>
          <w:b/>
          <w:sz w:val="28"/>
          <w:szCs w:val="28"/>
        </w:rPr>
      </w:pPr>
      <w:r w:rsidRPr="00A7145A">
        <w:rPr>
          <w:rFonts w:ascii="Times" w:hAnsi="Times" w:cs="Times New Roman"/>
          <w:b/>
          <w:sz w:val="28"/>
          <w:szCs w:val="28"/>
        </w:rPr>
        <w:t>TRIP13 is a protein-remodeling AAA+ ATPase that catalyzes MAD2 conformation switching</w:t>
      </w:r>
    </w:p>
    <w:p w14:paraId="21C30E0E" w14:textId="77777777" w:rsidR="00AC57C7" w:rsidRPr="00A7145A" w:rsidRDefault="00AC57C7" w:rsidP="00443BA3">
      <w:pPr>
        <w:spacing w:line="276" w:lineRule="auto"/>
        <w:rPr>
          <w:rFonts w:ascii="Times" w:hAnsi="Times" w:cs="Times New Roman"/>
          <w:sz w:val="22"/>
          <w:szCs w:val="22"/>
        </w:rPr>
      </w:pPr>
    </w:p>
    <w:p w14:paraId="52FF057A" w14:textId="77777777" w:rsidR="00AC57C7" w:rsidRPr="00A7145A" w:rsidRDefault="00AC57C7" w:rsidP="007042B1">
      <w:pPr>
        <w:spacing w:line="480" w:lineRule="auto"/>
        <w:jc w:val="center"/>
        <w:rPr>
          <w:rFonts w:ascii="Times" w:hAnsi="Times" w:cs="Times New Roman"/>
          <w:sz w:val="22"/>
          <w:szCs w:val="22"/>
        </w:rPr>
      </w:pPr>
      <w:r w:rsidRPr="00A7145A">
        <w:rPr>
          <w:rFonts w:ascii="Times" w:hAnsi="Times" w:cs="Times New Roman"/>
          <w:sz w:val="22"/>
          <w:szCs w:val="22"/>
        </w:rPr>
        <w:t>Qiaozhen Ye</w:t>
      </w:r>
      <w:r w:rsidRPr="00A7145A">
        <w:rPr>
          <w:rFonts w:ascii="Times" w:hAnsi="Times" w:cs="Times New Roman"/>
          <w:sz w:val="22"/>
          <w:szCs w:val="22"/>
          <w:vertAlign w:val="superscript"/>
        </w:rPr>
        <w:t>1</w:t>
      </w:r>
      <w:r w:rsidRPr="00A7145A">
        <w:rPr>
          <w:rFonts w:ascii="Times" w:hAnsi="Times" w:cs="Times New Roman"/>
          <w:sz w:val="22"/>
          <w:szCs w:val="22"/>
        </w:rPr>
        <w:t>, Scott C. Rosenberg</w:t>
      </w:r>
      <w:r w:rsidRPr="00A7145A">
        <w:rPr>
          <w:rFonts w:ascii="Times" w:hAnsi="Times" w:cs="Times New Roman"/>
          <w:sz w:val="22"/>
          <w:szCs w:val="22"/>
          <w:vertAlign w:val="superscript"/>
        </w:rPr>
        <w:t>1</w:t>
      </w:r>
      <w:r w:rsidRPr="00A7145A">
        <w:rPr>
          <w:rFonts w:ascii="Times" w:hAnsi="Times" w:cs="Times New Roman"/>
          <w:sz w:val="22"/>
          <w:szCs w:val="22"/>
        </w:rPr>
        <w:t>, Arne Moeller</w:t>
      </w:r>
      <w:r w:rsidRPr="00A7145A">
        <w:rPr>
          <w:rFonts w:ascii="Times" w:hAnsi="Times" w:cs="Times New Roman"/>
          <w:sz w:val="22"/>
          <w:szCs w:val="22"/>
          <w:vertAlign w:val="superscript"/>
        </w:rPr>
        <w:t>2</w:t>
      </w:r>
      <w:r w:rsidRPr="00A7145A">
        <w:rPr>
          <w:rFonts w:ascii="Times" w:hAnsi="Times" w:cs="Times New Roman"/>
          <w:sz w:val="22"/>
          <w:szCs w:val="22"/>
        </w:rPr>
        <w:t>, Jeffrey A. Speir</w:t>
      </w:r>
      <w:r w:rsidRPr="00A7145A">
        <w:rPr>
          <w:rFonts w:ascii="Times" w:hAnsi="Times" w:cs="Times New Roman"/>
          <w:sz w:val="22"/>
          <w:szCs w:val="22"/>
          <w:vertAlign w:val="superscript"/>
        </w:rPr>
        <w:t>2</w:t>
      </w:r>
      <w:r w:rsidRPr="00A7145A">
        <w:rPr>
          <w:rFonts w:ascii="Times" w:hAnsi="Times" w:cs="Times New Roman"/>
          <w:sz w:val="22"/>
          <w:szCs w:val="22"/>
        </w:rPr>
        <w:t>, Tiffany Y. Su</w:t>
      </w:r>
      <w:r w:rsidRPr="00A7145A">
        <w:rPr>
          <w:rFonts w:ascii="Times" w:hAnsi="Times" w:cs="Times New Roman"/>
          <w:sz w:val="22"/>
          <w:szCs w:val="22"/>
          <w:vertAlign w:val="superscript"/>
        </w:rPr>
        <w:t>1</w:t>
      </w:r>
      <w:r w:rsidRPr="00A7145A">
        <w:rPr>
          <w:rFonts w:ascii="Times" w:hAnsi="Times" w:cs="Times New Roman"/>
          <w:sz w:val="22"/>
          <w:szCs w:val="22"/>
        </w:rPr>
        <w:t>, Kevin D. Corbett</w:t>
      </w:r>
      <w:r w:rsidRPr="00A7145A">
        <w:rPr>
          <w:rFonts w:ascii="Times" w:hAnsi="Times" w:cs="Times New Roman"/>
          <w:sz w:val="22"/>
          <w:szCs w:val="22"/>
          <w:vertAlign w:val="superscript"/>
        </w:rPr>
        <w:t>1,3*</w:t>
      </w:r>
    </w:p>
    <w:p w14:paraId="1C8203B9" w14:textId="77777777" w:rsidR="00AC57C7" w:rsidRPr="00A7145A" w:rsidRDefault="00AC57C7" w:rsidP="007042B1">
      <w:pPr>
        <w:spacing w:line="480" w:lineRule="auto"/>
        <w:rPr>
          <w:rFonts w:ascii="Times" w:hAnsi="Times" w:cs="Times New Roman"/>
          <w:sz w:val="22"/>
          <w:szCs w:val="22"/>
        </w:rPr>
      </w:pPr>
    </w:p>
    <w:p w14:paraId="42D580FC" w14:textId="77777777" w:rsidR="00AC57C7" w:rsidRPr="00A7145A" w:rsidRDefault="00AC57C7" w:rsidP="007042B1">
      <w:pPr>
        <w:spacing w:line="480" w:lineRule="auto"/>
        <w:rPr>
          <w:rFonts w:ascii="Times" w:hAnsi="Times" w:cs="Times New Roman"/>
          <w:sz w:val="22"/>
          <w:szCs w:val="22"/>
        </w:rPr>
      </w:pPr>
      <w:r w:rsidRPr="00A7145A">
        <w:rPr>
          <w:rFonts w:ascii="Times" w:hAnsi="Times" w:cs="Times New Roman"/>
          <w:sz w:val="22"/>
          <w:szCs w:val="22"/>
          <w:vertAlign w:val="superscript"/>
        </w:rPr>
        <w:t>1</w:t>
      </w:r>
      <w:r w:rsidRPr="00A7145A">
        <w:rPr>
          <w:rFonts w:ascii="Times" w:hAnsi="Times" w:cs="Times New Roman"/>
          <w:sz w:val="22"/>
          <w:szCs w:val="22"/>
        </w:rPr>
        <w:t>Ludwig Institute for Cancer Research, San Diego Branch, La Jolla, CA 92093, USA</w:t>
      </w:r>
    </w:p>
    <w:p w14:paraId="13C226E8" w14:textId="77777777" w:rsidR="00AC57C7" w:rsidRPr="00A7145A" w:rsidRDefault="00AC57C7" w:rsidP="007042B1">
      <w:pPr>
        <w:spacing w:line="480" w:lineRule="auto"/>
        <w:rPr>
          <w:rFonts w:ascii="Times" w:hAnsi="Times" w:cs="Times New Roman"/>
          <w:sz w:val="22"/>
          <w:szCs w:val="22"/>
        </w:rPr>
      </w:pPr>
      <w:r w:rsidRPr="00A7145A">
        <w:rPr>
          <w:rFonts w:ascii="Times" w:hAnsi="Times" w:cs="Times New Roman"/>
          <w:sz w:val="22"/>
          <w:szCs w:val="22"/>
          <w:vertAlign w:val="superscript"/>
        </w:rPr>
        <w:t>2</w:t>
      </w:r>
      <w:r w:rsidRPr="00A7145A">
        <w:rPr>
          <w:rFonts w:ascii="Times" w:hAnsi="Times" w:cs="Times New Roman"/>
          <w:sz w:val="22"/>
          <w:szCs w:val="22"/>
        </w:rPr>
        <w:t>National Resource for Automated Molecular Microscopy, Department of Integrative Structural and Computational Biology, The Scripps Research Institute, La Jolla, CA 92037, USA</w:t>
      </w:r>
    </w:p>
    <w:p w14:paraId="1A5B4037" w14:textId="77777777" w:rsidR="00AC57C7" w:rsidRPr="00A7145A" w:rsidRDefault="00AC57C7" w:rsidP="007042B1">
      <w:pPr>
        <w:spacing w:line="480" w:lineRule="auto"/>
        <w:rPr>
          <w:rFonts w:ascii="Times" w:hAnsi="Times" w:cs="Times New Roman"/>
          <w:sz w:val="22"/>
          <w:szCs w:val="22"/>
        </w:rPr>
      </w:pPr>
      <w:r w:rsidRPr="00A7145A">
        <w:rPr>
          <w:rFonts w:ascii="Times" w:hAnsi="Times" w:cs="Times New Roman"/>
          <w:sz w:val="22"/>
          <w:szCs w:val="22"/>
          <w:vertAlign w:val="superscript"/>
        </w:rPr>
        <w:t>3</w:t>
      </w:r>
      <w:r w:rsidRPr="00A7145A">
        <w:rPr>
          <w:rFonts w:ascii="Times" w:hAnsi="Times" w:cs="Times New Roman"/>
          <w:sz w:val="22"/>
          <w:szCs w:val="22"/>
        </w:rPr>
        <w:t>Department of Cellular and Molecular Medicine, University of California, San Diego, La Jolla, CA 92093, USA</w:t>
      </w:r>
    </w:p>
    <w:p w14:paraId="39BB3EB8" w14:textId="77777777" w:rsidR="00AC57C7" w:rsidRPr="00A7145A" w:rsidRDefault="00AC57C7" w:rsidP="007042B1">
      <w:pPr>
        <w:spacing w:line="480" w:lineRule="auto"/>
        <w:rPr>
          <w:ins w:id="0" w:author="Kevin Corbett" w:date="2015-04-03T17:28:00Z"/>
          <w:rFonts w:ascii="Times" w:hAnsi="Times"/>
          <w:sz w:val="22"/>
          <w:szCs w:val="22"/>
        </w:rPr>
      </w:pPr>
      <w:r w:rsidRPr="00A7145A">
        <w:rPr>
          <w:rFonts w:ascii="Times" w:hAnsi="Times"/>
          <w:sz w:val="22"/>
          <w:szCs w:val="22"/>
        </w:rPr>
        <w:t>*Correspondence to: kcorbett@ucsd.edu</w:t>
      </w:r>
    </w:p>
    <w:p w14:paraId="1B20991E" w14:textId="77777777" w:rsidR="00254973" w:rsidRPr="009C41BF" w:rsidRDefault="00254973" w:rsidP="007042B1">
      <w:pPr>
        <w:spacing w:line="480" w:lineRule="auto"/>
        <w:rPr>
          <w:ins w:id="1" w:author="Kevin Corbett" w:date="2015-04-03T17:29:00Z"/>
          <w:rFonts w:ascii="Times" w:hAnsi="Times"/>
          <w:sz w:val="22"/>
          <w:szCs w:val="22"/>
        </w:rPr>
      </w:pPr>
    </w:p>
    <w:p w14:paraId="7C5F5910" w14:textId="284D7D61" w:rsidR="00254973" w:rsidRPr="009C41BF" w:rsidRDefault="00254973" w:rsidP="007042B1">
      <w:pPr>
        <w:spacing w:line="480" w:lineRule="auto"/>
        <w:rPr>
          <w:ins w:id="2" w:author="Kevin Corbett" w:date="2015-04-03T17:29:00Z"/>
          <w:rFonts w:ascii="Times" w:hAnsi="Times"/>
          <w:sz w:val="22"/>
          <w:szCs w:val="22"/>
        </w:rPr>
      </w:pPr>
      <w:ins w:id="3" w:author="Kevin Corbett" w:date="2015-04-03T17:29:00Z">
        <w:r w:rsidRPr="009C41BF">
          <w:rPr>
            <w:rFonts w:ascii="Times" w:hAnsi="Times"/>
            <w:sz w:val="22"/>
            <w:szCs w:val="22"/>
          </w:rPr>
          <w:t>Competing interests statement:</w:t>
        </w:r>
      </w:ins>
    </w:p>
    <w:p w14:paraId="70E8A6A2" w14:textId="4BBBA630" w:rsidR="00254973" w:rsidRPr="004E262E" w:rsidRDefault="00254973" w:rsidP="007042B1">
      <w:pPr>
        <w:spacing w:line="480" w:lineRule="auto"/>
        <w:rPr>
          <w:rFonts w:ascii="Times" w:hAnsi="Times"/>
          <w:sz w:val="22"/>
          <w:szCs w:val="22"/>
        </w:rPr>
      </w:pPr>
      <w:ins w:id="4" w:author="Kevin Corbett" w:date="2015-04-03T17:30:00Z">
        <w:r w:rsidRPr="004E262E">
          <w:rPr>
            <w:rFonts w:ascii="Times" w:hAnsi="Times"/>
            <w:sz w:val="22"/>
            <w:szCs w:val="22"/>
          </w:rPr>
          <w:t xml:space="preserve">The authors declare </w:t>
        </w:r>
      </w:ins>
      <w:ins w:id="5" w:author="Kevin Corbett" w:date="2015-04-03T17:31:00Z">
        <w:r w:rsidRPr="004E262E">
          <w:rPr>
            <w:rFonts w:ascii="Times" w:hAnsi="Times"/>
            <w:sz w:val="22"/>
            <w:szCs w:val="22"/>
          </w:rPr>
          <w:t xml:space="preserve">no financial </w:t>
        </w:r>
      </w:ins>
      <w:ins w:id="6" w:author="Kevin Corbett" w:date="2015-04-03T17:32:00Z">
        <w:r w:rsidRPr="004E262E">
          <w:rPr>
            <w:rFonts w:ascii="Times" w:hAnsi="Times"/>
            <w:sz w:val="22"/>
            <w:szCs w:val="22"/>
          </w:rPr>
          <w:t xml:space="preserve">or non-financial competing </w:t>
        </w:r>
      </w:ins>
      <w:ins w:id="7" w:author="Kevin Corbett" w:date="2015-04-03T17:31:00Z">
        <w:r w:rsidRPr="004E262E">
          <w:rPr>
            <w:rFonts w:ascii="Times" w:hAnsi="Times"/>
            <w:sz w:val="22"/>
            <w:szCs w:val="22"/>
          </w:rPr>
          <w:t>interest in this work.</w:t>
        </w:r>
      </w:ins>
    </w:p>
    <w:p w14:paraId="5F61F049" w14:textId="77777777" w:rsidR="00AC57C7" w:rsidRPr="00A7145A" w:rsidRDefault="00AC57C7" w:rsidP="00AF4BC4">
      <w:pPr>
        <w:spacing w:line="480" w:lineRule="auto"/>
        <w:rPr>
          <w:rFonts w:ascii="Times" w:hAnsi="Times"/>
          <w:sz w:val="22"/>
          <w:szCs w:val="22"/>
        </w:rPr>
      </w:pPr>
      <w:r w:rsidRPr="00A7145A">
        <w:rPr>
          <w:rFonts w:ascii="Times" w:hAnsi="Times"/>
          <w:sz w:val="22"/>
          <w:szCs w:val="22"/>
        </w:rPr>
        <w:br w:type="page"/>
      </w:r>
    </w:p>
    <w:p w14:paraId="4B4BF962" w14:textId="02235B5C" w:rsidR="00F03306" w:rsidRPr="00A7145A" w:rsidRDefault="00ED4DB7" w:rsidP="007042B1">
      <w:pPr>
        <w:spacing w:after="120" w:line="480" w:lineRule="auto"/>
        <w:rPr>
          <w:rFonts w:ascii="Times" w:hAnsi="Times"/>
          <w:b/>
          <w:sz w:val="22"/>
          <w:szCs w:val="22"/>
        </w:rPr>
      </w:pPr>
      <w:r w:rsidRPr="00A7145A">
        <w:rPr>
          <w:rFonts w:ascii="Times" w:hAnsi="Times"/>
          <w:b/>
          <w:sz w:val="22"/>
          <w:szCs w:val="22"/>
        </w:rPr>
        <w:lastRenderedPageBreak/>
        <w:t>Abstract</w:t>
      </w:r>
    </w:p>
    <w:p w14:paraId="3CAB0EC7" w14:textId="18CEC396" w:rsidR="00AC57C7" w:rsidRPr="00A7145A" w:rsidRDefault="00AC57C7" w:rsidP="007042B1">
      <w:pPr>
        <w:spacing w:after="120" w:line="480" w:lineRule="auto"/>
        <w:rPr>
          <w:rFonts w:ascii="Times" w:hAnsi="Times"/>
          <w:sz w:val="22"/>
          <w:szCs w:val="22"/>
        </w:rPr>
      </w:pPr>
      <w:r w:rsidRPr="00A7145A">
        <w:rPr>
          <w:rFonts w:ascii="Times" w:hAnsi="Times"/>
          <w:sz w:val="22"/>
          <w:szCs w:val="22"/>
        </w:rPr>
        <w:t xml:space="preserve">The </w:t>
      </w:r>
      <w:r w:rsidR="009354D3" w:rsidRPr="00A7145A">
        <w:rPr>
          <w:rFonts w:ascii="Times" w:hAnsi="Times"/>
          <w:sz w:val="22"/>
          <w:szCs w:val="22"/>
        </w:rPr>
        <w:t>AAA+ family</w:t>
      </w:r>
      <w:r w:rsidRPr="00A7145A">
        <w:rPr>
          <w:rFonts w:ascii="Times" w:hAnsi="Times"/>
          <w:sz w:val="22"/>
          <w:szCs w:val="22"/>
        </w:rPr>
        <w:t xml:space="preserve"> ATPase TRIP13 </w:t>
      </w:r>
      <w:r w:rsidR="009354D3" w:rsidRPr="00A7145A">
        <w:rPr>
          <w:rFonts w:ascii="Times" w:hAnsi="Times"/>
          <w:sz w:val="22"/>
          <w:szCs w:val="22"/>
        </w:rPr>
        <w:t xml:space="preserve">is a key </w:t>
      </w:r>
      <w:r w:rsidRPr="00A7145A">
        <w:rPr>
          <w:rFonts w:ascii="Times" w:hAnsi="Times"/>
          <w:sz w:val="22"/>
          <w:szCs w:val="22"/>
        </w:rPr>
        <w:t>regulat</w:t>
      </w:r>
      <w:r w:rsidR="009354D3" w:rsidRPr="00A7145A">
        <w:rPr>
          <w:rFonts w:ascii="Times" w:hAnsi="Times"/>
          <w:sz w:val="22"/>
          <w:szCs w:val="22"/>
        </w:rPr>
        <w:t>or of</w:t>
      </w:r>
      <w:r w:rsidRPr="00A7145A">
        <w:rPr>
          <w:rFonts w:ascii="Times" w:hAnsi="Times"/>
          <w:sz w:val="22"/>
          <w:szCs w:val="22"/>
        </w:rPr>
        <w:t xml:space="preserve"> meiotic recombination and the spindle assembly checkpoint</w:t>
      </w:r>
      <w:r w:rsidR="009354D3" w:rsidRPr="00A7145A">
        <w:rPr>
          <w:rFonts w:ascii="Times" w:hAnsi="Times"/>
          <w:sz w:val="22"/>
          <w:szCs w:val="22"/>
        </w:rPr>
        <w:t>,</w:t>
      </w:r>
      <w:r w:rsidRPr="00A7145A">
        <w:rPr>
          <w:rFonts w:ascii="Times" w:hAnsi="Times"/>
          <w:sz w:val="22"/>
          <w:szCs w:val="22"/>
        </w:rPr>
        <w:t xml:space="preserve"> </w:t>
      </w:r>
      <w:r w:rsidR="009354D3" w:rsidRPr="00A7145A">
        <w:rPr>
          <w:rFonts w:ascii="Times" w:hAnsi="Times"/>
          <w:sz w:val="22"/>
          <w:szCs w:val="22"/>
        </w:rPr>
        <w:t>acting on signaling proteins of the</w:t>
      </w:r>
      <w:r w:rsidRPr="00A7145A">
        <w:rPr>
          <w:rFonts w:ascii="Times" w:hAnsi="Times"/>
          <w:sz w:val="22"/>
          <w:szCs w:val="22"/>
        </w:rPr>
        <w:t xml:space="preserve"> conserved HORMA domain </w:t>
      </w:r>
      <w:r w:rsidR="009354D3" w:rsidRPr="00A7145A">
        <w:rPr>
          <w:rFonts w:ascii="Times" w:hAnsi="Times"/>
          <w:sz w:val="22"/>
          <w:szCs w:val="22"/>
        </w:rPr>
        <w:t>family</w:t>
      </w:r>
      <w:r w:rsidRPr="00A7145A">
        <w:rPr>
          <w:rFonts w:ascii="Times" w:hAnsi="Times"/>
          <w:sz w:val="22"/>
          <w:szCs w:val="22"/>
        </w:rPr>
        <w:t xml:space="preserve">. Here we present the structure of the </w:t>
      </w:r>
      <w:r w:rsidRPr="00A7145A">
        <w:rPr>
          <w:rFonts w:ascii="Times" w:hAnsi="Times"/>
          <w:i/>
          <w:sz w:val="22"/>
          <w:szCs w:val="22"/>
        </w:rPr>
        <w:t>C. elegans</w:t>
      </w:r>
      <w:r w:rsidRPr="00A7145A">
        <w:rPr>
          <w:rFonts w:ascii="Times" w:hAnsi="Times"/>
          <w:sz w:val="22"/>
          <w:szCs w:val="22"/>
        </w:rPr>
        <w:t xml:space="preserve"> TRIP13 ortholog PCH-2, reveal</w:t>
      </w:r>
      <w:r w:rsidR="009354D3" w:rsidRPr="00A7145A">
        <w:rPr>
          <w:rFonts w:ascii="Times" w:hAnsi="Times"/>
          <w:sz w:val="22"/>
          <w:szCs w:val="22"/>
        </w:rPr>
        <w:t>ing</w:t>
      </w:r>
      <w:r w:rsidRPr="00A7145A">
        <w:rPr>
          <w:rFonts w:ascii="Times" w:hAnsi="Times"/>
          <w:sz w:val="22"/>
          <w:szCs w:val="22"/>
        </w:rPr>
        <w:t xml:space="preserve"> a</w:t>
      </w:r>
      <w:r w:rsidR="00251484" w:rsidRPr="00A7145A">
        <w:rPr>
          <w:rFonts w:ascii="Times" w:hAnsi="Times"/>
          <w:sz w:val="22"/>
          <w:szCs w:val="22"/>
        </w:rPr>
        <w:t xml:space="preserve"> new </w:t>
      </w:r>
      <w:del w:id="8" w:author="Kevin Corbett" w:date="2015-04-13T16:12:00Z">
        <w:r w:rsidR="00251484" w:rsidRPr="00A7145A" w:rsidDel="00A312DD">
          <w:rPr>
            <w:rFonts w:ascii="Times" w:hAnsi="Times"/>
            <w:sz w:val="22"/>
            <w:szCs w:val="22"/>
          </w:rPr>
          <w:delText xml:space="preserve">class </w:delText>
        </w:r>
      </w:del>
      <w:ins w:id="9" w:author="Kevin Corbett" w:date="2015-04-13T16:12:00Z">
        <w:r w:rsidR="00A312DD">
          <w:rPr>
            <w:rFonts w:ascii="Times" w:hAnsi="Times"/>
            <w:sz w:val="22"/>
            <w:szCs w:val="22"/>
          </w:rPr>
          <w:t>family</w:t>
        </w:r>
        <w:r w:rsidR="00A312DD" w:rsidRPr="00A7145A">
          <w:rPr>
            <w:rFonts w:ascii="Times" w:hAnsi="Times"/>
            <w:sz w:val="22"/>
            <w:szCs w:val="22"/>
          </w:rPr>
          <w:t xml:space="preserve"> </w:t>
        </w:r>
      </w:ins>
      <w:r w:rsidR="00251484" w:rsidRPr="00A7145A">
        <w:rPr>
          <w:rFonts w:ascii="Times" w:hAnsi="Times"/>
          <w:sz w:val="22"/>
          <w:szCs w:val="22"/>
        </w:rPr>
        <w:t>of AAA+ ATPase</w:t>
      </w:r>
      <w:ins w:id="10" w:author="Kevin Corbett" w:date="2015-04-13T16:12:00Z">
        <w:r w:rsidR="00A312DD">
          <w:rPr>
            <w:rFonts w:ascii="Times" w:hAnsi="Times"/>
            <w:sz w:val="22"/>
            <w:szCs w:val="22"/>
          </w:rPr>
          <w:t xml:space="preserve"> protein remodelers</w:t>
        </w:r>
      </w:ins>
      <w:del w:id="11" w:author="Kevin Corbett" w:date="2015-04-13T16:12:00Z">
        <w:r w:rsidR="00251484" w:rsidRPr="00A7145A" w:rsidDel="00A312DD">
          <w:rPr>
            <w:rFonts w:ascii="Times" w:hAnsi="Times"/>
            <w:sz w:val="22"/>
            <w:szCs w:val="22"/>
          </w:rPr>
          <w:delText xml:space="preserve"> with hybrid properties</w:delText>
        </w:r>
      </w:del>
      <w:r w:rsidR="00251484" w:rsidRPr="00A7145A">
        <w:rPr>
          <w:rFonts w:ascii="Times" w:hAnsi="Times"/>
          <w:sz w:val="22"/>
          <w:szCs w:val="22"/>
        </w:rPr>
        <w:t>. PCH-2 possesses a</w:t>
      </w:r>
      <w:r w:rsidRPr="00A7145A">
        <w:rPr>
          <w:rFonts w:ascii="Times" w:hAnsi="Times"/>
          <w:sz w:val="22"/>
          <w:szCs w:val="22"/>
        </w:rPr>
        <w:t xml:space="preserve"> substrate-recognition domain related to those of the protein remodelers NSF and p97, </w:t>
      </w:r>
      <w:del w:id="12" w:author="Kevin Corbett" w:date="2015-04-13T16:13:00Z">
        <w:r w:rsidR="00251484" w:rsidRPr="00A7145A" w:rsidDel="00A312DD">
          <w:rPr>
            <w:rFonts w:ascii="Times" w:hAnsi="Times"/>
            <w:sz w:val="22"/>
            <w:szCs w:val="22"/>
          </w:rPr>
          <w:delText xml:space="preserve">but </w:delText>
        </w:r>
      </w:del>
      <w:ins w:id="13" w:author="Kevin Corbett" w:date="2015-04-13T16:13:00Z">
        <w:r w:rsidR="00A312DD">
          <w:rPr>
            <w:rFonts w:ascii="Times" w:hAnsi="Times"/>
            <w:sz w:val="22"/>
            <w:szCs w:val="22"/>
          </w:rPr>
          <w:t>while</w:t>
        </w:r>
        <w:r w:rsidR="00A312DD" w:rsidRPr="00A7145A">
          <w:rPr>
            <w:rFonts w:ascii="Times" w:hAnsi="Times"/>
            <w:sz w:val="22"/>
            <w:szCs w:val="22"/>
          </w:rPr>
          <w:t xml:space="preserve"> </w:t>
        </w:r>
      </w:ins>
      <w:r w:rsidR="00251484" w:rsidRPr="00A7145A">
        <w:rPr>
          <w:rFonts w:ascii="Times" w:hAnsi="Times"/>
          <w:sz w:val="22"/>
          <w:szCs w:val="22"/>
        </w:rPr>
        <w:t xml:space="preserve">its overall </w:t>
      </w:r>
      <w:r w:rsidR="009354D3" w:rsidRPr="00A7145A">
        <w:rPr>
          <w:rFonts w:ascii="Times" w:hAnsi="Times"/>
          <w:sz w:val="22"/>
          <w:szCs w:val="22"/>
        </w:rPr>
        <w:t xml:space="preserve">hexameric </w:t>
      </w:r>
      <w:r w:rsidR="00251484" w:rsidRPr="00A7145A">
        <w:rPr>
          <w:rFonts w:ascii="Times" w:hAnsi="Times"/>
          <w:sz w:val="22"/>
          <w:szCs w:val="22"/>
        </w:rPr>
        <w:t xml:space="preserve">architecture and </w:t>
      </w:r>
      <w:ins w:id="14" w:author="Kevin Corbett" w:date="2015-04-04T11:00:00Z">
        <w:r w:rsidR="000D5EA5" w:rsidRPr="00A7145A">
          <w:rPr>
            <w:rFonts w:ascii="Times" w:hAnsi="Times"/>
            <w:sz w:val="22"/>
            <w:szCs w:val="22"/>
          </w:rPr>
          <w:t xml:space="preserve">likely </w:t>
        </w:r>
      </w:ins>
      <w:r w:rsidR="00251484" w:rsidRPr="00A7145A">
        <w:rPr>
          <w:rFonts w:ascii="Times" w:hAnsi="Times"/>
          <w:sz w:val="22"/>
          <w:szCs w:val="22"/>
        </w:rPr>
        <w:t xml:space="preserve">structural mechanism </w:t>
      </w:r>
      <w:del w:id="15" w:author="Kevin Corbett" w:date="2015-04-04T11:00:00Z">
        <w:r w:rsidR="00251484" w:rsidRPr="00A7145A" w:rsidDel="000D5EA5">
          <w:rPr>
            <w:rFonts w:ascii="Times" w:hAnsi="Times"/>
            <w:sz w:val="22"/>
            <w:szCs w:val="22"/>
          </w:rPr>
          <w:delText xml:space="preserve">is </w:delText>
        </w:r>
      </w:del>
      <w:ins w:id="16" w:author="Kevin Corbett" w:date="2015-04-04T11:00:00Z">
        <w:r w:rsidR="000D5EA5" w:rsidRPr="00A7145A">
          <w:rPr>
            <w:rFonts w:ascii="Times" w:hAnsi="Times"/>
            <w:sz w:val="22"/>
            <w:szCs w:val="22"/>
          </w:rPr>
          <w:t xml:space="preserve">bear </w:t>
        </w:r>
      </w:ins>
      <w:ins w:id="17" w:author="Kevin Corbett" w:date="2015-04-13T16:13:00Z">
        <w:r w:rsidR="00A312DD">
          <w:rPr>
            <w:rFonts w:ascii="Times" w:hAnsi="Times"/>
            <w:sz w:val="22"/>
            <w:szCs w:val="22"/>
          </w:rPr>
          <w:t>close</w:t>
        </w:r>
      </w:ins>
      <w:del w:id="18" w:author="Kevin Corbett" w:date="2015-04-04T11:00:00Z">
        <w:r w:rsidR="00251484" w:rsidRPr="00A7145A" w:rsidDel="000D5EA5">
          <w:rPr>
            <w:rFonts w:ascii="Times" w:hAnsi="Times"/>
            <w:sz w:val="22"/>
            <w:szCs w:val="22"/>
          </w:rPr>
          <w:delText>more</w:delText>
        </w:r>
      </w:del>
      <w:r w:rsidR="00251484" w:rsidRPr="00A7145A">
        <w:rPr>
          <w:rFonts w:ascii="Times" w:hAnsi="Times"/>
          <w:sz w:val="22"/>
          <w:szCs w:val="22"/>
        </w:rPr>
        <w:t xml:space="preserve"> </w:t>
      </w:r>
      <w:r w:rsidRPr="00A7145A">
        <w:rPr>
          <w:rFonts w:ascii="Times" w:hAnsi="Times"/>
          <w:sz w:val="22"/>
          <w:szCs w:val="22"/>
        </w:rPr>
        <w:t>similar</w:t>
      </w:r>
      <w:ins w:id="19" w:author="Kevin Corbett" w:date="2015-04-04T11:00:00Z">
        <w:r w:rsidR="000D5EA5" w:rsidRPr="00A7145A">
          <w:rPr>
            <w:rFonts w:ascii="Times" w:hAnsi="Times"/>
            <w:sz w:val="22"/>
            <w:szCs w:val="22"/>
          </w:rPr>
          <w:t>ities</w:t>
        </w:r>
      </w:ins>
      <w:r w:rsidRPr="00A7145A">
        <w:rPr>
          <w:rFonts w:ascii="Times" w:hAnsi="Times"/>
          <w:sz w:val="22"/>
          <w:szCs w:val="22"/>
        </w:rPr>
        <w:t xml:space="preserve"> to the bacterial protein unfoldase ClpX</w:t>
      </w:r>
      <w:r w:rsidR="00D32708" w:rsidRPr="00A7145A">
        <w:rPr>
          <w:rFonts w:ascii="Times" w:hAnsi="Times"/>
          <w:sz w:val="22"/>
          <w:szCs w:val="22"/>
        </w:rPr>
        <w:t xml:space="preserve">. We find that </w:t>
      </w:r>
      <w:del w:id="20" w:author="Kevin Corbett" w:date="2015-04-04T11:02:00Z">
        <w:r w:rsidR="00D32708" w:rsidRPr="00A7145A" w:rsidDel="000D5EA5">
          <w:rPr>
            <w:rFonts w:ascii="Times" w:hAnsi="Times"/>
            <w:sz w:val="22"/>
            <w:szCs w:val="22"/>
          </w:rPr>
          <w:delText xml:space="preserve">mammalian </w:delText>
        </w:r>
      </w:del>
      <w:r w:rsidR="00D32708" w:rsidRPr="00A7145A">
        <w:rPr>
          <w:rFonts w:ascii="Times" w:hAnsi="Times"/>
          <w:sz w:val="22"/>
          <w:szCs w:val="22"/>
        </w:rPr>
        <w:t>TRIP13</w:t>
      </w:r>
      <w:r w:rsidR="008E2663" w:rsidRPr="00A7145A">
        <w:rPr>
          <w:rFonts w:ascii="Times" w:hAnsi="Times"/>
          <w:sz w:val="22"/>
          <w:szCs w:val="22"/>
        </w:rPr>
        <w:t>, aided by the adapter protein p31(comet),</w:t>
      </w:r>
      <w:r w:rsidRPr="00A7145A">
        <w:rPr>
          <w:rFonts w:ascii="Times" w:hAnsi="Times"/>
          <w:sz w:val="22"/>
          <w:szCs w:val="22"/>
        </w:rPr>
        <w:t xml:space="preserve"> converts the HORMA-family spindle checkpoint protein MAD2 from a signaling-active “closed” conformer to an inactive “open” conformer</w:t>
      </w:r>
      <w:r w:rsidR="00D32708" w:rsidRPr="00A7145A">
        <w:rPr>
          <w:rFonts w:ascii="Times" w:hAnsi="Times"/>
          <w:sz w:val="22"/>
          <w:szCs w:val="22"/>
        </w:rPr>
        <w:t>.</w:t>
      </w:r>
      <w:r w:rsidRPr="00A7145A">
        <w:rPr>
          <w:rFonts w:ascii="Times" w:hAnsi="Times"/>
          <w:sz w:val="22"/>
          <w:szCs w:val="22"/>
        </w:rPr>
        <w:t xml:space="preserve"> We propose that TRIP13</w:t>
      </w:r>
      <w:r w:rsidR="00D32708" w:rsidRPr="00A7145A">
        <w:rPr>
          <w:rFonts w:ascii="Times" w:hAnsi="Times"/>
          <w:sz w:val="22"/>
          <w:szCs w:val="22"/>
        </w:rPr>
        <w:t xml:space="preserve"> and p31(comet) </w:t>
      </w:r>
      <w:r w:rsidR="00006507" w:rsidRPr="00A7145A">
        <w:rPr>
          <w:rFonts w:ascii="Times" w:hAnsi="Times"/>
          <w:sz w:val="22"/>
          <w:szCs w:val="22"/>
        </w:rPr>
        <w:t>collaborate to inactivate the</w:t>
      </w:r>
      <w:r w:rsidRPr="00A7145A">
        <w:rPr>
          <w:rFonts w:ascii="Times" w:hAnsi="Times"/>
          <w:sz w:val="22"/>
          <w:szCs w:val="22"/>
        </w:rPr>
        <w:t xml:space="preserve"> spindle assembly checkpoint through MAD2 conformational con</w:t>
      </w:r>
      <w:r w:rsidR="00D32708" w:rsidRPr="00A7145A">
        <w:rPr>
          <w:rFonts w:ascii="Times" w:hAnsi="Times"/>
          <w:sz w:val="22"/>
          <w:szCs w:val="22"/>
        </w:rPr>
        <w:t xml:space="preserve">version and disassembly of mitotic checkpoint complexes. </w:t>
      </w:r>
      <w:r w:rsidR="009354D3" w:rsidRPr="00A7145A">
        <w:rPr>
          <w:rFonts w:ascii="Times" w:hAnsi="Times"/>
          <w:sz w:val="22"/>
          <w:szCs w:val="22"/>
        </w:rPr>
        <w:t xml:space="preserve">A </w:t>
      </w:r>
      <w:r w:rsidRPr="00A7145A">
        <w:rPr>
          <w:rFonts w:ascii="Times" w:hAnsi="Times"/>
          <w:sz w:val="22"/>
          <w:szCs w:val="22"/>
        </w:rPr>
        <w:t xml:space="preserve">parallel HORMA protein disassembly activity </w:t>
      </w:r>
      <w:r w:rsidR="009354D3" w:rsidRPr="00A7145A">
        <w:rPr>
          <w:rFonts w:ascii="Times" w:hAnsi="Times"/>
          <w:sz w:val="22"/>
          <w:szCs w:val="22"/>
        </w:rPr>
        <w:t xml:space="preserve">likely </w:t>
      </w:r>
      <w:r w:rsidRPr="00A7145A">
        <w:rPr>
          <w:rFonts w:ascii="Times" w:hAnsi="Times"/>
          <w:sz w:val="22"/>
          <w:szCs w:val="22"/>
        </w:rPr>
        <w:t xml:space="preserve">underlies </w:t>
      </w:r>
      <w:r w:rsidR="00D32708" w:rsidRPr="00A7145A">
        <w:rPr>
          <w:rFonts w:ascii="Times" w:hAnsi="Times"/>
          <w:sz w:val="22"/>
          <w:szCs w:val="22"/>
        </w:rPr>
        <w:t>TRIP13’s</w:t>
      </w:r>
      <w:r w:rsidR="009354D3" w:rsidRPr="00A7145A">
        <w:rPr>
          <w:rFonts w:ascii="Times" w:hAnsi="Times"/>
          <w:sz w:val="22"/>
          <w:szCs w:val="22"/>
        </w:rPr>
        <w:t xml:space="preserve"> critical regulatory functions in</w:t>
      </w:r>
      <w:r w:rsidRPr="00A7145A">
        <w:rPr>
          <w:rFonts w:ascii="Times" w:hAnsi="Times"/>
          <w:sz w:val="22"/>
          <w:szCs w:val="22"/>
        </w:rPr>
        <w:t xml:space="preserve"> meiotic</w:t>
      </w:r>
      <w:r w:rsidR="009354D3" w:rsidRPr="00A7145A">
        <w:rPr>
          <w:rFonts w:ascii="Times" w:hAnsi="Times"/>
          <w:sz w:val="22"/>
          <w:szCs w:val="22"/>
        </w:rPr>
        <w:t xml:space="preserve"> chromosome structure and</w:t>
      </w:r>
      <w:r w:rsidRPr="00A7145A">
        <w:rPr>
          <w:rFonts w:ascii="Times" w:hAnsi="Times"/>
          <w:sz w:val="22"/>
          <w:szCs w:val="22"/>
        </w:rPr>
        <w:t xml:space="preserve"> recombination.</w:t>
      </w:r>
    </w:p>
    <w:p w14:paraId="0962AA89" w14:textId="77777777" w:rsidR="00AC57C7" w:rsidRPr="00A7145A" w:rsidRDefault="00AC57C7" w:rsidP="007042B1">
      <w:pPr>
        <w:spacing w:after="120" w:line="480" w:lineRule="auto"/>
        <w:rPr>
          <w:rFonts w:ascii="Times" w:hAnsi="Times"/>
          <w:sz w:val="22"/>
          <w:szCs w:val="22"/>
        </w:rPr>
      </w:pPr>
      <w:r w:rsidRPr="00A7145A">
        <w:rPr>
          <w:rFonts w:ascii="Times" w:hAnsi="Times"/>
          <w:sz w:val="22"/>
          <w:szCs w:val="22"/>
        </w:rPr>
        <w:br w:type="page"/>
      </w:r>
    </w:p>
    <w:p w14:paraId="2934ECC3" w14:textId="77777777" w:rsidR="00AC57C7" w:rsidRPr="00A7145A" w:rsidRDefault="00AC57C7" w:rsidP="007042B1">
      <w:pPr>
        <w:spacing w:after="120" w:line="480" w:lineRule="auto"/>
        <w:rPr>
          <w:rFonts w:ascii="Times" w:hAnsi="Times"/>
          <w:b/>
          <w:sz w:val="22"/>
          <w:szCs w:val="22"/>
        </w:rPr>
      </w:pPr>
      <w:r w:rsidRPr="00A7145A">
        <w:rPr>
          <w:rFonts w:ascii="Times" w:hAnsi="Times"/>
          <w:b/>
          <w:sz w:val="22"/>
          <w:szCs w:val="22"/>
        </w:rPr>
        <w:t>Introduction</w:t>
      </w:r>
    </w:p>
    <w:p w14:paraId="0A2C5C69" w14:textId="039B83EF" w:rsidR="00904E91" w:rsidRPr="00A7145A" w:rsidRDefault="00367613" w:rsidP="007042B1">
      <w:pPr>
        <w:spacing w:after="120" w:line="480" w:lineRule="auto"/>
        <w:rPr>
          <w:rFonts w:ascii="Times" w:hAnsi="Times"/>
          <w:sz w:val="22"/>
          <w:szCs w:val="22"/>
        </w:rPr>
      </w:pPr>
      <w:r w:rsidRPr="00A7145A">
        <w:rPr>
          <w:rFonts w:ascii="Times" w:hAnsi="Times"/>
          <w:sz w:val="22"/>
          <w:szCs w:val="22"/>
        </w:rPr>
        <w:t>The assembly and disassembly of specific protein complexes underlies many important signaling pathways in the cell. The HORMA domain</w:t>
      </w:r>
      <w:r w:rsidR="00F8299A" w:rsidRPr="00A7145A">
        <w:rPr>
          <w:rFonts w:ascii="Times" w:hAnsi="Times"/>
          <w:sz w:val="22"/>
          <w:szCs w:val="22"/>
        </w:rPr>
        <w:t xml:space="preserve"> </w:t>
      </w:r>
      <w:r w:rsidR="00A3560F"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BF3CA286-722C-43C8-A6CA-1BF626440FF2&lt;/uuid&gt;&lt;priority&gt;0&lt;/priority&gt;&lt;publications&gt;&lt;publication&gt;&lt;volume&gt;23&lt;/volume&gt;&lt;publication_date&gt;99199808001200000000220000&lt;/publication_date&gt;&lt;number&gt;8&lt;/number&gt;&lt;institution&gt;National Center for Biotechnology Information, National Library of Medicine, NIH, Bethesda, MD 20894, USA. aravind@ncbi.nlm.nih.gov&lt;/institution&gt;&lt;startpage&gt;284&lt;/startpage&gt;&lt;title&gt;The HORMA domain: a common structural denominator in mitotic checkpoints, chromosome synapsis and DNA repair.&lt;/title&gt;&lt;uuid&gt;A9CD6DE7-5C8C-4D51-B712-EBA7E55D200D&lt;/uuid&gt;&lt;subtype&gt;400&lt;/subtype&gt;&lt;endpage&gt;286&lt;/endpage&gt;&lt;type&gt;400&lt;/type&gt;&lt;url&gt;http://eutils.ncbi.nlm.nih.gov/entrez/eutils/elink.fcgi?dbfrom=pubmed&amp;amp;id=9757827&amp;amp;retmode=ref&amp;amp;cmd=prlinks&lt;/url&gt;&lt;bundle&gt;&lt;publication&gt;&lt;publisher&gt;Elsevier&lt;/publisher&gt;&lt;title&gt;Trends in biochemical sciences&lt;/title&gt;&lt;type&gt;-100&lt;/type&gt;&lt;subtype&gt;-100&lt;/subtype&gt;&lt;uuid&gt;08242BBB-E3CA-4C21-B003-542D71C3DC8B&lt;/uuid&gt;&lt;/publication&gt;&lt;/bundle&gt;&lt;authors&gt;&lt;author&gt;&lt;firstName&gt;L&lt;/firstName&gt;&lt;lastName&gt;Aravind&lt;/lastName&gt;&lt;/author&gt;&lt;author&gt;&lt;firstName&gt;E&lt;/firstName&gt;&lt;middleNames&gt;V&lt;/middleNames&gt;&lt;lastName&gt;Koonin&lt;/lastName&gt;&lt;/author&gt;&lt;/authors&gt;&lt;/publication&gt;&lt;/publications&gt;&lt;cites&gt;&lt;/cites&gt;&lt;/citation&gt;</w:instrText>
      </w:r>
      <w:r w:rsidR="00A3560F" w:rsidRPr="009C41BF">
        <w:rPr>
          <w:rFonts w:ascii="Times" w:hAnsi="Times" w:cs="Times"/>
          <w:sz w:val="22"/>
          <w:szCs w:val="22"/>
          <w:rPrChange w:id="21" w:author="Kevin Corbett" w:date="2015-04-04T11:23:00Z">
            <w:rPr>
              <w:rFonts w:ascii="Times" w:hAnsi="Times" w:cs="Times"/>
              <w:sz w:val="22"/>
              <w:szCs w:val="22"/>
            </w:rPr>
          </w:rPrChange>
        </w:rPr>
        <w:fldChar w:fldCharType="separate"/>
      </w:r>
      <w:r w:rsidR="00A3560F" w:rsidRPr="009C41BF">
        <w:rPr>
          <w:rFonts w:ascii="Times" w:hAnsi="Times" w:cs="Times"/>
          <w:sz w:val="22"/>
          <w:szCs w:val="22"/>
        </w:rPr>
        <w:t>(Aravind and Koonin, 1998)</w:t>
      </w:r>
      <w:r w:rsidR="00A3560F" w:rsidRPr="009C41BF">
        <w:rPr>
          <w:rFonts w:ascii="Times" w:hAnsi="Times" w:cs="Times"/>
          <w:sz w:val="22"/>
          <w:szCs w:val="22"/>
        </w:rPr>
        <w:fldChar w:fldCharType="end"/>
      </w:r>
      <w:r w:rsidRPr="00A7145A">
        <w:rPr>
          <w:rFonts w:ascii="Times" w:hAnsi="Times"/>
          <w:sz w:val="22"/>
          <w:szCs w:val="22"/>
        </w:rPr>
        <w:t xml:space="preserve"> is a</w:t>
      </w:r>
      <w:r w:rsidR="00904E91" w:rsidRPr="009C41BF">
        <w:rPr>
          <w:rFonts w:ascii="Times" w:hAnsi="Times"/>
          <w:sz w:val="22"/>
          <w:szCs w:val="22"/>
        </w:rPr>
        <w:t xml:space="preserve"> conserved,</w:t>
      </w:r>
      <w:r w:rsidRPr="009C41BF">
        <w:rPr>
          <w:rFonts w:ascii="Times" w:hAnsi="Times"/>
          <w:sz w:val="22"/>
          <w:szCs w:val="22"/>
        </w:rPr>
        <w:t xml:space="preserve"> struc</w:t>
      </w:r>
      <w:r w:rsidR="00B57FB7" w:rsidRPr="004E262E">
        <w:rPr>
          <w:rFonts w:ascii="Times" w:hAnsi="Times"/>
          <w:sz w:val="22"/>
          <w:szCs w:val="22"/>
        </w:rPr>
        <w:t>turally unique signaling module</w:t>
      </w:r>
      <w:r w:rsidRPr="004E262E">
        <w:rPr>
          <w:rFonts w:ascii="Times" w:hAnsi="Times"/>
          <w:sz w:val="22"/>
          <w:szCs w:val="22"/>
        </w:rPr>
        <w:t xml:space="preserve"> </w:t>
      </w:r>
      <w:r w:rsidR="00B57FB7" w:rsidRPr="00A7145A">
        <w:rPr>
          <w:rFonts w:ascii="Times" w:hAnsi="Times"/>
          <w:sz w:val="22"/>
          <w:szCs w:val="22"/>
        </w:rPr>
        <w:t>that forms complexes</w:t>
      </w:r>
      <w:r w:rsidR="00374750" w:rsidRPr="00A7145A">
        <w:rPr>
          <w:rFonts w:ascii="Times" w:hAnsi="Times"/>
          <w:sz w:val="22"/>
          <w:szCs w:val="22"/>
        </w:rPr>
        <w:t xml:space="preserve"> through a character</w:t>
      </w:r>
      <w:r w:rsidR="001768D3" w:rsidRPr="00A7145A">
        <w:rPr>
          <w:rFonts w:ascii="Times" w:hAnsi="Times"/>
          <w:sz w:val="22"/>
          <w:szCs w:val="22"/>
        </w:rPr>
        <w:t>istic “safety-belt” interaction</w:t>
      </w:r>
      <w:r w:rsidR="00374750" w:rsidRPr="00A7145A">
        <w:rPr>
          <w:rFonts w:ascii="Times" w:hAnsi="Times"/>
          <w:sz w:val="22"/>
          <w:szCs w:val="22"/>
        </w:rPr>
        <w:t xml:space="preserve"> in which the C-terminus of the domain wraps entirely around a short region of a binding partner</w:t>
      </w:r>
      <w:r w:rsidR="003A23CD" w:rsidRPr="00A7145A">
        <w:rPr>
          <w:rFonts w:ascii="Times" w:hAnsi="Times"/>
          <w:sz w:val="22"/>
          <w:szCs w:val="22"/>
        </w:rPr>
        <w:t xml:space="preserve"> </w:t>
      </w:r>
      <w:commentRangeStart w:id="22"/>
      <w:r w:rsidR="003A23CD" w:rsidRPr="009C41BF">
        <w:rPr>
          <w:rFonts w:ascii="Times" w:hAnsi="Times"/>
          <w:sz w:val="22"/>
          <w:szCs w:val="22"/>
        </w:rPr>
        <w:fldChar w:fldCharType="begin"/>
      </w:r>
      <w:r w:rsidR="00EF2648">
        <w:rPr>
          <w:rFonts w:ascii="Times" w:hAnsi="Times"/>
          <w:sz w:val="22"/>
          <w:szCs w:val="22"/>
        </w:rPr>
        <w:instrText xml:space="preserve"> ADDIN PAPERS2_CITATIONS &lt;citation&gt;&lt;uuid&gt;DED676B9-DB5D-4C1F-B566-A153E742F645&lt;/uuid&gt;&lt;priority&gt;1&lt;/priority&gt;&lt;publications&gt;&lt;publication&gt;&lt;uuid&gt;61729DAC-D57E-4F1E-8A50-EE9728184E71&lt;/uuid&gt;&lt;volume&gt;285&lt;/volume&gt;&lt;doi&gt;10.1074/jbc.M109.092403&lt;/doi&gt;&lt;startpage&gt;12299&lt;/startpage&gt;&lt;publication_date&gt;99201004161200000000222000&lt;/publication_date&gt;&lt;url&gt;http://www.jbc.org/cgi/doi/10.1074/jbc.M109.092403&lt;/url&gt;&lt;citekey&gt;Hara:2010p4497&lt;/citekey&gt;&lt;type&gt;400&lt;/type&gt;&lt;title&gt;Crystal structure of human REV7 in complex with a human REV3 fragment and structural implication of the interaction between DNA polymerase zeta and REV1.&lt;/title&gt;&lt;publisher&gt;American Society for Biochemistry and Molecular Biology&lt;/publisher&gt;&lt;location&gt;&amp;lt;html&amp;gt;&amp;lt;head&amp;gt;&amp;lt;meta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Home&amp;lt;/a&amp;gt;&amp;lt;/div&amp;gt;&amp;lt;/body&amp;gt;&amp;lt;/html&amp;gt;&lt;/location&gt;&lt;institution&gt;Graduate School of Nanobioscience, Yokohama City University, Tsurumi-ku, Yokohama 230-0045, Japan.&lt;/institution&gt;&lt;number&gt;16&lt;/number&gt;&lt;subtype&gt;400&lt;/subtype&gt;&lt;endpage&gt;12307&lt;/endpage&gt;&lt;bundle&gt;&lt;publication&gt;&lt;publisher&gt;American Society for Biochemistry and Molecular Biology&lt;/publisher&gt;&lt;title&gt;The Journal of biological chemistry&lt;/title&gt;&lt;type&gt;-100&lt;/type&gt;&lt;subtype&gt;-100&lt;/subtype&gt;&lt;uuid&gt;1EACA478-74DF-496F-BE53-E5B8BE6981F2&lt;/uuid&gt;&lt;/publication&gt;&lt;/bundle&gt;&lt;authors&gt;&lt;author&gt;&lt;firstName&gt;Kodai&lt;/firstName&gt;&lt;lastName&gt;Hara&lt;/lastName&gt;&lt;/author&gt;&lt;author&gt;&lt;firstName&gt;Hiroshi&lt;/firstName&gt;&lt;lastName&gt;Hashimoto&lt;/lastName&gt;&lt;/author&gt;&lt;author&gt;&lt;firstName&gt;Yoshiki&lt;/firstName&gt;&lt;lastName&gt;Murakumo&lt;/lastName&gt;&lt;/author&gt;&lt;author&gt;&lt;firstName&gt;Shunsuke&lt;/firstName&gt;&lt;lastName&gt;Kobayashi&lt;/lastName&gt;&lt;/author&gt;&lt;author&gt;&lt;firstName&gt;Toshiaki&lt;/firstName&gt;&lt;lastName&gt;Kogame&lt;/lastName&gt;&lt;/author&gt;&lt;author&gt;&lt;firstName&gt;Satoru&lt;/firstName&gt;&lt;lastName&gt;Unzai&lt;/lastName&gt;&lt;/author&gt;&lt;author&gt;&lt;firstName&gt;Satoko&lt;/firstName&gt;&lt;lastName&gt;Akashi&lt;/lastName&gt;&lt;/author&gt;&lt;author&gt;&lt;firstName&gt;Shunichi&lt;/firstName&gt;&lt;lastName&gt;Takeda&lt;/lastName&gt;&lt;/author&gt;&lt;author&gt;&lt;firstName&gt;Toshiyuki&lt;/firstName&gt;&lt;lastName&gt;Shimizu&lt;/lastName&gt;&lt;/author&gt;&lt;author&gt;&lt;firstName&gt;Mamoru&lt;/firstName&gt;&lt;lastName&gt;Sato&lt;/lastName&gt;&lt;/author&gt;&lt;/authors&gt;&lt;/publication&gt;&lt;publication&gt;&lt;uuid&gt;1C62618F-091D-4308-AFC5-74A84C8F85A7&lt;/uuid&gt;&lt;volume&gt;31&lt;/volume&gt;&lt;accepted_date&gt;99201409231200000000222000&lt;/accepted_date&gt;&lt;doi&gt;10.1016/j.devcel.2014.09.013&lt;/doi&gt;&lt;startpage&gt;487&lt;/startpage&gt;&lt;revision_date&gt;99201407291200000000222000&lt;/revision_date&gt;&lt;publication_date&gt;99201411241200000000222000&lt;/publication_date&gt;&lt;url&gt;http://linkinghub.elsevier.com/retrieve/pii/S1534580714006194&lt;/url&gt;&lt;type&gt;400&lt;/type&gt;&lt;title&gt;The Chromosome Axis Controls Meiotic Events through a Hierarchical Assembly of HORMA Domain Proteins.&lt;/title&gt;&lt;submission_date&gt;99201405021200000000222000&lt;/submission_date&gt;&lt;number&gt;4&lt;/number&gt;&lt;institution&gt;Department of Molecular and Cell Biology, University of California, Berkeley, Berkeley, CA 94720-3220, USA; Howard Hughes Medical Institute, 4000 Jones Bridge Road, Chevy Chase, MD 20815, USA; Life Sciences Division, Department of Genome Dynamics, Lawrence Berkeley National Laboratory, Berkeley, CA 94720, USA; California Institute for Quantitative Biosciences, Berkeley, CA 94720, USA.&lt;/institution&gt;&lt;subtype&gt;400&lt;/subtype&gt;&lt;endpage&gt;502&lt;/endpage&gt;&lt;bundle&gt;&lt;publication&gt;&lt;title&gt;Developmental cell&lt;/title&gt;&lt;type&gt;-100&lt;/type&gt;&lt;subtype&gt;-100&lt;/subtype&gt;&lt;uuid&gt;E94B58A3-7F6F-4056-A50D-8000533F0134&lt;/uuid&gt;&lt;/publication&gt;&lt;/bundle&gt;&lt;authors&gt;&lt;author&gt;&lt;firstName&gt;Yumi&lt;/firstName&gt;&lt;lastName&gt;Kim&lt;/lastName&gt;&lt;/author&gt;&lt;author&gt;&lt;firstName&gt;Scott&lt;/firstName&gt;&lt;middleNames&gt;C&lt;/middleNames&gt;&lt;lastName&gt;Rosenberg&lt;/lastName&gt;&lt;/author&gt;&lt;author&gt;&lt;firstName&gt;Christine&lt;/firstName&gt;&lt;middleNames&gt;L&lt;/middleNames&gt;&lt;lastName&gt;Kugel&lt;/lastName&gt;&lt;/author&gt;&lt;author&gt;&lt;firstName&gt;Nora&lt;/firstName&gt;&lt;lastName&gt;Kostow&lt;/lastName&gt;&lt;/author&gt;&lt;author&gt;&lt;firstName&gt;Ofer&lt;/firstName&gt;&lt;lastName&gt;Rog&lt;/lastName&gt;&lt;/author&gt;&lt;author&gt;&lt;firstName&gt;Vitaliy&lt;/firstName&gt;&lt;lastName&gt;Davydov&lt;/lastName&gt;&lt;/author&gt;&lt;author&gt;&lt;firstName&gt;Tiffany&lt;/firstName&gt;&lt;middleNames&gt;Y&lt;/middleNames&gt;&lt;lastName&gt;Su&lt;/lastName&gt;&lt;/author&gt;&lt;author&gt;&lt;firstName&gt;Abby&lt;/firstName&gt;&lt;middleNames&gt;F&lt;/middleNames&gt;&lt;lastName&gt;Dernburg&lt;/lastName&gt;&lt;/author&gt;&lt;author&gt;&lt;firstName&gt;Kevin&lt;/firstName&gt;&lt;middleNames&gt;D&lt;/middleNames&gt;&lt;lastName&gt;Corbett&lt;/lastName&gt;&lt;/author&gt;&lt;/authors&gt;&lt;/publication&gt;&lt;publication&gt;&lt;uuid&gt;ABCAE778-C729-4506-A5CB-9B9B9666719E&lt;/uuid&gt;&lt;volume&gt;21&lt;/volume&gt;&lt;doi&gt;10.1093/emboj/21.10.2496&lt;/doi&gt;&lt;startpage&gt;2496&lt;/startpage&gt;&lt;publication_date&gt;99200205151200000000222000&lt;/publication_date&gt;&lt;url&gt;http://eutils.ncbi.nlm.nih.gov/entrez/eutils/elink.fcgi?dbfrom=pubmed&amp;amp;id=12006501&amp;amp;retmode=ref&amp;amp;cmd=prlinks&lt;/url&gt;&lt;citekey&gt;Sironi:2002p4582&lt;/citekey&gt;&lt;type&gt;400&lt;/type&gt;&lt;title&gt;Crystal structure of the tetrameric Mad1-Mad2 core complex: implications of a 'safety belt' binding mechanism for the spindle checkpoint.&lt;/title&gt;&lt;location&gt;200,8,45.4172765,9.2053348&lt;/location&gt;&lt;institution&gt;Structural Biology Unit, Department of Experimental Oncology, European Institute of Oncology, Via Ripamonti 435, 20141 Milan, Italy.&lt;/institution&gt;&lt;number&gt;10&lt;/number&gt;&lt;subtype&gt;400&lt;/subtype&gt;&lt;endpage&gt;2506&lt;/endpage&gt;&lt;bundle&gt;&lt;publication&gt;&lt;publisher&gt;Nature Publishing Group&lt;/publisher&gt;&lt;title&gt;The EMBO journal&lt;/title&gt;&lt;type&gt;-100&lt;/type&gt;&lt;subtype&gt;-100&lt;/subtype&gt;&lt;uuid&gt;C4DB17C0-BF34-436D-AD21-2F760DFDEBD7&lt;/uuid&gt;&lt;/publication&gt;&lt;/bundle&gt;&lt;authors&gt;&lt;author&gt;&lt;firstName&gt;Lucia&lt;/firstName&gt;&lt;lastName&gt;Sironi&lt;/lastName&gt;&lt;/author&gt;&lt;author&gt;&lt;firstName&gt;Marina&lt;/firstName&gt;&lt;lastName&gt;Mapelli&lt;/lastName&gt;&lt;/author&gt;&lt;author&gt;&lt;firstName&gt;Stefan&lt;/firstName&gt;&lt;lastName&gt;Knapp&lt;/lastName&gt;&lt;/author&gt;&lt;author&gt;&lt;nonDroppingParticle&gt;de&lt;/nonDroppingParticle&gt;&lt;firstName&gt;Anna&lt;/firstName&gt;&lt;lastName&gt;Antoni&lt;/lastName&gt;&lt;/author&gt;&lt;author&gt;&lt;firstName&gt;Kuan-Teh&lt;/firstName&gt;&lt;lastName&gt;Jeang&lt;/lastName&gt;&lt;/author&gt;&lt;author&gt;&lt;firstName&gt;Andrea&lt;/firstName&gt;&lt;lastName&gt;Musacchio&lt;/lastName&gt;&lt;/author&gt;&lt;/authors&gt;&lt;/publication&gt;&lt;publication&gt;&lt;uuid&gt;8D9EB281-D3B9-41C2-958A-37A70D97171E&lt;/uuid&gt;&lt;volume&gt;9&lt;/volume&gt;&lt;startpage&gt;59&lt;/startpage&gt;&lt;publication_date&gt;99200201011200000000222000&lt;/publication_date&gt;&lt;url&gt;http://www.sciencedirect.com/science?_ob=ArticleURL&amp;amp;_udi=B6WSR-4C5RFFB-B&amp;amp;_user=10&amp;amp;_coverDate=01%2F31%2F2002&amp;amp;_rdoc=1&amp;amp;_fmt=high&amp;amp;_orig=search&amp;amp;_sort=d&amp;amp;_docanchor=&amp;amp;view=c&amp;amp;_acct=C000050221&amp;amp;_version=1&amp;amp;_urlVersion=0&amp;amp;_userid=10&amp;amp;md5=e7c6b5332d4ec37ec42af5aba116df30&lt;/url&gt;&lt;citekey&gt;Luo:2002p4581&lt;/citekey&gt;&lt;type&gt;400&lt;/type&gt;&lt;title&gt;The Mad2 spindle checkpoint protein undergoes similar major conformational changes upon binding to either Mad1 or Cdc20&lt;/title&gt;&lt;location&gt;200,8,32.8127338,-96.8385761&lt;/location&gt;&lt;institution&gt;Department of Biochemistry, 5323 Harry Hines Boulevard, Dallas, TX 75390, USA.&lt;/institution&gt;&lt;number&gt;1&lt;/number&gt;&lt;subtype&gt;400&lt;/subtype&gt;&lt;endpage&gt;71&lt;/endpage&gt;&lt;bundle&gt;&lt;publication&gt;&lt;publisher&gt;Elsevier Inc.&lt;/publisher&gt;&lt;title&gt;Molecular cell&lt;/title&gt;&lt;type&gt;-100&lt;/type&gt;&lt;subtype&gt;-100&lt;/subtype&gt;&lt;uuid&gt;F0AFBBAF-7C82-4BBA-8AA2-9D8B6BC6EFDB&lt;/uuid&gt;&lt;/publication&gt;&lt;/bundle&gt;&lt;authors&gt;&lt;author&gt;&lt;firstName&gt;Xuelian&lt;/firstName&gt;&lt;lastName&gt;Luo&lt;/lastName&gt;&lt;/author&gt;&lt;author&gt;&lt;firstName&gt;Zhanyun&lt;/firstName&gt;&lt;lastName&gt;Tang&lt;/lastName&gt;&lt;/author&gt;&lt;author&gt;&lt;firstName&gt;Josep&lt;/firstName&gt;&lt;lastName&gt;Rizo&lt;/lastName&gt;&lt;/author&gt;&lt;author&gt;&lt;firstName&gt;Hongtao&lt;/firstName&gt;&lt;lastName&gt;Yu&lt;/lastName&gt;&lt;/author&gt;&lt;/authors&gt;&lt;/publication&gt;&lt;/publications&gt;&lt;cites&gt;&lt;/cites&gt;&lt;/citation&gt;</w:instrText>
      </w:r>
      <w:r w:rsidR="003A23CD" w:rsidRPr="009C41BF">
        <w:rPr>
          <w:rFonts w:ascii="Times" w:hAnsi="Times"/>
          <w:sz w:val="22"/>
          <w:szCs w:val="22"/>
          <w:rPrChange w:id="23" w:author="Kevin Corbett" w:date="2015-04-04T11:23:00Z">
            <w:rPr>
              <w:rFonts w:ascii="Times" w:hAnsi="Times"/>
              <w:sz w:val="22"/>
              <w:szCs w:val="22"/>
            </w:rPr>
          </w:rPrChange>
        </w:rPr>
        <w:fldChar w:fldCharType="separate"/>
      </w:r>
      <w:r w:rsidR="003A23CD" w:rsidRPr="009C41BF">
        <w:rPr>
          <w:rFonts w:ascii="Times" w:hAnsi="Times" w:cs="Times"/>
          <w:sz w:val="22"/>
          <w:szCs w:val="22"/>
        </w:rPr>
        <w:t>(Hara et al., 2010; Kim et al., 2014; Luo et al., 2002; Sironi et al., 2002)</w:t>
      </w:r>
      <w:r w:rsidR="003A23CD" w:rsidRPr="009C41BF">
        <w:rPr>
          <w:rFonts w:ascii="Times" w:hAnsi="Times"/>
          <w:sz w:val="22"/>
          <w:szCs w:val="22"/>
        </w:rPr>
        <w:fldChar w:fldCharType="end"/>
      </w:r>
      <w:r w:rsidR="001A286A" w:rsidRPr="00A7145A">
        <w:rPr>
          <w:rFonts w:ascii="Times" w:hAnsi="Times"/>
          <w:sz w:val="22"/>
          <w:szCs w:val="22"/>
        </w:rPr>
        <w:t xml:space="preserve">. </w:t>
      </w:r>
      <w:commentRangeEnd w:id="22"/>
      <w:r w:rsidR="000D5EA5" w:rsidRPr="00A7145A">
        <w:rPr>
          <w:rStyle w:val="CommentReference"/>
        </w:rPr>
        <w:commentReference w:id="22"/>
      </w:r>
      <w:r w:rsidR="001A286A" w:rsidRPr="00A7145A">
        <w:rPr>
          <w:rFonts w:ascii="Times" w:hAnsi="Times"/>
          <w:sz w:val="22"/>
          <w:szCs w:val="22"/>
        </w:rPr>
        <w:t>HORMA domain</w:t>
      </w:r>
      <w:r w:rsidR="00374750" w:rsidRPr="009C41BF">
        <w:rPr>
          <w:rFonts w:ascii="Times" w:hAnsi="Times"/>
          <w:sz w:val="22"/>
          <w:szCs w:val="22"/>
        </w:rPr>
        <w:t xml:space="preserve"> </w:t>
      </w:r>
      <w:r w:rsidR="001A286A" w:rsidRPr="009C41BF">
        <w:rPr>
          <w:rFonts w:ascii="Times" w:hAnsi="Times"/>
          <w:sz w:val="22"/>
          <w:szCs w:val="22"/>
        </w:rPr>
        <w:t>prot</w:t>
      </w:r>
      <w:r w:rsidR="001A286A" w:rsidRPr="004E262E">
        <w:rPr>
          <w:rFonts w:ascii="Times" w:hAnsi="Times"/>
          <w:sz w:val="22"/>
          <w:szCs w:val="22"/>
        </w:rPr>
        <w:t>ein</w:t>
      </w:r>
      <w:r w:rsidR="00374750" w:rsidRPr="004E262E">
        <w:rPr>
          <w:rFonts w:ascii="Times" w:hAnsi="Times"/>
          <w:sz w:val="22"/>
          <w:szCs w:val="22"/>
        </w:rPr>
        <w:t xml:space="preserve"> complexes </w:t>
      </w:r>
      <w:r w:rsidR="001A286A" w:rsidRPr="00A7145A">
        <w:rPr>
          <w:rFonts w:ascii="Times" w:hAnsi="Times"/>
          <w:sz w:val="22"/>
          <w:szCs w:val="22"/>
        </w:rPr>
        <w:t xml:space="preserve">participate </w:t>
      </w:r>
      <w:r w:rsidR="00374750" w:rsidRPr="00A7145A">
        <w:rPr>
          <w:rFonts w:ascii="Times" w:hAnsi="Times"/>
          <w:sz w:val="22"/>
          <w:szCs w:val="22"/>
        </w:rPr>
        <w:t xml:space="preserve">in multiple cellular signaling pathways, including meiotic recombination control, DNA repair, and the spindle assembly checkpoint. </w:t>
      </w:r>
      <w:r w:rsidR="00904E91" w:rsidRPr="00A7145A">
        <w:rPr>
          <w:rFonts w:ascii="Times" w:hAnsi="Times"/>
          <w:sz w:val="22"/>
          <w:szCs w:val="22"/>
        </w:rPr>
        <w:t>While the regulated assembly of HORMA domain protein complexes has been extensively characterized, the</w:t>
      </w:r>
      <w:r w:rsidR="00083D68" w:rsidRPr="00A7145A">
        <w:rPr>
          <w:rFonts w:ascii="Times" w:hAnsi="Times"/>
          <w:sz w:val="22"/>
          <w:szCs w:val="22"/>
        </w:rPr>
        <w:t xml:space="preserve"> mechanisms underlying their</w:t>
      </w:r>
      <w:r w:rsidR="00904E91" w:rsidRPr="00A7145A">
        <w:rPr>
          <w:rFonts w:ascii="Times" w:hAnsi="Times"/>
          <w:sz w:val="22"/>
          <w:szCs w:val="22"/>
        </w:rPr>
        <w:t xml:space="preserve"> disassembly</w:t>
      </w:r>
      <w:r w:rsidR="00083D68" w:rsidRPr="00A7145A">
        <w:rPr>
          <w:rFonts w:ascii="Times" w:hAnsi="Times"/>
          <w:sz w:val="22"/>
          <w:szCs w:val="22"/>
        </w:rPr>
        <w:t>, which requires</w:t>
      </w:r>
      <w:r w:rsidR="00904E91" w:rsidRPr="00A7145A">
        <w:rPr>
          <w:rFonts w:ascii="Times" w:hAnsi="Times"/>
          <w:sz w:val="22"/>
          <w:szCs w:val="22"/>
        </w:rPr>
        <w:t xml:space="preserve"> significant conformational changes to disrupt the </w:t>
      </w:r>
      <w:r w:rsidR="00083D68" w:rsidRPr="00A7145A">
        <w:rPr>
          <w:rFonts w:ascii="Times" w:hAnsi="Times"/>
          <w:sz w:val="22"/>
          <w:szCs w:val="22"/>
        </w:rPr>
        <w:t xml:space="preserve">extremely </w:t>
      </w:r>
      <w:r w:rsidR="00904E91" w:rsidRPr="00A7145A">
        <w:rPr>
          <w:rFonts w:ascii="Times" w:hAnsi="Times"/>
          <w:sz w:val="22"/>
          <w:szCs w:val="22"/>
        </w:rPr>
        <w:t>stable safety-</w:t>
      </w:r>
      <w:r w:rsidR="00B57FB7" w:rsidRPr="00A7145A">
        <w:rPr>
          <w:rFonts w:ascii="Times" w:hAnsi="Times"/>
          <w:sz w:val="22"/>
          <w:szCs w:val="22"/>
        </w:rPr>
        <w:t>belt interaction</w:t>
      </w:r>
      <w:r w:rsidR="00083D68" w:rsidRPr="00A7145A">
        <w:rPr>
          <w:rFonts w:ascii="Times" w:hAnsi="Times"/>
          <w:sz w:val="22"/>
          <w:szCs w:val="22"/>
        </w:rPr>
        <w:t>, are largely unknown.</w:t>
      </w:r>
    </w:p>
    <w:p w14:paraId="741376C3" w14:textId="3C592367" w:rsidR="00374750" w:rsidRPr="009C41BF" w:rsidRDefault="00374750" w:rsidP="007042B1">
      <w:pPr>
        <w:spacing w:after="120" w:line="480" w:lineRule="auto"/>
        <w:rPr>
          <w:rFonts w:ascii="Times" w:hAnsi="Times"/>
          <w:sz w:val="22"/>
          <w:szCs w:val="22"/>
        </w:rPr>
      </w:pPr>
      <w:r w:rsidRPr="00A7145A">
        <w:rPr>
          <w:rFonts w:ascii="Times" w:hAnsi="Times"/>
          <w:sz w:val="22"/>
          <w:szCs w:val="22"/>
        </w:rPr>
        <w:t xml:space="preserve">In meiosis, homologous chromosomes must recognize one another and </w:t>
      </w:r>
      <w:r w:rsidR="001A286A" w:rsidRPr="00A7145A">
        <w:rPr>
          <w:rFonts w:ascii="Times" w:hAnsi="Times"/>
          <w:sz w:val="22"/>
          <w:szCs w:val="22"/>
        </w:rPr>
        <w:t xml:space="preserve">recombine, </w:t>
      </w:r>
      <w:r w:rsidRPr="00A7145A">
        <w:rPr>
          <w:rFonts w:ascii="Times" w:hAnsi="Times"/>
          <w:sz w:val="22"/>
          <w:szCs w:val="22"/>
        </w:rPr>
        <w:t>form</w:t>
      </w:r>
      <w:r w:rsidR="001A286A" w:rsidRPr="00A7145A">
        <w:rPr>
          <w:rFonts w:ascii="Times" w:hAnsi="Times"/>
          <w:sz w:val="22"/>
          <w:szCs w:val="22"/>
        </w:rPr>
        <w:t>ing</w:t>
      </w:r>
      <w:r w:rsidRPr="00A7145A">
        <w:rPr>
          <w:rFonts w:ascii="Times" w:hAnsi="Times"/>
          <w:sz w:val="22"/>
          <w:szCs w:val="22"/>
        </w:rPr>
        <w:t xml:space="preserve"> physical links called crossovers (COs) </w:t>
      </w:r>
      <w:r w:rsidR="001A286A" w:rsidRPr="00A7145A">
        <w:rPr>
          <w:rFonts w:ascii="Times" w:hAnsi="Times"/>
          <w:sz w:val="22"/>
          <w:szCs w:val="22"/>
        </w:rPr>
        <w:t xml:space="preserve">that </w:t>
      </w:r>
      <w:r w:rsidR="00083D68" w:rsidRPr="00A7145A">
        <w:rPr>
          <w:rFonts w:ascii="Times" w:hAnsi="Times"/>
          <w:sz w:val="22"/>
          <w:szCs w:val="22"/>
        </w:rPr>
        <w:t>enable</w:t>
      </w:r>
      <w:r w:rsidR="001A286A" w:rsidRPr="00A7145A">
        <w:rPr>
          <w:rFonts w:ascii="Times" w:hAnsi="Times"/>
          <w:sz w:val="22"/>
          <w:szCs w:val="22"/>
        </w:rPr>
        <w:t xml:space="preserve"> </w:t>
      </w:r>
      <w:r w:rsidR="00083D68" w:rsidRPr="00A7145A">
        <w:rPr>
          <w:rFonts w:ascii="Times" w:hAnsi="Times"/>
          <w:sz w:val="22"/>
          <w:szCs w:val="22"/>
        </w:rPr>
        <w:t>their</w:t>
      </w:r>
      <w:r w:rsidRPr="00A7145A">
        <w:rPr>
          <w:rFonts w:ascii="Times" w:hAnsi="Times"/>
          <w:sz w:val="22"/>
          <w:szCs w:val="22"/>
        </w:rPr>
        <w:t xml:space="preserve"> bi-</w:t>
      </w:r>
      <w:r w:rsidR="00F13FB4" w:rsidRPr="00A7145A">
        <w:rPr>
          <w:rFonts w:ascii="Times" w:hAnsi="Times"/>
          <w:sz w:val="22"/>
          <w:szCs w:val="22"/>
        </w:rPr>
        <w:t>orientation</w:t>
      </w:r>
      <w:r w:rsidRPr="00A7145A">
        <w:rPr>
          <w:rFonts w:ascii="Times" w:hAnsi="Times"/>
          <w:sz w:val="22"/>
          <w:szCs w:val="22"/>
        </w:rPr>
        <w:t xml:space="preserve"> </w:t>
      </w:r>
      <w:r w:rsidR="001A286A" w:rsidRPr="00A7145A">
        <w:rPr>
          <w:rFonts w:ascii="Times" w:hAnsi="Times"/>
          <w:sz w:val="22"/>
          <w:szCs w:val="22"/>
        </w:rPr>
        <w:t xml:space="preserve">and segregation in </w:t>
      </w:r>
      <w:r w:rsidRPr="00A7145A">
        <w:rPr>
          <w:rFonts w:ascii="Times" w:hAnsi="Times"/>
          <w:sz w:val="22"/>
          <w:szCs w:val="22"/>
        </w:rPr>
        <w:t xml:space="preserve">meiosis I </w:t>
      </w:r>
      <w:r w:rsidR="00A3560F"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885879A2-AFD2-4010-B9C4-CB11CB62B3C8&lt;/uuid&gt;&lt;priority&gt;2&lt;/priority&gt;&lt;publications&gt;&lt;publication&gt;&lt;uuid&gt;4BC40AF9-AADB-45BD-899F-E159B7A7119D&lt;/uuid&gt;&lt;volume&gt;33&lt;/volume&gt;&lt;doi&gt;10.1146/annurev.genet.33.1.603&lt;/doi&gt;&lt;startpage&gt;603&lt;/startpage&gt;&lt;publication_date&gt;99199901011200000000222000&lt;/publication_date&gt;&lt;url&gt;http://arjournals.annualreviews.org/doi/abs/10.1146/annurev.genet.33.1.603?url_ver=Z39.88-2003&amp;amp;rfr_id=ori:rid:crossref.org&amp;amp;rfr_dat=cr_pub%3dncbi.nlm.nih.gov&lt;/url&gt;&lt;citekey&gt;Zickler:1999p3522&lt;/citekey&gt;&lt;type&gt;400&lt;/type&gt;&lt;title&gt;Meiotic chromosomes: integrating structure and function&lt;/title&gt;&lt;location&gt;200,9,48.6981944,2.1792147&lt;/location&gt;&lt;institution&gt;Institut de Génétique et Microbiologie, Université Paris-Sud, Orsay, France. zickler@igmors.u-psud.fr&lt;/institution&gt;&lt;subtype&gt;400&lt;/subtype&gt;&lt;endpage&gt;754&lt;/endpage&gt;&lt;bundle&gt;&lt;publication&gt;&lt;title&gt;Annual review of genetics&lt;/title&gt;&lt;type&gt;-100&lt;/type&gt;&lt;subtype&gt;-100&lt;/subtype&gt;&lt;uuid&gt;02967AF9-B92C-4ADB-B9CE-C34E7FBD15F2&lt;/uuid&gt;&lt;/publication&gt;&lt;/bundle&gt;&lt;authors&gt;&lt;author&gt;&lt;firstName&gt;Denise&lt;/firstName&gt;&lt;lastName&gt;Zickler&lt;/lastName&gt;&lt;/author&gt;&lt;author&gt;&lt;firstName&gt;Nancy&lt;/firstName&gt;&lt;lastName&gt;Kleckner&lt;/lastName&gt;&lt;/author&gt;&lt;/authors&gt;&lt;/publication&gt;&lt;/publications&gt;&lt;cites&gt;&lt;/cites&gt;&lt;/citation&gt;</w:instrText>
      </w:r>
      <w:r w:rsidR="00A3560F" w:rsidRPr="009C41BF">
        <w:rPr>
          <w:rFonts w:ascii="Times" w:hAnsi="Times" w:cs="Times"/>
          <w:sz w:val="22"/>
          <w:szCs w:val="22"/>
          <w:rPrChange w:id="24" w:author="Kevin Corbett" w:date="2015-04-04T11:23:00Z">
            <w:rPr>
              <w:rFonts w:ascii="Times" w:hAnsi="Times" w:cs="Times"/>
              <w:sz w:val="22"/>
              <w:szCs w:val="22"/>
            </w:rPr>
          </w:rPrChange>
        </w:rPr>
        <w:fldChar w:fldCharType="separate"/>
      </w:r>
      <w:r w:rsidR="00A3560F" w:rsidRPr="009C41BF">
        <w:rPr>
          <w:rFonts w:ascii="Times" w:hAnsi="Times" w:cs="Times"/>
          <w:sz w:val="22"/>
          <w:szCs w:val="22"/>
        </w:rPr>
        <w:t>(Zickler and Kleckner, 1999)</w:t>
      </w:r>
      <w:r w:rsidR="00A3560F" w:rsidRPr="009C41BF">
        <w:rPr>
          <w:rFonts w:ascii="Times" w:hAnsi="Times" w:cs="Times"/>
          <w:sz w:val="22"/>
          <w:szCs w:val="22"/>
        </w:rPr>
        <w:fldChar w:fldCharType="end"/>
      </w:r>
      <w:r w:rsidRPr="00A7145A">
        <w:rPr>
          <w:rFonts w:ascii="Times" w:hAnsi="Times"/>
          <w:sz w:val="22"/>
          <w:szCs w:val="22"/>
        </w:rPr>
        <w:t xml:space="preserve">. CO formation is </w:t>
      </w:r>
      <w:r w:rsidR="00B57FB7" w:rsidRPr="009C41BF">
        <w:rPr>
          <w:rFonts w:ascii="Times" w:hAnsi="Times"/>
          <w:sz w:val="22"/>
          <w:szCs w:val="22"/>
        </w:rPr>
        <w:t>promoted and regulated</w:t>
      </w:r>
      <w:r w:rsidRPr="009C41BF">
        <w:rPr>
          <w:rFonts w:ascii="Times" w:hAnsi="Times"/>
          <w:sz w:val="22"/>
          <w:szCs w:val="22"/>
        </w:rPr>
        <w:t xml:space="preserve"> by a conserved </w:t>
      </w:r>
      <w:r w:rsidR="001A286A" w:rsidRPr="004E262E">
        <w:rPr>
          <w:rFonts w:ascii="Times" w:hAnsi="Times"/>
          <w:sz w:val="22"/>
          <w:szCs w:val="22"/>
        </w:rPr>
        <w:t>family of HORMA domain proteins</w:t>
      </w:r>
      <w:r w:rsidRPr="004E262E">
        <w:rPr>
          <w:rFonts w:ascii="Times" w:hAnsi="Times"/>
          <w:sz w:val="22"/>
          <w:szCs w:val="22"/>
        </w:rPr>
        <w:t xml:space="preserve"> termed HORMADs. </w:t>
      </w:r>
      <w:r w:rsidR="00F4172A" w:rsidRPr="00A7145A">
        <w:rPr>
          <w:rFonts w:ascii="Times" w:hAnsi="Times"/>
          <w:sz w:val="22"/>
          <w:szCs w:val="22"/>
        </w:rPr>
        <w:t xml:space="preserve">Early in meiotic prophase, </w:t>
      </w:r>
      <w:r w:rsidRPr="00A7145A">
        <w:rPr>
          <w:rFonts w:ascii="Times" w:hAnsi="Times"/>
          <w:sz w:val="22"/>
          <w:szCs w:val="22"/>
        </w:rPr>
        <w:t xml:space="preserve">HORMADs </w:t>
      </w:r>
      <w:r w:rsidR="00F4172A" w:rsidRPr="00A7145A">
        <w:rPr>
          <w:rFonts w:ascii="Times" w:hAnsi="Times"/>
          <w:sz w:val="22"/>
          <w:szCs w:val="22"/>
        </w:rPr>
        <w:t>localize to chromosomes</w:t>
      </w:r>
      <w:r w:rsidR="00B57FB7" w:rsidRPr="00A7145A">
        <w:rPr>
          <w:rFonts w:ascii="Times" w:hAnsi="Times"/>
          <w:sz w:val="22"/>
          <w:szCs w:val="22"/>
        </w:rPr>
        <w:t xml:space="preserve"> along their entire lengths</w:t>
      </w:r>
      <w:r w:rsidR="00C7281A" w:rsidRPr="00A7145A">
        <w:rPr>
          <w:rFonts w:ascii="Times" w:hAnsi="Times"/>
          <w:sz w:val="22"/>
          <w:szCs w:val="22"/>
        </w:rPr>
        <w:t>, where they</w:t>
      </w:r>
      <w:r w:rsidR="00F4172A" w:rsidRPr="00A7145A">
        <w:rPr>
          <w:rFonts w:ascii="Times" w:hAnsi="Times"/>
          <w:sz w:val="22"/>
          <w:szCs w:val="22"/>
        </w:rPr>
        <w:t xml:space="preserve"> promote the </w:t>
      </w:r>
      <w:r w:rsidR="00083D68" w:rsidRPr="00A7145A">
        <w:rPr>
          <w:rFonts w:ascii="Times" w:hAnsi="Times"/>
          <w:sz w:val="22"/>
          <w:szCs w:val="22"/>
        </w:rPr>
        <w:t>introduction</w:t>
      </w:r>
      <w:r w:rsidR="00F4172A" w:rsidRPr="00A7145A">
        <w:rPr>
          <w:rFonts w:ascii="Times" w:hAnsi="Times"/>
          <w:sz w:val="22"/>
          <w:szCs w:val="22"/>
        </w:rPr>
        <w:t xml:space="preserve"> of DNA double-strand breaks and </w:t>
      </w:r>
      <w:r w:rsidR="00B57FB7" w:rsidRPr="00A7145A">
        <w:rPr>
          <w:rFonts w:ascii="Times" w:hAnsi="Times"/>
          <w:sz w:val="22"/>
          <w:szCs w:val="22"/>
        </w:rPr>
        <w:t>bias the repair of th</w:t>
      </w:r>
      <w:r w:rsidR="00C7281A" w:rsidRPr="00A7145A">
        <w:rPr>
          <w:rFonts w:ascii="Times" w:hAnsi="Times"/>
          <w:sz w:val="22"/>
          <w:szCs w:val="22"/>
        </w:rPr>
        <w:t>o</w:t>
      </w:r>
      <w:r w:rsidR="00B57FB7" w:rsidRPr="00A7145A">
        <w:rPr>
          <w:rFonts w:ascii="Times" w:hAnsi="Times"/>
          <w:sz w:val="22"/>
          <w:szCs w:val="22"/>
        </w:rPr>
        <w:t>se breaks</w:t>
      </w:r>
      <w:r w:rsidR="00F4172A" w:rsidRPr="00A7145A">
        <w:rPr>
          <w:rFonts w:ascii="Times" w:hAnsi="Times"/>
          <w:sz w:val="22"/>
          <w:szCs w:val="22"/>
        </w:rPr>
        <w:t xml:space="preserve"> </w:t>
      </w:r>
      <w:r w:rsidR="00B57FB7" w:rsidRPr="00A7145A">
        <w:rPr>
          <w:rFonts w:ascii="Times" w:hAnsi="Times"/>
          <w:sz w:val="22"/>
          <w:szCs w:val="22"/>
        </w:rPr>
        <w:t>toward the</w:t>
      </w:r>
      <w:r w:rsidR="00F4172A" w:rsidRPr="00A7145A">
        <w:rPr>
          <w:rFonts w:ascii="Times" w:hAnsi="Times"/>
          <w:sz w:val="22"/>
          <w:szCs w:val="22"/>
        </w:rPr>
        <w:t xml:space="preserve"> homologous chromosome </w:t>
      </w:r>
      <w:r w:rsidR="00A3560F"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D43B4550-6FEC-44E3-9B99-96A454B95974&lt;/uuid&gt;&lt;priority&gt;3&lt;/priority&gt;&lt;publications&gt;&lt;publication&gt;&lt;uuid&gt;30AA5E1B-35FE-472C-B504-7850BDF5B6E0&lt;/uuid&gt;&lt;volume&gt;6&lt;/volume&gt;&lt;doi&gt;10.1101/cshperspect.a016675&lt;/doi&gt;&lt;startpage&gt;a016675&lt;/startpage&gt;&lt;publication_date&gt;99201410011200000000222000&lt;/publication_date&gt;&lt;url&gt;http://cshperspectives.cshlp.org/content/6/10/a016675.full&lt;/url&gt;&lt;type&gt;400&lt;/type&gt;&lt;title&gt;The Meiotic Checkpoint Network: Step-by-Step through Meiotic Prophase&lt;/title&gt;&lt;publisher&gt;Cold Spring Harbor Lab&lt;/publisher&gt;&lt;institution&gt;Department of Biology, New York University, New York, New York 10003.&lt;/institution&gt;&lt;number&gt;10&lt;/number&gt;&lt;subtype&gt;400&lt;/subtype&gt;&lt;endpage&gt;a016675&lt;/endpage&gt;&lt;bundle&gt;&lt;publication&gt;&lt;publisher&gt;Cold Spring Harbor Lab&lt;/publisher&gt;&lt;title&gt;Cold Spring Harbor Perspectives in Biology&lt;/title&gt;&lt;type&gt;-100&lt;/type&gt;&lt;subtype&gt;-100&lt;/subtype&gt;&lt;uuid&gt;66F436B1-3F0B-49A4-8B59-A44468AD7DE2&lt;/uuid&gt;&lt;/publication&gt;&lt;/bundle&gt;&lt;authors&gt;&lt;author&gt;&lt;firstName&gt;Vijayalakshmi&lt;/firstName&gt;&lt;middleNames&gt;V&lt;/middleNames&gt;&lt;lastName&gt;Subramanian&lt;/lastName&gt;&lt;/author&gt;&lt;author&gt;&lt;firstName&gt;Andreas&lt;/firstName&gt;&lt;lastName&gt;Hochwagen&lt;/lastName&gt;&lt;/author&gt;&lt;/authors&gt;&lt;/publication&gt;&lt;/publications&gt;&lt;cites&gt;&lt;/cites&gt;&lt;/citation&gt;</w:instrText>
      </w:r>
      <w:r w:rsidR="00A3560F" w:rsidRPr="009C41BF">
        <w:rPr>
          <w:rFonts w:ascii="Times" w:hAnsi="Times" w:cs="Times"/>
          <w:sz w:val="22"/>
          <w:szCs w:val="22"/>
          <w:rPrChange w:id="25" w:author="Kevin Corbett" w:date="2015-04-04T11:23:00Z">
            <w:rPr>
              <w:rFonts w:ascii="Times" w:hAnsi="Times" w:cs="Times"/>
              <w:sz w:val="22"/>
              <w:szCs w:val="22"/>
            </w:rPr>
          </w:rPrChange>
        </w:rPr>
        <w:fldChar w:fldCharType="separate"/>
      </w:r>
      <w:r w:rsidR="00A3560F" w:rsidRPr="009C41BF">
        <w:rPr>
          <w:rFonts w:ascii="Times" w:hAnsi="Times" w:cs="Times"/>
          <w:sz w:val="22"/>
          <w:szCs w:val="22"/>
        </w:rPr>
        <w:t>(Subramanian and Hochwagen, 2014)</w:t>
      </w:r>
      <w:r w:rsidR="00A3560F" w:rsidRPr="009C41BF">
        <w:rPr>
          <w:rFonts w:ascii="Times" w:hAnsi="Times" w:cs="Times"/>
          <w:sz w:val="22"/>
          <w:szCs w:val="22"/>
        </w:rPr>
        <w:fldChar w:fldCharType="end"/>
      </w:r>
      <w:r w:rsidRPr="00A7145A">
        <w:rPr>
          <w:rFonts w:ascii="Times" w:hAnsi="Times"/>
          <w:sz w:val="22"/>
          <w:szCs w:val="22"/>
        </w:rPr>
        <w:t xml:space="preserve">. </w:t>
      </w:r>
      <w:r w:rsidR="00F4172A" w:rsidRPr="009C41BF">
        <w:rPr>
          <w:rFonts w:ascii="Times" w:hAnsi="Times"/>
          <w:sz w:val="22"/>
          <w:szCs w:val="22"/>
        </w:rPr>
        <w:t xml:space="preserve">In both yeast and mammals, </w:t>
      </w:r>
      <w:r w:rsidR="00B57FB7" w:rsidRPr="009C41BF">
        <w:rPr>
          <w:rFonts w:ascii="Times" w:hAnsi="Times"/>
          <w:sz w:val="22"/>
          <w:szCs w:val="22"/>
        </w:rPr>
        <w:t xml:space="preserve">excess </w:t>
      </w:r>
      <w:r w:rsidR="00D94A03" w:rsidRPr="004E262E">
        <w:rPr>
          <w:rFonts w:ascii="Times" w:hAnsi="Times"/>
          <w:sz w:val="22"/>
          <w:szCs w:val="22"/>
        </w:rPr>
        <w:t>recombination</w:t>
      </w:r>
      <w:r w:rsidR="00F4172A" w:rsidRPr="004E262E">
        <w:rPr>
          <w:rFonts w:ascii="Times" w:hAnsi="Times"/>
          <w:sz w:val="22"/>
          <w:szCs w:val="22"/>
        </w:rPr>
        <w:t xml:space="preserve"> is</w:t>
      </w:r>
      <w:r w:rsidR="00B57FB7" w:rsidRPr="00A7145A">
        <w:rPr>
          <w:rFonts w:ascii="Times" w:hAnsi="Times"/>
          <w:sz w:val="22"/>
          <w:szCs w:val="22"/>
        </w:rPr>
        <w:t xml:space="preserve"> limited by a feedback mechanism that removes or redistributes</w:t>
      </w:r>
      <w:r w:rsidR="00F4172A" w:rsidRPr="00A7145A">
        <w:rPr>
          <w:rFonts w:ascii="Times" w:hAnsi="Times"/>
          <w:sz w:val="22"/>
          <w:szCs w:val="22"/>
        </w:rPr>
        <w:t xml:space="preserve"> HORMADs along the chromosome </w:t>
      </w:r>
      <w:r w:rsidR="00B57FB7" w:rsidRPr="00A7145A">
        <w:rPr>
          <w:rFonts w:ascii="Times" w:hAnsi="Times"/>
          <w:sz w:val="22"/>
          <w:szCs w:val="22"/>
        </w:rPr>
        <w:t xml:space="preserve">after sufficient COs have </w:t>
      </w:r>
      <w:r w:rsidR="00F4172A" w:rsidRPr="00A7145A">
        <w:rPr>
          <w:rFonts w:ascii="Times" w:hAnsi="Times"/>
          <w:sz w:val="22"/>
          <w:szCs w:val="22"/>
        </w:rPr>
        <w:t>fo</w:t>
      </w:r>
      <w:r w:rsidR="00F8299A" w:rsidRPr="00A7145A">
        <w:rPr>
          <w:rFonts w:ascii="Times" w:hAnsi="Times"/>
          <w:sz w:val="22"/>
          <w:szCs w:val="22"/>
        </w:rPr>
        <w:t>rmed</w:t>
      </w:r>
      <w:r w:rsidR="00F4172A" w:rsidRPr="00A7145A">
        <w:rPr>
          <w:rFonts w:ascii="Times" w:hAnsi="Times"/>
          <w:sz w:val="22"/>
          <w:szCs w:val="22"/>
        </w:rPr>
        <w:t>. Th</w:t>
      </w:r>
      <w:r w:rsidR="00B57FB7" w:rsidRPr="00A7145A">
        <w:rPr>
          <w:rFonts w:ascii="Times" w:hAnsi="Times"/>
          <w:sz w:val="22"/>
          <w:szCs w:val="22"/>
        </w:rPr>
        <w:t>e</w:t>
      </w:r>
      <w:r w:rsidR="00F4172A" w:rsidRPr="00A7145A">
        <w:rPr>
          <w:rFonts w:ascii="Times" w:hAnsi="Times"/>
          <w:sz w:val="22"/>
          <w:szCs w:val="22"/>
        </w:rPr>
        <w:t xml:space="preserve"> removal</w:t>
      </w:r>
      <w:r w:rsidR="00B57FB7" w:rsidRPr="00A7145A">
        <w:rPr>
          <w:rFonts w:ascii="Times" w:hAnsi="Times"/>
          <w:sz w:val="22"/>
          <w:szCs w:val="22"/>
        </w:rPr>
        <w:t xml:space="preserve"> of HORMADs</w:t>
      </w:r>
      <w:r w:rsidR="00F4172A" w:rsidRPr="00A7145A">
        <w:rPr>
          <w:rFonts w:ascii="Times" w:hAnsi="Times"/>
          <w:sz w:val="22"/>
          <w:szCs w:val="22"/>
        </w:rPr>
        <w:t xml:space="preserve"> depends on </w:t>
      </w:r>
      <w:r w:rsidR="00E31875" w:rsidRPr="00A7145A">
        <w:rPr>
          <w:rFonts w:ascii="Times" w:hAnsi="Times"/>
          <w:sz w:val="22"/>
          <w:szCs w:val="22"/>
        </w:rPr>
        <w:t>a conserved AAA+ family ATPase, Pch2/TRIP13,</w:t>
      </w:r>
      <w:r w:rsidR="00F4172A" w:rsidRPr="00A7145A">
        <w:rPr>
          <w:rFonts w:ascii="Times" w:hAnsi="Times"/>
          <w:sz w:val="22"/>
          <w:szCs w:val="22"/>
        </w:rPr>
        <w:t xml:space="preserve"> </w:t>
      </w:r>
      <w:r w:rsidR="00E31875" w:rsidRPr="00A7145A">
        <w:rPr>
          <w:rFonts w:ascii="Times" w:hAnsi="Times"/>
          <w:sz w:val="22"/>
          <w:szCs w:val="22"/>
        </w:rPr>
        <w:t>w</w:t>
      </w:r>
      <w:r w:rsidR="00F4172A" w:rsidRPr="00A7145A">
        <w:rPr>
          <w:rFonts w:ascii="Times" w:hAnsi="Times"/>
          <w:sz w:val="22"/>
          <w:szCs w:val="22"/>
        </w:rPr>
        <w:t xml:space="preserve">ithout </w:t>
      </w:r>
      <w:r w:rsidR="00E31875" w:rsidRPr="00A7145A">
        <w:rPr>
          <w:rFonts w:ascii="Times" w:hAnsi="Times"/>
          <w:sz w:val="22"/>
          <w:szCs w:val="22"/>
        </w:rPr>
        <w:t>which</w:t>
      </w:r>
      <w:r w:rsidR="00F4172A" w:rsidRPr="00A7145A">
        <w:rPr>
          <w:rFonts w:ascii="Times" w:hAnsi="Times"/>
          <w:sz w:val="22"/>
          <w:szCs w:val="22"/>
        </w:rPr>
        <w:t xml:space="preserve"> the frequency and spatial distribution of COs is disrupted </w:t>
      </w:r>
      <w:r w:rsidR="00A3560F"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147FA748-71E3-4F49-ADD5-B2E9B3644882&lt;/uuid&gt;&lt;priority&gt;4&lt;/priority&gt;&lt;publications&gt;&lt;publication&gt;&lt;uuid&gt;25F4782F-6C49-4F2E-9C99-E281EB8B5B2D&lt;/uuid&gt;&lt;volume&gt;97&lt;/volume&gt;&lt;startpage&gt;313&lt;/startpage&gt;&lt;publication_date&gt;99199904301200000000222000&lt;/publication_date&gt;&lt;url&gt;http://eutils.ncbi.nlm.nih.gov/entrez/eutils/elink.fcgi?dbfrom=pubmed&amp;amp;id=10319812&amp;amp;retmode=ref&amp;amp;cmd=prlinks&lt;/url&gt;&lt;citekey&gt;SanSegundo:1999p852&lt;/citekey&gt;&lt;type&gt;400&lt;/type&gt;&lt;title&gt;Pch2 links chromatin silencing to meiotic checkpoint control.&lt;/title&gt;&lt;location&gt;200,5,41.3065186,-72.9310714&lt;/location&gt;&lt;institution&gt;Howard Hughes Medical Institute, and Department of Molecular, Cellular, and Developmental Biology, Yale University, New Haven, Connecticut 06520-8103, USA.&lt;/institution&gt;&lt;number&gt;3&lt;/number&gt;&lt;subtype&gt;400&lt;/subtype&gt;&lt;endpage&gt;324&lt;/endpage&gt;&lt;bundle&gt;&lt;publication&gt;&lt;publisher&gt;Elsevier Inc.&lt;/publisher&gt;&lt;title&gt;Cell&lt;/title&gt;&lt;type&gt;-100&lt;/type&gt;&lt;subtype&gt;-100&lt;/subtype&gt;&lt;uuid&gt;56390B03-96FC-4B29-BA47-19D6F7B99623&lt;/uuid&gt;&lt;/publication&gt;&lt;/bundle&gt;&lt;authors&gt;&lt;author&gt;&lt;firstName&gt;P&lt;/firstName&gt;&lt;middleNames&gt;A&lt;/middleNames&gt;&lt;lastName&gt;San-Segundo&lt;/lastName&gt;&lt;/author&gt;&lt;author&gt;&lt;firstName&gt;G&lt;/firstName&gt;&lt;middleNames&gt;S&lt;/middleNames&gt;&lt;lastName&gt;Roeder&lt;/lastName&gt;&lt;/author&gt;&lt;/authors&gt;&lt;/publication&gt;&lt;publication&gt;&lt;uuid&gt;AA8C0E0E-2D80-496F-90D2-0F50CE48B672&lt;/uuid&gt;&lt;volume&gt;105&lt;/volume&gt;&lt;doi&gt;10.1073/pnas.0711864105&lt;/doi&gt;&lt;startpage&gt;3327&lt;/startpage&gt;&lt;publication_date&gt;99200803041200000000222000&lt;/publication_date&gt;&lt;url&gt;http://www.pnas.org/cgi/doi/10.1073/pnas.0711864105&lt;/url&gt;&lt;citekey&gt;Borner:2008p218&lt;/citekey&gt;&lt;type&gt;400&lt;/type&gt;&lt;title&gt;Yeast Pch2 promotes domainal axis organization, timely recombination progression, and arrest of defective recombinosomes during meiosis&lt;/title&gt;&lt;number&gt;9&lt;/number&gt;&lt;subtype&gt;400&lt;/subtype&gt;&lt;endpage&gt;3332&lt;/endpage&gt;&lt;bundle&gt;&lt;publication&gt;&lt;title&gt;Proceedings of the National Academy of Sciences&lt;/title&gt;&lt;type&gt;-100&lt;/type&gt;&lt;subtype&gt;-100&lt;/subtype&gt;&lt;uuid&gt;3CE6493A-7964-458D-97B9-7AEBEEC30EB0&lt;/uuid&gt;&lt;/publication&gt;&lt;/bundle&gt;&lt;authors&gt;&lt;author&gt;&lt;firstName&gt;G&lt;/firstName&gt;&lt;middleNames&gt;V&lt;/middleNames&gt;&lt;lastName&gt;Borner&lt;/lastName&gt;&lt;/author&gt;&lt;author&gt;&lt;firstName&gt;A&lt;/firstName&gt;&lt;lastName&gt;Barot&lt;/lastName&gt;&lt;/author&gt;&lt;author&gt;&lt;firstName&gt;N&lt;/firstName&gt;&lt;lastName&gt;Kleckner&lt;/lastName&gt;&lt;/author&gt;&lt;/authors&gt;&lt;/publication&gt;&lt;publication&gt;&lt;volume&gt;5&lt;/volume&gt;&lt;publication_date&gt;99200907241200000000222000&lt;/publication_date&gt;&lt;number&gt;7&lt;/number&gt;&lt;doi&gt;10.1371/journal.pgen.1000557&lt;/doi&gt;&lt;startpage&gt;e1000557&lt;/startpage&gt;&lt;title&gt;Pch2 Links Chromosome Axis Remodeling at Future Crossover Sites and Crossover Distribution during Yeast Meiosis&lt;/title&gt;&lt;uuid&gt;63469A57-D97B-454F-8508-D51D95DA8663&lt;/uuid&gt;&lt;subtype&gt;400&lt;/subtype&gt;&lt;type&gt;400&lt;/type&gt;&lt;citekey&gt;Joshi:2009p185&lt;/citekey&gt;&lt;url&gt;http://dx.plos.org/10.1371/journal.pgen.1000557&lt;/url&gt;&lt;bundle&gt;&lt;publication&gt;&lt;publisher&gt;Public Library of Science&lt;/publisher&gt;&lt;title&gt;PLoS genetics&lt;/title&gt;&lt;type&gt;-100&lt;/type&gt;&lt;subtype&gt;-100&lt;/subtype&gt;&lt;uuid&gt;A14960C3-4CD5-4553-BF1D-A8599D6B3F84&lt;/uuid&gt;&lt;/publication&gt;&lt;/bundle&gt;&lt;authors&gt;&lt;author&gt;&lt;firstName&gt;Neeraj&lt;/firstName&gt;&lt;lastName&gt;Joshi&lt;/lastName&gt;&lt;/author&gt;&lt;author&gt;&lt;firstName&gt;Aekam&lt;/firstName&gt;&lt;lastName&gt;Barot&lt;/lastName&gt;&lt;/author&gt;&lt;author&gt;&lt;firstName&gt;Christine&lt;/firstName&gt;&lt;lastName&gt;Jamison&lt;/lastName&gt;&lt;/author&gt;&lt;author&gt;&lt;firstName&gt;G&lt;/firstName&gt;&lt;middleNames&gt;Valentin&lt;/middleNames&gt;&lt;lastName&gt;Börner&lt;/lastName&gt;&lt;/author&gt;&lt;/authors&gt;&lt;editors&gt;&lt;author&gt;&lt;firstName&gt;Gregory&lt;/firstName&gt;&lt;middleNames&gt;P&lt;/middleNames&gt;&lt;lastName&gt;Copenhaver&lt;/lastName&gt;&lt;/author&gt;&lt;/editors&gt;&lt;/publication&gt;&lt;publication&gt;&lt;uuid&gt;6FF6ADF0-FA1E-4B9D-BCB4-AAA514739A93&lt;/uuid&gt;&lt;volume&gt;5&lt;/volume&gt;&lt;accepted_date&gt;99200909251200000000222000&lt;/accepted_date&gt;&lt;doi&gt;10.1371/journal.pgen.1000702&lt;/doi&gt;&lt;startpage&gt;e1000702&lt;/startpage&gt;&lt;publication_date&gt;99200910001200000000220000&lt;/publication_date&gt;&lt;url&gt;http://eutils.ncbi.nlm.nih.gov/entrez/eutils/elink.fcgi?dbfrom=pubmed&amp;amp;id=19851446&amp;amp;retmode=ref&amp;amp;cmd=prlinks&lt;/url&gt;&lt;citekey&gt;Wojtasz:2009p2255&lt;/citekey&gt;&lt;type&gt;400&lt;/type&gt;&lt;title&gt;Mouse HORMAD1 and HORMAD2, two conserved meiotic chromosomal proteins, are depleted from synapsed chromosome axes with the help of TRIP13 AAA-ATPase.&lt;/title&gt;&lt;location&gt;&amp;lt;html&amp;gt;&amp;lt;head&amp;gt;&amp;lt;meta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Home&amp;lt;/a&amp;gt;&amp;lt;/div&amp;gt;&amp;lt;/body&amp;gt;&amp;lt;/html&amp;gt;&lt;/location&gt;&lt;submission_date&gt;99200905211200000000222000&lt;/submission_date&gt;&lt;number&gt;10&lt;/number&gt;&lt;institution&gt;Institute of Physiological Chemistry, Technische Universität Dresden, Dresden, Germany.&lt;/institution&gt;&lt;subtype&gt;400&lt;/subtype&gt;&lt;bundle&gt;&lt;publication&gt;&lt;publisher&gt;Public Library of Science&lt;/publisher&gt;&lt;title&gt;PLoS genetics&lt;/title&gt;&lt;type&gt;-100&lt;/type&gt;&lt;subtype&gt;-100&lt;/subtype&gt;&lt;uuid&gt;A14960C3-4CD5-4553-BF1D-A8599D6B3F84&lt;/uuid&gt;&lt;/publication&gt;&lt;/bundle&gt;&lt;authors&gt;&lt;author&gt;&lt;firstName&gt;Lukasz&lt;/firstName&gt;&lt;lastName&gt;Wojtasz&lt;/lastName&gt;&lt;/author&gt;&lt;author&gt;&lt;firstName&gt;Katrin&lt;/firstName&gt;&lt;lastName&gt;Daniel&lt;/lastName&gt;&lt;/author&gt;&lt;author&gt;&lt;firstName&gt;Ignasi&lt;/firstName&gt;&lt;lastName&gt;Roig&lt;/lastName&gt;&lt;/author&gt;&lt;author&gt;&lt;firstName&gt;Ewelina&lt;/firstName&gt;&lt;lastName&gt;Bolcun-Filas&lt;/lastName&gt;&lt;/author&gt;&lt;author&gt;&lt;firstName&gt;Huiling&lt;/firstName&gt;&lt;lastName&gt;Xu&lt;/lastName&gt;&lt;/author&gt;&lt;author&gt;&lt;firstName&gt;Verawan&lt;/firstName&gt;&lt;lastName&gt;Boonsanay&lt;/lastName&gt;&lt;/author&gt;&lt;author&gt;&lt;firstName&gt;Christian&lt;/firstName&gt;&lt;middleNames&gt;R&lt;/middleNames&gt;&lt;lastName&gt;Eckmann&lt;/lastName&gt;&lt;/author&gt;&lt;author&gt;&lt;firstName&gt;Howard&lt;/firstName&gt;&lt;middleNames&gt;J&lt;/middleNames&gt;&lt;lastName&gt;Cooke&lt;/lastName&gt;&lt;/author&gt;&lt;author&gt;&lt;firstName&gt;Maria&lt;/firstName&gt;&lt;lastName&gt;Jasin&lt;/lastName&gt;&lt;/author&gt;&lt;author&gt;&lt;firstName&gt;Scott&lt;/firstName&gt;&lt;lastName&gt;Keeney&lt;/lastName&gt;&lt;/author&gt;&lt;author&gt;&lt;firstName&gt;Michael&lt;/firstName&gt;&lt;middleNames&gt;J&lt;/middleNames&gt;&lt;lastName&gt;McKay&lt;/lastName&gt;&lt;/author&gt;&lt;author&gt;&lt;firstName&gt;Attila&lt;/firstName&gt;&lt;lastName&gt;Toth&lt;/lastName&gt;&lt;/author&gt;&lt;/authors&gt;&lt;editors&gt;&lt;author&gt;&lt;firstName&gt;Michael&lt;/firstName&gt;&lt;lastName&gt;Lichten&lt;/lastName&gt;&lt;/author&gt;&lt;/editors&gt;&lt;/publication&gt;&lt;publication&gt;&lt;uuid&gt;D4F2A577-B95F-4EB0-8CBB-B5D5DE01EE52&lt;/uuid&gt;&lt;volume&gt;6&lt;/volume&gt;&lt;accepted_date&gt;99201007121200000000222000&lt;/accepted_date&gt;&lt;doi&gt;10.1371/journal.pgen.1001062&lt;/doi&gt;&lt;startpage&gt;E1001062&lt;/startpage&gt;&lt;publication_date&gt;99201008001200000000220000&lt;/publication_date&gt;&lt;url&gt;http://eutils.ncbi.nlm.nih.gov/entrez/eutils/elink.fcgi?dbfrom=pubmed&amp;amp;id=20711356&amp;amp;retmode=ref&amp;amp;cmd=prlinks&lt;/url&gt;&lt;citekey&gt;Roig:2010p5536&lt;/citekey&gt;&lt;type&gt;400&lt;/type&gt;&lt;title&gt;Mouse TRIP13/PCH2 is required for recombination and normal higher-order chromosome structure during meiosis.&lt;/title&gt;&lt;location&gt;200,9,40.7644606,-73.9569730&lt;/location&gt;&lt;submission_date&gt;99201002031200000000222000&lt;/submission_date&gt;&lt;number&gt;8&lt;/number&gt;&lt;institution&gt;Molecular Biology Program, Memorial Sloan-Kettering Cancer Center, New York, New York, USA.&lt;/institution&gt;&lt;subtype&gt;400&lt;/subtype&gt;&lt;bundle&gt;&lt;publication&gt;&lt;publisher&gt;Public Library of Science&lt;/publisher&gt;&lt;title&gt;PLoS genetics&lt;/title&gt;&lt;type&gt;-100&lt;/type&gt;&lt;subtype&gt;-100&lt;/subtype&gt;&lt;uuid&gt;A14960C3-4CD5-4553-BF1D-A8599D6B3F84&lt;/uuid&gt;&lt;/publication&gt;&lt;/bundle&gt;&lt;authors&gt;&lt;author&gt;&lt;firstName&gt;Ignasi&lt;/firstName&gt;&lt;lastName&gt;Roig&lt;/lastName&gt;&lt;/author&gt;&lt;author&gt;&lt;firstName&gt;James&lt;/firstName&gt;&lt;middleNames&gt;A&lt;/middleNames&gt;&lt;lastName&gt;Dowdle&lt;/lastName&gt;&lt;/author&gt;&lt;author&gt;&lt;firstName&gt;Attila&lt;/firstName&gt;&lt;lastName&gt;Toth&lt;/lastName&gt;&lt;/author&gt;&lt;author&gt;&lt;lastName&gt;Rooij&lt;/lastName&gt;&lt;nonDroppingParticle&gt;de&lt;/nonDroppingParticle&gt;&lt;firstName&gt;Dirk&lt;/firstName&gt;&lt;middleNames&gt;G&lt;/middleNames&gt;&lt;/author&gt;&lt;author&gt;&lt;firstName&gt;Maria&lt;/firstName&gt;&lt;lastName&gt;Jasin&lt;/lastName&gt;&lt;/author&gt;&lt;author&gt;&lt;firstName&gt;Scott&lt;/firstName&gt;&lt;lastName&gt;Keeney&lt;/lastName&gt;&lt;/author&gt;&lt;/authors&gt;&lt;/publication&gt;&lt;publication&gt;&lt;uuid&gt;1BB2FA94-0874-424B-8382-79B1700F64CA&lt;/uuid&gt;&lt;volume&gt;111&lt;/volume&gt;&lt;doi&gt;10.1073/pnas.1310755111&lt;/doi&gt;&lt;startpage&gt;E44&lt;/startpage&gt;&lt;publication_date&gt;99201401071200000000222000&lt;/publication_date&gt;&lt;url&gt;http://www.pnas.org/cgi/doi/10.1073/pnas.1310755111&lt;/url&gt;&lt;type&gt;400&lt;/type&gt;&lt;title&gt;Pch2 is a hexameric ring ATPase that remodels the chromosome axis protein Hop1.&lt;/title&gt;&lt;publisher&gt;National Acad Sciences&lt;/publisher&gt;&lt;institution&gt;Molecular Biology and Genetics, Cornell University, Ithaca, NY 14853.&lt;/institution&gt;&lt;number&gt;1&lt;/number&gt;&lt;subtype&gt;400&lt;/subtype&gt;&lt;endpage&gt;53&lt;/endpage&gt;&lt;bundle&gt;&lt;publication&gt;&lt;title&gt;Proceedings of the National Academy of Sciences&lt;/title&gt;&lt;type&gt;-100&lt;/type&gt;&lt;subtype&gt;-100&lt;/subtype&gt;&lt;uuid&gt;3CE6493A-7964-458D-97B9-7AEBEEC30EB0&lt;/uuid&gt;&lt;/publication&gt;&lt;/bundle&gt;&lt;authors&gt;&lt;author&gt;&lt;firstName&gt;Cheng&lt;/firstName&gt;&lt;lastName&gt;Chen&lt;/lastName&gt;&lt;/author&gt;&lt;author&gt;&lt;firstName&gt;Ahmad&lt;/firstName&gt;&lt;lastName&gt;Jomaa&lt;/lastName&gt;&lt;/author&gt;&lt;author&gt;&lt;firstName&gt;Joaquin&lt;/firstName&gt;&lt;lastName&gt;Ortega&lt;/lastName&gt;&lt;/author&gt;&lt;author&gt;&lt;firstName&gt;Eric&lt;/firstName&gt;&lt;middleNames&gt;E&lt;/middleNames&gt;&lt;lastName&gt;Alani&lt;/lastName&gt;&lt;/author&gt;&lt;/authors&gt;&lt;/publication&gt;&lt;/publications&gt;&lt;cites&gt;&lt;/cites&gt;&lt;/citation&gt;</w:instrText>
      </w:r>
      <w:r w:rsidR="00A3560F" w:rsidRPr="009C41BF">
        <w:rPr>
          <w:rFonts w:ascii="Times" w:hAnsi="Times" w:cs="Times"/>
          <w:sz w:val="22"/>
          <w:szCs w:val="22"/>
          <w:rPrChange w:id="26" w:author="Kevin Corbett" w:date="2015-04-04T11:23:00Z">
            <w:rPr>
              <w:rFonts w:ascii="Times" w:hAnsi="Times" w:cs="Times"/>
              <w:sz w:val="22"/>
              <w:szCs w:val="22"/>
            </w:rPr>
          </w:rPrChange>
        </w:rPr>
        <w:fldChar w:fldCharType="separate"/>
      </w:r>
      <w:r w:rsidR="00A3560F" w:rsidRPr="009C41BF">
        <w:rPr>
          <w:rFonts w:ascii="Times" w:hAnsi="Times" w:cs="Times"/>
          <w:sz w:val="22"/>
          <w:szCs w:val="22"/>
        </w:rPr>
        <w:t>(Borner et al., 2008; Chen et al., 2014; Joshi et al., 2009; Roig et al., 2010; San-Segundo and Roeder, 1999; Wojtasz et al., 2009)</w:t>
      </w:r>
      <w:r w:rsidR="00A3560F" w:rsidRPr="009C41BF">
        <w:rPr>
          <w:rFonts w:ascii="Times" w:hAnsi="Times" w:cs="Times"/>
          <w:sz w:val="22"/>
          <w:szCs w:val="22"/>
        </w:rPr>
        <w:fldChar w:fldCharType="end"/>
      </w:r>
      <w:r w:rsidR="00F4172A" w:rsidRPr="00A7145A">
        <w:rPr>
          <w:rFonts w:ascii="Times" w:hAnsi="Times"/>
          <w:sz w:val="22"/>
          <w:szCs w:val="22"/>
        </w:rPr>
        <w:t>.</w:t>
      </w:r>
      <w:r w:rsidR="001A286A" w:rsidRPr="009C41BF">
        <w:rPr>
          <w:rFonts w:ascii="Times" w:hAnsi="Times"/>
          <w:sz w:val="22"/>
          <w:szCs w:val="22"/>
        </w:rPr>
        <w:t xml:space="preserve"> We have previously shown that the HORMADs assemble into higher-order oligom</w:t>
      </w:r>
      <w:r w:rsidR="00083D68" w:rsidRPr="004E262E">
        <w:rPr>
          <w:rFonts w:ascii="Times" w:hAnsi="Times"/>
          <w:sz w:val="22"/>
          <w:szCs w:val="22"/>
        </w:rPr>
        <w:t>ers through head-to-tail safety-</w:t>
      </w:r>
      <w:r w:rsidR="001A286A" w:rsidRPr="004E262E">
        <w:rPr>
          <w:rFonts w:ascii="Times" w:hAnsi="Times"/>
          <w:sz w:val="22"/>
          <w:szCs w:val="22"/>
        </w:rPr>
        <w:t xml:space="preserve">belt interactions, and that these interactions are critical for their meiotic functions </w:t>
      </w:r>
      <w:r w:rsidR="00A3560F"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5F2DD615-8BF0-41D5-846A-72C9532FFC01&lt;/uuid&gt;&lt;priority&gt;5&lt;/priority&gt;&lt;publications&gt;&lt;publication&gt;&lt;uuid&gt;1C62618F-091D-4308-AFC5-74A84C8F85A7&lt;/uuid&gt;&lt;volume&gt;31&lt;/volume&gt;&lt;accepted_date&gt;99201409231200000000222000&lt;/accepted_date&gt;&lt;doi&gt;10.1016/j.devcel.2014.09.013&lt;/doi&gt;&lt;startpage&gt;487&lt;/startpage&gt;&lt;revision_date&gt;99201407291200000000222000&lt;/revision_date&gt;&lt;publication_date&gt;99201411241200000000222000&lt;/publication_date&gt;&lt;url&gt;http://linkinghub.elsevier.com/retrieve/pii/S1534580714006194&lt;/url&gt;&lt;type&gt;400&lt;/type&gt;&lt;title&gt;The Chromosome Axis Controls Meiotic Events through a Hierarchical Assembly of HORMA Domain Proteins.&lt;/title&gt;&lt;submission_date&gt;99201405021200000000222000&lt;/submission_date&gt;&lt;number&gt;4&lt;/number&gt;&lt;institution&gt;Department of Molecular and Cell Biology, University of California, Berkeley, Berkeley, CA 94720-3220, USA; Howard Hughes Medical Institute, 4000 Jones Bridge Road, Chevy Chase, MD 20815, USA; Life Sciences Division, Department of Genome Dynamics, Lawrence Berkeley National Laboratory, Berkeley, CA 94720, USA; California Institute for Quantitative Biosciences, Berkeley, CA 94720, USA.&lt;/institution&gt;&lt;subtype&gt;400&lt;/subtype&gt;&lt;endpage&gt;502&lt;/endpage&gt;&lt;bundle&gt;&lt;publication&gt;&lt;title&gt;Developmental cell&lt;/title&gt;&lt;type&gt;-100&lt;/type&gt;&lt;subtype&gt;-100&lt;/subtype&gt;&lt;uuid&gt;E94B58A3-7F6F-4056-A50D-8000533F0134&lt;/uuid&gt;&lt;/publication&gt;&lt;/bundle&gt;&lt;authors&gt;&lt;author&gt;&lt;firstName&gt;Yumi&lt;/firstName&gt;&lt;lastName&gt;Kim&lt;/lastName&gt;&lt;/author&gt;&lt;author&gt;&lt;firstName&gt;Scott&lt;/firstName&gt;&lt;middleNames&gt;C&lt;/middleNames&gt;&lt;lastName&gt;Rosenberg&lt;/lastName&gt;&lt;/author&gt;&lt;author&gt;&lt;firstName&gt;Christine&lt;/firstName&gt;&lt;middleNames&gt;L&lt;/middleNames&gt;&lt;lastName&gt;Kugel&lt;/lastName&gt;&lt;/author&gt;&lt;author&gt;&lt;firstName&gt;Nora&lt;/firstName&gt;&lt;lastName&gt;Kostow&lt;/lastName&gt;&lt;/author&gt;&lt;author&gt;&lt;firstName&gt;Ofer&lt;/firstName&gt;&lt;lastName&gt;Rog&lt;/lastName&gt;&lt;/author&gt;&lt;author&gt;&lt;firstName&gt;Vitaliy&lt;/firstName&gt;&lt;lastName&gt;Davydov&lt;/lastName&gt;&lt;/author&gt;&lt;author&gt;&lt;firstName&gt;Tiffany&lt;/firstName&gt;&lt;middleNames&gt;Y&lt;/middleNames&gt;&lt;lastName&gt;Su&lt;/lastName&gt;&lt;/author&gt;&lt;author&gt;&lt;firstName&gt;Abby&lt;/firstName&gt;&lt;middleNames&gt;F&lt;/middleNames&gt;&lt;lastName&gt;Dernburg&lt;/lastName&gt;&lt;/author&gt;&lt;author&gt;&lt;firstName&gt;Kevin&lt;/firstName&gt;&lt;middleNames&gt;D&lt;/middleNames&gt;&lt;lastName&gt;Corbett&lt;/lastName&gt;&lt;/author&gt;&lt;/authors&gt;&lt;/publication&gt;&lt;/publications&gt;&lt;cites&gt;&lt;/cites&gt;&lt;/citation&gt;</w:instrText>
      </w:r>
      <w:r w:rsidR="00A3560F" w:rsidRPr="009C41BF">
        <w:rPr>
          <w:rFonts w:ascii="Times" w:hAnsi="Times" w:cs="Times"/>
          <w:sz w:val="22"/>
          <w:szCs w:val="22"/>
          <w:rPrChange w:id="27" w:author="Kevin Corbett" w:date="2015-04-04T11:23:00Z">
            <w:rPr>
              <w:rFonts w:ascii="Times" w:hAnsi="Times" w:cs="Times"/>
              <w:sz w:val="22"/>
              <w:szCs w:val="22"/>
            </w:rPr>
          </w:rPrChange>
        </w:rPr>
        <w:fldChar w:fldCharType="separate"/>
      </w:r>
      <w:r w:rsidR="00A3560F" w:rsidRPr="009C41BF">
        <w:rPr>
          <w:rFonts w:ascii="Times" w:hAnsi="Times" w:cs="Times"/>
          <w:sz w:val="22"/>
          <w:szCs w:val="22"/>
        </w:rPr>
        <w:t>(Kim et al., 2014)</w:t>
      </w:r>
      <w:r w:rsidR="00A3560F" w:rsidRPr="009C41BF">
        <w:rPr>
          <w:rFonts w:ascii="Times" w:hAnsi="Times" w:cs="Times"/>
          <w:sz w:val="22"/>
          <w:szCs w:val="22"/>
        </w:rPr>
        <w:fldChar w:fldCharType="end"/>
      </w:r>
      <w:r w:rsidR="001A286A" w:rsidRPr="00A7145A">
        <w:rPr>
          <w:rFonts w:ascii="Times" w:hAnsi="Times"/>
          <w:sz w:val="22"/>
          <w:szCs w:val="22"/>
        </w:rPr>
        <w:t xml:space="preserve">. As a predominant family of AAA+ ATPases function to disaggregate or </w:t>
      </w:r>
      <w:r w:rsidR="00B57FB7" w:rsidRPr="009C41BF">
        <w:rPr>
          <w:rFonts w:ascii="Times" w:hAnsi="Times"/>
          <w:sz w:val="22"/>
          <w:szCs w:val="22"/>
        </w:rPr>
        <w:t>disassemble protein complexes</w:t>
      </w:r>
      <w:r w:rsidR="001A286A" w:rsidRPr="009C41BF">
        <w:rPr>
          <w:rFonts w:ascii="Times" w:hAnsi="Times"/>
          <w:sz w:val="22"/>
          <w:szCs w:val="22"/>
        </w:rPr>
        <w:t xml:space="preserve"> </w:t>
      </w:r>
      <w:r w:rsidR="00A3560F"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C7DB9051-B100-4B68-93BA-4A695D0475EE&lt;/uuid&gt;&lt;priority&gt;6&lt;/priority&gt;&lt;publications&gt;&lt;publication&gt;&lt;uuid&gt;94CB5846-C8E4-4E87-A1CF-F2952A3AF408&lt;/uuid&gt;&lt;volume&gt;80&lt;/volume&gt;&lt;doi&gt;10.1146/annurev-biochem-060408-172623&lt;/doi&gt;&lt;startpage&gt;587&lt;/startpage&gt;&lt;publication_date&gt;99201100001200000000200000&lt;/publication_date&gt;&lt;url&gt;http://www.annualreviews.org/doi/abs/10.1146/annurev-biochem-060408-172623&lt;/url&gt;&lt;type&gt;400&lt;/type&gt;&lt;title&gt;AAA+ proteases: ATP-fueled machines of protein destruction.&lt;/title&gt;&lt;institution&gt;Department of Biology, Massachusetts Institute of Technology, Cambridge, Massachusetts 02139;&lt;/institution&gt;&lt;number&gt;1&lt;/number&gt;&lt;subtype&gt;400&lt;/subtype&gt;&lt;endpage&gt;612&lt;/endpage&gt;&lt;bundle&gt;&lt;publication&gt;&lt;title&gt;Annual Review of Biochemistry&lt;/title&gt;&lt;type&gt;-100&lt;/type&gt;&lt;subtype&gt;-100&lt;/subtype&gt;&lt;uuid&gt;40129A2A-54C7-4ED2-80F5-18E98AFE49DD&lt;/uuid&gt;&lt;/publication&gt;&lt;/bundle&gt;&lt;authors&gt;&lt;author&gt;&lt;firstName&gt;Robert&lt;/firstName&gt;&lt;middleNames&gt;T&lt;/middleNames&gt;&lt;lastName&gt;Sauer&lt;/lastName&gt;&lt;/author&gt;&lt;author&gt;&lt;firstName&gt;Tania&lt;/firstName&gt;&lt;middleNames&gt;A&lt;/middleNames&gt;&lt;lastName&gt;Baker&lt;/lastName&gt;&lt;/author&gt;&lt;/authors&gt;&lt;/publication&gt;&lt;publication&gt;&lt;uuid&gt;DCF6DBD7-FCE5-41A0-8AD8-A37D8E26A41A&lt;/uuid&gt;&lt;volume&gt;35&lt;/volume&gt;&lt;doi&gt;10.1146/annurev.biophys.35.040405.101933&lt;/doi&gt;&lt;startpage&gt;93&lt;/startpage&gt;&lt;publication_date&gt;99200606001200000000220000&lt;/publication_date&gt;&lt;url&gt;http://www.annualreviews.org/doi/abs/10.1146/annurev.biophys.35.040405.101933&lt;/url&gt;&lt;citekey&gt;Erzberger:2006p1739&lt;/citekey&gt;&lt;type&gt;400&lt;/type&gt;&lt;title&gt;Evolutionary Relationships and Structural Mechanisms of AAA+ Proteins&lt;/title&gt;&lt;number&gt;1&lt;/number&gt;&lt;subtype&gt;400&lt;/subtype&gt;&lt;endpage&gt;114&lt;/endpage&gt;&lt;bundle&gt;&lt;publication&gt;&lt;title&gt;Annual review of biophysics and biomolecular structure&lt;/title&gt;&lt;type&gt;-100&lt;/type&gt;&lt;subtype&gt;-100&lt;/subtype&gt;&lt;uuid&gt;26124C5B-2CF0-4B44-ACEC-64545CF78CED&lt;/uuid&gt;&lt;/publication&gt;&lt;/bundle&gt;&lt;authors&gt;&lt;author&gt;&lt;firstName&gt;Jan&lt;/firstName&gt;&lt;middleNames&gt;P&lt;/middleNames&gt;&lt;lastName&gt;Erzberger&lt;/lastName&gt;&lt;/author&gt;&lt;author&gt;&lt;firstName&gt;J&lt;/firstName&gt;&lt;middleNames&gt;M&lt;/middleNames&gt;&lt;lastName&gt;Berger&lt;/lastName&gt;&lt;/author&gt;&lt;/authors&gt;&lt;/publication&gt;&lt;/publications&gt;&lt;cites&gt;&lt;/cites&gt;&lt;/citation&gt;</w:instrText>
      </w:r>
      <w:r w:rsidR="00A3560F" w:rsidRPr="009C41BF">
        <w:rPr>
          <w:rFonts w:ascii="Times" w:hAnsi="Times" w:cs="Times"/>
          <w:sz w:val="22"/>
          <w:szCs w:val="22"/>
          <w:rPrChange w:id="28" w:author="Kevin Corbett" w:date="2015-04-04T11:23:00Z">
            <w:rPr>
              <w:rFonts w:ascii="Times" w:hAnsi="Times" w:cs="Times"/>
              <w:sz w:val="22"/>
              <w:szCs w:val="22"/>
            </w:rPr>
          </w:rPrChange>
        </w:rPr>
        <w:fldChar w:fldCharType="separate"/>
      </w:r>
      <w:r w:rsidR="00A3560F" w:rsidRPr="009C41BF">
        <w:rPr>
          <w:rFonts w:ascii="Times" w:hAnsi="Times" w:cs="Times"/>
          <w:sz w:val="22"/>
          <w:szCs w:val="22"/>
        </w:rPr>
        <w:t>(Erzberger and Berger, 2006; Sauer and Baker, 2011)</w:t>
      </w:r>
      <w:r w:rsidR="00A3560F" w:rsidRPr="009C41BF">
        <w:rPr>
          <w:rFonts w:ascii="Times" w:hAnsi="Times" w:cs="Times"/>
          <w:sz w:val="22"/>
          <w:szCs w:val="22"/>
        </w:rPr>
        <w:fldChar w:fldCharType="end"/>
      </w:r>
      <w:r w:rsidR="001A286A" w:rsidRPr="00A7145A">
        <w:rPr>
          <w:rFonts w:ascii="Times" w:hAnsi="Times"/>
          <w:sz w:val="22"/>
          <w:szCs w:val="22"/>
        </w:rPr>
        <w:t xml:space="preserve">, </w:t>
      </w:r>
      <w:r w:rsidR="0003122D" w:rsidRPr="009C41BF">
        <w:rPr>
          <w:rFonts w:ascii="Times" w:hAnsi="Times"/>
          <w:sz w:val="22"/>
          <w:szCs w:val="22"/>
        </w:rPr>
        <w:t>it has been proposed that Pch2/TRIP13 mediates</w:t>
      </w:r>
      <w:r w:rsidR="001A286A" w:rsidRPr="009C41BF">
        <w:rPr>
          <w:rFonts w:ascii="Times" w:hAnsi="Times"/>
          <w:sz w:val="22"/>
          <w:szCs w:val="22"/>
        </w:rPr>
        <w:t xml:space="preserve"> HORMAD removal</w:t>
      </w:r>
      <w:r w:rsidR="0003122D" w:rsidRPr="004E262E">
        <w:rPr>
          <w:rFonts w:ascii="Times" w:hAnsi="Times"/>
          <w:sz w:val="22"/>
          <w:szCs w:val="22"/>
        </w:rPr>
        <w:t xml:space="preserve"> from chromosomes</w:t>
      </w:r>
      <w:r w:rsidR="00083D68" w:rsidRPr="004E262E">
        <w:rPr>
          <w:rFonts w:ascii="Times" w:hAnsi="Times"/>
          <w:sz w:val="22"/>
          <w:szCs w:val="22"/>
        </w:rPr>
        <w:t xml:space="preserve"> </w:t>
      </w:r>
      <w:r w:rsidR="001A286A" w:rsidRPr="004E262E">
        <w:rPr>
          <w:rFonts w:ascii="Times" w:hAnsi="Times"/>
          <w:sz w:val="22"/>
          <w:szCs w:val="22"/>
        </w:rPr>
        <w:t xml:space="preserve">through </w:t>
      </w:r>
      <w:r w:rsidR="00083D68" w:rsidRPr="00A7145A">
        <w:rPr>
          <w:rFonts w:ascii="Times" w:hAnsi="Times"/>
          <w:sz w:val="22"/>
          <w:szCs w:val="22"/>
        </w:rPr>
        <w:t>specific</w:t>
      </w:r>
      <w:r w:rsidR="001A286A" w:rsidRPr="00A7145A">
        <w:rPr>
          <w:rFonts w:ascii="Times" w:hAnsi="Times"/>
          <w:sz w:val="22"/>
          <w:szCs w:val="22"/>
        </w:rPr>
        <w:t xml:space="preserve"> recognition and </w:t>
      </w:r>
      <w:r w:rsidR="00B57FB7" w:rsidRPr="00A7145A">
        <w:rPr>
          <w:rFonts w:ascii="Times" w:hAnsi="Times"/>
          <w:sz w:val="22"/>
          <w:szCs w:val="22"/>
        </w:rPr>
        <w:t>disassembly</w:t>
      </w:r>
      <w:r w:rsidR="001A286A" w:rsidRPr="00A7145A">
        <w:rPr>
          <w:rFonts w:ascii="Times" w:hAnsi="Times"/>
          <w:sz w:val="22"/>
          <w:szCs w:val="22"/>
        </w:rPr>
        <w:t xml:space="preserve"> of </w:t>
      </w:r>
      <w:r w:rsidR="00C7281A" w:rsidRPr="00A7145A">
        <w:rPr>
          <w:rFonts w:ascii="Times" w:hAnsi="Times"/>
          <w:sz w:val="22"/>
          <w:szCs w:val="22"/>
        </w:rPr>
        <w:t>chromosome-associated</w:t>
      </w:r>
      <w:r w:rsidR="0003122D" w:rsidRPr="00A7145A">
        <w:rPr>
          <w:rFonts w:ascii="Times" w:hAnsi="Times"/>
          <w:sz w:val="22"/>
          <w:szCs w:val="22"/>
        </w:rPr>
        <w:t xml:space="preserve"> HORMAD </w:t>
      </w:r>
      <w:r w:rsidR="00B57FB7" w:rsidRPr="00A7145A">
        <w:rPr>
          <w:rFonts w:ascii="Times" w:hAnsi="Times"/>
          <w:sz w:val="22"/>
          <w:szCs w:val="22"/>
        </w:rPr>
        <w:t>complexes</w:t>
      </w:r>
      <w:r w:rsidR="001A286A" w:rsidRPr="00A7145A">
        <w:rPr>
          <w:rFonts w:ascii="Times" w:hAnsi="Times"/>
          <w:sz w:val="22"/>
          <w:szCs w:val="22"/>
        </w:rPr>
        <w:t xml:space="preserve"> </w:t>
      </w:r>
      <w:r w:rsidR="00A3560F"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5274F859-0995-4C3B-84E5-BA74831609B5&lt;/uuid&gt;&lt;priority&gt;7&lt;/priority&gt;&lt;publications&gt;&lt;publication&gt;&lt;uuid&gt;1BB2FA94-0874-424B-8382-79B1700F64CA&lt;/uuid&gt;&lt;volume&gt;111&lt;/volume&gt;&lt;doi&gt;10.1073/pnas.1310755111&lt;/doi&gt;&lt;startpage&gt;E44&lt;/startpage&gt;&lt;publication_date&gt;99201401071200000000222000&lt;/publication_date&gt;&lt;url&gt;http://www.pnas.org/cgi/doi/10.1073/pnas.1310755111&lt;/url&gt;&lt;type&gt;400&lt;/type&gt;&lt;title&gt;Pch2 is a hexameric ring ATPase that remodels the chromosome axis protein Hop1.&lt;/title&gt;&lt;publisher&gt;National Acad Sciences&lt;/publisher&gt;&lt;institution&gt;Molecular Biology and Genetics, Cornell University, Ithaca, NY 14853.&lt;/institution&gt;&lt;number&gt;1&lt;/number&gt;&lt;subtype&gt;400&lt;/subtype&gt;&lt;endpage&gt;53&lt;/endpage&gt;&lt;bundle&gt;&lt;publication&gt;&lt;title&gt;Proceedings of the National Academy of Sciences&lt;/title&gt;&lt;type&gt;-100&lt;/type&gt;&lt;subtype&gt;-100&lt;/subtype&gt;&lt;uuid&gt;3CE6493A-7964-458D-97B9-7AEBEEC30EB0&lt;/uuid&gt;&lt;/publication&gt;&lt;/bundle&gt;&lt;authors&gt;&lt;author&gt;&lt;firstName&gt;Cheng&lt;/firstName&gt;&lt;lastName&gt;Chen&lt;/lastName&gt;&lt;/author&gt;&lt;author&gt;&lt;firstName&gt;Ahmad&lt;/firstName&gt;&lt;lastName&gt;Jomaa&lt;/lastName&gt;&lt;/author&gt;&lt;author&gt;&lt;firstName&gt;Joaquin&lt;/firstName&gt;&lt;lastName&gt;Ortega&lt;/lastName&gt;&lt;/author&gt;&lt;author&gt;&lt;firstName&gt;Eric&lt;/firstName&gt;&lt;middleNames&gt;E&lt;/middleNames&gt;&lt;lastName&gt;Alani&lt;/lastName&gt;&lt;/author&gt;&lt;/authors&gt;&lt;/publication&gt;&lt;/publications&gt;&lt;cites&gt;&lt;/cites&gt;&lt;/citation&gt;</w:instrText>
      </w:r>
      <w:r w:rsidR="00A3560F" w:rsidRPr="009C41BF">
        <w:rPr>
          <w:rFonts w:ascii="Times" w:hAnsi="Times" w:cs="Times"/>
          <w:sz w:val="22"/>
          <w:szCs w:val="22"/>
          <w:rPrChange w:id="29" w:author="Kevin Corbett" w:date="2015-04-04T11:23:00Z">
            <w:rPr>
              <w:rFonts w:ascii="Times" w:hAnsi="Times" w:cs="Times"/>
              <w:sz w:val="22"/>
              <w:szCs w:val="22"/>
            </w:rPr>
          </w:rPrChange>
        </w:rPr>
        <w:fldChar w:fldCharType="separate"/>
      </w:r>
      <w:r w:rsidR="00A3560F" w:rsidRPr="009C41BF">
        <w:rPr>
          <w:rFonts w:ascii="Times" w:hAnsi="Times" w:cs="Times"/>
          <w:sz w:val="22"/>
          <w:szCs w:val="22"/>
        </w:rPr>
        <w:t>(Chen et al., 2014)</w:t>
      </w:r>
      <w:r w:rsidR="00A3560F" w:rsidRPr="009C41BF">
        <w:rPr>
          <w:rFonts w:ascii="Times" w:hAnsi="Times" w:cs="Times"/>
          <w:sz w:val="22"/>
          <w:szCs w:val="22"/>
        </w:rPr>
        <w:fldChar w:fldCharType="end"/>
      </w:r>
      <w:r w:rsidR="00F25782" w:rsidRPr="00A7145A">
        <w:rPr>
          <w:rFonts w:ascii="Times" w:hAnsi="Times"/>
          <w:sz w:val="22"/>
          <w:szCs w:val="22"/>
        </w:rPr>
        <w:t>.</w:t>
      </w:r>
    </w:p>
    <w:p w14:paraId="60F8D028" w14:textId="769669CD" w:rsidR="00E30004" w:rsidRPr="009C41BF" w:rsidRDefault="00C4133A" w:rsidP="007042B1">
      <w:pPr>
        <w:spacing w:after="120" w:line="480" w:lineRule="auto"/>
        <w:rPr>
          <w:rFonts w:ascii="Times" w:hAnsi="Times" w:cs="Times New Roman"/>
          <w:sz w:val="22"/>
          <w:szCs w:val="22"/>
        </w:rPr>
      </w:pPr>
      <w:r w:rsidRPr="009C41BF">
        <w:rPr>
          <w:rFonts w:ascii="Times" w:hAnsi="Times" w:cs="Times New Roman"/>
          <w:sz w:val="22"/>
          <w:szCs w:val="22"/>
        </w:rPr>
        <w:t xml:space="preserve">Recently, mammalian TRIP13 has been </w:t>
      </w:r>
      <w:r w:rsidR="00C7281A" w:rsidRPr="004E262E">
        <w:rPr>
          <w:rFonts w:ascii="Times" w:hAnsi="Times" w:cs="Times New Roman"/>
          <w:sz w:val="22"/>
          <w:szCs w:val="22"/>
        </w:rPr>
        <w:t>shown to</w:t>
      </w:r>
      <w:r w:rsidRPr="004E262E">
        <w:rPr>
          <w:rFonts w:ascii="Times" w:hAnsi="Times" w:cs="Times New Roman"/>
          <w:sz w:val="22"/>
          <w:szCs w:val="22"/>
        </w:rPr>
        <w:t xml:space="preserve"> regulat</w:t>
      </w:r>
      <w:r w:rsidR="00C7281A" w:rsidRPr="00A7145A">
        <w:rPr>
          <w:rFonts w:ascii="Times" w:hAnsi="Times" w:cs="Times New Roman"/>
          <w:sz w:val="22"/>
          <w:szCs w:val="22"/>
        </w:rPr>
        <w:t>e</w:t>
      </w:r>
      <w:r w:rsidRPr="00A7145A">
        <w:rPr>
          <w:rFonts w:ascii="Times" w:hAnsi="Times" w:cs="Times New Roman"/>
          <w:sz w:val="22"/>
          <w:szCs w:val="22"/>
        </w:rPr>
        <w:t xml:space="preserve"> the spindle assembly checkpoint (SAC), which monitors kinetochore-microtubule attachment in both mitosis and meiosis </w:t>
      </w:r>
      <w:r w:rsidR="00A3560F"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FF9B5755-6D5C-4205-AC89-48F4CB30A658&lt;/uuid&gt;&lt;priority&gt;8&lt;/priority&gt;&lt;publications&gt;&lt;publication&gt;&lt;volume&gt;8&lt;/volume&gt;&lt;publication_date&gt;99200704111200000000222000&lt;/publication_date&gt;&lt;number&gt;5&lt;/number&gt;&lt;doi&gt;10.1038/nrm2163&lt;/doi&gt;&lt;startpage&gt;379&lt;/startpage&gt;&lt;title&gt;The spindle-assembly checkpoint in space and time&lt;/title&gt;&lt;uuid&gt;7505ABD8-6DA7-4520-A927-1EB48AF78D3E&lt;/uuid&gt;&lt;subtype&gt;400&lt;/subtype&gt;&lt;endpage&gt;393&lt;/endpage&gt;&lt;type&gt;400&lt;/type&gt;&lt;url&gt;http://www.nature.com/doifinder/10.1038/nrm2163&lt;/url&gt;&lt;bundle&gt;&lt;publication&gt;&lt;publisher&gt;Nature Publishing Group&lt;/publisher&gt;&lt;title&gt;Nature reviews Molecular cell biology&lt;/title&gt;&lt;type&gt;-100&lt;/type&gt;&lt;subtype&gt;-100&lt;/subtype&gt;&lt;uuid&gt;7A71C8DB-9579-4A1B-9EE6-31E88618AF2F&lt;/uuid&gt;&lt;/publication&gt;&lt;/bundle&gt;&lt;authors&gt;&lt;author&gt;&lt;firstName&gt;Andrea&lt;/firstName&gt;&lt;lastName&gt;Musacchio&lt;/lastName&gt;&lt;/author&gt;&lt;author&gt;&lt;firstName&gt;Edward&lt;/firstName&gt;&lt;middleNames&gt;D&lt;/middleNames&gt;&lt;lastName&gt;Salmon&lt;/lastName&gt;&lt;/author&gt;&lt;/authors&gt;&lt;/publication&gt;&lt;/publications&gt;&lt;cites&gt;&lt;/cites&gt;&lt;/citation&gt;</w:instrText>
      </w:r>
      <w:r w:rsidR="00A3560F" w:rsidRPr="009C41BF">
        <w:rPr>
          <w:rFonts w:ascii="Times" w:hAnsi="Times" w:cs="Times"/>
          <w:sz w:val="22"/>
          <w:szCs w:val="22"/>
          <w:rPrChange w:id="30" w:author="Kevin Corbett" w:date="2015-04-04T11:23:00Z">
            <w:rPr>
              <w:rFonts w:ascii="Times" w:hAnsi="Times" w:cs="Times"/>
              <w:sz w:val="22"/>
              <w:szCs w:val="22"/>
            </w:rPr>
          </w:rPrChange>
        </w:rPr>
        <w:fldChar w:fldCharType="separate"/>
      </w:r>
      <w:r w:rsidR="00A3560F" w:rsidRPr="009C41BF">
        <w:rPr>
          <w:rFonts w:ascii="Times" w:hAnsi="Times" w:cs="Times"/>
          <w:sz w:val="22"/>
          <w:szCs w:val="22"/>
        </w:rPr>
        <w:t>(Musacchio and Salmon, 2007)</w:t>
      </w:r>
      <w:r w:rsidR="00A3560F" w:rsidRPr="009C41BF">
        <w:rPr>
          <w:rFonts w:ascii="Times" w:hAnsi="Times" w:cs="Times"/>
          <w:sz w:val="22"/>
          <w:szCs w:val="22"/>
        </w:rPr>
        <w:fldChar w:fldCharType="end"/>
      </w:r>
      <w:r w:rsidRPr="00A7145A">
        <w:rPr>
          <w:rFonts w:ascii="Times" w:hAnsi="Times" w:cs="Times New Roman"/>
          <w:sz w:val="22"/>
          <w:szCs w:val="22"/>
        </w:rPr>
        <w:t>.</w:t>
      </w:r>
      <w:r w:rsidR="00F4172A" w:rsidRPr="009C41BF">
        <w:rPr>
          <w:rFonts w:ascii="Times" w:hAnsi="Times" w:cs="Times New Roman"/>
          <w:sz w:val="22"/>
          <w:szCs w:val="22"/>
        </w:rPr>
        <w:t xml:space="preserve"> </w:t>
      </w:r>
      <w:r w:rsidR="00C7281A" w:rsidRPr="009C41BF">
        <w:rPr>
          <w:rFonts w:ascii="Times" w:hAnsi="Times" w:cs="Times New Roman"/>
          <w:sz w:val="22"/>
          <w:szCs w:val="22"/>
        </w:rPr>
        <w:t>In this pathway, u</w:t>
      </w:r>
      <w:r w:rsidR="00F4172A" w:rsidRPr="004E262E">
        <w:rPr>
          <w:rFonts w:ascii="Times" w:hAnsi="Times" w:cs="Times New Roman"/>
          <w:sz w:val="22"/>
          <w:szCs w:val="22"/>
        </w:rPr>
        <w:t xml:space="preserve">nattached kinetochores generate an inhibitor of the anaphase promoting complex/cyclosome (APC/C) called the mitotic checkpoint complex (MCC), which is </w:t>
      </w:r>
      <w:r w:rsidR="00E30004" w:rsidRPr="00A7145A">
        <w:rPr>
          <w:rFonts w:ascii="Times" w:hAnsi="Times" w:cs="Times New Roman"/>
          <w:sz w:val="22"/>
          <w:szCs w:val="22"/>
        </w:rPr>
        <w:t xml:space="preserve">composed of the MAD2, CDC20, BUBR1, and BUB3 proteins </w:t>
      </w:r>
      <w:r w:rsidR="003A23CD"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A69EFB34-5B26-48EE-B1D7-4CA58B78D1BB&lt;/uuid&gt;&lt;priority&gt;9&lt;/priority&gt;&lt;publications&gt;&lt;publication&gt;&lt;uuid&gt;7884F7FA-86D7-4245-9D7E-1DB5471A2680&lt;/uuid&gt;&lt;volume&gt;154&lt;/volume&gt;&lt;doi&gt;10.1083/jcb.200102093&lt;/doi&gt;&lt;startpage&gt;925&lt;/startpage&gt;&lt;publication_date&gt;99200109031200000000222000&lt;/publication_date&gt;&lt;url&gt;http://www.jcb.org/cgi/doi/10.1083/jcb.200102093&lt;/url&gt;&lt;type&gt;400&lt;/type&gt;&lt;title&gt;Checkpoint inhibition of the APC/C in HeLa cells is mediated by a complex of BUBR1, BUB3, CDC20, and MAD2.&lt;/title&gt;&lt;publisher&gt;Rockefeller Univ Press&lt;/publisher&gt;&lt;institution&gt;Institute for Cancer Research, The Fox Chase Cancer Center, Philadelphia, PA 19111, USA.&lt;/institution&gt;&lt;number&gt;5&lt;/number&gt;&lt;subtype&gt;400&lt;/subtype&gt;&lt;endpage&gt;936&lt;/endpage&gt;&lt;bundle&gt;&lt;publication&gt;&lt;publisher&gt;Rockefeller Univ Press&lt;/publisher&gt;&lt;title&gt;The Journal of cell biology&lt;/title&gt;&lt;type&gt;-100&lt;/type&gt;&lt;subtype&gt;-100&lt;/subtype&gt;&lt;uuid&gt;2EDA8953-7DF4-4559-AB9E-C4B693B27CE9&lt;/uuid&gt;&lt;/publication&gt;&lt;/bundle&gt;&lt;authors&gt;&lt;author&gt;&lt;firstName&gt;V&lt;/firstName&gt;&lt;lastName&gt;Sudakin&lt;/lastName&gt;&lt;/author&gt;&lt;author&gt;&lt;firstName&gt;G&lt;/firstName&gt;&lt;middleNames&gt;K&lt;/middleNames&gt;&lt;lastName&gt;Chan&lt;/lastName&gt;&lt;/author&gt;&lt;author&gt;&lt;firstName&gt;T&lt;/firstName&gt;&lt;middleNames&gt;J&lt;/middleNames&gt;&lt;lastName&gt;Yen&lt;/lastName&gt;&lt;/author&gt;&lt;/authors&gt;&lt;/publication&gt;&lt;publication&gt;&lt;uuid&gt;D9D868DC-B63F-4EF7-AD58-26CF0716786B&lt;/uuid&gt;&lt;volume&gt;148&lt;/volume&gt;&lt;doi&gt;10.1083/jcb.148.5.871&lt;/doi&gt;&lt;startpage&gt;871&lt;/startpage&gt;&lt;publication_date&gt;99200003061200000000222000&lt;/publication_date&gt;&lt;url&gt;http://jcb.rupress.org/content/148/5/871.full&lt;/url&gt;&lt;type&gt;400&lt;/type&gt;&lt;title&gt;MAD3 encodes a novel component of the spindle checkpoint which interacts with Bub3p, Cdc20p, and Mad2p.&lt;/title&gt;&lt;publisher&gt;Rockefeller Univ Press&lt;/publisher&gt;&lt;institution&gt;Institute of Cell and Molecular Biology, University of Edinburgh, Edinburgh EH9 3JR, United Kingdom. hardwick@holyrod.ed.ac.uk&lt;/institution&gt;&lt;number&gt;5&lt;/number&gt;&lt;subtype&gt;400&lt;/subtype&gt;&lt;endpage&gt;882&lt;/endpage&gt;&lt;bundle&gt;&lt;publication&gt;&lt;publisher&gt;Rockefeller Univ Press&lt;/publisher&gt;&lt;title&gt;The Journal of cell biology&lt;/title&gt;&lt;type&gt;-100&lt;/type&gt;&lt;subtype&gt;-100&lt;/subtype&gt;&lt;uuid&gt;2EDA8953-7DF4-4559-AB9E-C4B693B27CE9&lt;/uuid&gt;&lt;/publication&gt;&lt;/bundle&gt;&lt;authors&gt;&lt;author&gt;&lt;firstName&gt;K&lt;/firstName&gt;&lt;middleNames&gt;G&lt;/middleNames&gt;&lt;lastName&gt;Hardwick&lt;/lastName&gt;&lt;/author&gt;&lt;author&gt;&lt;firstName&gt;R&lt;/firstName&gt;&lt;middleNames&gt;C&lt;/middleNames&gt;&lt;lastName&gt;Johnston&lt;/lastName&gt;&lt;/author&gt;&lt;author&gt;&lt;firstName&gt;D&lt;/firstName&gt;&lt;middleNames&gt;L&lt;/middleNames&gt;&lt;lastName&gt;Smith&lt;/lastName&gt;&lt;/author&gt;&lt;author&gt;&lt;firstName&gt;A&lt;/firstName&gt;&lt;middleNames&gt;W&lt;/middleNames&gt;&lt;lastName&gt;Murray&lt;/lastName&gt;&lt;/author&gt;&lt;/authors&gt;&lt;/publication&gt;&lt;publication&gt;&lt;uuid&gt;2BF6558D-5A57-4E85-B36D-A2C795AC4CEB&lt;/uuid&gt;&lt;volume&gt;20&lt;/volume&gt;&lt;doi&gt;10.1093/emboj/20.23.6648&lt;/doi&gt;&lt;startpage&gt;6648&lt;/startpage&gt;&lt;publication_date&gt;99200112031200000000222000&lt;/publication_date&gt;&lt;url&gt;http://emboj.embopress.org/cgi/doi/10.1093/emboj/20.23.6648&lt;/url&gt;&lt;type&gt;400&lt;/type&gt;&lt;title&gt;Bub3 interaction with Mad2, Mad3 and Cdc20 is mediated by WD40 repeats and does not require intact kinetochores.&lt;/title&gt;&lt;institution&gt;Dipartimento di Biotecnologie e Bioscienze, Piazza della Scienza 2, 20126 Milano, Italy.&lt;/institution&gt;&lt;number&gt;23&lt;/number&gt;&lt;subtype&gt;400&lt;/subtype&gt;&lt;endpage&gt;6659&lt;/endpage&gt;&lt;bundle&gt;&lt;publication&gt;&lt;publisher&gt;Nature Publishing Group&lt;/publisher&gt;&lt;title&gt;The EMBO journal&lt;/title&gt;&lt;type&gt;-100&lt;/type&gt;&lt;subtype&gt;-100&lt;/subtype&gt;&lt;uuid&gt;C4DB17C0-BF34-436D-AD21-2F760DFDEBD7&lt;/uuid&gt;&lt;/publication&gt;&lt;/bundle&gt;&lt;authors&gt;&lt;author&gt;&lt;firstName&gt;R&lt;/firstName&gt;&lt;lastName&gt;Fraschini&lt;/lastName&gt;&lt;/author&gt;&lt;author&gt;&lt;firstName&gt;A&lt;/firstName&gt;&lt;lastName&gt;Beretta&lt;/lastName&gt;&lt;/author&gt;&lt;author&gt;&lt;firstName&gt;L&lt;/firstName&gt;&lt;lastName&gt;Sironi&lt;/lastName&gt;&lt;/author&gt;&lt;author&gt;&lt;firstName&gt;A&lt;/firstName&gt;&lt;lastName&gt;Musacchio&lt;/lastName&gt;&lt;/author&gt;&lt;author&gt;&lt;firstName&gt;G&lt;/firstName&gt;&lt;lastName&gt;Lucchini&lt;/lastName&gt;&lt;/author&gt;&lt;author&gt;&lt;firstName&gt;S&lt;/firstName&gt;&lt;lastName&gt;Piatti&lt;/lastName&gt;&lt;/author&gt;&lt;/authors&gt;&lt;/publication&gt;&lt;/publications&gt;&lt;cites&gt;&lt;/cites&gt;&lt;/citation&gt;</w:instrText>
      </w:r>
      <w:r w:rsidR="003A23CD" w:rsidRPr="009C41BF">
        <w:rPr>
          <w:rFonts w:ascii="Times" w:hAnsi="Times" w:cs="Times"/>
          <w:sz w:val="22"/>
          <w:szCs w:val="22"/>
          <w:rPrChange w:id="31" w:author="Kevin Corbett" w:date="2015-04-04T11:23:00Z">
            <w:rPr>
              <w:rFonts w:ascii="Times" w:hAnsi="Times" w:cs="Times"/>
              <w:sz w:val="22"/>
              <w:szCs w:val="22"/>
            </w:rPr>
          </w:rPrChange>
        </w:rPr>
        <w:fldChar w:fldCharType="separate"/>
      </w:r>
      <w:r w:rsidR="003A23CD" w:rsidRPr="009C41BF">
        <w:rPr>
          <w:rFonts w:ascii="Times" w:hAnsi="Times" w:cs="Times"/>
          <w:sz w:val="22"/>
          <w:szCs w:val="22"/>
        </w:rPr>
        <w:t>(Fraschini et al., 2001; Hardwick et al., 2000; Sudakin et al., 2001)</w:t>
      </w:r>
      <w:r w:rsidR="003A23CD" w:rsidRPr="009C41BF">
        <w:rPr>
          <w:rFonts w:ascii="Times" w:hAnsi="Times" w:cs="Times"/>
          <w:sz w:val="22"/>
          <w:szCs w:val="22"/>
        </w:rPr>
        <w:fldChar w:fldCharType="end"/>
      </w:r>
      <w:r w:rsidR="00E30004" w:rsidRPr="00A7145A">
        <w:rPr>
          <w:rFonts w:ascii="Times" w:hAnsi="Times" w:cs="Times New Roman"/>
          <w:sz w:val="22"/>
          <w:szCs w:val="22"/>
        </w:rPr>
        <w:t>. MAD2 is a relative of the meiotic HORMADs, and exists in one of two conf</w:t>
      </w:r>
      <w:r w:rsidR="00E30004" w:rsidRPr="009C41BF">
        <w:rPr>
          <w:rFonts w:ascii="Times" w:hAnsi="Times" w:cs="Times New Roman"/>
          <w:sz w:val="22"/>
          <w:szCs w:val="22"/>
        </w:rPr>
        <w:t xml:space="preserve">ormers: an inactive “open” state (O-MAD2), and an active “closed” state (C-MAD2) </w:t>
      </w:r>
      <w:r w:rsidR="001154D8" w:rsidRPr="009C41BF">
        <w:rPr>
          <w:rFonts w:ascii="Times" w:hAnsi="Times" w:cs="Times New Roman"/>
          <w:sz w:val="22"/>
          <w:szCs w:val="22"/>
        </w:rPr>
        <w:t>(</w:t>
      </w:r>
      <w:r w:rsidR="001154D8" w:rsidRPr="00A7145A">
        <w:rPr>
          <w:rFonts w:ascii="Times" w:hAnsi="Times" w:cs="Times New Roman"/>
          <w:b/>
          <w:sz w:val="22"/>
          <w:szCs w:val="22"/>
          <w:rPrChange w:id="32" w:author="Kevin Corbett" w:date="2015-04-04T11:23:00Z">
            <w:rPr>
              <w:rFonts w:ascii="Times" w:hAnsi="Times" w:cs="Times New Roman"/>
              <w:b/>
              <w:color w:val="0000FF"/>
              <w:sz w:val="22"/>
              <w:szCs w:val="22"/>
            </w:rPr>
          </w:rPrChange>
        </w:rPr>
        <w:t xml:space="preserve">Figure </w:t>
      </w:r>
      <w:ins w:id="33" w:author="Kevin Corbett" w:date="2015-04-01T10:58:00Z">
        <w:r w:rsidR="00A7542B" w:rsidRPr="00A7145A">
          <w:rPr>
            <w:rFonts w:ascii="Times" w:hAnsi="Times" w:cs="Times New Roman"/>
            <w:b/>
            <w:sz w:val="22"/>
            <w:szCs w:val="22"/>
            <w:rPrChange w:id="34" w:author="Kevin Corbett" w:date="2015-04-04T11:23:00Z">
              <w:rPr>
                <w:rFonts w:ascii="Times" w:hAnsi="Times" w:cs="Times New Roman"/>
                <w:b/>
                <w:color w:val="0000FF"/>
                <w:sz w:val="22"/>
                <w:szCs w:val="22"/>
              </w:rPr>
            </w:rPrChange>
          </w:rPr>
          <w:t>8</w:t>
        </w:r>
      </w:ins>
      <w:del w:id="35" w:author="Kevin Corbett" w:date="2015-04-01T10:58:00Z">
        <w:r w:rsidR="00DF32ED" w:rsidRPr="00A7145A" w:rsidDel="00A7542B">
          <w:rPr>
            <w:rFonts w:ascii="Times" w:hAnsi="Times" w:cs="Times New Roman"/>
            <w:b/>
            <w:sz w:val="22"/>
            <w:szCs w:val="22"/>
            <w:rPrChange w:id="36" w:author="Kevin Corbett" w:date="2015-04-04T11:23:00Z">
              <w:rPr>
                <w:rFonts w:ascii="Times" w:hAnsi="Times" w:cs="Times New Roman"/>
                <w:b/>
                <w:color w:val="0000FF"/>
                <w:sz w:val="22"/>
                <w:szCs w:val="22"/>
              </w:rPr>
            </w:rPrChange>
          </w:rPr>
          <w:delText>7</w:delText>
        </w:r>
      </w:del>
      <w:r w:rsidR="00DF32ED" w:rsidRPr="00A7145A">
        <w:rPr>
          <w:rFonts w:ascii="Times" w:hAnsi="Times" w:cs="Times New Roman"/>
          <w:b/>
          <w:sz w:val="22"/>
          <w:szCs w:val="22"/>
          <w:rPrChange w:id="37" w:author="Kevin Corbett" w:date="2015-04-04T11:23:00Z">
            <w:rPr>
              <w:rFonts w:ascii="Times" w:hAnsi="Times" w:cs="Times New Roman"/>
              <w:b/>
              <w:color w:val="0000FF"/>
              <w:sz w:val="22"/>
              <w:szCs w:val="22"/>
            </w:rPr>
          </w:rPrChange>
        </w:rPr>
        <w:t>-figure supplement 1A</w:t>
      </w:r>
      <w:r w:rsidR="001154D8" w:rsidRPr="00A7145A">
        <w:rPr>
          <w:rFonts w:ascii="Times" w:hAnsi="Times" w:cs="Times New Roman"/>
          <w:sz w:val="22"/>
          <w:szCs w:val="22"/>
        </w:rPr>
        <w:t xml:space="preserve">) </w:t>
      </w:r>
      <w:r w:rsidR="00E30004" w:rsidRPr="009C41BF">
        <w:rPr>
          <w:rFonts w:ascii="Times" w:hAnsi="Times" w:cs="Times New Roman"/>
          <w:sz w:val="22"/>
          <w:szCs w:val="22"/>
        </w:rPr>
        <w:t>that binds CDC20 through a safety-belt interaction to form the core of the MCC</w:t>
      </w:r>
      <w:r w:rsidR="00DF2D7F" w:rsidRPr="009C41BF">
        <w:rPr>
          <w:rFonts w:ascii="Times" w:hAnsi="Times" w:cs="Times New Roman"/>
          <w:sz w:val="22"/>
          <w:szCs w:val="22"/>
        </w:rPr>
        <w:t xml:space="preserve"> </w:t>
      </w:r>
      <w:r w:rsidR="00A3560F"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A6A56361-E920-44B1-93B2-1977076CAC6A&lt;/uuid&gt;&lt;priority&gt;10&lt;/priority&gt;&lt;publications&gt;&lt;publication&gt;&lt;uuid&gt;90AD87FC-7A09-47BC-AF78-DF09DBC3B7E4&lt;/uuid&gt;&lt;volume&gt;11&lt;/volume&gt;&lt;accepted_date&gt;99200402231200000000222000&lt;/accepted_date&gt;&lt;doi&gt;10.1038/nsmb748&lt;/doi&gt;&lt;startpage&gt;338&lt;/startpage&gt;&lt;publication_date&gt;99200404001200000000220000&lt;/publication_date&gt;&lt;url&gt;http://eutils.ncbi.nlm.nih.gov/entrez/eutils/elink.fcgi?dbfrom=pubmed&amp;amp;id=15024386&amp;amp;retmode=ref&amp;amp;cmd=prlinks&lt;/url&gt;&lt;type&gt;400&lt;/type&gt;&lt;title&gt;The Mad2 spindle checkpoint protein has two distinct natively folded states.&lt;/title&gt;&lt;location&gt;200,9,32.8147540,-96.8415292&lt;/location&gt;&lt;submission_date&gt;99200311131200000000222000&lt;/submission_date&gt;&lt;number&gt;4&lt;/number&gt;&lt;institution&gt;Department of Pharmacology, The University of Texas Southwestern Medical Center, 5323 Harry Hines Boulevard, Dallas, Texas 75390, USA.&lt;/institution&gt;&lt;subtype&gt;400&lt;/subtype&gt;&lt;endpage&gt;345&lt;/endpage&gt;&lt;bundle&gt;&lt;publication&gt;&lt;publisher&gt;Nature Publishing Group&lt;/publisher&gt;&lt;title&gt;Nature Structural &amp;amp; Molecular Biology&lt;/title&gt;&lt;type&gt;-100&lt;/type&gt;&lt;subtype&gt;-100&lt;/subtype&gt;&lt;uuid&gt;3883DAB6-3B47-4401-8362-D0A65E258D43&lt;/uuid&gt;&lt;/publication&gt;&lt;/bundle&gt;&lt;authors&gt;&lt;author&gt;&lt;firstName&gt;Xuelian&lt;/firstName&gt;&lt;lastName&gt;Luo&lt;/lastName&gt;&lt;/author&gt;&lt;author&gt;&lt;firstName&gt;Zhanyun&lt;/firstName&gt;&lt;lastName&gt;Tang&lt;/lastName&gt;&lt;/author&gt;&lt;author&gt;&lt;firstName&gt;Guohong&lt;/firstName&gt;&lt;lastName&gt;Xia&lt;/lastName&gt;&lt;/author&gt;&lt;author&gt;&lt;firstName&gt;Katja&lt;/firstName&gt;&lt;lastName&gt;Wassmann&lt;/lastName&gt;&lt;/author&gt;&lt;author&gt;&lt;firstName&gt;Tomohiro&lt;/firstName&gt;&lt;lastName&gt;Matsumoto&lt;/lastName&gt;&lt;/author&gt;&lt;author&gt;&lt;firstName&gt;Josep&lt;/firstName&gt;&lt;lastName&gt;Rizo&lt;/lastName&gt;&lt;/author&gt;&lt;author&gt;&lt;firstName&gt;Hongtao&lt;/firstName&gt;&lt;lastName&gt;Yu&lt;/lastName&gt;&lt;/author&gt;&lt;/authors&gt;&lt;/publication&gt;&lt;publication&gt;&lt;uuid&gt;D0C491A9-E727-4119-97CE-B8AD470CFA58&lt;/uuid&gt;&lt;volume&gt;14&lt;/volume&gt;&lt;accepted_date&gt;99200403161200000000222000&lt;/accepted_date&gt;&lt;doi&gt;10.1016/j.cub.2004.05.046&lt;/doi&gt;&lt;startpage&gt;942&lt;/startpage&gt;&lt;revision_date&gt;99200403111200000000222000&lt;/revision_date&gt;&lt;publication_date&gt;99200406081200000000222000&lt;/publication_date&gt;&lt;url&gt;http://linkinghub.elsevier.com/retrieve/pii/S0960982204003811&lt;/url&gt;&lt;type&gt;400&lt;/type&gt;&lt;title&gt;Dynamics of centromere and kinetochore proteins; implications for checkpoint signaling and silencing.&lt;/title&gt;&lt;submission_date&gt;99200311251200000000222000&lt;/submission_date&gt;&lt;number&gt;11&lt;/number&gt;&lt;institution&gt;Ludwig Institute for Cancer Research, Department of Cellular and Molecular Medicine, University of California at San Diego, La Jolla, CA 92093 USA.&lt;/institution&gt;&lt;subtype&gt;400&lt;/subtype&gt;&lt;endpage&gt;952&lt;/endpage&gt;&lt;bundle&gt;&lt;publication&gt;&lt;title&gt;Current biology&lt;/title&gt;&lt;type&gt;-100&lt;/type&gt;&lt;subtype&gt;-100&lt;/subtype&gt;&lt;uuid&gt;0FC3205B-05F6-4C1F-BE05-23BD7F3F9253&lt;/uuid&gt;&lt;/publication&gt;&lt;/bundle&gt;&lt;authors&gt;&lt;author&gt;&lt;firstName&gt;Jagesh&lt;/firstName&gt;&lt;middleNames&gt;V&lt;/middleNames&gt;&lt;lastName&gt;Shah&lt;/lastName&gt;&lt;/author&gt;&lt;author&gt;&lt;firstName&gt;Elliot&lt;/firstName&gt;&lt;lastName&gt;Botvinick&lt;/lastName&gt;&lt;/author&gt;&lt;author&gt;&lt;firstName&gt;Zahid&lt;/firstName&gt;&lt;lastName&gt;Bonday&lt;/lastName&gt;&lt;/author&gt;&lt;author&gt;&lt;firstName&gt;Frank&lt;/firstName&gt;&lt;lastName&gt;Furnari&lt;/lastName&gt;&lt;/author&gt;&lt;author&gt;&lt;firstName&gt;M&lt;/firstName&gt;&lt;middleNames&gt;W&lt;/middleNames&gt;&lt;lastName&gt;Berns&lt;/lastName&gt;&lt;/author&gt;&lt;author&gt;&lt;firstName&gt;Don&lt;/firstName&gt;&lt;middleNames&gt;W&lt;/middleNames&gt;&lt;lastName&gt;Cleveland&lt;/lastName&gt;&lt;/author&gt;&lt;/authors&gt;&lt;/publication&gt;&lt;publication&gt;&lt;uuid&gt;636BC26A-E6EF-462D-B77F-C60444CEE474&lt;/uuid&gt;&lt;volume&gt;484&lt;/volume&gt;&lt;accepted_date&gt;99201201251200000000222000&lt;/accepted_date&gt;&lt;doi&gt;10.1038/nature10896&lt;/doi&gt;&lt;startpage&gt;208&lt;/startpage&gt;&lt;publication_date&gt;99201204121200000000222000&lt;/publication_date&gt;&lt;url&gt;http://eutils.ncbi.nlm.nih.gov/entrez/eutils/elink.fcgi?dbfrom=pubmed&amp;amp;id=22437499&amp;amp;retmode=ref&amp;amp;cmd=prlinks&lt;/url&gt;&lt;type&gt;400&lt;/type&gt;&lt;title&gt;Structure of the mitotic checkpoint complex.&lt;/title&gt;&lt;location&gt;&amp;lt;html&amp;gt;&amp;lt;head&amp;gt;&amp;lt;meta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Home&amp;lt;/a&amp;gt;&amp;lt;/div&amp;gt;&amp;lt;/body&amp;gt;&amp;lt;/html&amp;gt;&lt;/location&gt;&lt;submission_date&gt;99201109261200000000222000&lt;/submission_date&gt;&lt;number&gt;7393&lt;/number&gt;&lt;institution&gt;Division of Structural Biology, Institute of Cancer Research, Chester Beatty Laboratories, 237 Fulham Road, London, SW3 6JB, UK.&lt;/institution&gt;&lt;subtype&gt;400&lt;/subtype&gt;&lt;endpage&gt;213&lt;/endpage&gt;&lt;bundle&gt;&lt;publication&gt;&lt;publisher&gt;Nature Publishing Group&lt;/publisher&gt;&lt;title&gt;Nature&lt;/title&gt;&lt;type&gt;-100&lt;/type&gt;&lt;subtype&gt;-100&lt;/subtype&gt;&lt;uuid&gt;195D2B16-C6C5-48BC-9769-35C40C610D2F&lt;/uuid&gt;&lt;/publication&gt;&lt;/bundle&gt;&lt;authors&gt;&lt;author&gt;&lt;firstName&gt;William&lt;/firstName&gt;&lt;middleNames&gt;C H&lt;/middleNames&gt;&lt;lastName&gt;Chao&lt;/lastName&gt;&lt;/author&gt;&lt;author&gt;&lt;firstName&gt;Kiran&lt;/firstName&gt;&lt;lastName&gt;Kulkarni&lt;/lastName&gt;&lt;/author&gt;&lt;author&gt;&lt;firstName&gt;Ziguo&lt;/firstName&gt;&lt;lastName&gt;Zhang&lt;/lastName&gt;&lt;/author&gt;&lt;author&gt;&lt;firstName&gt;Eric&lt;/firstName&gt;&lt;middleNames&gt;H&lt;/middleNames&gt;&lt;lastName&gt;Kong&lt;/lastName&gt;&lt;/author&gt;&lt;author&gt;&lt;firstName&gt;David&lt;/firstName&gt;&lt;lastName&gt;Barford&lt;/lastName&gt;&lt;/author&gt;&lt;/authors&gt;&lt;/publication&gt;&lt;publication&gt;&lt;uuid&gt;ABCAE778-C729-4506-A5CB-9B9B9666719E&lt;/uuid&gt;&lt;volume&gt;21&lt;/volume&gt;&lt;doi&gt;10.1093/emboj/21.10.2496&lt;/doi&gt;&lt;startpage&gt;2496&lt;/startpage&gt;&lt;publication_date&gt;99200205151200000000222000&lt;/publication_date&gt;&lt;url&gt;http://eutils.ncbi.nlm.nih.gov/entrez/eutils/elink.fcgi?dbfrom=pubmed&amp;amp;id=12006501&amp;amp;retmode=ref&amp;amp;cmd=prlinks&lt;/url&gt;&lt;citekey&gt;Sironi:2002p4582&lt;/citekey&gt;&lt;type&gt;400&lt;/type&gt;&lt;title&gt;Crystal structure of the tetrameric Mad1-Mad2 core complex: implications of a 'safety belt' binding mechanism for the spindle checkpoint.&lt;/title&gt;&lt;location&gt;200,8,45.4172765,9.2053348&lt;/location&gt;&lt;institution&gt;Structural Biology Unit, Department of Experimental Oncology, European Institute of Oncology, Via Ripamonti 435, 20141 Milan, Italy.&lt;/institution&gt;&lt;number&gt;10&lt;/number&gt;&lt;subtype&gt;400&lt;/subtype&gt;&lt;endpage&gt;2506&lt;/endpage&gt;&lt;bundle&gt;&lt;publication&gt;&lt;publisher&gt;Nature Publishing Group&lt;/publisher&gt;&lt;title&gt;The EMBO journal&lt;/title&gt;&lt;type&gt;-100&lt;/type&gt;&lt;subtype&gt;-100&lt;/subtype&gt;&lt;uuid&gt;C4DB17C0-BF34-436D-AD21-2F760DFDEBD7&lt;/uuid&gt;&lt;/publication&gt;&lt;/bundle&gt;&lt;authors&gt;&lt;author&gt;&lt;firstName&gt;Lucia&lt;/firstName&gt;&lt;lastName&gt;Sironi&lt;/lastName&gt;&lt;/author&gt;&lt;author&gt;&lt;firstName&gt;Marina&lt;/firstName&gt;&lt;lastName&gt;Mapelli&lt;/lastName&gt;&lt;/author&gt;&lt;author&gt;&lt;firstName&gt;Stefan&lt;/firstName&gt;&lt;lastName&gt;Knapp&lt;/lastName&gt;&lt;/author&gt;&lt;author&gt;&lt;nonDroppingParticle&gt;de&lt;/nonDroppingParticle&gt;&lt;firstName&gt;Anna&lt;/firstName&gt;&lt;lastName&gt;Antoni&lt;/lastName&gt;&lt;/author&gt;&lt;author&gt;&lt;firstName&gt;Kuan-Teh&lt;/firstName&gt;&lt;lastName&gt;Jeang&lt;/lastName&gt;&lt;/author&gt;&lt;author&gt;&lt;firstName&gt;Andrea&lt;/firstName&gt;&lt;lastName&gt;Musacchio&lt;/lastName&gt;&lt;/author&gt;&lt;/authors&gt;&lt;/publication&gt;&lt;/publications&gt;&lt;cites&gt;&lt;/cites&gt;&lt;/citation&gt;</w:instrText>
      </w:r>
      <w:r w:rsidR="00A3560F" w:rsidRPr="009C41BF">
        <w:rPr>
          <w:rFonts w:ascii="Times" w:hAnsi="Times" w:cs="Times"/>
          <w:sz w:val="22"/>
          <w:szCs w:val="22"/>
          <w:rPrChange w:id="38" w:author="Kevin Corbett" w:date="2015-04-04T11:23:00Z">
            <w:rPr>
              <w:rFonts w:ascii="Times" w:hAnsi="Times" w:cs="Times"/>
              <w:sz w:val="22"/>
              <w:szCs w:val="22"/>
            </w:rPr>
          </w:rPrChange>
        </w:rPr>
        <w:fldChar w:fldCharType="separate"/>
      </w:r>
      <w:r w:rsidR="00A3560F" w:rsidRPr="009C41BF">
        <w:rPr>
          <w:rFonts w:ascii="Times" w:hAnsi="Times" w:cs="Times"/>
          <w:sz w:val="22"/>
          <w:szCs w:val="22"/>
        </w:rPr>
        <w:t>(Chao et al., 2012; Luo et al., 2004; Shah et al., 2004; Sironi et al., 2002)</w:t>
      </w:r>
      <w:r w:rsidR="00A3560F" w:rsidRPr="009C41BF">
        <w:rPr>
          <w:rFonts w:ascii="Times" w:hAnsi="Times" w:cs="Times"/>
          <w:sz w:val="22"/>
          <w:szCs w:val="22"/>
        </w:rPr>
        <w:fldChar w:fldCharType="end"/>
      </w:r>
      <w:r w:rsidR="00E30004" w:rsidRPr="00A7145A">
        <w:rPr>
          <w:rFonts w:ascii="Times" w:hAnsi="Times" w:cs="Times New Roman"/>
          <w:sz w:val="22"/>
          <w:szCs w:val="22"/>
        </w:rPr>
        <w:t xml:space="preserve">. </w:t>
      </w:r>
      <w:r w:rsidRPr="009C41BF">
        <w:rPr>
          <w:rFonts w:ascii="Times" w:hAnsi="Times" w:cs="Times New Roman"/>
          <w:sz w:val="22"/>
          <w:szCs w:val="22"/>
        </w:rPr>
        <w:t>After all kinetochores become properly attached to microtubules, new MCC assembly is halted and the SAC is inactivated. Timely SAC inactivation requires</w:t>
      </w:r>
      <w:ins w:id="39" w:author="Kevin Corbett" w:date="2015-04-02T13:49:00Z">
        <w:r w:rsidR="001955C1" w:rsidRPr="009C41BF">
          <w:rPr>
            <w:rFonts w:ascii="Times" w:hAnsi="Times" w:cs="Times New Roman"/>
            <w:sz w:val="22"/>
            <w:szCs w:val="22"/>
          </w:rPr>
          <w:t xml:space="preserve"> two</w:t>
        </w:r>
        <w:r w:rsidR="001955C1" w:rsidRPr="004E262E">
          <w:rPr>
            <w:rFonts w:ascii="Times" w:hAnsi="Times" w:cs="Times New Roman"/>
            <w:sz w:val="22"/>
            <w:szCs w:val="22"/>
          </w:rPr>
          <w:t xml:space="preserve"> factors,</w:t>
        </w:r>
      </w:ins>
      <w:r w:rsidRPr="004E262E">
        <w:rPr>
          <w:rFonts w:ascii="Times" w:hAnsi="Times" w:cs="Times New Roman"/>
          <w:sz w:val="22"/>
          <w:szCs w:val="22"/>
        </w:rPr>
        <w:t xml:space="preserve"> TRIP13</w:t>
      </w:r>
      <w:r w:rsidR="00AC2B3D" w:rsidRPr="00A7145A">
        <w:rPr>
          <w:rFonts w:ascii="Times" w:hAnsi="Times" w:cs="Times New Roman"/>
          <w:sz w:val="22"/>
          <w:szCs w:val="22"/>
        </w:rPr>
        <w:t xml:space="preserve"> </w:t>
      </w:r>
      <w:r w:rsidR="00AC2B3D" w:rsidRPr="009C41BF">
        <w:rPr>
          <w:rFonts w:ascii="Times" w:hAnsi="Times" w:cs="Times New Roman"/>
          <w:sz w:val="22"/>
          <w:szCs w:val="22"/>
        </w:rPr>
        <w:fldChar w:fldCharType="begin"/>
      </w:r>
      <w:r w:rsidR="00EF2648">
        <w:rPr>
          <w:rFonts w:ascii="Times" w:hAnsi="Times" w:cs="Times New Roman"/>
          <w:sz w:val="22"/>
          <w:szCs w:val="22"/>
        </w:rPr>
        <w:instrText xml:space="preserve"> ADDIN PAPERS2_CITATIONS &lt;citation&gt;&lt;uuid&gt;48CAA148-9E0B-499C-A6AD-3F0332F47ED6&lt;/uuid&gt;&lt;priority&gt;0&lt;/priority&gt;&lt;publications&gt;&lt;publication&gt;&lt;uuid&gt;B89BCAEA-A9E6-4254-A0BC-731FFEEC94DC&lt;/uuid&gt;&lt;volume&gt;289&lt;/volume&gt;&lt;doi&gt;10.1074/jbc.M114.585315&lt;/doi&gt;&lt;startpage&gt;23928&lt;/startpage&gt;&lt;publication_date&gt;99201408221200000000222000&lt;/publication_date&gt;&lt;url&gt;http://eutils.ncbi.nlm.nih.gov/entrez/eutils/elink.fcgi?dbfrom=pubmed&amp;amp;id=25012665&amp;amp;retmode=ref&amp;amp;cmd=prlinks&lt;/url&gt;&lt;citekey&gt;Wang:2014jx&lt;/citekey&gt;&lt;type&gt;400&lt;/type&gt;&lt;title&gt;Thyroid Hormone Receptor Interacting Protein 13 (TRIP13) AAA-ATPase Is a Novel Mitotic Checkpoint-silencing Protein.&lt;/title&gt;&lt;institution&gt;From the Department of Biological Sciences, University of Toledo, Toledo, Ohio 43606.&lt;/institution&gt;&lt;number&gt;34&lt;/number&gt;&lt;subtype&gt;400&lt;/subtype&gt;&lt;endpage&gt;23937&lt;/endpage&gt;&lt;bundle&gt;&lt;publication&gt;&lt;title&gt;Journal of Biological Chemistry&lt;/title&gt;&lt;type&gt;-100&lt;/type&gt;&lt;subtype&gt;-100&lt;/subtype&gt;&lt;uuid&gt;304E3662-5D50-46B0-9416-4C89CA3E3067&lt;/uuid&gt;&lt;/publication&gt;&lt;/bundle&gt;&lt;authors&gt;&lt;author&gt;&lt;firstName&gt;Kexi&lt;/firstName&gt;&lt;lastName&gt;Wang&lt;/lastName&gt;&lt;/author&gt;&lt;author&gt;&lt;firstName&gt;Brianne&lt;/firstName&gt;&lt;lastName&gt;Sturt-Gillespie&lt;/lastName&gt;&lt;/author&gt;&lt;author&gt;&lt;firstName&gt;James&lt;/firstName&gt;&lt;middleNames&gt;C&lt;/middleNames&gt;&lt;lastName&gt;Hittle&lt;/lastName&gt;&lt;/author&gt;&lt;author&gt;&lt;firstName&gt;Dawn&lt;/firstName&gt;&lt;lastName&gt;Macdonald&lt;/lastName&gt;&lt;/author&gt;&lt;author&gt;&lt;firstName&gt;Gordon&lt;/firstName&gt;&lt;middleNames&gt;K&lt;/middleNames&gt;&lt;lastName&gt;Chan&lt;/lastName&gt;&lt;/author&gt;&lt;author&gt;&lt;firstName&gt;Tim&lt;/firstName&gt;&lt;middleNames&gt;J&lt;/middleNames&gt;&lt;lastName&gt;Yen&lt;/lastName&gt;&lt;/author&gt;&lt;author&gt;&lt;firstName&gt;Song-Tao&lt;/firstName&gt;&lt;lastName&gt;Liu&lt;/lastName&gt;&lt;/author&gt;&lt;/authors&gt;&lt;/publication&gt;&lt;/publications&gt;&lt;cites&gt;&lt;/cites&gt;&lt;/citation&gt;</w:instrText>
      </w:r>
      <w:r w:rsidR="00AC2B3D" w:rsidRPr="009C41BF">
        <w:rPr>
          <w:rFonts w:ascii="Times" w:hAnsi="Times" w:cs="Times New Roman"/>
          <w:sz w:val="22"/>
          <w:szCs w:val="22"/>
          <w:rPrChange w:id="40" w:author="Kevin Corbett" w:date="2015-04-04T11:23:00Z">
            <w:rPr>
              <w:rFonts w:ascii="Times" w:hAnsi="Times" w:cs="Times New Roman"/>
              <w:sz w:val="22"/>
              <w:szCs w:val="22"/>
            </w:rPr>
          </w:rPrChange>
        </w:rPr>
        <w:fldChar w:fldCharType="separate"/>
      </w:r>
      <w:ins w:id="41" w:author="Kevin Corbett" w:date="2015-04-01T17:57:00Z">
        <w:r w:rsidR="00BF5CD7" w:rsidRPr="009C41BF">
          <w:rPr>
            <w:rFonts w:ascii="Times" w:hAnsi="Times" w:cs="Times"/>
            <w:sz w:val="22"/>
            <w:szCs w:val="22"/>
          </w:rPr>
          <w:t>(Wang et al., 2014)</w:t>
        </w:r>
      </w:ins>
      <w:del w:id="42" w:author="Kevin Corbett" w:date="2015-04-01T17:57:00Z">
        <w:r w:rsidR="00AC2B3D" w:rsidRPr="009C41BF" w:rsidDel="00BF5CD7">
          <w:rPr>
            <w:rFonts w:ascii="Times" w:hAnsi="Times" w:cs="Times"/>
            <w:sz w:val="22"/>
            <w:szCs w:val="22"/>
          </w:rPr>
          <w:delText>{Wang:2014jx}</w:delText>
        </w:r>
      </w:del>
      <w:r w:rsidR="00AC2B3D" w:rsidRPr="009C41BF">
        <w:rPr>
          <w:rFonts w:ascii="Times" w:hAnsi="Times" w:cs="Times New Roman"/>
          <w:sz w:val="22"/>
          <w:szCs w:val="22"/>
        </w:rPr>
        <w:fldChar w:fldCharType="end"/>
      </w:r>
      <w:r w:rsidRPr="00A7145A">
        <w:rPr>
          <w:rFonts w:ascii="Times" w:hAnsi="Times" w:cs="Times New Roman"/>
          <w:sz w:val="22"/>
          <w:szCs w:val="22"/>
        </w:rPr>
        <w:t xml:space="preserve"> and</w:t>
      </w:r>
      <w:r w:rsidR="00F25782" w:rsidRPr="009C41BF">
        <w:rPr>
          <w:rFonts w:ascii="Times" w:hAnsi="Times" w:cs="Times New Roman"/>
          <w:sz w:val="22"/>
          <w:szCs w:val="22"/>
        </w:rPr>
        <w:t xml:space="preserve"> the HORMA domain protein</w:t>
      </w:r>
      <w:r w:rsidRPr="009C41BF">
        <w:rPr>
          <w:rFonts w:ascii="Times" w:hAnsi="Times" w:cs="Times New Roman"/>
          <w:sz w:val="22"/>
          <w:szCs w:val="22"/>
        </w:rPr>
        <w:t xml:space="preserve"> p31(comet)</w:t>
      </w:r>
      <w:ins w:id="43" w:author="Kevin Corbett" w:date="2015-04-01T17:27:00Z">
        <w:r w:rsidR="00AC2B3D" w:rsidRPr="004E262E">
          <w:rPr>
            <w:rFonts w:ascii="Times" w:hAnsi="Times" w:cs="Times New Roman"/>
            <w:sz w:val="22"/>
            <w:szCs w:val="22"/>
          </w:rPr>
          <w:t xml:space="preserve"> </w:t>
        </w:r>
      </w:ins>
      <w:r w:rsidR="00D30324" w:rsidRPr="009C41BF">
        <w:rPr>
          <w:rFonts w:ascii="Times" w:hAnsi="Times" w:cs="Times New Roman"/>
          <w:sz w:val="22"/>
          <w:szCs w:val="22"/>
        </w:rPr>
        <w:fldChar w:fldCharType="begin"/>
      </w:r>
      <w:r w:rsidR="00EF2648">
        <w:rPr>
          <w:rFonts w:ascii="Times" w:hAnsi="Times" w:cs="Times New Roman"/>
          <w:sz w:val="22"/>
          <w:szCs w:val="22"/>
        </w:rPr>
        <w:instrText xml:space="preserve"> ADDIN PAPERS2_CITATIONS &lt;citation&gt;&lt;uuid&gt;F62A7220-26D1-4D17-AE1B-54F65346A003&lt;/uuid&gt;&lt;priority&gt;12&lt;/priority&gt;&lt;publications&gt;&lt;publication&gt;&lt;volume&gt;21&lt;/volume&gt;&lt;publication_date&gt;99200212021200000000222000&lt;/publication_date&gt;&lt;number&gt;23&lt;/number&gt;&lt;institution&gt;Department of Radiation Oncology, Albert Einstein College of Medicine, 1300 Morris Park Avenue, Bronx, NY 10461, USA.&lt;/institution&gt;&lt;startpage&gt;6419&lt;/startpage&gt;&lt;title&gt;Identification of a MAD2-binding protein, CMT2, and its role in mitosis.&lt;/title&gt;&lt;uuid&gt;BE1D6F1C-FED7-40F1-A947-D9813603F0F1&lt;/uuid&gt;&lt;subtype&gt;400&lt;/subtype&gt;&lt;endpage&gt;6428&lt;/endpage&gt;&lt;type&gt;400&lt;/type&gt;&lt;url&gt;http://eutils.ncbi.nlm.nih.gov/entrez/eutils/elink.fcgi?dbfrom=pubmed&amp;amp;id=12456649&amp;amp;retmode=ref&amp;amp;cmd=prlinks&lt;/url&gt;&lt;bundle&gt;&lt;publication&gt;&lt;publisher&gt;Nature Publishing Group&lt;/publisher&gt;&lt;title&gt;The EMBO journal&lt;/title&gt;&lt;type&gt;-100&lt;/type&gt;&lt;subtype&gt;-100&lt;/subtype&gt;&lt;uuid&gt;C4DB17C0-BF34-436D-AD21-2F760DFDEBD7&lt;/uuid&gt;&lt;/publication&gt;&lt;/bundle&gt;&lt;authors&gt;&lt;author&gt;&lt;firstName&gt;Toshiyuki&lt;/firstName&gt;&lt;lastName&gt;Habu&lt;/lastName&gt;&lt;/author&gt;&lt;author&gt;&lt;firstName&gt;Sang&lt;/firstName&gt;&lt;middleNames&gt;Hoon&lt;/middleNames&gt;&lt;lastName&gt;Kim&lt;/lastName&gt;&lt;/author&gt;&lt;author&gt;&lt;firstName&gt;Jasminder&lt;/firstName&gt;&lt;lastName&gt;Weinstein&lt;/lastName&gt;&lt;/author&gt;&lt;author&gt;&lt;firstName&gt;Tomohiro&lt;/firstName&gt;&lt;lastName&gt;Matsumoto&lt;/lastName&gt;&lt;/author&gt;&lt;/authors&gt;&lt;/publication&gt;&lt;publication&gt;&lt;uuid&gt;1EB794AB-9011-4CE8-8017-1363977FBE43&lt;/uuid&gt;&lt;volume&gt;23&lt;/volume&gt;&lt;accepted_date&gt;99200406211200000000222000&lt;/accepted_date&gt;&lt;doi&gt;10.1038/sj.emboj.7600322&lt;/doi&gt;&lt;startpage&gt;3133&lt;/startpage&gt;&lt;publication_date&gt;99200408041200000000222000&lt;/publication_date&gt;&lt;url&gt;http://emboj.embopress.org/cgi/doi/10.1038/sj.emboj.7600322&lt;/url&gt;&lt;citekey&gt;Xia:2004ft&lt;/citekey&gt;&lt;type&gt;400&lt;/type&gt;&lt;title&gt;Conformation-specific binding of p31(comet) antagonizes the function of Mad2 in the spindle checkpoint.&lt;/title&gt;&lt;submission_date&gt;99200402061200000000222000&lt;/submission_date&gt;&lt;number&gt;15&lt;/number&gt;&lt;institution&gt;Department of Pharmacology, The University of Texas, Southwestern Medical Center at Dallas, Dallas, TX 75390, USA.&lt;/institution&gt;&lt;subtype&gt;400&lt;/subtype&gt;&lt;endpage&gt;3143&lt;/endpage&gt;&lt;bundle&gt;&lt;publication&gt;&lt;publisher&gt;Nature Publishing Group&lt;/publisher&gt;&lt;title&gt;The EMBO journal&lt;/title&gt;&lt;type&gt;-100&lt;/type&gt;&lt;subtype&gt;-100&lt;/subtype&gt;&lt;uuid&gt;C4DB17C0-BF34-436D-AD21-2F760DFDEBD7&lt;/uuid&gt;&lt;/publication&gt;&lt;/bundle&gt;&lt;authors&gt;&lt;author&gt;&lt;firstName&gt;Guohong&lt;/firstName&gt;&lt;lastName&gt;Xia&lt;/lastName&gt;&lt;/author&gt;&lt;author&gt;&lt;firstName&gt;Xuelian&lt;/firstName&gt;&lt;lastName&gt;Luo&lt;/lastName&gt;&lt;/author&gt;&lt;author&gt;&lt;firstName&gt;Toshiyuki&lt;/firstName&gt;&lt;lastName&gt;Habu&lt;/lastName&gt;&lt;/author&gt;&lt;author&gt;&lt;firstName&gt;Josep&lt;/firstName&gt;&lt;lastName&gt;Rizo&lt;/lastName&gt;&lt;/author&gt;&lt;author&gt;&lt;firstName&gt;Tomohiro&lt;/firstName&gt;&lt;lastName&gt;Matsumoto&lt;/lastName&gt;&lt;/author&gt;&lt;author&gt;&lt;firstName&gt;Hongtao&lt;/firstName&gt;&lt;lastName&gt;Yu&lt;/lastName&gt;&lt;/author&gt;&lt;/authors&gt;&lt;/publication&gt;&lt;publication&gt;&lt;uuid&gt;1DADC1A6-DF65-4E8D-A542-E5EAD4002788&lt;/uuid&gt;&lt;volume&gt;44&lt;/volume&gt;&lt;accepted_date&gt;99201111111200000000222000&lt;/accepted_date&gt;&lt;doi&gt;10.1016/j.molcel.2011.11.014&lt;/doi&gt;&lt;startpage&gt;710&lt;/startpage&gt;&lt;revision_date&gt;99201108261200000000222000&lt;/revision_date&gt;&lt;publication_date&gt;99201112091200000000222000&lt;/publication_date&gt;&lt;url&gt;http://linkinghub.elsevier.com/retrieve/pii/S1097276511008999&lt;/url&gt;&lt;type&gt;400&lt;/type&gt;&lt;title&gt;Homeostatic control of mitotic arrest.&lt;/title&gt;&lt;submission_date&gt;99201105231200000000222000&lt;/submission_date&gt;&lt;number&gt;5&lt;/number&gt;&lt;institution&gt;Department of Experimental Oncology, European Institute of Oncology Via Adamello 16, 20139 Milan, Italy.&lt;/institution&gt;&lt;subtype&gt;400&lt;/subtype&gt;&lt;endpage&gt;720&lt;/endpage&gt;&lt;bundle&gt;&lt;publication&gt;&lt;publisher&gt;Elsevier Inc.&lt;/publisher&gt;&lt;title&gt;Molecular cell&lt;/title&gt;&lt;type&gt;-100&lt;/type&gt;&lt;subtype&gt;-100&lt;/subtype&gt;&lt;uuid&gt;F0AFBBAF-7C82-4BBA-8AA2-9D8B6BC6EFDB&lt;/uuid&gt;&lt;/publication&gt;&lt;/bundle&gt;&lt;authors&gt;&lt;author&gt;&lt;firstName&gt;Gianluca&lt;/firstName&gt;&lt;lastName&gt;Varetti&lt;/lastName&gt;&lt;/author&gt;&lt;author&gt;&lt;firstName&gt;Claudia&lt;/firstName&gt;&lt;lastName&gt;Guida&lt;/lastName&gt;&lt;/author&gt;&lt;author&gt;&lt;firstName&gt;Stefano&lt;/firstName&gt;&lt;lastName&gt;Santaguida&lt;/lastName&gt;&lt;/author&gt;&lt;author&gt;&lt;firstName&gt;Elena&lt;/firstName&gt;&lt;lastName&gt;Chiroli&lt;/lastName&gt;&lt;/author&gt;&lt;author&gt;&lt;firstName&gt;Andrea&lt;/firstName&gt;&lt;lastName&gt;Musacchio&lt;/lastName&gt;&lt;/author&gt;&lt;/authors&gt;&lt;/publication&gt;&lt;publication&gt;&lt;uuid&gt;0026DED1-FB80-43D7-BE43-D7244CE89EF8&lt;/uuid&gt;&lt;volume&gt;124&lt;/volume&gt;&lt;doi&gt;10.1242/jcs.093286&lt;/doi&gt;&lt;startpage&gt;3905&lt;/startpage&gt;&lt;publication_date&gt;99201111151200000000222000&lt;/publication_date&gt;&lt;url&gt;http://jcs.biologists.org/cgi/doi/10.1242/jcs.093286&lt;/url&gt;&lt;type&gt;400&lt;/type&gt;&lt;title&gt;p31comet-mediated extraction of Mad2 from the MCC promotes efficient mitotic exit.&lt;/title&gt;&lt;publisher&gt;The Company of Biologists Ltd&lt;/publisher&gt;&lt;institution&gt;Faculty of Life Sciences, University of Manchester, Michael Smith Building, Oxford Road, Manchester, M13 9PT, UK.&lt;/institution&gt;&lt;number&gt;Pt 22&lt;/number&gt;&lt;subtype&gt;400&lt;/subtype&gt;&lt;endpage&gt;3916&lt;/endpage&gt;&lt;bundle&gt;&lt;publication&gt;&lt;publisher&gt;Co Biol&lt;/publisher&gt;&lt;title&gt;Journal of cell science&lt;/title&gt;&lt;type&gt;-100&lt;/type&gt;&lt;subtype&gt;-100&lt;/subtype&gt;&lt;uuid&gt;D1F9465A-0833-463C-B7B6-FB72EDF0C699&lt;/uuid&gt;&lt;/publication&gt;&lt;/bundle&gt;&lt;authors&gt;&lt;author&gt;&lt;firstName&gt;Frederick&lt;/firstName&gt;&lt;middleNames&gt;G&lt;/middleNames&gt;&lt;lastName&gt;Westhorpe&lt;/lastName&gt;&lt;/author&gt;&lt;author&gt;&lt;firstName&gt;Anthony&lt;/firstName&gt;&lt;lastName&gt;Tighe&lt;/lastName&gt;&lt;/author&gt;&lt;author&gt;&lt;firstName&gt;Pablo&lt;/firstName&gt;&lt;lastName&gt;Lara-Gonzalez&lt;/lastName&gt;&lt;/author&gt;&lt;author&gt;&lt;firstName&gt;Stephen&lt;/firstName&gt;&lt;middleNames&gt;S&lt;/middleNames&gt;&lt;lastName&gt;Taylor&lt;/lastName&gt;&lt;/author&gt;&lt;/authors&gt;&lt;/publication&gt;&lt;publication&gt;&lt;uuid&gt;BC8C9044-A67F-4647-84DA-D426597F9636&lt;/uuid&gt;&lt;volume&gt;22&lt;/volume&gt;&lt;doi&gt;10.1091/mbc.E11-03-0216&lt;/doi&gt;&lt;startpage&gt;4236&lt;/startpage&gt;&lt;publication_date&gt;99201111001200000000220000&lt;/publication_date&gt;&lt;url&gt;http://www.molbiolcell.org/cgi/doi/10.1091/mbc.E11-03-0216&lt;/url&gt;&lt;type&gt;400&lt;/type&gt;&lt;title&gt;p31(comet) acts to ensure timely spindle checkpoint silencing subsequent to kinetochore attachment.&lt;/title&gt;&lt;publisher&gt;American Society for Cell Biology&lt;/publisher&gt;&lt;institution&gt;Center for Cell Decision Processes, Harvard Medical School, Boston, MA 02115, USA.&lt;/institution&gt;&lt;number&gt;22&lt;/number&gt;&lt;subtype&gt;400&lt;/subtype&gt;&lt;endpage&gt;4246&lt;/endpage&gt;&lt;bundle&gt;&lt;publication&gt;&lt;title&gt;Molecular biology of the cell&lt;/title&gt;&lt;type&gt;-100&lt;/type&gt;&lt;subtype&gt;-100&lt;/subtype&gt;&lt;uuid&gt;01FCFBD2-C99F-4A42-891B-8F07EB4C500E&lt;/uuid&gt;&lt;/publication&gt;&lt;/bundle&gt;&lt;authors&gt;&lt;author&gt;&lt;firstName&gt;Robert&lt;/firstName&gt;&lt;middleNames&gt;S&lt;/middleNames&gt;&lt;lastName&gt;Hagan&lt;/lastName&gt;&lt;/author&gt;&lt;author&gt;&lt;firstName&gt;Michael&lt;/firstName&gt;&lt;middleNames&gt;S&lt;/middleNames&gt;&lt;lastName&gt;Manak&lt;/lastName&gt;&lt;/author&gt;&lt;author&gt;&lt;firstName&gt;Håkon&lt;/firstName&gt;&lt;middleNames&gt;Kirkeby&lt;/middleNames&gt;&lt;lastName&gt;Buch&lt;/lastName&gt;&lt;/author&gt;&lt;author&gt;&lt;firstName&gt;Michelle&lt;/firstName&gt;&lt;middleNames&gt;G&lt;/middleNames&gt;&lt;lastName&gt;Meier&lt;/lastName&gt;&lt;/author&gt;&lt;author&gt;&lt;firstName&gt;Patrick&lt;/firstName&gt;&lt;lastName&gt;Meraldi&lt;/lastName&gt;&lt;/author&gt;&lt;author&gt;&lt;firstName&gt;Jagesh&lt;/firstName&gt;&lt;middleNames&gt;V&lt;/middleNames&gt;&lt;lastName&gt;Shah&lt;/lastName&gt;&lt;/author&gt;&lt;author&gt;&lt;firstName&gt;Peter&lt;/firstName&gt;&lt;middleNames&gt;K&lt;/middleNames&gt;&lt;lastName&gt;Sorger&lt;/lastName&gt;&lt;/author&gt;&lt;/authors&gt;&lt;/publication&gt;&lt;publication&gt;&lt;uuid&gt;F77F97A3-1437-4959-85D0-40A5EEC45887&lt;/uuid&gt;&lt;volume&gt;287&lt;/volume&gt;&lt;doi&gt;10.1074/jbc.M112.364356&lt;/doi&gt;&lt;startpage&gt;21561&lt;/startpage&gt;&lt;publication_date&gt;99201206151200000000222000&lt;/publication_date&gt;&lt;url&gt;http://www.jbc.org/cgi/doi/10.1074/jbc.M112.364356&lt;/url&gt;&lt;type&gt;400&lt;/type&gt;&lt;title&gt;Depletion of p31comet protein promotes sensitivity to antimitotic drugs.&lt;/title&gt;&lt;publisher&gt;American Society for Biochemistry and Molecular Biology&lt;/publisher&gt;&lt;institution&gt;Division of Life Science and Center for Cancer Research, Hong Kong University of Science and Technology, Clear Water Bay, Kowloon, Hong Kong.&lt;/institution&gt;&lt;number&gt;25&lt;/number&gt;&lt;subtype&gt;400&lt;/subtype&gt;&lt;endpage&gt;21569&lt;/endpage&gt;&lt;bundle&gt;&lt;publication&gt;&lt;title&gt;Journal of Biological Chemistry&lt;/title&gt;&lt;type&gt;-100&lt;/type&gt;&lt;subtype&gt;-100&lt;/subtype&gt;&lt;uuid&gt;304E3662-5D50-46B0-9416-4C89CA3E3067&lt;/uuid&gt;&lt;/publication&gt;&lt;/bundle&gt;&lt;authors&gt;&lt;author&gt;&lt;firstName&gt;Hoi&lt;/firstName&gt;&lt;middleNames&gt;Tang&lt;/middleNames&gt;&lt;lastName&gt;Ma&lt;/lastName&gt;&lt;/author&gt;&lt;author&gt;&lt;firstName&gt;Yan&lt;/firstName&gt;&lt;middleNames&gt;Yan&lt;/middleNames&gt;&lt;lastName&gt;Chan&lt;/lastName&gt;&lt;/author&gt;&lt;author&gt;&lt;firstName&gt;Xiao&lt;/firstName&gt;&lt;lastName&gt;Chen&lt;/lastName&gt;&lt;/author&gt;&lt;author&gt;&lt;firstName&gt;Kin&lt;/firstName&gt;&lt;middleNames&gt;Fan&lt;/middleNames&gt;&lt;lastName&gt;On&lt;/lastName&gt;&lt;/author&gt;&lt;author&gt;&lt;firstName&gt;Randy&lt;/firstName&gt;&lt;middleNames&gt;Y C&lt;/middleNames&gt;&lt;lastName&gt;Poon&lt;/lastName&gt;&lt;/author&gt;&lt;/authors&gt;&lt;/publication&gt;&lt;/publications&gt;&lt;cites&gt;&lt;/cites&gt;&lt;/citation&gt;</w:instrText>
      </w:r>
      <w:r w:rsidR="00D30324" w:rsidRPr="009C41BF">
        <w:rPr>
          <w:rFonts w:ascii="Times" w:hAnsi="Times" w:cs="Times New Roman"/>
          <w:sz w:val="22"/>
          <w:szCs w:val="22"/>
          <w:rPrChange w:id="44" w:author="Kevin Corbett" w:date="2015-04-04T11:23:00Z">
            <w:rPr>
              <w:rFonts w:ascii="Times" w:hAnsi="Times" w:cs="Times New Roman"/>
              <w:sz w:val="22"/>
              <w:szCs w:val="22"/>
            </w:rPr>
          </w:rPrChange>
        </w:rPr>
        <w:fldChar w:fldCharType="separate"/>
      </w:r>
      <w:r w:rsidR="00D30324" w:rsidRPr="009C41BF">
        <w:rPr>
          <w:rFonts w:ascii="Times" w:hAnsi="Times" w:cs="Times"/>
          <w:sz w:val="22"/>
          <w:szCs w:val="22"/>
        </w:rPr>
        <w:t>(Habu et al., 2002; Hagan et al., 2011; Ma et al., 2012; Varetti et al., 2011; Westhorpe et al., 2011; Xia et al., 2004)</w:t>
      </w:r>
      <w:r w:rsidR="00D30324" w:rsidRPr="009C41BF">
        <w:rPr>
          <w:rFonts w:ascii="Times" w:hAnsi="Times" w:cs="Times New Roman"/>
          <w:sz w:val="22"/>
          <w:szCs w:val="22"/>
        </w:rPr>
        <w:fldChar w:fldCharType="end"/>
      </w:r>
      <w:ins w:id="45" w:author="Kevin Corbett" w:date="2015-04-02T13:49:00Z">
        <w:r w:rsidR="001955C1" w:rsidRPr="00A7145A">
          <w:rPr>
            <w:rFonts w:ascii="Times" w:hAnsi="Times" w:cs="Times New Roman"/>
            <w:sz w:val="22"/>
            <w:szCs w:val="22"/>
          </w:rPr>
          <w:t xml:space="preserve">, </w:t>
        </w:r>
      </w:ins>
      <w:ins w:id="46" w:author="Kevin Corbett" w:date="2015-04-02T13:50:00Z">
        <w:r w:rsidR="001955C1" w:rsidRPr="009C41BF">
          <w:rPr>
            <w:rFonts w:ascii="Times" w:hAnsi="Times" w:cs="Times New Roman"/>
            <w:sz w:val="22"/>
            <w:szCs w:val="22"/>
          </w:rPr>
          <w:t xml:space="preserve">which recent evidence </w:t>
        </w:r>
      </w:ins>
      <w:ins w:id="47" w:author="Kevin Corbett" w:date="2015-04-02T14:03:00Z">
        <w:r w:rsidR="00D30324" w:rsidRPr="009C41BF">
          <w:rPr>
            <w:rFonts w:ascii="Times" w:hAnsi="Times" w:cs="Times New Roman"/>
            <w:sz w:val="22"/>
            <w:szCs w:val="22"/>
          </w:rPr>
          <w:t>suggests</w:t>
        </w:r>
      </w:ins>
      <w:ins w:id="48" w:author="Kevin Corbett" w:date="2015-04-02T13:50:00Z">
        <w:r w:rsidR="001955C1" w:rsidRPr="004E262E">
          <w:rPr>
            <w:rFonts w:ascii="Times" w:hAnsi="Times" w:cs="Times New Roman"/>
            <w:sz w:val="22"/>
            <w:szCs w:val="22"/>
          </w:rPr>
          <w:t xml:space="preserve"> may act together to </w:t>
        </w:r>
      </w:ins>
      <w:ins w:id="49" w:author="Kevin Corbett" w:date="2015-04-02T13:55:00Z">
        <w:r w:rsidR="001955C1" w:rsidRPr="004E262E">
          <w:rPr>
            <w:rFonts w:ascii="Times" w:hAnsi="Times" w:cs="Times New Roman"/>
            <w:sz w:val="22"/>
            <w:szCs w:val="22"/>
          </w:rPr>
          <w:t xml:space="preserve">directly </w:t>
        </w:r>
      </w:ins>
      <w:ins w:id="50" w:author="Kevin Corbett" w:date="2015-04-02T13:50:00Z">
        <w:r w:rsidR="001955C1" w:rsidRPr="00A7145A">
          <w:rPr>
            <w:rFonts w:ascii="Times" w:hAnsi="Times" w:cs="Times New Roman"/>
            <w:sz w:val="22"/>
            <w:szCs w:val="22"/>
          </w:rPr>
          <w:t>disassemble the MCC</w:t>
        </w:r>
      </w:ins>
      <w:r w:rsidR="00D94A03" w:rsidRPr="00A7145A">
        <w:rPr>
          <w:rFonts w:ascii="Times" w:hAnsi="Times" w:cs="Times New Roman"/>
          <w:sz w:val="22"/>
          <w:szCs w:val="22"/>
        </w:rPr>
        <w:t>.</w:t>
      </w:r>
      <w:r w:rsidRPr="00A7145A">
        <w:rPr>
          <w:rFonts w:ascii="Times" w:hAnsi="Times" w:cs="Times New Roman"/>
          <w:sz w:val="22"/>
          <w:szCs w:val="22"/>
        </w:rPr>
        <w:t xml:space="preserve"> </w:t>
      </w:r>
      <w:r w:rsidR="00D94A03" w:rsidRPr="00A7145A">
        <w:rPr>
          <w:rFonts w:ascii="Times" w:hAnsi="Times" w:cs="Times New Roman"/>
          <w:sz w:val="22"/>
          <w:szCs w:val="22"/>
        </w:rPr>
        <w:t>p31(comet)</w:t>
      </w:r>
      <w:ins w:id="51" w:author="Kevin Corbett" w:date="2015-04-02T13:50:00Z">
        <w:r w:rsidR="001955C1" w:rsidRPr="00A7145A">
          <w:rPr>
            <w:rFonts w:ascii="Times" w:hAnsi="Times" w:cs="Times New Roman"/>
            <w:sz w:val="22"/>
            <w:szCs w:val="22"/>
          </w:rPr>
          <w:t xml:space="preserve"> </w:t>
        </w:r>
      </w:ins>
      <w:ins w:id="52" w:author="Kevin Corbett" w:date="2015-04-02T14:03:00Z">
        <w:r w:rsidR="00D30324" w:rsidRPr="00A7145A">
          <w:rPr>
            <w:rFonts w:ascii="Times" w:hAnsi="Times" w:cs="Times New Roman"/>
            <w:sz w:val="22"/>
            <w:szCs w:val="22"/>
          </w:rPr>
          <w:t>specifically recognizes and binds</w:t>
        </w:r>
      </w:ins>
      <w:ins w:id="53" w:author="Kevin Corbett" w:date="2015-04-02T13:50:00Z">
        <w:r w:rsidR="001955C1" w:rsidRPr="00A7145A">
          <w:rPr>
            <w:rFonts w:ascii="Times" w:hAnsi="Times" w:cs="Times New Roman"/>
            <w:sz w:val="22"/>
            <w:szCs w:val="22"/>
          </w:rPr>
          <w:t xml:space="preserve"> C-MAD2</w:t>
        </w:r>
      </w:ins>
      <w:ins w:id="54" w:author="Kevin Corbett" w:date="2015-04-02T14:03:00Z">
        <w:r w:rsidR="00D30324" w:rsidRPr="00A7145A">
          <w:rPr>
            <w:rFonts w:ascii="Times" w:hAnsi="Times" w:cs="Times New Roman"/>
            <w:sz w:val="22"/>
            <w:szCs w:val="22"/>
          </w:rPr>
          <w:t>, and the p31(comet)-MAD2 interface</w:t>
        </w:r>
      </w:ins>
      <w:ins w:id="55" w:author="Kevin Corbett" w:date="2015-04-02T13:50:00Z">
        <w:r w:rsidR="001955C1" w:rsidRPr="00A7145A">
          <w:rPr>
            <w:rFonts w:ascii="Times" w:hAnsi="Times" w:cs="Times New Roman"/>
            <w:sz w:val="22"/>
            <w:szCs w:val="22"/>
          </w:rPr>
          <w:t xml:space="preserve"> overlaps MAD2’s interface with</w:t>
        </w:r>
      </w:ins>
      <w:r w:rsidR="00D94A03" w:rsidRPr="00A7145A">
        <w:rPr>
          <w:rFonts w:ascii="Times" w:hAnsi="Times" w:cs="Times New Roman"/>
          <w:sz w:val="22"/>
          <w:szCs w:val="22"/>
        </w:rPr>
        <w:t xml:space="preserve"> </w:t>
      </w:r>
      <w:ins w:id="56" w:author="Kevin Corbett" w:date="2015-04-02T11:25:00Z">
        <w:r w:rsidR="00CD6BCE" w:rsidRPr="00A7145A">
          <w:rPr>
            <w:rFonts w:ascii="Times" w:hAnsi="Times" w:cs="Times New Roman"/>
            <w:sz w:val="22"/>
            <w:szCs w:val="22"/>
          </w:rPr>
          <w:t>BUBR1</w:t>
        </w:r>
      </w:ins>
      <w:ins w:id="57" w:author="Kevin Corbett" w:date="2015-04-02T14:04:00Z">
        <w:r w:rsidR="00D30324" w:rsidRPr="00A7145A">
          <w:rPr>
            <w:rFonts w:ascii="Times" w:hAnsi="Times" w:cs="Times New Roman"/>
            <w:sz w:val="22"/>
            <w:szCs w:val="22"/>
          </w:rPr>
          <w:t xml:space="preserve"> in the intact MCC</w:t>
        </w:r>
      </w:ins>
      <w:del w:id="58" w:author="Kevin Corbett" w:date="2015-04-01T17:12:00Z">
        <w:r w:rsidR="00F25782" w:rsidRPr="00A7145A" w:rsidDel="00521975">
          <w:rPr>
            <w:rFonts w:ascii="Times" w:hAnsi="Times" w:cs="Times New Roman"/>
            <w:sz w:val="22"/>
            <w:szCs w:val="22"/>
          </w:rPr>
          <w:delText>forms a heterodimeric complex specifically with</w:delText>
        </w:r>
      </w:del>
      <w:del w:id="59" w:author="Kevin Corbett" w:date="2015-04-02T13:51:00Z">
        <w:r w:rsidR="00F25782" w:rsidRPr="00A7145A" w:rsidDel="001955C1">
          <w:rPr>
            <w:rFonts w:ascii="Times" w:hAnsi="Times" w:cs="Times New Roman"/>
            <w:sz w:val="22"/>
            <w:szCs w:val="22"/>
          </w:rPr>
          <w:delText xml:space="preserve"> C-MAD2</w:delText>
        </w:r>
      </w:del>
      <w:del w:id="60" w:author="Kevin Corbett" w:date="2015-04-02T11:26:00Z">
        <w:r w:rsidR="00F25782" w:rsidRPr="00A7145A" w:rsidDel="00CD6BCE">
          <w:rPr>
            <w:rFonts w:ascii="Times" w:hAnsi="Times" w:cs="Times New Roman"/>
            <w:sz w:val="22"/>
            <w:szCs w:val="22"/>
          </w:rPr>
          <w:delText xml:space="preserve"> </w:delText>
        </w:r>
      </w:del>
      <w:del w:id="61" w:author="Kevin Corbett" w:date="2015-04-01T17:57:00Z">
        <w:r w:rsidR="00AC2B3D" w:rsidRPr="009C41BF" w:rsidDel="00BF5CD7">
          <w:rPr>
            <w:rFonts w:ascii="Times" w:hAnsi="Times" w:cs="Times New Roman"/>
            <w:sz w:val="22"/>
            <w:szCs w:val="22"/>
          </w:rPr>
          <w:fldChar w:fldCharType="begin"/>
        </w:r>
        <w:r w:rsidR="00AC2B3D" w:rsidRPr="009C41BF" w:rsidDel="00BF5CD7">
          <w:rPr>
            <w:rFonts w:ascii="Times" w:hAnsi="Times" w:cs="Times New Roman"/>
            <w:sz w:val="22"/>
            <w:szCs w:val="22"/>
          </w:rPr>
          <w:delInstrText xml:space="preserve"> ADDIN PAPERS2_CITATIONS &lt;citation&gt;&lt;uuid&gt;9BFAF92F-EC50-4FC0-8A19-73402CB1DF9D&lt;/uuid&gt;&lt;priority&gt;0&lt;/priority&gt;&lt;publications&gt;&lt;publication&gt;&lt;uuid&gt;1EB794AB-9011-4CE8-8017-1363977FBE43&lt;/uuid&gt;&lt;volume&gt;23&lt;/volume&gt;&lt;accepted_date&gt;99200406211200000000222000&lt;/accepted_date&gt;&lt;doi&gt;10.1038/sj.emboj.7600322&lt;/doi&gt;&lt;startpage&gt;3133&lt;/startpage&gt;&lt;publication_date&gt;99200408041200000000222000&lt;/publication_date&gt;&lt;</w:delInstrText>
        </w:r>
        <w:r w:rsidR="00AC2B3D" w:rsidRPr="004E262E" w:rsidDel="00BF5CD7">
          <w:rPr>
            <w:rFonts w:ascii="Times" w:hAnsi="Times" w:cs="Times New Roman"/>
            <w:sz w:val="22"/>
            <w:szCs w:val="22"/>
          </w:rPr>
          <w:delInstrText>url&gt;http://emboj.embopress.org/cgi/doi/10.1038/sj.emboj.7600322&lt;/url&gt;&lt;citekey&gt;Xia:2004ft&lt;/citekey&gt;&lt;type&gt;400&lt;/type&gt;&lt;title&gt;Conformation-specific binding of p31(comet) antagonizes the function of Mad2 in the spindle checkpoint.&lt;/title&gt;&lt;submission_date&gt;99200402061200000000222000&lt;/submission_date&gt;&lt;number&gt;15&lt;/number&gt;&lt;institution&gt;Department of Pharmacology, The University of Texas, Southwestern Medical Center at Dallas, Dallas, TX 75390, USA.&lt;/institution&gt;&lt;subtype&gt;400&lt;/subtype&gt;&lt;endpage&gt;3143&lt;/endpage&gt;&lt;bundle&gt;&lt;publi</w:delInstrText>
        </w:r>
        <w:r w:rsidR="00AC2B3D" w:rsidRPr="00A7145A" w:rsidDel="00BF5CD7">
          <w:rPr>
            <w:rFonts w:ascii="Times" w:hAnsi="Times" w:cs="Times New Roman"/>
            <w:sz w:val="22"/>
            <w:szCs w:val="22"/>
          </w:rPr>
          <w:delInstrText>cation&gt;&lt;publisher&gt;Nature Publishing Group&lt;/publisher&gt;&lt;title&gt;The EMBO journal&lt;/title&gt;&lt;type&gt;-100&lt;/type&gt;&lt;subtype&gt;-100&lt;/subtype&gt;&lt;uuid&gt;C4DB17C0-BF34-436D-AD21-2F760DFDEBD7&lt;/uuid&gt;&lt;/publication&gt;&lt;/bundle&gt;&lt;authors&gt;&lt;author&gt;&lt;firstName&gt;Guohong&lt;/firstName&gt;&lt;lastName&gt;Xia&lt;/lastName&gt;&lt;/author&gt;&lt;author&gt;&lt;firstName&gt;Xuelian&lt;/firstName&gt;&lt;lastName&gt;Luo&lt;/lastName&gt;&lt;/author&gt;&lt;author&gt;&lt;firstName&gt;Toshiyuki&lt;/firstName&gt;&lt;lastName&gt;Habu&lt;/lastName&gt;&lt;/author&gt;&lt;author&gt;&lt;firstName&gt;Josep&lt;/firstName&gt;&lt;lastName&gt;Rizo&lt;/lastName&gt;&lt;/author&gt;&lt;author&gt;&lt;firstName&gt;Tomohiro&lt;/firstName&gt;&lt;lastName&gt;Matsumoto&lt;/lastName&gt;&lt;/author&gt;&lt;author&gt;&lt;firstName&gt;Hongtao&lt;/firstName&gt;&lt;lastName&gt;Yu&lt;/lastName&gt;&lt;/author&gt;&lt;/authors&gt;&lt;/publication&gt;&lt;/publications&gt;&lt;cites&gt;&lt;/cites&gt;&lt;/citation&gt;</w:delInstrText>
        </w:r>
        <w:r w:rsidR="00AC2B3D" w:rsidRPr="009C41BF" w:rsidDel="00BF5CD7">
          <w:rPr>
            <w:rFonts w:ascii="Times" w:hAnsi="Times" w:cs="Times New Roman"/>
            <w:sz w:val="22"/>
            <w:szCs w:val="22"/>
          </w:rPr>
          <w:fldChar w:fldCharType="separate"/>
        </w:r>
        <w:r w:rsidR="00AC2B3D" w:rsidRPr="009C41BF" w:rsidDel="00BF5CD7">
          <w:rPr>
            <w:rFonts w:ascii="Times" w:hAnsi="Times" w:cs="Times"/>
            <w:sz w:val="22"/>
            <w:szCs w:val="22"/>
          </w:rPr>
          <w:delText>{Xia:2004ft}</w:delText>
        </w:r>
        <w:r w:rsidR="00AC2B3D" w:rsidRPr="009C41BF" w:rsidDel="00BF5CD7">
          <w:rPr>
            <w:rFonts w:ascii="Times" w:hAnsi="Times" w:cs="Times New Roman"/>
            <w:sz w:val="22"/>
            <w:szCs w:val="22"/>
          </w:rPr>
          <w:fldChar w:fldCharType="end"/>
        </w:r>
        <w:r w:rsidR="00A3560F" w:rsidRPr="004E262E" w:rsidDel="00BF5CD7">
          <w:rPr>
            <w:rFonts w:ascii="Times" w:hAnsi="Times" w:cs="Times"/>
            <w:sz w:val="22"/>
            <w:szCs w:val="22"/>
          </w:rPr>
          <w:fldChar w:fldCharType="begin"/>
        </w:r>
        <w:r w:rsidR="003A23CD" w:rsidRPr="004E262E" w:rsidDel="00BF5CD7">
          <w:rPr>
            <w:rFonts w:ascii="Times" w:hAnsi="Times" w:cs="Times"/>
            <w:sz w:val="22"/>
            <w:szCs w:val="22"/>
          </w:rPr>
          <w:delInstrText xml:space="preserve"> ADDIN PAPERS2_CITATIONS &lt;citation&gt;&lt;uuid&gt;36160C79-1BC1-4AE0-8B5B-54000BBB76B9&lt;/uuid&gt;&lt;priority&gt;11&lt;/priority&gt;&lt;publications&gt;&lt;publication&gt;&lt;volume&gt;21&lt;/volume&gt;&lt;publication_date&gt;99200212021200000000222000&lt;/publication_date&gt;&lt;number&gt;23&lt;/number&gt;&lt;institution&gt;Department of Radiation Oncology, Albert Einstein College</w:delInstrText>
        </w:r>
        <w:r w:rsidR="003A23CD" w:rsidRPr="00A7145A" w:rsidDel="00BF5CD7">
          <w:rPr>
            <w:rFonts w:ascii="Times" w:hAnsi="Times" w:cs="Times"/>
            <w:sz w:val="22"/>
            <w:szCs w:val="22"/>
          </w:rPr>
          <w:delInstrText xml:space="preserve"> of Medicine, 1300 Morris Park Avenue, Bronx, NY 10461, USA.&lt;/institution&gt;&lt;startpage&gt;6419&lt;/startpage&gt;&lt;title&gt;Identification of a MAD2-binding protein, CMT2, and its role in mitosis.&lt;/title&gt;&lt;uuid&gt;BE1D6F1C-FED7-40F1-A947-D9813603F0F1&lt;/uuid&gt;&lt;subtype&gt;400&lt;/subtype&gt;&lt;endpage&gt;6428&lt;/endpage&gt;&lt;type&gt;400&lt;/type&gt;&lt;url&gt;http://eutils.ncbi.nlm.nih.gov/entrez/eutils/elink.fcgi?dbfrom=pubmed&amp;amp;id=12456649&amp;amp;retmode=ref&amp;amp;cmd=prlinks&lt;/url&gt;&lt;bundle&gt;&lt;publication&gt;&lt;publisher&gt;Nature Publishing Group&lt;/publisher&gt;&lt;title&gt;The EMBO journal&lt;/title&gt;&lt;type&gt;-100&lt;/type&gt;&lt;subtype&gt;-100&lt;/subtype&gt;&lt;uuid&gt;C4DB17C0-BF34-436D-AD21-2F760DFDEBD7&lt;/uuid&gt;&lt;/publication&gt;&lt;/bundle&gt;&lt;authors&gt;&lt;author&gt;&lt;firstName&gt;Toshiyuki&lt;/firstName&gt;&lt;lastName&gt;Habu&lt;/lastName&gt;&lt;/author&gt;&lt;author&gt;&lt;firstName&gt;Sang&lt;/firstName&gt;&lt;middleNames&gt;Hoon&lt;/middleNames&gt;&lt;lastName&gt;Kim&lt;/lastName&gt;&lt;/author&gt;&lt;author&gt;&lt;firstName&gt;Jasminder&lt;/firstName&gt;&lt;lastName&gt;Weinstein&lt;/lastName&gt;&lt;/author&gt;&lt;author&gt;&lt;firstName&gt;Tomohiro&lt;/firstName&gt;&lt;lastName&gt;Matsumoto&lt;/lastName&gt;&lt;/author&gt;&lt;/authors&gt;&lt;/publication&gt;&lt;publication&gt;&lt;uuid&gt;0BF9FC73-8F6E-403D-AC5A-78943EE6FA6F&lt;/uuid&gt;&lt;volume&gt;131&lt;/volume&gt;&lt;accepted_date&gt;99200708301200000000222000&lt;/accepted_date&gt;&lt;doi&gt;10.1016/j.cell.2007.08.048&lt;/doi&gt;&lt;startpage&gt;744&lt;/startpage&gt;&lt;revision_date&gt;99200706281200000000222000&lt;/revision_date&gt;&lt;publication_date&gt;99200711161200000000222000&lt;/publication_date&gt;&lt;url&gt;http://eutils.ncbi.nlm.nih.gov/entrez/eutils/elink.fcgi?dbfrom=pubmed&amp;amp;id=18022368&amp;amp;retmode=ref&amp;amp;cmd=prlinks&lt;/url&gt;&lt;type&gt;400&lt;/type&gt;&lt;title&gt;p31comet blocks Mad2 activation through structural mimicry.&lt;/title&gt;&lt;location&gt;200,9,32.8215718,-96.8427283&lt;/location&gt;&lt;submission_date&gt;99200704041200000000222000&lt;/submission_date&gt;&lt;number&gt;4&lt;/number&gt;&lt;institution&gt;Department of Pharmacology, The University of Texas Southwestern Medical Center, 6001 Forest Park Road, Dallas, TX 75390, USA.&lt;/institution&gt;&lt;subtype&gt;400&lt;/subtype&gt;&lt;endpage&gt;755&lt;/endpage&gt;&lt;bundle&gt;&lt;publication&gt;&lt;publisher&gt;Elsevier Inc.&lt;/publisher&gt;&lt;title&gt;Cell&lt;/title&gt;&lt;type&gt;-100&lt;/type&gt;&lt;subtype&gt;-100&lt;/subtype&gt;&lt;uuid&gt;56390B03-96FC-4B29-BA47-19D6F7B99623&lt;/uuid&gt;&lt;/publication&gt;&lt;/bundle&gt;&lt;authors&gt;&lt;author&gt;&lt;firstName&gt;Maojun&lt;/firstName&gt;&lt;lastName&gt;Yang&lt;/lastName&gt;&lt;/author&gt;&lt;author&gt;&lt;firstName&gt;Bing&lt;/firstName&gt;&lt;lastName&gt;Li&lt;/lastName&gt;&lt;/author&gt;&lt;author&gt;&lt;firstName&gt;Diana&lt;/firstName&gt;&lt;middleNames&gt;R&lt;/middleNames&gt;&lt;lastName&gt;Tomchick&lt;/lastName&gt;&lt;/author&gt;&lt;author&gt;&lt;firstName&gt;Mischa&lt;/firstName&gt;&lt;lastName&gt;Machius&lt;/lastName&gt;&lt;/author&gt;&lt;author&gt;&lt;firstName&gt;Josep&lt;/firstName&gt;&lt;lastName&gt;Rizo&lt;/lastName&gt;&lt;/author&gt;&lt;author&gt;&lt;firstName&gt;Hongtao&lt;/firstName&gt;&lt;lastName&gt;Yu&lt;/lastName&gt;&lt;/author&gt;&lt;author&gt;&lt;firstName&gt;Xuelian&lt;/firstName&gt;&lt;lastName&gt;Luo&lt;/lastName&gt;&lt;/author&gt;&lt;/authors&gt;&lt;/publication&gt;&lt;/publications&gt;&lt;cites&gt;&lt;/cites&gt;&lt;/citation&gt;</w:delInstrText>
        </w:r>
        <w:r w:rsidR="00A3560F" w:rsidRPr="004E262E" w:rsidDel="00BF5CD7">
          <w:rPr>
            <w:rFonts w:ascii="Times" w:hAnsi="Times" w:cs="Times"/>
            <w:sz w:val="22"/>
            <w:szCs w:val="22"/>
          </w:rPr>
          <w:fldChar w:fldCharType="separate"/>
        </w:r>
        <w:r w:rsidR="00A3560F" w:rsidRPr="004E262E" w:rsidDel="00BF5CD7">
          <w:rPr>
            <w:rFonts w:ascii="Times" w:hAnsi="Times" w:cs="Times"/>
            <w:sz w:val="22"/>
            <w:szCs w:val="22"/>
          </w:rPr>
          <w:delText>(Habu et al., 2002; Yang et al., 2007)</w:delText>
        </w:r>
        <w:r w:rsidR="00A3560F" w:rsidRPr="004E262E" w:rsidDel="00BF5CD7">
          <w:rPr>
            <w:rFonts w:ascii="Times" w:hAnsi="Times" w:cs="Times"/>
            <w:sz w:val="22"/>
            <w:szCs w:val="22"/>
          </w:rPr>
          <w:fldChar w:fldCharType="end"/>
        </w:r>
      </w:del>
      <w:ins w:id="62" w:author="Kevin Corbett" w:date="2015-04-01T17:13:00Z">
        <w:r w:rsidR="00521975" w:rsidRPr="00A7145A">
          <w:rPr>
            <w:rFonts w:ascii="Times" w:hAnsi="Times" w:cs="Times"/>
            <w:sz w:val="22"/>
            <w:szCs w:val="22"/>
          </w:rPr>
          <w:t xml:space="preserve"> </w:t>
        </w:r>
      </w:ins>
      <w:r w:rsidR="00D30324" w:rsidRPr="009C41BF">
        <w:rPr>
          <w:rFonts w:ascii="Times" w:hAnsi="Times" w:cs="Times New Roman"/>
          <w:sz w:val="22"/>
          <w:szCs w:val="22"/>
        </w:rPr>
        <w:fldChar w:fldCharType="begin"/>
      </w:r>
      <w:r w:rsidR="00EF2648">
        <w:rPr>
          <w:rFonts w:ascii="Times" w:hAnsi="Times" w:cs="Times New Roman"/>
          <w:sz w:val="22"/>
          <w:szCs w:val="22"/>
        </w:rPr>
        <w:instrText xml:space="preserve"> ADDIN PAPERS2_CITATIONS &lt;citation&gt;&lt;uuid&gt;B4BC1BCA-636D-4C3B-9341-AB7197CF2640&lt;/uuid&gt;&lt;priority&gt;13&lt;/priority&gt;&lt;publications&gt;&lt;publication&gt;&lt;uuid&gt;1EB794AB-9011-4CE8-8017-1363977FBE43&lt;/uuid&gt;&lt;volume&gt;23&lt;/volume&gt;&lt;accepted_date&gt;99200406211200000000222000&lt;/accepted_date&gt;&lt;doi&gt;10.1038/sj.emboj.7600322&lt;/doi&gt;&lt;startpage&gt;3133&lt;/startpage&gt;&lt;publication_date&gt;99200408041200000000222000&lt;/publication_date&gt;&lt;url&gt;http://emboj.embopress.org/cgi/doi/10.1038/sj.emboj.7600322&lt;/url&gt;&lt;citekey&gt;Xia:2004ft&lt;/citekey&gt;&lt;type&gt;400&lt;/type&gt;&lt;title&gt;Conformation-specific binding of p31(comet) antagonizes the function of Mad2 in the spindle checkpoint.&lt;/title&gt;&lt;submission_date&gt;99200402061200000000222000&lt;/submission_date&gt;&lt;number&gt;15&lt;/number&gt;&lt;institution&gt;Department of Pharmacology, The University of Texas, Southwestern Medical Center at Dallas, Dallas, TX 75390, USA.&lt;/institution&gt;&lt;subtype&gt;400&lt;/subtype&gt;&lt;endpage&gt;3143&lt;/endpage&gt;&lt;bundle&gt;&lt;publication&gt;&lt;publisher&gt;Nature Publishing Group&lt;/publisher&gt;&lt;title&gt;The EMBO journal&lt;/title&gt;&lt;type&gt;-100&lt;/type&gt;&lt;subtype&gt;-100&lt;/subtype&gt;&lt;uuid&gt;C4DB17C0-BF34-436D-AD21-2F760DFDEBD7&lt;/uuid&gt;&lt;/publication&gt;&lt;/bundle&gt;&lt;authors&gt;&lt;author&gt;&lt;firstName&gt;Guohong&lt;/firstName&gt;&lt;lastName&gt;Xia&lt;/lastName&gt;&lt;/author&gt;&lt;author&gt;&lt;firstName&gt;Xuelian&lt;/firstName&gt;&lt;lastName&gt;Luo&lt;/lastName&gt;&lt;/author&gt;&lt;author&gt;&lt;firstName&gt;Toshiyuki&lt;/firstName&gt;&lt;lastName&gt;Habu&lt;/lastName&gt;&lt;/author&gt;&lt;author&gt;&lt;firstName&gt;Josep&lt;/firstName&gt;&lt;lastName&gt;Rizo&lt;/lastName&gt;&lt;/author&gt;&lt;author&gt;&lt;firstName&gt;Tomohiro&lt;/firstName&gt;&lt;lastName&gt;Matsumoto&lt;/lastName&gt;&lt;/author&gt;&lt;author&gt;&lt;firstName&gt;Hongtao&lt;/firstName&gt;&lt;lastName&gt;Yu&lt;/lastName&gt;&lt;/author&gt;&lt;/authors&gt;&lt;/publication&gt;&lt;publication&gt;&lt;uuid&gt;0BF9FC73-8F6E-403D-AC5A-78943EE6FA6F&lt;/uuid&gt;&lt;volume&gt;131&lt;/volume&gt;&lt;accepted_date&gt;99200708301200000000222000&lt;/accepted_date&gt;&lt;doi&gt;10.1016/j.cell.2007.08.048&lt;/doi&gt;&lt;startpage&gt;744&lt;/startpage&gt;&lt;revision_date&gt;99200706281200000000222000&lt;/revision_date&gt;&lt;publication_date&gt;99200711161200000000222000&lt;/publication_date&gt;&lt;url&gt;http://eutils.ncbi.nlm.nih.gov/entrez/eutils/elink.fcgi?dbfrom=pubmed&amp;amp;id=18022368&amp;amp;retmode=ref&amp;amp;cmd=prlinks&lt;/url&gt;&lt;type&gt;400&lt;/type&gt;&lt;title&gt;p31comet blocks Mad2 activation through structural mimicry.&lt;/title&gt;&lt;location&gt;200,9,32.8215718,-96.8427283&lt;/location&gt;&lt;submission_date&gt;99200704041200000000222000&lt;/submission_date&gt;&lt;number&gt;4&lt;/number&gt;&lt;institution&gt;Department of Pharmacology, The University of Texas Southwestern Medical Center, 6001 Forest Park Road, Dallas, TX 75390, USA.&lt;/institution&gt;&lt;subtype&gt;400&lt;/subtype&gt;&lt;endpage&gt;755&lt;/endpage&gt;&lt;bundle&gt;&lt;publication&gt;&lt;publisher&gt;Elsevier Inc.&lt;/publisher&gt;&lt;title&gt;Cell&lt;/title&gt;&lt;type&gt;-100&lt;/type&gt;&lt;subtype&gt;-100&lt;/subtype&gt;&lt;uuid&gt;56390B03-96FC-4B29-BA47-19D6F7B99623&lt;/uuid&gt;&lt;/publication&gt;&lt;/bundle&gt;&lt;authors&gt;&lt;author&gt;&lt;firstName&gt;Maojun&lt;/firstName&gt;&lt;lastName&gt;Yang&lt;/lastName&gt;&lt;/author&gt;&lt;author&gt;&lt;firstName&gt;Bing&lt;/firstName&gt;&lt;lastName&gt;Li&lt;/lastName&gt;&lt;/author&gt;&lt;author&gt;&lt;firstName&gt;Diana&lt;/firstName&gt;&lt;middleNames&gt;R&lt;/middleNames&gt;&lt;lastName&gt;Tomchick&lt;/lastName&gt;&lt;/author&gt;&lt;author&gt;&lt;firstName&gt;Mischa&lt;/firstName&gt;&lt;lastName&gt;Machius&lt;/lastName&gt;&lt;/author&gt;&lt;author&gt;&lt;firstName&gt;Josep&lt;/firstName&gt;&lt;lastName&gt;Rizo&lt;/lastName&gt;&lt;/author&gt;&lt;author&gt;&lt;firstName&gt;Hongtao&lt;/firstName&gt;&lt;lastName&gt;Yu&lt;/lastName&gt;&lt;/author&gt;&lt;author&gt;&lt;firstName&gt;Xuelian&lt;/firstName&gt;&lt;lastName&gt;Luo&lt;/lastName&gt;&lt;/author&gt;&lt;/authors&gt;&lt;/publication&gt;&lt;publication&gt;&lt;uuid&gt;11E4B4C9-9E14-4B2A-B102-A5F83252D802&lt;/uuid&gt;&lt;volume&gt;286&lt;/volume&gt;&lt;doi&gt;10.1074/jbc.M111.238543&lt;/doi&gt;&lt;startpage&gt;21173&lt;/startpage&gt;&lt;publication_date&gt;99201106171200000000222000&lt;/publication_date&gt;&lt;url&gt;http://www.jbc.org/content/286/24/21173.full&lt;/url&gt;&lt;type&gt;400&lt;/type&gt;&lt;title&gt;BUBR1 and closed MAD2 (C-MAD2) interact directly to assemble a functional mitotic checkpoint complex.&lt;/title&gt;&lt;publisher&gt;American Society for Biochemistry and Molecular Biology&lt;/publisher&gt;&lt;institution&gt;Department of Biological Sciences, University of Toledo, Toledo, Ohio 43606, USA.&lt;/institution&gt;&lt;number&gt;24&lt;/number&gt;&lt;subtype&gt;400&lt;/subtype&gt;&lt;endpage&gt;21179&lt;/endpage&gt;&lt;bundle&gt;&lt;publication&gt;&lt;title&gt;Journal of Biological Chemistry&lt;/title&gt;&lt;type&gt;-100&lt;/type&gt;&lt;subtype&gt;-100&lt;/subtype&gt;&lt;uuid&gt;304E3662-5D50-46B0-9416-4C89CA3E3067&lt;/uuid&gt;&lt;/publication&gt;&lt;/bundle&gt;&lt;authors&gt;&lt;author&gt;&lt;firstName&gt;Aaron&lt;/firstName&gt;&lt;middleNames&gt;R&lt;/middleNames&gt;&lt;lastName&gt;Tipton&lt;/lastName&gt;&lt;/author&gt;&lt;author&gt;&lt;firstName&gt;Kexi&lt;/firstName&gt;&lt;lastName&gt;Wang&lt;/lastName&gt;&lt;/author&gt;&lt;author&gt;&lt;firstName&gt;Laura&lt;/firstName&gt;&lt;lastName&gt;Link&lt;/lastName&gt;&lt;/author&gt;&lt;author&gt;&lt;firstName&gt;John&lt;/firstName&gt;&lt;middleNames&gt;J&lt;/middleNames&gt;&lt;lastName&gt;Bellizzi&lt;/lastName&gt;&lt;/author&gt;&lt;author&gt;&lt;firstName&gt;Haomin&lt;/firstName&gt;&lt;lastName&gt;Huang&lt;/lastName&gt;&lt;/author&gt;&lt;author&gt;&lt;firstName&gt;Tim&lt;/firstName&gt;&lt;lastName&gt;Yen&lt;/lastName&gt;&lt;/author&gt;&lt;author&gt;&lt;firstName&gt;Song-Tao&lt;/firstName&gt;&lt;lastName&gt;Liu&lt;/lastName&gt;&lt;/author&gt;&lt;/authors&gt;&lt;/publication&gt;&lt;publication&gt;&lt;uuid&gt;636BC26A-E6EF-462D-B77F-C60444CEE474&lt;/uuid&gt;&lt;volume&gt;484&lt;/volume&gt;&lt;accepted_date&gt;99201201251200000000222000&lt;/accepted_date&gt;&lt;doi&gt;10.1038/nature10896&lt;/doi&gt;&lt;startpage&gt;208&lt;/startpage&gt;&lt;publication_date&gt;99201204121200000000222000&lt;/publication_date&gt;&lt;url&gt;http://eutils.ncbi.nlm.nih.gov/entrez/eutils/elink.fcgi?dbfrom=pubmed&amp;amp;id=22437499&amp;amp;retmode=ref&amp;amp;cmd=prlinks&lt;/url&gt;&lt;type&gt;400&lt;/type&gt;&lt;title&gt;Structure of the mitotic checkpoint complex.&lt;/title&gt;&lt;location&gt;&amp;lt;html&amp;gt;&amp;lt;head&amp;gt;&amp;lt;meta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Home&amp;lt;/a&amp;gt;&amp;lt;/div&amp;gt;&amp;lt;/body&amp;gt;&amp;lt;/html&amp;gt;&lt;/location&gt;&lt;submission_date&gt;99201109261200000000222000&lt;/submission_date&gt;&lt;number&gt;7393&lt;/number&gt;&lt;institution&gt;Division of Structural Biology, Institute of Cancer Research, Chester Beatty Laboratories, 237 Fulham Road, London, SW3 6JB, UK.&lt;/institution&gt;&lt;subtype&gt;400&lt;/subtype&gt;&lt;endpage&gt;213&lt;/endpage&gt;&lt;bundle&gt;&lt;publication&gt;&lt;publisher&gt;Nature Publishing Group&lt;/publisher&gt;&lt;title&gt;Nature&lt;/title&gt;&lt;type&gt;-100&lt;/type&gt;&lt;subtype&gt;-100&lt;/subtype&gt;&lt;uuid&gt;195D2B16-C6C5-48BC-9769-35C40C610D2F&lt;/uuid&gt;&lt;/publication&gt;&lt;/bundle&gt;&lt;authors&gt;&lt;author&gt;&lt;firstName&gt;William&lt;/firstName&gt;&lt;middleNames&gt;C H&lt;/middleNames&gt;&lt;lastName&gt;Chao&lt;/lastName&gt;&lt;/author&gt;&lt;author&gt;&lt;firstName&gt;Kiran&lt;/firstName&gt;&lt;lastName&gt;Kulkarni&lt;/lastName&gt;&lt;/author&gt;&lt;author&gt;&lt;firstName&gt;Ziguo&lt;/firstName&gt;&lt;lastName&gt;Zhang&lt;/lastName&gt;&lt;/author&gt;&lt;author&gt;&lt;firstName&gt;Eric&lt;/firstName&gt;&lt;middleNames&gt;H&lt;/middleNames&gt;&lt;lastName&gt;Kong&lt;/lastName&gt;&lt;/author&gt;&lt;author&gt;&lt;firstName&gt;David&lt;/firstName&gt;&lt;lastName&gt;Barford&lt;/lastName&gt;&lt;/author&gt;&lt;/authors&gt;&lt;/publication&gt;&lt;/publications&gt;&lt;cites&gt;&lt;/cites&gt;&lt;/citation&gt;</w:instrText>
      </w:r>
      <w:r w:rsidR="00D30324" w:rsidRPr="009C41BF">
        <w:rPr>
          <w:rFonts w:ascii="Times" w:hAnsi="Times" w:cs="Times New Roman"/>
          <w:sz w:val="22"/>
          <w:szCs w:val="22"/>
          <w:rPrChange w:id="63" w:author="Kevin Corbett" w:date="2015-04-04T11:23:00Z">
            <w:rPr>
              <w:rFonts w:ascii="Times" w:hAnsi="Times" w:cs="Times New Roman"/>
              <w:sz w:val="22"/>
              <w:szCs w:val="22"/>
            </w:rPr>
          </w:rPrChange>
        </w:rPr>
        <w:fldChar w:fldCharType="separate"/>
      </w:r>
      <w:r w:rsidR="00D30324" w:rsidRPr="009C41BF">
        <w:rPr>
          <w:rFonts w:ascii="Times" w:hAnsi="Times" w:cs="Times"/>
          <w:sz w:val="22"/>
          <w:szCs w:val="22"/>
        </w:rPr>
        <w:t>(Chao et al., 2012; Tipton et al., 2011b; Xia et al., 2004; Yang et al., 2007)</w:t>
      </w:r>
      <w:r w:rsidR="00D30324" w:rsidRPr="009C41BF">
        <w:rPr>
          <w:rFonts w:ascii="Times" w:hAnsi="Times" w:cs="Times New Roman"/>
          <w:sz w:val="22"/>
          <w:szCs w:val="22"/>
        </w:rPr>
        <w:fldChar w:fldCharType="end"/>
      </w:r>
      <w:ins w:id="64" w:author="Kevin Corbett" w:date="2015-04-01T17:18:00Z">
        <w:r w:rsidR="00E64B97" w:rsidRPr="00A7145A">
          <w:rPr>
            <w:rFonts w:ascii="Times" w:hAnsi="Times" w:cs="Times New Roman"/>
            <w:sz w:val="22"/>
            <w:szCs w:val="22"/>
          </w:rPr>
          <w:t xml:space="preserve">, suggesting </w:t>
        </w:r>
      </w:ins>
      <w:ins w:id="65" w:author="Kevin Corbett" w:date="2015-04-02T11:25:00Z">
        <w:r w:rsidR="00CD6BCE" w:rsidRPr="009C41BF">
          <w:rPr>
            <w:rFonts w:ascii="Times" w:hAnsi="Times" w:cs="Times New Roman"/>
            <w:sz w:val="22"/>
            <w:szCs w:val="22"/>
          </w:rPr>
          <w:t>that p31(comet)</w:t>
        </w:r>
      </w:ins>
      <w:ins w:id="66" w:author="Kevin Corbett" w:date="2015-04-02T11:40:00Z">
        <w:r w:rsidR="00FD12FC" w:rsidRPr="009C41BF">
          <w:rPr>
            <w:rFonts w:ascii="Times" w:hAnsi="Times" w:cs="Times New Roman"/>
            <w:sz w:val="22"/>
            <w:szCs w:val="22"/>
          </w:rPr>
          <w:t xml:space="preserve"> may</w:t>
        </w:r>
      </w:ins>
      <w:ins w:id="67" w:author="Kevin Corbett" w:date="2015-04-01T17:18:00Z">
        <w:r w:rsidR="00E64B97" w:rsidRPr="004E262E">
          <w:rPr>
            <w:rFonts w:ascii="Times" w:hAnsi="Times" w:cs="Times New Roman"/>
            <w:sz w:val="22"/>
            <w:szCs w:val="22"/>
          </w:rPr>
          <w:t xml:space="preserve"> compete with BUBR</w:t>
        </w:r>
      </w:ins>
      <w:ins w:id="68" w:author="Kevin Corbett" w:date="2015-04-01T17:25:00Z">
        <w:r w:rsidR="00E64B97" w:rsidRPr="004E262E">
          <w:rPr>
            <w:rFonts w:ascii="Times" w:hAnsi="Times" w:cs="Times New Roman"/>
            <w:sz w:val="22"/>
            <w:szCs w:val="22"/>
          </w:rPr>
          <w:t>1</w:t>
        </w:r>
      </w:ins>
      <w:ins w:id="69" w:author="Kevin Corbett" w:date="2015-04-02T11:26:00Z">
        <w:r w:rsidR="00CD6BCE" w:rsidRPr="00A7145A">
          <w:rPr>
            <w:rFonts w:ascii="Times" w:hAnsi="Times" w:cs="Times New Roman"/>
            <w:sz w:val="22"/>
            <w:szCs w:val="22"/>
          </w:rPr>
          <w:t xml:space="preserve"> </w:t>
        </w:r>
      </w:ins>
      <w:ins w:id="70" w:author="Kevin Corbett" w:date="2015-04-02T11:27:00Z">
        <w:r w:rsidR="00CD6BCE" w:rsidRPr="00A7145A">
          <w:rPr>
            <w:rFonts w:ascii="Times" w:hAnsi="Times" w:cs="Times New Roman"/>
            <w:sz w:val="22"/>
            <w:szCs w:val="22"/>
          </w:rPr>
          <w:t>for MAD2 binding</w:t>
        </w:r>
      </w:ins>
      <w:del w:id="71" w:author="Kevin Corbett" w:date="2015-04-01T17:25:00Z">
        <w:r w:rsidR="00F25782" w:rsidRPr="00A7145A" w:rsidDel="00E64B97">
          <w:rPr>
            <w:rFonts w:ascii="Times" w:hAnsi="Times" w:cs="Times New Roman"/>
            <w:sz w:val="22"/>
            <w:szCs w:val="22"/>
          </w:rPr>
          <w:delText xml:space="preserve"> and can extract MAD2 from the MCC, likely by competing with BUBR1 for MAD2 binding </w:delText>
        </w:r>
        <w:r w:rsidR="00521975" w:rsidRPr="009C41BF" w:rsidDel="00E64B97">
          <w:rPr>
            <w:rFonts w:ascii="Times" w:hAnsi="Times" w:cs="Times New Roman"/>
            <w:sz w:val="22"/>
            <w:szCs w:val="22"/>
          </w:rPr>
          <w:fldChar w:fldCharType="begin"/>
        </w:r>
        <w:r w:rsidR="00521975" w:rsidRPr="009C41BF" w:rsidDel="00E64B97">
          <w:rPr>
            <w:rFonts w:ascii="Times" w:hAnsi="Times" w:cs="Times New Roman"/>
            <w:sz w:val="22"/>
            <w:szCs w:val="22"/>
          </w:rPr>
          <w:delInstrText xml:space="preserve"> ADDIN PAPERS2_CITATIONS &lt;citation&gt;&lt;uuid&gt;4BA02CE9-8CE0-4D07-ACA5-BDE964AAF607&lt;/uuid&gt;&lt;priority&gt;0&lt;/priority&gt;&lt;publications&gt;&lt;publication&gt;&lt;uuid&gt;636BC26A-E6EF-462D-B77F-C60444CEE474&lt;/uuid&gt;&lt;volume&gt;484&lt;/volume&gt;&lt;accepted_date&gt;99201201251200000000222000&lt;/accepted_date&gt;&lt;doi&gt;10.103</w:delInstrText>
        </w:r>
        <w:r w:rsidR="00521975" w:rsidRPr="004E262E" w:rsidDel="00E64B97">
          <w:rPr>
            <w:rFonts w:ascii="Times" w:hAnsi="Times" w:cs="Times New Roman"/>
            <w:sz w:val="22"/>
            <w:szCs w:val="22"/>
          </w:rPr>
          <w:delInstrText>8/nature10896&lt;/doi&gt;&lt;startpage&gt;208&lt;/startpage&gt;&lt;publication_date&gt;99201204121200000000222000&lt;/publication_date&gt;&lt;url&gt;http://eutils.ncbi.nlm.nih.gov/entrez/eutils/elink.fcgi?dbfrom=pubmed&amp;amp;id=22437499&amp;amp;retmode=ref&amp;amp;cmd=prlinks&lt;/url&gt;&lt;type&gt;400&lt;/type&gt;&lt;title&gt;Structure of the mitotic checkpoint complex.&lt;/title&gt;&lt;location&gt;&amp;lt;html&amp;gt;&amp;lt;head&amp;gt;&amp;lt;meta http-equiv="content-type" content="text/html; charset=utf-8"/&amp;gt;&amp;lt;title&amp;gt;Sorry...&amp;lt;/title&amp;gt;&amp;lt;style&amp;gt; body { font-family: verdana, arial, sans-ser</w:delInstrText>
        </w:r>
        <w:r w:rsidR="00521975" w:rsidRPr="00A7145A" w:rsidDel="00E64B97">
          <w:rPr>
            <w:rFonts w:ascii="Times" w:hAnsi="Times" w:cs="Times New Roman"/>
            <w:sz w:val="22"/>
            <w:szCs w:val="22"/>
          </w:rPr>
          <w:delInstrText>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Home&amp;lt;/a&amp;gt;&amp;lt;/div&amp;gt;&amp;lt;/body&amp;gt;&amp;lt;/html&amp;gt;&lt;/location&gt;&lt;submission_date&gt;99201109261200000000222000&lt;/submission_date&gt;&lt;number&gt;7393&lt;/number&gt;&lt;institution&gt;Division of Structural Biology, Institute of Cancer Research, Chester Beatty Laboratories, 237 Fulham Road, London, SW3 6JB, UK.&lt;/institution&gt;&lt;subtype&gt;400&lt;/subtype&gt;&lt;endpage&gt;213&lt;/endpage&gt;&lt;bundle&gt;&lt;publication&gt;&lt;publisher&gt;Nature Publishing Group&lt;/publisher&gt;&lt;title&gt;Nature&lt;/title&gt;&lt;type&gt;-100&lt;/type&gt;&lt;subtype&gt;-100&lt;/subtype&gt;&lt;uuid&gt;195D2B16-C6C5-48BC-9769-35C40C610D2F&lt;/uuid&gt;&lt;/publication&gt;&lt;/bundle&gt;&lt;authors&gt;&lt;author&gt;&lt;firstName&gt;William&lt;/firstName&gt;&lt;middleNames&gt;C H&lt;/middleNames&gt;&lt;lastName&gt;Chao&lt;/lastName&gt;&lt;/author&gt;&lt;author&gt;&lt;firstName&gt;Kiran&lt;/firstName&gt;&lt;lastName&gt;Kulkarni&lt;/lastName&gt;&lt;/author&gt;&lt;author&gt;&lt;firstName&gt;Ziguo&lt;/firstName&gt;&lt;lastName&gt;Zhang&lt;/lastName&gt;&lt;/author&gt;&lt;author&gt;&lt;firstName&gt;Eric&lt;/firstName&gt;&lt;middleNames&gt;H&lt;/middleNames&gt;&lt;lastName&gt;Kong&lt;/lastName&gt;&lt;/author&gt;&lt;author&gt;&lt;firstName&gt;David&lt;/firstName&gt;&lt;lastName&gt;Barford&lt;/lastName&gt;&lt;/author&gt;&lt;/authors&gt;&lt;/publication&gt;&lt;/publications&gt;&lt;cites&gt;&lt;/cites&gt;&lt;/citation&gt;</w:delInstrText>
        </w:r>
        <w:r w:rsidR="00521975" w:rsidRPr="009C41BF" w:rsidDel="00E64B97">
          <w:rPr>
            <w:rFonts w:ascii="Times" w:hAnsi="Times" w:cs="Times New Roman"/>
            <w:sz w:val="22"/>
            <w:szCs w:val="22"/>
          </w:rPr>
          <w:fldChar w:fldCharType="separate"/>
        </w:r>
        <w:r w:rsidR="00521975" w:rsidRPr="009C41BF" w:rsidDel="00E64B97">
          <w:rPr>
            <w:rFonts w:ascii="Times" w:hAnsi="Times" w:cs="Times"/>
            <w:sz w:val="22"/>
            <w:szCs w:val="22"/>
          </w:rPr>
          <w:delText>{Chao:2012ji}</w:delText>
        </w:r>
        <w:r w:rsidR="00521975" w:rsidRPr="009C41BF" w:rsidDel="00E64B97">
          <w:rPr>
            <w:rFonts w:ascii="Times" w:hAnsi="Times" w:cs="Times New Roman"/>
            <w:sz w:val="22"/>
            <w:szCs w:val="22"/>
          </w:rPr>
          <w:fldChar w:fldCharType="end"/>
        </w:r>
        <w:r w:rsidR="00A3560F" w:rsidRPr="004E262E" w:rsidDel="00E64B97">
          <w:rPr>
            <w:rFonts w:ascii="Times" w:hAnsi="Times" w:cs="Times"/>
            <w:sz w:val="22"/>
            <w:szCs w:val="22"/>
          </w:rPr>
          <w:fldChar w:fldCharType="begin"/>
        </w:r>
        <w:r w:rsidR="003A23CD" w:rsidRPr="004E262E" w:rsidDel="00E64B97">
          <w:rPr>
            <w:rFonts w:ascii="Times" w:hAnsi="Times" w:cs="Times"/>
            <w:sz w:val="22"/>
            <w:szCs w:val="22"/>
          </w:rPr>
          <w:delInstrText xml:space="preserve"> ADDIN PAPERS2_CITATIONS &lt;citation&gt;&lt;uuid&gt;E45F4B77-1A85-4939-B734-EBDC80561EB2&lt;/uuid&gt;&lt;priority&gt;12&lt;/priority&gt;&lt;publications&gt;&lt;publication&gt;&lt;uuid&gt;0BF9FC73-8F6E-403D-AC5A-78943EE6FA6F&lt;/uuid&gt;&lt;volume&gt;131&lt;/volume&gt;&lt;accepted_date&gt;99200708301200000000222000&lt;/accepted_date&gt;&lt;doi&gt;10.1016/j.cell.2007.08.048&lt;/doi&gt;&lt;startpage&gt;744&lt;/startpage&gt;&lt;revision_date&gt;99200706281200000000222000&lt;/revision_date&gt;&lt;publication_date&gt;99200711161200000000222000&lt;/publication_date&gt;&lt;url&gt;http://eutils.ncbi.nlm.nih.gov/entrez</w:delInstrText>
        </w:r>
        <w:r w:rsidR="003A23CD" w:rsidRPr="00A7145A" w:rsidDel="00E64B97">
          <w:rPr>
            <w:rFonts w:ascii="Times" w:hAnsi="Times" w:cs="Times"/>
            <w:sz w:val="22"/>
            <w:szCs w:val="22"/>
          </w:rPr>
          <w:delInstrText>/eutils/elink.fcgi?dbfrom=pubmed&amp;amp;id=18022368&amp;amp;retmode=ref&amp;amp;cmd=prlinks&lt;/url&gt;&lt;type&gt;400&lt;/type&gt;&lt;title&gt;p31comet blocks Mad2 activation through structural mimicry.&lt;/title&gt;&lt;location&gt;200,9,32.8215718,-96.8427283&lt;/location&gt;&lt;submission_date&gt;99200704041200000000222000&lt;/submission_date&gt;&lt;number&gt;4&lt;/number&gt;&lt;institution&gt;Department of Pharmacology, The University of Texas Southwestern Medical Center, 6001 Forest Park Road, Dallas, TX 75390, USA.&lt;/institution&gt;&lt;subtype&gt;400&lt;/subtype&gt;&lt;endpage&gt;755&lt;/endpage&gt;&lt;bundle&gt;&lt;publication&gt;&lt;publisher&gt;Elsevier Inc.&lt;/publisher&gt;&lt;title&gt;Cell&lt;/title&gt;&lt;type&gt;-100&lt;/type&gt;&lt;subtype&gt;-100&lt;/subtype&gt;&lt;uuid&gt;56390B03-96FC-4B29-BA47-19D6F7B99623&lt;/uuid&gt;&lt;/publication&gt;&lt;/bundle&gt;&lt;authors&gt;&lt;author&gt;&lt;firstName&gt;Maojun&lt;/firstName&gt;&lt;lastName&gt;Yang&lt;/lastName&gt;&lt;/author&gt;&lt;author&gt;&lt;firstName&gt;Bing&lt;/firstName&gt;&lt;lastName&gt;Li&lt;/lastName&gt;&lt;/author&gt;&lt;author&gt;&lt;firstName&gt;Diana&lt;/firstName&gt;&lt;middleNames&gt;R&lt;/middleNames&gt;&lt;lastName&gt;Tomchick&lt;/lastName&gt;&lt;/author&gt;&lt;author&gt;&lt;firstName&gt;Mischa&lt;/firstName&gt;&lt;lastName&gt;Machius&lt;/lastName&gt;&lt;/author&gt;&lt;author&gt;&lt;firstName&gt;Josep&lt;/firstName&gt;&lt;lastName&gt;Rizo&lt;/lastName&gt;&lt;/author&gt;&lt;author&gt;&lt;firstName&gt;Hongtao&lt;/firstName&gt;&lt;lastName&gt;Yu&lt;/lastName&gt;&lt;/author&gt;&lt;author&gt;&lt;firstName&gt;Xuelian&lt;/firstName&gt;&lt;lastName&gt;Luo&lt;/lastName&gt;&lt;/author&gt;&lt;/authors&gt;&lt;/publication&gt;&lt;publication&gt;&lt;uuid&gt;636BC26A-E6EF-462D-B77F-C60444CEE474&lt;/uuid&gt;&lt;volume&gt;484&lt;/volume&gt;&lt;accepted_date&gt;99201201251200000000222000&lt;/accepted_date&gt;&lt;doi&gt;10.1038/nature10896&lt;/doi&gt;&lt;startpage&gt;208&lt;/startpage&gt;&lt;publication_date&gt;99201204121200000000222000&lt;/publication_date&gt;&lt;url&gt;http://eutils.ncbi.nlm.nih.gov/entrez/eutils/elink.fcgi?dbfrom=pubmed&amp;amp;id=22437499&amp;amp;retmode=ref&amp;amp;cmd=prlinks&lt;/url&gt;&lt;type&gt;400&lt;/type&gt;&lt;title&gt;Structure of the mitotic checkpoint complex.&lt;/title&gt;&lt;location&gt;&amp;lt;html&amp;gt;&amp;lt;head&amp;gt;&amp;lt;meta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Home&amp;lt;/a&amp;gt;&amp;lt;/div&amp;gt;&amp;lt;/body&amp;gt;&amp;lt;/html&amp;gt;&lt;/location&gt;&lt;submission_date&gt;99201109261200000000222000&lt;/submission_date&gt;&lt;number&gt;7393&lt;/number&gt;&lt;institution&gt;Division of Structural Biology, Institute of Cancer Research, Chester Beatty Laboratories, 237 Fulham Road, London, SW3 6JB, UK.&lt;/institution&gt;&lt;subtype&gt;400&lt;/subtype&gt;&lt;endpage&gt;213&lt;/endpage&gt;&lt;bundle&gt;&lt;publication&gt;&lt;publisher&gt;Nature Publishing Group&lt;/publisher&gt;&lt;title&gt;Nature&lt;/title&gt;&lt;type&gt;-100&lt;/type&gt;&lt;subtype&gt;-100&lt;/subtype&gt;&lt;uuid&gt;195D2B16-C6C5-48BC-9769-35C40C610D2F&lt;/uuid&gt;&lt;/publication&gt;&lt;/bundle&gt;&lt;authors&gt;&lt;author&gt;&lt;firstName&gt;William&lt;/firstName&gt;&lt;middleNames&gt;C H&lt;/middleNames&gt;&lt;lastName&gt;Chao&lt;/lastName&gt;&lt;/author&gt;&lt;author&gt;&lt;firstName&gt;Kiran&lt;/firstName&gt;&lt;lastName&gt;Kulkarni&lt;/lastName&gt;&lt;/author&gt;&lt;author&gt;&lt;firstName&gt;Ziguo&lt;/firstName&gt;&lt;lastName&gt;Zhang&lt;/lastName&gt;&lt;/author&gt;&lt;author&gt;&lt;firstName&gt;Eric&lt;/firstName&gt;&lt;middleNames&gt;H&lt;/middleNames&gt;&lt;lastName&gt;Kong&lt;/lastName&gt;&lt;/author&gt;&lt;author&gt;&lt;firstName&gt;David&lt;/firstName&gt;&lt;lastName&gt;Barford&lt;/lastName&gt;&lt;/author&gt;&lt;/authors&gt;&lt;/publication&gt;&lt;publication&gt;&lt;uuid&gt;0026DED1-FB80-43D7-BE43-D7244CE89EF8&lt;/uuid&gt;&lt;volume&gt;124&lt;/volume&gt;&lt;doi&gt;10.1242/jcs.093286&lt;/doi&gt;&lt;startpage&gt;3905&lt;/startpage&gt;&lt;publication_date&gt;99201111151200000000222000&lt;/publication_date&gt;&lt;url&gt;http://jcs.biologists.org/cgi/doi/10.1242/jcs.093286&lt;/url&gt;&lt;type&gt;400&lt;/type&gt;&lt;title&gt;p31comet-mediated extraction of Mad2 from the MCC promotes efficient mitotic exit.&lt;/title&gt;&lt;publisher&gt;The Company of Biologists Ltd&lt;/publisher&gt;&lt;institution&gt;Faculty of Life Sciences, University of Manchester, Michael Smith Building, Oxford Road, Manchester, M13 9PT, UK.&lt;/institution&gt;&lt;number&gt;Pt 22&lt;/number&gt;&lt;subtype&gt;400&lt;/subtype&gt;&lt;endpage&gt;3916&lt;/endpage&gt;&lt;bundle&gt;&lt;publication&gt;&lt;publisher&gt;Co Biol&lt;/publisher&gt;&lt;title&gt;Journal of cell science&lt;/title&gt;&lt;type&gt;-100&lt;/type&gt;&lt;subtype&gt;-100&lt;/subtype&gt;&lt;uuid&gt;D1F9465A-0833-463C-B7B6-FB72EDF0C699&lt;/uuid&gt;&lt;/publication&gt;&lt;/bundle&gt;&lt;authors&gt;&lt;author&gt;&lt;firstName&gt;Frederick&lt;/firstName&gt;&lt;middleNames&gt;G&lt;/middleNames&gt;&lt;lastName&gt;Westhorpe&lt;/lastName&gt;&lt;/author&gt;&lt;author&gt;&lt;firstName&gt;Anthony&lt;/firstName&gt;&lt;lastName&gt;Tighe&lt;/lastName&gt;&lt;/author&gt;&lt;author&gt;&lt;firstName&gt;Pablo&lt;/firstName&gt;&lt;lastName&gt;Lara-Gonzalez&lt;/lastName&gt;&lt;/author&gt;&lt;author&gt;&lt;firstName&gt;Stephen&lt;/firstName&gt;&lt;middleNames&gt;S&lt;/middleNames&gt;&lt;lastName&gt;Taylor&lt;/lastName&gt;&lt;/author&gt;&lt;/authors&gt;&lt;/publication&gt;&lt;/publications&gt;&lt;cites&gt;&lt;/cites&gt;&lt;/citation&gt;</w:delInstrText>
        </w:r>
        <w:r w:rsidR="00A3560F" w:rsidRPr="004E262E" w:rsidDel="00E64B97">
          <w:rPr>
            <w:rFonts w:ascii="Times" w:hAnsi="Times" w:cs="Times"/>
            <w:sz w:val="22"/>
            <w:szCs w:val="22"/>
          </w:rPr>
          <w:fldChar w:fldCharType="separate"/>
        </w:r>
        <w:r w:rsidR="00A3560F" w:rsidRPr="004E262E" w:rsidDel="00E64B97">
          <w:rPr>
            <w:rFonts w:ascii="Times" w:hAnsi="Times" w:cs="Times"/>
            <w:sz w:val="22"/>
            <w:szCs w:val="22"/>
          </w:rPr>
          <w:delText>(Chao et al., 2012; Westhorpe et al., 2011; Yang et al., 2007)</w:delText>
        </w:r>
        <w:r w:rsidR="00A3560F" w:rsidRPr="004E262E" w:rsidDel="00E64B97">
          <w:rPr>
            <w:rFonts w:ascii="Times" w:hAnsi="Times" w:cs="Times"/>
            <w:sz w:val="22"/>
            <w:szCs w:val="22"/>
          </w:rPr>
          <w:fldChar w:fldCharType="end"/>
        </w:r>
      </w:del>
      <w:r w:rsidR="00F25782" w:rsidRPr="00A7145A">
        <w:rPr>
          <w:rFonts w:ascii="Times" w:hAnsi="Times" w:cs="Times New Roman"/>
          <w:sz w:val="22"/>
          <w:szCs w:val="22"/>
        </w:rPr>
        <w:t>.</w:t>
      </w:r>
      <w:ins w:id="72" w:author="Kevin Corbett" w:date="2015-04-02T11:29:00Z">
        <w:r w:rsidR="00CD6BCE" w:rsidRPr="009C41BF">
          <w:rPr>
            <w:rFonts w:ascii="Times" w:hAnsi="Times" w:cs="Times New Roman"/>
            <w:sz w:val="22"/>
            <w:szCs w:val="22"/>
          </w:rPr>
          <w:t xml:space="preserve"> </w:t>
        </w:r>
      </w:ins>
      <w:ins w:id="73" w:author="Kevin Corbett" w:date="2015-04-02T13:52:00Z">
        <w:r w:rsidR="001955C1" w:rsidRPr="009C41BF">
          <w:rPr>
            <w:rFonts w:ascii="Times" w:hAnsi="Times" w:cs="Times New Roman"/>
            <w:sz w:val="22"/>
            <w:szCs w:val="22"/>
          </w:rPr>
          <w:t>Further, t</w:t>
        </w:r>
      </w:ins>
      <w:ins w:id="74" w:author="Kevin Corbett" w:date="2015-04-02T11:29:00Z">
        <w:r w:rsidR="00CD6BCE" w:rsidRPr="004E262E">
          <w:rPr>
            <w:rFonts w:ascii="Times" w:hAnsi="Times" w:cs="Times New Roman"/>
            <w:sz w:val="22"/>
            <w:szCs w:val="22"/>
          </w:rPr>
          <w:t>he combined activities of</w:t>
        </w:r>
      </w:ins>
      <w:r w:rsidR="00F25782" w:rsidRPr="004E262E">
        <w:rPr>
          <w:rFonts w:ascii="Times" w:hAnsi="Times" w:cs="Times New Roman"/>
          <w:sz w:val="22"/>
          <w:szCs w:val="22"/>
        </w:rPr>
        <w:t xml:space="preserve"> p31(comet) and TRIP13 can </w:t>
      </w:r>
      <w:del w:id="75" w:author="Kevin Corbett" w:date="2015-04-02T14:04:00Z">
        <w:r w:rsidR="00F25782" w:rsidRPr="00A7145A" w:rsidDel="00D30324">
          <w:rPr>
            <w:rFonts w:ascii="Times" w:hAnsi="Times" w:cs="Times New Roman"/>
            <w:sz w:val="22"/>
            <w:szCs w:val="22"/>
          </w:rPr>
          <w:delText xml:space="preserve">together </w:delText>
        </w:r>
      </w:del>
      <w:r w:rsidR="00F25782" w:rsidRPr="00A7145A">
        <w:rPr>
          <w:rFonts w:ascii="Times" w:hAnsi="Times" w:cs="Times New Roman"/>
          <w:sz w:val="22"/>
          <w:szCs w:val="22"/>
        </w:rPr>
        <w:t xml:space="preserve">cause the dissociation of MAD2 from </w:t>
      </w:r>
      <w:ins w:id="76" w:author="Kevin Corbett" w:date="2015-04-01T17:24:00Z">
        <w:r w:rsidR="00E64B97" w:rsidRPr="00A7145A">
          <w:rPr>
            <w:rFonts w:ascii="Times" w:hAnsi="Times" w:cs="Times New Roman"/>
            <w:sz w:val="22"/>
            <w:szCs w:val="22"/>
          </w:rPr>
          <w:t xml:space="preserve">immunoprecipitated </w:t>
        </w:r>
      </w:ins>
      <w:r w:rsidR="00F25782" w:rsidRPr="00A7145A">
        <w:rPr>
          <w:rFonts w:ascii="Times" w:hAnsi="Times" w:cs="Times New Roman"/>
          <w:sz w:val="22"/>
          <w:szCs w:val="22"/>
        </w:rPr>
        <w:t>CDC20</w:t>
      </w:r>
      <w:ins w:id="77" w:author="Kevin Corbett" w:date="2015-04-01T17:24:00Z">
        <w:r w:rsidR="00E64B97" w:rsidRPr="00A7145A">
          <w:rPr>
            <w:rFonts w:ascii="Times" w:hAnsi="Times" w:cs="Times New Roman"/>
            <w:sz w:val="22"/>
            <w:szCs w:val="22"/>
          </w:rPr>
          <w:t xml:space="preserve"> or BUBR1</w:t>
        </w:r>
      </w:ins>
      <w:ins w:id="78" w:author="Kevin Corbett" w:date="2015-04-13T16:21:00Z">
        <w:r w:rsidR="00314EFD">
          <w:rPr>
            <w:rFonts w:ascii="Times" w:hAnsi="Times" w:cs="Times New Roman"/>
            <w:sz w:val="22"/>
            <w:szCs w:val="22"/>
          </w:rPr>
          <w:t xml:space="preserve"> complexes</w:t>
        </w:r>
      </w:ins>
      <w:r w:rsidR="00F25782" w:rsidRPr="00A7145A">
        <w:rPr>
          <w:rFonts w:ascii="Times" w:hAnsi="Times" w:cs="Times New Roman"/>
          <w:sz w:val="22"/>
          <w:szCs w:val="22"/>
        </w:rPr>
        <w:t xml:space="preserve"> </w:t>
      </w:r>
      <w:r w:rsidR="00F25782" w:rsidRPr="00A7145A">
        <w:rPr>
          <w:rFonts w:ascii="Times" w:hAnsi="Times" w:cs="Times New Roman"/>
          <w:i/>
          <w:sz w:val="22"/>
          <w:szCs w:val="22"/>
        </w:rPr>
        <w:t>in vitro</w:t>
      </w:r>
      <w:r w:rsidR="00F25782" w:rsidRPr="00A7145A">
        <w:rPr>
          <w:rFonts w:ascii="Times" w:hAnsi="Times" w:cs="Times New Roman"/>
          <w:sz w:val="22"/>
          <w:szCs w:val="22"/>
        </w:rPr>
        <w:t xml:space="preserve"> </w:t>
      </w:r>
      <w:r w:rsidR="00D30324"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7C64F548-0CEB-4EA5-832B-FD52A14C6E02&lt;/uuid&gt;&lt;priority&gt;14&lt;/priority&gt;&lt;publications&gt;&lt;publication&gt;&lt;uuid&gt;FE68F368-3186-4287-B4E5-61428F041300&lt;/uuid&gt;&lt;volume&gt;111&lt;/volume&gt;&lt;doi&gt;10.1073/pnas.1412901111&lt;/doi&gt;&lt;startpage&gt;12019&lt;/startpage&gt;&lt;publication_date&gt;99201408191200000000222000&lt;/publication_date&gt;&lt;url&gt;http://eutils.ncbi.nlm.nih.gov/entrez/eutils/elink.fcgi?dbfrom=pubmed&amp;amp;id=25092294&amp;amp;retmode=ref&amp;amp;cmd=prlinks&lt;/url&gt;&lt;type&gt;400&lt;/type&gt;&lt;title&gt;Disassembly of mitotic checkpoint complexes by the joint action of the AAA-ATPase TRIP13 and p31(comet).&lt;/title&gt;&lt;institution&gt;Unit of Biochemistry, The Rappaport Faculty of Medicine, Technion-Israel Institute of Technology, Haifa 31096, Israel;&lt;/institution&gt;&lt;number&gt;33&lt;/number&gt;&lt;subtype&gt;400&lt;/subtype&gt;&lt;endpage&gt;12024&lt;/endpage&gt;&lt;bundle&gt;&lt;publication&gt;&lt;title&gt;Proceedings of the National Academy of Sciences&lt;/title&gt;&lt;type&gt;-100&lt;/type&gt;&lt;subtype&gt;-100&lt;/subtype&gt;&lt;uuid&gt;3CE6493A-7964-458D-97B9-7AEBEEC30EB0&lt;/uuid&gt;&lt;/publication&gt;&lt;/bundle&gt;&lt;authors&gt;&lt;author&gt;&lt;firstName&gt;Esther&lt;/firstName&gt;&lt;lastName&gt;Eytan&lt;/lastName&gt;&lt;/author&gt;&lt;author&gt;&lt;firstName&gt;Kexi&lt;/firstName&gt;&lt;lastName&gt;Wang&lt;/lastName&gt;&lt;/author&gt;&lt;author&gt;&lt;firstName&gt;Shirly&lt;/firstName&gt;&lt;lastName&gt;Miniowitz-Shemtov&lt;/lastName&gt;&lt;/author&gt;&lt;author&gt;&lt;firstName&gt;Danielle&lt;/firstName&gt;&lt;lastName&gt;Sitry-Shevah&lt;/lastName&gt;&lt;/author&gt;&lt;author&gt;&lt;firstName&gt;Sharon&lt;/firstName&gt;&lt;lastName&gt;Kaisari&lt;/lastName&gt;&lt;/author&gt;&lt;author&gt;&lt;firstName&gt;Tim&lt;/firstName&gt;&lt;middleNames&gt;J&lt;/middleNames&gt;&lt;lastName&gt;Yen&lt;/lastName&gt;&lt;/author&gt;&lt;author&gt;&lt;firstName&gt;Song-Tao&lt;/firstName&gt;&lt;lastName&gt;Liu&lt;/lastName&gt;&lt;/author&gt;&lt;author&gt;&lt;firstName&gt;Avram&lt;/firstName&gt;&lt;lastName&gt;Hershko&lt;/lastName&gt;&lt;/author&gt;&lt;/authors&gt;&lt;/publication&gt;&lt;publication&gt;&lt;uuid&gt;920ED012-E7CE-40CD-BCB2-F230295523FF&lt;/uuid&gt;&lt;volume&gt;108&lt;/volume&gt;&lt;doi&gt;10.1073/pnas.1100023108&lt;/doi&gt;&lt;startpage&gt;3187&lt;/startpage&gt;&lt;publication_date&gt;99201102221200000000222000&lt;/publication_date&gt;&lt;url&gt;http://www.pnas.org/cgi/doi/10.1073/pnas.1100023108&lt;/url&gt;&lt;type&gt;400&lt;/type&gt;&lt;title&gt;p31comet Promotes disassembly of the mitotic checkpoint complex in an ATP-dependent process.&lt;/title&gt;&lt;publisher&gt;National Acad Sciences&lt;/publisher&gt;&lt;institution&gt;Unit of Biochemistry, The Rappaport Faculty of Medicine, Technion-Israel Institute of Technology, Haifa 31096, Israel.&lt;/institution&gt;&lt;number&gt;8&lt;/number&gt;&lt;subtype&gt;400&lt;/subtype&gt;&lt;endpage&gt;3192&lt;/endpage&gt;&lt;bundle&gt;&lt;publication&gt;&lt;title&gt;Proceedings of the National Academy of Sciences&lt;/title&gt;&lt;type&gt;-100&lt;/type&gt;&lt;subtype&gt;-100&lt;/subtype&gt;&lt;uuid&gt;3CE6493A-7964-458D-97B9-7AEBEEC30EB0&lt;/uuid&gt;&lt;/publication&gt;&lt;/bundle&gt;&lt;authors&gt;&lt;author&gt;&lt;firstName&gt;Adar&lt;/firstName&gt;&lt;lastName&gt;Teichner&lt;/lastName&gt;&lt;/author&gt;&lt;author&gt;&lt;firstName&gt;Esther&lt;/firstName&gt;&lt;lastName&gt;Eytan&lt;/lastName&gt;&lt;/author&gt;&lt;author&gt;&lt;firstName&gt;Danielle&lt;/firstName&gt;&lt;lastName&gt;Sitry-Shevah&lt;/lastName&gt;&lt;/author&gt;&lt;author&gt;&lt;firstName&gt;Shirly&lt;/firstName&gt;&lt;lastName&gt;Miniowitz-Shemtov&lt;/lastName&gt;&lt;/author&gt;&lt;author&gt;&lt;firstName&gt;Elena&lt;/firstName&gt;&lt;lastName&gt;Dumin&lt;/lastName&gt;&lt;/author&gt;&lt;author&gt;&lt;firstName&gt;Jonathan&lt;/firstName&gt;&lt;lastName&gt;Gromis&lt;/lastName&gt;&lt;/author&gt;&lt;author&gt;&lt;firstName&gt;Avram&lt;/firstName&gt;&lt;lastName&gt;Hershko&lt;/lastName&gt;&lt;/author&gt;&lt;/authors&gt;&lt;/publication&gt;&lt;/publications&gt;&lt;cites&gt;&lt;/cites&gt;&lt;/citation&gt;</w:instrText>
      </w:r>
      <w:r w:rsidR="00D30324" w:rsidRPr="009C41BF">
        <w:rPr>
          <w:rFonts w:ascii="Times" w:hAnsi="Times" w:cs="Times"/>
          <w:sz w:val="22"/>
          <w:szCs w:val="22"/>
          <w:rPrChange w:id="79" w:author="Kevin Corbett" w:date="2015-04-04T11:23:00Z">
            <w:rPr>
              <w:rFonts w:ascii="Times" w:hAnsi="Times" w:cs="Times"/>
              <w:sz w:val="22"/>
              <w:szCs w:val="22"/>
            </w:rPr>
          </w:rPrChange>
        </w:rPr>
        <w:fldChar w:fldCharType="separate"/>
      </w:r>
      <w:r w:rsidR="00D30324" w:rsidRPr="009C41BF">
        <w:rPr>
          <w:rFonts w:ascii="Times" w:hAnsi="Times" w:cs="Times"/>
          <w:sz w:val="22"/>
          <w:szCs w:val="22"/>
        </w:rPr>
        <w:t>(Eytan et al., 2014; Teichner et al., 2011)</w:t>
      </w:r>
      <w:r w:rsidR="00D30324" w:rsidRPr="009C41BF">
        <w:rPr>
          <w:rFonts w:ascii="Times" w:hAnsi="Times" w:cs="Times"/>
          <w:sz w:val="22"/>
          <w:szCs w:val="22"/>
        </w:rPr>
        <w:fldChar w:fldCharType="end"/>
      </w:r>
      <w:del w:id="80" w:author="Kevin Corbett" w:date="2015-04-02T11:40:00Z">
        <w:r w:rsidR="002B1AFE" w:rsidRPr="00A7145A" w:rsidDel="00FD12FC">
          <w:rPr>
            <w:rFonts w:ascii="Times" w:hAnsi="Times" w:cs="Times New Roman"/>
            <w:sz w:val="22"/>
            <w:szCs w:val="22"/>
          </w:rPr>
          <w:delText>,</w:delText>
        </w:r>
      </w:del>
      <w:del w:id="81" w:author="Kevin Corbett" w:date="2015-04-02T13:52:00Z">
        <w:r w:rsidR="002B1AFE" w:rsidRPr="009C41BF" w:rsidDel="001955C1">
          <w:rPr>
            <w:rFonts w:ascii="Times" w:hAnsi="Times" w:cs="Times New Roman"/>
            <w:sz w:val="22"/>
            <w:szCs w:val="22"/>
          </w:rPr>
          <w:delText xml:space="preserve"> </w:delText>
        </w:r>
      </w:del>
      <w:del w:id="82" w:author="Kevin Corbett" w:date="2015-04-01T17:24:00Z">
        <w:r w:rsidR="002B1AFE" w:rsidRPr="009C41BF" w:rsidDel="00E64B97">
          <w:rPr>
            <w:rFonts w:ascii="Times" w:hAnsi="Times" w:cs="Times New Roman"/>
            <w:sz w:val="22"/>
            <w:szCs w:val="22"/>
          </w:rPr>
          <w:delText>and have been</w:delText>
        </w:r>
        <w:r w:rsidR="00F25782" w:rsidRPr="004E262E" w:rsidDel="00E64B97">
          <w:rPr>
            <w:rFonts w:ascii="Times" w:hAnsi="Times" w:cs="Times New Roman"/>
            <w:sz w:val="22"/>
            <w:szCs w:val="22"/>
          </w:rPr>
          <w:delText xml:space="preserve"> </w:delText>
        </w:r>
        <w:r w:rsidRPr="004E262E" w:rsidDel="00E64B97">
          <w:rPr>
            <w:rFonts w:ascii="Times" w:hAnsi="Times" w:cs="Times New Roman"/>
            <w:sz w:val="22"/>
            <w:szCs w:val="22"/>
          </w:rPr>
          <w:delText>proposed to</w:delText>
        </w:r>
      </w:del>
      <w:del w:id="83" w:author="Kevin Corbett" w:date="2015-04-02T11:41:00Z">
        <w:r w:rsidRPr="00A7145A" w:rsidDel="00FD12FC">
          <w:rPr>
            <w:rFonts w:ascii="Times" w:hAnsi="Times" w:cs="Times New Roman"/>
            <w:sz w:val="22"/>
            <w:szCs w:val="22"/>
          </w:rPr>
          <w:delText xml:space="preserve"> </w:delText>
        </w:r>
        <w:r w:rsidR="002B1AFE" w:rsidRPr="00A7145A" w:rsidDel="00FD12FC">
          <w:rPr>
            <w:rFonts w:ascii="Times" w:hAnsi="Times" w:cs="Times New Roman"/>
            <w:sz w:val="22"/>
            <w:szCs w:val="22"/>
          </w:rPr>
          <w:delText xml:space="preserve">inactivate the SAC through </w:delText>
        </w:r>
        <w:r w:rsidRPr="00A7145A" w:rsidDel="00FD12FC">
          <w:rPr>
            <w:rFonts w:ascii="Times" w:hAnsi="Times" w:cs="Times New Roman"/>
            <w:sz w:val="22"/>
            <w:szCs w:val="22"/>
          </w:rPr>
          <w:delText>MCC</w:delText>
        </w:r>
        <w:r w:rsidR="002B1AFE" w:rsidRPr="00A7145A" w:rsidDel="00FD12FC">
          <w:rPr>
            <w:rFonts w:ascii="Times" w:hAnsi="Times" w:cs="Times New Roman"/>
            <w:sz w:val="22"/>
            <w:szCs w:val="22"/>
          </w:rPr>
          <w:delText xml:space="preserve"> disassembly</w:delText>
        </w:r>
      </w:del>
      <w:del w:id="84" w:author="Kevin Corbett" w:date="2015-04-01T17:58:00Z">
        <w:r w:rsidRPr="00A7145A" w:rsidDel="00AC7998">
          <w:rPr>
            <w:rFonts w:ascii="Times" w:hAnsi="Times" w:cs="Times New Roman"/>
            <w:sz w:val="22"/>
            <w:szCs w:val="22"/>
          </w:rPr>
          <w:delText xml:space="preserve"> </w:delText>
        </w:r>
        <w:r w:rsidR="00A3560F" w:rsidRPr="009C41BF" w:rsidDel="00AC7998">
          <w:rPr>
            <w:rFonts w:ascii="Times" w:hAnsi="Times" w:cs="Times"/>
            <w:sz w:val="22"/>
            <w:szCs w:val="22"/>
          </w:rPr>
          <w:fldChar w:fldCharType="begin"/>
        </w:r>
        <w:r w:rsidR="00BF5CD7" w:rsidRPr="009C41BF" w:rsidDel="00AC7998">
          <w:rPr>
            <w:rFonts w:ascii="Times" w:hAnsi="Times" w:cs="Times"/>
            <w:sz w:val="22"/>
            <w:szCs w:val="22"/>
          </w:rPr>
          <w:delInstrText xml:space="preserve"> ADDIN PAPERS2_CITATIONS &lt;citation&gt;&lt;uuid&gt;10B0CD90-E48B-46FF-986A-3492C3258E6A&lt;/uuid&gt;&lt;priority&gt;14&lt;/priority&gt;&lt;publications&gt;&lt;publication&gt;&lt;uuid&gt;1EB794AB-9011-4CE8-8017-1363977FBE43&lt;/uuid&gt;&lt;volume&gt;23&lt;/volume&gt;&lt;accepted_date&gt;99200406211200000000222000&lt;/accepted_date&gt;&lt;doi&gt;10.1038/sj.emboj.7600322&lt;/doi&gt;&lt;startpage&gt;3133&lt;/startpage&gt;&lt;publication_da</w:delInstrText>
        </w:r>
        <w:r w:rsidR="00BF5CD7" w:rsidRPr="004E262E" w:rsidDel="00AC7998">
          <w:rPr>
            <w:rFonts w:ascii="Times" w:hAnsi="Times" w:cs="Times"/>
            <w:sz w:val="22"/>
            <w:szCs w:val="22"/>
          </w:rPr>
          <w:delInstrText>te&gt;99200408041200000000222000&lt;/publication_date&gt;&lt;url&gt;http://emboj.embopress.org/cgi/doi/10.1038/sj.emboj.7600322&lt;/url&gt;&lt;citekey&gt;Xia:2004ft&lt;/citekey&gt;&lt;type&gt;400&lt;/type&gt;&lt;title&gt;Conformation-specific binding of p31(comet) antagonizes the function of Mad2 in the spindle checkpoint.&lt;/title&gt;&lt;submission_date&gt;99200402061200000000222000&lt;/submission_date&gt;&lt;number&gt;15&lt;/number&gt;&lt;institution&gt;Department of Pharmacology, The University of Texas, Southwestern Medical Center at Dallas, Dallas, TX 75390, USA.&lt;/institution&gt;&lt;subtype&gt;4</w:delInstrText>
        </w:r>
        <w:r w:rsidR="00BF5CD7" w:rsidRPr="00A7145A" w:rsidDel="00AC7998">
          <w:rPr>
            <w:rFonts w:ascii="Times" w:hAnsi="Times" w:cs="Times"/>
            <w:sz w:val="22"/>
            <w:szCs w:val="22"/>
          </w:rPr>
          <w:delInstrText>00&lt;/subtype&gt;&lt;endpage&gt;3143&lt;/endpage&gt;&lt;bundle&gt;&lt;publication&gt;&lt;publisher&gt;Nature Publishing Group&lt;/publisher&gt;&lt;title&gt;The EMBO journal&lt;/title&gt;&lt;type&gt;-100&lt;/type&gt;&lt;subtype&gt;-100&lt;/subtype&gt;&lt;uuid&gt;C4DB17C0-BF34-436D-AD21-2F760DFDEBD7&lt;/uuid&gt;&lt;/publication&gt;&lt;/bundle&gt;&lt;authors&gt;&lt;author&gt;&lt;firstName&gt;Guohong&lt;/firstName&gt;&lt;lastName&gt;Xia&lt;/lastName&gt;&lt;/author&gt;&lt;author&gt;&lt;firstName&gt;Xuelian&lt;/firstName&gt;&lt;lastName&gt;Luo&lt;/lastName&gt;&lt;/author&gt;&lt;author&gt;&lt;firstName&gt;Toshiyuki&lt;/firstName&gt;&lt;lastName&gt;Habu&lt;/lastName&gt;&lt;/author&gt;&lt;author&gt;&lt;firstName&gt;Josep&lt;/firstName&gt;&lt;lastName&gt;Rizo&lt;/lastName&gt;&lt;/author&gt;&lt;author&gt;&lt;firstName&gt;Tomohiro&lt;/firstName&gt;&lt;lastName&gt;Matsumoto&lt;/lastName&gt;&lt;/author&gt;&lt;author&gt;&lt;firstName&gt;Hongtao&lt;/firstName&gt;&lt;lastName&gt;Yu&lt;/lastName&gt;&lt;/author&gt;&lt;/authors&gt;&lt;/publication&gt;&lt;publication&gt;&lt;uuid&gt;B89BCAEA-A9E6-4254-A0BC-731FFEEC94DC&lt;/uuid&gt;&lt;volume&gt;289&lt;/volume&gt;&lt;doi&gt;10.1074/jbc.M114.585315&lt;/doi&gt;&lt;startpage&gt;23928&lt;/startpage&gt;&lt;publication_date&gt;99201408221200000000222000&lt;/publication_date&gt;&lt;url&gt;http://eutils.ncbi.nlm.nih.gov/entrez/eutils/elink.fcgi?dbfrom=pubmed&amp;amp;id=25012665&amp;amp;retmode=ref&amp;amp;cmd=prlinks&lt;/url&gt;&lt;citekey&gt;Wang:2014jx&lt;/citekey&gt;&lt;type&gt;400&lt;/type&gt;&lt;title&gt;Thyroid Hormone Receptor Interacting Protein 13 (TRIP13) AAA-ATPase Is a Novel Mitotic Checkpoint-silencing Protein.&lt;/title&gt;&lt;institution&gt;From the Department of Biological Sciences, University of Toledo, Toledo, Ohio 43606.&lt;/institution&gt;&lt;number&gt;34&lt;/number&gt;&lt;subtype&gt;400&lt;/subtype&gt;&lt;endpage&gt;23937&lt;/endpage&gt;&lt;bundle&gt;&lt;publication&gt;&lt;title&gt;Journal of Biological Chemistry&lt;/title&gt;&lt;type&gt;-100&lt;/type&gt;&lt;subtype&gt;-100&lt;/subtype&gt;&lt;uuid&gt;304E3662-5D50-46B0-9416-4C89CA3E3067&lt;/uuid&gt;&lt;/publication&gt;&lt;/bundle&gt;&lt;authors&gt;&lt;author&gt;&lt;firstName&gt;Kexi&lt;/firstName&gt;&lt;lastName&gt;Wang&lt;/lastName&gt;&lt;/author&gt;&lt;author&gt;&lt;firstName&gt;Brianne&lt;/firstName&gt;&lt;lastName&gt;Sturt-Gillespie&lt;/lastName&gt;&lt;/author&gt;&lt;author&gt;&lt;firstName&gt;James&lt;/firstName&gt;&lt;middleNames&gt;C&lt;/middleNames&gt;&lt;lastName&gt;Hittle&lt;/lastName&gt;&lt;/author&gt;&lt;author&gt;&lt;firstName&gt;Dawn&lt;/firstName&gt;&lt;lastName&gt;Macdonald&lt;/lastName&gt;&lt;/author&gt;&lt;author&gt;&lt;firstName&gt;Gordon&lt;/firstName&gt;&lt;middleNames&gt;K&lt;/middleNames&gt;&lt;lastName&gt;Chan&lt;/lastName&gt;&lt;/author&gt;&lt;author&gt;&lt;firstName&gt;Tim&lt;/firstName&gt;&lt;middleNames&gt;J&lt;/middleNames&gt;&lt;lastName&gt;Yen&lt;/lastName&gt;&lt;/author&gt;&lt;author&gt;&lt;firstName&gt;Song-Tao&lt;/firstName&gt;&lt;lastName&gt;Liu&lt;/lastName&gt;&lt;/author&gt;&lt;/authors&gt;&lt;/publication&gt;&lt;/publications&gt;&lt;cites&gt;&lt;/cites&gt;&lt;/citation&gt;</w:delInstrText>
        </w:r>
        <w:r w:rsidR="00A3560F" w:rsidRPr="009C41BF" w:rsidDel="00AC7998">
          <w:rPr>
            <w:rFonts w:ascii="Times" w:hAnsi="Times" w:cs="Times"/>
            <w:sz w:val="22"/>
            <w:szCs w:val="22"/>
          </w:rPr>
          <w:fldChar w:fldCharType="separate"/>
        </w:r>
        <w:r w:rsidR="00A3560F" w:rsidRPr="009C41BF" w:rsidDel="00AC7998">
          <w:rPr>
            <w:rFonts w:ascii="Times" w:hAnsi="Times" w:cs="Times"/>
            <w:sz w:val="22"/>
            <w:szCs w:val="22"/>
          </w:rPr>
          <w:delText>(Wang et al., 2014; Xia et al., 2004)</w:delText>
        </w:r>
        <w:r w:rsidR="00A3560F" w:rsidRPr="009C41BF" w:rsidDel="00AC7998">
          <w:rPr>
            <w:rFonts w:ascii="Times" w:hAnsi="Times" w:cs="Times"/>
            <w:sz w:val="22"/>
            <w:szCs w:val="22"/>
          </w:rPr>
          <w:fldChar w:fldCharType="end"/>
        </w:r>
      </w:del>
      <w:r w:rsidRPr="00A7145A">
        <w:rPr>
          <w:rFonts w:ascii="Times" w:hAnsi="Times" w:cs="Times New Roman"/>
          <w:sz w:val="22"/>
          <w:szCs w:val="22"/>
        </w:rPr>
        <w:t>.</w:t>
      </w:r>
    </w:p>
    <w:p w14:paraId="33E1A410" w14:textId="288B4998" w:rsidR="00785DE8" w:rsidRPr="004E262E" w:rsidRDefault="00785DE8" w:rsidP="007042B1">
      <w:pPr>
        <w:spacing w:after="120" w:line="480" w:lineRule="auto"/>
        <w:rPr>
          <w:rFonts w:ascii="Times" w:hAnsi="Times" w:cs="Times New Roman"/>
          <w:sz w:val="22"/>
          <w:szCs w:val="22"/>
        </w:rPr>
      </w:pPr>
      <w:r w:rsidRPr="009C41BF">
        <w:rPr>
          <w:rFonts w:ascii="Times" w:hAnsi="Times" w:cs="Times New Roman"/>
          <w:sz w:val="22"/>
          <w:szCs w:val="22"/>
        </w:rPr>
        <w:t>Intriguingly, hum</w:t>
      </w:r>
      <w:r w:rsidRPr="004E262E">
        <w:rPr>
          <w:rFonts w:ascii="Times" w:hAnsi="Times" w:cs="Times New Roman"/>
          <w:sz w:val="22"/>
          <w:szCs w:val="22"/>
        </w:rPr>
        <w:t xml:space="preserve">an </w:t>
      </w:r>
      <w:r w:rsidRPr="004E262E">
        <w:rPr>
          <w:rFonts w:ascii="Times" w:hAnsi="Times" w:cs="Times New Roman"/>
          <w:i/>
          <w:sz w:val="22"/>
          <w:szCs w:val="22"/>
        </w:rPr>
        <w:t>TRIP13</w:t>
      </w:r>
      <w:r w:rsidRPr="00A7145A">
        <w:rPr>
          <w:rFonts w:ascii="Times" w:hAnsi="Times" w:cs="Times New Roman"/>
          <w:sz w:val="22"/>
          <w:szCs w:val="22"/>
        </w:rPr>
        <w:t xml:space="preserve"> has also been identified as an oncogene: </w:t>
      </w:r>
      <w:r w:rsidRPr="00A7145A">
        <w:rPr>
          <w:rFonts w:ascii="Times" w:hAnsi="Times" w:cs="Times New Roman"/>
          <w:i/>
          <w:sz w:val="22"/>
          <w:szCs w:val="22"/>
        </w:rPr>
        <w:t>TRIP13</w:t>
      </w:r>
      <w:r w:rsidRPr="00A7145A">
        <w:rPr>
          <w:rFonts w:ascii="Times" w:hAnsi="Times" w:cs="Times New Roman"/>
          <w:sz w:val="22"/>
          <w:szCs w:val="22"/>
        </w:rPr>
        <w:t xml:space="preserve"> is overexpressed in a number of human cancers</w:t>
      </w:r>
      <w:r w:rsidR="00BC2583" w:rsidRPr="00A7145A">
        <w:rPr>
          <w:rFonts w:ascii="Times" w:hAnsi="Times" w:cs="Times New Roman"/>
          <w:sz w:val="22"/>
          <w:szCs w:val="22"/>
        </w:rPr>
        <w:t xml:space="preserve"> </w:t>
      </w:r>
      <w:r w:rsidR="00D30324"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7FA8B08F-5572-4204-B0F8-6B9F05F46412&lt;/uuid&gt;&lt;priority&gt;16&lt;/priority&gt;&lt;publications&gt;&lt;publication&gt;&lt;uuid&gt;B89BCAEA-A9E6-4254-A0BC-731FFEEC94DC&lt;/uuid&gt;&lt;volume&gt;289&lt;/volume&gt;&lt;doi&gt;10.1074/jbc.M114.585315&lt;/doi&gt;&lt;startpage&gt;23928&lt;/startpage&gt;&lt;publication_date&gt;99201408221200000000222000&lt;/publication_date&gt;&lt;url&gt;http://eutils.ncbi.nlm.nih.gov/entrez/eutils/elink.fcgi?dbfrom=pubmed&amp;amp;id=25012665&amp;amp;retmode=ref&amp;amp;cmd=prlinks&lt;/url&gt;&lt;citekey&gt;Wang:2014jx&lt;/citekey&gt;&lt;type&gt;400&lt;/type&gt;&lt;title&gt;Thyroid Hormone Receptor Interacting Protein 13 (TRIP13) AAA-ATPase Is a Novel Mitotic Checkpoint-silencing Protein.&lt;/title&gt;&lt;institution&gt;From the Department of Biological Sciences, University of Toledo, Toledo, Ohio 43606.&lt;/institution&gt;&lt;number&gt;34&lt;/number&gt;&lt;subtype&gt;400&lt;/subtype&gt;&lt;endpage&gt;23937&lt;/endpage&gt;&lt;bundle&gt;&lt;publication&gt;&lt;title&gt;Journal of Biological Chemistry&lt;/title&gt;&lt;type&gt;-100&lt;/type&gt;&lt;subtype&gt;-100&lt;/subtype&gt;&lt;uuid&gt;304E3662-5D50-46B0-9416-4C89CA3E3067&lt;/uuid&gt;&lt;/publication&gt;&lt;/bundle&gt;&lt;authors&gt;&lt;author&gt;&lt;firstName&gt;Kexi&lt;/firstName&gt;&lt;lastName&gt;Wang&lt;/lastName&gt;&lt;/author&gt;&lt;author&gt;&lt;firstName&gt;Brianne&lt;/firstName&gt;&lt;lastName&gt;Sturt-Gillespie&lt;/lastName&gt;&lt;/author&gt;&lt;author&gt;&lt;firstName&gt;James&lt;/firstName&gt;&lt;middleNames&gt;C&lt;/middleNames&gt;&lt;lastName&gt;Hittle&lt;/lastName&gt;&lt;/author&gt;&lt;author&gt;&lt;firstName&gt;Dawn&lt;/firstName&gt;&lt;lastName&gt;Macdonald&lt;/lastName&gt;&lt;/author&gt;&lt;author&gt;&lt;firstName&gt;Gordon&lt;/firstName&gt;&lt;middleNames&gt;K&lt;/middleNames&gt;&lt;lastName&gt;Chan&lt;/lastName&gt;&lt;/author&gt;&lt;author&gt;&lt;firstName&gt;Tim&lt;/firstName&gt;&lt;middleNames&gt;J&lt;/middleNames&gt;&lt;lastName&gt;Yen&lt;/lastName&gt;&lt;/author&gt;&lt;author&gt;&lt;firstName&gt;Song-Tao&lt;/firstName&gt;&lt;lastName&gt;Liu&lt;/lastName&gt;&lt;/author&gt;&lt;/authors&gt;&lt;/publication&gt;&lt;publication&gt;&lt;uuid&gt;E7A167E5-3136-4C60-B128-DC36F7D82632&lt;/uuid&gt;&lt;volume&gt;5&lt;/volume&gt;&lt;accepted_date&gt;99201406271200000000222000&lt;/accepted_date&gt;&lt;doi&gt;10.1038/ncomms5527&lt;/doi&gt;&lt;startpage&gt;4527&lt;/startpage&gt;&lt;publication_date&gt;99201400001200000000200000&lt;/publication_date&gt;&lt;url&gt;http://eutils.ncbi.nlm.nih.gov/entrez/eutils/elink.fcgi?dbfrom=pubmed&amp;amp;id=25078033&amp;amp;retmode=ref&amp;amp;cmd=prlinks&lt;/url&gt;&lt;type&gt;400&lt;/type&gt;&lt;title&gt;TRIP13 promotes error-prone nonhomologous end joining and induces chemoresistance in head and neck cancer.&lt;/title&gt;&lt;submission_date&gt;99201403121200000000222000&lt;/submission_date&gt;&lt;institution&gt;Department of Periodontics and Oral Medicine, School of Dentistry, University of Michigan, Ann Arbor, Michigan 48109, USA.&lt;/institution&gt;&lt;subtype&gt;400&lt;/subtype&gt;&lt;bundle&gt;&lt;publication&gt;&lt;title&gt;Nature communications&lt;/title&gt;&lt;type&gt;-100&lt;/type&gt;&lt;subtype&gt;-100&lt;/subtype&gt;&lt;uuid&gt;17A512A8-BE25-4120-82E4-F3929E142B7A&lt;/uuid&gt;&lt;/publication&gt;&lt;/bundle&gt;&lt;authors&gt;&lt;author&gt;&lt;firstName&gt;Rajat&lt;/firstName&gt;&lt;lastName&gt;Banerjee&lt;/lastName&gt;&lt;/author&gt;&lt;author&gt;&lt;firstName&gt;Nickole&lt;/firstName&gt;&lt;lastName&gt;Russo&lt;/lastName&gt;&lt;/author&gt;&lt;author&gt;&lt;firstName&gt;Min&lt;/firstName&gt;&lt;lastName&gt;Liu&lt;/lastName&gt;&lt;/author&gt;&lt;author&gt;&lt;firstName&gt;Venkatesha&lt;/firstName&gt;&lt;lastName&gt;Basrur&lt;/lastName&gt;&lt;/author&gt;&lt;author&gt;&lt;firstName&gt;Emily&lt;/firstName&gt;&lt;lastName&gt;Bellile&lt;/lastName&gt;&lt;/author&gt;&lt;author&gt;&lt;firstName&gt;Nallasivam&lt;/firstName&gt;&lt;lastName&gt;Palanisamy&lt;/lastName&gt;&lt;/author&gt;&lt;author&gt;&lt;firstName&gt;Christina&lt;/firstName&gt;&lt;middleNames&gt;S&lt;/middleNames&gt;&lt;lastName&gt;Scanlon&lt;/lastName&gt;&lt;/author&gt;&lt;author&gt;&lt;nonDroppingParticle&gt;van&lt;/nonDroppingParticle&gt;&lt;firstName&gt;Elizabeth&lt;/firstName&gt;&lt;lastName&gt;Tubergen&lt;/lastName&gt;&lt;/author&gt;&lt;author&gt;&lt;firstName&gt;Ronald&lt;/firstName&gt;&lt;middleNames&gt;C&lt;/middleNames&gt;&lt;lastName&gt;Inglehart&lt;/lastName&gt;&lt;/author&gt;&lt;author&gt;&lt;firstName&gt;Tarek&lt;/firstName&gt;&lt;lastName&gt;Metwally&lt;/lastName&gt;&lt;/author&gt;&lt;author&gt;&lt;firstName&gt;Ram-Shankar&lt;/firstName&gt;&lt;lastName&gt;Mani&lt;/lastName&gt;&lt;/author&gt;&lt;author&gt;&lt;firstName&gt;Anastasia&lt;/firstName&gt;&lt;lastName&gt;Yocum&lt;/lastName&gt;&lt;/author&gt;&lt;author&gt;&lt;firstName&gt;Mukesh&lt;/firstName&gt;&lt;middleNames&gt;K&lt;/middleNames&gt;&lt;lastName&gt;Nyati&lt;/lastName&gt;&lt;/author&gt;&lt;author&gt;&lt;firstName&gt;Rogerio&lt;/firstName&gt;&lt;middleNames&gt;M&lt;/middleNames&gt;&lt;lastName&gt;Castilho&lt;/lastName&gt;&lt;/author&gt;&lt;author&gt;&lt;firstName&gt;Sooryanarayana&lt;/firstName&gt;&lt;lastName&gt;Varambally&lt;/lastName&gt;&lt;/author&gt;&lt;author&gt;&lt;firstName&gt;Arul&lt;/firstName&gt;&lt;middleNames&gt;M&lt;/middleNames&gt;&lt;lastName&gt;Chinnaiyan&lt;/lastName&gt;&lt;/author&gt;&lt;author&gt;&lt;firstName&gt;Nisha&lt;/firstName&gt;&lt;middleNames&gt;J&lt;/middleNames&gt;&lt;lastName&gt;D’Silva&lt;/lastName&gt;&lt;/author&gt;&lt;/authors&gt;&lt;/publication&gt;&lt;publication&gt;&lt;uuid&gt;B65744ED-6CFD-4599-A08B-55E2FD275E8C&lt;/uuid&gt;&lt;volume&gt;132&lt;/volume&gt;&lt;doi&gt;10.1038/jid.2012.117&lt;/doi&gt;&lt;startpage&gt;2050&lt;/startpage&gt;&lt;publication_date&gt;99201208001200000000220000&lt;/publication_date&gt;&lt;url&gt;http://www.nature.com/doifinder/10.1038/jid.2012.117&lt;/url&gt;&lt;type&gt;400&lt;/type&gt;&lt;title&gt;A meta-analysis of gene expression data identifies a molecular signature characteristic for tumor-stage mycosis fungoides.&lt;/title&gt;&lt;location&gt;&amp;lt;html&amp;gt;&amp;lt;head&amp;gt;&amp;lt;meta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Home&amp;lt;/a&amp;gt;&amp;lt;/div&amp;gt;&amp;lt;/body&amp;gt;&amp;lt;/html&amp;gt;&lt;/location&gt;&lt;institution&gt;Department of Dermatology, Leiden University Medical Center, Leiden, The Netherlands.&lt;/institution&gt;&lt;number&gt;8&lt;/number&gt;&lt;subtype&gt;400&lt;/subtype&gt;&lt;endpage&gt;2059&lt;/endpage&gt;&lt;bundle&gt;&lt;publication&gt;&lt;title&gt;The Journal of investigative dermatology&lt;/title&gt;&lt;type&gt;-100&lt;/type&gt;&lt;subtype&gt;-100&lt;/subtype&gt;&lt;uuid&gt;27245F32-FD05-4842-814F-6433F8AA01E9&lt;/uuid&gt;&lt;/publication&gt;&lt;/bundle&gt;&lt;authors&gt;&lt;author&gt;&lt;lastName&gt;Kester&lt;/lastName&gt;&lt;nonDroppingParticle&gt;van&lt;/nonDroppingParticle&gt;&lt;firstName&gt;Marloes&lt;/firstName&gt;&lt;middleNames&gt;S&lt;/middleNames&gt;&lt;/author&gt;&lt;author&gt;&lt;firstName&gt;Martin&lt;/firstName&gt;&lt;middleNames&gt;K&lt;/middleNames&gt;&lt;lastName&gt;Borg&lt;/lastName&gt;&lt;/author&gt;&lt;author&gt;&lt;firstName&gt;Willem&lt;/firstName&gt;&lt;middleNames&gt;H&lt;/middleNames&gt;&lt;lastName&gt;Zoutman&lt;/lastName&gt;&lt;/author&gt;&lt;author&gt;&lt;firstName&gt;Jacoba&lt;/firstName&gt;&lt;middleNames&gt;J&lt;/middleNames&gt;&lt;lastName&gt;Out-Luiting&lt;/lastName&gt;&lt;/author&gt;&lt;author&gt;&lt;firstName&gt;Patty&lt;/firstName&gt;&lt;middleNames&gt;M&lt;/middleNames&gt;&lt;lastName&gt;Jansen&lt;/lastName&gt;&lt;/author&gt;&lt;author&gt;&lt;firstName&gt;Enno&lt;/firstName&gt;&lt;middleNames&gt;J&lt;/middleNames&gt;&lt;lastName&gt;Dreef&lt;/lastName&gt;&lt;/author&gt;&lt;author&gt;&lt;firstName&gt;Maarten&lt;/firstName&gt;&lt;middleNames&gt;H&lt;/middleNames&gt;&lt;lastName&gt;Vermeer&lt;/lastName&gt;&lt;/author&gt;&lt;author&gt;&lt;nonDroppingParticle&gt;van&lt;/nonDroppingParticle&gt;&lt;firstName&gt;Remco&lt;/firstName&gt;&lt;lastName&gt;Doorn&lt;/lastName&gt;&lt;/author&gt;&lt;author&gt;&lt;firstName&gt;Rein&lt;/firstName&gt;&lt;lastName&gt;Willemze&lt;/lastName&gt;&lt;/author&gt;&lt;author&gt;&lt;firstName&gt;Cornelis&lt;/firstName&gt;&lt;middleNames&gt;P&lt;/middleNames&gt;&lt;lastName&gt;Tensen&lt;/lastName&gt;&lt;/author&gt;&lt;/authors&gt;&lt;/publication&gt;&lt;publication&gt;&lt;uuid&gt;3CDD6C25-A853-4C21-8BCB-554D16BA8C74&lt;/uuid&gt;&lt;volume&gt;106&lt;/volume&gt;&lt;doi&gt;10.1038/bjc.2011.490&lt;/doi&gt;&lt;startpage&gt;157&lt;/startpage&gt;&lt;publication_date&gt;99201201031200000000222000&lt;/publication_date&gt;&lt;url&gt;http://www.nature.com/doifinder/10.1038/bjc.2011.490&lt;/url&gt;&lt;type&gt;400&lt;/type&gt;&lt;title&gt;Identification of markers of prostate cancer progression using candidate gene expression.&lt;/title&gt;&lt;institution&gt;School of Pharmacy and Biomedical Sciences, University of Portsmouth, St Michaels Building, White Swan Road, Portsmouth, PO1 2DT, UK. S.Larkin@soton.ac.uk&lt;/institution&gt;&lt;number&gt;1&lt;/number&gt;&lt;subtype&gt;400&lt;/subtype&gt;&lt;endpage&gt;165&lt;/endpage&gt;&lt;bundle&gt;&lt;publication&gt;&lt;title&gt;British journal of cancer&lt;/title&gt;&lt;type&gt;-100&lt;/type&gt;&lt;subtype&gt;-100&lt;/subtype&gt;&lt;uuid&gt;3F5FE3EF-B15C-4AB8-A9CF-959E8797A3B4&lt;/uuid&gt;&lt;/publication&gt;&lt;/bundle&gt;&lt;authors&gt;&lt;author&gt;&lt;firstName&gt;S&lt;/firstName&gt;&lt;middleNames&gt;E T&lt;/middleNames&gt;&lt;lastName&gt;Larkin&lt;/lastName&gt;&lt;/author&gt;&lt;author&gt;&lt;firstName&gt;S&lt;/firstName&gt;&lt;lastName&gt;Holmes&lt;/lastName&gt;&lt;/author&gt;&lt;author&gt;&lt;firstName&gt;I&lt;/firstName&gt;&lt;middleNames&gt;A&lt;/middleNames&gt;&lt;lastName&gt;Cree&lt;/lastName&gt;&lt;/author&gt;&lt;author&gt;&lt;firstName&gt;T&lt;/firstName&gt;&lt;lastName&gt;Walker&lt;/lastName&gt;&lt;/author&gt;&lt;author&gt;&lt;firstName&gt;V&lt;/firstName&gt;&lt;lastName&gt;Basketter&lt;/lastName&gt;&lt;/author&gt;&lt;author&gt;&lt;firstName&gt;B&lt;/firstName&gt;&lt;lastName&gt;Bickers&lt;/lastName&gt;&lt;/author&gt;&lt;author&gt;&lt;firstName&gt;S&lt;/firstName&gt;&lt;lastName&gt;Harris&lt;/lastName&gt;&lt;/author&gt;&lt;author&gt;&lt;firstName&gt;S&lt;/firstName&gt;&lt;middleNames&gt;D&lt;/middleNames&gt;&lt;lastName&gt;Garbis&lt;/lastName&gt;&lt;/author&gt;&lt;author&gt;&lt;firstName&gt;P&lt;/firstName&gt;&lt;middleNames&gt;A&lt;/middleNames&gt;&lt;lastName&gt;Townsend&lt;/lastName&gt;&lt;/author&gt;&lt;author&gt;&lt;firstName&gt;C&lt;/firstName&gt;&lt;lastName&gt;Aukim-Hastie&lt;/lastName&gt;&lt;/author&gt;&lt;/authors&gt;&lt;/publication&gt;&lt;/publications&gt;&lt;cites&gt;&lt;/cites&gt;&lt;/citation&gt;</w:instrText>
      </w:r>
      <w:r w:rsidR="00D30324" w:rsidRPr="009C41BF">
        <w:rPr>
          <w:rFonts w:ascii="Times" w:hAnsi="Times" w:cs="Times"/>
          <w:sz w:val="22"/>
          <w:szCs w:val="22"/>
          <w:rPrChange w:id="85" w:author="Kevin Corbett" w:date="2015-04-04T11:23:00Z">
            <w:rPr>
              <w:rFonts w:ascii="Times" w:hAnsi="Times" w:cs="Times"/>
              <w:sz w:val="22"/>
              <w:szCs w:val="22"/>
            </w:rPr>
          </w:rPrChange>
        </w:rPr>
        <w:fldChar w:fldCharType="separate"/>
      </w:r>
      <w:r w:rsidR="00D30324" w:rsidRPr="009C41BF">
        <w:rPr>
          <w:rFonts w:ascii="Times" w:hAnsi="Times" w:cs="Times"/>
          <w:sz w:val="22"/>
          <w:szCs w:val="22"/>
        </w:rPr>
        <w:t>(Banerjee et al., 2014; Larkin et al., 2012; van Kester et al., 2012; Wang et al., 2014)</w:t>
      </w:r>
      <w:r w:rsidR="00D30324" w:rsidRPr="009C41BF">
        <w:rPr>
          <w:rFonts w:ascii="Times" w:hAnsi="Times" w:cs="Times"/>
          <w:sz w:val="22"/>
          <w:szCs w:val="22"/>
        </w:rPr>
        <w:fldChar w:fldCharType="end"/>
      </w:r>
      <w:r w:rsidRPr="00A7145A">
        <w:rPr>
          <w:rFonts w:ascii="Times" w:hAnsi="Times" w:cs="Times New Roman"/>
          <w:sz w:val="22"/>
          <w:szCs w:val="22"/>
        </w:rPr>
        <w:t xml:space="preserve">, and can promote proliferation and invasion </w:t>
      </w:r>
      <w:r w:rsidR="0003122D" w:rsidRPr="009C41BF">
        <w:rPr>
          <w:rFonts w:ascii="Times" w:hAnsi="Times" w:cs="Times New Roman"/>
          <w:sz w:val="22"/>
          <w:szCs w:val="22"/>
        </w:rPr>
        <w:t xml:space="preserve">when overexpressed </w:t>
      </w:r>
      <w:r w:rsidRPr="009C41BF">
        <w:rPr>
          <w:rFonts w:ascii="Times" w:hAnsi="Times" w:cs="Times New Roman"/>
          <w:sz w:val="22"/>
          <w:szCs w:val="22"/>
        </w:rPr>
        <w:t xml:space="preserve">in human cell lines </w:t>
      </w:r>
      <w:r w:rsidR="00A3560F"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A817BE00-453F-417C-990A-3EE7C90DADD2&lt;/uuid&gt;&lt;priority&gt;16&lt;/priority&gt;&lt;publications&gt;&lt;publication&gt;&lt;uuid&gt;E7A167E5-3136-4C60-B128-DC36F7D82632&lt;/uuid&gt;&lt;volume&gt;5&lt;/volume&gt;&lt;accepted_date&gt;99201406271200000000222000&lt;/accepted_date&gt;&lt;doi&gt;10.1038/ncomms5527&lt;/doi&gt;&lt;startpage&gt;4527&lt;/startpage&gt;&lt;publication_date&gt;99201400001200000000200000&lt;/publication_date&gt;&lt;url&gt;http://eutils.ncbi.nlm.nih.gov/entrez/eutils/elink.fcgi?dbfrom=pubmed&amp;amp;id=25078033&amp;amp;retmode=ref&amp;amp;cmd=prlinks&lt;/url&gt;&lt;type&gt;400&lt;/type&gt;&lt;title&gt;TRIP13 promotes error-prone nonhomologous end joining and induces chemoresistance in head and neck cancer.&lt;/title&gt;&lt;submission_date&gt;99201403121200000000222000&lt;/submission_date&gt;&lt;institution&gt;Department of Periodontics and Oral Medicine, School of Dentistry, University of Michigan, Ann Arbor, Michigan 48109, USA.&lt;/institution&gt;&lt;subtype&gt;400&lt;/subtype&gt;&lt;bundle&gt;&lt;publication&gt;&lt;title&gt;Nature communications&lt;/title&gt;&lt;type&gt;-100&lt;/type&gt;&lt;subtype&gt;-100&lt;/subtype&gt;&lt;uuid&gt;17A512A8-BE25-4120-82E4-F3929E142B7A&lt;/uuid&gt;&lt;/publication&gt;&lt;/bundle&gt;&lt;authors&gt;&lt;author&gt;&lt;firstName&gt;Rajat&lt;/firstName&gt;&lt;lastName&gt;Banerjee&lt;/lastName&gt;&lt;/author&gt;&lt;author&gt;&lt;firstName&gt;Nickole&lt;/firstName&gt;&lt;lastName&gt;Russo&lt;/lastName&gt;&lt;/author&gt;&lt;author&gt;&lt;firstName&gt;Min&lt;/firstName&gt;&lt;lastName&gt;Liu&lt;/lastName&gt;&lt;/author&gt;&lt;author&gt;&lt;firstName&gt;Venkatesha&lt;/firstName&gt;&lt;lastName&gt;Basrur&lt;/lastName&gt;&lt;/author&gt;&lt;author&gt;&lt;firstName&gt;Emily&lt;/firstName&gt;&lt;lastName&gt;Bellile&lt;/lastName&gt;&lt;/author&gt;&lt;author&gt;&lt;firstName&gt;Nallasivam&lt;/firstName&gt;&lt;lastName&gt;Palanisamy&lt;/lastName&gt;&lt;/author&gt;&lt;author&gt;&lt;firstName&gt;Christina&lt;/firstName&gt;&lt;middleNames&gt;S&lt;/middleNames&gt;&lt;lastName&gt;Scanlon&lt;/lastName&gt;&lt;/author&gt;&lt;author&gt;&lt;nonDroppingParticle&gt;van&lt;/nonDroppingParticle&gt;&lt;firstName&gt;Elizabeth&lt;/firstName&gt;&lt;lastName&gt;Tubergen&lt;/lastName&gt;&lt;/author&gt;&lt;author&gt;&lt;firstName&gt;Ronald&lt;/firstName&gt;&lt;middleNames&gt;C&lt;/middleNames&gt;&lt;lastName&gt;Inglehart&lt;/lastName&gt;&lt;/author&gt;&lt;author&gt;&lt;firstName&gt;Tarek&lt;/firstName&gt;&lt;lastName&gt;Metwally&lt;/lastName&gt;&lt;/author&gt;&lt;author&gt;&lt;firstName&gt;Ram-Shankar&lt;/firstName&gt;&lt;lastName&gt;Mani&lt;/lastName&gt;&lt;/author&gt;&lt;author&gt;&lt;firstName&gt;Anastasia&lt;/firstName&gt;&lt;lastName&gt;Yocum&lt;/lastName&gt;&lt;/author&gt;&lt;author&gt;&lt;firstName&gt;Mukesh&lt;/firstName&gt;&lt;middleNames&gt;K&lt;/middleNames&gt;&lt;lastName&gt;Nyati&lt;/lastName&gt;&lt;/author&gt;&lt;author&gt;&lt;firstName&gt;Rogerio&lt;/firstName&gt;&lt;middleNames&gt;M&lt;/middleNames&gt;&lt;lastName&gt;Castilho&lt;/lastName&gt;&lt;/author&gt;&lt;author&gt;&lt;firstName&gt;Sooryanarayana&lt;/firstName&gt;&lt;lastName&gt;Varambally&lt;/lastName&gt;&lt;/author&gt;&lt;author&gt;&lt;firstName&gt;Arul&lt;/firstName&gt;&lt;middleNames&gt;M&lt;/middleNames&gt;&lt;lastName&gt;Chinnaiyan&lt;/lastName&gt;&lt;/author&gt;&lt;author&gt;&lt;firstName&gt;Nisha&lt;/firstName&gt;&lt;middleNames&gt;J&lt;/middleNames&gt;&lt;lastName&gt;D’Silva&lt;/lastName&gt;&lt;/author&gt;&lt;/authors&gt;&lt;/publication&gt;&lt;/publications&gt;&lt;cites&gt;&lt;/cites&gt;&lt;/citation&gt;</w:instrText>
      </w:r>
      <w:r w:rsidR="00A3560F" w:rsidRPr="009C41BF">
        <w:rPr>
          <w:rFonts w:ascii="Times" w:hAnsi="Times" w:cs="Times"/>
          <w:sz w:val="22"/>
          <w:szCs w:val="22"/>
          <w:rPrChange w:id="86" w:author="Kevin Corbett" w:date="2015-04-04T11:23:00Z">
            <w:rPr>
              <w:rFonts w:ascii="Times" w:hAnsi="Times" w:cs="Times"/>
              <w:sz w:val="22"/>
              <w:szCs w:val="22"/>
            </w:rPr>
          </w:rPrChange>
        </w:rPr>
        <w:fldChar w:fldCharType="separate"/>
      </w:r>
      <w:r w:rsidR="00A3560F" w:rsidRPr="009C41BF">
        <w:rPr>
          <w:rFonts w:ascii="Times" w:hAnsi="Times" w:cs="Times"/>
          <w:sz w:val="22"/>
          <w:szCs w:val="22"/>
        </w:rPr>
        <w:t>(Banerjee et al., 2014)</w:t>
      </w:r>
      <w:r w:rsidR="00A3560F" w:rsidRPr="009C41BF">
        <w:rPr>
          <w:rFonts w:ascii="Times" w:hAnsi="Times" w:cs="Times"/>
          <w:sz w:val="22"/>
          <w:szCs w:val="22"/>
        </w:rPr>
        <w:fldChar w:fldCharType="end"/>
      </w:r>
      <w:r w:rsidRPr="00A7145A">
        <w:rPr>
          <w:rFonts w:ascii="Times" w:hAnsi="Times" w:cs="Times New Roman"/>
          <w:sz w:val="22"/>
          <w:szCs w:val="22"/>
        </w:rPr>
        <w:t xml:space="preserve">. The source of </w:t>
      </w:r>
      <w:r w:rsidRPr="009C41BF">
        <w:rPr>
          <w:rFonts w:ascii="Times" w:hAnsi="Times" w:cs="Times New Roman"/>
          <w:i/>
          <w:sz w:val="22"/>
          <w:szCs w:val="22"/>
        </w:rPr>
        <w:t>TRIP13</w:t>
      </w:r>
      <w:r w:rsidRPr="009C41BF">
        <w:rPr>
          <w:rFonts w:ascii="Times" w:hAnsi="Times" w:cs="Times New Roman"/>
          <w:sz w:val="22"/>
          <w:szCs w:val="22"/>
        </w:rPr>
        <w:t xml:space="preserve">’s oncogenic activity is unknown, but may stem from effects on chromosome structure and DNA repair pathways (as its meiotic functions would suggest), or may instead arise from aberrant regulation </w:t>
      </w:r>
      <w:r w:rsidRPr="004E262E">
        <w:rPr>
          <w:rFonts w:ascii="Times" w:hAnsi="Times" w:cs="Times New Roman"/>
          <w:sz w:val="22"/>
          <w:szCs w:val="22"/>
        </w:rPr>
        <w:t>of the spindle assembly checkpoint.</w:t>
      </w:r>
    </w:p>
    <w:p w14:paraId="127DB754" w14:textId="3773061F" w:rsidR="00C4133A" w:rsidRPr="00A7145A" w:rsidRDefault="00E30004" w:rsidP="007042B1">
      <w:pPr>
        <w:spacing w:after="120" w:line="480" w:lineRule="auto"/>
        <w:rPr>
          <w:rFonts w:ascii="Times" w:hAnsi="Times" w:cs="Times New Roman"/>
          <w:sz w:val="22"/>
          <w:szCs w:val="22"/>
        </w:rPr>
      </w:pPr>
      <w:r w:rsidRPr="004E262E">
        <w:rPr>
          <w:rFonts w:ascii="Times" w:hAnsi="Times" w:cs="Times New Roman"/>
          <w:sz w:val="22"/>
          <w:szCs w:val="22"/>
        </w:rPr>
        <w:t>Pch2/</w:t>
      </w:r>
      <w:r w:rsidR="00C4133A" w:rsidRPr="00A7145A">
        <w:rPr>
          <w:rFonts w:ascii="Times" w:hAnsi="Times" w:cs="Times New Roman"/>
          <w:sz w:val="22"/>
          <w:szCs w:val="22"/>
        </w:rPr>
        <w:t xml:space="preserve">TRIP13 is </w:t>
      </w:r>
      <w:r w:rsidR="00F25782" w:rsidRPr="00A7145A">
        <w:rPr>
          <w:rFonts w:ascii="Times" w:hAnsi="Times" w:cs="Times New Roman"/>
          <w:sz w:val="22"/>
          <w:szCs w:val="22"/>
        </w:rPr>
        <w:t xml:space="preserve">thus </w:t>
      </w:r>
      <w:r w:rsidR="00C4133A" w:rsidRPr="00A7145A">
        <w:rPr>
          <w:rFonts w:ascii="Times" w:hAnsi="Times" w:cs="Times New Roman"/>
          <w:sz w:val="22"/>
          <w:szCs w:val="22"/>
        </w:rPr>
        <w:t>directly implicated in</w:t>
      </w:r>
      <w:r w:rsidRPr="00A7145A">
        <w:rPr>
          <w:rFonts w:ascii="Times" w:hAnsi="Times" w:cs="Times New Roman"/>
          <w:sz w:val="22"/>
          <w:szCs w:val="22"/>
        </w:rPr>
        <w:t xml:space="preserve"> the regulation of HORMA domain-mediated signaling in two </w:t>
      </w:r>
      <w:r w:rsidR="00C4133A" w:rsidRPr="00A7145A">
        <w:rPr>
          <w:rFonts w:ascii="Times" w:hAnsi="Times" w:cs="Times New Roman"/>
          <w:sz w:val="22"/>
          <w:szCs w:val="22"/>
        </w:rPr>
        <w:t>separate pathways,</w:t>
      </w:r>
      <w:r w:rsidRPr="00A7145A">
        <w:rPr>
          <w:rFonts w:ascii="Times" w:hAnsi="Times" w:cs="Times New Roman"/>
          <w:sz w:val="22"/>
          <w:szCs w:val="22"/>
        </w:rPr>
        <w:t xml:space="preserve"> meiotic recombination and the spindle assembly checkpoint.</w:t>
      </w:r>
      <w:r w:rsidR="00C4133A" w:rsidRPr="00A7145A">
        <w:rPr>
          <w:rFonts w:ascii="Times" w:hAnsi="Times" w:cs="Times New Roman"/>
          <w:sz w:val="22"/>
          <w:szCs w:val="22"/>
        </w:rPr>
        <w:t xml:space="preserve"> </w:t>
      </w:r>
      <w:r w:rsidRPr="00A7145A">
        <w:rPr>
          <w:rFonts w:ascii="Times" w:hAnsi="Times" w:cs="Times New Roman"/>
          <w:sz w:val="22"/>
          <w:szCs w:val="22"/>
        </w:rPr>
        <w:t>T</w:t>
      </w:r>
      <w:r w:rsidR="00C4133A" w:rsidRPr="00A7145A">
        <w:rPr>
          <w:rFonts w:ascii="Times" w:hAnsi="Times" w:cs="Times New Roman"/>
          <w:sz w:val="22"/>
          <w:szCs w:val="22"/>
        </w:rPr>
        <w:t>he mechanistic basis for this regulation</w:t>
      </w:r>
      <w:r w:rsidRPr="00A7145A">
        <w:rPr>
          <w:rFonts w:ascii="Times" w:hAnsi="Times" w:cs="Times New Roman"/>
          <w:sz w:val="22"/>
          <w:szCs w:val="22"/>
        </w:rPr>
        <w:t>, however,</w:t>
      </w:r>
      <w:r w:rsidR="00C4133A" w:rsidRPr="00A7145A">
        <w:rPr>
          <w:rFonts w:ascii="Times" w:hAnsi="Times" w:cs="Times New Roman"/>
          <w:sz w:val="22"/>
          <w:szCs w:val="22"/>
        </w:rPr>
        <w:t xml:space="preserve"> remains unknown.</w:t>
      </w:r>
      <w:r w:rsidRPr="00A7145A">
        <w:rPr>
          <w:rFonts w:ascii="Times" w:hAnsi="Times" w:cs="Times New Roman"/>
          <w:sz w:val="22"/>
          <w:szCs w:val="22"/>
        </w:rPr>
        <w:t xml:space="preserve"> Here</w:t>
      </w:r>
      <w:r w:rsidR="00D94A03" w:rsidRPr="00A7145A">
        <w:rPr>
          <w:rFonts w:ascii="Times" w:hAnsi="Times" w:cs="Times New Roman"/>
          <w:sz w:val="22"/>
          <w:szCs w:val="22"/>
        </w:rPr>
        <w:t>,</w:t>
      </w:r>
      <w:r w:rsidRPr="00A7145A">
        <w:rPr>
          <w:rFonts w:ascii="Times" w:hAnsi="Times" w:cs="Times New Roman"/>
          <w:sz w:val="22"/>
          <w:szCs w:val="22"/>
        </w:rPr>
        <w:t xml:space="preserve"> we show that Pch2/TRIP13 </w:t>
      </w:r>
      <w:r w:rsidR="00D94A03" w:rsidRPr="00A7145A">
        <w:rPr>
          <w:rFonts w:ascii="Times" w:hAnsi="Times" w:cs="Times New Roman"/>
          <w:sz w:val="22"/>
          <w:szCs w:val="22"/>
        </w:rPr>
        <w:t xml:space="preserve">comprises </w:t>
      </w:r>
      <w:r w:rsidRPr="00A7145A">
        <w:rPr>
          <w:rFonts w:ascii="Times" w:hAnsi="Times" w:cs="Times New Roman"/>
          <w:sz w:val="22"/>
          <w:szCs w:val="22"/>
        </w:rPr>
        <w:t xml:space="preserve">a new family of AAA+ ATPase protein remodelers, with a substrate-recognition domain similar to the NSF/p97/PEX1 remodeler family </w:t>
      </w:r>
      <w:del w:id="87" w:author="Kevin Corbett" w:date="2015-04-02T14:12:00Z">
        <w:r w:rsidRPr="00A7145A" w:rsidDel="00225E41">
          <w:rPr>
            <w:rFonts w:ascii="Times" w:hAnsi="Times" w:cs="Times New Roman"/>
            <w:sz w:val="22"/>
            <w:szCs w:val="22"/>
          </w:rPr>
          <w:delText xml:space="preserve">but </w:delText>
        </w:r>
      </w:del>
      <w:ins w:id="88" w:author="Kevin Corbett" w:date="2015-04-02T14:12:00Z">
        <w:r w:rsidR="00225E41" w:rsidRPr="00A7145A">
          <w:rPr>
            <w:rFonts w:ascii="Times" w:hAnsi="Times" w:cs="Times New Roman"/>
            <w:sz w:val="22"/>
            <w:szCs w:val="22"/>
          </w:rPr>
          <w:t xml:space="preserve">and </w:t>
        </w:r>
      </w:ins>
      <w:r w:rsidRPr="00A7145A">
        <w:rPr>
          <w:rFonts w:ascii="Times" w:hAnsi="Times" w:cs="Times New Roman"/>
          <w:sz w:val="22"/>
          <w:szCs w:val="22"/>
        </w:rPr>
        <w:t xml:space="preserve">a physical mechanism </w:t>
      </w:r>
      <w:del w:id="89" w:author="Kevin Corbett" w:date="2015-04-02T14:12:00Z">
        <w:r w:rsidRPr="00A7145A" w:rsidDel="00225E41">
          <w:rPr>
            <w:rFonts w:ascii="Times" w:hAnsi="Times" w:cs="Times New Roman"/>
            <w:sz w:val="22"/>
            <w:szCs w:val="22"/>
          </w:rPr>
          <w:delText xml:space="preserve">more </w:delText>
        </w:r>
      </w:del>
      <w:r w:rsidRPr="00A7145A">
        <w:rPr>
          <w:rFonts w:ascii="Times" w:hAnsi="Times" w:cs="Times New Roman"/>
          <w:sz w:val="22"/>
          <w:szCs w:val="22"/>
        </w:rPr>
        <w:t xml:space="preserve">closely related to the bacterial ClpX unfoldase. We show that </w:t>
      </w:r>
      <w:r w:rsidR="00F25782" w:rsidRPr="00A7145A">
        <w:rPr>
          <w:rFonts w:ascii="Times" w:hAnsi="Times" w:cs="Times New Roman"/>
          <w:sz w:val="22"/>
          <w:szCs w:val="22"/>
        </w:rPr>
        <w:t xml:space="preserve">TRIP13 converts </w:t>
      </w:r>
      <w:r w:rsidR="00C7281A" w:rsidRPr="00A7145A">
        <w:rPr>
          <w:rFonts w:ascii="Times" w:hAnsi="Times" w:cs="Times New Roman"/>
          <w:sz w:val="22"/>
          <w:szCs w:val="22"/>
        </w:rPr>
        <w:t xml:space="preserve">closed, active </w:t>
      </w:r>
      <w:r w:rsidR="00F25782" w:rsidRPr="00A7145A">
        <w:rPr>
          <w:rFonts w:ascii="Times" w:hAnsi="Times" w:cs="Times New Roman"/>
          <w:sz w:val="22"/>
          <w:szCs w:val="22"/>
        </w:rPr>
        <w:t xml:space="preserve">MAD2 to its inactive open conformer, and that </w:t>
      </w:r>
      <w:r w:rsidRPr="00A7145A">
        <w:rPr>
          <w:rFonts w:ascii="Times" w:hAnsi="Times" w:cs="Times New Roman"/>
          <w:sz w:val="22"/>
          <w:szCs w:val="22"/>
        </w:rPr>
        <w:t>p31(comet) f</w:t>
      </w:r>
      <w:r w:rsidR="00F25782" w:rsidRPr="00A7145A">
        <w:rPr>
          <w:rFonts w:ascii="Times" w:hAnsi="Times" w:cs="Times New Roman"/>
          <w:sz w:val="22"/>
          <w:szCs w:val="22"/>
        </w:rPr>
        <w:t>unctions as an adapter to</w:t>
      </w:r>
      <w:r w:rsidRPr="00A7145A">
        <w:rPr>
          <w:rFonts w:ascii="Times" w:hAnsi="Times" w:cs="Times New Roman"/>
          <w:sz w:val="22"/>
          <w:szCs w:val="22"/>
        </w:rPr>
        <w:t xml:space="preserve"> recogniz</w:t>
      </w:r>
      <w:r w:rsidR="00F51EDF" w:rsidRPr="00A7145A">
        <w:rPr>
          <w:rFonts w:ascii="Times" w:hAnsi="Times" w:cs="Times New Roman"/>
          <w:sz w:val="22"/>
          <w:szCs w:val="22"/>
        </w:rPr>
        <w:t>e</w:t>
      </w:r>
      <w:r w:rsidRPr="00A7145A">
        <w:rPr>
          <w:rFonts w:ascii="Times" w:hAnsi="Times" w:cs="Times New Roman"/>
          <w:sz w:val="22"/>
          <w:szCs w:val="22"/>
        </w:rPr>
        <w:t xml:space="preserve"> </w:t>
      </w:r>
      <w:r w:rsidR="00C7281A" w:rsidRPr="00A7145A">
        <w:rPr>
          <w:rFonts w:ascii="Times" w:hAnsi="Times" w:cs="Times New Roman"/>
          <w:sz w:val="22"/>
          <w:szCs w:val="22"/>
        </w:rPr>
        <w:t xml:space="preserve">closed </w:t>
      </w:r>
      <w:r w:rsidRPr="00A7145A">
        <w:rPr>
          <w:rFonts w:ascii="Times" w:hAnsi="Times" w:cs="Times New Roman"/>
          <w:sz w:val="22"/>
          <w:szCs w:val="22"/>
        </w:rPr>
        <w:t xml:space="preserve">MAD2 </w:t>
      </w:r>
      <w:r w:rsidR="00F25782" w:rsidRPr="00A7145A">
        <w:rPr>
          <w:rFonts w:ascii="Times" w:hAnsi="Times" w:cs="Times New Roman"/>
          <w:sz w:val="22"/>
          <w:szCs w:val="22"/>
        </w:rPr>
        <w:t xml:space="preserve">and deliver it to TRIP13. </w:t>
      </w:r>
      <w:r w:rsidR="004C1850" w:rsidRPr="00A7145A">
        <w:rPr>
          <w:rFonts w:ascii="Times" w:hAnsi="Times" w:cs="Times New Roman"/>
          <w:sz w:val="22"/>
          <w:szCs w:val="22"/>
        </w:rPr>
        <w:t>Thus,</w:t>
      </w:r>
      <w:r w:rsidR="00C7281A" w:rsidRPr="00A7145A">
        <w:rPr>
          <w:rFonts w:ascii="Times" w:hAnsi="Times" w:cs="Times New Roman"/>
          <w:sz w:val="22"/>
          <w:szCs w:val="22"/>
        </w:rPr>
        <w:t xml:space="preserve"> TRIP13 regulates the spindle assembly checkpoint through</w:t>
      </w:r>
      <w:r w:rsidRPr="00A7145A">
        <w:rPr>
          <w:rFonts w:ascii="Times" w:hAnsi="Times" w:cs="Times New Roman"/>
          <w:sz w:val="22"/>
          <w:szCs w:val="22"/>
        </w:rPr>
        <w:t xml:space="preserve"> </w:t>
      </w:r>
      <w:r w:rsidR="00C7281A" w:rsidRPr="00A7145A">
        <w:rPr>
          <w:rFonts w:ascii="Times" w:hAnsi="Times" w:cs="Times New Roman"/>
          <w:sz w:val="22"/>
          <w:szCs w:val="22"/>
        </w:rPr>
        <w:t>MAD2</w:t>
      </w:r>
      <w:r w:rsidR="00F25782" w:rsidRPr="00A7145A">
        <w:rPr>
          <w:rFonts w:ascii="Times" w:hAnsi="Times" w:cs="Times New Roman"/>
          <w:sz w:val="22"/>
          <w:szCs w:val="22"/>
        </w:rPr>
        <w:t xml:space="preserve"> conformational conversion and </w:t>
      </w:r>
      <w:r w:rsidRPr="00A7145A">
        <w:rPr>
          <w:rFonts w:ascii="Times" w:hAnsi="Times" w:cs="Times New Roman"/>
          <w:sz w:val="22"/>
          <w:szCs w:val="22"/>
        </w:rPr>
        <w:t>safety belt disengagement</w:t>
      </w:r>
      <w:r w:rsidR="00974831" w:rsidRPr="00A7145A">
        <w:rPr>
          <w:rFonts w:ascii="Times" w:hAnsi="Times" w:cs="Times New Roman"/>
          <w:sz w:val="22"/>
          <w:szCs w:val="22"/>
        </w:rPr>
        <w:t>, and</w:t>
      </w:r>
      <w:r w:rsidR="00C7281A" w:rsidRPr="00A7145A">
        <w:rPr>
          <w:rFonts w:ascii="Times" w:hAnsi="Times" w:cs="Times New Roman"/>
          <w:sz w:val="22"/>
          <w:szCs w:val="22"/>
        </w:rPr>
        <w:t xml:space="preserve"> a similar</w:t>
      </w:r>
      <w:r w:rsidR="00974831" w:rsidRPr="00A7145A">
        <w:rPr>
          <w:rFonts w:ascii="Times" w:hAnsi="Times" w:cs="Times New Roman"/>
          <w:sz w:val="22"/>
          <w:szCs w:val="22"/>
        </w:rPr>
        <w:t xml:space="preserve"> </w:t>
      </w:r>
      <w:r w:rsidR="00C7281A" w:rsidRPr="00A7145A">
        <w:rPr>
          <w:rFonts w:ascii="Times" w:hAnsi="Times" w:cs="Times New Roman"/>
          <w:sz w:val="22"/>
          <w:szCs w:val="22"/>
        </w:rPr>
        <w:t>mechanism</w:t>
      </w:r>
      <w:r w:rsidR="00974831" w:rsidRPr="00A7145A">
        <w:rPr>
          <w:rFonts w:ascii="Times" w:hAnsi="Times" w:cs="Times New Roman"/>
          <w:sz w:val="22"/>
          <w:szCs w:val="22"/>
        </w:rPr>
        <w:t xml:space="preserve"> for HORMAD complex disassembly</w:t>
      </w:r>
      <w:r w:rsidR="00C7281A" w:rsidRPr="00A7145A">
        <w:rPr>
          <w:rFonts w:ascii="Times" w:hAnsi="Times" w:cs="Times New Roman"/>
          <w:sz w:val="22"/>
          <w:szCs w:val="22"/>
        </w:rPr>
        <w:t xml:space="preserve"> likely </w:t>
      </w:r>
      <w:r w:rsidR="00974831" w:rsidRPr="00A7145A">
        <w:rPr>
          <w:rFonts w:ascii="Times" w:hAnsi="Times" w:cs="Times New Roman"/>
          <w:sz w:val="22"/>
          <w:szCs w:val="22"/>
        </w:rPr>
        <w:t>underlies the enzyme’s regulatory functions in</w:t>
      </w:r>
      <w:r w:rsidRPr="00A7145A">
        <w:rPr>
          <w:rFonts w:ascii="Times" w:hAnsi="Times" w:cs="Times New Roman"/>
          <w:sz w:val="22"/>
          <w:szCs w:val="22"/>
        </w:rPr>
        <w:t xml:space="preserve"> meio</w:t>
      </w:r>
      <w:r w:rsidR="00974831" w:rsidRPr="00A7145A">
        <w:rPr>
          <w:rFonts w:ascii="Times" w:hAnsi="Times" w:cs="Times New Roman"/>
          <w:sz w:val="22"/>
          <w:szCs w:val="22"/>
        </w:rPr>
        <w:t>sis</w:t>
      </w:r>
      <w:r w:rsidRPr="00A7145A">
        <w:rPr>
          <w:rFonts w:ascii="Times" w:hAnsi="Times" w:cs="Times New Roman"/>
          <w:sz w:val="22"/>
          <w:szCs w:val="22"/>
        </w:rPr>
        <w:t>.</w:t>
      </w:r>
    </w:p>
    <w:p w14:paraId="37E4E665" w14:textId="77777777" w:rsidR="00AC57C7" w:rsidRPr="00A7145A" w:rsidRDefault="00AC57C7" w:rsidP="007042B1">
      <w:pPr>
        <w:spacing w:after="120" w:line="480" w:lineRule="auto"/>
        <w:rPr>
          <w:rFonts w:ascii="Times" w:hAnsi="Times"/>
          <w:sz w:val="22"/>
          <w:szCs w:val="22"/>
        </w:rPr>
      </w:pPr>
      <w:r w:rsidRPr="00A7145A">
        <w:rPr>
          <w:rFonts w:ascii="Times" w:hAnsi="Times"/>
          <w:sz w:val="22"/>
          <w:szCs w:val="22"/>
        </w:rPr>
        <w:br w:type="page"/>
      </w:r>
    </w:p>
    <w:p w14:paraId="6367794C" w14:textId="77777777" w:rsidR="00AC57C7" w:rsidRPr="00A7145A" w:rsidRDefault="00AC57C7" w:rsidP="007042B1">
      <w:pPr>
        <w:spacing w:after="120" w:line="480" w:lineRule="auto"/>
        <w:rPr>
          <w:rFonts w:ascii="Times" w:hAnsi="Times"/>
          <w:b/>
          <w:sz w:val="22"/>
          <w:szCs w:val="22"/>
        </w:rPr>
      </w:pPr>
      <w:r w:rsidRPr="00A7145A">
        <w:rPr>
          <w:rFonts w:ascii="Times" w:hAnsi="Times"/>
          <w:b/>
          <w:sz w:val="22"/>
          <w:szCs w:val="22"/>
        </w:rPr>
        <w:t>Results</w:t>
      </w:r>
    </w:p>
    <w:p w14:paraId="13A532D3" w14:textId="250EF252" w:rsidR="00AC57C7" w:rsidRPr="00A7145A" w:rsidRDefault="003A1B84" w:rsidP="007042B1">
      <w:pPr>
        <w:spacing w:after="120" w:line="480" w:lineRule="auto"/>
        <w:rPr>
          <w:rFonts w:ascii="Times" w:hAnsi="Times"/>
          <w:b/>
          <w:sz w:val="22"/>
          <w:szCs w:val="22"/>
        </w:rPr>
      </w:pPr>
      <w:r w:rsidRPr="00A7145A">
        <w:rPr>
          <w:rFonts w:ascii="Times" w:hAnsi="Times"/>
          <w:b/>
          <w:sz w:val="22"/>
          <w:szCs w:val="22"/>
        </w:rPr>
        <w:t xml:space="preserve">Structure of </w:t>
      </w:r>
      <w:r w:rsidRPr="00A7145A">
        <w:rPr>
          <w:rFonts w:ascii="Times" w:hAnsi="Times"/>
          <w:b/>
          <w:i/>
          <w:sz w:val="22"/>
          <w:szCs w:val="22"/>
        </w:rPr>
        <w:t>C. elegans</w:t>
      </w:r>
      <w:r w:rsidRPr="00A7145A">
        <w:rPr>
          <w:rFonts w:ascii="Times" w:hAnsi="Times"/>
          <w:b/>
          <w:sz w:val="22"/>
          <w:szCs w:val="22"/>
        </w:rPr>
        <w:t xml:space="preserve"> PCH-2</w:t>
      </w:r>
    </w:p>
    <w:p w14:paraId="1D66CABB" w14:textId="11F4B11D" w:rsidR="002260F7" w:rsidRPr="009C41BF" w:rsidRDefault="005B492C" w:rsidP="007042B1">
      <w:pPr>
        <w:spacing w:after="120" w:line="480" w:lineRule="auto"/>
        <w:rPr>
          <w:rFonts w:ascii="Times" w:hAnsi="Times" w:cs="Times New Roman"/>
          <w:sz w:val="22"/>
          <w:szCs w:val="22"/>
        </w:rPr>
      </w:pPr>
      <w:r w:rsidRPr="00A7145A">
        <w:rPr>
          <w:rFonts w:ascii="Times" w:hAnsi="Times" w:cs="Times New Roman"/>
          <w:sz w:val="22"/>
          <w:szCs w:val="22"/>
        </w:rPr>
        <w:t xml:space="preserve">Pch2/TRIP13 proteins are members of the functionally diverse AAA+ ATPase family </w:t>
      </w:r>
      <w:r w:rsidR="00A3560F"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E347AF56-86EA-401D-B445-8D3539254327&lt;/uuid&gt;&lt;priority&gt;17&lt;/priority&gt;&lt;publications&gt;&lt;publication&gt;&lt;uuid&gt;9325EDB8-BBDD-4E31-832D-79A781E16FAC&lt;/uuid&gt;&lt;volume&gt;1823&lt;/volume&gt;&lt;accepted_date&gt;99201106271200000000222000&lt;/accepted_date&gt;&lt;doi&gt;10.1016/j.bbamcr.2011.06.014&lt;/doi&gt;&lt;startpage&gt;2&lt;/startpage&gt;&lt;revision_date&gt;99201106171200000000222000&lt;/revision_date&gt;&lt;publication_date&gt;99201201001200000000220000&lt;/publication_date&gt;&lt;url&gt;http://eutils.ncbi.nlm.nih.gov/entrez/eutils/elink.fcgi?dbfrom=pubmed&amp;amp;id=21839118&amp;amp;retmode=ref&amp;amp;cmd=prlinks&lt;/url&gt;&lt;type&gt;400&lt;/type&gt;&lt;title&gt;Structure and function of the AAA+ nucleotide binding pocket.&lt;/title&gt;&lt;submission_date&gt;99201105021200000000222000&lt;/submission_date&gt;&lt;number&gt;1&lt;/number&gt;&lt;institution&gt;Gene Center, Ludwig-Maximilians-Universität München, München, Germany. wendler@genzentrum.lmu.de&lt;/institution&gt;&lt;subtype&gt;400&lt;/subtype&gt;&lt;endpage&gt;14&lt;/endpage&gt;&lt;bundle&gt;&lt;publication&gt;&lt;title&gt;Biochimica et biophysica acta&lt;/title&gt;&lt;type&gt;-100&lt;/type&gt;&lt;subtype&gt;-100&lt;/subtype&gt;&lt;uuid&gt;EFC3A25F-F363-44D2-8EC7-016F24E8D771&lt;/uuid&gt;&lt;/publication&gt;&lt;/bundle&gt;&lt;authors&gt;&lt;author&gt;&lt;firstName&gt;Petra&lt;/firstName&gt;&lt;lastName&gt;Wendler&lt;/lastName&gt;&lt;/author&gt;&lt;author&gt;&lt;firstName&gt;Susanne&lt;/firstName&gt;&lt;lastName&gt;Ciniawsky&lt;/lastName&gt;&lt;/author&gt;&lt;author&gt;&lt;firstName&gt;Malte&lt;/firstName&gt;&lt;lastName&gt;Kock&lt;/lastName&gt;&lt;/author&gt;&lt;author&gt;&lt;firstName&gt;Sebastian&lt;/firstName&gt;&lt;lastName&gt;Kube&lt;/lastName&gt;&lt;/author&gt;&lt;/authors&gt;&lt;/publication&gt;&lt;publication&gt;&lt;uuid&gt;DCF6DBD7-FCE5-41A0-8AD8-A37D8E26A41A&lt;/uuid&gt;&lt;volume&gt;35&lt;/volume&gt;&lt;doi&gt;10.1146/annurev.biophys.35.040405.101933&lt;/doi&gt;&lt;startpage&gt;93&lt;/startpage&gt;&lt;publication_date&gt;99200606001200000000220000&lt;/publication_date&gt;&lt;url&gt;http://www.annualreviews.org/doi/abs/10.1146/annurev.biophys.35.040405.101933&lt;/url&gt;&lt;citekey&gt;Erzberger:2006p1739&lt;/citekey&gt;&lt;type&gt;400&lt;/type&gt;&lt;title&gt;Evolutionary Relationships and Structural Mechanisms of AAA+ Proteins&lt;/title&gt;&lt;number&gt;1&lt;/number&gt;&lt;subtype&gt;400&lt;/subtype&gt;&lt;endpage&gt;114&lt;/endpage&gt;&lt;bundle&gt;&lt;publication&gt;&lt;title&gt;Annual review of biophysics and biomolecular structure&lt;/title&gt;&lt;type&gt;-100&lt;/type&gt;&lt;subtype&gt;-100&lt;/subtype&gt;&lt;uuid&gt;26124C5B-2CF0-4B44-ACEC-64545CF78CED&lt;/uuid&gt;&lt;/publication&gt;&lt;/bundle&gt;&lt;authors&gt;&lt;author&gt;&lt;firstName&gt;Jan&lt;/firstName&gt;&lt;middleNames&gt;P&lt;/middleNames&gt;&lt;lastName&gt;Erzberger&lt;/lastName&gt;&lt;/author&gt;&lt;author&gt;&lt;firstName&gt;J&lt;/firstName&gt;&lt;middleNames&gt;M&lt;/middleNames&gt;&lt;lastName&gt;Berger&lt;/lastName&gt;&lt;/author&gt;&lt;/authors&gt;&lt;/publication&gt;&lt;/publications&gt;&lt;cites&gt;&lt;/cites&gt;&lt;/citation&gt;</w:instrText>
      </w:r>
      <w:r w:rsidR="00A3560F" w:rsidRPr="009C41BF">
        <w:rPr>
          <w:rFonts w:ascii="Times" w:hAnsi="Times" w:cs="Times"/>
          <w:sz w:val="22"/>
          <w:szCs w:val="22"/>
          <w:rPrChange w:id="90" w:author="Kevin Corbett" w:date="2015-04-04T11:23:00Z">
            <w:rPr>
              <w:rFonts w:ascii="Times" w:hAnsi="Times" w:cs="Times"/>
              <w:sz w:val="22"/>
              <w:szCs w:val="22"/>
            </w:rPr>
          </w:rPrChange>
        </w:rPr>
        <w:fldChar w:fldCharType="separate"/>
      </w:r>
      <w:r w:rsidR="00A3560F" w:rsidRPr="009C41BF">
        <w:rPr>
          <w:rFonts w:ascii="Times" w:hAnsi="Times" w:cs="Times"/>
          <w:sz w:val="22"/>
          <w:szCs w:val="22"/>
        </w:rPr>
        <w:t>(Erzberger and Berger, 2006; Wendler et al., 2012)</w:t>
      </w:r>
      <w:r w:rsidR="00A3560F" w:rsidRPr="009C41BF">
        <w:rPr>
          <w:rFonts w:ascii="Times" w:hAnsi="Times" w:cs="Times"/>
          <w:sz w:val="22"/>
          <w:szCs w:val="22"/>
        </w:rPr>
        <w:fldChar w:fldCharType="end"/>
      </w:r>
      <w:r w:rsidRPr="00A7145A">
        <w:rPr>
          <w:rFonts w:ascii="Times" w:hAnsi="Times" w:cs="Times New Roman"/>
          <w:sz w:val="22"/>
          <w:szCs w:val="22"/>
        </w:rPr>
        <w:t>.</w:t>
      </w:r>
      <w:r w:rsidR="002260F7" w:rsidRPr="009C41BF">
        <w:rPr>
          <w:rFonts w:ascii="Times" w:hAnsi="Times" w:cs="Times New Roman"/>
          <w:sz w:val="22"/>
          <w:szCs w:val="22"/>
        </w:rPr>
        <w:t xml:space="preserve"> The</w:t>
      </w:r>
      <w:r w:rsidR="002531DA" w:rsidRPr="009C41BF">
        <w:rPr>
          <w:rFonts w:ascii="Times" w:hAnsi="Times" w:cs="Times New Roman"/>
          <w:sz w:val="22"/>
          <w:szCs w:val="22"/>
        </w:rPr>
        <w:t>se</w:t>
      </w:r>
      <w:r w:rsidR="002260F7" w:rsidRPr="004E262E">
        <w:rPr>
          <w:rFonts w:ascii="Times" w:hAnsi="Times" w:cs="Times New Roman"/>
          <w:sz w:val="22"/>
          <w:szCs w:val="22"/>
        </w:rPr>
        <w:t xml:space="preserve"> proteins share a common </w:t>
      </w:r>
      <w:r w:rsidR="00FE3FBB" w:rsidRPr="004E262E">
        <w:rPr>
          <w:rFonts w:ascii="Times" w:hAnsi="Times" w:cs="Times New Roman"/>
          <w:sz w:val="22"/>
          <w:szCs w:val="22"/>
        </w:rPr>
        <w:t>architecture,</w:t>
      </w:r>
      <w:r w:rsidR="002260F7" w:rsidRPr="00A7145A">
        <w:rPr>
          <w:rFonts w:ascii="Times" w:hAnsi="Times" w:cs="Times New Roman"/>
          <w:sz w:val="22"/>
          <w:szCs w:val="22"/>
        </w:rPr>
        <w:t xml:space="preserve"> with a family-specific N-terminal domain (NTD) responsible for localization or substrate recognition, </w:t>
      </w:r>
      <w:r w:rsidR="00E8354C" w:rsidRPr="00A7145A">
        <w:rPr>
          <w:rFonts w:ascii="Times" w:hAnsi="Times" w:cs="Times New Roman"/>
          <w:sz w:val="22"/>
          <w:szCs w:val="22"/>
        </w:rPr>
        <w:t xml:space="preserve">and </w:t>
      </w:r>
      <w:r w:rsidR="002260F7" w:rsidRPr="00A7145A">
        <w:rPr>
          <w:rFonts w:ascii="Times" w:hAnsi="Times" w:cs="Times New Roman"/>
          <w:sz w:val="22"/>
          <w:szCs w:val="22"/>
        </w:rPr>
        <w:t>one or tw</w:t>
      </w:r>
      <w:r w:rsidR="00223320" w:rsidRPr="00A7145A">
        <w:rPr>
          <w:rFonts w:ascii="Times" w:hAnsi="Times" w:cs="Times New Roman"/>
          <w:sz w:val="22"/>
          <w:szCs w:val="22"/>
        </w:rPr>
        <w:t xml:space="preserve">o AAA+ ATPase modules </w:t>
      </w:r>
      <w:del w:id="91" w:author="Kevin Corbett" w:date="2015-04-01T10:58:00Z">
        <w:r w:rsidR="00223320" w:rsidRPr="00A7145A" w:rsidDel="00A7542B">
          <w:rPr>
            <w:rFonts w:ascii="Times" w:hAnsi="Times" w:cs="Times New Roman"/>
            <w:sz w:val="22"/>
            <w:szCs w:val="22"/>
          </w:rPr>
          <w:delText>(</w:delText>
        </w:r>
        <w:r w:rsidR="00223320" w:rsidRPr="00A7145A" w:rsidDel="00A7542B">
          <w:rPr>
            <w:rFonts w:ascii="Times" w:hAnsi="Times" w:cs="Times New Roman"/>
            <w:b/>
            <w:sz w:val="22"/>
            <w:szCs w:val="22"/>
            <w:rPrChange w:id="92" w:author="Kevin Corbett" w:date="2015-04-04T11:23:00Z">
              <w:rPr>
                <w:rFonts w:ascii="Times" w:hAnsi="Times" w:cs="Times New Roman"/>
                <w:b/>
                <w:color w:val="0000FF"/>
                <w:sz w:val="22"/>
                <w:szCs w:val="22"/>
              </w:rPr>
            </w:rPrChange>
          </w:rPr>
          <w:delText>Figure 1A</w:delText>
        </w:r>
        <w:r w:rsidR="00223320" w:rsidRPr="00A7145A" w:rsidDel="00A7542B">
          <w:rPr>
            <w:rFonts w:ascii="Times" w:hAnsi="Times" w:cs="Times New Roman"/>
            <w:sz w:val="22"/>
            <w:szCs w:val="22"/>
          </w:rPr>
          <w:delText xml:space="preserve">) </w:delText>
        </w:r>
      </w:del>
      <w:r w:rsidR="00223320" w:rsidRPr="009C41BF">
        <w:rPr>
          <w:rFonts w:ascii="Times" w:hAnsi="Times" w:cs="Times New Roman"/>
          <w:sz w:val="22"/>
          <w:szCs w:val="22"/>
        </w:rPr>
        <w:t>that typically assemble into a hexamer</w:t>
      </w:r>
      <w:r w:rsidR="002531DA" w:rsidRPr="009C41BF">
        <w:rPr>
          <w:rFonts w:ascii="Times" w:hAnsi="Times" w:cs="Times New Roman"/>
          <w:sz w:val="22"/>
          <w:szCs w:val="22"/>
        </w:rPr>
        <w:t>ic ring</w:t>
      </w:r>
      <w:r w:rsidR="002260F7" w:rsidRPr="004E262E">
        <w:rPr>
          <w:rFonts w:ascii="Times" w:hAnsi="Times" w:cs="Times New Roman"/>
          <w:sz w:val="22"/>
          <w:szCs w:val="22"/>
        </w:rPr>
        <w:t>.</w:t>
      </w:r>
      <w:r w:rsidR="00223320" w:rsidRPr="004E262E">
        <w:rPr>
          <w:rFonts w:ascii="Times" w:hAnsi="Times" w:cs="Times New Roman"/>
          <w:sz w:val="22"/>
          <w:szCs w:val="22"/>
        </w:rPr>
        <w:t xml:space="preserve"> </w:t>
      </w:r>
      <w:r w:rsidR="002531DA" w:rsidRPr="00A7145A">
        <w:rPr>
          <w:rFonts w:ascii="Times" w:hAnsi="Times" w:cs="Times New Roman"/>
          <w:sz w:val="22"/>
          <w:szCs w:val="22"/>
        </w:rPr>
        <w:t>AAA+ ATPases are extremely diverse and include DNA and RNA helicases, DNA replication initiat</w:t>
      </w:r>
      <w:r w:rsidR="00D94A03" w:rsidRPr="00A7145A">
        <w:rPr>
          <w:rFonts w:ascii="Times" w:hAnsi="Times" w:cs="Times New Roman"/>
          <w:sz w:val="22"/>
          <w:szCs w:val="22"/>
        </w:rPr>
        <w:t>ors</w:t>
      </w:r>
      <w:r w:rsidR="002531DA" w:rsidRPr="00A7145A">
        <w:rPr>
          <w:rFonts w:ascii="Times" w:hAnsi="Times" w:cs="Times New Roman"/>
          <w:sz w:val="22"/>
          <w:szCs w:val="22"/>
        </w:rPr>
        <w:t>, and a large</w:t>
      </w:r>
      <w:r w:rsidR="00223320" w:rsidRPr="00A7145A">
        <w:rPr>
          <w:rFonts w:ascii="Times" w:hAnsi="Times" w:cs="Times New Roman"/>
          <w:sz w:val="22"/>
          <w:szCs w:val="22"/>
        </w:rPr>
        <w:t xml:space="preserve"> </w:t>
      </w:r>
      <w:r w:rsidR="002531DA" w:rsidRPr="00A7145A">
        <w:rPr>
          <w:rFonts w:ascii="Times" w:hAnsi="Times" w:cs="Times New Roman"/>
          <w:sz w:val="22"/>
          <w:szCs w:val="22"/>
        </w:rPr>
        <w:t>family termed the</w:t>
      </w:r>
      <w:r w:rsidRPr="00A7145A">
        <w:rPr>
          <w:rFonts w:ascii="Times" w:hAnsi="Times" w:cs="Times New Roman"/>
          <w:sz w:val="22"/>
          <w:szCs w:val="22"/>
        </w:rPr>
        <w:t xml:space="preserve"> “classic remodelers,” which </w:t>
      </w:r>
      <w:r w:rsidR="002531DA" w:rsidRPr="00A7145A">
        <w:rPr>
          <w:rFonts w:ascii="Times" w:hAnsi="Times" w:cs="Times New Roman"/>
          <w:sz w:val="22"/>
          <w:szCs w:val="22"/>
        </w:rPr>
        <w:t>disaggregate or unfold proteins</w:t>
      </w:r>
      <w:r w:rsidRPr="00A7145A">
        <w:rPr>
          <w:rFonts w:ascii="Times" w:hAnsi="Times" w:cs="Times New Roman"/>
          <w:sz w:val="22"/>
          <w:szCs w:val="22"/>
        </w:rPr>
        <w:t xml:space="preserve">; </w:t>
      </w:r>
      <w:r w:rsidR="0025148F" w:rsidRPr="00A7145A">
        <w:rPr>
          <w:rFonts w:ascii="Times" w:hAnsi="Times" w:cs="Times New Roman"/>
          <w:sz w:val="22"/>
          <w:szCs w:val="22"/>
        </w:rPr>
        <w:t>these include the SNARE complex disassembly factor NSF, the ubiquitin-directed disaggregase p97</w:t>
      </w:r>
      <w:ins w:id="93" w:author="Kevin Corbett" w:date="2015-04-13T16:24:00Z">
        <w:r w:rsidR="002F3488">
          <w:rPr>
            <w:rFonts w:ascii="Times" w:hAnsi="Times" w:cs="Times New Roman"/>
            <w:sz w:val="22"/>
            <w:szCs w:val="22"/>
          </w:rPr>
          <w:t>/Cdc48</w:t>
        </w:r>
      </w:ins>
      <w:r w:rsidR="0025148F" w:rsidRPr="00A7145A">
        <w:rPr>
          <w:rFonts w:ascii="Times" w:hAnsi="Times" w:cs="Times New Roman"/>
          <w:sz w:val="22"/>
          <w:szCs w:val="22"/>
        </w:rPr>
        <w:t>, and the ATPase componen</w:t>
      </w:r>
      <w:r w:rsidR="00223320" w:rsidRPr="00A7145A">
        <w:rPr>
          <w:rFonts w:ascii="Times" w:hAnsi="Times" w:cs="Times New Roman"/>
          <w:sz w:val="22"/>
          <w:szCs w:val="22"/>
        </w:rPr>
        <w:t>t of the eukaryotic proteasome</w:t>
      </w:r>
      <w:r w:rsidR="002531DA" w:rsidRPr="00A7145A">
        <w:rPr>
          <w:rFonts w:ascii="Times" w:hAnsi="Times" w:cs="Times New Roman"/>
          <w:sz w:val="22"/>
          <w:szCs w:val="22"/>
        </w:rPr>
        <w:t xml:space="preserve"> </w:t>
      </w:r>
      <w:r w:rsidR="00A3560F"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E2FC97E4-B39F-4CB0-BA55-6B49852D2A60&lt;/uuid&gt;&lt;priority&gt;18&lt;/priority&gt;&lt;publications&gt;&lt;publication&gt;&lt;uuid&gt;DCF6DBD7-FCE5-41A0-8AD8-A37D8E26A41A&lt;/uuid&gt;&lt;volume&gt;35&lt;/volume&gt;&lt;doi&gt;10.1146/annurev.biophys.35.040405.101933&lt;/doi&gt;&lt;startpage&gt;93&lt;/startpage&gt;&lt;publication_date&gt;99200606001200000000220000&lt;/publication_date&gt;&lt;url&gt;http://www.annualreviews.org/doi/abs/10.1146/annurev.biophys.35.040405.101933&lt;/url&gt;&lt;citekey&gt;Erzberger:2006p1739&lt;/citekey&gt;&lt;type&gt;400&lt;/type&gt;&lt;title&gt;Evolutionary Relationships and Structural Mechanisms of AAA+ Proteins&lt;/title&gt;&lt;number&gt;1&lt;/number&gt;&lt;subtype&gt;400&lt;/subtype&gt;&lt;endpage&gt;114&lt;/endpage&gt;&lt;bundle&gt;&lt;publication&gt;&lt;title&gt;Annual review of biophysics and biomolecular structure&lt;/title&gt;&lt;type&gt;-100&lt;/type&gt;&lt;subtype&gt;-100&lt;/subtype&gt;&lt;uuid&gt;26124C5B-2CF0-4B44-ACEC-64545CF78CED&lt;/uuid&gt;&lt;/publication&gt;&lt;/bundle&gt;&lt;authors&gt;&lt;author&gt;&lt;firstName&gt;Jan&lt;/firstName&gt;&lt;middleNames&gt;P&lt;/middleNames&gt;&lt;lastName&gt;Erzberger&lt;/lastName&gt;&lt;/author&gt;&lt;author&gt;&lt;firstName&gt;J&lt;/firstName&gt;&lt;middleNames&gt;M&lt;/middleNames&gt;&lt;lastName&gt;Berger&lt;/lastName&gt;&lt;/author&gt;&lt;/authors&gt;&lt;/publication&gt;&lt;/publications&gt;&lt;cites&gt;&lt;/cites&gt;&lt;/citation&gt;</w:instrText>
      </w:r>
      <w:r w:rsidR="00A3560F" w:rsidRPr="009C41BF">
        <w:rPr>
          <w:rFonts w:ascii="Times" w:hAnsi="Times" w:cs="Times"/>
          <w:sz w:val="22"/>
          <w:szCs w:val="22"/>
          <w:rPrChange w:id="94" w:author="Kevin Corbett" w:date="2015-04-04T11:23:00Z">
            <w:rPr>
              <w:rFonts w:ascii="Times" w:hAnsi="Times" w:cs="Times"/>
              <w:sz w:val="22"/>
              <w:szCs w:val="22"/>
            </w:rPr>
          </w:rPrChange>
        </w:rPr>
        <w:fldChar w:fldCharType="separate"/>
      </w:r>
      <w:r w:rsidR="00A3560F" w:rsidRPr="009C41BF">
        <w:rPr>
          <w:rFonts w:ascii="Times" w:hAnsi="Times" w:cs="Times"/>
          <w:sz w:val="22"/>
          <w:szCs w:val="22"/>
        </w:rPr>
        <w:t>(Erzberger and Berger, 2006)</w:t>
      </w:r>
      <w:r w:rsidR="00A3560F" w:rsidRPr="009C41BF">
        <w:rPr>
          <w:rFonts w:ascii="Times" w:hAnsi="Times" w:cs="Times"/>
          <w:sz w:val="22"/>
          <w:szCs w:val="22"/>
        </w:rPr>
        <w:fldChar w:fldCharType="end"/>
      </w:r>
      <w:r w:rsidR="00223320" w:rsidRPr="00A7145A">
        <w:rPr>
          <w:rFonts w:ascii="Times" w:hAnsi="Times" w:cs="Times New Roman"/>
          <w:sz w:val="22"/>
          <w:szCs w:val="22"/>
        </w:rPr>
        <w:t>.</w:t>
      </w:r>
    </w:p>
    <w:p w14:paraId="659633BC" w14:textId="083CE629" w:rsidR="005B492C" w:rsidRPr="009C41BF" w:rsidRDefault="00223320" w:rsidP="007042B1">
      <w:pPr>
        <w:spacing w:after="120" w:line="480" w:lineRule="auto"/>
        <w:rPr>
          <w:rFonts w:ascii="Times" w:hAnsi="Times" w:cs="Times New Roman"/>
          <w:sz w:val="22"/>
          <w:szCs w:val="22"/>
        </w:rPr>
      </w:pPr>
      <w:r w:rsidRPr="009C41BF">
        <w:rPr>
          <w:rFonts w:ascii="Times" w:hAnsi="Times" w:cs="Times New Roman"/>
          <w:sz w:val="22"/>
          <w:szCs w:val="22"/>
        </w:rPr>
        <w:t>S</w:t>
      </w:r>
      <w:r w:rsidR="005B492C" w:rsidRPr="004E262E">
        <w:rPr>
          <w:rFonts w:ascii="Times" w:hAnsi="Times" w:cs="Times New Roman"/>
          <w:sz w:val="22"/>
          <w:szCs w:val="22"/>
        </w:rPr>
        <w:t>equence comparisons</w:t>
      </w:r>
      <w:r w:rsidR="002260F7" w:rsidRPr="004E262E">
        <w:rPr>
          <w:rFonts w:ascii="Times" w:hAnsi="Times" w:cs="Times New Roman"/>
          <w:sz w:val="22"/>
          <w:szCs w:val="22"/>
        </w:rPr>
        <w:t xml:space="preserve"> of </w:t>
      </w:r>
      <w:r w:rsidRPr="00A7145A">
        <w:rPr>
          <w:rFonts w:ascii="Times" w:hAnsi="Times" w:cs="Times New Roman"/>
          <w:sz w:val="22"/>
          <w:szCs w:val="22"/>
        </w:rPr>
        <w:t>the Pch2/TRIP13</w:t>
      </w:r>
      <w:r w:rsidR="002260F7" w:rsidRPr="00A7145A">
        <w:rPr>
          <w:rFonts w:ascii="Times" w:hAnsi="Times" w:cs="Times New Roman"/>
          <w:sz w:val="22"/>
          <w:szCs w:val="22"/>
        </w:rPr>
        <w:t xml:space="preserve"> </w:t>
      </w:r>
      <w:r w:rsidR="002531DA" w:rsidRPr="00A7145A">
        <w:rPr>
          <w:rFonts w:ascii="Times" w:hAnsi="Times" w:cs="Times New Roman"/>
          <w:sz w:val="22"/>
          <w:szCs w:val="22"/>
        </w:rPr>
        <w:t xml:space="preserve">AAA+ </w:t>
      </w:r>
      <w:r w:rsidR="002260F7" w:rsidRPr="00A7145A">
        <w:rPr>
          <w:rFonts w:ascii="Times" w:hAnsi="Times" w:cs="Times New Roman"/>
          <w:sz w:val="22"/>
          <w:szCs w:val="22"/>
        </w:rPr>
        <w:t xml:space="preserve">ATPase </w:t>
      </w:r>
      <w:r w:rsidR="002531DA" w:rsidRPr="00A7145A">
        <w:rPr>
          <w:rFonts w:ascii="Times" w:hAnsi="Times" w:cs="Times New Roman"/>
          <w:sz w:val="22"/>
          <w:szCs w:val="22"/>
        </w:rPr>
        <w:t>module</w:t>
      </w:r>
      <w:r w:rsidR="005B492C" w:rsidRPr="00A7145A">
        <w:rPr>
          <w:rFonts w:ascii="Times" w:hAnsi="Times" w:cs="Times New Roman"/>
          <w:sz w:val="22"/>
          <w:szCs w:val="22"/>
        </w:rPr>
        <w:t xml:space="preserve"> fail to clearly classify </w:t>
      </w:r>
      <w:r w:rsidR="00B61FA6" w:rsidRPr="00A7145A">
        <w:rPr>
          <w:rFonts w:ascii="Times" w:hAnsi="Times" w:cs="Times New Roman"/>
          <w:sz w:val="22"/>
          <w:szCs w:val="22"/>
        </w:rPr>
        <w:t>it</w:t>
      </w:r>
      <w:r w:rsidR="005B492C" w:rsidRPr="00A7145A">
        <w:rPr>
          <w:rFonts w:ascii="Times" w:hAnsi="Times" w:cs="Times New Roman"/>
          <w:sz w:val="22"/>
          <w:szCs w:val="22"/>
        </w:rPr>
        <w:t xml:space="preserve"> within any we</w:t>
      </w:r>
      <w:r w:rsidR="002531DA" w:rsidRPr="00A7145A">
        <w:rPr>
          <w:rFonts w:ascii="Times" w:hAnsi="Times" w:cs="Times New Roman"/>
          <w:sz w:val="22"/>
          <w:szCs w:val="22"/>
        </w:rPr>
        <w:t>ll-characterized AAA+ family</w:t>
      </w:r>
      <w:r w:rsidR="005B492C" w:rsidRPr="00A7145A">
        <w:rPr>
          <w:rFonts w:ascii="Times" w:hAnsi="Times" w:cs="Times New Roman"/>
          <w:sz w:val="22"/>
          <w:szCs w:val="22"/>
        </w:rPr>
        <w:t xml:space="preserve"> (</w:t>
      </w:r>
      <w:r w:rsidR="002260F7" w:rsidRPr="00A7145A">
        <w:rPr>
          <w:rFonts w:ascii="Times" w:hAnsi="Times" w:cs="Times New Roman"/>
          <w:b/>
          <w:sz w:val="22"/>
          <w:szCs w:val="22"/>
          <w:rPrChange w:id="95" w:author="Kevin Corbett" w:date="2015-04-04T11:23:00Z">
            <w:rPr>
              <w:rFonts w:ascii="Times" w:hAnsi="Times" w:cs="Times New Roman"/>
              <w:b/>
              <w:color w:val="0000FF"/>
              <w:sz w:val="22"/>
              <w:szCs w:val="22"/>
            </w:rPr>
          </w:rPrChange>
        </w:rPr>
        <w:t>Figure</w:t>
      </w:r>
      <w:r w:rsidR="00DF32ED" w:rsidRPr="00A7145A">
        <w:rPr>
          <w:rFonts w:ascii="Times" w:hAnsi="Times" w:cs="Times New Roman"/>
          <w:b/>
          <w:sz w:val="22"/>
          <w:szCs w:val="22"/>
          <w:rPrChange w:id="96" w:author="Kevin Corbett" w:date="2015-04-04T11:23:00Z">
            <w:rPr>
              <w:rFonts w:ascii="Times" w:hAnsi="Times" w:cs="Times New Roman"/>
              <w:b/>
              <w:color w:val="0000FF"/>
              <w:sz w:val="22"/>
              <w:szCs w:val="22"/>
            </w:rPr>
          </w:rPrChange>
        </w:rPr>
        <w:t xml:space="preserve"> 1</w:t>
      </w:r>
      <w:del w:id="97" w:author="Kevin Corbett" w:date="2015-04-01T10:59:00Z">
        <w:r w:rsidR="00DF32ED" w:rsidRPr="00A7145A" w:rsidDel="00A7542B">
          <w:rPr>
            <w:rFonts w:ascii="Times" w:hAnsi="Times" w:cs="Times New Roman"/>
            <w:b/>
            <w:sz w:val="22"/>
            <w:szCs w:val="22"/>
            <w:rPrChange w:id="98" w:author="Kevin Corbett" w:date="2015-04-04T11:23:00Z">
              <w:rPr>
                <w:rFonts w:ascii="Times" w:hAnsi="Times" w:cs="Times New Roman"/>
                <w:b/>
                <w:color w:val="0000FF"/>
                <w:sz w:val="22"/>
                <w:szCs w:val="22"/>
              </w:rPr>
            </w:rPrChange>
          </w:rPr>
          <w:delText>-figure supplement 1</w:delText>
        </w:r>
      </w:del>
      <w:r w:rsidR="00DF32ED" w:rsidRPr="00A7145A">
        <w:rPr>
          <w:rFonts w:ascii="Times" w:hAnsi="Times" w:cs="Times New Roman"/>
          <w:b/>
          <w:sz w:val="22"/>
          <w:szCs w:val="22"/>
          <w:rPrChange w:id="99" w:author="Kevin Corbett" w:date="2015-04-04T11:23:00Z">
            <w:rPr>
              <w:rFonts w:ascii="Times" w:hAnsi="Times" w:cs="Times New Roman"/>
              <w:b/>
              <w:color w:val="0000FF"/>
              <w:sz w:val="22"/>
              <w:szCs w:val="22"/>
            </w:rPr>
          </w:rPrChange>
        </w:rPr>
        <w:t>A</w:t>
      </w:r>
      <w:r w:rsidR="002260F7" w:rsidRPr="00A7145A">
        <w:rPr>
          <w:rFonts w:ascii="Times" w:hAnsi="Times" w:cs="Times New Roman"/>
          <w:sz w:val="22"/>
          <w:szCs w:val="22"/>
        </w:rPr>
        <w:t xml:space="preserve">). Moreover, sequence comparisons </w:t>
      </w:r>
      <w:r w:rsidRPr="009C41BF">
        <w:rPr>
          <w:rFonts w:ascii="Times" w:hAnsi="Times" w:cs="Times New Roman"/>
          <w:sz w:val="22"/>
          <w:szCs w:val="22"/>
        </w:rPr>
        <w:t>of the Pch2/TRIP13 NTD fail to identify homology to any known proteins.</w:t>
      </w:r>
      <w:r w:rsidR="002260F7" w:rsidRPr="009C41BF">
        <w:rPr>
          <w:rFonts w:ascii="Times" w:hAnsi="Times" w:cs="Times New Roman"/>
          <w:sz w:val="22"/>
          <w:szCs w:val="22"/>
        </w:rPr>
        <w:t xml:space="preserve"> </w:t>
      </w:r>
      <w:r w:rsidR="0025148F" w:rsidRPr="004E262E">
        <w:rPr>
          <w:rFonts w:ascii="Times" w:hAnsi="Times" w:cs="Times New Roman"/>
          <w:sz w:val="22"/>
          <w:szCs w:val="22"/>
        </w:rPr>
        <w:t>Therefore, we took a structural approach t</w:t>
      </w:r>
      <w:r w:rsidR="005B492C" w:rsidRPr="004E262E">
        <w:rPr>
          <w:rFonts w:ascii="Times" w:hAnsi="Times" w:cs="Times New Roman"/>
          <w:sz w:val="22"/>
          <w:szCs w:val="22"/>
        </w:rPr>
        <w:t>o determine the relationship of Pch2/TRIP13 to other AAA+ ATPases</w:t>
      </w:r>
      <w:r w:rsidR="0025148F" w:rsidRPr="00A7145A">
        <w:rPr>
          <w:rFonts w:ascii="Times" w:hAnsi="Times" w:cs="Times New Roman"/>
          <w:sz w:val="22"/>
          <w:szCs w:val="22"/>
        </w:rPr>
        <w:t>.</w:t>
      </w:r>
      <w:r w:rsidR="005B492C" w:rsidRPr="00A7145A">
        <w:rPr>
          <w:rFonts w:ascii="Times" w:hAnsi="Times" w:cs="Times New Roman"/>
          <w:sz w:val="22"/>
          <w:szCs w:val="22"/>
        </w:rPr>
        <w:t xml:space="preserve"> We overexpressed and purified</w:t>
      </w:r>
      <w:ins w:id="100" w:author="Kevin Corbett" w:date="2015-04-04T11:19:00Z">
        <w:r w:rsidR="00A7145A" w:rsidRPr="00A7145A">
          <w:rPr>
            <w:rFonts w:ascii="Times" w:hAnsi="Times" w:cs="Times New Roman"/>
            <w:sz w:val="22"/>
            <w:szCs w:val="22"/>
          </w:rPr>
          <w:t xml:space="preserve"> </w:t>
        </w:r>
        <w:r w:rsidR="00A7145A" w:rsidRPr="00A7145A">
          <w:rPr>
            <w:rFonts w:ascii="Times" w:hAnsi="Times" w:cs="Times New Roman"/>
            <w:i/>
            <w:sz w:val="22"/>
            <w:szCs w:val="22"/>
            <w:rPrChange w:id="101" w:author="Kevin Corbett" w:date="2015-04-04T11:23:00Z">
              <w:rPr>
                <w:rFonts w:ascii="Times" w:hAnsi="Times" w:cs="Times New Roman"/>
                <w:sz w:val="22"/>
                <w:szCs w:val="22"/>
              </w:rPr>
            </w:rPrChange>
          </w:rPr>
          <w:t>M. musculus</w:t>
        </w:r>
        <w:r w:rsidR="00A7145A" w:rsidRPr="00A7145A">
          <w:rPr>
            <w:rFonts w:ascii="Times" w:hAnsi="Times" w:cs="Times New Roman"/>
            <w:sz w:val="22"/>
            <w:szCs w:val="22"/>
          </w:rPr>
          <w:t xml:space="preserve"> TRIP13 and its</w:t>
        </w:r>
      </w:ins>
      <w:r w:rsidR="005B492C" w:rsidRPr="009C41BF">
        <w:rPr>
          <w:rFonts w:ascii="Times" w:hAnsi="Times" w:cs="Times New Roman"/>
          <w:sz w:val="22"/>
          <w:szCs w:val="22"/>
        </w:rPr>
        <w:t xml:space="preserve"> </w:t>
      </w:r>
      <w:r w:rsidR="005B492C" w:rsidRPr="009C41BF">
        <w:rPr>
          <w:rFonts w:ascii="Times" w:hAnsi="Times" w:cs="Times New Roman"/>
          <w:i/>
          <w:sz w:val="22"/>
          <w:szCs w:val="22"/>
        </w:rPr>
        <w:t>C. elegans</w:t>
      </w:r>
      <w:r w:rsidR="005B492C" w:rsidRPr="004E262E">
        <w:rPr>
          <w:rFonts w:ascii="Times" w:hAnsi="Times" w:cs="Times New Roman"/>
          <w:sz w:val="22"/>
          <w:szCs w:val="22"/>
        </w:rPr>
        <w:t xml:space="preserve"> </w:t>
      </w:r>
      <w:ins w:id="102" w:author="Kevin Corbett" w:date="2015-04-04T11:19:00Z">
        <w:r w:rsidR="00A7145A" w:rsidRPr="004E262E">
          <w:rPr>
            <w:rFonts w:ascii="Times" w:hAnsi="Times" w:cs="Times New Roman"/>
            <w:sz w:val="22"/>
            <w:szCs w:val="22"/>
          </w:rPr>
          <w:t xml:space="preserve">ortholog </w:t>
        </w:r>
      </w:ins>
      <w:r w:rsidR="005B492C" w:rsidRPr="00A7145A">
        <w:rPr>
          <w:rFonts w:ascii="Times" w:hAnsi="Times" w:cs="Times New Roman"/>
          <w:sz w:val="22"/>
          <w:szCs w:val="22"/>
        </w:rPr>
        <w:t>PCH-2</w:t>
      </w:r>
      <w:ins w:id="103" w:author="Kevin Corbett" w:date="2015-04-04T11:19:00Z">
        <w:r w:rsidR="00A7145A" w:rsidRPr="00A7145A">
          <w:rPr>
            <w:rFonts w:ascii="Times" w:hAnsi="Times" w:cs="Times New Roman"/>
            <w:sz w:val="22"/>
            <w:szCs w:val="22"/>
          </w:rPr>
          <w:t>, and found that while TRIP13 adopts a range of oligomeric states</w:t>
        </w:r>
      </w:ins>
      <w:ins w:id="104" w:author="Kevin Corbett" w:date="2015-04-04T11:22:00Z">
        <w:r w:rsidR="00A7145A" w:rsidRPr="00A7145A">
          <w:rPr>
            <w:rFonts w:ascii="Times" w:hAnsi="Times" w:cs="Times New Roman"/>
            <w:sz w:val="22"/>
            <w:szCs w:val="22"/>
          </w:rPr>
          <w:t xml:space="preserve"> from monomer to hexamer</w:t>
        </w:r>
      </w:ins>
      <w:ins w:id="105" w:author="Kevin Corbett" w:date="2015-04-04T11:19:00Z">
        <w:r w:rsidR="00A7145A" w:rsidRPr="00A7145A">
          <w:rPr>
            <w:rFonts w:ascii="Times" w:hAnsi="Times" w:cs="Times New Roman"/>
            <w:sz w:val="22"/>
            <w:szCs w:val="22"/>
          </w:rPr>
          <w:t>, PCH-2</w:t>
        </w:r>
      </w:ins>
      <w:del w:id="106" w:author="Kevin Corbett" w:date="2015-04-04T11:19:00Z">
        <w:r w:rsidR="005B492C" w:rsidRPr="00A7145A" w:rsidDel="00A7145A">
          <w:rPr>
            <w:rFonts w:ascii="Times" w:hAnsi="Times" w:cs="Times New Roman"/>
            <w:sz w:val="22"/>
            <w:szCs w:val="22"/>
          </w:rPr>
          <w:delText>,</w:delText>
        </w:r>
      </w:del>
      <w:r w:rsidR="005B492C" w:rsidRPr="00A7145A">
        <w:rPr>
          <w:rFonts w:ascii="Times" w:hAnsi="Times" w:cs="Times New Roman"/>
          <w:sz w:val="22"/>
          <w:szCs w:val="22"/>
        </w:rPr>
        <w:t xml:space="preserve"> </w:t>
      </w:r>
      <w:del w:id="107" w:author="Kevin Corbett" w:date="2015-04-04T11:20:00Z">
        <w:r w:rsidR="005B492C" w:rsidRPr="00A7145A" w:rsidDel="00A7145A">
          <w:rPr>
            <w:rFonts w:ascii="Times" w:hAnsi="Times" w:cs="Times New Roman"/>
            <w:sz w:val="22"/>
            <w:szCs w:val="22"/>
          </w:rPr>
          <w:delText xml:space="preserve">which </w:delText>
        </w:r>
      </w:del>
      <w:r w:rsidR="005B492C" w:rsidRPr="00A7145A">
        <w:rPr>
          <w:rFonts w:ascii="Times" w:hAnsi="Times" w:cs="Times New Roman"/>
          <w:sz w:val="22"/>
          <w:szCs w:val="22"/>
        </w:rPr>
        <w:t>forms a stable hexamer</w:t>
      </w:r>
      <w:r w:rsidR="0025148F" w:rsidRPr="00A7145A">
        <w:rPr>
          <w:rFonts w:ascii="Times" w:hAnsi="Times" w:cs="Times New Roman"/>
          <w:sz w:val="22"/>
          <w:szCs w:val="22"/>
        </w:rPr>
        <w:t xml:space="preserve"> both with and without added nucleotides (</w:t>
      </w:r>
      <w:r w:rsidR="002260F7" w:rsidRPr="00A7145A">
        <w:rPr>
          <w:rFonts w:ascii="Times" w:hAnsi="Times" w:cs="Times New Roman"/>
          <w:b/>
          <w:sz w:val="22"/>
          <w:szCs w:val="22"/>
          <w:rPrChange w:id="108" w:author="Kevin Corbett" w:date="2015-04-04T11:23:00Z">
            <w:rPr>
              <w:rFonts w:ascii="Times" w:hAnsi="Times" w:cs="Times New Roman"/>
              <w:b/>
              <w:color w:val="0000FF"/>
              <w:sz w:val="22"/>
              <w:szCs w:val="22"/>
            </w:rPr>
          </w:rPrChange>
        </w:rPr>
        <w:t xml:space="preserve">Figure </w:t>
      </w:r>
      <w:r w:rsidR="0025148F" w:rsidRPr="00A7145A">
        <w:rPr>
          <w:rFonts w:ascii="Times" w:hAnsi="Times" w:cs="Times New Roman"/>
          <w:b/>
          <w:sz w:val="22"/>
          <w:szCs w:val="22"/>
          <w:rPrChange w:id="109" w:author="Kevin Corbett" w:date="2015-04-04T11:23:00Z">
            <w:rPr>
              <w:rFonts w:ascii="Times" w:hAnsi="Times" w:cs="Times New Roman"/>
              <w:b/>
              <w:color w:val="0000FF"/>
              <w:sz w:val="22"/>
              <w:szCs w:val="22"/>
            </w:rPr>
          </w:rPrChange>
        </w:rPr>
        <w:t>1</w:t>
      </w:r>
      <w:ins w:id="110" w:author="Kevin Corbett" w:date="2015-04-01T10:59:00Z">
        <w:r w:rsidR="00A7542B" w:rsidRPr="00A7145A">
          <w:rPr>
            <w:rFonts w:ascii="Times" w:hAnsi="Times" w:cs="Times New Roman"/>
            <w:b/>
            <w:sz w:val="22"/>
            <w:szCs w:val="22"/>
            <w:rPrChange w:id="111" w:author="Kevin Corbett" w:date="2015-04-04T11:23:00Z">
              <w:rPr>
                <w:rFonts w:ascii="Times" w:hAnsi="Times" w:cs="Times New Roman"/>
                <w:b/>
                <w:color w:val="0000FF"/>
                <w:sz w:val="22"/>
                <w:szCs w:val="22"/>
              </w:rPr>
            </w:rPrChange>
          </w:rPr>
          <w:t>C</w:t>
        </w:r>
      </w:ins>
      <w:ins w:id="112" w:author="Kevin Corbett" w:date="2015-04-04T11:21:00Z">
        <w:r w:rsidR="00A7145A" w:rsidRPr="00A7145A">
          <w:rPr>
            <w:rFonts w:ascii="Times" w:hAnsi="Times" w:cs="Times New Roman"/>
            <w:b/>
            <w:sz w:val="22"/>
            <w:szCs w:val="22"/>
            <w:rPrChange w:id="113" w:author="Kevin Corbett" w:date="2015-04-04T11:23:00Z">
              <w:rPr>
                <w:rFonts w:ascii="Times" w:hAnsi="Times" w:cs="Times New Roman"/>
                <w:b/>
                <w:color w:val="0000FF"/>
                <w:sz w:val="22"/>
                <w:szCs w:val="22"/>
              </w:rPr>
            </w:rPrChange>
          </w:rPr>
          <w:t>,D</w:t>
        </w:r>
      </w:ins>
      <w:del w:id="114" w:author="Kevin Corbett" w:date="2015-04-01T10:59:00Z">
        <w:r w:rsidRPr="00A7145A" w:rsidDel="00A7542B">
          <w:rPr>
            <w:rFonts w:ascii="Times" w:hAnsi="Times" w:cs="Times New Roman"/>
            <w:b/>
            <w:sz w:val="22"/>
            <w:szCs w:val="22"/>
            <w:rPrChange w:id="115" w:author="Kevin Corbett" w:date="2015-04-04T11:23:00Z">
              <w:rPr>
                <w:rFonts w:ascii="Times" w:hAnsi="Times" w:cs="Times New Roman"/>
                <w:b/>
                <w:color w:val="0000FF"/>
                <w:sz w:val="22"/>
                <w:szCs w:val="22"/>
              </w:rPr>
            </w:rPrChange>
          </w:rPr>
          <w:delText>B</w:delText>
        </w:r>
      </w:del>
      <w:r w:rsidR="0025148F" w:rsidRPr="00A7145A">
        <w:rPr>
          <w:rFonts w:ascii="Times" w:hAnsi="Times" w:cs="Times New Roman"/>
          <w:sz w:val="22"/>
          <w:szCs w:val="22"/>
        </w:rPr>
        <w:t>).</w:t>
      </w:r>
      <w:r w:rsidR="005B492C" w:rsidRPr="009C41BF">
        <w:rPr>
          <w:rFonts w:ascii="Times" w:hAnsi="Times" w:cs="Times New Roman"/>
          <w:sz w:val="22"/>
          <w:szCs w:val="22"/>
        </w:rPr>
        <w:t xml:space="preserve"> </w:t>
      </w:r>
      <w:r w:rsidR="0025148F" w:rsidRPr="009C41BF">
        <w:rPr>
          <w:rFonts w:ascii="Times" w:hAnsi="Times" w:cs="Times New Roman"/>
          <w:sz w:val="22"/>
          <w:szCs w:val="22"/>
        </w:rPr>
        <w:t xml:space="preserve">We </w:t>
      </w:r>
      <w:ins w:id="116" w:author="Kevin Corbett" w:date="2015-04-01T11:02:00Z">
        <w:r w:rsidR="00D65A60" w:rsidRPr="004E262E">
          <w:rPr>
            <w:rFonts w:ascii="Times" w:hAnsi="Times" w:cs="Times New Roman"/>
            <w:sz w:val="22"/>
            <w:szCs w:val="22"/>
          </w:rPr>
          <w:t xml:space="preserve">next </w:t>
        </w:r>
      </w:ins>
      <w:r w:rsidR="0025148F" w:rsidRPr="004E262E">
        <w:rPr>
          <w:rFonts w:ascii="Times" w:hAnsi="Times" w:cs="Times New Roman"/>
          <w:sz w:val="22"/>
          <w:szCs w:val="22"/>
        </w:rPr>
        <w:t>pe</w:t>
      </w:r>
      <w:r w:rsidR="0025148F" w:rsidRPr="00A7145A">
        <w:rPr>
          <w:rFonts w:ascii="Times" w:hAnsi="Times" w:cs="Times New Roman"/>
          <w:sz w:val="22"/>
          <w:szCs w:val="22"/>
        </w:rPr>
        <w:t xml:space="preserve">rformed </w:t>
      </w:r>
      <w:r w:rsidR="005B492C" w:rsidRPr="00A7145A">
        <w:rPr>
          <w:rFonts w:ascii="Times" w:hAnsi="Times" w:cs="Times New Roman"/>
          <w:sz w:val="22"/>
          <w:szCs w:val="22"/>
        </w:rPr>
        <w:t>negative-stain electron microscopy (EM)</w:t>
      </w:r>
      <w:r w:rsidR="0025148F" w:rsidRPr="00A7145A">
        <w:rPr>
          <w:rFonts w:ascii="Times" w:hAnsi="Times" w:cs="Times New Roman"/>
          <w:sz w:val="22"/>
          <w:szCs w:val="22"/>
        </w:rPr>
        <w:t xml:space="preserve"> on PCH-2</w:t>
      </w:r>
      <w:ins w:id="117" w:author="Kevin Corbett" w:date="2015-04-01T11:02:00Z">
        <w:r w:rsidR="00D65A60" w:rsidRPr="00A7145A">
          <w:rPr>
            <w:rFonts w:ascii="Times" w:hAnsi="Times" w:cs="Times New Roman"/>
            <w:sz w:val="22"/>
            <w:szCs w:val="22"/>
          </w:rPr>
          <w:t>; low-resolution class averages</w:t>
        </w:r>
      </w:ins>
      <w:ins w:id="118" w:author="Kevin Corbett" w:date="2015-04-01T11:03:00Z">
        <w:r w:rsidR="00D65A60" w:rsidRPr="00A7145A">
          <w:rPr>
            <w:rFonts w:ascii="Times" w:hAnsi="Times" w:cs="Times New Roman"/>
            <w:sz w:val="22"/>
            <w:szCs w:val="22"/>
          </w:rPr>
          <w:t xml:space="preserve"> </w:t>
        </w:r>
      </w:ins>
      <w:del w:id="119" w:author="Kevin Corbett" w:date="2015-04-01T11:02:00Z">
        <w:r w:rsidR="00C1414E" w:rsidRPr="00A7145A" w:rsidDel="00D65A60">
          <w:rPr>
            <w:rFonts w:ascii="Times" w:hAnsi="Times" w:cs="Times New Roman"/>
            <w:sz w:val="22"/>
            <w:szCs w:val="22"/>
          </w:rPr>
          <w:delText>,</w:delText>
        </w:r>
      </w:del>
      <w:del w:id="120" w:author="Kevin Corbett" w:date="2015-04-01T11:03:00Z">
        <w:r w:rsidR="00C1414E" w:rsidRPr="00A7145A" w:rsidDel="00D65A60">
          <w:rPr>
            <w:rFonts w:ascii="Times" w:hAnsi="Times" w:cs="Times New Roman"/>
            <w:sz w:val="22"/>
            <w:szCs w:val="22"/>
          </w:rPr>
          <w:delText xml:space="preserve"> reveal</w:delText>
        </w:r>
        <w:r w:rsidR="00191697" w:rsidRPr="00A7145A" w:rsidDel="00D65A60">
          <w:rPr>
            <w:rFonts w:ascii="Times" w:hAnsi="Times" w:cs="Times New Roman"/>
            <w:sz w:val="22"/>
            <w:szCs w:val="22"/>
          </w:rPr>
          <w:delText>ing</w:delText>
        </w:r>
        <w:r w:rsidR="00C1414E" w:rsidRPr="00A7145A" w:rsidDel="00D65A60">
          <w:rPr>
            <w:rFonts w:ascii="Times" w:hAnsi="Times" w:cs="Times New Roman"/>
            <w:sz w:val="22"/>
            <w:szCs w:val="22"/>
          </w:rPr>
          <w:delText xml:space="preserve"> </w:delText>
        </w:r>
      </w:del>
      <w:ins w:id="121" w:author="Kevin Corbett" w:date="2015-04-01T11:03:00Z">
        <w:r w:rsidR="00D65A60" w:rsidRPr="00A7145A">
          <w:rPr>
            <w:rFonts w:ascii="Times" w:hAnsi="Times" w:cs="Times New Roman"/>
            <w:sz w:val="22"/>
            <w:szCs w:val="22"/>
          </w:rPr>
          <w:t xml:space="preserve">reveal </w:t>
        </w:r>
      </w:ins>
      <w:r w:rsidR="00C1414E" w:rsidRPr="00A7145A">
        <w:rPr>
          <w:rFonts w:ascii="Times" w:hAnsi="Times" w:cs="Times New Roman"/>
          <w:sz w:val="22"/>
          <w:szCs w:val="22"/>
        </w:rPr>
        <w:t>a distinctly asymmetric</w:t>
      </w:r>
      <w:r w:rsidR="0025148F" w:rsidRPr="00A7145A">
        <w:rPr>
          <w:rFonts w:ascii="Times" w:hAnsi="Times" w:cs="Times New Roman"/>
          <w:sz w:val="22"/>
          <w:szCs w:val="22"/>
        </w:rPr>
        <w:t xml:space="preserve"> </w:t>
      </w:r>
      <w:r w:rsidR="005B492C" w:rsidRPr="00A7145A">
        <w:rPr>
          <w:rFonts w:ascii="Times" w:hAnsi="Times" w:cs="Times New Roman"/>
          <w:sz w:val="22"/>
          <w:szCs w:val="22"/>
        </w:rPr>
        <w:t xml:space="preserve">hexamer </w:t>
      </w:r>
      <w:r w:rsidR="0062477D" w:rsidRPr="00A7145A">
        <w:rPr>
          <w:rFonts w:ascii="Times" w:hAnsi="Times" w:cs="Times New Roman"/>
          <w:sz w:val="22"/>
          <w:szCs w:val="22"/>
        </w:rPr>
        <w:t xml:space="preserve">in the absence of nucleotides, </w:t>
      </w:r>
      <w:r w:rsidR="00C1414E" w:rsidRPr="00A7145A">
        <w:rPr>
          <w:rFonts w:ascii="Times" w:hAnsi="Times" w:cs="Times New Roman"/>
          <w:sz w:val="22"/>
          <w:szCs w:val="22"/>
        </w:rPr>
        <w:t>which</w:t>
      </w:r>
      <w:r w:rsidR="0025148F" w:rsidRPr="00A7145A">
        <w:rPr>
          <w:rFonts w:ascii="Times" w:hAnsi="Times" w:cs="Times New Roman"/>
          <w:sz w:val="22"/>
          <w:szCs w:val="22"/>
        </w:rPr>
        <w:t xml:space="preserve"> </w:t>
      </w:r>
      <w:r w:rsidR="005B492C" w:rsidRPr="00A7145A">
        <w:rPr>
          <w:rFonts w:ascii="Times" w:hAnsi="Times" w:cs="Times New Roman"/>
          <w:sz w:val="22"/>
          <w:szCs w:val="22"/>
        </w:rPr>
        <w:t>becomes more symmetric and compact when ATP is added (</w:t>
      </w:r>
      <w:r w:rsidR="002260F7" w:rsidRPr="00A7145A">
        <w:rPr>
          <w:rFonts w:ascii="Times" w:hAnsi="Times" w:cs="Times New Roman"/>
          <w:b/>
          <w:sz w:val="22"/>
          <w:szCs w:val="22"/>
          <w:rPrChange w:id="122" w:author="Kevin Corbett" w:date="2015-04-04T11:23:00Z">
            <w:rPr>
              <w:rFonts w:ascii="Times" w:hAnsi="Times" w:cs="Times New Roman"/>
              <w:b/>
              <w:color w:val="0000FF"/>
              <w:sz w:val="22"/>
              <w:szCs w:val="22"/>
            </w:rPr>
          </w:rPrChange>
        </w:rPr>
        <w:t>Figure</w:t>
      </w:r>
      <w:r w:rsidR="005B492C" w:rsidRPr="00A7145A">
        <w:rPr>
          <w:rFonts w:ascii="Times" w:hAnsi="Times" w:cs="Times New Roman"/>
          <w:b/>
          <w:sz w:val="22"/>
          <w:szCs w:val="22"/>
          <w:rPrChange w:id="123" w:author="Kevin Corbett" w:date="2015-04-04T11:23:00Z">
            <w:rPr>
              <w:rFonts w:ascii="Times" w:hAnsi="Times" w:cs="Times New Roman"/>
              <w:b/>
              <w:color w:val="0000FF"/>
              <w:sz w:val="22"/>
              <w:szCs w:val="22"/>
            </w:rPr>
          </w:rPrChange>
        </w:rPr>
        <w:t xml:space="preserve"> 1</w:t>
      </w:r>
      <w:ins w:id="124" w:author="Kevin Corbett" w:date="2015-04-01T10:59:00Z">
        <w:r w:rsidR="00A7542B" w:rsidRPr="00A7145A">
          <w:rPr>
            <w:rFonts w:ascii="Times" w:hAnsi="Times" w:cs="Times New Roman"/>
            <w:b/>
            <w:sz w:val="22"/>
            <w:szCs w:val="22"/>
            <w:rPrChange w:id="125" w:author="Kevin Corbett" w:date="2015-04-04T11:23:00Z">
              <w:rPr>
                <w:rFonts w:ascii="Times" w:hAnsi="Times" w:cs="Times New Roman"/>
                <w:b/>
                <w:color w:val="0000FF"/>
                <w:sz w:val="22"/>
                <w:szCs w:val="22"/>
              </w:rPr>
            </w:rPrChange>
          </w:rPr>
          <w:t>E</w:t>
        </w:r>
      </w:ins>
      <w:del w:id="126" w:author="Kevin Corbett" w:date="2015-04-01T10:59:00Z">
        <w:r w:rsidR="002260F7" w:rsidRPr="00A7145A" w:rsidDel="00A7542B">
          <w:rPr>
            <w:rFonts w:ascii="Times" w:hAnsi="Times" w:cs="Times New Roman"/>
            <w:b/>
            <w:sz w:val="22"/>
            <w:szCs w:val="22"/>
            <w:rPrChange w:id="127" w:author="Kevin Corbett" w:date="2015-04-04T11:23:00Z">
              <w:rPr>
                <w:rFonts w:ascii="Times" w:hAnsi="Times" w:cs="Times New Roman"/>
                <w:b/>
                <w:color w:val="0000FF"/>
                <w:sz w:val="22"/>
                <w:szCs w:val="22"/>
              </w:rPr>
            </w:rPrChange>
          </w:rPr>
          <w:delText>C</w:delText>
        </w:r>
      </w:del>
      <w:r w:rsidR="005B492C" w:rsidRPr="00A7145A">
        <w:rPr>
          <w:rFonts w:ascii="Times" w:hAnsi="Times" w:cs="Times New Roman"/>
          <w:b/>
          <w:sz w:val="22"/>
          <w:szCs w:val="22"/>
          <w:rPrChange w:id="128" w:author="Kevin Corbett" w:date="2015-04-04T11:23:00Z">
            <w:rPr>
              <w:rFonts w:ascii="Times" w:hAnsi="Times" w:cs="Times New Roman"/>
              <w:b/>
              <w:color w:val="0000FF"/>
              <w:sz w:val="22"/>
              <w:szCs w:val="22"/>
            </w:rPr>
          </w:rPrChange>
        </w:rPr>
        <w:t xml:space="preserve">, </w:t>
      </w:r>
      <w:r w:rsidR="00DF32ED" w:rsidRPr="00A7145A">
        <w:rPr>
          <w:rFonts w:ascii="Times" w:hAnsi="Times" w:cs="Times New Roman"/>
          <w:b/>
          <w:sz w:val="22"/>
          <w:szCs w:val="22"/>
          <w:rPrChange w:id="129" w:author="Kevin Corbett" w:date="2015-04-04T11:23:00Z">
            <w:rPr>
              <w:rFonts w:ascii="Times" w:hAnsi="Times" w:cs="Times New Roman"/>
              <w:b/>
              <w:color w:val="0000FF"/>
              <w:sz w:val="22"/>
              <w:szCs w:val="22"/>
            </w:rPr>
          </w:rPrChange>
        </w:rPr>
        <w:t xml:space="preserve">Figure 1-figure supplement </w:t>
      </w:r>
      <w:ins w:id="130" w:author="Kevin Corbett" w:date="2015-04-01T10:59:00Z">
        <w:r w:rsidR="00A7542B" w:rsidRPr="00A7145A">
          <w:rPr>
            <w:rFonts w:ascii="Times" w:hAnsi="Times" w:cs="Times New Roman"/>
            <w:b/>
            <w:sz w:val="22"/>
            <w:szCs w:val="22"/>
            <w:rPrChange w:id="131" w:author="Kevin Corbett" w:date="2015-04-04T11:23:00Z">
              <w:rPr>
                <w:rFonts w:ascii="Times" w:hAnsi="Times" w:cs="Times New Roman"/>
                <w:b/>
                <w:color w:val="0000FF"/>
                <w:sz w:val="22"/>
                <w:szCs w:val="22"/>
              </w:rPr>
            </w:rPrChange>
          </w:rPr>
          <w:t>1</w:t>
        </w:r>
      </w:ins>
      <w:del w:id="132" w:author="Kevin Corbett" w:date="2015-04-01T10:59:00Z">
        <w:r w:rsidR="00DF32ED" w:rsidRPr="00A7145A" w:rsidDel="00A7542B">
          <w:rPr>
            <w:rFonts w:ascii="Times" w:hAnsi="Times" w:cs="Times New Roman"/>
            <w:b/>
            <w:sz w:val="22"/>
            <w:szCs w:val="22"/>
            <w:rPrChange w:id="133" w:author="Kevin Corbett" w:date="2015-04-04T11:23:00Z">
              <w:rPr>
                <w:rFonts w:ascii="Times" w:hAnsi="Times" w:cs="Times New Roman"/>
                <w:b/>
                <w:color w:val="0000FF"/>
                <w:sz w:val="22"/>
                <w:szCs w:val="22"/>
              </w:rPr>
            </w:rPrChange>
          </w:rPr>
          <w:delText>2B,C</w:delText>
        </w:r>
      </w:del>
      <w:r w:rsidR="005B492C" w:rsidRPr="00A7145A">
        <w:rPr>
          <w:rFonts w:ascii="Times" w:hAnsi="Times" w:cs="Times New Roman"/>
          <w:sz w:val="22"/>
          <w:szCs w:val="22"/>
        </w:rPr>
        <w:t xml:space="preserve">). We </w:t>
      </w:r>
      <w:ins w:id="134" w:author="Kevin Corbett" w:date="2015-04-02T14:52:00Z">
        <w:r w:rsidR="00FF43E7" w:rsidRPr="009C41BF">
          <w:rPr>
            <w:rFonts w:ascii="Times" w:hAnsi="Times" w:cs="Times New Roman"/>
            <w:sz w:val="22"/>
            <w:szCs w:val="22"/>
          </w:rPr>
          <w:t xml:space="preserve">attempted crystallization both in the presence and absence of nucleotides, and successfully </w:t>
        </w:r>
      </w:ins>
      <w:r w:rsidR="005B492C" w:rsidRPr="009C41BF">
        <w:rPr>
          <w:rFonts w:ascii="Times" w:hAnsi="Times" w:cs="Times New Roman"/>
          <w:sz w:val="22"/>
          <w:szCs w:val="22"/>
        </w:rPr>
        <w:t>determined the crystal structure of PCH-2 without added nucleotide</w:t>
      </w:r>
      <w:del w:id="135" w:author="Kevin Corbett" w:date="2015-04-02T14:52:00Z">
        <w:r w:rsidR="005B492C" w:rsidRPr="004E262E" w:rsidDel="00FF43E7">
          <w:rPr>
            <w:rFonts w:ascii="Times" w:hAnsi="Times" w:cs="Times New Roman"/>
            <w:sz w:val="22"/>
            <w:szCs w:val="22"/>
          </w:rPr>
          <w:delText>s</w:delText>
        </w:r>
      </w:del>
      <w:r w:rsidR="002260F7" w:rsidRPr="004E262E">
        <w:rPr>
          <w:rFonts w:ascii="Times" w:hAnsi="Times" w:cs="Times New Roman"/>
          <w:sz w:val="22"/>
          <w:szCs w:val="22"/>
        </w:rPr>
        <w:t xml:space="preserve"> to a resolution of 2.3 Å</w:t>
      </w:r>
      <w:ins w:id="136" w:author="Kevin Corbett" w:date="2015-04-02T14:52:00Z">
        <w:r w:rsidR="00FF43E7" w:rsidRPr="00A7145A">
          <w:rPr>
            <w:rFonts w:ascii="Times" w:hAnsi="Times" w:cs="Times New Roman"/>
            <w:sz w:val="22"/>
            <w:szCs w:val="22"/>
          </w:rPr>
          <w:t>. The structure</w:t>
        </w:r>
      </w:ins>
      <w:del w:id="137" w:author="Kevin Corbett" w:date="2015-04-02T14:52:00Z">
        <w:r w:rsidR="005B492C" w:rsidRPr="00A7145A" w:rsidDel="00FF43E7">
          <w:rPr>
            <w:rFonts w:ascii="Times" w:hAnsi="Times" w:cs="Times New Roman"/>
            <w:sz w:val="22"/>
            <w:szCs w:val="22"/>
          </w:rPr>
          <w:delText>,</w:delText>
        </w:r>
      </w:del>
      <w:r w:rsidR="005B492C" w:rsidRPr="00A7145A">
        <w:rPr>
          <w:rFonts w:ascii="Times" w:hAnsi="Times" w:cs="Times New Roman"/>
          <w:sz w:val="22"/>
          <w:szCs w:val="22"/>
        </w:rPr>
        <w:t xml:space="preserve"> reveal</w:t>
      </w:r>
      <w:ins w:id="138" w:author="Kevin Corbett" w:date="2015-04-02T14:52:00Z">
        <w:r w:rsidR="00FF43E7" w:rsidRPr="00A7145A">
          <w:rPr>
            <w:rFonts w:ascii="Times" w:hAnsi="Times" w:cs="Times New Roman"/>
            <w:sz w:val="22"/>
            <w:szCs w:val="22"/>
          </w:rPr>
          <w:t>s</w:t>
        </w:r>
      </w:ins>
      <w:del w:id="139" w:author="Kevin Corbett" w:date="2015-04-02T14:52:00Z">
        <w:r w:rsidR="005B492C" w:rsidRPr="00A7145A" w:rsidDel="00FF43E7">
          <w:rPr>
            <w:rFonts w:ascii="Times" w:hAnsi="Times" w:cs="Times New Roman"/>
            <w:sz w:val="22"/>
            <w:szCs w:val="22"/>
          </w:rPr>
          <w:delText>ing</w:delText>
        </w:r>
      </w:del>
      <w:r w:rsidR="005B492C" w:rsidRPr="00A7145A">
        <w:rPr>
          <w:rFonts w:ascii="Times" w:hAnsi="Times" w:cs="Times New Roman"/>
          <w:sz w:val="22"/>
          <w:szCs w:val="22"/>
        </w:rPr>
        <w:t xml:space="preserve"> an elongated hexamer with an approximate “dimer of trimers” symmetry and an overall shape similar to our EM class averages of this state (</w:t>
      </w:r>
      <w:r w:rsidR="002260F7" w:rsidRPr="00A7145A">
        <w:rPr>
          <w:rFonts w:ascii="Times" w:hAnsi="Times" w:cs="Times New Roman"/>
          <w:b/>
          <w:sz w:val="22"/>
          <w:szCs w:val="22"/>
          <w:rPrChange w:id="140" w:author="Kevin Corbett" w:date="2015-04-04T11:23:00Z">
            <w:rPr>
              <w:rFonts w:ascii="Times" w:hAnsi="Times" w:cs="Times New Roman"/>
              <w:b/>
              <w:color w:val="0000FF"/>
              <w:sz w:val="22"/>
              <w:szCs w:val="22"/>
            </w:rPr>
          </w:rPrChange>
        </w:rPr>
        <w:t>Figure</w:t>
      </w:r>
      <w:r w:rsidR="005B492C" w:rsidRPr="00A7145A">
        <w:rPr>
          <w:rFonts w:ascii="Times" w:hAnsi="Times" w:cs="Times New Roman"/>
          <w:b/>
          <w:sz w:val="22"/>
          <w:szCs w:val="22"/>
          <w:rPrChange w:id="141" w:author="Kevin Corbett" w:date="2015-04-04T11:23:00Z">
            <w:rPr>
              <w:rFonts w:ascii="Times" w:hAnsi="Times" w:cs="Times New Roman"/>
              <w:b/>
              <w:color w:val="0000FF"/>
              <w:sz w:val="22"/>
              <w:szCs w:val="22"/>
            </w:rPr>
          </w:rPrChange>
        </w:rPr>
        <w:t xml:space="preserve"> </w:t>
      </w:r>
      <w:ins w:id="142" w:author="Kevin Corbett" w:date="2015-04-01T11:02:00Z">
        <w:r w:rsidR="00D65A60" w:rsidRPr="00A7145A">
          <w:rPr>
            <w:rFonts w:ascii="Times" w:hAnsi="Times" w:cs="Times New Roman"/>
            <w:b/>
            <w:sz w:val="22"/>
            <w:szCs w:val="22"/>
            <w:rPrChange w:id="143" w:author="Kevin Corbett" w:date="2015-04-04T11:23:00Z">
              <w:rPr>
                <w:rFonts w:ascii="Times" w:hAnsi="Times" w:cs="Times New Roman"/>
                <w:b/>
                <w:color w:val="0000FF"/>
                <w:sz w:val="22"/>
                <w:szCs w:val="22"/>
              </w:rPr>
            </w:rPrChange>
          </w:rPr>
          <w:t>2A</w:t>
        </w:r>
      </w:ins>
      <w:del w:id="144" w:author="Kevin Corbett" w:date="2015-04-01T11:02:00Z">
        <w:r w:rsidR="005B492C" w:rsidRPr="00A7145A" w:rsidDel="00D65A60">
          <w:rPr>
            <w:rFonts w:ascii="Times" w:hAnsi="Times" w:cs="Times New Roman"/>
            <w:b/>
            <w:sz w:val="22"/>
            <w:szCs w:val="22"/>
            <w:rPrChange w:id="145" w:author="Kevin Corbett" w:date="2015-04-04T11:23:00Z">
              <w:rPr>
                <w:rFonts w:ascii="Times" w:hAnsi="Times" w:cs="Times New Roman"/>
                <w:b/>
                <w:color w:val="0000FF"/>
                <w:sz w:val="22"/>
                <w:szCs w:val="22"/>
              </w:rPr>
            </w:rPrChange>
          </w:rPr>
          <w:delText>1</w:delText>
        </w:r>
        <w:r w:rsidR="002260F7" w:rsidRPr="00A7145A" w:rsidDel="00D65A60">
          <w:rPr>
            <w:rFonts w:ascii="Times" w:hAnsi="Times" w:cs="Times New Roman"/>
            <w:b/>
            <w:sz w:val="22"/>
            <w:szCs w:val="22"/>
            <w:rPrChange w:id="146" w:author="Kevin Corbett" w:date="2015-04-04T11:23:00Z">
              <w:rPr>
                <w:rFonts w:ascii="Times" w:hAnsi="Times" w:cs="Times New Roman"/>
                <w:b/>
                <w:color w:val="0000FF"/>
                <w:sz w:val="22"/>
                <w:szCs w:val="22"/>
              </w:rPr>
            </w:rPrChange>
          </w:rPr>
          <w:delText>D</w:delText>
        </w:r>
      </w:del>
      <w:r w:rsidR="005B492C" w:rsidRPr="00A7145A">
        <w:rPr>
          <w:rFonts w:ascii="Times" w:hAnsi="Times" w:cs="Times New Roman"/>
          <w:b/>
          <w:sz w:val="22"/>
          <w:szCs w:val="22"/>
          <w:rPrChange w:id="147" w:author="Kevin Corbett" w:date="2015-04-04T11:23:00Z">
            <w:rPr>
              <w:rFonts w:ascii="Times" w:hAnsi="Times" w:cs="Times New Roman"/>
              <w:b/>
              <w:color w:val="0000FF"/>
              <w:sz w:val="22"/>
              <w:szCs w:val="22"/>
            </w:rPr>
          </w:rPrChange>
        </w:rPr>
        <w:t>,</w:t>
      </w:r>
      <w:r w:rsidR="00DF32ED" w:rsidRPr="00A7145A">
        <w:rPr>
          <w:rFonts w:ascii="Times" w:hAnsi="Times" w:cs="Times New Roman"/>
          <w:b/>
          <w:sz w:val="22"/>
          <w:szCs w:val="22"/>
          <w:rPrChange w:id="148" w:author="Kevin Corbett" w:date="2015-04-04T11:23:00Z">
            <w:rPr>
              <w:rFonts w:ascii="Times" w:hAnsi="Times" w:cs="Times New Roman"/>
              <w:b/>
              <w:color w:val="0000FF"/>
              <w:sz w:val="22"/>
              <w:szCs w:val="22"/>
            </w:rPr>
          </w:rPrChange>
        </w:rPr>
        <w:t xml:space="preserve"> Table </w:t>
      </w:r>
      <w:r w:rsidR="0001291A" w:rsidRPr="00A7145A">
        <w:rPr>
          <w:rFonts w:ascii="Times" w:hAnsi="Times" w:cs="Times New Roman"/>
          <w:b/>
          <w:sz w:val="22"/>
          <w:szCs w:val="22"/>
          <w:rPrChange w:id="149" w:author="Kevin Corbett" w:date="2015-04-04T11:23:00Z">
            <w:rPr>
              <w:rFonts w:ascii="Times" w:hAnsi="Times" w:cs="Times New Roman"/>
              <w:b/>
              <w:color w:val="0000FF"/>
              <w:sz w:val="22"/>
              <w:szCs w:val="22"/>
            </w:rPr>
          </w:rPrChange>
        </w:rPr>
        <w:t>1</w:t>
      </w:r>
      <w:r w:rsidR="005B492C" w:rsidRPr="00A7145A">
        <w:rPr>
          <w:rFonts w:ascii="Times" w:hAnsi="Times" w:cs="Times New Roman"/>
          <w:sz w:val="22"/>
          <w:szCs w:val="22"/>
        </w:rPr>
        <w:t>).</w:t>
      </w:r>
      <w:del w:id="150" w:author="Kevin Corbett" w:date="2015-04-02T14:51:00Z">
        <w:r w:rsidR="00DF69C6" w:rsidRPr="009C41BF" w:rsidDel="00FF43E7">
          <w:rPr>
            <w:rFonts w:ascii="Times" w:hAnsi="Times" w:cs="Times New Roman"/>
            <w:sz w:val="22"/>
            <w:szCs w:val="22"/>
          </w:rPr>
          <w:delText xml:space="preserve"> </w:delText>
        </w:r>
      </w:del>
    </w:p>
    <w:p w14:paraId="4E4B9DFF" w14:textId="1D1297D7" w:rsidR="005B492C" w:rsidRPr="009C41BF" w:rsidRDefault="005B492C" w:rsidP="007042B1">
      <w:pPr>
        <w:spacing w:after="120" w:line="480" w:lineRule="auto"/>
        <w:rPr>
          <w:rFonts w:ascii="Times" w:hAnsi="Times" w:cs="Times New Roman"/>
          <w:sz w:val="22"/>
          <w:szCs w:val="22"/>
        </w:rPr>
      </w:pPr>
      <w:r w:rsidRPr="004E262E">
        <w:rPr>
          <w:rFonts w:ascii="Times" w:hAnsi="Times" w:cs="Times New Roman"/>
          <w:sz w:val="22"/>
          <w:szCs w:val="22"/>
        </w:rPr>
        <w:t xml:space="preserve">While the </w:t>
      </w:r>
      <w:r w:rsidR="00C1414E" w:rsidRPr="004E262E">
        <w:rPr>
          <w:rFonts w:ascii="Times" w:hAnsi="Times" w:cs="Times New Roman"/>
          <w:sz w:val="22"/>
          <w:szCs w:val="22"/>
        </w:rPr>
        <w:t>PCH-2</w:t>
      </w:r>
      <w:r w:rsidRPr="00A7145A">
        <w:rPr>
          <w:rFonts w:ascii="Times" w:hAnsi="Times" w:cs="Times New Roman"/>
          <w:sz w:val="22"/>
          <w:szCs w:val="22"/>
        </w:rPr>
        <w:t xml:space="preserve"> NTD</w:t>
      </w:r>
      <w:r w:rsidR="00223320" w:rsidRPr="00A7145A">
        <w:rPr>
          <w:rFonts w:ascii="Times" w:hAnsi="Times" w:cs="Times New Roman"/>
          <w:sz w:val="22"/>
          <w:szCs w:val="22"/>
        </w:rPr>
        <w:t xml:space="preserve"> (residues 1-99 of 424)</w:t>
      </w:r>
      <w:r w:rsidRPr="00A7145A">
        <w:rPr>
          <w:rFonts w:ascii="Times" w:hAnsi="Times" w:cs="Times New Roman"/>
          <w:sz w:val="22"/>
          <w:szCs w:val="22"/>
        </w:rPr>
        <w:t xml:space="preserve"> lacks detectable sequence homology to other proteins, </w:t>
      </w:r>
      <w:r w:rsidR="0001291A" w:rsidRPr="00A7145A">
        <w:rPr>
          <w:rFonts w:ascii="Times" w:hAnsi="Times" w:cs="Times New Roman"/>
          <w:sz w:val="22"/>
          <w:szCs w:val="22"/>
        </w:rPr>
        <w:t>the structure of this domain</w:t>
      </w:r>
      <w:r w:rsidRPr="00A7145A">
        <w:rPr>
          <w:rFonts w:ascii="Times" w:hAnsi="Times" w:cs="Times New Roman"/>
          <w:sz w:val="22"/>
          <w:szCs w:val="22"/>
        </w:rPr>
        <w:t xml:space="preserve"> shows a clear relationship to the N-terminal substrate recognition domains of a AAA+ “classic remodeler” sub-family that includes NSF, p97, and PEX1. These proteins possess two-part NTDs with tightly associated N-N and N-C subdomains </w:t>
      </w:r>
      <w:r w:rsidR="00A3560F" w:rsidRPr="00A7145A">
        <w:rPr>
          <w:rFonts w:ascii="Times" w:hAnsi="Times" w:cs="Times"/>
          <w:sz w:val="22"/>
          <w:szCs w:val="22"/>
        </w:rPr>
        <w:fldChar w:fldCharType="begin"/>
      </w:r>
      <w:r w:rsidR="00EF2648">
        <w:rPr>
          <w:rFonts w:ascii="Times" w:hAnsi="Times" w:cs="Times"/>
          <w:sz w:val="22"/>
          <w:szCs w:val="22"/>
        </w:rPr>
        <w:instrText xml:space="preserve"> ADDIN PAPERS2_CITATIONS &lt;citation&gt;&lt;uuid&gt;0F177175-0979-4348-A0C8-5921AEAFBF0B&lt;/uuid&gt;&lt;priority&gt;19&lt;/priority&gt;&lt;publications&gt;&lt;publication&gt;&lt;volume&gt;4&lt;/volume&gt;&lt;publication_date&gt;99199907001200000000220000&lt;/publication_date&gt;&lt;number&gt;1&lt;/number&gt;&lt;institution&gt;Howard Hughes Medical Institute, Yale University, New Haven, Connecticut 06520, USA.&lt;/institution&gt;&lt;startpage&gt;97&lt;/startpage&gt;&lt;title&gt;NSF N-terminal domain crystal structure: models of NSF function.&lt;/title&gt;&lt;uuid&gt;666F7111-4F50-415C-AB1F-E9806040DEDA&lt;/uuid&gt;&lt;subtype&gt;400&lt;/subtype&gt;&lt;endpage&gt;107&lt;/endpage&gt;&lt;type&gt;400&lt;/type&gt;&lt;url&gt;http://eutils.ncbi.nlm.nih.gov/entrez/eutils/elink.fcgi?dbfrom=pubmed&amp;amp;id=10445031&amp;amp;retmode=ref&amp;amp;cmd=prlinks&lt;/url&gt;&lt;bundle&gt;&lt;publication&gt;&lt;publisher&gt;Elsevier Inc.&lt;/publisher&gt;&lt;title&gt;Molecular cell&lt;/title&gt;&lt;type&gt;-100&lt;/type&gt;&lt;subtype&gt;-100&lt;/subtype&gt;&lt;uuid&gt;F0AFBBAF-7C82-4BBA-8AA2-9D8B6BC6EFDB&lt;/uuid&gt;&lt;/publication&gt;&lt;/bundle&gt;&lt;authors&gt;&lt;author&gt;&lt;firstName&gt;R&lt;/firstName&gt;&lt;middleNames&gt;C&lt;/middleNames&gt;&lt;lastName&gt;Yu&lt;/lastName&gt;&lt;/author&gt;&lt;author&gt;&lt;firstName&gt;R&lt;/firstName&gt;&lt;lastName&gt;Jahn&lt;/lastName&gt;&lt;/author&gt;&lt;author&gt;&lt;firstName&gt;A&lt;/firstName&gt;&lt;middleNames&gt;T&lt;/middleNames&gt;&lt;lastName&gt;Brunger&lt;/lastName&gt;&lt;/author&gt;&lt;/authors&gt;&lt;/publication&gt;&lt;publication&gt;&lt;uuid&gt;0CEAC40C-0B10-4D36-B9E0-F6025FDE5047&lt;/uuid&gt;&lt;volume&gt;1&lt;/volume&gt;&lt;doi&gt;10.1038/11097&lt;/doi&gt;&lt;startpage&gt;175&lt;/startpage&gt;&lt;publication_date&gt;99199907001200000000220000&lt;/publication_date&gt;&lt;url&gt;http://eutils.ncbi.nlm.nih.gov/entrez/eutils/elink.fcgi?dbfrom=pubmed&amp;amp;id=10559905&amp;amp;retmode=ref&amp;amp;cmd=prlinks&lt;/url&gt;&lt;type&gt;400&lt;/type&gt;&lt;title&gt;Crystal structure of the amino-terminal domain of N-ethylmaleimide-sensitive fusion protein.&lt;/title&gt;&lt;institution&gt;Department of Structural Biology, Stanford University School of Medicine, California 94305, USA.&lt;/institution&gt;&lt;number&gt;3&lt;/number&gt;&lt;subtype&gt;400&lt;/subtype&gt;&lt;endpage&gt;182&lt;/endpage&gt;&lt;bundle&gt;&lt;publication&gt;&lt;publisher&gt;Nature Publishing Group&lt;/publisher&gt;&lt;title&gt;Nature Cell Biology&lt;/title&gt;&lt;type&gt;-100&lt;/type&gt;&lt;subtype&gt;-100&lt;/subtype&gt;&lt;uuid&gt;343C3FFC-DD4E-43E0-9665-EC2205D97FC2&lt;/uuid&gt;&lt;/publication&gt;&lt;/bundle&gt;&lt;authors&gt;&lt;author&gt;&lt;firstName&gt;A&lt;/firstName&gt;&lt;middleNames&gt;P&lt;/middleNames&gt;&lt;lastName&gt;May&lt;/lastName&gt;&lt;/author&gt;&lt;author&gt;&lt;firstName&gt;K&lt;/firstName&gt;&lt;middleNames&gt;M&lt;/middleNames&gt;&lt;lastName&gt;Misura&lt;/lastName&gt;&lt;/author&gt;&lt;author&gt;&lt;firstName&gt;S&lt;/firstName&gt;&lt;middleNames&gt;W&lt;/middleNames&gt;&lt;lastName&gt;Whiteheart&lt;/lastName&gt;&lt;/author&gt;&lt;author&gt;&lt;firstName&gt;W&lt;/firstName&gt;&lt;middleNames&gt;I&lt;/middleNames&gt;&lt;lastName&gt;Weis&lt;/lastName&gt;&lt;/author&gt;&lt;/authors&gt;&lt;/publication&gt;&lt;/publications&gt;&lt;cites&gt;&lt;/cites&gt;&lt;/citation&gt;</w:instrText>
      </w:r>
      <w:r w:rsidR="00A3560F" w:rsidRPr="00A7145A">
        <w:rPr>
          <w:rFonts w:ascii="Times" w:hAnsi="Times" w:cs="Times"/>
          <w:sz w:val="22"/>
          <w:szCs w:val="22"/>
          <w:rPrChange w:id="151" w:author="Kevin Corbett" w:date="2015-04-04T11:23:00Z">
            <w:rPr>
              <w:rFonts w:ascii="Times" w:hAnsi="Times" w:cs="Times"/>
              <w:sz w:val="22"/>
              <w:szCs w:val="22"/>
            </w:rPr>
          </w:rPrChange>
        </w:rPr>
        <w:fldChar w:fldCharType="separate"/>
      </w:r>
      <w:r w:rsidR="00A3560F" w:rsidRPr="00A7145A">
        <w:rPr>
          <w:rFonts w:ascii="Times" w:hAnsi="Times" w:cs="Times"/>
          <w:sz w:val="22"/>
          <w:szCs w:val="22"/>
        </w:rPr>
        <w:t>(May et al., 1999; Yu et al., 1999)</w:t>
      </w:r>
      <w:r w:rsidR="00A3560F" w:rsidRPr="00A7145A">
        <w:rPr>
          <w:rFonts w:ascii="Times" w:hAnsi="Times" w:cs="Times"/>
          <w:sz w:val="22"/>
          <w:szCs w:val="22"/>
        </w:rPr>
        <w:fldChar w:fldCharType="end"/>
      </w:r>
      <w:r w:rsidRPr="00A7145A">
        <w:rPr>
          <w:rFonts w:ascii="Times" w:hAnsi="Times" w:cs="Times New Roman"/>
          <w:sz w:val="22"/>
          <w:szCs w:val="22"/>
        </w:rPr>
        <w:t xml:space="preserve">. A hydrophobic cleft between the two subdomains binds either directly to substrates, or alternatively to “adapter” proteins that aid localization and specific substrate recognition </w:t>
      </w:r>
      <w:r w:rsidR="00A3560F" w:rsidRPr="00A7145A">
        <w:rPr>
          <w:rFonts w:ascii="Times" w:hAnsi="Times" w:cs="Times"/>
          <w:sz w:val="22"/>
          <w:szCs w:val="22"/>
        </w:rPr>
        <w:fldChar w:fldCharType="begin"/>
      </w:r>
      <w:r w:rsidR="00EF2648">
        <w:rPr>
          <w:rFonts w:ascii="Times" w:hAnsi="Times" w:cs="Times"/>
          <w:sz w:val="22"/>
          <w:szCs w:val="22"/>
        </w:rPr>
        <w:instrText xml:space="preserve"> ADDIN PAPERS2_CITATIONS &lt;citation&gt;&lt;uuid&gt;4E65FDFF-D6D5-41BB-8F67-0009622B8B42&lt;/uuid&gt;&lt;priority&gt;20&lt;/priority&gt;&lt;publications&gt;&lt;publication&gt;&lt;uuid&gt;713D465A-387C-425C-8D3D-F595C852EE69&lt;/uuid&gt;&lt;volume&gt;1823&lt;/volume&gt;&lt;doi&gt;10.1016/j.bbamcr.2011.09.006&lt;/doi&gt;&lt;startpage&gt;125&lt;/startpage&gt;&lt;publication_date&gt;99201201001200000000220000&lt;/publication_date&gt;&lt;url&gt;http://linkinghub.elsevier.com/retrieve/pii/S0167488911002643&lt;/url&gt;&lt;citekey&gt;Kloppsteck:2012ka&lt;/citekey&gt;&lt;type&gt;400&lt;/type&gt;&lt;title&gt;Regulation of p97 in the ubiquitin–proteasome system by the UBX protein-family&lt;/title&gt;&lt;number&gt;1&lt;/number&gt;&lt;subtype&gt;400&lt;/subtype&gt;&lt;endpage&gt;129&lt;/endpage&gt;&lt;bundle&gt;&lt;publication&gt;&lt;title&gt;Biochimica et Biophysica Acta (BBA) - Molecular Cell Research&lt;/title&gt;&lt;type&gt;-100&lt;/type&gt;&lt;subtype&gt;-100&lt;/subtype&gt;&lt;uuid&gt;CD56B295-A7B5-4AA1-B1DD-C5EE26CB4B46&lt;/uuid&gt;&lt;/publication&gt;&lt;/bundle&gt;&lt;authors&gt;&lt;author&gt;&lt;firstName&gt;Patrik&lt;/firstName&gt;&lt;lastName&gt;Kloppsteck&lt;/lastName&gt;&lt;/author&gt;&lt;author&gt;&lt;firstName&gt;Caroline&lt;/firstName&gt;&lt;middleNames&gt;A&lt;/middleNames&gt;&lt;lastName&gt;Ewens&lt;/lastName&gt;&lt;/author&gt;&lt;author&gt;&lt;firstName&gt;Andreas&lt;/firstName&gt;&lt;lastName&gt;Förster&lt;/lastName&gt;&lt;/author&gt;&lt;author&gt;&lt;firstName&gt;Xiaodong&lt;/firstName&gt;&lt;lastName&gt;Zhang&lt;/lastName&gt;&lt;/author&gt;&lt;author&gt;&lt;firstName&gt;Paul&lt;/firstName&gt;&lt;middleNames&gt;S&lt;/middleNames&gt;&lt;lastName&gt;Freemont&lt;/lastName&gt;&lt;/author&gt;&lt;/authors&gt;&lt;/publication&gt;&lt;/publications&gt;&lt;cites&gt;&lt;/cites&gt;&lt;/citation&gt;</w:instrText>
      </w:r>
      <w:r w:rsidR="00A3560F" w:rsidRPr="00A7145A">
        <w:rPr>
          <w:rFonts w:ascii="Times" w:hAnsi="Times" w:cs="Times"/>
          <w:sz w:val="22"/>
          <w:szCs w:val="22"/>
          <w:rPrChange w:id="152" w:author="Kevin Corbett" w:date="2015-04-04T11:23:00Z">
            <w:rPr>
              <w:rFonts w:ascii="Times" w:hAnsi="Times" w:cs="Times"/>
              <w:sz w:val="22"/>
              <w:szCs w:val="22"/>
            </w:rPr>
          </w:rPrChange>
        </w:rPr>
        <w:fldChar w:fldCharType="separate"/>
      </w:r>
      <w:r w:rsidR="00A3560F" w:rsidRPr="00A7145A">
        <w:rPr>
          <w:rFonts w:ascii="Times" w:hAnsi="Times" w:cs="Times"/>
          <w:sz w:val="22"/>
          <w:szCs w:val="22"/>
        </w:rPr>
        <w:t>(Kloppsteck et al., 2012)</w:t>
      </w:r>
      <w:r w:rsidR="00A3560F" w:rsidRPr="00A7145A">
        <w:rPr>
          <w:rFonts w:ascii="Times" w:hAnsi="Times" w:cs="Times"/>
          <w:sz w:val="22"/>
          <w:szCs w:val="22"/>
        </w:rPr>
        <w:fldChar w:fldCharType="end"/>
      </w:r>
      <w:r w:rsidRPr="00A7145A">
        <w:rPr>
          <w:rFonts w:ascii="Times" w:hAnsi="Times" w:cs="Times New Roman"/>
          <w:sz w:val="22"/>
          <w:szCs w:val="22"/>
        </w:rPr>
        <w:t>. In PCH-2, the NTD contains a single folded domain similar to the NSF/p97/PEX1 N-C subdomain (</w:t>
      </w:r>
      <w:r w:rsidR="002260F7" w:rsidRPr="00A7145A">
        <w:rPr>
          <w:rFonts w:ascii="Times" w:hAnsi="Times" w:cs="Times New Roman"/>
          <w:b/>
          <w:sz w:val="22"/>
          <w:szCs w:val="22"/>
          <w:rPrChange w:id="153" w:author="Kevin Corbett" w:date="2015-04-04T11:23:00Z">
            <w:rPr>
              <w:rFonts w:ascii="Times" w:hAnsi="Times" w:cs="Times New Roman"/>
              <w:b/>
              <w:color w:val="0000FF"/>
              <w:sz w:val="22"/>
              <w:szCs w:val="22"/>
            </w:rPr>
          </w:rPrChange>
        </w:rPr>
        <w:t>Figure</w:t>
      </w:r>
      <w:r w:rsidRPr="00A7145A">
        <w:rPr>
          <w:rFonts w:ascii="Times" w:hAnsi="Times" w:cs="Times New Roman"/>
          <w:b/>
          <w:sz w:val="22"/>
          <w:szCs w:val="22"/>
          <w:rPrChange w:id="154" w:author="Kevin Corbett" w:date="2015-04-04T11:23:00Z">
            <w:rPr>
              <w:rFonts w:ascii="Times" w:hAnsi="Times" w:cs="Times New Roman"/>
              <w:b/>
              <w:color w:val="0000FF"/>
              <w:sz w:val="22"/>
              <w:szCs w:val="22"/>
            </w:rPr>
          </w:rPrChange>
        </w:rPr>
        <w:t xml:space="preserve"> </w:t>
      </w:r>
      <w:del w:id="155" w:author="Kevin Corbett" w:date="2015-04-01T11:18:00Z">
        <w:r w:rsidRPr="00A7145A" w:rsidDel="00054880">
          <w:rPr>
            <w:rFonts w:ascii="Times" w:hAnsi="Times" w:cs="Times New Roman"/>
            <w:b/>
            <w:sz w:val="22"/>
            <w:szCs w:val="22"/>
            <w:rPrChange w:id="156" w:author="Kevin Corbett" w:date="2015-04-04T11:23:00Z">
              <w:rPr>
                <w:rFonts w:ascii="Times" w:hAnsi="Times" w:cs="Times New Roman"/>
                <w:b/>
                <w:color w:val="0000FF"/>
                <w:sz w:val="22"/>
                <w:szCs w:val="22"/>
              </w:rPr>
            </w:rPrChange>
          </w:rPr>
          <w:delText>1</w:delText>
        </w:r>
        <w:r w:rsidR="00223320" w:rsidRPr="00A7145A" w:rsidDel="00054880">
          <w:rPr>
            <w:rFonts w:ascii="Times" w:hAnsi="Times" w:cs="Times New Roman"/>
            <w:b/>
            <w:sz w:val="22"/>
            <w:szCs w:val="22"/>
            <w:rPrChange w:id="157" w:author="Kevin Corbett" w:date="2015-04-04T11:23:00Z">
              <w:rPr>
                <w:rFonts w:ascii="Times" w:hAnsi="Times" w:cs="Times New Roman"/>
                <w:b/>
                <w:color w:val="0000FF"/>
                <w:sz w:val="22"/>
                <w:szCs w:val="22"/>
              </w:rPr>
            </w:rPrChange>
          </w:rPr>
          <w:delText>E</w:delText>
        </w:r>
      </w:del>
      <w:ins w:id="158" w:author="Kevin Corbett" w:date="2015-04-01T11:18:00Z">
        <w:r w:rsidR="00054880" w:rsidRPr="00A7145A">
          <w:rPr>
            <w:rFonts w:ascii="Times" w:hAnsi="Times" w:cs="Times New Roman"/>
            <w:b/>
            <w:sz w:val="22"/>
            <w:szCs w:val="22"/>
            <w:rPrChange w:id="159" w:author="Kevin Corbett" w:date="2015-04-04T11:23:00Z">
              <w:rPr>
                <w:rFonts w:ascii="Times" w:hAnsi="Times" w:cs="Times New Roman"/>
                <w:b/>
                <w:color w:val="0000FF"/>
                <w:sz w:val="22"/>
                <w:szCs w:val="22"/>
              </w:rPr>
            </w:rPrChange>
          </w:rPr>
          <w:t>2B</w:t>
        </w:r>
      </w:ins>
      <w:r w:rsidRPr="00A7145A">
        <w:rPr>
          <w:rFonts w:ascii="Times" w:hAnsi="Times" w:cs="Times New Roman"/>
          <w:sz w:val="22"/>
          <w:szCs w:val="22"/>
        </w:rPr>
        <w:t>), and as such does not share these proteins’ substrate-binding hydrophobic cleft. Nonetheless, the similarity in NTD structure indicates a hitherto unappreciated evolutionary link between Pch2/TRIP13 and the NSF/p97/PEX1 remodeler family</w:t>
      </w:r>
      <w:ins w:id="160" w:author="Kevin Corbett" w:date="2015-04-04T11:23:00Z">
        <w:r w:rsidR="00A7145A" w:rsidRPr="00A7145A">
          <w:rPr>
            <w:rFonts w:ascii="Times" w:hAnsi="Times" w:cs="Times New Roman"/>
            <w:sz w:val="22"/>
            <w:szCs w:val="22"/>
          </w:rPr>
          <w:t xml:space="preserve"> (</w:t>
        </w:r>
        <w:r w:rsidR="00A7145A" w:rsidRPr="00A7145A">
          <w:rPr>
            <w:rFonts w:ascii="Times" w:hAnsi="Times" w:cs="Times New Roman"/>
            <w:b/>
            <w:sz w:val="22"/>
            <w:szCs w:val="22"/>
            <w:rPrChange w:id="161" w:author="Kevin Corbett" w:date="2015-04-04T11:23:00Z">
              <w:rPr>
                <w:rFonts w:ascii="Times" w:hAnsi="Times" w:cs="Times New Roman"/>
                <w:sz w:val="22"/>
                <w:szCs w:val="22"/>
              </w:rPr>
            </w:rPrChange>
          </w:rPr>
          <w:t>Figure 2C</w:t>
        </w:r>
        <w:r w:rsidR="00A7145A" w:rsidRPr="00A7145A">
          <w:rPr>
            <w:rFonts w:ascii="Times" w:hAnsi="Times" w:cs="Times New Roman"/>
            <w:sz w:val="22"/>
            <w:szCs w:val="22"/>
          </w:rPr>
          <w:t>)</w:t>
        </w:r>
      </w:ins>
      <w:r w:rsidRPr="00A7145A">
        <w:rPr>
          <w:rFonts w:ascii="Times" w:hAnsi="Times" w:cs="Times New Roman"/>
          <w:sz w:val="22"/>
          <w:szCs w:val="22"/>
        </w:rPr>
        <w:t xml:space="preserve">, and strongly suggests that the PCH-2 NTD is involved in substrate recognition, either directly or indirectly </w:t>
      </w:r>
      <w:r w:rsidRPr="009C41BF">
        <w:rPr>
          <w:rFonts w:ascii="Times" w:hAnsi="Times" w:cs="Times New Roman"/>
          <w:sz w:val="22"/>
          <w:szCs w:val="22"/>
        </w:rPr>
        <w:t xml:space="preserve">through one or more adapter proteins. </w:t>
      </w:r>
    </w:p>
    <w:p w14:paraId="1B994EF5" w14:textId="32ABF96E" w:rsidR="00DF69C6" w:rsidRPr="009C41BF" w:rsidRDefault="005B492C" w:rsidP="007042B1">
      <w:pPr>
        <w:spacing w:after="120" w:line="480" w:lineRule="auto"/>
        <w:rPr>
          <w:rFonts w:ascii="Times" w:hAnsi="Times" w:cs="Times New Roman"/>
          <w:sz w:val="22"/>
          <w:szCs w:val="22"/>
        </w:rPr>
      </w:pPr>
      <w:r w:rsidRPr="009C41BF">
        <w:rPr>
          <w:rFonts w:ascii="Times" w:hAnsi="Times" w:cs="Times New Roman"/>
          <w:sz w:val="22"/>
          <w:szCs w:val="22"/>
        </w:rPr>
        <w:t xml:space="preserve">PCH-2’s </w:t>
      </w:r>
      <w:r w:rsidR="00223320" w:rsidRPr="004E262E">
        <w:rPr>
          <w:rFonts w:ascii="Times" w:hAnsi="Times" w:cs="Times New Roman"/>
          <w:sz w:val="22"/>
          <w:szCs w:val="22"/>
        </w:rPr>
        <w:t xml:space="preserve">single </w:t>
      </w:r>
      <w:r w:rsidRPr="004E262E">
        <w:rPr>
          <w:rFonts w:ascii="Times" w:hAnsi="Times" w:cs="Times New Roman"/>
          <w:sz w:val="22"/>
          <w:szCs w:val="22"/>
        </w:rPr>
        <w:t xml:space="preserve">AAA+ ATPase </w:t>
      </w:r>
      <w:r w:rsidR="0071042A" w:rsidRPr="00A7145A">
        <w:rPr>
          <w:rFonts w:ascii="Times" w:hAnsi="Times" w:cs="Times New Roman"/>
          <w:sz w:val="22"/>
          <w:szCs w:val="22"/>
        </w:rPr>
        <w:t>module</w:t>
      </w:r>
      <w:r w:rsidRPr="00A7145A">
        <w:rPr>
          <w:rFonts w:ascii="Times" w:hAnsi="Times" w:cs="Times New Roman"/>
          <w:sz w:val="22"/>
          <w:szCs w:val="22"/>
        </w:rPr>
        <w:t xml:space="preserve"> is composed of two domains, termed the large and small AAA domains. Structural comparisons using the DALI server</w:t>
      </w:r>
      <w:r w:rsidR="001435EA" w:rsidRPr="00A7145A">
        <w:rPr>
          <w:rFonts w:ascii="Times" w:hAnsi="Times" w:cs="Times New Roman"/>
          <w:sz w:val="22"/>
          <w:szCs w:val="22"/>
        </w:rPr>
        <w:t xml:space="preserve"> </w:t>
      </w:r>
      <w:r w:rsidR="00A3560F" w:rsidRPr="00A7145A">
        <w:rPr>
          <w:rFonts w:ascii="Times" w:hAnsi="Times" w:cs="Times"/>
          <w:sz w:val="22"/>
          <w:szCs w:val="22"/>
        </w:rPr>
        <w:fldChar w:fldCharType="begin"/>
      </w:r>
      <w:r w:rsidR="00EF2648">
        <w:rPr>
          <w:rFonts w:ascii="Times" w:hAnsi="Times" w:cs="Times"/>
          <w:sz w:val="22"/>
          <w:szCs w:val="22"/>
        </w:rPr>
        <w:instrText xml:space="preserve"> ADDIN PAPERS2_CITATIONS &lt;citation&gt;&lt;uuid&gt;A6397EA0-96E5-43E0-8B3B-E220277E1FE3&lt;/uuid&gt;&lt;priority&gt;21&lt;/priority&gt;&lt;publications&gt;&lt;publication&gt;&lt;uuid&gt;82E75026-AF71-4117-A176-59383783F2A9&lt;/uuid&gt;&lt;volume&gt;38&lt;/volume&gt;&lt;doi&gt;10.1093/nar/gkq366&lt;/doi&gt;&lt;startpage&gt;W545&lt;/startpage&gt;&lt;publication_date&gt;99201007001200000000220000&lt;/publication_date&gt;&lt;url&gt;http://nar.oxfordjournals.org/lookup/doi/10.1093/nar/gkq366&lt;/url&gt;&lt;type&gt;400&lt;/type&gt;&lt;title&gt;Dali server: conservation mapping in 3D.&lt;/title&gt;&lt;publisher&gt;Oxford University Press&lt;/publisher&gt;&lt;institution&gt;Institute of Biotechnology and Department of Biosciences, University of Helsinki, Helsinki, Finland. liisa.holm@helsinki.fi&lt;/institution&gt;&lt;number&gt;Web Server issue&lt;/number&gt;&lt;subtype&gt;400&lt;/subtype&gt;&lt;endpage&gt;9&lt;/endpage&gt;&lt;bundle&gt;&lt;publication&gt;&lt;title&gt;Nucleic acids research&lt;/title&gt;&lt;type&gt;-100&lt;/type&gt;&lt;subtype&gt;-100&lt;/subtype&gt;&lt;uuid&gt;499BD85C-80E7-4B3F-835C-7CE6F63ADDE9&lt;/uuid&gt;&lt;/publication&gt;&lt;/bundle&gt;&lt;authors&gt;&lt;author&gt;&lt;firstName&gt;Liisa&lt;/firstName&gt;&lt;lastName&gt;Holm&lt;/lastName&gt;&lt;/author&gt;&lt;author&gt;&lt;firstName&gt;Päivi&lt;/firstName&gt;&lt;lastName&gt;Rosenström&lt;/lastName&gt;&lt;/author&gt;&lt;/authors&gt;&lt;/publication&gt;&lt;/publications&gt;&lt;cites&gt;&lt;/cites&gt;&lt;/citation&gt;</w:instrText>
      </w:r>
      <w:r w:rsidR="00A3560F" w:rsidRPr="00A7145A">
        <w:rPr>
          <w:rFonts w:ascii="Times" w:hAnsi="Times" w:cs="Times"/>
          <w:sz w:val="22"/>
          <w:szCs w:val="22"/>
          <w:rPrChange w:id="162" w:author="Kevin Corbett" w:date="2015-04-04T11:23:00Z">
            <w:rPr>
              <w:rFonts w:ascii="Times" w:hAnsi="Times" w:cs="Times"/>
              <w:sz w:val="22"/>
              <w:szCs w:val="22"/>
            </w:rPr>
          </w:rPrChange>
        </w:rPr>
        <w:fldChar w:fldCharType="separate"/>
      </w:r>
      <w:r w:rsidR="00A3560F" w:rsidRPr="00A7145A">
        <w:rPr>
          <w:rFonts w:ascii="Times" w:hAnsi="Times" w:cs="Times"/>
          <w:sz w:val="22"/>
          <w:szCs w:val="22"/>
        </w:rPr>
        <w:t>(Holm and Rosenström, 2010)</w:t>
      </w:r>
      <w:r w:rsidR="00A3560F" w:rsidRPr="00A7145A">
        <w:rPr>
          <w:rFonts w:ascii="Times" w:hAnsi="Times" w:cs="Times"/>
          <w:sz w:val="22"/>
          <w:szCs w:val="22"/>
        </w:rPr>
        <w:fldChar w:fldCharType="end"/>
      </w:r>
      <w:r w:rsidRPr="00A7145A">
        <w:rPr>
          <w:rFonts w:ascii="Times" w:hAnsi="Times" w:cs="Times New Roman"/>
          <w:sz w:val="22"/>
          <w:szCs w:val="22"/>
        </w:rPr>
        <w:t xml:space="preserve"> indicate that the ATP-binding large AAA domain of PCH-2</w:t>
      </w:r>
      <w:r w:rsidR="00223320" w:rsidRPr="009C41BF">
        <w:rPr>
          <w:rFonts w:ascii="Times" w:hAnsi="Times" w:cs="Times New Roman"/>
          <w:sz w:val="22"/>
          <w:szCs w:val="22"/>
        </w:rPr>
        <w:t xml:space="preserve"> (residues 100-323)</w:t>
      </w:r>
      <w:r w:rsidRPr="009C41BF">
        <w:rPr>
          <w:rFonts w:ascii="Times" w:hAnsi="Times" w:cs="Times New Roman"/>
          <w:sz w:val="22"/>
          <w:szCs w:val="22"/>
        </w:rPr>
        <w:t xml:space="preserve"> is most structurally similar to the “classic remodelers,” including NSF/p97/PEX1, Vps4, </w:t>
      </w:r>
      <w:r w:rsidR="0071042A" w:rsidRPr="004E262E">
        <w:rPr>
          <w:rFonts w:ascii="Times" w:hAnsi="Times" w:cs="Times New Roman"/>
          <w:sz w:val="22"/>
          <w:szCs w:val="22"/>
        </w:rPr>
        <w:t>Katanin p60, and the proteasome</w:t>
      </w:r>
      <w:r w:rsidRPr="004E262E">
        <w:rPr>
          <w:rFonts w:ascii="Times" w:hAnsi="Times" w:cs="Times New Roman"/>
          <w:sz w:val="22"/>
          <w:szCs w:val="22"/>
        </w:rPr>
        <w:t xml:space="preserve"> ATPase subunits (2.7-3.4 Å r.m.s</w:t>
      </w:r>
      <w:r w:rsidR="00191697" w:rsidRPr="00A7145A">
        <w:rPr>
          <w:rFonts w:ascii="Times" w:hAnsi="Times" w:cs="Times New Roman"/>
          <w:sz w:val="22"/>
          <w:szCs w:val="22"/>
        </w:rPr>
        <w:t xml:space="preserve">.d. comparing 150-170 </w:t>
      </w:r>
      <w:r w:rsidR="00191697" w:rsidRPr="00A7145A">
        <w:rPr>
          <w:rFonts w:ascii="Times" w:hAnsi="Times" w:cs="Times New Roman" w:hint="eastAsia"/>
          <w:sz w:val="22"/>
          <w:szCs w:val="22"/>
        </w:rPr>
        <w:t>C</w:t>
      </w:r>
      <w:r w:rsidR="00191697" w:rsidRPr="00A7145A">
        <w:rPr>
          <w:rFonts w:ascii="Times" w:hAnsi="Times" w:cs="Times New Roman" w:hint="eastAsia"/>
          <w:sz w:val="22"/>
          <w:szCs w:val="22"/>
        </w:rPr>
        <w:t>α</w:t>
      </w:r>
      <w:r w:rsidR="00191697" w:rsidRPr="00A7145A">
        <w:rPr>
          <w:rFonts w:ascii="Times" w:hAnsi="Times" w:cs="Times New Roman"/>
          <w:sz w:val="22"/>
          <w:szCs w:val="22"/>
        </w:rPr>
        <w:t xml:space="preserve"> atoms). The domain</w:t>
      </w:r>
      <w:r w:rsidRPr="00A7145A">
        <w:rPr>
          <w:rFonts w:ascii="Times" w:hAnsi="Times" w:cs="Times New Roman"/>
          <w:sz w:val="22"/>
          <w:szCs w:val="22"/>
        </w:rPr>
        <w:t xml:space="preserve"> also shows strong similarity to other AAA+ ATPase families including the “HCLR” clade that includes ClpX, the unfoldase component of the bacterial ClpXP protease (3.2-3.3 Å r.m.s.d</w:t>
      </w:r>
      <w:r w:rsidRPr="00A7145A">
        <w:rPr>
          <w:rFonts w:ascii="Times" w:hAnsi="Times" w:cs="Times New Roman" w:hint="eastAsia"/>
          <w:sz w:val="22"/>
          <w:szCs w:val="22"/>
        </w:rPr>
        <w:t>. comparing ~150 C</w:t>
      </w:r>
      <w:r w:rsidRPr="00A7145A">
        <w:rPr>
          <w:rFonts w:ascii="Times" w:hAnsi="Times" w:cs="Times New Roman" w:hint="eastAsia"/>
          <w:sz w:val="22"/>
          <w:szCs w:val="22"/>
        </w:rPr>
        <w:t>α</w:t>
      </w:r>
      <w:r w:rsidRPr="00A7145A">
        <w:rPr>
          <w:rFonts w:ascii="Times" w:hAnsi="Times" w:cs="Times New Roman" w:hint="eastAsia"/>
          <w:sz w:val="22"/>
          <w:szCs w:val="22"/>
        </w:rPr>
        <w:t xml:space="preserve"> atoms) </w:t>
      </w:r>
      <w:r w:rsidR="00A3560F" w:rsidRPr="00A7145A">
        <w:rPr>
          <w:rFonts w:ascii="Times" w:hAnsi="Times" w:cs="Times"/>
          <w:sz w:val="22"/>
          <w:szCs w:val="22"/>
        </w:rPr>
        <w:fldChar w:fldCharType="begin"/>
      </w:r>
      <w:r w:rsidR="00EF2648">
        <w:rPr>
          <w:rFonts w:ascii="Times" w:hAnsi="Times" w:cs="Times"/>
          <w:sz w:val="22"/>
          <w:szCs w:val="22"/>
        </w:rPr>
        <w:instrText xml:space="preserve"> ADDIN PAPERS2_CITATIONS &lt;citation&gt;&lt;uuid&gt;A2546AA6-D142-42A6-9D92-CAB57F025214&lt;/uuid&gt;&lt;priority&gt;22&lt;/priority&gt;&lt;publications&gt;&lt;publication&gt;&lt;uuid&gt;94CB5846-C8E4-4E87-A1CF-F2952A3AF408&lt;/uuid&gt;&lt;volume&gt;80&lt;/volume&gt;&lt;doi&gt;10.1146/annurev-biochem-060408-172623&lt;/doi&gt;&lt;startpage&gt;587&lt;/startpage&gt;&lt;publication_date&gt;99201100001200000000200000&lt;/publication_date&gt;&lt;url&gt;http://www.annualreviews.org/doi/abs/10.1146/annurev-biochem-060408-172623&lt;/url&gt;&lt;type&gt;400&lt;/type&gt;&lt;title&gt;AAA+ proteases: ATP-fueled machines of protein destruction.&lt;/title&gt;&lt;institution&gt;Department of Biology, Massachusetts Institute of Technology, Cambridge, Massachusetts 02139;&lt;/institution&gt;&lt;number&gt;1&lt;/number&gt;&lt;subtype&gt;400&lt;/subtype&gt;&lt;endpage&gt;612&lt;/endpage&gt;&lt;bundle&gt;&lt;publication&gt;&lt;title&gt;Annual Review of Biochemistry&lt;/title&gt;&lt;type&gt;-100&lt;/type&gt;&lt;subtype&gt;-100&lt;/subtype&gt;&lt;uuid&gt;40129A2A-54C7-4ED2-80F5-18E98AFE49DD&lt;/uuid&gt;&lt;/publication&gt;&lt;/bundle&gt;&lt;authors&gt;&lt;author&gt;&lt;firstName&gt;Robert&lt;/firstName&gt;&lt;middleNames&gt;T&lt;/middleNames&gt;&lt;lastName&gt;Sauer&lt;/lastName&gt;&lt;/author&gt;&lt;author&gt;&lt;firstName&gt;Tania&lt;/firstName&gt;&lt;middleNames&gt;A&lt;/middleNames&gt;&lt;lastName&gt;Baker&lt;/lastName&gt;&lt;/author&gt;&lt;/authors&gt;&lt;/publication&gt;&lt;publication&gt;&lt;uuid&gt;3F306531-D34E-496D-9F76-4A76EE357954&lt;/uuid&gt;&lt;volume&gt;139&lt;/volume&gt;&lt;accepted_date&gt;99200909091200000000222000&lt;/accepted_date&gt;&lt;doi&gt;10.1016/j.cell.2009.09.034&lt;/doi&gt;&lt;startpage&gt;744&lt;/startpage&gt;&lt;revision_date&gt;99200906211200000000222000&lt;/revision_date&gt;&lt;publication_date&gt;99200911131200000000222000&lt;/publication_date&gt;&lt;url&gt;http://linkinghub.elsevier.com/retrieve/pii/S0092867409013075&lt;/url&gt;&lt;citekey&gt;Glynn:2009p2854&lt;/citekey&gt;&lt;type&gt;400&lt;/type&gt;&lt;title&gt;Structures of asymmetric ClpX hexamers reveal nucleotide-dependent motions in a AAA+ protein-unfolding machine.&lt;/title&gt;&lt;location&gt;&amp;lt;html&amp;gt;&amp;lt;head&amp;gt;&amp;lt;meta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Home&amp;lt;/a&amp;gt;&amp;lt;/div&amp;gt;&amp;lt;/body&amp;gt;&amp;lt;/html&amp;gt;&lt;/location&gt;&lt;submission_date&gt;99200904161200000000222000&lt;/submission_date&gt;&lt;number&gt;4&lt;/number&gt;&lt;institution&gt;Department of Biology, Howard Hughes Medical Institute, Massachusetts Institute of Technology, Cambridge, MA 02139, USA.&lt;/institution&gt;&lt;subtype&gt;400&lt;/subtype&gt;&lt;endpage&gt;756&lt;/endpage&gt;&lt;bundle&gt;&lt;publication&gt;&lt;publisher&gt;Elsevier Inc.&lt;/publisher&gt;&lt;title&gt;Cell&lt;/title&gt;&lt;type&gt;-100&lt;/type&gt;&lt;subtype&gt;-100&lt;/subtype&gt;&lt;uuid&gt;56390B03-96FC-4B29-BA47-19D6F7B99623&lt;/uuid&gt;&lt;/publication&gt;&lt;/bundle&gt;&lt;authors&gt;&lt;author&gt;&lt;firstName&gt;Steven&lt;/firstName&gt;&lt;middleNames&gt;E&lt;/middleNames&gt;&lt;lastName&gt;Glynn&lt;/lastName&gt;&lt;/author&gt;&lt;author&gt;&lt;firstName&gt;Andreas&lt;/firstName&gt;&lt;lastName&gt;Martin&lt;/lastName&gt;&lt;/author&gt;&lt;author&gt;&lt;firstName&gt;Andrew&lt;/firstName&gt;&lt;middleNames&gt;R&lt;/middleNames&gt;&lt;lastName&gt;Nager&lt;/lastName&gt;&lt;/author&gt;&lt;author&gt;&lt;firstName&gt;Tania&lt;/firstName&gt;&lt;middleNames&gt;A&lt;/middleNames&gt;&lt;lastName&gt;Baker&lt;/lastName&gt;&lt;/author&gt;&lt;author&gt;&lt;firstName&gt;Robert&lt;/firstName&gt;&lt;middleNames&gt;T&lt;/middleNames&gt;&lt;lastName&gt;Sauer&lt;/lastName&gt;&lt;/author&gt;&lt;/authors&gt;&lt;/publication&gt;&lt;/publications&gt;&lt;cites&gt;&lt;/cites&gt;&lt;/citation&gt;</w:instrText>
      </w:r>
      <w:r w:rsidR="00A3560F" w:rsidRPr="00A7145A">
        <w:rPr>
          <w:rFonts w:ascii="Times" w:hAnsi="Times" w:cs="Times"/>
          <w:sz w:val="22"/>
          <w:szCs w:val="22"/>
          <w:rPrChange w:id="163" w:author="Kevin Corbett" w:date="2015-04-04T11:23:00Z">
            <w:rPr>
              <w:rFonts w:ascii="Times" w:hAnsi="Times" w:cs="Times"/>
              <w:sz w:val="22"/>
              <w:szCs w:val="22"/>
            </w:rPr>
          </w:rPrChange>
        </w:rPr>
        <w:fldChar w:fldCharType="separate"/>
      </w:r>
      <w:r w:rsidR="00A3560F" w:rsidRPr="00A7145A">
        <w:rPr>
          <w:rFonts w:ascii="Times" w:hAnsi="Times" w:cs="Times"/>
          <w:sz w:val="22"/>
          <w:szCs w:val="22"/>
        </w:rPr>
        <w:t>(Glynn et al., 2009; Sauer and Baker, 2011)</w:t>
      </w:r>
      <w:r w:rsidR="00A3560F" w:rsidRPr="00A7145A">
        <w:rPr>
          <w:rFonts w:ascii="Times" w:hAnsi="Times" w:cs="Times"/>
          <w:sz w:val="22"/>
          <w:szCs w:val="22"/>
        </w:rPr>
        <w:fldChar w:fldCharType="end"/>
      </w:r>
      <w:r w:rsidRPr="00A7145A">
        <w:rPr>
          <w:rFonts w:ascii="Times" w:hAnsi="Times" w:cs="Times New Roman"/>
          <w:sz w:val="22"/>
          <w:szCs w:val="22"/>
        </w:rPr>
        <w:t>.</w:t>
      </w:r>
      <w:r w:rsidR="00223320" w:rsidRPr="00A7145A">
        <w:rPr>
          <w:rFonts w:ascii="Times" w:hAnsi="Times" w:cs="Times New Roman"/>
          <w:sz w:val="22"/>
          <w:szCs w:val="22"/>
        </w:rPr>
        <w:t xml:space="preserve"> The small AAA domain (residues 324-424) is most similar to “cl</w:t>
      </w:r>
      <w:r w:rsidR="0064570A" w:rsidRPr="00A7145A">
        <w:rPr>
          <w:rFonts w:ascii="Times" w:hAnsi="Times" w:cs="Times New Roman"/>
          <w:sz w:val="22"/>
          <w:szCs w:val="22"/>
        </w:rPr>
        <w:t>assic remodeler” family members</w:t>
      </w:r>
      <w:r w:rsidR="00223320" w:rsidRPr="00A7145A">
        <w:rPr>
          <w:rFonts w:ascii="Times" w:hAnsi="Times" w:cs="Times New Roman"/>
          <w:sz w:val="22"/>
          <w:szCs w:val="22"/>
        </w:rPr>
        <w:t xml:space="preserve"> </w:t>
      </w:r>
      <w:r w:rsidR="0064570A" w:rsidRPr="00A7145A">
        <w:rPr>
          <w:rFonts w:ascii="Times" w:hAnsi="Times" w:cs="Times New Roman"/>
          <w:sz w:val="22"/>
          <w:szCs w:val="22"/>
        </w:rPr>
        <w:t>(1.5-2.0 Å r.m.s.d. comparing 60-70 Cα atoms).</w:t>
      </w:r>
    </w:p>
    <w:p w14:paraId="45F90C4A" w14:textId="3AD67378" w:rsidR="005B492C" w:rsidRPr="00A7145A" w:rsidRDefault="00DF69C6" w:rsidP="007042B1">
      <w:pPr>
        <w:spacing w:after="120" w:line="480" w:lineRule="auto"/>
        <w:rPr>
          <w:rFonts w:ascii="Times" w:hAnsi="Times" w:cs="Times New Roman"/>
          <w:sz w:val="22"/>
          <w:szCs w:val="22"/>
        </w:rPr>
      </w:pPr>
      <w:r w:rsidRPr="009C41BF">
        <w:rPr>
          <w:rFonts w:ascii="Times" w:hAnsi="Times" w:cs="Times New Roman"/>
          <w:sz w:val="22"/>
          <w:szCs w:val="22"/>
        </w:rPr>
        <w:t>As in other AAA+ ATPase</w:t>
      </w:r>
      <w:r w:rsidRPr="004E262E">
        <w:rPr>
          <w:rFonts w:ascii="Times" w:hAnsi="Times" w:cs="Times New Roman"/>
          <w:sz w:val="22"/>
          <w:szCs w:val="22"/>
        </w:rPr>
        <w:t>s</w:t>
      </w:r>
      <w:r w:rsidR="005B492C" w:rsidRPr="004E262E">
        <w:rPr>
          <w:rFonts w:ascii="Times" w:hAnsi="Times" w:cs="Times New Roman"/>
          <w:sz w:val="22"/>
          <w:szCs w:val="22"/>
        </w:rPr>
        <w:t>, the PCH-2 hexamer assembles through interactions between each subunit’s large AAA domain and the small AAA domain of a neighboring subunit, with the ATP-binding sites situated</w:t>
      </w:r>
      <w:r w:rsidR="0064570A" w:rsidRPr="00A7145A">
        <w:rPr>
          <w:rFonts w:ascii="Times" w:hAnsi="Times" w:cs="Times New Roman"/>
          <w:sz w:val="22"/>
          <w:szCs w:val="22"/>
        </w:rPr>
        <w:t xml:space="preserve"> </w:t>
      </w:r>
      <w:r w:rsidR="000337AF" w:rsidRPr="00A7145A">
        <w:rPr>
          <w:rFonts w:ascii="Times" w:hAnsi="Times" w:cs="Times New Roman"/>
          <w:sz w:val="22"/>
          <w:szCs w:val="22"/>
        </w:rPr>
        <w:t>near</w:t>
      </w:r>
      <w:r w:rsidR="005B492C" w:rsidRPr="00A7145A">
        <w:rPr>
          <w:rFonts w:ascii="Times" w:hAnsi="Times" w:cs="Times New Roman"/>
          <w:sz w:val="22"/>
          <w:szCs w:val="22"/>
        </w:rPr>
        <w:t xml:space="preserve"> the subunit interfaces (</w:t>
      </w:r>
      <w:r w:rsidR="002260F7" w:rsidRPr="00A7145A">
        <w:rPr>
          <w:rFonts w:ascii="Times" w:hAnsi="Times" w:cs="Times New Roman"/>
          <w:b/>
          <w:sz w:val="22"/>
          <w:szCs w:val="22"/>
          <w:rPrChange w:id="164" w:author="Kevin Corbett" w:date="2015-04-04T11:23:00Z">
            <w:rPr>
              <w:rFonts w:ascii="Times" w:hAnsi="Times" w:cs="Times New Roman"/>
              <w:b/>
              <w:color w:val="0000FF"/>
              <w:sz w:val="22"/>
              <w:szCs w:val="22"/>
            </w:rPr>
          </w:rPrChange>
        </w:rPr>
        <w:t>Figure</w:t>
      </w:r>
      <w:r w:rsidR="0064570A" w:rsidRPr="00A7145A">
        <w:rPr>
          <w:rFonts w:ascii="Times" w:hAnsi="Times" w:cs="Times New Roman"/>
          <w:b/>
          <w:sz w:val="22"/>
          <w:szCs w:val="22"/>
          <w:rPrChange w:id="165" w:author="Kevin Corbett" w:date="2015-04-04T11:23:00Z">
            <w:rPr>
              <w:rFonts w:ascii="Times" w:hAnsi="Times" w:cs="Times New Roman"/>
              <w:b/>
              <w:color w:val="0000FF"/>
              <w:sz w:val="22"/>
              <w:szCs w:val="22"/>
            </w:rPr>
          </w:rPrChange>
        </w:rPr>
        <w:t xml:space="preserve"> </w:t>
      </w:r>
      <w:del w:id="166" w:author="Kevin Corbett" w:date="2015-04-01T11:34:00Z">
        <w:r w:rsidR="0064570A" w:rsidRPr="00A7145A" w:rsidDel="003E0A1F">
          <w:rPr>
            <w:rFonts w:ascii="Times" w:hAnsi="Times" w:cs="Times New Roman"/>
            <w:b/>
            <w:sz w:val="22"/>
            <w:szCs w:val="22"/>
            <w:rPrChange w:id="167" w:author="Kevin Corbett" w:date="2015-04-04T11:23:00Z">
              <w:rPr>
                <w:rFonts w:ascii="Times" w:hAnsi="Times" w:cs="Times New Roman"/>
                <w:b/>
                <w:color w:val="0000FF"/>
                <w:sz w:val="22"/>
                <w:szCs w:val="22"/>
              </w:rPr>
            </w:rPrChange>
          </w:rPr>
          <w:delText>1</w:delText>
        </w:r>
        <w:r w:rsidR="005B492C" w:rsidRPr="00A7145A" w:rsidDel="003E0A1F">
          <w:rPr>
            <w:rFonts w:ascii="Times" w:hAnsi="Times" w:cs="Times New Roman"/>
            <w:b/>
            <w:sz w:val="22"/>
            <w:szCs w:val="22"/>
            <w:rPrChange w:id="168" w:author="Kevin Corbett" w:date="2015-04-04T11:23:00Z">
              <w:rPr>
                <w:rFonts w:ascii="Times" w:hAnsi="Times" w:cs="Times New Roman"/>
                <w:b/>
                <w:color w:val="0000FF"/>
                <w:sz w:val="22"/>
                <w:szCs w:val="22"/>
              </w:rPr>
            </w:rPrChange>
          </w:rPr>
          <w:delText>F</w:delText>
        </w:r>
      </w:del>
      <w:ins w:id="169" w:author="Kevin Corbett" w:date="2015-04-01T11:34:00Z">
        <w:r w:rsidR="003E0A1F" w:rsidRPr="00A7145A">
          <w:rPr>
            <w:rFonts w:ascii="Times" w:hAnsi="Times" w:cs="Times New Roman"/>
            <w:b/>
            <w:sz w:val="22"/>
            <w:szCs w:val="22"/>
            <w:rPrChange w:id="170" w:author="Kevin Corbett" w:date="2015-04-04T11:23:00Z">
              <w:rPr>
                <w:rFonts w:ascii="Times" w:hAnsi="Times" w:cs="Times New Roman"/>
                <w:b/>
                <w:color w:val="0000FF"/>
                <w:sz w:val="22"/>
                <w:szCs w:val="22"/>
              </w:rPr>
            </w:rPrChange>
          </w:rPr>
          <w:t>2</w:t>
        </w:r>
      </w:ins>
      <w:ins w:id="171" w:author="Kevin Corbett" w:date="2015-04-04T11:25:00Z">
        <w:r w:rsidR="00A7145A">
          <w:rPr>
            <w:rFonts w:ascii="Times" w:hAnsi="Times" w:cs="Times New Roman"/>
            <w:b/>
            <w:sz w:val="22"/>
            <w:szCs w:val="22"/>
          </w:rPr>
          <w:t>A,</w:t>
        </w:r>
      </w:ins>
      <w:ins w:id="172" w:author="Kevin Corbett" w:date="2015-04-01T11:34:00Z">
        <w:r w:rsidR="003E0A1F" w:rsidRPr="00A7145A">
          <w:rPr>
            <w:rFonts w:ascii="Times" w:hAnsi="Times" w:cs="Times New Roman"/>
            <w:b/>
            <w:sz w:val="22"/>
            <w:szCs w:val="22"/>
            <w:rPrChange w:id="173" w:author="Kevin Corbett" w:date="2015-04-04T11:23:00Z">
              <w:rPr>
                <w:rFonts w:ascii="Times" w:hAnsi="Times" w:cs="Times New Roman"/>
                <w:b/>
                <w:color w:val="0000FF"/>
                <w:sz w:val="22"/>
                <w:szCs w:val="22"/>
              </w:rPr>
            </w:rPrChange>
          </w:rPr>
          <w:t>D</w:t>
        </w:r>
      </w:ins>
      <w:r w:rsidR="0064570A" w:rsidRPr="00A7145A">
        <w:rPr>
          <w:rFonts w:ascii="Times" w:hAnsi="Times" w:cs="Times New Roman"/>
          <w:sz w:val="22"/>
          <w:szCs w:val="22"/>
        </w:rPr>
        <w:t xml:space="preserve">). </w:t>
      </w:r>
      <w:r w:rsidR="00E8354C" w:rsidRPr="00A7145A">
        <w:rPr>
          <w:rFonts w:ascii="Times" w:hAnsi="Times" w:cs="Times New Roman"/>
          <w:sz w:val="22"/>
          <w:szCs w:val="22"/>
        </w:rPr>
        <w:t xml:space="preserve">Although no nucleotides were added during purification or crystallization of PCH-2, </w:t>
      </w:r>
      <w:r w:rsidR="00A20D3E" w:rsidRPr="00A7145A">
        <w:rPr>
          <w:rFonts w:ascii="Times" w:hAnsi="Times" w:cs="Times New Roman"/>
          <w:sz w:val="22"/>
          <w:szCs w:val="22"/>
        </w:rPr>
        <w:t xml:space="preserve">we observed that two subunits in </w:t>
      </w:r>
      <w:r w:rsidR="001A5890" w:rsidRPr="00A7145A">
        <w:rPr>
          <w:rFonts w:ascii="Times" w:hAnsi="Times" w:cs="Times New Roman"/>
          <w:sz w:val="22"/>
          <w:szCs w:val="22"/>
        </w:rPr>
        <w:t>the</w:t>
      </w:r>
      <w:r w:rsidR="00A20D3E" w:rsidRPr="00A7145A">
        <w:rPr>
          <w:rFonts w:ascii="Times" w:hAnsi="Times" w:cs="Times New Roman"/>
          <w:sz w:val="22"/>
          <w:szCs w:val="22"/>
        </w:rPr>
        <w:t xml:space="preserve"> hexamer (chains B and E) are bound to ADP (</w:t>
      </w:r>
      <w:r w:rsidR="00A20D3E" w:rsidRPr="00A7145A">
        <w:rPr>
          <w:rFonts w:ascii="Times" w:hAnsi="Times" w:cs="Times New Roman"/>
          <w:b/>
          <w:sz w:val="22"/>
          <w:szCs w:val="22"/>
          <w:rPrChange w:id="174" w:author="Kevin Corbett" w:date="2015-04-04T11:23:00Z">
            <w:rPr>
              <w:rFonts w:ascii="Times" w:hAnsi="Times" w:cs="Times New Roman"/>
              <w:b/>
              <w:color w:val="0000FF"/>
              <w:sz w:val="22"/>
              <w:szCs w:val="22"/>
            </w:rPr>
          </w:rPrChange>
        </w:rPr>
        <w:t xml:space="preserve">Figure </w:t>
      </w:r>
      <w:del w:id="175" w:author="Kevin Corbett" w:date="2015-04-01T11:34:00Z">
        <w:r w:rsidR="00A20D3E" w:rsidRPr="00A7145A" w:rsidDel="003E0A1F">
          <w:rPr>
            <w:rFonts w:ascii="Times" w:hAnsi="Times" w:cs="Times New Roman"/>
            <w:b/>
            <w:sz w:val="22"/>
            <w:szCs w:val="22"/>
            <w:rPrChange w:id="176" w:author="Kevin Corbett" w:date="2015-04-04T11:23:00Z">
              <w:rPr>
                <w:rFonts w:ascii="Times" w:hAnsi="Times" w:cs="Times New Roman"/>
                <w:b/>
                <w:color w:val="0000FF"/>
                <w:sz w:val="22"/>
                <w:szCs w:val="22"/>
              </w:rPr>
            </w:rPrChange>
          </w:rPr>
          <w:delText>1G</w:delText>
        </w:r>
      </w:del>
      <w:ins w:id="177" w:author="Kevin Corbett" w:date="2015-04-01T11:34:00Z">
        <w:r w:rsidR="003E0A1F" w:rsidRPr="00A7145A">
          <w:rPr>
            <w:rFonts w:ascii="Times" w:hAnsi="Times" w:cs="Times New Roman"/>
            <w:b/>
            <w:sz w:val="22"/>
            <w:szCs w:val="22"/>
            <w:rPrChange w:id="178" w:author="Kevin Corbett" w:date="2015-04-04T11:23:00Z">
              <w:rPr>
                <w:rFonts w:ascii="Times" w:hAnsi="Times" w:cs="Times New Roman"/>
                <w:b/>
                <w:color w:val="0000FF"/>
                <w:sz w:val="22"/>
                <w:szCs w:val="22"/>
              </w:rPr>
            </w:rPrChange>
          </w:rPr>
          <w:t>2</w:t>
        </w:r>
      </w:ins>
      <w:ins w:id="179" w:author="Kevin Corbett" w:date="2015-04-04T11:25:00Z">
        <w:r w:rsidR="00A7145A">
          <w:rPr>
            <w:rFonts w:ascii="Times" w:hAnsi="Times" w:cs="Times New Roman"/>
            <w:b/>
            <w:sz w:val="22"/>
            <w:szCs w:val="22"/>
          </w:rPr>
          <w:t>A,</w:t>
        </w:r>
      </w:ins>
      <w:ins w:id="180" w:author="Kevin Corbett" w:date="2015-04-01T11:34:00Z">
        <w:r w:rsidR="003E0A1F" w:rsidRPr="00A7145A">
          <w:rPr>
            <w:rFonts w:ascii="Times" w:hAnsi="Times" w:cs="Times New Roman"/>
            <w:b/>
            <w:sz w:val="22"/>
            <w:szCs w:val="22"/>
            <w:rPrChange w:id="181" w:author="Kevin Corbett" w:date="2015-04-04T11:23:00Z">
              <w:rPr>
                <w:rFonts w:ascii="Times" w:hAnsi="Times" w:cs="Times New Roman"/>
                <w:b/>
                <w:color w:val="0000FF"/>
                <w:sz w:val="22"/>
                <w:szCs w:val="22"/>
              </w:rPr>
            </w:rPrChange>
          </w:rPr>
          <w:t>E, Figure 2-figure supplement 1B</w:t>
        </w:r>
      </w:ins>
      <w:r w:rsidR="00A20D3E" w:rsidRPr="00A7145A">
        <w:rPr>
          <w:rFonts w:ascii="Times" w:hAnsi="Times" w:cs="Times New Roman"/>
          <w:sz w:val="22"/>
          <w:szCs w:val="22"/>
        </w:rPr>
        <w:t xml:space="preserve">), enabling a close analysis of PCH-2 active site structure. </w:t>
      </w:r>
      <w:r w:rsidR="007C09A8" w:rsidRPr="00A7145A">
        <w:rPr>
          <w:rFonts w:ascii="Times" w:hAnsi="Times" w:cs="Times New Roman"/>
          <w:sz w:val="22"/>
          <w:szCs w:val="22"/>
        </w:rPr>
        <w:t>PCH-2 possesses the characteristic</w:t>
      </w:r>
      <w:r w:rsidR="005B492C" w:rsidRPr="00A7145A">
        <w:rPr>
          <w:rFonts w:ascii="Times" w:hAnsi="Times" w:cs="Times New Roman"/>
          <w:sz w:val="22"/>
          <w:szCs w:val="22"/>
        </w:rPr>
        <w:t xml:space="preserve"> Walker A, Walker B, </w:t>
      </w:r>
      <w:del w:id="182" w:author="Kevin Corbett" w:date="2015-04-01T11:48:00Z">
        <w:r w:rsidR="005B492C" w:rsidRPr="00A7145A" w:rsidDel="00031C45">
          <w:rPr>
            <w:rFonts w:ascii="Times" w:hAnsi="Times" w:cs="Times New Roman"/>
            <w:sz w:val="22"/>
            <w:szCs w:val="22"/>
          </w:rPr>
          <w:delText xml:space="preserve">and </w:delText>
        </w:r>
      </w:del>
      <w:r w:rsidR="005B492C" w:rsidRPr="00A7145A">
        <w:rPr>
          <w:rFonts w:ascii="Times" w:hAnsi="Times" w:cs="Times New Roman"/>
          <w:sz w:val="22"/>
          <w:szCs w:val="22"/>
        </w:rPr>
        <w:t>Sensor-1</w:t>
      </w:r>
      <w:ins w:id="183" w:author="Kevin Corbett" w:date="2015-04-01T11:48:00Z">
        <w:r w:rsidR="00031C45" w:rsidRPr="00A7145A">
          <w:rPr>
            <w:rFonts w:ascii="Times" w:hAnsi="Times" w:cs="Times New Roman"/>
            <w:sz w:val="22"/>
            <w:szCs w:val="22"/>
          </w:rPr>
          <w:t>, and “arginine finger”</w:t>
        </w:r>
      </w:ins>
      <w:r w:rsidR="005B492C" w:rsidRPr="00A7145A">
        <w:rPr>
          <w:rFonts w:ascii="Times" w:hAnsi="Times" w:cs="Times New Roman"/>
          <w:sz w:val="22"/>
          <w:szCs w:val="22"/>
        </w:rPr>
        <w:t xml:space="preserve"> motifs in the large AAA domain that cooperate to bind </w:t>
      </w:r>
      <w:r w:rsidR="0001291A" w:rsidRPr="00A7145A">
        <w:rPr>
          <w:rFonts w:ascii="Times" w:hAnsi="Times" w:cs="Times New Roman"/>
          <w:sz w:val="22"/>
          <w:szCs w:val="22"/>
        </w:rPr>
        <w:t>nucleotide</w:t>
      </w:r>
      <w:r w:rsidR="005B492C" w:rsidRPr="00A7145A">
        <w:rPr>
          <w:rFonts w:ascii="Times" w:hAnsi="Times" w:cs="Times New Roman"/>
          <w:sz w:val="22"/>
          <w:szCs w:val="22"/>
        </w:rPr>
        <w:t xml:space="preserve"> (</w:t>
      </w:r>
      <w:r w:rsidR="002260F7" w:rsidRPr="00A7145A">
        <w:rPr>
          <w:rFonts w:ascii="Times" w:hAnsi="Times" w:cs="Times New Roman"/>
          <w:b/>
          <w:sz w:val="22"/>
          <w:szCs w:val="22"/>
          <w:rPrChange w:id="184" w:author="Kevin Corbett" w:date="2015-04-04T11:23:00Z">
            <w:rPr>
              <w:rFonts w:ascii="Times" w:hAnsi="Times" w:cs="Times New Roman"/>
              <w:b/>
              <w:color w:val="0000FF"/>
              <w:sz w:val="22"/>
              <w:szCs w:val="22"/>
            </w:rPr>
          </w:rPrChange>
        </w:rPr>
        <w:t>Figure</w:t>
      </w:r>
      <w:r w:rsidR="005B492C" w:rsidRPr="00A7145A">
        <w:rPr>
          <w:rFonts w:ascii="Times" w:hAnsi="Times" w:cs="Times New Roman"/>
          <w:b/>
          <w:sz w:val="22"/>
          <w:szCs w:val="22"/>
          <w:rPrChange w:id="185" w:author="Kevin Corbett" w:date="2015-04-04T11:23:00Z">
            <w:rPr>
              <w:rFonts w:ascii="Times" w:hAnsi="Times" w:cs="Times New Roman"/>
              <w:b/>
              <w:color w:val="0000FF"/>
              <w:sz w:val="22"/>
              <w:szCs w:val="22"/>
            </w:rPr>
          </w:rPrChange>
        </w:rPr>
        <w:t xml:space="preserve"> </w:t>
      </w:r>
      <w:r w:rsidR="00DF32ED" w:rsidRPr="00A7145A">
        <w:rPr>
          <w:rFonts w:ascii="Times" w:hAnsi="Times" w:cs="Times New Roman"/>
          <w:b/>
          <w:sz w:val="22"/>
          <w:szCs w:val="22"/>
          <w:rPrChange w:id="186" w:author="Kevin Corbett" w:date="2015-04-04T11:23:00Z">
            <w:rPr>
              <w:rFonts w:ascii="Times" w:hAnsi="Times" w:cs="Times New Roman"/>
              <w:b/>
              <w:color w:val="0000FF"/>
              <w:sz w:val="22"/>
              <w:szCs w:val="22"/>
            </w:rPr>
          </w:rPrChange>
        </w:rPr>
        <w:t>1</w:t>
      </w:r>
      <w:ins w:id="187" w:author="Kevin Corbett" w:date="2015-04-01T11:34:00Z">
        <w:r w:rsidR="003E0A1F" w:rsidRPr="00A7145A">
          <w:rPr>
            <w:rFonts w:ascii="Times" w:hAnsi="Times" w:cs="Times New Roman"/>
            <w:b/>
            <w:sz w:val="22"/>
            <w:szCs w:val="22"/>
            <w:rPrChange w:id="188" w:author="Kevin Corbett" w:date="2015-04-04T11:23:00Z">
              <w:rPr>
                <w:rFonts w:ascii="Times" w:hAnsi="Times" w:cs="Times New Roman"/>
                <w:b/>
                <w:color w:val="0000FF"/>
                <w:sz w:val="22"/>
                <w:szCs w:val="22"/>
              </w:rPr>
            </w:rPrChange>
          </w:rPr>
          <w:t>B</w:t>
        </w:r>
      </w:ins>
      <w:del w:id="189" w:author="Kevin Corbett" w:date="2015-04-01T11:34:00Z">
        <w:r w:rsidR="00DF32ED" w:rsidRPr="00A7145A" w:rsidDel="003E0A1F">
          <w:rPr>
            <w:rFonts w:ascii="Times" w:hAnsi="Times" w:cs="Times New Roman"/>
            <w:b/>
            <w:sz w:val="22"/>
            <w:szCs w:val="22"/>
            <w:rPrChange w:id="190" w:author="Kevin Corbett" w:date="2015-04-04T11:23:00Z">
              <w:rPr>
                <w:rFonts w:ascii="Times" w:hAnsi="Times" w:cs="Times New Roman"/>
                <w:b/>
                <w:color w:val="0000FF"/>
                <w:sz w:val="22"/>
                <w:szCs w:val="22"/>
              </w:rPr>
            </w:rPrChange>
          </w:rPr>
          <w:delText>G</w:delText>
        </w:r>
      </w:del>
      <w:r w:rsidR="00DF32ED" w:rsidRPr="00A7145A">
        <w:rPr>
          <w:rFonts w:ascii="Times" w:hAnsi="Times" w:cs="Times New Roman"/>
          <w:b/>
          <w:sz w:val="22"/>
          <w:szCs w:val="22"/>
          <w:rPrChange w:id="191" w:author="Kevin Corbett" w:date="2015-04-04T11:23:00Z">
            <w:rPr>
              <w:rFonts w:ascii="Times" w:hAnsi="Times" w:cs="Times New Roman"/>
              <w:b/>
              <w:color w:val="0000FF"/>
              <w:sz w:val="22"/>
              <w:szCs w:val="22"/>
            </w:rPr>
          </w:rPrChange>
        </w:rPr>
        <w:t>,</w:t>
      </w:r>
      <w:ins w:id="192" w:author="Kevin Corbett" w:date="2015-04-01T11:34:00Z">
        <w:r w:rsidR="003E0A1F" w:rsidRPr="00A7145A">
          <w:rPr>
            <w:rFonts w:ascii="Times" w:hAnsi="Times" w:cs="Times New Roman"/>
            <w:b/>
            <w:sz w:val="22"/>
            <w:szCs w:val="22"/>
            <w:rPrChange w:id="193" w:author="Kevin Corbett" w:date="2015-04-04T11:23:00Z">
              <w:rPr>
                <w:rFonts w:ascii="Times" w:hAnsi="Times" w:cs="Times New Roman"/>
                <w:b/>
                <w:color w:val="0000FF"/>
                <w:sz w:val="22"/>
                <w:szCs w:val="22"/>
              </w:rPr>
            </w:rPrChange>
          </w:rPr>
          <w:t xml:space="preserve"> 2E</w:t>
        </w:r>
      </w:ins>
      <w:ins w:id="194" w:author="Kevin Corbett" w:date="2015-04-04T11:26:00Z">
        <w:r w:rsidR="00A7145A" w:rsidRPr="00A7145A">
          <w:rPr>
            <w:rFonts w:ascii="Times" w:hAnsi="Times" w:cs="Times New Roman"/>
            <w:sz w:val="22"/>
            <w:szCs w:val="22"/>
            <w:rPrChange w:id="195" w:author="Kevin Corbett" w:date="2015-04-04T11:26:00Z">
              <w:rPr>
                <w:rFonts w:ascii="Times" w:hAnsi="Times" w:cs="Times New Roman"/>
                <w:b/>
                <w:sz w:val="22"/>
                <w:szCs w:val="22"/>
              </w:rPr>
            </w:rPrChange>
          </w:rPr>
          <w:t>)</w:t>
        </w:r>
        <w:r w:rsidR="00A7145A">
          <w:rPr>
            <w:rFonts w:ascii="Times" w:hAnsi="Times" w:cs="Times New Roman"/>
            <w:b/>
            <w:sz w:val="22"/>
            <w:szCs w:val="22"/>
          </w:rPr>
          <w:t xml:space="preserve"> </w:t>
        </w:r>
      </w:ins>
      <w:del w:id="196" w:author="Kevin Corbett" w:date="2015-04-01T11:35:00Z">
        <w:r w:rsidR="00DF32ED" w:rsidRPr="00A7145A" w:rsidDel="003E0A1F">
          <w:rPr>
            <w:rFonts w:ascii="Times" w:hAnsi="Times" w:cs="Times New Roman"/>
            <w:b/>
            <w:sz w:val="22"/>
            <w:szCs w:val="22"/>
            <w:rPrChange w:id="197" w:author="Kevin Corbett" w:date="2015-04-04T11:23:00Z">
              <w:rPr>
                <w:rFonts w:ascii="Times" w:hAnsi="Times" w:cs="Times New Roman"/>
                <w:b/>
                <w:color w:val="0000FF"/>
                <w:sz w:val="22"/>
                <w:szCs w:val="22"/>
              </w:rPr>
            </w:rPrChange>
          </w:rPr>
          <w:delText xml:space="preserve"> Figure 1-figure supplement 1B</w:delText>
        </w:r>
      </w:del>
      <w:r w:rsidR="00A3560F" w:rsidRPr="00A7145A">
        <w:rPr>
          <w:rFonts w:ascii="Times" w:hAnsi="Times" w:cs="Times"/>
          <w:sz w:val="22"/>
          <w:szCs w:val="22"/>
        </w:rPr>
        <w:fldChar w:fldCharType="begin"/>
      </w:r>
      <w:r w:rsidR="00EF2648">
        <w:rPr>
          <w:rFonts w:ascii="Times" w:hAnsi="Times" w:cs="Times"/>
          <w:sz w:val="22"/>
          <w:szCs w:val="22"/>
        </w:rPr>
        <w:instrText xml:space="preserve"> ADDIN PAPERS2_CITATIONS &lt;citation&gt;&lt;uuid&gt;6FBCAFD8-87AC-44D6-9947-AE1EE578A01C&lt;/uuid&gt;&lt;priority&gt;23&lt;/priority&gt;&lt;publications&gt;&lt;publication&gt;&lt;uuid&gt;9325EDB8-BBDD-4E31-832D-79A781E16FAC&lt;/uuid&gt;&lt;volume&gt;1823&lt;/volume&gt;&lt;accepted_date&gt;99201106271200000000222000&lt;/accepted_date&gt;&lt;doi&gt;10.1016/j.bbamcr.2011.06.014&lt;/doi&gt;&lt;startpage&gt;2&lt;/startpage&gt;&lt;revision_date&gt;99201106171200000000222000&lt;/revision_date&gt;&lt;publication_date&gt;99201201001200000000220000&lt;/publication_date&gt;&lt;url&gt;http://eutils.ncbi.nlm.nih.gov/entrez/eutils/elink.fcgi?dbfrom=pubmed&amp;amp;id=21839118&amp;amp;retmode=ref&amp;amp;cmd=prlinks&lt;/url&gt;&lt;type&gt;400&lt;/type&gt;&lt;title&gt;Structure and function of the AAA+ nucleotide binding pocket.&lt;/title&gt;&lt;submission_date&gt;99201105021200000000222000&lt;/submission_date&gt;&lt;number&gt;1&lt;/number&gt;&lt;institution&gt;Gene Center, Ludwig-Maximilians-Universität München, München, Germany. wendler@genzentrum.lmu.de&lt;/institution&gt;&lt;subtype&gt;400&lt;/subtype&gt;&lt;endpage&gt;14&lt;/endpage&gt;&lt;bundle&gt;&lt;publication&gt;&lt;title&gt;Biochimica et biophysica acta&lt;/title&gt;&lt;type&gt;-100&lt;/type&gt;&lt;subtype&gt;-100&lt;/subtype&gt;&lt;uuid&gt;EFC3A25F-F363-44D2-8EC7-016F24E8D771&lt;/uuid&gt;&lt;/publication&gt;&lt;/bundle&gt;&lt;authors&gt;&lt;author&gt;&lt;firstName&gt;Petra&lt;/firstName&gt;&lt;lastName&gt;Wendler&lt;/lastName&gt;&lt;/author&gt;&lt;author&gt;&lt;firstName&gt;Susanne&lt;/firstName&gt;&lt;lastName&gt;Ciniawsky&lt;/lastName&gt;&lt;/author&gt;&lt;author&gt;&lt;firstName&gt;Malte&lt;/firstName&gt;&lt;lastName&gt;Kock&lt;/lastName&gt;&lt;/author&gt;&lt;author&gt;&lt;firstName&gt;Sebastian&lt;/firstName&gt;&lt;lastName&gt;Kube&lt;/lastName&gt;&lt;/author&gt;&lt;/authors&gt;&lt;/publication&gt;&lt;/publications&gt;&lt;cites&gt;&lt;/cites&gt;&lt;/citation&gt;</w:instrText>
      </w:r>
      <w:r w:rsidR="00A3560F" w:rsidRPr="00A7145A">
        <w:rPr>
          <w:rFonts w:ascii="Times" w:hAnsi="Times" w:cs="Times"/>
          <w:sz w:val="22"/>
          <w:szCs w:val="22"/>
          <w:rPrChange w:id="198" w:author="Kevin Corbett" w:date="2015-04-04T11:23:00Z">
            <w:rPr>
              <w:rFonts w:ascii="Times" w:hAnsi="Times" w:cs="Times"/>
              <w:sz w:val="22"/>
              <w:szCs w:val="22"/>
            </w:rPr>
          </w:rPrChange>
        </w:rPr>
        <w:fldChar w:fldCharType="separate"/>
      </w:r>
      <w:del w:id="199" w:author="Kevin Corbett" w:date="2015-04-01T11:35:00Z">
        <w:r w:rsidR="00A3560F" w:rsidRPr="00A7145A" w:rsidDel="003E0A1F">
          <w:rPr>
            <w:rFonts w:ascii="Times" w:hAnsi="Times" w:cs="Times New Roman"/>
            <w:b/>
            <w:sz w:val="22"/>
            <w:szCs w:val="22"/>
            <w:rPrChange w:id="200" w:author="Kevin Corbett" w:date="2015-04-04T11:23:00Z">
              <w:rPr>
                <w:rFonts w:ascii="Times" w:hAnsi="Times" w:cs="Times New Roman"/>
                <w:b/>
                <w:color w:val="0000FF"/>
                <w:sz w:val="22"/>
                <w:szCs w:val="22"/>
              </w:rPr>
            </w:rPrChange>
          </w:rPr>
          <w:delText>Figure 1-figure supplement 1B</w:delText>
        </w:r>
      </w:del>
      <w:r w:rsidR="00A3560F" w:rsidRPr="00A7145A">
        <w:rPr>
          <w:rFonts w:ascii="Times" w:hAnsi="Times" w:cs="Times"/>
          <w:sz w:val="22"/>
          <w:szCs w:val="22"/>
        </w:rPr>
        <w:t>(Wendler et al., 2012)</w:t>
      </w:r>
      <w:r w:rsidR="00A3560F" w:rsidRPr="00A7145A">
        <w:rPr>
          <w:rFonts w:ascii="Times" w:hAnsi="Times" w:cs="Times"/>
          <w:sz w:val="22"/>
          <w:szCs w:val="22"/>
        </w:rPr>
        <w:fldChar w:fldCharType="end"/>
      </w:r>
      <w:r w:rsidR="005B492C" w:rsidRPr="00A7145A">
        <w:rPr>
          <w:rFonts w:ascii="Times" w:hAnsi="Times" w:cs="Times New Roman"/>
          <w:sz w:val="22"/>
          <w:szCs w:val="22"/>
        </w:rPr>
        <w:t>.</w:t>
      </w:r>
      <w:r w:rsidR="00A20D3E" w:rsidRPr="00A7145A">
        <w:rPr>
          <w:rFonts w:ascii="Times" w:hAnsi="Times" w:cs="Times New Roman"/>
          <w:sz w:val="22"/>
          <w:szCs w:val="22"/>
        </w:rPr>
        <w:t xml:space="preserve"> </w:t>
      </w:r>
      <w:r w:rsidR="005B492C" w:rsidRPr="00A7145A">
        <w:rPr>
          <w:rFonts w:ascii="Times" w:hAnsi="Times" w:cs="Times New Roman"/>
          <w:sz w:val="22"/>
          <w:szCs w:val="22"/>
        </w:rPr>
        <w:t xml:space="preserve">In </w:t>
      </w:r>
      <w:del w:id="201" w:author="Kevin Corbett" w:date="2015-04-01T11:36:00Z">
        <w:r w:rsidR="005B492C" w:rsidRPr="00E5223D" w:rsidDel="003E0A1F">
          <w:rPr>
            <w:rFonts w:ascii="Times" w:hAnsi="Times" w:cs="Times New Roman"/>
            <w:sz w:val="22"/>
            <w:szCs w:val="22"/>
          </w:rPr>
          <w:delText xml:space="preserve">most </w:delText>
        </w:r>
      </w:del>
      <w:ins w:id="202" w:author="Kevin Corbett" w:date="2015-04-01T11:36:00Z">
        <w:r w:rsidR="003E0A1F" w:rsidRPr="00E5223D">
          <w:rPr>
            <w:rFonts w:ascii="Times" w:hAnsi="Times" w:cs="Times New Roman"/>
            <w:sz w:val="22"/>
            <w:szCs w:val="22"/>
          </w:rPr>
          <w:t xml:space="preserve">many </w:t>
        </w:r>
      </w:ins>
      <w:r w:rsidR="005B492C" w:rsidRPr="00E5223D">
        <w:rPr>
          <w:rFonts w:ascii="Times" w:hAnsi="Times" w:cs="Times New Roman"/>
          <w:sz w:val="22"/>
          <w:szCs w:val="22"/>
        </w:rPr>
        <w:t xml:space="preserve">AAA+ ATPases, </w:t>
      </w:r>
      <w:ins w:id="203" w:author="Kevin Corbett" w:date="2015-04-01T11:37:00Z">
        <w:r w:rsidR="003E0A1F" w:rsidRPr="00E5223D">
          <w:rPr>
            <w:rFonts w:ascii="Times" w:hAnsi="Times" w:cs="Times New Roman"/>
            <w:sz w:val="22"/>
            <w:szCs w:val="22"/>
          </w:rPr>
          <w:t xml:space="preserve">nucleotide binding is sensed by an additional “Sensor-2” motif, typically an arginine residue, reaching from the small AAA domain into the active site. This motif is </w:t>
        </w:r>
      </w:ins>
      <w:ins w:id="204" w:author="Kevin Corbett" w:date="2015-04-01T11:46:00Z">
        <w:r w:rsidR="00031C45" w:rsidRPr="00E5223D">
          <w:rPr>
            <w:rFonts w:ascii="Times" w:hAnsi="Times" w:cs="Times New Roman"/>
            <w:sz w:val="22"/>
            <w:szCs w:val="22"/>
          </w:rPr>
          <w:t>involved in nucleotide binding</w:t>
        </w:r>
      </w:ins>
      <w:ins w:id="205" w:author="Kevin Corbett" w:date="2015-04-01T11:47:00Z">
        <w:r w:rsidR="00031C45" w:rsidRPr="00E5223D">
          <w:rPr>
            <w:rFonts w:ascii="Times" w:hAnsi="Times" w:cs="Times New Roman"/>
            <w:sz w:val="22"/>
            <w:szCs w:val="22"/>
          </w:rPr>
          <w:t>, hydrolysis,</w:t>
        </w:r>
      </w:ins>
      <w:ins w:id="206" w:author="Kevin Corbett" w:date="2015-04-01T11:46:00Z">
        <w:r w:rsidR="00031C45" w:rsidRPr="00E5223D">
          <w:rPr>
            <w:rFonts w:ascii="Times" w:hAnsi="Times" w:cs="Times New Roman"/>
            <w:sz w:val="22"/>
            <w:szCs w:val="22"/>
          </w:rPr>
          <w:t xml:space="preserve"> and</w:t>
        </w:r>
      </w:ins>
      <w:ins w:id="207" w:author="Kevin Corbett" w:date="2015-04-01T11:47:00Z">
        <w:r w:rsidR="00031C45" w:rsidRPr="00E5223D">
          <w:rPr>
            <w:rFonts w:ascii="Times" w:hAnsi="Times" w:cs="Times New Roman"/>
            <w:sz w:val="22"/>
            <w:szCs w:val="22"/>
          </w:rPr>
          <w:t xml:space="preserve"> nucleotide-dependent</w:t>
        </w:r>
      </w:ins>
      <w:ins w:id="208" w:author="Kevin Corbett" w:date="2015-04-01T11:37:00Z">
        <w:r w:rsidR="003E0A1F" w:rsidRPr="00E5223D">
          <w:rPr>
            <w:rFonts w:ascii="Times" w:hAnsi="Times" w:cs="Times New Roman"/>
            <w:sz w:val="22"/>
            <w:szCs w:val="22"/>
          </w:rPr>
          <w:t xml:space="preserve"> </w:t>
        </w:r>
      </w:ins>
      <w:r w:rsidR="005B492C" w:rsidRPr="00E5223D">
        <w:rPr>
          <w:rFonts w:ascii="Times" w:hAnsi="Times" w:cs="Times New Roman"/>
          <w:sz w:val="22"/>
          <w:szCs w:val="22"/>
        </w:rPr>
        <w:t>inter-domain conformational changes</w:t>
      </w:r>
      <w:ins w:id="209" w:author="Kevin Corbett" w:date="2015-04-13T16:30:00Z">
        <w:r w:rsidR="002F3488">
          <w:rPr>
            <w:rFonts w:ascii="Times" w:hAnsi="Times" w:cs="Times New Roman"/>
            <w:sz w:val="22"/>
            <w:szCs w:val="22"/>
          </w:rPr>
          <w:t xml:space="preserve"> in various AAA+ ATPases</w:t>
        </w:r>
      </w:ins>
      <w:r w:rsidR="005B492C" w:rsidRPr="00E5223D">
        <w:rPr>
          <w:rFonts w:ascii="Times" w:hAnsi="Times" w:cs="Times New Roman"/>
          <w:sz w:val="22"/>
          <w:szCs w:val="22"/>
        </w:rPr>
        <w:t xml:space="preserve"> </w:t>
      </w:r>
      <w:r w:rsidR="00A3560F" w:rsidRPr="00A7145A">
        <w:rPr>
          <w:rFonts w:ascii="Times" w:hAnsi="Times" w:cs="Times New Roman"/>
          <w:sz w:val="22"/>
          <w:szCs w:val="22"/>
        </w:rPr>
        <w:fldChar w:fldCharType="begin"/>
      </w:r>
      <w:r w:rsidR="00EF2648">
        <w:rPr>
          <w:rFonts w:ascii="Times" w:hAnsi="Times" w:cs="Times New Roman"/>
          <w:sz w:val="22"/>
          <w:szCs w:val="22"/>
        </w:rPr>
        <w:instrText xml:space="preserve"> ADDIN PAPERS2_CITATIONS &lt;citation&gt;&lt;uuid&gt;446EF332-170D-446D-BCF9-5652261D8052&lt;/uuid&gt;&lt;priority&gt;24&lt;/priority&gt;&lt;publications&gt;&lt;publication&gt;&lt;volume&gt;146&lt;/volume&gt;&lt;publication_date&gt;99200404001200000000220000&lt;/publication_date&gt;&lt;number&gt;1-2&lt;/number&gt;&lt;institution&gt;Division of Molecular Cell Biology, Institute of Molecular Embryology and Genetics, Kumamoto University, Kumamoto 862-0976, Japan. ogura@gpo.kumamoto-u.ac.jp&lt;/institution&gt;&lt;startpage&gt;106&lt;/startpage&gt;&lt;title&gt;Conserved arginine residues implicated in ATP hydrolysis, nucleotide-sensing, and inter-subunit interactions in AAA and AAA+ ATPases.&lt;/title&gt;&lt;uuid&gt;0442C767-2521-4A30-9763-CFC3900DB4C5&lt;/uuid&gt;&lt;subtype&gt;400&lt;/subtype&gt;&lt;endpage&gt;112&lt;/endpage&gt;&lt;type&gt;400&lt;/type&gt;&lt;url&gt;http://eutils.ncbi.nlm.nih.gov/entrez/eutils/elink.fcgi?dbfrom=pubmed&amp;amp;id=15095758&amp;amp;retmode=ref&amp;amp;cmd=prlinks&lt;/url&gt;&lt;bundle&gt;&lt;publication&gt;&lt;title&gt;Journal of structural biology&lt;/title&gt;&lt;type&gt;-100&lt;/type&gt;&lt;subtype&gt;-100&lt;/subtype&gt;&lt;uuid&gt;4F686830-ABB8-4758-8582-3213C14D3133&lt;/uuid&gt;&lt;/publication&gt;&lt;/bundle&gt;&lt;authors&gt;&lt;author&gt;&lt;firstName&gt;Teru&lt;/firstName&gt;&lt;lastName&gt;Ogura&lt;/lastName&gt;&lt;/author&gt;&lt;author&gt;&lt;firstName&gt;Sidney&lt;/firstName&gt;&lt;middleNames&gt;W&lt;/middleNames&gt;&lt;lastName&gt;Whiteheart&lt;/lastName&gt;&lt;/author&gt;&lt;author&gt;&lt;firstName&gt;Anthony&lt;/firstName&gt;&lt;middleNames&gt;J&lt;/middleNames&gt;&lt;lastName&gt;Wilkinson&lt;/lastName&gt;&lt;/author&gt;&lt;/authors&gt;&lt;/publication&gt;&lt;/publications&gt;&lt;cites&gt;&lt;/cites&gt;&lt;/citation&gt;</w:instrText>
      </w:r>
      <w:r w:rsidR="00A3560F" w:rsidRPr="00A7145A">
        <w:rPr>
          <w:rFonts w:ascii="Times" w:hAnsi="Times" w:cs="Times New Roman"/>
          <w:sz w:val="22"/>
          <w:szCs w:val="22"/>
          <w:rPrChange w:id="210" w:author="Kevin Corbett" w:date="2015-04-04T11:23:00Z">
            <w:rPr>
              <w:rFonts w:ascii="Times" w:hAnsi="Times" w:cs="Times New Roman"/>
              <w:sz w:val="22"/>
              <w:szCs w:val="22"/>
            </w:rPr>
          </w:rPrChange>
        </w:rPr>
        <w:fldChar w:fldCharType="separate"/>
      </w:r>
      <w:r w:rsidR="00A3560F" w:rsidRPr="00A7145A">
        <w:rPr>
          <w:rFonts w:ascii="Times" w:hAnsi="Times" w:cs="Times"/>
          <w:sz w:val="22"/>
          <w:szCs w:val="22"/>
        </w:rPr>
        <w:t>(Ogura et al., 2004)</w:t>
      </w:r>
      <w:r w:rsidR="00A3560F" w:rsidRPr="00A7145A">
        <w:rPr>
          <w:rFonts w:ascii="Times" w:hAnsi="Times" w:cs="Times New Roman"/>
          <w:sz w:val="22"/>
          <w:szCs w:val="22"/>
        </w:rPr>
        <w:fldChar w:fldCharType="end"/>
      </w:r>
      <w:del w:id="211" w:author="Kevin Corbett" w:date="2015-04-13T16:30:00Z">
        <w:r w:rsidR="00031C45" w:rsidRPr="00A7145A" w:rsidDel="002F3488">
          <w:rPr>
            <w:rFonts w:ascii="Times" w:hAnsi="Times" w:cs="Times New Roman"/>
            <w:sz w:val="22"/>
            <w:szCs w:val="22"/>
          </w:rPr>
          <w:delText xml:space="preserve"> </w:delText>
        </w:r>
      </w:del>
      <w:del w:id="212" w:author="Kevin Corbett" w:date="2015-04-01T11:37:00Z">
        <w:r w:rsidR="005B492C" w:rsidRPr="00A7145A" w:rsidDel="003E0A1F">
          <w:rPr>
            <w:rFonts w:ascii="Times" w:hAnsi="Times" w:cs="Times New Roman"/>
            <w:sz w:val="22"/>
            <w:szCs w:val="22"/>
          </w:rPr>
          <w:delText>are governed by a</w:delText>
        </w:r>
        <w:r w:rsidR="0041495F" w:rsidRPr="00A7145A" w:rsidDel="003E0A1F">
          <w:rPr>
            <w:rFonts w:ascii="Times" w:hAnsi="Times" w:cs="Times New Roman"/>
            <w:sz w:val="22"/>
            <w:szCs w:val="22"/>
          </w:rPr>
          <w:delText>n additional</w:delText>
        </w:r>
        <w:r w:rsidR="005B492C" w:rsidRPr="00A7145A" w:rsidDel="003E0A1F">
          <w:rPr>
            <w:rFonts w:ascii="Times" w:hAnsi="Times" w:cs="Times New Roman"/>
            <w:sz w:val="22"/>
            <w:szCs w:val="22"/>
          </w:rPr>
          <w:delText xml:space="preserve"> “Sensor-2” motif, typically an arginine residue</w:delText>
        </w:r>
        <w:r w:rsidR="0001291A" w:rsidRPr="00E5223D" w:rsidDel="003E0A1F">
          <w:rPr>
            <w:rFonts w:ascii="Times" w:hAnsi="Times" w:cs="Times New Roman"/>
            <w:sz w:val="22"/>
            <w:szCs w:val="22"/>
          </w:rPr>
          <w:delText>,</w:delText>
        </w:r>
        <w:r w:rsidR="005B492C" w:rsidRPr="00E5223D" w:rsidDel="003E0A1F">
          <w:rPr>
            <w:rFonts w:ascii="Times" w:hAnsi="Times" w:cs="Times New Roman"/>
            <w:sz w:val="22"/>
            <w:szCs w:val="22"/>
          </w:rPr>
          <w:delText xml:space="preserve"> reaching from the small AAA domain into the active site</w:delText>
        </w:r>
      </w:del>
      <w:r w:rsidR="005B492C" w:rsidRPr="00E5223D">
        <w:rPr>
          <w:rFonts w:ascii="Times" w:hAnsi="Times" w:cs="Times New Roman"/>
          <w:sz w:val="22"/>
          <w:szCs w:val="22"/>
        </w:rPr>
        <w:t xml:space="preserve">. Curiously, the “classic remodelers” family, </w:t>
      </w:r>
      <w:r w:rsidR="00E668F7" w:rsidRPr="00E5223D">
        <w:rPr>
          <w:rFonts w:ascii="Times" w:hAnsi="Times" w:cs="Times New Roman"/>
          <w:sz w:val="22"/>
          <w:szCs w:val="22"/>
        </w:rPr>
        <w:t>including</w:t>
      </w:r>
      <w:r w:rsidR="005B492C" w:rsidRPr="00E5223D">
        <w:rPr>
          <w:rFonts w:ascii="Times" w:hAnsi="Times" w:cs="Times New Roman"/>
          <w:sz w:val="22"/>
          <w:szCs w:val="22"/>
        </w:rPr>
        <w:t xml:space="preserve"> NSF/p97/PEX1, uniformly lacks the Sensor-2 motif</w:t>
      </w:r>
      <w:ins w:id="213" w:author="Kevin Corbett" w:date="2015-04-01T11:47:00Z">
        <w:r w:rsidR="00031C45" w:rsidRPr="00E5223D">
          <w:rPr>
            <w:rFonts w:ascii="Times" w:hAnsi="Times" w:cs="Times New Roman"/>
            <w:sz w:val="22"/>
            <w:szCs w:val="22"/>
          </w:rPr>
          <w:t xml:space="preserve"> and </w:t>
        </w:r>
      </w:ins>
      <w:ins w:id="214" w:author="Kevin Corbett" w:date="2015-04-01T11:48:00Z">
        <w:r w:rsidR="00031C45" w:rsidRPr="00E5223D">
          <w:rPr>
            <w:rFonts w:ascii="Times" w:hAnsi="Times" w:cs="Times New Roman"/>
            <w:sz w:val="22"/>
            <w:szCs w:val="22"/>
          </w:rPr>
          <w:t>also</w:t>
        </w:r>
      </w:ins>
      <w:ins w:id="215" w:author="Kevin Corbett" w:date="2015-04-01T11:47:00Z">
        <w:r w:rsidR="00031C45" w:rsidRPr="00E5223D">
          <w:rPr>
            <w:rFonts w:ascii="Times" w:hAnsi="Times" w:cs="Times New Roman"/>
            <w:sz w:val="22"/>
            <w:szCs w:val="22"/>
          </w:rPr>
          <w:t xml:space="preserve"> possesses a second </w:t>
        </w:r>
      </w:ins>
      <w:ins w:id="216" w:author="Kevin Corbett" w:date="2015-04-01T11:48:00Z">
        <w:r w:rsidR="00031C45" w:rsidRPr="00E5223D">
          <w:rPr>
            <w:rFonts w:ascii="Times" w:hAnsi="Times" w:cs="Times New Roman"/>
            <w:sz w:val="22"/>
            <w:szCs w:val="22"/>
          </w:rPr>
          <w:t>arginine adjacent to the arginine finger</w:t>
        </w:r>
      </w:ins>
      <w:ins w:id="217" w:author="Kevin Corbett" w:date="2015-04-13T16:34:00Z">
        <w:r w:rsidR="003943CD">
          <w:rPr>
            <w:rFonts w:ascii="Times" w:hAnsi="Times" w:cs="Times New Roman"/>
            <w:sz w:val="22"/>
            <w:szCs w:val="22"/>
          </w:rPr>
          <w:t xml:space="preserve"> (</w:t>
        </w:r>
        <w:r w:rsidR="003943CD" w:rsidRPr="003943CD">
          <w:rPr>
            <w:rFonts w:ascii="Times" w:hAnsi="Times" w:cs="Times New Roman"/>
            <w:b/>
            <w:sz w:val="22"/>
            <w:szCs w:val="22"/>
            <w:rPrChange w:id="218" w:author="Kevin Corbett" w:date="2015-04-13T16:34:00Z">
              <w:rPr>
                <w:rFonts w:ascii="Times" w:hAnsi="Times" w:cs="Times New Roman"/>
                <w:sz w:val="22"/>
                <w:szCs w:val="22"/>
              </w:rPr>
            </w:rPrChange>
          </w:rPr>
          <w:t>Figure 1B</w:t>
        </w:r>
        <w:r w:rsidR="003943CD">
          <w:rPr>
            <w:rFonts w:ascii="Times" w:hAnsi="Times" w:cs="Times New Roman"/>
            <w:sz w:val="22"/>
            <w:szCs w:val="22"/>
          </w:rPr>
          <w:t>)</w:t>
        </w:r>
      </w:ins>
      <w:ins w:id="219" w:author="Kevin Corbett" w:date="2015-04-04T11:27:00Z">
        <w:r w:rsidR="00E5223D">
          <w:rPr>
            <w:rFonts w:ascii="Times" w:hAnsi="Times" w:cs="Times New Roman"/>
            <w:sz w:val="22"/>
            <w:szCs w:val="22"/>
          </w:rPr>
          <w:t>.</w:t>
        </w:r>
      </w:ins>
      <w:del w:id="220" w:author="Kevin Corbett" w:date="2015-04-04T11:27:00Z">
        <w:r w:rsidR="005B492C" w:rsidRPr="00E5223D" w:rsidDel="00E5223D">
          <w:rPr>
            <w:rFonts w:ascii="Times" w:hAnsi="Times" w:cs="Times New Roman"/>
            <w:sz w:val="22"/>
            <w:szCs w:val="22"/>
          </w:rPr>
          <w:delText>,</w:delText>
        </w:r>
      </w:del>
      <w:r w:rsidR="005B492C" w:rsidRPr="00E5223D">
        <w:rPr>
          <w:rFonts w:ascii="Times" w:hAnsi="Times" w:cs="Times New Roman"/>
          <w:sz w:val="22"/>
          <w:szCs w:val="22"/>
        </w:rPr>
        <w:t xml:space="preserve"> </w:t>
      </w:r>
      <w:ins w:id="221" w:author="Kevin Corbett" w:date="2015-04-04T11:27:00Z">
        <w:r w:rsidR="00E5223D">
          <w:rPr>
            <w:rFonts w:ascii="Times" w:hAnsi="Times" w:cs="Times New Roman"/>
            <w:sz w:val="22"/>
            <w:szCs w:val="22"/>
          </w:rPr>
          <w:t xml:space="preserve">These differences </w:t>
        </w:r>
      </w:ins>
      <w:r w:rsidR="005B492C" w:rsidRPr="00E5223D">
        <w:rPr>
          <w:rFonts w:ascii="Times" w:hAnsi="Times" w:cs="Times New Roman"/>
          <w:sz w:val="22"/>
          <w:szCs w:val="22"/>
        </w:rPr>
        <w:t>indicat</w:t>
      </w:r>
      <w:ins w:id="222" w:author="Kevin Corbett" w:date="2015-04-04T11:27:00Z">
        <w:r w:rsidR="00E5223D">
          <w:rPr>
            <w:rFonts w:ascii="Times" w:hAnsi="Times" w:cs="Times New Roman"/>
            <w:sz w:val="22"/>
            <w:szCs w:val="22"/>
          </w:rPr>
          <w:t>e</w:t>
        </w:r>
      </w:ins>
      <w:del w:id="223" w:author="Kevin Corbett" w:date="2015-04-04T11:27:00Z">
        <w:r w:rsidR="005B492C" w:rsidRPr="00E5223D" w:rsidDel="00E5223D">
          <w:rPr>
            <w:rFonts w:ascii="Times" w:hAnsi="Times" w:cs="Times New Roman"/>
            <w:sz w:val="22"/>
            <w:szCs w:val="22"/>
          </w:rPr>
          <w:delText>ing</w:delText>
        </w:r>
      </w:del>
      <w:r w:rsidR="005B492C" w:rsidRPr="00E5223D">
        <w:rPr>
          <w:rFonts w:ascii="Times" w:hAnsi="Times" w:cs="Times New Roman"/>
          <w:sz w:val="22"/>
          <w:szCs w:val="22"/>
        </w:rPr>
        <w:t xml:space="preserve"> that </w:t>
      </w:r>
      <w:r w:rsidR="007C09A8" w:rsidRPr="00E5223D">
        <w:rPr>
          <w:rFonts w:ascii="Times" w:hAnsi="Times" w:cs="Times New Roman"/>
          <w:sz w:val="22"/>
          <w:szCs w:val="22"/>
        </w:rPr>
        <w:t>this family</w:t>
      </w:r>
      <w:ins w:id="224" w:author="Kevin Corbett" w:date="2015-04-13T16:34:00Z">
        <w:r w:rsidR="003943CD">
          <w:rPr>
            <w:rFonts w:ascii="Times" w:hAnsi="Times" w:cs="Times New Roman"/>
            <w:sz w:val="22"/>
            <w:szCs w:val="22"/>
          </w:rPr>
          <w:t>’s</w:t>
        </w:r>
      </w:ins>
      <w:r w:rsidR="007C09A8" w:rsidRPr="00E5223D">
        <w:rPr>
          <w:rFonts w:ascii="Times" w:hAnsi="Times" w:cs="Times New Roman"/>
          <w:sz w:val="22"/>
          <w:szCs w:val="22"/>
        </w:rPr>
        <w:t xml:space="preserve"> </w:t>
      </w:r>
      <w:ins w:id="225" w:author="Kevin Corbett" w:date="2015-04-13T16:34:00Z">
        <w:r w:rsidR="003943CD" w:rsidRPr="00E5223D">
          <w:rPr>
            <w:rFonts w:ascii="Times" w:hAnsi="Times" w:cs="Times New Roman"/>
            <w:sz w:val="22"/>
            <w:szCs w:val="22"/>
          </w:rPr>
          <w:t xml:space="preserve">mechanism for ATP-driven conformational changes </w:t>
        </w:r>
      </w:ins>
      <w:del w:id="226" w:author="Kevin Corbett" w:date="2015-04-01T11:48:00Z">
        <w:r w:rsidR="007C09A8" w:rsidRPr="00E5223D" w:rsidDel="00031C45">
          <w:rPr>
            <w:rFonts w:ascii="Times" w:hAnsi="Times" w:cs="Times New Roman"/>
            <w:sz w:val="22"/>
            <w:szCs w:val="22"/>
          </w:rPr>
          <w:delText xml:space="preserve">possesses </w:delText>
        </w:r>
      </w:del>
      <w:ins w:id="227" w:author="Kevin Corbett" w:date="2015-04-01T11:48:00Z">
        <w:r w:rsidR="00031C45" w:rsidRPr="00E5223D">
          <w:rPr>
            <w:rFonts w:ascii="Times" w:hAnsi="Times" w:cs="Times New Roman"/>
            <w:sz w:val="22"/>
            <w:szCs w:val="22"/>
          </w:rPr>
          <w:t xml:space="preserve">may have </w:t>
        </w:r>
      </w:ins>
      <w:del w:id="228" w:author="Kevin Corbett" w:date="2015-04-01T11:48:00Z">
        <w:r w:rsidR="007C09A8" w:rsidRPr="00E5223D" w:rsidDel="00031C45">
          <w:rPr>
            <w:rFonts w:ascii="Times" w:hAnsi="Times" w:cs="Times New Roman"/>
            <w:sz w:val="22"/>
            <w:szCs w:val="22"/>
          </w:rPr>
          <w:delText>a</w:delText>
        </w:r>
        <w:r w:rsidR="005B492C" w:rsidRPr="00E5223D" w:rsidDel="00031C45">
          <w:rPr>
            <w:rFonts w:ascii="Times" w:hAnsi="Times" w:cs="Times New Roman"/>
            <w:sz w:val="22"/>
            <w:szCs w:val="22"/>
          </w:rPr>
          <w:delText xml:space="preserve"> </w:delText>
        </w:r>
      </w:del>
      <w:r w:rsidR="007C09A8" w:rsidRPr="00E5223D">
        <w:rPr>
          <w:rFonts w:ascii="Times" w:hAnsi="Times" w:cs="Times New Roman"/>
          <w:sz w:val="22"/>
          <w:szCs w:val="22"/>
        </w:rPr>
        <w:t xml:space="preserve">diverged </w:t>
      </w:r>
      <w:ins w:id="229" w:author="Kevin Corbett" w:date="2015-04-01T11:48:00Z">
        <w:r w:rsidR="00031C45" w:rsidRPr="00E5223D">
          <w:rPr>
            <w:rFonts w:ascii="Times" w:hAnsi="Times" w:cs="Times New Roman"/>
            <w:sz w:val="22"/>
            <w:szCs w:val="22"/>
          </w:rPr>
          <w:t xml:space="preserve">somewhat from other AAA+ ATPases </w:t>
        </w:r>
      </w:ins>
      <w:del w:id="230" w:author="Kevin Corbett" w:date="2015-04-13T16:34:00Z">
        <w:r w:rsidR="005B492C" w:rsidRPr="00E5223D" w:rsidDel="003943CD">
          <w:rPr>
            <w:rFonts w:ascii="Times" w:hAnsi="Times" w:cs="Times New Roman"/>
            <w:sz w:val="22"/>
            <w:szCs w:val="22"/>
          </w:rPr>
          <w:delText xml:space="preserve">mechanism for ATP-driven conformational changes </w:delText>
        </w:r>
        <w:r w:rsidR="00AE1F57" w:rsidRPr="00E5223D" w:rsidDel="003943CD">
          <w:rPr>
            <w:rFonts w:ascii="Times" w:hAnsi="Times" w:cs="Times New Roman"/>
            <w:sz w:val="22"/>
            <w:szCs w:val="22"/>
          </w:rPr>
          <w:delText>(</w:delText>
        </w:r>
        <w:r w:rsidR="00DF32ED" w:rsidRPr="00A7145A" w:rsidDel="003943CD">
          <w:rPr>
            <w:rFonts w:ascii="Times" w:hAnsi="Times" w:cs="Times New Roman"/>
            <w:b/>
            <w:sz w:val="22"/>
            <w:szCs w:val="22"/>
            <w:rPrChange w:id="231" w:author="Kevin Corbett" w:date="2015-04-04T11:23:00Z">
              <w:rPr>
                <w:rFonts w:ascii="Times" w:hAnsi="Times" w:cs="Times New Roman"/>
                <w:b/>
                <w:color w:val="0000FF"/>
                <w:sz w:val="22"/>
                <w:szCs w:val="22"/>
              </w:rPr>
            </w:rPrChange>
          </w:rPr>
          <w:delText>Figure 1</w:delText>
        </w:r>
      </w:del>
      <w:del w:id="232" w:author="Kevin Corbett" w:date="2015-04-01T11:35:00Z">
        <w:r w:rsidR="00DF32ED" w:rsidRPr="00A7145A" w:rsidDel="003E0A1F">
          <w:rPr>
            <w:rFonts w:ascii="Times" w:hAnsi="Times" w:cs="Times New Roman"/>
            <w:b/>
            <w:sz w:val="22"/>
            <w:szCs w:val="22"/>
            <w:rPrChange w:id="233" w:author="Kevin Corbett" w:date="2015-04-04T11:23:00Z">
              <w:rPr>
                <w:rFonts w:ascii="Times" w:hAnsi="Times" w:cs="Times New Roman"/>
                <w:b/>
                <w:color w:val="0000FF"/>
                <w:sz w:val="22"/>
                <w:szCs w:val="22"/>
              </w:rPr>
            </w:rPrChange>
          </w:rPr>
          <w:delText>-figure supplement 1</w:delText>
        </w:r>
      </w:del>
      <w:r w:rsidR="00A3560F" w:rsidRPr="00A7145A">
        <w:rPr>
          <w:rFonts w:ascii="Times" w:hAnsi="Times" w:cs="Times"/>
          <w:sz w:val="22"/>
          <w:szCs w:val="22"/>
        </w:rPr>
        <w:fldChar w:fldCharType="begin"/>
      </w:r>
      <w:r w:rsidR="00EF2648">
        <w:rPr>
          <w:rFonts w:ascii="Times" w:hAnsi="Times" w:cs="Times"/>
          <w:sz w:val="22"/>
          <w:szCs w:val="22"/>
        </w:rPr>
        <w:instrText xml:space="preserve"> ADDIN PAPERS2_CITATIONS &lt;citation&gt;&lt;uuid&gt;5ACFF49A-4B48-42A0-9CFE-A2A062301792&lt;/uuid&gt;&lt;priority&gt;25&lt;/priority&gt;&lt;publications&gt;&lt;publication&gt;&lt;volume&gt;146&lt;/volume&gt;&lt;publication_date&gt;99200404001200000000220000&lt;/publication_date&gt;&lt;number&gt;1-2&lt;/number&gt;&lt;institution&gt;Division of Molecular Cell Biology, Institute of Molecular Embryology and Genetics, Kumamoto University, Kumamoto 862-0976, Japan. ogura@gpo.kumamoto-u.ac.jp&lt;/institution&gt;&lt;startpage&gt;106&lt;/startpage&gt;&lt;title&gt;Conserved arginine residues implicated in ATP hydrolysis, nucleotide-sensing, and inter-subunit interactions in AAA and AAA+ ATPases.&lt;/title&gt;&lt;uuid&gt;0442C767-2521-4A30-9763-CFC3900DB4C5&lt;/uuid&gt;&lt;subtype&gt;400&lt;/subtype&gt;&lt;endpage&gt;112&lt;/endpage&gt;&lt;type&gt;400&lt;/type&gt;&lt;url&gt;http://eutils.ncbi.nlm.nih.gov/entrez/eutils/elink.fcgi?dbfrom=pubmed&amp;amp;id=15095758&amp;amp;retmode=ref&amp;amp;cmd=prlinks&lt;/url&gt;&lt;bundle&gt;&lt;publication&gt;&lt;title&gt;Journal of structural biology&lt;/title&gt;&lt;type&gt;-100&lt;/type&gt;&lt;subtype&gt;-100&lt;/subtype&gt;&lt;uuid&gt;4F686830-ABB8-4758-8582-3213C14D3133&lt;/uuid&gt;&lt;/publication&gt;&lt;/bundle&gt;&lt;authors&gt;&lt;author&gt;&lt;firstName&gt;Teru&lt;/firstName&gt;&lt;lastName&gt;Ogura&lt;/lastName&gt;&lt;/author&gt;&lt;author&gt;&lt;firstName&gt;Sidney&lt;/firstName&gt;&lt;middleNames&gt;W&lt;/middleNames&gt;&lt;lastName&gt;Whiteheart&lt;/lastName&gt;&lt;/author&gt;&lt;author&gt;&lt;firstName&gt;Anthony&lt;/firstName&gt;&lt;middleNames&gt;J&lt;/middleNames&gt;&lt;lastName&gt;Wilkinson&lt;/lastName&gt;&lt;/author&gt;&lt;/authors&gt;&lt;/publication&gt;&lt;publication&gt;&lt;uuid&gt;DCF6DBD7-FCE5-41A0-8AD8-A37D8E26A41A&lt;/uuid&gt;&lt;volume&gt;35&lt;/volume&gt;&lt;doi&gt;10.1146/annurev.biophys.35.040405.101933&lt;/doi&gt;&lt;startpage&gt;93&lt;/startpage&gt;&lt;publication_date&gt;99200606001200000000220000&lt;/publication_date&gt;&lt;url&gt;http://www.annualreviews.org/doi/abs/10.1146/annurev.biophys.35.040405.101933&lt;/url&gt;&lt;citekey&gt;Erzberger:2006p1739&lt;/citekey&gt;&lt;type&gt;400&lt;/type&gt;&lt;title&gt;Evolutionary Relationships and Structural Mechanisms of AAA+ Proteins&lt;/title&gt;&lt;number&gt;1&lt;/number&gt;&lt;subtype&gt;400&lt;/subtype&gt;&lt;endpage&gt;114&lt;/endpage&gt;&lt;bundle&gt;&lt;publication&gt;&lt;title&gt;Annual review of biophysics and biomolecular structure&lt;/title&gt;&lt;type&gt;-100&lt;/type&gt;&lt;subtype&gt;-100&lt;/subtype&gt;&lt;uuid&gt;26124C5B-2CF0-4B44-ACEC-64545CF78CED&lt;/uuid&gt;&lt;/publication&gt;&lt;/bundle&gt;&lt;authors&gt;&lt;author&gt;&lt;firstName&gt;Jan&lt;/firstName&gt;&lt;middleNames&gt;P&lt;/middleNames&gt;&lt;lastName&gt;Erzberger&lt;/lastName&gt;&lt;/author&gt;&lt;author&gt;&lt;firstName&gt;J&lt;/firstName&gt;&lt;middleNames&gt;M&lt;/middleNames&gt;&lt;lastName&gt;Berger&lt;/lastName&gt;&lt;/author&gt;&lt;/authors&gt;&lt;/publication&gt;&lt;/publications&gt;&lt;cites&gt;&lt;/cites&gt;&lt;/citation&gt;</w:instrText>
      </w:r>
      <w:r w:rsidR="00A3560F" w:rsidRPr="00A7145A">
        <w:rPr>
          <w:rFonts w:ascii="Times" w:hAnsi="Times" w:cs="Times"/>
          <w:sz w:val="22"/>
          <w:szCs w:val="22"/>
          <w:rPrChange w:id="234" w:author="Kevin Corbett" w:date="2015-04-04T11:23:00Z">
            <w:rPr>
              <w:rFonts w:ascii="Times" w:hAnsi="Times" w:cs="Times"/>
              <w:sz w:val="22"/>
              <w:szCs w:val="22"/>
            </w:rPr>
          </w:rPrChange>
        </w:rPr>
        <w:fldChar w:fldCharType="separate"/>
      </w:r>
      <w:del w:id="235" w:author="Kevin Corbett" w:date="2015-04-01T11:35:00Z">
        <w:r w:rsidR="00A3560F" w:rsidRPr="00A7145A" w:rsidDel="003E0A1F">
          <w:rPr>
            <w:rFonts w:ascii="Times" w:hAnsi="Times" w:cs="Times New Roman"/>
            <w:b/>
            <w:sz w:val="22"/>
            <w:szCs w:val="22"/>
            <w:rPrChange w:id="236" w:author="Kevin Corbett" w:date="2015-04-04T11:23:00Z">
              <w:rPr>
                <w:rFonts w:ascii="Times" w:hAnsi="Times" w:cs="Times New Roman"/>
                <w:b/>
                <w:color w:val="0000FF"/>
                <w:sz w:val="22"/>
                <w:szCs w:val="22"/>
              </w:rPr>
            </w:rPrChange>
          </w:rPr>
          <w:delText>gure supplement 1</w:delText>
        </w:r>
      </w:del>
      <w:r w:rsidR="00A3560F" w:rsidRPr="00A7145A">
        <w:rPr>
          <w:rFonts w:ascii="Times" w:hAnsi="Times" w:cs="Times"/>
          <w:sz w:val="22"/>
          <w:szCs w:val="22"/>
        </w:rPr>
        <w:t>(Erzberger and Berger, 2006; Ogura et al., 2004)</w:t>
      </w:r>
      <w:r w:rsidR="00A3560F" w:rsidRPr="00A7145A">
        <w:rPr>
          <w:rFonts w:ascii="Times" w:hAnsi="Times" w:cs="Times"/>
          <w:sz w:val="22"/>
          <w:szCs w:val="22"/>
        </w:rPr>
        <w:fldChar w:fldCharType="end"/>
      </w:r>
      <w:r w:rsidR="005B492C" w:rsidRPr="00A7145A">
        <w:rPr>
          <w:rFonts w:ascii="Times" w:hAnsi="Times" w:cs="Times New Roman"/>
          <w:sz w:val="22"/>
          <w:szCs w:val="22"/>
        </w:rPr>
        <w:t>.</w:t>
      </w:r>
      <w:r w:rsidR="00E668F7" w:rsidRPr="00A7145A">
        <w:rPr>
          <w:rFonts w:ascii="Times" w:hAnsi="Times" w:cs="Times New Roman"/>
          <w:sz w:val="22"/>
          <w:szCs w:val="22"/>
        </w:rPr>
        <w:t xml:space="preserve"> </w:t>
      </w:r>
      <w:del w:id="237" w:author="Kevin Corbett" w:date="2015-04-01T11:49:00Z">
        <w:r w:rsidR="00E668F7" w:rsidRPr="00A7145A" w:rsidDel="00B313AC">
          <w:rPr>
            <w:rFonts w:ascii="Times" w:hAnsi="Times" w:cs="Times New Roman"/>
            <w:sz w:val="22"/>
            <w:szCs w:val="22"/>
          </w:rPr>
          <w:delText xml:space="preserve">In </w:delText>
        </w:r>
      </w:del>
      <w:r w:rsidR="00E668F7" w:rsidRPr="00A7145A">
        <w:rPr>
          <w:rFonts w:ascii="Times" w:hAnsi="Times" w:cs="Times New Roman"/>
          <w:sz w:val="22"/>
          <w:szCs w:val="22"/>
        </w:rPr>
        <w:t>P</w:t>
      </w:r>
      <w:del w:id="238" w:author="Kevin Corbett" w:date="2015-04-01T11:50:00Z">
        <w:r w:rsidR="00E668F7" w:rsidRPr="00E5223D" w:rsidDel="00B313AC">
          <w:rPr>
            <w:rFonts w:ascii="Times" w:hAnsi="Times" w:cs="Times New Roman"/>
            <w:sz w:val="22"/>
            <w:szCs w:val="22"/>
          </w:rPr>
          <w:delText>CH-2</w:delText>
        </w:r>
      </w:del>
      <w:ins w:id="239" w:author="Kevin Corbett" w:date="2015-04-01T11:50:00Z">
        <w:r w:rsidR="00B313AC" w:rsidRPr="00E5223D">
          <w:rPr>
            <w:rFonts w:ascii="Times" w:hAnsi="Times" w:cs="Times New Roman"/>
            <w:sz w:val="22"/>
            <w:szCs w:val="22"/>
          </w:rPr>
          <w:t>ch2/TRIP13 proteins</w:t>
        </w:r>
      </w:ins>
      <w:r w:rsidR="00E668F7" w:rsidRPr="00E5223D">
        <w:rPr>
          <w:rFonts w:ascii="Times" w:hAnsi="Times" w:cs="Times New Roman"/>
          <w:sz w:val="22"/>
          <w:szCs w:val="22"/>
        </w:rPr>
        <w:t>,</w:t>
      </w:r>
      <w:r w:rsidR="0001291A" w:rsidRPr="00E5223D">
        <w:rPr>
          <w:rFonts w:ascii="Times" w:hAnsi="Times" w:cs="Times New Roman"/>
          <w:sz w:val="22"/>
          <w:szCs w:val="22"/>
        </w:rPr>
        <w:t xml:space="preserve"> </w:t>
      </w:r>
      <w:del w:id="240" w:author="Kevin Corbett" w:date="2015-04-13T16:34:00Z">
        <w:r w:rsidR="0001291A" w:rsidRPr="00E5223D" w:rsidDel="003943CD">
          <w:rPr>
            <w:rFonts w:ascii="Times" w:hAnsi="Times" w:cs="Times New Roman"/>
            <w:sz w:val="22"/>
            <w:szCs w:val="22"/>
          </w:rPr>
          <w:delText>however</w:delText>
        </w:r>
      </w:del>
      <w:ins w:id="241" w:author="Kevin Corbett" w:date="2015-04-13T16:34:00Z">
        <w:r w:rsidR="003943CD">
          <w:rPr>
            <w:rFonts w:ascii="Times" w:hAnsi="Times" w:cs="Times New Roman"/>
            <w:sz w:val="22"/>
            <w:szCs w:val="22"/>
          </w:rPr>
          <w:t>in contrast</w:t>
        </w:r>
      </w:ins>
      <w:r w:rsidR="0001291A" w:rsidRPr="00E5223D">
        <w:rPr>
          <w:rFonts w:ascii="Times" w:hAnsi="Times" w:cs="Times New Roman"/>
          <w:sz w:val="22"/>
          <w:szCs w:val="22"/>
        </w:rPr>
        <w:t>,</w:t>
      </w:r>
      <w:ins w:id="242" w:author="Kevin Corbett" w:date="2015-04-01T11:49:00Z">
        <w:r w:rsidR="00B313AC" w:rsidRPr="00E5223D">
          <w:rPr>
            <w:rFonts w:ascii="Times" w:hAnsi="Times" w:cs="Times New Roman"/>
            <w:sz w:val="22"/>
            <w:szCs w:val="22"/>
          </w:rPr>
          <w:t xml:space="preserve"> possesses </w:t>
        </w:r>
      </w:ins>
      <w:ins w:id="243" w:author="Kevin Corbett" w:date="2015-04-01T11:50:00Z">
        <w:r w:rsidR="00B313AC" w:rsidRPr="00E5223D">
          <w:rPr>
            <w:rFonts w:ascii="Times" w:hAnsi="Times" w:cs="Times New Roman"/>
            <w:sz w:val="22"/>
            <w:szCs w:val="22"/>
          </w:rPr>
          <w:t xml:space="preserve">only </w:t>
        </w:r>
      </w:ins>
      <w:ins w:id="244" w:author="Kevin Corbett" w:date="2015-04-01T11:49:00Z">
        <w:r w:rsidR="00B313AC" w:rsidRPr="00E5223D">
          <w:rPr>
            <w:rFonts w:ascii="Times" w:hAnsi="Times" w:cs="Times New Roman"/>
            <w:sz w:val="22"/>
            <w:szCs w:val="22"/>
          </w:rPr>
          <w:t>a single arginine finger</w:t>
        </w:r>
      </w:ins>
      <w:ins w:id="245" w:author="Kevin Corbett" w:date="2015-04-01T13:18:00Z">
        <w:r w:rsidR="00033BBE" w:rsidRPr="00E5223D">
          <w:rPr>
            <w:rFonts w:ascii="Times" w:hAnsi="Times" w:cs="Times New Roman"/>
            <w:sz w:val="22"/>
            <w:szCs w:val="22"/>
          </w:rPr>
          <w:t xml:space="preserve"> (</w:t>
        </w:r>
      </w:ins>
      <w:ins w:id="246" w:author="Kevin Corbett" w:date="2015-04-13T16:34:00Z">
        <w:r w:rsidR="003943CD">
          <w:rPr>
            <w:rFonts w:ascii="Times" w:hAnsi="Times" w:cs="Times New Roman"/>
            <w:sz w:val="22"/>
            <w:szCs w:val="22"/>
          </w:rPr>
          <w:t>R</w:t>
        </w:r>
      </w:ins>
      <w:ins w:id="247" w:author="Kevin Corbett" w:date="2015-04-01T13:19:00Z">
        <w:r w:rsidR="00033BBE" w:rsidRPr="00E5223D">
          <w:rPr>
            <w:rFonts w:ascii="Times" w:hAnsi="Times" w:cs="Times New Roman"/>
            <w:sz w:val="22"/>
            <w:szCs w:val="22"/>
          </w:rPr>
          <w:t xml:space="preserve">312 in </w:t>
        </w:r>
        <w:r w:rsidR="00033BBE" w:rsidRPr="00A7145A">
          <w:rPr>
            <w:rFonts w:ascii="Times" w:hAnsi="Times" w:cs="Times New Roman"/>
            <w:i/>
            <w:sz w:val="22"/>
            <w:szCs w:val="22"/>
            <w:rPrChange w:id="248" w:author="Kevin Corbett" w:date="2015-04-04T11:23:00Z">
              <w:rPr>
                <w:rFonts w:ascii="Times" w:hAnsi="Times" w:cs="Times New Roman"/>
                <w:sz w:val="22"/>
                <w:szCs w:val="22"/>
              </w:rPr>
            </w:rPrChange>
          </w:rPr>
          <w:t>C. elegans</w:t>
        </w:r>
        <w:r w:rsidR="00033BBE" w:rsidRPr="00A7145A">
          <w:rPr>
            <w:rFonts w:ascii="Times" w:hAnsi="Times" w:cs="Times New Roman"/>
            <w:sz w:val="22"/>
            <w:szCs w:val="22"/>
          </w:rPr>
          <w:t xml:space="preserve"> PCH-2)</w:t>
        </w:r>
      </w:ins>
      <w:ins w:id="249" w:author="Kevin Corbett" w:date="2015-04-01T11:49:00Z">
        <w:r w:rsidR="00B313AC" w:rsidRPr="00A7145A">
          <w:rPr>
            <w:rFonts w:ascii="Times" w:hAnsi="Times" w:cs="Times New Roman"/>
            <w:sz w:val="22"/>
            <w:szCs w:val="22"/>
          </w:rPr>
          <w:t xml:space="preserve">, and our </w:t>
        </w:r>
      </w:ins>
      <w:ins w:id="250" w:author="Kevin Corbett" w:date="2015-04-04T11:27:00Z">
        <w:r w:rsidR="00E5223D" w:rsidRPr="00A7145A">
          <w:rPr>
            <w:rFonts w:ascii="Times" w:hAnsi="Times" w:cs="Times New Roman"/>
            <w:sz w:val="22"/>
            <w:szCs w:val="22"/>
          </w:rPr>
          <w:t>PC</w:t>
        </w:r>
        <w:r w:rsidR="00E5223D" w:rsidRPr="00E5223D">
          <w:rPr>
            <w:rFonts w:ascii="Times" w:hAnsi="Times" w:cs="Times New Roman"/>
            <w:sz w:val="22"/>
            <w:szCs w:val="22"/>
          </w:rPr>
          <w:t xml:space="preserve">H-2 </w:t>
        </w:r>
      </w:ins>
      <w:ins w:id="251" w:author="Kevin Corbett" w:date="2015-04-01T11:49:00Z">
        <w:r w:rsidR="00B313AC" w:rsidRPr="00A7145A">
          <w:rPr>
            <w:rFonts w:ascii="Times" w:hAnsi="Times" w:cs="Times New Roman"/>
            <w:sz w:val="22"/>
            <w:szCs w:val="22"/>
          </w:rPr>
          <w:t xml:space="preserve">structure </w:t>
        </w:r>
      </w:ins>
      <w:ins w:id="252" w:author="Kevin Corbett" w:date="2015-04-01T11:50:00Z">
        <w:r w:rsidR="00B313AC" w:rsidRPr="00E5223D">
          <w:rPr>
            <w:rFonts w:ascii="Times" w:hAnsi="Times" w:cs="Times New Roman"/>
            <w:sz w:val="22"/>
            <w:szCs w:val="22"/>
          </w:rPr>
          <w:t>shows that</w:t>
        </w:r>
      </w:ins>
      <w:r w:rsidR="0001291A" w:rsidRPr="00E5223D">
        <w:rPr>
          <w:rFonts w:ascii="Times" w:hAnsi="Times" w:cs="Times New Roman"/>
          <w:sz w:val="22"/>
          <w:szCs w:val="22"/>
        </w:rPr>
        <w:t xml:space="preserve"> </w:t>
      </w:r>
      <w:r w:rsidR="00325A81" w:rsidRPr="00E5223D">
        <w:rPr>
          <w:rFonts w:ascii="Times" w:hAnsi="Times" w:cs="Times New Roman"/>
          <w:sz w:val="22"/>
          <w:szCs w:val="22"/>
        </w:rPr>
        <w:t xml:space="preserve">a conserved </w:t>
      </w:r>
      <w:r w:rsidR="0001291A" w:rsidRPr="00E5223D">
        <w:rPr>
          <w:rFonts w:ascii="Times" w:hAnsi="Times" w:cs="Times New Roman"/>
          <w:sz w:val="22"/>
          <w:szCs w:val="22"/>
        </w:rPr>
        <w:t xml:space="preserve">arginine </w:t>
      </w:r>
      <w:r w:rsidR="00325A81" w:rsidRPr="00E5223D">
        <w:rPr>
          <w:rFonts w:ascii="Times" w:hAnsi="Times" w:cs="Times New Roman"/>
          <w:sz w:val="22"/>
          <w:szCs w:val="22"/>
        </w:rPr>
        <w:t>(R</w:t>
      </w:r>
      <w:r w:rsidR="00E668F7" w:rsidRPr="00E5223D">
        <w:rPr>
          <w:rFonts w:ascii="Times" w:hAnsi="Times" w:cs="Times New Roman"/>
          <w:sz w:val="22"/>
          <w:szCs w:val="22"/>
        </w:rPr>
        <w:t>385</w:t>
      </w:r>
      <w:r w:rsidR="00325A81" w:rsidRPr="00E5223D">
        <w:rPr>
          <w:rFonts w:ascii="Times" w:hAnsi="Times" w:cs="Times New Roman"/>
          <w:sz w:val="22"/>
          <w:szCs w:val="22"/>
        </w:rPr>
        <w:t>)</w:t>
      </w:r>
      <w:r w:rsidR="00E668F7" w:rsidRPr="00E5223D">
        <w:rPr>
          <w:rFonts w:ascii="Times" w:hAnsi="Times" w:cs="Times New Roman"/>
          <w:sz w:val="22"/>
          <w:szCs w:val="22"/>
        </w:rPr>
        <w:t xml:space="preserve"> is properly positioned to act as a Sensor-2 motif (</w:t>
      </w:r>
      <w:r w:rsidR="00E668F7" w:rsidRPr="00A7145A">
        <w:rPr>
          <w:rFonts w:ascii="Times" w:hAnsi="Times" w:cs="Times New Roman"/>
          <w:b/>
          <w:sz w:val="22"/>
          <w:szCs w:val="22"/>
          <w:rPrChange w:id="253" w:author="Kevin Corbett" w:date="2015-04-04T11:23:00Z">
            <w:rPr>
              <w:rFonts w:ascii="Times" w:hAnsi="Times" w:cs="Times New Roman"/>
              <w:b/>
              <w:color w:val="0000FF"/>
              <w:sz w:val="22"/>
              <w:szCs w:val="22"/>
            </w:rPr>
          </w:rPrChange>
        </w:rPr>
        <w:t xml:space="preserve">Figure </w:t>
      </w:r>
      <w:del w:id="254" w:author="Kevin Corbett" w:date="2015-04-01T11:35:00Z">
        <w:r w:rsidR="00E668F7" w:rsidRPr="00A7145A" w:rsidDel="003E0A1F">
          <w:rPr>
            <w:rFonts w:ascii="Times" w:hAnsi="Times" w:cs="Times New Roman"/>
            <w:b/>
            <w:sz w:val="22"/>
            <w:szCs w:val="22"/>
            <w:rPrChange w:id="255" w:author="Kevin Corbett" w:date="2015-04-04T11:23:00Z">
              <w:rPr>
                <w:rFonts w:ascii="Times" w:hAnsi="Times" w:cs="Times New Roman"/>
                <w:b/>
                <w:color w:val="0000FF"/>
                <w:sz w:val="22"/>
                <w:szCs w:val="22"/>
              </w:rPr>
            </w:rPrChange>
          </w:rPr>
          <w:delText>1G</w:delText>
        </w:r>
      </w:del>
      <w:ins w:id="256" w:author="Kevin Corbett" w:date="2015-04-01T11:35:00Z">
        <w:r w:rsidR="003E0A1F" w:rsidRPr="00A7145A">
          <w:rPr>
            <w:rFonts w:ascii="Times" w:hAnsi="Times" w:cs="Times New Roman"/>
            <w:b/>
            <w:sz w:val="22"/>
            <w:szCs w:val="22"/>
            <w:rPrChange w:id="257" w:author="Kevin Corbett" w:date="2015-04-04T11:23:00Z">
              <w:rPr>
                <w:rFonts w:ascii="Times" w:hAnsi="Times" w:cs="Times New Roman"/>
                <w:b/>
                <w:color w:val="0000FF"/>
                <w:sz w:val="22"/>
                <w:szCs w:val="22"/>
              </w:rPr>
            </w:rPrChange>
          </w:rPr>
          <w:t>1B</w:t>
        </w:r>
      </w:ins>
      <w:r w:rsidR="00AE1F57" w:rsidRPr="00A7145A">
        <w:rPr>
          <w:rFonts w:ascii="Times" w:hAnsi="Times" w:cs="Times New Roman"/>
          <w:b/>
          <w:sz w:val="22"/>
          <w:szCs w:val="22"/>
          <w:rPrChange w:id="258" w:author="Kevin Corbett" w:date="2015-04-04T11:23:00Z">
            <w:rPr>
              <w:rFonts w:ascii="Times" w:hAnsi="Times" w:cs="Times New Roman"/>
              <w:b/>
              <w:color w:val="0000FF"/>
              <w:sz w:val="22"/>
              <w:szCs w:val="22"/>
            </w:rPr>
          </w:rPrChange>
        </w:rPr>
        <w:t>,</w:t>
      </w:r>
      <w:ins w:id="259" w:author="Kevin Corbett" w:date="2015-04-01T11:35:00Z">
        <w:r w:rsidR="003E0A1F" w:rsidRPr="00A7145A">
          <w:rPr>
            <w:rFonts w:ascii="Times" w:hAnsi="Times" w:cs="Times New Roman"/>
            <w:b/>
            <w:sz w:val="22"/>
            <w:szCs w:val="22"/>
            <w:rPrChange w:id="260" w:author="Kevin Corbett" w:date="2015-04-04T11:23:00Z">
              <w:rPr>
                <w:rFonts w:ascii="Times" w:hAnsi="Times" w:cs="Times New Roman"/>
                <w:b/>
                <w:color w:val="0000FF"/>
                <w:sz w:val="22"/>
                <w:szCs w:val="22"/>
              </w:rPr>
            </w:rPrChange>
          </w:rPr>
          <w:t xml:space="preserve"> 2E</w:t>
        </w:r>
      </w:ins>
      <w:del w:id="261" w:author="Kevin Corbett" w:date="2015-04-01T11:35:00Z">
        <w:r w:rsidR="00AE1F57" w:rsidRPr="00A7145A" w:rsidDel="003E0A1F">
          <w:rPr>
            <w:rFonts w:ascii="Times" w:hAnsi="Times" w:cs="Times New Roman"/>
            <w:b/>
            <w:sz w:val="22"/>
            <w:szCs w:val="22"/>
            <w:rPrChange w:id="262" w:author="Kevin Corbett" w:date="2015-04-04T11:23:00Z">
              <w:rPr>
                <w:rFonts w:ascii="Times" w:hAnsi="Times" w:cs="Times New Roman"/>
                <w:b/>
                <w:color w:val="0000FF"/>
                <w:sz w:val="22"/>
                <w:szCs w:val="22"/>
              </w:rPr>
            </w:rPrChange>
          </w:rPr>
          <w:delText xml:space="preserve"> </w:delText>
        </w:r>
        <w:r w:rsidR="00DF32ED" w:rsidRPr="00A7145A" w:rsidDel="003E0A1F">
          <w:rPr>
            <w:rFonts w:ascii="Times" w:hAnsi="Times" w:cs="Times New Roman"/>
            <w:b/>
            <w:sz w:val="22"/>
            <w:szCs w:val="22"/>
            <w:rPrChange w:id="263" w:author="Kevin Corbett" w:date="2015-04-04T11:23:00Z">
              <w:rPr>
                <w:rFonts w:ascii="Times" w:hAnsi="Times" w:cs="Times New Roman"/>
                <w:b/>
                <w:color w:val="0000FF"/>
                <w:sz w:val="22"/>
                <w:szCs w:val="22"/>
              </w:rPr>
            </w:rPrChange>
          </w:rPr>
          <w:delText>Figure 1-figure supplement 1B</w:delText>
        </w:r>
      </w:del>
      <w:r w:rsidR="00E668F7" w:rsidRPr="00A7145A">
        <w:rPr>
          <w:rFonts w:ascii="Times" w:hAnsi="Times" w:cs="Times New Roman"/>
          <w:sz w:val="22"/>
          <w:szCs w:val="22"/>
        </w:rPr>
        <w:t>)</w:t>
      </w:r>
      <w:ins w:id="264" w:author="Kevin Corbett" w:date="2015-04-01T11:50:00Z">
        <w:r w:rsidR="00B313AC" w:rsidRPr="00A7145A">
          <w:rPr>
            <w:rFonts w:ascii="Times" w:hAnsi="Times" w:cs="Times New Roman"/>
            <w:sz w:val="22"/>
            <w:szCs w:val="22"/>
          </w:rPr>
          <w:t>.</w:t>
        </w:r>
      </w:ins>
      <w:del w:id="265" w:author="Kevin Corbett" w:date="2015-04-01T11:50:00Z">
        <w:r w:rsidR="00E668F7" w:rsidRPr="00A7145A" w:rsidDel="00B313AC">
          <w:rPr>
            <w:rFonts w:ascii="Times" w:hAnsi="Times" w:cs="Times New Roman"/>
            <w:sz w:val="22"/>
            <w:szCs w:val="22"/>
          </w:rPr>
          <w:delText>,</w:delText>
        </w:r>
      </w:del>
      <w:r w:rsidR="00E668F7" w:rsidRPr="00A7145A">
        <w:rPr>
          <w:rFonts w:ascii="Times" w:hAnsi="Times" w:cs="Times New Roman"/>
          <w:sz w:val="22"/>
          <w:szCs w:val="22"/>
        </w:rPr>
        <w:t xml:space="preserve"> </w:t>
      </w:r>
      <w:ins w:id="266" w:author="Kevin Corbett" w:date="2015-04-01T11:50:00Z">
        <w:r w:rsidR="00B313AC" w:rsidRPr="00E5223D">
          <w:rPr>
            <w:rFonts w:ascii="Times" w:hAnsi="Times" w:cs="Times New Roman"/>
            <w:sz w:val="22"/>
            <w:szCs w:val="22"/>
          </w:rPr>
          <w:t xml:space="preserve">This finding </w:t>
        </w:r>
      </w:ins>
      <w:r w:rsidR="00E668F7" w:rsidRPr="00E5223D">
        <w:rPr>
          <w:rFonts w:ascii="Times" w:hAnsi="Times" w:cs="Times New Roman"/>
          <w:sz w:val="22"/>
          <w:szCs w:val="22"/>
        </w:rPr>
        <w:t>suggest</w:t>
      </w:r>
      <w:ins w:id="267" w:author="Kevin Corbett" w:date="2015-04-01T11:50:00Z">
        <w:r w:rsidR="00B313AC" w:rsidRPr="00E5223D">
          <w:rPr>
            <w:rFonts w:ascii="Times" w:hAnsi="Times" w:cs="Times New Roman"/>
            <w:sz w:val="22"/>
            <w:szCs w:val="22"/>
          </w:rPr>
          <w:t>s</w:t>
        </w:r>
      </w:ins>
      <w:del w:id="268" w:author="Kevin Corbett" w:date="2015-04-01T11:50:00Z">
        <w:r w:rsidR="00E668F7" w:rsidRPr="00E5223D" w:rsidDel="00B313AC">
          <w:rPr>
            <w:rFonts w:ascii="Times" w:hAnsi="Times" w:cs="Times New Roman"/>
            <w:sz w:val="22"/>
            <w:szCs w:val="22"/>
          </w:rPr>
          <w:delText>ing</w:delText>
        </w:r>
      </w:del>
      <w:r w:rsidR="00E668F7" w:rsidRPr="00E5223D">
        <w:rPr>
          <w:rFonts w:ascii="Times" w:hAnsi="Times" w:cs="Times New Roman"/>
          <w:sz w:val="22"/>
          <w:szCs w:val="22"/>
        </w:rPr>
        <w:t xml:space="preserve"> that despite sharing a common NTD with a</w:t>
      </w:r>
      <w:r w:rsidR="007C09A8" w:rsidRPr="00E5223D">
        <w:rPr>
          <w:rFonts w:ascii="Times" w:hAnsi="Times" w:cs="Times New Roman"/>
          <w:sz w:val="22"/>
          <w:szCs w:val="22"/>
        </w:rPr>
        <w:t xml:space="preserve"> family of</w:t>
      </w:r>
      <w:r w:rsidR="00E668F7" w:rsidRPr="00E5223D">
        <w:rPr>
          <w:rFonts w:ascii="Times" w:hAnsi="Times" w:cs="Times New Roman"/>
          <w:sz w:val="22"/>
          <w:szCs w:val="22"/>
        </w:rPr>
        <w:t xml:space="preserve"> “classic remodeler</w:t>
      </w:r>
      <w:r w:rsidR="007C09A8" w:rsidRPr="00E5223D">
        <w:rPr>
          <w:rFonts w:ascii="Times" w:hAnsi="Times" w:cs="Times New Roman"/>
          <w:sz w:val="22"/>
          <w:szCs w:val="22"/>
        </w:rPr>
        <w:t>s</w:t>
      </w:r>
      <w:r w:rsidR="0001291A" w:rsidRPr="00E5223D">
        <w:rPr>
          <w:rFonts w:ascii="Times" w:hAnsi="Times" w:cs="Times New Roman"/>
          <w:sz w:val="22"/>
          <w:szCs w:val="22"/>
        </w:rPr>
        <w:t xml:space="preserve">”, the </w:t>
      </w:r>
      <w:ins w:id="269" w:author="Kevin Corbett" w:date="2015-04-01T11:50:00Z">
        <w:r w:rsidR="00B313AC" w:rsidRPr="00E5223D">
          <w:rPr>
            <w:rFonts w:ascii="Times" w:hAnsi="Times" w:cs="Times New Roman"/>
            <w:sz w:val="22"/>
            <w:szCs w:val="22"/>
          </w:rPr>
          <w:t xml:space="preserve">detailed </w:t>
        </w:r>
      </w:ins>
      <w:del w:id="270" w:author="Kevin Corbett" w:date="2015-04-01T11:51:00Z">
        <w:r w:rsidR="0001291A" w:rsidRPr="00E5223D" w:rsidDel="00B313AC">
          <w:rPr>
            <w:rFonts w:ascii="Times" w:hAnsi="Times" w:cs="Times New Roman"/>
            <w:sz w:val="22"/>
            <w:szCs w:val="22"/>
          </w:rPr>
          <w:delText xml:space="preserve">physical </w:delText>
        </w:r>
      </w:del>
      <w:r w:rsidR="0001291A" w:rsidRPr="00E5223D">
        <w:rPr>
          <w:rFonts w:ascii="Times" w:hAnsi="Times" w:cs="Times New Roman"/>
          <w:sz w:val="22"/>
          <w:szCs w:val="22"/>
        </w:rPr>
        <w:t>mechanism</w:t>
      </w:r>
      <w:ins w:id="271" w:author="Kevin Corbett" w:date="2015-04-01T11:51:00Z">
        <w:r w:rsidR="00B313AC" w:rsidRPr="00E5223D">
          <w:rPr>
            <w:rFonts w:ascii="Times" w:hAnsi="Times" w:cs="Times New Roman"/>
            <w:sz w:val="22"/>
            <w:szCs w:val="22"/>
          </w:rPr>
          <w:t xml:space="preserve"> for nucleotide-dependent conformational changes</w:t>
        </w:r>
      </w:ins>
      <w:r w:rsidR="00E668F7" w:rsidRPr="00E5223D">
        <w:rPr>
          <w:rFonts w:ascii="Times" w:hAnsi="Times" w:cs="Times New Roman"/>
          <w:sz w:val="22"/>
          <w:szCs w:val="22"/>
        </w:rPr>
        <w:t xml:space="preserve"> </w:t>
      </w:r>
      <w:del w:id="272" w:author="Kevin Corbett" w:date="2015-04-01T11:51:00Z">
        <w:r w:rsidR="00E668F7" w:rsidRPr="00E5223D" w:rsidDel="00B313AC">
          <w:rPr>
            <w:rFonts w:ascii="Times" w:hAnsi="Times" w:cs="Times New Roman"/>
            <w:sz w:val="22"/>
            <w:szCs w:val="22"/>
          </w:rPr>
          <w:delText xml:space="preserve">of </w:delText>
        </w:r>
      </w:del>
      <w:ins w:id="273" w:author="Kevin Corbett" w:date="2015-04-01T11:51:00Z">
        <w:r w:rsidR="00B313AC" w:rsidRPr="00E5223D">
          <w:rPr>
            <w:rFonts w:ascii="Times" w:hAnsi="Times" w:cs="Times New Roman"/>
            <w:sz w:val="22"/>
            <w:szCs w:val="22"/>
          </w:rPr>
          <w:t xml:space="preserve">in </w:t>
        </w:r>
      </w:ins>
      <w:r w:rsidR="00E668F7" w:rsidRPr="00E5223D">
        <w:rPr>
          <w:rFonts w:ascii="Times" w:hAnsi="Times" w:cs="Times New Roman"/>
          <w:sz w:val="22"/>
          <w:szCs w:val="22"/>
        </w:rPr>
        <w:t>Pch2/TRIP13 may more closely resemble other AAA+ families.</w:t>
      </w:r>
      <w:del w:id="274" w:author="Kevin Corbett" w:date="2015-04-01T11:51:00Z">
        <w:r w:rsidR="00E668F7" w:rsidRPr="00E5223D" w:rsidDel="00B313AC">
          <w:rPr>
            <w:rFonts w:ascii="Times" w:hAnsi="Times" w:cs="Times New Roman"/>
            <w:sz w:val="22"/>
            <w:szCs w:val="22"/>
          </w:rPr>
          <w:delText xml:space="preserve"> Supporting this idea, Pch2/TRIP13 </w:delText>
        </w:r>
        <w:r w:rsidR="00AE1F57" w:rsidRPr="00E5223D" w:rsidDel="00B313AC">
          <w:rPr>
            <w:rFonts w:ascii="Times" w:hAnsi="Times" w:cs="Times New Roman"/>
            <w:sz w:val="22"/>
            <w:szCs w:val="22"/>
          </w:rPr>
          <w:delText xml:space="preserve">also </w:delText>
        </w:r>
        <w:r w:rsidR="00E668F7" w:rsidRPr="00E5223D" w:rsidDel="00B313AC">
          <w:rPr>
            <w:rFonts w:ascii="Times" w:hAnsi="Times" w:cs="Times New Roman"/>
            <w:sz w:val="22"/>
            <w:szCs w:val="22"/>
          </w:rPr>
          <w:delText xml:space="preserve">possesses a single “arginine finger” residue, which reaches from the large AAA domain into the active site of the neighboring subunit, rather than the </w:delText>
        </w:r>
        <w:r w:rsidR="00AE1F57" w:rsidRPr="00E5223D" w:rsidDel="00B313AC">
          <w:rPr>
            <w:rFonts w:ascii="Times" w:hAnsi="Times" w:cs="Times New Roman"/>
            <w:sz w:val="22"/>
            <w:szCs w:val="22"/>
          </w:rPr>
          <w:delText>double arginine finger</w:delText>
        </w:r>
        <w:r w:rsidR="00E668F7" w:rsidRPr="00E5223D" w:rsidDel="00B313AC">
          <w:rPr>
            <w:rFonts w:ascii="Times" w:hAnsi="Times" w:cs="Times New Roman"/>
            <w:sz w:val="22"/>
            <w:szCs w:val="22"/>
          </w:rPr>
          <w:delText xml:space="preserve"> found in the “classic remodelers” </w:delText>
        </w:r>
        <w:r w:rsidR="005B492C" w:rsidRPr="00E5223D" w:rsidDel="00B313AC">
          <w:rPr>
            <w:rFonts w:ascii="Times" w:hAnsi="Times" w:cs="Times New Roman"/>
            <w:sz w:val="22"/>
            <w:szCs w:val="22"/>
          </w:rPr>
          <w:delText>(</w:delText>
        </w:r>
        <w:r w:rsidR="00DF32ED" w:rsidRPr="00A7145A" w:rsidDel="00B313AC">
          <w:rPr>
            <w:rFonts w:ascii="Times" w:hAnsi="Times" w:cs="Times New Roman"/>
            <w:b/>
            <w:sz w:val="22"/>
            <w:szCs w:val="22"/>
            <w:rPrChange w:id="275" w:author="Kevin Corbett" w:date="2015-04-04T11:23:00Z">
              <w:rPr>
                <w:rFonts w:ascii="Times" w:hAnsi="Times" w:cs="Times New Roman"/>
                <w:b/>
                <w:color w:val="0000FF"/>
                <w:sz w:val="22"/>
                <w:szCs w:val="22"/>
              </w:rPr>
            </w:rPrChange>
          </w:rPr>
          <w:delText>Figure 1-figure supplement 1B</w:delText>
        </w:r>
        <w:r w:rsidR="005B492C" w:rsidRPr="00A7145A" w:rsidDel="00B313AC">
          <w:rPr>
            <w:rFonts w:ascii="Times" w:hAnsi="Times" w:cs="Times New Roman"/>
            <w:sz w:val="22"/>
            <w:szCs w:val="22"/>
          </w:rPr>
          <w:delText>).</w:delText>
        </w:r>
      </w:del>
    </w:p>
    <w:p w14:paraId="31E3BD2F" w14:textId="2615FF21" w:rsidR="00E668F7" w:rsidRPr="009C41BF" w:rsidRDefault="00E668F7" w:rsidP="007042B1">
      <w:pPr>
        <w:spacing w:after="120" w:line="480" w:lineRule="auto"/>
        <w:rPr>
          <w:rFonts w:ascii="Times" w:hAnsi="Times" w:cs="Times New Roman"/>
          <w:b/>
          <w:sz w:val="22"/>
          <w:szCs w:val="22"/>
        </w:rPr>
      </w:pPr>
      <w:r w:rsidRPr="009C41BF">
        <w:rPr>
          <w:rFonts w:ascii="Times" w:hAnsi="Times" w:cs="Times New Roman"/>
          <w:b/>
          <w:sz w:val="22"/>
          <w:szCs w:val="22"/>
        </w:rPr>
        <w:t>Nucleotide-driven conformational changes in the PCH-2 hexamer</w:t>
      </w:r>
    </w:p>
    <w:p w14:paraId="4E35793A" w14:textId="51236325" w:rsidR="00175911" w:rsidRPr="00A7145A" w:rsidRDefault="007A093E" w:rsidP="007042B1">
      <w:pPr>
        <w:spacing w:after="120" w:line="480" w:lineRule="auto"/>
        <w:rPr>
          <w:rFonts w:ascii="Times" w:hAnsi="Times" w:cs="Times New Roman"/>
          <w:sz w:val="22"/>
          <w:szCs w:val="22"/>
        </w:rPr>
      </w:pPr>
      <w:del w:id="276" w:author="Kevin Corbett" w:date="2015-04-04T11:29:00Z">
        <w:r w:rsidRPr="009C41BF" w:rsidDel="00E5223D">
          <w:rPr>
            <w:rFonts w:ascii="Times" w:hAnsi="Times" w:cs="Times New Roman"/>
            <w:sz w:val="22"/>
            <w:szCs w:val="22"/>
          </w:rPr>
          <w:delText xml:space="preserve">While the PCH-2 NTD structure </w:delText>
        </w:r>
        <w:r w:rsidR="00AE1F57" w:rsidRPr="004E262E" w:rsidDel="00E5223D">
          <w:rPr>
            <w:rFonts w:ascii="Times" w:hAnsi="Times" w:cs="Times New Roman"/>
            <w:sz w:val="22"/>
            <w:szCs w:val="22"/>
          </w:rPr>
          <w:delText>highlights</w:delText>
        </w:r>
        <w:r w:rsidRPr="004E262E" w:rsidDel="00E5223D">
          <w:rPr>
            <w:rFonts w:ascii="Times" w:hAnsi="Times" w:cs="Times New Roman"/>
            <w:sz w:val="22"/>
            <w:szCs w:val="22"/>
          </w:rPr>
          <w:delText xml:space="preserve"> an evolutionary relationship with the “classic remodeler” family of AAA+ ATPases, the protein’s active-site architecture strongly suggests a </w:delText>
        </w:r>
        <w:r w:rsidR="00A259F6" w:rsidRPr="004E262E" w:rsidDel="00E5223D">
          <w:rPr>
            <w:rFonts w:ascii="Times" w:hAnsi="Times" w:cs="Times New Roman"/>
            <w:sz w:val="22"/>
            <w:szCs w:val="22"/>
          </w:rPr>
          <w:delText xml:space="preserve">structural </w:delText>
        </w:r>
        <w:r w:rsidRPr="004E262E" w:rsidDel="00E5223D">
          <w:rPr>
            <w:rFonts w:ascii="Times" w:hAnsi="Times" w:cs="Times New Roman"/>
            <w:sz w:val="22"/>
            <w:szCs w:val="22"/>
          </w:rPr>
          <w:delText xml:space="preserve">mechanism </w:delText>
        </w:r>
        <w:r w:rsidR="00A259F6" w:rsidRPr="00A7145A" w:rsidDel="00E5223D">
          <w:rPr>
            <w:rFonts w:ascii="Times" w:hAnsi="Times" w:cs="Times New Roman"/>
            <w:sz w:val="22"/>
            <w:szCs w:val="22"/>
          </w:rPr>
          <w:delText>distinct from these proteins</w:delText>
        </w:r>
        <w:r w:rsidRPr="00A7145A" w:rsidDel="00E5223D">
          <w:rPr>
            <w:rFonts w:ascii="Times" w:hAnsi="Times" w:cs="Times New Roman"/>
            <w:sz w:val="22"/>
            <w:szCs w:val="22"/>
          </w:rPr>
          <w:delText>.</w:delText>
        </w:r>
        <w:r w:rsidR="007B14FF" w:rsidRPr="00A7145A" w:rsidDel="00E5223D">
          <w:rPr>
            <w:rFonts w:ascii="Times" w:hAnsi="Times" w:cs="Times New Roman"/>
            <w:sz w:val="22"/>
            <w:szCs w:val="22"/>
          </w:rPr>
          <w:delText xml:space="preserve"> </w:delText>
        </w:r>
      </w:del>
      <w:r w:rsidR="007B14FF" w:rsidRPr="00A7145A">
        <w:rPr>
          <w:rFonts w:ascii="Times" w:hAnsi="Times" w:cs="Times New Roman"/>
          <w:sz w:val="22"/>
          <w:szCs w:val="22"/>
        </w:rPr>
        <w:t xml:space="preserve">The </w:t>
      </w:r>
      <w:r w:rsidR="00495A6B" w:rsidRPr="00A7145A">
        <w:rPr>
          <w:rFonts w:ascii="Times" w:hAnsi="Times" w:cs="Times New Roman"/>
          <w:sz w:val="22"/>
          <w:szCs w:val="22"/>
        </w:rPr>
        <w:t xml:space="preserve">distinctly asymmetric </w:t>
      </w:r>
      <w:r w:rsidR="007B14FF" w:rsidRPr="00A7145A">
        <w:rPr>
          <w:rFonts w:ascii="Times" w:hAnsi="Times" w:cs="Times New Roman"/>
          <w:sz w:val="22"/>
          <w:szCs w:val="22"/>
        </w:rPr>
        <w:t xml:space="preserve">hexamer architecture of PCH-2 </w:t>
      </w:r>
      <w:del w:id="277" w:author="Kevin Corbett" w:date="2015-04-04T11:28:00Z">
        <w:r w:rsidR="00334977" w:rsidRPr="00A7145A" w:rsidDel="00E5223D">
          <w:rPr>
            <w:rFonts w:ascii="Times" w:hAnsi="Times" w:cs="Times New Roman"/>
            <w:sz w:val="22"/>
            <w:szCs w:val="22"/>
          </w:rPr>
          <w:delText>supports this idea</w:delText>
        </w:r>
      </w:del>
      <w:ins w:id="278" w:author="Kevin Corbett" w:date="2015-04-04T11:28:00Z">
        <w:r w:rsidR="00E5223D">
          <w:rPr>
            <w:rFonts w:ascii="Times" w:hAnsi="Times" w:cs="Times New Roman"/>
            <w:sz w:val="22"/>
            <w:szCs w:val="22"/>
          </w:rPr>
          <w:t xml:space="preserve">provides clues to </w:t>
        </w:r>
      </w:ins>
      <w:ins w:id="279" w:author="Kevin Corbett" w:date="2015-04-04T11:29:00Z">
        <w:r w:rsidR="00E5223D">
          <w:rPr>
            <w:rFonts w:ascii="Times" w:hAnsi="Times" w:cs="Times New Roman"/>
            <w:sz w:val="22"/>
            <w:szCs w:val="22"/>
          </w:rPr>
          <w:t>conformational changes that likely occur</w:t>
        </w:r>
      </w:ins>
      <w:ins w:id="280" w:author="Kevin Corbett" w:date="2015-04-04T11:28:00Z">
        <w:r w:rsidR="00E5223D">
          <w:rPr>
            <w:rFonts w:ascii="Times" w:hAnsi="Times" w:cs="Times New Roman"/>
            <w:sz w:val="22"/>
            <w:szCs w:val="22"/>
          </w:rPr>
          <w:t xml:space="preserve"> </w:t>
        </w:r>
      </w:ins>
      <w:ins w:id="281" w:author="Kevin Corbett" w:date="2015-04-04T11:29:00Z">
        <w:r w:rsidR="00E5223D">
          <w:rPr>
            <w:rFonts w:ascii="Times" w:hAnsi="Times" w:cs="Times New Roman"/>
            <w:sz w:val="22"/>
            <w:szCs w:val="22"/>
          </w:rPr>
          <w:t>during ATP binding, hydrolysis, and release</w:t>
        </w:r>
      </w:ins>
      <w:r w:rsidRPr="00E5223D">
        <w:rPr>
          <w:rFonts w:ascii="Times" w:hAnsi="Times" w:cs="Times New Roman"/>
          <w:sz w:val="22"/>
          <w:szCs w:val="22"/>
        </w:rPr>
        <w:t xml:space="preserve">. </w:t>
      </w:r>
      <w:r w:rsidR="00D30B36" w:rsidRPr="00E5223D">
        <w:rPr>
          <w:rFonts w:ascii="Times" w:hAnsi="Times" w:cs="Times New Roman"/>
          <w:sz w:val="22"/>
          <w:szCs w:val="22"/>
        </w:rPr>
        <w:t>Within the hexamer,</w:t>
      </w:r>
      <w:r w:rsidRPr="00E5223D">
        <w:rPr>
          <w:rFonts w:ascii="Times" w:hAnsi="Times" w:cs="Times New Roman"/>
          <w:sz w:val="22"/>
          <w:szCs w:val="22"/>
        </w:rPr>
        <w:t xml:space="preserve"> four </w:t>
      </w:r>
      <w:r w:rsidR="00495A6B" w:rsidRPr="00E5223D">
        <w:rPr>
          <w:rFonts w:ascii="Times" w:hAnsi="Times" w:cs="Times New Roman"/>
          <w:sz w:val="22"/>
          <w:szCs w:val="22"/>
        </w:rPr>
        <w:t xml:space="preserve">PCH-2 </w:t>
      </w:r>
      <w:r w:rsidRPr="00E5223D">
        <w:rPr>
          <w:rFonts w:ascii="Times" w:hAnsi="Times" w:cs="Times New Roman"/>
          <w:sz w:val="22"/>
          <w:szCs w:val="22"/>
        </w:rPr>
        <w:t xml:space="preserve">subunits </w:t>
      </w:r>
      <w:r w:rsidR="005B492C" w:rsidRPr="00E5223D">
        <w:rPr>
          <w:rFonts w:ascii="Times" w:hAnsi="Times" w:cs="Times New Roman"/>
          <w:sz w:val="22"/>
          <w:szCs w:val="22"/>
        </w:rPr>
        <w:t>adopt a “closed” conformation</w:t>
      </w:r>
      <w:r w:rsidR="00D30B36" w:rsidRPr="00E5223D">
        <w:rPr>
          <w:rFonts w:ascii="Times" w:hAnsi="Times" w:cs="Times New Roman"/>
          <w:sz w:val="22"/>
          <w:szCs w:val="22"/>
        </w:rPr>
        <w:t xml:space="preserve"> equivalent to that observed in most AAA+ “classic remodeler” structures</w:t>
      </w:r>
      <w:r w:rsidR="00AE1F57" w:rsidRPr="00E5223D">
        <w:rPr>
          <w:rFonts w:ascii="Times" w:hAnsi="Times" w:cs="Times New Roman"/>
          <w:sz w:val="22"/>
          <w:szCs w:val="22"/>
        </w:rPr>
        <w:t>, with the large and small AAA</w:t>
      </w:r>
      <w:r w:rsidR="005B492C" w:rsidRPr="00E5223D">
        <w:rPr>
          <w:rFonts w:ascii="Times" w:hAnsi="Times" w:cs="Times New Roman"/>
          <w:sz w:val="22"/>
          <w:szCs w:val="22"/>
        </w:rPr>
        <w:t xml:space="preserve"> domains tightly associated around the ATP-binding site. Two of these subunits (chains B and E) </w:t>
      </w:r>
      <w:r w:rsidR="00D30B36" w:rsidRPr="00E5223D">
        <w:rPr>
          <w:rFonts w:ascii="Times" w:hAnsi="Times" w:cs="Times New Roman"/>
          <w:sz w:val="22"/>
          <w:szCs w:val="22"/>
        </w:rPr>
        <w:t>are</w:t>
      </w:r>
      <w:r w:rsidR="005B492C" w:rsidRPr="00E5223D">
        <w:rPr>
          <w:rFonts w:ascii="Times" w:hAnsi="Times" w:cs="Times New Roman"/>
          <w:sz w:val="22"/>
          <w:szCs w:val="22"/>
        </w:rPr>
        <w:t xml:space="preserve"> bound </w:t>
      </w:r>
      <w:r w:rsidR="00D30B36" w:rsidRPr="00E5223D">
        <w:rPr>
          <w:rFonts w:ascii="Times" w:hAnsi="Times" w:cs="Times New Roman"/>
          <w:sz w:val="22"/>
          <w:szCs w:val="22"/>
        </w:rPr>
        <w:t xml:space="preserve">to </w:t>
      </w:r>
      <w:r w:rsidR="005B492C" w:rsidRPr="00E5223D">
        <w:rPr>
          <w:rFonts w:ascii="Times" w:hAnsi="Times" w:cs="Times New Roman"/>
          <w:sz w:val="22"/>
          <w:szCs w:val="22"/>
        </w:rPr>
        <w:t xml:space="preserve">ADP </w:t>
      </w:r>
      <w:r w:rsidR="00D30B36" w:rsidRPr="00E5223D">
        <w:rPr>
          <w:rFonts w:ascii="Times" w:hAnsi="Times" w:cs="Times New Roman"/>
          <w:sz w:val="22"/>
          <w:szCs w:val="22"/>
        </w:rPr>
        <w:t>in our structure,</w:t>
      </w:r>
      <w:r w:rsidR="005B492C" w:rsidRPr="00E5223D">
        <w:rPr>
          <w:rFonts w:ascii="Times" w:hAnsi="Times" w:cs="Times New Roman"/>
          <w:sz w:val="22"/>
          <w:szCs w:val="22"/>
        </w:rPr>
        <w:t xml:space="preserve"> </w:t>
      </w:r>
      <w:r w:rsidR="00D30B36" w:rsidRPr="00E5223D">
        <w:rPr>
          <w:rFonts w:ascii="Times" w:hAnsi="Times" w:cs="Times New Roman"/>
          <w:sz w:val="22"/>
          <w:szCs w:val="22"/>
        </w:rPr>
        <w:t>while</w:t>
      </w:r>
      <w:r w:rsidR="005B492C" w:rsidRPr="00E5223D">
        <w:rPr>
          <w:rFonts w:ascii="Times" w:hAnsi="Times" w:cs="Times New Roman"/>
          <w:sz w:val="22"/>
          <w:szCs w:val="22"/>
        </w:rPr>
        <w:t xml:space="preserve"> the other two (chains A and D) contain a SO</w:t>
      </w:r>
      <w:r w:rsidR="005B492C" w:rsidRPr="00E5223D">
        <w:rPr>
          <w:rFonts w:ascii="Times" w:hAnsi="Times" w:cs="Times New Roman"/>
          <w:sz w:val="22"/>
          <w:szCs w:val="22"/>
          <w:vertAlign w:val="subscript"/>
        </w:rPr>
        <w:t>4</w:t>
      </w:r>
      <w:r w:rsidR="005B492C" w:rsidRPr="00E5223D">
        <w:rPr>
          <w:rFonts w:ascii="Times" w:hAnsi="Times" w:cs="Times New Roman"/>
          <w:sz w:val="22"/>
          <w:szCs w:val="22"/>
          <w:vertAlign w:val="superscript"/>
        </w:rPr>
        <w:t>-</w:t>
      </w:r>
      <w:r w:rsidR="005B492C" w:rsidRPr="00E5223D">
        <w:rPr>
          <w:rFonts w:ascii="Times" w:hAnsi="Times" w:cs="Times New Roman"/>
          <w:sz w:val="22"/>
          <w:szCs w:val="22"/>
        </w:rPr>
        <w:t xml:space="preserve"> ion from the crystallization buffer. </w:t>
      </w:r>
      <w:r w:rsidR="00A259F6" w:rsidRPr="00E5223D">
        <w:rPr>
          <w:rFonts w:ascii="Times" w:hAnsi="Times" w:cs="Times New Roman"/>
          <w:sz w:val="22"/>
          <w:szCs w:val="22"/>
        </w:rPr>
        <w:t>A</w:t>
      </w:r>
      <w:r w:rsidR="00175911" w:rsidRPr="00E5223D">
        <w:rPr>
          <w:rFonts w:ascii="Times" w:hAnsi="Times" w:cs="Times New Roman"/>
          <w:sz w:val="22"/>
          <w:szCs w:val="22"/>
        </w:rPr>
        <w:t>symmetry in the P</w:t>
      </w:r>
      <w:r w:rsidR="00AE1F57" w:rsidRPr="00E5223D">
        <w:rPr>
          <w:rFonts w:ascii="Times" w:hAnsi="Times" w:cs="Times New Roman"/>
          <w:sz w:val="22"/>
          <w:szCs w:val="22"/>
        </w:rPr>
        <w:t xml:space="preserve">CH-2 hexamer </w:t>
      </w:r>
      <w:r w:rsidR="00A259F6" w:rsidRPr="00E5223D">
        <w:rPr>
          <w:rFonts w:ascii="Times" w:hAnsi="Times" w:cs="Times New Roman"/>
          <w:sz w:val="22"/>
          <w:szCs w:val="22"/>
        </w:rPr>
        <w:t>arises</w:t>
      </w:r>
      <w:r w:rsidR="00AE1F57" w:rsidRPr="00E5223D">
        <w:rPr>
          <w:rFonts w:ascii="Times" w:hAnsi="Times" w:cs="Times New Roman"/>
          <w:sz w:val="22"/>
          <w:szCs w:val="22"/>
        </w:rPr>
        <w:t xml:space="preserve"> from large</w:t>
      </w:r>
      <w:r w:rsidR="00175911" w:rsidRPr="00E5223D">
        <w:rPr>
          <w:rFonts w:ascii="Times" w:hAnsi="Times" w:cs="Times New Roman"/>
          <w:sz w:val="22"/>
          <w:szCs w:val="22"/>
        </w:rPr>
        <w:t xml:space="preserve"> conformation</w:t>
      </w:r>
      <w:r w:rsidR="00F4196F" w:rsidRPr="00E5223D">
        <w:rPr>
          <w:rFonts w:ascii="Times" w:hAnsi="Times" w:cs="Times New Roman"/>
          <w:sz w:val="22"/>
          <w:szCs w:val="22"/>
        </w:rPr>
        <w:t>al differences</w:t>
      </w:r>
      <w:r w:rsidR="00175911" w:rsidRPr="00E5223D">
        <w:rPr>
          <w:rFonts w:ascii="Times" w:hAnsi="Times" w:cs="Times New Roman"/>
          <w:sz w:val="22"/>
          <w:szCs w:val="22"/>
        </w:rPr>
        <w:t xml:space="preserve"> in</w:t>
      </w:r>
      <w:r w:rsidR="00A259F6" w:rsidRPr="00E5223D">
        <w:rPr>
          <w:rFonts w:ascii="Times" w:hAnsi="Times" w:cs="Times New Roman"/>
          <w:sz w:val="22"/>
          <w:szCs w:val="22"/>
        </w:rPr>
        <w:t xml:space="preserve"> the remaining two subunits (chains C and F</w:t>
      </w:r>
      <w:r w:rsidR="001A5890" w:rsidRPr="00E5223D">
        <w:rPr>
          <w:rFonts w:ascii="Times" w:hAnsi="Times" w:cs="Times New Roman"/>
          <w:sz w:val="22"/>
          <w:szCs w:val="22"/>
        </w:rPr>
        <w:t>, also bound to SO</w:t>
      </w:r>
      <w:r w:rsidR="001A5890" w:rsidRPr="00E5223D">
        <w:rPr>
          <w:rFonts w:ascii="Times" w:hAnsi="Times" w:cs="Times New Roman"/>
          <w:sz w:val="22"/>
          <w:szCs w:val="22"/>
          <w:vertAlign w:val="subscript"/>
        </w:rPr>
        <w:t>4</w:t>
      </w:r>
      <w:r w:rsidR="001A5890" w:rsidRPr="00E5223D">
        <w:rPr>
          <w:rFonts w:ascii="Times" w:hAnsi="Times" w:cs="Times New Roman"/>
          <w:sz w:val="22"/>
          <w:szCs w:val="22"/>
          <w:vertAlign w:val="superscript"/>
        </w:rPr>
        <w:t>-</w:t>
      </w:r>
      <w:r w:rsidR="00A259F6" w:rsidRPr="00E5223D">
        <w:rPr>
          <w:rFonts w:ascii="Times" w:hAnsi="Times" w:cs="Times New Roman"/>
          <w:sz w:val="22"/>
          <w:szCs w:val="22"/>
        </w:rPr>
        <w:t>)</w:t>
      </w:r>
      <w:r w:rsidR="00175911" w:rsidRPr="00E5223D">
        <w:rPr>
          <w:rFonts w:ascii="Times" w:hAnsi="Times" w:cs="Times New Roman"/>
          <w:sz w:val="22"/>
          <w:szCs w:val="22"/>
        </w:rPr>
        <w:t xml:space="preserve">, situated on opposite ends of the extended hexamer. </w:t>
      </w:r>
      <w:r w:rsidR="00D30B36" w:rsidRPr="00E5223D">
        <w:rPr>
          <w:rFonts w:ascii="Times" w:hAnsi="Times" w:cs="Times New Roman"/>
          <w:sz w:val="22"/>
          <w:szCs w:val="22"/>
        </w:rPr>
        <w:t>Compared to the four closed subunits,</w:t>
      </w:r>
      <w:r w:rsidR="005B492C" w:rsidRPr="00E5223D">
        <w:rPr>
          <w:rFonts w:ascii="Times" w:hAnsi="Times" w:cs="Times New Roman"/>
          <w:sz w:val="22"/>
          <w:szCs w:val="22"/>
        </w:rPr>
        <w:t xml:space="preserve"> </w:t>
      </w:r>
      <w:r w:rsidR="00175911" w:rsidRPr="00E5223D">
        <w:rPr>
          <w:rFonts w:ascii="Times" w:hAnsi="Times" w:cs="Times New Roman"/>
          <w:sz w:val="22"/>
          <w:szCs w:val="22"/>
        </w:rPr>
        <w:t>these chains</w:t>
      </w:r>
      <w:r w:rsidR="005B492C" w:rsidRPr="00E5223D">
        <w:rPr>
          <w:rFonts w:ascii="Times" w:hAnsi="Times" w:cs="Times New Roman"/>
          <w:sz w:val="22"/>
          <w:szCs w:val="22"/>
        </w:rPr>
        <w:t xml:space="preserve"> adopt an “open” conformation, in which the small AAA domain is rotated ~70° away from the large AAA domain (</w:t>
      </w:r>
      <w:r w:rsidR="002260F7" w:rsidRPr="00A7145A">
        <w:rPr>
          <w:rFonts w:ascii="Times" w:hAnsi="Times" w:cs="Times New Roman"/>
          <w:b/>
          <w:sz w:val="22"/>
          <w:szCs w:val="22"/>
          <w:rPrChange w:id="282" w:author="Kevin Corbett" w:date="2015-04-04T11:23:00Z">
            <w:rPr>
              <w:rFonts w:ascii="Times" w:hAnsi="Times" w:cs="Times New Roman"/>
              <w:b/>
              <w:color w:val="0000FF"/>
              <w:sz w:val="22"/>
              <w:szCs w:val="22"/>
            </w:rPr>
          </w:rPrChange>
        </w:rPr>
        <w:t>Figure</w:t>
      </w:r>
      <w:r w:rsidR="00F31E53" w:rsidRPr="00A7145A">
        <w:rPr>
          <w:rFonts w:ascii="Times" w:hAnsi="Times" w:cs="Times New Roman"/>
          <w:b/>
          <w:sz w:val="22"/>
          <w:szCs w:val="22"/>
          <w:rPrChange w:id="283" w:author="Kevin Corbett" w:date="2015-04-04T11:23:00Z">
            <w:rPr>
              <w:rFonts w:ascii="Times" w:hAnsi="Times" w:cs="Times New Roman"/>
              <w:b/>
              <w:color w:val="0000FF"/>
              <w:sz w:val="22"/>
              <w:szCs w:val="22"/>
            </w:rPr>
          </w:rPrChange>
        </w:rPr>
        <w:t xml:space="preserve"> </w:t>
      </w:r>
      <w:ins w:id="284" w:author="Kevin Corbett" w:date="2015-04-01T14:34:00Z">
        <w:r w:rsidR="009C67E9" w:rsidRPr="00A7145A">
          <w:rPr>
            <w:rFonts w:ascii="Times" w:hAnsi="Times" w:cs="Times New Roman"/>
            <w:b/>
            <w:sz w:val="22"/>
            <w:szCs w:val="22"/>
            <w:rPrChange w:id="285" w:author="Kevin Corbett" w:date="2015-04-04T11:23:00Z">
              <w:rPr>
                <w:rFonts w:ascii="Times" w:hAnsi="Times" w:cs="Times New Roman"/>
                <w:b/>
                <w:color w:val="0000FF"/>
                <w:sz w:val="22"/>
                <w:szCs w:val="22"/>
              </w:rPr>
            </w:rPrChange>
          </w:rPr>
          <w:t>3</w:t>
        </w:r>
      </w:ins>
      <w:del w:id="286" w:author="Kevin Corbett" w:date="2015-04-01T14:34:00Z">
        <w:r w:rsidR="00F31E53" w:rsidRPr="00A7145A" w:rsidDel="009C67E9">
          <w:rPr>
            <w:rFonts w:ascii="Times" w:hAnsi="Times" w:cs="Times New Roman"/>
            <w:b/>
            <w:sz w:val="22"/>
            <w:szCs w:val="22"/>
            <w:rPrChange w:id="287" w:author="Kevin Corbett" w:date="2015-04-04T11:23:00Z">
              <w:rPr>
                <w:rFonts w:ascii="Times" w:hAnsi="Times" w:cs="Times New Roman"/>
                <w:b/>
                <w:color w:val="0000FF"/>
                <w:sz w:val="22"/>
                <w:szCs w:val="22"/>
              </w:rPr>
            </w:rPrChange>
          </w:rPr>
          <w:delText>2</w:delText>
        </w:r>
      </w:del>
      <w:r w:rsidR="00F31E53" w:rsidRPr="00A7145A">
        <w:rPr>
          <w:rFonts w:ascii="Times" w:hAnsi="Times" w:cs="Times New Roman"/>
          <w:b/>
          <w:sz w:val="22"/>
          <w:szCs w:val="22"/>
          <w:rPrChange w:id="288" w:author="Kevin Corbett" w:date="2015-04-04T11:23:00Z">
            <w:rPr>
              <w:rFonts w:ascii="Times" w:hAnsi="Times" w:cs="Times New Roman"/>
              <w:b/>
              <w:color w:val="0000FF"/>
              <w:sz w:val="22"/>
              <w:szCs w:val="22"/>
            </w:rPr>
          </w:rPrChange>
        </w:rPr>
        <w:t>A-</w:t>
      </w:r>
      <w:r w:rsidR="00DF32ED" w:rsidRPr="00A7145A">
        <w:rPr>
          <w:rFonts w:ascii="Times" w:hAnsi="Times" w:cs="Times New Roman"/>
          <w:b/>
          <w:sz w:val="22"/>
          <w:szCs w:val="22"/>
          <w:rPrChange w:id="289" w:author="Kevin Corbett" w:date="2015-04-04T11:23:00Z">
            <w:rPr>
              <w:rFonts w:ascii="Times" w:hAnsi="Times" w:cs="Times New Roman"/>
              <w:b/>
              <w:color w:val="0000FF"/>
              <w:sz w:val="22"/>
              <w:szCs w:val="22"/>
            </w:rPr>
          </w:rPrChange>
        </w:rPr>
        <w:t>B</w:t>
      </w:r>
      <w:r w:rsidR="00175911" w:rsidRPr="00A7145A">
        <w:rPr>
          <w:rFonts w:ascii="Times" w:hAnsi="Times" w:cs="Times New Roman"/>
          <w:sz w:val="22"/>
          <w:szCs w:val="22"/>
        </w:rPr>
        <w:t>).</w:t>
      </w:r>
    </w:p>
    <w:p w14:paraId="10F578A6" w14:textId="0B13AF9D" w:rsidR="007A093E" w:rsidRPr="00E5223D" w:rsidRDefault="005B492C" w:rsidP="007042B1">
      <w:pPr>
        <w:spacing w:after="120" w:line="480" w:lineRule="auto"/>
        <w:rPr>
          <w:rFonts w:ascii="Times" w:hAnsi="Times" w:cs="Times New Roman"/>
          <w:sz w:val="22"/>
          <w:szCs w:val="22"/>
        </w:rPr>
      </w:pPr>
      <w:r w:rsidRPr="00A7145A">
        <w:rPr>
          <w:rFonts w:ascii="Times" w:hAnsi="Times" w:cs="Times New Roman"/>
          <w:sz w:val="22"/>
          <w:szCs w:val="22"/>
        </w:rPr>
        <w:t>The dramatic conformational differences</w:t>
      </w:r>
      <w:r w:rsidR="00175911" w:rsidRPr="00E5223D">
        <w:rPr>
          <w:rFonts w:ascii="Times" w:hAnsi="Times" w:cs="Times New Roman"/>
          <w:sz w:val="22"/>
          <w:szCs w:val="22"/>
        </w:rPr>
        <w:t xml:space="preserve"> between subunits</w:t>
      </w:r>
      <w:r w:rsidRPr="00E5223D">
        <w:rPr>
          <w:rFonts w:ascii="Times" w:hAnsi="Times" w:cs="Times New Roman"/>
          <w:sz w:val="22"/>
          <w:szCs w:val="22"/>
        </w:rPr>
        <w:t>, and the resulting overall hexamer architecture</w:t>
      </w:r>
      <w:r w:rsidR="00175911" w:rsidRPr="00E5223D">
        <w:rPr>
          <w:rFonts w:ascii="Times" w:hAnsi="Times" w:cs="Times New Roman"/>
          <w:sz w:val="22"/>
          <w:szCs w:val="22"/>
        </w:rPr>
        <w:t xml:space="preserve"> of PCH-2</w:t>
      </w:r>
      <w:r w:rsidRPr="00E5223D">
        <w:rPr>
          <w:rFonts w:ascii="Times" w:hAnsi="Times" w:cs="Times New Roman"/>
          <w:sz w:val="22"/>
          <w:szCs w:val="22"/>
        </w:rPr>
        <w:t>,</w:t>
      </w:r>
      <w:r w:rsidR="00C23522" w:rsidRPr="00E5223D">
        <w:rPr>
          <w:rFonts w:ascii="Times" w:hAnsi="Times" w:cs="Times New Roman"/>
          <w:sz w:val="22"/>
          <w:szCs w:val="22"/>
        </w:rPr>
        <w:t xml:space="preserve"> </w:t>
      </w:r>
      <w:del w:id="290" w:author="Kevin Corbett" w:date="2015-04-04T11:30:00Z">
        <w:r w:rsidR="00C23522" w:rsidRPr="00E5223D" w:rsidDel="00E5223D">
          <w:rPr>
            <w:rFonts w:ascii="Times" w:hAnsi="Times" w:cs="Times New Roman"/>
            <w:sz w:val="22"/>
            <w:szCs w:val="22"/>
          </w:rPr>
          <w:delText>do not resemble</w:delText>
        </w:r>
      </w:del>
      <w:ins w:id="291" w:author="Kevin Corbett" w:date="2015-04-04T11:30:00Z">
        <w:r w:rsidR="00E5223D">
          <w:rPr>
            <w:rFonts w:ascii="Times" w:hAnsi="Times" w:cs="Times New Roman"/>
            <w:sz w:val="22"/>
            <w:szCs w:val="22"/>
          </w:rPr>
          <w:t>are distinct from most</w:t>
        </w:r>
      </w:ins>
      <w:r w:rsidR="00C23522" w:rsidRPr="00E5223D">
        <w:rPr>
          <w:rFonts w:ascii="Times" w:hAnsi="Times" w:cs="Times New Roman"/>
          <w:sz w:val="22"/>
          <w:szCs w:val="22"/>
        </w:rPr>
        <w:t xml:space="preserve"> existing structures of AAA+ “classic remodelers”, which are typically either symmetric or display a subtle helical pitch resulting in a “lock-washer” conformation</w:t>
      </w:r>
      <w:ins w:id="292" w:author="Kevin Corbett" w:date="2015-04-04T11:38:00Z">
        <w:r w:rsidR="009C41BF">
          <w:rPr>
            <w:rFonts w:ascii="Times" w:hAnsi="Times" w:cs="Times New Roman"/>
            <w:sz w:val="22"/>
            <w:szCs w:val="22"/>
          </w:rPr>
          <w:t xml:space="preserve">, and </w:t>
        </w:r>
      </w:ins>
      <w:ins w:id="293" w:author="Kevin Corbett" w:date="2015-04-04T11:39:00Z">
        <w:r w:rsidR="009C41BF">
          <w:rPr>
            <w:rFonts w:ascii="Times" w:hAnsi="Times" w:cs="Times New Roman"/>
            <w:sz w:val="22"/>
            <w:szCs w:val="22"/>
          </w:rPr>
          <w:t>usually lack the</w:t>
        </w:r>
      </w:ins>
      <w:ins w:id="294" w:author="Kevin Corbett" w:date="2015-04-04T11:38:00Z">
        <w:r w:rsidR="009C41BF">
          <w:rPr>
            <w:rFonts w:ascii="Times" w:hAnsi="Times" w:cs="Times New Roman"/>
            <w:sz w:val="22"/>
            <w:szCs w:val="22"/>
          </w:rPr>
          <w:t xml:space="preserve"> </w:t>
        </w:r>
      </w:ins>
      <w:ins w:id="295" w:author="Kevin Corbett" w:date="2015-04-04T11:39:00Z">
        <w:r w:rsidR="009C41BF">
          <w:rPr>
            <w:rFonts w:ascii="Times" w:hAnsi="Times" w:cs="Times New Roman"/>
            <w:sz w:val="22"/>
            <w:szCs w:val="22"/>
          </w:rPr>
          <w:t>significant rotations between large and small AAA domains</w:t>
        </w:r>
      </w:ins>
      <w:ins w:id="296" w:author="Kevin Corbett" w:date="2015-04-04T11:40:00Z">
        <w:r w:rsidR="009C41BF">
          <w:rPr>
            <w:rFonts w:ascii="Times" w:hAnsi="Times" w:cs="Times New Roman"/>
            <w:sz w:val="22"/>
            <w:szCs w:val="22"/>
          </w:rPr>
          <w:t xml:space="preserve"> seen in PCH-2</w:t>
        </w:r>
      </w:ins>
      <w:r w:rsidR="00BC2583" w:rsidRPr="00E5223D">
        <w:rPr>
          <w:rFonts w:ascii="Times" w:hAnsi="Times" w:cs="Times New Roman"/>
          <w:sz w:val="22"/>
          <w:szCs w:val="22"/>
        </w:rPr>
        <w:t xml:space="preserve"> </w:t>
      </w:r>
      <w:r w:rsidR="00A3560F" w:rsidRPr="00E5223D">
        <w:rPr>
          <w:rFonts w:ascii="Times" w:hAnsi="Times" w:cs="Times"/>
          <w:sz w:val="22"/>
          <w:szCs w:val="22"/>
        </w:rPr>
        <w:fldChar w:fldCharType="begin"/>
      </w:r>
      <w:r w:rsidR="00EF2648">
        <w:rPr>
          <w:rFonts w:ascii="Times" w:hAnsi="Times" w:cs="Times"/>
          <w:sz w:val="22"/>
          <w:szCs w:val="22"/>
        </w:rPr>
        <w:instrText xml:space="preserve"> ADDIN PAPERS2_CITATIONS &lt;citation&gt;&lt;uuid&gt;4218FC2F-C9CD-41D6-83C5-864B828B21AB&lt;/uuid&gt;&lt;priority&gt;26&lt;/priority&gt;&lt;publications&gt;&lt;publication&gt;&lt;uuid&gt;4242C334-828C-4594-A0C7-65EE72F52774&lt;/uuid&gt;&lt;volume&gt;16&lt;/volume&gt;&lt;accepted_date&gt;99200802111200000000222000&lt;/accepted_date&gt;&lt;doi&gt;10.1016/j.str.2008.02.010&lt;/doi&gt;&lt;startpage&gt;715&lt;/startpage&gt;&lt;revision_date&gt;99200802111200000000222000&lt;/revision_date&gt;&lt;publication_date&gt;99200805001200000000220000&lt;/publication_date&gt;&lt;url&gt;http://linkinghub.elsevier.com/retrieve/pii/S0969212608000981&lt;/url&gt;&lt;type&gt;400&lt;/type&gt;&lt;title&gt;Improved structures of full-length p97, an AAA ATPase: implications for mechanisms of nucleotide-dependent conformational change.&lt;/title&gt;&lt;submission_date&gt;99200712041200000000222000&lt;/submission_date&gt;&lt;number&gt;5&lt;/number&gt;&lt;institution&gt;Department of Structural Biology, Stanford University, Stanford, CA 94305-5432, USA.&lt;/institution&gt;&lt;subtype&gt;400&lt;/subtype&gt;&lt;endpage&gt;726&lt;/endpage&gt;&lt;bundle&gt;&lt;publication&gt;&lt;title&gt;Structure (London, England : 1993)&lt;/title&gt;&lt;type&gt;-100&lt;/type&gt;&lt;subtype&gt;-100&lt;/subtype&gt;&lt;uuid&gt;0B676724-F570-417D-9F0E-9FF57D4014DE&lt;/uuid&gt;&lt;/publication&gt;&lt;/bundle&gt;&lt;authors&gt;&lt;author&gt;&lt;firstName&gt;Jason&lt;/firstName&gt;&lt;middleNames&gt;M&lt;/middleNames&gt;&lt;lastName&gt;Davies&lt;/lastName&gt;&lt;/author&gt;&lt;author&gt;&lt;firstName&gt;Axel&lt;/firstName&gt;&lt;middleNames&gt;T&lt;/middleNames&gt;&lt;lastName&gt;Brunger&lt;/lastName&gt;&lt;/author&gt;&lt;author&gt;&lt;firstName&gt;William&lt;/firstName&gt;&lt;middleNames&gt;I&lt;/middleNames&gt;&lt;lastName&gt;Weis&lt;/lastName&gt;&lt;/author&gt;&lt;/authors&gt;&lt;/publication&gt;&lt;publication&gt;&lt;uuid&gt;C35C3641-249C-4AA9-A33B-827DA7C73193&lt;/uuid&gt;&lt;volume&gt;518&lt;/volume&gt;&lt;accepted_date&gt;99201412101200000000222000&lt;/accepted_date&gt;&lt;doi&gt;10.1038/nature14148&lt;/doi&gt;&lt;startpage&gt;61&lt;/startpage&gt;&lt;publication_date&gt;99201501121200000000222000&lt;/publication_date&gt;&lt;url&gt;http://www.nature.com/doifinder/10.1038/nature14148&lt;/url&gt;&lt;type&gt;400&lt;/type&gt;&lt;title&gt;Mechanistic insights into the recycling machine of the SNARE complex.&lt;/title&gt;&lt;publisher&gt;Nature Publishing Group&lt;/publisher&gt;&lt;submission_date&gt;99201409241200000000222000&lt;/submission_date&gt;&lt;number&gt;7537&lt;/number&gt;&lt;institution&gt;Department of Molecular and Cellular Physiology, Howard Hughes Medical Institute, Stanford University, Stanford, California 94305, USA.&lt;/institution&gt;&lt;subtype&gt;400&lt;/subtype&gt;&lt;endpage&gt;67&lt;/endpage&gt;&lt;bundle&gt;&lt;publication&gt;&lt;publisher&gt;Nature Publishing Group&lt;/publisher&gt;&lt;title&gt;Nature&lt;/title&gt;&lt;type&gt;-100&lt;/type&gt;&lt;subtype&gt;-100&lt;/subtype&gt;&lt;uuid&gt;195D2B16-C6C5-48BC-9769-35C40C610D2F&lt;/uuid&gt;&lt;/publication&gt;&lt;/bundle&gt;&lt;authors&gt;&lt;author&gt;&lt;firstName&gt;Minglei&lt;/firstName&gt;&lt;lastName&gt;Zhao&lt;/lastName&gt;&lt;/author&gt;&lt;author&gt;&lt;firstName&gt;Shenping&lt;/firstName&gt;&lt;lastName&gt;Wu&lt;/lastName&gt;&lt;/author&gt;&lt;author&gt;&lt;firstName&gt;Qiangjun&lt;/firstName&gt;&lt;lastName&gt;Zhou&lt;/lastName&gt;&lt;/author&gt;&lt;author&gt;&lt;firstName&gt;Sandro&lt;/firstName&gt;&lt;lastName&gt;Vivona&lt;/lastName&gt;&lt;/author&gt;&lt;author&gt;&lt;firstName&gt;Daniel&lt;/firstName&gt;&lt;middleNames&gt;J&lt;/middleNames&gt;&lt;lastName&gt;Cipriano&lt;/lastName&gt;&lt;/author&gt;&lt;author&gt;&lt;firstName&gt;Yifan&lt;/firstName&gt;&lt;lastName&gt;Cheng&lt;/lastName&gt;&lt;/author&gt;&lt;author&gt;&lt;firstName&gt;Axel&lt;/firstName&gt;&lt;middleNames&gt;T&lt;/middleNames&gt;&lt;lastName&gt;Brunger&lt;/lastName&gt;&lt;/author&gt;&lt;/authors&gt;&lt;/publication&gt;&lt;publication&gt;&lt;uuid&gt;6D5EE860-DACE-40C5-8734-1150907B28DD&lt;/uuid&gt;&lt;volume&gt;482&lt;/volume&gt;&lt;accepted_date&gt;99201112121200000000222000&lt;/accepted_date&gt;&lt;doi&gt;10.1038/nature10774&lt;/doi&gt;&lt;startpage&gt;186&lt;/startpage&gt;&lt;publication_date&gt;99201202091200000000222000&lt;/publication_date&gt;&lt;url&gt;http://www.nature.com/doifinder/10.1038/nature10774&lt;/url&gt;&lt;type&gt;400&lt;/type&gt;&lt;title&gt;Complete subunit architecture of the proteasome regulatory particle.&lt;/title&gt;&lt;publisher&gt;Nature Publishing Group&lt;/publisher&gt;&lt;submission_date&gt;99201110251200000000222000&lt;/submission_date&gt;&lt;number&gt;7384&lt;/number&gt;&lt;institution&gt;Life Sciences Division, Lawrence Berkeley National Laboratory, University of California, Berkeley, California 94720, USA.&lt;/institution&gt;&lt;subtype&gt;400&lt;/subtype&gt;&lt;endpage&gt;191&lt;/endpage&gt;&lt;bundle&gt;&lt;publication&gt;&lt;publisher&gt;Nature Publishing Group&lt;/publisher&gt;&lt;title&gt;Nature&lt;/title&gt;&lt;type&gt;-100&lt;/type&gt;&lt;subtype&gt;-100&lt;/subtype&gt;&lt;uuid&gt;195D2B16-C6C5-48BC-9769-35C40C610D2F&lt;/uuid&gt;&lt;/publication&gt;&lt;/bundle&gt;&lt;authors&gt;&lt;author&gt;&lt;firstName&gt;Gabriel&lt;/firstName&gt;&lt;middleNames&gt;C&lt;/middleNames&gt;&lt;lastName&gt;Lander&lt;/lastName&gt;&lt;/author&gt;&lt;author&gt;&lt;firstName&gt;Eric&lt;/firstName&gt;&lt;lastName&gt;Estrin&lt;/lastName&gt;&lt;/author&gt;&lt;author&gt;&lt;firstName&gt;Mary&lt;/firstName&gt;&lt;middleNames&gt;E&lt;/middleNames&gt;&lt;lastName&gt;Matyskiela&lt;/lastName&gt;&lt;/author&gt;&lt;author&gt;&lt;firstName&gt;Charlene&lt;/firstName&gt;&lt;lastName&gt;Bashore&lt;/lastName&gt;&lt;/author&gt;&lt;author&gt;&lt;firstName&gt;Eva&lt;/firstName&gt;&lt;lastName&gt;Nogales&lt;/lastName&gt;&lt;/author&gt;&lt;author&gt;&lt;firstName&gt;Andreas&lt;/firstName&gt;&lt;lastName&gt;Martin&lt;/lastName&gt;&lt;/author&gt;&lt;/authors&gt;&lt;/publication&gt;&lt;/publications&gt;&lt;cites&gt;&lt;/cites&gt;&lt;/citation&gt;</w:instrText>
      </w:r>
      <w:r w:rsidR="00A3560F" w:rsidRPr="00E5223D">
        <w:rPr>
          <w:rFonts w:ascii="Times" w:hAnsi="Times" w:cs="Times"/>
          <w:sz w:val="22"/>
          <w:szCs w:val="22"/>
          <w:rPrChange w:id="297" w:author="Kevin Corbett" w:date="2015-04-04T11:23:00Z">
            <w:rPr>
              <w:rFonts w:ascii="Times" w:hAnsi="Times" w:cs="Times"/>
              <w:sz w:val="22"/>
              <w:szCs w:val="22"/>
            </w:rPr>
          </w:rPrChange>
        </w:rPr>
        <w:fldChar w:fldCharType="separate"/>
      </w:r>
      <w:r w:rsidR="00A3560F" w:rsidRPr="00E5223D">
        <w:rPr>
          <w:rFonts w:ascii="Times" w:hAnsi="Times" w:cs="Times"/>
          <w:sz w:val="22"/>
          <w:szCs w:val="22"/>
        </w:rPr>
        <w:t>(Davies et al., 2008; Lander et al., 2012; Zhao et al., 2015)</w:t>
      </w:r>
      <w:r w:rsidR="00A3560F" w:rsidRPr="00E5223D">
        <w:rPr>
          <w:rFonts w:ascii="Times" w:hAnsi="Times" w:cs="Times"/>
          <w:sz w:val="22"/>
          <w:szCs w:val="22"/>
        </w:rPr>
        <w:fldChar w:fldCharType="end"/>
      </w:r>
      <w:r w:rsidR="00C23522" w:rsidRPr="00A7145A">
        <w:rPr>
          <w:rFonts w:ascii="Times" w:hAnsi="Times" w:cs="Times New Roman"/>
          <w:sz w:val="22"/>
          <w:szCs w:val="22"/>
        </w:rPr>
        <w:t>.</w:t>
      </w:r>
      <w:r w:rsidRPr="00E5223D">
        <w:rPr>
          <w:rFonts w:ascii="Times" w:hAnsi="Times" w:cs="Times New Roman"/>
          <w:sz w:val="22"/>
          <w:szCs w:val="22"/>
        </w:rPr>
        <w:t xml:space="preserve"> </w:t>
      </w:r>
      <w:r w:rsidR="00C23522" w:rsidRPr="00E5223D">
        <w:rPr>
          <w:rFonts w:ascii="Times" w:hAnsi="Times" w:cs="Times New Roman"/>
          <w:sz w:val="22"/>
          <w:szCs w:val="22"/>
        </w:rPr>
        <w:t xml:space="preserve">Instead, the PCH-2 structure </w:t>
      </w:r>
      <w:r w:rsidRPr="00E5223D">
        <w:rPr>
          <w:rFonts w:ascii="Times" w:hAnsi="Times" w:cs="Times New Roman"/>
          <w:sz w:val="22"/>
          <w:szCs w:val="22"/>
        </w:rPr>
        <w:t>closely resemble</w:t>
      </w:r>
      <w:r w:rsidR="00C23522" w:rsidRPr="00E5223D">
        <w:rPr>
          <w:rFonts w:ascii="Times" w:hAnsi="Times" w:cs="Times New Roman"/>
          <w:sz w:val="22"/>
          <w:szCs w:val="22"/>
        </w:rPr>
        <w:t>s</w:t>
      </w:r>
      <w:ins w:id="298" w:author="Kevin Corbett" w:date="2015-04-02T14:40:00Z">
        <w:r w:rsidR="00DB790E" w:rsidRPr="00E5223D">
          <w:rPr>
            <w:rFonts w:ascii="Times" w:hAnsi="Times" w:cs="Times New Roman"/>
            <w:sz w:val="22"/>
            <w:szCs w:val="22"/>
          </w:rPr>
          <w:t xml:space="preserve"> se</w:t>
        </w:r>
        <w:r w:rsidR="00DB790E" w:rsidRPr="009C41BF">
          <w:rPr>
            <w:rFonts w:ascii="Times" w:hAnsi="Times" w:cs="Times New Roman"/>
            <w:sz w:val="22"/>
            <w:szCs w:val="22"/>
          </w:rPr>
          <w:t>veral</w:t>
        </w:r>
      </w:ins>
      <w:r w:rsidRPr="009C41BF">
        <w:rPr>
          <w:rFonts w:ascii="Times" w:hAnsi="Times" w:cs="Times New Roman"/>
          <w:sz w:val="22"/>
          <w:szCs w:val="22"/>
        </w:rPr>
        <w:t xml:space="preserve"> </w:t>
      </w:r>
      <w:r w:rsidR="00175911" w:rsidRPr="009C41BF">
        <w:rPr>
          <w:rFonts w:ascii="Times" w:hAnsi="Times" w:cs="Times New Roman"/>
          <w:sz w:val="22"/>
          <w:szCs w:val="22"/>
        </w:rPr>
        <w:t>prior structures</w:t>
      </w:r>
      <w:r w:rsidRPr="009C41BF">
        <w:rPr>
          <w:rFonts w:ascii="Times" w:hAnsi="Times" w:cs="Times New Roman"/>
          <w:sz w:val="22"/>
          <w:szCs w:val="22"/>
        </w:rPr>
        <w:t xml:space="preserve"> of </w:t>
      </w:r>
      <w:r w:rsidR="00302769" w:rsidRPr="009C41BF">
        <w:rPr>
          <w:rFonts w:ascii="Times" w:hAnsi="Times" w:cs="Times New Roman"/>
          <w:sz w:val="22"/>
          <w:szCs w:val="22"/>
        </w:rPr>
        <w:t xml:space="preserve">the </w:t>
      </w:r>
      <w:r w:rsidRPr="009C41BF">
        <w:rPr>
          <w:rFonts w:ascii="Times" w:hAnsi="Times" w:cs="Times New Roman"/>
          <w:sz w:val="22"/>
          <w:szCs w:val="22"/>
        </w:rPr>
        <w:t>ClpX</w:t>
      </w:r>
      <w:r w:rsidR="00302769" w:rsidRPr="009C41BF">
        <w:rPr>
          <w:rFonts w:ascii="Times" w:hAnsi="Times" w:cs="Times New Roman"/>
          <w:sz w:val="22"/>
          <w:szCs w:val="22"/>
        </w:rPr>
        <w:t xml:space="preserve"> unfoldase</w:t>
      </w:r>
      <w:del w:id="299" w:author="Kevin Corbett" w:date="2015-04-02T14:40:00Z">
        <w:r w:rsidR="00C23522" w:rsidRPr="009C41BF" w:rsidDel="00DB790E">
          <w:rPr>
            <w:rFonts w:ascii="Times" w:hAnsi="Times" w:cs="Times New Roman"/>
            <w:sz w:val="22"/>
            <w:szCs w:val="22"/>
          </w:rPr>
          <w:delText xml:space="preserve"> in its nucleotide-free state</w:delText>
        </w:r>
      </w:del>
      <w:r w:rsidR="00C23522" w:rsidRPr="009C41BF">
        <w:rPr>
          <w:rFonts w:ascii="Times" w:hAnsi="Times" w:cs="Times New Roman"/>
          <w:sz w:val="22"/>
          <w:szCs w:val="22"/>
        </w:rPr>
        <w:t>, which contain</w:t>
      </w:r>
      <w:del w:id="300" w:author="Kevin Corbett" w:date="2015-04-02T14:40:00Z">
        <w:r w:rsidR="00C23522" w:rsidRPr="009C41BF" w:rsidDel="00DB790E">
          <w:rPr>
            <w:rFonts w:ascii="Times" w:hAnsi="Times" w:cs="Times New Roman"/>
            <w:sz w:val="22"/>
            <w:szCs w:val="22"/>
          </w:rPr>
          <w:delText>s</w:delText>
        </w:r>
      </w:del>
      <w:r w:rsidR="00C23522" w:rsidRPr="009C41BF">
        <w:rPr>
          <w:rFonts w:ascii="Times" w:hAnsi="Times" w:cs="Times New Roman"/>
          <w:sz w:val="22"/>
          <w:szCs w:val="22"/>
        </w:rPr>
        <w:t xml:space="preserve"> four “closed” and two “open” subunits arranged in the same pattern as in PCH-2 (</w:t>
      </w:r>
      <w:r w:rsidR="00C23522" w:rsidRPr="00A7145A">
        <w:rPr>
          <w:rFonts w:ascii="Times" w:hAnsi="Times" w:cs="Times New Roman"/>
          <w:b/>
          <w:sz w:val="22"/>
          <w:szCs w:val="22"/>
          <w:rPrChange w:id="301" w:author="Kevin Corbett" w:date="2015-04-04T11:23:00Z">
            <w:rPr>
              <w:rFonts w:ascii="Times" w:hAnsi="Times" w:cs="Times New Roman"/>
              <w:b/>
              <w:color w:val="0000FF"/>
              <w:sz w:val="22"/>
              <w:szCs w:val="22"/>
            </w:rPr>
          </w:rPrChange>
        </w:rPr>
        <w:t xml:space="preserve">Figure </w:t>
      </w:r>
      <w:ins w:id="302" w:author="Kevin Corbett" w:date="2015-04-01T14:34:00Z">
        <w:r w:rsidR="009C67E9" w:rsidRPr="00A7145A">
          <w:rPr>
            <w:rFonts w:ascii="Times" w:hAnsi="Times" w:cs="Times New Roman"/>
            <w:b/>
            <w:sz w:val="22"/>
            <w:szCs w:val="22"/>
            <w:rPrChange w:id="303" w:author="Kevin Corbett" w:date="2015-04-04T11:23:00Z">
              <w:rPr>
                <w:rFonts w:ascii="Times" w:hAnsi="Times" w:cs="Times New Roman"/>
                <w:b/>
                <w:color w:val="0000FF"/>
                <w:sz w:val="22"/>
                <w:szCs w:val="22"/>
              </w:rPr>
            </w:rPrChange>
          </w:rPr>
          <w:t>3</w:t>
        </w:r>
      </w:ins>
      <w:del w:id="304" w:author="Kevin Corbett" w:date="2015-04-01T14:34:00Z">
        <w:r w:rsidR="00C23522" w:rsidRPr="00A7145A" w:rsidDel="009C67E9">
          <w:rPr>
            <w:rFonts w:ascii="Times" w:hAnsi="Times" w:cs="Times New Roman"/>
            <w:b/>
            <w:sz w:val="22"/>
            <w:szCs w:val="22"/>
            <w:rPrChange w:id="305" w:author="Kevin Corbett" w:date="2015-04-04T11:23:00Z">
              <w:rPr>
                <w:rFonts w:ascii="Times" w:hAnsi="Times" w:cs="Times New Roman"/>
                <w:b/>
                <w:color w:val="0000FF"/>
                <w:sz w:val="22"/>
                <w:szCs w:val="22"/>
              </w:rPr>
            </w:rPrChange>
          </w:rPr>
          <w:delText>2</w:delText>
        </w:r>
      </w:del>
      <w:r w:rsidR="00C23522" w:rsidRPr="00A7145A">
        <w:rPr>
          <w:rFonts w:ascii="Times" w:hAnsi="Times" w:cs="Times New Roman"/>
          <w:b/>
          <w:sz w:val="22"/>
          <w:szCs w:val="22"/>
          <w:rPrChange w:id="306" w:author="Kevin Corbett" w:date="2015-04-04T11:23:00Z">
            <w:rPr>
              <w:rFonts w:ascii="Times" w:hAnsi="Times" w:cs="Times New Roman"/>
              <w:b/>
              <w:color w:val="0000FF"/>
              <w:sz w:val="22"/>
              <w:szCs w:val="22"/>
            </w:rPr>
          </w:rPrChange>
        </w:rPr>
        <w:t xml:space="preserve">C, </w:t>
      </w:r>
      <w:r w:rsidR="00DF32ED" w:rsidRPr="00A7145A">
        <w:rPr>
          <w:rFonts w:ascii="Times" w:hAnsi="Times" w:cs="Times New Roman"/>
          <w:b/>
          <w:sz w:val="22"/>
          <w:szCs w:val="22"/>
          <w:rPrChange w:id="307" w:author="Kevin Corbett" w:date="2015-04-04T11:23:00Z">
            <w:rPr>
              <w:rFonts w:ascii="Times" w:hAnsi="Times" w:cs="Times New Roman"/>
              <w:b/>
              <w:color w:val="0000FF"/>
              <w:sz w:val="22"/>
              <w:szCs w:val="22"/>
            </w:rPr>
          </w:rPrChange>
        </w:rPr>
        <w:t>F</w:t>
      </w:r>
      <w:ins w:id="308" w:author="Kevin Corbett" w:date="2015-04-01T14:34:00Z">
        <w:r w:rsidR="009C67E9" w:rsidRPr="00A7145A">
          <w:rPr>
            <w:rFonts w:ascii="Times" w:hAnsi="Times" w:cs="Times New Roman"/>
            <w:b/>
            <w:sz w:val="22"/>
            <w:szCs w:val="22"/>
            <w:rPrChange w:id="309" w:author="Kevin Corbett" w:date="2015-04-04T11:23:00Z">
              <w:rPr>
                <w:rFonts w:ascii="Times" w:hAnsi="Times" w:cs="Times New Roman"/>
                <w:b/>
                <w:color w:val="0000FF"/>
                <w:sz w:val="22"/>
                <w:szCs w:val="22"/>
              </w:rPr>
            </w:rPrChange>
          </w:rPr>
          <w:t>, G</w:t>
        </w:r>
      </w:ins>
      <w:del w:id="310" w:author="Kevin Corbett" w:date="2015-04-01T14:34:00Z">
        <w:r w:rsidR="00DF32ED" w:rsidRPr="00A7145A" w:rsidDel="009C67E9">
          <w:rPr>
            <w:rFonts w:ascii="Times" w:hAnsi="Times" w:cs="Times New Roman"/>
            <w:b/>
            <w:sz w:val="22"/>
            <w:szCs w:val="22"/>
            <w:rPrChange w:id="311" w:author="Kevin Corbett" w:date="2015-04-04T11:23:00Z">
              <w:rPr>
                <w:rFonts w:ascii="Times" w:hAnsi="Times" w:cs="Times New Roman"/>
                <w:b/>
                <w:color w:val="0000FF"/>
                <w:sz w:val="22"/>
                <w:szCs w:val="22"/>
              </w:rPr>
            </w:rPrChange>
          </w:rPr>
          <w:delText>igure 2-figure supplement 2</w:delText>
        </w:r>
      </w:del>
      <w:r w:rsidR="00C23522" w:rsidRPr="00A7145A">
        <w:rPr>
          <w:rFonts w:ascii="Times" w:hAnsi="Times" w:cs="Times New Roman"/>
          <w:sz w:val="22"/>
          <w:szCs w:val="22"/>
        </w:rPr>
        <w:t>)</w:t>
      </w:r>
      <w:r w:rsidR="00F4196F" w:rsidRPr="00E5223D">
        <w:rPr>
          <w:rFonts w:ascii="Times" w:hAnsi="Times" w:cs="Times New Roman"/>
          <w:sz w:val="22"/>
          <w:szCs w:val="22"/>
        </w:rPr>
        <w:t xml:space="preserve"> </w:t>
      </w:r>
      <w:r w:rsidR="001A0C97" w:rsidRPr="00E5223D">
        <w:rPr>
          <w:rFonts w:ascii="Times" w:hAnsi="Times" w:cs="Times"/>
          <w:sz w:val="22"/>
          <w:szCs w:val="22"/>
        </w:rPr>
        <w:fldChar w:fldCharType="begin"/>
      </w:r>
      <w:r w:rsidR="00EF2648">
        <w:rPr>
          <w:rFonts w:ascii="Times" w:hAnsi="Times" w:cs="Times"/>
          <w:sz w:val="22"/>
          <w:szCs w:val="22"/>
        </w:rPr>
        <w:instrText xml:space="preserve"> ADDIN PAPERS2_CITATIONS &lt;citation&gt;&lt;uuid&gt;07C668B6-936A-436B-8C70-6CB02D82918F&lt;/uuid&gt;&lt;priority&gt;27&lt;/priority&gt;&lt;publications&gt;&lt;publication&gt;&lt;uuid&gt;3F306531-D34E-496D-9F76-4A76EE357954&lt;/uuid&gt;&lt;volume&gt;139&lt;/volume&gt;&lt;accepted_date&gt;99200909091200000000222000&lt;/accepted_date&gt;&lt;doi&gt;10.1016/j.cell.2009.09.034&lt;/doi&gt;&lt;startpage&gt;744&lt;/startpage&gt;&lt;revision_date&gt;99200906211200000000222000&lt;/revision_date&gt;&lt;publication_date&gt;99200911131200000000222000&lt;/publication_date&gt;&lt;url&gt;http://linkinghub.elsevier.com/retrieve/pii/S0092867409013075&lt;/url&gt;&lt;citekey&gt;Glynn:2009p2854&lt;/citekey&gt;&lt;type&gt;400&lt;/type&gt;&lt;title&gt;Structures of asymmetric ClpX hexamers reveal nucleotide-dependent motions in a AAA+ protein-unfolding machine.&lt;/title&gt;&lt;location&gt;&amp;lt;html&amp;gt;&amp;lt;head&amp;gt;&amp;lt;meta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Home&amp;lt;/a&amp;gt;&amp;lt;/div&amp;gt;&amp;lt;/body&amp;gt;&amp;lt;/html&amp;gt;&lt;/location&gt;&lt;submission_date&gt;99200904161200000000222000&lt;/submission_date&gt;&lt;number&gt;4&lt;/number&gt;&lt;institution&gt;Department of Biology, Howard Hughes Medical Institute, Massachusetts Institute of Technology, Cambridge, MA 02139, USA.&lt;/institution&gt;&lt;subtype&gt;400&lt;/subtype&gt;&lt;endpage&gt;756&lt;/endpage&gt;&lt;bundle&gt;&lt;publication&gt;&lt;publisher&gt;Elsevier Inc.&lt;/publisher&gt;&lt;title&gt;Cell&lt;/title&gt;&lt;type&gt;-100&lt;/type&gt;&lt;subtype&gt;-100&lt;/subtype&gt;&lt;uuid&gt;56390B03-96FC-4B29-BA47-19D6F7B99623&lt;/uuid&gt;&lt;/publication&gt;&lt;/bundle&gt;&lt;authors&gt;&lt;author&gt;&lt;firstName&gt;Steven&lt;/firstName&gt;&lt;middleNames&gt;E&lt;/middleNames&gt;&lt;lastName&gt;Glynn&lt;/lastName&gt;&lt;/author&gt;&lt;author&gt;&lt;firstName&gt;Andreas&lt;/firstName&gt;&lt;lastName&gt;Martin&lt;/lastName&gt;&lt;/author&gt;&lt;author&gt;&lt;firstName&gt;Andrew&lt;/firstName&gt;&lt;middleNames&gt;R&lt;/middleNames&gt;&lt;lastName&gt;Nager&lt;/lastName&gt;&lt;/author&gt;&lt;author&gt;&lt;firstName&gt;Tania&lt;/firstName&gt;&lt;middleNames&gt;A&lt;/middleNames&gt;&lt;lastName&gt;Baker&lt;/lastName&gt;&lt;/author&gt;&lt;author&gt;&lt;firstName&gt;Robert&lt;/firstName&gt;&lt;middleNames&gt;T&lt;/middleNames&gt;&lt;lastName&gt;Sauer&lt;/lastName&gt;&lt;/author&gt;&lt;/authors&gt;&lt;/publication&gt;&lt;publication&gt;&lt;uuid&gt;2D34D787-4D2B-4371-A1A7-3E7C87FCED8E&lt;/uuid&gt;&lt;volume&gt;153&lt;/volume&gt;&lt;accepted_date&gt;99201303201200000000222000&lt;/accepted_date&gt;&lt;doi&gt;10.1016/j.cell.2013.03.029&lt;/doi&gt;&lt;startpage&gt;628&lt;/startpage&gt;&lt;revision_date&gt;99201303071200000000222000&lt;/revision_date&gt;&lt;publication_date&gt;99201304251200000000222000&lt;/publication_date&gt;&lt;url&gt;http://eutils.ncbi.nlm.nih.gov/entrez/eutils/elink.fcgi?dbfrom=pubmed&amp;amp;id=23622246&amp;amp;retmode=ref&amp;amp;cmd=prlinks&lt;/url&gt;&lt;type&gt;400&lt;/type&gt;&lt;title&gt;Nucleotide binding and conformational switching in the hexameric ring of a AAA+ machine.&lt;/title&gt;&lt;location&gt;&amp;lt;html&amp;gt;&amp;lt;head&amp;gt;&amp;lt;meta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Home&amp;lt;/a&amp;gt;&amp;lt;/div&amp;gt;&amp;lt;/body&amp;gt;&amp;lt;/html&amp;gt;&lt;/location&gt;&lt;submission_date&gt;99201301081200000000222000&lt;/submission_date&gt;&lt;number&gt;3&lt;/number&gt;&lt;institution&gt;Department of Biology, Massachusetts Institute of Technology, Cambridge, MA 02139, USA.&lt;/institution&gt;&lt;subtype&gt;400&lt;/subtype&gt;&lt;endpage&gt;639&lt;/endpage&gt;&lt;bundle&gt;&lt;publication&gt;&lt;publisher&gt;Elsevier Inc.&lt;/publisher&gt;&lt;title&gt;Cell&lt;/title&gt;&lt;type&gt;-100&lt;/type&gt;&lt;subtype&gt;-100&lt;/subtype&gt;&lt;uuid&gt;56390B03-96FC-4B29-BA47-19D6F7B99623&lt;/uuid&gt;&lt;/publication&gt;&lt;/bundle&gt;&lt;authors&gt;&lt;author&gt;&lt;firstName&gt;Benjamin&lt;/firstName&gt;&lt;middleNames&gt;M&lt;/middleNames&gt;&lt;lastName&gt;Stinson&lt;/lastName&gt;&lt;/author&gt;&lt;author&gt;&lt;firstName&gt;Andrew&lt;/firstName&gt;&lt;middleNames&gt;R&lt;/middleNames&gt;&lt;lastName&gt;Nager&lt;/lastName&gt;&lt;/author&gt;&lt;author&gt;&lt;firstName&gt;Steven&lt;/firstName&gt;&lt;middleNames&gt;E&lt;/middleNames&gt;&lt;lastName&gt;Glynn&lt;/lastName&gt;&lt;/author&gt;&lt;author&gt;&lt;firstName&gt;Karl&lt;/firstName&gt;&lt;middleNames&gt;R&lt;/middleNames&gt;&lt;lastName&gt;Schmitz&lt;/lastName&gt;&lt;/author&gt;&lt;author&gt;&lt;firstName&gt;Tania&lt;/firstName&gt;&lt;middleNames&gt;A&lt;/middleNames&gt;&lt;lastName&gt;Baker&lt;/lastName&gt;&lt;/author&gt;&lt;author&gt;&lt;firstName&gt;Robert&lt;/firstName&gt;&lt;middleNames&gt;T&lt;/middleNames&gt;&lt;lastName&gt;Sauer&lt;/lastName&gt;&lt;/author&gt;&lt;/authors&gt;&lt;/publication&gt;&lt;/publications&gt;&lt;cites&gt;&lt;/cites&gt;&lt;/citation&gt;</w:instrText>
      </w:r>
      <w:r w:rsidR="001A0C97" w:rsidRPr="00E5223D">
        <w:rPr>
          <w:rFonts w:ascii="Times" w:hAnsi="Times" w:cs="Times"/>
          <w:sz w:val="22"/>
          <w:szCs w:val="22"/>
          <w:rPrChange w:id="312" w:author="Kevin Corbett" w:date="2015-04-04T11:23:00Z">
            <w:rPr>
              <w:rFonts w:ascii="Times" w:hAnsi="Times" w:cs="Times"/>
              <w:sz w:val="22"/>
              <w:szCs w:val="22"/>
            </w:rPr>
          </w:rPrChange>
        </w:rPr>
        <w:fldChar w:fldCharType="separate"/>
      </w:r>
      <w:r w:rsidR="001A0C97" w:rsidRPr="00E5223D">
        <w:rPr>
          <w:rFonts w:ascii="Times" w:hAnsi="Times" w:cs="Times"/>
          <w:sz w:val="22"/>
          <w:szCs w:val="22"/>
        </w:rPr>
        <w:t>(Glynn et al., 2009; Stinson et al., 2013)</w:t>
      </w:r>
      <w:r w:rsidR="001A0C97" w:rsidRPr="00E5223D">
        <w:rPr>
          <w:rFonts w:ascii="Times" w:hAnsi="Times" w:cs="Times"/>
          <w:sz w:val="22"/>
          <w:szCs w:val="22"/>
        </w:rPr>
        <w:fldChar w:fldCharType="end"/>
      </w:r>
      <w:ins w:id="313" w:author="Kevin Corbett" w:date="2015-04-02T14:41:00Z">
        <w:r w:rsidR="00DB790E" w:rsidRPr="00A7145A">
          <w:rPr>
            <w:rFonts w:ascii="Times" w:hAnsi="Times" w:cs="Times"/>
            <w:sz w:val="22"/>
            <w:szCs w:val="22"/>
          </w:rPr>
          <w:t xml:space="preserve">. This </w:t>
        </w:r>
      </w:ins>
      <w:ins w:id="314" w:author="Kevin Corbett" w:date="2015-04-13T16:37:00Z">
        <w:r w:rsidR="003943CD">
          <w:rPr>
            <w:rFonts w:ascii="Times" w:hAnsi="Times" w:cs="Times"/>
            <w:sz w:val="22"/>
            <w:szCs w:val="22"/>
          </w:rPr>
          <w:t>conformation</w:t>
        </w:r>
      </w:ins>
      <w:ins w:id="315" w:author="Kevin Corbett" w:date="2015-04-02T14:41:00Z">
        <w:r w:rsidR="00DB790E" w:rsidRPr="00A7145A">
          <w:rPr>
            <w:rFonts w:ascii="Times" w:hAnsi="Times" w:cs="Times"/>
            <w:sz w:val="22"/>
            <w:szCs w:val="22"/>
          </w:rPr>
          <w:t xml:space="preserve"> was observed both in the absence of nucleotides </w:t>
        </w:r>
        <w:r w:rsidR="00DB790E" w:rsidRPr="00E5223D">
          <w:rPr>
            <w:rFonts w:ascii="Times" w:hAnsi="Times" w:cs="Times"/>
            <w:sz w:val="22"/>
            <w:szCs w:val="22"/>
          </w:rPr>
          <w:fldChar w:fldCharType="begin"/>
        </w:r>
      </w:ins>
      <w:r w:rsidR="00EF2648">
        <w:rPr>
          <w:rFonts w:ascii="Times" w:hAnsi="Times" w:cs="Times"/>
          <w:sz w:val="22"/>
          <w:szCs w:val="22"/>
        </w:rPr>
        <w:instrText xml:space="preserve"> ADDIN PAPERS2_CITATIONS &lt;citation&gt;&lt;uuid&gt;EC9F3936-64A3-4CD8-9B3D-5BDD01730D89&lt;/uuid&gt;&lt;priority&gt;0&lt;/priority&gt;&lt;publications&gt;&lt;publication&gt;&lt;uuid&gt;3F306531-D34E-496D-9F76-4A76EE357954&lt;/uuid&gt;&lt;volume&gt;139&lt;/volume&gt;&lt;accepted_date&gt;99200909091200000000222000&lt;/accepted_date&gt;&lt;doi&gt;10.1016/j.cell.2009.09.034&lt;/doi&gt;&lt;startpage&gt;744&lt;/startpage&gt;&lt;revision_date&gt;99200906211200000000222000&lt;/revision_date&gt;&lt;publication_date&gt;99200911131200000000222000&lt;/publication_date&gt;&lt;url&gt;http://linkinghub.elsevier.com/retrieve/pii/S0092867409013075&lt;/url&gt;&lt;citekey&gt;Glynn:2009p2854&lt;/citekey&gt;&lt;type&gt;400&lt;/type&gt;&lt;title&gt;Structures of asymmetric ClpX hexamers reveal nucleotide-dependent motions in a AAA+ protein-unfolding machine.&lt;/title&gt;&lt;location&gt;&amp;lt;html&amp;gt;&amp;lt;head&amp;gt;&amp;lt;meta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Home&amp;lt;/a&amp;gt;&amp;lt;/div&amp;gt;&amp;lt;/body&amp;gt;&amp;lt;/html&amp;gt;&lt;/location&gt;&lt;submission_date&gt;99200904161200000000222000&lt;/submission_date&gt;&lt;number&gt;4&lt;/number&gt;&lt;institution&gt;Department of Biology, Howard Hughes Medical Institute, Massachusetts Institute of Technology, Cambridge, MA 02139, USA.&lt;/institution&gt;&lt;subtype&gt;400&lt;/subtype&gt;&lt;endpage&gt;756&lt;/endpage&gt;&lt;bundle&gt;&lt;publication&gt;&lt;publisher&gt;Elsevier Inc.&lt;/publisher&gt;&lt;title&gt;Cell&lt;/title&gt;&lt;type&gt;-100&lt;/type&gt;&lt;subtype&gt;-100&lt;/subtype&gt;&lt;uuid&gt;56390B03-96FC-4B29-BA47-19D6F7B99623&lt;/uuid&gt;&lt;/publication&gt;&lt;/bundle&gt;&lt;authors&gt;&lt;author&gt;&lt;firstName&gt;Steven&lt;/firstName&gt;&lt;middleNames&gt;E&lt;/middleNames&gt;&lt;lastName&gt;Glynn&lt;/lastName&gt;&lt;/author&gt;&lt;author&gt;&lt;firstName&gt;Andreas&lt;/firstName&gt;&lt;lastName&gt;Martin&lt;/lastName&gt;&lt;/author&gt;&lt;author&gt;&lt;firstName&gt;Andrew&lt;/firstName&gt;&lt;middleNames&gt;R&lt;/middleNames&gt;&lt;lastName&gt;Nager&lt;/lastName&gt;&lt;/author&gt;&lt;author&gt;&lt;firstName&gt;Tania&lt;/firstName&gt;&lt;middleNames&gt;A&lt;/middleNames&gt;&lt;lastName&gt;Baker&lt;/lastName&gt;&lt;/author&gt;&lt;author&gt;&lt;firstName&gt;Robert&lt;/firstName&gt;&lt;middleNames&gt;T&lt;/middleNames&gt;&lt;lastName&gt;Sauer&lt;/lastName&gt;&lt;/author&gt;&lt;/authors&gt;&lt;/publication&gt;&lt;/publications&gt;&lt;cites&gt;&lt;/cites&gt;&lt;/citation&gt;</w:instrText>
      </w:r>
      <w:r w:rsidR="00DB790E" w:rsidRPr="00E5223D">
        <w:rPr>
          <w:rFonts w:ascii="Times" w:hAnsi="Times" w:cs="Times"/>
          <w:sz w:val="22"/>
          <w:szCs w:val="22"/>
          <w:rPrChange w:id="316" w:author="Kevin Corbett" w:date="2015-04-04T11:23:00Z">
            <w:rPr>
              <w:rFonts w:ascii="Times" w:hAnsi="Times" w:cs="Times"/>
              <w:sz w:val="22"/>
              <w:szCs w:val="22"/>
            </w:rPr>
          </w:rPrChange>
        </w:rPr>
        <w:fldChar w:fldCharType="separate"/>
      </w:r>
      <w:r w:rsidR="001A0C97" w:rsidRPr="00E5223D">
        <w:rPr>
          <w:rFonts w:ascii="Times" w:hAnsi="Times" w:cs="Times"/>
          <w:sz w:val="22"/>
          <w:szCs w:val="22"/>
        </w:rPr>
        <w:t>(Glynn et al., 2009)</w:t>
      </w:r>
      <w:ins w:id="317" w:author="Kevin Corbett" w:date="2015-04-02T14:41:00Z">
        <w:r w:rsidR="00DB790E" w:rsidRPr="00E5223D">
          <w:rPr>
            <w:rFonts w:ascii="Times" w:hAnsi="Times" w:cs="Times"/>
            <w:sz w:val="22"/>
            <w:szCs w:val="22"/>
          </w:rPr>
          <w:fldChar w:fldCharType="end"/>
        </w:r>
        <w:r w:rsidR="00DB790E" w:rsidRPr="00A7145A">
          <w:rPr>
            <w:rFonts w:ascii="Times" w:hAnsi="Times" w:cs="Times"/>
            <w:sz w:val="22"/>
            <w:szCs w:val="22"/>
          </w:rPr>
          <w:t xml:space="preserve"> and in the presence of </w:t>
        </w:r>
      </w:ins>
      <w:ins w:id="318" w:author="Kevin Corbett" w:date="2015-04-02T14:42:00Z">
        <w:r w:rsidR="00DB790E" w:rsidRPr="00E5223D">
          <w:rPr>
            <w:rFonts w:ascii="Times" w:hAnsi="Times" w:cs="Times"/>
            <w:sz w:val="22"/>
            <w:szCs w:val="22"/>
          </w:rPr>
          <w:t>a</w:t>
        </w:r>
      </w:ins>
      <w:ins w:id="319" w:author="Kevin Corbett" w:date="2015-04-02T14:41:00Z">
        <w:r w:rsidR="00DB790E" w:rsidRPr="00E5223D">
          <w:rPr>
            <w:rFonts w:ascii="Times" w:hAnsi="Times" w:cs="Times"/>
            <w:sz w:val="22"/>
            <w:szCs w:val="22"/>
          </w:rPr>
          <w:t xml:space="preserve"> non-hydrolyzable ATP</w:t>
        </w:r>
      </w:ins>
      <w:ins w:id="320" w:author="Kevin Corbett" w:date="2015-04-02T14:42:00Z">
        <w:r w:rsidR="00DB790E" w:rsidRPr="009C41BF">
          <w:rPr>
            <w:rFonts w:ascii="Times" w:hAnsi="Times" w:cs="Times"/>
            <w:sz w:val="22"/>
            <w:szCs w:val="22"/>
          </w:rPr>
          <w:t xml:space="preserve"> analog</w:t>
        </w:r>
      </w:ins>
      <w:ins w:id="321" w:author="Kevin Corbett" w:date="2015-04-04T11:40:00Z">
        <w:r w:rsidR="009C41BF">
          <w:rPr>
            <w:rFonts w:ascii="Times" w:hAnsi="Times" w:cs="Times"/>
            <w:sz w:val="22"/>
            <w:szCs w:val="22"/>
          </w:rPr>
          <w:t xml:space="preserve"> (ATP-γ-S)</w:t>
        </w:r>
      </w:ins>
      <w:ins w:id="322" w:author="Kevin Corbett" w:date="2015-04-02T14:43:00Z">
        <w:r w:rsidR="00DB790E" w:rsidRPr="009C41BF">
          <w:rPr>
            <w:rFonts w:ascii="Times" w:hAnsi="Times" w:cs="Times"/>
            <w:sz w:val="22"/>
            <w:szCs w:val="22"/>
          </w:rPr>
          <w:t>,</w:t>
        </w:r>
      </w:ins>
      <w:ins w:id="323" w:author="Kevin Corbett" w:date="2015-04-02T14:42:00Z">
        <w:r w:rsidR="00DB790E" w:rsidRPr="009C41BF">
          <w:rPr>
            <w:rFonts w:ascii="Times" w:hAnsi="Times" w:cs="Times"/>
            <w:sz w:val="22"/>
            <w:szCs w:val="22"/>
          </w:rPr>
          <w:t xml:space="preserve"> which was </w:t>
        </w:r>
      </w:ins>
      <w:ins w:id="324" w:author="Kevin Corbett" w:date="2015-04-13T16:37:00Z">
        <w:r w:rsidR="003943CD">
          <w:rPr>
            <w:rFonts w:ascii="Times" w:hAnsi="Times" w:cs="Times"/>
            <w:sz w:val="22"/>
            <w:szCs w:val="22"/>
          </w:rPr>
          <w:t>found</w:t>
        </w:r>
      </w:ins>
      <w:ins w:id="325" w:author="Kevin Corbett" w:date="2015-04-02T14:42:00Z">
        <w:r w:rsidR="00DB790E" w:rsidRPr="009C41BF">
          <w:rPr>
            <w:rFonts w:ascii="Times" w:hAnsi="Times" w:cs="Times"/>
            <w:sz w:val="22"/>
            <w:szCs w:val="22"/>
          </w:rPr>
          <w:t xml:space="preserve"> to bind the four “closed” subunits</w:t>
        </w:r>
      </w:ins>
      <w:ins w:id="326" w:author="Kevin Corbett" w:date="2015-04-02T14:43:00Z">
        <w:r w:rsidR="00DB790E" w:rsidRPr="009C41BF">
          <w:rPr>
            <w:rFonts w:ascii="Times" w:hAnsi="Times" w:cs="Times"/>
            <w:sz w:val="22"/>
            <w:szCs w:val="22"/>
          </w:rPr>
          <w:t xml:space="preserve"> but not the two “open” subunits</w:t>
        </w:r>
      </w:ins>
      <w:ins w:id="327" w:author="Kevin Corbett" w:date="2015-04-02T14:42:00Z">
        <w:r w:rsidR="00DB790E" w:rsidRPr="009C41BF">
          <w:rPr>
            <w:rFonts w:ascii="Times" w:hAnsi="Times" w:cs="Times"/>
            <w:sz w:val="22"/>
            <w:szCs w:val="22"/>
          </w:rPr>
          <w:t xml:space="preserve"> </w:t>
        </w:r>
        <w:r w:rsidR="00DB790E" w:rsidRPr="00E5223D">
          <w:rPr>
            <w:rFonts w:ascii="Times" w:hAnsi="Times" w:cs="Times"/>
            <w:sz w:val="22"/>
            <w:szCs w:val="22"/>
          </w:rPr>
          <w:fldChar w:fldCharType="begin"/>
        </w:r>
      </w:ins>
      <w:r w:rsidR="00EF2648">
        <w:rPr>
          <w:rFonts w:ascii="Times" w:hAnsi="Times" w:cs="Times"/>
          <w:sz w:val="22"/>
          <w:szCs w:val="22"/>
        </w:rPr>
        <w:instrText xml:space="preserve"> ADDIN PAPERS2_CITATIONS &lt;citation&gt;&lt;uuid&gt;CAE8465B-B8A7-47BC-83FC-B7445577D52D&lt;/uuid&gt;&lt;priority&gt;0&lt;/priority&gt;&lt;publications&gt;&lt;publication&gt;&lt;uuid&gt;2D34D787-4D2B-4371-A1A7-3E7C87FCED8E&lt;/uuid&gt;&lt;volume&gt;153&lt;/volume&gt;&lt;accepted_date&gt;99201303201200000000222000&lt;/accepted_date&gt;&lt;doi&gt;10.1016/j.cell.2013.03.029&lt;/doi&gt;&lt;startpage&gt;628&lt;/startpage&gt;&lt;revision_date&gt;99201303071200000000222000&lt;/revision_date&gt;&lt;publication_date&gt;99201304251200000000222000&lt;/publication_date&gt;&lt;url&gt;http://eutils.ncbi.nlm.nih.gov/entrez/eutils/elink.fcgi?dbfrom=pubmed&amp;amp;id=23622246&amp;amp;retmode=ref&amp;amp;cmd=prlinks&lt;/url&gt;&lt;type&gt;400&lt;/type&gt;&lt;title&gt;Nucleotide binding and conformational switching in the hexameric ring of a AAA+ machine.&lt;/title&gt;&lt;location&gt;&amp;lt;html&amp;gt;&amp;lt;head&amp;gt;&amp;lt;meta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Home&amp;lt;/a&amp;gt;&amp;lt;/div&amp;gt;&amp;lt;/body&amp;gt;&amp;lt;/html&amp;gt;&lt;/location&gt;&lt;submission_date&gt;99201301081200000000222000&lt;/submission_date&gt;&lt;number&gt;3&lt;/number&gt;&lt;institution&gt;Department of Biology, Massachusetts Institute of Technology, Cambridge, MA 02139, USA.&lt;/institution&gt;&lt;subtype&gt;400&lt;/subtype&gt;&lt;endpage&gt;639&lt;/endpage&gt;&lt;bundle&gt;&lt;publication&gt;&lt;publisher&gt;Elsevier Inc.&lt;/publisher&gt;&lt;title&gt;Cell&lt;/title&gt;&lt;type&gt;-100&lt;/type&gt;&lt;subtype&gt;-100&lt;/subtype&gt;&lt;uuid&gt;56390B03-96FC-4B29-BA47-19D6F7B99623&lt;/uuid&gt;&lt;/publication&gt;&lt;/bundle&gt;&lt;authors&gt;&lt;author&gt;&lt;firstName&gt;Benjamin&lt;/firstName&gt;&lt;middleNames&gt;M&lt;/middleNames&gt;&lt;lastName&gt;Stinson&lt;/lastName&gt;&lt;/author&gt;&lt;author&gt;&lt;firstName&gt;Andrew&lt;/firstName&gt;&lt;middleNames&gt;R&lt;/middleNames&gt;&lt;lastName&gt;Nager&lt;/lastName&gt;&lt;/author&gt;&lt;author&gt;&lt;firstName&gt;Steven&lt;/firstName&gt;&lt;middleNames&gt;E&lt;/middleNames&gt;&lt;lastName&gt;Glynn&lt;/lastName&gt;&lt;/author&gt;&lt;author&gt;&lt;firstName&gt;Karl&lt;/firstName&gt;&lt;middleNames&gt;R&lt;/middleNames&gt;&lt;lastName&gt;Schmitz&lt;/lastName&gt;&lt;/author&gt;&lt;author&gt;&lt;firstName&gt;Tania&lt;/firstName&gt;&lt;middleNames&gt;A&lt;/middleNames&gt;&lt;lastName&gt;Baker&lt;/lastName&gt;&lt;/author&gt;&lt;author&gt;&lt;firstName&gt;Robert&lt;/firstName&gt;&lt;middleNames&gt;T&lt;/middleNames&gt;&lt;lastName&gt;Sauer&lt;/lastName&gt;&lt;/author&gt;&lt;/authors&gt;&lt;/publication&gt;&lt;/publications&gt;&lt;cites&gt;&lt;/cites&gt;&lt;/citation&gt;</w:instrText>
      </w:r>
      <w:ins w:id="328" w:author="Kevin Corbett" w:date="2015-04-02T14:42:00Z">
        <w:r w:rsidR="00DB790E" w:rsidRPr="00E5223D">
          <w:rPr>
            <w:rFonts w:ascii="Times" w:hAnsi="Times" w:cs="Times"/>
            <w:sz w:val="22"/>
            <w:szCs w:val="22"/>
            <w:rPrChange w:id="329" w:author="Kevin Corbett" w:date="2015-04-04T11:23:00Z">
              <w:rPr>
                <w:rFonts w:ascii="Times" w:hAnsi="Times" w:cs="Times"/>
                <w:sz w:val="22"/>
                <w:szCs w:val="22"/>
              </w:rPr>
            </w:rPrChange>
          </w:rPr>
          <w:fldChar w:fldCharType="separate"/>
        </w:r>
      </w:ins>
      <w:r w:rsidR="001A0C97" w:rsidRPr="00E5223D">
        <w:rPr>
          <w:rFonts w:ascii="Times" w:hAnsi="Times" w:cs="Times"/>
          <w:sz w:val="22"/>
          <w:szCs w:val="22"/>
        </w:rPr>
        <w:t>(Stinson et al., 2013)</w:t>
      </w:r>
      <w:ins w:id="330" w:author="Kevin Corbett" w:date="2015-04-02T14:42:00Z">
        <w:r w:rsidR="00DB790E" w:rsidRPr="00E5223D">
          <w:rPr>
            <w:rFonts w:ascii="Times" w:hAnsi="Times" w:cs="Times"/>
            <w:sz w:val="22"/>
            <w:szCs w:val="22"/>
          </w:rPr>
          <w:fldChar w:fldCharType="end"/>
        </w:r>
      </w:ins>
      <w:r w:rsidR="00175911" w:rsidRPr="00A7145A">
        <w:rPr>
          <w:rFonts w:ascii="Times" w:hAnsi="Times" w:cs="Times New Roman"/>
          <w:sz w:val="22"/>
          <w:szCs w:val="22"/>
        </w:rPr>
        <w:t xml:space="preserve">. </w:t>
      </w:r>
      <w:r w:rsidR="00334977" w:rsidRPr="00E5223D">
        <w:rPr>
          <w:rFonts w:ascii="Times" w:hAnsi="Times" w:cs="Times New Roman"/>
          <w:sz w:val="22"/>
          <w:szCs w:val="22"/>
        </w:rPr>
        <w:t>D</w:t>
      </w:r>
      <w:r w:rsidRPr="00E5223D">
        <w:rPr>
          <w:rFonts w:ascii="Times" w:hAnsi="Times" w:cs="Times New Roman"/>
          <w:sz w:val="22"/>
          <w:szCs w:val="22"/>
        </w:rPr>
        <w:t xml:space="preserve">etailed biochemical analysis </w:t>
      </w:r>
      <w:r w:rsidR="00302769" w:rsidRPr="00E5223D">
        <w:rPr>
          <w:rFonts w:ascii="Times" w:hAnsi="Times" w:cs="Times New Roman"/>
          <w:sz w:val="22"/>
          <w:szCs w:val="22"/>
        </w:rPr>
        <w:t xml:space="preserve">of the ClpX mechanism </w:t>
      </w:r>
      <w:r w:rsidRPr="00E5223D">
        <w:rPr>
          <w:rFonts w:ascii="Times" w:hAnsi="Times" w:cs="Times New Roman"/>
          <w:sz w:val="22"/>
          <w:szCs w:val="22"/>
        </w:rPr>
        <w:t xml:space="preserve">has demonstrated that sequential ATP binding, hydrolysis, and release drive cyclical open </w:t>
      </w:r>
      <w:r w:rsidRPr="009C41BF">
        <w:rPr>
          <w:rFonts w:ascii="Times New Roman" w:hAnsi="Times New Roman" w:cs="Times New Roman"/>
          <w:sz w:val="22"/>
          <w:szCs w:val="22"/>
        </w:rPr>
        <w:t>→</w:t>
      </w:r>
      <w:r w:rsidRPr="009C41BF">
        <w:rPr>
          <w:rFonts w:ascii="Times" w:hAnsi="Times" w:cs="Times New Roman"/>
          <w:sz w:val="22"/>
          <w:szCs w:val="22"/>
        </w:rPr>
        <w:t xml:space="preserve"> closed </w:t>
      </w:r>
      <w:r w:rsidRPr="009C41BF">
        <w:rPr>
          <w:rFonts w:ascii="Times New Roman" w:hAnsi="Times New Roman" w:cs="Times New Roman"/>
          <w:sz w:val="22"/>
          <w:szCs w:val="22"/>
        </w:rPr>
        <w:t>→</w:t>
      </w:r>
      <w:r w:rsidRPr="009C41BF">
        <w:rPr>
          <w:rFonts w:ascii="Times" w:hAnsi="Times" w:cs="Times New Roman"/>
          <w:sz w:val="22"/>
          <w:szCs w:val="22"/>
        </w:rPr>
        <w:t xml:space="preserve"> open conformational changes within each subunit </w:t>
      </w:r>
      <w:del w:id="331" w:author="Kevin Corbett" w:date="2015-04-02T15:17:00Z">
        <w:r w:rsidRPr="009C41BF" w:rsidDel="00B92FBC">
          <w:rPr>
            <w:rFonts w:ascii="Times" w:hAnsi="Times" w:cs="Times New Roman"/>
            <w:sz w:val="22"/>
            <w:szCs w:val="22"/>
          </w:rPr>
          <w:delText xml:space="preserve">that propagate through the hexamer </w:delText>
        </w:r>
      </w:del>
      <w:r w:rsidR="00A3560F" w:rsidRPr="00E5223D">
        <w:rPr>
          <w:rFonts w:ascii="Times" w:hAnsi="Times" w:cs="Times"/>
          <w:sz w:val="22"/>
          <w:szCs w:val="22"/>
        </w:rPr>
        <w:fldChar w:fldCharType="begin"/>
      </w:r>
      <w:r w:rsidR="00EF2648">
        <w:rPr>
          <w:rFonts w:ascii="Times" w:hAnsi="Times" w:cs="Times"/>
          <w:sz w:val="22"/>
          <w:szCs w:val="22"/>
        </w:rPr>
        <w:instrText xml:space="preserve"> ADDIN PAPERS2_CITATIONS &lt;citation&gt;&lt;uuid&gt;420A5182-AC21-4AF4-9A79-F141D01DB9B2&lt;/uuid&gt;&lt;priority&gt;28&lt;/priority&gt;&lt;publications&gt;&lt;publication&gt;&lt;uuid&gt;2D34D787-4D2B-4371-A1A7-3E7C87FCED8E&lt;/uuid&gt;&lt;volume&gt;153&lt;/volume&gt;&lt;accepted_date&gt;99201303201200000000222000&lt;/accepted_date&gt;&lt;doi&gt;10.1016/j.cell.2013.03.029&lt;/doi&gt;&lt;startpage&gt;628&lt;/startpage&gt;&lt;revision_date&gt;99201303071200000000222000&lt;/revision_date&gt;&lt;publication_date&gt;99201304251200000000222000&lt;/publication_date&gt;&lt;url&gt;http://eutils.ncbi.nlm.nih.gov/entrez/eutils/elink.fcgi?dbfrom=pubmed&amp;amp;id=23622246&amp;amp;retmode=ref&amp;amp;cmd=prlinks&lt;/url&gt;&lt;type&gt;400&lt;/type&gt;&lt;title&gt;Nucleotide binding and conformational switching in the hexameric ring of a AAA+ machine.&lt;/title&gt;&lt;location&gt;&amp;lt;html&amp;gt;&amp;lt;head&amp;gt;&amp;lt;meta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Home&amp;lt;/a&amp;gt;&amp;lt;/div&amp;gt;&amp;lt;/body&amp;gt;&amp;lt;/html&amp;gt;&lt;/location&gt;&lt;submission_date&gt;99201301081200000000222000&lt;/submission_date&gt;&lt;number&gt;3&lt;/number&gt;&lt;institution&gt;Department of Biology, Massachusetts Institute of Technology, Cambridge, MA 02139, USA.&lt;/institution&gt;&lt;subtype&gt;400&lt;/subtype&gt;&lt;endpage&gt;639&lt;/endpage&gt;&lt;bundle&gt;&lt;publication&gt;&lt;publisher&gt;Elsevier Inc.&lt;/publisher&gt;&lt;title&gt;Cell&lt;/title&gt;&lt;type&gt;-100&lt;/type&gt;&lt;subtype&gt;-100&lt;/subtype&gt;&lt;uuid&gt;56390B03-96FC-4B29-BA47-19D6F7B99623&lt;/uuid&gt;&lt;/publication&gt;&lt;/bundle&gt;&lt;authors&gt;&lt;author&gt;&lt;firstName&gt;Benjamin&lt;/firstName&gt;&lt;middleNames&gt;M&lt;/middleNames&gt;&lt;lastName&gt;Stinson&lt;/lastName&gt;&lt;/author&gt;&lt;author&gt;&lt;firstName&gt;Andrew&lt;/firstName&gt;&lt;middleNames&gt;R&lt;/middleNames&gt;&lt;lastName&gt;Nager&lt;/lastName&gt;&lt;/author&gt;&lt;author&gt;&lt;firstName&gt;Steven&lt;/firstName&gt;&lt;middleNames&gt;E&lt;/middleNames&gt;&lt;lastName&gt;Glynn&lt;/lastName&gt;&lt;/author&gt;&lt;author&gt;&lt;firstName&gt;Karl&lt;/firstName&gt;&lt;middleNames&gt;R&lt;/middleNames&gt;&lt;lastName&gt;Schmitz&lt;/lastName&gt;&lt;/author&gt;&lt;author&gt;&lt;firstName&gt;Tania&lt;/firstName&gt;&lt;middleNames&gt;A&lt;/middleNames&gt;&lt;lastName&gt;Baker&lt;/lastName&gt;&lt;/author&gt;&lt;author&gt;&lt;firstName&gt;Robert&lt;/firstName&gt;&lt;middleNames&gt;T&lt;/middleNames&gt;&lt;lastName&gt;Sauer&lt;/lastName&gt;&lt;/author&gt;&lt;/authors&gt;&lt;/publication&gt;&lt;publication&gt;&lt;uuid&gt;3F306531-D34E-496D-9F76-4A76EE357954&lt;/uuid&gt;&lt;volume&gt;139&lt;/volume&gt;&lt;accepted_date&gt;99200909091200000000222000&lt;/accepted_date&gt;&lt;doi&gt;10.1016/j.cell.2009.09.034&lt;/doi&gt;&lt;startpage&gt;744&lt;/startpage&gt;&lt;revision_date&gt;99200906211200000000222000&lt;/revision_date&gt;&lt;publication_date&gt;99200911131200000000222000&lt;/publication_date&gt;&lt;url&gt;http://linkinghub.elsevier.com/retrieve/pii/S0092867409013075&lt;/url&gt;&lt;citekey&gt;Glynn:2009p2854&lt;/citekey&gt;&lt;type&gt;400&lt;/type&gt;&lt;title&gt;Structures of asymmetric ClpX hexamers reveal nucleotide-dependent motions in a AAA+ protein-unfolding machine.&lt;/title&gt;&lt;location&gt;&amp;lt;html&amp;gt;&amp;lt;head&amp;gt;&amp;lt;meta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Home&amp;lt;/a&amp;gt;&amp;lt;/div&amp;gt;&amp;lt;/body&amp;gt;&amp;lt;/html&amp;gt;&lt;/location&gt;&lt;submission_date&gt;99200904161200000000222000&lt;/submission_date&gt;&lt;number&gt;4&lt;/number&gt;&lt;institution&gt;Department of Biology, Howard Hughes Medical Institute, Massachusetts Institute of Technology, Cambridge, MA 02139, USA.&lt;/institution&gt;&lt;subtype&gt;400&lt;/subtype&gt;&lt;endpage&gt;756&lt;/endpage&gt;&lt;bundle&gt;&lt;publication&gt;&lt;publisher&gt;Elsevier Inc.&lt;/publisher&gt;&lt;title&gt;Cell&lt;/title&gt;&lt;type&gt;-100&lt;/type&gt;&lt;subtype&gt;-100&lt;/subtype&gt;&lt;uuid&gt;56390B03-96FC-4B29-BA47-19D6F7B99623&lt;/uuid&gt;&lt;/publication&gt;&lt;/bundle&gt;&lt;authors&gt;&lt;author&gt;&lt;firstName&gt;Steven&lt;/firstName&gt;&lt;middleNames&gt;E&lt;/middleNames&gt;&lt;lastName&gt;Glynn&lt;/lastName&gt;&lt;/author&gt;&lt;author&gt;&lt;firstName&gt;Andreas&lt;/firstName&gt;&lt;lastName&gt;Martin&lt;/lastName&gt;&lt;/author&gt;&lt;author&gt;&lt;firstName&gt;Andrew&lt;/firstName&gt;&lt;middleNames&gt;R&lt;/middleNames&gt;&lt;lastName&gt;Nager&lt;/lastName&gt;&lt;/author&gt;&lt;author&gt;&lt;firstName&gt;Tania&lt;/firstName&gt;&lt;middleNames&gt;A&lt;/middleNames&gt;&lt;lastName&gt;Baker&lt;/lastName&gt;&lt;/author&gt;&lt;author&gt;&lt;firstName&gt;Robert&lt;/firstName&gt;&lt;middleNames&gt;T&lt;/middleNames&gt;&lt;lastName&gt;Sauer&lt;/lastName&gt;&lt;/author&gt;&lt;/authors&gt;&lt;/publication&gt;&lt;/publications&gt;&lt;cites&gt;&lt;/cites&gt;&lt;/citation&gt;</w:instrText>
      </w:r>
      <w:r w:rsidR="00A3560F" w:rsidRPr="00E5223D">
        <w:rPr>
          <w:rFonts w:ascii="Times" w:hAnsi="Times" w:cs="Times"/>
          <w:sz w:val="22"/>
          <w:szCs w:val="22"/>
          <w:rPrChange w:id="332" w:author="Kevin Corbett" w:date="2015-04-04T11:23:00Z">
            <w:rPr>
              <w:rFonts w:ascii="Times" w:hAnsi="Times" w:cs="Times"/>
              <w:sz w:val="22"/>
              <w:szCs w:val="22"/>
            </w:rPr>
          </w:rPrChange>
        </w:rPr>
        <w:fldChar w:fldCharType="separate"/>
      </w:r>
      <w:r w:rsidR="00A3560F" w:rsidRPr="00E5223D">
        <w:rPr>
          <w:rFonts w:ascii="Times" w:hAnsi="Times" w:cs="Times"/>
          <w:sz w:val="22"/>
          <w:szCs w:val="22"/>
        </w:rPr>
        <w:t>(Glynn et al., 2009; Stinson et al., 2013)</w:t>
      </w:r>
      <w:r w:rsidR="00A3560F" w:rsidRPr="00E5223D">
        <w:rPr>
          <w:rFonts w:ascii="Times" w:hAnsi="Times" w:cs="Times"/>
          <w:sz w:val="22"/>
          <w:szCs w:val="22"/>
        </w:rPr>
        <w:fldChar w:fldCharType="end"/>
      </w:r>
      <w:r w:rsidRPr="00A7145A">
        <w:rPr>
          <w:rFonts w:ascii="Times" w:hAnsi="Times" w:cs="Times New Roman"/>
          <w:sz w:val="22"/>
          <w:szCs w:val="22"/>
        </w:rPr>
        <w:t>. These motions in turn drive axial movement of loops lining the hexamer pore</w:t>
      </w:r>
      <w:r w:rsidR="00334977" w:rsidRPr="009C41BF">
        <w:rPr>
          <w:rFonts w:ascii="Times" w:hAnsi="Times" w:cs="Times New Roman"/>
          <w:sz w:val="22"/>
          <w:szCs w:val="22"/>
        </w:rPr>
        <w:t xml:space="preserve"> (pore loops)</w:t>
      </w:r>
      <w:r w:rsidRPr="009C41BF">
        <w:rPr>
          <w:rFonts w:ascii="Times" w:hAnsi="Times" w:cs="Times New Roman"/>
          <w:sz w:val="22"/>
          <w:szCs w:val="22"/>
        </w:rPr>
        <w:t xml:space="preserve">, which </w:t>
      </w:r>
      <w:r w:rsidR="00F4196F" w:rsidRPr="009C41BF">
        <w:rPr>
          <w:rFonts w:ascii="Times" w:hAnsi="Times" w:cs="Times New Roman"/>
          <w:sz w:val="22"/>
          <w:szCs w:val="22"/>
        </w:rPr>
        <w:t xml:space="preserve">contain aromatic residues that </w:t>
      </w:r>
      <w:r w:rsidRPr="009C41BF">
        <w:rPr>
          <w:rFonts w:ascii="Times" w:hAnsi="Times" w:cs="Times New Roman"/>
          <w:sz w:val="22"/>
          <w:szCs w:val="22"/>
        </w:rPr>
        <w:t xml:space="preserve">directly engage substrate proteins during unfolding </w:t>
      </w:r>
      <w:r w:rsidR="00B92FBC" w:rsidRPr="00E5223D">
        <w:rPr>
          <w:rFonts w:ascii="Times" w:hAnsi="Times" w:cs="Times"/>
          <w:sz w:val="22"/>
          <w:szCs w:val="22"/>
        </w:rPr>
        <w:fldChar w:fldCharType="begin"/>
      </w:r>
      <w:r w:rsidR="00EF2648">
        <w:rPr>
          <w:rFonts w:ascii="Times" w:hAnsi="Times" w:cs="Times"/>
          <w:sz w:val="22"/>
          <w:szCs w:val="22"/>
        </w:rPr>
        <w:instrText xml:space="preserve"> ADDIN PAPERS2_CITATIONS &lt;citation&gt;&lt;uuid&gt;044C419B-8087-476E-B37C-B0F114FBC696&lt;/uuid&gt;&lt;priority&gt;31&lt;/priority&gt;&lt;publications&gt;&lt;publication&gt;&lt;uuid&gt;3D7169E9-58E2-4DE8-AE03-F3CE16663271&lt;/uuid&gt;&lt;volume&gt;18&lt;/volume&gt;&lt;doi&gt;10.1101/gad.1170304&lt;/doi&gt;&lt;startpage&gt;369&lt;/startpage&gt;&lt;publication_date&gt;99200402151200000000222000&lt;/publication_date&gt;&lt;url&gt;http://www.genesdev.org/cgi/doi/10.1101/gad.1170304&lt;/url&gt;&lt;type&gt;400&lt;/type&gt;&lt;title&gt;Role of the processing pore of the ClpX AAA+ ATPase in the recognition and engagement of specific protein substrates.&lt;/title&gt;&lt;publisher&gt;Cold Spring Harbor Lab&lt;/publisher&gt;&lt;institution&gt;Massachusetts Institute of Technology, Department of Biology, Howard Hughes Medical Institute, Cambridge, Massachusetts 02139, USA.&lt;/institution&gt;&lt;number&gt;4&lt;/number&gt;&lt;subtype&gt;400&lt;/subtype&gt;&lt;endpage&gt;374&lt;/endpage&gt;&lt;bundle&gt;&lt;publication&gt;&lt;publisher&gt;Cold Spring Harbor Lab&lt;/publisher&gt;&lt;title&gt;Genes &amp;amp; Development&lt;/title&gt;&lt;type&gt;-100&lt;/type&gt;&lt;subtype&gt;-100&lt;/subtype&gt;&lt;uuid&gt;3CFA7A05-96FC-4E45-8EE6-626B19D5FE85&lt;/uuid&gt;&lt;/publication&gt;&lt;/bundle&gt;&lt;authors&gt;&lt;author&gt;&lt;firstName&gt;Samia&lt;/firstName&gt;&lt;middleNames&gt;M&lt;/middleNames&gt;&lt;lastName&gt;Siddiqui&lt;/lastName&gt;&lt;/author&gt;&lt;author&gt;&lt;firstName&gt;Robert&lt;/firstName&gt;&lt;middleNames&gt;T&lt;/middleNames&gt;&lt;lastName&gt;Sauer&lt;/lastName&gt;&lt;/author&gt;&lt;author&gt;&lt;firstName&gt;Tania&lt;/firstName&gt;&lt;middleNames&gt;A&lt;/middleNames&gt;&lt;lastName&gt;Baker&lt;/lastName&gt;&lt;/author&gt;&lt;/authors&gt;&lt;/publication&gt;&lt;publication&gt;&lt;uuid&gt;8039284A-25F1-44A8-864E-A38FA4904D13&lt;/uuid&gt;&lt;volume&gt;11&lt;/volume&gt;&lt;accepted_date&gt;99201411101200000000222000&lt;/accepted_date&gt;&lt;doi&gt;10.1038/nchembio.1732&lt;/doi&gt;&lt;startpage&gt;201&lt;/startpage&gt;&lt;publication_date&gt;99201503001200000000220000&lt;/publication_date&gt;&lt;url&gt;http://eutils.ncbi.nlm.nih.gov/entrez/eutils/elink.fcgi?dbfrom=pubmed&amp;amp;id=25599533&amp;amp;retmode=ref&amp;amp;cmd=prlinks&lt;/url&gt;&lt;type&gt;400&lt;/type&gt;&lt;title&gt;Coordinated gripping of substrate by subunits of a AAA+ proteolytic machine.&lt;/title&gt;&lt;submission_date&gt;99201404051200000000222000&lt;/submission_date&gt;&lt;number&gt;3&lt;/number&gt;&lt;institution&gt;Department of Biology, Massachusetts Institute of Technology, Cambridge, Massachusetts, USA.&lt;/institution&gt;&lt;subtype&gt;400&lt;/subtype&gt;&lt;endpage&gt;206&lt;/endpage&gt;&lt;bundle&gt;&lt;publication&gt;&lt;title&gt;Nature chemical biology&lt;/title&gt;&lt;type&gt;-100&lt;/type&gt;&lt;subtype&gt;-100&lt;/subtype&gt;&lt;uuid&gt;43FF1999-9B44-4049-B8CC-753E679BDDDB&lt;/uuid&gt;&lt;/publication&gt;&lt;/bundle&gt;&lt;authors&gt;&lt;author&gt;&lt;firstName&gt;Ohad&lt;/firstName&gt;&lt;lastName&gt;Iosefson&lt;/lastName&gt;&lt;/author&gt;&lt;author&gt;&lt;firstName&gt;Andrew&lt;/firstName&gt;&lt;middleNames&gt;R&lt;/middleNames&gt;&lt;lastName&gt;Nager&lt;/lastName&gt;&lt;/author&gt;&lt;author&gt;&lt;firstName&gt;Tania&lt;/firstName&gt;&lt;middleNames&gt;A&lt;/middleNames&gt;&lt;lastName&gt;Baker&lt;/lastName&gt;&lt;/author&gt;&lt;author&gt;&lt;firstName&gt;Robert&lt;/firstName&gt;&lt;middleNames&gt;T&lt;/middleNames&gt;&lt;lastName&gt;Sauer&lt;/lastName&gt;&lt;/author&gt;&lt;/authors&gt;&lt;/publication&gt;&lt;/publications&gt;&lt;cites&gt;&lt;/cites&gt;&lt;/citation&gt;</w:instrText>
      </w:r>
      <w:r w:rsidR="00B92FBC" w:rsidRPr="00E5223D">
        <w:rPr>
          <w:rFonts w:ascii="Times" w:hAnsi="Times" w:cs="Times"/>
          <w:sz w:val="22"/>
          <w:szCs w:val="22"/>
          <w:rPrChange w:id="333" w:author="Kevin Corbett" w:date="2015-04-04T11:23:00Z">
            <w:rPr>
              <w:rFonts w:ascii="Times" w:hAnsi="Times" w:cs="Times"/>
              <w:sz w:val="22"/>
              <w:szCs w:val="22"/>
            </w:rPr>
          </w:rPrChange>
        </w:rPr>
        <w:fldChar w:fldCharType="separate"/>
      </w:r>
      <w:r w:rsidR="00B92FBC" w:rsidRPr="00E5223D">
        <w:rPr>
          <w:rFonts w:ascii="Times" w:hAnsi="Times" w:cs="Times"/>
          <w:sz w:val="22"/>
          <w:szCs w:val="22"/>
        </w:rPr>
        <w:t>(Iosefson et al., 2015; Siddiqui et al., 2004)</w:t>
      </w:r>
      <w:r w:rsidR="00B92FBC" w:rsidRPr="00E5223D">
        <w:rPr>
          <w:rFonts w:ascii="Times" w:hAnsi="Times" w:cs="Times"/>
          <w:sz w:val="22"/>
          <w:szCs w:val="22"/>
        </w:rPr>
        <w:fldChar w:fldCharType="end"/>
      </w:r>
      <w:r w:rsidR="00302769" w:rsidRPr="00A7145A">
        <w:rPr>
          <w:rFonts w:ascii="Times" w:hAnsi="Times" w:cs="Times New Roman"/>
          <w:sz w:val="22"/>
          <w:szCs w:val="22"/>
        </w:rPr>
        <w:t>. D</w:t>
      </w:r>
      <w:r w:rsidRPr="00E5223D">
        <w:rPr>
          <w:rFonts w:ascii="Times" w:hAnsi="Times" w:cs="Times New Roman"/>
          <w:sz w:val="22"/>
          <w:szCs w:val="22"/>
        </w:rPr>
        <w:t>espite a</w:t>
      </w:r>
      <w:r w:rsidR="00F4196F" w:rsidRPr="00E5223D">
        <w:rPr>
          <w:rFonts w:ascii="Times" w:hAnsi="Times" w:cs="Times New Roman"/>
          <w:sz w:val="22"/>
          <w:szCs w:val="22"/>
        </w:rPr>
        <w:t xml:space="preserve"> </w:t>
      </w:r>
      <w:ins w:id="334" w:author="Kevin Corbett" w:date="2015-04-02T15:01:00Z">
        <w:r w:rsidR="001A0C97" w:rsidRPr="00E5223D">
          <w:rPr>
            <w:rFonts w:ascii="Times" w:hAnsi="Times" w:cs="Times New Roman"/>
            <w:sz w:val="22"/>
            <w:szCs w:val="22"/>
          </w:rPr>
          <w:t xml:space="preserve">potentially </w:t>
        </w:r>
      </w:ins>
      <w:r w:rsidR="00F4196F" w:rsidRPr="009C41BF">
        <w:rPr>
          <w:rFonts w:ascii="Times" w:hAnsi="Times" w:cs="Times New Roman"/>
          <w:sz w:val="22"/>
          <w:szCs w:val="22"/>
        </w:rPr>
        <w:t>diverged</w:t>
      </w:r>
      <w:r w:rsidRPr="009C41BF">
        <w:rPr>
          <w:rFonts w:ascii="Times" w:hAnsi="Times" w:cs="Times New Roman"/>
          <w:sz w:val="22"/>
          <w:szCs w:val="22"/>
        </w:rPr>
        <w:t xml:space="preserve"> mechanism for ATP-powered conformational changes, the classic remodelers</w:t>
      </w:r>
      <w:r w:rsidR="00F85ABA" w:rsidRPr="009C41BF">
        <w:rPr>
          <w:rFonts w:ascii="Times" w:hAnsi="Times" w:cs="Times New Roman"/>
          <w:sz w:val="22"/>
          <w:szCs w:val="22"/>
        </w:rPr>
        <w:t xml:space="preserve"> </w:t>
      </w:r>
      <w:r w:rsidRPr="009C41BF">
        <w:rPr>
          <w:rFonts w:ascii="Times" w:hAnsi="Times" w:cs="Times New Roman"/>
          <w:sz w:val="22"/>
          <w:szCs w:val="22"/>
        </w:rPr>
        <w:t xml:space="preserve">possess </w:t>
      </w:r>
      <w:r w:rsidR="00F4196F" w:rsidRPr="009C41BF">
        <w:rPr>
          <w:rFonts w:ascii="Times" w:hAnsi="Times" w:cs="Times New Roman"/>
          <w:sz w:val="22"/>
          <w:szCs w:val="22"/>
        </w:rPr>
        <w:t xml:space="preserve">functionally </w:t>
      </w:r>
      <w:r w:rsidR="00334977" w:rsidRPr="009C41BF">
        <w:rPr>
          <w:rFonts w:ascii="Times" w:hAnsi="Times" w:cs="Times New Roman"/>
          <w:sz w:val="22"/>
          <w:szCs w:val="22"/>
        </w:rPr>
        <w:t>equivalent pore loops</w:t>
      </w:r>
      <w:r w:rsidRPr="009C41BF">
        <w:rPr>
          <w:rFonts w:ascii="Times" w:hAnsi="Times" w:cs="Times New Roman"/>
          <w:sz w:val="22"/>
          <w:szCs w:val="22"/>
        </w:rPr>
        <w:t xml:space="preserve"> </w:t>
      </w:r>
      <w:r w:rsidR="00A3560F" w:rsidRPr="00E5223D">
        <w:rPr>
          <w:rFonts w:ascii="Times" w:hAnsi="Times" w:cs="Times"/>
          <w:sz w:val="22"/>
          <w:szCs w:val="22"/>
        </w:rPr>
        <w:fldChar w:fldCharType="begin"/>
      </w:r>
      <w:r w:rsidR="00EF2648">
        <w:rPr>
          <w:rFonts w:ascii="Times" w:hAnsi="Times" w:cs="Times"/>
          <w:sz w:val="22"/>
          <w:szCs w:val="22"/>
        </w:rPr>
        <w:instrText xml:space="preserve"> ADDIN PAPERS2_CITATIONS &lt;citation&gt;&lt;uuid&gt;64004130-11D7-445A-B5B7-F373E3852F4A&lt;/uuid&gt;&lt;priority&gt;30&lt;/priority&gt;&lt;publications&gt;&lt;publication&gt;&lt;uuid&gt;06EB679F-D2F6-487D-ACBD-53F5F8E348CA&lt;/uuid&gt;&lt;volume&gt;285&lt;/volume&gt;&lt;doi&gt;10.1074/jbc.M109.056739&lt;/doi&gt;&lt;startpage&gt;761&lt;/startpage&gt;&lt;publication_date&gt;99201001011200000000222000&lt;/publication_date&gt;&lt;url&gt;http://www.jbc.org/cgi/doi/10.1074/jbc.M109.056739&lt;/url&gt;&lt;type&gt;400&lt;/type&gt;&lt;title&gt;Dissecting the N-ethylmaleimide-sensitive factor: required elements of the N and D1 domains.&lt;/title&gt;&lt;publisher&gt;American Society for Biochemistry and Molecular Biology&lt;/publisher&gt;&lt;institution&gt;Department of Molecular and Cellular Biochemistry, University of Kentucky Medical Center, Lexington, Kentucky 40536-0509, USA.&lt;/institution&gt;&lt;number&gt;1&lt;/number&gt;&lt;subtype&gt;400&lt;/subtype&gt;&lt;endpage&gt;772&lt;/endpage&gt;&lt;bundle&gt;&lt;publication&gt;&lt;title&gt;Journal of Biological Chemistry&lt;/title&gt;&lt;type&gt;-100&lt;/type&gt;&lt;subtype&gt;-100&lt;/subtype&gt;&lt;uuid&gt;304E3662-5D50-46B0-9416-4C89CA3E3067&lt;/uuid&gt;&lt;/publication&gt;&lt;/bundle&gt;&lt;authors&gt;&lt;author&gt;&lt;firstName&gt;Chunxia&lt;/firstName&gt;&lt;lastName&gt;Zhao&lt;/lastName&gt;&lt;/author&gt;&lt;author&gt;&lt;firstName&gt;Elena&lt;/firstName&gt;&lt;middleNames&gt;A&lt;/middleNames&gt;&lt;lastName&gt;Matveeva&lt;/lastName&gt;&lt;/author&gt;&lt;author&gt;&lt;firstName&gt;Qiansheng&lt;/firstName&gt;&lt;lastName&gt;Ren&lt;/lastName&gt;&lt;/author&gt;&lt;author&gt;&lt;firstName&gt;Sidney&lt;/firstName&gt;&lt;middleNames&gt;W&lt;/middleNames&gt;&lt;lastName&gt;Whiteheart&lt;/lastName&gt;&lt;/author&gt;&lt;/authors&gt;&lt;/publication&gt;&lt;/publications&gt;&lt;cites&gt;&lt;/cites&gt;&lt;/citation&gt;</w:instrText>
      </w:r>
      <w:r w:rsidR="00A3560F" w:rsidRPr="00E5223D">
        <w:rPr>
          <w:rFonts w:ascii="Times" w:hAnsi="Times" w:cs="Times"/>
          <w:sz w:val="22"/>
          <w:szCs w:val="22"/>
          <w:rPrChange w:id="335" w:author="Kevin Corbett" w:date="2015-04-04T11:23:00Z">
            <w:rPr>
              <w:rFonts w:ascii="Times" w:hAnsi="Times" w:cs="Times"/>
              <w:sz w:val="22"/>
              <w:szCs w:val="22"/>
            </w:rPr>
          </w:rPrChange>
        </w:rPr>
        <w:fldChar w:fldCharType="separate"/>
      </w:r>
      <w:r w:rsidR="00A3560F" w:rsidRPr="00E5223D">
        <w:rPr>
          <w:rFonts w:ascii="Times" w:hAnsi="Times" w:cs="Times"/>
          <w:sz w:val="22"/>
          <w:szCs w:val="22"/>
        </w:rPr>
        <w:t>(Zhao et al., 2010)</w:t>
      </w:r>
      <w:r w:rsidR="00A3560F" w:rsidRPr="00E5223D">
        <w:rPr>
          <w:rFonts w:ascii="Times" w:hAnsi="Times" w:cs="Times"/>
          <w:sz w:val="22"/>
          <w:szCs w:val="22"/>
        </w:rPr>
        <w:fldChar w:fldCharType="end"/>
      </w:r>
      <w:r w:rsidRPr="00A7145A">
        <w:rPr>
          <w:rFonts w:ascii="Times" w:hAnsi="Times" w:cs="Times New Roman"/>
          <w:sz w:val="22"/>
          <w:szCs w:val="22"/>
        </w:rPr>
        <w:t xml:space="preserve">. </w:t>
      </w:r>
      <w:r w:rsidR="00F4196F" w:rsidRPr="00E5223D">
        <w:rPr>
          <w:rFonts w:ascii="Times" w:hAnsi="Times" w:cs="Times New Roman"/>
          <w:sz w:val="22"/>
          <w:szCs w:val="22"/>
        </w:rPr>
        <w:t>Within</w:t>
      </w:r>
      <w:r w:rsidRPr="00E5223D">
        <w:rPr>
          <w:rFonts w:ascii="Times" w:hAnsi="Times" w:cs="Times New Roman"/>
          <w:sz w:val="22"/>
          <w:szCs w:val="22"/>
        </w:rPr>
        <w:t xml:space="preserve"> each half-hexamer </w:t>
      </w:r>
      <w:r w:rsidR="00F4196F" w:rsidRPr="00E5223D">
        <w:rPr>
          <w:rFonts w:ascii="Times" w:hAnsi="Times" w:cs="Times New Roman"/>
          <w:sz w:val="22"/>
          <w:szCs w:val="22"/>
        </w:rPr>
        <w:t>of PCH-2</w:t>
      </w:r>
      <w:r w:rsidR="00302769" w:rsidRPr="00E5223D">
        <w:rPr>
          <w:rFonts w:ascii="Times" w:hAnsi="Times" w:cs="Times New Roman"/>
          <w:sz w:val="22"/>
          <w:szCs w:val="22"/>
        </w:rPr>
        <w:t xml:space="preserve"> (chains A/B/C and D/E/F)</w:t>
      </w:r>
      <w:r w:rsidR="00F4196F" w:rsidRPr="00E5223D">
        <w:rPr>
          <w:rFonts w:ascii="Times" w:hAnsi="Times" w:cs="Times New Roman"/>
          <w:sz w:val="22"/>
          <w:szCs w:val="22"/>
        </w:rPr>
        <w:t xml:space="preserve">, the pore loops </w:t>
      </w:r>
      <w:r w:rsidR="00C23522" w:rsidRPr="009C41BF">
        <w:rPr>
          <w:rFonts w:ascii="Times" w:hAnsi="Times" w:cs="Times New Roman"/>
          <w:sz w:val="22"/>
          <w:szCs w:val="22"/>
        </w:rPr>
        <w:t xml:space="preserve">(residues 217-226; </w:t>
      </w:r>
      <w:r w:rsidR="00C23522" w:rsidRPr="00A7145A">
        <w:rPr>
          <w:rFonts w:ascii="Times" w:hAnsi="Times" w:cs="Times New Roman"/>
          <w:b/>
          <w:sz w:val="22"/>
          <w:szCs w:val="22"/>
          <w:rPrChange w:id="336" w:author="Kevin Corbett" w:date="2015-04-04T11:23:00Z">
            <w:rPr>
              <w:rFonts w:ascii="Times" w:hAnsi="Times" w:cs="Times New Roman"/>
              <w:b/>
              <w:color w:val="0000FF"/>
              <w:sz w:val="22"/>
              <w:szCs w:val="22"/>
            </w:rPr>
          </w:rPrChange>
        </w:rPr>
        <w:t xml:space="preserve">Figure </w:t>
      </w:r>
      <w:ins w:id="337" w:author="Kevin Corbett" w:date="2015-04-01T14:35:00Z">
        <w:r w:rsidR="009C67E9" w:rsidRPr="00A7145A">
          <w:rPr>
            <w:rFonts w:ascii="Times" w:hAnsi="Times" w:cs="Times New Roman"/>
            <w:b/>
            <w:sz w:val="22"/>
            <w:szCs w:val="22"/>
            <w:rPrChange w:id="338" w:author="Kevin Corbett" w:date="2015-04-04T11:23:00Z">
              <w:rPr>
                <w:rFonts w:ascii="Times" w:hAnsi="Times" w:cs="Times New Roman"/>
                <w:b/>
                <w:color w:val="0000FF"/>
                <w:sz w:val="22"/>
                <w:szCs w:val="22"/>
              </w:rPr>
            </w:rPrChange>
          </w:rPr>
          <w:t>3</w:t>
        </w:r>
      </w:ins>
      <w:del w:id="339" w:author="Kevin Corbett" w:date="2015-04-01T14:35:00Z">
        <w:r w:rsidR="00C23522" w:rsidRPr="00A7145A" w:rsidDel="009C67E9">
          <w:rPr>
            <w:rFonts w:ascii="Times" w:hAnsi="Times" w:cs="Times New Roman"/>
            <w:b/>
            <w:sz w:val="22"/>
            <w:szCs w:val="22"/>
            <w:rPrChange w:id="340" w:author="Kevin Corbett" w:date="2015-04-04T11:23:00Z">
              <w:rPr>
                <w:rFonts w:ascii="Times" w:hAnsi="Times" w:cs="Times New Roman"/>
                <w:b/>
                <w:color w:val="0000FF"/>
                <w:sz w:val="22"/>
                <w:szCs w:val="22"/>
              </w:rPr>
            </w:rPrChange>
          </w:rPr>
          <w:delText>2E</w:delText>
        </w:r>
      </w:del>
      <w:ins w:id="341" w:author="Kevin Corbett" w:date="2015-04-01T14:35:00Z">
        <w:r w:rsidR="009C67E9" w:rsidRPr="00A7145A">
          <w:rPr>
            <w:rFonts w:ascii="Times" w:hAnsi="Times" w:cs="Times New Roman"/>
            <w:b/>
            <w:sz w:val="22"/>
            <w:szCs w:val="22"/>
            <w:rPrChange w:id="342" w:author="Kevin Corbett" w:date="2015-04-04T11:23:00Z">
              <w:rPr>
                <w:rFonts w:ascii="Times" w:hAnsi="Times" w:cs="Times New Roman"/>
                <w:b/>
                <w:color w:val="0000FF"/>
                <w:sz w:val="22"/>
                <w:szCs w:val="22"/>
              </w:rPr>
            </w:rPrChange>
          </w:rPr>
          <w:t>H</w:t>
        </w:r>
      </w:ins>
      <w:r w:rsidR="00C23522" w:rsidRPr="00A7145A">
        <w:rPr>
          <w:rFonts w:ascii="Times" w:hAnsi="Times" w:cs="Times New Roman"/>
          <w:sz w:val="22"/>
          <w:szCs w:val="22"/>
        </w:rPr>
        <w:t xml:space="preserve">) </w:t>
      </w:r>
      <w:r w:rsidR="00F4196F" w:rsidRPr="00E5223D">
        <w:rPr>
          <w:rFonts w:ascii="Times" w:hAnsi="Times" w:cs="Times New Roman"/>
          <w:sz w:val="22"/>
          <w:szCs w:val="22"/>
        </w:rPr>
        <w:t>are axially staggered to</w:t>
      </w:r>
      <w:r w:rsidRPr="00E5223D">
        <w:rPr>
          <w:rFonts w:ascii="Times" w:hAnsi="Times" w:cs="Times New Roman"/>
          <w:sz w:val="22"/>
          <w:szCs w:val="22"/>
        </w:rPr>
        <w:t xml:space="preserve"> creat</w:t>
      </w:r>
      <w:r w:rsidR="00F4196F" w:rsidRPr="00E5223D">
        <w:rPr>
          <w:rFonts w:ascii="Times" w:hAnsi="Times" w:cs="Times New Roman"/>
          <w:sz w:val="22"/>
          <w:szCs w:val="22"/>
        </w:rPr>
        <w:t>e</w:t>
      </w:r>
      <w:r w:rsidRPr="00E5223D">
        <w:rPr>
          <w:rFonts w:ascii="Times" w:hAnsi="Times" w:cs="Times New Roman"/>
          <w:sz w:val="22"/>
          <w:szCs w:val="22"/>
        </w:rPr>
        <w:t xml:space="preserve"> a “spiral staircase” of likely substrate-engaging groups</w:t>
      </w:r>
      <w:del w:id="343" w:author="Kevin Corbett" w:date="2015-04-01T14:36:00Z">
        <w:r w:rsidRPr="009C41BF" w:rsidDel="009C67E9">
          <w:rPr>
            <w:rFonts w:ascii="Times" w:hAnsi="Times" w:cs="Times New Roman"/>
            <w:sz w:val="22"/>
            <w:szCs w:val="22"/>
          </w:rPr>
          <w:delText xml:space="preserve"> (</w:delText>
        </w:r>
        <w:r w:rsidR="002260F7" w:rsidRPr="00A7145A" w:rsidDel="009C67E9">
          <w:rPr>
            <w:rFonts w:ascii="Times" w:hAnsi="Times" w:cs="Times New Roman"/>
            <w:b/>
            <w:sz w:val="22"/>
            <w:szCs w:val="22"/>
            <w:rPrChange w:id="344" w:author="Kevin Corbett" w:date="2015-04-04T11:23:00Z">
              <w:rPr>
                <w:rFonts w:ascii="Times" w:hAnsi="Times" w:cs="Times New Roman"/>
                <w:b/>
                <w:color w:val="0000FF"/>
                <w:sz w:val="22"/>
                <w:szCs w:val="22"/>
              </w:rPr>
            </w:rPrChange>
          </w:rPr>
          <w:delText>Figure</w:delText>
        </w:r>
        <w:r w:rsidR="00F4196F" w:rsidRPr="00A7145A" w:rsidDel="009C67E9">
          <w:rPr>
            <w:rFonts w:ascii="Times" w:hAnsi="Times" w:cs="Times New Roman"/>
            <w:b/>
            <w:sz w:val="22"/>
            <w:szCs w:val="22"/>
            <w:rPrChange w:id="345" w:author="Kevin Corbett" w:date="2015-04-04T11:23:00Z">
              <w:rPr>
                <w:rFonts w:ascii="Times" w:hAnsi="Times" w:cs="Times New Roman"/>
                <w:b/>
                <w:color w:val="0000FF"/>
                <w:sz w:val="22"/>
                <w:szCs w:val="22"/>
              </w:rPr>
            </w:rPrChange>
          </w:rPr>
          <w:delText xml:space="preserve"> 2</w:delText>
        </w:r>
        <w:r w:rsidR="00F85ABA" w:rsidRPr="00A7145A" w:rsidDel="009C67E9">
          <w:rPr>
            <w:rFonts w:ascii="Times" w:hAnsi="Times" w:cs="Times New Roman"/>
            <w:b/>
            <w:sz w:val="22"/>
            <w:szCs w:val="22"/>
            <w:rPrChange w:id="346" w:author="Kevin Corbett" w:date="2015-04-04T11:23:00Z">
              <w:rPr>
                <w:rFonts w:ascii="Times" w:hAnsi="Times" w:cs="Times New Roman"/>
                <w:b/>
                <w:color w:val="0000FF"/>
                <w:sz w:val="22"/>
                <w:szCs w:val="22"/>
              </w:rPr>
            </w:rPrChange>
          </w:rPr>
          <w:delText>F</w:delText>
        </w:r>
        <w:r w:rsidRPr="00A7145A" w:rsidDel="009C67E9">
          <w:rPr>
            <w:rFonts w:ascii="Times" w:hAnsi="Times" w:cs="Times New Roman"/>
            <w:sz w:val="22"/>
            <w:szCs w:val="22"/>
          </w:rPr>
          <w:delText>)</w:delText>
        </w:r>
      </w:del>
      <w:r w:rsidRPr="00E5223D">
        <w:rPr>
          <w:rFonts w:ascii="Times" w:hAnsi="Times" w:cs="Times New Roman"/>
          <w:sz w:val="22"/>
          <w:szCs w:val="22"/>
        </w:rPr>
        <w:t xml:space="preserve">. We interpret these </w:t>
      </w:r>
      <w:ins w:id="347" w:author="Kevin Corbett" w:date="2015-04-13T16:38:00Z">
        <w:r w:rsidR="003943CD">
          <w:rPr>
            <w:rFonts w:ascii="Times" w:hAnsi="Times" w:cs="Times New Roman"/>
            <w:sz w:val="22"/>
            <w:szCs w:val="22"/>
          </w:rPr>
          <w:t xml:space="preserve">pore loop </w:t>
        </w:r>
      </w:ins>
      <w:r w:rsidRPr="00E5223D">
        <w:rPr>
          <w:rFonts w:ascii="Times" w:hAnsi="Times" w:cs="Times New Roman"/>
          <w:sz w:val="22"/>
          <w:szCs w:val="22"/>
        </w:rPr>
        <w:t>positions as representing structural intermediates adopted during ATP binding</w:t>
      </w:r>
      <w:r w:rsidR="00334977" w:rsidRPr="009C41BF">
        <w:rPr>
          <w:rFonts w:ascii="Times" w:hAnsi="Times" w:cs="Times New Roman"/>
          <w:sz w:val="22"/>
          <w:szCs w:val="22"/>
        </w:rPr>
        <w:t>,</w:t>
      </w:r>
      <w:r w:rsidRPr="009C41BF">
        <w:rPr>
          <w:rFonts w:ascii="Times" w:hAnsi="Times" w:cs="Times New Roman"/>
          <w:sz w:val="22"/>
          <w:szCs w:val="22"/>
        </w:rPr>
        <w:t xml:space="preserve"> hydrolysis</w:t>
      </w:r>
      <w:r w:rsidR="00334977" w:rsidRPr="009C41BF">
        <w:rPr>
          <w:rFonts w:ascii="Times" w:hAnsi="Times" w:cs="Times New Roman"/>
          <w:sz w:val="22"/>
          <w:szCs w:val="22"/>
        </w:rPr>
        <w:t>, and release</w:t>
      </w:r>
      <w:r w:rsidRPr="009C41BF">
        <w:rPr>
          <w:rFonts w:ascii="Times" w:hAnsi="Times" w:cs="Times New Roman"/>
          <w:sz w:val="22"/>
          <w:szCs w:val="22"/>
        </w:rPr>
        <w:t xml:space="preserve"> within each PCH-2 subunit</w:t>
      </w:r>
      <w:del w:id="348" w:author="Kevin Corbett" w:date="2015-04-13T16:39:00Z">
        <w:r w:rsidRPr="009C41BF" w:rsidDel="003943CD">
          <w:rPr>
            <w:rFonts w:ascii="Times" w:hAnsi="Times" w:cs="Times New Roman"/>
            <w:sz w:val="22"/>
            <w:szCs w:val="22"/>
          </w:rPr>
          <w:delText>,</w:delText>
        </w:r>
      </w:del>
      <w:r w:rsidRPr="009C41BF">
        <w:rPr>
          <w:rFonts w:ascii="Times" w:hAnsi="Times" w:cs="Times New Roman"/>
          <w:sz w:val="22"/>
          <w:szCs w:val="22"/>
        </w:rPr>
        <w:t xml:space="preserve"> </w:t>
      </w:r>
      <w:del w:id="349" w:author="Kevin Corbett" w:date="2015-04-13T16:39:00Z">
        <w:r w:rsidRPr="009C41BF" w:rsidDel="003943CD">
          <w:rPr>
            <w:rFonts w:ascii="Times" w:hAnsi="Times" w:cs="Times New Roman"/>
            <w:sz w:val="22"/>
            <w:szCs w:val="22"/>
          </w:rPr>
          <w:delText>with conformational changes between these states</w:delText>
        </w:r>
      </w:del>
      <w:ins w:id="350" w:author="Kevin Corbett" w:date="2015-04-13T16:39:00Z">
        <w:r w:rsidR="003943CD">
          <w:rPr>
            <w:rFonts w:ascii="Times" w:hAnsi="Times" w:cs="Times New Roman"/>
            <w:sz w:val="22"/>
            <w:szCs w:val="22"/>
          </w:rPr>
          <w:t>that</w:t>
        </w:r>
      </w:ins>
      <w:r w:rsidRPr="009C41BF">
        <w:rPr>
          <w:rFonts w:ascii="Times" w:hAnsi="Times" w:cs="Times New Roman"/>
          <w:sz w:val="22"/>
          <w:szCs w:val="22"/>
        </w:rPr>
        <w:t xml:space="preserve"> </w:t>
      </w:r>
      <w:del w:id="351" w:author="Kevin Corbett" w:date="2015-04-13T16:39:00Z">
        <w:r w:rsidR="00334977" w:rsidRPr="009C41BF" w:rsidDel="003943CD">
          <w:rPr>
            <w:rFonts w:ascii="Times" w:hAnsi="Times" w:cs="Times New Roman"/>
            <w:sz w:val="22"/>
            <w:szCs w:val="22"/>
          </w:rPr>
          <w:delText>driving</w:delText>
        </w:r>
        <w:r w:rsidRPr="009C41BF" w:rsidDel="003943CD">
          <w:rPr>
            <w:rFonts w:ascii="Times" w:hAnsi="Times" w:cs="Times New Roman"/>
            <w:sz w:val="22"/>
            <w:szCs w:val="22"/>
          </w:rPr>
          <w:delText xml:space="preserve"> </w:delText>
        </w:r>
      </w:del>
      <w:ins w:id="352" w:author="Kevin Corbett" w:date="2015-04-13T16:39:00Z">
        <w:r w:rsidR="003943CD" w:rsidRPr="009C41BF">
          <w:rPr>
            <w:rFonts w:ascii="Times" w:hAnsi="Times" w:cs="Times New Roman"/>
            <w:sz w:val="22"/>
            <w:szCs w:val="22"/>
          </w:rPr>
          <w:t>driv</w:t>
        </w:r>
        <w:r w:rsidR="003943CD">
          <w:rPr>
            <w:rFonts w:ascii="Times" w:hAnsi="Times" w:cs="Times New Roman"/>
            <w:sz w:val="22"/>
            <w:szCs w:val="22"/>
          </w:rPr>
          <w:t>e</w:t>
        </w:r>
        <w:r w:rsidR="003943CD" w:rsidRPr="009C41BF">
          <w:rPr>
            <w:rFonts w:ascii="Times" w:hAnsi="Times" w:cs="Times New Roman"/>
            <w:sz w:val="22"/>
            <w:szCs w:val="22"/>
          </w:rPr>
          <w:t xml:space="preserve"> </w:t>
        </w:r>
      </w:ins>
      <w:r w:rsidRPr="009C41BF">
        <w:rPr>
          <w:rFonts w:ascii="Times" w:hAnsi="Times" w:cs="Times New Roman"/>
          <w:sz w:val="22"/>
          <w:szCs w:val="22"/>
        </w:rPr>
        <w:t>substrate remode</w:t>
      </w:r>
      <w:r w:rsidR="00F4196F" w:rsidRPr="009C41BF">
        <w:rPr>
          <w:rFonts w:ascii="Times" w:hAnsi="Times" w:cs="Times New Roman"/>
          <w:sz w:val="22"/>
          <w:szCs w:val="22"/>
        </w:rPr>
        <w:t xml:space="preserve">ling </w:t>
      </w:r>
      <w:del w:id="353" w:author="Kevin Corbett" w:date="2015-04-13T16:39:00Z">
        <w:r w:rsidR="00F4196F" w:rsidRPr="009C41BF" w:rsidDel="003943CD">
          <w:rPr>
            <w:rFonts w:ascii="Times" w:hAnsi="Times" w:cs="Times New Roman"/>
            <w:sz w:val="22"/>
            <w:szCs w:val="22"/>
          </w:rPr>
          <w:delText>through pore loop motions</w:delText>
        </w:r>
        <w:r w:rsidR="005A558D" w:rsidRPr="009C41BF" w:rsidDel="003943CD">
          <w:rPr>
            <w:rFonts w:ascii="Times" w:hAnsi="Times" w:cs="Times New Roman"/>
            <w:sz w:val="22"/>
            <w:szCs w:val="22"/>
          </w:rPr>
          <w:delText xml:space="preserve"> </w:delText>
        </w:r>
      </w:del>
      <w:r w:rsidR="005A558D" w:rsidRPr="009C41BF">
        <w:rPr>
          <w:rFonts w:ascii="Times" w:hAnsi="Times" w:cs="Times New Roman"/>
          <w:sz w:val="22"/>
          <w:szCs w:val="22"/>
        </w:rPr>
        <w:t>(</w:t>
      </w:r>
      <w:r w:rsidR="005A558D" w:rsidRPr="00A7145A">
        <w:rPr>
          <w:rFonts w:ascii="Times" w:hAnsi="Times" w:cs="Times New Roman"/>
          <w:b/>
          <w:sz w:val="22"/>
          <w:szCs w:val="22"/>
          <w:rPrChange w:id="354" w:author="Kevin Corbett" w:date="2015-04-04T11:23:00Z">
            <w:rPr>
              <w:rFonts w:ascii="Times" w:hAnsi="Times" w:cs="Times New Roman"/>
              <w:b/>
              <w:color w:val="0000FF"/>
              <w:sz w:val="22"/>
              <w:szCs w:val="22"/>
            </w:rPr>
          </w:rPrChange>
        </w:rPr>
        <w:t xml:space="preserve">Figure </w:t>
      </w:r>
      <w:ins w:id="355" w:author="Kevin Corbett" w:date="2015-04-01T14:36:00Z">
        <w:r w:rsidR="009C67E9" w:rsidRPr="00A7145A">
          <w:rPr>
            <w:rFonts w:ascii="Times" w:hAnsi="Times" w:cs="Times New Roman"/>
            <w:b/>
            <w:sz w:val="22"/>
            <w:szCs w:val="22"/>
            <w:rPrChange w:id="356" w:author="Kevin Corbett" w:date="2015-04-04T11:23:00Z">
              <w:rPr>
                <w:rFonts w:ascii="Times" w:hAnsi="Times" w:cs="Times New Roman"/>
                <w:b/>
                <w:color w:val="0000FF"/>
                <w:sz w:val="22"/>
                <w:szCs w:val="22"/>
              </w:rPr>
            </w:rPrChange>
          </w:rPr>
          <w:t>3</w:t>
        </w:r>
      </w:ins>
      <w:del w:id="357" w:author="Kevin Corbett" w:date="2015-04-01T14:36:00Z">
        <w:r w:rsidR="005A558D" w:rsidRPr="00A7145A" w:rsidDel="009C67E9">
          <w:rPr>
            <w:rFonts w:ascii="Times" w:hAnsi="Times" w:cs="Times New Roman"/>
            <w:b/>
            <w:sz w:val="22"/>
            <w:szCs w:val="22"/>
            <w:rPrChange w:id="358" w:author="Kevin Corbett" w:date="2015-04-04T11:23:00Z">
              <w:rPr>
                <w:rFonts w:ascii="Times" w:hAnsi="Times" w:cs="Times New Roman"/>
                <w:b/>
                <w:color w:val="0000FF"/>
                <w:sz w:val="22"/>
                <w:szCs w:val="22"/>
              </w:rPr>
            </w:rPrChange>
          </w:rPr>
          <w:delText>2G</w:delText>
        </w:r>
      </w:del>
      <w:ins w:id="359" w:author="Kevin Corbett" w:date="2015-04-01T14:36:00Z">
        <w:r w:rsidR="009C67E9" w:rsidRPr="00A7145A">
          <w:rPr>
            <w:rFonts w:ascii="Times" w:hAnsi="Times" w:cs="Times New Roman"/>
            <w:b/>
            <w:sz w:val="22"/>
            <w:szCs w:val="22"/>
            <w:rPrChange w:id="360" w:author="Kevin Corbett" w:date="2015-04-04T11:23:00Z">
              <w:rPr>
                <w:rFonts w:ascii="Times" w:hAnsi="Times" w:cs="Times New Roman"/>
                <w:b/>
                <w:color w:val="0000FF"/>
                <w:sz w:val="22"/>
                <w:szCs w:val="22"/>
              </w:rPr>
            </w:rPrChange>
          </w:rPr>
          <w:t>I</w:t>
        </w:r>
      </w:ins>
      <w:r w:rsidR="005A558D" w:rsidRPr="00A7145A">
        <w:rPr>
          <w:rFonts w:ascii="Times" w:hAnsi="Times" w:cs="Times New Roman"/>
          <w:sz w:val="22"/>
          <w:szCs w:val="22"/>
        </w:rPr>
        <w:t>)</w:t>
      </w:r>
      <w:r w:rsidR="00F4196F" w:rsidRPr="00E5223D">
        <w:rPr>
          <w:rFonts w:ascii="Times" w:hAnsi="Times" w:cs="Times New Roman"/>
          <w:sz w:val="22"/>
          <w:szCs w:val="22"/>
        </w:rPr>
        <w:t>.</w:t>
      </w:r>
    </w:p>
    <w:p w14:paraId="218B6013" w14:textId="1EFC4731" w:rsidR="007A093E" w:rsidRPr="009C41BF" w:rsidRDefault="007A093E" w:rsidP="007042B1">
      <w:pPr>
        <w:spacing w:after="120" w:line="480" w:lineRule="auto"/>
        <w:rPr>
          <w:rFonts w:ascii="Times" w:hAnsi="Times" w:cs="Times New Roman"/>
          <w:b/>
          <w:sz w:val="22"/>
          <w:szCs w:val="22"/>
        </w:rPr>
      </w:pPr>
      <w:r w:rsidRPr="009C41BF">
        <w:rPr>
          <w:rFonts w:ascii="Times" w:hAnsi="Times" w:cs="Times New Roman"/>
          <w:b/>
          <w:sz w:val="22"/>
          <w:szCs w:val="22"/>
        </w:rPr>
        <w:t xml:space="preserve">ATP binding and hydrolysis in PCH-2 and </w:t>
      </w:r>
      <w:r w:rsidRPr="009C41BF">
        <w:rPr>
          <w:rFonts w:ascii="Times" w:hAnsi="Times" w:cs="Times New Roman"/>
          <w:b/>
          <w:i/>
          <w:sz w:val="22"/>
          <w:szCs w:val="22"/>
        </w:rPr>
        <w:t>M. musculus</w:t>
      </w:r>
      <w:r w:rsidRPr="009C41BF">
        <w:rPr>
          <w:rFonts w:ascii="Times" w:hAnsi="Times" w:cs="Times New Roman"/>
          <w:b/>
          <w:sz w:val="22"/>
          <w:szCs w:val="22"/>
        </w:rPr>
        <w:t xml:space="preserve"> TRIP13</w:t>
      </w:r>
    </w:p>
    <w:p w14:paraId="4715877C" w14:textId="24B71AD1" w:rsidR="00F85ABA" w:rsidRPr="009C41BF" w:rsidRDefault="00F85ABA" w:rsidP="007042B1">
      <w:pPr>
        <w:spacing w:after="120" w:line="480" w:lineRule="auto"/>
        <w:rPr>
          <w:rFonts w:ascii="Times" w:hAnsi="Times" w:cs="Times New Roman"/>
          <w:sz w:val="22"/>
          <w:szCs w:val="22"/>
        </w:rPr>
      </w:pPr>
      <w:r w:rsidRPr="009C41BF">
        <w:rPr>
          <w:rFonts w:ascii="Times" w:hAnsi="Times" w:cs="Times New Roman"/>
          <w:sz w:val="22"/>
          <w:szCs w:val="22"/>
        </w:rPr>
        <w:t>To test the physical mechanism of Pch2/TRIP13 and the roles of active-site and pore-loop residues, we measured nucleotide binding and hydrolysis</w:t>
      </w:r>
      <w:r w:rsidR="00434B98" w:rsidRPr="009C41BF">
        <w:rPr>
          <w:rFonts w:ascii="Times" w:hAnsi="Times" w:cs="Times New Roman"/>
          <w:sz w:val="22"/>
          <w:szCs w:val="22"/>
        </w:rPr>
        <w:t xml:space="preserve"> by PCH-2 and its </w:t>
      </w:r>
      <w:r w:rsidR="00434B98" w:rsidRPr="004E262E">
        <w:rPr>
          <w:rFonts w:ascii="Times" w:hAnsi="Times" w:cs="Times New Roman"/>
          <w:i/>
          <w:sz w:val="22"/>
          <w:szCs w:val="22"/>
        </w:rPr>
        <w:t>M. musculus</w:t>
      </w:r>
      <w:r w:rsidR="00434B98" w:rsidRPr="004E262E">
        <w:rPr>
          <w:rFonts w:ascii="Times" w:hAnsi="Times" w:cs="Times New Roman"/>
          <w:sz w:val="22"/>
          <w:szCs w:val="22"/>
        </w:rPr>
        <w:t xml:space="preserve"> ortholog TRIP13</w:t>
      </w:r>
      <w:r w:rsidRPr="004E262E">
        <w:rPr>
          <w:rFonts w:ascii="Times" w:hAnsi="Times" w:cs="Times New Roman"/>
          <w:sz w:val="22"/>
          <w:szCs w:val="22"/>
        </w:rPr>
        <w:t xml:space="preserve">. </w:t>
      </w:r>
      <w:r w:rsidR="000F7B72" w:rsidRPr="004E262E">
        <w:rPr>
          <w:rFonts w:ascii="Times" w:hAnsi="Times" w:cs="Times New Roman"/>
          <w:sz w:val="22"/>
          <w:szCs w:val="22"/>
        </w:rPr>
        <w:t>As in other AAA+ AT</w:t>
      </w:r>
      <w:r w:rsidR="000F7B72" w:rsidRPr="00A7145A">
        <w:rPr>
          <w:rFonts w:ascii="Times" w:hAnsi="Times" w:cs="Times New Roman"/>
          <w:sz w:val="22"/>
          <w:szCs w:val="22"/>
        </w:rPr>
        <w:t xml:space="preserve">Pases, </w:t>
      </w:r>
      <w:r w:rsidR="00434B98" w:rsidRPr="00A7145A">
        <w:rPr>
          <w:rFonts w:ascii="Times" w:hAnsi="Times" w:cs="Times New Roman"/>
          <w:sz w:val="22"/>
          <w:szCs w:val="22"/>
        </w:rPr>
        <w:t>a mutation in the Walker B motif of both</w:t>
      </w:r>
      <w:r w:rsidR="000F7B72" w:rsidRPr="00A7145A">
        <w:rPr>
          <w:rFonts w:ascii="Times" w:hAnsi="Times" w:cs="Times New Roman"/>
          <w:sz w:val="22"/>
          <w:szCs w:val="22"/>
        </w:rPr>
        <w:t xml:space="preserve"> PCH-2</w:t>
      </w:r>
      <w:r w:rsidR="00434B98" w:rsidRPr="00A7145A">
        <w:rPr>
          <w:rFonts w:ascii="Times" w:hAnsi="Times" w:cs="Times New Roman"/>
          <w:sz w:val="22"/>
          <w:szCs w:val="22"/>
        </w:rPr>
        <w:t xml:space="preserve"> and TRIP13</w:t>
      </w:r>
      <w:r w:rsidR="000F7B72" w:rsidRPr="00A7145A">
        <w:rPr>
          <w:rFonts w:ascii="Times" w:hAnsi="Times" w:cs="Times New Roman"/>
          <w:sz w:val="22"/>
          <w:szCs w:val="22"/>
        </w:rPr>
        <w:t xml:space="preserve"> </w:t>
      </w:r>
      <w:r w:rsidR="00434B98" w:rsidRPr="00A7145A">
        <w:rPr>
          <w:rFonts w:ascii="Times" w:hAnsi="Times" w:cs="Times New Roman"/>
          <w:sz w:val="22"/>
          <w:szCs w:val="22"/>
        </w:rPr>
        <w:t>(</w:t>
      </w:r>
      <w:r w:rsidR="000F7B72" w:rsidRPr="00A7145A">
        <w:rPr>
          <w:rFonts w:ascii="Times" w:hAnsi="Times" w:cs="Times New Roman"/>
          <w:sz w:val="22"/>
          <w:szCs w:val="22"/>
        </w:rPr>
        <w:t>E253Q</w:t>
      </w:r>
      <w:ins w:id="361" w:author="Kevin Corbett" w:date="2015-04-13T16:40:00Z">
        <w:r w:rsidR="003943CD">
          <w:rPr>
            <w:rFonts w:ascii="Times" w:hAnsi="Times" w:cs="Times New Roman"/>
            <w:sz w:val="22"/>
            <w:szCs w:val="22"/>
          </w:rPr>
          <w:t xml:space="preserve"> in both enzymes</w:t>
        </w:r>
      </w:ins>
      <w:r w:rsidR="00434B98" w:rsidRPr="00A7145A">
        <w:rPr>
          <w:rFonts w:ascii="Times" w:hAnsi="Times" w:cs="Times New Roman"/>
          <w:sz w:val="22"/>
          <w:szCs w:val="22"/>
        </w:rPr>
        <w:t>)</w:t>
      </w:r>
      <w:r w:rsidR="000F7B72" w:rsidRPr="00A7145A">
        <w:rPr>
          <w:rFonts w:ascii="Times" w:hAnsi="Times" w:cs="Times New Roman"/>
          <w:sz w:val="22"/>
          <w:szCs w:val="22"/>
        </w:rPr>
        <w:t xml:space="preserve"> retains high-affinity nucleotide binding, while </w:t>
      </w:r>
      <w:r w:rsidR="00434B98" w:rsidRPr="00A7145A">
        <w:rPr>
          <w:rFonts w:ascii="Times" w:hAnsi="Times" w:cs="Times New Roman"/>
          <w:sz w:val="22"/>
          <w:szCs w:val="22"/>
        </w:rPr>
        <w:t xml:space="preserve">PCH-2 </w:t>
      </w:r>
      <w:r w:rsidR="000F7B72" w:rsidRPr="00A7145A">
        <w:rPr>
          <w:rFonts w:ascii="Times" w:hAnsi="Times" w:cs="Times New Roman"/>
          <w:sz w:val="22"/>
          <w:szCs w:val="22"/>
        </w:rPr>
        <w:t>Walker A and Sensor-1 mutants do not</w:t>
      </w:r>
      <w:r w:rsidR="00434B98" w:rsidRPr="00A7145A">
        <w:rPr>
          <w:rFonts w:ascii="Times" w:hAnsi="Times" w:cs="Times New Roman"/>
          <w:sz w:val="22"/>
          <w:szCs w:val="22"/>
        </w:rPr>
        <w:t xml:space="preserve"> bind nucleotide</w:t>
      </w:r>
      <w:r w:rsidR="000F7B72" w:rsidRPr="00A7145A">
        <w:rPr>
          <w:rFonts w:ascii="Times" w:hAnsi="Times" w:cs="Times New Roman"/>
          <w:sz w:val="22"/>
          <w:szCs w:val="22"/>
        </w:rPr>
        <w:t xml:space="preserve"> </w:t>
      </w:r>
      <w:r w:rsidR="00214D4B" w:rsidRPr="00A7145A">
        <w:rPr>
          <w:rFonts w:ascii="Times" w:hAnsi="Times" w:cs="Times New Roman"/>
          <w:sz w:val="22"/>
          <w:szCs w:val="22"/>
        </w:rPr>
        <w:t>(</w:t>
      </w:r>
      <w:r w:rsidR="00214D4B" w:rsidRPr="00A7145A">
        <w:rPr>
          <w:rFonts w:ascii="Times" w:hAnsi="Times" w:cs="Times New Roman"/>
          <w:b/>
          <w:sz w:val="22"/>
          <w:szCs w:val="22"/>
          <w:rPrChange w:id="362" w:author="Kevin Corbett" w:date="2015-04-04T11:23:00Z">
            <w:rPr>
              <w:rFonts w:ascii="Times" w:hAnsi="Times" w:cs="Times New Roman"/>
              <w:b/>
              <w:color w:val="0000FF"/>
              <w:sz w:val="22"/>
              <w:szCs w:val="22"/>
            </w:rPr>
          </w:rPrChange>
        </w:rPr>
        <w:t xml:space="preserve">Figure </w:t>
      </w:r>
      <w:ins w:id="363" w:author="Kevin Corbett" w:date="2015-04-01T14:36:00Z">
        <w:r w:rsidR="009C67E9" w:rsidRPr="00A7145A">
          <w:rPr>
            <w:rFonts w:ascii="Times" w:hAnsi="Times" w:cs="Times New Roman"/>
            <w:b/>
            <w:sz w:val="22"/>
            <w:szCs w:val="22"/>
            <w:rPrChange w:id="364" w:author="Kevin Corbett" w:date="2015-04-04T11:23:00Z">
              <w:rPr>
                <w:rFonts w:ascii="Times" w:hAnsi="Times" w:cs="Times New Roman"/>
                <w:b/>
                <w:color w:val="0000FF"/>
                <w:sz w:val="22"/>
                <w:szCs w:val="22"/>
              </w:rPr>
            </w:rPrChange>
          </w:rPr>
          <w:t>4</w:t>
        </w:r>
      </w:ins>
      <w:del w:id="365" w:author="Kevin Corbett" w:date="2015-04-01T14:36:00Z">
        <w:r w:rsidR="00E146CC" w:rsidRPr="00A7145A" w:rsidDel="009C67E9">
          <w:rPr>
            <w:rFonts w:ascii="Times" w:hAnsi="Times" w:cs="Times New Roman"/>
            <w:b/>
            <w:sz w:val="22"/>
            <w:szCs w:val="22"/>
            <w:rPrChange w:id="366" w:author="Kevin Corbett" w:date="2015-04-04T11:23:00Z">
              <w:rPr>
                <w:rFonts w:ascii="Times" w:hAnsi="Times" w:cs="Times New Roman"/>
                <w:b/>
                <w:color w:val="0000FF"/>
                <w:sz w:val="22"/>
                <w:szCs w:val="22"/>
              </w:rPr>
            </w:rPrChange>
          </w:rPr>
          <w:delText>3</w:delText>
        </w:r>
      </w:del>
      <w:r w:rsidR="00E146CC" w:rsidRPr="00A7145A">
        <w:rPr>
          <w:rFonts w:ascii="Times" w:hAnsi="Times" w:cs="Times New Roman"/>
          <w:b/>
          <w:sz w:val="22"/>
          <w:szCs w:val="22"/>
          <w:rPrChange w:id="367" w:author="Kevin Corbett" w:date="2015-04-04T11:23:00Z">
            <w:rPr>
              <w:rFonts w:ascii="Times" w:hAnsi="Times" w:cs="Times New Roman"/>
              <w:b/>
              <w:color w:val="0000FF"/>
              <w:sz w:val="22"/>
              <w:szCs w:val="22"/>
            </w:rPr>
          </w:rPrChange>
        </w:rPr>
        <w:t>A</w:t>
      </w:r>
      <w:r w:rsidR="00434B98" w:rsidRPr="00A7145A">
        <w:rPr>
          <w:rFonts w:ascii="Times" w:hAnsi="Times" w:cs="Times New Roman"/>
          <w:b/>
          <w:sz w:val="22"/>
          <w:szCs w:val="22"/>
          <w:rPrChange w:id="368" w:author="Kevin Corbett" w:date="2015-04-04T11:23:00Z">
            <w:rPr>
              <w:rFonts w:ascii="Times" w:hAnsi="Times" w:cs="Times New Roman"/>
              <w:b/>
              <w:color w:val="0000FF"/>
              <w:sz w:val="22"/>
              <w:szCs w:val="22"/>
            </w:rPr>
          </w:rPrChange>
        </w:rPr>
        <w:t>,B</w:t>
      </w:r>
      <w:r w:rsidR="00214D4B" w:rsidRPr="00A7145A">
        <w:rPr>
          <w:rFonts w:ascii="Times" w:hAnsi="Times" w:cs="Times New Roman"/>
          <w:sz w:val="22"/>
          <w:szCs w:val="22"/>
        </w:rPr>
        <w:t>)</w:t>
      </w:r>
      <w:r w:rsidRPr="00E5223D">
        <w:rPr>
          <w:rFonts w:ascii="Times" w:hAnsi="Times" w:cs="Times New Roman"/>
          <w:sz w:val="22"/>
          <w:szCs w:val="22"/>
        </w:rPr>
        <w:t>.</w:t>
      </w:r>
      <w:ins w:id="369" w:author="Kevin Corbett" w:date="2015-04-04T11:47:00Z">
        <w:r w:rsidR="00863CF6">
          <w:rPr>
            <w:rFonts w:ascii="Times" w:hAnsi="Times" w:cs="Times New Roman"/>
            <w:sz w:val="22"/>
            <w:szCs w:val="22"/>
          </w:rPr>
          <w:t xml:space="preserve"> We found that TRIP13</w:t>
        </w:r>
        <w:r w:rsidR="00863CF6" w:rsidRPr="00863CF6">
          <w:rPr>
            <w:rFonts w:ascii="Times" w:hAnsi="Times" w:cs="Times New Roman"/>
            <w:sz w:val="22"/>
            <w:szCs w:val="22"/>
            <w:vertAlign w:val="superscript"/>
            <w:rPrChange w:id="370" w:author="Kevin Corbett" w:date="2015-04-04T11:48:00Z">
              <w:rPr>
                <w:rFonts w:ascii="Times" w:hAnsi="Times" w:cs="Times New Roman"/>
                <w:sz w:val="22"/>
                <w:szCs w:val="22"/>
              </w:rPr>
            </w:rPrChange>
          </w:rPr>
          <w:t>E253Q</w:t>
        </w:r>
        <w:r w:rsidR="00863CF6">
          <w:rPr>
            <w:rFonts w:ascii="Times" w:hAnsi="Times" w:cs="Times New Roman"/>
            <w:sz w:val="22"/>
            <w:szCs w:val="22"/>
          </w:rPr>
          <w:t xml:space="preserve"> also forms stable hexamers, in contrast to the predominantly monomeric wild-type enzyme (</w:t>
        </w:r>
        <w:r w:rsidR="00863CF6" w:rsidRPr="00863CF6">
          <w:rPr>
            <w:rFonts w:ascii="Times" w:hAnsi="Times" w:cs="Times New Roman"/>
            <w:b/>
            <w:sz w:val="22"/>
            <w:szCs w:val="22"/>
            <w:rPrChange w:id="371" w:author="Kevin Corbett" w:date="2015-04-04T11:48:00Z">
              <w:rPr>
                <w:rFonts w:ascii="Times" w:hAnsi="Times" w:cs="Times New Roman"/>
                <w:sz w:val="22"/>
                <w:szCs w:val="22"/>
              </w:rPr>
            </w:rPrChange>
          </w:rPr>
          <w:t>Figure 1D</w:t>
        </w:r>
        <w:r w:rsidR="00863CF6">
          <w:rPr>
            <w:rFonts w:ascii="Times" w:hAnsi="Times" w:cs="Times New Roman"/>
            <w:sz w:val="22"/>
            <w:szCs w:val="22"/>
          </w:rPr>
          <w:t>).</w:t>
        </w:r>
      </w:ins>
      <w:r w:rsidRPr="00E5223D">
        <w:rPr>
          <w:rFonts w:ascii="Times" w:hAnsi="Times" w:cs="Times New Roman"/>
          <w:sz w:val="22"/>
          <w:szCs w:val="22"/>
        </w:rPr>
        <w:t xml:space="preserve"> </w:t>
      </w:r>
      <w:r w:rsidR="000F7B72" w:rsidRPr="00E5223D">
        <w:rPr>
          <w:rFonts w:ascii="Times" w:hAnsi="Times" w:cs="Times New Roman"/>
          <w:sz w:val="22"/>
          <w:szCs w:val="22"/>
        </w:rPr>
        <w:t xml:space="preserve">Mutation of </w:t>
      </w:r>
      <w:ins w:id="372" w:author="Kevin Corbett" w:date="2015-04-13T16:40:00Z">
        <w:r w:rsidR="003943CD" w:rsidRPr="009C41BF">
          <w:rPr>
            <w:rFonts w:ascii="Times" w:hAnsi="Times" w:cs="Times New Roman"/>
            <w:sz w:val="22"/>
            <w:szCs w:val="22"/>
          </w:rPr>
          <w:t xml:space="preserve">PCH-2 </w:t>
        </w:r>
      </w:ins>
      <w:del w:id="373" w:author="Kevin Corbett" w:date="2015-04-02T15:24:00Z">
        <w:r w:rsidR="000F7B72" w:rsidRPr="00E5223D" w:rsidDel="00B92FBC">
          <w:rPr>
            <w:rFonts w:ascii="Times" w:hAnsi="Times" w:cs="Times New Roman"/>
            <w:sz w:val="22"/>
            <w:szCs w:val="22"/>
          </w:rPr>
          <w:delText>t</w:delText>
        </w:r>
        <w:r w:rsidRPr="009C41BF" w:rsidDel="00B92FBC">
          <w:rPr>
            <w:rFonts w:ascii="Times" w:hAnsi="Times" w:cs="Times New Roman"/>
            <w:sz w:val="22"/>
            <w:szCs w:val="22"/>
          </w:rPr>
          <w:delText>he</w:delText>
        </w:r>
        <w:r w:rsidR="000F7B72" w:rsidRPr="009C41BF" w:rsidDel="00B92FBC">
          <w:rPr>
            <w:rFonts w:ascii="Times" w:hAnsi="Times" w:cs="Times New Roman"/>
            <w:sz w:val="22"/>
            <w:szCs w:val="22"/>
          </w:rPr>
          <w:delText xml:space="preserve"> putative Sensor-2 residue </w:delText>
        </w:r>
      </w:del>
      <w:r w:rsidR="000F7B72" w:rsidRPr="009C41BF">
        <w:rPr>
          <w:rFonts w:ascii="Times" w:hAnsi="Times" w:cs="Times New Roman"/>
          <w:sz w:val="22"/>
          <w:szCs w:val="22"/>
        </w:rPr>
        <w:t>R385</w:t>
      </w:r>
      <w:r w:rsidR="00434B98" w:rsidRPr="009C41BF">
        <w:rPr>
          <w:rFonts w:ascii="Times" w:hAnsi="Times" w:cs="Times New Roman"/>
          <w:sz w:val="22"/>
          <w:szCs w:val="22"/>
        </w:rPr>
        <w:t xml:space="preserve"> </w:t>
      </w:r>
      <w:del w:id="374" w:author="Kevin Corbett" w:date="2015-04-13T16:40:00Z">
        <w:r w:rsidR="00434B98" w:rsidRPr="009C41BF" w:rsidDel="003943CD">
          <w:rPr>
            <w:rFonts w:ascii="Times" w:hAnsi="Times" w:cs="Times New Roman"/>
            <w:sz w:val="22"/>
            <w:szCs w:val="22"/>
          </w:rPr>
          <w:delText>in PCH-2</w:delText>
        </w:r>
        <w:r w:rsidR="000F7B72" w:rsidRPr="009C41BF" w:rsidDel="003943CD">
          <w:rPr>
            <w:rFonts w:ascii="Times" w:hAnsi="Times" w:cs="Times New Roman"/>
            <w:sz w:val="22"/>
            <w:szCs w:val="22"/>
          </w:rPr>
          <w:delText xml:space="preserve"> </w:delText>
        </w:r>
      </w:del>
      <w:r w:rsidR="000F7B72" w:rsidRPr="009C41BF">
        <w:rPr>
          <w:rFonts w:ascii="Times" w:hAnsi="Times" w:cs="Times New Roman"/>
          <w:sz w:val="22"/>
          <w:szCs w:val="22"/>
        </w:rPr>
        <w:t>also results in the loss of nucleotide binding,</w:t>
      </w:r>
      <w:r w:rsidRPr="009C41BF">
        <w:rPr>
          <w:rFonts w:ascii="Times" w:hAnsi="Times" w:cs="Times New Roman"/>
          <w:sz w:val="22"/>
          <w:szCs w:val="22"/>
        </w:rPr>
        <w:t xml:space="preserve"> </w:t>
      </w:r>
      <w:r w:rsidR="00F4196F" w:rsidRPr="009C41BF">
        <w:rPr>
          <w:rFonts w:ascii="Times" w:hAnsi="Times" w:cs="Times New Roman"/>
          <w:sz w:val="22"/>
          <w:szCs w:val="22"/>
        </w:rPr>
        <w:t>illustrating</w:t>
      </w:r>
      <w:ins w:id="375" w:author="Kevin Corbett" w:date="2015-04-02T15:24:00Z">
        <w:r w:rsidR="00B92FBC" w:rsidRPr="009C41BF">
          <w:rPr>
            <w:rFonts w:ascii="Times" w:hAnsi="Times" w:cs="Times New Roman"/>
            <w:sz w:val="22"/>
            <w:szCs w:val="22"/>
          </w:rPr>
          <w:t xml:space="preserve"> that this residue is likely to be functionally analogous to the Sensor-2 motifs in other AAA+ ATPases</w:t>
        </w:r>
      </w:ins>
      <w:del w:id="376" w:author="Kevin Corbett" w:date="2015-04-02T15:25:00Z">
        <w:r w:rsidR="000F7B72" w:rsidRPr="009C41BF" w:rsidDel="00B92FBC">
          <w:rPr>
            <w:rFonts w:ascii="Times" w:hAnsi="Times" w:cs="Times New Roman"/>
            <w:sz w:val="22"/>
            <w:szCs w:val="22"/>
          </w:rPr>
          <w:delText xml:space="preserve"> </w:delText>
        </w:r>
      </w:del>
      <w:del w:id="377" w:author="Kevin Corbett" w:date="2015-04-02T15:23:00Z">
        <w:r w:rsidR="000F7B72" w:rsidRPr="009C41BF" w:rsidDel="00B92FBC">
          <w:rPr>
            <w:rFonts w:ascii="Times" w:hAnsi="Times" w:cs="Times New Roman"/>
            <w:sz w:val="22"/>
            <w:szCs w:val="22"/>
          </w:rPr>
          <w:delText xml:space="preserve">the </w:delText>
        </w:r>
      </w:del>
      <w:del w:id="378" w:author="Kevin Corbett" w:date="2015-04-02T15:25:00Z">
        <w:r w:rsidR="000F7B72" w:rsidRPr="009C41BF" w:rsidDel="00B92FBC">
          <w:rPr>
            <w:rFonts w:ascii="Times" w:hAnsi="Times" w:cs="Times New Roman"/>
            <w:sz w:val="22"/>
            <w:szCs w:val="22"/>
          </w:rPr>
          <w:delText>importan</w:delText>
        </w:r>
      </w:del>
      <w:del w:id="379" w:author="Kevin Corbett" w:date="2015-04-02T15:24:00Z">
        <w:r w:rsidR="000F7B72" w:rsidRPr="009C41BF" w:rsidDel="00B92FBC">
          <w:rPr>
            <w:rFonts w:ascii="Times" w:hAnsi="Times" w:cs="Times New Roman"/>
            <w:sz w:val="22"/>
            <w:szCs w:val="22"/>
          </w:rPr>
          <w:delText>ce</w:delText>
        </w:r>
      </w:del>
      <w:del w:id="380" w:author="Kevin Corbett" w:date="2015-04-02T15:25:00Z">
        <w:r w:rsidR="000F7B72" w:rsidRPr="009C41BF" w:rsidDel="00B92FBC">
          <w:rPr>
            <w:rFonts w:ascii="Times" w:hAnsi="Times" w:cs="Times New Roman"/>
            <w:sz w:val="22"/>
            <w:szCs w:val="22"/>
          </w:rPr>
          <w:delText xml:space="preserve"> </w:delText>
        </w:r>
      </w:del>
      <w:del w:id="381" w:author="Kevin Corbett" w:date="2015-04-02T15:24:00Z">
        <w:r w:rsidR="000F7B72" w:rsidRPr="009C41BF" w:rsidDel="00B92FBC">
          <w:rPr>
            <w:rFonts w:ascii="Times" w:hAnsi="Times" w:cs="Times New Roman"/>
            <w:sz w:val="22"/>
            <w:szCs w:val="22"/>
          </w:rPr>
          <w:delText xml:space="preserve">of </w:delText>
        </w:r>
      </w:del>
      <w:del w:id="382" w:author="Kevin Corbett" w:date="2015-04-02T15:25:00Z">
        <w:r w:rsidR="000F7B72" w:rsidRPr="009C41BF" w:rsidDel="00B92FBC">
          <w:rPr>
            <w:rFonts w:ascii="Times" w:hAnsi="Times" w:cs="Times New Roman"/>
            <w:sz w:val="22"/>
            <w:szCs w:val="22"/>
          </w:rPr>
          <w:delText>this residue</w:delText>
        </w:r>
      </w:del>
      <w:del w:id="383" w:author="Kevin Corbett" w:date="2015-04-02T15:23:00Z">
        <w:r w:rsidR="000F7B72" w:rsidRPr="009C41BF" w:rsidDel="00B92FBC">
          <w:rPr>
            <w:rFonts w:ascii="Times" w:hAnsi="Times" w:cs="Times New Roman"/>
            <w:sz w:val="22"/>
            <w:szCs w:val="22"/>
          </w:rPr>
          <w:delText xml:space="preserve"> and further supporting</w:delText>
        </w:r>
        <w:r w:rsidRPr="009C41BF" w:rsidDel="00B92FBC">
          <w:rPr>
            <w:rFonts w:ascii="Times" w:hAnsi="Times" w:cs="Times New Roman"/>
            <w:sz w:val="22"/>
            <w:szCs w:val="22"/>
          </w:rPr>
          <w:delText xml:space="preserve"> </w:delText>
        </w:r>
        <w:r w:rsidR="000F7B72" w:rsidRPr="009C41BF" w:rsidDel="00B92FBC">
          <w:rPr>
            <w:rFonts w:ascii="Times" w:hAnsi="Times" w:cs="Times New Roman"/>
            <w:sz w:val="22"/>
            <w:szCs w:val="22"/>
          </w:rPr>
          <w:delText>a ClpX-like mechanism for ATP-powered conformational changes</w:delText>
        </w:r>
        <w:r w:rsidR="00D03D7A" w:rsidRPr="009C41BF" w:rsidDel="00B92FBC">
          <w:rPr>
            <w:rFonts w:ascii="Times" w:hAnsi="Times" w:cs="Times New Roman"/>
            <w:sz w:val="22"/>
            <w:szCs w:val="22"/>
          </w:rPr>
          <w:delText xml:space="preserve"> in PCH-2</w:delText>
        </w:r>
      </w:del>
      <w:del w:id="384" w:author="Kevin Corbett" w:date="2015-04-02T15:25:00Z">
        <w:r w:rsidR="000F7B72" w:rsidRPr="009C41BF" w:rsidDel="00B92FBC">
          <w:rPr>
            <w:rFonts w:ascii="Times" w:hAnsi="Times" w:cs="Times New Roman"/>
            <w:sz w:val="22"/>
            <w:szCs w:val="22"/>
          </w:rPr>
          <w:delText>.</w:delText>
        </w:r>
      </w:del>
      <w:ins w:id="385" w:author="Kevin Corbett" w:date="2015-04-02T15:25:00Z">
        <w:r w:rsidR="00B92FBC" w:rsidRPr="009C41BF">
          <w:rPr>
            <w:rFonts w:ascii="Times" w:hAnsi="Times" w:cs="Times New Roman"/>
            <w:sz w:val="22"/>
            <w:szCs w:val="22"/>
          </w:rPr>
          <w:t>.</w:t>
        </w:r>
      </w:ins>
    </w:p>
    <w:p w14:paraId="11F7CDA9" w14:textId="520DEAEA" w:rsidR="007A093E" w:rsidRPr="004E262E" w:rsidRDefault="00F85ABA" w:rsidP="007042B1">
      <w:pPr>
        <w:spacing w:after="120" w:line="480" w:lineRule="auto"/>
        <w:rPr>
          <w:rFonts w:ascii="Times" w:hAnsi="Times" w:cs="Times New Roman"/>
          <w:sz w:val="22"/>
          <w:szCs w:val="22"/>
        </w:rPr>
      </w:pPr>
      <w:r w:rsidRPr="009C41BF">
        <w:rPr>
          <w:rFonts w:ascii="Times" w:hAnsi="Times" w:cs="Times New Roman"/>
          <w:sz w:val="22"/>
          <w:szCs w:val="22"/>
        </w:rPr>
        <w:t>We used an enzyme-coupled assay to measure ATP hydrolysis by PCH-2 and</w:t>
      </w:r>
      <w:r w:rsidR="00334977" w:rsidRPr="009C41BF">
        <w:rPr>
          <w:rFonts w:ascii="Times" w:hAnsi="Times" w:cs="Times New Roman"/>
          <w:sz w:val="22"/>
          <w:szCs w:val="22"/>
        </w:rPr>
        <w:t xml:space="preserve"> </w:t>
      </w:r>
      <w:r w:rsidRPr="004E262E">
        <w:rPr>
          <w:rFonts w:ascii="Times" w:hAnsi="Times" w:cs="Times New Roman"/>
          <w:sz w:val="22"/>
          <w:szCs w:val="22"/>
        </w:rPr>
        <w:t xml:space="preserve">TRIP13. Both enzymes showed modest but reproducible ATPase activity, and mutation of </w:t>
      </w:r>
      <w:r w:rsidR="00214D4B" w:rsidRPr="004E262E">
        <w:rPr>
          <w:rFonts w:ascii="Times" w:hAnsi="Times" w:cs="Times New Roman"/>
          <w:sz w:val="22"/>
          <w:szCs w:val="22"/>
        </w:rPr>
        <w:t>conserved active site residues resulted in the complete loss of activity (</w:t>
      </w:r>
      <w:r w:rsidR="00214D4B" w:rsidRPr="00A7145A">
        <w:rPr>
          <w:rFonts w:ascii="Times" w:hAnsi="Times" w:cs="Times New Roman"/>
          <w:b/>
          <w:sz w:val="22"/>
          <w:szCs w:val="22"/>
          <w:rPrChange w:id="386" w:author="Kevin Corbett" w:date="2015-04-04T11:23:00Z">
            <w:rPr>
              <w:rFonts w:ascii="Times" w:hAnsi="Times" w:cs="Times New Roman"/>
              <w:b/>
              <w:color w:val="0000FF"/>
              <w:sz w:val="22"/>
              <w:szCs w:val="22"/>
            </w:rPr>
          </w:rPrChange>
        </w:rPr>
        <w:t xml:space="preserve">Figure </w:t>
      </w:r>
      <w:ins w:id="387" w:author="Kevin Corbett" w:date="2015-04-01T14:36:00Z">
        <w:r w:rsidR="009C67E9" w:rsidRPr="00A7145A">
          <w:rPr>
            <w:rFonts w:ascii="Times" w:hAnsi="Times" w:cs="Times New Roman"/>
            <w:b/>
            <w:sz w:val="22"/>
            <w:szCs w:val="22"/>
            <w:rPrChange w:id="388" w:author="Kevin Corbett" w:date="2015-04-04T11:23:00Z">
              <w:rPr>
                <w:rFonts w:ascii="Times" w:hAnsi="Times" w:cs="Times New Roman"/>
                <w:b/>
                <w:color w:val="0000FF"/>
                <w:sz w:val="22"/>
                <w:szCs w:val="22"/>
              </w:rPr>
            </w:rPrChange>
          </w:rPr>
          <w:t>4</w:t>
        </w:r>
      </w:ins>
      <w:del w:id="389" w:author="Kevin Corbett" w:date="2015-04-01T14:36:00Z">
        <w:r w:rsidR="002E7C1E" w:rsidRPr="00A7145A" w:rsidDel="009C67E9">
          <w:rPr>
            <w:rFonts w:ascii="Times" w:hAnsi="Times" w:cs="Times New Roman"/>
            <w:b/>
            <w:sz w:val="22"/>
            <w:szCs w:val="22"/>
            <w:rPrChange w:id="390" w:author="Kevin Corbett" w:date="2015-04-04T11:23:00Z">
              <w:rPr>
                <w:rFonts w:ascii="Times" w:hAnsi="Times" w:cs="Times New Roman"/>
                <w:b/>
                <w:color w:val="0000FF"/>
                <w:sz w:val="22"/>
                <w:szCs w:val="22"/>
              </w:rPr>
            </w:rPrChange>
          </w:rPr>
          <w:delText>3</w:delText>
        </w:r>
      </w:del>
      <w:r w:rsidR="002E7C1E" w:rsidRPr="00A7145A">
        <w:rPr>
          <w:rFonts w:ascii="Times" w:hAnsi="Times" w:cs="Times New Roman"/>
          <w:b/>
          <w:sz w:val="22"/>
          <w:szCs w:val="22"/>
          <w:rPrChange w:id="391" w:author="Kevin Corbett" w:date="2015-04-04T11:23:00Z">
            <w:rPr>
              <w:rFonts w:ascii="Times" w:hAnsi="Times" w:cs="Times New Roman"/>
              <w:b/>
              <w:color w:val="0000FF"/>
              <w:sz w:val="22"/>
              <w:szCs w:val="22"/>
            </w:rPr>
          </w:rPrChange>
        </w:rPr>
        <w:t>C</w:t>
      </w:r>
      <w:r w:rsidR="00F4196F" w:rsidRPr="00A7145A">
        <w:rPr>
          <w:rFonts w:ascii="Times" w:hAnsi="Times" w:cs="Times New Roman"/>
          <w:b/>
          <w:sz w:val="22"/>
          <w:szCs w:val="22"/>
          <w:rPrChange w:id="392" w:author="Kevin Corbett" w:date="2015-04-04T11:23:00Z">
            <w:rPr>
              <w:rFonts w:ascii="Times" w:hAnsi="Times" w:cs="Times New Roman"/>
              <w:b/>
              <w:color w:val="0000FF"/>
              <w:sz w:val="22"/>
              <w:szCs w:val="22"/>
            </w:rPr>
          </w:rPrChange>
        </w:rPr>
        <w:t>-</w:t>
      </w:r>
      <w:r w:rsidR="002E7C1E" w:rsidRPr="00A7145A">
        <w:rPr>
          <w:rFonts w:ascii="Times" w:hAnsi="Times" w:cs="Times New Roman"/>
          <w:b/>
          <w:sz w:val="22"/>
          <w:szCs w:val="22"/>
          <w:rPrChange w:id="393" w:author="Kevin Corbett" w:date="2015-04-04T11:23:00Z">
            <w:rPr>
              <w:rFonts w:ascii="Times" w:hAnsi="Times" w:cs="Times New Roman"/>
              <w:b/>
              <w:color w:val="0000FF"/>
              <w:sz w:val="22"/>
              <w:szCs w:val="22"/>
            </w:rPr>
          </w:rPrChange>
        </w:rPr>
        <w:t>E</w:t>
      </w:r>
      <w:r w:rsidR="00214D4B" w:rsidRPr="00A7145A">
        <w:rPr>
          <w:rFonts w:ascii="Times" w:hAnsi="Times" w:cs="Times New Roman"/>
          <w:sz w:val="22"/>
          <w:szCs w:val="22"/>
        </w:rPr>
        <w:t>)</w:t>
      </w:r>
      <w:r w:rsidR="00E146CC" w:rsidRPr="00E5223D">
        <w:rPr>
          <w:rFonts w:ascii="Times" w:hAnsi="Times" w:cs="Times New Roman"/>
          <w:sz w:val="22"/>
          <w:szCs w:val="22"/>
        </w:rPr>
        <w:t xml:space="preserve">. </w:t>
      </w:r>
      <w:r w:rsidR="000F7B72" w:rsidRPr="009C41BF">
        <w:rPr>
          <w:rFonts w:ascii="Times" w:hAnsi="Times" w:cs="Times New Roman"/>
          <w:sz w:val="22"/>
          <w:szCs w:val="22"/>
        </w:rPr>
        <w:t>We next</w:t>
      </w:r>
      <w:r w:rsidR="00E146CC" w:rsidRPr="009C41BF">
        <w:rPr>
          <w:rFonts w:ascii="Times" w:hAnsi="Times" w:cs="Times New Roman"/>
          <w:sz w:val="22"/>
          <w:szCs w:val="22"/>
        </w:rPr>
        <w:t xml:space="preserve"> test</w:t>
      </w:r>
      <w:r w:rsidR="000F7B72" w:rsidRPr="009C41BF">
        <w:rPr>
          <w:rFonts w:ascii="Times" w:hAnsi="Times" w:cs="Times New Roman"/>
          <w:sz w:val="22"/>
          <w:szCs w:val="22"/>
        </w:rPr>
        <w:t>ed</w:t>
      </w:r>
      <w:r w:rsidR="00E146CC" w:rsidRPr="009C41BF">
        <w:rPr>
          <w:rFonts w:ascii="Times" w:hAnsi="Times" w:cs="Times New Roman"/>
          <w:sz w:val="22"/>
          <w:szCs w:val="22"/>
        </w:rPr>
        <w:t xml:space="preserve"> the impor</w:t>
      </w:r>
      <w:r w:rsidR="00F4196F" w:rsidRPr="004E262E">
        <w:rPr>
          <w:rFonts w:ascii="Times" w:hAnsi="Times" w:cs="Times New Roman"/>
          <w:sz w:val="22"/>
          <w:szCs w:val="22"/>
        </w:rPr>
        <w:t xml:space="preserve">tance </w:t>
      </w:r>
      <w:r w:rsidR="00E146CC" w:rsidRPr="004E262E">
        <w:rPr>
          <w:rFonts w:ascii="Times" w:hAnsi="Times" w:cs="Times New Roman"/>
          <w:sz w:val="22"/>
          <w:szCs w:val="22"/>
        </w:rPr>
        <w:t>of</w:t>
      </w:r>
      <w:r w:rsidR="000F7B72" w:rsidRPr="004E262E">
        <w:rPr>
          <w:rFonts w:ascii="Times" w:hAnsi="Times" w:cs="Times New Roman"/>
          <w:sz w:val="22"/>
          <w:szCs w:val="22"/>
        </w:rPr>
        <w:t xml:space="preserve"> the enzymes’ </w:t>
      </w:r>
      <w:r w:rsidR="00F4196F" w:rsidRPr="004E262E">
        <w:rPr>
          <w:rFonts w:ascii="Times" w:hAnsi="Times" w:cs="Times New Roman"/>
          <w:sz w:val="22"/>
          <w:szCs w:val="22"/>
        </w:rPr>
        <w:t>pore loop</w:t>
      </w:r>
      <w:r w:rsidR="000F7B72" w:rsidRPr="00863CF6">
        <w:rPr>
          <w:rFonts w:ascii="Times" w:hAnsi="Times" w:cs="Times New Roman"/>
          <w:sz w:val="22"/>
          <w:szCs w:val="22"/>
        </w:rPr>
        <w:t>s</w:t>
      </w:r>
      <w:r w:rsidR="00D03D7A" w:rsidRPr="00863CF6">
        <w:rPr>
          <w:rFonts w:ascii="Times" w:hAnsi="Times" w:cs="Times New Roman"/>
          <w:sz w:val="22"/>
          <w:szCs w:val="22"/>
        </w:rPr>
        <w:t xml:space="preserve">, which in other AAA+ ATPases are necessary to properly couple ATP hydrolysis to substrate engagement </w:t>
      </w:r>
      <w:r w:rsidR="00A3560F" w:rsidRPr="00E5223D">
        <w:rPr>
          <w:rFonts w:ascii="Times" w:hAnsi="Times" w:cs="Times"/>
          <w:sz w:val="22"/>
          <w:szCs w:val="22"/>
        </w:rPr>
        <w:fldChar w:fldCharType="begin"/>
      </w:r>
      <w:r w:rsidR="00EF2648">
        <w:rPr>
          <w:rFonts w:ascii="Times" w:hAnsi="Times" w:cs="Times"/>
          <w:sz w:val="22"/>
          <w:szCs w:val="22"/>
        </w:rPr>
        <w:instrText xml:space="preserve"> ADDIN PAPERS2_CITATIONS &lt;citation&gt;&lt;uuid&gt;23EF0276-26E0-41BA-941D-B9B4FBD930FD&lt;/uuid&gt;&lt;priority&gt;31&lt;/priority&gt;&lt;publications&gt;&lt;publication&gt;&lt;uuid&gt;3D7169E9-58E2-4DE8-AE03-F3CE16663271&lt;/uuid&gt;&lt;volume&gt;18&lt;/volume&gt;&lt;doi&gt;10.1101/gad.1170304&lt;/doi&gt;&lt;startpage&gt;369&lt;/startpage&gt;&lt;publication_date&gt;99200402151200000000222000&lt;/publication_date&gt;&lt;url&gt;http://www.genesdev.org/cgi/doi/10.1101/gad.1170304&lt;/url&gt;&lt;type&gt;400&lt;/type&gt;&lt;title&gt;Role of the processing pore of the ClpX AAA+ ATPase in the recognition and engagement of specific protein substrates.&lt;/title&gt;&lt;publisher&gt;Cold Spring Harbor Lab&lt;/publisher&gt;&lt;institution&gt;Massachusetts Institute of Technology, Department of Biology, Howard Hughes Medical Institute, Cambridge, Massachusetts 02139, USA.&lt;/institution&gt;&lt;number&gt;4&lt;/number&gt;&lt;subtype&gt;400&lt;/subtype&gt;&lt;endpage&gt;374&lt;/endpage&gt;&lt;bundle&gt;&lt;publication&gt;&lt;publisher&gt;Cold Spring Harbor Lab&lt;/publisher&gt;&lt;title&gt;Genes &amp;amp; Development&lt;/title&gt;&lt;type&gt;-100&lt;/type&gt;&lt;subtype&gt;-100&lt;/subtype&gt;&lt;uuid&gt;3CFA7A05-96FC-4E45-8EE6-626B19D5FE85&lt;/uuid&gt;&lt;/publication&gt;&lt;/bundle&gt;&lt;authors&gt;&lt;author&gt;&lt;firstName&gt;Samia&lt;/firstName&gt;&lt;middleNames&gt;M&lt;/middleNames&gt;&lt;lastName&gt;Siddiqui&lt;/lastName&gt;&lt;/author&gt;&lt;author&gt;&lt;firstName&gt;Robert&lt;/firstName&gt;&lt;middleNames&gt;T&lt;/middleNames&gt;&lt;lastName&gt;Sauer&lt;/lastName&gt;&lt;/author&gt;&lt;author&gt;&lt;firstName&gt;Tania&lt;/firstName&gt;&lt;middleNames&gt;A&lt;/middleNames&gt;&lt;lastName&gt;Baker&lt;/lastName&gt;&lt;/author&gt;&lt;/authors&gt;&lt;/publication&gt;&lt;/publications&gt;&lt;cites&gt;&lt;/cites&gt;&lt;/citation&gt;</w:instrText>
      </w:r>
      <w:r w:rsidR="00A3560F" w:rsidRPr="00E5223D">
        <w:rPr>
          <w:rFonts w:ascii="Times" w:hAnsi="Times" w:cs="Times"/>
          <w:sz w:val="22"/>
          <w:szCs w:val="22"/>
          <w:rPrChange w:id="394" w:author="Kevin Corbett" w:date="2015-04-04T11:23:00Z">
            <w:rPr>
              <w:rFonts w:ascii="Times" w:hAnsi="Times" w:cs="Times"/>
              <w:sz w:val="22"/>
              <w:szCs w:val="22"/>
            </w:rPr>
          </w:rPrChange>
        </w:rPr>
        <w:fldChar w:fldCharType="separate"/>
      </w:r>
      <w:r w:rsidR="00A3560F" w:rsidRPr="00E5223D">
        <w:rPr>
          <w:rFonts w:ascii="Times" w:hAnsi="Times" w:cs="Times"/>
          <w:sz w:val="22"/>
          <w:szCs w:val="22"/>
        </w:rPr>
        <w:t>(Siddiqui et al., 2004)</w:t>
      </w:r>
      <w:r w:rsidR="00A3560F" w:rsidRPr="00E5223D">
        <w:rPr>
          <w:rFonts w:ascii="Times" w:hAnsi="Times" w:cs="Times"/>
          <w:sz w:val="22"/>
          <w:szCs w:val="22"/>
        </w:rPr>
        <w:fldChar w:fldCharType="end"/>
      </w:r>
      <w:r w:rsidR="00E146CC" w:rsidRPr="00A7145A">
        <w:rPr>
          <w:rFonts w:ascii="Times" w:hAnsi="Times" w:cs="Times New Roman"/>
          <w:sz w:val="22"/>
          <w:szCs w:val="22"/>
        </w:rPr>
        <w:t xml:space="preserve">. We generated alanine mutants of </w:t>
      </w:r>
      <w:r w:rsidR="00F4196F" w:rsidRPr="00E5223D">
        <w:rPr>
          <w:rFonts w:ascii="Times" w:hAnsi="Times" w:cs="Times New Roman"/>
          <w:sz w:val="22"/>
          <w:szCs w:val="22"/>
        </w:rPr>
        <w:t xml:space="preserve">PCH-2 </w:t>
      </w:r>
      <w:r w:rsidR="00E146CC" w:rsidRPr="009C41BF">
        <w:rPr>
          <w:rFonts w:ascii="Times" w:hAnsi="Times" w:cs="Times New Roman"/>
          <w:sz w:val="22"/>
          <w:szCs w:val="22"/>
        </w:rPr>
        <w:t>W221 and F222</w:t>
      </w:r>
      <w:r w:rsidR="00C23522" w:rsidRPr="009C41BF">
        <w:rPr>
          <w:rFonts w:ascii="Times" w:hAnsi="Times" w:cs="Times New Roman"/>
          <w:sz w:val="22"/>
          <w:szCs w:val="22"/>
        </w:rPr>
        <w:t xml:space="preserve">, which align with the ClpX/NSF “YVG”/”GYVG” </w:t>
      </w:r>
      <w:r w:rsidR="00D03D7A" w:rsidRPr="009C41BF">
        <w:rPr>
          <w:rFonts w:ascii="Times" w:hAnsi="Times" w:cs="Times New Roman"/>
          <w:sz w:val="22"/>
          <w:szCs w:val="22"/>
        </w:rPr>
        <w:t>motifs</w:t>
      </w:r>
      <w:r w:rsidR="00C23522" w:rsidRPr="009C41BF">
        <w:rPr>
          <w:rFonts w:ascii="Times" w:hAnsi="Times" w:cs="Times New Roman"/>
          <w:sz w:val="22"/>
          <w:szCs w:val="22"/>
        </w:rPr>
        <w:t xml:space="preserve"> (</w:t>
      </w:r>
      <w:r w:rsidR="00C23522" w:rsidRPr="00A7145A">
        <w:rPr>
          <w:rFonts w:ascii="Times" w:hAnsi="Times" w:cs="Times New Roman"/>
          <w:b/>
          <w:sz w:val="22"/>
          <w:szCs w:val="22"/>
          <w:rPrChange w:id="395" w:author="Kevin Corbett" w:date="2015-04-04T11:23:00Z">
            <w:rPr>
              <w:rFonts w:ascii="Times" w:hAnsi="Times" w:cs="Times New Roman"/>
              <w:b/>
              <w:color w:val="0000FF"/>
              <w:sz w:val="22"/>
              <w:szCs w:val="22"/>
            </w:rPr>
          </w:rPrChange>
        </w:rPr>
        <w:t xml:space="preserve">Figure </w:t>
      </w:r>
      <w:ins w:id="396" w:author="Kevin Corbett" w:date="2015-04-01T14:36:00Z">
        <w:r w:rsidR="009C67E9" w:rsidRPr="00A7145A">
          <w:rPr>
            <w:rFonts w:ascii="Times" w:hAnsi="Times" w:cs="Times New Roman"/>
            <w:b/>
            <w:sz w:val="22"/>
            <w:szCs w:val="22"/>
            <w:rPrChange w:id="397" w:author="Kevin Corbett" w:date="2015-04-04T11:23:00Z">
              <w:rPr>
                <w:rFonts w:ascii="Times" w:hAnsi="Times" w:cs="Times New Roman"/>
                <w:b/>
                <w:color w:val="0000FF"/>
                <w:sz w:val="22"/>
                <w:szCs w:val="22"/>
              </w:rPr>
            </w:rPrChange>
          </w:rPr>
          <w:t>3</w:t>
        </w:r>
      </w:ins>
      <w:del w:id="398" w:author="Kevin Corbett" w:date="2015-04-01T14:36:00Z">
        <w:r w:rsidR="00C23522" w:rsidRPr="00A7145A" w:rsidDel="009C67E9">
          <w:rPr>
            <w:rFonts w:ascii="Times" w:hAnsi="Times" w:cs="Times New Roman"/>
            <w:b/>
            <w:sz w:val="22"/>
            <w:szCs w:val="22"/>
            <w:rPrChange w:id="399" w:author="Kevin Corbett" w:date="2015-04-04T11:23:00Z">
              <w:rPr>
                <w:rFonts w:ascii="Times" w:hAnsi="Times" w:cs="Times New Roman"/>
                <w:b/>
                <w:color w:val="0000FF"/>
                <w:sz w:val="22"/>
                <w:szCs w:val="22"/>
              </w:rPr>
            </w:rPrChange>
          </w:rPr>
          <w:delText>2E</w:delText>
        </w:r>
      </w:del>
      <w:ins w:id="400" w:author="Kevin Corbett" w:date="2015-04-01T14:36:00Z">
        <w:r w:rsidR="009C67E9" w:rsidRPr="00A7145A">
          <w:rPr>
            <w:rFonts w:ascii="Times" w:hAnsi="Times" w:cs="Times New Roman"/>
            <w:b/>
            <w:sz w:val="22"/>
            <w:szCs w:val="22"/>
            <w:rPrChange w:id="401" w:author="Kevin Corbett" w:date="2015-04-04T11:23:00Z">
              <w:rPr>
                <w:rFonts w:ascii="Times" w:hAnsi="Times" w:cs="Times New Roman"/>
                <w:b/>
                <w:color w:val="0000FF"/>
                <w:sz w:val="22"/>
                <w:szCs w:val="22"/>
              </w:rPr>
            </w:rPrChange>
          </w:rPr>
          <w:t>H</w:t>
        </w:r>
      </w:ins>
      <w:r w:rsidR="00C23522" w:rsidRPr="00A7145A">
        <w:rPr>
          <w:rFonts w:ascii="Times" w:hAnsi="Times" w:cs="Times New Roman"/>
          <w:sz w:val="22"/>
          <w:szCs w:val="22"/>
        </w:rPr>
        <w:t>)</w:t>
      </w:r>
      <w:r w:rsidR="00E146CC" w:rsidRPr="00E5223D">
        <w:rPr>
          <w:rFonts w:ascii="Times" w:hAnsi="Times" w:cs="Times New Roman"/>
          <w:sz w:val="22"/>
          <w:szCs w:val="22"/>
        </w:rPr>
        <w:t>, and also created a “pore loop AG” mutant</w:t>
      </w:r>
      <w:ins w:id="402" w:author="Kevin Corbett" w:date="2015-04-04T11:52:00Z">
        <w:r w:rsidR="00863CF6">
          <w:rPr>
            <w:rFonts w:ascii="Times" w:hAnsi="Times" w:cs="Times New Roman"/>
            <w:sz w:val="22"/>
            <w:szCs w:val="22"/>
          </w:rPr>
          <w:t xml:space="preserve"> (PCH-2</w:t>
        </w:r>
        <w:r w:rsidR="00863CF6" w:rsidRPr="00863CF6">
          <w:rPr>
            <w:rFonts w:ascii="Times" w:hAnsi="Times" w:cs="Times New Roman"/>
            <w:sz w:val="22"/>
            <w:szCs w:val="22"/>
            <w:vertAlign w:val="superscript"/>
            <w:rPrChange w:id="403" w:author="Kevin Corbett" w:date="2015-04-04T11:52:00Z">
              <w:rPr>
                <w:rFonts w:ascii="Times" w:hAnsi="Times" w:cs="Times New Roman"/>
                <w:sz w:val="22"/>
                <w:szCs w:val="22"/>
              </w:rPr>
            </w:rPrChange>
          </w:rPr>
          <w:t>AG</w:t>
        </w:r>
        <w:r w:rsidR="00863CF6" w:rsidRPr="00863CF6">
          <w:rPr>
            <w:rFonts w:ascii="Times" w:hAnsi="Times" w:cs="Times New Roman"/>
            <w:sz w:val="22"/>
            <w:szCs w:val="22"/>
            <w:rPrChange w:id="404" w:author="Kevin Corbett" w:date="2015-04-04T11:53:00Z">
              <w:rPr>
                <w:rFonts w:ascii="Times" w:hAnsi="Times" w:cs="Times New Roman"/>
                <w:sz w:val="22"/>
                <w:szCs w:val="22"/>
                <w:vertAlign w:val="superscript"/>
              </w:rPr>
            </w:rPrChange>
          </w:rPr>
          <w:t>)</w:t>
        </w:r>
      </w:ins>
      <w:r w:rsidR="00E146CC" w:rsidRPr="00E5223D">
        <w:rPr>
          <w:rFonts w:ascii="Times" w:hAnsi="Times" w:cs="Times New Roman"/>
          <w:sz w:val="22"/>
          <w:szCs w:val="22"/>
        </w:rPr>
        <w:t xml:space="preserve"> in which residues 218-227 were replaced by an Ala-Gly linker of equal length. These mutants all formed soluble hexamers as in wild-type PCH-2, but showed variable ATPase activity: </w:t>
      </w:r>
      <w:r w:rsidR="00E146CC" w:rsidRPr="009C41BF">
        <w:rPr>
          <w:rFonts w:ascii="Times" w:hAnsi="Times" w:cs="Times New Roman"/>
          <w:sz w:val="22"/>
          <w:szCs w:val="22"/>
        </w:rPr>
        <w:t xml:space="preserve">while </w:t>
      </w:r>
      <w:del w:id="405" w:author="Kevin Corbett" w:date="2015-04-04T11:51:00Z">
        <w:r w:rsidR="00E146CC" w:rsidRPr="009C41BF" w:rsidDel="00863CF6">
          <w:rPr>
            <w:rFonts w:ascii="Times" w:hAnsi="Times" w:cs="Times New Roman"/>
            <w:sz w:val="22"/>
            <w:szCs w:val="22"/>
          </w:rPr>
          <w:delText xml:space="preserve">the </w:delText>
        </w:r>
      </w:del>
      <w:ins w:id="406" w:author="Kevin Corbett" w:date="2015-04-04T11:51:00Z">
        <w:r w:rsidR="00863CF6">
          <w:rPr>
            <w:rFonts w:ascii="Times" w:hAnsi="Times" w:cs="Times New Roman"/>
            <w:sz w:val="22"/>
            <w:szCs w:val="22"/>
          </w:rPr>
          <w:t>PCH-2</w:t>
        </w:r>
      </w:ins>
      <w:r w:rsidR="00E146CC" w:rsidRPr="00863CF6">
        <w:rPr>
          <w:rFonts w:ascii="Times" w:hAnsi="Times" w:cs="Times New Roman"/>
          <w:sz w:val="22"/>
          <w:szCs w:val="22"/>
          <w:vertAlign w:val="superscript"/>
          <w:rPrChange w:id="407" w:author="Kevin Corbett" w:date="2015-04-04T11:51:00Z">
            <w:rPr>
              <w:rFonts w:ascii="Times" w:hAnsi="Times" w:cs="Times New Roman"/>
              <w:sz w:val="22"/>
              <w:szCs w:val="22"/>
            </w:rPr>
          </w:rPrChange>
        </w:rPr>
        <w:t>F222A</w:t>
      </w:r>
      <w:r w:rsidR="00E146CC" w:rsidRPr="009C41BF">
        <w:rPr>
          <w:rFonts w:ascii="Times" w:hAnsi="Times" w:cs="Times New Roman"/>
          <w:sz w:val="22"/>
          <w:szCs w:val="22"/>
        </w:rPr>
        <w:t xml:space="preserve"> </w:t>
      </w:r>
      <w:del w:id="408" w:author="Kevin Corbett" w:date="2015-04-04T11:52:00Z">
        <w:r w:rsidR="00E146CC" w:rsidRPr="009C41BF" w:rsidDel="00863CF6">
          <w:rPr>
            <w:rFonts w:ascii="Times" w:hAnsi="Times" w:cs="Times New Roman"/>
            <w:sz w:val="22"/>
            <w:szCs w:val="22"/>
          </w:rPr>
          <w:delText xml:space="preserve">mutant </w:delText>
        </w:r>
      </w:del>
      <w:r w:rsidR="00E146CC" w:rsidRPr="009C41BF">
        <w:rPr>
          <w:rFonts w:ascii="Times" w:hAnsi="Times" w:cs="Times New Roman"/>
          <w:sz w:val="22"/>
          <w:szCs w:val="22"/>
        </w:rPr>
        <w:t xml:space="preserve">showed a 5-fold reduction in basal ATPase activity, </w:t>
      </w:r>
      <w:del w:id="409" w:author="Kevin Corbett" w:date="2015-04-04T11:52:00Z">
        <w:r w:rsidR="00E146CC" w:rsidRPr="009C41BF" w:rsidDel="00863CF6">
          <w:rPr>
            <w:rFonts w:ascii="Times" w:hAnsi="Times" w:cs="Times New Roman"/>
            <w:sz w:val="22"/>
            <w:szCs w:val="22"/>
          </w:rPr>
          <w:delText xml:space="preserve">the </w:delText>
        </w:r>
      </w:del>
      <w:ins w:id="410" w:author="Kevin Corbett" w:date="2015-04-04T11:52:00Z">
        <w:r w:rsidR="00863CF6">
          <w:rPr>
            <w:rFonts w:ascii="Times" w:hAnsi="Times" w:cs="Times New Roman"/>
            <w:sz w:val="22"/>
            <w:szCs w:val="22"/>
          </w:rPr>
          <w:t>PCH-2</w:t>
        </w:r>
      </w:ins>
      <w:r w:rsidR="00E146CC" w:rsidRPr="00863CF6">
        <w:rPr>
          <w:rFonts w:ascii="Times" w:hAnsi="Times" w:cs="Times New Roman"/>
          <w:sz w:val="22"/>
          <w:szCs w:val="22"/>
          <w:vertAlign w:val="superscript"/>
          <w:rPrChange w:id="411" w:author="Kevin Corbett" w:date="2015-04-04T11:52:00Z">
            <w:rPr>
              <w:rFonts w:ascii="Times" w:hAnsi="Times" w:cs="Times New Roman"/>
              <w:sz w:val="22"/>
              <w:szCs w:val="22"/>
            </w:rPr>
          </w:rPrChange>
        </w:rPr>
        <w:t>W221A</w:t>
      </w:r>
      <w:r w:rsidR="00E146CC" w:rsidRPr="009C41BF">
        <w:rPr>
          <w:rFonts w:ascii="Times" w:hAnsi="Times" w:cs="Times New Roman"/>
          <w:sz w:val="22"/>
          <w:szCs w:val="22"/>
        </w:rPr>
        <w:t xml:space="preserve"> and </w:t>
      </w:r>
      <w:ins w:id="412" w:author="Kevin Corbett" w:date="2015-04-04T11:52:00Z">
        <w:r w:rsidR="00863CF6">
          <w:rPr>
            <w:rFonts w:ascii="Times" w:hAnsi="Times" w:cs="Times New Roman"/>
            <w:sz w:val="22"/>
            <w:szCs w:val="22"/>
          </w:rPr>
          <w:t>PCH-</w:t>
        </w:r>
      </w:ins>
      <w:del w:id="413" w:author="Kevin Corbett" w:date="2015-04-04T11:52:00Z">
        <w:r w:rsidR="00E146CC" w:rsidRPr="009C41BF" w:rsidDel="00863CF6">
          <w:rPr>
            <w:rFonts w:ascii="Times" w:hAnsi="Times" w:cs="Times New Roman"/>
            <w:sz w:val="22"/>
            <w:szCs w:val="22"/>
          </w:rPr>
          <w:delText xml:space="preserve">pore </w:delText>
        </w:r>
      </w:del>
      <w:ins w:id="414" w:author="Kevin Corbett" w:date="2015-04-04T11:52:00Z">
        <w:r w:rsidR="00863CF6">
          <w:rPr>
            <w:rFonts w:ascii="Times" w:hAnsi="Times" w:cs="Times New Roman"/>
            <w:sz w:val="22"/>
            <w:szCs w:val="22"/>
          </w:rPr>
          <w:t>2</w:t>
        </w:r>
      </w:ins>
      <w:del w:id="415" w:author="Kevin Corbett" w:date="2015-04-04T11:53:00Z">
        <w:r w:rsidR="00E146CC" w:rsidRPr="00863CF6" w:rsidDel="00863CF6">
          <w:rPr>
            <w:rFonts w:ascii="Times" w:hAnsi="Times" w:cs="Times New Roman"/>
            <w:sz w:val="22"/>
            <w:szCs w:val="22"/>
            <w:vertAlign w:val="superscript"/>
            <w:rPrChange w:id="416" w:author="Kevin Corbett" w:date="2015-04-04T11:52:00Z">
              <w:rPr>
                <w:rFonts w:ascii="Times" w:hAnsi="Times" w:cs="Times New Roman"/>
                <w:sz w:val="22"/>
                <w:szCs w:val="22"/>
              </w:rPr>
            </w:rPrChange>
          </w:rPr>
          <w:delText xml:space="preserve">loop </w:delText>
        </w:r>
      </w:del>
      <w:r w:rsidR="00E146CC" w:rsidRPr="00863CF6">
        <w:rPr>
          <w:rFonts w:ascii="Times" w:hAnsi="Times" w:cs="Times New Roman"/>
          <w:sz w:val="22"/>
          <w:szCs w:val="22"/>
          <w:vertAlign w:val="superscript"/>
          <w:rPrChange w:id="417" w:author="Kevin Corbett" w:date="2015-04-04T11:52:00Z">
            <w:rPr>
              <w:rFonts w:ascii="Times" w:hAnsi="Times" w:cs="Times New Roman"/>
              <w:sz w:val="22"/>
              <w:szCs w:val="22"/>
            </w:rPr>
          </w:rPrChange>
        </w:rPr>
        <w:t>AG</w:t>
      </w:r>
      <w:r w:rsidR="00E146CC" w:rsidRPr="009C41BF">
        <w:rPr>
          <w:rFonts w:ascii="Times" w:hAnsi="Times" w:cs="Times New Roman"/>
          <w:sz w:val="22"/>
          <w:szCs w:val="22"/>
        </w:rPr>
        <w:t xml:space="preserve"> </w:t>
      </w:r>
      <w:del w:id="418" w:author="Kevin Corbett" w:date="2015-04-04T11:52:00Z">
        <w:r w:rsidR="00E146CC" w:rsidRPr="009C41BF" w:rsidDel="00863CF6">
          <w:rPr>
            <w:rFonts w:ascii="Times" w:hAnsi="Times" w:cs="Times New Roman"/>
            <w:sz w:val="22"/>
            <w:szCs w:val="22"/>
          </w:rPr>
          <w:delText xml:space="preserve">mutants </w:delText>
        </w:r>
      </w:del>
      <w:r w:rsidR="00E146CC" w:rsidRPr="009C41BF">
        <w:rPr>
          <w:rFonts w:ascii="Times" w:hAnsi="Times" w:cs="Times New Roman"/>
          <w:sz w:val="22"/>
          <w:szCs w:val="22"/>
        </w:rPr>
        <w:t xml:space="preserve">showed a striking increase in activity, with the </w:t>
      </w:r>
      <w:r w:rsidR="00E146CC" w:rsidRPr="004E262E">
        <w:rPr>
          <w:rFonts w:ascii="Times" w:hAnsi="Times" w:cs="Times New Roman"/>
          <w:i/>
          <w:sz w:val="22"/>
          <w:szCs w:val="22"/>
        </w:rPr>
        <w:t>k</w:t>
      </w:r>
      <w:r w:rsidR="00E146CC" w:rsidRPr="004E262E">
        <w:rPr>
          <w:rFonts w:ascii="Times" w:hAnsi="Times" w:cs="Times New Roman"/>
          <w:i/>
          <w:sz w:val="22"/>
          <w:szCs w:val="22"/>
          <w:vertAlign w:val="subscript"/>
        </w:rPr>
        <w:t>cat</w:t>
      </w:r>
      <w:r w:rsidR="00E146CC" w:rsidRPr="004E262E">
        <w:rPr>
          <w:rFonts w:ascii="Times" w:hAnsi="Times" w:cs="Times New Roman"/>
          <w:sz w:val="22"/>
          <w:szCs w:val="22"/>
        </w:rPr>
        <w:t xml:space="preserve"> of </w:t>
      </w:r>
      <w:del w:id="419" w:author="Kevin Corbett" w:date="2015-04-04T11:53:00Z">
        <w:r w:rsidR="00E146CC" w:rsidRPr="004E262E" w:rsidDel="00863CF6">
          <w:rPr>
            <w:rFonts w:ascii="Times" w:hAnsi="Times" w:cs="Times New Roman"/>
            <w:sz w:val="22"/>
            <w:szCs w:val="22"/>
          </w:rPr>
          <w:delText xml:space="preserve">the </w:delText>
        </w:r>
      </w:del>
      <w:ins w:id="420" w:author="Kevin Corbett" w:date="2015-04-04T11:53:00Z">
        <w:r w:rsidR="00863CF6">
          <w:rPr>
            <w:rFonts w:ascii="Times" w:hAnsi="Times" w:cs="Times New Roman"/>
            <w:sz w:val="22"/>
            <w:szCs w:val="22"/>
          </w:rPr>
          <w:t>PCH-2</w:t>
        </w:r>
      </w:ins>
      <w:r w:rsidR="00E146CC" w:rsidRPr="00863CF6">
        <w:rPr>
          <w:rFonts w:ascii="Times" w:hAnsi="Times" w:cs="Times New Roman"/>
          <w:sz w:val="22"/>
          <w:szCs w:val="22"/>
          <w:vertAlign w:val="superscript"/>
          <w:rPrChange w:id="421" w:author="Kevin Corbett" w:date="2015-04-04T11:53:00Z">
            <w:rPr>
              <w:rFonts w:ascii="Times" w:hAnsi="Times" w:cs="Times New Roman"/>
              <w:sz w:val="22"/>
              <w:szCs w:val="22"/>
            </w:rPr>
          </w:rPrChange>
        </w:rPr>
        <w:t>W221A</w:t>
      </w:r>
      <w:r w:rsidR="00E146CC" w:rsidRPr="004E262E">
        <w:rPr>
          <w:rFonts w:ascii="Times" w:hAnsi="Times" w:cs="Times New Roman"/>
          <w:sz w:val="22"/>
          <w:szCs w:val="22"/>
        </w:rPr>
        <w:t xml:space="preserve"> </w:t>
      </w:r>
      <w:del w:id="422" w:author="Kevin Corbett" w:date="2015-04-04T11:53:00Z">
        <w:r w:rsidR="00E146CC" w:rsidRPr="004E262E" w:rsidDel="00863CF6">
          <w:rPr>
            <w:rFonts w:ascii="Times" w:hAnsi="Times" w:cs="Times New Roman"/>
            <w:sz w:val="22"/>
            <w:szCs w:val="22"/>
          </w:rPr>
          <w:delText xml:space="preserve">mutant </w:delText>
        </w:r>
      </w:del>
      <w:r w:rsidR="00E146CC" w:rsidRPr="004E262E">
        <w:rPr>
          <w:rFonts w:ascii="Times" w:hAnsi="Times" w:cs="Times New Roman"/>
          <w:sz w:val="22"/>
          <w:szCs w:val="22"/>
        </w:rPr>
        <w:t>around three-fold higher than that of the wild-type enzyme (</w:t>
      </w:r>
      <w:r w:rsidR="00E146CC" w:rsidRPr="00A7145A">
        <w:rPr>
          <w:rFonts w:ascii="Times" w:hAnsi="Times" w:cs="Times New Roman"/>
          <w:b/>
          <w:sz w:val="22"/>
          <w:szCs w:val="22"/>
          <w:rPrChange w:id="423" w:author="Kevin Corbett" w:date="2015-04-04T11:23:00Z">
            <w:rPr>
              <w:rFonts w:ascii="Times" w:hAnsi="Times" w:cs="Times New Roman"/>
              <w:b/>
              <w:color w:val="0000FF"/>
              <w:sz w:val="22"/>
              <w:szCs w:val="22"/>
            </w:rPr>
          </w:rPrChange>
        </w:rPr>
        <w:t>Fig</w:t>
      </w:r>
      <w:r w:rsidR="00D9356C" w:rsidRPr="00A7145A">
        <w:rPr>
          <w:rFonts w:ascii="Times" w:hAnsi="Times" w:cs="Times New Roman"/>
          <w:b/>
          <w:sz w:val="22"/>
          <w:szCs w:val="22"/>
          <w:rPrChange w:id="424" w:author="Kevin Corbett" w:date="2015-04-04T11:23:00Z">
            <w:rPr>
              <w:rFonts w:ascii="Times" w:hAnsi="Times" w:cs="Times New Roman"/>
              <w:b/>
              <w:color w:val="0000FF"/>
              <w:sz w:val="22"/>
              <w:szCs w:val="22"/>
            </w:rPr>
          </w:rPrChange>
        </w:rPr>
        <w:t>ure</w:t>
      </w:r>
      <w:r w:rsidR="00E146CC" w:rsidRPr="00A7145A">
        <w:rPr>
          <w:rFonts w:ascii="Times" w:hAnsi="Times" w:cs="Times New Roman"/>
          <w:b/>
          <w:sz w:val="22"/>
          <w:szCs w:val="22"/>
          <w:rPrChange w:id="425" w:author="Kevin Corbett" w:date="2015-04-04T11:23:00Z">
            <w:rPr>
              <w:rFonts w:ascii="Times" w:hAnsi="Times" w:cs="Times New Roman"/>
              <w:b/>
              <w:color w:val="0000FF"/>
              <w:sz w:val="22"/>
              <w:szCs w:val="22"/>
            </w:rPr>
          </w:rPrChange>
        </w:rPr>
        <w:t xml:space="preserve"> </w:t>
      </w:r>
      <w:ins w:id="426" w:author="Kevin Corbett" w:date="2015-04-01T14:36:00Z">
        <w:r w:rsidR="009C67E9" w:rsidRPr="00A7145A">
          <w:rPr>
            <w:rFonts w:ascii="Times" w:hAnsi="Times" w:cs="Times New Roman"/>
            <w:b/>
            <w:sz w:val="22"/>
            <w:szCs w:val="22"/>
            <w:rPrChange w:id="427" w:author="Kevin Corbett" w:date="2015-04-04T11:23:00Z">
              <w:rPr>
                <w:rFonts w:ascii="Times" w:hAnsi="Times" w:cs="Times New Roman"/>
                <w:b/>
                <w:color w:val="0000FF"/>
                <w:sz w:val="22"/>
                <w:szCs w:val="22"/>
              </w:rPr>
            </w:rPrChange>
          </w:rPr>
          <w:t>4</w:t>
        </w:r>
      </w:ins>
      <w:del w:id="428" w:author="Kevin Corbett" w:date="2015-04-01T14:36:00Z">
        <w:r w:rsidR="00D9356C" w:rsidRPr="00A7145A" w:rsidDel="009C67E9">
          <w:rPr>
            <w:rFonts w:ascii="Times" w:hAnsi="Times" w:cs="Times New Roman"/>
            <w:b/>
            <w:sz w:val="22"/>
            <w:szCs w:val="22"/>
            <w:rPrChange w:id="429" w:author="Kevin Corbett" w:date="2015-04-04T11:23:00Z">
              <w:rPr>
                <w:rFonts w:ascii="Times" w:hAnsi="Times" w:cs="Times New Roman"/>
                <w:b/>
                <w:color w:val="0000FF"/>
                <w:sz w:val="22"/>
                <w:szCs w:val="22"/>
              </w:rPr>
            </w:rPrChange>
          </w:rPr>
          <w:delText>3</w:delText>
        </w:r>
      </w:del>
      <w:r w:rsidR="002E7C1E" w:rsidRPr="00A7145A">
        <w:rPr>
          <w:rFonts w:ascii="Times" w:hAnsi="Times" w:cs="Times New Roman"/>
          <w:b/>
          <w:sz w:val="22"/>
          <w:szCs w:val="22"/>
          <w:rPrChange w:id="430" w:author="Kevin Corbett" w:date="2015-04-04T11:23:00Z">
            <w:rPr>
              <w:rFonts w:ascii="Times" w:hAnsi="Times" w:cs="Times New Roman"/>
              <w:b/>
              <w:color w:val="0000FF"/>
              <w:sz w:val="22"/>
              <w:szCs w:val="22"/>
            </w:rPr>
          </w:rPrChange>
        </w:rPr>
        <w:t>C</w:t>
      </w:r>
      <w:r w:rsidR="00D9356C" w:rsidRPr="00A7145A">
        <w:rPr>
          <w:rFonts w:ascii="Times" w:hAnsi="Times" w:cs="Times New Roman"/>
          <w:b/>
          <w:sz w:val="22"/>
          <w:szCs w:val="22"/>
          <w:rPrChange w:id="431" w:author="Kevin Corbett" w:date="2015-04-04T11:23:00Z">
            <w:rPr>
              <w:rFonts w:ascii="Times" w:hAnsi="Times" w:cs="Times New Roman"/>
              <w:b/>
              <w:color w:val="0000FF"/>
              <w:sz w:val="22"/>
              <w:szCs w:val="22"/>
            </w:rPr>
          </w:rPrChange>
        </w:rPr>
        <w:t xml:space="preserve">, </w:t>
      </w:r>
      <w:r w:rsidR="002E7C1E" w:rsidRPr="00A7145A">
        <w:rPr>
          <w:rFonts w:ascii="Times" w:hAnsi="Times" w:cs="Times New Roman"/>
          <w:b/>
          <w:sz w:val="22"/>
          <w:szCs w:val="22"/>
          <w:rPrChange w:id="432" w:author="Kevin Corbett" w:date="2015-04-04T11:23:00Z">
            <w:rPr>
              <w:rFonts w:ascii="Times" w:hAnsi="Times" w:cs="Times New Roman"/>
              <w:b/>
              <w:color w:val="0000FF"/>
              <w:sz w:val="22"/>
              <w:szCs w:val="22"/>
            </w:rPr>
          </w:rPrChange>
        </w:rPr>
        <w:t>E</w:t>
      </w:r>
      <w:r w:rsidR="00E146CC" w:rsidRPr="00A7145A">
        <w:rPr>
          <w:rFonts w:ascii="Times" w:hAnsi="Times" w:cs="Times New Roman"/>
          <w:sz w:val="22"/>
          <w:szCs w:val="22"/>
        </w:rPr>
        <w:t xml:space="preserve">). </w:t>
      </w:r>
      <w:r w:rsidR="00334977" w:rsidRPr="00E5223D">
        <w:rPr>
          <w:rFonts w:ascii="Times" w:hAnsi="Times" w:cs="Times New Roman"/>
          <w:sz w:val="22"/>
          <w:szCs w:val="22"/>
        </w:rPr>
        <w:t xml:space="preserve">Similarly, </w:t>
      </w:r>
      <w:del w:id="433" w:author="Kevin Corbett" w:date="2015-04-04T11:53:00Z">
        <w:r w:rsidR="00334977" w:rsidRPr="00E5223D" w:rsidDel="00863CF6">
          <w:rPr>
            <w:rFonts w:ascii="Times" w:hAnsi="Times" w:cs="Times New Roman"/>
            <w:sz w:val="22"/>
            <w:szCs w:val="22"/>
          </w:rPr>
          <w:delText>t</w:delText>
        </w:r>
        <w:r w:rsidR="00E146CC" w:rsidRPr="009C41BF" w:rsidDel="00863CF6">
          <w:rPr>
            <w:rFonts w:ascii="Times" w:hAnsi="Times" w:cs="Times New Roman"/>
            <w:sz w:val="22"/>
            <w:szCs w:val="22"/>
          </w:rPr>
          <w:delText xml:space="preserve">he </w:delText>
        </w:r>
      </w:del>
      <w:r w:rsidR="00E146CC" w:rsidRPr="009C41BF">
        <w:rPr>
          <w:rFonts w:ascii="Times" w:hAnsi="Times" w:cs="Times New Roman"/>
          <w:i/>
          <w:sz w:val="22"/>
          <w:szCs w:val="22"/>
        </w:rPr>
        <w:t>M. musculus</w:t>
      </w:r>
      <w:r w:rsidR="00E146CC" w:rsidRPr="009C41BF">
        <w:rPr>
          <w:rFonts w:ascii="Times" w:hAnsi="Times" w:cs="Times New Roman"/>
          <w:sz w:val="22"/>
          <w:szCs w:val="22"/>
        </w:rPr>
        <w:t xml:space="preserve"> TRIP13</w:t>
      </w:r>
      <w:del w:id="434" w:author="Kevin Corbett" w:date="2015-04-04T11:53:00Z">
        <w:r w:rsidR="00E146CC" w:rsidRPr="00863CF6" w:rsidDel="00863CF6">
          <w:rPr>
            <w:rFonts w:ascii="Times" w:hAnsi="Times" w:cs="Times New Roman"/>
            <w:sz w:val="22"/>
            <w:szCs w:val="22"/>
            <w:vertAlign w:val="superscript"/>
            <w:rPrChange w:id="435" w:author="Kevin Corbett" w:date="2015-04-04T11:53:00Z">
              <w:rPr>
                <w:rFonts w:ascii="Times" w:hAnsi="Times" w:cs="Times New Roman"/>
                <w:sz w:val="22"/>
                <w:szCs w:val="22"/>
              </w:rPr>
            </w:rPrChange>
          </w:rPr>
          <w:delText xml:space="preserve"> </w:delText>
        </w:r>
      </w:del>
      <w:r w:rsidR="00E146CC" w:rsidRPr="00863CF6">
        <w:rPr>
          <w:rFonts w:ascii="Times" w:hAnsi="Times" w:cs="Times New Roman"/>
          <w:sz w:val="22"/>
          <w:szCs w:val="22"/>
          <w:vertAlign w:val="superscript"/>
          <w:rPrChange w:id="436" w:author="Kevin Corbett" w:date="2015-04-04T11:53:00Z">
            <w:rPr>
              <w:rFonts w:ascii="Times" w:hAnsi="Times" w:cs="Times New Roman"/>
              <w:sz w:val="22"/>
              <w:szCs w:val="22"/>
            </w:rPr>
          </w:rPrChange>
        </w:rPr>
        <w:t>W221A</w:t>
      </w:r>
      <w:r w:rsidR="00E146CC" w:rsidRPr="009C41BF">
        <w:rPr>
          <w:rFonts w:ascii="Times" w:hAnsi="Times" w:cs="Times New Roman"/>
          <w:sz w:val="22"/>
          <w:szCs w:val="22"/>
        </w:rPr>
        <w:t xml:space="preserve"> </w:t>
      </w:r>
      <w:del w:id="437" w:author="Kevin Corbett" w:date="2015-04-04T11:53:00Z">
        <w:r w:rsidR="00E146CC" w:rsidRPr="009C41BF" w:rsidDel="00863CF6">
          <w:rPr>
            <w:rFonts w:ascii="Times" w:hAnsi="Times" w:cs="Times New Roman"/>
            <w:sz w:val="22"/>
            <w:szCs w:val="22"/>
          </w:rPr>
          <w:delText>mutant</w:delText>
        </w:r>
        <w:r w:rsidR="00334977" w:rsidRPr="009C41BF" w:rsidDel="00863CF6">
          <w:rPr>
            <w:rFonts w:ascii="Times" w:hAnsi="Times" w:cs="Times New Roman"/>
            <w:sz w:val="22"/>
            <w:szCs w:val="22"/>
          </w:rPr>
          <w:delText xml:space="preserve"> </w:delText>
        </w:r>
      </w:del>
      <w:r w:rsidR="00334977" w:rsidRPr="009C41BF">
        <w:rPr>
          <w:rFonts w:ascii="Times" w:hAnsi="Times" w:cs="Times New Roman"/>
          <w:sz w:val="22"/>
          <w:szCs w:val="22"/>
        </w:rPr>
        <w:t xml:space="preserve">had </w:t>
      </w:r>
      <w:r w:rsidR="00E146CC" w:rsidRPr="004E262E">
        <w:rPr>
          <w:rFonts w:ascii="Times" w:hAnsi="Times" w:cs="Times New Roman"/>
          <w:sz w:val="22"/>
          <w:szCs w:val="22"/>
        </w:rPr>
        <w:t xml:space="preserve">a more than two-fold higher basal </w:t>
      </w:r>
      <w:r w:rsidR="00E146CC" w:rsidRPr="004E262E">
        <w:rPr>
          <w:rFonts w:ascii="Times" w:hAnsi="Times" w:cs="Times New Roman"/>
          <w:i/>
          <w:sz w:val="22"/>
          <w:szCs w:val="22"/>
        </w:rPr>
        <w:t>k</w:t>
      </w:r>
      <w:r w:rsidR="00E146CC" w:rsidRPr="004E262E">
        <w:rPr>
          <w:rFonts w:ascii="Times" w:hAnsi="Times" w:cs="Times New Roman"/>
          <w:i/>
          <w:sz w:val="22"/>
          <w:szCs w:val="22"/>
          <w:vertAlign w:val="subscript"/>
        </w:rPr>
        <w:t>cat</w:t>
      </w:r>
      <w:r w:rsidR="00E146CC" w:rsidRPr="004E262E">
        <w:rPr>
          <w:rFonts w:ascii="Times" w:hAnsi="Times" w:cs="Times New Roman"/>
          <w:sz w:val="22"/>
          <w:szCs w:val="22"/>
        </w:rPr>
        <w:t xml:space="preserve"> than wild-type TRIP13 (</w:t>
      </w:r>
      <w:r w:rsidR="00E146CC" w:rsidRPr="00A7145A">
        <w:rPr>
          <w:rFonts w:ascii="Times" w:hAnsi="Times" w:cs="Times New Roman"/>
          <w:b/>
          <w:sz w:val="22"/>
          <w:szCs w:val="22"/>
          <w:rPrChange w:id="438" w:author="Kevin Corbett" w:date="2015-04-04T11:23:00Z">
            <w:rPr>
              <w:rFonts w:ascii="Times" w:hAnsi="Times" w:cs="Times New Roman"/>
              <w:b/>
              <w:color w:val="0000FF"/>
              <w:sz w:val="22"/>
              <w:szCs w:val="22"/>
            </w:rPr>
          </w:rPrChange>
        </w:rPr>
        <w:t xml:space="preserve">Figure </w:t>
      </w:r>
      <w:ins w:id="439" w:author="Kevin Corbett" w:date="2015-04-01T14:36:00Z">
        <w:r w:rsidR="009C67E9" w:rsidRPr="00A7145A">
          <w:rPr>
            <w:rFonts w:ascii="Times" w:hAnsi="Times" w:cs="Times New Roman"/>
            <w:b/>
            <w:sz w:val="22"/>
            <w:szCs w:val="22"/>
            <w:rPrChange w:id="440" w:author="Kevin Corbett" w:date="2015-04-04T11:23:00Z">
              <w:rPr>
                <w:rFonts w:ascii="Times" w:hAnsi="Times" w:cs="Times New Roman"/>
                <w:b/>
                <w:color w:val="0000FF"/>
                <w:sz w:val="22"/>
                <w:szCs w:val="22"/>
              </w:rPr>
            </w:rPrChange>
          </w:rPr>
          <w:t>4</w:t>
        </w:r>
      </w:ins>
      <w:del w:id="441" w:author="Kevin Corbett" w:date="2015-04-01T14:36:00Z">
        <w:r w:rsidR="00E146CC" w:rsidRPr="00A7145A" w:rsidDel="009C67E9">
          <w:rPr>
            <w:rFonts w:ascii="Times" w:hAnsi="Times" w:cs="Times New Roman"/>
            <w:b/>
            <w:sz w:val="22"/>
            <w:szCs w:val="22"/>
            <w:rPrChange w:id="442" w:author="Kevin Corbett" w:date="2015-04-04T11:23:00Z">
              <w:rPr>
                <w:rFonts w:ascii="Times" w:hAnsi="Times" w:cs="Times New Roman"/>
                <w:b/>
                <w:color w:val="0000FF"/>
                <w:sz w:val="22"/>
                <w:szCs w:val="22"/>
              </w:rPr>
            </w:rPrChange>
          </w:rPr>
          <w:delText>3</w:delText>
        </w:r>
      </w:del>
      <w:r w:rsidR="002E7C1E" w:rsidRPr="00A7145A">
        <w:rPr>
          <w:rFonts w:ascii="Times" w:hAnsi="Times" w:cs="Times New Roman"/>
          <w:b/>
          <w:sz w:val="22"/>
          <w:szCs w:val="22"/>
          <w:rPrChange w:id="443" w:author="Kevin Corbett" w:date="2015-04-04T11:23:00Z">
            <w:rPr>
              <w:rFonts w:ascii="Times" w:hAnsi="Times" w:cs="Times New Roman"/>
              <w:b/>
              <w:color w:val="0000FF"/>
              <w:sz w:val="22"/>
              <w:szCs w:val="22"/>
            </w:rPr>
          </w:rPrChange>
        </w:rPr>
        <w:t>D</w:t>
      </w:r>
      <w:r w:rsidR="00E146CC" w:rsidRPr="00A7145A">
        <w:rPr>
          <w:rFonts w:ascii="Times" w:hAnsi="Times" w:cs="Times New Roman"/>
          <w:b/>
          <w:sz w:val="22"/>
          <w:szCs w:val="22"/>
          <w:rPrChange w:id="444" w:author="Kevin Corbett" w:date="2015-04-04T11:23:00Z">
            <w:rPr>
              <w:rFonts w:ascii="Times" w:hAnsi="Times" w:cs="Times New Roman"/>
              <w:b/>
              <w:color w:val="0000FF"/>
              <w:sz w:val="22"/>
              <w:szCs w:val="22"/>
            </w:rPr>
          </w:rPrChange>
        </w:rPr>
        <w:t xml:space="preserve">, </w:t>
      </w:r>
      <w:r w:rsidR="002E7C1E" w:rsidRPr="00A7145A">
        <w:rPr>
          <w:rFonts w:ascii="Times" w:hAnsi="Times" w:cs="Times New Roman"/>
          <w:b/>
          <w:sz w:val="22"/>
          <w:szCs w:val="22"/>
          <w:rPrChange w:id="445" w:author="Kevin Corbett" w:date="2015-04-04T11:23:00Z">
            <w:rPr>
              <w:rFonts w:ascii="Times" w:hAnsi="Times" w:cs="Times New Roman"/>
              <w:b/>
              <w:color w:val="0000FF"/>
              <w:sz w:val="22"/>
              <w:szCs w:val="22"/>
            </w:rPr>
          </w:rPrChange>
        </w:rPr>
        <w:t>E</w:t>
      </w:r>
      <w:r w:rsidR="00E146CC" w:rsidRPr="00A7145A">
        <w:rPr>
          <w:rFonts w:ascii="Times" w:hAnsi="Times" w:cs="Times New Roman"/>
          <w:sz w:val="22"/>
          <w:szCs w:val="22"/>
        </w:rPr>
        <w:t xml:space="preserve">). The variable effect of pore loop mutations </w:t>
      </w:r>
      <w:r w:rsidR="00D03D7A" w:rsidRPr="00E5223D">
        <w:rPr>
          <w:rFonts w:ascii="Times" w:hAnsi="Times" w:cs="Times New Roman"/>
          <w:sz w:val="22"/>
          <w:szCs w:val="22"/>
        </w:rPr>
        <w:t xml:space="preserve">in PCH-2/TRIP13 </w:t>
      </w:r>
      <w:r w:rsidR="00E146CC" w:rsidRPr="009C41BF">
        <w:rPr>
          <w:rFonts w:ascii="Times" w:hAnsi="Times" w:cs="Times New Roman"/>
          <w:sz w:val="22"/>
          <w:szCs w:val="22"/>
        </w:rPr>
        <w:t>suggests that</w:t>
      </w:r>
      <w:r w:rsidR="00D03D7A" w:rsidRPr="009C41BF">
        <w:rPr>
          <w:rFonts w:ascii="Times" w:hAnsi="Times" w:cs="Times New Roman"/>
          <w:sz w:val="22"/>
          <w:szCs w:val="22"/>
        </w:rPr>
        <w:t xml:space="preserve"> this element </w:t>
      </w:r>
      <w:del w:id="446" w:author="Kevin Corbett" w:date="2015-04-13T16:42:00Z">
        <w:r w:rsidR="00D03D7A" w:rsidRPr="009C41BF" w:rsidDel="003943CD">
          <w:rPr>
            <w:rFonts w:ascii="Times" w:hAnsi="Times" w:cs="Times New Roman"/>
            <w:sz w:val="22"/>
            <w:szCs w:val="22"/>
          </w:rPr>
          <w:delText xml:space="preserve">is indeed necessary </w:delText>
        </w:r>
        <w:r w:rsidR="00E146CC" w:rsidRPr="004E262E" w:rsidDel="003943CD">
          <w:rPr>
            <w:rFonts w:ascii="Times" w:hAnsi="Times" w:cs="Times New Roman"/>
            <w:sz w:val="22"/>
            <w:szCs w:val="22"/>
          </w:rPr>
          <w:delText>to</w:delText>
        </w:r>
      </w:del>
      <w:ins w:id="447" w:author="Kevin Corbett" w:date="2015-04-13T16:42:00Z">
        <w:r w:rsidR="003943CD">
          <w:rPr>
            <w:rFonts w:ascii="Times" w:hAnsi="Times" w:cs="Times New Roman"/>
            <w:sz w:val="22"/>
            <w:szCs w:val="22"/>
          </w:rPr>
          <w:t>may play a role in</w:t>
        </w:r>
      </w:ins>
      <w:r w:rsidR="00E146CC" w:rsidRPr="004E262E">
        <w:rPr>
          <w:rFonts w:ascii="Times" w:hAnsi="Times" w:cs="Times New Roman"/>
          <w:sz w:val="22"/>
          <w:szCs w:val="22"/>
        </w:rPr>
        <w:t xml:space="preserve"> </w:t>
      </w:r>
      <w:del w:id="448" w:author="Kevin Corbett" w:date="2015-04-13T16:42:00Z">
        <w:r w:rsidR="00E146CC" w:rsidRPr="004E262E" w:rsidDel="003943CD">
          <w:rPr>
            <w:rFonts w:ascii="Times" w:hAnsi="Times" w:cs="Times New Roman"/>
            <w:sz w:val="22"/>
            <w:szCs w:val="22"/>
          </w:rPr>
          <w:delText xml:space="preserve">properly </w:delText>
        </w:r>
      </w:del>
      <w:r w:rsidR="00E146CC" w:rsidRPr="004E262E">
        <w:rPr>
          <w:rFonts w:ascii="Times" w:hAnsi="Times" w:cs="Times New Roman"/>
          <w:sz w:val="22"/>
          <w:szCs w:val="22"/>
        </w:rPr>
        <w:t>coupl</w:t>
      </w:r>
      <w:del w:id="449" w:author="Kevin Corbett" w:date="2015-04-13T16:42:00Z">
        <w:r w:rsidR="00E146CC" w:rsidRPr="004E262E" w:rsidDel="003943CD">
          <w:rPr>
            <w:rFonts w:ascii="Times" w:hAnsi="Times" w:cs="Times New Roman"/>
            <w:sz w:val="22"/>
            <w:szCs w:val="22"/>
          </w:rPr>
          <w:delText>e</w:delText>
        </w:r>
      </w:del>
      <w:ins w:id="450" w:author="Kevin Corbett" w:date="2015-04-13T16:42:00Z">
        <w:r w:rsidR="003943CD">
          <w:rPr>
            <w:rFonts w:ascii="Times" w:hAnsi="Times" w:cs="Times New Roman"/>
            <w:sz w:val="22"/>
            <w:szCs w:val="22"/>
          </w:rPr>
          <w:t>ing</w:t>
        </w:r>
      </w:ins>
      <w:r w:rsidR="00E146CC" w:rsidRPr="004E262E">
        <w:rPr>
          <w:rFonts w:ascii="Times" w:hAnsi="Times" w:cs="Times New Roman"/>
          <w:sz w:val="22"/>
          <w:szCs w:val="22"/>
        </w:rPr>
        <w:t xml:space="preserve"> ATP hydrolysis to substrate engagement.</w:t>
      </w:r>
    </w:p>
    <w:p w14:paraId="7C358774" w14:textId="1961E56A" w:rsidR="009053BD" w:rsidRPr="00A7145A" w:rsidRDefault="009053BD" w:rsidP="007042B1">
      <w:pPr>
        <w:spacing w:after="120" w:line="480" w:lineRule="auto"/>
        <w:rPr>
          <w:rFonts w:ascii="Times" w:hAnsi="Times"/>
          <w:b/>
          <w:sz w:val="22"/>
          <w:szCs w:val="22"/>
        </w:rPr>
      </w:pPr>
      <w:r w:rsidRPr="00A7145A">
        <w:rPr>
          <w:rFonts w:ascii="Times" w:hAnsi="Times"/>
          <w:b/>
          <w:sz w:val="22"/>
          <w:szCs w:val="22"/>
        </w:rPr>
        <w:t xml:space="preserve">p31(comet) functions as an </w:t>
      </w:r>
      <w:r w:rsidR="00C1414E" w:rsidRPr="00A7145A">
        <w:rPr>
          <w:rFonts w:ascii="Times" w:hAnsi="Times"/>
          <w:b/>
          <w:sz w:val="22"/>
          <w:szCs w:val="22"/>
        </w:rPr>
        <w:t>adapter</w:t>
      </w:r>
      <w:r w:rsidRPr="00A7145A">
        <w:rPr>
          <w:rFonts w:ascii="Times" w:hAnsi="Times"/>
          <w:b/>
          <w:sz w:val="22"/>
          <w:szCs w:val="22"/>
        </w:rPr>
        <w:t xml:space="preserve"> between MAD2 and TRIP13</w:t>
      </w:r>
    </w:p>
    <w:p w14:paraId="39650441" w14:textId="27A48073" w:rsidR="00191697" w:rsidRPr="00A7145A" w:rsidRDefault="009053BD" w:rsidP="007042B1">
      <w:pPr>
        <w:spacing w:after="120" w:line="480" w:lineRule="auto"/>
        <w:rPr>
          <w:rFonts w:ascii="Times" w:hAnsi="Times" w:cs="Times New Roman"/>
          <w:sz w:val="22"/>
          <w:szCs w:val="22"/>
          <w:rPrChange w:id="451" w:author="Kevin Corbett" w:date="2015-04-04T11:23:00Z">
            <w:rPr>
              <w:rFonts w:ascii="Times" w:hAnsi="Times" w:cs="Times New Roman"/>
              <w:color w:val="000000"/>
              <w:sz w:val="22"/>
              <w:szCs w:val="22"/>
            </w:rPr>
          </w:rPrChange>
        </w:rPr>
      </w:pPr>
      <w:r w:rsidRPr="00A7145A">
        <w:rPr>
          <w:rFonts w:ascii="Times" w:hAnsi="Times"/>
          <w:sz w:val="22"/>
          <w:szCs w:val="22"/>
        </w:rPr>
        <w:t xml:space="preserve">Timely SAC inactivation relies on both TRIP13 and p31(comet), and prior work has shown that the </w:t>
      </w:r>
      <w:r w:rsidR="00F410DA" w:rsidRPr="00A7145A">
        <w:rPr>
          <w:rFonts w:ascii="Times" w:hAnsi="Times"/>
          <w:sz w:val="22"/>
          <w:szCs w:val="22"/>
        </w:rPr>
        <w:t xml:space="preserve">two </w:t>
      </w:r>
      <w:r w:rsidRPr="00A7145A">
        <w:rPr>
          <w:rFonts w:ascii="Times" w:hAnsi="Times"/>
          <w:sz w:val="22"/>
          <w:szCs w:val="22"/>
        </w:rPr>
        <w:t xml:space="preserve">proteins can </w:t>
      </w:r>
      <w:r w:rsidR="00F410DA" w:rsidRPr="00A7145A">
        <w:rPr>
          <w:rFonts w:ascii="Times" w:hAnsi="Times"/>
          <w:sz w:val="22"/>
          <w:szCs w:val="22"/>
        </w:rPr>
        <w:t xml:space="preserve">together </w:t>
      </w:r>
      <w:r w:rsidRPr="00A7145A">
        <w:rPr>
          <w:rFonts w:ascii="Times" w:hAnsi="Times"/>
          <w:sz w:val="22"/>
          <w:szCs w:val="22"/>
        </w:rPr>
        <w:t>dissociate MAD2:CDC20 complexes</w:t>
      </w:r>
      <w:r w:rsidR="00F410DA" w:rsidRPr="00A7145A">
        <w:rPr>
          <w:rFonts w:ascii="Times" w:hAnsi="Times"/>
          <w:sz w:val="22"/>
          <w:szCs w:val="22"/>
        </w:rPr>
        <w:t xml:space="preserve"> </w:t>
      </w:r>
      <w:r w:rsidR="00F410DA" w:rsidRPr="00A7145A">
        <w:rPr>
          <w:rFonts w:ascii="Times" w:hAnsi="Times"/>
          <w:i/>
          <w:sz w:val="22"/>
          <w:szCs w:val="22"/>
        </w:rPr>
        <w:t>in vitro</w:t>
      </w:r>
      <w:r w:rsidR="00F410DA" w:rsidRPr="00A7145A">
        <w:rPr>
          <w:rFonts w:ascii="Times" w:hAnsi="Times"/>
          <w:sz w:val="22"/>
          <w:szCs w:val="22"/>
        </w:rPr>
        <w:t xml:space="preserve"> </w:t>
      </w:r>
      <w:r w:rsidR="00A3560F" w:rsidRPr="00E5223D">
        <w:rPr>
          <w:rFonts w:ascii="Times" w:hAnsi="Times" w:cs="Times"/>
          <w:sz w:val="22"/>
          <w:szCs w:val="22"/>
        </w:rPr>
        <w:fldChar w:fldCharType="begin"/>
      </w:r>
      <w:r w:rsidR="00EF2648">
        <w:rPr>
          <w:rFonts w:ascii="Times" w:hAnsi="Times" w:cs="Times"/>
          <w:sz w:val="22"/>
          <w:szCs w:val="22"/>
        </w:rPr>
        <w:instrText xml:space="preserve"> ADDIN PAPERS2_CITATIONS &lt;citation&gt;&lt;uuid&gt;B9D208D0-096E-406A-8942-69F601B1EE91&lt;/uuid&gt;&lt;priority&gt;32&lt;/priority&gt;&lt;publications&gt;&lt;publication&gt;&lt;uuid&gt;FE68F368-3186-4287-B4E5-61428F041300&lt;/uuid&gt;&lt;volume&gt;111&lt;/volume&gt;&lt;doi&gt;10.1073/pnas.1412901111&lt;/doi&gt;&lt;startpage&gt;12019&lt;/startpage&gt;&lt;publication_date&gt;99201408191200000000222000&lt;/publication_date&gt;&lt;url&gt;http://eutils.ncbi.nlm.nih.gov/entrez/eutils/elink.fcgi?dbfrom=pubmed&amp;amp;id=25092294&amp;amp;retmode=ref&amp;amp;cmd=prlinks&lt;/url&gt;&lt;type&gt;400&lt;/type&gt;&lt;title&gt;Disassembly of mitotic checkpoint complexes by the joint action of the AAA-ATPase TRIP13 and p31(comet).&lt;/title&gt;&lt;institution&gt;Unit of Biochemistry, The Rappaport Faculty of Medicine, Technion-Israel Institute of Technology, Haifa 31096, Israel;&lt;/institution&gt;&lt;number&gt;33&lt;/number&gt;&lt;subtype&gt;400&lt;/subtype&gt;&lt;endpage&gt;12024&lt;/endpage&gt;&lt;bundle&gt;&lt;publication&gt;&lt;title&gt;Proceedings of the National Academy of Sciences&lt;/title&gt;&lt;type&gt;-100&lt;/type&gt;&lt;subtype&gt;-100&lt;/subtype&gt;&lt;uuid&gt;3CE6493A-7964-458D-97B9-7AEBEEC30EB0&lt;/uuid&gt;&lt;/publication&gt;&lt;/bundle&gt;&lt;authors&gt;&lt;author&gt;&lt;firstName&gt;Esther&lt;/firstName&gt;&lt;lastName&gt;Eytan&lt;/lastName&gt;&lt;/author&gt;&lt;author&gt;&lt;firstName&gt;Kexi&lt;/firstName&gt;&lt;lastName&gt;Wang&lt;/lastName&gt;&lt;/author&gt;&lt;author&gt;&lt;firstName&gt;Shirly&lt;/firstName&gt;&lt;lastName&gt;Miniowitz-Shemtov&lt;/lastName&gt;&lt;/author&gt;&lt;author&gt;&lt;firstName&gt;Danielle&lt;/firstName&gt;&lt;lastName&gt;Sitry-Shevah&lt;/lastName&gt;&lt;/author&gt;&lt;author&gt;&lt;firstName&gt;Sharon&lt;/firstName&gt;&lt;lastName&gt;Kaisari&lt;/lastName&gt;&lt;/author&gt;&lt;author&gt;&lt;firstName&gt;Tim&lt;/firstName&gt;&lt;middleNames&gt;J&lt;/middleNames&gt;&lt;lastName&gt;Yen&lt;/lastName&gt;&lt;/author&gt;&lt;author&gt;&lt;firstName&gt;Song-Tao&lt;/firstName&gt;&lt;lastName&gt;Liu&lt;/lastName&gt;&lt;/author&gt;&lt;author&gt;&lt;firstName&gt;Avram&lt;/firstName&gt;&lt;lastName&gt;Hershko&lt;/lastName&gt;&lt;/author&gt;&lt;/authors&gt;&lt;/publication&gt;&lt;/publications&gt;&lt;cites&gt;&lt;/cites&gt;&lt;/citation&gt;</w:instrText>
      </w:r>
      <w:r w:rsidR="00A3560F" w:rsidRPr="00E5223D">
        <w:rPr>
          <w:rFonts w:ascii="Times" w:hAnsi="Times" w:cs="Times"/>
          <w:sz w:val="22"/>
          <w:szCs w:val="22"/>
          <w:rPrChange w:id="452" w:author="Kevin Corbett" w:date="2015-04-04T11:23:00Z">
            <w:rPr>
              <w:rFonts w:ascii="Times" w:hAnsi="Times" w:cs="Times"/>
              <w:sz w:val="22"/>
              <w:szCs w:val="22"/>
            </w:rPr>
          </w:rPrChange>
        </w:rPr>
        <w:fldChar w:fldCharType="separate"/>
      </w:r>
      <w:r w:rsidR="00A3560F" w:rsidRPr="00E5223D">
        <w:rPr>
          <w:rFonts w:ascii="Times" w:hAnsi="Times" w:cs="Times"/>
          <w:sz w:val="22"/>
          <w:szCs w:val="22"/>
        </w:rPr>
        <w:t>(Eytan et al., 2014)</w:t>
      </w:r>
      <w:r w:rsidR="00A3560F" w:rsidRPr="00E5223D">
        <w:rPr>
          <w:rFonts w:ascii="Times" w:hAnsi="Times" w:cs="Times"/>
          <w:sz w:val="22"/>
          <w:szCs w:val="22"/>
        </w:rPr>
        <w:fldChar w:fldCharType="end"/>
      </w:r>
      <w:r w:rsidRPr="00A7145A">
        <w:rPr>
          <w:rFonts w:ascii="Times" w:hAnsi="Times"/>
          <w:sz w:val="22"/>
          <w:szCs w:val="22"/>
        </w:rPr>
        <w:t xml:space="preserve">. As p31(comet) is known to bind both MAD2 </w:t>
      </w:r>
      <w:r w:rsidR="00A3560F" w:rsidRPr="00E5223D">
        <w:rPr>
          <w:rFonts w:ascii="Times" w:hAnsi="Times" w:cs="Times"/>
          <w:sz w:val="22"/>
          <w:szCs w:val="22"/>
        </w:rPr>
        <w:fldChar w:fldCharType="begin"/>
      </w:r>
      <w:r w:rsidR="00EF2648">
        <w:rPr>
          <w:rFonts w:ascii="Times" w:hAnsi="Times" w:cs="Times"/>
          <w:sz w:val="22"/>
          <w:szCs w:val="22"/>
        </w:rPr>
        <w:instrText xml:space="preserve"> ADDIN PAPERS2_CITATIONS &lt;citation&gt;&lt;uuid&gt;099FD23F-3A3D-4ADC-A577-63A61EDC8996&lt;/uuid&gt;&lt;priority&gt;33&lt;/priority&gt;&lt;publications&gt;&lt;publication&gt;&lt;volume&gt;21&lt;/volume&gt;&lt;publication_date&gt;99200212021200000000222000&lt;/publication_date&gt;&lt;number&gt;23&lt;/number&gt;&lt;institution&gt;Department of Radiation Oncology, Albert Einstein College of Medicine, 1300 Morris Park Avenue, Bronx, NY 10461, USA.&lt;/institution&gt;&lt;startpage&gt;6419&lt;/startpage&gt;&lt;title&gt;Identification of a MAD2-binding protein, CMT2, and its role in mitosis.&lt;/title&gt;&lt;uuid&gt;BE1D6F1C-FED7-40F1-A947-D9813603F0F1&lt;/uuid&gt;&lt;subtype&gt;400&lt;/subtype&gt;&lt;endpage&gt;6428&lt;/endpage&gt;&lt;type&gt;400&lt;/type&gt;&lt;url&gt;http://eutils.ncbi.nlm.nih.gov/entrez/eutils/elink.fcgi?dbfrom=pubmed&amp;amp;id=12456649&amp;amp;retmode=ref&amp;amp;cmd=prlinks&lt;/url&gt;&lt;bundle&gt;&lt;publication&gt;&lt;publisher&gt;Nature Publishing Group&lt;/publisher&gt;&lt;title&gt;The EMBO journal&lt;/title&gt;&lt;type&gt;-100&lt;/type&gt;&lt;subtype&gt;-100&lt;/subtype&gt;&lt;uuid&gt;C4DB17C0-BF34-436D-AD21-2F760DFDEBD7&lt;/uuid&gt;&lt;/publication&gt;&lt;/bundle&gt;&lt;authors&gt;&lt;author&gt;&lt;firstName&gt;Toshiyuki&lt;/firstName&gt;&lt;lastName&gt;Habu&lt;/lastName&gt;&lt;/author&gt;&lt;author&gt;&lt;firstName&gt;Sang&lt;/firstName&gt;&lt;middleNames&gt;Hoon&lt;/middleNames&gt;&lt;lastName&gt;Kim&lt;/lastName&gt;&lt;/author&gt;&lt;author&gt;&lt;firstName&gt;Jasminder&lt;/firstName&gt;&lt;lastName&gt;Weinstein&lt;/lastName&gt;&lt;/author&gt;&lt;author&gt;&lt;firstName&gt;Tomohiro&lt;/firstName&gt;&lt;lastName&gt;Matsumoto&lt;/lastName&gt;&lt;/author&gt;&lt;/authors&gt;&lt;/publication&gt;&lt;publication&gt;&lt;uuid&gt;0BF9FC73-8F6E-403D-AC5A-78943EE6FA6F&lt;/uuid&gt;&lt;volume&gt;131&lt;/volume&gt;&lt;accepted_date&gt;99200708301200000000222000&lt;/accepted_date&gt;&lt;doi&gt;10.1016/j.cell.2007.08.048&lt;/doi&gt;&lt;startpage&gt;744&lt;/startpage&gt;&lt;revision_date&gt;99200706281200000000222000&lt;/revision_date&gt;&lt;publication_date&gt;99200711161200000000222000&lt;/publication_date&gt;&lt;url&gt;http://eutils.ncbi.nlm.nih.gov/entrez/eutils/elink.fcgi?dbfrom=pubmed&amp;amp;id=18022368&amp;amp;retmode=ref&amp;amp;cmd=prlinks&lt;/url&gt;&lt;type&gt;400&lt;/type&gt;&lt;title&gt;p31comet blocks Mad2 activation through structural mimicry.&lt;/title&gt;&lt;location&gt;200,9,32.8215718,-96.8427283&lt;/location&gt;&lt;submission_date&gt;99200704041200000000222000&lt;/submission_date&gt;&lt;number&gt;4&lt;/number&gt;&lt;institution&gt;Department of Pharmacology, The University of Texas Southwestern Medical Center, 6001 Forest Park Road, Dallas, TX 75390, USA.&lt;/institution&gt;&lt;subtype&gt;400&lt;/subtype&gt;&lt;endpage&gt;755&lt;/endpage&gt;&lt;bundle&gt;&lt;publication&gt;&lt;publisher&gt;Elsevier Inc.&lt;/publisher&gt;&lt;title&gt;Cell&lt;/title&gt;&lt;type&gt;-100&lt;/type&gt;&lt;subtype&gt;-100&lt;/subtype&gt;&lt;uuid&gt;56390B03-96FC-4B29-BA47-19D6F7B99623&lt;/uuid&gt;&lt;/publication&gt;&lt;/bundle&gt;&lt;authors&gt;&lt;author&gt;&lt;firstName&gt;Maojun&lt;/firstName&gt;&lt;lastName&gt;Yang&lt;/lastName&gt;&lt;/author&gt;&lt;author&gt;&lt;firstName&gt;Bing&lt;/firstName&gt;&lt;lastName&gt;Li&lt;/lastName&gt;&lt;/author&gt;&lt;author&gt;&lt;firstName&gt;Diana&lt;/firstName&gt;&lt;middleNames&gt;R&lt;/middleNames&gt;&lt;lastName&gt;Tomchick&lt;/lastName&gt;&lt;/author&gt;&lt;author&gt;&lt;firstName&gt;Mischa&lt;/firstName&gt;&lt;lastName&gt;Machius&lt;/lastName&gt;&lt;/author&gt;&lt;author&gt;&lt;firstName&gt;Josep&lt;/firstName&gt;&lt;lastName&gt;Rizo&lt;/lastName&gt;&lt;/author&gt;&lt;author&gt;&lt;firstName&gt;Hongtao&lt;/firstName&gt;&lt;lastName&gt;Yu&lt;/lastName&gt;&lt;/author&gt;&lt;author&gt;&lt;firstName&gt;Xuelian&lt;/firstName&gt;&lt;lastName&gt;Luo&lt;/lastName&gt;&lt;/author&gt;&lt;/authors&gt;&lt;/publication&gt;&lt;/publications&gt;&lt;cites&gt;&lt;/cites&gt;&lt;/citation&gt;</w:instrText>
      </w:r>
      <w:r w:rsidR="00A3560F" w:rsidRPr="00E5223D">
        <w:rPr>
          <w:rFonts w:ascii="Times" w:hAnsi="Times" w:cs="Times"/>
          <w:sz w:val="22"/>
          <w:szCs w:val="22"/>
          <w:rPrChange w:id="453" w:author="Kevin Corbett" w:date="2015-04-04T11:23:00Z">
            <w:rPr>
              <w:rFonts w:ascii="Times" w:hAnsi="Times" w:cs="Times"/>
              <w:sz w:val="22"/>
              <w:szCs w:val="22"/>
            </w:rPr>
          </w:rPrChange>
        </w:rPr>
        <w:fldChar w:fldCharType="separate"/>
      </w:r>
      <w:r w:rsidR="00A3560F" w:rsidRPr="00E5223D">
        <w:rPr>
          <w:rFonts w:ascii="Times" w:hAnsi="Times" w:cs="Times"/>
          <w:sz w:val="22"/>
          <w:szCs w:val="22"/>
        </w:rPr>
        <w:t>(Habu et al., 2002; Yang et al., 2007)</w:t>
      </w:r>
      <w:r w:rsidR="00A3560F" w:rsidRPr="00E5223D">
        <w:rPr>
          <w:rFonts w:ascii="Times" w:hAnsi="Times" w:cs="Times"/>
          <w:sz w:val="22"/>
          <w:szCs w:val="22"/>
        </w:rPr>
        <w:fldChar w:fldCharType="end"/>
      </w:r>
      <w:r w:rsidRPr="00A7145A">
        <w:rPr>
          <w:rFonts w:ascii="Times" w:hAnsi="Times"/>
          <w:sz w:val="22"/>
          <w:szCs w:val="22"/>
        </w:rPr>
        <w:t xml:space="preserve"> </w:t>
      </w:r>
      <w:r w:rsidR="00F410DA" w:rsidRPr="00E5223D">
        <w:rPr>
          <w:rFonts w:ascii="Times" w:hAnsi="Times"/>
          <w:sz w:val="22"/>
          <w:szCs w:val="22"/>
        </w:rPr>
        <w:t xml:space="preserve">and TRIP13 </w:t>
      </w:r>
      <w:r w:rsidR="00A3560F" w:rsidRPr="00E5223D">
        <w:rPr>
          <w:rFonts w:ascii="Times" w:hAnsi="Times" w:cs="Times"/>
          <w:sz w:val="22"/>
          <w:szCs w:val="22"/>
        </w:rPr>
        <w:fldChar w:fldCharType="begin"/>
      </w:r>
      <w:r w:rsidR="00EF2648">
        <w:rPr>
          <w:rFonts w:ascii="Times" w:hAnsi="Times" w:cs="Times"/>
          <w:sz w:val="22"/>
          <w:szCs w:val="22"/>
        </w:rPr>
        <w:instrText xml:space="preserve"> ADDIN PAPERS2_CITATIONS &lt;citation&gt;&lt;uuid&gt;12DC565F-035F-49A7-8BC2-07F596CA208A&lt;/uuid&gt;&lt;priority&gt;34&lt;/priority&gt;&lt;publications&gt;&lt;publication&gt;&lt;volume&gt;13&lt;/volume&gt;&lt;publication_date&gt;99201200001200000000200000&lt;/publication_date&gt;&lt;number&gt;1&lt;/number&gt;&lt;doi&gt;10.1186/1471-2121-13-15&lt;/doi&gt;&lt;startpage&gt;15&lt;/startpage&gt;&lt;title&gt;Identification of novel mitosis regulators through data mining with human centromere/kinetochore proteins as group queries&lt;/title&gt;&lt;uuid&gt;FDA08C71-D33E-407A-8B13-B5A60D065345&lt;/uuid&gt;&lt;subtype&gt;400&lt;/subtype&gt;&lt;type&gt;400&lt;/type&gt;&lt;url&gt;http://www.biomedcentral.com/1471-2121/13/15&lt;/url&gt;&lt;bundle&gt;&lt;publication&gt;&lt;title&gt;BMC Cell Biology&lt;/title&gt;&lt;type&gt;-100&lt;/type&gt;&lt;subtype&gt;-100&lt;/subtype&gt;&lt;uuid&gt;421F8D91-BEC1-45F9-9FB9-204E46A507D8&lt;/uuid&gt;&lt;/publication&gt;&lt;/bundle&gt;&lt;authors&gt;&lt;author&gt;&lt;firstName&gt;Aaron&lt;/firstName&gt;&lt;middleNames&gt;R&lt;/middleNames&gt;&lt;lastName&gt;Tipton&lt;/lastName&gt;&lt;/author&gt;&lt;author&gt;&lt;firstName&gt;Kexi&lt;/firstName&gt;&lt;lastName&gt;Wang&lt;/lastName&gt;&lt;/author&gt;&lt;author&gt;&lt;firstName&gt;Peter&lt;/firstName&gt;&lt;lastName&gt;Oladimeji&lt;/lastName&gt;&lt;/author&gt;&lt;author&gt;&lt;firstName&gt;Shermeen&lt;/firstName&gt;&lt;lastName&gt;Sufi&lt;/lastName&gt;&lt;/author&gt;&lt;author&gt;&lt;firstName&gt;Zhidong&lt;/firstName&gt;&lt;lastName&gt;Gu&lt;/lastName&gt;&lt;/author&gt;&lt;author&gt;&lt;firstName&gt;Song-Tao&lt;/firstName&gt;&lt;lastName&gt;Liu&lt;/lastName&gt;&lt;/author&gt;&lt;/authors&gt;&lt;/publication&gt;&lt;/publications&gt;&lt;cites&gt;&lt;/cites&gt;&lt;/citation&gt;</w:instrText>
      </w:r>
      <w:r w:rsidR="00A3560F" w:rsidRPr="00E5223D">
        <w:rPr>
          <w:rFonts w:ascii="Times" w:hAnsi="Times" w:cs="Times"/>
          <w:sz w:val="22"/>
          <w:szCs w:val="22"/>
          <w:rPrChange w:id="454" w:author="Kevin Corbett" w:date="2015-04-04T11:23:00Z">
            <w:rPr>
              <w:rFonts w:ascii="Times" w:hAnsi="Times" w:cs="Times"/>
              <w:sz w:val="22"/>
              <w:szCs w:val="22"/>
            </w:rPr>
          </w:rPrChange>
        </w:rPr>
        <w:fldChar w:fldCharType="separate"/>
      </w:r>
      <w:r w:rsidR="00A3560F" w:rsidRPr="00E5223D">
        <w:rPr>
          <w:rFonts w:ascii="Times" w:hAnsi="Times" w:cs="Times"/>
          <w:sz w:val="22"/>
          <w:szCs w:val="22"/>
        </w:rPr>
        <w:t>(Tipton et al., 2012)</w:t>
      </w:r>
      <w:r w:rsidR="00A3560F" w:rsidRPr="00E5223D">
        <w:rPr>
          <w:rFonts w:ascii="Times" w:hAnsi="Times" w:cs="Times"/>
          <w:sz w:val="22"/>
          <w:szCs w:val="22"/>
        </w:rPr>
        <w:fldChar w:fldCharType="end"/>
      </w:r>
      <w:r w:rsidRPr="00A7145A">
        <w:rPr>
          <w:rFonts w:ascii="Times" w:hAnsi="Times"/>
          <w:sz w:val="22"/>
          <w:szCs w:val="22"/>
        </w:rPr>
        <w:t xml:space="preserve">, we reasoned that the protein may act as an adapter. We mapped </w:t>
      </w:r>
      <w:r w:rsidR="00565068" w:rsidRPr="009C41BF">
        <w:rPr>
          <w:rFonts w:ascii="Times" w:hAnsi="Times"/>
          <w:sz w:val="22"/>
          <w:szCs w:val="22"/>
        </w:rPr>
        <w:t xml:space="preserve">sequence </w:t>
      </w:r>
      <w:r w:rsidRPr="009C41BF">
        <w:rPr>
          <w:rFonts w:ascii="Times" w:hAnsi="Times"/>
          <w:sz w:val="22"/>
          <w:szCs w:val="22"/>
        </w:rPr>
        <w:t xml:space="preserve">conservation onto the structure of </w:t>
      </w:r>
      <w:r w:rsidR="003C0895" w:rsidRPr="004E262E">
        <w:rPr>
          <w:rFonts w:ascii="Times" w:hAnsi="Times"/>
          <w:sz w:val="22"/>
          <w:szCs w:val="22"/>
        </w:rPr>
        <w:t xml:space="preserve">human </w:t>
      </w:r>
      <w:r w:rsidRPr="004E262E">
        <w:rPr>
          <w:rFonts w:ascii="Times" w:hAnsi="Times"/>
          <w:sz w:val="22"/>
          <w:szCs w:val="22"/>
        </w:rPr>
        <w:t>p31(comet)</w:t>
      </w:r>
      <w:r w:rsidR="003B6ABA" w:rsidRPr="004E262E">
        <w:rPr>
          <w:rFonts w:ascii="Times" w:hAnsi="Times"/>
          <w:sz w:val="22"/>
          <w:szCs w:val="22"/>
        </w:rPr>
        <w:t>:</w:t>
      </w:r>
      <w:r w:rsidRPr="004E262E">
        <w:rPr>
          <w:rFonts w:ascii="Times" w:hAnsi="Times"/>
          <w:sz w:val="22"/>
          <w:szCs w:val="22"/>
        </w:rPr>
        <w:t xml:space="preserve">MAD2 </w:t>
      </w:r>
      <w:r w:rsidR="00A3560F" w:rsidRPr="00E5223D">
        <w:rPr>
          <w:rFonts w:ascii="Times" w:hAnsi="Times" w:cs="Times"/>
          <w:sz w:val="22"/>
          <w:szCs w:val="22"/>
        </w:rPr>
        <w:fldChar w:fldCharType="begin"/>
      </w:r>
      <w:r w:rsidR="00EF2648">
        <w:rPr>
          <w:rFonts w:ascii="Times" w:hAnsi="Times" w:cs="Times"/>
          <w:sz w:val="22"/>
          <w:szCs w:val="22"/>
        </w:rPr>
        <w:instrText xml:space="preserve"> ADDIN PAPERS2_CITATIONS &lt;citation&gt;&lt;uuid&gt;EBBBFC1C-B617-4213-9E03-58734F44D9FD&lt;/uuid&gt;&lt;priority&gt;35&lt;/priority&gt;&lt;publications&gt;&lt;publication&gt;&lt;uuid&gt;0BF9FC73-8F6E-403D-AC5A-78943EE6FA6F&lt;/uuid&gt;&lt;volume&gt;131&lt;/volume&gt;&lt;accepted_date&gt;99200708301200000000222000&lt;/accepted_date&gt;&lt;doi&gt;10.1016/j.cell.2007.08.048&lt;/doi&gt;&lt;startpage&gt;744&lt;/startpage&gt;&lt;revision_date&gt;99200706281200000000222000&lt;/revision_date&gt;&lt;publication_date&gt;99200711161200000000222000&lt;/publication_date&gt;&lt;url&gt;http://eutils.ncbi.nlm.nih.gov/entrez/eutils/elink.fcgi?dbfrom=pubmed&amp;amp;id=18022368&amp;amp;retmode=ref&amp;amp;cmd=prlinks&lt;/url&gt;&lt;type&gt;400&lt;/type&gt;&lt;title&gt;p31comet blocks Mad2 activation through structural mimicry.&lt;/title&gt;&lt;location&gt;200,9,32.8215718,-96.8427283&lt;/location&gt;&lt;submission_date&gt;99200704041200000000222000&lt;/submission_date&gt;&lt;number&gt;4&lt;/number&gt;&lt;institution&gt;Department of Pharmacology, The University of Texas Southwestern Medical Center, 6001 Forest Park Road, Dallas, TX 75390, USA.&lt;/institution&gt;&lt;subtype&gt;400&lt;/subtype&gt;&lt;endpage&gt;755&lt;/endpage&gt;&lt;bundle&gt;&lt;publication&gt;&lt;publisher&gt;Elsevier Inc.&lt;/publisher&gt;&lt;title&gt;Cell&lt;/title&gt;&lt;type&gt;-100&lt;/type&gt;&lt;subtype&gt;-100&lt;/subtype&gt;&lt;uuid&gt;56390B03-96FC-4B29-BA47-19D6F7B99623&lt;/uuid&gt;&lt;/publication&gt;&lt;/bundle&gt;&lt;authors&gt;&lt;author&gt;&lt;firstName&gt;Maojun&lt;/firstName&gt;&lt;lastName&gt;Yang&lt;/lastName&gt;&lt;/author&gt;&lt;author&gt;&lt;firstName&gt;Bing&lt;/firstName&gt;&lt;lastName&gt;Li&lt;/lastName&gt;&lt;/author&gt;&lt;author&gt;&lt;firstName&gt;Diana&lt;/firstName&gt;&lt;middleNames&gt;R&lt;/middleNames&gt;&lt;lastName&gt;Tomchick&lt;/lastName&gt;&lt;/author&gt;&lt;author&gt;&lt;firstName&gt;Mischa&lt;/firstName&gt;&lt;lastName&gt;Machius&lt;/lastName&gt;&lt;/author&gt;&lt;author&gt;&lt;firstName&gt;Josep&lt;/firstName&gt;&lt;lastName&gt;Rizo&lt;/lastName&gt;&lt;/author&gt;&lt;author&gt;&lt;firstName&gt;Hongtao&lt;/firstName&gt;&lt;lastName&gt;Yu&lt;/lastName&gt;&lt;/author&gt;&lt;author&gt;&lt;firstName&gt;Xuelian&lt;/firstName&gt;&lt;lastName&gt;Luo&lt;/lastName&gt;&lt;/author&gt;&lt;/authors&gt;&lt;/publication&gt;&lt;/publications&gt;&lt;cites&gt;&lt;/cites&gt;&lt;/citation&gt;</w:instrText>
      </w:r>
      <w:r w:rsidR="00A3560F" w:rsidRPr="00E5223D">
        <w:rPr>
          <w:rFonts w:ascii="Times" w:hAnsi="Times" w:cs="Times"/>
          <w:sz w:val="22"/>
          <w:szCs w:val="22"/>
          <w:rPrChange w:id="455" w:author="Kevin Corbett" w:date="2015-04-04T11:23:00Z">
            <w:rPr>
              <w:rFonts w:ascii="Times" w:hAnsi="Times" w:cs="Times"/>
              <w:sz w:val="22"/>
              <w:szCs w:val="22"/>
            </w:rPr>
          </w:rPrChange>
        </w:rPr>
        <w:fldChar w:fldCharType="separate"/>
      </w:r>
      <w:r w:rsidR="00A3560F" w:rsidRPr="00E5223D">
        <w:rPr>
          <w:rFonts w:ascii="Times" w:hAnsi="Times" w:cs="Times"/>
          <w:sz w:val="22"/>
          <w:szCs w:val="22"/>
        </w:rPr>
        <w:t>(Yang et al., 2007)</w:t>
      </w:r>
      <w:r w:rsidR="00A3560F" w:rsidRPr="00E5223D">
        <w:rPr>
          <w:rFonts w:ascii="Times" w:hAnsi="Times" w:cs="Times"/>
          <w:sz w:val="22"/>
          <w:szCs w:val="22"/>
        </w:rPr>
        <w:fldChar w:fldCharType="end"/>
      </w:r>
      <w:r w:rsidRPr="00A7145A">
        <w:rPr>
          <w:rFonts w:ascii="Times" w:hAnsi="Times"/>
          <w:sz w:val="22"/>
          <w:szCs w:val="22"/>
        </w:rPr>
        <w:t xml:space="preserve">, and </w:t>
      </w:r>
      <w:r w:rsidRPr="00A7145A">
        <w:rPr>
          <w:rFonts w:ascii="Times" w:hAnsi="Times" w:cs="Times New Roman"/>
          <w:sz w:val="22"/>
          <w:szCs w:val="22"/>
          <w:rPrChange w:id="456" w:author="Kevin Corbett" w:date="2015-04-04T11:23:00Z">
            <w:rPr>
              <w:rFonts w:ascii="Times" w:hAnsi="Times" w:cs="Times New Roman"/>
              <w:color w:val="000000"/>
              <w:sz w:val="22"/>
              <w:szCs w:val="22"/>
            </w:rPr>
          </w:rPrChange>
        </w:rPr>
        <w:t xml:space="preserve">identified a highly conserved surface on </w:t>
      </w:r>
      <w:r w:rsidR="003B6ABA" w:rsidRPr="00A7145A">
        <w:rPr>
          <w:rFonts w:ascii="Times" w:hAnsi="Times" w:cs="Times New Roman"/>
          <w:sz w:val="22"/>
          <w:szCs w:val="22"/>
          <w:rPrChange w:id="457" w:author="Kevin Corbett" w:date="2015-04-04T11:23:00Z">
            <w:rPr>
              <w:rFonts w:ascii="Times" w:hAnsi="Times" w:cs="Times New Roman"/>
              <w:color w:val="000000"/>
              <w:sz w:val="22"/>
              <w:szCs w:val="22"/>
            </w:rPr>
          </w:rPrChange>
        </w:rPr>
        <w:t>p31(comet)</w:t>
      </w:r>
      <w:r w:rsidRPr="00A7145A">
        <w:rPr>
          <w:rFonts w:ascii="Times" w:hAnsi="Times" w:cs="Times New Roman"/>
          <w:sz w:val="22"/>
          <w:szCs w:val="22"/>
          <w:rPrChange w:id="458" w:author="Kevin Corbett" w:date="2015-04-04T11:23:00Z">
            <w:rPr>
              <w:rFonts w:ascii="Times" w:hAnsi="Times" w:cs="Times New Roman"/>
              <w:color w:val="000000"/>
              <w:sz w:val="22"/>
              <w:szCs w:val="22"/>
            </w:rPr>
          </w:rPrChange>
        </w:rPr>
        <w:t xml:space="preserve"> opposite its MAD2-binding interface (</w:t>
      </w:r>
      <w:r w:rsidRPr="00A7145A">
        <w:rPr>
          <w:rFonts w:ascii="Times" w:hAnsi="Times" w:cs="Times New Roman"/>
          <w:b/>
          <w:sz w:val="22"/>
          <w:szCs w:val="22"/>
          <w:rPrChange w:id="459" w:author="Kevin Corbett" w:date="2015-04-04T11:23:00Z">
            <w:rPr>
              <w:rFonts w:ascii="Times" w:hAnsi="Times" w:cs="Times New Roman"/>
              <w:b/>
              <w:color w:val="0000FF"/>
              <w:sz w:val="22"/>
              <w:szCs w:val="22"/>
            </w:rPr>
          </w:rPrChange>
        </w:rPr>
        <w:t xml:space="preserve">Figure </w:t>
      </w:r>
      <w:ins w:id="460" w:author="Kevin Corbett" w:date="2015-04-01T13:29:00Z">
        <w:r w:rsidR="00F010DF" w:rsidRPr="00A7145A">
          <w:rPr>
            <w:rFonts w:ascii="Times" w:hAnsi="Times" w:cs="Times New Roman"/>
            <w:b/>
            <w:sz w:val="22"/>
            <w:szCs w:val="22"/>
            <w:rPrChange w:id="461" w:author="Kevin Corbett" w:date="2015-04-04T11:23:00Z">
              <w:rPr>
                <w:rFonts w:ascii="Times" w:hAnsi="Times" w:cs="Times New Roman"/>
                <w:b/>
                <w:color w:val="0000FF"/>
                <w:sz w:val="22"/>
                <w:szCs w:val="22"/>
              </w:rPr>
            </w:rPrChange>
          </w:rPr>
          <w:t>5</w:t>
        </w:r>
      </w:ins>
      <w:del w:id="462" w:author="Kevin Corbett" w:date="2015-04-01T13:29:00Z">
        <w:r w:rsidRPr="00A7145A" w:rsidDel="00F010DF">
          <w:rPr>
            <w:rFonts w:ascii="Times" w:hAnsi="Times" w:cs="Times New Roman"/>
            <w:b/>
            <w:sz w:val="22"/>
            <w:szCs w:val="22"/>
            <w:rPrChange w:id="463" w:author="Kevin Corbett" w:date="2015-04-04T11:23:00Z">
              <w:rPr>
                <w:rFonts w:ascii="Times" w:hAnsi="Times" w:cs="Times New Roman"/>
                <w:b/>
                <w:color w:val="0000FF"/>
                <w:sz w:val="22"/>
                <w:szCs w:val="22"/>
              </w:rPr>
            </w:rPrChange>
          </w:rPr>
          <w:delText>4</w:delText>
        </w:r>
      </w:del>
      <w:r w:rsidRPr="00A7145A">
        <w:rPr>
          <w:rFonts w:ascii="Times" w:hAnsi="Times" w:cs="Times New Roman"/>
          <w:b/>
          <w:sz w:val="22"/>
          <w:szCs w:val="22"/>
          <w:rPrChange w:id="464" w:author="Kevin Corbett" w:date="2015-04-04T11:23:00Z">
            <w:rPr>
              <w:rFonts w:ascii="Times" w:hAnsi="Times" w:cs="Times New Roman"/>
              <w:b/>
              <w:color w:val="0000FF"/>
              <w:sz w:val="22"/>
              <w:szCs w:val="22"/>
            </w:rPr>
          </w:rPrChange>
        </w:rPr>
        <w:t>A</w:t>
      </w:r>
      <w:r w:rsidRPr="00A7145A">
        <w:rPr>
          <w:rFonts w:ascii="Times" w:hAnsi="Times" w:cs="Times New Roman"/>
          <w:sz w:val="22"/>
          <w:szCs w:val="22"/>
          <w:rPrChange w:id="465" w:author="Kevin Corbett" w:date="2015-04-04T11:23:00Z">
            <w:rPr>
              <w:rFonts w:ascii="Times" w:hAnsi="Times" w:cs="Times New Roman"/>
              <w:color w:val="000000"/>
              <w:sz w:val="22"/>
              <w:szCs w:val="22"/>
            </w:rPr>
          </w:rPrChange>
        </w:rPr>
        <w:t>). To test whether this surface</w:t>
      </w:r>
      <w:r w:rsidR="00482D8C" w:rsidRPr="00A7145A">
        <w:rPr>
          <w:rFonts w:ascii="Times" w:hAnsi="Times" w:cs="Times New Roman"/>
          <w:sz w:val="22"/>
          <w:szCs w:val="22"/>
          <w:rPrChange w:id="466" w:author="Kevin Corbett" w:date="2015-04-04T11:23:00Z">
            <w:rPr>
              <w:rFonts w:ascii="Times" w:hAnsi="Times" w:cs="Times New Roman"/>
              <w:color w:val="000000"/>
              <w:sz w:val="22"/>
              <w:szCs w:val="22"/>
            </w:rPr>
          </w:rPrChange>
        </w:rPr>
        <w:t>,</w:t>
      </w:r>
      <w:r w:rsidRPr="00A7145A">
        <w:rPr>
          <w:rFonts w:ascii="Times" w:hAnsi="Times" w:cs="Times New Roman"/>
          <w:sz w:val="22"/>
          <w:szCs w:val="22"/>
          <w:rPrChange w:id="467" w:author="Kevin Corbett" w:date="2015-04-04T11:23:00Z">
            <w:rPr>
              <w:rFonts w:ascii="Times" w:hAnsi="Times" w:cs="Times New Roman"/>
              <w:color w:val="000000"/>
              <w:sz w:val="22"/>
              <w:szCs w:val="22"/>
            </w:rPr>
          </w:rPrChange>
        </w:rPr>
        <w:t xml:space="preserve"> </w:t>
      </w:r>
      <w:r w:rsidR="00482D8C" w:rsidRPr="00A7145A">
        <w:rPr>
          <w:rFonts w:ascii="Times" w:hAnsi="Times" w:cs="Times New Roman"/>
          <w:sz w:val="22"/>
          <w:szCs w:val="22"/>
          <w:rPrChange w:id="468" w:author="Kevin Corbett" w:date="2015-04-04T11:23:00Z">
            <w:rPr>
              <w:rFonts w:ascii="Times" w:hAnsi="Times" w:cs="Times New Roman"/>
              <w:color w:val="000000"/>
              <w:sz w:val="22"/>
              <w:szCs w:val="22"/>
            </w:rPr>
          </w:rPrChange>
        </w:rPr>
        <w:t xml:space="preserve">which includes residues on the p31(comet) “safety-belt” and a short loop bordering this motif, </w:t>
      </w:r>
      <w:r w:rsidRPr="00A7145A">
        <w:rPr>
          <w:rFonts w:ascii="Times" w:hAnsi="Times" w:cs="Times New Roman"/>
          <w:sz w:val="22"/>
          <w:szCs w:val="22"/>
          <w:rPrChange w:id="469" w:author="Kevin Corbett" w:date="2015-04-04T11:23:00Z">
            <w:rPr>
              <w:rFonts w:ascii="Times" w:hAnsi="Times" w:cs="Times New Roman"/>
              <w:color w:val="000000"/>
              <w:sz w:val="22"/>
              <w:szCs w:val="22"/>
            </w:rPr>
          </w:rPrChange>
        </w:rPr>
        <w:t xml:space="preserve">is responsible for TRIP13 interaction, we generated </w:t>
      </w:r>
      <w:r w:rsidR="00482D8C" w:rsidRPr="00A7145A">
        <w:rPr>
          <w:rFonts w:ascii="Times" w:hAnsi="Times" w:cs="Times New Roman"/>
          <w:sz w:val="22"/>
          <w:szCs w:val="22"/>
          <w:rPrChange w:id="470" w:author="Kevin Corbett" w:date="2015-04-04T11:23:00Z">
            <w:rPr>
              <w:rFonts w:ascii="Times" w:hAnsi="Times" w:cs="Times New Roman"/>
              <w:color w:val="000000"/>
              <w:sz w:val="22"/>
              <w:szCs w:val="22"/>
            </w:rPr>
          </w:rPrChange>
        </w:rPr>
        <w:t xml:space="preserve">a series of </w:t>
      </w:r>
      <w:r w:rsidRPr="00A7145A">
        <w:rPr>
          <w:rFonts w:ascii="Times" w:hAnsi="Times" w:cs="Times New Roman"/>
          <w:sz w:val="22"/>
          <w:szCs w:val="22"/>
          <w:rPrChange w:id="471" w:author="Kevin Corbett" w:date="2015-04-04T11:23:00Z">
            <w:rPr>
              <w:rFonts w:ascii="Times" w:hAnsi="Times" w:cs="Times New Roman"/>
              <w:color w:val="000000"/>
              <w:sz w:val="22"/>
              <w:szCs w:val="22"/>
            </w:rPr>
          </w:rPrChange>
        </w:rPr>
        <w:t>m</w:t>
      </w:r>
      <w:r w:rsidR="00482D8C" w:rsidRPr="00A7145A">
        <w:rPr>
          <w:rFonts w:ascii="Times" w:hAnsi="Times" w:cs="Times New Roman"/>
          <w:sz w:val="22"/>
          <w:szCs w:val="22"/>
          <w:rPrChange w:id="472" w:author="Kevin Corbett" w:date="2015-04-04T11:23:00Z">
            <w:rPr>
              <w:rFonts w:ascii="Times" w:hAnsi="Times" w:cs="Times New Roman"/>
              <w:color w:val="000000"/>
              <w:sz w:val="22"/>
              <w:szCs w:val="22"/>
            </w:rPr>
          </w:rPrChange>
        </w:rPr>
        <w:t xml:space="preserve">utations </w:t>
      </w:r>
      <w:r w:rsidR="003C0895" w:rsidRPr="00A7145A">
        <w:rPr>
          <w:rFonts w:ascii="Times" w:hAnsi="Times" w:cs="Times New Roman"/>
          <w:sz w:val="22"/>
          <w:szCs w:val="22"/>
          <w:rPrChange w:id="473" w:author="Kevin Corbett" w:date="2015-04-04T11:23:00Z">
            <w:rPr>
              <w:rFonts w:ascii="Times" w:hAnsi="Times" w:cs="Times New Roman"/>
              <w:color w:val="000000"/>
              <w:sz w:val="22"/>
              <w:szCs w:val="22"/>
            </w:rPr>
          </w:rPrChange>
        </w:rPr>
        <w:t xml:space="preserve">in </w:t>
      </w:r>
      <w:r w:rsidR="003C0895" w:rsidRPr="00A7145A">
        <w:rPr>
          <w:rFonts w:ascii="Times" w:hAnsi="Times" w:cs="Times New Roman"/>
          <w:i/>
          <w:sz w:val="22"/>
          <w:szCs w:val="22"/>
          <w:rPrChange w:id="474" w:author="Kevin Corbett" w:date="2015-04-04T11:23:00Z">
            <w:rPr>
              <w:rFonts w:ascii="Times" w:hAnsi="Times" w:cs="Times New Roman"/>
              <w:i/>
              <w:color w:val="000000"/>
              <w:sz w:val="22"/>
              <w:szCs w:val="22"/>
            </w:rPr>
          </w:rPrChange>
        </w:rPr>
        <w:t>M. musculus</w:t>
      </w:r>
      <w:r w:rsidR="003C0895" w:rsidRPr="00A7145A">
        <w:rPr>
          <w:rFonts w:ascii="Times" w:hAnsi="Times" w:cs="Times New Roman"/>
          <w:sz w:val="22"/>
          <w:szCs w:val="22"/>
          <w:rPrChange w:id="475" w:author="Kevin Corbett" w:date="2015-04-04T11:23:00Z">
            <w:rPr>
              <w:rFonts w:ascii="Times" w:hAnsi="Times" w:cs="Times New Roman"/>
              <w:color w:val="000000"/>
              <w:sz w:val="22"/>
              <w:szCs w:val="22"/>
            </w:rPr>
          </w:rPrChange>
        </w:rPr>
        <w:t xml:space="preserve"> p31(comet)</w:t>
      </w:r>
      <w:r w:rsidR="00482D8C" w:rsidRPr="00A7145A">
        <w:rPr>
          <w:rFonts w:ascii="Times" w:hAnsi="Times" w:cs="Times New Roman"/>
          <w:sz w:val="22"/>
          <w:szCs w:val="22"/>
          <w:rPrChange w:id="476" w:author="Kevin Corbett" w:date="2015-04-04T11:23:00Z">
            <w:rPr>
              <w:rFonts w:ascii="Times" w:hAnsi="Times" w:cs="Times New Roman"/>
              <w:color w:val="000000"/>
              <w:sz w:val="22"/>
              <w:szCs w:val="22"/>
            </w:rPr>
          </w:rPrChange>
        </w:rPr>
        <w:t>.</w:t>
      </w:r>
      <w:r w:rsidRPr="00A7145A">
        <w:rPr>
          <w:rFonts w:ascii="Times" w:hAnsi="Times" w:cs="Times New Roman"/>
          <w:sz w:val="22"/>
          <w:szCs w:val="22"/>
          <w:rPrChange w:id="477" w:author="Kevin Corbett" w:date="2015-04-04T11:23:00Z">
            <w:rPr>
              <w:rFonts w:ascii="Times" w:hAnsi="Times" w:cs="Times New Roman"/>
              <w:color w:val="000000"/>
              <w:sz w:val="22"/>
              <w:szCs w:val="22"/>
            </w:rPr>
          </w:rPrChange>
        </w:rPr>
        <w:t xml:space="preserve"> </w:t>
      </w:r>
      <w:r w:rsidR="00482D8C" w:rsidRPr="00A7145A">
        <w:rPr>
          <w:rFonts w:ascii="Times" w:hAnsi="Times" w:cs="Times New Roman"/>
          <w:sz w:val="22"/>
          <w:szCs w:val="22"/>
          <w:rPrChange w:id="478" w:author="Kevin Corbett" w:date="2015-04-04T11:23:00Z">
            <w:rPr>
              <w:rFonts w:ascii="Times" w:hAnsi="Times" w:cs="Times New Roman"/>
              <w:color w:val="000000"/>
              <w:sz w:val="22"/>
              <w:szCs w:val="22"/>
            </w:rPr>
          </w:rPrChange>
        </w:rPr>
        <w:t xml:space="preserve">Several mutations </w:t>
      </w:r>
      <w:r w:rsidR="00325A81" w:rsidRPr="00A7145A">
        <w:rPr>
          <w:rFonts w:ascii="Times" w:hAnsi="Times" w:cs="Times New Roman"/>
          <w:sz w:val="22"/>
          <w:szCs w:val="22"/>
          <w:rPrChange w:id="479" w:author="Kevin Corbett" w:date="2015-04-04T11:23:00Z">
            <w:rPr>
              <w:rFonts w:ascii="Times" w:hAnsi="Times" w:cs="Times New Roman"/>
              <w:color w:val="000000"/>
              <w:sz w:val="22"/>
              <w:szCs w:val="22"/>
            </w:rPr>
          </w:rPrChange>
        </w:rPr>
        <w:t xml:space="preserve">to this conserved surface </w:t>
      </w:r>
      <w:r w:rsidR="00482D8C" w:rsidRPr="00A7145A">
        <w:rPr>
          <w:rFonts w:ascii="Times" w:hAnsi="Times" w:cs="Times New Roman"/>
          <w:sz w:val="22"/>
          <w:szCs w:val="22"/>
          <w:rPrChange w:id="480" w:author="Kevin Corbett" w:date="2015-04-04T11:23:00Z">
            <w:rPr>
              <w:rFonts w:ascii="Times" w:hAnsi="Times" w:cs="Times New Roman"/>
              <w:color w:val="000000"/>
              <w:sz w:val="22"/>
              <w:szCs w:val="22"/>
            </w:rPr>
          </w:rPrChange>
        </w:rPr>
        <w:t xml:space="preserve">disrupted TRIP13 binding in a yeast two-hybrid assay, </w:t>
      </w:r>
      <w:r w:rsidR="003E6400" w:rsidRPr="00A7145A">
        <w:rPr>
          <w:rFonts w:ascii="Times" w:hAnsi="Times" w:cs="Times New Roman"/>
          <w:sz w:val="22"/>
          <w:szCs w:val="22"/>
          <w:rPrChange w:id="481" w:author="Kevin Corbett" w:date="2015-04-04T11:23:00Z">
            <w:rPr>
              <w:rFonts w:ascii="Times" w:hAnsi="Times" w:cs="Times New Roman"/>
              <w:color w:val="000000"/>
              <w:sz w:val="22"/>
              <w:szCs w:val="22"/>
            </w:rPr>
          </w:rPrChange>
        </w:rPr>
        <w:t>while</w:t>
      </w:r>
      <w:r w:rsidR="00482D8C" w:rsidRPr="00A7145A">
        <w:rPr>
          <w:rFonts w:ascii="Times" w:hAnsi="Times" w:cs="Times New Roman"/>
          <w:sz w:val="22"/>
          <w:szCs w:val="22"/>
          <w:rPrChange w:id="482" w:author="Kevin Corbett" w:date="2015-04-04T11:23:00Z">
            <w:rPr>
              <w:rFonts w:ascii="Times" w:hAnsi="Times" w:cs="Times New Roman"/>
              <w:color w:val="000000"/>
              <w:sz w:val="22"/>
              <w:szCs w:val="22"/>
            </w:rPr>
          </w:rPrChange>
        </w:rPr>
        <w:t xml:space="preserve"> </w:t>
      </w:r>
      <w:ins w:id="483" w:author="Kevin Corbett" w:date="2015-04-13T16:43:00Z">
        <w:r w:rsidR="00F85FEE">
          <w:rPr>
            <w:rFonts w:ascii="Times" w:hAnsi="Times" w:cs="Times New Roman"/>
            <w:sz w:val="22"/>
            <w:szCs w:val="22"/>
          </w:rPr>
          <w:t>re</w:t>
        </w:r>
      </w:ins>
      <w:del w:id="484" w:author="Kevin Corbett" w:date="2015-04-13T16:43:00Z">
        <w:r w:rsidR="003E6400" w:rsidRPr="00A7145A" w:rsidDel="00F85FEE">
          <w:rPr>
            <w:rFonts w:ascii="Times" w:hAnsi="Times" w:cs="Times New Roman"/>
            <w:sz w:val="22"/>
            <w:szCs w:val="22"/>
            <w:rPrChange w:id="485" w:author="Kevin Corbett" w:date="2015-04-04T11:23:00Z">
              <w:rPr>
                <w:rFonts w:ascii="Times" w:hAnsi="Times" w:cs="Times New Roman"/>
                <w:color w:val="000000"/>
                <w:sz w:val="22"/>
                <w:szCs w:val="22"/>
              </w:rPr>
            </w:rPrChange>
          </w:rPr>
          <w:delText>main</w:delText>
        </w:r>
      </w:del>
      <w:r w:rsidR="003E6400" w:rsidRPr="00A7145A">
        <w:rPr>
          <w:rFonts w:ascii="Times" w:hAnsi="Times" w:cs="Times New Roman"/>
          <w:sz w:val="22"/>
          <w:szCs w:val="22"/>
          <w:rPrChange w:id="486" w:author="Kevin Corbett" w:date="2015-04-04T11:23:00Z">
            <w:rPr>
              <w:rFonts w:ascii="Times" w:hAnsi="Times" w:cs="Times New Roman"/>
              <w:color w:val="000000"/>
              <w:sz w:val="22"/>
              <w:szCs w:val="22"/>
            </w:rPr>
          </w:rPrChange>
        </w:rPr>
        <w:t>taining</w:t>
      </w:r>
      <w:r w:rsidRPr="00A7145A">
        <w:rPr>
          <w:rFonts w:ascii="Times" w:hAnsi="Times" w:cs="Times New Roman"/>
          <w:sz w:val="22"/>
          <w:szCs w:val="22"/>
          <w:rPrChange w:id="487" w:author="Kevin Corbett" w:date="2015-04-04T11:23:00Z">
            <w:rPr>
              <w:rFonts w:ascii="Times" w:hAnsi="Times" w:cs="Times New Roman"/>
              <w:color w:val="000000"/>
              <w:sz w:val="22"/>
              <w:szCs w:val="22"/>
            </w:rPr>
          </w:rPrChange>
        </w:rPr>
        <w:t xml:space="preserve"> MAD2 binding (</w:t>
      </w:r>
      <w:r w:rsidRPr="00A7145A">
        <w:rPr>
          <w:rFonts w:ascii="Times" w:hAnsi="Times" w:cs="Times New Roman"/>
          <w:b/>
          <w:sz w:val="22"/>
          <w:szCs w:val="22"/>
          <w:rPrChange w:id="488" w:author="Kevin Corbett" w:date="2015-04-04T11:23:00Z">
            <w:rPr>
              <w:rFonts w:ascii="Times" w:hAnsi="Times" w:cs="Times New Roman"/>
              <w:b/>
              <w:color w:val="0000FF"/>
              <w:sz w:val="22"/>
              <w:szCs w:val="22"/>
            </w:rPr>
          </w:rPrChange>
        </w:rPr>
        <w:t xml:space="preserve">Figure </w:t>
      </w:r>
      <w:ins w:id="489" w:author="Kevin Corbett" w:date="2015-04-01T13:29:00Z">
        <w:r w:rsidR="00F010DF" w:rsidRPr="00A7145A">
          <w:rPr>
            <w:rFonts w:ascii="Times" w:hAnsi="Times" w:cs="Times New Roman"/>
            <w:b/>
            <w:sz w:val="22"/>
            <w:szCs w:val="22"/>
            <w:rPrChange w:id="490" w:author="Kevin Corbett" w:date="2015-04-04T11:23:00Z">
              <w:rPr>
                <w:rFonts w:ascii="Times" w:hAnsi="Times" w:cs="Times New Roman"/>
                <w:b/>
                <w:color w:val="0000FF"/>
                <w:sz w:val="22"/>
                <w:szCs w:val="22"/>
              </w:rPr>
            </w:rPrChange>
          </w:rPr>
          <w:t>5</w:t>
        </w:r>
      </w:ins>
      <w:del w:id="491" w:author="Kevin Corbett" w:date="2015-04-01T13:29:00Z">
        <w:r w:rsidR="00482D8C" w:rsidRPr="00A7145A" w:rsidDel="00F010DF">
          <w:rPr>
            <w:rFonts w:ascii="Times" w:hAnsi="Times" w:cs="Times New Roman"/>
            <w:b/>
            <w:sz w:val="22"/>
            <w:szCs w:val="22"/>
            <w:rPrChange w:id="492" w:author="Kevin Corbett" w:date="2015-04-04T11:23:00Z">
              <w:rPr>
                <w:rFonts w:ascii="Times" w:hAnsi="Times" w:cs="Times New Roman"/>
                <w:b/>
                <w:color w:val="0000FF"/>
                <w:sz w:val="22"/>
                <w:szCs w:val="22"/>
              </w:rPr>
            </w:rPrChange>
          </w:rPr>
          <w:delText>4</w:delText>
        </w:r>
      </w:del>
      <w:r w:rsidR="00482D8C" w:rsidRPr="00A7145A">
        <w:rPr>
          <w:rFonts w:ascii="Times" w:hAnsi="Times" w:cs="Times New Roman"/>
          <w:b/>
          <w:sz w:val="22"/>
          <w:szCs w:val="22"/>
          <w:rPrChange w:id="493" w:author="Kevin Corbett" w:date="2015-04-04T11:23:00Z">
            <w:rPr>
              <w:rFonts w:ascii="Times" w:hAnsi="Times" w:cs="Times New Roman"/>
              <w:b/>
              <w:color w:val="0000FF"/>
              <w:sz w:val="22"/>
              <w:szCs w:val="22"/>
            </w:rPr>
          </w:rPrChange>
        </w:rPr>
        <w:t>B</w:t>
      </w:r>
      <w:r w:rsidRPr="00A7145A">
        <w:rPr>
          <w:rFonts w:ascii="Times" w:hAnsi="Times" w:cs="Times New Roman"/>
          <w:sz w:val="22"/>
          <w:szCs w:val="22"/>
          <w:rPrChange w:id="494" w:author="Kevin Corbett" w:date="2015-04-04T11:23:00Z">
            <w:rPr>
              <w:rFonts w:ascii="Times" w:hAnsi="Times" w:cs="Times New Roman"/>
              <w:color w:val="000000"/>
              <w:sz w:val="22"/>
              <w:szCs w:val="22"/>
            </w:rPr>
          </w:rPrChange>
        </w:rPr>
        <w:t>)</w:t>
      </w:r>
      <w:r w:rsidR="00482D8C" w:rsidRPr="00A7145A">
        <w:rPr>
          <w:rFonts w:ascii="Times" w:hAnsi="Times" w:cs="Times New Roman"/>
          <w:sz w:val="22"/>
          <w:szCs w:val="22"/>
          <w:rPrChange w:id="495" w:author="Kevin Corbett" w:date="2015-04-04T11:23:00Z">
            <w:rPr>
              <w:rFonts w:ascii="Times" w:hAnsi="Times" w:cs="Times New Roman"/>
              <w:color w:val="000000"/>
              <w:sz w:val="22"/>
              <w:szCs w:val="22"/>
            </w:rPr>
          </w:rPrChange>
        </w:rPr>
        <w:t>.</w:t>
      </w:r>
      <w:r w:rsidRPr="00A7145A">
        <w:rPr>
          <w:rFonts w:ascii="Times" w:hAnsi="Times" w:cs="Times New Roman"/>
          <w:sz w:val="22"/>
          <w:szCs w:val="22"/>
          <w:rPrChange w:id="496" w:author="Kevin Corbett" w:date="2015-04-04T11:23:00Z">
            <w:rPr>
              <w:rFonts w:ascii="Times" w:hAnsi="Times" w:cs="Times New Roman"/>
              <w:color w:val="000000"/>
              <w:sz w:val="22"/>
              <w:szCs w:val="22"/>
            </w:rPr>
          </w:rPrChange>
        </w:rPr>
        <w:t xml:space="preserve"> Conversely, </w:t>
      </w:r>
      <w:r w:rsidR="003C0895" w:rsidRPr="00A7145A">
        <w:rPr>
          <w:rFonts w:ascii="Times" w:hAnsi="Times" w:cs="Times New Roman"/>
          <w:sz w:val="22"/>
          <w:szCs w:val="22"/>
          <w:rPrChange w:id="497" w:author="Kevin Corbett" w:date="2015-04-04T11:23:00Z">
            <w:rPr>
              <w:rFonts w:ascii="Times" w:hAnsi="Times" w:cs="Times New Roman"/>
              <w:color w:val="000000"/>
              <w:sz w:val="22"/>
              <w:szCs w:val="22"/>
            </w:rPr>
          </w:rPrChange>
        </w:rPr>
        <w:t>a previously-</w:t>
      </w:r>
      <w:r w:rsidR="00334977" w:rsidRPr="00A7145A">
        <w:rPr>
          <w:rFonts w:ascii="Times" w:hAnsi="Times" w:cs="Times New Roman"/>
          <w:sz w:val="22"/>
          <w:szCs w:val="22"/>
          <w:rPrChange w:id="498" w:author="Kevin Corbett" w:date="2015-04-04T11:23:00Z">
            <w:rPr>
              <w:rFonts w:ascii="Times" w:hAnsi="Times" w:cs="Times New Roman"/>
              <w:color w:val="000000"/>
              <w:sz w:val="22"/>
              <w:szCs w:val="22"/>
            </w:rPr>
          </w:rPrChange>
        </w:rPr>
        <w:t>characterized</w:t>
      </w:r>
      <w:r w:rsidRPr="00A7145A">
        <w:rPr>
          <w:rFonts w:ascii="Times" w:hAnsi="Times" w:cs="Times New Roman"/>
          <w:sz w:val="22"/>
          <w:szCs w:val="22"/>
          <w:rPrChange w:id="499" w:author="Kevin Corbett" w:date="2015-04-04T11:23:00Z">
            <w:rPr>
              <w:rFonts w:ascii="Times" w:hAnsi="Times" w:cs="Times New Roman"/>
              <w:color w:val="000000"/>
              <w:sz w:val="22"/>
              <w:szCs w:val="22"/>
            </w:rPr>
          </w:rPrChange>
        </w:rPr>
        <w:t xml:space="preserve"> </w:t>
      </w:r>
      <w:r w:rsidR="003C0895" w:rsidRPr="00A7145A">
        <w:rPr>
          <w:rFonts w:ascii="Times" w:hAnsi="Times" w:cs="Times New Roman"/>
          <w:sz w:val="22"/>
          <w:szCs w:val="22"/>
          <w:rPrChange w:id="500" w:author="Kevin Corbett" w:date="2015-04-04T11:23:00Z">
            <w:rPr>
              <w:rFonts w:ascii="Times" w:hAnsi="Times" w:cs="Times New Roman"/>
              <w:color w:val="000000"/>
              <w:sz w:val="22"/>
              <w:szCs w:val="22"/>
            </w:rPr>
          </w:rPrChange>
        </w:rPr>
        <w:t>mutant</w:t>
      </w:r>
      <w:r w:rsidRPr="00A7145A">
        <w:rPr>
          <w:rFonts w:ascii="Times" w:hAnsi="Times" w:cs="Times New Roman"/>
          <w:sz w:val="22"/>
          <w:szCs w:val="22"/>
          <w:rPrChange w:id="501" w:author="Kevin Corbett" w:date="2015-04-04T11:23:00Z">
            <w:rPr>
              <w:rFonts w:ascii="Times" w:hAnsi="Times" w:cs="Times New Roman"/>
              <w:color w:val="000000"/>
              <w:sz w:val="22"/>
              <w:szCs w:val="22"/>
            </w:rPr>
          </w:rPrChange>
        </w:rPr>
        <w:t xml:space="preserve"> </w:t>
      </w:r>
      <w:r w:rsidR="003C0895" w:rsidRPr="00A7145A">
        <w:rPr>
          <w:rFonts w:ascii="Times" w:hAnsi="Times" w:cs="Times New Roman"/>
          <w:sz w:val="22"/>
          <w:szCs w:val="22"/>
          <w:rPrChange w:id="502" w:author="Kevin Corbett" w:date="2015-04-04T11:23:00Z">
            <w:rPr>
              <w:rFonts w:ascii="Times" w:hAnsi="Times" w:cs="Times New Roman"/>
              <w:color w:val="000000"/>
              <w:sz w:val="22"/>
              <w:szCs w:val="22"/>
            </w:rPr>
          </w:rPrChange>
        </w:rPr>
        <w:t xml:space="preserve">at the MAD2 interface </w:t>
      </w:r>
      <w:r w:rsidR="00A3560F" w:rsidRPr="00E5223D">
        <w:rPr>
          <w:rFonts w:ascii="Times" w:hAnsi="Times" w:cs="Times"/>
          <w:sz w:val="22"/>
          <w:szCs w:val="22"/>
        </w:rPr>
        <w:fldChar w:fldCharType="begin"/>
      </w:r>
      <w:r w:rsidR="00EF2648">
        <w:rPr>
          <w:rFonts w:ascii="Times" w:hAnsi="Times" w:cs="Times"/>
          <w:sz w:val="22"/>
          <w:szCs w:val="22"/>
        </w:rPr>
        <w:instrText xml:space="preserve"> ADDIN PAPERS2_CITATIONS &lt;citation&gt;&lt;uuid&gt;0BC7119F-D773-4CDE-9D5B-732403BE6927&lt;/uuid&gt;&lt;priority&gt;36&lt;/priority&gt;&lt;publications&gt;&lt;publication&gt;&lt;uuid&gt;0BF9FC73-8F6E-403D-AC5A-78943EE6FA6F&lt;/uuid&gt;&lt;volume&gt;131&lt;/volume&gt;&lt;accepted_date&gt;99200708301200000000222000&lt;/accepted_date&gt;&lt;doi&gt;10.1016/j.cell.2007.08.048&lt;/doi&gt;&lt;startpage&gt;744&lt;/startpage&gt;&lt;revision_date&gt;99200706281200000000222000&lt;/revision_date&gt;&lt;publication_date&gt;99200711161200000000222000&lt;/publication_date&gt;&lt;url&gt;http://eutils.ncbi.nlm.nih.gov/entrez/eutils/elink.fcgi?dbfrom=pubmed&amp;amp;id=18022368&amp;amp;retmode=ref&amp;amp;cmd=prlinks&lt;/url&gt;&lt;type&gt;400&lt;/type&gt;&lt;title&gt;p31comet blocks Mad2 activation through structural mimicry.&lt;/title&gt;&lt;location&gt;200,9,32.8215718,-96.8427283&lt;/location&gt;&lt;submission_date&gt;99200704041200000000222000&lt;/submission_date&gt;&lt;number&gt;4&lt;/number&gt;&lt;institution&gt;Department of Pharmacology, The University of Texas Southwestern Medical Center, 6001 Forest Park Road, Dallas, TX 75390, USA.&lt;/institution&gt;&lt;subtype&gt;400&lt;/subtype&gt;&lt;endpage&gt;755&lt;/endpage&gt;&lt;bundle&gt;&lt;publication&gt;&lt;publisher&gt;Elsevier Inc.&lt;/publisher&gt;&lt;title&gt;Cell&lt;/title&gt;&lt;type&gt;-100&lt;/type&gt;&lt;subtype&gt;-100&lt;/subtype&gt;&lt;uuid&gt;56390B03-96FC-4B29-BA47-19D6F7B99623&lt;/uuid&gt;&lt;/publication&gt;&lt;/bundle&gt;&lt;authors&gt;&lt;author&gt;&lt;firstName&gt;Maojun&lt;/firstName&gt;&lt;lastName&gt;Yang&lt;/lastName&gt;&lt;/author&gt;&lt;author&gt;&lt;firstName&gt;Bing&lt;/firstName&gt;&lt;lastName&gt;Li&lt;/lastName&gt;&lt;/author&gt;&lt;author&gt;&lt;firstName&gt;Diana&lt;/firstName&gt;&lt;middleNames&gt;R&lt;/middleNames&gt;&lt;lastName&gt;Tomchick&lt;/lastName&gt;&lt;/author&gt;&lt;author&gt;&lt;firstName&gt;Mischa&lt;/firstName&gt;&lt;lastName&gt;Machius&lt;/lastName&gt;&lt;/author&gt;&lt;author&gt;&lt;firstName&gt;Josep&lt;/firstName&gt;&lt;lastName&gt;Rizo&lt;/lastName&gt;&lt;/author&gt;&lt;author&gt;&lt;firstName&gt;Hongtao&lt;/firstName&gt;&lt;lastName&gt;Yu&lt;/lastName&gt;&lt;/author&gt;&lt;author&gt;&lt;firstName&gt;Xuelian&lt;/firstName&gt;&lt;lastName&gt;Luo&lt;/lastName&gt;&lt;/author&gt;&lt;/authors&gt;&lt;/publication&gt;&lt;/publications&gt;&lt;cites&gt;&lt;/cites&gt;&lt;/citation&gt;</w:instrText>
      </w:r>
      <w:r w:rsidR="00A3560F" w:rsidRPr="00E5223D">
        <w:rPr>
          <w:rFonts w:ascii="Times" w:hAnsi="Times" w:cs="Times"/>
          <w:sz w:val="22"/>
          <w:szCs w:val="22"/>
          <w:rPrChange w:id="503" w:author="Kevin Corbett" w:date="2015-04-04T11:23:00Z">
            <w:rPr>
              <w:rFonts w:ascii="Times" w:hAnsi="Times" w:cs="Times"/>
              <w:sz w:val="22"/>
              <w:szCs w:val="22"/>
            </w:rPr>
          </w:rPrChange>
        </w:rPr>
        <w:fldChar w:fldCharType="separate"/>
      </w:r>
      <w:r w:rsidR="00A3560F" w:rsidRPr="00E5223D">
        <w:rPr>
          <w:rFonts w:ascii="Times" w:hAnsi="Times" w:cs="Times"/>
          <w:sz w:val="22"/>
          <w:szCs w:val="22"/>
        </w:rPr>
        <w:t>(Yang et al., 2007)</w:t>
      </w:r>
      <w:r w:rsidR="00A3560F" w:rsidRPr="00E5223D">
        <w:rPr>
          <w:rFonts w:ascii="Times" w:hAnsi="Times" w:cs="Times"/>
          <w:sz w:val="22"/>
          <w:szCs w:val="22"/>
        </w:rPr>
        <w:fldChar w:fldCharType="end"/>
      </w:r>
      <w:r w:rsidRPr="00A7145A">
        <w:rPr>
          <w:rFonts w:ascii="Times" w:hAnsi="Times" w:cs="Times New Roman"/>
          <w:sz w:val="22"/>
          <w:szCs w:val="22"/>
          <w:rPrChange w:id="504" w:author="Kevin Corbett" w:date="2015-04-04T11:23:00Z">
            <w:rPr>
              <w:rFonts w:ascii="Times" w:hAnsi="Times" w:cs="Times New Roman"/>
              <w:color w:val="000000"/>
              <w:sz w:val="22"/>
              <w:szCs w:val="22"/>
            </w:rPr>
          </w:rPrChange>
        </w:rPr>
        <w:t xml:space="preserve"> disrupted MAD2 binding but did not affect the interaction with TRIP13 (</w:t>
      </w:r>
      <w:r w:rsidRPr="00A7145A">
        <w:rPr>
          <w:rFonts w:ascii="Times" w:hAnsi="Times" w:cs="Times New Roman"/>
          <w:b/>
          <w:sz w:val="22"/>
          <w:szCs w:val="22"/>
          <w:rPrChange w:id="505" w:author="Kevin Corbett" w:date="2015-04-04T11:23:00Z">
            <w:rPr>
              <w:rFonts w:ascii="Times" w:hAnsi="Times" w:cs="Times New Roman"/>
              <w:b/>
              <w:color w:val="0000FF"/>
              <w:sz w:val="22"/>
              <w:szCs w:val="22"/>
            </w:rPr>
          </w:rPrChange>
        </w:rPr>
        <w:t xml:space="preserve">Figure </w:t>
      </w:r>
      <w:del w:id="506" w:author="Kevin Corbett" w:date="2015-04-01T13:29:00Z">
        <w:r w:rsidR="00C12563" w:rsidRPr="00A7145A" w:rsidDel="00F010DF">
          <w:rPr>
            <w:rFonts w:ascii="Times" w:hAnsi="Times" w:cs="Times New Roman"/>
            <w:b/>
            <w:sz w:val="22"/>
            <w:szCs w:val="22"/>
            <w:rPrChange w:id="507" w:author="Kevin Corbett" w:date="2015-04-04T11:23:00Z">
              <w:rPr>
                <w:rFonts w:ascii="Times" w:hAnsi="Times" w:cs="Times New Roman"/>
                <w:b/>
                <w:color w:val="0000FF"/>
                <w:sz w:val="22"/>
                <w:szCs w:val="22"/>
              </w:rPr>
            </w:rPrChange>
          </w:rPr>
          <w:delText>4B</w:delText>
        </w:r>
      </w:del>
      <w:ins w:id="508" w:author="Kevin Corbett" w:date="2015-04-01T13:29:00Z">
        <w:r w:rsidR="00F010DF" w:rsidRPr="00A7145A">
          <w:rPr>
            <w:rFonts w:ascii="Times" w:hAnsi="Times" w:cs="Times New Roman"/>
            <w:b/>
            <w:sz w:val="22"/>
            <w:szCs w:val="22"/>
            <w:rPrChange w:id="509" w:author="Kevin Corbett" w:date="2015-04-04T11:23:00Z">
              <w:rPr>
                <w:rFonts w:ascii="Times" w:hAnsi="Times" w:cs="Times New Roman"/>
                <w:b/>
                <w:color w:val="0000FF"/>
                <w:sz w:val="22"/>
                <w:szCs w:val="22"/>
              </w:rPr>
            </w:rPrChange>
          </w:rPr>
          <w:t>5B</w:t>
        </w:r>
      </w:ins>
      <w:r w:rsidR="00C12563" w:rsidRPr="00A7145A">
        <w:rPr>
          <w:rFonts w:ascii="Times" w:hAnsi="Times" w:cs="Times New Roman"/>
          <w:b/>
          <w:sz w:val="22"/>
          <w:szCs w:val="22"/>
          <w:rPrChange w:id="510" w:author="Kevin Corbett" w:date="2015-04-04T11:23:00Z">
            <w:rPr>
              <w:rFonts w:ascii="Times" w:hAnsi="Times" w:cs="Times New Roman"/>
              <w:b/>
              <w:color w:val="0000FF"/>
              <w:sz w:val="22"/>
              <w:szCs w:val="22"/>
            </w:rPr>
          </w:rPrChange>
        </w:rPr>
        <w:t>,</w:t>
      </w:r>
      <w:ins w:id="511" w:author="Kevin Corbett" w:date="2015-04-01T13:29:00Z">
        <w:r w:rsidR="00F010DF" w:rsidRPr="00A7145A">
          <w:rPr>
            <w:rFonts w:ascii="Times" w:hAnsi="Times" w:cs="Times New Roman"/>
            <w:b/>
            <w:sz w:val="22"/>
            <w:szCs w:val="22"/>
            <w:rPrChange w:id="512" w:author="Kevin Corbett" w:date="2015-04-04T11:23:00Z">
              <w:rPr>
                <w:rFonts w:ascii="Times" w:hAnsi="Times" w:cs="Times New Roman"/>
                <w:b/>
                <w:color w:val="0000FF"/>
                <w:sz w:val="22"/>
                <w:szCs w:val="22"/>
              </w:rPr>
            </w:rPrChange>
          </w:rPr>
          <w:t xml:space="preserve"> D</w:t>
        </w:r>
      </w:ins>
      <w:del w:id="513" w:author="Kevin Corbett" w:date="2015-04-01T13:29:00Z">
        <w:r w:rsidR="00C12563" w:rsidRPr="00A7145A" w:rsidDel="00F010DF">
          <w:rPr>
            <w:rFonts w:ascii="Times" w:hAnsi="Times" w:cs="Times New Roman"/>
            <w:b/>
            <w:sz w:val="22"/>
            <w:szCs w:val="22"/>
            <w:rPrChange w:id="514" w:author="Kevin Corbett" w:date="2015-04-04T11:23:00Z">
              <w:rPr>
                <w:rFonts w:ascii="Times" w:hAnsi="Times" w:cs="Times New Roman"/>
                <w:b/>
                <w:color w:val="0000FF"/>
                <w:sz w:val="22"/>
                <w:szCs w:val="22"/>
              </w:rPr>
            </w:rPrChange>
          </w:rPr>
          <w:delText xml:space="preserve"> Figure 4-figure supplement 2</w:delText>
        </w:r>
      </w:del>
      <w:r w:rsidR="00191697" w:rsidRPr="00A7145A">
        <w:rPr>
          <w:rFonts w:ascii="Times" w:hAnsi="Times" w:cs="Times New Roman"/>
          <w:sz w:val="22"/>
          <w:szCs w:val="22"/>
          <w:rPrChange w:id="515" w:author="Kevin Corbett" w:date="2015-04-04T11:23:00Z">
            <w:rPr>
              <w:rFonts w:ascii="Times" w:hAnsi="Times" w:cs="Times New Roman"/>
              <w:color w:val="000000"/>
              <w:sz w:val="22"/>
              <w:szCs w:val="22"/>
            </w:rPr>
          </w:rPrChange>
        </w:rPr>
        <w:t>).</w:t>
      </w:r>
      <w:r w:rsidR="005A558D" w:rsidRPr="00A7145A">
        <w:rPr>
          <w:rFonts w:ascii="Times" w:hAnsi="Times" w:cs="Times New Roman"/>
          <w:sz w:val="22"/>
          <w:szCs w:val="22"/>
          <w:rPrChange w:id="516" w:author="Kevin Corbett" w:date="2015-04-04T11:23:00Z">
            <w:rPr>
              <w:rFonts w:ascii="Times" w:hAnsi="Times" w:cs="Times New Roman"/>
              <w:color w:val="000000"/>
              <w:sz w:val="22"/>
              <w:szCs w:val="22"/>
            </w:rPr>
          </w:rPrChange>
        </w:rPr>
        <w:t xml:space="preserve"> </w:t>
      </w:r>
      <w:r w:rsidR="00B27E24" w:rsidRPr="00A7145A">
        <w:rPr>
          <w:rFonts w:ascii="Times" w:hAnsi="Times" w:cs="Times New Roman"/>
          <w:sz w:val="22"/>
          <w:szCs w:val="22"/>
          <w:rPrChange w:id="517" w:author="Kevin Corbett" w:date="2015-04-04T11:23:00Z">
            <w:rPr>
              <w:rFonts w:ascii="Times" w:hAnsi="Times" w:cs="Times New Roman"/>
              <w:color w:val="000000"/>
              <w:sz w:val="22"/>
              <w:szCs w:val="22"/>
            </w:rPr>
          </w:rPrChange>
        </w:rPr>
        <w:t>To test whether p31(comet) is able to simultaneously interact with MAD2 and TRIP13, we performed a yeast three-hybrid assay.</w:t>
      </w:r>
      <w:r w:rsidR="00325A81" w:rsidRPr="00A7145A">
        <w:rPr>
          <w:rFonts w:ascii="Times" w:hAnsi="Times" w:cs="Times New Roman"/>
          <w:sz w:val="22"/>
          <w:szCs w:val="22"/>
          <w:rPrChange w:id="518" w:author="Kevin Corbett" w:date="2015-04-04T11:23:00Z">
            <w:rPr>
              <w:rFonts w:ascii="Times" w:hAnsi="Times" w:cs="Times New Roman"/>
              <w:color w:val="000000"/>
              <w:sz w:val="22"/>
              <w:szCs w:val="22"/>
            </w:rPr>
          </w:rPrChange>
        </w:rPr>
        <w:t xml:space="preserve"> This assay showed an interaction between TRIP13 and MAD2 that depend</w:t>
      </w:r>
      <w:ins w:id="519" w:author="Kevin Corbett" w:date="2015-04-04T11:54:00Z">
        <w:r w:rsidR="00863CF6">
          <w:rPr>
            <w:rFonts w:ascii="Times" w:hAnsi="Times" w:cs="Times New Roman"/>
            <w:sz w:val="22"/>
            <w:szCs w:val="22"/>
          </w:rPr>
          <w:t>s</w:t>
        </w:r>
      </w:ins>
      <w:del w:id="520" w:author="Kevin Corbett" w:date="2015-04-04T11:54:00Z">
        <w:r w:rsidR="00325A81" w:rsidRPr="00A7145A" w:rsidDel="00863CF6">
          <w:rPr>
            <w:rFonts w:ascii="Times" w:hAnsi="Times" w:cs="Times New Roman"/>
            <w:sz w:val="22"/>
            <w:szCs w:val="22"/>
            <w:rPrChange w:id="521" w:author="Kevin Corbett" w:date="2015-04-04T11:23:00Z">
              <w:rPr>
                <w:rFonts w:ascii="Times" w:hAnsi="Times" w:cs="Times New Roman"/>
                <w:color w:val="000000"/>
                <w:sz w:val="22"/>
                <w:szCs w:val="22"/>
              </w:rPr>
            </w:rPrChange>
          </w:rPr>
          <w:delText>ed</w:delText>
        </w:r>
      </w:del>
      <w:r w:rsidR="00325A81" w:rsidRPr="00A7145A">
        <w:rPr>
          <w:rFonts w:ascii="Times" w:hAnsi="Times" w:cs="Times New Roman"/>
          <w:sz w:val="22"/>
          <w:szCs w:val="22"/>
          <w:rPrChange w:id="522" w:author="Kevin Corbett" w:date="2015-04-04T11:23:00Z">
            <w:rPr>
              <w:rFonts w:ascii="Times" w:hAnsi="Times" w:cs="Times New Roman"/>
              <w:color w:val="000000"/>
              <w:sz w:val="22"/>
              <w:szCs w:val="22"/>
            </w:rPr>
          </w:rPrChange>
        </w:rPr>
        <w:t xml:space="preserve"> on the</w:t>
      </w:r>
      <w:r w:rsidR="00DE2C94" w:rsidRPr="00A7145A">
        <w:rPr>
          <w:rFonts w:ascii="Times" w:hAnsi="Times" w:cs="Times New Roman"/>
          <w:sz w:val="22"/>
          <w:szCs w:val="22"/>
          <w:rPrChange w:id="523" w:author="Kevin Corbett" w:date="2015-04-04T11:23:00Z">
            <w:rPr>
              <w:rFonts w:ascii="Times" w:hAnsi="Times" w:cs="Times New Roman"/>
              <w:color w:val="000000"/>
              <w:sz w:val="22"/>
              <w:szCs w:val="22"/>
            </w:rPr>
          </w:rPrChange>
        </w:rPr>
        <w:t xml:space="preserve"> presence of untagged</w:t>
      </w:r>
      <w:r w:rsidR="00B27E24" w:rsidRPr="00A7145A">
        <w:rPr>
          <w:rFonts w:ascii="Times" w:hAnsi="Times" w:cs="Times New Roman"/>
          <w:sz w:val="22"/>
          <w:szCs w:val="22"/>
          <w:rPrChange w:id="524" w:author="Kevin Corbett" w:date="2015-04-04T11:23:00Z">
            <w:rPr>
              <w:rFonts w:ascii="Times" w:hAnsi="Times" w:cs="Times New Roman"/>
              <w:color w:val="000000"/>
              <w:sz w:val="22"/>
              <w:szCs w:val="22"/>
            </w:rPr>
          </w:rPrChange>
        </w:rPr>
        <w:t xml:space="preserve"> p31(comet) </w:t>
      </w:r>
      <w:r w:rsidR="001452CF" w:rsidRPr="00A7145A">
        <w:rPr>
          <w:rFonts w:ascii="Times" w:hAnsi="Times" w:cs="Times New Roman"/>
          <w:sz w:val="22"/>
          <w:szCs w:val="22"/>
          <w:rPrChange w:id="525" w:author="Kevin Corbett" w:date="2015-04-04T11:23:00Z">
            <w:rPr>
              <w:rFonts w:ascii="Times" w:hAnsi="Times" w:cs="Times New Roman"/>
              <w:color w:val="000000"/>
              <w:sz w:val="22"/>
              <w:szCs w:val="22"/>
            </w:rPr>
          </w:rPrChange>
        </w:rPr>
        <w:t>(</w:t>
      </w:r>
      <w:r w:rsidR="001452CF" w:rsidRPr="00A7145A">
        <w:rPr>
          <w:rFonts w:ascii="Times" w:hAnsi="Times" w:cs="Times New Roman"/>
          <w:b/>
          <w:sz w:val="22"/>
          <w:szCs w:val="22"/>
          <w:rPrChange w:id="526" w:author="Kevin Corbett" w:date="2015-04-04T11:23:00Z">
            <w:rPr>
              <w:rFonts w:ascii="Times" w:hAnsi="Times" w:cs="Times New Roman"/>
              <w:b/>
              <w:color w:val="0000FF"/>
              <w:sz w:val="22"/>
              <w:szCs w:val="22"/>
            </w:rPr>
          </w:rPrChange>
        </w:rPr>
        <w:t xml:space="preserve">Figure </w:t>
      </w:r>
      <w:ins w:id="527" w:author="Kevin Corbett" w:date="2015-04-01T13:29:00Z">
        <w:r w:rsidR="00F010DF" w:rsidRPr="00A7145A">
          <w:rPr>
            <w:rFonts w:ascii="Times" w:hAnsi="Times" w:cs="Times New Roman"/>
            <w:b/>
            <w:sz w:val="22"/>
            <w:szCs w:val="22"/>
            <w:rPrChange w:id="528" w:author="Kevin Corbett" w:date="2015-04-04T11:23:00Z">
              <w:rPr>
                <w:rFonts w:ascii="Times" w:hAnsi="Times" w:cs="Times New Roman"/>
                <w:b/>
                <w:color w:val="0000FF"/>
                <w:sz w:val="22"/>
                <w:szCs w:val="22"/>
              </w:rPr>
            </w:rPrChange>
          </w:rPr>
          <w:t>5</w:t>
        </w:r>
      </w:ins>
      <w:del w:id="529" w:author="Kevin Corbett" w:date="2015-04-01T13:29:00Z">
        <w:r w:rsidR="001452CF" w:rsidRPr="00A7145A" w:rsidDel="00F010DF">
          <w:rPr>
            <w:rFonts w:ascii="Times" w:hAnsi="Times" w:cs="Times New Roman"/>
            <w:b/>
            <w:sz w:val="22"/>
            <w:szCs w:val="22"/>
            <w:rPrChange w:id="530" w:author="Kevin Corbett" w:date="2015-04-04T11:23:00Z">
              <w:rPr>
                <w:rFonts w:ascii="Times" w:hAnsi="Times" w:cs="Times New Roman"/>
                <w:b/>
                <w:color w:val="0000FF"/>
                <w:sz w:val="22"/>
                <w:szCs w:val="22"/>
              </w:rPr>
            </w:rPrChange>
          </w:rPr>
          <w:delText>4</w:delText>
        </w:r>
      </w:del>
      <w:r w:rsidR="001452CF" w:rsidRPr="00A7145A">
        <w:rPr>
          <w:rFonts w:ascii="Times" w:hAnsi="Times" w:cs="Times New Roman"/>
          <w:b/>
          <w:sz w:val="22"/>
          <w:szCs w:val="22"/>
          <w:rPrChange w:id="531" w:author="Kevin Corbett" w:date="2015-04-04T11:23:00Z">
            <w:rPr>
              <w:rFonts w:ascii="Times" w:hAnsi="Times" w:cs="Times New Roman"/>
              <w:b/>
              <w:color w:val="0000FF"/>
              <w:sz w:val="22"/>
              <w:szCs w:val="22"/>
            </w:rPr>
          </w:rPrChange>
        </w:rPr>
        <w:t>C</w:t>
      </w:r>
      <w:r w:rsidR="001452CF" w:rsidRPr="00A7145A">
        <w:rPr>
          <w:rFonts w:ascii="Times" w:hAnsi="Times" w:cs="Times New Roman"/>
          <w:sz w:val="22"/>
          <w:szCs w:val="22"/>
          <w:rPrChange w:id="532" w:author="Kevin Corbett" w:date="2015-04-04T11:23:00Z">
            <w:rPr>
              <w:rFonts w:ascii="Times" w:hAnsi="Times" w:cs="Times New Roman"/>
              <w:color w:val="000000"/>
              <w:sz w:val="22"/>
              <w:szCs w:val="22"/>
            </w:rPr>
          </w:rPrChange>
        </w:rPr>
        <w:t>)</w:t>
      </w:r>
      <w:r w:rsidR="00B27E24" w:rsidRPr="00A7145A">
        <w:rPr>
          <w:rFonts w:ascii="Times" w:hAnsi="Times" w:cs="Times New Roman"/>
          <w:sz w:val="22"/>
          <w:szCs w:val="22"/>
          <w:rPrChange w:id="533" w:author="Kevin Corbett" w:date="2015-04-04T11:23:00Z">
            <w:rPr>
              <w:rFonts w:ascii="Times" w:hAnsi="Times" w:cs="Times New Roman"/>
              <w:color w:val="000000"/>
              <w:sz w:val="22"/>
              <w:szCs w:val="22"/>
            </w:rPr>
          </w:rPrChange>
        </w:rPr>
        <w:t xml:space="preserve">, </w:t>
      </w:r>
      <w:r w:rsidR="00DE2C94" w:rsidRPr="00A7145A">
        <w:rPr>
          <w:rFonts w:ascii="Times" w:hAnsi="Times" w:cs="Times New Roman"/>
          <w:sz w:val="22"/>
          <w:szCs w:val="22"/>
          <w:rPrChange w:id="534" w:author="Kevin Corbett" w:date="2015-04-04T11:23:00Z">
            <w:rPr>
              <w:rFonts w:ascii="Times" w:hAnsi="Times" w:cs="Times New Roman"/>
              <w:color w:val="000000"/>
              <w:sz w:val="22"/>
              <w:szCs w:val="22"/>
            </w:rPr>
          </w:rPrChange>
        </w:rPr>
        <w:t xml:space="preserve">showing that </w:t>
      </w:r>
      <w:del w:id="535" w:author="Kevin Corbett" w:date="2015-04-04T11:55:00Z">
        <w:r w:rsidR="00DE2C94" w:rsidRPr="00A7145A" w:rsidDel="00863CF6">
          <w:rPr>
            <w:rFonts w:ascii="Times" w:hAnsi="Times" w:cs="Times New Roman"/>
            <w:sz w:val="22"/>
            <w:szCs w:val="22"/>
            <w:rPrChange w:id="536" w:author="Kevin Corbett" w:date="2015-04-04T11:23:00Z">
              <w:rPr>
                <w:rFonts w:ascii="Times" w:hAnsi="Times" w:cs="Times New Roman"/>
                <w:color w:val="000000"/>
                <w:sz w:val="22"/>
                <w:szCs w:val="22"/>
              </w:rPr>
            </w:rPrChange>
          </w:rPr>
          <w:delText>this protein</w:delText>
        </w:r>
      </w:del>
      <w:ins w:id="537" w:author="Kevin Corbett" w:date="2015-04-04T11:55:00Z">
        <w:r w:rsidR="00863CF6">
          <w:rPr>
            <w:rFonts w:ascii="Times" w:hAnsi="Times" w:cs="Times New Roman"/>
            <w:sz w:val="22"/>
            <w:szCs w:val="22"/>
          </w:rPr>
          <w:t>p31(comet)</w:t>
        </w:r>
      </w:ins>
      <w:r w:rsidR="00DE2C94" w:rsidRPr="00A7145A">
        <w:rPr>
          <w:rFonts w:ascii="Times" w:hAnsi="Times" w:cs="Times New Roman"/>
          <w:sz w:val="22"/>
          <w:szCs w:val="22"/>
          <w:rPrChange w:id="538" w:author="Kevin Corbett" w:date="2015-04-04T11:23:00Z">
            <w:rPr>
              <w:rFonts w:ascii="Times" w:hAnsi="Times" w:cs="Times New Roman"/>
              <w:color w:val="000000"/>
              <w:sz w:val="22"/>
              <w:szCs w:val="22"/>
            </w:rPr>
          </w:rPrChange>
        </w:rPr>
        <w:t xml:space="preserve"> can</w:t>
      </w:r>
      <w:r w:rsidR="003B6ABA" w:rsidRPr="00A7145A">
        <w:rPr>
          <w:rFonts w:ascii="Times" w:hAnsi="Times" w:cs="Times New Roman"/>
          <w:sz w:val="22"/>
          <w:szCs w:val="22"/>
          <w:rPrChange w:id="539" w:author="Kevin Corbett" w:date="2015-04-04T11:23:00Z">
            <w:rPr>
              <w:rFonts w:ascii="Times" w:hAnsi="Times" w:cs="Times New Roman"/>
              <w:color w:val="000000"/>
              <w:sz w:val="22"/>
              <w:szCs w:val="22"/>
            </w:rPr>
          </w:rPrChange>
        </w:rPr>
        <w:t xml:space="preserve"> indeed</w:t>
      </w:r>
      <w:r w:rsidR="00DE2C94" w:rsidRPr="00A7145A">
        <w:rPr>
          <w:rFonts w:ascii="Times" w:hAnsi="Times" w:cs="Times New Roman"/>
          <w:sz w:val="22"/>
          <w:szCs w:val="22"/>
          <w:rPrChange w:id="540" w:author="Kevin Corbett" w:date="2015-04-04T11:23:00Z">
            <w:rPr>
              <w:rFonts w:ascii="Times" w:hAnsi="Times" w:cs="Times New Roman"/>
              <w:color w:val="000000"/>
              <w:sz w:val="22"/>
              <w:szCs w:val="22"/>
            </w:rPr>
          </w:rPrChange>
        </w:rPr>
        <w:t xml:space="preserve"> function as</w:t>
      </w:r>
      <w:r w:rsidR="00B27E24" w:rsidRPr="00A7145A">
        <w:rPr>
          <w:rFonts w:ascii="Times" w:hAnsi="Times" w:cs="Times New Roman"/>
          <w:sz w:val="22"/>
          <w:szCs w:val="22"/>
          <w:rPrChange w:id="541" w:author="Kevin Corbett" w:date="2015-04-04T11:23:00Z">
            <w:rPr>
              <w:rFonts w:ascii="Times" w:hAnsi="Times" w:cs="Times New Roman"/>
              <w:color w:val="000000"/>
              <w:sz w:val="22"/>
              <w:szCs w:val="22"/>
            </w:rPr>
          </w:rPrChange>
        </w:rPr>
        <w:t xml:space="preserve"> an adapter </w:t>
      </w:r>
      <w:r w:rsidR="00DE2C94" w:rsidRPr="00A7145A">
        <w:rPr>
          <w:rFonts w:ascii="Times" w:hAnsi="Times" w:cs="Times New Roman"/>
          <w:sz w:val="22"/>
          <w:szCs w:val="22"/>
          <w:rPrChange w:id="542" w:author="Kevin Corbett" w:date="2015-04-04T11:23:00Z">
            <w:rPr>
              <w:rFonts w:ascii="Times" w:hAnsi="Times" w:cs="Times New Roman"/>
              <w:color w:val="000000"/>
              <w:sz w:val="22"/>
              <w:szCs w:val="22"/>
            </w:rPr>
          </w:rPrChange>
        </w:rPr>
        <w:t>between MAD2 and TRIP13</w:t>
      </w:r>
      <w:r w:rsidR="001452CF" w:rsidRPr="00A7145A">
        <w:rPr>
          <w:rFonts w:ascii="Times" w:hAnsi="Times" w:cs="Times New Roman"/>
          <w:sz w:val="22"/>
          <w:szCs w:val="22"/>
          <w:rPrChange w:id="543" w:author="Kevin Corbett" w:date="2015-04-04T11:23:00Z">
            <w:rPr>
              <w:rFonts w:ascii="Times" w:hAnsi="Times" w:cs="Times New Roman"/>
              <w:color w:val="000000"/>
              <w:sz w:val="22"/>
              <w:szCs w:val="22"/>
            </w:rPr>
          </w:rPrChange>
        </w:rPr>
        <w:t xml:space="preserve"> (</w:t>
      </w:r>
      <w:r w:rsidR="001452CF" w:rsidRPr="00A7145A">
        <w:rPr>
          <w:rFonts w:ascii="Times" w:hAnsi="Times" w:cs="Times New Roman"/>
          <w:b/>
          <w:sz w:val="22"/>
          <w:szCs w:val="22"/>
          <w:rPrChange w:id="544" w:author="Kevin Corbett" w:date="2015-04-04T11:23:00Z">
            <w:rPr>
              <w:rFonts w:ascii="Times" w:hAnsi="Times" w:cs="Times New Roman"/>
              <w:b/>
              <w:color w:val="0000FF"/>
              <w:sz w:val="22"/>
              <w:szCs w:val="22"/>
            </w:rPr>
          </w:rPrChange>
        </w:rPr>
        <w:t xml:space="preserve">Figure </w:t>
      </w:r>
      <w:ins w:id="545" w:author="Kevin Corbett" w:date="2015-04-01T13:29:00Z">
        <w:r w:rsidR="00F010DF" w:rsidRPr="00A7145A">
          <w:rPr>
            <w:rFonts w:ascii="Times" w:hAnsi="Times" w:cs="Times New Roman"/>
            <w:b/>
            <w:sz w:val="22"/>
            <w:szCs w:val="22"/>
            <w:rPrChange w:id="546" w:author="Kevin Corbett" w:date="2015-04-04T11:23:00Z">
              <w:rPr>
                <w:rFonts w:ascii="Times" w:hAnsi="Times" w:cs="Times New Roman"/>
                <w:b/>
                <w:color w:val="0000FF"/>
                <w:sz w:val="22"/>
                <w:szCs w:val="22"/>
              </w:rPr>
            </w:rPrChange>
          </w:rPr>
          <w:t>5</w:t>
        </w:r>
      </w:ins>
      <w:del w:id="547" w:author="Kevin Corbett" w:date="2015-04-01T13:29:00Z">
        <w:r w:rsidR="001452CF" w:rsidRPr="00A7145A" w:rsidDel="00F010DF">
          <w:rPr>
            <w:rFonts w:ascii="Times" w:hAnsi="Times" w:cs="Times New Roman"/>
            <w:b/>
            <w:sz w:val="22"/>
            <w:szCs w:val="22"/>
            <w:rPrChange w:id="548" w:author="Kevin Corbett" w:date="2015-04-04T11:23:00Z">
              <w:rPr>
                <w:rFonts w:ascii="Times" w:hAnsi="Times" w:cs="Times New Roman"/>
                <w:b/>
                <w:color w:val="0000FF"/>
                <w:sz w:val="22"/>
                <w:szCs w:val="22"/>
              </w:rPr>
            </w:rPrChange>
          </w:rPr>
          <w:delText>4D</w:delText>
        </w:r>
      </w:del>
      <w:ins w:id="549" w:author="Kevin Corbett" w:date="2015-04-01T13:29:00Z">
        <w:r w:rsidR="00F010DF" w:rsidRPr="00A7145A">
          <w:rPr>
            <w:rFonts w:ascii="Times" w:hAnsi="Times" w:cs="Times New Roman"/>
            <w:b/>
            <w:sz w:val="22"/>
            <w:szCs w:val="22"/>
            <w:rPrChange w:id="550" w:author="Kevin Corbett" w:date="2015-04-04T11:23:00Z">
              <w:rPr>
                <w:rFonts w:ascii="Times" w:hAnsi="Times" w:cs="Times New Roman"/>
                <w:b/>
                <w:color w:val="0000FF"/>
                <w:sz w:val="22"/>
                <w:szCs w:val="22"/>
              </w:rPr>
            </w:rPrChange>
          </w:rPr>
          <w:t>G</w:t>
        </w:r>
      </w:ins>
      <w:r w:rsidR="001452CF" w:rsidRPr="00A7145A">
        <w:rPr>
          <w:rFonts w:ascii="Times" w:hAnsi="Times" w:cs="Times New Roman"/>
          <w:sz w:val="22"/>
          <w:szCs w:val="22"/>
          <w:rPrChange w:id="551" w:author="Kevin Corbett" w:date="2015-04-04T11:23:00Z">
            <w:rPr>
              <w:rFonts w:ascii="Times" w:hAnsi="Times" w:cs="Times New Roman"/>
              <w:color w:val="000000"/>
              <w:sz w:val="22"/>
              <w:szCs w:val="22"/>
            </w:rPr>
          </w:rPrChange>
        </w:rPr>
        <w:t>)</w:t>
      </w:r>
      <w:r w:rsidR="00B27E24" w:rsidRPr="00A7145A">
        <w:rPr>
          <w:rFonts w:ascii="Times" w:hAnsi="Times" w:cs="Times New Roman"/>
          <w:sz w:val="22"/>
          <w:szCs w:val="22"/>
          <w:rPrChange w:id="552" w:author="Kevin Corbett" w:date="2015-04-04T11:23:00Z">
            <w:rPr>
              <w:rFonts w:ascii="Times" w:hAnsi="Times" w:cs="Times New Roman"/>
              <w:color w:val="000000"/>
              <w:sz w:val="22"/>
              <w:szCs w:val="22"/>
            </w:rPr>
          </w:rPrChange>
        </w:rPr>
        <w:t>.</w:t>
      </w:r>
    </w:p>
    <w:p w14:paraId="1CB61FAA" w14:textId="7C1C7CC0" w:rsidR="00B65365" w:rsidRPr="00D0390A" w:rsidRDefault="003E6400" w:rsidP="007042B1">
      <w:pPr>
        <w:spacing w:after="120" w:line="480" w:lineRule="auto"/>
        <w:rPr>
          <w:rFonts w:ascii="Times" w:hAnsi="Times" w:cs="Times New Roman"/>
          <w:sz w:val="22"/>
          <w:szCs w:val="22"/>
        </w:rPr>
      </w:pPr>
      <w:r w:rsidRPr="00A7145A">
        <w:rPr>
          <w:rFonts w:ascii="Times" w:hAnsi="Times" w:cs="Times New Roman"/>
          <w:sz w:val="22"/>
          <w:szCs w:val="22"/>
          <w:rPrChange w:id="553" w:author="Kevin Corbett" w:date="2015-04-04T11:23:00Z">
            <w:rPr>
              <w:rFonts w:ascii="Times" w:hAnsi="Times" w:cs="Times New Roman"/>
              <w:color w:val="000000"/>
              <w:sz w:val="22"/>
              <w:szCs w:val="22"/>
            </w:rPr>
          </w:rPrChange>
        </w:rPr>
        <w:t>W</w:t>
      </w:r>
      <w:r w:rsidR="00D30069" w:rsidRPr="00A7145A">
        <w:rPr>
          <w:rFonts w:ascii="Times" w:hAnsi="Times" w:cs="Times New Roman"/>
          <w:sz w:val="22"/>
          <w:szCs w:val="22"/>
          <w:rPrChange w:id="554" w:author="Kevin Corbett" w:date="2015-04-04T11:23:00Z">
            <w:rPr>
              <w:rFonts w:ascii="Times" w:hAnsi="Times" w:cs="Times New Roman"/>
              <w:color w:val="000000"/>
              <w:sz w:val="22"/>
              <w:szCs w:val="22"/>
            </w:rPr>
          </w:rPrChange>
        </w:rPr>
        <w:t>e</w:t>
      </w:r>
      <w:r w:rsidRPr="00A7145A">
        <w:rPr>
          <w:rFonts w:ascii="Times" w:hAnsi="Times" w:cs="Times New Roman"/>
          <w:sz w:val="22"/>
          <w:szCs w:val="22"/>
          <w:rPrChange w:id="555" w:author="Kevin Corbett" w:date="2015-04-04T11:23:00Z">
            <w:rPr>
              <w:rFonts w:ascii="Times" w:hAnsi="Times" w:cs="Times New Roman"/>
              <w:color w:val="000000"/>
              <w:sz w:val="22"/>
              <w:szCs w:val="22"/>
            </w:rPr>
          </w:rPrChange>
        </w:rPr>
        <w:t xml:space="preserve"> next</w:t>
      </w:r>
      <w:r w:rsidR="00D30069" w:rsidRPr="00A7145A">
        <w:rPr>
          <w:rFonts w:ascii="Times" w:hAnsi="Times" w:cs="Times New Roman"/>
          <w:sz w:val="22"/>
          <w:szCs w:val="22"/>
          <w:rPrChange w:id="556" w:author="Kevin Corbett" w:date="2015-04-04T11:23:00Z">
            <w:rPr>
              <w:rFonts w:ascii="Times" w:hAnsi="Times" w:cs="Times New Roman"/>
              <w:color w:val="000000"/>
              <w:sz w:val="22"/>
              <w:szCs w:val="22"/>
            </w:rPr>
          </w:rPrChange>
        </w:rPr>
        <w:t xml:space="preserve"> sought to reconstitute </w:t>
      </w:r>
      <w:r w:rsidR="003B6ABA" w:rsidRPr="00A7145A">
        <w:rPr>
          <w:rFonts w:ascii="Times" w:hAnsi="Times" w:cs="Times New Roman"/>
          <w:sz w:val="22"/>
          <w:szCs w:val="22"/>
          <w:rPrChange w:id="557" w:author="Kevin Corbett" w:date="2015-04-04T11:23:00Z">
            <w:rPr>
              <w:rFonts w:ascii="Times" w:hAnsi="Times" w:cs="Times New Roman"/>
              <w:color w:val="000000"/>
              <w:sz w:val="22"/>
              <w:szCs w:val="22"/>
            </w:rPr>
          </w:rPrChange>
        </w:rPr>
        <w:t>the</w:t>
      </w:r>
      <w:r w:rsidR="00D30069" w:rsidRPr="00A7145A">
        <w:rPr>
          <w:rFonts w:ascii="Times" w:hAnsi="Times" w:cs="Times New Roman"/>
          <w:sz w:val="22"/>
          <w:szCs w:val="22"/>
          <w:rPrChange w:id="558" w:author="Kevin Corbett" w:date="2015-04-04T11:23:00Z">
            <w:rPr>
              <w:rFonts w:ascii="Times" w:hAnsi="Times" w:cs="Times New Roman"/>
              <w:color w:val="000000"/>
              <w:sz w:val="22"/>
              <w:szCs w:val="22"/>
            </w:rPr>
          </w:rPrChange>
        </w:rPr>
        <w:t xml:space="preserve"> TRIP13:p31(comet):MAD2 complex </w:t>
      </w:r>
      <w:r w:rsidR="00D30069" w:rsidRPr="00A7145A">
        <w:rPr>
          <w:rFonts w:ascii="Times" w:hAnsi="Times" w:cs="Times New Roman"/>
          <w:i/>
          <w:sz w:val="22"/>
          <w:szCs w:val="22"/>
          <w:rPrChange w:id="559" w:author="Kevin Corbett" w:date="2015-04-04T11:23:00Z">
            <w:rPr>
              <w:rFonts w:ascii="Times" w:hAnsi="Times" w:cs="Times New Roman"/>
              <w:i/>
              <w:color w:val="000000"/>
              <w:sz w:val="22"/>
              <w:szCs w:val="22"/>
            </w:rPr>
          </w:rPrChange>
        </w:rPr>
        <w:t>in vitro</w:t>
      </w:r>
      <w:r w:rsidR="00D30069" w:rsidRPr="00A7145A">
        <w:rPr>
          <w:rFonts w:ascii="Times" w:hAnsi="Times" w:cs="Times New Roman"/>
          <w:sz w:val="22"/>
          <w:szCs w:val="22"/>
          <w:rPrChange w:id="560" w:author="Kevin Corbett" w:date="2015-04-04T11:23:00Z">
            <w:rPr>
              <w:rFonts w:ascii="Times" w:hAnsi="Times" w:cs="Times New Roman"/>
              <w:color w:val="000000"/>
              <w:sz w:val="22"/>
              <w:szCs w:val="22"/>
            </w:rPr>
          </w:rPrChange>
        </w:rPr>
        <w:t xml:space="preserve">. We </w:t>
      </w:r>
      <w:r w:rsidR="003B6ABA" w:rsidRPr="00A7145A">
        <w:rPr>
          <w:rFonts w:ascii="Times" w:hAnsi="Times" w:cs="Times New Roman"/>
          <w:sz w:val="22"/>
          <w:szCs w:val="22"/>
          <w:rPrChange w:id="561" w:author="Kevin Corbett" w:date="2015-04-04T11:23:00Z">
            <w:rPr>
              <w:rFonts w:ascii="Times" w:hAnsi="Times" w:cs="Times New Roman"/>
              <w:color w:val="000000"/>
              <w:sz w:val="22"/>
              <w:szCs w:val="22"/>
            </w:rPr>
          </w:rPrChange>
        </w:rPr>
        <w:t xml:space="preserve">separately purified </w:t>
      </w:r>
      <w:r w:rsidR="00D30069" w:rsidRPr="00A7145A">
        <w:rPr>
          <w:rFonts w:ascii="Times" w:hAnsi="Times" w:cs="Times New Roman"/>
          <w:i/>
          <w:sz w:val="22"/>
          <w:szCs w:val="22"/>
          <w:rPrChange w:id="562" w:author="Kevin Corbett" w:date="2015-04-04T11:23:00Z">
            <w:rPr>
              <w:rFonts w:ascii="Times" w:hAnsi="Times" w:cs="Times New Roman"/>
              <w:i/>
              <w:color w:val="000000"/>
              <w:sz w:val="22"/>
              <w:szCs w:val="22"/>
            </w:rPr>
          </w:rPrChange>
        </w:rPr>
        <w:t>M. musculus</w:t>
      </w:r>
      <w:r w:rsidR="00D30069" w:rsidRPr="00A7145A">
        <w:rPr>
          <w:rFonts w:ascii="Times" w:hAnsi="Times" w:cs="Times New Roman"/>
          <w:sz w:val="22"/>
          <w:szCs w:val="22"/>
          <w:rPrChange w:id="563" w:author="Kevin Corbett" w:date="2015-04-04T11:23:00Z">
            <w:rPr>
              <w:rFonts w:ascii="Times" w:hAnsi="Times" w:cs="Times New Roman"/>
              <w:color w:val="000000"/>
              <w:sz w:val="22"/>
              <w:szCs w:val="22"/>
            </w:rPr>
          </w:rPrChange>
        </w:rPr>
        <w:t xml:space="preserve"> TRIP13</w:t>
      </w:r>
      <w:r w:rsidR="00D30069" w:rsidRPr="00A7145A">
        <w:rPr>
          <w:rFonts w:ascii="Times" w:hAnsi="Times" w:cs="Times New Roman"/>
          <w:sz w:val="22"/>
          <w:szCs w:val="22"/>
          <w:vertAlign w:val="superscript"/>
          <w:rPrChange w:id="564" w:author="Kevin Corbett" w:date="2015-04-04T11:23:00Z">
            <w:rPr>
              <w:rFonts w:ascii="Times" w:hAnsi="Times" w:cs="Times New Roman"/>
              <w:color w:val="000000"/>
              <w:sz w:val="22"/>
              <w:szCs w:val="22"/>
              <w:vertAlign w:val="superscript"/>
            </w:rPr>
          </w:rPrChange>
        </w:rPr>
        <w:t>E253Q</w:t>
      </w:r>
      <w:r w:rsidR="00D30069" w:rsidRPr="00A7145A">
        <w:rPr>
          <w:rFonts w:ascii="Times" w:hAnsi="Times" w:cs="Times New Roman"/>
          <w:sz w:val="22"/>
          <w:szCs w:val="22"/>
          <w:rPrChange w:id="565" w:author="Kevin Corbett" w:date="2015-04-04T11:23:00Z">
            <w:rPr>
              <w:rFonts w:ascii="Times" w:hAnsi="Times" w:cs="Times New Roman"/>
              <w:color w:val="000000"/>
              <w:sz w:val="22"/>
              <w:szCs w:val="22"/>
            </w:rPr>
          </w:rPrChange>
        </w:rPr>
        <w:t xml:space="preserve">, which is catalytically inactive and forms </w:t>
      </w:r>
      <w:r w:rsidR="00565068" w:rsidRPr="00A7145A">
        <w:rPr>
          <w:rFonts w:ascii="Times" w:hAnsi="Times" w:cs="Times New Roman"/>
          <w:sz w:val="22"/>
          <w:szCs w:val="22"/>
          <w:rPrChange w:id="566" w:author="Kevin Corbett" w:date="2015-04-04T11:23:00Z">
            <w:rPr>
              <w:rFonts w:ascii="Times" w:hAnsi="Times" w:cs="Times New Roman"/>
              <w:color w:val="000000"/>
              <w:sz w:val="22"/>
              <w:szCs w:val="22"/>
            </w:rPr>
          </w:rPrChange>
        </w:rPr>
        <w:t xml:space="preserve">more </w:t>
      </w:r>
      <w:r w:rsidR="00D30069" w:rsidRPr="00A7145A">
        <w:rPr>
          <w:rFonts w:ascii="Times" w:hAnsi="Times" w:cs="Times New Roman"/>
          <w:sz w:val="22"/>
          <w:szCs w:val="22"/>
          <w:rPrChange w:id="567" w:author="Kevin Corbett" w:date="2015-04-04T11:23:00Z">
            <w:rPr>
              <w:rFonts w:ascii="Times" w:hAnsi="Times" w:cs="Times New Roman"/>
              <w:color w:val="000000"/>
              <w:sz w:val="22"/>
              <w:szCs w:val="22"/>
            </w:rPr>
          </w:rPrChange>
        </w:rPr>
        <w:t xml:space="preserve">stable hexamers </w:t>
      </w:r>
      <w:r w:rsidR="00565068" w:rsidRPr="00A7145A">
        <w:rPr>
          <w:rFonts w:ascii="Times" w:hAnsi="Times" w:cs="Times New Roman"/>
          <w:sz w:val="22"/>
          <w:szCs w:val="22"/>
          <w:rPrChange w:id="568" w:author="Kevin Corbett" w:date="2015-04-04T11:23:00Z">
            <w:rPr>
              <w:rFonts w:ascii="Times" w:hAnsi="Times" w:cs="Times New Roman"/>
              <w:color w:val="000000"/>
              <w:sz w:val="22"/>
              <w:szCs w:val="22"/>
            </w:rPr>
          </w:rPrChange>
        </w:rPr>
        <w:t xml:space="preserve">than wild-type TRIP13 </w:t>
      </w:r>
      <w:del w:id="569" w:author="Kevin Corbett" w:date="2015-04-04T11:55:00Z">
        <w:r w:rsidR="00D30069" w:rsidRPr="00A7145A" w:rsidDel="00863CF6">
          <w:rPr>
            <w:rFonts w:ascii="Times" w:hAnsi="Times" w:cs="Times New Roman"/>
            <w:sz w:val="22"/>
            <w:szCs w:val="22"/>
            <w:rPrChange w:id="570" w:author="Kevin Corbett" w:date="2015-04-04T11:23:00Z">
              <w:rPr>
                <w:rFonts w:ascii="Times" w:hAnsi="Times" w:cs="Times New Roman"/>
                <w:color w:val="000000"/>
                <w:sz w:val="22"/>
                <w:szCs w:val="22"/>
              </w:rPr>
            </w:rPrChange>
          </w:rPr>
          <w:delText>in the presence of ATP</w:delText>
        </w:r>
        <w:r w:rsidR="003C0895" w:rsidRPr="00A7145A" w:rsidDel="00863CF6">
          <w:rPr>
            <w:rFonts w:ascii="Times" w:hAnsi="Times" w:cs="Times New Roman"/>
            <w:sz w:val="22"/>
            <w:szCs w:val="22"/>
            <w:rPrChange w:id="571" w:author="Kevin Corbett" w:date="2015-04-04T11:23:00Z">
              <w:rPr>
                <w:rFonts w:ascii="Times" w:hAnsi="Times" w:cs="Times New Roman"/>
                <w:color w:val="000000"/>
                <w:sz w:val="22"/>
                <w:szCs w:val="22"/>
              </w:rPr>
            </w:rPrChange>
          </w:rPr>
          <w:delText xml:space="preserve"> </w:delText>
        </w:r>
      </w:del>
      <w:r w:rsidR="003C0895" w:rsidRPr="00A7145A">
        <w:rPr>
          <w:rFonts w:ascii="Times" w:hAnsi="Times" w:cs="Times New Roman"/>
          <w:sz w:val="22"/>
          <w:szCs w:val="22"/>
          <w:rPrChange w:id="572" w:author="Kevin Corbett" w:date="2015-04-04T11:23:00Z">
            <w:rPr>
              <w:rFonts w:ascii="Times" w:hAnsi="Times" w:cs="Times New Roman"/>
              <w:color w:val="000000"/>
              <w:sz w:val="22"/>
              <w:szCs w:val="22"/>
            </w:rPr>
          </w:rPrChange>
        </w:rPr>
        <w:t>(</w:t>
      </w:r>
      <w:r w:rsidR="00C12563" w:rsidRPr="00A7145A">
        <w:rPr>
          <w:rFonts w:ascii="Times" w:hAnsi="Times" w:cs="Times New Roman"/>
          <w:b/>
          <w:sz w:val="22"/>
          <w:szCs w:val="22"/>
          <w:rPrChange w:id="573" w:author="Kevin Corbett" w:date="2015-04-04T11:23:00Z">
            <w:rPr>
              <w:rFonts w:ascii="Times" w:hAnsi="Times" w:cs="Times New Roman"/>
              <w:b/>
              <w:color w:val="0000FF"/>
              <w:sz w:val="22"/>
              <w:szCs w:val="22"/>
            </w:rPr>
          </w:rPrChange>
        </w:rPr>
        <w:t>Figure 1</w:t>
      </w:r>
      <w:del w:id="574" w:author="Kevin Corbett" w:date="2015-04-01T13:28:00Z">
        <w:r w:rsidR="00C12563" w:rsidRPr="00A7145A" w:rsidDel="00F010DF">
          <w:rPr>
            <w:rFonts w:ascii="Times" w:hAnsi="Times" w:cs="Times New Roman"/>
            <w:b/>
            <w:sz w:val="22"/>
            <w:szCs w:val="22"/>
            <w:rPrChange w:id="575" w:author="Kevin Corbett" w:date="2015-04-04T11:23:00Z">
              <w:rPr>
                <w:rFonts w:ascii="Times" w:hAnsi="Times" w:cs="Times New Roman"/>
                <w:b/>
                <w:color w:val="0000FF"/>
                <w:sz w:val="22"/>
                <w:szCs w:val="22"/>
              </w:rPr>
            </w:rPrChange>
          </w:rPr>
          <w:delText>-figure supplement 2A</w:delText>
        </w:r>
      </w:del>
      <w:ins w:id="576" w:author="Kevin Corbett" w:date="2015-04-01T13:28:00Z">
        <w:r w:rsidR="00F010DF" w:rsidRPr="00A7145A">
          <w:rPr>
            <w:rFonts w:ascii="Times" w:hAnsi="Times" w:cs="Times New Roman"/>
            <w:b/>
            <w:sz w:val="22"/>
            <w:szCs w:val="22"/>
            <w:rPrChange w:id="577" w:author="Kevin Corbett" w:date="2015-04-04T11:23:00Z">
              <w:rPr>
                <w:rFonts w:ascii="Times" w:hAnsi="Times" w:cs="Times New Roman"/>
                <w:b/>
                <w:color w:val="0000FF"/>
                <w:sz w:val="22"/>
                <w:szCs w:val="22"/>
              </w:rPr>
            </w:rPrChange>
          </w:rPr>
          <w:t>D</w:t>
        </w:r>
      </w:ins>
      <w:r w:rsidR="003C0895" w:rsidRPr="00A7145A">
        <w:rPr>
          <w:rFonts w:ascii="Times" w:hAnsi="Times" w:cs="Times New Roman"/>
          <w:sz w:val="22"/>
          <w:szCs w:val="22"/>
          <w:rPrChange w:id="578" w:author="Kevin Corbett" w:date="2015-04-04T11:23:00Z">
            <w:rPr>
              <w:rFonts w:ascii="Times" w:hAnsi="Times" w:cs="Times New Roman"/>
              <w:color w:val="000000"/>
              <w:sz w:val="22"/>
              <w:szCs w:val="22"/>
            </w:rPr>
          </w:rPrChange>
        </w:rPr>
        <w:t>)</w:t>
      </w:r>
      <w:r w:rsidR="00D30069" w:rsidRPr="00A7145A">
        <w:rPr>
          <w:rFonts w:ascii="Times" w:hAnsi="Times" w:cs="Times New Roman"/>
          <w:sz w:val="22"/>
          <w:szCs w:val="22"/>
          <w:rPrChange w:id="579" w:author="Kevin Corbett" w:date="2015-04-04T11:23:00Z">
            <w:rPr>
              <w:rFonts w:ascii="Times" w:hAnsi="Times" w:cs="Times New Roman"/>
              <w:color w:val="000000"/>
              <w:sz w:val="22"/>
              <w:szCs w:val="22"/>
            </w:rPr>
          </w:rPrChange>
        </w:rPr>
        <w:t>,</w:t>
      </w:r>
      <w:r w:rsidR="002531DA" w:rsidRPr="00A7145A">
        <w:rPr>
          <w:rFonts w:ascii="Times" w:hAnsi="Times" w:cs="Times New Roman"/>
          <w:sz w:val="22"/>
          <w:szCs w:val="22"/>
          <w:rPrChange w:id="580" w:author="Kevin Corbett" w:date="2015-04-04T11:23:00Z">
            <w:rPr>
              <w:rFonts w:ascii="Times" w:hAnsi="Times" w:cs="Times New Roman"/>
              <w:color w:val="000000"/>
              <w:sz w:val="22"/>
              <w:szCs w:val="22"/>
            </w:rPr>
          </w:rPrChange>
        </w:rPr>
        <w:t xml:space="preserve"> wild-type p31(comet), and a monomeric variant of MAD2 (MAD2</w:t>
      </w:r>
      <w:r w:rsidR="002531DA" w:rsidRPr="00A7145A">
        <w:rPr>
          <w:rFonts w:ascii="Times" w:hAnsi="Times" w:cs="Times New Roman"/>
          <w:sz w:val="22"/>
          <w:szCs w:val="22"/>
          <w:vertAlign w:val="superscript"/>
          <w:rPrChange w:id="581" w:author="Kevin Corbett" w:date="2015-04-04T11:23:00Z">
            <w:rPr>
              <w:rFonts w:ascii="Times" w:hAnsi="Times" w:cs="Times New Roman"/>
              <w:color w:val="000000"/>
              <w:sz w:val="22"/>
              <w:szCs w:val="22"/>
              <w:vertAlign w:val="superscript"/>
            </w:rPr>
          </w:rPrChange>
        </w:rPr>
        <w:t>R133A</w:t>
      </w:r>
      <w:r w:rsidR="002531DA" w:rsidRPr="00A7145A">
        <w:rPr>
          <w:rFonts w:ascii="Times" w:hAnsi="Times" w:cs="Times New Roman"/>
          <w:sz w:val="22"/>
          <w:szCs w:val="22"/>
          <w:rPrChange w:id="582" w:author="Kevin Corbett" w:date="2015-04-04T11:23:00Z">
            <w:rPr>
              <w:rFonts w:ascii="Times" w:hAnsi="Times" w:cs="Times New Roman"/>
              <w:color w:val="000000"/>
              <w:sz w:val="22"/>
              <w:szCs w:val="22"/>
            </w:rPr>
          </w:rPrChange>
        </w:rPr>
        <w:t>) in which open (O-MAD2) and closed (C-MAD2)</w:t>
      </w:r>
      <w:r w:rsidRPr="00A7145A">
        <w:rPr>
          <w:rFonts w:ascii="Times" w:hAnsi="Times" w:cs="Times New Roman"/>
          <w:sz w:val="22"/>
          <w:szCs w:val="22"/>
          <w:rPrChange w:id="583" w:author="Kevin Corbett" w:date="2015-04-04T11:23:00Z">
            <w:rPr>
              <w:rFonts w:ascii="Times" w:hAnsi="Times" w:cs="Times New Roman"/>
              <w:color w:val="000000"/>
              <w:sz w:val="22"/>
              <w:szCs w:val="22"/>
            </w:rPr>
          </w:rPrChange>
        </w:rPr>
        <w:t xml:space="preserve"> monomers</w:t>
      </w:r>
      <w:r w:rsidR="002531DA" w:rsidRPr="00A7145A">
        <w:rPr>
          <w:rFonts w:ascii="Times" w:hAnsi="Times" w:cs="Times New Roman"/>
          <w:sz w:val="22"/>
          <w:szCs w:val="22"/>
          <w:rPrChange w:id="584" w:author="Kevin Corbett" w:date="2015-04-04T11:23:00Z">
            <w:rPr>
              <w:rFonts w:ascii="Times" w:hAnsi="Times" w:cs="Times New Roman"/>
              <w:color w:val="000000"/>
              <w:sz w:val="22"/>
              <w:szCs w:val="22"/>
            </w:rPr>
          </w:rPrChange>
        </w:rPr>
        <w:t xml:space="preserve"> can be separately purified (</w:t>
      </w:r>
      <w:r w:rsidR="002531DA" w:rsidRPr="00A7145A">
        <w:rPr>
          <w:rFonts w:ascii="Times" w:hAnsi="Times" w:cs="Times New Roman"/>
          <w:b/>
          <w:sz w:val="22"/>
          <w:szCs w:val="22"/>
          <w:rPrChange w:id="585" w:author="Kevin Corbett" w:date="2015-04-04T11:23:00Z">
            <w:rPr>
              <w:rFonts w:ascii="Times" w:hAnsi="Times" w:cs="Times New Roman"/>
              <w:b/>
              <w:color w:val="0000FF"/>
              <w:sz w:val="22"/>
              <w:szCs w:val="22"/>
            </w:rPr>
          </w:rPrChange>
        </w:rPr>
        <w:t xml:space="preserve">Figure </w:t>
      </w:r>
      <w:ins w:id="586" w:author="Kevin Corbett" w:date="2015-04-01T13:28:00Z">
        <w:r w:rsidR="00F010DF" w:rsidRPr="00A7145A">
          <w:rPr>
            <w:rFonts w:ascii="Times" w:hAnsi="Times" w:cs="Times New Roman"/>
            <w:b/>
            <w:sz w:val="22"/>
            <w:szCs w:val="22"/>
            <w:rPrChange w:id="587" w:author="Kevin Corbett" w:date="2015-04-04T11:23:00Z">
              <w:rPr>
                <w:rFonts w:ascii="Times" w:hAnsi="Times" w:cs="Times New Roman"/>
                <w:b/>
                <w:color w:val="0000FF"/>
                <w:sz w:val="22"/>
                <w:szCs w:val="22"/>
              </w:rPr>
            </w:rPrChange>
          </w:rPr>
          <w:t>5</w:t>
        </w:r>
      </w:ins>
      <w:del w:id="588" w:author="Kevin Corbett" w:date="2015-04-01T13:28:00Z">
        <w:r w:rsidR="00C12563" w:rsidRPr="00A7145A" w:rsidDel="00F010DF">
          <w:rPr>
            <w:rFonts w:ascii="Times" w:hAnsi="Times" w:cs="Times New Roman"/>
            <w:b/>
            <w:sz w:val="22"/>
            <w:szCs w:val="22"/>
            <w:rPrChange w:id="589" w:author="Kevin Corbett" w:date="2015-04-04T11:23:00Z">
              <w:rPr>
                <w:rFonts w:ascii="Times" w:hAnsi="Times" w:cs="Times New Roman"/>
                <w:b/>
                <w:color w:val="0000FF"/>
                <w:sz w:val="22"/>
                <w:szCs w:val="22"/>
              </w:rPr>
            </w:rPrChange>
          </w:rPr>
          <w:delText>4</w:delText>
        </w:r>
      </w:del>
      <w:r w:rsidR="00C12563" w:rsidRPr="00A7145A">
        <w:rPr>
          <w:rFonts w:ascii="Times" w:hAnsi="Times" w:cs="Times New Roman"/>
          <w:b/>
          <w:sz w:val="22"/>
          <w:szCs w:val="22"/>
          <w:rPrChange w:id="590" w:author="Kevin Corbett" w:date="2015-04-04T11:23:00Z">
            <w:rPr>
              <w:rFonts w:ascii="Times" w:hAnsi="Times" w:cs="Times New Roman"/>
              <w:b/>
              <w:color w:val="0000FF"/>
              <w:sz w:val="22"/>
              <w:szCs w:val="22"/>
            </w:rPr>
          </w:rPrChange>
        </w:rPr>
        <w:t xml:space="preserve">-figure supplement </w:t>
      </w:r>
      <w:ins w:id="591" w:author="Kevin Corbett" w:date="2015-04-01T13:28:00Z">
        <w:r w:rsidR="00F010DF" w:rsidRPr="00A7145A">
          <w:rPr>
            <w:rFonts w:ascii="Times" w:hAnsi="Times" w:cs="Times New Roman"/>
            <w:b/>
            <w:sz w:val="22"/>
            <w:szCs w:val="22"/>
            <w:rPrChange w:id="592" w:author="Kevin Corbett" w:date="2015-04-04T11:23:00Z">
              <w:rPr>
                <w:rFonts w:ascii="Times" w:hAnsi="Times" w:cs="Times New Roman"/>
                <w:b/>
                <w:color w:val="0000FF"/>
                <w:sz w:val="22"/>
                <w:szCs w:val="22"/>
              </w:rPr>
            </w:rPrChange>
          </w:rPr>
          <w:t>2</w:t>
        </w:r>
      </w:ins>
      <w:del w:id="593" w:author="Kevin Corbett" w:date="2015-04-01T13:28:00Z">
        <w:r w:rsidR="00C12563" w:rsidRPr="00A7145A" w:rsidDel="00F010DF">
          <w:rPr>
            <w:rFonts w:ascii="Times" w:hAnsi="Times" w:cs="Times New Roman"/>
            <w:b/>
            <w:sz w:val="22"/>
            <w:szCs w:val="22"/>
            <w:rPrChange w:id="594" w:author="Kevin Corbett" w:date="2015-04-04T11:23:00Z">
              <w:rPr>
                <w:rFonts w:ascii="Times" w:hAnsi="Times" w:cs="Times New Roman"/>
                <w:b/>
                <w:color w:val="0000FF"/>
                <w:sz w:val="22"/>
                <w:szCs w:val="22"/>
              </w:rPr>
            </w:rPrChange>
          </w:rPr>
          <w:delText>1</w:delText>
        </w:r>
      </w:del>
      <w:r w:rsidR="002531DA" w:rsidRPr="00A7145A">
        <w:rPr>
          <w:rFonts w:ascii="Times" w:hAnsi="Times" w:cs="Times New Roman"/>
          <w:sz w:val="22"/>
          <w:szCs w:val="22"/>
          <w:rPrChange w:id="595" w:author="Kevin Corbett" w:date="2015-04-04T11:23:00Z">
            <w:rPr>
              <w:rFonts w:ascii="Times" w:hAnsi="Times" w:cs="Times New Roman"/>
              <w:color w:val="000000"/>
              <w:sz w:val="22"/>
              <w:szCs w:val="22"/>
            </w:rPr>
          </w:rPrChange>
        </w:rPr>
        <w:t>)</w:t>
      </w:r>
      <w:r w:rsidR="006C6615" w:rsidRPr="00A7145A">
        <w:rPr>
          <w:rFonts w:ascii="Times" w:hAnsi="Times" w:cs="Times New Roman"/>
          <w:sz w:val="22"/>
          <w:szCs w:val="22"/>
          <w:rPrChange w:id="596" w:author="Kevin Corbett" w:date="2015-04-04T11:23:00Z">
            <w:rPr>
              <w:rFonts w:ascii="Times" w:hAnsi="Times" w:cs="Times New Roman"/>
              <w:color w:val="000000"/>
              <w:sz w:val="22"/>
              <w:szCs w:val="22"/>
            </w:rPr>
          </w:rPrChange>
        </w:rPr>
        <w:t xml:space="preserve"> </w:t>
      </w:r>
      <w:r w:rsidR="00A3560F" w:rsidRPr="00E5223D">
        <w:rPr>
          <w:rFonts w:ascii="Times" w:hAnsi="Times" w:cs="Times"/>
          <w:sz w:val="22"/>
          <w:szCs w:val="22"/>
        </w:rPr>
        <w:fldChar w:fldCharType="begin"/>
      </w:r>
      <w:r w:rsidR="00EF2648">
        <w:rPr>
          <w:rFonts w:ascii="Times" w:hAnsi="Times" w:cs="Times"/>
          <w:sz w:val="22"/>
          <w:szCs w:val="22"/>
        </w:rPr>
        <w:instrText xml:space="preserve"> ADDIN PAPERS2_CITATIONS &lt;citation&gt;&lt;uuid&gt;ED5EC868-7924-402F-898A-0090A981B9E7&lt;/uuid&gt;&lt;priority&gt;37&lt;/priority&gt;&lt;publications&gt;&lt;publication&gt;&lt;uuid&gt;349F6274-686E-413F-AD0F-31A4990C2242&lt;/uuid&gt;&lt;volume&gt;20&lt;/volume&gt;&lt;doi&gt;10.1093/emboj/20.22.6371&lt;/doi&gt;&lt;startpage&gt;6371&lt;/startpage&gt;&lt;publication_date&gt;99200111151200000000222000&lt;/publication_date&gt;&lt;url&gt;http://eutils.ncbi.nlm.nih.gov/entrez/eutils/elink.fcgi?dbfrom=pubmed&amp;amp;id=11707408&amp;amp;retmode=ref&amp;amp;cmd=prlinks&lt;/url&gt;&lt;type&gt;400&lt;/type&gt;&lt;title&gt;Mad2 binding to Mad1 and Cdc20, rather than oligomerization, is required for the spindle checkpoint.&lt;/title&gt;&lt;location&gt;200,8,45.4172765,9.2053348&lt;/location&gt;&lt;institution&gt;Department of Experimental Oncology, European Institute of Oncology, Via Ripamonti 435, 20141 Milan, Italy.&lt;/institution&gt;&lt;number&gt;22&lt;/number&gt;&lt;subtype&gt;400&lt;/subtype&gt;&lt;endpage&gt;6382&lt;/endpage&gt;&lt;bundle&gt;&lt;publication&gt;&lt;publisher&gt;Nature Publishing Group&lt;/publisher&gt;&lt;title&gt;The EMBO journal&lt;/title&gt;&lt;type&gt;-100&lt;/type&gt;&lt;subtype&gt;-100&lt;/subtype&gt;&lt;uuid&gt;C4DB17C0-BF34-436D-AD21-2F760DFDEBD7&lt;/uuid&gt;&lt;/publication&gt;&lt;/bundle&gt;&lt;authors&gt;&lt;author&gt;&lt;firstName&gt;L&lt;/firstName&gt;&lt;lastName&gt;Sironi&lt;/lastName&gt;&lt;/author&gt;&lt;author&gt;&lt;firstName&gt;M&lt;/firstName&gt;&lt;lastName&gt;Melixetian&lt;/lastName&gt;&lt;/author&gt;&lt;author&gt;&lt;firstName&gt;M&lt;/firstName&gt;&lt;lastName&gt;Faretta&lt;/lastName&gt;&lt;/author&gt;&lt;author&gt;&lt;firstName&gt;E&lt;/firstName&gt;&lt;lastName&gt;Prosperini&lt;/lastName&gt;&lt;/author&gt;&lt;author&gt;&lt;firstName&gt;K&lt;/firstName&gt;&lt;lastName&gt;Helin&lt;/lastName&gt;&lt;/author&gt;&lt;author&gt;&lt;firstName&gt;A&lt;/firstName&gt;&lt;lastName&gt;Musacchio&lt;/lastName&gt;&lt;/author&gt;&lt;/authors&gt;&lt;/publication&gt;&lt;publication&gt;&lt;uuid&gt;90AD87FC-7A09-47BC-AF78-DF09DBC3B7E4&lt;/uuid&gt;&lt;volume&gt;11&lt;/volume&gt;&lt;accepted_date&gt;99200402231200000000222000&lt;/accepted_date&gt;&lt;doi&gt;10.1038/nsmb748&lt;/doi&gt;&lt;startpage&gt;338&lt;/startpage&gt;&lt;publication_date&gt;99200404001200000000220000&lt;/publication_date&gt;&lt;url&gt;http://eutils.ncbi.nlm.nih.gov/entrez/eutils/elink.fcgi?dbfrom=pubmed&amp;amp;id=15024386&amp;amp;retmode=ref&amp;amp;cmd=prlinks&lt;/url&gt;&lt;type&gt;400&lt;/type&gt;&lt;title&gt;The Mad2 spindle checkpoint protein has two distinct natively folded states.&lt;/title&gt;&lt;location&gt;200,9,32.8147540,-96.8415292&lt;/location&gt;&lt;submission_date&gt;99200311131200000000222000&lt;/submission_date&gt;&lt;number&gt;4&lt;/number&gt;&lt;institution&gt;Department of Pharmacology, The University of Texas Southwestern Medical Center, 5323 Harry Hines Boulevard, Dallas, Texas 75390, USA.&lt;/institution&gt;&lt;subtype&gt;400&lt;/subtype&gt;&lt;endpage&gt;345&lt;/endpage&gt;&lt;bundle&gt;&lt;publication&gt;&lt;publisher&gt;Nature Publishing Group&lt;/publisher&gt;&lt;title&gt;Nature Structural &amp;amp; Molecular Biology&lt;/title&gt;&lt;type&gt;-100&lt;/type&gt;&lt;subtype&gt;-100&lt;/subtype&gt;&lt;uuid&gt;3883DAB6-3B47-4401-8362-D0A65E258D43&lt;/uuid&gt;&lt;/publication&gt;&lt;/bundle&gt;&lt;authors&gt;&lt;author&gt;&lt;firstName&gt;Xuelian&lt;/firstName&gt;&lt;lastName&gt;Luo&lt;/lastName&gt;&lt;/author&gt;&lt;author&gt;&lt;firstName&gt;Zhanyun&lt;/firstName&gt;&lt;lastName&gt;Tang&lt;/lastName&gt;&lt;/author&gt;&lt;author&gt;&lt;firstName&gt;Guohong&lt;/firstName&gt;&lt;lastName&gt;Xia&lt;/lastName&gt;&lt;/author&gt;&lt;author&gt;&lt;firstName&gt;Katja&lt;/firstName&gt;&lt;lastName&gt;Wassmann&lt;/lastName&gt;&lt;/author&gt;&lt;author&gt;&lt;firstName&gt;Tomohiro&lt;/firstName&gt;&lt;lastName&gt;Matsumoto&lt;/lastName&gt;&lt;/author&gt;&lt;author&gt;&lt;firstName&gt;Josep&lt;/firstName&gt;&lt;lastName&gt;Rizo&lt;/lastName&gt;&lt;/author&gt;&lt;author&gt;&lt;firstName&gt;Hongtao&lt;/firstName&gt;&lt;lastName&gt;Yu&lt;/lastName&gt;&lt;/author&gt;&lt;/authors&gt;&lt;/publication&gt;&lt;publication&gt;&lt;uuid&gt;7CDCBBAF-68A6-4033-9CC3-1D6FA9781651&lt;/uuid&gt;&lt;volume&gt;25&lt;/volume&gt;&lt;accepted_date&gt;99200602091200000000222000&lt;/accepted_date&gt;&lt;doi&gt;10.1038/sj.emboj.7601033&lt;/doi&gt;&lt;startpage&gt;1273&lt;/startpage&gt;&lt;publication_date&gt;99200603221200000000222000&lt;/publication_date&gt;&lt;url&gt;http://eutils.ncbi.nlm.nih.gov/entrez/eutils/elink.fcgi?dbfrom=pubmed&amp;amp;id=16525508&amp;amp;retmode=ref&amp;amp;cmd=prlinks&lt;/url&gt;&lt;citekey&gt;Mapelli:2006p81&lt;/citekey&gt;&lt;type&gt;400&lt;/type&gt;&lt;title&gt;Determinants of conformational dimerization of Mad2 and its inhibition by p31comet.&lt;/title&gt;&lt;location&gt;200,4,45.4636810,9.1881714&lt;/location&gt;&lt;submission_date&gt;99200512021200000000222000&lt;/submission_date&gt;&lt;number&gt;6&lt;/number&gt;&lt;institution&gt;Department of Experimental Oncology, European Institute of Oncology, Milan, Italy.&lt;/institution&gt;&lt;subtype&gt;400&lt;/subtype&gt;&lt;endpage&gt;1284&lt;/endpage&gt;&lt;bundle&gt;&lt;publication&gt;&lt;publisher&gt;Nature Publishing Group&lt;/publisher&gt;&lt;title&gt;The EMBO journal&lt;/title&gt;&lt;type&gt;-100&lt;/type&gt;&lt;subtype&gt;-100&lt;/subtype&gt;&lt;uuid&gt;C4DB17C0-BF34-436D-AD21-2F760DFDEBD7&lt;/uuid&gt;&lt;/publication&gt;&lt;/bundle&gt;&lt;authors&gt;&lt;author&gt;&lt;firstName&gt;Marina&lt;/firstName&gt;&lt;lastName&gt;Mapelli&lt;/lastName&gt;&lt;/author&gt;&lt;author&gt;&lt;firstName&gt;Fabian&lt;/firstName&gt;&lt;middleNames&gt;V&lt;/middleNames&gt;&lt;lastName&gt;Filipp&lt;/lastName&gt;&lt;/author&gt;&lt;author&gt;&lt;firstName&gt;Giulia&lt;/firstName&gt;&lt;lastName&gt;Rancati&lt;/lastName&gt;&lt;/author&gt;&lt;author&gt;&lt;firstName&gt;Lucia&lt;/firstName&gt;&lt;lastName&gt;Massimiliano&lt;/lastName&gt;&lt;/author&gt;&lt;author&gt;&lt;firstName&gt;Luigi&lt;/firstName&gt;&lt;lastName&gt;Nezi&lt;/lastName&gt;&lt;/author&gt;&lt;author&gt;&lt;firstName&gt;Gunter&lt;/firstName&gt;&lt;lastName&gt;Stier&lt;/lastName&gt;&lt;/author&gt;&lt;author&gt;&lt;firstName&gt;Robert&lt;/firstName&gt;&lt;middleNames&gt;S&lt;/middleNames&gt;&lt;lastName&gt;Hagan&lt;/lastName&gt;&lt;/author&gt;&lt;author&gt;&lt;firstName&gt;Stefano&lt;/firstName&gt;&lt;lastName&gt;Confalonieri&lt;/lastName&gt;&lt;/author&gt;&lt;author&gt;&lt;firstName&gt;Simonetta&lt;/firstName&gt;&lt;lastName&gt;Piatti&lt;/lastName&gt;&lt;/author&gt;&lt;author&gt;&lt;firstName&gt;Michael&lt;/firstName&gt;&lt;lastName&gt;Sattler&lt;/lastName&gt;&lt;/author&gt;&lt;author&gt;&lt;firstName&gt;Andrea&lt;/firstName&gt;&lt;lastName&gt;Musacchio&lt;/lastName&gt;&lt;/author&gt;&lt;/authors&gt;&lt;/publication&gt;&lt;/publications&gt;&lt;cites&gt;&lt;/cites&gt;&lt;/citation&gt;</w:instrText>
      </w:r>
      <w:r w:rsidR="00A3560F" w:rsidRPr="00E5223D">
        <w:rPr>
          <w:rFonts w:ascii="Times" w:hAnsi="Times" w:cs="Times"/>
          <w:sz w:val="22"/>
          <w:szCs w:val="22"/>
          <w:rPrChange w:id="597" w:author="Kevin Corbett" w:date="2015-04-04T11:23:00Z">
            <w:rPr>
              <w:rFonts w:ascii="Times" w:hAnsi="Times" w:cs="Times"/>
              <w:sz w:val="22"/>
              <w:szCs w:val="22"/>
            </w:rPr>
          </w:rPrChange>
        </w:rPr>
        <w:fldChar w:fldCharType="separate"/>
      </w:r>
      <w:r w:rsidR="00A3560F" w:rsidRPr="00E5223D">
        <w:rPr>
          <w:rFonts w:ascii="Times" w:hAnsi="Times" w:cs="Times"/>
          <w:sz w:val="22"/>
          <w:szCs w:val="22"/>
        </w:rPr>
        <w:t>(Luo et al., 2004; Mapelli et al., 2006; Sironi et al., 2001)</w:t>
      </w:r>
      <w:r w:rsidR="00A3560F" w:rsidRPr="00E5223D">
        <w:rPr>
          <w:rFonts w:ascii="Times" w:hAnsi="Times" w:cs="Times"/>
          <w:sz w:val="22"/>
          <w:szCs w:val="22"/>
        </w:rPr>
        <w:fldChar w:fldCharType="end"/>
      </w:r>
      <w:r w:rsidR="002531DA" w:rsidRPr="00A7145A">
        <w:rPr>
          <w:rFonts w:ascii="Times" w:hAnsi="Times" w:cs="Times New Roman"/>
          <w:sz w:val="22"/>
          <w:szCs w:val="22"/>
          <w:rPrChange w:id="598" w:author="Kevin Corbett" w:date="2015-04-04T11:23:00Z">
            <w:rPr>
              <w:rFonts w:ascii="Times" w:hAnsi="Times" w:cs="Times New Roman"/>
              <w:color w:val="000000"/>
              <w:sz w:val="22"/>
              <w:szCs w:val="22"/>
            </w:rPr>
          </w:rPrChange>
        </w:rPr>
        <w:t>.</w:t>
      </w:r>
      <w:r w:rsidR="00D30069" w:rsidRPr="00A7145A">
        <w:rPr>
          <w:rFonts w:ascii="Times" w:hAnsi="Times" w:cs="Times New Roman"/>
          <w:sz w:val="22"/>
          <w:szCs w:val="22"/>
          <w:rPrChange w:id="599" w:author="Kevin Corbett" w:date="2015-04-04T11:23:00Z">
            <w:rPr>
              <w:rFonts w:ascii="Times" w:hAnsi="Times" w:cs="Times New Roman"/>
              <w:color w:val="000000"/>
              <w:sz w:val="22"/>
              <w:szCs w:val="22"/>
            </w:rPr>
          </w:rPrChange>
        </w:rPr>
        <w:t xml:space="preserve"> </w:t>
      </w:r>
      <w:r w:rsidR="002531DA" w:rsidRPr="00A7145A">
        <w:rPr>
          <w:rFonts w:ascii="Times" w:hAnsi="Times" w:cs="Times New Roman"/>
          <w:sz w:val="22"/>
          <w:szCs w:val="22"/>
          <w:rPrChange w:id="600" w:author="Kevin Corbett" w:date="2015-04-04T11:23:00Z">
            <w:rPr>
              <w:rFonts w:ascii="Times" w:hAnsi="Times" w:cs="Times New Roman"/>
              <w:color w:val="000000"/>
              <w:sz w:val="22"/>
              <w:szCs w:val="22"/>
            </w:rPr>
          </w:rPrChange>
        </w:rPr>
        <w:t xml:space="preserve">We mixed </w:t>
      </w:r>
      <w:r w:rsidR="00F46609" w:rsidRPr="00A7145A">
        <w:rPr>
          <w:rFonts w:ascii="Times" w:hAnsi="Times" w:cs="Times New Roman"/>
          <w:sz w:val="22"/>
          <w:szCs w:val="22"/>
          <w:rPrChange w:id="601" w:author="Kevin Corbett" w:date="2015-04-04T11:23:00Z">
            <w:rPr>
              <w:rFonts w:ascii="Times" w:hAnsi="Times" w:cs="Times New Roman"/>
              <w:color w:val="000000"/>
              <w:sz w:val="22"/>
              <w:szCs w:val="22"/>
            </w:rPr>
          </w:rPrChange>
        </w:rPr>
        <w:t>TRIP13</w:t>
      </w:r>
      <w:r w:rsidR="00F46609" w:rsidRPr="00A7145A">
        <w:rPr>
          <w:rFonts w:ascii="Times" w:hAnsi="Times" w:cs="Times New Roman"/>
          <w:sz w:val="22"/>
          <w:szCs w:val="22"/>
          <w:vertAlign w:val="superscript"/>
          <w:rPrChange w:id="602" w:author="Kevin Corbett" w:date="2015-04-04T11:23:00Z">
            <w:rPr>
              <w:rFonts w:ascii="Times" w:hAnsi="Times" w:cs="Times New Roman"/>
              <w:color w:val="000000"/>
              <w:sz w:val="22"/>
              <w:szCs w:val="22"/>
              <w:vertAlign w:val="superscript"/>
            </w:rPr>
          </w:rPrChange>
        </w:rPr>
        <w:t>E253Q</w:t>
      </w:r>
      <w:r w:rsidR="00F46609" w:rsidRPr="00A7145A">
        <w:rPr>
          <w:rFonts w:ascii="Times" w:hAnsi="Times" w:cs="Times New Roman"/>
          <w:sz w:val="22"/>
          <w:szCs w:val="22"/>
          <w:rPrChange w:id="603" w:author="Kevin Corbett" w:date="2015-04-04T11:23:00Z">
            <w:rPr>
              <w:rFonts w:ascii="Times" w:hAnsi="Times" w:cs="Times New Roman"/>
              <w:color w:val="000000"/>
              <w:sz w:val="22"/>
              <w:szCs w:val="22"/>
            </w:rPr>
          </w:rPrChange>
        </w:rPr>
        <w:t>, p31(comet), and C-MAD2</w:t>
      </w:r>
      <w:r w:rsidR="00F46609" w:rsidRPr="00A7145A">
        <w:rPr>
          <w:rFonts w:ascii="Times" w:hAnsi="Times" w:cs="Times New Roman"/>
          <w:sz w:val="22"/>
          <w:szCs w:val="22"/>
          <w:vertAlign w:val="superscript"/>
          <w:rPrChange w:id="604" w:author="Kevin Corbett" w:date="2015-04-04T11:23:00Z">
            <w:rPr>
              <w:rFonts w:ascii="Times" w:hAnsi="Times" w:cs="Times New Roman"/>
              <w:color w:val="000000"/>
              <w:sz w:val="22"/>
              <w:szCs w:val="22"/>
              <w:vertAlign w:val="superscript"/>
            </w:rPr>
          </w:rPrChange>
        </w:rPr>
        <w:t>R133A</w:t>
      </w:r>
      <w:r w:rsidR="002531DA" w:rsidRPr="00A7145A">
        <w:rPr>
          <w:rFonts w:ascii="Times" w:hAnsi="Times" w:cs="Times New Roman"/>
          <w:sz w:val="22"/>
          <w:szCs w:val="22"/>
          <w:rPrChange w:id="605" w:author="Kevin Corbett" w:date="2015-04-04T11:23:00Z">
            <w:rPr>
              <w:rFonts w:ascii="Times" w:hAnsi="Times" w:cs="Times New Roman"/>
              <w:color w:val="000000"/>
              <w:sz w:val="22"/>
              <w:szCs w:val="22"/>
            </w:rPr>
          </w:rPrChange>
        </w:rPr>
        <w:t xml:space="preserve"> in the presence of ATP, and </w:t>
      </w:r>
      <w:r w:rsidR="00D03D7A" w:rsidRPr="00A7145A">
        <w:rPr>
          <w:rFonts w:ascii="Times" w:hAnsi="Times" w:cs="Times New Roman"/>
          <w:sz w:val="22"/>
          <w:szCs w:val="22"/>
          <w:rPrChange w:id="606" w:author="Kevin Corbett" w:date="2015-04-04T11:23:00Z">
            <w:rPr>
              <w:rFonts w:ascii="Times" w:hAnsi="Times" w:cs="Times New Roman"/>
              <w:color w:val="000000"/>
              <w:sz w:val="22"/>
              <w:szCs w:val="22"/>
            </w:rPr>
          </w:rPrChange>
        </w:rPr>
        <w:t>measured complex formation using</w:t>
      </w:r>
      <w:r w:rsidR="002531DA" w:rsidRPr="00A7145A">
        <w:rPr>
          <w:rFonts w:ascii="Times" w:hAnsi="Times" w:cs="Times New Roman"/>
          <w:sz w:val="22"/>
          <w:szCs w:val="22"/>
          <w:rPrChange w:id="607" w:author="Kevin Corbett" w:date="2015-04-04T11:23:00Z">
            <w:rPr>
              <w:rFonts w:ascii="Times" w:hAnsi="Times" w:cs="Times New Roman"/>
              <w:color w:val="000000"/>
              <w:sz w:val="22"/>
              <w:szCs w:val="22"/>
            </w:rPr>
          </w:rPrChange>
        </w:rPr>
        <w:t xml:space="preserve"> size-exclusion </w:t>
      </w:r>
      <w:r w:rsidR="00D03D7A" w:rsidRPr="00A7145A">
        <w:rPr>
          <w:rFonts w:ascii="Times" w:hAnsi="Times" w:cs="Times New Roman"/>
          <w:sz w:val="22"/>
          <w:szCs w:val="22"/>
          <w:rPrChange w:id="608" w:author="Kevin Corbett" w:date="2015-04-04T11:23:00Z">
            <w:rPr>
              <w:rFonts w:ascii="Times" w:hAnsi="Times" w:cs="Times New Roman"/>
              <w:color w:val="000000"/>
              <w:sz w:val="22"/>
              <w:szCs w:val="22"/>
            </w:rPr>
          </w:rPrChange>
        </w:rPr>
        <w:t>chromatography</w:t>
      </w:r>
      <w:r w:rsidR="002531DA" w:rsidRPr="00A7145A">
        <w:rPr>
          <w:rFonts w:ascii="Times" w:hAnsi="Times" w:cs="Times New Roman"/>
          <w:sz w:val="22"/>
          <w:szCs w:val="22"/>
          <w:rPrChange w:id="609" w:author="Kevin Corbett" w:date="2015-04-04T11:23:00Z">
            <w:rPr>
              <w:rFonts w:ascii="Times" w:hAnsi="Times" w:cs="Times New Roman"/>
              <w:color w:val="000000"/>
              <w:sz w:val="22"/>
              <w:szCs w:val="22"/>
            </w:rPr>
          </w:rPrChange>
        </w:rPr>
        <w:t>.</w:t>
      </w:r>
      <w:r w:rsidR="007375BF" w:rsidRPr="00A7145A">
        <w:rPr>
          <w:rFonts w:ascii="Times" w:hAnsi="Times" w:cs="Times New Roman"/>
          <w:sz w:val="22"/>
          <w:szCs w:val="22"/>
          <w:rPrChange w:id="610" w:author="Kevin Corbett" w:date="2015-04-04T11:23:00Z">
            <w:rPr>
              <w:rFonts w:ascii="Times" w:hAnsi="Times" w:cs="Times New Roman"/>
              <w:color w:val="000000"/>
              <w:sz w:val="22"/>
              <w:szCs w:val="22"/>
            </w:rPr>
          </w:rPrChange>
        </w:rPr>
        <w:t xml:space="preserve"> </w:t>
      </w:r>
      <w:r w:rsidR="00F46609" w:rsidRPr="00A7145A">
        <w:rPr>
          <w:rFonts w:ascii="Times" w:hAnsi="Times" w:cs="Times New Roman"/>
          <w:sz w:val="22"/>
          <w:szCs w:val="22"/>
          <w:rPrChange w:id="611" w:author="Kevin Corbett" w:date="2015-04-04T11:23:00Z">
            <w:rPr>
              <w:rFonts w:ascii="Times" w:hAnsi="Times" w:cs="Times New Roman"/>
              <w:color w:val="000000"/>
              <w:sz w:val="22"/>
              <w:szCs w:val="22"/>
            </w:rPr>
          </w:rPrChange>
        </w:rPr>
        <w:t xml:space="preserve">In agreement with prior studies </w:t>
      </w:r>
      <w:r w:rsidR="00A3560F" w:rsidRPr="00E5223D">
        <w:rPr>
          <w:rFonts w:ascii="Times" w:hAnsi="Times" w:cs="Times"/>
          <w:sz w:val="22"/>
          <w:szCs w:val="22"/>
        </w:rPr>
        <w:fldChar w:fldCharType="begin"/>
      </w:r>
      <w:r w:rsidR="00EF2648">
        <w:rPr>
          <w:rFonts w:ascii="Times" w:hAnsi="Times" w:cs="Times"/>
          <w:sz w:val="22"/>
          <w:szCs w:val="22"/>
        </w:rPr>
        <w:instrText xml:space="preserve"> ADDIN PAPERS2_CITATIONS &lt;citation&gt;&lt;uuid&gt;80CC64DD-69F3-4152-8341-0762A309F959&lt;/uuid&gt;&lt;priority&gt;38&lt;/priority&gt;&lt;publications&gt;&lt;publication&gt;&lt;uuid&gt;0BF9FC73-8F6E-403D-AC5A-78943EE6FA6F&lt;/uuid&gt;&lt;volume&gt;131&lt;/volume&gt;&lt;accepted_date&gt;99200708301200000000222000&lt;/accepted_date&gt;&lt;doi&gt;10.1016/j.cell.2007.08.048&lt;/doi&gt;&lt;startpage&gt;744&lt;/startpage&gt;&lt;revision_date&gt;99200706281200000000222000&lt;/revision_date&gt;&lt;publication_date&gt;99200711161200000000222000&lt;/publication_date&gt;&lt;url&gt;http://eutils.ncbi.nlm.nih.gov/entrez/eutils/elink.fcgi?dbfrom=pubmed&amp;amp;id=18022368&amp;amp;retmode=ref&amp;amp;cmd=prlinks&lt;/url&gt;&lt;type&gt;400&lt;/type&gt;&lt;title&gt;p31comet blocks Mad2 activation through structural mimicry.&lt;/title&gt;&lt;location&gt;200,9,32.8215718,-96.8427283&lt;/location&gt;&lt;submission_date&gt;99200704041200000000222000&lt;/submission_date&gt;&lt;number&gt;4&lt;/number&gt;&lt;institution&gt;Department of Pharmacology, The University of Texas Southwestern Medical Center, 6001 Forest Park Road, Dallas, TX 75390, USA.&lt;/institution&gt;&lt;subtype&gt;400&lt;/subtype&gt;&lt;endpage&gt;755&lt;/endpage&gt;&lt;bundle&gt;&lt;publication&gt;&lt;publisher&gt;Elsevier Inc.&lt;/publisher&gt;&lt;title&gt;Cell&lt;/title&gt;&lt;type&gt;-100&lt;/type&gt;&lt;subtype&gt;-100&lt;/subtype&gt;&lt;uuid&gt;56390B03-96FC-4B29-BA47-19D6F7B99623&lt;/uuid&gt;&lt;/publication&gt;&lt;/bundle&gt;&lt;authors&gt;&lt;author&gt;&lt;firstName&gt;Maojun&lt;/firstName&gt;&lt;lastName&gt;Yang&lt;/lastName&gt;&lt;/author&gt;&lt;author&gt;&lt;firstName&gt;Bing&lt;/firstName&gt;&lt;lastName&gt;Li&lt;/lastName&gt;&lt;/author&gt;&lt;author&gt;&lt;firstName&gt;Diana&lt;/firstName&gt;&lt;middleNames&gt;R&lt;/middleNames&gt;&lt;lastName&gt;Tomchick&lt;/lastName&gt;&lt;/author&gt;&lt;author&gt;&lt;firstName&gt;Mischa&lt;/firstName&gt;&lt;lastName&gt;Machius&lt;/lastName&gt;&lt;/author&gt;&lt;author&gt;&lt;firstName&gt;Josep&lt;/firstName&gt;&lt;lastName&gt;Rizo&lt;/lastName&gt;&lt;/author&gt;&lt;author&gt;&lt;firstName&gt;Hongtao&lt;/firstName&gt;&lt;lastName&gt;Yu&lt;/lastName&gt;&lt;/author&gt;&lt;author&gt;&lt;firstName&gt;Xuelian&lt;/firstName&gt;&lt;lastName&gt;Luo&lt;/lastName&gt;&lt;/author&gt;&lt;/authors&gt;&lt;/publication&gt;&lt;/publications&gt;&lt;cites&gt;&lt;/cites&gt;&lt;/citation&gt;</w:instrText>
      </w:r>
      <w:r w:rsidR="00A3560F" w:rsidRPr="00E5223D">
        <w:rPr>
          <w:rFonts w:ascii="Times" w:hAnsi="Times" w:cs="Times"/>
          <w:sz w:val="22"/>
          <w:szCs w:val="22"/>
          <w:rPrChange w:id="612" w:author="Kevin Corbett" w:date="2015-04-04T11:23:00Z">
            <w:rPr>
              <w:rFonts w:ascii="Times" w:hAnsi="Times" w:cs="Times"/>
              <w:sz w:val="22"/>
              <w:szCs w:val="22"/>
            </w:rPr>
          </w:rPrChange>
        </w:rPr>
        <w:fldChar w:fldCharType="separate"/>
      </w:r>
      <w:r w:rsidR="00A3560F" w:rsidRPr="00E5223D">
        <w:rPr>
          <w:rFonts w:ascii="Times" w:hAnsi="Times" w:cs="Times"/>
          <w:sz w:val="22"/>
          <w:szCs w:val="22"/>
        </w:rPr>
        <w:t>(Yang et al., 2007)</w:t>
      </w:r>
      <w:r w:rsidR="00A3560F" w:rsidRPr="00E5223D">
        <w:rPr>
          <w:rFonts w:ascii="Times" w:hAnsi="Times" w:cs="Times"/>
          <w:sz w:val="22"/>
          <w:szCs w:val="22"/>
        </w:rPr>
        <w:fldChar w:fldCharType="end"/>
      </w:r>
      <w:r w:rsidR="00565068" w:rsidRPr="00A7145A">
        <w:rPr>
          <w:rFonts w:ascii="Times" w:hAnsi="Times" w:cs="Times New Roman"/>
          <w:sz w:val="22"/>
          <w:szCs w:val="22"/>
          <w:rPrChange w:id="613" w:author="Kevin Corbett" w:date="2015-04-04T11:23:00Z">
            <w:rPr>
              <w:rFonts w:ascii="Times" w:hAnsi="Times" w:cs="Times New Roman"/>
              <w:color w:val="000000"/>
              <w:sz w:val="22"/>
              <w:szCs w:val="22"/>
            </w:rPr>
          </w:rPrChange>
        </w:rPr>
        <w:t xml:space="preserve">, </w:t>
      </w:r>
      <w:r w:rsidR="007375BF" w:rsidRPr="00A7145A">
        <w:rPr>
          <w:rFonts w:ascii="Times" w:hAnsi="Times" w:cs="Times New Roman"/>
          <w:sz w:val="22"/>
          <w:szCs w:val="22"/>
          <w:rPrChange w:id="614" w:author="Kevin Corbett" w:date="2015-04-04T11:23:00Z">
            <w:rPr>
              <w:rFonts w:ascii="Times" w:hAnsi="Times" w:cs="Times New Roman"/>
              <w:color w:val="000000"/>
              <w:sz w:val="22"/>
              <w:szCs w:val="22"/>
            </w:rPr>
          </w:rPrChange>
        </w:rPr>
        <w:t xml:space="preserve">p31(comet) and </w:t>
      </w:r>
      <w:r w:rsidR="00F46609" w:rsidRPr="00A7145A">
        <w:rPr>
          <w:rFonts w:ascii="Times" w:hAnsi="Times" w:cs="Times New Roman"/>
          <w:sz w:val="22"/>
          <w:szCs w:val="22"/>
          <w:rPrChange w:id="615" w:author="Kevin Corbett" w:date="2015-04-04T11:23:00Z">
            <w:rPr>
              <w:rFonts w:ascii="Times" w:hAnsi="Times" w:cs="Times New Roman"/>
              <w:color w:val="000000"/>
              <w:sz w:val="22"/>
              <w:szCs w:val="22"/>
            </w:rPr>
          </w:rPrChange>
        </w:rPr>
        <w:t>C-</w:t>
      </w:r>
      <w:r w:rsidR="007375BF" w:rsidRPr="00A7145A">
        <w:rPr>
          <w:rFonts w:ascii="Times" w:hAnsi="Times" w:cs="Times New Roman"/>
          <w:sz w:val="22"/>
          <w:szCs w:val="22"/>
          <w:rPrChange w:id="616" w:author="Kevin Corbett" w:date="2015-04-04T11:23:00Z">
            <w:rPr>
              <w:rFonts w:ascii="Times" w:hAnsi="Times" w:cs="Times New Roman"/>
              <w:color w:val="000000"/>
              <w:sz w:val="22"/>
              <w:szCs w:val="22"/>
            </w:rPr>
          </w:rPrChange>
        </w:rPr>
        <w:t>MAD2</w:t>
      </w:r>
      <w:r w:rsidR="00F46609" w:rsidRPr="00A7145A">
        <w:rPr>
          <w:rFonts w:ascii="Times" w:hAnsi="Times" w:cs="Times New Roman"/>
          <w:sz w:val="22"/>
          <w:szCs w:val="22"/>
          <w:vertAlign w:val="superscript"/>
          <w:rPrChange w:id="617" w:author="Kevin Corbett" w:date="2015-04-04T11:23:00Z">
            <w:rPr>
              <w:rFonts w:ascii="Times" w:hAnsi="Times" w:cs="Times New Roman"/>
              <w:color w:val="000000"/>
              <w:sz w:val="22"/>
              <w:szCs w:val="22"/>
              <w:vertAlign w:val="superscript"/>
            </w:rPr>
          </w:rPrChange>
        </w:rPr>
        <w:t>R133A</w:t>
      </w:r>
      <w:r w:rsidR="007375BF" w:rsidRPr="00A7145A">
        <w:rPr>
          <w:rFonts w:ascii="Times" w:hAnsi="Times" w:cs="Times New Roman"/>
          <w:sz w:val="22"/>
          <w:szCs w:val="22"/>
          <w:rPrChange w:id="618" w:author="Kevin Corbett" w:date="2015-04-04T11:23:00Z">
            <w:rPr>
              <w:rFonts w:ascii="Times" w:hAnsi="Times" w:cs="Times New Roman"/>
              <w:color w:val="000000"/>
              <w:sz w:val="22"/>
              <w:szCs w:val="22"/>
            </w:rPr>
          </w:rPrChange>
        </w:rPr>
        <w:t xml:space="preserve"> form</w:t>
      </w:r>
      <w:r w:rsidR="00565068" w:rsidRPr="00A7145A">
        <w:rPr>
          <w:rFonts w:ascii="Times" w:hAnsi="Times" w:cs="Times New Roman"/>
          <w:sz w:val="22"/>
          <w:szCs w:val="22"/>
          <w:rPrChange w:id="619" w:author="Kevin Corbett" w:date="2015-04-04T11:23:00Z">
            <w:rPr>
              <w:rFonts w:ascii="Times" w:hAnsi="Times" w:cs="Times New Roman"/>
              <w:color w:val="000000"/>
              <w:sz w:val="22"/>
              <w:szCs w:val="22"/>
            </w:rPr>
          </w:rPrChange>
        </w:rPr>
        <w:t>ed a stable heterodimeric complex</w:t>
      </w:r>
      <w:r w:rsidR="007375BF" w:rsidRPr="00A7145A">
        <w:rPr>
          <w:rFonts w:ascii="Times" w:hAnsi="Times" w:cs="Times New Roman"/>
          <w:sz w:val="22"/>
          <w:szCs w:val="22"/>
          <w:rPrChange w:id="620" w:author="Kevin Corbett" w:date="2015-04-04T11:23:00Z">
            <w:rPr>
              <w:rFonts w:ascii="Times" w:hAnsi="Times" w:cs="Times New Roman"/>
              <w:color w:val="000000"/>
              <w:sz w:val="22"/>
              <w:szCs w:val="22"/>
            </w:rPr>
          </w:rPrChange>
        </w:rPr>
        <w:t>.</w:t>
      </w:r>
      <w:r w:rsidR="00D30069" w:rsidRPr="00A7145A">
        <w:rPr>
          <w:rFonts w:ascii="Times" w:hAnsi="Times" w:cs="Times New Roman"/>
          <w:sz w:val="22"/>
          <w:szCs w:val="22"/>
          <w:rPrChange w:id="621" w:author="Kevin Corbett" w:date="2015-04-04T11:23:00Z">
            <w:rPr>
              <w:rFonts w:ascii="Times" w:hAnsi="Times" w:cs="Times New Roman"/>
              <w:color w:val="000000"/>
              <w:sz w:val="22"/>
              <w:szCs w:val="22"/>
            </w:rPr>
          </w:rPrChange>
        </w:rPr>
        <w:t xml:space="preserve"> </w:t>
      </w:r>
      <w:r w:rsidR="002531DA" w:rsidRPr="00A7145A">
        <w:rPr>
          <w:rFonts w:ascii="Times" w:hAnsi="Times" w:cs="Times New Roman"/>
          <w:sz w:val="22"/>
          <w:szCs w:val="22"/>
          <w:rPrChange w:id="622" w:author="Kevin Corbett" w:date="2015-04-04T11:23:00Z">
            <w:rPr>
              <w:rFonts w:ascii="Times" w:hAnsi="Times" w:cs="Times New Roman"/>
              <w:color w:val="000000"/>
              <w:sz w:val="22"/>
              <w:szCs w:val="22"/>
            </w:rPr>
          </w:rPrChange>
        </w:rPr>
        <w:t>W</w:t>
      </w:r>
      <w:r w:rsidR="00D30069" w:rsidRPr="00A7145A">
        <w:rPr>
          <w:rFonts w:ascii="Times" w:hAnsi="Times" w:cs="Times New Roman"/>
          <w:sz w:val="22"/>
          <w:szCs w:val="22"/>
          <w:rPrChange w:id="623" w:author="Kevin Corbett" w:date="2015-04-04T11:23:00Z">
            <w:rPr>
              <w:rFonts w:ascii="Times" w:hAnsi="Times" w:cs="Times New Roman"/>
              <w:color w:val="000000"/>
              <w:sz w:val="22"/>
              <w:szCs w:val="22"/>
            </w:rPr>
          </w:rPrChange>
        </w:rPr>
        <w:t xml:space="preserve">hen </w:t>
      </w:r>
      <w:r w:rsidR="007375BF" w:rsidRPr="00A7145A">
        <w:rPr>
          <w:rFonts w:ascii="Times" w:hAnsi="Times" w:cs="Times New Roman"/>
          <w:sz w:val="22"/>
          <w:szCs w:val="22"/>
          <w:rPrChange w:id="624" w:author="Kevin Corbett" w:date="2015-04-04T11:23:00Z">
            <w:rPr>
              <w:rFonts w:ascii="Times" w:hAnsi="Times" w:cs="Times New Roman"/>
              <w:color w:val="000000"/>
              <w:sz w:val="22"/>
              <w:szCs w:val="22"/>
            </w:rPr>
          </w:rPrChange>
        </w:rPr>
        <w:t>this complex</w:t>
      </w:r>
      <w:r w:rsidR="00D30069" w:rsidRPr="00A7145A">
        <w:rPr>
          <w:rFonts w:ascii="Times" w:hAnsi="Times" w:cs="Times New Roman"/>
          <w:sz w:val="22"/>
          <w:szCs w:val="22"/>
          <w:rPrChange w:id="625" w:author="Kevin Corbett" w:date="2015-04-04T11:23:00Z">
            <w:rPr>
              <w:rFonts w:ascii="Times" w:hAnsi="Times" w:cs="Times New Roman"/>
              <w:color w:val="000000"/>
              <w:sz w:val="22"/>
              <w:szCs w:val="22"/>
            </w:rPr>
          </w:rPrChange>
        </w:rPr>
        <w:t xml:space="preserve"> </w:t>
      </w:r>
      <w:r w:rsidR="00081FEF" w:rsidRPr="00A7145A">
        <w:rPr>
          <w:rFonts w:ascii="Times" w:hAnsi="Times" w:cs="Times New Roman"/>
          <w:sz w:val="22"/>
          <w:szCs w:val="22"/>
          <w:rPrChange w:id="626" w:author="Kevin Corbett" w:date="2015-04-04T11:23:00Z">
            <w:rPr>
              <w:rFonts w:ascii="Times" w:hAnsi="Times" w:cs="Times New Roman"/>
              <w:color w:val="000000"/>
              <w:sz w:val="22"/>
              <w:szCs w:val="22"/>
            </w:rPr>
          </w:rPrChange>
        </w:rPr>
        <w:t>wa</w:t>
      </w:r>
      <w:r w:rsidR="007375BF" w:rsidRPr="00A7145A">
        <w:rPr>
          <w:rFonts w:ascii="Times" w:hAnsi="Times" w:cs="Times New Roman"/>
          <w:sz w:val="22"/>
          <w:szCs w:val="22"/>
          <w:rPrChange w:id="627" w:author="Kevin Corbett" w:date="2015-04-04T11:23:00Z">
            <w:rPr>
              <w:rFonts w:ascii="Times" w:hAnsi="Times" w:cs="Times New Roman"/>
              <w:color w:val="000000"/>
              <w:sz w:val="22"/>
              <w:szCs w:val="22"/>
            </w:rPr>
          </w:rPrChange>
        </w:rPr>
        <w:t xml:space="preserve">s </w:t>
      </w:r>
      <w:r w:rsidR="00D30069" w:rsidRPr="00A7145A">
        <w:rPr>
          <w:rFonts w:ascii="Times" w:hAnsi="Times" w:cs="Times New Roman"/>
          <w:sz w:val="22"/>
          <w:szCs w:val="22"/>
          <w:rPrChange w:id="628" w:author="Kevin Corbett" w:date="2015-04-04T11:23:00Z">
            <w:rPr>
              <w:rFonts w:ascii="Times" w:hAnsi="Times" w:cs="Times New Roman"/>
              <w:color w:val="000000"/>
              <w:sz w:val="22"/>
              <w:szCs w:val="22"/>
            </w:rPr>
          </w:rPrChange>
        </w:rPr>
        <w:t>pre-incubated with TRIP13</w:t>
      </w:r>
      <w:r w:rsidR="00D30069" w:rsidRPr="00A7145A">
        <w:rPr>
          <w:rFonts w:ascii="Times" w:hAnsi="Times" w:cs="Times New Roman"/>
          <w:sz w:val="22"/>
          <w:szCs w:val="22"/>
          <w:vertAlign w:val="superscript"/>
          <w:rPrChange w:id="629" w:author="Kevin Corbett" w:date="2015-04-04T11:23:00Z">
            <w:rPr>
              <w:rFonts w:ascii="Times" w:hAnsi="Times" w:cs="Times New Roman"/>
              <w:color w:val="000000"/>
              <w:sz w:val="22"/>
              <w:szCs w:val="22"/>
              <w:vertAlign w:val="superscript"/>
            </w:rPr>
          </w:rPrChange>
        </w:rPr>
        <w:t>E253Q</w:t>
      </w:r>
      <w:r w:rsidR="00D30069" w:rsidRPr="00A7145A">
        <w:rPr>
          <w:rFonts w:ascii="Times" w:hAnsi="Times" w:cs="Times New Roman"/>
          <w:sz w:val="22"/>
          <w:szCs w:val="22"/>
          <w:rPrChange w:id="630" w:author="Kevin Corbett" w:date="2015-04-04T11:23:00Z">
            <w:rPr>
              <w:rFonts w:ascii="Times" w:hAnsi="Times" w:cs="Times New Roman"/>
              <w:color w:val="000000"/>
              <w:sz w:val="22"/>
              <w:szCs w:val="22"/>
            </w:rPr>
          </w:rPrChange>
        </w:rPr>
        <w:t>, a small amount of both</w:t>
      </w:r>
      <w:r w:rsidR="00081FEF" w:rsidRPr="00A7145A">
        <w:rPr>
          <w:rFonts w:ascii="Times" w:hAnsi="Times" w:cs="Times New Roman"/>
          <w:sz w:val="22"/>
          <w:szCs w:val="22"/>
          <w:rPrChange w:id="631" w:author="Kevin Corbett" w:date="2015-04-04T11:23:00Z">
            <w:rPr>
              <w:rFonts w:ascii="Times" w:hAnsi="Times" w:cs="Times New Roman"/>
              <w:color w:val="000000"/>
              <w:sz w:val="22"/>
              <w:szCs w:val="22"/>
            </w:rPr>
          </w:rPrChange>
        </w:rPr>
        <w:t xml:space="preserve"> </w:t>
      </w:r>
      <w:r w:rsidR="00565068" w:rsidRPr="00A7145A">
        <w:rPr>
          <w:rFonts w:ascii="Times" w:hAnsi="Times" w:cs="Times New Roman"/>
          <w:sz w:val="22"/>
          <w:szCs w:val="22"/>
          <w:rPrChange w:id="632" w:author="Kevin Corbett" w:date="2015-04-04T11:23:00Z">
            <w:rPr>
              <w:rFonts w:ascii="Times" w:hAnsi="Times" w:cs="Times New Roman"/>
              <w:color w:val="000000"/>
              <w:sz w:val="22"/>
              <w:szCs w:val="22"/>
            </w:rPr>
          </w:rPrChange>
        </w:rPr>
        <w:t>proteins</w:t>
      </w:r>
      <w:r w:rsidR="00081FEF" w:rsidRPr="00A7145A">
        <w:rPr>
          <w:rFonts w:ascii="Times" w:hAnsi="Times" w:cs="Times New Roman"/>
          <w:sz w:val="22"/>
          <w:szCs w:val="22"/>
          <w:rPrChange w:id="633" w:author="Kevin Corbett" w:date="2015-04-04T11:23:00Z">
            <w:rPr>
              <w:rFonts w:ascii="Times" w:hAnsi="Times" w:cs="Times New Roman"/>
              <w:color w:val="000000"/>
              <w:sz w:val="22"/>
              <w:szCs w:val="22"/>
            </w:rPr>
          </w:rPrChange>
        </w:rPr>
        <w:t xml:space="preserve"> wa</w:t>
      </w:r>
      <w:r w:rsidR="007375BF" w:rsidRPr="00A7145A">
        <w:rPr>
          <w:rFonts w:ascii="Times" w:hAnsi="Times" w:cs="Times New Roman"/>
          <w:sz w:val="22"/>
          <w:szCs w:val="22"/>
          <w:rPrChange w:id="634" w:author="Kevin Corbett" w:date="2015-04-04T11:23:00Z">
            <w:rPr>
              <w:rFonts w:ascii="Times" w:hAnsi="Times" w:cs="Times New Roman"/>
              <w:color w:val="000000"/>
              <w:sz w:val="22"/>
              <w:szCs w:val="22"/>
            </w:rPr>
          </w:rPrChange>
        </w:rPr>
        <w:t>s</w:t>
      </w:r>
      <w:r w:rsidR="00D30069" w:rsidRPr="00A7145A">
        <w:rPr>
          <w:rFonts w:ascii="Times" w:hAnsi="Times" w:cs="Times New Roman"/>
          <w:sz w:val="22"/>
          <w:szCs w:val="22"/>
          <w:rPrChange w:id="635" w:author="Kevin Corbett" w:date="2015-04-04T11:23:00Z">
            <w:rPr>
              <w:rFonts w:ascii="Times" w:hAnsi="Times" w:cs="Times New Roman"/>
              <w:color w:val="000000"/>
              <w:sz w:val="22"/>
              <w:szCs w:val="22"/>
            </w:rPr>
          </w:rPrChange>
        </w:rPr>
        <w:t xml:space="preserve"> shifted into the TRIP13 hexamer peak</w:t>
      </w:r>
      <w:r w:rsidR="002531DA" w:rsidRPr="00A7145A">
        <w:rPr>
          <w:rFonts w:ascii="Times" w:hAnsi="Times" w:cs="Times New Roman"/>
          <w:sz w:val="22"/>
          <w:szCs w:val="22"/>
          <w:rPrChange w:id="636" w:author="Kevin Corbett" w:date="2015-04-04T11:23:00Z">
            <w:rPr>
              <w:rFonts w:ascii="Times" w:hAnsi="Times" w:cs="Times New Roman"/>
              <w:color w:val="000000"/>
              <w:sz w:val="22"/>
              <w:szCs w:val="22"/>
            </w:rPr>
          </w:rPrChange>
        </w:rPr>
        <w:t xml:space="preserve"> (</w:t>
      </w:r>
      <w:r w:rsidR="002531DA" w:rsidRPr="00A7145A">
        <w:rPr>
          <w:rFonts w:ascii="Times" w:hAnsi="Times" w:cs="Times New Roman"/>
          <w:b/>
          <w:sz w:val="22"/>
          <w:szCs w:val="22"/>
          <w:rPrChange w:id="637" w:author="Kevin Corbett" w:date="2015-04-04T11:23:00Z">
            <w:rPr>
              <w:rFonts w:ascii="Times" w:hAnsi="Times" w:cs="Times New Roman"/>
              <w:b/>
              <w:color w:val="0000FF"/>
              <w:sz w:val="22"/>
              <w:szCs w:val="22"/>
            </w:rPr>
          </w:rPrChange>
        </w:rPr>
        <w:t xml:space="preserve">Figure </w:t>
      </w:r>
      <w:del w:id="638" w:author="Kevin Corbett" w:date="2015-03-30T15:16:00Z">
        <w:r w:rsidR="002531DA" w:rsidRPr="00A7145A" w:rsidDel="00CE6CF9">
          <w:rPr>
            <w:rFonts w:ascii="Times" w:hAnsi="Times" w:cs="Times New Roman"/>
            <w:b/>
            <w:sz w:val="22"/>
            <w:szCs w:val="22"/>
            <w:rPrChange w:id="639" w:author="Kevin Corbett" w:date="2015-04-04T11:23:00Z">
              <w:rPr>
                <w:rFonts w:ascii="Times" w:hAnsi="Times" w:cs="Times New Roman"/>
                <w:b/>
                <w:color w:val="0000FF"/>
                <w:sz w:val="22"/>
                <w:szCs w:val="22"/>
              </w:rPr>
            </w:rPrChange>
          </w:rPr>
          <w:delText>4</w:delText>
        </w:r>
        <w:r w:rsidR="005A558D" w:rsidRPr="00A7145A" w:rsidDel="00CE6CF9">
          <w:rPr>
            <w:rFonts w:ascii="Times" w:hAnsi="Times" w:cs="Times New Roman"/>
            <w:b/>
            <w:sz w:val="22"/>
            <w:szCs w:val="22"/>
            <w:rPrChange w:id="640" w:author="Kevin Corbett" w:date="2015-04-04T11:23:00Z">
              <w:rPr>
                <w:rFonts w:ascii="Times" w:hAnsi="Times" w:cs="Times New Roman"/>
                <w:b/>
                <w:color w:val="0000FF"/>
                <w:sz w:val="22"/>
                <w:szCs w:val="22"/>
              </w:rPr>
            </w:rPrChange>
          </w:rPr>
          <w:delText>D</w:delText>
        </w:r>
      </w:del>
      <w:ins w:id="641" w:author="Kevin Corbett" w:date="2015-03-30T15:16:00Z">
        <w:r w:rsidR="00F010DF" w:rsidRPr="00A7145A">
          <w:rPr>
            <w:rFonts w:ascii="Times" w:hAnsi="Times" w:cs="Times New Roman"/>
            <w:b/>
            <w:sz w:val="22"/>
            <w:szCs w:val="22"/>
            <w:rPrChange w:id="642" w:author="Kevin Corbett" w:date="2015-04-04T11:23:00Z">
              <w:rPr>
                <w:rFonts w:ascii="Times" w:hAnsi="Times" w:cs="Times New Roman"/>
                <w:b/>
                <w:color w:val="0000FF"/>
                <w:sz w:val="22"/>
                <w:szCs w:val="22"/>
              </w:rPr>
            </w:rPrChange>
          </w:rPr>
          <w:t>5</w:t>
        </w:r>
        <w:r w:rsidR="00CE6CF9" w:rsidRPr="00A7145A">
          <w:rPr>
            <w:rFonts w:ascii="Times" w:hAnsi="Times" w:cs="Times New Roman"/>
            <w:b/>
            <w:sz w:val="22"/>
            <w:szCs w:val="22"/>
            <w:rPrChange w:id="643" w:author="Kevin Corbett" w:date="2015-04-04T11:23:00Z">
              <w:rPr>
                <w:rFonts w:ascii="Times" w:hAnsi="Times" w:cs="Times New Roman"/>
                <w:b/>
                <w:color w:val="0000FF"/>
                <w:sz w:val="22"/>
                <w:szCs w:val="22"/>
              </w:rPr>
            </w:rPrChange>
          </w:rPr>
          <w:t>E</w:t>
        </w:r>
      </w:ins>
      <w:r w:rsidR="00C12563" w:rsidRPr="00A7145A">
        <w:rPr>
          <w:rFonts w:ascii="Times" w:hAnsi="Times" w:cs="Times New Roman"/>
          <w:b/>
          <w:sz w:val="22"/>
          <w:szCs w:val="22"/>
          <w:rPrChange w:id="644" w:author="Kevin Corbett" w:date="2015-04-04T11:23:00Z">
            <w:rPr>
              <w:rFonts w:ascii="Times" w:hAnsi="Times" w:cs="Times New Roman"/>
              <w:b/>
              <w:color w:val="0000FF"/>
              <w:sz w:val="22"/>
              <w:szCs w:val="22"/>
            </w:rPr>
          </w:rPrChange>
        </w:rPr>
        <w:t xml:space="preserve">, Figure </w:t>
      </w:r>
      <w:ins w:id="645" w:author="Kevin Corbett" w:date="2015-04-01T13:28:00Z">
        <w:r w:rsidR="00F010DF" w:rsidRPr="00A7145A">
          <w:rPr>
            <w:rFonts w:ascii="Times" w:hAnsi="Times" w:cs="Times New Roman"/>
            <w:b/>
            <w:sz w:val="22"/>
            <w:szCs w:val="22"/>
            <w:rPrChange w:id="646" w:author="Kevin Corbett" w:date="2015-04-04T11:23:00Z">
              <w:rPr>
                <w:rFonts w:ascii="Times" w:hAnsi="Times" w:cs="Times New Roman"/>
                <w:b/>
                <w:color w:val="0000FF"/>
                <w:sz w:val="22"/>
                <w:szCs w:val="22"/>
              </w:rPr>
            </w:rPrChange>
          </w:rPr>
          <w:t>5</w:t>
        </w:r>
      </w:ins>
      <w:del w:id="647" w:author="Kevin Corbett" w:date="2015-04-01T13:28:00Z">
        <w:r w:rsidR="00C12563" w:rsidRPr="00A7145A" w:rsidDel="00F010DF">
          <w:rPr>
            <w:rFonts w:ascii="Times" w:hAnsi="Times" w:cs="Times New Roman"/>
            <w:b/>
            <w:sz w:val="22"/>
            <w:szCs w:val="22"/>
            <w:rPrChange w:id="648" w:author="Kevin Corbett" w:date="2015-04-04T11:23:00Z">
              <w:rPr>
                <w:rFonts w:ascii="Times" w:hAnsi="Times" w:cs="Times New Roman"/>
                <w:b/>
                <w:color w:val="0000FF"/>
                <w:sz w:val="22"/>
                <w:szCs w:val="22"/>
              </w:rPr>
            </w:rPrChange>
          </w:rPr>
          <w:delText>4</w:delText>
        </w:r>
      </w:del>
      <w:r w:rsidR="00C12563" w:rsidRPr="00A7145A">
        <w:rPr>
          <w:rFonts w:ascii="Times" w:hAnsi="Times" w:cs="Times New Roman"/>
          <w:b/>
          <w:sz w:val="22"/>
          <w:szCs w:val="22"/>
          <w:rPrChange w:id="649" w:author="Kevin Corbett" w:date="2015-04-04T11:23:00Z">
            <w:rPr>
              <w:rFonts w:ascii="Times" w:hAnsi="Times" w:cs="Times New Roman"/>
              <w:b/>
              <w:color w:val="0000FF"/>
              <w:sz w:val="22"/>
              <w:szCs w:val="22"/>
            </w:rPr>
          </w:rPrChange>
        </w:rPr>
        <w:t xml:space="preserve">-figure supplement </w:t>
      </w:r>
      <w:ins w:id="650" w:author="Kevin Corbett" w:date="2015-04-01T13:29:00Z">
        <w:r w:rsidR="00F010DF" w:rsidRPr="00A7145A">
          <w:rPr>
            <w:rFonts w:ascii="Times" w:hAnsi="Times" w:cs="Times New Roman"/>
            <w:b/>
            <w:sz w:val="22"/>
            <w:szCs w:val="22"/>
            <w:rPrChange w:id="651" w:author="Kevin Corbett" w:date="2015-04-04T11:23:00Z">
              <w:rPr>
                <w:rFonts w:ascii="Times" w:hAnsi="Times" w:cs="Times New Roman"/>
                <w:b/>
                <w:color w:val="0000FF"/>
                <w:sz w:val="22"/>
                <w:szCs w:val="22"/>
              </w:rPr>
            </w:rPrChange>
          </w:rPr>
          <w:t>1</w:t>
        </w:r>
      </w:ins>
      <w:del w:id="652" w:author="Kevin Corbett" w:date="2015-04-01T13:29:00Z">
        <w:r w:rsidR="00C12563" w:rsidRPr="00A7145A" w:rsidDel="00F010DF">
          <w:rPr>
            <w:rFonts w:ascii="Times" w:hAnsi="Times" w:cs="Times New Roman"/>
            <w:b/>
            <w:sz w:val="22"/>
            <w:szCs w:val="22"/>
            <w:rPrChange w:id="653" w:author="Kevin Corbett" w:date="2015-04-04T11:23:00Z">
              <w:rPr>
                <w:rFonts w:ascii="Times" w:hAnsi="Times" w:cs="Times New Roman"/>
                <w:b/>
                <w:color w:val="0000FF"/>
                <w:sz w:val="22"/>
                <w:szCs w:val="22"/>
              </w:rPr>
            </w:rPrChange>
          </w:rPr>
          <w:delText>3</w:delText>
        </w:r>
      </w:del>
      <w:r w:rsidR="002531DA" w:rsidRPr="00A7145A">
        <w:rPr>
          <w:rFonts w:ascii="Times" w:hAnsi="Times" w:cs="Times New Roman"/>
          <w:sz w:val="22"/>
          <w:szCs w:val="22"/>
          <w:rPrChange w:id="654" w:author="Kevin Corbett" w:date="2015-04-04T11:23:00Z">
            <w:rPr>
              <w:rFonts w:ascii="Times" w:hAnsi="Times" w:cs="Times New Roman"/>
              <w:color w:val="000000"/>
              <w:sz w:val="22"/>
              <w:szCs w:val="22"/>
            </w:rPr>
          </w:rPrChange>
        </w:rPr>
        <w:t>)</w:t>
      </w:r>
      <w:r w:rsidR="00565068" w:rsidRPr="00A7145A">
        <w:rPr>
          <w:rFonts w:ascii="Times" w:hAnsi="Times" w:cs="Times New Roman"/>
          <w:sz w:val="22"/>
          <w:szCs w:val="22"/>
          <w:rPrChange w:id="655" w:author="Kevin Corbett" w:date="2015-04-04T11:23:00Z">
            <w:rPr>
              <w:rFonts w:ascii="Times" w:hAnsi="Times" w:cs="Times New Roman"/>
              <w:color w:val="000000"/>
              <w:sz w:val="22"/>
              <w:szCs w:val="22"/>
            </w:rPr>
          </w:rPrChange>
        </w:rPr>
        <w:t xml:space="preserve">. </w:t>
      </w:r>
      <w:r w:rsidR="001A5890" w:rsidRPr="00A7145A">
        <w:rPr>
          <w:rFonts w:ascii="Times" w:hAnsi="Times" w:cs="Times New Roman"/>
          <w:sz w:val="22"/>
          <w:szCs w:val="22"/>
          <w:rPrChange w:id="656" w:author="Kevin Corbett" w:date="2015-04-04T11:23:00Z">
            <w:rPr>
              <w:rFonts w:ascii="Times" w:hAnsi="Times" w:cs="Times New Roman"/>
              <w:color w:val="000000"/>
              <w:sz w:val="22"/>
              <w:szCs w:val="22"/>
            </w:rPr>
          </w:rPrChange>
        </w:rPr>
        <w:t>Semi-</w:t>
      </w:r>
      <w:r w:rsidR="00D30069" w:rsidRPr="00A7145A">
        <w:rPr>
          <w:rFonts w:ascii="Times" w:hAnsi="Times" w:cs="Times New Roman"/>
          <w:sz w:val="22"/>
          <w:szCs w:val="22"/>
          <w:rPrChange w:id="657" w:author="Kevin Corbett" w:date="2015-04-04T11:23:00Z">
            <w:rPr>
              <w:rFonts w:ascii="Times" w:hAnsi="Times" w:cs="Times New Roman"/>
              <w:color w:val="000000"/>
              <w:sz w:val="22"/>
              <w:szCs w:val="22"/>
            </w:rPr>
          </w:rPrChange>
        </w:rPr>
        <w:t>quantitati</w:t>
      </w:r>
      <w:r w:rsidR="001A5890" w:rsidRPr="00A7145A">
        <w:rPr>
          <w:rFonts w:ascii="Times" w:hAnsi="Times" w:cs="Times New Roman"/>
          <w:sz w:val="22"/>
          <w:szCs w:val="22"/>
          <w:rPrChange w:id="658" w:author="Kevin Corbett" w:date="2015-04-04T11:23:00Z">
            <w:rPr>
              <w:rFonts w:ascii="Times" w:hAnsi="Times" w:cs="Times New Roman"/>
              <w:color w:val="000000"/>
              <w:sz w:val="22"/>
              <w:szCs w:val="22"/>
            </w:rPr>
          </w:rPrChange>
        </w:rPr>
        <w:t>ve analysis</w:t>
      </w:r>
      <w:r w:rsidR="00D30069" w:rsidRPr="00A7145A">
        <w:rPr>
          <w:rFonts w:ascii="Times" w:hAnsi="Times" w:cs="Times New Roman"/>
          <w:sz w:val="22"/>
          <w:szCs w:val="22"/>
          <w:rPrChange w:id="659" w:author="Kevin Corbett" w:date="2015-04-04T11:23:00Z">
            <w:rPr>
              <w:rFonts w:ascii="Times" w:hAnsi="Times" w:cs="Times New Roman"/>
              <w:color w:val="000000"/>
              <w:sz w:val="22"/>
              <w:szCs w:val="22"/>
            </w:rPr>
          </w:rPrChange>
        </w:rPr>
        <w:t xml:space="preserve"> of </w:t>
      </w:r>
      <w:r w:rsidR="003C0895" w:rsidRPr="00A7145A">
        <w:rPr>
          <w:rFonts w:ascii="Times" w:hAnsi="Times" w:cs="Times New Roman"/>
          <w:sz w:val="22"/>
          <w:szCs w:val="22"/>
          <w:rPrChange w:id="660" w:author="Kevin Corbett" w:date="2015-04-04T11:23:00Z">
            <w:rPr>
              <w:rFonts w:ascii="Times" w:hAnsi="Times" w:cs="Times New Roman"/>
              <w:color w:val="000000"/>
              <w:sz w:val="22"/>
              <w:szCs w:val="22"/>
            </w:rPr>
          </w:rPrChange>
        </w:rPr>
        <w:t>Coomassie-stained</w:t>
      </w:r>
      <w:r w:rsidR="00AC5EF4" w:rsidRPr="00A7145A">
        <w:rPr>
          <w:rFonts w:ascii="Times" w:hAnsi="Times" w:cs="Times New Roman"/>
          <w:sz w:val="22"/>
          <w:szCs w:val="22"/>
          <w:rPrChange w:id="661" w:author="Kevin Corbett" w:date="2015-04-04T11:23:00Z">
            <w:rPr>
              <w:rFonts w:ascii="Times" w:hAnsi="Times" w:cs="Times New Roman"/>
              <w:color w:val="000000"/>
              <w:sz w:val="22"/>
              <w:szCs w:val="22"/>
            </w:rPr>
          </w:rPrChange>
        </w:rPr>
        <w:t xml:space="preserve"> gels</w:t>
      </w:r>
      <w:r w:rsidR="00DE36C7" w:rsidRPr="00A7145A">
        <w:rPr>
          <w:rFonts w:ascii="Times" w:hAnsi="Times" w:cs="Times New Roman"/>
          <w:sz w:val="22"/>
          <w:szCs w:val="22"/>
          <w:rPrChange w:id="662" w:author="Kevin Corbett" w:date="2015-04-04T11:23:00Z">
            <w:rPr>
              <w:rFonts w:ascii="Times" w:hAnsi="Times" w:cs="Times New Roman"/>
              <w:color w:val="000000"/>
              <w:sz w:val="22"/>
              <w:szCs w:val="22"/>
            </w:rPr>
          </w:rPrChange>
        </w:rPr>
        <w:t xml:space="preserve">, and light-scattering based molecular-weight measurements </w:t>
      </w:r>
      <w:r w:rsidR="00D03D7A" w:rsidRPr="00A7145A">
        <w:rPr>
          <w:rFonts w:ascii="Times" w:hAnsi="Times" w:cs="Times New Roman"/>
          <w:sz w:val="22"/>
          <w:szCs w:val="22"/>
          <w:rPrChange w:id="663" w:author="Kevin Corbett" w:date="2015-04-04T11:23:00Z">
            <w:rPr>
              <w:rFonts w:ascii="Times" w:hAnsi="Times" w:cs="Times New Roman"/>
              <w:color w:val="000000"/>
              <w:sz w:val="22"/>
              <w:szCs w:val="22"/>
            </w:rPr>
          </w:rPrChange>
        </w:rPr>
        <w:t xml:space="preserve">on </w:t>
      </w:r>
      <w:r w:rsidR="00DE36C7" w:rsidRPr="00A7145A">
        <w:rPr>
          <w:rFonts w:ascii="Times" w:hAnsi="Times" w:cs="Times New Roman"/>
          <w:sz w:val="22"/>
          <w:szCs w:val="22"/>
          <w:rPrChange w:id="664" w:author="Kevin Corbett" w:date="2015-04-04T11:23:00Z">
            <w:rPr>
              <w:rFonts w:ascii="Times" w:hAnsi="Times" w:cs="Times New Roman"/>
              <w:color w:val="000000"/>
              <w:sz w:val="22"/>
              <w:szCs w:val="22"/>
            </w:rPr>
          </w:rPrChange>
        </w:rPr>
        <w:t>this peak,</w:t>
      </w:r>
      <w:r w:rsidR="00D30069" w:rsidRPr="00A7145A">
        <w:rPr>
          <w:rFonts w:ascii="Times" w:hAnsi="Times" w:cs="Times New Roman"/>
          <w:sz w:val="22"/>
          <w:szCs w:val="22"/>
          <w:rPrChange w:id="665" w:author="Kevin Corbett" w:date="2015-04-04T11:23:00Z">
            <w:rPr>
              <w:rFonts w:ascii="Times" w:hAnsi="Times" w:cs="Times New Roman"/>
              <w:color w:val="000000"/>
              <w:sz w:val="22"/>
              <w:szCs w:val="22"/>
            </w:rPr>
          </w:rPrChange>
        </w:rPr>
        <w:t xml:space="preserve"> revealed tha</w:t>
      </w:r>
      <w:r w:rsidR="00081FEF" w:rsidRPr="00A7145A">
        <w:rPr>
          <w:rFonts w:ascii="Times" w:hAnsi="Times" w:cs="Times New Roman"/>
          <w:sz w:val="22"/>
          <w:szCs w:val="22"/>
          <w:rPrChange w:id="666" w:author="Kevin Corbett" w:date="2015-04-04T11:23:00Z">
            <w:rPr>
              <w:rFonts w:ascii="Times" w:hAnsi="Times" w:cs="Times New Roman"/>
              <w:color w:val="000000"/>
              <w:sz w:val="22"/>
              <w:szCs w:val="22"/>
            </w:rPr>
          </w:rPrChange>
        </w:rPr>
        <w:t xml:space="preserve">t </w:t>
      </w:r>
      <w:r w:rsidR="00D03D7A" w:rsidRPr="00A7145A">
        <w:rPr>
          <w:rFonts w:ascii="Times" w:hAnsi="Times" w:cs="Times New Roman"/>
          <w:sz w:val="22"/>
          <w:szCs w:val="22"/>
          <w:rPrChange w:id="667" w:author="Kevin Corbett" w:date="2015-04-04T11:23:00Z">
            <w:rPr>
              <w:rFonts w:ascii="Times" w:hAnsi="Times" w:cs="Times New Roman"/>
              <w:color w:val="000000"/>
              <w:sz w:val="22"/>
              <w:szCs w:val="22"/>
            </w:rPr>
          </w:rPrChange>
        </w:rPr>
        <w:t>for each TRIP13</w:t>
      </w:r>
      <w:r w:rsidR="00D03D7A" w:rsidRPr="00A7145A">
        <w:rPr>
          <w:rFonts w:ascii="Times" w:hAnsi="Times" w:cs="Times New Roman"/>
          <w:sz w:val="22"/>
          <w:szCs w:val="22"/>
          <w:vertAlign w:val="superscript"/>
          <w:rPrChange w:id="668" w:author="Kevin Corbett" w:date="2015-04-04T11:23:00Z">
            <w:rPr>
              <w:rFonts w:ascii="Times" w:hAnsi="Times" w:cs="Times New Roman"/>
              <w:color w:val="000000"/>
              <w:sz w:val="22"/>
              <w:szCs w:val="22"/>
              <w:vertAlign w:val="superscript"/>
            </w:rPr>
          </w:rPrChange>
        </w:rPr>
        <w:t>E235Q</w:t>
      </w:r>
      <w:r w:rsidR="00D03D7A" w:rsidRPr="00A7145A">
        <w:rPr>
          <w:rFonts w:ascii="Times" w:hAnsi="Times" w:cs="Times New Roman"/>
          <w:sz w:val="22"/>
          <w:szCs w:val="22"/>
          <w:rPrChange w:id="669" w:author="Kevin Corbett" w:date="2015-04-04T11:23:00Z">
            <w:rPr>
              <w:rFonts w:ascii="Times" w:hAnsi="Times" w:cs="Times New Roman"/>
              <w:color w:val="000000"/>
              <w:sz w:val="22"/>
              <w:szCs w:val="22"/>
            </w:rPr>
          </w:rPrChange>
        </w:rPr>
        <w:t xml:space="preserve"> hexamer, </w:t>
      </w:r>
      <w:r w:rsidR="00081FEF" w:rsidRPr="00A7145A">
        <w:rPr>
          <w:rFonts w:ascii="Times" w:hAnsi="Times" w:cs="Times New Roman"/>
          <w:sz w:val="22"/>
          <w:szCs w:val="22"/>
          <w:rPrChange w:id="670" w:author="Kevin Corbett" w:date="2015-04-04T11:23:00Z">
            <w:rPr>
              <w:rFonts w:ascii="Times" w:hAnsi="Times" w:cs="Times New Roman"/>
              <w:color w:val="000000"/>
              <w:sz w:val="22"/>
              <w:szCs w:val="22"/>
            </w:rPr>
          </w:rPrChange>
        </w:rPr>
        <w:t xml:space="preserve">about 1 copy of </w:t>
      </w:r>
      <w:del w:id="671" w:author="Kevin Corbett" w:date="2015-04-04T11:56:00Z">
        <w:r w:rsidR="00081FEF" w:rsidRPr="00A7145A" w:rsidDel="00D0390A">
          <w:rPr>
            <w:rFonts w:ascii="Times" w:hAnsi="Times" w:cs="Times New Roman"/>
            <w:sz w:val="22"/>
            <w:szCs w:val="22"/>
            <w:rPrChange w:id="672" w:author="Kevin Corbett" w:date="2015-04-04T11:23:00Z">
              <w:rPr>
                <w:rFonts w:ascii="Times" w:hAnsi="Times" w:cs="Times New Roman"/>
                <w:color w:val="000000"/>
                <w:sz w:val="22"/>
                <w:szCs w:val="22"/>
              </w:rPr>
            </w:rPrChange>
          </w:rPr>
          <w:delText>each protein</w:delText>
        </w:r>
      </w:del>
      <w:ins w:id="673" w:author="Kevin Corbett" w:date="2015-04-04T11:56:00Z">
        <w:r w:rsidR="00D0390A">
          <w:rPr>
            <w:rFonts w:ascii="Times" w:hAnsi="Times" w:cs="Times New Roman"/>
            <w:sz w:val="22"/>
            <w:szCs w:val="22"/>
          </w:rPr>
          <w:t>p31(comet):C-MAD2</w:t>
        </w:r>
        <w:r w:rsidR="00D0390A" w:rsidRPr="00D0390A">
          <w:rPr>
            <w:rFonts w:ascii="Times" w:hAnsi="Times" w:cs="Times New Roman"/>
            <w:sz w:val="22"/>
            <w:szCs w:val="22"/>
            <w:vertAlign w:val="superscript"/>
            <w:rPrChange w:id="674" w:author="Kevin Corbett" w:date="2015-04-04T11:56:00Z">
              <w:rPr>
                <w:rFonts w:ascii="Times" w:hAnsi="Times" w:cs="Times New Roman"/>
                <w:sz w:val="22"/>
                <w:szCs w:val="22"/>
              </w:rPr>
            </w:rPrChange>
          </w:rPr>
          <w:t>R133A</w:t>
        </w:r>
      </w:ins>
      <w:r w:rsidR="00081FEF" w:rsidRPr="00A7145A">
        <w:rPr>
          <w:rFonts w:ascii="Times" w:hAnsi="Times" w:cs="Times New Roman"/>
          <w:sz w:val="22"/>
          <w:szCs w:val="22"/>
          <w:rPrChange w:id="675" w:author="Kevin Corbett" w:date="2015-04-04T11:23:00Z">
            <w:rPr>
              <w:rFonts w:ascii="Times" w:hAnsi="Times" w:cs="Times New Roman"/>
              <w:color w:val="000000"/>
              <w:sz w:val="22"/>
              <w:szCs w:val="22"/>
            </w:rPr>
          </w:rPrChange>
        </w:rPr>
        <w:t xml:space="preserve"> was shifted into the TRIP13 peak</w:t>
      </w:r>
      <w:r w:rsidR="00D03D7A" w:rsidRPr="00A7145A">
        <w:rPr>
          <w:rFonts w:ascii="Times" w:hAnsi="Times" w:cs="Times New Roman"/>
          <w:sz w:val="22"/>
          <w:szCs w:val="22"/>
          <w:rPrChange w:id="676" w:author="Kevin Corbett" w:date="2015-04-04T11:23:00Z">
            <w:rPr>
              <w:rFonts w:ascii="Times" w:hAnsi="Times" w:cs="Times New Roman"/>
              <w:color w:val="000000"/>
              <w:sz w:val="22"/>
              <w:szCs w:val="22"/>
            </w:rPr>
          </w:rPrChange>
        </w:rPr>
        <w:t xml:space="preserve"> </w:t>
      </w:r>
      <w:r w:rsidR="00DE36C7" w:rsidRPr="00A7145A">
        <w:rPr>
          <w:rFonts w:ascii="Times" w:hAnsi="Times" w:cs="Times New Roman"/>
          <w:sz w:val="22"/>
          <w:szCs w:val="22"/>
          <w:rPrChange w:id="677" w:author="Kevin Corbett" w:date="2015-04-04T11:23:00Z">
            <w:rPr>
              <w:rFonts w:ascii="Times" w:hAnsi="Times" w:cs="Times New Roman"/>
              <w:color w:val="000000"/>
              <w:sz w:val="22"/>
              <w:szCs w:val="22"/>
            </w:rPr>
          </w:rPrChange>
        </w:rPr>
        <w:t>(</w:t>
      </w:r>
      <w:r w:rsidR="00DE36C7" w:rsidRPr="00A7145A">
        <w:rPr>
          <w:rFonts w:ascii="Times" w:hAnsi="Times" w:cs="Times New Roman"/>
          <w:b/>
          <w:sz w:val="22"/>
          <w:szCs w:val="22"/>
          <w:rPrChange w:id="678" w:author="Kevin Corbett" w:date="2015-04-04T11:23:00Z">
            <w:rPr>
              <w:rFonts w:ascii="Times" w:hAnsi="Times" w:cs="Times New Roman"/>
              <w:b/>
              <w:color w:val="0000FF"/>
              <w:sz w:val="22"/>
              <w:szCs w:val="22"/>
            </w:rPr>
          </w:rPrChange>
        </w:rPr>
        <w:t xml:space="preserve">Figure </w:t>
      </w:r>
      <w:del w:id="679" w:author="Kevin Corbett" w:date="2015-03-30T15:16:00Z">
        <w:r w:rsidR="00DE36C7" w:rsidRPr="00A7145A" w:rsidDel="00CE6CF9">
          <w:rPr>
            <w:rFonts w:ascii="Times" w:hAnsi="Times" w:cs="Times New Roman"/>
            <w:b/>
            <w:sz w:val="22"/>
            <w:szCs w:val="22"/>
            <w:rPrChange w:id="680" w:author="Kevin Corbett" w:date="2015-04-04T11:23:00Z">
              <w:rPr>
                <w:rFonts w:ascii="Times" w:hAnsi="Times" w:cs="Times New Roman"/>
                <w:b/>
                <w:color w:val="0000FF"/>
                <w:sz w:val="22"/>
                <w:szCs w:val="22"/>
              </w:rPr>
            </w:rPrChange>
          </w:rPr>
          <w:delText>4D</w:delText>
        </w:r>
      </w:del>
      <w:ins w:id="681" w:author="Kevin Corbett" w:date="2015-03-30T15:16:00Z">
        <w:r w:rsidR="00F010DF" w:rsidRPr="00A7145A">
          <w:rPr>
            <w:rFonts w:ascii="Times" w:hAnsi="Times" w:cs="Times New Roman"/>
            <w:b/>
            <w:sz w:val="22"/>
            <w:szCs w:val="22"/>
            <w:rPrChange w:id="682" w:author="Kevin Corbett" w:date="2015-04-04T11:23:00Z">
              <w:rPr>
                <w:rFonts w:ascii="Times" w:hAnsi="Times" w:cs="Times New Roman"/>
                <w:b/>
                <w:color w:val="0000FF"/>
                <w:sz w:val="22"/>
                <w:szCs w:val="22"/>
              </w:rPr>
            </w:rPrChange>
          </w:rPr>
          <w:t>5</w:t>
        </w:r>
        <w:r w:rsidR="00CE6CF9" w:rsidRPr="00A7145A">
          <w:rPr>
            <w:rFonts w:ascii="Times" w:hAnsi="Times" w:cs="Times New Roman"/>
            <w:b/>
            <w:sz w:val="22"/>
            <w:szCs w:val="22"/>
            <w:rPrChange w:id="683" w:author="Kevin Corbett" w:date="2015-04-04T11:23:00Z">
              <w:rPr>
                <w:rFonts w:ascii="Times" w:hAnsi="Times" w:cs="Times New Roman"/>
                <w:b/>
                <w:color w:val="0000FF"/>
                <w:sz w:val="22"/>
                <w:szCs w:val="22"/>
              </w:rPr>
            </w:rPrChange>
          </w:rPr>
          <w:t>E</w:t>
        </w:r>
      </w:ins>
      <w:r w:rsidR="00DE36C7" w:rsidRPr="00A7145A">
        <w:rPr>
          <w:rFonts w:ascii="Times" w:hAnsi="Times" w:cs="Times New Roman"/>
          <w:b/>
          <w:sz w:val="22"/>
          <w:szCs w:val="22"/>
          <w:rPrChange w:id="684" w:author="Kevin Corbett" w:date="2015-04-04T11:23:00Z">
            <w:rPr>
              <w:rFonts w:ascii="Times" w:hAnsi="Times" w:cs="Times New Roman"/>
              <w:b/>
              <w:color w:val="0000FF"/>
              <w:sz w:val="22"/>
              <w:szCs w:val="22"/>
            </w:rPr>
          </w:rPrChange>
        </w:rPr>
        <w:t xml:space="preserve">, </w:t>
      </w:r>
      <w:ins w:id="685" w:author="Kevin Corbett" w:date="2015-04-13T16:46:00Z">
        <w:r w:rsidR="00F85FEE">
          <w:rPr>
            <w:rFonts w:ascii="Times" w:hAnsi="Times" w:cs="Times New Roman"/>
            <w:b/>
            <w:sz w:val="22"/>
            <w:szCs w:val="22"/>
          </w:rPr>
          <w:t xml:space="preserve">F, </w:t>
        </w:r>
      </w:ins>
      <w:r w:rsidR="00C12563" w:rsidRPr="00A7145A">
        <w:rPr>
          <w:rFonts w:ascii="Times" w:hAnsi="Times" w:cs="Times New Roman"/>
          <w:b/>
          <w:sz w:val="22"/>
          <w:szCs w:val="22"/>
          <w:rPrChange w:id="686" w:author="Kevin Corbett" w:date="2015-04-04T11:23:00Z">
            <w:rPr>
              <w:rFonts w:ascii="Times" w:hAnsi="Times" w:cs="Times New Roman"/>
              <w:b/>
              <w:color w:val="0000FF"/>
              <w:sz w:val="22"/>
              <w:szCs w:val="22"/>
            </w:rPr>
          </w:rPrChange>
        </w:rPr>
        <w:t xml:space="preserve">Figure </w:t>
      </w:r>
      <w:ins w:id="687" w:author="Kevin Corbett" w:date="2015-04-01T13:27:00Z">
        <w:r w:rsidR="00F010DF" w:rsidRPr="00A7145A">
          <w:rPr>
            <w:rFonts w:ascii="Times" w:hAnsi="Times" w:cs="Times New Roman"/>
            <w:b/>
            <w:sz w:val="22"/>
            <w:szCs w:val="22"/>
            <w:rPrChange w:id="688" w:author="Kevin Corbett" w:date="2015-04-04T11:23:00Z">
              <w:rPr>
                <w:rFonts w:ascii="Times" w:hAnsi="Times" w:cs="Times New Roman"/>
                <w:b/>
                <w:color w:val="0000FF"/>
                <w:sz w:val="22"/>
                <w:szCs w:val="22"/>
              </w:rPr>
            </w:rPrChange>
          </w:rPr>
          <w:t>5</w:t>
        </w:r>
      </w:ins>
      <w:del w:id="689" w:author="Kevin Corbett" w:date="2015-04-01T13:27:00Z">
        <w:r w:rsidR="00C12563" w:rsidRPr="00A7145A" w:rsidDel="00F010DF">
          <w:rPr>
            <w:rFonts w:ascii="Times" w:hAnsi="Times" w:cs="Times New Roman"/>
            <w:b/>
            <w:sz w:val="22"/>
            <w:szCs w:val="22"/>
            <w:rPrChange w:id="690" w:author="Kevin Corbett" w:date="2015-04-04T11:23:00Z">
              <w:rPr>
                <w:rFonts w:ascii="Times" w:hAnsi="Times" w:cs="Times New Roman"/>
                <w:b/>
                <w:color w:val="0000FF"/>
                <w:sz w:val="22"/>
                <w:szCs w:val="22"/>
              </w:rPr>
            </w:rPrChange>
          </w:rPr>
          <w:delText>4</w:delText>
        </w:r>
      </w:del>
      <w:r w:rsidR="00C12563" w:rsidRPr="00A7145A">
        <w:rPr>
          <w:rFonts w:ascii="Times" w:hAnsi="Times" w:cs="Times New Roman"/>
          <w:b/>
          <w:sz w:val="22"/>
          <w:szCs w:val="22"/>
          <w:rPrChange w:id="691" w:author="Kevin Corbett" w:date="2015-04-04T11:23:00Z">
            <w:rPr>
              <w:rFonts w:ascii="Times" w:hAnsi="Times" w:cs="Times New Roman"/>
              <w:b/>
              <w:color w:val="0000FF"/>
              <w:sz w:val="22"/>
              <w:szCs w:val="22"/>
            </w:rPr>
          </w:rPrChange>
        </w:rPr>
        <w:t xml:space="preserve">-figure supplement </w:t>
      </w:r>
      <w:ins w:id="692" w:author="Kevin Corbett" w:date="2015-04-01T13:27:00Z">
        <w:r w:rsidR="00F010DF" w:rsidRPr="00A7145A">
          <w:rPr>
            <w:rFonts w:ascii="Times" w:hAnsi="Times" w:cs="Times New Roman"/>
            <w:b/>
            <w:sz w:val="22"/>
            <w:szCs w:val="22"/>
            <w:rPrChange w:id="693" w:author="Kevin Corbett" w:date="2015-04-04T11:23:00Z">
              <w:rPr>
                <w:rFonts w:ascii="Times" w:hAnsi="Times" w:cs="Times New Roman"/>
                <w:b/>
                <w:color w:val="0000FF"/>
                <w:sz w:val="22"/>
                <w:szCs w:val="22"/>
              </w:rPr>
            </w:rPrChange>
          </w:rPr>
          <w:t>1</w:t>
        </w:r>
      </w:ins>
      <w:del w:id="694" w:author="Kevin Corbett" w:date="2015-04-01T13:27:00Z">
        <w:r w:rsidR="00C12563" w:rsidRPr="00A7145A" w:rsidDel="00F010DF">
          <w:rPr>
            <w:rFonts w:ascii="Times" w:hAnsi="Times" w:cs="Times New Roman"/>
            <w:b/>
            <w:sz w:val="22"/>
            <w:szCs w:val="22"/>
            <w:rPrChange w:id="695" w:author="Kevin Corbett" w:date="2015-04-04T11:23:00Z">
              <w:rPr>
                <w:rFonts w:ascii="Times" w:hAnsi="Times" w:cs="Times New Roman"/>
                <w:b/>
                <w:color w:val="0000FF"/>
                <w:sz w:val="22"/>
                <w:szCs w:val="22"/>
              </w:rPr>
            </w:rPrChange>
          </w:rPr>
          <w:delText>4</w:delText>
        </w:r>
      </w:del>
      <w:r w:rsidR="00DE36C7" w:rsidRPr="00A7145A">
        <w:rPr>
          <w:rFonts w:ascii="Times" w:hAnsi="Times" w:cs="Times New Roman"/>
          <w:sz w:val="22"/>
          <w:szCs w:val="22"/>
          <w:rPrChange w:id="696" w:author="Kevin Corbett" w:date="2015-04-04T11:23:00Z">
            <w:rPr>
              <w:rFonts w:ascii="Times" w:hAnsi="Times" w:cs="Times New Roman"/>
              <w:color w:val="000000"/>
              <w:sz w:val="22"/>
              <w:szCs w:val="22"/>
            </w:rPr>
          </w:rPrChange>
        </w:rPr>
        <w:t>)</w:t>
      </w:r>
      <w:r w:rsidR="002D4DEC" w:rsidRPr="00A7145A">
        <w:rPr>
          <w:rFonts w:ascii="Times" w:hAnsi="Times" w:cs="Times New Roman"/>
          <w:sz w:val="22"/>
          <w:szCs w:val="22"/>
          <w:rPrChange w:id="697" w:author="Kevin Corbett" w:date="2015-04-04T11:23:00Z">
            <w:rPr>
              <w:rFonts w:ascii="Times" w:hAnsi="Times" w:cs="Times New Roman"/>
              <w:color w:val="000000"/>
              <w:sz w:val="22"/>
              <w:szCs w:val="22"/>
            </w:rPr>
          </w:rPrChange>
        </w:rPr>
        <w:t>.</w:t>
      </w:r>
      <w:r w:rsidR="00DE36C7" w:rsidRPr="00A7145A">
        <w:rPr>
          <w:rFonts w:ascii="Times" w:hAnsi="Times" w:cs="Times New Roman"/>
          <w:sz w:val="22"/>
          <w:szCs w:val="22"/>
          <w:rPrChange w:id="698" w:author="Kevin Corbett" w:date="2015-04-04T11:23:00Z">
            <w:rPr>
              <w:rFonts w:ascii="Times" w:hAnsi="Times" w:cs="Times New Roman"/>
              <w:color w:val="000000"/>
              <w:sz w:val="22"/>
              <w:szCs w:val="22"/>
            </w:rPr>
          </w:rPrChange>
        </w:rPr>
        <w:t xml:space="preserve"> </w:t>
      </w:r>
      <w:r w:rsidR="00AC5EF4" w:rsidRPr="00A7145A">
        <w:rPr>
          <w:rFonts w:ascii="Times" w:hAnsi="Times" w:cs="Times New Roman"/>
          <w:sz w:val="22"/>
          <w:szCs w:val="22"/>
          <w:rPrChange w:id="699" w:author="Kevin Corbett" w:date="2015-04-04T11:23:00Z">
            <w:rPr>
              <w:rFonts w:ascii="Times" w:hAnsi="Times" w:cs="Times New Roman"/>
              <w:color w:val="000000"/>
              <w:sz w:val="22"/>
              <w:szCs w:val="22"/>
            </w:rPr>
          </w:rPrChange>
        </w:rPr>
        <w:t xml:space="preserve">MAD2 </w:t>
      </w:r>
      <w:r w:rsidR="00081FEF" w:rsidRPr="00A7145A">
        <w:rPr>
          <w:rFonts w:ascii="Times" w:hAnsi="Times" w:cs="Times New Roman"/>
          <w:sz w:val="22"/>
          <w:szCs w:val="22"/>
          <w:rPrChange w:id="700" w:author="Kevin Corbett" w:date="2015-04-04T11:23:00Z">
            <w:rPr>
              <w:rFonts w:ascii="Times" w:hAnsi="Times" w:cs="Times New Roman"/>
              <w:color w:val="000000"/>
              <w:sz w:val="22"/>
              <w:szCs w:val="22"/>
            </w:rPr>
          </w:rPrChange>
        </w:rPr>
        <w:t>did</w:t>
      </w:r>
      <w:r w:rsidR="00AC5EF4" w:rsidRPr="00A7145A">
        <w:rPr>
          <w:rFonts w:ascii="Times" w:hAnsi="Times" w:cs="Times New Roman"/>
          <w:sz w:val="22"/>
          <w:szCs w:val="22"/>
          <w:rPrChange w:id="701" w:author="Kevin Corbett" w:date="2015-04-04T11:23:00Z">
            <w:rPr>
              <w:rFonts w:ascii="Times" w:hAnsi="Times" w:cs="Times New Roman"/>
              <w:color w:val="000000"/>
              <w:sz w:val="22"/>
              <w:szCs w:val="22"/>
            </w:rPr>
          </w:rPrChange>
        </w:rPr>
        <w:t xml:space="preserve"> not shift in the absence of p31(comet), and only a very small amount of p31(comet) shift</w:t>
      </w:r>
      <w:r w:rsidR="00081FEF" w:rsidRPr="00A7145A">
        <w:rPr>
          <w:rFonts w:ascii="Times" w:hAnsi="Times" w:cs="Times New Roman"/>
          <w:sz w:val="22"/>
          <w:szCs w:val="22"/>
          <w:rPrChange w:id="702" w:author="Kevin Corbett" w:date="2015-04-04T11:23:00Z">
            <w:rPr>
              <w:rFonts w:ascii="Times" w:hAnsi="Times" w:cs="Times New Roman"/>
              <w:color w:val="000000"/>
              <w:sz w:val="22"/>
              <w:szCs w:val="22"/>
            </w:rPr>
          </w:rPrChange>
        </w:rPr>
        <w:t>ed</w:t>
      </w:r>
      <w:r w:rsidR="00AC5EF4" w:rsidRPr="00A7145A">
        <w:rPr>
          <w:rFonts w:ascii="Times" w:hAnsi="Times" w:cs="Times New Roman"/>
          <w:sz w:val="22"/>
          <w:szCs w:val="22"/>
          <w:rPrChange w:id="703" w:author="Kevin Corbett" w:date="2015-04-04T11:23:00Z">
            <w:rPr>
              <w:rFonts w:ascii="Times" w:hAnsi="Times" w:cs="Times New Roman"/>
              <w:color w:val="000000"/>
              <w:sz w:val="22"/>
              <w:szCs w:val="22"/>
            </w:rPr>
          </w:rPrChange>
        </w:rPr>
        <w:t xml:space="preserve"> in the absence of MAD2</w:t>
      </w:r>
      <w:r w:rsidR="003C0895" w:rsidRPr="00A7145A">
        <w:rPr>
          <w:rFonts w:ascii="Times" w:hAnsi="Times" w:cs="Times New Roman"/>
          <w:sz w:val="22"/>
          <w:szCs w:val="22"/>
          <w:rPrChange w:id="704" w:author="Kevin Corbett" w:date="2015-04-04T11:23:00Z">
            <w:rPr>
              <w:rFonts w:ascii="Times" w:hAnsi="Times" w:cs="Times New Roman"/>
              <w:color w:val="000000"/>
              <w:sz w:val="22"/>
              <w:szCs w:val="22"/>
            </w:rPr>
          </w:rPrChange>
        </w:rPr>
        <w:t xml:space="preserve"> (</w:t>
      </w:r>
      <w:r w:rsidR="00C12563" w:rsidRPr="00A7145A">
        <w:rPr>
          <w:rFonts w:ascii="Times" w:hAnsi="Times" w:cs="Times New Roman"/>
          <w:b/>
          <w:sz w:val="22"/>
          <w:szCs w:val="22"/>
          <w:rPrChange w:id="705" w:author="Kevin Corbett" w:date="2015-04-04T11:23:00Z">
            <w:rPr>
              <w:rFonts w:ascii="Times" w:hAnsi="Times" w:cs="Times New Roman"/>
              <w:b/>
              <w:color w:val="0000FF"/>
              <w:sz w:val="22"/>
              <w:szCs w:val="22"/>
            </w:rPr>
          </w:rPrChange>
        </w:rPr>
        <w:t xml:space="preserve">Figure </w:t>
      </w:r>
      <w:ins w:id="706" w:author="Kevin Corbett" w:date="2015-04-01T13:27:00Z">
        <w:r w:rsidR="00F010DF" w:rsidRPr="00A7145A">
          <w:rPr>
            <w:rFonts w:ascii="Times" w:hAnsi="Times" w:cs="Times New Roman"/>
            <w:b/>
            <w:sz w:val="22"/>
            <w:szCs w:val="22"/>
            <w:rPrChange w:id="707" w:author="Kevin Corbett" w:date="2015-04-04T11:23:00Z">
              <w:rPr>
                <w:rFonts w:ascii="Times" w:hAnsi="Times" w:cs="Times New Roman"/>
                <w:b/>
                <w:color w:val="0000FF"/>
                <w:sz w:val="22"/>
                <w:szCs w:val="22"/>
              </w:rPr>
            </w:rPrChange>
          </w:rPr>
          <w:t>5</w:t>
        </w:r>
      </w:ins>
      <w:del w:id="708" w:author="Kevin Corbett" w:date="2015-04-01T13:27:00Z">
        <w:r w:rsidR="00C12563" w:rsidRPr="00A7145A" w:rsidDel="00F010DF">
          <w:rPr>
            <w:rFonts w:ascii="Times" w:hAnsi="Times" w:cs="Times New Roman"/>
            <w:b/>
            <w:sz w:val="22"/>
            <w:szCs w:val="22"/>
            <w:rPrChange w:id="709" w:author="Kevin Corbett" w:date="2015-04-04T11:23:00Z">
              <w:rPr>
                <w:rFonts w:ascii="Times" w:hAnsi="Times" w:cs="Times New Roman"/>
                <w:b/>
                <w:color w:val="0000FF"/>
                <w:sz w:val="22"/>
                <w:szCs w:val="22"/>
              </w:rPr>
            </w:rPrChange>
          </w:rPr>
          <w:delText>4</w:delText>
        </w:r>
      </w:del>
      <w:r w:rsidR="00C12563" w:rsidRPr="00A7145A">
        <w:rPr>
          <w:rFonts w:ascii="Times" w:hAnsi="Times" w:cs="Times New Roman"/>
          <w:b/>
          <w:sz w:val="22"/>
          <w:szCs w:val="22"/>
          <w:rPrChange w:id="710" w:author="Kevin Corbett" w:date="2015-04-04T11:23:00Z">
            <w:rPr>
              <w:rFonts w:ascii="Times" w:hAnsi="Times" w:cs="Times New Roman"/>
              <w:b/>
              <w:color w:val="0000FF"/>
              <w:sz w:val="22"/>
              <w:szCs w:val="22"/>
            </w:rPr>
          </w:rPrChange>
        </w:rPr>
        <w:t xml:space="preserve">-figure supplement </w:t>
      </w:r>
      <w:ins w:id="711" w:author="Kevin Corbett" w:date="2015-04-01T13:27:00Z">
        <w:r w:rsidR="00F010DF" w:rsidRPr="00A7145A">
          <w:rPr>
            <w:rFonts w:ascii="Times" w:hAnsi="Times" w:cs="Times New Roman"/>
            <w:b/>
            <w:sz w:val="22"/>
            <w:szCs w:val="22"/>
            <w:rPrChange w:id="712" w:author="Kevin Corbett" w:date="2015-04-04T11:23:00Z">
              <w:rPr>
                <w:rFonts w:ascii="Times" w:hAnsi="Times" w:cs="Times New Roman"/>
                <w:b/>
                <w:color w:val="0000FF"/>
                <w:sz w:val="22"/>
                <w:szCs w:val="22"/>
              </w:rPr>
            </w:rPrChange>
          </w:rPr>
          <w:t>1</w:t>
        </w:r>
      </w:ins>
      <w:del w:id="713" w:author="Kevin Corbett" w:date="2015-04-01T13:27:00Z">
        <w:r w:rsidR="00C12563" w:rsidRPr="00A7145A" w:rsidDel="00F010DF">
          <w:rPr>
            <w:rFonts w:ascii="Times" w:hAnsi="Times" w:cs="Times New Roman"/>
            <w:b/>
            <w:sz w:val="22"/>
            <w:szCs w:val="22"/>
            <w:rPrChange w:id="714" w:author="Kevin Corbett" w:date="2015-04-04T11:23:00Z">
              <w:rPr>
                <w:rFonts w:ascii="Times" w:hAnsi="Times" w:cs="Times New Roman"/>
                <w:b/>
                <w:color w:val="0000FF"/>
                <w:sz w:val="22"/>
                <w:szCs w:val="22"/>
              </w:rPr>
            </w:rPrChange>
          </w:rPr>
          <w:delText>3</w:delText>
        </w:r>
      </w:del>
      <w:r w:rsidR="003C0895" w:rsidRPr="00A7145A">
        <w:rPr>
          <w:rFonts w:ascii="Times" w:hAnsi="Times" w:cs="Times New Roman"/>
          <w:sz w:val="22"/>
          <w:szCs w:val="22"/>
          <w:rPrChange w:id="715" w:author="Kevin Corbett" w:date="2015-04-04T11:23:00Z">
            <w:rPr>
              <w:rFonts w:ascii="Times" w:hAnsi="Times" w:cs="Times New Roman"/>
              <w:color w:val="000000"/>
              <w:sz w:val="22"/>
              <w:szCs w:val="22"/>
            </w:rPr>
          </w:rPrChange>
        </w:rPr>
        <w:t>)</w:t>
      </w:r>
      <w:r w:rsidR="00AC5EF4" w:rsidRPr="00A7145A">
        <w:rPr>
          <w:rFonts w:ascii="Times" w:hAnsi="Times" w:cs="Times New Roman"/>
          <w:sz w:val="22"/>
          <w:szCs w:val="22"/>
          <w:rPrChange w:id="716" w:author="Kevin Corbett" w:date="2015-04-04T11:23:00Z">
            <w:rPr>
              <w:rFonts w:ascii="Times" w:hAnsi="Times" w:cs="Times New Roman"/>
              <w:color w:val="000000"/>
              <w:sz w:val="22"/>
              <w:szCs w:val="22"/>
            </w:rPr>
          </w:rPrChange>
        </w:rPr>
        <w:t>.</w:t>
      </w:r>
      <w:r w:rsidR="003C0895" w:rsidRPr="00A7145A">
        <w:rPr>
          <w:rFonts w:ascii="Times" w:hAnsi="Times" w:cs="Times New Roman"/>
          <w:sz w:val="22"/>
          <w:szCs w:val="22"/>
          <w:rPrChange w:id="717" w:author="Kevin Corbett" w:date="2015-04-04T11:23:00Z">
            <w:rPr>
              <w:rFonts w:ascii="Times" w:hAnsi="Times" w:cs="Times New Roman"/>
              <w:color w:val="000000"/>
              <w:sz w:val="22"/>
              <w:szCs w:val="22"/>
            </w:rPr>
          </w:rPrChange>
        </w:rPr>
        <w:t xml:space="preserve"> p31(comet) mutants that disrupt either MAD2 or TRIP13 binding also largely eliminated p31(comet):MAD2 co</w:t>
      </w:r>
      <w:r w:rsidR="00F46609" w:rsidRPr="00A7145A">
        <w:rPr>
          <w:rFonts w:ascii="Times" w:hAnsi="Times" w:cs="Times New Roman"/>
          <w:sz w:val="22"/>
          <w:szCs w:val="22"/>
          <w:rPrChange w:id="718" w:author="Kevin Corbett" w:date="2015-04-04T11:23:00Z">
            <w:rPr>
              <w:rFonts w:ascii="Times" w:hAnsi="Times" w:cs="Times New Roman"/>
              <w:color w:val="000000"/>
              <w:sz w:val="22"/>
              <w:szCs w:val="22"/>
            </w:rPr>
          </w:rPrChange>
        </w:rPr>
        <w:t>-</w:t>
      </w:r>
      <w:r w:rsidR="003C0895" w:rsidRPr="00A7145A">
        <w:rPr>
          <w:rFonts w:ascii="Times" w:hAnsi="Times" w:cs="Times New Roman"/>
          <w:sz w:val="22"/>
          <w:szCs w:val="22"/>
          <w:rPrChange w:id="719" w:author="Kevin Corbett" w:date="2015-04-04T11:23:00Z">
            <w:rPr>
              <w:rFonts w:ascii="Times" w:hAnsi="Times" w:cs="Times New Roman"/>
              <w:color w:val="000000"/>
              <w:sz w:val="22"/>
              <w:szCs w:val="22"/>
            </w:rPr>
          </w:rPrChange>
        </w:rPr>
        <w:t>migration with TRIP13</w:t>
      </w:r>
      <w:r w:rsidR="003C0895" w:rsidRPr="00A7145A">
        <w:rPr>
          <w:rFonts w:ascii="Times" w:hAnsi="Times" w:cs="Times New Roman"/>
          <w:sz w:val="22"/>
          <w:szCs w:val="22"/>
          <w:vertAlign w:val="superscript"/>
          <w:rPrChange w:id="720" w:author="Kevin Corbett" w:date="2015-04-04T11:23:00Z">
            <w:rPr>
              <w:rFonts w:ascii="Times" w:hAnsi="Times" w:cs="Times New Roman"/>
              <w:color w:val="000000"/>
              <w:sz w:val="22"/>
              <w:szCs w:val="22"/>
              <w:vertAlign w:val="superscript"/>
            </w:rPr>
          </w:rPrChange>
        </w:rPr>
        <w:t>E253Q</w:t>
      </w:r>
      <w:r w:rsidR="003C0895" w:rsidRPr="00A7145A">
        <w:rPr>
          <w:rFonts w:ascii="Times" w:hAnsi="Times" w:cs="Times New Roman"/>
          <w:sz w:val="22"/>
          <w:szCs w:val="22"/>
          <w:rPrChange w:id="721" w:author="Kevin Corbett" w:date="2015-04-04T11:23:00Z">
            <w:rPr>
              <w:rFonts w:ascii="Times" w:hAnsi="Times" w:cs="Times New Roman"/>
              <w:color w:val="000000"/>
              <w:sz w:val="22"/>
              <w:szCs w:val="22"/>
            </w:rPr>
          </w:rPrChange>
        </w:rPr>
        <w:t xml:space="preserve"> (</w:t>
      </w:r>
      <w:r w:rsidR="00C12563" w:rsidRPr="00A7145A">
        <w:rPr>
          <w:rFonts w:ascii="Times" w:hAnsi="Times" w:cs="Times New Roman"/>
          <w:b/>
          <w:sz w:val="22"/>
          <w:szCs w:val="22"/>
          <w:rPrChange w:id="722" w:author="Kevin Corbett" w:date="2015-04-04T11:23:00Z">
            <w:rPr>
              <w:rFonts w:ascii="Times" w:hAnsi="Times" w:cs="Times New Roman"/>
              <w:b/>
              <w:color w:val="0000FF"/>
              <w:sz w:val="22"/>
              <w:szCs w:val="22"/>
            </w:rPr>
          </w:rPrChange>
        </w:rPr>
        <w:t xml:space="preserve">Figure </w:t>
      </w:r>
      <w:ins w:id="723" w:author="Kevin Corbett" w:date="2015-04-01T13:28:00Z">
        <w:r w:rsidR="00F010DF" w:rsidRPr="00A7145A">
          <w:rPr>
            <w:rFonts w:ascii="Times" w:hAnsi="Times" w:cs="Times New Roman"/>
            <w:b/>
            <w:sz w:val="22"/>
            <w:szCs w:val="22"/>
            <w:rPrChange w:id="724" w:author="Kevin Corbett" w:date="2015-04-04T11:23:00Z">
              <w:rPr>
                <w:rFonts w:ascii="Times" w:hAnsi="Times" w:cs="Times New Roman"/>
                <w:b/>
                <w:color w:val="0000FF"/>
                <w:sz w:val="22"/>
                <w:szCs w:val="22"/>
              </w:rPr>
            </w:rPrChange>
          </w:rPr>
          <w:t>5</w:t>
        </w:r>
      </w:ins>
      <w:del w:id="725" w:author="Kevin Corbett" w:date="2015-04-01T13:28:00Z">
        <w:r w:rsidR="00C12563" w:rsidRPr="00A7145A" w:rsidDel="00F010DF">
          <w:rPr>
            <w:rFonts w:ascii="Times" w:hAnsi="Times" w:cs="Times New Roman"/>
            <w:b/>
            <w:sz w:val="22"/>
            <w:szCs w:val="22"/>
            <w:rPrChange w:id="726" w:author="Kevin Corbett" w:date="2015-04-04T11:23:00Z">
              <w:rPr>
                <w:rFonts w:ascii="Times" w:hAnsi="Times" w:cs="Times New Roman"/>
                <w:b/>
                <w:color w:val="0000FF"/>
                <w:sz w:val="22"/>
                <w:szCs w:val="22"/>
              </w:rPr>
            </w:rPrChange>
          </w:rPr>
          <w:delText>4</w:delText>
        </w:r>
      </w:del>
      <w:r w:rsidR="00C12563" w:rsidRPr="00A7145A">
        <w:rPr>
          <w:rFonts w:ascii="Times" w:hAnsi="Times" w:cs="Times New Roman"/>
          <w:b/>
          <w:sz w:val="22"/>
          <w:szCs w:val="22"/>
          <w:rPrChange w:id="727" w:author="Kevin Corbett" w:date="2015-04-04T11:23:00Z">
            <w:rPr>
              <w:rFonts w:ascii="Times" w:hAnsi="Times" w:cs="Times New Roman"/>
              <w:b/>
              <w:color w:val="0000FF"/>
              <w:sz w:val="22"/>
              <w:szCs w:val="22"/>
            </w:rPr>
          </w:rPrChange>
        </w:rPr>
        <w:t xml:space="preserve">-figure supplement </w:t>
      </w:r>
      <w:del w:id="728" w:author="Kevin Corbett" w:date="2015-04-01T13:28:00Z">
        <w:r w:rsidR="00C12563" w:rsidRPr="00A7145A" w:rsidDel="00F010DF">
          <w:rPr>
            <w:rFonts w:ascii="Times" w:hAnsi="Times" w:cs="Times New Roman"/>
            <w:b/>
            <w:sz w:val="22"/>
            <w:szCs w:val="22"/>
            <w:rPrChange w:id="729" w:author="Kevin Corbett" w:date="2015-04-04T11:23:00Z">
              <w:rPr>
                <w:rFonts w:ascii="Times" w:hAnsi="Times" w:cs="Times New Roman"/>
                <w:b/>
                <w:color w:val="0000FF"/>
                <w:sz w:val="22"/>
                <w:szCs w:val="22"/>
              </w:rPr>
            </w:rPrChange>
          </w:rPr>
          <w:delText>3</w:delText>
        </w:r>
      </w:del>
      <w:ins w:id="730" w:author="Kevin Corbett" w:date="2015-04-01T13:28:00Z">
        <w:r w:rsidR="00F010DF" w:rsidRPr="00A7145A">
          <w:rPr>
            <w:rFonts w:ascii="Times" w:hAnsi="Times" w:cs="Times New Roman"/>
            <w:b/>
            <w:sz w:val="22"/>
            <w:szCs w:val="22"/>
            <w:rPrChange w:id="731" w:author="Kevin Corbett" w:date="2015-04-04T11:23:00Z">
              <w:rPr>
                <w:rFonts w:ascii="Times" w:hAnsi="Times" w:cs="Times New Roman"/>
                <w:b/>
                <w:color w:val="0000FF"/>
                <w:sz w:val="22"/>
                <w:szCs w:val="22"/>
              </w:rPr>
            </w:rPrChange>
          </w:rPr>
          <w:t>1</w:t>
        </w:r>
      </w:ins>
      <w:r w:rsidR="003C0895" w:rsidRPr="007956E6">
        <w:rPr>
          <w:rFonts w:ascii="Times" w:hAnsi="Times" w:cs="Times New Roman"/>
          <w:sz w:val="22"/>
          <w:szCs w:val="22"/>
          <w:rPrChange w:id="732" w:author="Kevin Corbett" w:date="2015-04-13T08:20:00Z">
            <w:rPr>
              <w:rFonts w:ascii="Times" w:hAnsi="Times" w:cs="Times New Roman"/>
              <w:color w:val="000000"/>
              <w:sz w:val="22"/>
              <w:szCs w:val="22"/>
            </w:rPr>
          </w:rPrChange>
        </w:rPr>
        <w:t>).</w:t>
      </w:r>
      <w:r w:rsidR="00AC5EF4" w:rsidRPr="00A7145A">
        <w:rPr>
          <w:rFonts w:ascii="Times" w:hAnsi="Times" w:cs="Times New Roman"/>
          <w:sz w:val="22"/>
          <w:szCs w:val="22"/>
          <w:rPrChange w:id="733" w:author="Kevin Corbett" w:date="2015-04-04T11:23:00Z">
            <w:rPr>
              <w:rFonts w:ascii="Times" w:hAnsi="Times" w:cs="Times New Roman"/>
              <w:color w:val="000000"/>
              <w:sz w:val="22"/>
              <w:szCs w:val="22"/>
            </w:rPr>
          </w:rPrChange>
        </w:rPr>
        <w:t xml:space="preserve"> </w:t>
      </w:r>
      <w:r w:rsidR="00203FE3" w:rsidRPr="00A7145A">
        <w:rPr>
          <w:rFonts w:ascii="Times" w:hAnsi="Times" w:cs="Times New Roman"/>
          <w:sz w:val="22"/>
          <w:szCs w:val="22"/>
          <w:rPrChange w:id="734" w:author="Kevin Corbett" w:date="2015-04-04T11:23:00Z">
            <w:rPr>
              <w:rFonts w:ascii="Times" w:hAnsi="Times" w:cs="Times New Roman"/>
              <w:color w:val="000000"/>
              <w:sz w:val="22"/>
              <w:szCs w:val="22"/>
            </w:rPr>
          </w:rPrChange>
        </w:rPr>
        <w:t xml:space="preserve">Taken together with our yeast two-hybrid </w:t>
      </w:r>
      <w:r w:rsidR="00F46609" w:rsidRPr="00A7145A">
        <w:rPr>
          <w:rFonts w:ascii="Times" w:hAnsi="Times" w:cs="Times New Roman"/>
          <w:sz w:val="22"/>
          <w:szCs w:val="22"/>
          <w:rPrChange w:id="735" w:author="Kevin Corbett" w:date="2015-04-04T11:23:00Z">
            <w:rPr>
              <w:rFonts w:ascii="Times" w:hAnsi="Times" w:cs="Times New Roman"/>
              <w:color w:val="000000"/>
              <w:sz w:val="22"/>
              <w:szCs w:val="22"/>
            </w:rPr>
          </w:rPrChange>
        </w:rPr>
        <w:t>results</w:t>
      </w:r>
      <w:r w:rsidR="00203FE3" w:rsidRPr="00A7145A">
        <w:rPr>
          <w:rFonts w:ascii="Times" w:hAnsi="Times" w:cs="Times New Roman"/>
          <w:sz w:val="22"/>
          <w:szCs w:val="22"/>
          <w:rPrChange w:id="736" w:author="Kevin Corbett" w:date="2015-04-04T11:23:00Z">
            <w:rPr>
              <w:rFonts w:ascii="Times" w:hAnsi="Times" w:cs="Times New Roman"/>
              <w:color w:val="000000"/>
              <w:sz w:val="22"/>
              <w:szCs w:val="22"/>
            </w:rPr>
          </w:rPrChange>
        </w:rPr>
        <w:t xml:space="preserve">, </w:t>
      </w:r>
      <w:r w:rsidR="003C0895" w:rsidRPr="00A7145A">
        <w:rPr>
          <w:rFonts w:ascii="Times" w:hAnsi="Times" w:cs="Times New Roman"/>
          <w:sz w:val="22"/>
          <w:szCs w:val="22"/>
          <w:rPrChange w:id="737" w:author="Kevin Corbett" w:date="2015-04-04T11:23:00Z">
            <w:rPr>
              <w:rFonts w:ascii="Times" w:hAnsi="Times" w:cs="Times New Roman"/>
              <w:color w:val="000000"/>
              <w:sz w:val="22"/>
              <w:szCs w:val="22"/>
            </w:rPr>
          </w:rPrChange>
        </w:rPr>
        <w:t>these data suggest</w:t>
      </w:r>
      <w:r w:rsidR="007375BF" w:rsidRPr="00A7145A">
        <w:rPr>
          <w:rFonts w:ascii="Times" w:hAnsi="Times" w:cs="Times New Roman"/>
          <w:sz w:val="22"/>
          <w:szCs w:val="22"/>
          <w:rPrChange w:id="738" w:author="Kevin Corbett" w:date="2015-04-04T11:23:00Z">
            <w:rPr>
              <w:rFonts w:ascii="Times" w:hAnsi="Times" w:cs="Times New Roman"/>
              <w:color w:val="000000"/>
              <w:sz w:val="22"/>
              <w:szCs w:val="22"/>
            </w:rPr>
          </w:rPrChange>
        </w:rPr>
        <w:t xml:space="preserve"> that a</w:t>
      </w:r>
      <w:r w:rsidR="00DE36C7" w:rsidRPr="00A7145A">
        <w:rPr>
          <w:rFonts w:ascii="Times" w:hAnsi="Times" w:cs="Times New Roman"/>
          <w:sz w:val="22"/>
          <w:szCs w:val="22"/>
          <w:rPrChange w:id="739" w:author="Kevin Corbett" w:date="2015-04-04T11:23:00Z">
            <w:rPr>
              <w:rFonts w:ascii="Times" w:hAnsi="Times" w:cs="Times New Roman"/>
              <w:color w:val="000000"/>
              <w:sz w:val="22"/>
              <w:szCs w:val="22"/>
            </w:rPr>
          </w:rPrChange>
        </w:rPr>
        <w:t xml:space="preserve"> single</w:t>
      </w:r>
      <w:r w:rsidR="007375BF" w:rsidRPr="00A7145A">
        <w:rPr>
          <w:rFonts w:ascii="Times" w:hAnsi="Times" w:cs="Times New Roman"/>
          <w:sz w:val="22"/>
          <w:szCs w:val="22"/>
          <w:rPrChange w:id="740" w:author="Kevin Corbett" w:date="2015-04-04T11:23:00Z">
            <w:rPr>
              <w:rFonts w:ascii="Times" w:hAnsi="Times" w:cs="Times New Roman"/>
              <w:color w:val="000000"/>
              <w:sz w:val="22"/>
              <w:szCs w:val="22"/>
            </w:rPr>
          </w:rPrChange>
        </w:rPr>
        <w:t xml:space="preserve"> p31(comet):MAD2 complex associates</w:t>
      </w:r>
      <w:r w:rsidR="00DE36C7" w:rsidRPr="00A7145A">
        <w:rPr>
          <w:rFonts w:ascii="Times" w:hAnsi="Times" w:cs="Times New Roman"/>
          <w:sz w:val="22"/>
          <w:szCs w:val="22"/>
          <w:rPrChange w:id="741" w:author="Kevin Corbett" w:date="2015-04-04T11:23:00Z">
            <w:rPr>
              <w:rFonts w:ascii="Times" w:hAnsi="Times" w:cs="Times New Roman"/>
              <w:color w:val="000000"/>
              <w:sz w:val="22"/>
              <w:szCs w:val="22"/>
            </w:rPr>
          </w:rPrChange>
        </w:rPr>
        <w:t xml:space="preserve"> with a TRIP13 hexamer,</w:t>
      </w:r>
      <w:r w:rsidR="007375BF" w:rsidRPr="00A7145A">
        <w:rPr>
          <w:rFonts w:ascii="Times" w:hAnsi="Times" w:cs="Times New Roman"/>
          <w:sz w:val="22"/>
          <w:szCs w:val="22"/>
          <w:rPrChange w:id="742" w:author="Kevin Corbett" w:date="2015-04-04T11:23:00Z">
            <w:rPr>
              <w:rFonts w:ascii="Times" w:hAnsi="Times" w:cs="Times New Roman"/>
              <w:color w:val="000000"/>
              <w:sz w:val="22"/>
              <w:szCs w:val="22"/>
            </w:rPr>
          </w:rPrChange>
        </w:rPr>
        <w:t xml:space="preserve"> first </w:t>
      </w:r>
      <w:r w:rsidR="00565068" w:rsidRPr="00A7145A">
        <w:rPr>
          <w:rFonts w:ascii="Times" w:hAnsi="Times" w:cs="Times New Roman"/>
          <w:sz w:val="22"/>
          <w:szCs w:val="22"/>
          <w:rPrChange w:id="743" w:author="Kevin Corbett" w:date="2015-04-04T11:23:00Z">
            <w:rPr>
              <w:rFonts w:ascii="Times" w:hAnsi="Times" w:cs="Times New Roman"/>
              <w:color w:val="000000"/>
              <w:sz w:val="22"/>
              <w:szCs w:val="22"/>
            </w:rPr>
          </w:rPrChange>
        </w:rPr>
        <w:t>through transient</w:t>
      </w:r>
      <w:r w:rsidR="007375BF" w:rsidRPr="00A7145A">
        <w:rPr>
          <w:rFonts w:ascii="Times" w:hAnsi="Times" w:cs="Times New Roman"/>
          <w:sz w:val="22"/>
          <w:szCs w:val="22"/>
          <w:rPrChange w:id="744" w:author="Kevin Corbett" w:date="2015-04-04T11:23:00Z">
            <w:rPr>
              <w:rFonts w:ascii="Times" w:hAnsi="Times" w:cs="Times New Roman"/>
              <w:color w:val="000000"/>
              <w:sz w:val="22"/>
              <w:szCs w:val="22"/>
            </w:rPr>
          </w:rPrChange>
        </w:rPr>
        <w:t xml:space="preserve"> TRIP13</w:t>
      </w:r>
      <w:r w:rsidR="00565068" w:rsidRPr="00A7145A">
        <w:rPr>
          <w:rFonts w:ascii="Times" w:hAnsi="Times" w:cs="Times New Roman"/>
          <w:sz w:val="22"/>
          <w:szCs w:val="22"/>
          <w:rPrChange w:id="745" w:author="Kevin Corbett" w:date="2015-04-04T11:23:00Z">
            <w:rPr>
              <w:rFonts w:ascii="Times" w:hAnsi="Times" w:cs="Times New Roman"/>
              <w:color w:val="000000"/>
              <w:sz w:val="22"/>
              <w:szCs w:val="22"/>
            </w:rPr>
          </w:rPrChange>
        </w:rPr>
        <w:t>-</w:t>
      </w:r>
      <w:r w:rsidR="00191697" w:rsidRPr="00A7145A">
        <w:rPr>
          <w:rFonts w:ascii="Times" w:hAnsi="Times" w:cs="Times New Roman"/>
          <w:sz w:val="22"/>
          <w:szCs w:val="22"/>
          <w:rPrChange w:id="746" w:author="Kevin Corbett" w:date="2015-04-04T11:23:00Z">
            <w:rPr>
              <w:rFonts w:ascii="Times" w:hAnsi="Times" w:cs="Times New Roman"/>
              <w:color w:val="000000"/>
              <w:sz w:val="22"/>
              <w:szCs w:val="22"/>
            </w:rPr>
          </w:rPrChange>
        </w:rPr>
        <w:t>p31(comet)</w:t>
      </w:r>
      <w:r w:rsidR="00565068" w:rsidRPr="00A7145A">
        <w:rPr>
          <w:rFonts w:ascii="Times" w:hAnsi="Times" w:cs="Times New Roman"/>
          <w:sz w:val="22"/>
          <w:szCs w:val="22"/>
          <w:rPrChange w:id="747" w:author="Kevin Corbett" w:date="2015-04-04T11:23:00Z">
            <w:rPr>
              <w:rFonts w:ascii="Times" w:hAnsi="Times" w:cs="Times New Roman"/>
              <w:color w:val="000000"/>
              <w:sz w:val="22"/>
              <w:szCs w:val="22"/>
            </w:rPr>
          </w:rPrChange>
        </w:rPr>
        <w:t xml:space="preserve"> binding</w:t>
      </w:r>
      <w:r w:rsidR="00DE2C94" w:rsidRPr="00A7145A">
        <w:rPr>
          <w:rFonts w:ascii="Times" w:hAnsi="Times" w:cs="Times New Roman"/>
          <w:sz w:val="22"/>
          <w:szCs w:val="22"/>
          <w:rPrChange w:id="748" w:author="Kevin Corbett" w:date="2015-04-04T11:23:00Z">
            <w:rPr>
              <w:rFonts w:ascii="Times" w:hAnsi="Times" w:cs="Times New Roman"/>
              <w:color w:val="000000"/>
              <w:sz w:val="22"/>
              <w:szCs w:val="22"/>
            </w:rPr>
          </w:rPrChange>
        </w:rPr>
        <w:t xml:space="preserve"> (likely mediated by the TRIP13 NTD)</w:t>
      </w:r>
      <w:r w:rsidR="007375BF" w:rsidRPr="00A7145A">
        <w:rPr>
          <w:rFonts w:ascii="Times" w:hAnsi="Times" w:cs="Times New Roman"/>
          <w:sz w:val="22"/>
          <w:szCs w:val="22"/>
          <w:rPrChange w:id="749" w:author="Kevin Corbett" w:date="2015-04-04T11:23:00Z">
            <w:rPr>
              <w:rFonts w:ascii="Times" w:hAnsi="Times" w:cs="Times New Roman"/>
              <w:color w:val="000000"/>
              <w:sz w:val="22"/>
              <w:szCs w:val="22"/>
            </w:rPr>
          </w:rPrChange>
        </w:rPr>
        <w:t xml:space="preserve">, then </w:t>
      </w:r>
      <w:r w:rsidR="00DE36C7" w:rsidRPr="00A7145A">
        <w:rPr>
          <w:rFonts w:ascii="Times" w:hAnsi="Times" w:cs="Times New Roman"/>
          <w:sz w:val="22"/>
          <w:szCs w:val="22"/>
          <w:rPrChange w:id="750" w:author="Kevin Corbett" w:date="2015-04-04T11:23:00Z">
            <w:rPr>
              <w:rFonts w:ascii="Times" w:hAnsi="Times" w:cs="Times New Roman"/>
              <w:color w:val="000000"/>
              <w:sz w:val="22"/>
              <w:szCs w:val="22"/>
            </w:rPr>
          </w:rPrChange>
        </w:rPr>
        <w:t>through</w:t>
      </w:r>
      <w:r w:rsidR="007375BF" w:rsidRPr="00A7145A">
        <w:rPr>
          <w:rFonts w:ascii="Times" w:hAnsi="Times" w:cs="Times New Roman"/>
          <w:sz w:val="22"/>
          <w:szCs w:val="22"/>
          <w:rPrChange w:id="751" w:author="Kevin Corbett" w:date="2015-04-04T11:23:00Z">
            <w:rPr>
              <w:rFonts w:ascii="Times" w:hAnsi="Times" w:cs="Times New Roman"/>
              <w:color w:val="000000"/>
              <w:sz w:val="22"/>
              <w:szCs w:val="22"/>
            </w:rPr>
          </w:rPrChange>
        </w:rPr>
        <w:t xml:space="preserve"> direct interactions between </w:t>
      </w:r>
      <w:ins w:id="752" w:author="Kevin Corbett" w:date="2015-04-04T12:02:00Z">
        <w:r w:rsidR="00D0390A" w:rsidRPr="00194C9A">
          <w:rPr>
            <w:rFonts w:ascii="Times" w:hAnsi="Times" w:cs="Times New Roman"/>
            <w:sz w:val="22"/>
            <w:szCs w:val="22"/>
          </w:rPr>
          <w:t xml:space="preserve">TRIP13 </w:t>
        </w:r>
      </w:ins>
      <w:del w:id="753" w:author="Kevin Corbett" w:date="2015-04-04T12:02:00Z">
        <w:r w:rsidR="007375BF" w:rsidRPr="00D0390A" w:rsidDel="00D0390A">
          <w:rPr>
            <w:rFonts w:ascii="Times" w:hAnsi="Times" w:cs="Times New Roman"/>
            <w:sz w:val="22"/>
            <w:szCs w:val="22"/>
          </w:rPr>
          <w:delText xml:space="preserve">MAD2 </w:delText>
        </w:r>
      </w:del>
      <w:r w:rsidR="007375BF" w:rsidRPr="00D0390A">
        <w:rPr>
          <w:rFonts w:ascii="Times" w:hAnsi="Times" w:cs="Times New Roman"/>
          <w:sz w:val="22"/>
          <w:szCs w:val="22"/>
        </w:rPr>
        <w:t xml:space="preserve">and </w:t>
      </w:r>
      <w:ins w:id="754" w:author="Kevin Corbett" w:date="2015-04-04T12:02:00Z">
        <w:r w:rsidR="00D0390A" w:rsidRPr="00476FC3">
          <w:rPr>
            <w:rFonts w:ascii="Times" w:hAnsi="Times" w:cs="Times New Roman"/>
            <w:sz w:val="22"/>
            <w:szCs w:val="22"/>
          </w:rPr>
          <w:t xml:space="preserve">MAD2 </w:t>
        </w:r>
      </w:ins>
      <w:del w:id="755" w:author="Kevin Corbett" w:date="2015-04-04T12:02:00Z">
        <w:r w:rsidR="007375BF" w:rsidRPr="00D0390A" w:rsidDel="00D0390A">
          <w:rPr>
            <w:rFonts w:ascii="Times" w:hAnsi="Times" w:cs="Times New Roman"/>
            <w:sz w:val="22"/>
            <w:szCs w:val="22"/>
          </w:rPr>
          <w:delText>TRIP13</w:delText>
        </w:r>
        <w:r w:rsidR="00DE2C94" w:rsidRPr="00D0390A" w:rsidDel="00D0390A">
          <w:rPr>
            <w:rFonts w:ascii="Times" w:hAnsi="Times" w:cs="Times New Roman"/>
            <w:sz w:val="22"/>
            <w:szCs w:val="22"/>
          </w:rPr>
          <w:delText xml:space="preserve"> </w:delText>
        </w:r>
      </w:del>
      <w:r w:rsidR="00DE2C94" w:rsidRPr="00D0390A">
        <w:rPr>
          <w:rFonts w:ascii="Times" w:hAnsi="Times" w:cs="Times New Roman"/>
          <w:sz w:val="22"/>
          <w:szCs w:val="22"/>
        </w:rPr>
        <w:t>(at the TRIP13 hexamer pore)</w:t>
      </w:r>
      <w:r w:rsidR="00203FE3" w:rsidRPr="00D0390A">
        <w:rPr>
          <w:rFonts w:ascii="Times" w:hAnsi="Times" w:cs="Times New Roman"/>
          <w:sz w:val="22"/>
          <w:szCs w:val="22"/>
        </w:rPr>
        <w:t xml:space="preserve">. </w:t>
      </w:r>
      <w:del w:id="756" w:author="Kevin Corbett" w:date="2015-04-13T17:21:00Z">
        <w:r w:rsidR="00203FE3" w:rsidRPr="00D0390A" w:rsidDel="004B12CE">
          <w:rPr>
            <w:rFonts w:ascii="Times" w:hAnsi="Times" w:cs="Times New Roman"/>
            <w:sz w:val="22"/>
            <w:szCs w:val="22"/>
          </w:rPr>
          <w:delText>As TRIP13</w:delText>
        </w:r>
        <w:r w:rsidR="00203FE3" w:rsidRPr="00D0390A" w:rsidDel="004B12CE">
          <w:rPr>
            <w:rFonts w:ascii="Times" w:hAnsi="Times" w:cs="Times New Roman"/>
            <w:sz w:val="22"/>
            <w:szCs w:val="22"/>
            <w:vertAlign w:val="superscript"/>
          </w:rPr>
          <w:delText>E253Q</w:delText>
        </w:r>
        <w:r w:rsidR="00203FE3" w:rsidRPr="00D0390A" w:rsidDel="004B12CE">
          <w:rPr>
            <w:rFonts w:ascii="Times" w:hAnsi="Times" w:cs="Times New Roman"/>
            <w:sz w:val="22"/>
            <w:szCs w:val="22"/>
          </w:rPr>
          <w:delText xml:space="preserve"> is unable to hydrolyze ATP, the resulting complex is likely </w:delText>
        </w:r>
        <w:r w:rsidR="006C56A8" w:rsidRPr="00D0390A" w:rsidDel="004B12CE">
          <w:rPr>
            <w:rFonts w:ascii="Times" w:hAnsi="Times" w:cs="Times New Roman"/>
            <w:sz w:val="22"/>
            <w:szCs w:val="22"/>
          </w:rPr>
          <w:delText>trapped</w:delText>
        </w:r>
        <w:r w:rsidR="00203FE3" w:rsidRPr="00D0390A" w:rsidDel="004B12CE">
          <w:rPr>
            <w:rFonts w:ascii="Times" w:hAnsi="Times" w:cs="Times New Roman"/>
            <w:sz w:val="22"/>
            <w:szCs w:val="22"/>
          </w:rPr>
          <w:delText xml:space="preserve"> in a pre-catalysis state.</w:delText>
        </w:r>
      </w:del>
      <w:ins w:id="757" w:author="Kevin Corbett" w:date="2015-04-13T17:21:00Z">
        <w:r w:rsidR="004B12CE">
          <w:rPr>
            <w:rFonts w:ascii="Times" w:hAnsi="Times" w:cs="Times New Roman"/>
            <w:sz w:val="22"/>
            <w:szCs w:val="22"/>
          </w:rPr>
          <w:t>We were unable to directly test the role of the TRIP13 pore loops in binding, however, as the TRIP13</w:t>
        </w:r>
        <w:r w:rsidR="004B12CE" w:rsidRPr="004B12CE">
          <w:rPr>
            <w:rFonts w:ascii="Times" w:hAnsi="Times" w:cs="Times New Roman"/>
            <w:sz w:val="22"/>
            <w:szCs w:val="22"/>
            <w:vertAlign w:val="superscript"/>
            <w:rPrChange w:id="758" w:author="Kevin Corbett" w:date="2015-04-13T17:22:00Z">
              <w:rPr>
                <w:rFonts w:ascii="Times" w:hAnsi="Times" w:cs="Times New Roman"/>
                <w:sz w:val="22"/>
                <w:szCs w:val="22"/>
              </w:rPr>
            </w:rPrChange>
          </w:rPr>
          <w:t>W221A/E253Q</w:t>
        </w:r>
        <w:r w:rsidR="004B12CE">
          <w:rPr>
            <w:rFonts w:ascii="Times" w:hAnsi="Times" w:cs="Times New Roman"/>
            <w:sz w:val="22"/>
            <w:szCs w:val="22"/>
          </w:rPr>
          <w:t xml:space="preserve"> double mutant did not form stable hexamers</w:t>
        </w:r>
      </w:ins>
      <w:ins w:id="759" w:author="Kevin Corbett" w:date="2015-04-13T17:22:00Z">
        <w:r w:rsidR="004B12CE">
          <w:rPr>
            <w:rFonts w:ascii="Times" w:hAnsi="Times" w:cs="Times New Roman"/>
            <w:sz w:val="22"/>
            <w:szCs w:val="22"/>
          </w:rPr>
          <w:t xml:space="preserve"> (data not shown)</w:t>
        </w:r>
      </w:ins>
      <w:ins w:id="760" w:author="Kevin Corbett" w:date="2015-04-13T17:21:00Z">
        <w:r w:rsidR="004B12CE">
          <w:rPr>
            <w:rFonts w:ascii="Times" w:hAnsi="Times" w:cs="Times New Roman"/>
            <w:sz w:val="22"/>
            <w:szCs w:val="22"/>
          </w:rPr>
          <w:t>.</w:t>
        </w:r>
      </w:ins>
    </w:p>
    <w:p w14:paraId="11E97D0D" w14:textId="4FC6B349" w:rsidR="00B65365" w:rsidRPr="00A7145A" w:rsidRDefault="00B65365" w:rsidP="007042B1">
      <w:pPr>
        <w:spacing w:after="120" w:line="480" w:lineRule="auto"/>
        <w:rPr>
          <w:rFonts w:ascii="Times" w:hAnsi="Times"/>
          <w:b/>
          <w:sz w:val="22"/>
          <w:szCs w:val="22"/>
        </w:rPr>
      </w:pPr>
      <w:r w:rsidRPr="00A7145A">
        <w:rPr>
          <w:rFonts w:ascii="Times" w:hAnsi="Times"/>
          <w:b/>
          <w:sz w:val="22"/>
          <w:szCs w:val="22"/>
        </w:rPr>
        <w:t>PCH-2/TRIP13 ATPase activity is stimulated by p31(comet) + MAD2</w:t>
      </w:r>
    </w:p>
    <w:p w14:paraId="47A1003A" w14:textId="0A1C40EB" w:rsidR="005B492C" w:rsidRPr="00A7145A" w:rsidRDefault="005B492C" w:rsidP="007042B1">
      <w:pPr>
        <w:spacing w:after="120" w:line="480" w:lineRule="auto"/>
        <w:rPr>
          <w:rFonts w:ascii="Times" w:hAnsi="Times" w:cs="Times New Roman"/>
          <w:sz w:val="22"/>
          <w:szCs w:val="22"/>
        </w:rPr>
      </w:pPr>
      <w:r w:rsidRPr="009C41BF">
        <w:rPr>
          <w:rFonts w:ascii="Times" w:hAnsi="Times" w:cs="Times New Roman"/>
          <w:sz w:val="22"/>
          <w:szCs w:val="22"/>
        </w:rPr>
        <w:t>We next examined whether PCH-2</w:t>
      </w:r>
      <w:r w:rsidR="0043676A" w:rsidRPr="009C41BF">
        <w:rPr>
          <w:rFonts w:ascii="Times" w:hAnsi="Times" w:cs="Times New Roman"/>
          <w:sz w:val="22"/>
          <w:szCs w:val="22"/>
        </w:rPr>
        <w:t xml:space="preserve"> or TRIP13</w:t>
      </w:r>
      <w:r w:rsidRPr="004E262E">
        <w:rPr>
          <w:rFonts w:ascii="Times" w:hAnsi="Times" w:cs="Times New Roman"/>
          <w:sz w:val="22"/>
          <w:szCs w:val="22"/>
        </w:rPr>
        <w:t xml:space="preserve"> ATPase activity is stimulated by</w:t>
      </w:r>
      <w:r w:rsidR="001A5890" w:rsidRPr="004E262E">
        <w:rPr>
          <w:rFonts w:ascii="Times" w:hAnsi="Times" w:cs="Times New Roman"/>
          <w:sz w:val="22"/>
          <w:szCs w:val="22"/>
        </w:rPr>
        <w:t xml:space="preserve"> MAD2, p31(comet), or the p31(comet):MAD2 complex.</w:t>
      </w:r>
      <w:r w:rsidR="00DE2C94" w:rsidRPr="00A7145A">
        <w:rPr>
          <w:rFonts w:ascii="Times" w:hAnsi="Times" w:cs="Times New Roman"/>
          <w:sz w:val="22"/>
          <w:szCs w:val="22"/>
        </w:rPr>
        <w:t xml:space="preserve"> </w:t>
      </w:r>
      <w:r w:rsidR="001A5890" w:rsidRPr="00A7145A">
        <w:rPr>
          <w:rFonts w:ascii="Times" w:hAnsi="Times" w:cs="Times New Roman"/>
          <w:sz w:val="22"/>
          <w:szCs w:val="22"/>
        </w:rPr>
        <w:t>While</w:t>
      </w:r>
      <w:r w:rsidRPr="00A7145A">
        <w:rPr>
          <w:rFonts w:ascii="Times" w:hAnsi="Times" w:cs="Times New Roman"/>
          <w:sz w:val="22"/>
          <w:szCs w:val="22"/>
        </w:rPr>
        <w:t xml:space="preserve"> </w:t>
      </w:r>
      <w:r w:rsidR="0043676A" w:rsidRPr="00A7145A">
        <w:rPr>
          <w:rFonts w:ascii="Times" w:hAnsi="Times" w:cs="Times New Roman"/>
          <w:sz w:val="22"/>
          <w:szCs w:val="22"/>
        </w:rPr>
        <w:t xml:space="preserve">PCH-2 </w:t>
      </w:r>
      <w:r w:rsidR="001A5890" w:rsidRPr="00A7145A">
        <w:rPr>
          <w:rFonts w:ascii="Times" w:hAnsi="Times" w:cs="Times New Roman"/>
          <w:sz w:val="22"/>
          <w:szCs w:val="22"/>
        </w:rPr>
        <w:t xml:space="preserve">ATPase activity was mostly unaffected by the addition of either </w:t>
      </w:r>
      <w:r w:rsidRPr="00A7145A">
        <w:rPr>
          <w:rFonts w:ascii="Times" w:hAnsi="Times" w:cs="Times New Roman"/>
          <w:sz w:val="22"/>
          <w:szCs w:val="22"/>
        </w:rPr>
        <w:t xml:space="preserve">MAD-2 </w:t>
      </w:r>
      <w:r w:rsidR="001A5890" w:rsidRPr="00A7145A">
        <w:rPr>
          <w:rFonts w:ascii="Times" w:hAnsi="Times" w:cs="Times New Roman"/>
          <w:sz w:val="22"/>
          <w:szCs w:val="22"/>
        </w:rPr>
        <w:t xml:space="preserve">or </w:t>
      </w:r>
      <w:r w:rsidR="0043676A" w:rsidRPr="00A7145A">
        <w:rPr>
          <w:rFonts w:ascii="Times" w:hAnsi="Times" w:cs="Times New Roman"/>
          <w:sz w:val="22"/>
          <w:szCs w:val="22"/>
        </w:rPr>
        <w:t xml:space="preserve">the recently-identified </w:t>
      </w:r>
      <w:r w:rsidRPr="00A7145A">
        <w:rPr>
          <w:rFonts w:ascii="Times" w:hAnsi="Times" w:cs="Times New Roman"/>
          <w:sz w:val="22"/>
          <w:szCs w:val="22"/>
        </w:rPr>
        <w:t>p31(comet)</w:t>
      </w:r>
      <w:r w:rsidR="0043676A" w:rsidRPr="00A7145A">
        <w:rPr>
          <w:rFonts w:ascii="Times" w:hAnsi="Times" w:cs="Times New Roman"/>
          <w:sz w:val="22"/>
          <w:szCs w:val="22"/>
        </w:rPr>
        <w:t xml:space="preserve"> ortholog</w:t>
      </w:r>
      <w:r w:rsidRPr="00A7145A">
        <w:rPr>
          <w:rFonts w:ascii="Times" w:hAnsi="Times" w:cs="Times New Roman"/>
          <w:sz w:val="22"/>
          <w:szCs w:val="22"/>
        </w:rPr>
        <w:t xml:space="preserve"> </w:t>
      </w:r>
      <w:r w:rsidR="0043676A" w:rsidRPr="00A7145A">
        <w:rPr>
          <w:rFonts w:ascii="Times" w:hAnsi="Times" w:cs="Times New Roman"/>
          <w:sz w:val="22"/>
          <w:szCs w:val="22"/>
        </w:rPr>
        <w:t xml:space="preserve">CMT-1 </w:t>
      </w:r>
      <w:r w:rsidR="00A3560F" w:rsidRPr="00E5223D">
        <w:rPr>
          <w:rFonts w:ascii="Times" w:hAnsi="Times" w:cs="Times"/>
          <w:sz w:val="22"/>
          <w:szCs w:val="22"/>
        </w:rPr>
        <w:fldChar w:fldCharType="begin"/>
      </w:r>
      <w:r w:rsidR="00EF2648">
        <w:rPr>
          <w:rFonts w:ascii="Times" w:hAnsi="Times" w:cs="Times"/>
          <w:sz w:val="22"/>
          <w:szCs w:val="22"/>
        </w:rPr>
        <w:instrText xml:space="preserve"> ADDIN PAPERS2_CITATIONS &lt;citation&gt;&lt;uuid&gt;1F1234E0-9B4A-4417-97EF-2679A5157690&lt;/uuid&gt;&lt;priority&gt;39&lt;/priority&gt;&lt;publications&gt;&lt;publication&gt;&lt;uuid&gt;3AAD602D-FFC4-4337-B54F-0ABB3FFD2CD7&lt;/uuid&gt;&lt;volume&gt;23&lt;/volume&gt;&lt;accepted_date&gt;99201206261200000000222000&lt;/accepted_date&gt;&lt;doi&gt;10.1016/j.devcel.2012.06.013&lt;/doi&gt;&lt;startpage&gt;239&lt;/startpage&gt;&lt;revision_date&gt;99201206261200000000222000&lt;/revision_date&gt;&lt;publication_date&gt;99201208141200000000222000&lt;/publication_date&gt;&lt;url&gt;http://linkinghub.elsevier.com/retrieve/pii/S1534580712002870&lt;/url&gt;&lt;type&gt;400&lt;/type&gt;&lt;title&gt;Evolution and function of the mitotic checkpoint.&lt;/title&gt;&lt;submission_date&gt;99201205231200000000222000&lt;/submission_date&gt;&lt;number&gt;2&lt;/number&gt;&lt;institution&gt;Department of Medical Oncology, Department of Molecular Cancer Research and Cancer Genomics Centre, University Medical Center Utrecht, 3584 CG Utrecht, The Netherlands.&lt;/institution&gt;&lt;subtype&gt;400&lt;/subtype&gt;&lt;endpage&gt;250&lt;/endpage&gt;&lt;bundle&gt;&lt;publication&gt;&lt;title&gt;Developmental cell&lt;/title&gt;&lt;type&gt;-100&lt;/type&gt;&lt;subtype&gt;-100&lt;/subtype&gt;&lt;uuid&gt;E94B58A3-7F6F-4056-A50D-8000533F0134&lt;/uuid&gt;&lt;/publication&gt;&lt;/bundle&gt;&lt;authors&gt;&lt;author&gt;&lt;firstName&gt;Mathijs&lt;/firstName&gt;&lt;lastName&gt;Vleugel&lt;/lastName&gt;&lt;/author&gt;&lt;author&gt;&lt;firstName&gt;Erik&lt;/firstName&gt;&lt;lastName&gt;Hoogendoorn&lt;/lastName&gt;&lt;/author&gt;&lt;author&gt;&lt;firstName&gt;Berend&lt;/firstName&gt;&lt;lastName&gt;Snel&lt;/lastName&gt;&lt;/author&gt;&lt;author&gt;&lt;firstName&gt;Geert&lt;/firstName&gt;&lt;middleNames&gt;J P L&lt;/middleNames&gt;&lt;lastName&gt;Kops&lt;/lastName&gt;&lt;/author&gt;&lt;/authors&gt;&lt;/publication&gt;&lt;/publications&gt;&lt;cites&gt;&lt;/cites&gt;&lt;/citation&gt;</w:instrText>
      </w:r>
      <w:r w:rsidR="00A3560F" w:rsidRPr="00E5223D">
        <w:rPr>
          <w:rFonts w:ascii="Times" w:hAnsi="Times" w:cs="Times"/>
          <w:sz w:val="22"/>
          <w:szCs w:val="22"/>
        </w:rPr>
        <w:fldChar w:fldCharType="separate"/>
      </w:r>
      <w:r w:rsidR="00A3560F" w:rsidRPr="00E5223D">
        <w:rPr>
          <w:rFonts w:ascii="Times" w:hAnsi="Times" w:cs="Times"/>
          <w:sz w:val="22"/>
          <w:szCs w:val="22"/>
        </w:rPr>
        <w:t>(Vleugel et al., 2012)</w:t>
      </w:r>
      <w:r w:rsidR="00A3560F" w:rsidRPr="00E5223D">
        <w:rPr>
          <w:rFonts w:ascii="Times" w:hAnsi="Times" w:cs="Times"/>
          <w:sz w:val="22"/>
          <w:szCs w:val="22"/>
        </w:rPr>
        <w:fldChar w:fldCharType="end"/>
      </w:r>
      <w:r w:rsidR="001A5890" w:rsidRPr="00A7145A">
        <w:rPr>
          <w:rFonts w:ascii="Times" w:hAnsi="Times" w:cs="Times New Roman"/>
          <w:sz w:val="22"/>
          <w:szCs w:val="22"/>
        </w:rPr>
        <w:t>, it was modestly stimulated in the presence of both proteins</w:t>
      </w:r>
      <w:r w:rsidR="0043676A" w:rsidRPr="00E5223D">
        <w:rPr>
          <w:rFonts w:ascii="Times" w:hAnsi="Times" w:cs="Times New Roman"/>
          <w:sz w:val="22"/>
          <w:szCs w:val="22"/>
        </w:rPr>
        <w:t xml:space="preserve"> (</w:t>
      </w:r>
      <w:r w:rsidR="002260F7" w:rsidRPr="00D0390A">
        <w:rPr>
          <w:rFonts w:ascii="Times" w:hAnsi="Times" w:cs="Times New Roman"/>
          <w:b/>
          <w:sz w:val="22"/>
          <w:szCs w:val="22"/>
        </w:rPr>
        <w:t>Figure</w:t>
      </w:r>
      <w:r w:rsidR="0043676A" w:rsidRPr="00D0390A">
        <w:rPr>
          <w:rFonts w:ascii="Times" w:hAnsi="Times" w:cs="Times New Roman"/>
          <w:b/>
          <w:sz w:val="22"/>
          <w:szCs w:val="22"/>
        </w:rPr>
        <w:t xml:space="preserve"> </w:t>
      </w:r>
      <w:ins w:id="761" w:author="Kevin Corbett" w:date="2015-04-01T14:37:00Z">
        <w:r w:rsidR="009C67E9" w:rsidRPr="00D0390A">
          <w:rPr>
            <w:rFonts w:ascii="Times" w:hAnsi="Times" w:cs="Times New Roman"/>
            <w:b/>
            <w:sz w:val="22"/>
            <w:szCs w:val="22"/>
          </w:rPr>
          <w:t>6</w:t>
        </w:r>
      </w:ins>
      <w:del w:id="762" w:author="Kevin Corbett" w:date="2015-04-01T14:37:00Z">
        <w:r w:rsidR="0043676A" w:rsidRPr="00D0390A" w:rsidDel="009C67E9">
          <w:rPr>
            <w:rFonts w:ascii="Times" w:hAnsi="Times" w:cs="Times New Roman"/>
            <w:b/>
            <w:sz w:val="22"/>
            <w:szCs w:val="22"/>
          </w:rPr>
          <w:delText>5</w:delText>
        </w:r>
      </w:del>
      <w:r w:rsidRPr="00D0390A">
        <w:rPr>
          <w:rFonts w:ascii="Times" w:hAnsi="Times" w:cs="Times New Roman"/>
          <w:b/>
          <w:sz w:val="22"/>
          <w:szCs w:val="22"/>
        </w:rPr>
        <w:t>A</w:t>
      </w:r>
      <w:r w:rsidRPr="00A7145A">
        <w:rPr>
          <w:rFonts w:ascii="Times" w:hAnsi="Times" w:cs="Times New Roman"/>
          <w:sz w:val="22"/>
          <w:szCs w:val="22"/>
        </w:rPr>
        <w:t>). A PCH-2 construct missing the NTD was not stimulated by the addition of MAD-2</w:t>
      </w:r>
      <w:r w:rsidRPr="009C41BF">
        <w:rPr>
          <w:rFonts w:ascii="Times" w:hAnsi="Times" w:cs="Times New Roman"/>
          <w:sz w:val="22"/>
          <w:szCs w:val="22"/>
        </w:rPr>
        <w:t xml:space="preserve"> + CMT-1,</w:t>
      </w:r>
      <w:r w:rsidR="00081FEF" w:rsidRPr="009C41BF">
        <w:rPr>
          <w:rFonts w:ascii="Times" w:hAnsi="Times" w:cs="Times New Roman"/>
          <w:sz w:val="22"/>
          <w:szCs w:val="22"/>
        </w:rPr>
        <w:t xml:space="preserve"> </w:t>
      </w:r>
      <w:r w:rsidRPr="004E262E">
        <w:rPr>
          <w:rFonts w:ascii="Times" w:hAnsi="Times" w:cs="Times New Roman"/>
          <w:sz w:val="22"/>
          <w:szCs w:val="22"/>
        </w:rPr>
        <w:t xml:space="preserve">supporting </w:t>
      </w:r>
      <w:r w:rsidR="001A5890" w:rsidRPr="004E262E">
        <w:rPr>
          <w:rFonts w:ascii="Times" w:hAnsi="Times" w:cs="Times New Roman"/>
          <w:sz w:val="22"/>
          <w:szCs w:val="22"/>
        </w:rPr>
        <w:t xml:space="preserve">the proposed </w:t>
      </w:r>
      <w:r w:rsidRPr="00863CF6">
        <w:rPr>
          <w:rFonts w:ascii="Times" w:hAnsi="Times" w:cs="Times New Roman"/>
          <w:sz w:val="22"/>
          <w:szCs w:val="22"/>
        </w:rPr>
        <w:t>role for this domain in substrate recognition (</w:t>
      </w:r>
      <w:r w:rsidR="002260F7" w:rsidRPr="00D0390A">
        <w:rPr>
          <w:rFonts w:ascii="Times" w:hAnsi="Times" w:cs="Times New Roman"/>
          <w:b/>
          <w:sz w:val="22"/>
          <w:szCs w:val="22"/>
        </w:rPr>
        <w:t>Figure</w:t>
      </w:r>
      <w:r w:rsidR="00E97FA7" w:rsidRPr="00D0390A">
        <w:rPr>
          <w:rFonts w:ascii="Times" w:hAnsi="Times" w:cs="Times New Roman"/>
          <w:b/>
          <w:sz w:val="22"/>
          <w:szCs w:val="22"/>
        </w:rPr>
        <w:t xml:space="preserve"> </w:t>
      </w:r>
      <w:ins w:id="763" w:author="Kevin Corbett" w:date="2015-04-01T14:37:00Z">
        <w:r w:rsidR="009C67E9" w:rsidRPr="00D0390A">
          <w:rPr>
            <w:rFonts w:ascii="Times" w:hAnsi="Times" w:cs="Times New Roman"/>
            <w:b/>
            <w:sz w:val="22"/>
            <w:szCs w:val="22"/>
          </w:rPr>
          <w:t>6</w:t>
        </w:r>
      </w:ins>
      <w:del w:id="764" w:author="Kevin Corbett" w:date="2015-04-01T14:37:00Z">
        <w:r w:rsidR="00E97FA7" w:rsidRPr="00D0390A" w:rsidDel="009C67E9">
          <w:rPr>
            <w:rFonts w:ascii="Times" w:hAnsi="Times" w:cs="Times New Roman"/>
            <w:b/>
            <w:sz w:val="22"/>
            <w:szCs w:val="22"/>
          </w:rPr>
          <w:delText>5</w:delText>
        </w:r>
      </w:del>
      <w:r w:rsidRPr="00D0390A">
        <w:rPr>
          <w:rFonts w:ascii="Times" w:hAnsi="Times" w:cs="Times New Roman"/>
          <w:b/>
          <w:sz w:val="22"/>
          <w:szCs w:val="22"/>
        </w:rPr>
        <w:t>A</w:t>
      </w:r>
      <w:r w:rsidRPr="00A7145A">
        <w:rPr>
          <w:rFonts w:ascii="Times" w:hAnsi="Times" w:cs="Times New Roman"/>
          <w:sz w:val="22"/>
          <w:szCs w:val="22"/>
        </w:rPr>
        <w:t>). The PCH-2</w:t>
      </w:r>
      <w:ins w:id="765" w:author="Kevin Corbett" w:date="2015-04-04T12:43:00Z">
        <w:r w:rsidR="008F63A3" w:rsidRPr="008F63A3">
          <w:rPr>
            <w:rFonts w:ascii="Times" w:hAnsi="Times" w:cs="Times New Roman"/>
            <w:sz w:val="22"/>
            <w:szCs w:val="22"/>
            <w:vertAlign w:val="superscript"/>
            <w:rPrChange w:id="766" w:author="Kevin Corbett" w:date="2015-04-04T12:43:00Z">
              <w:rPr>
                <w:rFonts w:ascii="Times" w:hAnsi="Times" w:cs="Times New Roman"/>
                <w:sz w:val="22"/>
                <w:szCs w:val="22"/>
              </w:rPr>
            </w:rPrChange>
          </w:rPr>
          <w:t>W221A</w:t>
        </w:r>
      </w:ins>
      <w:r w:rsidRPr="00A7145A">
        <w:rPr>
          <w:rFonts w:ascii="Times" w:hAnsi="Times" w:cs="Times New Roman"/>
          <w:sz w:val="22"/>
          <w:szCs w:val="22"/>
        </w:rPr>
        <w:t xml:space="preserve"> pore-loop mutant </w:t>
      </w:r>
      <w:del w:id="767" w:author="Kevin Corbett" w:date="2015-04-04T12:43:00Z">
        <w:r w:rsidRPr="00A7145A" w:rsidDel="008F63A3">
          <w:rPr>
            <w:rFonts w:ascii="Times" w:hAnsi="Times" w:cs="Times New Roman"/>
            <w:sz w:val="22"/>
            <w:szCs w:val="22"/>
          </w:rPr>
          <w:delText xml:space="preserve">W221A </w:delText>
        </w:r>
      </w:del>
      <w:r w:rsidRPr="00A7145A">
        <w:rPr>
          <w:rFonts w:ascii="Times" w:hAnsi="Times" w:cs="Times New Roman"/>
          <w:sz w:val="22"/>
          <w:szCs w:val="22"/>
        </w:rPr>
        <w:t>was also not stimulated by MAD-2 + CMT-1, supporting the idea that this mutant uncouples ATP hydrolysis from productive substrate</w:t>
      </w:r>
      <w:r w:rsidRPr="00E5223D">
        <w:rPr>
          <w:rFonts w:ascii="Times" w:hAnsi="Times" w:cs="Times New Roman"/>
          <w:sz w:val="22"/>
          <w:szCs w:val="22"/>
        </w:rPr>
        <w:t xml:space="preserve"> engagement (</w:t>
      </w:r>
      <w:r w:rsidR="002260F7" w:rsidRPr="00D0390A">
        <w:rPr>
          <w:rFonts w:ascii="Times" w:hAnsi="Times" w:cs="Times New Roman"/>
          <w:b/>
          <w:sz w:val="22"/>
          <w:szCs w:val="22"/>
        </w:rPr>
        <w:t>Figure</w:t>
      </w:r>
      <w:r w:rsidR="00E97FA7" w:rsidRPr="00D0390A">
        <w:rPr>
          <w:rFonts w:ascii="Times" w:hAnsi="Times" w:cs="Times New Roman"/>
          <w:b/>
          <w:sz w:val="22"/>
          <w:szCs w:val="22"/>
        </w:rPr>
        <w:t xml:space="preserve"> </w:t>
      </w:r>
      <w:ins w:id="768" w:author="Kevin Corbett" w:date="2015-04-01T14:37:00Z">
        <w:r w:rsidR="009C67E9" w:rsidRPr="00D0390A">
          <w:rPr>
            <w:rFonts w:ascii="Times" w:hAnsi="Times" w:cs="Times New Roman"/>
            <w:b/>
            <w:sz w:val="22"/>
            <w:szCs w:val="22"/>
          </w:rPr>
          <w:t>6</w:t>
        </w:r>
      </w:ins>
      <w:del w:id="769" w:author="Kevin Corbett" w:date="2015-04-01T14:37:00Z">
        <w:r w:rsidR="00E97FA7" w:rsidRPr="00D0390A" w:rsidDel="009C67E9">
          <w:rPr>
            <w:rFonts w:ascii="Times" w:hAnsi="Times" w:cs="Times New Roman"/>
            <w:b/>
            <w:sz w:val="22"/>
            <w:szCs w:val="22"/>
          </w:rPr>
          <w:delText>5</w:delText>
        </w:r>
      </w:del>
      <w:r w:rsidRPr="00D0390A">
        <w:rPr>
          <w:rFonts w:ascii="Times" w:hAnsi="Times" w:cs="Times New Roman"/>
          <w:b/>
          <w:sz w:val="22"/>
          <w:szCs w:val="22"/>
        </w:rPr>
        <w:t>A</w:t>
      </w:r>
      <w:r w:rsidRPr="00A7145A">
        <w:rPr>
          <w:rFonts w:ascii="Times" w:hAnsi="Times" w:cs="Times New Roman"/>
          <w:sz w:val="22"/>
          <w:szCs w:val="22"/>
        </w:rPr>
        <w:t>).</w:t>
      </w:r>
    </w:p>
    <w:p w14:paraId="1695260C" w14:textId="4AA1A7EE" w:rsidR="002D4DEC" w:rsidRPr="00A7145A" w:rsidRDefault="005B492C" w:rsidP="007042B1">
      <w:pPr>
        <w:spacing w:after="120" w:line="480" w:lineRule="auto"/>
        <w:rPr>
          <w:rFonts w:ascii="Times" w:hAnsi="Times" w:cs="Times New Roman"/>
          <w:sz w:val="22"/>
          <w:szCs w:val="22"/>
        </w:rPr>
      </w:pPr>
      <w:r w:rsidRPr="00E5223D">
        <w:rPr>
          <w:rFonts w:ascii="Times" w:hAnsi="Times" w:cs="Times New Roman"/>
          <w:i/>
          <w:sz w:val="22"/>
          <w:szCs w:val="22"/>
        </w:rPr>
        <w:t>M. musculus</w:t>
      </w:r>
      <w:r w:rsidR="00E97FA7" w:rsidRPr="009C41BF">
        <w:rPr>
          <w:rFonts w:ascii="Times" w:hAnsi="Times" w:cs="Times New Roman"/>
          <w:sz w:val="22"/>
          <w:szCs w:val="22"/>
        </w:rPr>
        <w:t xml:space="preserve"> TRIP13 was strongly stimulated</w:t>
      </w:r>
      <w:r w:rsidRPr="009C41BF">
        <w:rPr>
          <w:rFonts w:ascii="Times" w:hAnsi="Times" w:cs="Times New Roman"/>
          <w:sz w:val="22"/>
          <w:szCs w:val="22"/>
        </w:rPr>
        <w:t xml:space="preserve"> </w:t>
      </w:r>
      <w:r w:rsidR="00E97FA7" w:rsidRPr="009C41BF">
        <w:rPr>
          <w:rFonts w:ascii="Times" w:hAnsi="Times" w:cs="Times New Roman"/>
          <w:sz w:val="22"/>
          <w:szCs w:val="22"/>
        </w:rPr>
        <w:t>by the addition of MAD2 + p31(comet)</w:t>
      </w:r>
      <w:r w:rsidRPr="009C41BF">
        <w:rPr>
          <w:rFonts w:ascii="Times" w:hAnsi="Times" w:cs="Times New Roman"/>
          <w:sz w:val="22"/>
          <w:szCs w:val="22"/>
        </w:rPr>
        <w:t xml:space="preserve"> (</w:t>
      </w:r>
      <w:r w:rsidR="002260F7" w:rsidRPr="00D0390A">
        <w:rPr>
          <w:rFonts w:ascii="Times" w:hAnsi="Times" w:cs="Times New Roman"/>
          <w:b/>
          <w:sz w:val="22"/>
          <w:szCs w:val="22"/>
        </w:rPr>
        <w:t>Figure</w:t>
      </w:r>
      <w:r w:rsidRPr="00D0390A">
        <w:rPr>
          <w:rFonts w:ascii="Times" w:hAnsi="Times" w:cs="Times New Roman"/>
          <w:b/>
          <w:sz w:val="22"/>
          <w:szCs w:val="22"/>
        </w:rPr>
        <w:t xml:space="preserve"> </w:t>
      </w:r>
      <w:ins w:id="770" w:author="Kevin Corbett" w:date="2015-04-01T14:37:00Z">
        <w:r w:rsidR="009C67E9" w:rsidRPr="00D0390A">
          <w:rPr>
            <w:rFonts w:ascii="Times" w:hAnsi="Times" w:cs="Times New Roman"/>
            <w:b/>
            <w:sz w:val="22"/>
            <w:szCs w:val="22"/>
          </w:rPr>
          <w:t>6</w:t>
        </w:r>
      </w:ins>
      <w:del w:id="771" w:author="Kevin Corbett" w:date="2015-04-01T14:37:00Z">
        <w:r w:rsidR="00E97FA7" w:rsidRPr="00D0390A" w:rsidDel="009C67E9">
          <w:rPr>
            <w:rFonts w:ascii="Times" w:hAnsi="Times" w:cs="Times New Roman"/>
            <w:b/>
            <w:sz w:val="22"/>
            <w:szCs w:val="22"/>
          </w:rPr>
          <w:delText>5</w:delText>
        </w:r>
      </w:del>
      <w:r w:rsidR="00E97FA7" w:rsidRPr="00D0390A">
        <w:rPr>
          <w:rFonts w:ascii="Times" w:hAnsi="Times" w:cs="Times New Roman"/>
          <w:b/>
          <w:sz w:val="22"/>
          <w:szCs w:val="22"/>
        </w:rPr>
        <w:t>B</w:t>
      </w:r>
      <w:r w:rsidRPr="00A7145A">
        <w:rPr>
          <w:rFonts w:ascii="Times" w:hAnsi="Times" w:cs="Times New Roman"/>
          <w:sz w:val="22"/>
          <w:szCs w:val="22"/>
        </w:rPr>
        <w:t xml:space="preserve">). </w:t>
      </w:r>
      <w:r w:rsidR="00C21577" w:rsidRPr="009C41BF">
        <w:rPr>
          <w:rFonts w:ascii="Times" w:hAnsi="Times" w:cs="Times New Roman"/>
          <w:sz w:val="22"/>
          <w:szCs w:val="22"/>
        </w:rPr>
        <w:t>Stimulation</w:t>
      </w:r>
      <w:r w:rsidR="00DE2C94" w:rsidRPr="009C41BF">
        <w:rPr>
          <w:rFonts w:ascii="Times" w:hAnsi="Times" w:cs="Times New Roman"/>
          <w:sz w:val="22"/>
          <w:szCs w:val="22"/>
        </w:rPr>
        <w:t xml:space="preserve"> did not depend on the presence of CDC20</w:t>
      </w:r>
      <w:r w:rsidR="007E27AE" w:rsidRPr="004E262E">
        <w:rPr>
          <w:rFonts w:ascii="Times" w:hAnsi="Times" w:cs="Times New Roman"/>
          <w:sz w:val="22"/>
          <w:szCs w:val="22"/>
        </w:rPr>
        <w:t>, but</w:t>
      </w:r>
      <w:r w:rsidR="00C21577" w:rsidRPr="004E262E">
        <w:rPr>
          <w:rFonts w:ascii="Times" w:hAnsi="Times" w:cs="Times New Roman"/>
          <w:sz w:val="22"/>
          <w:szCs w:val="22"/>
        </w:rPr>
        <w:t xml:space="preserve"> was highly sensitive to MAD2 conformation: w</w:t>
      </w:r>
      <w:r w:rsidRPr="004E262E">
        <w:rPr>
          <w:rFonts w:ascii="Times" w:hAnsi="Times" w:cs="Times New Roman"/>
          <w:sz w:val="22"/>
          <w:szCs w:val="22"/>
        </w:rPr>
        <w:t>hile C-MAD2</w:t>
      </w:r>
      <w:r w:rsidRPr="00A7145A">
        <w:rPr>
          <w:rFonts w:ascii="Times" w:hAnsi="Times" w:cs="Times New Roman"/>
          <w:sz w:val="22"/>
          <w:szCs w:val="22"/>
          <w:vertAlign w:val="superscript"/>
        </w:rPr>
        <w:t>R133A</w:t>
      </w:r>
      <w:r w:rsidRPr="00A7145A">
        <w:rPr>
          <w:rFonts w:ascii="Times" w:hAnsi="Times" w:cs="Times New Roman"/>
          <w:sz w:val="22"/>
          <w:szCs w:val="22"/>
        </w:rPr>
        <w:t xml:space="preserve"> stimulated TRIP13 equivalently to wild-type MAD2, O-MAD2</w:t>
      </w:r>
      <w:r w:rsidRPr="00A7145A">
        <w:rPr>
          <w:rFonts w:ascii="Times" w:hAnsi="Times" w:cs="Times New Roman"/>
          <w:sz w:val="22"/>
          <w:szCs w:val="22"/>
          <w:vertAlign w:val="superscript"/>
        </w:rPr>
        <w:t>R133A</w:t>
      </w:r>
      <w:r w:rsidRPr="00A7145A">
        <w:rPr>
          <w:rFonts w:ascii="Times" w:hAnsi="Times" w:cs="Times New Roman"/>
          <w:sz w:val="22"/>
          <w:szCs w:val="22"/>
        </w:rPr>
        <w:t xml:space="preserve"> showed minimal stimulation, and </w:t>
      </w:r>
      <w:r w:rsidR="003674F0" w:rsidRPr="00A7145A">
        <w:rPr>
          <w:rFonts w:ascii="Times" w:hAnsi="Times" w:cs="Times New Roman"/>
          <w:sz w:val="22"/>
          <w:szCs w:val="22"/>
        </w:rPr>
        <w:t>the</w:t>
      </w:r>
      <w:r w:rsidRPr="00A7145A">
        <w:rPr>
          <w:rFonts w:ascii="Times" w:hAnsi="Times" w:cs="Times New Roman"/>
          <w:sz w:val="22"/>
          <w:szCs w:val="22"/>
        </w:rPr>
        <w:t xml:space="preserve"> locked-open </w:t>
      </w:r>
      <w:r w:rsidR="003674F0" w:rsidRPr="00A7145A">
        <w:rPr>
          <w:rFonts w:ascii="Times" w:hAnsi="Times" w:cs="Times New Roman"/>
          <w:sz w:val="22"/>
          <w:szCs w:val="22"/>
        </w:rPr>
        <w:t xml:space="preserve">“loopless” MAD2 </w:t>
      </w:r>
      <w:r w:rsidRPr="00A7145A">
        <w:rPr>
          <w:rFonts w:ascii="Times" w:hAnsi="Times" w:cs="Times New Roman"/>
          <w:sz w:val="22"/>
          <w:szCs w:val="22"/>
        </w:rPr>
        <w:t>mutant</w:t>
      </w:r>
      <w:r w:rsidR="003674F0" w:rsidRPr="00A7145A">
        <w:rPr>
          <w:rFonts w:ascii="Times" w:hAnsi="Times" w:cs="Times New Roman"/>
          <w:sz w:val="22"/>
          <w:szCs w:val="22"/>
        </w:rPr>
        <w:t xml:space="preserve"> </w:t>
      </w:r>
      <w:r w:rsidR="00A3560F" w:rsidRPr="00E5223D">
        <w:rPr>
          <w:rFonts w:ascii="Times" w:hAnsi="Times" w:cs="Times"/>
          <w:sz w:val="22"/>
          <w:szCs w:val="22"/>
        </w:rPr>
        <w:fldChar w:fldCharType="begin"/>
      </w:r>
      <w:r w:rsidR="00EF2648">
        <w:rPr>
          <w:rFonts w:ascii="Times" w:hAnsi="Times" w:cs="Times"/>
          <w:sz w:val="22"/>
          <w:szCs w:val="22"/>
        </w:rPr>
        <w:instrText xml:space="preserve"> ADDIN PAPERS2_CITATIONS &lt;citation&gt;&lt;uuid&gt;F6909880-1631-4EC8-A413-95EA00E8B8ED&lt;/uuid&gt;&lt;priority&gt;40&lt;/priority&gt;&lt;publications&gt;&lt;publication&gt;&lt;uuid&gt;848C4D18-A75F-4B80-8099-2975A0D03D30&lt;/uuid&gt;&lt;volume&gt;131&lt;/volume&gt;&lt;doi&gt;10.1016/j.cell.2007.08.049&lt;/doi&gt;&lt;startpage&gt;730&lt;/startpage&gt;&lt;publication_date&gt;99200711001200000000220000&lt;/publication_date&gt;&lt;url&gt;http://linkinghub.elsevier.com/retrieve/pii/S0092867407012007&lt;/url&gt;&lt;citekey&gt;Mapelli:2007p66&lt;/citekey&gt;&lt;type&gt;400&lt;/type&gt;&lt;title&gt;The Mad2 Conformational Dimer: Structure and Implications for the Spindle Assembly Checkpoint&lt;/title&gt;&lt;number&gt;4&lt;/number&gt;&lt;subtype&gt;400&lt;/subtype&gt;&lt;endpage&gt;743&lt;/endpage&gt;&lt;bundle&gt;&lt;publication&gt;&lt;publisher&gt;Elsevier Inc.&lt;/publisher&gt;&lt;title&gt;Cell&lt;/title&gt;&lt;type&gt;-100&lt;/type&gt;&lt;subtype&gt;-100&lt;/subtype&gt;&lt;uuid&gt;56390B03-96FC-4B29-BA47-19D6F7B99623&lt;/uuid&gt;&lt;/publication&gt;&lt;/bundle&gt;&lt;authors&gt;&lt;author&gt;&lt;firstName&gt;Marina&lt;/firstName&gt;&lt;lastName&gt;Mapelli&lt;/lastName&gt;&lt;/author&gt;&lt;author&gt;&lt;firstName&gt;Lucia&lt;/firstName&gt;&lt;lastName&gt;Massimiliano&lt;/lastName&gt;&lt;/author&gt;&lt;author&gt;&lt;firstName&gt;Stefano&lt;/firstName&gt;&lt;lastName&gt;Santaguida&lt;/lastName&gt;&lt;/author&gt;&lt;author&gt;&lt;firstName&gt;Andrea&lt;/firstName&gt;&lt;lastName&gt;Musacchio&lt;/lastName&gt;&lt;/author&gt;&lt;/authors&gt;&lt;/publication&gt;&lt;/publications&gt;&lt;cites&gt;&lt;/cites&gt;&lt;/citation&gt;</w:instrText>
      </w:r>
      <w:r w:rsidR="00A3560F" w:rsidRPr="00E5223D">
        <w:rPr>
          <w:rFonts w:ascii="Times" w:hAnsi="Times" w:cs="Times"/>
          <w:sz w:val="22"/>
          <w:szCs w:val="22"/>
          <w:rPrChange w:id="772" w:author="Kevin Corbett" w:date="2015-04-04T11:23:00Z">
            <w:rPr>
              <w:rFonts w:ascii="Times" w:hAnsi="Times" w:cs="Times"/>
              <w:sz w:val="22"/>
              <w:szCs w:val="22"/>
            </w:rPr>
          </w:rPrChange>
        </w:rPr>
        <w:fldChar w:fldCharType="separate"/>
      </w:r>
      <w:r w:rsidR="00A3560F" w:rsidRPr="00E5223D">
        <w:rPr>
          <w:rFonts w:ascii="Times" w:hAnsi="Times" w:cs="Times"/>
          <w:sz w:val="22"/>
          <w:szCs w:val="22"/>
        </w:rPr>
        <w:t>(Mapelli et al., 2007)</w:t>
      </w:r>
      <w:r w:rsidR="00A3560F" w:rsidRPr="00E5223D">
        <w:rPr>
          <w:rFonts w:ascii="Times" w:hAnsi="Times" w:cs="Times"/>
          <w:sz w:val="22"/>
          <w:szCs w:val="22"/>
        </w:rPr>
        <w:fldChar w:fldCharType="end"/>
      </w:r>
      <w:r w:rsidRPr="00A7145A">
        <w:rPr>
          <w:rFonts w:ascii="Times" w:hAnsi="Times" w:cs="Times New Roman"/>
          <w:sz w:val="22"/>
          <w:szCs w:val="22"/>
        </w:rPr>
        <w:t xml:space="preserve"> showed no stimulation (</w:t>
      </w:r>
      <w:r w:rsidR="002260F7" w:rsidRPr="00D0390A">
        <w:rPr>
          <w:rFonts w:ascii="Times" w:hAnsi="Times" w:cs="Times New Roman"/>
          <w:b/>
          <w:sz w:val="22"/>
          <w:szCs w:val="22"/>
        </w:rPr>
        <w:t>Figure</w:t>
      </w:r>
      <w:r w:rsidRPr="00D0390A">
        <w:rPr>
          <w:rFonts w:ascii="Times" w:hAnsi="Times" w:cs="Times New Roman"/>
          <w:b/>
          <w:sz w:val="22"/>
          <w:szCs w:val="22"/>
        </w:rPr>
        <w:t xml:space="preserve"> </w:t>
      </w:r>
      <w:ins w:id="773" w:author="Kevin Corbett" w:date="2015-04-01T14:37:00Z">
        <w:r w:rsidR="009C67E9" w:rsidRPr="00D0390A">
          <w:rPr>
            <w:rFonts w:ascii="Times" w:hAnsi="Times" w:cs="Times New Roman"/>
            <w:b/>
            <w:sz w:val="22"/>
            <w:szCs w:val="22"/>
          </w:rPr>
          <w:t>6</w:t>
        </w:r>
      </w:ins>
      <w:del w:id="774" w:author="Kevin Corbett" w:date="2015-04-01T14:37:00Z">
        <w:r w:rsidR="00E97FA7" w:rsidRPr="00D0390A" w:rsidDel="009C67E9">
          <w:rPr>
            <w:rFonts w:ascii="Times" w:hAnsi="Times" w:cs="Times New Roman"/>
            <w:b/>
            <w:sz w:val="22"/>
            <w:szCs w:val="22"/>
          </w:rPr>
          <w:delText>5</w:delText>
        </w:r>
      </w:del>
      <w:r w:rsidRPr="00D0390A">
        <w:rPr>
          <w:rFonts w:ascii="Times" w:hAnsi="Times" w:cs="Times New Roman"/>
          <w:b/>
          <w:sz w:val="22"/>
          <w:szCs w:val="22"/>
        </w:rPr>
        <w:t>B</w:t>
      </w:r>
      <w:r w:rsidRPr="00A7145A">
        <w:rPr>
          <w:rFonts w:ascii="Times" w:hAnsi="Times" w:cs="Times New Roman"/>
          <w:sz w:val="22"/>
          <w:szCs w:val="22"/>
        </w:rPr>
        <w:t>).</w:t>
      </w:r>
      <w:r w:rsidR="00C21577" w:rsidRPr="00E5223D">
        <w:rPr>
          <w:rFonts w:ascii="Times" w:hAnsi="Times" w:cs="Times New Roman"/>
          <w:sz w:val="22"/>
          <w:szCs w:val="22"/>
        </w:rPr>
        <w:t xml:space="preserve"> As with PCH-2, neither MAD2 nor p31(comet) alone had a stimulatory effect on TRIP13.</w:t>
      </w:r>
      <w:r w:rsidR="00E97FA7" w:rsidRPr="009C41BF">
        <w:rPr>
          <w:rFonts w:ascii="Times" w:hAnsi="Times" w:cs="Times New Roman"/>
          <w:sz w:val="22"/>
          <w:szCs w:val="22"/>
        </w:rPr>
        <w:t xml:space="preserve"> </w:t>
      </w:r>
      <w:r w:rsidR="00C21577" w:rsidRPr="009C41BF">
        <w:rPr>
          <w:rFonts w:ascii="Times" w:hAnsi="Times" w:cs="Times New Roman"/>
          <w:sz w:val="22"/>
          <w:szCs w:val="22"/>
        </w:rPr>
        <w:t>Also consistent with PCH-2, t</w:t>
      </w:r>
      <w:r w:rsidR="00E97FA7" w:rsidRPr="009C41BF">
        <w:rPr>
          <w:rFonts w:ascii="Times" w:hAnsi="Times" w:cs="Times New Roman"/>
          <w:sz w:val="22"/>
          <w:szCs w:val="22"/>
        </w:rPr>
        <w:t>he</w:t>
      </w:r>
      <w:r w:rsidR="00C21577" w:rsidRPr="004E262E">
        <w:rPr>
          <w:rFonts w:ascii="Times" w:hAnsi="Times" w:cs="Times New Roman"/>
          <w:sz w:val="22"/>
          <w:szCs w:val="22"/>
        </w:rPr>
        <w:t xml:space="preserve"> TRIP13</w:t>
      </w:r>
      <w:ins w:id="775" w:author="Kevin Corbett" w:date="2015-04-04T12:45:00Z">
        <w:r w:rsidR="008F63A3" w:rsidRPr="008F63A3">
          <w:rPr>
            <w:rFonts w:ascii="Times" w:hAnsi="Times" w:cs="Times New Roman"/>
            <w:sz w:val="22"/>
            <w:szCs w:val="22"/>
            <w:vertAlign w:val="superscript"/>
            <w:rPrChange w:id="776" w:author="Kevin Corbett" w:date="2015-04-04T12:45:00Z">
              <w:rPr>
                <w:rFonts w:ascii="Times" w:hAnsi="Times" w:cs="Times New Roman"/>
                <w:sz w:val="22"/>
                <w:szCs w:val="22"/>
              </w:rPr>
            </w:rPrChange>
          </w:rPr>
          <w:t>W221A</w:t>
        </w:r>
      </w:ins>
      <w:r w:rsidR="00E97FA7" w:rsidRPr="004E262E">
        <w:rPr>
          <w:rFonts w:ascii="Times" w:hAnsi="Times" w:cs="Times New Roman"/>
          <w:sz w:val="22"/>
          <w:szCs w:val="22"/>
        </w:rPr>
        <w:t xml:space="preserve"> pore-loop mutant </w:t>
      </w:r>
      <w:del w:id="777" w:author="Kevin Corbett" w:date="2015-04-04T12:45:00Z">
        <w:r w:rsidR="00E97FA7" w:rsidRPr="004E262E" w:rsidDel="008F63A3">
          <w:rPr>
            <w:rFonts w:ascii="Times" w:hAnsi="Times" w:cs="Times New Roman"/>
            <w:sz w:val="22"/>
            <w:szCs w:val="22"/>
          </w:rPr>
          <w:delText xml:space="preserve">W221A </w:delText>
        </w:r>
      </w:del>
      <w:r w:rsidR="00E97FA7" w:rsidRPr="004E262E">
        <w:rPr>
          <w:rFonts w:ascii="Times" w:hAnsi="Times" w:cs="Times New Roman"/>
          <w:sz w:val="22"/>
          <w:szCs w:val="22"/>
        </w:rPr>
        <w:t>showed a very high basal level of ATP hydrolysis, and was not further stimulated by MAD2 + p31(comet) (</w:t>
      </w:r>
      <w:r w:rsidR="00E97FA7" w:rsidRPr="00D0390A">
        <w:rPr>
          <w:rFonts w:ascii="Times" w:hAnsi="Times" w:cs="Times New Roman"/>
          <w:b/>
          <w:sz w:val="22"/>
          <w:szCs w:val="22"/>
        </w:rPr>
        <w:t xml:space="preserve">Figure </w:t>
      </w:r>
      <w:ins w:id="778" w:author="Kevin Corbett" w:date="2015-04-01T14:37:00Z">
        <w:r w:rsidR="009C67E9" w:rsidRPr="00D0390A">
          <w:rPr>
            <w:rFonts w:ascii="Times" w:hAnsi="Times" w:cs="Times New Roman"/>
            <w:b/>
            <w:sz w:val="22"/>
            <w:szCs w:val="22"/>
          </w:rPr>
          <w:t>6</w:t>
        </w:r>
      </w:ins>
      <w:del w:id="779" w:author="Kevin Corbett" w:date="2015-04-01T14:37:00Z">
        <w:r w:rsidR="00E97FA7" w:rsidRPr="00D0390A" w:rsidDel="009C67E9">
          <w:rPr>
            <w:rFonts w:ascii="Times" w:hAnsi="Times" w:cs="Times New Roman"/>
            <w:b/>
            <w:sz w:val="22"/>
            <w:szCs w:val="22"/>
          </w:rPr>
          <w:delText>5</w:delText>
        </w:r>
      </w:del>
      <w:r w:rsidR="00E97FA7" w:rsidRPr="00D0390A">
        <w:rPr>
          <w:rFonts w:ascii="Times" w:hAnsi="Times" w:cs="Times New Roman"/>
          <w:b/>
          <w:sz w:val="22"/>
          <w:szCs w:val="22"/>
        </w:rPr>
        <w:t>B</w:t>
      </w:r>
      <w:r w:rsidR="00E97FA7" w:rsidRPr="00A7145A">
        <w:rPr>
          <w:rFonts w:ascii="Times" w:hAnsi="Times" w:cs="Times New Roman"/>
          <w:sz w:val="22"/>
          <w:szCs w:val="22"/>
        </w:rPr>
        <w:t>).</w:t>
      </w:r>
      <w:r w:rsidRPr="00E5223D">
        <w:rPr>
          <w:rFonts w:ascii="Times" w:hAnsi="Times" w:cs="Times New Roman"/>
          <w:sz w:val="22"/>
          <w:szCs w:val="22"/>
        </w:rPr>
        <w:t xml:space="preserve"> </w:t>
      </w:r>
      <w:r w:rsidR="00081FEF" w:rsidRPr="00D0390A">
        <w:rPr>
          <w:rFonts w:ascii="Times" w:hAnsi="Times" w:cs="Times New Roman"/>
          <w:sz w:val="22"/>
          <w:szCs w:val="22"/>
        </w:rPr>
        <w:t>Finally, we</w:t>
      </w:r>
      <w:r w:rsidR="00E97FA7" w:rsidRPr="00D0390A">
        <w:rPr>
          <w:rFonts w:ascii="Times" w:hAnsi="Times" w:cs="Times New Roman"/>
          <w:sz w:val="22"/>
          <w:szCs w:val="22"/>
        </w:rPr>
        <w:t xml:space="preserve"> found that p31(comet) mutations that disrupt either </w:t>
      </w:r>
      <w:r w:rsidR="00081FEF" w:rsidRPr="00D0390A">
        <w:rPr>
          <w:rFonts w:ascii="Times" w:hAnsi="Times" w:cs="Times New Roman"/>
          <w:sz w:val="22"/>
          <w:szCs w:val="22"/>
        </w:rPr>
        <w:t>MAD2 or TRIP13 binding</w:t>
      </w:r>
      <w:r w:rsidR="00E97FA7" w:rsidRPr="00D0390A">
        <w:rPr>
          <w:rFonts w:ascii="Times" w:hAnsi="Times" w:cs="Times New Roman"/>
          <w:sz w:val="22"/>
          <w:szCs w:val="22"/>
        </w:rPr>
        <w:t xml:space="preserve"> also significantly reduce</w:t>
      </w:r>
      <w:r w:rsidR="002D4DEC" w:rsidRPr="00D0390A">
        <w:rPr>
          <w:rFonts w:ascii="Times" w:hAnsi="Times" w:cs="Times New Roman"/>
          <w:sz w:val="22"/>
          <w:szCs w:val="22"/>
        </w:rPr>
        <w:t xml:space="preserve"> stimulation of TRIP13 by p31(comet) + MAD2 (</w:t>
      </w:r>
      <w:r w:rsidR="002D4DEC" w:rsidRPr="00D0390A">
        <w:rPr>
          <w:rFonts w:ascii="Times" w:hAnsi="Times" w:cs="Times New Roman"/>
          <w:b/>
          <w:sz w:val="22"/>
          <w:szCs w:val="22"/>
        </w:rPr>
        <w:t xml:space="preserve">Figure </w:t>
      </w:r>
      <w:ins w:id="780" w:author="Kevin Corbett" w:date="2015-04-01T14:37:00Z">
        <w:r w:rsidR="009C67E9" w:rsidRPr="00D0390A">
          <w:rPr>
            <w:rFonts w:ascii="Times" w:hAnsi="Times" w:cs="Times New Roman"/>
            <w:b/>
            <w:sz w:val="22"/>
            <w:szCs w:val="22"/>
          </w:rPr>
          <w:t>6</w:t>
        </w:r>
      </w:ins>
      <w:del w:id="781" w:author="Kevin Corbett" w:date="2015-04-01T14:37:00Z">
        <w:r w:rsidR="00E97FA7" w:rsidRPr="00D0390A" w:rsidDel="009C67E9">
          <w:rPr>
            <w:rFonts w:ascii="Times" w:hAnsi="Times" w:cs="Times New Roman"/>
            <w:b/>
            <w:sz w:val="22"/>
            <w:szCs w:val="22"/>
          </w:rPr>
          <w:delText>5</w:delText>
        </w:r>
      </w:del>
      <w:r w:rsidR="00E97FA7" w:rsidRPr="00D0390A">
        <w:rPr>
          <w:rFonts w:ascii="Times" w:hAnsi="Times" w:cs="Times New Roman"/>
          <w:b/>
          <w:sz w:val="22"/>
          <w:szCs w:val="22"/>
        </w:rPr>
        <w:t>C</w:t>
      </w:r>
      <w:r w:rsidR="005A558D" w:rsidRPr="00D0390A">
        <w:rPr>
          <w:rFonts w:ascii="Times" w:hAnsi="Times" w:cs="Times New Roman"/>
          <w:b/>
          <w:sz w:val="22"/>
          <w:szCs w:val="22"/>
        </w:rPr>
        <w:t>, D</w:t>
      </w:r>
      <w:r w:rsidR="002D4DEC" w:rsidRPr="00D0390A">
        <w:rPr>
          <w:rFonts w:ascii="Times" w:hAnsi="Times" w:cs="Times New Roman"/>
          <w:sz w:val="22"/>
          <w:szCs w:val="22"/>
        </w:rPr>
        <w:t>).</w:t>
      </w:r>
    </w:p>
    <w:p w14:paraId="5D071DA1" w14:textId="50479218" w:rsidR="00B65365" w:rsidRPr="009C41BF" w:rsidRDefault="00B65365" w:rsidP="007042B1">
      <w:pPr>
        <w:spacing w:after="120" w:line="480" w:lineRule="auto"/>
        <w:rPr>
          <w:rFonts w:ascii="Times" w:hAnsi="Times"/>
          <w:b/>
          <w:sz w:val="22"/>
          <w:szCs w:val="22"/>
        </w:rPr>
      </w:pPr>
      <w:r w:rsidRPr="009C41BF">
        <w:rPr>
          <w:rFonts w:ascii="Times" w:hAnsi="Times"/>
          <w:b/>
          <w:sz w:val="22"/>
          <w:szCs w:val="22"/>
        </w:rPr>
        <w:t xml:space="preserve">TRIP13 catalyzes the conversion of closed MAD2 to the open conformer </w:t>
      </w:r>
    </w:p>
    <w:p w14:paraId="444ED6CD" w14:textId="7E904B14" w:rsidR="005B492C" w:rsidRPr="00E5223D" w:rsidRDefault="00C21577" w:rsidP="007042B1">
      <w:pPr>
        <w:spacing w:after="120" w:line="480" w:lineRule="auto"/>
        <w:rPr>
          <w:rFonts w:ascii="Times" w:hAnsi="Times" w:cs="Times New Roman"/>
          <w:sz w:val="22"/>
          <w:szCs w:val="22"/>
        </w:rPr>
      </w:pPr>
      <w:r w:rsidRPr="004E262E">
        <w:rPr>
          <w:rFonts w:ascii="Times" w:hAnsi="Times" w:cs="Times New Roman"/>
          <w:sz w:val="22"/>
          <w:szCs w:val="22"/>
        </w:rPr>
        <w:t>The above results suggest a model in which p31(comet) recognizes C</w:t>
      </w:r>
      <w:r w:rsidR="00983209" w:rsidRPr="004E262E">
        <w:rPr>
          <w:rFonts w:ascii="Times" w:hAnsi="Times" w:cs="Times New Roman"/>
          <w:sz w:val="22"/>
          <w:szCs w:val="22"/>
        </w:rPr>
        <w:t>-MAD2 and delivers it to TRIP13 for remodeling.</w:t>
      </w:r>
      <w:r w:rsidRPr="00A7145A">
        <w:rPr>
          <w:rFonts w:ascii="Times" w:hAnsi="Times" w:cs="Times New Roman"/>
          <w:sz w:val="22"/>
          <w:szCs w:val="22"/>
        </w:rPr>
        <w:t xml:space="preserve"> If TRIP13 </w:t>
      </w:r>
      <w:r w:rsidR="00983209" w:rsidRPr="00A7145A">
        <w:rPr>
          <w:rFonts w:ascii="Times" w:hAnsi="Times" w:cs="Times New Roman"/>
          <w:sz w:val="22"/>
          <w:szCs w:val="22"/>
        </w:rPr>
        <w:t xml:space="preserve">functions by unfolding MAD2, or alternatively </w:t>
      </w:r>
      <w:r w:rsidRPr="00A7145A">
        <w:rPr>
          <w:rFonts w:ascii="Times" w:hAnsi="Times" w:cs="Times New Roman"/>
          <w:sz w:val="22"/>
          <w:szCs w:val="22"/>
        </w:rPr>
        <w:t>convert</w:t>
      </w:r>
      <w:r w:rsidR="00983209" w:rsidRPr="00A7145A">
        <w:rPr>
          <w:rFonts w:ascii="Times" w:hAnsi="Times" w:cs="Times New Roman"/>
          <w:sz w:val="22"/>
          <w:szCs w:val="22"/>
        </w:rPr>
        <w:t>ing</w:t>
      </w:r>
      <w:r w:rsidRPr="00A7145A">
        <w:rPr>
          <w:rFonts w:ascii="Times" w:hAnsi="Times" w:cs="Times New Roman"/>
          <w:sz w:val="22"/>
          <w:szCs w:val="22"/>
        </w:rPr>
        <w:t xml:space="preserve"> C-MAD2 to</w:t>
      </w:r>
      <w:r w:rsidR="00983209" w:rsidRPr="00A7145A">
        <w:rPr>
          <w:rFonts w:ascii="Times" w:hAnsi="Times" w:cs="Times New Roman"/>
          <w:sz w:val="22"/>
          <w:szCs w:val="22"/>
        </w:rPr>
        <w:t xml:space="preserve"> O-MAD2,</w:t>
      </w:r>
      <w:r w:rsidRPr="00A7145A">
        <w:rPr>
          <w:rFonts w:ascii="Times" w:hAnsi="Times" w:cs="Times New Roman"/>
          <w:sz w:val="22"/>
          <w:szCs w:val="22"/>
        </w:rPr>
        <w:t xml:space="preserve"> a prolonged incubation with TRIP13 should eliminate the stimula</w:t>
      </w:r>
      <w:r w:rsidR="00983209" w:rsidRPr="00A7145A">
        <w:rPr>
          <w:rFonts w:ascii="Times" w:hAnsi="Times" w:cs="Times New Roman"/>
          <w:sz w:val="22"/>
          <w:szCs w:val="22"/>
        </w:rPr>
        <w:t>tory effect of</w:t>
      </w:r>
      <w:r w:rsidR="003674F0" w:rsidRPr="00A7145A">
        <w:rPr>
          <w:rFonts w:ascii="Times" w:hAnsi="Times" w:cs="Times New Roman"/>
          <w:sz w:val="22"/>
          <w:szCs w:val="22"/>
        </w:rPr>
        <w:t xml:space="preserve"> </w:t>
      </w:r>
      <w:r w:rsidR="00983209" w:rsidRPr="00A7145A">
        <w:rPr>
          <w:rFonts w:ascii="Times" w:hAnsi="Times" w:cs="Times New Roman"/>
          <w:sz w:val="22"/>
          <w:szCs w:val="22"/>
        </w:rPr>
        <w:t>p31(comet) + MAD2</w:t>
      </w:r>
      <w:r w:rsidR="005B492C" w:rsidRPr="00A7145A">
        <w:rPr>
          <w:rFonts w:ascii="Times" w:hAnsi="Times" w:cs="Times New Roman"/>
          <w:sz w:val="22"/>
          <w:szCs w:val="22"/>
        </w:rPr>
        <w:t>.</w:t>
      </w:r>
      <w:r w:rsidR="00983209" w:rsidRPr="00A7145A">
        <w:rPr>
          <w:rFonts w:ascii="Times" w:hAnsi="Times" w:cs="Times New Roman"/>
          <w:sz w:val="22"/>
          <w:szCs w:val="22"/>
        </w:rPr>
        <w:t xml:space="preserve"> This is indeed the case: w</w:t>
      </w:r>
      <w:r w:rsidR="00E97FA7" w:rsidRPr="00A7145A">
        <w:rPr>
          <w:rFonts w:ascii="Times" w:hAnsi="Times" w:cs="Times New Roman"/>
          <w:sz w:val="22"/>
          <w:szCs w:val="22"/>
        </w:rPr>
        <w:t>e found that</w:t>
      </w:r>
      <w:r w:rsidR="005B492C" w:rsidRPr="00A7145A">
        <w:rPr>
          <w:rFonts w:ascii="Times" w:hAnsi="Times" w:cs="Times New Roman"/>
          <w:sz w:val="22"/>
          <w:szCs w:val="22"/>
        </w:rPr>
        <w:t xml:space="preserve"> the ability of p31(comet) + MAD2 to stimulate TRIP13 ATPase activity was almost eliminated</w:t>
      </w:r>
      <w:r w:rsidR="00E97FA7" w:rsidRPr="00A7145A">
        <w:rPr>
          <w:rFonts w:ascii="Times" w:hAnsi="Times" w:cs="Times New Roman"/>
          <w:sz w:val="22"/>
          <w:szCs w:val="22"/>
        </w:rPr>
        <w:t xml:space="preserve"> after a two-hour pre-incubation, </w:t>
      </w:r>
      <w:r w:rsidR="00081FEF" w:rsidRPr="00A7145A">
        <w:rPr>
          <w:rFonts w:ascii="Times" w:hAnsi="Times" w:cs="Times New Roman"/>
          <w:sz w:val="22"/>
          <w:szCs w:val="22"/>
        </w:rPr>
        <w:t>in an</w:t>
      </w:r>
      <w:r w:rsidR="00E97FA7" w:rsidRPr="00A7145A">
        <w:rPr>
          <w:rFonts w:ascii="Times" w:hAnsi="Times" w:cs="Times New Roman"/>
          <w:sz w:val="22"/>
          <w:szCs w:val="22"/>
        </w:rPr>
        <w:t xml:space="preserve"> ATP</w:t>
      </w:r>
      <w:r w:rsidR="00081FEF" w:rsidRPr="00A7145A">
        <w:rPr>
          <w:rFonts w:ascii="Times" w:hAnsi="Times" w:cs="Times New Roman"/>
          <w:sz w:val="22"/>
          <w:szCs w:val="22"/>
        </w:rPr>
        <w:t>-dependent manner</w:t>
      </w:r>
      <w:r w:rsidR="00E97FA7" w:rsidRPr="00A7145A">
        <w:rPr>
          <w:rFonts w:ascii="Times" w:hAnsi="Times" w:cs="Times New Roman"/>
          <w:sz w:val="22"/>
          <w:szCs w:val="22"/>
        </w:rPr>
        <w:t xml:space="preserve"> </w:t>
      </w:r>
      <w:r w:rsidR="005B492C" w:rsidRPr="00A7145A">
        <w:rPr>
          <w:rFonts w:ascii="Times" w:hAnsi="Times" w:cs="Times New Roman"/>
          <w:sz w:val="22"/>
          <w:szCs w:val="22"/>
        </w:rPr>
        <w:t>(</w:t>
      </w:r>
      <w:r w:rsidR="002260F7" w:rsidRPr="00A7145A">
        <w:rPr>
          <w:rFonts w:ascii="Times" w:hAnsi="Times" w:cs="Times New Roman"/>
          <w:b/>
          <w:sz w:val="22"/>
          <w:szCs w:val="22"/>
          <w:rPrChange w:id="782" w:author="Kevin Corbett" w:date="2015-04-04T11:23:00Z">
            <w:rPr>
              <w:rFonts w:ascii="Times" w:hAnsi="Times" w:cs="Times New Roman"/>
              <w:b/>
              <w:color w:val="0000FF"/>
              <w:sz w:val="22"/>
              <w:szCs w:val="22"/>
            </w:rPr>
          </w:rPrChange>
        </w:rPr>
        <w:t>Figure</w:t>
      </w:r>
      <w:r w:rsidR="005B492C" w:rsidRPr="00A7145A">
        <w:rPr>
          <w:rFonts w:ascii="Times" w:hAnsi="Times" w:cs="Times New Roman"/>
          <w:b/>
          <w:sz w:val="22"/>
          <w:szCs w:val="22"/>
          <w:rPrChange w:id="783" w:author="Kevin Corbett" w:date="2015-04-04T11:23:00Z">
            <w:rPr>
              <w:rFonts w:ascii="Times" w:hAnsi="Times" w:cs="Times New Roman"/>
              <w:b/>
              <w:color w:val="0000FF"/>
              <w:sz w:val="22"/>
              <w:szCs w:val="22"/>
            </w:rPr>
          </w:rPrChange>
        </w:rPr>
        <w:t xml:space="preserve"> </w:t>
      </w:r>
      <w:ins w:id="784" w:author="Kevin Corbett" w:date="2015-04-01T14:38:00Z">
        <w:r w:rsidR="009C67E9" w:rsidRPr="00A7145A">
          <w:rPr>
            <w:rFonts w:ascii="Times" w:hAnsi="Times" w:cs="Times New Roman"/>
            <w:b/>
            <w:sz w:val="22"/>
            <w:szCs w:val="22"/>
            <w:rPrChange w:id="785" w:author="Kevin Corbett" w:date="2015-04-04T11:23:00Z">
              <w:rPr>
                <w:rFonts w:ascii="Times" w:hAnsi="Times" w:cs="Times New Roman"/>
                <w:b/>
                <w:color w:val="0000FF"/>
                <w:sz w:val="22"/>
                <w:szCs w:val="22"/>
              </w:rPr>
            </w:rPrChange>
          </w:rPr>
          <w:t>7</w:t>
        </w:r>
      </w:ins>
      <w:del w:id="786" w:author="Kevin Corbett" w:date="2015-04-01T14:38:00Z">
        <w:r w:rsidR="00E97FA7" w:rsidRPr="00A7145A" w:rsidDel="009C67E9">
          <w:rPr>
            <w:rFonts w:ascii="Times" w:hAnsi="Times" w:cs="Times New Roman"/>
            <w:b/>
            <w:sz w:val="22"/>
            <w:szCs w:val="22"/>
            <w:rPrChange w:id="787" w:author="Kevin Corbett" w:date="2015-04-04T11:23:00Z">
              <w:rPr>
                <w:rFonts w:ascii="Times" w:hAnsi="Times" w:cs="Times New Roman"/>
                <w:b/>
                <w:color w:val="0000FF"/>
                <w:sz w:val="22"/>
                <w:szCs w:val="22"/>
              </w:rPr>
            </w:rPrChange>
          </w:rPr>
          <w:delText>6</w:delText>
        </w:r>
      </w:del>
      <w:r w:rsidR="005B492C" w:rsidRPr="00A7145A">
        <w:rPr>
          <w:rFonts w:ascii="Times" w:hAnsi="Times" w:cs="Times New Roman"/>
          <w:b/>
          <w:sz w:val="22"/>
          <w:szCs w:val="22"/>
          <w:rPrChange w:id="788" w:author="Kevin Corbett" w:date="2015-04-04T11:23:00Z">
            <w:rPr>
              <w:rFonts w:ascii="Times" w:hAnsi="Times" w:cs="Times New Roman"/>
              <w:b/>
              <w:color w:val="0000FF"/>
              <w:sz w:val="22"/>
              <w:szCs w:val="22"/>
            </w:rPr>
          </w:rPrChange>
        </w:rPr>
        <w:t>A</w:t>
      </w:r>
      <w:r w:rsidR="005B492C" w:rsidRPr="00A7145A">
        <w:rPr>
          <w:rFonts w:ascii="Times" w:hAnsi="Times" w:cs="Times New Roman"/>
          <w:sz w:val="22"/>
          <w:szCs w:val="22"/>
        </w:rPr>
        <w:t xml:space="preserve">, compare samples </w:t>
      </w:r>
      <w:r w:rsidR="003674F0" w:rsidRPr="00E5223D">
        <w:rPr>
          <w:rFonts w:ascii="Times" w:hAnsi="Times" w:cs="Times New Roman"/>
          <w:sz w:val="22"/>
          <w:szCs w:val="22"/>
        </w:rPr>
        <w:t>#</w:t>
      </w:r>
      <w:r w:rsidR="005B492C" w:rsidRPr="009C41BF">
        <w:rPr>
          <w:rFonts w:ascii="Times" w:hAnsi="Times" w:cs="Times New Roman"/>
          <w:sz w:val="22"/>
          <w:szCs w:val="22"/>
        </w:rPr>
        <w:t>2</w:t>
      </w:r>
      <w:r w:rsidR="003674F0" w:rsidRPr="009C41BF">
        <w:rPr>
          <w:rFonts w:ascii="Times" w:hAnsi="Times" w:cs="Times New Roman"/>
          <w:sz w:val="22"/>
          <w:szCs w:val="22"/>
        </w:rPr>
        <w:t>,</w:t>
      </w:r>
      <w:r w:rsidR="005B492C" w:rsidRPr="009C41BF">
        <w:rPr>
          <w:rFonts w:ascii="Times" w:hAnsi="Times" w:cs="Times New Roman"/>
          <w:sz w:val="22"/>
          <w:szCs w:val="22"/>
        </w:rPr>
        <w:t xml:space="preserve"> </w:t>
      </w:r>
      <w:r w:rsidR="003674F0" w:rsidRPr="009C41BF">
        <w:rPr>
          <w:rFonts w:ascii="Times" w:hAnsi="Times" w:cs="Times New Roman"/>
          <w:sz w:val="22"/>
          <w:szCs w:val="22"/>
        </w:rPr>
        <w:t>3, and 4</w:t>
      </w:r>
      <w:r w:rsidR="005B492C" w:rsidRPr="004E262E">
        <w:rPr>
          <w:rFonts w:ascii="Times" w:hAnsi="Times" w:cs="Times New Roman"/>
          <w:sz w:val="22"/>
          <w:szCs w:val="22"/>
        </w:rPr>
        <w:t>). Importantly, p31(comet) and MAD2 were in six-fold molar excess to TRIP13 hexamers in this assay, illustrating that each TRIP13 hexamer acted on multiple p31(comet):MAD2 complexes during the pre-incubation period. Addition of fresh MAD2 to the pre-incubated samples rescued TRIP13 stimulation (</w:t>
      </w:r>
      <w:r w:rsidR="002260F7" w:rsidRPr="00A7145A">
        <w:rPr>
          <w:rFonts w:ascii="Times" w:hAnsi="Times" w:cs="Times New Roman"/>
          <w:b/>
          <w:sz w:val="22"/>
          <w:szCs w:val="22"/>
          <w:rPrChange w:id="789" w:author="Kevin Corbett" w:date="2015-04-04T11:23:00Z">
            <w:rPr>
              <w:rFonts w:ascii="Times" w:hAnsi="Times" w:cs="Times New Roman"/>
              <w:b/>
              <w:color w:val="0000FF"/>
              <w:sz w:val="22"/>
              <w:szCs w:val="22"/>
            </w:rPr>
          </w:rPrChange>
        </w:rPr>
        <w:t>Figure</w:t>
      </w:r>
      <w:r w:rsidR="00D9356C" w:rsidRPr="00A7145A">
        <w:rPr>
          <w:rFonts w:ascii="Times" w:hAnsi="Times" w:cs="Times New Roman"/>
          <w:b/>
          <w:sz w:val="22"/>
          <w:szCs w:val="22"/>
          <w:rPrChange w:id="790" w:author="Kevin Corbett" w:date="2015-04-04T11:23:00Z">
            <w:rPr>
              <w:rFonts w:ascii="Times" w:hAnsi="Times" w:cs="Times New Roman"/>
              <w:b/>
              <w:color w:val="0000FF"/>
              <w:sz w:val="22"/>
              <w:szCs w:val="22"/>
            </w:rPr>
          </w:rPrChange>
        </w:rPr>
        <w:t xml:space="preserve"> </w:t>
      </w:r>
      <w:ins w:id="791" w:author="Kevin Corbett" w:date="2015-04-01T14:38:00Z">
        <w:r w:rsidR="009C67E9" w:rsidRPr="00A7145A">
          <w:rPr>
            <w:rFonts w:ascii="Times" w:hAnsi="Times" w:cs="Times New Roman"/>
            <w:b/>
            <w:sz w:val="22"/>
            <w:szCs w:val="22"/>
            <w:rPrChange w:id="792" w:author="Kevin Corbett" w:date="2015-04-04T11:23:00Z">
              <w:rPr>
                <w:rFonts w:ascii="Times" w:hAnsi="Times" w:cs="Times New Roman"/>
                <w:b/>
                <w:color w:val="0000FF"/>
                <w:sz w:val="22"/>
                <w:szCs w:val="22"/>
              </w:rPr>
            </w:rPrChange>
          </w:rPr>
          <w:t>7</w:t>
        </w:r>
      </w:ins>
      <w:del w:id="793" w:author="Kevin Corbett" w:date="2015-04-01T14:38:00Z">
        <w:r w:rsidR="00D9356C" w:rsidRPr="00A7145A" w:rsidDel="009C67E9">
          <w:rPr>
            <w:rFonts w:ascii="Times" w:hAnsi="Times" w:cs="Times New Roman"/>
            <w:b/>
            <w:sz w:val="22"/>
            <w:szCs w:val="22"/>
            <w:rPrChange w:id="794" w:author="Kevin Corbett" w:date="2015-04-04T11:23:00Z">
              <w:rPr>
                <w:rFonts w:ascii="Times" w:hAnsi="Times" w:cs="Times New Roman"/>
                <w:b/>
                <w:color w:val="0000FF"/>
                <w:sz w:val="22"/>
                <w:szCs w:val="22"/>
              </w:rPr>
            </w:rPrChange>
          </w:rPr>
          <w:delText>6</w:delText>
        </w:r>
      </w:del>
      <w:r w:rsidR="005B492C" w:rsidRPr="00A7145A">
        <w:rPr>
          <w:rFonts w:ascii="Times" w:hAnsi="Times" w:cs="Times New Roman"/>
          <w:b/>
          <w:sz w:val="22"/>
          <w:szCs w:val="22"/>
          <w:rPrChange w:id="795" w:author="Kevin Corbett" w:date="2015-04-04T11:23:00Z">
            <w:rPr>
              <w:rFonts w:ascii="Times" w:hAnsi="Times" w:cs="Times New Roman"/>
              <w:b/>
              <w:color w:val="0000FF"/>
              <w:sz w:val="22"/>
              <w:szCs w:val="22"/>
            </w:rPr>
          </w:rPrChange>
        </w:rPr>
        <w:t>A</w:t>
      </w:r>
      <w:r w:rsidR="005B492C" w:rsidRPr="00A7145A">
        <w:rPr>
          <w:rFonts w:ascii="Times" w:hAnsi="Times" w:cs="Times New Roman"/>
          <w:sz w:val="22"/>
          <w:szCs w:val="22"/>
        </w:rPr>
        <w:t xml:space="preserve">, sample </w:t>
      </w:r>
      <w:r w:rsidR="003674F0" w:rsidRPr="00E5223D">
        <w:rPr>
          <w:rFonts w:ascii="Times" w:hAnsi="Times" w:cs="Times New Roman"/>
          <w:sz w:val="22"/>
          <w:szCs w:val="22"/>
        </w:rPr>
        <w:t>#</w:t>
      </w:r>
      <w:r w:rsidR="005B492C" w:rsidRPr="009C41BF">
        <w:rPr>
          <w:rFonts w:ascii="Times" w:hAnsi="Times" w:cs="Times New Roman"/>
          <w:sz w:val="22"/>
          <w:szCs w:val="22"/>
        </w:rPr>
        <w:t xml:space="preserve">5). </w:t>
      </w:r>
      <w:r w:rsidR="005A558D" w:rsidRPr="009C41BF">
        <w:rPr>
          <w:rFonts w:ascii="Times" w:hAnsi="Times" w:cs="Times New Roman"/>
          <w:sz w:val="22"/>
          <w:szCs w:val="22"/>
        </w:rPr>
        <w:t>We interpret these findings to indicate that</w:t>
      </w:r>
      <w:r w:rsidR="005B492C" w:rsidRPr="009C41BF">
        <w:rPr>
          <w:rFonts w:ascii="Times" w:hAnsi="Times" w:cs="Times New Roman"/>
          <w:sz w:val="22"/>
          <w:szCs w:val="22"/>
        </w:rPr>
        <w:t xml:space="preserve"> TRIP13 </w:t>
      </w:r>
      <w:r w:rsidR="005A558D" w:rsidRPr="009C41BF">
        <w:rPr>
          <w:rFonts w:ascii="Times" w:hAnsi="Times" w:cs="Times New Roman"/>
          <w:sz w:val="22"/>
          <w:szCs w:val="22"/>
        </w:rPr>
        <w:t>is stimulated by</w:t>
      </w:r>
      <w:r w:rsidR="005B492C" w:rsidRPr="004E262E">
        <w:rPr>
          <w:rFonts w:ascii="Times" w:hAnsi="Times" w:cs="Times New Roman"/>
          <w:sz w:val="22"/>
          <w:szCs w:val="22"/>
        </w:rPr>
        <w:t xml:space="preserve"> the p31(comet):MAD2 complex but </w:t>
      </w:r>
      <w:r w:rsidR="005A558D" w:rsidRPr="004E262E">
        <w:rPr>
          <w:rFonts w:ascii="Times" w:hAnsi="Times" w:cs="Times New Roman"/>
          <w:sz w:val="22"/>
          <w:szCs w:val="22"/>
        </w:rPr>
        <w:t>acts on</w:t>
      </w:r>
      <w:r w:rsidR="005B492C" w:rsidRPr="004E262E">
        <w:rPr>
          <w:rFonts w:ascii="Times" w:hAnsi="Times" w:cs="Times New Roman"/>
          <w:sz w:val="22"/>
          <w:szCs w:val="22"/>
        </w:rPr>
        <w:t xml:space="preserve"> MAD2 specifically, li</w:t>
      </w:r>
      <w:r w:rsidR="005B492C" w:rsidRPr="00863CF6">
        <w:rPr>
          <w:rFonts w:ascii="Times" w:hAnsi="Times" w:cs="Times New Roman"/>
          <w:sz w:val="22"/>
          <w:szCs w:val="22"/>
        </w:rPr>
        <w:t>kel</w:t>
      </w:r>
      <w:r w:rsidR="00983209" w:rsidRPr="00863CF6">
        <w:rPr>
          <w:rFonts w:ascii="Times" w:hAnsi="Times" w:cs="Times New Roman"/>
          <w:sz w:val="22"/>
          <w:szCs w:val="22"/>
        </w:rPr>
        <w:t>y converting C-MAD2 into the non-stimulatory open state</w:t>
      </w:r>
      <w:r w:rsidR="005A558D" w:rsidRPr="00863CF6">
        <w:rPr>
          <w:rFonts w:ascii="Times" w:hAnsi="Times" w:cs="Times New Roman"/>
          <w:sz w:val="22"/>
          <w:szCs w:val="22"/>
        </w:rPr>
        <w:t xml:space="preserve"> (</w:t>
      </w:r>
      <w:r w:rsidR="005A558D" w:rsidRPr="00A7145A">
        <w:rPr>
          <w:rFonts w:ascii="Times" w:hAnsi="Times" w:cs="Times New Roman"/>
          <w:b/>
          <w:sz w:val="22"/>
          <w:szCs w:val="22"/>
          <w:rPrChange w:id="796" w:author="Kevin Corbett" w:date="2015-04-04T11:23:00Z">
            <w:rPr>
              <w:rFonts w:ascii="Times" w:hAnsi="Times" w:cs="Times New Roman"/>
              <w:b/>
              <w:color w:val="0000FF"/>
              <w:sz w:val="22"/>
              <w:szCs w:val="22"/>
            </w:rPr>
          </w:rPrChange>
        </w:rPr>
        <w:t xml:space="preserve">Figure </w:t>
      </w:r>
      <w:ins w:id="797" w:author="Kevin Corbett" w:date="2015-04-01T14:38:00Z">
        <w:r w:rsidR="009C67E9" w:rsidRPr="00A7145A">
          <w:rPr>
            <w:rFonts w:ascii="Times" w:hAnsi="Times" w:cs="Times New Roman"/>
            <w:b/>
            <w:sz w:val="22"/>
            <w:szCs w:val="22"/>
            <w:rPrChange w:id="798" w:author="Kevin Corbett" w:date="2015-04-04T11:23:00Z">
              <w:rPr>
                <w:rFonts w:ascii="Times" w:hAnsi="Times" w:cs="Times New Roman"/>
                <w:b/>
                <w:color w:val="0000FF"/>
                <w:sz w:val="22"/>
                <w:szCs w:val="22"/>
              </w:rPr>
            </w:rPrChange>
          </w:rPr>
          <w:t>7</w:t>
        </w:r>
      </w:ins>
      <w:del w:id="799" w:author="Kevin Corbett" w:date="2015-04-01T14:38:00Z">
        <w:r w:rsidR="005A558D" w:rsidRPr="00A7145A" w:rsidDel="009C67E9">
          <w:rPr>
            <w:rFonts w:ascii="Times" w:hAnsi="Times" w:cs="Times New Roman"/>
            <w:b/>
            <w:sz w:val="22"/>
            <w:szCs w:val="22"/>
            <w:rPrChange w:id="800" w:author="Kevin Corbett" w:date="2015-04-04T11:23:00Z">
              <w:rPr>
                <w:rFonts w:ascii="Times" w:hAnsi="Times" w:cs="Times New Roman"/>
                <w:b/>
                <w:color w:val="0000FF"/>
                <w:sz w:val="22"/>
                <w:szCs w:val="22"/>
              </w:rPr>
            </w:rPrChange>
          </w:rPr>
          <w:delText>6</w:delText>
        </w:r>
      </w:del>
      <w:r w:rsidR="005A558D" w:rsidRPr="00A7145A">
        <w:rPr>
          <w:rFonts w:ascii="Times" w:hAnsi="Times" w:cs="Times New Roman"/>
          <w:b/>
          <w:sz w:val="22"/>
          <w:szCs w:val="22"/>
          <w:rPrChange w:id="801" w:author="Kevin Corbett" w:date="2015-04-04T11:23:00Z">
            <w:rPr>
              <w:rFonts w:ascii="Times" w:hAnsi="Times" w:cs="Times New Roman"/>
              <w:b/>
              <w:color w:val="0000FF"/>
              <w:sz w:val="22"/>
              <w:szCs w:val="22"/>
            </w:rPr>
          </w:rPrChange>
        </w:rPr>
        <w:t>B</w:t>
      </w:r>
      <w:r w:rsidR="005A558D" w:rsidRPr="00A7145A">
        <w:rPr>
          <w:rFonts w:ascii="Times" w:hAnsi="Times" w:cs="Times New Roman"/>
          <w:sz w:val="22"/>
          <w:szCs w:val="22"/>
        </w:rPr>
        <w:t>)</w:t>
      </w:r>
      <w:r w:rsidR="005B492C" w:rsidRPr="00E5223D">
        <w:rPr>
          <w:rFonts w:ascii="Times" w:hAnsi="Times" w:cs="Times New Roman"/>
          <w:sz w:val="22"/>
          <w:szCs w:val="22"/>
        </w:rPr>
        <w:t>.</w:t>
      </w:r>
    </w:p>
    <w:p w14:paraId="1F934646" w14:textId="0725308A" w:rsidR="005B492C" w:rsidRPr="00863CF6" w:rsidRDefault="005B492C" w:rsidP="007042B1">
      <w:pPr>
        <w:spacing w:after="120" w:line="480" w:lineRule="auto"/>
        <w:rPr>
          <w:rFonts w:ascii="Times" w:hAnsi="Times" w:cs="Times New Roman"/>
          <w:sz w:val="22"/>
          <w:szCs w:val="22"/>
        </w:rPr>
      </w:pPr>
      <w:r w:rsidRPr="009C41BF">
        <w:rPr>
          <w:rFonts w:ascii="Times" w:hAnsi="Times" w:cs="Times New Roman"/>
          <w:sz w:val="22"/>
          <w:szCs w:val="22"/>
        </w:rPr>
        <w:t xml:space="preserve">To directly assay </w:t>
      </w:r>
      <w:r w:rsidR="00983209" w:rsidRPr="009C41BF">
        <w:rPr>
          <w:rFonts w:ascii="Times" w:hAnsi="Times" w:cs="Times New Roman"/>
          <w:sz w:val="22"/>
          <w:szCs w:val="22"/>
        </w:rPr>
        <w:t>whether TRIP13 converts</w:t>
      </w:r>
      <w:r w:rsidRPr="004E262E">
        <w:rPr>
          <w:rFonts w:ascii="Times" w:hAnsi="Times" w:cs="Times New Roman"/>
          <w:sz w:val="22"/>
          <w:szCs w:val="22"/>
        </w:rPr>
        <w:t xml:space="preserve"> C-MAD2 to O-MAD2, we took advantage of the fact that in the dimerization-defective MAD2</w:t>
      </w:r>
      <w:r w:rsidRPr="004E262E">
        <w:rPr>
          <w:rFonts w:ascii="Times" w:hAnsi="Times" w:cs="Times New Roman"/>
          <w:sz w:val="22"/>
          <w:szCs w:val="22"/>
          <w:vertAlign w:val="superscript"/>
        </w:rPr>
        <w:t>R133A</w:t>
      </w:r>
      <w:r w:rsidRPr="004E262E">
        <w:rPr>
          <w:rFonts w:ascii="Times" w:hAnsi="Times" w:cs="Times New Roman"/>
          <w:sz w:val="22"/>
          <w:szCs w:val="22"/>
        </w:rPr>
        <w:t xml:space="preserve"> mutant, the open and closed conformers are separ</w:t>
      </w:r>
      <w:r w:rsidRPr="00863CF6">
        <w:rPr>
          <w:rFonts w:ascii="Times" w:hAnsi="Times" w:cs="Times New Roman"/>
          <w:sz w:val="22"/>
          <w:szCs w:val="22"/>
        </w:rPr>
        <w:t>able by anion-exchange chromatography (</w:t>
      </w:r>
      <w:r w:rsidR="002260F7" w:rsidRPr="00A7145A">
        <w:rPr>
          <w:rFonts w:ascii="Times" w:hAnsi="Times" w:cs="Times New Roman"/>
          <w:b/>
          <w:sz w:val="22"/>
          <w:szCs w:val="22"/>
          <w:rPrChange w:id="802" w:author="Kevin Corbett" w:date="2015-04-04T11:23:00Z">
            <w:rPr>
              <w:rFonts w:ascii="Times" w:hAnsi="Times" w:cs="Times New Roman"/>
              <w:b/>
              <w:color w:val="0000FF"/>
              <w:sz w:val="22"/>
              <w:szCs w:val="22"/>
            </w:rPr>
          </w:rPrChange>
        </w:rPr>
        <w:t>Figure</w:t>
      </w:r>
      <w:r w:rsidRPr="00A7145A">
        <w:rPr>
          <w:rFonts w:ascii="Times" w:hAnsi="Times" w:cs="Times New Roman"/>
          <w:b/>
          <w:sz w:val="22"/>
          <w:szCs w:val="22"/>
          <w:rPrChange w:id="803" w:author="Kevin Corbett" w:date="2015-04-04T11:23:00Z">
            <w:rPr>
              <w:rFonts w:ascii="Times" w:hAnsi="Times" w:cs="Times New Roman"/>
              <w:b/>
              <w:color w:val="0000FF"/>
              <w:sz w:val="22"/>
              <w:szCs w:val="22"/>
            </w:rPr>
          </w:rPrChange>
        </w:rPr>
        <w:t xml:space="preserve"> </w:t>
      </w:r>
      <w:ins w:id="804" w:author="Kevin Corbett" w:date="2015-04-01T14:38:00Z">
        <w:r w:rsidR="009C67E9" w:rsidRPr="00A7145A">
          <w:rPr>
            <w:rFonts w:ascii="Times" w:hAnsi="Times" w:cs="Times New Roman"/>
            <w:b/>
            <w:sz w:val="22"/>
            <w:szCs w:val="22"/>
            <w:rPrChange w:id="805" w:author="Kevin Corbett" w:date="2015-04-04T11:23:00Z">
              <w:rPr>
                <w:rFonts w:ascii="Times" w:hAnsi="Times" w:cs="Times New Roman"/>
                <w:b/>
                <w:color w:val="0000FF"/>
                <w:sz w:val="22"/>
                <w:szCs w:val="22"/>
              </w:rPr>
            </w:rPrChange>
          </w:rPr>
          <w:t>7</w:t>
        </w:r>
      </w:ins>
      <w:del w:id="806" w:author="Kevin Corbett" w:date="2015-04-01T14:38:00Z">
        <w:r w:rsidR="009A55D0" w:rsidRPr="00A7145A" w:rsidDel="009C67E9">
          <w:rPr>
            <w:rFonts w:ascii="Times" w:hAnsi="Times" w:cs="Times New Roman"/>
            <w:b/>
            <w:sz w:val="22"/>
            <w:szCs w:val="22"/>
            <w:rPrChange w:id="807" w:author="Kevin Corbett" w:date="2015-04-04T11:23:00Z">
              <w:rPr>
                <w:rFonts w:ascii="Times" w:hAnsi="Times" w:cs="Times New Roman"/>
                <w:b/>
                <w:color w:val="0000FF"/>
                <w:sz w:val="22"/>
                <w:szCs w:val="22"/>
              </w:rPr>
            </w:rPrChange>
          </w:rPr>
          <w:delText>6</w:delText>
        </w:r>
      </w:del>
      <w:r w:rsidR="005A558D" w:rsidRPr="00A7145A">
        <w:rPr>
          <w:rFonts w:ascii="Times" w:hAnsi="Times" w:cs="Times New Roman"/>
          <w:b/>
          <w:sz w:val="22"/>
          <w:szCs w:val="22"/>
          <w:rPrChange w:id="808" w:author="Kevin Corbett" w:date="2015-04-04T11:23:00Z">
            <w:rPr>
              <w:rFonts w:ascii="Times" w:hAnsi="Times" w:cs="Times New Roman"/>
              <w:b/>
              <w:color w:val="0000FF"/>
              <w:sz w:val="22"/>
              <w:szCs w:val="22"/>
            </w:rPr>
          </w:rPrChange>
        </w:rPr>
        <w:t>C</w:t>
      </w:r>
      <w:r w:rsidRPr="00A7145A">
        <w:rPr>
          <w:rFonts w:ascii="Times" w:hAnsi="Times" w:cs="Times New Roman"/>
          <w:b/>
          <w:sz w:val="22"/>
          <w:szCs w:val="22"/>
          <w:rPrChange w:id="809" w:author="Kevin Corbett" w:date="2015-04-04T11:23:00Z">
            <w:rPr>
              <w:rFonts w:ascii="Times" w:hAnsi="Times" w:cs="Times New Roman"/>
              <w:b/>
              <w:color w:val="0000FF"/>
              <w:sz w:val="22"/>
              <w:szCs w:val="22"/>
            </w:rPr>
          </w:rPrChange>
        </w:rPr>
        <w:t xml:space="preserve">, </w:t>
      </w:r>
      <w:r w:rsidR="0085232A" w:rsidRPr="00A7145A">
        <w:rPr>
          <w:rFonts w:ascii="Times" w:hAnsi="Times" w:cs="Times New Roman"/>
          <w:b/>
          <w:sz w:val="22"/>
          <w:szCs w:val="22"/>
          <w:rPrChange w:id="810" w:author="Kevin Corbett" w:date="2015-04-04T11:23:00Z">
            <w:rPr>
              <w:rFonts w:ascii="Times" w:hAnsi="Times" w:cs="Times New Roman"/>
              <w:b/>
              <w:color w:val="0000FF"/>
              <w:sz w:val="22"/>
              <w:szCs w:val="22"/>
            </w:rPr>
          </w:rPrChange>
        </w:rPr>
        <w:t xml:space="preserve">Figure </w:t>
      </w:r>
      <w:ins w:id="811" w:author="Kevin Corbett" w:date="2015-04-01T14:38:00Z">
        <w:r w:rsidR="009C67E9" w:rsidRPr="00A7145A">
          <w:rPr>
            <w:rFonts w:ascii="Times" w:hAnsi="Times" w:cs="Times New Roman"/>
            <w:b/>
            <w:sz w:val="22"/>
            <w:szCs w:val="22"/>
            <w:rPrChange w:id="812" w:author="Kevin Corbett" w:date="2015-04-04T11:23:00Z">
              <w:rPr>
                <w:rFonts w:ascii="Times" w:hAnsi="Times" w:cs="Times New Roman"/>
                <w:b/>
                <w:color w:val="0000FF"/>
                <w:sz w:val="22"/>
                <w:szCs w:val="22"/>
              </w:rPr>
            </w:rPrChange>
          </w:rPr>
          <w:t>5</w:t>
        </w:r>
      </w:ins>
      <w:del w:id="813" w:author="Kevin Corbett" w:date="2015-04-01T14:38:00Z">
        <w:r w:rsidR="0085232A" w:rsidRPr="00A7145A" w:rsidDel="009C67E9">
          <w:rPr>
            <w:rFonts w:ascii="Times" w:hAnsi="Times" w:cs="Times New Roman"/>
            <w:b/>
            <w:sz w:val="22"/>
            <w:szCs w:val="22"/>
            <w:rPrChange w:id="814" w:author="Kevin Corbett" w:date="2015-04-04T11:23:00Z">
              <w:rPr>
                <w:rFonts w:ascii="Times" w:hAnsi="Times" w:cs="Times New Roman"/>
                <w:b/>
                <w:color w:val="0000FF"/>
                <w:sz w:val="22"/>
                <w:szCs w:val="22"/>
              </w:rPr>
            </w:rPrChange>
          </w:rPr>
          <w:delText>4</w:delText>
        </w:r>
      </w:del>
      <w:r w:rsidR="0085232A" w:rsidRPr="00A7145A">
        <w:rPr>
          <w:rFonts w:ascii="Times" w:hAnsi="Times" w:cs="Times New Roman"/>
          <w:b/>
          <w:sz w:val="22"/>
          <w:szCs w:val="22"/>
          <w:rPrChange w:id="815" w:author="Kevin Corbett" w:date="2015-04-04T11:23:00Z">
            <w:rPr>
              <w:rFonts w:ascii="Times" w:hAnsi="Times" w:cs="Times New Roman"/>
              <w:b/>
              <w:color w:val="0000FF"/>
              <w:sz w:val="22"/>
              <w:szCs w:val="22"/>
            </w:rPr>
          </w:rPrChange>
        </w:rPr>
        <w:t xml:space="preserve">-figure supplement </w:t>
      </w:r>
      <w:ins w:id="816" w:author="Kevin Corbett" w:date="2015-04-01T14:38:00Z">
        <w:r w:rsidR="009C67E9" w:rsidRPr="00A7145A">
          <w:rPr>
            <w:rFonts w:ascii="Times" w:hAnsi="Times" w:cs="Times New Roman"/>
            <w:b/>
            <w:sz w:val="22"/>
            <w:szCs w:val="22"/>
            <w:rPrChange w:id="817" w:author="Kevin Corbett" w:date="2015-04-04T11:23:00Z">
              <w:rPr>
                <w:rFonts w:ascii="Times" w:hAnsi="Times" w:cs="Times New Roman"/>
                <w:b/>
                <w:color w:val="0000FF"/>
                <w:sz w:val="22"/>
                <w:szCs w:val="22"/>
              </w:rPr>
            </w:rPrChange>
          </w:rPr>
          <w:t>2</w:t>
        </w:r>
      </w:ins>
      <w:del w:id="818" w:author="Kevin Corbett" w:date="2015-04-01T14:38:00Z">
        <w:r w:rsidR="0085232A" w:rsidRPr="00A7145A" w:rsidDel="009C67E9">
          <w:rPr>
            <w:rFonts w:ascii="Times" w:hAnsi="Times" w:cs="Times New Roman"/>
            <w:b/>
            <w:sz w:val="22"/>
            <w:szCs w:val="22"/>
            <w:rPrChange w:id="819" w:author="Kevin Corbett" w:date="2015-04-04T11:23:00Z">
              <w:rPr>
                <w:rFonts w:ascii="Times" w:hAnsi="Times" w:cs="Times New Roman"/>
                <w:b/>
                <w:color w:val="0000FF"/>
                <w:sz w:val="22"/>
                <w:szCs w:val="22"/>
              </w:rPr>
            </w:rPrChange>
          </w:rPr>
          <w:delText>1</w:delText>
        </w:r>
      </w:del>
      <w:r w:rsidR="0085232A" w:rsidRPr="00A7145A">
        <w:rPr>
          <w:rFonts w:ascii="Times" w:hAnsi="Times" w:cs="Times New Roman"/>
          <w:b/>
          <w:sz w:val="22"/>
          <w:szCs w:val="22"/>
          <w:rPrChange w:id="820" w:author="Kevin Corbett" w:date="2015-04-04T11:23:00Z">
            <w:rPr>
              <w:rFonts w:ascii="Times" w:hAnsi="Times" w:cs="Times New Roman"/>
              <w:b/>
              <w:color w:val="0000FF"/>
              <w:sz w:val="22"/>
              <w:szCs w:val="22"/>
            </w:rPr>
          </w:rPrChange>
        </w:rPr>
        <w:t>A</w:t>
      </w:r>
      <w:r w:rsidRPr="00A7145A">
        <w:rPr>
          <w:rFonts w:ascii="Times" w:hAnsi="Times" w:cs="Times New Roman"/>
          <w:sz w:val="22"/>
          <w:szCs w:val="22"/>
        </w:rPr>
        <w:t xml:space="preserve">) </w:t>
      </w:r>
      <w:r w:rsidR="00A3560F" w:rsidRPr="00E5223D">
        <w:rPr>
          <w:rFonts w:ascii="Times" w:hAnsi="Times" w:cs="Times"/>
          <w:sz w:val="22"/>
          <w:szCs w:val="22"/>
        </w:rPr>
        <w:fldChar w:fldCharType="begin"/>
      </w:r>
      <w:r w:rsidR="00EF2648">
        <w:rPr>
          <w:rFonts w:ascii="Times" w:hAnsi="Times" w:cs="Times"/>
          <w:sz w:val="22"/>
          <w:szCs w:val="22"/>
        </w:rPr>
        <w:instrText xml:space="preserve"> ADDIN PAPERS2_CITATIONS &lt;citation&gt;&lt;uuid&gt;C38B3971-90D9-42D3-B2AC-DEAF75F9A94C&lt;/uuid&gt;&lt;priority&gt;41&lt;/priority&gt;&lt;publications&gt;&lt;publication&gt;&lt;uuid&gt;90AD87FC-7A09-47BC-AF78-DF09DBC3B7E4&lt;/uuid&gt;&lt;volume&gt;11&lt;/volume&gt;&lt;accepted_date&gt;99200402231200000000222000&lt;/accepted_date&gt;&lt;doi&gt;10.1038/nsmb748&lt;/doi&gt;&lt;startpage&gt;338&lt;/startpage&gt;&lt;publication_date&gt;99200404001200000000220000&lt;/publication_date&gt;&lt;url&gt;http://eutils.ncbi.nlm.nih.gov/entrez/eutils/elink.fcgi?dbfrom=pubmed&amp;amp;id=15024386&amp;amp;retmode=ref&amp;amp;cmd=prlinks&lt;/url&gt;&lt;type&gt;400&lt;/type&gt;&lt;title&gt;The Mad2 spindle checkpoint protein has two distinct natively folded states.&lt;/title&gt;&lt;location&gt;200,9,32.8147540,-96.8415292&lt;/location&gt;&lt;submission_date&gt;99200311131200000000222000&lt;/submission_date&gt;&lt;number&gt;4&lt;/number&gt;&lt;institution&gt;Department of Pharmacology, The University of Texas Southwestern Medical Center, 5323 Harry Hines Boulevard, Dallas, Texas 75390, USA.&lt;/institution&gt;&lt;subtype&gt;400&lt;/subtype&gt;&lt;endpage&gt;345&lt;/endpage&gt;&lt;bundle&gt;&lt;publication&gt;&lt;publisher&gt;Nature Publishing Group&lt;/publisher&gt;&lt;title&gt;Nature Structural &amp;amp; Molecular Biology&lt;/title&gt;&lt;type&gt;-100&lt;/type&gt;&lt;subtype&gt;-100&lt;/subtype&gt;&lt;uuid&gt;3883DAB6-3B47-4401-8362-D0A65E258D43&lt;/uuid&gt;&lt;/publication&gt;&lt;/bundle&gt;&lt;authors&gt;&lt;author&gt;&lt;firstName&gt;Xuelian&lt;/firstName&gt;&lt;lastName&gt;Luo&lt;/lastName&gt;&lt;/author&gt;&lt;author&gt;&lt;firstName&gt;Zhanyun&lt;/firstName&gt;&lt;lastName&gt;Tang&lt;/lastName&gt;&lt;/author&gt;&lt;author&gt;&lt;firstName&gt;Guohong&lt;/firstName&gt;&lt;lastName&gt;Xia&lt;/lastName&gt;&lt;/author&gt;&lt;author&gt;&lt;firstName&gt;Katja&lt;/firstName&gt;&lt;lastName&gt;Wassmann&lt;/lastName&gt;&lt;/author&gt;&lt;author&gt;&lt;firstName&gt;Tomohiro&lt;/firstName&gt;&lt;lastName&gt;Matsumoto&lt;/lastName&gt;&lt;/author&gt;&lt;author&gt;&lt;firstName&gt;Josep&lt;/firstName&gt;&lt;lastName&gt;Rizo&lt;/lastName&gt;&lt;/author&gt;&lt;author&gt;&lt;firstName&gt;Hongtao&lt;/firstName&gt;&lt;lastName&gt;Yu&lt;/lastName&gt;&lt;/author&gt;&lt;/authors&gt;&lt;/publication&gt;&lt;/publications&gt;&lt;cites&gt;&lt;/cites&gt;&lt;/citation&gt;</w:instrText>
      </w:r>
      <w:r w:rsidR="00A3560F" w:rsidRPr="00E5223D">
        <w:rPr>
          <w:rFonts w:ascii="Times" w:hAnsi="Times" w:cs="Times"/>
          <w:sz w:val="22"/>
          <w:szCs w:val="22"/>
          <w:rPrChange w:id="821" w:author="Kevin Corbett" w:date="2015-04-04T11:23:00Z">
            <w:rPr>
              <w:rFonts w:ascii="Times" w:hAnsi="Times" w:cs="Times"/>
              <w:sz w:val="22"/>
              <w:szCs w:val="22"/>
            </w:rPr>
          </w:rPrChange>
        </w:rPr>
        <w:fldChar w:fldCharType="separate"/>
      </w:r>
      <w:r w:rsidR="00A3560F" w:rsidRPr="00E5223D">
        <w:rPr>
          <w:rFonts w:ascii="Times" w:hAnsi="Times" w:cs="Times"/>
          <w:sz w:val="22"/>
          <w:szCs w:val="22"/>
        </w:rPr>
        <w:t>(Luo et al., 2004)</w:t>
      </w:r>
      <w:r w:rsidR="00A3560F" w:rsidRPr="00E5223D">
        <w:rPr>
          <w:rFonts w:ascii="Times" w:hAnsi="Times" w:cs="Times"/>
          <w:sz w:val="22"/>
          <w:szCs w:val="22"/>
        </w:rPr>
        <w:fldChar w:fldCharType="end"/>
      </w:r>
      <w:r w:rsidRPr="00A7145A">
        <w:rPr>
          <w:rFonts w:ascii="Times" w:hAnsi="Times" w:cs="Times New Roman"/>
          <w:sz w:val="22"/>
          <w:szCs w:val="22"/>
        </w:rPr>
        <w:t xml:space="preserve">. When we incubated </w:t>
      </w:r>
      <w:r w:rsidR="00983209" w:rsidRPr="00E5223D">
        <w:rPr>
          <w:rFonts w:ascii="Times" w:hAnsi="Times" w:cs="Times New Roman"/>
          <w:sz w:val="22"/>
          <w:szCs w:val="22"/>
        </w:rPr>
        <w:t xml:space="preserve">p31(comet) + </w:t>
      </w:r>
      <w:r w:rsidRPr="009C41BF">
        <w:rPr>
          <w:rFonts w:ascii="Times" w:hAnsi="Times" w:cs="Times New Roman"/>
          <w:sz w:val="22"/>
          <w:szCs w:val="22"/>
        </w:rPr>
        <w:t>C-MAD2</w:t>
      </w:r>
      <w:r w:rsidRPr="009C41BF">
        <w:rPr>
          <w:rFonts w:ascii="Times" w:hAnsi="Times" w:cs="Times New Roman"/>
          <w:sz w:val="22"/>
          <w:szCs w:val="22"/>
          <w:vertAlign w:val="superscript"/>
        </w:rPr>
        <w:t>R133A</w:t>
      </w:r>
      <w:r w:rsidRPr="004E262E">
        <w:rPr>
          <w:rFonts w:ascii="Times" w:hAnsi="Times" w:cs="Times New Roman"/>
          <w:sz w:val="22"/>
          <w:szCs w:val="22"/>
        </w:rPr>
        <w:t xml:space="preserve"> with TRIP13, the p31(comet):C-MAD2 complex that initially forms was dissociated, and C-MAD2</w:t>
      </w:r>
      <w:r w:rsidRPr="004E262E">
        <w:rPr>
          <w:rFonts w:ascii="Times" w:hAnsi="Times" w:cs="Times New Roman"/>
          <w:sz w:val="22"/>
          <w:szCs w:val="22"/>
          <w:vertAlign w:val="superscript"/>
        </w:rPr>
        <w:t>R133A</w:t>
      </w:r>
      <w:r w:rsidRPr="004E262E">
        <w:rPr>
          <w:rFonts w:ascii="Times" w:hAnsi="Times" w:cs="Times New Roman"/>
          <w:sz w:val="22"/>
          <w:szCs w:val="22"/>
        </w:rPr>
        <w:t xml:space="preserve"> was converted to </w:t>
      </w:r>
      <w:r w:rsidR="001C1AC5" w:rsidRPr="00863CF6">
        <w:rPr>
          <w:rFonts w:ascii="Times" w:hAnsi="Times" w:cs="Times New Roman"/>
          <w:sz w:val="22"/>
          <w:szCs w:val="22"/>
        </w:rPr>
        <w:t>the open conformer</w:t>
      </w:r>
      <w:r w:rsidRPr="00863CF6">
        <w:rPr>
          <w:rFonts w:ascii="Times" w:hAnsi="Times" w:cs="Times New Roman"/>
          <w:sz w:val="22"/>
          <w:szCs w:val="22"/>
        </w:rPr>
        <w:t xml:space="preserve"> (</w:t>
      </w:r>
      <w:r w:rsidR="002260F7" w:rsidRPr="00A7145A">
        <w:rPr>
          <w:rFonts w:ascii="Times" w:hAnsi="Times" w:cs="Times New Roman"/>
          <w:b/>
          <w:sz w:val="22"/>
          <w:szCs w:val="22"/>
          <w:rPrChange w:id="822" w:author="Kevin Corbett" w:date="2015-04-04T11:23:00Z">
            <w:rPr>
              <w:rFonts w:ascii="Times" w:hAnsi="Times" w:cs="Times New Roman"/>
              <w:b/>
              <w:color w:val="0000FF"/>
              <w:sz w:val="22"/>
              <w:szCs w:val="22"/>
            </w:rPr>
          </w:rPrChange>
        </w:rPr>
        <w:t>Figure</w:t>
      </w:r>
      <w:r w:rsidR="009A55D0" w:rsidRPr="00A7145A">
        <w:rPr>
          <w:rFonts w:ascii="Times" w:hAnsi="Times" w:cs="Times New Roman"/>
          <w:b/>
          <w:sz w:val="22"/>
          <w:szCs w:val="22"/>
          <w:rPrChange w:id="823" w:author="Kevin Corbett" w:date="2015-04-04T11:23:00Z">
            <w:rPr>
              <w:rFonts w:ascii="Times" w:hAnsi="Times" w:cs="Times New Roman"/>
              <w:b/>
              <w:color w:val="0000FF"/>
              <w:sz w:val="22"/>
              <w:szCs w:val="22"/>
            </w:rPr>
          </w:rPrChange>
        </w:rPr>
        <w:t xml:space="preserve"> </w:t>
      </w:r>
      <w:ins w:id="824" w:author="Kevin Corbett" w:date="2015-04-01T14:38:00Z">
        <w:r w:rsidR="009C67E9" w:rsidRPr="00A7145A">
          <w:rPr>
            <w:rFonts w:ascii="Times" w:hAnsi="Times" w:cs="Times New Roman"/>
            <w:b/>
            <w:sz w:val="22"/>
            <w:szCs w:val="22"/>
            <w:rPrChange w:id="825" w:author="Kevin Corbett" w:date="2015-04-04T11:23:00Z">
              <w:rPr>
                <w:rFonts w:ascii="Times" w:hAnsi="Times" w:cs="Times New Roman"/>
                <w:b/>
                <w:color w:val="0000FF"/>
                <w:sz w:val="22"/>
                <w:szCs w:val="22"/>
              </w:rPr>
            </w:rPrChange>
          </w:rPr>
          <w:t>7</w:t>
        </w:r>
      </w:ins>
      <w:del w:id="826" w:author="Kevin Corbett" w:date="2015-04-01T14:38:00Z">
        <w:r w:rsidR="009A55D0" w:rsidRPr="00A7145A" w:rsidDel="009C67E9">
          <w:rPr>
            <w:rFonts w:ascii="Times" w:hAnsi="Times" w:cs="Times New Roman"/>
            <w:b/>
            <w:sz w:val="22"/>
            <w:szCs w:val="22"/>
            <w:rPrChange w:id="827" w:author="Kevin Corbett" w:date="2015-04-04T11:23:00Z">
              <w:rPr>
                <w:rFonts w:ascii="Times" w:hAnsi="Times" w:cs="Times New Roman"/>
                <w:b/>
                <w:color w:val="0000FF"/>
                <w:sz w:val="22"/>
                <w:szCs w:val="22"/>
              </w:rPr>
            </w:rPrChange>
          </w:rPr>
          <w:delText>6</w:delText>
        </w:r>
      </w:del>
      <w:r w:rsidR="005A558D" w:rsidRPr="00A7145A">
        <w:rPr>
          <w:rFonts w:ascii="Times" w:hAnsi="Times" w:cs="Times New Roman"/>
          <w:b/>
          <w:sz w:val="22"/>
          <w:szCs w:val="22"/>
          <w:rPrChange w:id="828" w:author="Kevin Corbett" w:date="2015-04-04T11:23:00Z">
            <w:rPr>
              <w:rFonts w:ascii="Times" w:hAnsi="Times" w:cs="Times New Roman"/>
              <w:b/>
              <w:color w:val="0000FF"/>
              <w:sz w:val="22"/>
              <w:szCs w:val="22"/>
            </w:rPr>
          </w:rPrChange>
        </w:rPr>
        <w:t>D</w:t>
      </w:r>
      <w:del w:id="829" w:author="Kevin Corbett" w:date="2015-04-01T14:38:00Z">
        <w:r w:rsidRPr="00A7145A" w:rsidDel="009C67E9">
          <w:rPr>
            <w:rFonts w:ascii="Times" w:hAnsi="Times" w:cs="Times New Roman"/>
            <w:b/>
            <w:sz w:val="22"/>
            <w:szCs w:val="22"/>
            <w:rPrChange w:id="830" w:author="Kevin Corbett" w:date="2015-04-04T11:23:00Z">
              <w:rPr>
                <w:rFonts w:ascii="Times" w:hAnsi="Times" w:cs="Times New Roman"/>
                <w:b/>
                <w:color w:val="0000FF"/>
                <w:sz w:val="22"/>
                <w:szCs w:val="22"/>
              </w:rPr>
            </w:rPrChange>
          </w:rPr>
          <w:delText xml:space="preserve">, </w:delText>
        </w:r>
        <w:r w:rsidR="0085232A" w:rsidRPr="00A7145A" w:rsidDel="009C67E9">
          <w:rPr>
            <w:rFonts w:ascii="Times" w:hAnsi="Times" w:cs="Times New Roman"/>
            <w:b/>
            <w:sz w:val="22"/>
            <w:szCs w:val="22"/>
            <w:rPrChange w:id="831" w:author="Kevin Corbett" w:date="2015-04-04T11:23:00Z">
              <w:rPr>
                <w:rFonts w:ascii="Times" w:hAnsi="Times" w:cs="Times New Roman"/>
                <w:b/>
                <w:color w:val="0000FF"/>
                <w:sz w:val="22"/>
                <w:szCs w:val="22"/>
              </w:rPr>
            </w:rPrChange>
          </w:rPr>
          <w:delText>Figure 6-figure supplement 1A,B</w:delText>
        </w:r>
      </w:del>
      <w:r w:rsidR="00983209" w:rsidRPr="00A7145A">
        <w:rPr>
          <w:rFonts w:ascii="Times" w:hAnsi="Times" w:cs="Times New Roman"/>
          <w:sz w:val="22"/>
          <w:szCs w:val="22"/>
        </w:rPr>
        <w:t>). This conversion depend</w:t>
      </w:r>
      <w:r w:rsidR="007E27AE" w:rsidRPr="009C41BF">
        <w:rPr>
          <w:rFonts w:ascii="Times" w:hAnsi="Times" w:cs="Times New Roman"/>
          <w:sz w:val="22"/>
          <w:szCs w:val="22"/>
        </w:rPr>
        <w:t>ed</w:t>
      </w:r>
      <w:r w:rsidRPr="009C41BF">
        <w:rPr>
          <w:rFonts w:ascii="Times" w:hAnsi="Times" w:cs="Times New Roman"/>
          <w:sz w:val="22"/>
          <w:szCs w:val="22"/>
        </w:rPr>
        <w:t xml:space="preserve"> on active TRIP13, ATP, and p31(comet). Despite a high rate of ATP hydrolysis, the TRIP13</w:t>
      </w:r>
      <w:ins w:id="832" w:author="Kevin Corbett" w:date="2015-04-04T12:47:00Z">
        <w:r w:rsidR="00924B21" w:rsidRPr="00924B21">
          <w:rPr>
            <w:rFonts w:ascii="Times" w:hAnsi="Times" w:cs="Times New Roman"/>
            <w:sz w:val="22"/>
            <w:szCs w:val="22"/>
            <w:vertAlign w:val="superscript"/>
            <w:rPrChange w:id="833" w:author="Kevin Corbett" w:date="2015-04-04T12:47:00Z">
              <w:rPr>
                <w:rFonts w:ascii="Times" w:hAnsi="Times" w:cs="Times New Roman"/>
                <w:sz w:val="22"/>
                <w:szCs w:val="22"/>
              </w:rPr>
            </w:rPrChange>
          </w:rPr>
          <w:t>W221A</w:t>
        </w:r>
      </w:ins>
      <w:r w:rsidRPr="009C41BF">
        <w:rPr>
          <w:rFonts w:ascii="Times" w:hAnsi="Times" w:cs="Times New Roman"/>
          <w:sz w:val="22"/>
          <w:szCs w:val="22"/>
        </w:rPr>
        <w:t xml:space="preserve"> pore-loop mutant </w:t>
      </w:r>
      <w:del w:id="834" w:author="Kevin Corbett" w:date="2015-04-04T12:47:00Z">
        <w:r w:rsidRPr="009C41BF" w:rsidDel="00924B21">
          <w:rPr>
            <w:rFonts w:ascii="Times" w:hAnsi="Times" w:cs="Times New Roman"/>
            <w:sz w:val="22"/>
            <w:szCs w:val="22"/>
          </w:rPr>
          <w:delText xml:space="preserve">W221A </w:delText>
        </w:r>
      </w:del>
      <w:r w:rsidRPr="009C41BF">
        <w:rPr>
          <w:rFonts w:ascii="Times" w:hAnsi="Times" w:cs="Times New Roman"/>
          <w:sz w:val="22"/>
          <w:szCs w:val="22"/>
        </w:rPr>
        <w:t>was unable to catalyze MAD2 conversion, illustrating that pore loop integrity is</w:t>
      </w:r>
      <w:r w:rsidRPr="004E262E">
        <w:rPr>
          <w:rFonts w:ascii="Times" w:hAnsi="Times" w:cs="Times New Roman"/>
          <w:sz w:val="22"/>
          <w:szCs w:val="22"/>
        </w:rPr>
        <w:t xml:space="preserve"> critical for </w:t>
      </w:r>
      <w:r w:rsidR="00983209" w:rsidRPr="004E262E">
        <w:rPr>
          <w:rFonts w:ascii="Times" w:hAnsi="Times" w:cs="Times New Roman"/>
          <w:sz w:val="22"/>
          <w:szCs w:val="22"/>
        </w:rPr>
        <w:t>MAD2 conformational conversion</w:t>
      </w:r>
      <w:r w:rsidRPr="004E262E">
        <w:rPr>
          <w:rFonts w:ascii="Times" w:hAnsi="Times" w:cs="Times New Roman"/>
          <w:sz w:val="22"/>
          <w:szCs w:val="22"/>
        </w:rPr>
        <w:t>. To directly measure the catalytic activity of TRIP13, we titrated the enzyme and monitored C-MAD2</w:t>
      </w:r>
      <w:r w:rsidRPr="00924B21">
        <w:rPr>
          <w:rFonts w:ascii="Times" w:hAnsi="Times" w:cs="Times New Roman"/>
          <w:sz w:val="22"/>
          <w:szCs w:val="22"/>
          <w:vertAlign w:val="superscript"/>
        </w:rPr>
        <w:t>R133A</w:t>
      </w:r>
      <w:r w:rsidRPr="00924B21">
        <w:rPr>
          <w:rFonts w:ascii="Times" w:hAnsi="Times" w:cs="Times New Roman"/>
          <w:sz w:val="22"/>
          <w:szCs w:val="22"/>
        </w:rPr>
        <w:t xml:space="preserve"> to O-MAD2</w:t>
      </w:r>
      <w:r w:rsidRPr="00924B21">
        <w:rPr>
          <w:rFonts w:ascii="Times" w:hAnsi="Times" w:cs="Times New Roman"/>
          <w:sz w:val="22"/>
          <w:szCs w:val="22"/>
          <w:vertAlign w:val="superscript"/>
        </w:rPr>
        <w:t>R133A</w:t>
      </w:r>
      <w:r w:rsidRPr="00924B21">
        <w:rPr>
          <w:rFonts w:ascii="Times" w:hAnsi="Times" w:cs="Times New Roman"/>
          <w:sz w:val="22"/>
          <w:szCs w:val="22"/>
        </w:rPr>
        <w:t xml:space="preserve"> conversion. At 37°C, a single TRIP13 hexamer catalyzes the conversion of 1.9 +/- 0.2 MAD2 molecules per minute (</w:t>
      </w:r>
      <w:r w:rsidR="002260F7" w:rsidRPr="00A7145A">
        <w:rPr>
          <w:rFonts w:ascii="Times" w:hAnsi="Times" w:cs="Times New Roman"/>
          <w:b/>
          <w:sz w:val="22"/>
          <w:szCs w:val="22"/>
          <w:rPrChange w:id="835" w:author="Kevin Corbett" w:date="2015-04-04T11:23:00Z">
            <w:rPr>
              <w:rFonts w:ascii="Times" w:hAnsi="Times" w:cs="Times New Roman"/>
              <w:b/>
              <w:color w:val="0000FF"/>
              <w:sz w:val="22"/>
              <w:szCs w:val="22"/>
            </w:rPr>
          </w:rPrChange>
        </w:rPr>
        <w:t>Figure</w:t>
      </w:r>
      <w:r w:rsidR="009A55D0" w:rsidRPr="00A7145A">
        <w:rPr>
          <w:rFonts w:ascii="Times" w:hAnsi="Times" w:cs="Times New Roman"/>
          <w:b/>
          <w:sz w:val="22"/>
          <w:szCs w:val="22"/>
          <w:rPrChange w:id="836" w:author="Kevin Corbett" w:date="2015-04-04T11:23:00Z">
            <w:rPr>
              <w:rFonts w:ascii="Times" w:hAnsi="Times" w:cs="Times New Roman"/>
              <w:b/>
              <w:color w:val="0000FF"/>
              <w:sz w:val="22"/>
              <w:szCs w:val="22"/>
            </w:rPr>
          </w:rPrChange>
        </w:rPr>
        <w:t xml:space="preserve"> </w:t>
      </w:r>
      <w:ins w:id="837" w:author="Kevin Corbett" w:date="2015-04-01T14:39:00Z">
        <w:r w:rsidR="009C67E9" w:rsidRPr="00A7145A">
          <w:rPr>
            <w:rFonts w:ascii="Times" w:hAnsi="Times" w:cs="Times New Roman"/>
            <w:b/>
            <w:sz w:val="22"/>
            <w:szCs w:val="22"/>
            <w:rPrChange w:id="838" w:author="Kevin Corbett" w:date="2015-04-04T11:23:00Z">
              <w:rPr>
                <w:rFonts w:ascii="Times" w:hAnsi="Times" w:cs="Times New Roman"/>
                <w:b/>
                <w:color w:val="0000FF"/>
                <w:sz w:val="22"/>
                <w:szCs w:val="22"/>
              </w:rPr>
            </w:rPrChange>
          </w:rPr>
          <w:t>7</w:t>
        </w:r>
      </w:ins>
      <w:del w:id="839" w:author="Kevin Corbett" w:date="2015-04-01T14:39:00Z">
        <w:r w:rsidR="009A55D0" w:rsidRPr="00A7145A" w:rsidDel="009C67E9">
          <w:rPr>
            <w:rFonts w:ascii="Times" w:hAnsi="Times" w:cs="Times New Roman"/>
            <w:b/>
            <w:sz w:val="22"/>
            <w:szCs w:val="22"/>
            <w:rPrChange w:id="840" w:author="Kevin Corbett" w:date="2015-04-04T11:23:00Z">
              <w:rPr>
                <w:rFonts w:ascii="Times" w:hAnsi="Times" w:cs="Times New Roman"/>
                <w:b/>
                <w:color w:val="0000FF"/>
                <w:sz w:val="22"/>
                <w:szCs w:val="22"/>
              </w:rPr>
            </w:rPrChange>
          </w:rPr>
          <w:delText>6</w:delText>
        </w:r>
      </w:del>
      <w:r w:rsidR="005A558D" w:rsidRPr="00A7145A">
        <w:rPr>
          <w:rFonts w:ascii="Times" w:hAnsi="Times" w:cs="Times New Roman"/>
          <w:b/>
          <w:sz w:val="22"/>
          <w:szCs w:val="22"/>
          <w:rPrChange w:id="841" w:author="Kevin Corbett" w:date="2015-04-04T11:23:00Z">
            <w:rPr>
              <w:rFonts w:ascii="Times" w:hAnsi="Times" w:cs="Times New Roman"/>
              <w:b/>
              <w:color w:val="0000FF"/>
              <w:sz w:val="22"/>
              <w:szCs w:val="22"/>
            </w:rPr>
          </w:rPrChange>
        </w:rPr>
        <w:t>E</w:t>
      </w:r>
      <w:r w:rsidRPr="00A7145A">
        <w:rPr>
          <w:rFonts w:ascii="Times" w:hAnsi="Times" w:cs="Times New Roman"/>
          <w:sz w:val="22"/>
          <w:szCs w:val="22"/>
        </w:rPr>
        <w:t xml:space="preserve">). Combining this </w:t>
      </w:r>
      <w:del w:id="842" w:author="Kevin Corbett" w:date="2015-03-30T11:36:00Z">
        <w:r w:rsidRPr="00E5223D" w:rsidDel="00806C1F">
          <w:rPr>
            <w:rFonts w:ascii="Times" w:hAnsi="Times" w:cs="Times New Roman"/>
            <w:sz w:val="22"/>
            <w:szCs w:val="22"/>
          </w:rPr>
          <w:delText xml:space="preserve">data </w:delText>
        </w:r>
      </w:del>
      <w:ins w:id="843" w:author="Kevin Corbett" w:date="2015-03-30T11:36:00Z">
        <w:r w:rsidR="00806C1F" w:rsidRPr="009C41BF">
          <w:rPr>
            <w:rFonts w:ascii="Times" w:hAnsi="Times" w:cs="Times New Roman"/>
            <w:sz w:val="22"/>
            <w:szCs w:val="22"/>
          </w:rPr>
          <w:t xml:space="preserve">measurement </w:t>
        </w:r>
      </w:ins>
      <w:r w:rsidRPr="009C41BF">
        <w:rPr>
          <w:rFonts w:ascii="Times" w:hAnsi="Times" w:cs="Times New Roman"/>
          <w:sz w:val="22"/>
          <w:szCs w:val="22"/>
        </w:rPr>
        <w:t>with TRIP13’s fully-stimulated ATPase activity in these conditions (16.7 +/- 0.3 ATP min</w:t>
      </w:r>
      <w:r w:rsidRPr="009C41BF">
        <w:rPr>
          <w:rFonts w:ascii="Times" w:hAnsi="Times" w:cs="Times New Roman"/>
          <w:sz w:val="22"/>
          <w:szCs w:val="22"/>
          <w:vertAlign w:val="superscript"/>
        </w:rPr>
        <w:t>-1</w:t>
      </w:r>
      <w:r w:rsidRPr="009C41BF">
        <w:rPr>
          <w:rFonts w:ascii="Times" w:hAnsi="Times" w:cs="Times New Roman"/>
          <w:sz w:val="22"/>
          <w:szCs w:val="22"/>
        </w:rPr>
        <w:t xml:space="preserve"> per hexamer; </w:t>
      </w:r>
      <w:r w:rsidR="0085232A" w:rsidRPr="00A7145A">
        <w:rPr>
          <w:rFonts w:ascii="Times" w:hAnsi="Times" w:cs="Times New Roman"/>
          <w:b/>
          <w:sz w:val="22"/>
          <w:szCs w:val="22"/>
          <w:rPrChange w:id="844" w:author="Kevin Corbett" w:date="2015-04-04T11:23:00Z">
            <w:rPr>
              <w:rFonts w:ascii="Times" w:hAnsi="Times" w:cs="Times New Roman"/>
              <w:b/>
              <w:color w:val="0000FF"/>
              <w:sz w:val="22"/>
              <w:szCs w:val="22"/>
            </w:rPr>
          </w:rPrChange>
        </w:rPr>
        <w:t xml:space="preserve">Figure </w:t>
      </w:r>
      <w:ins w:id="845" w:author="Kevin Corbett" w:date="2015-04-01T14:39:00Z">
        <w:r w:rsidR="009C67E9" w:rsidRPr="00A7145A">
          <w:rPr>
            <w:rFonts w:ascii="Times" w:hAnsi="Times" w:cs="Times New Roman"/>
            <w:b/>
            <w:sz w:val="22"/>
            <w:szCs w:val="22"/>
            <w:rPrChange w:id="846" w:author="Kevin Corbett" w:date="2015-04-04T11:23:00Z">
              <w:rPr>
                <w:rFonts w:ascii="Times" w:hAnsi="Times" w:cs="Times New Roman"/>
                <w:b/>
                <w:color w:val="0000FF"/>
                <w:sz w:val="22"/>
                <w:szCs w:val="22"/>
              </w:rPr>
            </w:rPrChange>
          </w:rPr>
          <w:t>7</w:t>
        </w:r>
      </w:ins>
      <w:del w:id="847" w:author="Kevin Corbett" w:date="2015-04-01T14:39:00Z">
        <w:r w:rsidR="0085232A" w:rsidRPr="00A7145A" w:rsidDel="009C67E9">
          <w:rPr>
            <w:rFonts w:ascii="Times" w:hAnsi="Times" w:cs="Times New Roman"/>
            <w:b/>
            <w:sz w:val="22"/>
            <w:szCs w:val="22"/>
            <w:rPrChange w:id="848" w:author="Kevin Corbett" w:date="2015-04-04T11:23:00Z">
              <w:rPr>
                <w:rFonts w:ascii="Times" w:hAnsi="Times" w:cs="Times New Roman"/>
                <w:b/>
                <w:color w:val="0000FF"/>
                <w:sz w:val="22"/>
                <w:szCs w:val="22"/>
              </w:rPr>
            </w:rPrChange>
          </w:rPr>
          <w:delText>6-figure supplement 1</w:delText>
        </w:r>
        <w:r w:rsidRPr="00A7145A" w:rsidDel="009C67E9">
          <w:rPr>
            <w:rFonts w:ascii="Times" w:hAnsi="Times" w:cs="Times New Roman"/>
            <w:b/>
            <w:sz w:val="22"/>
            <w:szCs w:val="22"/>
            <w:rPrChange w:id="849" w:author="Kevin Corbett" w:date="2015-04-04T11:23:00Z">
              <w:rPr>
                <w:rFonts w:ascii="Times" w:hAnsi="Times" w:cs="Times New Roman"/>
                <w:b/>
                <w:color w:val="0000FF"/>
                <w:sz w:val="22"/>
                <w:szCs w:val="22"/>
              </w:rPr>
            </w:rPrChange>
          </w:rPr>
          <w:delText>C</w:delText>
        </w:r>
      </w:del>
      <w:ins w:id="850" w:author="Kevin Corbett" w:date="2015-04-01T14:39:00Z">
        <w:r w:rsidR="009C67E9" w:rsidRPr="00A7145A">
          <w:rPr>
            <w:rFonts w:ascii="Times" w:hAnsi="Times" w:cs="Times New Roman"/>
            <w:b/>
            <w:sz w:val="22"/>
            <w:szCs w:val="22"/>
            <w:rPrChange w:id="851" w:author="Kevin Corbett" w:date="2015-04-04T11:23:00Z">
              <w:rPr>
                <w:rFonts w:ascii="Times" w:hAnsi="Times" w:cs="Times New Roman"/>
                <w:b/>
                <w:color w:val="0000FF"/>
                <w:sz w:val="22"/>
                <w:szCs w:val="22"/>
              </w:rPr>
            </w:rPrChange>
          </w:rPr>
          <w:t>G</w:t>
        </w:r>
      </w:ins>
      <w:r w:rsidRPr="00A7145A">
        <w:rPr>
          <w:rFonts w:ascii="Times" w:hAnsi="Times" w:cs="Times New Roman"/>
          <w:sz w:val="22"/>
          <w:szCs w:val="22"/>
        </w:rPr>
        <w:t>), we estimate that TRI</w:t>
      </w:r>
      <w:r w:rsidRPr="00E5223D">
        <w:rPr>
          <w:rFonts w:ascii="Times" w:hAnsi="Times" w:cs="Times New Roman"/>
          <w:sz w:val="22"/>
          <w:szCs w:val="22"/>
        </w:rPr>
        <w:t>P13 hydrolyzes 8-10 ATP’s per MAD2 conformational conversion. This number is lower than prior measurements of NSF-media</w:t>
      </w:r>
      <w:r w:rsidR="00DA58D6" w:rsidRPr="009C41BF">
        <w:rPr>
          <w:rFonts w:ascii="Times" w:hAnsi="Times" w:cs="Times New Roman"/>
          <w:sz w:val="22"/>
          <w:szCs w:val="22"/>
        </w:rPr>
        <w:t>ted SNARE complex disassembly (</w:t>
      </w:r>
      <w:ins w:id="852" w:author="Kevin Corbett" w:date="2015-04-01T11:29:00Z">
        <w:r w:rsidR="0033035B" w:rsidRPr="009C41BF">
          <w:rPr>
            <w:rFonts w:ascii="Times" w:hAnsi="Times" w:cs="Times New Roman"/>
            <w:sz w:val="22"/>
            <w:szCs w:val="22"/>
          </w:rPr>
          <w:t>10</w:t>
        </w:r>
      </w:ins>
      <w:ins w:id="853" w:author="Kevin Corbett" w:date="2015-04-01T14:39:00Z">
        <w:r w:rsidR="009C67E9" w:rsidRPr="004E262E">
          <w:rPr>
            <w:rFonts w:ascii="Times" w:hAnsi="Times" w:cs="Times New Roman"/>
            <w:sz w:val="22"/>
            <w:szCs w:val="22"/>
          </w:rPr>
          <w:t>-</w:t>
        </w:r>
      </w:ins>
      <w:ins w:id="854" w:author="Kevin Corbett" w:date="2015-04-01T11:29:00Z">
        <w:r w:rsidR="0033035B" w:rsidRPr="004E262E">
          <w:rPr>
            <w:rFonts w:ascii="Times" w:hAnsi="Times" w:cs="Times New Roman"/>
            <w:sz w:val="22"/>
            <w:szCs w:val="22"/>
          </w:rPr>
          <w:t>50 ATP per event, depending on experimental conditions</w:t>
        </w:r>
      </w:ins>
      <w:r w:rsidRPr="004E262E">
        <w:rPr>
          <w:rFonts w:ascii="Times" w:hAnsi="Times" w:cs="Times New Roman"/>
          <w:sz w:val="22"/>
          <w:szCs w:val="22"/>
        </w:rPr>
        <w:t xml:space="preserve">) </w:t>
      </w:r>
      <w:r w:rsidR="00A3560F" w:rsidRPr="00E5223D">
        <w:rPr>
          <w:rFonts w:ascii="Times" w:hAnsi="Times" w:cs="Times"/>
          <w:sz w:val="22"/>
          <w:szCs w:val="22"/>
        </w:rPr>
        <w:fldChar w:fldCharType="begin"/>
      </w:r>
      <w:r w:rsidR="00EF2648">
        <w:rPr>
          <w:rFonts w:ascii="Times" w:hAnsi="Times" w:cs="Times"/>
          <w:sz w:val="22"/>
          <w:szCs w:val="22"/>
        </w:rPr>
        <w:instrText xml:space="preserve"> ADDIN PAPERS2_CITATIONS &lt;citation&gt;&lt;uuid&gt;377E7B2B-44DE-4A4F-81DD-CD5BA2018D5A&lt;/uuid&gt;&lt;priority&gt;42&lt;/priority&gt;&lt;publications&gt;&lt;publication&gt;&lt;uuid&gt;39D3FA48-5CFF-4CFC-910D-393C4EC851FC&lt;/uuid&gt;&lt;volume&gt;290&lt;/volume&gt;&lt;doi&gt;10.1074/jbc.M114.620849&lt;/doi&gt;&lt;startpage&gt;2175&lt;/s</w:instrText>
      </w:r>
      <w:r w:rsidR="00EF2648">
        <w:rPr>
          <w:rFonts w:ascii="Times" w:hAnsi="Times" w:cs="Times" w:hint="eastAsia"/>
          <w:sz w:val="22"/>
          <w:szCs w:val="22"/>
        </w:rPr>
        <w:instrText xml:space="preserve">tartpage&gt;&lt;publication_date&gt;99201501231200000000222000&lt;/publication_date&gt;&lt;url&gt;http://www.jbc.org/lookup/doi/10.1074/jbc.M114.620849&lt;/url&gt;&lt;type&gt;400&lt;/type&gt;&lt;title&gt;Three </w:instrText>
      </w:r>
      <w:r w:rsidR="00EF2648">
        <w:rPr>
          <w:rFonts w:ascii="Times" w:hAnsi="Times" w:cs="Times" w:hint="eastAsia"/>
          <w:sz w:val="22"/>
          <w:szCs w:val="22"/>
        </w:rPr>
        <w:instrText>α</w:instrText>
      </w:r>
      <w:r w:rsidR="00EF2648">
        <w:rPr>
          <w:rFonts w:ascii="Times" w:hAnsi="Times" w:cs="Times" w:hint="eastAsia"/>
          <w:sz w:val="22"/>
          <w:szCs w:val="22"/>
        </w:rPr>
        <w:instrText>SNAP and 10 ATP molecules are used in SNARE complex disassembly by N-ethylmaleimide-sensi</w:instrText>
      </w:r>
      <w:r w:rsidR="00EF2648">
        <w:rPr>
          <w:rFonts w:ascii="Times" w:hAnsi="Times" w:cs="Times"/>
          <w:sz w:val="22"/>
          <w:szCs w:val="22"/>
        </w:rPr>
        <w:instrText>tive factor (NSF).&lt;/title&gt;&lt;publisher&gt;American Society for Biochemistry and Molecular Biology&lt;/publisher&gt;&lt;institution&gt;From the Departments of Structural Biology, Molecular and Cellular Physiology, and.&lt;/institution&gt;&lt;number&gt;4&lt;/number&gt;&lt;subtype&gt;400&lt;/subtype&gt;&lt;endpage&gt;2188&lt;/endpage&gt;&lt;bundle&gt;&lt;publication&gt;&lt;title&gt;Journal of Biological Chemistry&lt;/title&gt;&lt;type&gt;-100&lt;/type&gt;&lt;subtype&gt;-100&lt;/subtype&gt;&lt;uuid&gt;304E3662-5D50-46B0-9416-4C89CA3E3067&lt;/uuid&gt;&lt;/publication&gt;&lt;/bundle&gt;&lt;authors&gt;&lt;author&gt;&lt;firstName&gt;Niket&lt;/firstName&gt;&lt;lastName&gt;Shah&lt;/lastName&gt;&lt;/author&gt;&lt;author&gt;&lt;firstName&gt;Karen&lt;/firstName&gt;&lt;middleNames&gt;N&lt;/middleNames&gt;&lt;lastName&gt;Colbert&lt;/lastName&gt;&lt;/author&gt;&lt;author&gt;&lt;firstName&gt;Michael&lt;/firstName&gt;&lt;middleNames&gt;D&lt;/middleNames&gt;&lt;lastName&gt;Enos&lt;/lastName&gt;&lt;/author&gt;&lt;author&gt;&lt;firstName&gt;Daniel&lt;/firstName&gt;&lt;lastName&gt;Herschlag&lt;/lastName&gt;&lt;/author&gt;&lt;author&gt;&lt;firstName&gt;William&lt;/firstName&gt;&lt;middleNames&gt;I&lt;/middleNames&gt;&lt;lastName&gt;Weis&lt;/lastName&gt;&lt;/author&gt;&lt;/authors&gt;&lt;/publication&gt;&lt;publication&gt;&lt;uuid&gt;9A1437D0-9BF5-4485-9083-0F8134B1A9C5&lt;/uuid&gt;&lt;volume&gt;288&lt;/volume&gt;&lt;doi&gt;10.1074/jbc.M113.476705&lt;/doi&gt;&lt;startpage&gt;23436&lt;/startpage&gt;&lt;publication_date&gt;99201308091200000000222000&lt;/publication_date&gt;&lt;url&gt;http://www.jbc.org/content/288/32/23436.full&lt;/url&gt;&lt;type&gt;400&lt;/type&gt;&lt;title&gt;Processive ATP-driven Substrate Disassembly by the N-Ethylmaleimide-sensitive Factor (NSF) Molecular Machine&lt;/title&gt;&lt;publisher&gt;American Society for Biochemistry and Molecular Biology&lt;/publisher&gt;&lt;institution&gt;Department of Molecular and Cellular Physiology, Stanford University, Stanford, California 94305, USA.&lt;/institution&gt;&lt;number&gt;32&lt;/number&gt;&lt;subtype&gt;400&lt;/subtype&gt;&lt;endpage&gt;23445&lt;/endpage&gt;&lt;bundle&gt;&lt;publication&gt;&lt;publisher&gt;American Society for Biochemistry and Molecular Biology&lt;/publisher&gt;&lt;title&gt;The Journal of biological chemistry&lt;/title&gt;&lt;type&gt;-100&lt;/type&gt;&lt;subtype&gt;-100&lt;/subtype&gt;&lt;uuid&gt;1EACA478-74DF-496F-BE53-E5B8BE6981F2&lt;/uuid&gt;&lt;/publication&gt;&lt;/bundle&gt;&lt;authors&gt;&lt;author&gt;&lt;firstName&gt;Daniel&lt;/firstName&gt;&lt;middleNames&gt;J&lt;/middleNames&gt;&lt;lastName&gt;Cipriano&lt;/lastName&gt;&lt;/author&gt;&lt;author&gt;&lt;firstName&gt;Jaemyeong&lt;/firstName&gt;&lt;lastName&gt;Jung&lt;/lastName&gt;&lt;/author&gt;&lt;author&gt;&lt;firstName&gt;Sandro&lt;/firstName&gt;&lt;lastName&gt;Vivona&lt;/lastName&gt;&lt;/author&gt;&lt;author&gt;&lt;firstName&gt;Timothy&lt;/firstName&gt;&lt;middleNames&gt;D&lt;/middleNames&gt;&lt;lastName&gt;Fenn&lt;/lastName&gt;&lt;/author&gt;&lt;author&gt;&lt;firstName&gt;Axel&lt;/firstName&gt;&lt;middleNames&gt;T&lt;/middleNames&gt;&lt;lastName&gt;Brunger&lt;/lastName&gt;&lt;/author&gt;&lt;author&gt;&lt;firstName&gt;Zev&lt;/firstName&gt;&lt;lastName&gt;Bryant&lt;/lastName&gt;&lt;/author&gt;&lt;/authors&gt;&lt;/publication&gt;&lt;/publications&gt;&lt;cites&gt;&lt;/cites&gt;&lt;/citation&gt;</w:instrText>
      </w:r>
      <w:r w:rsidR="00A3560F" w:rsidRPr="00E5223D">
        <w:rPr>
          <w:rFonts w:ascii="Times" w:hAnsi="Times" w:cs="Times"/>
          <w:sz w:val="22"/>
          <w:szCs w:val="22"/>
          <w:rPrChange w:id="855" w:author="Kevin Corbett" w:date="2015-04-04T11:23:00Z">
            <w:rPr>
              <w:rFonts w:ascii="Times" w:hAnsi="Times" w:cs="Times"/>
              <w:sz w:val="22"/>
              <w:szCs w:val="22"/>
            </w:rPr>
          </w:rPrChange>
        </w:rPr>
        <w:fldChar w:fldCharType="separate"/>
      </w:r>
      <w:r w:rsidR="00A3560F" w:rsidRPr="00E5223D">
        <w:rPr>
          <w:rFonts w:ascii="Times" w:hAnsi="Times" w:cs="Times"/>
          <w:sz w:val="22"/>
          <w:szCs w:val="22"/>
        </w:rPr>
        <w:t>(Cipriano et al., 2013; Shah et al., 2015)</w:t>
      </w:r>
      <w:r w:rsidR="00A3560F" w:rsidRPr="00E5223D">
        <w:rPr>
          <w:rFonts w:ascii="Times" w:hAnsi="Times" w:cs="Times"/>
          <w:sz w:val="22"/>
          <w:szCs w:val="22"/>
        </w:rPr>
        <w:fldChar w:fldCharType="end"/>
      </w:r>
      <w:r w:rsidRPr="00A7145A">
        <w:rPr>
          <w:rFonts w:ascii="Times" w:hAnsi="Times" w:cs="Times New Roman"/>
          <w:sz w:val="22"/>
          <w:szCs w:val="22"/>
        </w:rPr>
        <w:t xml:space="preserve"> or ClpX-mediated unfolding of a small model substrate (~150 ATP) </w:t>
      </w:r>
      <w:r w:rsidR="00A3560F" w:rsidRPr="00E5223D">
        <w:rPr>
          <w:rFonts w:ascii="Times" w:hAnsi="Times" w:cs="Times"/>
          <w:sz w:val="22"/>
          <w:szCs w:val="22"/>
        </w:rPr>
        <w:fldChar w:fldCharType="begin"/>
      </w:r>
      <w:r w:rsidR="00EF2648">
        <w:rPr>
          <w:rFonts w:ascii="Times" w:hAnsi="Times" w:cs="Times"/>
          <w:sz w:val="22"/>
          <w:szCs w:val="22"/>
        </w:rPr>
        <w:instrText xml:space="preserve"> ADDIN PAPERS2_CITATIONS &lt;citation&gt;&lt;uuid&gt;51A2633A-BBA3-477A-993A-6F3A1F7048B9&lt;/uuid&gt;&lt;priority&gt;43&lt;/priority&gt;&lt;publications&gt;&lt;publication&gt;&lt;uuid&gt;B0CFE0DB-8D05-4DE7-9108-DA9870097B1D&lt;/uuid&gt;&lt;volume&gt;20&lt;/volume&gt;&lt;doi&gt;10.1093/emboj/20.12.3092&lt;/doi&gt;&lt;startpage&gt;3092&lt;/startpage&gt;&lt;publication_date&gt;99200106151200000000222000&lt;/publication_date&gt;&lt;url&gt;http://eutils.ncbi.nlm.nih.gov/entrez/eutils/elink.fcgi?dbfrom=pubmed&amp;amp;id=11406586&amp;amp;retmode=ref&amp;amp;cmd=prlinks&lt;/url&gt;&lt;type&gt;400&lt;/type&gt;&lt;title&gt;Effects of protein stability and structure on substrate processing by the ClpXP unfolding and degradation machine.&lt;/title&gt;&lt;institution&gt;Department of Biology, Massachusetts Institute of Technology and Howard Hughes Medical Institute, Cambridge, MA 02139, USA.&lt;/institution&gt;&lt;number&gt;12&lt;/number&gt;&lt;subtype&gt;400&lt;/subtype&gt;&lt;endpage&gt;3100&lt;/endpage&gt;&lt;bundle&gt;&lt;publication&gt;&lt;publisher&gt;Nature Publishing Group&lt;/publisher&gt;&lt;title&gt;The EMBO journal&lt;/title&gt;&lt;type&gt;-100&lt;/type&gt;&lt;subtype&gt;-100&lt;/subtype&gt;&lt;uuid&gt;C4DB17C0-BF34-436D-AD21-2F760DFDEBD7&lt;/uuid&gt;&lt;/publication&gt;&lt;/bundle&gt;&lt;authors&gt;&lt;author&gt;&lt;firstName&gt;R&lt;/firstName&gt;&lt;middleNames&gt;E&lt;/middleNames&gt;&lt;lastName&gt;Burton&lt;/lastName&gt;&lt;/author&gt;&lt;author&gt;&lt;firstName&gt;S&lt;/firstName&gt;&lt;middleNames&gt;M&lt;/middleNames&gt;&lt;lastName&gt;Siddiqui&lt;/lastName&gt;&lt;/author&gt;&lt;author&gt;&lt;firstName&gt;Y&lt;/firstName&gt;&lt;middleNames&gt;I&lt;/middleNames&gt;&lt;lastName&gt;Kim&lt;/lastName&gt;&lt;/author&gt;&lt;author&gt;&lt;firstName&gt;T&lt;/firstName&gt;&lt;middleNames&gt;A&lt;/middleNames&gt;&lt;lastName&gt;Baker&lt;/lastName&gt;&lt;/author&gt;&lt;author&gt;&lt;firstName&gt;R&lt;/firstName&gt;&lt;middleNames&gt;T&lt;/middleNames&gt;&lt;lastName&gt;Sauer&lt;/lastName&gt;&lt;/author&gt;&lt;/authors&gt;&lt;/publication&gt;&lt;/publications&gt;&lt;cites&gt;&lt;/cites&gt;&lt;/citation&gt;</w:instrText>
      </w:r>
      <w:r w:rsidR="00A3560F" w:rsidRPr="00E5223D">
        <w:rPr>
          <w:rFonts w:ascii="Times" w:hAnsi="Times" w:cs="Times"/>
          <w:sz w:val="22"/>
          <w:szCs w:val="22"/>
          <w:rPrChange w:id="856" w:author="Kevin Corbett" w:date="2015-04-04T11:23:00Z">
            <w:rPr>
              <w:rFonts w:ascii="Times" w:hAnsi="Times" w:cs="Times"/>
              <w:sz w:val="22"/>
              <w:szCs w:val="22"/>
            </w:rPr>
          </w:rPrChange>
        </w:rPr>
        <w:fldChar w:fldCharType="separate"/>
      </w:r>
      <w:r w:rsidR="00A3560F" w:rsidRPr="00E5223D">
        <w:rPr>
          <w:rFonts w:ascii="Times" w:hAnsi="Times" w:cs="Times"/>
          <w:sz w:val="22"/>
          <w:szCs w:val="22"/>
        </w:rPr>
        <w:t>(Burton et al., 2001)</w:t>
      </w:r>
      <w:r w:rsidR="00A3560F" w:rsidRPr="00E5223D">
        <w:rPr>
          <w:rFonts w:ascii="Times" w:hAnsi="Times" w:cs="Times"/>
          <w:sz w:val="22"/>
          <w:szCs w:val="22"/>
        </w:rPr>
        <w:fldChar w:fldCharType="end"/>
      </w:r>
      <w:r w:rsidRPr="00A7145A">
        <w:rPr>
          <w:rFonts w:ascii="Times" w:hAnsi="Times" w:cs="Times New Roman"/>
          <w:sz w:val="22"/>
          <w:szCs w:val="22"/>
        </w:rPr>
        <w:t xml:space="preserve">, likely reflecting that MAD2 conformational conversion </w:t>
      </w:r>
      <w:r w:rsidR="00B81B2A" w:rsidRPr="00E5223D">
        <w:rPr>
          <w:rFonts w:ascii="Times" w:hAnsi="Times" w:cs="Times New Roman"/>
          <w:sz w:val="22"/>
          <w:szCs w:val="22"/>
        </w:rPr>
        <w:t xml:space="preserve">may </w:t>
      </w:r>
      <w:r w:rsidRPr="009C41BF">
        <w:rPr>
          <w:rFonts w:ascii="Times" w:hAnsi="Times" w:cs="Times New Roman"/>
          <w:sz w:val="22"/>
          <w:szCs w:val="22"/>
        </w:rPr>
        <w:t xml:space="preserve">require only a local perturbation of the safety-belt motif, </w:t>
      </w:r>
      <w:r w:rsidR="001C1AC5" w:rsidRPr="009C41BF">
        <w:rPr>
          <w:rFonts w:ascii="Times" w:hAnsi="Times" w:cs="Times New Roman"/>
          <w:sz w:val="22"/>
          <w:szCs w:val="22"/>
        </w:rPr>
        <w:t>rather than complete unfolding</w:t>
      </w:r>
      <w:r w:rsidR="00B81B2A" w:rsidRPr="009C41BF">
        <w:rPr>
          <w:rFonts w:ascii="Times" w:hAnsi="Times" w:cs="Times New Roman"/>
          <w:sz w:val="22"/>
          <w:szCs w:val="22"/>
        </w:rPr>
        <w:t xml:space="preserve"> (see </w:t>
      </w:r>
      <w:r w:rsidR="00B81B2A" w:rsidRPr="004E262E">
        <w:rPr>
          <w:rFonts w:ascii="Times" w:hAnsi="Times" w:cs="Times New Roman"/>
          <w:b/>
          <w:sz w:val="22"/>
          <w:szCs w:val="22"/>
        </w:rPr>
        <w:t>Discussion</w:t>
      </w:r>
      <w:r w:rsidR="00B81B2A" w:rsidRPr="004E262E">
        <w:rPr>
          <w:rFonts w:ascii="Times" w:hAnsi="Times" w:cs="Times New Roman"/>
          <w:sz w:val="22"/>
          <w:szCs w:val="22"/>
        </w:rPr>
        <w:t>)</w:t>
      </w:r>
      <w:r w:rsidR="001C1AC5" w:rsidRPr="004E262E">
        <w:rPr>
          <w:rFonts w:ascii="Times" w:hAnsi="Times" w:cs="Times New Roman"/>
          <w:sz w:val="22"/>
          <w:szCs w:val="22"/>
        </w:rPr>
        <w:t>.</w:t>
      </w:r>
      <w:ins w:id="857" w:author="Kevin Corbett" w:date="2015-04-04T12:56:00Z">
        <w:r w:rsidR="00924B21">
          <w:rPr>
            <w:rFonts w:ascii="Times" w:hAnsi="Times" w:cs="Times New Roman"/>
            <w:sz w:val="22"/>
            <w:szCs w:val="22"/>
          </w:rPr>
          <w:t xml:space="preserve"> Also, a</w:t>
        </w:r>
        <w:r w:rsidR="00924B21" w:rsidRPr="009C41BF">
          <w:rPr>
            <w:rFonts w:ascii="Times" w:hAnsi="Times" w:cs="Times New Roman"/>
            <w:sz w:val="22"/>
            <w:szCs w:val="22"/>
          </w:rPr>
          <w:t xml:space="preserve">s C-MAD2 bound to a partner protein such as CDC20 </w:t>
        </w:r>
      </w:ins>
      <w:ins w:id="858" w:author="Kevin Corbett" w:date="2015-04-04T12:58:00Z">
        <w:r w:rsidR="00E35D8D">
          <w:rPr>
            <w:rFonts w:ascii="Times" w:hAnsi="Times" w:cs="Times New Roman"/>
            <w:sz w:val="22"/>
            <w:szCs w:val="22"/>
          </w:rPr>
          <w:t>is likely</w:t>
        </w:r>
      </w:ins>
      <w:ins w:id="859" w:author="Kevin Corbett" w:date="2015-04-04T12:56:00Z">
        <w:r w:rsidR="00924B21" w:rsidRPr="009C41BF">
          <w:rPr>
            <w:rFonts w:ascii="Times" w:hAnsi="Times" w:cs="Times New Roman"/>
            <w:sz w:val="22"/>
            <w:szCs w:val="22"/>
          </w:rPr>
          <w:t xml:space="preserve"> more thermodynamically stable than the un</w:t>
        </w:r>
      </w:ins>
      <w:ins w:id="860" w:author="Kevin Corbett" w:date="2015-04-13T17:26:00Z">
        <w:r w:rsidR="00236176">
          <w:rPr>
            <w:rFonts w:ascii="Times" w:hAnsi="Times" w:cs="Times New Roman"/>
            <w:sz w:val="22"/>
            <w:szCs w:val="22"/>
          </w:rPr>
          <w:t>liganded</w:t>
        </w:r>
      </w:ins>
      <w:ins w:id="861" w:author="Kevin Corbett" w:date="2015-04-04T12:56:00Z">
        <w:r w:rsidR="00924B21" w:rsidRPr="009C41BF">
          <w:rPr>
            <w:rFonts w:ascii="Times" w:hAnsi="Times" w:cs="Times New Roman"/>
            <w:sz w:val="22"/>
            <w:szCs w:val="22"/>
          </w:rPr>
          <w:t xml:space="preserve"> C-MAD2</w:t>
        </w:r>
        <w:r w:rsidR="00924B21" w:rsidRPr="004E262E">
          <w:rPr>
            <w:rFonts w:ascii="Times" w:hAnsi="Times" w:cs="Times New Roman"/>
            <w:sz w:val="22"/>
            <w:szCs w:val="22"/>
            <w:vertAlign w:val="superscript"/>
          </w:rPr>
          <w:t>R133A</w:t>
        </w:r>
        <w:r w:rsidR="00924B21" w:rsidRPr="004E262E">
          <w:rPr>
            <w:rFonts w:ascii="Times" w:hAnsi="Times" w:cs="Times New Roman"/>
            <w:sz w:val="22"/>
            <w:szCs w:val="22"/>
          </w:rPr>
          <w:t xml:space="preserve"> used in this assay, </w:t>
        </w:r>
        <w:r w:rsidR="00236176">
          <w:rPr>
            <w:rFonts w:ascii="Times" w:hAnsi="Times" w:cs="Times New Roman"/>
            <w:sz w:val="22"/>
            <w:szCs w:val="22"/>
          </w:rPr>
          <w:t>disassembly</w:t>
        </w:r>
        <w:r w:rsidR="00924B21" w:rsidRPr="004E262E">
          <w:rPr>
            <w:rFonts w:ascii="Times" w:hAnsi="Times" w:cs="Times New Roman"/>
            <w:sz w:val="22"/>
            <w:szCs w:val="22"/>
          </w:rPr>
          <w:t xml:space="preserve"> </w:t>
        </w:r>
      </w:ins>
      <w:ins w:id="862" w:author="Kevin Corbett" w:date="2015-04-13T17:27:00Z">
        <w:r w:rsidR="00236176">
          <w:rPr>
            <w:rFonts w:ascii="Times" w:hAnsi="Times" w:cs="Times New Roman"/>
            <w:sz w:val="22"/>
            <w:szCs w:val="22"/>
          </w:rPr>
          <w:t xml:space="preserve">and </w:t>
        </w:r>
      </w:ins>
      <w:ins w:id="863" w:author="Kevin Corbett" w:date="2015-04-13T17:28:00Z">
        <w:r w:rsidR="00236176">
          <w:rPr>
            <w:rFonts w:ascii="Times" w:hAnsi="Times" w:cs="Times New Roman"/>
            <w:sz w:val="22"/>
            <w:szCs w:val="22"/>
          </w:rPr>
          <w:t xml:space="preserve">conformational </w:t>
        </w:r>
      </w:ins>
      <w:ins w:id="864" w:author="Kevin Corbett" w:date="2015-04-13T17:27:00Z">
        <w:r w:rsidR="00236176">
          <w:rPr>
            <w:rFonts w:ascii="Times" w:hAnsi="Times" w:cs="Times New Roman"/>
            <w:sz w:val="22"/>
            <w:szCs w:val="22"/>
          </w:rPr>
          <w:t>conver</w:t>
        </w:r>
      </w:ins>
      <w:ins w:id="865" w:author="Kevin Corbett" w:date="2015-04-13T17:28:00Z">
        <w:r w:rsidR="00236176">
          <w:rPr>
            <w:rFonts w:ascii="Times" w:hAnsi="Times" w:cs="Times New Roman"/>
            <w:sz w:val="22"/>
            <w:szCs w:val="22"/>
          </w:rPr>
          <w:t>sion</w:t>
        </w:r>
      </w:ins>
      <w:ins w:id="866" w:author="Kevin Corbett" w:date="2015-04-13T17:27:00Z">
        <w:r w:rsidR="00236176">
          <w:rPr>
            <w:rFonts w:ascii="Times" w:hAnsi="Times" w:cs="Times New Roman"/>
            <w:sz w:val="22"/>
            <w:szCs w:val="22"/>
          </w:rPr>
          <w:t xml:space="preserve"> </w:t>
        </w:r>
      </w:ins>
      <w:ins w:id="867" w:author="Kevin Corbett" w:date="2015-04-13T17:28:00Z">
        <w:r w:rsidR="00236176">
          <w:rPr>
            <w:rFonts w:ascii="Times" w:hAnsi="Times" w:cs="Times New Roman"/>
            <w:sz w:val="22"/>
            <w:szCs w:val="22"/>
          </w:rPr>
          <w:t>of</w:t>
        </w:r>
      </w:ins>
      <w:ins w:id="868" w:author="Kevin Corbett" w:date="2015-04-13T17:27:00Z">
        <w:r w:rsidR="00236176">
          <w:rPr>
            <w:rFonts w:ascii="Times" w:hAnsi="Times" w:cs="Times New Roman"/>
            <w:sz w:val="22"/>
            <w:szCs w:val="22"/>
          </w:rPr>
          <w:t xml:space="preserve"> ligand-bound MAD2</w:t>
        </w:r>
      </w:ins>
      <w:ins w:id="869" w:author="Kevin Corbett" w:date="2015-04-04T12:56:00Z">
        <w:r w:rsidR="00924B21" w:rsidRPr="004E262E">
          <w:rPr>
            <w:rFonts w:ascii="Times" w:hAnsi="Times" w:cs="Times New Roman"/>
            <w:sz w:val="22"/>
            <w:szCs w:val="22"/>
          </w:rPr>
          <w:t xml:space="preserve"> may be signifi</w:t>
        </w:r>
        <w:r w:rsidR="00924B21" w:rsidRPr="00924B21">
          <w:rPr>
            <w:rFonts w:ascii="Times" w:hAnsi="Times" w:cs="Times New Roman"/>
            <w:sz w:val="22"/>
            <w:szCs w:val="22"/>
          </w:rPr>
          <w:t>cantly higher than the 8-10 ATP we measure</w:t>
        </w:r>
      </w:ins>
      <w:ins w:id="870" w:author="Kevin Corbett" w:date="2015-04-13T17:28:00Z">
        <w:r w:rsidR="00236176">
          <w:rPr>
            <w:rFonts w:ascii="Times" w:hAnsi="Times" w:cs="Times New Roman"/>
            <w:sz w:val="22"/>
            <w:szCs w:val="22"/>
          </w:rPr>
          <w:t>d</w:t>
        </w:r>
      </w:ins>
      <w:ins w:id="871" w:author="Kevin Corbett" w:date="2015-04-04T12:56:00Z">
        <w:r w:rsidR="00924B21" w:rsidRPr="00924B21">
          <w:rPr>
            <w:rFonts w:ascii="Times" w:hAnsi="Times" w:cs="Times New Roman"/>
            <w:sz w:val="22"/>
            <w:szCs w:val="22"/>
          </w:rPr>
          <w:t xml:space="preserve"> </w:t>
        </w:r>
      </w:ins>
      <w:ins w:id="872" w:author="Kevin Corbett" w:date="2015-04-13T17:28:00Z">
        <w:r w:rsidR="00236176">
          <w:rPr>
            <w:rFonts w:ascii="Times" w:hAnsi="Times" w:cs="Times New Roman"/>
            <w:sz w:val="22"/>
            <w:szCs w:val="22"/>
          </w:rPr>
          <w:t>for C-MAD2</w:t>
        </w:r>
        <w:r w:rsidR="00236176" w:rsidRPr="00236176">
          <w:rPr>
            <w:rFonts w:ascii="Times" w:hAnsi="Times" w:cs="Times New Roman"/>
            <w:sz w:val="22"/>
            <w:szCs w:val="22"/>
            <w:vertAlign w:val="superscript"/>
            <w:rPrChange w:id="873" w:author="Kevin Corbett" w:date="2015-04-13T17:29:00Z">
              <w:rPr>
                <w:rFonts w:ascii="Times" w:hAnsi="Times" w:cs="Times New Roman"/>
                <w:sz w:val="22"/>
                <w:szCs w:val="22"/>
              </w:rPr>
            </w:rPrChange>
          </w:rPr>
          <w:t>R133A</w:t>
        </w:r>
      </w:ins>
      <w:ins w:id="874" w:author="Kevin Corbett" w:date="2015-04-04T12:56:00Z">
        <w:r w:rsidR="00924B21" w:rsidRPr="00924B21">
          <w:rPr>
            <w:rFonts w:ascii="Times" w:hAnsi="Times" w:cs="Times New Roman"/>
            <w:sz w:val="22"/>
            <w:szCs w:val="22"/>
          </w:rPr>
          <w:t>.</w:t>
        </w:r>
      </w:ins>
    </w:p>
    <w:p w14:paraId="1EAAD230" w14:textId="4975382F" w:rsidR="001C1AC5" w:rsidRPr="00A7145A" w:rsidRDefault="00983209" w:rsidP="007042B1">
      <w:pPr>
        <w:spacing w:after="120" w:line="480" w:lineRule="auto"/>
        <w:rPr>
          <w:rFonts w:ascii="Times" w:hAnsi="Times"/>
          <w:sz w:val="22"/>
          <w:szCs w:val="22"/>
        </w:rPr>
      </w:pPr>
      <w:r w:rsidRPr="00863CF6">
        <w:rPr>
          <w:rFonts w:ascii="Times" w:hAnsi="Times" w:cs="Times New Roman"/>
          <w:sz w:val="22"/>
          <w:szCs w:val="22"/>
        </w:rPr>
        <w:t>Finally, we</w:t>
      </w:r>
      <w:r w:rsidR="00C20A1E" w:rsidRPr="00863CF6">
        <w:rPr>
          <w:rFonts w:ascii="Times" w:hAnsi="Times" w:cs="Times New Roman"/>
          <w:sz w:val="22"/>
          <w:szCs w:val="22"/>
        </w:rPr>
        <w:t xml:space="preserve"> tested the ability of</w:t>
      </w:r>
      <w:r w:rsidR="002D4DEC" w:rsidRPr="00863CF6">
        <w:rPr>
          <w:rFonts w:ascii="Times" w:hAnsi="Times" w:cs="Times New Roman"/>
          <w:sz w:val="22"/>
          <w:szCs w:val="22"/>
        </w:rPr>
        <w:t xml:space="preserve"> mutant p31(comet) constr</w:t>
      </w:r>
      <w:r w:rsidR="002D4DEC" w:rsidRPr="00D0390A">
        <w:rPr>
          <w:rFonts w:ascii="Times" w:hAnsi="Times" w:cs="Times New Roman"/>
          <w:sz w:val="22"/>
          <w:szCs w:val="22"/>
        </w:rPr>
        <w:t xml:space="preserve">ucts that disrupt binding to either </w:t>
      </w:r>
      <w:r w:rsidR="002D4DEC" w:rsidRPr="00A7145A">
        <w:rPr>
          <w:rFonts w:ascii="Times" w:hAnsi="Times" w:cs="Times New Roman"/>
          <w:sz w:val="22"/>
          <w:szCs w:val="22"/>
          <w:rPrChange w:id="875" w:author="Kevin Corbett" w:date="2015-04-04T11:23:00Z">
            <w:rPr>
              <w:rFonts w:ascii="Times" w:hAnsi="Times" w:cs="Times New Roman"/>
              <w:color w:val="000000"/>
              <w:sz w:val="22"/>
              <w:szCs w:val="22"/>
            </w:rPr>
          </w:rPrChange>
        </w:rPr>
        <w:t xml:space="preserve">MAD2 or TRIP13 </w:t>
      </w:r>
      <w:r w:rsidR="00C20A1E" w:rsidRPr="00A7145A">
        <w:rPr>
          <w:rFonts w:ascii="Times" w:hAnsi="Times" w:cs="Times New Roman"/>
          <w:sz w:val="22"/>
          <w:szCs w:val="22"/>
          <w:rPrChange w:id="876" w:author="Kevin Corbett" w:date="2015-04-04T11:23:00Z">
            <w:rPr>
              <w:rFonts w:ascii="Times" w:hAnsi="Times" w:cs="Times New Roman"/>
              <w:color w:val="000000"/>
              <w:sz w:val="22"/>
              <w:szCs w:val="22"/>
            </w:rPr>
          </w:rPrChange>
        </w:rPr>
        <w:t xml:space="preserve">to support MAD2 </w:t>
      </w:r>
      <w:r w:rsidR="002D4DEC" w:rsidRPr="00A7145A">
        <w:rPr>
          <w:rFonts w:ascii="Times" w:hAnsi="Times" w:cs="Times New Roman"/>
          <w:sz w:val="22"/>
          <w:szCs w:val="22"/>
          <w:rPrChange w:id="877" w:author="Kevin Corbett" w:date="2015-04-04T11:23:00Z">
            <w:rPr>
              <w:rFonts w:ascii="Times" w:hAnsi="Times" w:cs="Times New Roman"/>
              <w:color w:val="000000"/>
              <w:sz w:val="22"/>
              <w:szCs w:val="22"/>
            </w:rPr>
          </w:rPrChange>
        </w:rPr>
        <w:t xml:space="preserve">conformational conversion. </w:t>
      </w:r>
      <w:r w:rsidR="007062B0" w:rsidRPr="00A7145A">
        <w:rPr>
          <w:rFonts w:ascii="Times" w:hAnsi="Times" w:cs="Times New Roman"/>
          <w:sz w:val="22"/>
          <w:szCs w:val="22"/>
          <w:rPrChange w:id="878" w:author="Kevin Corbett" w:date="2015-04-04T11:23:00Z">
            <w:rPr>
              <w:rFonts w:ascii="Times" w:hAnsi="Times" w:cs="Times New Roman"/>
              <w:color w:val="000000"/>
              <w:sz w:val="22"/>
              <w:szCs w:val="22"/>
            </w:rPr>
          </w:rPrChange>
        </w:rPr>
        <w:t>The MAD2-</w:t>
      </w:r>
      <w:r w:rsidR="004C4BF7" w:rsidRPr="00A7145A">
        <w:rPr>
          <w:rFonts w:ascii="Times" w:hAnsi="Times" w:cs="Times New Roman"/>
          <w:sz w:val="22"/>
          <w:szCs w:val="22"/>
          <w:rPrChange w:id="879" w:author="Kevin Corbett" w:date="2015-04-04T11:23:00Z">
            <w:rPr>
              <w:rFonts w:ascii="Times" w:hAnsi="Times" w:cs="Times New Roman"/>
              <w:color w:val="000000"/>
              <w:sz w:val="22"/>
              <w:szCs w:val="22"/>
            </w:rPr>
          </w:rPrChange>
        </w:rPr>
        <w:t xml:space="preserve">binding </w:t>
      </w:r>
      <w:r w:rsidR="007062B0" w:rsidRPr="00A7145A">
        <w:rPr>
          <w:rFonts w:ascii="Times" w:hAnsi="Times" w:cs="Times New Roman"/>
          <w:sz w:val="22"/>
          <w:szCs w:val="22"/>
          <w:rPrChange w:id="880" w:author="Kevin Corbett" w:date="2015-04-04T11:23:00Z">
            <w:rPr>
              <w:rFonts w:ascii="Times" w:hAnsi="Times" w:cs="Times New Roman"/>
              <w:color w:val="000000"/>
              <w:sz w:val="22"/>
              <w:szCs w:val="22"/>
            </w:rPr>
          </w:rPrChange>
        </w:rPr>
        <w:t>mutant (</w:t>
      </w:r>
      <w:r w:rsidR="004C4BF7" w:rsidRPr="00A7145A">
        <w:rPr>
          <w:rFonts w:ascii="Times" w:hAnsi="Times" w:cs="Times New Roman"/>
          <w:sz w:val="22"/>
          <w:szCs w:val="22"/>
          <w:rPrChange w:id="881" w:author="Kevin Corbett" w:date="2015-04-04T11:23:00Z">
            <w:rPr>
              <w:rFonts w:ascii="Times" w:hAnsi="Times" w:cs="Times New Roman"/>
              <w:color w:val="000000"/>
              <w:sz w:val="22"/>
              <w:szCs w:val="22"/>
            </w:rPr>
          </w:rPrChange>
        </w:rPr>
        <w:t xml:space="preserve">Q86A/F193A) </w:t>
      </w:r>
      <w:r w:rsidR="007062B0" w:rsidRPr="00A7145A">
        <w:rPr>
          <w:rFonts w:ascii="Times" w:hAnsi="Times" w:cs="Times New Roman"/>
          <w:sz w:val="22"/>
          <w:szCs w:val="22"/>
          <w:rPrChange w:id="882" w:author="Kevin Corbett" w:date="2015-04-04T11:23:00Z">
            <w:rPr>
              <w:rFonts w:ascii="Times" w:hAnsi="Times" w:cs="Times New Roman"/>
              <w:color w:val="000000"/>
              <w:sz w:val="22"/>
              <w:szCs w:val="22"/>
            </w:rPr>
          </w:rPrChange>
        </w:rPr>
        <w:t>and two TRIP13-binding mutants (</w:t>
      </w:r>
      <w:r w:rsidR="007062B0" w:rsidRPr="00236176">
        <w:rPr>
          <w:rFonts w:ascii="Times" w:hAnsi="Times" w:cs="Times New Roman"/>
          <w:sz w:val="22"/>
          <w:szCs w:val="22"/>
          <w:rPrChange w:id="883" w:author="Kevin Corbett" w:date="2015-04-13T17:29:00Z">
            <w:rPr>
              <w:rFonts w:ascii="Times" w:hAnsi="Times" w:cs="Times New Roman" w:hint="eastAsia"/>
              <w:color w:val="000000"/>
              <w:sz w:val="22"/>
              <w:szCs w:val="22"/>
            </w:rPr>
          </w:rPrChange>
        </w:rPr>
        <w:t>Δ</w:t>
      </w:r>
      <w:r w:rsidR="007062B0" w:rsidRPr="00A7145A">
        <w:rPr>
          <w:rFonts w:ascii="Times" w:hAnsi="Times" w:cs="Times New Roman"/>
          <w:sz w:val="22"/>
          <w:szCs w:val="22"/>
          <w:rPrChange w:id="884" w:author="Kevin Corbett" w:date="2015-04-04T11:23:00Z">
            <w:rPr>
              <w:rFonts w:ascii="Times" w:hAnsi="Times" w:cs="Times New Roman"/>
              <w:color w:val="000000"/>
              <w:sz w:val="22"/>
              <w:szCs w:val="22"/>
            </w:rPr>
          </w:rPrChange>
        </w:rPr>
        <w:t xml:space="preserve">159-164 or P230A/K231A) </w:t>
      </w:r>
      <w:del w:id="885" w:author="Kevin Corbett" w:date="2015-04-13T17:29:00Z">
        <w:r w:rsidR="007062B0" w:rsidRPr="00A7145A" w:rsidDel="00236176">
          <w:rPr>
            <w:rFonts w:ascii="Times" w:hAnsi="Times" w:cs="Times New Roman"/>
            <w:sz w:val="22"/>
            <w:szCs w:val="22"/>
            <w:rPrChange w:id="886" w:author="Kevin Corbett" w:date="2015-04-04T11:23:00Z">
              <w:rPr>
                <w:rFonts w:ascii="Times" w:hAnsi="Times" w:cs="Times New Roman"/>
                <w:color w:val="000000"/>
                <w:sz w:val="22"/>
                <w:szCs w:val="22"/>
              </w:rPr>
            </w:rPrChange>
          </w:rPr>
          <w:delText xml:space="preserve">all </w:delText>
        </w:r>
      </w:del>
      <w:ins w:id="887" w:author="Kevin Corbett" w:date="2015-04-13T17:29:00Z">
        <w:r w:rsidR="00236176">
          <w:rPr>
            <w:rFonts w:ascii="Times" w:hAnsi="Times" w:cs="Times New Roman"/>
            <w:sz w:val="22"/>
            <w:szCs w:val="22"/>
          </w:rPr>
          <w:t>each</w:t>
        </w:r>
        <w:r w:rsidR="00236176" w:rsidRPr="00A7145A">
          <w:rPr>
            <w:rFonts w:ascii="Times" w:hAnsi="Times" w:cs="Times New Roman"/>
            <w:sz w:val="22"/>
            <w:szCs w:val="22"/>
            <w:rPrChange w:id="888" w:author="Kevin Corbett" w:date="2015-04-04T11:23:00Z">
              <w:rPr>
                <w:rFonts w:ascii="Times" w:hAnsi="Times" w:cs="Times New Roman"/>
                <w:color w:val="000000"/>
                <w:sz w:val="22"/>
                <w:szCs w:val="22"/>
              </w:rPr>
            </w:rPrChange>
          </w:rPr>
          <w:t xml:space="preserve"> </w:t>
        </w:r>
      </w:ins>
      <w:r w:rsidR="001C1AC5" w:rsidRPr="00A7145A">
        <w:rPr>
          <w:rFonts w:ascii="Times" w:hAnsi="Times" w:cs="Times New Roman"/>
          <w:sz w:val="22"/>
          <w:szCs w:val="22"/>
          <w:rPrChange w:id="889" w:author="Kevin Corbett" w:date="2015-04-04T11:23:00Z">
            <w:rPr>
              <w:rFonts w:ascii="Times" w:hAnsi="Times" w:cs="Times New Roman"/>
              <w:color w:val="000000"/>
              <w:sz w:val="22"/>
              <w:szCs w:val="22"/>
            </w:rPr>
          </w:rPrChange>
        </w:rPr>
        <w:t>modestly reduced MAD2 conversion</w:t>
      </w:r>
      <w:r w:rsidR="007062B0" w:rsidRPr="00A7145A">
        <w:rPr>
          <w:rFonts w:ascii="Times" w:hAnsi="Times" w:cs="Times New Roman"/>
          <w:sz w:val="22"/>
          <w:szCs w:val="22"/>
          <w:rPrChange w:id="890" w:author="Kevin Corbett" w:date="2015-04-04T11:23:00Z">
            <w:rPr>
              <w:rFonts w:ascii="Times" w:hAnsi="Times" w:cs="Times New Roman"/>
              <w:color w:val="000000"/>
              <w:sz w:val="22"/>
              <w:szCs w:val="22"/>
            </w:rPr>
          </w:rPrChange>
        </w:rPr>
        <w:t xml:space="preserve"> compared to wild-type</w:t>
      </w:r>
      <w:r w:rsidR="001C1AC5" w:rsidRPr="00A7145A">
        <w:rPr>
          <w:rFonts w:ascii="Times" w:hAnsi="Times" w:cs="Times New Roman"/>
          <w:sz w:val="22"/>
          <w:szCs w:val="22"/>
          <w:rPrChange w:id="891" w:author="Kevin Corbett" w:date="2015-04-04T11:23:00Z">
            <w:rPr>
              <w:rFonts w:ascii="Times" w:hAnsi="Times" w:cs="Times New Roman"/>
              <w:color w:val="000000"/>
              <w:sz w:val="22"/>
              <w:szCs w:val="22"/>
            </w:rPr>
          </w:rPrChange>
        </w:rPr>
        <w:t xml:space="preserve"> p31(comet)</w:t>
      </w:r>
      <w:r w:rsidR="007062B0" w:rsidRPr="00A7145A">
        <w:rPr>
          <w:rFonts w:ascii="Times" w:hAnsi="Times" w:cs="Times New Roman"/>
          <w:sz w:val="22"/>
          <w:szCs w:val="22"/>
          <w:rPrChange w:id="892" w:author="Kevin Corbett" w:date="2015-04-04T11:23:00Z">
            <w:rPr>
              <w:rFonts w:ascii="Times" w:hAnsi="Times" w:cs="Times New Roman"/>
              <w:color w:val="000000"/>
              <w:sz w:val="22"/>
              <w:szCs w:val="22"/>
            </w:rPr>
          </w:rPrChange>
        </w:rPr>
        <w:t xml:space="preserve"> (</w:t>
      </w:r>
      <w:r w:rsidR="007062B0" w:rsidRPr="00A7145A">
        <w:rPr>
          <w:rFonts w:ascii="Times" w:hAnsi="Times" w:cs="Times New Roman"/>
          <w:b/>
          <w:sz w:val="22"/>
          <w:szCs w:val="22"/>
          <w:rPrChange w:id="893" w:author="Kevin Corbett" w:date="2015-04-04T11:23:00Z">
            <w:rPr>
              <w:rFonts w:ascii="Times" w:hAnsi="Times" w:cs="Times New Roman"/>
              <w:b/>
              <w:color w:val="0000FF"/>
              <w:sz w:val="22"/>
              <w:szCs w:val="22"/>
            </w:rPr>
          </w:rPrChange>
        </w:rPr>
        <w:t xml:space="preserve">Figure </w:t>
      </w:r>
      <w:del w:id="894" w:author="Kevin Corbett" w:date="2015-04-04T12:48:00Z">
        <w:r w:rsidR="007062B0" w:rsidRPr="00A7145A" w:rsidDel="00924B21">
          <w:rPr>
            <w:rFonts w:ascii="Times" w:hAnsi="Times" w:cs="Times New Roman"/>
            <w:b/>
            <w:sz w:val="22"/>
            <w:szCs w:val="22"/>
            <w:rPrChange w:id="895" w:author="Kevin Corbett" w:date="2015-04-04T11:23:00Z">
              <w:rPr>
                <w:rFonts w:ascii="Times" w:hAnsi="Times" w:cs="Times New Roman"/>
                <w:b/>
                <w:color w:val="0000FF"/>
                <w:sz w:val="22"/>
                <w:szCs w:val="22"/>
              </w:rPr>
            </w:rPrChange>
          </w:rPr>
          <w:delText>6</w:delText>
        </w:r>
        <w:r w:rsidR="005A558D" w:rsidRPr="00A7145A" w:rsidDel="00924B21">
          <w:rPr>
            <w:rFonts w:ascii="Times" w:hAnsi="Times" w:cs="Times New Roman"/>
            <w:b/>
            <w:sz w:val="22"/>
            <w:szCs w:val="22"/>
            <w:rPrChange w:id="896" w:author="Kevin Corbett" w:date="2015-04-04T11:23:00Z">
              <w:rPr>
                <w:rFonts w:ascii="Times" w:hAnsi="Times" w:cs="Times New Roman"/>
                <w:b/>
                <w:color w:val="0000FF"/>
                <w:sz w:val="22"/>
                <w:szCs w:val="22"/>
              </w:rPr>
            </w:rPrChange>
          </w:rPr>
          <w:delText>F</w:delText>
        </w:r>
      </w:del>
      <w:ins w:id="897" w:author="Kevin Corbett" w:date="2015-04-04T12:48:00Z">
        <w:r w:rsidR="00924B21">
          <w:rPr>
            <w:rFonts w:ascii="Times" w:hAnsi="Times" w:cs="Times New Roman"/>
            <w:b/>
            <w:sz w:val="22"/>
            <w:szCs w:val="22"/>
          </w:rPr>
          <w:t>7</w:t>
        </w:r>
        <w:r w:rsidR="00924B21" w:rsidRPr="00A7145A">
          <w:rPr>
            <w:rFonts w:ascii="Times" w:hAnsi="Times" w:cs="Times New Roman"/>
            <w:b/>
            <w:sz w:val="22"/>
            <w:szCs w:val="22"/>
            <w:rPrChange w:id="898" w:author="Kevin Corbett" w:date="2015-04-04T11:23:00Z">
              <w:rPr>
                <w:rFonts w:ascii="Times" w:hAnsi="Times" w:cs="Times New Roman"/>
                <w:b/>
                <w:color w:val="0000FF"/>
                <w:sz w:val="22"/>
                <w:szCs w:val="22"/>
              </w:rPr>
            </w:rPrChange>
          </w:rPr>
          <w:t>F</w:t>
        </w:r>
      </w:ins>
      <w:r w:rsidR="007062B0" w:rsidRPr="00A7145A">
        <w:rPr>
          <w:rFonts w:ascii="Times" w:hAnsi="Times" w:cs="Times New Roman"/>
          <w:sz w:val="22"/>
          <w:szCs w:val="22"/>
          <w:rPrChange w:id="899" w:author="Kevin Corbett" w:date="2015-04-04T11:23:00Z">
            <w:rPr>
              <w:rFonts w:ascii="Times" w:hAnsi="Times" w:cs="Times New Roman"/>
              <w:color w:val="000000"/>
              <w:sz w:val="22"/>
              <w:szCs w:val="22"/>
            </w:rPr>
          </w:rPrChange>
        </w:rPr>
        <w:t>). Combinations of these mutants, however, almost completely eliminated MAD2 conversion (</w:t>
      </w:r>
      <w:r w:rsidR="007062B0" w:rsidRPr="00A7145A">
        <w:rPr>
          <w:rFonts w:ascii="Times" w:hAnsi="Times" w:cs="Times New Roman"/>
          <w:b/>
          <w:sz w:val="22"/>
          <w:szCs w:val="22"/>
          <w:rPrChange w:id="900" w:author="Kevin Corbett" w:date="2015-04-04T11:23:00Z">
            <w:rPr>
              <w:rFonts w:ascii="Times" w:hAnsi="Times" w:cs="Times New Roman"/>
              <w:b/>
              <w:color w:val="0000FF"/>
              <w:sz w:val="22"/>
              <w:szCs w:val="22"/>
            </w:rPr>
          </w:rPrChange>
        </w:rPr>
        <w:t xml:space="preserve">Figure </w:t>
      </w:r>
      <w:del w:id="901" w:author="Kevin Corbett" w:date="2015-04-04T12:48:00Z">
        <w:r w:rsidR="007062B0" w:rsidRPr="00A7145A" w:rsidDel="00924B21">
          <w:rPr>
            <w:rFonts w:ascii="Times" w:hAnsi="Times" w:cs="Times New Roman"/>
            <w:b/>
            <w:sz w:val="22"/>
            <w:szCs w:val="22"/>
            <w:rPrChange w:id="902" w:author="Kevin Corbett" w:date="2015-04-04T11:23:00Z">
              <w:rPr>
                <w:rFonts w:ascii="Times" w:hAnsi="Times" w:cs="Times New Roman"/>
                <w:b/>
                <w:color w:val="0000FF"/>
                <w:sz w:val="22"/>
                <w:szCs w:val="22"/>
              </w:rPr>
            </w:rPrChange>
          </w:rPr>
          <w:delText>6</w:delText>
        </w:r>
        <w:r w:rsidR="005A558D" w:rsidRPr="00A7145A" w:rsidDel="00924B21">
          <w:rPr>
            <w:rFonts w:ascii="Times" w:hAnsi="Times" w:cs="Times New Roman"/>
            <w:b/>
            <w:sz w:val="22"/>
            <w:szCs w:val="22"/>
            <w:rPrChange w:id="903" w:author="Kevin Corbett" w:date="2015-04-04T11:23:00Z">
              <w:rPr>
                <w:rFonts w:ascii="Times" w:hAnsi="Times" w:cs="Times New Roman"/>
                <w:b/>
                <w:color w:val="0000FF"/>
                <w:sz w:val="22"/>
                <w:szCs w:val="22"/>
              </w:rPr>
            </w:rPrChange>
          </w:rPr>
          <w:delText>F</w:delText>
        </w:r>
      </w:del>
      <w:ins w:id="904" w:author="Kevin Corbett" w:date="2015-04-04T12:48:00Z">
        <w:r w:rsidR="00924B21">
          <w:rPr>
            <w:rFonts w:ascii="Times" w:hAnsi="Times" w:cs="Times New Roman"/>
            <w:b/>
            <w:sz w:val="22"/>
            <w:szCs w:val="22"/>
          </w:rPr>
          <w:t>7</w:t>
        </w:r>
        <w:r w:rsidR="00924B21" w:rsidRPr="00A7145A">
          <w:rPr>
            <w:rFonts w:ascii="Times" w:hAnsi="Times" w:cs="Times New Roman"/>
            <w:b/>
            <w:sz w:val="22"/>
            <w:szCs w:val="22"/>
            <w:rPrChange w:id="905" w:author="Kevin Corbett" w:date="2015-04-04T11:23:00Z">
              <w:rPr>
                <w:rFonts w:ascii="Times" w:hAnsi="Times" w:cs="Times New Roman"/>
                <w:b/>
                <w:color w:val="0000FF"/>
                <w:sz w:val="22"/>
                <w:szCs w:val="22"/>
              </w:rPr>
            </w:rPrChange>
          </w:rPr>
          <w:t>F</w:t>
        </w:r>
      </w:ins>
      <w:r w:rsidR="007062B0" w:rsidRPr="00A7145A">
        <w:rPr>
          <w:rFonts w:ascii="Times" w:hAnsi="Times" w:cs="Times New Roman"/>
          <w:sz w:val="22"/>
          <w:szCs w:val="22"/>
          <w:rPrChange w:id="906" w:author="Kevin Corbett" w:date="2015-04-04T11:23:00Z">
            <w:rPr>
              <w:rFonts w:ascii="Times" w:hAnsi="Times" w:cs="Times New Roman"/>
              <w:color w:val="000000"/>
              <w:sz w:val="22"/>
              <w:szCs w:val="22"/>
            </w:rPr>
          </w:rPrChange>
        </w:rPr>
        <w:t xml:space="preserve">), illustrating that the </w:t>
      </w:r>
      <w:r w:rsidR="00C1414E" w:rsidRPr="00A7145A">
        <w:rPr>
          <w:rFonts w:ascii="Times" w:hAnsi="Times" w:cs="Times New Roman"/>
          <w:sz w:val="22"/>
          <w:szCs w:val="22"/>
          <w:rPrChange w:id="907" w:author="Kevin Corbett" w:date="2015-04-04T11:23:00Z">
            <w:rPr>
              <w:rFonts w:ascii="Times" w:hAnsi="Times" w:cs="Times New Roman"/>
              <w:color w:val="000000"/>
              <w:sz w:val="22"/>
              <w:szCs w:val="22"/>
            </w:rPr>
          </w:rPrChange>
        </w:rPr>
        <w:t>adapter</w:t>
      </w:r>
      <w:r w:rsidR="007062B0" w:rsidRPr="00A7145A">
        <w:rPr>
          <w:rFonts w:ascii="Times" w:hAnsi="Times" w:cs="Times New Roman"/>
          <w:sz w:val="22"/>
          <w:szCs w:val="22"/>
          <w:rPrChange w:id="908" w:author="Kevin Corbett" w:date="2015-04-04T11:23:00Z">
            <w:rPr>
              <w:rFonts w:ascii="Times" w:hAnsi="Times" w:cs="Times New Roman"/>
              <w:color w:val="000000"/>
              <w:sz w:val="22"/>
              <w:szCs w:val="22"/>
            </w:rPr>
          </w:rPrChange>
        </w:rPr>
        <w:t xml:space="preserve"> function of p31(comet) is critical for TRIP13 to recognize and convert C-MAD2 to O-MAD2.</w:t>
      </w:r>
    </w:p>
    <w:p w14:paraId="6256CB25" w14:textId="6411FCA2" w:rsidR="002D4DEC" w:rsidRPr="009C41BF" w:rsidRDefault="00AC57C7" w:rsidP="007042B1">
      <w:pPr>
        <w:spacing w:after="120" w:line="480" w:lineRule="auto"/>
        <w:rPr>
          <w:rFonts w:ascii="Times" w:hAnsi="Times"/>
          <w:b/>
          <w:sz w:val="22"/>
          <w:szCs w:val="22"/>
        </w:rPr>
      </w:pPr>
      <w:r w:rsidRPr="009C41BF">
        <w:rPr>
          <w:rFonts w:ascii="Times" w:hAnsi="Times"/>
          <w:b/>
          <w:sz w:val="22"/>
          <w:szCs w:val="22"/>
        </w:rPr>
        <w:t>Discussion</w:t>
      </w:r>
    </w:p>
    <w:p w14:paraId="573B2851" w14:textId="627DA761" w:rsidR="00DD354C" w:rsidRPr="00924B21" w:rsidRDefault="005B492C" w:rsidP="007042B1">
      <w:pPr>
        <w:spacing w:after="120" w:line="480" w:lineRule="auto"/>
        <w:rPr>
          <w:rFonts w:ascii="Times" w:hAnsi="Times" w:cs="Times New Roman"/>
          <w:sz w:val="22"/>
          <w:szCs w:val="22"/>
        </w:rPr>
      </w:pPr>
      <w:r w:rsidRPr="004E262E">
        <w:rPr>
          <w:rFonts w:ascii="Times" w:hAnsi="Times" w:cs="Times New Roman"/>
          <w:sz w:val="22"/>
          <w:szCs w:val="22"/>
        </w:rPr>
        <w:t xml:space="preserve">Our data show that Pch2/TRIP13 is a </w:t>
      </w:r>
      <w:del w:id="909" w:author="Kevin Corbett" w:date="2015-04-01T13:21:00Z">
        <w:r w:rsidRPr="004E262E" w:rsidDel="00F010DF">
          <w:rPr>
            <w:rFonts w:ascii="Times" w:hAnsi="Times" w:cs="Times New Roman"/>
            <w:sz w:val="22"/>
            <w:szCs w:val="22"/>
          </w:rPr>
          <w:delText xml:space="preserve">new family of </w:delText>
        </w:r>
      </w:del>
      <w:r w:rsidRPr="004E262E">
        <w:rPr>
          <w:rFonts w:ascii="Times" w:hAnsi="Times" w:cs="Times New Roman"/>
          <w:sz w:val="22"/>
          <w:szCs w:val="22"/>
        </w:rPr>
        <w:t>AAA+ ATPase</w:t>
      </w:r>
      <w:del w:id="910" w:author="Kevin Corbett" w:date="2015-04-04T12:49:00Z">
        <w:r w:rsidRPr="004E262E" w:rsidDel="00924B21">
          <w:rPr>
            <w:rFonts w:ascii="Times" w:hAnsi="Times" w:cs="Times New Roman"/>
            <w:sz w:val="22"/>
            <w:szCs w:val="22"/>
          </w:rPr>
          <w:delText>s</w:delText>
        </w:r>
      </w:del>
      <w:r w:rsidRPr="004E262E">
        <w:rPr>
          <w:rFonts w:ascii="Times" w:hAnsi="Times" w:cs="Times New Roman"/>
          <w:sz w:val="22"/>
          <w:szCs w:val="22"/>
        </w:rPr>
        <w:t xml:space="preserve"> </w:t>
      </w:r>
      <w:r w:rsidR="00957E9E" w:rsidRPr="00863CF6">
        <w:rPr>
          <w:rFonts w:ascii="Times" w:hAnsi="Times" w:cs="Times New Roman"/>
          <w:sz w:val="22"/>
          <w:szCs w:val="22"/>
        </w:rPr>
        <w:t xml:space="preserve">with </w:t>
      </w:r>
      <w:del w:id="911" w:author="Kevin Corbett" w:date="2015-04-01T13:21:00Z">
        <w:r w:rsidR="00957E9E" w:rsidRPr="00863CF6" w:rsidDel="00F010DF">
          <w:rPr>
            <w:rFonts w:ascii="Times" w:hAnsi="Times" w:cs="Times New Roman"/>
            <w:sz w:val="22"/>
            <w:szCs w:val="22"/>
          </w:rPr>
          <w:delText>hybrid</w:delText>
        </w:r>
        <w:r w:rsidR="00B81B2A" w:rsidRPr="00863CF6" w:rsidDel="00F010DF">
          <w:rPr>
            <w:rFonts w:ascii="Times" w:hAnsi="Times" w:cs="Times New Roman"/>
            <w:sz w:val="22"/>
            <w:szCs w:val="22"/>
          </w:rPr>
          <w:delText xml:space="preserve"> </w:delText>
        </w:r>
      </w:del>
      <w:r w:rsidR="00B81B2A" w:rsidRPr="00863CF6">
        <w:rPr>
          <w:rFonts w:ascii="Times" w:hAnsi="Times" w:cs="Times New Roman"/>
          <w:sz w:val="22"/>
          <w:szCs w:val="22"/>
        </w:rPr>
        <w:t>structural and mechanistic</w:t>
      </w:r>
      <w:r w:rsidR="00957E9E" w:rsidRPr="00D0390A">
        <w:rPr>
          <w:rFonts w:ascii="Times" w:hAnsi="Times" w:cs="Times New Roman"/>
          <w:sz w:val="22"/>
          <w:szCs w:val="22"/>
        </w:rPr>
        <w:t xml:space="preserve"> properties</w:t>
      </w:r>
      <w:ins w:id="912" w:author="Kevin Corbett" w:date="2015-04-01T13:21:00Z">
        <w:r w:rsidR="00F010DF" w:rsidRPr="00D0390A">
          <w:rPr>
            <w:rFonts w:ascii="Times" w:hAnsi="Times" w:cs="Times New Roman"/>
            <w:sz w:val="22"/>
            <w:szCs w:val="22"/>
          </w:rPr>
          <w:t xml:space="preserve"> similar to both the “classic re</w:t>
        </w:r>
        <w:r w:rsidR="00F010DF" w:rsidRPr="008F63A3">
          <w:rPr>
            <w:rFonts w:ascii="Times" w:hAnsi="Times" w:cs="Times New Roman"/>
            <w:sz w:val="22"/>
            <w:szCs w:val="22"/>
          </w:rPr>
          <w:t>modelers” and the bacterial protein unfoldase ClpX</w:t>
        </w:r>
      </w:ins>
      <w:r w:rsidR="00957E9E" w:rsidRPr="00924B21">
        <w:rPr>
          <w:rFonts w:ascii="Times" w:hAnsi="Times" w:cs="Times New Roman"/>
          <w:sz w:val="22"/>
          <w:szCs w:val="22"/>
        </w:rPr>
        <w:t xml:space="preserve">. </w:t>
      </w:r>
      <w:r w:rsidR="00663244" w:rsidRPr="00924B21">
        <w:rPr>
          <w:rFonts w:ascii="Times" w:hAnsi="Times" w:cs="Times New Roman"/>
          <w:sz w:val="22"/>
          <w:szCs w:val="22"/>
        </w:rPr>
        <w:t>First</w:t>
      </w:r>
      <w:r w:rsidR="00957E9E" w:rsidRPr="00924B21">
        <w:rPr>
          <w:rFonts w:ascii="Times" w:hAnsi="Times" w:cs="Times New Roman"/>
          <w:sz w:val="22"/>
          <w:szCs w:val="22"/>
        </w:rPr>
        <w:t xml:space="preserve">, </w:t>
      </w:r>
      <w:r w:rsidR="00B81B2A" w:rsidRPr="00924B21">
        <w:rPr>
          <w:rFonts w:ascii="Times" w:hAnsi="Times" w:cs="Times New Roman"/>
          <w:sz w:val="22"/>
          <w:szCs w:val="22"/>
        </w:rPr>
        <w:t xml:space="preserve">the </w:t>
      </w:r>
      <w:r w:rsidR="00663244" w:rsidRPr="00924B21">
        <w:rPr>
          <w:rFonts w:ascii="Times" w:hAnsi="Times" w:cs="Times New Roman"/>
          <w:sz w:val="22"/>
          <w:szCs w:val="22"/>
        </w:rPr>
        <w:t>PCH-2</w:t>
      </w:r>
      <w:r w:rsidR="00957E9E" w:rsidRPr="00924B21">
        <w:rPr>
          <w:rFonts w:ascii="Times" w:hAnsi="Times" w:cs="Times New Roman"/>
          <w:sz w:val="22"/>
          <w:szCs w:val="22"/>
        </w:rPr>
        <w:t xml:space="preserve"> hexamer </w:t>
      </w:r>
      <w:r w:rsidR="003B6ABA" w:rsidRPr="00924B21">
        <w:rPr>
          <w:rFonts w:ascii="Times" w:hAnsi="Times" w:cs="Times New Roman"/>
          <w:sz w:val="22"/>
          <w:szCs w:val="22"/>
        </w:rPr>
        <w:t>architecture</w:t>
      </w:r>
      <w:del w:id="913" w:author="Kevin Corbett" w:date="2015-04-01T13:21:00Z">
        <w:r w:rsidR="003B6ABA" w:rsidRPr="00924B21" w:rsidDel="00F010DF">
          <w:rPr>
            <w:rFonts w:ascii="Times" w:hAnsi="Times" w:cs="Times New Roman"/>
            <w:sz w:val="22"/>
            <w:szCs w:val="22"/>
          </w:rPr>
          <w:delText>s</w:delText>
        </w:r>
      </w:del>
      <w:r w:rsidR="003B6ABA" w:rsidRPr="00924B21">
        <w:rPr>
          <w:rFonts w:ascii="Times" w:hAnsi="Times" w:cs="Times New Roman"/>
          <w:sz w:val="22"/>
          <w:szCs w:val="22"/>
        </w:rPr>
        <w:t xml:space="preserve"> shows </w:t>
      </w:r>
      <w:r w:rsidR="00B81B2A" w:rsidRPr="00924B21">
        <w:rPr>
          <w:rFonts w:ascii="Times" w:hAnsi="Times" w:cs="Times New Roman"/>
          <w:sz w:val="22"/>
          <w:szCs w:val="22"/>
        </w:rPr>
        <w:t xml:space="preserve">close </w:t>
      </w:r>
      <w:r w:rsidR="00663244" w:rsidRPr="00924B21">
        <w:rPr>
          <w:rFonts w:ascii="Times" w:hAnsi="Times" w:cs="Times New Roman"/>
          <w:sz w:val="22"/>
          <w:szCs w:val="22"/>
        </w:rPr>
        <w:t>mechanistic parallels with</w:t>
      </w:r>
      <w:r w:rsidR="00957E9E" w:rsidRPr="00924B21">
        <w:rPr>
          <w:rFonts w:ascii="Times" w:hAnsi="Times" w:cs="Times New Roman"/>
          <w:sz w:val="22"/>
          <w:szCs w:val="22"/>
        </w:rPr>
        <w:t xml:space="preserve"> </w:t>
      </w:r>
      <w:del w:id="914" w:author="Kevin Corbett" w:date="2015-04-04T12:50:00Z">
        <w:r w:rsidR="00B81B2A" w:rsidRPr="00924B21" w:rsidDel="00924B21">
          <w:rPr>
            <w:rFonts w:ascii="Times" w:hAnsi="Times" w:cs="Times New Roman"/>
            <w:sz w:val="22"/>
            <w:szCs w:val="22"/>
          </w:rPr>
          <w:delText xml:space="preserve">the bacterial protein unfoldase </w:delText>
        </w:r>
      </w:del>
      <w:r w:rsidR="00957E9E" w:rsidRPr="00924B21">
        <w:rPr>
          <w:rFonts w:ascii="Times" w:hAnsi="Times" w:cs="Times New Roman"/>
          <w:sz w:val="22"/>
          <w:szCs w:val="22"/>
        </w:rPr>
        <w:t>ClpX</w:t>
      </w:r>
      <w:ins w:id="915" w:author="Kevin Corbett" w:date="2015-04-01T13:22:00Z">
        <w:r w:rsidR="00F010DF" w:rsidRPr="00924B21">
          <w:rPr>
            <w:rFonts w:ascii="Times" w:hAnsi="Times" w:cs="Times New Roman"/>
            <w:sz w:val="22"/>
            <w:szCs w:val="22"/>
          </w:rPr>
          <w:t>, suggesting a shared mechanism for nucleotide-dependent conformation</w:t>
        </w:r>
      </w:ins>
      <w:ins w:id="916" w:author="Kevin Corbett" w:date="2015-04-13T17:30:00Z">
        <w:r w:rsidR="00236176">
          <w:rPr>
            <w:rFonts w:ascii="Times" w:hAnsi="Times" w:cs="Times New Roman"/>
            <w:sz w:val="22"/>
            <w:szCs w:val="22"/>
          </w:rPr>
          <w:t>al</w:t>
        </w:r>
      </w:ins>
      <w:ins w:id="917" w:author="Kevin Corbett" w:date="2015-04-01T13:22:00Z">
        <w:r w:rsidR="00F010DF" w:rsidRPr="00924B21">
          <w:rPr>
            <w:rFonts w:ascii="Times" w:hAnsi="Times" w:cs="Times New Roman"/>
            <w:sz w:val="22"/>
            <w:szCs w:val="22"/>
          </w:rPr>
          <w:t xml:space="preserve"> changes driving pore loop motions</w:t>
        </w:r>
      </w:ins>
      <w:ins w:id="918" w:author="Kevin Corbett" w:date="2015-04-04T12:50:00Z">
        <w:r w:rsidR="00924B21">
          <w:rPr>
            <w:rFonts w:ascii="Times" w:hAnsi="Times" w:cs="Times New Roman"/>
            <w:sz w:val="22"/>
            <w:szCs w:val="22"/>
          </w:rPr>
          <w:t xml:space="preserve"> and substrate remodeling</w:t>
        </w:r>
      </w:ins>
      <w:r w:rsidR="003B6ABA" w:rsidRPr="00924B21">
        <w:rPr>
          <w:rFonts w:ascii="Times" w:hAnsi="Times" w:cs="Times New Roman"/>
          <w:sz w:val="22"/>
          <w:szCs w:val="22"/>
        </w:rPr>
        <w:t xml:space="preserve">. </w:t>
      </w:r>
      <w:del w:id="919" w:author="Kevin Corbett" w:date="2015-04-01T13:22:00Z">
        <w:r w:rsidR="00957E9E" w:rsidRPr="00924B21" w:rsidDel="00F010DF">
          <w:rPr>
            <w:rFonts w:ascii="Times" w:hAnsi="Times" w:cs="Times New Roman"/>
            <w:sz w:val="22"/>
            <w:szCs w:val="22"/>
          </w:rPr>
          <w:delText xml:space="preserve">These </w:delText>
        </w:r>
        <w:r w:rsidR="00B81B2A" w:rsidRPr="00924B21" w:rsidDel="00F010DF">
          <w:rPr>
            <w:rFonts w:ascii="Times" w:hAnsi="Times" w:cs="Times New Roman"/>
            <w:sz w:val="22"/>
            <w:szCs w:val="22"/>
          </w:rPr>
          <w:delText>parallels</w:delText>
        </w:r>
      </w:del>
      <w:ins w:id="920" w:author="Kevin Corbett" w:date="2015-04-01T13:22:00Z">
        <w:r w:rsidR="00F010DF" w:rsidRPr="00924B21">
          <w:rPr>
            <w:rFonts w:ascii="Times" w:hAnsi="Times" w:cs="Times New Roman"/>
            <w:sz w:val="22"/>
            <w:szCs w:val="22"/>
          </w:rPr>
          <w:t>Our structural</w:t>
        </w:r>
      </w:ins>
      <w:ins w:id="921" w:author="Kevin Corbett" w:date="2015-04-01T13:23:00Z">
        <w:r w:rsidR="00F010DF" w:rsidRPr="00924B21">
          <w:rPr>
            <w:rFonts w:ascii="Times" w:hAnsi="Times" w:cs="Times New Roman"/>
            <w:sz w:val="22"/>
            <w:szCs w:val="22"/>
          </w:rPr>
          <w:t xml:space="preserve"> and biochemical</w:t>
        </w:r>
      </w:ins>
      <w:ins w:id="922" w:author="Kevin Corbett" w:date="2015-04-01T13:22:00Z">
        <w:r w:rsidR="00F010DF" w:rsidRPr="00924B21">
          <w:rPr>
            <w:rFonts w:ascii="Times" w:hAnsi="Times" w:cs="Times New Roman"/>
            <w:sz w:val="22"/>
            <w:szCs w:val="22"/>
          </w:rPr>
          <w:t xml:space="preserve"> data</w:t>
        </w:r>
      </w:ins>
      <w:r w:rsidR="00B81B2A" w:rsidRPr="00924B21">
        <w:rPr>
          <w:rFonts w:ascii="Times" w:hAnsi="Times" w:cs="Times New Roman"/>
          <w:sz w:val="22"/>
          <w:szCs w:val="22"/>
        </w:rPr>
        <w:t xml:space="preserve"> </w:t>
      </w:r>
      <w:r w:rsidR="00957E9E" w:rsidRPr="00924B21">
        <w:rPr>
          <w:rFonts w:ascii="Times" w:hAnsi="Times" w:cs="Times New Roman"/>
          <w:sz w:val="22"/>
          <w:szCs w:val="22"/>
        </w:rPr>
        <w:t xml:space="preserve">suggest that Pch2/TRIP13 engages </w:t>
      </w:r>
      <w:r w:rsidR="00FF10CB" w:rsidRPr="00924B21">
        <w:rPr>
          <w:rFonts w:ascii="Times" w:hAnsi="Times" w:cs="Times New Roman"/>
          <w:sz w:val="22"/>
          <w:szCs w:val="22"/>
        </w:rPr>
        <w:t>its substrates</w:t>
      </w:r>
      <w:r w:rsidR="00957E9E" w:rsidRPr="00924B21">
        <w:rPr>
          <w:rFonts w:ascii="Times" w:hAnsi="Times" w:cs="Times New Roman"/>
          <w:sz w:val="22"/>
          <w:szCs w:val="22"/>
        </w:rPr>
        <w:t xml:space="preserve"> </w:t>
      </w:r>
      <w:r w:rsidR="00FF10CB" w:rsidRPr="00924B21">
        <w:rPr>
          <w:rFonts w:ascii="Times" w:hAnsi="Times" w:cs="Times New Roman"/>
          <w:sz w:val="22"/>
          <w:szCs w:val="22"/>
        </w:rPr>
        <w:t>with</w:t>
      </w:r>
      <w:r w:rsidR="00B81B2A" w:rsidRPr="00924B21">
        <w:rPr>
          <w:rFonts w:ascii="Times" w:hAnsi="Times" w:cs="Times New Roman"/>
          <w:sz w:val="22"/>
          <w:szCs w:val="22"/>
        </w:rPr>
        <w:t>in the hexamer</w:t>
      </w:r>
      <w:r w:rsidR="00FF10CB" w:rsidRPr="00924B21">
        <w:rPr>
          <w:rFonts w:ascii="Times" w:hAnsi="Times" w:cs="Times New Roman"/>
          <w:sz w:val="22"/>
          <w:szCs w:val="22"/>
        </w:rPr>
        <w:t xml:space="preserve"> pore</w:t>
      </w:r>
      <w:r w:rsidR="00B81B2A" w:rsidRPr="00924B21">
        <w:rPr>
          <w:rFonts w:ascii="Times" w:hAnsi="Times" w:cs="Times New Roman"/>
          <w:sz w:val="22"/>
          <w:szCs w:val="22"/>
        </w:rPr>
        <w:t>,</w:t>
      </w:r>
      <w:r w:rsidR="00FF10CB" w:rsidRPr="00924B21">
        <w:rPr>
          <w:rFonts w:ascii="Times" w:hAnsi="Times" w:cs="Times New Roman"/>
          <w:sz w:val="22"/>
          <w:szCs w:val="22"/>
        </w:rPr>
        <w:t xml:space="preserve"> and </w:t>
      </w:r>
      <w:r w:rsidR="00663244" w:rsidRPr="00A7145A">
        <w:rPr>
          <w:rFonts w:ascii="Times" w:hAnsi="Times" w:cs="Times New Roman"/>
          <w:sz w:val="22"/>
          <w:szCs w:val="22"/>
        </w:rPr>
        <w:t xml:space="preserve">undergoes </w:t>
      </w:r>
      <w:r w:rsidR="00B81B2A" w:rsidRPr="00A7145A">
        <w:rPr>
          <w:rFonts w:ascii="Times" w:hAnsi="Times" w:cs="Times New Roman"/>
          <w:sz w:val="22"/>
          <w:szCs w:val="22"/>
        </w:rPr>
        <w:t xml:space="preserve">coordinated </w:t>
      </w:r>
      <w:r w:rsidR="00663244" w:rsidRPr="00A7145A">
        <w:rPr>
          <w:rFonts w:ascii="Times" w:hAnsi="Times" w:cs="Times New Roman"/>
          <w:sz w:val="22"/>
          <w:szCs w:val="22"/>
        </w:rPr>
        <w:t>ATP hydrolysis-coupled conformational changes</w:t>
      </w:r>
      <w:r w:rsidR="00B81B2A" w:rsidRPr="00A7145A">
        <w:rPr>
          <w:rFonts w:ascii="Times" w:hAnsi="Times" w:cs="Times New Roman"/>
          <w:sz w:val="22"/>
          <w:szCs w:val="22"/>
        </w:rPr>
        <w:t xml:space="preserve"> to</w:t>
      </w:r>
      <w:r w:rsidR="00663244" w:rsidRPr="00A7145A">
        <w:rPr>
          <w:rFonts w:ascii="Times" w:hAnsi="Times" w:cs="Times New Roman"/>
          <w:sz w:val="22"/>
          <w:szCs w:val="22"/>
        </w:rPr>
        <w:t xml:space="preserve"> </w:t>
      </w:r>
      <w:r w:rsidR="00B81B2A" w:rsidRPr="00A7145A">
        <w:rPr>
          <w:rFonts w:ascii="Times" w:hAnsi="Times" w:cs="Times New Roman"/>
          <w:sz w:val="22"/>
          <w:szCs w:val="22"/>
        </w:rPr>
        <w:t>mediate</w:t>
      </w:r>
      <w:r w:rsidR="00663244" w:rsidRPr="00A7145A">
        <w:rPr>
          <w:rFonts w:ascii="Times" w:hAnsi="Times" w:cs="Times New Roman"/>
          <w:sz w:val="22"/>
          <w:szCs w:val="22"/>
        </w:rPr>
        <w:t xml:space="preserve"> substrate unfolding</w:t>
      </w:r>
      <w:r w:rsidR="00FF10CB" w:rsidRPr="00A7145A">
        <w:rPr>
          <w:rFonts w:ascii="Times" w:hAnsi="Times" w:cs="Times New Roman"/>
          <w:sz w:val="22"/>
          <w:szCs w:val="22"/>
        </w:rPr>
        <w:t xml:space="preserve">. In </w:t>
      </w:r>
      <w:r w:rsidR="00B81B2A" w:rsidRPr="00A7145A">
        <w:rPr>
          <w:rFonts w:ascii="Times" w:hAnsi="Times" w:cs="Times New Roman"/>
          <w:sz w:val="22"/>
          <w:szCs w:val="22"/>
        </w:rPr>
        <w:t>contrast to ClpX, however</w:t>
      </w:r>
      <w:r w:rsidR="00FF10CB" w:rsidRPr="00A7145A">
        <w:rPr>
          <w:rFonts w:ascii="Times" w:hAnsi="Times" w:cs="Times New Roman"/>
          <w:sz w:val="22"/>
          <w:szCs w:val="22"/>
        </w:rPr>
        <w:t xml:space="preserve">, </w:t>
      </w:r>
      <w:r w:rsidR="008153D5" w:rsidRPr="00A7145A">
        <w:rPr>
          <w:rFonts w:ascii="Times" w:hAnsi="Times" w:cs="Times New Roman"/>
          <w:sz w:val="22"/>
          <w:szCs w:val="22"/>
        </w:rPr>
        <w:t xml:space="preserve">Pch2/TRIP13 does not completely unfold its </w:t>
      </w:r>
      <w:r w:rsidR="00B81B2A" w:rsidRPr="00A7145A">
        <w:rPr>
          <w:rFonts w:ascii="Times" w:hAnsi="Times" w:cs="Times New Roman"/>
          <w:sz w:val="22"/>
          <w:szCs w:val="22"/>
        </w:rPr>
        <w:t>HORMA</w:t>
      </w:r>
      <w:ins w:id="923" w:author="Kevin Corbett" w:date="2015-04-13T17:30:00Z">
        <w:r w:rsidR="00236176">
          <w:rPr>
            <w:rFonts w:ascii="Times" w:hAnsi="Times" w:cs="Times New Roman"/>
            <w:sz w:val="22"/>
            <w:szCs w:val="22"/>
          </w:rPr>
          <w:t xml:space="preserve"> domain</w:t>
        </w:r>
      </w:ins>
      <w:r w:rsidR="00B81B2A" w:rsidRPr="00A7145A">
        <w:rPr>
          <w:rFonts w:ascii="Times" w:hAnsi="Times" w:cs="Times New Roman"/>
          <w:sz w:val="22"/>
          <w:szCs w:val="22"/>
        </w:rPr>
        <w:t xml:space="preserve"> protein </w:t>
      </w:r>
      <w:r w:rsidR="008153D5" w:rsidRPr="00A7145A">
        <w:rPr>
          <w:rFonts w:ascii="Times" w:hAnsi="Times" w:cs="Times New Roman"/>
          <w:sz w:val="22"/>
          <w:szCs w:val="22"/>
        </w:rPr>
        <w:t>substrates</w:t>
      </w:r>
      <w:r w:rsidR="00663244" w:rsidRPr="00A7145A">
        <w:rPr>
          <w:rFonts w:ascii="Times" w:hAnsi="Times" w:cs="Times New Roman"/>
          <w:sz w:val="22"/>
          <w:szCs w:val="22"/>
        </w:rPr>
        <w:t xml:space="preserve">. Rather, </w:t>
      </w:r>
      <w:r w:rsidR="00B81B2A" w:rsidRPr="00A7145A">
        <w:rPr>
          <w:rFonts w:ascii="Times" w:hAnsi="Times" w:cs="Times New Roman"/>
          <w:sz w:val="22"/>
          <w:szCs w:val="22"/>
        </w:rPr>
        <w:t xml:space="preserve">we have shown that </w:t>
      </w:r>
      <w:r w:rsidR="00663244" w:rsidRPr="00A7145A">
        <w:rPr>
          <w:rFonts w:ascii="Times" w:hAnsi="Times" w:cs="Times New Roman"/>
          <w:sz w:val="22"/>
          <w:szCs w:val="22"/>
        </w:rPr>
        <w:t xml:space="preserve">TRIP13 </w:t>
      </w:r>
      <w:r w:rsidR="00DD354C" w:rsidRPr="00A7145A">
        <w:rPr>
          <w:rFonts w:ascii="Times" w:hAnsi="Times" w:cs="Times New Roman"/>
          <w:sz w:val="22"/>
          <w:szCs w:val="22"/>
        </w:rPr>
        <w:t xml:space="preserve">catalyzes a much more subtle structural change, converting </w:t>
      </w:r>
      <w:r w:rsidR="007E27AE" w:rsidRPr="00A7145A">
        <w:rPr>
          <w:rFonts w:ascii="Times" w:hAnsi="Times" w:cs="Times New Roman"/>
          <w:sz w:val="22"/>
          <w:szCs w:val="22"/>
        </w:rPr>
        <w:t xml:space="preserve">closed </w:t>
      </w:r>
      <w:r w:rsidR="00DD354C" w:rsidRPr="00A7145A">
        <w:rPr>
          <w:rFonts w:ascii="Times" w:hAnsi="Times" w:cs="Times New Roman"/>
          <w:sz w:val="22"/>
          <w:szCs w:val="22"/>
        </w:rPr>
        <w:t>MAD2 to</w:t>
      </w:r>
      <w:r w:rsidR="00B81B2A" w:rsidRPr="00A7145A">
        <w:rPr>
          <w:rFonts w:ascii="Times" w:hAnsi="Times" w:cs="Times New Roman"/>
          <w:sz w:val="22"/>
          <w:szCs w:val="22"/>
        </w:rPr>
        <w:t xml:space="preserve"> its</w:t>
      </w:r>
      <w:r w:rsidR="00DD354C" w:rsidRPr="00A7145A">
        <w:rPr>
          <w:rFonts w:ascii="Times" w:hAnsi="Times" w:cs="Times New Roman"/>
          <w:sz w:val="22"/>
          <w:szCs w:val="22"/>
        </w:rPr>
        <w:t xml:space="preserve"> open state. We propose that TRIP13 specifically unfolds the C-terminal safety belt region of MAD2, then allows it to refold</w:t>
      </w:r>
      <w:r w:rsidR="00FF10CB" w:rsidRPr="00A7145A">
        <w:rPr>
          <w:rFonts w:ascii="Times" w:hAnsi="Times" w:cs="Times New Roman"/>
          <w:sz w:val="22"/>
          <w:szCs w:val="22"/>
        </w:rPr>
        <w:t xml:space="preserve"> into the open state</w:t>
      </w:r>
      <w:del w:id="924" w:author="Kevin Corbett" w:date="2015-04-02T14:59:00Z">
        <w:r w:rsidR="00FF10CB" w:rsidRPr="00A7145A" w:rsidDel="001A0C97">
          <w:rPr>
            <w:rFonts w:ascii="Times" w:hAnsi="Times" w:cs="Times New Roman"/>
            <w:sz w:val="22"/>
            <w:szCs w:val="22"/>
          </w:rPr>
          <w:delText>,</w:delText>
        </w:r>
        <w:r w:rsidR="00B81B2A" w:rsidRPr="00A7145A" w:rsidDel="001A0C97">
          <w:rPr>
            <w:rFonts w:ascii="Times" w:hAnsi="Times" w:cs="Times New Roman"/>
            <w:sz w:val="22"/>
            <w:szCs w:val="22"/>
          </w:rPr>
          <w:delText xml:space="preserve"> which is less thermodynamically stable than the closed state but acts as a kinetic trap during folding </w:delText>
        </w:r>
        <w:r w:rsidR="00A3560F" w:rsidRPr="00E5223D" w:rsidDel="001A0C97">
          <w:rPr>
            <w:rFonts w:ascii="Times" w:hAnsi="Times" w:cs="Times"/>
            <w:sz w:val="22"/>
            <w:szCs w:val="22"/>
          </w:rPr>
          <w:fldChar w:fldCharType="begin"/>
        </w:r>
        <w:r w:rsidR="00D30324" w:rsidRPr="00E5223D" w:rsidDel="001A0C97">
          <w:rPr>
            <w:rFonts w:ascii="Times" w:hAnsi="Times" w:cs="Times"/>
            <w:sz w:val="22"/>
            <w:szCs w:val="22"/>
          </w:rPr>
          <w:delInstrText xml:space="preserve"> ADDIN PAPERS2_CITATIONS &lt;citation&gt;&lt;uuid&gt;41661702-4907-4B8F-8B18-77807ED0EE4F&lt;/uuid&gt;&lt;priority&gt;44&lt;/priori</w:delInstrText>
        </w:r>
        <w:r w:rsidR="00D30324" w:rsidRPr="009C41BF" w:rsidDel="001A0C97">
          <w:rPr>
            <w:rFonts w:ascii="Times" w:hAnsi="Times" w:cs="Times"/>
            <w:sz w:val="22"/>
            <w:szCs w:val="22"/>
          </w:rPr>
          <w:delInstrText>ty&gt;&lt;publications&gt;&lt;publication&gt;&lt;uuid&gt;BFABF70A-8C78-4DDD-AA49-94243E7E281B&lt;/uuid&gt;&lt;volume&gt;16&lt;/volume&gt;&lt;accepted_date&gt;99200810031200000000222000&lt;/accepted_date&gt;&lt;doi&gt;10.1016/j.str.2008.10.002&lt;/doi&gt;&lt;startpage&gt;1616&lt;/startpage&gt;&lt;revision_date&gt;99200810011200000000222000&lt;/revision_date&gt;&lt;publication_date&gt;99200811121200000000222000&lt;/publication_date&gt;&lt;url&gt;http://linkinghub.elsevier.com/retrieve/pii/S0969212608003778&lt;/url&gt;&lt;type&gt;400&lt;/type&gt;&lt;title&gt;Protein metamorphosis: the two-state behavior of Mad2.&lt;/title&gt;&lt;submission_date&gt;99200808211200000000222000&lt;/submission_date&gt;&lt;number&gt;11&lt;/number&gt;&lt;institution&gt;Department of Pharmacology, University of Texas Southwestern Medical Center, 6001 Forest Park Road, Dallas, TX 75390, USA. xuelian.luo@utsouthwestern.edu&lt;/institution&gt;&lt;subtype&gt;400&lt;/subtype&gt;&lt;endpage&gt;1625&lt;/endpage&gt;&lt;bundle&gt;&lt;publication&gt;&lt;title&gt;Structure (London, England : 1993)&lt;/title&gt;&lt;type&gt;-100&lt;/type&gt;&lt;subtype&gt;-100&lt;/subtype&gt;&lt;uuid&gt;0B676724-F570-417D-9F0E-9FF57D4014DE&lt;/uuid&gt;&lt;/publication&gt;&lt;/bundle&gt;&lt;a</w:delInstrText>
        </w:r>
        <w:r w:rsidR="00D30324" w:rsidRPr="004E262E" w:rsidDel="001A0C97">
          <w:rPr>
            <w:rFonts w:ascii="Times" w:hAnsi="Times" w:cs="Times"/>
            <w:sz w:val="22"/>
            <w:szCs w:val="22"/>
          </w:rPr>
          <w:delInstrText>uthors&gt;&lt;author&gt;&lt;firstName&gt;Xuelian&lt;/firstName&gt;&lt;lastName&gt;Luo&lt;/lastName&gt;&lt;/author&gt;&lt;author&gt;&lt;firstName&gt;Hongtao&lt;/firstName&gt;&lt;lastName&gt;Yu&lt;/lastName&gt;&lt;/author&gt;&lt;/authors&gt;&lt;/publication&gt;&lt;publication&gt;&lt;uuid&gt;90AD87FC-7A09-47BC-AF78-DF09DBC3B7E4&lt;/uuid&gt;&lt;volume&gt;11&lt;/volume&gt;&lt;accepted_date&gt;99200402231200000000222000&lt;/accepted_date&gt;&lt;doi&gt;10.1038/nsmb748&lt;/doi&gt;&lt;startpage&gt;338&lt;/startpage&gt;&lt;publication_date&gt;99200404001200000000220000&lt;/publication_date&gt;&lt;url&gt;http://eutils.ncbi.nlm.nih.gov/entrez/eutils/elink.fcgi?dbfrom=pubmed&amp;amp;id=15024386&amp;amp;retmode=ref&amp;amp;cmd=prlinks&lt;/url&gt;&lt;type&gt;400&lt;/type&gt;&lt;title&gt;The Mad2 spindle checkpoint protein has two distinct natively folded states.&lt;/title&gt;&lt;location&gt;200,9,32.8147540,-96.8415292&lt;/location&gt;&lt;submission_date&gt;99200311131200000000222000&lt;/submission_dat</w:delInstrText>
        </w:r>
        <w:r w:rsidR="00D30324" w:rsidRPr="00863CF6" w:rsidDel="001A0C97">
          <w:rPr>
            <w:rFonts w:ascii="Times" w:hAnsi="Times" w:cs="Times"/>
            <w:sz w:val="22"/>
            <w:szCs w:val="22"/>
          </w:rPr>
          <w:delInstrText>e&gt;&lt;number&gt;4&lt;/number&gt;&lt;institution&gt;Department of Pharmacology, The University of Texas Southwestern Medical Center, 5323 Harry Hines Boulevard, Dallas, Texas 75390, USA.&lt;/institution&gt;&lt;subtype&gt;400&lt;/subtype&gt;&lt;endpage&gt;345&lt;/endpage&gt;&lt;bundle&gt;&lt;publication&gt;&lt;publisher&gt;Nature Publishing Group&lt;/publisher&gt;&lt;title&gt;Nature Structural &amp;amp; Molecular Biology&lt;/title&gt;&lt;type&gt;-100&lt;/type&gt;&lt;subtype&gt;-100&lt;/subtype&gt;&lt;uuid&gt;3883DAB6-3B47-4401-8362-D0A65E258D43&lt;/uuid&gt;&lt;/publication&gt;&lt;/bundle&gt;&lt;authors&gt;&lt;author&gt;&lt;firstName&gt;Xuelian&lt;/firstName&gt;&lt;lastName&gt;Luo&lt;/lastName&gt;&lt;/author&gt;&lt;author&gt;&lt;firstName&gt;Zhanyun&lt;/firstName&gt;&lt;lastName&gt;Tang&lt;/lastName&gt;&lt;/author&gt;&lt;author&gt;&lt;firstName&gt;Guohong&lt;/firstName&gt;&lt;lastName&gt;Xia&lt;/lastName&gt;&lt;/author&gt;&lt;author&gt;&lt;firstName&gt;Katja&lt;/firstName&gt;&lt;lastName&gt;Wassmann&lt;/lastName&gt;&lt;/author&gt;&lt;author&gt;&lt;firstName&gt;Tomohiro&lt;/firstName&gt;&lt;lastName&gt;Matsumoto&lt;/lastName&gt;&lt;/author&gt;&lt;author&gt;&lt;firstName&gt;Josep&lt;/firstName&gt;&lt;lastName&gt;Rizo&lt;/lastName&gt;&lt;/author&gt;&lt;author&gt;&lt;firstName&gt;Hongtao&lt;/firstName&gt;&lt;lastName&gt;Yu&lt;/lastName&gt;&lt;/author&gt;&lt;/authors&gt;&lt;/publication&gt;&lt;/publications&gt;&lt;cites&gt;&lt;/c</w:delInstrText>
        </w:r>
        <w:r w:rsidR="00D30324" w:rsidRPr="00D0390A" w:rsidDel="001A0C97">
          <w:rPr>
            <w:rFonts w:ascii="Times" w:hAnsi="Times" w:cs="Times"/>
            <w:sz w:val="22"/>
            <w:szCs w:val="22"/>
          </w:rPr>
          <w:delInstrText>ites&gt;&lt;/citation&gt;</w:delInstrText>
        </w:r>
        <w:r w:rsidR="00A3560F" w:rsidRPr="00E5223D" w:rsidDel="001A0C97">
          <w:rPr>
            <w:rFonts w:ascii="Times" w:hAnsi="Times" w:cs="Times"/>
            <w:sz w:val="22"/>
            <w:szCs w:val="22"/>
          </w:rPr>
          <w:fldChar w:fldCharType="separate"/>
        </w:r>
        <w:r w:rsidR="00A3560F" w:rsidRPr="00E5223D" w:rsidDel="001A0C97">
          <w:rPr>
            <w:rFonts w:ascii="Times" w:hAnsi="Times" w:cs="Times"/>
            <w:sz w:val="22"/>
            <w:szCs w:val="22"/>
          </w:rPr>
          <w:delText xml:space="preserve">(Luo and Yu, 2008; Luo </w:delText>
        </w:r>
        <w:r w:rsidR="00A3560F" w:rsidRPr="009C41BF" w:rsidDel="001A0C97">
          <w:rPr>
            <w:rFonts w:ascii="Times" w:hAnsi="Times" w:cs="Times"/>
            <w:sz w:val="22"/>
            <w:szCs w:val="22"/>
          </w:rPr>
          <w:delText>et al., 2004)</w:delText>
        </w:r>
        <w:r w:rsidR="00A3560F" w:rsidRPr="00E5223D" w:rsidDel="001A0C97">
          <w:rPr>
            <w:rFonts w:ascii="Times" w:hAnsi="Times" w:cs="Times"/>
            <w:sz w:val="22"/>
            <w:szCs w:val="22"/>
          </w:rPr>
          <w:fldChar w:fldCharType="end"/>
        </w:r>
      </w:del>
      <w:r w:rsidR="00B81B2A" w:rsidRPr="00A7145A">
        <w:rPr>
          <w:rFonts w:ascii="Times" w:hAnsi="Times" w:cs="Times New Roman"/>
          <w:sz w:val="22"/>
          <w:szCs w:val="22"/>
        </w:rPr>
        <w:t>.</w:t>
      </w:r>
      <w:r w:rsidR="00FF10CB" w:rsidRPr="00E5223D">
        <w:rPr>
          <w:rFonts w:ascii="Times" w:hAnsi="Times" w:cs="Times New Roman"/>
          <w:sz w:val="22"/>
          <w:szCs w:val="22"/>
        </w:rPr>
        <w:t xml:space="preserve"> Given </w:t>
      </w:r>
      <w:r w:rsidR="00892463" w:rsidRPr="009C41BF">
        <w:rPr>
          <w:rFonts w:ascii="Times" w:hAnsi="Times" w:cs="Times New Roman"/>
          <w:sz w:val="22"/>
          <w:szCs w:val="22"/>
        </w:rPr>
        <w:t>the mechanistic similarities between Pch2/TRIP13 and the processive unfoldase ClpX, however</w:t>
      </w:r>
      <w:r w:rsidR="00FF10CB" w:rsidRPr="009C41BF">
        <w:rPr>
          <w:rFonts w:ascii="Times" w:hAnsi="Times" w:cs="Times New Roman"/>
          <w:sz w:val="22"/>
          <w:szCs w:val="22"/>
        </w:rPr>
        <w:t xml:space="preserve">, an obvious question is how </w:t>
      </w:r>
      <w:r w:rsidR="00DD354C" w:rsidRPr="009C41BF">
        <w:rPr>
          <w:rFonts w:ascii="Times" w:hAnsi="Times" w:cs="Times New Roman"/>
          <w:sz w:val="22"/>
          <w:szCs w:val="22"/>
        </w:rPr>
        <w:t xml:space="preserve">unfolding by Pch2/TRIP13 is controlled to achieve </w:t>
      </w:r>
      <w:r w:rsidR="00892463" w:rsidRPr="004E262E">
        <w:rPr>
          <w:rFonts w:ascii="Times" w:hAnsi="Times" w:cs="Times New Roman"/>
          <w:sz w:val="22"/>
          <w:szCs w:val="22"/>
        </w:rPr>
        <w:t>HORMA domain conformational conversion instead of complete unfolding</w:t>
      </w:r>
      <w:r w:rsidR="00DD354C" w:rsidRPr="00924B21">
        <w:rPr>
          <w:rFonts w:ascii="Times" w:hAnsi="Times" w:cs="Times New Roman"/>
          <w:sz w:val="22"/>
          <w:szCs w:val="22"/>
        </w:rPr>
        <w:t>.</w:t>
      </w:r>
    </w:p>
    <w:p w14:paraId="66D26742" w14:textId="4A807A18" w:rsidR="00FF10CB" w:rsidRPr="00924B21" w:rsidDel="00E35D8D" w:rsidRDefault="00FF10CB" w:rsidP="007042B1">
      <w:pPr>
        <w:spacing w:after="120" w:line="480" w:lineRule="auto"/>
        <w:rPr>
          <w:del w:id="925" w:author="Kevin Corbett" w:date="2015-04-04T12:59:00Z"/>
          <w:rFonts w:ascii="Times" w:hAnsi="Times" w:cs="Times New Roman"/>
          <w:sz w:val="22"/>
          <w:szCs w:val="22"/>
        </w:rPr>
      </w:pPr>
      <w:r w:rsidRPr="00924B21">
        <w:rPr>
          <w:rFonts w:ascii="Times" w:hAnsi="Times" w:cs="Times New Roman"/>
          <w:sz w:val="22"/>
          <w:szCs w:val="22"/>
        </w:rPr>
        <w:t>The</w:t>
      </w:r>
      <w:r w:rsidR="00DD354C" w:rsidRPr="00924B21">
        <w:rPr>
          <w:rFonts w:ascii="Times" w:hAnsi="Times" w:cs="Times New Roman"/>
          <w:sz w:val="22"/>
          <w:szCs w:val="22"/>
        </w:rPr>
        <w:t xml:space="preserve"> answer to this question may lie in the</w:t>
      </w:r>
      <w:r w:rsidRPr="00924B21">
        <w:rPr>
          <w:rFonts w:ascii="Times" w:hAnsi="Times" w:cs="Times New Roman"/>
          <w:sz w:val="22"/>
          <w:szCs w:val="22"/>
        </w:rPr>
        <w:t xml:space="preserve"> second aspect of Pch2/TRIP13’s hybrid nature</w:t>
      </w:r>
      <w:r w:rsidR="00DD354C" w:rsidRPr="00924B21">
        <w:rPr>
          <w:rFonts w:ascii="Times" w:hAnsi="Times" w:cs="Times New Roman"/>
          <w:sz w:val="22"/>
          <w:szCs w:val="22"/>
        </w:rPr>
        <w:t xml:space="preserve">: </w:t>
      </w:r>
      <w:r w:rsidRPr="00924B21">
        <w:rPr>
          <w:rFonts w:ascii="Times" w:hAnsi="Times" w:cs="Times New Roman"/>
          <w:sz w:val="22"/>
          <w:szCs w:val="22"/>
        </w:rPr>
        <w:t xml:space="preserve">its mode of substrate recognition, which </w:t>
      </w:r>
      <w:del w:id="926" w:author="Kevin Corbett" w:date="2015-04-01T13:23:00Z">
        <w:r w:rsidRPr="00924B21" w:rsidDel="00F010DF">
          <w:rPr>
            <w:rFonts w:ascii="Times" w:hAnsi="Times" w:cs="Times New Roman"/>
            <w:sz w:val="22"/>
            <w:szCs w:val="22"/>
          </w:rPr>
          <w:delText>parallels not ClpX but</w:delText>
        </w:r>
      </w:del>
      <w:ins w:id="927" w:author="Kevin Corbett" w:date="2015-04-01T13:23:00Z">
        <w:r w:rsidR="00F010DF" w:rsidRPr="00924B21">
          <w:rPr>
            <w:rFonts w:ascii="Times" w:hAnsi="Times" w:cs="Times New Roman"/>
            <w:sz w:val="22"/>
            <w:szCs w:val="22"/>
          </w:rPr>
          <w:t>is mediated by an N-terminal domain related to</w:t>
        </w:r>
      </w:ins>
      <w:r w:rsidRPr="00924B21">
        <w:rPr>
          <w:rFonts w:ascii="Times" w:hAnsi="Times" w:cs="Times New Roman"/>
          <w:sz w:val="22"/>
          <w:szCs w:val="22"/>
        </w:rPr>
        <w:t xml:space="preserve"> a family of “classic remodelers” including NSF, p97, and PEX1</w:t>
      </w:r>
      <w:r w:rsidRPr="00E35D8D">
        <w:rPr>
          <w:rFonts w:ascii="Times" w:hAnsi="Times" w:cs="Times New Roman"/>
          <w:sz w:val="22"/>
          <w:szCs w:val="22"/>
        </w:rPr>
        <w:t xml:space="preserve">. </w:t>
      </w:r>
      <w:del w:id="928" w:author="Kevin Corbett" w:date="2015-04-04T12:51:00Z">
        <w:r w:rsidRPr="00E35D8D" w:rsidDel="00924B21">
          <w:rPr>
            <w:rFonts w:ascii="Times" w:hAnsi="Times" w:cs="Times New Roman"/>
            <w:sz w:val="22"/>
            <w:szCs w:val="22"/>
          </w:rPr>
          <w:delText>The Pch2/TRIP13 NTD resembles these proteins’ substrate-binding domains, and we</w:delText>
        </w:r>
      </w:del>
      <w:del w:id="929" w:author="Kevin Corbett" w:date="2015-04-04T12:52:00Z">
        <w:r w:rsidRPr="00924B21" w:rsidDel="00924B21">
          <w:rPr>
            <w:rFonts w:ascii="Times" w:hAnsi="Times" w:cs="Times New Roman"/>
            <w:sz w:val="22"/>
            <w:szCs w:val="22"/>
          </w:rPr>
          <w:delText xml:space="preserve"> have shown that this domain is critical for </w:delText>
        </w:r>
        <w:r w:rsidR="00892463" w:rsidRPr="00924B21" w:rsidDel="00924B21">
          <w:rPr>
            <w:rFonts w:ascii="Times" w:hAnsi="Times" w:cs="Times New Roman"/>
            <w:sz w:val="22"/>
            <w:szCs w:val="22"/>
          </w:rPr>
          <w:delText xml:space="preserve">the enzyme’s </w:delText>
        </w:r>
        <w:r w:rsidRPr="00924B21" w:rsidDel="00924B21">
          <w:rPr>
            <w:rFonts w:ascii="Times" w:hAnsi="Times" w:cs="Times New Roman"/>
            <w:sz w:val="22"/>
            <w:szCs w:val="22"/>
          </w:rPr>
          <w:delText xml:space="preserve">recognition of MAD2. </w:delText>
        </w:r>
      </w:del>
      <w:r w:rsidR="008153D5" w:rsidRPr="00924B21">
        <w:rPr>
          <w:rFonts w:ascii="Times" w:hAnsi="Times" w:cs="Times New Roman"/>
          <w:sz w:val="22"/>
          <w:szCs w:val="22"/>
        </w:rPr>
        <w:t>Importantly, as in NSF and p97</w:t>
      </w:r>
      <w:r w:rsidRPr="00924B21">
        <w:rPr>
          <w:rFonts w:ascii="Times" w:hAnsi="Times" w:cs="Times New Roman"/>
          <w:sz w:val="22"/>
          <w:szCs w:val="22"/>
        </w:rPr>
        <w:t xml:space="preserve">, substrate recognition </w:t>
      </w:r>
      <w:r w:rsidR="00892463" w:rsidRPr="00924B21">
        <w:rPr>
          <w:rFonts w:ascii="Times" w:hAnsi="Times" w:cs="Times New Roman"/>
          <w:sz w:val="22"/>
          <w:szCs w:val="22"/>
        </w:rPr>
        <w:t xml:space="preserve">by Pch2/TRIP13 </w:t>
      </w:r>
      <w:r w:rsidRPr="00A7145A">
        <w:rPr>
          <w:rFonts w:ascii="Times" w:hAnsi="Times" w:cs="Times New Roman"/>
          <w:sz w:val="22"/>
          <w:szCs w:val="22"/>
        </w:rPr>
        <w:t xml:space="preserve">is indirect with p31(comet) acting as an adapter to deliver MAD2 to TRIP13. </w:t>
      </w:r>
      <w:r w:rsidR="00892463" w:rsidRPr="00A7145A">
        <w:rPr>
          <w:rFonts w:ascii="Times" w:hAnsi="Times" w:cs="Times New Roman"/>
          <w:sz w:val="22"/>
          <w:szCs w:val="22"/>
        </w:rPr>
        <w:t xml:space="preserve">p31(comet) binds specifically to C-MAD2, meaning that once TRIP13 engages and unfolds the MAD2 safety belt, p31(comet) would cease to bind MAD2. </w:t>
      </w:r>
      <w:r w:rsidRPr="00A7145A">
        <w:rPr>
          <w:rFonts w:ascii="Times" w:hAnsi="Times" w:cs="Times New Roman"/>
          <w:sz w:val="22"/>
          <w:szCs w:val="22"/>
        </w:rPr>
        <w:t xml:space="preserve">This </w:t>
      </w:r>
      <w:del w:id="930" w:author="Kevin Corbett" w:date="2015-04-13T17:32:00Z">
        <w:r w:rsidR="00892463" w:rsidRPr="00A7145A" w:rsidDel="00236176">
          <w:rPr>
            <w:rFonts w:ascii="Times" w:hAnsi="Times" w:cs="Times New Roman"/>
            <w:sz w:val="22"/>
            <w:szCs w:val="22"/>
          </w:rPr>
          <w:delText>would likely</w:delText>
        </w:r>
      </w:del>
      <w:ins w:id="931" w:author="Kevin Corbett" w:date="2015-04-13T17:32:00Z">
        <w:r w:rsidR="00236176">
          <w:rPr>
            <w:rFonts w:ascii="Times" w:hAnsi="Times" w:cs="Times New Roman"/>
            <w:sz w:val="22"/>
            <w:szCs w:val="22"/>
          </w:rPr>
          <w:t>could</w:t>
        </w:r>
      </w:ins>
      <w:r w:rsidRPr="00A7145A">
        <w:rPr>
          <w:rFonts w:ascii="Times" w:hAnsi="Times" w:cs="Times New Roman"/>
          <w:sz w:val="22"/>
          <w:szCs w:val="22"/>
        </w:rPr>
        <w:t xml:space="preserve"> destabiliz</w:t>
      </w:r>
      <w:r w:rsidR="00892463" w:rsidRPr="00A7145A">
        <w:rPr>
          <w:rFonts w:ascii="Times" w:hAnsi="Times" w:cs="Times New Roman"/>
          <w:sz w:val="22"/>
          <w:szCs w:val="22"/>
        </w:rPr>
        <w:t>e</w:t>
      </w:r>
      <w:r w:rsidRPr="00A7145A">
        <w:rPr>
          <w:rFonts w:ascii="Times" w:hAnsi="Times" w:cs="Times New Roman"/>
          <w:sz w:val="22"/>
          <w:szCs w:val="22"/>
        </w:rPr>
        <w:t xml:space="preserve"> the</w:t>
      </w:r>
      <w:r w:rsidR="00892463" w:rsidRPr="00A7145A">
        <w:rPr>
          <w:rFonts w:ascii="Times" w:hAnsi="Times" w:cs="Times New Roman"/>
          <w:sz w:val="22"/>
          <w:szCs w:val="22"/>
        </w:rPr>
        <w:t xml:space="preserve"> ternary</w:t>
      </w:r>
      <w:r w:rsidRPr="00A7145A">
        <w:rPr>
          <w:rFonts w:ascii="Times" w:hAnsi="Times" w:cs="Times New Roman"/>
          <w:sz w:val="22"/>
          <w:szCs w:val="22"/>
        </w:rPr>
        <w:t xml:space="preserve"> complex</w:t>
      </w:r>
      <w:r w:rsidR="00892463" w:rsidRPr="00A7145A">
        <w:rPr>
          <w:rFonts w:ascii="Times" w:hAnsi="Times" w:cs="Times New Roman"/>
          <w:sz w:val="22"/>
          <w:szCs w:val="22"/>
        </w:rPr>
        <w:t>,</w:t>
      </w:r>
      <w:r w:rsidRPr="00A7145A">
        <w:rPr>
          <w:rFonts w:ascii="Times" w:hAnsi="Times" w:cs="Times New Roman"/>
          <w:sz w:val="22"/>
          <w:szCs w:val="22"/>
        </w:rPr>
        <w:t xml:space="preserve"> </w:t>
      </w:r>
      <w:del w:id="932" w:author="Kevin Corbett" w:date="2015-04-13T17:32:00Z">
        <w:r w:rsidRPr="00A7145A" w:rsidDel="00236176">
          <w:rPr>
            <w:rFonts w:ascii="Times" w:hAnsi="Times" w:cs="Times New Roman"/>
            <w:sz w:val="22"/>
            <w:szCs w:val="22"/>
          </w:rPr>
          <w:delText xml:space="preserve">allowing </w:delText>
        </w:r>
        <w:r w:rsidR="00B575B7" w:rsidRPr="00A7145A" w:rsidDel="00236176">
          <w:rPr>
            <w:rFonts w:ascii="Times" w:hAnsi="Times" w:cs="Times New Roman"/>
            <w:sz w:val="22"/>
            <w:szCs w:val="22"/>
          </w:rPr>
          <w:delText xml:space="preserve">the </w:delText>
        </w:r>
      </w:del>
      <w:r w:rsidRPr="00A7145A">
        <w:rPr>
          <w:rFonts w:ascii="Times" w:hAnsi="Times" w:cs="Times New Roman"/>
          <w:sz w:val="22"/>
          <w:szCs w:val="22"/>
        </w:rPr>
        <w:t>releas</w:t>
      </w:r>
      <w:ins w:id="933" w:author="Kevin Corbett" w:date="2015-04-13T17:32:00Z">
        <w:r w:rsidR="00236176">
          <w:rPr>
            <w:rFonts w:ascii="Times" w:hAnsi="Times" w:cs="Times New Roman"/>
            <w:sz w:val="22"/>
            <w:szCs w:val="22"/>
          </w:rPr>
          <w:t>ing</w:t>
        </w:r>
      </w:ins>
      <w:del w:id="934" w:author="Kevin Corbett" w:date="2015-04-13T17:32:00Z">
        <w:r w:rsidRPr="00A7145A" w:rsidDel="00236176">
          <w:rPr>
            <w:rFonts w:ascii="Times" w:hAnsi="Times" w:cs="Times New Roman"/>
            <w:sz w:val="22"/>
            <w:szCs w:val="22"/>
          </w:rPr>
          <w:delText>e</w:delText>
        </w:r>
      </w:del>
      <w:r w:rsidRPr="00A7145A">
        <w:rPr>
          <w:rFonts w:ascii="Times" w:hAnsi="Times" w:cs="Times New Roman"/>
          <w:sz w:val="22"/>
          <w:szCs w:val="22"/>
        </w:rPr>
        <w:t xml:space="preserve"> </w:t>
      </w:r>
      <w:del w:id="935" w:author="Kevin Corbett" w:date="2015-04-13T17:32:00Z">
        <w:r w:rsidRPr="00A7145A" w:rsidDel="00236176">
          <w:rPr>
            <w:rFonts w:ascii="Times" w:hAnsi="Times" w:cs="Times New Roman"/>
            <w:sz w:val="22"/>
            <w:szCs w:val="22"/>
          </w:rPr>
          <w:delText xml:space="preserve">of </w:delText>
        </w:r>
      </w:del>
      <w:r w:rsidR="00B575B7" w:rsidRPr="00A7145A">
        <w:rPr>
          <w:rFonts w:ascii="Times" w:hAnsi="Times" w:cs="Times New Roman"/>
          <w:sz w:val="22"/>
          <w:szCs w:val="22"/>
        </w:rPr>
        <w:t xml:space="preserve">partially-unfolded </w:t>
      </w:r>
      <w:r w:rsidRPr="00A7145A">
        <w:rPr>
          <w:rFonts w:ascii="Times" w:hAnsi="Times" w:cs="Times New Roman"/>
          <w:sz w:val="22"/>
          <w:szCs w:val="22"/>
        </w:rPr>
        <w:t>M</w:t>
      </w:r>
      <w:r w:rsidR="007D6E4D" w:rsidRPr="00A7145A">
        <w:rPr>
          <w:rFonts w:ascii="Times" w:hAnsi="Times" w:cs="Times New Roman"/>
          <w:sz w:val="22"/>
          <w:szCs w:val="22"/>
        </w:rPr>
        <w:t>AD2</w:t>
      </w:r>
      <w:r w:rsidR="008153D5" w:rsidRPr="00A7145A">
        <w:rPr>
          <w:rFonts w:ascii="Times" w:hAnsi="Times" w:cs="Times New Roman"/>
          <w:sz w:val="22"/>
          <w:szCs w:val="22"/>
        </w:rPr>
        <w:t xml:space="preserve"> </w:t>
      </w:r>
      <w:del w:id="936" w:author="Kevin Corbett" w:date="2015-04-04T12:53:00Z">
        <w:r w:rsidR="008153D5" w:rsidRPr="00A7145A" w:rsidDel="00924B21">
          <w:rPr>
            <w:rFonts w:ascii="Times" w:hAnsi="Times" w:cs="Times New Roman"/>
            <w:sz w:val="22"/>
            <w:szCs w:val="22"/>
          </w:rPr>
          <w:delText>by TRIP13</w:delText>
        </w:r>
      </w:del>
      <w:ins w:id="937" w:author="Kevin Corbett" w:date="2015-04-04T12:53:00Z">
        <w:r w:rsidR="00924B21">
          <w:rPr>
            <w:rFonts w:ascii="Times" w:hAnsi="Times" w:cs="Times New Roman"/>
            <w:sz w:val="22"/>
            <w:szCs w:val="22"/>
          </w:rPr>
          <w:t xml:space="preserve">and </w:t>
        </w:r>
      </w:ins>
      <w:ins w:id="938" w:author="Kevin Corbett" w:date="2015-04-13T17:32:00Z">
        <w:r w:rsidR="00236176">
          <w:rPr>
            <w:rFonts w:ascii="Times" w:hAnsi="Times" w:cs="Times New Roman"/>
            <w:sz w:val="22"/>
            <w:szCs w:val="22"/>
          </w:rPr>
          <w:t xml:space="preserve">allowing </w:t>
        </w:r>
      </w:ins>
      <w:ins w:id="939" w:author="Kevin Corbett" w:date="2015-04-04T12:53:00Z">
        <w:r w:rsidR="00924B21">
          <w:rPr>
            <w:rFonts w:ascii="Times" w:hAnsi="Times" w:cs="Times New Roman"/>
            <w:sz w:val="22"/>
            <w:szCs w:val="22"/>
          </w:rPr>
          <w:t>its re-folding into the open conformation.</w:t>
        </w:r>
      </w:ins>
      <w:del w:id="940" w:author="Kevin Corbett" w:date="2015-04-04T12:52:00Z">
        <w:r w:rsidR="007D6E4D" w:rsidRPr="00924B21" w:rsidDel="00924B21">
          <w:rPr>
            <w:rFonts w:ascii="Times" w:hAnsi="Times" w:cs="Times New Roman"/>
            <w:sz w:val="22"/>
            <w:szCs w:val="22"/>
          </w:rPr>
          <w:delText>.</w:delText>
        </w:r>
      </w:del>
      <w:ins w:id="941" w:author="Kevin Corbett" w:date="2015-04-04T12:59:00Z">
        <w:r w:rsidR="00E35D8D">
          <w:rPr>
            <w:rFonts w:ascii="Times" w:hAnsi="Times" w:cs="Times New Roman"/>
            <w:sz w:val="22"/>
            <w:szCs w:val="22"/>
          </w:rPr>
          <w:t xml:space="preserve"> </w:t>
        </w:r>
      </w:ins>
    </w:p>
    <w:p w14:paraId="19D35EC3" w14:textId="074D77B6" w:rsidR="00985669" w:rsidRPr="00924B21" w:rsidRDefault="005B492C" w:rsidP="007042B1">
      <w:pPr>
        <w:spacing w:after="120" w:line="480" w:lineRule="auto"/>
        <w:rPr>
          <w:ins w:id="942" w:author="Kevin Corbett" w:date="2015-04-01T16:01:00Z"/>
          <w:rFonts w:ascii="Times" w:hAnsi="Times" w:cs="Times New Roman"/>
          <w:sz w:val="22"/>
          <w:szCs w:val="22"/>
        </w:rPr>
      </w:pPr>
      <w:r w:rsidRPr="00E35D8D">
        <w:rPr>
          <w:rFonts w:ascii="Times" w:hAnsi="Times" w:cs="Times New Roman"/>
          <w:sz w:val="22"/>
          <w:szCs w:val="22"/>
        </w:rPr>
        <w:t xml:space="preserve">In the </w:t>
      </w:r>
      <w:r w:rsidR="00892463" w:rsidRPr="00E35D8D">
        <w:rPr>
          <w:rFonts w:ascii="Times" w:hAnsi="Times" w:cs="Times New Roman"/>
          <w:sz w:val="22"/>
          <w:szCs w:val="22"/>
        </w:rPr>
        <w:t>spindle assembly checkpoint</w:t>
      </w:r>
      <w:r w:rsidRPr="00A7145A">
        <w:rPr>
          <w:rFonts w:ascii="Times" w:hAnsi="Times" w:cs="Times New Roman"/>
          <w:sz w:val="22"/>
          <w:szCs w:val="22"/>
        </w:rPr>
        <w:t xml:space="preserve">, we propose that p31(comet) and TRIP13 </w:t>
      </w:r>
      <w:del w:id="943" w:author="Kevin Corbett" w:date="2015-04-13T17:32:00Z">
        <w:r w:rsidR="00B575B7" w:rsidRPr="00A7145A" w:rsidDel="00236176">
          <w:rPr>
            <w:rFonts w:ascii="Times" w:hAnsi="Times" w:cs="Times New Roman"/>
            <w:sz w:val="22"/>
            <w:szCs w:val="22"/>
          </w:rPr>
          <w:delText>mediate</w:delText>
        </w:r>
        <w:r w:rsidRPr="00A7145A" w:rsidDel="00236176">
          <w:rPr>
            <w:rFonts w:ascii="Times" w:hAnsi="Times" w:cs="Times New Roman"/>
            <w:sz w:val="22"/>
            <w:szCs w:val="22"/>
          </w:rPr>
          <w:delText xml:space="preserve"> </w:delText>
        </w:r>
      </w:del>
      <w:ins w:id="944" w:author="Kevin Corbett" w:date="2015-04-13T17:32:00Z">
        <w:r w:rsidR="00236176">
          <w:rPr>
            <w:rFonts w:ascii="Times" w:hAnsi="Times" w:cs="Times New Roman"/>
            <w:sz w:val="22"/>
            <w:szCs w:val="22"/>
          </w:rPr>
          <w:t>catalyze</w:t>
        </w:r>
        <w:r w:rsidR="00236176" w:rsidRPr="00A7145A">
          <w:rPr>
            <w:rFonts w:ascii="Times" w:hAnsi="Times" w:cs="Times New Roman"/>
            <w:sz w:val="22"/>
            <w:szCs w:val="22"/>
          </w:rPr>
          <w:t xml:space="preserve"> </w:t>
        </w:r>
      </w:ins>
      <w:r w:rsidRPr="00A7145A">
        <w:rPr>
          <w:rFonts w:ascii="Times" w:hAnsi="Times" w:cs="Times New Roman"/>
          <w:sz w:val="22"/>
          <w:szCs w:val="22"/>
        </w:rPr>
        <w:t xml:space="preserve">a two-step MCC disassembly </w:t>
      </w:r>
      <w:del w:id="945" w:author="Kevin Corbett" w:date="2015-04-13T17:32:00Z">
        <w:r w:rsidRPr="00A7145A" w:rsidDel="00236176">
          <w:rPr>
            <w:rFonts w:ascii="Times" w:hAnsi="Times" w:cs="Times New Roman"/>
            <w:sz w:val="22"/>
            <w:szCs w:val="22"/>
          </w:rPr>
          <w:delText>pathway</w:delText>
        </w:r>
        <w:r w:rsidR="00B575B7" w:rsidRPr="00A7145A" w:rsidDel="00236176">
          <w:rPr>
            <w:rFonts w:ascii="Times" w:hAnsi="Times" w:cs="Times New Roman"/>
            <w:sz w:val="22"/>
            <w:szCs w:val="22"/>
          </w:rPr>
          <w:delText xml:space="preserve"> </w:delText>
        </w:r>
      </w:del>
      <w:ins w:id="946" w:author="Kevin Corbett" w:date="2015-04-13T17:32:00Z">
        <w:r w:rsidR="00236176">
          <w:rPr>
            <w:rFonts w:ascii="Times" w:hAnsi="Times" w:cs="Times New Roman"/>
            <w:sz w:val="22"/>
            <w:szCs w:val="22"/>
          </w:rPr>
          <w:t>mechanism</w:t>
        </w:r>
        <w:r w:rsidR="00236176" w:rsidRPr="00A7145A">
          <w:rPr>
            <w:rFonts w:ascii="Times" w:hAnsi="Times" w:cs="Times New Roman"/>
            <w:sz w:val="22"/>
            <w:szCs w:val="22"/>
          </w:rPr>
          <w:t xml:space="preserve"> </w:t>
        </w:r>
      </w:ins>
      <w:r w:rsidR="00B575B7" w:rsidRPr="00A7145A">
        <w:rPr>
          <w:rFonts w:ascii="Times" w:hAnsi="Times" w:cs="Times New Roman"/>
          <w:sz w:val="22"/>
          <w:szCs w:val="22"/>
        </w:rPr>
        <w:t>to inactivate the SAC</w:t>
      </w:r>
      <w:r w:rsidR="00AF0BDD" w:rsidRPr="00A7145A">
        <w:rPr>
          <w:rFonts w:ascii="Times" w:hAnsi="Times" w:cs="Times New Roman"/>
          <w:sz w:val="22"/>
          <w:szCs w:val="22"/>
        </w:rPr>
        <w:t xml:space="preserve"> (</w:t>
      </w:r>
      <w:r w:rsidR="00AF0BDD" w:rsidRPr="00A7145A">
        <w:rPr>
          <w:rFonts w:ascii="Times" w:hAnsi="Times" w:cs="Times New Roman"/>
          <w:b/>
          <w:sz w:val="22"/>
          <w:szCs w:val="22"/>
          <w:rPrChange w:id="947" w:author="Kevin Corbett" w:date="2015-04-04T11:23:00Z">
            <w:rPr>
              <w:rFonts w:ascii="Times" w:hAnsi="Times" w:cs="Times New Roman"/>
              <w:b/>
              <w:color w:val="0000FF"/>
              <w:sz w:val="22"/>
              <w:szCs w:val="22"/>
            </w:rPr>
          </w:rPrChange>
        </w:rPr>
        <w:t xml:space="preserve">Figure </w:t>
      </w:r>
      <w:ins w:id="948" w:author="Kevin Corbett" w:date="2015-04-01T16:16:00Z">
        <w:r w:rsidR="00593A8D" w:rsidRPr="00A7145A">
          <w:rPr>
            <w:rFonts w:ascii="Times" w:hAnsi="Times" w:cs="Times New Roman"/>
            <w:b/>
            <w:sz w:val="22"/>
            <w:szCs w:val="22"/>
            <w:rPrChange w:id="949" w:author="Kevin Corbett" w:date="2015-04-04T11:23:00Z">
              <w:rPr>
                <w:rFonts w:ascii="Times" w:hAnsi="Times" w:cs="Times New Roman"/>
                <w:b/>
                <w:color w:val="0000FF"/>
                <w:sz w:val="22"/>
                <w:szCs w:val="22"/>
              </w:rPr>
            </w:rPrChange>
          </w:rPr>
          <w:t>8</w:t>
        </w:r>
      </w:ins>
      <w:del w:id="950" w:author="Kevin Corbett" w:date="2015-04-01T16:16:00Z">
        <w:r w:rsidR="00AF0BDD" w:rsidRPr="00A7145A" w:rsidDel="00593A8D">
          <w:rPr>
            <w:rFonts w:ascii="Times" w:hAnsi="Times" w:cs="Times New Roman"/>
            <w:b/>
            <w:sz w:val="22"/>
            <w:szCs w:val="22"/>
            <w:rPrChange w:id="951" w:author="Kevin Corbett" w:date="2015-04-04T11:23:00Z">
              <w:rPr>
                <w:rFonts w:ascii="Times" w:hAnsi="Times" w:cs="Times New Roman"/>
                <w:b/>
                <w:color w:val="0000FF"/>
                <w:sz w:val="22"/>
                <w:szCs w:val="22"/>
              </w:rPr>
            </w:rPrChange>
          </w:rPr>
          <w:delText>7</w:delText>
        </w:r>
      </w:del>
      <w:r w:rsidR="00AF0BDD" w:rsidRPr="00A7145A">
        <w:rPr>
          <w:rFonts w:ascii="Times" w:hAnsi="Times" w:cs="Times New Roman"/>
          <w:b/>
          <w:sz w:val="22"/>
          <w:szCs w:val="22"/>
          <w:rPrChange w:id="952" w:author="Kevin Corbett" w:date="2015-04-04T11:23:00Z">
            <w:rPr>
              <w:rFonts w:ascii="Times" w:hAnsi="Times" w:cs="Times New Roman"/>
              <w:b/>
              <w:color w:val="0000FF"/>
              <w:sz w:val="22"/>
              <w:szCs w:val="22"/>
            </w:rPr>
          </w:rPrChange>
        </w:rPr>
        <w:t>A, B</w:t>
      </w:r>
      <w:r w:rsidR="00B575B7" w:rsidRPr="00A7145A">
        <w:rPr>
          <w:rFonts w:ascii="Times" w:hAnsi="Times" w:cs="Times New Roman"/>
          <w:sz w:val="22"/>
          <w:szCs w:val="22"/>
        </w:rPr>
        <w:t>)</w:t>
      </w:r>
      <w:r w:rsidR="00B575B7" w:rsidRPr="00E5223D">
        <w:rPr>
          <w:rFonts w:ascii="Times" w:hAnsi="Times" w:cs="Times New Roman"/>
          <w:sz w:val="22"/>
          <w:szCs w:val="22"/>
        </w:rPr>
        <w:t>. F</w:t>
      </w:r>
      <w:r w:rsidRPr="009C41BF">
        <w:rPr>
          <w:rFonts w:ascii="Times" w:hAnsi="Times" w:cs="Times New Roman"/>
          <w:sz w:val="22"/>
          <w:szCs w:val="22"/>
        </w:rPr>
        <w:t>irst, p31(comet)</w:t>
      </w:r>
      <w:ins w:id="953" w:author="Kevin Corbett" w:date="2015-04-04T12:54:00Z">
        <w:r w:rsidR="00924B21">
          <w:rPr>
            <w:rFonts w:ascii="Times" w:hAnsi="Times" w:cs="Times New Roman"/>
            <w:sz w:val="22"/>
            <w:szCs w:val="22"/>
          </w:rPr>
          <w:t xml:space="preserve"> displaces BUBR1 from MAD2</w:t>
        </w:r>
      </w:ins>
      <w:ins w:id="954" w:author="Kevin Corbett" w:date="2015-04-04T12:55:00Z">
        <w:r w:rsidR="00924B21">
          <w:rPr>
            <w:rFonts w:ascii="Times" w:hAnsi="Times" w:cs="Times New Roman"/>
            <w:sz w:val="22"/>
            <w:szCs w:val="22"/>
          </w:rPr>
          <w:t xml:space="preserve">, potentially causing its dissociation from </w:t>
        </w:r>
      </w:ins>
      <w:del w:id="955" w:author="Kevin Corbett" w:date="2015-04-04T12:56:00Z">
        <w:r w:rsidRPr="009C41BF" w:rsidDel="00924B21">
          <w:rPr>
            <w:rFonts w:ascii="Times" w:hAnsi="Times" w:cs="Times New Roman"/>
            <w:sz w:val="22"/>
            <w:szCs w:val="22"/>
          </w:rPr>
          <w:delText xml:space="preserve"> extracts </w:delText>
        </w:r>
      </w:del>
      <w:r w:rsidRPr="009C41BF">
        <w:rPr>
          <w:rFonts w:ascii="Times" w:hAnsi="Times" w:cs="Times New Roman"/>
          <w:sz w:val="22"/>
          <w:szCs w:val="22"/>
        </w:rPr>
        <w:t>MAD2:CDC20</w:t>
      </w:r>
      <w:del w:id="956" w:author="Kevin Corbett" w:date="2015-04-04T12:56:00Z">
        <w:r w:rsidRPr="009C41BF" w:rsidDel="00924B21">
          <w:rPr>
            <w:rFonts w:ascii="Times" w:hAnsi="Times" w:cs="Times New Roman"/>
            <w:sz w:val="22"/>
            <w:szCs w:val="22"/>
          </w:rPr>
          <w:delText xml:space="preserve"> from the MCC by competing with BUBR1 for MAD2 binding</w:delText>
        </w:r>
      </w:del>
      <w:del w:id="957" w:author="Kevin Corbett" w:date="2015-04-04T12:55:00Z">
        <w:r w:rsidRPr="009C41BF" w:rsidDel="00924B21">
          <w:rPr>
            <w:rFonts w:ascii="Times" w:hAnsi="Times" w:cs="Times New Roman"/>
            <w:sz w:val="22"/>
            <w:szCs w:val="22"/>
          </w:rPr>
          <w:delText xml:space="preserve"> </w:delText>
        </w:r>
        <w:r w:rsidR="00A3560F" w:rsidRPr="00E5223D" w:rsidDel="00924B21">
          <w:rPr>
            <w:rFonts w:ascii="Times" w:hAnsi="Times" w:cs="Times"/>
            <w:sz w:val="22"/>
            <w:szCs w:val="22"/>
          </w:rPr>
          <w:fldChar w:fldCharType="begin"/>
        </w:r>
        <w:r w:rsidR="004E262E" w:rsidDel="00924B21">
          <w:rPr>
            <w:rFonts w:ascii="Times" w:hAnsi="Times" w:cs="Times"/>
            <w:sz w:val="22"/>
            <w:szCs w:val="22"/>
          </w:rPr>
          <w:delInstrText xml:space="preserve"> ADDIN PAPERS2_CITATIONS &lt;citation&gt;&lt;uuid&gt;E1E7B823-046C-466A-862C-ACF92F569F09&lt;/uuid&gt;&lt;priority&gt;45&lt;/priority&gt;&lt;publications&gt;&lt;publication&gt;&lt;uuid&gt;0026DED1-FB80-43D7-BE43-D7244CE89EF8&lt;/uuid&gt;&lt;volume&gt;124&lt;/volume&gt;&lt;doi&gt;10.1242/jcs.093286&lt;/doi&gt;&lt;startpage&gt;3905&lt;/startpage&gt;&lt;publication_date&gt;99201111151200000000222000&lt;/publication_date&gt;&lt;url&gt;http://jcs.biologists.org/cgi/doi/10.1242/jcs.093286&lt;/url&gt;&lt;type&gt;400&lt;/type&gt;&lt;title&gt;p31comet-mediated extraction of Mad2 from the MCC promotes efficient mitotic exit.&lt;/title&gt;&lt;publisher&gt;The Company of Biologists Ltd&lt;/publisher&gt;&lt;institution&gt;Faculty of Life Sciences, University of Manchester, Michael Smith Building, Oxford Road, Manchester, M13 9PT, UK.&lt;/institution&gt;&lt;number&gt;Pt 22&lt;/number&gt;&lt;subtype&gt;400&lt;/subtype&gt;&lt;endpage&gt;3916&lt;/endpage&gt;&lt;bundle&gt;&lt;publication&gt;&lt;publisher&gt;Co Biol&lt;/publisher&gt;&lt;title&gt;Journal of cell science&lt;/title&gt;&lt;type&gt;-100&lt;/type&gt;&lt;subtype&gt;-100&lt;/subtype&gt;&lt;uuid&gt;D1F9465A-0833-463C-B7B6-FB72EDF0C699&lt;/uuid&gt;&lt;/publication&gt;&lt;/bundle&gt;&lt;authors&gt;&lt;author&gt;&lt;firstName&gt;Frederick&lt;/firstName&gt;&lt;middleNames&gt;G&lt;/middleNames&gt;&lt;lastName&gt;Westhorpe&lt;/lastName&gt;&lt;/author&gt;&lt;author&gt;&lt;firstName&gt;Anthony&lt;/firstName&gt;&lt;lastName&gt;Tighe&lt;/lastName&gt;&lt;/author&gt;&lt;author&gt;&lt;firstName&gt;Pablo&lt;/firstName&gt;&lt;lastName&gt;Lara-Gonzalez&lt;/lastName&gt;&lt;/author&gt;&lt;author&gt;&lt;firstName&gt;Stephen&lt;/firstName&gt;&lt;middleNames&gt;S&lt;/middleNames&gt;&lt;lastName&gt;Taylor&lt;/lastName&gt;&lt;/author&gt;&lt;/authors&gt;&lt;/publication&gt;&lt;publication&gt;&lt;uuid&gt;636BC26A-E6EF-462D-B77F-C60444CEE474&lt;/uuid&gt;&lt;volume&gt;484&lt;/volume&gt;&lt;accepted_date&gt;99201201251200000000222000&lt;/accepted_date&gt;&lt;doi&gt;10.1038/nature10896&lt;/doi&gt;&lt;startpage&gt;208&lt;/startpage&gt;&lt;publication_date&gt;99201204121200000000222000&lt;/publication_date&gt;&lt;url&gt;http://eutils.ncbi.nlm.nih.gov/entrez/eutils/elink.fcgi?dbfrom=pubmed&amp;amp;id=22437499&amp;amp;retmode=ref&amp;amp;cmd=prlinks&lt;/url&gt;&lt;type&gt;400&lt;/type&gt;&lt;title&gt;Structure of the mitotic checkpoint complex.&lt;/title&gt;&lt;location&gt;&amp;lt;html&amp;gt;&amp;lt;head&amp;gt;&amp;lt;meta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Home&amp;lt;/a&amp;gt;&amp;lt;/div&amp;gt;&amp;lt;/body&amp;gt;&amp;lt;/html&amp;gt;&lt;/location&gt;&lt;submission_date&gt;99201109261200000000222000&lt;/submission_date&gt;&lt;number&gt;7393&lt;/number&gt;&lt;institution&gt;Division of Structural Biology, Institute of Cancer Research, Chester Beatty Laboratories, 237 Fulham Road, London, SW3 6JB, UK.&lt;/institution&gt;&lt;subtype&gt;400&lt;/subtype&gt;&lt;endpage&gt;213&lt;/endpage&gt;&lt;bundle&gt;&lt;publication&gt;&lt;publisher&gt;Nature Publishing Group&lt;/publisher&gt;&lt;title&gt;Nature&lt;/title&gt;&lt;type&gt;-100&lt;/type&gt;&lt;subtype&gt;-100&lt;/subtype&gt;&lt;uuid&gt;195D2B16-C6C5-48BC-9769-35C40C610D2F&lt;/uuid&gt;&lt;/publication&gt;&lt;/bundle&gt;&lt;authors&gt;&lt;author&gt;&lt;firstName&gt;William&lt;/firstName&gt;&lt;middleNames&gt;C H&lt;/middleNames&gt;&lt;lastName&gt;Chao&lt;/lastName&gt;&lt;/author&gt;&lt;author&gt;&lt;firstName&gt;Kiran&lt;/firstName&gt;&lt;lastName&gt;Kulkarni&lt;/lastName&gt;&lt;/author&gt;&lt;author&gt;&lt;firstName&gt;Ziguo&lt;/firstName&gt;&lt;lastName&gt;Zhang&lt;/lastName&gt;&lt;/author&gt;&lt;author&gt;&lt;firstName&gt;Eric&lt;/firstName&gt;&lt;middleNames&gt;H&lt;/middleNames&gt;&lt;lastName&gt;Kong&lt;/lastName&gt;&lt;/author&gt;&lt;author&gt;&lt;firstName&gt;David&lt;/firstName&gt;&lt;lastName&gt;Barford&lt;/lastName&gt;&lt;/author&gt;&lt;/authors&gt;&lt;/publication&gt;&lt;/publications&gt;&lt;cites&gt;&lt;/cites&gt;&lt;/citation&gt;</w:delInstrText>
        </w:r>
        <w:r w:rsidR="00A3560F" w:rsidRPr="00E5223D" w:rsidDel="00924B21">
          <w:rPr>
            <w:rFonts w:ascii="Times" w:hAnsi="Times" w:cs="Times"/>
            <w:sz w:val="22"/>
            <w:szCs w:val="22"/>
          </w:rPr>
          <w:fldChar w:fldCharType="separate"/>
        </w:r>
        <w:r w:rsidR="00A3560F" w:rsidRPr="00E5223D" w:rsidDel="00924B21">
          <w:rPr>
            <w:rFonts w:ascii="Times" w:hAnsi="Times" w:cs="Times"/>
            <w:sz w:val="22"/>
            <w:szCs w:val="22"/>
          </w:rPr>
          <w:delText>(Chao et al., 2012; Westhorpe et al., 2011)</w:delText>
        </w:r>
        <w:r w:rsidR="00A3560F" w:rsidRPr="00E5223D" w:rsidDel="00924B21">
          <w:rPr>
            <w:rFonts w:ascii="Times" w:hAnsi="Times" w:cs="Times"/>
            <w:sz w:val="22"/>
            <w:szCs w:val="22"/>
          </w:rPr>
          <w:fldChar w:fldCharType="end"/>
        </w:r>
      </w:del>
      <w:r w:rsidRPr="00A7145A">
        <w:rPr>
          <w:rFonts w:ascii="Times" w:hAnsi="Times" w:cs="Times New Roman"/>
          <w:sz w:val="22"/>
          <w:szCs w:val="22"/>
        </w:rPr>
        <w:t>. The resulting p31(comet):MAD2:CDC20 complex is then recognized by TRIP13, which converts C-MAD2 to O-MAD2, thus disrupting binding to both p3</w:t>
      </w:r>
      <w:r w:rsidRPr="009C41BF">
        <w:rPr>
          <w:rFonts w:ascii="Times" w:hAnsi="Times" w:cs="Times New Roman"/>
          <w:sz w:val="22"/>
          <w:szCs w:val="22"/>
        </w:rPr>
        <w:t>1(comet) and CDC20, and also preventing MCC re-assembly.</w:t>
      </w:r>
    </w:p>
    <w:p w14:paraId="1B3AC7A5" w14:textId="56E44A60" w:rsidR="005B492C" w:rsidRPr="00E35D8D" w:rsidRDefault="00985669" w:rsidP="00863AAC">
      <w:pPr>
        <w:spacing w:after="120" w:line="480" w:lineRule="auto"/>
        <w:rPr>
          <w:rFonts w:ascii="Times" w:hAnsi="Times" w:cs="Times New Roman"/>
          <w:sz w:val="22"/>
          <w:szCs w:val="22"/>
        </w:rPr>
      </w:pPr>
      <w:ins w:id="958" w:author="Kevin Corbett" w:date="2015-04-01T16:01:00Z">
        <w:r w:rsidRPr="00924B21">
          <w:rPr>
            <w:rFonts w:ascii="Times" w:hAnsi="Times" w:cs="Times New Roman"/>
            <w:sz w:val="22"/>
            <w:szCs w:val="22"/>
          </w:rPr>
          <w:t xml:space="preserve">Essentially all </w:t>
        </w:r>
      </w:ins>
      <w:ins w:id="959" w:author="Kevin Corbett" w:date="2015-04-01T17:02:00Z">
        <w:r w:rsidR="002A7BB3" w:rsidRPr="00924B21">
          <w:rPr>
            <w:rFonts w:ascii="Times" w:hAnsi="Times" w:cs="Times New Roman"/>
            <w:sz w:val="22"/>
            <w:szCs w:val="22"/>
          </w:rPr>
          <w:t xml:space="preserve">free </w:t>
        </w:r>
      </w:ins>
      <w:ins w:id="960" w:author="Kevin Corbett" w:date="2015-04-01T16:01:00Z">
        <w:r w:rsidRPr="00924B21">
          <w:rPr>
            <w:rFonts w:ascii="Times" w:hAnsi="Times" w:cs="Times New Roman"/>
            <w:sz w:val="22"/>
            <w:szCs w:val="22"/>
          </w:rPr>
          <w:t>MAD2 in HeLa cells is in</w:t>
        </w:r>
      </w:ins>
      <w:ins w:id="961" w:author="Kevin Corbett" w:date="2015-04-04T12:59:00Z">
        <w:r w:rsidR="00E35D8D">
          <w:rPr>
            <w:rFonts w:ascii="Times" w:hAnsi="Times" w:cs="Times New Roman"/>
            <w:sz w:val="22"/>
            <w:szCs w:val="22"/>
          </w:rPr>
          <w:t xml:space="preserve"> the</w:t>
        </w:r>
      </w:ins>
      <w:ins w:id="962" w:author="Kevin Corbett" w:date="2015-04-01T16:01:00Z">
        <w:r w:rsidRPr="00924B21">
          <w:rPr>
            <w:rFonts w:ascii="Times" w:hAnsi="Times" w:cs="Times New Roman"/>
            <w:sz w:val="22"/>
            <w:szCs w:val="22"/>
          </w:rPr>
          <w:t xml:space="preserve"> open state </w:t>
        </w:r>
      </w:ins>
      <w:r w:rsidR="00A3560F" w:rsidRPr="00E5223D">
        <w:rPr>
          <w:rFonts w:ascii="Times" w:hAnsi="Times" w:cs="Times"/>
          <w:sz w:val="22"/>
          <w:szCs w:val="22"/>
        </w:rPr>
        <w:fldChar w:fldCharType="begin"/>
      </w:r>
      <w:r w:rsidR="00EF2648">
        <w:rPr>
          <w:rFonts w:ascii="Times" w:hAnsi="Times" w:cs="Times"/>
          <w:sz w:val="22"/>
          <w:szCs w:val="22"/>
        </w:rPr>
        <w:instrText xml:space="preserve"> ADDIN PAPERS2_CITATIONS &lt;citation&gt;&lt;uuid&gt;152B6BB0-C831-43E5-902D-BE8E1A5E6E81&lt;/uuid&gt;&lt;priority&gt;46&lt;/priority&gt;&lt;publications&gt;&lt;publication&gt;&lt;uuid&gt;90AD87FC-7A09-47BC-AF78-DF09DBC3B7E4&lt;/uuid&gt;&lt;volume&gt;11&lt;/volume&gt;&lt;accepted_date&gt;99200402231200000000222000&lt;/accepted_date&gt;&lt;doi&gt;10.1038/nsmb748&lt;/doi&gt;&lt;startpage&gt;338&lt;/startpage&gt;&lt;publication_date&gt;99200404001200000000220000&lt;/publication_date&gt;&lt;url&gt;http://eutils.ncbi.nlm.nih.gov/entrez/eutils/elink.fcgi?dbfrom=pubmed&amp;amp;id=15024386&amp;amp;retmode=ref&amp;amp;cmd=prlinks&lt;/url&gt;&lt;type&gt;400&lt;/type&gt;&lt;title&gt;The Mad2 spindle checkpoint protein has two distinct natively folded states.&lt;/title&gt;&lt;location&gt;200,9,32.8147540,-96.8415292&lt;/location&gt;&lt;submission_date&gt;99200311131200000000222000&lt;/submission_date&gt;&lt;number&gt;4&lt;/number&gt;&lt;institution&gt;Department of Pharmacology, The University of Texas Southwestern Medical Center, 5323 Harry Hines Boulevard, Dallas, Texas 75390, USA.&lt;/institution&gt;&lt;subtype&gt;400&lt;/subtype&gt;&lt;endpage&gt;345&lt;/endpage&gt;&lt;bundle&gt;&lt;publication&gt;&lt;publisher&gt;Nature Publishing Group&lt;/publisher&gt;&lt;title&gt;Nature Structural &amp;amp; Molecular Biology&lt;/title&gt;&lt;type&gt;-100&lt;/type&gt;&lt;subtype&gt;-100&lt;/subtype&gt;&lt;uuid&gt;3883DAB6-3B47-4401-8362-D0A65E258D43&lt;/uuid&gt;&lt;/publication&gt;&lt;/bundle&gt;&lt;authors&gt;&lt;author&gt;&lt;firstName&gt;Xuelian&lt;/firstName&gt;&lt;lastName&gt;Luo&lt;/lastName&gt;&lt;/author&gt;&lt;author&gt;&lt;firstName&gt;Zhanyun&lt;/firstName&gt;&lt;lastName&gt;Tang&lt;/lastName&gt;&lt;/author&gt;&lt;author&gt;&lt;firstName&gt;Guohong&lt;/firstName&gt;&lt;lastName&gt;Xia&lt;/lastName&gt;&lt;/author&gt;&lt;author&gt;&lt;firstName&gt;Katja&lt;/firstName&gt;&lt;lastName&gt;Wassmann&lt;/lastName&gt;&lt;/author&gt;&lt;author&gt;&lt;firstName&gt;Tomohiro&lt;/firstName&gt;&lt;lastName&gt;Matsumoto&lt;/lastName&gt;&lt;/author&gt;&lt;author&gt;&lt;firstName&gt;Josep&lt;/firstName&gt;&lt;lastName&gt;Rizo&lt;/lastName&gt;&lt;/author&gt;&lt;author&gt;&lt;firstName&gt;Hongtao&lt;/firstName&gt;&lt;lastName&gt;Yu&lt;/lastName&gt;&lt;/author&gt;&lt;/authors&gt;&lt;/publication&gt;&lt;/publications&gt;&lt;cites&gt;&lt;/cites&gt;&lt;/citation&gt;</w:instrText>
      </w:r>
      <w:r w:rsidR="00A3560F" w:rsidRPr="00E5223D">
        <w:rPr>
          <w:rFonts w:ascii="Times" w:hAnsi="Times" w:cs="Times"/>
          <w:sz w:val="22"/>
          <w:szCs w:val="22"/>
          <w:rPrChange w:id="963" w:author="Kevin Corbett" w:date="2015-04-04T11:23:00Z">
            <w:rPr>
              <w:rFonts w:ascii="Times" w:hAnsi="Times" w:cs="Times"/>
              <w:sz w:val="22"/>
              <w:szCs w:val="22"/>
            </w:rPr>
          </w:rPrChange>
        </w:rPr>
        <w:fldChar w:fldCharType="separate"/>
      </w:r>
      <w:r w:rsidR="00A3560F" w:rsidRPr="00E5223D">
        <w:rPr>
          <w:rFonts w:ascii="Times" w:hAnsi="Times" w:cs="Times"/>
          <w:sz w:val="22"/>
          <w:szCs w:val="22"/>
        </w:rPr>
        <w:t>(Luo et al., 2004)</w:t>
      </w:r>
      <w:r w:rsidR="00A3560F" w:rsidRPr="00E5223D">
        <w:rPr>
          <w:rFonts w:ascii="Times" w:hAnsi="Times" w:cs="Times"/>
          <w:sz w:val="22"/>
          <w:szCs w:val="22"/>
        </w:rPr>
        <w:fldChar w:fldCharType="end"/>
      </w:r>
      <w:ins w:id="964" w:author="Kevin Corbett" w:date="2015-04-01T16:01:00Z">
        <w:r w:rsidRPr="00A7145A">
          <w:rPr>
            <w:rFonts w:ascii="Times" w:hAnsi="Times" w:cs="Times New Roman"/>
            <w:sz w:val="22"/>
            <w:szCs w:val="22"/>
          </w:rPr>
          <w:t>,</w:t>
        </w:r>
      </w:ins>
      <w:ins w:id="965" w:author="Kevin Corbett" w:date="2015-04-09T09:04:00Z">
        <w:r w:rsidR="00863AAC">
          <w:rPr>
            <w:rFonts w:ascii="Times" w:hAnsi="Times" w:cs="Times New Roman"/>
            <w:sz w:val="22"/>
            <w:szCs w:val="22"/>
          </w:rPr>
          <w:t xml:space="preserve"> but prior work</w:t>
        </w:r>
      </w:ins>
      <w:ins w:id="966" w:author="Kevin Corbett" w:date="2015-04-09T09:06:00Z">
        <w:r w:rsidR="00863AAC" w:rsidRPr="00A7145A">
          <w:rPr>
            <w:rFonts w:ascii="Times" w:hAnsi="Times" w:cs="Times New Roman"/>
            <w:sz w:val="22"/>
            <w:szCs w:val="22"/>
          </w:rPr>
          <w:t xml:space="preserve"> </w:t>
        </w:r>
        <w:r w:rsidR="00863AAC" w:rsidRPr="00E5223D">
          <w:rPr>
            <w:rFonts w:ascii="Times" w:hAnsi="Times" w:cs="Times"/>
            <w:sz w:val="22"/>
            <w:szCs w:val="22"/>
          </w:rPr>
          <w:fldChar w:fldCharType="begin"/>
        </w:r>
      </w:ins>
      <w:r w:rsidR="00EF2648">
        <w:rPr>
          <w:rFonts w:ascii="Times" w:hAnsi="Times" w:cs="Times"/>
          <w:sz w:val="22"/>
          <w:szCs w:val="22"/>
        </w:rPr>
        <w:instrText xml:space="preserve"> ADDIN PAPERS2_CITATIONS &lt;citation&gt;&lt;uuid&gt;792337D5-13CA-4AE3-968B-3E8CDE57ED77&lt;/uuid&gt;&lt;priority&gt;47&lt;/priority&gt;&lt;publications&gt;&lt;publication&gt;&lt;uuid&gt;90AD87FC-7A09-47BC-AF78-DF09DBC3B7E4&lt;/uuid&gt;&lt;volume&gt;11&lt;/volume&gt;&lt;accepted_date&gt;99200402231200000000222000&lt;/accepted_date&gt;&lt;doi&gt;10.1038/nsmb748&lt;/doi&gt;&lt;startpage&gt;338&lt;/startpage&gt;&lt;publication_date&gt;99200404001200000000220000&lt;/publication_date&gt;&lt;url&gt;http://eutils.ncbi.nlm.nih.gov/entrez/eutils/elink.fcgi?dbfrom=pubmed&amp;amp;id=15024386&amp;amp;retmode=ref&amp;amp;cmd=prlinks&lt;/url&gt;&lt;type&gt;400&lt;/type&gt;&lt;title&gt;The Mad2 spindle checkpoint protein has two distinct natively folded states.&lt;/title&gt;&lt;location&gt;200,9,32.8147540,-96.8415292&lt;/location&gt;&lt;submission_date&gt;99200311131200000000222000&lt;/submission_date&gt;&lt;number&gt;4&lt;/number&gt;&lt;institution&gt;Department of Pharmacology, The University of Texas Southwestern Medical Center, 5323 Harry Hines Boulevard, Dallas, Texas 75390, USA.&lt;/institution&gt;&lt;subtype&gt;400&lt;/subtype&gt;&lt;endpage&gt;345&lt;/endpage&gt;&lt;bundle&gt;&lt;publication&gt;&lt;publisher&gt;Nature Publishing Group&lt;/publisher&gt;&lt;title&gt;Nature Structural &amp;amp; Molecular Biology&lt;/title&gt;&lt;type&gt;-100&lt;/type&gt;&lt;subtype&gt;-100&lt;/subtype&gt;&lt;uuid&gt;3883DAB6-3B47-4401-8362-D0A65E258D43&lt;/uuid&gt;&lt;/publication&gt;&lt;/bundle&gt;&lt;authors&gt;&lt;author&gt;&lt;firstName&gt;Xuelian&lt;/firstName&gt;&lt;lastName&gt;Luo&lt;/lastName&gt;&lt;/author&gt;&lt;author&gt;&lt;firstName&gt;Zhanyun&lt;/firstName&gt;&lt;lastName&gt;Tang&lt;/lastName&gt;&lt;/author&gt;&lt;author&gt;&lt;firstName&gt;Guohong&lt;/firstName&gt;&lt;lastName&gt;Xia&lt;/lastName&gt;&lt;/author&gt;&lt;author&gt;&lt;firstName&gt;Katja&lt;/firstName&gt;&lt;lastName&gt;Wassmann&lt;/lastName&gt;&lt;/author&gt;&lt;author&gt;&lt;firstName&gt;Tomohiro&lt;/firstName&gt;&lt;lastName&gt;Matsumoto&lt;/lastName&gt;&lt;/author&gt;&lt;author&gt;&lt;firstName&gt;Josep&lt;/firstName&gt;&lt;lastName&gt;Rizo&lt;/lastName&gt;&lt;/author&gt;&lt;author&gt;&lt;firstName&gt;Hongtao&lt;/firstName&gt;&lt;lastName&gt;Yu&lt;/lastName&gt;&lt;/author&gt;&lt;/authors&gt;&lt;/publication&gt;&lt;/publications&gt;&lt;cites&gt;&lt;/cites&gt;&lt;/citation&gt;</w:instrText>
      </w:r>
      <w:ins w:id="967" w:author="Kevin Corbett" w:date="2015-04-09T09:06:00Z">
        <w:r w:rsidR="00863AAC" w:rsidRPr="00E5223D">
          <w:rPr>
            <w:rFonts w:ascii="Times" w:hAnsi="Times" w:cs="Times"/>
            <w:sz w:val="22"/>
            <w:szCs w:val="22"/>
          </w:rPr>
          <w:fldChar w:fldCharType="separate"/>
        </w:r>
        <w:r w:rsidR="00863AAC" w:rsidRPr="009C41BF">
          <w:rPr>
            <w:rFonts w:ascii="Times" w:hAnsi="Times" w:cs="Times"/>
            <w:sz w:val="22"/>
            <w:szCs w:val="22"/>
          </w:rPr>
          <w:t>(Luo et al., 2004)</w:t>
        </w:r>
        <w:r w:rsidR="00863AAC" w:rsidRPr="00E5223D">
          <w:rPr>
            <w:rFonts w:ascii="Times" w:hAnsi="Times" w:cs="Times"/>
            <w:sz w:val="22"/>
            <w:szCs w:val="22"/>
          </w:rPr>
          <w:fldChar w:fldCharType="end"/>
        </w:r>
      </w:ins>
      <w:ins w:id="968" w:author="Kevin Corbett" w:date="2015-04-09T09:04:00Z">
        <w:r w:rsidR="00863AAC">
          <w:rPr>
            <w:rFonts w:ascii="Times" w:hAnsi="Times" w:cs="Times New Roman"/>
            <w:sz w:val="22"/>
            <w:szCs w:val="22"/>
          </w:rPr>
          <w:t xml:space="preserve"> and our own analysis </w:t>
        </w:r>
      </w:ins>
      <w:ins w:id="969" w:author="Kevin Corbett" w:date="2015-04-09T09:05:00Z">
        <w:r w:rsidR="00863AAC">
          <w:rPr>
            <w:rFonts w:ascii="Times" w:hAnsi="Times" w:cs="Times New Roman"/>
            <w:sz w:val="22"/>
            <w:szCs w:val="22"/>
          </w:rPr>
          <w:t>(</w:t>
        </w:r>
        <w:r w:rsidR="00863AAC" w:rsidRPr="00863AAC">
          <w:rPr>
            <w:rFonts w:ascii="Times" w:hAnsi="Times" w:cs="Times New Roman"/>
            <w:b/>
            <w:sz w:val="22"/>
            <w:szCs w:val="22"/>
            <w:rPrChange w:id="970" w:author="Kevin Corbett" w:date="2015-04-09T09:06:00Z">
              <w:rPr>
                <w:rFonts w:ascii="Times" w:hAnsi="Times" w:cs="Times New Roman"/>
                <w:sz w:val="22"/>
                <w:szCs w:val="22"/>
              </w:rPr>
            </w:rPrChange>
          </w:rPr>
          <w:t>Figure 7-figure supplement 1</w:t>
        </w:r>
        <w:r w:rsidR="00863AAC">
          <w:rPr>
            <w:rFonts w:ascii="Times" w:hAnsi="Times" w:cs="Times New Roman"/>
            <w:sz w:val="22"/>
            <w:szCs w:val="22"/>
          </w:rPr>
          <w:t>) indicates that</w:t>
        </w:r>
      </w:ins>
      <w:ins w:id="971" w:author="Kevin Corbett" w:date="2015-04-09T09:07:00Z">
        <w:r w:rsidR="00863AAC">
          <w:rPr>
            <w:rFonts w:ascii="Times" w:hAnsi="Times" w:cs="Times New Roman"/>
            <w:sz w:val="22"/>
            <w:szCs w:val="22"/>
          </w:rPr>
          <w:t xml:space="preserve"> while the two conformations are relatively stable at 4°C,</w:t>
        </w:r>
      </w:ins>
      <w:ins w:id="972" w:author="Kevin Corbett" w:date="2015-04-09T09:08:00Z">
        <w:r w:rsidR="00863AAC">
          <w:rPr>
            <w:rFonts w:ascii="Times" w:hAnsi="Times" w:cs="Times New Roman"/>
            <w:sz w:val="22"/>
            <w:szCs w:val="22"/>
          </w:rPr>
          <w:t xml:space="preserve"> at physiological temperatures essentially all</w:t>
        </w:r>
      </w:ins>
      <w:ins w:id="973" w:author="Kevin Corbett" w:date="2015-04-09T09:05:00Z">
        <w:r w:rsidR="00863AAC">
          <w:rPr>
            <w:rFonts w:ascii="Times" w:hAnsi="Times" w:cs="Times New Roman"/>
            <w:sz w:val="22"/>
            <w:szCs w:val="22"/>
          </w:rPr>
          <w:t xml:space="preserve"> O-MAD2 spontaneously converts to C-MAD2 </w:t>
        </w:r>
      </w:ins>
      <w:ins w:id="974" w:author="Kevin Corbett" w:date="2015-04-09T09:08:00Z">
        <w:r w:rsidR="00863AAC">
          <w:rPr>
            <w:rFonts w:ascii="Times" w:hAnsi="Times" w:cs="Times New Roman"/>
            <w:sz w:val="22"/>
            <w:szCs w:val="22"/>
          </w:rPr>
          <w:t>within several hours</w:t>
        </w:r>
      </w:ins>
      <w:ins w:id="975" w:author="Kevin Corbett" w:date="2015-04-09T09:05:00Z">
        <w:r w:rsidR="00863AAC">
          <w:rPr>
            <w:rFonts w:ascii="Times" w:hAnsi="Times" w:cs="Times New Roman"/>
            <w:sz w:val="22"/>
            <w:szCs w:val="22"/>
          </w:rPr>
          <w:t>. These data strongly suggest</w:t>
        </w:r>
      </w:ins>
      <w:ins w:id="976" w:author="Kevin Corbett" w:date="2015-04-09T09:06:00Z">
        <w:r w:rsidR="00863AAC">
          <w:rPr>
            <w:rFonts w:ascii="Times" w:hAnsi="Times" w:cs="Times New Roman"/>
            <w:sz w:val="22"/>
            <w:szCs w:val="22"/>
          </w:rPr>
          <w:t xml:space="preserve"> </w:t>
        </w:r>
      </w:ins>
      <w:ins w:id="977" w:author="Kevin Corbett" w:date="2015-04-01T16:01:00Z">
        <w:r w:rsidRPr="009C41BF">
          <w:rPr>
            <w:rFonts w:ascii="Times" w:hAnsi="Times" w:cs="Times New Roman"/>
            <w:sz w:val="22"/>
            <w:szCs w:val="22"/>
          </w:rPr>
          <w:t xml:space="preserve">that cellular factors actively maintain MAD2 in </w:t>
        </w:r>
      </w:ins>
      <w:ins w:id="978" w:author="Kevin Corbett" w:date="2015-04-09T09:06:00Z">
        <w:r w:rsidR="00863AAC">
          <w:rPr>
            <w:rFonts w:ascii="Times" w:hAnsi="Times" w:cs="Times New Roman"/>
            <w:sz w:val="22"/>
            <w:szCs w:val="22"/>
          </w:rPr>
          <w:t>the open</w:t>
        </w:r>
      </w:ins>
      <w:ins w:id="979" w:author="Kevin Corbett" w:date="2015-04-01T16:01:00Z">
        <w:r w:rsidRPr="009C41BF">
          <w:rPr>
            <w:rFonts w:ascii="Times" w:hAnsi="Times" w:cs="Times New Roman"/>
            <w:sz w:val="22"/>
            <w:szCs w:val="22"/>
          </w:rPr>
          <w:t xml:space="preserve"> state.</w:t>
        </w:r>
      </w:ins>
      <w:del w:id="980" w:author="Kevin Corbett" w:date="2015-04-01T16:01:00Z">
        <w:r w:rsidR="005B492C" w:rsidRPr="004E262E" w:rsidDel="00985669">
          <w:rPr>
            <w:rFonts w:ascii="Times" w:hAnsi="Times" w:cs="Times New Roman"/>
            <w:sz w:val="22"/>
            <w:szCs w:val="22"/>
          </w:rPr>
          <w:delText xml:space="preserve"> </w:delText>
        </w:r>
      </w:del>
      <w:del w:id="981" w:author="Kevin Corbett" w:date="2015-04-01T14:43:00Z">
        <w:r w:rsidR="005B492C" w:rsidRPr="004E262E" w:rsidDel="003D300C">
          <w:rPr>
            <w:rFonts w:ascii="Times" w:hAnsi="Times" w:cs="Times New Roman"/>
            <w:sz w:val="22"/>
            <w:szCs w:val="22"/>
          </w:rPr>
          <w:delText>Also</w:delText>
        </w:r>
      </w:del>
      <w:del w:id="982" w:author="Kevin Corbett" w:date="2015-04-01T16:02:00Z">
        <w:r w:rsidR="005B492C" w:rsidRPr="004E262E" w:rsidDel="00985669">
          <w:rPr>
            <w:rFonts w:ascii="Times" w:hAnsi="Times" w:cs="Times New Roman"/>
            <w:sz w:val="22"/>
            <w:szCs w:val="22"/>
          </w:rPr>
          <w:delText>, g</w:delText>
        </w:r>
      </w:del>
      <w:ins w:id="983" w:author="Kevin Corbett" w:date="2015-04-01T16:02:00Z">
        <w:r w:rsidRPr="00863CF6">
          <w:rPr>
            <w:rFonts w:ascii="Times" w:hAnsi="Times" w:cs="Times New Roman"/>
            <w:sz w:val="22"/>
            <w:szCs w:val="22"/>
          </w:rPr>
          <w:t xml:space="preserve"> </w:t>
        </w:r>
      </w:ins>
      <w:ins w:id="984" w:author="Kevin Corbett" w:date="2015-04-09T09:09:00Z">
        <w:r w:rsidR="00863AAC">
          <w:rPr>
            <w:rFonts w:ascii="Times" w:hAnsi="Times" w:cs="Times New Roman"/>
            <w:sz w:val="22"/>
            <w:szCs w:val="22"/>
          </w:rPr>
          <w:t>We propose that a</w:t>
        </w:r>
      </w:ins>
      <w:del w:id="985" w:author="Kevin Corbett" w:date="2015-04-09T09:09:00Z">
        <w:r w:rsidR="005B492C" w:rsidRPr="00863CF6" w:rsidDel="00863AAC">
          <w:rPr>
            <w:rFonts w:ascii="Times" w:hAnsi="Times" w:cs="Times New Roman"/>
            <w:sz w:val="22"/>
            <w:szCs w:val="22"/>
          </w:rPr>
          <w:delText>iven that</w:delText>
        </w:r>
      </w:del>
      <w:del w:id="986" w:author="Kevin Corbett" w:date="2015-04-01T16:02:00Z">
        <w:r w:rsidR="005B492C" w:rsidRPr="009C41BF" w:rsidDel="00985669">
          <w:rPr>
            <w:rFonts w:ascii="Times" w:hAnsi="Times" w:cs="Times New Roman"/>
            <w:sz w:val="22"/>
            <w:szCs w:val="22"/>
          </w:rPr>
          <w:delText xml:space="preserve"> </w:delText>
        </w:r>
      </w:del>
      <w:del w:id="987" w:author="Kevin Corbett" w:date="2015-04-09T09:09:00Z">
        <w:r w:rsidR="005B492C" w:rsidRPr="009C41BF" w:rsidDel="00863AAC">
          <w:rPr>
            <w:rFonts w:ascii="Times" w:hAnsi="Times" w:cs="Times New Roman"/>
            <w:sz w:val="22"/>
            <w:szCs w:val="22"/>
          </w:rPr>
          <w:delText>O-MAD2 spontaneously convert</w:delText>
        </w:r>
      </w:del>
      <w:del w:id="988" w:author="Kevin Corbett" w:date="2015-04-01T15:59:00Z">
        <w:r w:rsidR="005B492C" w:rsidRPr="004E262E" w:rsidDel="00985669">
          <w:rPr>
            <w:rFonts w:ascii="Times" w:hAnsi="Times" w:cs="Times New Roman"/>
            <w:sz w:val="22"/>
            <w:szCs w:val="22"/>
          </w:rPr>
          <w:delText>s</w:delText>
        </w:r>
      </w:del>
      <w:del w:id="989" w:author="Kevin Corbett" w:date="2015-04-09T09:09:00Z">
        <w:r w:rsidR="005B492C" w:rsidRPr="004E262E" w:rsidDel="00863AAC">
          <w:rPr>
            <w:rFonts w:ascii="Times" w:hAnsi="Times" w:cs="Times New Roman"/>
            <w:sz w:val="22"/>
            <w:szCs w:val="22"/>
          </w:rPr>
          <w:delText xml:space="preserve"> to </w:delText>
        </w:r>
      </w:del>
      <w:del w:id="990" w:author="Kevin Corbett" w:date="2015-04-01T15:54:00Z">
        <w:r w:rsidR="005B492C" w:rsidRPr="004E262E" w:rsidDel="00985669">
          <w:rPr>
            <w:rFonts w:ascii="Times" w:hAnsi="Times" w:cs="Times New Roman"/>
            <w:sz w:val="22"/>
            <w:szCs w:val="22"/>
          </w:rPr>
          <w:delText>the more thermodynamically stable C-MAD2 conformer</w:delText>
        </w:r>
      </w:del>
      <w:del w:id="991" w:author="Kevin Corbett" w:date="2015-04-09T09:09:00Z">
        <w:r w:rsidR="005B492C" w:rsidRPr="00863CF6" w:rsidDel="00863AAC">
          <w:rPr>
            <w:rFonts w:ascii="Times" w:hAnsi="Times" w:cs="Times New Roman"/>
            <w:sz w:val="22"/>
            <w:szCs w:val="22"/>
          </w:rPr>
          <w:delText xml:space="preserve"> over time</w:delText>
        </w:r>
      </w:del>
      <w:del w:id="992" w:author="Kevin Corbett" w:date="2015-04-01T15:59:00Z">
        <w:r w:rsidR="005B492C" w:rsidRPr="00E5223D" w:rsidDel="00985669">
          <w:rPr>
            <w:rFonts w:ascii="Times" w:hAnsi="Times" w:cs="Times New Roman"/>
            <w:sz w:val="22"/>
            <w:szCs w:val="22"/>
          </w:rPr>
          <w:delText xml:space="preserve"> </w:delText>
        </w:r>
      </w:del>
      <w:del w:id="993" w:author="Kevin Corbett" w:date="2015-04-09T09:06:00Z">
        <w:r w:rsidR="00A3560F" w:rsidRPr="00E5223D" w:rsidDel="00863AAC">
          <w:rPr>
            <w:rFonts w:ascii="Times" w:hAnsi="Times" w:cs="Times"/>
            <w:sz w:val="22"/>
            <w:szCs w:val="22"/>
          </w:rPr>
          <w:fldChar w:fldCharType="begin"/>
        </w:r>
        <w:r w:rsidR="004E262E" w:rsidDel="00863AAC">
          <w:rPr>
            <w:rFonts w:ascii="Times" w:hAnsi="Times" w:cs="Times"/>
            <w:sz w:val="22"/>
            <w:szCs w:val="22"/>
          </w:rPr>
          <w:delInstrText xml:space="preserve"> ADDIN PAPERS2_CITATIONS &lt;citation&gt;&lt;uuid&gt;87625A79-0ADF-497C-822F-D03F97957B04&lt;/uuid&gt;&lt;priority&gt;47&lt;/priority&gt;&lt;publications&gt;&lt;publication&gt;&lt;uuid&gt;90AD87FC-7A09-47BC-AF78-DF09DBC3B7E4&lt;/uuid&gt;&lt;volume&gt;11&lt;/volume&gt;&lt;accepted_date&gt;99200402231200000000222000&lt;/accepted_date&gt;&lt;doi&gt;10.1038/nsmb748&lt;/doi&gt;&lt;startpage&gt;338&lt;/startpage&gt;&lt;publication_date&gt;99200404001200000000220000&lt;/publication_date&gt;&lt;url&gt;http://eutils.ncbi.nlm.nih.gov/entrez/eutils/elink.fcgi?dbfrom=pubmed&amp;amp;id=15024386&amp;amp;retmode=ref&amp;amp;cmd=prlinks&lt;/url&gt;&lt;type&gt;400&lt;/type&gt;&lt;title&gt;The Mad2 spindle checkpoint protein has two distinct natively folded states.&lt;/title&gt;&lt;location&gt;200,9,32.8147540,-96.8415292&lt;/location&gt;&lt;submission_date&gt;99200311131200000000222000&lt;/submission_date&gt;&lt;number&gt;4&lt;/number&gt;&lt;institution&gt;Department of Pharmacology, The University of Texas Southwestern Medical Center, 5323 Harry Hines Boulevard, Dallas, Texas 75390, USA.&lt;/institution&gt;&lt;subtype&gt;400&lt;/subtype&gt;&lt;endpage&gt;345&lt;/endpage&gt;&lt;bundle&gt;&lt;publication&gt;&lt;publisher&gt;Nature Publishing Group&lt;/publisher&gt;&lt;title&gt;Nature Structural &amp;amp; Molecular Biology&lt;/title&gt;&lt;type&gt;-100&lt;/type&gt;&lt;subtype&gt;-100&lt;/subtype&gt;&lt;uuid&gt;3883DAB6-3B47-4401-8362-D0A65E258D43&lt;/uuid&gt;&lt;/publication&gt;&lt;/bundle&gt;&lt;authors&gt;&lt;author&gt;&lt;firstName&gt;Xuelian&lt;/firstName&gt;&lt;lastName&gt;Luo&lt;/lastName&gt;&lt;/author&gt;&lt;author&gt;&lt;firstName&gt;Zhanyun&lt;/firstName&gt;&lt;lastName&gt;Tang&lt;/lastName&gt;&lt;/author&gt;&lt;author&gt;&lt;firstName&gt;Guohong&lt;/firstName&gt;&lt;lastName&gt;Xia&lt;/lastName&gt;&lt;/author&gt;&lt;author&gt;&lt;firstName&gt;Katja&lt;/firstName&gt;&lt;lastName&gt;Wassmann&lt;/lastName&gt;&lt;/author&gt;&lt;author&gt;&lt;firstName&gt;Tomohiro&lt;/firstName&gt;&lt;lastName&gt;Matsumoto&lt;/lastName&gt;&lt;/author&gt;&lt;author&gt;&lt;firstName&gt;Josep&lt;/firstName&gt;&lt;lastName&gt;Rizo&lt;/lastName&gt;&lt;/author&gt;&lt;author&gt;&lt;firstName&gt;Hongtao&lt;/firstName&gt;&lt;lastName&gt;Yu&lt;/lastName&gt;&lt;/author&gt;&lt;/authors&gt;&lt;/publication&gt;&lt;/publications&gt;&lt;cites&gt;&lt;/cites&gt;&lt;/citation&gt;</w:delInstrText>
        </w:r>
        <w:r w:rsidR="00A3560F" w:rsidRPr="00E5223D" w:rsidDel="00863AAC">
          <w:rPr>
            <w:rFonts w:ascii="Times" w:hAnsi="Times" w:cs="Times"/>
            <w:sz w:val="22"/>
            <w:szCs w:val="22"/>
          </w:rPr>
          <w:fldChar w:fldCharType="separate"/>
        </w:r>
      </w:del>
      <w:del w:id="994" w:author="Kevin Corbett" w:date="2015-04-01T15:59:00Z">
        <w:r w:rsidR="00A3560F" w:rsidRPr="00E5223D" w:rsidDel="00985669">
          <w:rPr>
            <w:rFonts w:ascii="Times" w:hAnsi="Times" w:cs="Times New Roman"/>
            <w:sz w:val="22"/>
            <w:szCs w:val="22"/>
          </w:rPr>
          <w:delText xml:space="preserve"> </w:delText>
        </w:r>
      </w:del>
      <w:del w:id="995" w:author="Kevin Corbett" w:date="2015-04-09T09:06:00Z">
        <w:r w:rsidR="00A3560F" w:rsidRPr="009C41BF" w:rsidDel="00863AAC">
          <w:rPr>
            <w:rFonts w:ascii="Times" w:hAnsi="Times" w:cs="Times"/>
            <w:sz w:val="22"/>
            <w:szCs w:val="22"/>
          </w:rPr>
          <w:delText>(Luo et al., 2004)</w:delText>
        </w:r>
        <w:r w:rsidR="00A3560F" w:rsidRPr="00E5223D" w:rsidDel="00863AAC">
          <w:rPr>
            <w:rFonts w:ascii="Times" w:hAnsi="Times" w:cs="Times"/>
            <w:sz w:val="22"/>
            <w:szCs w:val="22"/>
          </w:rPr>
          <w:fldChar w:fldCharType="end"/>
        </w:r>
        <w:r w:rsidR="005B492C" w:rsidRPr="00E5223D" w:rsidDel="00863AAC">
          <w:rPr>
            <w:rFonts w:ascii="Times" w:hAnsi="Times" w:cs="Times New Roman"/>
            <w:sz w:val="22"/>
            <w:szCs w:val="22"/>
          </w:rPr>
          <w:delText xml:space="preserve">, </w:delText>
        </w:r>
      </w:del>
      <w:del w:id="996" w:author="Kevin Corbett" w:date="2015-04-09T09:09:00Z">
        <w:r w:rsidR="005B492C" w:rsidRPr="00E5223D" w:rsidDel="00863AAC">
          <w:rPr>
            <w:rFonts w:ascii="Times" w:hAnsi="Times" w:cs="Times New Roman"/>
            <w:sz w:val="22"/>
            <w:szCs w:val="22"/>
          </w:rPr>
          <w:delText>a</w:delText>
        </w:r>
      </w:del>
      <w:r w:rsidR="005B492C" w:rsidRPr="00E5223D">
        <w:rPr>
          <w:rFonts w:ascii="Times" w:hAnsi="Times" w:cs="Times New Roman"/>
          <w:sz w:val="22"/>
          <w:szCs w:val="22"/>
        </w:rPr>
        <w:t xml:space="preserve"> major role for TRIP13 and p31(comet) may </w:t>
      </w:r>
      <w:del w:id="997" w:author="Kevin Corbett" w:date="2015-04-09T09:09:00Z">
        <w:r w:rsidR="005B492C" w:rsidRPr="00E5223D" w:rsidDel="00863AAC">
          <w:rPr>
            <w:rFonts w:ascii="Times" w:hAnsi="Times" w:cs="Times New Roman"/>
            <w:sz w:val="22"/>
            <w:szCs w:val="22"/>
          </w:rPr>
          <w:delText xml:space="preserve">in fact </w:delText>
        </w:r>
      </w:del>
      <w:r w:rsidR="005B492C" w:rsidRPr="00E5223D">
        <w:rPr>
          <w:rFonts w:ascii="Times" w:hAnsi="Times" w:cs="Times New Roman"/>
          <w:sz w:val="22"/>
          <w:szCs w:val="22"/>
        </w:rPr>
        <w:t xml:space="preserve">be to </w:t>
      </w:r>
      <w:ins w:id="998" w:author="Kevin Corbett" w:date="2015-04-01T14:43:00Z">
        <w:r w:rsidRPr="009C41BF">
          <w:rPr>
            <w:rFonts w:ascii="Times" w:hAnsi="Times" w:cs="Times New Roman"/>
            <w:sz w:val="22"/>
            <w:szCs w:val="22"/>
          </w:rPr>
          <w:t xml:space="preserve">counteract </w:t>
        </w:r>
      </w:ins>
      <w:ins w:id="999" w:author="Kevin Corbett" w:date="2015-04-09T09:09:00Z">
        <w:r w:rsidR="00863AAC">
          <w:rPr>
            <w:rFonts w:ascii="Times" w:hAnsi="Times" w:cs="Times New Roman"/>
            <w:sz w:val="22"/>
            <w:szCs w:val="22"/>
          </w:rPr>
          <w:t xml:space="preserve">spontaneous </w:t>
        </w:r>
      </w:ins>
      <w:ins w:id="1000" w:author="Kevin Corbett" w:date="2015-04-01T16:03:00Z">
        <w:r w:rsidRPr="004E262E">
          <w:rPr>
            <w:rFonts w:ascii="Times" w:hAnsi="Times" w:cs="Times New Roman"/>
            <w:sz w:val="22"/>
            <w:szCs w:val="22"/>
          </w:rPr>
          <w:t xml:space="preserve">O-MAD2 to C-MAD2 </w:t>
        </w:r>
      </w:ins>
      <w:ins w:id="1001" w:author="Kevin Corbett" w:date="2015-04-01T14:43:00Z">
        <w:r w:rsidRPr="004E262E">
          <w:rPr>
            <w:rFonts w:ascii="Times" w:hAnsi="Times" w:cs="Times New Roman"/>
            <w:sz w:val="22"/>
            <w:szCs w:val="22"/>
          </w:rPr>
          <w:t>conversion</w:t>
        </w:r>
      </w:ins>
      <w:ins w:id="1002" w:author="Kevin Corbett" w:date="2015-04-01T16:00:00Z">
        <w:r w:rsidR="00863AAC">
          <w:rPr>
            <w:rFonts w:ascii="Times" w:hAnsi="Times" w:cs="Times New Roman"/>
            <w:sz w:val="22"/>
            <w:szCs w:val="22"/>
          </w:rPr>
          <w:t>,</w:t>
        </w:r>
        <w:r w:rsidRPr="00863CF6">
          <w:rPr>
            <w:rFonts w:ascii="Times" w:hAnsi="Times" w:cs="Times New Roman"/>
            <w:sz w:val="22"/>
            <w:szCs w:val="22"/>
          </w:rPr>
          <w:t xml:space="preserve"> </w:t>
        </w:r>
      </w:ins>
      <w:ins w:id="1003" w:author="Kevin Corbett" w:date="2015-04-09T09:10:00Z">
        <w:r w:rsidR="00863AAC">
          <w:rPr>
            <w:rFonts w:ascii="Times" w:hAnsi="Times" w:cs="Times New Roman"/>
            <w:sz w:val="22"/>
            <w:szCs w:val="22"/>
          </w:rPr>
          <w:t>thus</w:t>
        </w:r>
      </w:ins>
      <w:del w:id="1004" w:author="Kevin Corbett" w:date="2015-04-01T14:43:00Z">
        <w:r w:rsidR="005B492C" w:rsidRPr="00863CF6" w:rsidDel="003D300C">
          <w:rPr>
            <w:rFonts w:ascii="Times" w:hAnsi="Times" w:cs="Times New Roman"/>
            <w:sz w:val="22"/>
            <w:szCs w:val="22"/>
          </w:rPr>
          <w:delText>maintain cellular MAD2 in</w:delText>
        </w:r>
      </w:del>
      <w:del w:id="1005" w:author="Kevin Corbett" w:date="2015-04-01T16:00:00Z">
        <w:r w:rsidR="005B492C" w:rsidRPr="00D0390A" w:rsidDel="00985669">
          <w:rPr>
            <w:rFonts w:ascii="Times" w:hAnsi="Times" w:cs="Times New Roman"/>
            <w:sz w:val="22"/>
            <w:szCs w:val="22"/>
          </w:rPr>
          <w:delText xml:space="preserve"> </w:delText>
        </w:r>
      </w:del>
      <w:del w:id="1006" w:author="Kevin Corbett" w:date="2015-04-01T14:43:00Z">
        <w:r w:rsidR="005B492C" w:rsidRPr="00D0390A" w:rsidDel="003D300C">
          <w:rPr>
            <w:rFonts w:ascii="Times" w:hAnsi="Times" w:cs="Times New Roman"/>
            <w:sz w:val="22"/>
            <w:szCs w:val="22"/>
          </w:rPr>
          <w:delText xml:space="preserve">the </w:delText>
        </w:r>
      </w:del>
      <w:del w:id="1007" w:author="Kevin Corbett" w:date="2015-04-01T16:00:00Z">
        <w:r w:rsidR="005B492C" w:rsidRPr="00924B21" w:rsidDel="00985669">
          <w:rPr>
            <w:rFonts w:ascii="Times" w:hAnsi="Times" w:cs="Times New Roman"/>
            <w:sz w:val="22"/>
            <w:szCs w:val="22"/>
          </w:rPr>
          <w:delText xml:space="preserve">open state </w:delText>
        </w:r>
      </w:del>
      <w:del w:id="1008" w:author="Kevin Corbett" w:date="2015-04-01T14:44:00Z">
        <w:r w:rsidR="005B492C" w:rsidRPr="00924B21" w:rsidDel="003D300C">
          <w:rPr>
            <w:rFonts w:ascii="Times" w:hAnsi="Times" w:cs="Times New Roman"/>
            <w:sz w:val="22"/>
            <w:szCs w:val="22"/>
          </w:rPr>
          <w:delText>for the majority of the cell cycle</w:delText>
        </w:r>
      </w:del>
      <w:del w:id="1009" w:author="Kevin Corbett" w:date="2015-04-01T16:00:00Z">
        <w:r w:rsidR="00892463" w:rsidRPr="00924B21" w:rsidDel="00985669">
          <w:rPr>
            <w:rFonts w:ascii="Times" w:hAnsi="Times" w:cs="Times New Roman"/>
            <w:sz w:val="22"/>
            <w:szCs w:val="22"/>
          </w:rPr>
          <w:delText>: this would</w:delText>
        </w:r>
      </w:del>
      <w:r w:rsidR="00892463" w:rsidRPr="00924B21">
        <w:rPr>
          <w:rFonts w:ascii="Times" w:hAnsi="Times" w:cs="Times New Roman"/>
          <w:sz w:val="22"/>
          <w:szCs w:val="22"/>
        </w:rPr>
        <w:t xml:space="preserve"> guard</w:t>
      </w:r>
      <w:ins w:id="1010" w:author="Kevin Corbett" w:date="2015-04-09T09:10:00Z">
        <w:r w:rsidR="00863AAC">
          <w:rPr>
            <w:rFonts w:ascii="Times" w:hAnsi="Times" w:cs="Times New Roman"/>
            <w:sz w:val="22"/>
            <w:szCs w:val="22"/>
          </w:rPr>
          <w:t>ing</w:t>
        </w:r>
      </w:ins>
      <w:r w:rsidR="00892463" w:rsidRPr="00924B21">
        <w:rPr>
          <w:rFonts w:ascii="Times" w:hAnsi="Times" w:cs="Times New Roman"/>
          <w:sz w:val="22"/>
          <w:szCs w:val="22"/>
        </w:rPr>
        <w:t xml:space="preserve"> against </w:t>
      </w:r>
      <w:ins w:id="1011" w:author="Kevin Corbett" w:date="2015-04-01T14:45:00Z">
        <w:r w:rsidR="003D300C" w:rsidRPr="00924B21">
          <w:rPr>
            <w:rFonts w:ascii="Times" w:hAnsi="Times" w:cs="Times New Roman"/>
            <w:sz w:val="22"/>
            <w:szCs w:val="22"/>
          </w:rPr>
          <w:t>improper</w:t>
        </w:r>
      </w:ins>
      <w:ins w:id="1012" w:author="Kevin Corbett" w:date="2015-04-01T16:56:00Z">
        <w:r w:rsidR="00F8606C" w:rsidRPr="00924B21">
          <w:rPr>
            <w:rFonts w:ascii="Times" w:hAnsi="Times" w:cs="Times New Roman"/>
            <w:sz w:val="22"/>
            <w:szCs w:val="22"/>
          </w:rPr>
          <w:t>ly-timed</w:t>
        </w:r>
      </w:ins>
      <w:ins w:id="1013" w:author="Kevin Corbett" w:date="2015-04-01T14:45:00Z">
        <w:r w:rsidR="003D300C" w:rsidRPr="00924B21">
          <w:rPr>
            <w:rFonts w:ascii="Times" w:hAnsi="Times" w:cs="Times New Roman"/>
            <w:sz w:val="22"/>
            <w:szCs w:val="22"/>
          </w:rPr>
          <w:t xml:space="preserve"> </w:t>
        </w:r>
      </w:ins>
      <w:del w:id="1014" w:author="Kevin Corbett" w:date="2015-04-01T16:56:00Z">
        <w:r w:rsidR="00892463" w:rsidRPr="00924B21" w:rsidDel="00F8606C">
          <w:rPr>
            <w:rFonts w:ascii="Times" w:hAnsi="Times" w:cs="Times New Roman"/>
            <w:sz w:val="22"/>
            <w:szCs w:val="22"/>
          </w:rPr>
          <w:delText>SAC activation</w:delText>
        </w:r>
      </w:del>
      <w:ins w:id="1015" w:author="Kevin Corbett" w:date="2015-04-01T16:56:00Z">
        <w:r w:rsidR="00F8606C" w:rsidRPr="00924B21">
          <w:rPr>
            <w:rFonts w:ascii="Times" w:hAnsi="Times" w:cs="Times New Roman"/>
            <w:sz w:val="22"/>
            <w:szCs w:val="22"/>
          </w:rPr>
          <w:t>MCC assembly (which can occur outside mitosis given a supply of</w:t>
        </w:r>
      </w:ins>
      <w:ins w:id="1016" w:author="Kevin Corbett" w:date="2015-04-01T17:03:00Z">
        <w:r w:rsidR="002A7BB3" w:rsidRPr="00924B21">
          <w:rPr>
            <w:rFonts w:ascii="Times" w:hAnsi="Times" w:cs="Times New Roman"/>
            <w:sz w:val="22"/>
            <w:szCs w:val="22"/>
          </w:rPr>
          <w:t xml:space="preserve"> soluble</w:t>
        </w:r>
      </w:ins>
      <w:ins w:id="1017" w:author="Kevin Corbett" w:date="2015-04-01T16:56:00Z">
        <w:r w:rsidR="00F8606C" w:rsidRPr="00924B21">
          <w:rPr>
            <w:rFonts w:ascii="Times" w:hAnsi="Times" w:cs="Times New Roman"/>
            <w:sz w:val="22"/>
            <w:szCs w:val="22"/>
          </w:rPr>
          <w:t xml:space="preserve"> C-MAD2 </w:t>
        </w:r>
      </w:ins>
      <w:ins w:id="1018" w:author="Kevin Corbett" w:date="2015-04-01T17:57:00Z">
        <w:r w:rsidR="00BF5CD7" w:rsidRPr="00E5223D">
          <w:rPr>
            <w:rFonts w:ascii="Times" w:hAnsi="Times" w:cs="Times New Roman"/>
            <w:sz w:val="22"/>
            <w:szCs w:val="22"/>
          </w:rPr>
          <w:fldChar w:fldCharType="begin"/>
        </w:r>
      </w:ins>
      <w:r w:rsidR="00EF2648">
        <w:rPr>
          <w:rFonts w:ascii="Times" w:hAnsi="Times" w:cs="Times New Roman"/>
          <w:sz w:val="22"/>
          <w:szCs w:val="22"/>
        </w:rPr>
        <w:instrText xml:space="preserve"> ADDIN PAPERS2_CITATIONS &lt;citation&gt;&lt;uuid&gt;1DCC2BED-7878-4E17-A079-F0573CE8BCE9&lt;/uuid&gt;&lt;priority&gt;50&lt;/priority&gt;&lt;publications&gt;&lt;publication&gt;&lt;uuid&gt;3E299EC4-E227-4F7B-BCF1-C441AB59AF5C&lt;/uuid&gt;&lt;volume&gt;10&lt;/volume&gt;&lt;doi&gt;10.4161/cc.10.21.17919&lt;/doi&gt;&lt;startpage&gt;3740&lt;/startpage&gt;&lt;publication_date&gt;99201111011200000000222000&lt;/publication_date&gt;&lt;url&gt;http://eutils.ncbi.nlm.nih.gov/entrez/eutils/elink.fcgi?dbfrom=pubmed&amp;amp;id=22037211&amp;amp;retmode=ref&amp;amp;cmd=prlinks&lt;/url&gt;&lt;type&gt;400&lt;/type&gt;&lt;title&gt;Closed MAD2 (C-MAD2) is selectively incorporated into the mitotic checkpoint complex (MCC).&lt;/title&gt;&lt;institution&gt;Department of Biological Sciences, University of Toledo, Toledo, OH, USA.&lt;/institution&gt;&lt;number&gt;21&lt;/number&gt;&lt;subtype&gt;400&lt;/subtype&gt;&lt;endpage&gt;3750&lt;/endpage&gt;&lt;bundle&gt;&lt;publication&gt;&lt;title&gt;Cell cycle (Georgetown, Tex)&lt;/title&gt;&lt;type&gt;-100&lt;/type&gt;&lt;subtype&gt;-100&lt;/subtype&gt;&lt;uuid&gt;D6D6E31E-1924-44B8-ABBD-37C0BCE454BA&lt;/uuid&gt;&lt;/publication&gt;&lt;/bundle&gt;&lt;authors&gt;&lt;author&gt;&lt;firstName&gt;Aaron&lt;/firstName&gt;&lt;middleNames&gt;R&lt;/middleNames&gt;&lt;lastName&gt;Tipton&lt;/lastName&gt;&lt;/author&gt;&lt;author&gt;&lt;firstName&gt;Michael&lt;/firstName&gt;&lt;lastName&gt;Tipton&lt;/lastName&gt;&lt;/author&gt;&lt;author&gt;&lt;firstName&gt;Tim&lt;/firstName&gt;&lt;lastName&gt;Yen&lt;/lastName&gt;&lt;/author&gt;&lt;author&gt;&lt;firstName&gt;Song-Tao&lt;/firstName&gt;&lt;lastName&gt;Liu&lt;/lastName&gt;&lt;/author&gt;&lt;/authors&gt;&lt;/publication&gt;&lt;/publications&gt;&lt;cites&gt;&lt;/cites&gt;&lt;/citation&gt;</w:instrText>
      </w:r>
      <w:r w:rsidR="00BF5CD7" w:rsidRPr="00E5223D">
        <w:rPr>
          <w:rFonts w:ascii="Times" w:hAnsi="Times" w:cs="Times New Roman"/>
          <w:sz w:val="22"/>
          <w:szCs w:val="22"/>
          <w:rPrChange w:id="1019" w:author="Kevin Corbett" w:date="2015-04-04T11:23:00Z">
            <w:rPr>
              <w:rFonts w:ascii="Times" w:hAnsi="Times" w:cs="Times New Roman"/>
              <w:sz w:val="22"/>
              <w:szCs w:val="22"/>
            </w:rPr>
          </w:rPrChange>
        </w:rPr>
        <w:fldChar w:fldCharType="separate"/>
      </w:r>
      <w:ins w:id="1020" w:author="Kevin Corbett" w:date="2015-04-01T17:57:00Z">
        <w:r w:rsidR="00BF5CD7" w:rsidRPr="00E5223D">
          <w:rPr>
            <w:rFonts w:ascii="Times" w:hAnsi="Times" w:cs="Times"/>
            <w:sz w:val="22"/>
            <w:szCs w:val="22"/>
          </w:rPr>
          <w:t>(Tipton et al., 2011a)</w:t>
        </w:r>
        <w:r w:rsidR="00BF5CD7" w:rsidRPr="00E5223D">
          <w:rPr>
            <w:rFonts w:ascii="Times" w:hAnsi="Times" w:cs="Times New Roman"/>
            <w:sz w:val="22"/>
            <w:szCs w:val="22"/>
          </w:rPr>
          <w:fldChar w:fldCharType="end"/>
        </w:r>
      </w:ins>
      <w:ins w:id="1021" w:author="Kevin Corbett" w:date="2015-04-01T16:56:00Z">
        <w:r w:rsidR="00F8606C" w:rsidRPr="00A7145A">
          <w:rPr>
            <w:rFonts w:ascii="Times" w:hAnsi="Times" w:cs="Times New Roman"/>
            <w:sz w:val="22"/>
            <w:szCs w:val="22"/>
          </w:rPr>
          <w:t>)</w:t>
        </w:r>
      </w:ins>
      <w:del w:id="1022" w:author="Kevin Corbett" w:date="2015-04-01T14:45:00Z">
        <w:r w:rsidR="00892463" w:rsidRPr="00E5223D" w:rsidDel="003D300C">
          <w:rPr>
            <w:rFonts w:ascii="Times" w:hAnsi="Times" w:cs="Times New Roman"/>
            <w:sz w:val="22"/>
            <w:szCs w:val="22"/>
          </w:rPr>
          <w:delText xml:space="preserve"> outside of mitosis</w:delText>
        </w:r>
      </w:del>
      <w:del w:id="1023" w:author="Kevin Corbett" w:date="2015-04-01T16:03:00Z">
        <w:r w:rsidR="00892463" w:rsidRPr="009C41BF" w:rsidDel="00A35977">
          <w:rPr>
            <w:rFonts w:ascii="Times" w:hAnsi="Times" w:cs="Times New Roman"/>
            <w:sz w:val="22"/>
            <w:szCs w:val="22"/>
          </w:rPr>
          <w:delText>,</w:delText>
        </w:r>
      </w:del>
      <w:r w:rsidR="00892463" w:rsidRPr="009C41BF">
        <w:rPr>
          <w:rFonts w:ascii="Times" w:hAnsi="Times" w:cs="Times New Roman"/>
          <w:sz w:val="22"/>
          <w:szCs w:val="22"/>
        </w:rPr>
        <w:t xml:space="preserve"> and also ensur</w:t>
      </w:r>
      <w:ins w:id="1024" w:author="Kevin Corbett" w:date="2015-04-13T17:34:00Z">
        <w:r w:rsidR="004C0971">
          <w:rPr>
            <w:rFonts w:ascii="Times" w:hAnsi="Times" w:cs="Times New Roman"/>
            <w:sz w:val="22"/>
            <w:szCs w:val="22"/>
          </w:rPr>
          <w:t>ing</w:t>
        </w:r>
      </w:ins>
      <w:del w:id="1025" w:author="Kevin Corbett" w:date="2015-04-13T17:34:00Z">
        <w:r w:rsidR="00892463" w:rsidRPr="009C41BF" w:rsidDel="004C0971">
          <w:rPr>
            <w:rFonts w:ascii="Times" w:hAnsi="Times" w:cs="Times New Roman"/>
            <w:sz w:val="22"/>
            <w:szCs w:val="22"/>
          </w:rPr>
          <w:delText>e</w:delText>
        </w:r>
      </w:del>
      <w:r w:rsidR="00892463" w:rsidRPr="009C41BF">
        <w:rPr>
          <w:rFonts w:ascii="Times" w:hAnsi="Times" w:cs="Times New Roman"/>
          <w:sz w:val="22"/>
          <w:szCs w:val="22"/>
        </w:rPr>
        <w:t xml:space="preserve"> a sufficient supply of O-MAD2 </w:t>
      </w:r>
      <w:ins w:id="1026" w:author="Kevin Corbett" w:date="2015-04-01T17:04:00Z">
        <w:r w:rsidR="00897881" w:rsidRPr="009C41BF">
          <w:rPr>
            <w:rFonts w:ascii="Times" w:hAnsi="Times" w:cs="Times New Roman"/>
            <w:sz w:val="22"/>
            <w:szCs w:val="22"/>
          </w:rPr>
          <w:t xml:space="preserve">for </w:t>
        </w:r>
      </w:ins>
      <w:del w:id="1027" w:author="Kevin Corbett" w:date="2015-04-01T17:04:00Z">
        <w:r w:rsidR="00892463" w:rsidRPr="009C41BF" w:rsidDel="00897881">
          <w:rPr>
            <w:rFonts w:ascii="Times" w:hAnsi="Times" w:cs="Times New Roman"/>
            <w:sz w:val="22"/>
            <w:szCs w:val="22"/>
          </w:rPr>
          <w:delText xml:space="preserve">as the </w:delText>
        </w:r>
      </w:del>
      <w:r w:rsidR="00892463" w:rsidRPr="004E262E">
        <w:rPr>
          <w:rFonts w:ascii="Times" w:hAnsi="Times" w:cs="Times New Roman"/>
          <w:sz w:val="22"/>
          <w:szCs w:val="22"/>
        </w:rPr>
        <w:t xml:space="preserve">SAC </w:t>
      </w:r>
      <w:del w:id="1028" w:author="Kevin Corbett" w:date="2015-04-01T17:04:00Z">
        <w:r w:rsidR="00892463" w:rsidRPr="004E262E" w:rsidDel="00897881">
          <w:rPr>
            <w:rFonts w:ascii="Times" w:hAnsi="Times" w:cs="Times New Roman"/>
            <w:sz w:val="22"/>
            <w:szCs w:val="22"/>
          </w:rPr>
          <w:delText xml:space="preserve">is </w:delText>
        </w:r>
      </w:del>
      <w:r w:rsidR="00892463" w:rsidRPr="004E262E">
        <w:rPr>
          <w:rFonts w:ascii="Times" w:hAnsi="Times" w:cs="Times New Roman"/>
          <w:sz w:val="22"/>
          <w:szCs w:val="22"/>
        </w:rPr>
        <w:t>activat</w:t>
      </w:r>
      <w:ins w:id="1029" w:author="Kevin Corbett" w:date="2015-04-01T17:05:00Z">
        <w:r w:rsidR="00897881" w:rsidRPr="00863CF6">
          <w:rPr>
            <w:rFonts w:ascii="Times" w:hAnsi="Times" w:cs="Times New Roman"/>
            <w:sz w:val="22"/>
            <w:szCs w:val="22"/>
          </w:rPr>
          <w:t>ion</w:t>
        </w:r>
      </w:ins>
      <w:del w:id="1030" w:author="Kevin Corbett" w:date="2015-04-01T17:04:00Z">
        <w:r w:rsidR="00892463" w:rsidRPr="00863CF6" w:rsidDel="00897881">
          <w:rPr>
            <w:rFonts w:ascii="Times" w:hAnsi="Times" w:cs="Times New Roman"/>
            <w:sz w:val="22"/>
            <w:szCs w:val="22"/>
          </w:rPr>
          <w:delText>ed</w:delText>
        </w:r>
      </w:del>
      <w:r w:rsidR="00892463" w:rsidRPr="00863CF6">
        <w:rPr>
          <w:rFonts w:ascii="Times" w:hAnsi="Times" w:cs="Times New Roman"/>
          <w:sz w:val="22"/>
          <w:szCs w:val="22"/>
        </w:rPr>
        <w:t xml:space="preserve"> in prometaphase</w:t>
      </w:r>
      <w:r w:rsidR="005B492C" w:rsidRPr="00863CF6">
        <w:rPr>
          <w:rFonts w:ascii="Times" w:hAnsi="Times" w:cs="Times New Roman"/>
          <w:sz w:val="22"/>
          <w:szCs w:val="22"/>
        </w:rPr>
        <w:t>. An important remaining question is how the compet</w:t>
      </w:r>
      <w:r w:rsidR="005B492C" w:rsidRPr="00D0390A">
        <w:rPr>
          <w:rFonts w:ascii="Times" w:hAnsi="Times" w:cs="Times New Roman"/>
          <w:sz w:val="22"/>
          <w:szCs w:val="22"/>
        </w:rPr>
        <w:t>ing pathways for MCC assembly and disassembly are balanced and regulated throughout the cell cycle: do p31(comet) and TRIP13 constantly disassemble MCC at a low level during prometaphase and metaphase, with this activity becoming dominant only after new MC</w:t>
      </w:r>
      <w:r w:rsidR="005B492C" w:rsidRPr="00924B21">
        <w:rPr>
          <w:rFonts w:ascii="Times" w:hAnsi="Times" w:cs="Times New Roman"/>
          <w:sz w:val="22"/>
          <w:szCs w:val="22"/>
        </w:rPr>
        <w:t>C assembly is ceased, or is the activity of p31(comet) and TRIP13 suppressed during metaphase by additional</w:t>
      </w:r>
      <w:del w:id="1031" w:author="Kevin Corbett" w:date="2015-04-01T18:05:00Z">
        <w:r w:rsidR="005B492C" w:rsidRPr="00924B21" w:rsidDel="00AC7998">
          <w:rPr>
            <w:rFonts w:ascii="Times" w:hAnsi="Times" w:cs="Times New Roman"/>
            <w:sz w:val="22"/>
            <w:szCs w:val="22"/>
          </w:rPr>
          <w:delText>,</w:delText>
        </w:r>
      </w:del>
      <w:r w:rsidR="005B492C" w:rsidRPr="00924B21">
        <w:rPr>
          <w:rFonts w:ascii="Times" w:hAnsi="Times" w:cs="Times New Roman"/>
          <w:sz w:val="22"/>
          <w:szCs w:val="22"/>
        </w:rPr>
        <w:t xml:space="preserve"> </w:t>
      </w:r>
      <w:del w:id="1032" w:author="Kevin Corbett" w:date="2015-04-01T18:05:00Z">
        <w:r w:rsidR="005B492C" w:rsidRPr="00924B21" w:rsidDel="00AC7998">
          <w:rPr>
            <w:rFonts w:ascii="Times" w:hAnsi="Times" w:cs="Times New Roman"/>
            <w:sz w:val="22"/>
            <w:szCs w:val="22"/>
          </w:rPr>
          <w:delText xml:space="preserve">yet to be identified </w:delText>
        </w:r>
      </w:del>
      <w:r w:rsidR="005B492C" w:rsidRPr="00924B21">
        <w:rPr>
          <w:rFonts w:ascii="Times" w:hAnsi="Times" w:cs="Times New Roman"/>
          <w:sz w:val="22"/>
          <w:szCs w:val="22"/>
        </w:rPr>
        <w:t>mechanisms?</w:t>
      </w:r>
      <w:ins w:id="1033" w:author="Kevin Corbett" w:date="2015-04-01T18:05:00Z">
        <w:r w:rsidR="00AC7998" w:rsidRPr="00924B21">
          <w:rPr>
            <w:rFonts w:ascii="Times" w:hAnsi="Times" w:cs="Times New Roman"/>
            <w:sz w:val="22"/>
            <w:szCs w:val="22"/>
          </w:rPr>
          <w:t xml:space="preserve"> Recently it was shown that</w:t>
        </w:r>
      </w:ins>
      <w:ins w:id="1034" w:author="Kevin Corbett" w:date="2015-04-02T10:57:00Z">
        <w:r w:rsidR="00EE4430" w:rsidRPr="00924B21">
          <w:rPr>
            <w:rFonts w:ascii="Times" w:hAnsi="Times" w:cs="Times New Roman"/>
            <w:sz w:val="22"/>
            <w:szCs w:val="22"/>
          </w:rPr>
          <w:t xml:space="preserve"> human</w:t>
        </w:r>
      </w:ins>
      <w:ins w:id="1035" w:author="Kevin Corbett" w:date="2015-04-01T18:05:00Z">
        <w:r w:rsidR="00AC7998" w:rsidRPr="00924B21">
          <w:rPr>
            <w:rFonts w:ascii="Times" w:hAnsi="Times" w:cs="Times New Roman"/>
            <w:sz w:val="22"/>
            <w:szCs w:val="22"/>
          </w:rPr>
          <w:t xml:space="preserve"> p31(comet) is phosphorylated specifically in mitosis, and that phosphorylation </w:t>
        </w:r>
      </w:ins>
      <w:ins w:id="1036" w:author="Kevin Corbett" w:date="2015-04-01T18:13:00Z">
        <w:r w:rsidR="003864A7" w:rsidRPr="00924B21">
          <w:rPr>
            <w:rFonts w:ascii="Times" w:hAnsi="Times" w:cs="Times New Roman"/>
            <w:sz w:val="22"/>
            <w:szCs w:val="22"/>
          </w:rPr>
          <w:t>lowers</w:t>
        </w:r>
      </w:ins>
      <w:ins w:id="1037" w:author="Kevin Corbett" w:date="2015-04-01T18:05:00Z">
        <w:r w:rsidR="00AC7998" w:rsidRPr="00924B21">
          <w:rPr>
            <w:rFonts w:ascii="Times" w:hAnsi="Times" w:cs="Times New Roman"/>
            <w:sz w:val="22"/>
            <w:szCs w:val="22"/>
          </w:rPr>
          <w:t xml:space="preserve"> the affinity of p31(comet) for MAD2</w:t>
        </w:r>
      </w:ins>
      <w:ins w:id="1038" w:author="Kevin Corbett" w:date="2015-04-01T18:07:00Z">
        <w:r w:rsidR="00AC7998" w:rsidRPr="00924B21">
          <w:rPr>
            <w:rFonts w:ascii="Times" w:hAnsi="Times" w:cs="Times New Roman"/>
            <w:sz w:val="22"/>
            <w:szCs w:val="22"/>
          </w:rPr>
          <w:t xml:space="preserve"> </w:t>
        </w:r>
      </w:ins>
      <w:r w:rsidR="00D30324" w:rsidRPr="00E5223D">
        <w:rPr>
          <w:rFonts w:ascii="Times" w:hAnsi="Times" w:cs="Times New Roman"/>
          <w:sz w:val="22"/>
          <w:szCs w:val="22"/>
        </w:rPr>
        <w:fldChar w:fldCharType="begin"/>
      </w:r>
      <w:r w:rsidR="00EF2648">
        <w:rPr>
          <w:rFonts w:ascii="Times" w:hAnsi="Times" w:cs="Times New Roman"/>
          <w:sz w:val="22"/>
          <w:szCs w:val="22"/>
        </w:rPr>
        <w:instrText xml:space="preserve"> ADDIN PAPERS2_CITATIONS &lt;citation&gt;&lt;uuid&gt;6590A1D2-FC6A-4CFB-9F89-152119784C49&lt;/uuid&gt;&lt;priority&gt;50&lt;/priority&gt;&lt;publications&gt;&lt;publication&gt;&lt;uuid&gt;38AB5124-9015-410A-8FA4-F01F71E19A69&lt;/uuid&gt;&lt;volume&gt;289&lt;/volume&gt;&lt;doi&gt;10.1074/jbc.M113.520841&lt;/doi&gt;&lt;startpage&gt;11367&lt;/startpage&gt;&lt;publication_date&gt;99201404181200000000222000&lt;/publication_date&gt;&lt;url&gt;http://www.jbc.org/content/289/16/11367.full&lt;/url&gt;&lt;type&gt;400&lt;/type&gt;&lt;title&gt;Phosphorylation regulates the p31Comet-mitotic arrest-deficient 2 (Mad2) interaction to promote spindle assembly checkpoint (SAC) activity.&lt;/title&gt;&lt;publisher&gt;American Society for Biochemistry and Molecular Biology&lt;/publisher&gt;&lt;institution&gt;From the Department of Cancer Biology, Lerner Research Institute, Cleveland, Ohio 44195.&lt;/institution&gt;&lt;number&gt;16&lt;/number&gt;&lt;subtype&gt;400&lt;/subtype&gt;&lt;endpage&gt;11373&lt;/endpage&gt;&lt;bundle&gt;&lt;publication&gt;&lt;title&gt;Journal of Biological Chemistry&lt;/title&gt;&lt;type&gt;-100&lt;/type&gt;&lt;subtype&gt;-100&lt;/subtype&gt;&lt;uuid&gt;304E3662-5D50-46B0-9416-4C89CA3E3067&lt;/uuid&gt;&lt;/publication&gt;&lt;/bundle&gt;&lt;authors&gt;&lt;author&gt;&lt;firstName&gt;Dipali&lt;/firstName&gt;&lt;middleNames&gt;A&lt;/middleNames&gt;&lt;lastName&gt;Date&lt;/lastName&gt;&lt;/author&gt;&lt;author&gt;&lt;firstName&gt;Amy&lt;/firstName&gt;&lt;middleNames&gt;C&lt;/middleNames&gt;&lt;lastName&gt;Burrows&lt;/lastName&gt;&lt;/author&gt;&lt;author&gt;&lt;firstName&gt;Matthew&lt;/firstName&gt;&lt;middleNames&gt;K&lt;/middleNames&gt;&lt;lastName&gt;Summers&lt;/lastName&gt;&lt;/author&gt;&lt;/authors&gt;&lt;/publication&gt;&lt;/publications&gt;&lt;cites&gt;&lt;/cites&gt;&lt;/citation&gt;</w:instrText>
      </w:r>
      <w:r w:rsidR="00D30324" w:rsidRPr="00E5223D">
        <w:rPr>
          <w:rFonts w:ascii="Times" w:hAnsi="Times" w:cs="Times New Roman"/>
          <w:sz w:val="22"/>
          <w:szCs w:val="22"/>
          <w:rPrChange w:id="1039" w:author="Kevin Corbett" w:date="2015-04-04T11:23:00Z">
            <w:rPr>
              <w:rFonts w:ascii="Times" w:hAnsi="Times" w:cs="Times New Roman"/>
              <w:sz w:val="22"/>
              <w:szCs w:val="22"/>
            </w:rPr>
          </w:rPrChange>
        </w:rPr>
        <w:fldChar w:fldCharType="separate"/>
      </w:r>
      <w:r w:rsidR="00D30324" w:rsidRPr="00E5223D">
        <w:rPr>
          <w:rFonts w:ascii="Times" w:hAnsi="Times" w:cs="Times"/>
          <w:sz w:val="22"/>
          <w:szCs w:val="22"/>
        </w:rPr>
        <w:t>(Date et al., 2014)</w:t>
      </w:r>
      <w:r w:rsidR="00D30324" w:rsidRPr="00E5223D">
        <w:rPr>
          <w:rFonts w:ascii="Times" w:hAnsi="Times" w:cs="Times New Roman"/>
          <w:sz w:val="22"/>
          <w:szCs w:val="22"/>
        </w:rPr>
        <w:fldChar w:fldCharType="end"/>
      </w:r>
      <w:ins w:id="1040" w:author="Kevin Corbett" w:date="2015-04-01T18:05:00Z">
        <w:r w:rsidR="00EE4430" w:rsidRPr="00A7145A">
          <w:rPr>
            <w:rFonts w:ascii="Times" w:hAnsi="Times" w:cs="Times New Roman"/>
            <w:sz w:val="22"/>
            <w:szCs w:val="22"/>
          </w:rPr>
          <w:t xml:space="preserve">. While the phosphorylated residue (Ser102) is not </w:t>
        </w:r>
      </w:ins>
      <w:ins w:id="1041" w:author="Kevin Corbett" w:date="2015-04-02T10:57:00Z">
        <w:r w:rsidR="00EE4430" w:rsidRPr="00A7145A">
          <w:rPr>
            <w:rFonts w:ascii="Times" w:hAnsi="Times" w:cs="Times New Roman"/>
            <w:sz w:val="22"/>
            <w:szCs w:val="22"/>
          </w:rPr>
          <w:t>universally</w:t>
        </w:r>
      </w:ins>
      <w:ins w:id="1042" w:author="Kevin Corbett" w:date="2015-04-01T18:05:00Z">
        <w:r w:rsidR="00EE4430" w:rsidRPr="00E5223D">
          <w:rPr>
            <w:rFonts w:ascii="Times" w:hAnsi="Times" w:cs="Times New Roman"/>
            <w:sz w:val="22"/>
            <w:szCs w:val="22"/>
          </w:rPr>
          <w:t xml:space="preserve"> conserved</w:t>
        </w:r>
      </w:ins>
      <w:ins w:id="1043" w:author="Kevin Corbett" w:date="2015-04-02T10:57:00Z">
        <w:r w:rsidR="00EE4430" w:rsidRPr="009C41BF">
          <w:rPr>
            <w:rFonts w:ascii="Times" w:hAnsi="Times" w:cs="Times New Roman"/>
            <w:sz w:val="22"/>
            <w:szCs w:val="22"/>
          </w:rPr>
          <w:t xml:space="preserve"> in p31(comet) orthologs</w:t>
        </w:r>
      </w:ins>
      <w:ins w:id="1044" w:author="Kevin Corbett" w:date="2015-04-01T18:05:00Z">
        <w:r w:rsidR="00EE4430" w:rsidRPr="009C41BF">
          <w:rPr>
            <w:rFonts w:ascii="Times" w:hAnsi="Times" w:cs="Times New Roman"/>
            <w:sz w:val="22"/>
            <w:szCs w:val="22"/>
          </w:rPr>
          <w:t>,</w:t>
        </w:r>
        <w:r w:rsidR="00AC7998" w:rsidRPr="009C41BF">
          <w:rPr>
            <w:rFonts w:ascii="Times" w:hAnsi="Times" w:cs="Times New Roman"/>
            <w:sz w:val="22"/>
            <w:szCs w:val="22"/>
          </w:rPr>
          <w:t xml:space="preserve"> </w:t>
        </w:r>
      </w:ins>
      <w:ins w:id="1045" w:author="Kevin Corbett" w:date="2015-04-02T10:46:00Z">
        <w:r w:rsidR="00EE4430" w:rsidRPr="009C41BF">
          <w:rPr>
            <w:rFonts w:ascii="Times" w:hAnsi="Times" w:cs="Times New Roman"/>
            <w:sz w:val="22"/>
            <w:szCs w:val="22"/>
          </w:rPr>
          <w:t>this resul</w:t>
        </w:r>
        <w:r w:rsidR="00EE4430" w:rsidRPr="004E262E">
          <w:rPr>
            <w:rFonts w:ascii="Times" w:hAnsi="Times" w:cs="Times New Roman"/>
            <w:sz w:val="22"/>
            <w:szCs w:val="22"/>
          </w:rPr>
          <w:t>t nonetheless</w:t>
        </w:r>
      </w:ins>
      <w:ins w:id="1046" w:author="Kevin Corbett" w:date="2015-04-01T18:14:00Z">
        <w:r w:rsidR="00763E8F" w:rsidRPr="004E262E">
          <w:rPr>
            <w:rFonts w:ascii="Times" w:hAnsi="Times" w:cs="Times New Roman"/>
            <w:sz w:val="22"/>
            <w:szCs w:val="22"/>
          </w:rPr>
          <w:t xml:space="preserve"> </w:t>
        </w:r>
      </w:ins>
      <w:ins w:id="1047" w:author="Kevin Corbett" w:date="2015-04-01T18:06:00Z">
        <w:r w:rsidR="00AC7998" w:rsidRPr="004E262E">
          <w:rPr>
            <w:rFonts w:ascii="Times" w:hAnsi="Times" w:cs="Times New Roman"/>
            <w:sz w:val="22"/>
            <w:szCs w:val="22"/>
          </w:rPr>
          <w:t xml:space="preserve">represents one </w:t>
        </w:r>
      </w:ins>
      <w:ins w:id="1048" w:author="Kevin Corbett" w:date="2015-04-02T10:46:00Z">
        <w:r w:rsidR="00EE4430" w:rsidRPr="00863CF6">
          <w:rPr>
            <w:rFonts w:ascii="Times" w:hAnsi="Times" w:cs="Times New Roman"/>
            <w:sz w:val="22"/>
            <w:szCs w:val="22"/>
          </w:rPr>
          <w:t xml:space="preserve">potential mechanism for </w:t>
        </w:r>
      </w:ins>
      <w:ins w:id="1049" w:author="Kevin Corbett" w:date="2015-04-04T13:01:00Z">
        <w:r w:rsidR="00E35D8D">
          <w:rPr>
            <w:rFonts w:ascii="Times" w:hAnsi="Times" w:cs="Times New Roman"/>
            <w:sz w:val="22"/>
            <w:szCs w:val="22"/>
          </w:rPr>
          <w:t>suppressing</w:t>
        </w:r>
      </w:ins>
      <w:ins w:id="1050" w:author="Kevin Corbett" w:date="2015-04-01T18:14:00Z">
        <w:r w:rsidR="00763E8F" w:rsidRPr="00E35D8D">
          <w:rPr>
            <w:rFonts w:ascii="Times" w:hAnsi="Times" w:cs="Times New Roman"/>
            <w:sz w:val="22"/>
            <w:szCs w:val="22"/>
          </w:rPr>
          <w:t xml:space="preserve"> TRIP13-mediated </w:t>
        </w:r>
      </w:ins>
      <w:ins w:id="1051" w:author="Kevin Corbett" w:date="2015-04-01T18:06:00Z">
        <w:r w:rsidR="00AC7998" w:rsidRPr="00E35D8D">
          <w:rPr>
            <w:rFonts w:ascii="Times" w:hAnsi="Times" w:cs="Times New Roman"/>
            <w:sz w:val="22"/>
            <w:szCs w:val="22"/>
          </w:rPr>
          <w:t xml:space="preserve">MCC disassembly </w:t>
        </w:r>
      </w:ins>
      <w:ins w:id="1052" w:author="Kevin Corbett" w:date="2015-04-02T10:46:00Z">
        <w:r w:rsidR="00EE4430" w:rsidRPr="00E35D8D">
          <w:rPr>
            <w:rFonts w:ascii="Times" w:hAnsi="Times" w:cs="Times New Roman"/>
            <w:sz w:val="22"/>
            <w:szCs w:val="22"/>
          </w:rPr>
          <w:t>specifically during mitosis</w:t>
        </w:r>
      </w:ins>
      <w:ins w:id="1053" w:author="Kevin Corbett" w:date="2015-04-01T18:05:00Z">
        <w:r w:rsidR="00AC7998" w:rsidRPr="00E35D8D">
          <w:rPr>
            <w:rFonts w:ascii="Times" w:hAnsi="Times" w:cs="Times New Roman"/>
            <w:sz w:val="22"/>
            <w:szCs w:val="22"/>
          </w:rPr>
          <w:t>.</w:t>
        </w:r>
      </w:ins>
    </w:p>
    <w:p w14:paraId="500B37BB" w14:textId="19A4A0E4" w:rsidR="00B65365" w:rsidRPr="009C41BF" w:rsidRDefault="005B492C" w:rsidP="007042B1">
      <w:pPr>
        <w:spacing w:after="120" w:line="480" w:lineRule="auto"/>
        <w:rPr>
          <w:rFonts w:ascii="Times" w:hAnsi="Times" w:cs="Times New Roman"/>
          <w:sz w:val="22"/>
          <w:szCs w:val="22"/>
        </w:rPr>
      </w:pPr>
      <w:r w:rsidRPr="00A7145A">
        <w:rPr>
          <w:rFonts w:ascii="Times" w:hAnsi="Times" w:cs="Times New Roman"/>
          <w:sz w:val="22"/>
          <w:szCs w:val="22"/>
        </w:rPr>
        <w:t xml:space="preserve">The ability of TRIP13 to disengage the safety-belt motif of MAD2 strongly suggests a parallel mechanism for </w:t>
      </w:r>
      <w:r w:rsidR="003129F6" w:rsidRPr="00A7145A">
        <w:rPr>
          <w:rFonts w:ascii="Times" w:hAnsi="Times" w:cs="Times New Roman"/>
          <w:sz w:val="22"/>
          <w:szCs w:val="22"/>
        </w:rPr>
        <w:t xml:space="preserve">its remodeling/removal </w:t>
      </w:r>
      <w:r w:rsidRPr="00A7145A">
        <w:rPr>
          <w:rFonts w:ascii="Times" w:hAnsi="Times" w:cs="Times New Roman"/>
          <w:sz w:val="22"/>
          <w:szCs w:val="22"/>
        </w:rPr>
        <w:t xml:space="preserve">of HORMAD </w:t>
      </w:r>
      <w:r w:rsidR="003129F6" w:rsidRPr="00A7145A">
        <w:rPr>
          <w:rFonts w:ascii="Times" w:hAnsi="Times" w:cs="Times New Roman"/>
          <w:sz w:val="22"/>
          <w:szCs w:val="22"/>
        </w:rPr>
        <w:t xml:space="preserve">proteins along </w:t>
      </w:r>
      <w:r w:rsidRPr="00A7145A">
        <w:rPr>
          <w:rFonts w:ascii="Times" w:hAnsi="Times" w:cs="Times New Roman"/>
          <w:sz w:val="22"/>
          <w:szCs w:val="22"/>
        </w:rPr>
        <w:t>chromosomes</w:t>
      </w:r>
      <w:r w:rsidR="003129F6" w:rsidRPr="00A7145A">
        <w:rPr>
          <w:rFonts w:ascii="Times" w:hAnsi="Times" w:cs="Times New Roman"/>
          <w:sz w:val="22"/>
          <w:szCs w:val="22"/>
        </w:rPr>
        <w:t xml:space="preserve"> in meiotic prophase (</w:t>
      </w:r>
      <w:r w:rsidR="003129F6" w:rsidRPr="00A7145A">
        <w:rPr>
          <w:rFonts w:ascii="Times" w:hAnsi="Times" w:cs="Times New Roman"/>
          <w:b/>
          <w:sz w:val="22"/>
          <w:szCs w:val="22"/>
          <w:rPrChange w:id="1054" w:author="Kevin Corbett" w:date="2015-04-04T11:23:00Z">
            <w:rPr>
              <w:rFonts w:ascii="Times" w:hAnsi="Times" w:cs="Times New Roman"/>
              <w:b/>
              <w:color w:val="0000FF"/>
              <w:sz w:val="22"/>
              <w:szCs w:val="22"/>
            </w:rPr>
          </w:rPrChange>
        </w:rPr>
        <w:t xml:space="preserve">Figure </w:t>
      </w:r>
      <w:ins w:id="1055" w:author="Kevin Corbett" w:date="2015-04-01T16:15:00Z">
        <w:r w:rsidR="00593A8D" w:rsidRPr="00A7145A">
          <w:rPr>
            <w:rFonts w:ascii="Times" w:hAnsi="Times" w:cs="Times New Roman"/>
            <w:b/>
            <w:sz w:val="22"/>
            <w:szCs w:val="22"/>
            <w:rPrChange w:id="1056" w:author="Kevin Corbett" w:date="2015-04-04T11:23:00Z">
              <w:rPr>
                <w:rFonts w:ascii="Times" w:hAnsi="Times" w:cs="Times New Roman"/>
                <w:b/>
                <w:color w:val="0000FF"/>
                <w:sz w:val="22"/>
                <w:szCs w:val="22"/>
              </w:rPr>
            </w:rPrChange>
          </w:rPr>
          <w:t>8</w:t>
        </w:r>
      </w:ins>
      <w:del w:id="1057" w:author="Kevin Corbett" w:date="2015-04-01T16:15:00Z">
        <w:r w:rsidR="003129F6" w:rsidRPr="00A7145A" w:rsidDel="00593A8D">
          <w:rPr>
            <w:rFonts w:ascii="Times" w:hAnsi="Times" w:cs="Times New Roman"/>
            <w:b/>
            <w:sz w:val="22"/>
            <w:szCs w:val="22"/>
            <w:rPrChange w:id="1058" w:author="Kevin Corbett" w:date="2015-04-04T11:23:00Z">
              <w:rPr>
                <w:rFonts w:ascii="Times" w:hAnsi="Times" w:cs="Times New Roman"/>
                <w:b/>
                <w:color w:val="0000FF"/>
                <w:sz w:val="22"/>
                <w:szCs w:val="22"/>
              </w:rPr>
            </w:rPrChange>
          </w:rPr>
          <w:delText>7</w:delText>
        </w:r>
      </w:del>
      <w:r w:rsidR="003129F6" w:rsidRPr="00A7145A">
        <w:rPr>
          <w:rFonts w:ascii="Times" w:hAnsi="Times" w:cs="Times New Roman"/>
          <w:b/>
          <w:sz w:val="22"/>
          <w:szCs w:val="22"/>
          <w:rPrChange w:id="1059" w:author="Kevin Corbett" w:date="2015-04-04T11:23:00Z">
            <w:rPr>
              <w:rFonts w:ascii="Times" w:hAnsi="Times" w:cs="Times New Roman"/>
              <w:b/>
              <w:color w:val="0000FF"/>
              <w:sz w:val="22"/>
              <w:szCs w:val="22"/>
            </w:rPr>
          </w:rPrChange>
        </w:rPr>
        <w:t>C</w:t>
      </w:r>
      <w:r w:rsidR="003129F6" w:rsidRPr="00A7145A">
        <w:rPr>
          <w:rFonts w:ascii="Times" w:hAnsi="Times" w:cs="Times New Roman"/>
          <w:sz w:val="22"/>
          <w:szCs w:val="22"/>
        </w:rPr>
        <w:t>)</w:t>
      </w:r>
      <w:r w:rsidRPr="00E5223D">
        <w:rPr>
          <w:rFonts w:ascii="Times" w:hAnsi="Times" w:cs="Times New Roman"/>
          <w:sz w:val="22"/>
          <w:szCs w:val="22"/>
        </w:rPr>
        <w:t>. We have previously shown that the meiotic HORMADs assemble into hierarchical head-to-tail complexes through safety-belt interactions, and that these interactions are crucial for meiotic DNA break formation, inter-homolog rec</w:t>
      </w:r>
      <w:r w:rsidRPr="009C41BF">
        <w:rPr>
          <w:rFonts w:ascii="Times" w:hAnsi="Times" w:cs="Times New Roman"/>
          <w:sz w:val="22"/>
          <w:szCs w:val="22"/>
        </w:rPr>
        <w:t xml:space="preserve">ombination, and chromosome segregation </w:t>
      </w:r>
      <w:r w:rsidR="00A3560F" w:rsidRPr="00E5223D">
        <w:rPr>
          <w:rFonts w:ascii="Times" w:hAnsi="Times" w:cs="Times"/>
          <w:sz w:val="22"/>
          <w:szCs w:val="22"/>
        </w:rPr>
        <w:fldChar w:fldCharType="begin"/>
      </w:r>
      <w:r w:rsidR="00EF2648">
        <w:rPr>
          <w:rFonts w:ascii="Times" w:hAnsi="Times" w:cs="Times"/>
          <w:sz w:val="22"/>
          <w:szCs w:val="22"/>
        </w:rPr>
        <w:instrText xml:space="preserve"> ADDIN PAPERS2_CITATIONS &lt;citation&gt;&lt;uuid&gt;CFAFC3B2-2363-4B00-B510-09A471735353&lt;/uuid&gt;&lt;priority&gt;48&lt;/priority&gt;&lt;publications&gt;&lt;publication&gt;&lt;uuid&gt;1C62618F-091D-4308-AFC5-74A84C8F85A7&lt;/uuid&gt;&lt;volume&gt;31&lt;/volume&gt;&lt;accepted_date&gt;99201409231200000000222000&lt;/accepted_date&gt;&lt;doi&gt;10.1016/j.devcel.2014.09.013&lt;/doi&gt;&lt;startpage&gt;487&lt;/startpage&gt;&lt;revision_date&gt;99201407291200000000222000&lt;/revision_date&gt;&lt;publication_date&gt;99201411241200000000222000&lt;/publication_date&gt;&lt;url&gt;http://linkinghub.elsevier.com/retrieve/pii/S1534580714006194&lt;/url&gt;&lt;type&gt;400&lt;/type&gt;&lt;title&gt;The Chromosome Axis Controls Meiotic Events through a Hierarchical Assembly of HORMA Domain Proteins.&lt;/title&gt;&lt;submission_date&gt;99201405021200000000222000&lt;/submission_date&gt;&lt;number&gt;4&lt;/number&gt;&lt;institution&gt;Department of Molecular and Cell Biology, University of California, Berkeley, Berkeley, CA 94720-3220, USA; Howard Hughes Medical Institute, 4000 Jones Bridge Road, Chevy Chase, MD 20815, USA; Life Sciences Division, Department of Genome Dynamics, Lawrence Berkeley National Laboratory, Berkeley, CA 94720, USA; California Institute for Quantitative Biosciences, Berkeley, CA 94720, USA.&lt;/institution&gt;&lt;subtype&gt;400&lt;/subtype&gt;&lt;endpage&gt;502&lt;/endpage&gt;&lt;bundle&gt;&lt;publication&gt;&lt;title&gt;Developmental cell&lt;/title&gt;&lt;type&gt;-100&lt;/type&gt;&lt;subtype&gt;-100&lt;/subtype&gt;&lt;uuid&gt;E94B58A3-7F6F-4056-A50D-8000533F0134&lt;/uuid&gt;&lt;/publication&gt;&lt;/bundle&gt;&lt;authors&gt;&lt;author&gt;&lt;firstName&gt;Yumi&lt;/firstName&gt;&lt;lastName&gt;Kim&lt;/lastName&gt;&lt;/author&gt;&lt;author&gt;&lt;firstName&gt;Scott&lt;/firstName&gt;&lt;middleNames&gt;C&lt;/middleNames&gt;&lt;lastName&gt;Rosenberg&lt;/lastName&gt;&lt;/author&gt;&lt;author&gt;&lt;firstName&gt;Christine&lt;/firstName&gt;&lt;middleNames&gt;L&lt;/middleNames&gt;&lt;lastName&gt;Kugel&lt;/lastName&gt;&lt;/author&gt;&lt;author&gt;&lt;firstName&gt;Nora&lt;/firstName&gt;&lt;lastName&gt;Kostow&lt;/lastName&gt;&lt;/author&gt;&lt;author&gt;&lt;firstName&gt;Ofer&lt;/firstName&gt;&lt;lastName&gt;Rog&lt;/lastName&gt;&lt;/author&gt;&lt;author&gt;&lt;firstName&gt;Vitaliy&lt;/firstName&gt;&lt;lastName&gt;Davydov&lt;/lastName&gt;&lt;/author&gt;&lt;author&gt;&lt;firstName&gt;Tiffany&lt;/firstName&gt;&lt;middleNames&gt;Y&lt;/middleNames&gt;&lt;lastName&gt;Su&lt;/lastName&gt;&lt;/author&gt;&lt;author&gt;&lt;firstName&gt;Abby&lt;/firstName&gt;&lt;middleNames&gt;F&lt;/middleNames&gt;&lt;lastName&gt;Dernburg&lt;/lastName&gt;&lt;/author&gt;&lt;author&gt;&lt;firstName&gt;Kevin&lt;/firstName&gt;&lt;middleNames&gt;D&lt;/middleNames&gt;&lt;lastName&gt;Corbett&lt;/lastName&gt;&lt;/author&gt;&lt;/authors&gt;&lt;/publication&gt;&lt;/publications&gt;&lt;cites&gt;&lt;/cites&gt;&lt;/citation&gt;</w:instrText>
      </w:r>
      <w:r w:rsidR="00A3560F" w:rsidRPr="00E5223D">
        <w:rPr>
          <w:rFonts w:ascii="Times" w:hAnsi="Times" w:cs="Times"/>
          <w:sz w:val="22"/>
          <w:szCs w:val="22"/>
          <w:rPrChange w:id="1060" w:author="Kevin Corbett" w:date="2015-04-04T11:23:00Z">
            <w:rPr>
              <w:rFonts w:ascii="Times" w:hAnsi="Times" w:cs="Times"/>
              <w:sz w:val="22"/>
              <w:szCs w:val="22"/>
            </w:rPr>
          </w:rPrChange>
        </w:rPr>
        <w:fldChar w:fldCharType="separate"/>
      </w:r>
      <w:r w:rsidR="00A3560F" w:rsidRPr="00E5223D">
        <w:rPr>
          <w:rFonts w:ascii="Times" w:hAnsi="Times" w:cs="Times"/>
          <w:sz w:val="22"/>
          <w:szCs w:val="22"/>
        </w:rPr>
        <w:t>(Kim et al., 2014)</w:t>
      </w:r>
      <w:r w:rsidR="00A3560F" w:rsidRPr="00E5223D">
        <w:rPr>
          <w:rFonts w:ascii="Times" w:hAnsi="Times" w:cs="Times"/>
          <w:sz w:val="22"/>
          <w:szCs w:val="22"/>
        </w:rPr>
        <w:fldChar w:fldCharType="end"/>
      </w:r>
      <w:r w:rsidRPr="00A7145A">
        <w:rPr>
          <w:rFonts w:ascii="Times" w:hAnsi="Times" w:cs="Times New Roman"/>
          <w:sz w:val="22"/>
          <w:szCs w:val="22"/>
        </w:rPr>
        <w:t>.</w:t>
      </w:r>
      <w:r w:rsidR="003129F6" w:rsidRPr="00E5223D">
        <w:rPr>
          <w:rFonts w:ascii="Times" w:hAnsi="Times" w:cs="Times New Roman"/>
          <w:sz w:val="22"/>
          <w:szCs w:val="22"/>
        </w:rPr>
        <w:t xml:space="preserve"> We have been unable, however,</w:t>
      </w:r>
      <w:r w:rsidR="003129F6" w:rsidRPr="009C41BF">
        <w:rPr>
          <w:rFonts w:ascii="Times" w:hAnsi="Times" w:cs="Times New Roman"/>
          <w:sz w:val="22"/>
          <w:szCs w:val="22"/>
        </w:rPr>
        <w:t xml:space="preserve"> to detect direct interactions between PCH-2/TRIP13 and their putative HORMAD substrates, nor do these proteins stimulate PCH-2/TRIP13 ATPase activity (not shown). Thus, h</w:t>
      </w:r>
      <w:r w:rsidRPr="009C41BF">
        <w:rPr>
          <w:rFonts w:ascii="Times" w:hAnsi="Times" w:cs="Times New Roman"/>
          <w:sz w:val="22"/>
          <w:szCs w:val="22"/>
        </w:rPr>
        <w:t>ow the enzyme recognize</w:t>
      </w:r>
      <w:r w:rsidR="003129F6" w:rsidRPr="004E262E">
        <w:rPr>
          <w:rFonts w:ascii="Times" w:hAnsi="Times" w:cs="Times New Roman"/>
          <w:sz w:val="22"/>
          <w:szCs w:val="22"/>
        </w:rPr>
        <w:t>s</w:t>
      </w:r>
      <w:r w:rsidRPr="004E262E">
        <w:rPr>
          <w:rFonts w:ascii="Times" w:hAnsi="Times" w:cs="Times New Roman"/>
          <w:sz w:val="22"/>
          <w:szCs w:val="22"/>
        </w:rPr>
        <w:t xml:space="preserve"> </w:t>
      </w:r>
      <w:r w:rsidR="003129F6" w:rsidRPr="004E262E">
        <w:rPr>
          <w:rFonts w:ascii="Times" w:hAnsi="Times" w:cs="Times New Roman"/>
          <w:sz w:val="22"/>
          <w:szCs w:val="22"/>
        </w:rPr>
        <w:t xml:space="preserve">HORMAD </w:t>
      </w:r>
      <w:r w:rsidRPr="00863CF6">
        <w:rPr>
          <w:rFonts w:ascii="Times" w:hAnsi="Times" w:cs="Times New Roman"/>
          <w:sz w:val="22"/>
          <w:szCs w:val="22"/>
        </w:rPr>
        <w:t>complexes, whether a p31(comet)-like adapter is needed for this recognition, and what signals coordinate crossover formation with HORMAD complex remodeling and removal, remain important open questions.</w:t>
      </w:r>
      <w:r w:rsidR="00DC42C6" w:rsidRPr="00A7145A">
        <w:rPr>
          <w:rFonts w:ascii="Times" w:hAnsi="Times" w:cs="Times New Roman"/>
          <w:sz w:val="22"/>
          <w:szCs w:val="22"/>
        </w:rPr>
        <w:t xml:space="preserve"> </w:t>
      </w:r>
      <w:r w:rsidR="007510C8" w:rsidRPr="00A7145A">
        <w:rPr>
          <w:rFonts w:ascii="Times" w:hAnsi="Times" w:cs="Times New Roman"/>
          <w:sz w:val="22"/>
          <w:szCs w:val="22"/>
        </w:rPr>
        <w:t>Finally, g</w:t>
      </w:r>
      <w:r w:rsidRPr="00A7145A">
        <w:rPr>
          <w:rFonts w:ascii="Times" w:hAnsi="Times" w:cs="Times New Roman"/>
          <w:sz w:val="22"/>
          <w:szCs w:val="22"/>
        </w:rPr>
        <w:t xml:space="preserve">iven </w:t>
      </w:r>
      <w:r w:rsidR="00785DE8" w:rsidRPr="00A7145A">
        <w:rPr>
          <w:rFonts w:ascii="Times" w:hAnsi="Times" w:cs="Times New Roman"/>
          <w:sz w:val="22"/>
          <w:szCs w:val="22"/>
        </w:rPr>
        <w:t>the additional association of</w:t>
      </w:r>
      <w:r w:rsidRPr="00A7145A">
        <w:rPr>
          <w:rFonts w:ascii="Times" w:hAnsi="Times" w:cs="Times New Roman"/>
          <w:sz w:val="22"/>
          <w:szCs w:val="22"/>
        </w:rPr>
        <w:t xml:space="preserve"> human </w:t>
      </w:r>
      <w:r w:rsidRPr="00A7145A">
        <w:rPr>
          <w:rFonts w:ascii="Times" w:hAnsi="Times" w:cs="Times New Roman"/>
          <w:i/>
          <w:sz w:val="22"/>
          <w:szCs w:val="22"/>
        </w:rPr>
        <w:t>TRIP13</w:t>
      </w:r>
      <w:r w:rsidRPr="00A7145A">
        <w:rPr>
          <w:rFonts w:ascii="Times" w:hAnsi="Times" w:cs="Times New Roman"/>
          <w:sz w:val="22"/>
          <w:szCs w:val="22"/>
        </w:rPr>
        <w:t xml:space="preserve"> </w:t>
      </w:r>
      <w:r w:rsidR="00785DE8" w:rsidRPr="00A7145A">
        <w:rPr>
          <w:rFonts w:ascii="Times" w:hAnsi="Times" w:cs="Times New Roman"/>
          <w:sz w:val="22"/>
          <w:szCs w:val="22"/>
        </w:rPr>
        <w:t>with a number of cancer types</w:t>
      </w:r>
      <w:r w:rsidRPr="00A7145A">
        <w:rPr>
          <w:rFonts w:ascii="Times" w:hAnsi="Times" w:cs="Times New Roman"/>
          <w:sz w:val="22"/>
          <w:szCs w:val="22"/>
        </w:rPr>
        <w:t xml:space="preserve"> </w:t>
      </w:r>
      <w:r w:rsidR="00A3560F" w:rsidRPr="00E5223D">
        <w:rPr>
          <w:rFonts w:ascii="Times" w:hAnsi="Times" w:cs="Times"/>
          <w:sz w:val="22"/>
          <w:szCs w:val="22"/>
        </w:rPr>
        <w:fldChar w:fldCharType="begin"/>
      </w:r>
      <w:r w:rsidR="00EF2648">
        <w:rPr>
          <w:rFonts w:ascii="Times" w:hAnsi="Times" w:cs="Times"/>
          <w:sz w:val="22"/>
          <w:szCs w:val="22"/>
        </w:rPr>
        <w:instrText xml:space="preserve"> ADDIN PAPERS2_CITATIONS &lt;citation&gt;&lt;uuid&gt;64BEBC27-30D1-491D-B118-2463825387A5&lt;/uuid&gt;&lt;priority&gt;49&lt;/priority&gt;&lt;publications&gt;&lt;publication&gt;&lt;uuid&gt;E7A167E5-3136-4C60-B128-DC36F7D82632&lt;/uuid&gt;&lt;volume&gt;5&lt;/volume&gt;&lt;accepted_date&gt;99201406271200000000222000&lt;/accepted_date&gt;&lt;doi&gt;10.1038/ncomms5527&lt;/doi&gt;&lt;startpage&gt;4527&lt;/startpage&gt;&lt;publication_date&gt;99201400001200000000200000&lt;/publication_date&gt;&lt;url&gt;http://eutils.ncbi.nlm.nih.gov/entrez/eutils/elink.fcgi?dbfrom=pubmed&amp;amp;id=25078033&amp;amp;retmode=ref&amp;amp;cmd=prlinks&lt;/url&gt;&lt;type&gt;400&lt;/type&gt;&lt;title&gt;TRIP13 promotes error-prone nonhomologous end joining and induces chemoresistance in head and neck cancer.&lt;/title&gt;&lt;submission_date&gt;99201403121200000000222000&lt;/submission_date&gt;&lt;institution&gt;Department of Periodontics and Oral Medicine, School of Dentistry, University of Michigan, Ann Arbor, Michigan 48109, USA.&lt;/institution&gt;&lt;subtype&gt;400&lt;/subtype&gt;&lt;bundle&gt;&lt;publication&gt;&lt;title&gt;Nature communications&lt;/title&gt;&lt;type&gt;-100&lt;/type&gt;&lt;subtype&gt;-100&lt;/subtype&gt;&lt;uuid&gt;17A512A8-BE25-4120-82E4-F3929E142B7A&lt;/uuid&gt;&lt;/publication&gt;&lt;/bundle&gt;&lt;authors&gt;&lt;author&gt;&lt;firstName&gt;Rajat&lt;/firstName&gt;&lt;lastName&gt;Banerjee&lt;/lastName&gt;&lt;/author&gt;&lt;author&gt;&lt;firstName&gt;Nickole&lt;/firstName&gt;&lt;lastName&gt;Russo&lt;/lastName&gt;&lt;/author&gt;&lt;author&gt;&lt;firstName&gt;Min&lt;/firstName&gt;&lt;lastName&gt;Liu&lt;/lastName&gt;&lt;/author&gt;&lt;author&gt;&lt;firstName&gt;Venkatesha&lt;/firstName&gt;&lt;lastName&gt;Basrur&lt;/lastName&gt;&lt;/author&gt;&lt;author&gt;&lt;firstName&gt;Emily&lt;/firstName&gt;&lt;lastName&gt;Bellile&lt;/lastName&gt;&lt;/author&gt;&lt;author&gt;&lt;firstName&gt;Nallasivam&lt;/firstName&gt;&lt;lastName&gt;Palanisamy&lt;/lastName&gt;&lt;/author&gt;&lt;author&gt;&lt;firstName&gt;Christina&lt;/firstName&gt;&lt;middleNames&gt;S&lt;/middleNames&gt;&lt;lastName&gt;Scanlon&lt;/lastName&gt;&lt;/author&gt;&lt;author&gt;&lt;nonDroppingParticle&gt;van&lt;/nonDroppingParticle&gt;&lt;firstName&gt;Elizabeth&lt;/firstName&gt;&lt;lastName&gt;Tubergen&lt;/lastName&gt;&lt;/author&gt;&lt;author&gt;&lt;firstName&gt;Ronald&lt;/firstName&gt;&lt;middleNames&gt;C&lt;/middleNames&gt;&lt;lastName&gt;Inglehart&lt;/lastName&gt;&lt;/author&gt;&lt;author&gt;&lt;firstName&gt;Tarek&lt;/firstName&gt;&lt;lastName&gt;Metwally&lt;/lastName&gt;&lt;/author&gt;&lt;author&gt;&lt;firstName&gt;Ram-Shankar&lt;/firstName&gt;&lt;lastName&gt;Mani&lt;/lastName&gt;&lt;/author&gt;&lt;author&gt;&lt;firstName&gt;Anastasia&lt;/firstName&gt;&lt;lastName&gt;Yocum&lt;/lastName&gt;&lt;/author&gt;&lt;author&gt;&lt;firstName&gt;Mukesh&lt;/firstName&gt;&lt;middleNames&gt;K&lt;/middleNames&gt;&lt;lastName&gt;Nyati&lt;/lastName&gt;&lt;/author&gt;&lt;author&gt;&lt;firstName&gt;Rogerio&lt;/firstName&gt;&lt;middleNames&gt;M&lt;/middleNames&gt;&lt;lastName&gt;Castilho&lt;/lastName&gt;&lt;/author&gt;&lt;author&gt;&lt;firstName&gt;Sooryanarayana&lt;/firstName&gt;&lt;lastName&gt;Varambally&lt;/lastName&gt;&lt;/author&gt;&lt;author&gt;&lt;firstName&gt;Arul&lt;/firstName&gt;&lt;middleNames&gt;M&lt;/middleNames&gt;&lt;lastName&gt;Chinnaiyan&lt;/lastName&gt;&lt;/author&gt;&lt;author&gt;&lt;firstName&gt;Nisha&lt;/firstName&gt;&lt;middleNames&gt;J&lt;/middleNames&gt;&lt;lastName&gt;D’Silva&lt;/lastName&gt;&lt;/author&gt;&lt;/authors&gt;&lt;/publication&gt;&lt;publication&gt;&lt;uuid&gt;B65744ED-6CFD-4599-A08B-55E2FD275E8C&lt;/uuid&gt;&lt;volume&gt;132&lt;/volume&gt;&lt;doi&gt;10.1038/jid.2012.117&lt;/doi&gt;&lt;startpage&gt;2050&lt;/startpage&gt;&lt;publication_date&gt;99201208001200000000220000&lt;/publication_date&gt;&lt;url&gt;http://www.nature.com/doifinder/10.1038/jid.2012.117&lt;/url&gt;&lt;type&gt;400&lt;/type&gt;&lt;title&gt;A meta-analysis of gene expression data identifies a molecular signature characteristic for tumor-stage mycosis fungoides.&lt;/title&gt;&lt;location&gt;&amp;lt;html&amp;gt;&amp;lt;head&amp;gt;&amp;lt;meta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Home&amp;lt;/a&amp;gt;&amp;lt;/div&amp;gt;&amp;lt;/body&amp;gt;&amp;lt;/html&amp;gt;&lt;/location&gt;&lt;institution&gt;Department of Dermatology, Leiden University Medical Center, Leiden, The Netherlands.&lt;/institution&gt;&lt;number&gt;8&lt;/number&gt;&lt;subtype&gt;400&lt;/subtype&gt;&lt;endpage&gt;2059&lt;/endpage&gt;&lt;bundle&gt;&lt;publication&gt;&lt;title&gt;The Journal of investigative dermatology&lt;/title&gt;&lt;type&gt;-100&lt;/type&gt;&lt;subtype&gt;-100&lt;/subtype&gt;&lt;uuid&gt;27245F32-FD05-4842-814F-6433F8AA01E9&lt;/uuid&gt;&lt;/publication&gt;&lt;/bundle&gt;&lt;authors&gt;&lt;author&gt;&lt;lastName&gt;Kester&lt;/lastName&gt;&lt;nonDroppingParticle&gt;van&lt;/nonDroppingParticle&gt;&lt;firstName&gt;Marloes&lt;/firstName&gt;&lt;middleNames&gt;S&lt;/middleNames&gt;&lt;/author&gt;&lt;author&gt;&lt;firstName&gt;Martin&lt;/firstName&gt;&lt;middleNames&gt;K&lt;/middleNames&gt;&lt;lastName&gt;Borg&lt;/lastName&gt;&lt;/author&gt;&lt;author&gt;&lt;firstName&gt;Willem&lt;/firstName&gt;&lt;middleNames&gt;H&lt;/middleNames&gt;&lt;lastName&gt;Zoutman&lt;/lastName&gt;&lt;/author&gt;&lt;author&gt;&lt;firstName&gt;Jacoba&lt;/firstName&gt;&lt;middleNames&gt;J&lt;/middleNames&gt;&lt;lastName&gt;Out-Luiting&lt;/lastName&gt;&lt;/author&gt;&lt;author&gt;&lt;firstName&gt;Patty&lt;/firstName&gt;&lt;middleNames&gt;M&lt;/middleNames&gt;&lt;lastName&gt;Jansen&lt;/lastName&gt;&lt;/author&gt;&lt;author&gt;&lt;firstName&gt;Enno&lt;/firstName&gt;&lt;middleNames&gt;J&lt;/middleNames&gt;&lt;lastName&gt;Dreef&lt;/lastName&gt;&lt;/author&gt;&lt;author&gt;&lt;firstName&gt;Maarten&lt;/firstName&gt;&lt;middleNames&gt;H&lt;/middleNames&gt;&lt;lastName&gt;Vermeer&lt;/lastName&gt;&lt;/author&gt;&lt;author&gt;&lt;nonDroppingParticle&gt;van&lt;/nonDroppingParticle&gt;&lt;firstName&gt;Remco&lt;/firstName&gt;&lt;lastName&gt;Doorn&lt;/lastName&gt;&lt;/author&gt;&lt;author&gt;&lt;firstName&gt;Rein&lt;/firstName&gt;&lt;lastName&gt;Willemze&lt;/lastName&gt;&lt;/author&gt;&lt;author&gt;&lt;firstName&gt;Cornelis&lt;/firstName&gt;&lt;middleNames&gt;P&lt;/middleNames&gt;&lt;lastName&gt;Tensen&lt;/lastName&gt;&lt;/author&gt;&lt;/authors&gt;&lt;/publication&gt;&lt;publication&gt;&lt;uuid&gt;3CDD6C25-A853-4C21-8BCB-554D16BA8C74&lt;/uuid&gt;&lt;volume&gt;106&lt;/volume&gt;&lt;doi&gt;10.1038/bjc.2011.490&lt;/doi&gt;&lt;startpage&gt;157&lt;/startpage&gt;&lt;publication_date&gt;99201201031200000000222000&lt;/publication_date&gt;&lt;url&gt;http://www.nature.com/doifinder/10.1038/bjc.2011.490&lt;/url&gt;&lt;type&gt;400&lt;/type&gt;&lt;title&gt;Identification of markers of prostate cancer progression using candidate gene expression.&lt;/title&gt;&lt;institution&gt;School of Pharmacy and Biomedical Sciences, University of Portsmouth, St Michaels Building, White Swan Road, Portsmouth, PO1 2DT, UK. S.Larkin@soton.ac.uk&lt;/institution&gt;&lt;number&gt;1&lt;/number&gt;&lt;subtype&gt;400&lt;/subtype&gt;&lt;endpage&gt;165&lt;/endpage&gt;&lt;bundle&gt;&lt;publication&gt;&lt;title&gt;British journal of cancer&lt;/title&gt;&lt;type&gt;-100&lt;/type&gt;&lt;subtype&gt;-100&lt;/subtype&gt;&lt;uuid&gt;3F5FE3EF-B15C-4AB8-A9CF-959E8797A3B4&lt;/uuid&gt;&lt;/publication&gt;&lt;/bundle&gt;&lt;authors&gt;&lt;author&gt;&lt;firstName&gt;S&lt;/firstName&gt;&lt;middleNames&gt;E T&lt;/middleNames&gt;&lt;lastName&gt;Larkin&lt;/lastName&gt;&lt;/author&gt;&lt;author&gt;&lt;firstName&gt;S&lt;/firstName&gt;&lt;lastName&gt;Holmes&lt;/lastName&gt;&lt;/author&gt;&lt;author&gt;&lt;firstName&gt;I&lt;/firstName&gt;&lt;middleNames&gt;A&lt;/middleNames&gt;&lt;lastName&gt;Cree&lt;/lastName&gt;&lt;/author&gt;&lt;author&gt;&lt;firstName&gt;T&lt;/firstName&gt;&lt;lastName&gt;Walker&lt;/lastName&gt;&lt;/author&gt;&lt;author&gt;&lt;firstName&gt;V&lt;/firstName&gt;&lt;lastName&gt;Basketter&lt;/lastName&gt;&lt;/author&gt;&lt;author&gt;&lt;firstName&gt;B&lt;/firstName&gt;&lt;lastName&gt;Bickers&lt;/lastName&gt;&lt;/author&gt;&lt;author&gt;&lt;firstName&gt;S&lt;/firstName&gt;&lt;lastName&gt;Harris&lt;/lastName&gt;&lt;/author&gt;&lt;author&gt;&lt;firstName&gt;S&lt;/firstName&gt;&lt;middleNames&gt;D&lt;/middleNames&gt;&lt;lastName&gt;Garbis&lt;/lastName&gt;&lt;/author&gt;&lt;author&gt;&lt;firstName&gt;P&lt;/firstName&gt;&lt;middleNames&gt;A&lt;/middleNames&gt;&lt;lastName&gt;Townsend&lt;/lastName&gt;&lt;/author&gt;&lt;author&gt;&lt;firstName&gt;C&lt;/firstName&gt;&lt;lastName&gt;Aukim-Hastie&lt;/lastName&gt;&lt;/author&gt;&lt;/authors&gt;&lt;/publication&gt;&lt;/publications&gt;&lt;cites&gt;&lt;/cites&gt;&lt;/citation&gt;</w:instrText>
      </w:r>
      <w:r w:rsidR="00A3560F" w:rsidRPr="00E5223D">
        <w:rPr>
          <w:rFonts w:ascii="Times" w:hAnsi="Times" w:cs="Times"/>
          <w:sz w:val="22"/>
          <w:szCs w:val="22"/>
          <w:rPrChange w:id="1061" w:author="Kevin Corbett" w:date="2015-04-04T11:23:00Z">
            <w:rPr>
              <w:rFonts w:ascii="Times" w:hAnsi="Times" w:cs="Times"/>
              <w:sz w:val="22"/>
              <w:szCs w:val="22"/>
            </w:rPr>
          </w:rPrChange>
        </w:rPr>
        <w:fldChar w:fldCharType="separate"/>
      </w:r>
      <w:r w:rsidR="00A3560F" w:rsidRPr="00E5223D">
        <w:rPr>
          <w:rFonts w:ascii="Times" w:hAnsi="Times" w:cs="Times"/>
          <w:sz w:val="22"/>
          <w:szCs w:val="22"/>
        </w:rPr>
        <w:t>(Banerjee et al., 2014; Larkin et al.,</w:t>
      </w:r>
      <w:r w:rsidR="00A3560F" w:rsidRPr="009C41BF">
        <w:rPr>
          <w:rFonts w:ascii="Times" w:hAnsi="Times" w:cs="Times"/>
          <w:sz w:val="22"/>
          <w:szCs w:val="22"/>
        </w:rPr>
        <w:t xml:space="preserve"> 2012; van Kester et al., 2012)</w:t>
      </w:r>
      <w:r w:rsidR="00A3560F" w:rsidRPr="00E5223D">
        <w:rPr>
          <w:rFonts w:ascii="Times" w:hAnsi="Times" w:cs="Times"/>
          <w:sz w:val="22"/>
          <w:szCs w:val="22"/>
        </w:rPr>
        <w:fldChar w:fldCharType="end"/>
      </w:r>
      <w:r w:rsidRPr="00A7145A">
        <w:rPr>
          <w:rFonts w:ascii="Times" w:hAnsi="Times" w:cs="Times New Roman"/>
          <w:sz w:val="22"/>
          <w:szCs w:val="22"/>
        </w:rPr>
        <w:t>, addressing the fundamental mechanistic questions regarding how this enzyme recognizes and remodels its substrates will be important for understanding TRIP13’s multiple roles in human</w:t>
      </w:r>
      <w:r w:rsidRPr="009C41BF">
        <w:rPr>
          <w:rFonts w:ascii="Times" w:hAnsi="Times" w:cs="Times New Roman"/>
          <w:sz w:val="22"/>
          <w:szCs w:val="22"/>
        </w:rPr>
        <w:t xml:space="preserve"> health and disease.</w:t>
      </w:r>
    </w:p>
    <w:p w14:paraId="1282F86F" w14:textId="77777777" w:rsidR="00AC57C7" w:rsidRPr="004E262E" w:rsidRDefault="00AC57C7" w:rsidP="007042B1">
      <w:pPr>
        <w:spacing w:after="120" w:line="480" w:lineRule="auto"/>
        <w:rPr>
          <w:rFonts w:ascii="Times" w:hAnsi="Times"/>
          <w:sz w:val="22"/>
          <w:szCs w:val="22"/>
        </w:rPr>
      </w:pPr>
      <w:r w:rsidRPr="004E262E">
        <w:rPr>
          <w:rFonts w:ascii="Times" w:hAnsi="Times"/>
          <w:sz w:val="22"/>
          <w:szCs w:val="22"/>
        </w:rPr>
        <w:br w:type="page"/>
      </w:r>
    </w:p>
    <w:p w14:paraId="45816C00" w14:textId="1CBC7E4D" w:rsidR="00AC57C7" w:rsidRPr="004E262E" w:rsidRDefault="00443BA3" w:rsidP="007042B1">
      <w:pPr>
        <w:spacing w:after="120" w:line="480" w:lineRule="auto"/>
        <w:rPr>
          <w:rFonts w:ascii="Times" w:hAnsi="Times"/>
          <w:b/>
          <w:sz w:val="22"/>
          <w:szCs w:val="22"/>
        </w:rPr>
      </w:pPr>
      <w:r w:rsidRPr="004E262E">
        <w:rPr>
          <w:rFonts w:ascii="Times" w:hAnsi="Times"/>
          <w:b/>
          <w:sz w:val="22"/>
          <w:szCs w:val="22"/>
        </w:rPr>
        <w:t>Materials and Methods</w:t>
      </w:r>
    </w:p>
    <w:p w14:paraId="36BC1A0D" w14:textId="6031518B" w:rsidR="00AF5E05" w:rsidRPr="00A7145A" w:rsidRDefault="00AF5E05" w:rsidP="007042B1">
      <w:pPr>
        <w:spacing w:after="120" w:line="480" w:lineRule="auto"/>
        <w:rPr>
          <w:ins w:id="1062" w:author="Kevin Corbett" w:date="2015-04-01T08:09:00Z"/>
          <w:rFonts w:ascii="Times" w:hAnsi="Times"/>
          <w:b/>
          <w:sz w:val="22"/>
          <w:szCs w:val="22"/>
        </w:rPr>
      </w:pPr>
      <w:ins w:id="1063" w:author="Kevin Corbett" w:date="2015-04-01T08:09:00Z">
        <w:r w:rsidRPr="00A7145A">
          <w:rPr>
            <w:rFonts w:ascii="Times" w:hAnsi="Times"/>
            <w:b/>
            <w:sz w:val="22"/>
            <w:szCs w:val="22"/>
          </w:rPr>
          <w:t>Sequence Analysis</w:t>
        </w:r>
      </w:ins>
    </w:p>
    <w:p w14:paraId="69403B56" w14:textId="6D540353" w:rsidR="00AF5E05" w:rsidRPr="00A7145A" w:rsidRDefault="00AF5E05" w:rsidP="007042B1">
      <w:pPr>
        <w:spacing w:after="120" w:line="480" w:lineRule="auto"/>
        <w:rPr>
          <w:ins w:id="1064" w:author="Kevin Corbett" w:date="2015-04-01T08:09:00Z"/>
          <w:rFonts w:ascii="Times" w:hAnsi="Times"/>
          <w:sz w:val="22"/>
          <w:szCs w:val="22"/>
          <w:rPrChange w:id="1065" w:author="Kevin Corbett" w:date="2015-04-04T11:23:00Z">
            <w:rPr>
              <w:ins w:id="1066" w:author="Kevin Corbett" w:date="2015-04-01T08:09:00Z"/>
              <w:rFonts w:ascii="Times" w:hAnsi="Times"/>
              <w:b/>
              <w:sz w:val="22"/>
              <w:szCs w:val="22"/>
            </w:rPr>
          </w:rPrChange>
        </w:rPr>
      </w:pPr>
      <w:ins w:id="1067" w:author="Kevin Corbett" w:date="2015-04-01T08:09:00Z">
        <w:r w:rsidRPr="00A7145A">
          <w:rPr>
            <w:rFonts w:ascii="Times" w:hAnsi="Times"/>
            <w:sz w:val="22"/>
            <w:szCs w:val="22"/>
          </w:rPr>
          <w:tab/>
          <w:t>For sequence analysis of AAA+ ATPases, i</w:t>
        </w:r>
      </w:ins>
      <w:ins w:id="1068" w:author="Kevin Corbett" w:date="2015-03-31T21:57:00Z">
        <w:r w:rsidRPr="00A7145A">
          <w:rPr>
            <w:rFonts w:ascii="Times" w:hAnsi="Times"/>
            <w:sz w:val="22"/>
            <w:szCs w:val="22"/>
          </w:rPr>
          <w:t xml:space="preserve">solated AAA+ regions (large plus small domains, </w:t>
        </w:r>
      </w:ins>
      <w:ins w:id="1069" w:author="Kevin Corbett" w:date="2015-04-04T13:02:00Z">
        <w:r w:rsidR="00E35D8D">
          <w:rPr>
            <w:rFonts w:ascii="Times" w:hAnsi="Times"/>
            <w:sz w:val="22"/>
            <w:szCs w:val="22"/>
          </w:rPr>
          <w:t xml:space="preserve">isolated </w:t>
        </w:r>
      </w:ins>
      <w:ins w:id="1070" w:author="Kevin Corbett" w:date="2015-03-31T21:57:00Z">
        <w:r w:rsidRPr="00E35D8D">
          <w:rPr>
            <w:rFonts w:ascii="Times" w:hAnsi="Times"/>
            <w:sz w:val="22"/>
            <w:szCs w:val="22"/>
          </w:rPr>
          <w:t xml:space="preserve">D1 domain for p97/Cdc48 and NSF) were aligned with MAFFT </w:t>
        </w:r>
      </w:ins>
      <w:r w:rsidR="00A3560F"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FD670ED6-2B09-4445-B74C-C4E6740C69DF&lt;/uuid&gt;&lt;priority&gt;50&lt;/priority&gt;&lt;publications&gt;&lt;publication&gt;&lt;uuid&gt;19E14325-1484-4EB4-8F14-D085B93E495C&lt;/uuid&gt;&lt;volume&gt;30&lt;/volume&gt;&lt;doi&gt;10.1093/molbev/mst010&lt;/doi&gt;&lt;startpage&gt;772&lt;/startpage&gt;&lt;publication_date&gt;99201304001200000000220000&lt;/publication_date&gt;&lt;url&gt;http://eutils.ncbi.nlm.nih.gov/entrez/eutils/elink.fcgi?dbfrom=pubmed&amp;amp;id=23329690&amp;amp;retmode=ref&amp;amp;cmd=prlinks&lt;/url&gt;&lt;type&gt;400&lt;/type&gt;&lt;title&gt;MAFFT multiple sequence alignment software version 7: improvements in performance and usability.&lt;/title&gt;&lt;institution&gt;Immunology Frontier Research Center, Osaka University, Suita, Osaka, Japan. kazutaka.katoh@aist.go.jp&lt;/institution&gt;&lt;number&gt;4&lt;/number&gt;&lt;subtype&gt;400&lt;/subtype&gt;&lt;endpage&gt;780&lt;/endpage&gt;&lt;bundle&gt;&lt;publication&gt;&lt;title&gt;Molecular biology and evolution&lt;/title&gt;&lt;type&gt;-100&lt;/type&gt;&lt;subtype&gt;-100&lt;/subtype&gt;&lt;uuid&gt;A387B0EB-0E82-4220-B976-AE7F991E7176&lt;/uuid&gt;&lt;/publication&gt;&lt;/bundle&gt;&lt;authors&gt;&lt;author&gt;&lt;firstName&gt;Kazutaka&lt;/firstName&gt;&lt;lastName&gt;Katoh&lt;/lastName&gt;&lt;/author&gt;&lt;author&gt;&lt;firstName&gt;Daron&lt;/firstName&gt;&lt;middleNames&gt;M&lt;/middleNames&gt;&lt;lastName&gt;Standley&lt;/lastName&gt;&lt;/author&gt;&lt;/authors&gt;&lt;/publication&gt;&lt;/publications&gt;&lt;cites&gt;&lt;/cites&gt;&lt;/citation&gt;</w:instrText>
      </w:r>
      <w:r w:rsidR="00A3560F" w:rsidRPr="009C41BF">
        <w:rPr>
          <w:rFonts w:ascii="Times" w:hAnsi="Times" w:cs="Times"/>
          <w:sz w:val="22"/>
          <w:szCs w:val="22"/>
          <w:rPrChange w:id="1071" w:author="Kevin Corbett" w:date="2015-04-04T11:23:00Z">
            <w:rPr>
              <w:rFonts w:ascii="Times" w:hAnsi="Times" w:cs="Times"/>
              <w:sz w:val="22"/>
              <w:szCs w:val="22"/>
            </w:rPr>
          </w:rPrChange>
        </w:rPr>
        <w:fldChar w:fldCharType="separate"/>
      </w:r>
      <w:r w:rsidR="00A3560F" w:rsidRPr="009C41BF">
        <w:rPr>
          <w:rFonts w:ascii="Times" w:hAnsi="Times" w:cs="Times"/>
          <w:sz w:val="22"/>
          <w:szCs w:val="22"/>
        </w:rPr>
        <w:t>(Katoh and Standley, 2013)</w:t>
      </w:r>
      <w:r w:rsidR="00A3560F" w:rsidRPr="009C41BF">
        <w:rPr>
          <w:rFonts w:ascii="Times" w:hAnsi="Times" w:cs="Times"/>
          <w:sz w:val="22"/>
          <w:szCs w:val="22"/>
        </w:rPr>
        <w:fldChar w:fldCharType="end"/>
      </w:r>
      <w:ins w:id="1072" w:author="Kevin Corbett" w:date="2015-03-31T21:57:00Z">
        <w:r w:rsidRPr="00A7145A">
          <w:rPr>
            <w:rFonts w:ascii="Times" w:hAnsi="Times"/>
            <w:sz w:val="22"/>
            <w:szCs w:val="22"/>
          </w:rPr>
          <w:t xml:space="preserve">, a phylogenetic tree was constructed in JalView </w:t>
        </w:r>
      </w:ins>
      <w:r w:rsidR="00A3560F"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DD8CA520-5BFE-49B4-9FB5-C050B7D565D9&lt;/uuid&gt;&lt;priority&gt;51&lt;/priority&gt;&lt;publications&gt;&lt;publication&gt;&lt;uuid&gt;1B9ED5FE-0970-4E62-BA84-0B51184CE735&lt;/uuid&gt;&lt;volume&gt;25&lt;/volume&gt;&lt;doi&gt;10.1093/bioinformatics/btp033&lt;/doi&gt;&lt;startpage&gt;1189&lt;/startpage&gt;&lt;publication_date&gt;99200905011200000000222000&lt;/publication_date&gt;&lt;url&gt;http://bioinformatics.oxfordjournals.org/cgi/doi/10.1093/bioinformatics/btp033&lt;/url&gt;&lt;type&gt;400&lt;/type&gt;&lt;title&gt;Jalview Version 2--a multiple sequence alignment editor and analysis workbench.&lt;/title&gt;&lt;location&gt;&amp;lt;html&amp;gt;&amp;lt;head&amp;gt;&amp;lt;meta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Home&amp;lt;/a&amp;gt;&amp;lt;/div&amp;gt;&amp;lt;/body&amp;gt;&amp;lt;/html&amp;gt;&lt;/location&gt;&lt;institution&gt;School of Life Sciences Research, College of Life Sciences, University of Dundee, Dow Street, Dundee DD1 5EH, UK.&lt;/institution&gt;&lt;number&gt;9&lt;/number&gt;&lt;subtype&gt;400&lt;/subtype&gt;&lt;endpage&gt;1191&lt;/endpage&gt;&lt;bundle&gt;&lt;publication&gt;&lt;title&gt;Bioinformatics (Oxford, England)&lt;/title&gt;&lt;type&gt;-100&lt;/type&gt;&lt;subtype&gt;-100&lt;/subtype&gt;&lt;uuid&gt;E2F373F3-D7FA-4021-BE30-FF3220DE0E7C&lt;/uuid&gt;&lt;/publication&gt;&lt;/bundle&gt;&lt;authors&gt;&lt;author&gt;&lt;firstName&gt;Andrew&lt;/firstName&gt;&lt;middleNames&gt;M&lt;/middleNames&gt;&lt;lastName&gt;Waterhouse&lt;/lastName&gt;&lt;/author&gt;&lt;author&gt;&lt;firstName&gt;James&lt;/firstName&gt;&lt;middleNames&gt;B&lt;/middleNames&gt;&lt;lastName&gt;Procter&lt;/lastName&gt;&lt;/author&gt;&lt;author&gt;&lt;firstName&gt;David&lt;/firstName&gt;&lt;middleNames&gt;M A&lt;/middleNames&gt;&lt;lastName&gt;Martin&lt;/lastName&gt;&lt;/author&gt;&lt;author&gt;&lt;firstName&gt;Michèle&lt;/firstName&gt;&lt;lastName&gt;Clamp&lt;/lastName&gt;&lt;/author&gt;&lt;author&gt;&lt;firstName&gt;Geoffrey&lt;/firstName&gt;&lt;middleNames&gt;J&lt;/middleNames&gt;&lt;lastName&gt;Barton&lt;/lastName&gt;&lt;/author&gt;&lt;/authors&gt;&lt;/publication&gt;&lt;/publications&gt;&lt;cites&gt;&lt;/cites&gt;&lt;/citation&gt;</w:instrText>
      </w:r>
      <w:r w:rsidR="00A3560F" w:rsidRPr="009C41BF">
        <w:rPr>
          <w:rFonts w:ascii="Times" w:hAnsi="Times" w:cs="Times"/>
          <w:sz w:val="22"/>
          <w:szCs w:val="22"/>
          <w:rPrChange w:id="1073" w:author="Kevin Corbett" w:date="2015-04-04T11:23:00Z">
            <w:rPr>
              <w:rFonts w:ascii="Times" w:hAnsi="Times" w:cs="Times"/>
              <w:sz w:val="22"/>
              <w:szCs w:val="22"/>
            </w:rPr>
          </w:rPrChange>
        </w:rPr>
        <w:fldChar w:fldCharType="separate"/>
      </w:r>
      <w:r w:rsidR="00A3560F" w:rsidRPr="009C41BF">
        <w:rPr>
          <w:rFonts w:ascii="Times" w:hAnsi="Times" w:cs="Times"/>
          <w:sz w:val="22"/>
          <w:szCs w:val="22"/>
        </w:rPr>
        <w:t>(Waterhouse et al., 2009)</w:t>
      </w:r>
      <w:r w:rsidR="00A3560F" w:rsidRPr="009C41BF">
        <w:rPr>
          <w:rFonts w:ascii="Times" w:hAnsi="Times" w:cs="Times"/>
          <w:sz w:val="22"/>
          <w:szCs w:val="22"/>
        </w:rPr>
        <w:fldChar w:fldCharType="end"/>
      </w:r>
      <w:ins w:id="1074" w:author="Kevin Corbett" w:date="2015-03-31T21:57:00Z">
        <w:r w:rsidRPr="00A7145A">
          <w:rPr>
            <w:rFonts w:ascii="Times" w:hAnsi="Times"/>
            <w:sz w:val="22"/>
            <w:szCs w:val="22"/>
          </w:rPr>
          <w:t xml:space="preserve">, and the tree was visualized with Dendroscope </w:t>
        </w:r>
      </w:ins>
      <w:r w:rsidR="00A3560F"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FA36B1E9-6F01-4D46-ACF8-894BD31F3A81&lt;/uuid&gt;&lt;priority&gt;52&lt;/priority&gt;&lt;publications&gt;&lt;publication&gt;&lt;uuid&gt;21CC4DDC-216E-4506-A555-0A09AB15A4A0&lt;/uuid&gt;&lt;volume&gt;61&lt;/volume&gt;&lt;doi&gt;10.1093/sysbio/sys062&lt;/doi&gt;&lt;startpage&gt;1061&lt;/startpage&gt;&lt;publication_date&gt;99201212011200000000222000&lt;/publication_date&gt;&lt;url&gt;http://eutils.ncbi.nlm.nih.gov/entrez/eutils/elink.fcgi?dbfrom=pubmed&amp;amp;id=22780991&amp;amp;retmode=ref&amp;amp;cmd=prlinks&lt;/url&gt;&lt;type&gt;400&lt;/type&gt;&lt;title&gt;Dendroscope 3: an interactive tool for rooted phylogenetic trees and networks.&lt;/title&gt;&lt;institution&gt;Department of Computer Science, Center for Bioinformatics (ZBIT), University of Tübingen, 72076 Tübingen, Germany. daniel.huson@uni-tuebingen.de&lt;/institution&gt;&lt;number&gt;6&lt;/number&gt;&lt;subtype&gt;400&lt;/subtype&gt;&lt;endpage&gt;1067&lt;/endpage&gt;&lt;bundle&gt;&lt;publication&gt;&lt;title&gt;Systematic biology&lt;/title&gt;&lt;type&gt;-100&lt;/type&gt;&lt;subtype&gt;-100&lt;/subtype&gt;&lt;uuid&gt;6594D153-1184-4151-9CBD-3383160A697D&lt;/uuid&gt;&lt;/publication&gt;&lt;/bundle&gt;&lt;authors&gt;&lt;author&gt;&lt;firstName&gt;Daniel&lt;/firstName&gt;&lt;middleNames&gt;H&lt;/middleNames&gt;&lt;lastName&gt;Huson&lt;/lastName&gt;&lt;/author&gt;&lt;author&gt;&lt;firstName&gt;Celine&lt;/firstName&gt;&lt;lastName&gt;Scornavacca&lt;/lastName&gt;&lt;/author&gt;&lt;/authors&gt;&lt;/publication&gt;&lt;/publications&gt;&lt;cites&gt;&lt;/cites&gt;&lt;/citation&gt;</w:instrText>
      </w:r>
      <w:r w:rsidR="00A3560F" w:rsidRPr="009C41BF">
        <w:rPr>
          <w:rFonts w:ascii="Times" w:hAnsi="Times" w:cs="Times"/>
          <w:sz w:val="22"/>
          <w:szCs w:val="22"/>
          <w:rPrChange w:id="1075" w:author="Kevin Corbett" w:date="2015-04-04T11:23:00Z">
            <w:rPr>
              <w:rFonts w:ascii="Times" w:hAnsi="Times" w:cs="Times"/>
              <w:sz w:val="22"/>
              <w:szCs w:val="22"/>
            </w:rPr>
          </w:rPrChange>
        </w:rPr>
        <w:fldChar w:fldCharType="separate"/>
      </w:r>
      <w:r w:rsidR="00A3560F" w:rsidRPr="009C41BF">
        <w:rPr>
          <w:rFonts w:ascii="Times" w:hAnsi="Times" w:cs="Times"/>
          <w:sz w:val="22"/>
          <w:szCs w:val="22"/>
        </w:rPr>
        <w:t>(Huson and Scornavacca, 2012)</w:t>
      </w:r>
      <w:r w:rsidR="00A3560F" w:rsidRPr="009C41BF">
        <w:rPr>
          <w:rFonts w:ascii="Times" w:hAnsi="Times" w:cs="Times"/>
          <w:sz w:val="22"/>
          <w:szCs w:val="22"/>
        </w:rPr>
        <w:fldChar w:fldCharType="end"/>
      </w:r>
      <w:ins w:id="1076" w:author="Kevin Corbett" w:date="2015-03-31T21:57:00Z">
        <w:r w:rsidRPr="00A7145A">
          <w:rPr>
            <w:rFonts w:ascii="Times" w:hAnsi="Times"/>
            <w:sz w:val="22"/>
            <w:szCs w:val="22"/>
          </w:rPr>
          <w:t>.</w:t>
        </w:r>
      </w:ins>
    </w:p>
    <w:p w14:paraId="6D926B15" w14:textId="77777777" w:rsidR="00443BA3" w:rsidRPr="00A7145A" w:rsidRDefault="00443BA3" w:rsidP="007042B1">
      <w:pPr>
        <w:spacing w:after="120" w:line="480" w:lineRule="auto"/>
        <w:rPr>
          <w:rFonts w:ascii="Times" w:hAnsi="Times"/>
          <w:b/>
          <w:sz w:val="22"/>
          <w:szCs w:val="22"/>
        </w:rPr>
      </w:pPr>
      <w:r w:rsidRPr="00A7145A">
        <w:rPr>
          <w:rFonts w:ascii="Times" w:hAnsi="Times"/>
          <w:b/>
          <w:sz w:val="22"/>
          <w:szCs w:val="22"/>
        </w:rPr>
        <w:t>Protein Expression and Purification</w:t>
      </w:r>
    </w:p>
    <w:p w14:paraId="2522EEE1" w14:textId="4B856CAE" w:rsidR="00443BA3" w:rsidRPr="004E262E" w:rsidRDefault="00443BA3" w:rsidP="007042B1">
      <w:pPr>
        <w:spacing w:after="120" w:line="480" w:lineRule="auto"/>
        <w:rPr>
          <w:rFonts w:ascii="Times" w:hAnsi="Times"/>
          <w:sz w:val="22"/>
          <w:szCs w:val="22"/>
        </w:rPr>
      </w:pPr>
      <w:r w:rsidRPr="009C41BF">
        <w:rPr>
          <w:rFonts w:ascii="Times" w:hAnsi="Times"/>
          <w:sz w:val="22"/>
          <w:szCs w:val="22"/>
        </w:rPr>
        <w:tab/>
        <w:t xml:space="preserve">Full-length </w:t>
      </w:r>
      <w:r w:rsidRPr="009C41BF">
        <w:rPr>
          <w:rFonts w:ascii="Times" w:hAnsi="Times"/>
          <w:i/>
          <w:sz w:val="22"/>
          <w:szCs w:val="22"/>
        </w:rPr>
        <w:t>C. elegans</w:t>
      </w:r>
      <w:r w:rsidRPr="004E262E">
        <w:rPr>
          <w:rFonts w:ascii="Times" w:hAnsi="Times"/>
          <w:sz w:val="22"/>
          <w:szCs w:val="22"/>
        </w:rPr>
        <w:t xml:space="preserve"> PCH-2 and </w:t>
      </w:r>
      <w:r w:rsidRPr="004E262E">
        <w:rPr>
          <w:rFonts w:ascii="Times" w:hAnsi="Times"/>
          <w:i/>
          <w:sz w:val="22"/>
          <w:szCs w:val="22"/>
        </w:rPr>
        <w:t>M. musculus</w:t>
      </w:r>
      <w:r w:rsidRPr="00E35D8D">
        <w:rPr>
          <w:rFonts w:ascii="Times" w:hAnsi="Times"/>
          <w:sz w:val="22"/>
          <w:szCs w:val="22"/>
        </w:rPr>
        <w:t xml:space="preserve"> TRIP13 were cloned from cDNA into a bacterial expression vector </w:t>
      </w:r>
      <w:r w:rsidRPr="00A7145A">
        <w:rPr>
          <w:rFonts w:ascii="Times" w:hAnsi="Times"/>
          <w:sz w:val="22"/>
          <w:szCs w:val="22"/>
        </w:rPr>
        <w:t>with an N-terminal TEV protease-cleavable His</w:t>
      </w:r>
      <w:r w:rsidRPr="00A7145A">
        <w:rPr>
          <w:rFonts w:ascii="Times" w:hAnsi="Times"/>
          <w:sz w:val="22"/>
          <w:szCs w:val="22"/>
          <w:vertAlign w:val="subscript"/>
        </w:rPr>
        <w:t>6</w:t>
      </w:r>
      <w:r w:rsidRPr="00A7145A">
        <w:rPr>
          <w:rFonts w:ascii="Times" w:hAnsi="Times"/>
          <w:sz w:val="22"/>
          <w:szCs w:val="22"/>
        </w:rPr>
        <w:t xml:space="preserve"> tag. Mutant constructs were generated by PCR-based mutagenesis: </w:t>
      </w:r>
      <w:r w:rsidRPr="00A7145A">
        <w:rPr>
          <w:rFonts w:ascii="Times" w:hAnsi="Times"/>
          <w:i/>
          <w:sz w:val="22"/>
          <w:szCs w:val="22"/>
        </w:rPr>
        <w:t>C. elegans</w:t>
      </w:r>
      <w:r w:rsidRPr="00A7145A">
        <w:rPr>
          <w:rFonts w:ascii="Times" w:hAnsi="Times" w:hint="eastAsia"/>
          <w:sz w:val="22"/>
          <w:szCs w:val="22"/>
        </w:rPr>
        <w:t xml:space="preserve"> PCH-2 </w:t>
      </w:r>
      <w:r w:rsidRPr="00CA01A4">
        <w:rPr>
          <w:rFonts w:ascii="Times" w:hAnsi="Times"/>
          <w:sz w:val="22"/>
          <w:szCs w:val="22"/>
          <w:rPrChange w:id="1077" w:author="Kevin Corbett" w:date="2015-04-13T17:36:00Z">
            <w:rPr>
              <w:rFonts w:ascii="Times" w:hAnsi="Times" w:hint="eastAsia"/>
              <w:sz w:val="22"/>
              <w:szCs w:val="22"/>
            </w:rPr>
          </w:rPrChange>
        </w:rPr>
        <w:t>Δ</w:t>
      </w:r>
      <w:r w:rsidRPr="00A7145A">
        <w:rPr>
          <w:rFonts w:ascii="Times" w:hAnsi="Times" w:hint="eastAsia"/>
          <w:sz w:val="22"/>
          <w:szCs w:val="22"/>
        </w:rPr>
        <w:t xml:space="preserve">NTD consisted of residues 100-424, and the </w:t>
      </w:r>
      <w:del w:id="1078" w:author="Kevin Corbett" w:date="2015-04-13T09:56:00Z">
        <w:r w:rsidRPr="00A7145A" w:rsidDel="000F78BA">
          <w:rPr>
            <w:rFonts w:ascii="Times" w:hAnsi="Times" w:hint="eastAsia"/>
            <w:sz w:val="22"/>
            <w:szCs w:val="22"/>
          </w:rPr>
          <w:delText>“</w:delText>
        </w:r>
      </w:del>
      <w:ins w:id="1079" w:author="Kevin Corbett" w:date="2015-04-13T09:56:00Z">
        <w:r w:rsidR="000F78BA">
          <w:rPr>
            <w:rFonts w:ascii="Times" w:hAnsi="Times"/>
            <w:sz w:val="22"/>
            <w:szCs w:val="22"/>
          </w:rPr>
          <w:t>“</w:t>
        </w:r>
      </w:ins>
      <w:r w:rsidRPr="00A7145A">
        <w:rPr>
          <w:rFonts w:ascii="Times" w:hAnsi="Times" w:hint="eastAsia"/>
          <w:sz w:val="22"/>
          <w:szCs w:val="22"/>
        </w:rPr>
        <w:t>Pore loop AG</w:t>
      </w:r>
      <w:del w:id="1080" w:author="Kevin Corbett" w:date="2015-04-13T09:56:00Z">
        <w:r w:rsidRPr="00A7145A" w:rsidDel="000F78BA">
          <w:rPr>
            <w:rFonts w:ascii="Times" w:hAnsi="Times" w:hint="eastAsia"/>
            <w:sz w:val="22"/>
            <w:szCs w:val="22"/>
          </w:rPr>
          <w:delText>”</w:delText>
        </w:r>
        <w:r w:rsidRPr="00A7145A" w:rsidDel="000F78BA">
          <w:rPr>
            <w:rFonts w:ascii="Times" w:hAnsi="Times" w:hint="eastAsia"/>
            <w:sz w:val="22"/>
            <w:szCs w:val="22"/>
          </w:rPr>
          <w:delText xml:space="preserve"> </w:delText>
        </w:r>
      </w:del>
      <w:ins w:id="1081" w:author="Kevin Corbett" w:date="2015-04-13T09:56:00Z">
        <w:r w:rsidR="000F78BA">
          <w:rPr>
            <w:rFonts w:ascii="Times" w:hAnsi="Times"/>
            <w:sz w:val="22"/>
            <w:szCs w:val="22"/>
          </w:rPr>
          <w:t>”</w:t>
        </w:r>
        <w:r w:rsidR="000F78BA" w:rsidRPr="00A7145A">
          <w:rPr>
            <w:rFonts w:ascii="Times" w:hAnsi="Times" w:hint="eastAsia"/>
            <w:sz w:val="22"/>
            <w:szCs w:val="22"/>
          </w:rPr>
          <w:t xml:space="preserve"> </w:t>
        </w:r>
      </w:ins>
      <w:r w:rsidRPr="00A7145A">
        <w:rPr>
          <w:rFonts w:ascii="Times" w:hAnsi="Times" w:hint="eastAsia"/>
          <w:sz w:val="22"/>
          <w:szCs w:val="22"/>
        </w:rPr>
        <w:t xml:space="preserve">mutant replaced residues 218-227 with the protein sequence </w:t>
      </w:r>
      <w:del w:id="1082" w:author="Kevin Corbett" w:date="2015-04-13T09:56:00Z">
        <w:r w:rsidRPr="00A7145A" w:rsidDel="000F78BA">
          <w:rPr>
            <w:rFonts w:ascii="Times" w:hAnsi="Times" w:hint="eastAsia"/>
            <w:sz w:val="22"/>
            <w:szCs w:val="22"/>
          </w:rPr>
          <w:delText>“</w:delText>
        </w:r>
      </w:del>
      <w:ins w:id="1083" w:author="Kevin Corbett" w:date="2015-04-13T09:56:00Z">
        <w:r w:rsidR="000F78BA">
          <w:rPr>
            <w:rFonts w:ascii="Times" w:hAnsi="Times"/>
            <w:sz w:val="22"/>
            <w:szCs w:val="22"/>
          </w:rPr>
          <w:t>“</w:t>
        </w:r>
      </w:ins>
      <w:r w:rsidRPr="00A7145A">
        <w:rPr>
          <w:rFonts w:ascii="Times" w:hAnsi="Times" w:hint="eastAsia"/>
          <w:sz w:val="22"/>
          <w:szCs w:val="22"/>
        </w:rPr>
        <w:t>AGAAGAAAGA</w:t>
      </w:r>
      <w:del w:id="1084" w:author="Kevin Corbett" w:date="2015-04-13T09:56:00Z">
        <w:r w:rsidRPr="00A7145A" w:rsidDel="000F78BA">
          <w:rPr>
            <w:rFonts w:ascii="Times" w:hAnsi="Times" w:hint="eastAsia"/>
            <w:sz w:val="22"/>
            <w:szCs w:val="22"/>
          </w:rPr>
          <w:delText>”</w:delText>
        </w:r>
        <w:r w:rsidRPr="00A7145A" w:rsidDel="000F78BA">
          <w:rPr>
            <w:rFonts w:ascii="Times" w:hAnsi="Times" w:hint="eastAsia"/>
            <w:sz w:val="22"/>
            <w:szCs w:val="22"/>
          </w:rPr>
          <w:delText xml:space="preserve">. </w:delText>
        </w:r>
      </w:del>
      <w:ins w:id="1085" w:author="Kevin Corbett" w:date="2015-04-13T09:56:00Z">
        <w:r w:rsidR="000F78BA">
          <w:rPr>
            <w:rFonts w:ascii="Times" w:hAnsi="Times"/>
            <w:sz w:val="22"/>
            <w:szCs w:val="22"/>
          </w:rPr>
          <w:t>”</w:t>
        </w:r>
        <w:r w:rsidR="000F78BA" w:rsidRPr="00A7145A">
          <w:rPr>
            <w:rFonts w:ascii="Times" w:hAnsi="Times" w:hint="eastAsia"/>
            <w:sz w:val="22"/>
            <w:szCs w:val="22"/>
          </w:rPr>
          <w:t xml:space="preserve">. </w:t>
        </w:r>
      </w:ins>
      <w:r w:rsidRPr="00A7145A">
        <w:rPr>
          <w:rFonts w:ascii="Times" w:hAnsi="Times" w:hint="eastAsia"/>
          <w:sz w:val="22"/>
          <w:szCs w:val="22"/>
        </w:rPr>
        <w:t xml:space="preserve">All PCH-2/TRIP13 mutants used for activity assays were expressed at levels similar to the wild-type proteins and migrated equivalently on a size-exclusion column, indicating that they are soluble and folded. The Walker A motif mutant K185Q of both PCH-2 or TRIP13, and the </w:t>
      </w:r>
      <w:r w:rsidRPr="00A7145A">
        <w:rPr>
          <w:rFonts w:ascii="Times" w:hAnsi="Times" w:hint="eastAsia"/>
          <w:sz w:val="22"/>
          <w:szCs w:val="22"/>
        </w:rPr>
        <w:t>Δ</w:t>
      </w:r>
      <w:r w:rsidRPr="00A7145A">
        <w:rPr>
          <w:rFonts w:ascii="Times" w:hAnsi="Times" w:hint="eastAsia"/>
          <w:sz w:val="22"/>
          <w:szCs w:val="22"/>
        </w:rPr>
        <w:t xml:space="preserve">NTD mutant of TRIP13, were not </w:t>
      </w:r>
      <w:r w:rsidRPr="00A7145A">
        <w:rPr>
          <w:rFonts w:ascii="Times" w:hAnsi="Times"/>
          <w:sz w:val="22"/>
          <w:szCs w:val="22"/>
        </w:rPr>
        <w:t xml:space="preserve">solubly expressed, precluding their analysis. For </w:t>
      </w:r>
      <w:r w:rsidRPr="00A7145A">
        <w:rPr>
          <w:rFonts w:ascii="Times" w:hAnsi="Times"/>
          <w:i/>
          <w:sz w:val="22"/>
          <w:szCs w:val="22"/>
        </w:rPr>
        <w:t>C. elegans</w:t>
      </w:r>
      <w:r w:rsidRPr="00A7145A">
        <w:rPr>
          <w:rFonts w:ascii="Times" w:hAnsi="Times"/>
          <w:sz w:val="22"/>
          <w:szCs w:val="22"/>
        </w:rPr>
        <w:t xml:space="preserve"> MAD-2 (MDF-2) and CMT-1 (C41D11.5), and </w:t>
      </w:r>
      <w:r w:rsidRPr="00A7145A">
        <w:rPr>
          <w:rFonts w:ascii="Times" w:hAnsi="Times"/>
          <w:i/>
          <w:sz w:val="22"/>
          <w:szCs w:val="22"/>
        </w:rPr>
        <w:t>M. musculus</w:t>
      </w:r>
      <w:r w:rsidRPr="00A7145A">
        <w:rPr>
          <w:rFonts w:ascii="Times" w:hAnsi="Times"/>
          <w:sz w:val="22"/>
          <w:szCs w:val="22"/>
        </w:rPr>
        <w:t xml:space="preserve"> MAD2 and p31(comet), full-length proteins were cloned from cDNA into a bacterial expression vector with an N-terminal TEV protease-cleavable His</w:t>
      </w:r>
      <w:r w:rsidRPr="00A7145A">
        <w:rPr>
          <w:rFonts w:ascii="Times" w:hAnsi="Times"/>
          <w:sz w:val="22"/>
          <w:szCs w:val="22"/>
          <w:vertAlign w:val="subscript"/>
        </w:rPr>
        <w:t>6</w:t>
      </w:r>
      <w:r w:rsidRPr="00A7145A">
        <w:rPr>
          <w:rFonts w:ascii="Times" w:hAnsi="Times"/>
          <w:sz w:val="22"/>
          <w:szCs w:val="22"/>
        </w:rPr>
        <w:t xml:space="preserve"> tag. Mutant constructs were generated by PCR-based mutagenesis: </w:t>
      </w:r>
      <w:r w:rsidRPr="00A7145A">
        <w:rPr>
          <w:rFonts w:ascii="Times" w:hAnsi="Times"/>
          <w:i/>
          <w:sz w:val="22"/>
          <w:szCs w:val="22"/>
        </w:rPr>
        <w:t>M. musculus</w:t>
      </w:r>
      <w:r w:rsidRPr="00A7145A">
        <w:rPr>
          <w:rFonts w:ascii="Times" w:hAnsi="Times"/>
          <w:sz w:val="22"/>
          <w:szCs w:val="22"/>
        </w:rPr>
        <w:t xml:space="preserve"> MAD2 “loopless” replaced residues 109-117 with the protein sequence “GSG” as in </w:t>
      </w:r>
      <w:r w:rsidR="00A3560F"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2EBA33EB-796A-4436-9534-1BE5498792BB&lt;/uuid&gt;&lt;priority&gt;53&lt;/priority&gt;&lt;publications&gt;&lt;publication&gt;&lt;uuid&gt;848C4D18-A75F-4B80-8099-2975A0D03D30&lt;/uuid&gt;&lt;volume&gt;131&lt;/volume&gt;&lt;doi&gt;10.1016/j.cell.2007.08.049&lt;/doi&gt;&lt;startpage&gt;730&lt;/startpage&gt;&lt;publication_date&gt;99200711001200000000220000&lt;/publication_date&gt;&lt;url&gt;http://linkinghub.elsevier.com/retrieve/pii/S0092867407012007&lt;/url&gt;&lt;citekey&gt;Mapelli:2007p66&lt;/citekey&gt;&lt;type&gt;400&lt;/type&gt;&lt;title&gt;The Mad2 Conformational Dimer: Structure and Implications for the Spindle Assembly Checkpoint&lt;/title&gt;&lt;number&gt;4&lt;/number&gt;&lt;subtype&gt;400&lt;/subtype&gt;&lt;endpage&gt;743&lt;/endpage&gt;&lt;bundle&gt;&lt;publication&gt;&lt;publisher&gt;Elsevier Inc.&lt;/publisher&gt;&lt;title&gt;Cell&lt;/title&gt;&lt;type&gt;-100&lt;/type&gt;&lt;subtype&gt;-100&lt;/subtype&gt;&lt;uuid&gt;56390B03-96FC-4B29-BA47-19D6F7B99623&lt;/uuid&gt;&lt;/publication&gt;&lt;/bundle&gt;&lt;authors&gt;&lt;author&gt;&lt;firstName&gt;Marina&lt;/firstName&gt;&lt;lastName&gt;Mapelli&lt;/lastName&gt;&lt;/author&gt;&lt;author&gt;&lt;firstName&gt;Lucia&lt;/firstName&gt;&lt;lastName&gt;Massimiliano&lt;/lastName&gt;&lt;/author&gt;&lt;author&gt;&lt;firstName&gt;Stefano&lt;/firstName&gt;&lt;lastName&gt;Santaguida&lt;/lastName&gt;&lt;/author&gt;&lt;author&gt;&lt;firstName&gt;Andrea&lt;/firstName&gt;&lt;lastName&gt;Musacchio&lt;/lastName&gt;&lt;/author&gt;&lt;/authors&gt;&lt;/publication&gt;&lt;/publications&gt;&lt;cites&gt;&lt;/cites&gt;&lt;/citation&gt;</w:instrText>
      </w:r>
      <w:r w:rsidR="00A3560F" w:rsidRPr="009C41BF">
        <w:rPr>
          <w:rFonts w:ascii="Times" w:hAnsi="Times" w:cs="Times"/>
          <w:sz w:val="22"/>
          <w:szCs w:val="22"/>
          <w:rPrChange w:id="1086" w:author="Kevin Corbett" w:date="2015-04-04T11:23:00Z">
            <w:rPr>
              <w:rFonts w:ascii="Times" w:hAnsi="Times" w:cs="Times"/>
              <w:sz w:val="22"/>
              <w:szCs w:val="22"/>
            </w:rPr>
          </w:rPrChange>
        </w:rPr>
        <w:fldChar w:fldCharType="separate"/>
      </w:r>
      <w:r w:rsidR="00A3560F" w:rsidRPr="009C41BF">
        <w:rPr>
          <w:rFonts w:ascii="Times" w:hAnsi="Times" w:cs="Times"/>
          <w:sz w:val="22"/>
          <w:szCs w:val="22"/>
        </w:rPr>
        <w:t>(Mapelli et al., 2007)</w:t>
      </w:r>
      <w:r w:rsidR="00A3560F" w:rsidRPr="009C41BF">
        <w:rPr>
          <w:rFonts w:ascii="Times" w:hAnsi="Times" w:cs="Times"/>
          <w:sz w:val="22"/>
          <w:szCs w:val="22"/>
        </w:rPr>
        <w:fldChar w:fldCharType="end"/>
      </w:r>
      <w:ins w:id="1087" w:author="Kevin Corbett" w:date="2015-04-03T15:28:00Z">
        <w:r w:rsidR="00812ED1" w:rsidRPr="00A7145A">
          <w:rPr>
            <w:rFonts w:ascii="Times" w:hAnsi="Times" w:cs="Times"/>
            <w:sz w:val="22"/>
            <w:szCs w:val="22"/>
          </w:rPr>
          <w:t xml:space="preserve"> (see </w:t>
        </w:r>
        <w:r w:rsidR="00812ED1" w:rsidRPr="00A7145A">
          <w:rPr>
            <w:rFonts w:ascii="Times" w:hAnsi="Times" w:cs="Times"/>
            <w:b/>
            <w:sz w:val="22"/>
            <w:szCs w:val="22"/>
            <w:rPrChange w:id="1088" w:author="Kevin Corbett" w:date="2015-04-04T11:23:00Z">
              <w:rPr>
                <w:rFonts w:ascii="Times" w:hAnsi="Times" w:cs="Times"/>
                <w:sz w:val="22"/>
                <w:szCs w:val="22"/>
              </w:rPr>
            </w:rPrChange>
          </w:rPr>
          <w:t>Figure 8-figure supplement 1A</w:t>
        </w:r>
        <w:r w:rsidR="00812ED1" w:rsidRPr="00A7145A">
          <w:rPr>
            <w:rFonts w:ascii="Times" w:hAnsi="Times" w:cs="Times"/>
            <w:sz w:val="22"/>
            <w:szCs w:val="22"/>
          </w:rPr>
          <w:t>)</w:t>
        </w:r>
      </w:ins>
      <w:r w:rsidRPr="009C41BF">
        <w:rPr>
          <w:rFonts w:ascii="Times" w:hAnsi="Times"/>
          <w:sz w:val="22"/>
          <w:szCs w:val="22"/>
        </w:rPr>
        <w:t xml:space="preserve">. For identification of highly conserved surface residues in p31(comet), 226 animal/plant p31(comet) sequences were aligned with MAFFT </w:t>
      </w:r>
      <w:r w:rsidR="00A3560F"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A10BA566-3A84-4C76-BEC3-B89843F3D77F&lt;/uuid&gt;&lt;priority&gt;54&lt;/priority&gt;&lt;publications&gt;&lt;publication&gt;&lt;uuid&gt;19E14325-1484-4EB4-8F14-D085B93E495C&lt;/uuid&gt;&lt;volume&gt;30&lt;/volume&gt;&lt;doi&gt;10.1093/molbev/mst010&lt;/doi&gt;&lt;startpage&gt;772&lt;/startpage&gt;&lt;publication_date&gt;99201304001200000000220000&lt;/publication_date&gt;&lt;url&gt;http://eutils.ncbi.nlm.nih.gov/entrez/eutils/elink.fcgi?dbfrom=pubmed&amp;amp;id=23329690&amp;amp;retmode=ref&amp;amp;cmd=prlinks&lt;/url&gt;&lt;type&gt;400&lt;/type&gt;&lt;title&gt;MAFFT multiple sequence alignment software version 7: improvements in performance and usability.&lt;/title&gt;&lt;institution&gt;Immunology Frontier Research Center, Osaka University, Suita, Osaka, Japan. kazutaka.katoh@aist.go.jp&lt;/institution&gt;&lt;number&gt;4&lt;/number&gt;&lt;subtype&gt;400&lt;/subtype&gt;&lt;endpage&gt;780&lt;/endpage&gt;&lt;bundle&gt;&lt;publication&gt;&lt;title&gt;Molecular biology and evolution&lt;/title&gt;&lt;type&gt;-100&lt;/type&gt;&lt;subtype&gt;-100&lt;/subtype&gt;&lt;uuid&gt;A387B0EB-0E82-4220-B976-AE7F991E7176&lt;/uuid&gt;&lt;/publication&gt;&lt;/bundle&gt;&lt;authors&gt;&lt;author&gt;&lt;firstName&gt;Kazutaka&lt;/firstName&gt;&lt;lastName&gt;Katoh&lt;/lastName&gt;&lt;/author&gt;&lt;author&gt;&lt;firstName&gt;Daron&lt;/firstName&gt;&lt;middleNames&gt;M&lt;/middleNames&gt;&lt;lastName&gt;Standley&lt;/lastName&gt;&lt;/author&gt;&lt;/authors&gt;&lt;/publication&gt;&lt;/publications&gt;&lt;cites&gt;&lt;/cites&gt;&lt;/citation&gt;</w:instrText>
      </w:r>
      <w:r w:rsidR="00A3560F" w:rsidRPr="009C41BF">
        <w:rPr>
          <w:rFonts w:ascii="Times" w:hAnsi="Times" w:cs="Times"/>
          <w:sz w:val="22"/>
          <w:szCs w:val="22"/>
          <w:rPrChange w:id="1089" w:author="Kevin Corbett" w:date="2015-04-04T11:23:00Z">
            <w:rPr>
              <w:rFonts w:ascii="Times" w:hAnsi="Times" w:cs="Times"/>
              <w:sz w:val="22"/>
              <w:szCs w:val="22"/>
            </w:rPr>
          </w:rPrChange>
        </w:rPr>
        <w:fldChar w:fldCharType="separate"/>
      </w:r>
      <w:r w:rsidR="00A3560F" w:rsidRPr="009C41BF">
        <w:rPr>
          <w:rFonts w:ascii="Times" w:hAnsi="Times" w:cs="Times"/>
          <w:sz w:val="22"/>
          <w:szCs w:val="22"/>
        </w:rPr>
        <w:t>(Katoh and Standley, 2013)</w:t>
      </w:r>
      <w:r w:rsidR="00A3560F" w:rsidRPr="009C41BF">
        <w:rPr>
          <w:rFonts w:ascii="Times" w:hAnsi="Times" w:cs="Times"/>
          <w:sz w:val="22"/>
          <w:szCs w:val="22"/>
        </w:rPr>
        <w:fldChar w:fldCharType="end"/>
      </w:r>
      <w:r w:rsidRPr="00A7145A">
        <w:rPr>
          <w:rFonts w:ascii="Times" w:hAnsi="Times"/>
          <w:sz w:val="22"/>
          <w:szCs w:val="22"/>
        </w:rPr>
        <w:t xml:space="preserve"> and conservation was mapped on the structure of p31(comet) bound to MAD2 </w:t>
      </w:r>
      <w:r w:rsidR="00A3560F"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BBBF98AB-4E2F-410E-AC22-2F7839734FAE&lt;/uuid&gt;&lt;priority&gt;55&lt;/priority&gt;&lt;publications&gt;&lt;publication&gt;&lt;uuid&gt;0BF9FC73-8F6E-403D-AC5A-78943EE6FA6F&lt;/uuid&gt;&lt;volume&gt;131&lt;/volume&gt;&lt;accepted_date&gt;99200708301200000000222000&lt;/accepted_date&gt;&lt;doi&gt;10.1016/j.cell.2007.08.048&lt;/doi&gt;&lt;startpage&gt;744&lt;/startpage&gt;&lt;revision_date&gt;99200706281200000000222000&lt;/revision_date&gt;&lt;publication_date&gt;99200711161200000000222000&lt;/publication_date&gt;&lt;url&gt;http://eutils.ncbi.nlm.nih.gov/entrez/eutils/elink.fcgi?dbfrom=pubmed&amp;amp;id=18022368&amp;amp;retmode=ref&amp;amp;cmd=prlinks&lt;/url&gt;&lt;type&gt;400&lt;/type&gt;&lt;title&gt;p31comet blocks Mad2 activation through structural mimicry.&lt;/title&gt;&lt;location&gt;200,9,32.8215718,-96.8427283&lt;/location&gt;&lt;submission_date&gt;99200704041200000000222000&lt;/submission_date&gt;&lt;number&gt;4&lt;/number&gt;&lt;institution&gt;Department of Pharmacology, The University of Texas Southwestern Medical Center, 6001 Forest Park Road, Dallas, TX 75390, USA.&lt;/institution&gt;&lt;subtype&gt;400&lt;/subtype&gt;&lt;endpage&gt;755&lt;/endpage&gt;&lt;bundle&gt;&lt;publication&gt;&lt;publisher&gt;Elsevier Inc.&lt;/publisher&gt;&lt;title&gt;Cell&lt;/title&gt;&lt;type&gt;-100&lt;/type&gt;&lt;subtype&gt;-100&lt;/subtype&gt;&lt;uuid&gt;56390B03-96FC-4B29-BA47-19D6F7B99623&lt;/uuid&gt;&lt;/publication&gt;&lt;/bundle&gt;&lt;authors&gt;&lt;author&gt;&lt;firstName&gt;Maojun&lt;/firstName&gt;&lt;lastName&gt;Yang&lt;/lastName&gt;&lt;/author&gt;&lt;author&gt;&lt;firstName&gt;Bing&lt;/firstName&gt;&lt;lastName&gt;Li&lt;/lastName&gt;&lt;/author&gt;&lt;author&gt;&lt;firstName&gt;Diana&lt;/firstName&gt;&lt;middleNames&gt;R&lt;/middleNames&gt;&lt;lastName&gt;Tomchick&lt;/lastName&gt;&lt;/author&gt;&lt;author&gt;&lt;firstName&gt;Mischa&lt;/firstName&gt;&lt;lastName&gt;Machius&lt;/lastName&gt;&lt;/author&gt;&lt;author&gt;&lt;firstName&gt;Josep&lt;/firstName&gt;&lt;lastName&gt;Rizo&lt;/lastName&gt;&lt;/author&gt;&lt;author&gt;&lt;firstName&gt;Hongtao&lt;/firstName&gt;&lt;lastName&gt;Yu&lt;/lastName&gt;&lt;/author&gt;&lt;author&gt;&lt;firstName&gt;Xuelian&lt;/firstName&gt;&lt;lastName&gt;Luo&lt;/lastName&gt;&lt;/author&gt;&lt;/authors&gt;&lt;/publication&gt;&lt;/publications&gt;&lt;cites&gt;&lt;/cites&gt;&lt;/citation&gt;</w:instrText>
      </w:r>
      <w:r w:rsidR="00A3560F" w:rsidRPr="009C41BF">
        <w:rPr>
          <w:rFonts w:ascii="Times" w:hAnsi="Times" w:cs="Times"/>
          <w:sz w:val="22"/>
          <w:szCs w:val="22"/>
          <w:rPrChange w:id="1090" w:author="Kevin Corbett" w:date="2015-04-04T11:23:00Z">
            <w:rPr>
              <w:rFonts w:ascii="Times" w:hAnsi="Times" w:cs="Times"/>
              <w:sz w:val="22"/>
              <w:szCs w:val="22"/>
            </w:rPr>
          </w:rPrChange>
        </w:rPr>
        <w:fldChar w:fldCharType="separate"/>
      </w:r>
      <w:r w:rsidR="00A3560F" w:rsidRPr="009C41BF">
        <w:rPr>
          <w:rFonts w:ascii="Times" w:hAnsi="Times" w:cs="Times"/>
          <w:sz w:val="22"/>
          <w:szCs w:val="22"/>
        </w:rPr>
        <w:t>(Yang et al., 2007)</w:t>
      </w:r>
      <w:r w:rsidR="00A3560F" w:rsidRPr="009C41BF">
        <w:rPr>
          <w:rFonts w:ascii="Times" w:hAnsi="Times" w:cs="Times"/>
          <w:sz w:val="22"/>
          <w:szCs w:val="22"/>
        </w:rPr>
        <w:fldChar w:fldCharType="end"/>
      </w:r>
      <w:r w:rsidRPr="00A7145A">
        <w:rPr>
          <w:rFonts w:ascii="Times" w:hAnsi="Times"/>
          <w:sz w:val="22"/>
          <w:szCs w:val="22"/>
        </w:rPr>
        <w:t xml:space="preserve"> using the CONSURF server </w:t>
      </w:r>
      <w:r w:rsidR="00A3560F"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14444FCC-D4A6-46A3-8A27-3E42039EC9D2&lt;/uuid&gt;&lt;priority&gt;56&lt;/priority&gt;&lt;publications&gt;&lt;publication&gt;&lt;uuid&gt;1E02EA6F-B9BC-4C51-85B7-B39B6A735186&lt;/uuid&gt;&lt;volume&gt;38&lt;/volume&gt;&lt;doi&gt;10.1093/nar/gkq399&lt;/doi&gt;&lt;startpage&gt;W529&lt;/startpage&gt;&lt;publication_date&gt;99201007001200000000220000&lt;/publication_date&gt;&lt;url&gt;http://nar.oxfordjournals.org/lookup/doi/10.1093/nar/gkq399&lt;/url&gt;&lt;type&gt;400&lt;/type&gt;&lt;title&gt;ConSurf 2010: calculating evolutionary conservation in sequence and structure of proteins and nucleic acids.&lt;/title&gt;&lt;publisher&gt;Oxford University Press&lt;/publisher&gt;&lt;institution&gt;Department of Cell Research and Immunology, George S. Wise Faculty of Life Sciences, Tel Aviv University, Tel Aviv 69978, Israel.&lt;/institution&gt;&lt;number&gt;Web Server issue&lt;/number&gt;&lt;subtype&gt;400&lt;/subtype&gt;&lt;endpage&gt;33&lt;/endpage&gt;&lt;bundle&gt;&lt;publication&gt;&lt;title&gt;Nucleic acids research&lt;/title&gt;&lt;type&gt;-100&lt;/type&gt;&lt;subtype&gt;-100&lt;/subtype&gt;&lt;uuid&gt;499BD85C-80E7-4B3F-835C-7CE6F63ADDE9&lt;/uuid&gt;&lt;/publication&gt;&lt;/bundle&gt;&lt;authors&gt;&lt;author&gt;&lt;firstName&gt;Haim&lt;/firstName&gt;&lt;lastName&gt;Ashkenazy&lt;/lastName&gt;&lt;/author&gt;&lt;author&gt;&lt;firstName&gt;Elana&lt;/firstName&gt;&lt;lastName&gt;Erez&lt;/lastName&gt;&lt;/author&gt;&lt;author&gt;&lt;firstName&gt;Eric&lt;/firstName&gt;&lt;lastName&gt;Martz&lt;/lastName&gt;&lt;/author&gt;&lt;author&gt;&lt;firstName&gt;Tal&lt;/firstName&gt;&lt;lastName&gt;Pupko&lt;/lastName&gt;&lt;/author&gt;&lt;author&gt;&lt;firstName&gt;Nir&lt;/firstName&gt;&lt;lastName&gt;Ben-Tal&lt;/lastName&gt;&lt;/author&gt;&lt;/authors&gt;&lt;/publication&gt;&lt;/publications&gt;&lt;cites&gt;&lt;/cites&gt;&lt;/citation&gt;</w:instrText>
      </w:r>
      <w:r w:rsidR="00A3560F" w:rsidRPr="009C41BF">
        <w:rPr>
          <w:rFonts w:ascii="Times" w:hAnsi="Times" w:cs="Times"/>
          <w:sz w:val="22"/>
          <w:szCs w:val="22"/>
          <w:rPrChange w:id="1091" w:author="Kevin Corbett" w:date="2015-04-04T11:23:00Z">
            <w:rPr>
              <w:rFonts w:ascii="Times" w:hAnsi="Times" w:cs="Times"/>
              <w:sz w:val="22"/>
              <w:szCs w:val="22"/>
            </w:rPr>
          </w:rPrChange>
        </w:rPr>
        <w:fldChar w:fldCharType="separate"/>
      </w:r>
      <w:r w:rsidR="00A3560F" w:rsidRPr="009C41BF">
        <w:rPr>
          <w:rFonts w:ascii="Times" w:hAnsi="Times" w:cs="Times"/>
          <w:sz w:val="22"/>
          <w:szCs w:val="22"/>
        </w:rPr>
        <w:t>(Ashkenazy et al., 2010)</w:t>
      </w:r>
      <w:r w:rsidR="00A3560F" w:rsidRPr="009C41BF">
        <w:rPr>
          <w:rFonts w:ascii="Times" w:hAnsi="Times" w:cs="Times"/>
          <w:sz w:val="22"/>
          <w:szCs w:val="22"/>
        </w:rPr>
        <w:fldChar w:fldCharType="end"/>
      </w:r>
      <w:r w:rsidRPr="00A7145A">
        <w:rPr>
          <w:rFonts w:ascii="Times" w:hAnsi="Times"/>
          <w:sz w:val="22"/>
          <w:szCs w:val="22"/>
        </w:rPr>
        <w:t>. All mutant constructs were generated by PCR-based mutagenesis. All mutant constructs used here (p31(comet), MAD2, and TRIP13) expressed at levels similar to wild-type,</w:t>
      </w:r>
      <w:r w:rsidRPr="009C41BF">
        <w:rPr>
          <w:rFonts w:ascii="Times" w:hAnsi="Times"/>
          <w:sz w:val="22"/>
          <w:szCs w:val="22"/>
        </w:rPr>
        <w:t xml:space="preserve"> and migrated equivalently on a size-exclusion column (not shown), indicat</w:t>
      </w:r>
      <w:ins w:id="1092" w:author="Kevin Corbett" w:date="2015-03-30T10:55:00Z">
        <w:r w:rsidR="00F438A3" w:rsidRPr="009C41BF">
          <w:rPr>
            <w:rFonts w:ascii="Times" w:hAnsi="Times"/>
            <w:sz w:val="22"/>
            <w:szCs w:val="22"/>
          </w:rPr>
          <w:t>ing</w:t>
        </w:r>
      </w:ins>
      <w:del w:id="1093" w:author="Kevin Corbett" w:date="2015-03-30T10:55:00Z">
        <w:r w:rsidRPr="004E262E" w:rsidDel="00F438A3">
          <w:rPr>
            <w:rFonts w:ascii="Times" w:hAnsi="Times"/>
            <w:sz w:val="22"/>
            <w:szCs w:val="22"/>
          </w:rPr>
          <w:delText>ed</w:delText>
        </w:r>
      </w:del>
      <w:r w:rsidRPr="004E262E">
        <w:rPr>
          <w:rFonts w:ascii="Times" w:hAnsi="Times"/>
          <w:sz w:val="22"/>
          <w:szCs w:val="22"/>
        </w:rPr>
        <w:t xml:space="preserve"> that they were soluble and folded.</w:t>
      </w:r>
    </w:p>
    <w:p w14:paraId="4832F718" w14:textId="18AF5C63" w:rsidR="00443BA3" w:rsidRPr="004E262E" w:rsidRDefault="00443BA3" w:rsidP="007042B1">
      <w:pPr>
        <w:spacing w:after="120" w:line="480" w:lineRule="auto"/>
        <w:rPr>
          <w:rFonts w:ascii="Times" w:hAnsi="Times"/>
          <w:sz w:val="22"/>
          <w:szCs w:val="22"/>
        </w:rPr>
      </w:pPr>
      <w:r w:rsidRPr="004E262E">
        <w:rPr>
          <w:rFonts w:ascii="Times" w:hAnsi="Times"/>
          <w:sz w:val="22"/>
          <w:szCs w:val="22"/>
        </w:rPr>
        <w:tab/>
        <w:t xml:space="preserve">Proteins were expressed in </w:t>
      </w:r>
      <w:r w:rsidRPr="004E262E">
        <w:rPr>
          <w:rFonts w:ascii="Times" w:hAnsi="Times"/>
          <w:i/>
          <w:sz w:val="22"/>
          <w:szCs w:val="22"/>
        </w:rPr>
        <w:t>E. coli</w:t>
      </w:r>
      <w:r w:rsidRPr="00E35D8D">
        <w:rPr>
          <w:rFonts w:ascii="Times" w:hAnsi="Times"/>
          <w:sz w:val="22"/>
          <w:szCs w:val="22"/>
        </w:rPr>
        <w:t xml:space="preserve"> strain Rosetta 2 (DE3) pLysS (EMD Biosciences) at 20°C for 16 hours, then cells were harvested by centrifugation and resuspended in buffer A (25 mM Tris pH 7.5, 10% glycerol, 5 mM MgCl</w:t>
      </w:r>
      <w:r w:rsidRPr="00A7145A">
        <w:rPr>
          <w:rFonts w:ascii="Times" w:hAnsi="Times"/>
          <w:sz w:val="22"/>
          <w:szCs w:val="22"/>
          <w:vertAlign w:val="subscript"/>
        </w:rPr>
        <w:t>2</w:t>
      </w:r>
      <w:r w:rsidRPr="00A7145A">
        <w:rPr>
          <w:rFonts w:ascii="Times" w:hAnsi="Times"/>
          <w:sz w:val="22"/>
          <w:szCs w:val="22"/>
        </w:rPr>
        <w:t>) plus 300 mM NaCl, 5 mM imidazole, and 5 mM</w:t>
      </w:r>
      <w:r w:rsidRPr="00A7145A">
        <w:rPr>
          <w:rFonts w:ascii="Times" w:hAnsi="Times" w:hint="eastAsia"/>
          <w:sz w:val="22"/>
          <w:szCs w:val="22"/>
        </w:rPr>
        <w:t xml:space="preserve"> </w:t>
      </w:r>
      <w:r w:rsidRPr="00CA01A4">
        <w:rPr>
          <w:rFonts w:ascii="Times" w:hAnsi="Times"/>
          <w:sz w:val="22"/>
          <w:szCs w:val="22"/>
          <w:rPrChange w:id="1094" w:author="Kevin Corbett" w:date="2015-04-13T17:37:00Z">
            <w:rPr>
              <w:rFonts w:ascii="Times" w:hAnsi="Times" w:hint="eastAsia"/>
              <w:sz w:val="22"/>
              <w:szCs w:val="22"/>
            </w:rPr>
          </w:rPrChange>
        </w:rPr>
        <w:t>β</w:t>
      </w:r>
      <w:r w:rsidRPr="00A7145A">
        <w:rPr>
          <w:rFonts w:ascii="Times" w:hAnsi="Times" w:hint="eastAsia"/>
          <w:sz w:val="22"/>
          <w:szCs w:val="22"/>
        </w:rPr>
        <w:t>-</w:t>
      </w:r>
      <w:r w:rsidRPr="00A7145A">
        <w:rPr>
          <w:rFonts w:ascii="Times" w:hAnsi="Times"/>
          <w:sz w:val="22"/>
          <w:szCs w:val="22"/>
        </w:rPr>
        <w:t>mercaptoethanol. Protein was purified by Ni</w:t>
      </w:r>
      <w:r w:rsidRPr="00A7145A">
        <w:rPr>
          <w:rFonts w:ascii="Times" w:hAnsi="Times"/>
          <w:sz w:val="22"/>
          <w:szCs w:val="22"/>
          <w:vertAlign w:val="superscript"/>
        </w:rPr>
        <w:t>2+</w:t>
      </w:r>
      <w:r w:rsidRPr="00A7145A">
        <w:rPr>
          <w:rFonts w:ascii="Times" w:hAnsi="Times"/>
          <w:sz w:val="22"/>
          <w:szCs w:val="22"/>
        </w:rPr>
        <w:t xml:space="preserve">-affinity (Ni-NTA agarose, Qiagen) then ion-exchange (Hitrap Q HP, GE Life Sciences) chromatography. Tags were cleaved with TEV protease </w:t>
      </w:r>
      <w:r w:rsidR="00A3560F"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02C401B0-50F8-4402-8853-B0DA684A52E2&lt;/uuid&gt;&lt;priority&gt;57&lt;/priority&gt;&lt;publications&gt;&lt;publication&gt;&lt;uuid&gt;9E06EAD6-D0D0-4B5F-8B67-FCD4B5A3D893&lt;/uuid&gt;&lt;volume&gt;498&lt;/volume&gt;&lt;doi&gt;10.1007/978-1-59745-196-3_19&lt;/doi&gt;&lt;subtitle&gt;Methods in Molecular Biology&lt;/subtitle&gt;&lt;startpage&gt;297&lt;/startpage&gt;&lt;publication_date&gt;99200900001200000000200000&lt;/publication_date&gt;&lt;url&gt;http://link.springer.com/10.1007/978-1-59745-196-3_19&lt;/url&gt;&lt;type&gt;400&lt;/type&gt;&lt;title&gt;Expression and purification of soluble His(6)-tagged TEV protease.&lt;/title&gt;&lt;publisher&gt;Humana Press&lt;/publisher&gt;&lt;location&gt;&amp;lt;html&amp;gt;&amp;lt;head&amp;gt;&amp;lt;meta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Home&amp;lt;/a&amp;gt;&amp;lt;/div&amp;gt;&amp;lt;/body&amp;gt;&amp;lt;/html&amp;gt;&lt;/location&gt;&lt;institution&gt;National Cancer Institute at Frederick, Macromolecular Crystallography Laboratory, Center for Cancer Research, Frederick, MD, USA.&lt;/institution&gt;&lt;number&gt;Chapter 19&lt;/number&gt;&lt;subtype&gt;400&lt;/subtype&gt;&lt;place&gt;Totowa, NJ&lt;/place&gt;&lt;endpage&gt;307&lt;/endpage&gt;&lt;bundle&gt;&lt;publication&gt;&lt;publisher&gt;Humana Press&lt;/publisher&gt;&lt;title&gt;Methods in molecular biology (Clifton, NJ)&lt;/title&gt;&lt;type&gt;-100&lt;/type&gt;&lt;subtype&gt;-100&lt;/subtype&gt;&lt;uuid&gt;A8B10E21-5295-44FF-8B95-EEB32C5E756E&lt;/uuid&gt;&lt;/publication&gt;&lt;/bundle&gt;&lt;authors&gt;&lt;author&gt;&lt;firstName&gt;Joseph&lt;/firstName&gt;&lt;middleNames&gt;E&lt;/middleNames&gt;&lt;lastName&gt;Tropea&lt;/lastName&gt;&lt;/author&gt;&lt;author&gt;&lt;firstName&gt;Scott&lt;/firstName&gt;&lt;lastName&gt;Cherry&lt;/lastName&gt;&lt;/author&gt;&lt;author&gt;&lt;firstName&gt;David&lt;/firstName&gt;&lt;middleNames&gt;S&lt;/middleNames&gt;&lt;lastName&gt;Waugh&lt;/lastName&gt;&lt;/author&gt;&lt;/authors&gt;&lt;/publication&gt;&lt;/publications&gt;&lt;cites&gt;&lt;/cites&gt;&lt;/citation&gt;</w:instrText>
      </w:r>
      <w:r w:rsidR="00A3560F" w:rsidRPr="009C41BF">
        <w:rPr>
          <w:rFonts w:ascii="Times" w:hAnsi="Times" w:cs="Times"/>
          <w:sz w:val="22"/>
          <w:szCs w:val="22"/>
          <w:rPrChange w:id="1095" w:author="Kevin Corbett" w:date="2015-04-04T11:23:00Z">
            <w:rPr>
              <w:rFonts w:ascii="Times" w:hAnsi="Times" w:cs="Times"/>
              <w:sz w:val="22"/>
              <w:szCs w:val="22"/>
            </w:rPr>
          </w:rPrChange>
        </w:rPr>
        <w:fldChar w:fldCharType="separate"/>
      </w:r>
      <w:r w:rsidR="00A3560F" w:rsidRPr="009C41BF">
        <w:rPr>
          <w:rFonts w:ascii="Times" w:hAnsi="Times" w:cs="Times"/>
          <w:sz w:val="22"/>
          <w:szCs w:val="22"/>
        </w:rPr>
        <w:t>(Tropea et al., 2009)</w:t>
      </w:r>
      <w:r w:rsidR="00A3560F" w:rsidRPr="009C41BF">
        <w:rPr>
          <w:rFonts w:ascii="Times" w:hAnsi="Times" w:cs="Times"/>
          <w:sz w:val="22"/>
          <w:szCs w:val="22"/>
        </w:rPr>
        <w:fldChar w:fldCharType="end"/>
      </w:r>
      <w:r w:rsidRPr="00A7145A">
        <w:rPr>
          <w:rFonts w:ascii="Times" w:hAnsi="Times"/>
          <w:sz w:val="22"/>
          <w:szCs w:val="22"/>
        </w:rPr>
        <w:t>, and cleaved protein was passed over a size exclus</w:t>
      </w:r>
      <w:r w:rsidRPr="009C41BF">
        <w:rPr>
          <w:rFonts w:ascii="Times" w:hAnsi="Times"/>
          <w:sz w:val="22"/>
          <w:szCs w:val="22"/>
        </w:rPr>
        <w:t xml:space="preserve">ion column (Superdex 200, GE Life Sciences) in buffer A plus 300 mM NaCl and 1 mM dithiothreitol (DTT). Purified protein was concentrated by ultrafiltration (Amicon Ultra, Millipore) to ~10 mg/mL and stored at 4°C. For selenomethionine derivatization of PCH-2, protein expression was carried out in M9 minimal media supplemented with amino acids plus selenomethionine prior to IPTG induction </w:t>
      </w:r>
      <w:r w:rsidR="00A3560F"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141D7737-31C2-4512-907E-307DAF0E490E&lt;/uuid&gt;&lt;priority&gt;58&lt;/priority&gt;&lt;publications&gt;&lt;publication&gt;&lt;uuid&gt;6801690A-27D9-4975-8182-9AB7419F419A&lt;/uuid&gt;&lt;volume&gt;229&lt;/volume&gt;&lt;doi&gt;10.1006/jmbi.1993.1012&lt;/doi&gt;&lt;startpage&gt;105&lt;/startpage&gt;&lt;publication_date&gt;99199301051200000000222000&lt;/publication_date&gt;&lt;url&gt;http://eutils.ncbi.nlm.nih.gov/entrez/eutils/elink.fcgi?dbfrom=pubmed&amp;amp;id=7678431&amp;amp;retmode=ref&amp;amp;cmd=prlinks&lt;/url&gt;&lt;type&gt;400&lt;/type&gt;&lt;title&gt;Atomic structures of the human immunophilin FKBP-12 complexes with FK506 and rapamycin.&lt;/title&gt;&lt;location&gt;200,5,42.4467049,-76.4830579&lt;/location&gt;&lt;institution&gt;Department of Chemistry, Cornell University Ithaca, NY 14853-1301.&lt;/institution&gt;&lt;number&gt;1&lt;/number&gt;&lt;subtype&gt;400&lt;/subtype&gt;&lt;endpage&gt;124&lt;/endpage&gt;&lt;bundle&gt;&lt;publication&gt;&lt;title&gt;Journal of molecular biology&lt;/title&gt;&lt;type&gt;-100&lt;/type&gt;&lt;subtype&gt;-100&lt;/subtype&gt;&lt;uuid&gt;A2B42CCA-5CE8-4F21-8B46-F5B5119A6146&lt;/uuid&gt;&lt;/publication&gt;&lt;/bundle&gt;&lt;authors&gt;&lt;author&gt;&lt;lastName&gt;Duyne&lt;/lastName&gt;&lt;nonDroppingParticle&gt;Van&lt;/nonDroppingParticle&gt;&lt;firstName&gt;G&lt;/firstName&gt;&lt;middleNames&gt;D&lt;/middleNames&gt;&lt;/author&gt;&lt;author&gt;&lt;firstName&gt;R&lt;/firstName&gt;&lt;middleNames&gt;F&lt;/middleNames&gt;&lt;lastName&gt;Standaert&lt;/lastName&gt;&lt;/author&gt;&lt;author&gt;&lt;firstName&gt;P&lt;/firstName&gt;&lt;middleNames&gt;A&lt;/middleNames&gt;&lt;lastName&gt;Karplus&lt;/lastName&gt;&lt;/author&gt;&lt;author&gt;&lt;firstName&gt;S&lt;/firstName&gt;&lt;middleNames&gt;L&lt;/middleNames&gt;&lt;lastName&gt;Schreiber&lt;/lastName&gt;&lt;/author&gt;&lt;author&gt;&lt;firstName&gt;J&lt;/firstName&gt;&lt;lastName&gt;Clardy&lt;/lastName&gt;&lt;/author&gt;&lt;/authors&gt;&lt;/publication&gt;&lt;/publications&gt;&lt;cites&gt;&lt;/cites&gt;&lt;/citation&gt;</w:instrText>
      </w:r>
      <w:r w:rsidR="00A3560F" w:rsidRPr="009C41BF">
        <w:rPr>
          <w:rFonts w:ascii="Times" w:hAnsi="Times" w:cs="Times"/>
          <w:sz w:val="22"/>
          <w:szCs w:val="22"/>
          <w:rPrChange w:id="1096" w:author="Kevin Corbett" w:date="2015-04-04T11:23:00Z">
            <w:rPr>
              <w:rFonts w:ascii="Times" w:hAnsi="Times" w:cs="Times"/>
              <w:sz w:val="22"/>
              <w:szCs w:val="22"/>
            </w:rPr>
          </w:rPrChange>
        </w:rPr>
        <w:fldChar w:fldCharType="separate"/>
      </w:r>
      <w:r w:rsidR="00A3560F" w:rsidRPr="009C41BF">
        <w:rPr>
          <w:rFonts w:ascii="Times" w:hAnsi="Times" w:cs="Times"/>
          <w:sz w:val="22"/>
          <w:szCs w:val="22"/>
        </w:rPr>
        <w:t>(Van Duyne et al., 1993)</w:t>
      </w:r>
      <w:r w:rsidR="00A3560F" w:rsidRPr="009C41BF">
        <w:rPr>
          <w:rFonts w:ascii="Times" w:hAnsi="Times" w:cs="Times"/>
          <w:sz w:val="22"/>
          <w:szCs w:val="22"/>
        </w:rPr>
        <w:fldChar w:fldCharType="end"/>
      </w:r>
      <w:r w:rsidRPr="00A7145A">
        <w:rPr>
          <w:rFonts w:ascii="Times" w:hAnsi="Times"/>
          <w:sz w:val="22"/>
          <w:szCs w:val="22"/>
        </w:rPr>
        <w:t xml:space="preserve">, and proteins were exchanged into buffer containing 1 mM </w:t>
      </w:r>
      <w:r w:rsidRPr="009C41BF">
        <w:rPr>
          <w:rFonts w:ascii="Times" w:hAnsi="Times"/>
          <w:bCs/>
          <w:i/>
          <w:iCs/>
          <w:sz w:val="22"/>
          <w:szCs w:val="22"/>
        </w:rPr>
        <w:t>tris</w:t>
      </w:r>
      <w:r w:rsidRPr="009C41BF">
        <w:rPr>
          <w:rFonts w:ascii="Times" w:hAnsi="Times"/>
          <w:bCs/>
          <w:sz w:val="22"/>
          <w:szCs w:val="22"/>
        </w:rPr>
        <w:t>(2-carboxyethyl)phosphine (TCEP) after purification to maintain the selenomethionine residues in the reduced state</w:t>
      </w:r>
      <w:r w:rsidRPr="004E262E">
        <w:rPr>
          <w:rFonts w:ascii="Times" w:hAnsi="Times"/>
          <w:sz w:val="22"/>
          <w:szCs w:val="22"/>
        </w:rPr>
        <w:t>.</w:t>
      </w:r>
    </w:p>
    <w:p w14:paraId="663E26E3" w14:textId="77777777" w:rsidR="00443BA3" w:rsidRPr="00A7145A" w:rsidRDefault="00443BA3" w:rsidP="007042B1">
      <w:pPr>
        <w:spacing w:after="120" w:line="480" w:lineRule="auto"/>
        <w:rPr>
          <w:rFonts w:ascii="Times" w:hAnsi="Times"/>
          <w:sz w:val="22"/>
          <w:szCs w:val="22"/>
        </w:rPr>
      </w:pPr>
      <w:r w:rsidRPr="004E262E">
        <w:rPr>
          <w:rFonts w:ascii="Times" w:hAnsi="Times"/>
          <w:sz w:val="22"/>
          <w:szCs w:val="22"/>
        </w:rPr>
        <w:tab/>
        <w:t>For size-exclusion chromatography coupled multi-angle light scattering (SEC-MALS), proteins were separated on a Superdex 200 10/300 GL size exclusion column (GE Life Sciences), t</w:t>
      </w:r>
      <w:r w:rsidRPr="00A7145A">
        <w:rPr>
          <w:rFonts w:ascii="Times" w:hAnsi="Times"/>
          <w:sz w:val="22"/>
          <w:szCs w:val="22"/>
        </w:rPr>
        <w:t>heir light scattering and refractive index profiles collected by miniDAWN TREOS and Optilab T-rEX detectors (Wyatt Technology), respectively, and their molecular weights calculated using ASTRA v. 6 software (Wyatt Technology).</w:t>
      </w:r>
    </w:p>
    <w:p w14:paraId="7966C421" w14:textId="77777777" w:rsidR="00443BA3" w:rsidRPr="00A7145A" w:rsidRDefault="00443BA3" w:rsidP="007042B1">
      <w:pPr>
        <w:spacing w:after="120" w:line="480" w:lineRule="auto"/>
        <w:rPr>
          <w:rFonts w:ascii="Times" w:hAnsi="Times"/>
          <w:b/>
          <w:sz w:val="22"/>
          <w:szCs w:val="22"/>
        </w:rPr>
      </w:pPr>
      <w:r w:rsidRPr="00A7145A">
        <w:rPr>
          <w:rFonts w:ascii="Times" w:hAnsi="Times"/>
          <w:b/>
          <w:sz w:val="22"/>
          <w:szCs w:val="22"/>
        </w:rPr>
        <w:t>Electron Microscopy</w:t>
      </w:r>
    </w:p>
    <w:p w14:paraId="767F14E1" w14:textId="035EA261" w:rsidR="00443BA3" w:rsidRPr="00A7145A" w:rsidRDefault="00443BA3" w:rsidP="007042B1">
      <w:pPr>
        <w:spacing w:after="120" w:line="480" w:lineRule="auto"/>
        <w:rPr>
          <w:rFonts w:ascii="Times" w:hAnsi="Times"/>
          <w:sz w:val="22"/>
          <w:szCs w:val="22"/>
        </w:rPr>
      </w:pPr>
      <w:r w:rsidRPr="00A7145A">
        <w:rPr>
          <w:rFonts w:ascii="Times" w:hAnsi="Times"/>
          <w:sz w:val="22"/>
          <w:szCs w:val="22"/>
        </w:rPr>
        <w:tab/>
        <w:t xml:space="preserve">For negative-stain electron microscopy, PCH-2 was passed over a size-exclusion column in EM buffer (buffer A without glycerol, and with added 1 mM DTT), then peak fractions were diluted to ~0.01 mg/mL in EM buffer with or without 1 mM ATP. Samples were applied onto freshly glow discharged carbon coated copper grids, reduced to a thin film by blotting, and a 2% solution of uranyl formate negative stain was then immediately applied to the grid and blotted off from the same side. The negative stain process was repeated three times. Data were acquired using one of two Tecnai F20 Twin transmission electron microscopes operating at 120 kV. Images were automatically collected using the LEGINON system </w:t>
      </w:r>
      <w:r w:rsidR="00A3560F"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4183D1F0-1951-4F9B-8BB4-7E5073CA8869&lt;/uuid&gt;&lt;priority&gt;59&lt;/priority&gt;&lt;publications&gt;&lt;publication&gt;&lt;uuid&gt;0C97C1E9-A042-43EC-9336-0633A407DB70&lt;/uuid&gt;&lt;volume&gt;151&lt;/volume&gt;&lt;accepted_date&gt;99200503081200000000222000&lt;/accepted_date&gt;&lt;doi&gt;10.1016/j.jsb.2005.03.010&lt;/doi&gt;&lt;startpage&gt;41&lt;/startpage&gt;&lt;revision_date&gt;99200503071200000000222000&lt;/revision_date&gt;&lt;publication_date&gt;99200507001200000000220000&lt;/publication_date&gt;&lt;url&gt;http://linkinghub.elsevier.com/retrieve/pii/S1047847705000729&lt;/url&gt;&lt;type&gt;400&lt;/type&gt;&lt;title&gt;Automated molecular microscopy: the new Leginon system.&lt;/title&gt;&lt;submission_date&gt;99200412141200000000222000&lt;/submission_date&gt;&lt;number&gt;1&lt;/number&gt;&lt;institution&gt;The Scripps Research Institute, La Jolla, CA 92037, USA.&lt;/institution&gt;&lt;subtype&gt;400&lt;/subtype&gt;&lt;endpage&gt;60&lt;/endpage&gt;&lt;bundle&gt;&lt;publication&gt;&lt;title&gt;Journal of structural biology&lt;/title&gt;&lt;type&gt;-100&lt;/type&gt;&lt;subtype&gt;-100&lt;/subtype&gt;&lt;uuid&gt;4F686830-ABB8-4758-8582-3213C14D3133&lt;/uuid&gt;&lt;/publication&gt;&lt;/bundle&gt;&lt;authors&gt;&lt;author&gt;&lt;firstName&gt;Christian&lt;/firstName&gt;&lt;lastName&gt;Suloway&lt;/lastName&gt;&lt;/author&gt;&lt;author&gt;&lt;firstName&gt;James&lt;/firstName&gt;&lt;lastName&gt;Pulokas&lt;/lastName&gt;&lt;/author&gt;&lt;author&gt;&lt;firstName&gt;Denis&lt;/firstName&gt;&lt;lastName&gt;Fellmann&lt;/lastName&gt;&lt;/author&gt;&lt;author&gt;&lt;firstName&gt;Anchi&lt;/firstName&gt;&lt;lastName&gt;Cheng&lt;/lastName&gt;&lt;/author&gt;&lt;author&gt;&lt;firstName&gt;Francisco&lt;/firstName&gt;&lt;lastName&gt;Guerra&lt;/lastName&gt;&lt;/author&gt;&lt;author&gt;&lt;firstName&gt;Joel&lt;/firstName&gt;&lt;lastName&gt;Quispe&lt;/lastName&gt;&lt;/author&gt;&lt;author&gt;&lt;firstName&gt;Scott&lt;/firstName&gt;&lt;lastName&gt;Stagg&lt;/lastName&gt;&lt;/author&gt;&lt;author&gt;&lt;firstName&gt;Clinton&lt;/firstName&gt;&lt;middleNames&gt;S&lt;/middleNames&gt;&lt;lastName&gt;Potter&lt;/lastName&gt;&lt;/author&gt;&lt;author&gt;&lt;firstName&gt;Bridget&lt;/firstName&gt;&lt;lastName&gt;Carragher&lt;/lastName&gt;&lt;/author&gt;&lt;/authors&gt;&lt;/publication&gt;&lt;/publications&gt;&lt;cites&gt;&lt;/cites&gt;&lt;/citation&gt;</w:instrText>
      </w:r>
      <w:r w:rsidR="00A3560F" w:rsidRPr="009C41BF">
        <w:rPr>
          <w:rFonts w:ascii="Times" w:hAnsi="Times" w:cs="Times"/>
          <w:sz w:val="22"/>
          <w:szCs w:val="22"/>
          <w:rPrChange w:id="1097" w:author="Kevin Corbett" w:date="2015-04-04T11:23:00Z">
            <w:rPr>
              <w:rFonts w:ascii="Times" w:hAnsi="Times" w:cs="Times"/>
              <w:sz w:val="22"/>
              <w:szCs w:val="22"/>
            </w:rPr>
          </w:rPrChange>
        </w:rPr>
        <w:fldChar w:fldCharType="separate"/>
      </w:r>
      <w:r w:rsidR="00A3560F" w:rsidRPr="009C41BF">
        <w:rPr>
          <w:rFonts w:ascii="Times" w:hAnsi="Times" w:cs="Times"/>
          <w:sz w:val="22"/>
          <w:szCs w:val="22"/>
        </w:rPr>
        <w:t>(Suloway et al., 2005)</w:t>
      </w:r>
      <w:r w:rsidR="00A3560F" w:rsidRPr="009C41BF">
        <w:rPr>
          <w:rFonts w:ascii="Times" w:hAnsi="Times" w:cs="Times"/>
          <w:sz w:val="22"/>
          <w:szCs w:val="22"/>
        </w:rPr>
        <w:fldChar w:fldCharType="end"/>
      </w:r>
      <w:r w:rsidRPr="00A7145A">
        <w:rPr>
          <w:rFonts w:ascii="Times" w:hAnsi="Times"/>
          <w:sz w:val="22"/>
          <w:szCs w:val="22"/>
        </w:rPr>
        <w:t xml:space="preserve">. Images were recorded using a Tietz 4k x 4k pixel CCD camera. </w:t>
      </w:r>
    </w:p>
    <w:p w14:paraId="0450F55A" w14:textId="3BD639C9" w:rsidR="00443BA3" w:rsidRPr="00A7145A" w:rsidRDefault="00443BA3" w:rsidP="007042B1">
      <w:pPr>
        <w:spacing w:after="120" w:line="480" w:lineRule="auto"/>
        <w:rPr>
          <w:rFonts w:ascii="Times" w:hAnsi="Times"/>
          <w:sz w:val="22"/>
          <w:szCs w:val="22"/>
        </w:rPr>
      </w:pPr>
      <w:r w:rsidRPr="009C41BF">
        <w:rPr>
          <w:rFonts w:ascii="Times" w:hAnsi="Times"/>
          <w:sz w:val="22"/>
          <w:szCs w:val="22"/>
        </w:rPr>
        <w:tab/>
        <w:t xml:space="preserve">Experimental data were processed by the APPION software package </w:t>
      </w:r>
      <w:r w:rsidR="00A3560F"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ECC0E6B8-548F-4577-A9AA-D7DD590867B1&lt;/uuid&gt;&lt;priority&gt;60&lt;/priority&gt;&lt;publications&gt;&lt;publication&gt;&lt;volume&gt;166&lt;/volume&gt;&lt;publication_date&gt;99200904001200000000220000&lt;/publication_date&gt;&lt;number&gt;1&lt;/number&gt;&lt;institution&gt;National Resource for Automated Molecular Microscopy, The Scripps Research Institute, CB 129, 10550 North Torrey Pines Rd, La Jolla, CA 92037, USA.&lt;/institution&gt;&lt;startpage&gt;95&lt;/startpage&gt;&lt;title&gt;Appion: an integrated, database-driven pipeline to facilitate EM image processing.&lt;/title&gt;&lt;uuid&gt;54912060-1AA4-4641-931C-EA3521B68DD5&lt;/uuid&gt;&lt;subtype&gt;400&lt;/subtype&gt;&lt;endpage&gt;102&lt;/endpage&gt;&lt;type&gt;400&lt;/type&gt;&lt;url&gt;http://eutils.ncbi.nlm.nih.gov/entrez/eutils/elink.fcgi?dbfrom=pubmed&amp;amp;id=19263523&amp;amp;retmode=ref&amp;amp;cmd=prlinks&lt;/url&gt;&lt;bundle&gt;&lt;publication&gt;&lt;title&gt;Journal of structural biology&lt;/title&gt;&lt;type&gt;-100&lt;/type&gt;&lt;subtype&gt;-100&lt;/subtype&gt;&lt;uuid&gt;4F686830-ABB8-4758-8582-3213C14D3133&lt;/uuid&gt;&lt;/publication&gt;&lt;/bundle&gt;&lt;authors&gt;&lt;author&gt;&lt;firstName&gt;Gabriel&lt;/firstName&gt;&lt;middleNames&gt;C&lt;/middleNames&gt;&lt;lastName&gt;Lander&lt;/lastName&gt;&lt;/author&gt;&lt;author&gt;&lt;firstName&gt;Scott&lt;/firstName&gt;&lt;middleNames&gt;M&lt;/middleNames&gt;&lt;lastName&gt;Stagg&lt;/lastName&gt;&lt;/author&gt;&lt;author&gt;&lt;firstName&gt;Neil&lt;/firstName&gt;&lt;middleNames&gt;R&lt;/middleNames&gt;&lt;lastName&gt;Voss&lt;/lastName&gt;&lt;/author&gt;&lt;author&gt;&lt;firstName&gt;Anchi&lt;/firstName&gt;&lt;lastName&gt;Cheng&lt;/lastName&gt;&lt;/author&gt;&lt;author&gt;&lt;firstName&gt;Denis&lt;/firstName&gt;&lt;lastName&gt;Fellmann&lt;/lastName&gt;&lt;/author&gt;&lt;author&gt;&lt;firstName&gt;James&lt;/firstName&gt;&lt;lastName&gt;Pulokas&lt;/lastName&gt;&lt;/author&gt;&lt;author&gt;&lt;firstName&gt;Craig&lt;/firstName&gt;&lt;lastName&gt;Yoshioka&lt;/lastName&gt;&lt;/author&gt;&lt;author&gt;&lt;firstName&gt;Christopher&lt;/firstName&gt;&lt;lastName&gt;Irving&lt;/lastName&gt;&lt;/author&gt;&lt;author&gt;&lt;firstName&gt;Anke&lt;/firstName&gt;&lt;lastName&gt;Mulder&lt;/lastName&gt;&lt;/author&gt;&lt;author&gt;&lt;firstName&gt;Pick-Wei&lt;/firstName&gt;&lt;lastName&gt;Lau&lt;/lastName&gt;&lt;/author&gt;&lt;author&gt;&lt;firstName&gt;Dmitry&lt;/firstName&gt;&lt;lastName&gt;Lyumkis&lt;/lastName&gt;&lt;/author&gt;&lt;author&gt;&lt;firstName&gt;Clinton&lt;/firstName&gt;&lt;middleNames&gt;S&lt;/middleNames&gt;&lt;lastName&gt;Potter&lt;/lastName&gt;&lt;/author&gt;&lt;author&gt;&lt;firstName&gt;Bridget&lt;/firstName&gt;&lt;lastName&gt;Carragher&lt;/lastName&gt;&lt;/author&gt;&lt;/authors&gt;&lt;/publication&gt;&lt;/publications&gt;&lt;cites&gt;&lt;/cites&gt;&lt;/citation&gt;</w:instrText>
      </w:r>
      <w:r w:rsidR="00A3560F" w:rsidRPr="009C41BF">
        <w:rPr>
          <w:rFonts w:ascii="Times" w:hAnsi="Times" w:cs="Times"/>
          <w:sz w:val="22"/>
          <w:szCs w:val="22"/>
          <w:rPrChange w:id="1098" w:author="Kevin Corbett" w:date="2015-04-04T11:23:00Z">
            <w:rPr>
              <w:rFonts w:ascii="Times" w:hAnsi="Times" w:cs="Times"/>
              <w:sz w:val="22"/>
              <w:szCs w:val="22"/>
            </w:rPr>
          </w:rPrChange>
        </w:rPr>
        <w:fldChar w:fldCharType="separate"/>
      </w:r>
      <w:r w:rsidR="00A3560F" w:rsidRPr="009C41BF">
        <w:rPr>
          <w:rFonts w:ascii="Times" w:hAnsi="Times" w:cs="Times"/>
          <w:sz w:val="22"/>
          <w:szCs w:val="22"/>
        </w:rPr>
        <w:t>(Lander et al., 2009)</w:t>
      </w:r>
      <w:r w:rsidR="00A3560F" w:rsidRPr="009C41BF">
        <w:rPr>
          <w:rFonts w:ascii="Times" w:hAnsi="Times" w:cs="Times"/>
          <w:sz w:val="22"/>
          <w:szCs w:val="22"/>
        </w:rPr>
        <w:fldChar w:fldCharType="end"/>
      </w:r>
      <w:r w:rsidRPr="00A7145A">
        <w:rPr>
          <w:rFonts w:ascii="Times" w:hAnsi="Times"/>
          <w:sz w:val="22"/>
          <w:szCs w:val="22"/>
        </w:rPr>
        <w:t xml:space="preserve">. The defoci were estimated using ctffind3 </w:t>
      </w:r>
      <w:r w:rsidR="00A3560F"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F1A37513-41CF-42EB-AF36-411B9FEE8003&lt;/uuid&gt;&lt;priority&gt;61&lt;/priority&gt;&lt;publications&gt;&lt;publication&gt;&lt;volume&gt;142&lt;/volume&gt;&lt;publication_date&gt;99200306001200000000220000&lt;/publication_date&gt;&lt;number&gt;3&lt;/number&gt;&lt;institution&gt;Membrane Transport Biophysics Unit, National Institute of Neurological Disease and Stroke, National Institutes of Health, 36 Convent Drive, MSC4066, Bethesda, MD 20892-4066, USA.&lt;/institution&gt;&lt;startpage&gt;334&lt;/startpage&gt;&lt;title&gt;Accurate determination of local defocus and specimen tilt in electron microscopy.&lt;/title&gt;&lt;uuid&gt;AC4A88CC-C672-4295-B4B6-B40215B15992&lt;/uuid&gt;&lt;subtype&gt;400&lt;/subtype&gt;&lt;endpage&gt;347&lt;/endpage&gt;&lt;type&gt;400&lt;/type&gt;&lt;url&gt;http://eutils.ncbi.nlm.nih.gov/entrez/eutils/elink.fcgi?dbfrom=pubmed&amp;amp;id=12781660&amp;amp;retmode=ref&amp;amp;cmd=prlinks&lt;/url&gt;&lt;bundle&gt;&lt;publication&gt;&lt;title&gt;Journal of structural biology&lt;/title&gt;&lt;type&gt;-100&lt;/type&gt;&lt;subtype&gt;-100&lt;/subtype&gt;&lt;uuid&gt;4F686830-ABB8-4758-8582-3213C14D3133&lt;/uuid&gt;&lt;/publication&gt;&lt;/bundle&gt;&lt;authors&gt;&lt;author&gt;&lt;firstName&gt;Joseph&lt;/firstName&gt;&lt;middleNames&gt;A&lt;/middleNames&gt;&lt;lastName&gt;Mindell&lt;/lastName&gt;&lt;/author&gt;&lt;author&gt;&lt;firstName&gt;Nikolaus&lt;/firstName&gt;&lt;lastName&gt;Grigorieff&lt;/lastName&gt;&lt;/author&gt;&lt;/authors&gt;&lt;/publication&gt;&lt;/publications&gt;&lt;cites&gt;&lt;/cites&gt;&lt;/citation&gt;</w:instrText>
      </w:r>
      <w:r w:rsidR="00A3560F" w:rsidRPr="009C41BF">
        <w:rPr>
          <w:rFonts w:ascii="Times" w:hAnsi="Times" w:cs="Times"/>
          <w:sz w:val="22"/>
          <w:szCs w:val="22"/>
          <w:rPrChange w:id="1099" w:author="Kevin Corbett" w:date="2015-04-04T11:23:00Z">
            <w:rPr>
              <w:rFonts w:ascii="Times" w:hAnsi="Times" w:cs="Times"/>
              <w:sz w:val="22"/>
              <w:szCs w:val="22"/>
            </w:rPr>
          </w:rPrChange>
        </w:rPr>
        <w:fldChar w:fldCharType="separate"/>
      </w:r>
      <w:r w:rsidR="00A3560F" w:rsidRPr="009C41BF">
        <w:rPr>
          <w:rFonts w:ascii="Times" w:hAnsi="Times" w:cs="Times"/>
          <w:sz w:val="22"/>
          <w:szCs w:val="22"/>
        </w:rPr>
        <w:t>(Mindell and Grigorieff, 2003)</w:t>
      </w:r>
      <w:r w:rsidR="00A3560F" w:rsidRPr="009C41BF">
        <w:rPr>
          <w:rFonts w:ascii="Times" w:hAnsi="Times" w:cs="Times"/>
          <w:sz w:val="22"/>
          <w:szCs w:val="22"/>
        </w:rPr>
        <w:fldChar w:fldCharType="end"/>
      </w:r>
      <w:r w:rsidRPr="00A7145A">
        <w:rPr>
          <w:rFonts w:ascii="Times" w:hAnsi="Times"/>
          <w:sz w:val="22"/>
          <w:szCs w:val="22"/>
        </w:rPr>
        <w:t xml:space="preserve"> and ACE2 </w:t>
      </w:r>
      <w:r w:rsidR="00A3560F"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8D361FA1-6E89-4038-A15E-04293F5C6643&lt;/uuid&gt;&lt;priority&gt;62&lt;/priority&gt;&lt;publications&gt;&lt;publication&gt;&lt;volume&gt;166&lt;/volume&gt;&lt;publication_date&gt;99200904001200000000220000&lt;/publication_date&gt;&lt;number&gt;1&lt;/number&gt;&lt;institution&gt;National Resource for Automated Molecular Microscopy, The Scripps Research Institute, CB 129, 10550 North Torrey Pines Rd, La Jolla, CA 92037, USA.&lt;/institution&gt;&lt;startpage&gt;95&lt;/startpage&gt;&lt;title&gt;Appion: an integrated, database-driven pipeline to facilitate EM image processing.&lt;/title&gt;&lt;uuid&gt;54912060-1AA4-4641-931C-EA3521B68DD5&lt;/uuid&gt;&lt;subtype&gt;400&lt;/subtype&gt;&lt;endpage&gt;102&lt;/endpage&gt;&lt;type&gt;400&lt;/type&gt;&lt;url&gt;http://eutils.ncbi.nlm.nih.gov/entrez/eutils/elink.fcgi?dbfrom=pubmed&amp;amp;id=19263523&amp;amp;retmode=ref&amp;amp;cmd=prlinks&lt;/url&gt;&lt;bundle&gt;&lt;publication&gt;&lt;title&gt;Journal of structural biology&lt;/title&gt;&lt;type&gt;-100&lt;/type&gt;&lt;subtype&gt;-100&lt;/subtype&gt;&lt;uuid&gt;4F686830-ABB8-4758-8582-3213C14D3133&lt;/uuid&gt;&lt;/publication&gt;&lt;/bundle&gt;&lt;authors&gt;&lt;author&gt;&lt;firstName&gt;Gabriel&lt;/firstName&gt;&lt;middleNames&gt;C&lt;/middleNames&gt;&lt;lastName&gt;Lander&lt;/lastName&gt;&lt;/author&gt;&lt;author&gt;&lt;firstName&gt;Scott&lt;/firstName&gt;&lt;middleNames&gt;M&lt;/middleNames&gt;&lt;lastName&gt;Stagg&lt;/lastName&gt;&lt;/author&gt;&lt;author&gt;&lt;firstName&gt;Neil&lt;/firstName&gt;&lt;middleNames&gt;R&lt;/middleNames&gt;&lt;lastName&gt;Voss&lt;/lastName&gt;&lt;/author&gt;&lt;author&gt;&lt;firstName&gt;Anchi&lt;/firstName&gt;&lt;lastName&gt;Cheng&lt;/lastName&gt;&lt;/author&gt;&lt;author&gt;&lt;firstName&gt;Denis&lt;/firstName&gt;&lt;lastName&gt;Fellmann&lt;/lastName&gt;&lt;/author&gt;&lt;author&gt;&lt;firstName&gt;James&lt;/firstName&gt;&lt;lastName&gt;Pulokas&lt;/lastName&gt;&lt;/author&gt;&lt;author&gt;&lt;firstName&gt;Craig&lt;/firstName&gt;&lt;lastName&gt;Yoshioka&lt;/lastName&gt;&lt;/author&gt;&lt;author&gt;&lt;firstName&gt;Christopher&lt;/firstName&gt;&lt;lastName&gt;Irving&lt;/lastName&gt;&lt;/author&gt;&lt;author&gt;&lt;firstName&gt;Anke&lt;/firstName&gt;&lt;lastName&gt;Mulder&lt;/lastName&gt;&lt;/author&gt;&lt;author&gt;&lt;firstName&gt;Pick-Wei&lt;/firstName&gt;&lt;lastName&gt;Lau&lt;/lastName&gt;&lt;/author&gt;&lt;author&gt;&lt;firstName&gt;Dmitry&lt;/firstName&gt;&lt;lastName&gt;Lyumkis&lt;/lastName&gt;&lt;/author&gt;&lt;author&gt;&lt;firstName&gt;Clinton&lt;/firstName&gt;&lt;middleNames&gt;S&lt;/middleNames&gt;&lt;lastName&gt;Potter&lt;/lastName&gt;&lt;/author&gt;&lt;author&gt;&lt;firstName&gt;Bridget&lt;/firstName&gt;&lt;lastName&gt;Carragher&lt;/lastName&gt;&lt;/author&gt;&lt;/authors&gt;&lt;/publication&gt;&lt;/publications&gt;&lt;cites&gt;&lt;/cites&gt;&lt;/citation&gt;</w:instrText>
      </w:r>
      <w:r w:rsidR="00A3560F" w:rsidRPr="009C41BF">
        <w:rPr>
          <w:rFonts w:ascii="Times" w:hAnsi="Times" w:cs="Times"/>
          <w:sz w:val="22"/>
          <w:szCs w:val="22"/>
          <w:rPrChange w:id="1100" w:author="Kevin Corbett" w:date="2015-04-04T11:23:00Z">
            <w:rPr>
              <w:rFonts w:ascii="Times" w:hAnsi="Times" w:cs="Times"/>
              <w:sz w:val="22"/>
              <w:szCs w:val="22"/>
            </w:rPr>
          </w:rPrChange>
        </w:rPr>
        <w:fldChar w:fldCharType="separate"/>
      </w:r>
      <w:r w:rsidR="00A3560F" w:rsidRPr="009C41BF">
        <w:rPr>
          <w:rFonts w:ascii="Times" w:hAnsi="Times" w:cs="Times"/>
          <w:sz w:val="22"/>
          <w:szCs w:val="22"/>
        </w:rPr>
        <w:t>(Lander et al., 2009)</w:t>
      </w:r>
      <w:r w:rsidR="00A3560F" w:rsidRPr="009C41BF">
        <w:rPr>
          <w:rFonts w:ascii="Times" w:hAnsi="Times" w:cs="Times"/>
          <w:sz w:val="22"/>
          <w:szCs w:val="22"/>
        </w:rPr>
        <w:fldChar w:fldCharType="end"/>
      </w:r>
      <w:r w:rsidRPr="00A7145A">
        <w:rPr>
          <w:rFonts w:ascii="Times" w:hAnsi="Times"/>
          <w:sz w:val="22"/>
          <w:szCs w:val="22"/>
        </w:rPr>
        <w:t xml:space="preserve"> and CTF correction was done by phase flipping the whole microgra</w:t>
      </w:r>
      <w:r w:rsidRPr="009C41BF">
        <w:rPr>
          <w:rFonts w:ascii="Times" w:hAnsi="Times"/>
          <w:sz w:val="22"/>
          <w:szCs w:val="22"/>
        </w:rPr>
        <w:t xml:space="preserve">ph. Particles were selected automatically in APPION using DogPicker </w:t>
      </w:r>
      <w:r w:rsidR="00A3560F"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CD69ED38-BF2B-43F1-B29A-6D75129AEBE1&lt;/uuid&gt;&lt;priority&gt;63&lt;/priority&gt;&lt;publications&gt;&lt;publication&gt;&lt;volume&gt;145&lt;/volume&gt;&lt;publication_date&gt;99200401001200000000220000&lt;/publication_date&gt;&lt;number&gt;1-2&lt;/number&gt;&lt;institution&gt;Medical Research Council-Laboratory of Molecular Biology, Hills Road, England, Cambridge CB2 2QH, UK. roseman@mrc-lmb.cam.ac.uk&lt;/institution&gt;&lt;startpage&gt;91&lt;/startpage&gt;&lt;title&gt;FindEM--a fast, efficient program for automatic selection of particles from electron micrographs.&lt;/title&gt;&lt;uuid&gt;BB29C162-1E23-4028-967E-7CD5C7CC1C86&lt;/uuid&gt;&lt;subtype&gt;400&lt;/subtype&gt;&lt;endpage&gt;99&lt;/endpage&gt;&lt;type&gt;400&lt;/type&gt;&lt;url&gt;http://eutils.ncbi.nlm.nih.gov/entrez/eutils/elink.fcgi?dbfrom=pubmed&amp;amp;id=15065677&amp;amp;retmode=ref&amp;amp;cmd=prlinks&lt;/url&gt;&lt;bundle&gt;&lt;publication&gt;&lt;title&gt;Journal of structural biology&lt;/title&gt;&lt;type&gt;-100&lt;/type&gt;&lt;subtype&gt;-100&lt;/subtype&gt;&lt;uuid&gt;4F686830-ABB8-4758-8582-3213C14D3133&lt;/uuid&gt;&lt;/publication&gt;&lt;/bundle&gt;&lt;authors&gt;&lt;author&gt;&lt;firstName&gt;A&lt;/firstName&gt;&lt;middleNames&gt;M&lt;/middleNames&gt;&lt;lastName&gt;Roseman&lt;/lastName&gt;&lt;/author&gt;&lt;/authors&gt;&lt;/publication&gt;&lt;publication&gt;&lt;volume&gt;166&lt;/volume&gt;&lt;publication_date&gt;99200905001200000000220000&lt;/publication_date&gt;&lt;number&gt;2&lt;/number&gt;&lt;institution&gt;National Resource for Automated Molecular Microscopy and Department of Cell Biology, The Scripps Research Institute, 10550 North Torrey Pines Road, CB-129, La Jolla, CA 92037, USA.&lt;/institution&gt;&lt;startpage&gt;205&lt;/startpage&gt;&lt;title&gt;DoG Picker and TiltPicker: software tools to facilitate particle selection in single particle electron microscopy.&lt;/title&gt;&lt;uuid&gt;43B3A21E-A1DC-4665-AD8A-1D17E630066B&lt;/uuid&gt;&lt;subtype&gt;400&lt;/subtype&gt;&lt;endpage&gt;213&lt;/endpage&gt;&lt;type&gt;400&lt;/type&gt;&lt;url&gt;http://eutils.ncbi.nlm.nih.gov/entrez/eutils/elink.fcgi?dbfrom=pubmed&amp;amp;id=19374019&amp;amp;retmode=ref&amp;amp;cmd=prlinks&lt;/url&gt;&lt;bundle&gt;&lt;publication&gt;&lt;title&gt;Journal of structural biology&lt;/title&gt;&lt;type&gt;-100&lt;/type&gt;&lt;subtype&gt;-100&lt;/subtype&gt;&lt;uuid&gt;4F686830-ABB8-4758-8582-3213C14D3133&lt;/uuid&gt;&lt;/publication&gt;&lt;/bundle&gt;&lt;authors&gt;&lt;author&gt;&lt;firstName&gt;N&lt;/firstName&gt;&lt;middleNames&gt;R&lt;/middleNames&gt;&lt;lastName&gt;Voss&lt;/lastName&gt;&lt;/author&gt;&lt;author&gt;&lt;firstName&gt;C&lt;/firstName&gt;&lt;middleNames&gt;K&lt;/middleNames&gt;&lt;lastName&gt;Yoshioka&lt;/lastName&gt;&lt;/author&gt;&lt;author&gt;&lt;firstName&gt;M&lt;/firstName&gt;&lt;lastName&gt;Radermacher&lt;/lastName&gt;&lt;/author&gt;&lt;author&gt;&lt;firstName&gt;C&lt;/firstName&gt;&lt;middleNames&gt;S&lt;/middleNames&gt;&lt;lastName&gt;Potter&lt;/lastName&gt;&lt;/author&gt;&lt;author&gt;&lt;firstName&gt;B&lt;/firstName&gt;&lt;lastName&gt;Carragher&lt;/lastName&gt;&lt;/author&gt;&lt;/authors&gt;&lt;/publication&gt;&lt;/publications&gt;&lt;cites&gt;&lt;/cites&gt;&lt;/citation&gt;</w:instrText>
      </w:r>
      <w:r w:rsidR="00A3560F" w:rsidRPr="009C41BF">
        <w:rPr>
          <w:rFonts w:ascii="Times" w:hAnsi="Times" w:cs="Times"/>
          <w:sz w:val="22"/>
          <w:szCs w:val="22"/>
          <w:rPrChange w:id="1101" w:author="Kevin Corbett" w:date="2015-04-04T11:23:00Z">
            <w:rPr>
              <w:rFonts w:ascii="Times" w:hAnsi="Times" w:cs="Times"/>
              <w:sz w:val="22"/>
              <w:szCs w:val="22"/>
            </w:rPr>
          </w:rPrChange>
        </w:rPr>
        <w:fldChar w:fldCharType="separate"/>
      </w:r>
      <w:r w:rsidR="00A3560F" w:rsidRPr="009C41BF">
        <w:rPr>
          <w:rFonts w:ascii="Times" w:hAnsi="Times" w:cs="Times"/>
          <w:sz w:val="22"/>
          <w:szCs w:val="22"/>
        </w:rPr>
        <w:t>(Roseman, 2004; Voss et al., 2009)</w:t>
      </w:r>
      <w:r w:rsidR="00A3560F" w:rsidRPr="009C41BF">
        <w:rPr>
          <w:rFonts w:ascii="Times" w:hAnsi="Times" w:cs="Times"/>
          <w:sz w:val="22"/>
          <w:szCs w:val="22"/>
        </w:rPr>
        <w:fldChar w:fldCharType="end"/>
      </w:r>
      <w:r w:rsidRPr="00A7145A">
        <w:rPr>
          <w:rFonts w:ascii="Times" w:hAnsi="Times"/>
          <w:sz w:val="22"/>
          <w:szCs w:val="22"/>
        </w:rPr>
        <w:t xml:space="preserve">. After stack creation in APPION all datasets were prealigned and classified using 2-D maximum likelihood procedures and multivariate statistical analysis as implemented in XMIPP and IMAGIC </w:t>
      </w:r>
      <w:r w:rsidR="00A3560F"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C0036201-D8BB-44AD-9406-F32EF5DD7225&lt;/uuid&gt;&lt;priority&gt;64&lt;/priority&gt;&lt;publications&gt;&lt;publication&gt;&lt;uuid&gt;C7757121-66E8-4D30-B826-BA4CCBD752C7&lt;/uuid&gt;&lt;volume&gt;148&lt;/volume&gt;&lt;doi&gt;10.1016/j.jsb.2004.06.006&lt;/doi&gt;&lt;startpage&gt;194&lt;/startpage&gt;&lt;revision_date&gt;99200406041200000000222000&lt;/revision_date&gt;&lt;publication_date&gt;99200411001200000000220000&lt;/publication_date&gt;&lt;url&gt;http://eutils.ncbi.nlm.nih.gov/entrez/eutils/elink.fcgi?dbfrom=pubmed&amp;amp;id=15477099&amp;amp;retmode=ref&amp;amp;cmd=prlinks&lt;/url&gt;&lt;type&gt;400&lt;/type&gt;&lt;title&gt;XMIPP: a new generation of an open-source image processing package for electron microscopy.&lt;/title&gt;&lt;submission_date&gt;99200403301200000000222000&lt;/submission_date&gt;&lt;number&gt;2&lt;/number&gt;&lt;institution&gt;Unidad de Biocomputación, Centro Nacional de Biotecnología (CSIC), Campus Universidad Autónoma s/n, 28049 Cantoblanco, Madrid, Spain. coss@cnb.uam.es&lt;/institution&gt;&lt;subtype&gt;400&lt;/subtype&gt;&lt;endpage&gt;204&lt;/endpage&gt;&lt;bundle&gt;&lt;publication&gt;&lt;title&gt;Journal of structural biology&lt;/title&gt;&lt;type&gt;-100&lt;/type&gt;&lt;subtype&gt;-100&lt;/subtype&gt;&lt;uuid&gt;4F686830-ABB8-4758-8582-3213C14D3133&lt;/uuid&gt;&lt;/publication&gt;&lt;/bundle&gt;&lt;authors&gt;&lt;author&gt;&lt;firstName&gt;C&lt;/firstName&gt;&lt;middleNames&gt;O S&lt;/middleNames&gt;&lt;lastName&gt;Sorzano&lt;/lastName&gt;&lt;/author&gt;&lt;author&gt;&lt;firstName&gt;R&lt;/firstName&gt;&lt;lastName&gt;Marabini&lt;/lastName&gt;&lt;/author&gt;&lt;author&gt;&lt;firstName&gt;J&lt;/firstName&gt;&lt;lastName&gt;Velázquez-Muriel&lt;/lastName&gt;&lt;/author&gt;&lt;author&gt;&lt;firstName&gt;J&lt;/firstName&gt;&lt;middleNames&gt;R&lt;/middleNames&gt;&lt;lastName&gt;Bilbao-Castro&lt;/lastName&gt;&lt;/author&gt;&lt;author&gt;&lt;firstName&gt;S&lt;/firstName&gt;&lt;middleNames&gt;H W&lt;/middleNames&gt;&lt;lastName&gt;Scheres&lt;/lastName&gt;&lt;/author&gt;&lt;author&gt;&lt;firstName&gt;J&lt;/firstName&gt;&lt;middleNames&gt;M&lt;/middleNames&gt;&lt;lastName&gt;Carazo&lt;/lastName&gt;&lt;/author&gt;&lt;author&gt;&lt;firstName&gt;A&lt;/firstName&gt;&lt;lastName&gt;Pascual-Montano&lt;/lastName&gt;&lt;/author&gt;&lt;/authors&gt;&lt;/publication&gt;&lt;publication&gt;&lt;uuid&gt;8BC6401B-7509-4A2F-94D3-17A249B48BC6&lt;/uuid&gt;&lt;volume&gt;3&lt;/volume&gt;&lt;doi&gt;10.1038/nprot.2008.62&lt;/doi&gt;&lt;startpage&gt;977&lt;/startpage&gt;&lt;publication_date&gt;99200800001200000000200000&lt;/publication_date&gt;&lt;url&gt;http://www.nature.com/doifinder/10.1038/nprot.2008.62&lt;/url&gt;&lt;type&gt;400&lt;/type&gt;&lt;title&gt;Image processing for electron microscopy single-particle analysis using XMIPP.&lt;/title&gt;&lt;institution&gt;Centro Nacional de Biotecnología CSIC, Unidad de Biocomputación, Cantoblanco, 28049 Madrid, Spain.&lt;/institution&gt;&lt;number&gt;6&lt;/number&gt;&lt;subtype&gt;400&lt;/subtype&gt;&lt;endpage&gt;990&lt;/endpage&gt;&lt;bundle&gt;&lt;publication&gt;&lt;title&gt;Nature protocols&lt;/title&gt;&lt;type&gt;-100&lt;/type&gt;&lt;subtype&gt;-100&lt;/subtype&gt;&lt;uuid&gt;43F0E83F-A2B4-48E7-B995-2DD1F8FEC081&lt;/uuid&gt;&lt;/publication&gt;&lt;/bundle&gt;&lt;authors&gt;&lt;author&gt;&lt;firstName&gt;Sjors&lt;/firstName&gt;&lt;middleNames&gt;H W&lt;/middleNames&gt;&lt;lastName&gt;Scheres&lt;/lastName&gt;&lt;/author&gt;&lt;author&gt;&lt;firstName&gt;Rafael&lt;/firstName&gt;&lt;lastName&gt;Núñez-Ramírez&lt;/lastName&gt;&lt;/author&gt;&lt;author&gt;&lt;firstName&gt;Carlos&lt;/firstName&gt;&lt;middleNames&gt;O S&lt;/middleNames&gt;&lt;lastName&gt;Sorzano&lt;/lastName&gt;&lt;/author&gt;&lt;author&gt;&lt;firstName&gt;José&lt;/firstName&gt;&lt;middleNames&gt;María&lt;/middleNames&gt;&lt;lastName&gt;Carazo&lt;/lastName&gt;&lt;/author&gt;&lt;author&gt;&lt;firstName&gt;Roberto&lt;/firstName&gt;&lt;lastName&gt;Marabini&lt;/lastName&gt;&lt;/author&gt;&lt;/authors&gt;&lt;/publication&gt;&lt;publication&gt;&lt;volume&gt;141&lt;/volume&gt;&lt;publication_date&gt;99198601001200000000220000&lt;/publication_date&gt;&lt;number&gt;Pt 1&lt;/number&gt;&lt;startpage&gt;RP1&lt;/startpage&gt;&lt;title&gt;A new 3-D reconstruction scheme applied to the 50S ribosomal subunit of E. coli.&lt;/title&gt;&lt;uuid&gt;8EEE82D4-129C-4BA9-A670-E482F0132D8D&lt;/uuid&gt;&lt;subtype&gt;400&lt;/subtype&gt;&lt;endpage&gt;2&lt;/endpage&gt;&lt;type&gt;400&lt;/type&gt;&lt;url&gt;http://eutils.ncbi.nlm.nih.gov/entrez/eutils/elink.fcgi?dbfrom=pubmed&amp;amp;id=3514918&amp;amp;retmode=ref&amp;amp;cmd=prlinks&lt;/url&gt;&lt;bundle&gt;&lt;publication&gt;&lt;title&gt;Journal of microscopy&lt;/title&gt;&lt;type&gt;-100&lt;/type&gt;&lt;subtype&gt;-100&lt;/subtype&gt;&lt;uuid&gt;B94BCB46-F1D8-4D1F-B2CF-CA03101D3420&lt;/uuid&gt;&lt;/publication&gt;&lt;/bundle&gt;&lt;authors&gt;&lt;author&gt;&lt;firstName&gt;M&lt;/firstName&gt;&lt;lastName&gt;Radermacher&lt;/lastName&gt;&lt;/author&gt;&lt;author&gt;&lt;firstName&gt;T&lt;/firstName&gt;&lt;lastName&gt;Wagenknecht&lt;/lastName&gt;&lt;/author&gt;&lt;author&gt;&lt;firstName&gt;A&lt;/firstName&gt;&lt;lastName&gt;Verschoor&lt;/lastName&gt;&lt;/author&gt;&lt;author&gt;&lt;firstName&gt;J&lt;/firstName&gt;&lt;lastName&gt;Frank&lt;/lastName&gt;&lt;/author&gt;&lt;/authors&gt;&lt;/publication&gt;&lt;publication&gt;&lt;uuid&gt;1AD0D38C-6581-4007-8FC4-2CB29E62C6F4&lt;/uuid&gt;&lt;volume&gt;116&lt;/volume&gt;&lt;doi&gt;10.1006/jsbi.1996.0004&lt;/doi&gt;&lt;startpage&gt;17&lt;/startpage&gt;&lt;publication_date&gt;99199601001200000000220000&lt;/publication_date&gt;&lt;url&gt;http://linkinghub.elsevier.com/retrieve/pii/S1047847796900040&lt;/url&gt;&lt;type&gt;400&lt;/type&gt;&lt;title&gt;A new generation of the IMAGIC image processing system.&lt;/title&gt;&lt;institution&gt;Fritz Haber Institute of the Max Planck Society, Berlin, Germany.&lt;/institution&gt;&lt;number&gt;1&lt;/number&gt;&lt;subtype&gt;400&lt;/subtype&gt;&lt;endpage&gt;24&lt;/endpage&gt;&lt;bundle&gt;&lt;publication&gt;&lt;title&gt;Journal of structural biology&lt;/title&gt;&lt;type&gt;-100&lt;/type&gt;&lt;subtype&gt;-100&lt;/subtype&gt;&lt;uuid&gt;4F686830-ABB8-4758-8582-3213C14D3133&lt;/uuid&gt;&lt;/publication&gt;&lt;/bundle&gt;&lt;authors&gt;&lt;author&gt;&lt;nonDroppingParticle&gt;van&lt;/nonDroppingParticle&gt;&lt;firstName&gt;M&lt;/firstName&gt;&lt;lastName&gt;Heel&lt;/lastName&gt;&lt;/author&gt;&lt;author&gt;&lt;firstName&gt;G&lt;/firstName&gt;&lt;lastName&gt;Harauz&lt;/lastName&gt;&lt;/author&gt;&lt;author&gt;&lt;firstName&gt;E&lt;/firstName&gt;&lt;middleNames&gt;V&lt;/middleNames&gt;&lt;lastName&gt;Orlova&lt;/lastName&gt;&lt;/author&gt;&lt;author&gt;&lt;firstName&gt;R&lt;/firstName&gt;&lt;lastName&gt;Schmidt&lt;/lastName&gt;&lt;/author&gt;&lt;author&gt;&lt;firstName&gt;M&lt;/firstName&gt;&lt;lastName&gt;Schatz&lt;/lastName&gt;&lt;/author&gt;&lt;/authors&gt;&lt;/publication&gt;&lt;/publications&gt;&lt;cites&gt;&lt;/cites&gt;&lt;/citation&gt;</w:instrText>
      </w:r>
      <w:r w:rsidR="00A3560F" w:rsidRPr="009C41BF">
        <w:rPr>
          <w:rFonts w:ascii="Times" w:hAnsi="Times" w:cs="Times"/>
          <w:sz w:val="22"/>
          <w:szCs w:val="22"/>
          <w:rPrChange w:id="1102" w:author="Kevin Corbett" w:date="2015-04-04T11:23:00Z">
            <w:rPr>
              <w:rFonts w:ascii="Times" w:hAnsi="Times" w:cs="Times"/>
              <w:sz w:val="22"/>
              <w:szCs w:val="22"/>
            </w:rPr>
          </w:rPrChange>
        </w:rPr>
        <w:fldChar w:fldCharType="separate"/>
      </w:r>
      <w:r w:rsidR="00A3560F" w:rsidRPr="009C41BF">
        <w:rPr>
          <w:rFonts w:ascii="Times" w:hAnsi="Times" w:cs="Times"/>
          <w:sz w:val="22"/>
          <w:szCs w:val="22"/>
        </w:rPr>
        <w:t>(Radermacher et al., 1986; Scheres et al., 2008; Sorzano et al., 2004; van Heel et al., 1996)</w:t>
      </w:r>
      <w:r w:rsidR="00A3560F" w:rsidRPr="009C41BF">
        <w:rPr>
          <w:rFonts w:ascii="Times" w:hAnsi="Times" w:cs="Times"/>
          <w:sz w:val="22"/>
          <w:szCs w:val="22"/>
        </w:rPr>
        <w:fldChar w:fldCharType="end"/>
      </w:r>
      <w:r w:rsidRPr="00A7145A">
        <w:rPr>
          <w:rFonts w:ascii="Times" w:hAnsi="Times"/>
          <w:sz w:val="22"/>
          <w:szCs w:val="22"/>
        </w:rPr>
        <w:t>. Resulting class averages were manually inspected and classes that represented noise or distorted particles were rejected. Final clustering was performed using XMIPP clustering 2D alignment (cl2d).</w:t>
      </w:r>
    </w:p>
    <w:p w14:paraId="30E129AE" w14:textId="77777777" w:rsidR="00443BA3" w:rsidRPr="009C41BF" w:rsidRDefault="00443BA3" w:rsidP="007042B1">
      <w:pPr>
        <w:spacing w:after="120" w:line="480" w:lineRule="auto"/>
        <w:rPr>
          <w:rFonts w:ascii="Times" w:hAnsi="Times"/>
          <w:b/>
          <w:sz w:val="22"/>
          <w:szCs w:val="22"/>
        </w:rPr>
      </w:pPr>
      <w:r w:rsidRPr="009C41BF">
        <w:rPr>
          <w:rFonts w:ascii="Times" w:hAnsi="Times"/>
          <w:b/>
          <w:sz w:val="22"/>
          <w:szCs w:val="22"/>
        </w:rPr>
        <w:t>Crystallization and Structure Solution</w:t>
      </w:r>
    </w:p>
    <w:p w14:paraId="4908C397" w14:textId="0FDE46BA" w:rsidR="00443BA3" w:rsidRPr="00A7145A" w:rsidRDefault="00443BA3" w:rsidP="007042B1">
      <w:pPr>
        <w:spacing w:after="120" w:line="480" w:lineRule="auto"/>
        <w:rPr>
          <w:rFonts w:ascii="Times" w:hAnsi="Times"/>
          <w:sz w:val="22"/>
          <w:szCs w:val="22"/>
        </w:rPr>
      </w:pPr>
      <w:r w:rsidRPr="004E262E">
        <w:rPr>
          <w:rFonts w:ascii="Times" w:hAnsi="Times"/>
          <w:sz w:val="22"/>
          <w:szCs w:val="22"/>
        </w:rPr>
        <w:tab/>
        <w:t>For crystallization, PCH-2 was exchanged into crystallization buffer (25 mM Tris pH 7.5, 5 mM MgCl</w:t>
      </w:r>
      <w:r w:rsidRPr="004E262E">
        <w:rPr>
          <w:rFonts w:ascii="Times" w:hAnsi="Times"/>
          <w:sz w:val="22"/>
          <w:szCs w:val="22"/>
          <w:vertAlign w:val="subscript"/>
        </w:rPr>
        <w:t>2</w:t>
      </w:r>
      <w:r w:rsidRPr="004E262E">
        <w:rPr>
          <w:rFonts w:ascii="Times" w:hAnsi="Times"/>
          <w:sz w:val="22"/>
          <w:szCs w:val="22"/>
        </w:rPr>
        <w:t>, 200 mM NaCl, 1 mM tris(2-carboxyethyl)phosphine (TCEP)), either without added nucleotide (Apo) or with 1 mM ADP or non-hydro</w:t>
      </w:r>
      <w:r w:rsidRPr="00A7145A">
        <w:rPr>
          <w:rFonts w:ascii="Times" w:hAnsi="Times"/>
          <w:sz w:val="22"/>
          <w:szCs w:val="22"/>
        </w:rPr>
        <w:t>lyzable ATP analogs (ATP-</w:t>
      </w:r>
      <w:r w:rsidRPr="00CA01A4">
        <w:rPr>
          <w:rFonts w:ascii="Times" w:hAnsi="Times"/>
          <w:sz w:val="22"/>
          <w:szCs w:val="22"/>
          <w:rPrChange w:id="1103" w:author="Kevin Corbett" w:date="2015-04-13T17:37:00Z">
            <w:rPr>
              <w:rFonts w:ascii="Times" w:hAnsi="Times" w:hint="eastAsia"/>
              <w:sz w:val="22"/>
              <w:szCs w:val="22"/>
            </w:rPr>
          </w:rPrChange>
        </w:rPr>
        <w:t>γ</w:t>
      </w:r>
      <w:r w:rsidRPr="00A7145A">
        <w:rPr>
          <w:rFonts w:ascii="Times" w:hAnsi="Times" w:hint="eastAsia"/>
          <w:sz w:val="22"/>
          <w:szCs w:val="22"/>
        </w:rPr>
        <w:t>S</w:t>
      </w:r>
      <w:r w:rsidRPr="00A7145A">
        <w:rPr>
          <w:rFonts w:ascii="Times" w:hAnsi="Times"/>
          <w:sz w:val="22"/>
          <w:szCs w:val="22"/>
        </w:rPr>
        <w:t xml:space="preserve"> or AMP-PCP). Regardless of added nucleotides, PCH-2 formed large prism-shaped crystals after mixing 1:1 with 100 mM sodium citrate pH 5.6, 200 mM ammonium sulfate, and 15% PEG 3350. Crystals were cryoprotected by the addition of 20% glycerol, and flash-frozen in liquid nitrogen. Diffraction data were collected at synchrotron sources (see </w:t>
      </w:r>
      <w:r w:rsidR="00434B98" w:rsidRPr="00A7145A">
        <w:rPr>
          <w:rFonts w:ascii="Times" w:hAnsi="Times"/>
          <w:b/>
          <w:sz w:val="22"/>
          <w:szCs w:val="22"/>
          <w:rPrChange w:id="1104" w:author="Kevin Corbett" w:date="2015-04-04T11:23:00Z">
            <w:rPr>
              <w:rFonts w:ascii="Times" w:hAnsi="Times"/>
              <w:b/>
              <w:color w:val="0000FF"/>
              <w:sz w:val="22"/>
              <w:szCs w:val="22"/>
            </w:rPr>
          </w:rPrChange>
        </w:rPr>
        <w:t xml:space="preserve">Table </w:t>
      </w:r>
      <w:r w:rsidRPr="00A7145A">
        <w:rPr>
          <w:rFonts w:ascii="Times" w:hAnsi="Times"/>
          <w:b/>
          <w:sz w:val="22"/>
          <w:szCs w:val="22"/>
          <w:rPrChange w:id="1105" w:author="Kevin Corbett" w:date="2015-04-04T11:23:00Z">
            <w:rPr>
              <w:rFonts w:ascii="Times" w:hAnsi="Times"/>
              <w:b/>
              <w:color w:val="0000FF"/>
              <w:sz w:val="22"/>
              <w:szCs w:val="22"/>
            </w:rPr>
          </w:rPrChange>
        </w:rPr>
        <w:t>1</w:t>
      </w:r>
      <w:r w:rsidRPr="00A7145A">
        <w:rPr>
          <w:rFonts w:ascii="Times" w:hAnsi="Times"/>
          <w:sz w:val="22"/>
          <w:szCs w:val="22"/>
        </w:rPr>
        <w:t xml:space="preserve">), and processed with HKL2000 </w:t>
      </w:r>
      <w:r w:rsidR="00A3560F"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65388352-9AEF-4BE1-8167-B2402A4346EE&lt;/uuid&gt;&lt;priority&gt;65&lt;/priority&gt;&lt;publications&gt;&lt;publication&gt;&lt;volume&gt;276&lt;/volume&gt;&lt;publication_date&gt;99199700001200000000200000&lt;/publication_date&gt;&lt;subtitle&gt;Methods in Enzymology&lt;/subtitle&gt;&lt;doi&gt;10.1016/S0076-6879(97)76066-X&lt;/doi&gt;&lt;startpage&gt;307&lt;/startpage&gt;&lt;uuid&gt;5C19E910-AD3D-4CBA-AA82-B91E051C3101&lt;/uuid&gt;&lt;subtype&gt;-1000&lt;/subtype&gt;&lt;endpage&gt;326&lt;/endpage&gt;&lt;type&gt;-1000&lt;/type&gt;&lt;url&gt;http://linkinghub.elsevier.com/retrieve/pii/S007668799776066X&lt;/url&gt;&lt;bundle&gt;&lt;publication&gt;&lt;uuid&gt;031EF985-659B-4847-A419-2EB09BDADEDE&lt;/uuid&gt;&lt;publication_date&gt;99199700001200000000200000&lt;/publication_date&gt;&lt;title&gt;Methods in Enzymology vol. 276&lt;/title&gt;&lt;type&gt;0&lt;/type&gt;&lt;subtype&gt;0&lt;/subtype&gt;&lt;publisher&gt;Elsevier&lt;/publisher&gt;&lt;/publication&gt;&lt;/bundle&gt;&lt;authors&gt;&lt;author&gt;&lt;firstName&gt;Zbyszek&lt;/firstName&gt;&lt;lastName&gt;Otwinowski&lt;/lastName&gt;&lt;/author&gt;&lt;author&gt;&lt;firstName&gt;Wladek&lt;/firstName&gt;&lt;lastName&gt;Minor&lt;/lastName&gt;&lt;/author&gt;&lt;/authors&gt;&lt;/publication&gt;&lt;/publications&gt;&lt;cites&gt;&lt;/cites&gt;&lt;/citation&gt;</w:instrText>
      </w:r>
      <w:r w:rsidR="00A3560F" w:rsidRPr="009C41BF">
        <w:rPr>
          <w:rFonts w:ascii="Times" w:hAnsi="Times" w:cs="Times"/>
          <w:sz w:val="22"/>
          <w:szCs w:val="22"/>
          <w:rPrChange w:id="1106" w:author="Kevin Corbett" w:date="2015-04-04T11:23:00Z">
            <w:rPr>
              <w:rFonts w:ascii="Times" w:hAnsi="Times" w:cs="Times"/>
              <w:sz w:val="22"/>
              <w:szCs w:val="22"/>
            </w:rPr>
          </w:rPrChange>
        </w:rPr>
        <w:fldChar w:fldCharType="separate"/>
      </w:r>
      <w:r w:rsidR="00A3560F" w:rsidRPr="009C41BF">
        <w:rPr>
          <w:rFonts w:ascii="Times" w:hAnsi="Times" w:cs="Times"/>
          <w:sz w:val="22"/>
          <w:szCs w:val="22"/>
        </w:rPr>
        <w:t>(Otwinowski and Minor, 1997)</w:t>
      </w:r>
      <w:r w:rsidR="00A3560F" w:rsidRPr="009C41BF">
        <w:rPr>
          <w:rFonts w:ascii="Times" w:hAnsi="Times" w:cs="Times"/>
          <w:sz w:val="22"/>
          <w:szCs w:val="22"/>
        </w:rPr>
        <w:fldChar w:fldCharType="end"/>
      </w:r>
      <w:r w:rsidRPr="00A7145A">
        <w:rPr>
          <w:rFonts w:ascii="Times" w:hAnsi="Times"/>
          <w:sz w:val="22"/>
          <w:szCs w:val="22"/>
        </w:rPr>
        <w:t xml:space="preserve"> or XDS </w:t>
      </w:r>
      <w:r w:rsidR="00A3560F"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1BE96DEF-270F-4DCE-92F9-BE9BD9BDDB25&lt;/uuid&gt;&lt;priority&gt;66&lt;/priority&gt;&lt;publications&gt;&lt;publication&gt;&lt;uuid&gt;D69FA453-AB2C-4B6D-94FD-6A8C6E3FBD9A&lt;/uuid&gt;&lt;volume&gt;66&lt;/volume&gt;&lt;accepted_date&gt;99200911091200000000222000&lt;/accepted_date&gt;&lt;doi&gt;10.1107/S0907444909047337&lt;/doi&gt;&lt;startpage&gt;125&lt;/startpage&gt;&lt;publication_date&gt;99201002001200000000220000&lt;/publication_date&gt;&lt;url&gt;http://eutils.ncbi.nlm.nih.gov/entrez/eutils/elink.fcgi?dbfrom=pubmed&amp;amp;id=20124692&amp;amp;retmode=ref&amp;amp;cmd=prlinks&lt;/url&gt;&lt;type&gt;400&lt;/type&gt;&lt;title&gt;XDS.&lt;/title&gt;&lt;submission_date&gt;99200908191200000000222000&lt;/submission_date&gt;&lt;number&gt;Pt 2&lt;/number&gt;&lt;institution&gt;Max-Planck-Institut für Medizinische Forschung, Abteilung Biophysik, Jahnstrasse 29, 69120 Heidelberg, Germany. wolfgang.kabsch@mpimf-heidelberg.mpg.de&lt;/institution&gt;&lt;subtype&gt;400&lt;/subtype&gt;&lt;endpage&gt;132&lt;/endpage&gt;&lt;bundle&gt;&lt;publication&gt;&lt;title&gt;Acta crystallographica Section D, Biological crystallography&lt;/title&gt;&lt;type&gt;-100&lt;/type&gt;&lt;subtype&gt;-100&lt;/subtype&gt;&lt;uuid&gt;B533DDB9-0668-45DF-B098-7C4D6B684891&lt;/uuid&gt;&lt;/publication&gt;&lt;/bundle&gt;&lt;authors&gt;&lt;author&gt;&lt;firstName&gt;Wolfgang&lt;/firstName&gt;&lt;lastName&gt;Kabsch&lt;/lastName&gt;&lt;/author&gt;&lt;/authors&gt;&lt;/publication&gt;&lt;/publications&gt;&lt;cites&gt;&lt;/cites&gt;&lt;/citation&gt;</w:instrText>
      </w:r>
      <w:r w:rsidR="00A3560F" w:rsidRPr="009C41BF">
        <w:rPr>
          <w:rFonts w:ascii="Times" w:hAnsi="Times" w:cs="Times"/>
          <w:sz w:val="22"/>
          <w:szCs w:val="22"/>
          <w:rPrChange w:id="1107" w:author="Kevin Corbett" w:date="2015-04-04T11:23:00Z">
            <w:rPr>
              <w:rFonts w:ascii="Times" w:hAnsi="Times" w:cs="Times"/>
              <w:sz w:val="22"/>
              <w:szCs w:val="22"/>
            </w:rPr>
          </w:rPrChange>
        </w:rPr>
        <w:fldChar w:fldCharType="separate"/>
      </w:r>
      <w:r w:rsidR="00A3560F" w:rsidRPr="009C41BF">
        <w:rPr>
          <w:rFonts w:ascii="Times" w:hAnsi="Times" w:cs="Times"/>
          <w:sz w:val="22"/>
          <w:szCs w:val="22"/>
        </w:rPr>
        <w:t>(Kabsch, 2010)</w:t>
      </w:r>
      <w:r w:rsidR="00A3560F" w:rsidRPr="009C41BF">
        <w:rPr>
          <w:rFonts w:ascii="Times" w:hAnsi="Times" w:cs="Times"/>
          <w:sz w:val="22"/>
          <w:szCs w:val="22"/>
        </w:rPr>
        <w:fldChar w:fldCharType="end"/>
      </w:r>
      <w:r w:rsidRPr="00A7145A">
        <w:rPr>
          <w:rFonts w:ascii="Times" w:hAnsi="Times"/>
          <w:sz w:val="22"/>
          <w:szCs w:val="22"/>
        </w:rPr>
        <w:t>. All crystals were in space group C222</w:t>
      </w:r>
      <w:r w:rsidRPr="009C41BF">
        <w:rPr>
          <w:rFonts w:ascii="Times" w:hAnsi="Times"/>
          <w:sz w:val="22"/>
          <w:szCs w:val="22"/>
          <w:vertAlign w:val="subscript"/>
        </w:rPr>
        <w:t>1</w:t>
      </w:r>
      <w:r w:rsidRPr="009C41BF">
        <w:rPr>
          <w:rFonts w:ascii="Times" w:hAnsi="Times"/>
          <w:sz w:val="22"/>
          <w:szCs w:val="22"/>
        </w:rPr>
        <w:t>, with one PCH-2 hexamer per asymmetric unit. The structure was determined using phases obtained from a single-wavelength anomalous diffraction (SAD) dataset from a crystal grown from selenomethionine-derivatized protein. Automated XDS</w:t>
      </w:r>
      <w:r w:rsidRPr="004E262E">
        <w:rPr>
          <w:rFonts w:ascii="Times New Roman" w:hAnsi="Times New Roman" w:cs="Times New Roman"/>
          <w:sz w:val="22"/>
          <w:szCs w:val="22"/>
        </w:rPr>
        <w:t>→</w:t>
      </w:r>
      <w:r w:rsidRPr="004E262E">
        <w:rPr>
          <w:rFonts w:ascii="Times" w:hAnsi="Times"/>
          <w:sz w:val="22"/>
          <w:szCs w:val="22"/>
        </w:rPr>
        <w:t>SHELX</w:t>
      </w:r>
      <w:r w:rsidRPr="004E262E">
        <w:rPr>
          <w:rFonts w:ascii="Times New Roman" w:hAnsi="Times New Roman" w:cs="Times New Roman"/>
          <w:sz w:val="22"/>
          <w:szCs w:val="22"/>
        </w:rPr>
        <w:t>→</w:t>
      </w:r>
      <w:r w:rsidRPr="00E35D8D">
        <w:rPr>
          <w:rFonts w:ascii="Times" w:hAnsi="Times"/>
          <w:sz w:val="22"/>
          <w:szCs w:val="22"/>
        </w:rPr>
        <w:t xml:space="preserve">PHENIX for the SAD dataset was performed by the RAPD data-processing pipeline at the Advanced Photon Source NE-CAT beamline 24ID-E (https://rapd.nec.aps.anl.gov/rapd). Forty-six selenomethionine sites </w:t>
      </w:r>
      <w:r w:rsidRPr="00A7145A">
        <w:rPr>
          <w:rFonts w:ascii="Times" w:hAnsi="Times"/>
          <w:sz w:val="22"/>
          <w:szCs w:val="22"/>
        </w:rPr>
        <w:t xml:space="preserve">were identified using SHELX as implemented in hkl2map </w:t>
      </w:r>
      <w:r w:rsidR="00A3560F"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698E94E1-1FDC-48DC-A8CF-6ADBD83C53BA&lt;/uuid&gt;&lt;priority&gt;67&lt;/priority&gt;&lt;publications&gt;&lt;publication&gt;&lt;uuid&gt;626286A2-B2A3-47A6-A49A-95630A4EDC31&lt;/uuid&gt;&lt;volume&gt;66&lt;/volume&gt;&lt;accepted_date&gt;99200909221200000000222000&lt;/accepted_date&gt;&lt;doi&gt;10.1107/S0907444909038360&lt;/doi&gt;&lt;startpage&gt;479&lt;/startpage&gt;&lt;publication_date&gt;99201004001200000000220000&lt;/publication_date&gt;&lt;url&gt;http://eutils.ncbi.nlm.nih.gov/entrez/eutils/elink.fcgi?dbfrom=pubmed&amp;amp;id=20383001&amp;amp;retmode=ref&amp;amp;cmd=prlinks&lt;/url&gt;&lt;type&gt;400&lt;/type&gt;&lt;title&gt;Experimental phasing with SHELXC/D/E: combining chain tracing with density modification.&lt;/title&gt;&lt;location&gt;&amp;lt;html&amp;gt;&amp;lt;head&amp;gt;&amp;lt;meta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Home&amp;lt;/a&amp;gt;&amp;lt;/div&amp;gt;&amp;lt;/body&amp;gt;&amp;lt;/html&amp;gt;&lt;/location&gt;&lt;submission_date&gt;99200905211200000000222000&lt;/submission_date&gt;&lt;number&gt;Pt 4&lt;/number&gt;&lt;institution&gt;Department of Structural Chemistry, University of Göttingen, Tammannstrasse 4, D-37077 Göttingen, Germany. gsheldr@shelx.uni-ac.gwdg.de&lt;/institution&gt;&lt;subtype&gt;400&lt;/subtype&gt;&lt;endpage&gt;485&lt;/endpage&gt;&lt;bundle&gt;&lt;publication&gt;&lt;title&gt;Acta crystallographica Section D, Biological crystallography&lt;/title&gt;&lt;type&gt;-100&lt;/type&gt;&lt;subtype&gt;-100&lt;/subtype&gt;&lt;uuid&gt;B533DDB9-0668-45DF-B098-7C4D6B684891&lt;/uuid&gt;&lt;/publication&gt;&lt;/bundle&gt;&lt;authors&gt;&lt;author&gt;&lt;firstName&gt;George&lt;/firstName&gt;&lt;middleNames&gt;M&lt;/middleNames&gt;&lt;lastName&gt;Sheldrick&lt;/lastName&gt;&lt;/author&gt;&lt;/authors&gt;&lt;/publication&gt;&lt;/publications&gt;&lt;cites&gt;&lt;/cites&gt;&lt;/citation&gt;</w:instrText>
      </w:r>
      <w:r w:rsidR="00A3560F" w:rsidRPr="009C41BF">
        <w:rPr>
          <w:rFonts w:ascii="Times" w:hAnsi="Times" w:cs="Times"/>
          <w:sz w:val="22"/>
          <w:szCs w:val="22"/>
          <w:rPrChange w:id="1108" w:author="Kevin Corbett" w:date="2015-04-04T11:23:00Z">
            <w:rPr>
              <w:rFonts w:ascii="Times" w:hAnsi="Times" w:cs="Times"/>
              <w:sz w:val="22"/>
              <w:szCs w:val="22"/>
            </w:rPr>
          </w:rPrChange>
        </w:rPr>
        <w:fldChar w:fldCharType="separate"/>
      </w:r>
      <w:r w:rsidR="00A3560F" w:rsidRPr="009C41BF">
        <w:rPr>
          <w:rFonts w:ascii="Times" w:hAnsi="Times" w:cs="Times"/>
          <w:sz w:val="22"/>
          <w:szCs w:val="22"/>
        </w:rPr>
        <w:t>(Sheldrick, 2010)</w:t>
      </w:r>
      <w:r w:rsidR="00A3560F" w:rsidRPr="009C41BF">
        <w:rPr>
          <w:rFonts w:ascii="Times" w:hAnsi="Times" w:cs="Times"/>
          <w:sz w:val="22"/>
          <w:szCs w:val="22"/>
        </w:rPr>
        <w:fldChar w:fldCharType="end"/>
      </w:r>
      <w:r w:rsidRPr="00A7145A">
        <w:rPr>
          <w:rFonts w:ascii="Times" w:hAnsi="Times"/>
          <w:sz w:val="22"/>
          <w:szCs w:val="22"/>
        </w:rPr>
        <w:t xml:space="preserve">, then supplied to the AutoBuild module of PHENIX </w:t>
      </w:r>
      <w:r w:rsidR="00A3560F"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85E45D89-1C35-442C-B933-B86E0CD0CE4F&lt;/uuid&gt;&lt;priority&gt;68&lt;/priority&gt;&lt;publications&gt;&lt;publication&gt;&lt;uuid&gt;2D033AFF-A758-4CEE-97DA-91F4633B42BD&lt;/uuid&gt;&lt;volume&gt;66&lt;/volume&gt;&lt;doi&gt;10.1107/S0907444909052925&lt;/doi&gt;&lt;startpage&gt;213&lt;/startpage&gt;&lt;publication_date&gt;99201001221200000000222000&lt;/publication_date&gt;&lt;url&gt;http://scripts.iucr.org/cgi-bin/paper?S0907444909052925&lt;/url&gt;&lt;type&gt;400&lt;/type&gt;&lt;title&gt;PHENIX: a comprehensive Python-based system for macromolecular structure solution&lt;/title&gt;&lt;publisher&gt;International Union of Crystallography&lt;/publisher&gt;&lt;number&gt;2&lt;/number&gt;&lt;subtype&gt;400&lt;/subtype&gt;&lt;endpage&gt;221&lt;/endpage&gt;&lt;bundle&gt;&lt;publication&gt;&lt;title&gt;Acta crystallographica Section D, Biological crystallography&lt;/title&gt;&lt;type&gt;-100&lt;/type&gt;&lt;subtype&gt;-100&lt;/subtype&gt;&lt;uuid&gt;B533DDB9-0668-45DF-B098-7C4D6B684891&lt;/uuid&gt;&lt;/publication&gt;&lt;/bundle&gt;&lt;authors&gt;&lt;author&gt;&lt;firstName&gt;P&lt;/firstName&gt;&lt;middleNames&gt;D&lt;/middleNames&gt;&lt;lastName&gt;Adams&lt;/lastName&gt;&lt;/author&gt;&lt;author&gt;&lt;firstName&gt;P&lt;/firstName&gt;&lt;middleNames&gt;V&lt;/middleNames&gt;&lt;lastName&gt;Afonine&lt;/lastName&gt;&lt;/author&gt;&lt;author&gt;&lt;firstName&gt;G&lt;/firstName&gt;&lt;lastName&gt;Bunkóczi&lt;/lastName&gt;&lt;/author&gt;&lt;author&gt;&lt;firstName&gt;V&lt;/firstName&gt;&lt;middleNames&gt;B&lt;/middleNames&gt;&lt;lastName&gt;Chen&lt;/lastName&gt;&lt;/author&gt;&lt;author&gt;&lt;firstName&gt;I&lt;/firstName&gt;&lt;middleNames&gt;W&lt;/middleNames&gt;&lt;lastName&gt;Davis&lt;/lastName&gt;&lt;/author&gt;&lt;author&gt;&lt;firstName&gt;N&lt;/firstName&gt;&lt;lastName&gt;Echols&lt;/lastName&gt;&lt;/author&gt;&lt;author&gt;&lt;firstName&gt;J&lt;/firstName&gt;&lt;middleNames&gt;J&lt;/middleNames&gt;&lt;lastName&gt;Headd&lt;/lastName&gt;&lt;/author&gt;&lt;author&gt;&lt;firstName&gt;L&lt;/firstName&gt;&lt;middleNames&gt;W&lt;/middleNames&gt;&lt;lastName&gt;Hung&lt;/lastName&gt;&lt;/author&gt;&lt;author&gt;&lt;firstName&gt;G&lt;/firstName&gt;&lt;middleNames&gt;J&lt;/middleNames&gt;&lt;lastName&gt;Kapral&lt;/lastName&gt;&lt;/author&gt;&lt;author&gt;&lt;firstName&gt;R&lt;/firstName&gt;&lt;middleNames&gt;W&lt;/middleNames&gt;&lt;lastName&gt;Grosse-Kunstleve&lt;/lastName&gt;&lt;/author&gt;&lt;author&gt;&lt;firstName&gt;A&lt;/firstName&gt;&lt;middleNames&gt;J&lt;/middleNames&gt;&lt;lastName&gt;McCoy&lt;/lastName&gt;&lt;/author&gt;&lt;author&gt;&lt;firstName&gt;N&lt;/firstName&gt;&lt;middleNames&gt;W&lt;/middleNames&gt;&lt;lastName&gt;Moriarty&lt;/lastName&gt;&lt;/author&gt;&lt;author&gt;&lt;firstName&gt;R&lt;/firstName&gt;&lt;lastName&gt;Oeffner&lt;/lastName&gt;&lt;/author&gt;&lt;author&gt;&lt;firstName&gt;R&lt;/firstName&gt;&lt;middleNames&gt;J&lt;/middleNames&gt;&lt;lastName&gt;Read&lt;/lastName&gt;&lt;/author&gt;&lt;author&gt;&lt;firstName&gt;D&lt;/firstName&gt;&lt;middleNames&gt;C&lt;/middleNames&gt;&lt;lastName&gt;Richardson&lt;/lastName&gt;&lt;/author&gt;&lt;author&gt;&lt;firstName&gt;J&lt;/firstName&gt;&lt;middleNames&gt;S&lt;/middleNames&gt;&lt;lastName&gt;Richardson&lt;/lastName&gt;&lt;/author&gt;&lt;author&gt;&lt;firstName&gt;T&lt;/firstName&gt;&lt;middleNames&gt;C&lt;/middleNames&gt;&lt;lastName&gt;Terwilliger&lt;/lastName&gt;&lt;/author&gt;&lt;author&gt;&lt;firstName&gt;P&lt;/firstName&gt;&lt;middleNames&gt;H&lt;/middleNames&gt;&lt;lastName&gt;Zwart&lt;/lastName&gt;&lt;/author&gt;&lt;/authors&gt;&lt;/publication&gt;&lt;publication&gt;&lt;uuid&gt;B99DE7CD-6D06-43B9-9D09-516B82ECEB61&lt;/uuid&gt;&lt;volume&gt;65&lt;/volume&gt;&lt;accepted_date&gt;99200903311200000000222000&lt;/accepted_date&gt;&lt;doi&gt;10.1107/S0907444909012098&lt;/doi&gt;&lt;startpage&gt;582&lt;/startpage&gt;&lt;publication_date&gt;99200906001200000000220000&lt;/publication_date&gt;&lt;url&gt;http://eutils.ncbi.nlm.nih.gov/entrez/eutils/elink.fcgi?dbfrom=pubmed&amp;amp;id=19465773&amp;amp;retmode=ref&amp;amp;cmd=prlinks&lt;/url&gt;&lt;type&gt;400&lt;/type&gt;&lt;title&gt;Decision-making in structure solution using Bayesian estimates of map quality: the PHENIX AutoSol wizard.&lt;/title&gt;&lt;location&gt;&amp;lt;html&amp;gt;&amp;lt;head&amp;gt;&amp;lt;meta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Home&amp;lt;/a&amp;gt;&amp;lt;/div&amp;gt;&amp;lt;/body&amp;gt;&amp;lt;/html&amp;gt;&lt;/location&gt;&lt;submission_date&gt;99200811141200000000222000&lt;/submission_date&gt;&lt;number&gt;Pt 6&lt;/number&gt;&lt;institution&gt;Los Alamos National Laboratory, Los Alamos, NM 87545, USA. terwilliger@lanl.gov&lt;/institution&gt;&lt;subtype&gt;400&lt;/subtype&gt;&lt;endpage&gt;601&lt;/endpage&gt;&lt;bundle&gt;&lt;publication&gt;&lt;title&gt;Acta crystallographica Section D, Biological crystallography&lt;/title&gt;&lt;type&gt;-100&lt;/type&gt;&lt;subtype&gt;-100&lt;/subtype&gt;&lt;uuid&gt;B533DDB9-0668-45DF-B098-7C4D6B684891&lt;/uuid&gt;&lt;/publication&gt;&lt;/bundle&gt;&lt;authors&gt;&lt;author&gt;&lt;firstName&gt;Thomas&lt;/firstName&gt;&lt;middleNames&gt;C&lt;/middleNames&gt;&lt;lastName&gt;Terwilliger&lt;/lastName&gt;&lt;/author&gt;&lt;author&gt;&lt;firstName&gt;Paul&lt;/firstName&gt;&lt;middleNames&gt;D&lt;/middleNames&gt;&lt;lastName&gt;Adams&lt;/lastName&gt;&lt;/author&gt;&lt;author&gt;&lt;firstName&gt;Randy&lt;/firstName&gt;&lt;middleNames&gt;J&lt;/middleNames&gt;&lt;lastName&gt;Read&lt;/lastName&gt;&lt;/author&gt;&lt;author&gt;&lt;firstName&gt;Airlie&lt;/firstName&gt;&lt;middleNames&gt;J&lt;/middleNames&gt;&lt;lastName&gt;McCoy&lt;/lastName&gt;&lt;/author&gt;&lt;author&gt;&lt;firstName&gt;Nigel&lt;/firstName&gt;&lt;middleNames&gt;W&lt;/middleNames&gt;&lt;lastName&gt;Moriarty&lt;/lastName&gt;&lt;/author&gt;&lt;author&gt;&lt;firstName&gt;Ralf&lt;/firstName&gt;&lt;middleNames&gt;W&lt;/middleNames&gt;&lt;lastName&gt;Grosse-Kunstleve&lt;/lastName&gt;&lt;/author&gt;&lt;author&gt;&lt;firstName&gt;Pavel&lt;/firstName&gt;&lt;middleNames&gt;V&lt;/middleNames&gt;&lt;lastName&gt;Afonine&lt;/lastName&gt;&lt;/author&gt;&lt;author&gt;&lt;firstName&gt;Peter&lt;/firstName&gt;&lt;middleNames&gt;H&lt;/middleNames&gt;&lt;lastName&gt;Zwart&lt;/lastName&gt;&lt;/author&gt;&lt;author&gt;&lt;firstName&gt;Li-Wei&lt;/firstName&gt;&lt;lastName&gt;Hung&lt;/lastName&gt;&lt;/author&gt;&lt;/authors&gt;&lt;/publication&gt;&lt;/publications&gt;&lt;cites&gt;&lt;/cites&gt;&lt;/citation&gt;</w:instrText>
      </w:r>
      <w:r w:rsidR="00A3560F" w:rsidRPr="009C41BF">
        <w:rPr>
          <w:rFonts w:ascii="Times" w:hAnsi="Times" w:cs="Times"/>
          <w:sz w:val="22"/>
          <w:szCs w:val="22"/>
          <w:rPrChange w:id="1109" w:author="Kevin Corbett" w:date="2015-04-04T11:23:00Z">
            <w:rPr>
              <w:rFonts w:ascii="Times" w:hAnsi="Times" w:cs="Times"/>
              <w:sz w:val="22"/>
              <w:szCs w:val="22"/>
            </w:rPr>
          </w:rPrChange>
        </w:rPr>
        <w:fldChar w:fldCharType="separate"/>
      </w:r>
      <w:r w:rsidR="00A3560F" w:rsidRPr="009C41BF">
        <w:rPr>
          <w:rFonts w:ascii="Times" w:hAnsi="Times" w:cs="Times"/>
          <w:sz w:val="22"/>
          <w:szCs w:val="22"/>
        </w:rPr>
        <w:t>(Adams et al., 2010; Terwilliger et al., 2009)</w:t>
      </w:r>
      <w:r w:rsidR="00A3560F" w:rsidRPr="009C41BF">
        <w:rPr>
          <w:rFonts w:ascii="Times" w:hAnsi="Times" w:cs="Times"/>
          <w:sz w:val="22"/>
          <w:szCs w:val="22"/>
        </w:rPr>
        <w:fldChar w:fldCharType="end"/>
      </w:r>
      <w:r w:rsidRPr="00A7145A">
        <w:rPr>
          <w:rFonts w:ascii="Times" w:hAnsi="Times"/>
          <w:sz w:val="22"/>
          <w:szCs w:val="22"/>
        </w:rPr>
        <w:t>, which located an addition 22 sites (for 68 total – 66 sites would be expected for a hexamer of PCH-2, but in sev</w:t>
      </w:r>
      <w:r w:rsidRPr="009C41BF">
        <w:rPr>
          <w:rFonts w:ascii="Times" w:hAnsi="Times"/>
          <w:sz w:val="22"/>
          <w:szCs w:val="22"/>
        </w:rPr>
        <w:t xml:space="preserve">eral cases two sites represented alternate rotamers for a single methionine residue), and calculated and refined phases using PHASER </w:t>
      </w:r>
      <w:r w:rsidR="00A3560F"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14F9CCA1-419F-407F-8DCD-3DBB24C2B640&lt;/uuid&gt;&lt;priority&gt;69&lt;/priority&gt;&lt;publications&gt;&lt;publication&gt;&lt;uuid&gt;5D4B6DE8-8EC6-4B9A-85A3-7E80AE54FC57&lt;/uuid&gt;&lt;volume&gt;40&lt;/volume&gt;&lt;accepted_date&gt;99200704271200000000222000&lt;/accepted_date&gt;&lt;doi&gt;10.1107/S0021889807021206&lt;/doi&gt;&lt;startpage&gt;658&lt;/startpage&gt;&lt;publication_date&gt;99200708011200000000222000&lt;/publication_date&gt;&lt;url&gt;http://scripts.iucr.org/cgi-bin/paper?S0021889807021206&lt;/url&gt;&lt;type&gt;400&lt;/type&gt;&lt;title&gt;Phaser crystallographic software.&lt;/title&gt;&lt;publisher&gt;International Union of Crystallography&lt;/publisher&gt;&lt;submission_date&gt;99200701311200000000222000&lt;/submission_date&gt;&lt;number&gt;Pt 4&lt;/number&gt;&lt;subtype&gt;400&lt;/subtype&gt;&lt;endpage&gt;674&lt;/endpage&gt;&lt;bundle&gt;&lt;publication&gt;&lt;title&gt;Journal of applied crystallography&lt;/title&gt;&lt;type&gt;-100&lt;/type&gt;&lt;subtype&gt;-100&lt;/subtype&gt;&lt;uuid&gt;9BD5E3E4-077B-4F19-8A40-D18164234000&lt;/uuid&gt;&lt;/publication&gt;&lt;/bundle&gt;&lt;authors&gt;&lt;author&gt;&lt;firstName&gt;Airlie&lt;/firstName&gt;&lt;middleNames&gt;J&lt;/middleNames&gt;&lt;lastName&gt;McCoy&lt;/lastName&gt;&lt;/author&gt;&lt;author&gt;&lt;firstName&gt;Ralf&lt;/firstName&gt;&lt;middleNames&gt;W&lt;/middleNames&gt;&lt;lastName&gt;Grosse-Kunstleve&lt;/lastName&gt;&lt;/author&gt;&lt;author&gt;&lt;firstName&gt;Paul&lt;/firstName&gt;&lt;middleNames&gt;D&lt;/middleNames&gt;&lt;lastName&gt;Adams&lt;/lastName&gt;&lt;/author&gt;&lt;author&gt;&lt;firstName&gt;Martyn&lt;/firstName&gt;&lt;middleNames&gt;D&lt;/middleNames&gt;&lt;lastName&gt;Winn&lt;/lastName&gt;&lt;/author&gt;&lt;author&gt;&lt;firstName&gt;Laurent&lt;/firstName&gt;&lt;middleNames&gt;C&lt;/middleNames&gt;&lt;lastName&gt;Storoni&lt;/lastName&gt;&lt;/author&gt;&lt;author&gt;&lt;firstName&gt;Randy&lt;/firstName&gt;&lt;middleNames&gt;J&lt;/middleNames&gt;&lt;lastName&gt;Read&lt;/lastName&gt;&lt;/author&gt;&lt;/authors&gt;&lt;/publication&gt;&lt;/publications&gt;&lt;cites&gt;&lt;/cites&gt;&lt;/citation&gt;</w:instrText>
      </w:r>
      <w:r w:rsidR="00A3560F" w:rsidRPr="009C41BF">
        <w:rPr>
          <w:rFonts w:ascii="Times" w:hAnsi="Times" w:cs="Times"/>
          <w:sz w:val="22"/>
          <w:szCs w:val="22"/>
          <w:rPrChange w:id="1110" w:author="Kevin Corbett" w:date="2015-04-04T11:23:00Z">
            <w:rPr>
              <w:rFonts w:ascii="Times" w:hAnsi="Times" w:cs="Times"/>
              <w:sz w:val="22"/>
              <w:szCs w:val="22"/>
            </w:rPr>
          </w:rPrChange>
        </w:rPr>
        <w:fldChar w:fldCharType="separate"/>
      </w:r>
      <w:r w:rsidR="00A3560F" w:rsidRPr="009C41BF">
        <w:rPr>
          <w:rFonts w:ascii="Times" w:hAnsi="Times" w:cs="Times"/>
          <w:sz w:val="22"/>
          <w:szCs w:val="22"/>
        </w:rPr>
        <w:t>(McCoy et al., 2007)</w:t>
      </w:r>
      <w:r w:rsidR="00A3560F" w:rsidRPr="009C41BF">
        <w:rPr>
          <w:rFonts w:ascii="Times" w:hAnsi="Times" w:cs="Times"/>
          <w:sz w:val="22"/>
          <w:szCs w:val="22"/>
        </w:rPr>
        <w:fldChar w:fldCharType="end"/>
      </w:r>
      <w:r w:rsidRPr="00A7145A">
        <w:rPr>
          <w:rFonts w:ascii="Times" w:hAnsi="Times"/>
          <w:sz w:val="22"/>
          <w:szCs w:val="22"/>
        </w:rPr>
        <w:t xml:space="preserve"> and RESOLVE </w:t>
      </w:r>
      <w:r w:rsidR="00A3560F"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26DF558E-5E15-41F3-98A5-A0B60A01290F&lt;/uuid&gt;&lt;priority&gt;70&lt;/priority&gt;&lt;publications&gt;&lt;publication&gt;&lt;uuid&gt;B99DE7CD-6D06-43B9-9D09-516B82ECEB61&lt;/uuid&gt;&lt;volume&gt;65&lt;/volume&gt;&lt;accepted_date&gt;99200903311200000000222000&lt;/accepted_date&gt;&lt;doi&gt;10.1107/S0907444909012098&lt;/doi&gt;&lt;startpage&gt;582&lt;/startpage&gt;&lt;publication_date&gt;99200906001200000000220000&lt;/publication_date&gt;&lt;url&gt;http://eutils.ncbi.nlm.nih.gov/entrez/eutils/elink.fcgi?dbfrom=pubmed&amp;amp;id=19465773&amp;amp;retmode=ref&amp;amp;cmd=prlinks&lt;/url&gt;&lt;type&gt;400&lt;/type&gt;&lt;title&gt;Decision-making in structure solution using Bayesian estimates of map quality: the PHENIX AutoSol wizard.&lt;/title&gt;&lt;location&gt;&amp;lt;html&amp;gt;&amp;lt;head&amp;gt;&amp;lt;meta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Home&amp;lt;/a&amp;gt;&amp;lt;/div&amp;gt;&amp;lt;/body&amp;gt;&amp;lt;/html&amp;gt;&lt;/location&gt;&lt;submission_date&gt;99200811141200000000222000&lt;/submission_date&gt;&lt;number&gt;Pt 6&lt;/number&gt;&lt;institution&gt;Los Alamos National Laboratory, Los Alamos, NM 87545, USA. terwilliger@lanl.gov&lt;/institution&gt;&lt;subtype&gt;400&lt;/subtype&gt;&lt;endpage&gt;601&lt;/endpage&gt;&lt;bundle&gt;&lt;publication&gt;&lt;title&gt;Acta crystallographica Section D, Biological crystallography&lt;/title&gt;&lt;type&gt;-100&lt;/type&gt;&lt;subtype&gt;-100&lt;/subtype&gt;&lt;uuid&gt;B533DDB9-0668-45DF-B098-7C4D6B684891&lt;/uuid&gt;&lt;/publication&gt;&lt;/bundle&gt;&lt;authors&gt;&lt;author&gt;&lt;firstName&gt;Thomas&lt;/firstName&gt;&lt;middleNames&gt;C&lt;/middleNames&gt;&lt;lastName&gt;Terwilliger&lt;/lastName&gt;&lt;/author&gt;&lt;author&gt;&lt;firstName&gt;Paul&lt;/firstName&gt;&lt;middleNames&gt;D&lt;/middleNames&gt;&lt;lastName&gt;Adams&lt;/lastName&gt;&lt;/author&gt;&lt;author&gt;&lt;firstName&gt;Randy&lt;/firstName&gt;&lt;middleNames&gt;J&lt;/middleNames&gt;&lt;lastName&gt;Read&lt;/lastName&gt;&lt;/author&gt;&lt;author&gt;&lt;firstName&gt;Airlie&lt;/firstName&gt;&lt;middleNames&gt;J&lt;/middleNames&gt;&lt;lastName&gt;McCoy&lt;/lastName&gt;&lt;/author&gt;&lt;author&gt;&lt;firstName&gt;Nigel&lt;/firstName&gt;&lt;middleNames&gt;W&lt;/middleNames&gt;&lt;lastName&gt;Moriarty&lt;/lastName&gt;&lt;/author&gt;&lt;author&gt;&lt;firstName&gt;Ralf&lt;/firstName&gt;&lt;middleNames&gt;W&lt;/middleNames&gt;&lt;lastName&gt;Grosse-Kunstleve&lt;/lastName&gt;&lt;/author&gt;&lt;author&gt;&lt;firstName&gt;Pavel&lt;/firstName&gt;&lt;middleNames&gt;V&lt;/middleNames&gt;&lt;lastName&gt;Afonine&lt;/lastName&gt;&lt;/author&gt;&lt;author&gt;&lt;firstName&gt;Peter&lt;/firstName&gt;&lt;middleNames&gt;H&lt;/middleNames&gt;&lt;lastName&gt;Zwart&lt;/lastName&gt;&lt;/author&gt;&lt;author&gt;&lt;firstName&gt;Li-Wei&lt;/firstName&gt;&lt;lastName&gt;Hung&lt;/lastName&gt;&lt;/author&gt;&lt;/authors&gt;&lt;/publication&gt;&lt;/publications&gt;&lt;cites&gt;&lt;/cites&gt;&lt;/citation&gt;</w:instrText>
      </w:r>
      <w:r w:rsidR="00A3560F" w:rsidRPr="009C41BF">
        <w:rPr>
          <w:rFonts w:ascii="Times" w:hAnsi="Times" w:cs="Times"/>
          <w:sz w:val="22"/>
          <w:szCs w:val="22"/>
          <w:rPrChange w:id="1111" w:author="Kevin Corbett" w:date="2015-04-04T11:23:00Z">
            <w:rPr>
              <w:rFonts w:ascii="Times" w:hAnsi="Times" w:cs="Times"/>
              <w:sz w:val="22"/>
              <w:szCs w:val="22"/>
            </w:rPr>
          </w:rPrChange>
        </w:rPr>
        <w:fldChar w:fldCharType="separate"/>
      </w:r>
      <w:r w:rsidR="00A3560F" w:rsidRPr="009C41BF">
        <w:rPr>
          <w:rFonts w:ascii="Times" w:hAnsi="Times" w:cs="Times"/>
          <w:sz w:val="22"/>
          <w:szCs w:val="22"/>
        </w:rPr>
        <w:t>(Terwilliger et al., 2009)</w:t>
      </w:r>
      <w:r w:rsidR="00A3560F" w:rsidRPr="009C41BF">
        <w:rPr>
          <w:rFonts w:ascii="Times" w:hAnsi="Times" w:cs="Times"/>
          <w:sz w:val="22"/>
          <w:szCs w:val="22"/>
        </w:rPr>
        <w:fldChar w:fldCharType="end"/>
      </w:r>
      <w:r w:rsidRPr="00A7145A">
        <w:rPr>
          <w:rFonts w:ascii="Times" w:hAnsi="Times"/>
          <w:sz w:val="22"/>
          <w:szCs w:val="22"/>
        </w:rPr>
        <w:t xml:space="preserve"> (http://www.solve.lanl.</w:t>
      </w:r>
      <w:r w:rsidRPr="009C41BF">
        <w:rPr>
          <w:rFonts w:ascii="Times" w:hAnsi="Times"/>
          <w:sz w:val="22"/>
          <w:szCs w:val="22"/>
        </w:rPr>
        <w:t xml:space="preserve">gov). Initial sequence-threaded models of the large and small AAA domains were generated by the PHYRE2 server </w:t>
      </w:r>
      <w:r w:rsidR="00A3560F"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0B83455A-BB32-4A73-AB72-FEF315932A32&lt;/uuid&gt;&lt;priority&gt;71&lt;/priority&gt;&lt;publications&gt;&lt;publication&gt;&lt;uuid&gt;D1DBC530-D668-496F-A345-66AF22A13EEC&lt;/uuid&gt;&lt;volume&gt;4&lt;/volume&gt;&lt;doi&gt;10.1038/nprot.2009.2&lt;/doi&gt;&lt;startpage&gt;363&lt;/startpage&gt;&lt;publication_date&gt;99200900001200000000200000&lt;/publication_date&gt;&lt;url&gt;http://eutils.ncbi.nlm.nih.gov/entrez/eutils/elink.fcgi?dbfrom=pubmed&amp;amp;id=19247286&amp;amp;retmode=ref&amp;amp;cmd=prlinks&lt;/url&gt;&lt;type&gt;400&lt;/type&gt;&lt;title&gt;Protein structure prediction on the Web: a case study using the Phyre server.&lt;/title&gt;&lt;location&gt;200,4,51.5073346,-0.1276831&lt;/location&gt;&lt;institution&gt;Structural Bioinformatics Group, Division of Molecular Biosciences, Department of Life Sciences, Imperial College London, South Kensington Campus, London, UK. l.a.kelley@imperial.ac.uk&lt;/institution&gt;&lt;number&gt;3&lt;/number&gt;&lt;subtype&gt;400&lt;/subtype&gt;&lt;endpage&gt;371&lt;/endpage&gt;&lt;bundle&gt;&lt;publication&gt;&lt;title&gt;Nature protocols&lt;/title&gt;&lt;type&gt;-100&lt;/type&gt;&lt;subtype&gt;-100&lt;/subtype&gt;&lt;uuid&gt;43F0E83F-A2B4-48E7-B995-2DD1F8FEC081&lt;/uuid&gt;&lt;/publication&gt;&lt;/bundle&gt;&lt;authors&gt;&lt;author&gt;&lt;firstName&gt;Lawrence&lt;/firstName&gt;&lt;middleNames&gt;A&lt;/middleNames&gt;&lt;lastName&gt;Kelley&lt;/lastName&gt;&lt;/author&gt;&lt;author&gt;&lt;firstName&gt;Michael&lt;/firstName&gt;&lt;middleNames&gt;J E&lt;/middleNames&gt;&lt;lastName&gt;Sternberg&lt;/lastName&gt;&lt;/author&gt;&lt;/authors&gt;&lt;/publication&gt;&lt;/publications&gt;&lt;cites&gt;&lt;/cites&gt;&lt;/citation&gt;</w:instrText>
      </w:r>
      <w:r w:rsidR="00A3560F" w:rsidRPr="009C41BF">
        <w:rPr>
          <w:rFonts w:ascii="Times" w:hAnsi="Times" w:cs="Times"/>
          <w:sz w:val="22"/>
          <w:szCs w:val="22"/>
          <w:rPrChange w:id="1112" w:author="Kevin Corbett" w:date="2015-04-04T11:23:00Z">
            <w:rPr>
              <w:rFonts w:ascii="Times" w:hAnsi="Times" w:cs="Times"/>
              <w:sz w:val="22"/>
              <w:szCs w:val="22"/>
            </w:rPr>
          </w:rPrChange>
        </w:rPr>
        <w:fldChar w:fldCharType="separate"/>
      </w:r>
      <w:r w:rsidR="00A3560F" w:rsidRPr="009C41BF">
        <w:rPr>
          <w:rFonts w:ascii="Times" w:hAnsi="Times" w:cs="Times"/>
          <w:sz w:val="22"/>
          <w:szCs w:val="22"/>
        </w:rPr>
        <w:t>(Kelley and Sternberg, 2009)</w:t>
      </w:r>
      <w:r w:rsidR="00A3560F" w:rsidRPr="009C41BF">
        <w:rPr>
          <w:rFonts w:ascii="Times" w:hAnsi="Times" w:cs="Times"/>
          <w:sz w:val="22"/>
          <w:szCs w:val="22"/>
        </w:rPr>
        <w:fldChar w:fldCharType="end"/>
      </w:r>
      <w:r w:rsidRPr="00A7145A">
        <w:rPr>
          <w:rFonts w:ascii="Times" w:hAnsi="Times"/>
          <w:sz w:val="22"/>
          <w:szCs w:val="22"/>
        </w:rPr>
        <w:t xml:space="preserve"> (http://www.sbg.bio.ic.ac.uk/phyre2) and manually placed to generate</w:t>
      </w:r>
      <w:r w:rsidRPr="009C41BF">
        <w:rPr>
          <w:rFonts w:ascii="Times" w:hAnsi="Times"/>
          <w:sz w:val="22"/>
          <w:szCs w:val="22"/>
        </w:rPr>
        <w:t xml:space="preserve"> an initial model. </w:t>
      </w:r>
      <w:ins w:id="1113" w:author="Kevin Corbett" w:date="2015-04-04T13:06:00Z">
        <w:r w:rsidR="00E35D8D">
          <w:rPr>
            <w:rFonts w:ascii="Times" w:hAnsi="Times"/>
            <w:sz w:val="22"/>
            <w:szCs w:val="22"/>
          </w:rPr>
          <w:t>Initial placement and refinement of th</w:t>
        </w:r>
      </w:ins>
      <w:ins w:id="1114" w:author="Kevin Corbett" w:date="2015-04-04T13:07:00Z">
        <w:r w:rsidR="00C627A7">
          <w:rPr>
            <w:rFonts w:ascii="Times" w:hAnsi="Times"/>
            <w:sz w:val="22"/>
            <w:szCs w:val="22"/>
          </w:rPr>
          <w:t>is</w:t>
        </w:r>
      </w:ins>
      <w:ins w:id="1115" w:author="Kevin Corbett" w:date="2015-04-04T13:06:00Z">
        <w:r w:rsidR="00E35D8D">
          <w:rPr>
            <w:rFonts w:ascii="Times" w:hAnsi="Times"/>
            <w:sz w:val="22"/>
            <w:szCs w:val="22"/>
          </w:rPr>
          <w:t xml:space="preserve"> </w:t>
        </w:r>
      </w:ins>
      <w:ins w:id="1116" w:author="Kevin Corbett" w:date="2015-04-04T13:07:00Z">
        <w:r w:rsidR="00C627A7">
          <w:rPr>
            <w:rFonts w:ascii="Times" w:hAnsi="Times"/>
            <w:sz w:val="22"/>
            <w:szCs w:val="22"/>
          </w:rPr>
          <w:t>model</w:t>
        </w:r>
      </w:ins>
      <w:ins w:id="1117" w:author="Kevin Corbett" w:date="2015-04-04T13:06:00Z">
        <w:r w:rsidR="00E35D8D">
          <w:rPr>
            <w:rFonts w:ascii="Times" w:hAnsi="Times"/>
            <w:sz w:val="22"/>
            <w:szCs w:val="22"/>
          </w:rPr>
          <w:t xml:space="preserve"> allowed identification of two-fold non-crystallographic symmetry, which was then used during early-stage map generation, model building, and refinement (final refinement was performed without </w:t>
        </w:r>
      </w:ins>
      <w:ins w:id="1118" w:author="Kevin Corbett" w:date="2015-04-04T13:07:00Z">
        <w:r w:rsidR="00E35D8D">
          <w:rPr>
            <w:rFonts w:ascii="Times" w:hAnsi="Times"/>
            <w:sz w:val="22"/>
            <w:szCs w:val="22"/>
          </w:rPr>
          <w:t xml:space="preserve">non-crystallophic </w:t>
        </w:r>
      </w:ins>
      <w:ins w:id="1119" w:author="Kevin Corbett" w:date="2015-04-04T13:06:00Z">
        <w:r w:rsidR="00E35D8D">
          <w:rPr>
            <w:rFonts w:ascii="Times" w:hAnsi="Times"/>
            <w:sz w:val="22"/>
            <w:szCs w:val="22"/>
          </w:rPr>
          <w:t>symmetry)</w:t>
        </w:r>
      </w:ins>
      <w:del w:id="1120" w:author="Kevin Corbett" w:date="2015-04-04T13:07:00Z">
        <w:r w:rsidRPr="009C41BF" w:rsidDel="00C627A7">
          <w:rPr>
            <w:rFonts w:ascii="Times" w:hAnsi="Times"/>
            <w:sz w:val="22"/>
            <w:szCs w:val="22"/>
          </w:rPr>
          <w:delText>The lack of identifiable non-crystallographic symmetry in heavy-atom sites and initial maps limited the use of two-fold density averaging to after placement and initial refinement of these domains</w:delText>
        </w:r>
      </w:del>
      <w:r w:rsidRPr="009C41BF">
        <w:rPr>
          <w:rFonts w:ascii="Times" w:hAnsi="Times"/>
          <w:sz w:val="22"/>
          <w:szCs w:val="22"/>
        </w:rPr>
        <w:t xml:space="preserve">. Numerous rounds of manual rebuilding in Coot </w:t>
      </w:r>
      <w:r w:rsidR="00A3560F"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DD468ACD-3817-48BE-AB57-E9D2A64E8030&lt;/uuid&gt;&lt;priority&gt;72&lt;/priority&gt;&lt;publications&gt;&lt;publication&gt;&lt;uuid&gt;FE58452A-4551-43C3-B884-2BF2DFE8BD88&lt;/uuid&gt;&lt;volume&gt;66&lt;/volume&gt;&lt;accepted_date&gt;99201002261200000000222000&lt;/accepted_date&gt;&lt;doi&gt;10.1107/S0907444910007493&lt;/doi&gt;&lt;startpage&gt;486&lt;/startpage&gt;&lt;publication_date&gt;99201004001200000000220000&lt;/publication_date&gt;&lt;url&gt;http://eutils.ncbi.nlm.nih.gov/entrez/eutils/elink.fcgi?dbfrom=pubmed&amp;amp;id=20383002&amp;amp;retmode=ref&amp;amp;cmd=prlinks&lt;/url&gt;&lt;citekey&gt;Emsley:2010cw&lt;/citekey&gt;&lt;type&gt;400&lt;/type&gt;&lt;title&gt;Features and development of Coot.&lt;/title&gt;&lt;location&gt;200,5,51.7593051,-1.2547885&lt;/location&gt;&lt;submission_date&gt;99200906091200000000222000&lt;/submission_date&gt;&lt;number&gt;Pt 4&lt;/number&gt;&lt;institution&gt;Department of Biochemistry, University of Oxford, South Parks Road, Oxford OX1 3QU, England. paul.emsley@bioch.ox.ac.uk&lt;/institution&gt;&lt;subtype&gt;400&lt;/subtype&gt;&lt;endpage&gt;501&lt;/endpage&gt;&lt;bundle&gt;&lt;publication&gt;&lt;title&gt;Acta crystallographica Section D, Biological crystallography&lt;/title&gt;&lt;type&gt;-100&lt;/type&gt;&lt;subtype&gt;-100&lt;/subtype&gt;&lt;uuid&gt;B533DDB9-0668-45DF-B098-7C4D6B684891&lt;/uuid&gt;&lt;/publication&gt;&lt;/bundle&gt;&lt;authors&gt;&lt;author&gt;&lt;firstName&gt;P&lt;/firstName&gt;&lt;lastName&gt;Emsley&lt;/lastName&gt;&lt;/author&gt;&lt;author&gt;&lt;firstName&gt;B&lt;/firstName&gt;&lt;lastName&gt;Lohkamp&lt;/lastName&gt;&lt;/author&gt;&lt;author&gt;&lt;firstName&gt;W&lt;/firstName&gt;&lt;middleNames&gt;G&lt;/middleNames&gt;&lt;lastName&gt;Scott&lt;/lastName&gt;&lt;/author&gt;&lt;author&gt;&lt;firstName&gt;K&lt;/firstName&gt;&lt;lastName&gt;Cowtan&lt;/lastName&gt;&lt;/author&gt;&lt;/authors&gt;&lt;/publication&gt;&lt;/publications&gt;&lt;cites&gt;&lt;/cites&gt;&lt;/citation&gt;</w:instrText>
      </w:r>
      <w:r w:rsidR="00A3560F" w:rsidRPr="009C41BF">
        <w:rPr>
          <w:rFonts w:ascii="Times" w:hAnsi="Times" w:cs="Times"/>
          <w:sz w:val="22"/>
          <w:szCs w:val="22"/>
          <w:rPrChange w:id="1121" w:author="Kevin Corbett" w:date="2015-04-04T11:23:00Z">
            <w:rPr>
              <w:rFonts w:ascii="Times" w:hAnsi="Times" w:cs="Times"/>
              <w:sz w:val="22"/>
              <w:szCs w:val="22"/>
            </w:rPr>
          </w:rPrChange>
        </w:rPr>
        <w:fldChar w:fldCharType="separate"/>
      </w:r>
      <w:r w:rsidR="00A3560F" w:rsidRPr="009C41BF">
        <w:rPr>
          <w:rFonts w:ascii="Times" w:hAnsi="Times" w:cs="Times"/>
          <w:sz w:val="22"/>
          <w:szCs w:val="22"/>
        </w:rPr>
        <w:t>(Emsley et al., 2010)</w:t>
      </w:r>
      <w:r w:rsidR="00A3560F" w:rsidRPr="009C41BF">
        <w:rPr>
          <w:rFonts w:ascii="Times" w:hAnsi="Times" w:cs="Times"/>
          <w:sz w:val="22"/>
          <w:szCs w:val="22"/>
        </w:rPr>
        <w:fldChar w:fldCharType="end"/>
      </w:r>
      <w:r w:rsidRPr="00A7145A">
        <w:rPr>
          <w:rFonts w:ascii="Times" w:hAnsi="Times"/>
          <w:sz w:val="22"/>
          <w:szCs w:val="22"/>
        </w:rPr>
        <w:t xml:space="preserve"> and refinement in phenix.refine </w:t>
      </w:r>
      <w:r w:rsidR="00A3560F"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6C62EA99-E390-4364-A3C8-0B7A2977F3D4&lt;/uuid&gt;&lt;priority&gt;73&lt;/priority&gt;&lt;publications&gt;&lt;publication&gt;&lt;uuid&gt;2D033AFF-A758-4CEE-97DA-91F4633B42BD&lt;/uuid&gt;&lt;volume&gt;66&lt;/volume&gt;&lt;doi&gt;10.1107/S0907444909052925&lt;/doi&gt;&lt;startpage&gt;213&lt;/startpage&gt;&lt;publication_date&gt;99201001221200000000222000&lt;/publication_date&gt;&lt;url&gt;http://scripts.iucr.org/cgi-bin/paper?S0907444909052925&lt;/url&gt;&lt;type&gt;400&lt;/type&gt;&lt;title&gt;PHENIX: a comprehensive Python-based system for macromolecular structure solution&lt;/title&gt;&lt;publisher&gt;International Union of Crystallography&lt;/publisher&gt;&lt;number&gt;2&lt;/number&gt;&lt;subtype&gt;400&lt;/subtype&gt;&lt;endpage&gt;221&lt;/endpage&gt;&lt;bundle&gt;&lt;publication&gt;&lt;title&gt;Acta crystallographica Section D, Biological crystallography&lt;/title&gt;&lt;type&gt;-100&lt;/type&gt;&lt;subtype&gt;-100&lt;/subtype&gt;&lt;uuid&gt;B533DDB9-0668-45DF-B098-7C4D6B684891&lt;/uuid&gt;&lt;/publication&gt;&lt;/bundle&gt;&lt;authors&gt;&lt;author&gt;&lt;firstName&gt;P&lt;/firstName&gt;&lt;middleNames&gt;D&lt;/middleNames&gt;&lt;lastName&gt;Adams&lt;/lastName&gt;&lt;/author&gt;&lt;author&gt;&lt;firstName&gt;P&lt;/firstName&gt;&lt;middleNames&gt;V&lt;/middleNames&gt;&lt;lastName&gt;Afonine&lt;/lastName&gt;&lt;/author&gt;&lt;author&gt;&lt;firstName&gt;G&lt;/firstName&gt;&lt;lastName&gt;Bunkóczi&lt;/lastName&gt;&lt;/author&gt;&lt;author&gt;&lt;firstName&gt;V&lt;/firstName&gt;&lt;middleNames&gt;B&lt;/middleNames&gt;&lt;lastName&gt;Chen&lt;/lastName&gt;&lt;/author&gt;&lt;author&gt;&lt;firstName&gt;I&lt;/firstName&gt;&lt;middleNames&gt;W&lt;/middleNames&gt;&lt;lastName&gt;Davis&lt;/lastName&gt;&lt;/author&gt;&lt;author&gt;&lt;firstName&gt;N&lt;/firstName&gt;&lt;lastName&gt;Echols&lt;/lastName&gt;&lt;/author&gt;&lt;author&gt;&lt;firstName&gt;J&lt;/firstName&gt;&lt;middleNames&gt;J&lt;/middleNames&gt;&lt;lastName&gt;Headd&lt;/lastName&gt;&lt;/author&gt;&lt;author&gt;&lt;firstName&gt;L&lt;/firstName&gt;&lt;middleNames&gt;W&lt;/middleNames&gt;&lt;lastName&gt;Hung&lt;/lastName&gt;&lt;/author&gt;&lt;author&gt;&lt;firstName&gt;G&lt;/firstName&gt;&lt;middleNames&gt;J&lt;/middleNames&gt;&lt;lastName&gt;Kapral&lt;/lastName&gt;&lt;/author&gt;&lt;author&gt;&lt;firstName&gt;R&lt;/firstName&gt;&lt;middleNames&gt;W&lt;/middleNames&gt;&lt;lastName&gt;Grosse-Kunstleve&lt;/lastName&gt;&lt;/author&gt;&lt;author&gt;&lt;firstName&gt;A&lt;/firstName&gt;&lt;middleNames&gt;J&lt;/middleNames&gt;&lt;lastName&gt;McCoy&lt;/lastName&gt;&lt;/author&gt;&lt;author&gt;&lt;firstName&gt;N&lt;/firstName&gt;&lt;middleNames&gt;W&lt;/middleNames&gt;&lt;lastName&gt;Moriarty&lt;/lastName&gt;&lt;/author&gt;&lt;author&gt;&lt;firstName&gt;R&lt;/firstName&gt;&lt;lastName&gt;Oeffner&lt;/lastName&gt;&lt;/author&gt;&lt;author&gt;&lt;firstName&gt;R&lt;/firstName&gt;&lt;middleNames&gt;J&lt;/middleNames&gt;&lt;lastName&gt;Read&lt;/lastName&gt;&lt;/author&gt;&lt;author&gt;&lt;firstName&gt;D&lt;/firstName&gt;&lt;middleNames&gt;C&lt;/middleNames&gt;&lt;lastName&gt;Richardson&lt;/lastName&gt;&lt;/author&gt;&lt;author&gt;&lt;firstName&gt;J&lt;/firstName&gt;&lt;middleNames&gt;S&lt;/middleNames&gt;&lt;lastName&gt;Richardson&lt;/lastName&gt;&lt;/author&gt;&lt;author&gt;&lt;firstName&gt;T&lt;/firstName&gt;&lt;middleNames&gt;C&lt;/middleNames&gt;&lt;lastName&gt;Terwilliger&lt;/lastName&gt;&lt;/author&gt;&lt;author&gt;&lt;firstName&gt;P&lt;/firstName&gt;&lt;middleNames&gt;H&lt;/middleNames&gt;&lt;lastName&gt;Zwart&lt;/lastName&gt;&lt;/author&gt;&lt;/authors&gt;&lt;/publication&gt;&lt;/publications&gt;&lt;cites&gt;&lt;/cites&gt;&lt;/citation&gt;</w:instrText>
      </w:r>
      <w:r w:rsidR="00A3560F" w:rsidRPr="009C41BF">
        <w:rPr>
          <w:rFonts w:ascii="Times" w:hAnsi="Times" w:cs="Times"/>
          <w:sz w:val="22"/>
          <w:szCs w:val="22"/>
          <w:rPrChange w:id="1122" w:author="Kevin Corbett" w:date="2015-04-04T11:23:00Z">
            <w:rPr>
              <w:rFonts w:ascii="Times" w:hAnsi="Times" w:cs="Times"/>
              <w:sz w:val="22"/>
              <w:szCs w:val="22"/>
            </w:rPr>
          </w:rPrChange>
        </w:rPr>
        <w:fldChar w:fldCharType="separate"/>
      </w:r>
      <w:r w:rsidR="00A3560F" w:rsidRPr="009C41BF">
        <w:rPr>
          <w:rFonts w:ascii="Times" w:hAnsi="Times" w:cs="Times"/>
          <w:sz w:val="22"/>
          <w:szCs w:val="22"/>
        </w:rPr>
        <w:t>(Adams et al., 2010)</w:t>
      </w:r>
      <w:r w:rsidR="00A3560F" w:rsidRPr="009C41BF">
        <w:rPr>
          <w:rFonts w:ascii="Times" w:hAnsi="Times" w:cs="Times"/>
          <w:sz w:val="22"/>
          <w:szCs w:val="22"/>
        </w:rPr>
        <w:fldChar w:fldCharType="end"/>
      </w:r>
      <w:r w:rsidRPr="00A7145A">
        <w:rPr>
          <w:rFonts w:ascii="Times" w:hAnsi="Times"/>
          <w:sz w:val="22"/>
          <w:szCs w:val="22"/>
        </w:rPr>
        <w:t xml:space="preserve"> against a high resolution native dataset resulted in improved maps, allowing us to</w:t>
      </w:r>
      <w:ins w:id="1123" w:author="Kevin Corbett" w:date="2015-04-04T13:08:00Z">
        <w:r w:rsidR="00C627A7">
          <w:rPr>
            <w:rFonts w:ascii="Times" w:hAnsi="Times"/>
            <w:sz w:val="22"/>
            <w:szCs w:val="22"/>
          </w:rPr>
          <w:t xml:space="preserve"> manually</w:t>
        </w:r>
      </w:ins>
      <w:r w:rsidRPr="00A7145A">
        <w:rPr>
          <w:rFonts w:ascii="Times" w:hAnsi="Times"/>
          <w:sz w:val="22"/>
          <w:szCs w:val="22"/>
        </w:rPr>
        <w:t xml:space="preserve"> build the N-terminal domains. Data were highly anisotropic, showing significantly lower intensity (I</w:t>
      </w:r>
      <w:r w:rsidRPr="009C41BF">
        <w:rPr>
          <w:rFonts w:ascii="Times" w:hAnsi="Times"/>
          <w:sz w:val="22"/>
          <w:szCs w:val="22"/>
        </w:rPr>
        <w:t>/σ) and half-set correlation (CC</w:t>
      </w:r>
      <w:r w:rsidRPr="009C41BF">
        <w:rPr>
          <w:rFonts w:ascii="Times" w:hAnsi="Times"/>
          <w:sz w:val="22"/>
          <w:szCs w:val="22"/>
          <w:vertAlign w:val="subscript"/>
        </w:rPr>
        <w:t>1/2</w:t>
      </w:r>
      <w:r w:rsidRPr="009C41BF">
        <w:rPr>
          <w:rFonts w:ascii="Times" w:hAnsi="Times"/>
          <w:sz w:val="22"/>
          <w:szCs w:val="22"/>
        </w:rPr>
        <w:t xml:space="preserve">) </w:t>
      </w:r>
      <w:r w:rsidR="00A3560F"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75F5C4ED-E186-428C-9CBA-9959EE22B9DF&lt;/uuid&gt;&lt;priority&gt;74&lt;/priority&gt;&lt;publications&gt;&lt;publication&gt;&lt;uuid&gt;4EEA789A-52D7-445D-B979-9C358A8B3FD8&lt;/uuid&gt;&lt;volume&gt;336&lt;/volume&gt;&lt;doi&gt;10.1126/science.1218231&lt;/doi&gt;&lt;startpage&gt;1030&lt;/startpage&gt;&lt;publication_date&gt;99201205251200000000222000&lt;/publication_date&gt;&lt;url&gt;http://eutils.ncbi.nlm.nih.gov/entrez/eutils/elink.fcgi?dbfrom=pubmed&amp;amp;id=22628654&amp;amp;retmode=ref&amp;amp;cmd=prlinks&lt;/url&gt;&lt;type&gt;400&lt;/type&gt;&lt;title&gt;Linking crystallographic model and data quality.&lt;/title&gt;&lt;location&gt;&amp;lt;html&amp;gt;&amp;lt;head&amp;gt;&amp;lt;meta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Home&amp;lt;/a&amp;gt;&amp;lt;/div&amp;gt;&amp;lt;/body&amp;gt;&amp;lt;/html&amp;gt;&lt;/location&gt;&lt;institution&gt;Department of Biochemistry and Biophysics, Oregon State University, Corvallis, OR 97331, USA.&lt;/institution&gt;&lt;number&gt;6084&lt;/number&gt;&lt;subtype&gt;400&lt;/subtype&gt;&lt;endpage&gt;1033&lt;/endpage&gt;&lt;bundle&gt;&lt;publication&gt;&lt;title&gt;Science (New York, NY)&lt;/title&gt;&lt;type&gt;-100&lt;/type&gt;&lt;subtype&gt;-100&lt;/subtype&gt;&lt;uuid&gt;8A2D143C-E0A8-4A85-A678-2CB3B76D9913&lt;/uuid&gt;&lt;/publication&gt;&lt;/bundle&gt;&lt;authors&gt;&lt;author&gt;&lt;firstName&gt;P&lt;/firstName&gt;&lt;middleNames&gt;Andrew&lt;/middleNames&gt;&lt;lastName&gt;Karplus&lt;/lastName&gt;&lt;/author&gt;&lt;author&gt;&lt;firstName&gt;Kay&lt;/firstName&gt;&lt;lastName&gt;Diederichs&lt;/lastName&gt;&lt;/author&gt;&lt;/authors&gt;&lt;/publication&gt;&lt;/publications&gt;&lt;cites&gt;&lt;/cites&gt;&lt;/citation&gt;</w:instrText>
      </w:r>
      <w:r w:rsidR="00A3560F" w:rsidRPr="009C41BF">
        <w:rPr>
          <w:rFonts w:ascii="Times" w:hAnsi="Times" w:cs="Times"/>
          <w:sz w:val="22"/>
          <w:szCs w:val="22"/>
          <w:rPrChange w:id="1124" w:author="Kevin Corbett" w:date="2015-04-04T11:23:00Z">
            <w:rPr>
              <w:rFonts w:ascii="Times" w:hAnsi="Times" w:cs="Times"/>
              <w:sz w:val="22"/>
              <w:szCs w:val="22"/>
            </w:rPr>
          </w:rPrChange>
        </w:rPr>
        <w:fldChar w:fldCharType="separate"/>
      </w:r>
      <w:r w:rsidR="00A3560F" w:rsidRPr="009C41BF">
        <w:rPr>
          <w:rFonts w:ascii="Times" w:hAnsi="Times" w:cs="Times"/>
          <w:sz w:val="22"/>
          <w:szCs w:val="22"/>
        </w:rPr>
        <w:t>(Karplus and Diederichs, 2012)</w:t>
      </w:r>
      <w:r w:rsidR="00A3560F" w:rsidRPr="009C41BF">
        <w:rPr>
          <w:rFonts w:ascii="Times" w:hAnsi="Times" w:cs="Times"/>
          <w:sz w:val="22"/>
          <w:szCs w:val="22"/>
        </w:rPr>
        <w:fldChar w:fldCharType="end"/>
      </w:r>
      <w:r w:rsidRPr="00A7145A">
        <w:rPr>
          <w:rFonts w:ascii="Times" w:hAnsi="Times"/>
          <w:sz w:val="22"/>
          <w:szCs w:val="22"/>
        </w:rPr>
        <w:t xml:space="preserve"> along the c* axis than along a* and b* (</w:t>
      </w:r>
      <w:ins w:id="1125" w:author="Kevin Corbett" w:date="2015-04-04T13:08:00Z">
        <w:r w:rsidR="00C627A7" w:rsidRPr="00C627A7">
          <w:rPr>
            <w:rFonts w:ascii="Times" w:hAnsi="Times"/>
            <w:b/>
            <w:sz w:val="22"/>
            <w:szCs w:val="22"/>
            <w:rPrChange w:id="1126" w:author="Kevin Corbett" w:date="2015-04-04T13:08:00Z">
              <w:rPr>
                <w:rFonts w:ascii="Times" w:hAnsi="Times"/>
                <w:sz w:val="22"/>
                <w:szCs w:val="22"/>
              </w:rPr>
            </w:rPrChange>
          </w:rPr>
          <w:t>Table 1</w:t>
        </w:r>
        <w:r w:rsidR="00C627A7">
          <w:rPr>
            <w:rFonts w:ascii="Times" w:hAnsi="Times"/>
            <w:sz w:val="22"/>
            <w:szCs w:val="22"/>
          </w:rPr>
          <w:t xml:space="preserve"> and </w:t>
        </w:r>
      </w:ins>
      <w:r w:rsidR="00434B98" w:rsidRPr="00A7145A">
        <w:rPr>
          <w:rFonts w:ascii="Times" w:hAnsi="Times"/>
          <w:b/>
          <w:sz w:val="22"/>
          <w:szCs w:val="22"/>
          <w:rPrChange w:id="1127" w:author="Kevin Corbett" w:date="2015-04-04T11:23:00Z">
            <w:rPr>
              <w:rFonts w:ascii="Times" w:hAnsi="Times"/>
              <w:b/>
              <w:color w:val="0000FF"/>
              <w:sz w:val="22"/>
              <w:szCs w:val="22"/>
            </w:rPr>
          </w:rPrChange>
        </w:rPr>
        <w:t>Figure 1-figure supplement 3A</w:t>
      </w:r>
      <w:r w:rsidRPr="00A7145A">
        <w:rPr>
          <w:rFonts w:ascii="Times" w:hAnsi="Times"/>
          <w:sz w:val="22"/>
          <w:szCs w:val="22"/>
        </w:rPr>
        <w:t xml:space="preserve">). For refinement, the high-resolution native dataset processed to 2.3 Å with XDS was submitted to the UCLA Diffraction Anisotropy Server </w:t>
      </w:r>
      <w:r w:rsidR="00A3560F"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AB222968-CBEA-4C09-9A09-DF6445E0D8E5&lt;/uuid&gt;&lt;priority&gt;75&lt;/priority&gt;&lt;publications&gt;&lt;publication&gt;&lt;uuid&gt;033BAB6D-D969-4E72-8DB3-D413A586B06D&lt;/uuid&gt;&lt;volume&gt;103&lt;/volume&gt;&lt;doi&gt;10.1073/pnas.0602606103&lt;/doi&gt;&lt;startpage&gt;8060&lt;/startpage&gt;&lt;publication_date&gt;99200605231200000000222000&lt;/publication_date&gt;&lt;url&gt;http://www.pnas.org/cgi/doi/10.1073/pnas.0602606103&lt;/url&gt;&lt;type&gt;400&lt;/type&gt;&lt;title&gt;Toward the structural genomics of complexes: crystal structure of a PE/PPE protein complex from Mycobacterium tuberculosis.&lt;/title&gt;&lt;publisher&gt;National Acad Sciences&lt;/publisher&gt;&lt;institution&gt;Howard Hughes Medical Institute, UCLA-Department of Energy Institute of Genomics and Proteomics, University of California, Los Angeles, CA 90095, USA.&lt;/institution&gt;&lt;number&gt;21&lt;/number&gt;&lt;subtype&gt;400&lt;/subtype&gt;&lt;endpage&gt;8065&lt;/endpage&gt;&lt;bundle&gt;&lt;publication&gt;&lt;publisher&gt;National Academy of Sciences&lt;/publisher&gt;&lt;title&gt;Proceedings of the National Academy of Sciences of the United States of America&lt;/title&gt;&lt;type&gt;-100&lt;/type&gt;&lt;subtype&gt;-100&lt;/subtype&gt;&lt;uuid&gt;4FC51280-3566-4AAD-B7C5-4E65DADC8514&lt;/uuid&gt;&lt;/publication&gt;&lt;/bundle&gt;&lt;authors&gt;&lt;author&gt;&lt;firstName&gt;Michael&lt;/firstName&gt;&lt;lastName&gt;Strong&lt;/lastName&gt;&lt;/author&gt;&lt;author&gt;&lt;firstName&gt;Michael&lt;/firstName&gt;&lt;middleNames&gt;R&lt;/middleNames&gt;&lt;lastName&gt;Sawaya&lt;/lastName&gt;&lt;/author&gt;&lt;author&gt;&lt;firstName&gt;Shuishu&lt;/firstName&gt;&lt;lastName&gt;Wang&lt;/lastName&gt;&lt;/author&gt;&lt;author&gt;&lt;firstName&gt;Martin&lt;/firstName&gt;&lt;lastName&gt;Phillips&lt;/lastName&gt;&lt;/author&gt;&lt;author&gt;&lt;firstName&gt;Duilio&lt;/firstName&gt;&lt;lastName&gt;Cascio&lt;/lastName&gt;&lt;/author&gt;&lt;author&gt;&lt;firstName&gt;David&lt;/firstName&gt;&lt;lastName&gt;Eisenberg&lt;/lastName&gt;&lt;/author&gt;&lt;/authors&gt;&lt;/publication&gt;&lt;/publications&gt;&lt;cites&gt;&lt;/cites&gt;&lt;/citation&gt;</w:instrText>
      </w:r>
      <w:r w:rsidR="00A3560F" w:rsidRPr="009C41BF">
        <w:rPr>
          <w:rFonts w:ascii="Times" w:hAnsi="Times" w:cs="Times"/>
          <w:sz w:val="22"/>
          <w:szCs w:val="22"/>
          <w:rPrChange w:id="1128" w:author="Kevin Corbett" w:date="2015-04-04T11:23:00Z">
            <w:rPr>
              <w:rFonts w:ascii="Times" w:hAnsi="Times" w:cs="Times"/>
              <w:sz w:val="22"/>
              <w:szCs w:val="22"/>
            </w:rPr>
          </w:rPrChange>
        </w:rPr>
        <w:fldChar w:fldCharType="separate"/>
      </w:r>
      <w:r w:rsidR="00A3560F" w:rsidRPr="009C41BF">
        <w:rPr>
          <w:rFonts w:ascii="Times" w:hAnsi="Times" w:cs="Times"/>
          <w:sz w:val="22"/>
          <w:szCs w:val="22"/>
        </w:rPr>
        <w:t>(Strong et al., 2006)</w:t>
      </w:r>
      <w:r w:rsidR="00A3560F" w:rsidRPr="009C41BF">
        <w:rPr>
          <w:rFonts w:ascii="Times" w:hAnsi="Times" w:cs="Times"/>
          <w:sz w:val="22"/>
          <w:szCs w:val="22"/>
        </w:rPr>
        <w:fldChar w:fldCharType="end"/>
      </w:r>
      <w:r w:rsidRPr="00A7145A">
        <w:rPr>
          <w:rFonts w:ascii="Times" w:hAnsi="Times"/>
          <w:sz w:val="22"/>
          <w:szCs w:val="22"/>
        </w:rPr>
        <w:t xml:space="preserve"> (http://services.mbi.ucla.edu/anisoscale/) for application of anisotropic cutoffs (2.3 Å along a* and b*, 3.2 Å along c*). The final model consists of six PCH-2 monomers, with a total of 2214 residues modeled out of 2544 (6 x</w:t>
      </w:r>
      <w:r w:rsidRPr="009C41BF">
        <w:rPr>
          <w:rFonts w:ascii="Times" w:hAnsi="Times"/>
          <w:sz w:val="22"/>
          <w:szCs w:val="22"/>
        </w:rPr>
        <w:t xml:space="preserve"> 424 residues); the model displays good geometry with 98.05% of residues in favored, and 99.77% of residues in allowed Ramachandran space (</w:t>
      </w:r>
      <w:r w:rsidRPr="00A7145A">
        <w:rPr>
          <w:rFonts w:ascii="Times" w:hAnsi="Times"/>
          <w:b/>
          <w:sz w:val="22"/>
          <w:szCs w:val="22"/>
          <w:rPrChange w:id="1129" w:author="Kevin Corbett" w:date="2015-04-04T11:23:00Z">
            <w:rPr>
              <w:rFonts w:ascii="Times" w:hAnsi="Times"/>
              <w:b/>
              <w:color w:val="0000FF"/>
              <w:sz w:val="22"/>
              <w:szCs w:val="22"/>
            </w:rPr>
          </w:rPrChange>
        </w:rPr>
        <w:t>Table 1</w:t>
      </w:r>
      <w:r w:rsidRPr="00A7145A">
        <w:rPr>
          <w:rFonts w:ascii="Times" w:hAnsi="Times"/>
          <w:sz w:val="22"/>
          <w:szCs w:val="22"/>
        </w:rPr>
        <w:t xml:space="preserve">). All crystallographic software was installed and maintained through the SBGrid program </w:t>
      </w:r>
      <w:r w:rsidR="00A3560F"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03D3B8A1-0A61-44C5-866A-1E81A8379CFA&lt;/uuid&gt;&lt;priority&gt;76&lt;/priority&gt;&lt;publications&gt;&lt;publication&gt;&lt;uuid&gt;99BC80A0-DB80-499E-987E-AE679191398F&lt;/uuid&gt;&lt;volume&gt;2&lt;/volume&gt;&lt;doi&gt;10.7554/eLife.01456&lt;/doi&gt;&lt;startpage&gt;e01456&lt;/startpage&gt;&lt;publication_date&gt;99201300001200000000200000&lt;/publication_date&gt;&lt;url&gt;http://elife.elifesciences.org/lookup/doi/10.7554/eLife.01456&lt;/url&gt;&lt;citekey&gt;Morin:2013bs&lt;/citekey&gt;&lt;type&gt;400&lt;/type&gt;&lt;title&gt;Collaboration gets the most out of software.&lt;/title&gt;&lt;institution&gt;is at the SBGrid Consortium and the Department of Biological Chemistry and Molecular Pharmacology , Harvard Medical School , Boston , United States.&lt;/institution&gt;&lt;number&gt;0&lt;/number&gt;&lt;subtype&gt;400&lt;/subtype&gt;&lt;endpage&gt;e01456&lt;/endpage&gt;&lt;bundle&gt;&lt;publication&gt;&lt;publisher&gt;eLife Sciences Publications Limited&lt;/publisher&gt;&lt;title&gt;eLife&lt;/title&gt;&lt;type&gt;-100&lt;/type&gt;&lt;subtype&gt;-100&lt;/subtype&gt;&lt;uuid&gt;0A85A061-7843-4F9B-8E22-86EFCBD103BF&lt;/uuid&gt;&lt;/publication&gt;&lt;/bundle&gt;&lt;authors&gt;&lt;author&gt;&lt;firstName&gt;Andrew&lt;/firstName&gt;&lt;lastName&gt;Morin&lt;/lastName&gt;&lt;/author&gt;&lt;author&gt;&lt;firstName&gt;Ben&lt;/firstName&gt;&lt;lastName&gt;Eisenbraun&lt;/lastName&gt;&lt;/author&gt;&lt;author&gt;&lt;firstName&gt;Jason&lt;/firstName&gt;&lt;lastName&gt;Key&lt;/lastName&gt;&lt;/author&gt;&lt;author&gt;&lt;firstName&gt;Paul&lt;/firstName&gt;&lt;middleNames&gt;C&lt;/middleNames&gt;&lt;lastName&gt;Sanschagrin&lt;/lastName&gt;&lt;/author&gt;&lt;author&gt;&lt;firstName&gt;Michael&lt;/firstName&gt;&lt;middleNames&gt;A&lt;/middleNames&gt;&lt;lastName&gt;Timony&lt;/lastName&gt;&lt;/author&gt;&lt;author&gt;&lt;firstName&gt;Michelle&lt;/firstName&gt;&lt;lastName&gt;Ottaviano&lt;/lastName&gt;&lt;/author&gt;&lt;author&gt;&lt;firstName&gt;Piotr&lt;/firstName&gt;&lt;lastName&gt;Sliz&lt;/lastName&gt;&lt;/author&gt;&lt;/authors&gt;&lt;/publication&gt;&lt;/publications&gt;&lt;cites&gt;&lt;/cites&gt;&lt;/citation&gt;</w:instrText>
      </w:r>
      <w:r w:rsidR="00A3560F" w:rsidRPr="009C41BF">
        <w:rPr>
          <w:rFonts w:ascii="Times" w:hAnsi="Times" w:cs="Times"/>
          <w:sz w:val="22"/>
          <w:szCs w:val="22"/>
          <w:rPrChange w:id="1130" w:author="Kevin Corbett" w:date="2015-04-04T11:23:00Z">
            <w:rPr>
              <w:rFonts w:ascii="Times" w:hAnsi="Times" w:cs="Times"/>
              <w:sz w:val="22"/>
              <w:szCs w:val="22"/>
            </w:rPr>
          </w:rPrChange>
        </w:rPr>
        <w:fldChar w:fldCharType="separate"/>
      </w:r>
      <w:r w:rsidR="00A3560F" w:rsidRPr="009C41BF">
        <w:rPr>
          <w:rFonts w:ascii="Times" w:hAnsi="Times" w:cs="Times"/>
          <w:sz w:val="22"/>
          <w:szCs w:val="22"/>
        </w:rPr>
        <w:t>(Morin et al., 2013)</w:t>
      </w:r>
      <w:r w:rsidR="00A3560F" w:rsidRPr="009C41BF">
        <w:rPr>
          <w:rFonts w:ascii="Times" w:hAnsi="Times" w:cs="Times"/>
          <w:sz w:val="22"/>
          <w:szCs w:val="22"/>
        </w:rPr>
        <w:fldChar w:fldCharType="end"/>
      </w:r>
      <w:r w:rsidRPr="00A7145A">
        <w:rPr>
          <w:rFonts w:ascii="Times" w:hAnsi="Times"/>
          <w:sz w:val="22"/>
          <w:szCs w:val="22"/>
        </w:rPr>
        <w:t xml:space="preserve">. </w:t>
      </w:r>
    </w:p>
    <w:p w14:paraId="7044475A" w14:textId="77777777" w:rsidR="00443BA3" w:rsidRPr="009C41BF" w:rsidRDefault="00443BA3" w:rsidP="007042B1">
      <w:pPr>
        <w:spacing w:after="120" w:line="480" w:lineRule="auto"/>
        <w:rPr>
          <w:rFonts w:ascii="Times" w:hAnsi="Times"/>
          <w:b/>
          <w:iCs/>
          <w:sz w:val="22"/>
          <w:szCs w:val="22"/>
        </w:rPr>
      </w:pPr>
      <w:r w:rsidRPr="009C41BF">
        <w:rPr>
          <w:rFonts w:ascii="Times" w:hAnsi="Times"/>
          <w:b/>
          <w:iCs/>
          <w:sz w:val="22"/>
          <w:szCs w:val="22"/>
        </w:rPr>
        <w:t>Protein-protein interaction assays</w:t>
      </w:r>
    </w:p>
    <w:p w14:paraId="06723D30" w14:textId="4F73B41B" w:rsidR="00443BA3" w:rsidRPr="009C41BF" w:rsidRDefault="00443BA3" w:rsidP="007042B1">
      <w:pPr>
        <w:spacing w:after="120" w:line="480" w:lineRule="auto"/>
        <w:rPr>
          <w:rFonts w:ascii="Times" w:hAnsi="Times"/>
          <w:iCs/>
          <w:sz w:val="22"/>
          <w:szCs w:val="22"/>
        </w:rPr>
      </w:pPr>
      <w:r w:rsidRPr="009C41BF">
        <w:rPr>
          <w:rFonts w:ascii="Times" w:hAnsi="Times"/>
          <w:iCs/>
          <w:sz w:val="22"/>
          <w:szCs w:val="22"/>
        </w:rPr>
        <w:tab/>
        <w:t xml:space="preserve">For yeast two-hybrid analysis, full-length sequences for </w:t>
      </w:r>
      <w:r w:rsidRPr="004E262E">
        <w:rPr>
          <w:rFonts w:ascii="Times" w:hAnsi="Times"/>
          <w:i/>
          <w:iCs/>
          <w:sz w:val="22"/>
          <w:szCs w:val="22"/>
        </w:rPr>
        <w:t>M. musculus</w:t>
      </w:r>
      <w:r w:rsidRPr="004E262E">
        <w:rPr>
          <w:rFonts w:ascii="Times" w:hAnsi="Times"/>
          <w:iCs/>
          <w:sz w:val="22"/>
          <w:szCs w:val="22"/>
        </w:rPr>
        <w:t xml:space="preserve"> TRIP13, MAD2, and p31(comet) (wild-type and mutants) were cloned into pGADT7 (Gal4 acti</w:t>
      </w:r>
      <w:r w:rsidRPr="00A7145A">
        <w:rPr>
          <w:rFonts w:ascii="Times" w:hAnsi="Times"/>
          <w:iCs/>
          <w:sz w:val="22"/>
          <w:szCs w:val="22"/>
        </w:rPr>
        <w:t xml:space="preserve">vation domain fusion: “AD”) and pBridge (Gal4 DNA binding domain fusion: “BD”) vectors (Clontech). Plasmids were transformed into AH109 and Y187 yeast strains, and transformants selected on CSM -Leu (pGADT7) or CSM -Trp (pBridge) media. Haploid strains were mated overnight at room temperature, and diploids were selected on CSM -Leu-Trp media. Diploids were then patched onto CSM -Leu-Trp-His (low stringency; shown in </w:t>
      </w:r>
      <w:r w:rsidRPr="00A7145A">
        <w:rPr>
          <w:rFonts w:ascii="Times" w:hAnsi="Times"/>
          <w:b/>
          <w:iCs/>
          <w:sz w:val="22"/>
          <w:szCs w:val="22"/>
          <w:rPrChange w:id="1131" w:author="Kevin Corbett" w:date="2015-04-04T11:23:00Z">
            <w:rPr>
              <w:rFonts w:ascii="Times" w:hAnsi="Times"/>
              <w:b/>
              <w:iCs/>
              <w:color w:val="0000FF"/>
              <w:sz w:val="22"/>
              <w:szCs w:val="22"/>
            </w:rPr>
          </w:rPrChange>
        </w:rPr>
        <w:t xml:space="preserve">Figure </w:t>
      </w:r>
      <w:ins w:id="1132" w:author="Kevin Corbett" w:date="2015-04-04T13:09:00Z">
        <w:r w:rsidR="00C627A7">
          <w:rPr>
            <w:rFonts w:ascii="Times" w:hAnsi="Times"/>
            <w:b/>
            <w:iCs/>
            <w:sz w:val="22"/>
            <w:szCs w:val="22"/>
          </w:rPr>
          <w:t>5</w:t>
        </w:r>
      </w:ins>
      <w:del w:id="1133" w:author="Kevin Corbett" w:date="2015-04-04T13:09:00Z">
        <w:r w:rsidRPr="00A7145A" w:rsidDel="00C627A7">
          <w:rPr>
            <w:rFonts w:ascii="Times" w:hAnsi="Times"/>
            <w:b/>
            <w:iCs/>
            <w:sz w:val="22"/>
            <w:szCs w:val="22"/>
            <w:rPrChange w:id="1134" w:author="Kevin Corbett" w:date="2015-04-04T11:23:00Z">
              <w:rPr>
                <w:rFonts w:ascii="Times" w:hAnsi="Times"/>
                <w:b/>
                <w:iCs/>
                <w:color w:val="0000FF"/>
                <w:sz w:val="22"/>
                <w:szCs w:val="22"/>
              </w:rPr>
            </w:rPrChange>
          </w:rPr>
          <w:delText>4</w:delText>
        </w:r>
      </w:del>
      <w:r w:rsidRPr="00A7145A">
        <w:rPr>
          <w:rFonts w:ascii="Times" w:hAnsi="Times"/>
          <w:b/>
          <w:iCs/>
          <w:sz w:val="22"/>
          <w:szCs w:val="22"/>
          <w:rPrChange w:id="1135" w:author="Kevin Corbett" w:date="2015-04-04T11:23:00Z">
            <w:rPr>
              <w:rFonts w:ascii="Times" w:hAnsi="Times"/>
              <w:b/>
              <w:iCs/>
              <w:color w:val="0000FF"/>
              <w:sz w:val="22"/>
              <w:szCs w:val="22"/>
            </w:rPr>
          </w:rPrChange>
        </w:rPr>
        <w:t>B-C</w:t>
      </w:r>
      <w:r w:rsidRPr="00A7145A">
        <w:rPr>
          <w:rFonts w:ascii="Times" w:hAnsi="Times"/>
          <w:iCs/>
          <w:sz w:val="22"/>
          <w:szCs w:val="22"/>
        </w:rPr>
        <w:t>) or CSM -Leu-Trp-His-Ade (high stringency; not shown, results consistent with lo</w:t>
      </w:r>
      <w:r w:rsidRPr="009C41BF">
        <w:rPr>
          <w:rFonts w:ascii="Times" w:hAnsi="Times"/>
          <w:iCs/>
          <w:sz w:val="22"/>
          <w:szCs w:val="22"/>
        </w:rPr>
        <w:t>w-stringency results) media, grown 3 days at 30°C, and imaged. For yeast three-hybrid analysis, p31(comet) was cloned into multiple cloning site #2 of pBridge to express the untagged protein alongside the BD- and AD-fusion proteins.</w:t>
      </w:r>
    </w:p>
    <w:p w14:paraId="67A206B8" w14:textId="692D7A0A" w:rsidR="00443BA3" w:rsidRPr="00A7145A" w:rsidRDefault="00443BA3" w:rsidP="007042B1">
      <w:pPr>
        <w:spacing w:after="120" w:line="480" w:lineRule="auto"/>
        <w:rPr>
          <w:ins w:id="1136" w:author="Kevin Corbett" w:date="2015-03-30T10:56:00Z"/>
          <w:rFonts w:ascii="Times" w:hAnsi="Times"/>
          <w:iCs/>
          <w:sz w:val="22"/>
          <w:szCs w:val="22"/>
        </w:rPr>
      </w:pPr>
      <w:r w:rsidRPr="009C41BF">
        <w:rPr>
          <w:rFonts w:ascii="Times" w:hAnsi="Times"/>
          <w:iCs/>
          <w:sz w:val="22"/>
          <w:szCs w:val="22"/>
        </w:rPr>
        <w:tab/>
        <w:t>For Ni</w:t>
      </w:r>
      <w:r w:rsidRPr="009C41BF">
        <w:rPr>
          <w:rFonts w:ascii="Times" w:hAnsi="Times"/>
          <w:iCs/>
          <w:sz w:val="22"/>
          <w:szCs w:val="22"/>
          <w:vertAlign w:val="superscript"/>
        </w:rPr>
        <w:t>2+</w:t>
      </w:r>
      <w:r w:rsidRPr="004E262E">
        <w:rPr>
          <w:rFonts w:ascii="Times" w:hAnsi="Times"/>
          <w:iCs/>
          <w:sz w:val="22"/>
          <w:szCs w:val="22"/>
        </w:rPr>
        <w:t xml:space="preserve"> pulldown assays, 300 picomoles (9.3 μg) His</w:t>
      </w:r>
      <w:r w:rsidRPr="004E262E">
        <w:rPr>
          <w:rFonts w:ascii="Times" w:hAnsi="Times"/>
          <w:iCs/>
          <w:sz w:val="22"/>
          <w:szCs w:val="22"/>
          <w:vertAlign w:val="subscript"/>
        </w:rPr>
        <w:t>6</w:t>
      </w:r>
      <w:r w:rsidRPr="00E35D8D">
        <w:rPr>
          <w:rFonts w:ascii="Times" w:hAnsi="Times"/>
          <w:iCs/>
          <w:sz w:val="22"/>
          <w:szCs w:val="22"/>
        </w:rPr>
        <w:t>-tagged p31(comet) was mixed with 450 picomoles untagged MAD2 (10.7 μg) in 50 μL binding buffer (20 mM Tris-HCl pH 7.5 or 8.5, 200 mM NaCl, 20 mM imidazole, 1mM β-mercaptoethanol, 5% glycerol, 0.1% NP-40), incubated 60 min 20</w:t>
      </w:r>
      <w:r w:rsidRPr="00A7145A">
        <w:rPr>
          <w:rFonts w:ascii="Times" w:hAnsi="Times"/>
          <w:iCs/>
          <w:sz w:val="22"/>
          <w:szCs w:val="22"/>
        </w:rPr>
        <w:t xml:space="preserve">°C, then “load” samples (5 </w:t>
      </w:r>
      <w:r w:rsidRPr="00CA01A4">
        <w:rPr>
          <w:rFonts w:ascii="Times" w:hAnsi="Times"/>
          <w:iCs/>
          <w:sz w:val="22"/>
          <w:szCs w:val="22"/>
          <w:rPrChange w:id="1137" w:author="Kevin Corbett" w:date="2015-04-13T17:38:00Z">
            <w:rPr>
              <w:rFonts w:ascii="Times" w:hAnsi="Times" w:hint="eastAsia"/>
              <w:iCs/>
              <w:sz w:val="22"/>
              <w:szCs w:val="22"/>
            </w:rPr>
          </w:rPrChange>
        </w:rPr>
        <w:t>μ</w:t>
      </w:r>
      <w:r w:rsidRPr="00A7145A">
        <w:rPr>
          <w:rFonts w:ascii="Times" w:hAnsi="Times" w:hint="eastAsia"/>
          <w:iCs/>
          <w:sz w:val="22"/>
          <w:szCs w:val="22"/>
        </w:rPr>
        <w:t>L</w:t>
      </w:r>
      <w:r w:rsidRPr="00A7145A">
        <w:rPr>
          <w:rFonts w:ascii="Times" w:hAnsi="Times"/>
          <w:iCs/>
          <w:sz w:val="22"/>
          <w:szCs w:val="22"/>
        </w:rPr>
        <w:t xml:space="preserve">, 10%) were removed and samples were mixed with Ni-NTA magnetic beads (10 </w:t>
      </w:r>
      <w:ins w:id="1138" w:author="Kevin Corbett" w:date="2015-04-13T17:39:00Z">
        <w:r w:rsidR="00CA01A4" w:rsidRPr="004E262E">
          <w:rPr>
            <w:rFonts w:ascii="Times" w:hAnsi="Times"/>
            <w:iCs/>
            <w:sz w:val="22"/>
            <w:szCs w:val="22"/>
          </w:rPr>
          <w:t>μ</w:t>
        </w:r>
      </w:ins>
      <w:del w:id="1139" w:author="Kevin Corbett" w:date="2015-04-13T17:39:00Z">
        <w:r w:rsidRPr="00A7145A" w:rsidDel="00CA01A4">
          <w:rPr>
            <w:rFonts w:ascii="Times" w:hAnsi="Times" w:hint="eastAsia"/>
            <w:iCs/>
            <w:sz w:val="22"/>
            <w:szCs w:val="22"/>
          </w:rPr>
          <w:delText>μ</w:delText>
        </w:r>
      </w:del>
      <w:r w:rsidRPr="00A7145A">
        <w:rPr>
          <w:rFonts w:ascii="Times" w:hAnsi="Times" w:hint="eastAsia"/>
          <w:iCs/>
          <w:sz w:val="22"/>
          <w:szCs w:val="22"/>
        </w:rPr>
        <w:t>L</w:t>
      </w:r>
      <w:r w:rsidRPr="00A7145A">
        <w:rPr>
          <w:rFonts w:ascii="Times" w:hAnsi="Times"/>
          <w:iCs/>
          <w:sz w:val="22"/>
          <w:szCs w:val="22"/>
        </w:rPr>
        <w:t xml:space="preserve"> 5% suspension, Qiagen) for 20 min 20°C. Samples were washed 3x with 1 mL binding buffer, then 25 </w:t>
      </w:r>
      <w:ins w:id="1140" w:author="Kevin Corbett" w:date="2015-04-13T17:39:00Z">
        <w:r w:rsidR="00CA01A4" w:rsidRPr="004E262E">
          <w:rPr>
            <w:rFonts w:ascii="Times" w:hAnsi="Times"/>
            <w:iCs/>
            <w:sz w:val="22"/>
            <w:szCs w:val="22"/>
          </w:rPr>
          <w:t>μ</w:t>
        </w:r>
      </w:ins>
      <w:del w:id="1141" w:author="Kevin Corbett" w:date="2015-04-13T17:39:00Z">
        <w:r w:rsidRPr="00A7145A" w:rsidDel="00CA01A4">
          <w:rPr>
            <w:rFonts w:ascii="Times" w:hAnsi="Times" w:hint="eastAsia"/>
            <w:iCs/>
            <w:sz w:val="22"/>
            <w:szCs w:val="22"/>
          </w:rPr>
          <w:delText>μ</w:delText>
        </w:r>
      </w:del>
      <w:r w:rsidRPr="00A7145A">
        <w:rPr>
          <w:rFonts w:ascii="Times" w:hAnsi="Times" w:hint="eastAsia"/>
          <w:iCs/>
          <w:sz w:val="22"/>
          <w:szCs w:val="22"/>
        </w:rPr>
        <w:t>L</w:t>
      </w:r>
      <w:r w:rsidRPr="00A7145A">
        <w:rPr>
          <w:rFonts w:ascii="Times" w:hAnsi="Times"/>
          <w:iCs/>
          <w:sz w:val="22"/>
          <w:szCs w:val="22"/>
        </w:rPr>
        <w:t xml:space="preserve"> SDS-PAGE loading buffer was added, samples were boiled, run on 12.5% SDS-PAGE gels and imaged by Coomassie staining.</w:t>
      </w:r>
    </w:p>
    <w:p w14:paraId="3FAC5400" w14:textId="37AC47BB" w:rsidR="00F438A3" w:rsidRPr="00A7145A" w:rsidRDefault="00F438A3" w:rsidP="007042B1">
      <w:pPr>
        <w:spacing w:after="120" w:line="480" w:lineRule="auto"/>
        <w:rPr>
          <w:rFonts w:ascii="Times" w:hAnsi="Times"/>
          <w:iCs/>
          <w:sz w:val="22"/>
          <w:szCs w:val="22"/>
        </w:rPr>
      </w:pPr>
      <w:ins w:id="1142" w:author="Kevin Corbett" w:date="2015-03-30T10:56:00Z">
        <w:r w:rsidRPr="00A7145A">
          <w:rPr>
            <w:rFonts w:ascii="Times" w:hAnsi="Times"/>
            <w:iCs/>
            <w:sz w:val="22"/>
            <w:szCs w:val="22"/>
          </w:rPr>
          <w:tab/>
          <w:t xml:space="preserve">For size-exclusion chromatography analysis of TRIP13 plus p31(comet):MAD2, </w:t>
        </w:r>
      </w:ins>
      <w:ins w:id="1143" w:author="Kevin Corbett" w:date="2015-03-30T11:15:00Z">
        <w:r w:rsidR="00F65381" w:rsidRPr="00A7145A">
          <w:rPr>
            <w:rFonts w:ascii="Times" w:hAnsi="Times"/>
            <w:iCs/>
            <w:sz w:val="22"/>
            <w:szCs w:val="22"/>
          </w:rPr>
          <w:t>equimolar amounts (10 nanomoles) of TRIP13</w:t>
        </w:r>
        <w:r w:rsidR="00F65381" w:rsidRPr="00C627A7">
          <w:rPr>
            <w:rFonts w:ascii="Times" w:hAnsi="Times"/>
            <w:iCs/>
            <w:sz w:val="22"/>
            <w:szCs w:val="22"/>
            <w:vertAlign w:val="superscript"/>
            <w:rPrChange w:id="1144" w:author="Kevin Corbett" w:date="2015-04-04T13:09:00Z">
              <w:rPr>
                <w:rFonts w:ascii="Times" w:hAnsi="Times"/>
                <w:iCs/>
                <w:sz w:val="22"/>
                <w:szCs w:val="22"/>
              </w:rPr>
            </w:rPrChange>
          </w:rPr>
          <w:t>E253Q</w:t>
        </w:r>
        <w:r w:rsidR="00F65381" w:rsidRPr="00C627A7">
          <w:rPr>
            <w:rFonts w:ascii="Times" w:hAnsi="Times"/>
            <w:iCs/>
            <w:sz w:val="22"/>
            <w:szCs w:val="22"/>
          </w:rPr>
          <w:t xml:space="preserve">, p31(comet), and </w:t>
        </w:r>
      </w:ins>
      <w:ins w:id="1145" w:author="Kevin Corbett" w:date="2015-03-30T11:16:00Z">
        <w:r w:rsidR="00F65381" w:rsidRPr="00A7145A">
          <w:rPr>
            <w:rFonts w:ascii="Times" w:hAnsi="Times"/>
            <w:iCs/>
            <w:sz w:val="22"/>
            <w:szCs w:val="22"/>
          </w:rPr>
          <w:t>C-</w:t>
        </w:r>
      </w:ins>
      <w:ins w:id="1146" w:author="Kevin Corbett" w:date="2015-03-30T11:15:00Z">
        <w:r w:rsidR="00F65381" w:rsidRPr="00A7145A">
          <w:rPr>
            <w:rFonts w:ascii="Times" w:hAnsi="Times"/>
            <w:iCs/>
            <w:sz w:val="22"/>
            <w:szCs w:val="22"/>
          </w:rPr>
          <w:t>MAD2</w:t>
        </w:r>
      </w:ins>
      <w:ins w:id="1147" w:author="Kevin Corbett" w:date="2015-03-30T11:16:00Z">
        <w:r w:rsidR="00F65381" w:rsidRPr="00A7145A">
          <w:rPr>
            <w:rFonts w:ascii="Times" w:hAnsi="Times"/>
            <w:iCs/>
            <w:sz w:val="22"/>
            <w:szCs w:val="22"/>
            <w:vertAlign w:val="superscript"/>
            <w:rPrChange w:id="1148" w:author="Kevin Corbett" w:date="2015-04-04T11:23:00Z">
              <w:rPr>
                <w:rFonts w:ascii="Times" w:hAnsi="Times"/>
                <w:iCs/>
                <w:sz w:val="22"/>
                <w:szCs w:val="22"/>
              </w:rPr>
            </w:rPrChange>
          </w:rPr>
          <w:t>R133A</w:t>
        </w:r>
        <w:r w:rsidR="00F65381" w:rsidRPr="00A7145A">
          <w:rPr>
            <w:rFonts w:ascii="Times" w:hAnsi="Times"/>
            <w:iCs/>
            <w:sz w:val="22"/>
            <w:szCs w:val="22"/>
          </w:rPr>
          <w:t xml:space="preserve"> were mixed in 300 </w:t>
        </w:r>
      </w:ins>
      <w:ins w:id="1149" w:author="Kevin Corbett" w:date="2015-03-30T11:17:00Z">
        <w:r w:rsidR="00F65381" w:rsidRPr="009C41BF">
          <w:rPr>
            <w:rFonts w:ascii="Times" w:hAnsi="Times"/>
            <w:iCs/>
            <w:sz w:val="22"/>
            <w:szCs w:val="22"/>
          </w:rPr>
          <w:t xml:space="preserve">μL total volume of </w:t>
        </w:r>
      </w:ins>
      <w:ins w:id="1150" w:author="Kevin Corbett" w:date="2015-03-30T11:19:00Z">
        <w:r w:rsidR="00F65381" w:rsidRPr="009C41BF">
          <w:rPr>
            <w:rFonts w:ascii="Times" w:hAnsi="Times"/>
            <w:iCs/>
            <w:sz w:val="22"/>
            <w:szCs w:val="22"/>
          </w:rPr>
          <w:t xml:space="preserve">gel filtration </w:t>
        </w:r>
      </w:ins>
      <w:ins w:id="1151" w:author="Kevin Corbett" w:date="2015-03-30T11:17:00Z">
        <w:r w:rsidR="00F65381" w:rsidRPr="004E262E">
          <w:rPr>
            <w:rFonts w:ascii="Times" w:hAnsi="Times"/>
            <w:iCs/>
            <w:sz w:val="22"/>
            <w:szCs w:val="22"/>
          </w:rPr>
          <w:t>buffer (20 mM Tris-HCl pH 7.5, 300 mM NaCl, 10% Glycerol, 1 mM DTT) plus 2 mM ATP, and incubated on ice for 30 minutes before application on a size exclusion column (Superdex 200 Increase 10/300 GL, G</w:t>
        </w:r>
      </w:ins>
      <w:ins w:id="1152" w:author="Kevin Corbett" w:date="2015-03-30T11:19:00Z">
        <w:r w:rsidR="00F65381" w:rsidRPr="004E262E">
          <w:rPr>
            <w:rFonts w:ascii="Times" w:hAnsi="Times"/>
            <w:iCs/>
            <w:sz w:val="22"/>
            <w:szCs w:val="22"/>
          </w:rPr>
          <w:t>E</w:t>
        </w:r>
      </w:ins>
      <w:ins w:id="1153" w:author="Kevin Corbett" w:date="2015-03-30T11:17:00Z">
        <w:r w:rsidR="00F65381" w:rsidRPr="004E262E">
          <w:rPr>
            <w:rFonts w:ascii="Times" w:hAnsi="Times"/>
            <w:iCs/>
            <w:sz w:val="22"/>
            <w:szCs w:val="22"/>
          </w:rPr>
          <w:t xml:space="preserve"> Life Sc</w:t>
        </w:r>
      </w:ins>
      <w:ins w:id="1154" w:author="Kevin Corbett" w:date="2015-03-30T11:19:00Z">
        <w:r w:rsidR="00F65381" w:rsidRPr="00E35D8D">
          <w:rPr>
            <w:rFonts w:ascii="Times" w:hAnsi="Times"/>
            <w:iCs/>
            <w:sz w:val="22"/>
            <w:szCs w:val="22"/>
          </w:rPr>
          <w:t xml:space="preserve">iences) in gel filtration buffer plus 0.1 mM ATP. For SEC-MALS analysis of selected complexes, the same protocol was followed except for addition of nucleotide to the </w:t>
        </w:r>
      </w:ins>
      <w:ins w:id="1155" w:author="Kevin Corbett" w:date="2015-03-30T11:20:00Z">
        <w:r w:rsidR="00F65381" w:rsidRPr="00A7145A">
          <w:rPr>
            <w:rFonts w:ascii="Times" w:hAnsi="Times"/>
            <w:iCs/>
            <w:sz w:val="22"/>
            <w:szCs w:val="22"/>
          </w:rPr>
          <w:t xml:space="preserve">column </w:t>
        </w:r>
      </w:ins>
      <w:ins w:id="1156" w:author="Kevin Corbett" w:date="2015-03-30T11:19:00Z">
        <w:r w:rsidR="00F65381" w:rsidRPr="00A7145A">
          <w:rPr>
            <w:rFonts w:ascii="Times" w:hAnsi="Times"/>
            <w:iCs/>
            <w:sz w:val="22"/>
            <w:szCs w:val="22"/>
          </w:rPr>
          <w:t>running buffer.</w:t>
        </w:r>
      </w:ins>
    </w:p>
    <w:p w14:paraId="4DE8A818" w14:textId="77777777" w:rsidR="00443BA3" w:rsidRPr="00A7145A" w:rsidRDefault="00443BA3" w:rsidP="007042B1">
      <w:pPr>
        <w:spacing w:after="120" w:line="480" w:lineRule="auto"/>
        <w:rPr>
          <w:rFonts w:ascii="Times" w:hAnsi="Times"/>
          <w:b/>
          <w:sz w:val="22"/>
          <w:szCs w:val="22"/>
        </w:rPr>
      </w:pPr>
      <w:r w:rsidRPr="00A7145A">
        <w:rPr>
          <w:rFonts w:ascii="Times" w:hAnsi="Times"/>
          <w:b/>
          <w:sz w:val="22"/>
          <w:szCs w:val="22"/>
        </w:rPr>
        <w:t>ATPase and MAD2 conversion assays</w:t>
      </w:r>
    </w:p>
    <w:p w14:paraId="71858618" w14:textId="77777777" w:rsidR="00443BA3" w:rsidRPr="00A7145A" w:rsidRDefault="00443BA3" w:rsidP="007042B1">
      <w:pPr>
        <w:spacing w:after="120" w:line="480" w:lineRule="auto"/>
        <w:rPr>
          <w:rFonts w:ascii="Times" w:hAnsi="Times"/>
          <w:sz w:val="22"/>
          <w:szCs w:val="22"/>
        </w:rPr>
      </w:pPr>
      <w:r w:rsidRPr="00A7145A">
        <w:rPr>
          <w:rFonts w:ascii="Times" w:hAnsi="Times"/>
          <w:sz w:val="22"/>
          <w:szCs w:val="22"/>
        </w:rPr>
        <w:tab/>
        <w:t xml:space="preserve">For ATPase assays with </w:t>
      </w:r>
      <w:r w:rsidRPr="00A7145A">
        <w:rPr>
          <w:rFonts w:ascii="Times" w:hAnsi="Times"/>
          <w:i/>
          <w:sz w:val="22"/>
          <w:szCs w:val="22"/>
        </w:rPr>
        <w:t>C. elegans</w:t>
      </w:r>
      <w:r w:rsidRPr="00A7145A">
        <w:rPr>
          <w:rFonts w:ascii="Times" w:hAnsi="Times"/>
          <w:sz w:val="22"/>
          <w:szCs w:val="22"/>
        </w:rPr>
        <w:t xml:space="preserve"> PCH-2, optimal basal ATPase rates were obtained from protein treated during the Ni</w:t>
      </w:r>
      <w:r w:rsidRPr="00A7145A">
        <w:rPr>
          <w:rFonts w:ascii="Times" w:hAnsi="Times"/>
          <w:sz w:val="22"/>
          <w:szCs w:val="22"/>
          <w:vertAlign w:val="superscript"/>
        </w:rPr>
        <w:t>2+</w:t>
      </w:r>
      <w:r w:rsidRPr="00A7145A">
        <w:rPr>
          <w:rFonts w:ascii="Times" w:hAnsi="Times"/>
          <w:sz w:val="22"/>
          <w:szCs w:val="22"/>
        </w:rPr>
        <w:t>-affinity purification step with 0.8 M urea, which removes the two ADP molecules bound to each hexamer (as determined by UV absorbance; not shown), followed by addition of 50 mM ammonium sulfate to all subsequent purification steps (necessary for protein stability after ADP removal).</w:t>
      </w:r>
    </w:p>
    <w:p w14:paraId="2A763DB5" w14:textId="29C52FAC" w:rsidR="00443BA3" w:rsidRPr="00E35D8D" w:rsidRDefault="00443BA3" w:rsidP="007042B1">
      <w:pPr>
        <w:spacing w:after="120" w:line="480" w:lineRule="auto"/>
        <w:rPr>
          <w:rFonts w:ascii="Times" w:hAnsi="Times"/>
          <w:sz w:val="22"/>
          <w:szCs w:val="22"/>
        </w:rPr>
      </w:pPr>
      <w:r w:rsidRPr="00A7145A">
        <w:rPr>
          <w:rFonts w:ascii="Times" w:hAnsi="Times"/>
          <w:sz w:val="22"/>
          <w:szCs w:val="22"/>
        </w:rPr>
        <w:tab/>
        <w:t xml:space="preserve">ATPase activity was determined at 27°C (except where indicated) using an enzyme-coupled assay </w:t>
      </w:r>
      <w:r w:rsidR="00A3560F"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E35C3D67-74AC-411D-A86F-3714F9596F3E&lt;/uuid&gt;&lt;priority&gt;77&lt;/priority&gt;&lt;publications&gt;&lt;publication&gt;&lt;volume&gt;156&lt;/volume&gt;&lt;publication_date&gt;99198800001200000000200000&lt;/publication_date&gt;&lt;startpage&gt;116&lt;/startpage&gt;&lt;title&gt;Coupled assay of Na+,K+-ATPase activity.&lt;/title&gt;&lt;uuid&gt;DBE9A360-FD86-4F0B-AF9C-FBDAE75F2139&lt;/uuid&gt;&lt;subtype&gt;400&lt;/subtype&gt;&lt;endpage&gt;119&lt;/endpage&gt;&lt;type&gt;400&lt;/type&gt;&lt;url&gt;http://eutils.ncbi.nlm.nih.gov/entrez/eutils/elink.fcgi?dbfrom=pubmed&amp;amp;id=2835597&amp;amp;retmode=ref&amp;amp;cmd=prlinks&lt;/url&gt;&lt;bundle&gt;&lt;publication&gt;&lt;publisher&gt;Elsevier&lt;/publisher&gt;&lt;title&gt;Methods in enzymology&lt;/title&gt;&lt;type&gt;-100&lt;/type&gt;&lt;subtype&gt;-100&lt;/subtype&gt;&lt;uuid&gt;B1A015C9-946D-40E9-B947-13FBF8E5D8C8&lt;/uuid&gt;&lt;/publication&gt;&lt;/bundle&gt;&lt;authors&gt;&lt;author&gt;&lt;firstName&gt;J&lt;/firstName&gt;&lt;middleNames&gt;G&lt;/middleNames&gt;&lt;lastName&gt;Nørby&lt;/lastName&gt;&lt;/author&gt;&lt;/authors&gt;&lt;/publication&gt;&lt;/publications&gt;&lt;cites&gt;&lt;/cites&gt;&lt;/citation&gt;</w:instrText>
      </w:r>
      <w:r w:rsidR="00A3560F" w:rsidRPr="009C41BF">
        <w:rPr>
          <w:rFonts w:ascii="Times" w:hAnsi="Times" w:cs="Times"/>
          <w:sz w:val="22"/>
          <w:szCs w:val="22"/>
          <w:rPrChange w:id="1157" w:author="Kevin Corbett" w:date="2015-04-04T11:23:00Z">
            <w:rPr>
              <w:rFonts w:ascii="Times" w:hAnsi="Times" w:cs="Times"/>
              <w:sz w:val="22"/>
              <w:szCs w:val="22"/>
            </w:rPr>
          </w:rPrChange>
        </w:rPr>
        <w:fldChar w:fldCharType="separate"/>
      </w:r>
      <w:r w:rsidR="00A3560F" w:rsidRPr="009C41BF">
        <w:rPr>
          <w:rFonts w:ascii="Times" w:hAnsi="Times" w:cs="Times"/>
          <w:sz w:val="22"/>
          <w:szCs w:val="22"/>
        </w:rPr>
        <w:t>(Nørby, 1988)</w:t>
      </w:r>
      <w:r w:rsidR="00A3560F" w:rsidRPr="009C41BF">
        <w:rPr>
          <w:rFonts w:ascii="Times" w:hAnsi="Times" w:cs="Times"/>
          <w:sz w:val="22"/>
          <w:szCs w:val="22"/>
        </w:rPr>
        <w:fldChar w:fldCharType="end"/>
      </w:r>
      <w:r w:rsidRPr="00A7145A">
        <w:rPr>
          <w:rFonts w:ascii="Times" w:hAnsi="Times"/>
          <w:sz w:val="22"/>
          <w:szCs w:val="22"/>
        </w:rPr>
        <w:t xml:space="preserve"> adapted for a microplate reader </w:t>
      </w:r>
      <w:r w:rsidR="00A3560F"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0251D43B-E73A-41DF-8E56-461A22CE18F0&lt;/uuid&gt;&lt;priority&gt;78&lt;/priority&gt;&lt;publications&gt;&lt;publication&gt;&lt;volume&gt;321&lt;/volume&gt;&lt;publication_date&gt;99200310151200000000222000&lt;/publication_date&gt;&lt;number&gt;2&lt;/number&gt;&lt;institution&gt;Section of Microbiology, Division of Biological Sciences, University of California, Davis, CA 95616-8665, USA.&lt;/institution&gt;&lt;startpage&gt;266&lt;/startpage&gt;&lt;title&gt;NADH-coupled microplate photometric assay for kinetic studies of ATP-hydrolyzing enzymes with low and high specific activities.&lt;/title&gt;&lt;uuid&gt;8364B682-8EC6-4D2F-930F-9BE1648F7B42&lt;/uuid&gt;&lt;subtype&gt;400&lt;/subtype&gt;&lt;endpage&gt;271&lt;/endpage&gt;&lt;type&gt;400&lt;/type&gt;&lt;url&gt;http://eutils.ncbi.nlm.nih.gov/entrez/eutils/elink.fcgi?dbfrom=pubmed&amp;amp;id=14511695&amp;amp;retmode=ref&amp;amp;cmd=prlinks&lt;/url&gt;&lt;bundle&gt;&lt;publication&gt;&lt;title&gt;Analytical biochemistry&lt;/title&gt;&lt;type&gt;-100&lt;/type&gt;&lt;subtype&gt;-100&lt;/subtype&gt;&lt;uuid&gt;DDF5F919-BC54-468B-B51B-84670158155E&lt;/uuid&gt;&lt;/publication&gt;&lt;/bundle&gt;&lt;authors&gt;&lt;author&gt;&lt;firstName&gt;Konstantin&lt;/firstName&gt;&lt;lastName&gt;Kiianitsa&lt;/lastName&gt;&lt;/author&gt;&lt;author&gt;&lt;firstName&gt;Jachen&lt;/firstName&gt;&lt;middleNames&gt;A&lt;/middleNames&gt;&lt;lastName&gt;Solinger&lt;/lastName&gt;&lt;/author&gt;&lt;author&gt;&lt;firstName&gt;Wolf-Dietrich&lt;/firstName&gt;&lt;lastName&gt;Heyer&lt;/lastName&gt;&lt;/author&gt;&lt;/authors&gt;&lt;/publication&gt;&lt;/publications&gt;&lt;cites&gt;&lt;/cites&gt;&lt;/citation&gt;</w:instrText>
      </w:r>
      <w:r w:rsidR="00A3560F" w:rsidRPr="009C41BF">
        <w:rPr>
          <w:rFonts w:ascii="Times" w:hAnsi="Times" w:cs="Times"/>
          <w:sz w:val="22"/>
          <w:szCs w:val="22"/>
          <w:rPrChange w:id="1158" w:author="Kevin Corbett" w:date="2015-04-04T11:23:00Z">
            <w:rPr>
              <w:rFonts w:ascii="Times" w:hAnsi="Times" w:cs="Times"/>
              <w:sz w:val="22"/>
              <w:szCs w:val="22"/>
            </w:rPr>
          </w:rPrChange>
        </w:rPr>
        <w:fldChar w:fldCharType="separate"/>
      </w:r>
      <w:r w:rsidR="00A3560F" w:rsidRPr="009C41BF">
        <w:rPr>
          <w:rFonts w:ascii="Times" w:hAnsi="Times" w:cs="Times"/>
          <w:sz w:val="22"/>
          <w:szCs w:val="22"/>
        </w:rPr>
        <w:t>(Kiianitsa et al., 2003)</w:t>
      </w:r>
      <w:r w:rsidR="00A3560F" w:rsidRPr="009C41BF">
        <w:rPr>
          <w:rFonts w:ascii="Times" w:hAnsi="Times" w:cs="Times"/>
          <w:sz w:val="22"/>
          <w:szCs w:val="22"/>
        </w:rPr>
        <w:fldChar w:fldCharType="end"/>
      </w:r>
      <w:r w:rsidRPr="00A7145A">
        <w:rPr>
          <w:rFonts w:ascii="Times" w:hAnsi="Times"/>
          <w:sz w:val="22"/>
          <w:szCs w:val="22"/>
        </w:rPr>
        <w:t xml:space="preserve">. 100 </w:t>
      </w:r>
      <w:r w:rsidRPr="00A7145A">
        <w:rPr>
          <w:rFonts w:ascii="Times" w:hAnsi="Times"/>
          <w:sz w:val="22"/>
          <w:szCs w:val="22"/>
        </w:rPr>
        <w:sym w:font="Symbol" w:char="F06D"/>
      </w:r>
      <w:r w:rsidRPr="00A7145A">
        <w:rPr>
          <w:rFonts w:ascii="Times" w:hAnsi="Times"/>
          <w:sz w:val="22"/>
          <w:szCs w:val="22"/>
        </w:rPr>
        <w:t>l reactions contained assay buffer (25 mM Tris-HCl at pH 7.5 or 8.5 (see below), 200 mM NaCl, 10 mM MgCl</w:t>
      </w:r>
      <w:r w:rsidRPr="009C41BF">
        <w:rPr>
          <w:rFonts w:ascii="Times" w:hAnsi="Times"/>
          <w:sz w:val="22"/>
          <w:szCs w:val="22"/>
          <w:vertAlign w:val="subscript"/>
        </w:rPr>
        <w:t>2</w:t>
      </w:r>
      <w:r w:rsidRPr="009C41BF">
        <w:rPr>
          <w:rFonts w:ascii="Times" w:hAnsi="Times"/>
          <w:sz w:val="22"/>
          <w:szCs w:val="22"/>
        </w:rPr>
        <w:t>, 1mM</w:t>
      </w:r>
      <w:r w:rsidRPr="004E262E">
        <w:rPr>
          <w:rFonts w:ascii="Times" w:hAnsi="Times"/>
          <w:sz w:val="22"/>
          <w:szCs w:val="22"/>
        </w:rPr>
        <w:t xml:space="preserve"> DTT, 5% glycerol) plus 2 mM ATP, 3 mM phosphoenolpyruvate, 20 U/mL lactate dehydrogenase (Sigma), 20 U/mL pyruvate kinase (Sigma), and 0.3 mM NADH. All PCH-2/TRIP13 constructs showed a strong dependence on pH with almost undetectable activity at pH 7.0 and below, and full activity at pH 8.5-9.5. For assays measuring stimulation of ATPase activity by p31(comet) and MAD2, assays were performed at pH 7.5 where basal activity was lower but substrate stimulation was robust. The assayed concentration of each PCH</w:t>
      </w:r>
      <w:r w:rsidRPr="00A7145A">
        <w:rPr>
          <w:rFonts w:ascii="Times" w:hAnsi="Times"/>
          <w:sz w:val="22"/>
          <w:szCs w:val="22"/>
        </w:rPr>
        <w:t xml:space="preserve">-2/TRIP13 construct was adjusted between 0.5 and 20 </w:t>
      </w:r>
      <w:r w:rsidRPr="00A7145A">
        <w:rPr>
          <w:rFonts w:ascii="Times" w:hAnsi="Times"/>
          <w:sz w:val="22"/>
          <w:szCs w:val="22"/>
        </w:rPr>
        <w:sym w:font="Symbol" w:char="F06D"/>
      </w:r>
      <w:r w:rsidRPr="00A7145A">
        <w:rPr>
          <w:rFonts w:ascii="Times" w:hAnsi="Times"/>
          <w:sz w:val="22"/>
          <w:szCs w:val="22"/>
        </w:rPr>
        <w:t>M monomer, for the most accurate measurement of ATPase activity, depending on the assay</w:t>
      </w:r>
      <w:ins w:id="1159" w:author="Kevin Corbett" w:date="2015-04-03T17:39:00Z">
        <w:r w:rsidR="00254973" w:rsidRPr="009C41BF">
          <w:rPr>
            <w:rFonts w:ascii="Times" w:hAnsi="Times"/>
            <w:sz w:val="22"/>
            <w:szCs w:val="22"/>
          </w:rPr>
          <w:t>. For TRIP13, which adopts multiple oligomeric states in solution, we verified tha</w:t>
        </w:r>
        <w:r w:rsidR="00C627A7">
          <w:rPr>
            <w:rFonts w:ascii="Times" w:hAnsi="Times"/>
            <w:sz w:val="22"/>
            <w:szCs w:val="22"/>
          </w:rPr>
          <w:t>t the ATP hydrolysis rate varies</w:t>
        </w:r>
        <w:r w:rsidR="00254973" w:rsidRPr="009C41BF">
          <w:rPr>
            <w:rFonts w:ascii="Times" w:hAnsi="Times"/>
            <w:sz w:val="22"/>
            <w:szCs w:val="22"/>
          </w:rPr>
          <w:t xml:space="preserve"> linearly </w:t>
        </w:r>
      </w:ins>
      <w:ins w:id="1160" w:author="Kevin Corbett" w:date="2015-04-03T17:42:00Z">
        <w:r w:rsidR="003F57E3" w:rsidRPr="004E262E">
          <w:rPr>
            <w:rFonts w:ascii="Times" w:hAnsi="Times"/>
            <w:sz w:val="22"/>
            <w:szCs w:val="22"/>
          </w:rPr>
          <w:t xml:space="preserve">between 0.625 and 10 </w:t>
        </w:r>
      </w:ins>
      <w:ins w:id="1161" w:author="Kevin Corbett" w:date="2015-04-03T17:43:00Z">
        <w:r w:rsidR="003F57E3" w:rsidRPr="004E262E">
          <w:rPr>
            <w:rFonts w:ascii="Times" w:hAnsi="Times"/>
            <w:sz w:val="22"/>
            <w:szCs w:val="22"/>
          </w:rPr>
          <w:t>μM TRIP13 (monomer concentration)</w:t>
        </w:r>
      </w:ins>
      <w:ins w:id="1162" w:author="Kevin Corbett" w:date="2015-04-03T17:41:00Z">
        <w:r w:rsidR="003F57E3" w:rsidRPr="00A7145A">
          <w:rPr>
            <w:rFonts w:ascii="Times" w:hAnsi="Times"/>
            <w:sz w:val="22"/>
            <w:szCs w:val="22"/>
          </w:rPr>
          <w:t xml:space="preserve"> at both pH 7.5 and 8.5</w:t>
        </w:r>
      </w:ins>
      <w:ins w:id="1163" w:author="Kevin Corbett" w:date="2015-04-03T17:39:00Z">
        <w:r w:rsidR="00254973" w:rsidRPr="00A7145A">
          <w:rPr>
            <w:rFonts w:ascii="Times" w:hAnsi="Times"/>
            <w:sz w:val="22"/>
            <w:szCs w:val="22"/>
          </w:rPr>
          <w:t xml:space="preserve">, indicating that the protein is predominantly hexameric (and thus fully active) in </w:t>
        </w:r>
      </w:ins>
      <w:ins w:id="1164" w:author="Kevin Corbett" w:date="2015-04-03T17:42:00Z">
        <w:r w:rsidR="003F57E3" w:rsidRPr="00A7145A">
          <w:rPr>
            <w:rFonts w:ascii="Times" w:hAnsi="Times"/>
            <w:sz w:val="22"/>
            <w:szCs w:val="22"/>
          </w:rPr>
          <w:t>our</w:t>
        </w:r>
      </w:ins>
      <w:ins w:id="1165" w:author="Kevin Corbett" w:date="2015-04-03T17:41:00Z">
        <w:r w:rsidR="003F57E3" w:rsidRPr="00A7145A">
          <w:rPr>
            <w:rFonts w:ascii="Times" w:hAnsi="Times"/>
            <w:sz w:val="22"/>
            <w:szCs w:val="22"/>
          </w:rPr>
          <w:t xml:space="preserve"> ATPase assay</w:t>
        </w:r>
      </w:ins>
      <w:ins w:id="1166" w:author="Kevin Corbett" w:date="2015-04-03T17:39:00Z">
        <w:r w:rsidR="00254973" w:rsidRPr="00A7145A">
          <w:rPr>
            <w:rFonts w:ascii="Times" w:hAnsi="Times"/>
            <w:sz w:val="22"/>
            <w:szCs w:val="22"/>
          </w:rPr>
          <w:t xml:space="preserve"> conditions</w:t>
        </w:r>
      </w:ins>
      <w:ins w:id="1167" w:author="Kevin Corbett" w:date="2015-04-04T13:09:00Z">
        <w:r w:rsidR="00C627A7">
          <w:rPr>
            <w:rFonts w:ascii="Times" w:hAnsi="Times"/>
            <w:sz w:val="22"/>
            <w:szCs w:val="22"/>
          </w:rPr>
          <w:t xml:space="preserve"> (data not shown)</w:t>
        </w:r>
      </w:ins>
      <w:r w:rsidRPr="00C627A7">
        <w:rPr>
          <w:rFonts w:ascii="Times" w:hAnsi="Times"/>
          <w:sz w:val="22"/>
          <w:szCs w:val="22"/>
        </w:rPr>
        <w:t xml:space="preserve">. Unless otherwise indicated, TRIP13 was equimolar with added p31(comet) and MAD2 (judging by TRIP13 monomer concentration). The decline of NADH absorbance at 340 nm was measured using a TECAN Infinite M1000 spectrophotometer in 384-well microplates. NADH oxidation rate was calculated from a linear fit to each time course and converted to ATP hydrolysis rates. For calculation of </w:t>
      </w:r>
      <w:r w:rsidRPr="00C627A7">
        <w:rPr>
          <w:rFonts w:ascii="Times" w:hAnsi="Times"/>
          <w:i/>
          <w:sz w:val="22"/>
          <w:szCs w:val="22"/>
        </w:rPr>
        <w:t>K</w:t>
      </w:r>
      <w:r w:rsidRPr="00C627A7">
        <w:rPr>
          <w:rFonts w:ascii="Times" w:hAnsi="Times"/>
          <w:i/>
          <w:sz w:val="22"/>
          <w:szCs w:val="22"/>
          <w:vertAlign w:val="subscript"/>
        </w:rPr>
        <w:t>m</w:t>
      </w:r>
      <w:r w:rsidRPr="00C627A7">
        <w:rPr>
          <w:rFonts w:ascii="Times" w:hAnsi="Times"/>
          <w:sz w:val="22"/>
          <w:szCs w:val="22"/>
        </w:rPr>
        <w:t xml:space="preserve"> and </w:t>
      </w:r>
      <w:r w:rsidRPr="00C627A7">
        <w:rPr>
          <w:rFonts w:ascii="Times" w:hAnsi="Times"/>
          <w:i/>
          <w:sz w:val="22"/>
          <w:szCs w:val="22"/>
        </w:rPr>
        <w:t>k</w:t>
      </w:r>
      <w:r w:rsidRPr="00C627A7">
        <w:rPr>
          <w:rFonts w:ascii="Times" w:hAnsi="Times"/>
          <w:i/>
          <w:sz w:val="22"/>
          <w:szCs w:val="22"/>
          <w:vertAlign w:val="subscript"/>
        </w:rPr>
        <w:t>cat</w:t>
      </w:r>
      <w:r w:rsidRPr="00C627A7">
        <w:rPr>
          <w:rFonts w:ascii="Times" w:hAnsi="Times"/>
          <w:sz w:val="22"/>
          <w:szCs w:val="22"/>
        </w:rPr>
        <w:t xml:space="preserve">, sampled were performed in triplicate with ATP concentration varying from 20 </w:t>
      </w:r>
      <w:r w:rsidRPr="00A7145A">
        <w:rPr>
          <w:rFonts w:ascii="Times" w:hAnsi="Times"/>
          <w:sz w:val="22"/>
          <w:szCs w:val="22"/>
        </w:rPr>
        <w:sym w:font="Symbol" w:char="F06D"/>
      </w:r>
      <w:r w:rsidRPr="00A7145A">
        <w:rPr>
          <w:rFonts w:ascii="Times" w:hAnsi="Times"/>
          <w:sz w:val="22"/>
          <w:szCs w:val="22"/>
        </w:rPr>
        <w:t>M (lower bound for measuring decline in NADH absorbance) to 1 mM, and data were fit to the Michaelis-Menten equation (Y=(</w:t>
      </w:r>
      <w:r w:rsidRPr="009C41BF">
        <w:rPr>
          <w:rFonts w:ascii="Times" w:hAnsi="Times"/>
          <w:i/>
          <w:sz w:val="22"/>
          <w:szCs w:val="22"/>
        </w:rPr>
        <w:t>V</w:t>
      </w:r>
      <w:r w:rsidRPr="009C41BF">
        <w:rPr>
          <w:rFonts w:ascii="Times" w:hAnsi="Times"/>
          <w:i/>
          <w:sz w:val="22"/>
          <w:szCs w:val="22"/>
          <w:vertAlign w:val="subscript"/>
        </w:rPr>
        <w:t>max</w:t>
      </w:r>
      <w:r w:rsidRPr="004E262E">
        <w:rPr>
          <w:rFonts w:ascii="Times" w:hAnsi="Times"/>
          <w:sz w:val="22"/>
          <w:szCs w:val="22"/>
        </w:rPr>
        <w:t xml:space="preserve"> * X)/(</w:t>
      </w:r>
      <w:r w:rsidRPr="004E262E">
        <w:rPr>
          <w:rFonts w:ascii="Times" w:hAnsi="Times"/>
          <w:i/>
          <w:sz w:val="22"/>
          <w:szCs w:val="22"/>
        </w:rPr>
        <w:t>K</w:t>
      </w:r>
      <w:r w:rsidRPr="004E262E">
        <w:rPr>
          <w:rFonts w:ascii="Times" w:hAnsi="Times"/>
          <w:i/>
          <w:sz w:val="22"/>
          <w:szCs w:val="22"/>
          <w:vertAlign w:val="subscript"/>
        </w:rPr>
        <w:t>m</w:t>
      </w:r>
      <w:r w:rsidRPr="00E35D8D">
        <w:rPr>
          <w:rFonts w:ascii="Times" w:hAnsi="Times"/>
          <w:sz w:val="22"/>
          <w:szCs w:val="22"/>
        </w:rPr>
        <w:t xml:space="preserve"> + X)) using PRISM v. 6 (GraphPad Software).</w:t>
      </w:r>
    </w:p>
    <w:p w14:paraId="152A0D51" w14:textId="4354246A" w:rsidR="00443BA3" w:rsidRPr="00A7145A" w:rsidRDefault="00443BA3" w:rsidP="007042B1">
      <w:pPr>
        <w:spacing w:after="120" w:line="480" w:lineRule="auto"/>
        <w:rPr>
          <w:rFonts w:ascii="Times" w:hAnsi="Times"/>
          <w:sz w:val="22"/>
          <w:szCs w:val="22"/>
        </w:rPr>
      </w:pPr>
      <w:r w:rsidRPr="00A7145A">
        <w:rPr>
          <w:rFonts w:ascii="Times" w:hAnsi="Times"/>
          <w:sz w:val="22"/>
          <w:szCs w:val="22"/>
        </w:rPr>
        <w:tab/>
        <w:t xml:space="preserve">For samples measuring TRIP13 ATPase activity after pre-incubation, proteins (4 </w:t>
      </w:r>
      <w:ins w:id="1168" w:author="Kevin Corbett" w:date="2015-04-13T17:41:00Z">
        <w:r w:rsidR="00CA01A4" w:rsidRPr="004E262E">
          <w:rPr>
            <w:rFonts w:ascii="Times" w:hAnsi="Times"/>
            <w:iCs/>
            <w:sz w:val="22"/>
            <w:szCs w:val="22"/>
          </w:rPr>
          <w:t>μ</w:t>
        </w:r>
      </w:ins>
      <w:del w:id="1169" w:author="Kevin Corbett" w:date="2015-04-13T17:41:00Z">
        <w:r w:rsidRPr="00A7145A" w:rsidDel="00CA01A4">
          <w:rPr>
            <w:rFonts w:ascii="Times" w:hAnsi="Times" w:hint="eastAsia"/>
            <w:sz w:val="22"/>
            <w:szCs w:val="22"/>
          </w:rPr>
          <w:delText>μ</w:delText>
        </w:r>
      </w:del>
      <w:r w:rsidRPr="00A7145A">
        <w:rPr>
          <w:rFonts w:ascii="Times" w:hAnsi="Times" w:hint="eastAsia"/>
          <w:sz w:val="22"/>
          <w:szCs w:val="22"/>
        </w:rPr>
        <w:t>M</w:t>
      </w:r>
      <w:r w:rsidRPr="00A7145A">
        <w:rPr>
          <w:rFonts w:ascii="Times" w:hAnsi="Times"/>
          <w:sz w:val="22"/>
          <w:szCs w:val="22"/>
        </w:rPr>
        <w:t xml:space="preserve"> concentration for all proteins) were pre-incubated for 2 hours at 20°C in assay buffer with or without ATP as above. Samples were then passed through a desalting spin column (Zeba-Spin, Thermo Scientific) to remove remaining ATP and hydrolyzed ADP. Fresh ATP and coupled-assay master mix were then added and ATP hydrolysis measured as above.</w:t>
      </w:r>
    </w:p>
    <w:p w14:paraId="094D979F" w14:textId="2F71D7C1" w:rsidR="00443BA3" w:rsidRPr="00A7145A" w:rsidRDefault="00443BA3" w:rsidP="007042B1">
      <w:pPr>
        <w:spacing w:after="120" w:line="480" w:lineRule="auto"/>
        <w:rPr>
          <w:rFonts w:ascii="Times" w:hAnsi="Times"/>
          <w:iCs/>
          <w:sz w:val="22"/>
          <w:szCs w:val="22"/>
        </w:rPr>
      </w:pPr>
      <w:r w:rsidRPr="00A7145A">
        <w:rPr>
          <w:rFonts w:ascii="Times" w:hAnsi="Times"/>
          <w:iCs/>
          <w:sz w:val="22"/>
          <w:szCs w:val="22"/>
        </w:rPr>
        <w:tab/>
        <w:t xml:space="preserve">To examine MAD2 conformational conversion by TRIP13, separately purified C-MAD2 monomer (R133A mutant), p31(comet), and TRIP13 were incubated at 20°C for two hours at 30 </w:t>
      </w:r>
      <w:ins w:id="1170" w:author="Kevin Corbett" w:date="2015-04-13T17:41:00Z">
        <w:r w:rsidR="00CA01A4" w:rsidRPr="004E262E">
          <w:rPr>
            <w:rFonts w:ascii="Times" w:hAnsi="Times"/>
            <w:iCs/>
            <w:sz w:val="22"/>
            <w:szCs w:val="22"/>
          </w:rPr>
          <w:t>μ</w:t>
        </w:r>
      </w:ins>
      <w:del w:id="1171" w:author="Kevin Corbett" w:date="2015-04-13T17:41:00Z">
        <w:r w:rsidRPr="00A7145A" w:rsidDel="00CA01A4">
          <w:rPr>
            <w:rFonts w:ascii="Times" w:hAnsi="Times" w:hint="eastAsia"/>
            <w:iCs/>
            <w:sz w:val="22"/>
            <w:szCs w:val="22"/>
          </w:rPr>
          <w:delText>μ</w:delText>
        </w:r>
      </w:del>
      <w:r w:rsidRPr="00A7145A">
        <w:rPr>
          <w:rFonts w:ascii="Times" w:hAnsi="Times" w:hint="eastAsia"/>
          <w:iCs/>
          <w:sz w:val="22"/>
          <w:szCs w:val="22"/>
        </w:rPr>
        <w:t>M</w:t>
      </w:r>
      <w:r w:rsidRPr="00A7145A">
        <w:rPr>
          <w:rFonts w:ascii="Times" w:hAnsi="Times"/>
          <w:iCs/>
          <w:sz w:val="22"/>
          <w:szCs w:val="22"/>
        </w:rPr>
        <w:t xml:space="preserve"> concentration (six-fold molar excess of p31(comet) and MAD2 to TRIP13 hexamers), in ATPase assay buffer (pH 7.5) with or without 2 mM ATP (166 </w:t>
      </w:r>
      <w:ins w:id="1172" w:author="Kevin Corbett" w:date="2015-04-13T17:41:00Z">
        <w:r w:rsidR="00CA01A4" w:rsidRPr="004E262E">
          <w:rPr>
            <w:rFonts w:ascii="Times" w:hAnsi="Times"/>
            <w:iCs/>
            <w:sz w:val="22"/>
            <w:szCs w:val="22"/>
          </w:rPr>
          <w:t>μ</w:t>
        </w:r>
      </w:ins>
      <w:del w:id="1173" w:author="Kevin Corbett" w:date="2015-04-13T17:41:00Z">
        <w:r w:rsidRPr="00A7145A" w:rsidDel="00CA01A4">
          <w:rPr>
            <w:rFonts w:ascii="Times" w:hAnsi="Times" w:hint="eastAsia"/>
            <w:iCs/>
            <w:sz w:val="22"/>
            <w:szCs w:val="22"/>
          </w:rPr>
          <w:delText>μ</w:delText>
        </w:r>
      </w:del>
      <w:r w:rsidRPr="00A7145A">
        <w:rPr>
          <w:rFonts w:ascii="Times" w:hAnsi="Times" w:hint="eastAsia"/>
          <w:iCs/>
          <w:sz w:val="22"/>
          <w:szCs w:val="22"/>
        </w:rPr>
        <w:t>L</w:t>
      </w:r>
      <w:r w:rsidRPr="00A7145A">
        <w:rPr>
          <w:rFonts w:ascii="Times" w:hAnsi="Times"/>
          <w:iCs/>
          <w:sz w:val="22"/>
          <w:szCs w:val="22"/>
        </w:rPr>
        <w:t xml:space="preserve"> reaction volume). Samples were diluted to 50 mM NaCl by the addition of buffer without NaCl, then loaded onto a 1 mL HiTrap Q HP column (GE Health Sciences) and eluted with a gradient to 400 mM NaCl. Fractions were collected, analyzed by SDS-PAGE and visualized by Coomassie staining.</w:t>
      </w:r>
    </w:p>
    <w:p w14:paraId="00BE7546" w14:textId="713DC4BC" w:rsidR="00443BA3" w:rsidRPr="009C41BF" w:rsidRDefault="00443BA3" w:rsidP="007042B1">
      <w:pPr>
        <w:spacing w:after="120" w:line="480" w:lineRule="auto"/>
        <w:rPr>
          <w:rFonts w:ascii="Times" w:hAnsi="Times"/>
          <w:sz w:val="22"/>
          <w:szCs w:val="22"/>
        </w:rPr>
      </w:pPr>
      <w:r w:rsidRPr="00A7145A">
        <w:rPr>
          <w:rFonts w:ascii="Times" w:hAnsi="Times"/>
          <w:iCs/>
          <w:sz w:val="22"/>
          <w:szCs w:val="22"/>
        </w:rPr>
        <w:tab/>
        <w:t>For measurement of MAD2 conversion rate by TRIP13 (</w:t>
      </w:r>
      <w:r w:rsidRPr="00A7145A">
        <w:rPr>
          <w:rFonts w:ascii="Times" w:hAnsi="Times"/>
          <w:b/>
          <w:iCs/>
          <w:sz w:val="22"/>
          <w:szCs w:val="22"/>
          <w:rPrChange w:id="1174" w:author="Kevin Corbett" w:date="2015-04-04T11:23:00Z">
            <w:rPr>
              <w:rFonts w:ascii="Times" w:hAnsi="Times"/>
              <w:b/>
              <w:iCs/>
              <w:color w:val="0000FF"/>
              <w:sz w:val="22"/>
              <w:szCs w:val="22"/>
            </w:rPr>
          </w:rPrChange>
        </w:rPr>
        <w:t xml:space="preserve">Figure </w:t>
      </w:r>
      <w:ins w:id="1175" w:author="Kevin Corbett" w:date="2015-04-04T13:10:00Z">
        <w:r w:rsidR="00C627A7">
          <w:rPr>
            <w:rFonts w:ascii="Times" w:hAnsi="Times"/>
            <w:b/>
            <w:iCs/>
            <w:sz w:val="22"/>
            <w:szCs w:val="22"/>
          </w:rPr>
          <w:t>7</w:t>
        </w:r>
      </w:ins>
      <w:del w:id="1176" w:author="Kevin Corbett" w:date="2015-04-04T13:10:00Z">
        <w:r w:rsidRPr="00A7145A" w:rsidDel="00C627A7">
          <w:rPr>
            <w:rFonts w:ascii="Times" w:hAnsi="Times"/>
            <w:b/>
            <w:iCs/>
            <w:sz w:val="22"/>
            <w:szCs w:val="22"/>
            <w:rPrChange w:id="1177" w:author="Kevin Corbett" w:date="2015-04-04T11:23:00Z">
              <w:rPr>
                <w:rFonts w:ascii="Times" w:hAnsi="Times"/>
                <w:b/>
                <w:iCs/>
                <w:color w:val="0000FF"/>
                <w:sz w:val="22"/>
                <w:szCs w:val="22"/>
              </w:rPr>
            </w:rPrChange>
          </w:rPr>
          <w:delText>6</w:delText>
        </w:r>
      </w:del>
      <w:r w:rsidRPr="00A7145A">
        <w:rPr>
          <w:rFonts w:ascii="Times" w:hAnsi="Times"/>
          <w:b/>
          <w:iCs/>
          <w:sz w:val="22"/>
          <w:szCs w:val="22"/>
          <w:rPrChange w:id="1178" w:author="Kevin Corbett" w:date="2015-04-04T11:23:00Z">
            <w:rPr>
              <w:rFonts w:ascii="Times" w:hAnsi="Times"/>
              <w:b/>
              <w:iCs/>
              <w:color w:val="0000FF"/>
              <w:sz w:val="22"/>
              <w:szCs w:val="22"/>
            </w:rPr>
          </w:rPrChange>
        </w:rPr>
        <w:t>E, F</w:t>
      </w:r>
      <w:r w:rsidRPr="00A7145A">
        <w:rPr>
          <w:rFonts w:ascii="Times" w:hAnsi="Times"/>
          <w:iCs/>
          <w:sz w:val="22"/>
          <w:szCs w:val="22"/>
        </w:rPr>
        <w:t>), pre-incubations were performed for 30 minutes at 37°C with 30 μM p31(comet), 30 μM MAD2 enriched for C-MAD2 (approximately 10 μM O-MA</w:t>
      </w:r>
      <w:r w:rsidRPr="009C41BF">
        <w:rPr>
          <w:rFonts w:ascii="Times" w:hAnsi="Times"/>
          <w:iCs/>
          <w:sz w:val="22"/>
          <w:szCs w:val="22"/>
        </w:rPr>
        <w:t xml:space="preserve">D2 and 20 μM C-MAD2), and the indicated amounts of TRIP13. Samples were separated by ion-exchange chromatography, and quantitation of Coomassie blue-stained SDS-PAGE bands was performed. Background-subtracted relative intensities of O-MAD2 versus C-MAD2 (lanes 6-7) was performed using ImageJ </w:t>
      </w:r>
      <w:r w:rsidR="00A3560F"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E3F3E5E8-44AE-4467-94B6-48496C9AA548&lt;/uuid&gt;&lt;priority&gt;79&lt;/priority&gt;&lt;publications&gt;&lt;publication&gt;&lt;uuid&gt;7981B2CA-55F3-4004-8C78-EEBBB3F8FBD5&lt;/uuid&gt;&lt;volume&gt;9&lt;/volume&gt;&lt;doi&gt;10.1038/nmeth.2089&lt;/doi&gt;&lt;startpage&gt;671&lt;/startpage&gt;&lt;publication_date&gt;99201207011200000000222000&lt;/publication_date&gt;&lt;url&gt;http://www.nature.com/doifinder/10.1038/nmeth.2089&lt;/url&gt;&lt;type&gt;400&lt;/type&gt;&lt;title&gt;NIH Image to ImageJ: 25 years of image analysis&lt;/title&gt;&lt;publisher&gt;Nature Publishing Group&lt;/publisher&gt;&lt;number&gt;7&lt;/number&gt;&lt;subtype&gt;400&lt;/subtype&gt;&lt;endpage&gt;675&lt;/endpage&gt;&lt;bundle&gt;&lt;publication&gt;&lt;publisher&gt;Nature Publishing Group&lt;/publisher&gt;&lt;title&gt;Nature Methods&lt;/title&gt;&lt;type&gt;-100&lt;/type&gt;&lt;subtype&gt;-100&lt;/subtype&gt;&lt;uuid&gt;C2F5D583-9107-4BD4-BFEA-AF07E2BFE4CF&lt;/uuid&gt;&lt;/publication&gt;&lt;/bundle&gt;&lt;authors&gt;&lt;author&gt;&lt;firstName&gt;Caroline&lt;/firstName&gt;&lt;middleNames&gt;A&lt;/middleNames&gt;&lt;lastName&gt;Schneider&lt;/lastName&gt;&lt;/author&gt;&lt;author&gt;&lt;firstName&gt;Wayne&lt;/firstName&gt;&lt;middleNames&gt;S&lt;/middleNames&gt;&lt;lastName&gt;Rasband&lt;/lastName&gt;&lt;/author&gt;&lt;author&gt;&lt;firstName&gt;Kevin&lt;/firstName&gt;&lt;middleNames&gt;W&lt;/middleNames&gt;&lt;lastName&gt;Eliceiri&lt;/lastName&gt;&lt;/author&gt;&lt;/authors&gt;&lt;/publication&gt;&lt;/publications&gt;&lt;cites&gt;&lt;/cites&gt;&lt;/citation&gt;</w:instrText>
      </w:r>
      <w:r w:rsidR="00A3560F" w:rsidRPr="009C41BF">
        <w:rPr>
          <w:rFonts w:ascii="Times" w:hAnsi="Times" w:cs="Times"/>
          <w:sz w:val="22"/>
          <w:szCs w:val="22"/>
          <w:rPrChange w:id="1179" w:author="Kevin Corbett" w:date="2015-04-04T11:23:00Z">
            <w:rPr>
              <w:rFonts w:ascii="Times" w:hAnsi="Times" w:cs="Times"/>
              <w:sz w:val="22"/>
              <w:szCs w:val="22"/>
            </w:rPr>
          </w:rPrChange>
        </w:rPr>
        <w:fldChar w:fldCharType="separate"/>
      </w:r>
      <w:r w:rsidR="00A3560F" w:rsidRPr="009C41BF">
        <w:rPr>
          <w:rFonts w:ascii="Times" w:hAnsi="Times" w:cs="Times"/>
          <w:sz w:val="22"/>
          <w:szCs w:val="22"/>
        </w:rPr>
        <w:t>(Schneider et al., 2012)</w:t>
      </w:r>
      <w:r w:rsidR="00A3560F" w:rsidRPr="009C41BF">
        <w:rPr>
          <w:rFonts w:ascii="Times" w:hAnsi="Times" w:cs="Times"/>
          <w:sz w:val="22"/>
          <w:szCs w:val="22"/>
        </w:rPr>
        <w:fldChar w:fldCharType="end"/>
      </w:r>
      <w:r w:rsidRPr="00A7145A">
        <w:rPr>
          <w:rFonts w:ascii="Times" w:hAnsi="Times"/>
          <w:iCs/>
          <w:sz w:val="22"/>
          <w:szCs w:val="22"/>
        </w:rPr>
        <w:t>, and ratios were converted to quantities based on the tota</w:t>
      </w:r>
      <w:r w:rsidRPr="009C41BF">
        <w:rPr>
          <w:rFonts w:ascii="Times" w:hAnsi="Times"/>
          <w:iCs/>
          <w:sz w:val="22"/>
          <w:szCs w:val="22"/>
        </w:rPr>
        <w:t xml:space="preserve">l [MAD2] of 30 μM. [O-MAD2] was plotted versus [TRIP13 hexamer] in the range of [TRIP13] where the reaction was not saturated (up to 0.2 μM TRIP13 hexamer). Linear regression fitting was performed with </w:t>
      </w:r>
      <w:r w:rsidRPr="009C41BF">
        <w:rPr>
          <w:rFonts w:ascii="Times" w:hAnsi="Times"/>
          <w:sz w:val="22"/>
          <w:szCs w:val="22"/>
        </w:rPr>
        <w:t>PRISM v. 6 (GraphPad Software).</w:t>
      </w:r>
    </w:p>
    <w:p w14:paraId="1C4C03BD" w14:textId="0238B979" w:rsidR="00AC57C7" w:rsidRPr="004E262E" w:rsidRDefault="00AC57C7" w:rsidP="007042B1">
      <w:pPr>
        <w:spacing w:after="120" w:line="480" w:lineRule="auto"/>
        <w:rPr>
          <w:rFonts w:ascii="Times" w:hAnsi="Times"/>
          <w:sz w:val="22"/>
          <w:szCs w:val="22"/>
        </w:rPr>
      </w:pPr>
      <w:r w:rsidRPr="009C41BF">
        <w:rPr>
          <w:rFonts w:ascii="Times" w:hAnsi="Times"/>
          <w:b/>
          <w:sz w:val="22"/>
          <w:szCs w:val="22"/>
        </w:rPr>
        <w:t>Author Contributions</w:t>
      </w:r>
    </w:p>
    <w:p w14:paraId="2B383D35" w14:textId="120B52AE" w:rsidR="00AC57C7" w:rsidRPr="00A7145A" w:rsidRDefault="00AC57C7" w:rsidP="007042B1">
      <w:pPr>
        <w:spacing w:after="120" w:line="480" w:lineRule="auto"/>
        <w:rPr>
          <w:rFonts w:ascii="Times" w:hAnsi="Times"/>
          <w:sz w:val="22"/>
          <w:szCs w:val="22"/>
        </w:rPr>
      </w:pPr>
      <w:r w:rsidRPr="004E262E">
        <w:rPr>
          <w:rFonts w:ascii="Times" w:hAnsi="Times"/>
          <w:sz w:val="22"/>
          <w:szCs w:val="22"/>
        </w:rPr>
        <w:t>KDC and QY planned the experiments. QY purified PCH-2 and determined its crystal structure, and performed all biochemical assays. SR performed yeast two-hybrid assays. TS purified proteins to support biochemical assays. AM and JAS performed EM data collecti</w:t>
      </w:r>
      <w:r w:rsidRPr="00A7145A">
        <w:rPr>
          <w:rFonts w:ascii="Times" w:hAnsi="Times"/>
          <w:sz w:val="22"/>
          <w:szCs w:val="22"/>
        </w:rPr>
        <w:t>on, and AM and KDC analyzed EM data. KDC wrote the manuscript.</w:t>
      </w:r>
    </w:p>
    <w:p w14:paraId="2790E209" w14:textId="77777777" w:rsidR="00AC57C7" w:rsidRPr="00A7145A" w:rsidRDefault="00AC57C7" w:rsidP="007042B1">
      <w:pPr>
        <w:spacing w:after="120" w:line="480" w:lineRule="auto"/>
        <w:rPr>
          <w:rFonts w:ascii="Times" w:hAnsi="Times"/>
          <w:b/>
          <w:sz w:val="22"/>
          <w:szCs w:val="22"/>
        </w:rPr>
      </w:pPr>
      <w:r w:rsidRPr="00A7145A">
        <w:rPr>
          <w:rFonts w:ascii="Times" w:hAnsi="Times"/>
          <w:b/>
          <w:sz w:val="22"/>
          <w:szCs w:val="22"/>
        </w:rPr>
        <w:t>Acknowledgements</w:t>
      </w:r>
    </w:p>
    <w:p w14:paraId="7C3C4D8E" w14:textId="4C973288" w:rsidR="00AC57C7" w:rsidRPr="00A7145A" w:rsidRDefault="00AC57C7" w:rsidP="007042B1">
      <w:pPr>
        <w:spacing w:after="120" w:line="480" w:lineRule="auto"/>
        <w:rPr>
          <w:rFonts w:ascii="Times" w:hAnsi="Times"/>
          <w:sz w:val="22"/>
          <w:szCs w:val="22"/>
        </w:rPr>
      </w:pPr>
      <w:r w:rsidRPr="00A7145A">
        <w:rPr>
          <w:rFonts w:ascii="Times" w:hAnsi="Times"/>
          <w:sz w:val="22"/>
          <w:szCs w:val="22"/>
        </w:rPr>
        <w:t>We thank D. Cleveland, A. Desai, J. Han,</w:t>
      </w:r>
      <w:r w:rsidR="00105619" w:rsidRPr="00A7145A">
        <w:rPr>
          <w:rFonts w:ascii="Times" w:hAnsi="Times"/>
          <w:sz w:val="22"/>
          <w:szCs w:val="22"/>
        </w:rPr>
        <w:t xml:space="preserve"> A. Shiau,</w:t>
      </w:r>
      <w:r w:rsidRPr="00A7145A">
        <w:rPr>
          <w:rFonts w:ascii="Times" w:hAnsi="Times"/>
          <w:sz w:val="22"/>
          <w:szCs w:val="22"/>
        </w:rPr>
        <w:t xml:space="preserve"> and members of the Corbett lab for helpful discussions. We thank APS NE-CAT (supported by NIH GM103403) and SSRL (supported by the </w:t>
      </w:r>
      <w:r w:rsidRPr="00A7145A">
        <w:rPr>
          <w:rFonts w:ascii="Times" w:hAnsi="Times"/>
          <w:iCs/>
          <w:sz w:val="22"/>
          <w:szCs w:val="22"/>
        </w:rPr>
        <w:t>DOE Office of Biological and Environmental Research</w:t>
      </w:r>
      <w:r w:rsidRPr="00A7145A">
        <w:rPr>
          <w:rFonts w:ascii="Times" w:hAnsi="Times"/>
          <w:sz w:val="22"/>
          <w:szCs w:val="22"/>
        </w:rPr>
        <w:t xml:space="preserve"> and NIH </w:t>
      </w:r>
      <w:r w:rsidRPr="00A7145A">
        <w:rPr>
          <w:rFonts w:ascii="Times" w:hAnsi="Times"/>
          <w:iCs/>
          <w:sz w:val="22"/>
          <w:szCs w:val="22"/>
        </w:rPr>
        <w:t>P41GM103393)</w:t>
      </w:r>
      <w:r w:rsidRPr="00A7145A">
        <w:rPr>
          <w:rFonts w:ascii="Times" w:hAnsi="Times"/>
          <w:sz w:val="22"/>
          <w:szCs w:val="22"/>
        </w:rPr>
        <w:t xml:space="preserve"> staff for assistance with x-ray data collection, B. Carragher, C. Potter, J. Al-Bassam and D. Lyumkis for assistance with EM data processing, S. Dallakyen and A. Herold for technical support, and J. Anzola for assistance with ATPase assays. EM data collection and analysis was performed with the help of The National Resource for Automated Molecular Microscopy, which is supported by the National Institutes of Health (GM103310). KDC acknowledges support from the Ludwig Institute for Cancer Research, the Sidney Kimmel Foundation Kimmel Scholars program, The March of Dimes Foundation (Research Grant FY14-251), and the National Institutes of Health (R01GM104141).</w:t>
      </w:r>
    </w:p>
    <w:p w14:paraId="30783C12" w14:textId="77777777" w:rsidR="00AC57C7" w:rsidRPr="00A7145A" w:rsidRDefault="00AC57C7" w:rsidP="00443BA3">
      <w:pPr>
        <w:spacing w:after="120" w:line="276" w:lineRule="auto"/>
        <w:rPr>
          <w:rFonts w:ascii="Times" w:hAnsi="Times"/>
          <w:sz w:val="22"/>
          <w:szCs w:val="22"/>
        </w:rPr>
      </w:pPr>
      <w:r w:rsidRPr="00A7145A">
        <w:rPr>
          <w:rFonts w:ascii="Times" w:hAnsi="Times"/>
          <w:sz w:val="22"/>
          <w:szCs w:val="22"/>
        </w:rPr>
        <w:br w:type="page"/>
      </w:r>
    </w:p>
    <w:p w14:paraId="56FCB284" w14:textId="32B1940B" w:rsidR="00443BA3" w:rsidRPr="00A7145A" w:rsidRDefault="00443BA3" w:rsidP="00E207E0">
      <w:pPr>
        <w:spacing w:after="120" w:line="276" w:lineRule="auto"/>
        <w:jc w:val="center"/>
        <w:rPr>
          <w:rFonts w:ascii="Times" w:hAnsi="Times"/>
          <w:b/>
          <w:sz w:val="22"/>
          <w:szCs w:val="22"/>
        </w:rPr>
      </w:pPr>
    </w:p>
    <w:p w14:paraId="2E158F80" w14:textId="77777777" w:rsidR="00E207E0" w:rsidRPr="00A7145A" w:rsidRDefault="00DA6349">
      <w:pPr>
        <w:spacing w:after="120" w:line="480" w:lineRule="auto"/>
        <w:rPr>
          <w:rFonts w:ascii="Times" w:hAnsi="Times" w:cs="Times New Roman"/>
          <w:b/>
          <w:sz w:val="22"/>
          <w:szCs w:val="22"/>
        </w:rPr>
        <w:pPrChange w:id="1180" w:author="Kevin Corbett" w:date="2015-04-01T08:10:00Z">
          <w:pPr>
            <w:spacing w:after="120" w:line="276" w:lineRule="auto"/>
          </w:pPr>
        </w:pPrChange>
      </w:pPr>
      <w:r w:rsidRPr="00A7145A">
        <w:rPr>
          <w:rFonts w:ascii="Times" w:hAnsi="Times" w:cs="Times New Roman"/>
          <w:b/>
          <w:sz w:val="22"/>
          <w:szCs w:val="22"/>
        </w:rPr>
        <w:t>Figure 1.</w:t>
      </w:r>
    </w:p>
    <w:p w14:paraId="2D279877" w14:textId="6C921115" w:rsidR="00DA6349" w:rsidRPr="00C96FDF" w:rsidRDefault="00DA6349">
      <w:pPr>
        <w:spacing w:after="120" w:line="480" w:lineRule="auto"/>
        <w:rPr>
          <w:ins w:id="1181" w:author="Kevin Corbett" w:date="2015-03-31T21:55:00Z"/>
          <w:rFonts w:ascii="Times" w:hAnsi="Times" w:cs="Times New Roman"/>
          <w:b/>
          <w:sz w:val="22"/>
          <w:szCs w:val="22"/>
        </w:rPr>
        <w:pPrChange w:id="1182" w:author="Kevin Corbett" w:date="2015-04-01T08:10:00Z">
          <w:pPr>
            <w:spacing w:after="120" w:line="276" w:lineRule="auto"/>
          </w:pPr>
        </w:pPrChange>
      </w:pPr>
      <w:del w:id="1183" w:author="Kevin Corbett" w:date="2015-03-31T21:56:00Z">
        <w:r w:rsidRPr="00A7145A" w:rsidDel="000F3FCD">
          <w:rPr>
            <w:rFonts w:ascii="Times" w:hAnsi="Times" w:cs="Times New Roman"/>
            <w:b/>
            <w:i/>
            <w:sz w:val="22"/>
            <w:szCs w:val="22"/>
          </w:rPr>
          <w:delText>C. elegans</w:delText>
        </w:r>
        <w:r w:rsidRPr="00A7145A" w:rsidDel="000F3FCD">
          <w:rPr>
            <w:rFonts w:ascii="Times" w:hAnsi="Times" w:cs="Times New Roman"/>
            <w:b/>
            <w:sz w:val="22"/>
            <w:szCs w:val="22"/>
          </w:rPr>
          <w:delText xml:space="preserve"> </w:delText>
        </w:r>
      </w:del>
      <w:r w:rsidRPr="00A7145A">
        <w:rPr>
          <w:rFonts w:ascii="Times" w:hAnsi="Times" w:cs="Times New Roman"/>
          <w:b/>
          <w:sz w:val="22"/>
          <w:szCs w:val="22"/>
        </w:rPr>
        <w:t>PCH-2</w:t>
      </w:r>
      <w:ins w:id="1184" w:author="Kevin Corbett" w:date="2015-03-31T21:56:00Z">
        <w:r w:rsidR="000F3FCD" w:rsidRPr="00A7145A">
          <w:rPr>
            <w:rFonts w:ascii="Times" w:hAnsi="Times" w:cs="Times New Roman"/>
            <w:b/>
            <w:sz w:val="22"/>
            <w:szCs w:val="22"/>
          </w:rPr>
          <w:t>/TRIP13</w:t>
        </w:r>
      </w:ins>
      <w:r w:rsidRPr="00A7145A">
        <w:rPr>
          <w:rFonts w:ascii="Times" w:hAnsi="Times" w:cs="Times New Roman"/>
          <w:b/>
          <w:sz w:val="22"/>
          <w:szCs w:val="22"/>
        </w:rPr>
        <w:t xml:space="preserve"> </w:t>
      </w:r>
      <w:del w:id="1185" w:author="Kevin Corbett" w:date="2015-03-31T21:56:00Z">
        <w:r w:rsidRPr="00A7145A" w:rsidDel="000F3FCD">
          <w:rPr>
            <w:rFonts w:ascii="Times" w:hAnsi="Times" w:cs="Times New Roman"/>
            <w:b/>
            <w:sz w:val="22"/>
            <w:szCs w:val="22"/>
          </w:rPr>
          <w:delText xml:space="preserve">is a hexameric ATPase related </w:delText>
        </w:r>
      </w:del>
      <w:del w:id="1186" w:author="Kevin Corbett" w:date="2015-03-31T21:57:00Z">
        <w:r w:rsidRPr="00A7145A" w:rsidDel="000F3FCD">
          <w:rPr>
            <w:rFonts w:ascii="Times" w:hAnsi="Times" w:cs="Times New Roman"/>
            <w:b/>
            <w:sz w:val="22"/>
            <w:szCs w:val="22"/>
          </w:rPr>
          <w:delText>to</w:delText>
        </w:r>
      </w:del>
      <w:ins w:id="1187" w:author="Kevin Corbett" w:date="2015-03-31T21:57:00Z">
        <w:r w:rsidR="000F3FCD" w:rsidRPr="00A7145A">
          <w:rPr>
            <w:rFonts w:ascii="Times" w:hAnsi="Times" w:cs="Times New Roman"/>
            <w:b/>
            <w:sz w:val="22"/>
            <w:szCs w:val="22"/>
          </w:rPr>
          <w:t>is a distinct class of</w:t>
        </w:r>
      </w:ins>
      <w:r w:rsidRPr="00A7145A">
        <w:rPr>
          <w:rFonts w:ascii="Times" w:hAnsi="Times" w:cs="Times New Roman"/>
          <w:b/>
          <w:sz w:val="22"/>
          <w:szCs w:val="22"/>
        </w:rPr>
        <w:t xml:space="preserve"> </w:t>
      </w:r>
      <w:ins w:id="1188" w:author="Kevin Corbett" w:date="2015-04-13T09:30:00Z">
        <w:r w:rsidR="00E875E5">
          <w:rPr>
            <w:rFonts w:ascii="Times" w:hAnsi="Times" w:cs="Times New Roman"/>
            <w:b/>
            <w:sz w:val="22"/>
            <w:szCs w:val="22"/>
          </w:rPr>
          <w:t xml:space="preserve">hexmeric </w:t>
        </w:r>
      </w:ins>
      <w:r w:rsidRPr="00A7145A">
        <w:rPr>
          <w:rFonts w:ascii="Times" w:hAnsi="Times" w:cs="Times New Roman"/>
          <w:b/>
          <w:sz w:val="22"/>
          <w:szCs w:val="22"/>
        </w:rPr>
        <w:t xml:space="preserve">AAA+ </w:t>
      </w:r>
      <w:del w:id="1189" w:author="Kevin Corbett" w:date="2015-03-31T21:56:00Z">
        <w:r w:rsidRPr="00A7145A" w:rsidDel="000F3FCD">
          <w:rPr>
            <w:rFonts w:ascii="Times" w:hAnsi="Times" w:cs="Times New Roman"/>
            <w:b/>
            <w:sz w:val="22"/>
            <w:szCs w:val="22"/>
          </w:rPr>
          <w:delText>protein remodelers</w:delText>
        </w:r>
      </w:del>
      <w:ins w:id="1190" w:author="Kevin Corbett" w:date="2015-03-31T21:56:00Z">
        <w:r w:rsidR="000F3FCD" w:rsidRPr="00A7145A">
          <w:rPr>
            <w:rFonts w:ascii="Times" w:hAnsi="Times" w:cs="Times New Roman"/>
            <w:b/>
            <w:sz w:val="22"/>
            <w:szCs w:val="22"/>
          </w:rPr>
          <w:t>ATPase</w:t>
        </w:r>
      </w:ins>
      <w:ins w:id="1191" w:author="Kevin Corbett" w:date="2015-04-04T13:11:00Z">
        <w:r w:rsidR="00565CB2">
          <w:rPr>
            <w:rFonts w:ascii="Times" w:hAnsi="Times" w:cs="Times New Roman"/>
            <w:b/>
            <w:sz w:val="22"/>
            <w:szCs w:val="22"/>
          </w:rPr>
          <w:t>.</w:t>
        </w:r>
      </w:ins>
    </w:p>
    <w:p w14:paraId="4EF5FAE5" w14:textId="0588BA7B" w:rsidR="000F3FCD" w:rsidRPr="00A7145A" w:rsidDel="000F3FCD" w:rsidRDefault="000F3FCD">
      <w:pPr>
        <w:spacing w:after="120" w:line="480" w:lineRule="auto"/>
        <w:rPr>
          <w:del w:id="1192" w:author="Kevin Corbett" w:date="2015-03-31T22:00:00Z"/>
          <w:rFonts w:ascii="Times" w:hAnsi="Times" w:cs="Times New Roman"/>
          <w:sz w:val="22"/>
          <w:szCs w:val="22"/>
        </w:rPr>
        <w:pPrChange w:id="1193" w:author="Kevin Corbett" w:date="2015-04-01T08:10:00Z">
          <w:pPr>
            <w:spacing w:after="120" w:line="276" w:lineRule="auto"/>
          </w:pPr>
        </w:pPrChange>
      </w:pPr>
      <w:moveToRangeStart w:id="1194" w:author="Kevin Corbett" w:date="2015-03-31T21:57:00Z" w:name="move289458398"/>
      <w:moveTo w:id="1195" w:author="Kevin Corbett" w:date="2015-03-31T21:57:00Z">
        <w:r w:rsidRPr="00A7145A">
          <w:rPr>
            <w:rFonts w:ascii="Times" w:hAnsi="Times" w:cs="Times New Roman"/>
            <w:sz w:val="22"/>
            <w:szCs w:val="22"/>
          </w:rPr>
          <w:t xml:space="preserve">(A) Phylogenetic tree of selected AAA+ ATPases, colored by clade </w:t>
        </w:r>
        <w:del w:id="1196" w:author="Kevin Corbett" w:date="2015-04-04T13:11:00Z">
          <w:r w:rsidRPr="00A7145A" w:rsidDel="00565CB2">
            <w:rPr>
              <w:rFonts w:ascii="Times" w:hAnsi="Times" w:cs="Times New Roman"/>
              <w:sz w:val="22"/>
              <w:szCs w:val="22"/>
            </w:rPr>
            <w:delText xml:space="preserve">as outlined in ref. </w:delText>
          </w:r>
        </w:del>
      </w:moveTo>
      <w:r w:rsidR="00A3560F"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17FDB2EF-5D4C-4389-99C7-FDBD19096C36&lt;/uuid&gt;&lt;priority&gt;80&lt;/priority&gt;&lt;publications&gt;&lt;publication&gt;&lt;uuid&gt;DCF6DBD7-FCE5-41A0-8AD8-A37D8E26A41A&lt;/uuid&gt;&lt;volume&gt;35&lt;/volume&gt;&lt;doi&gt;10.1146/annurev.biophys.35.040405.101933&lt;/doi&gt;&lt;startpage&gt;93&lt;/startpage&gt;&lt;publication_date&gt;99200606001200000000220000&lt;/publication_date&gt;&lt;url&gt;http://www.annualreviews.org/doi/abs/10.1146/annurev.biophys.35.040405.101933&lt;/url&gt;&lt;citekey&gt;Erzberger:2006p1739&lt;/citekey&gt;&lt;type&gt;400&lt;/type&gt;&lt;title&gt;Evolutionary Relationships and Structural Mechanisms of AAA+ Proteins&lt;/title&gt;&lt;number&gt;1&lt;/number&gt;&lt;subtype&gt;400&lt;/subtype&gt;&lt;endpage&gt;114&lt;/endpage&gt;&lt;bundle&gt;&lt;publication&gt;&lt;title&gt;Annual review of biophysics and biomolecular structure&lt;/title&gt;&lt;type&gt;-100&lt;/type&gt;&lt;subtype&gt;-100&lt;/subtype&gt;&lt;uuid&gt;26124C5B-2CF0-4B44-ACEC-64545CF78CED&lt;/uuid&gt;&lt;/publication&gt;&lt;/bundle&gt;&lt;authors&gt;&lt;author&gt;&lt;firstName&gt;Jan&lt;/firstName&gt;&lt;middleNames&gt;P&lt;/middleNames&gt;&lt;lastName&gt;Erzberger&lt;/lastName&gt;&lt;/author&gt;&lt;author&gt;&lt;firstName&gt;J&lt;/firstName&gt;&lt;middleNames&gt;M&lt;/middleNames&gt;&lt;lastName&gt;Berger&lt;/lastName&gt;&lt;/author&gt;&lt;/authors&gt;&lt;/publication&gt;&lt;/publications&gt;&lt;cites&gt;&lt;/cites&gt;&lt;/citation&gt;</w:instrText>
      </w:r>
      <w:r w:rsidR="00A3560F" w:rsidRPr="009C41BF">
        <w:rPr>
          <w:rFonts w:ascii="Times" w:hAnsi="Times" w:cs="Times"/>
          <w:sz w:val="22"/>
          <w:szCs w:val="22"/>
          <w:rPrChange w:id="1197" w:author="Kevin Corbett" w:date="2015-04-04T11:23:00Z">
            <w:rPr>
              <w:rFonts w:ascii="Times" w:hAnsi="Times" w:cs="Times"/>
              <w:sz w:val="22"/>
              <w:szCs w:val="22"/>
            </w:rPr>
          </w:rPrChange>
        </w:rPr>
        <w:fldChar w:fldCharType="separate"/>
      </w:r>
      <w:r w:rsidR="00A3560F" w:rsidRPr="009C41BF">
        <w:rPr>
          <w:rFonts w:ascii="Times" w:hAnsi="Times" w:cs="Times"/>
          <w:sz w:val="22"/>
          <w:szCs w:val="22"/>
        </w:rPr>
        <w:t>(Erzberger and Berger, 2006)</w:t>
      </w:r>
      <w:r w:rsidR="00A3560F" w:rsidRPr="009C41BF">
        <w:rPr>
          <w:rFonts w:ascii="Times" w:hAnsi="Times" w:cs="Times"/>
          <w:sz w:val="22"/>
          <w:szCs w:val="22"/>
        </w:rPr>
        <w:fldChar w:fldCharType="end"/>
      </w:r>
      <w:moveTo w:id="1198" w:author="Kevin Corbett" w:date="2015-03-31T21:57:00Z">
        <w:r w:rsidRPr="00A7145A">
          <w:rPr>
            <w:rFonts w:ascii="Times" w:hAnsi="Times" w:cs="Times New Roman"/>
            <w:sz w:val="22"/>
            <w:szCs w:val="22"/>
          </w:rPr>
          <w:t xml:space="preserve">. </w:t>
        </w:r>
        <w:del w:id="1199" w:author="Kevin Corbett" w:date="2015-04-01T08:08:00Z">
          <w:r w:rsidRPr="009C41BF" w:rsidDel="00AF5E05">
            <w:rPr>
              <w:rFonts w:ascii="Times" w:hAnsi="Times" w:cs="Times New Roman"/>
              <w:sz w:val="22"/>
              <w:szCs w:val="22"/>
            </w:rPr>
            <w:delText xml:space="preserve">Isolated AAA+ regions (large plus small domains, D1 domain for p97/Cdc48 and NSF) were aligned with MAFFT (Katoh and Standley, 2013), a phylogenetic tree was constructed in JalView (Waterhouse et al., 2009), and the tree was visualized with Dendroscope (Huson and Scornavacca, 2012). </w:delText>
          </w:r>
        </w:del>
        <w:r w:rsidRPr="009C41BF">
          <w:rPr>
            <w:rFonts w:ascii="Times" w:hAnsi="Times" w:cs="Times New Roman"/>
            <w:sz w:val="22"/>
            <w:szCs w:val="22"/>
          </w:rPr>
          <w:t xml:space="preserve">(B) Conserved </w:t>
        </w:r>
      </w:moveTo>
      <w:ins w:id="1200" w:author="Kevin Corbett" w:date="2015-04-13T09:30:00Z">
        <w:r w:rsidR="00E875E5">
          <w:rPr>
            <w:rFonts w:ascii="Times" w:hAnsi="Times" w:cs="Times New Roman"/>
            <w:sz w:val="22"/>
            <w:szCs w:val="22"/>
          </w:rPr>
          <w:t xml:space="preserve">AAA+ </w:t>
        </w:r>
      </w:ins>
      <w:moveTo w:id="1201" w:author="Kevin Corbett" w:date="2015-03-31T21:57:00Z">
        <w:del w:id="1202" w:author="Kevin Corbett" w:date="2015-04-04T13:11:00Z">
          <w:r w:rsidRPr="009C41BF" w:rsidDel="00565CB2">
            <w:rPr>
              <w:rFonts w:ascii="Times" w:hAnsi="Times" w:cs="Times New Roman"/>
              <w:sz w:val="22"/>
              <w:szCs w:val="22"/>
            </w:rPr>
            <w:delText>AAA+</w:delText>
          </w:r>
        </w:del>
      </w:moveTo>
      <w:ins w:id="1203" w:author="Kevin Corbett" w:date="2015-04-04T13:11:00Z">
        <w:r w:rsidR="00565CB2">
          <w:rPr>
            <w:rFonts w:ascii="Times" w:hAnsi="Times" w:cs="Times New Roman"/>
            <w:sz w:val="22"/>
            <w:szCs w:val="22"/>
          </w:rPr>
          <w:t>sequence</w:t>
        </w:r>
      </w:ins>
      <w:moveTo w:id="1204" w:author="Kevin Corbett" w:date="2015-03-31T21:57:00Z">
        <w:r w:rsidRPr="009C41BF">
          <w:rPr>
            <w:rFonts w:ascii="Times" w:hAnsi="Times" w:cs="Times New Roman"/>
            <w:sz w:val="22"/>
            <w:szCs w:val="22"/>
          </w:rPr>
          <w:t xml:space="preserve"> motifs in Pch2/TRIP13, the “classic remodelers”, and </w:t>
        </w:r>
        <w:r w:rsidRPr="004E262E">
          <w:rPr>
            <w:rFonts w:ascii="Times" w:hAnsi="Times" w:cs="Times New Roman"/>
            <w:i/>
            <w:sz w:val="22"/>
            <w:szCs w:val="22"/>
          </w:rPr>
          <w:t>E. coli</w:t>
        </w:r>
        <w:r w:rsidRPr="004E262E">
          <w:rPr>
            <w:rFonts w:ascii="Times" w:hAnsi="Times" w:cs="Times New Roman"/>
            <w:sz w:val="22"/>
            <w:szCs w:val="22"/>
          </w:rPr>
          <w:t xml:space="preserve"> ClpX. Pch2/TRIP13 and ClpX lack the first of two conserved arginine residues in t</w:t>
        </w:r>
        <w:r w:rsidRPr="00C96FDF">
          <w:rPr>
            <w:rFonts w:ascii="Times" w:hAnsi="Times" w:cs="Times New Roman"/>
            <w:sz w:val="22"/>
            <w:szCs w:val="22"/>
          </w:rPr>
          <w:t>he Arg finger region (yellow), and possess a Sensor 2 arginine (R385, red), which the classic remodelers lack.</w:t>
        </w:r>
      </w:moveTo>
      <w:ins w:id="1205" w:author="Kevin Corbett" w:date="2015-03-31T22:00:00Z">
        <w:r w:rsidRPr="00A7145A">
          <w:rPr>
            <w:rFonts w:ascii="Times" w:hAnsi="Times" w:cs="Times New Roman"/>
            <w:sz w:val="22"/>
            <w:szCs w:val="22"/>
          </w:rPr>
          <w:t xml:space="preserve"> </w:t>
        </w:r>
      </w:ins>
    </w:p>
    <w:p w14:paraId="3EC7584A" w14:textId="32980FF8" w:rsidR="000F3FCD" w:rsidRPr="009C41BF" w:rsidRDefault="000F3FCD">
      <w:pPr>
        <w:spacing w:after="120" w:line="480" w:lineRule="auto"/>
        <w:rPr>
          <w:ins w:id="1206" w:author="Kevin Corbett" w:date="2015-03-31T22:00:00Z"/>
          <w:rFonts w:ascii="Times" w:hAnsi="Times" w:cs="Times New Roman"/>
          <w:sz w:val="22"/>
          <w:szCs w:val="22"/>
        </w:rPr>
        <w:pPrChange w:id="1207" w:author="Kevin Corbett" w:date="2015-04-01T08:10:00Z">
          <w:pPr>
            <w:spacing w:after="120" w:line="276" w:lineRule="auto"/>
          </w:pPr>
        </w:pPrChange>
      </w:pPr>
      <w:moveToRangeStart w:id="1208" w:author="Kevin Corbett" w:date="2015-03-31T21:58:00Z" w:name="move289458432"/>
      <w:moveToRangeEnd w:id="1194"/>
      <w:moveTo w:id="1209" w:author="Kevin Corbett" w:date="2015-03-31T21:58:00Z">
        <w:r w:rsidRPr="00A7145A">
          <w:rPr>
            <w:rFonts w:ascii="Times" w:hAnsi="Times" w:cs="Times New Roman"/>
            <w:sz w:val="22"/>
            <w:szCs w:val="22"/>
          </w:rPr>
          <w:t>(</w:t>
        </w:r>
      </w:moveTo>
      <w:ins w:id="1210" w:author="Kevin Corbett" w:date="2015-03-31T21:58:00Z">
        <w:r w:rsidRPr="00A7145A">
          <w:rPr>
            <w:rFonts w:ascii="Times" w:hAnsi="Times" w:cs="Times New Roman"/>
            <w:sz w:val="22"/>
            <w:szCs w:val="22"/>
          </w:rPr>
          <w:t>C</w:t>
        </w:r>
      </w:ins>
      <w:moveTo w:id="1211" w:author="Kevin Corbett" w:date="2015-03-31T21:58:00Z">
        <w:del w:id="1212" w:author="Kevin Corbett" w:date="2015-03-31T21:58:00Z">
          <w:r w:rsidRPr="00A7145A" w:rsidDel="000F3FCD">
            <w:rPr>
              <w:rFonts w:ascii="Times" w:hAnsi="Times" w:cs="Times New Roman"/>
              <w:sz w:val="22"/>
              <w:szCs w:val="22"/>
            </w:rPr>
            <w:delText>B</w:delText>
          </w:r>
        </w:del>
        <w:r w:rsidRPr="00A7145A">
          <w:rPr>
            <w:rFonts w:ascii="Times" w:hAnsi="Times" w:cs="Times New Roman"/>
            <w:sz w:val="22"/>
            <w:szCs w:val="22"/>
          </w:rPr>
          <w:t xml:space="preserve">) Size-exclusion chromatography coupled to multi-angle light scattering (SEC-MALS) </w:t>
        </w:r>
        <w:del w:id="1213" w:author="Kevin Corbett" w:date="2015-03-31T21:58:00Z">
          <w:r w:rsidRPr="00A7145A" w:rsidDel="000F3FCD">
            <w:rPr>
              <w:rFonts w:ascii="Times" w:hAnsi="Times" w:cs="Times New Roman"/>
              <w:sz w:val="22"/>
              <w:szCs w:val="22"/>
            </w:rPr>
            <w:delText>data</w:delText>
          </w:r>
        </w:del>
      </w:moveTo>
      <w:ins w:id="1214" w:author="Kevin Corbett" w:date="2015-03-31T21:58:00Z">
        <w:r w:rsidRPr="00A7145A">
          <w:rPr>
            <w:rFonts w:ascii="Times" w:hAnsi="Times" w:cs="Times New Roman"/>
            <w:sz w:val="22"/>
            <w:szCs w:val="22"/>
          </w:rPr>
          <w:t>analysis</w:t>
        </w:r>
      </w:ins>
      <w:moveTo w:id="1215" w:author="Kevin Corbett" w:date="2015-03-31T21:58:00Z">
        <w:r w:rsidRPr="00A7145A">
          <w:rPr>
            <w:rFonts w:ascii="Times" w:hAnsi="Times" w:cs="Times New Roman"/>
            <w:sz w:val="22"/>
            <w:szCs w:val="22"/>
          </w:rPr>
          <w:t xml:space="preserve"> </w:t>
        </w:r>
        <w:del w:id="1216" w:author="Kevin Corbett" w:date="2015-03-31T21:58:00Z">
          <w:r w:rsidRPr="00A7145A" w:rsidDel="000F3FCD">
            <w:rPr>
              <w:rFonts w:ascii="Times" w:hAnsi="Times" w:cs="Times New Roman"/>
              <w:sz w:val="22"/>
              <w:szCs w:val="22"/>
            </w:rPr>
            <w:delText>for</w:delText>
          </w:r>
        </w:del>
      </w:moveTo>
      <w:ins w:id="1217" w:author="Kevin Corbett" w:date="2015-03-31T21:58:00Z">
        <w:r w:rsidRPr="00A7145A">
          <w:rPr>
            <w:rFonts w:ascii="Times" w:hAnsi="Times" w:cs="Times New Roman"/>
            <w:sz w:val="22"/>
            <w:szCs w:val="22"/>
          </w:rPr>
          <w:t>of</w:t>
        </w:r>
      </w:ins>
      <w:moveTo w:id="1218" w:author="Kevin Corbett" w:date="2015-03-31T21:58:00Z">
        <w:r w:rsidRPr="00A7145A">
          <w:rPr>
            <w:rFonts w:ascii="Times" w:hAnsi="Times" w:cs="Times New Roman"/>
            <w:sz w:val="22"/>
            <w:szCs w:val="22"/>
          </w:rPr>
          <w:t xml:space="preserve"> </w:t>
        </w:r>
        <w:r w:rsidRPr="00A7145A">
          <w:rPr>
            <w:rFonts w:ascii="Times" w:hAnsi="Times" w:cs="Times New Roman"/>
            <w:i/>
            <w:sz w:val="22"/>
            <w:szCs w:val="22"/>
          </w:rPr>
          <w:t>C. elegans</w:t>
        </w:r>
        <w:r w:rsidRPr="00A7145A">
          <w:rPr>
            <w:rFonts w:ascii="Times" w:hAnsi="Times" w:cs="Times New Roman"/>
            <w:sz w:val="22"/>
            <w:szCs w:val="22"/>
          </w:rPr>
          <w:t xml:space="preserve"> PCH-2 in the absence of nucleotides. Hexamer molecular weight = 288.1 kDa; measured molecular weight = 252 kDa (red line). </w:t>
        </w:r>
        <w:del w:id="1219" w:author="Kevin Corbett" w:date="2015-03-31T22:00:00Z">
          <w:r w:rsidRPr="00A7145A" w:rsidDel="000F3FCD">
            <w:rPr>
              <w:rFonts w:ascii="Times" w:hAnsi="Times" w:cs="Times New Roman"/>
              <w:sz w:val="22"/>
              <w:szCs w:val="22"/>
            </w:rPr>
            <w:delText xml:space="preserve">For similar analysis of </w:delText>
          </w:r>
          <w:r w:rsidRPr="00A7145A" w:rsidDel="000F3FCD">
            <w:rPr>
              <w:rFonts w:ascii="Times" w:hAnsi="Times" w:cs="Times New Roman"/>
              <w:i/>
              <w:sz w:val="22"/>
              <w:szCs w:val="22"/>
            </w:rPr>
            <w:delText>M. musculus</w:delText>
          </w:r>
          <w:r w:rsidRPr="00A7145A" w:rsidDel="000F3FCD">
            <w:rPr>
              <w:rFonts w:ascii="Times" w:hAnsi="Times" w:cs="Times New Roman"/>
              <w:sz w:val="22"/>
              <w:szCs w:val="22"/>
            </w:rPr>
            <w:delText xml:space="preserve"> TRIP13, see </w:delText>
          </w:r>
          <w:r w:rsidRPr="00A7145A" w:rsidDel="000F3FCD">
            <w:rPr>
              <w:rFonts w:ascii="Times" w:hAnsi="Times" w:cs="Times New Roman"/>
              <w:b/>
              <w:sz w:val="22"/>
              <w:szCs w:val="22"/>
              <w:rPrChange w:id="1220" w:author="Kevin Corbett" w:date="2015-04-04T11:23:00Z">
                <w:rPr>
                  <w:rFonts w:ascii="Times" w:hAnsi="Times" w:cs="Times New Roman"/>
                  <w:b/>
                  <w:color w:val="0000FF"/>
                  <w:sz w:val="22"/>
                  <w:szCs w:val="22"/>
                </w:rPr>
              </w:rPrChange>
            </w:rPr>
            <w:delText>Figure 1-figure supplement 2A</w:delText>
          </w:r>
          <w:r w:rsidRPr="00A7145A" w:rsidDel="000F3FCD">
            <w:rPr>
              <w:rFonts w:ascii="Times" w:hAnsi="Times" w:cs="Times New Roman"/>
              <w:sz w:val="22"/>
              <w:szCs w:val="22"/>
            </w:rPr>
            <w:delText>.</w:delText>
          </w:r>
        </w:del>
      </w:moveTo>
      <w:moveToRangeStart w:id="1221" w:author="Kevin Corbett" w:date="2015-03-31T21:55:00Z" w:name="move289458287"/>
      <w:moveToRangeEnd w:id="1208"/>
      <w:moveTo w:id="1222" w:author="Kevin Corbett" w:date="2015-03-31T21:55:00Z">
        <w:r w:rsidRPr="009C41BF">
          <w:rPr>
            <w:rFonts w:ascii="Times" w:hAnsi="Times" w:cs="Times New Roman"/>
            <w:sz w:val="22"/>
            <w:szCs w:val="22"/>
          </w:rPr>
          <w:t>(</w:t>
        </w:r>
      </w:moveTo>
      <w:ins w:id="1223" w:author="Kevin Corbett" w:date="2015-03-31T21:58:00Z">
        <w:r w:rsidRPr="009C41BF">
          <w:rPr>
            <w:rFonts w:ascii="Times" w:hAnsi="Times" w:cs="Times New Roman"/>
            <w:sz w:val="22"/>
            <w:szCs w:val="22"/>
          </w:rPr>
          <w:t>D</w:t>
        </w:r>
      </w:ins>
      <w:moveTo w:id="1224" w:author="Kevin Corbett" w:date="2015-03-31T21:55:00Z">
        <w:del w:id="1225" w:author="Kevin Corbett" w:date="2015-03-31T21:58:00Z">
          <w:r w:rsidRPr="009C41BF" w:rsidDel="000F3FCD">
            <w:rPr>
              <w:rFonts w:ascii="Times" w:hAnsi="Times" w:cs="Times New Roman"/>
              <w:sz w:val="22"/>
              <w:szCs w:val="22"/>
            </w:rPr>
            <w:delText>A</w:delText>
          </w:r>
        </w:del>
        <w:r w:rsidRPr="004E262E">
          <w:rPr>
            <w:rFonts w:ascii="Times" w:hAnsi="Times" w:cs="Times New Roman"/>
            <w:sz w:val="22"/>
            <w:szCs w:val="22"/>
          </w:rPr>
          <w:t xml:space="preserve">) </w:t>
        </w:r>
        <w:del w:id="1226" w:author="Kevin Corbett" w:date="2015-03-31T21:58:00Z">
          <w:r w:rsidRPr="004E262E" w:rsidDel="000F3FCD">
            <w:rPr>
              <w:rFonts w:ascii="Times" w:hAnsi="Times" w:cs="Times New Roman"/>
              <w:sz w:val="22"/>
              <w:szCs w:val="22"/>
            </w:rPr>
            <w:delText xml:space="preserve">Size-exclusion chromatography coupled to multi-angle light scattering </w:delText>
          </w:r>
        </w:del>
        <w:del w:id="1227" w:author="Kevin Corbett" w:date="2015-04-01T08:11:00Z">
          <w:r w:rsidRPr="004E262E" w:rsidDel="00AF5E05">
            <w:rPr>
              <w:rFonts w:ascii="Times" w:hAnsi="Times" w:cs="Times New Roman"/>
              <w:sz w:val="22"/>
              <w:szCs w:val="22"/>
            </w:rPr>
            <w:delText>(</w:delText>
          </w:r>
        </w:del>
        <w:r w:rsidRPr="00C627A7">
          <w:rPr>
            <w:rFonts w:ascii="Times" w:hAnsi="Times" w:cs="Times New Roman"/>
            <w:sz w:val="22"/>
            <w:szCs w:val="22"/>
          </w:rPr>
          <w:t>SEC-MAL</w:t>
        </w:r>
        <w:r w:rsidRPr="00C96FDF">
          <w:rPr>
            <w:rFonts w:ascii="Times" w:hAnsi="Times" w:cs="Times New Roman"/>
            <w:sz w:val="22"/>
            <w:szCs w:val="22"/>
          </w:rPr>
          <w:t>S</w:t>
        </w:r>
        <w:del w:id="1228" w:author="Kevin Corbett" w:date="2015-04-01T08:11:00Z">
          <w:r w:rsidRPr="00A7145A" w:rsidDel="00AF5E05">
            <w:rPr>
              <w:rFonts w:ascii="Times" w:hAnsi="Times" w:cs="Times New Roman"/>
              <w:sz w:val="22"/>
              <w:szCs w:val="22"/>
            </w:rPr>
            <w:delText>)</w:delText>
          </w:r>
        </w:del>
        <w:r w:rsidRPr="00A7145A">
          <w:rPr>
            <w:rFonts w:ascii="Times" w:hAnsi="Times" w:cs="Times New Roman"/>
            <w:sz w:val="22"/>
            <w:szCs w:val="22"/>
          </w:rPr>
          <w:t xml:space="preserve"> </w:t>
        </w:r>
        <w:del w:id="1229" w:author="Kevin Corbett" w:date="2015-03-31T21:58:00Z">
          <w:r w:rsidRPr="00A7145A" w:rsidDel="000F3FCD">
            <w:rPr>
              <w:rFonts w:ascii="Times" w:hAnsi="Times" w:cs="Times New Roman"/>
              <w:sz w:val="22"/>
              <w:szCs w:val="22"/>
            </w:rPr>
            <w:delText>data</w:delText>
          </w:r>
        </w:del>
      </w:moveTo>
      <w:ins w:id="1230" w:author="Kevin Corbett" w:date="2015-03-31T21:58:00Z">
        <w:r w:rsidRPr="00A7145A">
          <w:rPr>
            <w:rFonts w:ascii="Times" w:hAnsi="Times" w:cs="Times New Roman"/>
            <w:sz w:val="22"/>
            <w:szCs w:val="22"/>
          </w:rPr>
          <w:t>analysis</w:t>
        </w:r>
      </w:ins>
      <w:moveTo w:id="1231" w:author="Kevin Corbett" w:date="2015-03-31T21:55:00Z">
        <w:r w:rsidRPr="00A7145A">
          <w:rPr>
            <w:rFonts w:ascii="Times" w:hAnsi="Times" w:cs="Times New Roman"/>
            <w:sz w:val="22"/>
            <w:szCs w:val="22"/>
          </w:rPr>
          <w:t xml:space="preserve"> </w:t>
        </w:r>
        <w:del w:id="1232" w:author="Kevin Corbett" w:date="2015-03-31T21:58:00Z">
          <w:r w:rsidRPr="00A7145A" w:rsidDel="000F3FCD">
            <w:rPr>
              <w:rFonts w:ascii="Times" w:hAnsi="Times" w:cs="Times New Roman"/>
              <w:sz w:val="22"/>
              <w:szCs w:val="22"/>
            </w:rPr>
            <w:delText>for</w:delText>
          </w:r>
        </w:del>
      </w:moveTo>
      <w:ins w:id="1233" w:author="Kevin Corbett" w:date="2015-03-31T21:58:00Z">
        <w:r w:rsidRPr="00A7145A">
          <w:rPr>
            <w:rFonts w:ascii="Times" w:hAnsi="Times" w:cs="Times New Roman"/>
            <w:sz w:val="22"/>
            <w:szCs w:val="22"/>
          </w:rPr>
          <w:t>of</w:t>
        </w:r>
      </w:ins>
      <w:moveTo w:id="1234" w:author="Kevin Corbett" w:date="2015-03-31T21:55:00Z">
        <w:r w:rsidRPr="00A7145A">
          <w:rPr>
            <w:rFonts w:ascii="Times" w:hAnsi="Times" w:cs="Times New Roman"/>
            <w:sz w:val="22"/>
            <w:szCs w:val="22"/>
          </w:rPr>
          <w:t xml:space="preserve"> </w:t>
        </w:r>
        <w:r w:rsidRPr="00A7145A">
          <w:rPr>
            <w:rFonts w:ascii="Times" w:hAnsi="Times" w:cs="Times New Roman"/>
            <w:i/>
            <w:sz w:val="22"/>
            <w:szCs w:val="22"/>
          </w:rPr>
          <w:t>M. musculus</w:t>
        </w:r>
        <w:r w:rsidRPr="00A7145A">
          <w:rPr>
            <w:rFonts w:ascii="Times" w:hAnsi="Times" w:cs="Times New Roman"/>
            <w:sz w:val="22"/>
            <w:szCs w:val="22"/>
          </w:rPr>
          <w:t xml:space="preserve"> TRIP13</w:t>
        </w:r>
      </w:moveTo>
      <w:ins w:id="1235" w:author="Kevin Corbett" w:date="2015-04-01T08:13:00Z">
        <w:r w:rsidR="00AF5E05" w:rsidRPr="00A7145A">
          <w:rPr>
            <w:rFonts w:ascii="Times" w:hAnsi="Times" w:cs="Times New Roman"/>
            <w:sz w:val="22"/>
            <w:szCs w:val="22"/>
          </w:rPr>
          <w:t xml:space="preserve"> in the absence of nucleotides</w:t>
        </w:r>
      </w:ins>
      <w:moveTo w:id="1236" w:author="Kevin Corbett" w:date="2015-03-31T21:55:00Z">
        <w:r w:rsidRPr="00A7145A">
          <w:rPr>
            <w:rFonts w:ascii="Times" w:hAnsi="Times" w:cs="Times New Roman"/>
            <w:sz w:val="22"/>
            <w:szCs w:val="22"/>
          </w:rPr>
          <w:t xml:space="preserve">. The wild-type protein (black) adopts a mixture of oligomeric states from monomer to hexamer, consistent with findings from </w:t>
        </w:r>
        <w:r w:rsidRPr="00A7145A">
          <w:rPr>
            <w:rFonts w:ascii="Times" w:hAnsi="Times" w:cs="Times New Roman"/>
            <w:i/>
            <w:sz w:val="22"/>
            <w:szCs w:val="22"/>
          </w:rPr>
          <w:t>S. cerevisiae</w:t>
        </w:r>
        <w:r w:rsidRPr="00A7145A">
          <w:rPr>
            <w:rFonts w:ascii="Times" w:hAnsi="Times" w:cs="Times New Roman"/>
            <w:sz w:val="22"/>
            <w:szCs w:val="22"/>
          </w:rPr>
          <w:t xml:space="preserve"> Pch2 </w:t>
        </w:r>
      </w:moveTo>
      <w:r w:rsidR="00A3560F"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EE799813-E59E-4C78-B4BC-8A9DC882E7DB&lt;/uuid&gt;&lt;priority&gt;81&lt;/priority&gt;&lt;publications&gt;&lt;publication&gt;&lt;uuid&gt;1BB2FA94-0874-424B-8382-79B1700F64CA&lt;/uuid&gt;&lt;volume&gt;111&lt;/volume&gt;&lt;doi&gt;10.1073/pnas.1310755111&lt;/doi&gt;&lt;startpage&gt;E44&lt;/startpage&gt;&lt;publication_date&gt;99201401071200000000222000&lt;/publication_date&gt;&lt;url&gt;http://www.pnas.org/cgi/doi/10.1073/pnas.1310755111&lt;/url&gt;&lt;type&gt;400&lt;/type&gt;&lt;title&gt;Pch2 is a hexameric ring ATPase that remodels the chromosome axis protein Hop1.&lt;/title&gt;&lt;publisher&gt;National Acad Sciences&lt;/publisher&gt;&lt;institution&gt;Molecular Biology and Genetics, Cornell University, Ithaca, NY 14853.&lt;/institution&gt;&lt;number&gt;1&lt;/number&gt;&lt;subtype&gt;400&lt;/subtype&gt;&lt;endpage&gt;53&lt;/endpage&gt;&lt;bundle&gt;&lt;publication&gt;&lt;title&gt;Proceedings of the National Academy of Sciences&lt;/title&gt;&lt;type&gt;-100&lt;/type&gt;&lt;subtype&gt;-100&lt;/subtype&gt;&lt;uuid&gt;3CE6493A-7964-458D-97B9-7AEBEEC30EB0&lt;/uuid&gt;&lt;/publication&gt;&lt;/bundle&gt;&lt;authors&gt;&lt;author&gt;&lt;firstName&gt;Cheng&lt;/firstName&gt;&lt;lastName&gt;Chen&lt;/lastName&gt;&lt;/author&gt;&lt;author&gt;&lt;firstName&gt;Ahmad&lt;/firstName&gt;&lt;lastName&gt;Jomaa&lt;/lastName&gt;&lt;/author&gt;&lt;author&gt;&lt;firstName&gt;Joaquin&lt;/firstName&gt;&lt;lastName&gt;Ortega&lt;/lastName&gt;&lt;/author&gt;&lt;author&gt;&lt;firstName&gt;Eric&lt;/firstName&gt;&lt;middleNames&gt;E&lt;/middleNames&gt;&lt;lastName&gt;Alani&lt;/lastName&gt;&lt;/author&gt;&lt;/authors&gt;&lt;/publication&gt;&lt;/publications&gt;&lt;cites&gt;&lt;/cites&gt;&lt;/citation&gt;</w:instrText>
      </w:r>
      <w:r w:rsidR="00A3560F" w:rsidRPr="009C41BF">
        <w:rPr>
          <w:rFonts w:ascii="Times" w:hAnsi="Times" w:cs="Times"/>
          <w:sz w:val="22"/>
          <w:szCs w:val="22"/>
          <w:rPrChange w:id="1237" w:author="Kevin Corbett" w:date="2015-04-04T11:23:00Z">
            <w:rPr>
              <w:rFonts w:ascii="Times" w:hAnsi="Times" w:cs="Times"/>
              <w:sz w:val="22"/>
              <w:szCs w:val="22"/>
            </w:rPr>
          </w:rPrChange>
        </w:rPr>
        <w:fldChar w:fldCharType="separate"/>
      </w:r>
      <w:r w:rsidR="00A3560F" w:rsidRPr="009C41BF">
        <w:rPr>
          <w:rFonts w:ascii="Times" w:hAnsi="Times" w:cs="Times"/>
          <w:sz w:val="22"/>
          <w:szCs w:val="22"/>
        </w:rPr>
        <w:t>(Chen et al., 2014)</w:t>
      </w:r>
      <w:r w:rsidR="00A3560F" w:rsidRPr="009C41BF">
        <w:rPr>
          <w:rFonts w:ascii="Times" w:hAnsi="Times" w:cs="Times"/>
          <w:sz w:val="22"/>
          <w:szCs w:val="22"/>
        </w:rPr>
        <w:fldChar w:fldCharType="end"/>
      </w:r>
      <w:moveTo w:id="1238" w:author="Kevin Corbett" w:date="2015-03-31T21:55:00Z">
        <w:r w:rsidRPr="00A7145A">
          <w:rPr>
            <w:rFonts w:ascii="Times" w:hAnsi="Times" w:cs="Times New Roman"/>
            <w:sz w:val="22"/>
            <w:szCs w:val="22"/>
          </w:rPr>
          <w:t>. The proportion o</w:t>
        </w:r>
        <w:r w:rsidRPr="009C41BF">
          <w:rPr>
            <w:rFonts w:ascii="Times" w:hAnsi="Times" w:cs="Times New Roman"/>
            <w:sz w:val="22"/>
            <w:szCs w:val="22"/>
          </w:rPr>
          <w:t xml:space="preserve">f higher-molecular weight oligomers increases upon the addition of ATP or non-hydrolyzable analogs (not shown). The ATP hydrolysis-defective </w:t>
        </w:r>
      </w:moveTo>
      <w:ins w:id="1239" w:author="Kevin Corbett" w:date="2015-04-04T13:12:00Z">
        <w:r w:rsidR="00565CB2">
          <w:rPr>
            <w:rFonts w:ascii="Times" w:hAnsi="Times" w:cs="Times New Roman"/>
            <w:sz w:val="22"/>
            <w:szCs w:val="22"/>
          </w:rPr>
          <w:t>TRIP13</w:t>
        </w:r>
      </w:ins>
      <w:moveTo w:id="1240" w:author="Kevin Corbett" w:date="2015-03-31T21:55:00Z">
        <w:r w:rsidRPr="00565CB2">
          <w:rPr>
            <w:rFonts w:ascii="Times" w:hAnsi="Times" w:cs="Times New Roman"/>
            <w:sz w:val="22"/>
            <w:szCs w:val="22"/>
            <w:vertAlign w:val="superscript"/>
            <w:rPrChange w:id="1241" w:author="Kevin Corbett" w:date="2015-04-04T13:12:00Z">
              <w:rPr>
                <w:rFonts w:ascii="Times" w:hAnsi="Times" w:cs="Times New Roman"/>
                <w:sz w:val="22"/>
                <w:szCs w:val="22"/>
              </w:rPr>
            </w:rPrChange>
          </w:rPr>
          <w:t>E253Q</w:t>
        </w:r>
        <w:r w:rsidRPr="009C41BF">
          <w:rPr>
            <w:rFonts w:ascii="Times" w:hAnsi="Times" w:cs="Times New Roman"/>
            <w:sz w:val="22"/>
            <w:szCs w:val="22"/>
          </w:rPr>
          <w:t xml:space="preserve"> mutant (gray, molecular weight measurements red) is predominantly hexameric both in the presence (shown) and absence of ATP. Molecular weight measurements by SEC-MALS (red) are shown for TRIP13</w:t>
        </w:r>
        <w:del w:id="1242" w:author="Kevin Corbett" w:date="2015-03-31T21:59:00Z">
          <w:r w:rsidRPr="00A7145A" w:rsidDel="000F3FCD">
            <w:rPr>
              <w:rFonts w:ascii="Times" w:hAnsi="Times" w:cs="Times New Roman"/>
              <w:sz w:val="22"/>
              <w:szCs w:val="22"/>
              <w:vertAlign w:val="superscript"/>
              <w:rPrChange w:id="1243" w:author="Kevin Corbett" w:date="2015-04-04T11:23:00Z">
                <w:rPr>
                  <w:rFonts w:ascii="Times" w:hAnsi="Times" w:cs="Times New Roman"/>
                  <w:sz w:val="22"/>
                  <w:szCs w:val="22"/>
                </w:rPr>
              </w:rPrChange>
            </w:rPr>
            <w:delText xml:space="preserve"> </w:delText>
          </w:r>
        </w:del>
        <w:r w:rsidRPr="00A7145A">
          <w:rPr>
            <w:rFonts w:ascii="Times" w:hAnsi="Times" w:cs="Times New Roman"/>
            <w:sz w:val="22"/>
            <w:szCs w:val="22"/>
            <w:vertAlign w:val="superscript"/>
            <w:rPrChange w:id="1244" w:author="Kevin Corbett" w:date="2015-04-04T11:23:00Z">
              <w:rPr>
                <w:rFonts w:ascii="Times" w:hAnsi="Times" w:cs="Times New Roman"/>
                <w:sz w:val="22"/>
                <w:szCs w:val="22"/>
              </w:rPr>
            </w:rPrChange>
          </w:rPr>
          <w:t>E253Q</w:t>
        </w:r>
        <w:r w:rsidRPr="00A7145A">
          <w:rPr>
            <w:rFonts w:ascii="Times" w:hAnsi="Times" w:cs="Times New Roman"/>
            <w:sz w:val="22"/>
            <w:szCs w:val="22"/>
          </w:rPr>
          <w:t>; WT measurements (not shown) are consistent.</w:t>
        </w:r>
      </w:moveTo>
      <w:moveToRangeEnd w:id="1221"/>
      <w:ins w:id="1245" w:author="Kevin Corbett" w:date="2015-03-31T21:59:00Z">
        <w:r w:rsidRPr="009C41BF">
          <w:rPr>
            <w:rFonts w:ascii="Times" w:hAnsi="Times" w:cs="Times New Roman"/>
            <w:sz w:val="22"/>
            <w:szCs w:val="22"/>
          </w:rPr>
          <w:t xml:space="preserve"> </w:t>
        </w:r>
      </w:ins>
      <w:moveToRangeStart w:id="1246" w:author="Kevin Corbett" w:date="2015-03-31T21:59:00Z" w:name="move289458510"/>
      <w:moveTo w:id="1247" w:author="Kevin Corbett" w:date="2015-03-31T21:59:00Z">
        <w:r w:rsidRPr="009C41BF">
          <w:rPr>
            <w:rFonts w:ascii="Times" w:hAnsi="Times" w:cs="Times New Roman"/>
            <w:sz w:val="22"/>
            <w:szCs w:val="22"/>
          </w:rPr>
          <w:t>(</w:t>
        </w:r>
      </w:moveTo>
      <w:ins w:id="1248" w:author="Kevin Corbett" w:date="2015-03-31T21:59:00Z">
        <w:r w:rsidRPr="009C41BF">
          <w:rPr>
            <w:rFonts w:ascii="Times" w:hAnsi="Times" w:cs="Times New Roman"/>
            <w:sz w:val="22"/>
            <w:szCs w:val="22"/>
          </w:rPr>
          <w:t>E</w:t>
        </w:r>
      </w:ins>
      <w:moveTo w:id="1249" w:author="Kevin Corbett" w:date="2015-03-31T21:59:00Z">
        <w:del w:id="1250" w:author="Kevin Corbett" w:date="2015-03-31T21:59:00Z">
          <w:r w:rsidRPr="004E262E" w:rsidDel="000F3FCD">
            <w:rPr>
              <w:rFonts w:ascii="Times" w:hAnsi="Times" w:cs="Times New Roman"/>
              <w:sz w:val="22"/>
              <w:szCs w:val="22"/>
            </w:rPr>
            <w:delText>C</w:delText>
          </w:r>
        </w:del>
        <w:r w:rsidRPr="004E262E">
          <w:rPr>
            <w:rFonts w:ascii="Times" w:hAnsi="Times" w:cs="Times New Roman"/>
            <w:sz w:val="22"/>
            <w:szCs w:val="22"/>
          </w:rPr>
          <w:t xml:space="preserve">) Selected negative-stain EM class averages of </w:t>
        </w:r>
        <w:r w:rsidRPr="004E262E">
          <w:rPr>
            <w:rFonts w:ascii="Times" w:hAnsi="Times" w:cs="Times New Roman"/>
            <w:i/>
            <w:sz w:val="22"/>
            <w:szCs w:val="22"/>
          </w:rPr>
          <w:t>C. elegans</w:t>
        </w:r>
        <w:r w:rsidRPr="00C627A7">
          <w:rPr>
            <w:rFonts w:ascii="Times" w:hAnsi="Times" w:cs="Times New Roman"/>
            <w:sz w:val="22"/>
            <w:szCs w:val="22"/>
          </w:rPr>
          <w:t xml:space="preserve"> PCH-2 without added nucleotides (Apo) or with added ATP. Fo</w:t>
        </w:r>
        <w:r w:rsidRPr="00C96FDF">
          <w:rPr>
            <w:rFonts w:ascii="Times" w:hAnsi="Times" w:cs="Times New Roman"/>
            <w:sz w:val="22"/>
            <w:szCs w:val="22"/>
          </w:rPr>
          <w:t xml:space="preserve">r </w:t>
        </w:r>
      </w:moveTo>
      <w:ins w:id="1251" w:author="Kevin Corbett" w:date="2015-04-01T08:14:00Z">
        <w:r w:rsidR="00AF5E05" w:rsidRPr="00A7145A">
          <w:rPr>
            <w:rFonts w:ascii="Times" w:hAnsi="Times" w:cs="Times New Roman"/>
            <w:sz w:val="22"/>
            <w:szCs w:val="22"/>
          </w:rPr>
          <w:t xml:space="preserve">example </w:t>
        </w:r>
      </w:ins>
      <w:moveTo w:id="1252" w:author="Kevin Corbett" w:date="2015-03-31T21:59:00Z">
        <w:r w:rsidRPr="00A7145A">
          <w:rPr>
            <w:rFonts w:ascii="Times" w:hAnsi="Times" w:cs="Times New Roman"/>
            <w:sz w:val="22"/>
            <w:szCs w:val="22"/>
          </w:rPr>
          <w:t xml:space="preserve">raw images, see </w:t>
        </w:r>
        <w:r w:rsidRPr="00A7145A">
          <w:rPr>
            <w:rFonts w:ascii="Times" w:hAnsi="Times" w:cs="Times New Roman"/>
            <w:b/>
            <w:sz w:val="22"/>
            <w:szCs w:val="22"/>
            <w:rPrChange w:id="1253" w:author="Kevin Corbett" w:date="2015-04-04T11:23:00Z">
              <w:rPr>
                <w:rFonts w:ascii="Times" w:hAnsi="Times" w:cs="Times New Roman"/>
                <w:b/>
                <w:color w:val="0000FF"/>
                <w:sz w:val="22"/>
                <w:szCs w:val="22"/>
              </w:rPr>
            </w:rPrChange>
          </w:rPr>
          <w:t xml:space="preserve">Figure 1-figure supplement </w:t>
        </w:r>
      </w:moveTo>
      <w:ins w:id="1254" w:author="Kevin Corbett" w:date="2015-03-31T21:59:00Z">
        <w:r w:rsidRPr="00A7145A">
          <w:rPr>
            <w:rFonts w:ascii="Times" w:hAnsi="Times" w:cs="Times New Roman"/>
            <w:b/>
            <w:sz w:val="22"/>
            <w:szCs w:val="22"/>
            <w:rPrChange w:id="1255" w:author="Kevin Corbett" w:date="2015-04-04T11:23:00Z">
              <w:rPr>
                <w:rFonts w:ascii="Times" w:hAnsi="Times" w:cs="Times New Roman"/>
                <w:b/>
                <w:color w:val="0000FF"/>
                <w:sz w:val="22"/>
                <w:szCs w:val="22"/>
              </w:rPr>
            </w:rPrChange>
          </w:rPr>
          <w:t>1</w:t>
        </w:r>
      </w:ins>
      <w:moveTo w:id="1256" w:author="Kevin Corbett" w:date="2015-03-31T21:59:00Z">
        <w:del w:id="1257" w:author="Kevin Corbett" w:date="2015-03-31T21:59:00Z">
          <w:r w:rsidRPr="00A7145A" w:rsidDel="000F3FCD">
            <w:rPr>
              <w:rFonts w:ascii="Times" w:hAnsi="Times" w:cs="Times New Roman"/>
              <w:b/>
              <w:sz w:val="22"/>
              <w:szCs w:val="22"/>
              <w:rPrChange w:id="1258" w:author="Kevin Corbett" w:date="2015-04-04T11:23:00Z">
                <w:rPr>
                  <w:rFonts w:ascii="Times" w:hAnsi="Times" w:cs="Times New Roman"/>
                  <w:b/>
                  <w:color w:val="0000FF"/>
                  <w:sz w:val="22"/>
                  <w:szCs w:val="22"/>
                </w:rPr>
              </w:rPrChange>
            </w:rPr>
            <w:delText xml:space="preserve">2B </w:delText>
          </w:r>
          <w:r w:rsidRPr="00A7145A" w:rsidDel="000F3FCD">
            <w:rPr>
              <w:rFonts w:ascii="Times" w:hAnsi="Times" w:cs="Times New Roman"/>
              <w:sz w:val="22"/>
              <w:szCs w:val="22"/>
            </w:rPr>
            <w:delText>and</w:delText>
          </w:r>
          <w:r w:rsidRPr="00A7145A" w:rsidDel="000F3FCD">
            <w:rPr>
              <w:rFonts w:ascii="Times" w:hAnsi="Times" w:cs="Times New Roman"/>
              <w:b/>
              <w:sz w:val="22"/>
              <w:szCs w:val="22"/>
              <w:rPrChange w:id="1259" w:author="Kevin Corbett" w:date="2015-04-04T11:23:00Z">
                <w:rPr>
                  <w:rFonts w:ascii="Times" w:hAnsi="Times" w:cs="Times New Roman"/>
                  <w:b/>
                  <w:color w:val="0000FF"/>
                  <w:sz w:val="22"/>
                  <w:szCs w:val="22"/>
                </w:rPr>
              </w:rPrChange>
            </w:rPr>
            <w:delText xml:space="preserve"> C</w:delText>
          </w:r>
        </w:del>
        <w:r w:rsidRPr="00A7145A">
          <w:rPr>
            <w:rFonts w:ascii="Times" w:hAnsi="Times" w:cs="Times New Roman"/>
            <w:sz w:val="22"/>
            <w:szCs w:val="22"/>
          </w:rPr>
          <w:t>.</w:t>
        </w:r>
      </w:moveTo>
      <w:moveToRangeEnd w:id="1246"/>
    </w:p>
    <w:p w14:paraId="009BB5D8" w14:textId="77777777" w:rsidR="000F3FCD" w:rsidRPr="009C41BF" w:rsidRDefault="000F3FCD">
      <w:pPr>
        <w:spacing w:after="120" w:line="480" w:lineRule="auto"/>
        <w:rPr>
          <w:ins w:id="1260" w:author="Kevin Corbett" w:date="2015-03-31T21:55:00Z"/>
          <w:rFonts w:ascii="Times" w:hAnsi="Times" w:cs="Times New Roman"/>
          <w:b/>
          <w:sz w:val="22"/>
          <w:szCs w:val="22"/>
        </w:rPr>
        <w:pPrChange w:id="1261" w:author="Kevin Corbett" w:date="2015-04-01T08:10:00Z">
          <w:pPr>
            <w:spacing w:after="120" w:line="276" w:lineRule="auto"/>
          </w:pPr>
        </w:pPrChange>
      </w:pPr>
    </w:p>
    <w:p w14:paraId="0CB30AAF" w14:textId="77777777" w:rsidR="000F3FCD" w:rsidRPr="009C41BF" w:rsidRDefault="000F3FCD">
      <w:pPr>
        <w:spacing w:after="120" w:line="480" w:lineRule="auto"/>
        <w:rPr>
          <w:ins w:id="1262" w:author="Kevin Corbett" w:date="2015-03-31T22:00:00Z"/>
          <w:rFonts w:ascii="Times" w:hAnsi="Times" w:cs="Times New Roman"/>
          <w:b/>
          <w:sz w:val="22"/>
          <w:szCs w:val="22"/>
        </w:rPr>
        <w:pPrChange w:id="1263" w:author="Kevin Corbett" w:date="2015-04-01T08:10:00Z">
          <w:pPr>
            <w:spacing w:after="120" w:line="276" w:lineRule="auto"/>
          </w:pPr>
        </w:pPrChange>
      </w:pPr>
      <w:ins w:id="1264" w:author="Kevin Corbett" w:date="2015-03-31T22:00:00Z">
        <w:r w:rsidRPr="009C41BF">
          <w:rPr>
            <w:rFonts w:ascii="Times" w:hAnsi="Times" w:cs="Times New Roman"/>
            <w:b/>
            <w:sz w:val="22"/>
            <w:szCs w:val="22"/>
          </w:rPr>
          <w:t>Figure 1-figure supplement 1.</w:t>
        </w:r>
      </w:ins>
    </w:p>
    <w:p w14:paraId="4BADA0CF" w14:textId="77777777" w:rsidR="000F3FCD" w:rsidRPr="004E262E" w:rsidRDefault="000F3FCD">
      <w:pPr>
        <w:spacing w:after="120" w:line="480" w:lineRule="auto"/>
        <w:rPr>
          <w:ins w:id="1265" w:author="Kevin Corbett" w:date="2015-03-31T22:00:00Z"/>
          <w:rFonts w:ascii="Times" w:hAnsi="Times" w:cs="Times New Roman"/>
          <w:b/>
          <w:sz w:val="22"/>
          <w:szCs w:val="22"/>
        </w:rPr>
        <w:pPrChange w:id="1266" w:author="Kevin Corbett" w:date="2015-04-01T08:10:00Z">
          <w:pPr>
            <w:spacing w:after="120" w:line="276" w:lineRule="auto"/>
          </w:pPr>
        </w:pPrChange>
      </w:pPr>
      <w:ins w:id="1267" w:author="Kevin Corbett" w:date="2015-03-31T22:00:00Z">
        <w:r w:rsidRPr="004E262E">
          <w:rPr>
            <w:rFonts w:ascii="Times" w:hAnsi="Times" w:cs="Times New Roman"/>
            <w:b/>
            <w:sz w:val="22"/>
            <w:szCs w:val="22"/>
          </w:rPr>
          <w:t xml:space="preserve">Negative-stain electron microscopy of </w:t>
        </w:r>
        <w:r w:rsidRPr="004E262E">
          <w:rPr>
            <w:rFonts w:ascii="Times" w:hAnsi="Times" w:cs="Times New Roman"/>
            <w:b/>
            <w:i/>
            <w:sz w:val="22"/>
            <w:szCs w:val="22"/>
          </w:rPr>
          <w:t>C. elegans</w:t>
        </w:r>
        <w:r w:rsidRPr="004E262E">
          <w:rPr>
            <w:rFonts w:ascii="Times" w:hAnsi="Times" w:cs="Times New Roman"/>
            <w:b/>
            <w:sz w:val="22"/>
            <w:szCs w:val="22"/>
          </w:rPr>
          <w:t xml:space="preserve"> PCH-2.</w:t>
        </w:r>
      </w:ins>
    </w:p>
    <w:p w14:paraId="0092E774" w14:textId="3EFBCE61" w:rsidR="000F3FCD" w:rsidRPr="00A7145A" w:rsidRDefault="000F3FCD">
      <w:pPr>
        <w:spacing w:after="120" w:line="480" w:lineRule="auto"/>
        <w:rPr>
          <w:ins w:id="1268" w:author="Kevin Corbett" w:date="2015-03-31T22:00:00Z"/>
          <w:rFonts w:ascii="Times" w:hAnsi="Times" w:cs="Times New Roman"/>
          <w:sz w:val="22"/>
          <w:szCs w:val="22"/>
        </w:rPr>
        <w:pPrChange w:id="1269" w:author="Kevin Corbett" w:date="2015-04-01T08:10:00Z">
          <w:pPr>
            <w:spacing w:after="120" w:line="276" w:lineRule="auto"/>
          </w:pPr>
        </w:pPrChange>
      </w:pPr>
      <w:ins w:id="1270" w:author="Kevin Corbett" w:date="2015-03-31T22:00:00Z">
        <w:r w:rsidRPr="00A7145A">
          <w:rPr>
            <w:rFonts w:ascii="Times" w:hAnsi="Times" w:cs="Times New Roman"/>
            <w:sz w:val="22"/>
            <w:szCs w:val="22"/>
          </w:rPr>
          <w:t>(</w:t>
        </w:r>
      </w:ins>
      <w:ins w:id="1271" w:author="Kevin Corbett" w:date="2015-04-01T11:00:00Z">
        <w:r w:rsidR="00A7542B" w:rsidRPr="00A7145A">
          <w:rPr>
            <w:rFonts w:ascii="Times" w:hAnsi="Times" w:cs="Times New Roman"/>
            <w:sz w:val="22"/>
            <w:szCs w:val="22"/>
          </w:rPr>
          <w:t>A</w:t>
        </w:r>
      </w:ins>
      <w:ins w:id="1272" w:author="Kevin Corbett" w:date="2015-03-31T22:00:00Z">
        <w:r w:rsidRPr="00A7145A">
          <w:rPr>
            <w:rFonts w:ascii="Times" w:hAnsi="Times" w:cs="Times New Roman"/>
            <w:sz w:val="22"/>
            <w:szCs w:val="22"/>
          </w:rPr>
          <w:t xml:space="preserve">) Example negative-stain electron microscopy image of </w:t>
        </w:r>
        <w:r w:rsidRPr="00A7145A">
          <w:rPr>
            <w:rFonts w:ascii="Times" w:hAnsi="Times" w:cs="Times New Roman"/>
            <w:i/>
            <w:sz w:val="22"/>
            <w:szCs w:val="22"/>
          </w:rPr>
          <w:t>C. elegans</w:t>
        </w:r>
        <w:r w:rsidRPr="00A7145A">
          <w:rPr>
            <w:rFonts w:ascii="Times" w:hAnsi="Times" w:cs="Times New Roman"/>
            <w:sz w:val="22"/>
            <w:szCs w:val="22"/>
          </w:rPr>
          <w:t xml:space="preserve"> PCH-2 without added nucleotide (Apo), and selected class averages from XMIPP clustering 2D alignment (from 32 classes, 5916 total particles). (</w:t>
        </w:r>
        <w:r w:rsidR="00A7542B" w:rsidRPr="00A7145A">
          <w:rPr>
            <w:rFonts w:ascii="Times" w:hAnsi="Times" w:cs="Times New Roman"/>
            <w:sz w:val="22"/>
            <w:szCs w:val="22"/>
          </w:rPr>
          <w:t>B</w:t>
        </w:r>
        <w:r w:rsidRPr="00A7145A">
          <w:rPr>
            <w:rFonts w:ascii="Times" w:hAnsi="Times" w:cs="Times New Roman"/>
            <w:sz w:val="22"/>
            <w:szCs w:val="22"/>
          </w:rPr>
          <w:t>) Example negative-stain electron microscopy image of PCH-2 in the presence of 1 mM ATP, and selected class averages (from 16 classes, 4297 total particles). PCH-2 hexamers adopt a more compact and six-fold symmetric conformation after ATP addition.</w:t>
        </w:r>
      </w:ins>
      <w:ins w:id="1273" w:author="Kevin Corbett" w:date="2015-04-01T11:14:00Z">
        <w:r w:rsidR="00054880" w:rsidRPr="00A7145A">
          <w:rPr>
            <w:rFonts w:ascii="Times" w:hAnsi="Times" w:cs="Times New Roman"/>
            <w:sz w:val="22"/>
            <w:szCs w:val="22"/>
          </w:rPr>
          <w:t xml:space="preserve"> Because of the strong bias </w:t>
        </w:r>
      </w:ins>
      <w:ins w:id="1274" w:author="Kevin Corbett" w:date="2015-04-01T11:15:00Z">
        <w:r w:rsidR="00054880" w:rsidRPr="00A7145A">
          <w:rPr>
            <w:rFonts w:ascii="Times" w:hAnsi="Times" w:cs="Times New Roman"/>
            <w:sz w:val="22"/>
            <w:szCs w:val="22"/>
          </w:rPr>
          <w:t>toward</w:t>
        </w:r>
      </w:ins>
      <w:ins w:id="1275" w:author="Kevin Corbett" w:date="2015-04-01T11:14:00Z">
        <w:r w:rsidR="00054880" w:rsidRPr="00A7145A">
          <w:rPr>
            <w:rFonts w:ascii="Times" w:hAnsi="Times" w:cs="Times New Roman"/>
            <w:sz w:val="22"/>
            <w:szCs w:val="22"/>
          </w:rPr>
          <w:t xml:space="preserve"> top-down views</w:t>
        </w:r>
      </w:ins>
      <w:ins w:id="1276" w:author="Kevin Corbett" w:date="2015-04-01T11:15:00Z">
        <w:r w:rsidR="00054880" w:rsidRPr="00A7145A">
          <w:rPr>
            <w:rFonts w:ascii="Times" w:hAnsi="Times" w:cs="Times New Roman"/>
            <w:sz w:val="22"/>
            <w:szCs w:val="22"/>
          </w:rPr>
          <w:t xml:space="preserve"> of the hexamer,</w:t>
        </w:r>
      </w:ins>
      <w:ins w:id="1277" w:author="Kevin Corbett" w:date="2015-04-01T11:14:00Z">
        <w:r w:rsidR="00054880" w:rsidRPr="00A7145A">
          <w:rPr>
            <w:rFonts w:ascii="Times" w:hAnsi="Times" w:cs="Times New Roman"/>
            <w:sz w:val="22"/>
            <w:szCs w:val="22"/>
          </w:rPr>
          <w:t xml:space="preserve"> </w:t>
        </w:r>
      </w:ins>
      <w:ins w:id="1278" w:author="Kevin Corbett" w:date="2015-04-01T11:15:00Z">
        <w:r w:rsidR="00054880" w:rsidRPr="00A7145A">
          <w:rPr>
            <w:rFonts w:ascii="Times" w:hAnsi="Times" w:cs="Times New Roman"/>
            <w:sz w:val="22"/>
            <w:szCs w:val="22"/>
          </w:rPr>
          <w:t>3D reconstructions were not attempted</w:t>
        </w:r>
      </w:ins>
      <w:ins w:id="1279" w:author="Kevin Corbett" w:date="2015-04-01T11:16:00Z">
        <w:r w:rsidR="00054880" w:rsidRPr="00A7145A">
          <w:rPr>
            <w:rFonts w:ascii="Times" w:hAnsi="Times" w:cs="Times New Roman"/>
            <w:sz w:val="22"/>
            <w:szCs w:val="22"/>
          </w:rPr>
          <w:t xml:space="preserve"> for either state</w:t>
        </w:r>
      </w:ins>
      <w:ins w:id="1280" w:author="Kevin Corbett" w:date="2015-04-01T11:15:00Z">
        <w:r w:rsidR="00054880" w:rsidRPr="00A7145A">
          <w:rPr>
            <w:rFonts w:ascii="Times" w:hAnsi="Times" w:cs="Times New Roman"/>
            <w:sz w:val="22"/>
            <w:szCs w:val="22"/>
          </w:rPr>
          <w:t>.</w:t>
        </w:r>
      </w:ins>
    </w:p>
    <w:p w14:paraId="79B06EE8" w14:textId="77777777" w:rsidR="000F3FCD" w:rsidRPr="00A7145A" w:rsidRDefault="000F3FCD">
      <w:pPr>
        <w:spacing w:after="120" w:line="480" w:lineRule="auto"/>
        <w:rPr>
          <w:ins w:id="1281" w:author="Kevin Corbett" w:date="2015-03-31T21:55:00Z"/>
          <w:rFonts w:ascii="Times" w:hAnsi="Times" w:cs="Times New Roman"/>
          <w:sz w:val="22"/>
          <w:szCs w:val="22"/>
          <w:rPrChange w:id="1282" w:author="Kevin Corbett" w:date="2015-04-04T11:23:00Z">
            <w:rPr>
              <w:ins w:id="1283" w:author="Kevin Corbett" w:date="2015-03-31T21:55:00Z"/>
              <w:rFonts w:ascii="Times" w:hAnsi="Times" w:cs="Times New Roman"/>
              <w:b/>
              <w:sz w:val="22"/>
              <w:szCs w:val="22"/>
            </w:rPr>
          </w:rPrChange>
        </w:rPr>
        <w:pPrChange w:id="1284" w:author="Kevin Corbett" w:date="2015-04-01T08:10:00Z">
          <w:pPr>
            <w:spacing w:after="120" w:line="276" w:lineRule="auto"/>
          </w:pPr>
        </w:pPrChange>
      </w:pPr>
    </w:p>
    <w:p w14:paraId="1EC5F514" w14:textId="1091AB9D" w:rsidR="000F3FCD" w:rsidRPr="00A7145A" w:rsidRDefault="000F3FCD">
      <w:pPr>
        <w:spacing w:after="120" w:line="480" w:lineRule="auto"/>
        <w:rPr>
          <w:ins w:id="1285" w:author="Kevin Corbett" w:date="2015-03-31T21:56:00Z"/>
          <w:rFonts w:ascii="Times" w:hAnsi="Times" w:cs="Times New Roman"/>
          <w:b/>
          <w:sz w:val="22"/>
          <w:szCs w:val="22"/>
        </w:rPr>
        <w:pPrChange w:id="1286" w:author="Kevin Corbett" w:date="2015-04-01T08:10:00Z">
          <w:pPr>
            <w:spacing w:after="120" w:line="276" w:lineRule="auto"/>
          </w:pPr>
        </w:pPrChange>
      </w:pPr>
      <w:ins w:id="1287" w:author="Kevin Corbett" w:date="2015-03-31T21:56:00Z">
        <w:r w:rsidRPr="00A7145A">
          <w:rPr>
            <w:rFonts w:ascii="Times" w:hAnsi="Times" w:cs="Times New Roman"/>
            <w:b/>
            <w:sz w:val="22"/>
            <w:szCs w:val="22"/>
          </w:rPr>
          <w:t>Figure 2.</w:t>
        </w:r>
      </w:ins>
    </w:p>
    <w:p w14:paraId="63460744" w14:textId="3F71510B" w:rsidR="000F3FCD" w:rsidRPr="009C41BF" w:rsidRDefault="000F3FCD">
      <w:pPr>
        <w:spacing w:after="120" w:line="480" w:lineRule="auto"/>
        <w:rPr>
          <w:rFonts w:ascii="Times" w:hAnsi="Times" w:cs="Times New Roman"/>
          <w:b/>
          <w:sz w:val="22"/>
          <w:szCs w:val="22"/>
        </w:rPr>
        <w:pPrChange w:id="1288" w:author="Kevin Corbett" w:date="2015-04-01T08:10:00Z">
          <w:pPr>
            <w:spacing w:after="120" w:line="276" w:lineRule="auto"/>
          </w:pPr>
        </w:pPrChange>
      </w:pPr>
      <w:ins w:id="1289" w:author="Kevin Corbett" w:date="2015-03-31T21:56:00Z">
        <w:r w:rsidRPr="009C41BF">
          <w:rPr>
            <w:rFonts w:ascii="Times" w:hAnsi="Times" w:cs="Times New Roman"/>
            <w:b/>
            <w:sz w:val="22"/>
            <w:szCs w:val="22"/>
          </w:rPr>
          <w:t xml:space="preserve">Structure of </w:t>
        </w:r>
        <w:r w:rsidRPr="00A7145A">
          <w:rPr>
            <w:rFonts w:ascii="Times" w:hAnsi="Times" w:cs="Times New Roman"/>
            <w:b/>
            <w:i/>
            <w:sz w:val="22"/>
            <w:szCs w:val="22"/>
            <w:rPrChange w:id="1290" w:author="Kevin Corbett" w:date="2015-04-04T11:23:00Z">
              <w:rPr>
                <w:rFonts w:ascii="Times" w:hAnsi="Times" w:cs="Times New Roman"/>
                <w:b/>
                <w:sz w:val="22"/>
                <w:szCs w:val="22"/>
              </w:rPr>
            </w:rPrChange>
          </w:rPr>
          <w:t>C. elegans</w:t>
        </w:r>
        <w:r w:rsidRPr="00A7145A">
          <w:rPr>
            <w:rFonts w:ascii="Times" w:hAnsi="Times" w:cs="Times New Roman"/>
            <w:b/>
            <w:sz w:val="22"/>
            <w:szCs w:val="22"/>
          </w:rPr>
          <w:t xml:space="preserve"> </w:t>
        </w:r>
        <w:r w:rsidRPr="009C41BF">
          <w:rPr>
            <w:rFonts w:ascii="Times" w:hAnsi="Times" w:cs="Times New Roman"/>
            <w:b/>
            <w:sz w:val="22"/>
            <w:szCs w:val="22"/>
          </w:rPr>
          <w:t>PCH-2</w:t>
        </w:r>
      </w:ins>
    </w:p>
    <w:p w14:paraId="52225C63" w14:textId="1C6BC4E8" w:rsidR="00016A34" w:rsidRPr="00A7145A" w:rsidRDefault="00DA6349">
      <w:pPr>
        <w:spacing w:after="120" w:line="480" w:lineRule="auto"/>
        <w:rPr>
          <w:rFonts w:ascii="Times" w:hAnsi="Times" w:cs="Times New Roman"/>
          <w:sz w:val="22"/>
          <w:szCs w:val="22"/>
        </w:rPr>
        <w:pPrChange w:id="1291" w:author="Kevin Corbett" w:date="2015-04-01T08:10:00Z">
          <w:pPr>
            <w:spacing w:after="120" w:line="276" w:lineRule="auto"/>
          </w:pPr>
        </w:pPrChange>
      </w:pPr>
      <w:del w:id="1292" w:author="Kevin Corbett" w:date="2015-03-31T22:01:00Z">
        <w:r w:rsidRPr="009C41BF" w:rsidDel="000F3FCD">
          <w:rPr>
            <w:rFonts w:ascii="Times" w:hAnsi="Times" w:cs="Times New Roman"/>
            <w:sz w:val="22"/>
            <w:szCs w:val="22"/>
          </w:rPr>
          <w:delText xml:space="preserve">(A) Schematic of Pch2/TRIP13 domain structure versus NSF/p97. Pch2/TRIP13 shares these proteins’ N-C subdomain and one of their tandem AAA+ ATPase regions. For phylogenetic tree of AAA+ ATPases and comparison of conserved active-site motifs, see </w:delText>
        </w:r>
        <w:r w:rsidRPr="00A7145A" w:rsidDel="000F3FCD">
          <w:rPr>
            <w:rFonts w:ascii="Times" w:hAnsi="Times" w:cs="Times New Roman"/>
            <w:b/>
            <w:sz w:val="22"/>
            <w:szCs w:val="22"/>
            <w:rPrChange w:id="1293" w:author="Kevin Corbett" w:date="2015-04-04T11:23:00Z">
              <w:rPr>
                <w:rFonts w:ascii="Times" w:hAnsi="Times" w:cs="Times New Roman"/>
                <w:b/>
                <w:color w:val="0000FF"/>
                <w:sz w:val="22"/>
                <w:szCs w:val="22"/>
              </w:rPr>
            </w:rPrChange>
          </w:rPr>
          <w:delText xml:space="preserve">Figure </w:delText>
        </w:r>
        <w:r w:rsidR="009724ED" w:rsidRPr="00A7145A" w:rsidDel="000F3FCD">
          <w:rPr>
            <w:rFonts w:ascii="Times" w:hAnsi="Times" w:cs="Times New Roman"/>
            <w:b/>
            <w:sz w:val="22"/>
            <w:szCs w:val="22"/>
            <w:rPrChange w:id="1294" w:author="Kevin Corbett" w:date="2015-04-04T11:23:00Z">
              <w:rPr>
                <w:rFonts w:ascii="Times" w:hAnsi="Times" w:cs="Times New Roman"/>
                <w:b/>
                <w:color w:val="0000FF"/>
                <w:sz w:val="22"/>
                <w:szCs w:val="22"/>
              </w:rPr>
            </w:rPrChange>
          </w:rPr>
          <w:delText>1-figure supplement 1</w:delText>
        </w:r>
        <w:r w:rsidRPr="00A7145A" w:rsidDel="000F3FCD">
          <w:rPr>
            <w:rFonts w:ascii="Times" w:hAnsi="Times" w:cs="Times New Roman"/>
            <w:sz w:val="22"/>
            <w:szCs w:val="22"/>
          </w:rPr>
          <w:delText xml:space="preserve">. </w:delText>
        </w:r>
      </w:del>
      <w:moveFromRangeStart w:id="1295" w:author="Kevin Corbett" w:date="2015-03-31T21:58:00Z" w:name="move289458432"/>
      <w:moveFrom w:id="1296" w:author="Kevin Corbett" w:date="2015-03-31T21:58:00Z">
        <w:r w:rsidRPr="009C41BF" w:rsidDel="000F3FCD">
          <w:rPr>
            <w:rFonts w:ascii="Times" w:hAnsi="Times" w:cs="Times New Roman"/>
            <w:sz w:val="22"/>
            <w:szCs w:val="22"/>
          </w:rPr>
          <w:t xml:space="preserve">(B) Size-exclusion chromatography coupled to multi-angle light scattering (SEC-MALS) data for </w:t>
        </w:r>
        <w:r w:rsidRPr="009C41BF" w:rsidDel="000F3FCD">
          <w:rPr>
            <w:rFonts w:ascii="Times" w:hAnsi="Times" w:cs="Times New Roman"/>
            <w:i/>
            <w:sz w:val="22"/>
            <w:szCs w:val="22"/>
          </w:rPr>
          <w:t>C. elegans</w:t>
        </w:r>
        <w:r w:rsidRPr="009C41BF" w:rsidDel="000F3FCD">
          <w:rPr>
            <w:rFonts w:ascii="Times" w:hAnsi="Times" w:cs="Times New Roman"/>
            <w:sz w:val="22"/>
            <w:szCs w:val="22"/>
          </w:rPr>
          <w:t xml:space="preserve"> PCH-2 in the absence of nucleotides. Hexamer molecular weight = 288.1 kDa; </w:t>
        </w:r>
        <w:r w:rsidR="00B575B7" w:rsidRPr="004E262E" w:rsidDel="000F3FCD">
          <w:rPr>
            <w:rFonts w:ascii="Times" w:hAnsi="Times" w:cs="Times New Roman"/>
            <w:sz w:val="22"/>
            <w:szCs w:val="22"/>
          </w:rPr>
          <w:t xml:space="preserve">measured </w:t>
        </w:r>
        <w:r w:rsidRPr="004E262E" w:rsidDel="000F3FCD">
          <w:rPr>
            <w:rFonts w:ascii="Times" w:hAnsi="Times" w:cs="Times New Roman"/>
            <w:sz w:val="22"/>
            <w:szCs w:val="22"/>
          </w:rPr>
          <w:t xml:space="preserve">molecular weight = 252 kDa (red line). For similar analysis of </w:t>
        </w:r>
        <w:r w:rsidRPr="00C96FDF" w:rsidDel="000F3FCD">
          <w:rPr>
            <w:rFonts w:ascii="Times" w:hAnsi="Times" w:cs="Times New Roman"/>
            <w:i/>
            <w:sz w:val="22"/>
            <w:szCs w:val="22"/>
          </w:rPr>
          <w:t>M. musculus</w:t>
        </w:r>
        <w:r w:rsidRPr="00A7145A" w:rsidDel="000F3FCD">
          <w:rPr>
            <w:rFonts w:ascii="Times" w:hAnsi="Times" w:cs="Times New Roman"/>
            <w:sz w:val="22"/>
            <w:szCs w:val="22"/>
          </w:rPr>
          <w:t xml:space="preserve"> TRIP13, see </w:t>
        </w:r>
        <w:r w:rsidRPr="00A7145A" w:rsidDel="000F3FCD">
          <w:rPr>
            <w:rFonts w:ascii="Times" w:hAnsi="Times" w:cs="Times New Roman"/>
            <w:b/>
            <w:sz w:val="22"/>
            <w:szCs w:val="22"/>
            <w:rPrChange w:id="1297" w:author="Kevin Corbett" w:date="2015-04-04T11:23:00Z">
              <w:rPr>
                <w:rFonts w:ascii="Times" w:hAnsi="Times" w:cs="Times New Roman"/>
                <w:b/>
                <w:color w:val="0000FF"/>
                <w:sz w:val="22"/>
                <w:szCs w:val="22"/>
              </w:rPr>
            </w:rPrChange>
          </w:rPr>
          <w:t xml:space="preserve">Figure </w:t>
        </w:r>
        <w:r w:rsidR="009724ED" w:rsidRPr="00A7145A" w:rsidDel="000F3FCD">
          <w:rPr>
            <w:rFonts w:ascii="Times" w:hAnsi="Times" w:cs="Times New Roman"/>
            <w:b/>
            <w:sz w:val="22"/>
            <w:szCs w:val="22"/>
            <w:rPrChange w:id="1298" w:author="Kevin Corbett" w:date="2015-04-04T11:23:00Z">
              <w:rPr>
                <w:rFonts w:ascii="Times" w:hAnsi="Times" w:cs="Times New Roman"/>
                <w:b/>
                <w:color w:val="0000FF"/>
                <w:sz w:val="22"/>
                <w:szCs w:val="22"/>
              </w:rPr>
            </w:rPrChange>
          </w:rPr>
          <w:t>1-figure supplement 2A</w:t>
        </w:r>
        <w:r w:rsidRPr="00A7145A" w:rsidDel="000F3FCD">
          <w:rPr>
            <w:rFonts w:ascii="Times" w:hAnsi="Times" w:cs="Times New Roman"/>
            <w:sz w:val="22"/>
            <w:szCs w:val="22"/>
          </w:rPr>
          <w:t xml:space="preserve">. </w:t>
        </w:r>
      </w:moveFrom>
      <w:moveFromRangeStart w:id="1299" w:author="Kevin Corbett" w:date="2015-03-31T21:59:00Z" w:name="move289458510"/>
      <w:moveFromRangeEnd w:id="1295"/>
      <w:moveFrom w:id="1300" w:author="Kevin Corbett" w:date="2015-03-31T21:59:00Z">
        <w:r w:rsidRPr="009C41BF" w:rsidDel="000F3FCD">
          <w:rPr>
            <w:rFonts w:ascii="Times" w:hAnsi="Times" w:cs="Times New Roman"/>
            <w:sz w:val="22"/>
            <w:szCs w:val="22"/>
          </w:rPr>
          <w:t xml:space="preserve">(C) Selected negative-stain EM class averages of </w:t>
        </w:r>
        <w:r w:rsidRPr="009C41BF" w:rsidDel="000F3FCD">
          <w:rPr>
            <w:rFonts w:ascii="Times" w:hAnsi="Times" w:cs="Times New Roman"/>
            <w:i/>
            <w:sz w:val="22"/>
            <w:szCs w:val="22"/>
          </w:rPr>
          <w:t>C. elegans</w:t>
        </w:r>
        <w:r w:rsidRPr="009C41BF" w:rsidDel="000F3FCD">
          <w:rPr>
            <w:rFonts w:ascii="Times" w:hAnsi="Times" w:cs="Times New Roman"/>
            <w:sz w:val="22"/>
            <w:szCs w:val="22"/>
          </w:rPr>
          <w:t xml:space="preserve"> PCH-2 without added nucleotides (Apo) or with added ATP. For raw images, see </w:t>
        </w:r>
        <w:r w:rsidRPr="00A7145A" w:rsidDel="000F3FCD">
          <w:rPr>
            <w:rFonts w:ascii="Times" w:hAnsi="Times" w:cs="Times New Roman"/>
            <w:b/>
            <w:sz w:val="22"/>
            <w:szCs w:val="22"/>
            <w:rPrChange w:id="1301" w:author="Kevin Corbett" w:date="2015-04-04T11:23:00Z">
              <w:rPr>
                <w:rFonts w:ascii="Times" w:hAnsi="Times" w:cs="Times New Roman"/>
                <w:b/>
                <w:color w:val="0000FF"/>
                <w:sz w:val="22"/>
                <w:szCs w:val="22"/>
              </w:rPr>
            </w:rPrChange>
          </w:rPr>
          <w:t xml:space="preserve">Figure </w:t>
        </w:r>
        <w:r w:rsidR="00D40731" w:rsidRPr="00A7145A" w:rsidDel="000F3FCD">
          <w:rPr>
            <w:rFonts w:ascii="Times" w:hAnsi="Times" w:cs="Times New Roman"/>
            <w:b/>
            <w:sz w:val="22"/>
            <w:szCs w:val="22"/>
            <w:rPrChange w:id="1302" w:author="Kevin Corbett" w:date="2015-04-04T11:23:00Z">
              <w:rPr>
                <w:rFonts w:ascii="Times" w:hAnsi="Times" w:cs="Times New Roman"/>
                <w:b/>
                <w:color w:val="0000FF"/>
                <w:sz w:val="22"/>
                <w:szCs w:val="22"/>
              </w:rPr>
            </w:rPrChange>
          </w:rPr>
          <w:t>1-figure supplement 2</w:t>
        </w:r>
        <w:r w:rsidR="009724ED" w:rsidRPr="00A7145A" w:rsidDel="000F3FCD">
          <w:rPr>
            <w:rFonts w:ascii="Times" w:hAnsi="Times" w:cs="Times New Roman"/>
            <w:b/>
            <w:sz w:val="22"/>
            <w:szCs w:val="22"/>
            <w:rPrChange w:id="1303" w:author="Kevin Corbett" w:date="2015-04-04T11:23:00Z">
              <w:rPr>
                <w:rFonts w:ascii="Times" w:hAnsi="Times" w:cs="Times New Roman"/>
                <w:b/>
                <w:color w:val="0000FF"/>
                <w:sz w:val="22"/>
                <w:szCs w:val="22"/>
              </w:rPr>
            </w:rPrChange>
          </w:rPr>
          <w:t xml:space="preserve">B </w:t>
        </w:r>
        <w:r w:rsidR="009724ED" w:rsidRPr="00A7145A" w:rsidDel="000F3FCD">
          <w:rPr>
            <w:rFonts w:ascii="Times" w:hAnsi="Times" w:cs="Times New Roman"/>
            <w:sz w:val="22"/>
            <w:szCs w:val="22"/>
          </w:rPr>
          <w:t>and</w:t>
        </w:r>
        <w:r w:rsidR="009724ED" w:rsidRPr="00A7145A" w:rsidDel="000F3FCD">
          <w:rPr>
            <w:rFonts w:ascii="Times" w:hAnsi="Times" w:cs="Times New Roman"/>
            <w:b/>
            <w:sz w:val="22"/>
            <w:szCs w:val="22"/>
            <w:rPrChange w:id="1304" w:author="Kevin Corbett" w:date="2015-04-04T11:23:00Z">
              <w:rPr>
                <w:rFonts w:ascii="Times" w:hAnsi="Times" w:cs="Times New Roman"/>
                <w:b/>
                <w:color w:val="0000FF"/>
                <w:sz w:val="22"/>
                <w:szCs w:val="22"/>
              </w:rPr>
            </w:rPrChange>
          </w:rPr>
          <w:t xml:space="preserve"> C</w:t>
        </w:r>
        <w:r w:rsidRPr="00A7145A" w:rsidDel="000F3FCD">
          <w:rPr>
            <w:rFonts w:ascii="Times" w:hAnsi="Times" w:cs="Times New Roman"/>
            <w:sz w:val="22"/>
            <w:szCs w:val="22"/>
          </w:rPr>
          <w:t xml:space="preserve">. </w:t>
        </w:r>
      </w:moveFrom>
      <w:moveFromRangeEnd w:id="1299"/>
      <w:r w:rsidRPr="009C41BF">
        <w:rPr>
          <w:rFonts w:ascii="Times" w:hAnsi="Times" w:cs="Times New Roman"/>
          <w:sz w:val="22"/>
          <w:szCs w:val="22"/>
        </w:rPr>
        <w:t>(</w:t>
      </w:r>
      <w:ins w:id="1305" w:author="Kevin Corbett" w:date="2015-03-31T22:01:00Z">
        <w:r w:rsidR="000F3FCD" w:rsidRPr="009C41BF">
          <w:rPr>
            <w:rFonts w:ascii="Times" w:hAnsi="Times" w:cs="Times New Roman"/>
            <w:sz w:val="22"/>
            <w:szCs w:val="22"/>
          </w:rPr>
          <w:t>A</w:t>
        </w:r>
      </w:ins>
      <w:del w:id="1306" w:author="Kevin Corbett" w:date="2015-03-31T22:01:00Z">
        <w:r w:rsidRPr="009C41BF" w:rsidDel="000F3FCD">
          <w:rPr>
            <w:rFonts w:ascii="Times" w:hAnsi="Times" w:cs="Times New Roman"/>
            <w:sz w:val="22"/>
            <w:szCs w:val="22"/>
          </w:rPr>
          <w:delText>D</w:delText>
        </w:r>
      </w:del>
      <w:r w:rsidRPr="004E262E">
        <w:rPr>
          <w:rFonts w:ascii="Times" w:hAnsi="Times" w:cs="Times New Roman"/>
          <w:sz w:val="22"/>
          <w:szCs w:val="22"/>
        </w:rPr>
        <w:t xml:space="preserve">) Overall structure of </w:t>
      </w:r>
      <w:del w:id="1307" w:author="Kevin Corbett" w:date="2015-04-01T08:15:00Z">
        <w:r w:rsidRPr="004E262E" w:rsidDel="00AF5E05">
          <w:rPr>
            <w:rFonts w:ascii="Times" w:hAnsi="Times" w:cs="Times New Roman"/>
            <w:sz w:val="22"/>
            <w:szCs w:val="22"/>
          </w:rPr>
          <w:delText xml:space="preserve">the </w:delText>
        </w:r>
      </w:del>
      <w:r w:rsidRPr="00C96FDF">
        <w:rPr>
          <w:rFonts w:ascii="Times" w:hAnsi="Times" w:cs="Times New Roman"/>
          <w:sz w:val="22"/>
          <w:szCs w:val="22"/>
        </w:rPr>
        <w:t>PCH-2</w:t>
      </w:r>
      <w:ins w:id="1308" w:author="Kevin Corbett" w:date="2015-04-01T08:15:00Z">
        <w:r w:rsidR="00AF5E05" w:rsidRPr="00A7145A">
          <w:rPr>
            <w:rFonts w:ascii="Times" w:hAnsi="Times" w:cs="Times New Roman"/>
            <w:sz w:val="22"/>
            <w:szCs w:val="22"/>
          </w:rPr>
          <w:t>. The</w:t>
        </w:r>
      </w:ins>
      <w:r w:rsidRPr="00A7145A">
        <w:rPr>
          <w:rFonts w:ascii="Times" w:hAnsi="Times" w:cs="Times New Roman"/>
          <w:sz w:val="22"/>
          <w:szCs w:val="22"/>
        </w:rPr>
        <w:t xml:space="preserve"> hexamer</w:t>
      </w:r>
      <w:ins w:id="1309" w:author="Kevin Corbett" w:date="2015-04-01T08:15:00Z">
        <w:r w:rsidR="00AF5E05" w:rsidRPr="00A7145A">
          <w:rPr>
            <w:rFonts w:ascii="Times" w:hAnsi="Times" w:cs="Times New Roman"/>
            <w:sz w:val="22"/>
            <w:szCs w:val="22"/>
          </w:rPr>
          <w:t xml:space="preserve"> shows a “dimer of trimers” symmetry with chains A/B/C equivalent to chains D/E/F</w:t>
        </w:r>
      </w:ins>
      <w:r w:rsidRPr="00A7145A">
        <w:rPr>
          <w:rFonts w:ascii="Times" w:hAnsi="Times" w:cs="Times New Roman"/>
          <w:sz w:val="22"/>
          <w:szCs w:val="22"/>
        </w:rPr>
        <w:t xml:space="preserve">. </w:t>
      </w:r>
      <w:ins w:id="1310" w:author="Kevin Corbett" w:date="2015-03-31T22:02:00Z">
        <w:r w:rsidR="00AF5E05" w:rsidRPr="00A7145A">
          <w:rPr>
            <w:rFonts w:ascii="Times" w:hAnsi="Times" w:cs="Times New Roman"/>
            <w:sz w:val="22"/>
            <w:szCs w:val="22"/>
          </w:rPr>
          <w:t>Chains A/</w:t>
        </w:r>
        <w:r w:rsidR="000F3FCD" w:rsidRPr="00A7145A">
          <w:rPr>
            <w:rFonts w:ascii="Times" w:hAnsi="Times" w:cs="Times New Roman"/>
            <w:sz w:val="22"/>
            <w:szCs w:val="22"/>
          </w:rPr>
          <w:t xml:space="preserve">D and </w:t>
        </w:r>
      </w:ins>
      <w:ins w:id="1311" w:author="Kevin Corbett" w:date="2015-04-01T08:16:00Z">
        <w:r w:rsidR="00AF5E05" w:rsidRPr="00A7145A">
          <w:rPr>
            <w:rFonts w:ascii="Times" w:hAnsi="Times" w:cs="Times New Roman"/>
            <w:sz w:val="22"/>
            <w:szCs w:val="22"/>
          </w:rPr>
          <w:t>C/</w:t>
        </w:r>
      </w:ins>
      <w:ins w:id="1312" w:author="Kevin Corbett" w:date="2015-03-31T22:02:00Z">
        <w:r w:rsidR="000F3FCD" w:rsidRPr="00A7145A">
          <w:rPr>
            <w:rFonts w:ascii="Times" w:hAnsi="Times" w:cs="Times New Roman"/>
            <w:sz w:val="22"/>
            <w:szCs w:val="22"/>
          </w:rPr>
          <w:t>F are bound to SO</w:t>
        </w:r>
        <w:r w:rsidR="000F3FCD" w:rsidRPr="00A7145A">
          <w:rPr>
            <w:rFonts w:ascii="Times" w:hAnsi="Times" w:cs="Times New Roman"/>
            <w:sz w:val="22"/>
            <w:szCs w:val="22"/>
            <w:vertAlign w:val="subscript"/>
            <w:rPrChange w:id="1313" w:author="Kevin Corbett" w:date="2015-04-04T11:23:00Z">
              <w:rPr>
                <w:rFonts w:ascii="Times" w:hAnsi="Times" w:cs="Times New Roman"/>
                <w:sz w:val="22"/>
                <w:szCs w:val="22"/>
              </w:rPr>
            </w:rPrChange>
          </w:rPr>
          <w:t>4</w:t>
        </w:r>
        <w:r w:rsidR="000F3FCD" w:rsidRPr="00A7145A">
          <w:rPr>
            <w:rFonts w:ascii="Times" w:hAnsi="Times" w:cs="Times New Roman"/>
            <w:sz w:val="22"/>
            <w:szCs w:val="22"/>
            <w:vertAlign w:val="superscript"/>
            <w:rPrChange w:id="1314" w:author="Kevin Corbett" w:date="2015-04-04T11:23:00Z">
              <w:rPr>
                <w:rFonts w:ascii="Times" w:hAnsi="Times" w:cs="Times New Roman"/>
                <w:sz w:val="22"/>
                <w:szCs w:val="22"/>
              </w:rPr>
            </w:rPrChange>
          </w:rPr>
          <w:t>-</w:t>
        </w:r>
        <w:r w:rsidR="000F3FCD" w:rsidRPr="00A7145A">
          <w:rPr>
            <w:rFonts w:ascii="Times" w:hAnsi="Times" w:cs="Times New Roman"/>
            <w:sz w:val="22"/>
            <w:szCs w:val="22"/>
          </w:rPr>
          <w:t xml:space="preserve"> in the ATPase active site, and </w:t>
        </w:r>
      </w:ins>
      <w:ins w:id="1315" w:author="Kevin Corbett" w:date="2015-04-01T08:16:00Z">
        <w:r w:rsidR="00AF5E05" w:rsidRPr="009C41BF">
          <w:rPr>
            <w:rFonts w:ascii="Times" w:hAnsi="Times" w:cs="Times New Roman"/>
            <w:sz w:val="22"/>
            <w:szCs w:val="22"/>
          </w:rPr>
          <w:t>c</w:t>
        </w:r>
      </w:ins>
      <w:del w:id="1316" w:author="Kevin Corbett" w:date="2015-04-01T08:16:00Z">
        <w:r w:rsidRPr="009C41BF" w:rsidDel="00AF5E05">
          <w:rPr>
            <w:rFonts w:ascii="Times" w:hAnsi="Times" w:cs="Times New Roman"/>
            <w:sz w:val="22"/>
            <w:szCs w:val="22"/>
          </w:rPr>
          <w:delText>C</w:delText>
        </w:r>
      </w:del>
      <w:r w:rsidRPr="009C41BF">
        <w:rPr>
          <w:rFonts w:ascii="Times" w:hAnsi="Times" w:cs="Times New Roman"/>
          <w:sz w:val="22"/>
          <w:szCs w:val="22"/>
        </w:rPr>
        <w:t xml:space="preserve">hains </w:t>
      </w:r>
      <w:del w:id="1317" w:author="Kevin Corbett" w:date="2015-04-01T08:16:00Z">
        <w:r w:rsidRPr="004E262E" w:rsidDel="00AF5E05">
          <w:rPr>
            <w:rFonts w:ascii="Times" w:hAnsi="Times" w:cs="Times New Roman"/>
            <w:sz w:val="22"/>
            <w:szCs w:val="22"/>
          </w:rPr>
          <w:delText xml:space="preserve">B </w:delText>
        </w:r>
      </w:del>
      <w:ins w:id="1318" w:author="Kevin Corbett" w:date="2015-04-01T08:16:00Z">
        <w:r w:rsidR="00AF5E05" w:rsidRPr="004E262E">
          <w:rPr>
            <w:rFonts w:ascii="Times" w:hAnsi="Times" w:cs="Times New Roman"/>
            <w:sz w:val="22"/>
            <w:szCs w:val="22"/>
          </w:rPr>
          <w:t>B/</w:t>
        </w:r>
      </w:ins>
      <w:del w:id="1319" w:author="Kevin Corbett" w:date="2015-04-01T08:16:00Z">
        <w:r w:rsidRPr="004E262E" w:rsidDel="00AF5E05">
          <w:rPr>
            <w:rFonts w:ascii="Times" w:hAnsi="Times" w:cs="Times New Roman"/>
            <w:sz w:val="22"/>
            <w:szCs w:val="22"/>
          </w:rPr>
          <w:delText xml:space="preserve">and </w:delText>
        </w:r>
      </w:del>
      <w:r w:rsidRPr="00C96FDF">
        <w:rPr>
          <w:rFonts w:ascii="Times" w:hAnsi="Times" w:cs="Times New Roman"/>
          <w:sz w:val="22"/>
          <w:szCs w:val="22"/>
        </w:rPr>
        <w:t xml:space="preserve">E are bound to ADP (space-fill </w:t>
      </w:r>
      <w:r w:rsidRPr="00A7145A">
        <w:rPr>
          <w:rFonts w:ascii="Times" w:hAnsi="Times" w:cs="Times New Roman"/>
          <w:sz w:val="22"/>
          <w:szCs w:val="22"/>
        </w:rPr>
        <w:t>representation).</w:t>
      </w:r>
      <w:r w:rsidR="00907F9E" w:rsidRPr="00A7145A">
        <w:rPr>
          <w:rFonts w:ascii="Times" w:hAnsi="Times" w:cs="Times New Roman"/>
          <w:sz w:val="22"/>
          <w:szCs w:val="22"/>
        </w:rPr>
        <w:t xml:space="preserve"> For data collection and refinement statistics, see </w:t>
      </w:r>
      <w:r w:rsidR="009724ED" w:rsidRPr="00A7145A">
        <w:rPr>
          <w:rFonts w:ascii="Times" w:hAnsi="Times" w:cs="Times New Roman"/>
          <w:b/>
          <w:sz w:val="22"/>
          <w:szCs w:val="22"/>
          <w:rPrChange w:id="1320" w:author="Kevin Corbett" w:date="2015-04-04T11:23:00Z">
            <w:rPr>
              <w:rFonts w:ascii="Times" w:hAnsi="Times" w:cs="Times New Roman"/>
              <w:b/>
              <w:color w:val="0000FF"/>
              <w:sz w:val="22"/>
              <w:szCs w:val="22"/>
            </w:rPr>
          </w:rPrChange>
        </w:rPr>
        <w:t xml:space="preserve">Table </w:t>
      </w:r>
      <w:r w:rsidR="00F31E53" w:rsidRPr="00A7145A">
        <w:rPr>
          <w:rFonts w:ascii="Times" w:hAnsi="Times" w:cs="Times New Roman"/>
          <w:b/>
          <w:sz w:val="22"/>
          <w:szCs w:val="22"/>
          <w:rPrChange w:id="1321" w:author="Kevin Corbett" w:date="2015-04-04T11:23:00Z">
            <w:rPr>
              <w:rFonts w:ascii="Times" w:hAnsi="Times" w:cs="Times New Roman"/>
              <w:b/>
              <w:color w:val="0000FF"/>
              <w:sz w:val="22"/>
              <w:szCs w:val="22"/>
            </w:rPr>
          </w:rPrChange>
        </w:rPr>
        <w:t>1</w:t>
      </w:r>
      <w:r w:rsidR="00907F9E" w:rsidRPr="00A7145A">
        <w:rPr>
          <w:rFonts w:ascii="Times" w:hAnsi="Times" w:cs="Times New Roman"/>
          <w:sz w:val="22"/>
          <w:szCs w:val="22"/>
        </w:rPr>
        <w:t>.</w:t>
      </w:r>
      <w:r w:rsidRPr="009C41BF">
        <w:rPr>
          <w:rFonts w:ascii="Times" w:hAnsi="Times" w:cs="Times New Roman"/>
          <w:sz w:val="22"/>
          <w:szCs w:val="22"/>
        </w:rPr>
        <w:t xml:space="preserve"> (</w:t>
      </w:r>
      <w:ins w:id="1322" w:author="Kevin Corbett" w:date="2015-03-31T22:02:00Z">
        <w:r w:rsidR="000F3FCD" w:rsidRPr="009C41BF">
          <w:rPr>
            <w:rFonts w:ascii="Times" w:hAnsi="Times" w:cs="Times New Roman"/>
            <w:sz w:val="22"/>
            <w:szCs w:val="22"/>
          </w:rPr>
          <w:t>B</w:t>
        </w:r>
      </w:ins>
      <w:del w:id="1323" w:author="Kevin Corbett" w:date="2015-03-31T22:02:00Z">
        <w:r w:rsidRPr="009C41BF" w:rsidDel="000F3FCD">
          <w:rPr>
            <w:rFonts w:ascii="Times" w:hAnsi="Times" w:cs="Times New Roman"/>
            <w:sz w:val="22"/>
            <w:szCs w:val="22"/>
          </w:rPr>
          <w:delText>E</w:delText>
        </w:r>
      </w:del>
      <w:r w:rsidRPr="004E262E">
        <w:rPr>
          <w:rFonts w:ascii="Times" w:hAnsi="Times" w:cs="Times New Roman"/>
          <w:sz w:val="22"/>
          <w:szCs w:val="22"/>
        </w:rPr>
        <w:t>) Structural comparison of the PCH-2 NTD (residues 1-99) with the NSF N-C subdomain</w:t>
      </w:r>
      <w:r w:rsidR="00907F9E" w:rsidRPr="004E262E">
        <w:rPr>
          <w:rFonts w:ascii="Times" w:hAnsi="Times" w:cs="Times New Roman"/>
          <w:sz w:val="22"/>
          <w:szCs w:val="22"/>
        </w:rPr>
        <w:t xml:space="preserve"> (residues 92-189;</w:t>
      </w:r>
      <w:r w:rsidRPr="004E262E">
        <w:rPr>
          <w:rFonts w:ascii="Times" w:hAnsi="Times" w:cs="Times New Roman"/>
          <w:sz w:val="22"/>
          <w:szCs w:val="22"/>
        </w:rPr>
        <w:t xml:space="preserve"> </w:t>
      </w:r>
      <w:r w:rsidR="00A3560F"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D5DC1541-F0D0-4DA5-94B8-126EBAE82016&lt;/uuid&gt;&lt;priority&gt;82&lt;/priority&gt;&lt;publications&gt;&lt;publication&gt;&lt;uuid&gt;0CEAC40C-0B10-4D36-B9E0-F6025FDE5047&lt;/uuid&gt;&lt;volume&gt;1&lt;/volume&gt;&lt;doi&gt;10.1038/11097&lt;/doi&gt;&lt;startpage&gt;175&lt;/startpage&gt;&lt;publication_date&gt;99199907001200000000220000&lt;/publication_date&gt;&lt;url&gt;http://eutils.ncbi.nlm.nih.gov/entrez/eutils/elink.fcgi?dbfrom=pubmed&amp;amp;id=10559905&amp;amp;retmode=ref&amp;amp;cmd=prlinks&lt;/url&gt;&lt;type&gt;400&lt;/type&gt;&lt;title&gt;Crystal structure of the amino-terminal domain of N-ethylmaleimide-sensitive fusion protein.&lt;/title&gt;&lt;institution&gt;Department of Structural Biology, Stanford University School of Medicine, California 94305, USA.&lt;/institution&gt;&lt;number&gt;3&lt;/number&gt;&lt;subtype&gt;400&lt;/subtype&gt;&lt;endpage&gt;182&lt;/endpage&gt;&lt;bundle&gt;&lt;publication&gt;&lt;publisher&gt;Nature Publishing Group&lt;/publisher&gt;&lt;title&gt;Nature Cell Biology&lt;/title&gt;&lt;type&gt;-100&lt;/type&gt;&lt;subtype&gt;-100&lt;/subtype&gt;&lt;uuid&gt;343C3FFC-DD4E-43E0-9665-EC2205D97FC2&lt;/uuid&gt;&lt;/publication&gt;&lt;/bundle&gt;&lt;authors&gt;&lt;author&gt;&lt;firstName&gt;A&lt;/firstName&gt;&lt;middleNames&gt;P&lt;/middleNames&gt;&lt;lastName&gt;May&lt;/lastName&gt;&lt;/author&gt;&lt;author&gt;&lt;firstName&gt;K&lt;/firstName&gt;&lt;middleNames&gt;M&lt;/middleNames&gt;&lt;lastName&gt;Misura&lt;/lastName&gt;&lt;/author&gt;&lt;author&gt;&lt;firstName&gt;S&lt;/firstName&gt;&lt;middleNames&gt;W&lt;/middleNames&gt;&lt;lastName&gt;Whiteheart&lt;/lastName&gt;&lt;/author&gt;&lt;author&gt;&lt;firstName&gt;W&lt;/firstName&gt;&lt;middleNames&gt;I&lt;/middleNames&gt;&lt;lastName&gt;Weis&lt;/lastName&gt;&lt;/author&gt;&lt;/authors&gt;&lt;/publication&gt;&lt;/publications&gt;&lt;cites&gt;&lt;/cites&gt;&lt;/citation&gt;</w:instrText>
      </w:r>
      <w:r w:rsidR="00A3560F" w:rsidRPr="009C41BF">
        <w:rPr>
          <w:rFonts w:ascii="Times" w:hAnsi="Times" w:cs="Times"/>
          <w:sz w:val="22"/>
          <w:szCs w:val="22"/>
          <w:rPrChange w:id="1324" w:author="Kevin Corbett" w:date="2015-04-04T11:23:00Z">
            <w:rPr>
              <w:rFonts w:ascii="Times" w:hAnsi="Times" w:cs="Times"/>
              <w:sz w:val="22"/>
              <w:szCs w:val="22"/>
            </w:rPr>
          </w:rPrChange>
        </w:rPr>
        <w:fldChar w:fldCharType="separate"/>
      </w:r>
      <w:r w:rsidR="00A3560F" w:rsidRPr="009C41BF">
        <w:rPr>
          <w:rFonts w:ascii="Times" w:hAnsi="Times" w:cs="Times"/>
          <w:sz w:val="22"/>
          <w:szCs w:val="22"/>
        </w:rPr>
        <w:t>(May et al., 1999)</w:t>
      </w:r>
      <w:r w:rsidR="00A3560F" w:rsidRPr="009C41BF">
        <w:rPr>
          <w:rFonts w:ascii="Times" w:hAnsi="Times" w:cs="Times"/>
          <w:sz w:val="22"/>
          <w:szCs w:val="22"/>
        </w:rPr>
        <w:fldChar w:fldCharType="end"/>
      </w:r>
      <w:r w:rsidRPr="00A7145A">
        <w:rPr>
          <w:rFonts w:ascii="Times" w:hAnsi="Times" w:cs="Times New Roman"/>
          <w:sz w:val="22"/>
          <w:szCs w:val="22"/>
        </w:rPr>
        <w:t>); C</w:t>
      </w:r>
      <w:ins w:id="1325" w:author="Kevin Corbett" w:date="2015-04-13T09:34:00Z">
        <w:r w:rsidR="004943BE" w:rsidRPr="004943BE">
          <w:rPr>
            <w:rFonts w:ascii="Times" w:eastAsia="ＭＳ 明朝" w:hAnsi="Times" w:cs="Times New Roman"/>
            <w:sz w:val="22"/>
            <w:szCs w:val="22"/>
            <w:rPrChange w:id="1326" w:author="Kevin Corbett" w:date="2015-04-13T09:35:00Z">
              <w:rPr>
                <w:rFonts w:ascii="ＭＳ 明朝" w:eastAsia="ＭＳ 明朝" w:hAnsi="Times" w:cs="Times New Roman" w:hint="eastAsia"/>
                <w:sz w:val="22"/>
                <w:szCs w:val="22"/>
              </w:rPr>
            </w:rPrChange>
          </w:rPr>
          <w:t>α</w:t>
        </w:r>
      </w:ins>
      <w:del w:id="1327" w:author="Kevin Corbett" w:date="2015-04-13T09:34:00Z">
        <w:r w:rsidRPr="00A7145A" w:rsidDel="004943BE">
          <w:rPr>
            <w:rFonts w:ascii="Times" w:hAnsi="Times" w:cs="Times New Roman" w:hint="eastAsia"/>
            <w:sz w:val="22"/>
            <w:szCs w:val="22"/>
            <w:rPrChange w:id="1328" w:author="Kevin Corbett" w:date="2015-04-04T11:23:00Z">
              <w:rPr>
                <w:rFonts w:ascii="Times" w:hAnsi="Times" w:cs="Times New Roman" w:hint="eastAsia"/>
                <w:color w:val="000000"/>
                <w:sz w:val="22"/>
                <w:szCs w:val="22"/>
              </w:rPr>
            </w:rPrChange>
          </w:rPr>
          <w:delText>α</w:delText>
        </w:r>
      </w:del>
      <w:r w:rsidRPr="00A7145A">
        <w:rPr>
          <w:rFonts w:ascii="Times" w:hAnsi="Times" w:cs="Times New Roman"/>
          <w:sz w:val="22"/>
          <w:szCs w:val="22"/>
          <w:rPrChange w:id="1329" w:author="Kevin Corbett" w:date="2015-04-04T11:23:00Z">
            <w:rPr>
              <w:rFonts w:ascii="Times" w:hAnsi="Times" w:cs="Times New Roman"/>
              <w:color w:val="000000"/>
              <w:sz w:val="22"/>
              <w:szCs w:val="22"/>
            </w:rPr>
          </w:rPrChange>
        </w:rPr>
        <w:t xml:space="preserve"> r.m.s.d. 1.94 Å over 55 residues.</w:t>
      </w:r>
      <w:r w:rsidRPr="00A7145A">
        <w:rPr>
          <w:rFonts w:ascii="Times" w:hAnsi="Times" w:cs="Times New Roman"/>
          <w:sz w:val="22"/>
          <w:szCs w:val="22"/>
        </w:rPr>
        <w:t xml:space="preserve"> </w:t>
      </w:r>
      <w:ins w:id="1330" w:author="Kevin Corbett" w:date="2015-03-31T22:03:00Z">
        <w:r w:rsidR="000F3FCD" w:rsidRPr="009C41BF">
          <w:rPr>
            <w:rFonts w:ascii="Times" w:hAnsi="Times" w:cs="Times New Roman"/>
            <w:sz w:val="22"/>
            <w:szCs w:val="22"/>
          </w:rPr>
          <w:t>(C) Schematic of Pch2/TRIP13 domain structure versus NSF/p97. Pch2/TRIP13 shares these proteins’ N-C subdomain</w:t>
        </w:r>
      </w:ins>
      <w:ins w:id="1331" w:author="Kevin Corbett" w:date="2015-04-04T13:14:00Z">
        <w:r w:rsidR="00565CB2">
          <w:rPr>
            <w:rFonts w:ascii="Times" w:hAnsi="Times" w:cs="Times New Roman"/>
            <w:sz w:val="22"/>
            <w:szCs w:val="22"/>
          </w:rPr>
          <w:t xml:space="preserve"> (blue)</w:t>
        </w:r>
      </w:ins>
      <w:ins w:id="1332" w:author="Kevin Corbett" w:date="2015-03-31T22:03:00Z">
        <w:r w:rsidR="000F3FCD" w:rsidRPr="009C41BF">
          <w:rPr>
            <w:rFonts w:ascii="Times" w:hAnsi="Times" w:cs="Times New Roman"/>
            <w:sz w:val="22"/>
            <w:szCs w:val="22"/>
          </w:rPr>
          <w:t xml:space="preserve"> and one of their tandem AAA+ ATPase regions</w:t>
        </w:r>
      </w:ins>
      <w:ins w:id="1333" w:author="Kevin Corbett" w:date="2015-04-04T13:14:00Z">
        <w:r w:rsidR="00565CB2">
          <w:rPr>
            <w:rFonts w:ascii="Times" w:hAnsi="Times" w:cs="Times New Roman"/>
            <w:sz w:val="22"/>
            <w:szCs w:val="22"/>
          </w:rPr>
          <w:t xml:space="preserve"> (green/red)</w:t>
        </w:r>
      </w:ins>
      <w:ins w:id="1334" w:author="Kevin Corbett" w:date="2015-03-31T22:03:00Z">
        <w:r w:rsidR="000F3FCD" w:rsidRPr="009C41BF">
          <w:rPr>
            <w:rFonts w:ascii="Times" w:hAnsi="Times" w:cs="Times New Roman"/>
            <w:sz w:val="22"/>
            <w:szCs w:val="22"/>
          </w:rPr>
          <w:t xml:space="preserve">. </w:t>
        </w:r>
      </w:ins>
      <w:r w:rsidR="00037284" w:rsidRPr="009C41BF">
        <w:rPr>
          <w:rFonts w:ascii="Times" w:hAnsi="Times" w:cs="Times New Roman"/>
          <w:sz w:val="22"/>
          <w:szCs w:val="22"/>
        </w:rPr>
        <w:t>(</w:t>
      </w:r>
      <w:del w:id="1335" w:author="Kevin Corbett" w:date="2015-04-01T08:17:00Z">
        <w:r w:rsidR="00037284" w:rsidRPr="009C41BF" w:rsidDel="00AF5E05">
          <w:rPr>
            <w:rFonts w:ascii="Times" w:hAnsi="Times" w:cs="Times New Roman"/>
            <w:sz w:val="22"/>
            <w:szCs w:val="22"/>
          </w:rPr>
          <w:delText>F</w:delText>
        </w:r>
      </w:del>
      <w:ins w:id="1336" w:author="Kevin Corbett" w:date="2015-04-01T08:17:00Z">
        <w:r w:rsidR="00AF5E05" w:rsidRPr="004E262E">
          <w:rPr>
            <w:rFonts w:ascii="Times" w:hAnsi="Times" w:cs="Times New Roman"/>
            <w:sz w:val="22"/>
            <w:szCs w:val="22"/>
          </w:rPr>
          <w:t>D</w:t>
        </w:r>
      </w:ins>
      <w:r w:rsidR="00037284" w:rsidRPr="004E262E">
        <w:rPr>
          <w:rFonts w:ascii="Times" w:hAnsi="Times" w:cs="Times New Roman"/>
          <w:sz w:val="22"/>
          <w:szCs w:val="22"/>
        </w:rPr>
        <w:t xml:space="preserve">) Close-up view of </w:t>
      </w:r>
      <w:del w:id="1337" w:author="Kevin Corbett" w:date="2015-04-01T08:17:00Z">
        <w:r w:rsidR="00037284" w:rsidRPr="004E262E" w:rsidDel="00AF5E05">
          <w:rPr>
            <w:rFonts w:ascii="Times" w:hAnsi="Times" w:cs="Times New Roman"/>
            <w:sz w:val="22"/>
            <w:szCs w:val="22"/>
          </w:rPr>
          <w:delText xml:space="preserve">the </w:delText>
        </w:r>
      </w:del>
      <w:r w:rsidR="00037284" w:rsidRPr="00C96FDF">
        <w:rPr>
          <w:rFonts w:ascii="Times" w:hAnsi="Times" w:cs="Times New Roman"/>
          <w:sz w:val="22"/>
          <w:szCs w:val="22"/>
        </w:rPr>
        <w:t xml:space="preserve">PCH-2 </w:t>
      </w:r>
      <w:ins w:id="1338" w:author="Kevin Corbett" w:date="2015-04-01T08:18:00Z">
        <w:r w:rsidR="00AF5E05" w:rsidRPr="00A7145A">
          <w:rPr>
            <w:rFonts w:ascii="Times" w:hAnsi="Times" w:cs="Times New Roman"/>
            <w:sz w:val="22"/>
            <w:szCs w:val="22"/>
          </w:rPr>
          <w:t xml:space="preserve">chain </w:t>
        </w:r>
      </w:ins>
      <w:r w:rsidR="00037284" w:rsidRPr="00A7145A">
        <w:rPr>
          <w:rFonts w:ascii="Times" w:hAnsi="Times" w:cs="Times New Roman"/>
          <w:sz w:val="22"/>
          <w:szCs w:val="22"/>
        </w:rPr>
        <w:t>B</w:t>
      </w:r>
      <w:del w:id="1339" w:author="Kevin Corbett" w:date="2015-04-01T08:18:00Z">
        <w:r w:rsidR="00037284" w:rsidRPr="00A7145A" w:rsidDel="00AF5E05">
          <w:rPr>
            <w:rFonts w:ascii="Times" w:hAnsi="Times" w:cs="Times New Roman"/>
            <w:sz w:val="22"/>
            <w:szCs w:val="22"/>
          </w:rPr>
          <w:delText xml:space="preserve"> subunit</w:delText>
        </w:r>
      </w:del>
      <w:r w:rsidR="00037284" w:rsidRPr="00A7145A">
        <w:rPr>
          <w:rFonts w:ascii="Times" w:hAnsi="Times" w:cs="Times New Roman"/>
          <w:sz w:val="22"/>
          <w:szCs w:val="22"/>
        </w:rPr>
        <w:t>, with domains colored as in (</w:t>
      </w:r>
      <w:ins w:id="1340" w:author="Kevin Corbett" w:date="2015-03-31T22:03:00Z">
        <w:r w:rsidR="000F3FCD" w:rsidRPr="00A7145A">
          <w:rPr>
            <w:rFonts w:ascii="Times" w:hAnsi="Times" w:cs="Times New Roman"/>
            <w:sz w:val="22"/>
            <w:szCs w:val="22"/>
          </w:rPr>
          <w:t>C</w:t>
        </w:r>
      </w:ins>
      <w:del w:id="1341" w:author="Kevin Corbett" w:date="2015-03-31T22:03:00Z">
        <w:r w:rsidR="00037284" w:rsidRPr="00A7145A" w:rsidDel="000F3FCD">
          <w:rPr>
            <w:rFonts w:ascii="Times" w:hAnsi="Times" w:cs="Times New Roman"/>
            <w:sz w:val="22"/>
            <w:szCs w:val="22"/>
          </w:rPr>
          <w:delText>A</w:delText>
        </w:r>
      </w:del>
      <w:r w:rsidR="00037284" w:rsidRPr="00A7145A">
        <w:rPr>
          <w:rFonts w:ascii="Times" w:hAnsi="Times" w:cs="Times New Roman"/>
          <w:sz w:val="22"/>
          <w:szCs w:val="22"/>
        </w:rPr>
        <w:t>), showing its packing against subunits A and C. (</w:t>
      </w:r>
      <w:del w:id="1342" w:author="Kevin Corbett" w:date="2015-04-01T08:17:00Z">
        <w:r w:rsidR="00037284" w:rsidRPr="00A7145A" w:rsidDel="00AF5E05">
          <w:rPr>
            <w:rFonts w:ascii="Times" w:hAnsi="Times" w:cs="Times New Roman"/>
            <w:sz w:val="22"/>
            <w:szCs w:val="22"/>
          </w:rPr>
          <w:delText>G</w:delText>
        </w:r>
      </w:del>
      <w:ins w:id="1343" w:author="Kevin Corbett" w:date="2015-04-01T08:17:00Z">
        <w:r w:rsidR="00AF5E05" w:rsidRPr="00A7145A">
          <w:rPr>
            <w:rFonts w:ascii="Times" w:hAnsi="Times" w:cs="Times New Roman"/>
            <w:sz w:val="22"/>
            <w:szCs w:val="22"/>
          </w:rPr>
          <w:t>E</w:t>
        </w:r>
      </w:ins>
      <w:r w:rsidR="00037284" w:rsidRPr="00A7145A">
        <w:rPr>
          <w:rFonts w:ascii="Times" w:hAnsi="Times" w:cs="Times New Roman"/>
          <w:sz w:val="22"/>
          <w:szCs w:val="22"/>
        </w:rPr>
        <w:t xml:space="preserve">) Close-up of ADP bound to </w:t>
      </w:r>
      <w:del w:id="1344" w:author="Kevin Corbett" w:date="2015-04-01T08:18:00Z">
        <w:r w:rsidR="00037284" w:rsidRPr="00A7145A" w:rsidDel="00AF5E05">
          <w:rPr>
            <w:rFonts w:ascii="Times" w:hAnsi="Times" w:cs="Times New Roman"/>
            <w:sz w:val="22"/>
            <w:szCs w:val="22"/>
          </w:rPr>
          <w:delText xml:space="preserve">subunit </w:delText>
        </w:r>
      </w:del>
      <w:ins w:id="1345" w:author="Kevin Corbett" w:date="2015-04-01T08:18:00Z">
        <w:r w:rsidR="00AF5E05" w:rsidRPr="00A7145A">
          <w:rPr>
            <w:rFonts w:ascii="Times" w:hAnsi="Times" w:cs="Times New Roman"/>
            <w:sz w:val="22"/>
            <w:szCs w:val="22"/>
          </w:rPr>
          <w:t xml:space="preserve">PCH-2 chain </w:t>
        </w:r>
      </w:ins>
      <w:r w:rsidR="00037284" w:rsidRPr="00A7145A">
        <w:rPr>
          <w:rFonts w:ascii="Times" w:hAnsi="Times" w:cs="Times New Roman"/>
          <w:sz w:val="22"/>
          <w:szCs w:val="22"/>
        </w:rPr>
        <w:t>B, with AAA+ motifs shown as sticks.</w:t>
      </w:r>
      <w:r w:rsidR="00907F9E" w:rsidRPr="00A7145A">
        <w:rPr>
          <w:rFonts w:ascii="Times" w:hAnsi="Times" w:cs="Times New Roman"/>
          <w:sz w:val="22"/>
          <w:szCs w:val="22"/>
        </w:rPr>
        <w:t xml:space="preserve"> </w:t>
      </w:r>
      <w:ins w:id="1346" w:author="Kevin Corbett" w:date="2015-04-01T08:18:00Z">
        <w:r w:rsidR="00AF5E05" w:rsidRPr="00A7145A">
          <w:rPr>
            <w:rFonts w:ascii="Times" w:hAnsi="Times" w:cs="Times New Roman"/>
            <w:sz w:val="22"/>
            <w:szCs w:val="22"/>
          </w:rPr>
          <w:t xml:space="preserve">For close-up views of all six active sites, see </w:t>
        </w:r>
        <w:r w:rsidR="00AF5E05" w:rsidRPr="00A7145A">
          <w:rPr>
            <w:rFonts w:ascii="Times" w:hAnsi="Times" w:cs="Times New Roman"/>
            <w:b/>
            <w:sz w:val="22"/>
            <w:szCs w:val="22"/>
            <w:rPrChange w:id="1347" w:author="Kevin Corbett" w:date="2015-04-04T11:23:00Z">
              <w:rPr>
                <w:rFonts w:ascii="Times" w:hAnsi="Times" w:cs="Times New Roman"/>
                <w:sz w:val="22"/>
                <w:szCs w:val="22"/>
              </w:rPr>
            </w:rPrChange>
          </w:rPr>
          <w:t>Figure 2-figure supplement 1</w:t>
        </w:r>
        <w:r w:rsidR="00AF5E05" w:rsidRPr="00A7145A">
          <w:rPr>
            <w:rFonts w:ascii="Times" w:hAnsi="Times" w:cs="Times New Roman"/>
            <w:sz w:val="22"/>
            <w:szCs w:val="22"/>
          </w:rPr>
          <w:t xml:space="preserve">. </w:t>
        </w:r>
      </w:ins>
      <w:del w:id="1348" w:author="Kevin Corbett" w:date="2015-04-01T08:18:00Z">
        <w:r w:rsidR="00907F9E" w:rsidRPr="009C41BF" w:rsidDel="00AF5E05">
          <w:rPr>
            <w:rFonts w:ascii="Times" w:hAnsi="Times" w:cs="Times New Roman"/>
            <w:sz w:val="22"/>
            <w:szCs w:val="22"/>
          </w:rPr>
          <w:delText xml:space="preserve">For electron density of bound ADP and surrounding residues, see </w:delText>
        </w:r>
        <w:r w:rsidR="00907F9E" w:rsidRPr="00A7145A" w:rsidDel="00AF5E05">
          <w:rPr>
            <w:rFonts w:ascii="Times" w:hAnsi="Times" w:cs="Times New Roman"/>
            <w:b/>
            <w:sz w:val="22"/>
            <w:szCs w:val="22"/>
            <w:rPrChange w:id="1349" w:author="Kevin Corbett" w:date="2015-04-04T11:23:00Z">
              <w:rPr>
                <w:rFonts w:ascii="Times" w:hAnsi="Times" w:cs="Times New Roman"/>
                <w:b/>
                <w:color w:val="0000FF"/>
                <w:sz w:val="22"/>
                <w:szCs w:val="22"/>
              </w:rPr>
            </w:rPrChange>
          </w:rPr>
          <w:delText xml:space="preserve">Figure </w:delText>
        </w:r>
        <w:r w:rsidR="009724ED" w:rsidRPr="00A7145A" w:rsidDel="00AF5E05">
          <w:rPr>
            <w:rFonts w:ascii="Times" w:hAnsi="Times" w:cs="Times New Roman"/>
            <w:b/>
            <w:sz w:val="22"/>
            <w:szCs w:val="22"/>
            <w:rPrChange w:id="1350" w:author="Kevin Corbett" w:date="2015-04-04T11:23:00Z">
              <w:rPr>
                <w:rFonts w:ascii="Times" w:hAnsi="Times" w:cs="Times New Roman"/>
                <w:b/>
                <w:color w:val="0000FF"/>
                <w:sz w:val="22"/>
                <w:szCs w:val="22"/>
              </w:rPr>
            </w:rPrChange>
          </w:rPr>
          <w:delText>1-figure supplement 3B</w:delText>
        </w:r>
        <w:r w:rsidR="00907F9E" w:rsidRPr="00A7145A" w:rsidDel="00AF5E05">
          <w:rPr>
            <w:rFonts w:ascii="Times" w:hAnsi="Times" w:cs="Times New Roman"/>
            <w:sz w:val="22"/>
            <w:szCs w:val="22"/>
          </w:rPr>
          <w:delText>.</w:delText>
        </w:r>
      </w:del>
      <w:ins w:id="1351" w:author="Kevin Corbett" w:date="2015-03-31T22:03:00Z">
        <w:r w:rsidR="000F3FCD" w:rsidRPr="00A7145A">
          <w:rPr>
            <w:rFonts w:ascii="Times" w:hAnsi="Times" w:cs="Times New Roman"/>
            <w:sz w:val="22"/>
            <w:szCs w:val="22"/>
            <w:rPrChange w:id="1352" w:author="Kevin Corbett" w:date="2015-04-04T11:23:00Z">
              <w:rPr>
                <w:rFonts w:ascii="Times" w:hAnsi="Times" w:cs="Times New Roman"/>
                <w:color w:val="000000"/>
                <w:sz w:val="22"/>
                <w:szCs w:val="22"/>
              </w:rPr>
            </w:rPrChange>
          </w:rPr>
          <w:t>(</w:t>
        </w:r>
      </w:ins>
      <w:ins w:id="1353" w:author="Kevin Corbett" w:date="2015-04-01T08:17:00Z">
        <w:r w:rsidR="00AF5E05" w:rsidRPr="00A7145A">
          <w:rPr>
            <w:rFonts w:ascii="Times" w:hAnsi="Times" w:cs="Times New Roman"/>
            <w:sz w:val="22"/>
            <w:szCs w:val="22"/>
            <w:rPrChange w:id="1354" w:author="Kevin Corbett" w:date="2015-04-04T11:23:00Z">
              <w:rPr>
                <w:rFonts w:ascii="Times" w:hAnsi="Times" w:cs="Times New Roman"/>
                <w:color w:val="000000"/>
                <w:sz w:val="22"/>
                <w:szCs w:val="22"/>
              </w:rPr>
            </w:rPrChange>
          </w:rPr>
          <w:t>F</w:t>
        </w:r>
      </w:ins>
      <w:ins w:id="1355" w:author="Kevin Corbett" w:date="2015-03-31T22:03:00Z">
        <w:r w:rsidR="000F3FCD" w:rsidRPr="00A7145A">
          <w:rPr>
            <w:rFonts w:ascii="Times" w:hAnsi="Times" w:cs="Times New Roman"/>
            <w:sz w:val="22"/>
            <w:szCs w:val="22"/>
            <w:rPrChange w:id="1356" w:author="Kevin Corbett" w:date="2015-04-04T11:23:00Z">
              <w:rPr>
                <w:rFonts w:ascii="Times" w:hAnsi="Times" w:cs="Times New Roman"/>
                <w:color w:val="000000"/>
                <w:sz w:val="22"/>
                <w:szCs w:val="22"/>
              </w:rPr>
            </w:rPrChange>
          </w:rPr>
          <w:t>)</w:t>
        </w:r>
      </w:ins>
      <w:ins w:id="1357" w:author="Kevin Corbett" w:date="2015-03-31T22:04:00Z">
        <w:r w:rsidR="000F3FCD" w:rsidRPr="00A7145A">
          <w:rPr>
            <w:rFonts w:ascii="Times" w:hAnsi="Times" w:cs="Times New Roman"/>
            <w:sz w:val="22"/>
            <w:szCs w:val="22"/>
            <w:rPrChange w:id="1358" w:author="Kevin Corbett" w:date="2015-04-04T11:23:00Z">
              <w:rPr>
                <w:rFonts w:ascii="Times" w:hAnsi="Times" w:cs="Times New Roman"/>
                <w:color w:val="000000"/>
                <w:sz w:val="22"/>
                <w:szCs w:val="22"/>
              </w:rPr>
            </w:rPrChange>
          </w:rPr>
          <w:t xml:space="preserve"> </w:t>
        </w:r>
      </w:ins>
      <w:ins w:id="1359" w:author="Kevin Corbett" w:date="2015-03-31T22:03:00Z">
        <w:r w:rsidR="000F3FCD" w:rsidRPr="00A7145A">
          <w:rPr>
            <w:rFonts w:ascii="Times" w:hAnsi="Times" w:cs="Times New Roman"/>
            <w:sz w:val="22"/>
            <w:szCs w:val="22"/>
            <w:rPrChange w:id="1360" w:author="Kevin Corbett" w:date="2015-04-04T11:23:00Z">
              <w:rPr>
                <w:rFonts w:ascii="Times" w:hAnsi="Times" w:cs="Times New Roman"/>
                <w:color w:val="000000"/>
                <w:sz w:val="22"/>
                <w:szCs w:val="22"/>
              </w:rPr>
            </w:rPrChange>
          </w:rPr>
          <w:t>Stereo view of r</w:t>
        </w:r>
      </w:ins>
      <w:ins w:id="1361" w:author="Kevin Corbett" w:date="2015-03-31T21:51:00Z">
        <w:r w:rsidR="00016A34" w:rsidRPr="00A7145A">
          <w:rPr>
            <w:rFonts w:ascii="Times" w:hAnsi="Times" w:cs="Times New Roman"/>
            <w:sz w:val="22"/>
            <w:szCs w:val="22"/>
            <w:rPrChange w:id="1362" w:author="Kevin Corbett" w:date="2015-04-04T11:23:00Z">
              <w:rPr>
                <w:rFonts w:ascii="Times" w:hAnsi="Times" w:cs="Times New Roman"/>
                <w:color w:val="000000"/>
                <w:sz w:val="22"/>
                <w:szCs w:val="22"/>
              </w:rPr>
            </w:rPrChange>
          </w:rPr>
          <w:t xml:space="preserve">efined </w:t>
        </w:r>
        <w:r w:rsidR="00016A34" w:rsidRPr="004943BE">
          <w:rPr>
            <w:rFonts w:ascii="Times" w:hAnsi="Times" w:cs="Times New Roman"/>
            <w:sz w:val="22"/>
            <w:szCs w:val="22"/>
            <w:rPrChange w:id="1363" w:author="Kevin Corbett" w:date="2015-04-13T09:35:00Z">
              <w:rPr>
                <w:rFonts w:ascii="Times" w:hAnsi="Times" w:cs="Times New Roman"/>
                <w:i/>
                <w:color w:val="000000"/>
                <w:sz w:val="22"/>
                <w:szCs w:val="22"/>
              </w:rPr>
            </w:rPrChange>
          </w:rPr>
          <w:t>2</w:t>
        </w:r>
        <w:r w:rsidR="00016A34" w:rsidRPr="00A7145A">
          <w:rPr>
            <w:rFonts w:ascii="Times" w:hAnsi="Times" w:cs="Times New Roman"/>
            <w:i/>
            <w:sz w:val="22"/>
            <w:szCs w:val="22"/>
            <w:rPrChange w:id="1364" w:author="Kevin Corbett" w:date="2015-04-04T11:23:00Z">
              <w:rPr>
                <w:rFonts w:ascii="Times" w:hAnsi="Times" w:cs="Times New Roman"/>
                <w:i/>
                <w:color w:val="000000"/>
                <w:sz w:val="22"/>
                <w:szCs w:val="22"/>
              </w:rPr>
            </w:rPrChange>
          </w:rPr>
          <w:t>F</w:t>
        </w:r>
        <w:r w:rsidR="00016A34" w:rsidRPr="00A7145A">
          <w:rPr>
            <w:rFonts w:ascii="Times" w:hAnsi="Times" w:cs="Times New Roman"/>
            <w:i/>
            <w:sz w:val="22"/>
            <w:szCs w:val="22"/>
            <w:vertAlign w:val="subscript"/>
            <w:rPrChange w:id="1365" w:author="Kevin Corbett" w:date="2015-04-04T11:23:00Z">
              <w:rPr>
                <w:rFonts w:ascii="Times" w:hAnsi="Times" w:cs="Times New Roman"/>
                <w:i/>
                <w:color w:val="000000"/>
                <w:sz w:val="22"/>
                <w:szCs w:val="22"/>
                <w:vertAlign w:val="subscript"/>
              </w:rPr>
            </w:rPrChange>
          </w:rPr>
          <w:t>o</w:t>
        </w:r>
        <w:r w:rsidR="00016A34" w:rsidRPr="00A7145A">
          <w:rPr>
            <w:rFonts w:ascii="Times" w:hAnsi="Times" w:cs="Times New Roman"/>
            <w:i/>
            <w:sz w:val="22"/>
            <w:szCs w:val="22"/>
            <w:rPrChange w:id="1366" w:author="Kevin Corbett" w:date="2015-04-04T11:23:00Z">
              <w:rPr>
                <w:rFonts w:ascii="Times" w:hAnsi="Times" w:cs="Times New Roman"/>
                <w:i/>
                <w:color w:val="000000"/>
                <w:sz w:val="22"/>
                <w:szCs w:val="22"/>
              </w:rPr>
            </w:rPrChange>
          </w:rPr>
          <w:t>-F</w:t>
        </w:r>
        <w:r w:rsidR="00016A34" w:rsidRPr="00A7145A">
          <w:rPr>
            <w:rFonts w:ascii="Times" w:hAnsi="Times" w:cs="Times New Roman"/>
            <w:i/>
            <w:sz w:val="22"/>
            <w:szCs w:val="22"/>
            <w:vertAlign w:val="subscript"/>
            <w:rPrChange w:id="1367" w:author="Kevin Corbett" w:date="2015-04-04T11:23:00Z">
              <w:rPr>
                <w:rFonts w:ascii="Times" w:hAnsi="Times" w:cs="Times New Roman"/>
                <w:i/>
                <w:color w:val="000000"/>
                <w:sz w:val="22"/>
                <w:szCs w:val="22"/>
                <w:vertAlign w:val="subscript"/>
              </w:rPr>
            </w:rPrChange>
          </w:rPr>
          <w:t>c</w:t>
        </w:r>
        <w:r w:rsidR="00016A34" w:rsidRPr="00A7145A">
          <w:rPr>
            <w:rFonts w:ascii="Times" w:hAnsi="Times" w:cs="Times New Roman"/>
            <w:sz w:val="22"/>
            <w:szCs w:val="22"/>
            <w:rPrChange w:id="1368" w:author="Kevin Corbett" w:date="2015-04-04T11:23:00Z">
              <w:rPr>
                <w:rFonts w:ascii="Times" w:hAnsi="Times" w:cs="Times New Roman"/>
                <w:color w:val="000000"/>
                <w:sz w:val="22"/>
                <w:szCs w:val="22"/>
              </w:rPr>
            </w:rPrChange>
          </w:rPr>
          <w:t xml:space="preserve"> electron density at 2.3 Å resolution, contoured at 1.0 </w:t>
        </w:r>
        <w:r w:rsidR="00016A34" w:rsidRPr="004943BE">
          <w:rPr>
            <w:rFonts w:ascii="Times" w:hAnsi="Times" w:cs="Times New Roman"/>
            <w:sz w:val="22"/>
            <w:szCs w:val="22"/>
            <w:rPrChange w:id="1369" w:author="Kevin Corbett" w:date="2015-04-13T09:35:00Z">
              <w:rPr>
                <w:rFonts w:ascii="Times" w:hAnsi="Times" w:cs="Times New Roman" w:hint="eastAsia"/>
                <w:color w:val="000000"/>
                <w:sz w:val="22"/>
                <w:szCs w:val="22"/>
              </w:rPr>
            </w:rPrChange>
          </w:rPr>
          <w:t>σ</w:t>
        </w:r>
        <w:r w:rsidR="00016A34" w:rsidRPr="00A7145A">
          <w:rPr>
            <w:rFonts w:ascii="Times" w:hAnsi="Times" w:cs="Times New Roman"/>
            <w:sz w:val="22"/>
            <w:szCs w:val="22"/>
            <w:rPrChange w:id="1370" w:author="Kevin Corbett" w:date="2015-04-04T11:23:00Z">
              <w:rPr>
                <w:rFonts w:ascii="Times" w:hAnsi="Times" w:cs="Times New Roman"/>
                <w:color w:val="000000"/>
                <w:sz w:val="22"/>
                <w:szCs w:val="22"/>
              </w:rPr>
            </w:rPrChange>
          </w:rPr>
          <w:t xml:space="preserve">, for the bound ADP and surrounding residues in PCH-2 chain B. View is equivalent to </w:t>
        </w:r>
      </w:ins>
      <w:ins w:id="1371" w:author="Kevin Corbett" w:date="2015-03-31T22:03:00Z">
        <w:r w:rsidR="000F3FCD" w:rsidRPr="00A7145A">
          <w:rPr>
            <w:rFonts w:ascii="Times" w:hAnsi="Times" w:cs="Times New Roman"/>
            <w:sz w:val="22"/>
            <w:szCs w:val="22"/>
            <w:rPrChange w:id="1372" w:author="Kevin Corbett" w:date="2015-04-04T11:23:00Z">
              <w:rPr>
                <w:rFonts w:ascii="Times" w:hAnsi="Times" w:cs="Times New Roman"/>
                <w:b/>
                <w:color w:val="0000FF"/>
                <w:sz w:val="22"/>
                <w:szCs w:val="22"/>
              </w:rPr>
            </w:rPrChange>
          </w:rPr>
          <w:t>(G)</w:t>
        </w:r>
      </w:ins>
      <w:ins w:id="1373" w:author="Kevin Corbett" w:date="2015-03-31T21:51:00Z">
        <w:r w:rsidR="00016A34" w:rsidRPr="00A7145A">
          <w:rPr>
            <w:rFonts w:ascii="Times" w:hAnsi="Times" w:cs="Times New Roman"/>
            <w:sz w:val="22"/>
            <w:szCs w:val="22"/>
            <w:rPrChange w:id="1374" w:author="Kevin Corbett" w:date="2015-04-04T11:23:00Z">
              <w:rPr>
                <w:rFonts w:ascii="Times" w:hAnsi="Times" w:cs="Times New Roman"/>
                <w:color w:val="000000"/>
                <w:sz w:val="22"/>
                <w:szCs w:val="22"/>
              </w:rPr>
            </w:rPrChange>
          </w:rPr>
          <w:t>; the small AAA domain has been removed for clarity.</w:t>
        </w:r>
      </w:ins>
    </w:p>
    <w:p w14:paraId="7B35B474" w14:textId="14FAAD57" w:rsidR="00443BA3" w:rsidRPr="009C41BF" w:rsidDel="000F3FCD" w:rsidRDefault="00443BA3">
      <w:pPr>
        <w:spacing w:line="480" w:lineRule="auto"/>
        <w:rPr>
          <w:del w:id="1375" w:author="Kevin Corbett" w:date="2015-03-31T22:04:00Z"/>
          <w:rFonts w:ascii="Times" w:hAnsi="Times" w:cs="Times New Roman"/>
          <w:b/>
          <w:sz w:val="22"/>
          <w:szCs w:val="22"/>
        </w:rPr>
        <w:pPrChange w:id="1376" w:author="Kevin Corbett" w:date="2015-04-01T08:10:00Z">
          <w:pPr/>
        </w:pPrChange>
      </w:pPr>
      <w:del w:id="1377" w:author="Kevin Corbett" w:date="2015-03-31T22:04:00Z">
        <w:r w:rsidRPr="009C41BF" w:rsidDel="000F3FCD">
          <w:rPr>
            <w:rFonts w:ascii="Times" w:hAnsi="Times" w:cs="Times New Roman"/>
            <w:b/>
            <w:sz w:val="22"/>
            <w:szCs w:val="22"/>
          </w:rPr>
          <w:br w:type="page"/>
        </w:r>
      </w:del>
    </w:p>
    <w:p w14:paraId="5658BE79" w14:textId="277E1B2B" w:rsidR="00443BA3" w:rsidRPr="009C41BF" w:rsidDel="000F3FCD" w:rsidRDefault="00443BA3">
      <w:pPr>
        <w:spacing w:line="480" w:lineRule="auto"/>
        <w:rPr>
          <w:del w:id="1378" w:author="Kevin Corbett" w:date="2015-03-31T22:00:00Z"/>
          <w:rFonts w:ascii="Times" w:hAnsi="Times" w:cs="Times New Roman"/>
          <w:b/>
          <w:sz w:val="22"/>
          <w:szCs w:val="22"/>
        </w:rPr>
        <w:pPrChange w:id="1379" w:author="Kevin Corbett" w:date="2015-04-01T08:10:00Z">
          <w:pPr/>
        </w:pPrChange>
      </w:pPr>
    </w:p>
    <w:p w14:paraId="79DD58D4" w14:textId="77777777" w:rsidR="000F3FCD" w:rsidRPr="009C41BF" w:rsidRDefault="000F3FCD">
      <w:pPr>
        <w:spacing w:line="480" w:lineRule="auto"/>
        <w:rPr>
          <w:ins w:id="1380" w:author="Kevin Corbett" w:date="2015-03-31T22:04:00Z"/>
          <w:rFonts w:ascii="Times" w:hAnsi="Times" w:cs="Times New Roman"/>
          <w:b/>
          <w:sz w:val="22"/>
          <w:szCs w:val="22"/>
        </w:rPr>
        <w:pPrChange w:id="1381" w:author="Kevin Corbett" w:date="2015-04-01T08:10:00Z">
          <w:pPr/>
        </w:pPrChange>
      </w:pPr>
    </w:p>
    <w:p w14:paraId="24BDDE05" w14:textId="3AADD0DF" w:rsidR="00E207E0" w:rsidRPr="004E262E" w:rsidDel="000F3FCD" w:rsidRDefault="00E207E0">
      <w:pPr>
        <w:spacing w:after="120" w:line="480" w:lineRule="auto"/>
        <w:rPr>
          <w:del w:id="1382" w:author="Kevin Corbett" w:date="2015-03-31T22:00:00Z"/>
          <w:rFonts w:ascii="Times" w:hAnsi="Times" w:cs="Times New Roman"/>
          <w:b/>
          <w:sz w:val="22"/>
          <w:szCs w:val="22"/>
        </w:rPr>
        <w:pPrChange w:id="1383" w:author="Kevin Corbett" w:date="2015-04-01T08:10:00Z">
          <w:pPr>
            <w:spacing w:after="120" w:line="276" w:lineRule="auto"/>
          </w:pPr>
        </w:pPrChange>
      </w:pPr>
      <w:del w:id="1384" w:author="Kevin Corbett" w:date="2015-03-31T22:00:00Z">
        <w:r w:rsidRPr="004E262E" w:rsidDel="000F3FCD">
          <w:rPr>
            <w:rFonts w:ascii="Times" w:hAnsi="Times" w:cs="Times New Roman"/>
            <w:b/>
            <w:sz w:val="22"/>
            <w:szCs w:val="22"/>
          </w:rPr>
          <w:delText>Figure 1-figure supplement 1.</w:delText>
        </w:r>
      </w:del>
    </w:p>
    <w:p w14:paraId="188A06F4" w14:textId="6E6A1D5F" w:rsidR="00E207E0" w:rsidRPr="004E262E" w:rsidDel="000F3FCD" w:rsidRDefault="00E207E0">
      <w:pPr>
        <w:spacing w:after="120" w:line="480" w:lineRule="auto"/>
        <w:rPr>
          <w:del w:id="1385" w:author="Kevin Corbett" w:date="2015-03-31T22:00:00Z"/>
          <w:rFonts w:ascii="Times" w:hAnsi="Times" w:cs="Times New Roman"/>
          <w:b/>
          <w:sz w:val="22"/>
          <w:szCs w:val="22"/>
        </w:rPr>
        <w:pPrChange w:id="1386" w:author="Kevin Corbett" w:date="2015-04-01T08:10:00Z">
          <w:pPr>
            <w:spacing w:after="120" w:line="276" w:lineRule="auto"/>
          </w:pPr>
        </w:pPrChange>
      </w:pPr>
      <w:del w:id="1387" w:author="Kevin Corbett" w:date="2015-03-31T22:00:00Z">
        <w:r w:rsidRPr="004E262E" w:rsidDel="000F3FCD">
          <w:rPr>
            <w:rFonts w:ascii="Times" w:hAnsi="Times" w:cs="Times New Roman"/>
            <w:b/>
            <w:sz w:val="22"/>
            <w:szCs w:val="22"/>
          </w:rPr>
          <w:delText>AAA+ ATPase conservation.</w:delText>
        </w:r>
      </w:del>
    </w:p>
    <w:p w14:paraId="38770B77" w14:textId="6C87D4F5" w:rsidR="00E207E0" w:rsidRPr="00A7145A" w:rsidDel="000F3FCD" w:rsidRDefault="00443BA3">
      <w:pPr>
        <w:spacing w:after="120" w:line="480" w:lineRule="auto"/>
        <w:rPr>
          <w:del w:id="1388" w:author="Kevin Corbett" w:date="2015-03-31T22:00:00Z"/>
          <w:rFonts w:ascii="Times" w:hAnsi="Times" w:cs="Times New Roman"/>
          <w:sz w:val="22"/>
          <w:szCs w:val="22"/>
        </w:rPr>
        <w:pPrChange w:id="1389" w:author="Kevin Corbett" w:date="2015-04-01T08:10:00Z">
          <w:pPr>
            <w:spacing w:after="120" w:line="276" w:lineRule="auto"/>
          </w:pPr>
        </w:pPrChange>
      </w:pPr>
      <w:moveFromRangeStart w:id="1390" w:author="Kevin Corbett" w:date="2015-03-31T21:57:00Z" w:name="move289458398"/>
      <w:moveFrom w:id="1391" w:author="Kevin Corbett" w:date="2015-03-31T21:57:00Z">
        <w:del w:id="1392" w:author="Kevin Corbett" w:date="2015-03-31T22:00:00Z">
          <w:r w:rsidRPr="00C96FDF" w:rsidDel="000F3FCD">
            <w:rPr>
              <w:rFonts w:ascii="Times" w:hAnsi="Times" w:cs="Times New Roman"/>
              <w:sz w:val="22"/>
              <w:szCs w:val="22"/>
            </w:rPr>
            <w:delText>(A) Phylogenetic tree of selected AAA+ ATPases, colored by clade as outlined in ref. (Erzberger and Berger, 2006). Isolated AAA+ regions (large plus small domains, D1 domain for p97/Cdc48 and NSF) were aligned with MAFFT (Katoh and Standley, 2013), a phy</w:delText>
          </w:r>
          <w:r w:rsidRPr="00A7145A" w:rsidDel="000F3FCD">
            <w:rPr>
              <w:rFonts w:ascii="Times" w:hAnsi="Times" w:cs="Times New Roman"/>
              <w:sz w:val="22"/>
              <w:szCs w:val="22"/>
            </w:rPr>
            <w:delText xml:space="preserve">logenetic tree was constructed in JalView (Waterhouse et al., 2009), and the tree was visualized with Dendroscope (Huson and Scornavacca, 2012). (B) Conserved AAA+ motifs in Pch2/TRIP13, the “classic remodelers”, and </w:delText>
          </w:r>
          <w:r w:rsidRPr="00A7145A" w:rsidDel="000F3FCD">
            <w:rPr>
              <w:rFonts w:ascii="Times" w:hAnsi="Times" w:cs="Times New Roman"/>
              <w:i/>
              <w:sz w:val="22"/>
              <w:szCs w:val="22"/>
            </w:rPr>
            <w:delText>E. coli</w:delText>
          </w:r>
          <w:r w:rsidRPr="00A7145A" w:rsidDel="000F3FCD">
            <w:rPr>
              <w:rFonts w:ascii="Times" w:hAnsi="Times" w:cs="Times New Roman"/>
              <w:sz w:val="22"/>
              <w:szCs w:val="22"/>
            </w:rPr>
            <w:delText xml:space="preserve"> ClpX. Pch2/TRIP13 and ClpX lack the first of two conserved arginine residues in the Arg finger region (yellow), and possess a Sensor 2 arginine (R385, red), whi</w:delText>
          </w:r>
          <w:r w:rsidR="00E207E0" w:rsidRPr="00A7145A" w:rsidDel="000F3FCD">
            <w:rPr>
              <w:rFonts w:ascii="Times" w:hAnsi="Times" w:cs="Times New Roman"/>
              <w:sz w:val="22"/>
              <w:szCs w:val="22"/>
            </w:rPr>
            <w:delText>ch the classic remodelers lack.</w:delText>
          </w:r>
        </w:del>
      </w:moveFrom>
    </w:p>
    <w:moveFromRangeEnd w:id="1390"/>
    <w:p w14:paraId="712D358D" w14:textId="768355C3" w:rsidR="00E207E0" w:rsidRPr="00A7145A" w:rsidDel="000F3FCD" w:rsidRDefault="00E207E0">
      <w:pPr>
        <w:spacing w:line="480" w:lineRule="auto"/>
        <w:rPr>
          <w:del w:id="1393" w:author="Kevin Corbett" w:date="2015-03-31T22:00:00Z"/>
          <w:rFonts w:ascii="Times" w:hAnsi="Times" w:cs="Times New Roman"/>
          <w:sz w:val="22"/>
          <w:szCs w:val="22"/>
        </w:rPr>
        <w:pPrChange w:id="1394" w:author="Kevin Corbett" w:date="2015-04-01T08:10:00Z">
          <w:pPr/>
        </w:pPrChange>
      </w:pPr>
      <w:del w:id="1395" w:author="Kevin Corbett" w:date="2015-03-31T22:00:00Z">
        <w:r w:rsidRPr="00A7145A" w:rsidDel="000F3FCD">
          <w:rPr>
            <w:rFonts w:ascii="Times" w:hAnsi="Times" w:cs="Times New Roman"/>
            <w:sz w:val="22"/>
            <w:szCs w:val="22"/>
          </w:rPr>
          <w:br w:type="page"/>
        </w:r>
      </w:del>
    </w:p>
    <w:p w14:paraId="4FBAF953" w14:textId="2BE507E1" w:rsidR="00E207E0" w:rsidRPr="00A7145A" w:rsidDel="000F3FCD" w:rsidRDefault="00E207E0">
      <w:pPr>
        <w:spacing w:after="120" w:line="480" w:lineRule="auto"/>
        <w:jc w:val="center"/>
        <w:rPr>
          <w:del w:id="1396" w:author="Kevin Corbett" w:date="2015-03-31T22:00:00Z"/>
          <w:rFonts w:ascii="Times" w:hAnsi="Times" w:cs="Times New Roman"/>
          <w:sz w:val="22"/>
          <w:szCs w:val="22"/>
        </w:rPr>
        <w:pPrChange w:id="1397" w:author="Kevin Corbett" w:date="2015-04-01T08:10:00Z">
          <w:pPr>
            <w:spacing w:after="120" w:line="276" w:lineRule="auto"/>
            <w:jc w:val="center"/>
          </w:pPr>
        </w:pPrChange>
      </w:pPr>
    </w:p>
    <w:p w14:paraId="210FD8BE" w14:textId="4623519D" w:rsidR="00E207E0" w:rsidRPr="00A7145A" w:rsidDel="000F3FCD" w:rsidRDefault="00E207E0">
      <w:pPr>
        <w:spacing w:after="120" w:line="480" w:lineRule="auto"/>
        <w:rPr>
          <w:del w:id="1398" w:author="Kevin Corbett" w:date="2015-03-31T22:00:00Z"/>
          <w:rFonts w:ascii="Times" w:hAnsi="Times" w:cs="Times New Roman"/>
          <w:b/>
          <w:sz w:val="22"/>
          <w:szCs w:val="22"/>
        </w:rPr>
        <w:pPrChange w:id="1399" w:author="Kevin Corbett" w:date="2015-04-01T08:10:00Z">
          <w:pPr>
            <w:spacing w:after="120" w:line="276" w:lineRule="auto"/>
          </w:pPr>
        </w:pPrChange>
      </w:pPr>
      <w:del w:id="1400" w:author="Kevin Corbett" w:date="2015-03-31T22:00:00Z">
        <w:r w:rsidRPr="00A7145A" w:rsidDel="000F3FCD">
          <w:rPr>
            <w:rFonts w:ascii="Times" w:hAnsi="Times" w:cs="Times New Roman"/>
            <w:b/>
            <w:sz w:val="22"/>
            <w:szCs w:val="22"/>
          </w:rPr>
          <w:delText xml:space="preserve">Figure 1-figure supplement </w:delText>
        </w:r>
      </w:del>
      <w:del w:id="1401" w:author="Kevin Corbett" w:date="2015-03-31T21:55:00Z">
        <w:r w:rsidRPr="00A7145A" w:rsidDel="000F3FCD">
          <w:rPr>
            <w:rFonts w:ascii="Times" w:hAnsi="Times" w:cs="Times New Roman"/>
            <w:b/>
            <w:sz w:val="22"/>
            <w:szCs w:val="22"/>
          </w:rPr>
          <w:delText>2</w:delText>
        </w:r>
      </w:del>
      <w:del w:id="1402" w:author="Kevin Corbett" w:date="2015-03-31T22:00:00Z">
        <w:r w:rsidRPr="00A7145A" w:rsidDel="000F3FCD">
          <w:rPr>
            <w:rFonts w:ascii="Times" w:hAnsi="Times" w:cs="Times New Roman"/>
            <w:b/>
            <w:sz w:val="22"/>
            <w:szCs w:val="22"/>
          </w:rPr>
          <w:delText>.</w:delText>
        </w:r>
      </w:del>
    </w:p>
    <w:p w14:paraId="6AC9B784" w14:textId="3E15C9D7" w:rsidR="00E207E0" w:rsidRPr="00A7145A" w:rsidDel="000F3FCD" w:rsidRDefault="00E207E0">
      <w:pPr>
        <w:spacing w:after="120" w:line="480" w:lineRule="auto"/>
        <w:rPr>
          <w:del w:id="1403" w:author="Kevin Corbett" w:date="2015-03-31T22:00:00Z"/>
          <w:rFonts w:ascii="Times" w:hAnsi="Times" w:cs="Times New Roman"/>
          <w:b/>
          <w:sz w:val="22"/>
          <w:szCs w:val="22"/>
        </w:rPr>
        <w:pPrChange w:id="1404" w:author="Kevin Corbett" w:date="2015-04-01T08:10:00Z">
          <w:pPr>
            <w:spacing w:after="120" w:line="276" w:lineRule="auto"/>
          </w:pPr>
        </w:pPrChange>
      </w:pPr>
      <w:del w:id="1405" w:author="Kevin Corbett" w:date="2015-03-31T21:55:00Z">
        <w:r w:rsidRPr="00A7145A" w:rsidDel="000F3FCD">
          <w:rPr>
            <w:rFonts w:ascii="Times" w:hAnsi="Times" w:cs="Times New Roman"/>
            <w:b/>
            <w:sz w:val="22"/>
            <w:szCs w:val="22"/>
          </w:rPr>
          <w:delText xml:space="preserve">SEC-MALS analysis of </w:delText>
        </w:r>
        <w:r w:rsidRPr="00A7145A" w:rsidDel="000F3FCD">
          <w:rPr>
            <w:rFonts w:ascii="Times" w:hAnsi="Times" w:cs="Times New Roman"/>
            <w:b/>
            <w:i/>
            <w:sz w:val="22"/>
            <w:szCs w:val="22"/>
          </w:rPr>
          <w:delText>M. musculus</w:delText>
        </w:r>
        <w:r w:rsidRPr="00A7145A" w:rsidDel="000F3FCD">
          <w:rPr>
            <w:rFonts w:ascii="Times" w:hAnsi="Times" w:cs="Times New Roman"/>
            <w:b/>
            <w:sz w:val="22"/>
            <w:szCs w:val="22"/>
          </w:rPr>
          <w:delText xml:space="preserve"> TRIP13 and n</w:delText>
        </w:r>
      </w:del>
      <w:del w:id="1406" w:author="Kevin Corbett" w:date="2015-03-31T22:00:00Z">
        <w:r w:rsidRPr="00A7145A" w:rsidDel="000F3FCD">
          <w:rPr>
            <w:rFonts w:ascii="Times" w:hAnsi="Times" w:cs="Times New Roman"/>
            <w:b/>
            <w:sz w:val="22"/>
            <w:szCs w:val="22"/>
          </w:rPr>
          <w:delText xml:space="preserve">egative-stain electron microscopy of </w:delText>
        </w:r>
        <w:r w:rsidRPr="00A7145A" w:rsidDel="000F3FCD">
          <w:rPr>
            <w:rFonts w:ascii="Times" w:hAnsi="Times" w:cs="Times New Roman"/>
            <w:b/>
            <w:i/>
            <w:sz w:val="22"/>
            <w:szCs w:val="22"/>
          </w:rPr>
          <w:delText>C. elegans</w:delText>
        </w:r>
        <w:r w:rsidRPr="00A7145A" w:rsidDel="000F3FCD">
          <w:rPr>
            <w:rFonts w:ascii="Times" w:hAnsi="Times" w:cs="Times New Roman"/>
            <w:b/>
            <w:sz w:val="22"/>
            <w:szCs w:val="22"/>
          </w:rPr>
          <w:delText xml:space="preserve"> PCH-2.</w:delText>
        </w:r>
      </w:del>
    </w:p>
    <w:p w14:paraId="3F2B93AE" w14:textId="6FADC8C5" w:rsidR="00E207E0" w:rsidRPr="00A7145A" w:rsidDel="000F3FCD" w:rsidRDefault="00E207E0">
      <w:pPr>
        <w:spacing w:after="120" w:line="480" w:lineRule="auto"/>
        <w:rPr>
          <w:del w:id="1407" w:author="Kevin Corbett" w:date="2015-03-31T22:00:00Z"/>
          <w:rFonts w:ascii="Times" w:hAnsi="Times" w:cs="Times New Roman"/>
          <w:sz w:val="22"/>
          <w:szCs w:val="22"/>
        </w:rPr>
        <w:pPrChange w:id="1408" w:author="Kevin Corbett" w:date="2015-04-01T08:10:00Z">
          <w:pPr>
            <w:spacing w:after="120" w:line="276" w:lineRule="auto"/>
          </w:pPr>
        </w:pPrChange>
      </w:pPr>
      <w:moveFromRangeStart w:id="1409" w:author="Kevin Corbett" w:date="2015-03-31T21:55:00Z" w:name="move289458287"/>
      <w:moveFrom w:id="1410" w:author="Kevin Corbett" w:date="2015-03-31T21:55:00Z">
        <w:del w:id="1411" w:author="Kevin Corbett" w:date="2015-03-31T22:00:00Z">
          <w:r w:rsidRPr="00A7145A" w:rsidDel="000F3FCD">
            <w:rPr>
              <w:rFonts w:ascii="Times" w:hAnsi="Times" w:cs="Times New Roman"/>
              <w:sz w:val="22"/>
              <w:szCs w:val="22"/>
            </w:rPr>
            <w:delText>(A</w:delText>
          </w:r>
          <w:r w:rsidR="00443BA3" w:rsidRPr="00A7145A" w:rsidDel="000F3FCD">
            <w:rPr>
              <w:rFonts w:ascii="Times" w:hAnsi="Times" w:cs="Times New Roman"/>
              <w:sz w:val="22"/>
              <w:szCs w:val="22"/>
            </w:rPr>
            <w:delText xml:space="preserve">) Size-exclusion chromatography coupled to multi-angle light scattering (SEC-MALS) data for </w:delText>
          </w:r>
          <w:r w:rsidR="00443BA3" w:rsidRPr="00A7145A" w:rsidDel="000F3FCD">
            <w:rPr>
              <w:rFonts w:ascii="Times" w:hAnsi="Times" w:cs="Times New Roman"/>
              <w:i/>
              <w:sz w:val="22"/>
              <w:szCs w:val="22"/>
            </w:rPr>
            <w:delText>M. musculus</w:delText>
          </w:r>
          <w:r w:rsidR="00443BA3" w:rsidRPr="00A7145A" w:rsidDel="000F3FCD">
            <w:rPr>
              <w:rFonts w:ascii="Times" w:hAnsi="Times" w:cs="Times New Roman"/>
              <w:sz w:val="22"/>
              <w:szCs w:val="22"/>
            </w:rPr>
            <w:delText xml:space="preserve"> TRIP13. The wild-type protein (black) adopts a mixture of oligomeric states from monomer to hexamer, consistent with findings from </w:delText>
          </w:r>
          <w:r w:rsidR="00443BA3" w:rsidRPr="00A7145A" w:rsidDel="000F3FCD">
            <w:rPr>
              <w:rFonts w:ascii="Times" w:hAnsi="Times" w:cs="Times New Roman"/>
              <w:i/>
              <w:sz w:val="22"/>
              <w:szCs w:val="22"/>
            </w:rPr>
            <w:delText>S. cerevisiae</w:delText>
          </w:r>
          <w:r w:rsidR="00443BA3" w:rsidRPr="00A7145A" w:rsidDel="000F3FCD">
            <w:rPr>
              <w:rFonts w:ascii="Times" w:hAnsi="Times" w:cs="Times New Roman"/>
              <w:sz w:val="22"/>
              <w:szCs w:val="22"/>
            </w:rPr>
            <w:delText xml:space="preserve"> Pch2 (Chen et al., 2014). The proportion of higher-molecular weight oligomers increases upon the addition of ATP or non-hydrolyzable analogs (not shown). The ATP hydrolysis-defective E253Q mutant (gray, molecular weight measurements red) is predominantly hexameric both in the presence (shown) and absence of ATP. Molecular weight measurements by SEC-MALS (red) are shown for TRIP13 E253Q; WT measurements (not shown) are consistent.</w:delText>
          </w:r>
        </w:del>
      </w:moveFrom>
      <w:moveFromRangeEnd w:id="1409"/>
      <w:del w:id="1412" w:author="Kevin Corbett" w:date="2015-03-31T22:00:00Z">
        <w:r w:rsidR="00443BA3" w:rsidRPr="00A7145A" w:rsidDel="000F3FCD">
          <w:rPr>
            <w:rFonts w:ascii="Times" w:hAnsi="Times" w:cs="Times New Roman"/>
            <w:sz w:val="22"/>
            <w:szCs w:val="22"/>
          </w:rPr>
          <w:delText xml:space="preserve"> (</w:delText>
        </w:r>
        <w:r w:rsidRPr="00A7145A" w:rsidDel="000F3FCD">
          <w:rPr>
            <w:rFonts w:ascii="Times" w:hAnsi="Times" w:cs="Times New Roman"/>
            <w:sz w:val="22"/>
            <w:szCs w:val="22"/>
          </w:rPr>
          <w:delText>B</w:delText>
        </w:r>
        <w:r w:rsidR="00443BA3" w:rsidRPr="00A7145A" w:rsidDel="000F3FCD">
          <w:rPr>
            <w:rFonts w:ascii="Times" w:hAnsi="Times" w:cs="Times New Roman"/>
            <w:sz w:val="22"/>
            <w:szCs w:val="22"/>
          </w:rPr>
          <w:delText xml:space="preserve">) Example negative-stain electron microscopy image of </w:delText>
        </w:r>
        <w:r w:rsidR="00443BA3" w:rsidRPr="00A7145A" w:rsidDel="000F3FCD">
          <w:rPr>
            <w:rFonts w:ascii="Times" w:hAnsi="Times" w:cs="Times New Roman"/>
            <w:i/>
            <w:sz w:val="22"/>
            <w:szCs w:val="22"/>
          </w:rPr>
          <w:delText>C. elegans</w:delText>
        </w:r>
        <w:r w:rsidR="00443BA3" w:rsidRPr="00A7145A" w:rsidDel="000F3FCD">
          <w:rPr>
            <w:rFonts w:ascii="Times" w:hAnsi="Times" w:cs="Times New Roman"/>
            <w:sz w:val="22"/>
            <w:szCs w:val="22"/>
          </w:rPr>
          <w:delText xml:space="preserve"> PCH-2 without added nucleotide (Apo), and selected class averages from XMIPP clustering 2D alignment (from 32 classes, 5916 total particles). (</w:delText>
        </w:r>
        <w:r w:rsidRPr="00A7145A" w:rsidDel="000F3FCD">
          <w:rPr>
            <w:rFonts w:ascii="Times" w:hAnsi="Times" w:cs="Times New Roman"/>
            <w:sz w:val="22"/>
            <w:szCs w:val="22"/>
          </w:rPr>
          <w:delText>C</w:delText>
        </w:r>
        <w:r w:rsidR="00443BA3" w:rsidRPr="00A7145A" w:rsidDel="000F3FCD">
          <w:rPr>
            <w:rFonts w:ascii="Times" w:hAnsi="Times" w:cs="Times New Roman"/>
            <w:sz w:val="22"/>
            <w:szCs w:val="22"/>
          </w:rPr>
          <w:delText>) Example negative-stain electron microscopy image of PCH-2 in the presence of 1 mM ATP, and selected class averages (from 16 classes, 4297 total particles). PCH-2 hexamers adopt a more compact and six-fold symmetric c</w:delText>
        </w:r>
        <w:r w:rsidRPr="00A7145A" w:rsidDel="000F3FCD">
          <w:rPr>
            <w:rFonts w:ascii="Times" w:hAnsi="Times" w:cs="Times New Roman"/>
            <w:sz w:val="22"/>
            <w:szCs w:val="22"/>
          </w:rPr>
          <w:delText>onformation after ATP addition.</w:delText>
        </w:r>
      </w:del>
    </w:p>
    <w:p w14:paraId="32EA33B4" w14:textId="3BA5B640" w:rsidR="00E207E0" w:rsidRPr="00A7145A" w:rsidDel="000F3FCD" w:rsidRDefault="00E207E0">
      <w:pPr>
        <w:spacing w:line="480" w:lineRule="auto"/>
        <w:rPr>
          <w:del w:id="1413" w:author="Kevin Corbett" w:date="2015-03-31T22:04:00Z"/>
          <w:rFonts w:ascii="Times" w:hAnsi="Times" w:cs="Times New Roman"/>
          <w:sz w:val="22"/>
          <w:szCs w:val="22"/>
        </w:rPr>
        <w:pPrChange w:id="1414" w:author="Kevin Corbett" w:date="2015-04-01T08:10:00Z">
          <w:pPr/>
        </w:pPrChange>
      </w:pPr>
      <w:del w:id="1415" w:author="Kevin Corbett" w:date="2015-03-31T22:04:00Z">
        <w:r w:rsidRPr="00A7145A" w:rsidDel="000F3FCD">
          <w:rPr>
            <w:rFonts w:ascii="Times" w:hAnsi="Times" w:cs="Times New Roman"/>
            <w:sz w:val="22"/>
            <w:szCs w:val="22"/>
          </w:rPr>
          <w:br w:type="page"/>
        </w:r>
      </w:del>
    </w:p>
    <w:p w14:paraId="4F43284C" w14:textId="5F4D8B31" w:rsidR="00E207E0" w:rsidRPr="00A7145A" w:rsidDel="000F3FCD" w:rsidRDefault="00E207E0">
      <w:pPr>
        <w:spacing w:after="120" w:line="480" w:lineRule="auto"/>
        <w:jc w:val="center"/>
        <w:rPr>
          <w:del w:id="1416" w:author="Kevin Corbett" w:date="2015-03-31T22:04:00Z"/>
          <w:rFonts w:ascii="Times" w:hAnsi="Times" w:cs="Times New Roman"/>
          <w:sz w:val="22"/>
          <w:szCs w:val="22"/>
        </w:rPr>
        <w:pPrChange w:id="1417" w:author="Kevin Corbett" w:date="2015-04-01T08:10:00Z">
          <w:pPr>
            <w:spacing w:after="120" w:line="276" w:lineRule="auto"/>
            <w:jc w:val="center"/>
          </w:pPr>
        </w:pPrChange>
      </w:pPr>
    </w:p>
    <w:p w14:paraId="5E6DC359" w14:textId="45CF4826" w:rsidR="00E207E0" w:rsidRPr="00A7145A" w:rsidRDefault="00E207E0">
      <w:pPr>
        <w:spacing w:after="120" w:line="480" w:lineRule="auto"/>
        <w:rPr>
          <w:rFonts w:ascii="Times" w:hAnsi="Times" w:cs="Times New Roman"/>
          <w:b/>
          <w:sz w:val="22"/>
          <w:szCs w:val="22"/>
        </w:rPr>
        <w:pPrChange w:id="1418" w:author="Kevin Corbett" w:date="2015-04-01T08:10:00Z">
          <w:pPr>
            <w:spacing w:after="120" w:line="276" w:lineRule="auto"/>
          </w:pPr>
        </w:pPrChange>
      </w:pPr>
      <w:r w:rsidRPr="00A7145A">
        <w:rPr>
          <w:rFonts w:ascii="Times" w:hAnsi="Times" w:cs="Times New Roman"/>
          <w:b/>
          <w:sz w:val="22"/>
          <w:szCs w:val="22"/>
        </w:rPr>
        <w:t xml:space="preserve">Figure </w:t>
      </w:r>
      <w:ins w:id="1419" w:author="Kevin Corbett" w:date="2015-03-31T21:54:00Z">
        <w:r w:rsidR="00016A34" w:rsidRPr="00A7145A">
          <w:rPr>
            <w:rFonts w:ascii="Times" w:hAnsi="Times" w:cs="Times New Roman"/>
            <w:b/>
            <w:sz w:val="22"/>
            <w:szCs w:val="22"/>
          </w:rPr>
          <w:t>2</w:t>
        </w:r>
      </w:ins>
      <w:del w:id="1420" w:author="Kevin Corbett" w:date="2015-03-31T21:54:00Z">
        <w:r w:rsidRPr="00A7145A" w:rsidDel="00016A34">
          <w:rPr>
            <w:rFonts w:ascii="Times" w:hAnsi="Times" w:cs="Times New Roman"/>
            <w:b/>
            <w:sz w:val="22"/>
            <w:szCs w:val="22"/>
          </w:rPr>
          <w:delText>1</w:delText>
        </w:r>
      </w:del>
      <w:r w:rsidRPr="00A7145A">
        <w:rPr>
          <w:rFonts w:ascii="Times" w:hAnsi="Times" w:cs="Times New Roman"/>
          <w:b/>
          <w:sz w:val="22"/>
          <w:szCs w:val="22"/>
        </w:rPr>
        <w:t xml:space="preserve">-figure supplement </w:t>
      </w:r>
      <w:ins w:id="1421" w:author="Kevin Corbett" w:date="2015-03-31T21:54:00Z">
        <w:r w:rsidR="00016A34" w:rsidRPr="00A7145A">
          <w:rPr>
            <w:rFonts w:ascii="Times" w:hAnsi="Times" w:cs="Times New Roman"/>
            <w:b/>
            <w:sz w:val="22"/>
            <w:szCs w:val="22"/>
          </w:rPr>
          <w:t>1</w:t>
        </w:r>
      </w:ins>
      <w:del w:id="1422" w:author="Kevin Corbett" w:date="2015-03-31T21:54:00Z">
        <w:r w:rsidRPr="00A7145A" w:rsidDel="00016A34">
          <w:rPr>
            <w:rFonts w:ascii="Times" w:hAnsi="Times" w:cs="Times New Roman"/>
            <w:b/>
            <w:sz w:val="22"/>
            <w:szCs w:val="22"/>
          </w:rPr>
          <w:delText>3</w:delText>
        </w:r>
      </w:del>
      <w:r w:rsidRPr="00A7145A">
        <w:rPr>
          <w:rFonts w:ascii="Times" w:hAnsi="Times" w:cs="Times New Roman"/>
          <w:b/>
          <w:sz w:val="22"/>
          <w:szCs w:val="22"/>
        </w:rPr>
        <w:t>.</w:t>
      </w:r>
    </w:p>
    <w:p w14:paraId="33EC2212" w14:textId="3604292B" w:rsidR="00E207E0" w:rsidRPr="00A7145A" w:rsidRDefault="00E207E0">
      <w:pPr>
        <w:spacing w:after="120" w:line="480" w:lineRule="auto"/>
        <w:rPr>
          <w:rFonts w:ascii="Times" w:hAnsi="Times" w:cs="Times New Roman"/>
          <w:b/>
          <w:sz w:val="22"/>
          <w:szCs w:val="22"/>
        </w:rPr>
        <w:pPrChange w:id="1423" w:author="Kevin Corbett" w:date="2015-04-01T08:10:00Z">
          <w:pPr>
            <w:spacing w:after="120" w:line="276" w:lineRule="auto"/>
          </w:pPr>
        </w:pPrChange>
      </w:pPr>
      <w:r w:rsidRPr="00A7145A">
        <w:rPr>
          <w:rFonts w:ascii="Times" w:hAnsi="Times" w:cs="Times New Roman"/>
          <w:b/>
          <w:sz w:val="22"/>
          <w:szCs w:val="22"/>
        </w:rPr>
        <w:t xml:space="preserve">X-ray crystallographic analysis of </w:t>
      </w:r>
      <w:r w:rsidRPr="00A7145A">
        <w:rPr>
          <w:rFonts w:ascii="Times" w:hAnsi="Times" w:cs="Times New Roman"/>
          <w:b/>
          <w:i/>
          <w:sz w:val="22"/>
          <w:szCs w:val="22"/>
        </w:rPr>
        <w:t>C. elegans</w:t>
      </w:r>
      <w:r w:rsidRPr="00A7145A">
        <w:rPr>
          <w:rFonts w:ascii="Times" w:hAnsi="Times" w:cs="Times New Roman"/>
          <w:b/>
          <w:sz w:val="22"/>
          <w:szCs w:val="22"/>
        </w:rPr>
        <w:t xml:space="preserve"> PCH-2.</w:t>
      </w:r>
    </w:p>
    <w:p w14:paraId="1C6E934F" w14:textId="6815475A" w:rsidR="00115C76" w:rsidRPr="00A7145A" w:rsidRDefault="00443BA3">
      <w:pPr>
        <w:spacing w:after="120" w:line="480" w:lineRule="auto"/>
        <w:rPr>
          <w:rFonts w:ascii="Times" w:hAnsi="Times" w:cs="Times New Roman"/>
          <w:sz w:val="22"/>
          <w:szCs w:val="22"/>
          <w:rPrChange w:id="1424" w:author="Kevin Corbett" w:date="2015-04-04T11:23:00Z">
            <w:rPr>
              <w:rFonts w:ascii="Times" w:hAnsi="Times" w:cs="Times New Roman"/>
              <w:color w:val="000000"/>
              <w:sz w:val="22"/>
              <w:szCs w:val="22"/>
            </w:rPr>
          </w:rPrChange>
        </w:rPr>
        <w:pPrChange w:id="1425" w:author="Kevin Corbett" w:date="2015-04-01T08:10:00Z">
          <w:pPr>
            <w:spacing w:after="120" w:line="276" w:lineRule="auto"/>
          </w:pPr>
        </w:pPrChange>
      </w:pPr>
      <w:r w:rsidRPr="00A7145A">
        <w:rPr>
          <w:rFonts w:ascii="Times" w:hAnsi="Times" w:cs="Times New Roman"/>
          <w:sz w:val="22"/>
          <w:szCs w:val="22"/>
        </w:rPr>
        <w:t>(</w:t>
      </w:r>
      <w:r w:rsidR="00E207E0" w:rsidRPr="00A7145A">
        <w:rPr>
          <w:rFonts w:ascii="Times" w:hAnsi="Times" w:cs="Times New Roman"/>
          <w:sz w:val="22"/>
          <w:szCs w:val="22"/>
        </w:rPr>
        <w:t>A</w:t>
      </w:r>
      <w:r w:rsidRPr="00A7145A">
        <w:rPr>
          <w:rFonts w:ascii="Times" w:hAnsi="Times" w:cs="Times New Roman"/>
          <w:sz w:val="22"/>
          <w:szCs w:val="22"/>
        </w:rPr>
        <w:t xml:space="preserve">) Mean </w:t>
      </w:r>
      <w:ins w:id="1426" w:author="Kevin Corbett" w:date="2015-04-04T13:16:00Z">
        <w:r w:rsidR="00565CB2">
          <w:rPr>
            <w:rFonts w:ascii="Times" w:hAnsi="Times" w:cs="Times New Roman"/>
            <w:sz w:val="22"/>
            <w:szCs w:val="22"/>
          </w:rPr>
          <w:t xml:space="preserve">diffraction </w:t>
        </w:r>
      </w:ins>
      <w:r w:rsidRPr="00C96FDF">
        <w:rPr>
          <w:rFonts w:ascii="Times" w:hAnsi="Times" w:cs="Times New Roman"/>
          <w:sz w:val="22"/>
          <w:szCs w:val="22"/>
        </w:rPr>
        <w:t>intensity divided by standard deviation (I/σ) (left axis, dotted lines) and the half-set correlation coefficient (CC</w:t>
      </w:r>
      <w:r w:rsidRPr="00A7145A">
        <w:rPr>
          <w:rFonts w:ascii="Times" w:hAnsi="Times" w:cs="Times New Roman"/>
          <w:sz w:val="22"/>
          <w:szCs w:val="22"/>
          <w:vertAlign w:val="subscript"/>
        </w:rPr>
        <w:t>1/2</w:t>
      </w:r>
      <w:r w:rsidRPr="00A7145A">
        <w:rPr>
          <w:rFonts w:ascii="Times" w:hAnsi="Times" w:cs="Times New Roman"/>
          <w:sz w:val="22"/>
          <w:szCs w:val="22"/>
        </w:rPr>
        <w:t>) (right axis, solid lines) for PCH-2 native diffraction data</w:t>
      </w:r>
      <w:r w:rsidR="007267A8" w:rsidRPr="00A7145A">
        <w:rPr>
          <w:rFonts w:ascii="Times" w:hAnsi="Times" w:cs="Times New Roman"/>
          <w:sz w:val="22"/>
          <w:szCs w:val="22"/>
        </w:rPr>
        <w:t xml:space="preserve"> (see </w:t>
      </w:r>
      <w:r w:rsidR="007267A8" w:rsidRPr="00A7145A">
        <w:rPr>
          <w:rFonts w:ascii="Times" w:hAnsi="Times" w:cs="Times New Roman"/>
          <w:b/>
          <w:sz w:val="22"/>
          <w:szCs w:val="22"/>
          <w:rPrChange w:id="1427" w:author="Kevin Corbett" w:date="2015-04-04T11:23:00Z">
            <w:rPr>
              <w:rFonts w:ascii="Times" w:hAnsi="Times" w:cs="Times New Roman"/>
              <w:b/>
              <w:color w:val="0000FF"/>
              <w:sz w:val="22"/>
              <w:szCs w:val="22"/>
            </w:rPr>
          </w:rPrChange>
        </w:rPr>
        <w:t>Table 1</w:t>
      </w:r>
      <w:r w:rsidR="007267A8" w:rsidRPr="00A7145A">
        <w:rPr>
          <w:rFonts w:ascii="Times" w:hAnsi="Times" w:cs="Times New Roman"/>
          <w:sz w:val="22"/>
          <w:szCs w:val="22"/>
        </w:rPr>
        <w:t>)</w:t>
      </w:r>
      <w:r w:rsidRPr="009C41BF">
        <w:rPr>
          <w:rFonts w:ascii="Times" w:hAnsi="Times" w:cs="Times New Roman"/>
          <w:sz w:val="22"/>
          <w:szCs w:val="22"/>
        </w:rPr>
        <w:t xml:space="preserve"> along the three principal axes a* (red), b* (yellow), and c* (blue). Resolution cutoffs corresponding to an I/σ of 1.0 and a CC</w:t>
      </w:r>
      <w:r w:rsidRPr="009C41BF">
        <w:rPr>
          <w:rFonts w:ascii="Times" w:hAnsi="Times" w:cs="Times New Roman"/>
          <w:sz w:val="22"/>
          <w:szCs w:val="22"/>
          <w:vertAlign w:val="subscript"/>
        </w:rPr>
        <w:t>1/2</w:t>
      </w:r>
      <w:r w:rsidRPr="009C41BF">
        <w:rPr>
          <w:rFonts w:ascii="Times" w:hAnsi="Times" w:cs="Times New Roman"/>
          <w:sz w:val="22"/>
          <w:szCs w:val="22"/>
        </w:rPr>
        <w:t xml:space="preserve"> of 0.5 for c* (3.2 Å) and a*/b* (2.3 Å) are shown as dashed lines. (</w:t>
      </w:r>
      <w:r w:rsidR="007267A8" w:rsidRPr="009C41BF">
        <w:rPr>
          <w:rFonts w:ascii="Times" w:hAnsi="Times" w:cs="Times New Roman"/>
          <w:sz w:val="22"/>
          <w:szCs w:val="22"/>
        </w:rPr>
        <w:t>B</w:t>
      </w:r>
      <w:r w:rsidRPr="009C41BF">
        <w:rPr>
          <w:rFonts w:ascii="Times" w:hAnsi="Times" w:cs="Times New Roman"/>
          <w:sz w:val="22"/>
          <w:szCs w:val="22"/>
        </w:rPr>
        <w:t xml:space="preserve">) </w:t>
      </w:r>
      <w:del w:id="1428" w:author="Kevin Corbett" w:date="2015-03-31T21:51:00Z">
        <w:r w:rsidRPr="00A7145A" w:rsidDel="00016A34">
          <w:rPr>
            <w:rFonts w:ascii="Times" w:hAnsi="Times" w:cs="Times New Roman"/>
            <w:sz w:val="22"/>
            <w:szCs w:val="22"/>
            <w:rPrChange w:id="1429" w:author="Kevin Corbett" w:date="2015-04-04T11:23:00Z">
              <w:rPr>
                <w:rFonts w:ascii="Times" w:hAnsi="Times" w:cs="Times New Roman"/>
                <w:color w:val="000000"/>
                <w:sz w:val="22"/>
                <w:szCs w:val="22"/>
              </w:rPr>
            </w:rPrChange>
          </w:rPr>
          <w:delText xml:space="preserve">Refined </w:delText>
        </w:r>
      </w:del>
      <w:ins w:id="1430" w:author="Kevin Corbett" w:date="2015-03-31T21:51:00Z">
        <w:r w:rsidR="00016A34" w:rsidRPr="00A7145A">
          <w:rPr>
            <w:rFonts w:ascii="Times" w:hAnsi="Times" w:cs="Times New Roman"/>
            <w:sz w:val="22"/>
            <w:szCs w:val="22"/>
            <w:rPrChange w:id="1431" w:author="Kevin Corbett" w:date="2015-04-04T11:23:00Z">
              <w:rPr>
                <w:rFonts w:ascii="Times" w:hAnsi="Times" w:cs="Times New Roman"/>
                <w:color w:val="000000"/>
                <w:sz w:val="22"/>
                <w:szCs w:val="22"/>
              </w:rPr>
            </w:rPrChange>
          </w:rPr>
          <w:t xml:space="preserve">Simulated-annealing </w:t>
        </w:r>
      </w:ins>
      <w:del w:id="1432" w:author="Kevin Corbett" w:date="2015-03-31T21:51:00Z">
        <w:r w:rsidRPr="00A7145A" w:rsidDel="00016A34">
          <w:rPr>
            <w:rFonts w:ascii="Times" w:hAnsi="Times" w:cs="Times New Roman"/>
            <w:i/>
            <w:sz w:val="22"/>
            <w:szCs w:val="22"/>
            <w:rPrChange w:id="1433" w:author="Kevin Corbett" w:date="2015-04-04T11:23:00Z">
              <w:rPr>
                <w:rFonts w:ascii="Times" w:hAnsi="Times" w:cs="Times New Roman"/>
                <w:i/>
                <w:color w:val="000000"/>
                <w:sz w:val="22"/>
                <w:szCs w:val="22"/>
              </w:rPr>
            </w:rPrChange>
          </w:rPr>
          <w:delText>2</w:delText>
        </w:r>
      </w:del>
      <w:r w:rsidRPr="00A7145A">
        <w:rPr>
          <w:rFonts w:ascii="Times" w:hAnsi="Times" w:cs="Times New Roman"/>
          <w:i/>
          <w:sz w:val="22"/>
          <w:szCs w:val="22"/>
          <w:rPrChange w:id="1434" w:author="Kevin Corbett" w:date="2015-04-04T11:23:00Z">
            <w:rPr>
              <w:rFonts w:ascii="Times" w:hAnsi="Times" w:cs="Times New Roman"/>
              <w:i/>
              <w:color w:val="000000"/>
              <w:sz w:val="22"/>
              <w:szCs w:val="22"/>
            </w:rPr>
          </w:rPrChange>
        </w:rPr>
        <w:t>F</w:t>
      </w:r>
      <w:r w:rsidRPr="00A7145A">
        <w:rPr>
          <w:rFonts w:ascii="Times" w:hAnsi="Times" w:cs="Times New Roman"/>
          <w:i/>
          <w:sz w:val="22"/>
          <w:szCs w:val="22"/>
          <w:vertAlign w:val="subscript"/>
          <w:rPrChange w:id="1435" w:author="Kevin Corbett" w:date="2015-04-04T11:23:00Z">
            <w:rPr>
              <w:rFonts w:ascii="Times" w:hAnsi="Times" w:cs="Times New Roman"/>
              <w:i/>
              <w:color w:val="000000"/>
              <w:sz w:val="22"/>
              <w:szCs w:val="22"/>
              <w:vertAlign w:val="subscript"/>
            </w:rPr>
          </w:rPrChange>
        </w:rPr>
        <w:t>o</w:t>
      </w:r>
      <w:r w:rsidRPr="00A7145A">
        <w:rPr>
          <w:rFonts w:ascii="Times" w:hAnsi="Times" w:cs="Times New Roman"/>
          <w:i/>
          <w:sz w:val="22"/>
          <w:szCs w:val="22"/>
          <w:rPrChange w:id="1436" w:author="Kevin Corbett" w:date="2015-04-04T11:23:00Z">
            <w:rPr>
              <w:rFonts w:ascii="Times" w:hAnsi="Times" w:cs="Times New Roman"/>
              <w:i/>
              <w:color w:val="000000"/>
              <w:sz w:val="22"/>
              <w:szCs w:val="22"/>
            </w:rPr>
          </w:rPrChange>
        </w:rPr>
        <w:t>-F</w:t>
      </w:r>
      <w:r w:rsidRPr="00A7145A">
        <w:rPr>
          <w:rFonts w:ascii="Times" w:hAnsi="Times" w:cs="Times New Roman"/>
          <w:i/>
          <w:sz w:val="22"/>
          <w:szCs w:val="22"/>
          <w:vertAlign w:val="subscript"/>
          <w:rPrChange w:id="1437" w:author="Kevin Corbett" w:date="2015-04-04T11:23:00Z">
            <w:rPr>
              <w:rFonts w:ascii="Times" w:hAnsi="Times" w:cs="Times New Roman"/>
              <w:i/>
              <w:color w:val="000000"/>
              <w:sz w:val="22"/>
              <w:szCs w:val="22"/>
              <w:vertAlign w:val="subscript"/>
            </w:rPr>
          </w:rPrChange>
        </w:rPr>
        <w:t>c</w:t>
      </w:r>
      <w:r w:rsidRPr="00A7145A">
        <w:rPr>
          <w:rFonts w:ascii="Times" w:hAnsi="Times" w:cs="Times New Roman"/>
          <w:sz w:val="22"/>
          <w:szCs w:val="22"/>
          <w:rPrChange w:id="1438" w:author="Kevin Corbett" w:date="2015-04-04T11:23:00Z">
            <w:rPr>
              <w:rFonts w:ascii="Times" w:hAnsi="Times" w:cs="Times New Roman"/>
              <w:color w:val="000000"/>
              <w:sz w:val="22"/>
              <w:szCs w:val="22"/>
            </w:rPr>
          </w:rPrChange>
        </w:rPr>
        <w:t xml:space="preserve"> electron density</w:t>
      </w:r>
      <w:ins w:id="1439" w:author="Kevin Corbett" w:date="2015-03-31T21:53:00Z">
        <w:r w:rsidR="00016A34" w:rsidRPr="00A7145A">
          <w:rPr>
            <w:rFonts w:ascii="Times" w:hAnsi="Times" w:cs="Times New Roman"/>
            <w:sz w:val="22"/>
            <w:szCs w:val="22"/>
            <w:rPrChange w:id="1440" w:author="Kevin Corbett" w:date="2015-04-04T11:23:00Z">
              <w:rPr>
                <w:rFonts w:ascii="Times" w:hAnsi="Times" w:cs="Times New Roman"/>
                <w:color w:val="000000"/>
                <w:sz w:val="22"/>
                <w:szCs w:val="22"/>
              </w:rPr>
            </w:rPrChange>
          </w:rPr>
          <w:t xml:space="preserve"> map</w:t>
        </w:r>
      </w:ins>
      <w:del w:id="1441" w:author="Kevin Corbett" w:date="2015-03-31T21:51:00Z">
        <w:r w:rsidRPr="00A7145A" w:rsidDel="00016A34">
          <w:rPr>
            <w:rFonts w:ascii="Times" w:hAnsi="Times" w:cs="Times New Roman"/>
            <w:sz w:val="22"/>
            <w:szCs w:val="22"/>
            <w:rPrChange w:id="1442" w:author="Kevin Corbett" w:date="2015-04-04T11:23:00Z">
              <w:rPr>
                <w:rFonts w:ascii="Times" w:hAnsi="Times" w:cs="Times New Roman"/>
                <w:color w:val="000000"/>
                <w:sz w:val="22"/>
                <w:szCs w:val="22"/>
              </w:rPr>
            </w:rPrChange>
          </w:rPr>
          <w:delText xml:space="preserve"> at 2.3 Å resolution</w:delText>
        </w:r>
      </w:del>
      <w:r w:rsidRPr="00A7145A">
        <w:rPr>
          <w:rFonts w:ascii="Times" w:hAnsi="Times" w:cs="Times New Roman"/>
          <w:sz w:val="22"/>
          <w:szCs w:val="22"/>
          <w:rPrChange w:id="1443" w:author="Kevin Corbett" w:date="2015-04-04T11:23:00Z">
            <w:rPr>
              <w:rFonts w:ascii="Times" w:hAnsi="Times" w:cs="Times New Roman"/>
              <w:color w:val="000000"/>
              <w:sz w:val="22"/>
              <w:szCs w:val="22"/>
            </w:rPr>
          </w:rPrChange>
        </w:rPr>
        <w:t xml:space="preserve">, contoured at </w:t>
      </w:r>
      <w:del w:id="1444" w:author="Kevin Corbett" w:date="2015-03-31T21:52:00Z">
        <w:r w:rsidRPr="00A7145A" w:rsidDel="00016A34">
          <w:rPr>
            <w:rFonts w:ascii="Times" w:hAnsi="Times" w:cs="Times New Roman"/>
            <w:sz w:val="22"/>
            <w:szCs w:val="22"/>
            <w:rPrChange w:id="1445" w:author="Kevin Corbett" w:date="2015-04-04T11:23:00Z">
              <w:rPr>
                <w:rFonts w:ascii="Times" w:hAnsi="Times" w:cs="Times New Roman"/>
                <w:color w:val="000000"/>
                <w:sz w:val="22"/>
                <w:szCs w:val="22"/>
              </w:rPr>
            </w:rPrChange>
          </w:rPr>
          <w:delText>1</w:delText>
        </w:r>
      </w:del>
      <w:ins w:id="1446" w:author="Kevin Corbett" w:date="2015-03-31T21:52:00Z">
        <w:r w:rsidR="00016A34" w:rsidRPr="00A7145A">
          <w:rPr>
            <w:rFonts w:ascii="Times" w:hAnsi="Times" w:cs="Times New Roman"/>
            <w:sz w:val="22"/>
            <w:szCs w:val="22"/>
            <w:rPrChange w:id="1447" w:author="Kevin Corbett" w:date="2015-04-04T11:23:00Z">
              <w:rPr>
                <w:rFonts w:ascii="Times" w:hAnsi="Times" w:cs="Times New Roman"/>
                <w:color w:val="000000"/>
                <w:sz w:val="22"/>
                <w:szCs w:val="22"/>
              </w:rPr>
            </w:rPrChange>
          </w:rPr>
          <w:t>3</w:t>
        </w:r>
      </w:ins>
      <w:r w:rsidRPr="00A7145A">
        <w:rPr>
          <w:rFonts w:ascii="Times" w:hAnsi="Times" w:cs="Times New Roman"/>
          <w:sz w:val="22"/>
          <w:szCs w:val="22"/>
          <w:rPrChange w:id="1448" w:author="Kevin Corbett" w:date="2015-04-04T11:23:00Z">
            <w:rPr>
              <w:rFonts w:ascii="Times" w:hAnsi="Times" w:cs="Times New Roman"/>
              <w:color w:val="000000"/>
              <w:sz w:val="22"/>
              <w:szCs w:val="22"/>
            </w:rPr>
          </w:rPrChange>
        </w:rPr>
        <w:t xml:space="preserve">.0 </w:t>
      </w:r>
      <w:r w:rsidRPr="004943BE">
        <w:rPr>
          <w:rFonts w:ascii="Times" w:hAnsi="Times" w:cs="Times New Roman"/>
          <w:sz w:val="22"/>
          <w:szCs w:val="22"/>
          <w:rPrChange w:id="1449" w:author="Kevin Corbett" w:date="2015-04-13T09:36:00Z">
            <w:rPr>
              <w:rFonts w:ascii="Times" w:hAnsi="Times" w:cs="Times New Roman" w:hint="eastAsia"/>
              <w:color w:val="000000"/>
              <w:sz w:val="22"/>
              <w:szCs w:val="22"/>
            </w:rPr>
          </w:rPrChange>
        </w:rPr>
        <w:t>σ</w:t>
      </w:r>
      <w:r w:rsidRPr="00A7145A">
        <w:rPr>
          <w:rFonts w:ascii="Times" w:hAnsi="Times" w:cs="Times New Roman"/>
          <w:sz w:val="22"/>
          <w:szCs w:val="22"/>
          <w:rPrChange w:id="1450" w:author="Kevin Corbett" w:date="2015-04-04T11:23:00Z">
            <w:rPr>
              <w:rFonts w:ascii="Times" w:hAnsi="Times" w:cs="Times New Roman"/>
              <w:color w:val="000000"/>
              <w:sz w:val="22"/>
              <w:szCs w:val="22"/>
            </w:rPr>
          </w:rPrChange>
        </w:rPr>
        <w:t>,</w:t>
      </w:r>
      <w:ins w:id="1451" w:author="Kevin Corbett" w:date="2015-03-31T21:53:00Z">
        <w:r w:rsidR="00016A34" w:rsidRPr="00A7145A">
          <w:rPr>
            <w:rFonts w:ascii="Times" w:hAnsi="Times" w:cs="Times New Roman"/>
            <w:sz w:val="22"/>
            <w:szCs w:val="22"/>
            <w:rPrChange w:id="1452" w:author="Kevin Corbett" w:date="2015-04-04T11:23:00Z">
              <w:rPr>
                <w:rFonts w:ascii="Times" w:hAnsi="Times" w:cs="Times New Roman"/>
                <w:color w:val="000000"/>
                <w:sz w:val="22"/>
                <w:szCs w:val="22"/>
              </w:rPr>
            </w:rPrChange>
          </w:rPr>
          <w:t xml:space="preserve"> calculated from a model</w:t>
        </w:r>
      </w:ins>
      <w:r w:rsidRPr="00A7145A">
        <w:rPr>
          <w:rFonts w:ascii="Times" w:hAnsi="Times" w:cs="Times New Roman"/>
          <w:sz w:val="22"/>
          <w:szCs w:val="22"/>
          <w:rPrChange w:id="1453" w:author="Kevin Corbett" w:date="2015-04-04T11:23:00Z">
            <w:rPr>
              <w:rFonts w:ascii="Times" w:hAnsi="Times" w:cs="Times New Roman"/>
              <w:color w:val="000000"/>
              <w:sz w:val="22"/>
              <w:szCs w:val="22"/>
            </w:rPr>
          </w:rPrChange>
        </w:rPr>
        <w:t xml:space="preserve"> </w:t>
      </w:r>
      <w:del w:id="1454" w:author="Kevin Corbett" w:date="2015-03-31T21:52:00Z">
        <w:r w:rsidRPr="00A7145A" w:rsidDel="00016A34">
          <w:rPr>
            <w:rFonts w:ascii="Times" w:hAnsi="Times" w:cs="Times New Roman"/>
            <w:sz w:val="22"/>
            <w:szCs w:val="22"/>
            <w:rPrChange w:id="1455" w:author="Kevin Corbett" w:date="2015-04-04T11:23:00Z">
              <w:rPr>
                <w:rFonts w:ascii="Times" w:hAnsi="Times" w:cs="Times New Roman"/>
                <w:color w:val="000000"/>
                <w:sz w:val="22"/>
                <w:szCs w:val="22"/>
              </w:rPr>
            </w:rPrChange>
          </w:rPr>
          <w:delText xml:space="preserve">for the bound ADP and surrounding residues in PCH-2 chain B. View is equivalent to </w:delText>
        </w:r>
        <w:r w:rsidRPr="00A7145A" w:rsidDel="00016A34">
          <w:rPr>
            <w:rFonts w:ascii="Times" w:hAnsi="Times" w:cs="Times New Roman"/>
            <w:b/>
            <w:sz w:val="22"/>
            <w:szCs w:val="22"/>
            <w:rPrChange w:id="1456" w:author="Kevin Corbett" w:date="2015-04-04T11:23:00Z">
              <w:rPr>
                <w:rFonts w:ascii="Times" w:hAnsi="Times" w:cs="Times New Roman"/>
                <w:b/>
                <w:color w:val="0000FF"/>
                <w:sz w:val="22"/>
                <w:szCs w:val="22"/>
              </w:rPr>
            </w:rPrChange>
          </w:rPr>
          <w:delText>Figure 1G</w:delText>
        </w:r>
        <w:r w:rsidRPr="00A7145A" w:rsidDel="00016A34">
          <w:rPr>
            <w:rFonts w:ascii="Times" w:hAnsi="Times" w:cs="Times New Roman"/>
            <w:sz w:val="22"/>
            <w:szCs w:val="22"/>
            <w:rPrChange w:id="1457" w:author="Kevin Corbett" w:date="2015-04-04T11:23:00Z">
              <w:rPr>
                <w:rFonts w:ascii="Times" w:hAnsi="Times" w:cs="Times New Roman"/>
                <w:color w:val="000000"/>
                <w:sz w:val="22"/>
                <w:szCs w:val="22"/>
              </w:rPr>
            </w:rPrChange>
          </w:rPr>
          <w:delText>; the small AAA domain has been removed for clarity</w:delText>
        </w:r>
      </w:del>
      <w:ins w:id="1458" w:author="Kevin Corbett" w:date="2015-03-31T21:53:00Z">
        <w:r w:rsidR="00016A34" w:rsidRPr="00A7145A">
          <w:rPr>
            <w:rFonts w:ascii="Times" w:hAnsi="Times" w:cs="Times New Roman"/>
            <w:sz w:val="22"/>
            <w:szCs w:val="22"/>
            <w:rPrChange w:id="1459" w:author="Kevin Corbett" w:date="2015-04-04T11:23:00Z">
              <w:rPr>
                <w:rFonts w:ascii="Times" w:hAnsi="Times" w:cs="Times New Roman"/>
                <w:color w:val="000000"/>
                <w:sz w:val="22"/>
                <w:szCs w:val="22"/>
              </w:rPr>
            </w:rPrChange>
          </w:rPr>
          <w:t>missing all</w:t>
        </w:r>
      </w:ins>
      <w:ins w:id="1460" w:author="Kevin Corbett" w:date="2015-03-31T21:52:00Z">
        <w:r w:rsidR="00016A34" w:rsidRPr="00A7145A">
          <w:rPr>
            <w:rFonts w:ascii="Times" w:hAnsi="Times" w:cs="Times New Roman"/>
            <w:sz w:val="22"/>
            <w:szCs w:val="22"/>
            <w:rPrChange w:id="1461" w:author="Kevin Corbett" w:date="2015-04-04T11:23:00Z">
              <w:rPr>
                <w:rFonts w:ascii="Times" w:hAnsi="Times" w:cs="Times New Roman"/>
                <w:color w:val="000000"/>
                <w:sz w:val="22"/>
                <w:szCs w:val="22"/>
              </w:rPr>
            </w:rPrChange>
          </w:rPr>
          <w:t xml:space="preserve"> bound nucleotides and SO</w:t>
        </w:r>
        <w:r w:rsidR="00016A34" w:rsidRPr="00A7145A">
          <w:rPr>
            <w:rFonts w:ascii="Times" w:hAnsi="Times" w:cs="Times New Roman"/>
            <w:sz w:val="22"/>
            <w:szCs w:val="22"/>
            <w:vertAlign w:val="subscript"/>
            <w:rPrChange w:id="1462" w:author="Kevin Corbett" w:date="2015-04-04T11:23:00Z">
              <w:rPr>
                <w:rFonts w:ascii="Times" w:hAnsi="Times" w:cs="Times New Roman"/>
                <w:color w:val="000000"/>
                <w:sz w:val="22"/>
                <w:szCs w:val="22"/>
              </w:rPr>
            </w:rPrChange>
          </w:rPr>
          <w:t>4</w:t>
        </w:r>
        <w:r w:rsidR="00016A34" w:rsidRPr="00A7145A">
          <w:rPr>
            <w:rFonts w:ascii="Times" w:hAnsi="Times" w:cs="Times New Roman"/>
            <w:sz w:val="22"/>
            <w:szCs w:val="22"/>
            <w:vertAlign w:val="superscript"/>
            <w:rPrChange w:id="1463" w:author="Kevin Corbett" w:date="2015-04-04T11:23:00Z">
              <w:rPr>
                <w:rFonts w:ascii="Times" w:hAnsi="Times" w:cs="Times New Roman"/>
                <w:color w:val="000000"/>
                <w:sz w:val="22"/>
                <w:szCs w:val="22"/>
              </w:rPr>
            </w:rPrChange>
          </w:rPr>
          <w:t>-</w:t>
        </w:r>
        <w:r w:rsidR="00016A34" w:rsidRPr="00A7145A">
          <w:rPr>
            <w:rFonts w:ascii="Times" w:hAnsi="Times" w:cs="Times New Roman"/>
            <w:sz w:val="22"/>
            <w:szCs w:val="22"/>
            <w:rPrChange w:id="1464" w:author="Kevin Corbett" w:date="2015-04-04T11:23:00Z">
              <w:rPr>
                <w:rFonts w:ascii="Times" w:hAnsi="Times" w:cs="Times New Roman"/>
                <w:color w:val="000000"/>
                <w:sz w:val="22"/>
                <w:szCs w:val="22"/>
              </w:rPr>
            </w:rPrChange>
          </w:rPr>
          <w:t xml:space="preserve"> ions. Views roughly equivalent to </w:t>
        </w:r>
        <w:r w:rsidR="00016A34" w:rsidRPr="00A7145A">
          <w:rPr>
            <w:rFonts w:ascii="Times" w:hAnsi="Times" w:cs="Times New Roman"/>
            <w:b/>
            <w:sz w:val="22"/>
            <w:szCs w:val="22"/>
            <w:rPrChange w:id="1465" w:author="Kevin Corbett" w:date="2015-04-04T11:23:00Z">
              <w:rPr>
                <w:rFonts w:ascii="Times" w:hAnsi="Times" w:cs="Times New Roman"/>
                <w:color w:val="000000"/>
                <w:sz w:val="22"/>
                <w:szCs w:val="22"/>
              </w:rPr>
            </w:rPrChange>
          </w:rPr>
          <w:t>Figure 2</w:t>
        </w:r>
        <w:r w:rsidR="00AF5E05" w:rsidRPr="00A7145A">
          <w:rPr>
            <w:rFonts w:ascii="Times" w:hAnsi="Times" w:cs="Times New Roman"/>
            <w:b/>
            <w:sz w:val="22"/>
            <w:szCs w:val="22"/>
            <w:rPrChange w:id="1466" w:author="Kevin Corbett" w:date="2015-04-04T11:23:00Z">
              <w:rPr>
                <w:rFonts w:ascii="Times" w:hAnsi="Times" w:cs="Times New Roman"/>
                <w:b/>
                <w:color w:val="0000FF"/>
                <w:sz w:val="22"/>
                <w:szCs w:val="22"/>
              </w:rPr>
            </w:rPrChange>
          </w:rPr>
          <w:t>E</w:t>
        </w:r>
        <w:r w:rsidR="00016A34" w:rsidRPr="00A7145A">
          <w:rPr>
            <w:rFonts w:ascii="Times" w:hAnsi="Times" w:cs="Times New Roman"/>
            <w:sz w:val="22"/>
            <w:szCs w:val="22"/>
            <w:rPrChange w:id="1467" w:author="Kevin Corbett" w:date="2015-04-04T11:23:00Z">
              <w:rPr>
                <w:rFonts w:ascii="Times" w:hAnsi="Times" w:cs="Times New Roman"/>
                <w:color w:val="000000"/>
                <w:sz w:val="22"/>
                <w:szCs w:val="22"/>
              </w:rPr>
            </w:rPrChange>
          </w:rPr>
          <w:t xml:space="preserve"> are shown for each chain in the PCH-2 hexamer</w:t>
        </w:r>
      </w:ins>
      <w:r w:rsidRPr="00A7145A">
        <w:rPr>
          <w:rFonts w:ascii="Times" w:hAnsi="Times" w:cs="Times New Roman"/>
          <w:sz w:val="22"/>
          <w:szCs w:val="22"/>
          <w:rPrChange w:id="1468" w:author="Kevin Corbett" w:date="2015-04-04T11:23:00Z">
            <w:rPr>
              <w:rFonts w:ascii="Times" w:hAnsi="Times" w:cs="Times New Roman"/>
              <w:color w:val="000000"/>
              <w:sz w:val="22"/>
              <w:szCs w:val="22"/>
            </w:rPr>
          </w:rPrChange>
        </w:rPr>
        <w:t>.</w:t>
      </w:r>
    </w:p>
    <w:p w14:paraId="3CE1BDC1" w14:textId="77777777" w:rsidR="000F3FCD" w:rsidRPr="00A7145A" w:rsidRDefault="000F3FCD">
      <w:pPr>
        <w:spacing w:after="120" w:line="480" w:lineRule="auto"/>
        <w:rPr>
          <w:ins w:id="1469" w:author="Kevin Corbett" w:date="2015-03-31T22:04:00Z"/>
          <w:rFonts w:ascii="Times" w:hAnsi="Times" w:cs="Times New Roman"/>
          <w:sz w:val="22"/>
          <w:szCs w:val="22"/>
          <w:rPrChange w:id="1470" w:author="Kevin Corbett" w:date="2015-04-04T11:23:00Z">
            <w:rPr>
              <w:ins w:id="1471" w:author="Kevin Corbett" w:date="2015-03-31T22:04:00Z"/>
              <w:rFonts w:ascii="Times" w:hAnsi="Times" w:cs="Times New Roman"/>
              <w:color w:val="000000"/>
              <w:sz w:val="22"/>
              <w:szCs w:val="22"/>
            </w:rPr>
          </w:rPrChange>
        </w:rPr>
        <w:pPrChange w:id="1472" w:author="Kevin Corbett" w:date="2015-04-01T08:10:00Z">
          <w:pPr>
            <w:spacing w:after="120" w:line="276" w:lineRule="auto"/>
          </w:pPr>
        </w:pPrChange>
      </w:pPr>
    </w:p>
    <w:p w14:paraId="585DA47B" w14:textId="6D35065B" w:rsidR="00115C76" w:rsidRPr="00A7145A" w:rsidDel="00016A34" w:rsidRDefault="00115C76">
      <w:pPr>
        <w:spacing w:line="480" w:lineRule="auto"/>
        <w:rPr>
          <w:del w:id="1473" w:author="Kevin Corbett" w:date="2015-03-31T21:49:00Z"/>
          <w:rFonts w:ascii="Times" w:hAnsi="Times" w:cs="Times New Roman"/>
          <w:sz w:val="22"/>
          <w:szCs w:val="22"/>
          <w:rPrChange w:id="1474" w:author="Kevin Corbett" w:date="2015-04-04T11:23:00Z">
            <w:rPr>
              <w:del w:id="1475" w:author="Kevin Corbett" w:date="2015-03-31T21:49:00Z"/>
              <w:rFonts w:ascii="Times" w:hAnsi="Times" w:cs="Times New Roman"/>
              <w:color w:val="000000"/>
              <w:sz w:val="22"/>
              <w:szCs w:val="22"/>
            </w:rPr>
          </w:rPrChange>
        </w:rPr>
        <w:pPrChange w:id="1476" w:author="Kevin Corbett" w:date="2015-04-01T08:10:00Z">
          <w:pPr/>
        </w:pPrChange>
      </w:pPr>
      <w:del w:id="1477" w:author="Kevin Corbett" w:date="2015-03-31T21:49:00Z">
        <w:r w:rsidRPr="00A7145A" w:rsidDel="00016A34">
          <w:rPr>
            <w:rFonts w:ascii="Times" w:hAnsi="Times" w:cs="Times New Roman"/>
            <w:sz w:val="22"/>
            <w:szCs w:val="22"/>
            <w:rPrChange w:id="1478" w:author="Kevin Corbett" w:date="2015-04-04T11:23:00Z">
              <w:rPr>
                <w:rFonts w:ascii="Times" w:hAnsi="Times" w:cs="Times New Roman"/>
                <w:color w:val="000000"/>
                <w:sz w:val="22"/>
                <w:szCs w:val="22"/>
              </w:rPr>
            </w:rPrChange>
          </w:rPr>
          <w:br w:type="page"/>
        </w:r>
      </w:del>
    </w:p>
    <w:p w14:paraId="6920D6F7" w14:textId="28D35FBC" w:rsidR="00443BA3" w:rsidRPr="009C41BF" w:rsidDel="00C77062" w:rsidRDefault="00115C76">
      <w:pPr>
        <w:spacing w:after="120" w:line="480" w:lineRule="auto"/>
        <w:rPr>
          <w:del w:id="1479" w:author="Kevin Corbett" w:date="2015-03-31T21:35:00Z"/>
          <w:rFonts w:ascii="Times" w:hAnsi="Times" w:cs="Times New Roman"/>
          <w:b/>
          <w:sz w:val="22"/>
          <w:szCs w:val="22"/>
        </w:rPr>
        <w:pPrChange w:id="1480" w:author="Kevin Corbett" w:date="2015-04-01T08:10:00Z">
          <w:pPr>
            <w:spacing w:after="120" w:line="276" w:lineRule="auto"/>
          </w:pPr>
        </w:pPrChange>
      </w:pPr>
      <w:del w:id="1481" w:author="Kevin Corbett" w:date="2015-03-31T21:35:00Z">
        <w:r w:rsidRPr="00A7145A" w:rsidDel="00C77062">
          <w:rPr>
            <w:rFonts w:ascii="Times" w:hAnsi="Times" w:cs="Times New Roman"/>
            <w:b/>
            <w:sz w:val="22"/>
            <w:szCs w:val="22"/>
          </w:rPr>
          <w:delText>Figure 1-source data 1</w:delText>
        </w:r>
      </w:del>
    </w:p>
    <w:p w14:paraId="1B7BF7CD" w14:textId="0849DFAE" w:rsidR="00115C76" w:rsidRPr="009C41BF" w:rsidDel="00C77062" w:rsidRDefault="00115C76">
      <w:pPr>
        <w:spacing w:after="120" w:line="480" w:lineRule="auto"/>
        <w:rPr>
          <w:del w:id="1482" w:author="Kevin Corbett" w:date="2015-03-31T21:35:00Z"/>
          <w:rFonts w:ascii="Times" w:hAnsi="Times" w:cs="Times New Roman"/>
          <w:b/>
          <w:sz w:val="22"/>
          <w:szCs w:val="22"/>
        </w:rPr>
        <w:pPrChange w:id="1483" w:author="Kevin Corbett" w:date="2015-04-01T08:10:00Z">
          <w:pPr>
            <w:spacing w:after="120" w:line="276" w:lineRule="auto"/>
          </w:pPr>
        </w:pPrChange>
      </w:pPr>
      <w:del w:id="1484" w:author="Kevin Corbett" w:date="2015-03-31T21:35:00Z">
        <w:r w:rsidRPr="009C41BF" w:rsidDel="00C77062">
          <w:rPr>
            <w:rFonts w:ascii="Times" w:hAnsi="Times" w:cs="Times New Roman"/>
            <w:b/>
            <w:sz w:val="22"/>
            <w:szCs w:val="22"/>
          </w:rPr>
          <w:delText>PCH-2 Native diffraction dataset</w:delText>
        </w:r>
      </w:del>
    </w:p>
    <w:p w14:paraId="4DFC3049" w14:textId="2524038C" w:rsidR="00115C76" w:rsidRPr="00A7145A" w:rsidDel="00C77062" w:rsidRDefault="00115C76">
      <w:pPr>
        <w:spacing w:after="120" w:line="480" w:lineRule="auto"/>
        <w:rPr>
          <w:del w:id="1485" w:author="Kevin Corbett" w:date="2015-03-31T21:35:00Z"/>
          <w:rFonts w:ascii="Times" w:hAnsi="Times" w:cs="Times New Roman"/>
          <w:sz w:val="22"/>
          <w:szCs w:val="22"/>
        </w:rPr>
        <w:pPrChange w:id="1486" w:author="Kevin Corbett" w:date="2015-04-01T08:10:00Z">
          <w:pPr>
            <w:spacing w:after="120" w:line="276" w:lineRule="auto"/>
          </w:pPr>
        </w:pPrChange>
      </w:pPr>
      <w:del w:id="1487" w:author="Kevin Corbett" w:date="2015-03-31T21:35:00Z">
        <w:r w:rsidRPr="009C41BF" w:rsidDel="00C77062">
          <w:rPr>
            <w:rFonts w:ascii="Times" w:hAnsi="Times" w:cs="Times New Roman"/>
            <w:sz w:val="22"/>
            <w:szCs w:val="22"/>
          </w:rPr>
          <w:delText xml:space="preserve">MTZ-formatted file with diffraction data for PCH-2. Deposited at the Protein Data Bank under PDB ID 4XGU </w:delText>
        </w:r>
        <w:r w:rsidRPr="00A7145A" w:rsidDel="00C77062">
          <w:rPr>
            <w:rFonts w:ascii="Times" w:hAnsi="Times" w:cs="Times New Roman"/>
            <w:sz w:val="22"/>
            <w:szCs w:val="22"/>
            <w:rPrChange w:id="1488" w:author="Kevin Corbett" w:date="2015-04-04T11:23:00Z">
              <w:rPr>
                <w:rFonts w:ascii="Times" w:hAnsi="Times" w:cs="Times New Roman"/>
                <w:color w:val="FF0000"/>
                <w:sz w:val="22"/>
                <w:szCs w:val="22"/>
              </w:rPr>
            </w:rPrChange>
          </w:rPr>
          <w:delText>(currently awaiting processing and approval)</w:delText>
        </w:r>
        <w:r w:rsidRPr="00A7145A" w:rsidDel="00C77062">
          <w:rPr>
            <w:rFonts w:ascii="Times" w:hAnsi="Times" w:cs="Times New Roman"/>
            <w:sz w:val="22"/>
            <w:szCs w:val="22"/>
          </w:rPr>
          <w:delText xml:space="preserve"> (see </w:delText>
        </w:r>
        <w:r w:rsidRPr="00A7145A" w:rsidDel="00C77062">
          <w:rPr>
            <w:rFonts w:ascii="Times" w:hAnsi="Times" w:cs="Times New Roman"/>
            <w:b/>
            <w:sz w:val="22"/>
            <w:szCs w:val="22"/>
            <w:rPrChange w:id="1489" w:author="Kevin Corbett" w:date="2015-04-04T11:23:00Z">
              <w:rPr>
                <w:rFonts w:ascii="Times" w:hAnsi="Times" w:cs="Times New Roman"/>
                <w:b/>
                <w:color w:val="0000FF"/>
                <w:sz w:val="22"/>
                <w:szCs w:val="22"/>
              </w:rPr>
            </w:rPrChange>
          </w:rPr>
          <w:delText>Table 1</w:delText>
        </w:r>
        <w:r w:rsidRPr="00A7145A" w:rsidDel="00C77062">
          <w:rPr>
            <w:rFonts w:ascii="Times" w:hAnsi="Times" w:cs="Times New Roman"/>
            <w:sz w:val="22"/>
            <w:szCs w:val="22"/>
          </w:rPr>
          <w:delText>).</w:delText>
        </w:r>
      </w:del>
    </w:p>
    <w:p w14:paraId="36A25C48" w14:textId="71A8E34E" w:rsidR="00115C76" w:rsidRPr="009C41BF" w:rsidDel="00C77062" w:rsidRDefault="00115C76">
      <w:pPr>
        <w:spacing w:after="120" w:line="480" w:lineRule="auto"/>
        <w:rPr>
          <w:del w:id="1490" w:author="Kevin Corbett" w:date="2015-03-31T21:35:00Z"/>
          <w:rFonts w:ascii="Times" w:hAnsi="Times" w:cs="Times New Roman"/>
          <w:sz w:val="22"/>
          <w:szCs w:val="22"/>
        </w:rPr>
        <w:pPrChange w:id="1491" w:author="Kevin Corbett" w:date="2015-04-01T08:10:00Z">
          <w:pPr>
            <w:spacing w:after="120" w:line="276" w:lineRule="auto"/>
          </w:pPr>
        </w:pPrChange>
      </w:pPr>
    </w:p>
    <w:p w14:paraId="5C83F9C1" w14:textId="64376FCF" w:rsidR="00115C76" w:rsidRPr="009C41BF" w:rsidDel="00C77062" w:rsidRDefault="00115C76">
      <w:pPr>
        <w:spacing w:after="120" w:line="480" w:lineRule="auto"/>
        <w:rPr>
          <w:del w:id="1492" w:author="Kevin Corbett" w:date="2015-03-31T21:35:00Z"/>
          <w:rFonts w:ascii="Times" w:hAnsi="Times" w:cs="Times New Roman"/>
          <w:b/>
          <w:sz w:val="22"/>
          <w:szCs w:val="22"/>
        </w:rPr>
        <w:pPrChange w:id="1493" w:author="Kevin Corbett" w:date="2015-04-01T08:10:00Z">
          <w:pPr>
            <w:spacing w:after="120" w:line="276" w:lineRule="auto"/>
          </w:pPr>
        </w:pPrChange>
      </w:pPr>
      <w:del w:id="1494" w:author="Kevin Corbett" w:date="2015-03-31T21:35:00Z">
        <w:r w:rsidRPr="009C41BF" w:rsidDel="00C77062">
          <w:rPr>
            <w:rFonts w:ascii="Times" w:hAnsi="Times" w:cs="Times New Roman"/>
            <w:b/>
            <w:sz w:val="22"/>
            <w:szCs w:val="22"/>
          </w:rPr>
          <w:delText>Figure 1-source data 2</w:delText>
        </w:r>
      </w:del>
    </w:p>
    <w:p w14:paraId="30A863C7" w14:textId="70233B28" w:rsidR="00115C76" w:rsidRPr="009C41BF" w:rsidDel="00C77062" w:rsidRDefault="00115C76">
      <w:pPr>
        <w:spacing w:after="120" w:line="480" w:lineRule="auto"/>
        <w:rPr>
          <w:del w:id="1495" w:author="Kevin Corbett" w:date="2015-03-31T21:35:00Z"/>
          <w:rFonts w:ascii="Times" w:hAnsi="Times" w:cs="Times New Roman"/>
          <w:b/>
          <w:sz w:val="22"/>
          <w:szCs w:val="22"/>
        </w:rPr>
        <w:pPrChange w:id="1496" w:author="Kevin Corbett" w:date="2015-04-01T08:10:00Z">
          <w:pPr>
            <w:spacing w:after="120" w:line="276" w:lineRule="auto"/>
          </w:pPr>
        </w:pPrChange>
      </w:pPr>
      <w:del w:id="1497" w:author="Kevin Corbett" w:date="2015-03-31T21:35:00Z">
        <w:r w:rsidRPr="009C41BF" w:rsidDel="00C77062">
          <w:rPr>
            <w:rFonts w:ascii="Times" w:hAnsi="Times" w:cs="Times New Roman"/>
            <w:b/>
            <w:sz w:val="22"/>
            <w:szCs w:val="22"/>
          </w:rPr>
          <w:delText>PCH-2 Native structure PDB file</w:delText>
        </w:r>
      </w:del>
    </w:p>
    <w:p w14:paraId="4E1155C7" w14:textId="23A92B58" w:rsidR="00115C76" w:rsidRPr="009C41BF" w:rsidDel="00C77062" w:rsidRDefault="00115C76">
      <w:pPr>
        <w:spacing w:after="120" w:line="480" w:lineRule="auto"/>
        <w:rPr>
          <w:del w:id="1498" w:author="Kevin Corbett" w:date="2015-03-31T21:35:00Z"/>
          <w:rFonts w:ascii="Times" w:hAnsi="Times" w:cs="Times New Roman"/>
          <w:sz w:val="22"/>
          <w:szCs w:val="22"/>
        </w:rPr>
        <w:pPrChange w:id="1499" w:author="Kevin Corbett" w:date="2015-04-01T08:10:00Z">
          <w:pPr>
            <w:spacing w:after="120" w:line="276" w:lineRule="auto"/>
          </w:pPr>
        </w:pPrChange>
      </w:pPr>
      <w:del w:id="1500" w:author="Kevin Corbett" w:date="2015-03-31T21:35:00Z">
        <w:r w:rsidRPr="009C41BF" w:rsidDel="00C77062">
          <w:rPr>
            <w:rFonts w:ascii="Times" w:hAnsi="Times" w:cs="Times New Roman"/>
            <w:sz w:val="22"/>
            <w:szCs w:val="22"/>
          </w:rPr>
          <w:delText xml:space="preserve">PDB-formatted file with final refined coordinates and refinement statistics for the PCH-2 structure. Deposited at the Protein Data Bank under PDB ID 4XGU </w:delText>
        </w:r>
        <w:r w:rsidRPr="00A7145A" w:rsidDel="00C77062">
          <w:rPr>
            <w:rFonts w:ascii="Times" w:hAnsi="Times" w:cs="Times New Roman"/>
            <w:sz w:val="22"/>
            <w:szCs w:val="22"/>
            <w:rPrChange w:id="1501" w:author="Kevin Corbett" w:date="2015-04-04T11:23:00Z">
              <w:rPr>
                <w:rFonts w:ascii="Times" w:hAnsi="Times" w:cs="Times New Roman"/>
                <w:color w:val="FF0000"/>
                <w:sz w:val="22"/>
                <w:szCs w:val="22"/>
              </w:rPr>
            </w:rPrChange>
          </w:rPr>
          <w:delText>(currently awaiting processing and approval)</w:delText>
        </w:r>
        <w:r w:rsidRPr="00A7145A" w:rsidDel="00C77062">
          <w:rPr>
            <w:rFonts w:ascii="Times" w:hAnsi="Times" w:cs="Times New Roman"/>
            <w:sz w:val="22"/>
            <w:szCs w:val="22"/>
          </w:rPr>
          <w:delText xml:space="preserve"> (see </w:delText>
        </w:r>
        <w:r w:rsidRPr="00A7145A" w:rsidDel="00C77062">
          <w:rPr>
            <w:rFonts w:ascii="Times" w:hAnsi="Times" w:cs="Times New Roman"/>
            <w:b/>
            <w:sz w:val="22"/>
            <w:szCs w:val="22"/>
            <w:rPrChange w:id="1502" w:author="Kevin Corbett" w:date="2015-04-04T11:23:00Z">
              <w:rPr>
                <w:rFonts w:ascii="Times" w:hAnsi="Times" w:cs="Times New Roman"/>
                <w:b/>
                <w:color w:val="0000FF"/>
                <w:sz w:val="22"/>
                <w:szCs w:val="22"/>
              </w:rPr>
            </w:rPrChange>
          </w:rPr>
          <w:delText>Table 1</w:delText>
        </w:r>
        <w:r w:rsidRPr="00A7145A" w:rsidDel="00C77062">
          <w:rPr>
            <w:rFonts w:ascii="Times" w:hAnsi="Times" w:cs="Times New Roman"/>
            <w:sz w:val="22"/>
            <w:szCs w:val="22"/>
          </w:rPr>
          <w:delText>).</w:delText>
        </w:r>
      </w:del>
    </w:p>
    <w:p w14:paraId="24C39131" w14:textId="49AFA714" w:rsidR="00443BA3" w:rsidRPr="009C41BF" w:rsidDel="00016A34" w:rsidRDefault="00443BA3">
      <w:pPr>
        <w:spacing w:line="480" w:lineRule="auto"/>
        <w:rPr>
          <w:del w:id="1503" w:author="Kevin Corbett" w:date="2015-03-31T21:49:00Z"/>
          <w:rFonts w:ascii="Times" w:hAnsi="Times" w:cs="Times New Roman"/>
          <w:b/>
          <w:sz w:val="22"/>
          <w:szCs w:val="22"/>
        </w:rPr>
        <w:pPrChange w:id="1504" w:author="Kevin Corbett" w:date="2015-04-01T08:10:00Z">
          <w:pPr/>
        </w:pPrChange>
      </w:pPr>
      <w:del w:id="1505" w:author="Kevin Corbett" w:date="2015-03-31T21:35:00Z">
        <w:r w:rsidRPr="009C41BF" w:rsidDel="00C77062">
          <w:rPr>
            <w:rFonts w:ascii="Times" w:hAnsi="Times" w:cs="Times New Roman"/>
            <w:b/>
            <w:sz w:val="22"/>
            <w:szCs w:val="22"/>
          </w:rPr>
          <w:br w:type="page"/>
        </w:r>
      </w:del>
    </w:p>
    <w:p w14:paraId="7509ADA4" w14:textId="72A98A8C" w:rsidR="007267A8" w:rsidRPr="009C41BF" w:rsidDel="00016A34" w:rsidRDefault="007267A8">
      <w:pPr>
        <w:spacing w:after="120" w:line="480" w:lineRule="auto"/>
        <w:jc w:val="center"/>
        <w:rPr>
          <w:del w:id="1506" w:author="Kevin Corbett" w:date="2015-03-31T21:49:00Z"/>
          <w:rFonts w:ascii="Times" w:hAnsi="Times" w:cs="Times New Roman"/>
          <w:b/>
          <w:sz w:val="22"/>
          <w:szCs w:val="22"/>
        </w:rPr>
        <w:pPrChange w:id="1507" w:author="Kevin Corbett" w:date="2015-04-01T08:10:00Z">
          <w:pPr>
            <w:spacing w:after="120" w:line="276" w:lineRule="auto"/>
            <w:jc w:val="center"/>
          </w:pPr>
        </w:pPrChange>
      </w:pPr>
    </w:p>
    <w:p w14:paraId="1C21EF32" w14:textId="1F8B9A6A" w:rsidR="002753CD" w:rsidRPr="009C41BF" w:rsidRDefault="004735D2">
      <w:pPr>
        <w:spacing w:after="120" w:line="480" w:lineRule="auto"/>
        <w:rPr>
          <w:rFonts w:ascii="Times" w:hAnsi="Times" w:cs="Times New Roman"/>
          <w:b/>
          <w:sz w:val="22"/>
          <w:szCs w:val="22"/>
        </w:rPr>
        <w:pPrChange w:id="1508" w:author="Kevin Corbett" w:date="2015-04-01T08:10:00Z">
          <w:pPr>
            <w:spacing w:after="120" w:line="276" w:lineRule="auto"/>
          </w:pPr>
        </w:pPrChange>
      </w:pPr>
      <w:r w:rsidRPr="009C41BF">
        <w:rPr>
          <w:rFonts w:ascii="Times" w:hAnsi="Times" w:cs="Times New Roman"/>
          <w:b/>
          <w:sz w:val="22"/>
          <w:szCs w:val="22"/>
        </w:rPr>
        <w:t xml:space="preserve">Figure </w:t>
      </w:r>
      <w:ins w:id="1509" w:author="Kevin Corbett" w:date="2015-03-31T21:49:00Z">
        <w:r w:rsidR="00016A34" w:rsidRPr="009C41BF">
          <w:rPr>
            <w:rFonts w:ascii="Times" w:hAnsi="Times" w:cs="Times New Roman"/>
            <w:b/>
            <w:sz w:val="22"/>
            <w:szCs w:val="22"/>
          </w:rPr>
          <w:t>3</w:t>
        </w:r>
      </w:ins>
      <w:del w:id="1510" w:author="Kevin Corbett" w:date="2015-03-31T21:49:00Z">
        <w:r w:rsidR="00037284" w:rsidRPr="009C41BF" w:rsidDel="00016A34">
          <w:rPr>
            <w:rFonts w:ascii="Times" w:hAnsi="Times" w:cs="Times New Roman"/>
            <w:b/>
            <w:sz w:val="22"/>
            <w:szCs w:val="22"/>
          </w:rPr>
          <w:delText>2</w:delText>
        </w:r>
      </w:del>
      <w:r w:rsidR="002753CD" w:rsidRPr="009C41BF">
        <w:rPr>
          <w:rFonts w:ascii="Times" w:hAnsi="Times" w:cs="Times New Roman"/>
          <w:b/>
          <w:sz w:val="22"/>
          <w:szCs w:val="22"/>
        </w:rPr>
        <w:t>.</w:t>
      </w:r>
    </w:p>
    <w:p w14:paraId="7FA1E473" w14:textId="08502985" w:rsidR="004735D2" w:rsidRPr="009C41BF" w:rsidRDefault="004735D2">
      <w:pPr>
        <w:spacing w:after="120" w:line="480" w:lineRule="auto"/>
        <w:rPr>
          <w:rFonts w:ascii="Times" w:hAnsi="Times" w:cs="Times New Roman"/>
          <w:sz w:val="22"/>
          <w:szCs w:val="22"/>
        </w:rPr>
        <w:pPrChange w:id="1511" w:author="Kevin Corbett" w:date="2015-04-01T08:10:00Z">
          <w:pPr>
            <w:spacing w:after="120" w:line="276" w:lineRule="auto"/>
          </w:pPr>
        </w:pPrChange>
      </w:pPr>
      <w:r w:rsidRPr="009C41BF">
        <w:rPr>
          <w:rFonts w:ascii="Times" w:hAnsi="Times" w:cs="Times New Roman"/>
          <w:b/>
          <w:sz w:val="22"/>
          <w:szCs w:val="22"/>
        </w:rPr>
        <w:t>Conformational changes within the PCH-2 hexamer</w:t>
      </w:r>
      <w:r w:rsidR="009724ED" w:rsidRPr="009C41BF">
        <w:rPr>
          <w:rFonts w:ascii="Times" w:hAnsi="Times" w:cs="Times New Roman"/>
          <w:b/>
          <w:sz w:val="22"/>
          <w:szCs w:val="22"/>
        </w:rPr>
        <w:t>.</w:t>
      </w:r>
    </w:p>
    <w:p w14:paraId="008EC17F" w14:textId="7A79677B" w:rsidR="004735D2" w:rsidRPr="009C41BF" w:rsidRDefault="004735D2">
      <w:pPr>
        <w:spacing w:after="120" w:line="480" w:lineRule="auto"/>
        <w:rPr>
          <w:ins w:id="1512" w:author="Kevin Corbett" w:date="2015-03-31T21:45:00Z"/>
          <w:rFonts w:ascii="Times" w:hAnsi="Times"/>
          <w:sz w:val="22"/>
          <w:szCs w:val="22"/>
        </w:rPr>
        <w:pPrChange w:id="1513" w:author="Kevin Corbett" w:date="2015-04-01T08:10:00Z">
          <w:pPr>
            <w:spacing w:after="120" w:line="276" w:lineRule="auto"/>
          </w:pPr>
        </w:pPrChange>
      </w:pPr>
      <w:r w:rsidRPr="009C41BF">
        <w:rPr>
          <w:rFonts w:ascii="Times" w:hAnsi="Times" w:cs="Times New Roman"/>
          <w:sz w:val="22"/>
          <w:szCs w:val="22"/>
        </w:rPr>
        <w:t>(A) Structural basis for nucleotide binding-dependent conformational changes. All six subunits (A/D dark blue, B/E light blue, C/F green) are overlaid based on their large AAA domains, a</w:t>
      </w:r>
      <w:r w:rsidRPr="004E262E">
        <w:rPr>
          <w:rFonts w:ascii="Times" w:hAnsi="Times" w:cs="Times New Roman"/>
          <w:sz w:val="22"/>
          <w:szCs w:val="22"/>
        </w:rPr>
        <w:t>nd their small AAA domains are represented by a single α-helix, residues 323-342. (B) Relative orientation of large and small AAA domains in different subunit types. Bound ADP and SO</w:t>
      </w:r>
      <w:r w:rsidRPr="004E262E">
        <w:rPr>
          <w:rFonts w:ascii="Times" w:hAnsi="Times" w:cs="Times New Roman"/>
          <w:sz w:val="22"/>
          <w:szCs w:val="22"/>
          <w:vertAlign w:val="subscript"/>
        </w:rPr>
        <w:t>4</w:t>
      </w:r>
      <w:r w:rsidRPr="004E262E">
        <w:rPr>
          <w:rFonts w:ascii="Times" w:hAnsi="Times" w:cs="Times New Roman"/>
          <w:sz w:val="22"/>
          <w:szCs w:val="22"/>
          <w:vertAlign w:val="superscript"/>
        </w:rPr>
        <w:t>-</w:t>
      </w:r>
      <w:r w:rsidRPr="004E262E">
        <w:rPr>
          <w:rFonts w:ascii="Times" w:hAnsi="Times" w:cs="Times New Roman"/>
          <w:sz w:val="22"/>
          <w:szCs w:val="22"/>
        </w:rPr>
        <w:t xml:space="preserve"> ions are shown as sticks. While the small AAA domain position varies wi</w:t>
      </w:r>
      <w:r w:rsidRPr="00A7145A">
        <w:rPr>
          <w:rFonts w:ascii="Times" w:hAnsi="Times" w:cs="Times New Roman"/>
          <w:sz w:val="22"/>
          <w:szCs w:val="22"/>
        </w:rPr>
        <w:t>dely between subunits, all six subunit-subunit interfaces are equivalent, forming six rigid-body units within the hexamer (</w:t>
      </w:r>
      <w:r w:rsidR="00FD3984" w:rsidRPr="00A7145A">
        <w:rPr>
          <w:rFonts w:ascii="Times" w:hAnsi="Times" w:cs="Times New Roman"/>
          <w:sz w:val="22"/>
          <w:szCs w:val="22"/>
        </w:rPr>
        <w:t xml:space="preserve">see </w:t>
      </w:r>
      <w:r w:rsidRPr="00A7145A">
        <w:rPr>
          <w:rFonts w:ascii="Times" w:hAnsi="Times" w:cs="Times New Roman"/>
          <w:b/>
          <w:sz w:val="22"/>
          <w:szCs w:val="22"/>
          <w:rPrChange w:id="1514" w:author="Kevin Corbett" w:date="2015-04-04T11:23:00Z">
            <w:rPr>
              <w:rFonts w:ascii="Times" w:hAnsi="Times" w:cs="Times New Roman"/>
              <w:b/>
              <w:color w:val="0000FF"/>
              <w:sz w:val="22"/>
              <w:szCs w:val="22"/>
            </w:rPr>
          </w:rPrChange>
        </w:rPr>
        <w:t>Fig</w:t>
      </w:r>
      <w:r w:rsidR="00740A50" w:rsidRPr="00A7145A">
        <w:rPr>
          <w:rFonts w:ascii="Times" w:hAnsi="Times" w:cs="Times New Roman"/>
          <w:b/>
          <w:sz w:val="22"/>
          <w:szCs w:val="22"/>
          <w:rPrChange w:id="1515" w:author="Kevin Corbett" w:date="2015-04-04T11:23:00Z">
            <w:rPr>
              <w:rFonts w:ascii="Times" w:hAnsi="Times" w:cs="Times New Roman"/>
              <w:b/>
              <w:color w:val="0000FF"/>
              <w:sz w:val="22"/>
              <w:szCs w:val="22"/>
            </w:rPr>
          </w:rPrChange>
        </w:rPr>
        <w:t>ure</w:t>
      </w:r>
      <w:r w:rsidR="007267A8" w:rsidRPr="00A7145A">
        <w:rPr>
          <w:rFonts w:ascii="Times" w:hAnsi="Times" w:cs="Times New Roman"/>
          <w:b/>
          <w:sz w:val="22"/>
          <w:szCs w:val="22"/>
          <w:rPrChange w:id="1516" w:author="Kevin Corbett" w:date="2015-04-04T11:23:00Z">
            <w:rPr>
              <w:rFonts w:ascii="Times" w:hAnsi="Times" w:cs="Times New Roman"/>
              <w:b/>
              <w:color w:val="0000FF"/>
              <w:sz w:val="22"/>
              <w:szCs w:val="22"/>
            </w:rPr>
          </w:rPrChange>
        </w:rPr>
        <w:t xml:space="preserve"> </w:t>
      </w:r>
      <w:ins w:id="1517" w:author="Kevin Corbett" w:date="2015-04-01T08:23:00Z">
        <w:r w:rsidR="00AF5E05" w:rsidRPr="00A7145A">
          <w:rPr>
            <w:rFonts w:ascii="Times" w:hAnsi="Times" w:cs="Times New Roman"/>
            <w:b/>
            <w:sz w:val="22"/>
            <w:szCs w:val="22"/>
            <w:rPrChange w:id="1518" w:author="Kevin Corbett" w:date="2015-04-04T11:23:00Z">
              <w:rPr>
                <w:rFonts w:ascii="Times" w:hAnsi="Times" w:cs="Times New Roman"/>
                <w:b/>
                <w:color w:val="0000FF"/>
                <w:sz w:val="22"/>
                <w:szCs w:val="22"/>
              </w:rPr>
            </w:rPrChange>
          </w:rPr>
          <w:t>3</w:t>
        </w:r>
      </w:ins>
      <w:del w:id="1519" w:author="Kevin Corbett" w:date="2015-04-01T08:23:00Z">
        <w:r w:rsidR="007267A8" w:rsidRPr="00A7145A" w:rsidDel="00AF5E05">
          <w:rPr>
            <w:rFonts w:ascii="Times" w:hAnsi="Times" w:cs="Times New Roman"/>
            <w:b/>
            <w:sz w:val="22"/>
            <w:szCs w:val="22"/>
            <w:rPrChange w:id="1520" w:author="Kevin Corbett" w:date="2015-04-04T11:23:00Z">
              <w:rPr>
                <w:rFonts w:ascii="Times" w:hAnsi="Times" w:cs="Times New Roman"/>
                <w:b/>
                <w:color w:val="0000FF"/>
                <w:sz w:val="22"/>
                <w:szCs w:val="22"/>
              </w:rPr>
            </w:rPrChange>
          </w:rPr>
          <w:delText>2</w:delText>
        </w:r>
      </w:del>
      <w:r w:rsidR="007267A8" w:rsidRPr="00A7145A">
        <w:rPr>
          <w:rFonts w:ascii="Times" w:hAnsi="Times" w:cs="Times New Roman"/>
          <w:b/>
          <w:sz w:val="22"/>
          <w:szCs w:val="22"/>
          <w:rPrChange w:id="1521" w:author="Kevin Corbett" w:date="2015-04-04T11:23:00Z">
            <w:rPr>
              <w:rFonts w:ascii="Times" w:hAnsi="Times" w:cs="Times New Roman"/>
              <w:b/>
              <w:color w:val="0000FF"/>
              <w:sz w:val="22"/>
              <w:szCs w:val="22"/>
            </w:rPr>
          </w:rPrChange>
        </w:rPr>
        <w:t>-figure supplement 1</w:t>
      </w:r>
      <w:r w:rsidRPr="00A7145A">
        <w:rPr>
          <w:rFonts w:ascii="Times" w:hAnsi="Times" w:cs="Times New Roman"/>
          <w:sz w:val="22"/>
          <w:szCs w:val="22"/>
        </w:rPr>
        <w:t>).</w:t>
      </w:r>
      <w:r w:rsidR="00FD3984" w:rsidRPr="009C41BF">
        <w:rPr>
          <w:rFonts w:ascii="Times" w:hAnsi="Times" w:cs="Times New Roman"/>
          <w:sz w:val="22"/>
          <w:szCs w:val="22"/>
        </w:rPr>
        <w:t xml:space="preserve"> (C) </w:t>
      </w:r>
      <w:r w:rsidR="00F516AF" w:rsidRPr="009C41BF">
        <w:rPr>
          <w:rFonts w:ascii="Times" w:hAnsi="Times" w:cs="Times New Roman"/>
          <w:sz w:val="22"/>
          <w:szCs w:val="22"/>
        </w:rPr>
        <w:t>“Closed” (blue) and “open” (green) ClpX monomers in the nucleotide-free ClpX hexamer</w:t>
      </w:r>
      <w:ins w:id="1522" w:author="Kevin Corbett" w:date="2015-03-31T21:48:00Z">
        <w:r w:rsidR="00016A34" w:rsidRPr="009C41BF">
          <w:rPr>
            <w:rFonts w:ascii="Times" w:hAnsi="Times" w:cs="Times New Roman"/>
            <w:sz w:val="22"/>
            <w:szCs w:val="22"/>
          </w:rPr>
          <w:t xml:space="preserve"> (PDB ID 3HTE;</w:t>
        </w:r>
      </w:ins>
      <w:r w:rsidR="00F516AF" w:rsidRPr="009C41BF">
        <w:rPr>
          <w:rFonts w:ascii="Times" w:hAnsi="Times" w:cs="Times New Roman"/>
          <w:sz w:val="22"/>
          <w:szCs w:val="22"/>
        </w:rPr>
        <w:t xml:space="preserve"> </w:t>
      </w:r>
      <w:r w:rsidR="00A3560F"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6ADBE0BA-5C3C-4C9A-B783-66BF0F264DA5&lt;/uuid&gt;&lt;priority&gt;83&lt;/priority&gt;&lt;publications&gt;&lt;publication&gt;&lt;uuid&gt;3F306531-D34E-496D-9F76-4A76EE357954&lt;/uuid&gt;&lt;volume&gt;139&lt;/volume&gt;&lt;accepted_date&gt;99200909091200000000222000&lt;/accepted_date&gt;&lt;doi&gt;10.1016/j.cell.2009.09.034&lt;/doi&gt;&lt;startpage&gt;744&lt;/startpage&gt;&lt;revision_date&gt;99200906211200000000222000&lt;/revision_date&gt;&lt;publication_date&gt;99200911131200000000222000&lt;/publication_date&gt;&lt;url&gt;http://linkinghub.elsevier.com/retrieve/pii/S0092867409013075&lt;/url&gt;&lt;citekey&gt;Glynn:2009p2854&lt;/citekey&gt;&lt;type&gt;400&lt;/type&gt;&lt;title&gt;Structures of asymmetric ClpX hexamers reveal nucleotide-dependent motions in a AAA+ protein-unfolding machine.&lt;/title&gt;&lt;location&gt;&amp;lt;html&amp;gt;&amp;lt;head&amp;gt;&amp;lt;meta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Home&amp;lt;/a&amp;gt;&amp;lt;/div&amp;gt;&amp;lt;/body&amp;gt;&amp;lt;/html&amp;gt;&lt;/location&gt;&lt;submission_date&gt;99200904161200000000222000&lt;/submission_date&gt;&lt;number&gt;4&lt;/number&gt;&lt;institution&gt;Department of Biology, Howard Hughes Medical Institute, Massachusetts Institute of Technology, Cambridge, MA 02139, USA.&lt;/institution&gt;&lt;subtype&gt;400&lt;/subtype&gt;&lt;endpage&gt;756&lt;/endpage&gt;&lt;bundle&gt;&lt;publication&gt;&lt;publisher&gt;Elsevier Inc.&lt;/publisher&gt;&lt;title&gt;Cell&lt;/title&gt;&lt;type&gt;-100&lt;/type&gt;&lt;subtype&gt;-100&lt;/subtype&gt;&lt;uuid&gt;56390B03-96FC-4B29-BA47-19D6F7B99623&lt;/uuid&gt;&lt;/publication&gt;&lt;/bundle&gt;&lt;authors&gt;&lt;author&gt;&lt;firstName&gt;Steven&lt;/firstName&gt;&lt;middleNames&gt;E&lt;/middleNames&gt;&lt;lastName&gt;Glynn&lt;/lastName&gt;&lt;/author&gt;&lt;author&gt;&lt;firstName&gt;Andreas&lt;/firstName&gt;&lt;lastName&gt;Martin&lt;/lastName&gt;&lt;/author&gt;&lt;author&gt;&lt;firstName&gt;Andrew&lt;/firstName&gt;&lt;middleNames&gt;R&lt;/middleNames&gt;&lt;lastName&gt;Nager&lt;/lastName&gt;&lt;/author&gt;&lt;author&gt;&lt;firstName&gt;Tania&lt;/firstName&gt;&lt;middleNames&gt;A&lt;/middleNames&gt;&lt;lastName&gt;Baker&lt;/lastName&gt;&lt;/author&gt;&lt;author&gt;&lt;firstName&gt;Robert&lt;/firstName&gt;&lt;middleNames&gt;T&lt;/middleNames&gt;&lt;lastName&gt;Sauer&lt;/lastName&gt;&lt;/author&gt;&lt;/authors&gt;&lt;/publication&gt;&lt;/publications&gt;&lt;cites&gt;&lt;/cites&gt;&lt;/citation&gt;</w:instrText>
      </w:r>
      <w:r w:rsidR="00A3560F" w:rsidRPr="009C41BF">
        <w:rPr>
          <w:rFonts w:ascii="Times" w:hAnsi="Times" w:cs="Times"/>
          <w:sz w:val="22"/>
          <w:szCs w:val="22"/>
          <w:rPrChange w:id="1523" w:author="Kevin Corbett" w:date="2015-04-04T11:23:00Z">
            <w:rPr>
              <w:rFonts w:ascii="Times" w:hAnsi="Times" w:cs="Times"/>
              <w:sz w:val="22"/>
              <w:szCs w:val="22"/>
            </w:rPr>
          </w:rPrChange>
        </w:rPr>
        <w:fldChar w:fldCharType="separate"/>
      </w:r>
      <w:r w:rsidR="00A3560F" w:rsidRPr="009C41BF">
        <w:rPr>
          <w:rFonts w:ascii="Times" w:hAnsi="Times" w:cs="Times"/>
          <w:sz w:val="22"/>
          <w:szCs w:val="22"/>
        </w:rPr>
        <w:t>(Glynn et al., 2009)</w:t>
      </w:r>
      <w:r w:rsidR="00A3560F" w:rsidRPr="009C41BF">
        <w:rPr>
          <w:rFonts w:ascii="Times" w:hAnsi="Times" w:cs="Times"/>
          <w:sz w:val="22"/>
          <w:szCs w:val="22"/>
        </w:rPr>
        <w:fldChar w:fldCharType="end"/>
      </w:r>
      <w:ins w:id="1524" w:author="Kevin Corbett" w:date="2015-03-31T21:48:00Z">
        <w:r w:rsidR="00016A34" w:rsidRPr="00A7145A">
          <w:rPr>
            <w:rFonts w:ascii="Times" w:hAnsi="Times" w:cs="Times New Roman"/>
            <w:sz w:val="22"/>
            <w:szCs w:val="22"/>
          </w:rPr>
          <w:t>)</w:t>
        </w:r>
      </w:ins>
      <w:ins w:id="1525" w:author="Kevin Corbett" w:date="2015-04-04T11:42:00Z">
        <w:r w:rsidR="009C41BF">
          <w:rPr>
            <w:rFonts w:ascii="Times" w:hAnsi="Times" w:cs="Times New Roman"/>
            <w:sz w:val="22"/>
            <w:szCs w:val="22"/>
          </w:rPr>
          <w:t>. Later work showed that the “closed” conformation is compatible with nucleotide binding</w:t>
        </w:r>
      </w:ins>
      <w:r w:rsidR="009C41BF">
        <w:rPr>
          <w:rFonts w:ascii="Times" w:hAnsi="Times" w:cs="Times New Roman"/>
          <w:sz w:val="22"/>
          <w:szCs w:val="22"/>
        </w:rPr>
        <w:t xml:space="preserve"> </w:t>
      </w:r>
      <w:r w:rsidR="009C41BF">
        <w:rPr>
          <w:rFonts w:ascii="Times" w:hAnsi="Times" w:cs="Times New Roman"/>
          <w:sz w:val="22"/>
          <w:szCs w:val="22"/>
        </w:rPr>
        <w:fldChar w:fldCharType="begin"/>
      </w:r>
      <w:r w:rsidR="00EF2648">
        <w:rPr>
          <w:rFonts w:ascii="Times" w:hAnsi="Times" w:cs="Times New Roman"/>
          <w:sz w:val="22"/>
          <w:szCs w:val="22"/>
        </w:rPr>
        <w:instrText xml:space="preserve"> ADDIN PAPERS2_CITATIONS &lt;citation&gt;&lt;uuid&gt;18A099CD-641A-476D-B8E6-EF623A01DD2C&lt;/uuid&gt;&lt;priority&gt;0&lt;/priority&gt;&lt;publications&gt;&lt;publication&gt;&lt;uuid&gt;2D34D787-4D2B-4371-A1A7-3E7C87FCED8E&lt;/uuid&gt;&lt;volume&gt;153&lt;/volume&gt;&lt;accepted_date&gt;99201303201200000000222000&lt;/accepted_date&gt;&lt;doi&gt;10.1016/j.cell.2013.03.029&lt;/doi&gt;&lt;startpage&gt;628&lt;/startpage&gt;&lt;revision_date&gt;99201303071200000000222000&lt;/revision_date&gt;&lt;publication_date&gt;99201304251200000000222000&lt;/publication_date&gt;&lt;url&gt;http://eutils.ncbi.nlm.nih.gov/entrez/eutils/elink.fcgi?dbfrom=pubmed&amp;amp;id=23622246&amp;amp;retmode=ref&amp;amp;cmd=prlinks&lt;/url&gt;&lt;type&gt;400&lt;/type&gt;&lt;title&gt;Nucleotide binding and conformational switching in the hexameric ring of a AAA+ machine.&lt;/title&gt;&lt;location&gt;&amp;lt;html&amp;gt;&amp;lt;head&amp;gt;&amp;lt;meta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Home&amp;lt;/a&amp;gt;&amp;lt;/div&amp;gt;&amp;lt;/body&amp;gt;&amp;lt;/html&amp;gt;&lt;/location&gt;&lt;submission_date&gt;99201301081200000000222000&lt;/submission_date&gt;&lt;number&gt;3&lt;/number&gt;&lt;institution&gt;Department of Biology, Massachusetts Institute of Technology, Cambridge, MA 02139, USA.&lt;/institution&gt;&lt;subtype&gt;400&lt;/subtype&gt;&lt;endpage&gt;639&lt;/endpage&gt;&lt;bundle&gt;&lt;publication&gt;&lt;publisher&gt;Elsevier Inc.&lt;/publisher&gt;&lt;title&gt;Cell&lt;/title&gt;&lt;type&gt;-100&lt;/type&gt;&lt;subtype&gt;-100&lt;/subtype&gt;&lt;uuid&gt;56390B03-96FC-4B29-BA47-19D6F7B99623&lt;/uuid&gt;&lt;/publication&gt;&lt;/bundle&gt;&lt;authors&gt;&lt;author&gt;&lt;firstName&gt;Benjamin&lt;/firstName&gt;&lt;middleNames&gt;M&lt;/middleNames&gt;&lt;lastName&gt;Stinson&lt;/lastName&gt;&lt;/author&gt;&lt;author&gt;&lt;firstName&gt;Andrew&lt;/firstName&gt;&lt;middleNames&gt;R&lt;/middleNames&gt;&lt;lastName&gt;Nager&lt;/lastName&gt;&lt;/author&gt;&lt;author&gt;&lt;firstName&gt;Steven&lt;/firstName&gt;&lt;middleNames&gt;E&lt;/middleNames&gt;&lt;lastName&gt;Glynn&lt;/lastName&gt;&lt;/author&gt;&lt;author&gt;&lt;firstName&gt;Karl&lt;/firstName&gt;&lt;middleNames&gt;R&lt;/middleNames&gt;&lt;lastName&gt;Schmitz&lt;/lastName&gt;&lt;/author&gt;&lt;author&gt;&lt;firstName&gt;Tania&lt;/firstName&gt;&lt;middleNames&gt;A&lt;/middleNames&gt;&lt;lastName&gt;Baker&lt;/lastName&gt;&lt;/author&gt;&lt;author&gt;&lt;firstName&gt;Robert&lt;/firstName&gt;&lt;middleNames&gt;T&lt;/middleNames&gt;&lt;lastName&gt;Sauer&lt;/lastName&gt;&lt;/author&gt;&lt;/authors&gt;&lt;/publication&gt;&lt;/publications&gt;&lt;cites&gt;&lt;/cites&gt;&lt;/citation&gt;</w:instrText>
      </w:r>
      <w:r w:rsidR="009C41BF">
        <w:rPr>
          <w:rFonts w:ascii="Times" w:hAnsi="Times" w:cs="Times New Roman"/>
          <w:sz w:val="22"/>
          <w:szCs w:val="22"/>
        </w:rPr>
        <w:fldChar w:fldCharType="separate"/>
      </w:r>
      <w:r w:rsidR="004E262E">
        <w:rPr>
          <w:rFonts w:ascii="Times" w:hAnsi="Times" w:cs="Times"/>
          <w:sz w:val="22"/>
          <w:szCs w:val="22"/>
        </w:rPr>
        <w:t>(Stinson et al., 2013)</w:t>
      </w:r>
      <w:r w:rsidR="009C41BF">
        <w:rPr>
          <w:rFonts w:ascii="Times" w:hAnsi="Times" w:cs="Times New Roman"/>
          <w:sz w:val="22"/>
          <w:szCs w:val="22"/>
        </w:rPr>
        <w:fldChar w:fldCharType="end"/>
      </w:r>
      <w:r w:rsidR="00F516AF" w:rsidRPr="009C41BF">
        <w:rPr>
          <w:rFonts w:ascii="Times" w:hAnsi="Times" w:cs="Times New Roman"/>
          <w:sz w:val="22"/>
          <w:szCs w:val="22"/>
        </w:rPr>
        <w:t xml:space="preserve">. </w:t>
      </w:r>
      <w:r w:rsidR="00FD3984" w:rsidRPr="009C41BF">
        <w:rPr>
          <w:rFonts w:ascii="Times" w:hAnsi="Times" w:cs="Times New Roman"/>
          <w:sz w:val="22"/>
          <w:szCs w:val="22"/>
        </w:rPr>
        <w:t>(D</w:t>
      </w:r>
      <w:r w:rsidRPr="009C41BF">
        <w:rPr>
          <w:rFonts w:ascii="Times" w:hAnsi="Times" w:cs="Times New Roman"/>
          <w:sz w:val="22"/>
          <w:szCs w:val="22"/>
        </w:rPr>
        <w:t xml:space="preserve">) Top view of the asymmetric PCH-2 hexamer, with subunits colored as in (A) and (B), and pore loops (residues 217-226) colored magenta. </w:t>
      </w:r>
      <w:moveToRangeStart w:id="1526" w:author="Kevin Corbett" w:date="2015-03-31T21:46:00Z" w:name="move289457740"/>
      <w:moveTo w:id="1527" w:author="Kevin Corbett" w:date="2015-03-31T21:46:00Z">
        <w:r w:rsidR="00016A34" w:rsidRPr="009C41BF">
          <w:rPr>
            <w:rFonts w:ascii="Times" w:hAnsi="Times" w:cs="Times New Roman"/>
            <w:sz w:val="22"/>
            <w:szCs w:val="22"/>
          </w:rPr>
          <w:t>(</w:t>
        </w:r>
      </w:moveTo>
      <w:ins w:id="1528" w:author="Kevin Corbett" w:date="2015-03-31T21:46:00Z">
        <w:r w:rsidR="00016A34" w:rsidRPr="009C41BF">
          <w:rPr>
            <w:rFonts w:ascii="Times" w:hAnsi="Times" w:cs="Times New Roman"/>
            <w:sz w:val="22"/>
            <w:szCs w:val="22"/>
          </w:rPr>
          <w:t>E</w:t>
        </w:r>
      </w:ins>
      <w:moveTo w:id="1529" w:author="Kevin Corbett" w:date="2015-03-31T21:46:00Z">
        <w:del w:id="1530" w:author="Kevin Corbett" w:date="2015-03-31T21:46:00Z">
          <w:r w:rsidR="00016A34" w:rsidRPr="009C41BF" w:rsidDel="00016A34">
            <w:rPr>
              <w:rFonts w:ascii="Times" w:hAnsi="Times" w:cs="Times New Roman"/>
              <w:sz w:val="22"/>
              <w:szCs w:val="22"/>
            </w:rPr>
            <w:delText>F</w:delText>
          </w:r>
        </w:del>
        <w:r w:rsidR="00016A34" w:rsidRPr="009C41BF">
          <w:rPr>
            <w:rFonts w:ascii="Times" w:hAnsi="Times" w:cs="Times New Roman"/>
            <w:sz w:val="22"/>
            <w:szCs w:val="22"/>
          </w:rPr>
          <w:t>) Pore-side view of</w:t>
        </w:r>
      </w:moveTo>
      <w:ins w:id="1531" w:author="Kevin Corbett" w:date="2015-03-31T21:47:00Z">
        <w:r w:rsidR="00016A34" w:rsidRPr="009C41BF">
          <w:rPr>
            <w:rFonts w:ascii="Times" w:hAnsi="Times" w:cs="Times New Roman"/>
            <w:sz w:val="22"/>
            <w:szCs w:val="22"/>
          </w:rPr>
          <w:t xml:space="preserve"> PCH-2</w:t>
        </w:r>
      </w:ins>
      <w:moveTo w:id="1532" w:author="Kevin Corbett" w:date="2015-03-31T21:46:00Z">
        <w:r w:rsidR="00016A34" w:rsidRPr="009C41BF">
          <w:rPr>
            <w:rFonts w:ascii="Times" w:hAnsi="Times" w:cs="Times New Roman"/>
            <w:sz w:val="22"/>
            <w:szCs w:val="22"/>
          </w:rPr>
          <w:t xml:space="preserve"> D/E/F chains (A/B/C chains removed), showing the axial staggering of these subunits’ pore loops</w:t>
        </w:r>
      </w:moveTo>
      <w:ins w:id="1533" w:author="Kevin Corbett" w:date="2015-04-01T08:24:00Z">
        <w:r w:rsidR="00AF5E05" w:rsidRPr="009C41BF">
          <w:rPr>
            <w:rFonts w:ascii="Times" w:hAnsi="Times" w:cs="Times New Roman"/>
            <w:sz w:val="22"/>
            <w:szCs w:val="22"/>
          </w:rPr>
          <w:t>.</w:t>
        </w:r>
      </w:ins>
      <w:moveTo w:id="1534" w:author="Kevin Corbett" w:date="2015-03-31T21:46:00Z">
        <w:del w:id="1535" w:author="Kevin Corbett" w:date="2015-04-01T08:24:00Z">
          <w:r w:rsidR="00016A34" w:rsidRPr="009C41BF" w:rsidDel="00AF5E05">
            <w:rPr>
              <w:rFonts w:ascii="Times" w:hAnsi="Times" w:cs="Times New Roman"/>
              <w:sz w:val="22"/>
              <w:szCs w:val="22"/>
            </w:rPr>
            <w:delText xml:space="preserve">. See </w:delText>
          </w:r>
          <w:r w:rsidR="00016A34" w:rsidRPr="00A7145A" w:rsidDel="00AF5E05">
            <w:rPr>
              <w:rFonts w:ascii="Times" w:hAnsi="Times" w:cs="Times New Roman"/>
              <w:b/>
              <w:sz w:val="22"/>
              <w:szCs w:val="22"/>
              <w:rPrChange w:id="1536" w:author="Kevin Corbett" w:date="2015-04-04T11:23:00Z">
                <w:rPr>
                  <w:rFonts w:ascii="Times" w:hAnsi="Times" w:cs="Times New Roman"/>
                  <w:b/>
                  <w:color w:val="0000FF"/>
                  <w:sz w:val="22"/>
                  <w:szCs w:val="22"/>
                </w:rPr>
              </w:rPrChange>
            </w:rPr>
            <w:delText xml:space="preserve">Figure 2-figure supplement 2 </w:delText>
          </w:r>
          <w:r w:rsidR="00016A34" w:rsidRPr="00A7145A" w:rsidDel="00AF5E05">
            <w:rPr>
              <w:rFonts w:ascii="Times" w:hAnsi="Times" w:cs="Times New Roman"/>
              <w:sz w:val="22"/>
              <w:szCs w:val="22"/>
            </w:rPr>
            <w:delText>for equivalent</w:delText>
          </w:r>
          <w:r w:rsidR="00016A34" w:rsidRPr="009C41BF" w:rsidDel="00AF5E05">
            <w:rPr>
              <w:rFonts w:ascii="Times" w:hAnsi="Times" w:cs="Times New Roman"/>
              <w:sz w:val="22"/>
              <w:szCs w:val="22"/>
            </w:rPr>
            <w:delText xml:space="preserve"> top and pore-side views of ClpX.</w:delText>
          </w:r>
        </w:del>
      </w:moveTo>
      <w:moveToRangeEnd w:id="1526"/>
      <w:ins w:id="1537" w:author="Kevin Corbett" w:date="2015-03-31T21:48:00Z">
        <w:r w:rsidR="00016A34" w:rsidRPr="009C41BF">
          <w:rPr>
            <w:rFonts w:ascii="Times" w:hAnsi="Times"/>
            <w:sz w:val="22"/>
            <w:szCs w:val="22"/>
          </w:rPr>
          <w:t xml:space="preserve"> (F) Top view of the nucleotide-free ClpX hexamer </w:t>
        </w:r>
      </w:ins>
      <w:r w:rsidR="003A23CD"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482700C5-2A74-4837-B545-4DCB5FC8223B&lt;/uuid&gt;&lt;priority&gt;84&lt;/priority&gt;&lt;publications&gt;&lt;publication&gt;&lt;uuid&gt;3F306531-D34E-496D-9F76-4A76EE357954&lt;/uuid&gt;&lt;volume&gt;139&lt;/volume&gt;&lt;accepted_date&gt;99200909091200000000222000&lt;/accepted_date&gt;&lt;doi&gt;10.1016/j.cell.2009.09.034&lt;/doi&gt;&lt;startpage&gt;744&lt;/startpage&gt;&lt;revision_date&gt;99200906211200000000222000&lt;/revision_date&gt;&lt;publication_date&gt;99200911131200000000222000&lt;/publication_date&gt;&lt;url&gt;http://linkinghub.elsevier.com/retrieve/pii/S0092867409013075&lt;/url&gt;&lt;citekey&gt;Glynn:2009p2854&lt;/citekey&gt;&lt;type&gt;400&lt;/type&gt;&lt;title&gt;Structures of asymmetric ClpX hexamers reveal nucleotide-dependent motions in a AAA+ protein-unfolding machine.&lt;/title&gt;&lt;location&gt;&amp;lt;html&amp;gt;&amp;lt;head&amp;gt;&amp;lt;meta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Home&amp;lt;/a&amp;gt;&amp;lt;/div&amp;gt;&amp;lt;/body&amp;gt;&amp;lt;/html&amp;gt;&lt;/location&gt;&lt;submission_date&gt;99200904161200000000222000&lt;/submission_date&gt;&lt;number&gt;4&lt;/number&gt;&lt;institution&gt;Department of Biology, Howard Hughes Medical Institute, Massachusetts Institute of Technology, Cambridge, MA 02139, USA.&lt;/institution&gt;&lt;subtype&gt;400&lt;/subtype&gt;&lt;endpage&gt;756&lt;/endpage&gt;&lt;bundle&gt;&lt;publication&gt;&lt;publisher&gt;Elsevier Inc.&lt;/publisher&gt;&lt;title&gt;Cell&lt;/title&gt;&lt;type&gt;-100&lt;/type&gt;&lt;subtype&gt;-100&lt;/subtype&gt;&lt;uuid&gt;56390B03-96FC-4B29-BA47-19D6F7B99623&lt;/uuid&gt;&lt;/publication&gt;&lt;/bundle&gt;&lt;authors&gt;&lt;author&gt;&lt;firstName&gt;Steven&lt;/firstName&gt;&lt;middleNames&gt;E&lt;/middleNames&gt;&lt;lastName&gt;Glynn&lt;/lastName&gt;&lt;/author&gt;&lt;author&gt;&lt;firstName&gt;Andreas&lt;/firstName&gt;&lt;lastName&gt;Martin&lt;/lastName&gt;&lt;/author&gt;&lt;author&gt;&lt;firstName&gt;Andrew&lt;/firstName&gt;&lt;middleNames&gt;R&lt;/middleNames&gt;&lt;lastName&gt;Nager&lt;/lastName&gt;&lt;/author&gt;&lt;author&gt;&lt;firstName&gt;Tania&lt;/firstName&gt;&lt;middleNames&gt;A&lt;/middleNames&gt;&lt;lastName&gt;Baker&lt;/lastName&gt;&lt;/author&gt;&lt;author&gt;&lt;firstName&gt;Robert&lt;/firstName&gt;&lt;middleNames&gt;T&lt;/middleNames&gt;&lt;lastName&gt;Sauer&lt;/lastName&gt;&lt;/author&gt;&lt;/authors&gt;&lt;/publication&gt;&lt;/publications&gt;&lt;cites&gt;&lt;/cites&gt;&lt;/citation&gt;</w:instrText>
      </w:r>
      <w:r w:rsidR="003A23CD" w:rsidRPr="009C41BF">
        <w:rPr>
          <w:rFonts w:ascii="Times" w:hAnsi="Times" w:cs="Times"/>
          <w:sz w:val="22"/>
          <w:szCs w:val="22"/>
          <w:rPrChange w:id="1538" w:author="Kevin Corbett" w:date="2015-04-04T11:23:00Z">
            <w:rPr>
              <w:rFonts w:ascii="Times" w:hAnsi="Times" w:cs="Times"/>
              <w:sz w:val="22"/>
              <w:szCs w:val="22"/>
            </w:rPr>
          </w:rPrChange>
        </w:rPr>
        <w:fldChar w:fldCharType="separate"/>
      </w:r>
      <w:r w:rsidR="003A23CD" w:rsidRPr="009C41BF">
        <w:rPr>
          <w:rFonts w:ascii="Times" w:hAnsi="Times" w:cs="Times"/>
          <w:sz w:val="22"/>
          <w:szCs w:val="22"/>
        </w:rPr>
        <w:t>(Glynn et al., 2009)</w:t>
      </w:r>
      <w:r w:rsidR="003A23CD" w:rsidRPr="009C41BF">
        <w:rPr>
          <w:rFonts w:ascii="Times" w:hAnsi="Times" w:cs="Times"/>
          <w:sz w:val="22"/>
          <w:szCs w:val="22"/>
        </w:rPr>
        <w:fldChar w:fldCharType="end"/>
      </w:r>
      <w:ins w:id="1539" w:author="Kevin Corbett" w:date="2015-03-31T21:48:00Z">
        <w:r w:rsidR="00016A34" w:rsidRPr="00A7145A">
          <w:rPr>
            <w:rFonts w:ascii="Times" w:hAnsi="Times"/>
            <w:sz w:val="22"/>
            <w:szCs w:val="22"/>
          </w:rPr>
          <w:t>, with “closed” and “open</w:t>
        </w:r>
        <w:r w:rsidR="00016A34" w:rsidRPr="009C41BF">
          <w:rPr>
            <w:rFonts w:ascii="Times" w:hAnsi="Times"/>
            <w:sz w:val="22"/>
            <w:szCs w:val="22"/>
          </w:rPr>
          <w:t>” subunits colored as in PCH-2 and pore loops (residues 145-153) colored magenta. (G) Pore-side view of ClpX D/E/F chains (A/B/C removed), colored as in (F).</w:t>
        </w:r>
      </w:ins>
      <w:ins w:id="1540" w:author="Kevin Corbett" w:date="2015-03-31T21:46:00Z">
        <w:r w:rsidR="00016A34" w:rsidRPr="009C41BF">
          <w:rPr>
            <w:rFonts w:ascii="Times" w:hAnsi="Times" w:cs="Times New Roman"/>
            <w:sz w:val="22"/>
            <w:szCs w:val="22"/>
          </w:rPr>
          <w:t xml:space="preserve"> </w:t>
        </w:r>
      </w:ins>
      <w:r w:rsidRPr="009C41BF">
        <w:rPr>
          <w:rFonts w:ascii="Times" w:hAnsi="Times" w:cs="Times New Roman"/>
          <w:sz w:val="22"/>
          <w:szCs w:val="22"/>
        </w:rPr>
        <w:t>(</w:t>
      </w:r>
      <w:del w:id="1541" w:author="Kevin Corbett" w:date="2015-03-31T21:47:00Z">
        <w:r w:rsidR="00FA080F" w:rsidRPr="009C41BF" w:rsidDel="00016A34">
          <w:rPr>
            <w:rFonts w:ascii="Times" w:hAnsi="Times" w:cs="Times New Roman"/>
            <w:sz w:val="22"/>
            <w:szCs w:val="22"/>
          </w:rPr>
          <w:delText>E</w:delText>
        </w:r>
      </w:del>
      <w:ins w:id="1542" w:author="Kevin Corbett" w:date="2015-03-31T21:47:00Z">
        <w:r w:rsidR="00016A34" w:rsidRPr="009C41BF">
          <w:rPr>
            <w:rFonts w:ascii="Times" w:hAnsi="Times" w:cs="Times New Roman"/>
            <w:sz w:val="22"/>
            <w:szCs w:val="22"/>
          </w:rPr>
          <w:t>H</w:t>
        </w:r>
      </w:ins>
      <w:r w:rsidRPr="009C41BF">
        <w:rPr>
          <w:rFonts w:ascii="Times" w:hAnsi="Times" w:cs="Times New Roman"/>
          <w:sz w:val="22"/>
          <w:szCs w:val="22"/>
        </w:rPr>
        <w:t xml:space="preserve">) Sequence alignment of pore loop region in PCH-2 orthologs, </w:t>
      </w:r>
      <w:r w:rsidR="00FA080F" w:rsidRPr="009C41BF">
        <w:rPr>
          <w:rFonts w:ascii="Times" w:hAnsi="Times" w:cs="Times New Roman"/>
          <w:sz w:val="22"/>
          <w:szCs w:val="22"/>
        </w:rPr>
        <w:t xml:space="preserve">and </w:t>
      </w:r>
      <w:r w:rsidRPr="009C41BF">
        <w:rPr>
          <w:rFonts w:ascii="Times" w:hAnsi="Times" w:cs="Times New Roman"/>
          <w:sz w:val="22"/>
          <w:szCs w:val="22"/>
        </w:rPr>
        <w:t xml:space="preserve">equivalent region of human p97 and NSF, and </w:t>
      </w:r>
      <w:r w:rsidRPr="009C41BF">
        <w:rPr>
          <w:rFonts w:ascii="Times" w:hAnsi="Times" w:cs="Times New Roman"/>
          <w:i/>
          <w:sz w:val="22"/>
          <w:szCs w:val="22"/>
        </w:rPr>
        <w:t>E. coli</w:t>
      </w:r>
      <w:r w:rsidRPr="009C41BF">
        <w:rPr>
          <w:rFonts w:ascii="Times" w:hAnsi="Times" w:cs="Times New Roman"/>
          <w:sz w:val="22"/>
          <w:szCs w:val="22"/>
        </w:rPr>
        <w:t xml:space="preserve"> ClpX. Magenta box: PCH-2 pore loop; Yellow boxes: NSF “YVG”</w:t>
      </w:r>
      <w:r w:rsidR="000337AF" w:rsidRPr="009C41BF">
        <w:rPr>
          <w:rFonts w:ascii="Times" w:hAnsi="Times" w:cs="Times New Roman"/>
          <w:sz w:val="22"/>
          <w:szCs w:val="22"/>
        </w:rPr>
        <w:t xml:space="preserve"> </w:t>
      </w:r>
      <w:r w:rsidRPr="009C41BF">
        <w:rPr>
          <w:rFonts w:ascii="Times" w:hAnsi="Times" w:cs="Times New Roman"/>
          <w:sz w:val="22"/>
          <w:szCs w:val="22"/>
        </w:rPr>
        <w:t xml:space="preserve">and ClpX “GYVG” motifs. </w:t>
      </w:r>
      <w:moveFromRangeStart w:id="1543" w:author="Kevin Corbett" w:date="2015-03-31T21:46:00Z" w:name="move289457740"/>
      <w:moveFrom w:id="1544" w:author="Kevin Corbett" w:date="2015-03-31T21:46:00Z">
        <w:r w:rsidRPr="009C41BF" w:rsidDel="00016A34">
          <w:rPr>
            <w:rFonts w:ascii="Times" w:hAnsi="Times" w:cs="Times New Roman"/>
            <w:sz w:val="22"/>
            <w:szCs w:val="22"/>
          </w:rPr>
          <w:t>(</w:t>
        </w:r>
        <w:r w:rsidR="00FA080F" w:rsidRPr="009C41BF" w:rsidDel="00016A34">
          <w:rPr>
            <w:rFonts w:ascii="Times" w:hAnsi="Times" w:cs="Times New Roman"/>
            <w:sz w:val="22"/>
            <w:szCs w:val="22"/>
          </w:rPr>
          <w:t>F</w:t>
        </w:r>
        <w:r w:rsidRPr="009C41BF" w:rsidDel="00016A34">
          <w:rPr>
            <w:rFonts w:ascii="Times" w:hAnsi="Times" w:cs="Times New Roman"/>
            <w:sz w:val="22"/>
            <w:szCs w:val="22"/>
          </w:rPr>
          <w:t>) Pore-side view of D/E/F chains (A/B/C chains removed), showing the axial staggering of these subunits’ pore loops.</w:t>
        </w:r>
        <w:r w:rsidR="00740A50" w:rsidRPr="009C41BF" w:rsidDel="00016A34">
          <w:rPr>
            <w:rFonts w:ascii="Times" w:hAnsi="Times" w:cs="Times New Roman"/>
            <w:sz w:val="22"/>
            <w:szCs w:val="22"/>
          </w:rPr>
          <w:t xml:space="preserve"> See </w:t>
        </w:r>
        <w:r w:rsidR="00F31E53" w:rsidRPr="00A7145A" w:rsidDel="00016A34">
          <w:rPr>
            <w:rFonts w:ascii="Times" w:hAnsi="Times" w:cs="Times New Roman"/>
            <w:b/>
            <w:sz w:val="22"/>
            <w:szCs w:val="22"/>
            <w:rPrChange w:id="1545" w:author="Kevin Corbett" w:date="2015-04-04T11:23:00Z">
              <w:rPr>
                <w:rFonts w:ascii="Times" w:hAnsi="Times" w:cs="Times New Roman"/>
                <w:b/>
                <w:color w:val="0000FF"/>
                <w:sz w:val="22"/>
                <w:szCs w:val="22"/>
              </w:rPr>
            </w:rPrChange>
          </w:rPr>
          <w:t xml:space="preserve">Figure </w:t>
        </w:r>
        <w:r w:rsidR="007267A8" w:rsidRPr="00A7145A" w:rsidDel="00016A34">
          <w:rPr>
            <w:rFonts w:ascii="Times" w:hAnsi="Times" w:cs="Times New Roman"/>
            <w:b/>
            <w:sz w:val="22"/>
            <w:szCs w:val="22"/>
            <w:rPrChange w:id="1546" w:author="Kevin Corbett" w:date="2015-04-04T11:23:00Z">
              <w:rPr>
                <w:rFonts w:ascii="Times" w:hAnsi="Times" w:cs="Times New Roman"/>
                <w:b/>
                <w:color w:val="0000FF"/>
                <w:sz w:val="22"/>
                <w:szCs w:val="22"/>
              </w:rPr>
            </w:rPrChange>
          </w:rPr>
          <w:t xml:space="preserve">2-figure supplement 2 </w:t>
        </w:r>
        <w:r w:rsidR="00740A50" w:rsidRPr="00A7145A" w:rsidDel="00016A34">
          <w:rPr>
            <w:rFonts w:ascii="Times" w:hAnsi="Times" w:cs="Times New Roman"/>
            <w:sz w:val="22"/>
            <w:szCs w:val="22"/>
          </w:rPr>
          <w:t xml:space="preserve">for </w:t>
        </w:r>
        <w:r w:rsidR="00907F9E" w:rsidRPr="009C41BF" w:rsidDel="00016A34">
          <w:rPr>
            <w:rFonts w:ascii="Times" w:hAnsi="Times" w:cs="Times New Roman"/>
            <w:sz w:val="22"/>
            <w:szCs w:val="22"/>
          </w:rPr>
          <w:t xml:space="preserve">equivalent </w:t>
        </w:r>
        <w:r w:rsidR="00740A50" w:rsidRPr="009C41BF" w:rsidDel="00016A34">
          <w:rPr>
            <w:rFonts w:ascii="Times" w:hAnsi="Times" w:cs="Times New Roman"/>
            <w:sz w:val="22"/>
            <w:szCs w:val="22"/>
          </w:rPr>
          <w:t>top and pore-side views of ClpX.</w:t>
        </w:r>
        <w:r w:rsidR="007B5A7F" w:rsidRPr="009C41BF" w:rsidDel="00016A34">
          <w:rPr>
            <w:rFonts w:ascii="Times" w:hAnsi="Times" w:cs="Times New Roman"/>
            <w:sz w:val="22"/>
            <w:szCs w:val="22"/>
          </w:rPr>
          <w:t xml:space="preserve"> </w:t>
        </w:r>
      </w:moveFrom>
      <w:moveFromRangeEnd w:id="1543"/>
      <w:r w:rsidR="007B5A7F" w:rsidRPr="009C41BF">
        <w:rPr>
          <w:rFonts w:ascii="Times" w:hAnsi="Times" w:cs="Times New Roman"/>
          <w:sz w:val="22"/>
          <w:szCs w:val="22"/>
        </w:rPr>
        <w:t>(</w:t>
      </w:r>
      <w:del w:id="1547" w:author="Kevin Corbett" w:date="2015-03-31T21:47:00Z">
        <w:r w:rsidR="007B5A7F" w:rsidRPr="009C41BF" w:rsidDel="00016A34">
          <w:rPr>
            <w:rFonts w:ascii="Times" w:hAnsi="Times" w:cs="Times New Roman"/>
            <w:sz w:val="22"/>
            <w:szCs w:val="22"/>
          </w:rPr>
          <w:delText>G</w:delText>
        </w:r>
      </w:del>
      <w:ins w:id="1548" w:author="Kevin Corbett" w:date="2015-03-31T21:47:00Z">
        <w:r w:rsidR="00016A34" w:rsidRPr="009C41BF">
          <w:rPr>
            <w:rFonts w:ascii="Times" w:hAnsi="Times" w:cs="Times New Roman"/>
            <w:sz w:val="22"/>
            <w:szCs w:val="22"/>
          </w:rPr>
          <w:t>I</w:t>
        </w:r>
      </w:ins>
      <w:r w:rsidR="007B5A7F" w:rsidRPr="009C41BF">
        <w:rPr>
          <w:rFonts w:ascii="Times" w:hAnsi="Times" w:cs="Times New Roman"/>
          <w:sz w:val="22"/>
          <w:szCs w:val="22"/>
        </w:rPr>
        <w:t xml:space="preserve">) Schematic model for ATP-driven conformational changes in PCH-2, with pore-side view equivalent to panel F. As </w:t>
      </w:r>
      <w:r w:rsidR="00BD3A78" w:rsidRPr="009C41BF">
        <w:rPr>
          <w:rFonts w:ascii="Times" w:hAnsi="Times" w:cs="Times New Roman"/>
          <w:sz w:val="22"/>
          <w:szCs w:val="22"/>
        </w:rPr>
        <w:t>the left-most</w:t>
      </w:r>
      <w:r w:rsidR="007B5A7F" w:rsidRPr="009C41BF">
        <w:rPr>
          <w:rFonts w:ascii="Times" w:hAnsi="Times" w:cs="Times New Roman"/>
          <w:sz w:val="22"/>
          <w:szCs w:val="22"/>
        </w:rPr>
        <w:t xml:space="preserve"> subunit binds ATP (blue; represented by the closed “ATP”-like state in chain D), hydrolyzes ATP to ADP (light blue;</w:t>
      </w:r>
      <w:ins w:id="1549" w:author="Kevin Corbett" w:date="2015-04-01T10:27:00Z">
        <w:r w:rsidR="00375369" w:rsidRPr="009C41BF">
          <w:rPr>
            <w:rFonts w:ascii="Times" w:hAnsi="Times" w:cs="Times New Roman"/>
            <w:sz w:val="22"/>
            <w:szCs w:val="22"/>
          </w:rPr>
          <w:t xml:space="preserve"> represented by</w:t>
        </w:r>
      </w:ins>
      <w:r w:rsidR="007B5A7F" w:rsidRPr="009C41BF">
        <w:rPr>
          <w:rFonts w:ascii="Times" w:hAnsi="Times" w:cs="Times New Roman"/>
          <w:sz w:val="22"/>
          <w:szCs w:val="22"/>
        </w:rPr>
        <w:t xml:space="preserve"> PCH-2 chain E), then releases hydrolyzed ADP (green; </w:t>
      </w:r>
      <w:ins w:id="1550" w:author="Kevin Corbett" w:date="2015-04-01T10:27:00Z">
        <w:r w:rsidR="00375369" w:rsidRPr="009C41BF">
          <w:rPr>
            <w:rFonts w:ascii="Times" w:hAnsi="Times" w:cs="Times New Roman"/>
            <w:sz w:val="22"/>
            <w:szCs w:val="22"/>
          </w:rPr>
          <w:t xml:space="preserve">represented by </w:t>
        </w:r>
      </w:ins>
      <w:r w:rsidR="007B5A7F" w:rsidRPr="009C41BF">
        <w:rPr>
          <w:rFonts w:ascii="Times" w:hAnsi="Times" w:cs="Times New Roman"/>
          <w:sz w:val="22"/>
          <w:szCs w:val="22"/>
        </w:rPr>
        <w:t>PCH-2 chain F), its pore loop (magenta) undergoes axial motions that drive substrate remodeling.</w:t>
      </w:r>
    </w:p>
    <w:p w14:paraId="67BDE0AA" w14:textId="179EDD0B" w:rsidR="00016A34" w:rsidRPr="004E262E" w:rsidDel="000F3FCD" w:rsidRDefault="00016A34">
      <w:pPr>
        <w:spacing w:after="120" w:line="480" w:lineRule="auto"/>
        <w:rPr>
          <w:del w:id="1551" w:author="Kevin Corbett" w:date="2015-03-31T21:49:00Z"/>
          <w:rFonts w:ascii="Times" w:hAnsi="Times" w:cs="Times New Roman"/>
          <w:sz w:val="22"/>
          <w:szCs w:val="22"/>
        </w:rPr>
        <w:pPrChange w:id="1552" w:author="Kevin Corbett" w:date="2015-04-01T08:10:00Z">
          <w:pPr>
            <w:spacing w:after="120" w:line="276" w:lineRule="auto"/>
          </w:pPr>
        </w:pPrChange>
      </w:pPr>
    </w:p>
    <w:p w14:paraId="3B395E9E" w14:textId="77777777" w:rsidR="000F3FCD" w:rsidRPr="004E262E" w:rsidRDefault="000F3FCD">
      <w:pPr>
        <w:spacing w:after="120" w:line="480" w:lineRule="auto"/>
        <w:rPr>
          <w:ins w:id="1553" w:author="Kevin Corbett" w:date="2015-03-31T22:04:00Z"/>
          <w:rFonts w:ascii="Times" w:hAnsi="Times" w:cs="Times New Roman"/>
          <w:sz w:val="22"/>
          <w:szCs w:val="22"/>
        </w:rPr>
        <w:pPrChange w:id="1554" w:author="Kevin Corbett" w:date="2015-04-01T08:10:00Z">
          <w:pPr>
            <w:spacing w:after="120" w:line="276" w:lineRule="auto"/>
          </w:pPr>
        </w:pPrChange>
      </w:pPr>
    </w:p>
    <w:p w14:paraId="021D2CD1" w14:textId="4492AB04" w:rsidR="00443BA3" w:rsidRPr="004E262E" w:rsidDel="00016A34" w:rsidRDefault="00443BA3">
      <w:pPr>
        <w:spacing w:line="480" w:lineRule="auto"/>
        <w:rPr>
          <w:del w:id="1555" w:author="Kevin Corbett" w:date="2015-03-31T21:49:00Z"/>
          <w:rFonts w:ascii="Times" w:hAnsi="Times" w:cs="Times New Roman"/>
          <w:b/>
          <w:sz w:val="22"/>
          <w:szCs w:val="22"/>
        </w:rPr>
        <w:pPrChange w:id="1556" w:author="Kevin Corbett" w:date="2015-04-01T08:10:00Z">
          <w:pPr/>
        </w:pPrChange>
      </w:pPr>
      <w:del w:id="1557" w:author="Kevin Corbett" w:date="2015-03-31T21:49:00Z">
        <w:r w:rsidRPr="004E262E" w:rsidDel="00016A34">
          <w:rPr>
            <w:rFonts w:ascii="Times" w:hAnsi="Times" w:cs="Times New Roman"/>
            <w:b/>
            <w:sz w:val="22"/>
            <w:szCs w:val="22"/>
          </w:rPr>
          <w:br w:type="page"/>
        </w:r>
      </w:del>
    </w:p>
    <w:p w14:paraId="344D0825" w14:textId="49B77EE3" w:rsidR="00443BA3" w:rsidRPr="004E262E" w:rsidDel="00016A34" w:rsidRDefault="00443BA3">
      <w:pPr>
        <w:spacing w:after="120" w:line="480" w:lineRule="auto"/>
        <w:jc w:val="center"/>
        <w:rPr>
          <w:del w:id="1558" w:author="Kevin Corbett" w:date="2015-03-31T21:49:00Z"/>
          <w:rFonts w:ascii="Times" w:hAnsi="Times" w:cs="Times New Roman"/>
          <w:b/>
          <w:sz w:val="22"/>
          <w:szCs w:val="22"/>
        </w:rPr>
        <w:pPrChange w:id="1559" w:author="Kevin Corbett" w:date="2015-04-01T08:10:00Z">
          <w:pPr>
            <w:spacing w:after="120" w:line="276" w:lineRule="auto"/>
            <w:jc w:val="center"/>
          </w:pPr>
        </w:pPrChange>
      </w:pPr>
    </w:p>
    <w:p w14:paraId="12B26FFD" w14:textId="3B54256A" w:rsidR="007267A8" w:rsidRPr="00A7145A" w:rsidRDefault="007267A8">
      <w:pPr>
        <w:spacing w:after="120" w:line="480" w:lineRule="auto"/>
        <w:rPr>
          <w:rFonts w:ascii="Times" w:hAnsi="Times" w:cs="Times New Roman"/>
          <w:b/>
          <w:sz w:val="22"/>
          <w:szCs w:val="22"/>
        </w:rPr>
        <w:pPrChange w:id="1560" w:author="Kevin Corbett" w:date="2015-04-01T08:10:00Z">
          <w:pPr>
            <w:spacing w:after="120" w:line="276" w:lineRule="auto"/>
          </w:pPr>
        </w:pPrChange>
      </w:pPr>
      <w:r w:rsidRPr="00C96FDF">
        <w:rPr>
          <w:rFonts w:ascii="Times" w:hAnsi="Times" w:cs="Times New Roman"/>
          <w:b/>
          <w:sz w:val="22"/>
          <w:szCs w:val="22"/>
        </w:rPr>
        <w:t xml:space="preserve">Figure </w:t>
      </w:r>
      <w:ins w:id="1561" w:author="Kevin Corbett" w:date="2015-03-31T21:45:00Z">
        <w:r w:rsidR="00016A34" w:rsidRPr="00A7145A">
          <w:rPr>
            <w:rFonts w:ascii="Times" w:hAnsi="Times" w:cs="Times New Roman"/>
            <w:b/>
            <w:sz w:val="22"/>
            <w:szCs w:val="22"/>
          </w:rPr>
          <w:t>3</w:t>
        </w:r>
      </w:ins>
      <w:del w:id="1562" w:author="Kevin Corbett" w:date="2015-03-31T21:45:00Z">
        <w:r w:rsidR="00443BA3" w:rsidRPr="00A7145A" w:rsidDel="00016A34">
          <w:rPr>
            <w:rFonts w:ascii="Times" w:hAnsi="Times" w:cs="Times New Roman"/>
            <w:b/>
            <w:sz w:val="22"/>
            <w:szCs w:val="22"/>
          </w:rPr>
          <w:delText>2</w:delText>
        </w:r>
      </w:del>
      <w:r w:rsidRPr="00A7145A">
        <w:rPr>
          <w:rFonts w:ascii="Times" w:hAnsi="Times" w:cs="Times New Roman"/>
          <w:b/>
          <w:sz w:val="22"/>
          <w:szCs w:val="22"/>
        </w:rPr>
        <w:t>-figure supplement 1.</w:t>
      </w:r>
    </w:p>
    <w:p w14:paraId="4B1F3619" w14:textId="30A6DBA2" w:rsidR="00443BA3" w:rsidRPr="00A7145A" w:rsidRDefault="007267A8">
      <w:pPr>
        <w:spacing w:after="120" w:line="480" w:lineRule="auto"/>
        <w:rPr>
          <w:rFonts w:ascii="Times" w:hAnsi="Times"/>
          <w:sz w:val="22"/>
          <w:szCs w:val="22"/>
        </w:rPr>
        <w:pPrChange w:id="1563" w:author="Kevin Corbett" w:date="2015-04-01T08:10:00Z">
          <w:pPr>
            <w:spacing w:after="120" w:line="276" w:lineRule="auto"/>
          </w:pPr>
        </w:pPrChange>
      </w:pPr>
      <w:r w:rsidRPr="00A7145A">
        <w:rPr>
          <w:rFonts w:ascii="Times" w:hAnsi="Times"/>
          <w:b/>
          <w:sz w:val="22"/>
          <w:szCs w:val="22"/>
        </w:rPr>
        <w:t>The asymmetric PCH-2 hexamer is composed of equivalent rigid-body groups.</w:t>
      </w:r>
    </w:p>
    <w:p w14:paraId="3E1878E2" w14:textId="4AD96CDC" w:rsidR="007267A8" w:rsidRPr="00C96FDF" w:rsidRDefault="00443BA3">
      <w:pPr>
        <w:spacing w:after="120" w:line="480" w:lineRule="auto"/>
        <w:rPr>
          <w:rFonts w:ascii="Times" w:hAnsi="Times"/>
          <w:sz w:val="22"/>
          <w:szCs w:val="22"/>
        </w:rPr>
        <w:pPrChange w:id="1564" w:author="Kevin Corbett" w:date="2015-04-01T08:10:00Z">
          <w:pPr>
            <w:spacing w:after="120" w:line="276" w:lineRule="auto"/>
          </w:pPr>
        </w:pPrChange>
      </w:pPr>
      <w:r w:rsidRPr="00A7145A">
        <w:rPr>
          <w:rFonts w:ascii="Times" w:hAnsi="Times"/>
          <w:sz w:val="22"/>
          <w:szCs w:val="22"/>
        </w:rPr>
        <w:t xml:space="preserve">(A) Overlaid large AAA domains of the six protein chains in the PCH-2 hexamer, as in </w:t>
      </w:r>
      <w:r w:rsidRPr="00A7145A">
        <w:rPr>
          <w:rFonts w:ascii="Times" w:hAnsi="Times"/>
          <w:b/>
          <w:sz w:val="22"/>
          <w:szCs w:val="22"/>
          <w:rPrChange w:id="1565" w:author="Kevin Corbett" w:date="2015-04-04T11:23:00Z">
            <w:rPr>
              <w:rFonts w:ascii="Times" w:hAnsi="Times"/>
              <w:b/>
              <w:color w:val="0000FF"/>
              <w:sz w:val="22"/>
              <w:szCs w:val="22"/>
            </w:rPr>
          </w:rPrChange>
        </w:rPr>
        <w:t xml:space="preserve">Figure </w:t>
      </w:r>
      <w:del w:id="1566" w:author="Kevin Corbett" w:date="2015-03-31T21:46:00Z">
        <w:r w:rsidRPr="00A7145A" w:rsidDel="00016A34">
          <w:rPr>
            <w:rFonts w:ascii="Times" w:hAnsi="Times"/>
            <w:b/>
            <w:sz w:val="22"/>
            <w:szCs w:val="22"/>
            <w:rPrChange w:id="1567" w:author="Kevin Corbett" w:date="2015-04-04T11:23:00Z">
              <w:rPr>
                <w:rFonts w:ascii="Times" w:hAnsi="Times"/>
                <w:b/>
                <w:color w:val="0000FF"/>
                <w:sz w:val="22"/>
                <w:szCs w:val="22"/>
              </w:rPr>
            </w:rPrChange>
          </w:rPr>
          <w:delText>2A</w:delText>
        </w:r>
      </w:del>
      <w:ins w:id="1568" w:author="Kevin Corbett" w:date="2015-03-31T21:46:00Z">
        <w:r w:rsidR="00016A34" w:rsidRPr="00A7145A">
          <w:rPr>
            <w:rFonts w:ascii="Times" w:hAnsi="Times"/>
            <w:b/>
            <w:sz w:val="22"/>
            <w:szCs w:val="22"/>
            <w:rPrChange w:id="1569" w:author="Kevin Corbett" w:date="2015-04-04T11:23:00Z">
              <w:rPr>
                <w:rFonts w:ascii="Times" w:hAnsi="Times"/>
                <w:b/>
                <w:color w:val="0000FF"/>
                <w:sz w:val="22"/>
                <w:szCs w:val="22"/>
              </w:rPr>
            </w:rPrChange>
          </w:rPr>
          <w:t>3A</w:t>
        </w:r>
      </w:ins>
      <w:r w:rsidRPr="00A7145A">
        <w:rPr>
          <w:rFonts w:ascii="Times" w:hAnsi="Times"/>
          <w:sz w:val="22"/>
          <w:szCs w:val="22"/>
        </w:rPr>
        <w:t>, with associated small AAA+ domains from ea</w:t>
      </w:r>
      <w:r w:rsidRPr="009C41BF">
        <w:rPr>
          <w:rFonts w:ascii="Times" w:hAnsi="Times"/>
          <w:sz w:val="22"/>
          <w:szCs w:val="22"/>
        </w:rPr>
        <w:t>ch neighboring subunit. While the small AAA domains of each subunit show significant conformational differences, the interface between each large AAA domain and the neighboring small AAA domain remains fixed. (B) Views as in panel (A) of each subunit type. Outlines in yellow, pink, and purple illustrate rigid-body rotation units within the hexamer, with NTDs removed for clarity (see below). Each rigid body is proposed to rotate as a unit in response to the nucleotide-binding state of its ATPase active site.</w:t>
      </w:r>
      <w:r w:rsidRPr="004E262E">
        <w:rPr>
          <w:rFonts w:ascii="Times" w:hAnsi="Times"/>
          <w:sz w:val="22"/>
          <w:szCs w:val="22"/>
        </w:rPr>
        <w:t xml:space="preserve"> (C) </w:t>
      </w:r>
      <w:r w:rsidRPr="004E262E">
        <w:rPr>
          <w:rFonts w:ascii="Times" w:hAnsi="Times"/>
          <w:i/>
          <w:sz w:val="22"/>
          <w:szCs w:val="22"/>
        </w:rPr>
        <w:t>Left:</w:t>
      </w:r>
      <w:r w:rsidRPr="004E262E">
        <w:rPr>
          <w:rFonts w:ascii="Times" w:hAnsi="Times"/>
          <w:sz w:val="22"/>
          <w:szCs w:val="22"/>
        </w:rPr>
        <w:t xml:space="preserve"> Top view of the PCH-2 hexamer (NTDs omitted for clarity), colored by protein chain as in </w:t>
      </w:r>
      <w:r w:rsidRPr="00A7145A">
        <w:rPr>
          <w:rFonts w:ascii="Times" w:hAnsi="Times"/>
          <w:b/>
          <w:sz w:val="22"/>
          <w:szCs w:val="22"/>
          <w:rPrChange w:id="1570" w:author="Kevin Corbett" w:date="2015-04-04T11:23:00Z">
            <w:rPr>
              <w:rFonts w:ascii="Times" w:hAnsi="Times"/>
              <w:b/>
              <w:color w:val="0000FF"/>
              <w:sz w:val="22"/>
              <w:szCs w:val="22"/>
            </w:rPr>
          </w:rPrChange>
        </w:rPr>
        <w:t xml:space="preserve">Figure </w:t>
      </w:r>
      <w:ins w:id="1571" w:author="Kevin Corbett" w:date="2015-03-31T21:46:00Z">
        <w:r w:rsidR="00016A34" w:rsidRPr="00A7145A">
          <w:rPr>
            <w:rFonts w:ascii="Times" w:hAnsi="Times"/>
            <w:b/>
            <w:sz w:val="22"/>
            <w:szCs w:val="22"/>
            <w:rPrChange w:id="1572" w:author="Kevin Corbett" w:date="2015-04-04T11:23:00Z">
              <w:rPr>
                <w:rFonts w:ascii="Times" w:hAnsi="Times"/>
                <w:b/>
                <w:color w:val="0000FF"/>
                <w:sz w:val="22"/>
                <w:szCs w:val="22"/>
              </w:rPr>
            </w:rPrChange>
          </w:rPr>
          <w:t>3</w:t>
        </w:r>
      </w:ins>
      <w:del w:id="1573" w:author="Kevin Corbett" w:date="2015-03-31T21:46:00Z">
        <w:r w:rsidRPr="00A7145A" w:rsidDel="00016A34">
          <w:rPr>
            <w:rFonts w:ascii="Times" w:hAnsi="Times"/>
            <w:b/>
            <w:sz w:val="22"/>
            <w:szCs w:val="22"/>
            <w:rPrChange w:id="1574" w:author="Kevin Corbett" w:date="2015-04-04T11:23:00Z">
              <w:rPr>
                <w:rFonts w:ascii="Times" w:hAnsi="Times"/>
                <w:b/>
                <w:color w:val="0000FF"/>
                <w:sz w:val="22"/>
                <w:szCs w:val="22"/>
              </w:rPr>
            </w:rPrChange>
          </w:rPr>
          <w:delText>2</w:delText>
        </w:r>
      </w:del>
      <w:r w:rsidRPr="00A7145A">
        <w:rPr>
          <w:rFonts w:ascii="Times" w:hAnsi="Times"/>
          <w:sz w:val="22"/>
          <w:szCs w:val="22"/>
        </w:rPr>
        <w:t xml:space="preserve">. </w:t>
      </w:r>
      <w:r w:rsidRPr="009C41BF">
        <w:rPr>
          <w:rFonts w:ascii="Times" w:hAnsi="Times"/>
          <w:i/>
          <w:sz w:val="22"/>
          <w:szCs w:val="22"/>
        </w:rPr>
        <w:t>Center:</w:t>
      </w:r>
      <w:r w:rsidRPr="009C41BF">
        <w:rPr>
          <w:rFonts w:ascii="Times" w:hAnsi="Times"/>
          <w:sz w:val="22"/>
          <w:szCs w:val="22"/>
        </w:rPr>
        <w:t xml:space="preserve"> PCH-2 hexamer colored as in (A), with outlines in yellow, pink, and purple as in (B) highlighting rigid-body rotation units in the hexamer. </w:t>
      </w:r>
      <w:r w:rsidRPr="004E262E">
        <w:rPr>
          <w:rFonts w:ascii="Times" w:hAnsi="Times"/>
          <w:i/>
          <w:sz w:val="22"/>
          <w:szCs w:val="22"/>
        </w:rPr>
        <w:t>Right:</w:t>
      </w:r>
      <w:r w:rsidRPr="004E262E">
        <w:rPr>
          <w:rFonts w:ascii="Times" w:hAnsi="Times"/>
          <w:sz w:val="22"/>
          <w:szCs w:val="22"/>
        </w:rPr>
        <w:t xml:space="preserve"> PCH-2 with rigid-body units colored as in (B). Each rigid-body unit comprises the large AAA domain from one chain (e.g chain B) and the small AAA </w:t>
      </w:r>
      <w:ins w:id="1575" w:author="Kevin Corbett" w:date="2015-04-13T09:42:00Z">
        <w:r w:rsidR="004943BE">
          <w:rPr>
            <w:rFonts w:ascii="Times" w:hAnsi="Times"/>
            <w:sz w:val="22"/>
            <w:szCs w:val="22"/>
          </w:rPr>
          <w:t xml:space="preserve">domain </w:t>
        </w:r>
      </w:ins>
      <w:r w:rsidRPr="004E262E">
        <w:rPr>
          <w:rFonts w:ascii="Times" w:hAnsi="Times"/>
          <w:sz w:val="22"/>
          <w:szCs w:val="22"/>
        </w:rPr>
        <w:t>from its neighbor (e.g. chain A). Cyan ovals indicate the locations of ATPase active sites, positione</w:t>
      </w:r>
      <w:r w:rsidR="007267A8" w:rsidRPr="00C96FDF">
        <w:rPr>
          <w:rFonts w:ascii="Times" w:hAnsi="Times"/>
          <w:sz w:val="22"/>
          <w:szCs w:val="22"/>
        </w:rPr>
        <w:t>d between each rigid-body unit.</w:t>
      </w:r>
    </w:p>
    <w:p w14:paraId="22EFB482" w14:textId="77777777" w:rsidR="000F3FCD" w:rsidRPr="00A7145A" w:rsidRDefault="000F3FCD">
      <w:pPr>
        <w:spacing w:after="120" w:line="480" w:lineRule="auto"/>
        <w:rPr>
          <w:ins w:id="1576" w:author="Kevin Corbett" w:date="2015-03-31T22:04:00Z"/>
          <w:rFonts w:ascii="Times" w:hAnsi="Times"/>
          <w:sz w:val="22"/>
          <w:szCs w:val="22"/>
        </w:rPr>
        <w:pPrChange w:id="1577" w:author="Kevin Corbett" w:date="2015-04-01T08:10:00Z">
          <w:pPr>
            <w:spacing w:after="120" w:line="276" w:lineRule="auto"/>
          </w:pPr>
        </w:pPrChange>
      </w:pPr>
    </w:p>
    <w:p w14:paraId="44D6BA13" w14:textId="262C373D" w:rsidR="007267A8" w:rsidRPr="00A7145A" w:rsidDel="00016A34" w:rsidRDefault="007267A8">
      <w:pPr>
        <w:spacing w:line="480" w:lineRule="auto"/>
        <w:rPr>
          <w:del w:id="1578" w:author="Kevin Corbett" w:date="2015-03-31T21:45:00Z"/>
          <w:rFonts w:ascii="Times" w:hAnsi="Times"/>
          <w:sz w:val="22"/>
          <w:szCs w:val="22"/>
        </w:rPr>
        <w:pPrChange w:id="1579" w:author="Kevin Corbett" w:date="2015-04-01T08:10:00Z">
          <w:pPr/>
        </w:pPrChange>
      </w:pPr>
      <w:del w:id="1580" w:author="Kevin Corbett" w:date="2015-03-31T21:45:00Z">
        <w:r w:rsidRPr="00A7145A" w:rsidDel="00016A34">
          <w:rPr>
            <w:rFonts w:ascii="Times" w:hAnsi="Times"/>
            <w:sz w:val="22"/>
            <w:szCs w:val="22"/>
          </w:rPr>
          <w:br w:type="page"/>
        </w:r>
      </w:del>
    </w:p>
    <w:p w14:paraId="1F77D015" w14:textId="094FEFF0" w:rsidR="007267A8" w:rsidRPr="00A7145A" w:rsidDel="00016A34" w:rsidRDefault="007267A8">
      <w:pPr>
        <w:spacing w:after="120" w:line="480" w:lineRule="auto"/>
        <w:jc w:val="center"/>
        <w:rPr>
          <w:del w:id="1581" w:author="Kevin Corbett" w:date="2015-03-31T21:46:00Z"/>
          <w:rFonts w:ascii="Times" w:hAnsi="Times"/>
          <w:sz w:val="22"/>
          <w:szCs w:val="22"/>
        </w:rPr>
        <w:pPrChange w:id="1582" w:author="Kevin Corbett" w:date="2015-04-01T08:10:00Z">
          <w:pPr>
            <w:spacing w:after="120" w:line="276" w:lineRule="auto"/>
            <w:jc w:val="center"/>
          </w:pPr>
        </w:pPrChange>
      </w:pPr>
    </w:p>
    <w:p w14:paraId="4D8F0DFC" w14:textId="5AB47652" w:rsidR="007267A8" w:rsidRPr="00A7145A" w:rsidDel="00016A34" w:rsidRDefault="007267A8">
      <w:pPr>
        <w:spacing w:after="120" w:line="480" w:lineRule="auto"/>
        <w:rPr>
          <w:del w:id="1583" w:author="Kevin Corbett" w:date="2015-03-31T21:46:00Z"/>
          <w:rFonts w:ascii="Times" w:hAnsi="Times"/>
          <w:b/>
          <w:sz w:val="22"/>
          <w:szCs w:val="22"/>
        </w:rPr>
        <w:pPrChange w:id="1584" w:author="Kevin Corbett" w:date="2015-04-01T08:10:00Z">
          <w:pPr>
            <w:spacing w:after="120" w:line="276" w:lineRule="auto"/>
          </w:pPr>
        </w:pPrChange>
      </w:pPr>
      <w:del w:id="1585" w:author="Kevin Corbett" w:date="2015-03-31T21:46:00Z">
        <w:r w:rsidRPr="00A7145A" w:rsidDel="00016A34">
          <w:rPr>
            <w:rFonts w:ascii="Times" w:hAnsi="Times"/>
            <w:b/>
            <w:sz w:val="22"/>
            <w:szCs w:val="22"/>
          </w:rPr>
          <w:delText>Figure 2-figure supplement 2.</w:delText>
        </w:r>
      </w:del>
    </w:p>
    <w:p w14:paraId="04185677" w14:textId="582C011A" w:rsidR="007267A8" w:rsidRPr="00A7145A" w:rsidDel="00016A34" w:rsidRDefault="007267A8">
      <w:pPr>
        <w:spacing w:after="120" w:line="480" w:lineRule="auto"/>
        <w:rPr>
          <w:del w:id="1586" w:author="Kevin Corbett" w:date="2015-03-31T21:46:00Z"/>
          <w:rFonts w:ascii="Times" w:hAnsi="Times"/>
          <w:b/>
          <w:sz w:val="22"/>
          <w:szCs w:val="22"/>
        </w:rPr>
        <w:pPrChange w:id="1587" w:author="Kevin Corbett" w:date="2015-04-01T08:10:00Z">
          <w:pPr>
            <w:spacing w:after="120" w:line="276" w:lineRule="auto"/>
          </w:pPr>
        </w:pPrChange>
      </w:pPr>
      <w:del w:id="1588" w:author="Kevin Corbett" w:date="2015-03-31T21:46:00Z">
        <w:r w:rsidRPr="00A7145A" w:rsidDel="00016A34">
          <w:rPr>
            <w:rFonts w:ascii="Times" w:hAnsi="Times"/>
            <w:b/>
            <w:sz w:val="22"/>
            <w:szCs w:val="22"/>
          </w:rPr>
          <w:delText>Comparison of PCH-2 and ClpX hexamers.</w:delText>
        </w:r>
      </w:del>
    </w:p>
    <w:p w14:paraId="7DA5C9CE" w14:textId="166E6C23" w:rsidR="00443BA3" w:rsidRPr="004E262E" w:rsidDel="00016A34" w:rsidRDefault="00443BA3">
      <w:pPr>
        <w:spacing w:after="120" w:line="480" w:lineRule="auto"/>
        <w:rPr>
          <w:del w:id="1589" w:author="Kevin Corbett" w:date="2015-03-31T21:45:00Z"/>
          <w:rFonts w:ascii="Times" w:hAnsi="Times"/>
          <w:sz w:val="22"/>
          <w:szCs w:val="22"/>
        </w:rPr>
        <w:pPrChange w:id="1590" w:author="Kevin Corbett" w:date="2015-04-01T08:10:00Z">
          <w:pPr>
            <w:spacing w:after="120" w:line="276" w:lineRule="auto"/>
          </w:pPr>
        </w:pPrChange>
      </w:pPr>
      <w:del w:id="1591" w:author="Kevin Corbett" w:date="2015-03-31T21:45:00Z">
        <w:r w:rsidRPr="00A7145A" w:rsidDel="00016A34">
          <w:rPr>
            <w:rFonts w:ascii="Times" w:hAnsi="Times"/>
            <w:sz w:val="22"/>
            <w:szCs w:val="22"/>
          </w:rPr>
          <w:delText>(</w:delText>
        </w:r>
        <w:r w:rsidR="007267A8" w:rsidRPr="00A7145A" w:rsidDel="00016A34">
          <w:rPr>
            <w:rFonts w:ascii="Times" w:hAnsi="Times"/>
            <w:sz w:val="22"/>
            <w:szCs w:val="22"/>
          </w:rPr>
          <w:delText>A</w:delText>
        </w:r>
        <w:r w:rsidRPr="00A7145A" w:rsidDel="00016A34">
          <w:rPr>
            <w:rFonts w:ascii="Times" w:hAnsi="Times"/>
            <w:sz w:val="22"/>
            <w:szCs w:val="22"/>
          </w:rPr>
          <w:delText xml:space="preserve">) Top and side views of the PCH-2 hexamer, as in </w:delText>
        </w:r>
        <w:r w:rsidRPr="00A7145A" w:rsidDel="00016A34">
          <w:rPr>
            <w:rFonts w:ascii="Times" w:hAnsi="Times"/>
            <w:b/>
            <w:sz w:val="22"/>
            <w:szCs w:val="22"/>
            <w:rPrChange w:id="1592" w:author="Kevin Corbett" w:date="2015-04-04T11:23:00Z">
              <w:rPr>
                <w:rFonts w:ascii="Times" w:hAnsi="Times"/>
                <w:b/>
                <w:color w:val="0000FF"/>
                <w:sz w:val="22"/>
                <w:szCs w:val="22"/>
              </w:rPr>
            </w:rPrChange>
          </w:rPr>
          <w:delText>Figure 2D</w:delText>
        </w:r>
        <w:r w:rsidRPr="00A7145A" w:rsidDel="00016A34">
          <w:rPr>
            <w:rFonts w:ascii="Times" w:hAnsi="Times"/>
            <w:sz w:val="22"/>
            <w:szCs w:val="22"/>
          </w:rPr>
          <w:delText xml:space="preserve"> and </w:delText>
        </w:r>
        <w:r w:rsidRPr="00A7145A" w:rsidDel="00016A34">
          <w:rPr>
            <w:rFonts w:ascii="Times" w:hAnsi="Times"/>
            <w:b/>
            <w:sz w:val="22"/>
            <w:szCs w:val="22"/>
            <w:rPrChange w:id="1593" w:author="Kevin Corbett" w:date="2015-04-04T11:23:00Z">
              <w:rPr>
                <w:rFonts w:ascii="Times" w:hAnsi="Times"/>
                <w:b/>
                <w:color w:val="0000FF"/>
                <w:sz w:val="22"/>
                <w:szCs w:val="22"/>
              </w:rPr>
            </w:rPrChange>
          </w:rPr>
          <w:delText>F</w:delText>
        </w:r>
        <w:r w:rsidRPr="00A7145A" w:rsidDel="00016A34">
          <w:rPr>
            <w:rFonts w:ascii="Times" w:hAnsi="Times"/>
            <w:sz w:val="22"/>
            <w:szCs w:val="22"/>
          </w:rPr>
          <w:delText>. (</w:delText>
        </w:r>
        <w:r w:rsidR="007267A8" w:rsidRPr="009C41BF" w:rsidDel="00016A34">
          <w:rPr>
            <w:rFonts w:ascii="Times" w:hAnsi="Times"/>
            <w:sz w:val="22"/>
            <w:szCs w:val="22"/>
          </w:rPr>
          <w:delText>B</w:delText>
        </w:r>
        <w:r w:rsidRPr="009C41BF" w:rsidDel="00016A34">
          <w:rPr>
            <w:rFonts w:ascii="Times" w:hAnsi="Times"/>
            <w:sz w:val="22"/>
            <w:szCs w:val="22"/>
          </w:rPr>
          <w:delText xml:space="preserve">) Top and side views of the nucleotide-free ClpX hexamer (PDB ID 3HTE; </w:delText>
        </w:r>
        <w:r w:rsidRPr="009C41BF" w:rsidDel="00016A34">
          <w:rPr>
            <w:rFonts w:ascii="Times" w:hAnsi="Times" w:cs="Times New Roman"/>
            <w:sz w:val="22"/>
            <w:szCs w:val="22"/>
          </w:rPr>
          <w:delText>(Glynn et al., 2009)</w:delText>
        </w:r>
        <w:r w:rsidRPr="004E262E" w:rsidDel="00016A34">
          <w:rPr>
            <w:rFonts w:ascii="Times" w:hAnsi="Times"/>
            <w:sz w:val="22"/>
            <w:szCs w:val="22"/>
          </w:rPr>
          <w:delText>), with “closed” and “open subunits colored as in PCH-2 and pore loops (residues 145-153) colored magenta.</w:delText>
        </w:r>
      </w:del>
    </w:p>
    <w:p w14:paraId="13EE02E9" w14:textId="65C7CC0C" w:rsidR="00443BA3" w:rsidRPr="004E262E" w:rsidDel="00016A34" w:rsidRDefault="00443BA3">
      <w:pPr>
        <w:spacing w:line="480" w:lineRule="auto"/>
        <w:rPr>
          <w:del w:id="1594" w:author="Kevin Corbett" w:date="2015-03-31T21:46:00Z"/>
          <w:rFonts w:ascii="Times" w:hAnsi="Times" w:cs="Times New Roman"/>
          <w:b/>
          <w:sz w:val="22"/>
          <w:szCs w:val="22"/>
        </w:rPr>
        <w:pPrChange w:id="1595" w:author="Kevin Corbett" w:date="2015-04-01T08:10:00Z">
          <w:pPr/>
        </w:pPrChange>
      </w:pPr>
      <w:del w:id="1596" w:author="Kevin Corbett" w:date="2015-03-31T21:46:00Z">
        <w:r w:rsidRPr="004E262E" w:rsidDel="00016A34">
          <w:rPr>
            <w:rFonts w:ascii="Times" w:hAnsi="Times" w:cs="Times New Roman"/>
            <w:b/>
            <w:sz w:val="22"/>
            <w:szCs w:val="22"/>
          </w:rPr>
          <w:br w:type="page"/>
        </w:r>
      </w:del>
    </w:p>
    <w:p w14:paraId="6A59947F" w14:textId="3CEBDA53" w:rsidR="00EE3E8A" w:rsidRPr="004E262E" w:rsidDel="00016A34" w:rsidRDefault="00EE3E8A">
      <w:pPr>
        <w:spacing w:after="120" w:line="480" w:lineRule="auto"/>
        <w:jc w:val="center"/>
        <w:rPr>
          <w:del w:id="1597" w:author="Kevin Corbett" w:date="2015-03-31T21:46:00Z"/>
          <w:rFonts w:ascii="Times" w:hAnsi="Times" w:cs="Times New Roman"/>
          <w:b/>
          <w:sz w:val="22"/>
          <w:szCs w:val="22"/>
        </w:rPr>
        <w:pPrChange w:id="1598" w:author="Kevin Corbett" w:date="2015-04-01T08:10:00Z">
          <w:pPr>
            <w:spacing w:after="120" w:line="276" w:lineRule="auto"/>
            <w:jc w:val="center"/>
          </w:pPr>
        </w:pPrChange>
      </w:pPr>
    </w:p>
    <w:p w14:paraId="08CD5C79" w14:textId="3F752E80" w:rsidR="002753CD" w:rsidRPr="00C96FDF" w:rsidRDefault="002753CD">
      <w:pPr>
        <w:spacing w:after="120" w:line="480" w:lineRule="auto"/>
        <w:rPr>
          <w:rFonts w:ascii="Times" w:hAnsi="Times" w:cs="Times New Roman"/>
          <w:b/>
          <w:sz w:val="22"/>
          <w:szCs w:val="22"/>
        </w:rPr>
        <w:pPrChange w:id="1599" w:author="Kevin Corbett" w:date="2015-04-01T08:10:00Z">
          <w:pPr>
            <w:spacing w:after="120" w:line="276" w:lineRule="auto"/>
          </w:pPr>
        </w:pPrChange>
      </w:pPr>
      <w:r w:rsidRPr="004E262E">
        <w:rPr>
          <w:rFonts w:ascii="Times" w:hAnsi="Times" w:cs="Times New Roman"/>
          <w:b/>
          <w:sz w:val="22"/>
          <w:szCs w:val="22"/>
        </w:rPr>
        <w:t xml:space="preserve">Figure </w:t>
      </w:r>
      <w:ins w:id="1600" w:author="Kevin Corbett" w:date="2015-03-31T21:44:00Z">
        <w:r w:rsidR="00016A34" w:rsidRPr="004E262E">
          <w:rPr>
            <w:rFonts w:ascii="Times" w:hAnsi="Times" w:cs="Times New Roman"/>
            <w:b/>
            <w:sz w:val="22"/>
            <w:szCs w:val="22"/>
          </w:rPr>
          <w:t>4</w:t>
        </w:r>
      </w:ins>
      <w:del w:id="1601" w:author="Kevin Corbett" w:date="2015-03-31T21:44:00Z">
        <w:r w:rsidRPr="004E262E" w:rsidDel="00016A34">
          <w:rPr>
            <w:rFonts w:ascii="Times" w:hAnsi="Times" w:cs="Times New Roman"/>
            <w:b/>
            <w:sz w:val="22"/>
            <w:szCs w:val="22"/>
          </w:rPr>
          <w:delText>3</w:delText>
        </w:r>
      </w:del>
      <w:r w:rsidRPr="00C96FDF">
        <w:rPr>
          <w:rFonts w:ascii="Times" w:hAnsi="Times" w:cs="Times New Roman"/>
          <w:b/>
          <w:sz w:val="22"/>
          <w:szCs w:val="22"/>
        </w:rPr>
        <w:t>.</w:t>
      </w:r>
    </w:p>
    <w:p w14:paraId="0728BD49" w14:textId="482D2E25" w:rsidR="00A92CFA" w:rsidRPr="00A7145A" w:rsidRDefault="00A92CFA">
      <w:pPr>
        <w:spacing w:after="120" w:line="480" w:lineRule="auto"/>
        <w:rPr>
          <w:rFonts w:ascii="Times" w:hAnsi="Times" w:cs="Times New Roman"/>
          <w:b/>
          <w:sz w:val="22"/>
          <w:szCs w:val="22"/>
        </w:rPr>
        <w:pPrChange w:id="1602" w:author="Kevin Corbett" w:date="2015-04-01T08:10:00Z">
          <w:pPr>
            <w:spacing w:after="120" w:line="276" w:lineRule="auto"/>
          </w:pPr>
        </w:pPrChange>
      </w:pPr>
      <w:r w:rsidRPr="00A7145A">
        <w:rPr>
          <w:rFonts w:ascii="Times" w:hAnsi="Times" w:cs="Times New Roman"/>
          <w:b/>
          <w:sz w:val="22"/>
          <w:szCs w:val="22"/>
        </w:rPr>
        <w:t>Nucleotide binding and hydrolysis by PCH-2 and TRIP13</w:t>
      </w:r>
      <w:r w:rsidR="009724ED" w:rsidRPr="00A7145A">
        <w:rPr>
          <w:rFonts w:ascii="Times" w:hAnsi="Times" w:cs="Times New Roman"/>
          <w:b/>
          <w:sz w:val="22"/>
          <w:szCs w:val="22"/>
        </w:rPr>
        <w:t>.</w:t>
      </w:r>
    </w:p>
    <w:p w14:paraId="4A4A384F" w14:textId="5D5D8104" w:rsidR="00A92CFA" w:rsidRPr="00A7145A" w:rsidRDefault="00A92CFA">
      <w:pPr>
        <w:spacing w:after="120" w:line="480" w:lineRule="auto"/>
        <w:rPr>
          <w:rFonts w:ascii="Times" w:hAnsi="Times" w:cs="Times New Roman"/>
          <w:sz w:val="22"/>
          <w:szCs w:val="22"/>
        </w:rPr>
        <w:pPrChange w:id="1603" w:author="Kevin Corbett" w:date="2015-04-01T08:10:00Z">
          <w:pPr>
            <w:spacing w:after="120" w:line="276" w:lineRule="auto"/>
          </w:pPr>
        </w:pPrChange>
      </w:pPr>
      <w:r w:rsidRPr="00A7145A">
        <w:rPr>
          <w:rFonts w:ascii="Times" w:hAnsi="Times" w:cs="Times New Roman"/>
          <w:sz w:val="22"/>
          <w:szCs w:val="22"/>
        </w:rPr>
        <w:t>(A) Binding of PCH-2 active-site mutants to BODIPY-FL ATP.</w:t>
      </w:r>
      <w:r w:rsidR="00F32AB5" w:rsidRPr="00A7145A">
        <w:rPr>
          <w:rFonts w:ascii="Times" w:hAnsi="Times" w:cs="Times New Roman"/>
          <w:sz w:val="22"/>
          <w:szCs w:val="22"/>
        </w:rPr>
        <w:t xml:space="preserve"> </w:t>
      </w:r>
      <w:r w:rsidR="00500834" w:rsidRPr="00A7145A">
        <w:rPr>
          <w:rFonts w:ascii="Times" w:hAnsi="Times" w:cs="Times New Roman"/>
          <w:sz w:val="22"/>
          <w:szCs w:val="22"/>
        </w:rPr>
        <w:t>(B) Binding of</w:t>
      </w:r>
      <w:r w:rsidR="00F32AB5" w:rsidRPr="00A7145A">
        <w:rPr>
          <w:rFonts w:ascii="Times" w:hAnsi="Times" w:cs="Times New Roman"/>
          <w:sz w:val="22"/>
          <w:szCs w:val="22"/>
        </w:rPr>
        <w:t xml:space="preserve"> </w:t>
      </w:r>
      <w:r w:rsidR="00F32AB5" w:rsidRPr="00A7145A">
        <w:rPr>
          <w:rFonts w:ascii="Times" w:hAnsi="Times" w:cs="Times New Roman"/>
          <w:i/>
          <w:sz w:val="22"/>
          <w:szCs w:val="22"/>
        </w:rPr>
        <w:t>M. musculus</w:t>
      </w:r>
      <w:r w:rsidR="00F32AB5" w:rsidRPr="00A7145A">
        <w:rPr>
          <w:rFonts w:ascii="Times" w:hAnsi="Times" w:cs="Times New Roman"/>
          <w:sz w:val="22"/>
          <w:szCs w:val="22"/>
        </w:rPr>
        <w:t xml:space="preserve"> TRIP13</w:t>
      </w:r>
      <w:r w:rsidR="00500834" w:rsidRPr="00A7145A">
        <w:rPr>
          <w:rFonts w:ascii="Times" w:hAnsi="Times" w:cs="Times New Roman"/>
          <w:sz w:val="22"/>
          <w:szCs w:val="22"/>
          <w:vertAlign w:val="superscript"/>
        </w:rPr>
        <w:t>E253Q</w:t>
      </w:r>
      <w:r w:rsidR="00500834" w:rsidRPr="00A7145A">
        <w:rPr>
          <w:rFonts w:ascii="Times" w:hAnsi="Times" w:cs="Times New Roman"/>
          <w:sz w:val="22"/>
          <w:szCs w:val="22"/>
        </w:rPr>
        <w:t xml:space="preserve"> to BODIPY-FL ATP</w:t>
      </w:r>
      <w:r w:rsidR="00F32AB5" w:rsidRPr="00A7145A">
        <w:rPr>
          <w:rFonts w:ascii="Times" w:hAnsi="Times" w:cs="Times New Roman"/>
          <w:sz w:val="22"/>
          <w:szCs w:val="22"/>
        </w:rPr>
        <w:t>.</w:t>
      </w:r>
      <w:r w:rsidRPr="00A7145A">
        <w:rPr>
          <w:rFonts w:ascii="Times" w:hAnsi="Times" w:cs="Times New Roman"/>
          <w:sz w:val="22"/>
          <w:szCs w:val="22"/>
        </w:rPr>
        <w:t xml:space="preserve"> (</w:t>
      </w:r>
      <w:r w:rsidR="00500834" w:rsidRPr="00A7145A">
        <w:rPr>
          <w:rFonts w:ascii="Times" w:hAnsi="Times" w:cs="Times New Roman"/>
          <w:sz w:val="22"/>
          <w:szCs w:val="22"/>
        </w:rPr>
        <w:t>C</w:t>
      </w:r>
      <w:r w:rsidRPr="00A7145A">
        <w:rPr>
          <w:rFonts w:ascii="Times" w:hAnsi="Times" w:cs="Times New Roman"/>
          <w:sz w:val="22"/>
          <w:szCs w:val="22"/>
        </w:rPr>
        <w:t xml:space="preserve">) Basal ATP hydrolysis rates of wild-type and mutant </w:t>
      </w:r>
      <w:r w:rsidRPr="00A7145A">
        <w:rPr>
          <w:rFonts w:ascii="Times" w:hAnsi="Times" w:cs="Times New Roman"/>
          <w:i/>
          <w:sz w:val="22"/>
          <w:szCs w:val="22"/>
        </w:rPr>
        <w:t>C. elegans</w:t>
      </w:r>
      <w:r w:rsidRPr="00A7145A">
        <w:rPr>
          <w:rFonts w:ascii="Times" w:hAnsi="Times" w:cs="Times New Roman"/>
          <w:sz w:val="22"/>
          <w:szCs w:val="22"/>
        </w:rPr>
        <w:t xml:space="preserve"> PCH-2 at pH 8.5 (optimal for ATPase activity; ATPase stimulation assays (</w:t>
      </w:r>
      <w:r w:rsidRPr="00A7145A">
        <w:rPr>
          <w:rFonts w:ascii="Times" w:hAnsi="Times" w:cs="Times New Roman"/>
          <w:b/>
          <w:sz w:val="22"/>
          <w:szCs w:val="22"/>
          <w:rPrChange w:id="1604" w:author="Kevin Corbett" w:date="2015-04-04T11:23:00Z">
            <w:rPr>
              <w:rFonts w:ascii="Times" w:hAnsi="Times" w:cs="Times New Roman"/>
              <w:b/>
              <w:color w:val="0000FF"/>
              <w:sz w:val="22"/>
              <w:szCs w:val="22"/>
            </w:rPr>
          </w:rPrChange>
        </w:rPr>
        <w:t xml:space="preserve">Figure </w:t>
      </w:r>
      <w:ins w:id="1605" w:author="Kevin Corbett" w:date="2015-04-04T13:33:00Z">
        <w:r w:rsidR="00002587">
          <w:rPr>
            <w:rFonts w:ascii="Times" w:hAnsi="Times" w:cs="Times New Roman"/>
            <w:b/>
            <w:sz w:val="22"/>
            <w:szCs w:val="22"/>
          </w:rPr>
          <w:t>6</w:t>
        </w:r>
      </w:ins>
      <w:del w:id="1606" w:author="Kevin Corbett" w:date="2015-04-04T13:33:00Z">
        <w:r w:rsidR="00FA080F" w:rsidRPr="00A7145A" w:rsidDel="00002587">
          <w:rPr>
            <w:rFonts w:ascii="Times" w:hAnsi="Times" w:cs="Times New Roman"/>
            <w:b/>
            <w:sz w:val="22"/>
            <w:szCs w:val="22"/>
            <w:rPrChange w:id="1607" w:author="Kevin Corbett" w:date="2015-04-04T11:23:00Z">
              <w:rPr>
                <w:rFonts w:ascii="Times" w:hAnsi="Times" w:cs="Times New Roman"/>
                <w:b/>
                <w:color w:val="0000FF"/>
                <w:sz w:val="22"/>
                <w:szCs w:val="22"/>
              </w:rPr>
            </w:rPrChange>
          </w:rPr>
          <w:delText>5</w:delText>
        </w:r>
      </w:del>
      <w:r w:rsidRPr="00A7145A">
        <w:rPr>
          <w:rFonts w:ascii="Times" w:hAnsi="Times" w:cs="Times New Roman"/>
          <w:sz w:val="22"/>
          <w:szCs w:val="22"/>
        </w:rPr>
        <w:t xml:space="preserve">) were performed at pH 7.5, where basal activity is lower but </w:t>
      </w:r>
      <w:r w:rsidRPr="009C41BF">
        <w:rPr>
          <w:rFonts w:ascii="Times" w:hAnsi="Times" w:cs="Times New Roman"/>
          <w:sz w:val="22"/>
          <w:szCs w:val="22"/>
        </w:rPr>
        <w:t>stimulation is more robust). E253Q: Walker B ATPase mutant; W221A/F222A: pore loop mutants; WT ΔNTD: residues 100-424. (</w:t>
      </w:r>
      <w:r w:rsidR="00500834" w:rsidRPr="009C41BF">
        <w:rPr>
          <w:rFonts w:ascii="Times" w:hAnsi="Times" w:cs="Times New Roman"/>
          <w:sz w:val="22"/>
          <w:szCs w:val="22"/>
        </w:rPr>
        <w:t>D</w:t>
      </w:r>
      <w:r w:rsidRPr="009C41BF">
        <w:rPr>
          <w:rFonts w:ascii="Times" w:hAnsi="Times" w:cs="Times New Roman"/>
          <w:sz w:val="22"/>
          <w:szCs w:val="22"/>
        </w:rPr>
        <w:t xml:space="preserve">) Basal ATP hydrolysis rates of wild-type and mutant </w:t>
      </w:r>
      <w:r w:rsidRPr="004E262E">
        <w:rPr>
          <w:rFonts w:ascii="Times" w:hAnsi="Times" w:cs="Times New Roman"/>
          <w:i/>
          <w:sz w:val="22"/>
          <w:szCs w:val="22"/>
        </w:rPr>
        <w:t>M. musculus</w:t>
      </w:r>
      <w:r w:rsidRPr="00C96FDF">
        <w:rPr>
          <w:rFonts w:ascii="Times" w:hAnsi="Times" w:cs="Times New Roman"/>
          <w:sz w:val="22"/>
          <w:szCs w:val="22"/>
        </w:rPr>
        <w:t xml:space="preserve"> TRIP13 at pH 8.5. Residue numbering for mutants is identical to </w:t>
      </w:r>
      <w:r w:rsidRPr="00A7145A">
        <w:rPr>
          <w:rFonts w:ascii="Times" w:hAnsi="Times" w:cs="Times New Roman"/>
          <w:i/>
          <w:sz w:val="22"/>
          <w:szCs w:val="22"/>
        </w:rPr>
        <w:t>C. elegans</w:t>
      </w:r>
      <w:r w:rsidRPr="00A7145A">
        <w:rPr>
          <w:rFonts w:ascii="Times" w:hAnsi="Times" w:cs="Times New Roman"/>
          <w:sz w:val="22"/>
          <w:szCs w:val="22"/>
        </w:rPr>
        <w:t xml:space="preserve"> PCH-2. (</w:t>
      </w:r>
      <w:r w:rsidR="00500834" w:rsidRPr="00A7145A">
        <w:rPr>
          <w:rFonts w:ascii="Times" w:hAnsi="Times" w:cs="Times New Roman"/>
          <w:sz w:val="22"/>
          <w:szCs w:val="22"/>
        </w:rPr>
        <w:t>E</w:t>
      </w:r>
      <w:r w:rsidRPr="00A7145A">
        <w:rPr>
          <w:rFonts w:ascii="Times" w:hAnsi="Times" w:cs="Times New Roman"/>
          <w:sz w:val="22"/>
          <w:szCs w:val="22"/>
        </w:rPr>
        <w:t xml:space="preserve">) </w:t>
      </w:r>
      <w:r w:rsidRPr="00A7145A">
        <w:rPr>
          <w:rFonts w:ascii="Times" w:hAnsi="Times" w:cs="Times New Roman"/>
          <w:i/>
          <w:sz w:val="22"/>
          <w:szCs w:val="22"/>
        </w:rPr>
        <w:t>K</w:t>
      </w:r>
      <w:r w:rsidRPr="00A7145A">
        <w:rPr>
          <w:rFonts w:ascii="Times" w:hAnsi="Times" w:cs="Times New Roman"/>
          <w:i/>
          <w:sz w:val="22"/>
          <w:szCs w:val="22"/>
          <w:vertAlign w:val="subscript"/>
        </w:rPr>
        <w:t>m</w:t>
      </w:r>
      <w:r w:rsidRPr="00A7145A">
        <w:rPr>
          <w:rFonts w:ascii="Times" w:hAnsi="Times" w:cs="Times New Roman"/>
          <w:sz w:val="22"/>
          <w:szCs w:val="22"/>
        </w:rPr>
        <w:t>/</w:t>
      </w:r>
      <w:r w:rsidRPr="00A7145A">
        <w:rPr>
          <w:rFonts w:ascii="Times" w:hAnsi="Times" w:cs="Times New Roman"/>
          <w:i/>
          <w:sz w:val="22"/>
          <w:szCs w:val="22"/>
        </w:rPr>
        <w:t>k</w:t>
      </w:r>
      <w:r w:rsidRPr="00A7145A">
        <w:rPr>
          <w:rFonts w:ascii="Times" w:hAnsi="Times" w:cs="Times New Roman"/>
          <w:i/>
          <w:sz w:val="22"/>
          <w:szCs w:val="22"/>
          <w:vertAlign w:val="subscript"/>
        </w:rPr>
        <w:t>cat</w:t>
      </w:r>
      <w:r w:rsidRPr="00A7145A">
        <w:rPr>
          <w:rFonts w:ascii="Times" w:hAnsi="Times" w:cs="Times New Roman"/>
          <w:sz w:val="22"/>
          <w:szCs w:val="22"/>
        </w:rPr>
        <w:t xml:space="preserve"> values (reported as ATP min</w:t>
      </w:r>
      <w:r w:rsidRPr="00A7145A">
        <w:rPr>
          <w:rFonts w:ascii="Times" w:hAnsi="Times" w:cs="Times New Roman"/>
          <w:sz w:val="22"/>
          <w:szCs w:val="22"/>
          <w:vertAlign w:val="superscript"/>
        </w:rPr>
        <w:t>-1</w:t>
      </w:r>
      <w:r w:rsidRPr="00A7145A">
        <w:rPr>
          <w:rFonts w:ascii="Times" w:hAnsi="Times" w:cs="Times New Roman"/>
          <w:sz w:val="22"/>
          <w:szCs w:val="22"/>
        </w:rPr>
        <w:t xml:space="preserve"> per hexameric enzyme) for wild-type and mutant PCH-2 and TRIP13. For PCH-2</w:t>
      </w:r>
      <w:del w:id="1608" w:author="Kevin Corbett" w:date="2015-04-04T13:33:00Z">
        <w:r w:rsidRPr="00002587" w:rsidDel="00002587">
          <w:rPr>
            <w:rFonts w:ascii="Times" w:hAnsi="Times" w:cs="Times New Roman"/>
            <w:sz w:val="22"/>
            <w:szCs w:val="22"/>
            <w:vertAlign w:val="superscript"/>
            <w:rPrChange w:id="1609" w:author="Kevin Corbett" w:date="2015-04-04T13:34:00Z">
              <w:rPr>
                <w:rFonts w:ascii="Times" w:hAnsi="Times" w:cs="Times New Roman"/>
                <w:sz w:val="22"/>
                <w:szCs w:val="22"/>
              </w:rPr>
            </w:rPrChange>
          </w:rPr>
          <w:delText xml:space="preserve"> </w:delText>
        </w:r>
      </w:del>
      <w:r w:rsidRPr="00002587">
        <w:rPr>
          <w:rFonts w:ascii="Times" w:hAnsi="Times" w:cs="Times New Roman"/>
          <w:sz w:val="22"/>
          <w:szCs w:val="22"/>
          <w:vertAlign w:val="superscript"/>
          <w:rPrChange w:id="1610" w:author="Kevin Corbett" w:date="2015-04-04T13:34:00Z">
            <w:rPr>
              <w:rFonts w:ascii="Times" w:hAnsi="Times" w:cs="Times New Roman"/>
              <w:sz w:val="22"/>
              <w:szCs w:val="22"/>
            </w:rPr>
          </w:rPrChange>
        </w:rPr>
        <w:t>T186A</w:t>
      </w:r>
      <w:r w:rsidRPr="00C96FDF">
        <w:rPr>
          <w:rFonts w:ascii="Times" w:hAnsi="Times" w:cs="Times New Roman"/>
          <w:sz w:val="22"/>
          <w:szCs w:val="22"/>
        </w:rPr>
        <w:t xml:space="preserve">, </w:t>
      </w:r>
      <w:ins w:id="1611" w:author="Kevin Corbett" w:date="2015-04-04T13:34:00Z">
        <w:r w:rsidR="00002587" w:rsidRPr="005C0CBA">
          <w:rPr>
            <w:rFonts w:ascii="Times" w:hAnsi="Times" w:cs="Times New Roman"/>
            <w:sz w:val="22"/>
            <w:szCs w:val="22"/>
          </w:rPr>
          <w:t>PCH-2</w:t>
        </w:r>
      </w:ins>
      <w:r w:rsidRPr="00002587">
        <w:rPr>
          <w:rFonts w:ascii="Times" w:hAnsi="Times" w:cs="Times New Roman"/>
          <w:sz w:val="22"/>
          <w:szCs w:val="22"/>
          <w:vertAlign w:val="superscript"/>
          <w:rPrChange w:id="1612" w:author="Kevin Corbett" w:date="2015-04-04T13:34:00Z">
            <w:rPr>
              <w:rFonts w:ascii="Times" w:hAnsi="Times" w:cs="Times New Roman"/>
              <w:sz w:val="22"/>
              <w:szCs w:val="22"/>
            </w:rPr>
          </w:rPrChange>
        </w:rPr>
        <w:t>N300A</w:t>
      </w:r>
      <w:r w:rsidRPr="00C96FDF">
        <w:rPr>
          <w:rFonts w:ascii="Times" w:hAnsi="Times" w:cs="Times New Roman"/>
          <w:sz w:val="22"/>
          <w:szCs w:val="22"/>
        </w:rPr>
        <w:t xml:space="preserve">, and </w:t>
      </w:r>
      <w:ins w:id="1613" w:author="Kevin Corbett" w:date="2015-04-04T13:34:00Z">
        <w:r w:rsidR="00002587" w:rsidRPr="005C0CBA">
          <w:rPr>
            <w:rFonts w:ascii="Times" w:hAnsi="Times" w:cs="Times New Roman"/>
            <w:sz w:val="22"/>
            <w:szCs w:val="22"/>
          </w:rPr>
          <w:t>PCH-2</w:t>
        </w:r>
      </w:ins>
      <w:r w:rsidRPr="00002587">
        <w:rPr>
          <w:rFonts w:ascii="Times" w:hAnsi="Times" w:cs="Times New Roman"/>
          <w:sz w:val="22"/>
          <w:szCs w:val="22"/>
          <w:vertAlign w:val="superscript"/>
          <w:rPrChange w:id="1614" w:author="Kevin Corbett" w:date="2015-04-04T13:34:00Z">
            <w:rPr>
              <w:rFonts w:ascii="Times" w:hAnsi="Times" w:cs="Times New Roman"/>
              <w:sz w:val="22"/>
              <w:szCs w:val="22"/>
            </w:rPr>
          </w:rPrChange>
        </w:rPr>
        <w:t>R385A</w:t>
      </w:r>
      <w:r w:rsidRPr="00C96FDF">
        <w:rPr>
          <w:rFonts w:ascii="Times" w:hAnsi="Times" w:cs="Times New Roman"/>
          <w:sz w:val="22"/>
          <w:szCs w:val="22"/>
        </w:rPr>
        <w:t xml:space="preserve">, rates were measured at a single ATP concentration of 2 mM, so </w:t>
      </w:r>
      <w:r w:rsidRPr="00A7145A">
        <w:rPr>
          <w:rFonts w:ascii="Times" w:hAnsi="Times" w:cs="Times New Roman"/>
          <w:i/>
          <w:sz w:val="22"/>
          <w:szCs w:val="22"/>
        </w:rPr>
        <w:t>K</w:t>
      </w:r>
      <w:r w:rsidRPr="00A7145A">
        <w:rPr>
          <w:rFonts w:ascii="Times" w:hAnsi="Times" w:cs="Times New Roman"/>
          <w:i/>
          <w:sz w:val="22"/>
          <w:szCs w:val="22"/>
          <w:vertAlign w:val="subscript"/>
        </w:rPr>
        <w:t>m</w:t>
      </w:r>
      <w:r w:rsidRPr="00A7145A">
        <w:rPr>
          <w:rFonts w:ascii="Times" w:hAnsi="Times" w:cs="Times New Roman"/>
          <w:sz w:val="22"/>
          <w:szCs w:val="22"/>
        </w:rPr>
        <w:t xml:space="preserve"> was not determined (N/D). For PCH-2</w:t>
      </w:r>
      <w:ins w:id="1615" w:author="Kevin Corbett" w:date="2015-04-04T13:33:00Z">
        <w:r w:rsidR="00002587" w:rsidRPr="00002587">
          <w:rPr>
            <w:rFonts w:ascii="Times" w:hAnsi="Times" w:cs="Times New Roman"/>
            <w:sz w:val="22"/>
            <w:szCs w:val="22"/>
            <w:vertAlign w:val="superscript"/>
            <w:rPrChange w:id="1616" w:author="Kevin Corbett" w:date="2015-04-04T13:33:00Z">
              <w:rPr>
                <w:rFonts w:ascii="Times" w:hAnsi="Times" w:cs="Times New Roman"/>
                <w:sz w:val="22"/>
                <w:szCs w:val="22"/>
              </w:rPr>
            </w:rPrChange>
          </w:rPr>
          <w:t>E253Q</w:t>
        </w:r>
      </w:ins>
      <w:r w:rsidRPr="00C96FDF">
        <w:rPr>
          <w:rFonts w:ascii="Times" w:hAnsi="Times" w:cs="Times New Roman"/>
          <w:sz w:val="22"/>
          <w:szCs w:val="22"/>
        </w:rPr>
        <w:t xml:space="preserve"> and TRIP13</w:t>
      </w:r>
      <w:ins w:id="1617" w:author="Kevin Corbett" w:date="2015-04-04T13:33:00Z">
        <w:r w:rsidR="00002587" w:rsidRPr="005C0CBA">
          <w:rPr>
            <w:rFonts w:ascii="Times" w:hAnsi="Times" w:cs="Times New Roman"/>
            <w:sz w:val="22"/>
            <w:szCs w:val="22"/>
            <w:vertAlign w:val="superscript"/>
          </w:rPr>
          <w:t>E253Q</w:t>
        </w:r>
      </w:ins>
      <w:del w:id="1618" w:author="Kevin Corbett" w:date="2015-04-04T13:33:00Z">
        <w:r w:rsidRPr="00C96FDF" w:rsidDel="00002587">
          <w:rPr>
            <w:rFonts w:ascii="Times" w:hAnsi="Times" w:cs="Times New Roman"/>
            <w:sz w:val="22"/>
            <w:szCs w:val="22"/>
          </w:rPr>
          <w:delText xml:space="preserve"> E253Q</w:delText>
        </w:r>
      </w:del>
      <w:r w:rsidRPr="00A7145A">
        <w:rPr>
          <w:rFonts w:ascii="Times" w:hAnsi="Times" w:cs="Times New Roman"/>
          <w:sz w:val="22"/>
          <w:szCs w:val="22"/>
        </w:rPr>
        <w:t xml:space="preserve">, very low ATPase activity precluded a reliable </w:t>
      </w:r>
      <w:r w:rsidRPr="00A7145A">
        <w:rPr>
          <w:rFonts w:ascii="Times" w:hAnsi="Times" w:cs="Times New Roman"/>
          <w:i/>
          <w:sz w:val="22"/>
          <w:szCs w:val="22"/>
        </w:rPr>
        <w:t>K</w:t>
      </w:r>
      <w:r w:rsidRPr="00A7145A">
        <w:rPr>
          <w:rFonts w:ascii="Times" w:hAnsi="Times" w:cs="Times New Roman"/>
          <w:i/>
          <w:sz w:val="22"/>
          <w:szCs w:val="22"/>
          <w:vertAlign w:val="subscript"/>
        </w:rPr>
        <w:t>m</w:t>
      </w:r>
      <w:r w:rsidRPr="00A7145A">
        <w:rPr>
          <w:rFonts w:ascii="Times" w:hAnsi="Times" w:cs="Times New Roman"/>
          <w:sz w:val="22"/>
          <w:szCs w:val="22"/>
        </w:rPr>
        <w:t xml:space="preserve"> determination (N/A).</w:t>
      </w:r>
    </w:p>
    <w:p w14:paraId="60ECA249" w14:textId="77777777" w:rsidR="000F3FCD" w:rsidRPr="00A7145A" w:rsidRDefault="000F3FCD">
      <w:pPr>
        <w:spacing w:after="120" w:line="480" w:lineRule="auto"/>
        <w:rPr>
          <w:ins w:id="1619" w:author="Kevin Corbett" w:date="2015-03-31T22:04:00Z"/>
          <w:rFonts w:ascii="Times" w:hAnsi="Times"/>
          <w:b/>
          <w:sz w:val="22"/>
          <w:szCs w:val="22"/>
        </w:rPr>
        <w:pPrChange w:id="1620" w:author="Kevin Corbett" w:date="2015-04-01T08:10:00Z">
          <w:pPr>
            <w:spacing w:after="120" w:line="276" w:lineRule="auto"/>
          </w:pPr>
        </w:pPrChange>
      </w:pPr>
    </w:p>
    <w:p w14:paraId="09A2CA52" w14:textId="60149391" w:rsidR="00EE3E8A" w:rsidRPr="00A7145A" w:rsidDel="00016A34" w:rsidRDefault="00443BA3">
      <w:pPr>
        <w:spacing w:line="480" w:lineRule="auto"/>
        <w:rPr>
          <w:del w:id="1621" w:author="Kevin Corbett" w:date="2015-03-31T21:45:00Z"/>
          <w:rFonts w:ascii="Times" w:hAnsi="Times"/>
          <w:b/>
          <w:sz w:val="22"/>
          <w:szCs w:val="22"/>
        </w:rPr>
        <w:pPrChange w:id="1622" w:author="Kevin Corbett" w:date="2015-04-01T08:10:00Z">
          <w:pPr/>
        </w:pPrChange>
      </w:pPr>
      <w:del w:id="1623" w:author="Kevin Corbett" w:date="2015-03-31T21:45:00Z">
        <w:r w:rsidRPr="00A7145A" w:rsidDel="00016A34">
          <w:rPr>
            <w:rFonts w:ascii="Times" w:hAnsi="Times"/>
            <w:b/>
            <w:sz w:val="22"/>
            <w:szCs w:val="22"/>
          </w:rPr>
          <w:br w:type="page"/>
        </w:r>
      </w:del>
    </w:p>
    <w:p w14:paraId="45385AC5" w14:textId="24B14372" w:rsidR="00EE3E8A" w:rsidRPr="00A7145A" w:rsidDel="00016A34" w:rsidRDefault="00EE3E8A">
      <w:pPr>
        <w:spacing w:after="120" w:line="480" w:lineRule="auto"/>
        <w:rPr>
          <w:del w:id="1624" w:author="Kevin Corbett" w:date="2015-03-31T21:44:00Z"/>
          <w:rFonts w:ascii="Times" w:hAnsi="Times"/>
          <w:b/>
          <w:sz w:val="22"/>
          <w:szCs w:val="22"/>
        </w:rPr>
        <w:pPrChange w:id="1625" w:author="Kevin Corbett" w:date="2015-04-01T08:10:00Z">
          <w:pPr>
            <w:spacing w:after="120" w:line="276" w:lineRule="auto"/>
          </w:pPr>
        </w:pPrChange>
      </w:pPr>
    </w:p>
    <w:p w14:paraId="03984531" w14:textId="2312825C" w:rsidR="002753CD" w:rsidRPr="00A7145A" w:rsidRDefault="00A92CFA">
      <w:pPr>
        <w:spacing w:after="120" w:line="480" w:lineRule="auto"/>
        <w:rPr>
          <w:rFonts w:ascii="Times" w:hAnsi="Times"/>
          <w:sz w:val="22"/>
          <w:szCs w:val="22"/>
        </w:rPr>
        <w:pPrChange w:id="1626" w:author="Kevin Corbett" w:date="2015-04-01T08:10:00Z">
          <w:pPr>
            <w:spacing w:after="120" w:line="276" w:lineRule="auto"/>
          </w:pPr>
        </w:pPrChange>
      </w:pPr>
      <w:r w:rsidRPr="00A7145A">
        <w:rPr>
          <w:rFonts w:ascii="Times" w:hAnsi="Times"/>
          <w:b/>
          <w:sz w:val="22"/>
          <w:szCs w:val="22"/>
        </w:rPr>
        <w:t xml:space="preserve">Figure </w:t>
      </w:r>
      <w:ins w:id="1627" w:author="Kevin Corbett" w:date="2015-03-31T21:41:00Z">
        <w:r w:rsidR="00C77062" w:rsidRPr="00A7145A">
          <w:rPr>
            <w:rFonts w:ascii="Times" w:hAnsi="Times"/>
            <w:b/>
            <w:sz w:val="22"/>
            <w:szCs w:val="22"/>
          </w:rPr>
          <w:t>5</w:t>
        </w:r>
      </w:ins>
      <w:del w:id="1628" w:author="Kevin Corbett" w:date="2015-03-31T21:41:00Z">
        <w:r w:rsidRPr="00A7145A" w:rsidDel="00C77062">
          <w:rPr>
            <w:rFonts w:ascii="Times" w:hAnsi="Times"/>
            <w:b/>
            <w:sz w:val="22"/>
            <w:szCs w:val="22"/>
          </w:rPr>
          <w:delText>4</w:delText>
        </w:r>
      </w:del>
      <w:r w:rsidR="00037284" w:rsidRPr="00A7145A">
        <w:rPr>
          <w:rFonts w:ascii="Times" w:hAnsi="Times"/>
          <w:b/>
          <w:sz w:val="22"/>
          <w:szCs w:val="22"/>
        </w:rPr>
        <w:t>.</w:t>
      </w:r>
    </w:p>
    <w:p w14:paraId="5BD9B58E" w14:textId="0D426BC5" w:rsidR="00907F9E" w:rsidRPr="00A7145A" w:rsidRDefault="00907F9E">
      <w:pPr>
        <w:spacing w:after="120" w:line="480" w:lineRule="auto"/>
        <w:rPr>
          <w:rFonts w:ascii="Times" w:hAnsi="Times"/>
          <w:b/>
          <w:sz w:val="22"/>
          <w:szCs w:val="22"/>
        </w:rPr>
        <w:pPrChange w:id="1629" w:author="Kevin Corbett" w:date="2015-04-01T08:10:00Z">
          <w:pPr>
            <w:spacing w:after="120" w:line="276" w:lineRule="auto"/>
          </w:pPr>
        </w:pPrChange>
      </w:pPr>
      <w:r w:rsidRPr="00A7145A">
        <w:rPr>
          <w:rFonts w:ascii="Times" w:hAnsi="Times"/>
          <w:b/>
          <w:sz w:val="22"/>
          <w:szCs w:val="22"/>
        </w:rPr>
        <w:t xml:space="preserve">p31(comet) functions as an </w:t>
      </w:r>
      <w:r w:rsidR="00C1414E" w:rsidRPr="00A7145A">
        <w:rPr>
          <w:rFonts w:ascii="Times" w:hAnsi="Times"/>
          <w:b/>
          <w:sz w:val="22"/>
          <w:szCs w:val="22"/>
        </w:rPr>
        <w:t>adapter</w:t>
      </w:r>
      <w:r w:rsidRPr="00A7145A">
        <w:rPr>
          <w:rFonts w:ascii="Times" w:hAnsi="Times"/>
          <w:b/>
          <w:sz w:val="22"/>
          <w:szCs w:val="22"/>
        </w:rPr>
        <w:t xml:space="preserve"> between TRIP13 and MAD2</w:t>
      </w:r>
      <w:r w:rsidR="009724ED" w:rsidRPr="00A7145A">
        <w:rPr>
          <w:rFonts w:ascii="Times" w:hAnsi="Times"/>
          <w:b/>
          <w:sz w:val="22"/>
          <w:szCs w:val="22"/>
        </w:rPr>
        <w:t>.</w:t>
      </w:r>
    </w:p>
    <w:p w14:paraId="5C01B431" w14:textId="1444390B" w:rsidR="00C77062" w:rsidRPr="00A7145A" w:rsidDel="00C77062" w:rsidRDefault="00907F9E">
      <w:pPr>
        <w:spacing w:after="120" w:line="480" w:lineRule="auto"/>
        <w:rPr>
          <w:del w:id="1630" w:author="Kevin Corbett" w:date="2015-03-31T21:42:00Z"/>
          <w:rFonts w:ascii="Times" w:hAnsi="Times"/>
          <w:sz w:val="22"/>
          <w:szCs w:val="22"/>
        </w:rPr>
        <w:pPrChange w:id="1631" w:author="Kevin Corbett" w:date="2015-04-01T08:10:00Z">
          <w:pPr>
            <w:spacing w:after="120" w:line="276" w:lineRule="auto"/>
          </w:pPr>
        </w:pPrChange>
      </w:pPr>
      <w:r w:rsidRPr="00A7145A">
        <w:rPr>
          <w:rFonts w:ascii="Times" w:hAnsi="Times" w:cs="Times New Roman"/>
          <w:sz w:val="22"/>
          <w:szCs w:val="22"/>
        </w:rPr>
        <w:t xml:space="preserve">(A) Two views </w:t>
      </w:r>
      <w:r w:rsidR="00FA080F" w:rsidRPr="00A7145A">
        <w:rPr>
          <w:rFonts w:ascii="Times" w:hAnsi="Times" w:cs="Times New Roman"/>
          <w:sz w:val="22"/>
          <w:szCs w:val="22"/>
        </w:rPr>
        <w:t xml:space="preserve">of </w:t>
      </w:r>
      <w:r w:rsidRPr="00A7145A">
        <w:rPr>
          <w:rFonts w:ascii="Times" w:hAnsi="Times" w:cs="Times New Roman"/>
          <w:sz w:val="22"/>
          <w:szCs w:val="22"/>
        </w:rPr>
        <w:t xml:space="preserve">the crystal structure of human p31(comet) (colored by conservation) </w:t>
      </w:r>
      <w:del w:id="1632" w:author="Kevin Corbett" w:date="2015-04-01T10:29:00Z">
        <w:r w:rsidRPr="00A7145A" w:rsidDel="00375369">
          <w:rPr>
            <w:rFonts w:ascii="Times" w:hAnsi="Times" w:cs="Times New Roman"/>
            <w:sz w:val="22"/>
            <w:szCs w:val="22"/>
          </w:rPr>
          <w:delText xml:space="preserve">and </w:delText>
        </w:r>
      </w:del>
      <w:ins w:id="1633" w:author="Kevin Corbett" w:date="2015-04-01T10:29:00Z">
        <w:r w:rsidR="00375369" w:rsidRPr="00A7145A">
          <w:rPr>
            <w:rFonts w:ascii="Times" w:hAnsi="Times" w:cs="Times New Roman"/>
            <w:sz w:val="22"/>
            <w:szCs w:val="22"/>
          </w:rPr>
          <w:t xml:space="preserve">bound to </w:t>
        </w:r>
      </w:ins>
      <w:r w:rsidRPr="00A7145A">
        <w:rPr>
          <w:rFonts w:ascii="Times" w:hAnsi="Times" w:cs="Times New Roman"/>
          <w:sz w:val="22"/>
          <w:szCs w:val="22"/>
        </w:rPr>
        <w:t xml:space="preserve">MAD2 (yellow) </w:t>
      </w:r>
      <w:r w:rsidR="00A3560F"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029CEE96-4A20-41CC-89CA-F95471D21A7F&lt;/uuid&gt;&lt;priority&gt;84&lt;/priority&gt;&lt;publications&gt;&lt;publication&gt;&lt;uuid&gt;0BF9FC73-8F6E-403D-AC5A-78943EE6FA6F&lt;/uuid&gt;&lt;volume&gt;131&lt;/volume&gt;&lt;accepted_date&gt;99200708301200000000222000&lt;/accepted_date&gt;&lt;doi&gt;10.1016/j.cell.2007.08.048&lt;/doi&gt;&lt;startpage&gt;744&lt;/startpage&gt;&lt;revision_date&gt;99200706281200000000222000&lt;/revision_date&gt;&lt;publication_date&gt;99200711161200000000222000&lt;/publication_date&gt;&lt;url&gt;http://eutils.ncbi.nlm.nih.gov/entrez/eutils/elink.fcgi?dbfrom=pubmed&amp;amp;id=18022368&amp;amp;retmode=ref&amp;amp;cmd=prlinks&lt;/url&gt;&lt;type&gt;400&lt;/type&gt;&lt;title&gt;p31comet blocks Mad2 activation through structural mimicry.&lt;/title&gt;&lt;location&gt;200,9,32.8215718,-96.8427283&lt;/location&gt;&lt;submission_date&gt;99200704041200000000222000&lt;/submission_date&gt;&lt;number&gt;4&lt;/number&gt;&lt;institution&gt;Department of Pharmacology, The University of Texas Southwestern Medical Center, 6001 Forest Park Road, Dallas, TX 75390, USA.&lt;/institution&gt;&lt;subtype&gt;400&lt;/subtype&gt;&lt;endpage&gt;755&lt;/endpage&gt;&lt;bundle&gt;&lt;publication&gt;&lt;publisher&gt;Elsevier Inc.&lt;/publisher&gt;&lt;title&gt;Cell&lt;/title&gt;&lt;type&gt;-100&lt;/type&gt;&lt;subtype&gt;-100&lt;/subtype&gt;&lt;uuid&gt;56390B03-96FC-4B29-BA47-19D6F7B99623&lt;/uuid&gt;&lt;/publication&gt;&lt;/bundle&gt;&lt;authors&gt;&lt;author&gt;&lt;firstName&gt;Maojun&lt;/firstName&gt;&lt;lastName&gt;Yang&lt;/lastName&gt;&lt;/author&gt;&lt;author&gt;&lt;firstName&gt;Bing&lt;/firstName&gt;&lt;lastName&gt;Li&lt;/lastName&gt;&lt;/author&gt;&lt;author&gt;&lt;firstName&gt;Diana&lt;/firstName&gt;&lt;middleNames&gt;R&lt;/middleNames&gt;&lt;lastName&gt;Tomchick&lt;/lastName&gt;&lt;/author&gt;&lt;author&gt;&lt;firstName&gt;Mischa&lt;/firstName&gt;&lt;lastName&gt;Machius&lt;/lastName&gt;&lt;/author&gt;&lt;author&gt;&lt;firstName&gt;Josep&lt;/firstName&gt;&lt;lastName&gt;Rizo&lt;/lastName&gt;&lt;/author&gt;&lt;author&gt;&lt;firstName&gt;Hongtao&lt;/firstName&gt;&lt;lastName&gt;Yu&lt;/lastName&gt;&lt;/author&gt;&lt;author&gt;&lt;firstName&gt;Xuelian&lt;/firstName&gt;&lt;lastName&gt;Luo&lt;/lastName&gt;&lt;/author&gt;&lt;/authors&gt;&lt;/publication&gt;&lt;/publications&gt;&lt;cites&gt;&lt;/cites&gt;&lt;/citation&gt;</w:instrText>
      </w:r>
      <w:r w:rsidR="00A3560F" w:rsidRPr="009C41BF">
        <w:rPr>
          <w:rFonts w:ascii="Times" w:hAnsi="Times" w:cs="Times"/>
          <w:sz w:val="22"/>
          <w:szCs w:val="22"/>
          <w:rPrChange w:id="1634" w:author="Kevin Corbett" w:date="2015-04-04T11:23:00Z">
            <w:rPr>
              <w:rFonts w:ascii="Times" w:hAnsi="Times" w:cs="Times"/>
              <w:sz w:val="22"/>
              <w:szCs w:val="22"/>
            </w:rPr>
          </w:rPrChange>
        </w:rPr>
        <w:fldChar w:fldCharType="separate"/>
      </w:r>
      <w:r w:rsidR="00A3560F" w:rsidRPr="009C41BF">
        <w:rPr>
          <w:rFonts w:ascii="Times" w:hAnsi="Times" w:cs="Times"/>
          <w:sz w:val="22"/>
          <w:szCs w:val="22"/>
        </w:rPr>
        <w:t>(Yang et al., 2007)</w:t>
      </w:r>
      <w:r w:rsidR="00A3560F" w:rsidRPr="009C41BF">
        <w:rPr>
          <w:rFonts w:ascii="Times" w:hAnsi="Times" w:cs="Times"/>
          <w:sz w:val="22"/>
          <w:szCs w:val="22"/>
        </w:rPr>
        <w:fldChar w:fldCharType="end"/>
      </w:r>
      <w:r w:rsidRPr="00A7145A">
        <w:rPr>
          <w:rFonts w:ascii="Times" w:hAnsi="Times" w:cs="Times New Roman"/>
          <w:sz w:val="22"/>
          <w:szCs w:val="22"/>
        </w:rPr>
        <w:t xml:space="preserve">. Residue numbers shown are of </w:t>
      </w:r>
      <w:r w:rsidRPr="009C41BF">
        <w:rPr>
          <w:rFonts w:ascii="Times" w:hAnsi="Times" w:cs="Times New Roman"/>
          <w:i/>
          <w:sz w:val="22"/>
          <w:szCs w:val="22"/>
        </w:rPr>
        <w:t>M. musculus</w:t>
      </w:r>
      <w:r w:rsidRPr="009C41BF">
        <w:rPr>
          <w:rFonts w:ascii="Times" w:hAnsi="Times" w:cs="Times New Roman"/>
          <w:sz w:val="22"/>
          <w:szCs w:val="22"/>
        </w:rPr>
        <w:t xml:space="preserve"> p31(comet)</w:t>
      </w:r>
      <w:r w:rsidR="00FA080F" w:rsidRPr="009C41BF">
        <w:rPr>
          <w:rFonts w:ascii="Times" w:hAnsi="Times" w:cs="Times New Roman"/>
          <w:sz w:val="22"/>
          <w:szCs w:val="22"/>
        </w:rPr>
        <w:t xml:space="preserve"> (76% identity with </w:t>
      </w:r>
      <w:r w:rsidR="00FA080F" w:rsidRPr="004E262E">
        <w:rPr>
          <w:rFonts w:ascii="Times" w:hAnsi="Times" w:cs="Times New Roman"/>
          <w:i/>
          <w:sz w:val="22"/>
          <w:szCs w:val="22"/>
        </w:rPr>
        <w:t>H. sapiens</w:t>
      </w:r>
      <w:r w:rsidR="00FA080F" w:rsidRPr="00C96FDF">
        <w:rPr>
          <w:rFonts w:ascii="Times" w:hAnsi="Times" w:cs="Times New Roman"/>
          <w:sz w:val="22"/>
          <w:szCs w:val="22"/>
        </w:rPr>
        <w:t xml:space="preserve"> p31(comet); all noted residues are conserved)</w:t>
      </w:r>
      <w:r w:rsidRPr="00A7145A">
        <w:rPr>
          <w:rFonts w:ascii="Times" w:hAnsi="Times" w:cs="Times New Roman"/>
          <w:sz w:val="22"/>
          <w:szCs w:val="22"/>
        </w:rPr>
        <w:t>. (</w:t>
      </w:r>
      <w:r w:rsidR="009E2033" w:rsidRPr="00A7145A">
        <w:rPr>
          <w:rFonts w:ascii="Times" w:hAnsi="Times" w:cs="Times New Roman"/>
          <w:sz w:val="22"/>
          <w:szCs w:val="22"/>
        </w:rPr>
        <w:t>B</w:t>
      </w:r>
      <w:r w:rsidRPr="00A7145A">
        <w:rPr>
          <w:rFonts w:ascii="Times" w:hAnsi="Times" w:cs="Times New Roman"/>
          <w:sz w:val="22"/>
          <w:szCs w:val="22"/>
        </w:rPr>
        <w:t xml:space="preserve">) Yeast two-hybrid </w:t>
      </w:r>
      <w:r w:rsidR="007528CA" w:rsidRPr="00A7145A">
        <w:rPr>
          <w:rFonts w:ascii="Times" w:hAnsi="Times" w:cs="Times New Roman"/>
          <w:sz w:val="22"/>
          <w:szCs w:val="22"/>
        </w:rPr>
        <w:t xml:space="preserve">assay </w:t>
      </w:r>
      <w:del w:id="1635" w:author="Kevin Corbett" w:date="2015-04-01T10:30:00Z">
        <w:r w:rsidRPr="00A7145A" w:rsidDel="00375369">
          <w:rPr>
            <w:rFonts w:ascii="Times" w:hAnsi="Times" w:cs="Times New Roman"/>
            <w:sz w:val="22"/>
            <w:szCs w:val="22"/>
          </w:rPr>
          <w:delText xml:space="preserve">of </w:delText>
        </w:r>
      </w:del>
      <w:ins w:id="1636" w:author="Kevin Corbett" w:date="2015-04-01T10:30:00Z">
        <w:r w:rsidR="00375369" w:rsidRPr="00A7145A">
          <w:rPr>
            <w:rFonts w:ascii="Times" w:hAnsi="Times" w:cs="Times New Roman"/>
            <w:sz w:val="22"/>
            <w:szCs w:val="22"/>
          </w:rPr>
          <w:t xml:space="preserve">for </w:t>
        </w:r>
      </w:ins>
      <w:r w:rsidRPr="00A7145A">
        <w:rPr>
          <w:rFonts w:ascii="Times" w:hAnsi="Times" w:cs="Times New Roman"/>
          <w:i/>
          <w:sz w:val="22"/>
          <w:szCs w:val="22"/>
        </w:rPr>
        <w:t>M. musculus</w:t>
      </w:r>
      <w:r w:rsidRPr="00A7145A">
        <w:rPr>
          <w:rFonts w:ascii="Times" w:hAnsi="Times" w:cs="Times New Roman"/>
          <w:sz w:val="22"/>
          <w:szCs w:val="22"/>
        </w:rPr>
        <w:t xml:space="preserve"> p31(comet) binding to TRIP13 and MAD2.</w:t>
      </w:r>
      <w:r w:rsidR="00C8545B" w:rsidRPr="00A7145A">
        <w:rPr>
          <w:rFonts w:ascii="Times" w:hAnsi="Times" w:cs="Times New Roman"/>
          <w:sz w:val="22"/>
          <w:szCs w:val="22"/>
        </w:rPr>
        <w:t xml:space="preserve"> </w:t>
      </w:r>
      <w:r w:rsidR="00FA080F" w:rsidRPr="00A7145A">
        <w:rPr>
          <w:rFonts w:ascii="Times" w:hAnsi="Times" w:cs="Times New Roman"/>
          <w:sz w:val="22"/>
          <w:szCs w:val="22"/>
        </w:rPr>
        <w:t>T</w:t>
      </w:r>
      <w:r w:rsidRPr="00A7145A">
        <w:rPr>
          <w:rFonts w:ascii="Times" w:hAnsi="Times" w:cs="Times New Roman"/>
          <w:sz w:val="22"/>
          <w:szCs w:val="22"/>
        </w:rPr>
        <w:t xml:space="preserve">he p31(comet)-MAD2 interaction </w:t>
      </w:r>
      <w:r w:rsidR="00FA080F" w:rsidRPr="00A7145A">
        <w:rPr>
          <w:rFonts w:ascii="Times" w:hAnsi="Times" w:cs="Times New Roman"/>
          <w:sz w:val="22"/>
          <w:szCs w:val="22"/>
        </w:rPr>
        <w:t xml:space="preserve">can also </w:t>
      </w:r>
      <w:r w:rsidRPr="00A7145A">
        <w:rPr>
          <w:rFonts w:ascii="Times" w:hAnsi="Times" w:cs="Times New Roman"/>
          <w:sz w:val="22"/>
          <w:szCs w:val="22"/>
        </w:rPr>
        <w:t>be detected using purified proteins (</w:t>
      </w:r>
      <w:del w:id="1637" w:author="Kevin Corbett" w:date="2015-03-31T21:43:00Z">
        <w:r w:rsidR="00F31E53" w:rsidRPr="00A7145A" w:rsidDel="00C77062">
          <w:rPr>
            <w:rFonts w:ascii="Times" w:hAnsi="Times" w:cs="Times New Roman"/>
            <w:sz w:val="22"/>
            <w:szCs w:val="22"/>
            <w:rPrChange w:id="1638" w:author="Kevin Corbett" w:date="2015-04-04T11:23:00Z">
              <w:rPr>
                <w:rFonts w:ascii="Times" w:hAnsi="Times" w:cs="Times New Roman"/>
                <w:b/>
                <w:color w:val="0000FF"/>
                <w:sz w:val="22"/>
                <w:szCs w:val="22"/>
              </w:rPr>
            </w:rPrChange>
          </w:rPr>
          <w:delText xml:space="preserve">Figure </w:delText>
        </w:r>
        <w:r w:rsidR="002753CD" w:rsidRPr="00A7145A" w:rsidDel="00C77062">
          <w:rPr>
            <w:rFonts w:ascii="Times" w:hAnsi="Times" w:cs="Times New Roman"/>
            <w:sz w:val="22"/>
            <w:szCs w:val="22"/>
            <w:rPrChange w:id="1639" w:author="Kevin Corbett" w:date="2015-04-04T11:23:00Z">
              <w:rPr>
                <w:rFonts w:ascii="Times" w:hAnsi="Times" w:cs="Times New Roman"/>
                <w:b/>
                <w:color w:val="0000FF"/>
                <w:sz w:val="22"/>
                <w:szCs w:val="22"/>
              </w:rPr>
            </w:rPrChange>
          </w:rPr>
          <w:delText>4-figure supplement 2</w:delText>
        </w:r>
      </w:del>
      <w:ins w:id="1640" w:author="Kevin Corbett" w:date="2015-03-31T21:43:00Z">
        <w:r w:rsidR="00C77062" w:rsidRPr="00A7145A">
          <w:rPr>
            <w:rFonts w:ascii="Times" w:hAnsi="Times" w:cs="Times New Roman"/>
            <w:sz w:val="22"/>
            <w:szCs w:val="22"/>
            <w:rPrChange w:id="1641" w:author="Kevin Corbett" w:date="2015-04-04T11:23:00Z">
              <w:rPr>
                <w:rFonts w:ascii="Times" w:hAnsi="Times" w:cs="Times New Roman"/>
                <w:b/>
                <w:color w:val="0000FF"/>
                <w:sz w:val="22"/>
                <w:szCs w:val="22"/>
              </w:rPr>
            </w:rPrChange>
          </w:rPr>
          <w:t>panel D</w:t>
        </w:r>
      </w:ins>
      <w:r w:rsidRPr="00A7145A">
        <w:rPr>
          <w:rFonts w:ascii="Times" w:hAnsi="Times" w:cs="Times New Roman"/>
          <w:sz w:val="22"/>
          <w:szCs w:val="22"/>
        </w:rPr>
        <w:t>). BD: Gal4 DNA-binding domain fusion; AD: Gal4 activation domain fusion</w:t>
      </w:r>
      <w:r w:rsidR="009E2033" w:rsidRPr="009C41BF">
        <w:rPr>
          <w:rFonts w:ascii="Times" w:hAnsi="Times" w:cs="Times New Roman"/>
          <w:sz w:val="22"/>
          <w:szCs w:val="22"/>
        </w:rPr>
        <w:t>.</w:t>
      </w:r>
      <w:r w:rsidR="002753CD" w:rsidRPr="009C41BF">
        <w:rPr>
          <w:rFonts w:ascii="Times" w:hAnsi="Times" w:cs="Times New Roman"/>
          <w:sz w:val="22"/>
          <w:szCs w:val="22"/>
        </w:rPr>
        <w:t xml:space="preserve"> N/S: no selection; -HIS: selection for interaction between BD- and AD-fused proteins.</w:t>
      </w:r>
      <w:r w:rsidRPr="004E262E">
        <w:rPr>
          <w:rFonts w:ascii="Times" w:hAnsi="Times" w:cs="Times New Roman"/>
          <w:sz w:val="22"/>
          <w:szCs w:val="22"/>
        </w:rPr>
        <w:t xml:space="preserve"> </w:t>
      </w:r>
      <w:r w:rsidR="00C8545B" w:rsidRPr="00C96FDF">
        <w:rPr>
          <w:rFonts w:ascii="Times" w:hAnsi="Times" w:cs="Times New Roman"/>
          <w:sz w:val="22"/>
          <w:szCs w:val="22"/>
        </w:rPr>
        <w:t xml:space="preserve">(C) Yeast three-hybrid </w:t>
      </w:r>
      <w:r w:rsidR="007528CA" w:rsidRPr="00A7145A">
        <w:rPr>
          <w:rFonts w:ascii="Times" w:hAnsi="Times" w:cs="Times New Roman"/>
          <w:sz w:val="22"/>
          <w:szCs w:val="22"/>
        </w:rPr>
        <w:t xml:space="preserve">assay </w:t>
      </w:r>
      <w:r w:rsidR="00C8545B" w:rsidRPr="00A7145A">
        <w:rPr>
          <w:rFonts w:ascii="Times" w:hAnsi="Times" w:cs="Times New Roman"/>
          <w:sz w:val="22"/>
          <w:szCs w:val="22"/>
        </w:rPr>
        <w:t>showing interaction of BD-TRIP13 and AD-MAD2 in the presence of untagged p31(comet).</w:t>
      </w:r>
      <w:ins w:id="1642" w:author="Kevin Corbett" w:date="2015-03-31T21:42:00Z">
        <w:r w:rsidR="00C77062" w:rsidRPr="00A7145A">
          <w:rPr>
            <w:rFonts w:ascii="Times" w:hAnsi="Times" w:cs="Times New Roman"/>
            <w:sz w:val="22"/>
            <w:szCs w:val="22"/>
          </w:rPr>
          <w:t xml:space="preserve"> (D) </w:t>
        </w:r>
      </w:ins>
      <w:moveToRangeStart w:id="1643" w:author="Kevin Corbett" w:date="2015-03-31T21:42:00Z" w:name="move289457498"/>
      <w:moveTo w:id="1644" w:author="Kevin Corbett" w:date="2015-03-31T21:42:00Z">
        <w:r w:rsidR="00C77062" w:rsidRPr="00A7145A">
          <w:rPr>
            <w:rFonts w:ascii="Times" w:hAnsi="Times"/>
            <w:sz w:val="22"/>
            <w:szCs w:val="22"/>
          </w:rPr>
          <w:t>Ni</w:t>
        </w:r>
        <w:r w:rsidR="00C77062" w:rsidRPr="00A7145A">
          <w:rPr>
            <w:rFonts w:ascii="Times" w:hAnsi="Times"/>
            <w:sz w:val="22"/>
            <w:szCs w:val="22"/>
            <w:vertAlign w:val="superscript"/>
          </w:rPr>
          <w:t>2+</w:t>
        </w:r>
        <w:r w:rsidR="00C77062" w:rsidRPr="00A7145A">
          <w:rPr>
            <w:rFonts w:ascii="Times" w:hAnsi="Times"/>
            <w:sz w:val="22"/>
            <w:szCs w:val="22"/>
          </w:rPr>
          <w:t>-pulldown assay using purified His</w:t>
        </w:r>
        <w:r w:rsidR="00C77062" w:rsidRPr="00A7145A">
          <w:rPr>
            <w:rFonts w:ascii="Times" w:hAnsi="Times"/>
            <w:sz w:val="22"/>
            <w:szCs w:val="22"/>
            <w:vertAlign w:val="subscript"/>
          </w:rPr>
          <w:t>6</w:t>
        </w:r>
        <w:r w:rsidR="00C77062" w:rsidRPr="00A7145A">
          <w:rPr>
            <w:rFonts w:ascii="Times" w:hAnsi="Times"/>
            <w:sz w:val="22"/>
            <w:szCs w:val="22"/>
          </w:rPr>
          <w:t xml:space="preserve">-tagged </w:t>
        </w:r>
        <w:r w:rsidR="00C77062" w:rsidRPr="00A7145A">
          <w:rPr>
            <w:rFonts w:ascii="Times" w:hAnsi="Times"/>
            <w:i/>
            <w:sz w:val="22"/>
            <w:szCs w:val="22"/>
          </w:rPr>
          <w:t>M. musculus</w:t>
        </w:r>
        <w:r w:rsidR="00C77062" w:rsidRPr="00A7145A">
          <w:rPr>
            <w:rFonts w:ascii="Times" w:hAnsi="Times"/>
            <w:sz w:val="22"/>
            <w:szCs w:val="22"/>
          </w:rPr>
          <w:t xml:space="preserve"> p31(comet)</w:t>
        </w:r>
        <w:del w:id="1645" w:author="Kevin Corbett" w:date="2015-04-01T10:31:00Z">
          <w:r w:rsidR="00C77062" w:rsidRPr="00A7145A" w:rsidDel="00651193">
            <w:rPr>
              <w:rFonts w:ascii="Times" w:hAnsi="Times"/>
              <w:sz w:val="22"/>
              <w:szCs w:val="22"/>
            </w:rPr>
            <w:delText>, wild-type and mutant,</w:delText>
          </w:r>
        </w:del>
        <w:r w:rsidR="00C77062" w:rsidRPr="00A7145A">
          <w:rPr>
            <w:rFonts w:ascii="Times" w:hAnsi="Times"/>
            <w:sz w:val="22"/>
            <w:szCs w:val="22"/>
          </w:rPr>
          <w:t xml:space="preserve"> pulling down untagged </w:t>
        </w:r>
        <w:r w:rsidR="00C77062" w:rsidRPr="00A7145A">
          <w:rPr>
            <w:rFonts w:ascii="Times" w:hAnsi="Times"/>
            <w:i/>
            <w:sz w:val="22"/>
            <w:szCs w:val="22"/>
          </w:rPr>
          <w:t>M. musculus</w:t>
        </w:r>
        <w:r w:rsidR="00C77062" w:rsidRPr="00A7145A">
          <w:rPr>
            <w:rFonts w:ascii="Times" w:hAnsi="Times"/>
            <w:sz w:val="22"/>
            <w:szCs w:val="22"/>
          </w:rPr>
          <w:t xml:space="preserve"> MAD2. </w:t>
        </w:r>
      </w:moveTo>
    </w:p>
    <w:moveToRangeEnd w:id="1643"/>
    <w:p w14:paraId="59A961C2" w14:textId="085189C5" w:rsidR="00647D02" w:rsidRPr="009C41BF" w:rsidRDefault="00B444BF">
      <w:pPr>
        <w:spacing w:after="120" w:line="480" w:lineRule="auto"/>
        <w:rPr>
          <w:rFonts w:ascii="Times" w:hAnsi="Times" w:cs="Times New Roman"/>
          <w:sz w:val="22"/>
          <w:szCs w:val="22"/>
        </w:rPr>
        <w:pPrChange w:id="1646" w:author="Kevin Corbett" w:date="2015-04-01T08:10:00Z">
          <w:pPr>
            <w:spacing w:after="120" w:line="276" w:lineRule="auto"/>
          </w:pPr>
        </w:pPrChange>
      </w:pPr>
      <w:del w:id="1647" w:author="Kevin Corbett" w:date="2015-03-31T21:42:00Z">
        <w:r w:rsidRPr="00A7145A" w:rsidDel="00C77062">
          <w:rPr>
            <w:rFonts w:ascii="Times" w:hAnsi="Times" w:cs="Times New Roman"/>
            <w:sz w:val="22"/>
            <w:szCs w:val="22"/>
          </w:rPr>
          <w:delText xml:space="preserve"> </w:delText>
        </w:r>
      </w:del>
      <w:del w:id="1648" w:author="Kevin Corbett" w:date="2015-03-31T21:41:00Z">
        <w:r w:rsidR="00BA3C97" w:rsidRPr="00A7145A" w:rsidDel="00C77062">
          <w:rPr>
            <w:rFonts w:ascii="Times" w:hAnsi="Times" w:cs="Times New Roman"/>
            <w:sz w:val="22"/>
            <w:szCs w:val="22"/>
          </w:rPr>
          <w:delText>(</w:delText>
        </w:r>
        <w:r w:rsidR="007528CA" w:rsidRPr="00A7145A" w:rsidDel="00C77062">
          <w:rPr>
            <w:rFonts w:ascii="Times" w:hAnsi="Times" w:cs="Times New Roman"/>
            <w:sz w:val="22"/>
            <w:szCs w:val="22"/>
          </w:rPr>
          <w:delText>D</w:delText>
        </w:r>
        <w:r w:rsidR="00BA3C97" w:rsidRPr="00A7145A" w:rsidDel="00C77062">
          <w:rPr>
            <w:rFonts w:ascii="Times" w:hAnsi="Times" w:cs="Times New Roman"/>
            <w:sz w:val="22"/>
            <w:szCs w:val="22"/>
          </w:rPr>
          <w:delText>) Schematic illustrating p31(comet) functioning as an adapter between C-MAD2 (via blue surface) and TRIP13 (via red surface).</w:delText>
        </w:r>
        <w:r w:rsidR="007528CA" w:rsidRPr="00A7145A" w:rsidDel="00C77062">
          <w:rPr>
            <w:rFonts w:ascii="Times" w:hAnsi="Times" w:cs="Times New Roman"/>
            <w:sz w:val="22"/>
            <w:szCs w:val="22"/>
          </w:rPr>
          <w:delText xml:space="preserve"> See </w:delText>
        </w:r>
        <w:r w:rsidR="007528CA" w:rsidRPr="00A7145A" w:rsidDel="00C77062">
          <w:rPr>
            <w:rFonts w:ascii="Times" w:hAnsi="Times" w:cs="Times New Roman"/>
            <w:b/>
            <w:sz w:val="22"/>
            <w:szCs w:val="22"/>
            <w:rPrChange w:id="1649" w:author="Kevin Corbett" w:date="2015-04-04T11:23:00Z">
              <w:rPr>
                <w:rFonts w:ascii="Times" w:hAnsi="Times" w:cs="Times New Roman"/>
                <w:b/>
                <w:color w:val="0000FF"/>
                <w:sz w:val="22"/>
                <w:szCs w:val="22"/>
              </w:rPr>
            </w:rPrChange>
          </w:rPr>
          <w:delText xml:space="preserve">Figure </w:delText>
        </w:r>
        <w:r w:rsidR="002753CD" w:rsidRPr="00A7145A" w:rsidDel="00C77062">
          <w:rPr>
            <w:rFonts w:ascii="Times" w:hAnsi="Times" w:cs="Times New Roman"/>
            <w:b/>
            <w:sz w:val="22"/>
            <w:szCs w:val="22"/>
            <w:rPrChange w:id="1650" w:author="Kevin Corbett" w:date="2015-04-04T11:23:00Z">
              <w:rPr>
                <w:rFonts w:ascii="Times" w:hAnsi="Times" w:cs="Times New Roman"/>
                <w:b/>
                <w:color w:val="0000FF"/>
                <w:sz w:val="22"/>
                <w:szCs w:val="22"/>
              </w:rPr>
            </w:rPrChange>
          </w:rPr>
          <w:delText>7-figure supplement 1C</w:delText>
        </w:r>
        <w:r w:rsidR="007528CA" w:rsidRPr="00A7145A" w:rsidDel="00C77062">
          <w:rPr>
            <w:rFonts w:ascii="Times" w:hAnsi="Times" w:cs="Times New Roman"/>
            <w:sz w:val="22"/>
            <w:szCs w:val="22"/>
          </w:rPr>
          <w:delText xml:space="preserve"> for the p31(comet) crystal structure colored equivalently.</w:delText>
        </w:r>
        <w:r w:rsidR="00BA3C97" w:rsidRPr="009C41BF" w:rsidDel="00C77062">
          <w:rPr>
            <w:rFonts w:ascii="Times" w:hAnsi="Times" w:cs="Times New Roman"/>
            <w:sz w:val="22"/>
            <w:szCs w:val="22"/>
          </w:rPr>
          <w:delText xml:space="preserve"> </w:delText>
        </w:r>
      </w:del>
      <w:r w:rsidR="009E2033" w:rsidRPr="009C41BF">
        <w:rPr>
          <w:rFonts w:ascii="Times" w:hAnsi="Times"/>
          <w:sz w:val="22"/>
          <w:szCs w:val="22"/>
        </w:rPr>
        <w:t>(</w:t>
      </w:r>
      <w:r w:rsidR="007528CA" w:rsidRPr="009C41BF">
        <w:rPr>
          <w:rFonts w:ascii="Times" w:hAnsi="Times"/>
          <w:sz w:val="22"/>
          <w:szCs w:val="22"/>
        </w:rPr>
        <w:t>E</w:t>
      </w:r>
      <w:r w:rsidR="00E93965" w:rsidRPr="004E262E">
        <w:rPr>
          <w:rFonts w:ascii="Times" w:hAnsi="Times"/>
          <w:sz w:val="22"/>
          <w:szCs w:val="22"/>
        </w:rPr>
        <w:t>) Size exclusion chromatography tr</w:t>
      </w:r>
      <w:r w:rsidR="00E93965" w:rsidRPr="00C96FDF">
        <w:rPr>
          <w:rFonts w:ascii="Times" w:hAnsi="Times"/>
          <w:sz w:val="22"/>
          <w:szCs w:val="22"/>
        </w:rPr>
        <w:t xml:space="preserve">aces and gels from </w:t>
      </w:r>
      <w:r w:rsidR="00E93965" w:rsidRPr="00A7145A">
        <w:rPr>
          <w:rFonts w:ascii="Times" w:hAnsi="Times"/>
          <w:i/>
          <w:sz w:val="22"/>
          <w:szCs w:val="22"/>
        </w:rPr>
        <w:t>M. musculus</w:t>
      </w:r>
      <w:r w:rsidR="00E93965" w:rsidRPr="00A7145A">
        <w:rPr>
          <w:rFonts w:ascii="Times" w:hAnsi="Times"/>
          <w:sz w:val="22"/>
          <w:szCs w:val="22"/>
        </w:rPr>
        <w:t xml:space="preserve"> TRIP13</w:t>
      </w:r>
      <w:r w:rsidR="00E93965" w:rsidRPr="00A7145A">
        <w:rPr>
          <w:rFonts w:ascii="Times" w:hAnsi="Times"/>
          <w:sz w:val="22"/>
          <w:szCs w:val="22"/>
          <w:vertAlign w:val="superscript"/>
        </w:rPr>
        <w:t>E253Q</w:t>
      </w:r>
      <w:r w:rsidR="00661F90" w:rsidRPr="00A7145A">
        <w:rPr>
          <w:rFonts w:ascii="Times" w:hAnsi="Times"/>
          <w:sz w:val="22"/>
          <w:szCs w:val="22"/>
        </w:rPr>
        <w:t xml:space="preserve"> (yellow)</w:t>
      </w:r>
      <w:r w:rsidR="00E93965" w:rsidRPr="00A7145A">
        <w:rPr>
          <w:rFonts w:ascii="Times" w:hAnsi="Times"/>
          <w:sz w:val="22"/>
          <w:szCs w:val="22"/>
        </w:rPr>
        <w:t>, p31(comet</w:t>
      </w:r>
      <w:r w:rsidR="00661F90" w:rsidRPr="00A7145A">
        <w:rPr>
          <w:rFonts w:ascii="Times" w:hAnsi="Times"/>
          <w:sz w:val="22"/>
          <w:szCs w:val="22"/>
        </w:rPr>
        <w:t>):</w:t>
      </w:r>
      <w:r w:rsidR="00E93965" w:rsidRPr="00A7145A">
        <w:rPr>
          <w:rFonts w:ascii="Times" w:hAnsi="Times"/>
          <w:sz w:val="22"/>
          <w:szCs w:val="22"/>
        </w:rPr>
        <w:t>C-MAD2</w:t>
      </w:r>
      <w:r w:rsidR="00E93965" w:rsidRPr="00A7145A">
        <w:rPr>
          <w:rFonts w:ascii="Times" w:hAnsi="Times"/>
          <w:sz w:val="22"/>
          <w:szCs w:val="22"/>
          <w:vertAlign w:val="superscript"/>
        </w:rPr>
        <w:t>R133A</w:t>
      </w:r>
      <w:r w:rsidR="00661F90" w:rsidRPr="00A7145A">
        <w:rPr>
          <w:rFonts w:ascii="Times" w:hAnsi="Times"/>
          <w:sz w:val="22"/>
          <w:szCs w:val="22"/>
        </w:rPr>
        <w:t xml:space="preserve"> (blue), and an equimolar mixture of TRIP13</w:t>
      </w:r>
      <w:r w:rsidR="00661F90" w:rsidRPr="00A7145A">
        <w:rPr>
          <w:rFonts w:ascii="Times" w:hAnsi="Times"/>
          <w:sz w:val="22"/>
          <w:szCs w:val="22"/>
          <w:vertAlign w:val="superscript"/>
        </w:rPr>
        <w:t>E253Q</w:t>
      </w:r>
      <w:r w:rsidR="00661F90" w:rsidRPr="00A7145A">
        <w:rPr>
          <w:rFonts w:ascii="Times" w:hAnsi="Times"/>
          <w:sz w:val="22"/>
          <w:szCs w:val="22"/>
        </w:rPr>
        <w:t xml:space="preserve"> + p31(comet):C-MAD2</w:t>
      </w:r>
      <w:r w:rsidR="00661F90" w:rsidRPr="00A7145A">
        <w:rPr>
          <w:rFonts w:ascii="Times" w:hAnsi="Times"/>
          <w:sz w:val="22"/>
          <w:szCs w:val="22"/>
          <w:vertAlign w:val="superscript"/>
        </w:rPr>
        <w:t>R133A</w:t>
      </w:r>
      <w:r w:rsidR="00661F90" w:rsidRPr="00A7145A">
        <w:rPr>
          <w:rFonts w:ascii="Times" w:hAnsi="Times"/>
          <w:sz w:val="22"/>
          <w:szCs w:val="22"/>
        </w:rPr>
        <w:t xml:space="preserve"> (green)</w:t>
      </w:r>
      <w:r w:rsidR="00E93965" w:rsidRPr="00A7145A">
        <w:rPr>
          <w:rFonts w:ascii="Times" w:hAnsi="Times"/>
          <w:sz w:val="22"/>
          <w:szCs w:val="22"/>
        </w:rPr>
        <w:t>. Quantitation of Coomassie-stained bands in bottom gel (lanes 2 and 3) show an ~6:1 molar ratio of TRIP13</w:t>
      </w:r>
      <w:r w:rsidR="00E93965" w:rsidRPr="00A7145A">
        <w:rPr>
          <w:rFonts w:ascii="Times" w:hAnsi="Times"/>
          <w:sz w:val="22"/>
          <w:szCs w:val="22"/>
          <w:vertAlign w:val="superscript"/>
        </w:rPr>
        <w:t>E253Q</w:t>
      </w:r>
      <w:r w:rsidR="00E93965" w:rsidRPr="00A7145A">
        <w:rPr>
          <w:rFonts w:ascii="Times" w:hAnsi="Times"/>
          <w:sz w:val="22"/>
          <w:szCs w:val="22"/>
        </w:rPr>
        <w:t xml:space="preserve"> to p31(comet):MAD2 (6 copies of TRIP13, </w:t>
      </w:r>
      <w:r w:rsidR="00E93965" w:rsidRPr="00A7145A">
        <w:rPr>
          <w:rFonts w:ascii="Times" w:hAnsi="Times" w:cs="Times New Roman"/>
          <w:sz w:val="22"/>
          <w:szCs w:val="22"/>
          <w:rPrChange w:id="1651" w:author="Kevin Corbett" w:date="2015-04-04T11:23:00Z">
            <w:rPr>
              <w:rFonts w:ascii="Times" w:hAnsi="Times" w:cs="Times New Roman"/>
              <w:color w:val="000000"/>
              <w:sz w:val="22"/>
              <w:szCs w:val="22"/>
            </w:rPr>
          </w:rPrChange>
        </w:rPr>
        <w:t>1.06 copies of p31(comet) and 0.74 copies of C-MAD2</w:t>
      </w:r>
      <w:r w:rsidR="00E93965" w:rsidRPr="00A7145A">
        <w:rPr>
          <w:rFonts w:ascii="Times" w:hAnsi="Times" w:cs="Times New Roman"/>
          <w:sz w:val="22"/>
          <w:szCs w:val="22"/>
          <w:vertAlign w:val="superscript"/>
          <w:rPrChange w:id="1652" w:author="Kevin Corbett" w:date="2015-04-04T11:23:00Z">
            <w:rPr>
              <w:rFonts w:ascii="Times" w:hAnsi="Times" w:cs="Times New Roman"/>
              <w:color w:val="000000"/>
              <w:sz w:val="22"/>
              <w:szCs w:val="22"/>
              <w:vertAlign w:val="superscript"/>
            </w:rPr>
          </w:rPrChange>
        </w:rPr>
        <w:t>R133A</w:t>
      </w:r>
      <w:r w:rsidR="00E93965" w:rsidRPr="00A7145A">
        <w:rPr>
          <w:rFonts w:ascii="Times" w:hAnsi="Times" w:cs="Times New Roman"/>
          <w:sz w:val="22"/>
          <w:szCs w:val="22"/>
          <w:rPrChange w:id="1653" w:author="Kevin Corbett" w:date="2015-04-04T11:23:00Z">
            <w:rPr>
              <w:rFonts w:ascii="Times" w:hAnsi="Times" w:cs="Times New Roman"/>
              <w:color w:val="000000"/>
              <w:sz w:val="22"/>
              <w:szCs w:val="22"/>
            </w:rPr>
          </w:rPrChange>
        </w:rPr>
        <w:t xml:space="preserve">). See </w:t>
      </w:r>
      <w:del w:id="1654" w:author="Kevin Corbett" w:date="2015-04-01T10:32:00Z">
        <w:r w:rsidR="00F31E53" w:rsidRPr="00A7145A" w:rsidDel="00651193">
          <w:rPr>
            <w:rFonts w:ascii="Times" w:hAnsi="Times" w:cs="Times New Roman"/>
            <w:b/>
            <w:sz w:val="22"/>
            <w:szCs w:val="22"/>
            <w:rPrChange w:id="1655" w:author="Kevin Corbett" w:date="2015-04-04T11:23:00Z">
              <w:rPr>
                <w:rFonts w:ascii="Times" w:hAnsi="Times" w:cs="Times New Roman"/>
                <w:b/>
                <w:color w:val="0000FF"/>
                <w:sz w:val="22"/>
                <w:szCs w:val="22"/>
              </w:rPr>
            </w:rPrChange>
          </w:rPr>
          <w:delText xml:space="preserve">Figure </w:delText>
        </w:r>
      </w:del>
      <w:del w:id="1656" w:author="Kevin Corbett" w:date="2015-03-31T21:41:00Z">
        <w:r w:rsidR="002753CD" w:rsidRPr="00A7145A" w:rsidDel="00C77062">
          <w:rPr>
            <w:rFonts w:ascii="Times" w:hAnsi="Times" w:cs="Times New Roman"/>
            <w:b/>
            <w:sz w:val="22"/>
            <w:szCs w:val="22"/>
            <w:rPrChange w:id="1657" w:author="Kevin Corbett" w:date="2015-04-04T11:23:00Z">
              <w:rPr>
                <w:rFonts w:ascii="Times" w:hAnsi="Times" w:cs="Times New Roman"/>
                <w:b/>
                <w:color w:val="0000FF"/>
                <w:sz w:val="22"/>
                <w:szCs w:val="22"/>
              </w:rPr>
            </w:rPrChange>
          </w:rPr>
          <w:delText>4</w:delText>
        </w:r>
      </w:del>
      <w:del w:id="1658" w:author="Kevin Corbett" w:date="2015-04-01T10:32:00Z">
        <w:r w:rsidR="002753CD" w:rsidRPr="00A7145A" w:rsidDel="00651193">
          <w:rPr>
            <w:rFonts w:ascii="Times" w:hAnsi="Times" w:cs="Times New Roman"/>
            <w:b/>
            <w:sz w:val="22"/>
            <w:szCs w:val="22"/>
            <w:rPrChange w:id="1659" w:author="Kevin Corbett" w:date="2015-04-04T11:23:00Z">
              <w:rPr>
                <w:rFonts w:ascii="Times" w:hAnsi="Times" w:cs="Times New Roman"/>
                <w:b/>
                <w:color w:val="0000FF"/>
                <w:sz w:val="22"/>
                <w:szCs w:val="22"/>
              </w:rPr>
            </w:rPrChange>
          </w:rPr>
          <w:delText xml:space="preserve">-figure supplement </w:delText>
        </w:r>
      </w:del>
      <w:del w:id="1660" w:author="Kevin Corbett" w:date="2015-03-31T21:41:00Z">
        <w:r w:rsidR="002753CD" w:rsidRPr="00A7145A" w:rsidDel="00C77062">
          <w:rPr>
            <w:rFonts w:ascii="Times" w:hAnsi="Times" w:cs="Times New Roman"/>
            <w:b/>
            <w:sz w:val="22"/>
            <w:szCs w:val="22"/>
            <w:rPrChange w:id="1661" w:author="Kevin Corbett" w:date="2015-04-04T11:23:00Z">
              <w:rPr>
                <w:rFonts w:ascii="Times" w:hAnsi="Times" w:cs="Times New Roman"/>
                <w:b/>
                <w:color w:val="0000FF"/>
                <w:sz w:val="22"/>
                <w:szCs w:val="22"/>
              </w:rPr>
            </w:rPrChange>
          </w:rPr>
          <w:delText>1</w:delText>
        </w:r>
      </w:del>
      <w:del w:id="1662" w:author="Kevin Corbett" w:date="2015-04-01T10:32:00Z">
        <w:r w:rsidR="002753CD" w:rsidRPr="00A7145A" w:rsidDel="00651193">
          <w:rPr>
            <w:rFonts w:ascii="Times" w:hAnsi="Times" w:cs="Times New Roman"/>
            <w:b/>
            <w:sz w:val="22"/>
            <w:szCs w:val="22"/>
            <w:rPrChange w:id="1663" w:author="Kevin Corbett" w:date="2015-04-04T11:23:00Z">
              <w:rPr>
                <w:rFonts w:ascii="Times" w:hAnsi="Times" w:cs="Times New Roman"/>
                <w:b/>
                <w:color w:val="0000FF"/>
                <w:sz w:val="22"/>
                <w:szCs w:val="22"/>
              </w:rPr>
            </w:rPrChange>
          </w:rPr>
          <w:delText xml:space="preserve"> </w:delText>
        </w:r>
        <w:r w:rsidR="00F31E53" w:rsidRPr="00A7145A" w:rsidDel="00651193">
          <w:rPr>
            <w:rFonts w:ascii="Times" w:hAnsi="Times" w:cs="Times New Roman"/>
            <w:sz w:val="22"/>
            <w:szCs w:val="22"/>
            <w:rPrChange w:id="1664" w:author="Kevin Corbett" w:date="2015-04-04T11:23:00Z">
              <w:rPr>
                <w:rFonts w:ascii="Times" w:hAnsi="Times" w:cs="Times New Roman"/>
                <w:color w:val="000000"/>
                <w:sz w:val="22"/>
                <w:szCs w:val="22"/>
              </w:rPr>
            </w:rPrChange>
          </w:rPr>
          <w:delText>for purification of p31(comet</w:delText>
        </w:r>
        <w:r w:rsidR="00F13FB4" w:rsidRPr="00A7145A" w:rsidDel="00651193">
          <w:rPr>
            <w:rFonts w:ascii="Times" w:hAnsi="Times" w:cs="Times New Roman"/>
            <w:sz w:val="22"/>
            <w:szCs w:val="22"/>
            <w:rPrChange w:id="1665" w:author="Kevin Corbett" w:date="2015-04-04T11:23:00Z">
              <w:rPr>
                <w:rFonts w:ascii="Times" w:hAnsi="Times" w:cs="Times New Roman"/>
                <w:color w:val="000000"/>
                <w:sz w:val="22"/>
                <w:szCs w:val="22"/>
              </w:rPr>
            </w:rPrChange>
          </w:rPr>
          <w:delText>)</w:delText>
        </w:r>
        <w:r w:rsidR="00F31E53" w:rsidRPr="00A7145A" w:rsidDel="00651193">
          <w:rPr>
            <w:rFonts w:ascii="Times" w:hAnsi="Times" w:cs="Times New Roman"/>
            <w:sz w:val="22"/>
            <w:szCs w:val="22"/>
            <w:rPrChange w:id="1666" w:author="Kevin Corbett" w:date="2015-04-04T11:23:00Z">
              <w:rPr>
                <w:rFonts w:ascii="Times" w:hAnsi="Times" w:cs="Times New Roman"/>
                <w:color w:val="000000"/>
                <w:sz w:val="22"/>
                <w:szCs w:val="22"/>
              </w:rPr>
            </w:rPrChange>
          </w:rPr>
          <w:delText xml:space="preserve"> and MAD2, </w:delText>
        </w:r>
      </w:del>
      <w:r w:rsidR="00F31E53" w:rsidRPr="00A7145A">
        <w:rPr>
          <w:rFonts w:ascii="Times" w:hAnsi="Times" w:cs="Times New Roman"/>
          <w:b/>
          <w:sz w:val="22"/>
          <w:szCs w:val="22"/>
          <w:rPrChange w:id="1667" w:author="Kevin Corbett" w:date="2015-04-04T11:23:00Z">
            <w:rPr>
              <w:rFonts w:ascii="Times" w:hAnsi="Times" w:cs="Times New Roman"/>
              <w:b/>
              <w:color w:val="0000FF"/>
              <w:sz w:val="22"/>
              <w:szCs w:val="22"/>
            </w:rPr>
          </w:rPrChange>
        </w:rPr>
        <w:t xml:space="preserve">Figure </w:t>
      </w:r>
      <w:ins w:id="1668" w:author="Kevin Corbett" w:date="2015-03-31T21:42:00Z">
        <w:r w:rsidR="00C77062" w:rsidRPr="00A7145A">
          <w:rPr>
            <w:rFonts w:ascii="Times" w:hAnsi="Times" w:cs="Times New Roman"/>
            <w:b/>
            <w:sz w:val="22"/>
            <w:szCs w:val="22"/>
            <w:rPrChange w:id="1669" w:author="Kevin Corbett" w:date="2015-04-04T11:23:00Z">
              <w:rPr>
                <w:rFonts w:ascii="Times" w:hAnsi="Times" w:cs="Times New Roman"/>
                <w:b/>
                <w:color w:val="0000FF"/>
                <w:sz w:val="22"/>
                <w:szCs w:val="22"/>
              </w:rPr>
            </w:rPrChange>
          </w:rPr>
          <w:t>5</w:t>
        </w:r>
      </w:ins>
      <w:del w:id="1670" w:author="Kevin Corbett" w:date="2015-03-31T21:42:00Z">
        <w:r w:rsidR="002753CD" w:rsidRPr="00A7145A" w:rsidDel="00C77062">
          <w:rPr>
            <w:rFonts w:ascii="Times" w:hAnsi="Times" w:cs="Times New Roman"/>
            <w:b/>
            <w:sz w:val="22"/>
            <w:szCs w:val="22"/>
            <w:rPrChange w:id="1671" w:author="Kevin Corbett" w:date="2015-04-04T11:23:00Z">
              <w:rPr>
                <w:rFonts w:ascii="Times" w:hAnsi="Times" w:cs="Times New Roman"/>
                <w:b/>
                <w:color w:val="0000FF"/>
                <w:sz w:val="22"/>
                <w:szCs w:val="22"/>
              </w:rPr>
            </w:rPrChange>
          </w:rPr>
          <w:delText>4</w:delText>
        </w:r>
      </w:del>
      <w:r w:rsidR="002753CD" w:rsidRPr="00A7145A">
        <w:rPr>
          <w:rFonts w:ascii="Times" w:hAnsi="Times" w:cs="Times New Roman"/>
          <w:b/>
          <w:sz w:val="22"/>
          <w:szCs w:val="22"/>
          <w:rPrChange w:id="1672" w:author="Kevin Corbett" w:date="2015-04-04T11:23:00Z">
            <w:rPr>
              <w:rFonts w:ascii="Times" w:hAnsi="Times" w:cs="Times New Roman"/>
              <w:b/>
              <w:color w:val="0000FF"/>
              <w:sz w:val="22"/>
              <w:szCs w:val="22"/>
            </w:rPr>
          </w:rPrChange>
        </w:rPr>
        <w:t xml:space="preserve">-figure supplement </w:t>
      </w:r>
      <w:ins w:id="1673" w:author="Kevin Corbett" w:date="2015-03-31T21:42:00Z">
        <w:r w:rsidR="00C77062" w:rsidRPr="00A7145A">
          <w:rPr>
            <w:rFonts w:ascii="Times" w:hAnsi="Times" w:cs="Times New Roman"/>
            <w:b/>
            <w:sz w:val="22"/>
            <w:szCs w:val="22"/>
            <w:rPrChange w:id="1674" w:author="Kevin Corbett" w:date="2015-04-04T11:23:00Z">
              <w:rPr>
                <w:rFonts w:ascii="Times" w:hAnsi="Times" w:cs="Times New Roman"/>
                <w:b/>
                <w:color w:val="0000FF"/>
                <w:sz w:val="22"/>
                <w:szCs w:val="22"/>
              </w:rPr>
            </w:rPrChange>
          </w:rPr>
          <w:t>1</w:t>
        </w:r>
      </w:ins>
      <w:del w:id="1675" w:author="Kevin Corbett" w:date="2015-03-31T21:42:00Z">
        <w:r w:rsidR="002753CD" w:rsidRPr="00A7145A" w:rsidDel="00C77062">
          <w:rPr>
            <w:rFonts w:ascii="Times" w:hAnsi="Times" w:cs="Times New Roman"/>
            <w:b/>
            <w:sz w:val="22"/>
            <w:szCs w:val="22"/>
            <w:rPrChange w:id="1676" w:author="Kevin Corbett" w:date="2015-04-04T11:23:00Z">
              <w:rPr>
                <w:rFonts w:ascii="Times" w:hAnsi="Times" w:cs="Times New Roman"/>
                <w:b/>
                <w:color w:val="0000FF"/>
                <w:sz w:val="22"/>
                <w:szCs w:val="22"/>
              </w:rPr>
            </w:rPrChange>
          </w:rPr>
          <w:delText>3</w:delText>
        </w:r>
      </w:del>
      <w:r w:rsidR="00E93965" w:rsidRPr="00A7145A">
        <w:rPr>
          <w:rFonts w:ascii="Times" w:hAnsi="Times" w:cs="Times New Roman"/>
          <w:sz w:val="22"/>
          <w:szCs w:val="22"/>
          <w:rPrChange w:id="1677" w:author="Kevin Corbett" w:date="2015-04-04T11:23:00Z">
            <w:rPr>
              <w:rFonts w:ascii="Times" w:hAnsi="Times" w:cs="Times New Roman"/>
              <w:color w:val="000000"/>
              <w:sz w:val="22"/>
              <w:szCs w:val="22"/>
            </w:rPr>
          </w:rPrChange>
        </w:rPr>
        <w:t xml:space="preserve"> for full gels and analysis of different protein combinations including p31(comet) mutants</w:t>
      </w:r>
      <w:ins w:id="1678" w:author="Kevin Corbett" w:date="2015-04-01T10:32:00Z">
        <w:r w:rsidR="00651193" w:rsidRPr="00A7145A">
          <w:rPr>
            <w:rFonts w:ascii="Times" w:hAnsi="Times" w:cs="Times New Roman"/>
            <w:sz w:val="22"/>
            <w:szCs w:val="22"/>
            <w:rPrChange w:id="1679" w:author="Kevin Corbett" w:date="2015-04-04T11:23:00Z">
              <w:rPr>
                <w:rFonts w:ascii="Times" w:hAnsi="Times" w:cs="Times New Roman"/>
                <w:color w:val="000000"/>
                <w:sz w:val="22"/>
                <w:szCs w:val="22"/>
              </w:rPr>
            </w:rPrChange>
          </w:rPr>
          <w:t xml:space="preserve">, and </w:t>
        </w:r>
        <w:r w:rsidR="00651193" w:rsidRPr="00A7145A">
          <w:rPr>
            <w:rFonts w:ascii="Times" w:hAnsi="Times" w:cs="Times New Roman"/>
            <w:b/>
            <w:sz w:val="22"/>
            <w:szCs w:val="22"/>
            <w:rPrChange w:id="1680" w:author="Kevin Corbett" w:date="2015-04-04T11:23:00Z">
              <w:rPr>
                <w:rFonts w:ascii="Times" w:hAnsi="Times" w:cs="Times New Roman"/>
                <w:b/>
                <w:color w:val="0000FF"/>
                <w:sz w:val="22"/>
                <w:szCs w:val="22"/>
              </w:rPr>
            </w:rPrChange>
          </w:rPr>
          <w:t xml:space="preserve">Figure 5-figure supplement 2 </w:t>
        </w:r>
        <w:r w:rsidR="00651193" w:rsidRPr="00A7145A">
          <w:rPr>
            <w:rFonts w:ascii="Times" w:hAnsi="Times" w:cs="Times New Roman"/>
            <w:sz w:val="22"/>
            <w:szCs w:val="22"/>
            <w:rPrChange w:id="1681" w:author="Kevin Corbett" w:date="2015-04-04T11:23:00Z">
              <w:rPr>
                <w:rFonts w:ascii="Times" w:hAnsi="Times" w:cs="Times New Roman"/>
                <w:color w:val="000000"/>
                <w:sz w:val="22"/>
                <w:szCs w:val="22"/>
              </w:rPr>
            </w:rPrChange>
          </w:rPr>
          <w:t>for purification of p31(comet) and MAD2</w:t>
        </w:r>
      </w:ins>
      <w:ins w:id="1682" w:author="Kevin Corbett" w:date="2015-03-31T21:42:00Z">
        <w:r w:rsidR="00C77062" w:rsidRPr="00A7145A">
          <w:rPr>
            <w:rFonts w:ascii="Times" w:hAnsi="Times" w:cs="Times New Roman"/>
            <w:sz w:val="22"/>
            <w:szCs w:val="22"/>
            <w:rPrChange w:id="1683" w:author="Kevin Corbett" w:date="2015-04-04T11:23:00Z">
              <w:rPr>
                <w:rFonts w:ascii="Times" w:hAnsi="Times" w:cs="Times New Roman"/>
                <w:color w:val="000000"/>
                <w:sz w:val="22"/>
                <w:szCs w:val="22"/>
              </w:rPr>
            </w:rPrChange>
          </w:rPr>
          <w:t>.</w:t>
        </w:r>
      </w:ins>
      <w:del w:id="1684" w:author="Kevin Corbett" w:date="2015-03-31T21:42:00Z">
        <w:r w:rsidR="007528CA" w:rsidRPr="00A7145A" w:rsidDel="00C77062">
          <w:rPr>
            <w:rFonts w:ascii="Times" w:hAnsi="Times" w:cs="Times New Roman"/>
            <w:sz w:val="22"/>
            <w:szCs w:val="22"/>
            <w:rPrChange w:id="1685" w:author="Kevin Corbett" w:date="2015-04-04T11:23:00Z">
              <w:rPr>
                <w:rFonts w:ascii="Times" w:hAnsi="Times" w:cs="Times New Roman"/>
                <w:color w:val="000000"/>
                <w:sz w:val="22"/>
                <w:szCs w:val="22"/>
              </w:rPr>
            </w:rPrChange>
          </w:rPr>
          <w:delText>,</w:delText>
        </w:r>
      </w:del>
      <w:r w:rsidR="007528CA" w:rsidRPr="00A7145A">
        <w:rPr>
          <w:rFonts w:ascii="Times" w:hAnsi="Times" w:cs="Times New Roman"/>
          <w:sz w:val="22"/>
          <w:szCs w:val="22"/>
          <w:rPrChange w:id="1686" w:author="Kevin Corbett" w:date="2015-04-04T11:23:00Z">
            <w:rPr>
              <w:rFonts w:ascii="Times" w:hAnsi="Times" w:cs="Times New Roman"/>
              <w:color w:val="000000"/>
              <w:sz w:val="22"/>
              <w:szCs w:val="22"/>
            </w:rPr>
          </w:rPrChange>
        </w:rPr>
        <w:t xml:space="preserve"> </w:t>
      </w:r>
      <w:del w:id="1687" w:author="Kevin Corbett" w:date="2015-03-31T21:42:00Z">
        <w:r w:rsidR="007528CA" w:rsidRPr="00A7145A" w:rsidDel="00C77062">
          <w:rPr>
            <w:rFonts w:ascii="Times" w:hAnsi="Times" w:cs="Times New Roman"/>
            <w:sz w:val="22"/>
            <w:szCs w:val="22"/>
            <w:rPrChange w:id="1688" w:author="Kevin Corbett" w:date="2015-04-04T11:23:00Z">
              <w:rPr>
                <w:rFonts w:ascii="Times" w:hAnsi="Times" w:cs="Times New Roman"/>
                <w:color w:val="000000"/>
                <w:sz w:val="22"/>
                <w:szCs w:val="22"/>
              </w:rPr>
            </w:rPrChange>
          </w:rPr>
          <w:delText xml:space="preserve">and </w:delText>
        </w:r>
        <w:r w:rsidR="007528CA" w:rsidRPr="00A7145A" w:rsidDel="00C77062">
          <w:rPr>
            <w:rFonts w:ascii="Times" w:hAnsi="Times" w:cs="Times New Roman"/>
            <w:b/>
            <w:sz w:val="22"/>
            <w:szCs w:val="22"/>
            <w:rPrChange w:id="1689" w:author="Kevin Corbett" w:date="2015-04-04T11:23:00Z">
              <w:rPr>
                <w:rFonts w:ascii="Times" w:hAnsi="Times" w:cs="Times New Roman"/>
                <w:b/>
                <w:color w:val="0000FF"/>
                <w:sz w:val="22"/>
                <w:szCs w:val="22"/>
              </w:rPr>
            </w:rPrChange>
          </w:rPr>
          <w:delText xml:space="preserve">Figure </w:delText>
        </w:r>
        <w:r w:rsidR="002753CD" w:rsidRPr="00A7145A" w:rsidDel="00C77062">
          <w:rPr>
            <w:rFonts w:ascii="Times" w:hAnsi="Times" w:cs="Times New Roman"/>
            <w:b/>
            <w:sz w:val="22"/>
            <w:szCs w:val="22"/>
            <w:rPrChange w:id="1690" w:author="Kevin Corbett" w:date="2015-04-04T11:23:00Z">
              <w:rPr>
                <w:rFonts w:ascii="Times" w:hAnsi="Times" w:cs="Times New Roman"/>
                <w:b/>
                <w:color w:val="0000FF"/>
                <w:sz w:val="22"/>
                <w:szCs w:val="22"/>
              </w:rPr>
            </w:rPrChange>
          </w:rPr>
          <w:delText xml:space="preserve">4-figure supplement 4 </w:delText>
        </w:r>
        <w:r w:rsidR="007528CA" w:rsidRPr="00A7145A" w:rsidDel="00C77062">
          <w:rPr>
            <w:rFonts w:ascii="Times" w:hAnsi="Times" w:cs="Times New Roman"/>
            <w:sz w:val="22"/>
            <w:szCs w:val="22"/>
            <w:rPrChange w:id="1691" w:author="Kevin Corbett" w:date="2015-04-04T11:23:00Z">
              <w:rPr>
                <w:rFonts w:ascii="Times" w:hAnsi="Times" w:cs="Times New Roman"/>
                <w:color w:val="000000"/>
                <w:sz w:val="22"/>
                <w:szCs w:val="22"/>
              </w:rPr>
            </w:rPrChange>
          </w:rPr>
          <w:delText>for SEC-MALS analysis of these samples</w:delText>
        </w:r>
        <w:r w:rsidR="00E93965" w:rsidRPr="00A7145A" w:rsidDel="00C77062">
          <w:rPr>
            <w:rFonts w:ascii="Times" w:hAnsi="Times" w:cs="Times New Roman"/>
            <w:sz w:val="22"/>
            <w:szCs w:val="22"/>
            <w:rPrChange w:id="1692" w:author="Kevin Corbett" w:date="2015-04-04T11:23:00Z">
              <w:rPr>
                <w:rFonts w:ascii="Times" w:hAnsi="Times" w:cs="Times New Roman"/>
                <w:color w:val="000000"/>
                <w:sz w:val="22"/>
                <w:szCs w:val="22"/>
              </w:rPr>
            </w:rPrChange>
          </w:rPr>
          <w:delText>.</w:delText>
        </w:r>
      </w:del>
      <w:ins w:id="1693" w:author="Kevin Corbett" w:date="2015-03-31T21:41:00Z">
        <w:r w:rsidR="00C77062" w:rsidRPr="00A7145A">
          <w:rPr>
            <w:rFonts w:ascii="Times" w:hAnsi="Times"/>
            <w:sz w:val="22"/>
            <w:szCs w:val="22"/>
          </w:rPr>
          <w:t xml:space="preserve">(F) </w:t>
        </w:r>
        <w:r w:rsidR="00C77062" w:rsidRPr="009C41BF">
          <w:rPr>
            <w:rFonts w:ascii="Times" w:hAnsi="Times"/>
            <w:sz w:val="22"/>
            <w:szCs w:val="22"/>
          </w:rPr>
          <w:t>SEC-MALS analysis of TRIP13</w:t>
        </w:r>
        <w:r w:rsidR="00C77062" w:rsidRPr="009C41BF">
          <w:rPr>
            <w:rFonts w:ascii="Times" w:hAnsi="Times"/>
            <w:sz w:val="22"/>
            <w:szCs w:val="22"/>
            <w:vertAlign w:val="superscript"/>
          </w:rPr>
          <w:t>E253Q</w:t>
        </w:r>
        <w:r w:rsidR="00C77062" w:rsidRPr="009C41BF">
          <w:rPr>
            <w:rFonts w:ascii="Times" w:hAnsi="Times"/>
            <w:sz w:val="22"/>
            <w:szCs w:val="22"/>
          </w:rPr>
          <w:t xml:space="preserve"> (yellow) and TRIP13</w:t>
        </w:r>
        <w:r w:rsidR="00C77062" w:rsidRPr="004E262E">
          <w:rPr>
            <w:rFonts w:ascii="Times" w:hAnsi="Times"/>
            <w:sz w:val="22"/>
            <w:szCs w:val="22"/>
            <w:vertAlign w:val="superscript"/>
          </w:rPr>
          <w:t>E2</w:t>
        </w:r>
        <w:r w:rsidR="00C77062" w:rsidRPr="00C96FDF">
          <w:rPr>
            <w:rFonts w:ascii="Times" w:hAnsi="Times"/>
            <w:sz w:val="22"/>
            <w:szCs w:val="22"/>
            <w:vertAlign w:val="superscript"/>
          </w:rPr>
          <w:t>53Q</w:t>
        </w:r>
        <w:r w:rsidR="00C77062" w:rsidRPr="00A7145A">
          <w:rPr>
            <w:rFonts w:ascii="Times" w:hAnsi="Times"/>
            <w:sz w:val="22"/>
            <w:szCs w:val="22"/>
          </w:rPr>
          <w:t>:p31(comet):C-MAD2</w:t>
        </w:r>
        <w:r w:rsidR="00C77062" w:rsidRPr="00A7145A">
          <w:rPr>
            <w:rFonts w:ascii="Times" w:hAnsi="Times"/>
            <w:sz w:val="22"/>
            <w:szCs w:val="22"/>
            <w:vertAlign w:val="superscript"/>
          </w:rPr>
          <w:t>R133A</w:t>
        </w:r>
        <w:r w:rsidR="00C77062" w:rsidRPr="00A7145A">
          <w:rPr>
            <w:rFonts w:ascii="Times" w:hAnsi="Times"/>
            <w:sz w:val="22"/>
            <w:szCs w:val="22"/>
          </w:rPr>
          <w:t xml:space="preserve"> (green). TRIP13</w:t>
        </w:r>
        <w:r w:rsidR="00C77062" w:rsidRPr="00A7145A">
          <w:rPr>
            <w:rFonts w:ascii="Times" w:hAnsi="Times"/>
            <w:sz w:val="22"/>
            <w:szCs w:val="22"/>
            <w:vertAlign w:val="superscript"/>
            <w:rPrChange w:id="1694" w:author="Kevin Corbett" w:date="2015-04-04T11:23:00Z">
              <w:rPr>
                <w:rFonts w:ascii="Times" w:hAnsi="Times"/>
                <w:sz w:val="22"/>
                <w:szCs w:val="22"/>
              </w:rPr>
            </w:rPrChange>
          </w:rPr>
          <w:t>E253Q</w:t>
        </w:r>
        <w:r w:rsidR="00C77062" w:rsidRPr="00A7145A">
          <w:rPr>
            <w:rFonts w:ascii="Times" w:hAnsi="Times"/>
            <w:sz w:val="22"/>
            <w:szCs w:val="22"/>
          </w:rPr>
          <w:t xml:space="preserve"> migrates as a single peak with measured molecular weight of 251 kDa, close to the calculated hexamer molecular weight of 290.2 kDa. Upon the addition of p31(comet) and C-MAD2</w:t>
        </w:r>
        <w:r w:rsidR="00C77062" w:rsidRPr="009C41BF">
          <w:rPr>
            <w:rFonts w:ascii="Times" w:hAnsi="Times"/>
            <w:sz w:val="22"/>
            <w:szCs w:val="22"/>
            <w:vertAlign w:val="superscript"/>
          </w:rPr>
          <w:t>R133A</w:t>
        </w:r>
        <w:r w:rsidR="00C77062" w:rsidRPr="009C41BF">
          <w:rPr>
            <w:rFonts w:ascii="Times" w:hAnsi="Times"/>
            <w:sz w:val="22"/>
            <w:szCs w:val="22"/>
          </w:rPr>
          <w:t>, the measured molecular weig</w:t>
        </w:r>
        <w:r w:rsidR="00C77062" w:rsidRPr="004E262E">
          <w:rPr>
            <w:rFonts w:ascii="Times" w:hAnsi="Times"/>
            <w:sz w:val="22"/>
            <w:szCs w:val="22"/>
          </w:rPr>
          <w:t>ht shifts to 325 kDa. The shift of 74 kDa is close to the weight of a p31(comet):C-MAD2</w:t>
        </w:r>
        <w:r w:rsidR="00C77062" w:rsidRPr="00A7145A">
          <w:rPr>
            <w:rFonts w:ascii="Times" w:hAnsi="Times"/>
            <w:sz w:val="22"/>
            <w:szCs w:val="22"/>
            <w:vertAlign w:val="superscript"/>
          </w:rPr>
          <w:t>R133A</w:t>
        </w:r>
        <w:r w:rsidR="00C77062" w:rsidRPr="00A7145A">
          <w:rPr>
            <w:rFonts w:ascii="Times" w:hAnsi="Times"/>
            <w:sz w:val="22"/>
            <w:szCs w:val="22"/>
          </w:rPr>
          <w:t xml:space="preserve"> complex (54.7 kDa). Excess p31(comet):C-MAD2</w:t>
        </w:r>
        <w:r w:rsidR="00C77062" w:rsidRPr="00A7145A">
          <w:rPr>
            <w:rFonts w:ascii="Times" w:hAnsi="Times"/>
            <w:sz w:val="22"/>
            <w:szCs w:val="22"/>
            <w:vertAlign w:val="superscript"/>
          </w:rPr>
          <w:t>R133A</w:t>
        </w:r>
        <w:r w:rsidR="00C77062" w:rsidRPr="00A7145A">
          <w:rPr>
            <w:rFonts w:ascii="Times" w:hAnsi="Times"/>
            <w:sz w:val="22"/>
            <w:szCs w:val="22"/>
          </w:rPr>
          <w:t xml:space="preserve"> elutes after the complex with TRIP13.</w:t>
        </w:r>
        <w:r w:rsidR="00C77062" w:rsidRPr="00A7145A">
          <w:rPr>
            <w:rFonts w:ascii="Times" w:hAnsi="Times" w:cs="Times New Roman"/>
            <w:sz w:val="22"/>
            <w:szCs w:val="22"/>
          </w:rPr>
          <w:t xml:space="preserve"> (G) Schematic illustrating p31(comet) functioning as an adapter between C-MAD2 (via blue surface) and TRIP13 (via red surface). See </w:t>
        </w:r>
        <w:r w:rsidR="00002587">
          <w:rPr>
            <w:rFonts w:ascii="Times" w:hAnsi="Times" w:cs="Times New Roman"/>
            <w:b/>
            <w:sz w:val="22"/>
            <w:szCs w:val="22"/>
          </w:rPr>
          <w:t>Figure 8</w:t>
        </w:r>
        <w:r w:rsidR="00C77062" w:rsidRPr="00A7145A">
          <w:rPr>
            <w:rFonts w:ascii="Times" w:hAnsi="Times" w:cs="Times New Roman"/>
            <w:b/>
            <w:sz w:val="22"/>
            <w:szCs w:val="22"/>
            <w:rPrChange w:id="1695" w:author="Kevin Corbett" w:date="2015-04-04T11:23:00Z">
              <w:rPr>
                <w:rFonts w:ascii="Times" w:hAnsi="Times" w:cs="Times New Roman"/>
                <w:b/>
                <w:color w:val="0000FF"/>
                <w:sz w:val="22"/>
                <w:szCs w:val="22"/>
              </w:rPr>
            </w:rPrChange>
          </w:rPr>
          <w:t>-figure supplement 1C</w:t>
        </w:r>
        <w:r w:rsidR="00C77062" w:rsidRPr="00A7145A">
          <w:rPr>
            <w:rFonts w:ascii="Times" w:hAnsi="Times" w:cs="Times New Roman"/>
            <w:sz w:val="22"/>
            <w:szCs w:val="22"/>
          </w:rPr>
          <w:t xml:space="preserve"> for the p31(comet) crystal structure colored equivalently.</w:t>
        </w:r>
      </w:ins>
    </w:p>
    <w:p w14:paraId="1D108244" w14:textId="77777777" w:rsidR="00651193" w:rsidRPr="009C41BF" w:rsidRDefault="00651193" w:rsidP="00651193">
      <w:pPr>
        <w:spacing w:after="120" w:line="480" w:lineRule="auto"/>
        <w:rPr>
          <w:ins w:id="1696" w:author="Kevin Corbett" w:date="2015-04-01T10:33:00Z"/>
          <w:rFonts w:ascii="Times" w:hAnsi="Times"/>
          <w:b/>
          <w:sz w:val="22"/>
          <w:szCs w:val="22"/>
        </w:rPr>
      </w:pPr>
    </w:p>
    <w:p w14:paraId="0A884A0C" w14:textId="58B6962D" w:rsidR="00651193" w:rsidRPr="009C41BF" w:rsidRDefault="00651193" w:rsidP="00651193">
      <w:pPr>
        <w:spacing w:after="120" w:line="480" w:lineRule="auto"/>
        <w:rPr>
          <w:ins w:id="1697" w:author="Kevin Corbett" w:date="2015-04-01T10:33:00Z"/>
          <w:rFonts w:ascii="Times" w:hAnsi="Times"/>
          <w:b/>
          <w:sz w:val="22"/>
          <w:szCs w:val="22"/>
        </w:rPr>
      </w:pPr>
      <w:ins w:id="1698" w:author="Kevin Corbett" w:date="2015-04-01T10:33:00Z">
        <w:r w:rsidRPr="009C41BF">
          <w:rPr>
            <w:rFonts w:ascii="Times" w:hAnsi="Times"/>
            <w:b/>
            <w:sz w:val="22"/>
            <w:szCs w:val="22"/>
          </w:rPr>
          <w:t>Figure 5-figure supplement 1.</w:t>
        </w:r>
      </w:ins>
    </w:p>
    <w:p w14:paraId="298D6C8D" w14:textId="77777777" w:rsidR="00651193" w:rsidRPr="00A7145A" w:rsidRDefault="00651193" w:rsidP="00651193">
      <w:pPr>
        <w:spacing w:after="120" w:line="480" w:lineRule="auto"/>
        <w:rPr>
          <w:ins w:id="1699" w:author="Kevin Corbett" w:date="2015-04-01T10:33:00Z"/>
          <w:rFonts w:ascii="Times" w:hAnsi="Times"/>
          <w:b/>
          <w:sz w:val="22"/>
          <w:szCs w:val="22"/>
        </w:rPr>
      </w:pPr>
      <w:ins w:id="1700" w:author="Kevin Corbett" w:date="2015-04-01T10:33:00Z">
        <w:r w:rsidRPr="004E262E">
          <w:rPr>
            <w:rFonts w:ascii="Times" w:hAnsi="Times"/>
            <w:b/>
            <w:sz w:val="22"/>
            <w:szCs w:val="22"/>
          </w:rPr>
          <w:t xml:space="preserve">Interactions between </w:t>
        </w:r>
        <w:r w:rsidRPr="00C96FDF">
          <w:rPr>
            <w:rFonts w:ascii="Times" w:hAnsi="Times"/>
            <w:b/>
            <w:i/>
            <w:sz w:val="22"/>
            <w:szCs w:val="22"/>
          </w:rPr>
          <w:t>M. musculus</w:t>
        </w:r>
        <w:r w:rsidRPr="00A7145A">
          <w:rPr>
            <w:rFonts w:ascii="Times" w:hAnsi="Times"/>
            <w:b/>
            <w:sz w:val="22"/>
            <w:szCs w:val="22"/>
          </w:rPr>
          <w:t xml:space="preserve"> TRIP13, p31(comet), and MAD2.</w:t>
        </w:r>
      </w:ins>
    </w:p>
    <w:p w14:paraId="318A2DEC" w14:textId="04110FB7" w:rsidR="00651193" w:rsidRPr="00C96FDF" w:rsidRDefault="00651193" w:rsidP="00651193">
      <w:pPr>
        <w:spacing w:after="120" w:line="480" w:lineRule="auto"/>
        <w:rPr>
          <w:ins w:id="1701" w:author="Kevin Corbett" w:date="2015-04-01T10:33:00Z"/>
          <w:rFonts w:ascii="Times" w:hAnsi="Times"/>
          <w:sz w:val="22"/>
          <w:szCs w:val="22"/>
        </w:rPr>
      </w:pPr>
      <w:ins w:id="1702" w:author="Kevin Corbett" w:date="2015-04-01T10:33:00Z">
        <w:r w:rsidRPr="00A7145A">
          <w:rPr>
            <w:rFonts w:ascii="Times" w:hAnsi="Times"/>
            <w:sz w:val="22"/>
            <w:szCs w:val="22"/>
          </w:rPr>
          <w:t xml:space="preserve">Size exclusion chromatography traces and gels from mixtures of separately purified </w:t>
        </w:r>
        <w:r w:rsidRPr="00A7145A">
          <w:rPr>
            <w:rFonts w:ascii="Times" w:hAnsi="Times"/>
            <w:i/>
            <w:sz w:val="22"/>
            <w:szCs w:val="22"/>
          </w:rPr>
          <w:t>M. musculus</w:t>
        </w:r>
        <w:r w:rsidRPr="00A7145A">
          <w:rPr>
            <w:rFonts w:ascii="Times" w:hAnsi="Times"/>
            <w:sz w:val="22"/>
            <w:szCs w:val="22"/>
          </w:rPr>
          <w:t xml:space="preserve"> TRIP13</w:t>
        </w:r>
        <w:r w:rsidRPr="00A7145A">
          <w:rPr>
            <w:rFonts w:ascii="Times" w:hAnsi="Times"/>
            <w:sz w:val="22"/>
            <w:szCs w:val="22"/>
            <w:vertAlign w:val="superscript"/>
          </w:rPr>
          <w:t>E253Q</w:t>
        </w:r>
        <w:r w:rsidRPr="00A7145A">
          <w:rPr>
            <w:rFonts w:ascii="Times" w:hAnsi="Times"/>
            <w:sz w:val="22"/>
            <w:szCs w:val="22"/>
          </w:rPr>
          <w:t>, p31(comet), and C-MAD2</w:t>
        </w:r>
        <w:r w:rsidRPr="00A7145A">
          <w:rPr>
            <w:rFonts w:ascii="Times" w:hAnsi="Times"/>
            <w:sz w:val="22"/>
            <w:szCs w:val="22"/>
            <w:vertAlign w:val="superscript"/>
          </w:rPr>
          <w:t>R133A</w:t>
        </w:r>
        <w:r w:rsidRPr="00A7145A">
          <w:rPr>
            <w:rFonts w:ascii="Times" w:hAnsi="Times"/>
            <w:sz w:val="22"/>
            <w:szCs w:val="22"/>
          </w:rPr>
          <w:t>.</w:t>
        </w:r>
      </w:ins>
    </w:p>
    <w:p w14:paraId="711ABA29" w14:textId="77777777" w:rsidR="000F3FCD" w:rsidRPr="00A7145A" w:rsidRDefault="000F3FCD">
      <w:pPr>
        <w:spacing w:after="120" w:line="480" w:lineRule="auto"/>
        <w:rPr>
          <w:ins w:id="1703" w:author="Kevin Corbett" w:date="2015-03-31T22:04:00Z"/>
          <w:rFonts w:ascii="Times" w:hAnsi="Times" w:cs="Times New Roman"/>
          <w:b/>
          <w:sz w:val="22"/>
          <w:szCs w:val="22"/>
        </w:rPr>
        <w:pPrChange w:id="1704" w:author="Kevin Corbett" w:date="2015-04-01T08:10:00Z">
          <w:pPr>
            <w:spacing w:after="120" w:line="276" w:lineRule="auto"/>
          </w:pPr>
        </w:pPrChange>
      </w:pPr>
    </w:p>
    <w:p w14:paraId="1FBC689E" w14:textId="0CB9F510" w:rsidR="00443BA3" w:rsidRPr="00A7145A" w:rsidDel="00C77062" w:rsidRDefault="00443BA3">
      <w:pPr>
        <w:spacing w:line="480" w:lineRule="auto"/>
        <w:rPr>
          <w:del w:id="1705" w:author="Kevin Corbett" w:date="2015-03-31T21:44:00Z"/>
          <w:rFonts w:ascii="Times" w:hAnsi="Times" w:cs="Times New Roman"/>
          <w:b/>
          <w:sz w:val="22"/>
          <w:szCs w:val="22"/>
        </w:rPr>
        <w:pPrChange w:id="1706" w:author="Kevin Corbett" w:date="2015-04-01T08:10:00Z">
          <w:pPr/>
        </w:pPrChange>
      </w:pPr>
      <w:del w:id="1707" w:author="Kevin Corbett" w:date="2015-03-31T21:44:00Z">
        <w:r w:rsidRPr="00A7145A" w:rsidDel="00C77062">
          <w:rPr>
            <w:rFonts w:ascii="Times" w:hAnsi="Times" w:cs="Times New Roman"/>
            <w:b/>
            <w:sz w:val="22"/>
            <w:szCs w:val="22"/>
          </w:rPr>
          <w:br w:type="page"/>
        </w:r>
      </w:del>
    </w:p>
    <w:p w14:paraId="7949ABD2" w14:textId="6F77D30D" w:rsidR="00443BA3" w:rsidRPr="00A7145A" w:rsidDel="00C77062" w:rsidRDefault="00443BA3">
      <w:pPr>
        <w:spacing w:after="120" w:line="480" w:lineRule="auto"/>
        <w:jc w:val="center"/>
        <w:rPr>
          <w:del w:id="1708" w:author="Kevin Corbett" w:date="2015-03-31T21:44:00Z"/>
          <w:rFonts w:ascii="Times" w:hAnsi="Times" w:cs="Times New Roman"/>
          <w:b/>
          <w:sz w:val="22"/>
          <w:szCs w:val="22"/>
        </w:rPr>
        <w:pPrChange w:id="1709" w:author="Kevin Corbett" w:date="2015-04-01T08:10:00Z">
          <w:pPr>
            <w:spacing w:after="120" w:line="276" w:lineRule="auto"/>
            <w:jc w:val="center"/>
          </w:pPr>
        </w:pPrChange>
      </w:pPr>
    </w:p>
    <w:p w14:paraId="7B3F50EE" w14:textId="6FAC0FBE" w:rsidR="0016150D" w:rsidRPr="00A7145A" w:rsidRDefault="0016150D">
      <w:pPr>
        <w:spacing w:after="120" w:line="480" w:lineRule="auto"/>
        <w:rPr>
          <w:rFonts w:ascii="Times" w:hAnsi="Times" w:cs="Times New Roman"/>
          <w:b/>
          <w:sz w:val="22"/>
          <w:szCs w:val="22"/>
        </w:rPr>
        <w:pPrChange w:id="1710" w:author="Kevin Corbett" w:date="2015-04-01T08:10:00Z">
          <w:pPr>
            <w:spacing w:after="120" w:line="276" w:lineRule="auto"/>
          </w:pPr>
        </w:pPrChange>
      </w:pPr>
      <w:r w:rsidRPr="00A7145A">
        <w:rPr>
          <w:rFonts w:ascii="Times" w:hAnsi="Times" w:cs="Times New Roman"/>
          <w:b/>
          <w:sz w:val="22"/>
          <w:szCs w:val="22"/>
        </w:rPr>
        <w:t xml:space="preserve">Figure </w:t>
      </w:r>
      <w:ins w:id="1711" w:author="Kevin Corbett" w:date="2015-03-31T21:44:00Z">
        <w:r w:rsidR="00C77062" w:rsidRPr="00A7145A">
          <w:rPr>
            <w:rFonts w:ascii="Times" w:hAnsi="Times" w:cs="Times New Roman"/>
            <w:b/>
            <w:sz w:val="22"/>
            <w:szCs w:val="22"/>
          </w:rPr>
          <w:t>5</w:t>
        </w:r>
      </w:ins>
      <w:del w:id="1712" w:author="Kevin Corbett" w:date="2015-03-31T21:44:00Z">
        <w:r w:rsidRPr="00A7145A" w:rsidDel="00C77062">
          <w:rPr>
            <w:rFonts w:ascii="Times" w:hAnsi="Times" w:cs="Times New Roman"/>
            <w:b/>
            <w:sz w:val="22"/>
            <w:szCs w:val="22"/>
          </w:rPr>
          <w:delText>4</w:delText>
        </w:r>
      </w:del>
      <w:r w:rsidRPr="00A7145A">
        <w:rPr>
          <w:rFonts w:ascii="Times" w:hAnsi="Times" w:cs="Times New Roman"/>
          <w:b/>
          <w:sz w:val="22"/>
          <w:szCs w:val="22"/>
        </w:rPr>
        <w:t xml:space="preserve">-figure supplement </w:t>
      </w:r>
      <w:ins w:id="1713" w:author="Kevin Corbett" w:date="2015-04-01T10:34:00Z">
        <w:r w:rsidR="00651193" w:rsidRPr="00A7145A">
          <w:rPr>
            <w:rFonts w:ascii="Times" w:hAnsi="Times" w:cs="Times New Roman"/>
            <w:b/>
            <w:sz w:val="22"/>
            <w:szCs w:val="22"/>
          </w:rPr>
          <w:t>2</w:t>
        </w:r>
      </w:ins>
      <w:del w:id="1714" w:author="Kevin Corbett" w:date="2015-04-01T10:34:00Z">
        <w:r w:rsidRPr="00A7145A" w:rsidDel="00651193">
          <w:rPr>
            <w:rFonts w:ascii="Times" w:hAnsi="Times" w:cs="Times New Roman"/>
            <w:b/>
            <w:sz w:val="22"/>
            <w:szCs w:val="22"/>
          </w:rPr>
          <w:delText>1</w:delText>
        </w:r>
      </w:del>
      <w:r w:rsidRPr="00A7145A">
        <w:rPr>
          <w:rFonts w:ascii="Times" w:hAnsi="Times" w:cs="Times New Roman"/>
          <w:b/>
          <w:sz w:val="22"/>
          <w:szCs w:val="22"/>
        </w:rPr>
        <w:t>.</w:t>
      </w:r>
    </w:p>
    <w:p w14:paraId="1B4C6E27" w14:textId="22BB79F5" w:rsidR="00443BA3" w:rsidRPr="00A7145A" w:rsidRDefault="00443BA3">
      <w:pPr>
        <w:spacing w:after="120" w:line="480" w:lineRule="auto"/>
        <w:rPr>
          <w:rFonts w:ascii="Times" w:hAnsi="Times" w:cs="Times New Roman"/>
          <w:b/>
          <w:sz w:val="22"/>
          <w:szCs w:val="22"/>
        </w:rPr>
        <w:pPrChange w:id="1715" w:author="Kevin Corbett" w:date="2015-04-01T08:10:00Z">
          <w:pPr>
            <w:spacing w:after="120" w:line="276" w:lineRule="auto"/>
          </w:pPr>
        </w:pPrChange>
      </w:pPr>
      <w:r w:rsidRPr="00A7145A">
        <w:rPr>
          <w:rFonts w:ascii="Times" w:hAnsi="Times" w:cs="Times New Roman"/>
          <w:b/>
          <w:sz w:val="22"/>
          <w:szCs w:val="22"/>
        </w:rPr>
        <w:t>Purification and characterization of</w:t>
      </w:r>
      <w:r w:rsidR="0016150D" w:rsidRPr="00A7145A">
        <w:rPr>
          <w:rFonts w:ascii="Times" w:hAnsi="Times" w:cs="Times New Roman"/>
          <w:b/>
          <w:sz w:val="22"/>
          <w:szCs w:val="22"/>
        </w:rPr>
        <w:t xml:space="preserve"> </w:t>
      </w:r>
      <w:r w:rsidR="0016150D" w:rsidRPr="00A7145A">
        <w:rPr>
          <w:rFonts w:ascii="Times" w:hAnsi="Times" w:cs="Times New Roman"/>
          <w:b/>
          <w:i/>
          <w:sz w:val="22"/>
          <w:szCs w:val="22"/>
        </w:rPr>
        <w:t>M. musculus</w:t>
      </w:r>
      <w:r w:rsidRPr="00A7145A">
        <w:rPr>
          <w:rFonts w:ascii="Times" w:hAnsi="Times" w:cs="Times New Roman"/>
          <w:b/>
          <w:sz w:val="22"/>
          <w:szCs w:val="22"/>
        </w:rPr>
        <w:t xml:space="preserve"> MAD2 and p31(comet)</w:t>
      </w:r>
      <w:r w:rsidR="009724ED" w:rsidRPr="00A7145A">
        <w:rPr>
          <w:rFonts w:ascii="Times" w:hAnsi="Times" w:cs="Times New Roman"/>
          <w:b/>
          <w:sz w:val="22"/>
          <w:szCs w:val="22"/>
        </w:rPr>
        <w:t>.</w:t>
      </w:r>
    </w:p>
    <w:p w14:paraId="5E2A81A4" w14:textId="5CF402AA" w:rsidR="00443BA3" w:rsidRPr="00A7145A" w:rsidDel="00651193" w:rsidRDefault="009F7358">
      <w:pPr>
        <w:spacing w:after="120" w:line="480" w:lineRule="auto"/>
        <w:rPr>
          <w:del w:id="1716" w:author="Kevin Corbett" w:date="2015-04-01T10:34:00Z"/>
          <w:rFonts w:ascii="Times" w:hAnsi="Times" w:cs="Times New Roman"/>
          <w:b/>
          <w:sz w:val="22"/>
          <w:szCs w:val="22"/>
        </w:rPr>
        <w:pPrChange w:id="1717" w:author="Kevin Corbett" w:date="2015-04-01T08:10:00Z">
          <w:pPr>
            <w:spacing w:after="120" w:line="276" w:lineRule="auto"/>
          </w:pPr>
        </w:pPrChange>
      </w:pPr>
      <w:r w:rsidRPr="00A7145A">
        <w:rPr>
          <w:rFonts w:ascii="Times" w:hAnsi="Times" w:cs="Times New Roman"/>
          <w:sz w:val="22"/>
          <w:szCs w:val="22"/>
        </w:rPr>
        <w:t>(A</w:t>
      </w:r>
      <w:r w:rsidR="00443BA3" w:rsidRPr="00A7145A">
        <w:rPr>
          <w:rFonts w:ascii="Times" w:hAnsi="Times" w:cs="Times New Roman"/>
          <w:sz w:val="22"/>
          <w:szCs w:val="22"/>
        </w:rPr>
        <w:t xml:space="preserve">) Anion-exchange purification of </w:t>
      </w:r>
      <w:r w:rsidR="00443BA3" w:rsidRPr="00A7145A">
        <w:rPr>
          <w:rFonts w:ascii="Times" w:hAnsi="Times" w:cs="Times New Roman"/>
          <w:i/>
          <w:sz w:val="22"/>
          <w:szCs w:val="22"/>
        </w:rPr>
        <w:t>M. musculus</w:t>
      </w:r>
      <w:r w:rsidR="00443BA3" w:rsidRPr="00A7145A">
        <w:rPr>
          <w:rFonts w:ascii="Times" w:hAnsi="Times" w:cs="Times New Roman"/>
          <w:sz w:val="22"/>
          <w:szCs w:val="22"/>
        </w:rPr>
        <w:t xml:space="preserve"> MAD2</w:t>
      </w:r>
      <w:r w:rsidR="00443BA3" w:rsidRPr="00A7145A">
        <w:rPr>
          <w:rFonts w:ascii="Times" w:hAnsi="Times" w:cs="Times New Roman"/>
          <w:sz w:val="22"/>
          <w:szCs w:val="22"/>
          <w:vertAlign w:val="superscript"/>
        </w:rPr>
        <w:t>R133A</w:t>
      </w:r>
      <w:r w:rsidR="00443BA3" w:rsidRPr="00A7145A">
        <w:rPr>
          <w:rFonts w:ascii="Times" w:hAnsi="Times" w:cs="Times New Roman"/>
          <w:sz w:val="22"/>
          <w:szCs w:val="22"/>
        </w:rPr>
        <w:t>. O-MAD2</w:t>
      </w:r>
      <w:r w:rsidR="00443BA3" w:rsidRPr="00A7145A">
        <w:rPr>
          <w:rFonts w:ascii="Times" w:hAnsi="Times" w:cs="Times New Roman"/>
          <w:sz w:val="22"/>
          <w:szCs w:val="22"/>
          <w:vertAlign w:val="superscript"/>
        </w:rPr>
        <w:t>R133A</w:t>
      </w:r>
      <w:r w:rsidR="00443BA3" w:rsidRPr="00A7145A">
        <w:rPr>
          <w:rFonts w:ascii="Times" w:hAnsi="Times" w:cs="Times New Roman"/>
          <w:sz w:val="22"/>
          <w:szCs w:val="22"/>
        </w:rPr>
        <w:t xml:space="preserve"> and C-MAD2</w:t>
      </w:r>
      <w:r w:rsidR="00443BA3" w:rsidRPr="00A7145A">
        <w:rPr>
          <w:rFonts w:ascii="Times" w:hAnsi="Times" w:cs="Times New Roman"/>
          <w:sz w:val="22"/>
          <w:szCs w:val="22"/>
          <w:vertAlign w:val="superscript"/>
        </w:rPr>
        <w:t>R133A</w:t>
      </w:r>
      <w:r w:rsidR="00443BA3" w:rsidRPr="00A7145A">
        <w:rPr>
          <w:rFonts w:ascii="Times" w:hAnsi="Times" w:cs="Times New Roman"/>
          <w:sz w:val="22"/>
          <w:szCs w:val="22"/>
        </w:rPr>
        <w:t xml:space="preserve"> peaks are noted. The MAD2 “loopless” mutant </w:t>
      </w:r>
      <w:ins w:id="1718" w:author="Kevin Corbett" w:date="2015-04-13T09:53:00Z">
        <w:r w:rsidR="0031288D">
          <w:rPr>
            <w:rFonts w:ascii="Times" w:hAnsi="Times" w:cs="Times New Roman"/>
            <w:sz w:val="22"/>
            <w:szCs w:val="22"/>
          </w:rPr>
          <w:t>(</w:t>
        </w:r>
        <w:r w:rsidR="0031288D" w:rsidRPr="00A7145A">
          <w:rPr>
            <w:rFonts w:ascii="Times" w:hAnsi="Times" w:cs="Times New Roman"/>
            <w:sz w:val="22"/>
            <w:szCs w:val="22"/>
          </w:rPr>
          <w:t xml:space="preserve">residues 109-117 replaced by GSG (adopts monomeric open form) </w:t>
        </w:r>
        <w:r w:rsidR="0031288D" w:rsidRPr="009C41BF">
          <w:rPr>
            <w:rFonts w:ascii="Times" w:hAnsi="Times" w:cs="Times"/>
            <w:sz w:val="22"/>
            <w:szCs w:val="22"/>
          </w:rPr>
          <w:fldChar w:fldCharType="begin"/>
        </w:r>
      </w:ins>
      <w:r w:rsidR="00EF2648">
        <w:rPr>
          <w:rFonts w:ascii="Times" w:hAnsi="Times" w:cs="Times"/>
          <w:sz w:val="22"/>
          <w:szCs w:val="22"/>
        </w:rPr>
        <w:instrText xml:space="preserve"> ADDIN PAPERS2_CITATIONS &lt;citation&gt;&lt;uuid&gt;B5CD1BCE-3F6C-419C-A41B-EFE788D0BB29&lt;/uuid&gt;&lt;priority&gt;85&lt;/priority&gt;&lt;publications&gt;&lt;publication&gt;&lt;uuid&gt;848C4D18-A75F-4B80-8099-2975A0D03D30&lt;/uuid&gt;&lt;volume&gt;131&lt;/volume&gt;&lt;doi&gt;10.1016/j.cell.2007.08.049&lt;/doi&gt;&lt;startpage&gt;730&lt;/startpage&gt;&lt;publication_date&gt;99200711001200000000220000&lt;/publication_date&gt;&lt;url&gt;http://linkinghub.elsevier.com/retrieve/pii/S0092867407012007&lt;/url&gt;&lt;citekey&gt;Mapelli:2007p66&lt;/citekey&gt;&lt;type&gt;400&lt;/type&gt;&lt;title&gt;The Mad2 Conformational Dimer: Structure and Implications for the Spindle Assembly Checkpoint&lt;/title&gt;&lt;number&gt;4&lt;/number&gt;&lt;subtype&gt;400&lt;/subtype&gt;&lt;endpage&gt;743&lt;/endpage&gt;&lt;bundle&gt;&lt;publication&gt;&lt;publisher&gt;Elsevier Inc.&lt;/publisher&gt;&lt;title&gt;Cell&lt;/title&gt;&lt;type&gt;-100&lt;/type&gt;&lt;subtype&gt;-100&lt;/subtype&gt;&lt;uuid&gt;56390B03-96FC-4B29-BA47-19D6F7B99623&lt;/uuid&gt;&lt;/publication&gt;&lt;/bundle&gt;&lt;authors&gt;&lt;author&gt;&lt;firstName&gt;Marina&lt;/firstName&gt;&lt;lastName&gt;Mapelli&lt;/lastName&gt;&lt;/author&gt;&lt;author&gt;&lt;firstName&gt;Lucia&lt;/firstName&gt;&lt;lastName&gt;Massimiliano&lt;/lastName&gt;&lt;/author&gt;&lt;author&gt;&lt;firstName&gt;Stefano&lt;/firstName&gt;&lt;lastName&gt;Santaguida&lt;/lastName&gt;&lt;/author&gt;&lt;author&gt;&lt;firstName&gt;Andrea&lt;/firstName&gt;&lt;lastName&gt;Musacchio&lt;/lastName&gt;&lt;/author&gt;&lt;/authors&gt;&lt;/publication&gt;&lt;/publications&gt;&lt;cites&gt;&lt;/cites&gt;&lt;/citation&gt;</w:instrText>
      </w:r>
      <w:ins w:id="1719" w:author="Kevin Corbett" w:date="2015-04-13T09:53:00Z">
        <w:r w:rsidR="0031288D" w:rsidRPr="00B01858">
          <w:rPr>
            <w:rFonts w:ascii="Times" w:hAnsi="Times" w:cs="Times"/>
            <w:sz w:val="22"/>
            <w:szCs w:val="22"/>
          </w:rPr>
          <w:fldChar w:fldCharType="separate"/>
        </w:r>
        <w:r w:rsidR="0031288D" w:rsidRPr="009C41BF">
          <w:rPr>
            <w:rFonts w:ascii="Times" w:hAnsi="Times" w:cs="Times"/>
            <w:sz w:val="22"/>
            <w:szCs w:val="22"/>
          </w:rPr>
          <w:t>(Mapelli et al., 2007)</w:t>
        </w:r>
        <w:r w:rsidR="0031288D" w:rsidRPr="009C41BF">
          <w:rPr>
            <w:rFonts w:ascii="Times" w:hAnsi="Times" w:cs="Times"/>
            <w:sz w:val="22"/>
            <w:szCs w:val="22"/>
          </w:rPr>
          <w:fldChar w:fldCharType="end"/>
        </w:r>
        <w:r w:rsidR="0031288D">
          <w:rPr>
            <w:rFonts w:ascii="Times" w:hAnsi="Times" w:cs="Times"/>
            <w:sz w:val="22"/>
            <w:szCs w:val="22"/>
          </w:rPr>
          <w:t xml:space="preserve">) </w:t>
        </w:r>
      </w:ins>
      <w:r w:rsidR="00443BA3" w:rsidRPr="00A7145A">
        <w:rPr>
          <w:rFonts w:ascii="Times" w:hAnsi="Times" w:cs="Times New Roman"/>
          <w:sz w:val="22"/>
          <w:szCs w:val="22"/>
        </w:rPr>
        <w:t>eluted at the same salt concentration as the O-MAD2</w:t>
      </w:r>
      <w:r w:rsidR="00443BA3" w:rsidRPr="00A7145A">
        <w:rPr>
          <w:rFonts w:ascii="Times" w:hAnsi="Times" w:cs="Times New Roman"/>
          <w:sz w:val="22"/>
          <w:szCs w:val="22"/>
          <w:vertAlign w:val="superscript"/>
        </w:rPr>
        <w:t>R133A</w:t>
      </w:r>
      <w:r w:rsidR="00443BA3" w:rsidRPr="00A7145A">
        <w:rPr>
          <w:rFonts w:ascii="Times" w:hAnsi="Times" w:cs="Times New Roman"/>
          <w:sz w:val="22"/>
          <w:szCs w:val="22"/>
        </w:rPr>
        <w:t xml:space="preserve"> peak (not shown). (</w:t>
      </w:r>
      <w:r w:rsidRPr="00A7145A">
        <w:rPr>
          <w:rFonts w:ascii="Times" w:hAnsi="Times" w:cs="Times New Roman"/>
          <w:sz w:val="22"/>
          <w:szCs w:val="22"/>
        </w:rPr>
        <w:t>B</w:t>
      </w:r>
      <w:r w:rsidR="00443BA3" w:rsidRPr="00A7145A">
        <w:rPr>
          <w:rFonts w:ascii="Times" w:hAnsi="Times" w:cs="Times New Roman"/>
          <w:sz w:val="22"/>
          <w:szCs w:val="22"/>
        </w:rPr>
        <w:t>) SDS-PAGE analysis of fractions from (</w:t>
      </w:r>
      <w:r w:rsidRPr="00A7145A">
        <w:rPr>
          <w:rFonts w:ascii="Times" w:hAnsi="Times" w:cs="Times New Roman"/>
          <w:sz w:val="22"/>
          <w:szCs w:val="22"/>
        </w:rPr>
        <w:t>A</w:t>
      </w:r>
      <w:r w:rsidR="00443BA3" w:rsidRPr="00A7145A">
        <w:rPr>
          <w:rFonts w:ascii="Times" w:hAnsi="Times" w:cs="Times New Roman"/>
          <w:sz w:val="22"/>
          <w:szCs w:val="22"/>
        </w:rPr>
        <w:t>). (</w:t>
      </w:r>
      <w:r w:rsidRPr="00A7145A">
        <w:rPr>
          <w:rFonts w:ascii="Times" w:hAnsi="Times" w:cs="Times New Roman"/>
          <w:sz w:val="22"/>
          <w:szCs w:val="22"/>
        </w:rPr>
        <w:t>C</w:t>
      </w:r>
      <w:r w:rsidR="00443BA3" w:rsidRPr="00A7145A">
        <w:rPr>
          <w:rFonts w:ascii="Times" w:hAnsi="Times" w:cs="Times New Roman"/>
          <w:sz w:val="22"/>
          <w:szCs w:val="22"/>
        </w:rPr>
        <w:t xml:space="preserve">) SEC-MALS analysis of </w:t>
      </w:r>
      <w:r w:rsidR="00443BA3" w:rsidRPr="00A7145A">
        <w:rPr>
          <w:rFonts w:ascii="Times" w:hAnsi="Times" w:cs="Times New Roman"/>
          <w:i/>
          <w:sz w:val="22"/>
          <w:szCs w:val="22"/>
        </w:rPr>
        <w:t>M. musculus</w:t>
      </w:r>
      <w:r w:rsidR="00443BA3" w:rsidRPr="00A7145A">
        <w:rPr>
          <w:rFonts w:ascii="Times" w:hAnsi="Times" w:cs="Times New Roman"/>
          <w:sz w:val="22"/>
          <w:szCs w:val="22"/>
        </w:rPr>
        <w:t xml:space="preserve"> MAD2. Wild-type MAD2 (top, black) is predominantly dimeric, while O-MAD2</w:t>
      </w:r>
      <w:r w:rsidR="00443BA3" w:rsidRPr="00A7145A">
        <w:rPr>
          <w:rFonts w:ascii="Times" w:hAnsi="Times" w:cs="Times New Roman"/>
          <w:sz w:val="22"/>
          <w:szCs w:val="22"/>
          <w:vertAlign w:val="superscript"/>
        </w:rPr>
        <w:t>R133A</w:t>
      </w:r>
      <w:r w:rsidR="00443BA3" w:rsidRPr="00A7145A">
        <w:rPr>
          <w:rFonts w:ascii="Times" w:hAnsi="Times" w:cs="Times New Roman"/>
          <w:sz w:val="22"/>
          <w:szCs w:val="22"/>
        </w:rPr>
        <w:t xml:space="preserve"> (green), C-MAD2</w:t>
      </w:r>
      <w:r w:rsidR="00443BA3" w:rsidRPr="00A7145A">
        <w:rPr>
          <w:rFonts w:ascii="Times" w:hAnsi="Times" w:cs="Times New Roman"/>
          <w:sz w:val="22"/>
          <w:szCs w:val="22"/>
          <w:vertAlign w:val="superscript"/>
        </w:rPr>
        <w:t>R133A</w:t>
      </w:r>
      <w:r w:rsidR="00443BA3" w:rsidRPr="00A7145A">
        <w:rPr>
          <w:rFonts w:ascii="Times" w:hAnsi="Times" w:cs="Times New Roman"/>
          <w:sz w:val="22"/>
          <w:szCs w:val="22"/>
        </w:rPr>
        <w:t xml:space="preserve"> (blue), and “loopless” MAD2 are </w:t>
      </w:r>
      <w:del w:id="1720" w:author="Kevin Corbett" w:date="2015-04-13T09:51:00Z">
        <w:r w:rsidR="00443BA3" w:rsidRPr="00A7145A" w:rsidDel="0031288D">
          <w:rPr>
            <w:rFonts w:ascii="Times" w:hAnsi="Times" w:cs="Times New Roman"/>
            <w:sz w:val="22"/>
            <w:szCs w:val="22"/>
          </w:rPr>
          <w:delText xml:space="preserve">all </w:delText>
        </w:r>
      </w:del>
      <w:ins w:id="1721" w:author="Kevin Corbett" w:date="2015-04-13T09:51:00Z">
        <w:r w:rsidR="0031288D">
          <w:rPr>
            <w:rFonts w:ascii="Times" w:hAnsi="Times" w:cs="Times New Roman"/>
            <w:sz w:val="22"/>
            <w:szCs w:val="22"/>
          </w:rPr>
          <w:t>predominantly</w:t>
        </w:r>
        <w:r w:rsidR="0031288D" w:rsidRPr="00A7145A">
          <w:rPr>
            <w:rFonts w:ascii="Times" w:hAnsi="Times" w:cs="Times New Roman"/>
            <w:sz w:val="22"/>
            <w:szCs w:val="22"/>
          </w:rPr>
          <w:t xml:space="preserve"> </w:t>
        </w:r>
      </w:ins>
      <w:r w:rsidR="00443BA3" w:rsidRPr="00A7145A">
        <w:rPr>
          <w:rFonts w:ascii="Times" w:hAnsi="Times" w:cs="Times New Roman"/>
          <w:sz w:val="22"/>
          <w:szCs w:val="22"/>
        </w:rPr>
        <w:t>monomeric. (</w:t>
      </w:r>
      <w:r w:rsidRPr="00A7145A">
        <w:rPr>
          <w:rFonts w:ascii="Times" w:hAnsi="Times" w:cs="Times New Roman"/>
          <w:sz w:val="22"/>
          <w:szCs w:val="22"/>
        </w:rPr>
        <w:t>D</w:t>
      </w:r>
      <w:r w:rsidR="00443BA3" w:rsidRPr="00A7145A">
        <w:rPr>
          <w:rFonts w:ascii="Times" w:hAnsi="Times" w:cs="Times New Roman"/>
          <w:sz w:val="22"/>
          <w:szCs w:val="22"/>
        </w:rPr>
        <w:t>) SDS-PAGE analysis of final purified MAD2 WT, O-MAD2</w:t>
      </w:r>
      <w:r w:rsidR="00443BA3" w:rsidRPr="00A7145A">
        <w:rPr>
          <w:rFonts w:ascii="Times" w:hAnsi="Times" w:cs="Times New Roman"/>
          <w:sz w:val="22"/>
          <w:szCs w:val="22"/>
          <w:vertAlign w:val="superscript"/>
        </w:rPr>
        <w:t>R133A</w:t>
      </w:r>
      <w:r w:rsidR="00443BA3" w:rsidRPr="00A7145A">
        <w:rPr>
          <w:rFonts w:ascii="Times" w:hAnsi="Times" w:cs="Times New Roman"/>
          <w:sz w:val="22"/>
          <w:szCs w:val="22"/>
        </w:rPr>
        <w:t>, C-MAD2</w:t>
      </w:r>
      <w:r w:rsidR="00443BA3" w:rsidRPr="00A7145A">
        <w:rPr>
          <w:rFonts w:ascii="Times" w:hAnsi="Times" w:cs="Times New Roman"/>
          <w:sz w:val="22"/>
          <w:szCs w:val="22"/>
          <w:vertAlign w:val="superscript"/>
        </w:rPr>
        <w:t>R133A</w:t>
      </w:r>
      <w:r w:rsidR="00443BA3" w:rsidRPr="00A7145A">
        <w:rPr>
          <w:rFonts w:ascii="Times" w:hAnsi="Times" w:cs="Times New Roman"/>
          <w:sz w:val="22"/>
          <w:szCs w:val="22"/>
        </w:rPr>
        <w:t>, and “loopless”</w:t>
      </w:r>
      <w:ins w:id="1722" w:author="Kevin Corbett" w:date="2015-04-13T09:52:00Z">
        <w:r w:rsidR="0031288D">
          <w:rPr>
            <w:rFonts w:ascii="Times" w:hAnsi="Times" w:cs="Times New Roman"/>
            <w:sz w:val="22"/>
            <w:szCs w:val="22"/>
          </w:rPr>
          <w:t xml:space="preserve"> MAD2</w:t>
        </w:r>
      </w:ins>
      <w:r w:rsidR="00443BA3" w:rsidRPr="00A7145A">
        <w:rPr>
          <w:rFonts w:ascii="Times" w:hAnsi="Times" w:cs="Times New Roman"/>
          <w:sz w:val="22"/>
          <w:szCs w:val="22"/>
        </w:rPr>
        <w:t>.</w:t>
      </w:r>
    </w:p>
    <w:p w14:paraId="2964A976" w14:textId="77777777" w:rsidR="000F3FCD" w:rsidRPr="00A7145A" w:rsidRDefault="000F3FCD">
      <w:pPr>
        <w:spacing w:after="120" w:line="480" w:lineRule="auto"/>
        <w:rPr>
          <w:ins w:id="1723" w:author="Kevin Corbett" w:date="2015-03-31T22:04:00Z"/>
          <w:rFonts w:ascii="Times" w:hAnsi="Times"/>
          <w:b/>
          <w:sz w:val="22"/>
          <w:szCs w:val="22"/>
        </w:rPr>
        <w:pPrChange w:id="1724" w:author="Kevin Corbett" w:date="2015-04-01T08:10:00Z">
          <w:pPr>
            <w:spacing w:after="120" w:line="276" w:lineRule="auto"/>
          </w:pPr>
        </w:pPrChange>
      </w:pPr>
    </w:p>
    <w:p w14:paraId="5F2CAF7C" w14:textId="22A7884E" w:rsidR="00443BA3" w:rsidRPr="00A7145A" w:rsidDel="00C77062" w:rsidRDefault="00443BA3">
      <w:pPr>
        <w:spacing w:line="480" w:lineRule="auto"/>
        <w:rPr>
          <w:del w:id="1725" w:author="Kevin Corbett" w:date="2015-03-31T21:44:00Z"/>
          <w:rFonts w:ascii="Times" w:hAnsi="Times"/>
          <w:b/>
          <w:sz w:val="22"/>
          <w:szCs w:val="22"/>
        </w:rPr>
        <w:pPrChange w:id="1726" w:author="Kevin Corbett" w:date="2015-04-01T08:10:00Z">
          <w:pPr/>
        </w:pPrChange>
      </w:pPr>
      <w:del w:id="1727" w:author="Kevin Corbett" w:date="2015-03-31T21:44:00Z">
        <w:r w:rsidRPr="00A7145A" w:rsidDel="00C77062">
          <w:rPr>
            <w:rFonts w:ascii="Times" w:hAnsi="Times"/>
            <w:b/>
            <w:sz w:val="22"/>
            <w:szCs w:val="22"/>
          </w:rPr>
          <w:br w:type="page"/>
        </w:r>
      </w:del>
    </w:p>
    <w:p w14:paraId="0A80596C" w14:textId="1024D123" w:rsidR="00443BA3" w:rsidRPr="00A7145A" w:rsidDel="00C77062" w:rsidRDefault="00443BA3">
      <w:pPr>
        <w:spacing w:after="120" w:line="480" w:lineRule="auto"/>
        <w:jc w:val="center"/>
        <w:rPr>
          <w:del w:id="1728" w:author="Kevin Corbett" w:date="2015-03-31T21:44:00Z"/>
          <w:rFonts w:ascii="Times" w:hAnsi="Times" w:cs="Times New Roman"/>
          <w:b/>
          <w:sz w:val="22"/>
          <w:szCs w:val="22"/>
        </w:rPr>
        <w:pPrChange w:id="1729" w:author="Kevin Corbett" w:date="2015-04-01T08:10:00Z">
          <w:pPr>
            <w:spacing w:after="120" w:line="276" w:lineRule="auto"/>
            <w:jc w:val="center"/>
          </w:pPr>
        </w:pPrChange>
      </w:pPr>
    </w:p>
    <w:p w14:paraId="4B1E0A62" w14:textId="57011CF2" w:rsidR="008311FC" w:rsidRPr="00A7145A" w:rsidDel="00C77062" w:rsidRDefault="008311FC">
      <w:pPr>
        <w:spacing w:after="120" w:line="480" w:lineRule="auto"/>
        <w:rPr>
          <w:del w:id="1730" w:author="Kevin Corbett" w:date="2015-03-31T21:44:00Z"/>
          <w:rFonts w:ascii="Times" w:hAnsi="Times" w:cs="Times New Roman"/>
          <w:b/>
          <w:sz w:val="22"/>
          <w:szCs w:val="22"/>
        </w:rPr>
        <w:pPrChange w:id="1731" w:author="Kevin Corbett" w:date="2015-04-01T08:10:00Z">
          <w:pPr>
            <w:spacing w:after="120" w:line="276" w:lineRule="auto"/>
          </w:pPr>
        </w:pPrChange>
      </w:pPr>
      <w:del w:id="1732" w:author="Kevin Corbett" w:date="2015-03-31T21:44:00Z">
        <w:r w:rsidRPr="00A7145A" w:rsidDel="00C77062">
          <w:rPr>
            <w:rFonts w:ascii="Times" w:hAnsi="Times" w:cs="Times New Roman"/>
            <w:b/>
            <w:sz w:val="22"/>
            <w:szCs w:val="22"/>
          </w:rPr>
          <w:delText xml:space="preserve">Figure </w:delText>
        </w:r>
        <w:r w:rsidR="00443BA3" w:rsidRPr="00A7145A" w:rsidDel="00C77062">
          <w:rPr>
            <w:rFonts w:ascii="Times" w:hAnsi="Times" w:cs="Times New Roman"/>
            <w:b/>
            <w:sz w:val="22"/>
            <w:szCs w:val="22"/>
          </w:rPr>
          <w:delText>4</w:delText>
        </w:r>
        <w:r w:rsidRPr="00A7145A" w:rsidDel="00C77062">
          <w:rPr>
            <w:rFonts w:ascii="Times" w:hAnsi="Times" w:cs="Times New Roman"/>
            <w:b/>
            <w:sz w:val="22"/>
            <w:szCs w:val="22"/>
          </w:rPr>
          <w:delText>-figure supplement 2</w:delText>
        </w:r>
        <w:r w:rsidR="00443BA3" w:rsidRPr="00A7145A" w:rsidDel="00C77062">
          <w:rPr>
            <w:rFonts w:ascii="Times" w:hAnsi="Times" w:cs="Times New Roman"/>
            <w:b/>
            <w:sz w:val="22"/>
            <w:szCs w:val="22"/>
          </w:rPr>
          <w:delText xml:space="preserve">. </w:delText>
        </w:r>
      </w:del>
    </w:p>
    <w:p w14:paraId="6287F9A9" w14:textId="390E61B4" w:rsidR="008311FC" w:rsidRPr="00A7145A" w:rsidDel="00C77062" w:rsidRDefault="008311FC">
      <w:pPr>
        <w:spacing w:after="120" w:line="480" w:lineRule="auto"/>
        <w:rPr>
          <w:del w:id="1733" w:author="Kevin Corbett" w:date="2015-03-31T21:44:00Z"/>
          <w:rFonts w:ascii="Times" w:hAnsi="Times" w:cs="Times New Roman"/>
          <w:b/>
          <w:sz w:val="22"/>
          <w:szCs w:val="22"/>
        </w:rPr>
        <w:pPrChange w:id="1734" w:author="Kevin Corbett" w:date="2015-04-01T08:10:00Z">
          <w:pPr>
            <w:spacing w:after="120" w:line="276" w:lineRule="auto"/>
          </w:pPr>
        </w:pPrChange>
      </w:pPr>
      <w:del w:id="1735" w:author="Kevin Corbett" w:date="2015-03-31T21:44:00Z">
        <w:r w:rsidRPr="00A7145A" w:rsidDel="00C77062">
          <w:rPr>
            <w:rFonts w:ascii="Times" w:hAnsi="Times" w:cs="Times New Roman"/>
            <w:b/>
            <w:sz w:val="22"/>
            <w:szCs w:val="22"/>
          </w:rPr>
          <w:delText xml:space="preserve">Interaction between </w:delText>
        </w:r>
        <w:r w:rsidRPr="00A7145A" w:rsidDel="00C77062">
          <w:rPr>
            <w:rFonts w:ascii="Times" w:hAnsi="Times" w:cs="Times New Roman"/>
            <w:b/>
            <w:i/>
            <w:sz w:val="22"/>
            <w:szCs w:val="22"/>
          </w:rPr>
          <w:delText>M. musculus</w:delText>
        </w:r>
        <w:r w:rsidRPr="00A7145A" w:rsidDel="00C77062">
          <w:rPr>
            <w:rFonts w:ascii="Times" w:hAnsi="Times" w:cs="Times New Roman"/>
            <w:b/>
            <w:sz w:val="22"/>
            <w:szCs w:val="22"/>
          </w:rPr>
          <w:delText xml:space="preserve"> p31(comet) and MAD2.</w:delText>
        </w:r>
      </w:del>
    </w:p>
    <w:p w14:paraId="35780E6F" w14:textId="687D0D1D" w:rsidR="008311FC" w:rsidRPr="00A7145A" w:rsidDel="00C77062" w:rsidRDefault="00443BA3">
      <w:pPr>
        <w:spacing w:after="120" w:line="480" w:lineRule="auto"/>
        <w:rPr>
          <w:del w:id="1736" w:author="Kevin Corbett" w:date="2015-03-31T21:44:00Z"/>
          <w:rFonts w:ascii="Times" w:hAnsi="Times"/>
          <w:sz w:val="22"/>
          <w:szCs w:val="22"/>
        </w:rPr>
        <w:pPrChange w:id="1737" w:author="Kevin Corbett" w:date="2015-04-01T08:10:00Z">
          <w:pPr>
            <w:spacing w:after="120" w:line="276" w:lineRule="auto"/>
          </w:pPr>
        </w:pPrChange>
      </w:pPr>
      <w:moveFromRangeStart w:id="1738" w:author="Kevin Corbett" w:date="2015-03-31T21:42:00Z" w:name="move289457498"/>
      <w:moveFrom w:id="1739" w:author="Kevin Corbett" w:date="2015-03-31T21:42:00Z">
        <w:del w:id="1740" w:author="Kevin Corbett" w:date="2015-03-31T21:44:00Z">
          <w:r w:rsidRPr="00A7145A" w:rsidDel="00C77062">
            <w:rPr>
              <w:rFonts w:ascii="Times" w:hAnsi="Times"/>
              <w:sz w:val="22"/>
              <w:szCs w:val="22"/>
            </w:rPr>
            <w:delText>Ni</w:delText>
          </w:r>
          <w:r w:rsidRPr="00A7145A" w:rsidDel="00C77062">
            <w:rPr>
              <w:rFonts w:ascii="Times" w:hAnsi="Times"/>
              <w:sz w:val="22"/>
              <w:szCs w:val="22"/>
              <w:vertAlign w:val="superscript"/>
            </w:rPr>
            <w:delText>2+</w:delText>
          </w:r>
          <w:r w:rsidRPr="00A7145A" w:rsidDel="00C77062">
            <w:rPr>
              <w:rFonts w:ascii="Times" w:hAnsi="Times"/>
              <w:sz w:val="22"/>
              <w:szCs w:val="22"/>
            </w:rPr>
            <w:delText>-pulldown assay using purified His</w:delText>
          </w:r>
          <w:r w:rsidRPr="00A7145A" w:rsidDel="00C77062">
            <w:rPr>
              <w:rFonts w:ascii="Times" w:hAnsi="Times"/>
              <w:sz w:val="22"/>
              <w:szCs w:val="22"/>
              <w:vertAlign w:val="subscript"/>
            </w:rPr>
            <w:delText>6</w:delText>
          </w:r>
          <w:r w:rsidRPr="00A7145A" w:rsidDel="00C77062">
            <w:rPr>
              <w:rFonts w:ascii="Times" w:hAnsi="Times"/>
              <w:sz w:val="22"/>
              <w:szCs w:val="22"/>
            </w:rPr>
            <w:delText xml:space="preserve">-tagged </w:delText>
          </w:r>
          <w:r w:rsidRPr="00A7145A" w:rsidDel="00C77062">
            <w:rPr>
              <w:rFonts w:ascii="Times" w:hAnsi="Times"/>
              <w:i/>
              <w:sz w:val="22"/>
              <w:szCs w:val="22"/>
            </w:rPr>
            <w:delText>M. musculus</w:delText>
          </w:r>
          <w:r w:rsidRPr="00A7145A" w:rsidDel="00C77062">
            <w:rPr>
              <w:rFonts w:ascii="Times" w:hAnsi="Times"/>
              <w:sz w:val="22"/>
              <w:szCs w:val="22"/>
            </w:rPr>
            <w:delText xml:space="preserve"> p31(comet), wild-type and mutant, pulling down untagged </w:delText>
          </w:r>
          <w:r w:rsidRPr="00A7145A" w:rsidDel="00C77062">
            <w:rPr>
              <w:rFonts w:ascii="Times" w:hAnsi="Times"/>
              <w:i/>
              <w:sz w:val="22"/>
              <w:szCs w:val="22"/>
            </w:rPr>
            <w:delText>M. musculus</w:delText>
          </w:r>
          <w:r w:rsidRPr="00A7145A" w:rsidDel="00C77062">
            <w:rPr>
              <w:rFonts w:ascii="Times" w:hAnsi="Times"/>
              <w:sz w:val="22"/>
              <w:szCs w:val="22"/>
            </w:rPr>
            <w:delText xml:space="preserve"> MAD2. </w:delText>
          </w:r>
        </w:del>
      </w:moveFrom>
    </w:p>
    <w:moveFromRangeEnd w:id="1738"/>
    <w:p w14:paraId="64D5A669" w14:textId="0E776913" w:rsidR="008311FC" w:rsidRPr="00A7145A" w:rsidDel="00C77062" w:rsidRDefault="008311FC">
      <w:pPr>
        <w:spacing w:line="480" w:lineRule="auto"/>
        <w:rPr>
          <w:del w:id="1741" w:author="Kevin Corbett" w:date="2015-03-31T21:44:00Z"/>
          <w:rFonts w:ascii="Times" w:hAnsi="Times"/>
          <w:sz w:val="22"/>
          <w:szCs w:val="22"/>
        </w:rPr>
        <w:pPrChange w:id="1742" w:author="Kevin Corbett" w:date="2015-04-01T08:10:00Z">
          <w:pPr/>
        </w:pPrChange>
      </w:pPr>
      <w:del w:id="1743" w:author="Kevin Corbett" w:date="2015-03-31T21:44:00Z">
        <w:r w:rsidRPr="00A7145A" w:rsidDel="00C77062">
          <w:rPr>
            <w:rFonts w:ascii="Times" w:hAnsi="Times"/>
            <w:sz w:val="22"/>
            <w:szCs w:val="22"/>
          </w:rPr>
          <w:br w:type="page"/>
        </w:r>
      </w:del>
    </w:p>
    <w:p w14:paraId="7736273A" w14:textId="1606BC65" w:rsidR="008311FC" w:rsidRPr="00A7145A" w:rsidDel="00C77062" w:rsidRDefault="008311FC">
      <w:pPr>
        <w:spacing w:after="120" w:line="480" w:lineRule="auto"/>
        <w:jc w:val="center"/>
        <w:rPr>
          <w:del w:id="1744" w:author="Kevin Corbett" w:date="2015-03-31T21:44:00Z"/>
          <w:rFonts w:ascii="Times" w:hAnsi="Times"/>
          <w:sz w:val="22"/>
          <w:szCs w:val="22"/>
        </w:rPr>
        <w:pPrChange w:id="1745" w:author="Kevin Corbett" w:date="2015-04-01T08:10:00Z">
          <w:pPr>
            <w:spacing w:after="120" w:line="276" w:lineRule="auto"/>
            <w:jc w:val="center"/>
          </w:pPr>
        </w:pPrChange>
      </w:pPr>
    </w:p>
    <w:p w14:paraId="738BE676" w14:textId="427FD1D4" w:rsidR="008311FC" w:rsidRPr="00A7145A" w:rsidDel="00651193" w:rsidRDefault="008311FC">
      <w:pPr>
        <w:spacing w:after="120" w:line="480" w:lineRule="auto"/>
        <w:rPr>
          <w:del w:id="1746" w:author="Kevin Corbett" w:date="2015-04-01T10:33:00Z"/>
          <w:rFonts w:ascii="Times" w:hAnsi="Times"/>
          <w:b/>
          <w:sz w:val="22"/>
          <w:szCs w:val="22"/>
        </w:rPr>
        <w:pPrChange w:id="1747" w:author="Kevin Corbett" w:date="2015-04-01T08:10:00Z">
          <w:pPr>
            <w:spacing w:after="120" w:line="276" w:lineRule="auto"/>
          </w:pPr>
        </w:pPrChange>
      </w:pPr>
      <w:del w:id="1748" w:author="Kevin Corbett" w:date="2015-04-01T10:33:00Z">
        <w:r w:rsidRPr="00A7145A" w:rsidDel="00651193">
          <w:rPr>
            <w:rFonts w:ascii="Times" w:hAnsi="Times"/>
            <w:b/>
            <w:sz w:val="22"/>
            <w:szCs w:val="22"/>
          </w:rPr>
          <w:delText xml:space="preserve">Figure </w:delText>
        </w:r>
      </w:del>
      <w:del w:id="1749" w:author="Kevin Corbett" w:date="2015-03-31T21:44:00Z">
        <w:r w:rsidRPr="00A7145A" w:rsidDel="00C77062">
          <w:rPr>
            <w:rFonts w:ascii="Times" w:hAnsi="Times"/>
            <w:b/>
            <w:sz w:val="22"/>
            <w:szCs w:val="22"/>
          </w:rPr>
          <w:delText>4</w:delText>
        </w:r>
      </w:del>
      <w:del w:id="1750" w:author="Kevin Corbett" w:date="2015-04-01T10:33:00Z">
        <w:r w:rsidRPr="00A7145A" w:rsidDel="00651193">
          <w:rPr>
            <w:rFonts w:ascii="Times" w:hAnsi="Times"/>
            <w:b/>
            <w:sz w:val="22"/>
            <w:szCs w:val="22"/>
          </w:rPr>
          <w:delText xml:space="preserve">-figure supplement </w:delText>
        </w:r>
      </w:del>
      <w:del w:id="1751" w:author="Kevin Corbett" w:date="2015-03-31T21:44:00Z">
        <w:r w:rsidRPr="00A7145A" w:rsidDel="00C77062">
          <w:rPr>
            <w:rFonts w:ascii="Times" w:hAnsi="Times"/>
            <w:b/>
            <w:sz w:val="22"/>
            <w:szCs w:val="22"/>
          </w:rPr>
          <w:delText>3</w:delText>
        </w:r>
      </w:del>
      <w:del w:id="1752" w:author="Kevin Corbett" w:date="2015-04-01T10:33:00Z">
        <w:r w:rsidRPr="00A7145A" w:rsidDel="00651193">
          <w:rPr>
            <w:rFonts w:ascii="Times" w:hAnsi="Times"/>
            <w:b/>
            <w:sz w:val="22"/>
            <w:szCs w:val="22"/>
          </w:rPr>
          <w:delText>.</w:delText>
        </w:r>
      </w:del>
    </w:p>
    <w:p w14:paraId="59152996" w14:textId="0D0D5B12" w:rsidR="008311FC" w:rsidRPr="00A7145A" w:rsidDel="00651193" w:rsidRDefault="008311FC">
      <w:pPr>
        <w:spacing w:after="120" w:line="480" w:lineRule="auto"/>
        <w:rPr>
          <w:del w:id="1753" w:author="Kevin Corbett" w:date="2015-04-01T10:33:00Z"/>
          <w:rFonts w:ascii="Times" w:hAnsi="Times"/>
          <w:b/>
          <w:sz w:val="22"/>
          <w:szCs w:val="22"/>
        </w:rPr>
        <w:pPrChange w:id="1754" w:author="Kevin Corbett" w:date="2015-04-01T08:10:00Z">
          <w:pPr>
            <w:spacing w:after="120" w:line="276" w:lineRule="auto"/>
          </w:pPr>
        </w:pPrChange>
      </w:pPr>
      <w:del w:id="1755" w:author="Kevin Corbett" w:date="2015-04-01T10:33:00Z">
        <w:r w:rsidRPr="00A7145A" w:rsidDel="00651193">
          <w:rPr>
            <w:rFonts w:ascii="Times" w:hAnsi="Times"/>
            <w:b/>
            <w:sz w:val="22"/>
            <w:szCs w:val="22"/>
          </w:rPr>
          <w:delText xml:space="preserve">Interactions between </w:delText>
        </w:r>
        <w:r w:rsidRPr="00A7145A" w:rsidDel="00651193">
          <w:rPr>
            <w:rFonts w:ascii="Times" w:hAnsi="Times"/>
            <w:b/>
            <w:i/>
            <w:sz w:val="22"/>
            <w:szCs w:val="22"/>
          </w:rPr>
          <w:delText>M. musculus</w:delText>
        </w:r>
        <w:r w:rsidRPr="00A7145A" w:rsidDel="00651193">
          <w:rPr>
            <w:rFonts w:ascii="Times" w:hAnsi="Times"/>
            <w:b/>
            <w:sz w:val="22"/>
            <w:szCs w:val="22"/>
          </w:rPr>
          <w:delText xml:space="preserve"> TRIP13, p31(comet), and MAD2.</w:delText>
        </w:r>
      </w:del>
    </w:p>
    <w:p w14:paraId="4B09190D" w14:textId="57FC7102" w:rsidR="008311FC" w:rsidRPr="00A7145A" w:rsidDel="00651193" w:rsidRDefault="00443BA3">
      <w:pPr>
        <w:spacing w:after="120" w:line="480" w:lineRule="auto"/>
        <w:rPr>
          <w:del w:id="1756" w:author="Kevin Corbett" w:date="2015-04-01T10:33:00Z"/>
          <w:rFonts w:ascii="Times" w:hAnsi="Times"/>
          <w:sz w:val="22"/>
          <w:szCs w:val="22"/>
        </w:rPr>
        <w:pPrChange w:id="1757" w:author="Kevin Corbett" w:date="2015-04-01T08:10:00Z">
          <w:pPr>
            <w:spacing w:after="120" w:line="276" w:lineRule="auto"/>
          </w:pPr>
        </w:pPrChange>
      </w:pPr>
      <w:del w:id="1758" w:author="Kevin Corbett" w:date="2015-04-01T10:33:00Z">
        <w:r w:rsidRPr="00A7145A" w:rsidDel="00651193">
          <w:rPr>
            <w:rFonts w:ascii="Times" w:hAnsi="Times"/>
            <w:sz w:val="22"/>
            <w:szCs w:val="22"/>
          </w:rPr>
          <w:delText xml:space="preserve">Size exclusion chromatography traces and gels from mixtures of separately purified </w:delText>
        </w:r>
        <w:r w:rsidRPr="00A7145A" w:rsidDel="00651193">
          <w:rPr>
            <w:rFonts w:ascii="Times" w:hAnsi="Times"/>
            <w:i/>
            <w:sz w:val="22"/>
            <w:szCs w:val="22"/>
          </w:rPr>
          <w:delText>M. musculus</w:delText>
        </w:r>
        <w:r w:rsidRPr="00A7145A" w:rsidDel="00651193">
          <w:rPr>
            <w:rFonts w:ascii="Times" w:hAnsi="Times"/>
            <w:sz w:val="22"/>
            <w:szCs w:val="22"/>
          </w:rPr>
          <w:delText xml:space="preserve"> TRIP13</w:delText>
        </w:r>
        <w:r w:rsidRPr="00A7145A" w:rsidDel="00651193">
          <w:rPr>
            <w:rFonts w:ascii="Times" w:hAnsi="Times"/>
            <w:sz w:val="22"/>
            <w:szCs w:val="22"/>
            <w:vertAlign w:val="superscript"/>
          </w:rPr>
          <w:delText>E253Q</w:delText>
        </w:r>
        <w:r w:rsidRPr="00A7145A" w:rsidDel="00651193">
          <w:rPr>
            <w:rFonts w:ascii="Times" w:hAnsi="Times"/>
            <w:sz w:val="22"/>
            <w:szCs w:val="22"/>
          </w:rPr>
          <w:delText>, p31(comet), and C-MAD2</w:delText>
        </w:r>
        <w:r w:rsidRPr="00A7145A" w:rsidDel="00651193">
          <w:rPr>
            <w:rFonts w:ascii="Times" w:hAnsi="Times"/>
            <w:sz w:val="22"/>
            <w:szCs w:val="22"/>
            <w:vertAlign w:val="superscript"/>
          </w:rPr>
          <w:delText>R133A</w:delText>
        </w:r>
        <w:r w:rsidRPr="00A7145A" w:rsidDel="00651193">
          <w:rPr>
            <w:rFonts w:ascii="Times" w:hAnsi="Times"/>
            <w:sz w:val="22"/>
            <w:szCs w:val="22"/>
          </w:rPr>
          <w:delText xml:space="preserve">. </w:delText>
        </w:r>
      </w:del>
    </w:p>
    <w:p w14:paraId="15C5E35E" w14:textId="77777777" w:rsidR="000F3FCD" w:rsidRPr="00A7145A" w:rsidRDefault="000F3FCD">
      <w:pPr>
        <w:spacing w:after="120" w:line="480" w:lineRule="auto"/>
        <w:rPr>
          <w:ins w:id="1759" w:author="Kevin Corbett" w:date="2015-03-31T22:04:00Z"/>
          <w:rFonts w:ascii="Times" w:hAnsi="Times"/>
          <w:sz w:val="22"/>
          <w:szCs w:val="22"/>
        </w:rPr>
        <w:pPrChange w:id="1760" w:author="Kevin Corbett" w:date="2015-04-01T08:10:00Z">
          <w:pPr>
            <w:spacing w:after="120" w:line="276" w:lineRule="auto"/>
          </w:pPr>
        </w:pPrChange>
      </w:pPr>
    </w:p>
    <w:p w14:paraId="68A976E6" w14:textId="11330B03" w:rsidR="008311FC" w:rsidRPr="00A7145A" w:rsidDel="00C77062" w:rsidRDefault="008311FC">
      <w:pPr>
        <w:spacing w:line="480" w:lineRule="auto"/>
        <w:rPr>
          <w:del w:id="1761" w:author="Kevin Corbett" w:date="2015-03-31T21:44:00Z"/>
          <w:rFonts w:ascii="Times" w:hAnsi="Times"/>
          <w:sz w:val="22"/>
          <w:szCs w:val="22"/>
        </w:rPr>
        <w:pPrChange w:id="1762" w:author="Kevin Corbett" w:date="2015-04-01T08:10:00Z">
          <w:pPr/>
        </w:pPrChange>
      </w:pPr>
      <w:del w:id="1763" w:author="Kevin Corbett" w:date="2015-03-31T21:44:00Z">
        <w:r w:rsidRPr="00A7145A" w:rsidDel="00C77062">
          <w:rPr>
            <w:rFonts w:ascii="Times" w:hAnsi="Times"/>
            <w:sz w:val="22"/>
            <w:szCs w:val="22"/>
          </w:rPr>
          <w:br w:type="page"/>
        </w:r>
      </w:del>
    </w:p>
    <w:p w14:paraId="578BE42F" w14:textId="6E3A2DF4" w:rsidR="008311FC" w:rsidRPr="00A7145A" w:rsidDel="00C77062" w:rsidRDefault="008311FC">
      <w:pPr>
        <w:spacing w:after="120" w:line="480" w:lineRule="auto"/>
        <w:jc w:val="center"/>
        <w:rPr>
          <w:del w:id="1764" w:author="Kevin Corbett" w:date="2015-03-31T21:44:00Z"/>
          <w:rFonts w:ascii="Times" w:hAnsi="Times"/>
          <w:sz w:val="22"/>
          <w:szCs w:val="22"/>
        </w:rPr>
        <w:pPrChange w:id="1765" w:author="Kevin Corbett" w:date="2015-04-01T08:10:00Z">
          <w:pPr>
            <w:spacing w:after="120" w:line="276" w:lineRule="auto"/>
            <w:jc w:val="center"/>
          </w:pPr>
        </w:pPrChange>
      </w:pPr>
    </w:p>
    <w:p w14:paraId="2CBDD670" w14:textId="1E9515E3" w:rsidR="008311FC" w:rsidRPr="00A7145A" w:rsidDel="00016A34" w:rsidRDefault="008311FC">
      <w:pPr>
        <w:spacing w:after="120" w:line="480" w:lineRule="auto"/>
        <w:rPr>
          <w:del w:id="1766" w:author="Kevin Corbett" w:date="2015-03-31T21:44:00Z"/>
          <w:rFonts w:ascii="Times" w:hAnsi="Times"/>
          <w:b/>
          <w:sz w:val="22"/>
          <w:szCs w:val="22"/>
        </w:rPr>
        <w:pPrChange w:id="1767" w:author="Kevin Corbett" w:date="2015-04-01T08:10:00Z">
          <w:pPr>
            <w:spacing w:after="120" w:line="276" w:lineRule="auto"/>
          </w:pPr>
        </w:pPrChange>
      </w:pPr>
      <w:del w:id="1768" w:author="Kevin Corbett" w:date="2015-03-31T21:44:00Z">
        <w:r w:rsidRPr="00A7145A" w:rsidDel="00016A34">
          <w:rPr>
            <w:rFonts w:ascii="Times" w:hAnsi="Times"/>
            <w:b/>
            <w:sz w:val="22"/>
            <w:szCs w:val="22"/>
          </w:rPr>
          <w:delText>Figure 4-figure supplement 4.</w:delText>
        </w:r>
      </w:del>
    </w:p>
    <w:p w14:paraId="09D847BB" w14:textId="58755E2F" w:rsidR="008311FC" w:rsidRPr="00A7145A" w:rsidDel="00016A34" w:rsidRDefault="008311FC">
      <w:pPr>
        <w:spacing w:after="120" w:line="480" w:lineRule="auto"/>
        <w:rPr>
          <w:del w:id="1769" w:author="Kevin Corbett" w:date="2015-03-31T21:44:00Z"/>
          <w:rFonts w:ascii="Times" w:hAnsi="Times"/>
          <w:b/>
          <w:sz w:val="22"/>
          <w:szCs w:val="22"/>
        </w:rPr>
        <w:pPrChange w:id="1770" w:author="Kevin Corbett" w:date="2015-04-01T08:10:00Z">
          <w:pPr>
            <w:spacing w:after="120" w:line="276" w:lineRule="auto"/>
          </w:pPr>
        </w:pPrChange>
      </w:pPr>
      <w:del w:id="1771" w:author="Kevin Corbett" w:date="2015-03-31T21:44:00Z">
        <w:r w:rsidRPr="00A7145A" w:rsidDel="00016A34">
          <w:rPr>
            <w:rFonts w:ascii="Times" w:hAnsi="Times"/>
            <w:b/>
            <w:sz w:val="22"/>
            <w:szCs w:val="22"/>
          </w:rPr>
          <w:delText>SEC-MALS analysis of TRIP13:p31(comet):MAD2 complexes.</w:delText>
        </w:r>
      </w:del>
    </w:p>
    <w:p w14:paraId="7751719C" w14:textId="29AB1E2C" w:rsidR="00443BA3" w:rsidRPr="009C41BF" w:rsidDel="00016A34" w:rsidRDefault="00443BA3">
      <w:pPr>
        <w:spacing w:after="120" w:line="480" w:lineRule="auto"/>
        <w:rPr>
          <w:del w:id="1772" w:author="Kevin Corbett" w:date="2015-03-31T21:44:00Z"/>
          <w:rFonts w:ascii="Times" w:hAnsi="Times" w:cs="Times New Roman"/>
          <w:sz w:val="22"/>
          <w:szCs w:val="22"/>
        </w:rPr>
        <w:pPrChange w:id="1773" w:author="Kevin Corbett" w:date="2015-04-01T08:10:00Z">
          <w:pPr>
            <w:spacing w:after="120" w:line="276" w:lineRule="auto"/>
          </w:pPr>
        </w:pPrChange>
      </w:pPr>
      <w:del w:id="1774" w:author="Kevin Corbett" w:date="2015-03-31T21:40:00Z">
        <w:r w:rsidRPr="00A7145A" w:rsidDel="00C77062">
          <w:rPr>
            <w:rFonts w:ascii="Times" w:hAnsi="Times"/>
            <w:sz w:val="22"/>
            <w:szCs w:val="22"/>
          </w:rPr>
          <w:delText>SEC-MALS analysis of TRIP13</w:delText>
        </w:r>
        <w:r w:rsidRPr="00A7145A" w:rsidDel="00C77062">
          <w:rPr>
            <w:rFonts w:ascii="Times" w:hAnsi="Times"/>
            <w:sz w:val="22"/>
            <w:szCs w:val="22"/>
            <w:vertAlign w:val="superscript"/>
          </w:rPr>
          <w:delText>E253Q</w:delText>
        </w:r>
        <w:r w:rsidRPr="00A7145A" w:rsidDel="00C77062">
          <w:rPr>
            <w:rFonts w:ascii="Times" w:hAnsi="Times"/>
            <w:sz w:val="22"/>
            <w:szCs w:val="22"/>
          </w:rPr>
          <w:delText xml:space="preserve"> (yellow) and TRIP13</w:delText>
        </w:r>
        <w:r w:rsidRPr="00A7145A" w:rsidDel="00C77062">
          <w:rPr>
            <w:rFonts w:ascii="Times" w:hAnsi="Times"/>
            <w:sz w:val="22"/>
            <w:szCs w:val="22"/>
            <w:vertAlign w:val="superscript"/>
          </w:rPr>
          <w:delText>E253Q</w:delText>
        </w:r>
        <w:r w:rsidRPr="00A7145A" w:rsidDel="00C77062">
          <w:rPr>
            <w:rFonts w:ascii="Times" w:hAnsi="Times"/>
            <w:sz w:val="22"/>
            <w:szCs w:val="22"/>
          </w:rPr>
          <w:delText>:p31(comet):C-MAD2</w:delText>
        </w:r>
        <w:r w:rsidRPr="00A7145A" w:rsidDel="00C77062">
          <w:rPr>
            <w:rFonts w:ascii="Times" w:hAnsi="Times"/>
            <w:sz w:val="22"/>
            <w:szCs w:val="22"/>
            <w:vertAlign w:val="superscript"/>
          </w:rPr>
          <w:delText>R133A</w:delText>
        </w:r>
        <w:r w:rsidRPr="00A7145A" w:rsidDel="00C77062">
          <w:rPr>
            <w:rFonts w:ascii="Times" w:hAnsi="Times"/>
            <w:sz w:val="22"/>
            <w:szCs w:val="22"/>
          </w:rPr>
          <w:delText xml:space="preserve"> (green). TRIP13E253Q migrates as a single peak with measured molecular weight of 251 kDa, close to the calculated hexamer molecular weight of 290.2 kDa. Upon the addition of p31(comet) and C-MAD2</w:delText>
        </w:r>
        <w:r w:rsidRPr="00A7145A" w:rsidDel="00C77062">
          <w:rPr>
            <w:rFonts w:ascii="Times" w:hAnsi="Times"/>
            <w:sz w:val="22"/>
            <w:szCs w:val="22"/>
            <w:vertAlign w:val="superscript"/>
          </w:rPr>
          <w:delText>R133A</w:delText>
        </w:r>
        <w:r w:rsidRPr="00A7145A" w:rsidDel="00C77062">
          <w:rPr>
            <w:rFonts w:ascii="Times" w:hAnsi="Times"/>
            <w:sz w:val="22"/>
            <w:szCs w:val="22"/>
          </w:rPr>
          <w:delText>, the measured molecular weight shifts to 325 kDa. The shift of 74 kDa is close to the weight of a p31(comet):C-MAD2</w:delText>
        </w:r>
        <w:r w:rsidRPr="00A7145A" w:rsidDel="00C77062">
          <w:rPr>
            <w:rFonts w:ascii="Times" w:hAnsi="Times"/>
            <w:sz w:val="22"/>
            <w:szCs w:val="22"/>
            <w:vertAlign w:val="superscript"/>
          </w:rPr>
          <w:delText>R133A</w:delText>
        </w:r>
        <w:r w:rsidRPr="00A7145A" w:rsidDel="00C77062">
          <w:rPr>
            <w:rFonts w:ascii="Times" w:hAnsi="Times"/>
            <w:sz w:val="22"/>
            <w:szCs w:val="22"/>
          </w:rPr>
          <w:delText xml:space="preserve"> complex (54.7 kDa). Excess p31(comet):C-MAD2</w:delText>
        </w:r>
        <w:r w:rsidRPr="00A7145A" w:rsidDel="00C77062">
          <w:rPr>
            <w:rFonts w:ascii="Times" w:hAnsi="Times"/>
            <w:sz w:val="22"/>
            <w:szCs w:val="22"/>
            <w:vertAlign w:val="superscript"/>
          </w:rPr>
          <w:delText>R133A</w:delText>
        </w:r>
        <w:r w:rsidRPr="00A7145A" w:rsidDel="00C77062">
          <w:rPr>
            <w:rFonts w:ascii="Times" w:hAnsi="Times"/>
            <w:sz w:val="22"/>
            <w:szCs w:val="22"/>
          </w:rPr>
          <w:delText xml:space="preserve"> elutes after the complex with TRIP13. Elution-volume differences </w:delText>
        </w:r>
        <w:r w:rsidR="008311FC" w:rsidRPr="00A7145A" w:rsidDel="00C77062">
          <w:rPr>
            <w:rFonts w:ascii="Times" w:hAnsi="Times"/>
            <w:sz w:val="22"/>
            <w:szCs w:val="22"/>
          </w:rPr>
          <w:delText xml:space="preserve">with </w:delText>
        </w:r>
        <w:r w:rsidR="008311FC" w:rsidRPr="00A7145A" w:rsidDel="00C77062">
          <w:rPr>
            <w:rFonts w:ascii="Times" w:hAnsi="Times"/>
            <w:b/>
            <w:sz w:val="22"/>
            <w:szCs w:val="22"/>
            <w:rPrChange w:id="1775" w:author="Kevin Corbett" w:date="2015-04-04T11:23:00Z">
              <w:rPr>
                <w:rFonts w:ascii="Times" w:hAnsi="Times"/>
                <w:b/>
                <w:color w:val="0000FF"/>
                <w:sz w:val="22"/>
                <w:szCs w:val="22"/>
              </w:rPr>
            </w:rPrChange>
          </w:rPr>
          <w:delText>Figure 4E</w:delText>
        </w:r>
        <w:r w:rsidRPr="00A7145A" w:rsidDel="00C77062">
          <w:rPr>
            <w:rFonts w:ascii="Times" w:hAnsi="Times"/>
            <w:sz w:val="22"/>
            <w:szCs w:val="22"/>
          </w:rPr>
          <w:delText xml:space="preserve"> are due to the use of different columns for separation.</w:delText>
        </w:r>
      </w:del>
    </w:p>
    <w:p w14:paraId="451126D5" w14:textId="44FC7A0C" w:rsidR="00443BA3" w:rsidRPr="009C41BF" w:rsidDel="00C77062" w:rsidRDefault="00443BA3">
      <w:pPr>
        <w:spacing w:line="480" w:lineRule="auto"/>
        <w:rPr>
          <w:del w:id="1776" w:author="Kevin Corbett" w:date="2015-03-31T21:40:00Z"/>
          <w:rFonts w:ascii="Times" w:hAnsi="Times"/>
          <w:b/>
          <w:sz w:val="22"/>
          <w:szCs w:val="22"/>
        </w:rPr>
        <w:pPrChange w:id="1777" w:author="Kevin Corbett" w:date="2015-04-01T08:10:00Z">
          <w:pPr/>
        </w:pPrChange>
      </w:pPr>
      <w:del w:id="1778" w:author="Kevin Corbett" w:date="2015-03-31T21:40:00Z">
        <w:r w:rsidRPr="009C41BF" w:rsidDel="00C77062">
          <w:rPr>
            <w:rFonts w:ascii="Times" w:hAnsi="Times"/>
            <w:b/>
            <w:sz w:val="22"/>
            <w:szCs w:val="22"/>
          </w:rPr>
          <w:br w:type="page"/>
        </w:r>
      </w:del>
    </w:p>
    <w:p w14:paraId="26D80557" w14:textId="24E2F74D" w:rsidR="00443BA3" w:rsidRPr="009C41BF" w:rsidDel="00C77062" w:rsidRDefault="00443BA3">
      <w:pPr>
        <w:spacing w:after="120" w:line="480" w:lineRule="auto"/>
        <w:jc w:val="center"/>
        <w:rPr>
          <w:del w:id="1779" w:author="Kevin Corbett" w:date="2015-03-31T21:40:00Z"/>
          <w:rFonts w:ascii="Times" w:hAnsi="Times"/>
          <w:b/>
          <w:sz w:val="22"/>
          <w:szCs w:val="22"/>
        </w:rPr>
        <w:pPrChange w:id="1780" w:author="Kevin Corbett" w:date="2015-04-01T08:10:00Z">
          <w:pPr>
            <w:spacing w:after="120" w:line="276" w:lineRule="auto"/>
            <w:jc w:val="center"/>
          </w:pPr>
        </w:pPrChange>
      </w:pPr>
    </w:p>
    <w:p w14:paraId="36DDBE28" w14:textId="4E6CE4F0" w:rsidR="00F0090D" w:rsidRPr="00A7145A" w:rsidRDefault="00A92CFA">
      <w:pPr>
        <w:spacing w:after="120" w:line="480" w:lineRule="auto"/>
        <w:rPr>
          <w:rFonts w:ascii="Times" w:hAnsi="Times"/>
          <w:sz w:val="22"/>
          <w:szCs w:val="22"/>
        </w:rPr>
        <w:pPrChange w:id="1781" w:author="Kevin Corbett" w:date="2015-04-01T08:10:00Z">
          <w:pPr>
            <w:spacing w:after="120" w:line="276" w:lineRule="auto"/>
          </w:pPr>
        </w:pPrChange>
      </w:pPr>
      <w:r w:rsidRPr="004E262E">
        <w:rPr>
          <w:rFonts w:ascii="Times" w:hAnsi="Times"/>
          <w:b/>
          <w:sz w:val="22"/>
          <w:szCs w:val="22"/>
        </w:rPr>
        <w:t xml:space="preserve">Figure </w:t>
      </w:r>
      <w:ins w:id="1782" w:author="Kevin Corbett" w:date="2015-03-31T21:39:00Z">
        <w:r w:rsidR="00C77062" w:rsidRPr="00C96FDF">
          <w:rPr>
            <w:rFonts w:ascii="Times" w:hAnsi="Times"/>
            <w:b/>
            <w:sz w:val="22"/>
            <w:szCs w:val="22"/>
          </w:rPr>
          <w:t>6</w:t>
        </w:r>
      </w:ins>
      <w:del w:id="1783" w:author="Kevin Corbett" w:date="2015-03-31T21:39:00Z">
        <w:r w:rsidRPr="00A7145A" w:rsidDel="00C77062">
          <w:rPr>
            <w:rFonts w:ascii="Times" w:hAnsi="Times"/>
            <w:b/>
            <w:sz w:val="22"/>
            <w:szCs w:val="22"/>
          </w:rPr>
          <w:delText>5</w:delText>
        </w:r>
      </w:del>
      <w:r w:rsidR="00647D02" w:rsidRPr="00A7145A">
        <w:rPr>
          <w:rFonts w:ascii="Times" w:hAnsi="Times"/>
          <w:b/>
          <w:sz w:val="22"/>
          <w:szCs w:val="22"/>
        </w:rPr>
        <w:t>.</w:t>
      </w:r>
    </w:p>
    <w:p w14:paraId="0F4951E7" w14:textId="46446CA0" w:rsidR="00E96097" w:rsidRPr="00A7145A" w:rsidRDefault="00E96097">
      <w:pPr>
        <w:spacing w:after="120" w:line="480" w:lineRule="auto"/>
        <w:rPr>
          <w:rFonts w:ascii="Times" w:hAnsi="Times" w:cs="Times New Roman"/>
          <w:sz w:val="22"/>
          <w:szCs w:val="22"/>
        </w:rPr>
        <w:pPrChange w:id="1784" w:author="Kevin Corbett" w:date="2015-04-01T08:10:00Z">
          <w:pPr>
            <w:spacing w:after="120" w:line="276" w:lineRule="auto"/>
          </w:pPr>
        </w:pPrChange>
      </w:pPr>
      <w:r w:rsidRPr="00A7145A">
        <w:rPr>
          <w:rFonts w:ascii="Times" w:hAnsi="Times" w:cs="Times New Roman"/>
          <w:b/>
          <w:sz w:val="22"/>
          <w:szCs w:val="22"/>
        </w:rPr>
        <w:t>ATP hydrolysis in PCH-2/TRIP13 is stimulated by p31(comet) + MAD2</w:t>
      </w:r>
      <w:r w:rsidR="00F0090D" w:rsidRPr="00A7145A">
        <w:rPr>
          <w:rFonts w:ascii="Times" w:hAnsi="Times" w:cs="Times New Roman"/>
          <w:b/>
          <w:sz w:val="22"/>
          <w:szCs w:val="22"/>
        </w:rPr>
        <w:t>.</w:t>
      </w:r>
    </w:p>
    <w:p w14:paraId="35F045D2" w14:textId="4696E4A2" w:rsidR="00AC57C7" w:rsidRPr="00A7145A" w:rsidRDefault="00E96097">
      <w:pPr>
        <w:spacing w:after="120" w:line="480" w:lineRule="auto"/>
        <w:rPr>
          <w:rFonts w:ascii="Times" w:hAnsi="Times" w:cs="Times New Roman"/>
          <w:sz w:val="22"/>
          <w:szCs w:val="22"/>
        </w:rPr>
        <w:pPrChange w:id="1785" w:author="Kevin Corbett" w:date="2015-04-01T08:10:00Z">
          <w:pPr>
            <w:spacing w:after="120" w:line="276" w:lineRule="auto"/>
          </w:pPr>
        </w:pPrChange>
      </w:pPr>
      <w:r w:rsidRPr="00A7145A">
        <w:rPr>
          <w:rFonts w:ascii="Times" w:hAnsi="Times" w:cs="Times New Roman"/>
          <w:sz w:val="22"/>
          <w:szCs w:val="22"/>
        </w:rPr>
        <w:t xml:space="preserve">(A) Stimulation of </w:t>
      </w:r>
      <w:r w:rsidRPr="00A7145A">
        <w:rPr>
          <w:rFonts w:ascii="Times" w:hAnsi="Times" w:cs="Times New Roman"/>
          <w:i/>
          <w:sz w:val="22"/>
          <w:szCs w:val="22"/>
        </w:rPr>
        <w:t>C. elegans</w:t>
      </w:r>
      <w:r w:rsidRPr="00A7145A">
        <w:rPr>
          <w:rFonts w:ascii="Times" w:hAnsi="Times" w:cs="Times New Roman"/>
          <w:sz w:val="22"/>
          <w:szCs w:val="22"/>
        </w:rPr>
        <w:t xml:space="preserve"> PCH-2 ATPase activity by CMT-1 (p31(comet)) and MAD-2. See </w:t>
      </w:r>
      <w:r w:rsidRPr="00A7145A">
        <w:rPr>
          <w:rFonts w:ascii="Times" w:hAnsi="Times" w:cs="Times New Roman"/>
          <w:b/>
          <w:sz w:val="22"/>
          <w:szCs w:val="22"/>
          <w:rPrChange w:id="1786" w:author="Kevin Corbett" w:date="2015-04-04T11:23:00Z">
            <w:rPr>
              <w:rFonts w:ascii="Times" w:hAnsi="Times" w:cs="Times New Roman"/>
              <w:b/>
              <w:color w:val="0000FF"/>
              <w:sz w:val="22"/>
              <w:szCs w:val="22"/>
            </w:rPr>
          </w:rPrChange>
        </w:rPr>
        <w:t xml:space="preserve">Figure </w:t>
      </w:r>
      <w:ins w:id="1787" w:author="Kevin Corbett" w:date="2015-03-31T21:40:00Z">
        <w:r w:rsidR="00C77062" w:rsidRPr="00A7145A">
          <w:rPr>
            <w:rFonts w:ascii="Times" w:hAnsi="Times" w:cs="Times New Roman"/>
            <w:b/>
            <w:sz w:val="22"/>
            <w:szCs w:val="22"/>
            <w:rPrChange w:id="1788" w:author="Kevin Corbett" w:date="2015-04-04T11:23:00Z">
              <w:rPr>
                <w:rFonts w:ascii="Times" w:hAnsi="Times" w:cs="Times New Roman"/>
                <w:b/>
                <w:color w:val="0000FF"/>
                <w:sz w:val="22"/>
                <w:szCs w:val="22"/>
              </w:rPr>
            </w:rPrChange>
          </w:rPr>
          <w:t>6</w:t>
        </w:r>
      </w:ins>
      <w:del w:id="1789" w:author="Kevin Corbett" w:date="2015-03-31T21:40:00Z">
        <w:r w:rsidR="00F0090D" w:rsidRPr="00A7145A" w:rsidDel="00C77062">
          <w:rPr>
            <w:rFonts w:ascii="Times" w:hAnsi="Times" w:cs="Times New Roman"/>
            <w:b/>
            <w:sz w:val="22"/>
            <w:szCs w:val="22"/>
            <w:rPrChange w:id="1790" w:author="Kevin Corbett" w:date="2015-04-04T11:23:00Z">
              <w:rPr>
                <w:rFonts w:ascii="Times" w:hAnsi="Times" w:cs="Times New Roman"/>
                <w:b/>
                <w:color w:val="0000FF"/>
                <w:sz w:val="22"/>
                <w:szCs w:val="22"/>
              </w:rPr>
            </w:rPrChange>
          </w:rPr>
          <w:delText>5</w:delText>
        </w:r>
      </w:del>
      <w:r w:rsidR="00F0090D" w:rsidRPr="00A7145A">
        <w:rPr>
          <w:rFonts w:ascii="Times" w:hAnsi="Times" w:cs="Times New Roman"/>
          <w:b/>
          <w:sz w:val="22"/>
          <w:szCs w:val="22"/>
          <w:rPrChange w:id="1791" w:author="Kevin Corbett" w:date="2015-04-04T11:23:00Z">
            <w:rPr>
              <w:rFonts w:ascii="Times" w:hAnsi="Times" w:cs="Times New Roman"/>
              <w:b/>
              <w:color w:val="0000FF"/>
              <w:sz w:val="22"/>
              <w:szCs w:val="22"/>
            </w:rPr>
          </w:rPrChange>
        </w:rPr>
        <w:t>-figure supplement 1</w:t>
      </w:r>
      <w:r w:rsidRPr="00A7145A">
        <w:rPr>
          <w:rFonts w:ascii="Times" w:hAnsi="Times" w:cs="Times New Roman"/>
          <w:sz w:val="22"/>
          <w:szCs w:val="22"/>
        </w:rPr>
        <w:t xml:space="preserve"> for purification of </w:t>
      </w:r>
      <w:r w:rsidRPr="009C41BF">
        <w:rPr>
          <w:rFonts w:ascii="Times" w:hAnsi="Times" w:cs="Times New Roman"/>
          <w:i/>
          <w:sz w:val="22"/>
          <w:szCs w:val="22"/>
        </w:rPr>
        <w:t>C. elegans</w:t>
      </w:r>
      <w:r w:rsidRPr="009C41BF">
        <w:rPr>
          <w:rFonts w:ascii="Times" w:hAnsi="Times" w:cs="Times New Roman"/>
          <w:sz w:val="22"/>
          <w:szCs w:val="22"/>
        </w:rPr>
        <w:t xml:space="preserve"> CMT-1 and MAD-2. Cdc20: N-terminal MBP fusion of </w:t>
      </w:r>
      <w:r w:rsidRPr="009C41BF">
        <w:rPr>
          <w:rFonts w:ascii="Times" w:hAnsi="Times" w:cs="Times New Roman"/>
          <w:i/>
          <w:sz w:val="22"/>
          <w:szCs w:val="22"/>
        </w:rPr>
        <w:t>C. elegans</w:t>
      </w:r>
      <w:r w:rsidRPr="004E262E">
        <w:rPr>
          <w:rFonts w:ascii="Times" w:hAnsi="Times" w:cs="Times New Roman"/>
          <w:sz w:val="22"/>
          <w:szCs w:val="22"/>
        </w:rPr>
        <w:t xml:space="preserve"> FZY-1 residues 98-140. Substrates were in 6-fold molar excess of PCH-2 hexamer. (B) Stimulation of </w:t>
      </w:r>
      <w:r w:rsidRPr="00A7145A">
        <w:rPr>
          <w:rFonts w:ascii="Times" w:hAnsi="Times" w:cs="Times New Roman"/>
          <w:i/>
          <w:sz w:val="22"/>
          <w:szCs w:val="22"/>
        </w:rPr>
        <w:t>M. musculus</w:t>
      </w:r>
      <w:r w:rsidRPr="00A7145A">
        <w:rPr>
          <w:rFonts w:ascii="Times" w:hAnsi="Times" w:cs="Times New Roman"/>
          <w:sz w:val="22"/>
          <w:szCs w:val="22"/>
        </w:rPr>
        <w:t xml:space="preserve"> TRIP13 ATPase activity by p31(comet) and MAD2. WT: wild-type MAD2 dimer; “open”: </w:t>
      </w:r>
      <w:r w:rsidR="00BA3C97" w:rsidRPr="00A7145A">
        <w:rPr>
          <w:rFonts w:ascii="Times" w:hAnsi="Times" w:cs="Times New Roman"/>
          <w:sz w:val="22"/>
          <w:szCs w:val="22"/>
        </w:rPr>
        <w:t>O-MAD2</w:t>
      </w:r>
      <w:r w:rsidRPr="00A7145A">
        <w:rPr>
          <w:rFonts w:ascii="Times" w:hAnsi="Times" w:cs="Times New Roman"/>
          <w:sz w:val="22"/>
          <w:szCs w:val="22"/>
          <w:vertAlign w:val="superscript"/>
        </w:rPr>
        <w:t>R133A</w:t>
      </w:r>
      <w:r w:rsidRPr="00A7145A">
        <w:rPr>
          <w:rFonts w:ascii="Times" w:hAnsi="Times" w:cs="Times New Roman"/>
          <w:sz w:val="22"/>
          <w:szCs w:val="22"/>
        </w:rPr>
        <w:t xml:space="preserve"> </w:t>
      </w:r>
      <w:r w:rsidR="00BA3C97" w:rsidRPr="00A7145A">
        <w:rPr>
          <w:rFonts w:ascii="Times" w:hAnsi="Times" w:cs="Times New Roman"/>
          <w:sz w:val="22"/>
          <w:szCs w:val="22"/>
        </w:rPr>
        <w:t>monomer</w:t>
      </w:r>
      <w:r w:rsidRPr="00A7145A">
        <w:rPr>
          <w:rFonts w:ascii="Times" w:hAnsi="Times" w:cs="Times New Roman"/>
          <w:sz w:val="22"/>
          <w:szCs w:val="22"/>
        </w:rPr>
        <w:t>; “closed”</w:t>
      </w:r>
      <w:r w:rsidR="00BA3C97" w:rsidRPr="00A7145A">
        <w:rPr>
          <w:rFonts w:ascii="Times" w:hAnsi="Times" w:cs="Times New Roman"/>
          <w:sz w:val="22"/>
          <w:szCs w:val="22"/>
        </w:rPr>
        <w:t>: C-MAD2</w:t>
      </w:r>
      <w:r w:rsidRPr="00A7145A">
        <w:rPr>
          <w:rFonts w:ascii="Times" w:hAnsi="Times" w:cs="Times New Roman"/>
          <w:sz w:val="22"/>
          <w:szCs w:val="22"/>
          <w:vertAlign w:val="superscript"/>
        </w:rPr>
        <w:t>R133A</w:t>
      </w:r>
      <w:r w:rsidRPr="00A7145A">
        <w:rPr>
          <w:rFonts w:ascii="Times" w:hAnsi="Times" w:cs="Times New Roman"/>
          <w:sz w:val="22"/>
          <w:szCs w:val="22"/>
        </w:rPr>
        <w:t xml:space="preserve"> </w:t>
      </w:r>
      <w:r w:rsidR="00BA3C97" w:rsidRPr="00A7145A">
        <w:rPr>
          <w:rFonts w:ascii="Times" w:hAnsi="Times" w:cs="Times New Roman"/>
          <w:sz w:val="22"/>
          <w:szCs w:val="22"/>
        </w:rPr>
        <w:t>monomer</w:t>
      </w:r>
      <w:r w:rsidRPr="00A7145A">
        <w:rPr>
          <w:rFonts w:ascii="Times" w:hAnsi="Times" w:cs="Times New Roman"/>
          <w:sz w:val="22"/>
          <w:szCs w:val="22"/>
        </w:rPr>
        <w:t xml:space="preserve">; “loopless”: residues 109-117 replaced by GSG (adopts monomeric open form) </w:t>
      </w:r>
      <w:r w:rsidR="00A3560F"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500EF62A-8C1D-4D9B-8765-8432DA0BE77C&lt;/uuid&gt;&lt;priority&gt;85&lt;/priority&gt;&lt;publications&gt;&lt;publication&gt;&lt;uuid&gt;848C4D18-A75F-4B80-8099-2975A0D03D30&lt;/uuid&gt;&lt;volume&gt;131&lt;/volume&gt;&lt;doi&gt;10.1016/j.cell.2007.08.049&lt;/doi&gt;&lt;startpage&gt;730&lt;/startpage&gt;&lt;publication_date&gt;99200711001200000000220000&lt;/publication_date&gt;&lt;url&gt;http://linkinghub.elsevier.com/retrieve/pii/S0092867407012007&lt;/url&gt;&lt;citekey&gt;Mapelli:2007p66&lt;/citekey&gt;&lt;type&gt;400&lt;/type&gt;&lt;title&gt;The Mad2 Conformational Dimer: Structure and Implications for the Spindle Assembly Checkpoint&lt;/title&gt;&lt;number&gt;4&lt;/number&gt;&lt;subtype&gt;400&lt;/subtype&gt;&lt;endpage&gt;743&lt;/endpage&gt;&lt;bundle&gt;&lt;publication&gt;&lt;publisher&gt;Elsevier Inc.&lt;/publisher&gt;&lt;title&gt;Cell&lt;/title&gt;&lt;type&gt;-100&lt;/type&gt;&lt;subtype&gt;-100&lt;/subtype&gt;&lt;uuid&gt;56390B03-96FC-4B29-BA47-19D6F7B99623&lt;/uuid&gt;&lt;/publication&gt;&lt;/bundle&gt;&lt;authors&gt;&lt;author&gt;&lt;firstName&gt;Marina&lt;/firstName&gt;&lt;lastName&gt;Mapelli&lt;/lastName&gt;&lt;/author&gt;&lt;author&gt;&lt;firstName&gt;Lucia&lt;/firstName&gt;&lt;lastName&gt;Massimiliano&lt;/lastName&gt;&lt;/author&gt;&lt;author&gt;&lt;firstName&gt;Stefano&lt;/firstName&gt;&lt;lastName&gt;Santaguida&lt;/lastName&gt;&lt;/author&gt;&lt;author&gt;&lt;firstName&gt;Andrea&lt;/firstName&gt;&lt;lastName&gt;Musacchio&lt;/lastName&gt;&lt;/author&gt;&lt;/authors&gt;&lt;/publication&gt;&lt;/publications&gt;&lt;cites&gt;&lt;/cites&gt;&lt;/citation&gt;</w:instrText>
      </w:r>
      <w:r w:rsidR="00A3560F" w:rsidRPr="009C41BF">
        <w:rPr>
          <w:rFonts w:ascii="Times" w:hAnsi="Times" w:cs="Times"/>
          <w:sz w:val="22"/>
          <w:szCs w:val="22"/>
          <w:rPrChange w:id="1792" w:author="Kevin Corbett" w:date="2015-04-04T11:23:00Z">
            <w:rPr>
              <w:rFonts w:ascii="Times" w:hAnsi="Times" w:cs="Times"/>
              <w:sz w:val="22"/>
              <w:szCs w:val="22"/>
            </w:rPr>
          </w:rPrChange>
        </w:rPr>
        <w:fldChar w:fldCharType="separate"/>
      </w:r>
      <w:r w:rsidR="00A3560F" w:rsidRPr="009C41BF">
        <w:rPr>
          <w:rFonts w:ascii="Times" w:hAnsi="Times" w:cs="Times"/>
          <w:sz w:val="22"/>
          <w:szCs w:val="22"/>
        </w:rPr>
        <w:t>(Mapelli et al., 2007)</w:t>
      </w:r>
      <w:r w:rsidR="00A3560F" w:rsidRPr="009C41BF">
        <w:rPr>
          <w:rFonts w:ascii="Times" w:hAnsi="Times" w:cs="Times"/>
          <w:sz w:val="22"/>
          <w:szCs w:val="22"/>
        </w:rPr>
        <w:fldChar w:fldCharType="end"/>
      </w:r>
      <w:r w:rsidRPr="00A7145A">
        <w:rPr>
          <w:rFonts w:ascii="Times" w:hAnsi="Times" w:cs="Times New Roman"/>
          <w:sz w:val="22"/>
          <w:szCs w:val="22"/>
        </w:rPr>
        <w:t xml:space="preserve">. CDC20: N-terminal MBP fusion of CDC20 residues 111-150, sufficient for MAD2 binding </w:t>
      </w:r>
      <w:r w:rsidR="00A3560F"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56DAFCB1-06DB-4AD4-B205-78C75DC9B479&lt;/uuid&gt;&lt;priority&gt;86&lt;/priority&gt;&lt;publications&gt;&lt;publication&gt;&lt;uuid&gt;32EF66D0-9F9B-4374-8CF2-7C6A3836C013&lt;/uuid&gt;&lt;volume&gt;7&lt;/volume&gt;&lt;doi&gt;10.1038/73338&lt;/doi&gt;&lt;startpage&gt;224&lt;/startpage&gt;&lt;publication_date&gt;99200003001200000000220000&lt;/publication_date&gt;&lt;url&gt;http://www.nature.com/doifinder/10.1038/73338&lt;/url&gt;&lt;type&gt;400&lt;/type&gt;&lt;title&gt;Structure of the Mad2 spindle assembly checkpoint protein and its interaction with Cdc20.&lt;/title&gt;&lt;location&gt;&amp;lt;html&amp;gt;&amp;lt;head&amp;gt;&amp;lt;meta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Home&amp;lt;/a&amp;gt;&amp;lt;/div&amp;gt;&amp;lt;/body&amp;gt;&amp;lt;/html&amp;gt;&lt;/location&gt;&lt;institution&gt;Department of Biological Chemistry and Molecular Pharmacology, Harvard Medical School, 240 Longwood Avenue, Boston, Massachusetts 02115, USA.&lt;/institution&gt;&lt;number&gt;3&lt;/number&gt;&lt;subtype&gt;400&lt;/subtype&gt;&lt;endpage&gt;229&lt;/endpage&gt;&lt;bundle&gt;&lt;publication&gt;&lt;title&gt;Nature structural biology&lt;/title&gt;&lt;type&gt;-100&lt;/type&gt;&lt;subtype&gt;-100&lt;/subtype&gt;&lt;uuid&gt;7171354A-80A7-40AB-B738-974E2D04D5C3&lt;/uuid&gt;&lt;/publication&gt;&lt;/bundle&gt;&lt;authors&gt;&lt;author&gt;&lt;firstName&gt;X&lt;/firstName&gt;&lt;lastName&gt;Luo&lt;/lastName&gt;&lt;/author&gt;&lt;author&gt;&lt;firstName&gt;G&lt;/firstName&gt;&lt;lastName&gt;Fang&lt;/lastName&gt;&lt;/author&gt;&lt;author&gt;&lt;firstName&gt;M&lt;/firstName&gt;&lt;lastName&gt;Coldiron&lt;/lastName&gt;&lt;/author&gt;&lt;author&gt;&lt;firstName&gt;Y&lt;/firstName&gt;&lt;lastName&gt;Lin&lt;/lastName&gt;&lt;/author&gt;&lt;author&gt;&lt;firstName&gt;H&lt;/firstName&gt;&lt;lastName&gt;Yu&lt;/lastName&gt;&lt;/author&gt;&lt;author&gt;&lt;firstName&gt;M&lt;/firstName&gt;&lt;middleNames&gt;W&lt;/middleNames&gt;&lt;lastName&gt;Kirschner&lt;/lastName&gt;&lt;/author&gt;&lt;author&gt;&lt;firstName&gt;G&lt;/firstName&gt;&lt;lastName&gt;Wagner&lt;/lastName&gt;&lt;/author&gt;&lt;/authors&gt;&lt;/publication&gt;&lt;/publications&gt;&lt;cites&gt;&lt;/cites&gt;&lt;/citation&gt;</w:instrText>
      </w:r>
      <w:r w:rsidR="00A3560F" w:rsidRPr="009C41BF">
        <w:rPr>
          <w:rFonts w:ascii="Times" w:hAnsi="Times" w:cs="Times"/>
          <w:sz w:val="22"/>
          <w:szCs w:val="22"/>
          <w:rPrChange w:id="1793" w:author="Kevin Corbett" w:date="2015-04-04T11:23:00Z">
            <w:rPr>
              <w:rFonts w:ascii="Times" w:hAnsi="Times" w:cs="Times"/>
              <w:sz w:val="22"/>
              <w:szCs w:val="22"/>
            </w:rPr>
          </w:rPrChange>
        </w:rPr>
        <w:fldChar w:fldCharType="separate"/>
      </w:r>
      <w:r w:rsidR="00A3560F" w:rsidRPr="009C41BF">
        <w:rPr>
          <w:rFonts w:ascii="Times" w:hAnsi="Times" w:cs="Times"/>
          <w:sz w:val="22"/>
          <w:szCs w:val="22"/>
        </w:rPr>
        <w:t>(Luo et al., 2000)</w:t>
      </w:r>
      <w:r w:rsidR="00A3560F" w:rsidRPr="009C41BF">
        <w:rPr>
          <w:rFonts w:ascii="Times" w:hAnsi="Times" w:cs="Times"/>
          <w:sz w:val="22"/>
          <w:szCs w:val="22"/>
        </w:rPr>
        <w:fldChar w:fldCharType="end"/>
      </w:r>
      <w:r w:rsidRPr="00A7145A">
        <w:rPr>
          <w:rFonts w:ascii="Times" w:hAnsi="Times" w:cs="Times New Roman"/>
          <w:sz w:val="22"/>
          <w:szCs w:val="22"/>
        </w:rPr>
        <w:t>. Substrates were in 6-fold molar excess of TRIP13 hexamer.</w:t>
      </w:r>
      <w:r w:rsidR="009E2033" w:rsidRPr="009C41BF">
        <w:rPr>
          <w:rFonts w:ascii="Times" w:hAnsi="Times" w:cs="Times New Roman"/>
          <w:sz w:val="22"/>
          <w:szCs w:val="22"/>
        </w:rPr>
        <w:t xml:space="preserve"> (</w:t>
      </w:r>
      <w:r w:rsidR="00BA3C97" w:rsidRPr="009C41BF">
        <w:rPr>
          <w:rFonts w:ascii="Times" w:hAnsi="Times" w:cs="Times New Roman"/>
          <w:sz w:val="22"/>
          <w:szCs w:val="22"/>
        </w:rPr>
        <w:t>C</w:t>
      </w:r>
      <w:r w:rsidR="009E2033" w:rsidRPr="004E262E">
        <w:rPr>
          <w:rFonts w:ascii="Times" w:hAnsi="Times" w:cs="Times New Roman"/>
          <w:sz w:val="22"/>
          <w:szCs w:val="22"/>
        </w:rPr>
        <w:t>) Stimulation of TRIP13 ATP</w:t>
      </w:r>
      <w:r w:rsidR="009E2033" w:rsidRPr="00A7145A">
        <w:rPr>
          <w:rFonts w:ascii="Times" w:hAnsi="Times" w:cs="Times New Roman"/>
          <w:sz w:val="22"/>
          <w:szCs w:val="22"/>
        </w:rPr>
        <w:t>ase activity in the presence of p31(comet) mutants.</w:t>
      </w:r>
      <w:r w:rsidR="00825724" w:rsidRPr="00A7145A">
        <w:rPr>
          <w:rFonts w:ascii="Times" w:hAnsi="Times" w:cs="Times New Roman"/>
          <w:sz w:val="22"/>
          <w:szCs w:val="22"/>
        </w:rPr>
        <w:t xml:space="preserve"> </w:t>
      </w:r>
      <w:r w:rsidR="00BA3C97" w:rsidRPr="00A7145A">
        <w:rPr>
          <w:rFonts w:ascii="Times" w:hAnsi="Times" w:cs="Times New Roman"/>
          <w:sz w:val="22"/>
          <w:szCs w:val="22"/>
        </w:rPr>
        <w:t xml:space="preserve">(D) Schematic illustrating </w:t>
      </w:r>
      <w:r w:rsidR="00B73306" w:rsidRPr="00A7145A">
        <w:rPr>
          <w:rFonts w:ascii="Times" w:hAnsi="Times" w:cs="Times New Roman"/>
          <w:sz w:val="22"/>
          <w:szCs w:val="22"/>
        </w:rPr>
        <w:t>requirements</w:t>
      </w:r>
      <w:r w:rsidR="00BA3C97" w:rsidRPr="00A7145A">
        <w:rPr>
          <w:rFonts w:ascii="Times" w:hAnsi="Times" w:cs="Times New Roman"/>
          <w:sz w:val="22"/>
          <w:szCs w:val="22"/>
        </w:rPr>
        <w:t xml:space="preserve"> for TRIP13 stimulation. PCH-2/TRIP13 is stimulated by the combination of C-MAD2 and p31(comet) (scheme 1); mutation of either binding surface of p31(comet) (schemes 2 and 3) eliminates stimulation, as does replacement of C-MAD2 with O-MAD2 (scheme 4).</w:t>
      </w:r>
      <w:r w:rsidR="00113DC1" w:rsidRPr="00A7145A">
        <w:rPr>
          <w:rFonts w:ascii="Times" w:hAnsi="Times" w:cs="Times New Roman"/>
          <w:sz w:val="22"/>
          <w:szCs w:val="22"/>
        </w:rPr>
        <w:t xml:space="preserve"> P-values in (A) and (C) were calculated using an unpaired Student’s T-test.</w:t>
      </w:r>
    </w:p>
    <w:p w14:paraId="63B05C45" w14:textId="77777777" w:rsidR="000F3FCD" w:rsidRPr="00A7145A" w:rsidRDefault="000F3FCD">
      <w:pPr>
        <w:spacing w:after="120" w:line="480" w:lineRule="auto"/>
        <w:rPr>
          <w:ins w:id="1794" w:author="Kevin Corbett" w:date="2015-03-31T22:04:00Z"/>
          <w:rFonts w:ascii="Times" w:hAnsi="Times"/>
          <w:sz w:val="22"/>
          <w:szCs w:val="22"/>
        </w:rPr>
        <w:pPrChange w:id="1795" w:author="Kevin Corbett" w:date="2015-04-01T08:10:00Z">
          <w:pPr>
            <w:spacing w:after="120" w:line="276" w:lineRule="auto"/>
          </w:pPr>
        </w:pPrChange>
      </w:pPr>
    </w:p>
    <w:p w14:paraId="5DADC93C" w14:textId="67CA13F7" w:rsidR="002753CD" w:rsidRPr="00A7145A" w:rsidDel="00C77062" w:rsidRDefault="002753CD">
      <w:pPr>
        <w:spacing w:line="480" w:lineRule="auto"/>
        <w:rPr>
          <w:del w:id="1796" w:author="Kevin Corbett" w:date="2015-03-31T21:39:00Z"/>
          <w:rFonts w:ascii="Times" w:hAnsi="Times"/>
          <w:sz w:val="22"/>
          <w:szCs w:val="22"/>
        </w:rPr>
        <w:pPrChange w:id="1797" w:author="Kevin Corbett" w:date="2015-04-01T08:10:00Z">
          <w:pPr/>
        </w:pPrChange>
      </w:pPr>
      <w:del w:id="1798" w:author="Kevin Corbett" w:date="2015-03-31T21:39:00Z">
        <w:r w:rsidRPr="00A7145A" w:rsidDel="00C77062">
          <w:rPr>
            <w:rFonts w:ascii="Times" w:hAnsi="Times"/>
            <w:sz w:val="22"/>
            <w:szCs w:val="22"/>
          </w:rPr>
          <w:br w:type="page"/>
        </w:r>
      </w:del>
    </w:p>
    <w:p w14:paraId="2F98E572" w14:textId="080CE544" w:rsidR="002753CD" w:rsidRPr="00A7145A" w:rsidDel="00C77062" w:rsidRDefault="002753CD">
      <w:pPr>
        <w:spacing w:after="120" w:line="480" w:lineRule="auto"/>
        <w:jc w:val="center"/>
        <w:rPr>
          <w:del w:id="1799" w:author="Kevin Corbett" w:date="2015-03-31T21:39:00Z"/>
          <w:rFonts w:ascii="Times" w:hAnsi="Times"/>
          <w:sz w:val="22"/>
          <w:szCs w:val="22"/>
        </w:rPr>
        <w:pPrChange w:id="1800" w:author="Kevin Corbett" w:date="2015-04-01T08:10:00Z">
          <w:pPr>
            <w:spacing w:after="120" w:line="276" w:lineRule="auto"/>
            <w:jc w:val="center"/>
          </w:pPr>
        </w:pPrChange>
      </w:pPr>
    </w:p>
    <w:p w14:paraId="7B1AE552" w14:textId="42CDDE85" w:rsidR="002753CD" w:rsidRPr="00A7145A" w:rsidRDefault="002753CD">
      <w:pPr>
        <w:spacing w:after="120" w:line="480" w:lineRule="auto"/>
        <w:rPr>
          <w:rFonts w:ascii="Times" w:hAnsi="Times" w:cs="Times New Roman"/>
          <w:b/>
          <w:sz w:val="22"/>
          <w:szCs w:val="22"/>
        </w:rPr>
        <w:pPrChange w:id="1801" w:author="Kevin Corbett" w:date="2015-04-01T08:10:00Z">
          <w:pPr>
            <w:spacing w:after="120" w:line="276" w:lineRule="auto"/>
          </w:pPr>
        </w:pPrChange>
      </w:pPr>
      <w:r w:rsidRPr="00A7145A">
        <w:rPr>
          <w:rFonts w:ascii="Times" w:hAnsi="Times" w:cs="Times New Roman"/>
          <w:b/>
          <w:sz w:val="22"/>
          <w:szCs w:val="22"/>
        </w:rPr>
        <w:t xml:space="preserve">Figure </w:t>
      </w:r>
      <w:ins w:id="1802" w:author="Kevin Corbett" w:date="2015-03-31T21:39:00Z">
        <w:r w:rsidR="00C77062" w:rsidRPr="00A7145A">
          <w:rPr>
            <w:rFonts w:ascii="Times" w:hAnsi="Times" w:cs="Times New Roman"/>
            <w:b/>
            <w:sz w:val="22"/>
            <w:szCs w:val="22"/>
          </w:rPr>
          <w:t>6</w:t>
        </w:r>
      </w:ins>
      <w:del w:id="1803" w:author="Kevin Corbett" w:date="2015-03-31T21:39:00Z">
        <w:r w:rsidRPr="00A7145A" w:rsidDel="00C77062">
          <w:rPr>
            <w:rFonts w:ascii="Times" w:hAnsi="Times" w:cs="Times New Roman"/>
            <w:b/>
            <w:sz w:val="22"/>
            <w:szCs w:val="22"/>
          </w:rPr>
          <w:delText>5</w:delText>
        </w:r>
      </w:del>
      <w:r w:rsidRPr="00A7145A">
        <w:rPr>
          <w:rFonts w:ascii="Times" w:hAnsi="Times" w:cs="Times New Roman"/>
          <w:b/>
          <w:sz w:val="22"/>
          <w:szCs w:val="22"/>
        </w:rPr>
        <w:t>-figure supplement 1.</w:t>
      </w:r>
    </w:p>
    <w:p w14:paraId="7FEF41E8" w14:textId="56893948" w:rsidR="002753CD" w:rsidRPr="00A7145A" w:rsidRDefault="002753CD">
      <w:pPr>
        <w:spacing w:after="120" w:line="480" w:lineRule="auto"/>
        <w:rPr>
          <w:rFonts w:ascii="Times" w:hAnsi="Times" w:cs="Times New Roman"/>
          <w:b/>
          <w:sz w:val="22"/>
          <w:szCs w:val="22"/>
        </w:rPr>
        <w:pPrChange w:id="1804" w:author="Kevin Corbett" w:date="2015-04-01T08:10:00Z">
          <w:pPr>
            <w:spacing w:after="120" w:line="276" w:lineRule="auto"/>
          </w:pPr>
        </w:pPrChange>
      </w:pPr>
      <w:r w:rsidRPr="00A7145A">
        <w:rPr>
          <w:rFonts w:ascii="Times" w:hAnsi="Times" w:cs="Times New Roman"/>
          <w:b/>
          <w:sz w:val="22"/>
          <w:szCs w:val="22"/>
        </w:rPr>
        <w:t xml:space="preserve">Purification and characterization of </w:t>
      </w:r>
      <w:r w:rsidRPr="00A7145A">
        <w:rPr>
          <w:rFonts w:ascii="Times" w:hAnsi="Times" w:cs="Times New Roman"/>
          <w:b/>
          <w:i/>
          <w:sz w:val="22"/>
          <w:szCs w:val="22"/>
        </w:rPr>
        <w:t>C. elegans</w:t>
      </w:r>
      <w:r w:rsidRPr="00A7145A">
        <w:rPr>
          <w:rFonts w:ascii="Times" w:hAnsi="Times" w:cs="Times New Roman"/>
          <w:b/>
          <w:sz w:val="22"/>
          <w:szCs w:val="22"/>
        </w:rPr>
        <w:t xml:space="preserve"> MAD-2 and CMT-1.</w:t>
      </w:r>
    </w:p>
    <w:p w14:paraId="17A71577" w14:textId="5C992C9B" w:rsidR="002753CD" w:rsidRPr="00A7145A" w:rsidRDefault="002753CD">
      <w:pPr>
        <w:spacing w:after="120" w:line="480" w:lineRule="auto"/>
        <w:rPr>
          <w:rFonts w:ascii="Times" w:hAnsi="Times"/>
          <w:sz w:val="22"/>
          <w:szCs w:val="22"/>
        </w:rPr>
        <w:pPrChange w:id="1805" w:author="Kevin Corbett" w:date="2015-04-01T08:10:00Z">
          <w:pPr>
            <w:spacing w:after="120" w:line="276" w:lineRule="auto"/>
          </w:pPr>
        </w:pPrChange>
      </w:pPr>
      <w:r w:rsidRPr="00A7145A">
        <w:rPr>
          <w:rFonts w:ascii="Times" w:hAnsi="Times" w:cs="Times New Roman"/>
          <w:sz w:val="22"/>
          <w:szCs w:val="22"/>
        </w:rPr>
        <w:t xml:space="preserve">(A) SEC-MALS analysis of </w:t>
      </w:r>
      <w:r w:rsidRPr="00A7145A">
        <w:rPr>
          <w:rFonts w:ascii="Times" w:hAnsi="Times" w:cs="Times New Roman"/>
          <w:i/>
          <w:sz w:val="22"/>
          <w:szCs w:val="22"/>
        </w:rPr>
        <w:t>C. elegans</w:t>
      </w:r>
      <w:r w:rsidRPr="00A7145A">
        <w:rPr>
          <w:rFonts w:ascii="Times" w:hAnsi="Times" w:cs="Times New Roman"/>
          <w:sz w:val="22"/>
          <w:szCs w:val="22"/>
        </w:rPr>
        <w:t xml:space="preserve"> MAD-2 shows a mixture of monomer and dimer states. These were separately pooled for PCH-2 ATPase stimulation assays; while both pools stimulated PCH-2 in the presence of CMT-1, the dimer peak more strongly stimulated PCH-2 (not shown). (B) SDS-PAGE analysis of purified </w:t>
      </w:r>
      <w:r w:rsidRPr="00A7145A">
        <w:rPr>
          <w:rFonts w:ascii="Times" w:hAnsi="Times" w:cs="Times New Roman"/>
          <w:i/>
          <w:sz w:val="22"/>
          <w:szCs w:val="22"/>
        </w:rPr>
        <w:t>C. elegans</w:t>
      </w:r>
      <w:r w:rsidRPr="00A7145A">
        <w:rPr>
          <w:rFonts w:ascii="Times" w:hAnsi="Times" w:cs="Times New Roman"/>
          <w:sz w:val="22"/>
          <w:szCs w:val="22"/>
        </w:rPr>
        <w:t xml:space="preserve"> MAD-2. (C) Size exclusion chromatography and SDS-PAGE analysis </w:t>
      </w:r>
      <w:ins w:id="1806" w:author="Kevin Corbett" w:date="2015-04-13T09:56:00Z">
        <w:r w:rsidR="000F78BA">
          <w:rPr>
            <w:rFonts w:ascii="Times" w:hAnsi="Times" w:cs="Times New Roman"/>
            <w:sz w:val="22"/>
            <w:szCs w:val="22"/>
          </w:rPr>
          <w:t xml:space="preserve">of </w:t>
        </w:r>
        <w:r w:rsidR="000F78BA" w:rsidRPr="000F78BA">
          <w:rPr>
            <w:rFonts w:ascii="Times" w:hAnsi="Times" w:cs="Times New Roman"/>
            <w:i/>
            <w:sz w:val="22"/>
            <w:szCs w:val="22"/>
            <w:rPrChange w:id="1807" w:author="Kevin Corbett" w:date="2015-04-13T09:56:00Z">
              <w:rPr>
                <w:rFonts w:ascii="Times" w:hAnsi="Times" w:cs="Times New Roman"/>
                <w:sz w:val="22"/>
                <w:szCs w:val="22"/>
              </w:rPr>
            </w:rPrChange>
          </w:rPr>
          <w:t>C. elegans</w:t>
        </w:r>
        <w:r w:rsidR="000F78BA">
          <w:rPr>
            <w:rFonts w:ascii="Times" w:hAnsi="Times" w:cs="Times New Roman"/>
            <w:sz w:val="22"/>
            <w:szCs w:val="22"/>
          </w:rPr>
          <w:t xml:space="preserve"> </w:t>
        </w:r>
      </w:ins>
      <w:r w:rsidRPr="00A7145A">
        <w:rPr>
          <w:rFonts w:ascii="Times" w:hAnsi="Times" w:cs="Times New Roman"/>
          <w:sz w:val="22"/>
          <w:szCs w:val="22"/>
        </w:rPr>
        <w:t>CMT-1, showing that the protein is monomeric (elution volume of size standards shown for comparison). (D) SDS-PAGE analysis of fractions from (C).</w:t>
      </w:r>
    </w:p>
    <w:p w14:paraId="7FD0BC12" w14:textId="77777777" w:rsidR="000F3FCD" w:rsidRPr="00A7145A" w:rsidRDefault="000F3FCD">
      <w:pPr>
        <w:spacing w:after="120" w:line="480" w:lineRule="auto"/>
        <w:rPr>
          <w:ins w:id="1808" w:author="Kevin Corbett" w:date="2015-03-31T22:04:00Z"/>
          <w:rFonts w:ascii="Times" w:hAnsi="Times"/>
          <w:b/>
          <w:sz w:val="22"/>
          <w:szCs w:val="22"/>
        </w:rPr>
        <w:pPrChange w:id="1809" w:author="Kevin Corbett" w:date="2015-04-01T08:10:00Z">
          <w:pPr>
            <w:spacing w:after="120" w:line="276" w:lineRule="auto"/>
          </w:pPr>
        </w:pPrChange>
      </w:pPr>
    </w:p>
    <w:p w14:paraId="29F35671" w14:textId="76CF52C3" w:rsidR="00443BA3" w:rsidRPr="00A7145A" w:rsidDel="00C77062" w:rsidRDefault="00443BA3">
      <w:pPr>
        <w:spacing w:line="480" w:lineRule="auto"/>
        <w:rPr>
          <w:del w:id="1810" w:author="Kevin Corbett" w:date="2015-03-31T21:39:00Z"/>
          <w:rFonts w:ascii="Times" w:hAnsi="Times"/>
          <w:b/>
          <w:sz w:val="22"/>
          <w:szCs w:val="22"/>
        </w:rPr>
        <w:pPrChange w:id="1811" w:author="Kevin Corbett" w:date="2015-04-01T08:10:00Z">
          <w:pPr/>
        </w:pPrChange>
      </w:pPr>
      <w:del w:id="1812" w:author="Kevin Corbett" w:date="2015-03-31T21:39:00Z">
        <w:r w:rsidRPr="00A7145A" w:rsidDel="00C77062">
          <w:rPr>
            <w:rFonts w:ascii="Times" w:hAnsi="Times"/>
            <w:b/>
            <w:sz w:val="22"/>
            <w:szCs w:val="22"/>
          </w:rPr>
          <w:br w:type="page"/>
        </w:r>
      </w:del>
    </w:p>
    <w:p w14:paraId="20152353" w14:textId="0AA6F9E8" w:rsidR="00443BA3" w:rsidRPr="00A7145A" w:rsidDel="00C77062" w:rsidRDefault="00443BA3">
      <w:pPr>
        <w:spacing w:after="120" w:line="480" w:lineRule="auto"/>
        <w:rPr>
          <w:del w:id="1813" w:author="Kevin Corbett" w:date="2015-03-31T21:39:00Z"/>
          <w:rFonts w:ascii="Times" w:hAnsi="Times"/>
          <w:b/>
          <w:sz w:val="22"/>
          <w:szCs w:val="22"/>
        </w:rPr>
        <w:pPrChange w:id="1814" w:author="Kevin Corbett" w:date="2015-04-01T08:10:00Z">
          <w:pPr>
            <w:spacing w:after="120" w:line="276" w:lineRule="auto"/>
          </w:pPr>
        </w:pPrChange>
      </w:pPr>
    </w:p>
    <w:p w14:paraId="7CAD7297" w14:textId="3EA5929F" w:rsidR="009E2033" w:rsidRPr="00A7145A" w:rsidRDefault="00A92CFA">
      <w:pPr>
        <w:spacing w:after="120" w:line="480" w:lineRule="auto"/>
        <w:rPr>
          <w:rFonts w:ascii="Times" w:hAnsi="Times" w:cs="Times New Roman"/>
          <w:sz w:val="22"/>
          <w:szCs w:val="22"/>
        </w:rPr>
        <w:pPrChange w:id="1815" w:author="Kevin Corbett" w:date="2015-04-01T08:10:00Z">
          <w:pPr>
            <w:spacing w:after="120" w:line="276" w:lineRule="auto"/>
          </w:pPr>
        </w:pPrChange>
      </w:pPr>
      <w:r w:rsidRPr="00A7145A">
        <w:rPr>
          <w:rFonts w:ascii="Times" w:hAnsi="Times"/>
          <w:b/>
          <w:sz w:val="22"/>
          <w:szCs w:val="22"/>
        </w:rPr>
        <w:t xml:space="preserve">Figure </w:t>
      </w:r>
      <w:ins w:id="1816" w:author="Kevin Corbett" w:date="2015-03-31T21:37:00Z">
        <w:r w:rsidR="00C77062" w:rsidRPr="00A7145A">
          <w:rPr>
            <w:rFonts w:ascii="Times" w:hAnsi="Times"/>
            <w:b/>
            <w:sz w:val="22"/>
            <w:szCs w:val="22"/>
          </w:rPr>
          <w:t>7</w:t>
        </w:r>
      </w:ins>
      <w:del w:id="1817" w:author="Kevin Corbett" w:date="2015-03-31T21:37:00Z">
        <w:r w:rsidRPr="00A7145A" w:rsidDel="00C77062">
          <w:rPr>
            <w:rFonts w:ascii="Times" w:hAnsi="Times"/>
            <w:b/>
            <w:sz w:val="22"/>
            <w:szCs w:val="22"/>
          </w:rPr>
          <w:delText>6</w:delText>
        </w:r>
      </w:del>
      <w:r w:rsidR="00E96097" w:rsidRPr="00A7145A">
        <w:rPr>
          <w:rFonts w:ascii="Times" w:hAnsi="Times"/>
          <w:b/>
          <w:sz w:val="22"/>
          <w:szCs w:val="22"/>
        </w:rPr>
        <w:t xml:space="preserve">. </w:t>
      </w:r>
      <w:r w:rsidR="009E2033" w:rsidRPr="00A7145A">
        <w:rPr>
          <w:rFonts w:ascii="Times" w:hAnsi="Times" w:cs="Times New Roman"/>
          <w:b/>
          <w:sz w:val="22"/>
          <w:szCs w:val="22"/>
        </w:rPr>
        <w:t>TRIP13 converts C-MAD2 to O-MAD2</w:t>
      </w:r>
    </w:p>
    <w:p w14:paraId="149AF10A" w14:textId="243EFD10" w:rsidR="00A92CFA" w:rsidRPr="00A7145A" w:rsidDel="00C77062" w:rsidRDefault="009E2033">
      <w:pPr>
        <w:spacing w:after="120" w:line="480" w:lineRule="auto"/>
        <w:rPr>
          <w:del w:id="1818" w:author="Kevin Corbett" w:date="2015-03-31T21:38:00Z"/>
          <w:rFonts w:ascii="Times" w:hAnsi="Times" w:cs="Times New Roman"/>
          <w:sz w:val="22"/>
          <w:szCs w:val="22"/>
        </w:rPr>
        <w:pPrChange w:id="1819" w:author="Kevin Corbett" w:date="2015-04-01T08:10:00Z">
          <w:pPr>
            <w:spacing w:after="120" w:line="276" w:lineRule="auto"/>
          </w:pPr>
        </w:pPrChange>
      </w:pPr>
      <w:r w:rsidRPr="00A7145A">
        <w:rPr>
          <w:rFonts w:ascii="Times" w:hAnsi="Times" w:cs="Times New Roman"/>
          <w:sz w:val="22"/>
          <w:szCs w:val="22"/>
        </w:rPr>
        <w:t xml:space="preserve">(A) Stimulation of TRIP13 ATPase activity by p31(comet ) + MAD2, before (samples 1-2) or after (samples 3-5) a two-hour pre-incubation period. All proteins were at 4 </w:t>
      </w:r>
      <w:r w:rsidRPr="000F78BA">
        <w:rPr>
          <w:rFonts w:ascii="Times" w:hAnsi="Times" w:cs="Times New Roman"/>
          <w:sz w:val="22"/>
          <w:szCs w:val="22"/>
          <w:rPrChange w:id="1820" w:author="Kevin Corbett" w:date="2015-04-13T09:59:00Z">
            <w:rPr>
              <w:rFonts w:ascii="Times" w:hAnsi="Times" w:cs="Times New Roman" w:hint="eastAsia"/>
              <w:sz w:val="22"/>
              <w:szCs w:val="22"/>
            </w:rPr>
          </w:rPrChange>
        </w:rPr>
        <w:t>μ</w:t>
      </w:r>
      <w:r w:rsidRPr="00A7145A">
        <w:rPr>
          <w:rFonts w:ascii="Times" w:hAnsi="Times" w:cs="Times New Roman" w:hint="eastAsia"/>
          <w:sz w:val="22"/>
          <w:szCs w:val="22"/>
        </w:rPr>
        <w:t>M</w:t>
      </w:r>
      <w:r w:rsidRPr="00A7145A">
        <w:rPr>
          <w:rFonts w:ascii="Times" w:hAnsi="Times" w:cs="Times New Roman"/>
          <w:sz w:val="22"/>
          <w:szCs w:val="22"/>
        </w:rPr>
        <w:t xml:space="preserve"> (6-fold molar excess of substrate:TRIP13 hexamer). For sample 5, an additional 4 </w:t>
      </w:r>
      <w:r w:rsidRPr="000F78BA">
        <w:rPr>
          <w:rFonts w:ascii="Times" w:hAnsi="Times" w:cs="Times New Roman"/>
          <w:sz w:val="22"/>
          <w:szCs w:val="22"/>
          <w:rPrChange w:id="1821" w:author="Kevin Corbett" w:date="2015-04-13T09:59:00Z">
            <w:rPr>
              <w:rFonts w:ascii="Times" w:hAnsi="Times" w:cs="Times New Roman" w:hint="eastAsia"/>
              <w:sz w:val="22"/>
              <w:szCs w:val="22"/>
            </w:rPr>
          </w:rPrChange>
        </w:rPr>
        <w:t>μ</w:t>
      </w:r>
      <w:r w:rsidRPr="00A7145A">
        <w:rPr>
          <w:rFonts w:ascii="Times" w:hAnsi="Times" w:cs="Times New Roman" w:hint="eastAsia"/>
          <w:sz w:val="22"/>
          <w:szCs w:val="22"/>
        </w:rPr>
        <w:t>M</w:t>
      </w:r>
      <w:r w:rsidRPr="00A7145A">
        <w:rPr>
          <w:rFonts w:ascii="Times" w:hAnsi="Times" w:cs="Times New Roman"/>
          <w:sz w:val="22"/>
          <w:szCs w:val="22"/>
        </w:rPr>
        <w:t xml:space="preserve"> MAD2 was added after the pre-incubation period.</w:t>
      </w:r>
      <w:r w:rsidR="00B73306" w:rsidRPr="00A7145A">
        <w:rPr>
          <w:rFonts w:ascii="Times" w:hAnsi="Times" w:cs="Times New Roman"/>
          <w:sz w:val="22"/>
          <w:szCs w:val="22"/>
        </w:rPr>
        <w:t xml:space="preserve"> (B) Schematic illustrating results from (A) in terms of complex formation and TRIP13 stimulation.</w:t>
      </w:r>
      <w:r w:rsidRPr="00A7145A">
        <w:rPr>
          <w:rFonts w:ascii="Times" w:hAnsi="Times" w:cs="Times New Roman"/>
          <w:sz w:val="22"/>
          <w:szCs w:val="22"/>
        </w:rPr>
        <w:t xml:space="preserve"> (</w:t>
      </w:r>
      <w:r w:rsidR="00B73306" w:rsidRPr="00A7145A">
        <w:rPr>
          <w:rFonts w:ascii="Times" w:hAnsi="Times" w:cs="Times New Roman"/>
          <w:sz w:val="22"/>
          <w:szCs w:val="22"/>
        </w:rPr>
        <w:t>C</w:t>
      </w:r>
      <w:r w:rsidRPr="00A7145A">
        <w:rPr>
          <w:rFonts w:ascii="Times" w:hAnsi="Times" w:cs="Times New Roman"/>
          <w:sz w:val="22"/>
          <w:szCs w:val="22"/>
        </w:rPr>
        <w:t>) Anion-exchange elution profiles for O-MAD2 (green), C-MAD2 (gray), and the p31(comet):C-MAD2 complex (blue). (</w:t>
      </w:r>
      <w:r w:rsidR="00B73306" w:rsidRPr="00A7145A">
        <w:rPr>
          <w:rFonts w:ascii="Times" w:hAnsi="Times" w:cs="Times New Roman"/>
          <w:sz w:val="22"/>
          <w:szCs w:val="22"/>
        </w:rPr>
        <w:t>D</w:t>
      </w:r>
      <w:r w:rsidRPr="00A7145A">
        <w:rPr>
          <w:rFonts w:ascii="Times" w:hAnsi="Times" w:cs="Times New Roman"/>
          <w:sz w:val="22"/>
          <w:szCs w:val="22"/>
        </w:rPr>
        <w:t xml:space="preserve">) </w:t>
      </w:r>
      <w:ins w:id="1822" w:author="Kevin Corbett" w:date="2015-03-31T21:38:00Z">
        <w:r w:rsidR="00C77062" w:rsidRPr="00A7145A">
          <w:rPr>
            <w:rFonts w:ascii="Times" w:hAnsi="Times" w:cs="Times New Roman"/>
            <w:sz w:val="22"/>
            <w:szCs w:val="22"/>
          </w:rPr>
          <w:t xml:space="preserve">p31(comet) and </w:t>
        </w:r>
      </w:ins>
      <w:r w:rsidRPr="00A7145A">
        <w:rPr>
          <w:rFonts w:ascii="Times" w:hAnsi="Times" w:cs="Times New Roman"/>
          <w:sz w:val="22"/>
          <w:szCs w:val="22"/>
        </w:rPr>
        <w:t>MAD2 in anion-exchange fractions from the indicated pre-incubated reaction mixtures.</w:t>
      </w:r>
      <w:del w:id="1823" w:author="Kevin Corbett" w:date="2015-03-31T21:38:00Z">
        <w:r w:rsidRPr="00A7145A" w:rsidDel="00C77062">
          <w:rPr>
            <w:rFonts w:ascii="Times" w:hAnsi="Times" w:cs="Times New Roman"/>
            <w:sz w:val="22"/>
            <w:szCs w:val="22"/>
          </w:rPr>
          <w:delText xml:space="preserve"> (see </w:delText>
        </w:r>
        <w:r w:rsidRPr="00A7145A" w:rsidDel="00C77062">
          <w:rPr>
            <w:rFonts w:ascii="Times" w:hAnsi="Times" w:cs="Times New Roman"/>
            <w:b/>
            <w:sz w:val="22"/>
            <w:szCs w:val="22"/>
            <w:rPrChange w:id="1824" w:author="Kevin Corbett" w:date="2015-04-04T11:23:00Z">
              <w:rPr>
                <w:rFonts w:ascii="Times" w:hAnsi="Times" w:cs="Times New Roman"/>
                <w:b/>
                <w:color w:val="0000FF"/>
                <w:sz w:val="22"/>
                <w:szCs w:val="22"/>
              </w:rPr>
            </w:rPrChange>
          </w:rPr>
          <w:delText xml:space="preserve">Figure </w:delText>
        </w:r>
        <w:r w:rsidR="00F0090D" w:rsidRPr="00A7145A" w:rsidDel="00C77062">
          <w:rPr>
            <w:rFonts w:ascii="Times" w:hAnsi="Times" w:cs="Times New Roman"/>
            <w:b/>
            <w:sz w:val="22"/>
            <w:szCs w:val="22"/>
            <w:rPrChange w:id="1825" w:author="Kevin Corbett" w:date="2015-04-04T11:23:00Z">
              <w:rPr>
                <w:rFonts w:ascii="Times" w:hAnsi="Times" w:cs="Times New Roman"/>
                <w:b/>
                <w:color w:val="0000FF"/>
                <w:sz w:val="22"/>
                <w:szCs w:val="22"/>
              </w:rPr>
            </w:rPrChange>
          </w:rPr>
          <w:delText xml:space="preserve">6-figure supplement 1 </w:delText>
        </w:r>
        <w:r w:rsidRPr="00A7145A" w:rsidDel="00C77062">
          <w:rPr>
            <w:rFonts w:ascii="Times" w:hAnsi="Times" w:cs="Times New Roman"/>
            <w:sz w:val="22"/>
            <w:szCs w:val="22"/>
          </w:rPr>
          <w:delText>for gels showing p31(comet) in these samples).</w:delText>
        </w:r>
      </w:del>
      <w:r w:rsidRPr="009C41BF">
        <w:rPr>
          <w:rFonts w:ascii="Times" w:hAnsi="Times" w:cs="Times New Roman"/>
          <w:sz w:val="22"/>
          <w:szCs w:val="22"/>
        </w:rPr>
        <w:t xml:space="preserve"> p31(comet) and MAD2 were at 30 μM, and TRIP13 at 5 μM (hexamer concentration) except for </w:t>
      </w:r>
      <w:r w:rsidR="00F13FB4" w:rsidRPr="004E262E">
        <w:rPr>
          <w:rFonts w:ascii="Times" w:hAnsi="Times" w:cs="Times New Roman"/>
          <w:sz w:val="22"/>
          <w:szCs w:val="22"/>
        </w:rPr>
        <w:t xml:space="preserve">starred </w:t>
      </w:r>
      <w:r w:rsidRPr="004E262E">
        <w:rPr>
          <w:rFonts w:ascii="Times" w:hAnsi="Times" w:cs="Times New Roman"/>
          <w:sz w:val="22"/>
          <w:szCs w:val="22"/>
        </w:rPr>
        <w:t>sample</w:t>
      </w:r>
      <w:r w:rsidR="00F13FB4" w:rsidRPr="00C96FDF">
        <w:rPr>
          <w:rFonts w:ascii="Times" w:hAnsi="Times" w:cs="Times New Roman"/>
          <w:sz w:val="22"/>
          <w:szCs w:val="22"/>
        </w:rPr>
        <w:t xml:space="preserve"> (third from top</w:t>
      </w:r>
      <w:r w:rsidR="00F13FB4" w:rsidRPr="00C96FDF">
        <w:rPr>
          <w:rFonts w:ascii="Times" w:hAnsi="Times" w:cs="Times New Roman"/>
          <w:sz w:val="22"/>
          <w:szCs w:val="22"/>
        </w:rPr>
        <w:t></w:t>
      </w:r>
      <w:r w:rsidRPr="00A7145A">
        <w:rPr>
          <w:rFonts w:ascii="Times" w:hAnsi="Times" w:cs="Times New Roman"/>
          <w:sz w:val="22"/>
          <w:szCs w:val="22"/>
        </w:rPr>
        <w:t xml:space="preserve">, where [TRIP13] was at 1.25 </w:t>
      </w:r>
      <w:ins w:id="1826" w:author="Kevin Corbett" w:date="2015-04-09T08:53:00Z">
        <w:r w:rsidR="00752B05" w:rsidRPr="009C41BF">
          <w:rPr>
            <w:rFonts w:ascii="Times" w:hAnsi="Times" w:cs="Times New Roman"/>
            <w:sz w:val="22"/>
            <w:szCs w:val="22"/>
          </w:rPr>
          <w:t>μ</w:t>
        </w:r>
      </w:ins>
      <w:del w:id="1827" w:author="Kevin Corbett" w:date="2015-04-09T08:53:00Z">
        <w:r w:rsidRPr="00A7145A" w:rsidDel="00752B05">
          <w:rPr>
            <w:rFonts w:ascii="Times" w:hAnsi="Times" w:cs="Times New Roman" w:hint="eastAsia"/>
            <w:sz w:val="22"/>
            <w:szCs w:val="22"/>
          </w:rPr>
          <w:delText>μ</w:delText>
        </w:r>
      </w:del>
      <w:r w:rsidRPr="00A7145A">
        <w:rPr>
          <w:rFonts w:ascii="Times" w:hAnsi="Times" w:cs="Times New Roman" w:hint="eastAsia"/>
          <w:sz w:val="22"/>
          <w:szCs w:val="22"/>
        </w:rPr>
        <w:t>M</w:t>
      </w:r>
      <w:r w:rsidRPr="00A7145A">
        <w:rPr>
          <w:rFonts w:ascii="Times" w:hAnsi="Times" w:cs="Times New Roman"/>
          <w:sz w:val="22"/>
          <w:szCs w:val="22"/>
        </w:rPr>
        <w:t>.</w:t>
      </w:r>
      <w:ins w:id="1828" w:author="Kevin Corbett" w:date="2015-04-09T08:57:00Z">
        <w:r w:rsidR="00752B05">
          <w:rPr>
            <w:rFonts w:ascii="Times" w:hAnsi="Times" w:cs="Times New Roman"/>
            <w:sz w:val="22"/>
            <w:szCs w:val="22"/>
          </w:rPr>
          <w:t xml:space="preserve"> The observed C-MAD2 to O-MAD2 conversion requires active TRIP13, ATP, and p31(comet).</w:t>
        </w:r>
      </w:ins>
      <w:ins w:id="1829" w:author="Kevin Corbett" w:date="2015-04-09T08:54:00Z">
        <w:r w:rsidR="00752B05">
          <w:rPr>
            <w:rFonts w:ascii="Times" w:hAnsi="Times" w:cs="Times New Roman"/>
            <w:sz w:val="22"/>
            <w:szCs w:val="22"/>
          </w:rPr>
          <w:t xml:space="preserve"> </w:t>
        </w:r>
      </w:ins>
      <w:ins w:id="1830" w:author="Kevin Corbett" w:date="2015-04-09T08:58:00Z">
        <w:r w:rsidR="00752B05">
          <w:rPr>
            <w:rFonts w:ascii="Times" w:hAnsi="Times" w:cs="Times New Roman"/>
            <w:sz w:val="22"/>
            <w:szCs w:val="22"/>
          </w:rPr>
          <w:t>Neither TRIP13</w:t>
        </w:r>
        <w:r w:rsidR="00752B05" w:rsidRPr="00752B05">
          <w:rPr>
            <w:rFonts w:ascii="Times" w:hAnsi="Times" w:cs="Times New Roman"/>
            <w:sz w:val="22"/>
            <w:szCs w:val="22"/>
            <w:vertAlign w:val="superscript"/>
            <w:rPrChange w:id="1831" w:author="Kevin Corbett" w:date="2015-04-09T08:58:00Z">
              <w:rPr>
                <w:rFonts w:ascii="Times" w:hAnsi="Times" w:cs="Times New Roman"/>
                <w:sz w:val="22"/>
                <w:szCs w:val="22"/>
              </w:rPr>
            </w:rPrChange>
          </w:rPr>
          <w:t>E253Q</w:t>
        </w:r>
        <w:r w:rsidR="00752B05">
          <w:rPr>
            <w:rFonts w:ascii="Times" w:hAnsi="Times" w:cs="Times New Roman"/>
            <w:sz w:val="22"/>
            <w:szCs w:val="22"/>
          </w:rPr>
          <w:t xml:space="preserve"> nor TRIP13</w:t>
        </w:r>
        <w:r w:rsidR="00752B05" w:rsidRPr="00752B05">
          <w:rPr>
            <w:rFonts w:ascii="Times" w:hAnsi="Times" w:cs="Times New Roman"/>
            <w:sz w:val="22"/>
            <w:szCs w:val="22"/>
            <w:vertAlign w:val="superscript"/>
            <w:rPrChange w:id="1832" w:author="Kevin Corbett" w:date="2015-04-09T08:58:00Z">
              <w:rPr>
                <w:rFonts w:ascii="Times" w:hAnsi="Times" w:cs="Times New Roman"/>
                <w:sz w:val="22"/>
                <w:szCs w:val="22"/>
              </w:rPr>
            </w:rPrChange>
          </w:rPr>
          <w:t>W221A</w:t>
        </w:r>
        <w:r w:rsidR="00752B05">
          <w:rPr>
            <w:rFonts w:ascii="Times" w:hAnsi="Times" w:cs="Times New Roman"/>
            <w:sz w:val="22"/>
            <w:szCs w:val="22"/>
          </w:rPr>
          <w:t xml:space="preserve"> supported MAD2 conversion. </w:t>
        </w:r>
      </w:ins>
      <w:ins w:id="1833" w:author="Kevin Corbett" w:date="2015-04-09T08:55:00Z">
        <w:r w:rsidR="00752B05">
          <w:rPr>
            <w:rFonts w:ascii="Times" w:hAnsi="Times" w:cs="Times New Roman"/>
            <w:sz w:val="22"/>
            <w:szCs w:val="22"/>
          </w:rPr>
          <w:t>At equilibrium,</w:t>
        </w:r>
      </w:ins>
      <w:ins w:id="1834" w:author="Kevin Corbett" w:date="2015-04-09T08:54:00Z">
        <w:r w:rsidR="00752B05">
          <w:rPr>
            <w:rFonts w:ascii="Times" w:hAnsi="Times" w:cs="Times New Roman"/>
            <w:sz w:val="22"/>
            <w:szCs w:val="22"/>
          </w:rPr>
          <w:t xml:space="preserve"> </w:t>
        </w:r>
      </w:ins>
      <w:ins w:id="1835" w:author="Kevin Corbett" w:date="2015-04-09T08:55:00Z">
        <w:r w:rsidR="00752B05">
          <w:rPr>
            <w:rFonts w:ascii="Times" w:hAnsi="Times" w:cs="Times New Roman"/>
            <w:sz w:val="22"/>
            <w:szCs w:val="22"/>
          </w:rPr>
          <w:t>MAD2</w:t>
        </w:r>
        <w:r w:rsidR="00752B05" w:rsidRPr="00752B05">
          <w:rPr>
            <w:rFonts w:ascii="Times" w:hAnsi="Times" w:cs="Times New Roman"/>
            <w:sz w:val="22"/>
            <w:szCs w:val="22"/>
            <w:vertAlign w:val="superscript"/>
            <w:rPrChange w:id="1836" w:author="Kevin Corbett" w:date="2015-04-09T08:56:00Z">
              <w:rPr>
                <w:rFonts w:ascii="Times" w:hAnsi="Times" w:cs="Times New Roman"/>
                <w:sz w:val="22"/>
                <w:szCs w:val="22"/>
              </w:rPr>
            </w:rPrChange>
          </w:rPr>
          <w:t>R133A</w:t>
        </w:r>
        <w:r w:rsidR="00752B05">
          <w:rPr>
            <w:rFonts w:ascii="Times" w:hAnsi="Times" w:cs="Times New Roman"/>
            <w:sz w:val="22"/>
            <w:szCs w:val="22"/>
          </w:rPr>
          <w:t xml:space="preserve"> is predominantly in the C-MAD2 state (</w:t>
        </w:r>
        <w:r w:rsidR="00752B05" w:rsidRPr="00752B05">
          <w:rPr>
            <w:rFonts w:ascii="Times" w:hAnsi="Times" w:cs="Times New Roman"/>
            <w:b/>
            <w:sz w:val="22"/>
            <w:szCs w:val="22"/>
            <w:rPrChange w:id="1837" w:author="Kevin Corbett" w:date="2015-04-09T08:56:00Z">
              <w:rPr>
                <w:rFonts w:ascii="Times" w:hAnsi="Times" w:cs="Times New Roman"/>
                <w:sz w:val="22"/>
                <w:szCs w:val="22"/>
              </w:rPr>
            </w:rPrChange>
          </w:rPr>
          <w:t>Figure 7-figure supplement 1</w:t>
        </w:r>
        <w:r w:rsidR="00752B05">
          <w:rPr>
            <w:rFonts w:ascii="Times" w:hAnsi="Times" w:cs="Times New Roman"/>
            <w:sz w:val="22"/>
            <w:szCs w:val="22"/>
          </w:rPr>
          <w:t>)</w:t>
        </w:r>
      </w:ins>
      <w:ins w:id="1838" w:author="Kevin Corbett" w:date="2015-04-09T08:56:00Z">
        <w:r w:rsidR="00752B05">
          <w:rPr>
            <w:rFonts w:ascii="Times" w:hAnsi="Times" w:cs="Times New Roman"/>
            <w:sz w:val="22"/>
            <w:szCs w:val="22"/>
          </w:rPr>
          <w:t>, further supporting that the observed C-MAD2 to O-MAD2 conversion is an active process</w:t>
        </w:r>
      </w:ins>
      <w:ins w:id="1839" w:author="Kevin Corbett" w:date="2015-04-09T08:54:00Z">
        <w:r w:rsidR="00752B05">
          <w:rPr>
            <w:rFonts w:ascii="Times" w:hAnsi="Times" w:cs="Times New Roman"/>
            <w:sz w:val="22"/>
            <w:szCs w:val="22"/>
          </w:rPr>
          <w:t>.</w:t>
        </w:r>
      </w:ins>
      <w:r w:rsidRPr="00A7145A">
        <w:rPr>
          <w:rFonts w:ascii="Times" w:hAnsi="Times" w:cs="Times New Roman"/>
          <w:sz w:val="22"/>
          <w:szCs w:val="22"/>
        </w:rPr>
        <w:t xml:space="preserve"> (</w:t>
      </w:r>
      <w:r w:rsidR="00B73306" w:rsidRPr="00A7145A">
        <w:rPr>
          <w:rFonts w:ascii="Times" w:hAnsi="Times" w:cs="Times New Roman"/>
          <w:sz w:val="22"/>
          <w:szCs w:val="22"/>
        </w:rPr>
        <w:t>E</w:t>
      </w:r>
      <w:r w:rsidRPr="00A7145A">
        <w:rPr>
          <w:rFonts w:ascii="Times" w:hAnsi="Times" w:cs="Times New Roman"/>
          <w:sz w:val="22"/>
          <w:szCs w:val="22"/>
        </w:rPr>
        <w:t xml:space="preserve">) Rate of TRIP13-mediated C-MAD2 to O-MAD2 conversion in limiting [TRIP13]. Reactions with 30 </w:t>
      </w:r>
      <w:ins w:id="1840" w:author="Kevin Corbett" w:date="2015-04-09T08:53:00Z">
        <w:r w:rsidR="00752B05" w:rsidRPr="009C41BF">
          <w:rPr>
            <w:rFonts w:ascii="Times" w:hAnsi="Times" w:cs="Times New Roman"/>
            <w:sz w:val="22"/>
            <w:szCs w:val="22"/>
          </w:rPr>
          <w:t>μ</w:t>
        </w:r>
      </w:ins>
      <w:del w:id="1841" w:author="Kevin Corbett" w:date="2015-04-09T08:53:00Z">
        <w:r w:rsidRPr="00A7145A" w:rsidDel="00752B05">
          <w:rPr>
            <w:rFonts w:ascii="Times" w:hAnsi="Times" w:cs="Times New Roman" w:hint="eastAsia"/>
            <w:sz w:val="22"/>
            <w:szCs w:val="22"/>
          </w:rPr>
          <w:delText>μ</w:delText>
        </w:r>
      </w:del>
      <w:r w:rsidRPr="00A7145A">
        <w:rPr>
          <w:rFonts w:ascii="Times" w:hAnsi="Times" w:cs="Times New Roman" w:hint="eastAsia"/>
          <w:sz w:val="22"/>
          <w:szCs w:val="22"/>
        </w:rPr>
        <w:t>M</w:t>
      </w:r>
      <w:r w:rsidRPr="00A7145A">
        <w:rPr>
          <w:rFonts w:ascii="Times" w:hAnsi="Times" w:cs="Times New Roman"/>
          <w:sz w:val="22"/>
          <w:szCs w:val="22"/>
        </w:rPr>
        <w:t xml:space="preserve"> p31(comet) + MAD2</w:t>
      </w:r>
      <w:r w:rsidRPr="00A7145A">
        <w:rPr>
          <w:rFonts w:ascii="Times" w:hAnsi="Times" w:cs="Times New Roman"/>
          <w:sz w:val="22"/>
          <w:szCs w:val="22"/>
          <w:vertAlign w:val="superscript"/>
        </w:rPr>
        <w:t>R133A</w:t>
      </w:r>
      <w:r w:rsidRPr="00A7145A">
        <w:rPr>
          <w:rFonts w:ascii="Times" w:hAnsi="Times" w:cs="Times New Roman"/>
          <w:sz w:val="22"/>
          <w:szCs w:val="22"/>
        </w:rPr>
        <w:t xml:space="preserve"> (initially ~10 </w:t>
      </w:r>
      <w:ins w:id="1842" w:author="Kevin Corbett" w:date="2015-04-09T08:53:00Z">
        <w:r w:rsidR="00752B05" w:rsidRPr="009C41BF">
          <w:rPr>
            <w:rFonts w:ascii="Times" w:hAnsi="Times" w:cs="Times New Roman"/>
            <w:sz w:val="22"/>
            <w:szCs w:val="22"/>
          </w:rPr>
          <w:t>μ</w:t>
        </w:r>
      </w:ins>
      <w:del w:id="1843" w:author="Kevin Corbett" w:date="2015-04-09T08:53:00Z">
        <w:r w:rsidRPr="00A7145A" w:rsidDel="00752B05">
          <w:rPr>
            <w:rFonts w:ascii="Times" w:hAnsi="Times" w:cs="Times New Roman" w:hint="eastAsia"/>
            <w:sz w:val="22"/>
            <w:szCs w:val="22"/>
          </w:rPr>
          <w:delText>μ</w:delText>
        </w:r>
      </w:del>
      <w:r w:rsidRPr="00A7145A">
        <w:rPr>
          <w:rFonts w:ascii="Times" w:hAnsi="Times" w:cs="Times New Roman" w:hint="eastAsia"/>
          <w:sz w:val="22"/>
          <w:szCs w:val="22"/>
        </w:rPr>
        <w:t>M</w:t>
      </w:r>
      <w:r w:rsidRPr="00A7145A">
        <w:rPr>
          <w:rFonts w:ascii="Times" w:hAnsi="Times" w:cs="Times New Roman"/>
          <w:sz w:val="22"/>
          <w:szCs w:val="22"/>
        </w:rPr>
        <w:t xml:space="preserve"> O-MAD2 and </w:t>
      </w:r>
      <w:r w:rsidR="006A78D8" w:rsidRPr="00A7145A">
        <w:rPr>
          <w:rFonts w:ascii="Times" w:hAnsi="Times" w:cs="Times New Roman"/>
          <w:sz w:val="22"/>
          <w:szCs w:val="22"/>
        </w:rPr>
        <w:t>~</w:t>
      </w:r>
      <w:r w:rsidRPr="00A7145A">
        <w:rPr>
          <w:rFonts w:ascii="Times" w:hAnsi="Times" w:cs="Times New Roman"/>
          <w:sz w:val="22"/>
          <w:szCs w:val="22"/>
        </w:rPr>
        <w:t xml:space="preserve">20 </w:t>
      </w:r>
      <w:ins w:id="1844" w:author="Kevin Corbett" w:date="2015-04-09T08:53:00Z">
        <w:r w:rsidR="00752B05" w:rsidRPr="009C41BF">
          <w:rPr>
            <w:rFonts w:ascii="Times" w:hAnsi="Times" w:cs="Times New Roman"/>
            <w:sz w:val="22"/>
            <w:szCs w:val="22"/>
          </w:rPr>
          <w:t>μ</w:t>
        </w:r>
      </w:ins>
      <w:del w:id="1845" w:author="Kevin Corbett" w:date="2015-04-09T08:53:00Z">
        <w:r w:rsidRPr="00A7145A" w:rsidDel="00752B05">
          <w:rPr>
            <w:rFonts w:ascii="Times" w:hAnsi="Times" w:cs="Times New Roman" w:hint="eastAsia"/>
            <w:sz w:val="22"/>
            <w:szCs w:val="22"/>
          </w:rPr>
          <w:delText>μ</w:delText>
        </w:r>
      </w:del>
      <w:r w:rsidRPr="00A7145A">
        <w:rPr>
          <w:rFonts w:ascii="Times" w:hAnsi="Times" w:cs="Times New Roman" w:hint="eastAsia"/>
          <w:sz w:val="22"/>
          <w:szCs w:val="22"/>
        </w:rPr>
        <w:t>M</w:t>
      </w:r>
      <w:r w:rsidRPr="00A7145A">
        <w:rPr>
          <w:rFonts w:ascii="Times" w:hAnsi="Times" w:cs="Times New Roman"/>
          <w:sz w:val="22"/>
          <w:szCs w:val="22"/>
        </w:rPr>
        <w:t xml:space="preserve"> C-MAD2) were incubated at 37°C for 30 min with the indicated amounts of TRIP13, and separated by ion-exchange as in (</w:t>
      </w:r>
      <w:r w:rsidR="00B73306" w:rsidRPr="00A7145A">
        <w:rPr>
          <w:rFonts w:ascii="Times" w:hAnsi="Times" w:cs="Times New Roman"/>
          <w:sz w:val="22"/>
          <w:szCs w:val="22"/>
        </w:rPr>
        <w:t>D</w:t>
      </w:r>
      <w:r w:rsidRPr="00A7145A">
        <w:rPr>
          <w:rFonts w:ascii="Times" w:hAnsi="Times" w:cs="Times New Roman"/>
          <w:sz w:val="22"/>
          <w:szCs w:val="22"/>
        </w:rPr>
        <w:t>). SDS-PAGE band intensities were quantified, converted to [O-MAD2], and plotted. Linear regression fitting indicates a rate of 57.4 +/- 6.7 MAD2 conversions in 30 minutes per TRIP13 hexamer,</w:t>
      </w:r>
      <w:r w:rsidR="000337AF" w:rsidRPr="00A7145A">
        <w:rPr>
          <w:rFonts w:ascii="Times" w:hAnsi="Times" w:cs="Times New Roman"/>
          <w:sz w:val="22"/>
          <w:szCs w:val="22"/>
        </w:rPr>
        <w:t xml:space="preserve"> </w:t>
      </w:r>
      <w:r w:rsidRPr="00A7145A">
        <w:rPr>
          <w:rFonts w:ascii="Times" w:hAnsi="Times" w:cs="Times New Roman"/>
          <w:sz w:val="22"/>
          <w:szCs w:val="22"/>
        </w:rPr>
        <w:t>or ~1.9 +/- 0.2 min</w:t>
      </w:r>
      <w:r w:rsidRPr="00A7145A">
        <w:rPr>
          <w:rFonts w:ascii="Times" w:hAnsi="Times" w:cs="Times New Roman"/>
          <w:sz w:val="22"/>
          <w:szCs w:val="22"/>
          <w:vertAlign w:val="superscript"/>
        </w:rPr>
        <w:t>-1</w:t>
      </w:r>
      <w:r w:rsidRPr="00A7145A">
        <w:rPr>
          <w:rFonts w:ascii="Times" w:hAnsi="Times" w:cs="Times New Roman"/>
          <w:sz w:val="22"/>
          <w:szCs w:val="22"/>
        </w:rPr>
        <w:t>. (</w:t>
      </w:r>
      <w:r w:rsidR="00B73306" w:rsidRPr="00A7145A">
        <w:rPr>
          <w:rFonts w:ascii="Times" w:hAnsi="Times" w:cs="Times New Roman"/>
          <w:sz w:val="22"/>
          <w:szCs w:val="22"/>
        </w:rPr>
        <w:t>F</w:t>
      </w:r>
      <w:r w:rsidRPr="00A7145A">
        <w:rPr>
          <w:rFonts w:ascii="Times" w:hAnsi="Times" w:cs="Times New Roman"/>
          <w:sz w:val="22"/>
          <w:szCs w:val="22"/>
        </w:rPr>
        <w:t xml:space="preserve">) TRIP13-mediated MAD2 conversion in the presence of p31(comet) mutants. The high concentration of p31(comet) + MAD2 in this assay (30 </w:t>
      </w:r>
      <w:ins w:id="1846" w:author="Kevin Corbett" w:date="2015-04-09T08:54:00Z">
        <w:r w:rsidR="00752B05" w:rsidRPr="009C41BF">
          <w:rPr>
            <w:rFonts w:ascii="Times" w:hAnsi="Times" w:cs="Times New Roman"/>
            <w:sz w:val="22"/>
            <w:szCs w:val="22"/>
          </w:rPr>
          <w:t>μ</w:t>
        </w:r>
      </w:ins>
      <w:del w:id="1847" w:author="Kevin Corbett" w:date="2015-04-09T08:54:00Z">
        <w:r w:rsidRPr="00A7145A" w:rsidDel="00752B05">
          <w:rPr>
            <w:rFonts w:ascii="Times" w:hAnsi="Times" w:cs="Times New Roman" w:hint="eastAsia"/>
            <w:sz w:val="22"/>
            <w:szCs w:val="22"/>
          </w:rPr>
          <w:delText>μ</w:delText>
        </w:r>
      </w:del>
      <w:r w:rsidRPr="00A7145A">
        <w:rPr>
          <w:rFonts w:ascii="Times" w:hAnsi="Times" w:cs="Times New Roman" w:hint="eastAsia"/>
          <w:sz w:val="22"/>
          <w:szCs w:val="22"/>
        </w:rPr>
        <w:t>M</w:t>
      </w:r>
      <w:r w:rsidRPr="00A7145A">
        <w:rPr>
          <w:rFonts w:ascii="Times" w:hAnsi="Times" w:cs="Times New Roman"/>
          <w:sz w:val="22"/>
          <w:szCs w:val="22"/>
        </w:rPr>
        <w:t>) allowed single mutants to support limited MAD2 conversion, but mutant combinations effectively eliminated MAD2 conversion. PK: P230A/K231A; QF: Q86A/F193A.</w:t>
      </w:r>
    </w:p>
    <w:p w14:paraId="7B7B613A" w14:textId="09453241" w:rsidR="00443BA3" w:rsidRPr="00A7145A" w:rsidDel="00C77062" w:rsidRDefault="00443BA3">
      <w:pPr>
        <w:spacing w:after="120" w:line="480" w:lineRule="auto"/>
        <w:rPr>
          <w:del w:id="1848" w:author="Kevin Corbett" w:date="2015-03-31T21:37:00Z"/>
          <w:rFonts w:ascii="Times" w:hAnsi="Times" w:cs="Times New Roman"/>
          <w:b/>
          <w:sz w:val="22"/>
          <w:szCs w:val="22"/>
        </w:rPr>
        <w:pPrChange w:id="1849" w:author="Kevin Corbett" w:date="2015-04-01T08:10:00Z">
          <w:pPr/>
        </w:pPrChange>
      </w:pPr>
      <w:del w:id="1850" w:author="Kevin Corbett" w:date="2015-03-31T21:37:00Z">
        <w:r w:rsidRPr="00A7145A" w:rsidDel="00C77062">
          <w:rPr>
            <w:rFonts w:ascii="Times" w:hAnsi="Times" w:cs="Times New Roman"/>
            <w:b/>
            <w:sz w:val="22"/>
            <w:szCs w:val="22"/>
          </w:rPr>
          <w:br w:type="page"/>
        </w:r>
      </w:del>
    </w:p>
    <w:p w14:paraId="139286FD" w14:textId="0992E137" w:rsidR="00443BA3" w:rsidRPr="00A7145A" w:rsidDel="00C77062" w:rsidRDefault="00443BA3">
      <w:pPr>
        <w:spacing w:after="120" w:line="480" w:lineRule="auto"/>
        <w:rPr>
          <w:del w:id="1851" w:author="Kevin Corbett" w:date="2015-03-31T21:37:00Z"/>
          <w:rFonts w:ascii="Times" w:hAnsi="Times" w:cs="Times New Roman"/>
          <w:b/>
          <w:sz w:val="22"/>
          <w:szCs w:val="22"/>
        </w:rPr>
        <w:pPrChange w:id="1852" w:author="Kevin Corbett" w:date="2015-04-01T08:10:00Z">
          <w:pPr>
            <w:spacing w:after="120" w:line="276" w:lineRule="auto"/>
            <w:jc w:val="center"/>
          </w:pPr>
        </w:pPrChange>
      </w:pPr>
    </w:p>
    <w:p w14:paraId="1ACAF01A" w14:textId="680ADC78" w:rsidR="00F0090D" w:rsidRPr="00A7145A" w:rsidDel="00C77062" w:rsidRDefault="00443BA3">
      <w:pPr>
        <w:spacing w:after="120" w:line="480" w:lineRule="auto"/>
        <w:rPr>
          <w:del w:id="1853" w:author="Kevin Corbett" w:date="2015-03-31T21:38:00Z"/>
          <w:rFonts w:ascii="Times" w:hAnsi="Times" w:cs="Times New Roman"/>
          <w:b/>
          <w:sz w:val="22"/>
          <w:szCs w:val="22"/>
        </w:rPr>
        <w:pPrChange w:id="1854" w:author="Kevin Corbett" w:date="2015-04-01T08:10:00Z">
          <w:pPr>
            <w:spacing w:after="120" w:line="276" w:lineRule="auto"/>
          </w:pPr>
        </w:pPrChange>
      </w:pPr>
      <w:del w:id="1855" w:author="Kevin Corbett" w:date="2015-03-31T21:38:00Z">
        <w:r w:rsidRPr="00A7145A" w:rsidDel="00C77062">
          <w:rPr>
            <w:rFonts w:ascii="Times" w:hAnsi="Times" w:cs="Times New Roman"/>
            <w:b/>
            <w:sz w:val="22"/>
            <w:szCs w:val="22"/>
          </w:rPr>
          <w:delText xml:space="preserve">Figure </w:delText>
        </w:r>
        <w:r w:rsidR="00F0090D" w:rsidRPr="00A7145A" w:rsidDel="00C77062">
          <w:rPr>
            <w:rFonts w:ascii="Times" w:hAnsi="Times" w:cs="Times New Roman"/>
            <w:b/>
            <w:sz w:val="22"/>
            <w:szCs w:val="22"/>
          </w:rPr>
          <w:delText>6-figure supplement 1.</w:delText>
        </w:r>
      </w:del>
    </w:p>
    <w:p w14:paraId="54B12D22" w14:textId="52B83AC7" w:rsidR="00443BA3" w:rsidRPr="00A7145A" w:rsidDel="00C77062" w:rsidRDefault="00443BA3">
      <w:pPr>
        <w:spacing w:after="120" w:line="480" w:lineRule="auto"/>
        <w:rPr>
          <w:del w:id="1856" w:author="Kevin Corbett" w:date="2015-03-31T21:38:00Z"/>
          <w:rFonts w:ascii="Times" w:hAnsi="Times" w:cs="Times New Roman"/>
          <w:b/>
          <w:sz w:val="22"/>
          <w:szCs w:val="22"/>
        </w:rPr>
        <w:pPrChange w:id="1857" w:author="Kevin Corbett" w:date="2015-04-01T08:10:00Z">
          <w:pPr>
            <w:spacing w:after="120" w:line="276" w:lineRule="auto"/>
          </w:pPr>
        </w:pPrChange>
      </w:pPr>
      <w:del w:id="1858" w:author="Kevin Corbett" w:date="2015-03-31T21:38:00Z">
        <w:r w:rsidRPr="00A7145A" w:rsidDel="00C77062">
          <w:rPr>
            <w:rFonts w:ascii="Times" w:hAnsi="Times" w:cs="Times New Roman"/>
            <w:b/>
            <w:sz w:val="22"/>
            <w:szCs w:val="22"/>
          </w:rPr>
          <w:delText>TRIP13 directly converts C-MAD2 to O-MAD2</w:delText>
        </w:r>
        <w:r w:rsidR="00F0090D" w:rsidRPr="00A7145A" w:rsidDel="00C77062">
          <w:rPr>
            <w:rFonts w:ascii="Times" w:hAnsi="Times" w:cs="Times New Roman"/>
            <w:b/>
            <w:sz w:val="22"/>
            <w:szCs w:val="22"/>
          </w:rPr>
          <w:delText>.</w:delText>
        </w:r>
      </w:del>
    </w:p>
    <w:p w14:paraId="2C1D4F63" w14:textId="0B864509" w:rsidR="00443BA3" w:rsidRPr="00A7145A" w:rsidRDefault="00443BA3">
      <w:pPr>
        <w:spacing w:after="120" w:line="480" w:lineRule="auto"/>
        <w:rPr>
          <w:rFonts w:ascii="Times" w:hAnsi="Times" w:cs="Times New Roman"/>
          <w:sz w:val="22"/>
          <w:szCs w:val="22"/>
        </w:rPr>
        <w:pPrChange w:id="1859" w:author="Kevin Corbett" w:date="2015-04-01T08:10:00Z">
          <w:pPr>
            <w:spacing w:after="120" w:line="276" w:lineRule="auto"/>
          </w:pPr>
        </w:pPrChange>
      </w:pPr>
      <w:del w:id="1860" w:author="Kevin Corbett" w:date="2015-03-31T21:38:00Z">
        <w:r w:rsidRPr="00A7145A" w:rsidDel="00C77062">
          <w:rPr>
            <w:rFonts w:ascii="Times" w:hAnsi="Times" w:cs="Times New Roman"/>
            <w:sz w:val="22"/>
            <w:szCs w:val="22"/>
          </w:rPr>
          <w:delText>(A) Example anion-exchange elution profiles for O-MAD2 (green), C-MAD2 (gray), and p31(comet):C-MAD2 complexes. (B) MAD2 and p31(comet) in anion-exchange fractions from the indicated pre-incubated reaction mixtures. p31(comet) and C-MAD2 associate and elute together from the column; O-MAD2 does not associate with p31(comet).</w:delText>
        </w:r>
      </w:del>
      <w:r w:rsidRPr="00A7145A">
        <w:rPr>
          <w:rFonts w:ascii="Times" w:hAnsi="Times" w:cs="Times New Roman"/>
          <w:sz w:val="22"/>
          <w:szCs w:val="22"/>
        </w:rPr>
        <w:t xml:space="preserve"> (</w:t>
      </w:r>
      <w:ins w:id="1861" w:author="Kevin Corbett" w:date="2015-03-31T21:38:00Z">
        <w:r w:rsidR="00C77062" w:rsidRPr="00A7145A">
          <w:rPr>
            <w:rFonts w:ascii="Times" w:hAnsi="Times" w:cs="Times New Roman"/>
            <w:sz w:val="22"/>
            <w:szCs w:val="22"/>
          </w:rPr>
          <w:t>G</w:t>
        </w:r>
      </w:ins>
      <w:del w:id="1862" w:author="Kevin Corbett" w:date="2015-03-31T21:38:00Z">
        <w:r w:rsidRPr="00A7145A" w:rsidDel="00C77062">
          <w:rPr>
            <w:rFonts w:ascii="Times" w:hAnsi="Times" w:cs="Times New Roman"/>
            <w:sz w:val="22"/>
            <w:szCs w:val="22"/>
          </w:rPr>
          <w:delText>C</w:delText>
        </w:r>
      </w:del>
      <w:r w:rsidRPr="00A7145A">
        <w:rPr>
          <w:rFonts w:ascii="Times" w:hAnsi="Times" w:cs="Times New Roman"/>
          <w:sz w:val="22"/>
          <w:szCs w:val="22"/>
        </w:rPr>
        <w:t xml:space="preserve">) ATPase activity of </w:t>
      </w:r>
      <w:r w:rsidRPr="00A7145A">
        <w:rPr>
          <w:rFonts w:ascii="Times" w:hAnsi="Times" w:cs="Times New Roman"/>
          <w:i/>
          <w:sz w:val="22"/>
          <w:szCs w:val="22"/>
        </w:rPr>
        <w:t>M. musculus</w:t>
      </w:r>
      <w:r w:rsidRPr="00A7145A">
        <w:rPr>
          <w:rFonts w:ascii="Times" w:hAnsi="Times" w:cs="Times New Roman"/>
          <w:sz w:val="22"/>
          <w:szCs w:val="22"/>
        </w:rPr>
        <w:t xml:space="preserve"> TRIP13 at 37°C (all other ATPase assays were performed at 27°C).</w:t>
      </w:r>
    </w:p>
    <w:p w14:paraId="05CC0C28" w14:textId="77777777" w:rsidR="000F3FCD" w:rsidRPr="00A7145A" w:rsidRDefault="000F3FCD">
      <w:pPr>
        <w:spacing w:after="120" w:line="480" w:lineRule="auto"/>
        <w:rPr>
          <w:ins w:id="1863" w:author="Kevin Corbett" w:date="2015-04-01T10:36:00Z"/>
          <w:rFonts w:ascii="Times" w:hAnsi="Times" w:cs="Times New Roman"/>
          <w:sz w:val="22"/>
          <w:szCs w:val="22"/>
        </w:rPr>
        <w:pPrChange w:id="1864" w:author="Kevin Corbett" w:date="2015-04-01T08:10:00Z">
          <w:pPr>
            <w:spacing w:after="120" w:line="276" w:lineRule="auto"/>
          </w:pPr>
        </w:pPrChange>
      </w:pPr>
    </w:p>
    <w:p w14:paraId="63CC3919" w14:textId="57121DF2" w:rsidR="00651193" w:rsidRPr="00A7145A" w:rsidRDefault="00651193">
      <w:pPr>
        <w:spacing w:after="120" w:line="480" w:lineRule="auto"/>
        <w:rPr>
          <w:ins w:id="1865" w:author="Kevin Corbett" w:date="2015-04-01T10:36:00Z"/>
          <w:rFonts w:ascii="Times" w:hAnsi="Times" w:cs="Times New Roman"/>
          <w:b/>
          <w:sz w:val="22"/>
          <w:szCs w:val="22"/>
          <w:rPrChange w:id="1866" w:author="Kevin Corbett" w:date="2015-04-04T11:23:00Z">
            <w:rPr>
              <w:ins w:id="1867" w:author="Kevin Corbett" w:date="2015-04-01T10:36:00Z"/>
              <w:rFonts w:ascii="Times" w:hAnsi="Times" w:cs="Times New Roman"/>
              <w:sz w:val="22"/>
              <w:szCs w:val="22"/>
            </w:rPr>
          </w:rPrChange>
        </w:rPr>
        <w:pPrChange w:id="1868" w:author="Kevin Corbett" w:date="2015-04-01T08:10:00Z">
          <w:pPr>
            <w:spacing w:after="120" w:line="276" w:lineRule="auto"/>
          </w:pPr>
        </w:pPrChange>
      </w:pPr>
      <w:ins w:id="1869" w:author="Kevin Corbett" w:date="2015-04-01T10:36:00Z">
        <w:r w:rsidRPr="00A7145A">
          <w:rPr>
            <w:rFonts w:ascii="Times" w:hAnsi="Times" w:cs="Times New Roman"/>
            <w:b/>
            <w:sz w:val="22"/>
            <w:szCs w:val="22"/>
            <w:rPrChange w:id="1870" w:author="Kevin Corbett" w:date="2015-04-04T11:23:00Z">
              <w:rPr>
                <w:rFonts w:ascii="Times" w:hAnsi="Times" w:cs="Times New Roman"/>
                <w:sz w:val="22"/>
                <w:szCs w:val="22"/>
              </w:rPr>
            </w:rPrChange>
          </w:rPr>
          <w:t>Figure 7-figure supplement 1</w:t>
        </w:r>
      </w:ins>
    </w:p>
    <w:p w14:paraId="123D5C7F" w14:textId="69A8AB20" w:rsidR="00651193" w:rsidRPr="00A7145A" w:rsidRDefault="00320BF6">
      <w:pPr>
        <w:spacing w:after="120" w:line="480" w:lineRule="auto"/>
        <w:rPr>
          <w:ins w:id="1871" w:author="Kevin Corbett" w:date="2015-04-01T10:37:00Z"/>
          <w:rFonts w:ascii="Times" w:hAnsi="Times" w:cs="Times New Roman"/>
          <w:b/>
          <w:sz w:val="22"/>
          <w:szCs w:val="22"/>
          <w:rPrChange w:id="1872" w:author="Kevin Corbett" w:date="2015-04-04T11:23:00Z">
            <w:rPr>
              <w:ins w:id="1873" w:author="Kevin Corbett" w:date="2015-04-01T10:37:00Z"/>
              <w:rFonts w:ascii="Times" w:hAnsi="Times" w:cs="Times New Roman"/>
              <w:sz w:val="22"/>
              <w:szCs w:val="22"/>
            </w:rPr>
          </w:rPrChange>
        </w:rPr>
        <w:pPrChange w:id="1874" w:author="Kevin Corbett" w:date="2015-04-01T08:10:00Z">
          <w:pPr>
            <w:spacing w:after="120" w:line="276" w:lineRule="auto"/>
          </w:pPr>
        </w:pPrChange>
      </w:pPr>
      <w:ins w:id="1875" w:author="Kevin Corbett" w:date="2015-04-09T08:31:00Z">
        <w:r>
          <w:rPr>
            <w:rFonts w:ascii="Times" w:hAnsi="Times" w:cs="Times New Roman"/>
            <w:b/>
            <w:sz w:val="22"/>
            <w:szCs w:val="22"/>
          </w:rPr>
          <w:t>MAD2</w:t>
        </w:r>
      </w:ins>
      <w:ins w:id="1876" w:author="Kevin Corbett" w:date="2015-04-09T08:32:00Z">
        <w:r w:rsidRPr="00320BF6">
          <w:rPr>
            <w:rFonts w:ascii="Times" w:hAnsi="Times" w:cs="Times New Roman"/>
            <w:b/>
            <w:sz w:val="22"/>
            <w:szCs w:val="22"/>
            <w:vertAlign w:val="superscript"/>
            <w:rPrChange w:id="1877" w:author="Kevin Corbett" w:date="2015-04-09T08:32:00Z">
              <w:rPr>
                <w:rFonts w:ascii="Times" w:hAnsi="Times" w:cs="Times New Roman"/>
                <w:b/>
                <w:sz w:val="22"/>
                <w:szCs w:val="22"/>
              </w:rPr>
            </w:rPrChange>
          </w:rPr>
          <w:t>R133A</w:t>
        </w:r>
        <w:r>
          <w:rPr>
            <w:rFonts w:ascii="Times" w:hAnsi="Times" w:cs="Times New Roman"/>
            <w:b/>
            <w:sz w:val="22"/>
            <w:szCs w:val="22"/>
          </w:rPr>
          <w:t xml:space="preserve"> </w:t>
        </w:r>
      </w:ins>
      <w:ins w:id="1878" w:author="Kevin Corbett" w:date="2015-04-09T08:38:00Z">
        <w:r w:rsidR="00B71AE3">
          <w:rPr>
            <w:rFonts w:ascii="Times" w:hAnsi="Times" w:cs="Times New Roman"/>
            <w:b/>
            <w:sz w:val="22"/>
            <w:szCs w:val="22"/>
          </w:rPr>
          <w:t>is predominantly in the C-MAD2 state at equilibrium</w:t>
        </w:r>
      </w:ins>
    </w:p>
    <w:p w14:paraId="116D3F83" w14:textId="594F8F2B" w:rsidR="00651193" w:rsidRPr="009C41BF" w:rsidRDefault="00B71AE3">
      <w:pPr>
        <w:spacing w:after="120" w:line="480" w:lineRule="auto"/>
        <w:rPr>
          <w:ins w:id="1879" w:author="Kevin Corbett" w:date="2015-04-01T10:36:00Z"/>
          <w:rFonts w:ascii="Times" w:hAnsi="Times" w:cs="Times New Roman"/>
          <w:sz w:val="22"/>
          <w:szCs w:val="22"/>
        </w:rPr>
        <w:pPrChange w:id="1880" w:author="Kevin Corbett" w:date="2015-04-01T08:10:00Z">
          <w:pPr>
            <w:spacing w:after="120" w:line="276" w:lineRule="auto"/>
          </w:pPr>
        </w:pPrChange>
      </w:pPr>
      <w:ins w:id="1881" w:author="Kevin Corbett" w:date="2015-04-09T08:33:00Z">
        <w:r>
          <w:rPr>
            <w:rFonts w:ascii="Times" w:hAnsi="Times" w:cs="Times New Roman"/>
            <w:sz w:val="22"/>
            <w:szCs w:val="22"/>
          </w:rPr>
          <w:t xml:space="preserve">(A) </w:t>
        </w:r>
      </w:ins>
      <w:ins w:id="1882" w:author="Kevin Corbett" w:date="2015-04-01T10:37:00Z">
        <w:r w:rsidR="00651193" w:rsidRPr="00A7145A">
          <w:rPr>
            <w:rFonts w:ascii="Times" w:hAnsi="Times" w:cs="Times New Roman"/>
            <w:sz w:val="22"/>
            <w:szCs w:val="22"/>
          </w:rPr>
          <w:t>Purified samples of O-MAD2</w:t>
        </w:r>
        <w:r w:rsidR="00651193" w:rsidRPr="00A7145A">
          <w:rPr>
            <w:rFonts w:ascii="Times" w:hAnsi="Times" w:cs="Times New Roman"/>
            <w:sz w:val="22"/>
            <w:szCs w:val="22"/>
            <w:vertAlign w:val="superscript"/>
            <w:rPrChange w:id="1883" w:author="Kevin Corbett" w:date="2015-04-04T11:23:00Z">
              <w:rPr>
                <w:rFonts w:ascii="Times" w:hAnsi="Times" w:cs="Times New Roman"/>
                <w:sz w:val="22"/>
                <w:szCs w:val="22"/>
              </w:rPr>
            </w:rPrChange>
          </w:rPr>
          <w:t>R133A</w:t>
        </w:r>
        <w:r w:rsidR="00651193" w:rsidRPr="00A7145A">
          <w:rPr>
            <w:rFonts w:ascii="Times" w:hAnsi="Times" w:cs="Times New Roman"/>
            <w:sz w:val="22"/>
            <w:szCs w:val="22"/>
          </w:rPr>
          <w:t xml:space="preserve"> (30</w:t>
        </w:r>
      </w:ins>
      <w:ins w:id="1884" w:author="Kevin Corbett" w:date="2015-04-01T10:38:00Z">
        <w:r w:rsidR="00651193" w:rsidRPr="009C41BF">
          <w:rPr>
            <w:rFonts w:ascii="Times" w:hAnsi="Times" w:cs="Times New Roman"/>
            <w:sz w:val="22"/>
            <w:szCs w:val="22"/>
          </w:rPr>
          <w:t xml:space="preserve"> </w:t>
        </w:r>
      </w:ins>
      <w:ins w:id="1885" w:author="Kevin Corbett" w:date="2015-04-01T10:37:00Z">
        <w:r w:rsidR="00651193" w:rsidRPr="009C41BF">
          <w:rPr>
            <w:rFonts w:ascii="Times" w:hAnsi="Times" w:cs="Times New Roman"/>
            <w:sz w:val="22"/>
            <w:szCs w:val="22"/>
          </w:rPr>
          <w:t>μ</w:t>
        </w:r>
      </w:ins>
      <w:ins w:id="1886" w:author="Kevin Corbett" w:date="2015-04-01T10:38:00Z">
        <w:r w:rsidR="00651193" w:rsidRPr="004E262E">
          <w:rPr>
            <w:rFonts w:ascii="Times" w:hAnsi="Times" w:cs="Times New Roman"/>
            <w:sz w:val="22"/>
            <w:szCs w:val="22"/>
          </w:rPr>
          <w:t>M total concentration</w:t>
        </w:r>
      </w:ins>
      <w:ins w:id="1887" w:author="Kevin Corbett" w:date="2015-04-09T08:34:00Z">
        <w:r>
          <w:rPr>
            <w:rFonts w:ascii="Times" w:hAnsi="Times" w:cs="Times New Roman"/>
            <w:sz w:val="22"/>
            <w:szCs w:val="22"/>
          </w:rPr>
          <w:t>) were separated by anion-exchange chromatography as in Figure 7C-D, either as purified (</w:t>
        </w:r>
      </w:ins>
      <w:ins w:id="1888" w:author="Kevin Corbett" w:date="2015-04-13T10:01:00Z">
        <w:r w:rsidR="000F78BA">
          <w:rPr>
            <w:rFonts w:ascii="Times" w:hAnsi="Times" w:cs="Times New Roman"/>
            <w:sz w:val="22"/>
            <w:szCs w:val="22"/>
          </w:rPr>
          <w:t>0 hours</w:t>
        </w:r>
      </w:ins>
      <w:ins w:id="1889" w:author="Kevin Corbett" w:date="2015-04-09T08:34:00Z">
        <w:r>
          <w:rPr>
            <w:rFonts w:ascii="Times" w:hAnsi="Times" w:cs="Times New Roman"/>
            <w:sz w:val="22"/>
            <w:szCs w:val="22"/>
          </w:rPr>
          <w:t xml:space="preserve">) or after a 24 hour incubation at 37°C. Quantitation of SDS-PAGE bands in fractions 2-3 (O-MAD2) versus fractions 5-6 (C-MAD2) indicate that the sample is 13% </w:t>
        </w:r>
      </w:ins>
      <w:ins w:id="1890" w:author="Kevin Corbett" w:date="2015-04-09T08:37:00Z">
        <w:r>
          <w:rPr>
            <w:rFonts w:ascii="Times" w:hAnsi="Times" w:cs="Times New Roman"/>
            <w:sz w:val="22"/>
            <w:szCs w:val="22"/>
          </w:rPr>
          <w:t>C</w:t>
        </w:r>
      </w:ins>
      <w:ins w:id="1891" w:author="Kevin Corbett" w:date="2015-04-09T08:34:00Z">
        <w:r>
          <w:rPr>
            <w:rFonts w:ascii="Times" w:hAnsi="Times" w:cs="Times New Roman"/>
            <w:sz w:val="22"/>
            <w:szCs w:val="22"/>
          </w:rPr>
          <w:t>-MAD2</w:t>
        </w:r>
      </w:ins>
      <w:ins w:id="1892" w:author="Kevin Corbett" w:date="2015-04-09T08:36:00Z">
        <w:r>
          <w:rPr>
            <w:rFonts w:ascii="Times" w:hAnsi="Times" w:cs="Times New Roman"/>
            <w:sz w:val="22"/>
            <w:szCs w:val="22"/>
          </w:rPr>
          <w:t xml:space="preserve"> prior to incubation</w:t>
        </w:r>
      </w:ins>
      <w:ins w:id="1893" w:author="Kevin Corbett" w:date="2015-04-09T08:34:00Z">
        <w:r>
          <w:rPr>
            <w:rFonts w:ascii="Times" w:hAnsi="Times" w:cs="Times New Roman"/>
            <w:sz w:val="22"/>
            <w:szCs w:val="22"/>
          </w:rPr>
          <w:t xml:space="preserve">, </w:t>
        </w:r>
      </w:ins>
      <w:ins w:id="1894" w:author="Kevin Corbett" w:date="2015-04-09T08:36:00Z">
        <w:r>
          <w:rPr>
            <w:rFonts w:ascii="Times" w:hAnsi="Times" w:cs="Times New Roman"/>
            <w:sz w:val="22"/>
            <w:szCs w:val="22"/>
          </w:rPr>
          <w:t>and 87% C-MAD2 after incubation. (B) Purified samples of</w:t>
        </w:r>
      </w:ins>
      <w:ins w:id="1895" w:author="Kevin Corbett" w:date="2015-04-01T10:38:00Z">
        <w:r w:rsidR="00651193" w:rsidRPr="009C41BF">
          <w:rPr>
            <w:rFonts w:ascii="Times" w:hAnsi="Times" w:cs="Times New Roman"/>
            <w:sz w:val="22"/>
            <w:szCs w:val="22"/>
          </w:rPr>
          <w:t xml:space="preserve"> C-MAD</w:t>
        </w:r>
        <w:r w:rsidR="00651193" w:rsidRPr="00EF2648">
          <w:rPr>
            <w:rFonts w:ascii="Times" w:hAnsi="Times" w:cs="Times New Roman"/>
            <w:sz w:val="22"/>
            <w:szCs w:val="22"/>
          </w:rPr>
          <w:t>2</w:t>
        </w:r>
        <w:r w:rsidR="00651193" w:rsidRPr="00B71AE3">
          <w:rPr>
            <w:rFonts w:ascii="Times" w:hAnsi="Times" w:cs="Times New Roman"/>
            <w:sz w:val="22"/>
            <w:szCs w:val="22"/>
            <w:vertAlign w:val="superscript"/>
            <w:rPrChange w:id="1896" w:author="Kevin Corbett" w:date="2015-04-09T08:36:00Z">
              <w:rPr>
                <w:rFonts w:ascii="Times" w:hAnsi="Times" w:cs="Times New Roman"/>
                <w:sz w:val="22"/>
                <w:szCs w:val="22"/>
              </w:rPr>
            </w:rPrChange>
          </w:rPr>
          <w:t>R133A</w:t>
        </w:r>
        <w:r w:rsidR="00651193" w:rsidRPr="009C41BF">
          <w:rPr>
            <w:rFonts w:ascii="Times" w:hAnsi="Times" w:cs="Times New Roman"/>
            <w:sz w:val="22"/>
            <w:szCs w:val="22"/>
          </w:rPr>
          <w:t xml:space="preserve"> </w:t>
        </w:r>
      </w:ins>
      <w:ins w:id="1897" w:author="Kevin Corbett" w:date="2015-04-09T08:36:00Z">
        <w:r>
          <w:rPr>
            <w:rFonts w:ascii="Times" w:hAnsi="Times" w:cs="Times New Roman"/>
            <w:sz w:val="22"/>
            <w:szCs w:val="22"/>
          </w:rPr>
          <w:t xml:space="preserve">were analyzed as in (A). </w:t>
        </w:r>
      </w:ins>
      <w:ins w:id="1898" w:author="Kevin Corbett" w:date="2015-04-09T08:37:00Z">
        <w:r>
          <w:rPr>
            <w:rFonts w:ascii="Times" w:hAnsi="Times" w:cs="Times New Roman"/>
            <w:sz w:val="22"/>
            <w:szCs w:val="22"/>
          </w:rPr>
          <w:t>The sample is 64% C-MAD2 prior to incubation, and 85% C-MAD2 after incubation.</w:t>
        </w:r>
      </w:ins>
    </w:p>
    <w:p w14:paraId="2CB76228" w14:textId="77777777" w:rsidR="00651193" w:rsidRPr="009C41BF" w:rsidRDefault="00651193">
      <w:pPr>
        <w:spacing w:after="120" w:line="480" w:lineRule="auto"/>
        <w:rPr>
          <w:ins w:id="1899" w:author="Kevin Corbett" w:date="2015-03-31T22:04:00Z"/>
          <w:rFonts w:ascii="Times" w:hAnsi="Times" w:cs="Times New Roman"/>
          <w:sz w:val="22"/>
          <w:szCs w:val="22"/>
        </w:rPr>
        <w:pPrChange w:id="1900" w:author="Kevin Corbett" w:date="2015-04-01T08:10:00Z">
          <w:pPr>
            <w:spacing w:after="120" w:line="276" w:lineRule="auto"/>
          </w:pPr>
        </w:pPrChange>
      </w:pPr>
    </w:p>
    <w:p w14:paraId="65F8EB69" w14:textId="719DEED6" w:rsidR="00443BA3" w:rsidRPr="004E262E" w:rsidDel="00C77062" w:rsidRDefault="00443BA3">
      <w:pPr>
        <w:spacing w:line="480" w:lineRule="auto"/>
        <w:rPr>
          <w:del w:id="1901" w:author="Kevin Corbett" w:date="2015-03-31T21:37:00Z"/>
          <w:rFonts w:ascii="Times" w:hAnsi="Times" w:cs="Times New Roman"/>
          <w:sz w:val="22"/>
          <w:szCs w:val="22"/>
        </w:rPr>
        <w:pPrChange w:id="1902" w:author="Kevin Corbett" w:date="2015-04-01T08:10:00Z">
          <w:pPr/>
        </w:pPrChange>
      </w:pPr>
      <w:del w:id="1903" w:author="Kevin Corbett" w:date="2015-03-31T21:37:00Z">
        <w:r w:rsidRPr="004E262E" w:rsidDel="00C77062">
          <w:rPr>
            <w:rFonts w:ascii="Times" w:hAnsi="Times" w:cs="Times New Roman"/>
            <w:sz w:val="22"/>
            <w:szCs w:val="22"/>
          </w:rPr>
          <w:br w:type="page"/>
        </w:r>
      </w:del>
    </w:p>
    <w:p w14:paraId="08A59A06" w14:textId="62D6B473" w:rsidR="00443BA3" w:rsidRPr="004E262E" w:rsidDel="00C77062" w:rsidRDefault="00443BA3">
      <w:pPr>
        <w:spacing w:after="120" w:line="480" w:lineRule="auto"/>
        <w:jc w:val="center"/>
        <w:rPr>
          <w:del w:id="1904" w:author="Kevin Corbett" w:date="2015-03-31T21:37:00Z"/>
          <w:rFonts w:ascii="Times" w:hAnsi="Times" w:cs="Times New Roman"/>
          <w:sz w:val="22"/>
          <w:szCs w:val="22"/>
        </w:rPr>
        <w:pPrChange w:id="1905" w:author="Kevin Corbett" w:date="2015-04-01T08:10:00Z">
          <w:pPr>
            <w:spacing w:after="120" w:line="276" w:lineRule="auto"/>
            <w:jc w:val="center"/>
          </w:pPr>
        </w:pPrChange>
      </w:pPr>
    </w:p>
    <w:p w14:paraId="675331FD" w14:textId="0BF88186" w:rsidR="00B73306" w:rsidRPr="004049CE" w:rsidRDefault="00B73306">
      <w:pPr>
        <w:spacing w:after="120" w:line="480" w:lineRule="auto"/>
        <w:rPr>
          <w:rFonts w:ascii="Times" w:hAnsi="Times" w:cs="Times New Roman"/>
          <w:b/>
          <w:sz w:val="22"/>
          <w:szCs w:val="22"/>
        </w:rPr>
        <w:pPrChange w:id="1906" w:author="Kevin Corbett" w:date="2015-04-01T08:10:00Z">
          <w:pPr>
            <w:spacing w:after="120" w:line="276" w:lineRule="auto"/>
          </w:pPr>
        </w:pPrChange>
      </w:pPr>
      <w:r w:rsidRPr="00C96FDF">
        <w:rPr>
          <w:rFonts w:ascii="Times" w:hAnsi="Times" w:cs="Times New Roman"/>
          <w:b/>
          <w:sz w:val="22"/>
          <w:szCs w:val="22"/>
        </w:rPr>
        <w:t xml:space="preserve">Figure </w:t>
      </w:r>
      <w:ins w:id="1907" w:author="Kevin Corbett" w:date="2015-03-31T21:36:00Z">
        <w:r w:rsidR="00C77062" w:rsidRPr="00C96FDF">
          <w:rPr>
            <w:rFonts w:ascii="Times" w:hAnsi="Times" w:cs="Times New Roman"/>
            <w:b/>
            <w:sz w:val="22"/>
            <w:szCs w:val="22"/>
          </w:rPr>
          <w:t>8</w:t>
        </w:r>
      </w:ins>
      <w:del w:id="1908" w:author="Kevin Corbett" w:date="2015-03-31T21:36:00Z">
        <w:r w:rsidRPr="00C96FDF" w:rsidDel="00C77062">
          <w:rPr>
            <w:rFonts w:ascii="Times" w:hAnsi="Times" w:cs="Times New Roman"/>
            <w:b/>
            <w:sz w:val="22"/>
            <w:szCs w:val="22"/>
          </w:rPr>
          <w:delText>7</w:delText>
        </w:r>
      </w:del>
      <w:r w:rsidRPr="004049CE">
        <w:rPr>
          <w:rFonts w:ascii="Times" w:hAnsi="Times" w:cs="Times New Roman"/>
          <w:b/>
          <w:sz w:val="22"/>
          <w:szCs w:val="22"/>
        </w:rPr>
        <w:t xml:space="preserve">. Model for SAC </w:t>
      </w:r>
      <w:r w:rsidR="00C275CF" w:rsidRPr="004049CE">
        <w:rPr>
          <w:rFonts w:ascii="Times" w:hAnsi="Times" w:cs="Times New Roman"/>
          <w:b/>
          <w:sz w:val="22"/>
          <w:szCs w:val="22"/>
        </w:rPr>
        <w:t>i</w:t>
      </w:r>
      <w:r w:rsidRPr="004049CE">
        <w:rPr>
          <w:rFonts w:ascii="Times" w:hAnsi="Times" w:cs="Times New Roman"/>
          <w:b/>
          <w:sz w:val="22"/>
          <w:szCs w:val="22"/>
        </w:rPr>
        <w:t>nactivation by p31(comet) and TRIP13</w:t>
      </w:r>
    </w:p>
    <w:p w14:paraId="2B1E18B8" w14:textId="65327676" w:rsidR="00B73306" w:rsidRPr="004E262E" w:rsidRDefault="00AF0BDD">
      <w:pPr>
        <w:spacing w:after="120" w:line="480" w:lineRule="auto"/>
        <w:rPr>
          <w:rFonts w:ascii="Times" w:hAnsi="Times" w:cs="Times New Roman"/>
          <w:sz w:val="22"/>
          <w:szCs w:val="22"/>
        </w:rPr>
        <w:pPrChange w:id="1909" w:author="Kevin Corbett" w:date="2015-04-01T08:10:00Z">
          <w:pPr>
            <w:spacing w:after="120" w:line="276" w:lineRule="auto"/>
          </w:pPr>
        </w:pPrChange>
      </w:pPr>
      <w:r w:rsidRPr="00A7145A">
        <w:rPr>
          <w:rFonts w:ascii="Times" w:hAnsi="Times" w:cs="Times New Roman"/>
          <w:sz w:val="22"/>
          <w:szCs w:val="22"/>
        </w:rPr>
        <w:t>(A) Unattached kinetochores catalyze the assembly of the mitotic checkpoint complex (MCC) through the conversion of O-MAD2 to C-MAD2 and assembly with CDC20 (blue)</w:t>
      </w:r>
      <w:ins w:id="1910" w:author="Kevin Corbett" w:date="2015-04-04T13:39:00Z">
        <w:r w:rsidR="004049CE">
          <w:rPr>
            <w:rFonts w:ascii="Times" w:hAnsi="Times" w:cs="Times New Roman"/>
            <w:sz w:val="22"/>
            <w:szCs w:val="22"/>
          </w:rPr>
          <w:t>,</w:t>
        </w:r>
      </w:ins>
      <w:r w:rsidRPr="004049CE">
        <w:rPr>
          <w:rFonts w:ascii="Times" w:hAnsi="Times" w:cs="Times New Roman"/>
          <w:sz w:val="22"/>
          <w:szCs w:val="22"/>
        </w:rPr>
        <w:t xml:space="preserve"> </w:t>
      </w:r>
      <w:del w:id="1911" w:author="Kevin Corbett" w:date="2015-04-04T13:39:00Z">
        <w:r w:rsidRPr="004049CE" w:rsidDel="004049CE">
          <w:rPr>
            <w:rFonts w:ascii="Times" w:hAnsi="Times" w:cs="Times New Roman"/>
            <w:sz w:val="22"/>
            <w:szCs w:val="22"/>
          </w:rPr>
          <w:delText xml:space="preserve">and </w:delText>
        </w:r>
      </w:del>
      <w:r w:rsidRPr="004049CE">
        <w:rPr>
          <w:rFonts w:ascii="Times" w:hAnsi="Times" w:cs="Times New Roman"/>
          <w:sz w:val="22"/>
          <w:szCs w:val="22"/>
        </w:rPr>
        <w:t>BUBR1 (pink)</w:t>
      </w:r>
      <w:ins w:id="1912" w:author="Kevin Corbett" w:date="2015-04-04T13:39:00Z">
        <w:r w:rsidR="004049CE">
          <w:rPr>
            <w:rFonts w:ascii="Times" w:hAnsi="Times" w:cs="Times New Roman"/>
            <w:sz w:val="22"/>
            <w:szCs w:val="22"/>
          </w:rPr>
          <w:t>, and BUB3 (not shown)</w:t>
        </w:r>
      </w:ins>
      <w:r w:rsidRPr="004049CE">
        <w:rPr>
          <w:rFonts w:ascii="Times" w:hAnsi="Times" w:cs="Times New Roman"/>
          <w:sz w:val="22"/>
          <w:szCs w:val="22"/>
        </w:rPr>
        <w:t xml:space="preserve">. (B) After kinetochore-microtubule attachment, MCC assembly is halted. p31(comet) binds existing MCC and </w:t>
      </w:r>
      <w:del w:id="1913" w:author="Kevin Corbett" w:date="2015-04-04T13:39:00Z">
        <w:r w:rsidRPr="004049CE" w:rsidDel="004049CE">
          <w:rPr>
            <w:rFonts w:ascii="Times" w:hAnsi="Times" w:cs="Times New Roman"/>
            <w:sz w:val="22"/>
            <w:szCs w:val="22"/>
          </w:rPr>
          <w:delText>competes off</w:delText>
        </w:r>
      </w:del>
      <w:ins w:id="1914" w:author="Kevin Corbett" w:date="2015-04-04T13:39:00Z">
        <w:r w:rsidR="004049CE">
          <w:rPr>
            <w:rFonts w:ascii="Times" w:hAnsi="Times" w:cs="Times New Roman"/>
            <w:sz w:val="22"/>
            <w:szCs w:val="22"/>
          </w:rPr>
          <w:t>displaces</w:t>
        </w:r>
      </w:ins>
      <w:r w:rsidRPr="004049CE">
        <w:rPr>
          <w:rFonts w:ascii="Times" w:hAnsi="Times" w:cs="Times New Roman"/>
          <w:sz w:val="22"/>
          <w:szCs w:val="22"/>
        </w:rPr>
        <w:t xml:space="preserve"> BUBR1, then delivers C-MAD2:CDC20 to TRIP13 for conformational conversion and disassembly.</w:t>
      </w:r>
      <w:ins w:id="1915" w:author="Kevin Corbett" w:date="2015-04-03T15:42:00Z">
        <w:r w:rsidR="00A2080D" w:rsidRPr="004049CE">
          <w:rPr>
            <w:rFonts w:ascii="Times" w:hAnsi="Times" w:cs="Times New Roman"/>
            <w:sz w:val="22"/>
            <w:szCs w:val="22"/>
          </w:rPr>
          <w:t xml:space="preserve"> The CDC20:BUBR1 interaction may be disrupted directly by p31(comet) or at a later point.</w:t>
        </w:r>
      </w:ins>
      <w:r w:rsidRPr="004049CE">
        <w:rPr>
          <w:rFonts w:ascii="Times" w:hAnsi="Times" w:cs="Times New Roman"/>
          <w:sz w:val="22"/>
          <w:szCs w:val="22"/>
        </w:rPr>
        <w:t xml:space="preserve"> (C) Scheme for TRIP13-mediated disassembly of HORMAD oligomers (blue) in meiosis. It is unknown whether HORMADs possess an open state analogous to O-MAD2.</w:t>
      </w:r>
      <w:r w:rsidR="00E73E79" w:rsidRPr="004049CE">
        <w:rPr>
          <w:rFonts w:ascii="Times" w:hAnsi="Times" w:cs="Times New Roman"/>
          <w:sz w:val="22"/>
          <w:szCs w:val="22"/>
        </w:rPr>
        <w:t xml:space="preserve"> See </w:t>
      </w:r>
      <w:r w:rsidR="00E73E79" w:rsidRPr="00A7145A">
        <w:rPr>
          <w:rFonts w:ascii="Times" w:hAnsi="Times" w:cs="Times New Roman"/>
          <w:b/>
          <w:sz w:val="22"/>
          <w:szCs w:val="22"/>
          <w:rPrChange w:id="1916" w:author="Kevin Corbett" w:date="2015-04-04T11:23:00Z">
            <w:rPr>
              <w:rFonts w:ascii="Times" w:hAnsi="Times" w:cs="Times New Roman"/>
              <w:b/>
              <w:color w:val="0000FF"/>
              <w:sz w:val="22"/>
              <w:szCs w:val="22"/>
            </w:rPr>
          </w:rPrChange>
        </w:rPr>
        <w:t xml:space="preserve">Figure </w:t>
      </w:r>
      <w:del w:id="1917" w:author="Kevin Corbett" w:date="2015-04-01T10:53:00Z">
        <w:r w:rsidR="001A2BE5" w:rsidRPr="00A7145A" w:rsidDel="004813F6">
          <w:rPr>
            <w:rFonts w:ascii="Times" w:hAnsi="Times" w:cs="Times New Roman"/>
            <w:b/>
            <w:sz w:val="22"/>
            <w:szCs w:val="22"/>
            <w:rPrChange w:id="1918" w:author="Kevin Corbett" w:date="2015-04-04T11:23:00Z">
              <w:rPr>
                <w:rFonts w:ascii="Times" w:hAnsi="Times" w:cs="Times New Roman"/>
                <w:b/>
                <w:color w:val="0000FF"/>
                <w:sz w:val="22"/>
                <w:szCs w:val="22"/>
              </w:rPr>
            </w:rPrChange>
          </w:rPr>
          <w:delText>7</w:delText>
        </w:r>
      </w:del>
      <w:ins w:id="1919" w:author="Kevin Corbett" w:date="2015-04-01T10:53:00Z">
        <w:r w:rsidR="004813F6" w:rsidRPr="00A7145A">
          <w:rPr>
            <w:rFonts w:ascii="Times" w:hAnsi="Times" w:cs="Times New Roman"/>
            <w:b/>
            <w:sz w:val="22"/>
            <w:szCs w:val="22"/>
            <w:rPrChange w:id="1920" w:author="Kevin Corbett" w:date="2015-04-04T11:23:00Z">
              <w:rPr>
                <w:rFonts w:ascii="Times" w:hAnsi="Times" w:cs="Times New Roman"/>
                <w:b/>
                <w:color w:val="0000FF"/>
                <w:sz w:val="22"/>
                <w:szCs w:val="22"/>
              </w:rPr>
            </w:rPrChange>
          </w:rPr>
          <w:t>8</w:t>
        </w:r>
      </w:ins>
      <w:r w:rsidR="001A2BE5" w:rsidRPr="00A7145A">
        <w:rPr>
          <w:rFonts w:ascii="Times" w:hAnsi="Times" w:cs="Times New Roman"/>
          <w:b/>
          <w:sz w:val="22"/>
          <w:szCs w:val="22"/>
          <w:rPrChange w:id="1921" w:author="Kevin Corbett" w:date="2015-04-04T11:23:00Z">
            <w:rPr>
              <w:rFonts w:ascii="Times" w:hAnsi="Times" w:cs="Times New Roman"/>
              <w:b/>
              <w:color w:val="0000FF"/>
              <w:sz w:val="22"/>
              <w:szCs w:val="22"/>
            </w:rPr>
          </w:rPrChange>
        </w:rPr>
        <w:t>-figure supplement 1</w:t>
      </w:r>
      <w:r w:rsidR="00E73E79" w:rsidRPr="00A7145A">
        <w:rPr>
          <w:rFonts w:ascii="Times" w:hAnsi="Times" w:cs="Times New Roman"/>
          <w:sz w:val="22"/>
          <w:szCs w:val="22"/>
        </w:rPr>
        <w:t xml:space="preserve"> for structures of O-MAD2, C-MAD2, C-HORMAD, and p31(comet) showing the safety-belt conformation i</w:t>
      </w:r>
      <w:r w:rsidR="00E73E79" w:rsidRPr="009C41BF">
        <w:rPr>
          <w:rFonts w:ascii="Times" w:hAnsi="Times" w:cs="Times New Roman"/>
          <w:sz w:val="22"/>
          <w:szCs w:val="22"/>
        </w:rPr>
        <w:t>n each state.</w:t>
      </w:r>
    </w:p>
    <w:p w14:paraId="7FFB19B1" w14:textId="77777777" w:rsidR="000F3FCD" w:rsidRPr="004E262E" w:rsidRDefault="000F3FCD">
      <w:pPr>
        <w:spacing w:after="120" w:line="480" w:lineRule="auto"/>
        <w:rPr>
          <w:ins w:id="1922" w:author="Kevin Corbett" w:date="2015-03-31T22:05:00Z"/>
          <w:rFonts w:ascii="Times" w:hAnsi="Times" w:cs="Times New Roman"/>
          <w:sz w:val="22"/>
          <w:szCs w:val="22"/>
        </w:rPr>
        <w:pPrChange w:id="1923" w:author="Kevin Corbett" w:date="2015-04-01T08:10:00Z">
          <w:pPr>
            <w:spacing w:after="120" w:line="276" w:lineRule="auto"/>
          </w:pPr>
        </w:pPrChange>
      </w:pPr>
    </w:p>
    <w:p w14:paraId="541288F5" w14:textId="4555E9D6" w:rsidR="00443BA3" w:rsidRPr="00C96FDF" w:rsidDel="00C77062" w:rsidRDefault="00443BA3">
      <w:pPr>
        <w:spacing w:line="480" w:lineRule="auto"/>
        <w:rPr>
          <w:del w:id="1924" w:author="Kevin Corbett" w:date="2015-03-31T21:36:00Z"/>
          <w:rFonts w:ascii="Times" w:hAnsi="Times" w:cs="Times New Roman"/>
          <w:sz w:val="22"/>
          <w:szCs w:val="22"/>
        </w:rPr>
        <w:pPrChange w:id="1925" w:author="Kevin Corbett" w:date="2015-04-01T08:10:00Z">
          <w:pPr/>
        </w:pPrChange>
      </w:pPr>
      <w:del w:id="1926" w:author="Kevin Corbett" w:date="2015-03-31T21:36:00Z">
        <w:r w:rsidRPr="00C96FDF" w:rsidDel="00C77062">
          <w:rPr>
            <w:rFonts w:ascii="Times" w:hAnsi="Times" w:cs="Times New Roman"/>
            <w:sz w:val="22"/>
            <w:szCs w:val="22"/>
          </w:rPr>
          <w:br w:type="page"/>
        </w:r>
      </w:del>
    </w:p>
    <w:p w14:paraId="346F808E" w14:textId="2A1A0885" w:rsidR="00443BA3" w:rsidRPr="00C96FDF" w:rsidDel="00C77062" w:rsidRDefault="00443BA3">
      <w:pPr>
        <w:spacing w:after="120" w:line="480" w:lineRule="auto"/>
        <w:jc w:val="center"/>
        <w:rPr>
          <w:del w:id="1927" w:author="Kevin Corbett" w:date="2015-03-31T21:36:00Z"/>
          <w:rFonts w:ascii="Times" w:hAnsi="Times" w:cs="Times New Roman"/>
          <w:sz w:val="22"/>
          <w:szCs w:val="22"/>
        </w:rPr>
        <w:pPrChange w:id="1928" w:author="Kevin Corbett" w:date="2015-04-01T08:10:00Z">
          <w:pPr>
            <w:spacing w:after="120" w:line="276" w:lineRule="auto"/>
            <w:jc w:val="center"/>
          </w:pPr>
        </w:pPrChange>
      </w:pPr>
    </w:p>
    <w:p w14:paraId="512F3627" w14:textId="6F444BBA" w:rsidR="001A2BE5" w:rsidRPr="004049CE" w:rsidRDefault="001A2BE5">
      <w:pPr>
        <w:spacing w:after="120" w:line="480" w:lineRule="auto"/>
        <w:rPr>
          <w:rFonts w:ascii="Times" w:hAnsi="Times" w:cs="Times New Roman"/>
          <w:b/>
          <w:sz w:val="22"/>
          <w:szCs w:val="22"/>
        </w:rPr>
        <w:pPrChange w:id="1929" w:author="Kevin Corbett" w:date="2015-04-01T08:10:00Z">
          <w:pPr>
            <w:spacing w:after="120" w:line="276" w:lineRule="auto"/>
          </w:pPr>
        </w:pPrChange>
      </w:pPr>
      <w:r w:rsidRPr="00C96FDF">
        <w:rPr>
          <w:rFonts w:ascii="Times" w:hAnsi="Times" w:cs="Times New Roman"/>
          <w:b/>
          <w:sz w:val="22"/>
          <w:szCs w:val="22"/>
        </w:rPr>
        <w:t xml:space="preserve">Figure </w:t>
      </w:r>
      <w:ins w:id="1930" w:author="Kevin Corbett" w:date="2015-03-31T21:36:00Z">
        <w:r w:rsidR="00C77062" w:rsidRPr="004049CE">
          <w:rPr>
            <w:rFonts w:ascii="Times" w:hAnsi="Times" w:cs="Times New Roman"/>
            <w:b/>
            <w:sz w:val="22"/>
            <w:szCs w:val="22"/>
          </w:rPr>
          <w:t>8</w:t>
        </w:r>
      </w:ins>
      <w:del w:id="1931" w:author="Kevin Corbett" w:date="2015-03-31T21:36:00Z">
        <w:r w:rsidRPr="004049CE" w:rsidDel="00C77062">
          <w:rPr>
            <w:rFonts w:ascii="Times" w:hAnsi="Times" w:cs="Times New Roman"/>
            <w:b/>
            <w:sz w:val="22"/>
            <w:szCs w:val="22"/>
          </w:rPr>
          <w:delText>7</w:delText>
        </w:r>
      </w:del>
      <w:r w:rsidRPr="004049CE">
        <w:rPr>
          <w:rFonts w:ascii="Times" w:hAnsi="Times" w:cs="Times New Roman"/>
          <w:b/>
          <w:sz w:val="22"/>
          <w:szCs w:val="22"/>
        </w:rPr>
        <w:t>-figure supplement 1.</w:t>
      </w:r>
    </w:p>
    <w:p w14:paraId="011FB6D2" w14:textId="0E9CF7F9" w:rsidR="00443BA3" w:rsidRPr="00A7145A" w:rsidRDefault="00443BA3">
      <w:pPr>
        <w:spacing w:after="120" w:line="480" w:lineRule="auto"/>
        <w:rPr>
          <w:rFonts w:ascii="Times" w:hAnsi="Times" w:cs="Times New Roman"/>
          <w:sz w:val="22"/>
          <w:szCs w:val="22"/>
        </w:rPr>
        <w:pPrChange w:id="1932" w:author="Kevin Corbett" w:date="2015-04-01T08:10:00Z">
          <w:pPr>
            <w:spacing w:after="120" w:line="276" w:lineRule="auto"/>
          </w:pPr>
        </w:pPrChange>
      </w:pPr>
      <w:r w:rsidRPr="00A7145A">
        <w:rPr>
          <w:rFonts w:ascii="Times" w:hAnsi="Times" w:cs="Times New Roman"/>
          <w:b/>
          <w:sz w:val="22"/>
          <w:szCs w:val="22"/>
        </w:rPr>
        <w:t>HORMA domain structures in open and closed conformation</w:t>
      </w:r>
      <w:r w:rsidR="001A2BE5" w:rsidRPr="00A7145A">
        <w:rPr>
          <w:rFonts w:ascii="Times" w:hAnsi="Times" w:cs="Times New Roman"/>
          <w:b/>
          <w:sz w:val="22"/>
          <w:szCs w:val="22"/>
        </w:rPr>
        <w:t>.</w:t>
      </w:r>
    </w:p>
    <w:p w14:paraId="1D07520E" w14:textId="6E17699A" w:rsidR="00443BA3" w:rsidRPr="004E262E" w:rsidRDefault="00443BA3">
      <w:pPr>
        <w:spacing w:after="120" w:line="480" w:lineRule="auto"/>
        <w:rPr>
          <w:rFonts w:ascii="Times" w:hAnsi="Times" w:cs="Times New Roman"/>
          <w:sz w:val="22"/>
          <w:szCs w:val="22"/>
        </w:rPr>
        <w:pPrChange w:id="1933" w:author="Kevin Corbett" w:date="2015-04-01T08:10:00Z">
          <w:pPr>
            <w:spacing w:after="120" w:line="276" w:lineRule="auto"/>
          </w:pPr>
        </w:pPrChange>
      </w:pPr>
      <w:r w:rsidRPr="00A7145A">
        <w:rPr>
          <w:rFonts w:ascii="Times" w:hAnsi="Times" w:cs="Times New Roman"/>
          <w:sz w:val="22"/>
          <w:szCs w:val="22"/>
        </w:rPr>
        <w:t>(A) Structure</w:t>
      </w:r>
      <w:ins w:id="1934" w:author="Kevin Corbett" w:date="2015-04-03T14:59:00Z">
        <w:r w:rsidR="00B6599E" w:rsidRPr="00A7145A">
          <w:rPr>
            <w:rFonts w:ascii="Times" w:hAnsi="Times" w:cs="Times New Roman"/>
            <w:sz w:val="22"/>
            <w:szCs w:val="22"/>
          </w:rPr>
          <w:t>s</w:t>
        </w:r>
      </w:ins>
      <w:r w:rsidRPr="00A7145A">
        <w:rPr>
          <w:rFonts w:ascii="Times" w:hAnsi="Times" w:cs="Times New Roman"/>
          <w:sz w:val="22"/>
          <w:szCs w:val="22"/>
        </w:rPr>
        <w:t xml:space="preserve"> of human MAD2 in the open (left</w:t>
      </w:r>
      <w:ins w:id="1935" w:author="Kevin Corbett" w:date="2015-04-03T15:30:00Z">
        <w:r w:rsidR="000463D3" w:rsidRPr="00A7145A">
          <w:rPr>
            <w:rFonts w:ascii="Times" w:hAnsi="Times" w:cs="Times New Roman"/>
            <w:sz w:val="22"/>
            <w:szCs w:val="22"/>
          </w:rPr>
          <w:t xml:space="preserve"> panel</w:t>
        </w:r>
      </w:ins>
      <w:del w:id="1936" w:author="Kevin Corbett" w:date="2015-04-03T15:00:00Z">
        <w:r w:rsidRPr="00A7145A" w:rsidDel="00B6599E">
          <w:rPr>
            <w:rFonts w:ascii="Times" w:hAnsi="Times" w:cs="Times New Roman"/>
            <w:sz w:val="22"/>
            <w:szCs w:val="22"/>
          </w:rPr>
          <w:delText>)</w:delText>
        </w:r>
      </w:del>
      <w:ins w:id="1937" w:author="Kevin Corbett" w:date="2015-04-03T15:00:00Z">
        <w:r w:rsidR="00B6599E" w:rsidRPr="00A7145A">
          <w:rPr>
            <w:rFonts w:ascii="Times" w:hAnsi="Times" w:cs="Times New Roman"/>
            <w:sz w:val="22"/>
            <w:szCs w:val="22"/>
          </w:rPr>
          <w:t xml:space="preserve">; </w:t>
        </w:r>
      </w:ins>
      <w:ins w:id="1938" w:author="Kevin Corbett" w:date="2015-04-03T14:59:00Z">
        <w:r w:rsidR="00B6599E" w:rsidRPr="00A7145A">
          <w:rPr>
            <w:rFonts w:ascii="Times" w:hAnsi="Times" w:cs="Times New Roman"/>
            <w:sz w:val="22"/>
            <w:szCs w:val="22"/>
          </w:rPr>
          <w:t xml:space="preserve">PDB ID </w:t>
        </w:r>
      </w:ins>
      <w:ins w:id="1939" w:author="Kevin Corbett" w:date="2015-04-03T15:00:00Z">
        <w:r w:rsidR="00B6599E" w:rsidRPr="00A7145A">
          <w:rPr>
            <w:rFonts w:ascii="Times" w:hAnsi="Times" w:cs="Times New Roman"/>
            <w:sz w:val="22"/>
            <w:szCs w:val="22"/>
          </w:rPr>
          <w:t xml:space="preserve">1DUJ; </w:t>
        </w:r>
        <w:r w:rsidR="00B6599E" w:rsidRPr="009C41BF">
          <w:rPr>
            <w:rFonts w:ascii="Times" w:hAnsi="Times" w:cs="Times New Roman"/>
            <w:sz w:val="22"/>
            <w:szCs w:val="22"/>
          </w:rPr>
          <w:fldChar w:fldCharType="begin"/>
        </w:r>
      </w:ins>
      <w:r w:rsidR="00EF2648">
        <w:rPr>
          <w:rFonts w:ascii="Times" w:hAnsi="Times" w:cs="Times New Roman"/>
          <w:sz w:val="22"/>
          <w:szCs w:val="22"/>
        </w:rPr>
        <w:instrText xml:space="preserve"> ADDIN PAPERS2_CITATIONS &lt;citation&gt;&lt;uuid&gt;37A401CE-5AAC-46A2-866C-A8791A8EC06B&lt;/uuid&gt;&lt;priority&gt;0&lt;/priority&gt;&lt;publications&gt;&lt;publication&gt;&lt;uuid&gt;32EF66D0-9F9B-4374-8CF2-7C6A3836C013&lt;/uuid&gt;&lt;volume&gt;7&lt;/volume&gt;&lt;doi&gt;10.1038/73338&lt;/doi&gt;&lt;startpage&gt;224&lt;/startpage&gt;&lt;publication_date&gt;99200003001200000000220000&lt;/publication_date&gt;&lt;url&gt;http://www.nature.com/doifinder/10.1038/73338&lt;/url&gt;&lt;type&gt;400&lt;/type&gt;&lt;title&gt;Structure of the Mad2 spindle assembly checkpoint protein and its interaction with Cdc20.&lt;/title&gt;&lt;location&gt;&amp;lt;html&amp;gt;&amp;lt;head&amp;gt;&amp;lt;meta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Home&amp;lt;/a&amp;gt;&amp;lt;/div&amp;gt;&amp;lt;/body&amp;gt;&amp;lt;/html&amp;gt;&lt;/location&gt;&lt;institution&gt;Department of Biological Chemistry and Molecular Pharmacology, Harvard Medical School, 240 Longwood Avenue, Boston, Massachusetts 02115, USA.&lt;/institution&gt;&lt;number&gt;3&lt;/number&gt;&lt;subtype&gt;400&lt;/subtype&gt;&lt;endpage&gt;229&lt;/endpage&gt;&lt;bundle&gt;&lt;publication&gt;&lt;title&gt;Nature structural biology&lt;/title&gt;&lt;type&gt;-100&lt;/type&gt;&lt;subtype&gt;-100&lt;/subtype&gt;&lt;uuid&gt;7171354A-80A7-40AB-B738-974E2D04D5C3&lt;/uuid&gt;&lt;/publication&gt;&lt;/bundle&gt;&lt;authors&gt;&lt;author&gt;&lt;firstName&gt;X&lt;/firstName&gt;&lt;lastName&gt;Luo&lt;/lastName&gt;&lt;/author&gt;&lt;author&gt;&lt;firstName&gt;G&lt;/firstName&gt;&lt;lastName&gt;Fang&lt;/lastName&gt;&lt;/author&gt;&lt;author&gt;&lt;firstName&gt;M&lt;/firstName&gt;&lt;lastName&gt;Coldiron&lt;/lastName&gt;&lt;/author&gt;&lt;author&gt;&lt;firstName&gt;Y&lt;/firstName&gt;&lt;lastName&gt;Lin&lt;/lastName&gt;&lt;/author&gt;&lt;author&gt;&lt;firstName&gt;H&lt;/firstName&gt;&lt;lastName&gt;Yu&lt;/lastName&gt;&lt;/author&gt;&lt;author&gt;&lt;firstName&gt;M&lt;/firstName&gt;&lt;middleNames&gt;W&lt;/middleNames&gt;&lt;lastName&gt;Kirschner&lt;/lastName&gt;&lt;/author&gt;&lt;author&gt;&lt;firstName&gt;G&lt;/firstName&gt;&lt;lastName&gt;Wagner&lt;/lastName&gt;&lt;/author&gt;&lt;/authors&gt;&lt;/publication&gt;&lt;/publications&gt;&lt;cites&gt;&lt;/cites&gt;&lt;/citation&gt;</w:instrText>
      </w:r>
      <w:r w:rsidR="00B6599E" w:rsidRPr="009C41BF">
        <w:rPr>
          <w:rFonts w:ascii="Times" w:hAnsi="Times" w:cs="Times New Roman"/>
          <w:sz w:val="22"/>
          <w:szCs w:val="22"/>
          <w:rPrChange w:id="1940" w:author="Kevin Corbett" w:date="2015-04-04T11:23:00Z">
            <w:rPr>
              <w:rFonts w:ascii="Times" w:hAnsi="Times" w:cs="Times New Roman"/>
              <w:sz w:val="22"/>
              <w:szCs w:val="22"/>
            </w:rPr>
          </w:rPrChange>
        </w:rPr>
        <w:fldChar w:fldCharType="separate"/>
      </w:r>
      <w:r w:rsidR="008F5FD7" w:rsidRPr="009C41BF">
        <w:rPr>
          <w:rFonts w:ascii="Times" w:hAnsi="Times" w:cs="Times"/>
          <w:sz w:val="22"/>
          <w:szCs w:val="22"/>
        </w:rPr>
        <w:t>(Luo et al., 2000)</w:t>
      </w:r>
      <w:ins w:id="1941" w:author="Kevin Corbett" w:date="2015-04-03T15:00:00Z">
        <w:r w:rsidR="00B6599E" w:rsidRPr="009C41BF">
          <w:rPr>
            <w:rFonts w:ascii="Times" w:hAnsi="Times" w:cs="Times New Roman"/>
            <w:sz w:val="22"/>
            <w:szCs w:val="22"/>
          </w:rPr>
          <w:fldChar w:fldCharType="end"/>
        </w:r>
      </w:ins>
      <w:ins w:id="1942" w:author="Kevin Corbett" w:date="2015-04-03T15:01:00Z">
        <w:r w:rsidR="00B6599E" w:rsidRPr="00A7145A">
          <w:rPr>
            <w:rFonts w:ascii="Times" w:hAnsi="Times" w:cs="Times New Roman"/>
            <w:sz w:val="22"/>
            <w:szCs w:val="22"/>
          </w:rPr>
          <w:t>)</w:t>
        </w:r>
      </w:ins>
      <w:ins w:id="1943" w:author="Kevin Corbett" w:date="2015-04-03T15:00:00Z">
        <w:r w:rsidR="00B6599E" w:rsidRPr="009C41BF">
          <w:rPr>
            <w:rFonts w:ascii="Times" w:hAnsi="Times" w:cs="Times New Roman"/>
            <w:sz w:val="22"/>
            <w:szCs w:val="22"/>
          </w:rPr>
          <w:t>,</w:t>
        </w:r>
      </w:ins>
      <w:ins w:id="1944" w:author="Kevin Corbett" w:date="2015-04-03T15:02:00Z">
        <w:r w:rsidR="00B6599E" w:rsidRPr="009C41BF">
          <w:rPr>
            <w:rFonts w:ascii="Times" w:hAnsi="Times" w:cs="Times New Roman"/>
            <w:sz w:val="22"/>
            <w:szCs w:val="22"/>
          </w:rPr>
          <w:t xml:space="preserve"> closed (middle</w:t>
        </w:r>
      </w:ins>
      <w:ins w:id="1945" w:author="Kevin Corbett" w:date="2015-04-03T15:30:00Z">
        <w:r w:rsidR="000463D3" w:rsidRPr="004E262E">
          <w:rPr>
            <w:rFonts w:ascii="Times" w:hAnsi="Times" w:cs="Times New Roman"/>
            <w:sz w:val="22"/>
            <w:szCs w:val="22"/>
          </w:rPr>
          <w:t xml:space="preserve"> panel</w:t>
        </w:r>
      </w:ins>
      <w:ins w:id="1946" w:author="Kevin Corbett" w:date="2015-04-03T15:02:00Z">
        <w:r w:rsidR="00B6599E" w:rsidRPr="004E262E">
          <w:rPr>
            <w:rFonts w:ascii="Times" w:hAnsi="Times" w:cs="Times New Roman"/>
            <w:sz w:val="22"/>
            <w:szCs w:val="22"/>
          </w:rPr>
          <w:t>; PDB ID 1S2H</w:t>
        </w:r>
      </w:ins>
      <w:ins w:id="1947" w:author="Kevin Corbett" w:date="2015-04-03T15:03:00Z">
        <w:r w:rsidR="00B6599E" w:rsidRPr="00C96FDF">
          <w:rPr>
            <w:rFonts w:ascii="Times" w:hAnsi="Times" w:cs="Times New Roman"/>
            <w:sz w:val="22"/>
            <w:szCs w:val="22"/>
          </w:rPr>
          <w:t xml:space="preserve"> </w:t>
        </w:r>
        <w:r w:rsidR="00B6599E" w:rsidRPr="009C41BF">
          <w:rPr>
            <w:rFonts w:ascii="Times" w:hAnsi="Times" w:cs="Times New Roman"/>
            <w:sz w:val="22"/>
            <w:szCs w:val="22"/>
          </w:rPr>
          <w:fldChar w:fldCharType="begin"/>
        </w:r>
      </w:ins>
      <w:r w:rsidR="00EF2648">
        <w:rPr>
          <w:rFonts w:ascii="Times" w:hAnsi="Times" w:cs="Times New Roman"/>
          <w:sz w:val="22"/>
          <w:szCs w:val="22"/>
        </w:rPr>
        <w:instrText xml:space="preserve"> ADDIN PAPERS2_CITATIONS &lt;citation&gt;&lt;uuid&gt;FB086700-C180-4815-AA42-F28DD00EBC93&lt;/uuid&gt;&lt;priority&gt;0&lt;/priority&gt;&lt;publications&gt;&lt;publication&gt;&lt;uuid&gt;90AD87FC-7A09-47BC-AF78-DF09DBC3B7E4&lt;/uuid&gt;&lt;volume&gt;11&lt;/volume&gt;&lt;accepted_date&gt;99200402231200000000222000&lt;/accepted_date&gt;&lt;doi&gt;10.1038/nsmb748&lt;/doi&gt;&lt;startpage&gt;338&lt;/startpage&gt;&lt;publication_date&gt;99200404001200000000220000&lt;/publication_date&gt;&lt;url&gt;http://eutils.ncbi.nlm.nih.gov/entrez/eutils/elink.fcgi?dbfrom=pubmed&amp;amp;id=15024386&amp;amp;retmode=ref&amp;amp;cmd=prlinks&lt;/url&gt;&lt;type&gt;400&lt;/type&gt;&lt;title&gt;The Mad2 spindle checkpoint protein has two distinct natively folded states.&lt;/title&gt;&lt;location&gt;200,9,32.8147540,-96.8415292&lt;/location&gt;&lt;submission_date&gt;99200311131200000000222000&lt;/submission_date&gt;&lt;number&gt;4&lt;/number&gt;&lt;institution&gt;Department of Pharmacology, The University of Texas Southwestern Medical Center, 5323 Harry Hines Boulevard, Dallas, Texas 75390, USA.&lt;/institution&gt;&lt;subtype&gt;400&lt;/subtype&gt;&lt;endpage&gt;345&lt;/endpage&gt;&lt;bundle&gt;&lt;publication&gt;&lt;publisher&gt;Nature Publishing Group&lt;/publisher&gt;&lt;title&gt;Nature Structural &amp;amp; Molecular Biology&lt;/title&gt;&lt;type&gt;-100&lt;/type&gt;&lt;subtype&gt;-100&lt;/subtype&gt;&lt;uuid&gt;3883DAB6-3B47-4401-8362-D0A65E258D43&lt;/uuid&gt;&lt;/publication&gt;&lt;/bundle&gt;&lt;authors&gt;&lt;author&gt;&lt;firstName&gt;Xuelian&lt;/firstName&gt;&lt;lastName&gt;Luo&lt;/lastName&gt;&lt;/author&gt;&lt;author&gt;&lt;firstName&gt;Zhanyun&lt;/firstName&gt;&lt;lastName&gt;Tang&lt;/lastName&gt;&lt;/author&gt;&lt;author&gt;&lt;firstName&gt;Guohong&lt;/firstName&gt;&lt;lastName&gt;Xia&lt;/lastName&gt;&lt;/author&gt;&lt;author&gt;&lt;firstName&gt;Katja&lt;/firstName&gt;&lt;lastName&gt;Wassmann&lt;/lastName&gt;&lt;/author&gt;&lt;author&gt;&lt;firstName&gt;Tomohiro&lt;/firstName&gt;&lt;lastName&gt;Matsumoto&lt;/lastName&gt;&lt;/author&gt;&lt;author&gt;&lt;firstName&gt;Josep&lt;/firstName&gt;&lt;lastName&gt;Rizo&lt;/lastName&gt;&lt;/author&gt;&lt;author&gt;&lt;firstName&gt;Hongtao&lt;/firstName&gt;&lt;lastName&gt;Yu&lt;/lastName&gt;&lt;/author&gt;&lt;/authors&gt;&lt;/publication&gt;&lt;/publications&gt;&lt;cites&gt;&lt;/cites&gt;&lt;/citation&gt;</w:instrText>
      </w:r>
      <w:r w:rsidR="00B6599E" w:rsidRPr="009C41BF">
        <w:rPr>
          <w:rFonts w:ascii="Times" w:hAnsi="Times" w:cs="Times New Roman"/>
          <w:sz w:val="22"/>
          <w:szCs w:val="22"/>
          <w:rPrChange w:id="1948" w:author="Kevin Corbett" w:date="2015-04-04T11:23:00Z">
            <w:rPr>
              <w:rFonts w:ascii="Times" w:hAnsi="Times" w:cs="Times New Roman"/>
              <w:sz w:val="22"/>
              <w:szCs w:val="22"/>
            </w:rPr>
          </w:rPrChange>
        </w:rPr>
        <w:fldChar w:fldCharType="separate"/>
      </w:r>
      <w:r w:rsidR="008F5FD7" w:rsidRPr="009C41BF">
        <w:rPr>
          <w:rFonts w:ascii="Times" w:hAnsi="Times" w:cs="Times"/>
          <w:sz w:val="22"/>
          <w:szCs w:val="22"/>
        </w:rPr>
        <w:t>(Luo et al., 2004)</w:t>
      </w:r>
      <w:ins w:id="1949" w:author="Kevin Corbett" w:date="2015-04-03T15:03:00Z">
        <w:r w:rsidR="00B6599E" w:rsidRPr="009C41BF">
          <w:rPr>
            <w:rFonts w:ascii="Times" w:hAnsi="Times" w:cs="Times New Roman"/>
            <w:sz w:val="22"/>
            <w:szCs w:val="22"/>
          </w:rPr>
          <w:fldChar w:fldCharType="end"/>
        </w:r>
        <w:r w:rsidR="00B6599E" w:rsidRPr="00A7145A">
          <w:rPr>
            <w:rFonts w:ascii="Times" w:hAnsi="Times" w:cs="Times New Roman"/>
            <w:sz w:val="22"/>
            <w:szCs w:val="22"/>
          </w:rPr>
          <w:t>)</w:t>
        </w:r>
      </w:ins>
      <w:ins w:id="1950" w:author="Kevin Corbett" w:date="2015-04-03T15:02:00Z">
        <w:r w:rsidR="00B6599E" w:rsidRPr="009C41BF">
          <w:rPr>
            <w:rFonts w:ascii="Times" w:hAnsi="Times" w:cs="Times New Roman"/>
            <w:sz w:val="22"/>
            <w:szCs w:val="22"/>
          </w:rPr>
          <w:t>, and</w:t>
        </w:r>
      </w:ins>
      <w:r w:rsidRPr="009C41BF">
        <w:rPr>
          <w:rFonts w:ascii="Times" w:hAnsi="Times" w:cs="Times New Roman"/>
          <w:sz w:val="22"/>
          <w:szCs w:val="22"/>
        </w:rPr>
        <w:t xml:space="preserve"> </w:t>
      </w:r>
      <w:del w:id="1951" w:author="Kevin Corbett" w:date="2015-04-03T15:00:00Z">
        <w:r w:rsidRPr="004E262E" w:rsidDel="00B6599E">
          <w:rPr>
            <w:rFonts w:ascii="Times" w:hAnsi="Times" w:cs="Times New Roman"/>
            <w:sz w:val="22"/>
            <w:szCs w:val="22"/>
          </w:rPr>
          <w:delText xml:space="preserve">and </w:delText>
        </w:r>
      </w:del>
      <w:r w:rsidRPr="004E262E">
        <w:rPr>
          <w:rFonts w:ascii="Times" w:hAnsi="Times" w:cs="Times New Roman"/>
          <w:sz w:val="22"/>
          <w:szCs w:val="22"/>
        </w:rPr>
        <w:t>closed</w:t>
      </w:r>
      <w:r w:rsidR="00DE4D38" w:rsidRPr="00C96FDF">
        <w:rPr>
          <w:rFonts w:ascii="Times" w:hAnsi="Times" w:cs="Times New Roman"/>
          <w:sz w:val="22"/>
          <w:szCs w:val="22"/>
        </w:rPr>
        <w:t>/peptide</w:t>
      </w:r>
      <w:ins w:id="1952" w:author="Kevin Corbett" w:date="2015-04-03T15:02:00Z">
        <w:r w:rsidR="00B6599E" w:rsidRPr="00C96FDF">
          <w:rPr>
            <w:rFonts w:ascii="Times" w:hAnsi="Times" w:cs="Times New Roman"/>
            <w:sz w:val="22"/>
            <w:szCs w:val="22"/>
          </w:rPr>
          <w:t xml:space="preserve"> bound </w:t>
        </w:r>
      </w:ins>
      <w:r w:rsidRPr="00C96FDF">
        <w:rPr>
          <w:rFonts w:ascii="Times" w:hAnsi="Times" w:cs="Times New Roman"/>
          <w:sz w:val="22"/>
          <w:szCs w:val="22"/>
        </w:rPr>
        <w:t>(</w:t>
      </w:r>
      <w:del w:id="1953" w:author="Kevin Corbett" w:date="2015-04-03T15:01:00Z">
        <w:r w:rsidRPr="004049CE" w:rsidDel="00B6599E">
          <w:rPr>
            <w:rFonts w:ascii="Times" w:hAnsi="Times" w:cs="Times New Roman"/>
            <w:sz w:val="22"/>
            <w:szCs w:val="22"/>
          </w:rPr>
          <w:delText>right</w:delText>
        </w:r>
      </w:del>
      <w:ins w:id="1954" w:author="Kevin Corbett" w:date="2015-04-03T15:02:00Z">
        <w:r w:rsidR="00B6599E" w:rsidRPr="004049CE">
          <w:rPr>
            <w:rFonts w:ascii="Times" w:hAnsi="Times" w:cs="Times New Roman"/>
            <w:sz w:val="22"/>
            <w:szCs w:val="22"/>
          </w:rPr>
          <w:t>right</w:t>
        </w:r>
      </w:ins>
      <w:ins w:id="1955" w:author="Kevin Corbett" w:date="2015-04-03T15:30:00Z">
        <w:r w:rsidR="000463D3" w:rsidRPr="004049CE">
          <w:rPr>
            <w:rFonts w:ascii="Times" w:hAnsi="Times" w:cs="Times New Roman"/>
            <w:sz w:val="22"/>
            <w:szCs w:val="22"/>
          </w:rPr>
          <w:t xml:space="preserve"> panel</w:t>
        </w:r>
      </w:ins>
      <w:ins w:id="1956" w:author="Kevin Corbett" w:date="2015-04-03T15:01:00Z">
        <w:r w:rsidR="00B6599E" w:rsidRPr="004049CE">
          <w:rPr>
            <w:rFonts w:ascii="Times" w:hAnsi="Times" w:cs="Times New Roman"/>
            <w:sz w:val="22"/>
            <w:szCs w:val="22"/>
          </w:rPr>
          <w:t xml:space="preserve">; PDB ID 1KLQ </w:t>
        </w:r>
        <w:r w:rsidR="00B6599E" w:rsidRPr="009C41BF">
          <w:rPr>
            <w:rFonts w:ascii="Times" w:hAnsi="Times" w:cs="Times New Roman"/>
            <w:sz w:val="22"/>
            <w:szCs w:val="22"/>
          </w:rPr>
          <w:fldChar w:fldCharType="begin"/>
        </w:r>
      </w:ins>
      <w:r w:rsidR="00EF2648">
        <w:rPr>
          <w:rFonts w:ascii="Times" w:hAnsi="Times" w:cs="Times New Roman"/>
          <w:sz w:val="22"/>
          <w:szCs w:val="22"/>
        </w:rPr>
        <w:instrText xml:space="preserve"> ADDIN PAPERS2_CITATIONS &lt;citation&gt;&lt;uuid&gt;FA76DD0F-792D-4AA5-81E1-B3082EEFEC5F&lt;/uuid&gt;&lt;priority&gt;0&lt;/priority&gt;&lt;publications&gt;&lt;publication&gt;&lt;uuid&gt;8D9EB281-D3B9-41C2-958A-37A70D97171E&lt;/uuid&gt;&lt;volume&gt;9&lt;/volume&gt;&lt;startpage&gt;59&lt;/startpage&gt;&lt;publication_date&gt;99200201011200000000222000&lt;/publication_date&gt;&lt;url&gt;http://www.sciencedirect.com/science?_ob=ArticleURL&amp;amp;_udi=B6WSR-4C5RFFB-B&amp;amp;_user=10&amp;amp;_coverDate=01%2F31%2F2002&amp;amp;_rdoc=1&amp;amp;_fmt=high&amp;amp;_orig=search&amp;amp;_sort=d&amp;amp;_docanchor=&amp;amp;view=c&amp;amp;_acct=C000050221&amp;amp;_version=1&amp;amp;_urlVersion=0&amp;amp;_userid=10&amp;amp;md5=e7c6b5332d4ec37ec42af5aba116df30&lt;/url&gt;&lt;citekey&gt;Luo:2002p4581&lt;/citekey&gt;&lt;type&gt;400&lt;/type&gt;&lt;title&gt;The Mad2 spindle checkpoint protein undergoes similar major conformational changes upon binding to either Mad1 or Cdc20&lt;/title&gt;&lt;location&gt;200,8,32.8127338,-96.8385761&lt;/location&gt;&lt;institution&gt;Department of Biochemistry, 5323 Harry Hines Boulevard, Dallas, TX 75390, USA.&lt;/institution&gt;&lt;number&gt;1&lt;/number&gt;&lt;subtype&gt;400&lt;/subtype&gt;&lt;endpage&gt;71&lt;/endpage&gt;&lt;bundle&gt;&lt;publication&gt;&lt;publisher&gt;Elsevier Inc.&lt;/publisher&gt;&lt;title&gt;Molecular cell&lt;/title&gt;&lt;type&gt;-100&lt;/type&gt;&lt;subtype&gt;-100&lt;/subtype&gt;&lt;uuid&gt;F0AFBBAF-7C82-4BBA-8AA2-9D8B6BC6EFDB&lt;/uuid&gt;&lt;/publication&gt;&lt;/bundle&gt;&lt;authors&gt;&lt;author&gt;&lt;firstName&gt;Xuelian&lt;/firstName&gt;&lt;lastName&gt;Luo&lt;/lastName&gt;&lt;/author&gt;&lt;author&gt;&lt;firstName&gt;Zhanyun&lt;/firstName&gt;&lt;lastName&gt;Tang&lt;/lastName&gt;&lt;/author&gt;&lt;author&gt;&lt;firstName&gt;Josep&lt;/firstName&gt;&lt;lastName&gt;Rizo&lt;/lastName&gt;&lt;/author&gt;&lt;author&gt;&lt;firstName&gt;Hongtao&lt;/firstName&gt;&lt;lastName&gt;Yu&lt;/lastName&gt;&lt;/author&gt;&lt;/authors&gt;&lt;/publication&gt;&lt;/publications&gt;&lt;cites&gt;&lt;/cites&gt;&lt;/citation&gt;</w:instrText>
      </w:r>
      <w:r w:rsidR="00B6599E" w:rsidRPr="009C41BF">
        <w:rPr>
          <w:rFonts w:ascii="Times" w:hAnsi="Times" w:cs="Times New Roman"/>
          <w:sz w:val="22"/>
          <w:szCs w:val="22"/>
          <w:rPrChange w:id="1957" w:author="Kevin Corbett" w:date="2015-04-04T11:23:00Z">
            <w:rPr>
              <w:rFonts w:ascii="Times" w:hAnsi="Times" w:cs="Times New Roman"/>
              <w:sz w:val="22"/>
              <w:szCs w:val="22"/>
            </w:rPr>
          </w:rPrChange>
        </w:rPr>
        <w:fldChar w:fldCharType="separate"/>
      </w:r>
      <w:r w:rsidR="008F5FD7" w:rsidRPr="009C41BF">
        <w:rPr>
          <w:rFonts w:ascii="Times" w:hAnsi="Times" w:cs="Times"/>
          <w:sz w:val="22"/>
          <w:szCs w:val="22"/>
        </w:rPr>
        <w:t>(Luo et al., 2002)</w:t>
      </w:r>
      <w:ins w:id="1958" w:author="Kevin Corbett" w:date="2015-04-03T15:01:00Z">
        <w:r w:rsidR="00B6599E" w:rsidRPr="009C41BF">
          <w:rPr>
            <w:rFonts w:ascii="Times" w:hAnsi="Times" w:cs="Times New Roman"/>
            <w:sz w:val="22"/>
            <w:szCs w:val="22"/>
          </w:rPr>
          <w:fldChar w:fldCharType="end"/>
        </w:r>
      </w:ins>
      <w:r w:rsidRPr="00A7145A">
        <w:rPr>
          <w:rFonts w:ascii="Times" w:hAnsi="Times" w:cs="Times New Roman"/>
          <w:sz w:val="22"/>
          <w:szCs w:val="22"/>
        </w:rPr>
        <w:t xml:space="preserve">) conformations, with </w:t>
      </w:r>
      <w:ins w:id="1959" w:author="Kevin Corbett" w:date="2015-04-03T15:03:00Z">
        <w:r w:rsidR="00B6599E" w:rsidRPr="009C41BF">
          <w:rPr>
            <w:rFonts w:ascii="Times" w:hAnsi="Times" w:cs="Times New Roman"/>
            <w:sz w:val="22"/>
            <w:szCs w:val="22"/>
          </w:rPr>
          <w:t xml:space="preserve">MAD2 in yellow, </w:t>
        </w:r>
      </w:ins>
      <w:del w:id="1960" w:author="Kevin Corbett" w:date="2015-04-03T15:03:00Z">
        <w:r w:rsidRPr="009C41BF" w:rsidDel="00B6599E">
          <w:rPr>
            <w:rFonts w:ascii="Times" w:hAnsi="Times" w:cs="Times New Roman"/>
            <w:sz w:val="22"/>
            <w:szCs w:val="22"/>
          </w:rPr>
          <w:delText xml:space="preserve">the </w:delText>
        </w:r>
      </w:del>
      <w:ins w:id="1961" w:author="Kevin Corbett" w:date="2015-04-03T15:03:00Z">
        <w:r w:rsidR="00B6599E" w:rsidRPr="004E262E">
          <w:rPr>
            <w:rFonts w:ascii="Times" w:hAnsi="Times" w:cs="Times New Roman"/>
            <w:sz w:val="22"/>
            <w:szCs w:val="22"/>
          </w:rPr>
          <w:t xml:space="preserve">MAD2 </w:t>
        </w:r>
      </w:ins>
      <w:r w:rsidRPr="004E262E">
        <w:rPr>
          <w:rFonts w:ascii="Times" w:hAnsi="Times" w:cs="Times New Roman"/>
          <w:sz w:val="22"/>
          <w:szCs w:val="22"/>
        </w:rPr>
        <w:t xml:space="preserve">safety belt (residues </w:t>
      </w:r>
      <w:del w:id="1962" w:author="Kevin Corbett" w:date="2015-04-03T15:03:00Z">
        <w:r w:rsidRPr="00C96FDF" w:rsidDel="00B6599E">
          <w:rPr>
            <w:rFonts w:ascii="Times" w:hAnsi="Times" w:cs="Times New Roman"/>
            <w:sz w:val="22"/>
            <w:szCs w:val="22"/>
          </w:rPr>
          <w:delText>157</w:delText>
        </w:r>
      </w:del>
      <w:ins w:id="1963" w:author="Kevin Corbett" w:date="2015-04-03T15:03:00Z">
        <w:r w:rsidR="00B6599E" w:rsidRPr="00C96FDF">
          <w:rPr>
            <w:rFonts w:ascii="Times" w:hAnsi="Times" w:cs="Times New Roman"/>
            <w:sz w:val="22"/>
            <w:szCs w:val="22"/>
          </w:rPr>
          <w:t>160</w:t>
        </w:r>
      </w:ins>
      <w:r w:rsidRPr="00C96FDF">
        <w:rPr>
          <w:rFonts w:ascii="Times" w:hAnsi="Times" w:cs="Times New Roman"/>
          <w:sz w:val="22"/>
          <w:szCs w:val="22"/>
        </w:rPr>
        <w:t>:205) colored dark green, and the MAD2-binding peptide (MBP-1) in blue.</w:t>
      </w:r>
      <w:ins w:id="1964" w:author="Kevin Corbett" w:date="2015-04-03T15:29:00Z">
        <w:r w:rsidR="00812ED1" w:rsidRPr="00A7145A">
          <w:rPr>
            <w:rFonts w:ascii="Times" w:hAnsi="Times" w:cs="Times New Roman"/>
            <w:sz w:val="22"/>
            <w:szCs w:val="22"/>
          </w:rPr>
          <w:t xml:space="preserve"> </w:t>
        </w:r>
        <w:r w:rsidR="000463D3" w:rsidRPr="00A7145A">
          <w:rPr>
            <w:rFonts w:ascii="Times" w:hAnsi="Times" w:cs="Times New Roman"/>
            <w:sz w:val="22"/>
            <w:szCs w:val="22"/>
          </w:rPr>
          <w:t>MAD2 residues 109-117, replaced with “GSG” in loopless MAD2</w:t>
        </w:r>
      </w:ins>
      <w:ins w:id="1965" w:author="Kevin Corbett" w:date="2015-04-13T10:04:00Z">
        <w:r w:rsidR="000F78BA">
          <w:rPr>
            <w:rFonts w:ascii="Times" w:hAnsi="Times" w:cs="Times New Roman"/>
            <w:sz w:val="22"/>
            <w:szCs w:val="22"/>
          </w:rPr>
          <w:t xml:space="preserve"> </w:t>
        </w:r>
      </w:ins>
      <w:r w:rsidR="000F78BA">
        <w:rPr>
          <w:rFonts w:ascii="Times" w:hAnsi="Times" w:cs="Times New Roman"/>
          <w:sz w:val="22"/>
          <w:szCs w:val="22"/>
        </w:rPr>
        <w:fldChar w:fldCharType="begin"/>
      </w:r>
      <w:r w:rsidR="00EF2648">
        <w:rPr>
          <w:rFonts w:ascii="Times" w:hAnsi="Times" w:cs="Times New Roman"/>
          <w:sz w:val="22"/>
          <w:szCs w:val="22"/>
        </w:rPr>
        <w:instrText xml:space="preserve"> ADDIN PAPERS2_CITATIONS &lt;citation&gt;&lt;uuid&gt;33873D1F-27C9-4C7D-81C8-2959CD96C1D4&lt;/uuid&gt;&lt;priority&gt;0&lt;/priority&gt;&lt;publications&gt;&lt;publication&gt;&lt;uuid&gt;848C4D18-A75F-4B80-8099-2975A0D03D30&lt;/uuid&gt;&lt;volume&gt;131&lt;/volume&gt;&lt;doi&gt;10.1016/j.cell.2007.08.049&lt;/doi&gt;&lt;startpage&gt;730&lt;/startpage&gt;&lt;publication_date&gt;99200711001200000000220000&lt;/publication_date&gt;&lt;url&gt;http://linkinghub.elsevier.com/retrieve/pii/S0092867407012007&lt;/url&gt;&lt;citekey&gt;Mapelli:2007p66&lt;/citekey&gt;&lt;type&gt;400&lt;/type&gt;&lt;title&gt;The Mad2 Conformational Dimer: Structure and Implications for the Spindle Assembly Checkpoint&lt;/title&gt;&lt;number&gt;4&lt;/number&gt;&lt;subtype&gt;400&lt;/subtype&gt;&lt;endpage&gt;743&lt;/endpage&gt;&lt;bundle&gt;&lt;publication&gt;&lt;publisher&gt;Elsevier Inc.&lt;/publisher&gt;&lt;title&gt;Cell&lt;/title&gt;&lt;type&gt;-100&lt;/type&gt;&lt;subtype&gt;-100&lt;/subtype&gt;&lt;uuid&gt;56390B03-96FC-4B29-BA47-19D6F7B99623&lt;/uuid&gt;&lt;/publication&gt;&lt;/bundle&gt;&lt;authors&gt;&lt;author&gt;&lt;firstName&gt;Marina&lt;/firstName&gt;&lt;lastName&gt;Mapelli&lt;/lastName&gt;&lt;/author&gt;&lt;author&gt;&lt;firstName&gt;Lucia&lt;/firstName&gt;&lt;lastName&gt;Massimiliano&lt;/lastName&gt;&lt;/author&gt;&lt;author&gt;&lt;firstName&gt;Stefano&lt;/firstName&gt;&lt;lastName&gt;Santaguida&lt;/lastName&gt;&lt;/author&gt;&lt;author&gt;&lt;firstName&gt;Andrea&lt;/firstName&gt;&lt;lastName&gt;Musacchio&lt;/lastName&gt;&lt;/author&gt;&lt;/authors&gt;&lt;/publication&gt;&lt;/publications&gt;&lt;cites&gt;&lt;/cites&gt;&lt;/citation&gt;</w:instrText>
      </w:r>
      <w:r w:rsidR="000F78BA">
        <w:rPr>
          <w:rFonts w:ascii="Times" w:hAnsi="Times" w:cs="Times New Roman"/>
          <w:sz w:val="22"/>
          <w:szCs w:val="22"/>
        </w:rPr>
        <w:fldChar w:fldCharType="separate"/>
      </w:r>
      <w:r w:rsidR="00EF2648">
        <w:rPr>
          <w:rFonts w:ascii="Times" w:hAnsi="Times" w:cs="Times"/>
          <w:sz w:val="22"/>
          <w:szCs w:val="22"/>
        </w:rPr>
        <w:t>(Mapelli et al., 2007)</w:t>
      </w:r>
      <w:r w:rsidR="000F78BA">
        <w:rPr>
          <w:rFonts w:ascii="Times" w:hAnsi="Times" w:cs="Times New Roman"/>
          <w:sz w:val="22"/>
          <w:szCs w:val="22"/>
        </w:rPr>
        <w:fldChar w:fldCharType="end"/>
      </w:r>
      <w:ins w:id="1966" w:author="Kevin Corbett" w:date="2015-04-03T15:29:00Z">
        <w:r w:rsidR="000463D3" w:rsidRPr="00A7145A">
          <w:rPr>
            <w:rFonts w:ascii="Times" w:hAnsi="Times" w:cs="Times New Roman"/>
            <w:sz w:val="22"/>
            <w:szCs w:val="22"/>
          </w:rPr>
          <w:t>, are shown in blue in the O-MAD2 structure (left panel)</w:t>
        </w:r>
        <w:r w:rsidR="00812ED1" w:rsidRPr="00A7145A">
          <w:rPr>
            <w:rFonts w:ascii="Times" w:hAnsi="Times" w:cs="Times New Roman"/>
            <w:sz w:val="22"/>
            <w:szCs w:val="22"/>
          </w:rPr>
          <w:t>.</w:t>
        </w:r>
      </w:ins>
      <w:r w:rsidRPr="00A7145A">
        <w:rPr>
          <w:rFonts w:ascii="Times" w:hAnsi="Times" w:cs="Times New Roman"/>
          <w:sz w:val="22"/>
          <w:szCs w:val="22"/>
        </w:rPr>
        <w:t xml:space="preserve"> </w:t>
      </w:r>
      <w:del w:id="1967" w:author="Kevin Corbett" w:date="2015-03-30T11:29:00Z">
        <w:r w:rsidRPr="00A7145A" w:rsidDel="00692ECA">
          <w:rPr>
            <w:rFonts w:ascii="Times" w:hAnsi="Times" w:cs="Times New Roman"/>
            <w:sz w:val="22"/>
            <w:szCs w:val="22"/>
          </w:rPr>
          <w:delText>S</w:delText>
        </w:r>
      </w:del>
      <w:del w:id="1968" w:author="Kevin Corbett" w:date="2015-03-30T11:33:00Z">
        <w:r w:rsidRPr="00A7145A" w:rsidDel="00A10812">
          <w:rPr>
            <w:rFonts w:ascii="Times" w:hAnsi="Times" w:cs="Times New Roman"/>
            <w:sz w:val="22"/>
            <w:szCs w:val="22"/>
          </w:rPr>
          <w:delText>tructure</w:delText>
        </w:r>
      </w:del>
      <w:del w:id="1969" w:author="Kevin Corbett" w:date="2015-04-03T15:03:00Z">
        <w:r w:rsidRPr="00A7145A" w:rsidDel="00B6599E">
          <w:rPr>
            <w:rFonts w:ascii="Times" w:hAnsi="Times" w:cs="Times New Roman"/>
            <w:sz w:val="22"/>
            <w:szCs w:val="22"/>
          </w:rPr>
          <w:delText xml:space="preserve"> from PDB ID 2V64 </w:delText>
        </w:r>
        <w:r w:rsidR="00A3560F" w:rsidRPr="009C41BF" w:rsidDel="00B6599E">
          <w:rPr>
            <w:rFonts w:ascii="Times" w:hAnsi="Times" w:cs="Times"/>
            <w:sz w:val="22"/>
            <w:szCs w:val="22"/>
          </w:rPr>
          <w:fldChar w:fldCharType="begin"/>
        </w:r>
        <w:r w:rsidR="00B92FBC" w:rsidRPr="009C41BF" w:rsidDel="00B6599E">
          <w:rPr>
            <w:rFonts w:ascii="Times" w:hAnsi="Times" w:cs="Times"/>
            <w:sz w:val="22"/>
            <w:szCs w:val="22"/>
          </w:rPr>
          <w:delInstrText xml:space="preserve"> ADDIN PAPERS2_CITATIONS &lt;citation&gt;&lt;uuid&gt;11AE4E49-8411-4709-A047-5BF786AE463D&lt;/uuid&gt;&lt;priority&gt;87&lt;/priority&gt;&lt;publications&gt;&lt;publication&gt;&lt;uuid&gt;848C4D18-A75F-4B80-8099-2975A0D03D30&lt;/uuid&gt;&lt;volume&gt;131&lt;/volume&gt;&lt;doi&gt;10.1016/j.cell.2007.08.049&lt;/doi&gt;&lt;startpage&gt;730&lt;/startpage&gt;&lt;publication_date&gt;99200711001200000000220000&lt;/publication_date&gt;&lt;url&gt;http://linkinghub.elsevier.com/retrieve/pii/S0092867407012007&lt;/url&gt;&lt;citekey&gt;Mapelli:2007p66&lt;/citekey&gt;&lt;type&gt;400&lt;/type&gt;&lt;title&gt;The Mad2 Con</w:delInstrText>
        </w:r>
        <w:r w:rsidR="00B92FBC" w:rsidRPr="004E262E" w:rsidDel="00B6599E">
          <w:rPr>
            <w:rFonts w:ascii="Times" w:hAnsi="Times" w:cs="Times"/>
            <w:sz w:val="22"/>
            <w:szCs w:val="22"/>
          </w:rPr>
          <w:delInstrText>formational Dimer: Structure and Implications for the Spindle Assembly Checkpoint&lt;/title&gt;&lt;number&gt;4&lt;/number&gt;&lt;subtype&gt;400&lt;/subtype&gt;&lt;endpage&gt;743&lt;/endpage&gt;&lt;bundle&gt;&lt;publication&gt;&lt;publisher&gt;Elsevier Inc.&lt;/publisher&gt;&lt;title&gt;Cell&lt;/title&gt;&lt;type&gt;-100&lt;/type&gt;&lt;subtype&gt;-100&lt;/subtype&gt;&lt;uuid&gt;56390B03-96FC-4B29-BA47-19D6F7B99623&lt;/uuid&gt;&lt;/publication&gt;&lt;/bundle&gt;&lt;authors&gt;&lt;author&gt;&lt;firstName&gt;Marina&lt;/firstName&gt;&lt;lastName&gt;Mapelli&lt;/lastName&gt;&lt;/author&gt;&lt;author&gt;&lt;firstName&gt;Lucia&lt;/firstName&gt;&lt;lastName&gt;Massimiliano&lt;/lastName&gt;&lt;/author&gt;&lt;author&gt;&lt;fir</w:delInstrText>
        </w:r>
        <w:r w:rsidR="00B92FBC" w:rsidRPr="00C96FDF" w:rsidDel="00B6599E">
          <w:rPr>
            <w:rFonts w:ascii="Times" w:hAnsi="Times" w:cs="Times"/>
            <w:sz w:val="22"/>
            <w:szCs w:val="22"/>
          </w:rPr>
          <w:delInstrText>stName&gt;Stefano&lt;/firstName&gt;&lt;lastName&gt;Santaguida&lt;/lastName&gt;&lt;/author&gt;&lt;author&gt;&lt;firstName&gt;Andrea&lt;/firstName&gt;&lt;lastName&gt;Musacchio&lt;/lastName&gt;&lt;/author&gt;&lt;/authors&gt;&lt;/publication&gt;&lt;/publications&gt;&lt;cites&gt;&lt;/cites&gt;&lt;/citation&gt;</w:delInstrText>
        </w:r>
        <w:r w:rsidR="00A3560F" w:rsidRPr="009C41BF" w:rsidDel="00B6599E">
          <w:rPr>
            <w:rFonts w:ascii="Times" w:hAnsi="Times" w:cs="Times"/>
            <w:sz w:val="22"/>
            <w:szCs w:val="22"/>
          </w:rPr>
          <w:fldChar w:fldCharType="separate"/>
        </w:r>
        <w:r w:rsidR="00A3560F" w:rsidRPr="009C41BF" w:rsidDel="00B6599E">
          <w:rPr>
            <w:rFonts w:ascii="Times" w:hAnsi="Times" w:cs="Times"/>
            <w:sz w:val="22"/>
            <w:szCs w:val="22"/>
          </w:rPr>
          <w:delText>(Mapelli et al., 2007)</w:delText>
        </w:r>
        <w:r w:rsidR="00A3560F" w:rsidRPr="009C41BF" w:rsidDel="00B6599E">
          <w:rPr>
            <w:rFonts w:ascii="Times" w:hAnsi="Times" w:cs="Times"/>
            <w:sz w:val="22"/>
            <w:szCs w:val="22"/>
          </w:rPr>
          <w:fldChar w:fldCharType="end"/>
        </w:r>
        <w:r w:rsidRPr="00A7145A" w:rsidDel="00B6599E">
          <w:rPr>
            <w:rFonts w:ascii="Times" w:hAnsi="Times" w:cs="Times New Roman"/>
            <w:sz w:val="22"/>
            <w:szCs w:val="22"/>
          </w:rPr>
          <w:delText xml:space="preserve">. </w:delText>
        </w:r>
      </w:del>
      <w:r w:rsidRPr="009C41BF">
        <w:rPr>
          <w:rFonts w:ascii="Times" w:hAnsi="Times" w:cs="Times New Roman"/>
          <w:sz w:val="22"/>
          <w:szCs w:val="22"/>
        </w:rPr>
        <w:t>(B) Structure of a meiotic HORMAD in the closed conformation (</w:t>
      </w:r>
      <w:r w:rsidRPr="004E262E">
        <w:rPr>
          <w:rFonts w:ascii="Times" w:hAnsi="Times" w:cs="Times New Roman"/>
          <w:i/>
          <w:sz w:val="22"/>
          <w:szCs w:val="22"/>
        </w:rPr>
        <w:t>C. elegans</w:t>
      </w:r>
      <w:r w:rsidRPr="004E262E">
        <w:rPr>
          <w:rFonts w:ascii="Times" w:hAnsi="Times" w:cs="Times New Roman"/>
          <w:sz w:val="22"/>
          <w:szCs w:val="22"/>
        </w:rPr>
        <w:t xml:space="preserve"> HIM-3 bound to a peptide from HTP-3; PDB ID 4TZJ </w:t>
      </w:r>
      <w:r w:rsidR="00A3560F"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E34DDB48-CB4B-4369-A3BC-52B8BDDD49F7&lt;/uuid&gt;&lt;priority&gt;88&lt;/priority&gt;&lt;publications&gt;&lt;publication&gt;&lt;uuid&gt;1C62618F-091D-4308-AFC5-74A84C8F85A7&lt;/uuid&gt;&lt;volume&gt;31&lt;/volume&gt;&lt;accepted_date&gt;99201409231200000000222000&lt;/accepted_date&gt;&lt;doi&gt;10.1016/j.devcel.2014.09.013&lt;/doi&gt;&lt;startpage&gt;487&lt;/startpage&gt;&lt;revision_date&gt;99201407291200000000222000&lt;/revision_date&gt;&lt;publication_date&gt;99201411241200000000222000&lt;/publication_date&gt;&lt;url&gt;http://linkinghub.elsevier.com/retrieve/pii/S1534580714006194&lt;/url&gt;&lt;type&gt;400&lt;/type&gt;&lt;title&gt;The Chromosome Axis Controls Meiotic Events through a Hierarchical Assembly of HORMA Domain Proteins.&lt;/title&gt;&lt;submission_date&gt;99201405021200000000222000&lt;/submission_date&gt;&lt;number&gt;4&lt;/number&gt;&lt;institution&gt;Department of Molecular and Cell Biology, University of California, Berkeley, Berkeley, CA 94720-3220, USA; Howard Hughes Medical Institute, 4000 Jones Bridge Road, Chevy Chase, MD 20815, USA; Life Sciences Division, Department of Genome Dynamics, Lawrence Berkeley National Laboratory, Berkeley, CA 94720, USA; California Institute for Quantitative Biosciences, Berkeley, CA 94720, USA.&lt;/institution&gt;&lt;subtype&gt;400&lt;/subtype&gt;&lt;endpage&gt;502&lt;/endpage&gt;&lt;bundle&gt;&lt;publication&gt;&lt;title&gt;Developmental cell&lt;/title&gt;&lt;type&gt;-100&lt;/type&gt;&lt;subtype&gt;-100&lt;/subtype&gt;&lt;uuid&gt;E94B58A3-7F6F-4056-A50D-8000533F0134&lt;/uuid&gt;&lt;/publication&gt;&lt;/bundle&gt;&lt;authors&gt;&lt;author&gt;&lt;firstName&gt;Yumi&lt;/firstName&gt;&lt;lastName&gt;Kim&lt;/lastName&gt;&lt;/author&gt;&lt;author&gt;&lt;firstName&gt;Scott&lt;/firstName&gt;&lt;middleNames&gt;C&lt;/middleNames&gt;&lt;lastName&gt;Rosenberg&lt;/lastName&gt;&lt;/author&gt;&lt;author&gt;&lt;firstName&gt;Christine&lt;/firstName&gt;&lt;middleNames&gt;L&lt;/middleNames&gt;&lt;lastName&gt;Kugel&lt;/lastName&gt;&lt;/author&gt;&lt;author&gt;&lt;firstName&gt;Nora&lt;/firstName&gt;&lt;lastName&gt;Kostow&lt;/lastName&gt;&lt;/author&gt;&lt;author&gt;&lt;firstName&gt;Ofer&lt;/firstName&gt;&lt;lastName&gt;Rog&lt;/lastName&gt;&lt;/author&gt;&lt;author&gt;&lt;firstName&gt;Vitaliy&lt;/firstName&gt;&lt;lastName&gt;Davydov&lt;/lastName&gt;&lt;/author&gt;&lt;author&gt;&lt;firstName&gt;Tiffany&lt;/firstName&gt;&lt;middleNames&gt;Y&lt;/middleNames&gt;&lt;lastName&gt;Su&lt;/lastName&gt;&lt;/author&gt;&lt;author&gt;&lt;firstName&gt;Abby&lt;/firstName&gt;&lt;middleNames&gt;F&lt;/middleNames&gt;&lt;lastName&gt;Dernburg&lt;/lastName&gt;&lt;/author&gt;&lt;author&gt;&lt;firstName&gt;Kevin&lt;/firstName&gt;&lt;middleNames&gt;D&lt;/middleNames&gt;&lt;lastName&gt;Corbett&lt;/lastName&gt;&lt;/author&gt;&lt;/authors&gt;&lt;/publication&gt;&lt;/publications&gt;&lt;cites&gt;&lt;/cites&gt;&lt;/citation&gt;</w:instrText>
      </w:r>
      <w:r w:rsidR="00A3560F" w:rsidRPr="009C41BF">
        <w:rPr>
          <w:rFonts w:ascii="Times" w:hAnsi="Times" w:cs="Times"/>
          <w:sz w:val="22"/>
          <w:szCs w:val="22"/>
          <w:rPrChange w:id="1970" w:author="Kevin Corbett" w:date="2015-04-04T11:23:00Z">
            <w:rPr>
              <w:rFonts w:ascii="Times" w:hAnsi="Times" w:cs="Times"/>
              <w:sz w:val="22"/>
              <w:szCs w:val="22"/>
            </w:rPr>
          </w:rPrChange>
        </w:rPr>
        <w:fldChar w:fldCharType="separate"/>
      </w:r>
      <w:r w:rsidR="00A3560F" w:rsidRPr="009C41BF">
        <w:rPr>
          <w:rFonts w:ascii="Times" w:hAnsi="Times" w:cs="Times"/>
          <w:sz w:val="22"/>
          <w:szCs w:val="22"/>
        </w:rPr>
        <w:t>(Kim et al., 2014)</w:t>
      </w:r>
      <w:r w:rsidR="00A3560F" w:rsidRPr="009C41BF">
        <w:rPr>
          <w:rFonts w:ascii="Times" w:hAnsi="Times" w:cs="Times"/>
          <w:sz w:val="22"/>
          <w:szCs w:val="22"/>
        </w:rPr>
        <w:fldChar w:fldCharType="end"/>
      </w:r>
      <w:r w:rsidRPr="00A7145A">
        <w:rPr>
          <w:rFonts w:ascii="Times" w:hAnsi="Times" w:cs="Times New Roman"/>
          <w:sz w:val="22"/>
          <w:szCs w:val="22"/>
        </w:rPr>
        <w:t xml:space="preserve">). The safety belt is colored dark green as in panel (A). (C) Structure of human p31(comet) (PDB ID 2QYF </w:t>
      </w:r>
      <w:r w:rsidR="00A3560F" w:rsidRPr="009C41BF">
        <w:rPr>
          <w:rFonts w:ascii="Times" w:hAnsi="Times" w:cs="Times"/>
          <w:sz w:val="22"/>
          <w:szCs w:val="22"/>
        </w:rPr>
        <w:fldChar w:fldCharType="begin"/>
      </w:r>
      <w:r w:rsidR="00EF2648">
        <w:rPr>
          <w:rFonts w:ascii="Times" w:hAnsi="Times" w:cs="Times"/>
          <w:sz w:val="22"/>
          <w:szCs w:val="22"/>
        </w:rPr>
        <w:instrText xml:space="preserve"> ADDIN PAPERS2_CITATIONS &lt;citation&gt;&lt;uuid&gt;8938B06D-3503-4F64-921E-5FF9D7BBCCE8&lt;/uuid&gt;&lt;priority&gt;89&lt;/priority&gt;&lt;publications&gt;&lt;publication&gt;&lt;uuid&gt;0BF9FC73-8F6E-403D-AC5A-78943EE6FA6F&lt;/uuid&gt;&lt;volume&gt;131&lt;/volume&gt;&lt;accepted_date&gt;99200708301200000000222000&lt;/accepted_date&gt;&lt;doi&gt;10.1016/j.cell.2007.08.048&lt;/doi&gt;&lt;startpage&gt;744&lt;/startpage&gt;&lt;revision_date&gt;99200706281200000000222000&lt;/revision_date&gt;&lt;publication_date&gt;99200711161200000000222000&lt;/publication_date&gt;&lt;url&gt;http://eutils.ncbi.nlm.nih.gov/entrez/eutils/elink.fcgi?dbfrom=pubmed&amp;amp;id=18022368&amp;amp;retmode=ref&amp;amp;cmd=prlinks&lt;/url&gt;&lt;type&gt;400&lt;/type&gt;&lt;title&gt;p31comet blocks Mad2 activation through structural mimicry.&lt;/title&gt;&lt;location&gt;200,9,32.8215718,-96.8427283&lt;/location&gt;&lt;submission_date&gt;99200704041200000000222000&lt;/submission_date&gt;&lt;number&gt;4&lt;/number&gt;&lt;institution&gt;Department of Pharmacology, The University of Texas Southwestern Medical Center, 6001 Forest Park Road, Dallas, TX 75390, USA.&lt;/institution&gt;&lt;subtype&gt;400&lt;/subtype&gt;&lt;endpage&gt;755&lt;/endpage&gt;&lt;bundle&gt;&lt;publication&gt;&lt;publisher&gt;Elsevier Inc.&lt;/publisher&gt;&lt;title&gt;Cell&lt;/title&gt;&lt;type&gt;-100&lt;/type&gt;&lt;subtype&gt;-100&lt;/subtype&gt;&lt;uuid&gt;56390B03-96FC-4B29-BA47-19D6F7B99623&lt;/uuid&gt;&lt;/publication&gt;&lt;/bundle&gt;&lt;authors&gt;&lt;author&gt;&lt;firstName&gt;Maojun&lt;/firstName&gt;&lt;lastName&gt;Yang&lt;/lastName&gt;&lt;/author&gt;&lt;author&gt;&lt;firstName&gt;Bing&lt;/firstName&gt;&lt;lastName&gt;Li&lt;/lastName&gt;&lt;/author&gt;&lt;author&gt;&lt;firstName&gt;Diana&lt;/firstName&gt;&lt;middleNames&gt;R&lt;/middleNames&gt;&lt;lastName&gt;Tomchick&lt;/lastName&gt;&lt;/author&gt;&lt;author&gt;&lt;firstName&gt;Mischa&lt;/firstName&gt;&lt;lastName&gt;Machius&lt;/lastName&gt;&lt;/author&gt;&lt;author&gt;&lt;firstName&gt;Josep&lt;/firstName&gt;&lt;lastName&gt;Rizo&lt;/lastName&gt;&lt;/author&gt;&lt;author&gt;&lt;firstName&gt;Hongtao&lt;/firstName&gt;&lt;lastName&gt;Yu&lt;/lastName&gt;&lt;/author&gt;&lt;author&gt;&lt;firstName&gt;Xuelian&lt;/firstName&gt;&lt;lastName&gt;Luo&lt;/lastName&gt;&lt;/author&gt;&lt;/authors&gt;&lt;/publication&gt;&lt;/publications&gt;&lt;cites&gt;&lt;/cites&gt;&lt;/citation&gt;</w:instrText>
      </w:r>
      <w:r w:rsidR="00A3560F" w:rsidRPr="009C41BF">
        <w:rPr>
          <w:rFonts w:ascii="Times" w:hAnsi="Times" w:cs="Times"/>
          <w:sz w:val="22"/>
          <w:szCs w:val="22"/>
          <w:rPrChange w:id="1971" w:author="Kevin Corbett" w:date="2015-04-04T11:23:00Z">
            <w:rPr>
              <w:rFonts w:ascii="Times" w:hAnsi="Times" w:cs="Times"/>
              <w:sz w:val="22"/>
              <w:szCs w:val="22"/>
            </w:rPr>
          </w:rPrChange>
        </w:rPr>
        <w:fldChar w:fldCharType="separate"/>
      </w:r>
      <w:r w:rsidR="00A3560F" w:rsidRPr="009C41BF">
        <w:rPr>
          <w:rFonts w:ascii="Times" w:hAnsi="Times" w:cs="Times"/>
          <w:sz w:val="22"/>
          <w:szCs w:val="22"/>
        </w:rPr>
        <w:t>(Yang et al., 2007)</w:t>
      </w:r>
      <w:r w:rsidR="00A3560F" w:rsidRPr="009C41BF">
        <w:rPr>
          <w:rFonts w:ascii="Times" w:hAnsi="Times" w:cs="Times"/>
          <w:sz w:val="22"/>
          <w:szCs w:val="22"/>
        </w:rPr>
        <w:fldChar w:fldCharType="end"/>
      </w:r>
      <w:r w:rsidRPr="00A7145A">
        <w:rPr>
          <w:rFonts w:ascii="Times" w:hAnsi="Times" w:cs="Times New Roman"/>
          <w:sz w:val="22"/>
          <w:szCs w:val="22"/>
        </w:rPr>
        <w:t xml:space="preserve">), with safety-belt motif (closed around its own C-terminus) shown in red, and the MAD2 binding surface (with residues </w:t>
      </w:r>
      <w:r w:rsidRPr="009C41BF">
        <w:rPr>
          <w:rFonts w:ascii="Times" w:hAnsi="Times" w:cs="Times New Roman"/>
          <w:sz w:val="22"/>
          <w:szCs w:val="22"/>
        </w:rPr>
        <w:t xml:space="preserve">86 and 193 (numbering according to </w:t>
      </w:r>
      <w:r w:rsidRPr="009C41BF">
        <w:rPr>
          <w:rFonts w:ascii="Times" w:hAnsi="Times" w:cs="Times New Roman"/>
          <w:i/>
          <w:sz w:val="22"/>
          <w:szCs w:val="22"/>
        </w:rPr>
        <w:t>M. musculus</w:t>
      </w:r>
      <w:r w:rsidRPr="004E262E">
        <w:rPr>
          <w:rFonts w:ascii="Times" w:hAnsi="Times" w:cs="Times New Roman"/>
          <w:sz w:val="22"/>
          <w:szCs w:val="22"/>
        </w:rPr>
        <w:t xml:space="preserve"> p31(comet)) shown in blue. Side-chains for residues involved in TRIP13 binding (159-164 and 230-231) are shown in stick view. Cartoon representations of all structures are shown for reference.</w:t>
      </w:r>
    </w:p>
    <w:p w14:paraId="5DB36646" w14:textId="029E792A" w:rsidR="00AC57C7" w:rsidRPr="004049CE" w:rsidRDefault="00135D93" w:rsidP="00AF4BC4">
      <w:pPr>
        <w:spacing w:line="480" w:lineRule="auto"/>
        <w:rPr>
          <w:rFonts w:ascii="Times" w:hAnsi="Times"/>
          <w:sz w:val="22"/>
          <w:szCs w:val="22"/>
        </w:rPr>
      </w:pPr>
      <w:r w:rsidRPr="004E262E">
        <w:rPr>
          <w:rFonts w:ascii="Times" w:hAnsi="Times"/>
          <w:sz w:val="22"/>
          <w:szCs w:val="22"/>
        </w:rPr>
        <w:br w:type="page"/>
      </w:r>
    </w:p>
    <w:p w14:paraId="5E606CCD" w14:textId="7252F1A2" w:rsidR="001A2BE5" w:rsidRPr="00A7145A" w:rsidRDefault="001A2BE5" w:rsidP="001A2BE5">
      <w:pPr>
        <w:pStyle w:val="normal0"/>
        <w:spacing w:after="120" w:line="36" w:lineRule="atLeast"/>
        <w:rPr>
          <w:rFonts w:ascii="Times" w:hAnsi="Times" w:cs="Times New Roman"/>
          <w:color w:val="auto"/>
          <w:szCs w:val="22"/>
          <w:rPrChange w:id="1972" w:author="Kevin Corbett" w:date="2015-04-04T11:23:00Z">
            <w:rPr>
              <w:rFonts w:ascii="Times" w:hAnsi="Times" w:cs="Times New Roman"/>
              <w:szCs w:val="22"/>
            </w:rPr>
          </w:rPrChange>
        </w:rPr>
      </w:pPr>
      <w:r w:rsidRPr="00A7145A">
        <w:rPr>
          <w:rFonts w:ascii="Times" w:hAnsi="Times" w:cs="Times New Roman"/>
          <w:b/>
          <w:color w:val="auto"/>
          <w:szCs w:val="22"/>
          <w:rPrChange w:id="1973" w:author="Kevin Corbett" w:date="2015-04-04T11:23:00Z">
            <w:rPr>
              <w:rFonts w:ascii="Times" w:hAnsi="Times" w:cs="Times New Roman"/>
              <w:b/>
              <w:szCs w:val="22"/>
            </w:rPr>
          </w:rPrChange>
        </w:rPr>
        <w:t>Table 1 - Data Collection and Refinement Statistics</w:t>
      </w:r>
    </w:p>
    <w:tbl>
      <w:tblPr>
        <w:tblW w:w="7140" w:type="dxa"/>
        <w:tblInd w:w="108" w:type="dxa"/>
        <w:tblLook w:val="0000" w:firstRow="0" w:lastRow="0" w:firstColumn="0" w:lastColumn="0" w:noHBand="0" w:noVBand="0"/>
        <w:tblPrChange w:id="1974" w:author="Kevin Corbett" w:date="2015-03-30T09:52:00Z">
          <w:tblPr>
            <w:tblW w:w="6840" w:type="dxa"/>
            <w:tblInd w:w="108" w:type="dxa"/>
            <w:tblLook w:val="0000" w:firstRow="0" w:lastRow="0" w:firstColumn="0" w:lastColumn="0" w:noHBand="0" w:noVBand="0"/>
          </w:tblPr>
        </w:tblPrChange>
      </w:tblPr>
      <w:tblGrid>
        <w:gridCol w:w="3150"/>
        <w:gridCol w:w="1995"/>
        <w:gridCol w:w="1995"/>
        <w:tblGridChange w:id="1975">
          <w:tblGrid>
            <w:gridCol w:w="108"/>
            <w:gridCol w:w="2742"/>
            <w:gridCol w:w="408"/>
            <w:gridCol w:w="1587"/>
            <w:gridCol w:w="408"/>
            <w:gridCol w:w="1587"/>
            <w:gridCol w:w="408"/>
          </w:tblGrid>
        </w:tblGridChange>
      </w:tblGrid>
      <w:tr w:rsidR="001A2BE5" w:rsidRPr="00A7145A" w14:paraId="1665E2C7" w14:textId="77777777" w:rsidTr="00267151">
        <w:trPr>
          <w:trPrChange w:id="1976" w:author="Kevin Corbett" w:date="2015-03-30T09:52:00Z">
            <w:trPr>
              <w:gridAfter w:val="0"/>
            </w:trPr>
          </w:trPrChange>
        </w:trPr>
        <w:tc>
          <w:tcPr>
            <w:tcW w:w="3150" w:type="dxa"/>
            <w:tcBorders>
              <w:bottom w:val="single" w:sz="8" w:space="0" w:color="auto"/>
              <w:right w:val="single" w:sz="8" w:space="0" w:color="auto"/>
            </w:tcBorders>
            <w:vAlign w:val="bottom"/>
            <w:tcPrChange w:id="1977" w:author="Kevin Corbett" w:date="2015-03-30T09:52:00Z">
              <w:tcPr>
                <w:tcW w:w="2850" w:type="dxa"/>
                <w:gridSpan w:val="2"/>
                <w:tcBorders>
                  <w:bottom w:val="single" w:sz="8" w:space="0" w:color="auto"/>
                  <w:right w:val="single" w:sz="8" w:space="0" w:color="auto"/>
                </w:tcBorders>
                <w:vAlign w:val="bottom"/>
              </w:tcPr>
            </w:tcPrChange>
          </w:tcPr>
          <w:p w14:paraId="343AD415" w14:textId="77777777" w:rsidR="001A2BE5" w:rsidRPr="00A7145A" w:rsidRDefault="001A2BE5" w:rsidP="00C12563">
            <w:pPr>
              <w:spacing w:after="60" w:line="36" w:lineRule="atLeast"/>
              <w:rPr>
                <w:rFonts w:ascii="Times" w:hAnsi="Times" w:cs="Times New Roman"/>
                <w:b/>
                <w:sz w:val="18"/>
              </w:rPr>
            </w:pPr>
          </w:p>
        </w:tc>
        <w:tc>
          <w:tcPr>
            <w:tcW w:w="1995" w:type="dxa"/>
            <w:tcBorders>
              <w:bottom w:val="single" w:sz="8" w:space="0" w:color="auto"/>
              <w:right w:val="single" w:sz="8" w:space="0" w:color="auto"/>
            </w:tcBorders>
            <w:tcPrChange w:id="1978" w:author="Kevin Corbett" w:date="2015-03-30T09:52:00Z">
              <w:tcPr>
                <w:tcW w:w="1995" w:type="dxa"/>
                <w:gridSpan w:val="2"/>
                <w:tcBorders>
                  <w:bottom w:val="single" w:sz="8" w:space="0" w:color="auto"/>
                  <w:right w:val="single" w:sz="8" w:space="0" w:color="auto"/>
                </w:tcBorders>
              </w:tcPr>
            </w:tcPrChange>
          </w:tcPr>
          <w:p w14:paraId="4FE6FAC7" w14:textId="77777777" w:rsidR="001A2BE5" w:rsidRPr="009C41BF" w:rsidRDefault="001A2BE5" w:rsidP="00C12563">
            <w:pPr>
              <w:spacing w:line="36" w:lineRule="atLeast"/>
              <w:jc w:val="center"/>
              <w:rPr>
                <w:rFonts w:ascii="Times" w:hAnsi="Times" w:cs="Times New Roman"/>
                <w:b/>
                <w:sz w:val="18"/>
              </w:rPr>
            </w:pPr>
            <w:r w:rsidRPr="009C41BF">
              <w:rPr>
                <w:rFonts w:ascii="Times" w:hAnsi="Times" w:cs="Times New Roman"/>
                <w:b/>
                <w:sz w:val="18"/>
              </w:rPr>
              <w:t>PCH-2 SeMet</w:t>
            </w:r>
          </w:p>
        </w:tc>
        <w:tc>
          <w:tcPr>
            <w:tcW w:w="1995" w:type="dxa"/>
            <w:tcBorders>
              <w:left w:val="single" w:sz="8" w:space="0" w:color="auto"/>
              <w:bottom w:val="single" w:sz="8" w:space="0" w:color="auto"/>
            </w:tcBorders>
            <w:tcPrChange w:id="1979" w:author="Kevin Corbett" w:date="2015-03-30T09:52:00Z">
              <w:tcPr>
                <w:tcW w:w="1995" w:type="dxa"/>
                <w:gridSpan w:val="2"/>
                <w:tcBorders>
                  <w:left w:val="single" w:sz="8" w:space="0" w:color="auto"/>
                  <w:bottom w:val="single" w:sz="8" w:space="0" w:color="auto"/>
                </w:tcBorders>
              </w:tcPr>
            </w:tcPrChange>
          </w:tcPr>
          <w:p w14:paraId="6B2F7344" w14:textId="77777777" w:rsidR="001A2BE5" w:rsidRPr="004E262E" w:rsidRDefault="001A2BE5" w:rsidP="00C12563">
            <w:pPr>
              <w:spacing w:line="36" w:lineRule="atLeast"/>
              <w:jc w:val="center"/>
              <w:rPr>
                <w:rFonts w:ascii="Times" w:hAnsi="Times" w:cs="Times New Roman"/>
                <w:b/>
                <w:sz w:val="18"/>
              </w:rPr>
            </w:pPr>
            <w:r w:rsidRPr="004E262E">
              <w:rPr>
                <w:rFonts w:ascii="Times" w:hAnsi="Times" w:cs="Times New Roman"/>
                <w:b/>
                <w:sz w:val="18"/>
              </w:rPr>
              <w:t xml:space="preserve">PCH-2 Native </w:t>
            </w:r>
          </w:p>
        </w:tc>
      </w:tr>
      <w:tr w:rsidR="001A2BE5" w:rsidRPr="00A7145A" w14:paraId="57711D40" w14:textId="77777777" w:rsidTr="00267151">
        <w:trPr>
          <w:trPrChange w:id="1980" w:author="Kevin Corbett" w:date="2015-03-30T09:52:00Z">
            <w:trPr>
              <w:gridAfter w:val="0"/>
            </w:trPr>
          </w:trPrChange>
        </w:trPr>
        <w:tc>
          <w:tcPr>
            <w:tcW w:w="3150" w:type="dxa"/>
            <w:tcBorders>
              <w:top w:val="single" w:sz="8" w:space="0" w:color="auto"/>
              <w:right w:val="single" w:sz="8" w:space="0" w:color="auto"/>
            </w:tcBorders>
            <w:shd w:val="clear" w:color="auto" w:fill="E6E6E6"/>
            <w:tcPrChange w:id="1981" w:author="Kevin Corbett" w:date="2015-03-30T09:52:00Z">
              <w:tcPr>
                <w:tcW w:w="2850" w:type="dxa"/>
                <w:gridSpan w:val="2"/>
                <w:tcBorders>
                  <w:top w:val="single" w:sz="8" w:space="0" w:color="auto"/>
                  <w:right w:val="single" w:sz="8" w:space="0" w:color="auto"/>
                </w:tcBorders>
                <w:shd w:val="clear" w:color="auto" w:fill="E6E6E6"/>
              </w:tcPr>
            </w:tcPrChange>
          </w:tcPr>
          <w:p w14:paraId="5DB9B57F" w14:textId="77777777" w:rsidR="001A2BE5" w:rsidRPr="00A7145A" w:rsidRDefault="001A2BE5" w:rsidP="00C12563">
            <w:pPr>
              <w:spacing w:after="60" w:line="36" w:lineRule="atLeast"/>
              <w:rPr>
                <w:rFonts w:ascii="Times" w:hAnsi="Times" w:cs="Times New Roman"/>
                <w:sz w:val="18"/>
              </w:rPr>
            </w:pPr>
            <w:r w:rsidRPr="00A7145A">
              <w:rPr>
                <w:rFonts w:ascii="Times" w:hAnsi="Times" w:cs="Times New Roman"/>
                <w:b/>
                <w:sz w:val="18"/>
              </w:rPr>
              <w:t>Data collection</w:t>
            </w:r>
          </w:p>
        </w:tc>
        <w:tc>
          <w:tcPr>
            <w:tcW w:w="1995" w:type="dxa"/>
            <w:tcBorders>
              <w:top w:val="single" w:sz="8" w:space="0" w:color="auto"/>
              <w:right w:val="single" w:sz="8" w:space="0" w:color="auto"/>
            </w:tcBorders>
            <w:shd w:val="clear" w:color="auto" w:fill="E6E6E6"/>
            <w:tcPrChange w:id="1982" w:author="Kevin Corbett" w:date="2015-03-30T09:52:00Z">
              <w:tcPr>
                <w:tcW w:w="1995" w:type="dxa"/>
                <w:gridSpan w:val="2"/>
                <w:tcBorders>
                  <w:top w:val="single" w:sz="8" w:space="0" w:color="auto"/>
                  <w:right w:val="single" w:sz="8" w:space="0" w:color="auto"/>
                </w:tcBorders>
                <w:shd w:val="clear" w:color="auto" w:fill="E6E6E6"/>
              </w:tcPr>
            </w:tcPrChange>
          </w:tcPr>
          <w:p w14:paraId="3874B4BC" w14:textId="77777777" w:rsidR="001A2BE5" w:rsidRPr="00A7145A" w:rsidRDefault="001A2BE5" w:rsidP="00C12563">
            <w:pPr>
              <w:spacing w:after="60" w:line="36" w:lineRule="atLeast"/>
              <w:jc w:val="center"/>
              <w:rPr>
                <w:rFonts w:ascii="Times" w:hAnsi="Times" w:cs="Times New Roman"/>
                <w:sz w:val="18"/>
              </w:rPr>
            </w:pPr>
          </w:p>
        </w:tc>
        <w:tc>
          <w:tcPr>
            <w:tcW w:w="1995" w:type="dxa"/>
            <w:tcBorders>
              <w:top w:val="single" w:sz="8" w:space="0" w:color="auto"/>
              <w:left w:val="single" w:sz="8" w:space="0" w:color="auto"/>
            </w:tcBorders>
            <w:shd w:val="clear" w:color="auto" w:fill="E6E6E6"/>
            <w:tcPrChange w:id="1983" w:author="Kevin Corbett" w:date="2015-03-30T09:52:00Z">
              <w:tcPr>
                <w:tcW w:w="1995" w:type="dxa"/>
                <w:gridSpan w:val="2"/>
                <w:tcBorders>
                  <w:top w:val="single" w:sz="8" w:space="0" w:color="auto"/>
                  <w:left w:val="single" w:sz="8" w:space="0" w:color="auto"/>
                </w:tcBorders>
                <w:shd w:val="clear" w:color="auto" w:fill="E6E6E6"/>
              </w:tcPr>
            </w:tcPrChange>
          </w:tcPr>
          <w:p w14:paraId="704663D7" w14:textId="77777777" w:rsidR="001A2BE5" w:rsidRPr="00A7145A" w:rsidRDefault="001A2BE5" w:rsidP="00C12563">
            <w:pPr>
              <w:spacing w:after="60" w:line="36" w:lineRule="atLeast"/>
              <w:jc w:val="center"/>
              <w:rPr>
                <w:rFonts w:ascii="Times" w:hAnsi="Times" w:cs="Times New Roman"/>
                <w:sz w:val="18"/>
              </w:rPr>
            </w:pPr>
          </w:p>
        </w:tc>
      </w:tr>
      <w:tr w:rsidR="001A2BE5" w:rsidRPr="00A7145A" w14:paraId="505297AC" w14:textId="77777777" w:rsidTr="00267151">
        <w:trPr>
          <w:trPrChange w:id="1984" w:author="Kevin Corbett" w:date="2015-03-30T09:52:00Z">
            <w:trPr>
              <w:gridAfter w:val="0"/>
            </w:trPr>
          </w:trPrChange>
        </w:trPr>
        <w:tc>
          <w:tcPr>
            <w:tcW w:w="3150" w:type="dxa"/>
            <w:tcBorders>
              <w:right w:val="single" w:sz="8" w:space="0" w:color="auto"/>
            </w:tcBorders>
            <w:tcPrChange w:id="1985" w:author="Kevin Corbett" w:date="2015-03-30T09:52:00Z">
              <w:tcPr>
                <w:tcW w:w="2850" w:type="dxa"/>
                <w:gridSpan w:val="2"/>
                <w:tcBorders>
                  <w:right w:val="single" w:sz="8" w:space="0" w:color="auto"/>
                </w:tcBorders>
              </w:tcPr>
            </w:tcPrChange>
          </w:tcPr>
          <w:p w14:paraId="297BFAB1" w14:textId="77777777" w:rsidR="001A2BE5" w:rsidRPr="00A7145A" w:rsidRDefault="001A2BE5" w:rsidP="00C12563">
            <w:pPr>
              <w:spacing w:after="60" w:line="36" w:lineRule="atLeast"/>
              <w:ind w:left="162"/>
              <w:rPr>
                <w:rFonts w:ascii="Times" w:hAnsi="Times" w:cs="Times New Roman"/>
                <w:sz w:val="18"/>
              </w:rPr>
            </w:pPr>
            <w:r w:rsidRPr="00A7145A">
              <w:rPr>
                <w:rFonts w:ascii="Times" w:hAnsi="Times" w:cs="Times New Roman"/>
                <w:sz w:val="18"/>
              </w:rPr>
              <w:t>Synchrotron/Beamline</w:t>
            </w:r>
          </w:p>
        </w:tc>
        <w:tc>
          <w:tcPr>
            <w:tcW w:w="1995" w:type="dxa"/>
            <w:tcBorders>
              <w:right w:val="single" w:sz="8" w:space="0" w:color="auto"/>
            </w:tcBorders>
            <w:tcPrChange w:id="1986" w:author="Kevin Corbett" w:date="2015-03-30T09:52:00Z">
              <w:tcPr>
                <w:tcW w:w="1995" w:type="dxa"/>
                <w:gridSpan w:val="2"/>
                <w:tcBorders>
                  <w:right w:val="single" w:sz="8" w:space="0" w:color="auto"/>
                </w:tcBorders>
              </w:tcPr>
            </w:tcPrChange>
          </w:tcPr>
          <w:p w14:paraId="144D14FF" w14:textId="77777777" w:rsidR="001A2BE5" w:rsidRPr="00A7145A" w:rsidRDefault="001A2BE5" w:rsidP="00C12563">
            <w:pPr>
              <w:spacing w:after="60" w:line="36" w:lineRule="atLeast"/>
              <w:jc w:val="center"/>
              <w:rPr>
                <w:rFonts w:ascii="Times" w:hAnsi="Times" w:cs="Times New Roman"/>
                <w:sz w:val="18"/>
              </w:rPr>
            </w:pPr>
            <w:r w:rsidRPr="00A7145A">
              <w:rPr>
                <w:rFonts w:ascii="Times" w:hAnsi="Times" w:cs="Times New Roman"/>
                <w:sz w:val="18"/>
              </w:rPr>
              <w:t>APS 24ID-E</w:t>
            </w:r>
          </w:p>
        </w:tc>
        <w:tc>
          <w:tcPr>
            <w:tcW w:w="1995" w:type="dxa"/>
            <w:tcBorders>
              <w:left w:val="single" w:sz="8" w:space="0" w:color="auto"/>
            </w:tcBorders>
            <w:tcPrChange w:id="1987" w:author="Kevin Corbett" w:date="2015-03-30T09:52:00Z">
              <w:tcPr>
                <w:tcW w:w="1995" w:type="dxa"/>
                <w:gridSpan w:val="2"/>
                <w:tcBorders>
                  <w:left w:val="single" w:sz="8" w:space="0" w:color="auto"/>
                </w:tcBorders>
              </w:tcPr>
            </w:tcPrChange>
          </w:tcPr>
          <w:p w14:paraId="6C2B330E" w14:textId="77777777" w:rsidR="001A2BE5" w:rsidRPr="00A7145A" w:rsidRDefault="001A2BE5" w:rsidP="00C12563">
            <w:pPr>
              <w:spacing w:after="60" w:line="36" w:lineRule="atLeast"/>
              <w:jc w:val="center"/>
              <w:rPr>
                <w:rFonts w:ascii="Times" w:hAnsi="Times" w:cs="Times New Roman"/>
                <w:sz w:val="18"/>
              </w:rPr>
            </w:pPr>
            <w:r w:rsidRPr="00A7145A">
              <w:rPr>
                <w:rFonts w:ascii="Times" w:hAnsi="Times" w:cs="Times New Roman"/>
                <w:sz w:val="18"/>
              </w:rPr>
              <w:t>SSRL 12-2</w:t>
            </w:r>
          </w:p>
        </w:tc>
      </w:tr>
      <w:tr w:rsidR="001A2BE5" w:rsidRPr="00A7145A" w14:paraId="164631AE" w14:textId="77777777" w:rsidTr="00267151">
        <w:trPr>
          <w:trPrChange w:id="1988" w:author="Kevin Corbett" w:date="2015-03-30T09:52:00Z">
            <w:trPr>
              <w:gridAfter w:val="0"/>
            </w:trPr>
          </w:trPrChange>
        </w:trPr>
        <w:tc>
          <w:tcPr>
            <w:tcW w:w="3150" w:type="dxa"/>
            <w:tcBorders>
              <w:right w:val="single" w:sz="8" w:space="0" w:color="auto"/>
            </w:tcBorders>
            <w:tcPrChange w:id="1989" w:author="Kevin Corbett" w:date="2015-03-30T09:52:00Z">
              <w:tcPr>
                <w:tcW w:w="2850" w:type="dxa"/>
                <w:gridSpan w:val="2"/>
                <w:tcBorders>
                  <w:right w:val="single" w:sz="8" w:space="0" w:color="auto"/>
                </w:tcBorders>
              </w:tcPr>
            </w:tcPrChange>
          </w:tcPr>
          <w:p w14:paraId="0B91776E" w14:textId="77777777" w:rsidR="001A2BE5" w:rsidRPr="00A7145A" w:rsidRDefault="001A2BE5" w:rsidP="00C12563">
            <w:pPr>
              <w:spacing w:after="60" w:line="36" w:lineRule="atLeast"/>
              <w:ind w:left="162"/>
              <w:rPr>
                <w:rFonts w:ascii="Times" w:hAnsi="Times" w:cs="Times New Roman"/>
                <w:sz w:val="18"/>
              </w:rPr>
            </w:pPr>
            <w:r w:rsidRPr="00A7145A">
              <w:rPr>
                <w:rFonts w:ascii="Times" w:hAnsi="Times" w:cs="Times New Roman"/>
                <w:sz w:val="18"/>
              </w:rPr>
              <w:t>Resolution (Å)</w:t>
            </w:r>
          </w:p>
        </w:tc>
        <w:tc>
          <w:tcPr>
            <w:tcW w:w="1995" w:type="dxa"/>
            <w:tcBorders>
              <w:right w:val="single" w:sz="8" w:space="0" w:color="auto"/>
            </w:tcBorders>
            <w:tcPrChange w:id="1990" w:author="Kevin Corbett" w:date="2015-03-30T09:52:00Z">
              <w:tcPr>
                <w:tcW w:w="1995" w:type="dxa"/>
                <w:gridSpan w:val="2"/>
                <w:tcBorders>
                  <w:right w:val="single" w:sz="8" w:space="0" w:color="auto"/>
                </w:tcBorders>
              </w:tcPr>
            </w:tcPrChange>
          </w:tcPr>
          <w:p w14:paraId="669F778C" w14:textId="77777777" w:rsidR="001A2BE5" w:rsidRPr="00A7145A" w:rsidRDefault="001A2BE5" w:rsidP="00C12563">
            <w:pPr>
              <w:spacing w:after="60" w:line="36" w:lineRule="atLeast"/>
              <w:jc w:val="center"/>
              <w:rPr>
                <w:rFonts w:ascii="Times" w:hAnsi="Times" w:cs="Times New Roman"/>
                <w:sz w:val="18"/>
              </w:rPr>
            </w:pPr>
            <w:r w:rsidRPr="00A7145A">
              <w:rPr>
                <w:rFonts w:ascii="Times" w:hAnsi="Times" w:cs="Times New Roman"/>
                <w:sz w:val="18"/>
              </w:rPr>
              <w:t>3.23</w:t>
            </w:r>
          </w:p>
        </w:tc>
        <w:tc>
          <w:tcPr>
            <w:tcW w:w="1995" w:type="dxa"/>
            <w:tcBorders>
              <w:left w:val="single" w:sz="8" w:space="0" w:color="auto"/>
            </w:tcBorders>
            <w:tcPrChange w:id="1991" w:author="Kevin Corbett" w:date="2015-03-30T09:52:00Z">
              <w:tcPr>
                <w:tcW w:w="1995" w:type="dxa"/>
                <w:gridSpan w:val="2"/>
                <w:tcBorders>
                  <w:left w:val="single" w:sz="8" w:space="0" w:color="auto"/>
                </w:tcBorders>
              </w:tcPr>
            </w:tcPrChange>
          </w:tcPr>
          <w:p w14:paraId="0EBA25BB" w14:textId="77777777" w:rsidR="001A2BE5" w:rsidRPr="00A7145A" w:rsidRDefault="001A2BE5" w:rsidP="00C12563">
            <w:pPr>
              <w:spacing w:after="60" w:line="36" w:lineRule="atLeast"/>
              <w:jc w:val="center"/>
              <w:rPr>
                <w:rFonts w:ascii="Times" w:hAnsi="Times" w:cs="Times New Roman"/>
                <w:sz w:val="18"/>
              </w:rPr>
            </w:pPr>
            <w:r w:rsidRPr="00A7145A">
              <w:rPr>
                <w:rFonts w:ascii="Times" w:hAnsi="Times" w:cs="Times New Roman"/>
                <w:sz w:val="18"/>
              </w:rPr>
              <w:t>2.3</w:t>
            </w:r>
          </w:p>
        </w:tc>
      </w:tr>
      <w:tr w:rsidR="001A2BE5" w:rsidRPr="00A7145A" w14:paraId="673EC836" w14:textId="77777777" w:rsidTr="00267151">
        <w:trPr>
          <w:trPrChange w:id="1992" w:author="Kevin Corbett" w:date="2015-03-30T09:52:00Z">
            <w:trPr>
              <w:gridAfter w:val="0"/>
            </w:trPr>
          </w:trPrChange>
        </w:trPr>
        <w:tc>
          <w:tcPr>
            <w:tcW w:w="3150" w:type="dxa"/>
            <w:tcBorders>
              <w:right w:val="single" w:sz="8" w:space="0" w:color="auto"/>
            </w:tcBorders>
            <w:tcPrChange w:id="1993" w:author="Kevin Corbett" w:date="2015-03-30T09:52:00Z">
              <w:tcPr>
                <w:tcW w:w="2850" w:type="dxa"/>
                <w:gridSpan w:val="2"/>
                <w:tcBorders>
                  <w:right w:val="single" w:sz="8" w:space="0" w:color="auto"/>
                </w:tcBorders>
              </w:tcPr>
            </w:tcPrChange>
          </w:tcPr>
          <w:p w14:paraId="1DECA346" w14:textId="77777777" w:rsidR="001A2BE5" w:rsidRPr="00A7145A" w:rsidRDefault="001A2BE5" w:rsidP="00C12563">
            <w:pPr>
              <w:spacing w:after="60" w:line="36" w:lineRule="atLeast"/>
              <w:ind w:left="162"/>
              <w:rPr>
                <w:rFonts w:ascii="Times" w:hAnsi="Times" w:cs="Times New Roman"/>
                <w:sz w:val="18"/>
              </w:rPr>
            </w:pPr>
            <w:r w:rsidRPr="00A7145A">
              <w:rPr>
                <w:rFonts w:ascii="Times" w:hAnsi="Times" w:cs="Times New Roman"/>
                <w:sz w:val="18"/>
              </w:rPr>
              <w:t>Wavelength (Å)</w:t>
            </w:r>
          </w:p>
        </w:tc>
        <w:tc>
          <w:tcPr>
            <w:tcW w:w="1995" w:type="dxa"/>
            <w:tcBorders>
              <w:right w:val="single" w:sz="8" w:space="0" w:color="auto"/>
            </w:tcBorders>
            <w:tcPrChange w:id="1994" w:author="Kevin Corbett" w:date="2015-03-30T09:52:00Z">
              <w:tcPr>
                <w:tcW w:w="1995" w:type="dxa"/>
                <w:gridSpan w:val="2"/>
                <w:tcBorders>
                  <w:right w:val="single" w:sz="8" w:space="0" w:color="auto"/>
                </w:tcBorders>
              </w:tcPr>
            </w:tcPrChange>
          </w:tcPr>
          <w:p w14:paraId="1A407DB6" w14:textId="77777777" w:rsidR="001A2BE5" w:rsidRPr="00A7145A" w:rsidRDefault="001A2BE5" w:rsidP="00C12563">
            <w:pPr>
              <w:spacing w:after="60" w:line="36" w:lineRule="atLeast"/>
              <w:jc w:val="center"/>
              <w:rPr>
                <w:rFonts w:ascii="Times" w:hAnsi="Times" w:cs="Times New Roman"/>
                <w:sz w:val="18"/>
              </w:rPr>
            </w:pPr>
            <w:r w:rsidRPr="00A7145A">
              <w:rPr>
                <w:rFonts w:ascii="Times" w:hAnsi="Times" w:cs="Times New Roman"/>
                <w:sz w:val="18"/>
              </w:rPr>
              <w:t>0.97921</w:t>
            </w:r>
          </w:p>
        </w:tc>
        <w:tc>
          <w:tcPr>
            <w:tcW w:w="1995" w:type="dxa"/>
            <w:tcBorders>
              <w:left w:val="single" w:sz="8" w:space="0" w:color="auto"/>
            </w:tcBorders>
            <w:tcPrChange w:id="1995" w:author="Kevin Corbett" w:date="2015-03-30T09:52:00Z">
              <w:tcPr>
                <w:tcW w:w="1995" w:type="dxa"/>
                <w:gridSpan w:val="2"/>
                <w:tcBorders>
                  <w:left w:val="single" w:sz="8" w:space="0" w:color="auto"/>
                </w:tcBorders>
              </w:tcPr>
            </w:tcPrChange>
          </w:tcPr>
          <w:p w14:paraId="37237B52" w14:textId="77777777" w:rsidR="001A2BE5" w:rsidRPr="00A7145A" w:rsidRDefault="001A2BE5" w:rsidP="00C12563">
            <w:pPr>
              <w:spacing w:after="60" w:line="36" w:lineRule="atLeast"/>
              <w:jc w:val="center"/>
              <w:rPr>
                <w:rFonts w:ascii="Times" w:hAnsi="Times" w:cs="Times New Roman"/>
                <w:sz w:val="18"/>
              </w:rPr>
            </w:pPr>
            <w:r w:rsidRPr="00A7145A">
              <w:rPr>
                <w:rFonts w:ascii="Times" w:hAnsi="Times" w:cs="Times New Roman"/>
                <w:sz w:val="18"/>
              </w:rPr>
              <w:t>0.9795</w:t>
            </w:r>
          </w:p>
        </w:tc>
      </w:tr>
      <w:tr w:rsidR="001A2BE5" w:rsidRPr="00A7145A" w14:paraId="54ADDA97" w14:textId="77777777" w:rsidTr="00267151">
        <w:trPr>
          <w:trPrChange w:id="1996" w:author="Kevin Corbett" w:date="2015-03-30T09:52:00Z">
            <w:trPr>
              <w:gridAfter w:val="0"/>
            </w:trPr>
          </w:trPrChange>
        </w:trPr>
        <w:tc>
          <w:tcPr>
            <w:tcW w:w="3150" w:type="dxa"/>
            <w:tcBorders>
              <w:right w:val="single" w:sz="8" w:space="0" w:color="auto"/>
            </w:tcBorders>
            <w:tcPrChange w:id="1997" w:author="Kevin Corbett" w:date="2015-03-30T09:52:00Z">
              <w:tcPr>
                <w:tcW w:w="2850" w:type="dxa"/>
                <w:gridSpan w:val="2"/>
                <w:tcBorders>
                  <w:right w:val="single" w:sz="8" w:space="0" w:color="auto"/>
                </w:tcBorders>
              </w:tcPr>
            </w:tcPrChange>
          </w:tcPr>
          <w:p w14:paraId="6E93AE22" w14:textId="77777777" w:rsidR="001A2BE5" w:rsidRPr="00A7145A" w:rsidRDefault="001A2BE5" w:rsidP="00C12563">
            <w:pPr>
              <w:spacing w:after="60" w:line="36" w:lineRule="atLeast"/>
              <w:ind w:left="162"/>
              <w:rPr>
                <w:rFonts w:ascii="Times" w:hAnsi="Times" w:cs="Times New Roman"/>
                <w:sz w:val="18"/>
              </w:rPr>
            </w:pPr>
            <w:r w:rsidRPr="00A7145A">
              <w:rPr>
                <w:rFonts w:ascii="Times" w:hAnsi="Times" w:cs="Times New Roman"/>
                <w:sz w:val="18"/>
              </w:rPr>
              <w:t>Space Group</w:t>
            </w:r>
          </w:p>
        </w:tc>
        <w:tc>
          <w:tcPr>
            <w:tcW w:w="1995" w:type="dxa"/>
            <w:tcBorders>
              <w:right w:val="single" w:sz="8" w:space="0" w:color="auto"/>
            </w:tcBorders>
            <w:tcPrChange w:id="1998" w:author="Kevin Corbett" w:date="2015-03-30T09:52:00Z">
              <w:tcPr>
                <w:tcW w:w="1995" w:type="dxa"/>
                <w:gridSpan w:val="2"/>
                <w:tcBorders>
                  <w:right w:val="single" w:sz="8" w:space="0" w:color="auto"/>
                </w:tcBorders>
              </w:tcPr>
            </w:tcPrChange>
          </w:tcPr>
          <w:p w14:paraId="328C4B7C" w14:textId="77777777" w:rsidR="001A2BE5" w:rsidRPr="00A7145A" w:rsidRDefault="001A2BE5" w:rsidP="00C12563">
            <w:pPr>
              <w:spacing w:after="60" w:line="36" w:lineRule="atLeast"/>
              <w:jc w:val="center"/>
              <w:rPr>
                <w:rFonts w:ascii="Times" w:hAnsi="Times" w:cs="Times New Roman"/>
                <w:sz w:val="18"/>
              </w:rPr>
            </w:pPr>
            <w:r w:rsidRPr="00A7145A">
              <w:rPr>
                <w:rFonts w:ascii="Times" w:hAnsi="Times" w:cs="Times New Roman"/>
                <w:sz w:val="18"/>
              </w:rPr>
              <w:t>C222</w:t>
            </w:r>
            <w:r w:rsidRPr="00A7145A">
              <w:rPr>
                <w:rFonts w:ascii="Times" w:hAnsi="Times" w:cs="Times New Roman"/>
                <w:sz w:val="18"/>
                <w:vertAlign w:val="subscript"/>
              </w:rPr>
              <w:t>1</w:t>
            </w:r>
          </w:p>
        </w:tc>
        <w:tc>
          <w:tcPr>
            <w:tcW w:w="1995" w:type="dxa"/>
            <w:tcBorders>
              <w:left w:val="single" w:sz="8" w:space="0" w:color="auto"/>
            </w:tcBorders>
            <w:tcPrChange w:id="1999" w:author="Kevin Corbett" w:date="2015-03-30T09:52:00Z">
              <w:tcPr>
                <w:tcW w:w="1995" w:type="dxa"/>
                <w:gridSpan w:val="2"/>
                <w:tcBorders>
                  <w:left w:val="single" w:sz="8" w:space="0" w:color="auto"/>
                </w:tcBorders>
              </w:tcPr>
            </w:tcPrChange>
          </w:tcPr>
          <w:p w14:paraId="4B3894B6" w14:textId="77777777" w:rsidR="001A2BE5" w:rsidRPr="00A7145A" w:rsidRDefault="001A2BE5" w:rsidP="00C12563">
            <w:pPr>
              <w:spacing w:after="60" w:line="36" w:lineRule="atLeast"/>
              <w:jc w:val="center"/>
              <w:rPr>
                <w:rFonts w:ascii="Times" w:hAnsi="Times" w:cs="Times New Roman"/>
                <w:sz w:val="18"/>
              </w:rPr>
            </w:pPr>
            <w:r w:rsidRPr="00A7145A">
              <w:rPr>
                <w:rFonts w:ascii="Times" w:hAnsi="Times" w:cs="Times New Roman"/>
                <w:sz w:val="18"/>
              </w:rPr>
              <w:t>C222</w:t>
            </w:r>
            <w:r w:rsidRPr="00A7145A">
              <w:rPr>
                <w:rFonts w:ascii="Times" w:hAnsi="Times" w:cs="Times New Roman"/>
                <w:sz w:val="18"/>
                <w:vertAlign w:val="subscript"/>
              </w:rPr>
              <w:t>1</w:t>
            </w:r>
          </w:p>
        </w:tc>
      </w:tr>
      <w:tr w:rsidR="001A2BE5" w:rsidRPr="00A7145A" w14:paraId="6D99D397" w14:textId="77777777" w:rsidTr="00267151">
        <w:trPr>
          <w:trPrChange w:id="2000" w:author="Kevin Corbett" w:date="2015-03-30T09:52:00Z">
            <w:trPr>
              <w:gridAfter w:val="0"/>
            </w:trPr>
          </w:trPrChange>
        </w:trPr>
        <w:tc>
          <w:tcPr>
            <w:tcW w:w="3150" w:type="dxa"/>
            <w:tcBorders>
              <w:right w:val="single" w:sz="8" w:space="0" w:color="auto"/>
            </w:tcBorders>
            <w:tcPrChange w:id="2001" w:author="Kevin Corbett" w:date="2015-03-30T09:52:00Z">
              <w:tcPr>
                <w:tcW w:w="2850" w:type="dxa"/>
                <w:gridSpan w:val="2"/>
                <w:tcBorders>
                  <w:right w:val="single" w:sz="8" w:space="0" w:color="auto"/>
                </w:tcBorders>
              </w:tcPr>
            </w:tcPrChange>
          </w:tcPr>
          <w:p w14:paraId="2CA7AFD8" w14:textId="77777777" w:rsidR="001A2BE5" w:rsidRPr="00A7145A" w:rsidRDefault="001A2BE5" w:rsidP="00C12563">
            <w:pPr>
              <w:spacing w:after="60" w:line="36" w:lineRule="atLeast"/>
              <w:ind w:left="162"/>
              <w:rPr>
                <w:rFonts w:ascii="Times" w:hAnsi="Times" w:cs="Times New Roman"/>
                <w:sz w:val="18"/>
              </w:rPr>
            </w:pPr>
            <w:r w:rsidRPr="00A7145A">
              <w:rPr>
                <w:rFonts w:ascii="Times" w:hAnsi="Times" w:cs="Times New Roman"/>
                <w:sz w:val="18"/>
              </w:rPr>
              <w:t>Unit Cell Dimensions (a, b, c) Å</w:t>
            </w:r>
          </w:p>
        </w:tc>
        <w:tc>
          <w:tcPr>
            <w:tcW w:w="1995" w:type="dxa"/>
            <w:tcBorders>
              <w:right w:val="single" w:sz="8" w:space="0" w:color="auto"/>
            </w:tcBorders>
            <w:tcPrChange w:id="2002" w:author="Kevin Corbett" w:date="2015-03-30T09:52:00Z">
              <w:tcPr>
                <w:tcW w:w="1995" w:type="dxa"/>
                <w:gridSpan w:val="2"/>
                <w:tcBorders>
                  <w:right w:val="single" w:sz="8" w:space="0" w:color="auto"/>
                </w:tcBorders>
              </w:tcPr>
            </w:tcPrChange>
          </w:tcPr>
          <w:p w14:paraId="3811B4E8" w14:textId="77777777" w:rsidR="001A2BE5" w:rsidRPr="00A7145A" w:rsidRDefault="001A2BE5" w:rsidP="00C12563">
            <w:pPr>
              <w:spacing w:after="60" w:line="36" w:lineRule="atLeast"/>
              <w:jc w:val="center"/>
              <w:rPr>
                <w:rFonts w:ascii="Times" w:hAnsi="Times" w:cs="Times New Roman"/>
                <w:sz w:val="18"/>
              </w:rPr>
            </w:pPr>
            <w:r w:rsidRPr="00A7145A">
              <w:rPr>
                <w:rFonts w:ascii="Times" w:hAnsi="Times" w:cs="Times New Roman"/>
                <w:sz w:val="18"/>
              </w:rPr>
              <w:t>126.1, 239.5, 198.2</w:t>
            </w:r>
          </w:p>
        </w:tc>
        <w:tc>
          <w:tcPr>
            <w:tcW w:w="1995" w:type="dxa"/>
            <w:tcBorders>
              <w:left w:val="single" w:sz="8" w:space="0" w:color="auto"/>
            </w:tcBorders>
            <w:tcPrChange w:id="2003" w:author="Kevin Corbett" w:date="2015-03-30T09:52:00Z">
              <w:tcPr>
                <w:tcW w:w="1995" w:type="dxa"/>
                <w:gridSpan w:val="2"/>
                <w:tcBorders>
                  <w:left w:val="single" w:sz="8" w:space="0" w:color="auto"/>
                </w:tcBorders>
              </w:tcPr>
            </w:tcPrChange>
          </w:tcPr>
          <w:p w14:paraId="1A55EE0B" w14:textId="77777777" w:rsidR="001A2BE5" w:rsidRPr="00A7145A" w:rsidRDefault="001A2BE5" w:rsidP="00C12563">
            <w:pPr>
              <w:spacing w:after="60" w:line="36" w:lineRule="atLeast"/>
              <w:jc w:val="center"/>
              <w:rPr>
                <w:rFonts w:ascii="Times" w:hAnsi="Times" w:cs="Times New Roman"/>
                <w:sz w:val="18"/>
              </w:rPr>
            </w:pPr>
            <w:r w:rsidRPr="00A7145A">
              <w:rPr>
                <w:rFonts w:ascii="Times" w:hAnsi="Times" w:cs="Times New Roman"/>
                <w:sz w:val="18"/>
              </w:rPr>
              <w:t>126.7  241.0  197.9</w:t>
            </w:r>
          </w:p>
        </w:tc>
      </w:tr>
      <w:tr w:rsidR="001A2BE5" w:rsidRPr="00A7145A" w14:paraId="5BD50EAB" w14:textId="77777777" w:rsidTr="00267151">
        <w:trPr>
          <w:trPrChange w:id="2004" w:author="Kevin Corbett" w:date="2015-03-30T09:52:00Z">
            <w:trPr>
              <w:gridAfter w:val="0"/>
            </w:trPr>
          </w:trPrChange>
        </w:trPr>
        <w:tc>
          <w:tcPr>
            <w:tcW w:w="3150" w:type="dxa"/>
            <w:tcBorders>
              <w:right w:val="single" w:sz="8" w:space="0" w:color="auto"/>
            </w:tcBorders>
            <w:tcPrChange w:id="2005" w:author="Kevin Corbett" w:date="2015-03-30T09:52:00Z">
              <w:tcPr>
                <w:tcW w:w="2850" w:type="dxa"/>
                <w:gridSpan w:val="2"/>
                <w:tcBorders>
                  <w:right w:val="single" w:sz="8" w:space="0" w:color="auto"/>
                </w:tcBorders>
              </w:tcPr>
            </w:tcPrChange>
          </w:tcPr>
          <w:p w14:paraId="41573F84" w14:textId="77777777" w:rsidR="001A2BE5" w:rsidRPr="00A7145A" w:rsidRDefault="001A2BE5" w:rsidP="00C12563">
            <w:pPr>
              <w:spacing w:after="60" w:line="36" w:lineRule="atLeast"/>
              <w:ind w:left="162"/>
              <w:rPr>
                <w:rFonts w:ascii="Times" w:hAnsi="Times" w:cs="Times New Roman"/>
                <w:sz w:val="18"/>
              </w:rPr>
            </w:pPr>
            <w:r w:rsidRPr="00A7145A">
              <w:rPr>
                <w:rFonts w:ascii="Times" w:hAnsi="Times" w:cs="Times New Roman"/>
                <w:sz w:val="18"/>
              </w:rPr>
              <w:t>Unit cell Angles (</w:t>
            </w:r>
            <w:r w:rsidRPr="00A7145A">
              <w:rPr>
                <w:rFonts w:ascii="Times" w:hAnsi="Times" w:cs="Times New Roman"/>
                <w:sz w:val="18"/>
              </w:rPr>
              <w:sym w:font="Symbol" w:char="F061"/>
            </w:r>
            <w:r w:rsidRPr="00A7145A">
              <w:rPr>
                <w:rFonts w:ascii="Times" w:hAnsi="Times" w:cs="Times New Roman"/>
                <w:sz w:val="18"/>
              </w:rPr>
              <w:t>,</w:t>
            </w:r>
            <w:r w:rsidRPr="00A7145A">
              <w:rPr>
                <w:rFonts w:ascii="Times" w:hAnsi="Times" w:cs="Times New Roman"/>
                <w:sz w:val="18"/>
              </w:rPr>
              <w:sym w:font="Symbol" w:char="F062"/>
            </w:r>
            <w:r w:rsidRPr="00A7145A">
              <w:rPr>
                <w:rFonts w:ascii="Times" w:hAnsi="Times" w:cs="Times New Roman"/>
                <w:sz w:val="18"/>
              </w:rPr>
              <w:t>,</w:t>
            </w:r>
            <w:r w:rsidRPr="00A7145A">
              <w:rPr>
                <w:rFonts w:ascii="Times" w:hAnsi="Times" w:cs="Times New Roman"/>
                <w:sz w:val="18"/>
              </w:rPr>
              <w:sym w:font="Symbol" w:char="F067"/>
            </w:r>
            <w:r w:rsidRPr="00A7145A">
              <w:rPr>
                <w:rFonts w:ascii="Times" w:hAnsi="Times" w:cs="Times New Roman"/>
                <w:sz w:val="18"/>
              </w:rPr>
              <w:t>) °</w:t>
            </w:r>
          </w:p>
        </w:tc>
        <w:tc>
          <w:tcPr>
            <w:tcW w:w="1995" w:type="dxa"/>
            <w:tcBorders>
              <w:right w:val="single" w:sz="8" w:space="0" w:color="auto"/>
            </w:tcBorders>
            <w:tcPrChange w:id="2006" w:author="Kevin Corbett" w:date="2015-03-30T09:52:00Z">
              <w:tcPr>
                <w:tcW w:w="1995" w:type="dxa"/>
                <w:gridSpan w:val="2"/>
                <w:tcBorders>
                  <w:right w:val="single" w:sz="8" w:space="0" w:color="auto"/>
                </w:tcBorders>
              </w:tcPr>
            </w:tcPrChange>
          </w:tcPr>
          <w:p w14:paraId="4B2C87F0" w14:textId="77777777" w:rsidR="001A2BE5" w:rsidRPr="009C41BF" w:rsidRDefault="001A2BE5" w:rsidP="00C12563">
            <w:pPr>
              <w:spacing w:after="60" w:line="36" w:lineRule="atLeast"/>
              <w:jc w:val="center"/>
              <w:rPr>
                <w:rFonts w:ascii="Times" w:hAnsi="Times" w:cs="Times New Roman"/>
                <w:sz w:val="18"/>
              </w:rPr>
            </w:pPr>
            <w:r w:rsidRPr="009C41BF">
              <w:rPr>
                <w:rFonts w:ascii="Times" w:hAnsi="Times" w:cs="Times New Roman"/>
                <w:sz w:val="18"/>
              </w:rPr>
              <w:t>90, 90, 90</w:t>
            </w:r>
          </w:p>
        </w:tc>
        <w:tc>
          <w:tcPr>
            <w:tcW w:w="1995" w:type="dxa"/>
            <w:tcBorders>
              <w:left w:val="single" w:sz="8" w:space="0" w:color="auto"/>
            </w:tcBorders>
            <w:tcPrChange w:id="2007" w:author="Kevin Corbett" w:date="2015-03-30T09:52:00Z">
              <w:tcPr>
                <w:tcW w:w="1995" w:type="dxa"/>
                <w:gridSpan w:val="2"/>
                <w:tcBorders>
                  <w:left w:val="single" w:sz="8" w:space="0" w:color="auto"/>
                </w:tcBorders>
              </w:tcPr>
            </w:tcPrChange>
          </w:tcPr>
          <w:p w14:paraId="0667EBFD" w14:textId="77777777" w:rsidR="001A2BE5" w:rsidRPr="004E262E" w:rsidRDefault="001A2BE5" w:rsidP="00C12563">
            <w:pPr>
              <w:spacing w:after="60" w:line="36" w:lineRule="atLeast"/>
              <w:jc w:val="center"/>
              <w:rPr>
                <w:rFonts w:ascii="Times" w:hAnsi="Times" w:cs="Times New Roman"/>
                <w:sz w:val="18"/>
              </w:rPr>
            </w:pPr>
            <w:r w:rsidRPr="004E262E">
              <w:rPr>
                <w:rFonts w:ascii="Times" w:hAnsi="Times" w:cs="Times New Roman"/>
                <w:sz w:val="18"/>
              </w:rPr>
              <w:t>90, 90, 90</w:t>
            </w:r>
          </w:p>
        </w:tc>
      </w:tr>
      <w:tr w:rsidR="001A2BE5" w:rsidRPr="00A7145A" w14:paraId="21EF768F" w14:textId="77777777" w:rsidTr="00267151">
        <w:trPr>
          <w:trPrChange w:id="2008" w:author="Kevin Corbett" w:date="2015-03-30T09:52:00Z">
            <w:trPr>
              <w:gridAfter w:val="0"/>
            </w:trPr>
          </w:trPrChange>
        </w:trPr>
        <w:tc>
          <w:tcPr>
            <w:tcW w:w="3150" w:type="dxa"/>
            <w:tcBorders>
              <w:right w:val="single" w:sz="8" w:space="0" w:color="auto"/>
            </w:tcBorders>
            <w:tcPrChange w:id="2009" w:author="Kevin Corbett" w:date="2015-03-30T09:52:00Z">
              <w:tcPr>
                <w:tcW w:w="2850" w:type="dxa"/>
                <w:gridSpan w:val="2"/>
                <w:tcBorders>
                  <w:right w:val="single" w:sz="8" w:space="0" w:color="auto"/>
                </w:tcBorders>
              </w:tcPr>
            </w:tcPrChange>
          </w:tcPr>
          <w:p w14:paraId="17A09415" w14:textId="77777777" w:rsidR="001A2BE5" w:rsidRPr="00A7145A" w:rsidRDefault="001A2BE5" w:rsidP="00C12563">
            <w:pPr>
              <w:spacing w:after="60" w:line="36" w:lineRule="atLeast"/>
              <w:ind w:left="162"/>
              <w:rPr>
                <w:rFonts w:ascii="Times" w:hAnsi="Times" w:cs="Times New Roman"/>
                <w:sz w:val="18"/>
              </w:rPr>
            </w:pPr>
            <w:r w:rsidRPr="00A7145A">
              <w:rPr>
                <w:rFonts w:ascii="Times" w:hAnsi="Times" w:cs="Times New Roman"/>
                <w:i/>
                <w:sz w:val="18"/>
              </w:rPr>
              <w:t>I</w:t>
            </w:r>
            <w:r w:rsidRPr="00A7145A">
              <w:rPr>
                <w:rFonts w:ascii="Times" w:hAnsi="Times" w:cs="Times New Roman"/>
                <w:sz w:val="18"/>
              </w:rPr>
              <w:t>/</w:t>
            </w:r>
            <w:r w:rsidRPr="00A7145A">
              <w:rPr>
                <w:rFonts w:ascii="Times" w:hAnsi="Times" w:cs="Times New Roman"/>
                <w:sz w:val="18"/>
              </w:rPr>
              <w:sym w:font="Symbol" w:char="F073"/>
            </w:r>
            <w:r w:rsidRPr="00A7145A">
              <w:rPr>
                <w:rFonts w:ascii="Times" w:hAnsi="Times" w:cs="Times New Roman"/>
                <w:sz w:val="18"/>
              </w:rPr>
              <w:t xml:space="preserve"> (last shell)</w:t>
            </w:r>
          </w:p>
        </w:tc>
        <w:tc>
          <w:tcPr>
            <w:tcW w:w="1995" w:type="dxa"/>
            <w:tcBorders>
              <w:right w:val="single" w:sz="8" w:space="0" w:color="auto"/>
            </w:tcBorders>
            <w:tcPrChange w:id="2010" w:author="Kevin Corbett" w:date="2015-03-30T09:52:00Z">
              <w:tcPr>
                <w:tcW w:w="1995" w:type="dxa"/>
                <w:gridSpan w:val="2"/>
                <w:tcBorders>
                  <w:right w:val="single" w:sz="8" w:space="0" w:color="auto"/>
                </w:tcBorders>
              </w:tcPr>
            </w:tcPrChange>
          </w:tcPr>
          <w:p w14:paraId="065DBAEE" w14:textId="77777777" w:rsidR="001A2BE5" w:rsidRPr="009C41BF" w:rsidRDefault="001A2BE5" w:rsidP="00C12563">
            <w:pPr>
              <w:spacing w:after="60" w:line="36" w:lineRule="atLeast"/>
              <w:jc w:val="center"/>
              <w:rPr>
                <w:rFonts w:ascii="Times" w:hAnsi="Times" w:cs="Times New Roman"/>
                <w:sz w:val="18"/>
              </w:rPr>
            </w:pPr>
            <w:r w:rsidRPr="009C41BF">
              <w:rPr>
                <w:rFonts w:ascii="Times" w:hAnsi="Times" w:cs="Times New Roman"/>
                <w:sz w:val="18"/>
              </w:rPr>
              <w:t>9.3 (1.0)</w:t>
            </w:r>
          </w:p>
        </w:tc>
        <w:tc>
          <w:tcPr>
            <w:tcW w:w="1995" w:type="dxa"/>
            <w:tcBorders>
              <w:left w:val="single" w:sz="8" w:space="0" w:color="auto"/>
            </w:tcBorders>
            <w:tcPrChange w:id="2011" w:author="Kevin Corbett" w:date="2015-03-30T09:52:00Z">
              <w:tcPr>
                <w:tcW w:w="1995" w:type="dxa"/>
                <w:gridSpan w:val="2"/>
                <w:tcBorders>
                  <w:left w:val="single" w:sz="8" w:space="0" w:color="auto"/>
                </w:tcBorders>
              </w:tcPr>
            </w:tcPrChange>
          </w:tcPr>
          <w:p w14:paraId="54D8F302" w14:textId="77777777" w:rsidR="001A2BE5" w:rsidRPr="004E262E" w:rsidRDefault="001A2BE5" w:rsidP="00C12563">
            <w:pPr>
              <w:spacing w:after="60" w:line="36" w:lineRule="atLeast"/>
              <w:jc w:val="center"/>
              <w:rPr>
                <w:rFonts w:ascii="Times" w:hAnsi="Times" w:cs="Times New Roman"/>
                <w:sz w:val="18"/>
              </w:rPr>
            </w:pPr>
            <w:r w:rsidRPr="004E262E">
              <w:rPr>
                <w:rFonts w:ascii="Times" w:hAnsi="Times" w:cs="Times New Roman"/>
                <w:sz w:val="18"/>
              </w:rPr>
              <w:t>17.9 (0.8)</w:t>
            </w:r>
          </w:p>
        </w:tc>
      </w:tr>
      <w:tr w:rsidR="001A2BE5" w:rsidRPr="00A7145A" w14:paraId="57E9ED3A" w14:textId="77777777" w:rsidTr="00267151">
        <w:trPr>
          <w:trPrChange w:id="2012" w:author="Kevin Corbett" w:date="2015-03-30T09:52:00Z">
            <w:trPr>
              <w:gridAfter w:val="0"/>
            </w:trPr>
          </w:trPrChange>
        </w:trPr>
        <w:tc>
          <w:tcPr>
            <w:tcW w:w="3150" w:type="dxa"/>
            <w:tcBorders>
              <w:right w:val="single" w:sz="8" w:space="0" w:color="auto"/>
            </w:tcBorders>
            <w:tcPrChange w:id="2013" w:author="Kevin Corbett" w:date="2015-03-30T09:52:00Z">
              <w:tcPr>
                <w:tcW w:w="2850" w:type="dxa"/>
                <w:gridSpan w:val="2"/>
                <w:tcBorders>
                  <w:right w:val="single" w:sz="8" w:space="0" w:color="auto"/>
                </w:tcBorders>
              </w:tcPr>
            </w:tcPrChange>
          </w:tcPr>
          <w:p w14:paraId="7AA415D3" w14:textId="77777777" w:rsidR="001A2BE5" w:rsidRPr="00A7145A" w:rsidRDefault="001A2BE5" w:rsidP="00C12563">
            <w:pPr>
              <w:spacing w:after="60" w:line="36" w:lineRule="atLeast"/>
              <w:ind w:left="162"/>
              <w:rPr>
                <w:rFonts w:ascii="Times" w:hAnsi="Times" w:cs="Times New Roman"/>
                <w:sz w:val="18"/>
                <w:vertAlign w:val="superscript"/>
              </w:rPr>
            </w:pPr>
            <w:r w:rsidRPr="00A7145A">
              <w:rPr>
                <w:rFonts w:ascii="Times" w:hAnsi="Times" w:cs="Times New Roman"/>
                <w:sz w:val="18"/>
                <w:vertAlign w:val="superscript"/>
              </w:rPr>
              <w:t xml:space="preserve">a </w:t>
            </w:r>
            <w:r w:rsidRPr="00A7145A">
              <w:rPr>
                <w:rFonts w:ascii="Times" w:hAnsi="Times" w:cs="Times New Roman"/>
                <w:i/>
                <w:sz w:val="18"/>
              </w:rPr>
              <w:t>R</w:t>
            </w:r>
            <w:r w:rsidRPr="00A7145A">
              <w:rPr>
                <w:rFonts w:ascii="Times" w:hAnsi="Times" w:cs="Times New Roman"/>
                <w:sz w:val="18"/>
                <w:vertAlign w:val="subscript"/>
              </w:rPr>
              <w:t>sym</w:t>
            </w:r>
            <w:r w:rsidRPr="00A7145A">
              <w:rPr>
                <w:rFonts w:ascii="Times" w:hAnsi="Times" w:cs="Times New Roman"/>
                <w:sz w:val="18"/>
              </w:rPr>
              <w:t xml:space="preserve"> (last shell)</w:t>
            </w:r>
          </w:p>
        </w:tc>
        <w:tc>
          <w:tcPr>
            <w:tcW w:w="1995" w:type="dxa"/>
            <w:tcBorders>
              <w:right w:val="single" w:sz="8" w:space="0" w:color="auto"/>
            </w:tcBorders>
            <w:tcPrChange w:id="2014" w:author="Kevin Corbett" w:date="2015-03-30T09:52:00Z">
              <w:tcPr>
                <w:tcW w:w="1995" w:type="dxa"/>
                <w:gridSpan w:val="2"/>
                <w:tcBorders>
                  <w:right w:val="single" w:sz="8" w:space="0" w:color="auto"/>
                </w:tcBorders>
              </w:tcPr>
            </w:tcPrChange>
          </w:tcPr>
          <w:p w14:paraId="03E6439B" w14:textId="77777777" w:rsidR="001A2BE5" w:rsidRPr="00A7145A" w:rsidRDefault="001A2BE5" w:rsidP="00C12563">
            <w:pPr>
              <w:spacing w:after="60" w:line="36" w:lineRule="atLeast"/>
              <w:jc w:val="center"/>
              <w:rPr>
                <w:rFonts w:ascii="Times" w:hAnsi="Times" w:cs="Times New Roman"/>
                <w:sz w:val="18"/>
              </w:rPr>
            </w:pPr>
            <w:r w:rsidRPr="00A7145A">
              <w:rPr>
                <w:rFonts w:ascii="Times" w:hAnsi="Times" w:cs="Times New Roman"/>
                <w:sz w:val="18"/>
              </w:rPr>
              <w:t>0.198 (2.166)</w:t>
            </w:r>
          </w:p>
        </w:tc>
        <w:tc>
          <w:tcPr>
            <w:tcW w:w="1995" w:type="dxa"/>
            <w:tcBorders>
              <w:left w:val="single" w:sz="8" w:space="0" w:color="auto"/>
            </w:tcBorders>
            <w:tcPrChange w:id="2015" w:author="Kevin Corbett" w:date="2015-03-30T09:52:00Z">
              <w:tcPr>
                <w:tcW w:w="1995" w:type="dxa"/>
                <w:gridSpan w:val="2"/>
                <w:tcBorders>
                  <w:left w:val="single" w:sz="8" w:space="0" w:color="auto"/>
                </w:tcBorders>
              </w:tcPr>
            </w:tcPrChange>
          </w:tcPr>
          <w:p w14:paraId="33BC3FD7" w14:textId="77777777" w:rsidR="001A2BE5" w:rsidRPr="00A7145A" w:rsidRDefault="001A2BE5" w:rsidP="00C12563">
            <w:pPr>
              <w:spacing w:after="60" w:line="36" w:lineRule="atLeast"/>
              <w:jc w:val="center"/>
              <w:rPr>
                <w:rFonts w:ascii="Times" w:hAnsi="Times" w:cs="Times New Roman"/>
                <w:sz w:val="18"/>
              </w:rPr>
            </w:pPr>
            <w:r w:rsidRPr="00A7145A">
              <w:rPr>
                <w:rFonts w:ascii="Times" w:hAnsi="Times" w:cs="Times New Roman"/>
                <w:sz w:val="18"/>
              </w:rPr>
              <w:t>0.098 (3.143)</w:t>
            </w:r>
          </w:p>
        </w:tc>
      </w:tr>
      <w:tr w:rsidR="001A2BE5" w:rsidRPr="00A7145A" w14:paraId="246BFF43" w14:textId="77777777" w:rsidTr="00267151">
        <w:trPr>
          <w:trPrChange w:id="2016" w:author="Kevin Corbett" w:date="2015-03-30T09:52:00Z">
            <w:trPr>
              <w:gridAfter w:val="0"/>
            </w:trPr>
          </w:trPrChange>
        </w:trPr>
        <w:tc>
          <w:tcPr>
            <w:tcW w:w="3150" w:type="dxa"/>
            <w:tcBorders>
              <w:right w:val="single" w:sz="8" w:space="0" w:color="auto"/>
            </w:tcBorders>
            <w:tcPrChange w:id="2017" w:author="Kevin Corbett" w:date="2015-03-30T09:52:00Z">
              <w:tcPr>
                <w:tcW w:w="2850" w:type="dxa"/>
                <w:gridSpan w:val="2"/>
                <w:tcBorders>
                  <w:right w:val="single" w:sz="8" w:space="0" w:color="auto"/>
                </w:tcBorders>
              </w:tcPr>
            </w:tcPrChange>
          </w:tcPr>
          <w:p w14:paraId="443EA6E8" w14:textId="77777777" w:rsidR="001A2BE5" w:rsidRPr="00A7145A" w:rsidRDefault="001A2BE5" w:rsidP="00C12563">
            <w:pPr>
              <w:spacing w:after="60" w:line="36" w:lineRule="atLeast"/>
              <w:ind w:left="162"/>
              <w:rPr>
                <w:rFonts w:ascii="Times" w:hAnsi="Times" w:cs="Times New Roman"/>
                <w:sz w:val="18"/>
              </w:rPr>
            </w:pPr>
            <w:r w:rsidRPr="00A7145A">
              <w:rPr>
                <w:rFonts w:ascii="Times" w:hAnsi="Times" w:cs="Times New Roman"/>
                <w:sz w:val="18"/>
                <w:vertAlign w:val="superscript"/>
              </w:rPr>
              <w:t xml:space="preserve">b </w:t>
            </w:r>
            <w:r w:rsidRPr="00A7145A">
              <w:rPr>
                <w:rFonts w:ascii="Times" w:hAnsi="Times" w:cs="Times New Roman"/>
                <w:i/>
                <w:sz w:val="18"/>
              </w:rPr>
              <w:t>R</w:t>
            </w:r>
            <w:r w:rsidRPr="00A7145A">
              <w:rPr>
                <w:rFonts w:ascii="Times" w:hAnsi="Times" w:cs="Times New Roman"/>
                <w:sz w:val="18"/>
                <w:vertAlign w:val="subscript"/>
              </w:rPr>
              <w:t>meas</w:t>
            </w:r>
            <w:r w:rsidRPr="00A7145A">
              <w:rPr>
                <w:rFonts w:ascii="Times" w:hAnsi="Times" w:cs="Times New Roman"/>
                <w:sz w:val="18"/>
              </w:rPr>
              <w:t xml:space="preserve"> (last shell)</w:t>
            </w:r>
          </w:p>
        </w:tc>
        <w:tc>
          <w:tcPr>
            <w:tcW w:w="1995" w:type="dxa"/>
            <w:tcBorders>
              <w:right w:val="single" w:sz="8" w:space="0" w:color="auto"/>
            </w:tcBorders>
            <w:tcPrChange w:id="2018" w:author="Kevin Corbett" w:date="2015-03-30T09:52:00Z">
              <w:tcPr>
                <w:tcW w:w="1995" w:type="dxa"/>
                <w:gridSpan w:val="2"/>
                <w:tcBorders>
                  <w:right w:val="single" w:sz="8" w:space="0" w:color="auto"/>
                </w:tcBorders>
              </w:tcPr>
            </w:tcPrChange>
          </w:tcPr>
          <w:p w14:paraId="3295EE25" w14:textId="77777777" w:rsidR="001A2BE5" w:rsidRPr="00A7145A" w:rsidRDefault="001A2BE5" w:rsidP="00C12563">
            <w:pPr>
              <w:spacing w:after="60" w:line="36" w:lineRule="atLeast"/>
              <w:jc w:val="center"/>
              <w:rPr>
                <w:rFonts w:ascii="Times" w:hAnsi="Times" w:cs="Times New Roman"/>
                <w:sz w:val="18"/>
              </w:rPr>
            </w:pPr>
            <w:r w:rsidRPr="00A7145A">
              <w:rPr>
                <w:rFonts w:ascii="Times" w:hAnsi="Times" w:cs="Times New Roman"/>
                <w:sz w:val="18"/>
              </w:rPr>
              <w:t>0.213 (2.326)</w:t>
            </w:r>
          </w:p>
        </w:tc>
        <w:tc>
          <w:tcPr>
            <w:tcW w:w="1995" w:type="dxa"/>
            <w:tcBorders>
              <w:left w:val="single" w:sz="8" w:space="0" w:color="auto"/>
            </w:tcBorders>
            <w:tcPrChange w:id="2019" w:author="Kevin Corbett" w:date="2015-03-30T09:52:00Z">
              <w:tcPr>
                <w:tcW w:w="1995" w:type="dxa"/>
                <w:gridSpan w:val="2"/>
                <w:tcBorders>
                  <w:left w:val="single" w:sz="8" w:space="0" w:color="auto"/>
                </w:tcBorders>
              </w:tcPr>
            </w:tcPrChange>
          </w:tcPr>
          <w:p w14:paraId="3CDDCF71" w14:textId="77777777" w:rsidR="001A2BE5" w:rsidRPr="00A7145A" w:rsidRDefault="001A2BE5" w:rsidP="00C12563">
            <w:pPr>
              <w:spacing w:after="60" w:line="36" w:lineRule="atLeast"/>
              <w:jc w:val="center"/>
              <w:rPr>
                <w:rFonts w:ascii="Times" w:hAnsi="Times" w:cs="Times New Roman"/>
                <w:sz w:val="18"/>
              </w:rPr>
            </w:pPr>
            <w:r w:rsidRPr="00A7145A">
              <w:rPr>
                <w:rFonts w:ascii="Times" w:hAnsi="Times" w:cs="Times New Roman"/>
                <w:sz w:val="18"/>
              </w:rPr>
              <w:t>0.102 (3.297)</w:t>
            </w:r>
          </w:p>
        </w:tc>
      </w:tr>
      <w:tr w:rsidR="001A2BE5" w:rsidRPr="00A7145A" w14:paraId="479B8B85" w14:textId="77777777" w:rsidTr="00267151">
        <w:trPr>
          <w:trPrChange w:id="2020" w:author="Kevin Corbett" w:date="2015-03-30T09:52:00Z">
            <w:trPr>
              <w:gridAfter w:val="0"/>
            </w:trPr>
          </w:trPrChange>
        </w:trPr>
        <w:tc>
          <w:tcPr>
            <w:tcW w:w="3150" w:type="dxa"/>
            <w:tcBorders>
              <w:right w:val="single" w:sz="8" w:space="0" w:color="auto"/>
            </w:tcBorders>
            <w:tcPrChange w:id="2021" w:author="Kevin Corbett" w:date="2015-03-30T09:52:00Z">
              <w:tcPr>
                <w:tcW w:w="2850" w:type="dxa"/>
                <w:gridSpan w:val="2"/>
                <w:tcBorders>
                  <w:right w:val="single" w:sz="8" w:space="0" w:color="auto"/>
                </w:tcBorders>
              </w:tcPr>
            </w:tcPrChange>
          </w:tcPr>
          <w:p w14:paraId="5E2C85AE" w14:textId="176F40D6" w:rsidR="001A2BE5" w:rsidRPr="00A7145A" w:rsidRDefault="001A2BE5" w:rsidP="00C12563">
            <w:pPr>
              <w:spacing w:after="60" w:line="36" w:lineRule="atLeast"/>
              <w:ind w:left="162"/>
              <w:rPr>
                <w:rFonts w:ascii="Times" w:hAnsi="Times" w:cs="Times New Roman"/>
                <w:sz w:val="18"/>
              </w:rPr>
            </w:pPr>
            <w:r w:rsidRPr="00A7145A">
              <w:rPr>
                <w:rFonts w:ascii="Times" w:hAnsi="Times" w:cs="Times New Roman"/>
                <w:sz w:val="18"/>
                <w:vertAlign w:val="superscript"/>
              </w:rPr>
              <w:t xml:space="preserve">c </w:t>
            </w:r>
            <w:ins w:id="2022" w:author="Kevin Corbett" w:date="2015-03-30T09:50:00Z">
              <w:r w:rsidR="00267151" w:rsidRPr="00A7145A">
                <w:rPr>
                  <w:rFonts w:ascii="Times" w:hAnsi="Times" w:cs="Times New Roman"/>
                  <w:sz w:val="18"/>
                </w:rPr>
                <w:t xml:space="preserve">Isotropic </w:t>
              </w:r>
            </w:ins>
            <w:r w:rsidRPr="00A7145A">
              <w:rPr>
                <w:rFonts w:ascii="Times" w:hAnsi="Times" w:cs="Times New Roman"/>
                <w:sz w:val="18"/>
              </w:rPr>
              <w:t>CC</w:t>
            </w:r>
            <w:r w:rsidRPr="00A7145A">
              <w:rPr>
                <w:rFonts w:ascii="Times" w:hAnsi="Times" w:cs="Times New Roman"/>
                <w:sz w:val="18"/>
                <w:vertAlign w:val="subscript"/>
              </w:rPr>
              <w:t>1/2</w:t>
            </w:r>
            <w:r w:rsidRPr="00A7145A">
              <w:rPr>
                <w:rFonts w:ascii="Times" w:hAnsi="Times" w:cs="Times New Roman"/>
                <w:sz w:val="18"/>
              </w:rPr>
              <w:t>,</w:t>
            </w:r>
            <w:r w:rsidRPr="00A7145A">
              <w:rPr>
                <w:rFonts w:ascii="Times" w:hAnsi="Times" w:cs="Times New Roman"/>
                <w:sz w:val="18"/>
                <w:vertAlign w:val="subscript"/>
              </w:rPr>
              <w:t xml:space="preserve"> </w:t>
            </w:r>
            <w:r w:rsidRPr="00A7145A">
              <w:rPr>
                <w:rFonts w:ascii="Times" w:hAnsi="Times" w:cs="Times New Roman"/>
                <w:sz w:val="18"/>
              </w:rPr>
              <w:t>last shell</w:t>
            </w:r>
          </w:p>
        </w:tc>
        <w:tc>
          <w:tcPr>
            <w:tcW w:w="1995" w:type="dxa"/>
            <w:tcBorders>
              <w:right w:val="single" w:sz="8" w:space="0" w:color="auto"/>
            </w:tcBorders>
            <w:tcPrChange w:id="2023" w:author="Kevin Corbett" w:date="2015-03-30T09:52:00Z">
              <w:tcPr>
                <w:tcW w:w="1995" w:type="dxa"/>
                <w:gridSpan w:val="2"/>
                <w:tcBorders>
                  <w:right w:val="single" w:sz="8" w:space="0" w:color="auto"/>
                </w:tcBorders>
              </w:tcPr>
            </w:tcPrChange>
          </w:tcPr>
          <w:p w14:paraId="6D1143F8" w14:textId="77777777" w:rsidR="001A2BE5" w:rsidRPr="00A7145A" w:rsidRDefault="001A2BE5" w:rsidP="00C12563">
            <w:pPr>
              <w:spacing w:after="60" w:line="36" w:lineRule="atLeast"/>
              <w:jc w:val="center"/>
              <w:rPr>
                <w:rFonts w:ascii="Times" w:hAnsi="Times" w:cs="Times New Roman"/>
                <w:sz w:val="18"/>
              </w:rPr>
            </w:pPr>
            <w:r w:rsidRPr="00A7145A">
              <w:rPr>
                <w:rFonts w:ascii="Times" w:hAnsi="Times" w:cs="Times New Roman"/>
                <w:sz w:val="18"/>
              </w:rPr>
              <w:t>0.592</w:t>
            </w:r>
          </w:p>
        </w:tc>
        <w:tc>
          <w:tcPr>
            <w:tcW w:w="1995" w:type="dxa"/>
            <w:tcBorders>
              <w:left w:val="single" w:sz="8" w:space="0" w:color="auto"/>
            </w:tcBorders>
            <w:tcPrChange w:id="2024" w:author="Kevin Corbett" w:date="2015-03-30T09:52:00Z">
              <w:tcPr>
                <w:tcW w:w="1995" w:type="dxa"/>
                <w:gridSpan w:val="2"/>
                <w:tcBorders>
                  <w:left w:val="single" w:sz="8" w:space="0" w:color="auto"/>
                </w:tcBorders>
              </w:tcPr>
            </w:tcPrChange>
          </w:tcPr>
          <w:p w14:paraId="4A69602D" w14:textId="77777777" w:rsidR="001A2BE5" w:rsidRPr="00A7145A" w:rsidRDefault="001A2BE5" w:rsidP="00C12563">
            <w:pPr>
              <w:spacing w:after="60" w:line="36" w:lineRule="atLeast"/>
              <w:jc w:val="center"/>
              <w:rPr>
                <w:rFonts w:ascii="Times" w:hAnsi="Times" w:cs="Times New Roman"/>
                <w:sz w:val="18"/>
              </w:rPr>
            </w:pPr>
            <w:r w:rsidRPr="00A7145A">
              <w:rPr>
                <w:rFonts w:ascii="Times" w:hAnsi="Times" w:cs="Times New Roman"/>
                <w:sz w:val="18"/>
              </w:rPr>
              <w:t>0.275</w:t>
            </w:r>
          </w:p>
        </w:tc>
      </w:tr>
      <w:tr w:rsidR="00267151" w:rsidRPr="00A7145A" w14:paraId="70DE325E" w14:textId="77777777" w:rsidTr="00267151">
        <w:trPr>
          <w:ins w:id="2025" w:author="Kevin Corbett" w:date="2015-03-30T09:47:00Z"/>
          <w:trPrChange w:id="2026" w:author="Kevin Corbett" w:date="2015-03-30T09:52:00Z">
            <w:trPr>
              <w:gridAfter w:val="0"/>
            </w:trPr>
          </w:trPrChange>
        </w:trPr>
        <w:tc>
          <w:tcPr>
            <w:tcW w:w="3150" w:type="dxa"/>
            <w:tcBorders>
              <w:right w:val="single" w:sz="8" w:space="0" w:color="auto"/>
            </w:tcBorders>
            <w:tcPrChange w:id="2027" w:author="Kevin Corbett" w:date="2015-03-30T09:52:00Z">
              <w:tcPr>
                <w:tcW w:w="2850" w:type="dxa"/>
                <w:gridSpan w:val="2"/>
                <w:tcBorders>
                  <w:right w:val="single" w:sz="8" w:space="0" w:color="auto"/>
                </w:tcBorders>
              </w:tcPr>
            </w:tcPrChange>
          </w:tcPr>
          <w:p w14:paraId="56DF0D19" w14:textId="43F4843F" w:rsidR="00267151" w:rsidRPr="004E262E" w:rsidRDefault="00267151" w:rsidP="00267151">
            <w:pPr>
              <w:spacing w:after="60" w:line="36" w:lineRule="atLeast"/>
              <w:ind w:left="162"/>
              <w:rPr>
                <w:ins w:id="2028" w:author="Kevin Corbett" w:date="2015-03-30T09:47:00Z"/>
                <w:rFonts w:ascii="Times" w:hAnsi="Times" w:cs="Times New Roman"/>
                <w:sz w:val="18"/>
              </w:rPr>
            </w:pPr>
            <w:ins w:id="2029" w:author="Kevin Corbett" w:date="2015-03-30T09:54:00Z">
              <w:r w:rsidRPr="00A7145A">
                <w:rPr>
                  <w:rFonts w:ascii="Times" w:hAnsi="Times" w:cs="Times New Roman"/>
                  <w:sz w:val="18"/>
                  <w:vertAlign w:val="superscript"/>
                  <w:rPrChange w:id="2030" w:author="Kevin Corbett" w:date="2015-04-04T11:23:00Z">
                    <w:rPr>
                      <w:rFonts w:ascii="Times" w:hAnsi="Times" w:cs="Times New Roman"/>
                      <w:sz w:val="18"/>
                    </w:rPr>
                  </w:rPrChange>
                </w:rPr>
                <w:t xml:space="preserve">d </w:t>
              </w:r>
            </w:ins>
            <w:ins w:id="2031" w:author="Kevin Corbett" w:date="2015-03-30T09:57:00Z">
              <w:r w:rsidRPr="00A7145A">
                <w:rPr>
                  <w:rFonts w:ascii="Times" w:hAnsi="Times" w:cs="Times New Roman"/>
                  <w:sz w:val="18"/>
                </w:rPr>
                <w:t>Directional</w:t>
              </w:r>
            </w:ins>
            <w:ins w:id="2032" w:author="Kevin Corbett" w:date="2015-03-30T09:48:00Z">
              <w:r w:rsidRPr="009C41BF">
                <w:rPr>
                  <w:rFonts w:ascii="Times" w:hAnsi="Times" w:cs="Times New Roman"/>
                  <w:sz w:val="18"/>
                </w:rPr>
                <w:t xml:space="preserve"> </w:t>
              </w:r>
            </w:ins>
            <w:ins w:id="2033" w:author="Kevin Corbett" w:date="2015-03-30T09:47:00Z">
              <w:r w:rsidRPr="004E262E">
                <w:rPr>
                  <w:rFonts w:ascii="Times" w:hAnsi="Times" w:cs="Times New Roman"/>
                  <w:sz w:val="18"/>
                </w:rPr>
                <w:t>CC</w:t>
              </w:r>
              <w:r w:rsidRPr="00A7145A">
                <w:rPr>
                  <w:rFonts w:ascii="Times" w:hAnsi="Times" w:cs="Times New Roman"/>
                  <w:sz w:val="18"/>
                  <w:vertAlign w:val="subscript"/>
                  <w:rPrChange w:id="2034" w:author="Kevin Corbett" w:date="2015-04-04T11:23:00Z">
                    <w:rPr>
                      <w:rFonts w:ascii="Times" w:hAnsi="Times" w:cs="Times New Roman"/>
                      <w:sz w:val="18"/>
                    </w:rPr>
                  </w:rPrChange>
                </w:rPr>
                <w:t>1/2</w:t>
              </w:r>
            </w:ins>
            <w:ins w:id="2035" w:author="Kevin Corbett" w:date="2015-03-30T09:48:00Z">
              <w:r w:rsidRPr="00A7145A">
                <w:rPr>
                  <w:rFonts w:ascii="Times" w:hAnsi="Times" w:cs="Times New Roman"/>
                  <w:sz w:val="18"/>
                </w:rPr>
                <w:t>, last shell</w:t>
              </w:r>
            </w:ins>
            <w:ins w:id="2036" w:author="Kevin Corbett" w:date="2015-03-30T09:50:00Z">
              <w:r w:rsidRPr="009C41BF">
                <w:rPr>
                  <w:rFonts w:ascii="Times" w:hAnsi="Times" w:cs="Times New Roman"/>
                  <w:sz w:val="18"/>
                </w:rPr>
                <w:t xml:space="preserve"> (Å)</w:t>
              </w:r>
            </w:ins>
          </w:p>
        </w:tc>
        <w:tc>
          <w:tcPr>
            <w:tcW w:w="1995" w:type="dxa"/>
            <w:tcBorders>
              <w:right w:val="single" w:sz="8" w:space="0" w:color="auto"/>
            </w:tcBorders>
            <w:tcPrChange w:id="2037" w:author="Kevin Corbett" w:date="2015-03-30T09:52:00Z">
              <w:tcPr>
                <w:tcW w:w="1995" w:type="dxa"/>
                <w:gridSpan w:val="2"/>
                <w:tcBorders>
                  <w:right w:val="single" w:sz="8" w:space="0" w:color="auto"/>
                </w:tcBorders>
              </w:tcPr>
            </w:tcPrChange>
          </w:tcPr>
          <w:p w14:paraId="46066866" w14:textId="4F6FECDB" w:rsidR="00267151" w:rsidRPr="004E262E" w:rsidRDefault="00267151" w:rsidP="00C12563">
            <w:pPr>
              <w:spacing w:after="60" w:line="36" w:lineRule="atLeast"/>
              <w:jc w:val="center"/>
              <w:rPr>
                <w:ins w:id="2038" w:author="Kevin Corbett" w:date="2015-03-30T09:47:00Z"/>
                <w:rFonts w:ascii="Times" w:hAnsi="Times" w:cs="Times New Roman"/>
                <w:sz w:val="18"/>
              </w:rPr>
            </w:pPr>
          </w:p>
        </w:tc>
        <w:tc>
          <w:tcPr>
            <w:tcW w:w="1995" w:type="dxa"/>
            <w:tcBorders>
              <w:left w:val="single" w:sz="8" w:space="0" w:color="auto"/>
            </w:tcBorders>
            <w:tcPrChange w:id="2039" w:author="Kevin Corbett" w:date="2015-03-30T09:52:00Z">
              <w:tcPr>
                <w:tcW w:w="1995" w:type="dxa"/>
                <w:gridSpan w:val="2"/>
                <w:tcBorders>
                  <w:left w:val="single" w:sz="8" w:space="0" w:color="auto"/>
                </w:tcBorders>
              </w:tcPr>
            </w:tcPrChange>
          </w:tcPr>
          <w:p w14:paraId="7EDFF59B" w14:textId="77777777" w:rsidR="00267151" w:rsidRPr="00A7145A" w:rsidRDefault="00267151" w:rsidP="00C12563">
            <w:pPr>
              <w:spacing w:after="60" w:line="36" w:lineRule="atLeast"/>
              <w:jc w:val="center"/>
              <w:rPr>
                <w:ins w:id="2040" w:author="Kevin Corbett" w:date="2015-03-30T09:47:00Z"/>
                <w:rFonts w:ascii="Times" w:hAnsi="Times" w:cs="Times New Roman"/>
                <w:sz w:val="18"/>
              </w:rPr>
            </w:pPr>
          </w:p>
        </w:tc>
      </w:tr>
      <w:tr w:rsidR="00267151" w:rsidRPr="00A7145A" w14:paraId="7280B0B8" w14:textId="77777777" w:rsidTr="00267151">
        <w:trPr>
          <w:ins w:id="2041" w:author="Kevin Corbett" w:date="2015-03-30T09:47:00Z"/>
          <w:trPrChange w:id="2042" w:author="Kevin Corbett" w:date="2015-03-30T09:52:00Z">
            <w:trPr>
              <w:gridAfter w:val="0"/>
            </w:trPr>
          </w:trPrChange>
        </w:trPr>
        <w:tc>
          <w:tcPr>
            <w:tcW w:w="3150" w:type="dxa"/>
            <w:tcBorders>
              <w:right w:val="single" w:sz="8" w:space="0" w:color="auto"/>
            </w:tcBorders>
            <w:tcPrChange w:id="2043" w:author="Kevin Corbett" w:date="2015-03-30T09:52:00Z">
              <w:tcPr>
                <w:tcW w:w="2850" w:type="dxa"/>
                <w:gridSpan w:val="2"/>
                <w:tcBorders>
                  <w:right w:val="single" w:sz="8" w:space="0" w:color="auto"/>
                </w:tcBorders>
              </w:tcPr>
            </w:tcPrChange>
          </w:tcPr>
          <w:p w14:paraId="173F321E" w14:textId="3CBFB2CD" w:rsidR="00267151" w:rsidRPr="00A7145A" w:rsidRDefault="00267151" w:rsidP="008D35E0">
            <w:pPr>
              <w:spacing w:after="60" w:line="36" w:lineRule="atLeast"/>
              <w:ind w:left="342"/>
              <w:rPr>
                <w:ins w:id="2044" w:author="Kevin Corbett" w:date="2015-03-30T09:47:00Z"/>
                <w:rFonts w:ascii="Times" w:hAnsi="Times" w:cs="Times New Roman"/>
                <w:sz w:val="18"/>
              </w:rPr>
            </w:pPr>
            <w:ins w:id="2045" w:author="Kevin Corbett" w:date="2015-03-30T09:48:00Z">
              <w:r w:rsidRPr="00A7145A">
                <w:rPr>
                  <w:rFonts w:ascii="Times" w:hAnsi="Times" w:cs="Times New Roman"/>
                  <w:sz w:val="18"/>
                </w:rPr>
                <w:t>a*</w:t>
              </w:r>
            </w:ins>
          </w:p>
        </w:tc>
        <w:tc>
          <w:tcPr>
            <w:tcW w:w="1995" w:type="dxa"/>
            <w:tcBorders>
              <w:right w:val="single" w:sz="8" w:space="0" w:color="auto"/>
            </w:tcBorders>
            <w:tcPrChange w:id="2046" w:author="Kevin Corbett" w:date="2015-03-30T09:52:00Z">
              <w:tcPr>
                <w:tcW w:w="1995" w:type="dxa"/>
                <w:gridSpan w:val="2"/>
                <w:tcBorders>
                  <w:right w:val="single" w:sz="8" w:space="0" w:color="auto"/>
                </w:tcBorders>
              </w:tcPr>
            </w:tcPrChange>
          </w:tcPr>
          <w:p w14:paraId="6E726703" w14:textId="1ADE8EAF" w:rsidR="00267151" w:rsidRPr="00A7145A" w:rsidRDefault="00267151" w:rsidP="00C12563">
            <w:pPr>
              <w:spacing w:after="60" w:line="36" w:lineRule="atLeast"/>
              <w:jc w:val="center"/>
              <w:rPr>
                <w:ins w:id="2047" w:author="Kevin Corbett" w:date="2015-03-30T09:47:00Z"/>
                <w:rFonts w:ascii="Times" w:hAnsi="Times" w:cs="Times New Roman"/>
                <w:sz w:val="18"/>
              </w:rPr>
            </w:pPr>
            <w:ins w:id="2048" w:author="Kevin Corbett" w:date="2015-03-30T09:48:00Z">
              <w:r w:rsidRPr="00A7145A">
                <w:rPr>
                  <w:rFonts w:ascii="Times" w:hAnsi="Times" w:cs="Times New Roman"/>
                  <w:sz w:val="18"/>
                </w:rPr>
                <w:t>–</w:t>
              </w:r>
            </w:ins>
          </w:p>
        </w:tc>
        <w:tc>
          <w:tcPr>
            <w:tcW w:w="1995" w:type="dxa"/>
            <w:tcBorders>
              <w:left w:val="single" w:sz="8" w:space="0" w:color="auto"/>
            </w:tcBorders>
            <w:tcPrChange w:id="2049" w:author="Kevin Corbett" w:date="2015-03-30T09:52:00Z">
              <w:tcPr>
                <w:tcW w:w="1995" w:type="dxa"/>
                <w:gridSpan w:val="2"/>
                <w:tcBorders>
                  <w:left w:val="single" w:sz="8" w:space="0" w:color="auto"/>
                </w:tcBorders>
              </w:tcPr>
            </w:tcPrChange>
          </w:tcPr>
          <w:p w14:paraId="35E6CE2F" w14:textId="688C02E0" w:rsidR="00267151" w:rsidRPr="00A7145A" w:rsidRDefault="00267151" w:rsidP="00C12563">
            <w:pPr>
              <w:spacing w:after="60" w:line="36" w:lineRule="atLeast"/>
              <w:jc w:val="center"/>
              <w:rPr>
                <w:ins w:id="2050" w:author="Kevin Corbett" w:date="2015-03-30T09:47:00Z"/>
                <w:rFonts w:ascii="Times" w:hAnsi="Times" w:cs="Times New Roman"/>
                <w:sz w:val="18"/>
              </w:rPr>
            </w:pPr>
            <w:ins w:id="2051" w:author="Kevin Corbett" w:date="2015-03-30T09:50:00Z">
              <w:r w:rsidRPr="00A7145A">
                <w:rPr>
                  <w:rFonts w:ascii="Times" w:hAnsi="Times" w:cs="Times New Roman"/>
                  <w:sz w:val="18"/>
                </w:rPr>
                <w:t>0.498 (2.3 Å)</w:t>
              </w:r>
            </w:ins>
          </w:p>
        </w:tc>
      </w:tr>
      <w:tr w:rsidR="00267151" w:rsidRPr="00A7145A" w14:paraId="7FFB7755" w14:textId="77777777" w:rsidTr="00267151">
        <w:trPr>
          <w:ins w:id="2052" w:author="Kevin Corbett" w:date="2015-03-30T09:47:00Z"/>
          <w:trPrChange w:id="2053" w:author="Kevin Corbett" w:date="2015-03-30T09:52:00Z">
            <w:trPr>
              <w:gridAfter w:val="0"/>
            </w:trPr>
          </w:trPrChange>
        </w:trPr>
        <w:tc>
          <w:tcPr>
            <w:tcW w:w="3150" w:type="dxa"/>
            <w:tcBorders>
              <w:right w:val="single" w:sz="8" w:space="0" w:color="auto"/>
            </w:tcBorders>
            <w:tcPrChange w:id="2054" w:author="Kevin Corbett" w:date="2015-03-30T09:52:00Z">
              <w:tcPr>
                <w:tcW w:w="2850" w:type="dxa"/>
                <w:gridSpan w:val="2"/>
                <w:tcBorders>
                  <w:right w:val="single" w:sz="8" w:space="0" w:color="auto"/>
                </w:tcBorders>
              </w:tcPr>
            </w:tcPrChange>
          </w:tcPr>
          <w:p w14:paraId="4E088644" w14:textId="213B28FB" w:rsidR="00267151" w:rsidRPr="00A7145A" w:rsidRDefault="00267151" w:rsidP="008D35E0">
            <w:pPr>
              <w:spacing w:after="60" w:line="36" w:lineRule="atLeast"/>
              <w:ind w:left="342"/>
              <w:rPr>
                <w:ins w:id="2055" w:author="Kevin Corbett" w:date="2015-03-30T09:47:00Z"/>
                <w:rFonts w:ascii="Times" w:hAnsi="Times" w:cs="Times New Roman"/>
                <w:sz w:val="18"/>
              </w:rPr>
            </w:pPr>
            <w:ins w:id="2056" w:author="Kevin Corbett" w:date="2015-03-30T09:48:00Z">
              <w:r w:rsidRPr="00A7145A">
                <w:rPr>
                  <w:rFonts w:ascii="Times" w:hAnsi="Times" w:cs="Times New Roman"/>
                  <w:sz w:val="18"/>
                </w:rPr>
                <w:t>b*</w:t>
              </w:r>
            </w:ins>
          </w:p>
        </w:tc>
        <w:tc>
          <w:tcPr>
            <w:tcW w:w="1995" w:type="dxa"/>
            <w:tcBorders>
              <w:right w:val="single" w:sz="8" w:space="0" w:color="auto"/>
            </w:tcBorders>
            <w:tcPrChange w:id="2057" w:author="Kevin Corbett" w:date="2015-03-30T09:52:00Z">
              <w:tcPr>
                <w:tcW w:w="1995" w:type="dxa"/>
                <w:gridSpan w:val="2"/>
                <w:tcBorders>
                  <w:right w:val="single" w:sz="8" w:space="0" w:color="auto"/>
                </w:tcBorders>
              </w:tcPr>
            </w:tcPrChange>
          </w:tcPr>
          <w:p w14:paraId="3813CF9F" w14:textId="67148718" w:rsidR="00267151" w:rsidRPr="00A7145A" w:rsidRDefault="00267151" w:rsidP="00C12563">
            <w:pPr>
              <w:spacing w:after="60" w:line="36" w:lineRule="atLeast"/>
              <w:jc w:val="center"/>
              <w:rPr>
                <w:ins w:id="2058" w:author="Kevin Corbett" w:date="2015-03-30T09:47:00Z"/>
                <w:rFonts w:ascii="Times" w:hAnsi="Times" w:cs="Times New Roman"/>
                <w:sz w:val="18"/>
              </w:rPr>
            </w:pPr>
            <w:ins w:id="2059" w:author="Kevin Corbett" w:date="2015-03-30T09:48:00Z">
              <w:r w:rsidRPr="00A7145A">
                <w:rPr>
                  <w:rFonts w:ascii="Times" w:hAnsi="Times" w:cs="Times New Roman"/>
                  <w:sz w:val="18"/>
                </w:rPr>
                <w:t>–</w:t>
              </w:r>
            </w:ins>
          </w:p>
        </w:tc>
        <w:tc>
          <w:tcPr>
            <w:tcW w:w="1995" w:type="dxa"/>
            <w:tcBorders>
              <w:left w:val="single" w:sz="8" w:space="0" w:color="auto"/>
            </w:tcBorders>
            <w:tcPrChange w:id="2060" w:author="Kevin Corbett" w:date="2015-03-30T09:52:00Z">
              <w:tcPr>
                <w:tcW w:w="1995" w:type="dxa"/>
                <w:gridSpan w:val="2"/>
                <w:tcBorders>
                  <w:left w:val="single" w:sz="8" w:space="0" w:color="auto"/>
                </w:tcBorders>
              </w:tcPr>
            </w:tcPrChange>
          </w:tcPr>
          <w:p w14:paraId="6B10D655" w14:textId="5E573A58" w:rsidR="00267151" w:rsidRPr="00A7145A" w:rsidRDefault="00267151" w:rsidP="00C12563">
            <w:pPr>
              <w:spacing w:after="60" w:line="36" w:lineRule="atLeast"/>
              <w:jc w:val="center"/>
              <w:rPr>
                <w:ins w:id="2061" w:author="Kevin Corbett" w:date="2015-03-30T09:47:00Z"/>
                <w:rFonts w:ascii="Times" w:hAnsi="Times" w:cs="Times New Roman"/>
                <w:sz w:val="18"/>
              </w:rPr>
            </w:pPr>
            <w:ins w:id="2062" w:author="Kevin Corbett" w:date="2015-03-30T09:50:00Z">
              <w:r w:rsidRPr="00A7145A">
                <w:rPr>
                  <w:rFonts w:ascii="Times" w:hAnsi="Times" w:cs="Times New Roman"/>
                  <w:sz w:val="18"/>
                </w:rPr>
                <w:t>0.532 (2.3 Å)</w:t>
              </w:r>
            </w:ins>
          </w:p>
        </w:tc>
      </w:tr>
      <w:tr w:rsidR="00267151" w:rsidRPr="00A7145A" w14:paraId="5674C75B" w14:textId="77777777" w:rsidTr="00267151">
        <w:trPr>
          <w:ins w:id="2063" w:author="Kevin Corbett" w:date="2015-03-30T09:47:00Z"/>
          <w:trPrChange w:id="2064" w:author="Kevin Corbett" w:date="2015-03-30T09:52:00Z">
            <w:trPr>
              <w:gridAfter w:val="0"/>
            </w:trPr>
          </w:trPrChange>
        </w:trPr>
        <w:tc>
          <w:tcPr>
            <w:tcW w:w="3150" w:type="dxa"/>
            <w:tcBorders>
              <w:right w:val="single" w:sz="8" w:space="0" w:color="auto"/>
            </w:tcBorders>
            <w:tcPrChange w:id="2065" w:author="Kevin Corbett" w:date="2015-03-30T09:52:00Z">
              <w:tcPr>
                <w:tcW w:w="2850" w:type="dxa"/>
                <w:gridSpan w:val="2"/>
                <w:tcBorders>
                  <w:right w:val="single" w:sz="8" w:space="0" w:color="auto"/>
                </w:tcBorders>
              </w:tcPr>
            </w:tcPrChange>
          </w:tcPr>
          <w:p w14:paraId="6D1DECD7" w14:textId="759FFC19" w:rsidR="00267151" w:rsidRPr="00A7145A" w:rsidRDefault="00267151" w:rsidP="008D35E0">
            <w:pPr>
              <w:spacing w:after="60" w:line="36" w:lineRule="atLeast"/>
              <w:ind w:left="342"/>
              <w:rPr>
                <w:ins w:id="2066" w:author="Kevin Corbett" w:date="2015-03-30T09:47:00Z"/>
                <w:rFonts w:ascii="Times" w:hAnsi="Times" w:cs="Times New Roman"/>
                <w:sz w:val="18"/>
              </w:rPr>
            </w:pPr>
            <w:ins w:id="2067" w:author="Kevin Corbett" w:date="2015-03-30T09:48:00Z">
              <w:r w:rsidRPr="00A7145A">
                <w:rPr>
                  <w:rFonts w:ascii="Times" w:hAnsi="Times" w:cs="Times New Roman"/>
                  <w:sz w:val="18"/>
                </w:rPr>
                <w:t>c*</w:t>
              </w:r>
            </w:ins>
          </w:p>
        </w:tc>
        <w:tc>
          <w:tcPr>
            <w:tcW w:w="1995" w:type="dxa"/>
            <w:tcBorders>
              <w:right w:val="single" w:sz="8" w:space="0" w:color="auto"/>
            </w:tcBorders>
            <w:tcPrChange w:id="2068" w:author="Kevin Corbett" w:date="2015-03-30T09:52:00Z">
              <w:tcPr>
                <w:tcW w:w="1995" w:type="dxa"/>
                <w:gridSpan w:val="2"/>
                <w:tcBorders>
                  <w:right w:val="single" w:sz="8" w:space="0" w:color="auto"/>
                </w:tcBorders>
              </w:tcPr>
            </w:tcPrChange>
          </w:tcPr>
          <w:p w14:paraId="3013E2C7" w14:textId="198F946A" w:rsidR="00267151" w:rsidRPr="00A7145A" w:rsidRDefault="00267151" w:rsidP="00C12563">
            <w:pPr>
              <w:spacing w:after="60" w:line="36" w:lineRule="atLeast"/>
              <w:jc w:val="center"/>
              <w:rPr>
                <w:ins w:id="2069" w:author="Kevin Corbett" w:date="2015-03-30T09:47:00Z"/>
                <w:rFonts w:ascii="Times" w:hAnsi="Times" w:cs="Times New Roman"/>
                <w:sz w:val="18"/>
              </w:rPr>
            </w:pPr>
            <w:ins w:id="2070" w:author="Kevin Corbett" w:date="2015-03-30T09:48:00Z">
              <w:r w:rsidRPr="00A7145A">
                <w:rPr>
                  <w:rFonts w:ascii="Times" w:hAnsi="Times" w:cs="Times New Roman"/>
                  <w:sz w:val="18"/>
                </w:rPr>
                <w:t>–</w:t>
              </w:r>
            </w:ins>
          </w:p>
        </w:tc>
        <w:tc>
          <w:tcPr>
            <w:tcW w:w="1995" w:type="dxa"/>
            <w:tcBorders>
              <w:left w:val="single" w:sz="8" w:space="0" w:color="auto"/>
            </w:tcBorders>
            <w:tcPrChange w:id="2071" w:author="Kevin Corbett" w:date="2015-03-30T09:52:00Z">
              <w:tcPr>
                <w:tcW w:w="1995" w:type="dxa"/>
                <w:gridSpan w:val="2"/>
                <w:tcBorders>
                  <w:left w:val="single" w:sz="8" w:space="0" w:color="auto"/>
                </w:tcBorders>
              </w:tcPr>
            </w:tcPrChange>
          </w:tcPr>
          <w:p w14:paraId="05EFAAB6" w14:textId="53661C2E" w:rsidR="00267151" w:rsidRPr="00A7145A" w:rsidRDefault="00267151" w:rsidP="00C12563">
            <w:pPr>
              <w:spacing w:after="60" w:line="36" w:lineRule="atLeast"/>
              <w:jc w:val="center"/>
              <w:rPr>
                <w:ins w:id="2072" w:author="Kevin Corbett" w:date="2015-03-30T09:47:00Z"/>
                <w:rFonts w:ascii="Times" w:hAnsi="Times" w:cs="Times New Roman"/>
                <w:sz w:val="18"/>
              </w:rPr>
            </w:pPr>
            <w:ins w:id="2073" w:author="Kevin Corbett" w:date="2015-03-30T09:50:00Z">
              <w:r w:rsidRPr="00A7145A">
                <w:rPr>
                  <w:rFonts w:ascii="Times" w:hAnsi="Times" w:cs="Times New Roman"/>
                  <w:sz w:val="18"/>
                </w:rPr>
                <w:t>0.608 (3.2 Å)</w:t>
              </w:r>
            </w:ins>
          </w:p>
        </w:tc>
      </w:tr>
      <w:tr w:rsidR="001A2BE5" w:rsidRPr="00A7145A" w14:paraId="6FB5CB15" w14:textId="77777777" w:rsidTr="00267151">
        <w:trPr>
          <w:trPrChange w:id="2074" w:author="Kevin Corbett" w:date="2015-03-30T09:52:00Z">
            <w:trPr>
              <w:gridAfter w:val="0"/>
            </w:trPr>
          </w:trPrChange>
        </w:trPr>
        <w:tc>
          <w:tcPr>
            <w:tcW w:w="3150" w:type="dxa"/>
            <w:tcBorders>
              <w:right w:val="single" w:sz="8" w:space="0" w:color="auto"/>
            </w:tcBorders>
            <w:tcPrChange w:id="2075" w:author="Kevin Corbett" w:date="2015-03-30T09:52:00Z">
              <w:tcPr>
                <w:tcW w:w="2850" w:type="dxa"/>
                <w:gridSpan w:val="2"/>
                <w:tcBorders>
                  <w:right w:val="single" w:sz="8" w:space="0" w:color="auto"/>
                </w:tcBorders>
              </w:tcPr>
            </w:tcPrChange>
          </w:tcPr>
          <w:p w14:paraId="354439BF" w14:textId="77777777" w:rsidR="001A2BE5" w:rsidRPr="00A7145A" w:rsidRDefault="001A2BE5" w:rsidP="00C12563">
            <w:pPr>
              <w:spacing w:after="60" w:line="36" w:lineRule="atLeast"/>
              <w:ind w:left="162"/>
              <w:rPr>
                <w:rFonts w:ascii="Times" w:hAnsi="Times" w:cs="Times New Roman"/>
                <w:sz w:val="18"/>
              </w:rPr>
            </w:pPr>
            <w:r w:rsidRPr="00A7145A">
              <w:rPr>
                <w:rFonts w:ascii="Times" w:hAnsi="Times" w:cs="Times New Roman"/>
                <w:sz w:val="18"/>
              </w:rPr>
              <w:t>Completeness (last shell) %</w:t>
            </w:r>
          </w:p>
        </w:tc>
        <w:tc>
          <w:tcPr>
            <w:tcW w:w="1995" w:type="dxa"/>
            <w:tcBorders>
              <w:right w:val="single" w:sz="8" w:space="0" w:color="auto"/>
            </w:tcBorders>
            <w:tcPrChange w:id="2076" w:author="Kevin Corbett" w:date="2015-03-30T09:52:00Z">
              <w:tcPr>
                <w:tcW w:w="1995" w:type="dxa"/>
                <w:gridSpan w:val="2"/>
                <w:tcBorders>
                  <w:right w:val="single" w:sz="8" w:space="0" w:color="auto"/>
                </w:tcBorders>
              </w:tcPr>
            </w:tcPrChange>
          </w:tcPr>
          <w:p w14:paraId="1568125B" w14:textId="77777777" w:rsidR="001A2BE5" w:rsidRPr="00A7145A" w:rsidRDefault="001A2BE5" w:rsidP="00C12563">
            <w:pPr>
              <w:spacing w:after="60" w:line="36" w:lineRule="atLeast"/>
              <w:jc w:val="center"/>
              <w:rPr>
                <w:rFonts w:ascii="Times" w:hAnsi="Times" w:cs="Times New Roman"/>
                <w:sz w:val="18"/>
              </w:rPr>
            </w:pPr>
            <w:r w:rsidRPr="00A7145A">
              <w:rPr>
                <w:rFonts w:ascii="Times" w:hAnsi="Times" w:cs="Times New Roman"/>
                <w:sz w:val="18"/>
              </w:rPr>
              <w:t>99.9 (99.9)</w:t>
            </w:r>
          </w:p>
        </w:tc>
        <w:tc>
          <w:tcPr>
            <w:tcW w:w="1995" w:type="dxa"/>
            <w:tcBorders>
              <w:left w:val="single" w:sz="8" w:space="0" w:color="auto"/>
            </w:tcBorders>
            <w:tcPrChange w:id="2077" w:author="Kevin Corbett" w:date="2015-03-30T09:52:00Z">
              <w:tcPr>
                <w:tcW w:w="1995" w:type="dxa"/>
                <w:gridSpan w:val="2"/>
                <w:tcBorders>
                  <w:left w:val="single" w:sz="8" w:space="0" w:color="auto"/>
                </w:tcBorders>
              </w:tcPr>
            </w:tcPrChange>
          </w:tcPr>
          <w:p w14:paraId="5494E8DA" w14:textId="77777777" w:rsidR="001A2BE5" w:rsidRPr="00A7145A" w:rsidRDefault="001A2BE5" w:rsidP="00C12563">
            <w:pPr>
              <w:spacing w:after="60" w:line="36" w:lineRule="atLeast"/>
              <w:jc w:val="center"/>
              <w:rPr>
                <w:rFonts w:ascii="Times" w:hAnsi="Times" w:cs="Times New Roman"/>
                <w:sz w:val="18"/>
              </w:rPr>
            </w:pPr>
            <w:r w:rsidRPr="00A7145A">
              <w:rPr>
                <w:rFonts w:ascii="Times" w:hAnsi="Times" w:cs="Times New Roman"/>
                <w:sz w:val="18"/>
              </w:rPr>
              <w:t>99.5 (90.8)</w:t>
            </w:r>
          </w:p>
        </w:tc>
      </w:tr>
      <w:tr w:rsidR="001A2BE5" w:rsidRPr="00A7145A" w14:paraId="4A897274" w14:textId="77777777" w:rsidTr="00267151">
        <w:trPr>
          <w:trPrChange w:id="2078" w:author="Kevin Corbett" w:date="2015-03-30T09:52:00Z">
            <w:trPr>
              <w:gridAfter w:val="0"/>
            </w:trPr>
          </w:trPrChange>
        </w:trPr>
        <w:tc>
          <w:tcPr>
            <w:tcW w:w="3150" w:type="dxa"/>
            <w:tcBorders>
              <w:right w:val="single" w:sz="8" w:space="0" w:color="auto"/>
            </w:tcBorders>
            <w:tcPrChange w:id="2079" w:author="Kevin Corbett" w:date="2015-03-30T09:52:00Z">
              <w:tcPr>
                <w:tcW w:w="2850" w:type="dxa"/>
                <w:gridSpan w:val="2"/>
                <w:tcBorders>
                  <w:right w:val="single" w:sz="8" w:space="0" w:color="auto"/>
                </w:tcBorders>
              </w:tcPr>
            </w:tcPrChange>
          </w:tcPr>
          <w:p w14:paraId="2C3CE74E" w14:textId="77777777" w:rsidR="001A2BE5" w:rsidRPr="00A7145A" w:rsidRDefault="001A2BE5" w:rsidP="00C12563">
            <w:pPr>
              <w:spacing w:after="60" w:line="36" w:lineRule="atLeast"/>
              <w:ind w:left="162"/>
              <w:rPr>
                <w:rFonts w:ascii="Times" w:hAnsi="Times" w:cs="Times New Roman"/>
                <w:sz w:val="18"/>
              </w:rPr>
            </w:pPr>
            <w:r w:rsidRPr="00A7145A">
              <w:rPr>
                <w:rFonts w:ascii="Times" w:hAnsi="Times" w:cs="Times New Roman"/>
                <w:sz w:val="18"/>
              </w:rPr>
              <w:t>Number of reflections</w:t>
            </w:r>
          </w:p>
        </w:tc>
        <w:tc>
          <w:tcPr>
            <w:tcW w:w="1995" w:type="dxa"/>
            <w:tcBorders>
              <w:right w:val="single" w:sz="8" w:space="0" w:color="auto"/>
            </w:tcBorders>
            <w:tcPrChange w:id="2080" w:author="Kevin Corbett" w:date="2015-03-30T09:52:00Z">
              <w:tcPr>
                <w:tcW w:w="1995" w:type="dxa"/>
                <w:gridSpan w:val="2"/>
                <w:tcBorders>
                  <w:right w:val="single" w:sz="8" w:space="0" w:color="auto"/>
                </w:tcBorders>
              </w:tcPr>
            </w:tcPrChange>
          </w:tcPr>
          <w:p w14:paraId="37826CC9" w14:textId="77777777" w:rsidR="001A2BE5" w:rsidRPr="00A7145A" w:rsidRDefault="001A2BE5" w:rsidP="00C12563">
            <w:pPr>
              <w:spacing w:after="60" w:line="36" w:lineRule="atLeast"/>
              <w:jc w:val="center"/>
              <w:rPr>
                <w:rFonts w:ascii="Times" w:hAnsi="Times" w:cs="Times New Roman"/>
                <w:sz w:val="18"/>
              </w:rPr>
            </w:pPr>
            <w:r w:rsidRPr="00A7145A">
              <w:rPr>
                <w:rFonts w:ascii="Times" w:hAnsi="Times" w:cs="Times New Roman"/>
                <w:sz w:val="18"/>
              </w:rPr>
              <w:t>33,462</w:t>
            </w:r>
          </w:p>
        </w:tc>
        <w:tc>
          <w:tcPr>
            <w:tcW w:w="1995" w:type="dxa"/>
            <w:tcBorders>
              <w:left w:val="single" w:sz="8" w:space="0" w:color="auto"/>
            </w:tcBorders>
            <w:tcPrChange w:id="2081" w:author="Kevin Corbett" w:date="2015-03-30T09:52:00Z">
              <w:tcPr>
                <w:tcW w:w="1995" w:type="dxa"/>
                <w:gridSpan w:val="2"/>
                <w:tcBorders>
                  <w:left w:val="single" w:sz="8" w:space="0" w:color="auto"/>
                </w:tcBorders>
              </w:tcPr>
            </w:tcPrChange>
          </w:tcPr>
          <w:p w14:paraId="21941F82" w14:textId="77777777" w:rsidR="001A2BE5" w:rsidRPr="00A7145A" w:rsidRDefault="001A2BE5" w:rsidP="00C12563">
            <w:pPr>
              <w:spacing w:after="60" w:line="36" w:lineRule="atLeast"/>
              <w:jc w:val="center"/>
              <w:rPr>
                <w:rFonts w:ascii="Times" w:hAnsi="Times" w:cs="Times New Roman"/>
                <w:sz w:val="18"/>
              </w:rPr>
            </w:pPr>
            <w:r w:rsidRPr="00A7145A">
              <w:rPr>
                <w:rFonts w:ascii="Times" w:hAnsi="Times" w:cs="Times New Roman"/>
                <w:sz w:val="18"/>
              </w:rPr>
              <w:t>1,808,343</w:t>
            </w:r>
          </w:p>
        </w:tc>
      </w:tr>
      <w:tr w:rsidR="001A2BE5" w:rsidRPr="00A7145A" w14:paraId="7A11F87D" w14:textId="77777777" w:rsidTr="00267151">
        <w:trPr>
          <w:trHeight w:val="84"/>
          <w:trPrChange w:id="2082" w:author="Kevin Corbett" w:date="2015-03-30T09:52:00Z">
            <w:trPr>
              <w:gridAfter w:val="0"/>
              <w:trHeight w:val="84"/>
            </w:trPr>
          </w:trPrChange>
        </w:trPr>
        <w:tc>
          <w:tcPr>
            <w:tcW w:w="3150" w:type="dxa"/>
            <w:tcBorders>
              <w:right w:val="single" w:sz="8" w:space="0" w:color="auto"/>
            </w:tcBorders>
            <w:tcPrChange w:id="2083" w:author="Kevin Corbett" w:date="2015-03-30T09:52:00Z">
              <w:tcPr>
                <w:tcW w:w="2850" w:type="dxa"/>
                <w:gridSpan w:val="2"/>
                <w:tcBorders>
                  <w:right w:val="single" w:sz="8" w:space="0" w:color="auto"/>
                </w:tcBorders>
              </w:tcPr>
            </w:tcPrChange>
          </w:tcPr>
          <w:p w14:paraId="15F896C6" w14:textId="16823357" w:rsidR="001A2BE5" w:rsidRPr="00A7145A" w:rsidRDefault="001A2BE5" w:rsidP="00267151">
            <w:pPr>
              <w:spacing w:after="60" w:line="36" w:lineRule="atLeast"/>
              <w:ind w:left="342"/>
              <w:rPr>
                <w:rFonts w:ascii="Times" w:hAnsi="Times" w:cs="Times New Roman"/>
                <w:sz w:val="18"/>
              </w:rPr>
            </w:pPr>
            <w:del w:id="2084" w:author="Kevin Corbett" w:date="2015-03-30T09:57:00Z">
              <w:r w:rsidRPr="00A7145A" w:rsidDel="00267151">
                <w:rPr>
                  <w:rFonts w:ascii="Times" w:hAnsi="Times" w:cs="Times New Roman"/>
                  <w:i/>
                  <w:sz w:val="18"/>
                </w:rPr>
                <w:delText xml:space="preserve">     </w:delText>
              </w:r>
            </w:del>
            <w:r w:rsidRPr="00A7145A">
              <w:rPr>
                <w:rFonts w:ascii="Times" w:hAnsi="Times" w:cs="Times New Roman"/>
                <w:i/>
                <w:sz w:val="18"/>
              </w:rPr>
              <w:t>unique</w:t>
            </w:r>
          </w:p>
        </w:tc>
        <w:tc>
          <w:tcPr>
            <w:tcW w:w="1995" w:type="dxa"/>
            <w:tcBorders>
              <w:right w:val="single" w:sz="8" w:space="0" w:color="auto"/>
            </w:tcBorders>
            <w:tcPrChange w:id="2085" w:author="Kevin Corbett" w:date="2015-03-30T09:52:00Z">
              <w:tcPr>
                <w:tcW w:w="1995" w:type="dxa"/>
                <w:gridSpan w:val="2"/>
                <w:tcBorders>
                  <w:right w:val="single" w:sz="8" w:space="0" w:color="auto"/>
                </w:tcBorders>
              </w:tcPr>
            </w:tcPrChange>
          </w:tcPr>
          <w:p w14:paraId="7CBCDA1B" w14:textId="77777777" w:rsidR="001A2BE5" w:rsidRPr="00A7145A" w:rsidRDefault="001A2BE5" w:rsidP="00C12563">
            <w:pPr>
              <w:spacing w:after="60" w:line="36" w:lineRule="atLeast"/>
              <w:jc w:val="center"/>
              <w:rPr>
                <w:rFonts w:ascii="Times" w:hAnsi="Times" w:cs="Times New Roman"/>
                <w:sz w:val="18"/>
              </w:rPr>
            </w:pPr>
            <w:r w:rsidRPr="00A7145A">
              <w:rPr>
                <w:rFonts w:ascii="Times" w:hAnsi="Times" w:cs="Times New Roman"/>
                <w:sz w:val="18"/>
              </w:rPr>
              <w:t>4410</w:t>
            </w:r>
          </w:p>
        </w:tc>
        <w:tc>
          <w:tcPr>
            <w:tcW w:w="1995" w:type="dxa"/>
            <w:tcBorders>
              <w:left w:val="single" w:sz="8" w:space="0" w:color="auto"/>
            </w:tcBorders>
            <w:tcPrChange w:id="2086" w:author="Kevin Corbett" w:date="2015-03-30T09:52:00Z">
              <w:tcPr>
                <w:tcW w:w="1995" w:type="dxa"/>
                <w:gridSpan w:val="2"/>
                <w:tcBorders>
                  <w:left w:val="single" w:sz="8" w:space="0" w:color="auto"/>
                </w:tcBorders>
              </w:tcPr>
            </w:tcPrChange>
          </w:tcPr>
          <w:p w14:paraId="74083624" w14:textId="77777777" w:rsidR="001A2BE5" w:rsidRPr="00A7145A" w:rsidRDefault="001A2BE5" w:rsidP="00C12563">
            <w:pPr>
              <w:spacing w:after="60" w:line="36" w:lineRule="atLeast"/>
              <w:jc w:val="center"/>
              <w:rPr>
                <w:rFonts w:ascii="Times" w:hAnsi="Times" w:cs="Times New Roman"/>
                <w:sz w:val="18"/>
              </w:rPr>
            </w:pPr>
            <w:r w:rsidRPr="00A7145A">
              <w:rPr>
                <w:rFonts w:ascii="Times" w:hAnsi="Times" w:cs="Times New Roman"/>
                <w:sz w:val="18"/>
              </w:rPr>
              <w:t>134,133</w:t>
            </w:r>
          </w:p>
        </w:tc>
      </w:tr>
      <w:tr w:rsidR="001A2BE5" w:rsidRPr="00A7145A" w14:paraId="0C748971" w14:textId="77777777" w:rsidTr="00267151">
        <w:trPr>
          <w:trHeight w:val="84"/>
          <w:trPrChange w:id="2087" w:author="Kevin Corbett" w:date="2015-03-30T09:52:00Z">
            <w:trPr>
              <w:gridAfter w:val="0"/>
              <w:trHeight w:val="84"/>
            </w:trPr>
          </w:trPrChange>
        </w:trPr>
        <w:tc>
          <w:tcPr>
            <w:tcW w:w="3150" w:type="dxa"/>
            <w:tcBorders>
              <w:right w:val="single" w:sz="8" w:space="0" w:color="auto"/>
            </w:tcBorders>
            <w:tcPrChange w:id="2088" w:author="Kevin Corbett" w:date="2015-03-30T09:52:00Z">
              <w:tcPr>
                <w:tcW w:w="2850" w:type="dxa"/>
                <w:gridSpan w:val="2"/>
                <w:tcBorders>
                  <w:right w:val="single" w:sz="8" w:space="0" w:color="auto"/>
                </w:tcBorders>
              </w:tcPr>
            </w:tcPrChange>
          </w:tcPr>
          <w:p w14:paraId="1E76C587" w14:textId="77777777" w:rsidR="001A2BE5" w:rsidRPr="00A7145A" w:rsidRDefault="001A2BE5" w:rsidP="00C12563">
            <w:pPr>
              <w:spacing w:after="60" w:line="36" w:lineRule="atLeast"/>
              <w:ind w:left="162"/>
              <w:rPr>
                <w:rFonts w:ascii="Times" w:hAnsi="Times" w:cs="Times New Roman"/>
                <w:sz w:val="18"/>
              </w:rPr>
            </w:pPr>
            <w:r w:rsidRPr="00A7145A">
              <w:rPr>
                <w:rFonts w:ascii="Times" w:hAnsi="Times" w:cs="Times New Roman"/>
                <w:sz w:val="18"/>
              </w:rPr>
              <w:t>Multiplicity (last shell)</w:t>
            </w:r>
          </w:p>
        </w:tc>
        <w:tc>
          <w:tcPr>
            <w:tcW w:w="1995" w:type="dxa"/>
            <w:tcBorders>
              <w:right w:val="single" w:sz="8" w:space="0" w:color="auto"/>
            </w:tcBorders>
            <w:tcPrChange w:id="2089" w:author="Kevin Corbett" w:date="2015-03-30T09:52:00Z">
              <w:tcPr>
                <w:tcW w:w="1995" w:type="dxa"/>
                <w:gridSpan w:val="2"/>
                <w:tcBorders>
                  <w:right w:val="single" w:sz="8" w:space="0" w:color="auto"/>
                </w:tcBorders>
              </w:tcPr>
            </w:tcPrChange>
          </w:tcPr>
          <w:p w14:paraId="4D849818" w14:textId="77777777" w:rsidR="001A2BE5" w:rsidRPr="00A7145A" w:rsidRDefault="001A2BE5" w:rsidP="00C12563">
            <w:pPr>
              <w:spacing w:after="60" w:line="36" w:lineRule="atLeast"/>
              <w:jc w:val="center"/>
              <w:rPr>
                <w:rFonts w:ascii="Times" w:hAnsi="Times" w:cs="Times New Roman"/>
                <w:sz w:val="18"/>
              </w:rPr>
            </w:pPr>
            <w:r w:rsidRPr="00A7145A">
              <w:rPr>
                <w:rFonts w:ascii="Times" w:hAnsi="Times" w:cs="Times New Roman"/>
                <w:sz w:val="18"/>
              </w:rPr>
              <w:t>7.5 (7.6)</w:t>
            </w:r>
          </w:p>
        </w:tc>
        <w:tc>
          <w:tcPr>
            <w:tcW w:w="1995" w:type="dxa"/>
            <w:tcBorders>
              <w:left w:val="single" w:sz="8" w:space="0" w:color="auto"/>
            </w:tcBorders>
            <w:tcPrChange w:id="2090" w:author="Kevin Corbett" w:date="2015-03-30T09:52:00Z">
              <w:tcPr>
                <w:tcW w:w="1995" w:type="dxa"/>
                <w:gridSpan w:val="2"/>
                <w:tcBorders>
                  <w:left w:val="single" w:sz="8" w:space="0" w:color="auto"/>
                </w:tcBorders>
              </w:tcPr>
            </w:tcPrChange>
          </w:tcPr>
          <w:p w14:paraId="72CBB891" w14:textId="77777777" w:rsidR="001A2BE5" w:rsidRPr="00A7145A" w:rsidRDefault="001A2BE5" w:rsidP="00C12563">
            <w:pPr>
              <w:spacing w:after="60" w:line="36" w:lineRule="atLeast"/>
              <w:jc w:val="center"/>
              <w:rPr>
                <w:rFonts w:ascii="Times" w:hAnsi="Times" w:cs="Times New Roman"/>
                <w:sz w:val="18"/>
              </w:rPr>
            </w:pPr>
            <w:r w:rsidRPr="00A7145A">
              <w:rPr>
                <w:rFonts w:ascii="Times" w:hAnsi="Times" w:cs="Times New Roman"/>
                <w:sz w:val="18"/>
              </w:rPr>
              <w:t>13.5 (10.6)</w:t>
            </w:r>
          </w:p>
        </w:tc>
      </w:tr>
      <w:tr w:rsidR="001A2BE5" w:rsidRPr="00A7145A" w14:paraId="575B0F19" w14:textId="77777777" w:rsidTr="008D35E0">
        <w:trPr>
          <w:trPrChange w:id="2091" w:author="Kevin Corbett" w:date="2015-03-30T10:02:00Z">
            <w:trPr>
              <w:gridAfter w:val="0"/>
            </w:trPr>
          </w:trPrChange>
        </w:trPr>
        <w:tc>
          <w:tcPr>
            <w:tcW w:w="3150" w:type="dxa"/>
            <w:tcBorders>
              <w:right w:val="single" w:sz="8" w:space="0" w:color="auto"/>
            </w:tcBorders>
            <w:tcPrChange w:id="2092" w:author="Kevin Corbett" w:date="2015-03-30T10:02:00Z">
              <w:tcPr>
                <w:tcW w:w="2850" w:type="dxa"/>
                <w:gridSpan w:val="2"/>
                <w:tcBorders>
                  <w:right w:val="single" w:sz="8" w:space="0" w:color="auto"/>
                </w:tcBorders>
              </w:tcPr>
            </w:tcPrChange>
          </w:tcPr>
          <w:p w14:paraId="6DC963C7" w14:textId="77777777" w:rsidR="001A2BE5" w:rsidRPr="00A7145A" w:rsidRDefault="001A2BE5" w:rsidP="00C12563">
            <w:pPr>
              <w:spacing w:after="60" w:line="36" w:lineRule="atLeast"/>
              <w:ind w:left="162"/>
              <w:rPr>
                <w:rFonts w:ascii="Times" w:hAnsi="Times" w:cs="Times New Roman"/>
                <w:sz w:val="18"/>
              </w:rPr>
            </w:pPr>
            <w:r w:rsidRPr="00A7145A">
              <w:rPr>
                <w:rFonts w:ascii="Times" w:hAnsi="Times" w:cs="Times New Roman"/>
                <w:sz w:val="18"/>
              </w:rPr>
              <w:t>Number of sites</w:t>
            </w:r>
          </w:p>
        </w:tc>
        <w:tc>
          <w:tcPr>
            <w:tcW w:w="1995" w:type="dxa"/>
            <w:tcBorders>
              <w:right w:val="single" w:sz="8" w:space="0" w:color="auto"/>
            </w:tcBorders>
            <w:tcPrChange w:id="2093" w:author="Kevin Corbett" w:date="2015-03-30T10:02:00Z">
              <w:tcPr>
                <w:tcW w:w="1995" w:type="dxa"/>
                <w:gridSpan w:val="2"/>
                <w:tcBorders>
                  <w:right w:val="single" w:sz="8" w:space="0" w:color="auto"/>
                </w:tcBorders>
              </w:tcPr>
            </w:tcPrChange>
          </w:tcPr>
          <w:p w14:paraId="6205BE2E" w14:textId="77777777" w:rsidR="001A2BE5" w:rsidRPr="00A7145A" w:rsidRDefault="001A2BE5" w:rsidP="00C12563">
            <w:pPr>
              <w:spacing w:after="60" w:line="36" w:lineRule="atLeast"/>
              <w:jc w:val="center"/>
              <w:rPr>
                <w:rFonts w:ascii="Times" w:hAnsi="Times" w:cs="Times New Roman"/>
                <w:sz w:val="18"/>
              </w:rPr>
            </w:pPr>
            <w:r w:rsidRPr="00A7145A">
              <w:rPr>
                <w:rFonts w:ascii="Times" w:hAnsi="Times" w:cs="Times New Roman"/>
                <w:sz w:val="18"/>
              </w:rPr>
              <w:t>68</w:t>
            </w:r>
          </w:p>
        </w:tc>
        <w:tc>
          <w:tcPr>
            <w:tcW w:w="1995" w:type="dxa"/>
            <w:tcBorders>
              <w:left w:val="single" w:sz="8" w:space="0" w:color="auto"/>
            </w:tcBorders>
            <w:tcPrChange w:id="2094" w:author="Kevin Corbett" w:date="2015-03-30T10:02:00Z">
              <w:tcPr>
                <w:tcW w:w="1995" w:type="dxa"/>
                <w:gridSpan w:val="2"/>
                <w:tcBorders>
                  <w:left w:val="single" w:sz="8" w:space="0" w:color="auto"/>
                </w:tcBorders>
              </w:tcPr>
            </w:tcPrChange>
          </w:tcPr>
          <w:p w14:paraId="115DD257" w14:textId="77777777" w:rsidR="001A2BE5" w:rsidRPr="00A7145A" w:rsidRDefault="001A2BE5" w:rsidP="00C12563">
            <w:pPr>
              <w:spacing w:after="60" w:line="36" w:lineRule="atLeast"/>
              <w:jc w:val="center"/>
              <w:rPr>
                <w:rFonts w:ascii="Times" w:hAnsi="Times" w:cs="Times New Roman"/>
                <w:b/>
                <w:sz w:val="18"/>
              </w:rPr>
            </w:pPr>
            <w:r w:rsidRPr="00A7145A">
              <w:rPr>
                <w:rFonts w:ascii="Times" w:hAnsi="Times" w:cs="Times New Roman"/>
                <w:sz w:val="18"/>
              </w:rPr>
              <w:t>–</w:t>
            </w:r>
          </w:p>
        </w:tc>
      </w:tr>
      <w:tr w:rsidR="00267151" w:rsidRPr="00A7145A" w14:paraId="24CCF29E" w14:textId="77777777" w:rsidTr="008D35E0">
        <w:trPr>
          <w:ins w:id="2095" w:author="Kevin Corbett" w:date="2015-03-30T09:43:00Z"/>
          <w:trPrChange w:id="2096" w:author="Kevin Corbett" w:date="2015-03-30T10:02:00Z">
            <w:trPr>
              <w:gridAfter w:val="0"/>
            </w:trPr>
          </w:trPrChange>
        </w:trPr>
        <w:tc>
          <w:tcPr>
            <w:tcW w:w="3150" w:type="dxa"/>
            <w:tcBorders>
              <w:right w:val="single" w:sz="8" w:space="0" w:color="auto"/>
            </w:tcBorders>
            <w:shd w:val="clear" w:color="auto" w:fill="auto"/>
            <w:tcPrChange w:id="2097" w:author="Kevin Corbett" w:date="2015-03-30T10:02:00Z">
              <w:tcPr>
                <w:tcW w:w="2850" w:type="dxa"/>
                <w:gridSpan w:val="2"/>
                <w:tcBorders>
                  <w:right w:val="single" w:sz="8" w:space="0" w:color="auto"/>
                </w:tcBorders>
                <w:shd w:val="clear" w:color="auto" w:fill="E6E6E6"/>
              </w:tcPr>
            </w:tcPrChange>
          </w:tcPr>
          <w:p w14:paraId="3581D385" w14:textId="217438B6" w:rsidR="00267151" w:rsidRPr="00A7145A" w:rsidRDefault="00267151" w:rsidP="00267151">
            <w:pPr>
              <w:spacing w:after="60" w:line="36" w:lineRule="atLeast"/>
              <w:ind w:left="162"/>
              <w:rPr>
                <w:ins w:id="2098" w:author="Kevin Corbett" w:date="2015-03-30T09:43:00Z"/>
                <w:rFonts w:ascii="Times" w:hAnsi="Times" w:cs="Times New Roman"/>
                <w:sz w:val="18"/>
              </w:rPr>
            </w:pPr>
            <w:ins w:id="2099" w:author="Kevin Corbett" w:date="2015-03-30T09:54:00Z">
              <w:r w:rsidRPr="00A7145A">
                <w:rPr>
                  <w:rFonts w:ascii="Times" w:hAnsi="Times" w:cs="Times New Roman"/>
                  <w:sz w:val="18"/>
                  <w:vertAlign w:val="superscript"/>
                </w:rPr>
                <w:t xml:space="preserve">d </w:t>
              </w:r>
            </w:ins>
            <w:ins w:id="2100" w:author="Kevin Corbett" w:date="2015-03-30T09:44:00Z">
              <w:r w:rsidRPr="00A7145A">
                <w:rPr>
                  <w:rFonts w:ascii="Times" w:hAnsi="Times" w:cs="Times New Roman"/>
                  <w:sz w:val="18"/>
                </w:rPr>
                <w:t>Anisotropic scaling B-factors</w:t>
              </w:r>
            </w:ins>
            <w:ins w:id="2101" w:author="Kevin Corbett" w:date="2015-03-30T09:45:00Z">
              <w:r w:rsidRPr="00A7145A">
                <w:rPr>
                  <w:rFonts w:ascii="Times" w:hAnsi="Times" w:cs="Times New Roman"/>
                  <w:sz w:val="18"/>
                </w:rPr>
                <w:t xml:space="preserve"> (Å</w:t>
              </w:r>
              <w:r w:rsidRPr="00A7145A">
                <w:rPr>
                  <w:rFonts w:ascii="Times" w:hAnsi="Times" w:cs="Times New Roman"/>
                  <w:sz w:val="18"/>
                  <w:vertAlign w:val="superscript"/>
                </w:rPr>
                <w:t>2</w:t>
              </w:r>
              <w:r w:rsidRPr="00A7145A">
                <w:rPr>
                  <w:rFonts w:ascii="Times" w:hAnsi="Times" w:cs="Times New Roman"/>
                  <w:sz w:val="18"/>
                </w:rPr>
                <w:t>)</w:t>
              </w:r>
            </w:ins>
          </w:p>
        </w:tc>
        <w:tc>
          <w:tcPr>
            <w:tcW w:w="1995" w:type="dxa"/>
            <w:tcBorders>
              <w:right w:val="single" w:sz="8" w:space="0" w:color="auto"/>
            </w:tcBorders>
            <w:shd w:val="clear" w:color="auto" w:fill="auto"/>
            <w:tcPrChange w:id="2102" w:author="Kevin Corbett" w:date="2015-03-30T10:02:00Z">
              <w:tcPr>
                <w:tcW w:w="1995" w:type="dxa"/>
                <w:gridSpan w:val="2"/>
                <w:tcBorders>
                  <w:right w:val="single" w:sz="8" w:space="0" w:color="auto"/>
                </w:tcBorders>
                <w:shd w:val="clear" w:color="auto" w:fill="E6E6E6"/>
              </w:tcPr>
            </w:tcPrChange>
          </w:tcPr>
          <w:p w14:paraId="509C5C6C" w14:textId="640ABC5C" w:rsidR="00267151" w:rsidRPr="00A7145A" w:rsidRDefault="00267151" w:rsidP="00C12563">
            <w:pPr>
              <w:spacing w:after="60" w:line="36" w:lineRule="atLeast"/>
              <w:jc w:val="center"/>
              <w:rPr>
                <w:ins w:id="2103" w:author="Kevin Corbett" w:date="2015-03-30T09:43:00Z"/>
                <w:rFonts w:ascii="Times" w:hAnsi="Times" w:cs="Times New Roman"/>
                <w:sz w:val="18"/>
              </w:rPr>
            </w:pPr>
          </w:p>
        </w:tc>
        <w:tc>
          <w:tcPr>
            <w:tcW w:w="1995" w:type="dxa"/>
            <w:tcBorders>
              <w:left w:val="single" w:sz="8" w:space="0" w:color="auto"/>
            </w:tcBorders>
            <w:shd w:val="clear" w:color="auto" w:fill="auto"/>
            <w:tcPrChange w:id="2104" w:author="Kevin Corbett" w:date="2015-03-30T10:02:00Z">
              <w:tcPr>
                <w:tcW w:w="1995" w:type="dxa"/>
                <w:gridSpan w:val="2"/>
                <w:tcBorders>
                  <w:left w:val="single" w:sz="8" w:space="0" w:color="auto"/>
                </w:tcBorders>
                <w:shd w:val="clear" w:color="auto" w:fill="E6E6E6"/>
              </w:tcPr>
            </w:tcPrChange>
          </w:tcPr>
          <w:p w14:paraId="1992838A" w14:textId="77777777" w:rsidR="00267151" w:rsidRPr="00A7145A" w:rsidRDefault="00267151" w:rsidP="00C12563">
            <w:pPr>
              <w:spacing w:after="60" w:line="36" w:lineRule="atLeast"/>
              <w:ind w:left="720"/>
              <w:contextualSpacing/>
              <w:jc w:val="center"/>
              <w:rPr>
                <w:ins w:id="2105" w:author="Kevin Corbett" w:date="2015-03-30T09:43:00Z"/>
                <w:rFonts w:ascii="Times" w:hAnsi="Times" w:cs="Times New Roman"/>
                <w:sz w:val="18"/>
              </w:rPr>
            </w:pPr>
          </w:p>
        </w:tc>
      </w:tr>
      <w:tr w:rsidR="00267151" w:rsidRPr="00A7145A" w14:paraId="1E9CA5A4" w14:textId="77777777" w:rsidTr="008D35E0">
        <w:trPr>
          <w:ins w:id="2106" w:author="Kevin Corbett" w:date="2015-03-30T09:45:00Z"/>
          <w:trPrChange w:id="2107" w:author="Kevin Corbett" w:date="2015-03-30T10:02:00Z">
            <w:trPr>
              <w:gridAfter w:val="0"/>
            </w:trPr>
          </w:trPrChange>
        </w:trPr>
        <w:tc>
          <w:tcPr>
            <w:tcW w:w="3150" w:type="dxa"/>
            <w:tcBorders>
              <w:right w:val="single" w:sz="8" w:space="0" w:color="auto"/>
            </w:tcBorders>
            <w:shd w:val="clear" w:color="auto" w:fill="auto"/>
            <w:tcPrChange w:id="2108" w:author="Kevin Corbett" w:date="2015-03-30T10:02:00Z">
              <w:tcPr>
                <w:tcW w:w="2850" w:type="dxa"/>
                <w:gridSpan w:val="2"/>
                <w:tcBorders>
                  <w:right w:val="single" w:sz="8" w:space="0" w:color="auto"/>
                </w:tcBorders>
                <w:shd w:val="clear" w:color="auto" w:fill="E6E6E6"/>
              </w:tcPr>
            </w:tcPrChange>
          </w:tcPr>
          <w:p w14:paraId="44206F07" w14:textId="01B8B5B0" w:rsidR="00267151" w:rsidRPr="00A7145A" w:rsidRDefault="00267151" w:rsidP="008D35E0">
            <w:pPr>
              <w:spacing w:after="60" w:line="36" w:lineRule="atLeast"/>
              <w:ind w:left="342"/>
              <w:rPr>
                <w:ins w:id="2109" w:author="Kevin Corbett" w:date="2015-03-30T09:45:00Z"/>
                <w:rFonts w:ascii="Times" w:hAnsi="Times" w:cs="Times New Roman"/>
                <w:sz w:val="18"/>
              </w:rPr>
            </w:pPr>
            <w:ins w:id="2110" w:author="Kevin Corbett" w:date="2015-03-30T09:45:00Z">
              <w:r w:rsidRPr="00A7145A">
                <w:rPr>
                  <w:rFonts w:ascii="Times" w:hAnsi="Times" w:cs="Times New Roman"/>
                  <w:sz w:val="18"/>
                </w:rPr>
                <w:t>a*</w:t>
              </w:r>
            </w:ins>
          </w:p>
        </w:tc>
        <w:tc>
          <w:tcPr>
            <w:tcW w:w="1995" w:type="dxa"/>
            <w:tcBorders>
              <w:right w:val="single" w:sz="8" w:space="0" w:color="auto"/>
            </w:tcBorders>
            <w:shd w:val="clear" w:color="auto" w:fill="auto"/>
            <w:tcPrChange w:id="2111" w:author="Kevin Corbett" w:date="2015-03-30T10:02:00Z">
              <w:tcPr>
                <w:tcW w:w="1995" w:type="dxa"/>
                <w:gridSpan w:val="2"/>
                <w:tcBorders>
                  <w:right w:val="single" w:sz="8" w:space="0" w:color="auto"/>
                </w:tcBorders>
                <w:shd w:val="clear" w:color="auto" w:fill="E6E6E6"/>
              </w:tcPr>
            </w:tcPrChange>
          </w:tcPr>
          <w:p w14:paraId="2B504945" w14:textId="31C5DDCE" w:rsidR="00267151" w:rsidRPr="00A7145A" w:rsidRDefault="00267151" w:rsidP="00C12563">
            <w:pPr>
              <w:spacing w:after="60" w:line="36" w:lineRule="atLeast"/>
              <w:jc w:val="center"/>
              <w:rPr>
                <w:ins w:id="2112" w:author="Kevin Corbett" w:date="2015-03-30T09:45:00Z"/>
                <w:rFonts w:ascii="Times" w:hAnsi="Times" w:cs="Times New Roman"/>
                <w:sz w:val="18"/>
              </w:rPr>
            </w:pPr>
            <w:ins w:id="2113" w:author="Kevin Corbett" w:date="2015-03-30T09:48:00Z">
              <w:r w:rsidRPr="00A7145A">
                <w:rPr>
                  <w:rFonts w:ascii="Times" w:hAnsi="Times" w:cs="Times New Roman"/>
                  <w:sz w:val="18"/>
                </w:rPr>
                <w:t>–</w:t>
              </w:r>
            </w:ins>
          </w:p>
        </w:tc>
        <w:tc>
          <w:tcPr>
            <w:tcW w:w="1995" w:type="dxa"/>
            <w:tcBorders>
              <w:left w:val="single" w:sz="8" w:space="0" w:color="auto"/>
            </w:tcBorders>
            <w:shd w:val="clear" w:color="auto" w:fill="auto"/>
            <w:tcPrChange w:id="2114" w:author="Kevin Corbett" w:date="2015-03-30T10:02:00Z">
              <w:tcPr>
                <w:tcW w:w="1995" w:type="dxa"/>
                <w:gridSpan w:val="2"/>
                <w:tcBorders>
                  <w:left w:val="single" w:sz="8" w:space="0" w:color="auto"/>
                </w:tcBorders>
                <w:shd w:val="clear" w:color="auto" w:fill="E6E6E6"/>
              </w:tcPr>
            </w:tcPrChange>
          </w:tcPr>
          <w:p w14:paraId="42179ADB" w14:textId="6FAE6772" w:rsidR="00267151" w:rsidRPr="00A7145A" w:rsidRDefault="00267151" w:rsidP="00C12563">
            <w:pPr>
              <w:spacing w:after="60" w:line="36" w:lineRule="atLeast"/>
              <w:jc w:val="center"/>
              <w:rPr>
                <w:ins w:id="2115" w:author="Kevin Corbett" w:date="2015-03-30T09:45:00Z"/>
                <w:rFonts w:ascii="Times" w:hAnsi="Times" w:cs="Times New Roman"/>
                <w:sz w:val="18"/>
              </w:rPr>
            </w:pPr>
            <w:ins w:id="2116" w:author="Kevin Corbett" w:date="2015-03-30T09:50:00Z">
              <w:r w:rsidRPr="00A7145A">
                <w:rPr>
                  <w:rFonts w:ascii="Times" w:hAnsi="Times" w:cs="Times New Roman"/>
                  <w:sz w:val="18"/>
                </w:rPr>
                <w:t>-8.09</w:t>
              </w:r>
            </w:ins>
          </w:p>
        </w:tc>
      </w:tr>
      <w:tr w:rsidR="00CC3F22" w:rsidRPr="00A7145A" w14:paraId="0193AD59" w14:textId="77777777" w:rsidTr="008D35E0">
        <w:trPr>
          <w:ins w:id="2117" w:author="Kevin Corbett" w:date="2015-04-13T17:44:00Z"/>
        </w:trPr>
        <w:tc>
          <w:tcPr>
            <w:tcW w:w="3150" w:type="dxa"/>
            <w:tcBorders>
              <w:right w:val="single" w:sz="8" w:space="0" w:color="auto"/>
            </w:tcBorders>
            <w:shd w:val="clear" w:color="auto" w:fill="auto"/>
          </w:tcPr>
          <w:p w14:paraId="48CD9439" w14:textId="41697C32" w:rsidR="00CC3F22" w:rsidRPr="00A7145A" w:rsidRDefault="00CC3F22" w:rsidP="008D35E0">
            <w:pPr>
              <w:spacing w:after="60" w:line="36" w:lineRule="atLeast"/>
              <w:ind w:left="342"/>
              <w:rPr>
                <w:ins w:id="2118" w:author="Kevin Corbett" w:date="2015-04-13T17:44:00Z"/>
                <w:rFonts w:ascii="Times" w:hAnsi="Times" w:cs="Times New Roman"/>
                <w:sz w:val="18"/>
              </w:rPr>
            </w:pPr>
            <w:ins w:id="2119" w:author="Kevin Corbett" w:date="2015-04-13T17:45:00Z">
              <w:r w:rsidRPr="00A7145A">
                <w:rPr>
                  <w:rFonts w:ascii="Times" w:hAnsi="Times" w:cs="Times New Roman"/>
                  <w:sz w:val="18"/>
                </w:rPr>
                <w:t>b*</w:t>
              </w:r>
            </w:ins>
          </w:p>
        </w:tc>
        <w:tc>
          <w:tcPr>
            <w:tcW w:w="1995" w:type="dxa"/>
            <w:tcBorders>
              <w:right w:val="single" w:sz="8" w:space="0" w:color="auto"/>
            </w:tcBorders>
            <w:shd w:val="clear" w:color="auto" w:fill="auto"/>
          </w:tcPr>
          <w:p w14:paraId="11BC282D" w14:textId="6DBDFAE9" w:rsidR="00CC3F22" w:rsidRPr="00A7145A" w:rsidRDefault="00CC3F22" w:rsidP="00C12563">
            <w:pPr>
              <w:spacing w:after="60" w:line="36" w:lineRule="atLeast"/>
              <w:jc w:val="center"/>
              <w:rPr>
                <w:ins w:id="2120" w:author="Kevin Corbett" w:date="2015-04-13T17:44:00Z"/>
                <w:rFonts w:ascii="Times" w:hAnsi="Times" w:cs="Times New Roman"/>
                <w:sz w:val="18"/>
              </w:rPr>
            </w:pPr>
            <w:ins w:id="2121" w:author="Kevin Corbett" w:date="2015-04-13T17:45:00Z">
              <w:r w:rsidRPr="00A7145A">
                <w:rPr>
                  <w:rFonts w:ascii="Times" w:hAnsi="Times" w:cs="Times New Roman"/>
                  <w:sz w:val="18"/>
                </w:rPr>
                <w:t>–</w:t>
              </w:r>
            </w:ins>
          </w:p>
        </w:tc>
        <w:tc>
          <w:tcPr>
            <w:tcW w:w="1995" w:type="dxa"/>
            <w:tcBorders>
              <w:left w:val="single" w:sz="8" w:space="0" w:color="auto"/>
            </w:tcBorders>
            <w:shd w:val="clear" w:color="auto" w:fill="auto"/>
          </w:tcPr>
          <w:p w14:paraId="7A5DF52D" w14:textId="6C658D6B" w:rsidR="00CC3F22" w:rsidRPr="00A7145A" w:rsidRDefault="00CC3F22" w:rsidP="00C12563">
            <w:pPr>
              <w:spacing w:after="60" w:line="36" w:lineRule="atLeast"/>
              <w:jc w:val="center"/>
              <w:rPr>
                <w:ins w:id="2122" w:author="Kevin Corbett" w:date="2015-04-13T17:44:00Z"/>
                <w:rFonts w:ascii="Times" w:hAnsi="Times" w:cs="Times New Roman"/>
                <w:sz w:val="18"/>
              </w:rPr>
            </w:pPr>
            <w:ins w:id="2123" w:author="Kevin Corbett" w:date="2015-04-13T17:45:00Z">
              <w:r w:rsidRPr="00A7145A">
                <w:rPr>
                  <w:rFonts w:ascii="Times" w:hAnsi="Times" w:cs="Times New Roman"/>
                  <w:sz w:val="18"/>
                </w:rPr>
                <w:t>-8.02</w:t>
              </w:r>
            </w:ins>
          </w:p>
        </w:tc>
      </w:tr>
      <w:tr w:rsidR="00CC3F22" w:rsidRPr="00A7145A" w14:paraId="4132535F" w14:textId="77777777" w:rsidTr="008D35E0">
        <w:trPr>
          <w:ins w:id="2124" w:author="Kevin Corbett" w:date="2015-04-13T17:45:00Z"/>
        </w:trPr>
        <w:tc>
          <w:tcPr>
            <w:tcW w:w="3150" w:type="dxa"/>
            <w:tcBorders>
              <w:right w:val="single" w:sz="8" w:space="0" w:color="auto"/>
            </w:tcBorders>
            <w:shd w:val="clear" w:color="auto" w:fill="auto"/>
          </w:tcPr>
          <w:p w14:paraId="78AB185C" w14:textId="0BDFC87C" w:rsidR="00CC3F22" w:rsidRPr="00A7145A" w:rsidRDefault="00CC3F22" w:rsidP="008D35E0">
            <w:pPr>
              <w:spacing w:after="60" w:line="36" w:lineRule="atLeast"/>
              <w:ind w:left="342"/>
              <w:rPr>
                <w:ins w:id="2125" w:author="Kevin Corbett" w:date="2015-04-13T17:45:00Z"/>
                <w:rFonts w:ascii="Times" w:hAnsi="Times" w:cs="Times New Roman"/>
                <w:sz w:val="18"/>
              </w:rPr>
            </w:pPr>
            <w:ins w:id="2126" w:author="Kevin Corbett" w:date="2015-04-13T17:45:00Z">
              <w:r w:rsidRPr="00A7145A">
                <w:rPr>
                  <w:rFonts w:ascii="Times" w:hAnsi="Times" w:cs="Times New Roman"/>
                  <w:sz w:val="18"/>
                </w:rPr>
                <w:t>c*</w:t>
              </w:r>
            </w:ins>
          </w:p>
        </w:tc>
        <w:tc>
          <w:tcPr>
            <w:tcW w:w="1995" w:type="dxa"/>
            <w:tcBorders>
              <w:right w:val="single" w:sz="8" w:space="0" w:color="auto"/>
            </w:tcBorders>
            <w:shd w:val="clear" w:color="auto" w:fill="auto"/>
          </w:tcPr>
          <w:p w14:paraId="56D281A0" w14:textId="5B5FB980" w:rsidR="00CC3F22" w:rsidRPr="00A7145A" w:rsidRDefault="00CC3F22" w:rsidP="00C12563">
            <w:pPr>
              <w:spacing w:after="60" w:line="36" w:lineRule="atLeast"/>
              <w:jc w:val="center"/>
              <w:rPr>
                <w:ins w:id="2127" w:author="Kevin Corbett" w:date="2015-04-13T17:45:00Z"/>
                <w:rFonts w:ascii="Times" w:hAnsi="Times" w:cs="Times New Roman"/>
                <w:sz w:val="18"/>
              </w:rPr>
            </w:pPr>
            <w:ins w:id="2128" w:author="Kevin Corbett" w:date="2015-04-13T17:45:00Z">
              <w:r w:rsidRPr="00A7145A">
                <w:rPr>
                  <w:rFonts w:ascii="Times" w:hAnsi="Times" w:cs="Times New Roman"/>
                  <w:sz w:val="18"/>
                </w:rPr>
                <w:t>–</w:t>
              </w:r>
            </w:ins>
          </w:p>
        </w:tc>
        <w:tc>
          <w:tcPr>
            <w:tcW w:w="1995" w:type="dxa"/>
            <w:tcBorders>
              <w:left w:val="single" w:sz="8" w:space="0" w:color="auto"/>
            </w:tcBorders>
            <w:shd w:val="clear" w:color="auto" w:fill="auto"/>
          </w:tcPr>
          <w:p w14:paraId="64C3A8DF" w14:textId="60D64AEC" w:rsidR="00CC3F22" w:rsidRPr="00A7145A" w:rsidRDefault="00CC3F22" w:rsidP="00C12563">
            <w:pPr>
              <w:spacing w:after="60" w:line="36" w:lineRule="atLeast"/>
              <w:jc w:val="center"/>
              <w:rPr>
                <w:ins w:id="2129" w:author="Kevin Corbett" w:date="2015-04-13T17:45:00Z"/>
                <w:rFonts w:ascii="Times" w:hAnsi="Times" w:cs="Times New Roman"/>
                <w:sz w:val="18"/>
              </w:rPr>
            </w:pPr>
            <w:ins w:id="2130" w:author="Kevin Corbett" w:date="2015-04-13T17:45:00Z">
              <w:r w:rsidRPr="00A7145A">
                <w:rPr>
                  <w:rFonts w:ascii="Times" w:hAnsi="Times" w:cs="Times New Roman"/>
                  <w:sz w:val="18"/>
                </w:rPr>
                <w:t>16.11</w:t>
              </w:r>
            </w:ins>
          </w:p>
        </w:tc>
      </w:tr>
      <w:tr w:rsidR="00267151" w:rsidRPr="00A7145A" w14:paraId="6891D688" w14:textId="77777777" w:rsidTr="008D35E0">
        <w:trPr>
          <w:ins w:id="2131" w:author="Kevin Corbett" w:date="2015-03-30T09:45:00Z"/>
          <w:trPrChange w:id="2132" w:author="Kevin Corbett" w:date="2015-03-30T10:02:00Z">
            <w:trPr>
              <w:gridAfter w:val="0"/>
            </w:trPr>
          </w:trPrChange>
        </w:trPr>
        <w:tc>
          <w:tcPr>
            <w:tcW w:w="3150" w:type="dxa"/>
            <w:tcBorders>
              <w:right w:val="single" w:sz="8" w:space="0" w:color="auto"/>
            </w:tcBorders>
            <w:shd w:val="clear" w:color="auto" w:fill="auto"/>
            <w:tcPrChange w:id="2133" w:author="Kevin Corbett" w:date="2015-03-30T10:02:00Z">
              <w:tcPr>
                <w:tcW w:w="2850" w:type="dxa"/>
                <w:gridSpan w:val="2"/>
                <w:tcBorders>
                  <w:right w:val="single" w:sz="8" w:space="0" w:color="auto"/>
                </w:tcBorders>
                <w:shd w:val="clear" w:color="auto" w:fill="E6E6E6"/>
              </w:tcPr>
            </w:tcPrChange>
          </w:tcPr>
          <w:p w14:paraId="7492AC6D" w14:textId="397DE6B4" w:rsidR="00267151" w:rsidRPr="00A7145A" w:rsidRDefault="00CC3F22" w:rsidP="008D35E0">
            <w:pPr>
              <w:spacing w:after="60" w:line="36" w:lineRule="atLeast"/>
              <w:ind w:left="342"/>
              <w:rPr>
                <w:ins w:id="2134" w:author="Kevin Corbett" w:date="2015-03-30T09:45:00Z"/>
                <w:rFonts w:ascii="Times" w:hAnsi="Times" w:cs="Times New Roman"/>
                <w:sz w:val="18"/>
              </w:rPr>
            </w:pPr>
            <w:ins w:id="2135" w:author="Kevin Corbett" w:date="2015-04-13T17:45:00Z">
              <w:r w:rsidRPr="00A7145A">
                <w:rPr>
                  <w:rFonts w:ascii="Times" w:hAnsi="Times" w:cs="Times New Roman"/>
                  <w:sz w:val="18"/>
                </w:rPr>
                <w:t>isotropic B-factor correction</w:t>
              </w:r>
            </w:ins>
          </w:p>
        </w:tc>
        <w:tc>
          <w:tcPr>
            <w:tcW w:w="1995" w:type="dxa"/>
            <w:tcBorders>
              <w:right w:val="single" w:sz="8" w:space="0" w:color="auto"/>
            </w:tcBorders>
            <w:shd w:val="clear" w:color="auto" w:fill="auto"/>
            <w:tcPrChange w:id="2136" w:author="Kevin Corbett" w:date="2015-03-30T10:02:00Z">
              <w:tcPr>
                <w:tcW w:w="1995" w:type="dxa"/>
                <w:gridSpan w:val="2"/>
                <w:tcBorders>
                  <w:right w:val="single" w:sz="8" w:space="0" w:color="auto"/>
                </w:tcBorders>
                <w:shd w:val="clear" w:color="auto" w:fill="E6E6E6"/>
              </w:tcPr>
            </w:tcPrChange>
          </w:tcPr>
          <w:p w14:paraId="39EDCE94" w14:textId="2A4AA604" w:rsidR="00267151" w:rsidRPr="00A7145A" w:rsidRDefault="00CC3F22" w:rsidP="00C12563">
            <w:pPr>
              <w:spacing w:after="60" w:line="36" w:lineRule="atLeast"/>
              <w:jc w:val="center"/>
              <w:rPr>
                <w:ins w:id="2137" w:author="Kevin Corbett" w:date="2015-03-30T09:45:00Z"/>
                <w:rFonts w:ascii="Times" w:hAnsi="Times" w:cs="Times New Roman"/>
                <w:sz w:val="18"/>
              </w:rPr>
            </w:pPr>
            <w:ins w:id="2138" w:author="Kevin Corbett" w:date="2015-04-13T17:45:00Z">
              <w:r w:rsidRPr="00A7145A">
                <w:rPr>
                  <w:rFonts w:ascii="Times" w:hAnsi="Times" w:cs="Times New Roman"/>
                  <w:sz w:val="18"/>
                </w:rPr>
                <w:t>–</w:t>
              </w:r>
            </w:ins>
          </w:p>
        </w:tc>
        <w:tc>
          <w:tcPr>
            <w:tcW w:w="1995" w:type="dxa"/>
            <w:tcBorders>
              <w:left w:val="single" w:sz="8" w:space="0" w:color="auto"/>
            </w:tcBorders>
            <w:shd w:val="clear" w:color="auto" w:fill="auto"/>
            <w:tcPrChange w:id="2139" w:author="Kevin Corbett" w:date="2015-03-30T10:02:00Z">
              <w:tcPr>
                <w:tcW w:w="1995" w:type="dxa"/>
                <w:gridSpan w:val="2"/>
                <w:tcBorders>
                  <w:left w:val="single" w:sz="8" w:space="0" w:color="auto"/>
                </w:tcBorders>
                <w:shd w:val="clear" w:color="auto" w:fill="E6E6E6"/>
              </w:tcPr>
            </w:tcPrChange>
          </w:tcPr>
          <w:p w14:paraId="731ADCB4" w14:textId="7DD5D865" w:rsidR="00267151" w:rsidRPr="00A7145A" w:rsidRDefault="00CC3F22" w:rsidP="00C12563">
            <w:pPr>
              <w:spacing w:after="60" w:line="36" w:lineRule="atLeast"/>
              <w:jc w:val="center"/>
              <w:rPr>
                <w:ins w:id="2140" w:author="Kevin Corbett" w:date="2015-03-30T09:45:00Z"/>
                <w:rFonts w:ascii="Times" w:hAnsi="Times" w:cs="Times New Roman"/>
                <w:sz w:val="18"/>
              </w:rPr>
            </w:pPr>
            <w:ins w:id="2141" w:author="Kevin Corbett" w:date="2015-04-13T17:45:00Z">
              <w:r w:rsidRPr="007C4F27">
                <w:rPr>
                  <w:rFonts w:ascii="Times" w:hAnsi="Times" w:cs="Times New Roman"/>
                  <w:sz w:val="18"/>
                </w:rPr>
                <w:t>-19.65</w:t>
              </w:r>
            </w:ins>
          </w:p>
        </w:tc>
      </w:tr>
      <w:tr w:rsidR="001A2BE5" w:rsidRPr="00A7145A" w14:paraId="3BD88E53" w14:textId="77777777" w:rsidTr="00267151">
        <w:trPr>
          <w:trPrChange w:id="2142" w:author="Kevin Corbett" w:date="2015-03-30T09:52:00Z">
            <w:trPr>
              <w:gridAfter w:val="0"/>
            </w:trPr>
          </w:trPrChange>
        </w:trPr>
        <w:tc>
          <w:tcPr>
            <w:tcW w:w="3150" w:type="dxa"/>
            <w:tcBorders>
              <w:right w:val="single" w:sz="8" w:space="0" w:color="auto"/>
            </w:tcBorders>
            <w:shd w:val="clear" w:color="auto" w:fill="E6E6E6"/>
            <w:tcPrChange w:id="2143" w:author="Kevin Corbett" w:date="2015-03-30T09:52:00Z">
              <w:tcPr>
                <w:tcW w:w="2850" w:type="dxa"/>
                <w:gridSpan w:val="2"/>
                <w:tcBorders>
                  <w:right w:val="single" w:sz="8" w:space="0" w:color="auto"/>
                </w:tcBorders>
                <w:shd w:val="clear" w:color="auto" w:fill="E6E6E6"/>
              </w:tcPr>
            </w:tcPrChange>
          </w:tcPr>
          <w:p w14:paraId="5B5F1476" w14:textId="77777777" w:rsidR="001A2BE5" w:rsidRPr="00A7145A" w:rsidRDefault="001A2BE5" w:rsidP="00C12563">
            <w:pPr>
              <w:spacing w:after="60" w:line="36" w:lineRule="atLeast"/>
              <w:rPr>
                <w:rFonts w:ascii="Times" w:hAnsi="Times" w:cs="Times New Roman"/>
                <w:sz w:val="18"/>
              </w:rPr>
            </w:pPr>
            <w:r w:rsidRPr="00A7145A">
              <w:rPr>
                <w:rFonts w:ascii="Times" w:hAnsi="Times" w:cs="Times New Roman"/>
                <w:b/>
                <w:sz w:val="18"/>
              </w:rPr>
              <w:t>Refinement</w:t>
            </w:r>
          </w:p>
        </w:tc>
        <w:tc>
          <w:tcPr>
            <w:tcW w:w="1995" w:type="dxa"/>
            <w:tcBorders>
              <w:right w:val="single" w:sz="8" w:space="0" w:color="auto"/>
            </w:tcBorders>
            <w:shd w:val="clear" w:color="auto" w:fill="E6E6E6"/>
            <w:tcPrChange w:id="2144" w:author="Kevin Corbett" w:date="2015-03-30T09:52:00Z">
              <w:tcPr>
                <w:tcW w:w="1995" w:type="dxa"/>
                <w:gridSpan w:val="2"/>
                <w:tcBorders>
                  <w:right w:val="single" w:sz="8" w:space="0" w:color="auto"/>
                </w:tcBorders>
                <w:shd w:val="clear" w:color="auto" w:fill="E6E6E6"/>
              </w:tcPr>
            </w:tcPrChange>
          </w:tcPr>
          <w:p w14:paraId="69A0DFA9" w14:textId="77777777" w:rsidR="001A2BE5" w:rsidRPr="00A7145A" w:rsidRDefault="001A2BE5" w:rsidP="00C12563">
            <w:pPr>
              <w:spacing w:after="60" w:line="36" w:lineRule="atLeast"/>
              <w:jc w:val="center"/>
              <w:rPr>
                <w:rFonts w:ascii="Times" w:hAnsi="Times" w:cs="Times New Roman"/>
                <w:b/>
                <w:sz w:val="18"/>
              </w:rPr>
            </w:pPr>
          </w:p>
        </w:tc>
        <w:tc>
          <w:tcPr>
            <w:tcW w:w="1995" w:type="dxa"/>
            <w:tcBorders>
              <w:left w:val="single" w:sz="8" w:space="0" w:color="auto"/>
            </w:tcBorders>
            <w:shd w:val="clear" w:color="auto" w:fill="E6E6E6"/>
            <w:tcPrChange w:id="2145" w:author="Kevin Corbett" w:date="2015-03-30T09:52:00Z">
              <w:tcPr>
                <w:tcW w:w="1995" w:type="dxa"/>
                <w:gridSpan w:val="2"/>
                <w:tcBorders>
                  <w:left w:val="single" w:sz="8" w:space="0" w:color="auto"/>
                </w:tcBorders>
                <w:shd w:val="clear" w:color="auto" w:fill="E6E6E6"/>
              </w:tcPr>
            </w:tcPrChange>
          </w:tcPr>
          <w:p w14:paraId="5BB14CB4" w14:textId="77777777" w:rsidR="001A2BE5" w:rsidRPr="00A7145A" w:rsidRDefault="001A2BE5" w:rsidP="00C12563">
            <w:pPr>
              <w:spacing w:after="60" w:line="36" w:lineRule="atLeast"/>
              <w:jc w:val="center"/>
              <w:rPr>
                <w:rFonts w:ascii="Times" w:hAnsi="Times" w:cs="Times New Roman"/>
                <w:b/>
                <w:sz w:val="18"/>
              </w:rPr>
            </w:pPr>
          </w:p>
        </w:tc>
      </w:tr>
      <w:tr w:rsidR="001A2BE5" w:rsidRPr="00A7145A" w14:paraId="5C64FCFF" w14:textId="77777777" w:rsidTr="00267151">
        <w:trPr>
          <w:trPrChange w:id="2146" w:author="Kevin Corbett" w:date="2015-03-30T09:52:00Z">
            <w:trPr>
              <w:gridAfter w:val="0"/>
            </w:trPr>
          </w:trPrChange>
        </w:trPr>
        <w:tc>
          <w:tcPr>
            <w:tcW w:w="3150" w:type="dxa"/>
            <w:tcBorders>
              <w:right w:val="single" w:sz="8" w:space="0" w:color="auto"/>
            </w:tcBorders>
            <w:tcPrChange w:id="2147" w:author="Kevin Corbett" w:date="2015-03-30T09:52:00Z">
              <w:tcPr>
                <w:tcW w:w="2850" w:type="dxa"/>
                <w:gridSpan w:val="2"/>
                <w:tcBorders>
                  <w:right w:val="single" w:sz="8" w:space="0" w:color="auto"/>
                </w:tcBorders>
              </w:tcPr>
            </w:tcPrChange>
          </w:tcPr>
          <w:p w14:paraId="7DD8E66F" w14:textId="77777777" w:rsidR="001A2BE5" w:rsidRPr="00A7145A" w:rsidRDefault="001A2BE5" w:rsidP="00C12563">
            <w:pPr>
              <w:spacing w:after="60" w:line="36" w:lineRule="atLeast"/>
              <w:ind w:left="162"/>
              <w:rPr>
                <w:rFonts w:ascii="Times" w:hAnsi="Times" w:cs="Times New Roman"/>
                <w:sz w:val="18"/>
              </w:rPr>
            </w:pPr>
            <w:del w:id="2148" w:author="Kevin Corbett" w:date="2015-03-30T09:56:00Z">
              <w:r w:rsidRPr="00A7145A" w:rsidDel="00267151">
                <w:rPr>
                  <w:rFonts w:ascii="Times" w:hAnsi="Times" w:cs="Times New Roman"/>
                  <w:sz w:val="18"/>
                  <w:vertAlign w:val="superscript"/>
                </w:rPr>
                <w:delText xml:space="preserve">d </w:delText>
              </w:r>
            </w:del>
            <w:r w:rsidRPr="00A7145A">
              <w:rPr>
                <w:rFonts w:ascii="Times" w:hAnsi="Times" w:cs="Times New Roman"/>
                <w:sz w:val="18"/>
              </w:rPr>
              <w:t>Resolution (Å)</w:t>
            </w:r>
          </w:p>
        </w:tc>
        <w:tc>
          <w:tcPr>
            <w:tcW w:w="1995" w:type="dxa"/>
            <w:tcBorders>
              <w:right w:val="single" w:sz="8" w:space="0" w:color="auto"/>
            </w:tcBorders>
            <w:tcPrChange w:id="2149" w:author="Kevin Corbett" w:date="2015-03-30T09:52:00Z">
              <w:tcPr>
                <w:tcW w:w="1995" w:type="dxa"/>
                <w:gridSpan w:val="2"/>
                <w:tcBorders>
                  <w:right w:val="single" w:sz="8" w:space="0" w:color="auto"/>
                </w:tcBorders>
              </w:tcPr>
            </w:tcPrChange>
          </w:tcPr>
          <w:p w14:paraId="050D19D4" w14:textId="77777777" w:rsidR="001A2BE5" w:rsidRPr="00A7145A" w:rsidRDefault="001A2BE5" w:rsidP="00C12563">
            <w:pPr>
              <w:spacing w:after="60" w:line="36" w:lineRule="atLeast"/>
              <w:jc w:val="center"/>
              <w:rPr>
                <w:rFonts w:ascii="Times" w:hAnsi="Times" w:cs="Times New Roman"/>
                <w:sz w:val="18"/>
              </w:rPr>
            </w:pPr>
            <w:r w:rsidRPr="00A7145A">
              <w:rPr>
                <w:rFonts w:ascii="Times" w:hAnsi="Times" w:cs="Times New Roman"/>
                <w:sz w:val="18"/>
              </w:rPr>
              <w:t>–</w:t>
            </w:r>
          </w:p>
        </w:tc>
        <w:tc>
          <w:tcPr>
            <w:tcW w:w="1995" w:type="dxa"/>
            <w:tcBorders>
              <w:left w:val="single" w:sz="8" w:space="0" w:color="auto"/>
            </w:tcBorders>
            <w:tcPrChange w:id="2150" w:author="Kevin Corbett" w:date="2015-03-30T09:52:00Z">
              <w:tcPr>
                <w:tcW w:w="1995" w:type="dxa"/>
                <w:gridSpan w:val="2"/>
                <w:tcBorders>
                  <w:left w:val="single" w:sz="8" w:space="0" w:color="auto"/>
                </w:tcBorders>
              </w:tcPr>
            </w:tcPrChange>
          </w:tcPr>
          <w:p w14:paraId="62A483E6" w14:textId="77777777" w:rsidR="001A2BE5" w:rsidRPr="00A7145A" w:rsidRDefault="001A2BE5" w:rsidP="00C12563">
            <w:pPr>
              <w:spacing w:after="60" w:line="36" w:lineRule="atLeast"/>
              <w:jc w:val="center"/>
              <w:rPr>
                <w:rFonts w:ascii="Times" w:hAnsi="Times" w:cs="Times New Roman"/>
                <w:sz w:val="18"/>
              </w:rPr>
            </w:pPr>
            <w:r w:rsidRPr="00A7145A">
              <w:rPr>
                <w:rFonts w:ascii="Times" w:hAnsi="Times" w:cs="Times New Roman"/>
                <w:sz w:val="18"/>
              </w:rPr>
              <w:t>40 - 2.3</w:t>
            </w:r>
          </w:p>
        </w:tc>
      </w:tr>
      <w:tr w:rsidR="001A2BE5" w:rsidRPr="00A7145A" w14:paraId="7E1E06A0" w14:textId="77777777" w:rsidTr="00267151">
        <w:trPr>
          <w:trPrChange w:id="2151" w:author="Kevin Corbett" w:date="2015-03-30T09:52:00Z">
            <w:trPr>
              <w:gridAfter w:val="0"/>
            </w:trPr>
          </w:trPrChange>
        </w:trPr>
        <w:tc>
          <w:tcPr>
            <w:tcW w:w="3150" w:type="dxa"/>
            <w:tcBorders>
              <w:right w:val="single" w:sz="8" w:space="0" w:color="auto"/>
            </w:tcBorders>
            <w:tcPrChange w:id="2152" w:author="Kevin Corbett" w:date="2015-03-30T09:52:00Z">
              <w:tcPr>
                <w:tcW w:w="2850" w:type="dxa"/>
                <w:gridSpan w:val="2"/>
                <w:tcBorders>
                  <w:right w:val="single" w:sz="8" w:space="0" w:color="auto"/>
                </w:tcBorders>
              </w:tcPr>
            </w:tcPrChange>
          </w:tcPr>
          <w:p w14:paraId="294AB8CD" w14:textId="77777777" w:rsidR="001A2BE5" w:rsidRPr="00A7145A" w:rsidRDefault="001A2BE5" w:rsidP="00C12563">
            <w:pPr>
              <w:spacing w:after="60" w:line="36" w:lineRule="atLeast"/>
              <w:ind w:left="162"/>
              <w:rPr>
                <w:rFonts w:ascii="Times" w:hAnsi="Times" w:cs="Times New Roman"/>
                <w:sz w:val="18"/>
              </w:rPr>
            </w:pPr>
            <w:r w:rsidRPr="00A7145A">
              <w:rPr>
                <w:rFonts w:ascii="Times" w:hAnsi="Times" w:cs="Times New Roman"/>
                <w:sz w:val="18"/>
              </w:rPr>
              <w:t>No. of reflections</w:t>
            </w:r>
          </w:p>
        </w:tc>
        <w:tc>
          <w:tcPr>
            <w:tcW w:w="1995" w:type="dxa"/>
            <w:tcBorders>
              <w:right w:val="single" w:sz="8" w:space="0" w:color="auto"/>
            </w:tcBorders>
            <w:tcPrChange w:id="2153" w:author="Kevin Corbett" w:date="2015-03-30T09:52:00Z">
              <w:tcPr>
                <w:tcW w:w="1995" w:type="dxa"/>
                <w:gridSpan w:val="2"/>
                <w:tcBorders>
                  <w:right w:val="single" w:sz="8" w:space="0" w:color="auto"/>
                </w:tcBorders>
              </w:tcPr>
            </w:tcPrChange>
          </w:tcPr>
          <w:p w14:paraId="32A0551C" w14:textId="77777777" w:rsidR="001A2BE5" w:rsidRPr="00A7145A" w:rsidRDefault="001A2BE5" w:rsidP="00C12563">
            <w:pPr>
              <w:spacing w:after="60" w:line="36" w:lineRule="atLeast"/>
              <w:jc w:val="center"/>
              <w:rPr>
                <w:rFonts w:ascii="Times" w:hAnsi="Times" w:cs="Times New Roman"/>
                <w:sz w:val="18"/>
              </w:rPr>
            </w:pPr>
            <w:r w:rsidRPr="00A7145A">
              <w:rPr>
                <w:rFonts w:ascii="Times" w:hAnsi="Times" w:cs="Times New Roman"/>
                <w:sz w:val="18"/>
              </w:rPr>
              <w:t>–</w:t>
            </w:r>
          </w:p>
        </w:tc>
        <w:tc>
          <w:tcPr>
            <w:tcW w:w="1995" w:type="dxa"/>
            <w:tcBorders>
              <w:left w:val="single" w:sz="8" w:space="0" w:color="auto"/>
            </w:tcBorders>
            <w:tcPrChange w:id="2154" w:author="Kevin Corbett" w:date="2015-03-30T09:52:00Z">
              <w:tcPr>
                <w:tcW w:w="1995" w:type="dxa"/>
                <w:gridSpan w:val="2"/>
                <w:tcBorders>
                  <w:left w:val="single" w:sz="8" w:space="0" w:color="auto"/>
                </w:tcBorders>
              </w:tcPr>
            </w:tcPrChange>
          </w:tcPr>
          <w:p w14:paraId="4BEDD555" w14:textId="77777777" w:rsidR="001A2BE5" w:rsidRPr="00A7145A" w:rsidRDefault="001A2BE5" w:rsidP="00C12563">
            <w:pPr>
              <w:spacing w:after="60" w:line="36" w:lineRule="atLeast"/>
              <w:jc w:val="center"/>
              <w:rPr>
                <w:rFonts w:ascii="Times" w:hAnsi="Times" w:cs="Times New Roman"/>
                <w:sz w:val="18"/>
              </w:rPr>
            </w:pPr>
            <w:r w:rsidRPr="00A7145A">
              <w:rPr>
                <w:rFonts w:ascii="Times" w:hAnsi="Times" w:cs="Times New Roman"/>
                <w:sz w:val="18"/>
              </w:rPr>
              <w:t>96,084</w:t>
            </w:r>
          </w:p>
        </w:tc>
      </w:tr>
      <w:tr w:rsidR="001A2BE5" w:rsidRPr="00A7145A" w14:paraId="4DC4683D" w14:textId="77777777" w:rsidTr="00267151">
        <w:trPr>
          <w:trPrChange w:id="2155" w:author="Kevin Corbett" w:date="2015-03-30T09:52:00Z">
            <w:trPr>
              <w:gridAfter w:val="0"/>
            </w:trPr>
          </w:trPrChange>
        </w:trPr>
        <w:tc>
          <w:tcPr>
            <w:tcW w:w="3150" w:type="dxa"/>
            <w:tcBorders>
              <w:right w:val="single" w:sz="8" w:space="0" w:color="auto"/>
            </w:tcBorders>
            <w:tcPrChange w:id="2156" w:author="Kevin Corbett" w:date="2015-03-30T09:52:00Z">
              <w:tcPr>
                <w:tcW w:w="2850" w:type="dxa"/>
                <w:gridSpan w:val="2"/>
                <w:tcBorders>
                  <w:right w:val="single" w:sz="8" w:space="0" w:color="auto"/>
                </w:tcBorders>
              </w:tcPr>
            </w:tcPrChange>
          </w:tcPr>
          <w:p w14:paraId="60F125C7" w14:textId="1BF84AE7" w:rsidR="001A2BE5" w:rsidRPr="00A7145A" w:rsidRDefault="001A2BE5">
            <w:pPr>
              <w:spacing w:after="60" w:line="36" w:lineRule="atLeast"/>
              <w:ind w:left="342"/>
              <w:rPr>
                <w:rFonts w:ascii="Times" w:hAnsi="Times" w:cs="Times New Roman"/>
                <w:i/>
                <w:sz w:val="18"/>
              </w:rPr>
              <w:pPrChange w:id="2157" w:author="Kevin Corbett" w:date="2015-03-30T09:58:00Z">
                <w:pPr>
                  <w:spacing w:after="60" w:line="36" w:lineRule="atLeast"/>
                  <w:ind w:left="162"/>
                </w:pPr>
              </w:pPrChange>
            </w:pPr>
            <w:del w:id="2158" w:author="Kevin Corbett" w:date="2015-03-30T09:57:00Z">
              <w:r w:rsidRPr="00A7145A" w:rsidDel="00267151">
                <w:rPr>
                  <w:rFonts w:ascii="Times" w:hAnsi="Times" w:cs="Times New Roman"/>
                  <w:sz w:val="18"/>
                </w:rPr>
                <w:delText xml:space="preserve">     </w:delText>
              </w:r>
            </w:del>
            <w:r w:rsidRPr="00A7145A">
              <w:rPr>
                <w:rFonts w:ascii="Times" w:hAnsi="Times" w:cs="Times New Roman"/>
                <w:i/>
                <w:sz w:val="18"/>
              </w:rPr>
              <w:t>working</w:t>
            </w:r>
          </w:p>
        </w:tc>
        <w:tc>
          <w:tcPr>
            <w:tcW w:w="1995" w:type="dxa"/>
            <w:tcBorders>
              <w:right w:val="single" w:sz="8" w:space="0" w:color="auto"/>
            </w:tcBorders>
            <w:tcPrChange w:id="2159" w:author="Kevin Corbett" w:date="2015-03-30T09:52:00Z">
              <w:tcPr>
                <w:tcW w:w="1995" w:type="dxa"/>
                <w:gridSpan w:val="2"/>
                <w:tcBorders>
                  <w:right w:val="single" w:sz="8" w:space="0" w:color="auto"/>
                </w:tcBorders>
              </w:tcPr>
            </w:tcPrChange>
          </w:tcPr>
          <w:p w14:paraId="1E4334A9" w14:textId="77777777" w:rsidR="001A2BE5" w:rsidRPr="00A7145A" w:rsidRDefault="001A2BE5" w:rsidP="00C12563">
            <w:pPr>
              <w:spacing w:after="60" w:line="36" w:lineRule="atLeast"/>
              <w:jc w:val="center"/>
              <w:rPr>
                <w:rFonts w:ascii="Times" w:hAnsi="Times" w:cs="Times New Roman"/>
                <w:sz w:val="18"/>
              </w:rPr>
            </w:pPr>
            <w:r w:rsidRPr="00A7145A">
              <w:rPr>
                <w:rFonts w:ascii="Times" w:hAnsi="Times" w:cs="Times New Roman"/>
                <w:sz w:val="18"/>
              </w:rPr>
              <w:t>–</w:t>
            </w:r>
          </w:p>
        </w:tc>
        <w:tc>
          <w:tcPr>
            <w:tcW w:w="1995" w:type="dxa"/>
            <w:tcBorders>
              <w:left w:val="single" w:sz="8" w:space="0" w:color="auto"/>
            </w:tcBorders>
            <w:tcPrChange w:id="2160" w:author="Kevin Corbett" w:date="2015-03-30T09:52:00Z">
              <w:tcPr>
                <w:tcW w:w="1995" w:type="dxa"/>
                <w:gridSpan w:val="2"/>
                <w:tcBorders>
                  <w:left w:val="single" w:sz="8" w:space="0" w:color="auto"/>
                </w:tcBorders>
              </w:tcPr>
            </w:tcPrChange>
          </w:tcPr>
          <w:p w14:paraId="13480A6B" w14:textId="77777777" w:rsidR="001A2BE5" w:rsidRPr="00A7145A" w:rsidRDefault="001A2BE5" w:rsidP="00C12563">
            <w:pPr>
              <w:spacing w:after="60" w:line="36" w:lineRule="atLeast"/>
              <w:jc w:val="center"/>
              <w:rPr>
                <w:rFonts w:ascii="Times" w:hAnsi="Times" w:cs="Times New Roman"/>
                <w:sz w:val="18"/>
              </w:rPr>
            </w:pPr>
            <w:r w:rsidRPr="00A7145A">
              <w:rPr>
                <w:rFonts w:ascii="Times" w:hAnsi="Times" w:cs="Times New Roman"/>
                <w:sz w:val="18"/>
              </w:rPr>
              <w:t>91,200</w:t>
            </w:r>
          </w:p>
        </w:tc>
      </w:tr>
      <w:tr w:rsidR="001A2BE5" w:rsidRPr="00A7145A" w14:paraId="5A2A4811" w14:textId="77777777" w:rsidTr="00267151">
        <w:trPr>
          <w:trPrChange w:id="2161" w:author="Kevin Corbett" w:date="2015-03-30T09:52:00Z">
            <w:trPr>
              <w:gridAfter w:val="0"/>
            </w:trPr>
          </w:trPrChange>
        </w:trPr>
        <w:tc>
          <w:tcPr>
            <w:tcW w:w="3150" w:type="dxa"/>
            <w:tcBorders>
              <w:right w:val="single" w:sz="8" w:space="0" w:color="auto"/>
            </w:tcBorders>
            <w:tcPrChange w:id="2162" w:author="Kevin Corbett" w:date="2015-03-30T09:52:00Z">
              <w:tcPr>
                <w:tcW w:w="2850" w:type="dxa"/>
                <w:gridSpan w:val="2"/>
                <w:tcBorders>
                  <w:right w:val="single" w:sz="8" w:space="0" w:color="auto"/>
                </w:tcBorders>
              </w:tcPr>
            </w:tcPrChange>
          </w:tcPr>
          <w:p w14:paraId="02DFBCF0" w14:textId="1F5E3F89" w:rsidR="001A2BE5" w:rsidRPr="00A7145A" w:rsidRDefault="001A2BE5">
            <w:pPr>
              <w:spacing w:after="60" w:line="36" w:lineRule="atLeast"/>
              <w:ind w:left="342"/>
              <w:rPr>
                <w:rFonts w:ascii="Times" w:hAnsi="Times" w:cs="Times New Roman"/>
                <w:i/>
                <w:sz w:val="18"/>
              </w:rPr>
              <w:pPrChange w:id="2163" w:author="Kevin Corbett" w:date="2015-03-30T09:58:00Z">
                <w:pPr>
                  <w:spacing w:after="60" w:line="36" w:lineRule="atLeast"/>
                  <w:ind w:left="162"/>
                </w:pPr>
              </w:pPrChange>
            </w:pPr>
            <w:del w:id="2164" w:author="Kevin Corbett" w:date="2015-03-30T09:57:00Z">
              <w:r w:rsidRPr="00A7145A" w:rsidDel="00267151">
                <w:rPr>
                  <w:rFonts w:ascii="Times" w:hAnsi="Times" w:cs="Times New Roman"/>
                  <w:sz w:val="18"/>
                </w:rPr>
                <w:delText xml:space="preserve">     </w:delText>
              </w:r>
            </w:del>
            <w:r w:rsidRPr="00A7145A">
              <w:rPr>
                <w:rFonts w:ascii="Times" w:hAnsi="Times" w:cs="Times New Roman"/>
                <w:i/>
                <w:sz w:val="18"/>
              </w:rPr>
              <w:t>free</w:t>
            </w:r>
          </w:p>
        </w:tc>
        <w:tc>
          <w:tcPr>
            <w:tcW w:w="1995" w:type="dxa"/>
            <w:tcBorders>
              <w:right w:val="single" w:sz="8" w:space="0" w:color="auto"/>
            </w:tcBorders>
            <w:tcPrChange w:id="2165" w:author="Kevin Corbett" w:date="2015-03-30T09:52:00Z">
              <w:tcPr>
                <w:tcW w:w="1995" w:type="dxa"/>
                <w:gridSpan w:val="2"/>
                <w:tcBorders>
                  <w:right w:val="single" w:sz="8" w:space="0" w:color="auto"/>
                </w:tcBorders>
              </w:tcPr>
            </w:tcPrChange>
          </w:tcPr>
          <w:p w14:paraId="5C5FEF52" w14:textId="77777777" w:rsidR="001A2BE5" w:rsidRPr="00A7145A" w:rsidRDefault="001A2BE5" w:rsidP="00C12563">
            <w:pPr>
              <w:spacing w:after="60" w:line="36" w:lineRule="atLeast"/>
              <w:jc w:val="center"/>
              <w:rPr>
                <w:rFonts w:ascii="Times" w:hAnsi="Times" w:cs="Times New Roman"/>
                <w:sz w:val="18"/>
              </w:rPr>
            </w:pPr>
            <w:r w:rsidRPr="00A7145A">
              <w:rPr>
                <w:rFonts w:ascii="Times" w:hAnsi="Times" w:cs="Times New Roman"/>
                <w:sz w:val="18"/>
              </w:rPr>
              <w:t>–</w:t>
            </w:r>
          </w:p>
        </w:tc>
        <w:tc>
          <w:tcPr>
            <w:tcW w:w="1995" w:type="dxa"/>
            <w:tcBorders>
              <w:left w:val="single" w:sz="8" w:space="0" w:color="auto"/>
            </w:tcBorders>
            <w:tcPrChange w:id="2166" w:author="Kevin Corbett" w:date="2015-03-30T09:52:00Z">
              <w:tcPr>
                <w:tcW w:w="1995" w:type="dxa"/>
                <w:gridSpan w:val="2"/>
                <w:tcBorders>
                  <w:left w:val="single" w:sz="8" w:space="0" w:color="auto"/>
                </w:tcBorders>
              </w:tcPr>
            </w:tcPrChange>
          </w:tcPr>
          <w:p w14:paraId="676CF61B" w14:textId="77777777" w:rsidR="001A2BE5" w:rsidRPr="00A7145A" w:rsidRDefault="001A2BE5" w:rsidP="00C12563">
            <w:pPr>
              <w:spacing w:after="60" w:line="36" w:lineRule="atLeast"/>
              <w:jc w:val="center"/>
              <w:rPr>
                <w:rFonts w:ascii="Times" w:hAnsi="Times" w:cs="Times New Roman"/>
                <w:sz w:val="18"/>
              </w:rPr>
            </w:pPr>
            <w:r w:rsidRPr="00A7145A">
              <w:rPr>
                <w:rFonts w:ascii="Times" w:hAnsi="Times" w:cs="Times New Roman"/>
                <w:sz w:val="18"/>
              </w:rPr>
              <w:t>4884</w:t>
            </w:r>
          </w:p>
        </w:tc>
      </w:tr>
      <w:tr w:rsidR="001A2BE5" w:rsidRPr="00A7145A" w14:paraId="1CDEF612" w14:textId="77777777" w:rsidTr="00267151">
        <w:trPr>
          <w:trPrChange w:id="2167" w:author="Kevin Corbett" w:date="2015-03-30T09:52:00Z">
            <w:trPr>
              <w:gridAfter w:val="0"/>
            </w:trPr>
          </w:trPrChange>
        </w:trPr>
        <w:tc>
          <w:tcPr>
            <w:tcW w:w="3150" w:type="dxa"/>
            <w:tcBorders>
              <w:right w:val="single" w:sz="8" w:space="0" w:color="auto"/>
            </w:tcBorders>
            <w:tcPrChange w:id="2168" w:author="Kevin Corbett" w:date="2015-03-30T09:52:00Z">
              <w:tcPr>
                <w:tcW w:w="2850" w:type="dxa"/>
                <w:gridSpan w:val="2"/>
                <w:tcBorders>
                  <w:right w:val="single" w:sz="8" w:space="0" w:color="auto"/>
                </w:tcBorders>
              </w:tcPr>
            </w:tcPrChange>
          </w:tcPr>
          <w:p w14:paraId="231BA159" w14:textId="77777777" w:rsidR="001A2BE5" w:rsidRPr="00A7145A" w:rsidRDefault="001A2BE5" w:rsidP="00C12563">
            <w:pPr>
              <w:spacing w:after="60" w:line="36" w:lineRule="atLeast"/>
              <w:ind w:left="162"/>
              <w:rPr>
                <w:rFonts w:ascii="Times" w:hAnsi="Times" w:cs="Times New Roman"/>
                <w:sz w:val="18"/>
              </w:rPr>
            </w:pPr>
            <w:r w:rsidRPr="00A7145A">
              <w:rPr>
                <w:rFonts w:ascii="Times" w:hAnsi="Times" w:cs="Times New Roman"/>
                <w:sz w:val="18"/>
                <w:vertAlign w:val="superscript"/>
              </w:rPr>
              <w:t xml:space="preserve">e </w:t>
            </w:r>
            <w:r w:rsidRPr="00A7145A">
              <w:rPr>
                <w:rFonts w:ascii="Times" w:hAnsi="Times" w:cs="Times New Roman"/>
                <w:i/>
                <w:sz w:val="18"/>
              </w:rPr>
              <w:t>R</w:t>
            </w:r>
            <w:r w:rsidRPr="00A7145A">
              <w:rPr>
                <w:rFonts w:ascii="Times" w:hAnsi="Times" w:cs="Times New Roman"/>
                <w:sz w:val="18"/>
                <w:vertAlign w:val="subscript"/>
              </w:rPr>
              <w:t>work</w:t>
            </w:r>
            <w:r w:rsidRPr="00A7145A">
              <w:rPr>
                <w:rFonts w:ascii="Times" w:hAnsi="Times" w:cs="Times New Roman"/>
                <w:sz w:val="18"/>
              </w:rPr>
              <w:t xml:space="preserve"> (%)</w:t>
            </w:r>
          </w:p>
        </w:tc>
        <w:tc>
          <w:tcPr>
            <w:tcW w:w="1995" w:type="dxa"/>
            <w:tcBorders>
              <w:right w:val="single" w:sz="8" w:space="0" w:color="auto"/>
            </w:tcBorders>
            <w:tcPrChange w:id="2169" w:author="Kevin Corbett" w:date="2015-03-30T09:52:00Z">
              <w:tcPr>
                <w:tcW w:w="1995" w:type="dxa"/>
                <w:gridSpan w:val="2"/>
                <w:tcBorders>
                  <w:right w:val="single" w:sz="8" w:space="0" w:color="auto"/>
                </w:tcBorders>
              </w:tcPr>
            </w:tcPrChange>
          </w:tcPr>
          <w:p w14:paraId="76099FC2" w14:textId="77777777" w:rsidR="001A2BE5" w:rsidRPr="00A7145A" w:rsidRDefault="001A2BE5" w:rsidP="00C12563">
            <w:pPr>
              <w:spacing w:after="60" w:line="36" w:lineRule="atLeast"/>
              <w:jc w:val="center"/>
              <w:rPr>
                <w:rFonts w:ascii="Times" w:hAnsi="Times" w:cs="Times New Roman"/>
                <w:sz w:val="18"/>
              </w:rPr>
            </w:pPr>
            <w:r w:rsidRPr="00A7145A">
              <w:rPr>
                <w:rFonts w:ascii="Times" w:hAnsi="Times" w:cs="Times New Roman"/>
                <w:sz w:val="18"/>
              </w:rPr>
              <w:t>–</w:t>
            </w:r>
          </w:p>
        </w:tc>
        <w:tc>
          <w:tcPr>
            <w:tcW w:w="1995" w:type="dxa"/>
            <w:tcBorders>
              <w:left w:val="single" w:sz="8" w:space="0" w:color="auto"/>
            </w:tcBorders>
            <w:tcPrChange w:id="2170" w:author="Kevin Corbett" w:date="2015-03-30T09:52:00Z">
              <w:tcPr>
                <w:tcW w:w="1995" w:type="dxa"/>
                <w:gridSpan w:val="2"/>
                <w:tcBorders>
                  <w:left w:val="single" w:sz="8" w:space="0" w:color="auto"/>
                </w:tcBorders>
              </w:tcPr>
            </w:tcPrChange>
          </w:tcPr>
          <w:p w14:paraId="6A42B9CE" w14:textId="77777777" w:rsidR="001A2BE5" w:rsidRPr="00A7145A" w:rsidRDefault="001A2BE5" w:rsidP="00C12563">
            <w:pPr>
              <w:spacing w:after="60" w:line="36" w:lineRule="atLeast"/>
              <w:jc w:val="center"/>
              <w:rPr>
                <w:rFonts w:ascii="Times" w:hAnsi="Times" w:cs="Times New Roman"/>
                <w:sz w:val="18"/>
              </w:rPr>
            </w:pPr>
            <w:r w:rsidRPr="00A7145A">
              <w:rPr>
                <w:rFonts w:ascii="Times" w:hAnsi="Times" w:cs="Times New Roman"/>
                <w:sz w:val="18"/>
              </w:rPr>
              <w:t>22.97</w:t>
            </w:r>
          </w:p>
        </w:tc>
      </w:tr>
      <w:tr w:rsidR="001A2BE5" w:rsidRPr="00A7145A" w14:paraId="0E732D44" w14:textId="77777777" w:rsidTr="00267151">
        <w:trPr>
          <w:trPrChange w:id="2171" w:author="Kevin Corbett" w:date="2015-03-30T09:52:00Z">
            <w:trPr>
              <w:gridAfter w:val="0"/>
            </w:trPr>
          </w:trPrChange>
        </w:trPr>
        <w:tc>
          <w:tcPr>
            <w:tcW w:w="3150" w:type="dxa"/>
            <w:tcBorders>
              <w:right w:val="single" w:sz="8" w:space="0" w:color="auto"/>
            </w:tcBorders>
            <w:tcPrChange w:id="2172" w:author="Kevin Corbett" w:date="2015-03-30T09:52:00Z">
              <w:tcPr>
                <w:tcW w:w="2850" w:type="dxa"/>
                <w:gridSpan w:val="2"/>
                <w:tcBorders>
                  <w:right w:val="single" w:sz="8" w:space="0" w:color="auto"/>
                </w:tcBorders>
              </w:tcPr>
            </w:tcPrChange>
          </w:tcPr>
          <w:p w14:paraId="3092C909" w14:textId="77777777" w:rsidR="001A2BE5" w:rsidRPr="00A7145A" w:rsidRDefault="001A2BE5" w:rsidP="00C12563">
            <w:pPr>
              <w:spacing w:after="60" w:line="36" w:lineRule="atLeast"/>
              <w:ind w:left="162"/>
              <w:rPr>
                <w:rFonts w:ascii="Times" w:hAnsi="Times" w:cs="Times New Roman"/>
                <w:sz w:val="18"/>
              </w:rPr>
            </w:pPr>
            <w:r w:rsidRPr="00A7145A">
              <w:rPr>
                <w:rFonts w:ascii="Times" w:hAnsi="Times" w:cs="Times New Roman"/>
                <w:sz w:val="18"/>
                <w:vertAlign w:val="superscript"/>
              </w:rPr>
              <w:t xml:space="preserve">e </w:t>
            </w:r>
            <w:r w:rsidRPr="00A7145A">
              <w:rPr>
                <w:rFonts w:ascii="Times" w:hAnsi="Times" w:cs="Times New Roman"/>
                <w:i/>
                <w:sz w:val="18"/>
              </w:rPr>
              <w:t>R</w:t>
            </w:r>
            <w:r w:rsidRPr="00A7145A">
              <w:rPr>
                <w:rFonts w:ascii="Times" w:hAnsi="Times" w:cs="Times New Roman"/>
                <w:sz w:val="18"/>
                <w:vertAlign w:val="subscript"/>
              </w:rPr>
              <w:t>free</w:t>
            </w:r>
            <w:r w:rsidRPr="00A7145A">
              <w:rPr>
                <w:rFonts w:ascii="Times" w:hAnsi="Times" w:cs="Times New Roman"/>
                <w:sz w:val="18"/>
              </w:rPr>
              <w:t xml:space="preserve"> (%)</w:t>
            </w:r>
          </w:p>
        </w:tc>
        <w:tc>
          <w:tcPr>
            <w:tcW w:w="1995" w:type="dxa"/>
            <w:tcBorders>
              <w:right w:val="single" w:sz="8" w:space="0" w:color="auto"/>
            </w:tcBorders>
            <w:tcPrChange w:id="2173" w:author="Kevin Corbett" w:date="2015-03-30T09:52:00Z">
              <w:tcPr>
                <w:tcW w:w="1995" w:type="dxa"/>
                <w:gridSpan w:val="2"/>
                <w:tcBorders>
                  <w:right w:val="single" w:sz="8" w:space="0" w:color="auto"/>
                </w:tcBorders>
              </w:tcPr>
            </w:tcPrChange>
          </w:tcPr>
          <w:p w14:paraId="0A373677" w14:textId="77777777" w:rsidR="001A2BE5" w:rsidRPr="00A7145A" w:rsidRDefault="001A2BE5" w:rsidP="00C12563">
            <w:pPr>
              <w:spacing w:after="60" w:line="36" w:lineRule="atLeast"/>
              <w:jc w:val="center"/>
              <w:rPr>
                <w:rFonts w:ascii="Times" w:hAnsi="Times" w:cs="Times New Roman"/>
                <w:sz w:val="18"/>
              </w:rPr>
            </w:pPr>
            <w:r w:rsidRPr="00A7145A">
              <w:rPr>
                <w:rFonts w:ascii="Times" w:hAnsi="Times" w:cs="Times New Roman"/>
                <w:sz w:val="18"/>
              </w:rPr>
              <w:t>–</w:t>
            </w:r>
          </w:p>
        </w:tc>
        <w:tc>
          <w:tcPr>
            <w:tcW w:w="1995" w:type="dxa"/>
            <w:tcBorders>
              <w:left w:val="single" w:sz="8" w:space="0" w:color="auto"/>
            </w:tcBorders>
            <w:tcPrChange w:id="2174" w:author="Kevin Corbett" w:date="2015-03-30T09:52:00Z">
              <w:tcPr>
                <w:tcW w:w="1995" w:type="dxa"/>
                <w:gridSpan w:val="2"/>
                <w:tcBorders>
                  <w:left w:val="single" w:sz="8" w:space="0" w:color="auto"/>
                </w:tcBorders>
              </w:tcPr>
            </w:tcPrChange>
          </w:tcPr>
          <w:p w14:paraId="03311EB1" w14:textId="77777777" w:rsidR="001A2BE5" w:rsidRPr="00A7145A" w:rsidRDefault="001A2BE5" w:rsidP="00C12563">
            <w:pPr>
              <w:spacing w:after="60" w:line="36" w:lineRule="atLeast"/>
              <w:jc w:val="center"/>
              <w:rPr>
                <w:rFonts w:ascii="Times" w:hAnsi="Times" w:cs="Times New Roman"/>
                <w:sz w:val="18"/>
              </w:rPr>
            </w:pPr>
            <w:r w:rsidRPr="00A7145A">
              <w:rPr>
                <w:rFonts w:ascii="Times" w:hAnsi="Times" w:cs="Times New Roman"/>
                <w:sz w:val="18"/>
              </w:rPr>
              <w:t>26.42</w:t>
            </w:r>
          </w:p>
        </w:tc>
      </w:tr>
      <w:tr w:rsidR="001A2BE5" w:rsidRPr="00A7145A" w14:paraId="2A02BC04" w14:textId="77777777" w:rsidTr="00267151">
        <w:trPr>
          <w:trPrChange w:id="2175" w:author="Kevin Corbett" w:date="2015-03-30T09:52:00Z">
            <w:trPr>
              <w:gridAfter w:val="0"/>
            </w:trPr>
          </w:trPrChange>
        </w:trPr>
        <w:tc>
          <w:tcPr>
            <w:tcW w:w="3150" w:type="dxa"/>
            <w:tcBorders>
              <w:right w:val="single" w:sz="8" w:space="0" w:color="auto"/>
            </w:tcBorders>
            <w:shd w:val="clear" w:color="auto" w:fill="E6E6E6"/>
            <w:tcPrChange w:id="2176" w:author="Kevin Corbett" w:date="2015-03-30T09:52:00Z">
              <w:tcPr>
                <w:tcW w:w="2850" w:type="dxa"/>
                <w:gridSpan w:val="2"/>
                <w:tcBorders>
                  <w:right w:val="single" w:sz="8" w:space="0" w:color="auto"/>
                </w:tcBorders>
                <w:shd w:val="clear" w:color="auto" w:fill="E6E6E6"/>
              </w:tcPr>
            </w:tcPrChange>
          </w:tcPr>
          <w:p w14:paraId="739C4FB0" w14:textId="77777777" w:rsidR="001A2BE5" w:rsidRPr="00A7145A" w:rsidRDefault="001A2BE5" w:rsidP="00C12563">
            <w:pPr>
              <w:spacing w:after="60" w:line="36" w:lineRule="atLeast"/>
              <w:rPr>
                <w:rFonts w:ascii="Times" w:hAnsi="Times" w:cs="Times New Roman"/>
                <w:sz w:val="18"/>
              </w:rPr>
            </w:pPr>
            <w:r w:rsidRPr="00A7145A">
              <w:rPr>
                <w:rFonts w:ascii="Times" w:hAnsi="Times" w:cs="Times New Roman"/>
                <w:b/>
                <w:sz w:val="18"/>
              </w:rPr>
              <w:t>Structure/Stereochemistry</w:t>
            </w:r>
          </w:p>
        </w:tc>
        <w:tc>
          <w:tcPr>
            <w:tcW w:w="1995" w:type="dxa"/>
            <w:tcBorders>
              <w:right w:val="single" w:sz="8" w:space="0" w:color="auto"/>
            </w:tcBorders>
            <w:shd w:val="clear" w:color="auto" w:fill="E6E6E6"/>
            <w:tcPrChange w:id="2177" w:author="Kevin Corbett" w:date="2015-03-30T09:52:00Z">
              <w:tcPr>
                <w:tcW w:w="1995" w:type="dxa"/>
                <w:gridSpan w:val="2"/>
                <w:tcBorders>
                  <w:right w:val="single" w:sz="8" w:space="0" w:color="auto"/>
                </w:tcBorders>
                <w:shd w:val="clear" w:color="auto" w:fill="E6E6E6"/>
              </w:tcPr>
            </w:tcPrChange>
          </w:tcPr>
          <w:p w14:paraId="4EA9F671" w14:textId="77777777" w:rsidR="001A2BE5" w:rsidRPr="00A7145A" w:rsidRDefault="001A2BE5" w:rsidP="00C12563">
            <w:pPr>
              <w:spacing w:after="60" w:line="36" w:lineRule="atLeast"/>
              <w:jc w:val="center"/>
              <w:rPr>
                <w:rFonts w:ascii="Times" w:hAnsi="Times" w:cs="Times New Roman"/>
                <w:sz w:val="18"/>
              </w:rPr>
            </w:pPr>
          </w:p>
        </w:tc>
        <w:tc>
          <w:tcPr>
            <w:tcW w:w="1995" w:type="dxa"/>
            <w:tcBorders>
              <w:left w:val="single" w:sz="8" w:space="0" w:color="auto"/>
            </w:tcBorders>
            <w:shd w:val="clear" w:color="auto" w:fill="E6E6E6"/>
            <w:tcPrChange w:id="2178" w:author="Kevin Corbett" w:date="2015-03-30T09:52:00Z">
              <w:tcPr>
                <w:tcW w:w="1995" w:type="dxa"/>
                <w:gridSpan w:val="2"/>
                <w:tcBorders>
                  <w:left w:val="single" w:sz="8" w:space="0" w:color="auto"/>
                </w:tcBorders>
                <w:shd w:val="clear" w:color="auto" w:fill="E6E6E6"/>
              </w:tcPr>
            </w:tcPrChange>
          </w:tcPr>
          <w:p w14:paraId="69602F48" w14:textId="77777777" w:rsidR="001A2BE5" w:rsidRPr="00A7145A" w:rsidRDefault="001A2BE5" w:rsidP="00C12563">
            <w:pPr>
              <w:spacing w:after="60" w:line="36" w:lineRule="atLeast"/>
              <w:jc w:val="center"/>
              <w:rPr>
                <w:rFonts w:ascii="Times" w:hAnsi="Times" w:cs="Times New Roman"/>
                <w:sz w:val="18"/>
              </w:rPr>
            </w:pPr>
          </w:p>
        </w:tc>
      </w:tr>
      <w:tr w:rsidR="001A2BE5" w:rsidRPr="00A7145A" w14:paraId="07A4AB9C" w14:textId="77777777" w:rsidTr="00267151">
        <w:trPr>
          <w:trPrChange w:id="2179" w:author="Kevin Corbett" w:date="2015-03-30T09:52:00Z">
            <w:trPr>
              <w:gridAfter w:val="0"/>
            </w:trPr>
          </w:trPrChange>
        </w:trPr>
        <w:tc>
          <w:tcPr>
            <w:tcW w:w="3150" w:type="dxa"/>
            <w:tcBorders>
              <w:right w:val="single" w:sz="8" w:space="0" w:color="auto"/>
            </w:tcBorders>
            <w:tcPrChange w:id="2180" w:author="Kevin Corbett" w:date="2015-03-30T09:52:00Z">
              <w:tcPr>
                <w:tcW w:w="2850" w:type="dxa"/>
                <w:gridSpan w:val="2"/>
                <w:tcBorders>
                  <w:right w:val="single" w:sz="8" w:space="0" w:color="auto"/>
                </w:tcBorders>
              </w:tcPr>
            </w:tcPrChange>
          </w:tcPr>
          <w:p w14:paraId="45F3BDA5" w14:textId="77777777" w:rsidR="001A2BE5" w:rsidRPr="00A7145A" w:rsidRDefault="001A2BE5" w:rsidP="00C12563">
            <w:pPr>
              <w:spacing w:after="60" w:line="36" w:lineRule="atLeast"/>
              <w:ind w:left="162"/>
              <w:rPr>
                <w:rFonts w:ascii="Times" w:hAnsi="Times" w:cs="Times New Roman"/>
                <w:sz w:val="18"/>
              </w:rPr>
            </w:pPr>
            <w:r w:rsidRPr="00A7145A">
              <w:rPr>
                <w:rFonts w:ascii="Times" w:hAnsi="Times" w:cs="Times New Roman"/>
                <w:sz w:val="18"/>
              </w:rPr>
              <w:t>Number of atoms</w:t>
            </w:r>
          </w:p>
        </w:tc>
        <w:tc>
          <w:tcPr>
            <w:tcW w:w="1995" w:type="dxa"/>
            <w:tcBorders>
              <w:right w:val="single" w:sz="8" w:space="0" w:color="auto"/>
            </w:tcBorders>
            <w:tcPrChange w:id="2181" w:author="Kevin Corbett" w:date="2015-03-30T09:52:00Z">
              <w:tcPr>
                <w:tcW w:w="1995" w:type="dxa"/>
                <w:gridSpan w:val="2"/>
                <w:tcBorders>
                  <w:right w:val="single" w:sz="8" w:space="0" w:color="auto"/>
                </w:tcBorders>
              </w:tcPr>
            </w:tcPrChange>
          </w:tcPr>
          <w:p w14:paraId="32BF34C4" w14:textId="77777777" w:rsidR="001A2BE5" w:rsidRPr="00A7145A" w:rsidRDefault="001A2BE5" w:rsidP="00C12563">
            <w:pPr>
              <w:spacing w:after="60" w:line="36" w:lineRule="atLeast"/>
              <w:jc w:val="center"/>
              <w:rPr>
                <w:rFonts w:ascii="Times" w:hAnsi="Times" w:cs="Times New Roman"/>
                <w:sz w:val="18"/>
              </w:rPr>
            </w:pPr>
            <w:r w:rsidRPr="00A7145A">
              <w:rPr>
                <w:rFonts w:ascii="Times" w:hAnsi="Times" w:cs="Times New Roman"/>
                <w:sz w:val="18"/>
              </w:rPr>
              <w:t>–</w:t>
            </w:r>
          </w:p>
        </w:tc>
        <w:tc>
          <w:tcPr>
            <w:tcW w:w="1995" w:type="dxa"/>
            <w:tcBorders>
              <w:left w:val="single" w:sz="8" w:space="0" w:color="auto"/>
            </w:tcBorders>
            <w:tcPrChange w:id="2182" w:author="Kevin Corbett" w:date="2015-03-30T09:52:00Z">
              <w:tcPr>
                <w:tcW w:w="1995" w:type="dxa"/>
                <w:gridSpan w:val="2"/>
                <w:tcBorders>
                  <w:left w:val="single" w:sz="8" w:space="0" w:color="auto"/>
                </w:tcBorders>
              </w:tcPr>
            </w:tcPrChange>
          </w:tcPr>
          <w:p w14:paraId="6C58042A" w14:textId="77777777" w:rsidR="001A2BE5" w:rsidRPr="00A7145A" w:rsidRDefault="001A2BE5" w:rsidP="00C12563">
            <w:pPr>
              <w:spacing w:after="60" w:line="36" w:lineRule="atLeast"/>
              <w:jc w:val="center"/>
              <w:rPr>
                <w:rFonts w:ascii="Times" w:hAnsi="Times" w:cs="Times New Roman"/>
                <w:sz w:val="18"/>
              </w:rPr>
            </w:pPr>
            <w:r w:rsidRPr="00A7145A">
              <w:rPr>
                <w:rFonts w:ascii="Times" w:hAnsi="Times" w:cs="Times New Roman"/>
                <w:sz w:val="18"/>
              </w:rPr>
              <w:t>18017</w:t>
            </w:r>
          </w:p>
        </w:tc>
      </w:tr>
      <w:tr w:rsidR="001A2BE5" w:rsidRPr="00A7145A" w14:paraId="0AB6C7BC" w14:textId="77777777" w:rsidTr="00267151">
        <w:trPr>
          <w:trPrChange w:id="2183" w:author="Kevin Corbett" w:date="2015-03-30T09:52:00Z">
            <w:trPr>
              <w:gridAfter w:val="0"/>
            </w:trPr>
          </w:trPrChange>
        </w:trPr>
        <w:tc>
          <w:tcPr>
            <w:tcW w:w="3150" w:type="dxa"/>
            <w:tcBorders>
              <w:right w:val="single" w:sz="8" w:space="0" w:color="auto"/>
            </w:tcBorders>
            <w:tcPrChange w:id="2184" w:author="Kevin Corbett" w:date="2015-03-30T09:52:00Z">
              <w:tcPr>
                <w:tcW w:w="2850" w:type="dxa"/>
                <w:gridSpan w:val="2"/>
                <w:tcBorders>
                  <w:right w:val="single" w:sz="8" w:space="0" w:color="auto"/>
                </w:tcBorders>
              </w:tcPr>
            </w:tcPrChange>
          </w:tcPr>
          <w:p w14:paraId="535825F6" w14:textId="7DB82669" w:rsidR="001A2BE5" w:rsidRPr="00A7145A" w:rsidRDefault="001A2BE5">
            <w:pPr>
              <w:spacing w:after="60" w:line="36" w:lineRule="atLeast"/>
              <w:ind w:left="342"/>
              <w:rPr>
                <w:rFonts w:ascii="Times" w:hAnsi="Times" w:cs="Times New Roman"/>
                <w:i/>
                <w:sz w:val="18"/>
              </w:rPr>
              <w:pPrChange w:id="2185" w:author="Kevin Corbett" w:date="2015-03-30T09:58:00Z">
                <w:pPr>
                  <w:spacing w:after="60" w:line="36" w:lineRule="atLeast"/>
                  <w:ind w:left="162"/>
                </w:pPr>
              </w:pPrChange>
            </w:pPr>
            <w:del w:id="2186" w:author="Kevin Corbett" w:date="2015-03-30T09:58:00Z">
              <w:r w:rsidRPr="00A7145A" w:rsidDel="00267151">
                <w:rPr>
                  <w:rFonts w:ascii="Times" w:hAnsi="Times" w:cs="Times New Roman"/>
                  <w:sz w:val="18"/>
                </w:rPr>
                <w:delText xml:space="preserve">     </w:delText>
              </w:r>
            </w:del>
            <w:r w:rsidRPr="00A7145A">
              <w:rPr>
                <w:rFonts w:ascii="Times" w:hAnsi="Times" w:cs="Times New Roman"/>
                <w:i/>
                <w:sz w:val="18"/>
              </w:rPr>
              <w:t>ligands (ADP, SO</w:t>
            </w:r>
            <w:r w:rsidRPr="00A7145A">
              <w:rPr>
                <w:rFonts w:ascii="Times" w:hAnsi="Times" w:cs="Times New Roman"/>
                <w:i/>
                <w:sz w:val="18"/>
                <w:vertAlign w:val="subscript"/>
              </w:rPr>
              <w:t>4</w:t>
            </w:r>
            <w:r w:rsidRPr="00A7145A">
              <w:rPr>
                <w:rFonts w:ascii="Times" w:hAnsi="Times" w:cs="Times New Roman"/>
                <w:i/>
                <w:sz w:val="18"/>
              </w:rPr>
              <w:t>)</w:t>
            </w:r>
          </w:p>
        </w:tc>
        <w:tc>
          <w:tcPr>
            <w:tcW w:w="1995" w:type="dxa"/>
            <w:tcBorders>
              <w:right w:val="single" w:sz="8" w:space="0" w:color="auto"/>
            </w:tcBorders>
            <w:tcPrChange w:id="2187" w:author="Kevin Corbett" w:date="2015-03-30T09:52:00Z">
              <w:tcPr>
                <w:tcW w:w="1995" w:type="dxa"/>
                <w:gridSpan w:val="2"/>
                <w:tcBorders>
                  <w:right w:val="single" w:sz="8" w:space="0" w:color="auto"/>
                </w:tcBorders>
              </w:tcPr>
            </w:tcPrChange>
          </w:tcPr>
          <w:p w14:paraId="77B5213C" w14:textId="77777777" w:rsidR="001A2BE5" w:rsidRPr="00A7145A" w:rsidRDefault="001A2BE5" w:rsidP="00C12563">
            <w:pPr>
              <w:spacing w:after="60" w:line="36" w:lineRule="atLeast"/>
              <w:jc w:val="center"/>
              <w:rPr>
                <w:rFonts w:ascii="Times" w:hAnsi="Times" w:cs="Times New Roman"/>
                <w:sz w:val="18"/>
              </w:rPr>
            </w:pPr>
            <w:r w:rsidRPr="00A7145A">
              <w:rPr>
                <w:rFonts w:ascii="Times" w:hAnsi="Times" w:cs="Times New Roman"/>
                <w:sz w:val="18"/>
              </w:rPr>
              <w:t>–</w:t>
            </w:r>
          </w:p>
        </w:tc>
        <w:tc>
          <w:tcPr>
            <w:tcW w:w="1995" w:type="dxa"/>
            <w:tcBorders>
              <w:left w:val="single" w:sz="8" w:space="0" w:color="auto"/>
            </w:tcBorders>
            <w:tcPrChange w:id="2188" w:author="Kevin Corbett" w:date="2015-03-30T09:52:00Z">
              <w:tcPr>
                <w:tcW w:w="1995" w:type="dxa"/>
                <w:gridSpan w:val="2"/>
                <w:tcBorders>
                  <w:left w:val="single" w:sz="8" w:space="0" w:color="auto"/>
                </w:tcBorders>
              </w:tcPr>
            </w:tcPrChange>
          </w:tcPr>
          <w:p w14:paraId="7AC8F6F3" w14:textId="77777777" w:rsidR="001A2BE5" w:rsidRPr="00A7145A" w:rsidRDefault="001A2BE5" w:rsidP="00C12563">
            <w:pPr>
              <w:spacing w:after="60" w:line="36" w:lineRule="atLeast"/>
              <w:jc w:val="center"/>
              <w:rPr>
                <w:rFonts w:ascii="Times" w:hAnsi="Times" w:cs="Times New Roman"/>
                <w:sz w:val="18"/>
              </w:rPr>
            </w:pPr>
            <w:r w:rsidRPr="00A7145A">
              <w:rPr>
                <w:rFonts w:ascii="Times" w:hAnsi="Times" w:cs="Times New Roman"/>
                <w:sz w:val="18"/>
              </w:rPr>
              <w:t>89</w:t>
            </w:r>
          </w:p>
        </w:tc>
      </w:tr>
      <w:tr w:rsidR="001A2BE5" w:rsidRPr="00A7145A" w14:paraId="001B5EA2" w14:textId="77777777" w:rsidTr="00267151">
        <w:trPr>
          <w:trPrChange w:id="2189" w:author="Kevin Corbett" w:date="2015-03-30T09:52:00Z">
            <w:trPr>
              <w:gridAfter w:val="0"/>
            </w:trPr>
          </w:trPrChange>
        </w:trPr>
        <w:tc>
          <w:tcPr>
            <w:tcW w:w="3150" w:type="dxa"/>
            <w:tcBorders>
              <w:right w:val="single" w:sz="8" w:space="0" w:color="auto"/>
            </w:tcBorders>
            <w:tcPrChange w:id="2190" w:author="Kevin Corbett" w:date="2015-03-30T09:52:00Z">
              <w:tcPr>
                <w:tcW w:w="2850" w:type="dxa"/>
                <w:gridSpan w:val="2"/>
                <w:tcBorders>
                  <w:right w:val="single" w:sz="8" w:space="0" w:color="auto"/>
                </w:tcBorders>
              </w:tcPr>
            </w:tcPrChange>
          </w:tcPr>
          <w:p w14:paraId="211929BA" w14:textId="1CA67A77" w:rsidR="001A2BE5" w:rsidRPr="00A7145A" w:rsidRDefault="001A2BE5">
            <w:pPr>
              <w:spacing w:after="60" w:line="36" w:lineRule="atLeast"/>
              <w:ind w:left="342"/>
              <w:rPr>
                <w:rFonts w:ascii="Times" w:hAnsi="Times" w:cs="Times New Roman"/>
                <w:sz w:val="18"/>
              </w:rPr>
              <w:pPrChange w:id="2191" w:author="Kevin Corbett" w:date="2015-03-30T09:58:00Z">
                <w:pPr>
                  <w:spacing w:after="60" w:line="36" w:lineRule="atLeast"/>
                  <w:ind w:left="162"/>
                </w:pPr>
              </w:pPrChange>
            </w:pPr>
            <w:del w:id="2192" w:author="Kevin Corbett" w:date="2015-03-30T09:58:00Z">
              <w:r w:rsidRPr="00A7145A" w:rsidDel="00267151">
                <w:rPr>
                  <w:rFonts w:ascii="Times" w:hAnsi="Times" w:cs="Times New Roman"/>
                  <w:sz w:val="18"/>
                </w:rPr>
                <w:delText xml:space="preserve">     </w:delText>
              </w:r>
            </w:del>
            <w:r w:rsidRPr="00A7145A">
              <w:rPr>
                <w:rFonts w:ascii="Times" w:hAnsi="Times" w:cs="Times New Roman"/>
                <w:i/>
                <w:sz w:val="18"/>
              </w:rPr>
              <w:t>solvent</w:t>
            </w:r>
          </w:p>
        </w:tc>
        <w:tc>
          <w:tcPr>
            <w:tcW w:w="1995" w:type="dxa"/>
            <w:tcBorders>
              <w:right w:val="single" w:sz="8" w:space="0" w:color="auto"/>
            </w:tcBorders>
            <w:tcPrChange w:id="2193" w:author="Kevin Corbett" w:date="2015-03-30T09:52:00Z">
              <w:tcPr>
                <w:tcW w:w="1995" w:type="dxa"/>
                <w:gridSpan w:val="2"/>
                <w:tcBorders>
                  <w:right w:val="single" w:sz="8" w:space="0" w:color="auto"/>
                </w:tcBorders>
              </w:tcPr>
            </w:tcPrChange>
          </w:tcPr>
          <w:p w14:paraId="5D628169" w14:textId="77777777" w:rsidR="001A2BE5" w:rsidRPr="00A7145A" w:rsidRDefault="001A2BE5" w:rsidP="00C12563">
            <w:pPr>
              <w:spacing w:after="60" w:line="36" w:lineRule="atLeast"/>
              <w:jc w:val="center"/>
              <w:rPr>
                <w:rFonts w:ascii="Times" w:hAnsi="Times" w:cs="Times New Roman"/>
                <w:sz w:val="18"/>
              </w:rPr>
            </w:pPr>
            <w:r w:rsidRPr="00A7145A">
              <w:rPr>
                <w:rFonts w:ascii="Times" w:hAnsi="Times" w:cs="Times New Roman"/>
                <w:sz w:val="18"/>
              </w:rPr>
              <w:t>–</w:t>
            </w:r>
          </w:p>
        </w:tc>
        <w:tc>
          <w:tcPr>
            <w:tcW w:w="1995" w:type="dxa"/>
            <w:tcBorders>
              <w:left w:val="single" w:sz="8" w:space="0" w:color="auto"/>
            </w:tcBorders>
            <w:tcPrChange w:id="2194" w:author="Kevin Corbett" w:date="2015-03-30T09:52:00Z">
              <w:tcPr>
                <w:tcW w:w="1995" w:type="dxa"/>
                <w:gridSpan w:val="2"/>
                <w:tcBorders>
                  <w:left w:val="single" w:sz="8" w:space="0" w:color="auto"/>
                </w:tcBorders>
              </w:tcPr>
            </w:tcPrChange>
          </w:tcPr>
          <w:p w14:paraId="270B85DE" w14:textId="77777777" w:rsidR="001A2BE5" w:rsidRPr="00A7145A" w:rsidRDefault="001A2BE5" w:rsidP="00C12563">
            <w:pPr>
              <w:spacing w:after="60" w:line="36" w:lineRule="atLeast"/>
              <w:jc w:val="center"/>
              <w:rPr>
                <w:rFonts w:ascii="Times" w:hAnsi="Times" w:cs="Times New Roman"/>
                <w:sz w:val="18"/>
              </w:rPr>
            </w:pPr>
            <w:r w:rsidRPr="00A7145A">
              <w:rPr>
                <w:rFonts w:ascii="Times" w:hAnsi="Times" w:cs="Times New Roman"/>
                <w:sz w:val="18"/>
              </w:rPr>
              <w:t>55</w:t>
            </w:r>
          </w:p>
        </w:tc>
      </w:tr>
      <w:tr w:rsidR="001A2BE5" w:rsidRPr="00A7145A" w14:paraId="55803BE5" w14:textId="77777777" w:rsidTr="00267151">
        <w:trPr>
          <w:trPrChange w:id="2195" w:author="Kevin Corbett" w:date="2015-03-30T09:52:00Z">
            <w:trPr>
              <w:gridAfter w:val="0"/>
            </w:trPr>
          </w:trPrChange>
        </w:trPr>
        <w:tc>
          <w:tcPr>
            <w:tcW w:w="3150" w:type="dxa"/>
            <w:tcBorders>
              <w:right w:val="single" w:sz="8" w:space="0" w:color="auto"/>
            </w:tcBorders>
            <w:tcPrChange w:id="2196" w:author="Kevin Corbett" w:date="2015-03-30T09:52:00Z">
              <w:tcPr>
                <w:tcW w:w="2850" w:type="dxa"/>
                <w:gridSpan w:val="2"/>
                <w:tcBorders>
                  <w:right w:val="single" w:sz="8" w:space="0" w:color="auto"/>
                </w:tcBorders>
              </w:tcPr>
            </w:tcPrChange>
          </w:tcPr>
          <w:p w14:paraId="350A1D2E" w14:textId="77777777" w:rsidR="001A2BE5" w:rsidRPr="00A7145A" w:rsidRDefault="001A2BE5" w:rsidP="00C12563">
            <w:pPr>
              <w:spacing w:after="60" w:line="36" w:lineRule="atLeast"/>
              <w:ind w:left="162"/>
              <w:rPr>
                <w:rFonts w:ascii="Times" w:hAnsi="Times" w:cs="Times New Roman"/>
                <w:sz w:val="18"/>
              </w:rPr>
            </w:pPr>
            <w:r w:rsidRPr="00A7145A">
              <w:rPr>
                <w:rFonts w:ascii="Times" w:hAnsi="Times" w:cs="Times New Roman"/>
                <w:sz w:val="18"/>
              </w:rPr>
              <w:t>r.m.s.d. bond lengths (Å)</w:t>
            </w:r>
          </w:p>
        </w:tc>
        <w:tc>
          <w:tcPr>
            <w:tcW w:w="1995" w:type="dxa"/>
            <w:tcBorders>
              <w:right w:val="single" w:sz="8" w:space="0" w:color="auto"/>
            </w:tcBorders>
            <w:tcPrChange w:id="2197" w:author="Kevin Corbett" w:date="2015-03-30T09:52:00Z">
              <w:tcPr>
                <w:tcW w:w="1995" w:type="dxa"/>
                <w:gridSpan w:val="2"/>
                <w:tcBorders>
                  <w:right w:val="single" w:sz="8" w:space="0" w:color="auto"/>
                </w:tcBorders>
              </w:tcPr>
            </w:tcPrChange>
          </w:tcPr>
          <w:p w14:paraId="600E4D9E" w14:textId="77777777" w:rsidR="001A2BE5" w:rsidRPr="00A7145A" w:rsidRDefault="001A2BE5" w:rsidP="00C12563">
            <w:pPr>
              <w:spacing w:after="60" w:line="36" w:lineRule="atLeast"/>
              <w:jc w:val="center"/>
              <w:rPr>
                <w:rFonts w:ascii="Times" w:hAnsi="Times" w:cs="Times New Roman"/>
                <w:sz w:val="18"/>
              </w:rPr>
            </w:pPr>
            <w:r w:rsidRPr="00A7145A">
              <w:rPr>
                <w:rFonts w:ascii="Times" w:hAnsi="Times" w:cs="Times New Roman"/>
                <w:sz w:val="18"/>
              </w:rPr>
              <w:t>–</w:t>
            </w:r>
          </w:p>
        </w:tc>
        <w:tc>
          <w:tcPr>
            <w:tcW w:w="1995" w:type="dxa"/>
            <w:tcBorders>
              <w:left w:val="single" w:sz="8" w:space="0" w:color="auto"/>
            </w:tcBorders>
            <w:tcPrChange w:id="2198" w:author="Kevin Corbett" w:date="2015-03-30T09:52:00Z">
              <w:tcPr>
                <w:tcW w:w="1995" w:type="dxa"/>
                <w:gridSpan w:val="2"/>
                <w:tcBorders>
                  <w:left w:val="single" w:sz="8" w:space="0" w:color="auto"/>
                </w:tcBorders>
              </w:tcPr>
            </w:tcPrChange>
          </w:tcPr>
          <w:p w14:paraId="1FC4A1CF" w14:textId="77777777" w:rsidR="001A2BE5" w:rsidRPr="00A7145A" w:rsidRDefault="001A2BE5" w:rsidP="00C12563">
            <w:pPr>
              <w:spacing w:after="60" w:line="36" w:lineRule="atLeast"/>
              <w:jc w:val="center"/>
              <w:rPr>
                <w:rFonts w:ascii="Times" w:hAnsi="Times" w:cs="Times New Roman"/>
                <w:sz w:val="18"/>
              </w:rPr>
            </w:pPr>
            <w:r w:rsidRPr="00A7145A">
              <w:rPr>
                <w:rFonts w:ascii="Times" w:hAnsi="Times" w:cs="Times New Roman"/>
                <w:sz w:val="18"/>
              </w:rPr>
              <w:t>0.004</w:t>
            </w:r>
          </w:p>
        </w:tc>
      </w:tr>
      <w:tr w:rsidR="001A2BE5" w:rsidRPr="00A7145A" w14:paraId="6DDE8F8F" w14:textId="77777777" w:rsidTr="00267151">
        <w:trPr>
          <w:trPrChange w:id="2199" w:author="Kevin Corbett" w:date="2015-03-30T09:52:00Z">
            <w:trPr>
              <w:gridAfter w:val="0"/>
            </w:trPr>
          </w:trPrChange>
        </w:trPr>
        <w:tc>
          <w:tcPr>
            <w:tcW w:w="3150" w:type="dxa"/>
            <w:tcBorders>
              <w:right w:val="single" w:sz="8" w:space="0" w:color="auto"/>
            </w:tcBorders>
            <w:tcPrChange w:id="2200" w:author="Kevin Corbett" w:date="2015-03-30T09:52:00Z">
              <w:tcPr>
                <w:tcW w:w="2850" w:type="dxa"/>
                <w:gridSpan w:val="2"/>
                <w:tcBorders>
                  <w:right w:val="single" w:sz="8" w:space="0" w:color="auto"/>
                </w:tcBorders>
              </w:tcPr>
            </w:tcPrChange>
          </w:tcPr>
          <w:p w14:paraId="338694C9" w14:textId="77777777" w:rsidR="001A2BE5" w:rsidRPr="00A7145A" w:rsidRDefault="001A2BE5" w:rsidP="00C12563">
            <w:pPr>
              <w:spacing w:after="60" w:line="36" w:lineRule="atLeast"/>
              <w:ind w:left="162"/>
              <w:rPr>
                <w:rFonts w:ascii="Times" w:hAnsi="Times" w:cs="Times New Roman"/>
                <w:sz w:val="18"/>
              </w:rPr>
            </w:pPr>
            <w:r w:rsidRPr="00A7145A">
              <w:rPr>
                <w:rFonts w:ascii="Times" w:hAnsi="Times" w:cs="Times New Roman"/>
                <w:sz w:val="18"/>
              </w:rPr>
              <w:t>r.m.s.d. bond angles (°)</w:t>
            </w:r>
          </w:p>
        </w:tc>
        <w:tc>
          <w:tcPr>
            <w:tcW w:w="1995" w:type="dxa"/>
            <w:tcBorders>
              <w:right w:val="single" w:sz="8" w:space="0" w:color="auto"/>
            </w:tcBorders>
            <w:tcPrChange w:id="2201" w:author="Kevin Corbett" w:date="2015-03-30T09:52:00Z">
              <w:tcPr>
                <w:tcW w:w="1995" w:type="dxa"/>
                <w:gridSpan w:val="2"/>
                <w:tcBorders>
                  <w:right w:val="single" w:sz="8" w:space="0" w:color="auto"/>
                </w:tcBorders>
              </w:tcPr>
            </w:tcPrChange>
          </w:tcPr>
          <w:p w14:paraId="4D06BFA1" w14:textId="77777777" w:rsidR="001A2BE5" w:rsidRPr="00A7145A" w:rsidRDefault="001A2BE5" w:rsidP="00C12563">
            <w:pPr>
              <w:spacing w:after="60" w:line="36" w:lineRule="atLeast"/>
              <w:jc w:val="center"/>
              <w:rPr>
                <w:rFonts w:ascii="Times" w:hAnsi="Times" w:cs="Times New Roman"/>
                <w:sz w:val="18"/>
              </w:rPr>
            </w:pPr>
            <w:r w:rsidRPr="00A7145A">
              <w:rPr>
                <w:rFonts w:ascii="Times" w:hAnsi="Times" w:cs="Times New Roman"/>
                <w:sz w:val="18"/>
              </w:rPr>
              <w:t>–</w:t>
            </w:r>
          </w:p>
        </w:tc>
        <w:tc>
          <w:tcPr>
            <w:tcW w:w="1995" w:type="dxa"/>
            <w:tcBorders>
              <w:left w:val="single" w:sz="8" w:space="0" w:color="auto"/>
            </w:tcBorders>
            <w:tcPrChange w:id="2202" w:author="Kevin Corbett" w:date="2015-03-30T09:52:00Z">
              <w:tcPr>
                <w:tcW w:w="1995" w:type="dxa"/>
                <w:gridSpan w:val="2"/>
                <w:tcBorders>
                  <w:left w:val="single" w:sz="8" w:space="0" w:color="auto"/>
                </w:tcBorders>
              </w:tcPr>
            </w:tcPrChange>
          </w:tcPr>
          <w:p w14:paraId="16F270D0" w14:textId="77777777" w:rsidR="001A2BE5" w:rsidRPr="00A7145A" w:rsidRDefault="001A2BE5" w:rsidP="00C12563">
            <w:pPr>
              <w:spacing w:after="60" w:line="36" w:lineRule="atLeast"/>
              <w:jc w:val="center"/>
              <w:rPr>
                <w:rFonts w:ascii="Times" w:hAnsi="Times" w:cs="Times New Roman"/>
                <w:sz w:val="18"/>
              </w:rPr>
            </w:pPr>
            <w:r w:rsidRPr="00A7145A">
              <w:rPr>
                <w:rFonts w:ascii="Times" w:hAnsi="Times" w:cs="Times New Roman"/>
                <w:sz w:val="18"/>
              </w:rPr>
              <w:t>0.730</w:t>
            </w:r>
          </w:p>
        </w:tc>
      </w:tr>
      <w:tr w:rsidR="001A2BE5" w:rsidRPr="00A7145A" w14:paraId="51806956" w14:textId="77777777" w:rsidTr="00267151">
        <w:trPr>
          <w:trPrChange w:id="2203" w:author="Kevin Corbett" w:date="2015-03-30T09:52:00Z">
            <w:trPr>
              <w:gridAfter w:val="0"/>
            </w:trPr>
          </w:trPrChange>
        </w:trPr>
        <w:tc>
          <w:tcPr>
            <w:tcW w:w="3150" w:type="dxa"/>
            <w:tcBorders>
              <w:right w:val="single" w:sz="8" w:space="0" w:color="auto"/>
            </w:tcBorders>
            <w:tcPrChange w:id="2204" w:author="Kevin Corbett" w:date="2015-03-30T09:52:00Z">
              <w:tcPr>
                <w:tcW w:w="2850" w:type="dxa"/>
                <w:gridSpan w:val="2"/>
                <w:tcBorders>
                  <w:right w:val="single" w:sz="8" w:space="0" w:color="auto"/>
                </w:tcBorders>
              </w:tcPr>
            </w:tcPrChange>
          </w:tcPr>
          <w:p w14:paraId="0E366367" w14:textId="77777777" w:rsidR="001A2BE5" w:rsidRPr="00A7145A" w:rsidRDefault="001A2BE5" w:rsidP="00C12563">
            <w:pPr>
              <w:spacing w:after="60" w:line="36" w:lineRule="atLeast"/>
              <w:ind w:left="162"/>
              <w:rPr>
                <w:rFonts w:ascii="Times" w:hAnsi="Times" w:cs="Times New Roman"/>
                <w:sz w:val="18"/>
              </w:rPr>
            </w:pPr>
            <w:r w:rsidRPr="00A7145A">
              <w:rPr>
                <w:rFonts w:ascii="Times" w:hAnsi="Times" w:cs="Times New Roman"/>
                <w:sz w:val="18"/>
                <w:vertAlign w:val="superscript"/>
              </w:rPr>
              <w:t xml:space="preserve">f </w:t>
            </w:r>
            <w:r w:rsidRPr="00A7145A">
              <w:rPr>
                <w:rFonts w:ascii="Times" w:hAnsi="Times" w:cs="Times New Roman"/>
                <w:sz w:val="18"/>
              </w:rPr>
              <w:t>PDB ID</w:t>
            </w:r>
          </w:p>
        </w:tc>
        <w:tc>
          <w:tcPr>
            <w:tcW w:w="1995" w:type="dxa"/>
            <w:tcBorders>
              <w:right w:val="single" w:sz="8" w:space="0" w:color="auto"/>
            </w:tcBorders>
            <w:tcPrChange w:id="2205" w:author="Kevin Corbett" w:date="2015-03-30T09:52:00Z">
              <w:tcPr>
                <w:tcW w:w="1995" w:type="dxa"/>
                <w:gridSpan w:val="2"/>
                <w:tcBorders>
                  <w:right w:val="single" w:sz="8" w:space="0" w:color="auto"/>
                </w:tcBorders>
              </w:tcPr>
            </w:tcPrChange>
          </w:tcPr>
          <w:p w14:paraId="57902309" w14:textId="77777777" w:rsidR="001A2BE5" w:rsidRPr="00A7145A" w:rsidRDefault="001A2BE5" w:rsidP="00C12563">
            <w:pPr>
              <w:spacing w:after="60" w:line="36" w:lineRule="atLeast"/>
              <w:jc w:val="center"/>
              <w:rPr>
                <w:rFonts w:ascii="Times" w:hAnsi="Times" w:cs="Times New Roman"/>
                <w:sz w:val="18"/>
              </w:rPr>
            </w:pPr>
            <w:r w:rsidRPr="00A7145A">
              <w:rPr>
                <w:rFonts w:ascii="Times" w:hAnsi="Times" w:cs="Times New Roman"/>
                <w:sz w:val="18"/>
              </w:rPr>
              <w:t>–</w:t>
            </w:r>
          </w:p>
        </w:tc>
        <w:tc>
          <w:tcPr>
            <w:tcW w:w="1995" w:type="dxa"/>
            <w:tcBorders>
              <w:left w:val="single" w:sz="8" w:space="0" w:color="auto"/>
            </w:tcBorders>
            <w:tcPrChange w:id="2206" w:author="Kevin Corbett" w:date="2015-03-30T09:52:00Z">
              <w:tcPr>
                <w:tcW w:w="1995" w:type="dxa"/>
                <w:gridSpan w:val="2"/>
                <w:tcBorders>
                  <w:left w:val="single" w:sz="8" w:space="0" w:color="auto"/>
                </w:tcBorders>
              </w:tcPr>
            </w:tcPrChange>
          </w:tcPr>
          <w:p w14:paraId="4F9CE816" w14:textId="77777777" w:rsidR="001A2BE5" w:rsidRPr="00A7145A" w:rsidRDefault="001A2BE5" w:rsidP="00C12563">
            <w:pPr>
              <w:spacing w:after="60" w:line="36" w:lineRule="atLeast"/>
              <w:jc w:val="center"/>
              <w:rPr>
                <w:rFonts w:ascii="Times" w:hAnsi="Times" w:cs="Times New Roman"/>
                <w:sz w:val="18"/>
              </w:rPr>
            </w:pPr>
            <w:r w:rsidRPr="00A7145A">
              <w:rPr>
                <w:rFonts w:ascii="Times" w:hAnsi="Times" w:cs="Times New Roman"/>
                <w:sz w:val="18"/>
              </w:rPr>
              <w:t>4XGU</w:t>
            </w:r>
          </w:p>
        </w:tc>
      </w:tr>
    </w:tbl>
    <w:p w14:paraId="4655DDCF" w14:textId="77777777" w:rsidR="001A2BE5" w:rsidRPr="00A7145A" w:rsidRDefault="001A2BE5" w:rsidP="001A2BE5">
      <w:pPr>
        <w:spacing w:line="36" w:lineRule="atLeast"/>
        <w:jc w:val="both"/>
        <w:rPr>
          <w:rFonts w:ascii="Times" w:hAnsi="Times" w:cs="Times New Roman"/>
          <w:sz w:val="20"/>
        </w:rPr>
      </w:pPr>
    </w:p>
    <w:p w14:paraId="672B38AC" w14:textId="77777777" w:rsidR="001A2BE5" w:rsidRPr="00A7145A" w:rsidRDefault="001A2BE5" w:rsidP="001A2BE5">
      <w:pPr>
        <w:spacing w:line="36" w:lineRule="atLeast"/>
        <w:jc w:val="both"/>
        <w:rPr>
          <w:rFonts w:ascii="Times" w:hAnsi="Times" w:cs="Times New Roman"/>
          <w:sz w:val="20"/>
        </w:rPr>
      </w:pPr>
      <w:r w:rsidRPr="00A7145A">
        <w:rPr>
          <w:rFonts w:ascii="Times" w:hAnsi="Times" w:cs="Times New Roman"/>
          <w:sz w:val="20"/>
          <w:vertAlign w:val="superscript"/>
        </w:rPr>
        <w:t xml:space="preserve">a </w:t>
      </w:r>
      <w:r w:rsidRPr="00A7145A">
        <w:rPr>
          <w:rFonts w:ascii="Times" w:hAnsi="Times" w:cs="Times New Roman"/>
          <w:i/>
          <w:sz w:val="20"/>
        </w:rPr>
        <w:t>R</w:t>
      </w:r>
      <w:r w:rsidRPr="00A7145A">
        <w:rPr>
          <w:rFonts w:ascii="Times" w:hAnsi="Times" w:cs="Times New Roman"/>
          <w:sz w:val="20"/>
          <w:vertAlign w:val="subscript"/>
        </w:rPr>
        <w:t>sym</w:t>
      </w:r>
      <w:r w:rsidRPr="00A7145A">
        <w:rPr>
          <w:rFonts w:ascii="Times" w:hAnsi="Times" w:cs="Times New Roman"/>
          <w:sz w:val="20"/>
        </w:rPr>
        <w:t xml:space="preserve"> = </w:t>
      </w:r>
      <w:r w:rsidRPr="00A7145A">
        <w:rPr>
          <w:rFonts w:ascii="Times" w:hAnsi="Times" w:cs="Times New Roman"/>
          <w:sz w:val="20"/>
        </w:rPr>
        <w:sym w:font="Symbol" w:char="F0E5"/>
      </w:r>
      <w:r w:rsidRPr="009C41BF">
        <w:rPr>
          <w:rFonts w:ascii="Times" w:hAnsi="Times" w:cs="Times New Roman"/>
          <w:sz w:val="20"/>
        </w:rPr>
        <w:sym w:font="Symbol" w:char="F0E5"/>
      </w:r>
      <w:r w:rsidRPr="00A7145A">
        <w:rPr>
          <w:rFonts w:ascii="Times" w:hAnsi="Times" w:cs="Times New Roman"/>
          <w:sz w:val="20"/>
          <w:vertAlign w:val="subscript"/>
        </w:rPr>
        <w:t>j</w:t>
      </w:r>
      <w:r w:rsidRPr="009C41BF">
        <w:rPr>
          <w:rFonts w:ascii="Times" w:hAnsi="Times" w:cs="Times New Roman"/>
          <w:sz w:val="20"/>
        </w:rPr>
        <w:t>|</w:t>
      </w:r>
      <w:r w:rsidRPr="004E262E">
        <w:rPr>
          <w:rFonts w:ascii="Times" w:hAnsi="Times" w:cs="Times New Roman"/>
          <w:i/>
          <w:sz w:val="20"/>
        </w:rPr>
        <w:t>I</w:t>
      </w:r>
      <w:r w:rsidRPr="004E262E">
        <w:rPr>
          <w:rFonts w:ascii="Times" w:hAnsi="Times" w:cs="Times New Roman"/>
          <w:sz w:val="20"/>
          <w:vertAlign w:val="subscript"/>
        </w:rPr>
        <w:t>j</w:t>
      </w:r>
      <w:r w:rsidRPr="004049CE">
        <w:rPr>
          <w:rFonts w:ascii="Times" w:hAnsi="Times" w:cs="Times New Roman"/>
          <w:sz w:val="20"/>
        </w:rPr>
        <w:t xml:space="preserve"> – </w:t>
      </w:r>
      <w:r w:rsidRPr="00A7145A">
        <w:rPr>
          <w:rFonts w:ascii="Times" w:hAnsi="Times" w:cs="Times New Roman"/>
          <w:sz w:val="20"/>
        </w:rPr>
        <w:sym w:font="Symbol" w:char="F0E1"/>
      </w:r>
      <w:r w:rsidRPr="00A7145A">
        <w:rPr>
          <w:rFonts w:ascii="Times" w:hAnsi="Times" w:cs="Times New Roman"/>
          <w:i/>
          <w:sz w:val="20"/>
        </w:rPr>
        <w:t>I</w:t>
      </w:r>
      <w:r w:rsidRPr="00A7145A">
        <w:rPr>
          <w:rFonts w:ascii="Times" w:hAnsi="Times" w:cs="Times New Roman"/>
          <w:sz w:val="20"/>
        </w:rPr>
        <w:sym w:font="Symbol" w:char="F0F1"/>
      </w:r>
      <w:r w:rsidRPr="00A7145A">
        <w:rPr>
          <w:rFonts w:ascii="Times" w:hAnsi="Times" w:cs="Times New Roman"/>
          <w:sz w:val="20"/>
        </w:rPr>
        <w:t>|/</w:t>
      </w:r>
      <w:r w:rsidRPr="00A7145A">
        <w:rPr>
          <w:rFonts w:ascii="Times" w:hAnsi="Times" w:cs="Times New Roman"/>
          <w:sz w:val="20"/>
        </w:rPr>
        <w:sym w:font="Symbol" w:char="F0E5"/>
      </w:r>
      <w:r w:rsidRPr="00A7145A">
        <w:rPr>
          <w:rFonts w:ascii="Times" w:hAnsi="Times" w:cs="Times New Roman"/>
          <w:i/>
          <w:sz w:val="20"/>
        </w:rPr>
        <w:t>I</w:t>
      </w:r>
      <w:r w:rsidRPr="009C41BF">
        <w:rPr>
          <w:rFonts w:ascii="Times" w:hAnsi="Times" w:cs="Times New Roman"/>
          <w:sz w:val="20"/>
          <w:vertAlign w:val="subscript"/>
        </w:rPr>
        <w:t>j</w:t>
      </w:r>
      <w:r w:rsidRPr="004E262E">
        <w:rPr>
          <w:rFonts w:ascii="Times" w:hAnsi="Times" w:cs="Times New Roman"/>
          <w:sz w:val="20"/>
        </w:rPr>
        <w:t xml:space="preserve">, where </w:t>
      </w:r>
      <w:r w:rsidRPr="004E262E">
        <w:rPr>
          <w:rFonts w:ascii="Times" w:hAnsi="Times" w:cs="Times New Roman"/>
          <w:i/>
          <w:sz w:val="20"/>
        </w:rPr>
        <w:t>I</w:t>
      </w:r>
      <w:r w:rsidRPr="004049CE">
        <w:rPr>
          <w:rFonts w:ascii="Times" w:hAnsi="Times" w:cs="Times New Roman"/>
          <w:sz w:val="20"/>
          <w:vertAlign w:val="subscript"/>
        </w:rPr>
        <w:t>j</w:t>
      </w:r>
      <w:r w:rsidRPr="00A7145A">
        <w:rPr>
          <w:rFonts w:ascii="Times" w:hAnsi="Times" w:cs="Times New Roman"/>
          <w:sz w:val="20"/>
        </w:rPr>
        <w:t xml:space="preserve"> is the intensity measurement for reflection j and </w:t>
      </w:r>
      <w:r w:rsidRPr="00A7145A">
        <w:rPr>
          <w:rFonts w:ascii="Times" w:hAnsi="Times" w:cs="Times New Roman"/>
          <w:sz w:val="20"/>
        </w:rPr>
        <w:sym w:font="Symbol" w:char="F0E1"/>
      </w:r>
      <w:r w:rsidRPr="00A7145A">
        <w:rPr>
          <w:rFonts w:ascii="Times" w:hAnsi="Times" w:cs="Times New Roman"/>
          <w:i/>
          <w:sz w:val="20"/>
        </w:rPr>
        <w:t>I</w:t>
      </w:r>
      <w:r w:rsidRPr="00A7145A">
        <w:rPr>
          <w:rFonts w:ascii="Times" w:hAnsi="Times" w:cs="Times New Roman"/>
          <w:sz w:val="20"/>
        </w:rPr>
        <w:sym w:font="Symbol" w:char="F0F1"/>
      </w:r>
      <w:r w:rsidRPr="00A7145A">
        <w:rPr>
          <w:rFonts w:ascii="Times" w:hAnsi="Times" w:cs="Times New Roman"/>
          <w:sz w:val="20"/>
        </w:rPr>
        <w:t xml:space="preserve"> is the mean intensity for multiply recorded reflections.</w:t>
      </w:r>
    </w:p>
    <w:p w14:paraId="0029FC99" w14:textId="77777777" w:rsidR="001A2BE5" w:rsidRPr="00A7145A" w:rsidRDefault="001A2BE5" w:rsidP="001A2BE5">
      <w:pPr>
        <w:spacing w:line="36" w:lineRule="atLeast"/>
        <w:jc w:val="both"/>
        <w:rPr>
          <w:rFonts w:ascii="Times" w:hAnsi="Times" w:cs="Times New Roman"/>
          <w:sz w:val="20"/>
        </w:rPr>
      </w:pPr>
      <w:r w:rsidRPr="009C41BF">
        <w:rPr>
          <w:rFonts w:ascii="Times" w:hAnsi="Times" w:cs="Times New Roman"/>
          <w:sz w:val="20"/>
          <w:vertAlign w:val="superscript"/>
        </w:rPr>
        <w:t xml:space="preserve">b </w:t>
      </w:r>
      <w:r w:rsidRPr="004E262E">
        <w:rPr>
          <w:rFonts w:ascii="Times" w:hAnsi="Times" w:cs="Times New Roman"/>
          <w:i/>
          <w:sz w:val="20"/>
        </w:rPr>
        <w:t>R</w:t>
      </w:r>
      <w:r w:rsidRPr="004E262E">
        <w:rPr>
          <w:rFonts w:ascii="Times" w:hAnsi="Times" w:cs="Times New Roman"/>
          <w:sz w:val="20"/>
          <w:vertAlign w:val="subscript"/>
        </w:rPr>
        <w:t>meas</w:t>
      </w:r>
      <w:r w:rsidRPr="004049CE">
        <w:rPr>
          <w:rFonts w:ascii="Times" w:hAnsi="Times" w:cs="Times New Roman"/>
          <w:sz w:val="20"/>
        </w:rPr>
        <w:t xml:space="preserve"> = </w:t>
      </w:r>
      <w:r w:rsidRPr="00A7145A">
        <w:rPr>
          <w:rFonts w:ascii="Times" w:hAnsi="Times" w:cs="Times New Roman"/>
          <w:sz w:val="20"/>
        </w:rPr>
        <w:sym w:font="Symbol" w:char="F0E5"/>
      </w:r>
      <w:r w:rsidRPr="00A7145A">
        <w:rPr>
          <w:rFonts w:ascii="Times" w:hAnsi="Times" w:cs="Times New Roman"/>
          <w:sz w:val="20"/>
          <w:vertAlign w:val="subscript"/>
        </w:rPr>
        <w:t>h</w:t>
      </w:r>
      <w:r w:rsidRPr="009C41BF">
        <w:rPr>
          <w:rFonts w:ascii="Times" w:hAnsi="Times" w:cs="Times New Roman"/>
          <w:sz w:val="20"/>
        </w:rPr>
        <w:t xml:space="preserve"> [ √(</w:t>
      </w:r>
      <w:r w:rsidRPr="004E262E">
        <w:rPr>
          <w:rFonts w:ascii="Times" w:hAnsi="Times" w:cs="Times New Roman"/>
          <w:i/>
          <w:sz w:val="20"/>
        </w:rPr>
        <w:t>n</w:t>
      </w:r>
      <w:r w:rsidRPr="004E262E">
        <w:rPr>
          <w:rFonts w:ascii="Times" w:hAnsi="Times" w:cs="Times New Roman"/>
          <w:sz w:val="20"/>
        </w:rPr>
        <w:t>/(</w:t>
      </w:r>
      <w:r w:rsidRPr="004049CE">
        <w:rPr>
          <w:rFonts w:ascii="Times" w:hAnsi="Times" w:cs="Times New Roman"/>
          <w:i/>
          <w:sz w:val="20"/>
        </w:rPr>
        <w:t>n</w:t>
      </w:r>
      <w:r w:rsidRPr="00A7145A">
        <w:rPr>
          <w:rFonts w:ascii="Times" w:hAnsi="Times" w:cs="Times New Roman"/>
          <w:sz w:val="20"/>
        </w:rPr>
        <w:t xml:space="preserve">-1)) </w:t>
      </w:r>
      <w:r w:rsidRPr="00A7145A">
        <w:rPr>
          <w:rFonts w:ascii="Times" w:hAnsi="Times" w:cs="Times New Roman"/>
          <w:sz w:val="20"/>
        </w:rPr>
        <w:sym w:font="Symbol" w:char="F0E5"/>
      </w:r>
      <w:r w:rsidRPr="00A7145A">
        <w:rPr>
          <w:rFonts w:ascii="Times" w:hAnsi="Times" w:cs="Times New Roman"/>
          <w:sz w:val="20"/>
          <w:vertAlign w:val="subscript"/>
        </w:rPr>
        <w:t>j</w:t>
      </w:r>
      <w:r w:rsidRPr="009C41BF">
        <w:rPr>
          <w:rFonts w:ascii="Times" w:hAnsi="Times" w:cs="Times New Roman"/>
          <w:sz w:val="20"/>
        </w:rPr>
        <w:t xml:space="preserve"> [</w:t>
      </w:r>
      <w:r w:rsidRPr="004E262E">
        <w:rPr>
          <w:rFonts w:ascii="Times" w:hAnsi="Times" w:cs="Times New Roman"/>
          <w:i/>
          <w:sz w:val="20"/>
        </w:rPr>
        <w:t>I</w:t>
      </w:r>
      <w:r w:rsidRPr="004E262E">
        <w:rPr>
          <w:rFonts w:ascii="Times" w:hAnsi="Times" w:cs="Times New Roman"/>
          <w:sz w:val="20"/>
          <w:vertAlign w:val="subscript"/>
        </w:rPr>
        <w:t>hj</w:t>
      </w:r>
      <w:r w:rsidRPr="004049CE">
        <w:rPr>
          <w:rFonts w:ascii="Times" w:hAnsi="Times" w:cs="Times New Roman"/>
          <w:sz w:val="20"/>
        </w:rPr>
        <w:t xml:space="preserve"> - </w:t>
      </w:r>
      <w:r w:rsidRPr="00A7145A">
        <w:rPr>
          <w:rFonts w:ascii="Times" w:hAnsi="Times" w:cs="Times New Roman"/>
          <w:sz w:val="20"/>
        </w:rPr>
        <w:sym w:font="Symbol" w:char="F0E1"/>
      </w:r>
      <w:r w:rsidRPr="00A7145A">
        <w:rPr>
          <w:rFonts w:ascii="Times" w:hAnsi="Times" w:cs="Times New Roman"/>
          <w:i/>
          <w:sz w:val="20"/>
        </w:rPr>
        <w:t>I</w:t>
      </w:r>
      <w:r w:rsidRPr="009C41BF">
        <w:rPr>
          <w:rFonts w:ascii="Times" w:hAnsi="Times" w:cs="Times New Roman"/>
          <w:sz w:val="20"/>
          <w:vertAlign w:val="subscript"/>
        </w:rPr>
        <w:t>h</w:t>
      </w:r>
      <w:r w:rsidRPr="00A7145A">
        <w:rPr>
          <w:rFonts w:ascii="Times" w:hAnsi="Times" w:cs="Times New Roman"/>
          <w:sz w:val="20"/>
        </w:rPr>
        <w:sym w:font="Symbol" w:char="F0F1"/>
      </w:r>
      <w:r w:rsidRPr="00A7145A">
        <w:rPr>
          <w:rFonts w:ascii="Times" w:hAnsi="Times" w:cs="Times New Roman"/>
          <w:sz w:val="20"/>
        </w:rPr>
        <w:t xml:space="preserve">] / </w:t>
      </w:r>
      <w:r w:rsidRPr="00A7145A">
        <w:rPr>
          <w:rFonts w:ascii="Times" w:hAnsi="Times" w:cs="Times New Roman"/>
          <w:sz w:val="20"/>
        </w:rPr>
        <w:sym w:font="Symbol" w:char="F0E5"/>
      </w:r>
      <w:r w:rsidRPr="00A7145A">
        <w:rPr>
          <w:rFonts w:ascii="Times" w:hAnsi="Times" w:cs="Times New Roman"/>
          <w:sz w:val="20"/>
          <w:vertAlign w:val="subscript"/>
        </w:rPr>
        <w:t xml:space="preserve">hj </w:t>
      </w:r>
      <w:r w:rsidRPr="00A7145A">
        <w:rPr>
          <w:rFonts w:ascii="Times" w:hAnsi="Times" w:cs="Times New Roman"/>
          <w:sz w:val="20"/>
        </w:rPr>
        <w:sym w:font="Symbol" w:char="F0E1"/>
      </w:r>
      <w:r w:rsidRPr="00A7145A">
        <w:rPr>
          <w:rFonts w:ascii="Times" w:hAnsi="Times" w:cs="Times New Roman"/>
          <w:i/>
          <w:sz w:val="20"/>
        </w:rPr>
        <w:t>I</w:t>
      </w:r>
      <w:r w:rsidRPr="009C41BF">
        <w:rPr>
          <w:rFonts w:ascii="Times" w:hAnsi="Times" w:cs="Times New Roman"/>
          <w:sz w:val="20"/>
          <w:vertAlign w:val="subscript"/>
        </w:rPr>
        <w:t>h</w:t>
      </w:r>
      <w:r w:rsidRPr="00A7145A">
        <w:rPr>
          <w:rFonts w:ascii="Times" w:hAnsi="Times" w:cs="Times New Roman"/>
          <w:sz w:val="20"/>
        </w:rPr>
        <w:sym w:font="Symbol" w:char="F0F1"/>
      </w:r>
    </w:p>
    <w:p w14:paraId="65CC3273" w14:textId="77777777" w:rsidR="001A2BE5" w:rsidRPr="004E262E" w:rsidRDefault="001A2BE5" w:rsidP="001A2BE5">
      <w:pPr>
        <w:spacing w:line="36" w:lineRule="atLeast"/>
        <w:jc w:val="both"/>
        <w:rPr>
          <w:rFonts w:ascii="Times" w:hAnsi="Times" w:cs="Times New Roman"/>
          <w:sz w:val="20"/>
        </w:rPr>
      </w:pPr>
      <w:r w:rsidRPr="00A7145A">
        <w:rPr>
          <w:rFonts w:ascii="Times" w:hAnsi="Times" w:cs="Times New Roman"/>
          <w:sz w:val="20"/>
        </w:rPr>
        <w:t xml:space="preserve">where </w:t>
      </w:r>
      <w:r w:rsidRPr="009C41BF">
        <w:rPr>
          <w:rFonts w:ascii="Times" w:hAnsi="Times" w:cs="Times New Roman"/>
          <w:i/>
          <w:sz w:val="20"/>
        </w:rPr>
        <w:t>I</w:t>
      </w:r>
      <w:r w:rsidRPr="004E262E">
        <w:rPr>
          <w:rFonts w:ascii="Times" w:hAnsi="Times" w:cs="Times New Roman"/>
          <w:sz w:val="20"/>
          <w:vertAlign w:val="subscript"/>
        </w:rPr>
        <w:t>hj</w:t>
      </w:r>
      <w:r w:rsidRPr="004E262E">
        <w:rPr>
          <w:rFonts w:ascii="Times" w:hAnsi="Times" w:cs="Times New Roman"/>
          <w:sz w:val="20"/>
        </w:rPr>
        <w:t xml:space="preserve"> is a single intensity measurement for reflection h, </w:t>
      </w:r>
      <w:r w:rsidRPr="00A7145A">
        <w:rPr>
          <w:rFonts w:ascii="Times" w:hAnsi="Times" w:cs="Times New Roman"/>
          <w:sz w:val="20"/>
        </w:rPr>
        <w:sym w:font="Symbol" w:char="F0E1"/>
      </w:r>
      <w:r w:rsidRPr="00A7145A">
        <w:rPr>
          <w:rFonts w:ascii="Times" w:hAnsi="Times" w:cs="Times New Roman"/>
          <w:i/>
          <w:sz w:val="20"/>
        </w:rPr>
        <w:t>I</w:t>
      </w:r>
      <w:r w:rsidRPr="009C41BF">
        <w:rPr>
          <w:rFonts w:ascii="Times" w:hAnsi="Times" w:cs="Times New Roman"/>
          <w:sz w:val="20"/>
          <w:vertAlign w:val="subscript"/>
        </w:rPr>
        <w:t>h</w:t>
      </w:r>
      <w:r w:rsidRPr="00A7145A">
        <w:rPr>
          <w:rFonts w:ascii="Times" w:hAnsi="Times" w:cs="Times New Roman"/>
          <w:sz w:val="20"/>
        </w:rPr>
        <w:sym w:font="Symbol" w:char="F0F1"/>
      </w:r>
      <w:r w:rsidRPr="00A7145A">
        <w:rPr>
          <w:rFonts w:ascii="Times" w:hAnsi="Times" w:cs="Times New Roman"/>
          <w:sz w:val="20"/>
        </w:rPr>
        <w:t xml:space="preserve"> is the average intensity measurement for multiply recorded reflections, and </w:t>
      </w:r>
      <w:r w:rsidRPr="009C41BF">
        <w:rPr>
          <w:rFonts w:ascii="Times" w:hAnsi="Times" w:cs="Times New Roman"/>
          <w:i/>
          <w:sz w:val="20"/>
        </w:rPr>
        <w:t>n</w:t>
      </w:r>
      <w:r w:rsidRPr="004E262E">
        <w:rPr>
          <w:rFonts w:ascii="Times" w:hAnsi="Times" w:cs="Times New Roman"/>
          <w:sz w:val="20"/>
        </w:rPr>
        <w:t xml:space="preserve"> is the number of observations of reflection h.</w:t>
      </w:r>
    </w:p>
    <w:p w14:paraId="65B860CF" w14:textId="0208FAEE" w:rsidR="001A2BE5" w:rsidRPr="00A7145A" w:rsidRDefault="001A2BE5" w:rsidP="001A2BE5">
      <w:pPr>
        <w:spacing w:line="36" w:lineRule="atLeast"/>
        <w:jc w:val="both"/>
        <w:rPr>
          <w:rFonts w:ascii="Times" w:hAnsi="Times" w:cs="Times New Roman"/>
          <w:sz w:val="20"/>
        </w:rPr>
      </w:pPr>
      <w:r w:rsidRPr="004E262E">
        <w:rPr>
          <w:rFonts w:ascii="Times" w:hAnsi="Times" w:cs="Times New Roman"/>
          <w:sz w:val="20"/>
          <w:vertAlign w:val="superscript"/>
        </w:rPr>
        <w:t xml:space="preserve">c </w:t>
      </w:r>
      <w:r w:rsidRPr="004049CE">
        <w:rPr>
          <w:rFonts w:ascii="Times" w:hAnsi="Times" w:cs="Times New Roman"/>
          <w:sz w:val="20"/>
        </w:rPr>
        <w:t>CC</w:t>
      </w:r>
      <w:r w:rsidRPr="004049CE">
        <w:rPr>
          <w:rFonts w:ascii="Times" w:hAnsi="Times" w:cs="Times New Roman"/>
          <w:sz w:val="20"/>
          <w:vertAlign w:val="subscript"/>
        </w:rPr>
        <w:t>1/2</w:t>
      </w:r>
      <w:r w:rsidRPr="004049CE">
        <w:rPr>
          <w:rFonts w:ascii="Times" w:hAnsi="Times" w:cs="Times New Roman"/>
          <w:sz w:val="20"/>
        </w:rPr>
        <w:t xml:space="preserve"> is the Pearson correlation coefficient between the average measured intensities of two randomly-assigned half-sets of the </w:t>
      </w:r>
      <w:r w:rsidRPr="00A7145A">
        <w:rPr>
          <w:rFonts w:ascii="Times" w:hAnsi="Times" w:cs="Times New Roman"/>
          <w:sz w:val="20"/>
        </w:rPr>
        <w:t>measurements of each unique reflection</w:t>
      </w:r>
      <w:r w:rsidR="00B90BEE" w:rsidRPr="00A7145A">
        <w:rPr>
          <w:rFonts w:ascii="Times" w:hAnsi="Times" w:cs="Times New Roman"/>
          <w:sz w:val="20"/>
        </w:rPr>
        <w:t xml:space="preserve"> </w:t>
      </w:r>
      <w:r w:rsidR="00A3560F" w:rsidRPr="009C41BF">
        <w:rPr>
          <w:rFonts w:ascii="Times" w:hAnsi="Times" w:cs="Times"/>
          <w:sz w:val="20"/>
          <w:szCs w:val="20"/>
        </w:rPr>
        <w:fldChar w:fldCharType="begin"/>
      </w:r>
      <w:r w:rsidR="00EF2648">
        <w:rPr>
          <w:rFonts w:ascii="Times" w:hAnsi="Times" w:cs="Times"/>
          <w:sz w:val="20"/>
          <w:szCs w:val="20"/>
        </w:rPr>
        <w:instrText xml:space="preserve"> ADDIN PAPERS2_CITATIONS &lt;citation&gt;&lt;uuid&gt;6F69B598-7E84-48F1-8B95-EFEFA3F4AB5D&lt;/uuid&gt;&lt;priority&gt;90&lt;/priority&gt;&lt;publications&gt;&lt;publication&gt;&lt;uuid&gt;4EEA789A-52D7-445D-B979-9C358A8B3FD8&lt;/uuid&gt;&lt;volume&gt;336&lt;/volume&gt;&lt;doi&gt;10.1126/science.1218231&lt;/doi&gt;&lt;startpage&gt;1030&lt;/startpage&gt;&lt;publication_date&gt;99201205251200000000222000&lt;/publication_date&gt;&lt;url&gt;http://eutils.ncbi.nlm.nih.gov/entrez/eutils/elink.fcgi?dbfrom=pubmed&amp;amp;id=22628654&amp;amp;retmode=ref&amp;amp;cmd=prlinks&lt;/url&gt;&lt;type&gt;400&lt;/type&gt;&lt;title&gt;Linking crystallographic model and data quality.&lt;/title&gt;&lt;location&gt;&amp;lt;html&amp;gt;&amp;lt;head&amp;gt;&amp;lt;meta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Home&amp;lt;/a&amp;gt;&amp;lt;/div&amp;gt;&amp;lt;/body&amp;gt;&amp;lt;/html&amp;gt;&lt;/location&gt;&lt;institution&gt;Department of Biochemistry and Biophysics, Oregon State University, Corvallis, OR 97331, USA.&lt;/institution&gt;&lt;number&gt;6084&lt;/number&gt;&lt;subtype&gt;400&lt;/subtype&gt;&lt;endpage&gt;1033&lt;/endpage&gt;&lt;bundle&gt;&lt;publication&gt;&lt;title&gt;Science (New York, NY)&lt;/title&gt;&lt;type&gt;-100&lt;/type&gt;&lt;subtype&gt;-100&lt;/subtype&gt;&lt;uuid&gt;8A2D143C-E0A8-4A85-A678-2CB3B76D9913&lt;/uuid&gt;&lt;/publication&gt;&lt;/bundle&gt;&lt;authors&gt;&lt;author&gt;&lt;firstName&gt;P&lt;/firstName&gt;&lt;middleNames&gt;Andrew&lt;/middleNames&gt;&lt;lastName&gt;Karplus&lt;/lastName&gt;&lt;/author&gt;&lt;author&gt;&lt;firstName&gt;Kay&lt;/firstName&gt;&lt;lastName&gt;Diederichs&lt;/lastName&gt;&lt;/author&gt;&lt;/authors&gt;&lt;/publication&gt;&lt;/publications&gt;&lt;cites&gt;&lt;/cites&gt;&lt;/citation&gt;</w:instrText>
      </w:r>
      <w:r w:rsidR="00A3560F" w:rsidRPr="009C41BF">
        <w:rPr>
          <w:rFonts w:ascii="Times" w:hAnsi="Times" w:cs="Times"/>
          <w:sz w:val="20"/>
          <w:szCs w:val="20"/>
          <w:rPrChange w:id="2207" w:author="Kevin Corbett" w:date="2015-04-04T11:23:00Z">
            <w:rPr>
              <w:rFonts w:ascii="Times" w:hAnsi="Times" w:cs="Times"/>
              <w:sz w:val="20"/>
              <w:szCs w:val="20"/>
            </w:rPr>
          </w:rPrChange>
        </w:rPr>
        <w:fldChar w:fldCharType="separate"/>
      </w:r>
      <w:r w:rsidR="00A3560F" w:rsidRPr="009C41BF">
        <w:rPr>
          <w:rFonts w:ascii="Times" w:hAnsi="Times" w:cs="Times"/>
          <w:sz w:val="20"/>
          <w:szCs w:val="20"/>
        </w:rPr>
        <w:t>(Karplus and Diederichs, 2012)</w:t>
      </w:r>
      <w:r w:rsidR="00A3560F" w:rsidRPr="009C41BF">
        <w:rPr>
          <w:rFonts w:ascii="Times" w:hAnsi="Times" w:cs="Times"/>
          <w:sz w:val="20"/>
          <w:szCs w:val="20"/>
        </w:rPr>
        <w:fldChar w:fldCharType="end"/>
      </w:r>
      <w:r w:rsidRPr="00A7145A">
        <w:rPr>
          <w:rFonts w:ascii="Times" w:hAnsi="Times" w:cs="Times New Roman"/>
          <w:sz w:val="20"/>
        </w:rPr>
        <w:t>.</w:t>
      </w:r>
    </w:p>
    <w:p w14:paraId="6D66D72A" w14:textId="16310D5E" w:rsidR="001A2BE5" w:rsidRPr="004E262E" w:rsidRDefault="001A2BE5" w:rsidP="001A2BE5">
      <w:pPr>
        <w:spacing w:line="36" w:lineRule="atLeast"/>
        <w:jc w:val="both"/>
        <w:rPr>
          <w:rFonts w:ascii="Times" w:hAnsi="Times" w:cs="Times New Roman"/>
          <w:sz w:val="22"/>
          <w:szCs w:val="22"/>
        </w:rPr>
      </w:pPr>
      <w:r w:rsidRPr="009C41BF">
        <w:rPr>
          <w:rFonts w:ascii="Times" w:hAnsi="Times" w:cs="Times New Roman"/>
          <w:sz w:val="20"/>
          <w:vertAlign w:val="superscript"/>
        </w:rPr>
        <w:t xml:space="preserve">d </w:t>
      </w:r>
      <w:ins w:id="2208" w:author="Kevin Corbett" w:date="2015-03-30T09:55:00Z">
        <w:r w:rsidR="00267151" w:rsidRPr="004E262E">
          <w:rPr>
            <w:rFonts w:ascii="Times" w:hAnsi="Times" w:cs="Times New Roman"/>
            <w:sz w:val="20"/>
          </w:rPr>
          <w:t>High-resolution native data were anisotropically scaled and elliptical data cutoffs were applied according to directional intensity and CC</w:t>
        </w:r>
        <w:r w:rsidR="00267151" w:rsidRPr="00A7145A">
          <w:rPr>
            <w:rFonts w:ascii="Times" w:hAnsi="Times" w:cs="Times New Roman"/>
            <w:sz w:val="20"/>
            <w:vertAlign w:val="subscript"/>
            <w:rPrChange w:id="2209" w:author="Kevin Corbett" w:date="2015-04-04T11:23:00Z">
              <w:rPr>
                <w:rFonts w:ascii="Times" w:hAnsi="Times" w:cs="Times New Roman"/>
                <w:sz w:val="20"/>
              </w:rPr>
            </w:rPrChange>
          </w:rPr>
          <w:t>1/2</w:t>
        </w:r>
        <w:r w:rsidR="00267151" w:rsidRPr="00A7145A">
          <w:rPr>
            <w:rFonts w:ascii="Times" w:hAnsi="Times" w:cs="Times New Roman"/>
            <w:sz w:val="20"/>
          </w:rPr>
          <w:t xml:space="preserve"> data </w:t>
        </w:r>
      </w:ins>
      <w:del w:id="2210" w:author="Kevin Corbett" w:date="2015-03-30T09:56:00Z">
        <w:r w:rsidRPr="009C41BF" w:rsidDel="00267151">
          <w:rPr>
            <w:rFonts w:ascii="Times" w:hAnsi="Times" w:cs="Times New Roman"/>
            <w:sz w:val="20"/>
          </w:rPr>
          <w:delText xml:space="preserve">Refinement used anisotropic resolution cutoffs: 2.3 Å along a* and b* axes, 3.2 Å along the c* axis </w:delText>
        </w:r>
      </w:del>
      <w:r w:rsidRPr="004E262E">
        <w:rPr>
          <w:rFonts w:ascii="Times" w:hAnsi="Times" w:cs="Times New Roman"/>
          <w:sz w:val="20"/>
        </w:rPr>
        <w:t xml:space="preserve">(see Materials and Methods and </w:t>
      </w:r>
      <w:r w:rsidRPr="00A7145A">
        <w:rPr>
          <w:rFonts w:ascii="Times" w:hAnsi="Times" w:cs="Times New Roman"/>
          <w:b/>
          <w:sz w:val="20"/>
          <w:rPrChange w:id="2211" w:author="Kevin Corbett" w:date="2015-04-04T11:23:00Z">
            <w:rPr>
              <w:rFonts w:ascii="Times" w:hAnsi="Times" w:cs="Times New Roman"/>
              <w:b/>
              <w:color w:val="0000FF"/>
              <w:sz w:val="20"/>
            </w:rPr>
          </w:rPrChange>
        </w:rPr>
        <w:t>Figure 1-figure supplement 3A</w:t>
      </w:r>
      <w:r w:rsidRPr="00A7145A">
        <w:rPr>
          <w:rFonts w:ascii="Times" w:hAnsi="Times" w:cs="Times New Roman"/>
          <w:sz w:val="20"/>
        </w:rPr>
        <w:t xml:space="preserve"> for </w:t>
      </w:r>
      <w:r w:rsidRPr="009C41BF">
        <w:rPr>
          <w:rFonts w:ascii="Times" w:hAnsi="Times" w:cs="Times New Roman"/>
          <w:sz w:val="20"/>
        </w:rPr>
        <w:t>details on data anisotropy and resolution cutoffs).</w:t>
      </w:r>
    </w:p>
    <w:p w14:paraId="1D594AAA" w14:textId="77777777" w:rsidR="001A2BE5" w:rsidRPr="00A7145A" w:rsidRDefault="001A2BE5" w:rsidP="001A2BE5">
      <w:pPr>
        <w:spacing w:line="36" w:lineRule="atLeast"/>
        <w:jc w:val="both"/>
        <w:rPr>
          <w:rFonts w:ascii="Times" w:hAnsi="Times" w:cs="Times New Roman"/>
          <w:sz w:val="20"/>
        </w:rPr>
      </w:pPr>
      <w:r w:rsidRPr="004E262E">
        <w:rPr>
          <w:rFonts w:ascii="Times" w:hAnsi="Times" w:cs="Times New Roman"/>
          <w:sz w:val="20"/>
          <w:vertAlign w:val="superscript"/>
        </w:rPr>
        <w:t xml:space="preserve">e </w:t>
      </w:r>
      <w:r w:rsidRPr="004049CE">
        <w:rPr>
          <w:rFonts w:ascii="Times" w:hAnsi="Times" w:cs="Times New Roman"/>
          <w:i/>
          <w:sz w:val="20"/>
        </w:rPr>
        <w:t>R</w:t>
      </w:r>
      <w:r w:rsidRPr="004049CE">
        <w:rPr>
          <w:rFonts w:ascii="Times" w:hAnsi="Times" w:cs="Times New Roman"/>
          <w:sz w:val="20"/>
          <w:vertAlign w:val="subscript"/>
        </w:rPr>
        <w:t>work, free</w:t>
      </w:r>
      <w:r w:rsidRPr="004049CE">
        <w:rPr>
          <w:rFonts w:ascii="Times" w:hAnsi="Times" w:cs="Times New Roman"/>
          <w:sz w:val="20"/>
        </w:rPr>
        <w:t xml:space="preserve"> = </w:t>
      </w:r>
      <w:r w:rsidRPr="00A7145A">
        <w:rPr>
          <w:rFonts w:ascii="Times" w:hAnsi="Times" w:cs="Times New Roman"/>
          <w:sz w:val="20"/>
        </w:rPr>
        <w:sym w:font="Symbol" w:char="F0E5"/>
      </w:r>
      <w:r w:rsidRPr="00A7145A">
        <w:rPr>
          <w:rFonts w:ascii="Times" w:hAnsi="Times" w:cs="Times New Roman"/>
          <w:sz w:val="20"/>
        </w:rPr>
        <w:t>||F</w:t>
      </w:r>
      <w:r w:rsidRPr="009C41BF">
        <w:rPr>
          <w:rFonts w:ascii="Times" w:hAnsi="Times" w:cs="Times New Roman"/>
          <w:sz w:val="20"/>
          <w:vertAlign w:val="subscript"/>
        </w:rPr>
        <w:t>obs</w:t>
      </w:r>
      <w:r w:rsidRPr="004E262E">
        <w:rPr>
          <w:rFonts w:ascii="Times" w:hAnsi="Times" w:cs="Times New Roman"/>
          <w:sz w:val="20"/>
        </w:rPr>
        <w:t>| – |F</w:t>
      </w:r>
      <w:r w:rsidRPr="004E262E">
        <w:rPr>
          <w:rFonts w:ascii="Times" w:hAnsi="Times" w:cs="Times New Roman"/>
          <w:sz w:val="20"/>
          <w:vertAlign w:val="subscript"/>
        </w:rPr>
        <w:t>calc</w:t>
      </w:r>
      <w:r w:rsidRPr="004049CE">
        <w:rPr>
          <w:rFonts w:ascii="Times" w:hAnsi="Times" w:cs="Times New Roman"/>
          <w:sz w:val="20"/>
        </w:rPr>
        <w:t>||/|F</w:t>
      </w:r>
      <w:r w:rsidRPr="004049CE">
        <w:rPr>
          <w:rFonts w:ascii="Times" w:hAnsi="Times" w:cs="Times New Roman"/>
          <w:sz w:val="20"/>
          <w:vertAlign w:val="subscript"/>
        </w:rPr>
        <w:t>obs</w:t>
      </w:r>
      <w:r w:rsidRPr="004049CE">
        <w:rPr>
          <w:rFonts w:ascii="Times" w:hAnsi="Times" w:cs="Times New Roman"/>
          <w:sz w:val="20"/>
        </w:rPr>
        <w:t xml:space="preserve">|, where the working and free </w:t>
      </w:r>
      <w:r w:rsidRPr="00A7145A">
        <w:rPr>
          <w:rFonts w:ascii="Times" w:hAnsi="Times" w:cs="Times New Roman"/>
          <w:i/>
          <w:sz w:val="20"/>
        </w:rPr>
        <w:t>R</w:t>
      </w:r>
      <w:r w:rsidRPr="00A7145A">
        <w:rPr>
          <w:rFonts w:ascii="Times" w:hAnsi="Times" w:cs="Times New Roman"/>
          <w:sz w:val="20"/>
        </w:rPr>
        <w:t>-factors are calculated using the working and free reflection sets, respectively.</w:t>
      </w:r>
    </w:p>
    <w:p w14:paraId="2FC706DD" w14:textId="23365609" w:rsidR="001A2BE5" w:rsidRPr="00A7145A" w:rsidRDefault="001A2BE5" w:rsidP="001A2BE5">
      <w:pPr>
        <w:spacing w:line="36" w:lineRule="atLeast"/>
        <w:jc w:val="both"/>
        <w:rPr>
          <w:rFonts w:ascii="Times" w:hAnsi="Times" w:cs="Times New Roman"/>
          <w:sz w:val="20"/>
        </w:rPr>
      </w:pPr>
      <w:r w:rsidRPr="00A7145A">
        <w:rPr>
          <w:rFonts w:ascii="Times" w:hAnsi="Times" w:cs="Times New Roman"/>
          <w:sz w:val="20"/>
          <w:vertAlign w:val="superscript"/>
        </w:rPr>
        <w:t xml:space="preserve">f </w:t>
      </w:r>
      <w:r w:rsidRPr="00A7145A">
        <w:rPr>
          <w:rFonts w:ascii="Times" w:hAnsi="Times" w:cs="Times New Roman"/>
          <w:sz w:val="20"/>
        </w:rPr>
        <w:t>Coordinates and structure factors have been deposited in the RCSB Protein Data Bank (www.pdb.org).</w:t>
      </w:r>
    </w:p>
    <w:p w14:paraId="253B8AAA" w14:textId="77777777" w:rsidR="001A2BE5" w:rsidRPr="00A7145A" w:rsidRDefault="001A2BE5">
      <w:pPr>
        <w:rPr>
          <w:rFonts w:ascii="Times" w:hAnsi="Times"/>
          <w:b/>
          <w:sz w:val="22"/>
          <w:szCs w:val="22"/>
        </w:rPr>
      </w:pPr>
      <w:r w:rsidRPr="00A7145A">
        <w:rPr>
          <w:rFonts w:ascii="Times" w:hAnsi="Times"/>
          <w:b/>
          <w:sz w:val="22"/>
          <w:szCs w:val="22"/>
        </w:rPr>
        <w:br w:type="page"/>
      </w:r>
    </w:p>
    <w:p w14:paraId="5DC273AD" w14:textId="6704263B" w:rsidR="00D32708" w:rsidRPr="00A7145A" w:rsidDel="004049CE" w:rsidRDefault="00AC57C7" w:rsidP="00C0653B">
      <w:pPr>
        <w:spacing w:line="480" w:lineRule="auto"/>
        <w:rPr>
          <w:del w:id="2212" w:author="Kevin Corbett" w:date="2015-04-04T13:41:00Z"/>
          <w:rFonts w:ascii="Times" w:hAnsi="Times"/>
          <w:b/>
          <w:sz w:val="22"/>
          <w:szCs w:val="22"/>
        </w:rPr>
      </w:pPr>
      <w:r w:rsidRPr="00A7145A">
        <w:rPr>
          <w:rFonts w:ascii="Times" w:hAnsi="Times"/>
          <w:b/>
          <w:sz w:val="22"/>
          <w:szCs w:val="22"/>
        </w:rPr>
        <w:t>References</w:t>
      </w:r>
    </w:p>
    <w:p w14:paraId="618D1455" w14:textId="77777777" w:rsidR="00A3560F" w:rsidRPr="00A7145A" w:rsidDel="00CC3F22" w:rsidRDefault="00DF2D7F">
      <w:pPr>
        <w:spacing w:line="480" w:lineRule="auto"/>
        <w:rPr>
          <w:del w:id="2213" w:author="Kevin Corbett" w:date="2015-04-13T17:46:00Z"/>
          <w:rFonts w:ascii="Times" w:hAnsi="Times" w:cs="Times New Roman"/>
          <w:sz w:val="22"/>
          <w:szCs w:val="22"/>
        </w:rPr>
        <w:pPrChange w:id="2214" w:author="Kevin Corbett" w:date="2015-04-04T13:41:00Z">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pPr>
        </w:pPrChange>
      </w:pPr>
      <w:del w:id="2215" w:author="Kevin Corbett" w:date="2015-04-04T13:41:00Z">
        <w:r w:rsidRPr="00A7145A" w:rsidDel="004049CE">
          <w:rPr>
            <w:rFonts w:ascii="Times" w:hAnsi="Times" w:cs="Times New Roman"/>
            <w:sz w:val="22"/>
            <w:szCs w:val="22"/>
          </w:rPr>
          <w:delText xml:space="preserve"> </w:delText>
        </w:r>
      </w:del>
    </w:p>
    <w:p w14:paraId="6BF88E3D" w14:textId="77777777" w:rsidR="00A3560F" w:rsidRPr="00A7145A" w:rsidRDefault="00A3560F" w:rsidP="00CC3F22">
      <w:pPr>
        <w:spacing w:line="480" w:lineRule="auto"/>
        <w:rPr>
          <w:rFonts w:ascii="Times" w:hAnsi="Times" w:cs="Times New Roman"/>
          <w:sz w:val="22"/>
          <w:szCs w:val="22"/>
        </w:rPr>
        <w:pPrChange w:id="2216" w:author="Kevin Corbett" w:date="2015-04-13T17:46:00Z">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pPr>
        </w:pPrChange>
      </w:pPr>
    </w:p>
    <w:p w14:paraId="28F1D6F5" w14:textId="77777777" w:rsidR="00B92FBC" w:rsidRPr="004049CE" w:rsidRDefault="00A3560F"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New Roman"/>
          <w:sz w:val="22"/>
          <w:szCs w:val="22"/>
        </w:rPr>
        <w:fldChar w:fldCharType="begin"/>
      </w:r>
      <w:r w:rsidRPr="00A7145A">
        <w:rPr>
          <w:rFonts w:ascii="Times" w:hAnsi="Times" w:cs="Times New Roman"/>
          <w:sz w:val="22"/>
          <w:szCs w:val="22"/>
        </w:rPr>
        <w:instrText xml:space="preserve"> ADDIN PAPERS2_CITATIONS &lt;papers2_bibliography/&gt;</w:instrText>
      </w:r>
      <w:r w:rsidRPr="00A7145A">
        <w:rPr>
          <w:rFonts w:ascii="Times" w:hAnsi="Times" w:cs="Times New Roman"/>
          <w:sz w:val="22"/>
          <w:szCs w:val="22"/>
          <w:rPrChange w:id="2217" w:author="Kevin Corbett" w:date="2015-04-04T11:23:00Z">
            <w:rPr>
              <w:rFonts w:ascii="Times" w:hAnsi="Times" w:cs="Times New Roman"/>
              <w:sz w:val="22"/>
              <w:szCs w:val="22"/>
            </w:rPr>
          </w:rPrChange>
        </w:rPr>
        <w:fldChar w:fldCharType="separate"/>
      </w:r>
      <w:r w:rsidR="00B92FBC" w:rsidRPr="009C41BF">
        <w:rPr>
          <w:rFonts w:ascii="Times" w:hAnsi="Times" w:cs="Times"/>
          <w:sz w:val="22"/>
          <w:szCs w:val="22"/>
        </w:rPr>
        <w:t>Adams, P.D., Afonine, P.V., Bunkóczi, G., Chen, V.B., Davis, I.W., Echols, N., Headd, J.J., Hung, L.W., Kapral, G.J., Grosse-Kunstleve, R.W</w:t>
      </w:r>
      <w:r w:rsidR="00B92FBC" w:rsidRPr="004E262E">
        <w:rPr>
          <w:rFonts w:ascii="Times" w:hAnsi="Times" w:cs="Times"/>
          <w:sz w:val="22"/>
          <w:szCs w:val="22"/>
        </w:rPr>
        <w:t xml:space="preserve">., et al. (2010). PHENIX: a comprehensive Python-based system for macromolecular structure solution. Acta Crystallogr D Biol Crystallogr </w:t>
      </w:r>
      <w:r w:rsidR="00B92FBC" w:rsidRPr="004E262E">
        <w:rPr>
          <w:rFonts w:ascii="Times" w:hAnsi="Times" w:cs="Times"/>
          <w:i/>
          <w:iCs/>
          <w:sz w:val="22"/>
          <w:szCs w:val="22"/>
        </w:rPr>
        <w:t>66</w:t>
      </w:r>
      <w:r w:rsidR="00B92FBC" w:rsidRPr="004049CE">
        <w:rPr>
          <w:rFonts w:ascii="Times" w:hAnsi="Times" w:cs="Times"/>
          <w:sz w:val="22"/>
          <w:szCs w:val="22"/>
        </w:rPr>
        <w:t>, 213–221.</w:t>
      </w:r>
    </w:p>
    <w:p w14:paraId="60D04327"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Aravind, L., and Koonin, E.V. (1998). The HORMA domain: a common structural denominator in mitotic checkpoints, chromosome synapsis and DNA repair. Trends Biochem. Sci. </w:t>
      </w:r>
      <w:r w:rsidRPr="00A7145A">
        <w:rPr>
          <w:rFonts w:ascii="Times" w:hAnsi="Times" w:cs="Times"/>
          <w:i/>
          <w:iCs/>
          <w:sz w:val="22"/>
          <w:szCs w:val="22"/>
        </w:rPr>
        <w:t>23</w:t>
      </w:r>
      <w:r w:rsidRPr="00A7145A">
        <w:rPr>
          <w:rFonts w:ascii="Times" w:hAnsi="Times" w:cs="Times"/>
          <w:sz w:val="22"/>
          <w:szCs w:val="22"/>
        </w:rPr>
        <w:t>, 284–286.</w:t>
      </w:r>
    </w:p>
    <w:p w14:paraId="30AD1A51"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Ashkenazy, H., Erez, E., Martz, E., Pupko, T., and Ben-Tal, N. (2010). ConSurf 2010: calculating evolutionary conservation in sequence and structure of proteins and nucleic acids. Nucleic Acids Res </w:t>
      </w:r>
      <w:r w:rsidRPr="00A7145A">
        <w:rPr>
          <w:rFonts w:ascii="Times" w:hAnsi="Times" w:cs="Times"/>
          <w:i/>
          <w:iCs/>
          <w:sz w:val="22"/>
          <w:szCs w:val="22"/>
        </w:rPr>
        <w:t>38</w:t>
      </w:r>
      <w:r w:rsidRPr="00A7145A">
        <w:rPr>
          <w:rFonts w:ascii="Times" w:hAnsi="Times" w:cs="Times"/>
          <w:sz w:val="22"/>
          <w:szCs w:val="22"/>
        </w:rPr>
        <w:t>, W529–W533.</w:t>
      </w:r>
    </w:p>
    <w:p w14:paraId="7BD76585"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Banerjee, R., Russo, N., Liu, M., Basrur, V., Bellile, E., Palanisamy, N., Scanlon, C.S., van Tubergen, E., Inglehart, R.C., Metwally, T., et al. (2014). TRIP13 promotes error-prone nonhomologous end joining and induces chemoresistance in head and neck cancer. Nat Commun </w:t>
      </w:r>
      <w:r w:rsidRPr="00A7145A">
        <w:rPr>
          <w:rFonts w:ascii="Times" w:hAnsi="Times" w:cs="Times"/>
          <w:i/>
          <w:iCs/>
          <w:sz w:val="22"/>
          <w:szCs w:val="22"/>
        </w:rPr>
        <w:t>5</w:t>
      </w:r>
      <w:r w:rsidRPr="00A7145A">
        <w:rPr>
          <w:rFonts w:ascii="Times" w:hAnsi="Times" w:cs="Times"/>
          <w:sz w:val="22"/>
          <w:szCs w:val="22"/>
        </w:rPr>
        <w:t>, 4527.</w:t>
      </w:r>
    </w:p>
    <w:p w14:paraId="115EA631"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Borner, G.V., Barot, A., and Kleckner, N. (2008). Yeast Pch2 promotes domainal axis organization, timely recombination progression, and arrest of defective recombinosomes during meiosis. Proc. Natl. Acad. Sci. USA </w:t>
      </w:r>
      <w:r w:rsidRPr="00A7145A">
        <w:rPr>
          <w:rFonts w:ascii="Times" w:hAnsi="Times" w:cs="Times"/>
          <w:i/>
          <w:iCs/>
          <w:sz w:val="22"/>
          <w:szCs w:val="22"/>
        </w:rPr>
        <w:t>105</w:t>
      </w:r>
      <w:r w:rsidRPr="00A7145A">
        <w:rPr>
          <w:rFonts w:ascii="Times" w:hAnsi="Times" w:cs="Times"/>
          <w:sz w:val="22"/>
          <w:szCs w:val="22"/>
        </w:rPr>
        <w:t>, 3327–3332.</w:t>
      </w:r>
    </w:p>
    <w:p w14:paraId="771A577A"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Burton, R.E., Siddiqui, S.M., Kim, Y.I., Baker, T.A., and Sauer, R.T. (2001). Effects of protein stability and structure on substrate processing by the ClpXP unfolding and degradation machine. Embo J </w:t>
      </w:r>
      <w:r w:rsidRPr="00A7145A">
        <w:rPr>
          <w:rFonts w:ascii="Times" w:hAnsi="Times" w:cs="Times"/>
          <w:i/>
          <w:iCs/>
          <w:sz w:val="22"/>
          <w:szCs w:val="22"/>
        </w:rPr>
        <w:t>20</w:t>
      </w:r>
      <w:r w:rsidRPr="00A7145A">
        <w:rPr>
          <w:rFonts w:ascii="Times" w:hAnsi="Times" w:cs="Times"/>
          <w:sz w:val="22"/>
          <w:szCs w:val="22"/>
        </w:rPr>
        <w:t>, 3092–3100.</w:t>
      </w:r>
    </w:p>
    <w:p w14:paraId="489ACD92"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Chao, W.C.H., Kulkarni, K., Zhang, Z., Kong, E.H., and Barford, D. (2012). Structure of the mitotic checkpoint complex. Nature </w:t>
      </w:r>
      <w:r w:rsidRPr="00A7145A">
        <w:rPr>
          <w:rFonts w:ascii="Times" w:hAnsi="Times" w:cs="Times"/>
          <w:i/>
          <w:iCs/>
          <w:sz w:val="22"/>
          <w:szCs w:val="22"/>
        </w:rPr>
        <w:t>484</w:t>
      </w:r>
      <w:r w:rsidRPr="00A7145A">
        <w:rPr>
          <w:rFonts w:ascii="Times" w:hAnsi="Times" w:cs="Times"/>
          <w:sz w:val="22"/>
          <w:szCs w:val="22"/>
        </w:rPr>
        <w:t>, 208–213.</w:t>
      </w:r>
    </w:p>
    <w:p w14:paraId="75CD2364"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Chen, C., Jomaa, A., Ortega, J., and Alani, E.E. (2014). Pch2 is a hexameric ring ATPase that remodels the chromosome axis protein Hop1. Proc. Natl. Acad. Sci. USA </w:t>
      </w:r>
      <w:r w:rsidRPr="00A7145A">
        <w:rPr>
          <w:rFonts w:ascii="Times" w:hAnsi="Times" w:cs="Times"/>
          <w:i/>
          <w:iCs/>
          <w:sz w:val="22"/>
          <w:szCs w:val="22"/>
        </w:rPr>
        <w:t>111</w:t>
      </w:r>
      <w:r w:rsidRPr="00A7145A">
        <w:rPr>
          <w:rFonts w:ascii="Times" w:hAnsi="Times" w:cs="Times"/>
          <w:sz w:val="22"/>
          <w:szCs w:val="22"/>
        </w:rPr>
        <w:t>, E44–E53.</w:t>
      </w:r>
    </w:p>
    <w:p w14:paraId="59D3ACDC"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Cipriano, D.J., Jung, J., Vivona, S., Fenn, T.D., Brunger, A.T., and Bryant, Z. (2013). Processive ATP-driven Substrate Disassembly by the N-Ethylmaleimide-sensitive Factor (NSF) Molecular Machine. J Biol Chem </w:t>
      </w:r>
      <w:r w:rsidRPr="00A7145A">
        <w:rPr>
          <w:rFonts w:ascii="Times" w:hAnsi="Times" w:cs="Times"/>
          <w:i/>
          <w:iCs/>
          <w:sz w:val="22"/>
          <w:szCs w:val="22"/>
        </w:rPr>
        <w:t>288</w:t>
      </w:r>
      <w:r w:rsidRPr="00A7145A">
        <w:rPr>
          <w:rFonts w:ascii="Times" w:hAnsi="Times" w:cs="Times"/>
          <w:sz w:val="22"/>
          <w:szCs w:val="22"/>
        </w:rPr>
        <w:t>, 23436–23445.</w:t>
      </w:r>
    </w:p>
    <w:p w14:paraId="289B65BD"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Date, D.A., Burrows, A.C., and Summers, M.K. (2014). Phosphorylation regulates the p31Comet-mitotic arrest-deficient 2 (Mad2) interaction to promote spindle assembly checkpoint (SAC) activity. Journal of Biological Chemistry </w:t>
      </w:r>
      <w:r w:rsidRPr="00A7145A">
        <w:rPr>
          <w:rFonts w:ascii="Times" w:hAnsi="Times" w:cs="Times"/>
          <w:i/>
          <w:iCs/>
          <w:sz w:val="22"/>
          <w:szCs w:val="22"/>
        </w:rPr>
        <w:t>289</w:t>
      </w:r>
      <w:r w:rsidRPr="00A7145A">
        <w:rPr>
          <w:rFonts w:ascii="Times" w:hAnsi="Times" w:cs="Times"/>
          <w:sz w:val="22"/>
          <w:szCs w:val="22"/>
        </w:rPr>
        <w:t>, 11367–11373.</w:t>
      </w:r>
    </w:p>
    <w:p w14:paraId="6C9ADA20"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Davies, J.M., Brunger, A.T., and Weis, W.I. (2008). Improved structures of full-length p97, an AAA ATPase: implications for mechanisms of nucleotide-dependent conformational change. Structure </w:t>
      </w:r>
      <w:r w:rsidRPr="00A7145A">
        <w:rPr>
          <w:rFonts w:ascii="Times" w:hAnsi="Times" w:cs="Times"/>
          <w:i/>
          <w:iCs/>
          <w:sz w:val="22"/>
          <w:szCs w:val="22"/>
        </w:rPr>
        <w:t>16</w:t>
      </w:r>
      <w:r w:rsidRPr="00A7145A">
        <w:rPr>
          <w:rFonts w:ascii="Times" w:hAnsi="Times" w:cs="Times"/>
          <w:sz w:val="22"/>
          <w:szCs w:val="22"/>
        </w:rPr>
        <w:t>, 715–726.</w:t>
      </w:r>
    </w:p>
    <w:p w14:paraId="0BAEEEFF"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Emsley, P., Lohkamp, B., Scott, W.G., and Cowtan, K. (2010). Features and development of Coot. Acta Crystallogr D Biol Crystallogr </w:t>
      </w:r>
      <w:r w:rsidRPr="00A7145A">
        <w:rPr>
          <w:rFonts w:ascii="Times" w:hAnsi="Times" w:cs="Times"/>
          <w:i/>
          <w:iCs/>
          <w:sz w:val="22"/>
          <w:szCs w:val="22"/>
        </w:rPr>
        <w:t>66</w:t>
      </w:r>
      <w:r w:rsidRPr="00A7145A">
        <w:rPr>
          <w:rFonts w:ascii="Times" w:hAnsi="Times" w:cs="Times"/>
          <w:sz w:val="22"/>
          <w:szCs w:val="22"/>
        </w:rPr>
        <w:t>, 486–501.</w:t>
      </w:r>
    </w:p>
    <w:p w14:paraId="5113595E"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Erzberger, J.P., and Berger, J.M. (2006). Evolutionary Relationships and Structural Mechanisms of AAA+ Proteins. Annu Rev Biophys Biomol Struct </w:t>
      </w:r>
      <w:r w:rsidRPr="00A7145A">
        <w:rPr>
          <w:rFonts w:ascii="Times" w:hAnsi="Times" w:cs="Times"/>
          <w:i/>
          <w:iCs/>
          <w:sz w:val="22"/>
          <w:szCs w:val="22"/>
        </w:rPr>
        <w:t>35</w:t>
      </w:r>
      <w:r w:rsidRPr="00A7145A">
        <w:rPr>
          <w:rFonts w:ascii="Times" w:hAnsi="Times" w:cs="Times"/>
          <w:sz w:val="22"/>
          <w:szCs w:val="22"/>
        </w:rPr>
        <w:t>, 93–114.</w:t>
      </w:r>
    </w:p>
    <w:p w14:paraId="6E5855D8"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Eytan, E., Wang, K., Miniowitz-Shemtov, S., Sitry-Shevah, D., Kaisari, S., Yen, T.J., Liu, S.-T., and Hershko, A. (2014). Disassembly of mitotic checkpoint complexes by the joint action of the AAA-ATPase TRIP13 and p31(comet). Proc. Natl. Acad. Sci. USA </w:t>
      </w:r>
      <w:r w:rsidRPr="00A7145A">
        <w:rPr>
          <w:rFonts w:ascii="Times" w:hAnsi="Times" w:cs="Times"/>
          <w:i/>
          <w:iCs/>
          <w:sz w:val="22"/>
          <w:szCs w:val="22"/>
        </w:rPr>
        <w:t>111</w:t>
      </w:r>
      <w:r w:rsidRPr="00A7145A">
        <w:rPr>
          <w:rFonts w:ascii="Times" w:hAnsi="Times" w:cs="Times"/>
          <w:sz w:val="22"/>
          <w:szCs w:val="22"/>
        </w:rPr>
        <w:t>, 12019–12024.</w:t>
      </w:r>
    </w:p>
    <w:p w14:paraId="4DE2327C"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Fraschini, R., Beretta, A., Sironi, L., Musacchio, A., Lucchini, G., and Piatti, S. (2001). Bub3 interaction with Mad2, Mad3 and Cdc20 is mediated by WD40 repeats and does not require intact kinetochores. Embo J </w:t>
      </w:r>
      <w:r w:rsidRPr="00A7145A">
        <w:rPr>
          <w:rFonts w:ascii="Times" w:hAnsi="Times" w:cs="Times"/>
          <w:i/>
          <w:iCs/>
          <w:sz w:val="22"/>
          <w:szCs w:val="22"/>
        </w:rPr>
        <w:t>20</w:t>
      </w:r>
      <w:r w:rsidRPr="00A7145A">
        <w:rPr>
          <w:rFonts w:ascii="Times" w:hAnsi="Times" w:cs="Times"/>
          <w:sz w:val="22"/>
          <w:szCs w:val="22"/>
        </w:rPr>
        <w:t>, 6648–6659.</w:t>
      </w:r>
    </w:p>
    <w:p w14:paraId="79B791FD"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Glynn, S.E., Martin, A., Nager, A.R., Baker, T.A., and Sauer, R.T. (2009). Structures of asymmetric ClpX hexamers reveal nucleotide-dependent motions in a AAA+ protein-unfolding machine. Cell </w:t>
      </w:r>
      <w:r w:rsidRPr="00A7145A">
        <w:rPr>
          <w:rFonts w:ascii="Times" w:hAnsi="Times" w:cs="Times"/>
          <w:i/>
          <w:iCs/>
          <w:sz w:val="22"/>
          <w:szCs w:val="22"/>
        </w:rPr>
        <w:t>139</w:t>
      </w:r>
      <w:r w:rsidRPr="00A7145A">
        <w:rPr>
          <w:rFonts w:ascii="Times" w:hAnsi="Times" w:cs="Times"/>
          <w:sz w:val="22"/>
          <w:szCs w:val="22"/>
        </w:rPr>
        <w:t>, 744–756.</w:t>
      </w:r>
    </w:p>
    <w:p w14:paraId="12689A0A"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Habu, T., Kim, S.H., Weinstein, J., and Matsumoto, T. (2002). Identification of a MAD2-binding protein, CMT2, and its role in mitosis. Embo J </w:t>
      </w:r>
      <w:r w:rsidRPr="00A7145A">
        <w:rPr>
          <w:rFonts w:ascii="Times" w:hAnsi="Times" w:cs="Times"/>
          <w:i/>
          <w:iCs/>
          <w:sz w:val="22"/>
          <w:szCs w:val="22"/>
        </w:rPr>
        <w:t>21</w:t>
      </w:r>
      <w:r w:rsidRPr="00A7145A">
        <w:rPr>
          <w:rFonts w:ascii="Times" w:hAnsi="Times" w:cs="Times"/>
          <w:sz w:val="22"/>
          <w:szCs w:val="22"/>
        </w:rPr>
        <w:t>, 6419–6428.</w:t>
      </w:r>
    </w:p>
    <w:p w14:paraId="51EA2050"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Hagan, R.S., Manak, M.S., Buch, H.K., Meier, M.G., Meraldi, P., Shah, J.V., and Sorger, P.K. (2011). p31(comet) acts to</w:t>
      </w:r>
      <w:bookmarkStart w:id="2218" w:name="_GoBack"/>
      <w:bookmarkEnd w:id="2218"/>
      <w:r w:rsidRPr="00A7145A">
        <w:rPr>
          <w:rFonts w:ascii="Times" w:hAnsi="Times" w:cs="Times"/>
          <w:sz w:val="22"/>
          <w:szCs w:val="22"/>
        </w:rPr>
        <w:t xml:space="preserve"> ensure timely spindle checkpoint silencing subsequent to kinetochore attachment. Mol Biol Cell </w:t>
      </w:r>
      <w:r w:rsidRPr="00A7145A">
        <w:rPr>
          <w:rFonts w:ascii="Times" w:hAnsi="Times" w:cs="Times"/>
          <w:i/>
          <w:iCs/>
          <w:sz w:val="22"/>
          <w:szCs w:val="22"/>
        </w:rPr>
        <w:t>22</w:t>
      </w:r>
      <w:r w:rsidRPr="00A7145A">
        <w:rPr>
          <w:rFonts w:ascii="Times" w:hAnsi="Times" w:cs="Times"/>
          <w:sz w:val="22"/>
          <w:szCs w:val="22"/>
        </w:rPr>
        <w:t>, 4236–4246.</w:t>
      </w:r>
    </w:p>
    <w:p w14:paraId="1DE67D1F"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Hara, K., Hashimoto, H., Murakumo, Y., Kobayashi, S., Kogame, T., Unzai, S., Akashi, S., Takeda, S., Shimizu, T., and Sato, M. (2010). Crystal structure of human REV7 in complex with a human REV3 fragment and structural implication of the interaction between DNA polymerase zeta and REV1. J Biol Chem </w:t>
      </w:r>
      <w:r w:rsidRPr="00A7145A">
        <w:rPr>
          <w:rFonts w:ascii="Times" w:hAnsi="Times" w:cs="Times"/>
          <w:i/>
          <w:iCs/>
          <w:sz w:val="22"/>
          <w:szCs w:val="22"/>
        </w:rPr>
        <w:t>285</w:t>
      </w:r>
      <w:r w:rsidRPr="00A7145A">
        <w:rPr>
          <w:rFonts w:ascii="Times" w:hAnsi="Times" w:cs="Times"/>
          <w:sz w:val="22"/>
          <w:szCs w:val="22"/>
        </w:rPr>
        <w:t>, 12299–12307.</w:t>
      </w:r>
    </w:p>
    <w:p w14:paraId="2E5AE2DB"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Hardwick, K.G., Johnston, R.C., Smith, D.L., and Murray, A.W. (2000). MAD3 encodes a novel component of the spindle checkpoint which interacts with Bub3p, Cdc20p, and Mad2p. J Cell Biol </w:t>
      </w:r>
      <w:r w:rsidRPr="00A7145A">
        <w:rPr>
          <w:rFonts w:ascii="Times" w:hAnsi="Times" w:cs="Times"/>
          <w:i/>
          <w:iCs/>
          <w:sz w:val="22"/>
          <w:szCs w:val="22"/>
        </w:rPr>
        <w:t>148</w:t>
      </w:r>
      <w:r w:rsidRPr="00A7145A">
        <w:rPr>
          <w:rFonts w:ascii="Times" w:hAnsi="Times" w:cs="Times"/>
          <w:sz w:val="22"/>
          <w:szCs w:val="22"/>
        </w:rPr>
        <w:t>, 871–882.</w:t>
      </w:r>
    </w:p>
    <w:p w14:paraId="6FBDC82B"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Holm, L., and Rosenström, P. (2010). Dali server: conservation mapping in 3D. Nucleic Acids Res </w:t>
      </w:r>
      <w:r w:rsidRPr="00A7145A">
        <w:rPr>
          <w:rFonts w:ascii="Times" w:hAnsi="Times" w:cs="Times"/>
          <w:i/>
          <w:iCs/>
          <w:sz w:val="22"/>
          <w:szCs w:val="22"/>
        </w:rPr>
        <w:t>38</w:t>
      </w:r>
      <w:r w:rsidRPr="00A7145A">
        <w:rPr>
          <w:rFonts w:ascii="Times" w:hAnsi="Times" w:cs="Times"/>
          <w:sz w:val="22"/>
          <w:szCs w:val="22"/>
        </w:rPr>
        <w:t>, W545–W549.</w:t>
      </w:r>
    </w:p>
    <w:p w14:paraId="5EB506F1"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Huson, D.H., and Scornavacca, C. (2012). Dendroscope 3: an interactive tool for rooted phylogenetic trees and networks. Syst. Biol. </w:t>
      </w:r>
      <w:r w:rsidRPr="00A7145A">
        <w:rPr>
          <w:rFonts w:ascii="Times" w:hAnsi="Times" w:cs="Times"/>
          <w:i/>
          <w:iCs/>
          <w:sz w:val="22"/>
          <w:szCs w:val="22"/>
        </w:rPr>
        <w:t>61</w:t>
      </w:r>
      <w:r w:rsidRPr="00A7145A">
        <w:rPr>
          <w:rFonts w:ascii="Times" w:hAnsi="Times" w:cs="Times"/>
          <w:sz w:val="22"/>
          <w:szCs w:val="22"/>
        </w:rPr>
        <w:t>, 1061–1067.</w:t>
      </w:r>
    </w:p>
    <w:p w14:paraId="61D825FD"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Iosefson, O., Nager, A.R., Baker, T.A., and Sauer, R.T. (2015). Coordinated gripping of substrate by subunits of a AAA+ proteolytic machine. Nat. Chem. Biol. </w:t>
      </w:r>
      <w:r w:rsidRPr="00A7145A">
        <w:rPr>
          <w:rFonts w:ascii="Times" w:hAnsi="Times" w:cs="Times"/>
          <w:i/>
          <w:iCs/>
          <w:sz w:val="22"/>
          <w:szCs w:val="22"/>
        </w:rPr>
        <w:t>11</w:t>
      </w:r>
      <w:r w:rsidRPr="00A7145A">
        <w:rPr>
          <w:rFonts w:ascii="Times" w:hAnsi="Times" w:cs="Times"/>
          <w:sz w:val="22"/>
          <w:szCs w:val="22"/>
        </w:rPr>
        <w:t>, 201–206.</w:t>
      </w:r>
    </w:p>
    <w:p w14:paraId="3C363DF7"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Joshi, N., Barot, A., Jamison, C., and Börner, G.V. (2009). Pch2 Links Chromosome Axis Remodeling at Future Crossover Sites and Crossover Distribution during Yeast Meiosis. PLoS Genet </w:t>
      </w:r>
      <w:r w:rsidRPr="00A7145A">
        <w:rPr>
          <w:rFonts w:ascii="Times" w:hAnsi="Times" w:cs="Times"/>
          <w:i/>
          <w:iCs/>
          <w:sz w:val="22"/>
          <w:szCs w:val="22"/>
        </w:rPr>
        <w:t>5</w:t>
      </w:r>
      <w:r w:rsidRPr="00A7145A">
        <w:rPr>
          <w:rFonts w:ascii="Times" w:hAnsi="Times" w:cs="Times"/>
          <w:sz w:val="22"/>
          <w:szCs w:val="22"/>
        </w:rPr>
        <w:t>, e1000557.</w:t>
      </w:r>
    </w:p>
    <w:p w14:paraId="07F40B85"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Kabsch, W. (2010). XDS. Acta Crystallogr D Biol Crystallogr </w:t>
      </w:r>
      <w:r w:rsidRPr="00A7145A">
        <w:rPr>
          <w:rFonts w:ascii="Times" w:hAnsi="Times" w:cs="Times"/>
          <w:i/>
          <w:iCs/>
          <w:sz w:val="22"/>
          <w:szCs w:val="22"/>
        </w:rPr>
        <w:t>66</w:t>
      </w:r>
      <w:r w:rsidRPr="00A7145A">
        <w:rPr>
          <w:rFonts w:ascii="Times" w:hAnsi="Times" w:cs="Times"/>
          <w:sz w:val="22"/>
          <w:szCs w:val="22"/>
        </w:rPr>
        <w:t>, 125–132.</w:t>
      </w:r>
    </w:p>
    <w:p w14:paraId="386A982D"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Karplus, P.A., and Diederichs, K. (2012). Linking crystallographic model and data quality. Science </w:t>
      </w:r>
      <w:r w:rsidRPr="00A7145A">
        <w:rPr>
          <w:rFonts w:ascii="Times" w:hAnsi="Times" w:cs="Times"/>
          <w:i/>
          <w:iCs/>
          <w:sz w:val="22"/>
          <w:szCs w:val="22"/>
        </w:rPr>
        <w:t>336</w:t>
      </w:r>
      <w:r w:rsidRPr="00A7145A">
        <w:rPr>
          <w:rFonts w:ascii="Times" w:hAnsi="Times" w:cs="Times"/>
          <w:sz w:val="22"/>
          <w:szCs w:val="22"/>
        </w:rPr>
        <w:t>, 1030–1033.</w:t>
      </w:r>
    </w:p>
    <w:p w14:paraId="6C5CCC4A"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Katoh, K., and Standley, D.M. (2013). MAFFT multiple sequence alignment software version 7: improvements in performance and usability. Mol. Biol. Evol. </w:t>
      </w:r>
      <w:r w:rsidRPr="00A7145A">
        <w:rPr>
          <w:rFonts w:ascii="Times" w:hAnsi="Times" w:cs="Times"/>
          <w:i/>
          <w:iCs/>
          <w:sz w:val="22"/>
          <w:szCs w:val="22"/>
        </w:rPr>
        <w:t>30</w:t>
      </w:r>
      <w:r w:rsidRPr="00A7145A">
        <w:rPr>
          <w:rFonts w:ascii="Times" w:hAnsi="Times" w:cs="Times"/>
          <w:sz w:val="22"/>
          <w:szCs w:val="22"/>
        </w:rPr>
        <w:t>, 772–780.</w:t>
      </w:r>
    </w:p>
    <w:p w14:paraId="3F1619D6"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Kelley, L.A., and Sternberg, M.J.E. (2009). Protein structure prediction on the Web: a case study using the Phyre server. Nat Protoc </w:t>
      </w:r>
      <w:r w:rsidRPr="00A7145A">
        <w:rPr>
          <w:rFonts w:ascii="Times" w:hAnsi="Times" w:cs="Times"/>
          <w:i/>
          <w:iCs/>
          <w:sz w:val="22"/>
          <w:szCs w:val="22"/>
        </w:rPr>
        <w:t>4</w:t>
      </w:r>
      <w:r w:rsidRPr="00A7145A">
        <w:rPr>
          <w:rFonts w:ascii="Times" w:hAnsi="Times" w:cs="Times"/>
          <w:sz w:val="22"/>
          <w:szCs w:val="22"/>
        </w:rPr>
        <w:t>, 363–371.</w:t>
      </w:r>
    </w:p>
    <w:p w14:paraId="4DE9F065"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Kiianitsa, K., Solinger, J.A., and Heyer, W.-D. (2003). NADH-coupled microplate photometric assay for kinetic studies of ATP-hydrolyzing enzymes with low and high specific activities. Anal. Biochem. </w:t>
      </w:r>
      <w:r w:rsidRPr="00A7145A">
        <w:rPr>
          <w:rFonts w:ascii="Times" w:hAnsi="Times" w:cs="Times"/>
          <w:i/>
          <w:iCs/>
          <w:sz w:val="22"/>
          <w:szCs w:val="22"/>
        </w:rPr>
        <w:t>321</w:t>
      </w:r>
      <w:r w:rsidRPr="00A7145A">
        <w:rPr>
          <w:rFonts w:ascii="Times" w:hAnsi="Times" w:cs="Times"/>
          <w:sz w:val="22"/>
          <w:szCs w:val="22"/>
        </w:rPr>
        <w:t>, 266–271.</w:t>
      </w:r>
    </w:p>
    <w:p w14:paraId="22B841BD"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Kim, Y., Rosenberg, S.C., Kugel, C.L., Kostow, N., Rog, O., Davydov, V., Su, T.Y., Dernburg, A.F., and Corbett, K.D. (2014). The Chromosome Axis Controls Meiotic Events through a Hierarchical Assembly of HORMA Domain Proteins. Dev Cell </w:t>
      </w:r>
      <w:r w:rsidRPr="00A7145A">
        <w:rPr>
          <w:rFonts w:ascii="Times" w:hAnsi="Times" w:cs="Times"/>
          <w:i/>
          <w:iCs/>
          <w:sz w:val="22"/>
          <w:szCs w:val="22"/>
        </w:rPr>
        <w:t>31</w:t>
      </w:r>
      <w:r w:rsidRPr="00A7145A">
        <w:rPr>
          <w:rFonts w:ascii="Times" w:hAnsi="Times" w:cs="Times"/>
          <w:sz w:val="22"/>
          <w:szCs w:val="22"/>
        </w:rPr>
        <w:t>, 487–502.</w:t>
      </w:r>
    </w:p>
    <w:p w14:paraId="11BEAA7B"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Kloppsteck, P., Ewens, C.A., Förster, A., Zhang, X., and Freemont, P.S. (2012). Regulation of p97 in the ubiquitin–proteasome system by the UBX protein-family. Biochimica Et Biophysica Acta (BBA) - Molecular Cell Research </w:t>
      </w:r>
      <w:r w:rsidRPr="00A7145A">
        <w:rPr>
          <w:rFonts w:ascii="Times" w:hAnsi="Times" w:cs="Times"/>
          <w:i/>
          <w:iCs/>
          <w:sz w:val="22"/>
          <w:szCs w:val="22"/>
        </w:rPr>
        <w:t>1823</w:t>
      </w:r>
      <w:r w:rsidRPr="00A7145A">
        <w:rPr>
          <w:rFonts w:ascii="Times" w:hAnsi="Times" w:cs="Times"/>
          <w:sz w:val="22"/>
          <w:szCs w:val="22"/>
        </w:rPr>
        <w:t>, 125–129.</w:t>
      </w:r>
    </w:p>
    <w:p w14:paraId="5A9EFAB6"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Lander, G.C., Estrin, E., Matyskiela, M.E., Bashore, C., Nogales, E., and Martin, A. (2012). Complete subunit architecture of the proteasome regulatory particle. Nature </w:t>
      </w:r>
      <w:r w:rsidRPr="00A7145A">
        <w:rPr>
          <w:rFonts w:ascii="Times" w:hAnsi="Times" w:cs="Times"/>
          <w:i/>
          <w:iCs/>
          <w:sz w:val="22"/>
          <w:szCs w:val="22"/>
        </w:rPr>
        <w:t>482</w:t>
      </w:r>
      <w:r w:rsidRPr="00A7145A">
        <w:rPr>
          <w:rFonts w:ascii="Times" w:hAnsi="Times" w:cs="Times"/>
          <w:sz w:val="22"/>
          <w:szCs w:val="22"/>
        </w:rPr>
        <w:t>, 186–191.</w:t>
      </w:r>
    </w:p>
    <w:p w14:paraId="200503A4"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Lander, G.C., Stagg, S.M., Voss, N.R., Cheng, A., Fellmann, D., Pulokas, J., Yoshioka, C., Irving, C., Mulder, A., Lau, P.-W., et al. (2009). Appion: an integrated, database-driven pipeline to facilitate EM image processing. J Struct Biol </w:t>
      </w:r>
      <w:r w:rsidRPr="00A7145A">
        <w:rPr>
          <w:rFonts w:ascii="Times" w:hAnsi="Times" w:cs="Times"/>
          <w:i/>
          <w:iCs/>
          <w:sz w:val="22"/>
          <w:szCs w:val="22"/>
        </w:rPr>
        <w:t>166</w:t>
      </w:r>
      <w:r w:rsidRPr="00A7145A">
        <w:rPr>
          <w:rFonts w:ascii="Times" w:hAnsi="Times" w:cs="Times"/>
          <w:sz w:val="22"/>
          <w:szCs w:val="22"/>
        </w:rPr>
        <w:t>, 95–102.</w:t>
      </w:r>
    </w:p>
    <w:p w14:paraId="7B697727"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Larkin, S.E.T., Holmes, S., Cree, I.A., Walker, T., Basketter, V., Bickers, B., Harris, S., Garbis, S.D., Townsend, P.A., and Aukim-Hastie, C. (2012). Identification of markers of prostate cancer progression using candidate gene expression. Br. J. Cancer </w:t>
      </w:r>
      <w:r w:rsidRPr="00A7145A">
        <w:rPr>
          <w:rFonts w:ascii="Times" w:hAnsi="Times" w:cs="Times"/>
          <w:i/>
          <w:iCs/>
          <w:sz w:val="22"/>
          <w:szCs w:val="22"/>
        </w:rPr>
        <w:t>106</w:t>
      </w:r>
      <w:r w:rsidRPr="00A7145A">
        <w:rPr>
          <w:rFonts w:ascii="Times" w:hAnsi="Times" w:cs="Times"/>
          <w:sz w:val="22"/>
          <w:szCs w:val="22"/>
        </w:rPr>
        <w:t>, 157–165.</w:t>
      </w:r>
    </w:p>
    <w:p w14:paraId="180D0570"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Luo, X., Fang, G., Coldiron, M., Lin, Y., Yu, H., Kirschner, M.W., and Wagner, G. (2000). Structure of the Mad2 spindle assembly checkpoint protein and its interaction with Cdc20. Nat. Struct. Biol. </w:t>
      </w:r>
      <w:r w:rsidRPr="00A7145A">
        <w:rPr>
          <w:rFonts w:ascii="Times" w:hAnsi="Times" w:cs="Times"/>
          <w:i/>
          <w:iCs/>
          <w:sz w:val="22"/>
          <w:szCs w:val="22"/>
        </w:rPr>
        <w:t>7</w:t>
      </w:r>
      <w:r w:rsidRPr="00A7145A">
        <w:rPr>
          <w:rFonts w:ascii="Times" w:hAnsi="Times" w:cs="Times"/>
          <w:sz w:val="22"/>
          <w:szCs w:val="22"/>
        </w:rPr>
        <w:t>, 224–229.</w:t>
      </w:r>
    </w:p>
    <w:p w14:paraId="46964D50"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Luo, X., Tang, Z., Rizo, J., and Yu, H. (2002). The Mad2 spindle checkpoint protein undergoes similar major conformational changes upon binding to either Mad1 or Cdc20. Mol Cell </w:t>
      </w:r>
      <w:r w:rsidRPr="00A7145A">
        <w:rPr>
          <w:rFonts w:ascii="Times" w:hAnsi="Times" w:cs="Times"/>
          <w:i/>
          <w:iCs/>
          <w:sz w:val="22"/>
          <w:szCs w:val="22"/>
        </w:rPr>
        <w:t>9</w:t>
      </w:r>
      <w:r w:rsidRPr="00A7145A">
        <w:rPr>
          <w:rFonts w:ascii="Times" w:hAnsi="Times" w:cs="Times"/>
          <w:sz w:val="22"/>
          <w:szCs w:val="22"/>
        </w:rPr>
        <w:t>, 59–71.</w:t>
      </w:r>
    </w:p>
    <w:p w14:paraId="0F20D5AD"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Luo, X., Tang, Z., Xia, G., Wassmann, K., Matsumoto, T., Rizo, J., and Yu, H. (2004). The Mad2 spindle checkpoint protein has two distinct natively folded states. Nat Struct Mol Biol </w:t>
      </w:r>
      <w:r w:rsidRPr="00A7145A">
        <w:rPr>
          <w:rFonts w:ascii="Times" w:hAnsi="Times" w:cs="Times"/>
          <w:i/>
          <w:iCs/>
          <w:sz w:val="22"/>
          <w:szCs w:val="22"/>
        </w:rPr>
        <w:t>11</w:t>
      </w:r>
      <w:r w:rsidRPr="00A7145A">
        <w:rPr>
          <w:rFonts w:ascii="Times" w:hAnsi="Times" w:cs="Times"/>
          <w:sz w:val="22"/>
          <w:szCs w:val="22"/>
        </w:rPr>
        <w:t>, 338–345.</w:t>
      </w:r>
    </w:p>
    <w:p w14:paraId="79B1F8A1"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Ma, H.T., Chan, Y.Y., Chen, X., On, K.F., and Poon, R.Y.C. (2012). Depletion of p31comet protein promotes sensitivity to antimitotic drugs. Journal of Biological Chemistry </w:t>
      </w:r>
      <w:r w:rsidRPr="00A7145A">
        <w:rPr>
          <w:rFonts w:ascii="Times" w:hAnsi="Times" w:cs="Times"/>
          <w:i/>
          <w:iCs/>
          <w:sz w:val="22"/>
          <w:szCs w:val="22"/>
        </w:rPr>
        <w:t>287</w:t>
      </w:r>
      <w:r w:rsidRPr="00A7145A">
        <w:rPr>
          <w:rFonts w:ascii="Times" w:hAnsi="Times" w:cs="Times"/>
          <w:sz w:val="22"/>
          <w:szCs w:val="22"/>
        </w:rPr>
        <w:t>, 21561–21569.</w:t>
      </w:r>
    </w:p>
    <w:p w14:paraId="3B9C2DD4"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Mapelli, M., Filipp, F.V., Rancati, G., Massimiliano, L., Nezi, L., Stier, G., Hagan, R.S., Confalonieri, S., Piatti, S., Sattler, M., et al. (2006). Determinants of conformational dimerization of Mad2 and its inhibition by p31comet. Embo J </w:t>
      </w:r>
      <w:r w:rsidRPr="00A7145A">
        <w:rPr>
          <w:rFonts w:ascii="Times" w:hAnsi="Times" w:cs="Times"/>
          <w:i/>
          <w:iCs/>
          <w:sz w:val="22"/>
          <w:szCs w:val="22"/>
        </w:rPr>
        <w:t>25</w:t>
      </w:r>
      <w:r w:rsidRPr="00A7145A">
        <w:rPr>
          <w:rFonts w:ascii="Times" w:hAnsi="Times" w:cs="Times"/>
          <w:sz w:val="22"/>
          <w:szCs w:val="22"/>
        </w:rPr>
        <w:t>, 1273–1284.</w:t>
      </w:r>
    </w:p>
    <w:p w14:paraId="7196E2DF"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Mapelli, M., Massimiliano, L., Santaguida, S., and Musacchio, A. (2007). The Mad2 Conformational Dimer: Structure and Implications for the Spindle Assembly Checkpoint. Cell </w:t>
      </w:r>
      <w:r w:rsidRPr="00A7145A">
        <w:rPr>
          <w:rFonts w:ascii="Times" w:hAnsi="Times" w:cs="Times"/>
          <w:i/>
          <w:iCs/>
          <w:sz w:val="22"/>
          <w:szCs w:val="22"/>
        </w:rPr>
        <w:t>131</w:t>
      </w:r>
      <w:r w:rsidRPr="00A7145A">
        <w:rPr>
          <w:rFonts w:ascii="Times" w:hAnsi="Times" w:cs="Times"/>
          <w:sz w:val="22"/>
          <w:szCs w:val="22"/>
        </w:rPr>
        <w:t>, 730–743.</w:t>
      </w:r>
    </w:p>
    <w:p w14:paraId="448A8271"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May, A.P., Misura, K.M., Whiteheart, S.W., and Weis, W.I. (1999). Crystal structure of the amino-terminal domain of N-ethylmaleimide-sensitive fusion protein. Nat. Cell Biol. </w:t>
      </w:r>
      <w:r w:rsidRPr="00A7145A">
        <w:rPr>
          <w:rFonts w:ascii="Times" w:hAnsi="Times" w:cs="Times"/>
          <w:i/>
          <w:iCs/>
          <w:sz w:val="22"/>
          <w:szCs w:val="22"/>
        </w:rPr>
        <w:t>1</w:t>
      </w:r>
      <w:r w:rsidRPr="00A7145A">
        <w:rPr>
          <w:rFonts w:ascii="Times" w:hAnsi="Times" w:cs="Times"/>
          <w:sz w:val="22"/>
          <w:szCs w:val="22"/>
        </w:rPr>
        <w:t>, 175–182.</w:t>
      </w:r>
    </w:p>
    <w:p w14:paraId="10BB0597"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McCoy, A.J., Grosse-Kunstleve, R.W., Adams, P.D., Winn, M.D., Storoni, L.C., and Read, R.J. (2007). Phaser crystallographic software. J Appl Crystallogr </w:t>
      </w:r>
      <w:r w:rsidRPr="00A7145A">
        <w:rPr>
          <w:rFonts w:ascii="Times" w:hAnsi="Times" w:cs="Times"/>
          <w:i/>
          <w:iCs/>
          <w:sz w:val="22"/>
          <w:szCs w:val="22"/>
        </w:rPr>
        <w:t>40</w:t>
      </w:r>
      <w:r w:rsidRPr="00A7145A">
        <w:rPr>
          <w:rFonts w:ascii="Times" w:hAnsi="Times" w:cs="Times"/>
          <w:sz w:val="22"/>
          <w:szCs w:val="22"/>
        </w:rPr>
        <w:t>, 658–674.</w:t>
      </w:r>
    </w:p>
    <w:p w14:paraId="71D231D7"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Mindell, J.A., and Grigorieff, N. (2003). Accurate determination of local defocus and specimen tilt in electron microscopy. J Struct Biol </w:t>
      </w:r>
      <w:r w:rsidRPr="00A7145A">
        <w:rPr>
          <w:rFonts w:ascii="Times" w:hAnsi="Times" w:cs="Times"/>
          <w:i/>
          <w:iCs/>
          <w:sz w:val="22"/>
          <w:szCs w:val="22"/>
        </w:rPr>
        <w:t>142</w:t>
      </w:r>
      <w:r w:rsidRPr="00A7145A">
        <w:rPr>
          <w:rFonts w:ascii="Times" w:hAnsi="Times" w:cs="Times"/>
          <w:sz w:val="22"/>
          <w:szCs w:val="22"/>
        </w:rPr>
        <w:t>, 334–347.</w:t>
      </w:r>
    </w:p>
    <w:p w14:paraId="27CF09F5"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Morin, A., Eisenbraun, B., Key, J., Sanschagrin, P.C., Timony, M.A., Ottaviano, M., and Sliz, P. (2013). Collaboration gets the most out of software. Elife </w:t>
      </w:r>
      <w:r w:rsidRPr="00A7145A">
        <w:rPr>
          <w:rFonts w:ascii="Times" w:hAnsi="Times" w:cs="Times"/>
          <w:i/>
          <w:iCs/>
          <w:sz w:val="22"/>
          <w:szCs w:val="22"/>
        </w:rPr>
        <w:t>2</w:t>
      </w:r>
      <w:r w:rsidRPr="00A7145A">
        <w:rPr>
          <w:rFonts w:ascii="Times" w:hAnsi="Times" w:cs="Times"/>
          <w:sz w:val="22"/>
          <w:szCs w:val="22"/>
        </w:rPr>
        <w:t>, e01456–e01456.</w:t>
      </w:r>
    </w:p>
    <w:p w14:paraId="4CBDB16D"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Musacchio, A., and Salmon, E.D. (2007). The spindle-assembly checkpoint in space and time. Nat Rev Mol Cell Biol </w:t>
      </w:r>
      <w:r w:rsidRPr="00A7145A">
        <w:rPr>
          <w:rFonts w:ascii="Times" w:hAnsi="Times" w:cs="Times"/>
          <w:i/>
          <w:iCs/>
          <w:sz w:val="22"/>
          <w:szCs w:val="22"/>
        </w:rPr>
        <w:t>8</w:t>
      </w:r>
      <w:r w:rsidRPr="00A7145A">
        <w:rPr>
          <w:rFonts w:ascii="Times" w:hAnsi="Times" w:cs="Times"/>
          <w:sz w:val="22"/>
          <w:szCs w:val="22"/>
        </w:rPr>
        <w:t>, 379–393.</w:t>
      </w:r>
    </w:p>
    <w:p w14:paraId="244C8FFF"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Nørby, J.G. (1988). Coupled assay of Na+,K+-ATPase activity. Meth Enzymol </w:t>
      </w:r>
      <w:r w:rsidRPr="00A7145A">
        <w:rPr>
          <w:rFonts w:ascii="Times" w:hAnsi="Times" w:cs="Times"/>
          <w:i/>
          <w:iCs/>
          <w:sz w:val="22"/>
          <w:szCs w:val="22"/>
        </w:rPr>
        <w:t>156</w:t>
      </w:r>
      <w:r w:rsidRPr="00A7145A">
        <w:rPr>
          <w:rFonts w:ascii="Times" w:hAnsi="Times" w:cs="Times"/>
          <w:sz w:val="22"/>
          <w:szCs w:val="22"/>
        </w:rPr>
        <w:t>, 116–119.</w:t>
      </w:r>
    </w:p>
    <w:p w14:paraId="283CE49B"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Ogura, T., Whiteheart, S.W., and Wilkinson, A.J. (2004). Conserved arginine residues implicated in ATP hydrolysis, nucleotide-sensing, and inter-subunit interactions in AAA and AAA+ ATPases. J Struct Biol </w:t>
      </w:r>
      <w:r w:rsidRPr="00A7145A">
        <w:rPr>
          <w:rFonts w:ascii="Times" w:hAnsi="Times" w:cs="Times"/>
          <w:i/>
          <w:iCs/>
          <w:sz w:val="22"/>
          <w:szCs w:val="22"/>
        </w:rPr>
        <w:t>146</w:t>
      </w:r>
      <w:r w:rsidRPr="00A7145A">
        <w:rPr>
          <w:rFonts w:ascii="Times" w:hAnsi="Times" w:cs="Times"/>
          <w:sz w:val="22"/>
          <w:szCs w:val="22"/>
        </w:rPr>
        <w:t>, 106–112.</w:t>
      </w:r>
    </w:p>
    <w:p w14:paraId="431AE646"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Otwinowski, Z., and Minor, W. (1997). Processing of X-ray diffraction data collected in oscillation mode. In Methods in Enzymology Vol. 276, pp. 307–326.</w:t>
      </w:r>
    </w:p>
    <w:p w14:paraId="7A00EEB5"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Radermacher, M., Wagenknecht, T., Verschoor, A., and Frank, J. (1986). A new 3-D reconstruction scheme applied to the 50S ribosomal subunit of E. coli. J Microsc </w:t>
      </w:r>
      <w:r w:rsidRPr="00A7145A">
        <w:rPr>
          <w:rFonts w:ascii="Times" w:hAnsi="Times" w:cs="Times"/>
          <w:i/>
          <w:iCs/>
          <w:sz w:val="22"/>
          <w:szCs w:val="22"/>
        </w:rPr>
        <w:t>141</w:t>
      </w:r>
      <w:r w:rsidRPr="00A7145A">
        <w:rPr>
          <w:rFonts w:ascii="Times" w:hAnsi="Times" w:cs="Times"/>
          <w:sz w:val="22"/>
          <w:szCs w:val="22"/>
        </w:rPr>
        <w:t>, RP1–RP2.</w:t>
      </w:r>
    </w:p>
    <w:p w14:paraId="10D28972"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Roig, I., Dowdle, J.A., Toth, A., de Rooij, D.G., Jasin, M., and Keeney, S. (2010). Mouse TRIP13/PCH2 is required for recombination and normal higher-order chromosome structure during meiosis. PLoS Genet </w:t>
      </w:r>
      <w:r w:rsidRPr="00A7145A">
        <w:rPr>
          <w:rFonts w:ascii="Times" w:hAnsi="Times" w:cs="Times"/>
          <w:i/>
          <w:iCs/>
          <w:sz w:val="22"/>
          <w:szCs w:val="22"/>
        </w:rPr>
        <w:t>6</w:t>
      </w:r>
      <w:r w:rsidRPr="00A7145A">
        <w:rPr>
          <w:rFonts w:ascii="Times" w:hAnsi="Times" w:cs="Times"/>
          <w:sz w:val="22"/>
          <w:szCs w:val="22"/>
        </w:rPr>
        <w:t>, E1001062.</w:t>
      </w:r>
    </w:p>
    <w:p w14:paraId="77EF9F45"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Roseman, A.M. (2004). FindEM--a fast, efficient program for automatic selection of particles from electron micrographs. J Struct Biol </w:t>
      </w:r>
      <w:r w:rsidRPr="00A7145A">
        <w:rPr>
          <w:rFonts w:ascii="Times" w:hAnsi="Times" w:cs="Times"/>
          <w:i/>
          <w:iCs/>
          <w:sz w:val="22"/>
          <w:szCs w:val="22"/>
        </w:rPr>
        <w:t>145</w:t>
      </w:r>
      <w:r w:rsidRPr="00A7145A">
        <w:rPr>
          <w:rFonts w:ascii="Times" w:hAnsi="Times" w:cs="Times"/>
          <w:sz w:val="22"/>
          <w:szCs w:val="22"/>
        </w:rPr>
        <w:t>, 91–99.</w:t>
      </w:r>
    </w:p>
    <w:p w14:paraId="3EBE177F"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San-Segundo, P.A., and Roeder, G.S. (1999). Pch2 links chromatin silencing to meiotic checkpoint control. Cell </w:t>
      </w:r>
      <w:r w:rsidRPr="00A7145A">
        <w:rPr>
          <w:rFonts w:ascii="Times" w:hAnsi="Times" w:cs="Times"/>
          <w:i/>
          <w:iCs/>
          <w:sz w:val="22"/>
          <w:szCs w:val="22"/>
        </w:rPr>
        <w:t>97</w:t>
      </w:r>
      <w:r w:rsidRPr="00A7145A">
        <w:rPr>
          <w:rFonts w:ascii="Times" w:hAnsi="Times" w:cs="Times"/>
          <w:sz w:val="22"/>
          <w:szCs w:val="22"/>
        </w:rPr>
        <w:t>, 313–324.</w:t>
      </w:r>
    </w:p>
    <w:p w14:paraId="1D983FAD"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Sauer, R.T., and Baker, T.A. (2011). AAA+ proteases: ATP-fueled machines of protein destruction. Annu Rev Biochem </w:t>
      </w:r>
      <w:r w:rsidRPr="00A7145A">
        <w:rPr>
          <w:rFonts w:ascii="Times" w:hAnsi="Times" w:cs="Times"/>
          <w:i/>
          <w:iCs/>
          <w:sz w:val="22"/>
          <w:szCs w:val="22"/>
        </w:rPr>
        <w:t>80</w:t>
      </w:r>
      <w:r w:rsidRPr="00A7145A">
        <w:rPr>
          <w:rFonts w:ascii="Times" w:hAnsi="Times" w:cs="Times"/>
          <w:sz w:val="22"/>
          <w:szCs w:val="22"/>
        </w:rPr>
        <w:t>, 587–612.</w:t>
      </w:r>
    </w:p>
    <w:p w14:paraId="74CF8FD5"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Scheres, S.H.W., Núñez-Ramírez, R., Sorzano, C.O.S., Carazo, J.M., and Marabini, R. (2008). Image processing for electron microscopy single-particle analysis using XMIPP. Nat Protoc </w:t>
      </w:r>
      <w:r w:rsidRPr="00A7145A">
        <w:rPr>
          <w:rFonts w:ascii="Times" w:hAnsi="Times" w:cs="Times"/>
          <w:i/>
          <w:iCs/>
          <w:sz w:val="22"/>
          <w:szCs w:val="22"/>
        </w:rPr>
        <w:t>3</w:t>
      </w:r>
      <w:r w:rsidRPr="00A7145A">
        <w:rPr>
          <w:rFonts w:ascii="Times" w:hAnsi="Times" w:cs="Times"/>
          <w:sz w:val="22"/>
          <w:szCs w:val="22"/>
        </w:rPr>
        <w:t>, 977–990.</w:t>
      </w:r>
    </w:p>
    <w:p w14:paraId="59CDE33A"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Schneider, C.A., Rasband, W.S., and Eliceiri, K.W. (2012). NIH Image to ImageJ: 25 years of image analysis. Nat Methods </w:t>
      </w:r>
      <w:r w:rsidRPr="00A7145A">
        <w:rPr>
          <w:rFonts w:ascii="Times" w:hAnsi="Times" w:cs="Times"/>
          <w:i/>
          <w:iCs/>
          <w:sz w:val="22"/>
          <w:szCs w:val="22"/>
        </w:rPr>
        <w:t>9</w:t>
      </w:r>
      <w:r w:rsidRPr="00A7145A">
        <w:rPr>
          <w:rFonts w:ascii="Times" w:hAnsi="Times" w:cs="Times"/>
          <w:sz w:val="22"/>
          <w:szCs w:val="22"/>
        </w:rPr>
        <w:t>, 671–675.</w:t>
      </w:r>
    </w:p>
    <w:p w14:paraId="4A9303DB"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Shah, J.V., Botvinick, E., Bonday, Z., Furnari, F., Berns, M.W., and Cleveland, D.W. (2004). Dynamics of centromere and kinetochore proteins; implications for checkpoint signaling and silencing. Curr. Biol. </w:t>
      </w:r>
      <w:r w:rsidRPr="00A7145A">
        <w:rPr>
          <w:rFonts w:ascii="Times" w:hAnsi="Times" w:cs="Times"/>
          <w:i/>
          <w:iCs/>
          <w:sz w:val="22"/>
          <w:szCs w:val="22"/>
        </w:rPr>
        <w:t>14</w:t>
      </w:r>
      <w:r w:rsidRPr="00A7145A">
        <w:rPr>
          <w:rFonts w:ascii="Times" w:hAnsi="Times" w:cs="Times"/>
          <w:sz w:val="22"/>
          <w:szCs w:val="22"/>
        </w:rPr>
        <w:t>, 942–952.</w:t>
      </w:r>
    </w:p>
    <w:p w14:paraId="0507D5F5"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hint="eastAsia"/>
          <w:sz w:val="22"/>
          <w:szCs w:val="22"/>
        </w:rPr>
        <w:t xml:space="preserve">Shah, N., Colbert, K.N., Enos, M.D., Herschlag, D., and Weis, W.I. (2015). Three </w:t>
      </w:r>
      <w:r w:rsidRPr="00A7145A">
        <w:rPr>
          <w:rFonts w:ascii="Times" w:hAnsi="Times" w:cs="Times" w:hint="eastAsia"/>
          <w:sz w:val="22"/>
          <w:szCs w:val="22"/>
        </w:rPr>
        <w:t>α</w:t>
      </w:r>
      <w:r w:rsidRPr="00A7145A">
        <w:rPr>
          <w:rFonts w:ascii="Times" w:hAnsi="Times" w:cs="Times" w:hint="eastAsia"/>
          <w:sz w:val="22"/>
          <w:szCs w:val="22"/>
        </w:rPr>
        <w:t xml:space="preserve">SNAP and 10 ATP molecules are used in SNARE complex disassembly by N-ethylmaleimide-sensitive factor (NSF). Journal of Biological Chemistry </w:t>
      </w:r>
      <w:r w:rsidRPr="00A7145A">
        <w:rPr>
          <w:rFonts w:ascii="Times" w:hAnsi="Times" w:cs="Times"/>
          <w:i/>
          <w:iCs/>
          <w:sz w:val="22"/>
          <w:szCs w:val="22"/>
        </w:rPr>
        <w:t>290</w:t>
      </w:r>
      <w:r w:rsidRPr="00A7145A">
        <w:rPr>
          <w:rFonts w:ascii="Times" w:hAnsi="Times" w:cs="Times"/>
          <w:sz w:val="22"/>
          <w:szCs w:val="22"/>
        </w:rPr>
        <w:t>, 2175–2188.</w:t>
      </w:r>
    </w:p>
    <w:p w14:paraId="18A7D2FA"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Sheldrick, G.M. (2010). Experimental phasing with SHELXC/D/E: combining chain tracing with density modification. Acta Crystallogr D Biol Crystallogr </w:t>
      </w:r>
      <w:r w:rsidRPr="00A7145A">
        <w:rPr>
          <w:rFonts w:ascii="Times" w:hAnsi="Times" w:cs="Times"/>
          <w:i/>
          <w:iCs/>
          <w:sz w:val="22"/>
          <w:szCs w:val="22"/>
        </w:rPr>
        <w:t>66</w:t>
      </w:r>
      <w:r w:rsidRPr="00A7145A">
        <w:rPr>
          <w:rFonts w:ascii="Times" w:hAnsi="Times" w:cs="Times"/>
          <w:sz w:val="22"/>
          <w:szCs w:val="22"/>
        </w:rPr>
        <w:t>, 479–485.</w:t>
      </w:r>
    </w:p>
    <w:p w14:paraId="7955726B"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Siddiqui, S.M., Sauer, R.T., and Baker, T.A. (2004). Role of the processing pore of the ClpX AAA+ ATPase in the recognition and engagement of specific protein substrates. Genes Dev. </w:t>
      </w:r>
      <w:r w:rsidRPr="00A7145A">
        <w:rPr>
          <w:rFonts w:ascii="Times" w:hAnsi="Times" w:cs="Times"/>
          <w:i/>
          <w:iCs/>
          <w:sz w:val="22"/>
          <w:szCs w:val="22"/>
        </w:rPr>
        <w:t>18</w:t>
      </w:r>
      <w:r w:rsidRPr="00A7145A">
        <w:rPr>
          <w:rFonts w:ascii="Times" w:hAnsi="Times" w:cs="Times"/>
          <w:sz w:val="22"/>
          <w:szCs w:val="22"/>
        </w:rPr>
        <w:t>, 369–374.</w:t>
      </w:r>
    </w:p>
    <w:p w14:paraId="5E137C83"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Sironi, L., Melixetian, M., Faretta, M., Prosperini, E., Helin, K., and Musacchio, A. (2001). Mad2 binding to Mad1 and Cdc20, rather than oligomerization, is required for the spindle checkpoint. Embo J </w:t>
      </w:r>
      <w:r w:rsidRPr="00A7145A">
        <w:rPr>
          <w:rFonts w:ascii="Times" w:hAnsi="Times" w:cs="Times"/>
          <w:i/>
          <w:iCs/>
          <w:sz w:val="22"/>
          <w:szCs w:val="22"/>
        </w:rPr>
        <w:t>20</w:t>
      </w:r>
      <w:r w:rsidRPr="00A7145A">
        <w:rPr>
          <w:rFonts w:ascii="Times" w:hAnsi="Times" w:cs="Times"/>
          <w:sz w:val="22"/>
          <w:szCs w:val="22"/>
        </w:rPr>
        <w:t>, 6371–6382.</w:t>
      </w:r>
    </w:p>
    <w:p w14:paraId="2C9CA15B"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Sironi, L., Mapelli, M., Knapp, S., de Antoni, A., Jeang, K.-T., and Musacchio, A. (2002). Crystal structure of the tetrameric Mad1-Mad2 core complex: implications of a “safety belt” binding mechanism for the spindle checkpoint. Embo J </w:t>
      </w:r>
      <w:r w:rsidRPr="00A7145A">
        <w:rPr>
          <w:rFonts w:ascii="Times" w:hAnsi="Times" w:cs="Times"/>
          <w:i/>
          <w:iCs/>
          <w:sz w:val="22"/>
          <w:szCs w:val="22"/>
        </w:rPr>
        <w:t>21</w:t>
      </w:r>
      <w:r w:rsidRPr="00A7145A">
        <w:rPr>
          <w:rFonts w:ascii="Times" w:hAnsi="Times" w:cs="Times"/>
          <w:sz w:val="22"/>
          <w:szCs w:val="22"/>
        </w:rPr>
        <w:t>, 2496–2506.</w:t>
      </w:r>
    </w:p>
    <w:p w14:paraId="0FE6EBE4"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Sorzano, C.O.S., Marabini, R., Velázquez-Muriel, J., Bilbao-Castro, J.R., Scheres, S.H.W., Carazo, J.M., and Pascual-Montano, A. (2004). XMIPP: a new generation of an open-source image processing package for electron microscopy. J Struct Biol </w:t>
      </w:r>
      <w:r w:rsidRPr="00A7145A">
        <w:rPr>
          <w:rFonts w:ascii="Times" w:hAnsi="Times" w:cs="Times"/>
          <w:i/>
          <w:iCs/>
          <w:sz w:val="22"/>
          <w:szCs w:val="22"/>
        </w:rPr>
        <w:t>148</w:t>
      </w:r>
      <w:r w:rsidRPr="00A7145A">
        <w:rPr>
          <w:rFonts w:ascii="Times" w:hAnsi="Times" w:cs="Times"/>
          <w:sz w:val="22"/>
          <w:szCs w:val="22"/>
        </w:rPr>
        <w:t>, 194–204.</w:t>
      </w:r>
    </w:p>
    <w:p w14:paraId="28F4366A"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Stinson, B.M., Nager, A.R., Glynn, S.E., Schmitz, K.R., Baker, T.A., and Sauer, R.T. (2013). Nucleotide binding and conformational switching in the hexameric ring of a AAA+ machine. Cell </w:t>
      </w:r>
      <w:r w:rsidRPr="00A7145A">
        <w:rPr>
          <w:rFonts w:ascii="Times" w:hAnsi="Times" w:cs="Times"/>
          <w:i/>
          <w:iCs/>
          <w:sz w:val="22"/>
          <w:szCs w:val="22"/>
        </w:rPr>
        <w:t>153</w:t>
      </w:r>
      <w:r w:rsidRPr="00A7145A">
        <w:rPr>
          <w:rFonts w:ascii="Times" w:hAnsi="Times" w:cs="Times"/>
          <w:sz w:val="22"/>
          <w:szCs w:val="22"/>
        </w:rPr>
        <w:t>, 628–639.</w:t>
      </w:r>
    </w:p>
    <w:p w14:paraId="3BD836E8"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Strong, M., Sawaya, M.R., Wang, S., Phillips, M., Cascio, D., and Eisenberg, D. (2006). Toward the structural genomics of complexes: crystal structure of a PE/PPE protein complex from Mycobacterium tuberculosis. Proc Natl Acad Sci USA </w:t>
      </w:r>
      <w:r w:rsidRPr="00A7145A">
        <w:rPr>
          <w:rFonts w:ascii="Times" w:hAnsi="Times" w:cs="Times"/>
          <w:i/>
          <w:iCs/>
          <w:sz w:val="22"/>
          <w:szCs w:val="22"/>
        </w:rPr>
        <w:t>103</w:t>
      </w:r>
      <w:r w:rsidRPr="00A7145A">
        <w:rPr>
          <w:rFonts w:ascii="Times" w:hAnsi="Times" w:cs="Times"/>
          <w:sz w:val="22"/>
          <w:szCs w:val="22"/>
        </w:rPr>
        <w:t>, 8060–8065.</w:t>
      </w:r>
    </w:p>
    <w:p w14:paraId="70BF372C"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Subramanian, V.V., and Hochwagen, A. (2014). The Meiotic Checkpoint Network: Step-by-Step through Meiotic Prophase. Cold Spring Harb Perspect Biol </w:t>
      </w:r>
      <w:r w:rsidRPr="00A7145A">
        <w:rPr>
          <w:rFonts w:ascii="Times" w:hAnsi="Times" w:cs="Times"/>
          <w:i/>
          <w:iCs/>
          <w:sz w:val="22"/>
          <w:szCs w:val="22"/>
        </w:rPr>
        <w:t>6</w:t>
      </w:r>
      <w:r w:rsidRPr="00A7145A">
        <w:rPr>
          <w:rFonts w:ascii="Times" w:hAnsi="Times" w:cs="Times"/>
          <w:sz w:val="22"/>
          <w:szCs w:val="22"/>
        </w:rPr>
        <w:t>, a016675–a016675.</w:t>
      </w:r>
    </w:p>
    <w:p w14:paraId="72B48B77"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Sudakin, V., Chan, G.K., and Yen, T.J. (2001). Checkpoint inhibition of the APC/C in HeLa cells is mediated by a complex of BUBR1, BUB3, CDC20, and MAD2. J Cell Biol </w:t>
      </w:r>
      <w:r w:rsidRPr="00A7145A">
        <w:rPr>
          <w:rFonts w:ascii="Times" w:hAnsi="Times" w:cs="Times"/>
          <w:i/>
          <w:iCs/>
          <w:sz w:val="22"/>
          <w:szCs w:val="22"/>
        </w:rPr>
        <w:t>154</w:t>
      </w:r>
      <w:r w:rsidRPr="00A7145A">
        <w:rPr>
          <w:rFonts w:ascii="Times" w:hAnsi="Times" w:cs="Times"/>
          <w:sz w:val="22"/>
          <w:szCs w:val="22"/>
        </w:rPr>
        <w:t>, 925–936.</w:t>
      </w:r>
    </w:p>
    <w:p w14:paraId="1357576F"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Suloway, C., Pulokas, J., Fellmann, D., Cheng, A., Guerra, F., Quispe, J., Stagg, S., Potter, C.S., and Carragher, B. (2005). Automated molecular microscopy: the new Leginon system. J Struct Biol </w:t>
      </w:r>
      <w:r w:rsidRPr="00A7145A">
        <w:rPr>
          <w:rFonts w:ascii="Times" w:hAnsi="Times" w:cs="Times"/>
          <w:i/>
          <w:iCs/>
          <w:sz w:val="22"/>
          <w:szCs w:val="22"/>
        </w:rPr>
        <w:t>151</w:t>
      </w:r>
      <w:r w:rsidRPr="00A7145A">
        <w:rPr>
          <w:rFonts w:ascii="Times" w:hAnsi="Times" w:cs="Times"/>
          <w:sz w:val="22"/>
          <w:szCs w:val="22"/>
        </w:rPr>
        <w:t>, 41–60.</w:t>
      </w:r>
    </w:p>
    <w:p w14:paraId="18C1F2E7"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Teichner, A., Eytan, E., Sitry-Shevah, D., Miniowitz-Shemtov, S., Dumin, E., Gromis, J., and Hershko, A. (2011). p31comet Promotes disassembly of the mitotic checkpoint complex in an ATP-dependent process. Proc. Natl. Acad. Sci. USA </w:t>
      </w:r>
      <w:r w:rsidRPr="00A7145A">
        <w:rPr>
          <w:rFonts w:ascii="Times" w:hAnsi="Times" w:cs="Times"/>
          <w:i/>
          <w:iCs/>
          <w:sz w:val="22"/>
          <w:szCs w:val="22"/>
        </w:rPr>
        <w:t>108</w:t>
      </w:r>
      <w:r w:rsidRPr="00A7145A">
        <w:rPr>
          <w:rFonts w:ascii="Times" w:hAnsi="Times" w:cs="Times"/>
          <w:sz w:val="22"/>
          <w:szCs w:val="22"/>
        </w:rPr>
        <w:t>, 3187–3192.</w:t>
      </w:r>
    </w:p>
    <w:p w14:paraId="63903686"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Terwilliger, T.C., Adams, P.D., Read, R.J., McCoy, A.J., Moriarty, N.W., Grosse-Kunstleve, R.W., Afonine, P.V., Zwart, P.H., and Hung, L.-W. (2009). Decision-making in structure solution using Bayesian estimates of map quality: the PHENIX AutoSol wizard. Acta Crystallogr D Biol Crystallogr </w:t>
      </w:r>
      <w:r w:rsidRPr="00A7145A">
        <w:rPr>
          <w:rFonts w:ascii="Times" w:hAnsi="Times" w:cs="Times"/>
          <w:i/>
          <w:iCs/>
          <w:sz w:val="22"/>
          <w:szCs w:val="22"/>
        </w:rPr>
        <w:t>65</w:t>
      </w:r>
      <w:r w:rsidRPr="00A7145A">
        <w:rPr>
          <w:rFonts w:ascii="Times" w:hAnsi="Times" w:cs="Times"/>
          <w:sz w:val="22"/>
          <w:szCs w:val="22"/>
        </w:rPr>
        <w:t>, 582–601.</w:t>
      </w:r>
    </w:p>
    <w:p w14:paraId="2E888BC5"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Tipton, A.R., Tipton, M., Yen, T., and Liu, S.-T. (2011a). Closed MAD2 (C-MAD2) is selectively incorporated into the mitotic checkpoint complex (MCC). Cell Cycle </w:t>
      </w:r>
      <w:r w:rsidRPr="00A7145A">
        <w:rPr>
          <w:rFonts w:ascii="Times" w:hAnsi="Times" w:cs="Times"/>
          <w:i/>
          <w:iCs/>
          <w:sz w:val="22"/>
          <w:szCs w:val="22"/>
        </w:rPr>
        <w:t>10</w:t>
      </w:r>
      <w:r w:rsidRPr="00A7145A">
        <w:rPr>
          <w:rFonts w:ascii="Times" w:hAnsi="Times" w:cs="Times"/>
          <w:sz w:val="22"/>
          <w:szCs w:val="22"/>
        </w:rPr>
        <w:t>, 3740–3750.</w:t>
      </w:r>
    </w:p>
    <w:p w14:paraId="4766DD48"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Tipton, A.R., Wang, K., Link, L., Bellizzi, J.J., Huang, H., Yen, T., and Liu, S.-T. (2011b). BUBR1 and closed MAD2 (C-MAD2) interact directly to assemble a functional mitotic checkpoint complex. Journal of Biological Chemistry </w:t>
      </w:r>
      <w:r w:rsidRPr="00A7145A">
        <w:rPr>
          <w:rFonts w:ascii="Times" w:hAnsi="Times" w:cs="Times"/>
          <w:i/>
          <w:iCs/>
          <w:sz w:val="22"/>
          <w:szCs w:val="22"/>
        </w:rPr>
        <w:t>286</w:t>
      </w:r>
      <w:r w:rsidRPr="00A7145A">
        <w:rPr>
          <w:rFonts w:ascii="Times" w:hAnsi="Times" w:cs="Times"/>
          <w:sz w:val="22"/>
          <w:szCs w:val="22"/>
        </w:rPr>
        <w:t>, 21173–21179.</w:t>
      </w:r>
    </w:p>
    <w:p w14:paraId="5043EF64"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Tipton, A.R., Wang, K., Oladimeji, P., Sufi, S., Gu, Z., and Liu, S.-T. (2012). Identification of novel mitosis regulators through data mining with human centromere/kinetochore proteins as group queries. BMC Cell Biol </w:t>
      </w:r>
      <w:r w:rsidRPr="00A7145A">
        <w:rPr>
          <w:rFonts w:ascii="Times" w:hAnsi="Times" w:cs="Times"/>
          <w:i/>
          <w:iCs/>
          <w:sz w:val="22"/>
          <w:szCs w:val="22"/>
        </w:rPr>
        <w:t>13</w:t>
      </w:r>
      <w:r w:rsidRPr="00A7145A">
        <w:rPr>
          <w:rFonts w:ascii="Times" w:hAnsi="Times" w:cs="Times"/>
          <w:sz w:val="22"/>
          <w:szCs w:val="22"/>
        </w:rPr>
        <w:t>, 15.</w:t>
      </w:r>
    </w:p>
    <w:p w14:paraId="5943C02B"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Tropea, J.E., Cherry, S., and Waugh, D.S. (2009). Expression and purification of soluble His(6)-tagged TEV protease. Methods Mol Biol </w:t>
      </w:r>
      <w:r w:rsidRPr="00A7145A">
        <w:rPr>
          <w:rFonts w:ascii="Times" w:hAnsi="Times" w:cs="Times"/>
          <w:i/>
          <w:iCs/>
          <w:sz w:val="22"/>
          <w:szCs w:val="22"/>
        </w:rPr>
        <w:t>498</w:t>
      </w:r>
      <w:r w:rsidRPr="00A7145A">
        <w:rPr>
          <w:rFonts w:ascii="Times" w:hAnsi="Times" w:cs="Times"/>
          <w:sz w:val="22"/>
          <w:szCs w:val="22"/>
        </w:rPr>
        <w:t>, 297–307.</w:t>
      </w:r>
    </w:p>
    <w:p w14:paraId="17302098"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Van Duyne, G.D., Standaert, R.F., Karplus, P.A., Schreiber, S.L., and Clardy, J. (1993). Atomic structures of the human immunophilin FKBP-12 complexes with FK506 and rapamycin. J Mol Biol </w:t>
      </w:r>
      <w:r w:rsidRPr="00A7145A">
        <w:rPr>
          <w:rFonts w:ascii="Times" w:hAnsi="Times" w:cs="Times"/>
          <w:i/>
          <w:iCs/>
          <w:sz w:val="22"/>
          <w:szCs w:val="22"/>
        </w:rPr>
        <w:t>229</w:t>
      </w:r>
      <w:r w:rsidRPr="00A7145A">
        <w:rPr>
          <w:rFonts w:ascii="Times" w:hAnsi="Times" w:cs="Times"/>
          <w:sz w:val="22"/>
          <w:szCs w:val="22"/>
        </w:rPr>
        <w:t>, 105–124.</w:t>
      </w:r>
    </w:p>
    <w:p w14:paraId="2C5F1B12"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van Heel, M., Harauz, G., Orlova, E.V., Schmidt, R., and Schatz, M. (1996). A new generation of the IMAGIC image processing system. J Struct Biol </w:t>
      </w:r>
      <w:r w:rsidRPr="00A7145A">
        <w:rPr>
          <w:rFonts w:ascii="Times" w:hAnsi="Times" w:cs="Times"/>
          <w:i/>
          <w:iCs/>
          <w:sz w:val="22"/>
          <w:szCs w:val="22"/>
        </w:rPr>
        <w:t>116</w:t>
      </w:r>
      <w:r w:rsidRPr="00A7145A">
        <w:rPr>
          <w:rFonts w:ascii="Times" w:hAnsi="Times" w:cs="Times"/>
          <w:sz w:val="22"/>
          <w:szCs w:val="22"/>
        </w:rPr>
        <w:t>, 17–24.</w:t>
      </w:r>
    </w:p>
    <w:p w14:paraId="579E4FB0"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van Kester, M.S., Borg, M.K., Zoutman, W.H., Out-Luiting, J.J., Jansen, P.M., Dreef, E.J., Vermeer, M.H., van Doorn, R., Willemze, R., and Tensen, C.P. (2012). A meta-analysis of gene expression data identifies a molecular signature characteristic for tumor-stage mycosis fungoides. J. Invest. Dermatol. </w:t>
      </w:r>
      <w:r w:rsidRPr="00A7145A">
        <w:rPr>
          <w:rFonts w:ascii="Times" w:hAnsi="Times" w:cs="Times"/>
          <w:i/>
          <w:iCs/>
          <w:sz w:val="22"/>
          <w:szCs w:val="22"/>
        </w:rPr>
        <w:t>132</w:t>
      </w:r>
      <w:r w:rsidRPr="00A7145A">
        <w:rPr>
          <w:rFonts w:ascii="Times" w:hAnsi="Times" w:cs="Times"/>
          <w:sz w:val="22"/>
          <w:szCs w:val="22"/>
        </w:rPr>
        <w:t>, 2050–2059.</w:t>
      </w:r>
    </w:p>
    <w:p w14:paraId="6F63FE15"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Varetti, G., Guida, C., Santaguida, S., Chiroli, E., and Musacchio, A. (2011). Homeostatic control of mitotic arrest. Mol Cell </w:t>
      </w:r>
      <w:r w:rsidRPr="00A7145A">
        <w:rPr>
          <w:rFonts w:ascii="Times" w:hAnsi="Times" w:cs="Times"/>
          <w:i/>
          <w:iCs/>
          <w:sz w:val="22"/>
          <w:szCs w:val="22"/>
        </w:rPr>
        <w:t>44</w:t>
      </w:r>
      <w:r w:rsidRPr="00A7145A">
        <w:rPr>
          <w:rFonts w:ascii="Times" w:hAnsi="Times" w:cs="Times"/>
          <w:sz w:val="22"/>
          <w:szCs w:val="22"/>
        </w:rPr>
        <w:t>, 710–720.</w:t>
      </w:r>
    </w:p>
    <w:p w14:paraId="6A176217"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Vleugel, M., Hoogendoorn, E., Snel, B., and Kops, G.J.P.L. (2012). Evolution and function of the mitotic checkpoint. Dev Cell </w:t>
      </w:r>
      <w:r w:rsidRPr="00A7145A">
        <w:rPr>
          <w:rFonts w:ascii="Times" w:hAnsi="Times" w:cs="Times"/>
          <w:i/>
          <w:iCs/>
          <w:sz w:val="22"/>
          <w:szCs w:val="22"/>
        </w:rPr>
        <w:t>23</w:t>
      </w:r>
      <w:r w:rsidRPr="00A7145A">
        <w:rPr>
          <w:rFonts w:ascii="Times" w:hAnsi="Times" w:cs="Times"/>
          <w:sz w:val="22"/>
          <w:szCs w:val="22"/>
        </w:rPr>
        <w:t>, 239–250.</w:t>
      </w:r>
    </w:p>
    <w:p w14:paraId="1E1AECF1"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Voss, N.R., Yoshioka, C.K., Radermacher, M., Potter, C.S., and Carragher, B. (2009). DoG Picker and TiltPicker: software tools to facilitate particle selection in single particle electron microscopy. J Struct Biol </w:t>
      </w:r>
      <w:r w:rsidRPr="00A7145A">
        <w:rPr>
          <w:rFonts w:ascii="Times" w:hAnsi="Times" w:cs="Times"/>
          <w:i/>
          <w:iCs/>
          <w:sz w:val="22"/>
          <w:szCs w:val="22"/>
        </w:rPr>
        <w:t>166</w:t>
      </w:r>
      <w:r w:rsidRPr="00A7145A">
        <w:rPr>
          <w:rFonts w:ascii="Times" w:hAnsi="Times" w:cs="Times"/>
          <w:sz w:val="22"/>
          <w:szCs w:val="22"/>
        </w:rPr>
        <w:t>, 205–213.</w:t>
      </w:r>
    </w:p>
    <w:p w14:paraId="0A009233"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Wang, K., Sturt-Gillespie, B., Hittle, J.C., Macdonald, D., Chan, G.K., Yen, T.J., and Liu, S.-T. (2014). Thyroid Hormone Receptor Interacting Protein 13 (TRIP13) AAA-ATPase Is a Novel Mitotic Checkpoint-silencing Protein. Journal of Biological Chemistry </w:t>
      </w:r>
      <w:r w:rsidRPr="00A7145A">
        <w:rPr>
          <w:rFonts w:ascii="Times" w:hAnsi="Times" w:cs="Times"/>
          <w:i/>
          <w:iCs/>
          <w:sz w:val="22"/>
          <w:szCs w:val="22"/>
        </w:rPr>
        <w:t>289</w:t>
      </w:r>
      <w:r w:rsidRPr="00A7145A">
        <w:rPr>
          <w:rFonts w:ascii="Times" w:hAnsi="Times" w:cs="Times"/>
          <w:sz w:val="22"/>
          <w:szCs w:val="22"/>
        </w:rPr>
        <w:t>, 23928–23937.</w:t>
      </w:r>
    </w:p>
    <w:p w14:paraId="52F56E4A"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Waterhouse, A.M., Procter, J.B., Martin, D.M.A., Clamp, M., and Barton, G.J. (2009). Jalview Version 2--a multiple sequence alignment editor and analysis workbench. Bioinformatics </w:t>
      </w:r>
      <w:r w:rsidRPr="00A7145A">
        <w:rPr>
          <w:rFonts w:ascii="Times" w:hAnsi="Times" w:cs="Times"/>
          <w:i/>
          <w:iCs/>
          <w:sz w:val="22"/>
          <w:szCs w:val="22"/>
        </w:rPr>
        <w:t>25</w:t>
      </w:r>
      <w:r w:rsidRPr="00A7145A">
        <w:rPr>
          <w:rFonts w:ascii="Times" w:hAnsi="Times" w:cs="Times"/>
          <w:sz w:val="22"/>
          <w:szCs w:val="22"/>
        </w:rPr>
        <w:t>, 1189–1191.</w:t>
      </w:r>
    </w:p>
    <w:p w14:paraId="2C94FCD4"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Wendler, P., Ciniawsky, S., Kock, M., and Kube, S. (2012). Structure and function of the AAA+ nucleotide binding pocket. Biochim. Biophys. Acta </w:t>
      </w:r>
      <w:r w:rsidRPr="00A7145A">
        <w:rPr>
          <w:rFonts w:ascii="Times" w:hAnsi="Times" w:cs="Times"/>
          <w:i/>
          <w:iCs/>
          <w:sz w:val="22"/>
          <w:szCs w:val="22"/>
        </w:rPr>
        <w:t>1823</w:t>
      </w:r>
      <w:r w:rsidRPr="00A7145A">
        <w:rPr>
          <w:rFonts w:ascii="Times" w:hAnsi="Times" w:cs="Times"/>
          <w:sz w:val="22"/>
          <w:szCs w:val="22"/>
        </w:rPr>
        <w:t>, 2–14.</w:t>
      </w:r>
    </w:p>
    <w:p w14:paraId="6AB412BA"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Westhorpe, F.G., Tighe, A., Lara-Gonzalez, P., and Taylor, S.S. (2011). p31comet-mediated extraction of Mad2 from the MCC promotes efficient mitotic exit. J Cell Sci </w:t>
      </w:r>
      <w:r w:rsidRPr="00A7145A">
        <w:rPr>
          <w:rFonts w:ascii="Times" w:hAnsi="Times" w:cs="Times"/>
          <w:i/>
          <w:iCs/>
          <w:sz w:val="22"/>
          <w:szCs w:val="22"/>
        </w:rPr>
        <w:t>124</w:t>
      </w:r>
      <w:r w:rsidRPr="00A7145A">
        <w:rPr>
          <w:rFonts w:ascii="Times" w:hAnsi="Times" w:cs="Times"/>
          <w:sz w:val="22"/>
          <w:szCs w:val="22"/>
        </w:rPr>
        <w:t>, 3905–3916.</w:t>
      </w:r>
    </w:p>
    <w:p w14:paraId="193F4EE0"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Wojtasz, L., Daniel, K., Roig, I., Bolcun-Filas, E., Xu, H., Boonsanay, V., Eckmann, C.R., Cooke, H.J., Jasin, M., Keeney, S., et al. (2009). Mouse HORMAD1 and HORMAD2, two conserved meiotic chromosomal proteins, are depleted from synapsed chromosome axes with the help of TRIP13 AAA-ATPase. PLoS Genet </w:t>
      </w:r>
      <w:r w:rsidRPr="00A7145A">
        <w:rPr>
          <w:rFonts w:ascii="Times" w:hAnsi="Times" w:cs="Times"/>
          <w:i/>
          <w:iCs/>
          <w:sz w:val="22"/>
          <w:szCs w:val="22"/>
        </w:rPr>
        <w:t>5</w:t>
      </w:r>
      <w:r w:rsidRPr="00A7145A">
        <w:rPr>
          <w:rFonts w:ascii="Times" w:hAnsi="Times" w:cs="Times"/>
          <w:sz w:val="22"/>
          <w:szCs w:val="22"/>
        </w:rPr>
        <w:t>, e1000702.</w:t>
      </w:r>
    </w:p>
    <w:p w14:paraId="2CC1B108"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Xia, G., Luo, X., Habu, T., Rizo, J., Matsumoto, T., and Yu, H. (2004). Conformation-specific binding of p31(comet) antagonizes the function of Mad2 in the spindle checkpoint. Embo J </w:t>
      </w:r>
      <w:r w:rsidRPr="00A7145A">
        <w:rPr>
          <w:rFonts w:ascii="Times" w:hAnsi="Times" w:cs="Times"/>
          <w:i/>
          <w:iCs/>
          <w:sz w:val="22"/>
          <w:szCs w:val="22"/>
        </w:rPr>
        <w:t>23</w:t>
      </w:r>
      <w:r w:rsidRPr="00A7145A">
        <w:rPr>
          <w:rFonts w:ascii="Times" w:hAnsi="Times" w:cs="Times"/>
          <w:sz w:val="22"/>
          <w:szCs w:val="22"/>
        </w:rPr>
        <w:t>, 3133–3143.</w:t>
      </w:r>
    </w:p>
    <w:p w14:paraId="1DB14897"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Yang, M., Li, B., Tomchick, D.R., Machius, M., Rizo, J., Yu, H., and Luo, X. (2007). p31comet blocks Mad2 activation through structural mimicry. Cell </w:t>
      </w:r>
      <w:r w:rsidRPr="00A7145A">
        <w:rPr>
          <w:rFonts w:ascii="Times" w:hAnsi="Times" w:cs="Times"/>
          <w:i/>
          <w:iCs/>
          <w:sz w:val="22"/>
          <w:szCs w:val="22"/>
        </w:rPr>
        <w:t>131</w:t>
      </w:r>
      <w:r w:rsidRPr="00A7145A">
        <w:rPr>
          <w:rFonts w:ascii="Times" w:hAnsi="Times" w:cs="Times"/>
          <w:sz w:val="22"/>
          <w:szCs w:val="22"/>
        </w:rPr>
        <w:t>, 744–755.</w:t>
      </w:r>
    </w:p>
    <w:p w14:paraId="353A83AD"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Yu, R.C., Jahn, R., and Brunger, A.T. (1999). NSF N-terminal domain crystal structure: models of NSF function. Mol Cell </w:t>
      </w:r>
      <w:r w:rsidRPr="00A7145A">
        <w:rPr>
          <w:rFonts w:ascii="Times" w:hAnsi="Times" w:cs="Times"/>
          <w:i/>
          <w:iCs/>
          <w:sz w:val="22"/>
          <w:szCs w:val="22"/>
        </w:rPr>
        <w:t>4</w:t>
      </w:r>
      <w:r w:rsidRPr="00A7145A">
        <w:rPr>
          <w:rFonts w:ascii="Times" w:hAnsi="Times" w:cs="Times"/>
          <w:sz w:val="22"/>
          <w:szCs w:val="22"/>
        </w:rPr>
        <w:t>, 97–107.</w:t>
      </w:r>
    </w:p>
    <w:p w14:paraId="20DA4DE1"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Zhao, C., Matveeva, E.A., Ren, Q., and Whiteheart, S.W. (2010). Dissecting the N-ethylmaleimide-sensitive factor: required elements of the N and D1 domains. Journal of Biological Chemistry </w:t>
      </w:r>
      <w:r w:rsidRPr="00A7145A">
        <w:rPr>
          <w:rFonts w:ascii="Times" w:hAnsi="Times" w:cs="Times"/>
          <w:i/>
          <w:iCs/>
          <w:sz w:val="22"/>
          <w:szCs w:val="22"/>
        </w:rPr>
        <w:t>285</w:t>
      </w:r>
      <w:r w:rsidRPr="00A7145A">
        <w:rPr>
          <w:rFonts w:ascii="Times" w:hAnsi="Times" w:cs="Times"/>
          <w:sz w:val="22"/>
          <w:szCs w:val="22"/>
        </w:rPr>
        <w:t>, 761–772.</w:t>
      </w:r>
    </w:p>
    <w:p w14:paraId="71EA75E5"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Zhao, M., Wu, S., Zhou, Q., Vivona, S., Cipriano, D.J., Cheng, Y., and Brunger, A.T. (2015). Mechanistic insights into the recycling machine of the SNARE complex. Nature </w:t>
      </w:r>
      <w:r w:rsidRPr="00A7145A">
        <w:rPr>
          <w:rFonts w:ascii="Times" w:hAnsi="Times" w:cs="Times"/>
          <w:i/>
          <w:iCs/>
          <w:sz w:val="22"/>
          <w:szCs w:val="22"/>
        </w:rPr>
        <w:t>518</w:t>
      </w:r>
      <w:r w:rsidRPr="00A7145A">
        <w:rPr>
          <w:rFonts w:ascii="Times" w:hAnsi="Times" w:cs="Times"/>
          <w:sz w:val="22"/>
          <w:szCs w:val="22"/>
        </w:rPr>
        <w:t>, 61–67.</w:t>
      </w:r>
    </w:p>
    <w:p w14:paraId="4AB9C522" w14:textId="77777777" w:rsidR="00B92FBC" w:rsidRPr="00A7145A" w:rsidRDefault="00B92FBC"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w:sz w:val="22"/>
          <w:szCs w:val="22"/>
        </w:rPr>
      </w:pPr>
      <w:r w:rsidRPr="00A7145A">
        <w:rPr>
          <w:rFonts w:ascii="Times" w:hAnsi="Times" w:cs="Times"/>
          <w:sz w:val="22"/>
          <w:szCs w:val="22"/>
        </w:rPr>
        <w:t xml:space="preserve">Zickler, D., and Kleckner, N. (1999). Meiotic chromosomes: integrating structure and function. Annu Rev Genet </w:t>
      </w:r>
      <w:r w:rsidRPr="00A7145A">
        <w:rPr>
          <w:rFonts w:ascii="Times" w:hAnsi="Times" w:cs="Times"/>
          <w:i/>
          <w:iCs/>
          <w:sz w:val="22"/>
          <w:szCs w:val="22"/>
        </w:rPr>
        <w:t>33</w:t>
      </w:r>
      <w:r w:rsidRPr="00A7145A">
        <w:rPr>
          <w:rFonts w:ascii="Times" w:hAnsi="Times" w:cs="Times"/>
          <w:sz w:val="22"/>
          <w:szCs w:val="22"/>
        </w:rPr>
        <w:t>, 603–754.</w:t>
      </w:r>
    </w:p>
    <w:p w14:paraId="0A091E32" w14:textId="19D0887E" w:rsidR="00AC57C7" w:rsidRPr="00A7145A" w:rsidRDefault="00A3560F" w:rsidP="00B92F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w:hAnsi="Times" w:cs="Times New Roman"/>
          <w:sz w:val="22"/>
          <w:szCs w:val="22"/>
        </w:rPr>
      </w:pPr>
      <w:r w:rsidRPr="00A7145A">
        <w:rPr>
          <w:rFonts w:ascii="Times" w:hAnsi="Times" w:cs="Times New Roman"/>
          <w:sz w:val="22"/>
          <w:szCs w:val="22"/>
        </w:rPr>
        <w:fldChar w:fldCharType="end"/>
      </w:r>
    </w:p>
    <w:sectPr w:rsidR="00AC57C7" w:rsidRPr="00A7145A" w:rsidSect="001D6B17">
      <w:footerReference w:type="default" r:id="rId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2" w:author="Kevin Corbett" w:date="2015-04-04T11:03:00Z" w:initials="KC">
    <w:p w14:paraId="3E8BFE8C" w14:textId="74C1920A" w:rsidR="00CA01A4" w:rsidRDefault="00CA01A4">
      <w:pPr>
        <w:pStyle w:val="CommentText"/>
      </w:pPr>
      <w:r>
        <w:rPr>
          <w:rStyle w:val="CommentReference"/>
        </w:rPr>
        <w:annotationRef/>
      </w:r>
      <w:r>
        <w:t>References added/modified.</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7C7119" w14:textId="77777777" w:rsidR="00CA01A4" w:rsidRDefault="00CA01A4" w:rsidP="00AF4BC4">
      <w:r>
        <w:separator/>
      </w:r>
    </w:p>
  </w:endnote>
  <w:endnote w:type="continuationSeparator" w:id="0">
    <w:p w14:paraId="7835C37E" w14:textId="77777777" w:rsidR="00CA01A4" w:rsidRDefault="00CA01A4" w:rsidP="00AF4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86BB23" w14:textId="0DDF6CE5" w:rsidR="00CA01A4" w:rsidRPr="00AF4BC4" w:rsidRDefault="00CA01A4">
    <w:pPr>
      <w:pStyle w:val="Footer"/>
      <w:rPr>
        <w:rFonts w:ascii="Times New Roman" w:hAnsi="Times New Roman" w:cs="Times New Roman"/>
        <w:sz w:val="22"/>
        <w:szCs w:val="22"/>
      </w:rPr>
    </w:pPr>
    <w:r>
      <w:tab/>
    </w:r>
    <w:r w:rsidRPr="00AF4BC4">
      <w:rPr>
        <w:rStyle w:val="PageNumber"/>
        <w:rFonts w:ascii="Times New Roman" w:hAnsi="Times New Roman" w:cs="Times New Roman"/>
        <w:sz w:val="22"/>
        <w:szCs w:val="22"/>
      </w:rPr>
      <w:fldChar w:fldCharType="begin"/>
    </w:r>
    <w:r w:rsidRPr="00AF4BC4">
      <w:rPr>
        <w:rStyle w:val="PageNumber"/>
        <w:rFonts w:ascii="Times New Roman" w:hAnsi="Times New Roman" w:cs="Times New Roman"/>
        <w:sz w:val="22"/>
        <w:szCs w:val="22"/>
      </w:rPr>
      <w:instrText xml:space="preserve"> PAGE </w:instrText>
    </w:r>
    <w:r w:rsidRPr="00AF4BC4">
      <w:rPr>
        <w:rStyle w:val="PageNumber"/>
        <w:rFonts w:ascii="Times New Roman" w:hAnsi="Times New Roman" w:cs="Times New Roman"/>
        <w:sz w:val="22"/>
        <w:szCs w:val="22"/>
      </w:rPr>
      <w:fldChar w:fldCharType="separate"/>
    </w:r>
    <w:r w:rsidR="00CC3F22">
      <w:rPr>
        <w:rStyle w:val="PageNumber"/>
        <w:rFonts w:ascii="Times New Roman" w:hAnsi="Times New Roman" w:cs="Times New Roman"/>
        <w:noProof/>
        <w:sz w:val="22"/>
        <w:szCs w:val="22"/>
      </w:rPr>
      <w:t>1</w:t>
    </w:r>
    <w:r w:rsidRPr="00AF4BC4">
      <w:rPr>
        <w:rStyle w:val="PageNumber"/>
        <w:rFonts w:ascii="Times New Roman" w:hAnsi="Times New Roman" w:cs="Times New Roman"/>
        <w:sz w:val="22"/>
        <w:szCs w:val="22"/>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C30FE9" w14:textId="77777777" w:rsidR="00CA01A4" w:rsidRDefault="00CA01A4" w:rsidP="00AF4BC4">
      <w:r>
        <w:separator/>
      </w:r>
    </w:p>
  </w:footnote>
  <w:footnote w:type="continuationSeparator" w:id="0">
    <w:p w14:paraId="7BF8DE7A" w14:textId="77777777" w:rsidR="00CA01A4" w:rsidRDefault="00CA01A4" w:rsidP="00AF4B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visionView w:markup="0"/>
  <w:trackRevisions/>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B17"/>
    <w:rsid w:val="00002587"/>
    <w:rsid w:val="00003C60"/>
    <w:rsid w:val="00006507"/>
    <w:rsid w:val="0001291A"/>
    <w:rsid w:val="00016A34"/>
    <w:rsid w:val="0003122D"/>
    <w:rsid w:val="00031C45"/>
    <w:rsid w:val="000337AF"/>
    <w:rsid w:val="00033BBE"/>
    <w:rsid w:val="00037284"/>
    <w:rsid w:val="00041274"/>
    <w:rsid w:val="00045DD6"/>
    <w:rsid w:val="000463D3"/>
    <w:rsid w:val="00054880"/>
    <w:rsid w:val="00081FEF"/>
    <w:rsid w:val="00083D68"/>
    <w:rsid w:val="000D5EA5"/>
    <w:rsid w:val="000E6EA6"/>
    <w:rsid w:val="000F3A45"/>
    <w:rsid w:val="000F3FCD"/>
    <w:rsid w:val="000F78BA"/>
    <w:rsid w:val="000F7B72"/>
    <w:rsid w:val="00105619"/>
    <w:rsid w:val="00113DC1"/>
    <w:rsid w:val="001154D8"/>
    <w:rsid w:val="00115C76"/>
    <w:rsid w:val="0013277E"/>
    <w:rsid w:val="00135D93"/>
    <w:rsid w:val="001435EA"/>
    <w:rsid w:val="001452CF"/>
    <w:rsid w:val="00145BAF"/>
    <w:rsid w:val="0016150D"/>
    <w:rsid w:val="00175911"/>
    <w:rsid w:val="001768D3"/>
    <w:rsid w:val="00191697"/>
    <w:rsid w:val="001955C1"/>
    <w:rsid w:val="001A0C97"/>
    <w:rsid w:val="001A286A"/>
    <w:rsid w:val="001A2BE5"/>
    <w:rsid w:val="001A5890"/>
    <w:rsid w:val="001B3248"/>
    <w:rsid w:val="001C1AC5"/>
    <w:rsid w:val="001D4D7A"/>
    <w:rsid w:val="001D6B17"/>
    <w:rsid w:val="00203FE3"/>
    <w:rsid w:val="00210A78"/>
    <w:rsid w:val="00214D4B"/>
    <w:rsid w:val="00223320"/>
    <w:rsid w:val="00225E41"/>
    <w:rsid w:val="002260F7"/>
    <w:rsid w:val="00236176"/>
    <w:rsid w:val="00251484"/>
    <w:rsid w:val="0025148F"/>
    <w:rsid w:val="002531DA"/>
    <w:rsid w:val="00254973"/>
    <w:rsid w:val="00265A48"/>
    <w:rsid w:val="00267151"/>
    <w:rsid w:val="002753CD"/>
    <w:rsid w:val="002936E7"/>
    <w:rsid w:val="002A7A10"/>
    <w:rsid w:val="002A7BB3"/>
    <w:rsid w:val="002B1AFE"/>
    <w:rsid w:val="002C3359"/>
    <w:rsid w:val="002D479E"/>
    <w:rsid w:val="002D4DEC"/>
    <w:rsid w:val="002E7C1E"/>
    <w:rsid w:val="002F3488"/>
    <w:rsid w:val="00302769"/>
    <w:rsid w:val="0031288D"/>
    <w:rsid w:val="003129F6"/>
    <w:rsid w:val="00314EFD"/>
    <w:rsid w:val="00317B5E"/>
    <w:rsid w:val="00320B0D"/>
    <w:rsid w:val="00320BF6"/>
    <w:rsid w:val="00325A81"/>
    <w:rsid w:val="0033035B"/>
    <w:rsid w:val="00334977"/>
    <w:rsid w:val="0036315A"/>
    <w:rsid w:val="003674F0"/>
    <w:rsid w:val="00367613"/>
    <w:rsid w:val="00374750"/>
    <w:rsid w:val="00375369"/>
    <w:rsid w:val="003864A7"/>
    <w:rsid w:val="003920A0"/>
    <w:rsid w:val="003943CD"/>
    <w:rsid w:val="003A1B84"/>
    <w:rsid w:val="003A23CD"/>
    <w:rsid w:val="003B6ABA"/>
    <w:rsid w:val="003C0895"/>
    <w:rsid w:val="003D300C"/>
    <w:rsid w:val="003E0A1F"/>
    <w:rsid w:val="003E6400"/>
    <w:rsid w:val="003F57E3"/>
    <w:rsid w:val="0040008C"/>
    <w:rsid w:val="004049CE"/>
    <w:rsid w:val="00413945"/>
    <w:rsid w:val="0041495F"/>
    <w:rsid w:val="00434B98"/>
    <w:rsid w:val="0043676A"/>
    <w:rsid w:val="00443BA3"/>
    <w:rsid w:val="004520E6"/>
    <w:rsid w:val="0046095A"/>
    <w:rsid w:val="004735D2"/>
    <w:rsid w:val="00476A63"/>
    <w:rsid w:val="004813F6"/>
    <w:rsid w:val="00482D8C"/>
    <w:rsid w:val="004943BE"/>
    <w:rsid w:val="00495A6B"/>
    <w:rsid w:val="004B12CE"/>
    <w:rsid w:val="004C0971"/>
    <w:rsid w:val="004C1850"/>
    <w:rsid w:val="004C4BF7"/>
    <w:rsid w:val="004E262E"/>
    <w:rsid w:val="00500834"/>
    <w:rsid w:val="00501813"/>
    <w:rsid w:val="00521975"/>
    <w:rsid w:val="00530C66"/>
    <w:rsid w:val="005355E5"/>
    <w:rsid w:val="00553756"/>
    <w:rsid w:val="00565068"/>
    <w:rsid w:val="00565CB2"/>
    <w:rsid w:val="00593A8D"/>
    <w:rsid w:val="005A558D"/>
    <w:rsid w:val="005B492C"/>
    <w:rsid w:val="0062477D"/>
    <w:rsid w:val="0064570A"/>
    <w:rsid w:val="00647D02"/>
    <w:rsid w:val="00651193"/>
    <w:rsid w:val="00661F90"/>
    <w:rsid w:val="00663244"/>
    <w:rsid w:val="00677BB4"/>
    <w:rsid w:val="00692ECA"/>
    <w:rsid w:val="006A78D8"/>
    <w:rsid w:val="006C43FC"/>
    <w:rsid w:val="006C56A8"/>
    <w:rsid w:val="006C6615"/>
    <w:rsid w:val="006F1B9D"/>
    <w:rsid w:val="007042B1"/>
    <w:rsid w:val="007062B0"/>
    <w:rsid w:val="0071042A"/>
    <w:rsid w:val="00713ABB"/>
    <w:rsid w:val="00725B2F"/>
    <w:rsid w:val="007267A8"/>
    <w:rsid w:val="007375BF"/>
    <w:rsid w:val="00740A50"/>
    <w:rsid w:val="00741892"/>
    <w:rsid w:val="00750D98"/>
    <w:rsid w:val="007510C8"/>
    <w:rsid w:val="007528CA"/>
    <w:rsid w:val="00752B05"/>
    <w:rsid w:val="00763E8F"/>
    <w:rsid w:val="00772723"/>
    <w:rsid w:val="00785DE8"/>
    <w:rsid w:val="007935DC"/>
    <w:rsid w:val="007956E6"/>
    <w:rsid w:val="007A093E"/>
    <w:rsid w:val="007B14FF"/>
    <w:rsid w:val="007B5A7F"/>
    <w:rsid w:val="007C09A8"/>
    <w:rsid w:val="007C2944"/>
    <w:rsid w:val="007D6E4D"/>
    <w:rsid w:val="007E27AE"/>
    <w:rsid w:val="00806C1F"/>
    <w:rsid w:val="00812ED1"/>
    <w:rsid w:val="008153D5"/>
    <w:rsid w:val="00824950"/>
    <w:rsid w:val="00825724"/>
    <w:rsid w:val="008311FC"/>
    <w:rsid w:val="0083459E"/>
    <w:rsid w:val="0085232A"/>
    <w:rsid w:val="00863AAC"/>
    <w:rsid w:val="00863CF6"/>
    <w:rsid w:val="00892463"/>
    <w:rsid w:val="00897881"/>
    <w:rsid w:val="008D35E0"/>
    <w:rsid w:val="008E2663"/>
    <w:rsid w:val="008E5BD3"/>
    <w:rsid w:val="008F12D6"/>
    <w:rsid w:val="008F5FD7"/>
    <w:rsid w:val="008F63A3"/>
    <w:rsid w:val="00904E91"/>
    <w:rsid w:val="009053BD"/>
    <w:rsid w:val="00907F9E"/>
    <w:rsid w:val="00924B18"/>
    <w:rsid w:val="00924B21"/>
    <w:rsid w:val="009308B4"/>
    <w:rsid w:val="009354D3"/>
    <w:rsid w:val="00957E9E"/>
    <w:rsid w:val="009724ED"/>
    <w:rsid w:val="00974831"/>
    <w:rsid w:val="00983209"/>
    <w:rsid w:val="00985669"/>
    <w:rsid w:val="00991DD7"/>
    <w:rsid w:val="009A55D0"/>
    <w:rsid w:val="009C41BF"/>
    <w:rsid w:val="009C67E9"/>
    <w:rsid w:val="009D4BA9"/>
    <w:rsid w:val="009E08E6"/>
    <w:rsid w:val="009E2033"/>
    <w:rsid w:val="009F7358"/>
    <w:rsid w:val="00A10812"/>
    <w:rsid w:val="00A2080D"/>
    <w:rsid w:val="00A20D3E"/>
    <w:rsid w:val="00A259F6"/>
    <w:rsid w:val="00A312DD"/>
    <w:rsid w:val="00A3560F"/>
    <w:rsid w:val="00A35977"/>
    <w:rsid w:val="00A628DB"/>
    <w:rsid w:val="00A66444"/>
    <w:rsid w:val="00A7145A"/>
    <w:rsid w:val="00A7542B"/>
    <w:rsid w:val="00A85137"/>
    <w:rsid w:val="00A92CFA"/>
    <w:rsid w:val="00A955F3"/>
    <w:rsid w:val="00AC2B3D"/>
    <w:rsid w:val="00AC57C7"/>
    <w:rsid w:val="00AC5EF4"/>
    <w:rsid w:val="00AC7998"/>
    <w:rsid w:val="00AD4CAC"/>
    <w:rsid w:val="00AE1F57"/>
    <w:rsid w:val="00AF0BDD"/>
    <w:rsid w:val="00AF4BC4"/>
    <w:rsid w:val="00AF5E05"/>
    <w:rsid w:val="00B26B8D"/>
    <w:rsid w:val="00B27E24"/>
    <w:rsid w:val="00B313AC"/>
    <w:rsid w:val="00B444BF"/>
    <w:rsid w:val="00B46BD4"/>
    <w:rsid w:val="00B5227A"/>
    <w:rsid w:val="00B575B7"/>
    <w:rsid w:val="00B57FB7"/>
    <w:rsid w:val="00B61FA6"/>
    <w:rsid w:val="00B65365"/>
    <w:rsid w:val="00B6599E"/>
    <w:rsid w:val="00B67398"/>
    <w:rsid w:val="00B71AE3"/>
    <w:rsid w:val="00B73306"/>
    <w:rsid w:val="00B804A4"/>
    <w:rsid w:val="00B81B2A"/>
    <w:rsid w:val="00B90BEE"/>
    <w:rsid w:val="00B92FBC"/>
    <w:rsid w:val="00B97EC5"/>
    <w:rsid w:val="00BA3C97"/>
    <w:rsid w:val="00BC2583"/>
    <w:rsid w:val="00BD3A78"/>
    <w:rsid w:val="00BF5CD7"/>
    <w:rsid w:val="00C054AD"/>
    <w:rsid w:val="00C0653B"/>
    <w:rsid w:val="00C12563"/>
    <w:rsid w:val="00C1414E"/>
    <w:rsid w:val="00C20A1E"/>
    <w:rsid w:val="00C21577"/>
    <w:rsid w:val="00C23522"/>
    <w:rsid w:val="00C23808"/>
    <w:rsid w:val="00C275CF"/>
    <w:rsid w:val="00C30F69"/>
    <w:rsid w:val="00C4133A"/>
    <w:rsid w:val="00C50110"/>
    <w:rsid w:val="00C5244C"/>
    <w:rsid w:val="00C627A7"/>
    <w:rsid w:val="00C63EEF"/>
    <w:rsid w:val="00C7281A"/>
    <w:rsid w:val="00C77062"/>
    <w:rsid w:val="00C8545B"/>
    <w:rsid w:val="00C96FDF"/>
    <w:rsid w:val="00CA01A4"/>
    <w:rsid w:val="00CC3F22"/>
    <w:rsid w:val="00CD4E61"/>
    <w:rsid w:val="00CD6BCE"/>
    <w:rsid w:val="00CE6CF9"/>
    <w:rsid w:val="00CF544F"/>
    <w:rsid w:val="00D0390A"/>
    <w:rsid w:val="00D03D7A"/>
    <w:rsid w:val="00D2099A"/>
    <w:rsid w:val="00D2298E"/>
    <w:rsid w:val="00D30069"/>
    <w:rsid w:val="00D30324"/>
    <w:rsid w:val="00D30B36"/>
    <w:rsid w:val="00D32708"/>
    <w:rsid w:val="00D33716"/>
    <w:rsid w:val="00D40731"/>
    <w:rsid w:val="00D65A60"/>
    <w:rsid w:val="00D9356C"/>
    <w:rsid w:val="00D94A03"/>
    <w:rsid w:val="00DA36D6"/>
    <w:rsid w:val="00DA58D6"/>
    <w:rsid w:val="00DA6349"/>
    <w:rsid w:val="00DA7B0A"/>
    <w:rsid w:val="00DB14EF"/>
    <w:rsid w:val="00DB790E"/>
    <w:rsid w:val="00DC273D"/>
    <w:rsid w:val="00DC3FF8"/>
    <w:rsid w:val="00DC42C6"/>
    <w:rsid w:val="00DD354C"/>
    <w:rsid w:val="00DD57AA"/>
    <w:rsid w:val="00DE2C94"/>
    <w:rsid w:val="00DE36C7"/>
    <w:rsid w:val="00DE4D38"/>
    <w:rsid w:val="00DF2D7F"/>
    <w:rsid w:val="00DF32ED"/>
    <w:rsid w:val="00DF69C6"/>
    <w:rsid w:val="00E0351B"/>
    <w:rsid w:val="00E146CC"/>
    <w:rsid w:val="00E17DEC"/>
    <w:rsid w:val="00E207E0"/>
    <w:rsid w:val="00E25102"/>
    <w:rsid w:val="00E30004"/>
    <w:rsid w:val="00E31875"/>
    <w:rsid w:val="00E35D8D"/>
    <w:rsid w:val="00E431EF"/>
    <w:rsid w:val="00E51911"/>
    <w:rsid w:val="00E5223D"/>
    <w:rsid w:val="00E62F28"/>
    <w:rsid w:val="00E64B97"/>
    <w:rsid w:val="00E668F7"/>
    <w:rsid w:val="00E73E79"/>
    <w:rsid w:val="00E82D3D"/>
    <w:rsid w:val="00E8354C"/>
    <w:rsid w:val="00E838D5"/>
    <w:rsid w:val="00E875E5"/>
    <w:rsid w:val="00E93965"/>
    <w:rsid w:val="00E96097"/>
    <w:rsid w:val="00E97FA7"/>
    <w:rsid w:val="00ED3A2D"/>
    <w:rsid w:val="00ED4DB7"/>
    <w:rsid w:val="00EE1684"/>
    <w:rsid w:val="00EE3E8A"/>
    <w:rsid w:val="00EE4430"/>
    <w:rsid w:val="00EE58EA"/>
    <w:rsid w:val="00EF2648"/>
    <w:rsid w:val="00F0090D"/>
    <w:rsid w:val="00F010DF"/>
    <w:rsid w:val="00F03306"/>
    <w:rsid w:val="00F13FB4"/>
    <w:rsid w:val="00F24D65"/>
    <w:rsid w:val="00F25782"/>
    <w:rsid w:val="00F31E53"/>
    <w:rsid w:val="00F32AB5"/>
    <w:rsid w:val="00F410DA"/>
    <w:rsid w:val="00F4172A"/>
    <w:rsid w:val="00F4196F"/>
    <w:rsid w:val="00F438A3"/>
    <w:rsid w:val="00F46609"/>
    <w:rsid w:val="00F516AF"/>
    <w:rsid w:val="00F51EDF"/>
    <w:rsid w:val="00F65381"/>
    <w:rsid w:val="00F71571"/>
    <w:rsid w:val="00F8299A"/>
    <w:rsid w:val="00F85ABA"/>
    <w:rsid w:val="00F85FEE"/>
    <w:rsid w:val="00F8606C"/>
    <w:rsid w:val="00F90A7A"/>
    <w:rsid w:val="00F93841"/>
    <w:rsid w:val="00FA080F"/>
    <w:rsid w:val="00FA5ADA"/>
    <w:rsid w:val="00FB540B"/>
    <w:rsid w:val="00FD12FC"/>
    <w:rsid w:val="00FD3984"/>
    <w:rsid w:val="00FE3FBB"/>
    <w:rsid w:val="00FF10CB"/>
    <w:rsid w:val="00FF43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FADD92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A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D32708"/>
    <w:pPr>
      <w:spacing w:line="276" w:lineRule="auto"/>
    </w:pPr>
    <w:rPr>
      <w:rFonts w:ascii="Arial" w:eastAsia="Arial" w:hAnsi="Arial" w:cs="Arial"/>
      <w:color w:val="000000"/>
      <w:sz w:val="22"/>
      <w:lang w:eastAsia="ja-JP"/>
    </w:rPr>
  </w:style>
  <w:style w:type="character" w:styleId="Hyperlink">
    <w:name w:val="Hyperlink"/>
    <w:basedOn w:val="DefaultParagraphFont"/>
    <w:uiPriority w:val="99"/>
    <w:unhideWhenUsed/>
    <w:rsid w:val="00824950"/>
    <w:rPr>
      <w:color w:val="0000FF" w:themeColor="hyperlink"/>
      <w:u w:val="single"/>
    </w:rPr>
  </w:style>
  <w:style w:type="paragraph" w:styleId="BalloonText">
    <w:name w:val="Balloon Text"/>
    <w:basedOn w:val="Normal"/>
    <w:link w:val="BalloonTextChar"/>
    <w:uiPriority w:val="99"/>
    <w:semiHidden/>
    <w:unhideWhenUsed/>
    <w:rsid w:val="00A8513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85137"/>
    <w:rPr>
      <w:rFonts w:ascii="Lucida Grande" w:hAnsi="Lucida Grande" w:cs="Lucida Grande"/>
      <w:sz w:val="18"/>
      <w:szCs w:val="18"/>
    </w:rPr>
  </w:style>
  <w:style w:type="paragraph" w:styleId="ListParagraph">
    <w:name w:val="List Paragraph"/>
    <w:basedOn w:val="Normal"/>
    <w:uiPriority w:val="34"/>
    <w:qFormat/>
    <w:rsid w:val="00A92CFA"/>
    <w:pPr>
      <w:ind w:left="720"/>
      <w:contextualSpacing/>
    </w:pPr>
  </w:style>
  <w:style w:type="paragraph" w:styleId="Header">
    <w:name w:val="header"/>
    <w:basedOn w:val="Normal"/>
    <w:link w:val="HeaderChar"/>
    <w:uiPriority w:val="99"/>
    <w:unhideWhenUsed/>
    <w:rsid w:val="00AF4BC4"/>
    <w:pPr>
      <w:tabs>
        <w:tab w:val="center" w:pos="4320"/>
        <w:tab w:val="right" w:pos="8640"/>
      </w:tabs>
    </w:pPr>
  </w:style>
  <w:style w:type="character" w:customStyle="1" w:styleId="HeaderChar">
    <w:name w:val="Header Char"/>
    <w:basedOn w:val="DefaultParagraphFont"/>
    <w:link w:val="Header"/>
    <w:uiPriority w:val="99"/>
    <w:rsid w:val="00AF4BC4"/>
  </w:style>
  <w:style w:type="paragraph" w:styleId="Footer">
    <w:name w:val="footer"/>
    <w:basedOn w:val="Normal"/>
    <w:link w:val="FooterChar"/>
    <w:uiPriority w:val="99"/>
    <w:unhideWhenUsed/>
    <w:rsid w:val="00AF4BC4"/>
    <w:pPr>
      <w:tabs>
        <w:tab w:val="center" w:pos="4320"/>
        <w:tab w:val="right" w:pos="8640"/>
      </w:tabs>
    </w:pPr>
  </w:style>
  <w:style w:type="character" w:customStyle="1" w:styleId="FooterChar">
    <w:name w:val="Footer Char"/>
    <w:basedOn w:val="DefaultParagraphFont"/>
    <w:link w:val="Footer"/>
    <w:uiPriority w:val="99"/>
    <w:rsid w:val="00AF4BC4"/>
  </w:style>
  <w:style w:type="character" w:styleId="PageNumber">
    <w:name w:val="page number"/>
    <w:basedOn w:val="DefaultParagraphFont"/>
    <w:uiPriority w:val="99"/>
    <w:semiHidden/>
    <w:unhideWhenUsed/>
    <w:rsid w:val="00AF4BC4"/>
  </w:style>
  <w:style w:type="character" w:styleId="CommentReference">
    <w:name w:val="annotation reference"/>
    <w:basedOn w:val="DefaultParagraphFont"/>
    <w:uiPriority w:val="99"/>
    <w:semiHidden/>
    <w:unhideWhenUsed/>
    <w:rsid w:val="004813F6"/>
    <w:rPr>
      <w:sz w:val="18"/>
      <w:szCs w:val="18"/>
    </w:rPr>
  </w:style>
  <w:style w:type="paragraph" w:styleId="CommentText">
    <w:name w:val="annotation text"/>
    <w:basedOn w:val="Normal"/>
    <w:link w:val="CommentTextChar"/>
    <w:uiPriority w:val="99"/>
    <w:semiHidden/>
    <w:unhideWhenUsed/>
    <w:rsid w:val="004813F6"/>
  </w:style>
  <w:style w:type="character" w:customStyle="1" w:styleId="CommentTextChar">
    <w:name w:val="Comment Text Char"/>
    <w:basedOn w:val="DefaultParagraphFont"/>
    <w:link w:val="CommentText"/>
    <w:uiPriority w:val="99"/>
    <w:semiHidden/>
    <w:rsid w:val="004813F6"/>
  </w:style>
  <w:style w:type="paragraph" w:styleId="CommentSubject">
    <w:name w:val="annotation subject"/>
    <w:basedOn w:val="CommentText"/>
    <w:next w:val="CommentText"/>
    <w:link w:val="CommentSubjectChar"/>
    <w:uiPriority w:val="99"/>
    <w:semiHidden/>
    <w:unhideWhenUsed/>
    <w:rsid w:val="004813F6"/>
    <w:rPr>
      <w:b/>
      <w:bCs/>
      <w:sz w:val="20"/>
      <w:szCs w:val="20"/>
    </w:rPr>
  </w:style>
  <w:style w:type="character" w:customStyle="1" w:styleId="CommentSubjectChar">
    <w:name w:val="Comment Subject Char"/>
    <w:basedOn w:val="CommentTextChar"/>
    <w:link w:val="CommentSubject"/>
    <w:uiPriority w:val="99"/>
    <w:semiHidden/>
    <w:rsid w:val="004813F6"/>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A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D32708"/>
    <w:pPr>
      <w:spacing w:line="276" w:lineRule="auto"/>
    </w:pPr>
    <w:rPr>
      <w:rFonts w:ascii="Arial" w:eastAsia="Arial" w:hAnsi="Arial" w:cs="Arial"/>
      <w:color w:val="000000"/>
      <w:sz w:val="22"/>
      <w:lang w:eastAsia="ja-JP"/>
    </w:rPr>
  </w:style>
  <w:style w:type="character" w:styleId="Hyperlink">
    <w:name w:val="Hyperlink"/>
    <w:basedOn w:val="DefaultParagraphFont"/>
    <w:uiPriority w:val="99"/>
    <w:unhideWhenUsed/>
    <w:rsid w:val="00824950"/>
    <w:rPr>
      <w:color w:val="0000FF" w:themeColor="hyperlink"/>
      <w:u w:val="single"/>
    </w:rPr>
  </w:style>
  <w:style w:type="paragraph" w:styleId="BalloonText">
    <w:name w:val="Balloon Text"/>
    <w:basedOn w:val="Normal"/>
    <w:link w:val="BalloonTextChar"/>
    <w:uiPriority w:val="99"/>
    <w:semiHidden/>
    <w:unhideWhenUsed/>
    <w:rsid w:val="00A8513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85137"/>
    <w:rPr>
      <w:rFonts w:ascii="Lucida Grande" w:hAnsi="Lucida Grande" w:cs="Lucida Grande"/>
      <w:sz w:val="18"/>
      <w:szCs w:val="18"/>
    </w:rPr>
  </w:style>
  <w:style w:type="paragraph" w:styleId="ListParagraph">
    <w:name w:val="List Paragraph"/>
    <w:basedOn w:val="Normal"/>
    <w:uiPriority w:val="34"/>
    <w:qFormat/>
    <w:rsid w:val="00A92CFA"/>
    <w:pPr>
      <w:ind w:left="720"/>
      <w:contextualSpacing/>
    </w:pPr>
  </w:style>
  <w:style w:type="paragraph" w:styleId="Header">
    <w:name w:val="header"/>
    <w:basedOn w:val="Normal"/>
    <w:link w:val="HeaderChar"/>
    <w:uiPriority w:val="99"/>
    <w:unhideWhenUsed/>
    <w:rsid w:val="00AF4BC4"/>
    <w:pPr>
      <w:tabs>
        <w:tab w:val="center" w:pos="4320"/>
        <w:tab w:val="right" w:pos="8640"/>
      </w:tabs>
    </w:pPr>
  </w:style>
  <w:style w:type="character" w:customStyle="1" w:styleId="HeaderChar">
    <w:name w:val="Header Char"/>
    <w:basedOn w:val="DefaultParagraphFont"/>
    <w:link w:val="Header"/>
    <w:uiPriority w:val="99"/>
    <w:rsid w:val="00AF4BC4"/>
  </w:style>
  <w:style w:type="paragraph" w:styleId="Footer">
    <w:name w:val="footer"/>
    <w:basedOn w:val="Normal"/>
    <w:link w:val="FooterChar"/>
    <w:uiPriority w:val="99"/>
    <w:unhideWhenUsed/>
    <w:rsid w:val="00AF4BC4"/>
    <w:pPr>
      <w:tabs>
        <w:tab w:val="center" w:pos="4320"/>
        <w:tab w:val="right" w:pos="8640"/>
      </w:tabs>
    </w:pPr>
  </w:style>
  <w:style w:type="character" w:customStyle="1" w:styleId="FooterChar">
    <w:name w:val="Footer Char"/>
    <w:basedOn w:val="DefaultParagraphFont"/>
    <w:link w:val="Footer"/>
    <w:uiPriority w:val="99"/>
    <w:rsid w:val="00AF4BC4"/>
  </w:style>
  <w:style w:type="character" w:styleId="PageNumber">
    <w:name w:val="page number"/>
    <w:basedOn w:val="DefaultParagraphFont"/>
    <w:uiPriority w:val="99"/>
    <w:semiHidden/>
    <w:unhideWhenUsed/>
    <w:rsid w:val="00AF4BC4"/>
  </w:style>
  <w:style w:type="character" w:styleId="CommentReference">
    <w:name w:val="annotation reference"/>
    <w:basedOn w:val="DefaultParagraphFont"/>
    <w:uiPriority w:val="99"/>
    <w:semiHidden/>
    <w:unhideWhenUsed/>
    <w:rsid w:val="004813F6"/>
    <w:rPr>
      <w:sz w:val="18"/>
      <w:szCs w:val="18"/>
    </w:rPr>
  </w:style>
  <w:style w:type="paragraph" w:styleId="CommentText">
    <w:name w:val="annotation text"/>
    <w:basedOn w:val="Normal"/>
    <w:link w:val="CommentTextChar"/>
    <w:uiPriority w:val="99"/>
    <w:semiHidden/>
    <w:unhideWhenUsed/>
    <w:rsid w:val="004813F6"/>
  </w:style>
  <w:style w:type="character" w:customStyle="1" w:styleId="CommentTextChar">
    <w:name w:val="Comment Text Char"/>
    <w:basedOn w:val="DefaultParagraphFont"/>
    <w:link w:val="CommentText"/>
    <w:uiPriority w:val="99"/>
    <w:semiHidden/>
    <w:rsid w:val="004813F6"/>
  </w:style>
  <w:style w:type="paragraph" w:styleId="CommentSubject">
    <w:name w:val="annotation subject"/>
    <w:basedOn w:val="CommentText"/>
    <w:next w:val="CommentText"/>
    <w:link w:val="CommentSubjectChar"/>
    <w:uiPriority w:val="99"/>
    <w:semiHidden/>
    <w:unhideWhenUsed/>
    <w:rsid w:val="004813F6"/>
    <w:rPr>
      <w:b/>
      <w:bCs/>
      <w:sz w:val="20"/>
      <w:szCs w:val="20"/>
    </w:rPr>
  </w:style>
  <w:style w:type="character" w:customStyle="1" w:styleId="CommentSubjectChar">
    <w:name w:val="Comment Subject Char"/>
    <w:basedOn w:val="CommentTextChar"/>
    <w:link w:val="CommentSubject"/>
    <w:uiPriority w:val="99"/>
    <w:semiHidden/>
    <w:rsid w:val="004813F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comments" Target="comment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333</TotalTime>
  <Pages>43</Pages>
  <Words>57187</Words>
  <Characters>324253</Characters>
  <Application>Microsoft Macintosh Word</Application>
  <DocSecurity>0</DocSecurity>
  <Lines>4988</Lines>
  <Paragraphs>1589</Paragraphs>
  <ScaleCrop>false</ScaleCrop>
  <Company/>
  <LinksUpToDate>false</LinksUpToDate>
  <CharactersWithSpaces>379851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Corbett</dc:creator>
  <cp:keywords/>
  <dc:description/>
  <cp:lastModifiedBy>Kevin Corbett</cp:lastModifiedBy>
  <cp:revision>33</cp:revision>
  <cp:lastPrinted>2015-03-06T22:33:00Z</cp:lastPrinted>
  <dcterms:created xsi:type="dcterms:W3CDTF">2015-04-01T23:25:00Z</dcterms:created>
  <dcterms:modified xsi:type="dcterms:W3CDTF">2015-04-14T00:48:00Z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id="http://www.zotero.org/styles/molecular-cell"/&gt;&lt;hasBiblio/&gt;&lt;format class="21"/&gt;&lt;count citations="99" publications="90"/&gt;&lt;/info&gt;PAPERS2_INFO_END</vt:lpwstr>
  </property>
</Properties>
</file>