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57AC" w:rsidRPr="00554753" w:rsidRDefault="001463B6" w:rsidP="000E216E">
      <w:pPr>
        <w:spacing w:line="480" w:lineRule="auto"/>
        <w:rPr>
          <w:rFonts w:ascii="Times New Roman" w:hAnsi="Times New Roman" w:cs="Times New Roman"/>
          <w:sz w:val="24"/>
          <w:szCs w:val="24"/>
        </w:rPr>
      </w:pPr>
      <w:bookmarkStart w:id="0" w:name="_GoBack"/>
      <w:bookmarkEnd w:id="0"/>
      <w:r w:rsidRPr="00554753">
        <w:rPr>
          <w:rFonts w:ascii="Times New Roman" w:hAnsi="Times New Roman" w:cs="Times New Roman"/>
          <w:sz w:val="40"/>
          <w:szCs w:val="40"/>
        </w:rPr>
        <w:t xml:space="preserve">Genetic variation </w:t>
      </w:r>
      <w:r w:rsidR="00C34E41" w:rsidRPr="00554753">
        <w:rPr>
          <w:rFonts w:ascii="Times New Roman" w:hAnsi="Times New Roman" w:cs="Times New Roman"/>
          <w:sz w:val="40"/>
          <w:szCs w:val="40"/>
        </w:rPr>
        <w:t xml:space="preserve">in offspring </w:t>
      </w:r>
      <w:r w:rsidRPr="00554753">
        <w:rPr>
          <w:rFonts w:ascii="Times New Roman" w:hAnsi="Times New Roman" w:cs="Times New Roman"/>
          <w:sz w:val="40"/>
          <w:szCs w:val="40"/>
        </w:rPr>
        <w:t xml:space="preserve">indirectly </w:t>
      </w:r>
      <w:r w:rsidR="00C34E41" w:rsidRPr="00554753">
        <w:rPr>
          <w:rFonts w:ascii="Times New Roman" w:hAnsi="Times New Roman" w:cs="Times New Roman"/>
          <w:sz w:val="40"/>
          <w:szCs w:val="40"/>
        </w:rPr>
        <w:t>influence</w:t>
      </w:r>
      <w:r w:rsidRPr="00554753">
        <w:rPr>
          <w:rFonts w:ascii="Times New Roman" w:hAnsi="Times New Roman" w:cs="Times New Roman"/>
          <w:sz w:val="40"/>
          <w:szCs w:val="40"/>
        </w:rPr>
        <w:t>s</w:t>
      </w:r>
      <w:r w:rsidR="00C34E41" w:rsidRPr="00554753">
        <w:rPr>
          <w:rFonts w:ascii="Times New Roman" w:hAnsi="Times New Roman" w:cs="Times New Roman"/>
          <w:sz w:val="40"/>
          <w:szCs w:val="40"/>
        </w:rPr>
        <w:t xml:space="preserve"> </w:t>
      </w:r>
      <w:r w:rsidR="00E22B8D" w:rsidRPr="00554753">
        <w:rPr>
          <w:rFonts w:ascii="Times New Roman" w:hAnsi="Times New Roman" w:cs="Times New Roman"/>
          <w:sz w:val="40"/>
          <w:szCs w:val="40"/>
        </w:rPr>
        <w:t xml:space="preserve">the quality of </w:t>
      </w:r>
      <w:r w:rsidR="00C34E41" w:rsidRPr="00554753">
        <w:rPr>
          <w:rFonts w:ascii="Times New Roman" w:hAnsi="Times New Roman" w:cs="Times New Roman"/>
          <w:sz w:val="40"/>
          <w:szCs w:val="40"/>
        </w:rPr>
        <w:t xml:space="preserve">maternal </w:t>
      </w:r>
      <w:r w:rsidR="00E22B8D" w:rsidRPr="00554753">
        <w:rPr>
          <w:rFonts w:ascii="Times New Roman" w:hAnsi="Times New Roman" w:cs="Times New Roman"/>
          <w:sz w:val="40"/>
          <w:szCs w:val="40"/>
        </w:rPr>
        <w:t>behaviour in mice</w:t>
      </w:r>
    </w:p>
    <w:p w:rsidR="003020E7" w:rsidRDefault="003020E7" w:rsidP="000E216E">
      <w:pPr>
        <w:spacing w:line="480" w:lineRule="auto"/>
        <w:rPr>
          <w:rFonts w:ascii="Times New Roman" w:hAnsi="Times New Roman" w:cs="Times New Roman"/>
          <w:sz w:val="24"/>
          <w:szCs w:val="24"/>
        </w:rPr>
      </w:pPr>
    </w:p>
    <w:p w:rsidR="003020E7" w:rsidRPr="00554753" w:rsidRDefault="003020E7" w:rsidP="000E216E">
      <w:pPr>
        <w:spacing w:line="480" w:lineRule="auto"/>
        <w:rPr>
          <w:rFonts w:ascii="Times New Roman" w:hAnsi="Times New Roman" w:cs="Times New Roman"/>
          <w:sz w:val="24"/>
          <w:szCs w:val="24"/>
        </w:rPr>
      </w:pPr>
    </w:p>
    <w:p w:rsidR="00C34E41" w:rsidRPr="00554753" w:rsidRDefault="00C34E41" w:rsidP="000E216E">
      <w:pPr>
        <w:spacing w:line="480" w:lineRule="auto"/>
        <w:rPr>
          <w:rFonts w:ascii="Times New Roman" w:hAnsi="Times New Roman" w:cs="Times New Roman"/>
          <w:sz w:val="24"/>
          <w:szCs w:val="24"/>
          <w:vertAlign w:val="superscript"/>
        </w:rPr>
      </w:pPr>
      <w:r w:rsidRPr="00554753">
        <w:rPr>
          <w:rFonts w:ascii="Times New Roman" w:hAnsi="Times New Roman" w:cs="Times New Roman"/>
          <w:sz w:val="24"/>
          <w:szCs w:val="24"/>
        </w:rPr>
        <w:t xml:space="preserve">Authors:  </w:t>
      </w:r>
      <w:r w:rsidR="00DB7362" w:rsidRPr="00554753">
        <w:rPr>
          <w:rFonts w:ascii="Times New Roman" w:hAnsi="Times New Roman" w:cs="Times New Roman"/>
          <w:sz w:val="24"/>
          <w:szCs w:val="24"/>
        </w:rPr>
        <w:t>David G. Ashbrook</w:t>
      </w:r>
      <w:r w:rsidR="008979E0" w:rsidRPr="008B29FA">
        <w:rPr>
          <w:rFonts w:ascii="Times New Roman" w:hAnsi="Times New Roman" w:cs="Times New Roman"/>
          <w:sz w:val="24"/>
          <w:szCs w:val="24"/>
          <w:vertAlign w:val="superscript"/>
        </w:rPr>
        <w:t>*</w:t>
      </w:r>
      <w:r w:rsidR="00DB7362" w:rsidRPr="00554753">
        <w:rPr>
          <w:rFonts w:ascii="Times New Roman" w:hAnsi="Times New Roman" w:cs="Times New Roman"/>
          <w:sz w:val="24"/>
          <w:szCs w:val="24"/>
        </w:rPr>
        <w:t xml:space="preserve">, </w:t>
      </w:r>
      <w:r w:rsidRPr="00554753">
        <w:rPr>
          <w:rFonts w:ascii="Times New Roman" w:hAnsi="Times New Roman" w:cs="Times New Roman"/>
          <w:sz w:val="24"/>
          <w:szCs w:val="24"/>
        </w:rPr>
        <w:t>Beatrice Gini, Reinmar Hager</w:t>
      </w:r>
      <w:r w:rsidR="008979E0">
        <w:rPr>
          <w:rFonts w:ascii="Times New Roman" w:hAnsi="Times New Roman" w:cs="Times New Roman"/>
          <w:sz w:val="24"/>
          <w:szCs w:val="24"/>
          <w:vertAlign w:val="superscript"/>
        </w:rPr>
        <w:t>*</w:t>
      </w:r>
    </w:p>
    <w:p w:rsidR="00C34E41" w:rsidRPr="00554753" w:rsidRDefault="00C34E41" w:rsidP="000E216E">
      <w:pPr>
        <w:spacing w:line="480" w:lineRule="auto"/>
        <w:rPr>
          <w:rFonts w:ascii="Times New Roman" w:hAnsi="Times New Roman" w:cs="Times New Roman"/>
          <w:b/>
          <w:sz w:val="24"/>
          <w:szCs w:val="24"/>
        </w:rPr>
      </w:pPr>
    </w:p>
    <w:p w:rsidR="00C34E41" w:rsidRPr="00554753" w:rsidRDefault="00C34E41" w:rsidP="000E216E">
      <w:pPr>
        <w:spacing w:line="480" w:lineRule="auto"/>
        <w:rPr>
          <w:rFonts w:ascii="Times New Roman" w:hAnsi="Times New Roman" w:cs="Times New Roman"/>
          <w:sz w:val="24"/>
          <w:szCs w:val="24"/>
        </w:rPr>
      </w:pPr>
      <w:r w:rsidRPr="00554753">
        <w:rPr>
          <w:rFonts w:ascii="Times New Roman" w:hAnsi="Times New Roman" w:cs="Times New Roman"/>
          <w:b/>
          <w:sz w:val="24"/>
          <w:szCs w:val="24"/>
        </w:rPr>
        <w:t xml:space="preserve">Affiliations: </w:t>
      </w:r>
      <w:r w:rsidRPr="00554753">
        <w:rPr>
          <w:rFonts w:ascii="Times New Roman" w:hAnsi="Times New Roman" w:cs="Times New Roman"/>
          <w:sz w:val="24"/>
          <w:szCs w:val="24"/>
        </w:rPr>
        <w:t>Computational and Evolutionary Biology, Faculty of Life Sciences, University of Manchester, Manchester M13 9PT, UK</w:t>
      </w:r>
    </w:p>
    <w:p w:rsidR="00C34E41" w:rsidRPr="00554753" w:rsidRDefault="00C34E41" w:rsidP="000E216E">
      <w:pPr>
        <w:pStyle w:val="AbstractSummary"/>
        <w:spacing w:line="480" w:lineRule="auto"/>
        <w:rPr>
          <w:b/>
          <w:lang w:val="en-GB"/>
        </w:rPr>
      </w:pPr>
      <w:r w:rsidRPr="00554753">
        <w:t xml:space="preserve">*Correspondence to:  </w:t>
      </w:r>
      <w:r w:rsidR="00F85C44" w:rsidRPr="00554753">
        <w:t xml:space="preserve">David Ashbrook or </w:t>
      </w:r>
      <w:r w:rsidRPr="00554753">
        <w:t xml:space="preserve">Reinmar Hager, University of Manchester, Faculty of Life Sciences, Michael Smith Building, Oxford Road, Manchester, M13 9PT, </w:t>
      </w:r>
      <w:r w:rsidRPr="007F2CE2">
        <w:t>UK</w:t>
      </w:r>
      <w:r w:rsidR="00D83D86" w:rsidRPr="007F2CE2">
        <w:t>, david.ashbrook@</w:t>
      </w:r>
      <w:r w:rsidR="000E216E">
        <w:t>postgrad.</w:t>
      </w:r>
      <w:r w:rsidR="00D83D86" w:rsidRPr="007F2CE2">
        <w:t>manchester.ac.uk</w:t>
      </w:r>
      <w:r w:rsidRPr="007F2CE2">
        <w:t xml:space="preserve">, </w:t>
      </w:r>
      <w:hyperlink r:id="rId9" w:history="1"/>
      <w:r w:rsidR="004905B6" w:rsidRPr="007F2CE2">
        <w:t>r</w:t>
      </w:r>
      <w:r w:rsidR="002A4A3F" w:rsidRPr="007F2CE2">
        <w:t>einmar.hager@manchester.ac.uk</w:t>
      </w:r>
    </w:p>
    <w:p w:rsidR="00017033" w:rsidRDefault="00017033" w:rsidP="000E216E">
      <w:pPr>
        <w:spacing w:line="480" w:lineRule="auto"/>
        <w:rPr>
          <w:rFonts w:ascii="Times New Roman" w:hAnsi="Times New Roman" w:cs="Times New Roman"/>
          <w:b/>
          <w:sz w:val="24"/>
          <w:szCs w:val="24"/>
        </w:rPr>
      </w:pPr>
      <w:r>
        <w:rPr>
          <w:rFonts w:ascii="Times New Roman" w:hAnsi="Times New Roman" w:cs="Times New Roman"/>
          <w:b/>
          <w:sz w:val="24"/>
          <w:szCs w:val="24"/>
        </w:rPr>
        <w:br w:type="page"/>
      </w:r>
    </w:p>
    <w:p w:rsidR="00271FAC" w:rsidRPr="00554753" w:rsidRDefault="00C34E41" w:rsidP="000E216E">
      <w:pPr>
        <w:spacing w:line="480" w:lineRule="auto"/>
        <w:rPr>
          <w:rFonts w:ascii="Times New Roman" w:hAnsi="Times New Roman" w:cs="Times New Roman"/>
          <w:sz w:val="24"/>
          <w:szCs w:val="24"/>
        </w:rPr>
      </w:pPr>
      <w:r w:rsidRPr="00554753">
        <w:rPr>
          <w:rFonts w:ascii="Times New Roman" w:hAnsi="Times New Roman" w:cs="Times New Roman"/>
          <w:b/>
          <w:sz w:val="24"/>
          <w:szCs w:val="24"/>
        </w:rPr>
        <w:lastRenderedPageBreak/>
        <w:t>Abstract</w:t>
      </w:r>
    </w:p>
    <w:p w:rsidR="00017033" w:rsidRDefault="003B4150" w:rsidP="000E216E">
      <w:pPr>
        <w:spacing w:line="480" w:lineRule="auto"/>
        <w:rPr>
          <w:rFonts w:ascii="Times New Roman" w:hAnsi="Times New Roman" w:cs="Times New Roman"/>
          <w:b/>
          <w:sz w:val="24"/>
          <w:szCs w:val="24"/>
        </w:rPr>
      </w:pPr>
      <w:r>
        <w:rPr>
          <w:rFonts w:ascii="Times New Roman" w:hAnsi="Times New Roman" w:cs="Times New Roman"/>
          <w:sz w:val="24"/>
          <w:szCs w:val="24"/>
        </w:rPr>
        <w:t>C</w:t>
      </w:r>
      <w:r w:rsidR="00C34E41" w:rsidRPr="00554753">
        <w:rPr>
          <w:rFonts w:ascii="Times New Roman" w:hAnsi="Times New Roman" w:cs="Times New Roman"/>
          <w:sz w:val="24"/>
          <w:szCs w:val="24"/>
        </w:rPr>
        <w:t>onflict over parental investment between parent and offspring is predicted to lead to selecti</w:t>
      </w:r>
      <w:r w:rsidR="00BF7FA7" w:rsidRPr="00554753">
        <w:rPr>
          <w:rFonts w:ascii="Times New Roman" w:hAnsi="Times New Roman" w:cs="Times New Roman"/>
          <w:sz w:val="24"/>
          <w:szCs w:val="24"/>
        </w:rPr>
        <w:t>on</w:t>
      </w:r>
      <w:r w:rsidR="00C34E41" w:rsidRPr="00554753">
        <w:rPr>
          <w:rFonts w:ascii="Times New Roman" w:hAnsi="Times New Roman" w:cs="Times New Roman"/>
          <w:sz w:val="24"/>
          <w:szCs w:val="24"/>
        </w:rPr>
        <w:t xml:space="preserve"> </w:t>
      </w:r>
      <w:r w:rsidR="002F0BE9" w:rsidRPr="00554753">
        <w:rPr>
          <w:rFonts w:ascii="Times New Roman" w:hAnsi="Times New Roman" w:cs="Times New Roman"/>
          <w:sz w:val="24"/>
          <w:szCs w:val="24"/>
        </w:rPr>
        <w:t>on genes expressed in</w:t>
      </w:r>
      <w:r w:rsidR="00C34E41" w:rsidRPr="00554753">
        <w:rPr>
          <w:rFonts w:ascii="Times New Roman" w:hAnsi="Times New Roman" w:cs="Times New Roman"/>
          <w:sz w:val="24"/>
          <w:szCs w:val="24"/>
        </w:rPr>
        <w:t xml:space="preserve"> offspring </w:t>
      </w:r>
      <w:r w:rsidR="002F0BE9" w:rsidRPr="00554753">
        <w:rPr>
          <w:rFonts w:ascii="Times New Roman" w:hAnsi="Times New Roman" w:cs="Times New Roman"/>
          <w:sz w:val="24"/>
          <w:szCs w:val="24"/>
        </w:rPr>
        <w:t xml:space="preserve">for </w:t>
      </w:r>
      <w:r w:rsidR="00C34E41" w:rsidRPr="00554753">
        <w:rPr>
          <w:rFonts w:ascii="Times New Roman" w:hAnsi="Times New Roman" w:cs="Times New Roman"/>
          <w:sz w:val="24"/>
          <w:szCs w:val="24"/>
        </w:rPr>
        <w:t>traits influenc</w:t>
      </w:r>
      <w:r w:rsidR="002F0BE9" w:rsidRPr="00554753">
        <w:rPr>
          <w:rFonts w:ascii="Times New Roman" w:hAnsi="Times New Roman" w:cs="Times New Roman"/>
          <w:sz w:val="24"/>
          <w:szCs w:val="24"/>
        </w:rPr>
        <w:t xml:space="preserve">ing maternal </w:t>
      </w:r>
      <w:r w:rsidR="00723E71" w:rsidRPr="00554753">
        <w:rPr>
          <w:rFonts w:ascii="Times New Roman" w:hAnsi="Times New Roman" w:cs="Times New Roman"/>
          <w:sz w:val="24"/>
          <w:szCs w:val="24"/>
        </w:rPr>
        <w:t>investment</w:t>
      </w:r>
      <w:r w:rsidR="000E6610" w:rsidRPr="00554753">
        <w:rPr>
          <w:rFonts w:ascii="Times New Roman" w:hAnsi="Times New Roman" w:cs="Times New Roman"/>
          <w:sz w:val="24"/>
          <w:szCs w:val="24"/>
        </w:rPr>
        <w:t>,</w:t>
      </w:r>
      <w:r w:rsidR="002F0BE9" w:rsidRPr="00554753">
        <w:rPr>
          <w:rFonts w:ascii="Times New Roman" w:hAnsi="Times New Roman" w:cs="Times New Roman"/>
          <w:sz w:val="24"/>
          <w:szCs w:val="24"/>
        </w:rPr>
        <w:t xml:space="preserve"> </w:t>
      </w:r>
      <w:r w:rsidR="000E6610" w:rsidRPr="00554753">
        <w:rPr>
          <w:rFonts w:ascii="Times New Roman" w:hAnsi="Times New Roman" w:cs="Times New Roman"/>
          <w:sz w:val="24"/>
          <w:szCs w:val="24"/>
        </w:rPr>
        <w:t xml:space="preserve">and on </w:t>
      </w:r>
      <w:r>
        <w:rPr>
          <w:rFonts w:ascii="Times New Roman" w:hAnsi="Times New Roman" w:cs="Times New Roman"/>
          <w:sz w:val="24"/>
          <w:szCs w:val="24"/>
        </w:rPr>
        <w:t>parentally</w:t>
      </w:r>
      <w:r w:rsidR="0065317F">
        <w:rPr>
          <w:rFonts w:ascii="Times New Roman" w:hAnsi="Times New Roman" w:cs="Times New Roman"/>
          <w:sz w:val="24"/>
          <w:szCs w:val="24"/>
        </w:rPr>
        <w:t xml:space="preserve"> </w:t>
      </w:r>
      <w:r w:rsidR="0065317F" w:rsidRPr="00554753">
        <w:rPr>
          <w:rFonts w:ascii="Times New Roman" w:hAnsi="Times New Roman" w:cs="Times New Roman"/>
          <w:sz w:val="24"/>
          <w:szCs w:val="24"/>
        </w:rPr>
        <w:t>expressed</w:t>
      </w:r>
      <w:r>
        <w:rPr>
          <w:rFonts w:ascii="Times New Roman" w:hAnsi="Times New Roman" w:cs="Times New Roman"/>
          <w:sz w:val="24"/>
          <w:szCs w:val="24"/>
        </w:rPr>
        <w:t xml:space="preserve"> </w:t>
      </w:r>
      <w:r w:rsidR="000E6610" w:rsidRPr="00554753">
        <w:rPr>
          <w:rFonts w:ascii="Times New Roman" w:hAnsi="Times New Roman" w:cs="Times New Roman"/>
          <w:sz w:val="24"/>
          <w:szCs w:val="24"/>
        </w:rPr>
        <w:t>genes affecting offspring behavio</w:t>
      </w:r>
      <w:r w:rsidR="008122D5" w:rsidRPr="00554753">
        <w:rPr>
          <w:rFonts w:ascii="Times New Roman" w:hAnsi="Times New Roman" w:cs="Times New Roman"/>
          <w:sz w:val="24"/>
          <w:szCs w:val="24"/>
        </w:rPr>
        <w:t>u</w:t>
      </w:r>
      <w:r w:rsidR="000E6610" w:rsidRPr="00554753">
        <w:rPr>
          <w:rFonts w:ascii="Times New Roman" w:hAnsi="Times New Roman" w:cs="Times New Roman"/>
          <w:sz w:val="24"/>
          <w:szCs w:val="24"/>
        </w:rPr>
        <w:t>r</w:t>
      </w:r>
      <w:r w:rsidR="002F0BE9" w:rsidRPr="00554753">
        <w:rPr>
          <w:rFonts w:ascii="Times New Roman" w:hAnsi="Times New Roman" w:cs="Times New Roman"/>
          <w:sz w:val="24"/>
          <w:szCs w:val="24"/>
        </w:rPr>
        <w:t>.</w:t>
      </w:r>
      <w:r w:rsidR="00C34E41" w:rsidRPr="00554753">
        <w:rPr>
          <w:rFonts w:ascii="Times New Roman" w:hAnsi="Times New Roman" w:cs="Times New Roman"/>
          <w:sz w:val="24"/>
          <w:szCs w:val="24"/>
        </w:rPr>
        <w:t xml:space="preserve"> However, </w:t>
      </w:r>
      <w:r w:rsidR="0065317F">
        <w:rPr>
          <w:rFonts w:ascii="Times New Roman" w:hAnsi="Times New Roman" w:cs="Times New Roman"/>
          <w:sz w:val="24"/>
          <w:szCs w:val="24"/>
        </w:rPr>
        <w:t xml:space="preserve">the </w:t>
      </w:r>
      <w:r w:rsidR="00BF7FA7" w:rsidRPr="00554753">
        <w:rPr>
          <w:rFonts w:ascii="Times New Roman" w:hAnsi="Times New Roman" w:cs="Times New Roman"/>
          <w:sz w:val="24"/>
          <w:szCs w:val="24"/>
        </w:rPr>
        <w:t xml:space="preserve">specific </w:t>
      </w:r>
      <w:r w:rsidR="0065317F">
        <w:rPr>
          <w:rFonts w:ascii="Times New Roman" w:hAnsi="Times New Roman" w:cs="Times New Roman"/>
          <w:sz w:val="24"/>
          <w:szCs w:val="24"/>
        </w:rPr>
        <w:t xml:space="preserve">genetic </w:t>
      </w:r>
      <w:r w:rsidR="00BF7FA7" w:rsidRPr="00554753">
        <w:rPr>
          <w:rFonts w:ascii="Times New Roman" w:hAnsi="Times New Roman" w:cs="Times New Roman"/>
          <w:sz w:val="24"/>
          <w:szCs w:val="24"/>
        </w:rPr>
        <w:t>variants</w:t>
      </w:r>
      <w:r w:rsidR="00C34E41" w:rsidRPr="00554753">
        <w:rPr>
          <w:rFonts w:ascii="Times New Roman" w:hAnsi="Times New Roman" w:cs="Times New Roman"/>
          <w:sz w:val="24"/>
          <w:szCs w:val="24"/>
        </w:rPr>
        <w:t xml:space="preserve"> </w:t>
      </w:r>
      <w:r w:rsidR="00C56046" w:rsidRPr="00554753">
        <w:rPr>
          <w:rFonts w:ascii="Times New Roman" w:hAnsi="Times New Roman" w:cs="Times New Roman"/>
          <w:sz w:val="24"/>
          <w:szCs w:val="24"/>
        </w:rPr>
        <w:t xml:space="preserve">that </w:t>
      </w:r>
      <w:r w:rsidR="00C34E41" w:rsidRPr="00554753">
        <w:rPr>
          <w:rFonts w:ascii="Times New Roman" w:hAnsi="Times New Roman" w:cs="Times New Roman"/>
          <w:sz w:val="24"/>
          <w:szCs w:val="24"/>
        </w:rPr>
        <w:t xml:space="preserve">indirectly modify maternal </w:t>
      </w:r>
      <w:r w:rsidR="000E6610" w:rsidRPr="00554753">
        <w:rPr>
          <w:rFonts w:ascii="Times New Roman" w:hAnsi="Times New Roman" w:cs="Times New Roman"/>
          <w:sz w:val="24"/>
          <w:szCs w:val="24"/>
        </w:rPr>
        <w:t xml:space="preserve">or offspring </w:t>
      </w:r>
      <w:r w:rsidR="00B37F8E" w:rsidRPr="00554753">
        <w:rPr>
          <w:rFonts w:ascii="Times New Roman" w:hAnsi="Times New Roman" w:cs="Times New Roman"/>
          <w:sz w:val="24"/>
          <w:szCs w:val="24"/>
        </w:rPr>
        <w:t>behaviour</w:t>
      </w:r>
      <w:r w:rsidR="00361EE3" w:rsidRPr="00554753">
        <w:rPr>
          <w:rFonts w:ascii="Times New Roman" w:hAnsi="Times New Roman" w:cs="Times New Roman"/>
          <w:sz w:val="24"/>
          <w:szCs w:val="24"/>
        </w:rPr>
        <w:t xml:space="preserve"> </w:t>
      </w:r>
      <w:r w:rsidR="00C56046" w:rsidRPr="00554753">
        <w:rPr>
          <w:rFonts w:ascii="Times New Roman" w:hAnsi="Times New Roman" w:cs="Times New Roman"/>
          <w:sz w:val="24"/>
          <w:szCs w:val="24"/>
        </w:rPr>
        <w:t>remain largely unknown</w:t>
      </w:r>
      <w:r w:rsidR="00C34E41" w:rsidRPr="00554753">
        <w:rPr>
          <w:rFonts w:ascii="Times New Roman" w:hAnsi="Times New Roman" w:cs="Times New Roman"/>
          <w:sz w:val="24"/>
          <w:szCs w:val="24"/>
        </w:rPr>
        <w:t xml:space="preserve">. </w:t>
      </w:r>
      <w:r w:rsidR="0071781D" w:rsidRPr="00554753">
        <w:rPr>
          <w:rFonts w:ascii="Times New Roman" w:hAnsi="Times New Roman" w:cs="Times New Roman"/>
          <w:sz w:val="24"/>
          <w:szCs w:val="24"/>
        </w:rPr>
        <w:t>Using</w:t>
      </w:r>
      <w:r w:rsidR="00C34E41" w:rsidRPr="00554753">
        <w:rPr>
          <w:rFonts w:ascii="Times New Roman" w:hAnsi="Times New Roman" w:cs="Times New Roman"/>
          <w:sz w:val="24"/>
          <w:szCs w:val="24"/>
        </w:rPr>
        <w:t xml:space="preserve"> </w:t>
      </w:r>
      <w:r w:rsidR="0071781D" w:rsidRPr="00554753">
        <w:rPr>
          <w:rFonts w:ascii="Times New Roman" w:hAnsi="Times New Roman" w:cs="Times New Roman"/>
          <w:sz w:val="24"/>
          <w:szCs w:val="24"/>
        </w:rPr>
        <w:t>a cross-fostered population of mice</w:t>
      </w:r>
      <w:r w:rsidR="006052A5" w:rsidRPr="00554753">
        <w:rPr>
          <w:rFonts w:ascii="Times New Roman" w:hAnsi="Times New Roman" w:cs="Times New Roman"/>
          <w:sz w:val="24"/>
          <w:szCs w:val="24"/>
        </w:rPr>
        <w:t xml:space="preserve">, </w:t>
      </w:r>
      <w:r w:rsidR="00C34E41" w:rsidRPr="00554753">
        <w:rPr>
          <w:rFonts w:ascii="Times New Roman" w:hAnsi="Times New Roman" w:cs="Times New Roman"/>
          <w:sz w:val="24"/>
          <w:szCs w:val="24"/>
        </w:rPr>
        <w:t xml:space="preserve">we </w:t>
      </w:r>
      <w:r w:rsidR="00F96737" w:rsidRPr="00554753">
        <w:rPr>
          <w:rFonts w:ascii="Times New Roman" w:hAnsi="Times New Roman" w:cs="Times New Roman"/>
          <w:sz w:val="24"/>
          <w:szCs w:val="24"/>
        </w:rPr>
        <w:t xml:space="preserve">map maternal </w:t>
      </w:r>
      <w:r w:rsidR="00B37F8E" w:rsidRPr="00554753">
        <w:rPr>
          <w:rFonts w:ascii="Times New Roman" w:hAnsi="Times New Roman" w:cs="Times New Roman"/>
          <w:sz w:val="24"/>
          <w:szCs w:val="24"/>
        </w:rPr>
        <w:t>behaviour</w:t>
      </w:r>
      <w:r w:rsidR="00F96737" w:rsidRPr="00554753">
        <w:rPr>
          <w:rFonts w:ascii="Times New Roman" w:hAnsi="Times New Roman" w:cs="Times New Roman"/>
          <w:sz w:val="24"/>
          <w:szCs w:val="24"/>
        </w:rPr>
        <w:t xml:space="preserve"> </w:t>
      </w:r>
      <w:r w:rsidR="003A245C" w:rsidRPr="00554753">
        <w:rPr>
          <w:rFonts w:ascii="Times New Roman" w:hAnsi="Times New Roman" w:cs="Times New Roman"/>
          <w:sz w:val="24"/>
          <w:szCs w:val="24"/>
        </w:rPr>
        <w:t xml:space="preserve">in genetically uniform mothers </w:t>
      </w:r>
      <w:r w:rsidR="00F96737" w:rsidRPr="00554753">
        <w:rPr>
          <w:rFonts w:ascii="Times New Roman" w:hAnsi="Times New Roman" w:cs="Times New Roman"/>
          <w:sz w:val="24"/>
          <w:szCs w:val="24"/>
        </w:rPr>
        <w:t xml:space="preserve">as a function of genetic variation in offspring and </w:t>
      </w:r>
      <w:r w:rsidR="00C34E41" w:rsidRPr="00554753">
        <w:rPr>
          <w:rFonts w:ascii="Times New Roman" w:hAnsi="Times New Roman" w:cs="Times New Roman"/>
          <w:sz w:val="24"/>
          <w:szCs w:val="24"/>
        </w:rPr>
        <w:t>identify</w:t>
      </w:r>
      <w:r w:rsidR="006052A5" w:rsidRPr="00554753">
        <w:rPr>
          <w:rFonts w:ascii="Times New Roman" w:hAnsi="Times New Roman" w:cs="Times New Roman"/>
          <w:sz w:val="24"/>
          <w:szCs w:val="24"/>
        </w:rPr>
        <w:t xml:space="preserve"> </w:t>
      </w:r>
      <w:r w:rsidR="00BF7FA7" w:rsidRPr="00554753">
        <w:rPr>
          <w:rFonts w:ascii="Times New Roman" w:hAnsi="Times New Roman" w:cs="Times New Roman"/>
          <w:sz w:val="24"/>
          <w:szCs w:val="24"/>
        </w:rPr>
        <w:t>loci</w:t>
      </w:r>
      <w:r w:rsidR="00C34E41" w:rsidRPr="00554753">
        <w:rPr>
          <w:rFonts w:ascii="Times New Roman" w:hAnsi="Times New Roman" w:cs="Times New Roman"/>
          <w:sz w:val="24"/>
          <w:szCs w:val="24"/>
        </w:rPr>
        <w:t xml:space="preserve"> on </w:t>
      </w:r>
      <w:r w:rsidR="00CB48BC" w:rsidRPr="00554753">
        <w:rPr>
          <w:rFonts w:ascii="Times New Roman" w:hAnsi="Times New Roman" w:cs="Times New Roman"/>
          <w:sz w:val="24"/>
          <w:szCs w:val="24"/>
        </w:rPr>
        <w:t xml:space="preserve">offspring </w:t>
      </w:r>
      <w:r w:rsidR="00C34E41" w:rsidRPr="00554753">
        <w:rPr>
          <w:rFonts w:ascii="Times New Roman" w:hAnsi="Times New Roman" w:cs="Times New Roman"/>
          <w:sz w:val="24"/>
          <w:szCs w:val="24"/>
        </w:rPr>
        <w:t xml:space="preserve">chromosomes </w:t>
      </w:r>
      <w:r w:rsidR="003A245C" w:rsidRPr="00554753">
        <w:rPr>
          <w:rFonts w:ascii="Times New Roman" w:hAnsi="Times New Roman" w:cs="Times New Roman"/>
          <w:sz w:val="24"/>
          <w:szCs w:val="24"/>
        </w:rPr>
        <w:t xml:space="preserve">5 </w:t>
      </w:r>
      <w:r w:rsidR="00296CAC" w:rsidRPr="00554753">
        <w:rPr>
          <w:rFonts w:ascii="Times New Roman" w:hAnsi="Times New Roman" w:cs="Times New Roman"/>
          <w:sz w:val="24"/>
          <w:szCs w:val="24"/>
        </w:rPr>
        <w:t xml:space="preserve">and </w:t>
      </w:r>
      <w:r w:rsidR="003A245C" w:rsidRPr="00554753">
        <w:rPr>
          <w:rFonts w:ascii="Times New Roman" w:hAnsi="Times New Roman" w:cs="Times New Roman"/>
          <w:sz w:val="24"/>
          <w:szCs w:val="24"/>
        </w:rPr>
        <w:t>7</w:t>
      </w:r>
      <w:r w:rsidR="00C34E41" w:rsidRPr="00554753">
        <w:rPr>
          <w:rFonts w:ascii="Times New Roman" w:hAnsi="Times New Roman" w:cs="Times New Roman"/>
          <w:sz w:val="24"/>
          <w:szCs w:val="24"/>
        </w:rPr>
        <w:t xml:space="preserve"> that modify </w:t>
      </w:r>
      <w:r w:rsidR="00DF2ACE" w:rsidRPr="00554753">
        <w:rPr>
          <w:rFonts w:ascii="Times New Roman" w:hAnsi="Times New Roman" w:cs="Times New Roman"/>
          <w:sz w:val="24"/>
          <w:szCs w:val="24"/>
        </w:rPr>
        <w:t>maternal</w:t>
      </w:r>
      <w:r w:rsidR="00C34E41" w:rsidRPr="00554753">
        <w:rPr>
          <w:rFonts w:ascii="Times New Roman" w:hAnsi="Times New Roman" w:cs="Times New Roman"/>
          <w:sz w:val="24"/>
          <w:szCs w:val="24"/>
        </w:rPr>
        <w:t xml:space="preserve"> </w:t>
      </w:r>
      <w:r w:rsidR="00B37F8E" w:rsidRPr="00554753">
        <w:rPr>
          <w:rFonts w:ascii="Times New Roman" w:hAnsi="Times New Roman" w:cs="Times New Roman"/>
          <w:sz w:val="24"/>
          <w:szCs w:val="24"/>
        </w:rPr>
        <w:t>behavio</w:t>
      </w:r>
      <w:r w:rsidR="008122D5" w:rsidRPr="00554753">
        <w:rPr>
          <w:rFonts w:ascii="Times New Roman" w:hAnsi="Times New Roman" w:cs="Times New Roman"/>
          <w:sz w:val="24"/>
          <w:szCs w:val="24"/>
        </w:rPr>
        <w:t>u</w:t>
      </w:r>
      <w:r w:rsidR="00B37F8E" w:rsidRPr="00554753">
        <w:rPr>
          <w:rFonts w:ascii="Times New Roman" w:hAnsi="Times New Roman" w:cs="Times New Roman"/>
          <w:sz w:val="24"/>
          <w:szCs w:val="24"/>
        </w:rPr>
        <w:t>r</w:t>
      </w:r>
      <w:r w:rsidR="00C34E41" w:rsidRPr="00554753">
        <w:rPr>
          <w:rFonts w:ascii="Times New Roman" w:hAnsi="Times New Roman" w:cs="Times New Roman"/>
          <w:sz w:val="24"/>
          <w:szCs w:val="24"/>
        </w:rPr>
        <w:t xml:space="preserve">. </w:t>
      </w:r>
      <w:r w:rsidR="007F1DB2" w:rsidRPr="00554753">
        <w:rPr>
          <w:rFonts w:ascii="Times New Roman" w:hAnsi="Times New Roman" w:cs="Times New Roman"/>
          <w:sz w:val="24"/>
          <w:szCs w:val="24"/>
        </w:rPr>
        <w:t xml:space="preserve">Conversely, we found that genetic variation among mothers influences offspring development, independent of offspring genotype. </w:t>
      </w:r>
      <w:r w:rsidR="00E83ECB" w:rsidRPr="00554753">
        <w:rPr>
          <w:rFonts w:ascii="Times New Roman" w:hAnsi="Times New Roman" w:cs="Times New Roman"/>
          <w:sz w:val="24"/>
          <w:szCs w:val="24"/>
        </w:rPr>
        <w:t>O</w:t>
      </w:r>
      <w:r w:rsidR="009278F8" w:rsidRPr="00554753">
        <w:rPr>
          <w:rFonts w:ascii="Times New Roman" w:hAnsi="Times New Roman" w:cs="Times New Roman"/>
          <w:sz w:val="24"/>
          <w:szCs w:val="24"/>
        </w:rPr>
        <w:t xml:space="preserve">ffspring solicitation and maternal </w:t>
      </w:r>
      <w:r w:rsidR="00377DC8" w:rsidRPr="00377DC8">
        <w:rPr>
          <w:rFonts w:ascii="Times New Roman" w:hAnsi="Times New Roman" w:cs="Times New Roman"/>
          <w:sz w:val="24"/>
          <w:szCs w:val="24"/>
        </w:rPr>
        <w:t>behaviour</w:t>
      </w:r>
      <w:r w:rsidR="00E83ECB" w:rsidRPr="00554753">
        <w:rPr>
          <w:rFonts w:ascii="Times New Roman" w:hAnsi="Times New Roman" w:cs="Times New Roman"/>
          <w:sz w:val="24"/>
          <w:szCs w:val="24"/>
        </w:rPr>
        <w:t xml:space="preserve"> show s</w:t>
      </w:r>
      <w:r w:rsidR="00115618" w:rsidRPr="00554753">
        <w:rPr>
          <w:rFonts w:ascii="Times New Roman" w:hAnsi="Times New Roman" w:cs="Times New Roman"/>
          <w:sz w:val="24"/>
          <w:szCs w:val="24"/>
        </w:rPr>
        <w:t>igns of coadaptation as they are negatively correlated between mothers and their biological offspring, which may be linked to costs of increased solicitation on growth found in our study.</w:t>
      </w:r>
      <w:r w:rsidR="0065317F">
        <w:rPr>
          <w:rFonts w:ascii="Times New Roman" w:hAnsi="Times New Roman" w:cs="Times New Roman"/>
          <w:sz w:val="24"/>
          <w:szCs w:val="24"/>
        </w:rPr>
        <w:t xml:space="preserve"> Overall, o</w:t>
      </w:r>
      <w:r w:rsidR="00115618" w:rsidRPr="00554753">
        <w:rPr>
          <w:rFonts w:ascii="Times New Roman" w:hAnsi="Times New Roman" w:cs="Times New Roman"/>
          <w:sz w:val="24"/>
          <w:szCs w:val="24"/>
        </w:rPr>
        <w:t>ur results show levels of parent</w:t>
      </w:r>
      <w:r w:rsidR="00D15F24">
        <w:rPr>
          <w:rFonts w:ascii="Times New Roman" w:hAnsi="Times New Roman" w:cs="Times New Roman"/>
          <w:sz w:val="24"/>
          <w:szCs w:val="24"/>
        </w:rPr>
        <w:t xml:space="preserve">al provisioning </w:t>
      </w:r>
      <w:r w:rsidR="00115618" w:rsidRPr="00554753">
        <w:rPr>
          <w:rFonts w:ascii="Times New Roman" w:hAnsi="Times New Roman" w:cs="Times New Roman"/>
          <w:sz w:val="24"/>
          <w:szCs w:val="24"/>
        </w:rPr>
        <w:t xml:space="preserve">and offspring solicitation are unique to specific genotypes. </w:t>
      </w:r>
      <w:r w:rsidR="00017033">
        <w:rPr>
          <w:rFonts w:ascii="Times New Roman" w:hAnsi="Times New Roman" w:cs="Times New Roman"/>
          <w:b/>
          <w:sz w:val="24"/>
          <w:szCs w:val="24"/>
        </w:rPr>
        <w:br w:type="page"/>
      </w:r>
    </w:p>
    <w:p w:rsidR="00C34E41" w:rsidRPr="00554753" w:rsidRDefault="00D83D86" w:rsidP="000E216E">
      <w:pPr>
        <w:spacing w:line="480" w:lineRule="auto"/>
        <w:rPr>
          <w:rFonts w:ascii="Times New Roman" w:hAnsi="Times New Roman" w:cs="Times New Roman"/>
          <w:b/>
          <w:sz w:val="24"/>
          <w:szCs w:val="24"/>
        </w:rPr>
      </w:pPr>
      <w:r>
        <w:rPr>
          <w:rFonts w:ascii="Times New Roman" w:hAnsi="Times New Roman" w:cs="Times New Roman"/>
          <w:b/>
          <w:sz w:val="24"/>
          <w:szCs w:val="24"/>
        </w:rPr>
        <w:lastRenderedPageBreak/>
        <w:t>Introduction</w:t>
      </w:r>
    </w:p>
    <w:p w:rsidR="00C34E41" w:rsidRPr="00554753" w:rsidRDefault="00C34E41" w:rsidP="000E216E">
      <w:pPr>
        <w:spacing w:line="480" w:lineRule="auto"/>
        <w:rPr>
          <w:rFonts w:ascii="Times New Roman" w:hAnsi="Times New Roman" w:cs="Times New Roman"/>
          <w:sz w:val="24"/>
          <w:szCs w:val="24"/>
        </w:rPr>
      </w:pPr>
      <w:r w:rsidRPr="00554753">
        <w:rPr>
          <w:rFonts w:ascii="Times New Roman" w:hAnsi="Times New Roman" w:cs="Times New Roman"/>
          <w:sz w:val="24"/>
          <w:szCs w:val="24"/>
        </w:rPr>
        <w:t>The close interaction between mother and offspring in mammals is fundamental to offspring development and fitness. However, parent and offspring are in conflict over how much parents should invest in their young where offspring typically demand more than is optimal for the parent</w:t>
      </w:r>
      <w:r w:rsidR="00631F7F">
        <w:rPr>
          <w:rFonts w:ascii="Times New Roman" w:hAnsi="Times New Roman" w:cs="Times New Roman"/>
          <w:sz w:val="24"/>
          <w:szCs w:val="24"/>
        </w:rPr>
        <w:t xml:space="preserve"> </w:t>
      </w:r>
      <w:r w:rsidR="00FC1BC6" w:rsidRPr="00554753">
        <w:rPr>
          <w:rFonts w:ascii="Times New Roman" w:hAnsi="Times New Roman" w:cs="Times New Roman"/>
          <w:sz w:val="24"/>
          <w:szCs w:val="24"/>
        </w:rPr>
        <w:fldChar w:fldCharType="begin" w:fldLock="1"/>
      </w:r>
      <w:r w:rsidR="00DA1674">
        <w:rPr>
          <w:rFonts w:ascii="Times New Roman" w:hAnsi="Times New Roman" w:cs="Times New Roman"/>
          <w:sz w:val="24"/>
          <w:szCs w:val="24"/>
        </w:rPr>
        <w:instrText>ADDIN CSL_CITATION { "citationItems" : [ { "id" : "ITEM-1", "itemData" : { "DOI" : "10.1093/icb/14.1.249", "ISSN" : "1540-7063", "author" : [ { "dropping-particle" : "", "family" : "Trivers", "given" : "Robert L.", "non-dropping-particle" : "", "parse-names" : false, "suffix" : "" } ], "container-title" : "American Zoologist", "id" : "ITEM-1", "issue" : "1", "issued" : { "date-parts" : [ [ "1974" ] ] }, "page" : "249-264", "title" : "Parent-offspring conflict", "type" : "article-journal", "volume" : "14" }, "uris" : [ "http://www.mendeley.com/documents/?uuid=648618c4-2c9d-4008-970a-05cf6b047d67" ] }, { "id" : "ITEM-2", "itemData" : { "DOI" : "10.1038/376133a0", "ISSN" : "0028-0836", "PMID" : "7603563", "abstract" : "Natural selection can act in different ways on genes expressed in parents and their young, giving rise to parent-offspring conflict. The way in which this genetic conflict manifests itself at the behavioural level is unclear, and there has been widespread dissatisfaction that the theory has provided few testable predictions. A recent shift in emphasis from models that define the possible extent of conflict to those that predict its resolution offers greater hope of a testable theory of parent-offspring conflict.", "author" : [ { "dropping-particle" : "", "family" : "Godfray", "given" : "H C", "non-dropping-particle" : "", "parse-names" : false, "suffix" : "" } ], "container-title" : "Nature", "id" : "ITEM-2", "issue" : "6536", "issued" : { "date-parts" : [ [ "1995", "7", "13" ] ] }, "page" : "133-138", "title" : "Evolutionary theory of parent-offspring conflict.", "type" : "article-journal", "volume" : "376" }, "uris" : [ "http://www.mendeley.com/documents/?uuid=af73ed99-6259-4af7-931b-0acad43202a2", "http://www.mendeley.com/documents/?uuid=bd52483a-f148-4cf8-9a47-44d1243238bf" ] } ], "mendeley" : { "formattedCitation" : "(Trivers, 1974; Godfray, 1995)", "plainTextFormattedCitation" : "(Trivers, 1974; Godfray, 1995)", "previouslyFormattedCitation" : "(Trivers, 1974; Godfray, 1995)" }, "properties" : { "noteIndex" : 0 }, "schema" : "https://github.com/citation-style-language/schema/raw/master/csl-citation.json" }</w:instrText>
      </w:r>
      <w:r w:rsidR="00FC1BC6" w:rsidRPr="00554753">
        <w:rPr>
          <w:rFonts w:ascii="Times New Roman" w:hAnsi="Times New Roman" w:cs="Times New Roman"/>
          <w:sz w:val="24"/>
          <w:szCs w:val="24"/>
        </w:rPr>
        <w:fldChar w:fldCharType="separate"/>
      </w:r>
      <w:r w:rsidR="00DA1674" w:rsidRPr="00DA1674">
        <w:rPr>
          <w:rFonts w:ascii="Times New Roman" w:hAnsi="Times New Roman" w:cs="Times New Roman"/>
          <w:noProof/>
          <w:sz w:val="24"/>
          <w:szCs w:val="24"/>
        </w:rPr>
        <w:t>(Trivers, 1974; Godfray, 1995)</w:t>
      </w:r>
      <w:r w:rsidR="00FC1BC6" w:rsidRPr="00554753">
        <w:rPr>
          <w:rFonts w:ascii="Times New Roman" w:hAnsi="Times New Roman" w:cs="Times New Roman"/>
          <w:sz w:val="24"/>
          <w:szCs w:val="24"/>
        </w:rPr>
        <w:fldChar w:fldCharType="end"/>
      </w:r>
      <w:r w:rsidR="00CA7C18">
        <w:rPr>
          <w:rFonts w:ascii="Times New Roman" w:hAnsi="Times New Roman" w:cs="Times New Roman"/>
          <w:sz w:val="24"/>
          <w:szCs w:val="24"/>
        </w:rPr>
        <w:t>, and the existence of this genetic conflict has been demonstrated in empirical research</w:t>
      </w:r>
      <w:r w:rsidR="00631F7F">
        <w:rPr>
          <w:rFonts w:ascii="Times New Roman" w:hAnsi="Times New Roman" w:cs="Times New Roman"/>
          <w:sz w:val="24"/>
          <w:szCs w:val="24"/>
        </w:rPr>
        <w:t xml:space="preserve"> </w:t>
      </w:r>
      <w:r w:rsidR="00051D31">
        <w:rPr>
          <w:rFonts w:ascii="Times New Roman" w:hAnsi="Times New Roman" w:cs="Times New Roman"/>
          <w:sz w:val="24"/>
          <w:szCs w:val="24"/>
        </w:rPr>
        <w:fldChar w:fldCharType="begin" w:fldLock="1"/>
      </w:r>
      <w:r w:rsidR="00DA1674">
        <w:rPr>
          <w:rFonts w:ascii="Times New Roman" w:hAnsi="Times New Roman" w:cs="Times New Roman"/>
          <w:sz w:val="24"/>
          <w:szCs w:val="24"/>
        </w:rPr>
        <w:instrText>ADDIN CSL_CITATION { "citationItems" : [ { "id" : "ITEM-1", "itemData" : { "DOI" : "10.1038/ncomms7850", "ISSN" : "2041-1723", "PMID" : "25880586", "author" : [ { "dropping-particle" : "", "family" : "K\u00f6lliker", "given" : "Mathias", "non-dropping-particle" : "", "parse-names" : false, "suffix" : "" }, { "dropping-particle" : "", "family" : "Boos", "given" : "Stefan", "non-dropping-particle" : "", "parse-names" : false, "suffix" : "" }, { "dropping-particle" : "", "family" : "Wong", "given" : "Janine W.Y.", "non-dropping-particle" : "", "parse-names" : false, "suffix" : "" }, { "dropping-particle" : "", "family" : "R\u00f6llin", "given" : "Lilian", "non-dropping-particle" : "", "parse-names" : false, "suffix" : "" }, { "dropping-particle" : "", "family" : "Stucki", "given" : "Dimitri", "non-dropping-particle" : "", "parse-names" : false, "suffix" : "" }, { "dropping-particle" : "", "family" : "Raveh", "given" : "Shirley", "non-dropping-particle" : "", "parse-names" : false, "suffix" : "" }, { "dropping-particle" : "", "family" : "Wu", "given" : "Min", "non-dropping-particle" : "", "parse-names" : false, "suffix" : "" }, { "dropping-particle" : "", "family" : "Meunier", "given" : "Jo\u00ebl", "non-dropping-particle" : "", "parse-names" : false, "suffix" : "" } ], "container-title" : "Nature Communications", "id" : "ITEM-1", "issued" : { "date-parts" : [ [ "2015", "4", "16" ] ] }, "page" : "6850", "title" : "Parent\u2013offspring conflict and the genetic trade-offs shaping parental investment", "type" : "article-journal", "volume" : "6" }, "uris" : [ "http://www.mendeley.com/documents/?uuid=4f37ac06-44ca-4831-b3f3-3a565c5a4b37" ] } ], "mendeley" : { "formattedCitation" : "(K\u00f6lliker et al., 2015)", "plainTextFormattedCitation" : "(K\u00f6lliker et al., 2015)", "previouslyFormattedCitation" : "(K\u00f6lliker et al., 2015)" }, "properties" : { "noteIndex" : 0 }, "schema" : "https://github.com/citation-style-language/schema/raw/master/csl-citation.json" }</w:instrText>
      </w:r>
      <w:r w:rsidR="00051D31">
        <w:rPr>
          <w:rFonts w:ascii="Times New Roman" w:hAnsi="Times New Roman" w:cs="Times New Roman"/>
          <w:sz w:val="24"/>
          <w:szCs w:val="24"/>
        </w:rPr>
        <w:fldChar w:fldCharType="separate"/>
      </w:r>
      <w:r w:rsidR="00DA1674" w:rsidRPr="00DA1674">
        <w:rPr>
          <w:rFonts w:ascii="Times New Roman" w:hAnsi="Times New Roman" w:cs="Times New Roman"/>
          <w:noProof/>
          <w:sz w:val="24"/>
          <w:szCs w:val="24"/>
        </w:rPr>
        <w:t xml:space="preserve">(Kölliker </w:t>
      </w:r>
      <w:r w:rsidR="00DA1674" w:rsidRPr="00122EE9">
        <w:rPr>
          <w:rFonts w:ascii="Times New Roman" w:hAnsi="Times New Roman" w:cs="Times New Roman"/>
          <w:i/>
          <w:noProof/>
          <w:sz w:val="24"/>
          <w:szCs w:val="24"/>
        </w:rPr>
        <w:t xml:space="preserve">et al., </w:t>
      </w:r>
      <w:r w:rsidR="00DA1674" w:rsidRPr="00DA1674">
        <w:rPr>
          <w:rFonts w:ascii="Times New Roman" w:hAnsi="Times New Roman" w:cs="Times New Roman"/>
          <w:noProof/>
          <w:sz w:val="24"/>
          <w:szCs w:val="24"/>
        </w:rPr>
        <w:t>2015)</w:t>
      </w:r>
      <w:r w:rsidR="00051D31">
        <w:rPr>
          <w:rFonts w:ascii="Times New Roman" w:hAnsi="Times New Roman" w:cs="Times New Roman"/>
          <w:sz w:val="24"/>
          <w:szCs w:val="24"/>
        </w:rPr>
        <w:fldChar w:fldCharType="end"/>
      </w:r>
      <w:r w:rsidR="002F28BC">
        <w:rPr>
          <w:rFonts w:ascii="Times New Roman" w:hAnsi="Times New Roman" w:cs="Times New Roman"/>
          <w:sz w:val="24"/>
          <w:szCs w:val="24"/>
        </w:rPr>
        <w:t>.</w:t>
      </w:r>
      <w:r w:rsidRPr="00554753">
        <w:rPr>
          <w:rFonts w:ascii="Times New Roman" w:hAnsi="Times New Roman" w:cs="Times New Roman"/>
          <w:sz w:val="24"/>
          <w:szCs w:val="24"/>
        </w:rPr>
        <w:t xml:space="preserve"> The </w:t>
      </w:r>
      <w:r w:rsidR="009278F8" w:rsidRPr="00554753">
        <w:rPr>
          <w:rFonts w:ascii="Times New Roman" w:hAnsi="Times New Roman" w:cs="Times New Roman"/>
          <w:sz w:val="24"/>
          <w:szCs w:val="24"/>
        </w:rPr>
        <w:t>r</w:t>
      </w:r>
      <w:r w:rsidRPr="00554753">
        <w:rPr>
          <w:rFonts w:ascii="Times New Roman" w:hAnsi="Times New Roman" w:cs="Times New Roman"/>
          <w:sz w:val="24"/>
          <w:szCs w:val="24"/>
        </w:rPr>
        <w:t xml:space="preserve">esulting selection pressures are predicted to lead to the evolution of traits in offspring that influence parental </w:t>
      </w:r>
      <w:r w:rsidR="00B37F8E" w:rsidRPr="00554753">
        <w:rPr>
          <w:rFonts w:ascii="Times New Roman" w:hAnsi="Times New Roman" w:cs="Times New Roman"/>
          <w:sz w:val="24"/>
          <w:szCs w:val="24"/>
        </w:rPr>
        <w:t>behaviour</w:t>
      </w:r>
      <w:r w:rsidR="0008055C" w:rsidRPr="00554753">
        <w:rPr>
          <w:rFonts w:ascii="Times New Roman" w:hAnsi="Times New Roman" w:cs="Times New Roman"/>
          <w:sz w:val="24"/>
          <w:szCs w:val="24"/>
        </w:rPr>
        <w:t xml:space="preserve"> (</w:t>
      </w:r>
      <w:r w:rsidRPr="00554753">
        <w:rPr>
          <w:rFonts w:ascii="Times New Roman" w:hAnsi="Times New Roman" w:cs="Times New Roman"/>
          <w:sz w:val="24"/>
          <w:szCs w:val="24"/>
        </w:rPr>
        <w:t>and thus investment</w:t>
      </w:r>
      <w:r w:rsidR="0008055C" w:rsidRPr="00554753">
        <w:rPr>
          <w:rFonts w:ascii="Times New Roman" w:hAnsi="Times New Roman" w:cs="Times New Roman"/>
          <w:sz w:val="24"/>
          <w:szCs w:val="24"/>
        </w:rPr>
        <w:t>)</w:t>
      </w:r>
      <w:r w:rsidRPr="00554753">
        <w:rPr>
          <w:rFonts w:ascii="Times New Roman" w:hAnsi="Times New Roman" w:cs="Times New Roman"/>
          <w:sz w:val="24"/>
          <w:szCs w:val="24"/>
        </w:rPr>
        <w:t xml:space="preserve">. Conversely, parental traits should be selected </w:t>
      </w:r>
      <w:r w:rsidR="0008055C" w:rsidRPr="00554753">
        <w:rPr>
          <w:rFonts w:ascii="Times New Roman" w:hAnsi="Times New Roman" w:cs="Times New Roman"/>
          <w:sz w:val="24"/>
          <w:szCs w:val="24"/>
        </w:rPr>
        <w:t xml:space="preserve">for their effects on </w:t>
      </w:r>
      <w:r w:rsidRPr="00554753">
        <w:rPr>
          <w:rFonts w:ascii="Times New Roman" w:hAnsi="Times New Roman" w:cs="Times New Roman"/>
          <w:sz w:val="24"/>
          <w:szCs w:val="24"/>
        </w:rPr>
        <w:t xml:space="preserve">offspring traits </w:t>
      </w:r>
      <w:r w:rsidR="0008055C" w:rsidRPr="00554753">
        <w:rPr>
          <w:rFonts w:ascii="Times New Roman" w:hAnsi="Times New Roman" w:cs="Times New Roman"/>
          <w:sz w:val="24"/>
          <w:szCs w:val="24"/>
        </w:rPr>
        <w:t>that influence</w:t>
      </w:r>
      <w:r w:rsidRPr="00554753">
        <w:rPr>
          <w:rFonts w:ascii="Times New Roman" w:hAnsi="Times New Roman" w:cs="Times New Roman"/>
          <w:sz w:val="24"/>
          <w:szCs w:val="24"/>
        </w:rPr>
        <w:t xml:space="preserve"> parental </w:t>
      </w:r>
      <w:r w:rsidR="00B37F8E" w:rsidRPr="00554753">
        <w:rPr>
          <w:rFonts w:ascii="Times New Roman" w:hAnsi="Times New Roman" w:cs="Times New Roman"/>
          <w:sz w:val="24"/>
          <w:szCs w:val="24"/>
        </w:rPr>
        <w:t>behaviour</w:t>
      </w:r>
      <w:r w:rsidRPr="00554753">
        <w:rPr>
          <w:rFonts w:ascii="Times New Roman" w:hAnsi="Times New Roman" w:cs="Times New Roman"/>
          <w:sz w:val="24"/>
          <w:szCs w:val="24"/>
        </w:rPr>
        <w:t xml:space="preserve"> indirectly</w:t>
      </w:r>
      <w:r w:rsidR="00631F7F">
        <w:rPr>
          <w:rFonts w:ascii="Times New Roman" w:hAnsi="Times New Roman" w:cs="Times New Roman"/>
          <w:sz w:val="24"/>
          <w:szCs w:val="24"/>
        </w:rPr>
        <w:t xml:space="preserve"> </w:t>
      </w:r>
      <w:r w:rsidR="00AA2943" w:rsidRPr="00554753">
        <w:rPr>
          <w:rFonts w:ascii="Times New Roman" w:hAnsi="Times New Roman" w:cs="Times New Roman"/>
          <w:sz w:val="24"/>
          <w:szCs w:val="24"/>
        </w:rPr>
        <w:fldChar w:fldCharType="begin" w:fldLock="1"/>
      </w:r>
      <w:r w:rsidR="00DA1674">
        <w:rPr>
          <w:rFonts w:ascii="Times New Roman" w:hAnsi="Times New Roman" w:cs="Times New Roman"/>
          <w:sz w:val="24"/>
          <w:szCs w:val="24"/>
        </w:rPr>
        <w:instrText>ADDIN CSL_CITATION { "citationItems" : [ { "id" : "ITEM-1", "itemData" : { "author" : [ { "dropping-particle" : "", "family" : "Kilner", "given" : "R. M.", "non-dropping-particle" : "", "parse-names" : false, "suffix" : "" }, { "dropping-particle" : "", "family" : "Hinde", "given" : "C. A.", "non-dropping-particle" : "", "parse-names" : false, "suffix" : "" } ], "container-title" : "The Evolution of Parental Care", "editor" : [ { "dropping-particle" : "", "family" : "Royle", "given" : "N.", "non-dropping-particle" : "", "parse-names" : false, "suffix" : "" }, { "dropping-particle" : "", "family" : "Smiseth", "given" : "P. T.", "non-dropping-particle" : "", "parse-names" : false, "suffix" : "" }, { "dropping-particle" : "", "family" : "K\u00f6lliker", "given" : "M.", "non-dropping-particle" : "", "parse-names" : false, "suffix" : "" } ], "id" : "ITEM-1", "issued" : { "date-parts" : [ [ "2012" ] ] }, "page" : "119-132", "publisher" : "Oxford University Press", "publisher-place" : "Oxford, UK", "title" : "Parent-offspring conflict", "type" : "chapter" }, "uris" : [ "http://www.mendeley.com/documents/?uuid=4d91df34-5a4a-4d2b-b398-bdde95e02116" ] } ], "mendeley" : { "formattedCitation" : "(Kilner and Hinde, 2012)", "plainTextFormattedCitation" : "(Kilner and Hinde, 2012)", "previouslyFormattedCitation" : "(Kilner and Hinde, 2012)" }, "properties" : { "noteIndex" : 0 }, "schema" : "https://github.com/citation-style-language/schema/raw/master/csl-citation.json" }</w:instrText>
      </w:r>
      <w:r w:rsidR="00AA2943" w:rsidRPr="00554753">
        <w:rPr>
          <w:rFonts w:ascii="Times New Roman" w:hAnsi="Times New Roman" w:cs="Times New Roman"/>
          <w:sz w:val="24"/>
          <w:szCs w:val="24"/>
        </w:rPr>
        <w:fldChar w:fldCharType="separate"/>
      </w:r>
      <w:r w:rsidR="00DA1674" w:rsidRPr="00DA1674">
        <w:rPr>
          <w:rFonts w:ascii="Times New Roman" w:hAnsi="Times New Roman" w:cs="Times New Roman"/>
          <w:noProof/>
          <w:sz w:val="24"/>
          <w:szCs w:val="24"/>
        </w:rPr>
        <w:t>(Kilner and Hinde, 2012)</w:t>
      </w:r>
      <w:r w:rsidR="00AA2943" w:rsidRPr="00554753">
        <w:rPr>
          <w:rFonts w:ascii="Times New Roman" w:hAnsi="Times New Roman" w:cs="Times New Roman"/>
          <w:sz w:val="24"/>
          <w:szCs w:val="24"/>
        </w:rPr>
        <w:fldChar w:fldCharType="end"/>
      </w:r>
      <w:r w:rsidRPr="00554753">
        <w:rPr>
          <w:rFonts w:ascii="Times New Roman" w:hAnsi="Times New Roman" w:cs="Times New Roman"/>
          <w:sz w:val="24"/>
          <w:szCs w:val="24"/>
        </w:rPr>
        <w:t>.</w:t>
      </w:r>
      <w:r w:rsidR="00C83C31" w:rsidRPr="00554753">
        <w:rPr>
          <w:rFonts w:ascii="Times New Roman" w:hAnsi="Times New Roman" w:cs="Times New Roman"/>
          <w:sz w:val="24"/>
          <w:szCs w:val="24"/>
        </w:rPr>
        <w:t xml:space="preserve"> </w:t>
      </w:r>
      <w:r w:rsidR="007F5562" w:rsidRPr="00554753">
        <w:rPr>
          <w:rFonts w:ascii="Times New Roman" w:hAnsi="Times New Roman" w:cs="Times New Roman"/>
          <w:sz w:val="24"/>
          <w:szCs w:val="24"/>
        </w:rPr>
        <w:t>The correlation between parental and offspring traits has been the focus of coadaptation models w</w:t>
      </w:r>
      <w:r w:rsidRPr="00554753">
        <w:rPr>
          <w:rFonts w:ascii="Times New Roman" w:hAnsi="Times New Roman" w:cs="Times New Roman"/>
          <w:sz w:val="24"/>
          <w:szCs w:val="24"/>
        </w:rPr>
        <w:t xml:space="preserve">here specific combinations of </w:t>
      </w:r>
      <w:r w:rsidR="007F5562" w:rsidRPr="00554753">
        <w:rPr>
          <w:rFonts w:ascii="Times New Roman" w:hAnsi="Times New Roman" w:cs="Times New Roman"/>
          <w:sz w:val="24"/>
          <w:szCs w:val="24"/>
        </w:rPr>
        <w:t xml:space="preserve">demand and provisioning </w:t>
      </w:r>
      <w:r w:rsidRPr="00554753">
        <w:rPr>
          <w:rFonts w:ascii="Times New Roman" w:hAnsi="Times New Roman" w:cs="Times New Roman"/>
          <w:sz w:val="24"/>
          <w:szCs w:val="24"/>
        </w:rPr>
        <w:t xml:space="preserve">are selectively </w:t>
      </w:r>
      <w:r w:rsidR="00631F7F">
        <w:rPr>
          <w:rFonts w:ascii="Times New Roman" w:hAnsi="Times New Roman" w:cs="Times New Roman"/>
          <w:sz w:val="24"/>
          <w:szCs w:val="24"/>
        </w:rPr>
        <w:t xml:space="preserve">favoured </w:t>
      </w:r>
      <w:r w:rsidR="00AA2943" w:rsidRPr="00554753">
        <w:rPr>
          <w:rFonts w:ascii="Times New Roman" w:hAnsi="Times New Roman" w:cs="Times New Roman"/>
          <w:sz w:val="24"/>
          <w:szCs w:val="24"/>
        </w:rPr>
        <w:fldChar w:fldCharType="begin" w:fldLock="1"/>
      </w:r>
      <w:r w:rsidR="00DA1674">
        <w:rPr>
          <w:rFonts w:ascii="Times New Roman" w:hAnsi="Times New Roman" w:cs="Times New Roman"/>
          <w:sz w:val="24"/>
          <w:szCs w:val="24"/>
        </w:rPr>
        <w:instrText>ADDIN CSL_CITATION { "citationItems" : [ { "id" : "ITEM-1", "itemData" : { "DOI" : "10.2307/2411068", "ISSN" : "00143820", "author" : [ { "dropping-particle" : "", "family" : "Wolf", "given" : "Jason B.", "non-dropping-particle" : "", "parse-names" : false, "suffix" : "" }, { "dropping-particle" : "", "family" : "Brodie III", "given" : "Edmund D.", "non-dropping-particle" : "", "parse-names" : false, "suffix" : "" } ], "container-title" : "Evolution", "id" : "ITEM-1", "issue" : "2", "issued" : { "date-parts" : [ [ "1998", "4" ] ] }, "page" : "299-308", "title" : "The coadaptation of parental and offspring characters", "type" : "article-journal", "volume" : "52" }, "uris" : [ "http://www.mendeley.com/documents/?uuid=38ff52ff-6c7e-4d29-9115-665a155d12cb" ] }, { "id" : "ITEM-2", "itemData" : { "DOI" : "10.1086/491687", "ISSN" : "1537-5323", "PMID" : "16224706", "abstract" : "The evolution of parent-offspring interactions for the provisioning of care is usually explained as the phenotypic outcome of resolved conflicting selection pressures. However, parental care and offspring solicitation are expected to have complex patterns of inheritance. Here we present a quantitative genetic model of parent-offspring interactions that allows us to investigate the evolutionary maintenance of a state of resolved conflict. We show that offspring solicitation and parental provisioning are expected to become genetically correlated through coadaptation and that their genetic architecture is dictated by an interaction between patterns of selection and the proximate mechanisms regulating supply and demand. When selection is predominately on offspring solicitation, our model suggests that the genetic correlations between provisioning and solicitation are usually positive if provisioning reduces solicitation. Conversely, when selection is predominately on parental provisioning, the correlations are mostly negative as long as parents show a positive response to offspring demand. Empirical estimates of the genetic architecture of traits involved in family interactions fit these predictions. Our model demonstrates how the evolutionary maintenance of parent-offspring interactions can result in variable patterns of coadaptation, and it provides an explanation for the diversity of family interactions within and among species.", "author" : [ { "dropping-particle" : "", "family" : "K\u00f6lliker", "given" : "Mathias", "non-dropping-particle" : "", "parse-names" : false, "suffix" : "" }, { "dropping-particle" : "", "family" : "Brodie III", "given" : "Edmund D", "non-dropping-particle" : "", "parse-names" : false, "suffix" : "" }, { "dropping-particle" : "", "family" : "Moore", "given" : "Allen J", "non-dropping-particle" : "", "parse-names" : false, "suffix" : "" } ], "container-title" : "The American naturalist", "id" : "ITEM-2", "issue" : "4", "issued" : { "date-parts" : [ [ "2005", "10", "1" ] ] }, "page" : "506-516", "publisher" : "The University of Chicago Press for The American Society of Naturalists", "title" : "The coadaptation of parental supply and offspring demand.", "type" : "article-journal", "volume" : "166" }, "uris" : [ "http://www.mendeley.com/documents/?uuid=ac1a2349-e982-4752-9532-bf0f2c9dac9c" ] } ], "mendeley" : { "formattedCitation" : "(Wolf and Brodie III, 1998; K\u00f6lliker et al., 2005)", "plainTextFormattedCitation" : "(Wolf and Brodie III, 1998; K\u00f6lliker et al., 2005)", "previouslyFormattedCitation" : "(Wolf and Brodie III, 1998; K\u00f6lliker et al., 2005)" }, "properties" : { "noteIndex" : 0 }, "schema" : "https://github.com/citation-style-language/schema/raw/master/csl-citation.json" }</w:instrText>
      </w:r>
      <w:r w:rsidR="00AA2943" w:rsidRPr="00554753">
        <w:rPr>
          <w:rFonts w:ascii="Times New Roman" w:hAnsi="Times New Roman" w:cs="Times New Roman"/>
          <w:sz w:val="24"/>
          <w:szCs w:val="24"/>
        </w:rPr>
        <w:fldChar w:fldCharType="separate"/>
      </w:r>
      <w:r w:rsidR="00DA1674" w:rsidRPr="00DA1674">
        <w:rPr>
          <w:rFonts w:ascii="Times New Roman" w:hAnsi="Times New Roman" w:cs="Times New Roman"/>
          <w:noProof/>
          <w:sz w:val="24"/>
          <w:szCs w:val="24"/>
        </w:rPr>
        <w:t>(Wolf and Brodie III, 1998; Kölliker</w:t>
      </w:r>
      <w:r w:rsidR="00DA1674" w:rsidRPr="00122EE9">
        <w:rPr>
          <w:rFonts w:ascii="Times New Roman" w:hAnsi="Times New Roman" w:cs="Times New Roman"/>
          <w:i/>
          <w:noProof/>
          <w:sz w:val="24"/>
          <w:szCs w:val="24"/>
        </w:rPr>
        <w:t xml:space="preserve"> et al</w:t>
      </w:r>
      <w:r w:rsidR="00DA1674" w:rsidRPr="00DA1674">
        <w:rPr>
          <w:rFonts w:ascii="Times New Roman" w:hAnsi="Times New Roman" w:cs="Times New Roman"/>
          <w:noProof/>
          <w:sz w:val="24"/>
          <w:szCs w:val="24"/>
        </w:rPr>
        <w:t>., 2005)</w:t>
      </w:r>
      <w:r w:rsidR="00AA2943" w:rsidRPr="00554753">
        <w:rPr>
          <w:rFonts w:ascii="Times New Roman" w:hAnsi="Times New Roman" w:cs="Times New Roman"/>
          <w:sz w:val="24"/>
          <w:szCs w:val="24"/>
        </w:rPr>
        <w:fldChar w:fldCharType="end"/>
      </w:r>
      <w:r w:rsidRPr="00554753">
        <w:rPr>
          <w:rFonts w:ascii="Times New Roman" w:hAnsi="Times New Roman" w:cs="Times New Roman"/>
          <w:sz w:val="24"/>
          <w:szCs w:val="24"/>
        </w:rPr>
        <w:t xml:space="preserve">. The fundamental assumption underlying </w:t>
      </w:r>
      <w:r w:rsidR="00525F24" w:rsidRPr="00554753">
        <w:rPr>
          <w:rFonts w:ascii="Times New Roman" w:hAnsi="Times New Roman" w:cs="Times New Roman"/>
          <w:sz w:val="24"/>
          <w:szCs w:val="24"/>
        </w:rPr>
        <w:t>predictions about the evolution of traits involved in parent-offspring</w:t>
      </w:r>
      <w:r w:rsidRPr="00554753">
        <w:rPr>
          <w:rFonts w:ascii="Times New Roman" w:hAnsi="Times New Roman" w:cs="Times New Roman"/>
          <w:sz w:val="24"/>
          <w:szCs w:val="24"/>
        </w:rPr>
        <w:t xml:space="preserve"> interaction</w:t>
      </w:r>
      <w:r w:rsidR="004E7BAE" w:rsidRPr="00554753">
        <w:rPr>
          <w:rFonts w:ascii="Times New Roman" w:hAnsi="Times New Roman" w:cs="Times New Roman"/>
          <w:sz w:val="24"/>
          <w:szCs w:val="24"/>
        </w:rPr>
        <w:t>s</w:t>
      </w:r>
      <w:r w:rsidRPr="00554753">
        <w:rPr>
          <w:rFonts w:ascii="Times New Roman" w:hAnsi="Times New Roman" w:cs="Times New Roman"/>
          <w:sz w:val="24"/>
          <w:szCs w:val="24"/>
        </w:rPr>
        <w:t xml:space="preserve"> is that genetic variation in offspring exists for traits that indirectly influence </w:t>
      </w:r>
      <w:r w:rsidR="00525F24" w:rsidRPr="00554753">
        <w:rPr>
          <w:rFonts w:ascii="Times New Roman" w:hAnsi="Times New Roman" w:cs="Times New Roman"/>
          <w:sz w:val="24"/>
          <w:szCs w:val="24"/>
        </w:rPr>
        <w:t>maternal investment and</w:t>
      </w:r>
      <w:r w:rsidR="00E834D1" w:rsidRPr="00554753">
        <w:rPr>
          <w:rFonts w:ascii="Times New Roman" w:hAnsi="Times New Roman" w:cs="Times New Roman"/>
          <w:sz w:val="24"/>
          <w:szCs w:val="24"/>
        </w:rPr>
        <w:t xml:space="preserve"> vice versa</w:t>
      </w:r>
      <w:r w:rsidRPr="00554753">
        <w:rPr>
          <w:rFonts w:ascii="Times New Roman" w:hAnsi="Times New Roman" w:cs="Times New Roman"/>
          <w:sz w:val="24"/>
          <w:szCs w:val="24"/>
        </w:rPr>
        <w:t xml:space="preserve">. </w:t>
      </w:r>
      <w:r w:rsidR="00525F24" w:rsidRPr="00554753">
        <w:rPr>
          <w:rFonts w:ascii="Times New Roman" w:hAnsi="Times New Roman" w:cs="Times New Roman"/>
          <w:sz w:val="24"/>
          <w:szCs w:val="24"/>
        </w:rPr>
        <w:t>However</w:t>
      </w:r>
      <w:r w:rsidRPr="00554753">
        <w:rPr>
          <w:rFonts w:ascii="Times New Roman" w:hAnsi="Times New Roman" w:cs="Times New Roman"/>
          <w:sz w:val="24"/>
          <w:szCs w:val="24"/>
        </w:rPr>
        <w:t>,</w:t>
      </w:r>
      <w:r w:rsidR="00BF7FA7" w:rsidRPr="00554753">
        <w:rPr>
          <w:rFonts w:ascii="Times New Roman" w:hAnsi="Times New Roman" w:cs="Times New Roman"/>
          <w:sz w:val="24"/>
          <w:szCs w:val="24"/>
        </w:rPr>
        <w:t xml:space="preserve"> </w:t>
      </w:r>
      <w:r w:rsidR="0008055C" w:rsidRPr="00554753">
        <w:rPr>
          <w:rFonts w:ascii="Times New Roman" w:hAnsi="Times New Roman" w:cs="Times New Roman"/>
          <w:sz w:val="24"/>
          <w:szCs w:val="24"/>
        </w:rPr>
        <w:t>it remains to be shown</w:t>
      </w:r>
      <w:r w:rsidRPr="00554753">
        <w:rPr>
          <w:rFonts w:ascii="Times New Roman" w:hAnsi="Times New Roman" w:cs="Times New Roman"/>
          <w:sz w:val="24"/>
          <w:szCs w:val="24"/>
        </w:rPr>
        <w:t xml:space="preserve"> whether specific genetic variants in offspring</w:t>
      </w:r>
      <w:r w:rsidR="006103C8" w:rsidRPr="00554753">
        <w:rPr>
          <w:rFonts w:ascii="Times New Roman" w:hAnsi="Times New Roman" w:cs="Times New Roman"/>
          <w:sz w:val="24"/>
          <w:szCs w:val="24"/>
        </w:rPr>
        <w:t xml:space="preserve"> indirectly</w:t>
      </w:r>
      <w:r w:rsidRPr="00554753">
        <w:rPr>
          <w:rFonts w:ascii="Times New Roman" w:hAnsi="Times New Roman" w:cs="Times New Roman"/>
          <w:sz w:val="24"/>
          <w:szCs w:val="24"/>
        </w:rPr>
        <w:t xml:space="preserve"> influence maternal </w:t>
      </w:r>
      <w:r w:rsidR="00B37F8E" w:rsidRPr="00554753">
        <w:rPr>
          <w:rFonts w:ascii="Times New Roman" w:hAnsi="Times New Roman" w:cs="Times New Roman"/>
          <w:sz w:val="24"/>
          <w:szCs w:val="24"/>
        </w:rPr>
        <w:t>behaviour</w:t>
      </w:r>
      <w:r w:rsidRPr="00554753">
        <w:rPr>
          <w:rFonts w:ascii="Times New Roman" w:hAnsi="Times New Roman" w:cs="Times New Roman"/>
          <w:sz w:val="24"/>
          <w:szCs w:val="24"/>
        </w:rPr>
        <w:t xml:space="preserve">. </w:t>
      </w:r>
      <w:r w:rsidR="005952B5" w:rsidRPr="00554753">
        <w:rPr>
          <w:rFonts w:ascii="Times New Roman" w:hAnsi="Times New Roman" w:cs="Times New Roman"/>
          <w:sz w:val="24"/>
          <w:szCs w:val="24"/>
        </w:rPr>
        <w:t>I</w:t>
      </w:r>
      <w:r w:rsidR="00525F24" w:rsidRPr="00554753">
        <w:rPr>
          <w:rFonts w:ascii="Times New Roman" w:hAnsi="Times New Roman" w:cs="Times New Roman"/>
          <w:sz w:val="24"/>
          <w:szCs w:val="24"/>
        </w:rPr>
        <w:t>n an experimental mouse population</w:t>
      </w:r>
      <w:r w:rsidRPr="00554753">
        <w:rPr>
          <w:rFonts w:ascii="Times New Roman" w:hAnsi="Times New Roman" w:cs="Times New Roman"/>
          <w:sz w:val="24"/>
          <w:szCs w:val="24"/>
        </w:rPr>
        <w:t xml:space="preserve">, we demonstrate that genes expressed in offspring modify the quality of maternal </w:t>
      </w:r>
      <w:r w:rsidR="00B37F8E" w:rsidRPr="00554753">
        <w:rPr>
          <w:rFonts w:ascii="Times New Roman" w:hAnsi="Times New Roman" w:cs="Times New Roman"/>
          <w:sz w:val="24"/>
          <w:szCs w:val="24"/>
        </w:rPr>
        <w:t>behaviour</w:t>
      </w:r>
      <w:r w:rsidRPr="00554753">
        <w:rPr>
          <w:rFonts w:ascii="Times New Roman" w:hAnsi="Times New Roman" w:cs="Times New Roman"/>
          <w:sz w:val="24"/>
          <w:szCs w:val="24"/>
        </w:rPr>
        <w:t xml:space="preserve"> and thus</w:t>
      </w:r>
      <w:r w:rsidR="005952B5" w:rsidRPr="00554753">
        <w:rPr>
          <w:rFonts w:ascii="Times New Roman" w:hAnsi="Times New Roman" w:cs="Times New Roman"/>
          <w:sz w:val="24"/>
          <w:szCs w:val="24"/>
        </w:rPr>
        <w:t xml:space="preserve"> affect</w:t>
      </w:r>
      <w:r w:rsidRPr="00554753">
        <w:rPr>
          <w:rFonts w:ascii="Times New Roman" w:hAnsi="Times New Roman" w:cs="Times New Roman"/>
          <w:sz w:val="24"/>
          <w:szCs w:val="24"/>
        </w:rPr>
        <w:t xml:space="preserve">, indirectly, offspring fitness. </w:t>
      </w:r>
    </w:p>
    <w:p w:rsidR="00D15F24" w:rsidRDefault="00C34E41" w:rsidP="00BC140F">
      <w:pPr>
        <w:spacing w:line="480" w:lineRule="auto"/>
        <w:ind w:firstLine="720"/>
        <w:rPr>
          <w:rFonts w:ascii="Times New Roman" w:hAnsi="Times New Roman" w:cs="Times New Roman"/>
          <w:sz w:val="24"/>
          <w:szCs w:val="24"/>
        </w:rPr>
      </w:pPr>
      <w:r w:rsidRPr="00554753">
        <w:rPr>
          <w:rFonts w:ascii="Times New Roman" w:hAnsi="Times New Roman" w:cs="Times New Roman"/>
          <w:sz w:val="24"/>
          <w:szCs w:val="24"/>
        </w:rPr>
        <w:t xml:space="preserve">To investigate the genetics of parent-offspring interactions we conducted a cross-fostering experiment between genetically variable and genetically uniform mice, using the largest genetic reference </w:t>
      </w:r>
      <w:r w:rsidR="006103C8" w:rsidRPr="00554753">
        <w:rPr>
          <w:rFonts w:ascii="Times New Roman" w:hAnsi="Times New Roman" w:cs="Times New Roman"/>
          <w:sz w:val="24"/>
          <w:szCs w:val="24"/>
        </w:rPr>
        <w:t xml:space="preserve">panel </w:t>
      </w:r>
      <w:r w:rsidRPr="00554753">
        <w:rPr>
          <w:rFonts w:ascii="Times New Roman" w:hAnsi="Times New Roman" w:cs="Times New Roman"/>
          <w:sz w:val="24"/>
          <w:szCs w:val="24"/>
        </w:rPr>
        <w:t xml:space="preserve">in mammals, the BXD mouse population. </w:t>
      </w:r>
      <w:r w:rsidR="00925219">
        <w:rPr>
          <w:rFonts w:ascii="Times New Roman" w:hAnsi="Times New Roman" w:cs="Times New Roman"/>
          <w:sz w:val="24"/>
          <w:szCs w:val="24"/>
        </w:rPr>
        <w:t>We</w:t>
      </w:r>
      <w:r w:rsidR="00BC140F">
        <w:rPr>
          <w:rFonts w:ascii="Times New Roman" w:hAnsi="Times New Roman" w:cs="Times New Roman"/>
          <w:sz w:val="24"/>
          <w:szCs w:val="24"/>
        </w:rPr>
        <w:t xml:space="preserve"> generate</w:t>
      </w:r>
      <w:r w:rsidR="00925219">
        <w:rPr>
          <w:rFonts w:ascii="Times New Roman" w:hAnsi="Times New Roman" w:cs="Times New Roman"/>
          <w:sz w:val="24"/>
          <w:szCs w:val="24"/>
        </w:rPr>
        <w:t>d</w:t>
      </w:r>
      <w:r w:rsidR="00BC140F" w:rsidRPr="00554753">
        <w:rPr>
          <w:rFonts w:ascii="Times New Roman" w:hAnsi="Times New Roman" w:cs="Times New Roman"/>
          <w:sz w:val="24"/>
          <w:szCs w:val="24"/>
        </w:rPr>
        <w:t xml:space="preserve"> families of genetically variable mothers and genetically uniform offspring </w:t>
      </w:r>
      <w:r w:rsidR="00925219">
        <w:rPr>
          <w:rFonts w:ascii="Times New Roman" w:hAnsi="Times New Roman" w:cs="Times New Roman"/>
          <w:sz w:val="24"/>
          <w:szCs w:val="24"/>
        </w:rPr>
        <w:t>by</w:t>
      </w:r>
      <w:r w:rsidR="00BC140F" w:rsidRPr="00554753">
        <w:rPr>
          <w:rFonts w:ascii="Times New Roman" w:hAnsi="Times New Roman" w:cs="Times New Roman"/>
          <w:sz w:val="24"/>
          <w:szCs w:val="24"/>
        </w:rPr>
        <w:t xml:space="preserve"> cross-foster</w:t>
      </w:r>
      <w:r w:rsidR="00925219">
        <w:rPr>
          <w:rFonts w:ascii="Times New Roman" w:hAnsi="Times New Roman" w:cs="Times New Roman"/>
          <w:sz w:val="24"/>
          <w:szCs w:val="24"/>
        </w:rPr>
        <w:t>ing</w:t>
      </w:r>
      <w:r w:rsidR="00BC140F" w:rsidRPr="00554753">
        <w:rPr>
          <w:rFonts w:ascii="Times New Roman" w:hAnsi="Times New Roman" w:cs="Times New Roman"/>
          <w:sz w:val="24"/>
          <w:szCs w:val="24"/>
        </w:rPr>
        <w:t xml:space="preserve"> C57B</w:t>
      </w:r>
      <w:r w:rsidR="00BC140F">
        <w:rPr>
          <w:rFonts w:ascii="Times New Roman" w:hAnsi="Times New Roman" w:cs="Times New Roman"/>
          <w:sz w:val="24"/>
          <w:szCs w:val="24"/>
        </w:rPr>
        <w:t>L</w:t>
      </w:r>
      <w:r w:rsidR="00BC140F" w:rsidRPr="00554753">
        <w:rPr>
          <w:rFonts w:ascii="Times New Roman" w:hAnsi="Times New Roman" w:cs="Times New Roman"/>
          <w:sz w:val="24"/>
          <w:szCs w:val="24"/>
        </w:rPr>
        <w:t>/6J (B6)</w:t>
      </w:r>
      <w:r w:rsidR="00BC140F">
        <w:rPr>
          <w:rFonts w:ascii="Times New Roman" w:hAnsi="Times New Roman" w:cs="Times New Roman"/>
          <w:sz w:val="24"/>
          <w:szCs w:val="24"/>
        </w:rPr>
        <w:t xml:space="preserve"> </w:t>
      </w:r>
      <w:r w:rsidR="00BC140F" w:rsidRPr="00554753">
        <w:rPr>
          <w:rFonts w:ascii="Times New Roman" w:hAnsi="Times New Roman" w:cs="Times New Roman"/>
          <w:sz w:val="24"/>
          <w:szCs w:val="24"/>
        </w:rPr>
        <w:t xml:space="preserve">litters, in which no genetic variation occurs between </w:t>
      </w:r>
      <w:r w:rsidR="00BC140F" w:rsidRPr="00554753">
        <w:rPr>
          <w:rFonts w:ascii="Times New Roman" w:hAnsi="Times New Roman" w:cs="Times New Roman"/>
          <w:sz w:val="24"/>
          <w:szCs w:val="24"/>
        </w:rPr>
        <w:lastRenderedPageBreak/>
        <w:t xml:space="preserve">animals of this strain, to mothers of a given BXD strain. Conversely, a BXD female’s litter was cross-fostered to B6 mothers </w:t>
      </w:r>
      <w:r w:rsidRPr="00554753">
        <w:rPr>
          <w:rFonts w:ascii="Times New Roman" w:hAnsi="Times New Roman" w:cs="Times New Roman"/>
          <w:sz w:val="24"/>
          <w:szCs w:val="24"/>
        </w:rPr>
        <w:t>(</w:t>
      </w:r>
      <w:r w:rsidR="002F28BC">
        <w:rPr>
          <w:rFonts w:ascii="Times New Roman" w:hAnsi="Times New Roman" w:cs="Times New Roman"/>
          <w:sz w:val="24"/>
          <w:szCs w:val="24"/>
        </w:rPr>
        <w:t>Figure</w:t>
      </w:r>
      <w:r w:rsidR="00C278E8">
        <w:rPr>
          <w:rFonts w:ascii="Times New Roman" w:hAnsi="Times New Roman" w:cs="Times New Roman"/>
          <w:sz w:val="24"/>
          <w:szCs w:val="24"/>
        </w:rPr>
        <w:t xml:space="preserve"> </w:t>
      </w:r>
      <w:r w:rsidRPr="00554753">
        <w:rPr>
          <w:rFonts w:ascii="Times New Roman" w:hAnsi="Times New Roman" w:cs="Times New Roman"/>
          <w:sz w:val="24"/>
          <w:szCs w:val="24"/>
        </w:rPr>
        <w:t xml:space="preserve">1). Thus, we can </w:t>
      </w:r>
      <w:r w:rsidR="00377DC8" w:rsidRPr="00377DC8">
        <w:rPr>
          <w:rFonts w:ascii="Times New Roman" w:hAnsi="Times New Roman" w:cs="Times New Roman"/>
          <w:sz w:val="24"/>
          <w:szCs w:val="24"/>
        </w:rPr>
        <w:t>analyse</w:t>
      </w:r>
      <w:r w:rsidRPr="00554753">
        <w:rPr>
          <w:rFonts w:ascii="Times New Roman" w:hAnsi="Times New Roman" w:cs="Times New Roman"/>
          <w:sz w:val="24"/>
          <w:szCs w:val="24"/>
        </w:rPr>
        <w:t xml:space="preserve"> the effects of genetic variation in mothers or offspring </w:t>
      </w:r>
      <w:r w:rsidR="009D5407" w:rsidRPr="00554753">
        <w:rPr>
          <w:rFonts w:ascii="Times New Roman" w:hAnsi="Times New Roman" w:cs="Times New Roman"/>
          <w:sz w:val="24"/>
          <w:szCs w:val="24"/>
        </w:rPr>
        <w:t xml:space="preserve">while </w:t>
      </w:r>
      <w:r w:rsidRPr="00554753">
        <w:rPr>
          <w:rFonts w:ascii="Times New Roman" w:hAnsi="Times New Roman" w:cs="Times New Roman"/>
          <w:sz w:val="24"/>
          <w:szCs w:val="24"/>
        </w:rPr>
        <w:t xml:space="preserve">controlling for genetic variation in the other. </w:t>
      </w:r>
      <w:r w:rsidR="001E0BB3" w:rsidRPr="00554753">
        <w:rPr>
          <w:rFonts w:ascii="Times New Roman" w:hAnsi="Times New Roman" w:cs="Times New Roman"/>
          <w:sz w:val="24"/>
          <w:szCs w:val="24"/>
        </w:rPr>
        <w:t xml:space="preserve">This cross-fostering design has been successfully utilized in </w:t>
      </w:r>
      <w:r w:rsidR="00E834D1" w:rsidRPr="00554753">
        <w:rPr>
          <w:rFonts w:ascii="Times New Roman" w:hAnsi="Times New Roman" w:cs="Times New Roman"/>
          <w:sz w:val="24"/>
          <w:szCs w:val="24"/>
        </w:rPr>
        <w:t>previous</w:t>
      </w:r>
      <w:r w:rsidRPr="00554753">
        <w:rPr>
          <w:rFonts w:ascii="Times New Roman" w:hAnsi="Times New Roman" w:cs="Times New Roman"/>
          <w:sz w:val="24"/>
          <w:szCs w:val="24"/>
        </w:rPr>
        <w:t xml:space="preserve"> studies on family interactions </w:t>
      </w:r>
      <w:r w:rsidR="001E0BB3" w:rsidRPr="00554753">
        <w:rPr>
          <w:rFonts w:ascii="Times New Roman" w:hAnsi="Times New Roman" w:cs="Times New Roman"/>
          <w:sz w:val="24"/>
          <w:szCs w:val="24"/>
        </w:rPr>
        <w:t xml:space="preserve">because it </w:t>
      </w:r>
      <w:r w:rsidRPr="00554753">
        <w:rPr>
          <w:rFonts w:ascii="Times New Roman" w:hAnsi="Times New Roman" w:cs="Times New Roman"/>
          <w:sz w:val="24"/>
          <w:szCs w:val="24"/>
        </w:rPr>
        <w:t>break</w:t>
      </w:r>
      <w:r w:rsidR="001E0BB3" w:rsidRPr="00554753">
        <w:rPr>
          <w:rFonts w:ascii="Times New Roman" w:hAnsi="Times New Roman" w:cs="Times New Roman"/>
          <w:sz w:val="24"/>
          <w:szCs w:val="24"/>
        </w:rPr>
        <w:t>s</w:t>
      </w:r>
      <w:r w:rsidRPr="00554753">
        <w:rPr>
          <w:rFonts w:ascii="Times New Roman" w:hAnsi="Times New Roman" w:cs="Times New Roman"/>
          <w:sz w:val="24"/>
          <w:szCs w:val="24"/>
        </w:rPr>
        <w:t xml:space="preserve"> the correlation between maternal and offspring traits</w:t>
      </w:r>
      <w:r w:rsidR="0032659E" w:rsidRPr="00554753">
        <w:rPr>
          <w:rFonts w:ascii="Times New Roman" w:hAnsi="Times New Roman" w:cs="Times New Roman"/>
          <w:sz w:val="24"/>
          <w:szCs w:val="24"/>
        </w:rPr>
        <w:t xml:space="preserve">. Here, </w:t>
      </w:r>
      <w:r w:rsidRPr="00554753">
        <w:rPr>
          <w:rFonts w:ascii="Times New Roman" w:hAnsi="Times New Roman" w:cs="Times New Roman"/>
          <w:sz w:val="24"/>
          <w:szCs w:val="24"/>
        </w:rPr>
        <w:t>different familie</w:t>
      </w:r>
      <w:r w:rsidR="0032659E" w:rsidRPr="00554753">
        <w:rPr>
          <w:rFonts w:ascii="Times New Roman" w:hAnsi="Times New Roman" w:cs="Times New Roman"/>
          <w:sz w:val="24"/>
          <w:szCs w:val="24"/>
        </w:rPr>
        <w:t xml:space="preserve">s, or naturally occurring variation of maternal and offspring trait combinations across different broods, are assumed to </w:t>
      </w:r>
      <w:r w:rsidRPr="00554753">
        <w:rPr>
          <w:rFonts w:ascii="Times New Roman" w:hAnsi="Times New Roman" w:cs="Times New Roman"/>
          <w:sz w:val="24"/>
          <w:szCs w:val="24"/>
        </w:rPr>
        <w:t>represent distinct evolved strategies</w:t>
      </w:r>
      <w:r w:rsidR="00631F7F">
        <w:rPr>
          <w:rFonts w:ascii="Times New Roman" w:hAnsi="Times New Roman" w:cs="Times New Roman"/>
          <w:sz w:val="24"/>
          <w:szCs w:val="24"/>
        </w:rPr>
        <w:t xml:space="preserve"> </w:t>
      </w:r>
      <w:r w:rsidR="00631F7F">
        <w:rPr>
          <w:rFonts w:ascii="Times New Roman" w:hAnsi="Times New Roman" w:cs="Times New Roman"/>
          <w:sz w:val="24"/>
          <w:szCs w:val="24"/>
        </w:rPr>
        <w:fldChar w:fldCharType="begin" w:fldLock="1"/>
      </w:r>
      <w:r w:rsidR="008531D5">
        <w:rPr>
          <w:rFonts w:ascii="Times New Roman" w:hAnsi="Times New Roman" w:cs="Times New Roman"/>
          <w:sz w:val="24"/>
          <w:szCs w:val="24"/>
        </w:rPr>
        <w:instrText>ADDIN CSL_CITATION { "citationItems" : [ { "id" : "ITEM-1", "itemData" : { "DOI" : "10.1126/science.1059910", "ISSN" : "0036-8075", "PMID" : "11387474", "abstract" : "In many animal species, the amount of care provided by parents is determined through a complex interaction of offspring signals and responses by parents to those signals. As predicted by honest signaling theory, we show that in the burrower bug, Sehirus cinctus, maternal provisioning responds to experimental manipulations of offspring condition. Despite this predicted environmental influence, we find evidence from two cross-foster experiments that variation in maternal care also stems from two distinct genetic sources: variation among offspring in their ability to elicit care and variation among parents in their response to offspring signals. Furthermore, as predicted by maternal-offspring coadaptation theory, offspring signaling is negatively genetically correlated with maternal provisioning.", "author" : [ { "dropping-particle" : "", "family" : "Agrawal", "given" : "Aneil F", "non-dropping-particle" : "", "parse-names" : false, "suffix" : "" }, { "dropping-particle" : "", "family" : "Brodie III", "given" : "Edmund D", "non-dropping-particle" : "", "parse-names" : false, "suffix" : "" }, { "dropping-particle" : "", "family" : "Brown", "given" : "Jeremy", "non-dropping-particle" : "", "parse-names" : false, "suffix" : "" } ], "container-title" : "Science (New York, N.Y.)", "id" : "ITEM-1", "issue" : "5522", "issued" : { "date-parts" : [ [ "2001", "6", "1" ] ] }, "note" : "From Duplicate 1 ( ", "page" : "1710-1712", "title" : "Parent-offspring coadaptation and the dual genetic control of maternal care.", "type" : "article-journal", "volume" : "292" }, "uris" : [ "http://www.mendeley.com/documents/?uuid=7de4c0de-57aa-486f-bb8c-a0fdfd6355d3" ] }, { "id" : "ITEM-2", "itemData" : { "DOI" : "10.1038/nature01239", "ISSN" : "0028-0836", "PMID" : "12556892", "abstract" : "Asymmetries in the costs and benefits of parental investment for mothers, fathers and offspring result in family conflict over the production and provisioning of young. In species where females provide most resources before and after birth, the resolution of this conflict may be influenced by genes expressed in mothers and by maternally and paternally inherited genes expressed in offspring. Here we disentangle these effects by means of reciprocal mating and cross-fostering of litters between two strains of mice that differ with respect to the typical resolution of family conflict. We find that differences in litter size between these two strains are determined by paternal genotype, whereas differences in provisioning are under maternal control, showing that there is antagonistic coadaptation of maternal and paternal effects on distinct life-history traits. Maternal provisioning is also influenced by the type of foster offspring. Contradictory to theoretical expectations, however, we find no evidence for a negative correlation across strains between maternal provisioning and offspring demand. Instead, we show that there is positive coadaptation such that offspring obtain more resources from foster mothers of the same strain as their natural mother, irrespective of their father's strain.", "author" : [ { "dropping-particle" : "", "family" : "Hager", "given" : "Reinmar", "non-dropping-particle" : "", "parse-names" : false, "suffix" : "" }, { "dropping-particle" : "", "family" : "Johnstone", "given" : "Rufus A", "non-dropping-particle" : "", "parse-names" : false, "suffix" : "" } ], "container-title" : "Nature", "id" : "ITEM-2", "issue" : "6922", "issued" : { "date-parts" : [ [ "2003", "1", "30" ] ] }, "note" : "10.1038/nature01239", "page" : "533-535", "title" : "The genetic basis of family conflict resolution in mice.", "type" : "article-journal", "volume" : "421" }, "uris" : [ "http://www.mendeley.com/documents/?uuid=4347281b-bd52-483a-abd6-4124ee146345" ] }, { "id" : "ITEM-3", "itemData" : { "DOI" : "10.1098/rspb.2012.1416", "ISBN" : "1471-2954 (Electronic)\\r0962-8452 (Linking)", "ISSN" : "0962-8452", "PMID" : "22810433", "abstract" : "The family is an arena for conflicts between offspring, mothers and fathers that need resolving to promote the evolution of parental care and the maintenance of family life. Co-adaptation is known to contribute to the resolution of parent-offspring conflict over parental care by selecting for combinations of offspring demand and parental supply that match to maximize the fitness of family members. However, multiple paternity and differences in the level of care provided by mothers and fathers can generate antagonistic selection on offspring demand (mediated, for example, by genomic imprinting) and possibly hamper co-adaptation. While parent-offspring co-adaptation and parental antagonism are commonly considered two major processes in the evolution of family life, their co-occurrence and the evolutionary consequences of their joint action are poorly understood. Here, we demonstrate the simultaneous and entangled effects of these two processes on outcomes of family interactions, using a series of breeding experiments in the European earwig, Forficula auricularia, an insect species with uniparental female care. As predicted from parental antagonism, we show that paternally inherited effects expressed in offspring influence both maternal care and maternal investment in future reproduction. However, and as expected from the entangled effects of parental antagonism and co-adaptation, these effects critically depended on postnatal interactions with caring females and maternally inherited effects expressed in offspring. Our results demonstrate that parent-offspring co-adaptation and parental antagonism are entangled key drivers in the evolution of family life that cannot be fully understood in isolation.", "author" : [ { "dropping-particle" : "", "family" : "Meunier", "given" : "Jo\u00ebl", "non-dropping-particle" : "", "parse-names" : false, "suffix" : "" }, { "dropping-particle" : "", "family" : "K\u00f6lliker", "given" : "M.", "non-dropping-particle" : "", "parse-names" : false, "suffix" : "" } ], "container-title" : "Proceedings of the Royal Society B: Biological Sciences", "id" : "ITEM-3", "issue" : "1744", "issued" : { "date-parts" : [ [ "2012", "10", "7" ] ] }, "page" : "3981-3988", "title" : "Parental antagonism and parent-offspring co-adaptation interact to shape family life", "type" : "article", "volume" : "279" }, "uris" : [ "http://www.mendeley.com/documents/?uuid=eee19412-915a-4d6c-ad4d-502e224aba45" ] } ], "mendeley" : { "formattedCitation" : "(Agrawal et al., 2001; Hager and Johnstone, 2003; Meunier and K\u00f6lliker, 2012)", "plainTextFormattedCitation" : "(Agrawal et al., 2001; Hager and Johnstone, 2003; Meunier and K\u00f6lliker, 2012)", "previouslyFormattedCitation" : "(Agrawal et al., 2001; Hager and Johnstone, 2003; Meunier and K\u00f6lliker, 2012)" }, "properties" : { "noteIndex" : 0 }, "schema" : "https://github.com/citation-style-language/schema/raw/master/csl-citation.json" }</w:instrText>
      </w:r>
      <w:r w:rsidR="00631F7F">
        <w:rPr>
          <w:rFonts w:ascii="Times New Roman" w:hAnsi="Times New Roman" w:cs="Times New Roman"/>
          <w:sz w:val="24"/>
          <w:szCs w:val="24"/>
        </w:rPr>
        <w:fldChar w:fldCharType="separate"/>
      </w:r>
      <w:r w:rsidR="00631F7F" w:rsidRPr="00631F7F">
        <w:rPr>
          <w:rFonts w:ascii="Times New Roman" w:hAnsi="Times New Roman" w:cs="Times New Roman"/>
          <w:noProof/>
          <w:sz w:val="24"/>
          <w:szCs w:val="24"/>
        </w:rPr>
        <w:t xml:space="preserve">(Agrawal </w:t>
      </w:r>
      <w:r w:rsidR="00631F7F" w:rsidRPr="000066AF">
        <w:rPr>
          <w:rFonts w:ascii="Times New Roman" w:hAnsi="Times New Roman" w:cs="Times New Roman"/>
          <w:i/>
          <w:noProof/>
          <w:sz w:val="24"/>
          <w:szCs w:val="24"/>
        </w:rPr>
        <w:t>et al</w:t>
      </w:r>
      <w:r w:rsidR="00631F7F" w:rsidRPr="00631F7F">
        <w:rPr>
          <w:rFonts w:ascii="Times New Roman" w:hAnsi="Times New Roman" w:cs="Times New Roman"/>
          <w:noProof/>
          <w:sz w:val="24"/>
          <w:szCs w:val="24"/>
        </w:rPr>
        <w:t>., 2001; Hager and Johnstone, 2003; Meunier and Kölliker, 2012)</w:t>
      </w:r>
      <w:r w:rsidR="00631F7F">
        <w:rPr>
          <w:rFonts w:ascii="Times New Roman" w:hAnsi="Times New Roman" w:cs="Times New Roman"/>
          <w:sz w:val="24"/>
          <w:szCs w:val="24"/>
        </w:rPr>
        <w:fldChar w:fldCharType="end"/>
      </w:r>
      <w:r w:rsidR="00631F7F">
        <w:rPr>
          <w:rFonts w:ascii="Times New Roman" w:hAnsi="Times New Roman" w:cs="Times New Roman"/>
          <w:sz w:val="24"/>
          <w:szCs w:val="24"/>
        </w:rPr>
        <w:t>.</w:t>
      </w:r>
      <w:r w:rsidRPr="00554753">
        <w:rPr>
          <w:rFonts w:ascii="Times New Roman" w:hAnsi="Times New Roman" w:cs="Times New Roman"/>
          <w:sz w:val="24"/>
          <w:szCs w:val="24"/>
        </w:rPr>
        <w:t xml:space="preserve"> From birth until weaning </w:t>
      </w:r>
      <w:r w:rsidR="00F039EB" w:rsidRPr="00554753">
        <w:rPr>
          <w:rFonts w:ascii="Times New Roman" w:hAnsi="Times New Roman" w:cs="Times New Roman"/>
          <w:sz w:val="24"/>
          <w:szCs w:val="24"/>
        </w:rPr>
        <w:t xml:space="preserve">at 3 weeks of age </w:t>
      </w:r>
      <w:r w:rsidRPr="00554753">
        <w:rPr>
          <w:rFonts w:ascii="Times New Roman" w:hAnsi="Times New Roman" w:cs="Times New Roman"/>
          <w:sz w:val="24"/>
          <w:szCs w:val="24"/>
        </w:rPr>
        <w:t xml:space="preserve">we recorded offspring and maternal body weights and </w:t>
      </w:r>
      <w:r w:rsidR="0022139A" w:rsidRPr="00554753">
        <w:rPr>
          <w:rFonts w:ascii="Times New Roman" w:hAnsi="Times New Roman" w:cs="Times New Roman"/>
          <w:sz w:val="24"/>
          <w:szCs w:val="24"/>
        </w:rPr>
        <w:t>behaviour</w:t>
      </w:r>
      <w:r w:rsidRPr="00554753">
        <w:rPr>
          <w:rFonts w:ascii="Times New Roman" w:hAnsi="Times New Roman" w:cs="Times New Roman"/>
          <w:sz w:val="24"/>
          <w:szCs w:val="24"/>
        </w:rPr>
        <w:t>, following Hager &amp; Johnstone</w:t>
      </w:r>
      <w:r w:rsidR="00567AB9">
        <w:rPr>
          <w:rFonts w:ascii="Times New Roman" w:hAnsi="Times New Roman" w:cs="Times New Roman"/>
          <w:sz w:val="24"/>
          <w:szCs w:val="24"/>
        </w:rPr>
        <w:t xml:space="preserve"> </w:t>
      </w:r>
      <w:r w:rsidR="00567AB9" w:rsidRPr="00554753">
        <w:rPr>
          <w:rFonts w:ascii="Times New Roman" w:hAnsi="Times New Roman" w:cs="Times New Roman"/>
          <w:sz w:val="24"/>
          <w:szCs w:val="24"/>
        </w:rPr>
        <w:fldChar w:fldCharType="begin" w:fldLock="1"/>
      </w:r>
      <w:r w:rsidR="008531D5">
        <w:rPr>
          <w:rFonts w:ascii="Times New Roman" w:hAnsi="Times New Roman" w:cs="Times New Roman"/>
          <w:sz w:val="24"/>
          <w:szCs w:val="24"/>
        </w:rPr>
        <w:instrText>ADDIN CSL_CITATION { "citationItems" : [ { "id" : "ITEM-1", "itemData" : { "DOI" : "10.1038/nature01239", "ISSN" : "0028-0836", "PMID" : "12556892", "abstract" : "Asymmetries in the costs and benefits of parental investment for mothers, fathers and offspring result in family conflict over the production and provisioning of young. In species where females provide most resources before and after birth, the resolution of this conflict may be influenced by genes expressed in mothers and by maternally and paternally inherited genes expressed in offspring. Here we disentangle these effects by means of reciprocal mating and cross-fostering of litters between two strains of mice that differ with respect to the typical resolution of family conflict. We find that differences in litter size between these two strains are determined by paternal genotype, whereas differences in provisioning are under maternal control, showing that there is antagonistic coadaptation of maternal and paternal effects on distinct life-history traits. Maternal provisioning is also influenced by the type of foster offspring. Contradictory to theoretical expectations, however, we find no evidence for a negative correlation across strains between maternal provisioning and offspring demand. Instead, we show that there is positive coadaptation such that offspring obtain more resources from foster mothers of the same strain as their natural mother, irrespective of their father's strain.", "author" : [ { "dropping-particle" : "", "family" : "Hager", "given" : "Reinmar", "non-dropping-particle" : "", "parse-names" : false, "suffix" : "" }, { "dropping-particle" : "", "family" : "Johnstone", "given" : "Rufus A", "non-dropping-particle" : "", "parse-names" : false, "suffix" : "" } ], "container-title" : "Nature", "id" : "ITEM-1", "issue" : "6922", "issued" : { "date-parts" : [ [ "2003", "1", "30" ] ] }, "note" : "10.1038/nature01239", "page" : "533-535", "title" : "The genetic basis of family conflict resolution in mice.", "type" : "article-journal", "volume" : "421" }, "uris" : [ "http://www.mendeley.com/documents/?uuid=4347281b-bd52-483a-abd6-4124ee146345" ] } ], "mendeley" : { "formattedCitation" : "(Hager and Johnstone, 2003)", "manualFormatting" : "(2003)", "plainTextFormattedCitation" : "(Hager and Johnstone, 2003)", "previouslyFormattedCitation" : "(Hager and Johnstone, 2003)" }, "properties" : { "noteIndex" : 0 }, "schema" : "https://github.com/citation-style-language/schema/raw/master/csl-citation.json" }</w:instrText>
      </w:r>
      <w:r w:rsidR="00567AB9" w:rsidRPr="00554753">
        <w:rPr>
          <w:rFonts w:ascii="Times New Roman" w:hAnsi="Times New Roman" w:cs="Times New Roman"/>
          <w:sz w:val="24"/>
          <w:szCs w:val="24"/>
        </w:rPr>
        <w:fldChar w:fldCharType="separate"/>
      </w:r>
      <w:r w:rsidR="00567AB9">
        <w:rPr>
          <w:rFonts w:ascii="Times New Roman" w:hAnsi="Times New Roman" w:cs="Times New Roman"/>
          <w:noProof/>
          <w:sz w:val="24"/>
          <w:szCs w:val="24"/>
        </w:rPr>
        <w:t>(</w:t>
      </w:r>
      <w:r w:rsidR="00567AB9" w:rsidRPr="00DA1674">
        <w:rPr>
          <w:rFonts w:ascii="Times New Roman" w:hAnsi="Times New Roman" w:cs="Times New Roman"/>
          <w:noProof/>
          <w:sz w:val="24"/>
          <w:szCs w:val="24"/>
        </w:rPr>
        <w:t>2003)</w:t>
      </w:r>
      <w:r w:rsidR="00567AB9" w:rsidRPr="00554753">
        <w:rPr>
          <w:rFonts w:ascii="Times New Roman" w:hAnsi="Times New Roman" w:cs="Times New Roman"/>
          <w:sz w:val="24"/>
          <w:szCs w:val="24"/>
        </w:rPr>
        <w:fldChar w:fldCharType="end"/>
      </w:r>
      <w:r w:rsidRPr="00554753">
        <w:rPr>
          <w:rFonts w:ascii="Times New Roman" w:hAnsi="Times New Roman" w:cs="Times New Roman"/>
          <w:sz w:val="24"/>
          <w:szCs w:val="24"/>
        </w:rPr>
        <w:t xml:space="preserve">. </w:t>
      </w:r>
    </w:p>
    <w:p w:rsidR="004405CD" w:rsidRPr="00554753" w:rsidRDefault="004405CD" w:rsidP="000E216E">
      <w:pPr>
        <w:spacing w:line="480" w:lineRule="auto"/>
        <w:ind w:firstLine="720"/>
        <w:rPr>
          <w:rFonts w:ascii="Times New Roman" w:hAnsi="Times New Roman" w:cs="Times New Roman"/>
          <w:sz w:val="24"/>
          <w:szCs w:val="24"/>
        </w:rPr>
      </w:pPr>
    </w:p>
    <w:p w:rsidR="00567AB9" w:rsidRDefault="00567AB9" w:rsidP="000E216E">
      <w:pPr>
        <w:spacing w:line="480" w:lineRule="auto"/>
        <w:rPr>
          <w:rFonts w:ascii="Times New Roman" w:hAnsi="Times New Roman" w:cs="Times New Roman"/>
          <w:b/>
          <w:sz w:val="24"/>
          <w:szCs w:val="24"/>
        </w:rPr>
      </w:pPr>
      <w:r>
        <w:rPr>
          <w:rFonts w:ascii="Times New Roman" w:hAnsi="Times New Roman" w:cs="Times New Roman"/>
          <w:b/>
          <w:sz w:val="24"/>
          <w:szCs w:val="24"/>
        </w:rPr>
        <w:br w:type="page"/>
      </w:r>
    </w:p>
    <w:p w:rsidR="004405CD" w:rsidRPr="00554753" w:rsidRDefault="004405CD" w:rsidP="000E216E">
      <w:pPr>
        <w:spacing w:line="480" w:lineRule="auto"/>
        <w:rPr>
          <w:rFonts w:ascii="Times New Roman" w:hAnsi="Times New Roman" w:cs="Times New Roman"/>
          <w:b/>
          <w:sz w:val="24"/>
          <w:szCs w:val="24"/>
        </w:rPr>
      </w:pPr>
      <w:r w:rsidRPr="00554753">
        <w:rPr>
          <w:rFonts w:ascii="Times New Roman" w:hAnsi="Times New Roman" w:cs="Times New Roman"/>
          <w:b/>
          <w:sz w:val="24"/>
          <w:szCs w:val="24"/>
        </w:rPr>
        <w:lastRenderedPageBreak/>
        <w:t>Results</w:t>
      </w:r>
      <w:r w:rsidR="00B37F8E" w:rsidRPr="00554753">
        <w:rPr>
          <w:rFonts w:ascii="Times New Roman" w:hAnsi="Times New Roman" w:cs="Times New Roman"/>
          <w:b/>
          <w:sz w:val="24"/>
          <w:szCs w:val="24"/>
        </w:rPr>
        <w:t xml:space="preserve"> </w:t>
      </w:r>
    </w:p>
    <w:p w:rsidR="00E36C9F" w:rsidRPr="00554753" w:rsidRDefault="00C34E41" w:rsidP="000E216E">
      <w:pPr>
        <w:spacing w:line="480" w:lineRule="auto"/>
        <w:rPr>
          <w:rFonts w:ascii="Times New Roman" w:hAnsi="Times New Roman" w:cs="Times New Roman"/>
          <w:sz w:val="24"/>
          <w:szCs w:val="24"/>
        </w:rPr>
      </w:pPr>
      <w:r w:rsidRPr="00554753">
        <w:rPr>
          <w:rFonts w:ascii="Times New Roman" w:hAnsi="Times New Roman" w:cs="Times New Roman"/>
          <w:sz w:val="24"/>
          <w:szCs w:val="24"/>
        </w:rPr>
        <w:t xml:space="preserve">We first investigated whether there is evidence for indirect genetic effects in offspring influencing maternal </w:t>
      </w:r>
      <w:r w:rsidR="00B37F8E" w:rsidRPr="00554753">
        <w:rPr>
          <w:rFonts w:ascii="Times New Roman" w:hAnsi="Times New Roman" w:cs="Times New Roman"/>
          <w:sz w:val="24"/>
          <w:szCs w:val="24"/>
        </w:rPr>
        <w:t>behaviour</w:t>
      </w:r>
      <w:r w:rsidRPr="00554753">
        <w:rPr>
          <w:rFonts w:ascii="Times New Roman" w:hAnsi="Times New Roman" w:cs="Times New Roman"/>
          <w:sz w:val="24"/>
          <w:szCs w:val="24"/>
        </w:rPr>
        <w:t xml:space="preserve">, </w:t>
      </w:r>
      <w:r w:rsidR="004B6819">
        <w:rPr>
          <w:rFonts w:ascii="Times New Roman" w:hAnsi="Times New Roman" w:cs="Times New Roman"/>
          <w:sz w:val="24"/>
          <w:szCs w:val="24"/>
        </w:rPr>
        <w:t>keeping</w:t>
      </w:r>
      <w:r w:rsidRPr="00554753">
        <w:rPr>
          <w:rFonts w:ascii="Times New Roman" w:hAnsi="Times New Roman" w:cs="Times New Roman"/>
          <w:sz w:val="24"/>
          <w:szCs w:val="24"/>
        </w:rPr>
        <w:t xml:space="preserve"> maternal genotype</w:t>
      </w:r>
      <w:r w:rsidR="004B6819">
        <w:rPr>
          <w:rFonts w:ascii="Times New Roman" w:hAnsi="Times New Roman" w:cs="Times New Roman"/>
          <w:sz w:val="24"/>
          <w:szCs w:val="24"/>
        </w:rPr>
        <w:t xml:space="preserve"> constant</w:t>
      </w:r>
      <w:r w:rsidR="00925219">
        <w:rPr>
          <w:rFonts w:ascii="Times New Roman" w:hAnsi="Times New Roman" w:cs="Times New Roman"/>
          <w:sz w:val="24"/>
          <w:szCs w:val="24"/>
        </w:rPr>
        <w:t>.</w:t>
      </w:r>
      <w:r w:rsidRPr="00554753">
        <w:rPr>
          <w:rFonts w:ascii="Times New Roman" w:hAnsi="Times New Roman" w:cs="Times New Roman"/>
          <w:sz w:val="24"/>
          <w:szCs w:val="24"/>
        </w:rPr>
        <w:t xml:space="preserve"> To find </w:t>
      </w:r>
      <w:r w:rsidR="00925219">
        <w:rPr>
          <w:rFonts w:ascii="Times New Roman" w:hAnsi="Times New Roman" w:cs="Times New Roman"/>
          <w:sz w:val="24"/>
          <w:szCs w:val="24"/>
        </w:rPr>
        <w:t xml:space="preserve">out if </w:t>
      </w:r>
      <w:r w:rsidR="00925219" w:rsidRPr="00554753">
        <w:rPr>
          <w:rFonts w:ascii="Times New Roman" w:hAnsi="Times New Roman" w:cs="Times New Roman"/>
          <w:sz w:val="24"/>
          <w:szCs w:val="24"/>
        </w:rPr>
        <w:t xml:space="preserve">maternal behaviour </w:t>
      </w:r>
      <w:r w:rsidR="00925219">
        <w:rPr>
          <w:rFonts w:ascii="Times New Roman" w:hAnsi="Times New Roman" w:cs="Times New Roman"/>
          <w:sz w:val="24"/>
          <w:szCs w:val="24"/>
        </w:rPr>
        <w:t xml:space="preserve">is </w:t>
      </w:r>
      <w:r w:rsidR="00925219" w:rsidRPr="00554753">
        <w:rPr>
          <w:rFonts w:ascii="Times New Roman" w:hAnsi="Times New Roman" w:cs="Times New Roman"/>
          <w:sz w:val="24"/>
          <w:szCs w:val="24"/>
        </w:rPr>
        <w:t>modified by genes expressed in offspring</w:t>
      </w:r>
      <w:r w:rsidRPr="00554753">
        <w:rPr>
          <w:rFonts w:ascii="Times New Roman" w:hAnsi="Times New Roman" w:cs="Times New Roman"/>
          <w:sz w:val="24"/>
          <w:szCs w:val="24"/>
        </w:rPr>
        <w:t xml:space="preserve">, we mapped variation in maternal </w:t>
      </w:r>
      <w:r w:rsidR="00B37F8E" w:rsidRPr="00554753">
        <w:rPr>
          <w:rFonts w:ascii="Times New Roman" w:hAnsi="Times New Roman" w:cs="Times New Roman"/>
          <w:sz w:val="24"/>
          <w:szCs w:val="24"/>
        </w:rPr>
        <w:t>behaviour</w:t>
      </w:r>
      <w:r w:rsidRPr="00554753">
        <w:rPr>
          <w:rFonts w:ascii="Times New Roman" w:hAnsi="Times New Roman" w:cs="Times New Roman"/>
          <w:sz w:val="24"/>
          <w:szCs w:val="24"/>
        </w:rPr>
        <w:t xml:space="preserve"> as a function of their adoptive BXD offspring genotype. We found that </w:t>
      </w:r>
      <w:r w:rsidR="00D15F24">
        <w:rPr>
          <w:rFonts w:ascii="Times New Roman" w:hAnsi="Times New Roman" w:cs="Times New Roman"/>
          <w:sz w:val="24"/>
          <w:szCs w:val="24"/>
        </w:rPr>
        <w:t xml:space="preserve">variation in </w:t>
      </w:r>
      <w:r w:rsidRPr="00554753">
        <w:rPr>
          <w:rFonts w:ascii="Times New Roman" w:hAnsi="Times New Roman" w:cs="Times New Roman"/>
          <w:sz w:val="24"/>
          <w:szCs w:val="24"/>
        </w:rPr>
        <w:t xml:space="preserve">offspring genotype affects maternal </w:t>
      </w:r>
      <w:r w:rsidR="00B37F8E" w:rsidRPr="00554753">
        <w:rPr>
          <w:rFonts w:ascii="Times New Roman" w:hAnsi="Times New Roman" w:cs="Times New Roman"/>
          <w:sz w:val="24"/>
          <w:szCs w:val="24"/>
        </w:rPr>
        <w:t>behaviour</w:t>
      </w:r>
      <w:r w:rsidRPr="00554753">
        <w:rPr>
          <w:rFonts w:ascii="Times New Roman" w:hAnsi="Times New Roman" w:cs="Times New Roman"/>
          <w:sz w:val="24"/>
          <w:szCs w:val="24"/>
        </w:rPr>
        <w:t>, which in turn influence</w:t>
      </w:r>
      <w:r w:rsidR="00FE16A9" w:rsidRPr="00554753">
        <w:rPr>
          <w:rFonts w:ascii="Times New Roman" w:hAnsi="Times New Roman" w:cs="Times New Roman"/>
          <w:sz w:val="24"/>
          <w:szCs w:val="24"/>
        </w:rPr>
        <w:t>s</w:t>
      </w:r>
      <w:r w:rsidRPr="00554753">
        <w:rPr>
          <w:rFonts w:ascii="Times New Roman" w:hAnsi="Times New Roman" w:cs="Times New Roman"/>
          <w:sz w:val="24"/>
          <w:szCs w:val="24"/>
        </w:rPr>
        <w:t xml:space="preserve"> offspring development and fitness. </w:t>
      </w:r>
      <w:r w:rsidR="002550E4" w:rsidRPr="00554753">
        <w:rPr>
          <w:rFonts w:ascii="Times New Roman" w:hAnsi="Times New Roman" w:cs="Times New Roman"/>
          <w:sz w:val="24"/>
          <w:szCs w:val="24"/>
        </w:rPr>
        <w:t>Throughout, w</w:t>
      </w:r>
      <w:r w:rsidR="00575A01" w:rsidRPr="00554753">
        <w:rPr>
          <w:rFonts w:ascii="Times New Roman" w:hAnsi="Times New Roman" w:cs="Times New Roman"/>
          <w:sz w:val="24"/>
          <w:szCs w:val="24"/>
        </w:rPr>
        <w:t xml:space="preserve">e denote loci as either maternal or offspring, </w:t>
      </w:r>
      <w:r w:rsidR="00575A01" w:rsidRPr="00554753">
        <w:rPr>
          <w:rFonts w:ascii="Times New Roman" w:hAnsi="Times New Roman" w:cs="Times New Roman"/>
          <w:i/>
          <w:sz w:val="24"/>
          <w:szCs w:val="24"/>
        </w:rPr>
        <w:t>Mat</w:t>
      </w:r>
      <w:r w:rsidR="00575A01" w:rsidRPr="00554753">
        <w:rPr>
          <w:rFonts w:ascii="Times New Roman" w:hAnsi="Times New Roman" w:cs="Times New Roman"/>
          <w:sz w:val="24"/>
          <w:szCs w:val="24"/>
        </w:rPr>
        <w:t xml:space="preserve"> or</w:t>
      </w:r>
      <w:r w:rsidR="00575A01" w:rsidRPr="00554753">
        <w:rPr>
          <w:rFonts w:ascii="Times New Roman" w:hAnsi="Times New Roman" w:cs="Times New Roman"/>
          <w:i/>
          <w:sz w:val="24"/>
          <w:szCs w:val="24"/>
        </w:rPr>
        <w:t xml:space="preserve"> Osp</w:t>
      </w:r>
      <w:r w:rsidR="00575A01" w:rsidRPr="00554753">
        <w:rPr>
          <w:rFonts w:ascii="Times New Roman" w:hAnsi="Times New Roman" w:cs="Times New Roman"/>
          <w:sz w:val="24"/>
          <w:szCs w:val="24"/>
        </w:rPr>
        <w:t>, followed by whether it is an indirect effect (</w:t>
      </w:r>
      <w:r w:rsidR="00575A01" w:rsidRPr="00554753">
        <w:rPr>
          <w:rFonts w:ascii="Times New Roman" w:hAnsi="Times New Roman" w:cs="Times New Roman"/>
          <w:i/>
          <w:sz w:val="24"/>
          <w:szCs w:val="24"/>
        </w:rPr>
        <w:t>Ige</w:t>
      </w:r>
      <w:r w:rsidR="00575A01" w:rsidRPr="00554753">
        <w:rPr>
          <w:rFonts w:ascii="Times New Roman" w:hAnsi="Times New Roman" w:cs="Times New Roman"/>
          <w:sz w:val="24"/>
          <w:szCs w:val="24"/>
        </w:rPr>
        <w:t>) or a direct effect locus (</w:t>
      </w:r>
      <w:r w:rsidR="00575A01" w:rsidRPr="00554753">
        <w:rPr>
          <w:rFonts w:ascii="Times New Roman" w:hAnsi="Times New Roman" w:cs="Times New Roman"/>
          <w:i/>
          <w:sz w:val="24"/>
          <w:szCs w:val="24"/>
        </w:rPr>
        <w:t>Dge</w:t>
      </w:r>
      <w:r w:rsidR="00575A01" w:rsidRPr="00554753">
        <w:rPr>
          <w:rFonts w:ascii="Times New Roman" w:hAnsi="Times New Roman" w:cs="Times New Roman"/>
          <w:sz w:val="24"/>
          <w:szCs w:val="24"/>
        </w:rPr>
        <w:t>)</w:t>
      </w:r>
      <w:r w:rsidR="00AD6B3E">
        <w:rPr>
          <w:rFonts w:ascii="Times New Roman" w:hAnsi="Times New Roman" w:cs="Times New Roman"/>
          <w:sz w:val="24"/>
          <w:szCs w:val="24"/>
        </w:rPr>
        <w:t>.</w:t>
      </w:r>
      <w:r w:rsidR="00533E54" w:rsidRPr="00554753">
        <w:rPr>
          <w:rFonts w:ascii="Times New Roman" w:hAnsi="Times New Roman" w:cs="Times New Roman"/>
          <w:sz w:val="24"/>
          <w:szCs w:val="24"/>
        </w:rPr>
        <w:t xml:space="preserve"> </w:t>
      </w:r>
      <w:r w:rsidR="00AD6B3E">
        <w:rPr>
          <w:rFonts w:ascii="Times New Roman" w:hAnsi="Times New Roman" w:cs="Times New Roman"/>
          <w:sz w:val="24"/>
          <w:szCs w:val="24"/>
        </w:rPr>
        <w:t>W</w:t>
      </w:r>
      <w:r w:rsidR="00533E54" w:rsidRPr="00554753">
        <w:rPr>
          <w:rFonts w:ascii="Times New Roman" w:hAnsi="Times New Roman" w:cs="Times New Roman"/>
          <w:sz w:val="24"/>
          <w:szCs w:val="24"/>
        </w:rPr>
        <w:t xml:space="preserve">e provide </w:t>
      </w:r>
      <w:r w:rsidR="0067767D">
        <w:rPr>
          <w:rFonts w:ascii="Times New Roman" w:hAnsi="Times New Roman" w:cs="Times New Roman"/>
          <w:sz w:val="24"/>
          <w:szCs w:val="24"/>
        </w:rPr>
        <w:t xml:space="preserve">a summary of all loci in Table 1, and </w:t>
      </w:r>
      <w:r w:rsidR="00533E54" w:rsidRPr="00554753">
        <w:rPr>
          <w:rFonts w:ascii="Times New Roman" w:hAnsi="Times New Roman" w:cs="Times New Roman"/>
          <w:sz w:val="24"/>
          <w:szCs w:val="24"/>
        </w:rPr>
        <w:t xml:space="preserve">mapping details in Supplementary </w:t>
      </w:r>
      <w:r w:rsidR="00567AB9">
        <w:rPr>
          <w:rFonts w:ascii="Times New Roman" w:hAnsi="Times New Roman" w:cs="Times New Roman"/>
          <w:sz w:val="24"/>
          <w:szCs w:val="24"/>
        </w:rPr>
        <w:t>files 1-4</w:t>
      </w:r>
      <w:r w:rsidR="00533E54" w:rsidRPr="00554753">
        <w:rPr>
          <w:rFonts w:ascii="Times New Roman" w:hAnsi="Times New Roman" w:cs="Times New Roman"/>
          <w:sz w:val="24"/>
          <w:szCs w:val="24"/>
        </w:rPr>
        <w:t xml:space="preserve">. </w:t>
      </w:r>
      <w:r w:rsidR="0034169C" w:rsidRPr="00554753">
        <w:rPr>
          <w:rFonts w:ascii="Times New Roman" w:hAnsi="Times New Roman" w:cs="Times New Roman"/>
          <w:sz w:val="24"/>
          <w:szCs w:val="24"/>
        </w:rPr>
        <w:t>During the first</w:t>
      </w:r>
      <w:r w:rsidR="005D3903" w:rsidRPr="00554753">
        <w:rPr>
          <w:rFonts w:ascii="Times New Roman" w:hAnsi="Times New Roman" w:cs="Times New Roman"/>
          <w:sz w:val="24"/>
          <w:szCs w:val="24"/>
        </w:rPr>
        <w:t xml:space="preserve"> postnatal</w:t>
      </w:r>
      <w:r w:rsidR="0034169C" w:rsidRPr="00554753">
        <w:rPr>
          <w:rFonts w:ascii="Times New Roman" w:hAnsi="Times New Roman" w:cs="Times New Roman"/>
          <w:sz w:val="24"/>
          <w:szCs w:val="24"/>
        </w:rPr>
        <w:t xml:space="preserve"> week w</w:t>
      </w:r>
      <w:r w:rsidRPr="00554753">
        <w:rPr>
          <w:rFonts w:ascii="Times New Roman" w:hAnsi="Times New Roman" w:cs="Times New Roman"/>
          <w:sz w:val="24"/>
          <w:szCs w:val="24"/>
        </w:rPr>
        <w:t xml:space="preserve">e </w:t>
      </w:r>
      <w:r w:rsidR="0032659E" w:rsidRPr="00554753">
        <w:rPr>
          <w:rFonts w:ascii="Times New Roman" w:hAnsi="Times New Roman" w:cs="Times New Roman"/>
          <w:sz w:val="24"/>
          <w:szCs w:val="24"/>
        </w:rPr>
        <w:t xml:space="preserve">mapped </w:t>
      </w:r>
      <w:r w:rsidRPr="00554753">
        <w:rPr>
          <w:rFonts w:ascii="Times New Roman" w:hAnsi="Times New Roman" w:cs="Times New Roman"/>
          <w:sz w:val="24"/>
          <w:szCs w:val="24"/>
        </w:rPr>
        <w:t xml:space="preserve">a locus on offspring chromosome </w:t>
      </w:r>
      <w:r w:rsidR="0034169C" w:rsidRPr="00554753">
        <w:rPr>
          <w:rFonts w:ascii="Times New Roman" w:hAnsi="Times New Roman" w:cs="Times New Roman"/>
          <w:sz w:val="24"/>
          <w:szCs w:val="24"/>
        </w:rPr>
        <w:t>7</w:t>
      </w:r>
      <w:r w:rsidRPr="00554753">
        <w:rPr>
          <w:rFonts w:ascii="Times New Roman" w:hAnsi="Times New Roman" w:cs="Times New Roman"/>
          <w:sz w:val="24"/>
          <w:szCs w:val="24"/>
        </w:rPr>
        <w:t xml:space="preserve">, </w:t>
      </w:r>
      <w:r w:rsidR="003A2DF2" w:rsidRPr="00554753">
        <w:rPr>
          <w:rFonts w:ascii="Times New Roman" w:hAnsi="Times New Roman" w:cs="Times New Roman"/>
          <w:i/>
          <w:sz w:val="24"/>
          <w:szCs w:val="24"/>
        </w:rPr>
        <w:t>Osp</w:t>
      </w:r>
      <w:r w:rsidRPr="00554753">
        <w:rPr>
          <w:rFonts w:ascii="Times New Roman" w:hAnsi="Times New Roman" w:cs="Times New Roman"/>
          <w:i/>
          <w:sz w:val="24"/>
          <w:szCs w:val="24"/>
        </w:rPr>
        <w:t>Ige</w:t>
      </w:r>
      <w:r w:rsidR="0034169C" w:rsidRPr="00554753">
        <w:rPr>
          <w:rFonts w:ascii="Times New Roman" w:hAnsi="Times New Roman" w:cs="Times New Roman"/>
          <w:i/>
          <w:sz w:val="24"/>
          <w:szCs w:val="24"/>
        </w:rPr>
        <w:t>7</w:t>
      </w:r>
      <w:r w:rsidRPr="00554753">
        <w:rPr>
          <w:rFonts w:ascii="Times New Roman" w:hAnsi="Times New Roman" w:cs="Times New Roman"/>
          <w:i/>
          <w:sz w:val="24"/>
          <w:szCs w:val="24"/>
        </w:rPr>
        <w:t>.1</w:t>
      </w:r>
      <w:r w:rsidRPr="00554753">
        <w:rPr>
          <w:rFonts w:ascii="Times New Roman" w:hAnsi="Times New Roman" w:cs="Times New Roman"/>
          <w:sz w:val="24"/>
          <w:szCs w:val="24"/>
        </w:rPr>
        <w:t>, mod</w:t>
      </w:r>
      <w:r w:rsidR="0032659E" w:rsidRPr="00554753">
        <w:rPr>
          <w:rFonts w:ascii="Times New Roman" w:hAnsi="Times New Roman" w:cs="Times New Roman"/>
          <w:sz w:val="24"/>
          <w:szCs w:val="24"/>
        </w:rPr>
        <w:t xml:space="preserve">ifying </w:t>
      </w:r>
      <w:r w:rsidRPr="00554753">
        <w:rPr>
          <w:rFonts w:ascii="Times New Roman" w:hAnsi="Times New Roman" w:cs="Times New Roman"/>
          <w:sz w:val="24"/>
          <w:szCs w:val="24"/>
        </w:rPr>
        <w:t xml:space="preserve">maternal </w:t>
      </w:r>
      <w:r w:rsidR="0034169C" w:rsidRPr="00554753">
        <w:rPr>
          <w:rFonts w:ascii="Times New Roman" w:hAnsi="Times New Roman" w:cs="Times New Roman"/>
          <w:sz w:val="24"/>
          <w:szCs w:val="24"/>
        </w:rPr>
        <w:t>nestbuidling</w:t>
      </w:r>
      <w:r w:rsidRPr="00554753">
        <w:rPr>
          <w:rFonts w:ascii="Times New Roman" w:hAnsi="Times New Roman" w:cs="Times New Roman"/>
          <w:sz w:val="24"/>
          <w:szCs w:val="24"/>
        </w:rPr>
        <w:t xml:space="preserve"> </w:t>
      </w:r>
      <w:r w:rsidR="009D0288">
        <w:rPr>
          <w:rFonts w:ascii="Times New Roman" w:hAnsi="Times New Roman" w:cs="Times New Roman"/>
          <w:sz w:val="24"/>
          <w:szCs w:val="24"/>
        </w:rPr>
        <w:t>on day 6</w:t>
      </w:r>
      <w:r w:rsidR="006D7969">
        <w:rPr>
          <w:rFonts w:ascii="Times New Roman" w:hAnsi="Times New Roman" w:cs="Times New Roman"/>
          <w:sz w:val="24"/>
          <w:szCs w:val="24"/>
        </w:rPr>
        <w:t xml:space="preserve"> </w:t>
      </w:r>
      <w:r w:rsidRPr="00554753">
        <w:rPr>
          <w:rFonts w:ascii="Times New Roman" w:hAnsi="Times New Roman" w:cs="Times New Roman"/>
          <w:sz w:val="24"/>
          <w:szCs w:val="24"/>
        </w:rPr>
        <w:t>(Fig</w:t>
      </w:r>
      <w:r w:rsidR="00C278E8">
        <w:rPr>
          <w:rFonts w:ascii="Times New Roman" w:hAnsi="Times New Roman" w:cs="Times New Roman"/>
          <w:sz w:val="24"/>
          <w:szCs w:val="24"/>
        </w:rPr>
        <w:t>ure</w:t>
      </w:r>
      <w:r w:rsidRPr="00554753">
        <w:rPr>
          <w:rFonts w:ascii="Times New Roman" w:hAnsi="Times New Roman" w:cs="Times New Roman"/>
          <w:sz w:val="24"/>
          <w:szCs w:val="24"/>
        </w:rPr>
        <w:t xml:space="preserve"> </w:t>
      </w:r>
      <w:r w:rsidR="00555979">
        <w:rPr>
          <w:rFonts w:ascii="Times New Roman" w:hAnsi="Times New Roman" w:cs="Times New Roman"/>
          <w:sz w:val="24"/>
          <w:szCs w:val="24"/>
        </w:rPr>
        <w:t>2</w:t>
      </w:r>
      <w:r w:rsidR="008D6D2B" w:rsidRPr="00554753">
        <w:rPr>
          <w:rFonts w:ascii="Times New Roman" w:hAnsi="Times New Roman" w:cs="Times New Roman"/>
          <w:sz w:val="24"/>
          <w:szCs w:val="24"/>
        </w:rPr>
        <w:t>)</w:t>
      </w:r>
      <w:r w:rsidRPr="00554753">
        <w:rPr>
          <w:rFonts w:ascii="Times New Roman" w:hAnsi="Times New Roman" w:cs="Times New Roman"/>
          <w:i/>
          <w:sz w:val="24"/>
          <w:szCs w:val="24"/>
        </w:rPr>
        <w:t xml:space="preserve">. </w:t>
      </w:r>
      <w:r w:rsidRPr="00554753">
        <w:rPr>
          <w:rFonts w:ascii="Times New Roman" w:hAnsi="Times New Roman" w:cs="Times New Roman"/>
          <w:sz w:val="24"/>
          <w:szCs w:val="24"/>
        </w:rPr>
        <w:t>At this locus, the D2 allele increases the trait</w:t>
      </w:r>
      <w:r w:rsidR="00175821" w:rsidRPr="00554753">
        <w:rPr>
          <w:rFonts w:ascii="Times New Roman" w:hAnsi="Times New Roman" w:cs="Times New Roman"/>
          <w:sz w:val="24"/>
          <w:szCs w:val="24"/>
        </w:rPr>
        <w:t xml:space="preserve"> </w:t>
      </w:r>
      <w:r w:rsidR="00241564" w:rsidRPr="00554753">
        <w:rPr>
          <w:rFonts w:ascii="Times New Roman" w:hAnsi="Times New Roman" w:cs="Times New Roman"/>
          <w:sz w:val="24"/>
          <w:szCs w:val="24"/>
        </w:rPr>
        <w:t xml:space="preserve">value </w:t>
      </w:r>
      <w:r w:rsidRPr="00554753">
        <w:rPr>
          <w:rFonts w:ascii="Times New Roman" w:hAnsi="Times New Roman" w:cs="Times New Roman"/>
          <w:sz w:val="24"/>
          <w:szCs w:val="24"/>
        </w:rPr>
        <w:t xml:space="preserve">such that B6 mothers </w:t>
      </w:r>
      <w:r w:rsidR="00241564" w:rsidRPr="00554753">
        <w:rPr>
          <w:rFonts w:ascii="Times New Roman" w:hAnsi="Times New Roman" w:cs="Times New Roman"/>
          <w:sz w:val="24"/>
          <w:szCs w:val="24"/>
        </w:rPr>
        <w:t>showed more nestbuilding activity</w:t>
      </w:r>
      <w:r w:rsidRPr="00554753">
        <w:rPr>
          <w:rFonts w:ascii="Times New Roman" w:hAnsi="Times New Roman" w:cs="Times New Roman"/>
          <w:sz w:val="24"/>
          <w:szCs w:val="24"/>
        </w:rPr>
        <w:t xml:space="preserve"> when </w:t>
      </w:r>
      <w:r w:rsidR="00241564" w:rsidRPr="00554753">
        <w:rPr>
          <w:rFonts w:ascii="Times New Roman" w:hAnsi="Times New Roman" w:cs="Times New Roman"/>
          <w:sz w:val="24"/>
          <w:szCs w:val="24"/>
        </w:rPr>
        <w:t xml:space="preserve">fostering </w:t>
      </w:r>
      <w:r w:rsidRPr="00554753">
        <w:rPr>
          <w:rFonts w:ascii="Times New Roman" w:hAnsi="Times New Roman" w:cs="Times New Roman"/>
          <w:sz w:val="24"/>
          <w:szCs w:val="24"/>
        </w:rPr>
        <w:t xml:space="preserve">BXD pups carrying the D2 allele at the locus. </w:t>
      </w:r>
      <w:r w:rsidR="002550E4" w:rsidRPr="00554753">
        <w:rPr>
          <w:rFonts w:ascii="Times New Roman" w:hAnsi="Times New Roman" w:cs="Times New Roman"/>
          <w:sz w:val="24"/>
          <w:szCs w:val="24"/>
        </w:rPr>
        <w:t xml:space="preserve">Nestbuilding is particularly important for offspring fitness </w:t>
      </w:r>
      <w:r w:rsidR="00890061" w:rsidRPr="00554753">
        <w:rPr>
          <w:rFonts w:ascii="Times New Roman" w:hAnsi="Times New Roman" w:cs="Times New Roman"/>
          <w:sz w:val="24"/>
          <w:szCs w:val="24"/>
        </w:rPr>
        <w:t xml:space="preserve">as thermoregulation is underdeveloped and hypothermia </w:t>
      </w:r>
      <w:r w:rsidR="0022139A">
        <w:rPr>
          <w:rFonts w:ascii="Times New Roman" w:hAnsi="Times New Roman" w:cs="Times New Roman"/>
          <w:sz w:val="24"/>
          <w:szCs w:val="24"/>
        </w:rPr>
        <w:t xml:space="preserve">the primary </w:t>
      </w:r>
      <w:r w:rsidR="00890061" w:rsidRPr="00554753">
        <w:rPr>
          <w:rFonts w:ascii="Times New Roman" w:hAnsi="Times New Roman" w:cs="Times New Roman"/>
          <w:sz w:val="24"/>
          <w:szCs w:val="24"/>
        </w:rPr>
        <w:t xml:space="preserve">cause of early death, even if </w:t>
      </w:r>
      <w:r w:rsidR="00FA2986" w:rsidRPr="00554753">
        <w:rPr>
          <w:rFonts w:ascii="Times New Roman" w:hAnsi="Times New Roman" w:cs="Times New Roman"/>
          <w:sz w:val="24"/>
          <w:szCs w:val="24"/>
        </w:rPr>
        <w:t>milk</w:t>
      </w:r>
      <w:r w:rsidR="00890061" w:rsidRPr="00554753">
        <w:rPr>
          <w:rFonts w:ascii="Times New Roman" w:hAnsi="Times New Roman" w:cs="Times New Roman"/>
          <w:sz w:val="24"/>
          <w:szCs w:val="24"/>
        </w:rPr>
        <w:t xml:space="preserve"> is supplied</w:t>
      </w:r>
      <w:r w:rsidR="00567AB9">
        <w:rPr>
          <w:rFonts w:ascii="Times New Roman" w:hAnsi="Times New Roman" w:cs="Times New Roman"/>
          <w:sz w:val="24"/>
          <w:szCs w:val="24"/>
        </w:rPr>
        <w:t xml:space="preserve"> </w:t>
      </w:r>
      <w:r w:rsidR="00555979">
        <w:rPr>
          <w:rFonts w:ascii="Times New Roman" w:hAnsi="Times New Roman" w:cs="Times New Roman"/>
          <w:sz w:val="24"/>
          <w:szCs w:val="24"/>
        </w:rPr>
        <w:fldChar w:fldCharType="begin" w:fldLock="1"/>
      </w:r>
      <w:r w:rsidR="00DA1674">
        <w:rPr>
          <w:rFonts w:ascii="Times New Roman" w:hAnsi="Times New Roman" w:cs="Times New Roman"/>
          <w:sz w:val="24"/>
          <w:szCs w:val="24"/>
        </w:rPr>
        <w:instrText>ADDIN CSL_CITATION { "citationItems" : [ { "id" : "ITEM-1", "itemData" : { "DOI" : "10.1016/0003-3472(78)90103-3", "ISSN" : "00033472", "author" : [ { "dropping-particle" : "", "family" : "Lynch", "given" : "Carol Becker", "non-dropping-particle" : "", "parse-names" : false, "suffix" : "" }, { "dropping-particle" : "", "family" : "Possidente", "given" : "Bernard P.", "non-dropping-particle" : "", "parse-names" : false, "suffix" : "" } ], "container-title" : "Animal Behaviour", "id" : "ITEM-1", "issued" : { "date-parts" : [ [ "1978", "11" ] ] }, "page" : "1136-1143", "title" : "Relationships of maternal nesting to thermoregulatory nesting in house mice (Mus musculus) at warm and cold temperatures", "type" : "article-journal", "volume" : "26" }, "uris" : [ "http://www.mendeley.com/documents/?uuid=1276f623-97e3-4470-ba8c-84eeeb9cae54" ] } ], "mendeley" : { "formattedCitation" : "(Lynch and Possidente, 1978)", "plainTextFormattedCitation" : "(Lynch and Possidente, 1978)", "previouslyFormattedCitation" : "(Lynch and Possidente, 1978)" }, "properties" : { "noteIndex" : 0 }, "schema" : "https://github.com/citation-style-language/schema/raw/master/csl-citation.json" }</w:instrText>
      </w:r>
      <w:r w:rsidR="00555979">
        <w:rPr>
          <w:rFonts w:ascii="Times New Roman" w:hAnsi="Times New Roman" w:cs="Times New Roman"/>
          <w:sz w:val="24"/>
          <w:szCs w:val="24"/>
        </w:rPr>
        <w:fldChar w:fldCharType="separate"/>
      </w:r>
      <w:r w:rsidR="00DA1674" w:rsidRPr="00DA1674">
        <w:rPr>
          <w:rFonts w:ascii="Times New Roman" w:hAnsi="Times New Roman" w:cs="Times New Roman"/>
          <w:noProof/>
          <w:sz w:val="24"/>
          <w:szCs w:val="24"/>
        </w:rPr>
        <w:t>(Lynch and Possidente, 1978)</w:t>
      </w:r>
      <w:r w:rsidR="00555979">
        <w:rPr>
          <w:rFonts w:ascii="Times New Roman" w:hAnsi="Times New Roman" w:cs="Times New Roman"/>
          <w:sz w:val="24"/>
          <w:szCs w:val="24"/>
        </w:rPr>
        <w:fldChar w:fldCharType="end"/>
      </w:r>
      <w:r w:rsidR="00FA2986" w:rsidRPr="00554753">
        <w:rPr>
          <w:rFonts w:ascii="Times New Roman" w:hAnsi="Times New Roman" w:cs="Times New Roman"/>
          <w:sz w:val="24"/>
          <w:szCs w:val="24"/>
        </w:rPr>
        <w:t xml:space="preserve">. </w:t>
      </w:r>
      <w:r w:rsidRPr="00554753">
        <w:rPr>
          <w:rFonts w:ascii="Times New Roman" w:hAnsi="Times New Roman" w:cs="Times New Roman"/>
          <w:sz w:val="24"/>
          <w:szCs w:val="24"/>
        </w:rPr>
        <w:t xml:space="preserve">We detected a further </w:t>
      </w:r>
      <w:r w:rsidR="003A2DF2" w:rsidRPr="00554753">
        <w:rPr>
          <w:rFonts w:ascii="Times New Roman" w:hAnsi="Times New Roman" w:cs="Times New Roman"/>
          <w:sz w:val="24"/>
          <w:szCs w:val="24"/>
        </w:rPr>
        <w:t>locus</w:t>
      </w:r>
      <w:r w:rsidRPr="00554753">
        <w:rPr>
          <w:rFonts w:ascii="Times New Roman" w:hAnsi="Times New Roman" w:cs="Times New Roman"/>
          <w:sz w:val="24"/>
          <w:szCs w:val="24"/>
        </w:rPr>
        <w:t xml:space="preserve"> on offspring </w:t>
      </w:r>
      <w:r w:rsidR="003A2DF2" w:rsidRPr="00554753">
        <w:rPr>
          <w:rFonts w:ascii="Times New Roman" w:hAnsi="Times New Roman" w:cs="Times New Roman"/>
          <w:sz w:val="24"/>
          <w:szCs w:val="24"/>
        </w:rPr>
        <w:t xml:space="preserve">distal </w:t>
      </w:r>
      <w:r w:rsidRPr="00554753">
        <w:rPr>
          <w:rFonts w:ascii="Times New Roman" w:hAnsi="Times New Roman" w:cs="Times New Roman"/>
          <w:sz w:val="24"/>
          <w:szCs w:val="24"/>
        </w:rPr>
        <w:t xml:space="preserve">chromosome </w:t>
      </w:r>
      <w:r w:rsidR="003A2DF2" w:rsidRPr="00554753">
        <w:rPr>
          <w:rFonts w:ascii="Times New Roman" w:hAnsi="Times New Roman" w:cs="Times New Roman"/>
          <w:sz w:val="24"/>
          <w:szCs w:val="24"/>
        </w:rPr>
        <w:t>5</w:t>
      </w:r>
      <w:r w:rsidRPr="00554753">
        <w:rPr>
          <w:rFonts w:ascii="Times New Roman" w:hAnsi="Times New Roman" w:cs="Times New Roman"/>
          <w:sz w:val="24"/>
          <w:szCs w:val="24"/>
        </w:rPr>
        <w:t xml:space="preserve"> (</w:t>
      </w:r>
      <w:r w:rsidR="003A2DF2" w:rsidRPr="00554753">
        <w:rPr>
          <w:rFonts w:ascii="Times New Roman" w:hAnsi="Times New Roman" w:cs="Times New Roman"/>
          <w:i/>
          <w:sz w:val="24"/>
          <w:szCs w:val="24"/>
        </w:rPr>
        <w:t>Osp</w:t>
      </w:r>
      <w:r w:rsidRPr="00554753">
        <w:rPr>
          <w:rFonts w:ascii="Times New Roman" w:hAnsi="Times New Roman" w:cs="Times New Roman"/>
          <w:i/>
          <w:sz w:val="24"/>
          <w:szCs w:val="24"/>
        </w:rPr>
        <w:t>Ige5.1</w:t>
      </w:r>
      <w:r w:rsidRPr="00554753">
        <w:rPr>
          <w:rFonts w:ascii="Times New Roman" w:hAnsi="Times New Roman" w:cs="Times New Roman"/>
          <w:sz w:val="24"/>
          <w:szCs w:val="24"/>
        </w:rPr>
        <w:t>) that affect</w:t>
      </w:r>
      <w:r w:rsidR="003A2DF2" w:rsidRPr="00554753">
        <w:rPr>
          <w:rFonts w:ascii="Times New Roman" w:hAnsi="Times New Roman" w:cs="Times New Roman"/>
          <w:sz w:val="24"/>
          <w:szCs w:val="24"/>
        </w:rPr>
        <w:t>s</w:t>
      </w:r>
      <w:r w:rsidRPr="00554753">
        <w:rPr>
          <w:rFonts w:ascii="Times New Roman" w:hAnsi="Times New Roman" w:cs="Times New Roman"/>
          <w:sz w:val="24"/>
          <w:szCs w:val="24"/>
        </w:rPr>
        <w:t xml:space="preserve"> </w:t>
      </w:r>
      <w:r w:rsidR="00555979" w:rsidRPr="009E5B38">
        <w:rPr>
          <w:rFonts w:ascii="Times New Roman" w:hAnsi="Times New Roman" w:cs="Times New Roman"/>
          <w:sz w:val="24"/>
          <w:szCs w:val="24"/>
        </w:rPr>
        <w:t>maternal behaviour</w:t>
      </w:r>
      <w:r w:rsidR="00555979" w:rsidRPr="00A52756">
        <w:rPr>
          <w:rFonts w:ascii="Times New Roman" w:hAnsi="Times New Roman" w:cs="Times New Roman"/>
          <w:sz w:val="24"/>
          <w:szCs w:val="24"/>
        </w:rPr>
        <w:t xml:space="preserve"> </w:t>
      </w:r>
      <w:r w:rsidR="003A2DF2" w:rsidRPr="00554753">
        <w:rPr>
          <w:rFonts w:ascii="Times New Roman" w:hAnsi="Times New Roman" w:cs="Times New Roman"/>
          <w:sz w:val="24"/>
          <w:szCs w:val="24"/>
        </w:rPr>
        <w:t xml:space="preserve">on day 14, around the time we expect the weaning conflict to be highest </w:t>
      </w:r>
      <w:r w:rsidRPr="00554753">
        <w:rPr>
          <w:rFonts w:ascii="Times New Roman" w:hAnsi="Times New Roman" w:cs="Times New Roman"/>
          <w:sz w:val="24"/>
          <w:szCs w:val="24"/>
        </w:rPr>
        <w:t>(</w:t>
      </w:r>
      <w:r w:rsidR="00C278E8">
        <w:rPr>
          <w:rFonts w:ascii="Times New Roman" w:hAnsi="Times New Roman" w:cs="Times New Roman"/>
          <w:sz w:val="24"/>
          <w:szCs w:val="24"/>
        </w:rPr>
        <w:t>Figure</w:t>
      </w:r>
      <w:r w:rsidRPr="00554753">
        <w:rPr>
          <w:rFonts w:ascii="Times New Roman" w:hAnsi="Times New Roman" w:cs="Times New Roman"/>
          <w:sz w:val="24"/>
          <w:szCs w:val="24"/>
        </w:rPr>
        <w:t xml:space="preserve"> </w:t>
      </w:r>
      <w:r w:rsidR="00555979">
        <w:rPr>
          <w:rFonts w:ascii="Times New Roman" w:hAnsi="Times New Roman" w:cs="Times New Roman"/>
          <w:sz w:val="24"/>
          <w:szCs w:val="24"/>
        </w:rPr>
        <w:t>3</w:t>
      </w:r>
      <w:r w:rsidRPr="00554753">
        <w:rPr>
          <w:rFonts w:ascii="Times New Roman" w:hAnsi="Times New Roman" w:cs="Times New Roman"/>
          <w:sz w:val="24"/>
          <w:szCs w:val="24"/>
        </w:rPr>
        <w:t>). Here, mothers show</w:t>
      </w:r>
      <w:r w:rsidR="008D6D2B" w:rsidRPr="00554753">
        <w:rPr>
          <w:rFonts w:ascii="Times New Roman" w:hAnsi="Times New Roman" w:cs="Times New Roman"/>
          <w:sz w:val="24"/>
          <w:szCs w:val="24"/>
        </w:rPr>
        <w:t>ed</w:t>
      </w:r>
      <w:r w:rsidRPr="00554753">
        <w:rPr>
          <w:rFonts w:ascii="Times New Roman" w:hAnsi="Times New Roman" w:cs="Times New Roman"/>
          <w:sz w:val="24"/>
          <w:szCs w:val="24"/>
        </w:rPr>
        <w:t xml:space="preserve"> increased levels of </w:t>
      </w:r>
      <w:r w:rsidR="00555979" w:rsidRPr="009E5B38">
        <w:rPr>
          <w:rFonts w:ascii="Times New Roman" w:hAnsi="Times New Roman" w:cs="Times New Roman"/>
          <w:sz w:val="24"/>
          <w:szCs w:val="24"/>
        </w:rPr>
        <w:t>maternal behaviour</w:t>
      </w:r>
      <w:r w:rsidR="00555979" w:rsidRPr="00A52756">
        <w:rPr>
          <w:rFonts w:ascii="Times New Roman" w:hAnsi="Times New Roman" w:cs="Times New Roman"/>
          <w:sz w:val="24"/>
          <w:szCs w:val="24"/>
        </w:rPr>
        <w:t xml:space="preserve"> </w:t>
      </w:r>
      <w:r w:rsidRPr="00554753">
        <w:rPr>
          <w:rFonts w:ascii="Times New Roman" w:hAnsi="Times New Roman" w:cs="Times New Roman"/>
          <w:sz w:val="24"/>
          <w:szCs w:val="24"/>
        </w:rPr>
        <w:t xml:space="preserve">when fostering BXD offspring </w:t>
      </w:r>
      <w:r w:rsidR="00D24880" w:rsidRPr="00554753">
        <w:rPr>
          <w:rFonts w:ascii="Times New Roman" w:hAnsi="Times New Roman" w:cs="Times New Roman"/>
          <w:sz w:val="24"/>
          <w:szCs w:val="24"/>
        </w:rPr>
        <w:t>carrying</w:t>
      </w:r>
      <w:r w:rsidRPr="00554753">
        <w:rPr>
          <w:rFonts w:ascii="Times New Roman" w:hAnsi="Times New Roman" w:cs="Times New Roman"/>
          <w:sz w:val="24"/>
          <w:szCs w:val="24"/>
        </w:rPr>
        <w:t xml:space="preserve"> the D2 allele</w:t>
      </w:r>
      <w:r w:rsidR="00950339" w:rsidRPr="00554753">
        <w:rPr>
          <w:rFonts w:ascii="Times New Roman" w:hAnsi="Times New Roman" w:cs="Times New Roman"/>
          <w:sz w:val="24"/>
          <w:szCs w:val="24"/>
        </w:rPr>
        <w:t>.</w:t>
      </w:r>
      <w:r w:rsidRPr="00554753">
        <w:rPr>
          <w:rFonts w:ascii="Times New Roman" w:hAnsi="Times New Roman" w:cs="Times New Roman"/>
          <w:sz w:val="24"/>
          <w:szCs w:val="24"/>
        </w:rPr>
        <w:t xml:space="preserve"> </w:t>
      </w:r>
      <w:r w:rsidR="00AF54F3" w:rsidRPr="00554753">
        <w:rPr>
          <w:rFonts w:ascii="Times New Roman" w:hAnsi="Times New Roman" w:cs="Times New Roman"/>
          <w:sz w:val="24"/>
          <w:szCs w:val="24"/>
        </w:rPr>
        <w:t xml:space="preserve">Conversely, we can look at how variation in maternal genotype influences offspring traits, </w:t>
      </w:r>
      <w:r w:rsidR="004B6819">
        <w:rPr>
          <w:rFonts w:ascii="Times New Roman" w:hAnsi="Times New Roman" w:cs="Times New Roman"/>
          <w:sz w:val="24"/>
          <w:szCs w:val="24"/>
        </w:rPr>
        <w:t>keeping</w:t>
      </w:r>
      <w:r w:rsidR="00AF54F3" w:rsidRPr="00554753">
        <w:rPr>
          <w:rFonts w:ascii="Times New Roman" w:hAnsi="Times New Roman" w:cs="Times New Roman"/>
          <w:sz w:val="24"/>
          <w:szCs w:val="24"/>
        </w:rPr>
        <w:t xml:space="preserve"> offspring genotype</w:t>
      </w:r>
      <w:r w:rsidR="004B6819">
        <w:rPr>
          <w:rFonts w:ascii="Times New Roman" w:hAnsi="Times New Roman" w:cs="Times New Roman"/>
          <w:sz w:val="24"/>
          <w:szCs w:val="24"/>
        </w:rPr>
        <w:t xml:space="preserve"> constant,</w:t>
      </w:r>
      <w:r w:rsidR="00475AD3" w:rsidRPr="00554753">
        <w:rPr>
          <w:rFonts w:ascii="Times New Roman" w:hAnsi="Times New Roman" w:cs="Times New Roman"/>
          <w:sz w:val="24"/>
          <w:szCs w:val="24"/>
        </w:rPr>
        <w:t xml:space="preserve"> mapping variation in offspring traits as a function of BXD genotype</w:t>
      </w:r>
      <w:r w:rsidR="00AF54F3" w:rsidRPr="00554753">
        <w:rPr>
          <w:rFonts w:ascii="Times New Roman" w:hAnsi="Times New Roman" w:cs="Times New Roman"/>
          <w:sz w:val="24"/>
          <w:szCs w:val="24"/>
        </w:rPr>
        <w:t xml:space="preserve">. Here, we found that offspring growth during the second week </w:t>
      </w:r>
      <w:r w:rsidR="0070027D" w:rsidRPr="00554753">
        <w:rPr>
          <w:rFonts w:ascii="Times New Roman" w:hAnsi="Times New Roman" w:cs="Times New Roman"/>
          <w:sz w:val="24"/>
          <w:szCs w:val="24"/>
        </w:rPr>
        <w:t xml:space="preserve">is affected by a locus on maternal chromosome 17, </w:t>
      </w:r>
      <w:r w:rsidR="00946B9A" w:rsidRPr="00554753">
        <w:rPr>
          <w:rFonts w:ascii="Times New Roman" w:hAnsi="Times New Roman" w:cs="Times New Roman"/>
          <w:i/>
          <w:sz w:val="24"/>
          <w:szCs w:val="24"/>
        </w:rPr>
        <w:t>Ma</w:t>
      </w:r>
      <w:r w:rsidR="008B29FA">
        <w:rPr>
          <w:rFonts w:ascii="Times New Roman" w:hAnsi="Times New Roman" w:cs="Times New Roman"/>
          <w:i/>
          <w:sz w:val="24"/>
          <w:szCs w:val="24"/>
        </w:rPr>
        <w:t>t</w:t>
      </w:r>
      <w:r w:rsidR="00946B9A" w:rsidRPr="00554753">
        <w:rPr>
          <w:rFonts w:ascii="Times New Roman" w:hAnsi="Times New Roman" w:cs="Times New Roman"/>
          <w:i/>
          <w:sz w:val="24"/>
          <w:szCs w:val="24"/>
        </w:rPr>
        <w:t>Ige17.1</w:t>
      </w:r>
      <w:r w:rsidR="007E3B77" w:rsidRPr="00554753">
        <w:rPr>
          <w:rFonts w:ascii="Times New Roman" w:hAnsi="Times New Roman" w:cs="Times New Roman"/>
          <w:i/>
          <w:sz w:val="24"/>
          <w:szCs w:val="24"/>
        </w:rPr>
        <w:t xml:space="preserve">, </w:t>
      </w:r>
      <w:r w:rsidR="007E3B77" w:rsidRPr="00554753">
        <w:rPr>
          <w:rFonts w:ascii="Times New Roman" w:hAnsi="Times New Roman" w:cs="Times New Roman"/>
          <w:sz w:val="24"/>
          <w:szCs w:val="24"/>
        </w:rPr>
        <w:t>where the B6 allele increases the trait value</w:t>
      </w:r>
      <w:r w:rsidR="00704075" w:rsidRPr="00554753">
        <w:rPr>
          <w:rFonts w:ascii="Times New Roman" w:hAnsi="Times New Roman" w:cs="Times New Roman"/>
          <w:sz w:val="24"/>
          <w:szCs w:val="24"/>
        </w:rPr>
        <w:t xml:space="preserve"> (Fig</w:t>
      </w:r>
      <w:r w:rsidR="002138E6">
        <w:rPr>
          <w:rFonts w:ascii="Times New Roman" w:hAnsi="Times New Roman" w:cs="Times New Roman"/>
          <w:sz w:val="24"/>
          <w:szCs w:val="24"/>
        </w:rPr>
        <w:t>ure</w:t>
      </w:r>
      <w:r w:rsidR="00704075" w:rsidRPr="00554753">
        <w:rPr>
          <w:rFonts w:ascii="Times New Roman" w:hAnsi="Times New Roman" w:cs="Times New Roman"/>
          <w:sz w:val="24"/>
          <w:szCs w:val="24"/>
        </w:rPr>
        <w:t xml:space="preserve"> </w:t>
      </w:r>
      <w:r w:rsidR="00555979">
        <w:rPr>
          <w:rFonts w:ascii="Times New Roman" w:hAnsi="Times New Roman" w:cs="Times New Roman"/>
          <w:sz w:val="24"/>
          <w:szCs w:val="24"/>
        </w:rPr>
        <w:t>4</w:t>
      </w:r>
      <w:r w:rsidR="00704075" w:rsidRPr="00554753">
        <w:rPr>
          <w:rFonts w:ascii="Times New Roman" w:hAnsi="Times New Roman" w:cs="Times New Roman"/>
          <w:sz w:val="24"/>
          <w:szCs w:val="24"/>
        </w:rPr>
        <w:t>)</w:t>
      </w:r>
      <w:r w:rsidR="00946B9A" w:rsidRPr="00554753">
        <w:rPr>
          <w:rFonts w:ascii="Times New Roman" w:hAnsi="Times New Roman" w:cs="Times New Roman"/>
          <w:i/>
          <w:sz w:val="24"/>
          <w:szCs w:val="24"/>
        </w:rPr>
        <w:t xml:space="preserve">. </w:t>
      </w:r>
      <w:r w:rsidR="00946B9A" w:rsidRPr="00554753">
        <w:rPr>
          <w:rFonts w:ascii="Times New Roman" w:hAnsi="Times New Roman" w:cs="Times New Roman"/>
          <w:sz w:val="24"/>
          <w:szCs w:val="24"/>
        </w:rPr>
        <w:t xml:space="preserve">In addition to looking at indirect genetic </w:t>
      </w:r>
      <w:r w:rsidR="00946B9A" w:rsidRPr="00554753">
        <w:rPr>
          <w:rFonts w:ascii="Times New Roman" w:hAnsi="Times New Roman" w:cs="Times New Roman"/>
          <w:sz w:val="24"/>
          <w:szCs w:val="24"/>
        </w:rPr>
        <w:lastRenderedPageBreak/>
        <w:t xml:space="preserve">effects we can </w:t>
      </w:r>
      <w:r w:rsidR="00555979" w:rsidRPr="00555979">
        <w:rPr>
          <w:rFonts w:ascii="Times New Roman" w:hAnsi="Times New Roman" w:cs="Times New Roman"/>
          <w:sz w:val="24"/>
          <w:szCs w:val="24"/>
        </w:rPr>
        <w:t>analyse</w:t>
      </w:r>
      <w:r w:rsidR="00946B9A" w:rsidRPr="00554753">
        <w:rPr>
          <w:rFonts w:ascii="Times New Roman" w:hAnsi="Times New Roman" w:cs="Times New Roman"/>
          <w:sz w:val="24"/>
          <w:szCs w:val="24"/>
        </w:rPr>
        <w:t xml:space="preserve"> direct genetic effects, i.e. how an individual’s genotype influences its own traits. In mothers we found a direct genetic effect locus for maternal </w:t>
      </w:r>
      <w:r w:rsidR="008E0F6A" w:rsidRPr="00554753">
        <w:rPr>
          <w:rFonts w:ascii="Times New Roman" w:hAnsi="Times New Roman" w:cs="Times New Roman"/>
          <w:sz w:val="24"/>
          <w:szCs w:val="24"/>
        </w:rPr>
        <w:t xml:space="preserve">behaviour </w:t>
      </w:r>
      <w:r w:rsidR="00DB263A" w:rsidRPr="00554753">
        <w:rPr>
          <w:rFonts w:ascii="Times New Roman" w:hAnsi="Times New Roman" w:cs="Times New Roman"/>
          <w:sz w:val="24"/>
          <w:szCs w:val="24"/>
        </w:rPr>
        <w:t>on proximal chromosome 10</w:t>
      </w:r>
      <w:r w:rsidR="00FA2986" w:rsidRPr="00554753">
        <w:rPr>
          <w:rFonts w:ascii="Times New Roman" w:hAnsi="Times New Roman" w:cs="Times New Roman"/>
          <w:sz w:val="24"/>
          <w:szCs w:val="24"/>
        </w:rPr>
        <w:t>,</w:t>
      </w:r>
      <w:r w:rsidR="00DB263A" w:rsidRPr="00554753">
        <w:rPr>
          <w:rFonts w:ascii="Times New Roman" w:hAnsi="Times New Roman" w:cs="Times New Roman"/>
          <w:sz w:val="24"/>
          <w:szCs w:val="24"/>
        </w:rPr>
        <w:t xml:space="preserve"> and for nestbuilding </w:t>
      </w:r>
      <w:r w:rsidR="00555979" w:rsidRPr="00555979">
        <w:rPr>
          <w:rFonts w:ascii="Times New Roman" w:hAnsi="Times New Roman" w:cs="Times New Roman"/>
          <w:sz w:val="24"/>
          <w:szCs w:val="24"/>
        </w:rPr>
        <w:t>behaviour</w:t>
      </w:r>
      <w:r w:rsidR="00DB263A" w:rsidRPr="00554753">
        <w:rPr>
          <w:rFonts w:ascii="Times New Roman" w:hAnsi="Times New Roman" w:cs="Times New Roman"/>
          <w:sz w:val="24"/>
          <w:szCs w:val="24"/>
        </w:rPr>
        <w:t xml:space="preserve"> on chromosome 1 (</w:t>
      </w:r>
      <w:r w:rsidR="00DB263A" w:rsidRPr="00554753">
        <w:rPr>
          <w:rFonts w:ascii="Times New Roman" w:hAnsi="Times New Roman" w:cs="Times New Roman"/>
          <w:i/>
          <w:sz w:val="24"/>
          <w:szCs w:val="24"/>
        </w:rPr>
        <w:t>MatDge10.1</w:t>
      </w:r>
      <w:r w:rsidR="00DB263A" w:rsidRPr="00554753">
        <w:rPr>
          <w:rFonts w:ascii="Times New Roman" w:hAnsi="Times New Roman" w:cs="Times New Roman"/>
          <w:sz w:val="24"/>
          <w:szCs w:val="24"/>
        </w:rPr>
        <w:t xml:space="preserve"> and </w:t>
      </w:r>
      <w:r w:rsidR="00DB263A" w:rsidRPr="00554753">
        <w:rPr>
          <w:rFonts w:ascii="Times New Roman" w:hAnsi="Times New Roman" w:cs="Times New Roman"/>
          <w:i/>
          <w:sz w:val="24"/>
          <w:szCs w:val="24"/>
        </w:rPr>
        <w:t>MatDge1.1</w:t>
      </w:r>
      <w:r w:rsidR="0022139A">
        <w:rPr>
          <w:rFonts w:ascii="Times New Roman" w:hAnsi="Times New Roman" w:cs="Times New Roman"/>
          <w:sz w:val="24"/>
          <w:szCs w:val="24"/>
        </w:rPr>
        <w:t>,</w:t>
      </w:r>
      <w:r w:rsidR="00DB263A" w:rsidRPr="00554753">
        <w:rPr>
          <w:rFonts w:ascii="Times New Roman" w:hAnsi="Times New Roman" w:cs="Times New Roman"/>
          <w:sz w:val="24"/>
          <w:szCs w:val="24"/>
        </w:rPr>
        <w:t xml:space="preserve"> respectively</w:t>
      </w:r>
      <w:r w:rsidR="0022139A">
        <w:rPr>
          <w:rFonts w:ascii="Times New Roman" w:hAnsi="Times New Roman" w:cs="Times New Roman"/>
          <w:sz w:val="24"/>
          <w:szCs w:val="24"/>
        </w:rPr>
        <w:t>)</w:t>
      </w:r>
      <w:r w:rsidR="007E3B77" w:rsidRPr="00554753">
        <w:rPr>
          <w:rFonts w:ascii="Times New Roman" w:hAnsi="Times New Roman" w:cs="Times New Roman"/>
          <w:sz w:val="24"/>
          <w:szCs w:val="24"/>
        </w:rPr>
        <w:t>, where the B6 allele increases the trait value</w:t>
      </w:r>
      <w:r w:rsidR="00FA4848" w:rsidRPr="00554753">
        <w:rPr>
          <w:rFonts w:ascii="Times New Roman" w:hAnsi="Times New Roman" w:cs="Times New Roman"/>
          <w:sz w:val="24"/>
          <w:szCs w:val="24"/>
        </w:rPr>
        <w:t xml:space="preserve"> in both cases</w:t>
      </w:r>
      <w:r w:rsidR="00475AD3" w:rsidRPr="00554753">
        <w:rPr>
          <w:rFonts w:ascii="Times New Roman" w:hAnsi="Times New Roman" w:cs="Times New Roman"/>
          <w:sz w:val="24"/>
          <w:szCs w:val="24"/>
        </w:rPr>
        <w:t>.</w:t>
      </w:r>
      <w:r w:rsidR="00DB263A" w:rsidRPr="00554753">
        <w:rPr>
          <w:rFonts w:ascii="Times New Roman" w:hAnsi="Times New Roman" w:cs="Times New Roman"/>
          <w:sz w:val="24"/>
          <w:szCs w:val="24"/>
        </w:rPr>
        <w:t xml:space="preserve"> </w:t>
      </w:r>
      <w:r w:rsidR="00475AD3" w:rsidRPr="00554753">
        <w:rPr>
          <w:rFonts w:ascii="Times New Roman" w:hAnsi="Times New Roman" w:cs="Times New Roman"/>
          <w:sz w:val="24"/>
          <w:szCs w:val="24"/>
        </w:rPr>
        <w:t xml:space="preserve">We also detected a locus for offspring solicitation </w:t>
      </w:r>
      <w:r w:rsidR="00555979" w:rsidRPr="00555979">
        <w:rPr>
          <w:rFonts w:ascii="Times New Roman" w:hAnsi="Times New Roman" w:cs="Times New Roman"/>
          <w:sz w:val="24"/>
          <w:szCs w:val="24"/>
        </w:rPr>
        <w:t>behaviour</w:t>
      </w:r>
      <w:r w:rsidR="00475AD3" w:rsidRPr="00554753">
        <w:rPr>
          <w:rFonts w:ascii="Times New Roman" w:hAnsi="Times New Roman" w:cs="Times New Roman"/>
          <w:sz w:val="24"/>
          <w:szCs w:val="24"/>
        </w:rPr>
        <w:t xml:space="preserve"> on chromosome 5 </w:t>
      </w:r>
      <w:r w:rsidR="00536168" w:rsidRPr="00554753">
        <w:rPr>
          <w:rFonts w:ascii="Times New Roman" w:hAnsi="Times New Roman" w:cs="Times New Roman"/>
          <w:sz w:val="24"/>
          <w:szCs w:val="24"/>
        </w:rPr>
        <w:t>(</w:t>
      </w:r>
      <w:r w:rsidR="00536168" w:rsidRPr="00554753">
        <w:rPr>
          <w:rFonts w:ascii="Times New Roman" w:hAnsi="Times New Roman" w:cs="Times New Roman"/>
          <w:i/>
          <w:sz w:val="24"/>
          <w:szCs w:val="24"/>
        </w:rPr>
        <w:t>OspDge5.1</w:t>
      </w:r>
      <w:r w:rsidR="00536168" w:rsidRPr="00554753">
        <w:rPr>
          <w:rFonts w:ascii="Times New Roman" w:hAnsi="Times New Roman" w:cs="Times New Roman"/>
          <w:sz w:val="24"/>
          <w:szCs w:val="24"/>
        </w:rPr>
        <w:t>)</w:t>
      </w:r>
      <w:r w:rsidR="007E3B77" w:rsidRPr="00554753">
        <w:rPr>
          <w:rFonts w:ascii="Times New Roman" w:hAnsi="Times New Roman" w:cs="Times New Roman"/>
          <w:sz w:val="24"/>
          <w:szCs w:val="24"/>
        </w:rPr>
        <w:t xml:space="preserve"> with the D2 allele increasing the </w:t>
      </w:r>
      <w:r w:rsidR="00FA4848" w:rsidRPr="00554753">
        <w:rPr>
          <w:rFonts w:ascii="Times New Roman" w:hAnsi="Times New Roman" w:cs="Times New Roman"/>
          <w:sz w:val="24"/>
          <w:szCs w:val="24"/>
        </w:rPr>
        <w:t>level of solicitation shown</w:t>
      </w:r>
      <w:r w:rsidR="00FA2986" w:rsidRPr="00554753">
        <w:rPr>
          <w:rFonts w:ascii="Times New Roman" w:hAnsi="Times New Roman" w:cs="Times New Roman"/>
          <w:sz w:val="24"/>
          <w:szCs w:val="24"/>
        </w:rPr>
        <w:t xml:space="preserve">. Its location is at the opposite end on chromosome 5 </w:t>
      </w:r>
      <w:r w:rsidR="00536168" w:rsidRPr="00554753">
        <w:rPr>
          <w:rFonts w:ascii="Times New Roman" w:hAnsi="Times New Roman" w:cs="Times New Roman"/>
          <w:sz w:val="24"/>
          <w:szCs w:val="24"/>
        </w:rPr>
        <w:t xml:space="preserve">from where </w:t>
      </w:r>
      <w:r w:rsidR="00536168" w:rsidRPr="00554753">
        <w:rPr>
          <w:rFonts w:ascii="Times New Roman" w:hAnsi="Times New Roman" w:cs="Times New Roman"/>
          <w:i/>
          <w:sz w:val="24"/>
          <w:szCs w:val="24"/>
        </w:rPr>
        <w:t>OspIge5.1</w:t>
      </w:r>
      <w:r w:rsidR="00536168" w:rsidRPr="00554753">
        <w:rPr>
          <w:rFonts w:ascii="Times New Roman" w:hAnsi="Times New Roman" w:cs="Times New Roman"/>
          <w:sz w:val="24"/>
          <w:szCs w:val="24"/>
        </w:rPr>
        <w:t xml:space="preserve"> is located. </w:t>
      </w:r>
    </w:p>
    <w:p w:rsidR="005F0224" w:rsidRPr="00554753" w:rsidRDefault="00E36C9F" w:rsidP="000E216E">
      <w:pPr>
        <w:spacing w:line="480" w:lineRule="auto"/>
        <w:ind w:firstLine="720"/>
        <w:rPr>
          <w:rFonts w:ascii="Times New Roman" w:hAnsi="Times New Roman" w:cs="Times New Roman"/>
          <w:sz w:val="24"/>
          <w:szCs w:val="24"/>
        </w:rPr>
      </w:pPr>
      <w:r w:rsidRPr="00554753">
        <w:rPr>
          <w:rFonts w:ascii="Times New Roman" w:hAnsi="Times New Roman" w:cs="Times New Roman"/>
          <w:sz w:val="24"/>
          <w:szCs w:val="24"/>
        </w:rPr>
        <w:t>Overall, our results show that IGEs</w:t>
      </w:r>
      <w:r w:rsidR="00575A01" w:rsidRPr="00554753">
        <w:rPr>
          <w:rFonts w:ascii="Times New Roman" w:hAnsi="Times New Roman" w:cs="Times New Roman"/>
          <w:sz w:val="24"/>
          <w:szCs w:val="24"/>
        </w:rPr>
        <w:t>, as well as DGEs,</w:t>
      </w:r>
      <w:r w:rsidRPr="00554753">
        <w:rPr>
          <w:rFonts w:ascii="Times New Roman" w:hAnsi="Times New Roman" w:cs="Times New Roman"/>
          <w:sz w:val="24"/>
          <w:szCs w:val="24"/>
        </w:rPr>
        <w:t xml:space="preserve"> can be linked to specific loci that affect parent-offspring interaction, and it is thus possible that </w:t>
      </w:r>
      <w:r w:rsidR="00FA2986" w:rsidRPr="00554753">
        <w:rPr>
          <w:rFonts w:ascii="Times New Roman" w:hAnsi="Times New Roman" w:cs="Times New Roman"/>
          <w:sz w:val="24"/>
          <w:szCs w:val="24"/>
        </w:rPr>
        <w:t>selection</w:t>
      </w:r>
      <w:r w:rsidR="00575A01" w:rsidRPr="00554753">
        <w:rPr>
          <w:rFonts w:ascii="Times New Roman" w:hAnsi="Times New Roman" w:cs="Times New Roman"/>
          <w:sz w:val="24"/>
          <w:szCs w:val="24"/>
        </w:rPr>
        <w:t xml:space="preserve"> </w:t>
      </w:r>
      <w:r w:rsidRPr="00554753">
        <w:rPr>
          <w:rFonts w:ascii="Times New Roman" w:hAnsi="Times New Roman" w:cs="Times New Roman"/>
          <w:sz w:val="24"/>
          <w:szCs w:val="24"/>
        </w:rPr>
        <w:t xml:space="preserve">may occur on genes with indirect </w:t>
      </w:r>
      <w:r w:rsidR="00575A01" w:rsidRPr="00554753">
        <w:rPr>
          <w:rFonts w:ascii="Times New Roman" w:hAnsi="Times New Roman" w:cs="Times New Roman"/>
          <w:sz w:val="24"/>
          <w:szCs w:val="24"/>
        </w:rPr>
        <w:t xml:space="preserve">and direct </w:t>
      </w:r>
      <w:r w:rsidRPr="00554753">
        <w:rPr>
          <w:rFonts w:ascii="Times New Roman" w:hAnsi="Times New Roman" w:cs="Times New Roman"/>
          <w:sz w:val="24"/>
          <w:szCs w:val="24"/>
        </w:rPr>
        <w:t xml:space="preserve">effects on parental behaviour. Importantly, our result that variation in maternal behaviour is affected by genes expressed in offspring is also </w:t>
      </w:r>
      <w:r w:rsidR="00D6684C" w:rsidRPr="00554753">
        <w:rPr>
          <w:rFonts w:ascii="Times New Roman" w:hAnsi="Times New Roman" w:cs="Times New Roman"/>
          <w:sz w:val="24"/>
          <w:szCs w:val="24"/>
        </w:rPr>
        <w:t xml:space="preserve">clearly </w:t>
      </w:r>
      <w:r w:rsidRPr="00554753">
        <w:rPr>
          <w:rFonts w:ascii="Times New Roman" w:hAnsi="Times New Roman" w:cs="Times New Roman"/>
          <w:sz w:val="24"/>
          <w:szCs w:val="24"/>
        </w:rPr>
        <w:t xml:space="preserve">borne out at the phenotypic level: offspring solicitation behaviour </w:t>
      </w:r>
      <w:r w:rsidR="00384A66" w:rsidRPr="00554753">
        <w:rPr>
          <w:rFonts w:ascii="Times New Roman" w:hAnsi="Times New Roman" w:cs="Times New Roman"/>
          <w:sz w:val="24"/>
          <w:szCs w:val="24"/>
        </w:rPr>
        <w:t xml:space="preserve">in genetically variable BXD pups </w:t>
      </w:r>
      <w:r w:rsidRPr="00554753">
        <w:rPr>
          <w:rFonts w:ascii="Times New Roman" w:hAnsi="Times New Roman" w:cs="Times New Roman"/>
          <w:sz w:val="24"/>
          <w:szCs w:val="24"/>
        </w:rPr>
        <w:t xml:space="preserve">is positively correlated with the level of maternal behaviour </w:t>
      </w:r>
      <w:r w:rsidR="00384A66" w:rsidRPr="00554753">
        <w:rPr>
          <w:rFonts w:ascii="Times New Roman" w:hAnsi="Times New Roman" w:cs="Times New Roman"/>
          <w:sz w:val="24"/>
          <w:szCs w:val="24"/>
        </w:rPr>
        <w:t>in their genetically uniform B6 adoptive mothers on all three days we measured behaviour</w:t>
      </w:r>
      <w:r w:rsidRPr="00554753">
        <w:rPr>
          <w:rFonts w:ascii="Times New Roman" w:hAnsi="Times New Roman" w:cs="Times New Roman"/>
          <w:sz w:val="24"/>
          <w:szCs w:val="24"/>
        </w:rPr>
        <w:t xml:space="preserve"> </w:t>
      </w:r>
      <w:r w:rsidR="00576056">
        <w:rPr>
          <w:rFonts w:ascii="Times New Roman" w:hAnsi="Times New Roman" w:cs="Times New Roman"/>
          <w:sz w:val="24"/>
          <w:szCs w:val="24"/>
        </w:rPr>
        <w:t>with significant effects of maternal behaviour and day on offspring solicitation (</w:t>
      </w:r>
      <w:r w:rsidR="00BB49E5">
        <w:rPr>
          <w:rFonts w:ascii="Times New Roman" w:hAnsi="Times New Roman" w:cs="Times New Roman"/>
          <w:sz w:val="24"/>
          <w:szCs w:val="24"/>
        </w:rPr>
        <w:t xml:space="preserve">GLM, </w:t>
      </w:r>
      <w:r w:rsidR="00BB49E5" w:rsidRPr="00051D31">
        <w:rPr>
          <w:rFonts w:ascii="Times New Roman" w:hAnsi="Times New Roman" w:cs="Times New Roman"/>
          <w:i/>
          <w:sz w:val="24"/>
          <w:szCs w:val="24"/>
        </w:rPr>
        <w:t>F</w:t>
      </w:r>
      <w:r w:rsidR="00BB49E5" w:rsidRPr="00051D31">
        <w:rPr>
          <w:rFonts w:ascii="Times New Roman" w:hAnsi="Times New Roman" w:cs="Times New Roman"/>
          <w:sz w:val="24"/>
          <w:szCs w:val="24"/>
          <w:vertAlign w:val="subscript"/>
        </w:rPr>
        <w:t>1,103</w:t>
      </w:r>
      <w:r w:rsidR="00BB49E5">
        <w:rPr>
          <w:rFonts w:ascii="Times New Roman" w:hAnsi="Times New Roman" w:cs="Times New Roman"/>
          <w:sz w:val="24"/>
          <w:szCs w:val="24"/>
        </w:rPr>
        <w:t xml:space="preserve"> = 1</w:t>
      </w:r>
      <w:r w:rsidR="0076705A">
        <w:rPr>
          <w:rFonts w:ascii="Times New Roman" w:hAnsi="Times New Roman" w:cs="Times New Roman"/>
          <w:sz w:val="24"/>
          <w:szCs w:val="24"/>
        </w:rPr>
        <w:t>7.62</w:t>
      </w:r>
      <w:r w:rsidR="00BB49E5">
        <w:rPr>
          <w:rFonts w:ascii="Times New Roman" w:hAnsi="Times New Roman" w:cs="Times New Roman"/>
          <w:sz w:val="24"/>
          <w:szCs w:val="24"/>
        </w:rPr>
        <w:t xml:space="preserve">, </w:t>
      </w:r>
      <w:r w:rsidR="0076705A" w:rsidRPr="003B4917">
        <w:rPr>
          <w:rFonts w:ascii="Times New Roman" w:hAnsi="Times New Roman" w:cs="Times New Roman"/>
          <w:i/>
          <w:sz w:val="24"/>
          <w:szCs w:val="24"/>
        </w:rPr>
        <w:t>P</w:t>
      </w:r>
      <w:r w:rsidR="0076705A">
        <w:rPr>
          <w:rFonts w:ascii="Times New Roman" w:hAnsi="Times New Roman" w:cs="Times New Roman"/>
          <w:sz w:val="24"/>
          <w:szCs w:val="24"/>
        </w:rPr>
        <w:t xml:space="preserve"> &lt; 0.001 </w:t>
      </w:r>
      <w:r w:rsidR="00BB49E5">
        <w:rPr>
          <w:rFonts w:ascii="Times New Roman" w:hAnsi="Times New Roman" w:cs="Times New Roman"/>
          <w:sz w:val="24"/>
          <w:szCs w:val="24"/>
        </w:rPr>
        <w:t xml:space="preserve">and </w:t>
      </w:r>
      <w:r w:rsidR="00BB49E5" w:rsidRPr="00051D31">
        <w:rPr>
          <w:rFonts w:ascii="Times New Roman" w:hAnsi="Times New Roman" w:cs="Times New Roman"/>
          <w:i/>
          <w:sz w:val="24"/>
          <w:szCs w:val="24"/>
        </w:rPr>
        <w:t>F</w:t>
      </w:r>
      <w:r w:rsidR="00BB49E5" w:rsidRPr="00051D31">
        <w:rPr>
          <w:rFonts w:ascii="Times New Roman" w:hAnsi="Times New Roman" w:cs="Times New Roman"/>
          <w:sz w:val="24"/>
          <w:szCs w:val="24"/>
          <w:vertAlign w:val="subscript"/>
        </w:rPr>
        <w:t>2,103</w:t>
      </w:r>
      <w:r w:rsidR="00BB49E5">
        <w:rPr>
          <w:rFonts w:ascii="Times New Roman" w:hAnsi="Times New Roman" w:cs="Times New Roman"/>
          <w:sz w:val="24"/>
          <w:szCs w:val="24"/>
        </w:rPr>
        <w:t xml:space="preserve"> = </w:t>
      </w:r>
      <w:r w:rsidR="0076705A">
        <w:rPr>
          <w:rFonts w:ascii="Times New Roman" w:hAnsi="Times New Roman" w:cs="Times New Roman"/>
          <w:sz w:val="24"/>
          <w:szCs w:val="24"/>
        </w:rPr>
        <w:t>14.22</w:t>
      </w:r>
      <w:r w:rsidR="00BB49E5">
        <w:rPr>
          <w:rFonts w:ascii="Times New Roman" w:hAnsi="Times New Roman" w:cs="Times New Roman"/>
          <w:sz w:val="24"/>
          <w:szCs w:val="24"/>
        </w:rPr>
        <w:t xml:space="preserve">, </w:t>
      </w:r>
      <w:r w:rsidR="00BB49E5" w:rsidRPr="003B4917">
        <w:rPr>
          <w:rFonts w:ascii="Times New Roman" w:hAnsi="Times New Roman" w:cs="Times New Roman"/>
          <w:i/>
          <w:sz w:val="24"/>
          <w:szCs w:val="24"/>
        </w:rPr>
        <w:t>P</w:t>
      </w:r>
      <w:r w:rsidR="00BB49E5">
        <w:rPr>
          <w:rFonts w:ascii="Times New Roman" w:hAnsi="Times New Roman" w:cs="Times New Roman"/>
          <w:sz w:val="24"/>
          <w:szCs w:val="24"/>
        </w:rPr>
        <w:t xml:space="preserve"> &lt; 0.001, respectively; </w:t>
      </w:r>
      <w:r w:rsidRPr="00554753">
        <w:rPr>
          <w:rFonts w:ascii="Times New Roman" w:hAnsi="Times New Roman" w:cs="Times New Roman"/>
          <w:sz w:val="24"/>
          <w:szCs w:val="24"/>
        </w:rPr>
        <w:t>day 6: Pearsons’</w:t>
      </w:r>
      <w:r w:rsidRPr="00554753">
        <w:rPr>
          <w:rFonts w:ascii="Times New Roman" w:hAnsi="Times New Roman" w:cs="Times New Roman"/>
          <w:i/>
          <w:sz w:val="24"/>
          <w:szCs w:val="24"/>
        </w:rPr>
        <w:t>r</w:t>
      </w:r>
      <w:r w:rsidRPr="00554753">
        <w:rPr>
          <w:rFonts w:ascii="Times New Roman" w:hAnsi="Times New Roman" w:cs="Times New Roman"/>
          <w:sz w:val="24"/>
          <w:szCs w:val="24"/>
        </w:rPr>
        <w:t xml:space="preserve"> = 0.</w:t>
      </w:r>
      <w:r w:rsidR="008D5DD9" w:rsidRPr="00554753">
        <w:rPr>
          <w:rFonts w:ascii="Times New Roman" w:hAnsi="Times New Roman" w:cs="Times New Roman"/>
          <w:sz w:val="24"/>
          <w:szCs w:val="24"/>
        </w:rPr>
        <w:t>56</w:t>
      </w:r>
      <w:r w:rsidRPr="00554753">
        <w:rPr>
          <w:rFonts w:ascii="Times New Roman" w:hAnsi="Times New Roman" w:cs="Times New Roman"/>
          <w:sz w:val="24"/>
          <w:szCs w:val="24"/>
        </w:rPr>
        <w:t xml:space="preserve">, </w:t>
      </w:r>
      <w:r w:rsidRPr="00554753">
        <w:rPr>
          <w:rFonts w:ascii="Times New Roman" w:hAnsi="Times New Roman" w:cs="Times New Roman"/>
          <w:i/>
          <w:sz w:val="24"/>
          <w:szCs w:val="24"/>
        </w:rPr>
        <w:t>P</w:t>
      </w:r>
      <w:r w:rsidRPr="00554753">
        <w:rPr>
          <w:rFonts w:ascii="Times New Roman" w:hAnsi="Times New Roman" w:cs="Times New Roman"/>
          <w:sz w:val="24"/>
          <w:szCs w:val="24"/>
        </w:rPr>
        <w:t xml:space="preserve"> = 0.00</w:t>
      </w:r>
      <w:r w:rsidR="00384A66" w:rsidRPr="00554753">
        <w:rPr>
          <w:rFonts w:ascii="Times New Roman" w:hAnsi="Times New Roman" w:cs="Times New Roman"/>
          <w:sz w:val="24"/>
          <w:szCs w:val="24"/>
        </w:rPr>
        <w:t>3</w:t>
      </w:r>
      <w:r w:rsidRPr="00554753">
        <w:rPr>
          <w:rFonts w:ascii="Times New Roman" w:hAnsi="Times New Roman" w:cs="Times New Roman"/>
          <w:sz w:val="24"/>
          <w:szCs w:val="24"/>
        </w:rPr>
        <w:t xml:space="preserve">; day 10: </w:t>
      </w:r>
      <w:r w:rsidRPr="00554753">
        <w:rPr>
          <w:rFonts w:ascii="Times New Roman" w:hAnsi="Times New Roman" w:cs="Times New Roman"/>
          <w:i/>
          <w:sz w:val="24"/>
          <w:szCs w:val="24"/>
        </w:rPr>
        <w:t>r</w:t>
      </w:r>
      <w:r w:rsidRPr="00554753">
        <w:rPr>
          <w:rFonts w:ascii="Times New Roman" w:hAnsi="Times New Roman" w:cs="Times New Roman"/>
          <w:sz w:val="24"/>
          <w:szCs w:val="24"/>
        </w:rPr>
        <w:t xml:space="preserve"> = 0.</w:t>
      </w:r>
      <w:r w:rsidR="00384A66" w:rsidRPr="00554753">
        <w:rPr>
          <w:rFonts w:ascii="Times New Roman" w:hAnsi="Times New Roman" w:cs="Times New Roman"/>
          <w:sz w:val="24"/>
          <w:szCs w:val="24"/>
        </w:rPr>
        <w:t>63</w:t>
      </w:r>
      <w:r w:rsidRPr="00554753">
        <w:rPr>
          <w:rFonts w:ascii="Times New Roman" w:hAnsi="Times New Roman" w:cs="Times New Roman"/>
          <w:sz w:val="24"/>
          <w:szCs w:val="24"/>
        </w:rPr>
        <w:t xml:space="preserve">, </w:t>
      </w:r>
      <w:r w:rsidRPr="00554753">
        <w:rPr>
          <w:rFonts w:ascii="Times New Roman" w:hAnsi="Times New Roman" w:cs="Times New Roman"/>
          <w:i/>
          <w:sz w:val="24"/>
          <w:szCs w:val="24"/>
        </w:rPr>
        <w:t>P</w:t>
      </w:r>
      <w:r w:rsidRPr="00554753">
        <w:rPr>
          <w:rFonts w:ascii="Times New Roman" w:hAnsi="Times New Roman" w:cs="Times New Roman"/>
          <w:sz w:val="24"/>
          <w:szCs w:val="24"/>
        </w:rPr>
        <w:t xml:space="preserve"> </w:t>
      </w:r>
      <w:r w:rsidR="002138E6">
        <w:rPr>
          <w:rFonts w:ascii="Times New Roman" w:hAnsi="Times New Roman" w:cs="Times New Roman"/>
          <w:sz w:val="24"/>
          <w:szCs w:val="24"/>
        </w:rPr>
        <w:t>=</w:t>
      </w:r>
      <w:r w:rsidRPr="00554753">
        <w:rPr>
          <w:rFonts w:ascii="Times New Roman" w:hAnsi="Times New Roman" w:cs="Times New Roman"/>
          <w:sz w:val="24"/>
          <w:szCs w:val="24"/>
        </w:rPr>
        <w:t xml:space="preserve"> 0.0</w:t>
      </w:r>
      <w:r w:rsidR="00384A66" w:rsidRPr="00554753">
        <w:rPr>
          <w:rFonts w:ascii="Times New Roman" w:hAnsi="Times New Roman" w:cs="Times New Roman"/>
          <w:sz w:val="24"/>
          <w:szCs w:val="24"/>
        </w:rPr>
        <w:t>0</w:t>
      </w:r>
      <w:r w:rsidRPr="00554753">
        <w:rPr>
          <w:rFonts w:ascii="Times New Roman" w:hAnsi="Times New Roman" w:cs="Times New Roman"/>
          <w:sz w:val="24"/>
          <w:szCs w:val="24"/>
        </w:rPr>
        <w:t xml:space="preserve">1, </w:t>
      </w:r>
      <w:r w:rsidR="00384A66" w:rsidRPr="00554753">
        <w:rPr>
          <w:rFonts w:ascii="Times New Roman" w:hAnsi="Times New Roman" w:cs="Times New Roman"/>
          <w:sz w:val="24"/>
          <w:szCs w:val="24"/>
        </w:rPr>
        <w:t xml:space="preserve">and day 14: </w:t>
      </w:r>
      <w:r w:rsidR="00384A66" w:rsidRPr="00554753">
        <w:rPr>
          <w:rFonts w:ascii="Times New Roman" w:hAnsi="Times New Roman" w:cs="Times New Roman"/>
          <w:i/>
          <w:sz w:val="24"/>
          <w:szCs w:val="24"/>
        </w:rPr>
        <w:t>r</w:t>
      </w:r>
      <w:r w:rsidR="00384A66" w:rsidRPr="00554753">
        <w:rPr>
          <w:rFonts w:ascii="Times New Roman" w:hAnsi="Times New Roman" w:cs="Times New Roman"/>
          <w:sz w:val="24"/>
          <w:szCs w:val="24"/>
        </w:rPr>
        <w:t xml:space="preserve"> = 0.55, </w:t>
      </w:r>
      <w:r w:rsidR="00384A66" w:rsidRPr="00554753">
        <w:rPr>
          <w:rFonts w:ascii="Times New Roman" w:hAnsi="Times New Roman" w:cs="Times New Roman"/>
          <w:i/>
          <w:sz w:val="24"/>
          <w:szCs w:val="24"/>
        </w:rPr>
        <w:t>P</w:t>
      </w:r>
      <w:r w:rsidR="00384A66" w:rsidRPr="00554753">
        <w:rPr>
          <w:rFonts w:ascii="Times New Roman" w:hAnsi="Times New Roman" w:cs="Times New Roman"/>
          <w:sz w:val="24"/>
          <w:szCs w:val="24"/>
        </w:rPr>
        <w:t xml:space="preserve"> </w:t>
      </w:r>
      <w:r w:rsidR="00BB49E5">
        <w:rPr>
          <w:rFonts w:ascii="Times New Roman" w:hAnsi="Times New Roman" w:cs="Times New Roman"/>
          <w:sz w:val="24"/>
          <w:szCs w:val="24"/>
        </w:rPr>
        <w:t>=</w:t>
      </w:r>
      <w:r w:rsidR="00384A66" w:rsidRPr="00554753">
        <w:rPr>
          <w:rFonts w:ascii="Times New Roman" w:hAnsi="Times New Roman" w:cs="Times New Roman"/>
          <w:sz w:val="24"/>
          <w:szCs w:val="24"/>
        </w:rPr>
        <w:t xml:space="preserve"> 0.008</w:t>
      </w:r>
      <w:r w:rsidR="004B2C47">
        <w:rPr>
          <w:rFonts w:ascii="Times New Roman" w:hAnsi="Times New Roman" w:cs="Times New Roman"/>
          <w:sz w:val="24"/>
          <w:szCs w:val="24"/>
        </w:rPr>
        <w:t xml:space="preserve">; Supplementary </w:t>
      </w:r>
      <w:r w:rsidR="00567AB9">
        <w:rPr>
          <w:rFonts w:ascii="Times New Roman" w:hAnsi="Times New Roman" w:cs="Times New Roman"/>
          <w:sz w:val="24"/>
          <w:szCs w:val="24"/>
        </w:rPr>
        <w:t>file 5</w:t>
      </w:r>
      <w:r w:rsidR="004B2C47">
        <w:rPr>
          <w:rFonts w:ascii="Times New Roman" w:hAnsi="Times New Roman" w:cs="Times New Roman"/>
          <w:sz w:val="24"/>
          <w:szCs w:val="24"/>
        </w:rPr>
        <w:t>, a</w:t>
      </w:r>
      <w:r w:rsidRPr="00554753">
        <w:rPr>
          <w:rFonts w:ascii="Times New Roman" w:hAnsi="Times New Roman" w:cs="Times New Roman"/>
          <w:sz w:val="24"/>
          <w:szCs w:val="24"/>
        </w:rPr>
        <w:t>).</w:t>
      </w:r>
      <w:r w:rsidR="00384A66" w:rsidRPr="00554753">
        <w:rPr>
          <w:rFonts w:ascii="Times New Roman" w:hAnsi="Times New Roman" w:cs="Times New Roman"/>
          <w:sz w:val="24"/>
          <w:szCs w:val="24"/>
        </w:rPr>
        <w:t xml:space="preserve"> </w:t>
      </w:r>
      <w:r w:rsidR="003C5087" w:rsidRPr="00554753">
        <w:rPr>
          <w:rFonts w:ascii="Times New Roman" w:hAnsi="Times New Roman" w:cs="Times New Roman"/>
          <w:sz w:val="24"/>
          <w:szCs w:val="24"/>
        </w:rPr>
        <w:t xml:space="preserve">Similarly, we can </w:t>
      </w:r>
      <w:r w:rsidR="001811A9" w:rsidRPr="00554753">
        <w:rPr>
          <w:rFonts w:ascii="Times New Roman" w:hAnsi="Times New Roman" w:cs="Times New Roman"/>
          <w:sz w:val="24"/>
          <w:szCs w:val="24"/>
        </w:rPr>
        <w:t>investigate</w:t>
      </w:r>
      <w:r w:rsidR="003C5087" w:rsidRPr="00554753">
        <w:rPr>
          <w:rFonts w:ascii="Times New Roman" w:hAnsi="Times New Roman" w:cs="Times New Roman"/>
          <w:sz w:val="24"/>
          <w:szCs w:val="24"/>
        </w:rPr>
        <w:t xml:space="preserve"> how traits in genetically uniform B6 offspring correlate with maternal traits in their genetically variable </w:t>
      </w:r>
      <w:r w:rsidR="00F85C44" w:rsidRPr="00554753">
        <w:rPr>
          <w:rFonts w:ascii="Times New Roman" w:hAnsi="Times New Roman" w:cs="Times New Roman"/>
          <w:sz w:val="24"/>
          <w:szCs w:val="24"/>
        </w:rPr>
        <w:t xml:space="preserve">BXD </w:t>
      </w:r>
      <w:r w:rsidR="003C5087" w:rsidRPr="00554753">
        <w:rPr>
          <w:rFonts w:ascii="Times New Roman" w:hAnsi="Times New Roman" w:cs="Times New Roman"/>
          <w:sz w:val="24"/>
          <w:szCs w:val="24"/>
        </w:rPr>
        <w:t xml:space="preserve">mothers (i.e. within </w:t>
      </w:r>
      <w:r w:rsidR="00FA4848" w:rsidRPr="00554753">
        <w:rPr>
          <w:rFonts w:ascii="Times New Roman" w:hAnsi="Times New Roman" w:cs="Times New Roman"/>
          <w:sz w:val="24"/>
          <w:szCs w:val="24"/>
        </w:rPr>
        <w:t xml:space="preserve">adoptive </w:t>
      </w:r>
      <w:r w:rsidR="003C5087" w:rsidRPr="00554753">
        <w:rPr>
          <w:rFonts w:ascii="Times New Roman" w:hAnsi="Times New Roman" w:cs="Times New Roman"/>
          <w:sz w:val="24"/>
          <w:szCs w:val="24"/>
        </w:rPr>
        <w:t xml:space="preserve">families). </w:t>
      </w:r>
      <w:r w:rsidR="0076705A">
        <w:rPr>
          <w:rFonts w:ascii="Times New Roman" w:hAnsi="Times New Roman" w:cs="Times New Roman"/>
          <w:sz w:val="24"/>
          <w:szCs w:val="24"/>
        </w:rPr>
        <w:t xml:space="preserve">We found that maternal behaviour </w:t>
      </w:r>
      <w:r w:rsidR="009F51B7">
        <w:rPr>
          <w:rFonts w:ascii="Times New Roman" w:hAnsi="Times New Roman" w:cs="Times New Roman"/>
          <w:sz w:val="24"/>
          <w:szCs w:val="24"/>
        </w:rPr>
        <w:t>and day have</w:t>
      </w:r>
      <w:r w:rsidR="0076705A">
        <w:rPr>
          <w:rFonts w:ascii="Times New Roman" w:hAnsi="Times New Roman" w:cs="Times New Roman"/>
          <w:sz w:val="24"/>
          <w:szCs w:val="24"/>
        </w:rPr>
        <w:t xml:space="preserve"> a significant </w:t>
      </w:r>
      <w:r w:rsidR="009F51B7">
        <w:rPr>
          <w:rFonts w:ascii="Times New Roman" w:hAnsi="Times New Roman" w:cs="Times New Roman"/>
          <w:sz w:val="24"/>
          <w:szCs w:val="24"/>
        </w:rPr>
        <w:t xml:space="preserve">positive </w:t>
      </w:r>
      <w:r w:rsidR="0076705A">
        <w:rPr>
          <w:rFonts w:ascii="Times New Roman" w:hAnsi="Times New Roman" w:cs="Times New Roman"/>
          <w:sz w:val="24"/>
          <w:szCs w:val="24"/>
        </w:rPr>
        <w:t xml:space="preserve">effect on </w:t>
      </w:r>
      <w:r w:rsidR="003C5087" w:rsidRPr="00554753">
        <w:rPr>
          <w:rFonts w:ascii="Times New Roman" w:hAnsi="Times New Roman" w:cs="Times New Roman"/>
          <w:sz w:val="24"/>
          <w:szCs w:val="24"/>
        </w:rPr>
        <w:t xml:space="preserve">offspring solicitation </w:t>
      </w:r>
      <w:r w:rsidR="00555979" w:rsidRPr="00555979">
        <w:rPr>
          <w:rFonts w:ascii="Times New Roman" w:hAnsi="Times New Roman" w:cs="Times New Roman"/>
          <w:sz w:val="24"/>
          <w:szCs w:val="24"/>
        </w:rPr>
        <w:t>behaviour</w:t>
      </w:r>
      <w:r w:rsidR="0076705A">
        <w:rPr>
          <w:rFonts w:ascii="Times New Roman" w:hAnsi="Times New Roman" w:cs="Times New Roman"/>
          <w:sz w:val="24"/>
          <w:szCs w:val="24"/>
        </w:rPr>
        <w:t xml:space="preserve"> (GLM, </w:t>
      </w:r>
      <w:r w:rsidR="0076705A" w:rsidRPr="003B4917">
        <w:rPr>
          <w:rFonts w:ascii="Times New Roman" w:hAnsi="Times New Roman" w:cs="Times New Roman"/>
          <w:i/>
          <w:sz w:val="24"/>
          <w:szCs w:val="24"/>
        </w:rPr>
        <w:t>F</w:t>
      </w:r>
      <w:r w:rsidR="0076705A" w:rsidRPr="003B4917">
        <w:rPr>
          <w:rFonts w:ascii="Times New Roman" w:hAnsi="Times New Roman" w:cs="Times New Roman"/>
          <w:sz w:val="24"/>
          <w:szCs w:val="24"/>
          <w:vertAlign w:val="subscript"/>
        </w:rPr>
        <w:t>1,1</w:t>
      </w:r>
      <w:r w:rsidR="0076705A">
        <w:rPr>
          <w:rFonts w:ascii="Times New Roman" w:hAnsi="Times New Roman" w:cs="Times New Roman"/>
          <w:sz w:val="24"/>
          <w:szCs w:val="24"/>
          <w:vertAlign w:val="subscript"/>
        </w:rPr>
        <w:t>18</w:t>
      </w:r>
      <w:r w:rsidR="0076705A">
        <w:rPr>
          <w:rFonts w:ascii="Times New Roman" w:hAnsi="Times New Roman" w:cs="Times New Roman"/>
          <w:sz w:val="24"/>
          <w:szCs w:val="24"/>
        </w:rPr>
        <w:t xml:space="preserve"> = 6.33, </w:t>
      </w:r>
      <w:r w:rsidR="0076705A" w:rsidRPr="003B4917">
        <w:rPr>
          <w:rFonts w:ascii="Times New Roman" w:hAnsi="Times New Roman" w:cs="Times New Roman"/>
          <w:i/>
          <w:sz w:val="24"/>
          <w:szCs w:val="24"/>
        </w:rPr>
        <w:t>P</w:t>
      </w:r>
      <w:r w:rsidR="0076705A">
        <w:rPr>
          <w:rFonts w:ascii="Times New Roman" w:hAnsi="Times New Roman" w:cs="Times New Roman"/>
          <w:sz w:val="24"/>
          <w:szCs w:val="24"/>
        </w:rPr>
        <w:t xml:space="preserve"> </w:t>
      </w:r>
      <w:r w:rsidR="00DA4AEC">
        <w:rPr>
          <w:rFonts w:ascii="Times New Roman" w:hAnsi="Times New Roman" w:cs="Times New Roman"/>
          <w:sz w:val="24"/>
          <w:szCs w:val="24"/>
        </w:rPr>
        <w:t>=</w:t>
      </w:r>
      <w:r w:rsidR="0076705A">
        <w:rPr>
          <w:rFonts w:ascii="Times New Roman" w:hAnsi="Times New Roman" w:cs="Times New Roman"/>
          <w:sz w:val="24"/>
          <w:szCs w:val="24"/>
        </w:rPr>
        <w:t xml:space="preserve"> 0.013</w:t>
      </w:r>
      <w:r w:rsidR="009F51B7">
        <w:rPr>
          <w:rFonts w:ascii="Times New Roman" w:hAnsi="Times New Roman" w:cs="Times New Roman"/>
          <w:sz w:val="24"/>
          <w:szCs w:val="24"/>
        </w:rPr>
        <w:t xml:space="preserve">, and </w:t>
      </w:r>
      <w:r w:rsidR="009F51B7" w:rsidRPr="003B4917">
        <w:rPr>
          <w:rFonts w:ascii="Times New Roman" w:hAnsi="Times New Roman" w:cs="Times New Roman"/>
          <w:i/>
          <w:sz w:val="24"/>
          <w:szCs w:val="24"/>
        </w:rPr>
        <w:t>F</w:t>
      </w:r>
      <w:r w:rsidR="009F51B7">
        <w:rPr>
          <w:rFonts w:ascii="Times New Roman" w:hAnsi="Times New Roman" w:cs="Times New Roman"/>
          <w:sz w:val="24"/>
          <w:szCs w:val="24"/>
          <w:vertAlign w:val="subscript"/>
        </w:rPr>
        <w:t>2</w:t>
      </w:r>
      <w:r w:rsidR="009F51B7" w:rsidRPr="003B4917">
        <w:rPr>
          <w:rFonts w:ascii="Times New Roman" w:hAnsi="Times New Roman" w:cs="Times New Roman"/>
          <w:sz w:val="24"/>
          <w:szCs w:val="24"/>
          <w:vertAlign w:val="subscript"/>
        </w:rPr>
        <w:t>,1</w:t>
      </w:r>
      <w:r w:rsidR="009F51B7">
        <w:rPr>
          <w:rFonts w:ascii="Times New Roman" w:hAnsi="Times New Roman" w:cs="Times New Roman"/>
          <w:sz w:val="24"/>
          <w:szCs w:val="24"/>
          <w:vertAlign w:val="subscript"/>
        </w:rPr>
        <w:t>18</w:t>
      </w:r>
      <w:r w:rsidR="009F51B7">
        <w:rPr>
          <w:rFonts w:ascii="Times New Roman" w:hAnsi="Times New Roman" w:cs="Times New Roman"/>
          <w:sz w:val="24"/>
          <w:szCs w:val="24"/>
        </w:rPr>
        <w:t xml:space="preserve"> = 6.33, </w:t>
      </w:r>
      <w:r w:rsidR="009F51B7" w:rsidRPr="003B4917">
        <w:rPr>
          <w:rFonts w:ascii="Times New Roman" w:hAnsi="Times New Roman" w:cs="Times New Roman"/>
          <w:i/>
          <w:sz w:val="24"/>
          <w:szCs w:val="24"/>
        </w:rPr>
        <w:t>P</w:t>
      </w:r>
      <w:r w:rsidR="009F51B7">
        <w:rPr>
          <w:rFonts w:ascii="Times New Roman" w:hAnsi="Times New Roman" w:cs="Times New Roman"/>
          <w:sz w:val="24"/>
          <w:szCs w:val="24"/>
        </w:rPr>
        <w:t xml:space="preserve"> &lt; 0.001</w:t>
      </w:r>
      <w:r w:rsidR="004B2C47">
        <w:rPr>
          <w:rFonts w:ascii="Times New Roman" w:hAnsi="Times New Roman" w:cs="Times New Roman"/>
          <w:sz w:val="24"/>
          <w:szCs w:val="24"/>
        </w:rPr>
        <w:t xml:space="preserve">; Supplementary </w:t>
      </w:r>
      <w:r w:rsidR="00567AB9">
        <w:rPr>
          <w:rFonts w:ascii="Times New Roman" w:hAnsi="Times New Roman" w:cs="Times New Roman"/>
          <w:sz w:val="24"/>
          <w:szCs w:val="24"/>
        </w:rPr>
        <w:t>file 5</w:t>
      </w:r>
      <w:r w:rsidR="004B2C47">
        <w:rPr>
          <w:rFonts w:ascii="Times New Roman" w:hAnsi="Times New Roman" w:cs="Times New Roman"/>
          <w:sz w:val="24"/>
          <w:szCs w:val="24"/>
        </w:rPr>
        <w:t>, b</w:t>
      </w:r>
      <w:r w:rsidR="009F51B7">
        <w:rPr>
          <w:rFonts w:ascii="Times New Roman" w:hAnsi="Times New Roman" w:cs="Times New Roman"/>
          <w:sz w:val="24"/>
          <w:szCs w:val="24"/>
        </w:rPr>
        <w:t xml:space="preserve">). </w:t>
      </w:r>
      <w:r w:rsidR="003C5087" w:rsidRPr="00554753">
        <w:rPr>
          <w:rFonts w:ascii="Times New Roman" w:hAnsi="Times New Roman" w:cs="Times New Roman"/>
          <w:sz w:val="24"/>
          <w:szCs w:val="24"/>
        </w:rPr>
        <w:t xml:space="preserve">While one might </w:t>
      </w:r>
      <w:r w:rsidR="008B50E9" w:rsidRPr="00554753">
        <w:rPr>
          <w:rFonts w:ascii="Times New Roman" w:hAnsi="Times New Roman" w:cs="Times New Roman"/>
          <w:sz w:val="24"/>
          <w:szCs w:val="24"/>
        </w:rPr>
        <w:t xml:space="preserve">generally </w:t>
      </w:r>
      <w:r w:rsidR="003C5087" w:rsidRPr="00554753">
        <w:rPr>
          <w:rFonts w:ascii="Times New Roman" w:hAnsi="Times New Roman" w:cs="Times New Roman"/>
          <w:sz w:val="24"/>
          <w:szCs w:val="24"/>
        </w:rPr>
        <w:t xml:space="preserve">assume that mothers </w:t>
      </w:r>
      <w:r w:rsidR="001811A9" w:rsidRPr="00554753">
        <w:rPr>
          <w:rFonts w:ascii="Times New Roman" w:hAnsi="Times New Roman" w:cs="Times New Roman"/>
          <w:sz w:val="24"/>
          <w:szCs w:val="24"/>
        </w:rPr>
        <w:t xml:space="preserve">behave in response to </w:t>
      </w:r>
      <w:r w:rsidR="003C5087" w:rsidRPr="00554753">
        <w:rPr>
          <w:rFonts w:ascii="Times New Roman" w:hAnsi="Times New Roman" w:cs="Times New Roman"/>
          <w:sz w:val="24"/>
          <w:szCs w:val="24"/>
        </w:rPr>
        <w:t xml:space="preserve">offspring solicitation </w:t>
      </w:r>
      <w:r w:rsidR="00803E88" w:rsidRPr="00803E88">
        <w:rPr>
          <w:rFonts w:ascii="Times New Roman" w:hAnsi="Times New Roman" w:cs="Times New Roman"/>
          <w:sz w:val="24"/>
          <w:szCs w:val="24"/>
        </w:rPr>
        <w:t>behaviour</w:t>
      </w:r>
      <w:r w:rsidR="001811A9" w:rsidRPr="00554753">
        <w:rPr>
          <w:rFonts w:ascii="Times New Roman" w:hAnsi="Times New Roman" w:cs="Times New Roman"/>
          <w:sz w:val="24"/>
          <w:szCs w:val="24"/>
        </w:rPr>
        <w:t xml:space="preserve">, these results </w:t>
      </w:r>
      <w:r w:rsidR="001811A9" w:rsidRPr="00554753">
        <w:rPr>
          <w:rFonts w:ascii="Times New Roman" w:hAnsi="Times New Roman" w:cs="Times New Roman"/>
          <w:sz w:val="24"/>
          <w:szCs w:val="24"/>
        </w:rPr>
        <w:lastRenderedPageBreak/>
        <w:t>show</w:t>
      </w:r>
      <w:r w:rsidR="00F85C44" w:rsidRPr="00554753">
        <w:rPr>
          <w:rFonts w:ascii="Times New Roman" w:hAnsi="Times New Roman" w:cs="Times New Roman"/>
          <w:sz w:val="24"/>
          <w:szCs w:val="24"/>
        </w:rPr>
        <w:t>,</w:t>
      </w:r>
      <w:r w:rsidR="001811A9" w:rsidRPr="00554753">
        <w:rPr>
          <w:rFonts w:ascii="Times New Roman" w:hAnsi="Times New Roman" w:cs="Times New Roman"/>
          <w:sz w:val="24"/>
          <w:szCs w:val="24"/>
        </w:rPr>
        <w:t xml:space="preserve"> </w:t>
      </w:r>
      <w:r w:rsidR="008B50E9" w:rsidRPr="00554753">
        <w:rPr>
          <w:rFonts w:ascii="Times New Roman" w:hAnsi="Times New Roman" w:cs="Times New Roman"/>
          <w:sz w:val="24"/>
          <w:szCs w:val="24"/>
        </w:rPr>
        <w:t xml:space="preserve">perhaps </w:t>
      </w:r>
      <w:r w:rsidR="001811A9" w:rsidRPr="00554753">
        <w:rPr>
          <w:rFonts w:ascii="Times New Roman" w:hAnsi="Times New Roman" w:cs="Times New Roman"/>
          <w:sz w:val="24"/>
          <w:szCs w:val="24"/>
        </w:rPr>
        <w:t>surprisingly</w:t>
      </w:r>
      <w:r w:rsidR="00F85C44" w:rsidRPr="00554753">
        <w:rPr>
          <w:rFonts w:ascii="Times New Roman" w:hAnsi="Times New Roman" w:cs="Times New Roman"/>
          <w:sz w:val="24"/>
          <w:szCs w:val="24"/>
        </w:rPr>
        <w:t>,</w:t>
      </w:r>
      <w:r w:rsidR="001811A9" w:rsidRPr="00554753">
        <w:rPr>
          <w:rFonts w:ascii="Times New Roman" w:hAnsi="Times New Roman" w:cs="Times New Roman"/>
          <w:sz w:val="24"/>
          <w:szCs w:val="24"/>
        </w:rPr>
        <w:t xml:space="preserve"> that variation in maternal </w:t>
      </w:r>
      <w:r w:rsidR="00803E88" w:rsidRPr="00803E88">
        <w:rPr>
          <w:rFonts w:ascii="Times New Roman" w:hAnsi="Times New Roman" w:cs="Times New Roman"/>
          <w:sz w:val="24"/>
          <w:szCs w:val="24"/>
        </w:rPr>
        <w:t>behaviour</w:t>
      </w:r>
      <w:r w:rsidR="001811A9" w:rsidRPr="00554753">
        <w:rPr>
          <w:rFonts w:ascii="Times New Roman" w:hAnsi="Times New Roman" w:cs="Times New Roman"/>
          <w:sz w:val="24"/>
          <w:szCs w:val="24"/>
        </w:rPr>
        <w:t xml:space="preserve"> influences the level of solicitation</w:t>
      </w:r>
      <w:r w:rsidR="00F85C44" w:rsidRPr="00554753">
        <w:rPr>
          <w:rFonts w:ascii="Times New Roman" w:hAnsi="Times New Roman" w:cs="Times New Roman"/>
          <w:sz w:val="24"/>
          <w:szCs w:val="24"/>
        </w:rPr>
        <w:t>:</w:t>
      </w:r>
      <w:r w:rsidR="008B50E9" w:rsidRPr="00554753">
        <w:rPr>
          <w:rFonts w:ascii="Times New Roman" w:hAnsi="Times New Roman" w:cs="Times New Roman"/>
          <w:sz w:val="24"/>
          <w:szCs w:val="24"/>
        </w:rPr>
        <w:t xml:space="preserve"> here</w:t>
      </w:r>
      <w:r w:rsidR="00F85C44" w:rsidRPr="00554753">
        <w:rPr>
          <w:rFonts w:ascii="Times New Roman" w:hAnsi="Times New Roman" w:cs="Times New Roman"/>
          <w:sz w:val="24"/>
          <w:szCs w:val="24"/>
        </w:rPr>
        <w:t>,</w:t>
      </w:r>
      <w:r w:rsidR="001811A9" w:rsidRPr="00554753">
        <w:rPr>
          <w:rFonts w:ascii="Times New Roman" w:hAnsi="Times New Roman" w:cs="Times New Roman"/>
          <w:sz w:val="24"/>
          <w:szCs w:val="24"/>
        </w:rPr>
        <w:t xml:space="preserve"> we need to remember that there is no variation in offspring genotype so we assume that across families differences in offspring </w:t>
      </w:r>
      <w:r w:rsidR="00803E88" w:rsidRPr="00803E88">
        <w:rPr>
          <w:rFonts w:ascii="Times New Roman" w:hAnsi="Times New Roman" w:cs="Times New Roman"/>
          <w:sz w:val="24"/>
          <w:szCs w:val="24"/>
        </w:rPr>
        <w:t>behaviour</w:t>
      </w:r>
      <w:r w:rsidR="001811A9" w:rsidRPr="00554753">
        <w:rPr>
          <w:rFonts w:ascii="Times New Roman" w:hAnsi="Times New Roman" w:cs="Times New Roman"/>
          <w:sz w:val="24"/>
          <w:szCs w:val="24"/>
        </w:rPr>
        <w:t xml:space="preserve"> are due to differences in the genotype of their adoptive mothers.</w:t>
      </w:r>
      <w:r w:rsidR="008B50E9" w:rsidRPr="00554753">
        <w:rPr>
          <w:rFonts w:ascii="Times New Roman" w:hAnsi="Times New Roman" w:cs="Times New Roman"/>
          <w:sz w:val="24"/>
          <w:szCs w:val="24"/>
        </w:rPr>
        <w:t xml:space="preserve"> </w:t>
      </w:r>
    </w:p>
    <w:p w:rsidR="00E70204" w:rsidRDefault="00E70204" w:rsidP="000E216E">
      <w:pPr>
        <w:spacing w:line="480" w:lineRule="auto"/>
        <w:rPr>
          <w:rFonts w:ascii="Times New Roman" w:hAnsi="Times New Roman" w:cs="Times New Roman"/>
          <w:sz w:val="24"/>
          <w:szCs w:val="24"/>
        </w:rPr>
      </w:pPr>
    </w:p>
    <w:p w:rsidR="005F0224" w:rsidRPr="00554753" w:rsidRDefault="005F0224" w:rsidP="000E216E">
      <w:pPr>
        <w:spacing w:line="480" w:lineRule="auto"/>
        <w:rPr>
          <w:rFonts w:ascii="Times New Roman" w:hAnsi="Times New Roman" w:cs="Times New Roman"/>
          <w:b/>
          <w:sz w:val="24"/>
          <w:szCs w:val="24"/>
        </w:rPr>
      </w:pPr>
      <w:r w:rsidRPr="00554753">
        <w:rPr>
          <w:rFonts w:ascii="Times New Roman" w:hAnsi="Times New Roman" w:cs="Times New Roman"/>
          <w:b/>
          <w:sz w:val="24"/>
          <w:szCs w:val="24"/>
        </w:rPr>
        <w:t>Coadaptation</w:t>
      </w:r>
      <w:r w:rsidR="003D5419" w:rsidRPr="00554753">
        <w:rPr>
          <w:rFonts w:ascii="Times New Roman" w:hAnsi="Times New Roman" w:cs="Times New Roman"/>
          <w:b/>
          <w:sz w:val="24"/>
          <w:szCs w:val="24"/>
        </w:rPr>
        <w:t xml:space="preserve"> of parental and offspring traits</w:t>
      </w:r>
    </w:p>
    <w:p w:rsidR="008927F1" w:rsidRDefault="005F0224" w:rsidP="000E216E">
      <w:pPr>
        <w:spacing w:line="480" w:lineRule="auto"/>
        <w:rPr>
          <w:rFonts w:ascii="Times New Roman" w:hAnsi="Times New Roman" w:cs="Times New Roman"/>
          <w:sz w:val="24"/>
          <w:szCs w:val="24"/>
        </w:rPr>
      </w:pPr>
      <w:r w:rsidRPr="00554753">
        <w:rPr>
          <w:rFonts w:ascii="Times New Roman" w:hAnsi="Times New Roman" w:cs="Times New Roman"/>
          <w:sz w:val="24"/>
          <w:szCs w:val="24"/>
        </w:rPr>
        <w:t xml:space="preserve">While in the previous section we have focused on </w:t>
      </w:r>
      <w:r w:rsidR="008208D7" w:rsidRPr="008208D7">
        <w:rPr>
          <w:rFonts w:ascii="Times New Roman" w:hAnsi="Times New Roman" w:cs="Times New Roman"/>
          <w:sz w:val="24"/>
          <w:szCs w:val="24"/>
        </w:rPr>
        <w:t>analysing</w:t>
      </w:r>
      <w:r w:rsidRPr="00554753">
        <w:rPr>
          <w:rFonts w:ascii="Times New Roman" w:hAnsi="Times New Roman" w:cs="Times New Roman"/>
          <w:sz w:val="24"/>
          <w:szCs w:val="24"/>
        </w:rPr>
        <w:t xml:space="preserve"> traits within foster families, we now turn to the correlation between traits of biological families, i.e. mothers and their biological offspring. </w:t>
      </w:r>
      <w:r w:rsidR="005A19D5" w:rsidRPr="00554753">
        <w:rPr>
          <w:rFonts w:ascii="Times New Roman" w:hAnsi="Times New Roman" w:cs="Times New Roman"/>
          <w:sz w:val="24"/>
          <w:szCs w:val="24"/>
        </w:rPr>
        <w:t xml:space="preserve">This correlation has been </w:t>
      </w:r>
      <w:r w:rsidR="008208D7" w:rsidRPr="008208D7">
        <w:rPr>
          <w:rFonts w:ascii="Times New Roman" w:hAnsi="Times New Roman" w:cs="Times New Roman"/>
          <w:sz w:val="24"/>
          <w:szCs w:val="24"/>
        </w:rPr>
        <w:t>analysed</w:t>
      </w:r>
      <w:r w:rsidR="005A19D5" w:rsidRPr="00554753">
        <w:rPr>
          <w:rFonts w:ascii="Times New Roman" w:hAnsi="Times New Roman" w:cs="Times New Roman"/>
          <w:sz w:val="24"/>
          <w:szCs w:val="24"/>
        </w:rPr>
        <w:t xml:space="preserve"> in coadaptation models, which make specific predictions about how parental and offspring traits are correlated, and in empirical work</w:t>
      </w:r>
      <w:r w:rsidR="008531D5">
        <w:rPr>
          <w:rFonts w:ascii="Times New Roman" w:hAnsi="Times New Roman" w:cs="Times New Roman"/>
          <w:sz w:val="24"/>
          <w:szCs w:val="24"/>
        </w:rPr>
        <w:t xml:space="preserve"> </w:t>
      </w:r>
      <w:r w:rsidR="008531D5">
        <w:rPr>
          <w:rFonts w:ascii="Times New Roman" w:hAnsi="Times New Roman" w:cs="Times New Roman"/>
          <w:sz w:val="24"/>
          <w:szCs w:val="24"/>
        </w:rPr>
        <w:fldChar w:fldCharType="begin" w:fldLock="1"/>
      </w:r>
      <w:r w:rsidR="006753E2">
        <w:rPr>
          <w:rFonts w:ascii="Times New Roman" w:hAnsi="Times New Roman" w:cs="Times New Roman"/>
          <w:sz w:val="24"/>
          <w:szCs w:val="24"/>
        </w:rPr>
        <w:instrText>ADDIN CSL_CITATION { "citationItems" : [ { "id" : "ITEM-1", "itemData" : { "DOI" : "10.1098/rspb.2000.1259", "ISBN" : "0962-8452", "ISSN" : "0962-8452", "PMID" : "11416919", "abstract" : "The coevolution of parental investment and offspring solicitation is driven by partly different evolutionary interests of genes expressed in parents and their offspring. In species with biparental care, the outcome of this conflict may be influenced by the sexual conflict over parental investment. Models for the resolution of such family conflicts have made so far untested assumptions about genetic variation and covariation in the parental resource provisioning response and the level of offspring solicitation. Using a combination of cross-fostering and begging playback experiments, we show that, in the great tit (Parus major), (i) the begging call intensity of nestlings depends on their common origin, suggesting genetic variation for this begging display, (ii) only mothers respond to begging calls by increased food provisioning, and (iii) the size of the parental response is positively related to the begging call intensity of nestlings in the maternal but not paternal line. This study indicates that genetic covariation, its differential expression in the maternal and paternal lines and/or early environmental and parental effects need to be taken into account when predicting the phenotypic outcome of the conflict over investment between genes expressed in each parent and the offspring.", "author" : [ { "dropping-particle" : "", "family" : "K\u00f6lliker", "given" : "M.", "non-dropping-particle" : "", "parse-names" : false, "suffix" : "" }, { "dropping-particle" : "", "family" : "Brinkhof", "given" : "M. W. G.", "non-dropping-particle" : "", "parse-names" : false, "suffix" : "" }, { "dropping-particle" : "", "family" : "Heeb", "given" : "P", "non-dropping-particle" : "", "parse-names" : false, "suffix" : "" }, { "dropping-particle" : "", "family" : "Fitze", "given" : "P S", "non-dropping-particle" : "", "parse-names" : false, "suffix" : "" }, { "dropping-particle" : "", "family" : "Richner", "given" : "H", "non-dropping-particle" : "", "parse-names" : false, "suffix" : "" } ], "container-title" : "Proceedings of the Royal Society B: Biological Sciences", "id" : "ITEM-1", "issue" : "1457", "issued" : { "date-parts" : [ [ "2000", "10", "22" ] ] }, "page" : "2127-2132", "title" : "The quantitative genetic basis of offspring solicitation and parental response in a passerine bird with biparental care", "type" : "article-journal", "volume" : "267" }, "uris" : [ "http://www.mendeley.com/documents/?uuid=53bc84c9-04b2-46f9-be03-f37a5948b1ac" ] }, { "id" : "ITEM-2", "itemData" : { "DOI" : "10.1126/science.1059910", "ISSN" : "0036-8075", "PMID" : "11387474", "abstract" : "In many animal species, the amount of care provided by parents is determined through a complex interaction of offspring signals and responses by parents to those signals. As predicted by honest signaling theory, we show that in the burrower bug, Sehirus cinctus, maternal provisioning responds to experimental manipulations of offspring condition. Despite this predicted environmental influence, we find evidence from two cross-foster experiments that variation in maternal care also stems from two distinct genetic sources: variation among offspring in their ability to elicit care and variation among parents in their response to offspring signals. Furthermore, as predicted by maternal-offspring coadaptation theory, offspring signaling is negatively genetically correlated with maternal provisioning.", "author" : [ { "dropping-particle" : "", "family" : "Agrawal", "given" : "Aneil F", "non-dropping-particle" : "", "parse-names" : false, "suffix" : "" }, { "dropping-particle" : "", "family" : "Brodie III", "given" : "Edmund D", "non-dropping-particle" : "", "parse-names" : false, "suffix" : "" }, { "dropping-particle" : "", "family" : "Brown", "given" : "Jeremy", "non-dropping-particle" : "", "parse-names" : false, "suffix" : "" } ], "container-title" : "Science (New York, N.Y.)", "id" : "ITEM-2", "issue" : "5522", "issued" : { "date-parts" : [ [ "2001", "6", "1" ] ] }, "note" : "From Duplicate 1 ( ", "page" : "1710-1712", "title" : "Parent-offspring coadaptation and the dual genetic control of maternal care.", "type" : "article-journal", "volume" : "292" }, "uris" : [ "http://www.mendeley.com/documents/?uuid=7de4c0de-57aa-486f-bb8c-a0fdfd6355d3" ] }, { "id" : "ITEM-3", "itemData" : { "DOI" : "10.1098/rspb.2004.2725", "ISBN" : "0962-8452", "ISSN" : "0962-8452", "PMID" : "15306355", "abstract" : "This study investigates how a targeted mutation of a paternally expressed imprinted gene regulates multiple aspects of foetal and post-natal development including placental size, foetal growth, suckling and post-natal growth, weaning age and puberty onset. This same mutation in a mother impairs maternal reproductive success with reduced maternal care, reduced maternal food intake during pregnancy, and impaired milk let-down, which in turn reduces infant growth and delays weaning and onset of puberty. The significance of these coadaptive traits being synchronized in mother and offspring by the same paternally expressed imprinted gene ensures that offspring that have extracted 'good' maternal nurturing will themselves be both well provisioned and genetically predisposed towards 'good' mothering.", "author" : [ { "dropping-particle" : "", "family" : "Curley", "given" : "James P", "non-dropping-particle" : "", "parse-names" : false, "suffix" : "" }, { "dropping-particle" : "", "family" : "Barton", "given" : "Sheila", "non-dropping-particle" : "", "parse-names" : false, "suffix" : "" }, { "dropping-particle" : "", "family" : "Surani", "given" : "Azim", "non-dropping-particle" : "", "parse-names" : false, "suffix" : "" }, { "dropping-particle" : "", "family" : "Keverne", "given" : "Eric B", "non-dropping-particle" : "", "parse-names" : false, "suffix" : "" } ], "container-title" : "Proceedings of the Royal Society B: Biological Sciences", "id" : "ITEM-3", "issue" : "1545", "issued" : { "date-parts" : [ [ "2004", "6", "22" ] ] }, "page" : "1303-1309", "title" : "Coadaptation in mother and infant regulated by a paternally expressed imprinted gene", "type" : "article-journal", "volume" : "271" }, "uris" : [ "http://www.mendeley.com/documents/?uuid=8597680f-7362-4664-b665-ee0d1a07aa38" ] }, { "id" : "ITEM-4", "itemData" : { "DOI" : "10.1086/421444", "ISSN" : "1537-5323", "PMID" : "15266367", "abstract" : "Very few studies have examined parent-offspring interactions from a quantitative genetic perspective. We used a cross-fostering design and measured genetic correlations and components of social selection arising from two parental and two offspring behaviors in the burying beetle Nicrophorus vespilloides. Genetic correlations were assessed by examining behavior of relatives independent of common social influences. We found positive genetic correlations between all pairs of behaviors, including between parent and offspring behaviors. Patterns of selection were assessed by standardized performance and selection gradients. Parental provisioning had positive effects on offspring performance and fitness, while remaining near the larvae without feeding them had negative effects. Begging had positive effects on offspring performance and fitness, while increased competition among siblings had negative effects. Coadaptations between parenting and offspring behavior appear to be maintained by genetic correlations and functional trade-offs; parents that feed their offspring more also spend more time in the area where they can forage for themselves. Families with high levels of begging have high levels of sibling competition. Integrating information from genetics and selection thus provides a general explanation for why variation persists in seemingly beneficial traits expressed in parent-offspring interactions and illustrates why it is important to measure functionally related suites of behaviors.", "author" : [ { "dropping-particle" : "", "family" : "Lock", "given" : "Judith E", "non-dropping-particle" : "", "parse-names" : false, "suffix" : "" }, { "dropping-particle" : "", "family" : "Smiseth", "given" : "Per T", "non-dropping-particle" : "", "parse-names" : false, "suffix" : "" }, { "dropping-particle" : "", "family" : "Moore", "given" : "Allen J", "non-dropping-particle" : "", "parse-names" : false, "suffix" : "" } ], "container-title" : "The American naturalist", "id" : "ITEM-4", "issue" : "1", "issued" : { "date-parts" : [ [ "2004", "7" ] ] }, "page" : "13-24", "title" : "Selection, inheritance, and the evolution of parent-offspring interactions.", "type" : "article-journal", "volume" : "164" }, "uris" : [ "http://www.mendeley.com/documents/?uuid=524045a0-4596-4a8a-86e2-82b726e5d380" ] }, { "id" : "ITEM-5", "itemData" : { "DOI" : "10.1086/491687", "ISSN" : "1537-5323", "PMID" : "16224706", "abstract" : "The evolution of parent-offspring interactions for the provisioning of care is usually explained as the phenotypic outcome of resolved conflicting selection pressures. However, parental care and offspring solicitation are expected to have complex patterns of inheritance. Here we present a quantitative genetic model of parent-offspring interactions that allows us to investigate the evolutionary maintenance of a state of resolved conflict. We show that offspring solicitation and parental provisioning are expected to become genetically correlated through coadaptation and that their genetic architecture is dictated by an interaction between patterns of selection and the proximate mechanisms regulating supply and demand. When selection is predominately on offspring solicitation, our model suggests that the genetic correlations between provisioning and solicitation are usually positive if provisioning reduces solicitation. Conversely, when selection is predominately on parental provisioning, the correlations are mostly negative as long as parents show a positive response to offspring demand. Empirical estimates of the genetic architecture of traits involved in family interactions fit these predictions. Our model demonstrates how the evolutionary maintenance of parent-offspring interactions can result in variable patterns of coadaptation, and it provides an explanation for the diversity of family interactions within and among species.", "author" : [ { "dropping-particle" : "", "family" : "K\u00f6lliker", "given" : "Mathias", "non-dropping-particle" : "", "parse-names" : false, "suffix" : "" }, { "dropping-particle" : "", "family" : "Brodie III", "given" : "Edmund D", "non-dropping-particle" : "", "parse-names" : false, "suffix" : "" }, { "dropping-particle" : "", "family" : "Moore", "given" : "Allen J", "non-dropping-particle" : "", "parse-names" : false, "suffix" : "" } ], "container-title" : "The American naturalist", "id" : "ITEM-5", "issue" : "4", "issued" : { "date-parts" : [ [ "2005", "10", "1" ] ] }, "page" : "506-516", "publisher" : "The University of Chicago Press for The American Society of Naturalists", "title" : "The coadaptation of parental supply and offspring demand.", "type" : "article-journal", "volume" : "166" }, "uris" : [ "http://www.mendeley.com/documents/?uuid=ac1a2349-e982-4752-9532-bf0f2c9dac9c" ] }, { "id" : "ITEM-6", "itemData" : { "DOI" : "10.1126/science.1186056", "ISSN" : "1095-9203", "PMID" : "20223985", "abstract" : "The evolution of family life has traditionally been studied in parallel by behavioral ecologists and quantitative geneticists. The former focus on parent-offspring conflict and whether parents or offspring control provisioning, whereas the latter concentrate on the coadaptation of parental supply and offspring demand. Here we show how prenatal effects on offspring begging can link the two different approaches. Using theoretical and experimental analyses, we show that when offspring control provisioning, prenatal effects primarily serve the parent's interests: Selection on parents drives coadaptation of parent and offspring traits. In contrast, when parents control provisioning, prenatal effects primarily serve the offspring's interests: Selection on the offspring drives coadaptation of parent and offspring traits. Parent-offspring conflict may thus be responsible for the selective forces that generate parent-offspring coadaptation.", "author" : [ { "dropping-particle" : "", "family" : "Hinde", "given" : "Camilla A", "non-dropping-particle" : "", "parse-names" : false, "suffix" : "" }, { "dropping-particle" : "", "family" : "Johnstone", "given" : "Rufus A", "non-dropping-particle" : "", "parse-names" : false, "suffix" : "" }, { "dropping-particle" : "", "family" : "Kilner", "given" : "Rebecca M", "non-dropping-particle" : "", "parse-names" : false, "suffix" : "" } ], "container-title" : "Science (New York, N.Y.)", "id" : "ITEM-6", "issue" : "5971", "issued" : { "date-parts" : [ [ "2010", "3", "12" ] ] }, "page" : "1373-1376", "title" : "Parent-offspring conflict and coadaptation.", "type" : "article-journal", "volume" : "327" }, "uris" : [ "http://www.mendeley.com/documents/?uuid=744c7d7b-5b50-46d5-8617-e219c51ad53a" ] }, { "id" : "ITEM-7", "itemData" : { "DOI" : "10.1098/rspb.2012.1416", "ISBN" : "1471-2954 (Electronic)\\r0962-8452 (Linking)", "ISSN" : "0962-8452", "PMID" : "22810433", "abstract" : "The family is an arena for conflicts between offspring, mothers and fathers that need resolving to promote the evolution of parental care and the maintenance of family life. Co-adaptation is known to contribute to the resolution of parent-offspring conflict over parental care by selecting for combinations of offspring demand and parental supply that match to maximize the fitness of family members. However, multiple paternity and differences in the level of care provided by mothers and fathers can generate antagonistic selection on offspring demand (mediated, for example, by genomic imprinting) and possibly hamper co-adaptation. While parent-offspring co-adaptation and parental antagonism are commonly considered two major processes in the evolution of family life, their co-occurrence and the evolutionary consequences of their joint action are poorly understood. Here, we demonstrate the simultaneous and entangled effects of these two processes on outcomes of family interactions, using a series of breeding experiments in the European earwig, Forficula auricularia, an insect species with uniparental female care. As predicted from parental antagonism, we show that paternally inherited effects expressed in offspring influence both maternal care and maternal investment in future reproduction. However, and as expected from the entangled effects of parental antagonism and co-adaptation, these effects critically depended on postnatal interactions with caring females and maternally inherited effects expressed in offspring. Our results demonstrate that parent-offspring co-adaptation and parental antagonism are entangled key drivers in the evolution of family life that cannot be fully understood in isolation.", "author" : [ { "dropping-particle" : "", "family" : "Meunier", "given" : "Jo\u00ebl", "non-dropping-particle" : "", "parse-names" : false, "suffix" : "" }, { "dropping-particle" : "", "family" : "K\u00f6lliker", "given" : "M.", "non-dropping-particle" : "", "parse-names" : false, "suffix" : "" } ], "container-title" : "Proceedings of the Royal Society B: Biological Sciences", "id" : "ITEM-7", "issue" : "1744", "issued" : { "date-parts" : [ [ "2012", "10", "7" ] ] }, "page" : "3981-3988", "title" : "Parental antagonism and parent-offspring co-adaptation interact to shape family life", "type" : "article", "volume" : "279" }, "uris" : [ "http://www.mendeley.com/documents/?uuid=eee19412-915a-4d6c-ad4d-502e224aba45" ] } ], "mendeley" : { "formattedCitation" : "(K\u00f6lliker et al., 2000; Agrawal et al., 2001; Curley et al., 2004; Lock et al., 2004; K\u00f6lliker et al., 2005; Hinde et al., 2010; Meunier and K\u00f6lliker, 2012)", "plainTextFormattedCitation" : "(K\u00f6lliker et al., 2000; Agrawal et al., 2001; Curley et al., 2004; Lock et al., 2004; K\u00f6lliker et al., 2005; Hinde et al., 2010; Meunier and K\u00f6lliker, 2012)", "previouslyFormattedCitation" : "(K\u00f6lliker et al., 2000; Agrawal et al., 2001; Curley et al., 2004; Lock et al., 2004; K\u00f6lliker et al., 2005; Hinde et al., 2010; Meunier and K\u00f6lliker, 2012)" }, "properties" : { "noteIndex" : 0 }, "schema" : "https://github.com/citation-style-language/schema/raw/master/csl-citation.json" }</w:instrText>
      </w:r>
      <w:r w:rsidR="008531D5">
        <w:rPr>
          <w:rFonts w:ascii="Times New Roman" w:hAnsi="Times New Roman" w:cs="Times New Roman"/>
          <w:sz w:val="24"/>
          <w:szCs w:val="24"/>
        </w:rPr>
        <w:fldChar w:fldCharType="separate"/>
      </w:r>
      <w:r w:rsidR="008531D5" w:rsidRPr="008531D5">
        <w:rPr>
          <w:rFonts w:ascii="Times New Roman" w:hAnsi="Times New Roman" w:cs="Times New Roman"/>
          <w:noProof/>
          <w:sz w:val="24"/>
          <w:szCs w:val="24"/>
        </w:rPr>
        <w:t xml:space="preserve">(Kölliker </w:t>
      </w:r>
      <w:r w:rsidR="008531D5" w:rsidRPr="00BF00F5">
        <w:rPr>
          <w:rFonts w:ascii="Times New Roman" w:hAnsi="Times New Roman" w:cs="Times New Roman"/>
          <w:i/>
          <w:noProof/>
          <w:sz w:val="24"/>
          <w:szCs w:val="24"/>
        </w:rPr>
        <w:t>et al</w:t>
      </w:r>
      <w:r w:rsidR="008531D5" w:rsidRPr="008531D5">
        <w:rPr>
          <w:rFonts w:ascii="Times New Roman" w:hAnsi="Times New Roman" w:cs="Times New Roman"/>
          <w:noProof/>
          <w:sz w:val="24"/>
          <w:szCs w:val="24"/>
        </w:rPr>
        <w:t xml:space="preserve">., 2000; Agrawal </w:t>
      </w:r>
      <w:r w:rsidR="008531D5" w:rsidRPr="00BF00F5">
        <w:rPr>
          <w:rFonts w:ascii="Times New Roman" w:hAnsi="Times New Roman" w:cs="Times New Roman"/>
          <w:i/>
          <w:noProof/>
          <w:sz w:val="24"/>
          <w:szCs w:val="24"/>
        </w:rPr>
        <w:t>et al</w:t>
      </w:r>
      <w:r w:rsidR="008531D5" w:rsidRPr="008531D5">
        <w:rPr>
          <w:rFonts w:ascii="Times New Roman" w:hAnsi="Times New Roman" w:cs="Times New Roman"/>
          <w:noProof/>
          <w:sz w:val="24"/>
          <w:szCs w:val="24"/>
        </w:rPr>
        <w:t xml:space="preserve">., 2001; Curley </w:t>
      </w:r>
      <w:r w:rsidR="008531D5" w:rsidRPr="00BF00F5">
        <w:rPr>
          <w:rFonts w:ascii="Times New Roman" w:hAnsi="Times New Roman" w:cs="Times New Roman"/>
          <w:i/>
          <w:noProof/>
          <w:sz w:val="24"/>
          <w:szCs w:val="24"/>
        </w:rPr>
        <w:t>et al</w:t>
      </w:r>
      <w:r w:rsidR="008531D5" w:rsidRPr="008531D5">
        <w:rPr>
          <w:rFonts w:ascii="Times New Roman" w:hAnsi="Times New Roman" w:cs="Times New Roman"/>
          <w:noProof/>
          <w:sz w:val="24"/>
          <w:szCs w:val="24"/>
        </w:rPr>
        <w:t xml:space="preserve">., 2004; Lock </w:t>
      </w:r>
      <w:r w:rsidR="008531D5" w:rsidRPr="00BF00F5">
        <w:rPr>
          <w:rFonts w:ascii="Times New Roman" w:hAnsi="Times New Roman" w:cs="Times New Roman"/>
          <w:i/>
          <w:noProof/>
          <w:sz w:val="24"/>
          <w:szCs w:val="24"/>
        </w:rPr>
        <w:t>et al</w:t>
      </w:r>
      <w:r w:rsidR="008531D5" w:rsidRPr="008531D5">
        <w:rPr>
          <w:rFonts w:ascii="Times New Roman" w:hAnsi="Times New Roman" w:cs="Times New Roman"/>
          <w:noProof/>
          <w:sz w:val="24"/>
          <w:szCs w:val="24"/>
        </w:rPr>
        <w:t xml:space="preserve">., 2004; Kölliker </w:t>
      </w:r>
      <w:r w:rsidR="008531D5" w:rsidRPr="00BF00F5">
        <w:rPr>
          <w:rFonts w:ascii="Times New Roman" w:hAnsi="Times New Roman" w:cs="Times New Roman"/>
          <w:i/>
          <w:noProof/>
          <w:sz w:val="24"/>
          <w:szCs w:val="24"/>
        </w:rPr>
        <w:t>et al</w:t>
      </w:r>
      <w:r w:rsidR="008531D5" w:rsidRPr="008531D5">
        <w:rPr>
          <w:rFonts w:ascii="Times New Roman" w:hAnsi="Times New Roman" w:cs="Times New Roman"/>
          <w:noProof/>
          <w:sz w:val="24"/>
          <w:szCs w:val="24"/>
        </w:rPr>
        <w:t xml:space="preserve">., 2005; Hinde </w:t>
      </w:r>
      <w:r w:rsidR="008531D5" w:rsidRPr="00BF00F5">
        <w:rPr>
          <w:rFonts w:ascii="Times New Roman" w:hAnsi="Times New Roman" w:cs="Times New Roman"/>
          <w:i/>
          <w:noProof/>
          <w:sz w:val="24"/>
          <w:szCs w:val="24"/>
        </w:rPr>
        <w:t>et al</w:t>
      </w:r>
      <w:r w:rsidR="008531D5" w:rsidRPr="008531D5">
        <w:rPr>
          <w:rFonts w:ascii="Times New Roman" w:hAnsi="Times New Roman" w:cs="Times New Roman"/>
          <w:noProof/>
          <w:sz w:val="24"/>
          <w:szCs w:val="24"/>
        </w:rPr>
        <w:t>., 2010; Meunier and Kölliker, 2012)</w:t>
      </w:r>
      <w:r w:rsidR="008531D5">
        <w:rPr>
          <w:rFonts w:ascii="Times New Roman" w:hAnsi="Times New Roman" w:cs="Times New Roman"/>
          <w:sz w:val="24"/>
          <w:szCs w:val="24"/>
        </w:rPr>
        <w:fldChar w:fldCharType="end"/>
      </w:r>
      <w:r w:rsidR="005A19D5" w:rsidRPr="00554753">
        <w:rPr>
          <w:rFonts w:ascii="Times New Roman" w:hAnsi="Times New Roman" w:cs="Times New Roman"/>
          <w:sz w:val="24"/>
          <w:szCs w:val="24"/>
        </w:rPr>
        <w:t xml:space="preserve">. </w:t>
      </w:r>
      <w:r w:rsidR="00433AF9" w:rsidRPr="00554753">
        <w:rPr>
          <w:rFonts w:ascii="Times New Roman" w:hAnsi="Times New Roman" w:cs="Times New Roman"/>
          <w:sz w:val="24"/>
          <w:szCs w:val="24"/>
        </w:rPr>
        <w:t>P</w:t>
      </w:r>
      <w:r w:rsidR="00035B6B" w:rsidRPr="00554753">
        <w:rPr>
          <w:rFonts w:ascii="Times New Roman" w:hAnsi="Times New Roman" w:cs="Times New Roman"/>
          <w:sz w:val="24"/>
          <w:szCs w:val="24"/>
        </w:rPr>
        <w:t>rior experimental studies have found both a positive</w:t>
      </w:r>
      <w:r w:rsidR="008531D5">
        <w:rPr>
          <w:rFonts w:ascii="Times New Roman" w:hAnsi="Times New Roman" w:cs="Times New Roman"/>
          <w:sz w:val="24"/>
          <w:szCs w:val="24"/>
        </w:rPr>
        <w:t xml:space="preserve"> </w:t>
      </w:r>
      <w:r w:rsidR="00035B6B" w:rsidRPr="00554753">
        <w:rPr>
          <w:rFonts w:ascii="Times New Roman" w:hAnsi="Times New Roman" w:cs="Times New Roman"/>
          <w:sz w:val="24"/>
          <w:szCs w:val="24"/>
        </w:rPr>
        <w:t>(</w:t>
      </w:r>
      <w:r w:rsidR="00035B6B" w:rsidRPr="00554753">
        <w:rPr>
          <w:rFonts w:ascii="Times New Roman" w:hAnsi="Times New Roman" w:cs="Times New Roman"/>
          <w:i/>
          <w:sz w:val="24"/>
          <w:szCs w:val="24"/>
        </w:rPr>
        <w:t>Parus majo</w:t>
      </w:r>
      <w:r w:rsidR="00785171">
        <w:rPr>
          <w:rFonts w:ascii="Times New Roman" w:hAnsi="Times New Roman" w:cs="Times New Roman"/>
          <w:i/>
          <w:sz w:val="24"/>
          <w:szCs w:val="24"/>
        </w:rPr>
        <w:t>r</w:t>
      </w:r>
      <w:r w:rsidR="002E4F77" w:rsidRPr="00D40620">
        <w:rPr>
          <w:rFonts w:ascii="Times New Roman" w:hAnsi="Times New Roman" w:cs="Times New Roman"/>
          <w:sz w:val="24"/>
          <w:szCs w:val="24"/>
        </w:rPr>
        <w:t>;</w:t>
      </w:r>
      <w:r w:rsidR="008531D5">
        <w:rPr>
          <w:rFonts w:ascii="Times New Roman" w:hAnsi="Times New Roman" w:cs="Times New Roman"/>
          <w:i/>
          <w:sz w:val="24"/>
          <w:szCs w:val="24"/>
        </w:rPr>
        <w:t xml:space="preserve"> </w:t>
      </w:r>
      <w:r w:rsidR="00035B6B" w:rsidRPr="00554753">
        <w:rPr>
          <w:rFonts w:ascii="Times New Roman" w:hAnsi="Times New Roman" w:cs="Times New Roman"/>
          <w:sz w:val="24"/>
          <w:szCs w:val="24"/>
        </w:rPr>
        <w:fldChar w:fldCharType="begin" w:fldLock="1"/>
      </w:r>
      <w:r w:rsidR="00DA1674">
        <w:rPr>
          <w:rFonts w:ascii="Times New Roman" w:hAnsi="Times New Roman" w:cs="Times New Roman"/>
          <w:sz w:val="24"/>
          <w:szCs w:val="24"/>
        </w:rPr>
        <w:instrText>ADDIN CSL_CITATION { "citationItems" : [ { "id" : "ITEM-1", "itemData" : { "DOI" : "10.1098/rspb.2000.1259", "ISBN" : "0962-8452", "ISSN" : "0962-8452", "PMID" : "11416919", "abstract" : "The coevolution of parental investment and offspring solicitation is driven by partly different evolutionary interests of genes expressed in parents and their offspring. In species with biparental care, the outcome of this conflict may be influenced by the sexual conflict over parental investment. Models for the resolution of such family conflicts have made so far untested assumptions about genetic variation and covariation in the parental resource provisioning response and the level of offspring solicitation. Using a combination of cross-fostering and begging playback experiments, we show that, in the great tit (Parus major), (i) the begging call intensity of nestlings depends on their common origin, suggesting genetic variation for this begging display, (ii) only mothers respond to begging calls by increased food provisioning, and (iii) the size of the parental response is positively related to the begging call intensity of nestlings in the maternal but not paternal line. This study indicates that genetic covariation, its differential expression in the maternal and paternal lines and/or early environmental and parental effects need to be taken into account when predicting the phenotypic outcome of the conflict over investment between genes expressed in each parent and the offspring.", "author" : [ { "dropping-particle" : "", "family" : "K\u00f6lliker", "given" : "M.", "non-dropping-particle" : "", "parse-names" : false, "suffix" : "" }, { "dropping-particle" : "", "family" : "Brinkhof", "given" : "M. W. G.", "non-dropping-particle" : "", "parse-names" : false, "suffix" : "" }, { "dropping-particle" : "", "family" : "Heeb", "given" : "P", "non-dropping-particle" : "", "parse-names" : false, "suffix" : "" }, { "dropping-particle" : "", "family" : "Fitze", "given" : "P S", "non-dropping-particle" : "", "parse-names" : false, "suffix" : "" }, { "dropping-particle" : "", "family" : "Richner", "given" : "H", "non-dropping-particle" : "", "parse-names" : false, "suffix" : "" } ], "container-title" : "Proceedings of the Royal Society B: Biological Sciences", "id" : "ITEM-1", "issue" : "1457", "issued" : { "date-parts" : [ [ "2000", "10", "22" ] ] }, "page" : "2127-2132", "title" : "The quantitative genetic basis of offspring solicitation and parental response in a passerine bird with biparental care", "type" : "article-journal", "volume" : "267" }, "uris" : [ "http://www.mendeley.com/documents/?uuid=53bc84c9-04b2-46f9-be03-f37a5948b1ac" ] } ], "mendeley" : { "formattedCitation" : "(K\u00f6lliker et al., 2000)", "plainTextFormattedCitation" : "(K\u00f6lliker et al., 2000)", "previouslyFormattedCitation" : "(K\u00f6lliker et al., 2000)" }, "properties" : { "noteIndex" : 0 }, "schema" : "https://github.com/citation-style-language/schema/raw/master/csl-citation.json" }</w:instrText>
      </w:r>
      <w:r w:rsidR="00035B6B" w:rsidRPr="00554753">
        <w:rPr>
          <w:rFonts w:ascii="Times New Roman" w:hAnsi="Times New Roman" w:cs="Times New Roman"/>
          <w:sz w:val="24"/>
          <w:szCs w:val="24"/>
        </w:rPr>
        <w:fldChar w:fldCharType="separate"/>
      </w:r>
      <w:r w:rsidR="00DA1674" w:rsidRPr="00DA1674">
        <w:rPr>
          <w:rFonts w:ascii="Times New Roman" w:hAnsi="Times New Roman" w:cs="Times New Roman"/>
          <w:noProof/>
          <w:sz w:val="24"/>
          <w:szCs w:val="24"/>
        </w:rPr>
        <w:t xml:space="preserve">Kölliker </w:t>
      </w:r>
      <w:r w:rsidR="00DA1674" w:rsidRPr="00BF00F5">
        <w:rPr>
          <w:rFonts w:ascii="Times New Roman" w:hAnsi="Times New Roman" w:cs="Times New Roman"/>
          <w:i/>
          <w:noProof/>
          <w:sz w:val="24"/>
          <w:szCs w:val="24"/>
        </w:rPr>
        <w:t>et al</w:t>
      </w:r>
      <w:r w:rsidR="00DA1674" w:rsidRPr="00DA1674">
        <w:rPr>
          <w:rFonts w:ascii="Times New Roman" w:hAnsi="Times New Roman" w:cs="Times New Roman"/>
          <w:noProof/>
          <w:sz w:val="24"/>
          <w:szCs w:val="24"/>
        </w:rPr>
        <w:t>., 2000</w:t>
      </w:r>
      <w:r w:rsidR="00035B6B" w:rsidRPr="00554753">
        <w:rPr>
          <w:rFonts w:ascii="Times New Roman" w:hAnsi="Times New Roman" w:cs="Times New Roman"/>
          <w:sz w:val="24"/>
          <w:szCs w:val="24"/>
        </w:rPr>
        <w:fldChar w:fldCharType="end"/>
      </w:r>
      <w:r w:rsidR="00D40620">
        <w:rPr>
          <w:rFonts w:ascii="Times New Roman" w:hAnsi="Times New Roman" w:cs="Times New Roman"/>
          <w:sz w:val="24"/>
          <w:szCs w:val="24"/>
        </w:rPr>
        <w:t>:</w:t>
      </w:r>
      <w:r w:rsidR="00035B6B" w:rsidRPr="00554753">
        <w:rPr>
          <w:rFonts w:ascii="Times New Roman" w:hAnsi="Times New Roman" w:cs="Times New Roman"/>
          <w:sz w:val="24"/>
          <w:szCs w:val="24"/>
        </w:rPr>
        <w:t xml:space="preserve"> </w:t>
      </w:r>
      <w:r w:rsidR="00035B6B" w:rsidRPr="00554753">
        <w:rPr>
          <w:rFonts w:ascii="Times New Roman" w:hAnsi="Times New Roman" w:cs="Times New Roman"/>
          <w:i/>
          <w:sz w:val="24"/>
          <w:szCs w:val="24"/>
        </w:rPr>
        <w:t>Nicrophorus vespilloides</w:t>
      </w:r>
      <w:r w:rsidR="002E4F77">
        <w:rPr>
          <w:rFonts w:ascii="Times New Roman" w:hAnsi="Times New Roman" w:cs="Times New Roman"/>
          <w:sz w:val="24"/>
          <w:szCs w:val="24"/>
        </w:rPr>
        <w:t>;</w:t>
      </w:r>
      <w:r w:rsidR="008531D5">
        <w:rPr>
          <w:rFonts w:ascii="Times New Roman" w:hAnsi="Times New Roman" w:cs="Times New Roman"/>
          <w:i/>
          <w:sz w:val="24"/>
          <w:szCs w:val="24"/>
        </w:rPr>
        <w:t xml:space="preserve"> </w:t>
      </w:r>
      <w:r w:rsidR="00035B6B" w:rsidRPr="00554753">
        <w:rPr>
          <w:rFonts w:ascii="Times New Roman" w:hAnsi="Times New Roman" w:cs="Times New Roman"/>
          <w:sz w:val="24"/>
          <w:szCs w:val="24"/>
        </w:rPr>
        <w:fldChar w:fldCharType="begin" w:fldLock="1"/>
      </w:r>
      <w:r w:rsidR="00DA1674">
        <w:rPr>
          <w:rFonts w:ascii="Times New Roman" w:hAnsi="Times New Roman" w:cs="Times New Roman"/>
          <w:sz w:val="24"/>
          <w:szCs w:val="24"/>
        </w:rPr>
        <w:instrText>ADDIN CSL_CITATION { "citationItems" : [ { "id" : "ITEM-1", "itemData" : { "DOI" : "10.1086/421444", "ISSN" : "1537-5323", "PMID" : "15266367", "abstract" : "Very few studies have examined parent-offspring interactions from a quantitative genetic perspective. We used a cross-fostering design and measured genetic correlations and components of social selection arising from two parental and two offspring behaviors in the burying beetle Nicrophorus vespilloides. Genetic correlations were assessed by examining behavior of relatives independent of common social influences. We found positive genetic correlations between all pairs of behaviors, including between parent and offspring behaviors. Patterns of selection were assessed by standardized performance and selection gradients. Parental provisioning had positive effects on offspring performance and fitness, while remaining near the larvae without feeding them had negative effects. Begging had positive effects on offspring performance and fitness, while increased competition among siblings had negative effects. Coadaptations between parenting and offspring behavior appear to be maintained by genetic correlations and functional trade-offs; parents that feed their offspring more also spend more time in the area where they can forage for themselves. Families with high levels of begging have high levels of sibling competition. Integrating information from genetics and selection thus provides a general explanation for why variation persists in seemingly beneficial traits expressed in parent-offspring interactions and illustrates why it is important to measure functionally related suites of behaviors.", "author" : [ { "dropping-particle" : "", "family" : "Lock", "given" : "Judith E", "non-dropping-particle" : "", "parse-names" : false, "suffix" : "" }, { "dropping-particle" : "", "family" : "Smiseth", "given" : "Per T", "non-dropping-particle" : "", "parse-names" : false, "suffix" : "" }, { "dropping-particle" : "", "family" : "Moore", "given" : "Allen J", "non-dropping-particle" : "", "parse-names" : false, "suffix" : "" } ], "container-title" : "The American naturalist", "id" : "ITEM-1", "issue" : "1", "issued" : { "date-parts" : [ [ "2004", "7" ] ] }, "page" : "13-24", "title" : "Selection, inheritance, and the evolution of parent-offspring interactions.", "type" : "article-journal", "volume" : "164" }, "uris" : [ "http://www.mendeley.com/documents/?uuid=524045a0-4596-4a8a-86e2-82b726e5d380" ] } ], "mendeley" : { "formattedCitation" : "(Lock et al., 2004)", "plainTextFormattedCitation" : "(Lock et al., 2004)", "previouslyFormattedCitation" : "(Lock et al., 2004)" }, "properties" : { "noteIndex" : 0 }, "schema" : "https://github.com/citation-style-language/schema/raw/master/csl-citation.json" }</w:instrText>
      </w:r>
      <w:r w:rsidR="00035B6B" w:rsidRPr="00554753">
        <w:rPr>
          <w:rFonts w:ascii="Times New Roman" w:hAnsi="Times New Roman" w:cs="Times New Roman"/>
          <w:sz w:val="24"/>
          <w:szCs w:val="24"/>
        </w:rPr>
        <w:fldChar w:fldCharType="separate"/>
      </w:r>
      <w:r w:rsidR="00DA1674" w:rsidRPr="00DA1674">
        <w:rPr>
          <w:rFonts w:ascii="Times New Roman" w:hAnsi="Times New Roman" w:cs="Times New Roman"/>
          <w:noProof/>
          <w:sz w:val="24"/>
          <w:szCs w:val="24"/>
        </w:rPr>
        <w:t xml:space="preserve">Lock </w:t>
      </w:r>
      <w:r w:rsidR="00DA1674" w:rsidRPr="00BF00F5">
        <w:rPr>
          <w:rFonts w:ascii="Times New Roman" w:hAnsi="Times New Roman" w:cs="Times New Roman"/>
          <w:i/>
          <w:noProof/>
          <w:sz w:val="24"/>
          <w:szCs w:val="24"/>
        </w:rPr>
        <w:t>et al</w:t>
      </w:r>
      <w:r w:rsidR="00DA1674" w:rsidRPr="00DA1674">
        <w:rPr>
          <w:rFonts w:ascii="Times New Roman" w:hAnsi="Times New Roman" w:cs="Times New Roman"/>
          <w:noProof/>
          <w:sz w:val="24"/>
          <w:szCs w:val="24"/>
        </w:rPr>
        <w:t>., 2004)</w:t>
      </w:r>
      <w:r w:rsidR="00035B6B" w:rsidRPr="00554753">
        <w:rPr>
          <w:rFonts w:ascii="Times New Roman" w:hAnsi="Times New Roman" w:cs="Times New Roman"/>
          <w:sz w:val="24"/>
          <w:szCs w:val="24"/>
        </w:rPr>
        <w:fldChar w:fldCharType="end"/>
      </w:r>
      <w:r w:rsidR="00035B6B" w:rsidRPr="00554753">
        <w:rPr>
          <w:rFonts w:ascii="Times New Roman" w:hAnsi="Times New Roman" w:cs="Times New Roman"/>
          <w:sz w:val="24"/>
          <w:szCs w:val="24"/>
        </w:rPr>
        <w:t xml:space="preserve"> and negative correlation between offspring solicitation and parental traits (</w:t>
      </w:r>
      <w:r w:rsidR="00035B6B" w:rsidRPr="00554753">
        <w:rPr>
          <w:rFonts w:ascii="Times New Roman" w:hAnsi="Times New Roman" w:cs="Times New Roman"/>
          <w:i/>
          <w:sz w:val="24"/>
          <w:szCs w:val="24"/>
        </w:rPr>
        <w:t>Sehirus cinctus</w:t>
      </w:r>
      <w:r w:rsidR="002E4F77">
        <w:rPr>
          <w:rFonts w:ascii="Times New Roman" w:hAnsi="Times New Roman" w:cs="Times New Roman"/>
          <w:sz w:val="24"/>
          <w:szCs w:val="24"/>
        </w:rPr>
        <w:t>;</w:t>
      </w:r>
      <w:r w:rsidR="008531D5">
        <w:rPr>
          <w:rFonts w:ascii="Times New Roman" w:hAnsi="Times New Roman" w:cs="Times New Roman"/>
          <w:i/>
          <w:sz w:val="24"/>
          <w:szCs w:val="24"/>
        </w:rPr>
        <w:t xml:space="preserve"> </w:t>
      </w:r>
      <w:r w:rsidR="00035B6B" w:rsidRPr="00554753">
        <w:rPr>
          <w:rFonts w:ascii="Times New Roman" w:hAnsi="Times New Roman" w:cs="Times New Roman"/>
          <w:sz w:val="24"/>
          <w:szCs w:val="24"/>
        </w:rPr>
        <w:fldChar w:fldCharType="begin" w:fldLock="1"/>
      </w:r>
      <w:r w:rsidR="00DA1674">
        <w:rPr>
          <w:rFonts w:ascii="Times New Roman" w:hAnsi="Times New Roman" w:cs="Times New Roman"/>
          <w:sz w:val="24"/>
          <w:szCs w:val="24"/>
        </w:rPr>
        <w:instrText>ADDIN CSL_CITATION { "citationItems" : [ { "id" : "ITEM-1", "itemData" : { "DOI" : "10.1126/science.1059910", "ISSN" : "0036-8075", "PMID" : "11387474", "abstract" : "In many animal species, the amount of care provided by parents is determined through a complex interaction of offspring signals and responses by parents to those signals. As predicted by honest signaling theory, we show that in the burrower bug, Sehirus cinctus, maternal provisioning responds to experimental manipulations of offspring condition. Despite this predicted environmental influence, we find evidence from two cross-foster experiments that variation in maternal care also stems from two distinct genetic sources: variation among offspring in their ability to elicit care and variation among parents in their response to offspring signals. Furthermore, as predicted by maternal-offspring coadaptation theory, offspring signaling is negatively genetically correlated with maternal provisioning.", "author" : [ { "dropping-particle" : "", "family" : "Agrawal", "given" : "Aneil F", "non-dropping-particle" : "", "parse-names" : false, "suffix" : "" }, { "dropping-particle" : "", "family" : "Brodie III", "given" : "Edmund D", "non-dropping-particle" : "", "parse-names" : false, "suffix" : "" }, { "dropping-particle" : "", "family" : "Brown", "given" : "Jeremy", "non-dropping-particle" : "", "parse-names" : false, "suffix" : "" } ], "container-title" : "Science (New York, N.Y.)", "id" : "ITEM-1", "issue" : "5522", "issued" : { "date-parts" : [ [ "2001", "6", "1" ] ] }, "note" : "From Duplicate 1 ( ", "page" : "1710-1712", "title" : "Parent-offspring coadaptation and the dual genetic control of maternal care.", "type" : "article-journal", "volume" : "292" }, "uris" : [ "http://www.mendeley.com/documents/?uuid=7de4c0de-57aa-486f-bb8c-a0fdfd6355d3" ] } ], "mendeley" : { "formattedCitation" : "(Agrawal et al., 2001)", "plainTextFormattedCitation" : "(Agrawal et al., 2001)", "previouslyFormattedCitation" : "(Agrawal et al., 2001)" }, "properties" : { "noteIndex" : 0 }, "schema" : "https://github.com/citation-style-language/schema/raw/master/csl-citation.json" }</w:instrText>
      </w:r>
      <w:r w:rsidR="00035B6B" w:rsidRPr="00554753">
        <w:rPr>
          <w:rFonts w:ascii="Times New Roman" w:hAnsi="Times New Roman" w:cs="Times New Roman"/>
          <w:sz w:val="24"/>
          <w:szCs w:val="24"/>
        </w:rPr>
        <w:fldChar w:fldCharType="separate"/>
      </w:r>
      <w:r w:rsidR="00DA1674" w:rsidRPr="00DA1674">
        <w:rPr>
          <w:rFonts w:ascii="Times New Roman" w:hAnsi="Times New Roman" w:cs="Times New Roman"/>
          <w:noProof/>
          <w:sz w:val="24"/>
          <w:szCs w:val="24"/>
        </w:rPr>
        <w:t xml:space="preserve">Agrawal </w:t>
      </w:r>
      <w:r w:rsidR="00DA1674" w:rsidRPr="00BF00F5">
        <w:rPr>
          <w:rFonts w:ascii="Times New Roman" w:hAnsi="Times New Roman" w:cs="Times New Roman"/>
          <w:i/>
          <w:noProof/>
          <w:sz w:val="24"/>
          <w:szCs w:val="24"/>
        </w:rPr>
        <w:t>et al</w:t>
      </w:r>
      <w:r w:rsidR="00DA1674" w:rsidRPr="00DA1674">
        <w:rPr>
          <w:rFonts w:ascii="Times New Roman" w:hAnsi="Times New Roman" w:cs="Times New Roman"/>
          <w:noProof/>
          <w:sz w:val="24"/>
          <w:szCs w:val="24"/>
        </w:rPr>
        <w:t>., 2001)</w:t>
      </w:r>
      <w:r w:rsidR="00035B6B" w:rsidRPr="00554753">
        <w:rPr>
          <w:rFonts w:ascii="Times New Roman" w:hAnsi="Times New Roman" w:cs="Times New Roman"/>
          <w:sz w:val="24"/>
          <w:szCs w:val="24"/>
        </w:rPr>
        <w:fldChar w:fldCharType="end"/>
      </w:r>
      <w:r w:rsidR="00433AF9" w:rsidRPr="00554753">
        <w:rPr>
          <w:rFonts w:ascii="Times New Roman" w:hAnsi="Times New Roman" w:cs="Times New Roman"/>
          <w:sz w:val="24"/>
          <w:szCs w:val="24"/>
        </w:rPr>
        <w:t>. In our study,</w:t>
      </w:r>
      <w:r w:rsidR="00035B6B" w:rsidRPr="00554753">
        <w:rPr>
          <w:rFonts w:ascii="Times New Roman" w:hAnsi="Times New Roman" w:cs="Times New Roman"/>
          <w:sz w:val="24"/>
          <w:szCs w:val="24"/>
        </w:rPr>
        <w:t xml:space="preserve"> we found a negative correlation. </w:t>
      </w:r>
      <w:r w:rsidR="007F7D48" w:rsidRPr="00554753">
        <w:rPr>
          <w:rFonts w:ascii="Times New Roman" w:hAnsi="Times New Roman" w:cs="Times New Roman"/>
          <w:sz w:val="24"/>
          <w:szCs w:val="24"/>
        </w:rPr>
        <w:t>When we measured short-term provisioning,</w:t>
      </w:r>
      <w:r w:rsidR="00AD0B9C" w:rsidRPr="00554753">
        <w:rPr>
          <w:rFonts w:ascii="Times New Roman" w:hAnsi="Times New Roman" w:cs="Times New Roman"/>
          <w:sz w:val="24"/>
          <w:szCs w:val="24"/>
        </w:rPr>
        <w:t xml:space="preserve"> </w:t>
      </w:r>
      <w:r w:rsidR="007F7D48" w:rsidRPr="00554753">
        <w:rPr>
          <w:rFonts w:ascii="Times New Roman" w:hAnsi="Times New Roman" w:cs="Times New Roman"/>
          <w:sz w:val="24"/>
          <w:szCs w:val="24"/>
        </w:rPr>
        <w:t>w</w:t>
      </w:r>
      <w:r w:rsidR="00C30DAB" w:rsidRPr="00554753">
        <w:rPr>
          <w:rFonts w:ascii="Times New Roman" w:hAnsi="Times New Roman" w:cs="Times New Roman"/>
          <w:sz w:val="24"/>
          <w:szCs w:val="24"/>
        </w:rPr>
        <w:t xml:space="preserve">e found a </w:t>
      </w:r>
      <w:r w:rsidR="007F7D48" w:rsidRPr="00554753">
        <w:rPr>
          <w:rFonts w:ascii="Times New Roman" w:hAnsi="Times New Roman" w:cs="Times New Roman"/>
          <w:sz w:val="24"/>
          <w:szCs w:val="24"/>
        </w:rPr>
        <w:t>negative</w:t>
      </w:r>
      <w:r w:rsidR="00C30DAB" w:rsidRPr="00554753">
        <w:rPr>
          <w:rFonts w:ascii="Times New Roman" w:hAnsi="Times New Roman" w:cs="Times New Roman"/>
          <w:sz w:val="24"/>
          <w:szCs w:val="24"/>
        </w:rPr>
        <w:t xml:space="preserve"> correlation between BXD offspring </w:t>
      </w:r>
      <w:r w:rsidR="007F7D48" w:rsidRPr="00554753">
        <w:rPr>
          <w:rFonts w:ascii="Times New Roman" w:hAnsi="Times New Roman" w:cs="Times New Roman"/>
          <w:sz w:val="24"/>
          <w:szCs w:val="24"/>
        </w:rPr>
        <w:t>short-term weight gain</w:t>
      </w:r>
      <w:r w:rsidR="00C30DAB" w:rsidRPr="00554753">
        <w:rPr>
          <w:rFonts w:ascii="Times New Roman" w:hAnsi="Times New Roman" w:cs="Times New Roman"/>
          <w:sz w:val="24"/>
          <w:szCs w:val="24"/>
        </w:rPr>
        <w:t xml:space="preserve"> and </w:t>
      </w:r>
      <w:r w:rsidR="007F7D48" w:rsidRPr="00554753">
        <w:rPr>
          <w:rFonts w:ascii="Times New Roman" w:hAnsi="Times New Roman" w:cs="Times New Roman"/>
          <w:sz w:val="24"/>
          <w:szCs w:val="24"/>
        </w:rPr>
        <w:t xml:space="preserve">the </w:t>
      </w:r>
      <w:r w:rsidR="00AD0B9C" w:rsidRPr="00554753">
        <w:rPr>
          <w:rFonts w:ascii="Times New Roman" w:hAnsi="Times New Roman" w:cs="Times New Roman"/>
          <w:sz w:val="24"/>
          <w:szCs w:val="24"/>
        </w:rPr>
        <w:t xml:space="preserve">corresponding </w:t>
      </w:r>
      <w:r w:rsidR="0022139A">
        <w:rPr>
          <w:rFonts w:ascii="Times New Roman" w:hAnsi="Times New Roman" w:cs="Times New Roman"/>
          <w:sz w:val="24"/>
          <w:szCs w:val="24"/>
        </w:rPr>
        <w:t>provisioning</w:t>
      </w:r>
      <w:r w:rsidR="00AD0B9C" w:rsidRPr="00554753">
        <w:rPr>
          <w:rFonts w:ascii="Times New Roman" w:hAnsi="Times New Roman" w:cs="Times New Roman"/>
          <w:sz w:val="24"/>
          <w:szCs w:val="24"/>
        </w:rPr>
        <w:t xml:space="preserve"> of their biological (BXD) mothers on day 10, as well as a negative correlation between BXD offspring solicitation and the corresponding </w:t>
      </w:r>
      <w:r w:rsidR="0022139A">
        <w:rPr>
          <w:rFonts w:ascii="Times New Roman" w:hAnsi="Times New Roman" w:cs="Times New Roman"/>
          <w:sz w:val="24"/>
          <w:szCs w:val="24"/>
        </w:rPr>
        <w:t>provisioning</w:t>
      </w:r>
      <w:r w:rsidR="00AD0B9C" w:rsidRPr="00554753">
        <w:rPr>
          <w:rFonts w:ascii="Times New Roman" w:hAnsi="Times New Roman" w:cs="Times New Roman"/>
          <w:sz w:val="24"/>
          <w:szCs w:val="24"/>
        </w:rPr>
        <w:t xml:space="preserve"> of their biological (BXD) mothers on day 14 </w:t>
      </w:r>
      <w:r w:rsidR="00BE1B66" w:rsidRPr="00554753">
        <w:rPr>
          <w:rFonts w:ascii="Times New Roman" w:hAnsi="Times New Roman" w:cs="Times New Roman"/>
          <w:sz w:val="24"/>
          <w:szCs w:val="24"/>
        </w:rPr>
        <w:t>(</w:t>
      </w:r>
      <w:r w:rsidR="00B94E59">
        <w:rPr>
          <w:rFonts w:ascii="Times New Roman" w:hAnsi="Times New Roman" w:cs="Times New Roman"/>
          <w:sz w:val="24"/>
          <w:szCs w:val="24"/>
        </w:rPr>
        <w:t xml:space="preserve">GLM, </w:t>
      </w:r>
      <w:r w:rsidR="00B94E59" w:rsidRPr="003B4917">
        <w:rPr>
          <w:rFonts w:ascii="Times New Roman" w:hAnsi="Times New Roman" w:cs="Times New Roman"/>
          <w:i/>
          <w:sz w:val="24"/>
          <w:szCs w:val="24"/>
        </w:rPr>
        <w:t>F</w:t>
      </w:r>
      <w:r w:rsidR="00B94E59" w:rsidRPr="003B4917">
        <w:rPr>
          <w:rFonts w:ascii="Times New Roman" w:hAnsi="Times New Roman" w:cs="Times New Roman"/>
          <w:sz w:val="24"/>
          <w:szCs w:val="24"/>
          <w:vertAlign w:val="subscript"/>
        </w:rPr>
        <w:t>1,</w:t>
      </w:r>
      <w:r w:rsidR="00B94E59">
        <w:rPr>
          <w:rFonts w:ascii="Times New Roman" w:hAnsi="Times New Roman" w:cs="Times New Roman"/>
          <w:sz w:val="24"/>
          <w:szCs w:val="24"/>
          <w:vertAlign w:val="subscript"/>
        </w:rPr>
        <w:t>32</w:t>
      </w:r>
      <w:r w:rsidR="00B94E59">
        <w:rPr>
          <w:rFonts w:ascii="Times New Roman" w:hAnsi="Times New Roman" w:cs="Times New Roman"/>
          <w:sz w:val="24"/>
          <w:szCs w:val="24"/>
        </w:rPr>
        <w:t xml:space="preserve"> = 4.77, </w:t>
      </w:r>
      <w:r w:rsidR="00B94E59" w:rsidRPr="003B4917">
        <w:rPr>
          <w:rFonts w:ascii="Times New Roman" w:hAnsi="Times New Roman" w:cs="Times New Roman"/>
          <w:i/>
          <w:sz w:val="24"/>
          <w:szCs w:val="24"/>
        </w:rPr>
        <w:t>P</w:t>
      </w:r>
      <w:r w:rsidR="00B94E59">
        <w:rPr>
          <w:rFonts w:ascii="Times New Roman" w:hAnsi="Times New Roman" w:cs="Times New Roman"/>
          <w:sz w:val="24"/>
          <w:szCs w:val="24"/>
        </w:rPr>
        <w:t xml:space="preserve"> = 0.036; </w:t>
      </w:r>
      <w:r w:rsidR="00BE1B66" w:rsidRPr="00554753">
        <w:rPr>
          <w:rFonts w:ascii="Times New Roman" w:hAnsi="Times New Roman" w:cs="Times New Roman"/>
          <w:i/>
          <w:sz w:val="24"/>
          <w:szCs w:val="24"/>
        </w:rPr>
        <w:t>r</w:t>
      </w:r>
      <w:r w:rsidR="00BE1B66" w:rsidRPr="00554753">
        <w:rPr>
          <w:rFonts w:ascii="Times New Roman" w:hAnsi="Times New Roman" w:cs="Times New Roman"/>
          <w:sz w:val="24"/>
          <w:szCs w:val="24"/>
        </w:rPr>
        <w:t xml:space="preserve"> = </w:t>
      </w:r>
      <w:r w:rsidR="00AD0B9C" w:rsidRPr="00554753">
        <w:rPr>
          <w:rFonts w:ascii="Times New Roman" w:hAnsi="Times New Roman" w:cs="Times New Roman"/>
          <w:sz w:val="24"/>
          <w:szCs w:val="24"/>
        </w:rPr>
        <w:t>-</w:t>
      </w:r>
      <w:r w:rsidR="00BE1B66" w:rsidRPr="00554753">
        <w:rPr>
          <w:rFonts w:ascii="Times New Roman" w:hAnsi="Times New Roman" w:cs="Times New Roman"/>
          <w:sz w:val="24"/>
          <w:szCs w:val="24"/>
        </w:rPr>
        <w:t>0.</w:t>
      </w:r>
      <w:r w:rsidR="00AD0B9C" w:rsidRPr="00554753">
        <w:rPr>
          <w:rFonts w:ascii="Times New Roman" w:hAnsi="Times New Roman" w:cs="Times New Roman"/>
          <w:sz w:val="24"/>
          <w:szCs w:val="24"/>
        </w:rPr>
        <w:t>34</w:t>
      </w:r>
      <w:r w:rsidR="00BE1B66" w:rsidRPr="00554753">
        <w:rPr>
          <w:rFonts w:ascii="Times New Roman" w:hAnsi="Times New Roman" w:cs="Times New Roman"/>
          <w:sz w:val="24"/>
          <w:szCs w:val="24"/>
        </w:rPr>
        <w:t xml:space="preserve"> and </w:t>
      </w:r>
      <w:r w:rsidR="00B94E59">
        <w:rPr>
          <w:rFonts w:ascii="Times New Roman" w:hAnsi="Times New Roman" w:cs="Times New Roman"/>
          <w:sz w:val="24"/>
          <w:szCs w:val="24"/>
        </w:rPr>
        <w:t xml:space="preserve">GLM, </w:t>
      </w:r>
      <w:r w:rsidR="00B94E59" w:rsidRPr="003B4917">
        <w:rPr>
          <w:rFonts w:ascii="Times New Roman" w:hAnsi="Times New Roman" w:cs="Times New Roman"/>
          <w:i/>
          <w:sz w:val="24"/>
          <w:szCs w:val="24"/>
        </w:rPr>
        <w:t>F</w:t>
      </w:r>
      <w:r w:rsidR="00B94E59" w:rsidRPr="003B4917">
        <w:rPr>
          <w:rFonts w:ascii="Times New Roman" w:hAnsi="Times New Roman" w:cs="Times New Roman"/>
          <w:sz w:val="24"/>
          <w:szCs w:val="24"/>
          <w:vertAlign w:val="subscript"/>
        </w:rPr>
        <w:t>1,</w:t>
      </w:r>
      <w:r w:rsidR="00B94E59">
        <w:rPr>
          <w:rFonts w:ascii="Times New Roman" w:hAnsi="Times New Roman" w:cs="Times New Roman"/>
          <w:sz w:val="24"/>
          <w:szCs w:val="24"/>
          <w:vertAlign w:val="subscript"/>
        </w:rPr>
        <w:t>28</w:t>
      </w:r>
      <w:r w:rsidR="00B94E59">
        <w:rPr>
          <w:rFonts w:ascii="Times New Roman" w:hAnsi="Times New Roman" w:cs="Times New Roman"/>
          <w:sz w:val="24"/>
          <w:szCs w:val="24"/>
        </w:rPr>
        <w:t xml:space="preserve"> = 8.046, </w:t>
      </w:r>
      <w:r w:rsidR="00B94E59" w:rsidRPr="003B4917">
        <w:rPr>
          <w:rFonts w:ascii="Times New Roman" w:hAnsi="Times New Roman" w:cs="Times New Roman"/>
          <w:i/>
          <w:sz w:val="24"/>
          <w:szCs w:val="24"/>
        </w:rPr>
        <w:t>P</w:t>
      </w:r>
      <w:r w:rsidR="00B94E59">
        <w:rPr>
          <w:rFonts w:ascii="Times New Roman" w:hAnsi="Times New Roman" w:cs="Times New Roman"/>
          <w:sz w:val="24"/>
          <w:szCs w:val="24"/>
        </w:rPr>
        <w:t xml:space="preserve"> = 0.008, </w:t>
      </w:r>
      <w:r w:rsidR="00BE1B66" w:rsidRPr="00554753">
        <w:rPr>
          <w:rFonts w:ascii="Times New Roman" w:hAnsi="Times New Roman" w:cs="Times New Roman"/>
          <w:i/>
          <w:sz w:val="24"/>
          <w:szCs w:val="24"/>
        </w:rPr>
        <w:t>r</w:t>
      </w:r>
      <w:r w:rsidR="00BE1B66" w:rsidRPr="00554753">
        <w:rPr>
          <w:rFonts w:ascii="Times New Roman" w:hAnsi="Times New Roman" w:cs="Times New Roman"/>
          <w:sz w:val="24"/>
          <w:szCs w:val="24"/>
        </w:rPr>
        <w:t xml:space="preserve"> = </w:t>
      </w:r>
      <w:r w:rsidR="00AD0B9C" w:rsidRPr="00554753">
        <w:rPr>
          <w:rFonts w:ascii="Times New Roman" w:hAnsi="Times New Roman" w:cs="Times New Roman"/>
          <w:sz w:val="24"/>
          <w:szCs w:val="24"/>
        </w:rPr>
        <w:t>-</w:t>
      </w:r>
      <w:r w:rsidR="00BE1B66" w:rsidRPr="00554753">
        <w:rPr>
          <w:rFonts w:ascii="Times New Roman" w:hAnsi="Times New Roman" w:cs="Times New Roman"/>
          <w:sz w:val="24"/>
          <w:szCs w:val="24"/>
        </w:rPr>
        <w:t>0.4</w:t>
      </w:r>
      <w:r w:rsidR="00AD0B9C" w:rsidRPr="00554753">
        <w:rPr>
          <w:rFonts w:ascii="Times New Roman" w:hAnsi="Times New Roman" w:cs="Times New Roman"/>
          <w:sz w:val="24"/>
          <w:szCs w:val="24"/>
        </w:rPr>
        <w:t>8</w:t>
      </w:r>
      <w:r w:rsidR="00B94E59">
        <w:rPr>
          <w:rFonts w:ascii="Times New Roman" w:hAnsi="Times New Roman" w:cs="Times New Roman"/>
          <w:sz w:val="24"/>
          <w:szCs w:val="24"/>
        </w:rPr>
        <w:t xml:space="preserve">; </w:t>
      </w:r>
      <w:r w:rsidR="00A06E59">
        <w:rPr>
          <w:rFonts w:ascii="Times New Roman" w:hAnsi="Times New Roman" w:cs="Times New Roman"/>
          <w:sz w:val="24"/>
          <w:szCs w:val="24"/>
        </w:rPr>
        <w:t>Fig</w:t>
      </w:r>
      <w:r w:rsidR="00957981">
        <w:rPr>
          <w:rFonts w:ascii="Times New Roman" w:hAnsi="Times New Roman" w:cs="Times New Roman"/>
          <w:sz w:val="24"/>
          <w:szCs w:val="24"/>
        </w:rPr>
        <w:t>ure</w:t>
      </w:r>
      <w:r w:rsidR="00A06E59">
        <w:rPr>
          <w:rFonts w:ascii="Times New Roman" w:hAnsi="Times New Roman" w:cs="Times New Roman"/>
          <w:sz w:val="24"/>
          <w:szCs w:val="24"/>
        </w:rPr>
        <w:t xml:space="preserve"> </w:t>
      </w:r>
      <w:r w:rsidR="00CB0A7B">
        <w:rPr>
          <w:rFonts w:ascii="Times New Roman" w:hAnsi="Times New Roman" w:cs="Times New Roman"/>
          <w:sz w:val="24"/>
          <w:szCs w:val="24"/>
        </w:rPr>
        <w:t>5</w:t>
      </w:r>
      <w:r w:rsidR="00631F7F">
        <w:rPr>
          <w:rFonts w:ascii="Times New Roman" w:hAnsi="Times New Roman" w:cs="Times New Roman"/>
          <w:sz w:val="24"/>
          <w:szCs w:val="24"/>
        </w:rPr>
        <w:t xml:space="preserve"> </w:t>
      </w:r>
      <w:r w:rsidR="004B2C47">
        <w:rPr>
          <w:rFonts w:ascii="Times New Roman" w:hAnsi="Times New Roman" w:cs="Times New Roman"/>
          <w:sz w:val="24"/>
          <w:szCs w:val="24"/>
        </w:rPr>
        <w:t xml:space="preserve">and Supplementary </w:t>
      </w:r>
      <w:r w:rsidR="008531D5">
        <w:rPr>
          <w:rFonts w:ascii="Times New Roman" w:hAnsi="Times New Roman" w:cs="Times New Roman"/>
          <w:sz w:val="24"/>
          <w:szCs w:val="24"/>
        </w:rPr>
        <w:t>file 5</w:t>
      </w:r>
      <w:r w:rsidR="004B2C47">
        <w:rPr>
          <w:rFonts w:ascii="Times New Roman" w:hAnsi="Times New Roman" w:cs="Times New Roman"/>
          <w:sz w:val="24"/>
          <w:szCs w:val="24"/>
        </w:rPr>
        <w:t>, d</w:t>
      </w:r>
      <w:r w:rsidR="00BE1B66" w:rsidRPr="00554753">
        <w:rPr>
          <w:rFonts w:ascii="Times New Roman" w:hAnsi="Times New Roman" w:cs="Times New Roman"/>
          <w:sz w:val="24"/>
          <w:szCs w:val="24"/>
        </w:rPr>
        <w:t>)</w:t>
      </w:r>
      <w:r w:rsidR="00C30DAB" w:rsidRPr="00554753">
        <w:rPr>
          <w:rFonts w:ascii="Times New Roman" w:hAnsi="Times New Roman" w:cs="Times New Roman"/>
          <w:sz w:val="24"/>
          <w:szCs w:val="24"/>
        </w:rPr>
        <w:t xml:space="preserve">. </w:t>
      </w:r>
      <w:r w:rsidR="005A19D5" w:rsidRPr="00554753">
        <w:rPr>
          <w:rFonts w:ascii="Times New Roman" w:hAnsi="Times New Roman" w:cs="Times New Roman"/>
          <w:sz w:val="24"/>
          <w:szCs w:val="24"/>
        </w:rPr>
        <w:t xml:space="preserve">Thus, our results suggest that mothers who are generous providers produce young that solicit </w:t>
      </w:r>
      <w:r w:rsidR="00AD0B9C" w:rsidRPr="00554753">
        <w:rPr>
          <w:rFonts w:ascii="Times New Roman" w:hAnsi="Times New Roman" w:cs="Times New Roman"/>
          <w:sz w:val="24"/>
          <w:szCs w:val="24"/>
        </w:rPr>
        <w:t>less</w:t>
      </w:r>
      <w:r w:rsidR="005A19D5" w:rsidRPr="00554753">
        <w:rPr>
          <w:rFonts w:ascii="Times New Roman" w:hAnsi="Times New Roman" w:cs="Times New Roman"/>
          <w:sz w:val="24"/>
          <w:szCs w:val="24"/>
        </w:rPr>
        <w:t xml:space="preserve"> maternal resources than offspring born to less generous mothers. </w:t>
      </w:r>
      <w:r w:rsidR="00AD0B9C" w:rsidRPr="00554753">
        <w:rPr>
          <w:rFonts w:ascii="Times New Roman" w:hAnsi="Times New Roman" w:cs="Times New Roman"/>
          <w:sz w:val="24"/>
          <w:szCs w:val="24"/>
        </w:rPr>
        <w:t xml:space="preserve">Such a negative correlation is predicted to occur when maternal traits </w:t>
      </w:r>
      <w:r w:rsidR="00AD0B9C" w:rsidRPr="00554753">
        <w:rPr>
          <w:rFonts w:ascii="Times New Roman" w:hAnsi="Times New Roman" w:cs="Times New Roman"/>
          <w:sz w:val="24"/>
          <w:szCs w:val="24"/>
        </w:rPr>
        <w:lastRenderedPageBreak/>
        <w:t xml:space="preserve">are predominantly under selection </w:t>
      </w:r>
      <w:r w:rsidR="007A7DE4" w:rsidRPr="00554753">
        <w:rPr>
          <w:rFonts w:ascii="Times New Roman" w:hAnsi="Times New Roman" w:cs="Times New Roman"/>
          <w:sz w:val="24"/>
          <w:szCs w:val="24"/>
        </w:rPr>
        <w:t>as long as parents respond to offspring demand (which we have shown above</w:t>
      </w:r>
      <w:r w:rsidR="00115028">
        <w:rPr>
          <w:rFonts w:ascii="Times New Roman" w:hAnsi="Times New Roman" w:cs="Times New Roman"/>
          <w:sz w:val="24"/>
          <w:szCs w:val="24"/>
        </w:rPr>
        <w:t>;</w:t>
      </w:r>
      <w:r w:rsidR="008531D5">
        <w:rPr>
          <w:rFonts w:ascii="Times New Roman" w:hAnsi="Times New Roman" w:cs="Times New Roman"/>
          <w:sz w:val="24"/>
          <w:szCs w:val="24"/>
        </w:rPr>
        <w:t xml:space="preserve"> </w:t>
      </w:r>
      <w:r w:rsidR="00AD0B9C" w:rsidRPr="00554753">
        <w:rPr>
          <w:rFonts w:ascii="Times New Roman" w:hAnsi="Times New Roman" w:cs="Times New Roman"/>
          <w:sz w:val="24"/>
          <w:szCs w:val="24"/>
        </w:rPr>
        <w:fldChar w:fldCharType="begin" w:fldLock="1"/>
      </w:r>
      <w:r w:rsidR="00DA1674">
        <w:rPr>
          <w:rFonts w:ascii="Times New Roman" w:hAnsi="Times New Roman" w:cs="Times New Roman"/>
          <w:sz w:val="24"/>
          <w:szCs w:val="24"/>
        </w:rPr>
        <w:instrText>ADDIN CSL_CITATION { "citationItems" : [ { "id" : "ITEM-1", "itemData" : { "DOI" : "10.1086/491687", "ISSN" : "1537-5323", "PMID" : "16224706", "abstract" : "The evolution of parent-offspring interactions for the provisioning of care is usually explained as the phenotypic outcome of resolved conflicting selection pressures. However, parental care and offspring solicitation are expected to have complex patterns of inheritance. Here we present a quantitative genetic model of parent-offspring interactions that allows us to investigate the evolutionary maintenance of a state of resolved conflict. We show that offspring solicitation and parental provisioning are expected to become genetically correlated through coadaptation and that their genetic architecture is dictated by an interaction between patterns of selection and the proximate mechanisms regulating supply and demand. When selection is predominately on offspring solicitation, our model suggests that the genetic correlations between provisioning and solicitation are usually positive if provisioning reduces solicitation. Conversely, when selection is predominately on parental provisioning, the correlations are mostly negative as long as parents show a positive response to offspring demand. Empirical estimates of the genetic architecture of traits involved in family interactions fit these predictions. Our model demonstrates how the evolutionary maintenance of parent-offspring interactions can result in variable patterns of coadaptation, and it provides an explanation for the diversity of family interactions within and among species.", "author" : [ { "dropping-particle" : "", "family" : "K\u00f6lliker", "given" : "Mathias", "non-dropping-particle" : "", "parse-names" : false, "suffix" : "" }, { "dropping-particle" : "", "family" : "Brodie III", "given" : "Edmund D", "non-dropping-particle" : "", "parse-names" : false, "suffix" : "" }, { "dropping-particle" : "", "family" : "Moore", "given" : "Allen J", "non-dropping-particle" : "", "parse-names" : false, "suffix" : "" } ], "container-title" : "The American naturalist", "id" : "ITEM-1", "issue" : "4", "issued" : { "date-parts" : [ [ "2005", "10", "1" ] ] }, "page" : "506-516", "publisher" : "The University of Chicago Press for The American Society of Naturalists", "title" : "The coadaptation of parental supply and offspring demand.", "type" : "article-journal", "volume" : "166" }, "uris" : [ "http://www.mendeley.com/documents/?uuid=ac1a2349-e982-4752-9532-bf0f2c9dac9c" ] } ], "mendeley" : { "formattedCitation" : "(K\u00f6lliker et al., 2005)", "plainTextFormattedCitation" : "(K\u00f6lliker et al., 2005)", "previouslyFormattedCitation" : "(K\u00f6lliker et al., 2005)" }, "properties" : { "noteIndex" : 0 }, "schema" : "https://github.com/citation-style-language/schema/raw/master/csl-citation.json" }</w:instrText>
      </w:r>
      <w:r w:rsidR="00AD0B9C" w:rsidRPr="00554753">
        <w:rPr>
          <w:rFonts w:ascii="Times New Roman" w:hAnsi="Times New Roman" w:cs="Times New Roman"/>
          <w:sz w:val="24"/>
          <w:szCs w:val="24"/>
        </w:rPr>
        <w:fldChar w:fldCharType="separate"/>
      </w:r>
      <w:r w:rsidR="00DA1674" w:rsidRPr="00DA1674">
        <w:rPr>
          <w:rFonts w:ascii="Times New Roman" w:hAnsi="Times New Roman" w:cs="Times New Roman"/>
          <w:noProof/>
          <w:sz w:val="24"/>
          <w:szCs w:val="24"/>
        </w:rPr>
        <w:t xml:space="preserve">Kölliker </w:t>
      </w:r>
      <w:r w:rsidR="00DA1674" w:rsidRPr="0033744F">
        <w:rPr>
          <w:rFonts w:ascii="Times New Roman" w:hAnsi="Times New Roman" w:cs="Times New Roman"/>
          <w:i/>
          <w:noProof/>
          <w:sz w:val="24"/>
          <w:szCs w:val="24"/>
        </w:rPr>
        <w:t>et al</w:t>
      </w:r>
      <w:r w:rsidR="00DA1674" w:rsidRPr="00DA1674">
        <w:rPr>
          <w:rFonts w:ascii="Times New Roman" w:hAnsi="Times New Roman" w:cs="Times New Roman"/>
          <w:noProof/>
          <w:sz w:val="24"/>
          <w:szCs w:val="24"/>
        </w:rPr>
        <w:t>., 2005)</w:t>
      </w:r>
      <w:r w:rsidR="00AD0B9C" w:rsidRPr="00554753">
        <w:rPr>
          <w:rFonts w:ascii="Times New Roman" w:hAnsi="Times New Roman" w:cs="Times New Roman"/>
          <w:sz w:val="24"/>
          <w:szCs w:val="24"/>
        </w:rPr>
        <w:fldChar w:fldCharType="end"/>
      </w:r>
      <w:r w:rsidR="00AD0B9C" w:rsidRPr="00554753">
        <w:rPr>
          <w:rFonts w:ascii="Times New Roman" w:hAnsi="Times New Roman" w:cs="Times New Roman"/>
          <w:sz w:val="24"/>
          <w:szCs w:val="24"/>
        </w:rPr>
        <w:t>.</w:t>
      </w:r>
      <w:r w:rsidR="007A7DE4" w:rsidRPr="00554753">
        <w:rPr>
          <w:rFonts w:ascii="Times New Roman" w:hAnsi="Times New Roman" w:cs="Times New Roman"/>
          <w:sz w:val="24"/>
          <w:szCs w:val="24"/>
        </w:rPr>
        <w:t xml:space="preserve"> One scenario to explain this negative correlation </w:t>
      </w:r>
      <w:r w:rsidR="008927F1" w:rsidRPr="00554753">
        <w:rPr>
          <w:rFonts w:ascii="Times New Roman" w:hAnsi="Times New Roman" w:cs="Times New Roman"/>
          <w:sz w:val="24"/>
          <w:szCs w:val="24"/>
        </w:rPr>
        <w:t>might be that each BXD line, i.e. genotype, is characterized by a unique (to this line, everything else being equal) combination of offspring and maternal behaviours where higher maternal provisioning is correlated with lower offspring solicitation. This may be due to the cost of increased solicitation</w:t>
      </w:r>
      <w:r w:rsidR="004B6819">
        <w:rPr>
          <w:rFonts w:ascii="Times New Roman" w:hAnsi="Times New Roman" w:cs="Times New Roman"/>
          <w:sz w:val="24"/>
          <w:szCs w:val="24"/>
        </w:rPr>
        <w:t xml:space="preserve"> (reflected in </w:t>
      </w:r>
      <w:r w:rsidR="00D749FF">
        <w:rPr>
          <w:rFonts w:ascii="Times New Roman" w:hAnsi="Times New Roman" w:cs="Times New Roman"/>
          <w:sz w:val="24"/>
          <w:szCs w:val="24"/>
        </w:rPr>
        <w:t>reduced bodyweight</w:t>
      </w:r>
      <w:r w:rsidR="004B6819">
        <w:rPr>
          <w:rFonts w:ascii="Times New Roman" w:hAnsi="Times New Roman" w:cs="Times New Roman"/>
          <w:sz w:val="24"/>
          <w:szCs w:val="24"/>
        </w:rPr>
        <w:t xml:space="preserve"> for the effort expended)</w:t>
      </w:r>
      <w:r w:rsidR="005B36D4" w:rsidRPr="00554753">
        <w:rPr>
          <w:rFonts w:ascii="Times New Roman" w:hAnsi="Times New Roman" w:cs="Times New Roman"/>
          <w:sz w:val="24"/>
          <w:szCs w:val="24"/>
        </w:rPr>
        <w:t xml:space="preserve"> for which we found evidence in our study. </w:t>
      </w:r>
      <w:r w:rsidR="00D749FF">
        <w:rPr>
          <w:rFonts w:ascii="Times New Roman" w:hAnsi="Times New Roman" w:cs="Times New Roman"/>
          <w:sz w:val="24"/>
          <w:szCs w:val="24"/>
        </w:rPr>
        <w:t xml:space="preserve">Bodyweight </w:t>
      </w:r>
      <w:r w:rsidR="00D749FF" w:rsidRPr="00554753">
        <w:rPr>
          <w:rFonts w:ascii="Times New Roman" w:hAnsi="Times New Roman" w:cs="Times New Roman"/>
          <w:sz w:val="24"/>
          <w:szCs w:val="24"/>
        </w:rPr>
        <w:t xml:space="preserve">is </w:t>
      </w:r>
      <w:r w:rsidR="00D749FF">
        <w:rPr>
          <w:rFonts w:ascii="Times New Roman" w:hAnsi="Times New Roman" w:cs="Times New Roman"/>
          <w:sz w:val="24"/>
          <w:szCs w:val="24"/>
        </w:rPr>
        <w:t xml:space="preserve">indeed </w:t>
      </w:r>
      <w:r w:rsidR="00D749FF" w:rsidRPr="00554753">
        <w:rPr>
          <w:rFonts w:ascii="Times New Roman" w:hAnsi="Times New Roman" w:cs="Times New Roman"/>
          <w:sz w:val="24"/>
          <w:szCs w:val="24"/>
        </w:rPr>
        <w:t xml:space="preserve">negatively correlated with </w:t>
      </w:r>
      <w:r w:rsidR="00D749FF">
        <w:rPr>
          <w:rFonts w:ascii="Times New Roman" w:hAnsi="Times New Roman" w:cs="Times New Roman"/>
          <w:sz w:val="24"/>
          <w:szCs w:val="24"/>
        </w:rPr>
        <w:t xml:space="preserve">the level of </w:t>
      </w:r>
      <w:r w:rsidR="00B767D1">
        <w:rPr>
          <w:rFonts w:ascii="Times New Roman" w:hAnsi="Times New Roman" w:cs="Times New Roman"/>
          <w:sz w:val="24"/>
          <w:szCs w:val="24"/>
        </w:rPr>
        <w:t>o</w:t>
      </w:r>
      <w:r w:rsidR="00B767D1" w:rsidRPr="00554753">
        <w:rPr>
          <w:rFonts w:ascii="Times New Roman" w:hAnsi="Times New Roman" w:cs="Times New Roman"/>
          <w:sz w:val="24"/>
          <w:szCs w:val="24"/>
        </w:rPr>
        <w:t xml:space="preserve">ffspring </w:t>
      </w:r>
      <w:r w:rsidR="00FE399B" w:rsidRPr="00554753">
        <w:rPr>
          <w:rFonts w:ascii="Times New Roman" w:hAnsi="Times New Roman" w:cs="Times New Roman"/>
          <w:sz w:val="24"/>
          <w:szCs w:val="24"/>
        </w:rPr>
        <w:t xml:space="preserve">solicitation </w:t>
      </w:r>
      <w:r w:rsidR="00421A92" w:rsidRPr="00554753">
        <w:rPr>
          <w:rFonts w:ascii="Times New Roman" w:hAnsi="Times New Roman" w:cs="Times New Roman"/>
          <w:sz w:val="24"/>
          <w:szCs w:val="24"/>
        </w:rPr>
        <w:t>(</w:t>
      </w:r>
      <w:r w:rsidR="00D749FF">
        <w:rPr>
          <w:rFonts w:ascii="Times New Roman" w:hAnsi="Times New Roman" w:cs="Times New Roman"/>
          <w:sz w:val="24"/>
          <w:szCs w:val="24"/>
        </w:rPr>
        <w:t xml:space="preserve">GLM, </w:t>
      </w:r>
      <w:r w:rsidR="00D749FF" w:rsidRPr="003B4917">
        <w:rPr>
          <w:rFonts w:ascii="Times New Roman" w:hAnsi="Times New Roman" w:cs="Times New Roman"/>
          <w:i/>
          <w:sz w:val="24"/>
          <w:szCs w:val="24"/>
        </w:rPr>
        <w:t>F</w:t>
      </w:r>
      <w:r w:rsidR="00D749FF" w:rsidRPr="003B4917">
        <w:rPr>
          <w:rFonts w:ascii="Times New Roman" w:hAnsi="Times New Roman" w:cs="Times New Roman"/>
          <w:sz w:val="24"/>
          <w:szCs w:val="24"/>
          <w:vertAlign w:val="subscript"/>
        </w:rPr>
        <w:t>1,</w:t>
      </w:r>
      <w:r w:rsidR="00D749FF">
        <w:rPr>
          <w:rFonts w:ascii="Times New Roman" w:hAnsi="Times New Roman" w:cs="Times New Roman"/>
          <w:sz w:val="24"/>
          <w:szCs w:val="24"/>
          <w:vertAlign w:val="subscript"/>
        </w:rPr>
        <w:t>66</w:t>
      </w:r>
      <w:r w:rsidR="00D749FF">
        <w:rPr>
          <w:rFonts w:ascii="Times New Roman" w:hAnsi="Times New Roman" w:cs="Times New Roman"/>
          <w:sz w:val="24"/>
          <w:szCs w:val="24"/>
        </w:rPr>
        <w:t xml:space="preserve"> = 20.57, </w:t>
      </w:r>
      <w:r w:rsidR="00D749FF" w:rsidRPr="003B4917">
        <w:rPr>
          <w:rFonts w:ascii="Times New Roman" w:hAnsi="Times New Roman" w:cs="Times New Roman"/>
          <w:i/>
          <w:sz w:val="24"/>
          <w:szCs w:val="24"/>
        </w:rPr>
        <w:t>P</w:t>
      </w:r>
      <w:r w:rsidR="00D749FF">
        <w:rPr>
          <w:rFonts w:ascii="Times New Roman" w:hAnsi="Times New Roman" w:cs="Times New Roman"/>
          <w:sz w:val="24"/>
          <w:szCs w:val="24"/>
        </w:rPr>
        <w:t xml:space="preserve"> &lt; 0.001 </w:t>
      </w:r>
      <w:r w:rsidR="00421A92" w:rsidRPr="00554753">
        <w:rPr>
          <w:rFonts w:ascii="Times New Roman" w:hAnsi="Times New Roman" w:cs="Times New Roman"/>
          <w:sz w:val="24"/>
          <w:szCs w:val="24"/>
        </w:rPr>
        <w:t>e.g.</w:t>
      </w:r>
      <w:r w:rsidR="00433AF9" w:rsidRPr="00554753">
        <w:rPr>
          <w:rFonts w:ascii="Times New Roman" w:hAnsi="Times New Roman" w:cs="Times New Roman"/>
          <w:sz w:val="24"/>
          <w:szCs w:val="24"/>
        </w:rPr>
        <w:t xml:space="preserve"> day</w:t>
      </w:r>
      <w:r w:rsidR="00421A92" w:rsidRPr="00554753">
        <w:rPr>
          <w:rFonts w:ascii="Times New Roman" w:hAnsi="Times New Roman" w:cs="Times New Roman"/>
          <w:sz w:val="24"/>
          <w:szCs w:val="24"/>
        </w:rPr>
        <w:t xml:space="preserve"> 10</w:t>
      </w:r>
      <w:r w:rsidR="00D749FF">
        <w:rPr>
          <w:rFonts w:ascii="Times New Roman" w:hAnsi="Times New Roman" w:cs="Times New Roman"/>
          <w:sz w:val="24"/>
          <w:szCs w:val="24"/>
        </w:rPr>
        <w:t xml:space="preserve">, </w:t>
      </w:r>
      <w:r w:rsidR="001000FE" w:rsidRPr="00554753">
        <w:rPr>
          <w:rFonts w:ascii="Times New Roman" w:hAnsi="Times New Roman" w:cs="Times New Roman"/>
          <w:i/>
          <w:sz w:val="24"/>
          <w:szCs w:val="24"/>
        </w:rPr>
        <w:t xml:space="preserve">r </w:t>
      </w:r>
      <w:r w:rsidR="001000FE" w:rsidRPr="00554753">
        <w:rPr>
          <w:rFonts w:ascii="Times New Roman" w:hAnsi="Times New Roman" w:cs="Times New Roman"/>
          <w:sz w:val="24"/>
          <w:szCs w:val="24"/>
        </w:rPr>
        <w:t>=</w:t>
      </w:r>
      <w:r w:rsidR="00785171">
        <w:rPr>
          <w:rFonts w:ascii="Times New Roman" w:hAnsi="Times New Roman" w:cs="Times New Roman"/>
          <w:sz w:val="24"/>
          <w:szCs w:val="24"/>
        </w:rPr>
        <w:t xml:space="preserve"> </w:t>
      </w:r>
      <w:r w:rsidR="001000FE" w:rsidRPr="00554753">
        <w:rPr>
          <w:rFonts w:ascii="Times New Roman" w:hAnsi="Times New Roman" w:cs="Times New Roman"/>
          <w:sz w:val="24"/>
          <w:szCs w:val="24"/>
        </w:rPr>
        <w:t>-0.</w:t>
      </w:r>
      <w:r w:rsidR="00681773">
        <w:rPr>
          <w:rFonts w:ascii="Times New Roman" w:hAnsi="Times New Roman" w:cs="Times New Roman"/>
          <w:sz w:val="24"/>
          <w:szCs w:val="24"/>
        </w:rPr>
        <w:t>3</w:t>
      </w:r>
      <w:r w:rsidR="001000FE" w:rsidRPr="00554753">
        <w:rPr>
          <w:rFonts w:ascii="Times New Roman" w:hAnsi="Times New Roman" w:cs="Times New Roman"/>
          <w:sz w:val="24"/>
          <w:szCs w:val="24"/>
        </w:rPr>
        <w:t>9</w:t>
      </w:r>
      <w:r w:rsidR="00785171" w:rsidRPr="00C358B8">
        <w:rPr>
          <w:rFonts w:ascii="Times New Roman" w:hAnsi="Times New Roman" w:cs="Times New Roman"/>
          <w:sz w:val="24"/>
          <w:szCs w:val="24"/>
        </w:rPr>
        <w:t xml:space="preserve">, </w:t>
      </w:r>
      <w:r w:rsidR="00D749FF">
        <w:rPr>
          <w:rFonts w:ascii="Times New Roman" w:hAnsi="Times New Roman" w:cs="Times New Roman"/>
          <w:sz w:val="24"/>
          <w:szCs w:val="24"/>
        </w:rPr>
        <w:t xml:space="preserve">and day 14, </w:t>
      </w:r>
      <w:r w:rsidR="001000FE" w:rsidRPr="00554753">
        <w:rPr>
          <w:rFonts w:ascii="Times New Roman" w:hAnsi="Times New Roman" w:cs="Times New Roman"/>
          <w:i/>
          <w:sz w:val="24"/>
          <w:szCs w:val="24"/>
        </w:rPr>
        <w:t xml:space="preserve">r </w:t>
      </w:r>
      <w:r w:rsidR="001000FE" w:rsidRPr="00554753">
        <w:rPr>
          <w:rFonts w:ascii="Times New Roman" w:hAnsi="Times New Roman" w:cs="Times New Roman"/>
          <w:sz w:val="24"/>
          <w:szCs w:val="24"/>
        </w:rPr>
        <w:t>= -0.</w:t>
      </w:r>
      <w:r w:rsidR="00681773">
        <w:rPr>
          <w:rFonts w:ascii="Times New Roman" w:hAnsi="Times New Roman" w:cs="Times New Roman"/>
          <w:sz w:val="24"/>
          <w:szCs w:val="24"/>
        </w:rPr>
        <w:t>44</w:t>
      </w:r>
      <w:r w:rsidR="00A06E59">
        <w:rPr>
          <w:rFonts w:ascii="Times New Roman" w:hAnsi="Times New Roman" w:cs="Times New Roman"/>
          <w:sz w:val="24"/>
          <w:szCs w:val="24"/>
        </w:rPr>
        <w:t>; Fig</w:t>
      </w:r>
      <w:r w:rsidR="00957981">
        <w:rPr>
          <w:rFonts w:ascii="Times New Roman" w:hAnsi="Times New Roman" w:cs="Times New Roman"/>
          <w:sz w:val="24"/>
          <w:szCs w:val="24"/>
        </w:rPr>
        <w:t>ure</w:t>
      </w:r>
      <w:r w:rsidR="00A06E59">
        <w:rPr>
          <w:rFonts w:ascii="Times New Roman" w:hAnsi="Times New Roman" w:cs="Times New Roman"/>
          <w:sz w:val="24"/>
          <w:szCs w:val="24"/>
        </w:rPr>
        <w:t xml:space="preserve"> </w:t>
      </w:r>
      <w:r w:rsidR="00CB0A7B">
        <w:rPr>
          <w:rFonts w:ascii="Times New Roman" w:hAnsi="Times New Roman" w:cs="Times New Roman"/>
          <w:sz w:val="24"/>
          <w:szCs w:val="24"/>
        </w:rPr>
        <w:t>6</w:t>
      </w:r>
      <w:r w:rsidR="00631F7F">
        <w:rPr>
          <w:rFonts w:ascii="Times New Roman" w:hAnsi="Times New Roman" w:cs="Times New Roman"/>
          <w:sz w:val="24"/>
          <w:szCs w:val="24"/>
        </w:rPr>
        <w:t xml:space="preserve"> </w:t>
      </w:r>
      <w:r w:rsidR="004B2C47">
        <w:rPr>
          <w:rFonts w:ascii="Times New Roman" w:hAnsi="Times New Roman" w:cs="Times New Roman"/>
          <w:sz w:val="24"/>
          <w:szCs w:val="24"/>
        </w:rPr>
        <w:t xml:space="preserve">and Supplementary </w:t>
      </w:r>
      <w:r w:rsidR="008531D5">
        <w:rPr>
          <w:rFonts w:ascii="Times New Roman" w:hAnsi="Times New Roman" w:cs="Times New Roman"/>
          <w:sz w:val="24"/>
          <w:szCs w:val="24"/>
        </w:rPr>
        <w:t>file 5</w:t>
      </w:r>
      <w:r w:rsidR="004B2C47">
        <w:rPr>
          <w:rFonts w:ascii="Times New Roman" w:hAnsi="Times New Roman" w:cs="Times New Roman"/>
          <w:sz w:val="24"/>
          <w:szCs w:val="24"/>
        </w:rPr>
        <w:t>, e</w:t>
      </w:r>
      <w:r w:rsidR="001000FE" w:rsidRPr="00554753">
        <w:rPr>
          <w:rFonts w:ascii="Times New Roman" w:hAnsi="Times New Roman" w:cs="Times New Roman"/>
          <w:sz w:val="24"/>
          <w:szCs w:val="24"/>
        </w:rPr>
        <w:t xml:space="preserve">). </w:t>
      </w:r>
    </w:p>
    <w:p w:rsidR="005435BD" w:rsidRDefault="005435BD" w:rsidP="000E216E">
      <w:pPr>
        <w:spacing w:line="480" w:lineRule="auto"/>
        <w:rPr>
          <w:rFonts w:ascii="Times New Roman" w:hAnsi="Times New Roman" w:cs="Times New Roman"/>
          <w:b/>
          <w:sz w:val="24"/>
          <w:szCs w:val="24"/>
        </w:rPr>
      </w:pPr>
    </w:p>
    <w:p w:rsidR="008531D5" w:rsidRDefault="008531D5" w:rsidP="000E216E">
      <w:pPr>
        <w:spacing w:line="480" w:lineRule="auto"/>
        <w:rPr>
          <w:rFonts w:ascii="Times New Roman" w:hAnsi="Times New Roman" w:cs="Times New Roman"/>
          <w:b/>
          <w:sz w:val="24"/>
          <w:szCs w:val="24"/>
        </w:rPr>
      </w:pPr>
      <w:r>
        <w:rPr>
          <w:rFonts w:ascii="Times New Roman" w:hAnsi="Times New Roman" w:cs="Times New Roman"/>
          <w:b/>
          <w:sz w:val="24"/>
          <w:szCs w:val="24"/>
        </w:rPr>
        <w:br w:type="page"/>
      </w:r>
    </w:p>
    <w:p w:rsidR="003F03E2" w:rsidRPr="00554753" w:rsidRDefault="003F03E2" w:rsidP="000E216E">
      <w:pPr>
        <w:spacing w:line="480" w:lineRule="auto"/>
        <w:rPr>
          <w:rFonts w:ascii="Times New Roman" w:hAnsi="Times New Roman" w:cs="Times New Roman"/>
          <w:b/>
          <w:sz w:val="24"/>
          <w:szCs w:val="24"/>
        </w:rPr>
      </w:pPr>
      <w:r w:rsidRPr="00554753">
        <w:rPr>
          <w:rFonts w:ascii="Times New Roman" w:hAnsi="Times New Roman" w:cs="Times New Roman"/>
          <w:b/>
          <w:sz w:val="24"/>
          <w:szCs w:val="24"/>
        </w:rPr>
        <w:lastRenderedPageBreak/>
        <w:t>Discussion</w:t>
      </w:r>
    </w:p>
    <w:p w:rsidR="00C57BD7" w:rsidRPr="00554753" w:rsidRDefault="00C34E41" w:rsidP="000E216E">
      <w:pPr>
        <w:spacing w:line="480" w:lineRule="auto"/>
        <w:rPr>
          <w:rFonts w:ascii="Times New Roman" w:hAnsi="Times New Roman" w:cs="Times New Roman"/>
          <w:sz w:val="24"/>
          <w:szCs w:val="24"/>
        </w:rPr>
      </w:pPr>
      <w:r w:rsidRPr="00554753">
        <w:rPr>
          <w:rFonts w:ascii="Times New Roman" w:hAnsi="Times New Roman" w:cs="Times New Roman"/>
          <w:sz w:val="24"/>
          <w:szCs w:val="24"/>
        </w:rPr>
        <w:t xml:space="preserve">Our study of the genetics underlying family interactions has revealed that genes expressed in offspring can indirectly influence the quality of maternal </w:t>
      </w:r>
      <w:r w:rsidR="00B37F8E" w:rsidRPr="00554753">
        <w:rPr>
          <w:rFonts w:ascii="Times New Roman" w:hAnsi="Times New Roman" w:cs="Times New Roman"/>
          <w:sz w:val="24"/>
          <w:szCs w:val="24"/>
        </w:rPr>
        <w:t>behaviour</w:t>
      </w:r>
      <w:r w:rsidRPr="00554753">
        <w:rPr>
          <w:rFonts w:ascii="Times New Roman" w:hAnsi="Times New Roman" w:cs="Times New Roman"/>
          <w:sz w:val="24"/>
          <w:szCs w:val="24"/>
        </w:rPr>
        <w:t xml:space="preserve"> and thus offspring fitness</w:t>
      </w:r>
      <w:r w:rsidR="00AD6139" w:rsidRPr="00554753">
        <w:rPr>
          <w:rFonts w:ascii="Times New Roman" w:hAnsi="Times New Roman" w:cs="Times New Roman"/>
          <w:sz w:val="24"/>
          <w:szCs w:val="24"/>
        </w:rPr>
        <w:t>.</w:t>
      </w:r>
      <w:r w:rsidR="00E3150B" w:rsidRPr="00554753">
        <w:rPr>
          <w:rFonts w:ascii="Times New Roman" w:hAnsi="Times New Roman" w:cs="Times New Roman"/>
          <w:sz w:val="24"/>
          <w:szCs w:val="24"/>
        </w:rPr>
        <w:t xml:space="preserve"> </w:t>
      </w:r>
      <w:r w:rsidR="00365023" w:rsidRPr="00554753">
        <w:rPr>
          <w:rFonts w:ascii="Times New Roman" w:hAnsi="Times New Roman" w:cs="Times New Roman"/>
          <w:sz w:val="24"/>
          <w:szCs w:val="24"/>
        </w:rPr>
        <w:t>At the same time, we detected specific loci in maternal genotype that indirectly modify offspring traits</w:t>
      </w:r>
      <w:r w:rsidR="00AD6139" w:rsidRPr="00554753">
        <w:rPr>
          <w:rFonts w:ascii="Times New Roman" w:hAnsi="Times New Roman" w:cs="Times New Roman"/>
          <w:sz w:val="24"/>
          <w:szCs w:val="24"/>
        </w:rPr>
        <w:t>, which shows that IGEs can be an important component of the genetic architecture of complex traits</w:t>
      </w:r>
      <w:r w:rsidR="008531D5">
        <w:rPr>
          <w:rFonts w:ascii="Times New Roman" w:hAnsi="Times New Roman" w:cs="Times New Roman"/>
          <w:sz w:val="24"/>
          <w:szCs w:val="24"/>
        </w:rPr>
        <w:t xml:space="preserve"> </w:t>
      </w:r>
      <w:r w:rsidR="008208D7">
        <w:rPr>
          <w:rFonts w:ascii="Times New Roman" w:hAnsi="Times New Roman" w:cs="Times New Roman"/>
          <w:sz w:val="24"/>
          <w:szCs w:val="24"/>
        </w:rPr>
        <w:fldChar w:fldCharType="begin" w:fldLock="1"/>
      </w:r>
      <w:r w:rsidR="00DA1674">
        <w:rPr>
          <w:rFonts w:ascii="Times New Roman" w:hAnsi="Times New Roman" w:cs="Times New Roman"/>
          <w:sz w:val="24"/>
          <w:szCs w:val="24"/>
        </w:rPr>
        <w:instrText>ADDIN CSL_CITATION { "citationItems" : [ { "id" : "ITEM-1", "itemData" : { "DOI" : "10.1111/j.1420-9101.2008.01550.x", "ISBN" : "1010-061X", "ISSN" : "1010061X", "PMID" : "18547354", "abstract" : "Kin and levels-of-selection models are common approaches for modelling social evolution. Indirect genetic effect (IGE) models represent a different approach, specifying social effects on trait values rather than fitness. We investigate the joint effect of relatedness, multilevel selection and IGEs on response to selection. We present a measure for the degree of multilevel selection, which is the natural partner of relatedness in expressions for response. Response depends on both relatedness and the degree of multilevel selection, rather than only one or the other factor. Moreover, response is symmetric in relatedness and the degree of multilevel selection, indicating that both factors have exactly the same effect. Without IGEs, the key parameter is the product of relatedness and the degree of multilevel selection. With IGEs, however, multilevel selection without relatedness can explain evolution of social traits. Thus, next to relatedness and multilevel selection, IGEs are a key element in the genetical theory of social evolution.", "author" : [ { "dropping-particle" : "", "family" : "Bijma", "given" : "P.", "non-dropping-particle" : "", "parse-names" : false, "suffix" : "" }, { "dropping-particle" : "", "family" : "Wade", "given" : "M. J.", "non-dropping-particle" : "", "parse-names" : false, "suffix" : "" } ], "container-title" : "Journal of Evolutionary Biology", "id" : "ITEM-1", "issue" : "5", "issued" : { "date-parts" : [ [ "2008" ] ] }, "page" : "1175-1188", "title" : "The joint effects of kin, multilevel selection and indirect genetic effects on response to genetic selection", "type" : "article-journal", "volume" : "21" }, "uris" : [ "http://www.mendeley.com/documents/?uuid=2a23f9d9-8714-447f-a801-91be73b11a91" ] } ], "mendeley" : { "formattedCitation" : "(Bijma and Wade, 2008)", "plainTextFormattedCitation" : "(Bijma and Wade, 2008)", "previouslyFormattedCitation" : "(Bijma and Wade, 2008)" }, "properties" : { "noteIndex" : 0 }, "schema" : "https://github.com/citation-style-language/schema/raw/master/csl-citation.json" }</w:instrText>
      </w:r>
      <w:r w:rsidR="008208D7">
        <w:rPr>
          <w:rFonts w:ascii="Times New Roman" w:hAnsi="Times New Roman" w:cs="Times New Roman"/>
          <w:sz w:val="24"/>
          <w:szCs w:val="24"/>
        </w:rPr>
        <w:fldChar w:fldCharType="separate"/>
      </w:r>
      <w:r w:rsidR="00DA1674" w:rsidRPr="00DA1674">
        <w:rPr>
          <w:rFonts w:ascii="Times New Roman" w:hAnsi="Times New Roman" w:cs="Times New Roman"/>
          <w:noProof/>
          <w:sz w:val="24"/>
          <w:szCs w:val="24"/>
        </w:rPr>
        <w:t>(Bijma and Wade, 2008)</w:t>
      </w:r>
      <w:r w:rsidR="008208D7">
        <w:rPr>
          <w:rFonts w:ascii="Times New Roman" w:hAnsi="Times New Roman" w:cs="Times New Roman"/>
          <w:sz w:val="24"/>
          <w:szCs w:val="24"/>
        </w:rPr>
        <w:fldChar w:fldCharType="end"/>
      </w:r>
      <w:r w:rsidR="00365023" w:rsidRPr="00554753">
        <w:rPr>
          <w:rFonts w:ascii="Times New Roman" w:hAnsi="Times New Roman" w:cs="Times New Roman"/>
          <w:sz w:val="24"/>
          <w:szCs w:val="24"/>
        </w:rPr>
        <w:t xml:space="preserve">. </w:t>
      </w:r>
      <w:r w:rsidR="002B7669">
        <w:rPr>
          <w:rFonts w:ascii="Times New Roman" w:hAnsi="Times New Roman" w:cs="Times New Roman"/>
          <w:sz w:val="24"/>
          <w:szCs w:val="24"/>
        </w:rPr>
        <w:t xml:space="preserve">We note </w:t>
      </w:r>
      <w:r w:rsidR="00076093">
        <w:rPr>
          <w:rFonts w:ascii="Times New Roman" w:hAnsi="Times New Roman" w:cs="Times New Roman"/>
          <w:sz w:val="24"/>
          <w:szCs w:val="24"/>
        </w:rPr>
        <w:t xml:space="preserve">that </w:t>
      </w:r>
      <w:r w:rsidR="002B7669">
        <w:rPr>
          <w:rFonts w:ascii="Times New Roman" w:hAnsi="Times New Roman" w:cs="Times New Roman"/>
          <w:sz w:val="24"/>
          <w:szCs w:val="24"/>
        </w:rPr>
        <w:t xml:space="preserve">while postnatal cross-fostering controls for postnatal maternal effects, prenatal maternal effects can only be addressed (to some degree) by </w:t>
      </w:r>
      <w:r w:rsidR="00DB6DDD">
        <w:rPr>
          <w:rFonts w:ascii="Times New Roman" w:hAnsi="Times New Roman" w:cs="Times New Roman"/>
          <w:sz w:val="24"/>
          <w:szCs w:val="24"/>
        </w:rPr>
        <w:t>embryo transfer (e.g</w:t>
      </w:r>
      <w:r w:rsidR="0033744F">
        <w:rPr>
          <w:rFonts w:ascii="Times New Roman" w:hAnsi="Times New Roman" w:cs="Times New Roman"/>
          <w:sz w:val="24"/>
          <w:szCs w:val="24"/>
        </w:rPr>
        <w:t>.</w:t>
      </w:r>
      <w:r w:rsidR="0033744F">
        <w:rPr>
          <w:rFonts w:ascii="Times New Roman" w:hAnsi="Times New Roman" w:cs="Times New Roman"/>
          <w:sz w:val="24"/>
          <w:szCs w:val="24"/>
        </w:rPr>
        <w:fldChar w:fldCharType="begin" w:fldLock="1"/>
      </w:r>
      <w:r w:rsidR="0033744F">
        <w:rPr>
          <w:rFonts w:ascii="Times New Roman" w:hAnsi="Times New Roman" w:cs="Times New Roman"/>
          <w:sz w:val="24"/>
          <w:szCs w:val="24"/>
        </w:rPr>
        <w:instrText>ADDIN CSL_CITATION { "citationItems" : [ { "id" : "ITEM-1", "itemData" : { "ISSN" : "0016-6731", "PMID" : "2731729", "abstract" : "Embryo transfers were used to demonstrate that the genotype of the mother providing the uterine developmental environment significantly influences postnatal growth and adult body size of her progeny. Irrespective of their own genotype, mouse embryos transferred into the uterus of an inbred strain with large body size (C3H) had greater body weights, longer tails and higher growth rates than those transferred into the uterus of a strain with small body size (SWR). Uterine heterosis on body size was smaller than progeny heterosis, and both progeny and uterine heterosis persisted in adult mice. Uterine litter size was significantly negatively associated with body weight, tail length, growth rate and the timing of developmental events. The inbred SWR strain was more sensitive to the embryo transfer procedure than the C3H strain, but effects due to embryo transfer were moderate. Prenatal uterine effects have ramifications for biotechnologies utilizing embryo transfer as well as predictions about evolutionary change by selection.", "author" : [ { "dropping-particle" : "", "family" : "Cowley", "given" : "D E", "non-dropping-particle" : "", "parse-names" : false, "suffix" : "" }, { "dropping-particle" : "", "family" : "Pomp", "given" : "D", "non-dropping-particle" : "", "parse-names" : false, "suffix" : "" }, { "dropping-particle" : "", "family" : "Atchley", "given" : "W R", "non-dropping-particle" : "", "parse-names" : false, "suffix" : "" }, { "dropping-particle" : "", "family" : "Eisen", "given" : "E J", "non-dropping-particle" : "", "parse-names" : false, "suffix" : "" }, { "dropping-particle" : "", "family" : "Hawkins-Brown", "given" : "D", "non-dropping-particle" : "", "parse-names" : false, "suffix" : "" } ], "container-title" : "Genetics", "id" : "ITEM-1", "issue" : "1", "issued" : { "date-parts" : [ [ "1989", "5", "1" ] ] }, "page" : "193-203", "title" : "The impact of maternal uterine genotype on postnatal growth and adult body size in mice.", "type" : "article-journal", "volume" : "122" }, "uris" : [ "http://www.mendeley.com/documents/?uuid=a7f80f59-eebd-4209-8372-2e1dd8aea8ba" ] } ], "mendeley" : { "formattedCitation" : "(Cowley et al., 1989)", "plainTextFormattedCitation" : "(Cowley et al., 1989)", "previouslyFormattedCitation" : "(Cowley et al., 1989)" }, "properties" : { "noteIndex" : 0 }, "schema" : "https://github.com/citation-style-language/schema/raw/master/csl-citation.json" }</w:instrText>
      </w:r>
      <w:r w:rsidR="0033744F">
        <w:rPr>
          <w:rFonts w:ascii="Times New Roman" w:hAnsi="Times New Roman" w:cs="Times New Roman"/>
          <w:sz w:val="24"/>
          <w:szCs w:val="24"/>
        </w:rPr>
        <w:fldChar w:fldCharType="separate"/>
      </w:r>
      <w:r w:rsidR="0033744F">
        <w:rPr>
          <w:rFonts w:ascii="Times New Roman" w:hAnsi="Times New Roman" w:cs="Times New Roman"/>
          <w:noProof/>
          <w:sz w:val="24"/>
          <w:szCs w:val="24"/>
        </w:rPr>
        <w:t xml:space="preserve"> </w:t>
      </w:r>
      <w:r w:rsidR="0033744F" w:rsidRPr="00DA1674">
        <w:rPr>
          <w:rFonts w:ascii="Times New Roman" w:hAnsi="Times New Roman" w:cs="Times New Roman"/>
          <w:noProof/>
          <w:sz w:val="24"/>
          <w:szCs w:val="24"/>
        </w:rPr>
        <w:t xml:space="preserve">Cowley </w:t>
      </w:r>
      <w:r w:rsidR="0033744F" w:rsidRPr="0033744F">
        <w:rPr>
          <w:rFonts w:ascii="Times New Roman" w:hAnsi="Times New Roman" w:cs="Times New Roman"/>
          <w:i/>
          <w:noProof/>
          <w:sz w:val="24"/>
          <w:szCs w:val="24"/>
        </w:rPr>
        <w:t>et al</w:t>
      </w:r>
      <w:r w:rsidR="0033744F" w:rsidRPr="00DA1674">
        <w:rPr>
          <w:rFonts w:ascii="Times New Roman" w:hAnsi="Times New Roman" w:cs="Times New Roman"/>
          <w:noProof/>
          <w:sz w:val="24"/>
          <w:szCs w:val="24"/>
        </w:rPr>
        <w:t>., 1989)</w:t>
      </w:r>
      <w:r w:rsidR="0033744F">
        <w:rPr>
          <w:rFonts w:ascii="Times New Roman" w:hAnsi="Times New Roman" w:cs="Times New Roman"/>
          <w:sz w:val="24"/>
          <w:szCs w:val="24"/>
        </w:rPr>
        <w:fldChar w:fldCharType="end"/>
      </w:r>
      <w:r w:rsidR="00DB6DDD">
        <w:rPr>
          <w:rFonts w:ascii="Times New Roman" w:hAnsi="Times New Roman" w:cs="Times New Roman"/>
          <w:sz w:val="24"/>
          <w:szCs w:val="24"/>
        </w:rPr>
        <w:t>, a procedure that is impractical in genetics experiments.</w:t>
      </w:r>
      <w:r w:rsidR="002B7669">
        <w:rPr>
          <w:rFonts w:ascii="Times New Roman" w:hAnsi="Times New Roman" w:cs="Times New Roman"/>
          <w:sz w:val="24"/>
          <w:szCs w:val="24"/>
        </w:rPr>
        <w:t xml:space="preserve"> </w:t>
      </w:r>
      <w:ins w:id="1" w:author="David Ashbrook" w:date="2015-12-08T16:48:00Z">
        <w:r w:rsidR="004045FD">
          <w:rPr>
            <w:rFonts w:ascii="Times New Roman" w:hAnsi="Times New Roman" w:cs="Times New Roman"/>
            <w:sz w:val="24"/>
            <w:szCs w:val="24"/>
          </w:rPr>
          <w:t xml:space="preserve">Potentially, this may strengthen or weaken, for example, effects of BXD genotype on B6 maternal phenotype. At the same time, pre-natal maternal effects may also contribute to a phenotypic correlation between parent and biological offspring traits, as reported above on coadaptation. </w:t>
        </w:r>
      </w:ins>
      <w:r w:rsidR="00A3219E">
        <w:rPr>
          <w:rFonts w:ascii="Times New Roman" w:hAnsi="Times New Roman" w:cs="Times New Roman"/>
          <w:sz w:val="24"/>
          <w:szCs w:val="24"/>
        </w:rPr>
        <w:t xml:space="preserve">In-utero effect variation due to differences in BXD genotype may therefore contribute to differences in BXD offspring behaviour, in turn affecting the behaviour of their adoptive mothers. </w:t>
      </w:r>
      <w:r w:rsidRPr="00554753">
        <w:rPr>
          <w:rFonts w:ascii="Times New Roman" w:hAnsi="Times New Roman" w:cs="Times New Roman"/>
          <w:sz w:val="24"/>
          <w:szCs w:val="24"/>
        </w:rPr>
        <w:t>We now need to investigate the candidate</w:t>
      </w:r>
      <w:r w:rsidR="008B64BE">
        <w:rPr>
          <w:rFonts w:ascii="Times New Roman" w:hAnsi="Times New Roman" w:cs="Times New Roman"/>
          <w:sz w:val="24"/>
          <w:szCs w:val="24"/>
        </w:rPr>
        <w:t>s</w:t>
      </w:r>
      <w:r w:rsidRPr="00554753">
        <w:rPr>
          <w:rFonts w:ascii="Times New Roman" w:hAnsi="Times New Roman" w:cs="Times New Roman"/>
          <w:sz w:val="24"/>
          <w:szCs w:val="24"/>
        </w:rPr>
        <w:t xml:space="preserve"> identified here and how their effects on parental and offspring traits are integrated into the gene network</w:t>
      </w:r>
      <w:r w:rsidR="00D15F24">
        <w:rPr>
          <w:rFonts w:ascii="Times New Roman" w:hAnsi="Times New Roman" w:cs="Times New Roman"/>
          <w:sz w:val="24"/>
          <w:szCs w:val="24"/>
        </w:rPr>
        <w:t>s</w:t>
      </w:r>
      <w:r w:rsidRPr="00554753">
        <w:rPr>
          <w:rFonts w:ascii="Times New Roman" w:hAnsi="Times New Roman" w:cs="Times New Roman"/>
          <w:sz w:val="24"/>
          <w:szCs w:val="24"/>
        </w:rPr>
        <w:t xml:space="preserve"> determining individual development.</w:t>
      </w:r>
      <w:r w:rsidR="00106E85" w:rsidRPr="00554753">
        <w:rPr>
          <w:rFonts w:ascii="Times New Roman" w:hAnsi="Times New Roman" w:cs="Times New Roman"/>
          <w:sz w:val="24"/>
          <w:szCs w:val="24"/>
        </w:rPr>
        <w:t xml:space="preserve"> By controlling for genetic variation in either mothers or offspring we have been able to show that levels of maternal provisioning and offspring solicitation are unique to specific genotypes (here each BXD line) and that solicitation is costly. The ability to conduct complex systems genetics analyses in experimental systems of parent offspring interactions will enable </w:t>
      </w:r>
      <w:r w:rsidR="005447DE" w:rsidRPr="00554753">
        <w:rPr>
          <w:rFonts w:ascii="Times New Roman" w:hAnsi="Times New Roman" w:cs="Times New Roman"/>
          <w:sz w:val="24"/>
          <w:szCs w:val="24"/>
        </w:rPr>
        <w:t xml:space="preserve">us </w:t>
      </w:r>
      <w:r w:rsidR="00106E85" w:rsidRPr="00554753">
        <w:rPr>
          <w:rFonts w:ascii="Times New Roman" w:hAnsi="Times New Roman" w:cs="Times New Roman"/>
          <w:sz w:val="24"/>
          <w:szCs w:val="24"/>
        </w:rPr>
        <w:t xml:space="preserve">to concentrate </w:t>
      </w:r>
      <w:r w:rsidR="000C2AAA" w:rsidRPr="00554753">
        <w:rPr>
          <w:rFonts w:ascii="Times New Roman" w:hAnsi="Times New Roman" w:cs="Times New Roman"/>
          <w:sz w:val="24"/>
          <w:szCs w:val="24"/>
        </w:rPr>
        <w:t xml:space="preserve">now </w:t>
      </w:r>
      <w:r w:rsidR="00106E85" w:rsidRPr="00554753">
        <w:rPr>
          <w:rFonts w:ascii="Times New Roman" w:hAnsi="Times New Roman" w:cs="Times New Roman"/>
          <w:sz w:val="24"/>
          <w:szCs w:val="24"/>
        </w:rPr>
        <w:t>on understanding</w:t>
      </w:r>
      <w:r w:rsidR="005447DE" w:rsidRPr="00554753">
        <w:rPr>
          <w:rFonts w:ascii="Times New Roman" w:hAnsi="Times New Roman" w:cs="Times New Roman"/>
          <w:sz w:val="24"/>
          <w:szCs w:val="24"/>
        </w:rPr>
        <w:t xml:space="preserve"> the underlying pathways involved</w:t>
      </w:r>
      <w:r w:rsidR="00433AF9" w:rsidRPr="00554753">
        <w:rPr>
          <w:rFonts w:ascii="Times New Roman" w:hAnsi="Times New Roman" w:cs="Times New Roman"/>
          <w:sz w:val="24"/>
          <w:szCs w:val="24"/>
        </w:rPr>
        <w:t>,</w:t>
      </w:r>
      <w:r w:rsidR="005447DE" w:rsidRPr="00554753">
        <w:rPr>
          <w:rFonts w:ascii="Times New Roman" w:hAnsi="Times New Roman" w:cs="Times New Roman"/>
          <w:sz w:val="24"/>
          <w:szCs w:val="24"/>
        </w:rPr>
        <w:t xml:space="preserve"> and how they are modified by social environmental conditions that determine adult phenotypes and associated reproductive success. </w:t>
      </w:r>
    </w:p>
    <w:p w:rsidR="00C57BD7" w:rsidRPr="00554753" w:rsidRDefault="00C57BD7" w:rsidP="000E216E">
      <w:pPr>
        <w:spacing w:line="480" w:lineRule="auto"/>
        <w:ind w:firstLine="720"/>
        <w:rPr>
          <w:rFonts w:ascii="Times New Roman" w:hAnsi="Times New Roman" w:cs="Times New Roman"/>
          <w:sz w:val="24"/>
          <w:szCs w:val="24"/>
        </w:rPr>
      </w:pPr>
    </w:p>
    <w:p w:rsidR="00520D9D" w:rsidRDefault="00520D9D" w:rsidP="000E216E">
      <w:pPr>
        <w:spacing w:line="480" w:lineRule="auto"/>
        <w:rPr>
          <w:rFonts w:ascii="Times New Roman" w:hAnsi="Times New Roman" w:cs="Times New Roman"/>
          <w:b/>
          <w:sz w:val="24"/>
          <w:szCs w:val="24"/>
        </w:rPr>
      </w:pPr>
      <w:r>
        <w:rPr>
          <w:rFonts w:ascii="Times New Roman" w:hAnsi="Times New Roman" w:cs="Times New Roman"/>
          <w:b/>
          <w:sz w:val="24"/>
          <w:szCs w:val="24"/>
        </w:rPr>
        <w:br w:type="page"/>
      </w:r>
    </w:p>
    <w:p w:rsidR="00D85563" w:rsidRPr="009D0288" w:rsidRDefault="00D83D86" w:rsidP="000E216E">
      <w:pPr>
        <w:spacing w:line="480" w:lineRule="auto"/>
        <w:ind w:left="720" w:hanging="720"/>
        <w:rPr>
          <w:rFonts w:ascii="Times New Roman" w:hAnsi="Times New Roman" w:cs="Times New Roman"/>
          <w:b/>
          <w:sz w:val="24"/>
          <w:szCs w:val="24"/>
        </w:rPr>
      </w:pPr>
      <w:r w:rsidRPr="00D83D86">
        <w:rPr>
          <w:rFonts w:ascii="Times New Roman" w:hAnsi="Times New Roman" w:cs="Times New Roman"/>
          <w:b/>
          <w:sz w:val="24"/>
          <w:szCs w:val="24"/>
        </w:rPr>
        <w:lastRenderedPageBreak/>
        <w:t>Materials and methods</w:t>
      </w:r>
      <w:r w:rsidR="00D652CA" w:rsidRPr="00377DC8">
        <w:rPr>
          <w:rFonts w:ascii="Times New Roman" w:hAnsi="Times New Roman" w:cs="Times New Roman"/>
          <w:b/>
          <w:sz w:val="24"/>
          <w:szCs w:val="24"/>
        </w:rPr>
        <w:t xml:space="preserve"> </w:t>
      </w:r>
    </w:p>
    <w:p w:rsidR="00D652CA" w:rsidRDefault="00D652CA" w:rsidP="000E216E">
      <w:pPr>
        <w:spacing w:line="480" w:lineRule="auto"/>
        <w:rPr>
          <w:rFonts w:ascii="Times New Roman" w:hAnsi="Times New Roman" w:cs="Times New Roman"/>
          <w:sz w:val="24"/>
          <w:szCs w:val="24"/>
          <w:u w:val="single"/>
        </w:rPr>
      </w:pPr>
      <w:r w:rsidRPr="00555979">
        <w:rPr>
          <w:rFonts w:ascii="Times New Roman" w:hAnsi="Times New Roman" w:cs="Times New Roman"/>
          <w:sz w:val="24"/>
          <w:szCs w:val="24"/>
          <w:u w:val="single"/>
        </w:rPr>
        <w:t>Animals and genetic analysis</w:t>
      </w:r>
    </w:p>
    <w:p w:rsidR="00CB744E" w:rsidRPr="00555979" w:rsidRDefault="008B64BE" w:rsidP="000E216E">
      <w:pPr>
        <w:spacing w:line="480" w:lineRule="auto"/>
        <w:rPr>
          <w:rFonts w:ascii="Times New Roman" w:hAnsi="Times New Roman" w:cs="Times New Roman"/>
          <w:sz w:val="24"/>
          <w:szCs w:val="24"/>
          <w:u w:val="single"/>
        </w:rPr>
      </w:pPr>
      <w:r>
        <w:rPr>
          <w:rFonts w:ascii="Times New Roman" w:hAnsi="Times New Roman" w:cs="Times New Roman"/>
          <w:sz w:val="24"/>
          <w:szCs w:val="24"/>
        </w:rPr>
        <w:t>W</w:t>
      </w:r>
      <w:r w:rsidR="00CB744E" w:rsidRPr="00554753">
        <w:rPr>
          <w:rFonts w:ascii="Times New Roman" w:hAnsi="Times New Roman" w:cs="Times New Roman"/>
          <w:sz w:val="24"/>
          <w:szCs w:val="24"/>
        </w:rPr>
        <w:t>e used mice of the BXD recombinant inbred population, which consists of experimentally tractable and genetically defined mouse lines capturing a large amount of naturally occurring genetic variation, which underlies variation at the phenotypic level (e.g.</w:t>
      </w:r>
      <w:r w:rsidR="00CB744E" w:rsidRPr="00554753">
        <w:rPr>
          <w:rFonts w:ascii="Times New Roman" w:hAnsi="Times New Roman" w:cs="Times New Roman"/>
          <w:sz w:val="24"/>
          <w:szCs w:val="24"/>
        </w:rPr>
        <w:fldChar w:fldCharType="begin" w:fldLock="1"/>
      </w:r>
      <w:r w:rsidR="00CB744E">
        <w:rPr>
          <w:rFonts w:ascii="Times New Roman" w:hAnsi="Times New Roman" w:cs="Times New Roman"/>
          <w:sz w:val="24"/>
          <w:szCs w:val="24"/>
        </w:rPr>
        <w:instrText>ADDIN CSL_CITATION { "citationItems" : [ { "id" : "ITEM-1", "itemData" : { "DOI" : "10.1038/ng1518", "ISSN" : "1061-4036", "PMID" : "15711545", "abstract" : "Patterns of gene expression in the central nervous system are highly variable and heritable. This genetic variation among normal individuals leads to considerable structural, functional and behavioral differences. We devised a general approach to dissect genetic networks systematically across biological scale, from base pairs to behavior, using a reference population of recombinant inbred strains. We profiled gene expression using Affymetrix oligonucleotide arrays in the BXD recombinant inbred strains, for which we have extensive SNP and haplotype data. We integrated a complementary database comprising 25 years of legacy phenotypic data on these strains. Covariance among gene expression and pharmacological and behavioral traits is often highly significant, corroborates known functional relations and is often generated by common quantitative trait loci. We found that a small number of major-effect quantitative trait loci jointly modulated large sets of transcripts and classical neural phenotypes in patterns specific to each tissue. We developed new analytic and graph theoretical approaches to study shared genetic modulation of networks of traits using gene sets involved in neural synapse function as an example. We built these tools into an open web resource called WebQTL that can be used to test a broad array of hypotheses.", "author" : [ { "dropping-particle" : "", "family" : "Chesler", "given" : "Elissa J", "non-dropping-particle" : "", "parse-names" : false, "suffix" : "" }, { "dropping-particle" : "", "family" : "Lu", "given" : "Lu", "non-dropping-particle" : "", "parse-names" : false, "suffix" : "" }, { "dropping-particle" : "", "family" : "Shou", "given" : "Siming", "non-dropping-particle" : "", "parse-names" : false, "suffix" : "" }, { "dropping-particle" : "", "family" : "Qu", "given" : "Yanhua", "non-dropping-particle" : "", "parse-names" : false, "suffix" : "" }, { "dropping-particle" : "", "family" : "Gu", "given" : "Jing", "non-dropping-particle" : "", "parse-names" : false, "suffix" : "" }, { "dropping-particle" : "", "family" : "Wang", "given" : "Jintao", "non-dropping-particle" : "", "parse-names" : false, "suffix" : "" }, { "dropping-particle" : "", "family" : "Hsu", "given" : "Hui Chen", "non-dropping-particle" : "", "parse-names" : false, "suffix" : "" }, { "dropping-particle" : "", "family" : "Mountz", "given" : "John D", "non-dropping-particle" : "", "parse-names" : false, "suffix" : "" }, { "dropping-particle" : "", "family" : "Baldwin", "given" : "Nicole E", "non-dropping-particle" : "", "parse-names" : false, "suffix" : "" }, { "dropping-particle" : "", "family" : "Langston", "given" : "Michael A", "non-dropping-particle" : "", "parse-names" : false, "suffix" : "" }, { "dropping-particle" : "", "family" : "Threadgill", "given" : "David W", "non-dropping-particle" : "", "parse-names" : false, "suffix" : "" }, { "dropping-particle" : "", "family" : "Manly", "given" : "Kenneth F", "non-dropping-particle" : "", "parse-names" : false, "suffix" : "" }, { "dropping-particle" : "", "family" : "Williams", "given" : "Robert W", "non-dropping-particle" : "", "parse-names" : false, "suffix" : "" } ], "container-title" : "Nature genetics", "id" : "ITEM-1", "issue" : "3", "issued" : { "date-parts" : [ [ "2005", "3" ] ] }, "note" : "From Duplicate 2 ( ", "page" : "233-242", "title" : "Complex trait analysis of gene expression uncovers polygenic and pleiotropic networks that modulate nervous system function.", "type" : "article-journal", "volume" : "37" }, "uris" : [ "http://www.mendeley.com/documents/?uuid=9be71a62-4384-46f6-8775-303c90e76564" ] }, { "id" : "ITEM-2", "itemData" : { "DOI" : "10.1186/1471-2164-15-193", "ISSN" : "1471-2164", "PMID" : "24628794", "abstract" : "BACKGROUND: Many disease aetiologies have sex specific effects, which have important implications for disease management. It is now becoming increasingly evident that such effects are the result of the differential expression of autosomal genes rather than sex-specific genes. Such sex-specific variation in the response to Trichuris muris, a murine parasitic nematode infection and model for the human parasitic nematode T. trichiura, has been well documented, however, the underlying genetic causes of these differences have been largely neglected. We used the BXD mouse set of recombinant inbred strains to identify sex-specific loci that contribute to immune phenotypes in T. muris infection. RESULTS: Response phenotypes to T. muris infection were found to be highly variable between different lines of BXD mice. A significant QTL on chromosome 5 (TM5) associated with IFN-\u03b3 production was found in male mice but not in female mice. This QTL was in the same location as a suggestive QTL for TNF-\u03b1 and IL-6 production in male mice suggesting a common control of these pro-inflammatory cytokines. A second QTL was identified on chromosome 4 (TM4) affecting worm burden in both male and female cohorts. We have identified several genes as potential candidates for modifying responses to T. muris infection. CONCLUSIONS: We have used the largest mammalian genetic model system, the BXD mouse population, to identify candidate genes with sex-specific effects in immune responses to T. muris infection. Some of these genes may be differentially expressed in male and female mice leading to the difference in immune response between the sexes reported in previous studies. Our study further highlights the importance of considering sex as an important factor in investigations of immune response at the genome-wide level, in particular the bias that can be introduced when generalizing results obtained from only one sex or a mixed sex population. Rather, analyses of interaction effects between sex and genotype should be part of future studies.", "author" : [ { "dropping-particle" : "", "family" : "Hayes", "given" : "Kelly S", "non-dropping-particle" : "", "parse-names" : false, "suffix" : "" }, { "dropping-particle" : "", "family" : "Hager", "given" : "Reinmar", "non-dropping-particle" : "", "parse-names" : false, "suffix" : "" }, { "dropping-particle" : "", "family" : "Grencis", "given" : "Richard K", "non-dropping-particle" : "", "parse-names" : false, "suffix" : "" } ], "container-title" : "BMC genomics", "id" : "ITEM-2", "issued" : { "date-parts" : [ [ "2014", "1" ] ] }, "note" : "From Duplicate 2 ( ", "page" : "193", "title" : "Sex-dependent genetic effects on immune responses to a parasitic nematode.", "type" : "article-journal", "volume" : "15" }, "uris" : [ "http://www.mendeley.com/documents/?uuid=bca0c549-a851-435b-82ae-10fedcb1b9f6" ] } ], "mendeley" : { "formattedCitation" : "(Chesler et al., 2005; Hayes et al., 2014)", "plainTextFormattedCitation" : "(Chesler et al., 2005; Hayes et al., 2014)", "previouslyFormattedCitation" : "(Chesler et al., 2005; Hayes et al., 2014)" }, "properties" : { "noteIndex" : 0 }, "schema" : "https://github.com/citation-style-language/schema/raw/master/csl-citation.json" }</w:instrText>
      </w:r>
      <w:r w:rsidR="00CB744E" w:rsidRPr="00554753">
        <w:rPr>
          <w:rFonts w:ascii="Times New Roman" w:hAnsi="Times New Roman" w:cs="Times New Roman"/>
          <w:sz w:val="24"/>
          <w:szCs w:val="24"/>
        </w:rPr>
        <w:fldChar w:fldCharType="separate"/>
      </w:r>
      <w:r w:rsidR="00CB744E">
        <w:rPr>
          <w:rFonts w:ascii="Times New Roman" w:hAnsi="Times New Roman" w:cs="Times New Roman"/>
          <w:noProof/>
          <w:sz w:val="24"/>
          <w:szCs w:val="24"/>
        </w:rPr>
        <w:t xml:space="preserve"> </w:t>
      </w:r>
      <w:r w:rsidR="00CB744E" w:rsidRPr="00DA1674">
        <w:rPr>
          <w:rFonts w:ascii="Times New Roman" w:hAnsi="Times New Roman" w:cs="Times New Roman"/>
          <w:noProof/>
          <w:sz w:val="24"/>
          <w:szCs w:val="24"/>
        </w:rPr>
        <w:t xml:space="preserve">Chesler </w:t>
      </w:r>
      <w:r w:rsidR="00CB744E" w:rsidRPr="003342C1">
        <w:rPr>
          <w:rFonts w:ascii="Times New Roman" w:hAnsi="Times New Roman" w:cs="Times New Roman"/>
          <w:i/>
          <w:noProof/>
          <w:sz w:val="24"/>
          <w:szCs w:val="24"/>
        </w:rPr>
        <w:t>et al</w:t>
      </w:r>
      <w:r w:rsidR="00CB744E" w:rsidRPr="003342C1">
        <w:rPr>
          <w:rFonts w:ascii="Times New Roman" w:hAnsi="Times New Roman" w:cs="Times New Roman"/>
          <w:noProof/>
          <w:sz w:val="24"/>
          <w:szCs w:val="24"/>
        </w:rPr>
        <w:t>.,</w:t>
      </w:r>
      <w:r w:rsidR="00CB744E" w:rsidRPr="00DA1674">
        <w:rPr>
          <w:rFonts w:ascii="Times New Roman" w:hAnsi="Times New Roman" w:cs="Times New Roman"/>
          <w:noProof/>
          <w:sz w:val="24"/>
          <w:szCs w:val="24"/>
        </w:rPr>
        <w:t xml:space="preserve"> 2005; Hayes </w:t>
      </w:r>
      <w:r w:rsidR="00CB744E" w:rsidRPr="003342C1">
        <w:rPr>
          <w:rFonts w:ascii="Times New Roman" w:hAnsi="Times New Roman" w:cs="Times New Roman"/>
          <w:i/>
          <w:noProof/>
          <w:sz w:val="24"/>
          <w:szCs w:val="24"/>
        </w:rPr>
        <w:t>et al</w:t>
      </w:r>
      <w:r w:rsidR="00CB744E" w:rsidRPr="00DA1674">
        <w:rPr>
          <w:rFonts w:ascii="Times New Roman" w:hAnsi="Times New Roman" w:cs="Times New Roman"/>
          <w:noProof/>
          <w:sz w:val="24"/>
          <w:szCs w:val="24"/>
        </w:rPr>
        <w:t>., 2014</w:t>
      </w:r>
      <w:r w:rsidR="00CB744E" w:rsidRPr="00554753">
        <w:rPr>
          <w:rFonts w:ascii="Times New Roman" w:hAnsi="Times New Roman" w:cs="Times New Roman"/>
          <w:sz w:val="24"/>
          <w:szCs w:val="24"/>
        </w:rPr>
        <w:fldChar w:fldCharType="end"/>
      </w:r>
      <w:r w:rsidR="00CB744E" w:rsidRPr="00554753">
        <w:rPr>
          <w:rFonts w:ascii="Times New Roman" w:hAnsi="Times New Roman" w:cs="Times New Roman"/>
          <w:sz w:val="24"/>
          <w:szCs w:val="24"/>
        </w:rPr>
        <w:t>). The BXD panel incorporates ~5 million segregating SNPs, 500,000 insertions and deletions, and 55,000 copy-number variants. These lines are used for complex systems genetics analyses integrating massive phenotype and gene expression data sets obtained across years and studies (e.g.</w:t>
      </w:r>
      <w:r w:rsidR="00CB744E" w:rsidRPr="00554753">
        <w:rPr>
          <w:rFonts w:ascii="Times New Roman" w:hAnsi="Times New Roman" w:cs="Times New Roman"/>
          <w:sz w:val="24"/>
          <w:szCs w:val="24"/>
        </w:rPr>
        <w:fldChar w:fldCharType="begin" w:fldLock="1"/>
      </w:r>
      <w:r w:rsidR="00CB744E">
        <w:rPr>
          <w:rFonts w:ascii="Times New Roman" w:hAnsi="Times New Roman" w:cs="Times New Roman"/>
          <w:sz w:val="24"/>
          <w:szCs w:val="24"/>
        </w:rPr>
        <w:instrText>ADDIN CSL_CITATION { "citationItems" : [ { "id" : "ITEM-1", "itemData" : { "DOI" : "10.1016/j.cell.2012.08.012", "ISSN" : "1097-4172", "PMID" : "22939713", "abstract" : "Metabolic homeostasis is achieved by complex molecular and cellular networks that differ significantly among individuals and are difficult to model with genetically engineered lines of mice optimized to study single gene function. Here, we systematically acquired metabolic phenotypes by using the EUMODIC EMPReSS protocols across a large panel of isogenic but diverse strains of mice (BXD type) to study the genetic control of metabolism. We generated and analyzed 140 classical phenotypes and deposited these in an open-access web service for systems genetics (www.genenetwork.org). Heritability, influence of sex, and genetic modifiers of traits were examined singly and jointly by using quantitative-trait locus (QTL) and expression QTL-mapping methods. Traits and networks were linked to loci encompassing both known variants and novel candidate genes, including alkaline phosphatase (ALPL), here linked to hypophosphatasia. The assembled and curated phenotypes provide key resources and exemplars that can be used to dissect complex metabolic traits and disorders.", "author" : [ { "dropping-particle" : "", "family" : "Andreux", "given" : "P\u00e9n\u00e9lope A", "non-dropping-particle" : "", "parse-names" : false, "suffix" : "" }, { "dropping-particle" : "", "family" : "Williams", "given" : "Evan G", "non-dropping-particle" : "", "parse-names" : false, "suffix" : "" }, { "dropping-particle" : "", "family" : "Koutnikova", "given" : "Hana", "non-dropping-particle" : "", "parse-names" : false, "suffix" : "" }, { "dropping-particle" : "", "family" : "Houtkooper", "given" : "Riekelt H", "non-dropping-particle" : "", "parse-names" : false, "suffix" : "" }, { "dropping-particle" : "", "family" : "Champy", "given" : "Marie-France", "non-dropping-particle" : "", "parse-names" : false, "suffix" : "" }, { "dropping-particle" : "", "family" : "Henry", "given" : "Hugues", "non-dropping-particle" : "", "parse-names" : false, "suffix" : "" }, { "dropping-particle" : "", "family" : "Schoonjans", "given" : "Kristina", "non-dropping-particle" : "", "parse-names" : false, "suffix" : "" }, { "dropping-particle" : "", "family" : "Williams", "given" : "Robert W", "non-dropping-particle" : "", "parse-names" : false, "suffix" : "" }, { "dropping-particle" : "", "family" : "Auwerx", "given" : "Johan", "non-dropping-particle" : "", "parse-names" : false, "suffix" : "" } ], "container-title" : "Cell", "id" : "ITEM-1", "issue" : "6", "issued" : { "date-parts" : [ [ "2012", "9", "14" ] ] }, "page" : "1287-1299", "title" : "Systems genetics of metabolism: the use of the BXD murine reference panel for multiscalar integration of traits.", "type" : "article-journal", "volume" : "150" }, "uris" : [ "http://www.mendeley.com/documents/?uuid=484e89d6-6604-4e61-8592-051e1dc2fef3" ] }, { "id" : "ITEM-2", "itemData" : { "DOI" : "10.1186/1471-2164-15-850", "ISSN" : "1471-2164", "PMID" : "25280473", "abstract" : "BACKGROUND: Variation in hippocampal volume has been linked to significant differences in memory, behavior, and cognition among individuals. To identify genetic variants underlying such differences and associated disease phenotypes, multinational consortia such as ENIGMA have used large magnetic resonance imaging (MRI) data sets in human GWAS studies. In addition, mapping studies in mouse model systems have identified genetic variants for brain structure variation with great power. A key challenge is to understand how genetically based differences in brain structure lead to the propensity to develop specific neurological disorders. RESULTS: We combine the largest human GWAS of brain structure with the largest mammalian model system, the BXD recombinant inbred mouse population, to identify novel genetic targets influencing brain structure variation that are linked to increased risk for neurological disorders. We first use a novel cross-species, comparative analysis using mouse and human genetic data to identify a candidate gene, MGST3, associated with adult hippocampus size in both systems. We then establish the coregulation and function of this gene in a comprehensive systems-analysis. CONCLUSIONS: We find that MGST3 is associated with hippocampus size and is linked to a group of neurodegenerative disorders, such as Alzheimer's.", "author" : [ { "dropping-particle" : "", "family" : "Ashbrook", "given" : "David George", "non-dropping-particle" : "", "parse-names" : false, "suffix" : "" }, { "dropping-particle" : "", "family" : "Williams", "given" : "Robert W", "non-dropping-particle" : "", "parse-names" : false, "suffix" : "" }, { "dropping-particle" : "", "family" : "Lu", "given" : "Lu", "non-dropping-particle" : "", "parse-names" : false, "suffix" : "" }, { "dropping-particle" : "", "family" : "Stein", "given" : "Jason L", "non-dropping-particle" : "", "parse-names" : false, "suffix" : "" }, { "dropping-particle" : "", "family" : "Hibar", "given" : "Derrek P", "non-dropping-particle" : "", "parse-names" : false, "suffix" : "" }, { "dropping-particle" : "", "family" : "Nichols", "given" : "Thomas E", "non-dropping-particle" : "", "parse-names" : false, "suffix" : "" }, { "dropping-particle" : "", "family" : "Medland", "given" : "Sarah E", "non-dropping-particle" : "", "parse-names" : false, "suffix" : "" }, { "dropping-particle" : "", "family" : "Thompson", "given" : "Paul M", "non-dropping-particle" : "", "parse-names" : false, "suffix" : "" }, { "dropping-particle" : "", "family" : "Hager", "given" : "Reinmar", "non-dropping-particle" : "", "parse-names" : false, "suffix" : "" } ], "container-title" : "BMC Genomics", "id" : "ITEM-2", "issue" : "1", "issued" : { "date-parts" : [ [ "2014", "1", "3" ] ] }, "page" : "850", "title" : "Joint genetic analysis of hippocampal size in mouse and human identifies a novel gene linked to neurodegenerative disease", "type" : "article-journal", "volume" : "15" }, "uris" : [ "http://www.mendeley.com/documents/?uuid=6fb391f7-d2af-40da-9f68-0d17e61ac0fe" ] } ], "mendeley" : { "formattedCitation" : "(Andreux et al., 2012; Ashbrook et al., 2014)", "plainTextFormattedCitation" : "(Andreux et al., 2012; Ashbrook et al., 2014)", "previouslyFormattedCitation" : "(Andreux et al., 2012; Ashbrook et al., 2014)" }, "properties" : { "noteIndex" : 0 }, "schema" : "https://github.com/citation-style-language/schema/raw/master/csl-citation.json" }</w:instrText>
      </w:r>
      <w:r w:rsidR="00CB744E" w:rsidRPr="00554753">
        <w:rPr>
          <w:rFonts w:ascii="Times New Roman" w:hAnsi="Times New Roman" w:cs="Times New Roman"/>
          <w:sz w:val="24"/>
          <w:szCs w:val="24"/>
        </w:rPr>
        <w:fldChar w:fldCharType="separate"/>
      </w:r>
      <w:r w:rsidR="00CB744E">
        <w:rPr>
          <w:rFonts w:ascii="Times New Roman" w:hAnsi="Times New Roman" w:cs="Times New Roman"/>
          <w:noProof/>
          <w:sz w:val="24"/>
          <w:szCs w:val="24"/>
        </w:rPr>
        <w:t xml:space="preserve"> </w:t>
      </w:r>
      <w:r w:rsidR="00CB744E" w:rsidRPr="00DA1674">
        <w:rPr>
          <w:rFonts w:ascii="Times New Roman" w:hAnsi="Times New Roman" w:cs="Times New Roman"/>
          <w:noProof/>
          <w:sz w:val="24"/>
          <w:szCs w:val="24"/>
        </w:rPr>
        <w:t xml:space="preserve">Andreux </w:t>
      </w:r>
      <w:r w:rsidR="00CB744E" w:rsidRPr="003342C1">
        <w:rPr>
          <w:rFonts w:ascii="Times New Roman" w:hAnsi="Times New Roman" w:cs="Times New Roman"/>
          <w:i/>
          <w:noProof/>
          <w:sz w:val="24"/>
          <w:szCs w:val="24"/>
        </w:rPr>
        <w:t>et al</w:t>
      </w:r>
      <w:r w:rsidR="00CB744E" w:rsidRPr="00DA1674">
        <w:rPr>
          <w:rFonts w:ascii="Times New Roman" w:hAnsi="Times New Roman" w:cs="Times New Roman"/>
          <w:noProof/>
          <w:sz w:val="24"/>
          <w:szCs w:val="24"/>
        </w:rPr>
        <w:t xml:space="preserve">., 2012; Ashbrook </w:t>
      </w:r>
      <w:r w:rsidR="00CB744E" w:rsidRPr="003342C1">
        <w:rPr>
          <w:rFonts w:ascii="Times New Roman" w:hAnsi="Times New Roman" w:cs="Times New Roman"/>
          <w:i/>
          <w:noProof/>
          <w:sz w:val="24"/>
          <w:szCs w:val="24"/>
        </w:rPr>
        <w:t>et al</w:t>
      </w:r>
      <w:r w:rsidR="00CB744E" w:rsidRPr="00DA1674">
        <w:rPr>
          <w:rFonts w:ascii="Times New Roman" w:hAnsi="Times New Roman" w:cs="Times New Roman"/>
          <w:noProof/>
          <w:sz w:val="24"/>
          <w:szCs w:val="24"/>
        </w:rPr>
        <w:t>., 2014)</w:t>
      </w:r>
      <w:r w:rsidR="00CB744E" w:rsidRPr="00554753">
        <w:rPr>
          <w:rFonts w:ascii="Times New Roman" w:hAnsi="Times New Roman" w:cs="Times New Roman"/>
          <w:sz w:val="24"/>
          <w:szCs w:val="24"/>
        </w:rPr>
        <w:fldChar w:fldCharType="end"/>
      </w:r>
      <w:r w:rsidR="00CB744E" w:rsidRPr="00554753">
        <w:rPr>
          <w:rFonts w:ascii="Times New Roman" w:hAnsi="Times New Roman" w:cs="Times New Roman"/>
          <w:sz w:val="24"/>
          <w:szCs w:val="24"/>
        </w:rPr>
        <w:t>.</w:t>
      </w:r>
    </w:p>
    <w:p w:rsidR="00D652CA" w:rsidRPr="0033744F" w:rsidRDefault="00D652CA" w:rsidP="002162D5">
      <w:pPr>
        <w:spacing w:line="480" w:lineRule="auto"/>
        <w:ind w:firstLine="720"/>
        <w:rPr>
          <w:rFonts w:ascii="Times New Roman" w:hAnsi="Times New Roman" w:cs="Times New Roman"/>
          <w:sz w:val="24"/>
          <w:szCs w:val="24"/>
        </w:rPr>
      </w:pPr>
      <w:r w:rsidRPr="00555979">
        <w:rPr>
          <w:rFonts w:ascii="Times New Roman" w:hAnsi="Times New Roman" w:cs="Times New Roman"/>
          <w:sz w:val="24"/>
          <w:szCs w:val="24"/>
        </w:rPr>
        <w:t xml:space="preserve">The 42 BXD strains used in this study (1, 11, 12, 14, 24, 32, 34, 38-40, 43-45, </w:t>
      </w:r>
      <w:r w:rsidR="000C2AAA">
        <w:rPr>
          <w:rFonts w:ascii="Times New Roman" w:hAnsi="Times New Roman" w:cs="Times New Roman"/>
          <w:sz w:val="24"/>
          <w:szCs w:val="24"/>
        </w:rPr>
        <w:t xml:space="preserve">48a, </w:t>
      </w:r>
      <w:r w:rsidRPr="00555979">
        <w:rPr>
          <w:rFonts w:ascii="Times New Roman" w:hAnsi="Times New Roman" w:cs="Times New Roman"/>
          <w:sz w:val="24"/>
          <w:szCs w:val="24"/>
        </w:rPr>
        <w:t xml:space="preserve">49-51, 55, 56, 60-64, 66-71, </w:t>
      </w:r>
      <w:r w:rsidR="000C2AAA">
        <w:rPr>
          <w:rFonts w:ascii="Times New Roman" w:hAnsi="Times New Roman" w:cs="Times New Roman"/>
          <w:sz w:val="24"/>
          <w:szCs w:val="24"/>
        </w:rPr>
        <w:t xml:space="preserve">73a, 73b, </w:t>
      </w:r>
      <w:r w:rsidRPr="00555979">
        <w:rPr>
          <w:rFonts w:ascii="Times New Roman" w:hAnsi="Times New Roman" w:cs="Times New Roman"/>
          <w:sz w:val="24"/>
          <w:szCs w:val="24"/>
        </w:rPr>
        <w:t>73-75, 83, 84, 87, 89, 90, 98, 102) were obtained from Professor Robert W. Williams at the University of Tennessee Health Science Centre, Memphis, TN. C57BL/6J (B6) mice were obtained from Charles River, UK. Three within-line repeats plus the corresponding 42 B6 families with three within-line repeats were set up for the experiment (Fig</w:t>
      </w:r>
      <w:r w:rsidR="00957981">
        <w:rPr>
          <w:rFonts w:ascii="Times New Roman" w:hAnsi="Times New Roman" w:cs="Times New Roman"/>
          <w:sz w:val="24"/>
          <w:szCs w:val="24"/>
        </w:rPr>
        <w:t>ure</w:t>
      </w:r>
      <w:r w:rsidRPr="00555979">
        <w:rPr>
          <w:rFonts w:ascii="Times New Roman" w:hAnsi="Times New Roman" w:cs="Times New Roman"/>
          <w:sz w:val="24"/>
          <w:szCs w:val="24"/>
        </w:rPr>
        <w:t xml:space="preserve"> 1). </w:t>
      </w:r>
      <w:r w:rsidR="002162D5">
        <w:rPr>
          <w:rFonts w:ascii="Times New Roman" w:hAnsi="Times New Roman" w:cs="Times New Roman"/>
          <w:sz w:val="24"/>
          <w:szCs w:val="24"/>
        </w:rPr>
        <w:t>Sample size</w:t>
      </w:r>
      <w:r w:rsidR="002162D5" w:rsidRPr="00522CFE">
        <w:rPr>
          <w:rFonts w:ascii="Times New Roman" w:hAnsi="Times New Roman" w:cs="Times New Roman"/>
          <w:sz w:val="24"/>
          <w:szCs w:val="24"/>
        </w:rPr>
        <w:t xml:space="preserve"> w</w:t>
      </w:r>
      <w:r w:rsidR="002162D5">
        <w:rPr>
          <w:rFonts w:ascii="Times New Roman" w:hAnsi="Times New Roman" w:cs="Times New Roman"/>
          <w:sz w:val="24"/>
          <w:szCs w:val="24"/>
        </w:rPr>
        <w:t>as</w:t>
      </w:r>
      <w:r w:rsidR="002162D5" w:rsidRPr="00522CFE">
        <w:rPr>
          <w:rFonts w:ascii="Times New Roman" w:hAnsi="Times New Roman" w:cs="Times New Roman"/>
          <w:sz w:val="24"/>
          <w:szCs w:val="24"/>
        </w:rPr>
        <w:t xml:space="preserve"> determined considering power analyses and logistical aspects. Mapping power is maximised with increasing number of lines whereas within-line repeats </w:t>
      </w:r>
      <w:r w:rsidR="002162D5" w:rsidRPr="00522CFE">
        <w:rPr>
          <w:rFonts w:ascii="Times New Roman" w:hAnsi="Times New Roman" w:cs="Times New Roman"/>
          <w:i/>
          <w:sz w:val="24"/>
          <w:szCs w:val="24"/>
        </w:rPr>
        <w:t>n</w:t>
      </w:r>
      <w:r w:rsidR="002162D5" w:rsidRPr="00522CFE">
        <w:rPr>
          <w:rFonts w:ascii="Times New Roman" w:hAnsi="Times New Roman" w:cs="Times New Roman"/>
          <w:sz w:val="24"/>
          <w:szCs w:val="24"/>
        </w:rPr>
        <w:t xml:space="preserve"> increase confidence of line average phenotypes, which, however, rapidly diminishes as </w:t>
      </w:r>
      <w:r w:rsidR="002162D5" w:rsidRPr="003225FE">
        <w:rPr>
          <w:rFonts w:ascii="Times New Roman" w:hAnsi="Times New Roman" w:cs="Times New Roman"/>
          <w:i/>
          <w:sz w:val="24"/>
          <w:szCs w:val="24"/>
        </w:rPr>
        <w:t>n</w:t>
      </w:r>
      <w:r w:rsidR="002162D5" w:rsidRPr="00522CFE">
        <w:rPr>
          <w:rFonts w:ascii="Times New Roman" w:hAnsi="Times New Roman" w:cs="Times New Roman"/>
          <w:sz w:val="24"/>
          <w:szCs w:val="24"/>
        </w:rPr>
        <w:t xml:space="preserve"> exceeds four (Belknap</w:t>
      </w:r>
      <w:r w:rsidR="002162D5">
        <w:rPr>
          <w:rFonts w:ascii="Times New Roman" w:hAnsi="Times New Roman" w:cs="Times New Roman"/>
          <w:sz w:val="24"/>
          <w:szCs w:val="24"/>
        </w:rPr>
        <w:t>,</w:t>
      </w:r>
      <w:r w:rsidR="002162D5" w:rsidRPr="00522CFE">
        <w:rPr>
          <w:rFonts w:ascii="Times New Roman" w:hAnsi="Times New Roman" w:cs="Times New Roman"/>
          <w:sz w:val="24"/>
          <w:szCs w:val="24"/>
        </w:rPr>
        <w:t xml:space="preserve"> 1998). We have modelled power and effect sizes following (Belknap</w:t>
      </w:r>
      <w:r w:rsidR="002162D5">
        <w:rPr>
          <w:rFonts w:ascii="Times New Roman" w:hAnsi="Times New Roman" w:cs="Times New Roman"/>
          <w:sz w:val="24"/>
          <w:szCs w:val="24"/>
        </w:rPr>
        <w:t>,</w:t>
      </w:r>
      <w:r w:rsidR="002162D5" w:rsidRPr="00522CFE">
        <w:rPr>
          <w:rFonts w:ascii="Times New Roman" w:hAnsi="Times New Roman" w:cs="Times New Roman"/>
          <w:sz w:val="24"/>
          <w:szCs w:val="24"/>
        </w:rPr>
        <w:t xml:space="preserve"> 199</w:t>
      </w:r>
      <w:r w:rsidR="00396E85">
        <w:rPr>
          <w:rFonts w:ascii="Times New Roman" w:hAnsi="Times New Roman" w:cs="Times New Roman"/>
          <w:sz w:val="24"/>
          <w:szCs w:val="24"/>
        </w:rPr>
        <w:t>8</w:t>
      </w:r>
      <w:r w:rsidR="002162D5" w:rsidRPr="00522CFE">
        <w:rPr>
          <w:rFonts w:ascii="Times New Roman" w:hAnsi="Times New Roman" w:cs="Times New Roman"/>
          <w:sz w:val="24"/>
          <w:szCs w:val="24"/>
        </w:rPr>
        <w:t>): n = (Z</w:t>
      </w:r>
      <w:r w:rsidR="002162D5" w:rsidRPr="00522CFE">
        <w:rPr>
          <w:rFonts w:ascii="Times New Roman" w:hAnsi="Times New Roman" w:cs="Times New Roman"/>
          <w:sz w:val="24"/>
          <w:szCs w:val="24"/>
          <w:vertAlign w:val="subscript"/>
        </w:rPr>
        <w:t>α</w:t>
      </w:r>
      <w:r w:rsidR="002162D5" w:rsidRPr="00522CFE">
        <w:rPr>
          <w:rFonts w:ascii="Times New Roman" w:hAnsi="Times New Roman" w:cs="Times New Roman"/>
          <w:sz w:val="24"/>
          <w:szCs w:val="24"/>
        </w:rPr>
        <w:t xml:space="preserve"> + Z</w:t>
      </w:r>
      <w:r w:rsidR="002162D5" w:rsidRPr="00522CFE">
        <w:rPr>
          <w:rFonts w:ascii="Times New Roman" w:hAnsi="Times New Roman" w:cs="Times New Roman"/>
          <w:sz w:val="24"/>
          <w:szCs w:val="24"/>
          <w:vertAlign w:val="subscript"/>
        </w:rPr>
        <w:t>β</w:t>
      </w:r>
      <w:r w:rsidR="002162D5" w:rsidRPr="00522CFE">
        <w:rPr>
          <w:rFonts w:ascii="Times New Roman" w:hAnsi="Times New Roman" w:cs="Times New Roman"/>
          <w:sz w:val="24"/>
          <w:szCs w:val="24"/>
        </w:rPr>
        <w:t>)2 / S</w:t>
      </w:r>
      <w:r w:rsidR="002162D5" w:rsidRPr="00522CFE">
        <w:rPr>
          <w:rFonts w:ascii="Times New Roman" w:hAnsi="Times New Roman" w:cs="Times New Roman"/>
          <w:sz w:val="24"/>
          <w:szCs w:val="24"/>
          <w:vertAlign w:val="superscript"/>
        </w:rPr>
        <w:t>2</w:t>
      </w:r>
      <w:r w:rsidR="002162D5" w:rsidRPr="00522CFE">
        <w:rPr>
          <w:rFonts w:ascii="Times New Roman" w:hAnsi="Times New Roman" w:cs="Times New Roman"/>
          <w:sz w:val="24"/>
          <w:szCs w:val="24"/>
        </w:rPr>
        <w:t>QTL / S</w:t>
      </w:r>
      <w:r w:rsidR="002162D5" w:rsidRPr="00522CFE">
        <w:rPr>
          <w:rFonts w:ascii="Times New Roman" w:hAnsi="Times New Roman" w:cs="Times New Roman"/>
          <w:sz w:val="24"/>
          <w:szCs w:val="24"/>
          <w:vertAlign w:val="superscript"/>
        </w:rPr>
        <w:t>2</w:t>
      </w:r>
      <w:r w:rsidR="002162D5" w:rsidRPr="00522CFE">
        <w:rPr>
          <w:rFonts w:ascii="Times New Roman" w:hAnsi="Times New Roman" w:cs="Times New Roman"/>
          <w:sz w:val="24"/>
          <w:szCs w:val="24"/>
        </w:rPr>
        <w:t>Res). Z</w:t>
      </w:r>
      <w:r w:rsidR="002162D5" w:rsidRPr="00522CFE">
        <w:rPr>
          <w:rFonts w:ascii="Times New Roman" w:hAnsi="Times New Roman" w:cs="Times New Roman"/>
          <w:sz w:val="24"/>
          <w:szCs w:val="24"/>
          <w:vertAlign w:val="subscript"/>
        </w:rPr>
        <w:t>α</w:t>
      </w:r>
      <w:r w:rsidR="002162D5" w:rsidRPr="00522CFE">
        <w:rPr>
          <w:rFonts w:ascii="Times New Roman" w:hAnsi="Times New Roman" w:cs="Times New Roman"/>
          <w:sz w:val="24"/>
          <w:szCs w:val="24"/>
        </w:rPr>
        <w:t xml:space="preserve"> and Z</w:t>
      </w:r>
      <w:r w:rsidR="002162D5" w:rsidRPr="00522CFE">
        <w:rPr>
          <w:rFonts w:ascii="Times New Roman" w:hAnsi="Times New Roman" w:cs="Times New Roman"/>
          <w:sz w:val="24"/>
          <w:szCs w:val="24"/>
          <w:vertAlign w:val="subscript"/>
        </w:rPr>
        <w:t>β</w:t>
      </w:r>
      <w:r w:rsidR="002162D5" w:rsidRPr="00522CFE">
        <w:rPr>
          <w:rFonts w:ascii="Times New Roman" w:hAnsi="Times New Roman" w:cs="Times New Roman"/>
          <w:sz w:val="24"/>
          <w:szCs w:val="24"/>
        </w:rPr>
        <w:t xml:space="preserve"> are Z values for a given α and β; S</w:t>
      </w:r>
      <w:r w:rsidR="002162D5" w:rsidRPr="00522CFE">
        <w:rPr>
          <w:rFonts w:ascii="Times New Roman" w:hAnsi="Times New Roman" w:cs="Times New Roman"/>
          <w:sz w:val="24"/>
          <w:szCs w:val="24"/>
          <w:vertAlign w:val="superscript"/>
        </w:rPr>
        <w:t>2</w:t>
      </w:r>
      <w:r w:rsidR="002162D5" w:rsidRPr="00522CFE">
        <w:rPr>
          <w:rFonts w:ascii="Times New Roman" w:hAnsi="Times New Roman" w:cs="Times New Roman"/>
          <w:sz w:val="24"/>
          <w:szCs w:val="24"/>
        </w:rPr>
        <w:t>QTL is the phenotypic variance due to a QTL and S</w:t>
      </w:r>
      <w:r w:rsidR="002162D5" w:rsidRPr="00522CFE">
        <w:rPr>
          <w:rFonts w:ascii="Times New Roman" w:hAnsi="Times New Roman" w:cs="Times New Roman"/>
          <w:sz w:val="24"/>
          <w:szCs w:val="24"/>
          <w:vertAlign w:val="superscript"/>
        </w:rPr>
        <w:t>2</w:t>
      </w:r>
      <w:r w:rsidR="002162D5" w:rsidRPr="00522CFE">
        <w:rPr>
          <w:rFonts w:ascii="Times New Roman" w:hAnsi="Times New Roman" w:cs="Times New Roman"/>
          <w:sz w:val="24"/>
          <w:szCs w:val="24"/>
        </w:rPr>
        <w:t>Res is the residual variance. With power (1-β) of 80%, α of 0.05 we estimat</w:t>
      </w:r>
      <w:r w:rsidR="002162D5">
        <w:rPr>
          <w:rFonts w:ascii="Times New Roman" w:hAnsi="Times New Roman" w:cs="Times New Roman"/>
          <w:sz w:val="24"/>
          <w:szCs w:val="24"/>
        </w:rPr>
        <w:t>ed</w:t>
      </w:r>
      <w:r w:rsidR="002162D5" w:rsidRPr="00522CFE">
        <w:rPr>
          <w:rFonts w:ascii="Times New Roman" w:hAnsi="Times New Roman" w:cs="Times New Roman"/>
          <w:sz w:val="24"/>
          <w:szCs w:val="24"/>
        </w:rPr>
        <w:t xml:space="preserve"> that with 45 lines we can detect QTL at genome-wide significance explaining </w:t>
      </w:r>
      <w:r w:rsidR="002162D5">
        <w:rPr>
          <w:rFonts w:ascii="Times New Roman" w:hAnsi="Times New Roman" w:cs="Times New Roman"/>
          <w:sz w:val="24"/>
          <w:szCs w:val="24"/>
        </w:rPr>
        <w:t>~</w:t>
      </w:r>
      <w:r w:rsidR="002162D5" w:rsidRPr="00522CFE">
        <w:rPr>
          <w:rFonts w:ascii="Times New Roman" w:hAnsi="Times New Roman" w:cs="Times New Roman"/>
          <w:sz w:val="24"/>
          <w:szCs w:val="24"/>
        </w:rPr>
        <w:t xml:space="preserve"> 16% of trait variance, which is sufficient mapping power </w:t>
      </w:r>
      <w:r w:rsidR="002162D5" w:rsidRPr="00522CFE">
        <w:rPr>
          <w:rFonts w:ascii="Times New Roman" w:hAnsi="Times New Roman" w:cs="Times New Roman"/>
          <w:sz w:val="24"/>
          <w:szCs w:val="24"/>
        </w:rPr>
        <w:lastRenderedPageBreak/>
        <w:t xml:space="preserve">given effect sizes of prior work. We have modelled the relationship between power and number of replicates using qtlDesign (Sen </w:t>
      </w:r>
      <w:r w:rsidR="002162D5" w:rsidRPr="002E4F77">
        <w:rPr>
          <w:rFonts w:ascii="Times New Roman" w:hAnsi="Times New Roman" w:cs="Times New Roman"/>
          <w:i/>
          <w:sz w:val="24"/>
          <w:szCs w:val="24"/>
        </w:rPr>
        <w:t>et al.</w:t>
      </w:r>
      <w:r w:rsidR="002162D5">
        <w:rPr>
          <w:rFonts w:ascii="Times New Roman" w:hAnsi="Times New Roman" w:cs="Times New Roman"/>
          <w:sz w:val="24"/>
          <w:szCs w:val="24"/>
        </w:rPr>
        <w:t>,</w:t>
      </w:r>
      <w:r w:rsidR="002162D5" w:rsidRPr="00522CFE">
        <w:rPr>
          <w:rFonts w:ascii="Times New Roman" w:hAnsi="Times New Roman" w:cs="Times New Roman"/>
          <w:sz w:val="24"/>
          <w:szCs w:val="24"/>
        </w:rPr>
        <w:t xml:space="preserve"> 2007). </w:t>
      </w:r>
      <w:r w:rsidR="002162D5">
        <w:rPr>
          <w:rFonts w:ascii="Times New Roman" w:hAnsi="Times New Roman" w:cs="Times New Roman"/>
          <w:sz w:val="24"/>
          <w:szCs w:val="24"/>
        </w:rPr>
        <w:t>E</w:t>
      </w:r>
      <w:r w:rsidR="002162D5" w:rsidRPr="00522CFE">
        <w:rPr>
          <w:rFonts w:ascii="Times New Roman" w:hAnsi="Times New Roman" w:cs="Times New Roman"/>
          <w:sz w:val="24"/>
          <w:szCs w:val="24"/>
        </w:rPr>
        <w:t xml:space="preserve">verything else being equal power can be </w:t>
      </w:r>
      <w:r w:rsidR="002162D5">
        <w:rPr>
          <w:rFonts w:ascii="Times New Roman" w:hAnsi="Times New Roman" w:cs="Times New Roman"/>
          <w:sz w:val="24"/>
          <w:szCs w:val="24"/>
        </w:rPr>
        <w:t>optimized</w:t>
      </w:r>
      <w:r w:rsidR="002162D5" w:rsidRPr="00522CFE">
        <w:rPr>
          <w:rFonts w:ascii="Times New Roman" w:hAnsi="Times New Roman" w:cs="Times New Roman"/>
          <w:sz w:val="24"/>
          <w:szCs w:val="24"/>
        </w:rPr>
        <w:t xml:space="preserve"> by maximizing the number of genotypes (i.e. lines) and reducing replicates, even with varying degrees of heritability. Thus, we set up three replicates using 45 lines,</w:t>
      </w:r>
      <w:r w:rsidR="002162D5">
        <w:rPr>
          <w:rFonts w:ascii="Times New Roman" w:hAnsi="Times New Roman" w:cs="Times New Roman"/>
          <w:sz w:val="24"/>
          <w:szCs w:val="24"/>
        </w:rPr>
        <w:t xml:space="preserve"> </w:t>
      </w:r>
      <w:r w:rsidR="002162D5" w:rsidRPr="00522CFE">
        <w:rPr>
          <w:rFonts w:ascii="Times New Roman" w:hAnsi="Times New Roman" w:cs="Times New Roman"/>
          <w:sz w:val="24"/>
          <w:szCs w:val="24"/>
        </w:rPr>
        <w:t xml:space="preserve">and line averages are mapped although for some traits and some lines this number may be lower due to lower breeding success. Outliers have been retained as they represent distinct genotypes, evinced by outliers for different traits being from the same line. </w:t>
      </w:r>
      <w:r w:rsidRPr="00803E88">
        <w:rPr>
          <w:rFonts w:ascii="Times New Roman" w:hAnsi="Times New Roman" w:cs="Times New Roman"/>
          <w:sz w:val="24"/>
          <w:szCs w:val="24"/>
        </w:rPr>
        <w:t>Interval mapping</w:t>
      </w:r>
      <w:r w:rsidR="00520D9D">
        <w:rPr>
          <w:rFonts w:ascii="Times New Roman" w:hAnsi="Times New Roman" w:cs="Times New Roman"/>
          <w:sz w:val="24"/>
          <w:szCs w:val="24"/>
        </w:rPr>
        <w:t xml:space="preserve"> </w:t>
      </w:r>
      <w:r w:rsidRPr="00377DC8">
        <w:rPr>
          <w:rFonts w:ascii="Times New Roman" w:hAnsi="Times New Roman" w:cs="Times New Roman"/>
          <w:sz w:val="24"/>
          <w:szCs w:val="24"/>
        </w:rPr>
        <w:fldChar w:fldCharType="begin" w:fldLock="1"/>
      </w:r>
      <w:r w:rsidR="00DA1674">
        <w:rPr>
          <w:rFonts w:ascii="Times New Roman" w:hAnsi="Times New Roman" w:cs="Times New Roman"/>
          <w:sz w:val="24"/>
          <w:szCs w:val="24"/>
        </w:rPr>
        <w:instrText>ADDIN CSL_CITATION { "citationItems" : [ { "id" : "ITEM-1", "itemData" : { "DOI" : "10.1038/hdy.1992.131", "ISSN" : "0018-067X", "PMID" : "16718932", "abstract" : "The use of flanking marker methods has proved to be a powerful tool for the mapping of quantitative trait loci (QTL) in the segregating generations derived from crosses between inbred lines. Methods to analyse these data, based on maximum-likelihood, have been developed and provide good estimates of QTL effects in some situations. Maximum-likelihood methods are, however, relatively complex and can be computationally slow. In this paper we develop methods for mapping QTL based on multiple regression which can be applied using any general statistical package. We use the example of mapping in an F(2) population and show that these regression methods produce very similar results to those obtained using maximum likelihood. The relative simplicity of the regression methods means that models with more than a single QTL can be explored and we give examples of two lined loci and of two interacting loci. Other models, for example with more than two QTL, with environmental fixed effects, with between family variance or for threshold traits, could be fitted in a similar way. The ease, speed of application and generality of regression methods for flanking marker analysis, and the good estimates they obtain, suggest that they should provide the method of choice for the analysis of QTL mapping data from inbred line crosses.", "author" : [ { "dropping-particle" : "", "family" : "Haley", "given" : "C S", "non-dropping-particle" : "", "parse-names" : false, "suffix" : "" }, { "dropping-particle" : "", "family" : "Knott", "given" : "S A", "non-dropping-particle" : "", "parse-names" : false, "suffix" : "" } ], "container-title" : "Heredity", "id" : "ITEM-1", "issue" : "4", "issued" : { "date-parts" : [ [ "1992", "10" ] ] }, "page" : "315-324", "title" : "A simple regression method for mapping quantitative trait loci in line crosses using flanking markers.", "type" : "article-journal", "volume" : "69" }, "uris" : [ "http://www.mendeley.com/documents/?uuid=d08714b9-8373-4072-ae35-4b69ec29c7d3" ] } ], "mendeley" : { "formattedCitation" : "(Haley and Knott, 1992)", "plainTextFormattedCitation" : "(Haley and Knott, 1992)", "previouslyFormattedCitation" : "(Haley and Knott, 1992)" }, "properties" : { "noteIndex" : 0 }, "schema" : "https://github.com/citation-style-language/schema/raw/master/csl-citation.json" }</w:instrText>
      </w:r>
      <w:r w:rsidRPr="00377DC8">
        <w:rPr>
          <w:rFonts w:ascii="Times New Roman" w:hAnsi="Times New Roman" w:cs="Times New Roman"/>
          <w:sz w:val="24"/>
          <w:szCs w:val="24"/>
        </w:rPr>
        <w:fldChar w:fldCharType="separate"/>
      </w:r>
      <w:r w:rsidR="00DA1674" w:rsidRPr="00DA1674">
        <w:rPr>
          <w:rFonts w:ascii="Times New Roman" w:hAnsi="Times New Roman" w:cs="Times New Roman"/>
          <w:noProof/>
          <w:sz w:val="24"/>
          <w:szCs w:val="24"/>
        </w:rPr>
        <w:t>(Haley and Knott, 1992)</w:t>
      </w:r>
      <w:r w:rsidRPr="00377DC8">
        <w:rPr>
          <w:rFonts w:ascii="Times New Roman" w:hAnsi="Times New Roman" w:cs="Times New Roman"/>
          <w:sz w:val="24"/>
          <w:szCs w:val="24"/>
        </w:rPr>
        <w:fldChar w:fldCharType="end"/>
      </w:r>
      <w:r w:rsidRPr="00377DC8">
        <w:rPr>
          <w:rFonts w:ascii="Times New Roman" w:hAnsi="Times New Roman" w:cs="Times New Roman"/>
          <w:sz w:val="24"/>
          <w:szCs w:val="24"/>
        </w:rPr>
        <w:t xml:space="preserve"> relies on 3795 informative SNP markers across all chromosomes, except Y, as implemented in GeneNetwork (GN)</w:t>
      </w:r>
      <w:r w:rsidR="00520D9D">
        <w:rPr>
          <w:rFonts w:ascii="Times New Roman" w:hAnsi="Times New Roman" w:cs="Times New Roman"/>
          <w:sz w:val="24"/>
          <w:szCs w:val="24"/>
        </w:rPr>
        <w:t xml:space="preserve"> </w:t>
      </w:r>
      <w:r w:rsidRPr="00377DC8">
        <w:rPr>
          <w:rFonts w:ascii="Times New Roman" w:hAnsi="Times New Roman" w:cs="Times New Roman"/>
          <w:sz w:val="24"/>
          <w:szCs w:val="24"/>
        </w:rPr>
        <w:fldChar w:fldCharType="begin" w:fldLock="1"/>
      </w:r>
      <w:r w:rsidR="00DA1674">
        <w:rPr>
          <w:rFonts w:ascii="Times New Roman" w:hAnsi="Times New Roman" w:cs="Times New Roman"/>
          <w:sz w:val="24"/>
          <w:szCs w:val="24"/>
        </w:rPr>
        <w:instrText>ADDIN CSL_CITATION { "citationItems" : [ { "id" : "ITEM-1", "itemData" : { "DOI" : "10.1038/ncomms2086", "ISSN" : "2041-1723", "PMID" : "23011133", "abstract" : "The mammalian brain consists of distinct parts that fulfil different functions. Finlay and Darlington have argued that evolution of the mammalian brain is constrained by developmental programs, suggesting that different brain parts are not free to respond individually to selection and evolve independent of other parts or overall brain size. However, comparisons among mammals with matched brain weights often reveal greater differences in brain part size, arguing against strong developmental constraints. Here we test these hypotheses using a quantitative genetic approach involving over 10,000 mice. We identify independent loci for size variation in seven key parts of the brain, and observe that brain parts show low or no phenotypic correlation, as is predicted by a mosaic scenario. We also demonstrate that variation in brain size is independently regulated from body size. The allometric relations seen at higher phylogenetic levels are thus unlikely to be the product of strong developmental constraints.", "author" : [ { "dropping-particle" : "", "family" : "Hager", "given" : "Reinmar", "non-dropping-particle" : "", "parse-names" : false, "suffix" : "" }, { "dropping-particle" : "", "family" : "Lu", "given" : "Lu", "non-dropping-particle" : "", "parse-names" : false, "suffix" : "" }, { "dropping-particle" : "", "family" : "Rosen", "given" : "Glenn D", "non-dropping-particle" : "", "parse-names" : false, "suffix" : "" }, { "dropping-particle" : "", "family" : "Williams", "given" : "Robert W", "non-dropping-particle" : "", "parse-names" : false, "suffix" : "" } ], "container-title" : "Nature communications", "id" : "ITEM-1", "issue" : "May", "issued" : { "date-parts" : [ [ "2012", "1", "25" ] ] }, "note" : "From Duplicate 2 ( ", "page" : "1079", "title" : "Genetic architecture supports mosaic brain evolution and independent brain-body size regulation.", "type" : "article-journal", "volume" : "3" }, "uris" : [ "http://www.mendeley.com/documents/?uuid=6680230c-0136-4066-98fd-40e9ac05788b" ] } ], "mendeley" : { "formattedCitation" : "(Hager et al., 2012)", "plainTextFormattedCitation" : "(Hager et al., 2012)", "previouslyFormattedCitation" : "(Hager et al., 2012)" }, "properties" : { "noteIndex" : 0 }, "schema" : "https://github.com/citation-style-language/schema/raw/master/csl-citation.json" }</w:instrText>
      </w:r>
      <w:r w:rsidRPr="00377DC8">
        <w:rPr>
          <w:rFonts w:ascii="Times New Roman" w:hAnsi="Times New Roman" w:cs="Times New Roman"/>
          <w:sz w:val="24"/>
          <w:szCs w:val="24"/>
        </w:rPr>
        <w:fldChar w:fldCharType="separate"/>
      </w:r>
      <w:r w:rsidR="00DA1674" w:rsidRPr="00DA1674">
        <w:rPr>
          <w:rFonts w:ascii="Times New Roman" w:hAnsi="Times New Roman" w:cs="Times New Roman"/>
          <w:noProof/>
          <w:sz w:val="24"/>
          <w:szCs w:val="24"/>
        </w:rPr>
        <w:t xml:space="preserve">(Hager </w:t>
      </w:r>
      <w:r w:rsidR="00DA1674" w:rsidRPr="0033744F">
        <w:rPr>
          <w:rFonts w:ascii="Times New Roman" w:hAnsi="Times New Roman" w:cs="Times New Roman"/>
          <w:i/>
          <w:noProof/>
          <w:sz w:val="24"/>
          <w:szCs w:val="24"/>
        </w:rPr>
        <w:t>et al</w:t>
      </w:r>
      <w:r w:rsidR="00DA1674" w:rsidRPr="00DA1674">
        <w:rPr>
          <w:rFonts w:ascii="Times New Roman" w:hAnsi="Times New Roman" w:cs="Times New Roman"/>
          <w:noProof/>
          <w:sz w:val="24"/>
          <w:szCs w:val="24"/>
        </w:rPr>
        <w:t>., 2012)</w:t>
      </w:r>
      <w:r w:rsidRPr="00377DC8">
        <w:rPr>
          <w:rFonts w:ascii="Times New Roman" w:hAnsi="Times New Roman" w:cs="Times New Roman"/>
          <w:sz w:val="24"/>
          <w:szCs w:val="24"/>
        </w:rPr>
        <w:fldChar w:fldCharType="end"/>
      </w:r>
      <w:r w:rsidR="008C5E66">
        <w:rPr>
          <w:rFonts w:ascii="Times New Roman" w:hAnsi="Times New Roman" w:cs="Times New Roman"/>
          <w:sz w:val="24"/>
          <w:szCs w:val="24"/>
        </w:rPr>
        <w:t xml:space="preserve">. </w:t>
      </w:r>
      <w:r w:rsidR="008C5E66" w:rsidRPr="008C5E66">
        <w:rPr>
          <w:rFonts w:ascii="Times New Roman" w:hAnsi="Times New Roman" w:cs="Times New Roman"/>
          <w:sz w:val="24"/>
          <w:szCs w:val="24"/>
        </w:rPr>
        <w:t>The BXD strains were genotyped using the MUGA array in 2011, along with genotypes generated earlier using Affymetrix and Illumina platforms</w:t>
      </w:r>
      <w:r w:rsidR="00520D9D">
        <w:rPr>
          <w:rFonts w:ascii="Times New Roman" w:hAnsi="Times New Roman" w:cs="Times New Roman"/>
          <w:sz w:val="24"/>
          <w:szCs w:val="24"/>
        </w:rPr>
        <w:t xml:space="preserve"> </w:t>
      </w:r>
      <w:r w:rsidR="00051D31">
        <w:rPr>
          <w:rFonts w:ascii="Times New Roman" w:hAnsi="Times New Roman" w:cs="Times New Roman"/>
          <w:sz w:val="24"/>
          <w:szCs w:val="24"/>
        </w:rPr>
        <w:fldChar w:fldCharType="begin" w:fldLock="1"/>
      </w:r>
      <w:r w:rsidR="00DA1674">
        <w:rPr>
          <w:rFonts w:ascii="Times New Roman" w:hAnsi="Times New Roman" w:cs="Times New Roman"/>
          <w:sz w:val="24"/>
          <w:szCs w:val="24"/>
        </w:rPr>
        <w:instrText>ADDIN CSL_CITATION { "citationItems" : [ { "id" : "ITEM-1", "itemData" : { "DOI" : "10.1371/journal.pbio.0040395", "ISBN" : "10.1371/journal.pbio.0040395", "ISSN" : "15457885", "PMID" : "17105354", "abstract" : "High-resolution genetic maps are required for mapping complex traits and for the study of recombination. We report the highest density genetic map yet created for any organism, except humans. Using more than 10,000 single nucleotide polymorphisms evenly spaced across the mouse genome, we have constructed genetic maps for both outbred and inbred mice, and separately for males and females. Recombination rates are highly correlated in outbred and inbred mice, but show relatively low correlation between males and females. Differences between male and female recombination maps and the sequence features associated with recombination are strikingly similar to those observed in humans. Genetic maps are available from http://gscan.well.ox.ac.uk/#genetic_map and as supporting information to this publication.", "author" : [ { "dropping-particle" : "", "family" : "Shifman", "given" : "Sagiv", "non-dropping-particle" : "", "parse-names" : false, "suffix" : "" }, { "dropping-particle" : "", "family" : "Bell", "given" : "Jordana Tzenova", "non-dropping-particle" : "", "parse-names" : false, "suffix" : "" }, { "dropping-particle" : "", "family" : "Copley", "given" : "Richard R.", "non-dropping-particle" : "", "parse-names" : false, "suffix" : "" }, { "dropping-particle" : "", "family" : "Taylor", "given" : "Martin S.", "non-dropping-particle" : "", "parse-names" : false, "suffix" : "" }, { "dropping-particle" : "", "family" : "Williams", "given" : "Robert W.", "non-dropping-particle" : "", "parse-names" : false, "suffix" : "" }, { "dropping-particle" : "", "family" : "Mott", "given" : "Richard", "non-dropping-particle" : "", "parse-names" : false, "suffix" : "" }, { "dropping-particle" : "", "family" : "Flint", "given" : "Jonathan", "non-dropping-particle" : "", "parse-names" : false, "suffix" : "" } ], "container-title" : "PLoS Biology", "id" : "ITEM-1", "issue" : "12", "issued" : { "date-parts" : [ [ "2006" ] ] }, "page" : "2227-2237", "title" : "A high-resolution single nucleotide polymorphism genetic map of the mouse genome", "type" : "article-journal", "volume" : "4" }, "uris" : [ "http://www.mendeley.com/documents/?uuid=4e1a5e94-829c-4eb7-a5ea-c90f77b036d1" ] } ], "mendeley" : { "formattedCitation" : "(Shifman et al., 2006)", "plainTextFormattedCitation" : "(Shifman et al., 2006)", "previouslyFormattedCitation" : "(Shifman et al., 2006)" }, "properties" : { "noteIndex" : 0 }, "schema" : "https://github.com/citation-style-language/schema/raw/master/csl-citation.json" }</w:instrText>
      </w:r>
      <w:r w:rsidR="00051D31">
        <w:rPr>
          <w:rFonts w:ascii="Times New Roman" w:hAnsi="Times New Roman" w:cs="Times New Roman"/>
          <w:sz w:val="24"/>
          <w:szCs w:val="24"/>
        </w:rPr>
        <w:fldChar w:fldCharType="separate"/>
      </w:r>
      <w:r w:rsidR="00DA1674" w:rsidRPr="00DA1674">
        <w:rPr>
          <w:rFonts w:ascii="Times New Roman" w:hAnsi="Times New Roman" w:cs="Times New Roman"/>
          <w:noProof/>
          <w:sz w:val="24"/>
          <w:szCs w:val="24"/>
        </w:rPr>
        <w:t xml:space="preserve">(Shifman </w:t>
      </w:r>
      <w:r w:rsidR="00DA1674" w:rsidRPr="0033744F">
        <w:rPr>
          <w:rFonts w:ascii="Times New Roman" w:hAnsi="Times New Roman" w:cs="Times New Roman"/>
          <w:i/>
          <w:noProof/>
          <w:sz w:val="24"/>
          <w:szCs w:val="24"/>
        </w:rPr>
        <w:t>et al</w:t>
      </w:r>
      <w:r w:rsidR="00DA1674" w:rsidRPr="00DA1674">
        <w:rPr>
          <w:rFonts w:ascii="Times New Roman" w:hAnsi="Times New Roman" w:cs="Times New Roman"/>
          <w:noProof/>
          <w:sz w:val="24"/>
          <w:szCs w:val="24"/>
        </w:rPr>
        <w:t>., 2006)</w:t>
      </w:r>
      <w:r w:rsidR="00051D31">
        <w:rPr>
          <w:rFonts w:ascii="Times New Roman" w:hAnsi="Times New Roman" w:cs="Times New Roman"/>
          <w:sz w:val="24"/>
          <w:szCs w:val="24"/>
        </w:rPr>
        <w:fldChar w:fldCharType="end"/>
      </w:r>
      <w:r w:rsidR="0054217E">
        <w:rPr>
          <w:rFonts w:ascii="Times New Roman" w:hAnsi="Times New Roman" w:cs="Times New Roman"/>
          <w:sz w:val="24"/>
          <w:szCs w:val="24"/>
        </w:rPr>
        <w:t>,</w:t>
      </w:r>
      <w:r w:rsidR="008C5E66" w:rsidRPr="008C5E66">
        <w:rPr>
          <w:rFonts w:ascii="Times New Roman" w:hAnsi="Times New Roman" w:cs="Times New Roman"/>
          <w:sz w:val="24"/>
          <w:szCs w:val="24"/>
        </w:rPr>
        <w:t xml:space="preserve"> and mm</w:t>
      </w:r>
      <w:r w:rsidR="0054217E">
        <w:rPr>
          <w:rFonts w:ascii="Times New Roman" w:hAnsi="Times New Roman" w:cs="Times New Roman"/>
          <w:sz w:val="24"/>
          <w:szCs w:val="24"/>
        </w:rPr>
        <w:t>9</w:t>
      </w:r>
      <w:r w:rsidR="008C5E66" w:rsidRPr="008C5E66">
        <w:rPr>
          <w:rFonts w:ascii="Times New Roman" w:hAnsi="Times New Roman" w:cs="Times New Roman"/>
          <w:sz w:val="24"/>
          <w:szCs w:val="24"/>
        </w:rPr>
        <w:t xml:space="preserve"> is used.</w:t>
      </w:r>
      <w:r w:rsidRPr="00377DC8">
        <w:rPr>
          <w:rFonts w:ascii="Times New Roman" w:hAnsi="Times New Roman" w:cs="Times New Roman"/>
          <w:sz w:val="24"/>
          <w:szCs w:val="24"/>
        </w:rPr>
        <w:t xml:space="preserve"> Loci are identified in GN by the computation of </w:t>
      </w:r>
      <w:r w:rsidRPr="0033744F">
        <w:rPr>
          <w:rFonts w:ascii="Times New Roman" w:hAnsi="Times New Roman" w:cs="Times New Roman"/>
          <w:sz w:val="24"/>
          <w:szCs w:val="24"/>
        </w:rPr>
        <w:t xml:space="preserve">a likelihood statistic score and significance was determined using 2000 permutations of the phenotype data. Candidates were identified </w:t>
      </w:r>
      <w:r w:rsidR="00EF5883" w:rsidRPr="0033744F">
        <w:rPr>
          <w:rFonts w:ascii="Times New Roman" w:hAnsi="Times New Roman" w:cs="Times New Roman"/>
          <w:sz w:val="24"/>
          <w:szCs w:val="24"/>
        </w:rPr>
        <w:t xml:space="preserve">within the region defined by </w:t>
      </w:r>
      <w:r w:rsidRPr="0033744F">
        <w:rPr>
          <w:rFonts w:ascii="Times New Roman" w:hAnsi="Times New Roman" w:cs="Times New Roman"/>
          <w:sz w:val="24"/>
          <w:szCs w:val="24"/>
        </w:rPr>
        <w:t xml:space="preserve">using </w:t>
      </w:r>
      <w:r w:rsidR="008208D7" w:rsidRPr="0033744F">
        <w:rPr>
          <w:rFonts w:ascii="Times New Roman" w:hAnsi="Times New Roman" w:cs="Times New Roman"/>
          <w:sz w:val="24"/>
          <w:szCs w:val="24"/>
        </w:rPr>
        <w:t>GeneNetwork (http://www.genenetwork.org) and further information combined from QTLminer</w:t>
      </w:r>
      <w:r w:rsidR="00520D9D" w:rsidRPr="0033744F">
        <w:rPr>
          <w:rFonts w:ascii="Times New Roman" w:hAnsi="Times New Roman" w:cs="Times New Roman"/>
          <w:sz w:val="24"/>
          <w:szCs w:val="24"/>
        </w:rPr>
        <w:t xml:space="preserve"> </w:t>
      </w:r>
      <w:r w:rsidR="008208D7" w:rsidRPr="0033744F">
        <w:rPr>
          <w:rFonts w:ascii="Times New Roman" w:hAnsi="Times New Roman" w:cs="Times New Roman"/>
          <w:sz w:val="24"/>
          <w:szCs w:val="24"/>
        </w:rPr>
        <w:fldChar w:fldCharType="begin" w:fldLock="1"/>
      </w:r>
      <w:r w:rsidR="00DA1674" w:rsidRPr="0033744F">
        <w:rPr>
          <w:rFonts w:ascii="Times New Roman" w:hAnsi="Times New Roman" w:cs="Times New Roman"/>
          <w:sz w:val="24"/>
          <w:szCs w:val="24"/>
        </w:rPr>
        <w:instrText>ADDIN CSL_CITATION { "citationItems" : [ { "id" : "ITEM-1", "itemData" : { "DOI" : "10.1186/1471-2105-11-516", "ISSN" : "1471-2105", "PMID" : "20950438", "abstract" : "Quantitative trait locus (QTL) mapping identifies genomic regions that likely contain genes regulating a quantitative trait. However, QTL regions may encompass tens to hundreds of genes. To find the most promising candidate genes that regulate the trait, the biologist typically collects information from multiple resources about the genes in the QTL interval. This process is very laborious and time consuming.", "author" : [ { "dropping-particle" : "", "family" : "Alberts", "given" : "Rudi", "non-dropping-particle" : "", "parse-names" : false, "suffix" : "" }, { "dropping-particle" : "", "family" : "Schughart", "given" : "Klaus", "non-dropping-particle" : "", "parse-names" : false, "suffix" : "" } ], "container-title" : "BMC bioinformatics", "id" : "ITEM-1", "issue" : "1", "issued" : { "date-parts" : [ [ "2010", "1" ] ] }, "page" : "516", "publisher" : "BioMed Central Ltd", "title" : "QTLminer: identifying genes regulating quantitative traits.", "type" : "article-journal", "volume" : "11" }, "uris" : [ "http://www.mendeley.com/documents/?uuid=06239161-b165-463e-94e9-785d7cf9349c" ] } ], "mendeley" : { "formattedCitation" : "(Alberts and Schughart, 2010)", "plainTextFormattedCitation" : "(Alberts and Schughart, 2010)", "previouslyFormattedCitation" : "(Alberts and Schughart, 2010)" }, "properties" : { "noteIndex" : 0 }, "schema" : "https://github.com/citation-style-language/schema/raw/master/csl-citation.json" }</w:instrText>
      </w:r>
      <w:r w:rsidR="008208D7" w:rsidRPr="0033744F">
        <w:rPr>
          <w:rFonts w:ascii="Times New Roman" w:hAnsi="Times New Roman" w:cs="Times New Roman"/>
          <w:sz w:val="24"/>
          <w:szCs w:val="24"/>
        </w:rPr>
        <w:fldChar w:fldCharType="separate"/>
      </w:r>
      <w:r w:rsidR="00DA1674" w:rsidRPr="0033744F">
        <w:rPr>
          <w:rFonts w:ascii="Times New Roman" w:hAnsi="Times New Roman" w:cs="Times New Roman"/>
          <w:noProof/>
          <w:sz w:val="24"/>
          <w:szCs w:val="24"/>
        </w:rPr>
        <w:t>(Alberts and Schughart, 2010)</w:t>
      </w:r>
      <w:r w:rsidR="008208D7" w:rsidRPr="0033744F">
        <w:rPr>
          <w:rFonts w:ascii="Times New Roman" w:hAnsi="Times New Roman" w:cs="Times New Roman"/>
          <w:sz w:val="24"/>
          <w:szCs w:val="24"/>
        </w:rPr>
        <w:fldChar w:fldCharType="end"/>
      </w:r>
      <w:r w:rsidR="008208D7" w:rsidRPr="0033744F">
        <w:rPr>
          <w:rFonts w:ascii="Times New Roman" w:hAnsi="Times New Roman" w:cs="Times New Roman"/>
          <w:sz w:val="24"/>
          <w:szCs w:val="24"/>
        </w:rPr>
        <w:t>, Entrez genes (</w:t>
      </w:r>
      <w:r w:rsidR="00051D31" w:rsidRPr="0033744F">
        <w:rPr>
          <w:rFonts w:ascii="Times New Roman" w:hAnsi="Times New Roman" w:cs="Times New Roman"/>
          <w:sz w:val="24"/>
          <w:szCs w:val="24"/>
        </w:rPr>
        <w:t>http://www.ncbi.nlm.nih.gov/gene</w:t>
      </w:r>
      <w:r w:rsidR="008208D7" w:rsidRPr="0033744F">
        <w:rPr>
          <w:rFonts w:ascii="Times New Roman" w:hAnsi="Times New Roman" w:cs="Times New Roman"/>
          <w:sz w:val="24"/>
          <w:szCs w:val="24"/>
        </w:rPr>
        <w:t>) and Mouse Genome Informatics</w:t>
      </w:r>
      <w:r w:rsidR="00520D9D" w:rsidRPr="0033744F">
        <w:rPr>
          <w:rFonts w:ascii="Times New Roman" w:hAnsi="Times New Roman" w:cs="Times New Roman"/>
          <w:sz w:val="24"/>
          <w:szCs w:val="24"/>
        </w:rPr>
        <w:t xml:space="preserve"> </w:t>
      </w:r>
      <w:r w:rsidR="008208D7" w:rsidRPr="0033744F">
        <w:rPr>
          <w:rFonts w:ascii="Times New Roman" w:hAnsi="Times New Roman" w:cs="Times New Roman"/>
          <w:sz w:val="24"/>
          <w:szCs w:val="24"/>
        </w:rPr>
        <w:fldChar w:fldCharType="begin" w:fldLock="1"/>
      </w:r>
      <w:r w:rsidR="00DA1674" w:rsidRPr="0033744F">
        <w:rPr>
          <w:rFonts w:ascii="Times New Roman" w:hAnsi="Times New Roman" w:cs="Times New Roman"/>
          <w:sz w:val="24"/>
          <w:szCs w:val="24"/>
        </w:rPr>
        <w:instrText>ADDIN CSL_CITATION { "citationItems" : [ { "id" : "ITEM-1", "itemData" : { "DOI" : "10.1093/nar/gku967", "ISSN" : "0305-1048", "PMID" : "25348401", "abstract" : "The Mouse Genome Database (MGD, http://www.informatics.jax.org) serves the international biomedical research community as the central resource for integrated genomic, genetic and biological data on the laboratory mouse. To facilitate use of mouse as a model in translational studies, MGD maintains a core of high-quality curated data and integrates experimentally and computationally generated data sets. MGD maintains a unified catalog of genes and genome features, including functional RNAs, QTL and phenotypic loci. MGD curates and provides functional and phenotype annotations for mouse genes using the Gene Ontology and Mammalian Phenotype Ontology. MGD integrates phenotype data and associates mouse genotypes to human diseases, providing critical mouse-human relationships and access to repositories holding mouse models. MGD is the authoritative source of nomenclature for genes, genome features, alleles and strains following guidelines of the International Committee on Standardized Genetic Nomenclature for Mice. A new addition to MGD, the Human-Mouse: Disease Connection, allows users to explore gene-phenotype-disease relationships between human and mouse. MGD has also updated search paradigms for phenotypic allele attributes, incorporated incidental mutation data, added a module for display and exploration of genes and microRNA interactions and adopted the JBrowse genome browser. MGD resources are freely available to the scientific community.", "author" : [ { "dropping-particle" : "", "family" : "Eppig", "given" : "Janan T", "non-dropping-particle" : "", "parse-names" : false, "suffix" : "" }, { "dropping-particle" : "", "family" : "Blake", "given" : "Judith A", "non-dropping-particle" : "", "parse-names" : false, "suffix" : "" }, { "dropping-particle" : "", "family" : "Bult", "given" : "Carol J", "non-dropping-particle" : "", "parse-names" : false, "suffix" : "" }, { "dropping-particle" : "", "family" : "Kadin", "given" : "James A", "non-dropping-particle" : "", "parse-names" : false, "suffix" : "" }, { "dropping-particle" : "", "family" : "Richardson", "given" : "Joel E", "non-dropping-particle" : "", "parse-names" : false, "suffix" : "" } ], "container-title" : "Nucleic Acids Research", "id" : "ITEM-1", "issue" : "D1", "issued" : { "date-parts" : [ [ "2015", "1", "28" ] ] }, "page" : "D726-D736", "title" : "The Mouse Genome Database (MGD): facilitating mouse as a model for human biology and disease", "type" : "article-journal", "volume" : "43" }, "uris" : [ "http://www.mendeley.com/documents/?uuid=b9f4cd1a-3e08-4df7-92f2-c1234e2a4395" ] } ], "mendeley" : { "formattedCitation" : "(Eppig et al., 2015)", "plainTextFormattedCitation" : "(Eppig et al., 2015)", "previouslyFormattedCitation" : "(Eppig et al., 2015)" }, "properties" : { "noteIndex" : 0 }, "schema" : "https://github.com/citation-style-language/schema/raw/master/csl-citation.json" }</w:instrText>
      </w:r>
      <w:r w:rsidR="008208D7" w:rsidRPr="0033744F">
        <w:rPr>
          <w:rFonts w:ascii="Times New Roman" w:hAnsi="Times New Roman" w:cs="Times New Roman"/>
          <w:sz w:val="24"/>
          <w:szCs w:val="24"/>
        </w:rPr>
        <w:fldChar w:fldCharType="separate"/>
      </w:r>
      <w:r w:rsidR="00DA1674" w:rsidRPr="0033744F">
        <w:rPr>
          <w:rFonts w:ascii="Times New Roman" w:hAnsi="Times New Roman" w:cs="Times New Roman"/>
          <w:noProof/>
          <w:sz w:val="24"/>
          <w:szCs w:val="24"/>
        </w:rPr>
        <w:t xml:space="preserve">(Eppig </w:t>
      </w:r>
      <w:r w:rsidR="00DA1674" w:rsidRPr="0033744F">
        <w:rPr>
          <w:rFonts w:ascii="Times New Roman" w:hAnsi="Times New Roman" w:cs="Times New Roman"/>
          <w:i/>
          <w:noProof/>
          <w:sz w:val="24"/>
          <w:szCs w:val="24"/>
        </w:rPr>
        <w:t>et al</w:t>
      </w:r>
      <w:r w:rsidR="00DA1674" w:rsidRPr="0033744F">
        <w:rPr>
          <w:rFonts w:ascii="Times New Roman" w:hAnsi="Times New Roman" w:cs="Times New Roman"/>
          <w:noProof/>
          <w:sz w:val="24"/>
          <w:szCs w:val="24"/>
        </w:rPr>
        <w:t>., 2015)</w:t>
      </w:r>
      <w:r w:rsidR="008208D7" w:rsidRPr="0033744F">
        <w:rPr>
          <w:rFonts w:ascii="Times New Roman" w:hAnsi="Times New Roman" w:cs="Times New Roman"/>
          <w:sz w:val="24"/>
          <w:szCs w:val="24"/>
        </w:rPr>
        <w:fldChar w:fldCharType="end"/>
      </w:r>
      <w:r w:rsidR="008208D7" w:rsidRPr="0033744F">
        <w:rPr>
          <w:rFonts w:ascii="Times New Roman" w:hAnsi="Times New Roman" w:cs="Times New Roman"/>
          <w:sz w:val="24"/>
          <w:szCs w:val="24"/>
        </w:rPr>
        <w:t>.</w:t>
      </w:r>
      <w:r w:rsidRPr="0033744F">
        <w:rPr>
          <w:rFonts w:ascii="Times New Roman" w:hAnsi="Times New Roman" w:cs="Times New Roman"/>
          <w:sz w:val="24"/>
          <w:szCs w:val="24"/>
        </w:rPr>
        <w:t xml:space="preserve"> </w:t>
      </w:r>
    </w:p>
    <w:p w:rsidR="00D85563" w:rsidRPr="00555979" w:rsidRDefault="00D85563" w:rsidP="000E216E">
      <w:pPr>
        <w:spacing w:line="480" w:lineRule="auto"/>
        <w:rPr>
          <w:rFonts w:ascii="Times New Roman" w:hAnsi="Times New Roman" w:cs="Times New Roman"/>
          <w:sz w:val="24"/>
          <w:szCs w:val="24"/>
        </w:rPr>
      </w:pPr>
    </w:p>
    <w:p w:rsidR="00D652CA" w:rsidRPr="008208D7" w:rsidRDefault="00B37F8E" w:rsidP="000E216E">
      <w:pPr>
        <w:spacing w:line="480" w:lineRule="auto"/>
        <w:rPr>
          <w:rFonts w:ascii="Times New Roman" w:hAnsi="Times New Roman" w:cs="Times New Roman"/>
          <w:sz w:val="24"/>
          <w:szCs w:val="24"/>
          <w:u w:val="single"/>
        </w:rPr>
      </w:pPr>
      <w:r w:rsidRPr="008208D7">
        <w:rPr>
          <w:rFonts w:ascii="Times New Roman" w:hAnsi="Times New Roman" w:cs="Times New Roman"/>
          <w:sz w:val="24"/>
          <w:szCs w:val="24"/>
          <w:u w:val="single"/>
        </w:rPr>
        <w:t>Behaviour</w:t>
      </w:r>
      <w:r w:rsidR="00D652CA" w:rsidRPr="008208D7">
        <w:rPr>
          <w:rFonts w:ascii="Times New Roman" w:hAnsi="Times New Roman" w:cs="Times New Roman"/>
          <w:sz w:val="24"/>
          <w:szCs w:val="24"/>
          <w:u w:val="single"/>
        </w:rPr>
        <w:t>al protocols</w:t>
      </w:r>
    </w:p>
    <w:p w:rsidR="00D652CA" w:rsidRPr="00047773" w:rsidRDefault="00D652CA" w:rsidP="000E216E">
      <w:pPr>
        <w:spacing w:line="480" w:lineRule="auto"/>
        <w:rPr>
          <w:rFonts w:ascii="Times New Roman" w:hAnsi="Times New Roman" w:cs="Times New Roman"/>
          <w:sz w:val="24"/>
          <w:szCs w:val="24"/>
        </w:rPr>
      </w:pPr>
      <w:r w:rsidRPr="008208D7">
        <w:rPr>
          <w:rFonts w:ascii="Times New Roman" w:hAnsi="Times New Roman" w:cs="Times New Roman"/>
          <w:sz w:val="24"/>
          <w:szCs w:val="24"/>
        </w:rPr>
        <w:t xml:space="preserve">Mice were maintained under standard laboratory </w:t>
      </w:r>
      <w:ins w:id="2" w:author="David Ashbrook" w:date="2015-12-08T16:48:00Z">
        <w:r w:rsidR="004045FD" w:rsidRPr="008208D7">
          <w:rPr>
            <w:rFonts w:ascii="Times New Roman" w:hAnsi="Times New Roman" w:cs="Times New Roman"/>
            <w:sz w:val="24"/>
            <w:szCs w:val="24"/>
          </w:rPr>
          <w:t xml:space="preserve">conditions </w:t>
        </w:r>
        <w:r w:rsidR="004045FD">
          <w:rPr>
            <w:rFonts w:ascii="Times New Roman" w:hAnsi="Times New Roman" w:cs="Times New Roman"/>
            <w:sz w:val="24"/>
            <w:szCs w:val="24"/>
          </w:rPr>
          <w:t xml:space="preserve">in the same room, exclusively used for the experiment </w:t>
        </w:r>
        <w:r w:rsidR="004045FD" w:rsidRPr="008208D7">
          <w:rPr>
            <w:rFonts w:ascii="Times New Roman" w:hAnsi="Times New Roman" w:cs="Times New Roman"/>
            <w:sz w:val="24"/>
            <w:szCs w:val="24"/>
          </w:rPr>
          <w:t>in individually ventilated cages</w:t>
        </w:r>
        <w:r w:rsidR="004045FD">
          <w:rPr>
            <w:rFonts w:ascii="Times New Roman" w:hAnsi="Times New Roman" w:cs="Times New Roman"/>
            <w:sz w:val="24"/>
            <w:szCs w:val="24"/>
          </w:rPr>
          <w:t xml:space="preserve"> (IVC Tecniplast Green line)</w:t>
        </w:r>
        <w:r w:rsidR="004045FD" w:rsidRPr="008208D7">
          <w:rPr>
            <w:rFonts w:ascii="Times New Roman" w:hAnsi="Times New Roman" w:cs="Times New Roman"/>
            <w:sz w:val="24"/>
            <w:szCs w:val="24"/>
          </w:rPr>
          <w:t xml:space="preserve"> </w:t>
        </w:r>
      </w:ins>
      <w:del w:id="3" w:author="David Ashbrook" w:date="2015-12-08T16:48:00Z">
        <w:r w:rsidRPr="008208D7" w:rsidDel="004045FD">
          <w:rPr>
            <w:rFonts w:ascii="Times New Roman" w:hAnsi="Times New Roman" w:cs="Times New Roman"/>
            <w:sz w:val="24"/>
            <w:szCs w:val="24"/>
          </w:rPr>
          <w:delText>conditions in individually ventilated cages</w:delText>
        </w:r>
      </w:del>
      <w:r w:rsidRPr="008208D7">
        <w:rPr>
          <w:rFonts w:ascii="Times New Roman" w:hAnsi="Times New Roman" w:cs="Times New Roman"/>
          <w:sz w:val="24"/>
          <w:szCs w:val="24"/>
        </w:rPr>
        <w:t xml:space="preserve">, and given chow and water </w:t>
      </w:r>
      <w:r w:rsidRPr="001B2001">
        <w:rPr>
          <w:rFonts w:ascii="Times New Roman" w:hAnsi="Times New Roman" w:cs="Times New Roman"/>
          <w:i/>
          <w:sz w:val="24"/>
          <w:szCs w:val="24"/>
        </w:rPr>
        <w:t xml:space="preserve">ad lib. </w:t>
      </w:r>
      <w:r w:rsidRPr="001B2001">
        <w:rPr>
          <w:rFonts w:ascii="Times New Roman" w:hAnsi="Times New Roman" w:cs="Times New Roman"/>
          <w:sz w:val="24"/>
          <w:szCs w:val="24"/>
        </w:rPr>
        <w:t xml:space="preserve">Humidity ranges between 50% and 65% </w:t>
      </w:r>
      <w:r w:rsidRPr="001B2001">
        <w:rPr>
          <w:rFonts w:ascii="Times New Roman" w:hAnsi="Times New Roman" w:cs="Times New Roman"/>
          <w:sz w:val="24"/>
          <w:szCs w:val="24"/>
        </w:rPr>
        <w:lastRenderedPageBreak/>
        <w:t xml:space="preserve">relative humidity, temperature </w:t>
      </w:r>
      <w:r w:rsidRPr="00047773">
        <w:rPr>
          <w:rFonts w:ascii="Times New Roman" w:hAnsi="Times New Roman" w:cs="Times New Roman"/>
          <w:sz w:val="24"/>
          <w:szCs w:val="24"/>
        </w:rPr>
        <w:t>between 20</w:t>
      </w:r>
      <w:bookmarkStart w:id="4" w:name="OLE_LINK1"/>
      <w:bookmarkStart w:id="5" w:name="OLE_LINK2"/>
      <w:r w:rsidRPr="00047773">
        <w:rPr>
          <w:rFonts w:ascii="Times New Roman" w:hAnsi="Times New Roman" w:cs="Times New Roman"/>
          <w:sz w:val="24"/>
          <w:szCs w:val="24"/>
        </w:rPr>
        <w:t>°</w:t>
      </w:r>
      <w:bookmarkEnd w:id="4"/>
      <w:bookmarkEnd w:id="5"/>
      <w:r w:rsidRPr="00047773">
        <w:rPr>
          <w:rFonts w:ascii="Times New Roman" w:hAnsi="Times New Roman" w:cs="Times New Roman"/>
          <w:sz w:val="24"/>
          <w:szCs w:val="24"/>
        </w:rPr>
        <w:t>C and 21°C. All animals were kept on a reverse dark light cycle with 12h red light (active phase) and 12h white light.</w:t>
      </w:r>
    </w:p>
    <w:p w:rsidR="00D652CA" w:rsidRDefault="00D652CA" w:rsidP="000E216E">
      <w:pPr>
        <w:spacing w:line="480" w:lineRule="auto"/>
        <w:ind w:firstLine="720"/>
        <w:rPr>
          <w:rFonts w:ascii="Times New Roman" w:hAnsi="Times New Roman" w:cs="Times New Roman"/>
          <w:sz w:val="24"/>
          <w:szCs w:val="24"/>
        </w:rPr>
      </w:pPr>
      <w:r w:rsidRPr="00047773">
        <w:rPr>
          <w:rFonts w:ascii="Times New Roman" w:hAnsi="Times New Roman" w:cs="Times New Roman"/>
          <w:sz w:val="24"/>
          <w:szCs w:val="24"/>
        </w:rPr>
        <w:t xml:space="preserve">Cross-fostering </w:t>
      </w:r>
      <w:r w:rsidR="00075C49" w:rsidRPr="003C47C4">
        <w:rPr>
          <w:rFonts w:ascii="Times New Roman" w:hAnsi="Times New Roman" w:cs="Times New Roman"/>
          <w:sz w:val="24"/>
          <w:szCs w:val="24"/>
        </w:rPr>
        <w:t xml:space="preserve">of entire litters </w:t>
      </w:r>
      <w:r w:rsidRPr="002A4A3F">
        <w:rPr>
          <w:rFonts w:ascii="Times New Roman" w:hAnsi="Times New Roman" w:cs="Times New Roman"/>
          <w:sz w:val="24"/>
          <w:szCs w:val="24"/>
        </w:rPr>
        <w:t xml:space="preserve">took place within 24h of birth of corresponding B6 and BXD females and </w:t>
      </w:r>
      <w:r w:rsidR="00075C49" w:rsidRPr="00550AEB">
        <w:rPr>
          <w:rFonts w:ascii="Times New Roman" w:hAnsi="Times New Roman" w:cs="Times New Roman"/>
          <w:sz w:val="24"/>
          <w:szCs w:val="24"/>
        </w:rPr>
        <w:t>analyses used trait v</w:t>
      </w:r>
      <w:r w:rsidR="00075C49" w:rsidRPr="00AC1CA9">
        <w:rPr>
          <w:rFonts w:ascii="Times New Roman" w:hAnsi="Times New Roman" w:cs="Times New Roman"/>
          <w:sz w:val="24"/>
          <w:szCs w:val="24"/>
        </w:rPr>
        <w:t xml:space="preserve">alues per pup to adjust for differences in </w:t>
      </w:r>
      <w:r w:rsidR="00B11254">
        <w:rPr>
          <w:rFonts w:ascii="Times New Roman" w:hAnsi="Times New Roman" w:cs="Times New Roman"/>
          <w:sz w:val="24"/>
          <w:szCs w:val="24"/>
        </w:rPr>
        <w:t xml:space="preserve">adoptive </w:t>
      </w:r>
      <w:r w:rsidR="00075C49" w:rsidRPr="00AC1CA9">
        <w:rPr>
          <w:rFonts w:ascii="Times New Roman" w:hAnsi="Times New Roman" w:cs="Times New Roman"/>
          <w:sz w:val="24"/>
          <w:szCs w:val="24"/>
        </w:rPr>
        <w:t>litter size</w:t>
      </w:r>
      <w:r w:rsidR="00A94BD4">
        <w:rPr>
          <w:rFonts w:ascii="Times New Roman" w:hAnsi="Times New Roman" w:cs="Times New Roman"/>
          <w:sz w:val="24"/>
          <w:szCs w:val="24"/>
        </w:rPr>
        <w:t xml:space="preserve">, which is a significant covariate for provisioning and solicitation as of course a mother nursing a large litter will overall provide more than a mother nursing a small litter. </w:t>
      </w:r>
      <w:r w:rsidR="005C3459" w:rsidRPr="0074287C">
        <w:rPr>
          <w:rFonts w:ascii="Times New Roman" w:hAnsi="Times New Roman" w:cs="Times New Roman"/>
          <w:sz w:val="24"/>
          <w:szCs w:val="24"/>
        </w:rPr>
        <w:t>B</w:t>
      </w:r>
      <w:r w:rsidRPr="0074287C">
        <w:rPr>
          <w:rFonts w:ascii="Times New Roman" w:hAnsi="Times New Roman" w:cs="Times New Roman"/>
          <w:sz w:val="24"/>
          <w:szCs w:val="24"/>
        </w:rPr>
        <w:t xml:space="preserve">oth mothers and litters were weighed </w:t>
      </w:r>
      <w:r w:rsidR="008E0F6A" w:rsidRPr="005435BD">
        <w:rPr>
          <w:rFonts w:ascii="Times New Roman" w:hAnsi="Times New Roman" w:cs="Times New Roman"/>
          <w:sz w:val="24"/>
          <w:szCs w:val="24"/>
        </w:rPr>
        <w:t xml:space="preserve">at birth and </w:t>
      </w:r>
      <w:r w:rsidRPr="005435BD">
        <w:rPr>
          <w:rFonts w:ascii="Times New Roman" w:hAnsi="Times New Roman" w:cs="Times New Roman"/>
          <w:sz w:val="24"/>
          <w:szCs w:val="24"/>
        </w:rPr>
        <w:t>once weekly</w:t>
      </w:r>
      <w:r w:rsidR="005C3459" w:rsidRPr="005435BD">
        <w:rPr>
          <w:rFonts w:ascii="Times New Roman" w:hAnsi="Times New Roman" w:cs="Times New Roman"/>
          <w:sz w:val="24"/>
          <w:szCs w:val="24"/>
        </w:rPr>
        <w:t>,</w:t>
      </w:r>
      <w:r w:rsidRPr="005435BD">
        <w:rPr>
          <w:rFonts w:ascii="Times New Roman" w:hAnsi="Times New Roman" w:cs="Times New Roman"/>
          <w:sz w:val="24"/>
          <w:szCs w:val="24"/>
        </w:rPr>
        <w:t xml:space="preserve"> for three weeks until weaning, i.e. </w:t>
      </w:r>
      <w:r w:rsidR="005C3459" w:rsidRPr="00DD0000">
        <w:rPr>
          <w:rFonts w:ascii="Times New Roman" w:hAnsi="Times New Roman" w:cs="Times New Roman"/>
          <w:sz w:val="24"/>
          <w:szCs w:val="24"/>
        </w:rPr>
        <w:t xml:space="preserve">at the end of </w:t>
      </w:r>
      <w:r w:rsidRPr="00DD0000">
        <w:rPr>
          <w:rFonts w:ascii="Times New Roman" w:hAnsi="Times New Roman" w:cs="Times New Roman"/>
          <w:sz w:val="24"/>
          <w:szCs w:val="24"/>
        </w:rPr>
        <w:t>week 1, week 2 and week 3</w:t>
      </w:r>
      <w:r w:rsidR="005C3459" w:rsidRPr="00DD0000">
        <w:rPr>
          <w:rFonts w:ascii="Times New Roman" w:hAnsi="Times New Roman" w:cs="Times New Roman"/>
          <w:sz w:val="24"/>
          <w:szCs w:val="24"/>
        </w:rPr>
        <w:t>, respectively, to enable the calculation of growth during th</w:t>
      </w:r>
      <w:r w:rsidR="005C3459" w:rsidRPr="00113DDA">
        <w:rPr>
          <w:rFonts w:ascii="Times New Roman" w:hAnsi="Times New Roman" w:cs="Times New Roman"/>
          <w:sz w:val="24"/>
          <w:szCs w:val="24"/>
        </w:rPr>
        <w:t>e</w:t>
      </w:r>
      <w:r w:rsidR="000C2AAA">
        <w:rPr>
          <w:rFonts w:ascii="Times New Roman" w:hAnsi="Times New Roman" w:cs="Times New Roman"/>
          <w:sz w:val="24"/>
          <w:szCs w:val="24"/>
        </w:rPr>
        <w:t>se</w:t>
      </w:r>
      <w:r w:rsidR="005C3459" w:rsidRPr="00113DDA">
        <w:rPr>
          <w:rFonts w:ascii="Times New Roman" w:hAnsi="Times New Roman" w:cs="Times New Roman"/>
          <w:sz w:val="24"/>
          <w:szCs w:val="24"/>
        </w:rPr>
        <w:t xml:space="preserve"> periods. </w:t>
      </w:r>
      <w:r w:rsidRPr="00377DC8">
        <w:rPr>
          <w:rFonts w:ascii="Times New Roman" w:hAnsi="Times New Roman" w:cs="Times New Roman"/>
          <w:sz w:val="24"/>
          <w:szCs w:val="24"/>
        </w:rPr>
        <w:t xml:space="preserve">In addition, we recorded maternal and offspring </w:t>
      </w:r>
      <w:r w:rsidR="00B37F8E" w:rsidRPr="00377DC8">
        <w:rPr>
          <w:rFonts w:ascii="Times New Roman" w:hAnsi="Times New Roman" w:cs="Times New Roman"/>
          <w:sz w:val="24"/>
          <w:szCs w:val="24"/>
        </w:rPr>
        <w:t>behaviour</w:t>
      </w:r>
      <w:r w:rsidRPr="00377DC8">
        <w:rPr>
          <w:rFonts w:ascii="Times New Roman" w:hAnsi="Times New Roman" w:cs="Times New Roman"/>
          <w:sz w:val="24"/>
          <w:szCs w:val="24"/>
        </w:rPr>
        <w:t xml:space="preserve"> on postnatal days 6</w:t>
      </w:r>
      <w:r w:rsidR="008E0F6A" w:rsidRPr="00377DC8">
        <w:rPr>
          <w:rFonts w:ascii="Times New Roman" w:hAnsi="Times New Roman" w:cs="Times New Roman"/>
          <w:sz w:val="24"/>
          <w:szCs w:val="24"/>
        </w:rPr>
        <w:t>,</w:t>
      </w:r>
      <w:r w:rsidRPr="00377DC8">
        <w:rPr>
          <w:rFonts w:ascii="Times New Roman" w:hAnsi="Times New Roman" w:cs="Times New Roman"/>
          <w:sz w:val="24"/>
          <w:szCs w:val="24"/>
        </w:rPr>
        <w:t xml:space="preserve"> 10</w:t>
      </w:r>
      <w:r w:rsidR="008E0F6A" w:rsidRPr="00377DC8">
        <w:rPr>
          <w:rFonts w:ascii="Times New Roman" w:hAnsi="Times New Roman" w:cs="Times New Roman"/>
          <w:sz w:val="24"/>
          <w:szCs w:val="24"/>
        </w:rPr>
        <w:t xml:space="preserve"> and 14</w:t>
      </w:r>
      <w:r w:rsidRPr="00377DC8">
        <w:rPr>
          <w:rFonts w:ascii="Times New Roman" w:hAnsi="Times New Roman" w:cs="Times New Roman"/>
          <w:sz w:val="24"/>
          <w:szCs w:val="24"/>
        </w:rPr>
        <w:t xml:space="preserve"> when we simulated maternal departure to standardize observation conditions</w:t>
      </w:r>
      <w:r w:rsidR="00520D9D">
        <w:rPr>
          <w:rFonts w:ascii="Times New Roman" w:hAnsi="Times New Roman" w:cs="Times New Roman"/>
          <w:sz w:val="24"/>
          <w:szCs w:val="24"/>
        </w:rPr>
        <w:t xml:space="preserve"> </w:t>
      </w:r>
      <w:r w:rsidRPr="00377DC8">
        <w:rPr>
          <w:rFonts w:ascii="Times New Roman" w:hAnsi="Times New Roman" w:cs="Times New Roman"/>
          <w:sz w:val="24"/>
          <w:szCs w:val="24"/>
        </w:rPr>
        <w:fldChar w:fldCharType="begin" w:fldLock="1"/>
      </w:r>
      <w:r w:rsidR="00DA1674">
        <w:rPr>
          <w:rFonts w:ascii="Times New Roman" w:hAnsi="Times New Roman" w:cs="Times New Roman"/>
          <w:sz w:val="24"/>
          <w:szCs w:val="24"/>
        </w:rPr>
        <w:instrText>ADDIN CSL_CITATION { "citationItems" : [ { "id" : "ITEM-1", "itemData" : { "DOI" : "10.1038/nature01239", "ISSN" : "0028-0836", "PMID" : "12556892", "abstract" : "Asymmetries in the costs and benefits of parental investment for mothers, fathers and offspring result in family conflict over the production and provisioning of young. In species where females provide most resources before and after birth, the resolution of this conflict may be influenced by genes expressed in mothers and by maternally and paternally inherited genes expressed in offspring. Here we disentangle these effects by means of reciprocal mating and cross-fostering of litters between two strains of mice that differ with respect to the typical resolution of family conflict. We find that differences in litter size between these two strains are determined by paternal genotype, whereas differences in provisioning are under maternal control, showing that there is antagonistic coadaptation of maternal and paternal effects on distinct life-history traits. Maternal provisioning is also influenced by the type of foster offspring. Contradictory to theoretical expectations, however, we find no evidence for a negative correlation across strains between maternal provisioning and offspring demand. Instead, we show that there is positive coadaptation such that offspring obtain more resources from foster mothers of the same strain as their natural mother, irrespective of their father's strain.", "author" : [ { "dropping-particle" : "", "family" : "Hager", "given" : "Reinmar", "non-dropping-particle" : "", "parse-names" : false, "suffix" : "" }, { "dropping-particle" : "", "family" : "Johnstone", "given" : "Rufus A", "non-dropping-particle" : "", "parse-names" : false, "suffix" : "" } ], "container-title" : "Nature", "id" : "ITEM-1", "issue" : "6922", "issued" : { "date-parts" : [ [ "2003", "1", "30" ] ] }, "note" : "10.1038/nature01239", "page" : "533-535", "title" : "The genetic basis of family conflict resolution in mice.", "type" : "article-journal", "volume" : "421" }, "uris" : [ "http://www.mendeley.com/documents/?uuid=4347281b-bd52-483a-abd6-4124ee146345" ] }, { "id" : "ITEM-2", "itemData" : { "DOI" : "10.1111/j.1439-0310.2005.01097.x", "ISSN" : "0179-1613", "abstract" : "Female mice are said to be unable to distinguish own from alien offspring and will indiscriminately nurse each other's young in communal nests. Here, we present results of a split-litter experiment that tested whether offspring growth was affected depending on whether they were nursed by their own or unrelated foster mothers. Pups of reciprocal crosses between C57/B6 and CBA/Ca strains were fostered in mixed litters that consisted half of their natural siblings and half of unrelated littermates of the reciprocal genotype. Analysing the relative growth of the two pup types showed that offspring gained proportionally more weight when nursed by their own mothers than their cross-fostered litter mates during the period from day 15 until weaning, during which maternal provisioning effort contributes to pup weight gain. Before day 15 of the pups\u2019 life, however, we found no advantage of being nursed by biological mothers, and we suggest that this may be due to the effects of paternally expressed genes in young that mask their maternal identity, thus favouring indiscriminate nursing of all young in a communal nest.", "author" : [ { "dropping-particle" : "", "family" : "Hager", "given" : "Reinmar", "non-dropping-particle" : "", "parse-names" : false, "suffix" : "" }, { "dropping-particle" : "", "family" : "Johnstone", "given" : "Rufus A", "non-dropping-particle" : "", "parse-names" : false, "suffix" : "" } ], "container-title" : "Ethology", "id" : "ITEM-2", "issue" : "8", "issued" : { "date-parts" : [ [ "2005", "8" ] ] }, "page" : "705-714", "publisher" : "Blackwell Verlag, GmbH", "title" : "Differential growth of own and alien young in mixed litters of mice: a role for genomic imprinting?", "type" : "article-journal", "volume" : "111" }, "uris" : [ "http://www.mendeley.com/documents/?uuid=38c0246b-14f6-403c-9acd-825a438411ac" ] } ], "mendeley" : { "formattedCitation" : "(Hager and Johnstone, 2003, 2005)", "plainTextFormattedCitation" : "(Hager and Johnstone, 2003, 2005)", "previouslyFormattedCitation" : "(Hager and Johnstone, 2003, 2005)" }, "properties" : { "noteIndex" : 0 }, "schema" : "https://github.com/citation-style-language/schema/raw/master/csl-citation.json" }</w:instrText>
      </w:r>
      <w:r w:rsidRPr="00377DC8">
        <w:rPr>
          <w:rFonts w:ascii="Times New Roman" w:hAnsi="Times New Roman" w:cs="Times New Roman"/>
          <w:sz w:val="24"/>
          <w:szCs w:val="24"/>
        </w:rPr>
        <w:fldChar w:fldCharType="separate"/>
      </w:r>
      <w:r w:rsidR="00DA1674" w:rsidRPr="00DA1674">
        <w:rPr>
          <w:rFonts w:ascii="Times New Roman" w:hAnsi="Times New Roman" w:cs="Times New Roman"/>
          <w:noProof/>
          <w:sz w:val="24"/>
          <w:szCs w:val="24"/>
        </w:rPr>
        <w:t>(Hager and Johnstone, 2003, 2005)</w:t>
      </w:r>
      <w:r w:rsidRPr="00377DC8">
        <w:rPr>
          <w:rFonts w:ascii="Times New Roman" w:hAnsi="Times New Roman" w:cs="Times New Roman"/>
          <w:sz w:val="24"/>
          <w:szCs w:val="24"/>
        </w:rPr>
        <w:fldChar w:fldCharType="end"/>
      </w:r>
      <w:r w:rsidRPr="00377DC8">
        <w:rPr>
          <w:rFonts w:ascii="Times New Roman" w:hAnsi="Times New Roman" w:cs="Times New Roman"/>
          <w:sz w:val="24"/>
          <w:szCs w:val="24"/>
        </w:rPr>
        <w:t xml:space="preserve">. After a 4h separation, mother and litter were </w:t>
      </w:r>
      <w:r w:rsidR="00B37F8E" w:rsidRPr="009D0288">
        <w:rPr>
          <w:rFonts w:ascii="Times New Roman" w:hAnsi="Times New Roman" w:cs="Times New Roman"/>
          <w:sz w:val="24"/>
          <w:szCs w:val="24"/>
        </w:rPr>
        <w:t>re-joined</w:t>
      </w:r>
      <w:r w:rsidRPr="009D0288">
        <w:rPr>
          <w:rFonts w:ascii="Times New Roman" w:hAnsi="Times New Roman" w:cs="Times New Roman"/>
          <w:sz w:val="24"/>
          <w:szCs w:val="24"/>
        </w:rPr>
        <w:t xml:space="preserve"> and maternal and offspring </w:t>
      </w:r>
      <w:r w:rsidR="00B37F8E" w:rsidRPr="00555979">
        <w:rPr>
          <w:rFonts w:ascii="Times New Roman" w:hAnsi="Times New Roman" w:cs="Times New Roman"/>
          <w:sz w:val="24"/>
          <w:szCs w:val="24"/>
        </w:rPr>
        <w:t>behaviours</w:t>
      </w:r>
      <w:r w:rsidRPr="00555979">
        <w:rPr>
          <w:rFonts w:ascii="Times New Roman" w:hAnsi="Times New Roman" w:cs="Times New Roman"/>
          <w:sz w:val="24"/>
          <w:szCs w:val="24"/>
        </w:rPr>
        <w:t xml:space="preserve"> recorded simultaneously over 15 minutes, using scan sampling every 20 seconds</w:t>
      </w:r>
      <w:r w:rsidR="00520D9D">
        <w:rPr>
          <w:rFonts w:ascii="Times New Roman" w:hAnsi="Times New Roman" w:cs="Times New Roman"/>
          <w:sz w:val="24"/>
          <w:szCs w:val="24"/>
        </w:rPr>
        <w:t xml:space="preserve"> </w:t>
      </w:r>
      <w:r w:rsidRPr="00377DC8">
        <w:rPr>
          <w:rFonts w:ascii="Times New Roman" w:hAnsi="Times New Roman" w:cs="Times New Roman"/>
          <w:sz w:val="24"/>
          <w:szCs w:val="24"/>
        </w:rPr>
        <w:fldChar w:fldCharType="begin" w:fldLock="1"/>
      </w:r>
      <w:r w:rsidR="00DA1674">
        <w:rPr>
          <w:rFonts w:ascii="Times New Roman" w:hAnsi="Times New Roman" w:cs="Times New Roman"/>
          <w:sz w:val="24"/>
          <w:szCs w:val="24"/>
        </w:rPr>
        <w:instrText>ADDIN CSL_CITATION { "citationItems" : [ { "id" : "ITEM-1", "itemData" : { "abstract" : "Measuring Behaviour has established itself as a standard text. Largely rewritten, updated and reorganised, this third edition is, as before, a guide to the principles and methods of quantitative studies of behaviour, with an emphasis on techniques of observation, recording and analysis. It provides the basic knowledge needed to measure behaviour, doing so in a succinct and easily understood form. The sections on research design and the interpretation and presentation of data have been greatly expanded. Written with brevity and clarity, Measuring Behaviour is, above all, a practical guide book. Aimed primarily at undergraduate and graduate students in biology and psychology who are about to embark upon quantitative studies of animal and human behaviour, this book provides a concise review of methodology that will be of great value to scientists of all disciplines in which behaviour is measured, including biological anthropology, the social sciences and medicine.", "author" : [ { "dropping-particle" : "", "family" : "Martin", "given" : "Paul", "non-dropping-particle" : "", "parse-names" : false, "suffix" : "" }, { "dropping-particle" : "", "family" : "Bateson", "given" : "Paul Patrick Gordon", "non-dropping-particle" : "", "parse-names" : false, "suffix" : "" } ], "edition" : "3rd", "id" : "ITEM-1", "issued" : { "date-parts" : [ [ "2007" ] ] }, "publisher" : "Cambridge University Press", "publisher-place" : "Cambridge", "title" : "Measuring Behaviour: An Introductory Guide", "type" : "book" }, "uris" : [ "http://www.mendeley.com/documents/?uuid=3c5ac42e-184b-42f4-800f-2b57cfc5ac98", "http://www.mendeley.com/documents/?uuid=f699d538-d816-4c2a-9c08-c4c9ffd7079d" ] } ], "mendeley" : { "formattedCitation" : "(Martin and Bateson, 2007)", "plainTextFormattedCitation" : "(Martin and Bateson, 2007)", "previouslyFormattedCitation" : "(Martin and Bateson, 2007)" }, "properties" : { "noteIndex" : 0 }, "schema" : "https://github.com/citation-style-language/schema/raw/master/csl-citation.json" }</w:instrText>
      </w:r>
      <w:r w:rsidRPr="00377DC8">
        <w:rPr>
          <w:rFonts w:ascii="Times New Roman" w:hAnsi="Times New Roman" w:cs="Times New Roman"/>
          <w:sz w:val="24"/>
          <w:szCs w:val="24"/>
        </w:rPr>
        <w:fldChar w:fldCharType="separate"/>
      </w:r>
      <w:r w:rsidR="00DA1674" w:rsidRPr="00DA1674">
        <w:rPr>
          <w:rFonts w:ascii="Times New Roman" w:hAnsi="Times New Roman" w:cs="Times New Roman"/>
          <w:noProof/>
          <w:sz w:val="24"/>
          <w:szCs w:val="24"/>
        </w:rPr>
        <w:t>(Martin and Bateson, 2007)</w:t>
      </w:r>
      <w:r w:rsidRPr="00377DC8">
        <w:rPr>
          <w:rFonts w:ascii="Times New Roman" w:hAnsi="Times New Roman" w:cs="Times New Roman"/>
          <w:sz w:val="24"/>
          <w:szCs w:val="24"/>
        </w:rPr>
        <w:fldChar w:fldCharType="end"/>
      </w:r>
      <w:r w:rsidRPr="00377DC8">
        <w:rPr>
          <w:rFonts w:ascii="Times New Roman" w:hAnsi="Times New Roman" w:cs="Times New Roman"/>
          <w:sz w:val="24"/>
          <w:szCs w:val="24"/>
        </w:rPr>
        <w:t xml:space="preserve">. </w:t>
      </w:r>
      <w:r w:rsidR="00DB6DDD">
        <w:rPr>
          <w:rFonts w:ascii="Times New Roman" w:hAnsi="Times New Roman" w:cs="Times New Roman"/>
          <w:sz w:val="24"/>
          <w:szCs w:val="24"/>
        </w:rPr>
        <w:t xml:space="preserve">Provisioning is measured </w:t>
      </w:r>
      <w:r w:rsidR="004B6819">
        <w:rPr>
          <w:rFonts w:ascii="Times New Roman" w:hAnsi="Times New Roman" w:cs="Times New Roman"/>
          <w:sz w:val="24"/>
          <w:szCs w:val="24"/>
        </w:rPr>
        <w:t>using an established protocol</w:t>
      </w:r>
      <w:r w:rsidR="00520D9D">
        <w:rPr>
          <w:rFonts w:ascii="Times New Roman" w:hAnsi="Times New Roman" w:cs="Times New Roman"/>
          <w:sz w:val="24"/>
          <w:szCs w:val="24"/>
        </w:rPr>
        <w:t xml:space="preserve"> </w:t>
      </w:r>
      <w:r w:rsidR="007F62EB">
        <w:rPr>
          <w:rFonts w:ascii="Times New Roman" w:hAnsi="Times New Roman" w:cs="Times New Roman"/>
          <w:sz w:val="24"/>
          <w:szCs w:val="24"/>
        </w:rPr>
        <w:fldChar w:fldCharType="begin" w:fldLock="1"/>
      </w:r>
      <w:r w:rsidR="00DA1674">
        <w:rPr>
          <w:rFonts w:ascii="Times New Roman" w:hAnsi="Times New Roman" w:cs="Times New Roman"/>
          <w:sz w:val="24"/>
          <w:szCs w:val="24"/>
        </w:rPr>
        <w:instrText>ADDIN CSL_CITATION { "citationItems" : [ { "id" : "ITEM-1", "itemData" : { "DOI" : "10.1038/nature01239", "ISSN" : "0028-0836", "PMID" : "12556892", "abstract" : "Asymmetries in the costs and benefits of parental investment for mothers, fathers and offspring result in family conflict over the production and provisioning of young. In species where females provide most resources before and after birth, the resolution of this conflict may be influenced by genes expressed in mothers and by maternally and paternally inherited genes expressed in offspring. Here we disentangle these effects by means of reciprocal mating and cross-fostering of litters between two strains of mice that differ with respect to the typical resolution of family conflict. We find that differences in litter size between these two strains are determined by paternal genotype, whereas differences in provisioning are under maternal control, showing that there is antagonistic coadaptation of maternal and paternal effects on distinct life-history traits. Maternal provisioning is also influenced by the type of foster offspring. Contradictory to theoretical expectations, however, we find no evidence for a negative correlation across strains between maternal provisioning and offspring demand. Instead, we show that there is positive coadaptation such that offspring obtain more resources from foster mothers of the same strain as their natural mother, irrespective of their father's strain.", "author" : [ { "dropping-particle" : "", "family" : "Hager", "given" : "Reinmar", "non-dropping-particle" : "", "parse-names" : false, "suffix" : "" }, { "dropping-particle" : "", "family" : "Johnstone", "given" : "Rufus A", "non-dropping-particle" : "", "parse-names" : false, "suffix" : "" } ], "container-title" : "Nature", "id" : "ITEM-1", "issue" : "6922", "issued" : { "date-parts" : [ [ "2003", "1", "30" ] ] }, "note" : "10.1038/nature01239", "page" : "533-535", "title" : "The genetic basis of family conflict resolution in mice.", "type" : "article-journal", "volume" : "421" }, "uris" : [ "http://www.mendeley.com/documents/?uuid=4347281b-bd52-483a-abd6-4124ee146345" ] }, { "id" : "ITEM-2", "itemData" : { "DOI" : "10.1111/j.1439-0310.2005.01097.x", "ISSN" : "0179-1613", "abstract" : "Female mice are said to be unable to distinguish own from alien offspring and will indiscriminately nurse each other's young in communal nests. Here, we present results of a split-litter experiment that tested whether offspring growth was affected depending on whether they were nursed by their own or unrelated foster mothers. Pups of reciprocal crosses between C57/B6 and CBA/Ca strains were fostered in mixed litters that consisted half of their natural siblings and half of unrelated littermates of the reciprocal genotype. Analysing the relative growth of the two pup types showed that offspring gained proportionally more weight when nursed by their own mothers than their cross-fostered litter mates during the period from day 15 until weaning, during which maternal provisioning effort contributes to pup weight gain. Before day 15 of the pups\u2019 life, however, we found no advantage of being nursed by biological mothers, and we suggest that this may be due to the effects of paternally expressed genes in young that mask their maternal identity, thus favouring indiscriminate nursing of all young in a communal nest.", "author" : [ { "dropping-particle" : "", "family" : "Hager", "given" : "Reinmar", "non-dropping-particle" : "", "parse-names" : false, "suffix" : "" }, { "dropping-particle" : "", "family" : "Johnstone", "given" : "Rufus A", "non-dropping-particle" : "", "parse-names" : false, "suffix" : "" } ], "container-title" : "Ethology", "id" : "ITEM-2", "issue" : "8", "issued" : { "date-parts" : [ [ "2005", "8" ] ] }, "page" : "705-714", "publisher" : "Blackwell Verlag, GmbH", "title" : "Differential growth of own and alien young in mixed litters of mice: a role for genomic imprinting?", "type" : "article-journal", "volume" : "111" }, "uris" : [ "http://www.mendeley.com/documents/?uuid=38c0246b-14f6-403c-9acd-825a438411ac" ] }, { "id" : "ITEM-3", "itemData" : { "DOI" : "10.1016/j.anbehav.2007.01.021", "ISSN" : "00033472", "abstract" : "In communally nesting species such as mice, nursing females may be confronted with alien and own young in mixed litters, and offspring may be fostered by either own or alien mothers. Because of the costly nature of maternal investment and offspring solicitation behaviour, maternal provisioning is expected to favour own young. While previous studies have investigated kin recognition between mother and pups with inconclusive results, it remains unexplored whether any such ability yields a fitness advantage for own pups when nursed in a mixed litter. Moreover, nursing females may have evolved strategies to effect a reduction in fitness costs associated with nursing alien pups, for example, reducing their maternal effort. In this study, we show that young mice procure an advantage by gaining relatively more weight than alien pups when nursed together in a mixed litter by their own mothers. However, we did not detect an effect of offspring or maternal genotype on this difference in weight gain. Furthermore, we show that mothers provide overall fewer resources to mixed litters than to unmixed litters and that two mouse strains differ in the magnitude of this reduction. We suggest that a combination of sibling competition and maternal strategies to reduce costs of nursing unrelated young may be the underlying causes of these findings.", "author" : [ { "dropping-particle" : "", "family" : "Hager", "given" : "Reinmar", "non-dropping-particle" : "", "parse-names" : false, "suffix" : "" }, { "dropping-particle" : "", "family" : "Johnstone", "given" : "Rufus A.", "non-dropping-particle" : "", "parse-names" : false, "suffix" : "" } ], "container-title" : "Animal Behaviour", "id" : "ITEM-3", "issue" : "4", "issued" : { "date-parts" : [ [ "2007", "10" ] ] }, "page" : "1039-1045", "title" : "Maternal and offspring effects influence provisioning to mixed litters of own and alien young in mice", "type" : "article-journal", "volume" : "74" }, "uris" : [ "http://www.mendeley.com/documents/?uuid=6ddc85ac-b513-4b73-8fff-f05344139f6e" ] } ], "mendeley" : { "formattedCitation" : "(Hager and Johnstone, 2003, 2005, 2007)", "plainTextFormattedCitation" : "(Hager and Johnstone, 2003, 2005, 2007)", "previouslyFormattedCitation" : "(Hager and Johnstone, 2003, 2005, 2007)" }, "properties" : { "noteIndex" : 0 }, "schema" : "https://github.com/citation-style-language/schema/raw/master/csl-citation.json" }</w:instrText>
      </w:r>
      <w:r w:rsidR="007F62EB">
        <w:rPr>
          <w:rFonts w:ascii="Times New Roman" w:hAnsi="Times New Roman" w:cs="Times New Roman"/>
          <w:sz w:val="24"/>
          <w:szCs w:val="24"/>
        </w:rPr>
        <w:fldChar w:fldCharType="separate"/>
      </w:r>
      <w:r w:rsidR="00DA1674" w:rsidRPr="00DA1674">
        <w:rPr>
          <w:rFonts w:ascii="Times New Roman" w:hAnsi="Times New Roman" w:cs="Times New Roman"/>
          <w:noProof/>
          <w:sz w:val="24"/>
          <w:szCs w:val="24"/>
        </w:rPr>
        <w:t>(Hager and Johnstone, 2003, 2005, 2007)</w:t>
      </w:r>
      <w:r w:rsidR="007F62EB">
        <w:rPr>
          <w:rFonts w:ascii="Times New Roman" w:hAnsi="Times New Roman" w:cs="Times New Roman"/>
          <w:sz w:val="24"/>
          <w:szCs w:val="24"/>
        </w:rPr>
        <w:fldChar w:fldCharType="end"/>
      </w:r>
      <w:r w:rsidR="004B6819">
        <w:rPr>
          <w:rFonts w:ascii="Times New Roman" w:hAnsi="Times New Roman" w:cs="Times New Roman"/>
          <w:sz w:val="24"/>
          <w:szCs w:val="24"/>
        </w:rPr>
        <w:t xml:space="preserve"> as maternal </w:t>
      </w:r>
      <w:r w:rsidR="00E3488F">
        <w:rPr>
          <w:rFonts w:ascii="Times New Roman" w:hAnsi="Times New Roman" w:cs="Times New Roman"/>
          <w:sz w:val="24"/>
          <w:szCs w:val="24"/>
        </w:rPr>
        <w:t xml:space="preserve">and offspring </w:t>
      </w:r>
      <w:r w:rsidR="004B6819">
        <w:rPr>
          <w:rFonts w:ascii="Times New Roman" w:hAnsi="Times New Roman" w:cs="Times New Roman"/>
          <w:sz w:val="24"/>
          <w:szCs w:val="24"/>
        </w:rPr>
        <w:t xml:space="preserve">weight change after reunification with pups over the following two hours. </w:t>
      </w:r>
      <w:r w:rsidRPr="00377DC8">
        <w:rPr>
          <w:rFonts w:ascii="Times New Roman" w:hAnsi="Times New Roman" w:cs="Times New Roman"/>
          <w:sz w:val="24"/>
          <w:szCs w:val="24"/>
        </w:rPr>
        <w:t xml:space="preserve">Because rodents are nocturnal all observations occurred </w:t>
      </w:r>
      <w:r w:rsidR="005C3459" w:rsidRPr="009D0288">
        <w:rPr>
          <w:rFonts w:ascii="Times New Roman" w:hAnsi="Times New Roman" w:cs="Times New Roman"/>
          <w:sz w:val="24"/>
          <w:szCs w:val="24"/>
        </w:rPr>
        <w:t xml:space="preserve">under </w:t>
      </w:r>
      <w:r w:rsidRPr="00555979">
        <w:rPr>
          <w:rFonts w:ascii="Times New Roman" w:hAnsi="Times New Roman" w:cs="Times New Roman"/>
          <w:sz w:val="24"/>
          <w:szCs w:val="24"/>
        </w:rPr>
        <w:t xml:space="preserve">red light, i.e. the active phase. Maternal </w:t>
      </w:r>
      <w:r w:rsidR="00B37F8E" w:rsidRPr="00555979">
        <w:rPr>
          <w:rFonts w:ascii="Times New Roman" w:hAnsi="Times New Roman" w:cs="Times New Roman"/>
          <w:sz w:val="24"/>
          <w:szCs w:val="24"/>
        </w:rPr>
        <w:t>behaviour</w:t>
      </w:r>
      <w:r w:rsidRPr="00555979">
        <w:rPr>
          <w:rFonts w:ascii="Times New Roman" w:hAnsi="Times New Roman" w:cs="Times New Roman"/>
          <w:sz w:val="24"/>
          <w:szCs w:val="24"/>
        </w:rPr>
        <w:t xml:space="preserve"> was recorded as </w:t>
      </w:r>
      <w:r w:rsidR="00FA2986" w:rsidRPr="00555979">
        <w:rPr>
          <w:rFonts w:ascii="Times New Roman" w:hAnsi="Times New Roman" w:cs="Times New Roman"/>
          <w:sz w:val="24"/>
          <w:szCs w:val="24"/>
        </w:rPr>
        <w:t xml:space="preserve">the sum of </w:t>
      </w:r>
      <w:r w:rsidRPr="00555979">
        <w:rPr>
          <w:rFonts w:ascii="Times New Roman" w:hAnsi="Times New Roman" w:cs="Times New Roman"/>
          <w:sz w:val="24"/>
          <w:szCs w:val="24"/>
        </w:rPr>
        <w:t xml:space="preserve">nursing, suckling and nest building. Nursing is defined </w:t>
      </w:r>
      <w:r w:rsidR="00E3150B" w:rsidRPr="00555979">
        <w:rPr>
          <w:rFonts w:ascii="Times New Roman" w:hAnsi="Times New Roman" w:cs="Times New Roman"/>
          <w:sz w:val="24"/>
          <w:szCs w:val="24"/>
        </w:rPr>
        <w:t>as</w:t>
      </w:r>
      <w:r w:rsidRPr="00803E88">
        <w:rPr>
          <w:rFonts w:ascii="Times New Roman" w:hAnsi="Times New Roman" w:cs="Times New Roman"/>
          <w:sz w:val="24"/>
          <w:szCs w:val="24"/>
        </w:rPr>
        <w:t xml:space="preserve"> attending the litter, sitting on the nest and suckling up to half the litter while suckling refers to the entire litter being </w:t>
      </w:r>
      <w:r w:rsidRPr="008208D7">
        <w:rPr>
          <w:rFonts w:ascii="Times New Roman" w:hAnsi="Times New Roman" w:cs="Times New Roman"/>
          <w:sz w:val="24"/>
          <w:szCs w:val="24"/>
        </w:rPr>
        <w:t xml:space="preserve">suckled at the same time. </w:t>
      </w:r>
      <w:r w:rsidR="008E0F6A" w:rsidRPr="008208D7">
        <w:rPr>
          <w:rFonts w:ascii="Times New Roman" w:hAnsi="Times New Roman" w:cs="Times New Roman"/>
          <w:sz w:val="24"/>
          <w:szCs w:val="24"/>
        </w:rPr>
        <w:t xml:space="preserve">This distinction was used as </w:t>
      </w:r>
      <w:r w:rsidR="002416BE" w:rsidRPr="008208D7">
        <w:rPr>
          <w:rFonts w:ascii="Times New Roman" w:hAnsi="Times New Roman" w:cs="Times New Roman"/>
          <w:sz w:val="24"/>
          <w:szCs w:val="24"/>
        </w:rPr>
        <w:t>sometimes it</w:t>
      </w:r>
      <w:r w:rsidR="008E0F6A" w:rsidRPr="00C94F39">
        <w:rPr>
          <w:rFonts w:ascii="Times New Roman" w:hAnsi="Times New Roman" w:cs="Times New Roman"/>
          <w:sz w:val="24"/>
          <w:szCs w:val="24"/>
        </w:rPr>
        <w:t xml:space="preserve"> c</w:t>
      </w:r>
      <w:r w:rsidR="002416BE" w:rsidRPr="00C94F39">
        <w:rPr>
          <w:rFonts w:ascii="Times New Roman" w:hAnsi="Times New Roman" w:cs="Times New Roman"/>
          <w:sz w:val="24"/>
          <w:szCs w:val="24"/>
        </w:rPr>
        <w:t>an</w:t>
      </w:r>
      <w:r w:rsidR="008E0F6A" w:rsidRPr="00C94F39">
        <w:rPr>
          <w:rFonts w:ascii="Times New Roman" w:hAnsi="Times New Roman" w:cs="Times New Roman"/>
          <w:sz w:val="24"/>
          <w:szCs w:val="24"/>
        </w:rPr>
        <w:t xml:space="preserve">not be ascertained whether pups </w:t>
      </w:r>
      <w:r w:rsidR="002416BE" w:rsidRPr="001B2001">
        <w:rPr>
          <w:rFonts w:ascii="Times New Roman" w:hAnsi="Times New Roman" w:cs="Times New Roman"/>
          <w:sz w:val="24"/>
          <w:szCs w:val="24"/>
        </w:rPr>
        <w:t>ar</w:t>
      </w:r>
      <w:r w:rsidR="008E0F6A" w:rsidRPr="001B2001">
        <w:rPr>
          <w:rFonts w:ascii="Times New Roman" w:hAnsi="Times New Roman" w:cs="Times New Roman"/>
          <w:sz w:val="24"/>
          <w:szCs w:val="24"/>
        </w:rPr>
        <w:t>e su</w:t>
      </w:r>
      <w:r w:rsidR="002416BE" w:rsidRPr="001B2001">
        <w:rPr>
          <w:rFonts w:ascii="Times New Roman" w:hAnsi="Times New Roman" w:cs="Times New Roman"/>
          <w:sz w:val="24"/>
          <w:szCs w:val="24"/>
        </w:rPr>
        <w:t xml:space="preserve">ckling or not because of the position of the mothers in </w:t>
      </w:r>
      <w:r w:rsidR="008E0F6A" w:rsidRPr="00047773">
        <w:rPr>
          <w:rFonts w:ascii="Times New Roman" w:hAnsi="Times New Roman" w:cs="Times New Roman"/>
          <w:sz w:val="24"/>
          <w:szCs w:val="24"/>
        </w:rPr>
        <w:t xml:space="preserve">the nest. </w:t>
      </w:r>
      <w:r w:rsidRPr="00047773">
        <w:rPr>
          <w:rFonts w:ascii="Times New Roman" w:hAnsi="Times New Roman" w:cs="Times New Roman"/>
          <w:sz w:val="24"/>
          <w:szCs w:val="24"/>
        </w:rPr>
        <w:t xml:space="preserve">Nestbuilding </w:t>
      </w:r>
      <w:r w:rsidR="00B37F8E" w:rsidRPr="00047773">
        <w:rPr>
          <w:rFonts w:ascii="Times New Roman" w:hAnsi="Times New Roman" w:cs="Times New Roman"/>
          <w:sz w:val="24"/>
          <w:szCs w:val="24"/>
        </w:rPr>
        <w:t>behaviour</w:t>
      </w:r>
      <w:r w:rsidRPr="00047773">
        <w:rPr>
          <w:rFonts w:ascii="Times New Roman" w:hAnsi="Times New Roman" w:cs="Times New Roman"/>
          <w:sz w:val="24"/>
          <w:szCs w:val="24"/>
        </w:rPr>
        <w:t xml:space="preserve"> is gathering nesting material and constructing a nest. Pup solicitation </w:t>
      </w:r>
      <w:r w:rsidR="00B37F8E" w:rsidRPr="003C47C4">
        <w:rPr>
          <w:rFonts w:ascii="Times New Roman" w:hAnsi="Times New Roman" w:cs="Times New Roman"/>
          <w:sz w:val="24"/>
          <w:szCs w:val="24"/>
        </w:rPr>
        <w:t>behaviour</w:t>
      </w:r>
      <w:r w:rsidRPr="002A4A3F">
        <w:rPr>
          <w:rFonts w:ascii="Times New Roman" w:hAnsi="Times New Roman" w:cs="Times New Roman"/>
          <w:sz w:val="24"/>
          <w:szCs w:val="24"/>
        </w:rPr>
        <w:t xml:space="preserve"> in mice is defined as pups attempting to suck and following the mother</w:t>
      </w:r>
      <w:r w:rsidR="0057623C">
        <w:rPr>
          <w:rFonts w:ascii="Times New Roman" w:hAnsi="Times New Roman" w:cs="Times New Roman"/>
          <w:sz w:val="24"/>
          <w:szCs w:val="24"/>
        </w:rPr>
        <w:t xml:space="preserve">, but individual pups were not </w:t>
      </w:r>
      <w:r w:rsidR="0057623C">
        <w:rPr>
          <w:rFonts w:ascii="Times New Roman" w:hAnsi="Times New Roman" w:cs="Times New Roman"/>
          <w:sz w:val="24"/>
          <w:szCs w:val="24"/>
        </w:rPr>
        <w:lastRenderedPageBreak/>
        <w:t>distinguished</w:t>
      </w:r>
      <w:r w:rsidRPr="002A4A3F">
        <w:rPr>
          <w:rFonts w:ascii="Times New Roman" w:hAnsi="Times New Roman" w:cs="Times New Roman"/>
          <w:sz w:val="24"/>
          <w:szCs w:val="24"/>
        </w:rPr>
        <w:t xml:space="preserve">. All procedures were approved by the University of Manchester Ethics Committee. </w:t>
      </w:r>
    </w:p>
    <w:p w:rsidR="00201DBB" w:rsidRPr="00550AEB" w:rsidRDefault="00201DBB" w:rsidP="000E216E">
      <w:pPr>
        <w:spacing w:line="480" w:lineRule="auto"/>
        <w:rPr>
          <w:rFonts w:ascii="Times New Roman" w:hAnsi="Times New Roman" w:cs="Times New Roman"/>
          <w:sz w:val="24"/>
          <w:szCs w:val="24"/>
        </w:rPr>
      </w:pPr>
    </w:p>
    <w:p w:rsidR="00201DBB" w:rsidRDefault="00201DBB" w:rsidP="000E216E">
      <w:pPr>
        <w:spacing w:line="480" w:lineRule="auto"/>
        <w:rPr>
          <w:rFonts w:ascii="Times New Roman" w:hAnsi="Times New Roman" w:cs="Times New Roman"/>
          <w:sz w:val="24"/>
          <w:szCs w:val="24"/>
        </w:rPr>
      </w:pPr>
      <w:r w:rsidRPr="00554753">
        <w:rPr>
          <w:rFonts w:ascii="Times New Roman" w:hAnsi="Times New Roman" w:cs="Times New Roman"/>
          <w:b/>
          <w:sz w:val="24"/>
          <w:szCs w:val="24"/>
        </w:rPr>
        <w:t>Acknowledgments:</w:t>
      </w:r>
      <w:r w:rsidRPr="00554753">
        <w:rPr>
          <w:rFonts w:ascii="Times New Roman" w:hAnsi="Times New Roman" w:cs="Times New Roman"/>
          <w:sz w:val="24"/>
          <w:szCs w:val="24"/>
        </w:rPr>
        <w:t xml:space="preserve"> We would like to thank Tucker Gilman, John Fitzpatrick, Casey Bergman and three anonymous reviewers for their thoughtful comments on a previous draft of the manuscript. </w:t>
      </w:r>
      <w:r>
        <w:rPr>
          <w:rFonts w:ascii="Times New Roman" w:hAnsi="Times New Roman" w:cs="Times New Roman"/>
          <w:sz w:val="24"/>
          <w:szCs w:val="24"/>
        </w:rPr>
        <w:t xml:space="preserve">DA and </w:t>
      </w:r>
      <w:r w:rsidRPr="00554753">
        <w:rPr>
          <w:rFonts w:ascii="Times New Roman" w:hAnsi="Times New Roman" w:cs="Times New Roman"/>
          <w:sz w:val="24"/>
          <w:szCs w:val="24"/>
        </w:rPr>
        <w:t xml:space="preserve">BG </w:t>
      </w:r>
      <w:r>
        <w:rPr>
          <w:rFonts w:ascii="Times New Roman" w:hAnsi="Times New Roman" w:cs="Times New Roman"/>
          <w:sz w:val="24"/>
          <w:szCs w:val="24"/>
        </w:rPr>
        <w:t>are</w:t>
      </w:r>
      <w:r w:rsidRPr="00554753">
        <w:rPr>
          <w:rFonts w:ascii="Times New Roman" w:hAnsi="Times New Roman" w:cs="Times New Roman"/>
          <w:sz w:val="24"/>
          <w:szCs w:val="24"/>
        </w:rPr>
        <w:t xml:space="preserve"> supported by the Biotechnology and Biological Sciences Research Council (BBSRC), UK and NERC grant NE/F013418/1. </w:t>
      </w:r>
    </w:p>
    <w:p w:rsidR="000E216E" w:rsidRDefault="000E216E" w:rsidP="000E216E">
      <w:pPr>
        <w:spacing w:line="480" w:lineRule="auto"/>
        <w:rPr>
          <w:rFonts w:ascii="Times New Roman" w:hAnsi="Times New Roman" w:cs="Times New Roman"/>
          <w:sz w:val="24"/>
          <w:szCs w:val="24"/>
        </w:rPr>
      </w:pPr>
    </w:p>
    <w:p w:rsidR="000E216E" w:rsidRDefault="000E216E" w:rsidP="000E216E">
      <w:pPr>
        <w:spacing w:line="480" w:lineRule="auto"/>
        <w:rPr>
          <w:rFonts w:ascii="Times New Roman" w:hAnsi="Times New Roman" w:cs="Times New Roman"/>
          <w:sz w:val="24"/>
          <w:szCs w:val="24"/>
        </w:rPr>
      </w:pPr>
      <w:r w:rsidRPr="00554753">
        <w:rPr>
          <w:rFonts w:ascii="Times New Roman" w:hAnsi="Times New Roman" w:cs="Times New Roman"/>
          <w:b/>
          <w:sz w:val="24"/>
          <w:szCs w:val="24"/>
        </w:rPr>
        <w:t>Competing interests</w:t>
      </w:r>
      <w:r w:rsidRPr="00554753">
        <w:rPr>
          <w:rFonts w:ascii="Times New Roman" w:hAnsi="Times New Roman" w:cs="Times New Roman"/>
          <w:sz w:val="24"/>
          <w:szCs w:val="24"/>
        </w:rPr>
        <w:t>: The authors declare no competing interests.</w:t>
      </w:r>
    </w:p>
    <w:p w:rsidR="009D0BC3" w:rsidRPr="00554753" w:rsidRDefault="009D0BC3" w:rsidP="000E216E">
      <w:pPr>
        <w:spacing w:line="480" w:lineRule="auto"/>
        <w:rPr>
          <w:rFonts w:ascii="Times New Roman" w:hAnsi="Times New Roman" w:cs="Times New Roman"/>
          <w:sz w:val="24"/>
          <w:szCs w:val="24"/>
        </w:rPr>
      </w:pPr>
    </w:p>
    <w:p w:rsidR="00C34E41" w:rsidRPr="00554753" w:rsidRDefault="00C34E41" w:rsidP="00C34E41">
      <w:pPr>
        <w:pStyle w:val="Refhead"/>
        <w:spacing w:line="480" w:lineRule="auto"/>
        <w:rPr>
          <w:lang w:val="en-GB"/>
        </w:rPr>
      </w:pPr>
      <w:r w:rsidRPr="00554753">
        <w:rPr>
          <w:lang w:val="en-GB"/>
        </w:rPr>
        <w:t>References</w:t>
      </w:r>
    </w:p>
    <w:p w:rsidR="006753E2" w:rsidRPr="006753E2" w:rsidRDefault="00EC6F95">
      <w:pPr>
        <w:pStyle w:val="NormalWeb"/>
        <w:ind w:left="480" w:hanging="480"/>
        <w:divId w:val="694962216"/>
        <w:rPr>
          <w:noProof/>
        </w:rPr>
      </w:pPr>
      <w:r w:rsidRPr="00555979">
        <w:fldChar w:fldCharType="begin" w:fldLock="1"/>
      </w:r>
      <w:r w:rsidRPr="00377DC8">
        <w:instrText xml:space="preserve">ADDIN Mendeley Bibliography CSL_BIBLIOGRAPHY </w:instrText>
      </w:r>
      <w:r w:rsidRPr="00555979">
        <w:fldChar w:fldCharType="separate"/>
      </w:r>
      <w:r w:rsidR="006753E2" w:rsidRPr="006753E2">
        <w:rPr>
          <w:noProof/>
        </w:rPr>
        <w:t xml:space="preserve">Agrawal, A. F., Brodie III, E. D., and Brown, J. (2001). Parent-offspring coadaptation and the dual genetic control of maternal care. </w:t>
      </w:r>
      <w:r w:rsidR="006753E2" w:rsidRPr="006753E2">
        <w:rPr>
          <w:i/>
          <w:iCs/>
          <w:noProof/>
        </w:rPr>
        <w:t>Science</w:t>
      </w:r>
      <w:r w:rsidR="006753E2" w:rsidRPr="006753E2">
        <w:rPr>
          <w:noProof/>
        </w:rPr>
        <w:t xml:space="preserve"> 292, 1710–1712. doi:10.1126/science.1059910.</w:t>
      </w:r>
    </w:p>
    <w:p w:rsidR="006753E2" w:rsidRPr="006753E2" w:rsidRDefault="006753E2">
      <w:pPr>
        <w:pStyle w:val="NormalWeb"/>
        <w:ind w:left="480" w:hanging="480"/>
        <w:divId w:val="694962216"/>
        <w:rPr>
          <w:noProof/>
        </w:rPr>
      </w:pPr>
      <w:r w:rsidRPr="006753E2">
        <w:rPr>
          <w:noProof/>
        </w:rPr>
        <w:t xml:space="preserve">Alberts, R., and Schughart, K. (2010). QTLminer: identifying genes regulating quantitative traits. </w:t>
      </w:r>
      <w:r w:rsidRPr="006753E2">
        <w:rPr>
          <w:i/>
          <w:iCs/>
          <w:noProof/>
        </w:rPr>
        <w:t>BMC Bioinformatics</w:t>
      </w:r>
      <w:r w:rsidRPr="006753E2">
        <w:rPr>
          <w:noProof/>
        </w:rPr>
        <w:t xml:space="preserve"> 11, 516. doi:10.1186/1471-2105-11-516.</w:t>
      </w:r>
    </w:p>
    <w:p w:rsidR="006753E2" w:rsidRPr="006753E2" w:rsidRDefault="006753E2">
      <w:pPr>
        <w:pStyle w:val="NormalWeb"/>
        <w:ind w:left="480" w:hanging="480"/>
        <w:divId w:val="694962216"/>
        <w:rPr>
          <w:noProof/>
        </w:rPr>
      </w:pPr>
      <w:r w:rsidRPr="006753E2">
        <w:rPr>
          <w:noProof/>
        </w:rPr>
        <w:t xml:space="preserve">Andreux, P. A., Williams, E. G., Koutnikova, H., Houtkooper, R. H., Champy, M.-F., Henry, H., Schoonjans, K., Williams, R. W., and Auwerx, J. (2012). Systems genetics of metabolism: the use of the BXD murine reference panel for multiscalar integration of traits. </w:t>
      </w:r>
      <w:r w:rsidRPr="006753E2">
        <w:rPr>
          <w:i/>
          <w:iCs/>
          <w:noProof/>
        </w:rPr>
        <w:t>Cell</w:t>
      </w:r>
      <w:r w:rsidRPr="006753E2">
        <w:rPr>
          <w:noProof/>
        </w:rPr>
        <w:t xml:space="preserve"> 150, 1287–1299. doi:10.1016/j.cell.2012.08.012.</w:t>
      </w:r>
    </w:p>
    <w:p w:rsidR="006753E2" w:rsidRPr="002A2FE8" w:rsidRDefault="006753E2">
      <w:pPr>
        <w:pStyle w:val="NormalWeb"/>
        <w:ind w:left="480" w:hanging="480"/>
        <w:divId w:val="694962216"/>
        <w:rPr>
          <w:noProof/>
        </w:rPr>
      </w:pPr>
      <w:r w:rsidRPr="006753E2">
        <w:rPr>
          <w:noProof/>
        </w:rPr>
        <w:t xml:space="preserve">Ashbrook, D. G., Williams, R. W., Lu, L., Stein, J. L., Hibar, D. P., Nichols, T. E., Medland, S. E., Thompson, P. M., and Hager, R. (2014). Joint genetic analysis of hippocampal size in mouse and human identifies a novel gene linked to neurodegenerative disease. </w:t>
      </w:r>
      <w:r w:rsidRPr="006753E2">
        <w:rPr>
          <w:i/>
          <w:iCs/>
          <w:noProof/>
        </w:rPr>
        <w:t>BMC Genomics</w:t>
      </w:r>
      <w:r w:rsidRPr="006753E2">
        <w:rPr>
          <w:noProof/>
        </w:rPr>
        <w:t xml:space="preserve"> 15, 850. doi:10.1186/1471-2164-15-</w:t>
      </w:r>
      <w:r w:rsidRPr="002A2FE8">
        <w:rPr>
          <w:noProof/>
        </w:rPr>
        <w:t>850.</w:t>
      </w:r>
    </w:p>
    <w:p w:rsidR="002A2FE8" w:rsidRPr="00D40620" w:rsidRDefault="002A2FE8" w:rsidP="002A2FE8">
      <w:pPr>
        <w:pStyle w:val="NormalWeb"/>
        <w:ind w:left="480" w:hanging="480"/>
        <w:divId w:val="694962216"/>
        <w:rPr>
          <w:noProof/>
        </w:rPr>
      </w:pPr>
      <w:r w:rsidRPr="00D40620">
        <w:rPr>
          <w:noProof/>
        </w:rPr>
        <w:t xml:space="preserve">Belknap, J. K. (1998). Effect of within-strain sample size on QTL detection and mapping using recombinant inbred mouse strains. </w:t>
      </w:r>
      <w:r w:rsidRPr="00D40620">
        <w:rPr>
          <w:i/>
          <w:iCs/>
          <w:noProof/>
        </w:rPr>
        <w:t>Behav. Genet.</w:t>
      </w:r>
      <w:r w:rsidRPr="00D40620">
        <w:rPr>
          <w:noProof/>
        </w:rPr>
        <w:t xml:space="preserve"> 28, 29–38. doi:10.1023/A:1021404714631.</w:t>
      </w:r>
    </w:p>
    <w:p w:rsidR="002A2FE8" w:rsidRPr="002A2FE8" w:rsidRDefault="002A2FE8">
      <w:pPr>
        <w:pStyle w:val="NormalWeb"/>
        <w:ind w:left="480" w:hanging="480"/>
        <w:divId w:val="694962216"/>
        <w:rPr>
          <w:noProof/>
        </w:rPr>
      </w:pPr>
    </w:p>
    <w:p w:rsidR="006753E2" w:rsidRPr="006753E2" w:rsidRDefault="006753E2">
      <w:pPr>
        <w:pStyle w:val="NormalWeb"/>
        <w:ind w:left="480" w:hanging="480"/>
        <w:divId w:val="694962216"/>
        <w:rPr>
          <w:noProof/>
        </w:rPr>
      </w:pPr>
      <w:r w:rsidRPr="006753E2">
        <w:rPr>
          <w:noProof/>
        </w:rPr>
        <w:lastRenderedPageBreak/>
        <w:t xml:space="preserve">Bester-Meredith, J. K., and Marler, C. A. (2012). Naturally occurring variation in vasopressin immunoreactivity is associated with maternal behavior in female peromyscus mice. </w:t>
      </w:r>
      <w:r w:rsidRPr="006753E2">
        <w:rPr>
          <w:i/>
          <w:iCs/>
          <w:noProof/>
        </w:rPr>
        <w:t>Brain. Behav. Evol.</w:t>
      </w:r>
      <w:r w:rsidRPr="006753E2">
        <w:rPr>
          <w:noProof/>
        </w:rPr>
        <w:t xml:space="preserve"> 80, 244–253. doi:10.1159/000341899.</w:t>
      </w:r>
    </w:p>
    <w:p w:rsidR="006753E2" w:rsidRPr="006753E2" w:rsidRDefault="006753E2">
      <w:pPr>
        <w:pStyle w:val="NormalWeb"/>
        <w:ind w:left="480" w:hanging="480"/>
        <w:divId w:val="694962216"/>
        <w:rPr>
          <w:noProof/>
        </w:rPr>
      </w:pPr>
      <w:r w:rsidRPr="006753E2">
        <w:rPr>
          <w:noProof/>
        </w:rPr>
        <w:t xml:space="preserve">Bijma, P., and Wade, M. J. (2008). The joint effects of kin, multilevel selection and indirect genetic effects on response to genetic selection. </w:t>
      </w:r>
      <w:r w:rsidRPr="006753E2">
        <w:rPr>
          <w:i/>
          <w:iCs/>
          <w:noProof/>
        </w:rPr>
        <w:t>J. Evol. Biol.</w:t>
      </w:r>
      <w:r w:rsidRPr="006753E2">
        <w:rPr>
          <w:noProof/>
        </w:rPr>
        <w:t xml:space="preserve"> 21, 1175–1188. doi:10.1111/j.1420-9101.2008.01550.x.</w:t>
      </w:r>
    </w:p>
    <w:p w:rsidR="006753E2" w:rsidRPr="006753E2" w:rsidRDefault="006753E2">
      <w:pPr>
        <w:pStyle w:val="NormalWeb"/>
        <w:ind w:left="480" w:hanging="480"/>
        <w:divId w:val="694962216"/>
        <w:rPr>
          <w:noProof/>
        </w:rPr>
      </w:pPr>
      <w:r w:rsidRPr="006753E2">
        <w:rPr>
          <w:noProof/>
        </w:rPr>
        <w:t xml:space="preserve">Chesler, E. J., Lu, L., Shou, S., Qu, Y., Gu, J., Wang, J., Hsu, H. C., Mountz, J. D., Baldwin, N. E., Langston, M. A., et al. (2005). Complex trait analysis of gene expression uncovers polygenic and pleiotropic networks that modulate nervous system function. </w:t>
      </w:r>
      <w:r w:rsidRPr="006753E2">
        <w:rPr>
          <w:i/>
          <w:iCs/>
          <w:noProof/>
        </w:rPr>
        <w:t>Nat. Genet.</w:t>
      </w:r>
      <w:r w:rsidRPr="006753E2">
        <w:rPr>
          <w:noProof/>
        </w:rPr>
        <w:t xml:space="preserve"> 37, 233–242. doi:10.1038/ng1518.</w:t>
      </w:r>
    </w:p>
    <w:p w:rsidR="006753E2" w:rsidRPr="006753E2" w:rsidRDefault="006753E2">
      <w:pPr>
        <w:pStyle w:val="NormalWeb"/>
        <w:ind w:left="480" w:hanging="480"/>
        <w:divId w:val="694962216"/>
        <w:rPr>
          <w:noProof/>
        </w:rPr>
      </w:pPr>
      <w:r w:rsidRPr="006753E2">
        <w:rPr>
          <w:noProof/>
        </w:rPr>
        <w:t xml:space="preserve">Cowley, D. E., Pomp, D., Atchley, W. R., Eisen, E. J., and Hawkins-Brown, D. (1989). The impact of maternal uterine genotype on postnatal growth and adult body size in mice. </w:t>
      </w:r>
      <w:r w:rsidRPr="006753E2">
        <w:rPr>
          <w:i/>
          <w:iCs/>
          <w:noProof/>
        </w:rPr>
        <w:t>Genetics</w:t>
      </w:r>
      <w:r w:rsidRPr="006753E2">
        <w:rPr>
          <w:noProof/>
        </w:rPr>
        <w:t xml:space="preserve"> 122, 193–203.</w:t>
      </w:r>
    </w:p>
    <w:p w:rsidR="006753E2" w:rsidRPr="006753E2" w:rsidRDefault="006753E2">
      <w:pPr>
        <w:pStyle w:val="NormalWeb"/>
        <w:ind w:left="480" w:hanging="480"/>
        <w:divId w:val="694962216"/>
        <w:rPr>
          <w:noProof/>
        </w:rPr>
      </w:pPr>
      <w:r w:rsidRPr="006753E2">
        <w:rPr>
          <w:noProof/>
        </w:rPr>
        <w:t xml:space="preserve">Curley, J. P., Barton, S., Surani, A., and Keverne, E. B. (2004). Coadaptation in mother and infant regulated by a paternally expressed imprinted gene. </w:t>
      </w:r>
      <w:r w:rsidRPr="006753E2">
        <w:rPr>
          <w:i/>
          <w:iCs/>
          <w:noProof/>
        </w:rPr>
        <w:t>Proc. R. Soc. B Biol. Sci.</w:t>
      </w:r>
      <w:r w:rsidRPr="006753E2">
        <w:rPr>
          <w:noProof/>
        </w:rPr>
        <w:t xml:space="preserve"> 271, 1303–1309. doi:10.1098/rspb.2004.2725.</w:t>
      </w:r>
    </w:p>
    <w:p w:rsidR="006753E2" w:rsidRPr="006753E2" w:rsidRDefault="006753E2">
      <w:pPr>
        <w:pStyle w:val="NormalWeb"/>
        <w:ind w:left="480" w:hanging="480"/>
        <w:divId w:val="694962216"/>
        <w:rPr>
          <w:noProof/>
        </w:rPr>
      </w:pPr>
      <w:r w:rsidRPr="006753E2">
        <w:rPr>
          <w:noProof/>
        </w:rPr>
        <w:t xml:space="preserve">Dupuis, J., and Siegmund, D. (1999). Statistical methods for mapping quantitative trait loci from a dense set of markers. </w:t>
      </w:r>
      <w:r w:rsidRPr="006753E2">
        <w:rPr>
          <w:i/>
          <w:iCs/>
          <w:noProof/>
        </w:rPr>
        <w:t>Genetics</w:t>
      </w:r>
      <w:r w:rsidRPr="006753E2">
        <w:rPr>
          <w:noProof/>
        </w:rPr>
        <w:t xml:space="preserve"> 151, 373–386.</w:t>
      </w:r>
    </w:p>
    <w:p w:rsidR="006753E2" w:rsidRPr="006753E2" w:rsidRDefault="006753E2">
      <w:pPr>
        <w:pStyle w:val="NormalWeb"/>
        <w:ind w:left="480" w:hanging="480"/>
        <w:divId w:val="694962216"/>
        <w:rPr>
          <w:noProof/>
        </w:rPr>
      </w:pPr>
      <w:r w:rsidRPr="006753E2">
        <w:rPr>
          <w:noProof/>
        </w:rPr>
        <w:t xml:space="preserve">Eppig, J. T., Blake, J. A., Bult, C. J., Kadin, J. A., and Richardson, J. E. (2015). The Mouse Genome Database (MGD): facilitating mouse as a model for human biology and disease. </w:t>
      </w:r>
      <w:r w:rsidRPr="006753E2">
        <w:rPr>
          <w:i/>
          <w:iCs/>
          <w:noProof/>
        </w:rPr>
        <w:t>Nucleic Acids Res.</w:t>
      </w:r>
      <w:r w:rsidRPr="006753E2">
        <w:rPr>
          <w:noProof/>
        </w:rPr>
        <w:t xml:space="preserve"> 43, D726–D736. doi:10.1093/nar/gku967.</w:t>
      </w:r>
    </w:p>
    <w:p w:rsidR="006753E2" w:rsidRPr="006753E2" w:rsidRDefault="006753E2">
      <w:pPr>
        <w:pStyle w:val="NormalWeb"/>
        <w:ind w:left="480" w:hanging="480"/>
        <w:divId w:val="694962216"/>
        <w:rPr>
          <w:noProof/>
        </w:rPr>
      </w:pPr>
      <w:r w:rsidRPr="006753E2">
        <w:rPr>
          <w:noProof/>
        </w:rPr>
        <w:t xml:space="preserve">Gammie, S. C., Bethea, E. D., and Stevenson, S. A. (2007). Altered maternal profiles in corticotropin-releasing factor receptor 1 deficient mice. </w:t>
      </w:r>
      <w:r w:rsidRPr="006753E2">
        <w:rPr>
          <w:i/>
          <w:iCs/>
          <w:noProof/>
        </w:rPr>
        <w:t>BMC Neurosci.</w:t>
      </w:r>
      <w:r w:rsidRPr="006753E2">
        <w:rPr>
          <w:noProof/>
        </w:rPr>
        <w:t xml:space="preserve"> 8, 17. doi:10.1186/1471-2202-8-17.</w:t>
      </w:r>
    </w:p>
    <w:p w:rsidR="006753E2" w:rsidRPr="006753E2" w:rsidRDefault="006753E2">
      <w:pPr>
        <w:pStyle w:val="NormalWeb"/>
        <w:ind w:left="480" w:hanging="480"/>
        <w:divId w:val="694962216"/>
        <w:rPr>
          <w:noProof/>
        </w:rPr>
      </w:pPr>
      <w:r w:rsidRPr="006753E2">
        <w:rPr>
          <w:noProof/>
        </w:rPr>
        <w:t xml:space="preserve">Godfray, H. C. (1995). Evolutionary theory of parent-offspring conflict. </w:t>
      </w:r>
      <w:r w:rsidRPr="006753E2">
        <w:rPr>
          <w:i/>
          <w:iCs/>
          <w:noProof/>
        </w:rPr>
        <w:t>Nature</w:t>
      </w:r>
      <w:r w:rsidRPr="006753E2">
        <w:rPr>
          <w:noProof/>
        </w:rPr>
        <w:t xml:space="preserve"> 376, 133–138. doi:10.1038/376133a0.</w:t>
      </w:r>
    </w:p>
    <w:p w:rsidR="006753E2" w:rsidRPr="006753E2" w:rsidRDefault="006753E2">
      <w:pPr>
        <w:pStyle w:val="NormalWeb"/>
        <w:ind w:left="480" w:hanging="480"/>
        <w:divId w:val="694962216"/>
        <w:rPr>
          <w:noProof/>
        </w:rPr>
      </w:pPr>
      <w:r w:rsidRPr="006753E2">
        <w:rPr>
          <w:noProof/>
        </w:rPr>
        <w:t xml:space="preserve">Hager, R., and Johnstone, R. A. (2005). Differential growth of own and alien young in mixed litters of mice: a role for genomic imprinting? </w:t>
      </w:r>
      <w:r w:rsidRPr="006753E2">
        <w:rPr>
          <w:i/>
          <w:iCs/>
          <w:noProof/>
        </w:rPr>
        <w:t>Ethology</w:t>
      </w:r>
      <w:r w:rsidRPr="006753E2">
        <w:rPr>
          <w:noProof/>
        </w:rPr>
        <w:t xml:space="preserve"> 111, 705–714. doi:10.1111/j.1439-0310.2005.01097.x.</w:t>
      </w:r>
    </w:p>
    <w:p w:rsidR="006753E2" w:rsidRPr="006753E2" w:rsidRDefault="006753E2">
      <w:pPr>
        <w:pStyle w:val="NormalWeb"/>
        <w:ind w:left="480" w:hanging="480"/>
        <w:divId w:val="694962216"/>
        <w:rPr>
          <w:noProof/>
        </w:rPr>
      </w:pPr>
      <w:r w:rsidRPr="006753E2">
        <w:rPr>
          <w:noProof/>
        </w:rPr>
        <w:t xml:space="preserve">Hager, R., and Johnstone, R. A. (2007). Maternal and offspring effects influence provisioning to mixed litters of own and alien young in mice. </w:t>
      </w:r>
      <w:r w:rsidRPr="006753E2">
        <w:rPr>
          <w:i/>
          <w:iCs/>
          <w:noProof/>
        </w:rPr>
        <w:t>Anim. Behav.</w:t>
      </w:r>
      <w:r w:rsidRPr="006753E2">
        <w:rPr>
          <w:noProof/>
        </w:rPr>
        <w:t xml:space="preserve"> 74, 1039–1045. doi:10.1016/j.anbehav.2007.01.021.</w:t>
      </w:r>
    </w:p>
    <w:p w:rsidR="006753E2" w:rsidRPr="006753E2" w:rsidRDefault="006753E2">
      <w:pPr>
        <w:pStyle w:val="NormalWeb"/>
        <w:ind w:left="480" w:hanging="480"/>
        <w:divId w:val="694962216"/>
        <w:rPr>
          <w:noProof/>
        </w:rPr>
      </w:pPr>
      <w:r w:rsidRPr="006753E2">
        <w:rPr>
          <w:noProof/>
        </w:rPr>
        <w:t xml:space="preserve">Hager, R., and Johnstone, R. A. (2003). The genetic basis of family conflict resolution in mice. </w:t>
      </w:r>
      <w:r w:rsidRPr="006753E2">
        <w:rPr>
          <w:i/>
          <w:iCs/>
          <w:noProof/>
        </w:rPr>
        <w:t>Nature</w:t>
      </w:r>
      <w:r w:rsidRPr="006753E2">
        <w:rPr>
          <w:noProof/>
        </w:rPr>
        <w:t xml:space="preserve"> 421, 533–535. doi:10.1038/nature01239.</w:t>
      </w:r>
    </w:p>
    <w:p w:rsidR="006753E2" w:rsidRPr="006753E2" w:rsidRDefault="006753E2">
      <w:pPr>
        <w:pStyle w:val="NormalWeb"/>
        <w:ind w:left="480" w:hanging="480"/>
        <w:divId w:val="694962216"/>
        <w:rPr>
          <w:noProof/>
        </w:rPr>
      </w:pPr>
      <w:r w:rsidRPr="006753E2">
        <w:rPr>
          <w:noProof/>
        </w:rPr>
        <w:lastRenderedPageBreak/>
        <w:t xml:space="preserve">Hager, R., Lu, L., Rosen, G. D., and Williams, R. W. (2012). Genetic architecture supports mosaic brain evolution and independent brain-body size regulation. </w:t>
      </w:r>
      <w:r w:rsidRPr="006753E2">
        <w:rPr>
          <w:i/>
          <w:iCs/>
          <w:noProof/>
        </w:rPr>
        <w:t>Nat. Commun.</w:t>
      </w:r>
      <w:r w:rsidRPr="006753E2">
        <w:rPr>
          <w:noProof/>
        </w:rPr>
        <w:t xml:space="preserve"> 3, 1079. doi:10.1038/ncomms2086.</w:t>
      </w:r>
    </w:p>
    <w:p w:rsidR="006753E2" w:rsidRPr="006753E2" w:rsidRDefault="006753E2">
      <w:pPr>
        <w:pStyle w:val="NormalWeb"/>
        <w:ind w:left="480" w:hanging="480"/>
        <w:divId w:val="694962216"/>
        <w:rPr>
          <w:noProof/>
        </w:rPr>
      </w:pPr>
      <w:r w:rsidRPr="006753E2">
        <w:rPr>
          <w:noProof/>
        </w:rPr>
        <w:t xml:space="preserve">Haley, C. S., and Knott, S. A. (1992). A simple regression method for mapping quantitative trait loci in line crosses using flanking markers. </w:t>
      </w:r>
      <w:r w:rsidRPr="006753E2">
        <w:rPr>
          <w:i/>
          <w:iCs/>
          <w:noProof/>
        </w:rPr>
        <w:t>Heredity</w:t>
      </w:r>
      <w:r w:rsidRPr="006753E2">
        <w:rPr>
          <w:noProof/>
        </w:rPr>
        <w:t xml:space="preserve"> 69, 315–324. doi:10.1038/hdy.1992.131.</w:t>
      </w:r>
    </w:p>
    <w:p w:rsidR="006753E2" w:rsidRPr="006753E2" w:rsidRDefault="006753E2">
      <w:pPr>
        <w:pStyle w:val="NormalWeb"/>
        <w:ind w:left="480" w:hanging="480"/>
        <w:divId w:val="694962216"/>
        <w:rPr>
          <w:noProof/>
        </w:rPr>
      </w:pPr>
      <w:r w:rsidRPr="006753E2">
        <w:rPr>
          <w:noProof/>
        </w:rPr>
        <w:t xml:space="preserve">Hayes, K. S., Hager, R., and Grencis, R. K. (2014). Sex-dependent genetic effects on immune responses to a parasitic nematode. </w:t>
      </w:r>
      <w:r w:rsidRPr="006753E2">
        <w:rPr>
          <w:i/>
          <w:iCs/>
          <w:noProof/>
        </w:rPr>
        <w:t>BMC Genomics</w:t>
      </w:r>
      <w:r w:rsidRPr="006753E2">
        <w:rPr>
          <w:noProof/>
        </w:rPr>
        <w:t xml:space="preserve"> 15, 193. doi:10.1186/1471-2164-15-193.</w:t>
      </w:r>
    </w:p>
    <w:p w:rsidR="006753E2" w:rsidRPr="006753E2" w:rsidRDefault="006753E2">
      <w:pPr>
        <w:pStyle w:val="NormalWeb"/>
        <w:ind w:left="480" w:hanging="480"/>
        <w:divId w:val="694962216"/>
        <w:rPr>
          <w:noProof/>
        </w:rPr>
      </w:pPr>
      <w:r w:rsidRPr="006753E2">
        <w:rPr>
          <w:noProof/>
        </w:rPr>
        <w:t xml:space="preserve">Hinde, C. A., Johnstone, R. A., and Kilner, R. M. (2010). Parent-offspring conflict and coadaptation. </w:t>
      </w:r>
      <w:r w:rsidRPr="006753E2">
        <w:rPr>
          <w:i/>
          <w:iCs/>
          <w:noProof/>
        </w:rPr>
        <w:t>Science</w:t>
      </w:r>
      <w:r w:rsidRPr="006753E2">
        <w:rPr>
          <w:noProof/>
        </w:rPr>
        <w:t xml:space="preserve"> 327, 1373–1376. doi:10.1126/science.1186056.</w:t>
      </w:r>
    </w:p>
    <w:p w:rsidR="006753E2" w:rsidRPr="006753E2" w:rsidRDefault="006753E2">
      <w:pPr>
        <w:pStyle w:val="NormalWeb"/>
        <w:ind w:left="480" w:hanging="480"/>
        <w:divId w:val="694962216"/>
        <w:rPr>
          <w:noProof/>
        </w:rPr>
      </w:pPr>
      <w:r w:rsidRPr="006753E2">
        <w:rPr>
          <w:noProof/>
        </w:rPr>
        <w:t xml:space="preserve">Keisala, T., Minasyan, A., Järvelin, U., Wang, J., Hämäläinen, T., Kalueff, A. V, and Tuohimaa, P. (2007). Aberrant nest building and prolactin secretion in vitamin D receptor mutant mice. </w:t>
      </w:r>
      <w:r w:rsidRPr="006753E2">
        <w:rPr>
          <w:i/>
          <w:iCs/>
          <w:noProof/>
        </w:rPr>
        <w:t>J. Steroid Biochem. Mol. Biol.</w:t>
      </w:r>
      <w:r w:rsidRPr="006753E2">
        <w:rPr>
          <w:noProof/>
        </w:rPr>
        <w:t xml:space="preserve"> 104, 269–273. doi:10.1016/j.jsbmb.2007.03.031.</w:t>
      </w:r>
    </w:p>
    <w:p w:rsidR="006753E2" w:rsidRPr="006753E2" w:rsidRDefault="006753E2">
      <w:pPr>
        <w:pStyle w:val="NormalWeb"/>
        <w:ind w:left="480" w:hanging="480"/>
        <w:divId w:val="694962216"/>
        <w:rPr>
          <w:noProof/>
        </w:rPr>
      </w:pPr>
      <w:r w:rsidRPr="006753E2">
        <w:rPr>
          <w:noProof/>
        </w:rPr>
        <w:t xml:space="preserve">Kilner, R. M., and Hinde, C. A. (2012). “Parent-offspring conflict,” in </w:t>
      </w:r>
      <w:r w:rsidRPr="006753E2">
        <w:rPr>
          <w:i/>
          <w:iCs/>
          <w:noProof/>
        </w:rPr>
        <w:t>The Evolution of Parental Care</w:t>
      </w:r>
      <w:r w:rsidRPr="006753E2">
        <w:rPr>
          <w:noProof/>
        </w:rPr>
        <w:t>, eds. N. Royle, P. T. Smiseth, and M. Kölliker (Oxford, UK: Oxford University Press), 119–132.</w:t>
      </w:r>
    </w:p>
    <w:p w:rsidR="006753E2" w:rsidRPr="006753E2" w:rsidRDefault="006753E2">
      <w:pPr>
        <w:pStyle w:val="NormalWeb"/>
        <w:ind w:left="480" w:hanging="480"/>
        <w:divId w:val="694962216"/>
        <w:rPr>
          <w:noProof/>
        </w:rPr>
      </w:pPr>
      <w:r w:rsidRPr="006753E2">
        <w:rPr>
          <w:noProof/>
        </w:rPr>
        <w:t xml:space="preserve">Kölliker, M., Boos, S., Wong, J. W. Y., Röllin, L., Stucki, D., Raveh, S., Wu, M., and Meunier, J. (2015). Parent–offspring conflict and the genetic trade-offs shaping parental investment. </w:t>
      </w:r>
      <w:r w:rsidRPr="006753E2">
        <w:rPr>
          <w:i/>
          <w:iCs/>
          <w:noProof/>
        </w:rPr>
        <w:t>Nat. Commun.</w:t>
      </w:r>
      <w:r w:rsidRPr="006753E2">
        <w:rPr>
          <w:noProof/>
        </w:rPr>
        <w:t xml:space="preserve"> 6, 6850. doi:10.1038/ncomms7850.</w:t>
      </w:r>
    </w:p>
    <w:p w:rsidR="006753E2" w:rsidRPr="006753E2" w:rsidRDefault="006753E2">
      <w:pPr>
        <w:pStyle w:val="NormalWeb"/>
        <w:ind w:left="480" w:hanging="480"/>
        <w:divId w:val="694962216"/>
        <w:rPr>
          <w:noProof/>
        </w:rPr>
      </w:pPr>
      <w:r w:rsidRPr="006753E2">
        <w:rPr>
          <w:noProof/>
        </w:rPr>
        <w:t xml:space="preserve">Kölliker, M., Brinkhof, M. W. G., Heeb, P., Fitze, P. S., and Richner, H. (2000). The quantitative genetic basis of offspring solicitation and parental response in a passerine bird with biparental care. </w:t>
      </w:r>
      <w:r w:rsidRPr="006753E2">
        <w:rPr>
          <w:i/>
          <w:iCs/>
          <w:noProof/>
        </w:rPr>
        <w:t>Proc. R. Soc. B Biol. Sci.</w:t>
      </w:r>
      <w:r w:rsidRPr="006753E2">
        <w:rPr>
          <w:noProof/>
        </w:rPr>
        <w:t xml:space="preserve"> 267, 2127–2132. doi:10.1098/rspb.2000.1259.</w:t>
      </w:r>
    </w:p>
    <w:p w:rsidR="006753E2" w:rsidRPr="006753E2" w:rsidRDefault="006753E2">
      <w:pPr>
        <w:pStyle w:val="NormalWeb"/>
        <w:ind w:left="480" w:hanging="480"/>
        <w:divId w:val="694962216"/>
        <w:rPr>
          <w:noProof/>
        </w:rPr>
      </w:pPr>
      <w:r w:rsidRPr="006753E2">
        <w:rPr>
          <w:noProof/>
        </w:rPr>
        <w:t xml:space="preserve">Kölliker, M., Brodie III, E. D., and Moore, A. J. (2005). The coadaptation of parental supply and offspring demand. </w:t>
      </w:r>
      <w:r w:rsidRPr="006753E2">
        <w:rPr>
          <w:i/>
          <w:iCs/>
          <w:noProof/>
        </w:rPr>
        <w:t>Am. Nat.</w:t>
      </w:r>
      <w:r w:rsidRPr="006753E2">
        <w:rPr>
          <w:noProof/>
        </w:rPr>
        <w:t xml:space="preserve"> 166, 506–516. doi:10.1086/491687.</w:t>
      </w:r>
    </w:p>
    <w:p w:rsidR="006753E2" w:rsidRPr="006753E2" w:rsidRDefault="006753E2">
      <w:pPr>
        <w:pStyle w:val="NormalWeb"/>
        <w:ind w:left="480" w:hanging="480"/>
        <w:divId w:val="694962216"/>
        <w:rPr>
          <w:noProof/>
        </w:rPr>
      </w:pPr>
      <w:r w:rsidRPr="006753E2">
        <w:rPr>
          <w:noProof/>
        </w:rPr>
        <w:t xml:space="preserve">Lock, J. E., Smiseth, P. T., and Moore, A. J. (2004). Selection, inheritance, and the evolution of parent-offspring interactions. </w:t>
      </w:r>
      <w:r w:rsidRPr="006753E2">
        <w:rPr>
          <w:i/>
          <w:iCs/>
          <w:noProof/>
        </w:rPr>
        <w:t>Am. Nat.</w:t>
      </w:r>
      <w:r w:rsidRPr="006753E2">
        <w:rPr>
          <w:noProof/>
        </w:rPr>
        <w:t xml:space="preserve"> 164, 13–24. doi:10.1086/421444.</w:t>
      </w:r>
    </w:p>
    <w:p w:rsidR="006753E2" w:rsidRPr="006753E2" w:rsidRDefault="006753E2">
      <w:pPr>
        <w:pStyle w:val="NormalWeb"/>
        <w:ind w:left="480" w:hanging="480"/>
        <w:divId w:val="694962216"/>
        <w:rPr>
          <w:noProof/>
        </w:rPr>
      </w:pPr>
      <w:r w:rsidRPr="006753E2">
        <w:rPr>
          <w:noProof/>
        </w:rPr>
        <w:t xml:space="preserve">Lynch, C. B., and Possidente, B. P. (1978). Relationships of maternal nesting to thermoregulatory nesting in house mice (Mus musculus) at warm and cold temperatures. </w:t>
      </w:r>
      <w:r w:rsidRPr="006753E2">
        <w:rPr>
          <w:i/>
          <w:iCs/>
          <w:noProof/>
        </w:rPr>
        <w:t>Anim. Behav.</w:t>
      </w:r>
      <w:r w:rsidRPr="006753E2">
        <w:rPr>
          <w:noProof/>
        </w:rPr>
        <w:t xml:space="preserve"> 26, 1136–1143. doi:10.1016/0003-3472(78)90103-3.</w:t>
      </w:r>
    </w:p>
    <w:p w:rsidR="006753E2" w:rsidRPr="006753E2" w:rsidRDefault="006753E2">
      <w:pPr>
        <w:pStyle w:val="NormalWeb"/>
        <w:ind w:left="480" w:hanging="480"/>
        <w:divId w:val="694962216"/>
        <w:rPr>
          <w:noProof/>
        </w:rPr>
      </w:pPr>
      <w:r w:rsidRPr="006753E2">
        <w:rPr>
          <w:noProof/>
        </w:rPr>
        <w:t xml:space="preserve">Malkesman, O., Lavi-Avnon, Y., Maayan, R., and Weizman, A. (2008). A cross-fostering study in a genetic animal model of depression: Maternal behavior and depression-like symptoms. </w:t>
      </w:r>
      <w:r w:rsidRPr="006753E2">
        <w:rPr>
          <w:i/>
          <w:iCs/>
          <w:noProof/>
        </w:rPr>
        <w:t>Pharmacol. Biochem. Behav.</w:t>
      </w:r>
      <w:r w:rsidRPr="006753E2">
        <w:rPr>
          <w:noProof/>
        </w:rPr>
        <w:t xml:space="preserve"> 91, 1–8. doi:10.1016/j.pbb.2008.06.004.</w:t>
      </w:r>
    </w:p>
    <w:p w:rsidR="006753E2" w:rsidRPr="006753E2" w:rsidRDefault="006753E2">
      <w:pPr>
        <w:pStyle w:val="NormalWeb"/>
        <w:ind w:left="480" w:hanging="480"/>
        <w:divId w:val="694962216"/>
        <w:rPr>
          <w:noProof/>
        </w:rPr>
      </w:pPr>
      <w:r w:rsidRPr="006753E2">
        <w:rPr>
          <w:noProof/>
        </w:rPr>
        <w:lastRenderedPageBreak/>
        <w:t xml:space="preserve">Martin, P., and Bateson, P. P. G. (2007). </w:t>
      </w:r>
      <w:r w:rsidRPr="006753E2">
        <w:rPr>
          <w:i/>
          <w:iCs/>
          <w:noProof/>
        </w:rPr>
        <w:t>Measuring Behaviour: An Introductory Guide</w:t>
      </w:r>
      <w:r w:rsidRPr="006753E2">
        <w:rPr>
          <w:noProof/>
        </w:rPr>
        <w:t>. 3rd ed. Cambridge: Cambridge University Press.</w:t>
      </w:r>
    </w:p>
    <w:p w:rsidR="006753E2" w:rsidRPr="006753E2" w:rsidRDefault="006753E2">
      <w:pPr>
        <w:pStyle w:val="NormalWeb"/>
        <w:ind w:left="480" w:hanging="480"/>
        <w:divId w:val="694962216"/>
        <w:rPr>
          <w:noProof/>
        </w:rPr>
      </w:pPr>
      <w:r w:rsidRPr="006753E2">
        <w:rPr>
          <w:noProof/>
        </w:rPr>
        <w:t xml:space="preserve">Meunier, J., and Kölliker, M. (2012). Parental antagonism and parent-offspring co-adaptation interact to shape family life. </w:t>
      </w:r>
      <w:r w:rsidRPr="006753E2">
        <w:rPr>
          <w:i/>
          <w:iCs/>
          <w:noProof/>
        </w:rPr>
        <w:t>Proc. R. Soc. B Biol. Sci.</w:t>
      </w:r>
      <w:r w:rsidRPr="006753E2">
        <w:rPr>
          <w:noProof/>
        </w:rPr>
        <w:t xml:space="preserve"> 279, 3981–3988. doi:10.1098/rspb.2012.1416.</w:t>
      </w:r>
    </w:p>
    <w:p w:rsidR="006753E2" w:rsidRPr="006753E2" w:rsidRDefault="006753E2" w:rsidP="001F0AB1">
      <w:pPr>
        <w:pStyle w:val="NormalWeb"/>
        <w:ind w:left="480" w:hanging="480"/>
        <w:divId w:val="694962216"/>
        <w:rPr>
          <w:noProof/>
        </w:rPr>
      </w:pPr>
      <w:r w:rsidRPr="006753E2">
        <w:rPr>
          <w:noProof/>
        </w:rPr>
        <w:t xml:space="preserve">Ohshima, T., Ward, J. M., Huh, C. G., Longenecker, G., Veeranna, Pant, H. C., Brady, R. O., Martin, L. J., and Kulkarni, A. B. (1996). Targeted disruption of the cyclin-dependent kinase 5 gene results in abnormal corticogenesis, neuronal pathology and perinatal death. </w:t>
      </w:r>
      <w:r w:rsidRPr="006753E2">
        <w:rPr>
          <w:i/>
          <w:iCs/>
          <w:noProof/>
        </w:rPr>
        <w:t>Proc. Natl. Acad. Sci. U. S. A.</w:t>
      </w:r>
      <w:r w:rsidRPr="006753E2">
        <w:rPr>
          <w:noProof/>
        </w:rPr>
        <w:t xml:space="preserve"> 93, 11173–11178. doi:10.1073/pnas.93.20.11173.</w:t>
      </w:r>
    </w:p>
    <w:p w:rsidR="006753E2" w:rsidRPr="002A2FE8" w:rsidRDefault="006753E2">
      <w:pPr>
        <w:pStyle w:val="NormalWeb"/>
        <w:ind w:left="480" w:hanging="480"/>
        <w:divId w:val="694962216"/>
        <w:rPr>
          <w:noProof/>
        </w:rPr>
      </w:pPr>
      <w:r w:rsidRPr="006753E2">
        <w:rPr>
          <w:noProof/>
        </w:rPr>
        <w:t xml:space="preserve">Schneider, T., Skitt, Z., Liu, Y., Deacon, R. M. J., Flint, J., Karmiloff-Smith, A., </w:t>
      </w:r>
      <w:r w:rsidRPr="002A2FE8">
        <w:rPr>
          <w:noProof/>
        </w:rPr>
        <w:t xml:space="preserve">Rawlins, J. N. P., and Tassabehji, M. (2012). Anxious, hypoactive phenotype combined with motor deficits in Gtf2ird1 null mouse model relevant to Williams syndrome. </w:t>
      </w:r>
      <w:r w:rsidRPr="002A2FE8">
        <w:rPr>
          <w:i/>
          <w:iCs/>
          <w:noProof/>
        </w:rPr>
        <w:t>Behav. Brain Res.</w:t>
      </w:r>
      <w:r w:rsidRPr="002A2FE8">
        <w:rPr>
          <w:noProof/>
        </w:rPr>
        <w:t xml:space="preserve"> 233, 458–473. doi:10.1016/j.bbr.2012.05.014.</w:t>
      </w:r>
    </w:p>
    <w:p w:rsidR="00D40620" w:rsidRDefault="002A2FE8">
      <w:pPr>
        <w:pStyle w:val="NormalWeb"/>
        <w:ind w:left="480" w:hanging="480"/>
        <w:divId w:val="694962216"/>
        <w:rPr>
          <w:noProof/>
        </w:rPr>
      </w:pPr>
      <w:r w:rsidRPr="00D40620">
        <w:rPr>
          <w:noProof/>
        </w:rPr>
        <w:t xml:space="preserve">Sen, Ś., Satagopan, J. M., Broman, K. W., and Churchill, G. A. (2007). R/qtlDesign: Inbred line cross experimental design. </w:t>
      </w:r>
      <w:r w:rsidRPr="00D40620">
        <w:rPr>
          <w:i/>
          <w:iCs/>
          <w:noProof/>
        </w:rPr>
        <w:t>Mamm. Genome</w:t>
      </w:r>
      <w:r w:rsidRPr="00D40620">
        <w:rPr>
          <w:noProof/>
        </w:rPr>
        <w:t xml:space="preserve"> 18, 87–93. doi:10.1007/s00335-006-0090-y.</w:t>
      </w:r>
    </w:p>
    <w:p w:rsidR="006753E2" w:rsidRPr="002A2FE8" w:rsidRDefault="006753E2">
      <w:pPr>
        <w:pStyle w:val="NormalWeb"/>
        <w:ind w:left="480" w:hanging="480"/>
        <w:divId w:val="694962216"/>
        <w:rPr>
          <w:noProof/>
        </w:rPr>
      </w:pPr>
      <w:r w:rsidRPr="002A2FE8">
        <w:rPr>
          <w:noProof/>
        </w:rPr>
        <w:t xml:space="preserve">Shifman, S., Bell, J. T., Copley, R. R., Taylor, M. S., Williams, R. W., Mott, R., and Flint, J. (2006). A high-resolution single nucleotide polymorphism genetic map of the mouse genome. </w:t>
      </w:r>
      <w:r w:rsidRPr="002A2FE8">
        <w:rPr>
          <w:i/>
          <w:iCs/>
          <w:noProof/>
        </w:rPr>
        <w:t>PLoS Biol.</w:t>
      </w:r>
      <w:r w:rsidRPr="002A2FE8">
        <w:rPr>
          <w:noProof/>
        </w:rPr>
        <w:t xml:space="preserve"> 4, 2227–2237. doi:10.1371/journal.pbio.0040395.</w:t>
      </w:r>
    </w:p>
    <w:p w:rsidR="006753E2" w:rsidRPr="002A2FE8" w:rsidRDefault="006753E2">
      <w:pPr>
        <w:pStyle w:val="NormalWeb"/>
        <w:ind w:left="480" w:hanging="480"/>
        <w:divId w:val="694962216"/>
        <w:rPr>
          <w:noProof/>
        </w:rPr>
      </w:pPr>
      <w:r w:rsidRPr="002A2FE8">
        <w:rPr>
          <w:noProof/>
        </w:rPr>
        <w:t xml:space="preserve">Smith, J. W., Seckl, J. R., Evans, A. T., Costall, B., and Smythe, J. W. (2004). Gestational stress induces post-partum depression-like behaviour and alters maternal care in rats. </w:t>
      </w:r>
      <w:r w:rsidRPr="002A2FE8">
        <w:rPr>
          <w:i/>
          <w:iCs/>
          <w:noProof/>
        </w:rPr>
        <w:t>Psychoneuroendocrinology</w:t>
      </w:r>
      <w:r w:rsidRPr="002A2FE8">
        <w:rPr>
          <w:noProof/>
        </w:rPr>
        <w:t xml:space="preserve"> 29, 227–244. doi:10.1016/S0306-4530(03)00025-8.</w:t>
      </w:r>
    </w:p>
    <w:p w:rsidR="006753E2" w:rsidRPr="002A2FE8" w:rsidRDefault="006753E2">
      <w:pPr>
        <w:pStyle w:val="NormalWeb"/>
        <w:ind w:left="480" w:hanging="480"/>
        <w:divId w:val="694962216"/>
        <w:rPr>
          <w:noProof/>
        </w:rPr>
      </w:pPr>
      <w:r w:rsidRPr="002A2FE8">
        <w:rPr>
          <w:noProof/>
        </w:rPr>
        <w:t xml:space="preserve">Trivers, R. L. (1974). Parent-offspring conflict. </w:t>
      </w:r>
      <w:r w:rsidRPr="002A2FE8">
        <w:rPr>
          <w:i/>
          <w:iCs/>
          <w:noProof/>
        </w:rPr>
        <w:t>Am. Zool.</w:t>
      </w:r>
      <w:r w:rsidRPr="002A2FE8">
        <w:rPr>
          <w:noProof/>
        </w:rPr>
        <w:t xml:space="preserve"> 14, 249–264. doi:10.1093/icb/14.1.249.</w:t>
      </w:r>
    </w:p>
    <w:p w:rsidR="006753E2" w:rsidRPr="006753E2" w:rsidRDefault="006753E2">
      <w:pPr>
        <w:pStyle w:val="NormalWeb"/>
        <w:ind w:left="480" w:hanging="480"/>
        <w:divId w:val="694962216"/>
        <w:rPr>
          <w:noProof/>
        </w:rPr>
      </w:pPr>
      <w:r w:rsidRPr="002A2FE8">
        <w:rPr>
          <w:noProof/>
        </w:rPr>
        <w:t>Wolf, J. B., and Brodie III, E. D. (1998). The coadaptation of parental and offspring</w:t>
      </w:r>
      <w:r w:rsidRPr="006753E2">
        <w:rPr>
          <w:noProof/>
        </w:rPr>
        <w:t xml:space="preserve"> characters. </w:t>
      </w:r>
      <w:r w:rsidRPr="006753E2">
        <w:rPr>
          <w:i/>
          <w:iCs/>
          <w:noProof/>
        </w:rPr>
        <w:t>Evolution</w:t>
      </w:r>
      <w:r w:rsidRPr="006753E2">
        <w:rPr>
          <w:noProof/>
        </w:rPr>
        <w:t xml:space="preserve"> 52, 299–308. doi:10.2307/2411068.</w:t>
      </w:r>
    </w:p>
    <w:p w:rsidR="004064DD" w:rsidRDefault="00EC6F95" w:rsidP="004064DD">
      <w:pPr>
        <w:spacing w:line="480" w:lineRule="auto"/>
        <w:rPr>
          <w:rFonts w:ascii="Times New Roman" w:hAnsi="Times New Roman" w:cs="Times New Roman"/>
          <w:sz w:val="24"/>
          <w:szCs w:val="24"/>
        </w:rPr>
      </w:pPr>
      <w:r w:rsidRPr="00555979">
        <w:rPr>
          <w:rFonts w:ascii="Times New Roman" w:eastAsiaTheme="minorEastAsia" w:hAnsi="Times New Roman" w:cs="Times New Roman"/>
          <w:sz w:val="24"/>
          <w:szCs w:val="24"/>
          <w:lang w:eastAsia="en-GB"/>
        </w:rPr>
        <w:fldChar w:fldCharType="end"/>
      </w:r>
    </w:p>
    <w:p w:rsidR="00FC0DC3" w:rsidRDefault="00FC0DC3">
      <w:pPr>
        <w:rPr>
          <w:rFonts w:ascii="Times New Roman" w:hAnsi="Times New Roman" w:cs="Times New Roman"/>
          <w:sz w:val="24"/>
          <w:szCs w:val="24"/>
        </w:rPr>
      </w:pPr>
      <w:r>
        <w:rPr>
          <w:rFonts w:ascii="Times New Roman" w:hAnsi="Times New Roman" w:cs="Times New Roman"/>
          <w:sz w:val="24"/>
          <w:szCs w:val="24"/>
        </w:rPr>
        <w:br w:type="page"/>
      </w:r>
    </w:p>
    <w:p w:rsidR="004045FD" w:rsidRDefault="004045FD" w:rsidP="004064DD">
      <w:pPr>
        <w:spacing w:line="480"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Tables </w:t>
      </w:r>
    </w:p>
    <w:p w:rsidR="004064DD" w:rsidRDefault="004064DD" w:rsidP="004064DD">
      <w:pPr>
        <w:spacing w:line="480" w:lineRule="auto"/>
        <w:rPr>
          <w:rFonts w:ascii="Times New Roman" w:hAnsi="Times New Roman" w:cs="Times New Roman"/>
          <w:sz w:val="24"/>
          <w:szCs w:val="24"/>
        </w:rPr>
      </w:pPr>
      <w:r w:rsidRPr="009D0BC3">
        <w:rPr>
          <w:rFonts w:ascii="Times New Roman" w:hAnsi="Times New Roman" w:cs="Times New Roman"/>
          <w:b/>
          <w:sz w:val="24"/>
          <w:szCs w:val="24"/>
        </w:rPr>
        <w:t xml:space="preserve">Table 1. </w:t>
      </w:r>
      <w:r w:rsidRPr="00AB754E">
        <w:rPr>
          <w:rFonts w:ascii="Times New Roman" w:hAnsi="Times New Roman" w:cs="Times New Roman"/>
          <w:sz w:val="24"/>
          <w:szCs w:val="24"/>
        </w:rPr>
        <w:t xml:space="preserve">Summary of </w:t>
      </w:r>
      <w:r w:rsidR="006E7106">
        <w:rPr>
          <w:rFonts w:ascii="Times New Roman" w:hAnsi="Times New Roman" w:cs="Times New Roman"/>
          <w:sz w:val="24"/>
          <w:szCs w:val="24"/>
        </w:rPr>
        <w:t>d</w:t>
      </w:r>
      <w:r w:rsidRPr="00AB754E">
        <w:rPr>
          <w:rFonts w:ascii="Times New Roman" w:hAnsi="Times New Roman" w:cs="Times New Roman"/>
          <w:sz w:val="24"/>
          <w:szCs w:val="24"/>
        </w:rPr>
        <w:t xml:space="preserve">irect and </w:t>
      </w:r>
      <w:r w:rsidR="006E7106">
        <w:rPr>
          <w:rFonts w:ascii="Times New Roman" w:hAnsi="Times New Roman" w:cs="Times New Roman"/>
          <w:sz w:val="24"/>
          <w:szCs w:val="24"/>
        </w:rPr>
        <w:t>i</w:t>
      </w:r>
      <w:r w:rsidRPr="00AB754E">
        <w:rPr>
          <w:rFonts w:ascii="Times New Roman" w:hAnsi="Times New Roman" w:cs="Times New Roman"/>
          <w:sz w:val="24"/>
          <w:szCs w:val="24"/>
        </w:rPr>
        <w:t xml:space="preserve">ndirect Genetic effects. </w:t>
      </w:r>
      <w:r>
        <w:rPr>
          <w:rFonts w:ascii="Times New Roman" w:hAnsi="Times New Roman" w:cs="Times New Roman"/>
          <w:sz w:val="24"/>
          <w:szCs w:val="24"/>
        </w:rPr>
        <w:t>We list the loci, followed by their position in Mb, the 1.5 LOD confidence interval</w:t>
      </w:r>
      <w:r w:rsidR="006E7106">
        <w:rPr>
          <w:rFonts w:ascii="Times New Roman" w:hAnsi="Times New Roman" w:cs="Times New Roman"/>
          <w:sz w:val="24"/>
          <w:szCs w:val="24"/>
        </w:rPr>
        <w:t xml:space="preserve"> </w:t>
      </w:r>
      <w:r w:rsidR="007F62EB">
        <w:rPr>
          <w:rFonts w:ascii="Times New Roman" w:hAnsi="Times New Roman" w:cs="Times New Roman"/>
          <w:sz w:val="24"/>
          <w:szCs w:val="24"/>
        </w:rPr>
        <w:fldChar w:fldCharType="begin" w:fldLock="1"/>
      </w:r>
      <w:r w:rsidR="00DA1674">
        <w:rPr>
          <w:rFonts w:ascii="Times New Roman" w:hAnsi="Times New Roman" w:cs="Times New Roman"/>
          <w:sz w:val="24"/>
          <w:szCs w:val="24"/>
        </w:rPr>
        <w:instrText>ADDIN CSL_CITATION { "citationItems" : [ { "id" : "ITEM-1", "itemData" : { "ISBN" : "0016-6731 (Print)\\r0016-6731 (Linking)", "ISSN" : "0016-6731", "PMID" : "9872974", "abstract" : "Lander and Botstein introduced statistical methods for searching an entire genome for quantitative trait loci (QTL) in experimental organisms, with emphasis on a backcross design and QTL having only additive effects. We extend their results to intercross and other designs, and we compare the power of the resulting test as a function of the magnitude of the additive and dominance effects, the sample size and intermarker distances. We also compare three methods for constructing confidence regions for a QTL: likelihood regions, Bayesian credible sets, and support regions. We show that with an appropriate evaluation of the coverage probability a support region is approximately a confidence region, and we provide a theroretical explanation of the empirical observation that the size of the support region is proportional to the sample size, not the square root of the sample size, as one might expect from standard statistical theory.", "author" : [ { "dropping-particle" : "", "family" : "Dupuis", "given" : "J", "non-dropping-particle" : "", "parse-names" : false, "suffix" : "" }, { "dropping-particle" : "", "family" : "Siegmund", "given" : "D", "non-dropping-particle" : "", "parse-names" : false, "suffix" : "" } ], "container-title" : "Genetics", "id" : "ITEM-1", "issue" : "1", "issued" : { "date-parts" : [ [ "1999" ] ] }, "page" : "373-386", "title" : "Statistical methods for mapping quantitative trait loci from a dense set of markers.", "type" : "article-journal", "volume" : "151" }, "uris" : [ "http://www.mendeley.com/documents/?uuid=a486e198-e820-45e1-9d79-1b7d28ab2000" ] } ], "mendeley" : { "formattedCitation" : "(Dupuis and Siegmund, 1999)", "plainTextFormattedCitation" : "(Dupuis and Siegmund, 1999)", "previouslyFormattedCitation" : "(Dupuis and Siegmund, 1999)" }, "properties" : { "noteIndex" : 0 }, "schema" : "https://github.com/citation-style-language/schema/raw/master/csl-citation.json" }</w:instrText>
      </w:r>
      <w:r w:rsidR="007F62EB">
        <w:rPr>
          <w:rFonts w:ascii="Times New Roman" w:hAnsi="Times New Roman" w:cs="Times New Roman"/>
          <w:sz w:val="24"/>
          <w:szCs w:val="24"/>
        </w:rPr>
        <w:fldChar w:fldCharType="separate"/>
      </w:r>
      <w:r w:rsidR="00DA1674" w:rsidRPr="00DA1674">
        <w:rPr>
          <w:rFonts w:ascii="Times New Roman" w:hAnsi="Times New Roman" w:cs="Times New Roman"/>
          <w:noProof/>
          <w:sz w:val="24"/>
          <w:szCs w:val="24"/>
        </w:rPr>
        <w:t>(Dupuis and Siegmund, 1999)</w:t>
      </w:r>
      <w:r w:rsidR="007F62EB">
        <w:rPr>
          <w:rFonts w:ascii="Times New Roman" w:hAnsi="Times New Roman" w:cs="Times New Roman"/>
          <w:sz w:val="24"/>
          <w:szCs w:val="24"/>
        </w:rPr>
        <w:fldChar w:fldCharType="end"/>
      </w:r>
      <w:r>
        <w:rPr>
          <w:rFonts w:ascii="Times New Roman" w:hAnsi="Times New Roman" w:cs="Times New Roman"/>
          <w:sz w:val="24"/>
          <w:szCs w:val="24"/>
        </w:rPr>
        <w:t xml:space="preserve">, the </w:t>
      </w:r>
      <w:r w:rsidR="00394176">
        <w:rPr>
          <w:rFonts w:ascii="Times New Roman" w:hAnsi="Times New Roman" w:cs="Times New Roman"/>
          <w:sz w:val="24"/>
          <w:szCs w:val="24"/>
        </w:rPr>
        <w:t xml:space="preserve">genome-wide </w:t>
      </w:r>
      <w:r>
        <w:rPr>
          <w:rFonts w:ascii="Times New Roman" w:hAnsi="Times New Roman" w:cs="Times New Roman"/>
          <w:sz w:val="24"/>
          <w:szCs w:val="24"/>
        </w:rPr>
        <w:t>peak marker LRS and LOD score and associated p-</w:t>
      </w:r>
      <w:r w:rsidR="00E3488F">
        <w:rPr>
          <w:rFonts w:ascii="Times New Roman" w:hAnsi="Times New Roman" w:cs="Times New Roman"/>
          <w:sz w:val="24"/>
          <w:szCs w:val="24"/>
        </w:rPr>
        <w:t>v</w:t>
      </w:r>
      <w:r>
        <w:rPr>
          <w:rFonts w:ascii="Times New Roman" w:hAnsi="Times New Roman" w:cs="Times New Roman"/>
          <w:sz w:val="24"/>
          <w:szCs w:val="24"/>
        </w:rPr>
        <w:t xml:space="preserve">alue and the number of genes within the interval. </w:t>
      </w:r>
    </w:p>
    <w:p w:rsidR="004064DD" w:rsidRDefault="004064DD" w:rsidP="004064DD">
      <w:pPr>
        <w:rPr>
          <w:rFonts w:eastAsia="Times New Roman"/>
        </w:rPr>
      </w:pPr>
    </w:p>
    <w:p w:rsidR="004064DD" w:rsidRDefault="004064DD" w:rsidP="004064D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6"/>
        <w:gridCol w:w="1450"/>
        <w:gridCol w:w="1618"/>
        <w:gridCol w:w="869"/>
        <w:gridCol w:w="961"/>
        <w:gridCol w:w="1275"/>
        <w:gridCol w:w="1242"/>
      </w:tblGrid>
      <w:tr w:rsidR="004064DD" w:rsidRPr="00B71535" w:rsidTr="009D0BC3">
        <w:trPr>
          <w:trHeight w:val="525"/>
        </w:trPr>
        <w:tc>
          <w:tcPr>
            <w:tcW w:w="749" w:type="pct"/>
            <w:shd w:val="clear" w:color="auto" w:fill="auto"/>
            <w:hideMark/>
          </w:tcPr>
          <w:p w:rsidR="004064DD" w:rsidRPr="00B71535" w:rsidRDefault="004064DD" w:rsidP="009D0BC3">
            <w:pPr>
              <w:rPr>
                <w:rFonts w:eastAsia="Times New Roman" w:cs="Arial"/>
                <w:b/>
                <w:bCs/>
                <w:sz w:val="20"/>
                <w:szCs w:val="20"/>
                <w:lang w:eastAsia="en-GB"/>
              </w:rPr>
            </w:pPr>
            <w:r w:rsidRPr="00B71535">
              <w:rPr>
                <w:rFonts w:eastAsia="Times New Roman" w:cs="Arial"/>
                <w:b/>
                <w:bCs/>
                <w:sz w:val="20"/>
                <w:szCs w:val="20"/>
                <w:lang w:eastAsia="en-GB"/>
              </w:rPr>
              <w:t>Loci</w:t>
            </w:r>
          </w:p>
        </w:tc>
        <w:tc>
          <w:tcPr>
            <w:tcW w:w="831" w:type="pct"/>
            <w:shd w:val="clear" w:color="auto" w:fill="auto"/>
            <w:noWrap/>
            <w:hideMark/>
          </w:tcPr>
          <w:p w:rsidR="004064DD" w:rsidRPr="00B71535" w:rsidRDefault="004064DD" w:rsidP="009D0BC3">
            <w:pPr>
              <w:rPr>
                <w:rFonts w:eastAsia="Times New Roman" w:cs="Arial"/>
                <w:b/>
                <w:bCs/>
                <w:sz w:val="20"/>
                <w:szCs w:val="20"/>
                <w:lang w:eastAsia="en-GB"/>
              </w:rPr>
            </w:pPr>
            <w:r w:rsidRPr="00B71535">
              <w:rPr>
                <w:rFonts w:eastAsia="Times New Roman" w:cs="Arial"/>
                <w:b/>
                <w:bCs/>
                <w:sz w:val="20"/>
                <w:szCs w:val="20"/>
                <w:lang w:eastAsia="en-GB"/>
              </w:rPr>
              <w:t>QTL position</w:t>
            </w:r>
          </w:p>
        </w:tc>
        <w:tc>
          <w:tcPr>
            <w:tcW w:w="928" w:type="pct"/>
            <w:shd w:val="clear" w:color="auto" w:fill="auto"/>
            <w:hideMark/>
          </w:tcPr>
          <w:p w:rsidR="004064DD" w:rsidRPr="00B71535" w:rsidRDefault="004064DD" w:rsidP="009D0BC3">
            <w:pPr>
              <w:rPr>
                <w:rFonts w:eastAsia="Times New Roman" w:cs="Arial"/>
                <w:b/>
                <w:bCs/>
                <w:sz w:val="20"/>
                <w:szCs w:val="20"/>
                <w:lang w:eastAsia="en-GB"/>
              </w:rPr>
            </w:pPr>
            <w:r w:rsidRPr="00B71535">
              <w:rPr>
                <w:rFonts w:eastAsia="Times New Roman" w:cs="Arial"/>
                <w:b/>
                <w:bCs/>
                <w:sz w:val="20"/>
                <w:szCs w:val="20"/>
                <w:lang w:eastAsia="en-GB"/>
              </w:rPr>
              <w:t>Confidence interval</w:t>
            </w:r>
          </w:p>
        </w:tc>
        <w:tc>
          <w:tcPr>
            <w:tcW w:w="498" w:type="pct"/>
            <w:shd w:val="clear" w:color="auto" w:fill="auto"/>
            <w:hideMark/>
          </w:tcPr>
          <w:p w:rsidR="004064DD" w:rsidRPr="00B71535" w:rsidRDefault="004064DD" w:rsidP="009D0BC3">
            <w:pPr>
              <w:rPr>
                <w:rFonts w:eastAsia="Times New Roman" w:cs="Arial"/>
                <w:b/>
                <w:bCs/>
                <w:sz w:val="20"/>
                <w:szCs w:val="20"/>
                <w:lang w:eastAsia="en-GB"/>
              </w:rPr>
            </w:pPr>
            <w:r w:rsidRPr="00B71535">
              <w:rPr>
                <w:rFonts w:eastAsia="Times New Roman" w:cs="Arial"/>
                <w:b/>
                <w:bCs/>
                <w:sz w:val="20"/>
                <w:szCs w:val="20"/>
                <w:lang w:eastAsia="en-GB"/>
              </w:rPr>
              <w:t>Max LRS</w:t>
            </w:r>
          </w:p>
        </w:tc>
        <w:tc>
          <w:tcPr>
            <w:tcW w:w="551" w:type="pct"/>
            <w:shd w:val="clear" w:color="auto" w:fill="auto"/>
            <w:hideMark/>
          </w:tcPr>
          <w:p w:rsidR="004064DD" w:rsidRPr="00B71535" w:rsidRDefault="004064DD" w:rsidP="009D0BC3">
            <w:pPr>
              <w:rPr>
                <w:rFonts w:eastAsia="Times New Roman" w:cs="Arial"/>
                <w:b/>
                <w:bCs/>
                <w:sz w:val="20"/>
                <w:szCs w:val="20"/>
                <w:lang w:eastAsia="en-GB"/>
              </w:rPr>
            </w:pPr>
            <w:r w:rsidRPr="00B71535">
              <w:rPr>
                <w:rFonts w:eastAsia="Times New Roman" w:cs="Arial"/>
                <w:b/>
                <w:bCs/>
                <w:sz w:val="20"/>
                <w:szCs w:val="20"/>
                <w:lang w:eastAsia="en-GB"/>
              </w:rPr>
              <w:t>M</w:t>
            </w:r>
            <w:r w:rsidR="006E7106">
              <w:rPr>
                <w:rFonts w:eastAsia="Times New Roman" w:cs="Arial"/>
                <w:b/>
                <w:bCs/>
                <w:sz w:val="20"/>
                <w:szCs w:val="20"/>
                <w:lang w:eastAsia="en-GB"/>
              </w:rPr>
              <w:t>ax</w:t>
            </w:r>
            <w:r w:rsidRPr="00B71535">
              <w:rPr>
                <w:rFonts w:eastAsia="Times New Roman" w:cs="Arial"/>
                <w:b/>
                <w:bCs/>
                <w:sz w:val="20"/>
                <w:szCs w:val="20"/>
                <w:lang w:eastAsia="en-GB"/>
              </w:rPr>
              <w:t xml:space="preserve"> LOD</w:t>
            </w:r>
          </w:p>
        </w:tc>
        <w:tc>
          <w:tcPr>
            <w:tcW w:w="731" w:type="pct"/>
          </w:tcPr>
          <w:p w:rsidR="004064DD" w:rsidRPr="00B71535" w:rsidRDefault="004064DD" w:rsidP="009D0BC3">
            <w:pPr>
              <w:rPr>
                <w:rFonts w:eastAsia="Times New Roman" w:cs="Arial"/>
                <w:b/>
                <w:bCs/>
                <w:sz w:val="20"/>
                <w:szCs w:val="20"/>
                <w:lang w:eastAsia="en-GB"/>
              </w:rPr>
            </w:pPr>
            <w:r w:rsidRPr="00B71535">
              <w:rPr>
                <w:rFonts w:eastAsia="Times New Roman" w:cs="Arial"/>
                <w:b/>
                <w:bCs/>
                <w:sz w:val="20"/>
                <w:szCs w:val="20"/>
                <w:lang w:eastAsia="en-GB"/>
              </w:rPr>
              <w:t>M</w:t>
            </w:r>
            <w:r w:rsidR="006E7106">
              <w:rPr>
                <w:rFonts w:eastAsia="Times New Roman" w:cs="Arial"/>
                <w:b/>
                <w:bCs/>
                <w:sz w:val="20"/>
                <w:szCs w:val="20"/>
                <w:lang w:eastAsia="en-GB"/>
              </w:rPr>
              <w:t>ax</w:t>
            </w:r>
            <w:r w:rsidRPr="00B71535">
              <w:rPr>
                <w:rFonts w:eastAsia="Times New Roman" w:cs="Arial"/>
                <w:b/>
                <w:bCs/>
                <w:sz w:val="20"/>
                <w:szCs w:val="20"/>
                <w:lang w:eastAsia="en-GB"/>
              </w:rPr>
              <w:t xml:space="preserve"> P</w:t>
            </w:r>
          </w:p>
        </w:tc>
        <w:tc>
          <w:tcPr>
            <w:tcW w:w="712" w:type="pct"/>
            <w:shd w:val="clear" w:color="auto" w:fill="auto"/>
            <w:hideMark/>
          </w:tcPr>
          <w:p w:rsidR="004064DD" w:rsidRPr="00B71535" w:rsidRDefault="004064DD" w:rsidP="009D0BC3">
            <w:pPr>
              <w:rPr>
                <w:rFonts w:eastAsia="Times New Roman" w:cs="Arial"/>
                <w:b/>
                <w:bCs/>
                <w:sz w:val="20"/>
                <w:szCs w:val="20"/>
                <w:lang w:eastAsia="en-GB"/>
              </w:rPr>
            </w:pPr>
            <w:r w:rsidRPr="00B71535">
              <w:rPr>
                <w:rFonts w:eastAsia="Times New Roman" w:cs="Arial"/>
                <w:b/>
                <w:bCs/>
                <w:sz w:val="20"/>
                <w:szCs w:val="20"/>
                <w:lang w:eastAsia="en-GB"/>
              </w:rPr>
              <w:t>Number of genes</w:t>
            </w:r>
          </w:p>
        </w:tc>
      </w:tr>
      <w:tr w:rsidR="004064DD" w:rsidRPr="00B71535" w:rsidTr="009D0BC3">
        <w:trPr>
          <w:trHeight w:val="270"/>
        </w:trPr>
        <w:tc>
          <w:tcPr>
            <w:tcW w:w="749" w:type="pct"/>
            <w:shd w:val="clear" w:color="auto" w:fill="auto"/>
            <w:vAlign w:val="center"/>
            <w:hideMark/>
          </w:tcPr>
          <w:p w:rsidR="004064DD" w:rsidRPr="00B71535" w:rsidRDefault="004064DD" w:rsidP="005454AA">
            <w:pPr>
              <w:rPr>
                <w:rFonts w:eastAsia="Times New Roman" w:cs="Arial"/>
                <w:i/>
                <w:iCs/>
                <w:sz w:val="20"/>
                <w:szCs w:val="20"/>
                <w:lang w:eastAsia="en-GB"/>
              </w:rPr>
            </w:pPr>
            <w:r w:rsidRPr="00B71535">
              <w:rPr>
                <w:rFonts w:eastAsia="Times New Roman" w:cs="Arial"/>
                <w:i/>
                <w:iCs/>
                <w:sz w:val="20"/>
                <w:szCs w:val="20"/>
                <w:lang w:eastAsia="en-GB"/>
              </w:rPr>
              <w:t>MatDge1.1</w:t>
            </w:r>
          </w:p>
        </w:tc>
        <w:tc>
          <w:tcPr>
            <w:tcW w:w="831" w:type="pct"/>
            <w:shd w:val="clear" w:color="auto" w:fill="auto"/>
            <w:noWrap/>
            <w:vAlign w:val="bottom"/>
            <w:hideMark/>
          </w:tcPr>
          <w:p w:rsidR="004064DD" w:rsidRPr="00B71535" w:rsidRDefault="004064DD" w:rsidP="005454AA">
            <w:pPr>
              <w:rPr>
                <w:rFonts w:eastAsia="Times New Roman" w:cs="Arial"/>
                <w:sz w:val="20"/>
                <w:szCs w:val="20"/>
                <w:lang w:eastAsia="en-GB"/>
              </w:rPr>
            </w:pPr>
            <w:r w:rsidRPr="00B71535">
              <w:rPr>
                <w:rFonts w:eastAsia="Times New Roman" w:cs="Arial"/>
                <w:sz w:val="20"/>
                <w:szCs w:val="20"/>
                <w:lang w:eastAsia="en-GB"/>
              </w:rPr>
              <w:t>168.32</w:t>
            </w:r>
          </w:p>
        </w:tc>
        <w:tc>
          <w:tcPr>
            <w:tcW w:w="928" w:type="pct"/>
            <w:shd w:val="clear" w:color="auto" w:fill="auto"/>
            <w:vAlign w:val="bottom"/>
            <w:hideMark/>
          </w:tcPr>
          <w:p w:rsidR="004064DD" w:rsidRPr="00B71535" w:rsidRDefault="004064DD" w:rsidP="005454AA">
            <w:pPr>
              <w:rPr>
                <w:rFonts w:eastAsia="Times New Roman" w:cs="Arial"/>
                <w:sz w:val="20"/>
                <w:szCs w:val="20"/>
                <w:lang w:eastAsia="en-GB"/>
              </w:rPr>
            </w:pPr>
            <w:r w:rsidRPr="00B71535">
              <w:rPr>
                <w:rFonts w:eastAsia="Times New Roman" w:cs="Arial"/>
                <w:sz w:val="20"/>
                <w:szCs w:val="20"/>
                <w:lang w:eastAsia="en-GB"/>
              </w:rPr>
              <w:t>165.24 - 172.06</w:t>
            </w:r>
          </w:p>
        </w:tc>
        <w:tc>
          <w:tcPr>
            <w:tcW w:w="498" w:type="pct"/>
            <w:shd w:val="clear" w:color="auto" w:fill="auto"/>
            <w:noWrap/>
            <w:vAlign w:val="bottom"/>
            <w:hideMark/>
          </w:tcPr>
          <w:p w:rsidR="004064DD" w:rsidRPr="00B71535" w:rsidRDefault="004064DD" w:rsidP="005454AA">
            <w:pPr>
              <w:rPr>
                <w:rFonts w:eastAsia="Times New Roman" w:cs="Arial"/>
                <w:sz w:val="20"/>
                <w:szCs w:val="20"/>
                <w:lang w:eastAsia="en-GB"/>
              </w:rPr>
            </w:pPr>
            <w:r w:rsidRPr="00B71535">
              <w:rPr>
                <w:rFonts w:eastAsia="Times New Roman" w:cs="Arial"/>
                <w:sz w:val="20"/>
                <w:szCs w:val="20"/>
                <w:lang w:eastAsia="en-GB"/>
              </w:rPr>
              <w:t>17.03</w:t>
            </w:r>
          </w:p>
        </w:tc>
        <w:tc>
          <w:tcPr>
            <w:tcW w:w="551" w:type="pct"/>
            <w:shd w:val="clear" w:color="auto" w:fill="auto"/>
            <w:noWrap/>
            <w:vAlign w:val="bottom"/>
            <w:hideMark/>
          </w:tcPr>
          <w:p w:rsidR="004064DD" w:rsidRPr="00B71535" w:rsidRDefault="004064DD" w:rsidP="005454AA">
            <w:pPr>
              <w:rPr>
                <w:rFonts w:eastAsia="Times New Roman" w:cs="Arial"/>
                <w:sz w:val="20"/>
                <w:szCs w:val="20"/>
                <w:lang w:eastAsia="en-GB"/>
              </w:rPr>
            </w:pPr>
            <w:r w:rsidRPr="00B71535">
              <w:rPr>
                <w:rFonts w:eastAsia="Times New Roman" w:cs="Arial"/>
                <w:sz w:val="20"/>
                <w:szCs w:val="20"/>
                <w:lang w:eastAsia="en-GB"/>
              </w:rPr>
              <w:t>3.70</w:t>
            </w:r>
          </w:p>
        </w:tc>
        <w:tc>
          <w:tcPr>
            <w:tcW w:w="731" w:type="pct"/>
            <w:vAlign w:val="bottom"/>
          </w:tcPr>
          <w:p w:rsidR="004064DD" w:rsidRPr="00B71535" w:rsidRDefault="004064DD" w:rsidP="005454AA">
            <w:pPr>
              <w:rPr>
                <w:rFonts w:eastAsia="Times New Roman" w:cs="Arial"/>
                <w:sz w:val="20"/>
                <w:szCs w:val="20"/>
                <w:lang w:eastAsia="en-GB"/>
              </w:rPr>
            </w:pPr>
            <w:r w:rsidRPr="00B71535">
              <w:rPr>
                <w:rFonts w:eastAsia="Times New Roman" w:cs="Arial"/>
                <w:sz w:val="20"/>
                <w:szCs w:val="20"/>
                <w:lang w:eastAsia="en-GB"/>
              </w:rPr>
              <w:t>0.069</w:t>
            </w:r>
          </w:p>
        </w:tc>
        <w:tc>
          <w:tcPr>
            <w:tcW w:w="712" w:type="pct"/>
            <w:shd w:val="clear" w:color="auto" w:fill="auto"/>
            <w:vAlign w:val="center"/>
            <w:hideMark/>
          </w:tcPr>
          <w:p w:rsidR="004064DD" w:rsidRPr="00B71535" w:rsidRDefault="004064DD" w:rsidP="005454AA">
            <w:pPr>
              <w:jc w:val="right"/>
              <w:rPr>
                <w:rFonts w:eastAsia="Times New Roman" w:cs="Arial"/>
                <w:sz w:val="20"/>
                <w:szCs w:val="20"/>
                <w:lang w:eastAsia="en-GB"/>
              </w:rPr>
            </w:pPr>
            <w:r w:rsidRPr="00B71535">
              <w:rPr>
                <w:rFonts w:eastAsia="Times New Roman" w:cs="Arial"/>
                <w:sz w:val="20"/>
                <w:szCs w:val="20"/>
                <w:lang w:eastAsia="en-GB"/>
              </w:rPr>
              <w:t>68</w:t>
            </w:r>
          </w:p>
        </w:tc>
      </w:tr>
      <w:tr w:rsidR="004064DD" w:rsidRPr="00B71535" w:rsidTr="009D0BC3">
        <w:trPr>
          <w:trHeight w:val="270"/>
        </w:trPr>
        <w:tc>
          <w:tcPr>
            <w:tcW w:w="749" w:type="pct"/>
            <w:shd w:val="clear" w:color="auto" w:fill="auto"/>
            <w:vAlign w:val="center"/>
          </w:tcPr>
          <w:p w:rsidR="004064DD" w:rsidRPr="00B71535" w:rsidRDefault="004064DD" w:rsidP="005454AA">
            <w:pPr>
              <w:rPr>
                <w:rFonts w:eastAsia="Times New Roman" w:cs="Arial"/>
                <w:i/>
                <w:iCs/>
                <w:sz w:val="20"/>
                <w:szCs w:val="20"/>
                <w:lang w:eastAsia="en-GB"/>
              </w:rPr>
            </w:pPr>
            <w:r w:rsidRPr="00B71535">
              <w:rPr>
                <w:rFonts w:eastAsia="Times New Roman" w:cs="Arial"/>
                <w:i/>
                <w:iCs/>
                <w:sz w:val="20"/>
                <w:szCs w:val="20"/>
                <w:lang w:eastAsia="en-GB"/>
              </w:rPr>
              <w:t>OspDge5.1</w:t>
            </w:r>
          </w:p>
        </w:tc>
        <w:tc>
          <w:tcPr>
            <w:tcW w:w="831" w:type="pct"/>
            <w:shd w:val="clear" w:color="auto" w:fill="auto"/>
            <w:noWrap/>
            <w:vAlign w:val="bottom"/>
          </w:tcPr>
          <w:p w:rsidR="004064DD" w:rsidRPr="00B71535" w:rsidRDefault="004064DD" w:rsidP="005454AA">
            <w:pPr>
              <w:rPr>
                <w:rFonts w:eastAsia="Times New Roman" w:cs="Arial"/>
                <w:sz w:val="20"/>
                <w:szCs w:val="20"/>
                <w:lang w:eastAsia="en-GB"/>
              </w:rPr>
            </w:pPr>
            <w:r w:rsidRPr="00B71535">
              <w:rPr>
                <w:rFonts w:eastAsia="Times New Roman" w:cs="Arial"/>
                <w:sz w:val="20"/>
                <w:szCs w:val="20"/>
                <w:lang w:eastAsia="en-GB"/>
              </w:rPr>
              <w:t>23.827</w:t>
            </w:r>
          </w:p>
        </w:tc>
        <w:tc>
          <w:tcPr>
            <w:tcW w:w="928" w:type="pct"/>
            <w:shd w:val="clear" w:color="auto" w:fill="auto"/>
            <w:noWrap/>
            <w:vAlign w:val="bottom"/>
          </w:tcPr>
          <w:p w:rsidR="004064DD" w:rsidRPr="00B71535" w:rsidRDefault="004064DD" w:rsidP="005454AA">
            <w:pPr>
              <w:rPr>
                <w:rFonts w:eastAsia="Times New Roman" w:cs="Arial"/>
                <w:sz w:val="20"/>
                <w:szCs w:val="20"/>
                <w:lang w:eastAsia="en-GB"/>
              </w:rPr>
            </w:pPr>
            <w:r w:rsidRPr="00B71535">
              <w:rPr>
                <w:rFonts w:eastAsia="Times New Roman" w:cs="Arial"/>
                <w:sz w:val="20"/>
                <w:szCs w:val="20"/>
                <w:lang w:eastAsia="en-GB"/>
              </w:rPr>
              <w:t>17.82 - 24.62</w:t>
            </w:r>
          </w:p>
        </w:tc>
        <w:tc>
          <w:tcPr>
            <w:tcW w:w="498" w:type="pct"/>
            <w:shd w:val="clear" w:color="auto" w:fill="auto"/>
            <w:noWrap/>
            <w:vAlign w:val="bottom"/>
          </w:tcPr>
          <w:p w:rsidR="004064DD" w:rsidRPr="00B71535" w:rsidRDefault="004064DD" w:rsidP="005454AA">
            <w:pPr>
              <w:rPr>
                <w:rFonts w:eastAsia="Times New Roman" w:cs="Arial"/>
                <w:sz w:val="20"/>
                <w:szCs w:val="20"/>
                <w:lang w:eastAsia="en-GB"/>
              </w:rPr>
            </w:pPr>
            <w:r w:rsidRPr="00B71535">
              <w:rPr>
                <w:rFonts w:eastAsia="Times New Roman" w:cs="Arial"/>
                <w:sz w:val="20"/>
                <w:szCs w:val="20"/>
                <w:lang w:eastAsia="en-GB"/>
              </w:rPr>
              <w:t>17.85</w:t>
            </w:r>
          </w:p>
        </w:tc>
        <w:tc>
          <w:tcPr>
            <w:tcW w:w="551" w:type="pct"/>
            <w:shd w:val="clear" w:color="auto" w:fill="auto"/>
            <w:noWrap/>
            <w:vAlign w:val="bottom"/>
          </w:tcPr>
          <w:p w:rsidR="004064DD" w:rsidRPr="00B71535" w:rsidRDefault="004064DD" w:rsidP="005454AA">
            <w:pPr>
              <w:rPr>
                <w:rFonts w:eastAsia="Times New Roman" w:cs="Arial"/>
                <w:sz w:val="20"/>
                <w:szCs w:val="20"/>
                <w:lang w:eastAsia="en-GB"/>
              </w:rPr>
            </w:pPr>
            <w:r w:rsidRPr="00B71535">
              <w:rPr>
                <w:rFonts w:eastAsia="Times New Roman" w:cs="Arial"/>
                <w:sz w:val="20"/>
                <w:szCs w:val="20"/>
                <w:lang w:eastAsia="en-GB"/>
              </w:rPr>
              <w:t>3.88</w:t>
            </w:r>
          </w:p>
        </w:tc>
        <w:tc>
          <w:tcPr>
            <w:tcW w:w="731" w:type="pct"/>
            <w:vAlign w:val="bottom"/>
          </w:tcPr>
          <w:p w:rsidR="004064DD" w:rsidRPr="00B71535" w:rsidRDefault="004064DD" w:rsidP="005454AA">
            <w:pPr>
              <w:rPr>
                <w:rFonts w:eastAsia="Times New Roman" w:cs="Arial"/>
                <w:sz w:val="20"/>
                <w:szCs w:val="20"/>
                <w:lang w:eastAsia="en-GB"/>
              </w:rPr>
            </w:pPr>
            <w:r w:rsidRPr="00B71535">
              <w:rPr>
                <w:rFonts w:eastAsia="Times New Roman" w:cs="Arial"/>
                <w:sz w:val="20"/>
                <w:szCs w:val="20"/>
                <w:lang w:eastAsia="en-GB"/>
              </w:rPr>
              <w:t>0.046</w:t>
            </w:r>
          </w:p>
        </w:tc>
        <w:tc>
          <w:tcPr>
            <w:tcW w:w="712" w:type="pct"/>
            <w:shd w:val="clear" w:color="auto" w:fill="auto"/>
            <w:vAlign w:val="center"/>
          </w:tcPr>
          <w:p w:rsidR="004064DD" w:rsidRPr="00B71535" w:rsidRDefault="004064DD" w:rsidP="005454AA">
            <w:pPr>
              <w:jc w:val="right"/>
              <w:rPr>
                <w:rFonts w:eastAsia="Times New Roman" w:cs="Arial"/>
                <w:sz w:val="20"/>
                <w:szCs w:val="20"/>
                <w:lang w:eastAsia="en-GB"/>
              </w:rPr>
            </w:pPr>
            <w:r w:rsidRPr="00B71535">
              <w:rPr>
                <w:rFonts w:eastAsia="Times New Roman" w:cs="Arial"/>
                <w:sz w:val="20"/>
                <w:szCs w:val="20"/>
                <w:lang w:eastAsia="en-GB"/>
              </w:rPr>
              <w:t>73</w:t>
            </w:r>
          </w:p>
        </w:tc>
      </w:tr>
      <w:tr w:rsidR="004064DD" w:rsidRPr="00B71535" w:rsidTr="009D0BC3">
        <w:trPr>
          <w:trHeight w:val="270"/>
        </w:trPr>
        <w:tc>
          <w:tcPr>
            <w:tcW w:w="749" w:type="pct"/>
            <w:shd w:val="clear" w:color="auto" w:fill="auto"/>
            <w:vAlign w:val="center"/>
          </w:tcPr>
          <w:p w:rsidR="004064DD" w:rsidRPr="00B71535" w:rsidRDefault="004064DD" w:rsidP="005454AA">
            <w:pPr>
              <w:rPr>
                <w:rFonts w:eastAsia="Times New Roman" w:cs="Arial"/>
                <w:i/>
                <w:iCs/>
                <w:sz w:val="20"/>
                <w:szCs w:val="20"/>
                <w:lang w:eastAsia="en-GB"/>
              </w:rPr>
            </w:pPr>
            <w:r w:rsidRPr="00B71535">
              <w:rPr>
                <w:rFonts w:eastAsia="Times New Roman" w:cs="Arial"/>
                <w:i/>
                <w:iCs/>
                <w:sz w:val="20"/>
                <w:szCs w:val="20"/>
                <w:lang w:eastAsia="en-GB"/>
              </w:rPr>
              <w:t>OspIge5.1</w:t>
            </w:r>
          </w:p>
        </w:tc>
        <w:tc>
          <w:tcPr>
            <w:tcW w:w="831" w:type="pct"/>
            <w:shd w:val="clear" w:color="auto" w:fill="auto"/>
            <w:noWrap/>
            <w:vAlign w:val="bottom"/>
          </w:tcPr>
          <w:p w:rsidR="004064DD" w:rsidRPr="00B71535" w:rsidRDefault="004064DD" w:rsidP="005454AA">
            <w:pPr>
              <w:rPr>
                <w:rFonts w:eastAsia="Times New Roman" w:cs="Arial"/>
                <w:sz w:val="20"/>
                <w:szCs w:val="20"/>
                <w:lang w:eastAsia="en-GB"/>
              </w:rPr>
            </w:pPr>
            <w:r w:rsidRPr="00B71535">
              <w:rPr>
                <w:rFonts w:eastAsia="Times New Roman" w:cs="Arial"/>
                <w:sz w:val="20"/>
                <w:szCs w:val="20"/>
                <w:lang w:eastAsia="en-GB"/>
              </w:rPr>
              <w:t>146.68</w:t>
            </w:r>
          </w:p>
        </w:tc>
        <w:tc>
          <w:tcPr>
            <w:tcW w:w="928" w:type="pct"/>
            <w:shd w:val="clear" w:color="auto" w:fill="auto"/>
            <w:noWrap/>
            <w:vAlign w:val="bottom"/>
          </w:tcPr>
          <w:p w:rsidR="004064DD" w:rsidRPr="00B71535" w:rsidRDefault="004064DD" w:rsidP="005454AA">
            <w:pPr>
              <w:rPr>
                <w:rFonts w:eastAsia="Times New Roman" w:cs="Arial"/>
                <w:sz w:val="20"/>
                <w:szCs w:val="20"/>
                <w:lang w:eastAsia="en-GB"/>
              </w:rPr>
            </w:pPr>
            <w:r w:rsidRPr="00B71535">
              <w:rPr>
                <w:rFonts w:eastAsia="Times New Roman" w:cs="Arial"/>
                <w:sz w:val="20"/>
                <w:szCs w:val="20"/>
                <w:lang w:eastAsia="en-GB"/>
              </w:rPr>
              <w:t>145.2</w:t>
            </w:r>
            <w:r>
              <w:rPr>
                <w:rFonts w:eastAsia="Times New Roman" w:cs="Arial"/>
                <w:sz w:val="20"/>
                <w:szCs w:val="20"/>
                <w:lang w:eastAsia="en-GB"/>
              </w:rPr>
              <w:t>0</w:t>
            </w:r>
            <w:r w:rsidRPr="00B71535">
              <w:rPr>
                <w:rFonts w:eastAsia="Times New Roman" w:cs="Arial"/>
                <w:sz w:val="20"/>
                <w:szCs w:val="20"/>
                <w:lang w:eastAsia="en-GB"/>
              </w:rPr>
              <w:t xml:space="preserve"> - 147.65</w:t>
            </w:r>
          </w:p>
        </w:tc>
        <w:tc>
          <w:tcPr>
            <w:tcW w:w="498" w:type="pct"/>
            <w:shd w:val="clear" w:color="auto" w:fill="auto"/>
            <w:noWrap/>
            <w:vAlign w:val="bottom"/>
          </w:tcPr>
          <w:p w:rsidR="004064DD" w:rsidRPr="00B71535" w:rsidRDefault="004064DD" w:rsidP="005454AA">
            <w:pPr>
              <w:rPr>
                <w:rFonts w:eastAsia="Times New Roman" w:cs="Arial"/>
                <w:sz w:val="20"/>
                <w:szCs w:val="20"/>
                <w:lang w:eastAsia="en-GB"/>
              </w:rPr>
            </w:pPr>
            <w:r w:rsidRPr="00B71535">
              <w:rPr>
                <w:rFonts w:eastAsia="Times New Roman" w:cs="Arial"/>
                <w:sz w:val="20"/>
                <w:szCs w:val="20"/>
                <w:lang w:eastAsia="en-GB"/>
              </w:rPr>
              <w:t>18.65</w:t>
            </w:r>
          </w:p>
        </w:tc>
        <w:tc>
          <w:tcPr>
            <w:tcW w:w="551" w:type="pct"/>
            <w:shd w:val="clear" w:color="auto" w:fill="auto"/>
            <w:noWrap/>
            <w:vAlign w:val="bottom"/>
          </w:tcPr>
          <w:p w:rsidR="004064DD" w:rsidRPr="00B71535" w:rsidRDefault="004064DD" w:rsidP="005454AA">
            <w:pPr>
              <w:rPr>
                <w:rFonts w:eastAsia="Times New Roman" w:cs="Arial"/>
                <w:sz w:val="20"/>
                <w:szCs w:val="20"/>
                <w:lang w:eastAsia="en-GB"/>
              </w:rPr>
            </w:pPr>
            <w:r w:rsidRPr="00B71535">
              <w:rPr>
                <w:rFonts w:eastAsia="Times New Roman" w:cs="Arial"/>
                <w:sz w:val="20"/>
                <w:szCs w:val="20"/>
                <w:lang w:eastAsia="en-GB"/>
              </w:rPr>
              <w:t>4.05</w:t>
            </w:r>
          </w:p>
        </w:tc>
        <w:tc>
          <w:tcPr>
            <w:tcW w:w="731" w:type="pct"/>
            <w:vAlign w:val="bottom"/>
          </w:tcPr>
          <w:p w:rsidR="004064DD" w:rsidRPr="00B71535" w:rsidRDefault="004064DD" w:rsidP="005454AA">
            <w:pPr>
              <w:rPr>
                <w:rFonts w:eastAsia="Times New Roman" w:cs="Arial"/>
                <w:sz w:val="20"/>
                <w:szCs w:val="20"/>
                <w:lang w:eastAsia="en-GB"/>
              </w:rPr>
            </w:pPr>
            <w:r w:rsidRPr="00B71535">
              <w:rPr>
                <w:rFonts w:eastAsia="Times New Roman" w:cs="Arial"/>
                <w:sz w:val="20"/>
                <w:szCs w:val="20"/>
                <w:lang w:eastAsia="en-GB"/>
              </w:rPr>
              <w:t>0.038</w:t>
            </w:r>
          </w:p>
        </w:tc>
        <w:tc>
          <w:tcPr>
            <w:tcW w:w="712" w:type="pct"/>
            <w:shd w:val="clear" w:color="auto" w:fill="auto"/>
            <w:vAlign w:val="center"/>
          </w:tcPr>
          <w:p w:rsidR="004064DD" w:rsidRPr="00B71535" w:rsidRDefault="004064DD" w:rsidP="005454AA">
            <w:pPr>
              <w:jc w:val="right"/>
              <w:rPr>
                <w:rFonts w:eastAsia="Times New Roman" w:cs="Arial"/>
                <w:sz w:val="20"/>
                <w:szCs w:val="20"/>
                <w:lang w:eastAsia="en-GB"/>
              </w:rPr>
            </w:pPr>
            <w:r w:rsidRPr="00B71535">
              <w:rPr>
                <w:rFonts w:eastAsia="Times New Roman" w:cs="Arial"/>
                <w:sz w:val="20"/>
                <w:szCs w:val="20"/>
                <w:lang w:eastAsia="en-GB"/>
              </w:rPr>
              <w:t>40</w:t>
            </w:r>
          </w:p>
        </w:tc>
      </w:tr>
      <w:tr w:rsidR="004064DD" w:rsidRPr="00B71535" w:rsidTr="009D0BC3">
        <w:trPr>
          <w:trHeight w:val="270"/>
        </w:trPr>
        <w:tc>
          <w:tcPr>
            <w:tcW w:w="749" w:type="pct"/>
            <w:shd w:val="clear" w:color="auto" w:fill="auto"/>
            <w:vAlign w:val="center"/>
          </w:tcPr>
          <w:p w:rsidR="004064DD" w:rsidRPr="00B71535" w:rsidRDefault="004064DD" w:rsidP="005454AA">
            <w:pPr>
              <w:rPr>
                <w:rFonts w:eastAsia="Times New Roman" w:cs="Arial"/>
                <w:i/>
                <w:iCs/>
                <w:sz w:val="20"/>
                <w:szCs w:val="20"/>
                <w:lang w:eastAsia="en-GB"/>
              </w:rPr>
            </w:pPr>
            <w:r w:rsidRPr="00B71535">
              <w:rPr>
                <w:rFonts w:eastAsia="Times New Roman" w:cs="Arial"/>
                <w:i/>
                <w:iCs/>
                <w:sz w:val="20"/>
                <w:szCs w:val="20"/>
                <w:lang w:eastAsia="en-GB"/>
              </w:rPr>
              <w:t>OspIge7.1</w:t>
            </w:r>
          </w:p>
        </w:tc>
        <w:tc>
          <w:tcPr>
            <w:tcW w:w="831" w:type="pct"/>
            <w:shd w:val="clear" w:color="auto" w:fill="auto"/>
            <w:noWrap/>
            <w:vAlign w:val="bottom"/>
          </w:tcPr>
          <w:p w:rsidR="004064DD" w:rsidRPr="00B71535" w:rsidRDefault="004064DD" w:rsidP="005454AA">
            <w:pPr>
              <w:rPr>
                <w:rFonts w:eastAsia="Times New Roman" w:cs="Arial"/>
                <w:sz w:val="20"/>
                <w:szCs w:val="20"/>
                <w:lang w:eastAsia="en-GB"/>
              </w:rPr>
            </w:pPr>
            <w:r w:rsidRPr="00B71535">
              <w:rPr>
                <w:rFonts w:eastAsia="Times New Roman" w:cs="Arial"/>
                <w:sz w:val="20"/>
                <w:szCs w:val="20"/>
                <w:lang w:eastAsia="en-GB"/>
              </w:rPr>
              <w:t>53.68</w:t>
            </w:r>
          </w:p>
        </w:tc>
        <w:tc>
          <w:tcPr>
            <w:tcW w:w="928" w:type="pct"/>
            <w:shd w:val="clear" w:color="auto" w:fill="auto"/>
            <w:noWrap/>
            <w:vAlign w:val="bottom"/>
          </w:tcPr>
          <w:p w:rsidR="004064DD" w:rsidRPr="00B71535" w:rsidRDefault="004064DD" w:rsidP="005454AA">
            <w:pPr>
              <w:rPr>
                <w:rFonts w:eastAsia="Times New Roman" w:cs="Arial"/>
                <w:sz w:val="20"/>
                <w:szCs w:val="20"/>
                <w:lang w:eastAsia="en-GB"/>
              </w:rPr>
            </w:pPr>
            <w:r w:rsidRPr="00B71535">
              <w:rPr>
                <w:rFonts w:eastAsia="Times New Roman" w:cs="Arial"/>
                <w:sz w:val="20"/>
                <w:szCs w:val="20"/>
                <w:lang w:eastAsia="en-GB"/>
              </w:rPr>
              <w:t>47.76 - 56.65</w:t>
            </w:r>
          </w:p>
        </w:tc>
        <w:tc>
          <w:tcPr>
            <w:tcW w:w="498" w:type="pct"/>
            <w:shd w:val="clear" w:color="auto" w:fill="auto"/>
            <w:noWrap/>
            <w:vAlign w:val="bottom"/>
          </w:tcPr>
          <w:p w:rsidR="004064DD" w:rsidRPr="00B71535" w:rsidRDefault="004064DD" w:rsidP="005454AA">
            <w:pPr>
              <w:rPr>
                <w:rFonts w:eastAsia="Times New Roman" w:cs="Arial"/>
                <w:sz w:val="20"/>
                <w:szCs w:val="20"/>
                <w:lang w:eastAsia="en-GB"/>
              </w:rPr>
            </w:pPr>
            <w:r w:rsidRPr="00B71535">
              <w:rPr>
                <w:rFonts w:eastAsia="Times New Roman" w:cs="Arial"/>
                <w:sz w:val="20"/>
                <w:szCs w:val="20"/>
                <w:lang w:eastAsia="en-GB"/>
              </w:rPr>
              <w:t>17.85</w:t>
            </w:r>
          </w:p>
        </w:tc>
        <w:tc>
          <w:tcPr>
            <w:tcW w:w="551" w:type="pct"/>
            <w:shd w:val="clear" w:color="auto" w:fill="auto"/>
            <w:noWrap/>
            <w:vAlign w:val="bottom"/>
          </w:tcPr>
          <w:p w:rsidR="004064DD" w:rsidRPr="00B71535" w:rsidRDefault="004064DD" w:rsidP="005454AA">
            <w:pPr>
              <w:rPr>
                <w:rFonts w:eastAsia="Times New Roman" w:cs="Arial"/>
                <w:sz w:val="20"/>
                <w:szCs w:val="20"/>
                <w:lang w:eastAsia="en-GB"/>
              </w:rPr>
            </w:pPr>
            <w:r w:rsidRPr="00B71535">
              <w:rPr>
                <w:rFonts w:eastAsia="Times New Roman" w:cs="Arial"/>
                <w:sz w:val="20"/>
                <w:szCs w:val="20"/>
                <w:lang w:eastAsia="en-GB"/>
              </w:rPr>
              <w:t>3.88</w:t>
            </w:r>
          </w:p>
        </w:tc>
        <w:tc>
          <w:tcPr>
            <w:tcW w:w="731" w:type="pct"/>
            <w:vAlign w:val="bottom"/>
          </w:tcPr>
          <w:p w:rsidR="004064DD" w:rsidRPr="00B71535" w:rsidRDefault="004064DD" w:rsidP="005454AA">
            <w:pPr>
              <w:rPr>
                <w:rFonts w:eastAsia="Times New Roman" w:cs="Arial"/>
                <w:sz w:val="20"/>
                <w:szCs w:val="20"/>
                <w:lang w:eastAsia="en-GB"/>
              </w:rPr>
            </w:pPr>
            <w:r w:rsidRPr="00B71535">
              <w:rPr>
                <w:rFonts w:eastAsia="Times New Roman" w:cs="Arial"/>
                <w:sz w:val="20"/>
                <w:szCs w:val="20"/>
                <w:lang w:eastAsia="en-GB"/>
              </w:rPr>
              <w:t>0.039</w:t>
            </w:r>
          </w:p>
        </w:tc>
        <w:tc>
          <w:tcPr>
            <w:tcW w:w="712" w:type="pct"/>
            <w:shd w:val="clear" w:color="auto" w:fill="auto"/>
            <w:vAlign w:val="center"/>
          </w:tcPr>
          <w:p w:rsidR="004064DD" w:rsidRPr="00B71535" w:rsidRDefault="004064DD" w:rsidP="005454AA">
            <w:pPr>
              <w:jc w:val="right"/>
              <w:rPr>
                <w:rFonts w:eastAsia="Times New Roman" w:cs="Arial"/>
                <w:sz w:val="20"/>
                <w:szCs w:val="20"/>
                <w:lang w:eastAsia="en-GB"/>
              </w:rPr>
            </w:pPr>
            <w:r w:rsidRPr="00B71535">
              <w:rPr>
                <w:rFonts w:eastAsia="Times New Roman" w:cs="Arial"/>
                <w:sz w:val="20"/>
                <w:szCs w:val="20"/>
                <w:lang w:eastAsia="en-GB"/>
              </w:rPr>
              <w:t>232</w:t>
            </w:r>
          </w:p>
        </w:tc>
      </w:tr>
      <w:tr w:rsidR="004064DD" w:rsidRPr="00B71535" w:rsidTr="009D0BC3">
        <w:trPr>
          <w:trHeight w:val="270"/>
        </w:trPr>
        <w:tc>
          <w:tcPr>
            <w:tcW w:w="749" w:type="pct"/>
            <w:shd w:val="clear" w:color="auto" w:fill="auto"/>
            <w:vAlign w:val="center"/>
          </w:tcPr>
          <w:p w:rsidR="004064DD" w:rsidRPr="00B71535" w:rsidRDefault="004064DD" w:rsidP="005454AA">
            <w:pPr>
              <w:rPr>
                <w:rFonts w:eastAsia="Times New Roman" w:cs="Arial"/>
                <w:i/>
                <w:iCs/>
                <w:sz w:val="20"/>
                <w:szCs w:val="20"/>
                <w:lang w:eastAsia="en-GB"/>
              </w:rPr>
            </w:pPr>
            <w:r w:rsidRPr="00B71535">
              <w:rPr>
                <w:rFonts w:eastAsia="Times New Roman" w:cs="Arial"/>
                <w:i/>
                <w:iCs/>
                <w:sz w:val="20"/>
                <w:szCs w:val="20"/>
                <w:lang w:eastAsia="en-GB"/>
              </w:rPr>
              <w:t> </w:t>
            </w:r>
          </w:p>
        </w:tc>
        <w:tc>
          <w:tcPr>
            <w:tcW w:w="831" w:type="pct"/>
            <w:shd w:val="clear" w:color="auto" w:fill="auto"/>
            <w:noWrap/>
            <w:vAlign w:val="bottom"/>
          </w:tcPr>
          <w:p w:rsidR="004064DD" w:rsidRPr="00B71535" w:rsidRDefault="004064DD" w:rsidP="005454AA">
            <w:pPr>
              <w:rPr>
                <w:rFonts w:eastAsia="Times New Roman" w:cs="Arial"/>
                <w:sz w:val="20"/>
                <w:szCs w:val="20"/>
                <w:lang w:eastAsia="en-GB"/>
              </w:rPr>
            </w:pPr>
            <w:r>
              <w:rPr>
                <w:rFonts w:eastAsia="Times New Roman" w:cs="Arial"/>
                <w:sz w:val="20"/>
                <w:szCs w:val="20"/>
                <w:lang w:eastAsia="en-GB"/>
              </w:rPr>
              <w:t>81.49</w:t>
            </w:r>
          </w:p>
        </w:tc>
        <w:tc>
          <w:tcPr>
            <w:tcW w:w="928" w:type="pct"/>
            <w:shd w:val="clear" w:color="auto" w:fill="auto"/>
            <w:noWrap/>
            <w:vAlign w:val="bottom"/>
          </w:tcPr>
          <w:p w:rsidR="004064DD" w:rsidRPr="00B71535" w:rsidRDefault="004064DD" w:rsidP="005454AA">
            <w:pPr>
              <w:rPr>
                <w:rFonts w:eastAsia="Times New Roman" w:cs="Arial"/>
                <w:sz w:val="20"/>
                <w:szCs w:val="20"/>
                <w:lang w:eastAsia="en-GB"/>
              </w:rPr>
            </w:pPr>
            <w:r w:rsidRPr="00B71535">
              <w:rPr>
                <w:rFonts w:eastAsia="Times New Roman" w:cs="Arial"/>
                <w:sz w:val="20"/>
                <w:szCs w:val="20"/>
                <w:lang w:eastAsia="en-GB"/>
              </w:rPr>
              <w:t>76.12 - 90.92</w:t>
            </w:r>
          </w:p>
        </w:tc>
        <w:tc>
          <w:tcPr>
            <w:tcW w:w="498" w:type="pct"/>
            <w:shd w:val="clear" w:color="auto" w:fill="auto"/>
            <w:noWrap/>
            <w:vAlign w:val="bottom"/>
          </w:tcPr>
          <w:p w:rsidR="004064DD" w:rsidRPr="00B71535" w:rsidRDefault="004064DD" w:rsidP="005454AA">
            <w:pPr>
              <w:rPr>
                <w:rFonts w:eastAsia="Times New Roman" w:cs="Arial"/>
                <w:sz w:val="20"/>
                <w:szCs w:val="20"/>
                <w:lang w:eastAsia="en-GB"/>
              </w:rPr>
            </w:pPr>
            <w:r w:rsidRPr="00B71535">
              <w:rPr>
                <w:rFonts w:eastAsia="Times New Roman" w:cs="Arial"/>
                <w:sz w:val="20"/>
                <w:szCs w:val="20"/>
                <w:lang w:eastAsia="en-GB"/>
              </w:rPr>
              <w:t>16.06</w:t>
            </w:r>
          </w:p>
        </w:tc>
        <w:tc>
          <w:tcPr>
            <w:tcW w:w="551" w:type="pct"/>
            <w:shd w:val="clear" w:color="auto" w:fill="auto"/>
            <w:noWrap/>
            <w:vAlign w:val="bottom"/>
          </w:tcPr>
          <w:p w:rsidR="004064DD" w:rsidRPr="00B71535" w:rsidRDefault="004064DD" w:rsidP="005454AA">
            <w:pPr>
              <w:rPr>
                <w:rFonts w:eastAsia="Times New Roman" w:cs="Arial"/>
                <w:sz w:val="20"/>
                <w:szCs w:val="20"/>
                <w:lang w:eastAsia="en-GB"/>
              </w:rPr>
            </w:pPr>
            <w:r w:rsidRPr="00B71535">
              <w:rPr>
                <w:rFonts w:eastAsia="Times New Roman" w:cs="Arial"/>
                <w:sz w:val="20"/>
                <w:szCs w:val="20"/>
                <w:lang w:eastAsia="en-GB"/>
              </w:rPr>
              <w:t>3.49</w:t>
            </w:r>
          </w:p>
        </w:tc>
        <w:tc>
          <w:tcPr>
            <w:tcW w:w="731" w:type="pct"/>
            <w:vAlign w:val="bottom"/>
          </w:tcPr>
          <w:p w:rsidR="004064DD" w:rsidRPr="00B71535" w:rsidRDefault="004064DD" w:rsidP="00C26AF1">
            <w:pPr>
              <w:rPr>
                <w:rFonts w:eastAsia="Times New Roman" w:cs="Arial"/>
                <w:sz w:val="20"/>
                <w:szCs w:val="20"/>
                <w:lang w:eastAsia="en-GB"/>
              </w:rPr>
            </w:pPr>
            <w:r w:rsidRPr="00B71535">
              <w:rPr>
                <w:rFonts w:eastAsia="Times New Roman" w:cs="Arial"/>
                <w:sz w:val="20"/>
                <w:szCs w:val="20"/>
                <w:lang w:eastAsia="en-GB"/>
              </w:rPr>
              <w:t>0.</w:t>
            </w:r>
            <w:r w:rsidR="00394176">
              <w:rPr>
                <w:rFonts w:eastAsia="Times New Roman" w:cs="Arial"/>
                <w:sz w:val="20"/>
                <w:szCs w:val="20"/>
                <w:lang w:eastAsia="en-GB"/>
              </w:rPr>
              <w:t>0</w:t>
            </w:r>
            <w:r w:rsidRPr="00B71535">
              <w:rPr>
                <w:rFonts w:eastAsia="Times New Roman" w:cs="Arial"/>
                <w:sz w:val="20"/>
                <w:szCs w:val="20"/>
                <w:lang w:eastAsia="en-GB"/>
              </w:rPr>
              <w:t>8</w:t>
            </w:r>
            <w:r w:rsidR="00C26AF1">
              <w:rPr>
                <w:rFonts w:eastAsia="Times New Roman" w:cs="Arial"/>
                <w:sz w:val="20"/>
                <w:szCs w:val="20"/>
                <w:lang w:eastAsia="en-GB"/>
              </w:rPr>
              <w:t>7</w:t>
            </w:r>
          </w:p>
        </w:tc>
        <w:tc>
          <w:tcPr>
            <w:tcW w:w="712" w:type="pct"/>
            <w:shd w:val="clear" w:color="auto" w:fill="auto"/>
            <w:vAlign w:val="center"/>
          </w:tcPr>
          <w:p w:rsidR="004064DD" w:rsidRPr="00B71535" w:rsidRDefault="004064DD" w:rsidP="005454AA">
            <w:pPr>
              <w:jc w:val="right"/>
              <w:rPr>
                <w:rFonts w:eastAsia="Times New Roman" w:cs="Arial"/>
                <w:sz w:val="20"/>
                <w:szCs w:val="20"/>
                <w:lang w:eastAsia="en-GB"/>
              </w:rPr>
            </w:pPr>
            <w:r w:rsidRPr="00B71535">
              <w:rPr>
                <w:rFonts w:eastAsia="Times New Roman" w:cs="Arial"/>
                <w:sz w:val="20"/>
                <w:szCs w:val="20"/>
                <w:lang w:eastAsia="en-GB"/>
              </w:rPr>
              <w:t>133</w:t>
            </w:r>
          </w:p>
        </w:tc>
      </w:tr>
      <w:tr w:rsidR="004064DD" w:rsidRPr="00B71535" w:rsidTr="009D0BC3">
        <w:trPr>
          <w:trHeight w:val="270"/>
        </w:trPr>
        <w:tc>
          <w:tcPr>
            <w:tcW w:w="749" w:type="pct"/>
            <w:shd w:val="clear" w:color="auto" w:fill="auto"/>
            <w:vAlign w:val="center"/>
            <w:hideMark/>
          </w:tcPr>
          <w:p w:rsidR="004064DD" w:rsidRPr="00B71535" w:rsidRDefault="004064DD" w:rsidP="005454AA">
            <w:pPr>
              <w:rPr>
                <w:rFonts w:eastAsia="Times New Roman" w:cs="Arial"/>
                <w:i/>
                <w:iCs/>
                <w:sz w:val="20"/>
                <w:szCs w:val="20"/>
                <w:lang w:eastAsia="en-GB"/>
              </w:rPr>
            </w:pPr>
            <w:r w:rsidRPr="00B71535">
              <w:rPr>
                <w:rFonts w:eastAsia="Times New Roman" w:cs="Arial"/>
                <w:i/>
                <w:iCs/>
                <w:sz w:val="20"/>
                <w:szCs w:val="20"/>
                <w:lang w:eastAsia="en-GB"/>
              </w:rPr>
              <w:t>MatDge10.1</w:t>
            </w:r>
          </w:p>
        </w:tc>
        <w:tc>
          <w:tcPr>
            <w:tcW w:w="831" w:type="pct"/>
            <w:shd w:val="clear" w:color="auto" w:fill="auto"/>
            <w:noWrap/>
            <w:vAlign w:val="bottom"/>
            <w:hideMark/>
          </w:tcPr>
          <w:p w:rsidR="004064DD" w:rsidRPr="00B71535" w:rsidRDefault="004064DD" w:rsidP="005454AA">
            <w:pPr>
              <w:rPr>
                <w:rFonts w:eastAsia="Times New Roman" w:cs="Arial"/>
                <w:sz w:val="20"/>
                <w:szCs w:val="20"/>
                <w:lang w:eastAsia="en-GB"/>
              </w:rPr>
            </w:pPr>
            <w:r w:rsidRPr="00B71535">
              <w:rPr>
                <w:rFonts w:eastAsia="Times New Roman" w:cs="Arial"/>
                <w:sz w:val="20"/>
                <w:szCs w:val="20"/>
                <w:lang w:eastAsia="en-GB"/>
              </w:rPr>
              <w:t>19.09</w:t>
            </w:r>
          </w:p>
        </w:tc>
        <w:tc>
          <w:tcPr>
            <w:tcW w:w="928" w:type="pct"/>
            <w:shd w:val="clear" w:color="auto" w:fill="auto"/>
            <w:vAlign w:val="bottom"/>
            <w:hideMark/>
          </w:tcPr>
          <w:p w:rsidR="004064DD" w:rsidRPr="00B71535" w:rsidRDefault="004064DD" w:rsidP="005454AA">
            <w:pPr>
              <w:rPr>
                <w:rFonts w:eastAsia="Times New Roman" w:cs="Arial"/>
                <w:sz w:val="20"/>
                <w:szCs w:val="20"/>
                <w:lang w:eastAsia="en-GB"/>
              </w:rPr>
            </w:pPr>
            <w:r w:rsidRPr="00B71535">
              <w:rPr>
                <w:rFonts w:eastAsia="Times New Roman" w:cs="Arial"/>
                <w:sz w:val="20"/>
                <w:szCs w:val="20"/>
                <w:lang w:eastAsia="en-GB"/>
              </w:rPr>
              <w:t>18.61 - 21.83</w:t>
            </w:r>
          </w:p>
        </w:tc>
        <w:tc>
          <w:tcPr>
            <w:tcW w:w="498" w:type="pct"/>
            <w:shd w:val="clear" w:color="auto" w:fill="auto"/>
            <w:noWrap/>
            <w:vAlign w:val="bottom"/>
            <w:hideMark/>
          </w:tcPr>
          <w:p w:rsidR="004064DD" w:rsidRPr="00B71535" w:rsidRDefault="004064DD" w:rsidP="005454AA">
            <w:pPr>
              <w:rPr>
                <w:rFonts w:eastAsia="Times New Roman" w:cs="Arial"/>
                <w:sz w:val="20"/>
                <w:szCs w:val="20"/>
                <w:lang w:eastAsia="en-GB"/>
              </w:rPr>
            </w:pPr>
            <w:r w:rsidRPr="00B71535">
              <w:rPr>
                <w:rFonts w:eastAsia="Times New Roman" w:cs="Arial"/>
                <w:sz w:val="20"/>
                <w:szCs w:val="20"/>
                <w:lang w:eastAsia="en-GB"/>
              </w:rPr>
              <w:t>22.37</w:t>
            </w:r>
          </w:p>
        </w:tc>
        <w:tc>
          <w:tcPr>
            <w:tcW w:w="551" w:type="pct"/>
            <w:shd w:val="clear" w:color="auto" w:fill="auto"/>
            <w:noWrap/>
            <w:vAlign w:val="bottom"/>
            <w:hideMark/>
          </w:tcPr>
          <w:p w:rsidR="004064DD" w:rsidRPr="00B71535" w:rsidRDefault="004064DD" w:rsidP="005454AA">
            <w:pPr>
              <w:rPr>
                <w:rFonts w:eastAsia="Times New Roman" w:cs="Arial"/>
                <w:sz w:val="20"/>
                <w:szCs w:val="20"/>
                <w:lang w:eastAsia="en-GB"/>
              </w:rPr>
            </w:pPr>
            <w:r w:rsidRPr="00B71535">
              <w:rPr>
                <w:rFonts w:eastAsia="Times New Roman" w:cs="Arial"/>
                <w:sz w:val="20"/>
                <w:szCs w:val="20"/>
                <w:lang w:eastAsia="en-GB"/>
              </w:rPr>
              <w:t>4.86</w:t>
            </w:r>
          </w:p>
        </w:tc>
        <w:tc>
          <w:tcPr>
            <w:tcW w:w="731" w:type="pct"/>
            <w:vAlign w:val="bottom"/>
          </w:tcPr>
          <w:p w:rsidR="004064DD" w:rsidRPr="00B71535" w:rsidRDefault="004064DD" w:rsidP="005454AA">
            <w:pPr>
              <w:rPr>
                <w:rFonts w:eastAsia="Times New Roman" w:cs="Arial"/>
                <w:sz w:val="20"/>
                <w:szCs w:val="20"/>
                <w:lang w:eastAsia="en-GB"/>
              </w:rPr>
            </w:pPr>
            <w:r w:rsidRPr="00B71535">
              <w:rPr>
                <w:rFonts w:eastAsia="Times New Roman" w:cs="Arial"/>
                <w:sz w:val="20"/>
                <w:szCs w:val="20"/>
                <w:lang w:eastAsia="en-GB"/>
              </w:rPr>
              <w:t>0.008</w:t>
            </w:r>
          </w:p>
        </w:tc>
        <w:tc>
          <w:tcPr>
            <w:tcW w:w="712" w:type="pct"/>
            <w:shd w:val="clear" w:color="auto" w:fill="auto"/>
            <w:vAlign w:val="center"/>
            <w:hideMark/>
          </w:tcPr>
          <w:p w:rsidR="004064DD" w:rsidRPr="00B71535" w:rsidRDefault="004064DD" w:rsidP="005454AA">
            <w:pPr>
              <w:jc w:val="right"/>
              <w:rPr>
                <w:rFonts w:eastAsia="Times New Roman" w:cs="Arial"/>
                <w:sz w:val="20"/>
                <w:szCs w:val="20"/>
                <w:lang w:eastAsia="en-GB"/>
              </w:rPr>
            </w:pPr>
            <w:r w:rsidRPr="00B71535">
              <w:rPr>
                <w:rFonts w:eastAsia="Times New Roman" w:cs="Arial"/>
                <w:sz w:val="20"/>
                <w:szCs w:val="20"/>
                <w:lang w:eastAsia="en-GB"/>
              </w:rPr>
              <w:t>30</w:t>
            </w:r>
          </w:p>
        </w:tc>
      </w:tr>
      <w:tr w:rsidR="004064DD" w:rsidRPr="00B71535" w:rsidTr="009D0BC3">
        <w:trPr>
          <w:trHeight w:val="270"/>
        </w:trPr>
        <w:tc>
          <w:tcPr>
            <w:tcW w:w="749" w:type="pct"/>
            <w:shd w:val="clear" w:color="auto" w:fill="auto"/>
            <w:vAlign w:val="center"/>
          </w:tcPr>
          <w:p w:rsidR="004064DD" w:rsidRPr="00B71535" w:rsidRDefault="004064DD" w:rsidP="005454AA">
            <w:pPr>
              <w:rPr>
                <w:rFonts w:eastAsia="Times New Roman" w:cs="Arial"/>
                <w:i/>
                <w:iCs/>
                <w:sz w:val="20"/>
                <w:szCs w:val="20"/>
                <w:lang w:eastAsia="en-GB"/>
              </w:rPr>
            </w:pPr>
            <w:r w:rsidRPr="00B71535">
              <w:rPr>
                <w:rFonts w:eastAsia="Times New Roman" w:cs="Arial"/>
                <w:i/>
                <w:iCs/>
                <w:sz w:val="20"/>
                <w:szCs w:val="20"/>
                <w:lang w:eastAsia="en-GB"/>
              </w:rPr>
              <w:t>MatIge17</w:t>
            </w:r>
            <w:r>
              <w:rPr>
                <w:rFonts w:eastAsia="Times New Roman" w:cs="Arial"/>
                <w:i/>
                <w:iCs/>
                <w:sz w:val="20"/>
                <w:szCs w:val="20"/>
                <w:lang w:eastAsia="en-GB"/>
              </w:rPr>
              <w:t>.1</w:t>
            </w:r>
          </w:p>
        </w:tc>
        <w:tc>
          <w:tcPr>
            <w:tcW w:w="831" w:type="pct"/>
            <w:shd w:val="clear" w:color="auto" w:fill="auto"/>
            <w:noWrap/>
            <w:vAlign w:val="bottom"/>
          </w:tcPr>
          <w:p w:rsidR="004064DD" w:rsidRPr="00B71535" w:rsidRDefault="004064DD" w:rsidP="005454AA">
            <w:pPr>
              <w:rPr>
                <w:rFonts w:eastAsia="Times New Roman" w:cs="Arial"/>
                <w:sz w:val="20"/>
                <w:szCs w:val="20"/>
                <w:lang w:eastAsia="en-GB"/>
              </w:rPr>
            </w:pPr>
            <w:r w:rsidRPr="00B71535">
              <w:rPr>
                <w:rFonts w:eastAsia="Times New Roman" w:cs="Arial"/>
                <w:sz w:val="20"/>
                <w:szCs w:val="20"/>
                <w:lang w:eastAsia="en-GB"/>
              </w:rPr>
              <w:t>23.32</w:t>
            </w:r>
          </w:p>
        </w:tc>
        <w:tc>
          <w:tcPr>
            <w:tcW w:w="928" w:type="pct"/>
            <w:shd w:val="clear" w:color="auto" w:fill="auto"/>
            <w:vAlign w:val="bottom"/>
          </w:tcPr>
          <w:p w:rsidR="004064DD" w:rsidRPr="00B71535" w:rsidRDefault="004064DD" w:rsidP="005454AA">
            <w:pPr>
              <w:rPr>
                <w:rFonts w:eastAsia="Times New Roman" w:cs="Arial"/>
                <w:sz w:val="20"/>
                <w:szCs w:val="20"/>
                <w:lang w:eastAsia="en-GB"/>
              </w:rPr>
            </w:pPr>
            <w:r w:rsidRPr="00B71535">
              <w:rPr>
                <w:rFonts w:eastAsia="Times New Roman" w:cs="Arial"/>
                <w:sz w:val="20"/>
                <w:szCs w:val="20"/>
                <w:lang w:eastAsia="en-GB"/>
              </w:rPr>
              <w:t>11.48  - 31.17</w:t>
            </w:r>
          </w:p>
        </w:tc>
        <w:tc>
          <w:tcPr>
            <w:tcW w:w="498" w:type="pct"/>
            <w:shd w:val="clear" w:color="auto" w:fill="auto"/>
            <w:noWrap/>
            <w:vAlign w:val="bottom"/>
          </w:tcPr>
          <w:p w:rsidR="004064DD" w:rsidRPr="00B71535" w:rsidRDefault="004064DD" w:rsidP="005454AA">
            <w:pPr>
              <w:rPr>
                <w:rFonts w:eastAsia="Times New Roman" w:cs="Arial"/>
                <w:sz w:val="20"/>
                <w:szCs w:val="20"/>
                <w:lang w:eastAsia="en-GB"/>
              </w:rPr>
            </w:pPr>
            <w:r w:rsidRPr="00B71535">
              <w:rPr>
                <w:rFonts w:eastAsia="Times New Roman" w:cs="Arial"/>
                <w:sz w:val="20"/>
                <w:szCs w:val="20"/>
                <w:lang w:eastAsia="en-GB"/>
              </w:rPr>
              <w:t>19.02</w:t>
            </w:r>
          </w:p>
        </w:tc>
        <w:tc>
          <w:tcPr>
            <w:tcW w:w="551" w:type="pct"/>
            <w:shd w:val="clear" w:color="auto" w:fill="auto"/>
            <w:noWrap/>
            <w:vAlign w:val="bottom"/>
          </w:tcPr>
          <w:p w:rsidR="004064DD" w:rsidRPr="00B71535" w:rsidRDefault="004064DD" w:rsidP="005454AA">
            <w:pPr>
              <w:rPr>
                <w:rFonts w:eastAsia="Times New Roman" w:cs="Arial"/>
                <w:sz w:val="20"/>
                <w:szCs w:val="20"/>
                <w:lang w:eastAsia="en-GB"/>
              </w:rPr>
            </w:pPr>
            <w:r w:rsidRPr="00B71535">
              <w:rPr>
                <w:rFonts w:eastAsia="Times New Roman" w:cs="Arial"/>
                <w:sz w:val="20"/>
                <w:szCs w:val="20"/>
                <w:lang w:eastAsia="en-GB"/>
              </w:rPr>
              <w:t>4.13</w:t>
            </w:r>
          </w:p>
        </w:tc>
        <w:tc>
          <w:tcPr>
            <w:tcW w:w="731" w:type="pct"/>
            <w:vAlign w:val="bottom"/>
          </w:tcPr>
          <w:p w:rsidR="004064DD" w:rsidRPr="00B71535" w:rsidRDefault="004064DD" w:rsidP="005454AA">
            <w:pPr>
              <w:rPr>
                <w:rFonts w:eastAsia="Times New Roman" w:cs="Arial"/>
                <w:sz w:val="20"/>
                <w:szCs w:val="20"/>
                <w:lang w:eastAsia="en-GB"/>
              </w:rPr>
            </w:pPr>
            <w:r w:rsidRPr="00B71535">
              <w:rPr>
                <w:rFonts w:eastAsia="Times New Roman" w:cs="Arial"/>
                <w:sz w:val="20"/>
                <w:szCs w:val="20"/>
                <w:lang w:eastAsia="en-GB"/>
              </w:rPr>
              <w:t>0.022</w:t>
            </w:r>
          </w:p>
        </w:tc>
        <w:tc>
          <w:tcPr>
            <w:tcW w:w="712" w:type="pct"/>
            <w:shd w:val="clear" w:color="auto" w:fill="auto"/>
            <w:vAlign w:val="center"/>
          </w:tcPr>
          <w:p w:rsidR="004064DD" w:rsidRPr="00B71535" w:rsidRDefault="004064DD" w:rsidP="005454AA">
            <w:pPr>
              <w:jc w:val="right"/>
              <w:rPr>
                <w:rFonts w:eastAsia="Times New Roman" w:cs="Arial"/>
                <w:sz w:val="20"/>
                <w:szCs w:val="20"/>
                <w:lang w:eastAsia="en-GB"/>
              </w:rPr>
            </w:pPr>
            <w:r w:rsidRPr="00B71535">
              <w:rPr>
                <w:rFonts w:eastAsia="Times New Roman" w:cs="Arial"/>
                <w:sz w:val="20"/>
                <w:szCs w:val="20"/>
                <w:lang w:eastAsia="en-GB"/>
              </w:rPr>
              <w:t>422</w:t>
            </w:r>
          </w:p>
        </w:tc>
      </w:tr>
      <w:tr w:rsidR="004064DD" w:rsidRPr="00B71535" w:rsidTr="009D0BC3">
        <w:trPr>
          <w:trHeight w:val="270"/>
        </w:trPr>
        <w:tc>
          <w:tcPr>
            <w:tcW w:w="749" w:type="pct"/>
            <w:shd w:val="clear" w:color="auto" w:fill="auto"/>
            <w:vAlign w:val="center"/>
          </w:tcPr>
          <w:p w:rsidR="004064DD" w:rsidRPr="00B71535" w:rsidRDefault="004064DD" w:rsidP="005454AA">
            <w:pPr>
              <w:rPr>
                <w:rFonts w:eastAsia="Times New Roman" w:cs="Arial"/>
                <w:i/>
                <w:iCs/>
                <w:sz w:val="20"/>
                <w:szCs w:val="20"/>
                <w:lang w:eastAsia="en-GB"/>
              </w:rPr>
            </w:pPr>
            <w:r w:rsidRPr="00B71535">
              <w:rPr>
                <w:rFonts w:eastAsia="Times New Roman" w:cs="Arial"/>
                <w:i/>
                <w:iCs/>
                <w:sz w:val="20"/>
                <w:szCs w:val="20"/>
                <w:lang w:eastAsia="en-GB"/>
              </w:rPr>
              <w:t> </w:t>
            </w:r>
          </w:p>
        </w:tc>
        <w:tc>
          <w:tcPr>
            <w:tcW w:w="831" w:type="pct"/>
            <w:shd w:val="clear" w:color="auto" w:fill="auto"/>
            <w:noWrap/>
            <w:vAlign w:val="bottom"/>
          </w:tcPr>
          <w:p w:rsidR="004064DD" w:rsidRPr="00B71535" w:rsidRDefault="004064DD" w:rsidP="005454AA">
            <w:pPr>
              <w:rPr>
                <w:rFonts w:eastAsia="Times New Roman" w:cs="Arial"/>
                <w:sz w:val="20"/>
                <w:szCs w:val="20"/>
                <w:lang w:eastAsia="en-GB"/>
              </w:rPr>
            </w:pPr>
            <w:r w:rsidRPr="00B71535">
              <w:rPr>
                <w:rFonts w:eastAsia="Times New Roman" w:cs="Arial"/>
                <w:sz w:val="20"/>
                <w:szCs w:val="20"/>
                <w:lang w:eastAsia="en-GB"/>
              </w:rPr>
              <w:t>33.02</w:t>
            </w:r>
          </w:p>
        </w:tc>
        <w:tc>
          <w:tcPr>
            <w:tcW w:w="928" w:type="pct"/>
            <w:shd w:val="clear" w:color="auto" w:fill="auto"/>
            <w:vAlign w:val="bottom"/>
          </w:tcPr>
          <w:p w:rsidR="004064DD" w:rsidRPr="00B71535" w:rsidRDefault="004064DD" w:rsidP="005454AA">
            <w:pPr>
              <w:rPr>
                <w:rFonts w:eastAsia="Times New Roman" w:cs="Arial"/>
                <w:sz w:val="20"/>
                <w:szCs w:val="20"/>
                <w:lang w:eastAsia="en-GB"/>
              </w:rPr>
            </w:pPr>
            <w:r w:rsidRPr="00B71535">
              <w:rPr>
                <w:rFonts w:eastAsia="Times New Roman" w:cs="Arial"/>
                <w:sz w:val="20"/>
                <w:szCs w:val="20"/>
                <w:lang w:eastAsia="en-GB"/>
              </w:rPr>
              <w:t>31.32 - 40.65</w:t>
            </w:r>
          </w:p>
        </w:tc>
        <w:tc>
          <w:tcPr>
            <w:tcW w:w="498" w:type="pct"/>
            <w:shd w:val="clear" w:color="auto" w:fill="auto"/>
            <w:noWrap/>
            <w:vAlign w:val="bottom"/>
          </w:tcPr>
          <w:p w:rsidR="004064DD" w:rsidRPr="00B71535" w:rsidRDefault="004064DD" w:rsidP="005454AA">
            <w:pPr>
              <w:rPr>
                <w:rFonts w:eastAsia="Times New Roman" w:cs="Arial"/>
                <w:sz w:val="20"/>
                <w:szCs w:val="20"/>
                <w:lang w:eastAsia="en-GB"/>
              </w:rPr>
            </w:pPr>
            <w:r w:rsidRPr="00B71535">
              <w:rPr>
                <w:rFonts w:eastAsia="Times New Roman" w:cs="Arial"/>
                <w:sz w:val="20"/>
                <w:szCs w:val="20"/>
                <w:lang w:eastAsia="en-GB"/>
              </w:rPr>
              <w:t>18.57</w:t>
            </w:r>
          </w:p>
        </w:tc>
        <w:tc>
          <w:tcPr>
            <w:tcW w:w="551" w:type="pct"/>
            <w:shd w:val="clear" w:color="auto" w:fill="auto"/>
            <w:noWrap/>
            <w:vAlign w:val="bottom"/>
          </w:tcPr>
          <w:p w:rsidR="004064DD" w:rsidRPr="00B71535" w:rsidRDefault="004064DD" w:rsidP="005454AA">
            <w:pPr>
              <w:rPr>
                <w:rFonts w:eastAsia="Times New Roman" w:cs="Arial"/>
                <w:sz w:val="20"/>
                <w:szCs w:val="20"/>
                <w:lang w:eastAsia="en-GB"/>
              </w:rPr>
            </w:pPr>
            <w:r w:rsidRPr="00B71535">
              <w:rPr>
                <w:rFonts w:eastAsia="Times New Roman" w:cs="Arial"/>
                <w:sz w:val="20"/>
                <w:szCs w:val="20"/>
                <w:lang w:eastAsia="en-GB"/>
              </w:rPr>
              <w:t>4.03</w:t>
            </w:r>
          </w:p>
        </w:tc>
        <w:tc>
          <w:tcPr>
            <w:tcW w:w="731" w:type="pct"/>
            <w:vAlign w:val="bottom"/>
          </w:tcPr>
          <w:p w:rsidR="004064DD" w:rsidRPr="00B71535" w:rsidRDefault="004064DD" w:rsidP="005454AA">
            <w:pPr>
              <w:rPr>
                <w:rFonts w:eastAsia="Times New Roman" w:cs="Arial"/>
                <w:sz w:val="20"/>
                <w:szCs w:val="20"/>
                <w:lang w:eastAsia="en-GB"/>
              </w:rPr>
            </w:pPr>
            <w:r w:rsidRPr="00B71535">
              <w:rPr>
                <w:rFonts w:eastAsia="Times New Roman" w:cs="Arial"/>
                <w:sz w:val="20"/>
                <w:szCs w:val="20"/>
                <w:lang w:eastAsia="en-GB"/>
              </w:rPr>
              <w:t>0.028</w:t>
            </w:r>
          </w:p>
        </w:tc>
        <w:tc>
          <w:tcPr>
            <w:tcW w:w="712" w:type="pct"/>
            <w:shd w:val="clear" w:color="auto" w:fill="auto"/>
            <w:vAlign w:val="center"/>
          </w:tcPr>
          <w:p w:rsidR="004064DD" w:rsidRPr="00B71535" w:rsidRDefault="004064DD" w:rsidP="005454AA">
            <w:pPr>
              <w:jc w:val="right"/>
              <w:rPr>
                <w:rFonts w:eastAsia="Times New Roman" w:cs="Arial"/>
                <w:sz w:val="20"/>
                <w:szCs w:val="20"/>
                <w:lang w:eastAsia="en-GB"/>
              </w:rPr>
            </w:pPr>
            <w:r w:rsidRPr="00B71535">
              <w:rPr>
                <w:rFonts w:eastAsia="Times New Roman" w:cs="Arial"/>
                <w:sz w:val="20"/>
                <w:szCs w:val="20"/>
                <w:lang w:eastAsia="en-GB"/>
              </w:rPr>
              <w:t>321</w:t>
            </w:r>
          </w:p>
        </w:tc>
      </w:tr>
    </w:tbl>
    <w:p w:rsidR="004064DD" w:rsidRDefault="004064DD" w:rsidP="004064DD"/>
    <w:p w:rsidR="004064DD" w:rsidRDefault="004064DD" w:rsidP="004064DD">
      <w:pPr>
        <w:rPr>
          <w:rFonts w:eastAsia="Times New Roman"/>
        </w:rPr>
      </w:pPr>
    </w:p>
    <w:p w:rsidR="0067767D" w:rsidRDefault="0067767D" w:rsidP="00303A0A">
      <w:pPr>
        <w:spacing w:line="480" w:lineRule="auto"/>
        <w:rPr>
          <w:rFonts w:ascii="Times New Roman" w:hAnsi="Times New Roman" w:cs="Times New Roman"/>
          <w:sz w:val="24"/>
          <w:szCs w:val="24"/>
        </w:rPr>
      </w:pPr>
    </w:p>
    <w:p w:rsidR="00FC0DC3" w:rsidRDefault="00FC0DC3">
      <w:pPr>
        <w:rPr>
          <w:rFonts w:ascii="Times New Roman" w:hAnsi="Times New Roman" w:cs="Times New Roman"/>
          <w:sz w:val="24"/>
          <w:szCs w:val="24"/>
        </w:rPr>
      </w:pPr>
      <w:r>
        <w:rPr>
          <w:rFonts w:ascii="Times New Roman" w:hAnsi="Times New Roman" w:cs="Times New Roman"/>
          <w:sz w:val="24"/>
          <w:szCs w:val="24"/>
        </w:rPr>
        <w:br w:type="page"/>
      </w:r>
    </w:p>
    <w:p w:rsidR="00113DDA" w:rsidRPr="009D0BC3" w:rsidRDefault="00113DDA" w:rsidP="00303A0A">
      <w:pPr>
        <w:spacing w:line="480" w:lineRule="auto"/>
        <w:rPr>
          <w:rFonts w:ascii="Times New Roman" w:hAnsi="Times New Roman" w:cs="Times New Roman"/>
          <w:b/>
          <w:sz w:val="24"/>
          <w:szCs w:val="24"/>
        </w:rPr>
      </w:pPr>
      <w:r w:rsidRPr="009D0BC3">
        <w:rPr>
          <w:rFonts w:ascii="Times New Roman" w:hAnsi="Times New Roman" w:cs="Times New Roman"/>
          <w:b/>
          <w:sz w:val="24"/>
          <w:szCs w:val="24"/>
        </w:rPr>
        <w:lastRenderedPageBreak/>
        <w:t>Figures:</w:t>
      </w:r>
    </w:p>
    <w:p w:rsidR="00C34E41" w:rsidRPr="00554753" w:rsidRDefault="0075306D" w:rsidP="00C34E41">
      <w:pPr>
        <w:spacing w:line="480" w:lineRule="auto"/>
        <w:ind w:left="720" w:hanging="720"/>
        <w:rPr>
          <w:rFonts w:ascii="Times New Roman" w:hAnsi="Times New Roman" w:cs="Times New Roman"/>
          <w:sz w:val="24"/>
          <w:szCs w:val="24"/>
        </w:rPr>
      </w:pPr>
      <w:r w:rsidRPr="00377DC8">
        <w:rPr>
          <w:rFonts w:ascii="Times New Roman" w:hAnsi="Times New Roman" w:cs="Times New Roman"/>
          <w:noProof/>
          <w:sz w:val="24"/>
          <w:szCs w:val="24"/>
          <w:lang w:eastAsia="en-GB"/>
        </w:rPr>
        <w:drawing>
          <wp:inline distT="0" distB="0" distL="0" distR="0" wp14:anchorId="7C9B7BC1" wp14:editId="73E790F9">
            <wp:extent cx="5612130" cy="3861496"/>
            <wp:effectExtent l="0" t="0" r="7620" b="5715"/>
            <wp:docPr id="6" name="Picture 6" descr="Q:\Reinmar Hager\Reinmar\Teaching\Teaching Manchester\PhD\2010 Beatrice Gini\papers\Coadapatation\Science\REV\Science Exp design pic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Reinmar Hager\Reinmar\Teaching\Teaching Manchester\PhD\2010 Beatrice Gini\papers\Coadapatation\Science\REV\Science Exp design picture.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12130" cy="3861496"/>
                    </a:xfrm>
                    <a:prstGeom prst="rect">
                      <a:avLst/>
                    </a:prstGeom>
                    <a:noFill/>
                    <a:ln>
                      <a:noFill/>
                    </a:ln>
                  </pic:spPr>
                </pic:pic>
              </a:graphicData>
            </a:graphic>
          </wp:inline>
        </w:drawing>
      </w:r>
    </w:p>
    <w:p w:rsidR="00274727" w:rsidRPr="00554753" w:rsidRDefault="00274727" w:rsidP="00274727">
      <w:pPr>
        <w:spacing w:line="480" w:lineRule="auto"/>
        <w:ind w:left="720" w:hanging="720"/>
        <w:rPr>
          <w:rFonts w:ascii="Times New Roman" w:hAnsi="Times New Roman" w:cs="Times New Roman"/>
          <w:sz w:val="24"/>
          <w:szCs w:val="24"/>
        </w:rPr>
      </w:pPr>
      <w:r w:rsidRPr="00554753">
        <w:rPr>
          <w:rFonts w:ascii="Times New Roman" w:hAnsi="Times New Roman" w:cs="Times New Roman"/>
          <w:b/>
          <w:sz w:val="24"/>
          <w:szCs w:val="24"/>
        </w:rPr>
        <w:t>Figure. 1</w:t>
      </w:r>
      <w:r w:rsidRPr="00554753">
        <w:rPr>
          <w:rFonts w:ascii="Times New Roman" w:hAnsi="Times New Roman" w:cs="Times New Roman"/>
          <w:sz w:val="24"/>
          <w:szCs w:val="24"/>
        </w:rPr>
        <w:t>. Experimental cross-foster design. Females of different lines of the BXD strain (light to g</w:t>
      </w:r>
      <w:r w:rsidR="0089056F">
        <w:rPr>
          <w:rFonts w:ascii="Times New Roman" w:hAnsi="Times New Roman" w:cs="Times New Roman"/>
          <w:sz w:val="24"/>
          <w:szCs w:val="24"/>
        </w:rPr>
        <w:t>re</w:t>
      </w:r>
      <w:r w:rsidRPr="00554753">
        <w:rPr>
          <w:rFonts w:ascii="Times New Roman" w:hAnsi="Times New Roman" w:cs="Times New Roman"/>
          <w:sz w:val="24"/>
          <w:szCs w:val="24"/>
        </w:rPr>
        <w:t xml:space="preserve">y mice) adopt B6 offspring (dark) and B6 females (dark) adopt offspring born to females of different BXD lines. </w:t>
      </w:r>
      <w:r w:rsidR="003754DC" w:rsidRPr="00554753">
        <w:rPr>
          <w:rFonts w:ascii="Times New Roman" w:hAnsi="Times New Roman" w:cs="Times New Roman"/>
          <w:sz w:val="24"/>
          <w:szCs w:val="24"/>
        </w:rPr>
        <w:t>A total of 42 BXD lines with three within-line repeats plus the corresponding B6 families were set up for the experiment.</w:t>
      </w:r>
    </w:p>
    <w:p w:rsidR="00C34E41" w:rsidRPr="00554753" w:rsidRDefault="00C34E41" w:rsidP="00C34E41">
      <w:pPr>
        <w:spacing w:line="480" w:lineRule="auto"/>
        <w:ind w:left="720" w:hanging="720"/>
        <w:rPr>
          <w:rFonts w:ascii="Times New Roman" w:hAnsi="Times New Roman" w:cs="Times New Roman"/>
          <w:sz w:val="24"/>
          <w:szCs w:val="24"/>
        </w:rPr>
      </w:pPr>
    </w:p>
    <w:p w:rsidR="00C34E41" w:rsidRPr="00554753" w:rsidRDefault="00C34E41" w:rsidP="00C34E41">
      <w:pPr>
        <w:spacing w:line="480" w:lineRule="auto"/>
        <w:rPr>
          <w:rFonts w:ascii="Times New Roman" w:hAnsi="Times New Roman" w:cs="Times New Roman"/>
          <w:sz w:val="24"/>
          <w:szCs w:val="24"/>
        </w:rPr>
      </w:pPr>
    </w:p>
    <w:p w:rsidR="00047773" w:rsidRPr="00A52756" w:rsidRDefault="00047773" w:rsidP="00047773">
      <w:pPr>
        <w:spacing w:line="480" w:lineRule="auto"/>
        <w:rPr>
          <w:rFonts w:ascii="Times New Roman" w:hAnsi="Times New Roman" w:cs="Times New Roman"/>
          <w:sz w:val="24"/>
          <w:szCs w:val="24"/>
        </w:rPr>
      </w:pPr>
    </w:p>
    <w:p w:rsidR="00047773" w:rsidRDefault="00047773" w:rsidP="00047773">
      <w:pPr>
        <w:spacing w:line="480" w:lineRule="auto"/>
        <w:rPr>
          <w:rFonts w:ascii="Times New Roman" w:hAnsi="Times New Roman" w:cs="Times New Roman"/>
          <w:b/>
          <w:sz w:val="24"/>
          <w:szCs w:val="24"/>
        </w:rPr>
      </w:pPr>
      <w:r>
        <w:rPr>
          <w:noProof/>
          <w:lang w:eastAsia="en-GB"/>
        </w:rPr>
        <w:lastRenderedPageBreak/>
        <w:drawing>
          <wp:inline distT="0" distB="0" distL="0" distR="0" wp14:anchorId="7CD07A62" wp14:editId="64F40866">
            <wp:extent cx="5299200" cy="1792800"/>
            <wp:effectExtent l="0" t="0" r="0" b="0"/>
            <wp:docPr id="3" name="Picture 3" descr="Itvl_zGIMvsF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tvl_zGIMvsFZ.pn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12609" r="3297"/>
                    <a:stretch/>
                  </pic:blipFill>
                  <pic:spPr bwMode="auto">
                    <a:xfrm>
                      <a:off x="0" y="0"/>
                      <a:ext cx="5299200" cy="1792800"/>
                    </a:xfrm>
                    <a:prstGeom prst="rect">
                      <a:avLst/>
                    </a:prstGeom>
                    <a:noFill/>
                    <a:ln>
                      <a:noFill/>
                    </a:ln>
                    <a:extLst>
                      <a:ext uri="{53640926-AAD7-44D8-BBD7-CCE9431645EC}">
                        <a14:shadowObscured xmlns:a14="http://schemas.microsoft.com/office/drawing/2010/main"/>
                      </a:ext>
                    </a:extLst>
                  </pic:spPr>
                </pic:pic>
              </a:graphicData>
            </a:graphic>
          </wp:inline>
        </w:drawing>
      </w:r>
    </w:p>
    <w:p w:rsidR="00047773" w:rsidRPr="00A52756" w:rsidRDefault="00047773" w:rsidP="00047773">
      <w:pPr>
        <w:spacing w:line="480" w:lineRule="auto"/>
        <w:rPr>
          <w:rFonts w:ascii="Times New Roman" w:hAnsi="Times New Roman" w:cs="Times New Roman"/>
          <w:sz w:val="24"/>
          <w:szCs w:val="24"/>
        </w:rPr>
      </w:pPr>
      <w:r w:rsidRPr="00A52756">
        <w:rPr>
          <w:rFonts w:ascii="Times New Roman" w:hAnsi="Times New Roman" w:cs="Times New Roman"/>
          <w:b/>
          <w:sz w:val="24"/>
          <w:szCs w:val="24"/>
        </w:rPr>
        <w:t>Figure 2.</w:t>
      </w:r>
      <w:r w:rsidRPr="00A52756">
        <w:rPr>
          <w:rFonts w:ascii="Times New Roman" w:hAnsi="Times New Roman" w:cs="Times New Roman"/>
          <w:sz w:val="24"/>
          <w:szCs w:val="24"/>
        </w:rPr>
        <w:t xml:space="preserve"> </w:t>
      </w:r>
      <w:r>
        <w:rPr>
          <w:rFonts w:ascii="Times New Roman" w:hAnsi="Times New Roman" w:cs="Times New Roman"/>
          <w:sz w:val="24"/>
          <w:szCs w:val="24"/>
        </w:rPr>
        <w:t xml:space="preserve">Offspring indirect genetic effect </w:t>
      </w:r>
      <w:r w:rsidRPr="009E5B38">
        <w:rPr>
          <w:rFonts w:ascii="Times New Roman" w:hAnsi="Times New Roman" w:cs="Times New Roman"/>
          <w:sz w:val="24"/>
          <w:szCs w:val="24"/>
        </w:rPr>
        <w:t>modifying maternal nestbuidling</w:t>
      </w:r>
      <w:r>
        <w:rPr>
          <w:rFonts w:ascii="Times New Roman" w:hAnsi="Times New Roman" w:cs="Times New Roman"/>
          <w:sz w:val="24"/>
          <w:szCs w:val="24"/>
        </w:rPr>
        <w:t xml:space="preserve"> </w:t>
      </w:r>
      <w:r w:rsidR="00C44960">
        <w:rPr>
          <w:rFonts w:ascii="Times New Roman" w:hAnsi="Times New Roman" w:cs="Times New Roman"/>
          <w:sz w:val="24"/>
          <w:szCs w:val="24"/>
        </w:rPr>
        <w:t>behaviour</w:t>
      </w:r>
      <w:r>
        <w:rPr>
          <w:rFonts w:ascii="Times New Roman" w:hAnsi="Times New Roman" w:cs="Times New Roman"/>
          <w:sz w:val="24"/>
          <w:szCs w:val="24"/>
        </w:rPr>
        <w:t xml:space="preserve"> (</w:t>
      </w:r>
      <w:r w:rsidRPr="009E5B38">
        <w:rPr>
          <w:rFonts w:ascii="Times New Roman" w:hAnsi="Times New Roman" w:cs="Times New Roman"/>
          <w:i/>
          <w:sz w:val="24"/>
          <w:szCs w:val="24"/>
        </w:rPr>
        <w:t>OspIge7.1</w:t>
      </w:r>
      <w:r w:rsidRPr="00A52756">
        <w:rPr>
          <w:rFonts w:ascii="Times New Roman" w:hAnsi="Times New Roman" w:cs="Times New Roman"/>
          <w:sz w:val="24"/>
          <w:szCs w:val="24"/>
        </w:rPr>
        <w:t>)</w:t>
      </w:r>
      <w:r>
        <w:rPr>
          <w:rFonts w:ascii="Times New Roman" w:hAnsi="Times New Roman" w:cs="Times New Roman"/>
          <w:i/>
          <w:sz w:val="24"/>
          <w:szCs w:val="24"/>
        </w:rPr>
        <w:t>.</w:t>
      </w:r>
      <w:r w:rsidRPr="00A52756">
        <w:rPr>
          <w:rFonts w:ascii="Times New Roman" w:hAnsi="Times New Roman" w:cs="Times New Roman"/>
          <w:sz w:val="24"/>
          <w:szCs w:val="24"/>
        </w:rPr>
        <w:t xml:space="preserve"> The figure shows a</w:t>
      </w:r>
      <w:r w:rsidR="00496B67">
        <w:rPr>
          <w:rFonts w:ascii="Times New Roman" w:hAnsi="Times New Roman" w:cs="Times New Roman"/>
          <w:sz w:val="24"/>
          <w:szCs w:val="24"/>
        </w:rPr>
        <w:t>n</w:t>
      </w:r>
      <w:r w:rsidRPr="00A52756">
        <w:rPr>
          <w:rFonts w:ascii="Times New Roman" w:hAnsi="Times New Roman" w:cs="Times New Roman"/>
          <w:sz w:val="24"/>
          <w:szCs w:val="24"/>
        </w:rPr>
        <w:t xml:space="preserve"> offspring </w:t>
      </w:r>
      <w:r w:rsidR="00C44960" w:rsidRPr="00A52756">
        <w:rPr>
          <w:rFonts w:ascii="Times New Roman" w:hAnsi="Times New Roman" w:cs="Times New Roman"/>
          <w:sz w:val="24"/>
          <w:szCs w:val="24"/>
        </w:rPr>
        <w:t xml:space="preserve">genomescan </w:t>
      </w:r>
      <w:r w:rsidRPr="00A52756">
        <w:rPr>
          <w:rFonts w:ascii="Times New Roman" w:hAnsi="Times New Roman" w:cs="Times New Roman"/>
          <w:sz w:val="24"/>
          <w:szCs w:val="24"/>
        </w:rPr>
        <w:t xml:space="preserve">of maternal </w:t>
      </w:r>
      <w:r>
        <w:rPr>
          <w:rFonts w:ascii="Times New Roman" w:hAnsi="Times New Roman" w:cs="Times New Roman"/>
          <w:sz w:val="24"/>
          <w:szCs w:val="24"/>
        </w:rPr>
        <w:t>nestbuilding</w:t>
      </w:r>
      <w:r w:rsidRPr="00A52756">
        <w:rPr>
          <w:rFonts w:ascii="Times New Roman" w:hAnsi="Times New Roman" w:cs="Times New Roman"/>
          <w:sz w:val="24"/>
          <w:szCs w:val="24"/>
        </w:rPr>
        <w:t xml:space="preserve"> behaviour on day 6. </w:t>
      </w:r>
      <w:r>
        <w:rPr>
          <w:rFonts w:ascii="Times New Roman" w:hAnsi="Times New Roman" w:cs="Times New Roman"/>
          <w:sz w:val="24"/>
          <w:szCs w:val="24"/>
        </w:rPr>
        <w:t>The blue line represents the g</w:t>
      </w:r>
      <w:r w:rsidRPr="00A52756">
        <w:rPr>
          <w:rFonts w:ascii="Times New Roman" w:hAnsi="Times New Roman" w:cs="Times New Roman"/>
          <w:sz w:val="24"/>
          <w:szCs w:val="24"/>
        </w:rPr>
        <w:t>enome scan</w:t>
      </w:r>
      <w:r>
        <w:rPr>
          <w:rFonts w:ascii="Times New Roman" w:hAnsi="Times New Roman" w:cs="Times New Roman"/>
          <w:sz w:val="24"/>
          <w:szCs w:val="24"/>
        </w:rPr>
        <w:t>,</w:t>
      </w:r>
      <w:r w:rsidRPr="00A52756">
        <w:rPr>
          <w:rFonts w:ascii="Times New Roman" w:hAnsi="Times New Roman" w:cs="Times New Roman"/>
          <w:sz w:val="24"/>
          <w:szCs w:val="24"/>
        </w:rPr>
        <w:t xml:space="preserve"> show</w:t>
      </w:r>
      <w:r>
        <w:rPr>
          <w:rFonts w:ascii="Times New Roman" w:hAnsi="Times New Roman" w:cs="Times New Roman"/>
          <w:sz w:val="24"/>
          <w:szCs w:val="24"/>
        </w:rPr>
        <w:t>ing</w:t>
      </w:r>
      <w:r w:rsidRPr="00A52756">
        <w:rPr>
          <w:rFonts w:ascii="Times New Roman" w:hAnsi="Times New Roman" w:cs="Times New Roman"/>
          <w:sz w:val="24"/>
          <w:szCs w:val="24"/>
        </w:rPr>
        <w:t xml:space="preserve"> the likelihood ratio statistic (LRS) associated with each marker across the 19 autosomal and the X chromosome. The top</w:t>
      </w:r>
      <w:r>
        <w:rPr>
          <w:rFonts w:ascii="Times New Roman" w:hAnsi="Times New Roman" w:cs="Times New Roman"/>
          <w:sz w:val="24"/>
          <w:szCs w:val="24"/>
        </w:rPr>
        <w:t>, pink,</w:t>
      </w:r>
      <w:r w:rsidRPr="00A52756">
        <w:rPr>
          <w:rFonts w:ascii="Times New Roman" w:hAnsi="Times New Roman" w:cs="Times New Roman"/>
          <w:sz w:val="24"/>
          <w:szCs w:val="24"/>
        </w:rPr>
        <w:t xml:space="preserve"> line marks genome-wide significance, the lower</w:t>
      </w:r>
      <w:r>
        <w:rPr>
          <w:rFonts w:ascii="Times New Roman" w:hAnsi="Times New Roman" w:cs="Times New Roman"/>
          <w:sz w:val="24"/>
          <w:szCs w:val="24"/>
        </w:rPr>
        <w:t>, gr</w:t>
      </w:r>
      <w:r w:rsidR="0089056F">
        <w:rPr>
          <w:rFonts w:ascii="Times New Roman" w:hAnsi="Times New Roman" w:cs="Times New Roman"/>
          <w:sz w:val="24"/>
          <w:szCs w:val="24"/>
        </w:rPr>
        <w:t>e</w:t>
      </w:r>
      <w:r>
        <w:rPr>
          <w:rFonts w:ascii="Times New Roman" w:hAnsi="Times New Roman" w:cs="Times New Roman"/>
          <w:sz w:val="24"/>
          <w:szCs w:val="24"/>
        </w:rPr>
        <w:t>y,</w:t>
      </w:r>
      <w:r w:rsidRPr="00A52756">
        <w:rPr>
          <w:rFonts w:ascii="Times New Roman" w:hAnsi="Times New Roman" w:cs="Times New Roman"/>
          <w:sz w:val="24"/>
          <w:szCs w:val="24"/>
        </w:rPr>
        <w:t xml:space="preserve"> line the suggestive significance threshold. </w:t>
      </w:r>
      <w:r>
        <w:rPr>
          <w:rFonts w:ascii="Times New Roman" w:hAnsi="Times New Roman" w:cs="Times New Roman"/>
          <w:sz w:val="24"/>
          <w:szCs w:val="24"/>
        </w:rPr>
        <w:t xml:space="preserve">The green or red line show the </w:t>
      </w:r>
      <w:r w:rsidRPr="00A67413">
        <w:rPr>
          <w:rFonts w:ascii="Times New Roman" w:hAnsi="Times New Roman" w:cs="Times New Roman"/>
          <w:sz w:val="24"/>
          <w:szCs w:val="24"/>
        </w:rPr>
        <w:t>additive coefficient</w:t>
      </w:r>
      <w:r>
        <w:rPr>
          <w:rFonts w:ascii="Times New Roman" w:hAnsi="Times New Roman" w:cs="Times New Roman"/>
          <w:sz w:val="24"/>
          <w:szCs w:val="24"/>
        </w:rPr>
        <w:t xml:space="preserve">, with green showing that the </w:t>
      </w:r>
      <w:r w:rsidRPr="00A67413">
        <w:rPr>
          <w:rFonts w:ascii="Times New Roman" w:hAnsi="Times New Roman" w:cs="Times New Roman"/>
          <w:sz w:val="24"/>
          <w:szCs w:val="24"/>
        </w:rPr>
        <w:t>DBA/2J alleles increase trait values</w:t>
      </w:r>
      <w:r>
        <w:rPr>
          <w:rFonts w:ascii="Times New Roman" w:hAnsi="Times New Roman" w:cs="Times New Roman"/>
          <w:sz w:val="24"/>
          <w:szCs w:val="24"/>
        </w:rPr>
        <w:t xml:space="preserve"> and </w:t>
      </w:r>
      <w:r w:rsidR="0089056F">
        <w:rPr>
          <w:rFonts w:ascii="Times New Roman" w:hAnsi="Times New Roman" w:cs="Times New Roman"/>
          <w:sz w:val="24"/>
          <w:szCs w:val="24"/>
        </w:rPr>
        <w:t xml:space="preserve">red </w:t>
      </w:r>
      <w:r>
        <w:rPr>
          <w:rFonts w:ascii="Times New Roman" w:hAnsi="Times New Roman" w:cs="Times New Roman"/>
          <w:sz w:val="24"/>
          <w:szCs w:val="24"/>
        </w:rPr>
        <w:t xml:space="preserve">that the </w:t>
      </w:r>
      <w:r w:rsidRPr="00A67413">
        <w:rPr>
          <w:rFonts w:ascii="Times New Roman" w:hAnsi="Times New Roman" w:cs="Times New Roman"/>
          <w:sz w:val="24"/>
          <w:szCs w:val="24"/>
        </w:rPr>
        <w:t>C57BL/6J alleles increase trait values.</w:t>
      </w:r>
      <w:r>
        <w:rPr>
          <w:rFonts w:ascii="Times New Roman" w:hAnsi="Times New Roman" w:cs="Times New Roman"/>
          <w:sz w:val="24"/>
          <w:szCs w:val="24"/>
        </w:rPr>
        <w:t xml:space="preserve"> The green axis on the right show</w:t>
      </w:r>
      <w:r w:rsidR="00496B67">
        <w:rPr>
          <w:rFonts w:ascii="Times New Roman" w:hAnsi="Times New Roman" w:cs="Times New Roman"/>
          <w:sz w:val="24"/>
          <w:szCs w:val="24"/>
        </w:rPr>
        <w:t>s by</w:t>
      </w:r>
      <w:r>
        <w:rPr>
          <w:rFonts w:ascii="Times New Roman" w:hAnsi="Times New Roman" w:cs="Times New Roman"/>
          <w:sz w:val="24"/>
          <w:szCs w:val="24"/>
        </w:rPr>
        <w:t xml:space="preserve"> how much </w:t>
      </w:r>
      <w:r w:rsidR="00496B67">
        <w:rPr>
          <w:rFonts w:ascii="Times New Roman" w:hAnsi="Times New Roman" w:cs="Times New Roman"/>
          <w:sz w:val="24"/>
          <w:szCs w:val="24"/>
        </w:rPr>
        <w:t>the respective alleles</w:t>
      </w:r>
      <w:r>
        <w:rPr>
          <w:rFonts w:ascii="Times New Roman" w:hAnsi="Times New Roman" w:cs="Times New Roman"/>
          <w:sz w:val="24"/>
          <w:szCs w:val="24"/>
        </w:rPr>
        <w:t xml:space="preserve"> </w:t>
      </w:r>
      <w:r w:rsidRPr="00A67413">
        <w:rPr>
          <w:rFonts w:ascii="Times New Roman" w:hAnsi="Times New Roman" w:cs="Times New Roman"/>
          <w:sz w:val="24"/>
          <w:szCs w:val="24"/>
        </w:rPr>
        <w:t>increase trait values</w:t>
      </w:r>
      <w:r>
        <w:rPr>
          <w:rFonts w:ascii="Times New Roman" w:hAnsi="Times New Roman" w:cs="Times New Roman"/>
          <w:sz w:val="24"/>
          <w:szCs w:val="24"/>
        </w:rPr>
        <w:t xml:space="preserve"> (the </w:t>
      </w:r>
      <w:r w:rsidRPr="00A67413">
        <w:rPr>
          <w:rFonts w:ascii="Times New Roman" w:hAnsi="Times New Roman" w:cs="Times New Roman"/>
          <w:sz w:val="24"/>
          <w:szCs w:val="24"/>
        </w:rPr>
        <w:t>DBA/2J</w:t>
      </w:r>
      <w:r>
        <w:rPr>
          <w:rFonts w:ascii="Times New Roman" w:hAnsi="Times New Roman" w:cs="Times New Roman"/>
          <w:sz w:val="24"/>
          <w:szCs w:val="24"/>
        </w:rPr>
        <w:t xml:space="preserve"> allele in offspring increases maternal nestbuilding by ~0.8). </w:t>
      </w:r>
    </w:p>
    <w:p w:rsidR="00047773" w:rsidRPr="00A52756" w:rsidRDefault="00047773" w:rsidP="00047773">
      <w:pPr>
        <w:spacing w:line="480" w:lineRule="auto"/>
        <w:rPr>
          <w:rFonts w:ascii="Times New Roman" w:hAnsi="Times New Roman" w:cs="Times New Roman"/>
          <w:sz w:val="24"/>
          <w:szCs w:val="24"/>
        </w:rPr>
      </w:pPr>
    </w:p>
    <w:p w:rsidR="00047773" w:rsidRDefault="00047773" w:rsidP="00047773">
      <w:pPr>
        <w:spacing w:line="480" w:lineRule="auto"/>
        <w:rPr>
          <w:rFonts w:ascii="Times New Roman" w:hAnsi="Times New Roman" w:cs="Times New Roman"/>
          <w:b/>
          <w:sz w:val="24"/>
          <w:szCs w:val="24"/>
        </w:rPr>
      </w:pPr>
    </w:p>
    <w:p w:rsidR="00047773" w:rsidRDefault="00047773" w:rsidP="00047773">
      <w:pPr>
        <w:spacing w:line="480" w:lineRule="auto"/>
        <w:rPr>
          <w:rFonts w:ascii="Times New Roman" w:hAnsi="Times New Roman" w:cs="Times New Roman"/>
          <w:b/>
          <w:sz w:val="24"/>
          <w:szCs w:val="24"/>
        </w:rPr>
      </w:pPr>
    </w:p>
    <w:p w:rsidR="00047773" w:rsidRPr="00A52756" w:rsidRDefault="00047773" w:rsidP="00047773">
      <w:pPr>
        <w:spacing w:line="480" w:lineRule="auto"/>
        <w:rPr>
          <w:rFonts w:ascii="Times New Roman" w:hAnsi="Times New Roman" w:cs="Times New Roman"/>
          <w:b/>
          <w:sz w:val="24"/>
          <w:szCs w:val="24"/>
        </w:rPr>
      </w:pPr>
    </w:p>
    <w:p w:rsidR="00047773" w:rsidRPr="00A52756" w:rsidRDefault="00047773" w:rsidP="00047773">
      <w:pPr>
        <w:spacing w:line="480" w:lineRule="auto"/>
        <w:rPr>
          <w:rFonts w:ascii="Times New Roman" w:hAnsi="Times New Roman" w:cs="Times New Roman"/>
          <w:b/>
          <w:sz w:val="24"/>
          <w:szCs w:val="24"/>
        </w:rPr>
      </w:pPr>
      <w:r>
        <w:rPr>
          <w:noProof/>
          <w:lang w:eastAsia="en-GB"/>
        </w:rPr>
        <w:lastRenderedPageBreak/>
        <w:drawing>
          <wp:inline distT="0" distB="0" distL="0" distR="0" wp14:anchorId="628712E8" wp14:editId="72ED4BDC">
            <wp:extent cx="5213350" cy="1791494"/>
            <wp:effectExtent l="0" t="0" r="6350" b="0"/>
            <wp:docPr id="5" name="Picture 5" descr="Itvl_LsVWhHJ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tvl_LsVWhHJM.pn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11594" r="3525"/>
                    <a:stretch/>
                  </pic:blipFill>
                  <pic:spPr bwMode="auto">
                    <a:xfrm>
                      <a:off x="0" y="0"/>
                      <a:ext cx="5210287" cy="1790441"/>
                    </a:xfrm>
                    <a:prstGeom prst="rect">
                      <a:avLst/>
                    </a:prstGeom>
                    <a:noFill/>
                    <a:ln>
                      <a:noFill/>
                    </a:ln>
                    <a:extLst>
                      <a:ext uri="{53640926-AAD7-44D8-BBD7-CCE9431645EC}">
                        <a14:shadowObscured xmlns:a14="http://schemas.microsoft.com/office/drawing/2010/main"/>
                      </a:ext>
                    </a:extLst>
                  </pic:spPr>
                </pic:pic>
              </a:graphicData>
            </a:graphic>
          </wp:inline>
        </w:drawing>
      </w:r>
    </w:p>
    <w:p w:rsidR="00FC0DC3" w:rsidRDefault="00047773" w:rsidP="00047773">
      <w:pPr>
        <w:spacing w:line="480" w:lineRule="auto"/>
        <w:rPr>
          <w:rFonts w:ascii="Times New Roman" w:hAnsi="Times New Roman" w:cs="Times New Roman"/>
          <w:sz w:val="24"/>
          <w:szCs w:val="24"/>
        </w:rPr>
      </w:pPr>
      <w:r w:rsidRPr="00A52756">
        <w:rPr>
          <w:rFonts w:ascii="Times New Roman" w:hAnsi="Times New Roman" w:cs="Times New Roman"/>
          <w:b/>
          <w:sz w:val="24"/>
          <w:szCs w:val="24"/>
        </w:rPr>
        <w:t>Figure 3</w:t>
      </w:r>
      <w:r w:rsidRPr="00A52756">
        <w:rPr>
          <w:rFonts w:ascii="Times New Roman" w:hAnsi="Times New Roman" w:cs="Times New Roman"/>
          <w:sz w:val="24"/>
          <w:szCs w:val="24"/>
        </w:rPr>
        <w:t>.</w:t>
      </w:r>
      <w:r>
        <w:rPr>
          <w:rFonts w:ascii="Times New Roman" w:hAnsi="Times New Roman" w:cs="Times New Roman"/>
          <w:sz w:val="24"/>
          <w:szCs w:val="24"/>
        </w:rPr>
        <w:t xml:space="preserve"> O</w:t>
      </w:r>
      <w:r w:rsidRPr="009E5B38">
        <w:rPr>
          <w:rFonts w:ascii="Times New Roman" w:hAnsi="Times New Roman" w:cs="Times New Roman"/>
          <w:sz w:val="24"/>
          <w:szCs w:val="24"/>
        </w:rPr>
        <w:t xml:space="preserve">ffspring </w:t>
      </w:r>
      <w:r>
        <w:rPr>
          <w:rFonts w:ascii="Times New Roman" w:hAnsi="Times New Roman" w:cs="Times New Roman"/>
          <w:sz w:val="24"/>
          <w:szCs w:val="24"/>
        </w:rPr>
        <w:t xml:space="preserve">indirect genetic effect modifying </w:t>
      </w:r>
      <w:r w:rsidRPr="009E5B38">
        <w:rPr>
          <w:rFonts w:ascii="Times New Roman" w:hAnsi="Times New Roman" w:cs="Times New Roman"/>
          <w:sz w:val="24"/>
          <w:szCs w:val="24"/>
        </w:rPr>
        <w:t>maternal behaviour (</w:t>
      </w:r>
      <w:r w:rsidRPr="009E5B38">
        <w:rPr>
          <w:rFonts w:ascii="Times New Roman" w:hAnsi="Times New Roman" w:cs="Times New Roman"/>
          <w:i/>
          <w:sz w:val="24"/>
          <w:szCs w:val="24"/>
        </w:rPr>
        <w:t>OspIge5.1</w:t>
      </w:r>
      <w:r>
        <w:rPr>
          <w:rFonts w:ascii="Times New Roman" w:hAnsi="Times New Roman" w:cs="Times New Roman"/>
          <w:sz w:val="24"/>
          <w:szCs w:val="24"/>
        </w:rPr>
        <w:t xml:space="preserve">). </w:t>
      </w:r>
      <w:r w:rsidR="00C44960" w:rsidRPr="00A52756">
        <w:rPr>
          <w:rFonts w:ascii="Times New Roman" w:hAnsi="Times New Roman" w:cs="Times New Roman"/>
          <w:sz w:val="24"/>
          <w:szCs w:val="24"/>
        </w:rPr>
        <w:t>The figure shows a</w:t>
      </w:r>
      <w:r w:rsidR="00496B67">
        <w:rPr>
          <w:rFonts w:ascii="Times New Roman" w:hAnsi="Times New Roman" w:cs="Times New Roman"/>
          <w:sz w:val="24"/>
          <w:szCs w:val="24"/>
        </w:rPr>
        <w:t>n</w:t>
      </w:r>
      <w:r w:rsidR="00C44960" w:rsidRPr="00A52756">
        <w:rPr>
          <w:rFonts w:ascii="Times New Roman" w:hAnsi="Times New Roman" w:cs="Times New Roman"/>
          <w:sz w:val="24"/>
          <w:szCs w:val="24"/>
        </w:rPr>
        <w:t xml:space="preserve"> offspring genomescan </w:t>
      </w:r>
      <w:r>
        <w:rPr>
          <w:rFonts w:ascii="Times New Roman" w:hAnsi="Times New Roman" w:cs="Times New Roman"/>
          <w:sz w:val="24"/>
          <w:szCs w:val="24"/>
        </w:rPr>
        <w:t xml:space="preserve">of </w:t>
      </w:r>
      <w:r w:rsidRPr="009E5B38">
        <w:rPr>
          <w:rFonts w:ascii="Times New Roman" w:hAnsi="Times New Roman" w:cs="Times New Roman"/>
          <w:sz w:val="24"/>
          <w:szCs w:val="24"/>
        </w:rPr>
        <w:t xml:space="preserve">maternal behaviour </w:t>
      </w:r>
      <w:r>
        <w:rPr>
          <w:rFonts w:ascii="Times New Roman" w:hAnsi="Times New Roman" w:cs="Times New Roman"/>
          <w:sz w:val="24"/>
          <w:szCs w:val="24"/>
        </w:rPr>
        <w:t>on day 14. The blue line represents the g</w:t>
      </w:r>
      <w:r w:rsidRPr="009E5B38">
        <w:rPr>
          <w:rFonts w:ascii="Times New Roman" w:hAnsi="Times New Roman" w:cs="Times New Roman"/>
          <w:sz w:val="24"/>
          <w:szCs w:val="24"/>
        </w:rPr>
        <w:t>enome scan</w:t>
      </w:r>
      <w:r>
        <w:rPr>
          <w:rFonts w:ascii="Times New Roman" w:hAnsi="Times New Roman" w:cs="Times New Roman"/>
          <w:sz w:val="24"/>
          <w:szCs w:val="24"/>
        </w:rPr>
        <w:t>,</w:t>
      </w:r>
      <w:r w:rsidRPr="009E5B38">
        <w:rPr>
          <w:rFonts w:ascii="Times New Roman" w:hAnsi="Times New Roman" w:cs="Times New Roman"/>
          <w:sz w:val="24"/>
          <w:szCs w:val="24"/>
        </w:rPr>
        <w:t xml:space="preserve"> show</w:t>
      </w:r>
      <w:r>
        <w:rPr>
          <w:rFonts w:ascii="Times New Roman" w:hAnsi="Times New Roman" w:cs="Times New Roman"/>
          <w:sz w:val="24"/>
          <w:szCs w:val="24"/>
        </w:rPr>
        <w:t>ing</w:t>
      </w:r>
      <w:r w:rsidRPr="009E5B38">
        <w:rPr>
          <w:rFonts w:ascii="Times New Roman" w:hAnsi="Times New Roman" w:cs="Times New Roman"/>
          <w:sz w:val="24"/>
          <w:szCs w:val="24"/>
        </w:rPr>
        <w:t xml:space="preserve"> the likelihood ratio statistic (LRS) associated with each marker across the 19 autosomal and the X chromosome. The top</w:t>
      </w:r>
      <w:r>
        <w:rPr>
          <w:rFonts w:ascii="Times New Roman" w:hAnsi="Times New Roman" w:cs="Times New Roman"/>
          <w:sz w:val="24"/>
          <w:szCs w:val="24"/>
        </w:rPr>
        <w:t>, pink,</w:t>
      </w:r>
      <w:r w:rsidRPr="009E5B38">
        <w:rPr>
          <w:rFonts w:ascii="Times New Roman" w:hAnsi="Times New Roman" w:cs="Times New Roman"/>
          <w:sz w:val="24"/>
          <w:szCs w:val="24"/>
        </w:rPr>
        <w:t xml:space="preserve"> line marks genome-wide significance, the lower</w:t>
      </w:r>
      <w:r>
        <w:rPr>
          <w:rFonts w:ascii="Times New Roman" w:hAnsi="Times New Roman" w:cs="Times New Roman"/>
          <w:sz w:val="24"/>
          <w:szCs w:val="24"/>
        </w:rPr>
        <w:t>, gr</w:t>
      </w:r>
      <w:r w:rsidR="0089056F">
        <w:rPr>
          <w:rFonts w:ascii="Times New Roman" w:hAnsi="Times New Roman" w:cs="Times New Roman"/>
          <w:sz w:val="24"/>
          <w:szCs w:val="24"/>
        </w:rPr>
        <w:t>e</w:t>
      </w:r>
      <w:r>
        <w:rPr>
          <w:rFonts w:ascii="Times New Roman" w:hAnsi="Times New Roman" w:cs="Times New Roman"/>
          <w:sz w:val="24"/>
          <w:szCs w:val="24"/>
        </w:rPr>
        <w:t>y,</w:t>
      </w:r>
      <w:r w:rsidRPr="009E5B38">
        <w:rPr>
          <w:rFonts w:ascii="Times New Roman" w:hAnsi="Times New Roman" w:cs="Times New Roman"/>
          <w:sz w:val="24"/>
          <w:szCs w:val="24"/>
        </w:rPr>
        <w:t xml:space="preserve"> line the suggestive significance threshold. </w:t>
      </w:r>
      <w:r>
        <w:rPr>
          <w:rFonts w:ascii="Times New Roman" w:hAnsi="Times New Roman" w:cs="Times New Roman"/>
          <w:sz w:val="24"/>
          <w:szCs w:val="24"/>
        </w:rPr>
        <w:t xml:space="preserve">The green or red line show the </w:t>
      </w:r>
      <w:r w:rsidRPr="00A67413">
        <w:rPr>
          <w:rFonts w:ascii="Times New Roman" w:hAnsi="Times New Roman" w:cs="Times New Roman"/>
          <w:sz w:val="24"/>
          <w:szCs w:val="24"/>
        </w:rPr>
        <w:t>additive coefficient</w:t>
      </w:r>
      <w:r>
        <w:rPr>
          <w:rFonts w:ascii="Times New Roman" w:hAnsi="Times New Roman" w:cs="Times New Roman"/>
          <w:sz w:val="24"/>
          <w:szCs w:val="24"/>
        </w:rPr>
        <w:t xml:space="preserve">, with green showing that the </w:t>
      </w:r>
      <w:r w:rsidRPr="00A67413">
        <w:rPr>
          <w:rFonts w:ascii="Times New Roman" w:hAnsi="Times New Roman" w:cs="Times New Roman"/>
          <w:sz w:val="24"/>
          <w:szCs w:val="24"/>
        </w:rPr>
        <w:t>DBA/2J alleles increase trait values</w:t>
      </w:r>
      <w:r>
        <w:rPr>
          <w:rFonts w:ascii="Times New Roman" w:hAnsi="Times New Roman" w:cs="Times New Roman"/>
          <w:sz w:val="24"/>
          <w:szCs w:val="24"/>
        </w:rPr>
        <w:t xml:space="preserve"> and </w:t>
      </w:r>
      <w:r w:rsidR="0089056F">
        <w:rPr>
          <w:rFonts w:ascii="Times New Roman" w:hAnsi="Times New Roman" w:cs="Times New Roman"/>
          <w:sz w:val="24"/>
          <w:szCs w:val="24"/>
        </w:rPr>
        <w:t xml:space="preserve">red </w:t>
      </w:r>
      <w:r>
        <w:rPr>
          <w:rFonts w:ascii="Times New Roman" w:hAnsi="Times New Roman" w:cs="Times New Roman"/>
          <w:sz w:val="24"/>
          <w:szCs w:val="24"/>
        </w:rPr>
        <w:t xml:space="preserve">that the </w:t>
      </w:r>
      <w:r w:rsidRPr="00A67413">
        <w:rPr>
          <w:rFonts w:ascii="Times New Roman" w:hAnsi="Times New Roman" w:cs="Times New Roman"/>
          <w:sz w:val="24"/>
          <w:szCs w:val="24"/>
        </w:rPr>
        <w:t>C57BL/6J alleles increase trait values.</w:t>
      </w:r>
      <w:r>
        <w:rPr>
          <w:rFonts w:ascii="Times New Roman" w:hAnsi="Times New Roman" w:cs="Times New Roman"/>
          <w:sz w:val="24"/>
          <w:szCs w:val="24"/>
        </w:rPr>
        <w:t xml:space="preserve"> The green axis on the right show</w:t>
      </w:r>
      <w:r w:rsidR="00496B67">
        <w:rPr>
          <w:rFonts w:ascii="Times New Roman" w:hAnsi="Times New Roman" w:cs="Times New Roman"/>
          <w:sz w:val="24"/>
          <w:szCs w:val="24"/>
        </w:rPr>
        <w:t>s by</w:t>
      </w:r>
      <w:r>
        <w:rPr>
          <w:rFonts w:ascii="Times New Roman" w:hAnsi="Times New Roman" w:cs="Times New Roman"/>
          <w:sz w:val="24"/>
          <w:szCs w:val="24"/>
        </w:rPr>
        <w:t xml:space="preserve"> how much </w:t>
      </w:r>
      <w:r w:rsidR="00496B67">
        <w:rPr>
          <w:rFonts w:ascii="Times New Roman" w:hAnsi="Times New Roman" w:cs="Times New Roman"/>
          <w:sz w:val="24"/>
          <w:szCs w:val="24"/>
        </w:rPr>
        <w:t>the respective alleles</w:t>
      </w:r>
      <w:r>
        <w:rPr>
          <w:rFonts w:ascii="Times New Roman" w:hAnsi="Times New Roman" w:cs="Times New Roman"/>
          <w:sz w:val="24"/>
          <w:szCs w:val="24"/>
        </w:rPr>
        <w:t xml:space="preserve"> </w:t>
      </w:r>
      <w:r w:rsidRPr="00A67413">
        <w:rPr>
          <w:rFonts w:ascii="Times New Roman" w:hAnsi="Times New Roman" w:cs="Times New Roman"/>
          <w:sz w:val="24"/>
          <w:szCs w:val="24"/>
        </w:rPr>
        <w:t>increase trait values</w:t>
      </w:r>
      <w:r>
        <w:rPr>
          <w:rFonts w:ascii="Times New Roman" w:hAnsi="Times New Roman" w:cs="Times New Roman"/>
          <w:sz w:val="24"/>
          <w:szCs w:val="24"/>
        </w:rPr>
        <w:t xml:space="preserve"> (the </w:t>
      </w:r>
      <w:r w:rsidRPr="00A67413">
        <w:rPr>
          <w:rFonts w:ascii="Times New Roman" w:hAnsi="Times New Roman" w:cs="Times New Roman"/>
          <w:sz w:val="24"/>
          <w:szCs w:val="24"/>
        </w:rPr>
        <w:t>DBA/2J</w:t>
      </w:r>
      <w:r>
        <w:rPr>
          <w:rFonts w:ascii="Times New Roman" w:hAnsi="Times New Roman" w:cs="Times New Roman"/>
          <w:sz w:val="24"/>
          <w:szCs w:val="24"/>
        </w:rPr>
        <w:t xml:space="preserve"> allele in offspring increases maternal behaviour by ~2.5). </w:t>
      </w:r>
    </w:p>
    <w:p w:rsidR="00FC0DC3" w:rsidRDefault="00FC0DC3">
      <w:pPr>
        <w:rPr>
          <w:rFonts w:ascii="Times New Roman" w:hAnsi="Times New Roman" w:cs="Times New Roman"/>
          <w:sz w:val="24"/>
          <w:szCs w:val="24"/>
        </w:rPr>
      </w:pPr>
      <w:r>
        <w:rPr>
          <w:rFonts w:ascii="Times New Roman" w:hAnsi="Times New Roman" w:cs="Times New Roman"/>
          <w:sz w:val="24"/>
          <w:szCs w:val="24"/>
        </w:rPr>
        <w:br w:type="page"/>
      </w:r>
    </w:p>
    <w:p w:rsidR="00047773" w:rsidRDefault="00047773" w:rsidP="00047773">
      <w:pPr>
        <w:spacing w:line="480" w:lineRule="auto"/>
        <w:rPr>
          <w:rFonts w:ascii="Times New Roman" w:hAnsi="Times New Roman" w:cs="Times New Roman"/>
          <w:i/>
          <w:sz w:val="24"/>
          <w:szCs w:val="24"/>
        </w:rPr>
      </w:pPr>
      <w:r>
        <w:rPr>
          <w:noProof/>
          <w:lang w:eastAsia="en-GB"/>
        </w:rPr>
        <w:lastRenderedPageBreak/>
        <w:drawing>
          <wp:inline distT="0" distB="0" distL="0" distR="0" wp14:anchorId="21E18041" wp14:editId="6301F595">
            <wp:extent cx="5158800" cy="1792800"/>
            <wp:effectExtent l="0" t="0" r="3810" b="0"/>
            <wp:docPr id="7" name="Picture 7" descr="Itvl_9CDZ0Xx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tvl_9CDZ0XxG.pn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10602" r="3534"/>
                    <a:stretch/>
                  </pic:blipFill>
                  <pic:spPr bwMode="auto">
                    <a:xfrm>
                      <a:off x="0" y="0"/>
                      <a:ext cx="5158800" cy="1792800"/>
                    </a:xfrm>
                    <a:prstGeom prst="rect">
                      <a:avLst/>
                    </a:prstGeom>
                    <a:noFill/>
                    <a:ln>
                      <a:noFill/>
                    </a:ln>
                    <a:extLst>
                      <a:ext uri="{53640926-AAD7-44D8-BBD7-CCE9431645EC}">
                        <a14:shadowObscured xmlns:a14="http://schemas.microsoft.com/office/drawing/2010/main"/>
                      </a:ext>
                    </a:extLst>
                  </pic:spPr>
                </pic:pic>
              </a:graphicData>
            </a:graphic>
          </wp:inline>
        </w:drawing>
      </w:r>
    </w:p>
    <w:p w:rsidR="00047773" w:rsidRPr="009E5B38" w:rsidRDefault="00047773" w:rsidP="00047773">
      <w:pPr>
        <w:spacing w:line="480" w:lineRule="auto"/>
        <w:rPr>
          <w:rFonts w:ascii="Times New Roman" w:hAnsi="Times New Roman" w:cs="Times New Roman"/>
          <w:sz w:val="24"/>
          <w:szCs w:val="24"/>
        </w:rPr>
      </w:pPr>
      <w:r w:rsidRPr="00A52756">
        <w:rPr>
          <w:rFonts w:ascii="Times New Roman" w:hAnsi="Times New Roman" w:cs="Times New Roman"/>
          <w:b/>
          <w:sz w:val="24"/>
          <w:szCs w:val="24"/>
        </w:rPr>
        <w:t>Figure 4:</w:t>
      </w:r>
      <w:r>
        <w:rPr>
          <w:rFonts w:ascii="Times New Roman" w:hAnsi="Times New Roman" w:cs="Times New Roman"/>
          <w:sz w:val="24"/>
          <w:szCs w:val="24"/>
        </w:rPr>
        <w:t xml:space="preserve"> Maternal indirect genetic effect modifying offspring growth (</w:t>
      </w:r>
      <w:r w:rsidRPr="009E5B38">
        <w:rPr>
          <w:rFonts w:ascii="Times New Roman" w:hAnsi="Times New Roman" w:cs="Times New Roman"/>
          <w:i/>
          <w:sz w:val="24"/>
          <w:szCs w:val="24"/>
        </w:rPr>
        <w:t>MatIge17</w:t>
      </w:r>
      <w:r>
        <w:rPr>
          <w:rFonts w:ascii="Times New Roman" w:hAnsi="Times New Roman" w:cs="Times New Roman"/>
          <w:i/>
          <w:sz w:val="24"/>
          <w:szCs w:val="24"/>
        </w:rPr>
        <w:t xml:space="preserve">). </w:t>
      </w:r>
      <w:r w:rsidR="00C44960" w:rsidRPr="00A52756">
        <w:rPr>
          <w:rFonts w:ascii="Times New Roman" w:hAnsi="Times New Roman" w:cs="Times New Roman"/>
          <w:sz w:val="24"/>
          <w:szCs w:val="24"/>
        </w:rPr>
        <w:t xml:space="preserve">The figure shows a </w:t>
      </w:r>
      <w:r w:rsidR="00C44960">
        <w:rPr>
          <w:rFonts w:ascii="Times New Roman" w:hAnsi="Times New Roman" w:cs="Times New Roman"/>
          <w:sz w:val="24"/>
          <w:szCs w:val="24"/>
        </w:rPr>
        <w:t>maternal</w:t>
      </w:r>
      <w:r w:rsidR="00C44960" w:rsidRPr="00A52756">
        <w:rPr>
          <w:rFonts w:ascii="Times New Roman" w:hAnsi="Times New Roman" w:cs="Times New Roman"/>
          <w:sz w:val="24"/>
          <w:szCs w:val="24"/>
        </w:rPr>
        <w:t xml:space="preserve"> genomescan</w:t>
      </w:r>
      <w:r>
        <w:rPr>
          <w:rFonts w:ascii="Times New Roman" w:hAnsi="Times New Roman" w:cs="Times New Roman"/>
          <w:sz w:val="24"/>
          <w:szCs w:val="24"/>
        </w:rPr>
        <w:t xml:space="preserve"> of offspring growth </w:t>
      </w:r>
      <w:r w:rsidR="0089056F">
        <w:rPr>
          <w:rFonts w:ascii="Times New Roman" w:hAnsi="Times New Roman" w:cs="Times New Roman"/>
          <w:sz w:val="24"/>
          <w:szCs w:val="24"/>
        </w:rPr>
        <w:t>in the second postnatal week</w:t>
      </w:r>
      <w:r>
        <w:rPr>
          <w:rFonts w:ascii="Times New Roman" w:hAnsi="Times New Roman" w:cs="Times New Roman"/>
          <w:sz w:val="24"/>
          <w:szCs w:val="24"/>
        </w:rPr>
        <w:t>. The blue line represents the g</w:t>
      </w:r>
      <w:r w:rsidRPr="009E5B38">
        <w:rPr>
          <w:rFonts w:ascii="Times New Roman" w:hAnsi="Times New Roman" w:cs="Times New Roman"/>
          <w:sz w:val="24"/>
          <w:szCs w:val="24"/>
        </w:rPr>
        <w:t>enome scan</w:t>
      </w:r>
      <w:r>
        <w:rPr>
          <w:rFonts w:ascii="Times New Roman" w:hAnsi="Times New Roman" w:cs="Times New Roman"/>
          <w:sz w:val="24"/>
          <w:szCs w:val="24"/>
        </w:rPr>
        <w:t>,</w:t>
      </w:r>
      <w:r w:rsidRPr="009E5B38">
        <w:rPr>
          <w:rFonts w:ascii="Times New Roman" w:hAnsi="Times New Roman" w:cs="Times New Roman"/>
          <w:sz w:val="24"/>
          <w:szCs w:val="24"/>
        </w:rPr>
        <w:t xml:space="preserve"> show</w:t>
      </w:r>
      <w:r>
        <w:rPr>
          <w:rFonts w:ascii="Times New Roman" w:hAnsi="Times New Roman" w:cs="Times New Roman"/>
          <w:sz w:val="24"/>
          <w:szCs w:val="24"/>
        </w:rPr>
        <w:t>ing</w:t>
      </w:r>
      <w:r w:rsidRPr="009E5B38">
        <w:rPr>
          <w:rFonts w:ascii="Times New Roman" w:hAnsi="Times New Roman" w:cs="Times New Roman"/>
          <w:sz w:val="24"/>
          <w:szCs w:val="24"/>
        </w:rPr>
        <w:t xml:space="preserve"> the likelihood ratio statistic (LRS) associated with each marker across the 19 autosomal and the X chromosome. The top</w:t>
      </w:r>
      <w:r>
        <w:rPr>
          <w:rFonts w:ascii="Times New Roman" w:hAnsi="Times New Roman" w:cs="Times New Roman"/>
          <w:sz w:val="24"/>
          <w:szCs w:val="24"/>
        </w:rPr>
        <w:t>, pink,</w:t>
      </w:r>
      <w:r w:rsidRPr="009E5B38">
        <w:rPr>
          <w:rFonts w:ascii="Times New Roman" w:hAnsi="Times New Roman" w:cs="Times New Roman"/>
          <w:sz w:val="24"/>
          <w:szCs w:val="24"/>
        </w:rPr>
        <w:t xml:space="preserve"> line marks genome-wide significance, the lower</w:t>
      </w:r>
      <w:r>
        <w:rPr>
          <w:rFonts w:ascii="Times New Roman" w:hAnsi="Times New Roman" w:cs="Times New Roman"/>
          <w:sz w:val="24"/>
          <w:szCs w:val="24"/>
        </w:rPr>
        <w:t>, gr</w:t>
      </w:r>
      <w:r w:rsidR="0089056F">
        <w:rPr>
          <w:rFonts w:ascii="Times New Roman" w:hAnsi="Times New Roman" w:cs="Times New Roman"/>
          <w:sz w:val="24"/>
          <w:szCs w:val="24"/>
        </w:rPr>
        <w:t>e</w:t>
      </w:r>
      <w:r>
        <w:rPr>
          <w:rFonts w:ascii="Times New Roman" w:hAnsi="Times New Roman" w:cs="Times New Roman"/>
          <w:sz w:val="24"/>
          <w:szCs w:val="24"/>
        </w:rPr>
        <w:t>y,</w:t>
      </w:r>
      <w:r w:rsidRPr="009E5B38">
        <w:rPr>
          <w:rFonts w:ascii="Times New Roman" w:hAnsi="Times New Roman" w:cs="Times New Roman"/>
          <w:sz w:val="24"/>
          <w:szCs w:val="24"/>
        </w:rPr>
        <w:t xml:space="preserve"> line the suggestive significance threshold. </w:t>
      </w:r>
      <w:r>
        <w:rPr>
          <w:rFonts w:ascii="Times New Roman" w:hAnsi="Times New Roman" w:cs="Times New Roman"/>
          <w:sz w:val="24"/>
          <w:szCs w:val="24"/>
        </w:rPr>
        <w:t xml:space="preserve">The green or red line show the </w:t>
      </w:r>
      <w:r w:rsidRPr="00A67413">
        <w:rPr>
          <w:rFonts w:ascii="Times New Roman" w:hAnsi="Times New Roman" w:cs="Times New Roman"/>
          <w:sz w:val="24"/>
          <w:szCs w:val="24"/>
        </w:rPr>
        <w:t>additive coefficient</w:t>
      </w:r>
      <w:r>
        <w:rPr>
          <w:rFonts w:ascii="Times New Roman" w:hAnsi="Times New Roman" w:cs="Times New Roman"/>
          <w:sz w:val="24"/>
          <w:szCs w:val="24"/>
        </w:rPr>
        <w:t xml:space="preserve">, with green showing that the </w:t>
      </w:r>
      <w:r w:rsidRPr="00A67413">
        <w:rPr>
          <w:rFonts w:ascii="Times New Roman" w:hAnsi="Times New Roman" w:cs="Times New Roman"/>
          <w:sz w:val="24"/>
          <w:szCs w:val="24"/>
        </w:rPr>
        <w:t>DBA/2J alleles increase trait values</w:t>
      </w:r>
      <w:r>
        <w:rPr>
          <w:rFonts w:ascii="Times New Roman" w:hAnsi="Times New Roman" w:cs="Times New Roman"/>
          <w:sz w:val="24"/>
          <w:szCs w:val="24"/>
        </w:rPr>
        <w:t xml:space="preserve"> and </w:t>
      </w:r>
      <w:r w:rsidR="0089056F">
        <w:rPr>
          <w:rFonts w:ascii="Times New Roman" w:hAnsi="Times New Roman" w:cs="Times New Roman"/>
          <w:sz w:val="24"/>
          <w:szCs w:val="24"/>
        </w:rPr>
        <w:t xml:space="preserve">red </w:t>
      </w:r>
      <w:r>
        <w:rPr>
          <w:rFonts w:ascii="Times New Roman" w:hAnsi="Times New Roman" w:cs="Times New Roman"/>
          <w:sz w:val="24"/>
          <w:szCs w:val="24"/>
        </w:rPr>
        <w:t xml:space="preserve">that the </w:t>
      </w:r>
      <w:r w:rsidRPr="00A67413">
        <w:rPr>
          <w:rFonts w:ascii="Times New Roman" w:hAnsi="Times New Roman" w:cs="Times New Roman"/>
          <w:sz w:val="24"/>
          <w:szCs w:val="24"/>
        </w:rPr>
        <w:t>C57BL/6J alleles increase trait values.</w:t>
      </w:r>
      <w:r>
        <w:rPr>
          <w:rFonts w:ascii="Times New Roman" w:hAnsi="Times New Roman" w:cs="Times New Roman"/>
          <w:sz w:val="24"/>
          <w:szCs w:val="24"/>
        </w:rPr>
        <w:t xml:space="preserve"> </w:t>
      </w:r>
      <w:r w:rsidR="00496B67">
        <w:rPr>
          <w:rFonts w:ascii="Times New Roman" w:hAnsi="Times New Roman" w:cs="Times New Roman"/>
          <w:sz w:val="24"/>
          <w:szCs w:val="24"/>
        </w:rPr>
        <w:t xml:space="preserve">The green axis on the right shows by how much the respective alleles </w:t>
      </w:r>
      <w:r w:rsidR="00496B67" w:rsidRPr="00A67413">
        <w:rPr>
          <w:rFonts w:ascii="Times New Roman" w:hAnsi="Times New Roman" w:cs="Times New Roman"/>
          <w:sz w:val="24"/>
          <w:szCs w:val="24"/>
        </w:rPr>
        <w:t>increase trait values</w:t>
      </w:r>
      <w:r>
        <w:rPr>
          <w:rFonts w:ascii="Times New Roman" w:hAnsi="Times New Roman" w:cs="Times New Roman"/>
          <w:sz w:val="24"/>
          <w:szCs w:val="24"/>
        </w:rPr>
        <w:t xml:space="preserve"> (the </w:t>
      </w:r>
      <w:r w:rsidRPr="00FB2723">
        <w:rPr>
          <w:rFonts w:ascii="Times New Roman" w:hAnsi="Times New Roman" w:cs="Times New Roman"/>
          <w:sz w:val="24"/>
          <w:szCs w:val="24"/>
        </w:rPr>
        <w:t>C57BL/6J</w:t>
      </w:r>
      <w:r>
        <w:rPr>
          <w:rFonts w:ascii="Times New Roman" w:hAnsi="Times New Roman" w:cs="Times New Roman"/>
          <w:sz w:val="24"/>
          <w:szCs w:val="24"/>
        </w:rPr>
        <w:t xml:space="preserve"> allele in mothers increases offspring growth by ~0.25). </w:t>
      </w:r>
    </w:p>
    <w:p w:rsidR="00631F7F" w:rsidRDefault="00631F7F">
      <w:pPr>
        <w:rPr>
          <w:rFonts w:ascii="Times New Roman" w:hAnsi="Times New Roman" w:cs="Times New Roman"/>
          <w:sz w:val="24"/>
          <w:szCs w:val="24"/>
        </w:rPr>
      </w:pPr>
      <w:r>
        <w:rPr>
          <w:rFonts w:ascii="Times New Roman" w:hAnsi="Times New Roman" w:cs="Times New Roman"/>
          <w:sz w:val="24"/>
          <w:szCs w:val="24"/>
        </w:rPr>
        <w:br w:type="page"/>
      </w:r>
    </w:p>
    <w:p w:rsidR="00FC0DC3" w:rsidRDefault="00FC0DC3">
      <w:pPr>
        <w:rPr>
          <w:rFonts w:ascii="Times New Roman" w:hAnsi="Times New Roman" w:cs="Times New Roman"/>
          <w:sz w:val="24"/>
          <w:szCs w:val="24"/>
        </w:rPr>
      </w:pPr>
    </w:p>
    <w:p w:rsidR="00E36915" w:rsidRDefault="00E32CD9" w:rsidP="00047773">
      <w:pPr>
        <w:spacing w:line="480" w:lineRule="auto"/>
        <w:rPr>
          <w:rFonts w:ascii="Times New Roman" w:hAnsi="Times New Roman" w:cs="Times New Roman"/>
          <w:sz w:val="24"/>
          <w:szCs w:val="24"/>
        </w:rPr>
      </w:pPr>
      <w:r>
        <w:rPr>
          <w:rFonts w:ascii="Times New Roman" w:hAnsi="Times New Roman" w:cs="Times New Roman"/>
          <w:noProof/>
          <w:sz w:val="24"/>
          <w:szCs w:val="24"/>
          <w:lang w:eastAsia="en-GB"/>
        </w:rPr>
        <w:drawing>
          <wp:inline distT="0" distB="0" distL="0" distR="0" wp14:anchorId="4F0886A7" wp14:editId="152297A7">
            <wp:extent cx="5126990" cy="24260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5126990" cy="2426020"/>
                    </a:xfrm>
                    <a:prstGeom prst="rect">
                      <a:avLst/>
                    </a:prstGeom>
                    <a:noFill/>
                  </pic:spPr>
                </pic:pic>
              </a:graphicData>
            </a:graphic>
          </wp:inline>
        </w:drawing>
      </w:r>
    </w:p>
    <w:p w:rsidR="00E36915" w:rsidRDefault="00E36915" w:rsidP="00047773">
      <w:pPr>
        <w:spacing w:line="480" w:lineRule="auto"/>
        <w:rPr>
          <w:rFonts w:ascii="Times New Roman" w:hAnsi="Times New Roman" w:cs="Times New Roman"/>
          <w:sz w:val="24"/>
          <w:szCs w:val="24"/>
        </w:rPr>
      </w:pPr>
      <w:r w:rsidRPr="00884487">
        <w:rPr>
          <w:rFonts w:ascii="Times New Roman" w:hAnsi="Times New Roman" w:cs="Times New Roman"/>
          <w:b/>
          <w:sz w:val="24"/>
          <w:szCs w:val="24"/>
        </w:rPr>
        <w:t xml:space="preserve">Figure </w:t>
      </w:r>
      <w:r w:rsidR="00CB0A7B">
        <w:rPr>
          <w:rFonts w:ascii="Times New Roman" w:hAnsi="Times New Roman" w:cs="Times New Roman"/>
          <w:b/>
          <w:sz w:val="24"/>
          <w:szCs w:val="24"/>
        </w:rPr>
        <w:t>5</w:t>
      </w:r>
      <w:r w:rsidRPr="00884487">
        <w:rPr>
          <w:rFonts w:ascii="Times New Roman" w:hAnsi="Times New Roman" w:cs="Times New Roman"/>
          <w:b/>
          <w:sz w:val="24"/>
          <w:szCs w:val="24"/>
        </w:rPr>
        <w:t>:</w:t>
      </w:r>
      <w:r w:rsidR="00AB754E" w:rsidRPr="00884487">
        <w:rPr>
          <w:rFonts w:ascii="Times New Roman" w:hAnsi="Times New Roman" w:cs="Times New Roman"/>
          <w:b/>
          <w:sz w:val="24"/>
          <w:szCs w:val="24"/>
        </w:rPr>
        <w:t xml:space="preserve"> </w:t>
      </w:r>
      <w:r w:rsidR="00082A7F" w:rsidRPr="00082A7F">
        <w:rPr>
          <w:rFonts w:ascii="Times New Roman" w:hAnsi="Times New Roman" w:cs="Times New Roman"/>
          <w:sz w:val="24"/>
          <w:szCs w:val="24"/>
        </w:rPr>
        <w:t xml:space="preserve">Correlation between offspring and maternal traits in biological BXD families. The first panel shows the correlation between BXD offspring short-term weight change per pup and </w:t>
      </w:r>
      <w:r w:rsidR="00082A7F">
        <w:rPr>
          <w:rFonts w:ascii="Times New Roman" w:hAnsi="Times New Roman" w:cs="Times New Roman"/>
          <w:sz w:val="24"/>
          <w:szCs w:val="24"/>
        </w:rPr>
        <w:t>provisioning</w:t>
      </w:r>
      <w:r w:rsidR="00082A7F" w:rsidRPr="00082A7F">
        <w:rPr>
          <w:rFonts w:ascii="Times New Roman" w:hAnsi="Times New Roman" w:cs="Times New Roman"/>
          <w:sz w:val="24"/>
          <w:szCs w:val="24"/>
        </w:rPr>
        <w:t xml:space="preserve"> of their corresponding biological BXD mother on day 10</w:t>
      </w:r>
      <w:r w:rsidR="00082A7F">
        <w:rPr>
          <w:rFonts w:ascii="Times New Roman" w:hAnsi="Times New Roman" w:cs="Times New Roman"/>
          <w:sz w:val="24"/>
          <w:szCs w:val="24"/>
        </w:rPr>
        <w:t xml:space="preserve"> </w:t>
      </w:r>
      <w:r w:rsidR="00082A7F" w:rsidRPr="00082A7F">
        <w:rPr>
          <w:rFonts w:ascii="Times New Roman" w:hAnsi="Times New Roman" w:cs="Times New Roman"/>
          <w:sz w:val="24"/>
          <w:szCs w:val="24"/>
        </w:rPr>
        <w:t xml:space="preserve">per pup. The second panel shows the correlation between </w:t>
      </w:r>
      <w:r w:rsidR="00082A7F">
        <w:rPr>
          <w:rFonts w:ascii="Times New Roman" w:hAnsi="Times New Roman" w:cs="Times New Roman"/>
          <w:sz w:val="24"/>
          <w:szCs w:val="24"/>
        </w:rPr>
        <w:t xml:space="preserve">the level of </w:t>
      </w:r>
      <w:r w:rsidR="00082A7F" w:rsidRPr="00082A7F">
        <w:rPr>
          <w:rFonts w:ascii="Times New Roman" w:hAnsi="Times New Roman" w:cs="Times New Roman"/>
          <w:sz w:val="24"/>
          <w:szCs w:val="24"/>
        </w:rPr>
        <w:t xml:space="preserve">BXD offspring solicitation per pup on day 14 and their mother’s </w:t>
      </w:r>
      <w:r w:rsidR="00082A7F">
        <w:rPr>
          <w:rFonts w:ascii="Times New Roman" w:hAnsi="Times New Roman" w:cs="Times New Roman"/>
          <w:sz w:val="24"/>
          <w:szCs w:val="24"/>
        </w:rPr>
        <w:t>provisioning</w:t>
      </w:r>
      <w:r w:rsidR="00082A7F" w:rsidRPr="00082A7F">
        <w:rPr>
          <w:rFonts w:ascii="Times New Roman" w:hAnsi="Times New Roman" w:cs="Times New Roman"/>
          <w:sz w:val="24"/>
          <w:szCs w:val="24"/>
        </w:rPr>
        <w:t xml:space="preserve"> per pup.</w:t>
      </w:r>
    </w:p>
    <w:p w:rsidR="00E36915" w:rsidRDefault="00E32CD9" w:rsidP="00047773">
      <w:pPr>
        <w:spacing w:line="480" w:lineRule="auto"/>
        <w:rPr>
          <w:rFonts w:ascii="Times New Roman" w:hAnsi="Times New Roman" w:cs="Times New Roman"/>
          <w:sz w:val="24"/>
          <w:szCs w:val="24"/>
        </w:rPr>
      </w:pPr>
      <w:r>
        <w:rPr>
          <w:rFonts w:ascii="Times New Roman" w:hAnsi="Times New Roman" w:cs="Times New Roman"/>
          <w:noProof/>
          <w:sz w:val="24"/>
          <w:szCs w:val="24"/>
          <w:lang w:eastAsia="en-GB"/>
        </w:rPr>
        <w:drawing>
          <wp:inline distT="0" distB="0" distL="0" distR="0" wp14:anchorId="6B20931E" wp14:editId="5BB8E19B">
            <wp:extent cx="5133340" cy="2430303"/>
            <wp:effectExtent l="0" t="0" r="0"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5133340" cy="2430303"/>
                    </a:xfrm>
                    <a:prstGeom prst="rect">
                      <a:avLst/>
                    </a:prstGeom>
                    <a:noFill/>
                  </pic:spPr>
                </pic:pic>
              </a:graphicData>
            </a:graphic>
          </wp:inline>
        </w:drawing>
      </w:r>
    </w:p>
    <w:p w:rsidR="00E36915" w:rsidRDefault="00E36915" w:rsidP="00047773">
      <w:pPr>
        <w:spacing w:line="480" w:lineRule="auto"/>
        <w:rPr>
          <w:rFonts w:ascii="Times New Roman" w:hAnsi="Times New Roman" w:cs="Times New Roman"/>
          <w:sz w:val="24"/>
          <w:szCs w:val="24"/>
        </w:rPr>
      </w:pPr>
      <w:r w:rsidRPr="00884487">
        <w:rPr>
          <w:rFonts w:ascii="Times New Roman" w:hAnsi="Times New Roman" w:cs="Times New Roman"/>
          <w:b/>
          <w:sz w:val="24"/>
          <w:szCs w:val="24"/>
        </w:rPr>
        <w:t xml:space="preserve">Figure </w:t>
      </w:r>
      <w:r w:rsidR="00CB0A7B">
        <w:rPr>
          <w:rFonts w:ascii="Times New Roman" w:hAnsi="Times New Roman" w:cs="Times New Roman"/>
          <w:b/>
          <w:sz w:val="24"/>
          <w:szCs w:val="24"/>
        </w:rPr>
        <w:t>6</w:t>
      </w:r>
      <w:r w:rsidRPr="00884487">
        <w:rPr>
          <w:rFonts w:ascii="Times New Roman" w:hAnsi="Times New Roman" w:cs="Times New Roman"/>
          <w:b/>
          <w:sz w:val="24"/>
          <w:szCs w:val="24"/>
        </w:rPr>
        <w:t xml:space="preserve">: </w:t>
      </w:r>
      <w:r w:rsidR="005B574D" w:rsidRPr="005B574D">
        <w:rPr>
          <w:rFonts w:ascii="Times New Roman" w:hAnsi="Times New Roman" w:cs="Times New Roman"/>
          <w:sz w:val="24"/>
          <w:szCs w:val="24"/>
        </w:rPr>
        <w:t xml:space="preserve">Correlation between per pup offspring solicitation and </w:t>
      </w:r>
      <w:r w:rsidR="005B574D">
        <w:rPr>
          <w:rFonts w:ascii="Times New Roman" w:hAnsi="Times New Roman" w:cs="Times New Roman"/>
          <w:sz w:val="24"/>
          <w:szCs w:val="24"/>
        </w:rPr>
        <w:t xml:space="preserve">corresponding </w:t>
      </w:r>
      <w:r w:rsidR="005B574D" w:rsidRPr="005B574D">
        <w:rPr>
          <w:rFonts w:ascii="Times New Roman" w:hAnsi="Times New Roman" w:cs="Times New Roman"/>
          <w:sz w:val="24"/>
          <w:szCs w:val="24"/>
        </w:rPr>
        <w:t>body weight in BXD lines on day 10 and day 14, respectively.</w:t>
      </w:r>
    </w:p>
    <w:p w:rsidR="005B574D" w:rsidRDefault="005B574D" w:rsidP="00047773">
      <w:pPr>
        <w:spacing w:line="480" w:lineRule="auto"/>
        <w:rPr>
          <w:rFonts w:ascii="Times New Roman" w:hAnsi="Times New Roman" w:cs="Times New Roman"/>
          <w:sz w:val="24"/>
          <w:szCs w:val="24"/>
        </w:rPr>
      </w:pPr>
    </w:p>
    <w:p w:rsidR="00AB754E" w:rsidRDefault="00AB754E" w:rsidP="00047773">
      <w:pPr>
        <w:spacing w:line="480" w:lineRule="auto"/>
        <w:rPr>
          <w:rFonts w:ascii="Times New Roman" w:hAnsi="Times New Roman" w:cs="Times New Roman"/>
          <w:sz w:val="24"/>
          <w:szCs w:val="24"/>
        </w:rPr>
      </w:pPr>
    </w:p>
    <w:p w:rsidR="00047773" w:rsidRPr="00851976" w:rsidRDefault="00047773" w:rsidP="00047773">
      <w:pPr>
        <w:spacing w:line="480" w:lineRule="auto"/>
        <w:rPr>
          <w:rFonts w:ascii="Times New Roman" w:hAnsi="Times New Roman" w:cs="Times New Roman"/>
          <w:b/>
          <w:sz w:val="24"/>
          <w:szCs w:val="24"/>
        </w:rPr>
      </w:pPr>
      <w:r w:rsidRPr="00851976">
        <w:rPr>
          <w:rFonts w:ascii="Times New Roman" w:hAnsi="Times New Roman" w:cs="Times New Roman"/>
          <w:b/>
          <w:sz w:val="24"/>
          <w:szCs w:val="24"/>
        </w:rPr>
        <w:lastRenderedPageBreak/>
        <w:t xml:space="preserve">Legend for Supplementary </w:t>
      </w:r>
      <w:r w:rsidR="00AB754E" w:rsidRPr="00851976">
        <w:rPr>
          <w:rFonts w:ascii="Times New Roman" w:hAnsi="Times New Roman" w:cs="Times New Roman"/>
          <w:b/>
          <w:sz w:val="24"/>
          <w:szCs w:val="24"/>
        </w:rPr>
        <w:t>files</w:t>
      </w:r>
    </w:p>
    <w:p w:rsidR="00FE6C53" w:rsidRPr="00851976" w:rsidRDefault="00AB754E" w:rsidP="00FE6C53">
      <w:pPr>
        <w:spacing w:line="480" w:lineRule="auto"/>
        <w:rPr>
          <w:rFonts w:ascii="Times New Roman" w:hAnsi="Times New Roman" w:cs="Times New Roman"/>
          <w:sz w:val="24"/>
          <w:szCs w:val="24"/>
        </w:rPr>
      </w:pPr>
      <w:r w:rsidRPr="00D40620">
        <w:rPr>
          <w:rFonts w:ascii="Times New Roman" w:hAnsi="Times New Roman" w:cs="Times New Roman"/>
          <w:b/>
          <w:sz w:val="24"/>
          <w:szCs w:val="24"/>
        </w:rPr>
        <w:t>Supplementary file 1</w:t>
      </w:r>
      <w:r w:rsidR="00FE6C53" w:rsidRPr="00D40620">
        <w:rPr>
          <w:rFonts w:ascii="Times New Roman" w:hAnsi="Times New Roman" w:cs="Times New Roman"/>
          <w:b/>
          <w:sz w:val="24"/>
          <w:szCs w:val="24"/>
        </w:rPr>
        <w:t xml:space="preserve">: </w:t>
      </w:r>
      <w:r w:rsidR="00FE6C53" w:rsidRPr="00851976">
        <w:rPr>
          <w:rFonts w:ascii="Times New Roman" w:hAnsi="Times New Roman" w:cs="Times New Roman"/>
          <w:sz w:val="24"/>
          <w:szCs w:val="24"/>
        </w:rPr>
        <w:t xml:space="preserve">Functional and further details about the genes within the </w:t>
      </w:r>
      <w:r w:rsidR="00FE6C53" w:rsidRPr="00D40620">
        <w:rPr>
          <w:rFonts w:ascii="Times New Roman" w:hAnsi="Times New Roman" w:cs="Times New Roman"/>
          <w:i/>
          <w:sz w:val="24"/>
          <w:szCs w:val="24"/>
        </w:rPr>
        <w:t>OspIge5.1</w:t>
      </w:r>
      <w:r w:rsidR="00FE6C53" w:rsidRPr="00851976">
        <w:rPr>
          <w:rFonts w:ascii="Times New Roman" w:hAnsi="Times New Roman" w:cs="Times New Roman"/>
          <w:sz w:val="24"/>
          <w:szCs w:val="24"/>
        </w:rPr>
        <w:t xml:space="preserve"> QTL for B6 maternal behaviour on day 14, obtained from GeneNetwork, Entrez genes, and Mouse Genome Informatics. Potential candidate genes in this region are </w:t>
      </w:r>
      <w:r w:rsidR="00FE6C53" w:rsidRPr="00D40620">
        <w:rPr>
          <w:rFonts w:ascii="Times New Roman" w:hAnsi="Times New Roman" w:cs="Times New Roman"/>
          <w:i/>
          <w:sz w:val="24"/>
          <w:szCs w:val="24"/>
        </w:rPr>
        <w:t>Cyp3a16</w:t>
      </w:r>
      <w:r w:rsidR="00FE6C53" w:rsidRPr="00851976">
        <w:rPr>
          <w:rFonts w:ascii="Times New Roman" w:hAnsi="Times New Roman" w:cs="Times New Roman"/>
          <w:sz w:val="24"/>
          <w:szCs w:val="24"/>
        </w:rPr>
        <w:t xml:space="preserve">, </w:t>
      </w:r>
      <w:r w:rsidR="00FE6C53" w:rsidRPr="00D40620">
        <w:rPr>
          <w:rFonts w:ascii="Times New Roman" w:hAnsi="Times New Roman" w:cs="Times New Roman"/>
          <w:i/>
          <w:sz w:val="24"/>
          <w:szCs w:val="24"/>
        </w:rPr>
        <w:t>Cyp3a44</w:t>
      </w:r>
      <w:r w:rsidR="00FE6C53" w:rsidRPr="00851976">
        <w:rPr>
          <w:rFonts w:ascii="Times New Roman" w:hAnsi="Times New Roman" w:cs="Times New Roman"/>
          <w:sz w:val="24"/>
          <w:szCs w:val="24"/>
        </w:rPr>
        <w:t xml:space="preserve">, </w:t>
      </w:r>
      <w:r w:rsidR="00FE6C53" w:rsidRPr="00D40620">
        <w:rPr>
          <w:rFonts w:ascii="Times New Roman" w:hAnsi="Times New Roman" w:cs="Times New Roman"/>
          <w:i/>
          <w:sz w:val="24"/>
          <w:szCs w:val="24"/>
        </w:rPr>
        <w:t>Cyp3a11</w:t>
      </w:r>
      <w:r w:rsidR="00FE6C53" w:rsidRPr="00851976">
        <w:rPr>
          <w:rFonts w:ascii="Times New Roman" w:hAnsi="Times New Roman" w:cs="Times New Roman"/>
          <w:sz w:val="24"/>
          <w:szCs w:val="24"/>
        </w:rPr>
        <w:t xml:space="preserve">, </w:t>
      </w:r>
      <w:r w:rsidR="00FE6C53" w:rsidRPr="00D40620">
        <w:rPr>
          <w:rFonts w:ascii="Times New Roman" w:hAnsi="Times New Roman" w:cs="Times New Roman"/>
          <w:i/>
          <w:sz w:val="24"/>
          <w:szCs w:val="24"/>
        </w:rPr>
        <w:t>Cyp3a25</w:t>
      </w:r>
      <w:r w:rsidR="00FE6C53" w:rsidRPr="00851976">
        <w:rPr>
          <w:rFonts w:ascii="Times New Roman" w:hAnsi="Times New Roman" w:cs="Times New Roman"/>
          <w:sz w:val="24"/>
          <w:szCs w:val="24"/>
        </w:rPr>
        <w:t xml:space="preserve"> and </w:t>
      </w:r>
      <w:r w:rsidR="00FE6C53" w:rsidRPr="00D40620">
        <w:rPr>
          <w:rFonts w:ascii="Times New Roman" w:hAnsi="Times New Roman" w:cs="Times New Roman"/>
          <w:i/>
          <w:sz w:val="24"/>
          <w:szCs w:val="24"/>
        </w:rPr>
        <w:t>Cyp3a41a</w:t>
      </w:r>
      <w:r w:rsidR="00FE6C53" w:rsidRPr="00851976">
        <w:rPr>
          <w:rFonts w:ascii="Times New Roman" w:hAnsi="Times New Roman" w:cs="Times New Roman"/>
          <w:sz w:val="24"/>
          <w:szCs w:val="24"/>
        </w:rPr>
        <w:t xml:space="preserve"> because of their involvement in steroid hormone biosynthesis.</w:t>
      </w:r>
      <w:r w:rsidR="00396E85">
        <w:rPr>
          <w:rFonts w:ascii="Times New Roman" w:hAnsi="Times New Roman" w:cs="Times New Roman"/>
          <w:sz w:val="24"/>
          <w:szCs w:val="24"/>
        </w:rPr>
        <w:t xml:space="preserve"> </w:t>
      </w:r>
    </w:p>
    <w:p w:rsidR="00483BE0" w:rsidRPr="00851976" w:rsidRDefault="00FE6C53" w:rsidP="00FE6C53">
      <w:pPr>
        <w:spacing w:line="480" w:lineRule="auto"/>
        <w:rPr>
          <w:rFonts w:ascii="Times New Roman" w:hAnsi="Times New Roman" w:cs="Times New Roman"/>
          <w:sz w:val="24"/>
          <w:szCs w:val="24"/>
        </w:rPr>
      </w:pPr>
      <w:r w:rsidRPr="00D40620">
        <w:rPr>
          <w:rFonts w:ascii="Times New Roman" w:hAnsi="Times New Roman" w:cs="Times New Roman"/>
          <w:b/>
          <w:sz w:val="24"/>
          <w:szCs w:val="24"/>
        </w:rPr>
        <w:t xml:space="preserve">Supplementary file 2: </w:t>
      </w:r>
      <w:r w:rsidRPr="00851976">
        <w:rPr>
          <w:rFonts w:ascii="Times New Roman" w:hAnsi="Times New Roman" w:cs="Times New Roman"/>
          <w:sz w:val="24"/>
          <w:szCs w:val="24"/>
        </w:rPr>
        <w:t xml:space="preserve">Functional and </w:t>
      </w:r>
      <w:r w:rsidR="00851976" w:rsidRPr="00851976">
        <w:rPr>
          <w:rFonts w:ascii="Times New Roman" w:hAnsi="Times New Roman" w:cs="Times New Roman"/>
          <w:sz w:val="24"/>
          <w:szCs w:val="24"/>
        </w:rPr>
        <w:t xml:space="preserve">further </w:t>
      </w:r>
      <w:r w:rsidRPr="00851976">
        <w:rPr>
          <w:rFonts w:ascii="Times New Roman" w:hAnsi="Times New Roman" w:cs="Times New Roman"/>
          <w:sz w:val="24"/>
          <w:szCs w:val="24"/>
        </w:rPr>
        <w:t xml:space="preserve">details about the genes within the </w:t>
      </w:r>
      <w:r w:rsidRPr="00D40620">
        <w:rPr>
          <w:rFonts w:ascii="Times New Roman" w:hAnsi="Times New Roman" w:cs="Times New Roman"/>
          <w:i/>
          <w:sz w:val="24"/>
          <w:szCs w:val="24"/>
        </w:rPr>
        <w:t>MatDge1.1</w:t>
      </w:r>
      <w:r w:rsidRPr="00851976">
        <w:rPr>
          <w:rFonts w:ascii="Times New Roman" w:hAnsi="Times New Roman" w:cs="Times New Roman"/>
          <w:sz w:val="24"/>
          <w:szCs w:val="24"/>
        </w:rPr>
        <w:t xml:space="preserve"> QTL for BXD nestbuilding on day 6, obtained from GeneNetwork, Entrez genes, and Mouse Genome Informatics.</w:t>
      </w:r>
      <w:r w:rsidR="00483BE0" w:rsidRPr="00851976">
        <w:rPr>
          <w:rFonts w:ascii="Times New Roman" w:hAnsi="Times New Roman" w:cs="Times New Roman"/>
          <w:sz w:val="24"/>
          <w:szCs w:val="24"/>
        </w:rPr>
        <w:t xml:space="preserve"> Potential candidate genes in this region include: </w:t>
      </w:r>
      <w:r w:rsidR="00483BE0" w:rsidRPr="00D40620">
        <w:rPr>
          <w:rFonts w:ascii="Times New Roman" w:hAnsi="Times New Roman" w:cs="Times New Roman"/>
          <w:i/>
          <w:sz w:val="24"/>
          <w:szCs w:val="24"/>
        </w:rPr>
        <w:t>Hsd17b7</w:t>
      </w:r>
      <w:r w:rsidR="00483BE0" w:rsidRPr="00851976">
        <w:rPr>
          <w:rFonts w:ascii="Times New Roman" w:hAnsi="Times New Roman" w:cs="Times New Roman"/>
          <w:sz w:val="24"/>
          <w:szCs w:val="24"/>
        </w:rPr>
        <w:t>, as it is involved in steroid hormone synthesis</w:t>
      </w:r>
      <w:r w:rsidR="00396E85">
        <w:rPr>
          <w:rFonts w:ascii="Times New Roman" w:hAnsi="Times New Roman" w:cs="Times New Roman"/>
          <w:sz w:val="24"/>
          <w:szCs w:val="24"/>
        </w:rPr>
        <w:t xml:space="preserve">, </w:t>
      </w:r>
      <w:r w:rsidR="00396E85" w:rsidRPr="00554753">
        <w:rPr>
          <w:rFonts w:ascii="Times New Roman" w:hAnsi="Times New Roman" w:cs="Times New Roman"/>
          <w:sz w:val="24"/>
          <w:szCs w:val="24"/>
        </w:rPr>
        <w:t>and hormonal regulation is needed to initiate nestbuilding behaviour</w:t>
      </w:r>
      <w:r w:rsidR="00396E85">
        <w:rPr>
          <w:rFonts w:ascii="Times New Roman" w:hAnsi="Times New Roman" w:cs="Times New Roman"/>
          <w:sz w:val="24"/>
          <w:szCs w:val="24"/>
        </w:rPr>
        <w:t xml:space="preserve"> </w:t>
      </w:r>
      <w:r w:rsidR="00396E85" w:rsidRPr="00DA1674">
        <w:rPr>
          <w:rFonts w:ascii="Times New Roman" w:hAnsi="Times New Roman" w:cs="Times New Roman"/>
          <w:noProof/>
          <w:sz w:val="24"/>
          <w:szCs w:val="24"/>
        </w:rPr>
        <w:t xml:space="preserve">(Gammie </w:t>
      </w:r>
      <w:r w:rsidR="00396E85" w:rsidRPr="00BF00F5">
        <w:rPr>
          <w:rFonts w:ascii="Times New Roman" w:hAnsi="Times New Roman" w:cs="Times New Roman"/>
          <w:i/>
          <w:noProof/>
          <w:sz w:val="24"/>
          <w:szCs w:val="24"/>
        </w:rPr>
        <w:t>et al</w:t>
      </w:r>
      <w:r w:rsidR="00396E85" w:rsidRPr="00DA1674">
        <w:rPr>
          <w:rFonts w:ascii="Times New Roman" w:hAnsi="Times New Roman" w:cs="Times New Roman"/>
          <w:noProof/>
          <w:sz w:val="24"/>
          <w:szCs w:val="24"/>
        </w:rPr>
        <w:t xml:space="preserve">., 2007; Keisala </w:t>
      </w:r>
      <w:r w:rsidR="00396E85" w:rsidRPr="00BF00F5">
        <w:rPr>
          <w:rFonts w:ascii="Times New Roman" w:hAnsi="Times New Roman" w:cs="Times New Roman"/>
          <w:i/>
          <w:noProof/>
          <w:sz w:val="24"/>
          <w:szCs w:val="24"/>
        </w:rPr>
        <w:t>et al</w:t>
      </w:r>
      <w:r w:rsidR="00396E85" w:rsidRPr="00DA1674">
        <w:rPr>
          <w:rFonts w:ascii="Times New Roman" w:hAnsi="Times New Roman" w:cs="Times New Roman"/>
          <w:noProof/>
          <w:sz w:val="24"/>
          <w:szCs w:val="24"/>
        </w:rPr>
        <w:t>., 2007; Bester-Meredith and Marler, 2012</w:t>
      </w:r>
      <w:r w:rsidR="00396E85">
        <w:rPr>
          <w:rFonts w:ascii="Times New Roman" w:hAnsi="Times New Roman" w:cs="Times New Roman"/>
          <w:noProof/>
          <w:sz w:val="24"/>
          <w:szCs w:val="24"/>
        </w:rPr>
        <w:t xml:space="preserve">) </w:t>
      </w:r>
      <w:r w:rsidR="00483BE0" w:rsidRPr="00851976">
        <w:rPr>
          <w:rFonts w:ascii="Times New Roman" w:hAnsi="Times New Roman" w:cs="Times New Roman"/>
          <w:sz w:val="24"/>
          <w:szCs w:val="24"/>
        </w:rPr>
        <w:t xml:space="preserve">; </w:t>
      </w:r>
      <w:r w:rsidR="00483BE0" w:rsidRPr="00851976">
        <w:rPr>
          <w:rFonts w:ascii="Times New Roman" w:hAnsi="Times New Roman" w:cs="Times New Roman"/>
          <w:i/>
          <w:sz w:val="24"/>
          <w:szCs w:val="24"/>
        </w:rPr>
        <w:t xml:space="preserve">Pou2f1, Lmx1a </w:t>
      </w:r>
      <w:r w:rsidR="00483BE0" w:rsidRPr="00D40620">
        <w:rPr>
          <w:rFonts w:ascii="Times New Roman" w:hAnsi="Times New Roman" w:cs="Times New Roman"/>
          <w:sz w:val="24"/>
          <w:szCs w:val="24"/>
        </w:rPr>
        <w:t>and</w:t>
      </w:r>
      <w:r w:rsidR="00483BE0" w:rsidRPr="00D40620">
        <w:rPr>
          <w:rFonts w:ascii="Times New Roman" w:hAnsi="Times New Roman" w:cs="Times New Roman"/>
          <w:i/>
          <w:sz w:val="24"/>
          <w:szCs w:val="24"/>
        </w:rPr>
        <w:t xml:space="preserve"> Rgs4</w:t>
      </w:r>
      <w:r w:rsidR="00483BE0" w:rsidRPr="00851976">
        <w:rPr>
          <w:rFonts w:ascii="Times New Roman" w:hAnsi="Times New Roman" w:cs="Times New Roman"/>
          <w:i/>
          <w:sz w:val="24"/>
          <w:szCs w:val="24"/>
        </w:rPr>
        <w:t xml:space="preserve"> </w:t>
      </w:r>
      <w:r w:rsidR="00483BE0" w:rsidRPr="00851976">
        <w:rPr>
          <w:rFonts w:ascii="Times New Roman" w:hAnsi="Times New Roman" w:cs="Times New Roman"/>
          <w:sz w:val="24"/>
          <w:szCs w:val="24"/>
        </w:rPr>
        <w:t>as they are linked to activity</w:t>
      </w:r>
      <w:r w:rsidR="004553E6" w:rsidRPr="00851976">
        <w:rPr>
          <w:rFonts w:ascii="Times New Roman" w:hAnsi="Times New Roman" w:cs="Times New Roman"/>
          <w:sz w:val="24"/>
          <w:szCs w:val="24"/>
        </w:rPr>
        <w:t xml:space="preserve"> related phenotypes</w:t>
      </w:r>
      <w:r w:rsidR="00483BE0" w:rsidRPr="00851976">
        <w:rPr>
          <w:rFonts w:ascii="Times New Roman" w:hAnsi="Times New Roman" w:cs="Times New Roman"/>
          <w:sz w:val="24"/>
          <w:szCs w:val="24"/>
        </w:rPr>
        <w:t xml:space="preserve">; </w:t>
      </w:r>
      <w:r w:rsidR="00851976">
        <w:rPr>
          <w:rFonts w:ascii="Times New Roman" w:hAnsi="Times New Roman" w:cs="Times New Roman"/>
          <w:sz w:val="24"/>
          <w:szCs w:val="24"/>
        </w:rPr>
        <w:t xml:space="preserve">finally, </w:t>
      </w:r>
      <w:r w:rsidR="00483BE0" w:rsidRPr="00D40620">
        <w:rPr>
          <w:rFonts w:ascii="Times New Roman" w:hAnsi="Times New Roman" w:cs="Times New Roman"/>
          <w:i/>
          <w:sz w:val="24"/>
          <w:szCs w:val="24"/>
        </w:rPr>
        <w:t xml:space="preserve">Pbx1 </w:t>
      </w:r>
      <w:r w:rsidR="00483BE0" w:rsidRPr="00D40620">
        <w:rPr>
          <w:rFonts w:ascii="Times New Roman" w:hAnsi="Times New Roman" w:cs="Times New Roman"/>
          <w:sz w:val="24"/>
          <w:szCs w:val="24"/>
        </w:rPr>
        <w:t>and</w:t>
      </w:r>
      <w:r w:rsidR="00483BE0" w:rsidRPr="00D40620">
        <w:rPr>
          <w:rFonts w:ascii="Times New Roman" w:hAnsi="Times New Roman" w:cs="Times New Roman"/>
          <w:i/>
          <w:sz w:val="24"/>
          <w:szCs w:val="24"/>
        </w:rPr>
        <w:t xml:space="preserve"> Ddr2</w:t>
      </w:r>
      <w:r w:rsidR="00483BE0" w:rsidRPr="00D40620">
        <w:rPr>
          <w:rFonts w:ascii="Times New Roman" w:hAnsi="Times New Roman" w:cs="Times New Roman"/>
          <w:sz w:val="24"/>
          <w:szCs w:val="24"/>
        </w:rPr>
        <w:t xml:space="preserve"> </w:t>
      </w:r>
      <w:r w:rsidR="00851976">
        <w:rPr>
          <w:rFonts w:ascii="Times New Roman" w:hAnsi="Times New Roman" w:cs="Times New Roman"/>
          <w:sz w:val="24"/>
          <w:szCs w:val="24"/>
        </w:rPr>
        <w:t xml:space="preserve">have </w:t>
      </w:r>
      <w:r w:rsidR="00483BE0" w:rsidRPr="00D40620">
        <w:rPr>
          <w:rFonts w:ascii="Times New Roman" w:hAnsi="Times New Roman" w:cs="Times New Roman"/>
          <w:sz w:val="24"/>
          <w:szCs w:val="24"/>
        </w:rPr>
        <w:t xml:space="preserve">been </w:t>
      </w:r>
      <w:r w:rsidR="00483BE0" w:rsidRPr="00851976">
        <w:rPr>
          <w:rFonts w:ascii="Times New Roman" w:hAnsi="Times New Roman" w:cs="Times New Roman"/>
          <w:sz w:val="24"/>
          <w:szCs w:val="24"/>
        </w:rPr>
        <w:t>linked to craniofacial morphology</w:t>
      </w:r>
      <w:r w:rsidR="00851976">
        <w:rPr>
          <w:rFonts w:ascii="Times New Roman" w:hAnsi="Times New Roman" w:cs="Times New Roman"/>
          <w:sz w:val="24"/>
          <w:szCs w:val="24"/>
        </w:rPr>
        <w:t xml:space="preserve">, which may affect </w:t>
      </w:r>
      <w:r w:rsidR="00396E85">
        <w:rPr>
          <w:rFonts w:ascii="Times New Roman" w:hAnsi="Times New Roman" w:cs="Times New Roman"/>
          <w:sz w:val="24"/>
          <w:szCs w:val="24"/>
        </w:rPr>
        <w:t xml:space="preserve">the ability to make nests </w:t>
      </w:r>
      <w:r w:rsidR="00396E85">
        <w:rPr>
          <w:rFonts w:ascii="Times New Roman" w:hAnsi="Times New Roman" w:cs="Times New Roman"/>
          <w:sz w:val="24"/>
          <w:szCs w:val="24"/>
        </w:rPr>
        <w:fldChar w:fldCharType="begin" w:fldLock="1"/>
      </w:r>
      <w:r w:rsidR="00396E85">
        <w:rPr>
          <w:rFonts w:ascii="Times New Roman" w:hAnsi="Times New Roman" w:cs="Times New Roman"/>
          <w:sz w:val="24"/>
          <w:szCs w:val="24"/>
        </w:rPr>
        <w:instrText>ADDIN CSL_CITATION { "citationItems" : [ { "id" : "ITEM-1", "itemData" : { "DOI" : "10.1016/j.bbr.2012.05.014", "ISBN" : "1872-7549 (Electronic) 0166-4328 (Linking)", "ISSN" : "01664328", "PMID" : "22652393", "abstract" : "Williams-Beuren syndrome (WBS) is a rare genetic disorder caused by a hemizygous deletion of around 28 genes on the long arm of chromosome 7 (7q11.23), characterized by a unique spectrum of behavioral impairments, including mental retardation, deficits in visuospatial constructive cognition, hypersociability, anxiety and simple phobias. Physical characteristics include dysmorphic faces, short stature, oculomotor deficits, gross and fine coordination impairments, diminished control of balance and mild extrapyramidal signs as well as gait abnormalities resembling gait hypokinesia. Genes near the distal deletion breakpoint appear to contribute most to the WBS cognitive and behavioral profile and include the GTF family of transcription factors: GTF2I, GTF2IRD1, GTF2IRD2. We have previously shown that heterozygous deletions of GTF2IRD1 in humans and homozygous deletion in mice contributes to craniofacial abnormalities. Here we show an important role of this gene in motor coordination and anxiety ascertained from extensive behavioral mouse phenotyping. Gtf2ird1 null mice showed lower body weight, decreased spontaneous and circadian locomotor activity, diminished motor coordination and strength, gait abnormalities, increased anxiety and an elevated endocrinological response to stress. Gtf2ird1 heterozygous mice displayed lower body weight and decreased circadian activity, but only minor motor coordination and anxiety-related behavioral dysfunctions. Our study strongly supports a role for GTF2IRD1 in the motoric and anxiety-related abnormalities seen in Williams-Beuren syndrome, and suggests basal ganglia and potentially cerebellar abnormalities in Gtf2ird1 mice. ?? 2012 Elsevier B.V.", "author" : [ { "dropping-particle" : "", "family" : "Schneider", "given" : "Tomasz", "non-dropping-particle" : "", "parse-names" : false, "suffix" : "" }, { "dropping-particle" : "", "family" : "Skitt", "given" : "Zara", "non-dropping-particle" : "", "parse-names" : false, "suffix" : "" }, { "dropping-particle" : "", "family" : "Liu", "given" : "Yiwen", "non-dropping-particle" : "", "parse-names" : false, "suffix" : "" }, { "dropping-particle" : "", "family" : "Deacon", "given" : "Robert M J", "non-dropping-particle" : "", "parse-names" : false, "suffix" : "" }, { "dropping-particle" : "", "family" : "Flint", "given" : "Jonathan", "non-dropping-particle" : "", "parse-names" : false, "suffix" : "" }, { "dropping-particle" : "", "family" : "Karmiloff-Smith", "given" : "Annette", "non-dropping-particle" : "", "parse-names" : false, "suffix" : "" }, { "dropping-particle" : "", "family" : "Rawlins", "given" : "J. Nick P", "non-dropping-particle" : "", "parse-names" : false, "suffix" : "" }, { "dropping-particle" : "", "family" : "Tassabehji", "given" : "May", "non-dropping-particle" : "", "parse-names" : false, "suffix" : "" } ], "container-title" : "Behavioural Brain Research", "id" : "ITEM-1", "issue" : "2", "issued" : { "date-parts" : [ [ "2012" ] ] }, "page" : "458-473", "title" : "Anxious, hypoactive phenotype combined with motor deficits in Gtf2ird1 null mouse model relevant to Williams syndrome", "type" : "article-journal", "volume" : "233" }, "uris" : [ "http://www.mendeley.com/documents/?uuid=d8b4cc45-d6d0-4081-97b1-e15772b0ab42" ] } ], "mendeley" : { "formattedCitation" : "(Schneider et al., 2012)", "plainTextFormattedCitation" : "(Schneider et al., 2012)", "previouslyFormattedCitation" : "(Schneider et al., 2012)" }, "properties" : { "noteIndex" : 0 }, "schema" : "https://github.com/citation-style-language/schema/raw/master/csl-citation.json" }</w:instrText>
      </w:r>
      <w:r w:rsidR="00396E85">
        <w:rPr>
          <w:rFonts w:ascii="Times New Roman" w:hAnsi="Times New Roman" w:cs="Times New Roman"/>
          <w:sz w:val="24"/>
          <w:szCs w:val="24"/>
        </w:rPr>
        <w:fldChar w:fldCharType="separate"/>
      </w:r>
      <w:r w:rsidR="00396E85" w:rsidRPr="00DA1674">
        <w:rPr>
          <w:rFonts w:ascii="Times New Roman" w:hAnsi="Times New Roman" w:cs="Times New Roman"/>
          <w:noProof/>
          <w:sz w:val="24"/>
          <w:szCs w:val="24"/>
        </w:rPr>
        <w:t xml:space="preserve">(Schneider </w:t>
      </w:r>
      <w:r w:rsidR="00396E85" w:rsidRPr="00BF00F5">
        <w:rPr>
          <w:rFonts w:ascii="Times New Roman" w:hAnsi="Times New Roman" w:cs="Times New Roman"/>
          <w:i/>
          <w:noProof/>
          <w:sz w:val="24"/>
          <w:szCs w:val="24"/>
        </w:rPr>
        <w:t>et al</w:t>
      </w:r>
      <w:r w:rsidR="00396E85" w:rsidRPr="00DA1674">
        <w:rPr>
          <w:rFonts w:ascii="Times New Roman" w:hAnsi="Times New Roman" w:cs="Times New Roman"/>
          <w:noProof/>
          <w:sz w:val="24"/>
          <w:szCs w:val="24"/>
        </w:rPr>
        <w:t>., 2012)</w:t>
      </w:r>
      <w:r w:rsidR="00396E85">
        <w:rPr>
          <w:rFonts w:ascii="Times New Roman" w:hAnsi="Times New Roman" w:cs="Times New Roman"/>
          <w:sz w:val="24"/>
          <w:szCs w:val="24"/>
        </w:rPr>
        <w:fldChar w:fldCharType="end"/>
      </w:r>
      <w:r w:rsidR="00483BE0" w:rsidRPr="00851976">
        <w:rPr>
          <w:rFonts w:ascii="Times New Roman" w:hAnsi="Times New Roman" w:cs="Times New Roman"/>
          <w:sz w:val="24"/>
          <w:szCs w:val="24"/>
        </w:rPr>
        <w:t xml:space="preserve">. </w:t>
      </w:r>
    </w:p>
    <w:p w:rsidR="00FE6C53" w:rsidRPr="00851976" w:rsidRDefault="00FE6C53" w:rsidP="00FE6C53">
      <w:pPr>
        <w:spacing w:line="480" w:lineRule="auto"/>
        <w:rPr>
          <w:rFonts w:ascii="Times New Roman" w:hAnsi="Times New Roman" w:cs="Times New Roman"/>
          <w:sz w:val="24"/>
          <w:szCs w:val="24"/>
        </w:rPr>
      </w:pPr>
      <w:r w:rsidRPr="00D40620">
        <w:rPr>
          <w:rFonts w:ascii="Times New Roman" w:hAnsi="Times New Roman" w:cs="Times New Roman"/>
          <w:b/>
          <w:sz w:val="24"/>
          <w:szCs w:val="24"/>
        </w:rPr>
        <w:t>Supplementary file 3:</w:t>
      </w:r>
      <w:r w:rsidRPr="00851976">
        <w:rPr>
          <w:rFonts w:ascii="Times New Roman" w:hAnsi="Times New Roman" w:cs="Times New Roman"/>
          <w:sz w:val="24"/>
          <w:szCs w:val="24"/>
        </w:rPr>
        <w:t xml:space="preserve"> Functional and </w:t>
      </w:r>
      <w:r w:rsidR="00851976" w:rsidRPr="00851976">
        <w:rPr>
          <w:rFonts w:ascii="Times New Roman" w:hAnsi="Times New Roman" w:cs="Times New Roman"/>
          <w:sz w:val="24"/>
          <w:szCs w:val="24"/>
        </w:rPr>
        <w:t xml:space="preserve">further </w:t>
      </w:r>
      <w:r w:rsidRPr="00851976">
        <w:rPr>
          <w:rFonts w:ascii="Times New Roman" w:hAnsi="Times New Roman" w:cs="Times New Roman"/>
          <w:sz w:val="24"/>
          <w:szCs w:val="24"/>
        </w:rPr>
        <w:t xml:space="preserve">details about the genes within the </w:t>
      </w:r>
      <w:r w:rsidRPr="00D40620">
        <w:rPr>
          <w:rFonts w:ascii="Times New Roman" w:hAnsi="Times New Roman" w:cs="Times New Roman"/>
          <w:i/>
          <w:sz w:val="24"/>
          <w:szCs w:val="24"/>
        </w:rPr>
        <w:t>MatDge10.1</w:t>
      </w:r>
      <w:r w:rsidRPr="00851976">
        <w:rPr>
          <w:rFonts w:ascii="Times New Roman" w:hAnsi="Times New Roman" w:cs="Times New Roman"/>
          <w:sz w:val="24"/>
          <w:szCs w:val="24"/>
        </w:rPr>
        <w:t xml:space="preserve"> QTL for BXD maternal </w:t>
      </w:r>
      <w:r w:rsidR="004553E6" w:rsidRPr="00851976">
        <w:rPr>
          <w:rFonts w:ascii="Times New Roman" w:hAnsi="Times New Roman" w:cs="Times New Roman"/>
          <w:sz w:val="24"/>
          <w:szCs w:val="24"/>
        </w:rPr>
        <w:t>behaviour</w:t>
      </w:r>
      <w:r w:rsidRPr="00851976">
        <w:rPr>
          <w:rFonts w:ascii="Times New Roman" w:hAnsi="Times New Roman" w:cs="Times New Roman"/>
          <w:sz w:val="24"/>
          <w:szCs w:val="24"/>
        </w:rPr>
        <w:t xml:space="preserve"> on day 6, obtained from GeneNetwork, Entrez genes, and Mouse Genome Informatics.</w:t>
      </w:r>
      <w:r w:rsidR="00E32987" w:rsidRPr="00851976">
        <w:rPr>
          <w:rFonts w:ascii="Times New Roman" w:hAnsi="Times New Roman" w:cs="Times New Roman"/>
          <w:sz w:val="24"/>
          <w:szCs w:val="24"/>
        </w:rPr>
        <w:t xml:space="preserve"> A potential candidate gene is </w:t>
      </w:r>
      <w:r w:rsidR="00E32987" w:rsidRPr="00D40620">
        <w:rPr>
          <w:rFonts w:ascii="Times New Roman" w:hAnsi="Times New Roman" w:cs="Times New Roman"/>
          <w:i/>
          <w:sz w:val="24"/>
          <w:szCs w:val="24"/>
        </w:rPr>
        <w:t>Ifngr1</w:t>
      </w:r>
      <w:r w:rsidR="00E32987" w:rsidRPr="00851976">
        <w:rPr>
          <w:rFonts w:ascii="Times New Roman" w:hAnsi="Times New Roman" w:cs="Times New Roman"/>
          <w:sz w:val="24"/>
          <w:szCs w:val="24"/>
        </w:rPr>
        <w:t xml:space="preserve"> as it is related to depression-like behaviour, which in turn has been linked to reduced maternal care</w:t>
      </w:r>
      <w:r w:rsidR="00396E85">
        <w:rPr>
          <w:rFonts w:ascii="Times New Roman" w:hAnsi="Times New Roman" w:cs="Times New Roman"/>
          <w:sz w:val="24"/>
          <w:szCs w:val="24"/>
        </w:rPr>
        <w:t xml:space="preserve"> </w:t>
      </w:r>
      <w:r w:rsidR="00396E85">
        <w:rPr>
          <w:rFonts w:ascii="Times New Roman" w:hAnsi="Times New Roman" w:cs="Times New Roman"/>
          <w:sz w:val="24"/>
          <w:szCs w:val="24"/>
        </w:rPr>
        <w:fldChar w:fldCharType="begin" w:fldLock="1"/>
      </w:r>
      <w:r w:rsidR="00396E85">
        <w:rPr>
          <w:rFonts w:ascii="Times New Roman" w:hAnsi="Times New Roman" w:cs="Times New Roman"/>
          <w:sz w:val="24"/>
          <w:szCs w:val="24"/>
        </w:rPr>
        <w:instrText>ADDIN CSL_CITATION { "citationItems" : [ { "id" : "ITEM-1", "itemData" : { "DOI" : "10.1016/S0306-4530(03)00025-8", "ISBN" : "0306-4530 (Print)", "ISSN" : "03064530", "PMID" : "14604603", "abstract" : "Gestational stress (GS) produces profound behavioural impairments in the offspring and may permanently programme hypothalamic-pituitary-adrenal (HPA) axis function. We investigated whether or not GS produced changes in the maternal behaviour of rat dams, and measured depression-like behaviour in the dam, which might contribute to effects in the progeny. We used the Porsolt test, which measures immobility in a forced-swim task, and models depression in rodents, while monitoring maternal care (arched-back nursing, licking/grooming, nesting/grouping pups). Pregnant rats underwent daily restraint stress (1 h/day, days 10-20 of gestation), or were left undisturbed (control). On post-parturition days 3 and 4, dams were placed into a swim tank, and time spent immobile was measured. GS significantly elevated immobility scores by approximately 25% above control values on the second test day. Maternal behaviours, in particular arched-back nursing and nesting/grouping pups, were reduced in GS dams over post-natal days 1-10. Adult offspring showed increased immobility in the Porsolt test, and also hypersecreted ACTH and CORT in response to an acute stress challenge. These data show that GS can alter maternal behaviour in mothers, and this might contribute to alterations in the offspring. GS may be an important factor in maternal post-natal depression, which may in turn detrimentally effect the offspring because depressed mothers do not sufficiently care for their offspring. ?? 2003 Elsevier Ltd. All rights reserved.", "author" : [ { "dropping-particle" : "", "family" : "Smith", "given" : "J. W.", "non-dropping-particle" : "", "parse-names" : false, "suffix" : "" }, { "dropping-particle" : "", "family" : "Seckl", "given" : "J. R.", "non-dropping-particle" : "", "parse-names" : false, "suffix" : "" }, { "dropping-particle" : "", "family" : "Evans", "given" : "A. T.", "non-dropping-particle" : "", "parse-names" : false, "suffix" : "" }, { "dropping-particle" : "", "family" : "Costall", "given" : "B.", "non-dropping-particle" : "", "parse-names" : false, "suffix" : "" }, { "dropping-particle" : "", "family" : "Smythe", "given" : "J. W.", "non-dropping-particle" : "", "parse-names" : false, "suffix" : "" } ], "container-title" : "Psychoneuroendocrinology", "id" : "ITEM-1", "issue" : "2", "issued" : { "date-parts" : [ [ "2004" ] ] }, "page" : "227-244", "title" : "Gestational stress induces post-partum depression-like behaviour and alters maternal care in rats", "type" : "article-journal", "volume" : "29" }, "uris" : [ "http://www.mendeley.com/documents/?uuid=c340106d-9c60-412e-8d95-405725345e65" ] }, { "id" : "ITEM-2", "itemData" : { "DOI" : "10.1016/j.pbb.2008.06.004", "ISBN" : "0091-3057 (Print)\\n0091-3057 (Linking)", "ISSN" : "00913057", "PMID" : "18593592", "abstract" : "Connections between maternal behavior and childhood depression were examined by using a \"genetic animal model\"; Flinder Sensitive Line - (FSL) rats, and cross-fostering the offspring with the control strain, Sprague Dawley (SD) rats. The control procedure was \"in-fostering\", where the foster dam and her pups were from the same strain. Contribution of pups' characteristics/genotype to maternal behavior was examined. After weaning, we measured male offspring's body weight, immobility in the swim test, and basal corticosterone (CORT) and adrenocorticotropin (ACTH) levels at the prepubertal age of 35??days. While maternal behavior (of \"depressive-like\" dams and their controls) was not altered significantly by the pups' strain, the adoption procedure per se appeared to have more adverse effects on \"depressive-like\" symptoms of the SD prepubertal rats than on the FSL pups. Nevertheless, the combination between abnormal maternal behavior and genetic predisposition affected the hormonal stress responses of the offspring in a more severe manner than genetic predisposition or abnormal maternal behavior per se. ?? 2008 Elsevier Inc. All rights reserved.", "author" : [ { "dropping-particle" : "", "family" : "Malkesman", "given" : "O.", "non-dropping-particle" : "", "parse-names" : false, "suffix" : "" }, { "dropping-particle" : "", "family" : "Lavi-Avnon", "given" : "Y.", "non-dropping-particle" : "", "parse-names" : false, "suffix" : "" }, { "dropping-particle" : "", "family" : "Maayan", "given" : "R.", "non-dropping-particle" : "", "parse-names" : false, "suffix" : "" }, { "dropping-particle" : "", "family" : "Weizman", "given" : "A.", "non-dropping-particle" : "", "parse-names" : false, "suffix" : "" } ], "container-title" : "Pharmacology Biochemistry and Behavior", "id" : "ITEM-2", "issue" : "1", "issued" : { "date-parts" : [ [ "2008" ] ] }, "page" : "1-8", "title" : "A cross-fostering study in a genetic animal model of depression: Maternal behavior and depression-like symptoms", "type" : "article-journal", "volume" : "91" }, "uris" : [ "http://www.mendeley.com/documents/?uuid=b8017e3f-4b28-49f0-a6b8-cec53af2435d" ] } ], "mendeley" : { "formattedCitation" : "(Smith et al., 2004; Malkesman et al., 2008)", "plainTextFormattedCitation" : "(Smith et al., 2004; Malkesman et al., 2008)", "previouslyFormattedCitation" : "(Smith et al., 2004; Malkesman et al., 2008)" }, "properties" : { "noteIndex" : 0 }, "schema" : "https://github.com/citation-style-language/schema/raw/master/csl-citation.json" }</w:instrText>
      </w:r>
      <w:r w:rsidR="00396E85">
        <w:rPr>
          <w:rFonts w:ascii="Times New Roman" w:hAnsi="Times New Roman" w:cs="Times New Roman"/>
          <w:sz w:val="24"/>
          <w:szCs w:val="24"/>
        </w:rPr>
        <w:fldChar w:fldCharType="separate"/>
      </w:r>
      <w:r w:rsidR="00396E85" w:rsidRPr="00DA1674">
        <w:rPr>
          <w:rFonts w:ascii="Times New Roman" w:hAnsi="Times New Roman" w:cs="Times New Roman"/>
          <w:noProof/>
          <w:sz w:val="24"/>
          <w:szCs w:val="24"/>
        </w:rPr>
        <w:t xml:space="preserve">(Smith </w:t>
      </w:r>
      <w:r w:rsidR="00396E85" w:rsidRPr="00BF00F5">
        <w:rPr>
          <w:rFonts w:ascii="Times New Roman" w:hAnsi="Times New Roman" w:cs="Times New Roman"/>
          <w:i/>
          <w:noProof/>
          <w:sz w:val="24"/>
          <w:szCs w:val="24"/>
        </w:rPr>
        <w:t>et al</w:t>
      </w:r>
      <w:r w:rsidR="00396E85" w:rsidRPr="00DA1674">
        <w:rPr>
          <w:rFonts w:ascii="Times New Roman" w:hAnsi="Times New Roman" w:cs="Times New Roman"/>
          <w:noProof/>
          <w:sz w:val="24"/>
          <w:szCs w:val="24"/>
        </w:rPr>
        <w:t xml:space="preserve">., 2004; Malkesman </w:t>
      </w:r>
      <w:r w:rsidR="00396E85" w:rsidRPr="00BF00F5">
        <w:rPr>
          <w:rFonts w:ascii="Times New Roman" w:hAnsi="Times New Roman" w:cs="Times New Roman"/>
          <w:i/>
          <w:noProof/>
          <w:sz w:val="24"/>
          <w:szCs w:val="24"/>
        </w:rPr>
        <w:t>et al</w:t>
      </w:r>
      <w:r w:rsidR="00396E85" w:rsidRPr="00DA1674">
        <w:rPr>
          <w:rFonts w:ascii="Times New Roman" w:hAnsi="Times New Roman" w:cs="Times New Roman"/>
          <w:noProof/>
          <w:sz w:val="24"/>
          <w:szCs w:val="24"/>
        </w:rPr>
        <w:t>., 2008)</w:t>
      </w:r>
      <w:r w:rsidR="00396E85">
        <w:rPr>
          <w:rFonts w:ascii="Times New Roman" w:hAnsi="Times New Roman" w:cs="Times New Roman"/>
          <w:sz w:val="24"/>
          <w:szCs w:val="24"/>
        </w:rPr>
        <w:fldChar w:fldCharType="end"/>
      </w:r>
      <w:r w:rsidR="00E32987" w:rsidRPr="00851976">
        <w:rPr>
          <w:rFonts w:ascii="Times New Roman" w:hAnsi="Times New Roman" w:cs="Times New Roman"/>
          <w:sz w:val="24"/>
          <w:szCs w:val="24"/>
        </w:rPr>
        <w:t xml:space="preserve">. </w:t>
      </w:r>
    </w:p>
    <w:p w:rsidR="00FE6C53" w:rsidRPr="00851976" w:rsidRDefault="00FE6C53" w:rsidP="00FE6C53">
      <w:pPr>
        <w:spacing w:line="480" w:lineRule="auto"/>
        <w:rPr>
          <w:rFonts w:ascii="Times New Roman" w:hAnsi="Times New Roman" w:cs="Times New Roman"/>
          <w:sz w:val="24"/>
          <w:szCs w:val="24"/>
        </w:rPr>
      </w:pPr>
      <w:r w:rsidRPr="00D40620">
        <w:rPr>
          <w:rFonts w:ascii="Times New Roman" w:hAnsi="Times New Roman" w:cs="Times New Roman"/>
          <w:b/>
          <w:sz w:val="24"/>
          <w:szCs w:val="24"/>
        </w:rPr>
        <w:t>Supplementary file 4:</w:t>
      </w:r>
      <w:r w:rsidRPr="00851976">
        <w:rPr>
          <w:rFonts w:ascii="Times New Roman" w:hAnsi="Times New Roman" w:cs="Times New Roman"/>
          <w:sz w:val="24"/>
          <w:szCs w:val="24"/>
        </w:rPr>
        <w:t xml:space="preserve"> </w:t>
      </w:r>
      <w:r w:rsidR="00851976">
        <w:rPr>
          <w:rFonts w:ascii="Times New Roman" w:hAnsi="Times New Roman" w:cs="Times New Roman"/>
          <w:sz w:val="24"/>
          <w:szCs w:val="24"/>
        </w:rPr>
        <w:t xml:space="preserve">Functional and </w:t>
      </w:r>
      <w:r w:rsidR="00851976" w:rsidRPr="00851976">
        <w:rPr>
          <w:rFonts w:ascii="Times New Roman" w:hAnsi="Times New Roman" w:cs="Times New Roman"/>
          <w:sz w:val="24"/>
          <w:szCs w:val="24"/>
        </w:rPr>
        <w:t>further</w:t>
      </w:r>
      <w:r w:rsidRPr="00851976">
        <w:rPr>
          <w:rFonts w:ascii="Times New Roman" w:hAnsi="Times New Roman" w:cs="Times New Roman"/>
          <w:sz w:val="24"/>
          <w:szCs w:val="24"/>
        </w:rPr>
        <w:t xml:space="preserve"> details about the genes within the </w:t>
      </w:r>
      <w:r w:rsidRPr="00D40620">
        <w:rPr>
          <w:rFonts w:ascii="Times New Roman" w:hAnsi="Times New Roman" w:cs="Times New Roman"/>
          <w:i/>
          <w:sz w:val="24"/>
          <w:szCs w:val="24"/>
        </w:rPr>
        <w:t xml:space="preserve">OspDge5.1 </w:t>
      </w:r>
      <w:r w:rsidRPr="00851976">
        <w:rPr>
          <w:rFonts w:ascii="Times New Roman" w:hAnsi="Times New Roman" w:cs="Times New Roman"/>
          <w:sz w:val="24"/>
          <w:szCs w:val="24"/>
        </w:rPr>
        <w:t>QTL</w:t>
      </w:r>
      <w:r w:rsidR="004553E6" w:rsidRPr="00851976">
        <w:rPr>
          <w:rFonts w:ascii="Times New Roman" w:hAnsi="Times New Roman" w:cs="Times New Roman"/>
          <w:sz w:val="24"/>
          <w:szCs w:val="24"/>
        </w:rPr>
        <w:t xml:space="preserve"> for</w:t>
      </w:r>
      <w:r w:rsidRPr="00851976">
        <w:rPr>
          <w:rFonts w:ascii="Times New Roman" w:hAnsi="Times New Roman" w:cs="Times New Roman"/>
          <w:sz w:val="24"/>
          <w:szCs w:val="24"/>
        </w:rPr>
        <w:t xml:space="preserve"> BXD offspring solicitation on day 6, obtained from GeneNetwork, Entrez genes, and Mouse Genome Informatics.</w:t>
      </w:r>
      <w:r w:rsidR="004553E6" w:rsidRPr="00851976">
        <w:rPr>
          <w:rFonts w:ascii="Times New Roman" w:hAnsi="Times New Roman" w:cs="Times New Roman"/>
          <w:sz w:val="24"/>
          <w:szCs w:val="24"/>
        </w:rPr>
        <w:t xml:space="preserve"> </w:t>
      </w:r>
      <w:r w:rsidR="004553E6" w:rsidRPr="00D40620">
        <w:rPr>
          <w:rFonts w:ascii="Times New Roman" w:hAnsi="Times New Roman" w:cs="Times New Roman"/>
          <w:i/>
          <w:sz w:val="24"/>
          <w:szCs w:val="24"/>
        </w:rPr>
        <w:t>Cdk5</w:t>
      </w:r>
      <w:r w:rsidR="004553E6" w:rsidRPr="00851976">
        <w:rPr>
          <w:rFonts w:ascii="Times New Roman" w:hAnsi="Times New Roman" w:cs="Times New Roman"/>
          <w:sz w:val="24"/>
          <w:szCs w:val="24"/>
        </w:rPr>
        <w:t xml:space="preserve"> </w:t>
      </w:r>
      <w:r w:rsidR="00851976">
        <w:rPr>
          <w:rFonts w:ascii="Times New Roman" w:hAnsi="Times New Roman" w:cs="Times New Roman"/>
          <w:sz w:val="24"/>
          <w:szCs w:val="24"/>
        </w:rPr>
        <w:t>might be a</w:t>
      </w:r>
      <w:r w:rsidR="004553E6" w:rsidRPr="00851976">
        <w:rPr>
          <w:rFonts w:ascii="Times New Roman" w:hAnsi="Times New Roman" w:cs="Times New Roman"/>
          <w:sz w:val="24"/>
          <w:szCs w:val="24"/>
        </w:rPr>
        <w:t xml:space="preserve"> good candidate as it is involved in several neuronal annotations (e.g. axonogenesis and synaptic transmission), and mutants have no suckling reflex</w:t>
      </w:r>
      <w:r w:rsidR="00396E85">
        <w:rPr>
          <w:rFonts w:ascii="Times New Roman" w:hAnsi="Times New Roman" w:cs="Times New Roman"/>
          <w:sz w:val="24"/>
          <w:szCs w:val="24"/>
        </w:rPr>
        <w:t xml:space="preserve"> </w:t>
      </w:r>
      <w:r w:rsidR="00396E85">
        <w:rPr>
          <w:rFonts w:ascii="Times New Roman" w:hAnsi="Times New Roman" w:cs="Times New Roman"/>
          <w:sz w:val="24"/>
          <w:szCs w:val="24"/>
        </w:rPr>
        <w:fldChar w:fldCharType="begin" w:fldLock="1"/>
      </w:r>
      <w:r w:rsidR="00396E85">
        <w:rPr>
          <w:rFonts w:ascii="Times New Roman" w:hAnsi="Times New Roman" w:cs="Times New Roman"/>
          <w:sz w:val="24"/>
          <w:szCs w:val="24"/>
        </w:rPr>
        <w:instrText>ADDIN CSL_CITATION { "citationItems" : [ { "id" : "ITEM-1", "itemData" : { "DOI" : "10.1073/pnas.93.20.11173", "ISBN" : "0027-8424 (Print)\\r0027-8424 (Linking)", "ISSN" : "00278424", "PMID" : "8855328", "abstract" : "Although cyclin-dependent kinase 5 (Cdk5) is closely related to other cyclin-dependent kinases, its kinase activity is detected only in the postmitotic neurons. Cdk5 expression and kinase activity are correlated with the extent of differentiation of neuronal cells in developing brain. Cdk5 purified from nervous tissue phosphorylates neuronal cytoskeletal proteins including neurofilament proteins and microtubule-associated protein tau in vitro. These findings indicate that Cdk5 may have unique functions in neuronal cells, especially in the regulation of phosphorylation of cytoskeletal molecules. We report here generation of Cdk5(-/-) mice through gene targeting and their phenotypic analysis. Cdk5(-/-) mice exhibit unique lesions in the central nervous system associated with perinatal mortality. The brains of Cdk5(-/-) mice lack cortical laminar structure and cerebellar foliation. In addition, the large neurons in the brain stem and in the spinal cord show chromatolytic changes with accumulation of neurofilament immunoreactivity. These findings indicate that Cdk5 is an important molecule for brain development and neuronal differentiation and also suggest that Cdk5 may play critical roles in neuronal cytoskeleton structure and organization.", "author" : [ { "dropping-particle" : "", "family" : "Ohshima", "given" : "T", "non-dropping-particle" : "", "parse-names" : false, "suffix" : "" }, { "dropping-particle" : "", "family" : "Ward", "given" : "J M", "non-dropping-particle" : "", "parse-names" : false, "suffix" : "" }, { "dropping-particle" : "", "family" : "Huh", "given" : "C G", "non-dropping-particle" : "", "parse-names" : false, "suffix" : "" }, { "dropping-particle" : "", "family" : "Longenecker", "given" : "G", "non-dropping-particle" : "", "parse-names" : false, "suffix" : "" }, { "dropping-particle" : "", "family" : "Veeranna", "given" : "", "non-dropping-particle" : "", "parse-names" : false, "suffix" : "" }, { "dropping-particle" : "", "family" : "Pant", "given" : "H C", "non-dropping-particle" : "", "parse-names" : false, "suffix" : "" }, { "dropping-particle" : "", "family" : "Brady", "given" : "R O", "non-dropping-particle" : "", "parse-names" : false, "suffix" : "" }, { "dropping-particle" : "", "family" : "Martin", "given" : "L J", "non-dropping-particle" : "", "parse-names" : false, "suffix" : "" }, { "dropping-particle" : "", "family" : "Kulkarni", "given" : "A B", "non-dropping-particle" : "", "parse-names" : false, "suffix" : "" } ], "container-title" : "Proceedings of the National Academy of Sciences of the United States of America", "id" : "ITEM-1", "issue" : "20", "issued" : { "date-parts" : [ [ "1996" ] ] }, "page" : "11173-11178", "title" : "Targeted disruption of the cyclin-dependent kinase 5 gene results in abnormal corticogenesis, neuronal pathology and perinatal death.", "type" : "article-journal", "volume" : "93" }, "uris" : [ "http://www.mendeley.com/documents/?uuid=9e3f1d28-9617-45c0-8da0-9fc8122956a0" ] } ], "mendeley" : { "formattedCitation" : "(Ohshima et al., 1996)", "plainTextFormattedCitation" : "(Ohshima et al., 1996)", "previouslyFormattedCitation" : "(Ohshima et al., 1996)" }, "properties" : { "noteIndex" : 0 }, "schema" : "https://github.com/citation-style-language/schema/raw/master/csl-citation.json" }</w:instrText>
      </w:r>
      <w:r w:rsidR="00396E85">
        <w:rPr>
          <w:rFonts w:ascii="Times New Roman" w:hAnsi="Times New Roman" w:cs="Times New Roman"/>
          <w:sz w:val="24"/>
          <w:szCs w:val="24"/>
        </w:rPr>
        <w:fldChar w:fldCharType="separate"/>
      </w:r>
      <w:r w:rsidR="00396E85" w:rsidRPr="00DA1674">
        <w:rPr>
          <w:rFonts w:ascii="Times New Roman" w:hAnsi="Times New Roman" w:cs="Times New Roman"/>
          <w:noProof/>
          <w:sz w:val="24"/>
          <w:szCs w:val="24"/>
        </w:rPr>
        <w:t xml:space="preserve">(Ohshima </w:t>
      </w:r>
      <w:r w:rsidR="00396E85" w:rsidRPr="00BF00F5">
        <w:rPr>
          <w:rFonts w:ascii="Times New Roman" w:hAnsi="Times New Roman" w:cs="Times New Roman"/>
          <w:i/>
          <w:noProof/>
          <w:sz w:val="24"/>
          <w:szCs w:val="24"/>
        </w:rPr>
        <w:t>et al</w:t>
      </w:r>
      <w:r w:rsidR="00396E85" w:rsidRPr="00DA1674">
        <w:rPr>
          <w:rFonts w:ascii="Times New Roman" w:hAnsi="Times New Roman" w:cs="Times New Roman"/>
          <w:noProof/>
          <w:sz w:val="24"/>
          <w:szCs w:val="24"/>
        </w:rPr>
        <w:t>., 1996)</w:t>
      </w:r>
      <w:r w:rsidR="00396E85">
        <w:rPr>
          <w:rFonts w:ascii="Times New Roman" w:hAnsi="Times New Roman" w:cs="Times New Roman"/>
          <w:sz w:val="24"/>
          <w:szCs w:val="24"/>
        </w:rPr>
        <w:fldChar w:fldCharType="end"/>
      </w:r>
      <w:r w:rsidR="004553E6" w:rsidRPr="00851976">
        <w:rPr>
          <w:rFonts w:ascii="Times New Roman" w:hAnsi="Times New Roman" w:cs="Times New Roman"/>
          <w:sz w:val="24"/>
          <w:szCs w:val="24"/>
        </w:rPr>
        <w:t>.</w:t>
      </w:r>
    </w:p>
    <w:p w:rsidR="00444C0D" w:rsidRPr="00851976" w:rsidRDefault="00AB754E" w:rsidP="00AB754E">
      <w:pPr>
        <w:spacing w:line="480" w:lineRule="auto"/>
        <w:rPr>
          <w:rFonts w:ascii="Times New Roman" w:hAnsi="Times New Roman" w:cs="Times New Roman"/>
          <w:sz w:val="24"/>
          <w:szCs w:val="24"/>
        </w:rPr>
      </w:pPr>
      <w:r w:rsidRPr="00851976">
        <w:rPr>
          <w:rFonts w:ascii="Times New Roman" w:hAnsi="Times New Roman" w:cs="Times New Roman"/>
          <w:b/>
          <w:sz w:val="24"/>
          <w:szCs w:val="24"/>
        </w:rPr>
        <w:lastRenderedPageBreak/>
        <w:t>Supplementary file 5:</w:t>
      </w:r>
      <w:r w:rsidRPr="00851976">
        <w:rPr>
          <w:rFonts w:ascii="Times New Roman" w:hAnsi="Times New Roman" w:cs="Times New Roman"/>
          <w:sz w:val="24"/>
          <w:szCs w:val="24"/>
        </w:rPr>
        <w:t xml:space="preserve"> </w:t>
      </w:r>
      <w:r w:rsidR="008B64BE" w:rsidRPr="00851976">
        <w:rPr>
          <w:rFonts w:ascii="Times New Roman" w:hAnsi="Times New Roman" w:cs="Times New Roman"/>
          <w:sz w:val="24"/>
          <w:szCs w:val="24"/>
        </w:rPr>
        <w:t>D</w:t>
      </w:r>
      <w:r w:rsidRPr="00851976">
        <w:rPr>
          <w:rFonts w:ascii="Times New Roman" w:hAnsi="Times New Roman" w:cs="Times New Roman"/>
          <w:sz w:val="24"/>
          <w:szCs w:val="24"/>
        </w:rPr>
        <w:t>etails of correlation</w:t>
      </w:r>
      <w:r w:rsidR="008B64BE" w:rsidRPr="00851976">
        <w:rPr>
          <w:rFonts w:ascii="Times New Roman" w:hAnsi="Times New Roman" w:cs="Times New Roman"/>
          <w:sz w:val="24"/>
          <w:szCs w:val="24"/>
        </w:rPr>
        <w:t xml:space="preserve"> analyses.</w:t>
      </w:r>
    </w:p>
    <w:p w:rsidR="00654BB7" w:rsidRPr="00554753" w:rsidRDefault="00654BB7" w:rsidP="00FE6C53">
      <w:pPr>
        <w:spacing w:line="480" w:lineRule="auto"/>
        <w:rPr>
          <w:rFonts w:ascii="Times New Roman" w:hAnsi="Times New Roman" w:cs="Times New Roman"/>
          <w:sz w:val="24"/>
          <w:szCs w:val="24"/>
        </w:rPr>
      </w:pPr>
    </w:p>
    <w:sectPr w:rsidR="00654BB7" w:rsidRPr="00554753" w:rsidSect="00B50FE9">
      <w:footerReference w:type="default" r:id="rId16"/>
      <w:pgSz w:w="11907" w:h="16839" w:code="9"/>
      <w:pgMar w:top="1701" w:right="1701" w:bottom="1701" w:left="1701" w:header="431" w:footer="720" w:gutter="0"/>
      <w:lnNumType w:countBy="1" w:restart="continuou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375C" w:rsidRDefault="00CF375C" w:rsidP="00C34E41">
      <w:r>
        <w:separator/>
      </w:r>
    </w:p>
  </w:endnote>
  <w:endnote w:type="continuationSeparator" w:id="0">
    <w:p w:rsidR="00CF375C" w:rsidRDefault="00CF375C" w:rsidP="00C34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99807"/>
      <w:docPartObj>
        <w:docPartGallery w:val="Page Numbers (Bottom of Page)"/>
        <w:docPartUnique/>
      </w:docPartObj>
    </w:sdtPr>
    <w:sdtEndPr>
      <w:rPr>
        <w:noProof/>
      </w:rPr>
    </w:sdtEndPr>
    <w:sdtContent>
      <w:p w:rsidR="00947282" w:rsidRDefault="00947282">
        <w:pPr>
          <w:pStyle w:val="Footer"/>
        </w:pPr>
        <w:r>
          <w:fldChar w:fldCharType="begin"/>
        </w:r>
        <w:r>
          <w:instrText xml:space="preserve"> PAGE   \* MERGEFORMAT </w:instrText>
        </w:r>
        <w:r>
          <w:fldChar w:fldCharType="separate"/>
        </w:r>
        <w:r w:rsidR="000766AE">
          <w:rPr>
            <w:noProof/>
          </w:rPr>
          <w:t>25</w:t>
        </w:r>
        <w:r>
          <w:rPr>
            <w:noProof/>
          </w:rPr>
          <w:fldChar w:fldCharType="end"/>
        </w:r>
      </w:p>
    </w:sdtContent>
  </w:sdt>
  <w:p w:rsidR="00947282" w:rsidRDefault="009472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375C" w:rsidRDefault="00CF375C" w:rsidP="00C34E41">
      <w:r>
        <w:separator/>
      </w:r>
    </w:p>
  </w:footnote>
  <w:footnote w:type="continuationSeparator" w:id="0">
    <w:p w:rsidR="00CF375C" w:rsidRDefault="00CF375C" w:rsidP="00C34E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071AFA"/>
    <w:multiLevelType w:val="hybridMultilevel"/>
    <w:tmpl w:val="55A4E036"/>
    <w:lvl w:ilvl="0" w:tplc="D1C89666">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782D33DA"/>
    <w:multiLevelType w:val="hybridMultilevel"/>
    <w:tmpl w:val="D75463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E41"/>
    <w:rsid w:val="000066AF"/>
    <w:rsid w:val="00014A1C"/>
    <w:rsid w:val="00015C44"/>
    <w:rsid w:val="00017033"/>
    <w:rsid w:val="00017E76"/>
    <w:rsid w:val="00022372"/>
    <w:rsid w:val="00032DDD"/>
    <w:rsid w:val="00035B6B"/>
    <w:rsid w:val="00047773"/>
    <w:rsid w:val="00051D31"/>
    <w:rsid w:val="00053EBE"/>
    <w:rsid w:val="00064DC6"/>
    <w:rsid w:val="00075C49"/>
    <w:rsid w:val="00076093"/>
    <w:rsid w:val="000766AE"/>
    <w:rsid w:val="0008055C"/>
    <w:rsid w:val="00080EE7"/>
    <w:rsid w:val="00082239"/>
    <w:rsid w:val="00082338"/>
    <w:rsid w:val="00082A7F"/>
    <w:rsid w:val="000871E2"/>
    <w:rsid w:val="000A2D49"/>
    <w:rsid w:val="000A4663"/>
    <w:rsid w:val="000A676F"/>
    <w:rsid w:val="000C1914"/>
    <w:rsid w:val="000C2AAA"/>
    <w:rsid w:val="000C383F"/>
    <w:rsid w:val="000C3C72"/>
    <w:rsid w:val="000C45AF"/>
    <w:rsid w:val="000C7846"/>
    <w:rsid w:val="000D6F4D"/>
    <w:rsid w:val="000D7AAA"/>
    <w:rsid w:val="000E01BA"/>
    <w:rsid w:val="000E216E"/>
    <w:rsid w:val="000E6610"/>
    <w:rsid w:val="000E7D58"/>
    <w:rsid w:val="000F067D"/>
    <w:rsid w:val="001000FE"/>
    <w:rsid w:val="00105647"/>
    <w:rsid w:val="00106E85"/>
    <w:rsid w:val="001079FF"/>
    <w:rsid w:val="00113DDA"/>
    <w:rsid w:val="00115028"/>
    <w:rsid w:val="00115618"/>
    <w:rsid w:val="00122919"/>
    <w:rsid w:val="00122EE9"/>
    <w:rsid w:val="001409E7"/>
    <w:rsid w:val="00140E0E"/>
    <w:rsid w:val="001463B6"/>
    <w:rsid w:val="00151733"/>
    <w:rsid w:val="00155646"/>
    <w:rsid w:val="00157A60"/>
    <w:rsid w:val="00170FFB"/>
    <w:rsid w:val="00175821"/>
    <w:rsid w:val="001811A9"/>
    <w:rsid w:val="001852AD"/>
    <w:rsid w:val="00197230"/>
    <w:rsid w:val="001A3252"/>
    <w:rsid w:val="001A654B"/>
    <w:rsid w:val="001A6695"/>
    <w:rsid w:val="001B2001"/>
    <w:rsid w:val="001C0E5B"/>
    <w:rsid w:val="001D40E6"/>
    <w:rsid w:val="001D5BF5"/>
    <w:rsid w:val="001E0BB3"/>
    <w:rsid w:val="001F0AB1"/>
    <w:rsid w:val="001F6392"/>
    <w:rsid w:val="00201DBB"/>
    <w:rsid w:val="002028A0"/>
    <w:rsid w:val="00203D1B"/>
    <w:rsid w:val="002138E6"/>
    <w:rsid w:val="002162D5"/>
    <w:rsid w:val="00221046"/>
    <w:rsid w:val="0022139A"/>
    <w:rsid w:val="002254A0"/>
    <w:rsid w:val="002363F5"/>
    <w:rsid w:val="002404D5"/>
    <w:rsid w:val="002405EA"/>
    <w:rsid w:val="002408BE"/>
    <w:rsid w:val="00241564"/>
    <w:rsid w:val="002416BE"/>
    <w:rsid w:val="00247A19"/>
    <w:rsid w:val="00253A1C"/>
    <w:rsid w:val="00254112"/>
    <w:rsid w:val="002550E4"/>
    <w:rsid w:val="002570A6"/>
    <w:rsid w:val="00262121"/>
    <w:rsid w:val="00262495"/>
    <w:rsid w:val="00265923"/>
    <w:rsid w:val="00271FAC"/>
    <w:rsid w:val="00274727"/>
    <w:rsid w:val="00275C27"/>
    <w:rsid w:val="0028093C"/>
    <w:rsid w:val="0028251F"/>
    <w:rsid w:val="0029106B"/>
    <w:rsid w:val="002910DA"/>
    <w:rsid w:val="0029209E"/>
    <w:rsid w:val="00295272"/>
    <w:rsid w:val="00296CAC"/>
    <w:rsid w:val="00297F5B"/>
    <w:rsid w:val="002A2FE8"/>
    <w:rsid w:val="002A4A3F"/>
    <w:rsid w:val="002B3DB9"/>
    <w:rsid w:val="002B4D6E"/>
    <w:rsid w:val="002B4D85"/>
    <w:rsid w:val="002B7669"/>
    <w:rsid w:val="002C3762"/>
    <w:rsid w:val="002D0421"/>
    <w:rsid w:val="002D0B16"/>
    <w:rsid w:val="002E0096"/>
    <w:rsid w:val="002E4F77"/>
    <w:rsid w:val="002F0BE9"/>
    <w:rsid w:val="002F28BC"/>
    <w:rsid w:val="002F3B97"/>
    <w:rsid w:val="002F7E69"/>
    <w:rsid w:val="00300F3E"/>
    <w:rsid w:val="003020E7"/>
    <w:rsid w:val="00302500"/>
    <w:rsid w:val="003033EF"/>
    <w:rsid w:val="003039A1"/>
    <w:rsid w:val="00303A0A"/>
    <w:rsid w:val="003066CD"/>
    <w:rsid w:val="00310958"/>
    <w:rsid w:val="00314895"/>
    <w:rsid w:val="003255F0"/>
    <w:rsid w:val="0032659E"/>
    <w:rsid w:val="00327394"/>
    <w:rsid w:val="00332773"/>
    <w:rsid w:val="003342C1"/>
    <w:rsid w:val="0033744F"/>
    <w:rsid w:val="0034169C"/>
    <w:rsid w:val="00350254"/>
    <w:rsid w:val="00355405"/>
    <w:rsid w:val="00361EE3"/>
    <w:rsid w:val="00364B73"/>
    <w:rsid w:val="00365023"/>
    <w:rsid w:val="003724E3"/>
    <w:rsid w:val="003754DC"/>
    <w:rsid w:val="00375814"/>
    <w:rsid w:val="00377DC8"/>
    <w:rsid w:val="00384A66"/>
    <w:rsid w:val="00394176"/>
    <w:rsid w:val="00396E85"/>
    <w:rsid w:val="003A245C"/>
    <w:rsid w:val="003A2DF2"/>
    <w:rsid w:val="003A746E"/>
    <w:rsid w:val="003B4150"/>
    <w:rsid w:val="003B4D05"/>
    <w:rsid w:val="003C47C4"/>
    <w:rsid w:val="003C5087"/>
    <w:rsid w:val="003C5DBA"/>
    <w:rsid w:val="003D128B"/>
    <w:rsid w:val="003D3831"/>
    <w:rsid w:val="003D5419"/>
    <w:rsid w:val="003E1DA1"/>
    <w:rsid w:val="003F03E2"/>
    <w:rsid w:val="003F2E89"/>
    <w:rsid w:val="003F4CD9"/>
    <w:rsid w:val="004045FD"/>
    <w:rsid w:val="004064DD"/>
    <w:rsid w:val="00421A92"/>
    <w:rsid w:val="00424387"/>
    <w:rsid w:val="00433AF9"/>
    <w:rsid w:val="004405CD"/>
    <w:rsid w:val="00440D1E"/>
    <w:rsid w:val="00444C0D"/>
    <w:rsid w:val="004553E6"/>
    <w:rsid w:val="004562E7"/>
    <w:rsid w:val="00456935"/>
    <w:rsid w:val="004719CE"/>
    <w:rsid w:val="00475AD3"/>
    <w:rsid w:val="00480B4F"/>
    <w:rsid w:val="00483BE0"/>
    <w:rsid w:val="004905B6"/>
    <w:rsid w:val="00492AA2"/>
    <w:rsid w:val="00496B67"/>
    <w:rsid w:val="004A216B"/>
    <w:rsid w:val="004B2C47"/>
    <w:rsid w:val="004B6819"/>
    <w:rsid w:val="004C24D3"/>
    <w:rsid w:val="004C7FA2"/>
    <w:rsid w:val="004D3573"/>
    <w:rsid w:val="004E7BAE"/>
    <w:rsid w:val="004E7F2D"/>
    <w:rsid w:val="004F6B17"/>
    <w:rsid w:val="00502066"/>
    <w:rsid w:val="00504D88"/>
    <w:rsid w:val="00507367"/>
    <w:rsid w:val="00520D9D"/>
    <w:rsid w:val="00521E75"/>
    <w:rsid w:val="005249F7"/>
    <w:rsid w:val="00525F24"/>
    <w:rsid w:val="00533E54"/>
    <w:rsid w:val="00535657"/>
    <w:rsid w:val="005360BD"/>
    <w:rsid w:val="00536168"/>
    <w:rsid w:val="00537E3C"/>
    <w:rsid w:val="00540BCD"/>
    <w:rsid w:val="0054217E"/>
    <w:rsid w:val="005435BD"/>
    <w:rsid w:val="00543702"/>
    <w:rsid w:val="005447DE"/>
    <w:rsid w:val="00550AEB"/>
    <w:rsid w:val="00551B13"/>
    <w:rsid w:val="00554440"/>
    <w:rsid w:val="00554753"/>
    <w:rsid w:val="00555979"/>
    <w:rsid w:val="00560A13"/>
    <w:rsid w:val="00560DB8"/>
    <w:rsid w:val="005665E5"/>
    <w:rsid w:val="00567AB9"/>
    <w:rsid w:val="0057348B"/>
    <w:rsid w:val="00575A01"/>
    <w:rsid w:val="00576056"/>
    <w:rsid w:val="0057623C"/>
    <w:rsid w:val="00576BE9"/>
    <w:rsid w:val="005868A3"/>
    <w:rsid w:val="005874E8"/>
    <w:rsid w:val="00591B28"/>
    <w:rsid w:val="005952B5"/>
    <w:rsid w:val="005A19D5"/>
    <w:rsid w:val="005A5858"/>
    <w:rsid w:val="005B36D4"/>
    <w:rsid w:val="005B574D"/>
    <w:rsid w:val="005C0705"/>
    <w:rsid w:val="005C3459"/>
    <w:rsid w:val="005D0D98"/>
    <w:rsid w:val="005D3903"/>
    <w:rsid w:val="005E0E52"/>
    <w:rsid w:val="005F0224"/>
    <w:rsid w:val="00604E9A"/>
    <w:rsid w:val="006052A5"/>
    <w:rsid w:val="0061038A"/>
    <w:rsid w:val="006103C8"/>
    <w:rsid w:val="00613884"/>
    <w:rsid w:val="0061671A"/>
    <w:rsid w:val="0062393F"/>
    <w:rsid w:val="006311AF"/>
    <w:rsid w:val="00631F7F"/>
    <w:rsid w:val="006321E9"/>
    <w:rsid w:val="00640BE0"/>
    <w:rsid w:val="00644BCC"/>
    <w:rsid w:val="00651899"/>
    <w:rsid w:val="0065317F"/>
    <w:rsid w:val="00654BB7"/>
    <w:rsid w:val="006556E9"/>
    <w:rsid w:val="006610FE"/>
    <w:rsid w:val="00665C17"/>
    <w:rsid w:val="0067061D"/>
    <w:rsid w:val="00671877"/>
    <w:rsid w:val="006753E2"/>
    <w:rsid w:val="0067767D"/>
    <w:rsid w:val="00681773"/>
    <w:rsid w:val="006855AC"/>
    <w:rsid w:val="00687ED2"/>
    <w:rsid w:val="006907AF"/>
    <w:rsid w:val="0069571B"/>
    <w:rsid w:val="006A722F"/>
    <w:rsid w:val="006C4508"/>
    <w:rsid w:val="006C4D5F"/>
    <w:rsid w:val="006C5E42"/>
    <w:rsid w:val="006C6793"/>
    <w:rsid w:val="006D5F58"/>
    <w:rsid w:val="006D7969"/>
    <w:rsid w:val="006E06FA"/>
    <w:rsid w:val="006E3903"/>
    <w:rsid w:val="006E7106"/>
    <w:rsid w:val="0070027D"/>
    <w:rsid w:val="00700757"/>
    <w:rsid w:val="007010F4"/>
    <w:rsid w:val="00704075"/>
    <w:rsid w:val="0070718E"/>
    <w:rsid w:val="0071355E"/>
    <w:rsid w:val="00714D14"/>
    <w:rsid w:val="0071781D"/>
    <w:rsid w:val="00723E71"/>
    <w:rsid w:val="007246A5"/>
    <w:rsid w:val="00726F59"/>
    <w:rsid w:val="00740574"/>
    <w:rsid w:val="00741826"/>
    <w:rsid w:val="0074287C"/>
    <w:rsid w:val="00750DE9"/>
    <w:rsid w:val="00751B08"/>
    <w:rsid w:val="0075306D"/>
    <w:rsid w:val="0076705A"/>
    <w:rsid w:val="00774A7A"/>
    <w:rsid w:val="007752AC"/>
    <w:rsid w:val="00781E5B"/>
    <w:rsid w:val="007829FB"/>
    <w:rsid w:val="0078338B"/>
    <w:rsid w:val="00784DF5"/>
    <w:rsid w:val="00785171"/>
    <w:rsid w:val="007A19EF"/>
    <w:rsid w:val="007A4722"/>
    <w:rsid w:val="007A7DE4"/>
    <w:rsid w:val="007B4823"/>
    <w:rsid w:val="007C3088"/>
    <w:rsid w:val="007C72A7"/>
    <w:rsid w:val="007D07F1"/>
    <w:rsid w:val="007D1CDD"/>
    <w:rsid w:val="007E3B77"/>
    <w:rsid w:val="007E5189"/>
    <w:rsid w:val="007F0E40"/>
    <w:rsid w:val="007F1DB2"/>
    <w:rsid w:val="007F2CE2"/>
    <w:rsid w:val="007F5562"/>
    <w:rsid w:val="007F62EB"/>
    <w:rsid w:val="007F79E9"/>
    <w:rsid w:val="007F7D48"/>
    <w:rsid w:val="00802EDD"/>
    <w:rsid w:val="00803E88"/>
    <w:rsid w:val="008122D5"/>
    <w:rsid w:val="008149B8"/>
    <w:rsid w:val="00816402"/>
    <w:rsid w:val="008208D7"/>
    <w:rsid w:val="00845C8C"/>
    <w:rsid w:val="00851976"/>
    <w:rsid w:val="008531D5"/>
    <w:rsid w:val="008564B4"/>
    <w:rsid w:val="00862B3A"/>
    <w:rsid w:val="00864BE1"/>
    <w:rsid w:val="0087489F"/>
    <w:rsid w:val="008773AA"/>
    <w:rsid w:val="00877F04"/>
    <w:rsid w:val="00880205"/>
    <w:rsid w:val="00884487"/>
    <w:rsid w:val="008871ED"/>
    <w:rsid w:val="00890061"/>
    <w:rsid w:val="0089056F"/>
    <w:rsid w:val="008919DB"/>
    <w:rsid w:val="008927F1"/>
    <w:rsid w:val="008979E0"/>
    <w:rsid w:val="008B29FA"/>
    <w:rsid w:val="008B50E9"/>
    <w:rsid w:val="008B5F27"/>
    <w:rsid w:val="008B64BE"/>
    <w:rsid w:val="008C069F"/>
    <w:rsid w:val="008C0D20"/>
    <w:rsid w:val="008C5E66"/>
    <w:rsid w:val="008C7A1E"/>
    <w:rsid w:val="008D5DD9"/>
    <w:rsid w:val="008D6BB9"/>
    <w:rsid w:val="008D6D2B"/>
    <w:rsid w:val="008D75FE"/>
    <w:rsid w:val="008E0F6A"/>
    <w:rsid w:val="008F3C87"/>
    <w:rsid w:val="008F473C"/>
    <w:rsid w:val="008F7AC1"/>
    <w:rsid w:val="009060AC"/>
    <w:rsid w:val="00907557"/>
    <w:rsid w:val="00917DAF"/>
    <w:rsid w:val="009243F6"/>
    <w:rsid w:val="00925219"/>
    <w:rsid w:val="009278F8"/>
    <w:rsid w:val="00936104"/>
    <w:rsid w:val="00945588"/>
    <w:rsid w:val="00946B9A"/>
    <w:rsid w:val="00947282"/>
    <w:rsid w:val="00950339"/>
    <w:rsid w:val="0095211E"/>
    <w:rsid w:val="009563DB"/>
    <w:rsid w:val="00957981"/>
    <w:rsid w:val="00960036"/>
    <w:rsid w:val="00987EEA"/>
    <w:rsid w:val="009906F9"/>
    <w:rsid w:val="0099402B"/>
    <w:rsid w:val="00994523"/>
    <w:rsid w:val="009A085A"/>
    <w:rsid w:val="009A438E"/>
    <w:rsid w:val="009A4485"/>
    <w:rsid w:val="009B4F09"/>
    <w:rsid w:val="009B7AE2"/>
    <w:rsid w:val="009D0288"/>
    <w:rsid w:val="009D0BC3"/>
    <w:rsid w:val="009D3476"/>
    <w:rsid w:val="009D4CD0"/>
    <w:rsid w:val="009D5407"/>
    <w:rsid w:val="009D7BAB"/>
    <w:rsid w:val="009E172A"/>
    <w:rsid w:val="009F51B7"/>
    <w:rsid w:val="009F6E5C"/>
    <w:rsid w:val="009F7CB9"/>
    <w:rsid w:val="00A03765"/>
    <w:rsid w:val="00A05AE8"/>
    <w:rsid w:val="00A06E59"/>
    <w:rsid w:val="00A10944"/>
    <w:rsid w:val="00A17D26"/>
    <w:rsid w:val="00A3219E"/>
    <w:rsid w:val="00A36F8C"/>
    <w:rsid w:val="00A532B6"/>
    <w:rsid w:val="00A56D37"/>
    <w:rsid w:val="00A64866"/>
    <w:rsid w:val="00A72D8D"/>
    <w:rsid w:val="00A77CBD"/>
    <w:rsid w:val="00A77EB8"/>
    <w:rsid w:val="00A9024C"/>
    <w:rsid w:val="00A94BD4"/>
    <w:rsid w:val="00A95EE4"/>
    <w:rsid w:val="00AA172C"/>
    <w:rsid w:val="00AA2943"/>
    <w:rsid w:val="00AA31C5"/>
    <w:rsid w:val="00AA35DB"/>
    <w:rsid w:val="00AA4195"/>
    <w:rsid w:val="00AA79CB"/>
    <w:rsid w:val="00AB26B1"/>
    <w:rsid w:val="00AB5B16"/>
    <w:rsid w:val="00AB754E"/>
    <w:rsid w:val="00AC1CA9"/>
    <w:rsid w:val="00AC3E30"/>
    <w:rsid w:val="00AC601A"/>
    <w:rsid w:val="00AD09DE"/>
    <w:rsid w:val="00AD0B9C"/>
    <w:rsid w:val="00AD0D35"/>
    <w:rsid w:val="00AD4A8A"/>
    <w:rsid w:val="00AD6139"/>
    <w:rsid w:val="00AD6B3E"/>
    <w:rsid w:val="00AE1A74"/>
    <w:rsid w:val="00AF2BE6"/>
    <w:rsid w:val="00AF415F"/>
    <w:rsid w:val="00AF54F3"/>
    <w:rsid w:val="00B10BDD"/>
    <w:rsid w:val="00B10D7D"/>
    <w:rsid w:val="00B11254"/>
    <w:rsid w:val="00B13634"/>
    <w:rsid w:val="00B2058A"/>
    <w:rsid w:val="00B229D2"/>
    <w:rsid w:val="00B2672D"/>
    <w:rsid w:val="00B37F8E"/>
    <w:rsid w:val="00B44CE4"/>
    <w:rsid w:val="00B461F1"/>
    <w:rsid w:val="00B47D14"/>
    <w:rsid w:val="00B50FE9"/>
    <w:rsid w:val="00B511C4"/>
    <w:rsid w:val="00B53ED1"/>
    <w:rsid w:val="00B549BA"/>
    <w:rsid w:val="00B614F4"/>
    <w:rsid w:val="00B716D5"/>
    <w:rsid w:val="00B767D1"/>
    <w:rsid w:val="00B868F7"/>
    <w:rsid w:val="00B86D6A"/>
    <w:rsid w:val="00B86F43"/>
    <w:rsid w:val="00B86FCF"/>
    <w:rsid w:val="00B94E59"/>
    <w:rsid w:val="00BA4C37"/>
    <w:rsid w:val="00BB3697"/>
    <w:rsid w:val="00BB49E5"/>
    <w:rsid w:val="00BB4A25"/>
    <w:rsid w:val="00BB680C"/>
    <w:rsid w:val="00BC140F"/>
    <w:rsid w:val="00BC2B46"/>
    <w:rsid w:val="00BD1A82"/>
    <w:rsid w:val="00BE1B66"/>
    <w:rsid w:val="00BE2581"/>
    <w:rsid w:val="00BE78DF"/>
    <w:rsid w:val="00BF00F5"/>
    <w:rsid w:val="00BF18C0"/>
    <w:rsid w:val="00BF7FA7"/>
    <w:rsid w:val="00C062C3"/>
    <w:rsid w:val="00C06A72"/>
    <w:rsid w:val="00C078DA"/>
    <w:rsid w:val="00C07944"/>
    <w:rsid w:val="00C24F59"/>
    <w:rsid w:val="00C26AF1"/>
    <w:rsid w:val="00C278E8"/>
    <w:rsid w:val="00C30DAB"/>
    <w:rsid w:val="00C335DD"/>
    <w:rsid w:val="00C34E41"/>
    <w:rsid w:val="00C362EF"/>
    <w:rsid w:val="00C44960"/>
    <w:rsid w:val="00C50509"/>
    <w:rsid w:val="00C56046"/>
    <w:rsid w:val="00C57BD7"/>
    <w:rsid w:val="00C663ED"/>
    <w:rsid w:val="00C66463"/>
    <w:rsid w:val="00C66603"/>
    <w:rsid w:val="00C72CDC"/>
    <w:rsid w:val="00C83C31"/>
    <w:rsid w:val="00C90BCC"/>
    <w:rsid w:val="00C93E2D"/>
    <w:rsid w:val="00C94F39"/>
    <w:rsid w:val="00C95AB8"/>
    <w:rsid w:val="00CA06B2"/>
    <w:rsid w:val="00CA7C18"/>
    <w:rsid w:val="00CB0A7B"/>
    <w:rsid w:val="00CB3C2A"/>
    <w:rsid w:val="00CB4241"/>
    <w:rsid w:val="00CB48BC"/>
    <w:rsid w:val="00CB744E"/>
    <w:rsid w:val="00CC2AEB"/>
    <w:rsid w:val="00CC5DCA"/>
    <w:rsid w:val="00CD6046"/>
    <w:rsid w:val="00CD7C19"/>
    <w:rsid w:val="00CF375C"/>
    <w:rsid w:val="00D116C4"/>
    <w:rsid w:val="00D1312D"/>
    <w:rsid w:val="00D15F24"/>
    <w:rsid w:val="00D20893"/>
    <w:rsid w:val="00D24880"/>
    <w:rsid w:val="00D2508A"/>
    <w:rsid w:val="00D36F9E"/>
    <w:rsid w:val="00D37C47"/>
    <w:rsid w:val="00D40620"/>
    <w:rsid w:val="00D4275E"/>
    <w:rsid w:val="00D42FB5"/>
    <w:rsid w:val="00D54064"/>
    <w:rsid w:val="00D54D96"/>
    <w:rsid w:val="00D652CA"/>
    <w:rsid w:val="00D6544F"/>
    <w:rsid w:val="00D6684C"/>
    <w:rsid w:val="00D741CF"/>
    <w:rsid w:val="00D749FF"/>
    <w:rsid w:val="00D8028B"/>
    <w:rsid w:val="00D80907"/>
    <w:rsid w:val="00D83D86"/>
    <w:rsid w:val="00D842D4"/>
    <w:rsid w:val="00D85563"/>
    <w:rsid w:val="00D86EB9"/>
    <w:rsid w:val="00D87D95"/>
    <w:rsid w:val="00D90D4E"/>
    <w:rsid w:val="00DA1674"/>
    <w:rsid w:val="00DA406F"/>
    <w:rsid w:val="00DA4AEC"/>
    <w:rsid w:val="00DA5C66"/>
    <w:rsid w:val="00DB263A"/>
    <w:rsid w:val="00DB448B"/>
    <w:rsid w:val="00DB6DDD"/>
    <w:rsid w:val="00DB7362"/>
    <w:rsid w:val="00DC3375"/>
    <w:rsid w:val="00DC7A35"/>
    <w:rsid w:val="00DD0000"/>
    <w:rsid w:val="00DD57AC"/>
    <w:rsid w:val="00DF02EF"/>
    <w:rsid w:val="00DF2ACE"/>
    <w:rsid w:val="00E02AF2"/>
    <w:rsid w:val="00E060FF"/>
    <w:rsid w:val="00E22B8D"/>
    <w:rsid w:val="00E26297"/>
    <w:rsid w:val="00E3150B"/>
    <w:rsid w:val="00E32987"/>
    <w:rsid w:val="00E32CD9"/>
    <w:rsid w:val="00E3488F"/>
    <w:rsid w:val="00E36915"/>
    <w:rsid w:val="00E36C9F"/>
    <w:rsid w:val="00E45574"/>
    <w:rsid w:val="00E52DDB"/>
    <w:rsid w:val="00E53CC6"/>
    <w:rsid w:val="00E57CB4"/>
    <w:rsid w:val="00E70204"/>
    <w:rsid w:val="00E70407"/>
    <w:rsid w:val="00E70642"/>
    <w:rsid w:val="00E834D1"/>
    <w:rsid w:val="00E83ECB"/>
    <w:rsid w:val="00E8413A"/>
    <w:rsid w:val="00E842FB"/>
    <w:rsid w:val="00E968E3"/>
    <w:rsid w:val="00E97D15"/>
    <w:rsid w:val="00EA16E8"/>
    <w:rsid w:val="00EA37C7"/>
    <w:rsid w:val="00EA455F"/>
    <w:rsid w:val="00EB272A"/>
    <w:rsid w:val="00EB321C"/>
    <w:rsid w:val="00EB5F33"/>
    <w:rsid w:val="00EB775D"/>
    <w:rsid w:val="00EC064F"/>
    <w:rsid w:val="00EC6F95"/>
    <w:rsid w:val="00ED5B4D"/>
    <w:rsid w:val="00EE43F0"/>
    <w:rsid w:val="00EF5883"/>
    <w:rsid w:val="00EF5D02"/>
    <w:rsid w:val="00F039EB"/>
    <w:rsid w:val="00F04B1E"/>
    <w:rsid w:val="00F12939"/>
    <w:rsid w:val="00F12EF4"/>
    <w:rsid w:val="00F22915"/>
    <w:rsid w:val="00F2611B"/>
    <w:rsid w:val="00F55D6E"/>
    <w:rsid w:val="00F56A7D"/>
    <w:rsid w:val="00F61DD0"/>
    <w:rsid w:val="00F80937"/>
    <w:rsid w:val="00F82992"/>
    <w:rsid w:val="00F85C44"/>
    <w:rsid w:val="00F8630D"/>
    <w:rsid w:val="00F91051"/>
    <w:rsid w:val="00F941A8"/>
    <w:rsid w:val="00F96737"/>
    <w:rsid w:val="00F971E3"/>
    <w:rsid w:val="00FA2986"/>
    <w:rsid w:val="00FA4848"/>
    <w:rsid w:val="00FB1C1E"/>
    <w:rsid w:val="00FC0DC3"/>
    <w:rsid w:val="00FC1BC6"/>
    <w:rsid w:val="00FD4223"/>
    <w:rsid w:val="00FD7A40"/>
    <w:rsid w:val="00FE16A9"/>
    <w:rsid w:val="00FE1D39"/>
    <w:rsid w:val="00FE399B"/>
    <w:rsid w:val="00FE6C53"/>
    <w:rsid w:val="00FF40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Summary">
    <w:name w:val="Abstract/Summary"/>
    <w:basedOn w:val="Normal"/>
    <w:rsid w:val="00C34E41"/>
    <w:pPr>
      <w:spacing w:before="120"/>
    </w:pPr>
    <w:rPr>
      <w:rFonts w:ascii="Times New Roman" w:eastAsia="Times New Roman" w:hAnsi="Times New Roman" w:cs="Times New Roman"/>
      <w:sz w:val="24"/>
      <w:szCs w:val="24"/>
      <w:lang w:val="en-US"/>
    </w:rPr>
  </w:style>
  <w:style w:type="paragraph" w:customStyle="1" w:styleId="Referencesandnotes">
    <w:name w:val="References and notes"/>
    <w:basedOn w:val="Normal"/>
    <w:rsid w:val="00C34E41"/>
    <w:pPr>
      <w:spacing w:before="120"/>
      <w:ind w:left="720" w:hanging="720"/>
    </w:pPr>
    <w:rPr>
      <w:rFonts w:ascii="Times New Roman" w:eastAsia="Times New Roman" w:hAnsi="Times New Roman" w:cs="Times New Roman"/>
      <w:sz w:val="24"/>
      <w:szCs w:val="24"/>
      <w:lang w:val="en-US"/>
    </w:rPr>
  </w:style>
  <w:style w:type="paragraph" w:customStyle="1" w:styleId="AppendixHead">
    <w:name w:val="AppendixHead"/>
    <w:basedOn w:val="Normal"/>
    <w:rsid w:val="00C34E41"/>
    <w:pPr>
      <w:keepNext/>
      <w:spacing w:before="240"/>
      <w:outlineLvl w:val="0"/>
    </w:pPr>
    <w:rPr>
      <w:rFonts w:ascii="Times New Roman" w:eastAsia="Times New Roman" w:hAnsi="Times New Roman" w:cs="Times New Roman"/>
      <w:b/>
      <w:bCs/>
      <w:kern w:val="28"/>
      <w:sz w:val="24"/>
      <w:szCs w:val="24"/>
      <w:lang w:val="en-US"/>
    </w:rPr>
  </w:style>
  <w:style w:type="paragraph" w:customStyle="1" w:styleId="Paragraph">
    <w:name w:val="Paragraph"/>
    <w:basedOn w:val="Normal"/>
    <w:rsid w:val="00C34E41"/>
    <w:pPr>
      <w:spacing w:before="120"/>
      <w:ind w:firstLine="720"/>
    </w:pPr>
    <w:rPr>
      <w:rFonts w:ascii="Times New Roman" w:eastAsia="Times New Roman" w:hAnsi="Times New Roman" w:cs="Times New Roman"/>
      <w:sz w:val="24"/>
      <w:szCs w:val="24"/>
      <w:lang w:val="en-US"/>
    </w:rPr>
  </w:style>
  <w:style w:type="character" w:styleId="CommentReference">
    <w:name w:val="annotation reference"/>
    <w:rsid w:val="00C34E41"/>
    <w:rPr>
      <w:sz w:val="18"/>
      <w:szCs w:val="18"/>
    </w:rPr>
  </w:style>
  <w:style w:type="paragraph" w:styleId="CommentText">
    <w:name w:val="annotation text"/>
    <w:basedOn w:val="Normal"/>
    <w:link w:val="CommentTextChar"/>
    <w:semiHidden/>
    <w:rsid w:val="00C34E41"/>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sid w:val="00C34E41"/>
    <w:rPr>
      <w:rFonts w:ascii="Times New Roman" w:eastAsia="Times New Roman" w:hAnsi="Times New Roman" w:cs="Times New Roman"/>
      <w:sz w:val="20"/>
      <w:szCs w:val="20"/>
      <w:lang w:val="en-US"/>
    </w:rPr>
  </w:style>
  <w:style w:type="paragraph" w:styleId="Header">
    <w:name w:val="header"/>
    <w:basedOn w:val="Normal"/>
    <w:link w:val="HeaderChar"/>
    <w:rsid w:val="00C34E41"/>
    <w:pPr>
      <w:tabs>
        <w:tab w:val="center" w:pos="4320"/>
        <w:tab w:val="right" w:pos="8640"/>
      </w:tabs>
    </w:pPr>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rsid w:val="00C34E41"/>
    <w:rPr>
      <w:rFonts w:ascii="Times New Roman" w:eastAsia="Times New Roman" w:hAnsi="Times New Roman" w:cs="Times New Roman"/>
      <w:sz w:val="20"/>
      <w:szCs w:val="20"/>
      <w:lang w:val="en-US"/>
    </w:rPr>
  </w:style>
  <w:style w:type="character" w:styleId="Hyperlink">
    <w:name w:val="Hyperlink"/>
    <w:rsid w:val="00C34E41"/>
    <w:rPr>
      <w:color w:val="0000FF"/>
      <w:u w:val="single"/>
    </w:rPr>
  </w:style>
  <w:style w:type="paragraph" w:customStyle="1" w:styleId="Refhead">
    <w:name w:val="Ref head"/>
    <w:basedOn w:val="Normal"/>
    <w:rsid w:val="00C34E41"/>
    <w:pPr>
      <w:keepNext/>
      <w:spacing w:before="120" w:after="120"/>
      <w:outlineLvl w:val="0"/>
    </w:pPr>
    <w:rPr>
      <w:rFonts w:ascii="Times New Roman" w:eastAsia="Times New Roman" w:hAnsi="Times New Roman" w:cs="Times New Roman"/>
      <w:b/>
      <w:bCs/>
      <w:kern w:val="28"/>
      <w:sz w:val="24"/>
      <w:szCs w:val="24"/>
      <w:lang w:val="en-US"/>
    </w:rPr>
  </w:style>
  <w:style w:type="paragraph" w:customStyle="1" w:styleId="Teaser">
    <w:name w:val="Teaser"/>
    <w:basedOn w:val="Normal"/>
    <w:rsid w:val="00C34E41"/>
    <w:pPr>
      <w:spacing w:before="120"/>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C34E41"/>
    <w:pPr>
      <w:spacing w:after="200" w:line="276" w:lineRule="auto"/>
      <w:ind w:left="720"/>
      <w:contextualSpacing/>
    </w:pPr>
    <w:rPr>
      <w:rFonts w:ascii="Calibri" w:eastAsia="Times New Roman" w:hAnsi="Calibri" w:cs="Times New Roman"/>
    </w:rPr>
  </w:style>
  <w:style w:type="paragraph" w:styleId="BalloonText">
    <w:name w:val="Balloon Text"/>
    <w:basedOn w:val="Normal"/>
    <w:link w:val="BalloonTextChar"/>
    <w:uiPriority w:val="99"/>
    <w:semiHidden/>
    <w:unhideWhenUsed/>
    <w:rsid w:val="00C34E41"/>
    <w:rPr>
      <w:rFonts w:ascii="Tahoma" w:hAnsi="Tahoma" w:cs="Tahoma"/>
      <w:sz w:val="16"/>
      <w:szCs w:val="16"/>
    </w:rPr>
  </w:style>
  <w:style w:type="character" w:customStyle="1" w:styleId="BalloonTextChar">
    <w:name w:val="Balloon Text Char"/>
    <w:basedOn w:val="DefaultParagraphFont"/>
    <w:link w:val="BalloonText"/>
    <w:uiPriority w:val="99"/>
    <w:semiHidden/>
    <w:rsid w:val="00C34E41"/>
    <w:rPr>
      <w:rFonts w:ascii="Tahoma" w:hAnsi="Tahoma" w:cs="Tahoma"/>
      <w:sz w:val="16"/>
      <w:szCs w:val="16"/>
    </w:rPr>
  </w:style>
  <w:style w:type="paragraph" w:styleId="Footer">
    <w:name w:val="footer"/>
    <w:basedOn w:val="Normal"/>
    <w:link w:val="FooterChar"/>
    <w:uiPriority w:val="99"/>
    <w:unhideWhenUsed/>
    <w:rsid w:val="00C34E41"/>
    <w:pPr>
      <w:tabs>
        <w:tab w:val="center" w:pos="4513"/>
        <w:tab w:val="right" w:pos="9026"/>
      </w:tabs>
    </w:pPr>
  </w:style>
  <w:style w:type="character" w:customStyle="1" w:styleId="FooterChar">
    <w:name w:val="Footer Char"/>
    <w:basedOn w:val="DefaultParagraphFont"/>
    <w:link w:val="Footer"/>
    <w:uiPriority w:val="99"/>
    <w:rsid w:val="00C34E41"/>
  </w:style>
  <w:style w:type="paragraph" w:styleId="CommentSubject">
    <w:name w:val="annotation subject"/>
    <w:basedOn w:val="CommentText"/>
    <w:next w:val="CommentText"/>
    <w:link w:val="CommentSubjectChar"/>
    <w:uiPriority w:val="99"/>
    <w:semiHidden/>
    <w:unhideWhenUsed/>
    <w:rsid w:val="007752AC"/>
    <w:rPr>
      <w:rFonts w:ascii="Arial" w:eastAsiaTheme="minorHAnsi" w:hAnsi="Arial" w:cstheme="minorBidi"/>
      <w:b/>
      <w:bCs/>
      <w:lang w:val="en-GB"/>
    </w:rPr>
  </w:style>
  <w:style w:type="character" w:customStyle="1" w:styleId="CommentSubjectChar">
    <w:name w:val="Comment Subject Char"/>
    <w:basedOn w:val="CommentTextChar"/>
    <w:link w:val="CommentSubject"/>
    <w:uiPriority w:val="99"/>
    <w:semiHidden/>
    <w:rsid w:val="007752AC"/>
    <w:rPr>
      <w:rFonts w:ascii="Times New Roman" w:eastAsia="Times New Roman" w:hAnsi="Times New Roman" w:cs="Times New Roman"/>
      <w:b/>
      <w:bCs/>
      <w:sz w:val="20"/>
      <w:szCs w:val="20"/>
      <w:lang w:val="en-US"/>
    </w:rPr>
  </w:style>
  <w:style w:type="character" w:styleId="LineNumber">
    <w:name w:val="line number"/>
    <w:basedOn w:val="DefaultParagraphFont"/>
    <w:uiPriority w:val="99"/>
    <w:semiHidden/>
    <w:unhideWhenUsed/>
    <w:rsid w:val="003A746E"/>
  </w:style>
  <w:style w:type="paragraph" w:styleId="NormalWeb">
    <w:name w:val="Normal (Web)"/>
    <w:basedOn w:val="Normal"/>
    <w:uiPriority w:val="99"/>
    <w:unhideWhenUsed/>
    <w:rsid w:val="00EC6F95"/>
    <w:pPr>
      <w:spacing w:before="100" w:beforeAutospacing="1" w:after="100" w:afterAutospacing="1"/>
    </w:pPr>
    <w:rPr>
      <w:rFonts w:ascii="Times New Roman" w:eastAsiaTheme="minorEastAsia" w:hAnsi="Times New Roman" w:cs="Times New Roman"/>
      <w:sz w:val="24"/>
      <w:szCs w:val="24"/>
      <w:lang w:eastAsia="en-GB"/>
    </w:rPr>
  </w:style>
  <w:style w:type="paragraph" w:styleId="Revision">
    <w:name w:val="Revision"/>
    <w:hidden/>
    <w:uiPriority w:val="99"/>
    <w:semiHidden/>
    <w:rsid w:val="00554440"/>
  </w:style>
  <w:style w:type="paragraph" w:styleId="PlainText">
    <w:name w:val="Plain Text"/>
    <w:basedOn w:val="Normal"/>
    <w:link w:val="PlainTextChar"/>
    <w:uiPriority w:val="99"/>
    <w:semiHidden/>
    <w:unhideWhenUsed/>
    <w:rsid w:val="003020E7"/>
    <w:rPr>
      <w:rFonts w:ascii="Calibri" w:hAnsi="Calibri"/>
      <w:szCs w:val="21"/>
    </w:rPr>
  </w:style>
  <w:style w:type="character" w:customStyle="1" w:styleId="PlainTextChar">
    <w:name w:val="Plain Text Char"/>
    <w:basedOn w:val="DefaultParagraphFont"/>
    <w:link w:val="PlainText"/>
    <w:uiPriority w:val="99"/>
    <w:semiHidden/>
    <w:rsid w:val="003020E7"/>
    <w:rPr>
      <w:rFonts w:ascii="Calibri" w:hAnsi="Calibri"/>
      <w:szCs w:val="21"/>
    </w:rPr>
  </w:style>
  <w:style w:type="paragraph" w:styleId="Caption">
    <w:name w:val="caption"/>
    <w:basedOn w:val="Normal"/>
    <w:next w:val="Normal"/>
    <w:uiPriority w:val="35"/>
    <w:unhideWhenUsed/>
    <w:qFormat/>
    <w:rsid w:val="00631F7F"/>
    <w:pPr>
      <w:spacing w:after="200"/>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Summary">
    <w:name w:val="Abstract/Summary"/>
    <w:basedOn w:val="Normal"/>
    <w:rsid w:val="00C34E41"/>
    <w:pPr>
      <w:spacing w:before="120"/>
    </w:pPr>
    <w:rPr>
      <w:rFonts w:ascii="Times New Roman" w:eastAsia="Times New Roman" w:hAnsi="Times New Roman" w:cs="Times New Roman"/>
      <w:sz w:val="24"/>
      <w:szCs w:val="24"/>
      <w:lang w:val="en-US"/>
    </w:rPr>
  </w:style>
  <w:style w:type="paragraph" w:customStyle="1" w:styleId="Referencesandnotes">
    <w:name w:val="References and notes"/>
    <w:basedOn w:val="Normal"/>
    <w:rsid w:val="00C34E41"/>
    <w:pPr>
      <w:spacing w:before="120"/>
      <w:ind w:left="720" w:hanging="720"/>
    </w:pPr>
    <w:rPr>
      <w:rFonts w:ascii="Times New Roman" w:eastAsia="Times New Roman" w:hAnsi="Times New Roman" w:cs="Times New Roman"/>
      <w:sz w:val="24"/>
      <w:szCs w:val="24"/>
      <w:lang w:val="en-US"/>
    </w:rPr>
  </w:style>
  <w:style w:type="paragraph" w:customStyle="1" w:styleId="AppendixHead">
    <w:name w:val="AppendixHead"/>
    <w:basedOn w:val="Normal"/>
    <w:rsid w:val="00C34E41"/>
    <w:pPr>
      <w:keepNext/>
      <w:spacing w:before="240"/>
      <w:outlineLvl w:val="0"/>
    </w:pPr>
    <w:rPr>
      <w:rFonts w:ascii="Times New Roman" w:eastAsia="Times New Roman" w:hAnsi="Times New Roman" w:cs="Times New Roman"/>
      <w:b/>
      <w:bCs/>
      <w:kern w:val="28"/>
      <w:sz w:val="24"/>
      <w:szCs w:val="24"/>
      <w:lang w:val="en-US"/>
    </w:rPr>
  </w:style>
  <w:style w:type="paragraph" w:customStyle="1" w:styleId="Paragraph">
    <w:name w:val="Paragraph"/>
    <w:basedOn w:val="Normal"/>
    <w:rsid w:val="00C34E41"/>
    <w:pPr>
      <w:spacing w:before="120"/>
      <w:ind w:firstLine="720"/>
    </w:pPr>
    <w:rPr>
      <w:rFonts w:ascii="Times New Roman" w:eastAsia="Times New Roman" w:hAnsi="Times New Roman" w:cs="Times New Roman"/>
      <w:sz w:val="24"/>
      <w:szCs w:val="24"/>
      <w:lang w:val="en-US"/>
    </w:rPr>
  </w:style>
  <w:style w:type="character" w:styleId="CommentReference">
    <w:name w:val="annotation reference"/>
    <w:rsid w:val="00C34E41"/>
    <w:rPr>
      <w:sz w:val="18"/>
      <w:szCs w:val="18"/>
    </w:rPr>
  </w:style>
  <w:style w:type="paragraph" w:styleId="CommentText">
    <w:name w:val="annotation text"/>
    <w:basedOn w:val="Normal"/>
    <w:link w:val="CommentTextChar"/>
    <w:semiHidden/>
    <w:rsid w:val="00C34E41"/>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sid w:val="00C34E41"/>
    <w:rPr>
      <w:rFonts w:ascii="Times New Roman" w:eastAsia="Times New Roman" w:hAnsi="Times New Roman" w:cs="Times New Roman"/>
      <w:sz w:val="20"/>
      <w:szCs w:val="20"/>
      <w:lang w:val="en-US"/>
    </w:rPr>
  </w:style>
  <w:style w:type="paragraph" w:styleId="Header">
    <w:name w:val="header"/>
    <w:basedOn w:val="Normal"/>
    <w:link w:val="HeaderChar"/>
    <w:rsid w:val="00C34E41"/>
    <w:pPr>
      <w:tabs>
        <w:tab w:val="center" w:pos="4320"/>
        <w:tab w:val="right" w:pos="8640"/>
      </w:tabs>
    </w:pPr>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rsid w:val="00C34E41"/>
    <w:rPr>
      <w:rFonts w:ascii="Times New Roman" w:eastAsia="Times New Roman" w:hAnsi="Times New Roman" w:cs="Times New Roman"/>
      <w:sz w:val="20"/>
      <w:szCs w:val="20"/>
      <w:lang w:val="en-US"/>
    </w:rPr>
  </w:style>
  <w:style w:type="character" w:styleId="Hyperlink">
    <w:name w:val="Hyperlink"/>
    <w:rsid w:val="00C34E41"/>
    <w:rPr>
      <w:color w:val="0000FF"/>
      <w:u w:val="single"/>
    </w:rPr>
  </w:style>
  <w:style w:type="paragraph" w:customStyle="1" w:styleId="Refhead">
    <w:name w:val="Ref head"/>
    <w:basedOn w:val="Normal"/>
    <w:rsid w:val="00C34E41"/>
    <w:pPr>
      <w:keepNext/>
      <w:spacing w:before="120" w:after="120"/>
      <w:outlineLvl w:val="0"/>
    </w:pPr>
    <w:rPr>
      <w:rFonts w:ascii="Times New Roman" w:eastAsia="Times New Roman" w:hAnsi="Times New Roman" w:cs="Times New Roman"/>
      <w:b/>
      <w:bCs/>
      <w:kern w:val="28"/>
      <w:sz w:val="24"/>
      <w:szCs w:val="24"/>
      <w:lang w:val="en-US"/>
    </w:rPr>
  </w:style>
  <w:style w:type="paragraph" w:customStyle="1" w:styleId="Teaser">
    <w:name w:val="Teaser"/>
    <w:basedOn w:val="Normal"/>
    <w:rsid w:val="00C34E41"/>
    <w:pPr>
      <w:spacing w:before="120"/>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C34E41"/>
    <w:pPr>
      <w:spacing w:after="200" w:line="276" w:lineRule="auto"/>
      <w:ind w:left="720"/>
      <w:contextualSpacing/>
    </w:pPr>
    <w:rPr>
      <w:rFonts w:ascii="Calibri" w:eastAsia="Times New Roman" w:hAnsi="Calibri" w:cs="Times New Roman"/>
    </w:rPr>
  </w:style>
  <w:style w:type="paragraph" w:styleId="BalloonText">
    <w:name w:val="Balloon Text"/>
    <w:basedOn w:val="Normal"/>
    <w:link w:val="BalloonTextChar"/>
    <w:uiPriority w:val="99"/>
    <w:semiHidden/>
    <w:unhideWhenUsed/>
    <w:rsid w:val="00C34E41"/>
    <w:rPr>
      <w:rFonts w:ascii="Tahoma" w:hAnsi="Tahoma" w:cs="Tahoma"/>
      <w:sz w:val="16"/>
      <w:szCs w:val="16"/>
    </w:rPr>
  </w:style>
  <w:style w:type="character" w:customStyle="1" w:styleId="BalloonTextChar">
    <w:name w:val="Balloon Text Char"/>
    <w:basedOn w:val="DefaultParagraphFont"/>
    <w:link w:val="BalloonText"/>
    <w:uiPriority w:val="99"/>
    <w:semiHidden/>
    <w:rsid w:val="00C34E41"/>
    <w:rPr>
      <w:rFonts w:ascii="Tahoma" w:hAnsi="Tahoma" w:cs="Tahoma"/>
      <w:sz w:val="16"/>
      <w:szCs w:val="16"/>
    </w:rPr>
  </w:style>
  <w:style w:type="paragraph" w:styleId="Footer">
    <w:name w:val="footer"/>
    <w:basedOn w:val="Normal"/>
    <w:link w:val="FooterChar"/>
    <w:uiPriority w:val="99"/>
    <w:unhideWhenUsed/>
    <w:rsid w:val="00C34E41"/>
    <w:pPr>
      <w:tabs>
        <w:tab w:val="center" w:pos="4513"/>
        <w:tab w:val="right" w:pos="9026"/>
      </w:tabs>
    </w:pPr>
  </w:style>
  <w:style w:type="character" w:customStyle="1" w:styleId="FooterChar">
    <w:name w:val="Footer Char"/>
    <w:basedOn w:val="DefaultParagraphFont"/>
    <w:link w:val="Footer"/>
    <w:uiPriority w:val="99"/>
    <w:rsid w:val="00C34E41"/>
  </w:style>
  <w:style w:type="paragraph" w:styleId="CommentSubject">
    <w:name w:val="annotation subject"/>
    <w:basedOn w:val="CommentText"/>
    <w:next w:val="CommentText"/>
    <w:link w:val="CommentSubjectChar"/>
    <w:uiPriority w:val="99"/>
    <w:semiHidden/>
    <w:unhideWhenUsed/>
    <w:rsid w:val="007752AC"/>
    <w:rPr>
      <w:rFonts w:ascii="Arial" w:eastAsiaTheme="minorHAnsi" w:hAnsi="Arial" w:cstheme="minorBidi"/>
      <w:b/>
      <w:bCs/>
      <w:lang w:val="en-GB"/>
    </w:rPr>
  </w:style>
  <w:style w:type="character" w:customStyle="1" w:styleId="CommentSubjectChar">
    <w:name w:val="Comment Subject Char"/>
    <w:basedOn w:val="CommentTextChar"/>
    <w:link w:val="CommentSubject"/>
    <w:uiPriority w:val="99"/>
    <w:semiHidden/>
    <w:rsid w:val="007752AC"/>
    <w:rPr>
      <w:rFonts w:ascii="Times New Roman" w:eastAsia="Times New Roman" w:hAnsi="Times New Roman" w:cs="Times New Roman"/>
      <w:b/>
      <w:bCs/>
      <w:sz w:val="20"/>
      <w:szCs w:val="20"/>
      <w:lang w:val="en-US"/>
    </w:rPr>
  </w:style>
  <w:style w:type="character" w:styleId="LineNumber">
    <w:name w:val="line number"/>
    <w:basedOn w:val="DefaultParagraphFont"/>
    <w:uiPriority w:val="99"/>
    <w:semiHidden/>
    <w:unhideWhenUsed/>
    <w:rsid w:val="003A746E"/>
  </w:style>
  <w:style w:type="paragraph" w:styleId="NormalWeb">
    <w:name w:val="Normal (Web)"/>
    <w:basedOn w:val="Normal"/>
    <w:uiPriority w:val="99"/>
    <w:unhideWhenUsed/>
    <w:rsid w:val="00EC6F95"/>
    <w:pPr>
      <w:spacing w:before="100" w:beforeAutospacing="1" w:after="100" w:afterAutospacing="1"/>
    </w:pPr>
    <w:rPr>
      <w:rFonts w:ascii="Times New Roman" w:eastAsiaTheme="minorEastAsia" w:hAnsi="Times New Roman" w:cs="Times New Roman"/>
      <w:sz w:val="24"/>
      <w:szCs w:val="24"/>
      <w:lang w:eastAsia="en-GB"/>
    </w:rPr>
  </w:style>
  <w:style w:type="paragraph" w:styleId="Revision">
    <w:name w:val="Revision"/>
    <w:hidden/>
    <w:uiPriority w:val="99"/>
    <w:semiHidden/>
    <w:rsid w:val="00554440"/>
  </w:style>
  <w:style w:type="paragraph" w:styleId="PlainText">
    <w:name w:val="Plain Text"/>
    <w:basedOn w:val="Normal"/>
    <w:link w:val="PlainTextChar"/>
    <w:uiPriority w:val="99"/>
    <w:semiHidden/>
    <w:unhideWhenUsed/>
    <w:rsid w:val="003020E7"/>
    <w:rPr>
      <w:rFonts w:ascii="Calibri" w:hAnsi="Calibri"/>
      <w:szCs w:val="21"/>
    </w:rPr>
  </w:style>
  <w:style w:type="character" w:customStyle="1" w:styleId="PlainTextChar">
    <w:name w:val="Plain Text Char"/>
    <w:basedOn w:val="DefaultParagraphFont"/>
    <w:link w:val="PlainText"/>
    <w:uiPriority w:val="99"/>
    <w:semiHidden/>
    <w:rsid w:val="003020E7"/>
    <w:rPr>
      <w:rFonts w:ascii="Calibri" w:hAnsi="Calibri"/>
      <w:szCs w:val="21"/>
    </w:rPr>
  </w:style>
  <w:style w:type="paragraph" w:styleId="Caption">
    <w:name w:val="caption"/>
    <w:basedOn w:val="Normal"/>
    <w:next w:val="Normal"/>
    <w:uiPriority w:val="35"/>
    <w:unhideWhenUsed/>
    <w:qFormat/>
    <w:rsid w:val="00631F7F"/>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219921">
      <w:bodyDiv w:val="1"/>
      <w:marLeft w:val="0"/>
      <w:marRight w:val="0"/>
      <w:marTop w:val="0"/>
      <w:marBottom w:val="0"/>
      <w:divBdr>
        <w:top w:val="none" w:sz="0" w:space="0" w:color="auto"/>
        <w:left w:val="none" w:sz="0" w:space="0" w:color="auto"/>
        <w:bottom w:val="none" w:sz="0" w:space="0" w:color="auto"/>
        <w:right w:val="none" w:sz="0" w:space="0" w:color="auto"/>
      </w:divBdr>
    </w:div>
    <w:div w:id="517429833">
      <w:bodyDiv w:val="1"/>
      <w:marLeft w:val="0"/>
      <w:marRight w:val="0"/>
      <w:marTop w:val="0"/>
      <w:marBottom w:val="0"/>
      <w:divBdr>
        <w:top w:val="none" w:sz="0" w:space="0" w:color="auto"/>
        <w:left w:val="none" w:sz="0" w:space="0" w:color="auto"/>
        <w:bottom w:val="none" w:sz="0" w:space="0" w:color="auto"/>
        <w:right w:val="none" w:sz="0" w:space="0" w:color="auto"/>
      </w:divBdr>
      <w:divsChild>
        <w:div w:id="1076319436">
          <w:marLeft w:val="0"/>
          <w:marRight w:val="0"/>
          <w:marTop w:val="0"/>
          <w:marBottom w:val="0"/>
          <w:divBdr>
            <w:top w:val="none" w:sz="0" w:space="0" w:color="auto"/>
            <w:left w:val="none" w:sz="0" w:space="0" w:color="auto"/>
            <w:bottom w:val="none" w:sz="0" w:space="0" w:color="auto"/>
            <w:right w:val="none" w:sz="0" w:space="0" w:color="auto"/>
          </w:divBdr>
          <w:divsChild>
            <w:div w:id="1211307060">
              <w:marLeft w:val="0"/>
              <w:marRight w:val="0"/>
              <w:marTop w:val="0"/>
              <w:marBottom w:val="0"/>
              <w:divBdr>
                <w:top w:val="none" w:sz="0" w:space="0" w:color="auto"/>
                <w:left w:val="none" w:sz="0" w:space="0" w:color="auto"/>
                <w:bottom w:val="none" w:sz="0" w:space="0" w:color="auto"/>
                <w:right w:val="none" w:sz="0" w:space="0" w:color="auto"/>
              </w:divBdr>
              <w:divsChild>
                <w:div w:id="322006304">
                  <w:marLeft w:val="0"/>
                  <w:marRight w:val="0"/>
                  <w:marTop w:val="0"/>
                  <w:marBottom w:val="0"/>
                  <w:divBdr>
                    <w:top w:val="none" w:sz="0" w:space="0" w:color="auto"/>
                    <w:left w:val="none" w:sz="0" w:space="0" w:color="auto"/>
                    <w:bottom w:val="none" w:sz="0" w:space="0" w:color="auto"/>
                    <w:right w:val="none" w:sz="0" w:space="0" w:color="auto"/>
                  </w:divBdr>
                  <w:divsChild>
                    <w:div w:id="1139224770">
                      <w:marLeft w:val="0"/>
                      <w:marRight w:val="0"/>
                      <w:marTop w:val="0"/>
                      <w:marBottom w:val="0"/>
                      <w:divBdr>
                        <w:top w:val="none" w:sz="0" w:space="0" w:color="auto"/>
                        <w:left w:val="none" w:sz="0" w:space="0" w:color="auto"/>
                        <w:bottom w:val="none" w:sz="0" w:space="0" w:color="auto"/>
                        <w:right w:val="none" w:sz="0" w:space="0" w:color="auto"/>
                      </w:divBdr>
                      <w:divsChild>
                        <w:div w:id="1714690167">
                          <w:marLeft w:val="0"/>
                          <w:marRight w:val="0"/>
                          <w:marTop w:val="0"/>
                          <w:marBottom w:val="0"/>
                          <w:divBdr>
                            <w:top w:val="none" w:sz="0" w:space="0" w:color="auto"/>
                            <w:left w:val="none" w:sz="0" w:space="0" w:color="auto"/>
                            <w:bottom w:val="none" w:sz="0" w:space="0" w:color="auto"/>
                            <w:right w:val="none" w:sz="0" w:space="0" w:color="auto"/>
                          </w:divBdr>
                          <w:divsChild>
                            <w:div w:id="624117563">
                              <w:marLeft w:val="0"/>
                              <w:marRight w:val="0"/>
                              <w:marTop w:val="0"/>
                              <w:marBottom w:val="0"/>
                              <w:divBdr>
                                <w:top w:val="none" w:sz="0" w:space="0" w:color="auto"/>
                                <w:left w:val="none" w:sz="0" w:space="0" w:color="auto"/>
                                <w:bottom w:val="none" w:sz="0" w:space="0" w:color="auto"/>
                                <w:right w:val="none" w:sz="0" w:space="0" w:color="auto"/>
                              </w:divBdr>
                              <w:divsChild>
                                <w:div w:id="1457291251">
                                  <w:marLeft w:val="0"/>
                                  <w:marRight w:val="0"/>
                                  <w:marTop w:val="0"/>
                                  <w:marBottom w:val="0"/>
                                  <w:divBdr>
                                    <w:top w:val="none" w:sz="0" w:space="0" w:color="auto"/>
                                    <w:left w:val="none" w:sz="0" w:space="0" w:color="auto"/>
                                    <w:bottom w:val="none" w:sz="0" w:space="0" w:color="auto"/>
                                    <w:right w:val="none" w:sz="0" w:space="0" w:color="auto"/>
                                  </w:divBdr>
                                  <w:divsChild>
                                    <w:div w:id="1982533559">
                                      <w:marLeft w:val="0"/>
                                      <w:marRight w:val="0"/>
                                      <w:marTop w:val="0"/>
                                      <w:marBottom w:val="0"/>
                                      <w:divBdr>
                                        <w:top w:val="none" w:sz="0" w:space="0" w:color="auto"/>
                                        <w:left w:val="none" w:sz="0" w:space="0" w:color="auto"/>
                                        <w:bottom w:val="none" w:sz="0" w:space="0" w:color="auto"/>
                                        <w:right w:val="none" w:sz="0" w:space="0" w:color="auto"/>
                                      </w:divBdr>
                                      <w:divsChild>
                                        <w:div w:id="724960168">
                                          <w:marLeft w:val="0"/>
                                          <w:marRight w:val="0"/>
                                          <w:marTop w:val="0"/>
                                          <w:marBottom w:val="0"/>
                                          <w:divBdr>
                                            <w:top w:val="none" w:sz="0" w:space="0" w:color="auto"/>
                                            <w:left w:val="none" w:sz="0" w:space="0" w:color="auto"/>
                                            <w:bottom w:val="none" w:sz="0" w:space="0" w:color="auto"/>
                                            <w:right w:val="none" w:sz="0" w:space="0" w:color="auto"/>
                                          </w:divBdr>
                                          <w:divsChild>
                                            <w:div w:id="2056853589">
                                              <w:marLeft w:val="0"/>
                                              <w:marRight w:val="0"/>
                                              <w:marTop w:val="0"/>
                                              <w:marBottom w:val="0"/>
                                              <w:divBdr>
                                                <w:top w:val="none" w:sz="0" w:space="0" w:color="auto"/>
                                                <w:left w:val="none" w:sz="0" w:space="0" w:color="auto"/>
                                                <w:bottom w:val="none" w:sz="0" w:space="0" w:color="auto"/>
                                                <w:right w:val="none" w:sz="0" w:space="0" w:color="auto"/>
                                              </w:divBdr>
                                              <w:divsChild>
                                                <w:div w:id="1868517732">
                                                  <w:marLeft w:val="0"/>
                                                  <w:marRight w:val="0"/>
                                                  <w:marTop w:val="0"/>
                                                  <w:marBottom w:val="0"/>
                                                  <w:divBdr>
                                                    <w:top w:val="none" w:sz="0" w:space="0" w:color="auto"/>
                                                    <w:left w:val="none" w:sz="0" w:space="0" w:color="auto"/>
                                                    <w:bottom w:val="none" w:sz="0" w:space="0" w:color="auto"/>
                                                    <w:right w:val="none" w:sz="0" w:space="0" w:color="auto"/>
                                                  </w:divBdr>
                                                  <w:divsChild>
                                                    <w:div w:id="609438463">
                                                      <w:marLeft w:val="0"/>
                                                      <w:marRight w:val="0"/>
                                                      <w:marTop w:val="0"/>
                                                      <w:marBottom w:val="0"/>
                                                      <w:divBdr>
                                                        <w:top w:val="none" w:sz="0" w:space="0" w:color="auto"/>
                                                        <w:left w:val="none" w:sz="0" w:space="0" w:color="auto"/>
                                                        <w:bottom w:val="none" w:sz="0" w:space="0" w:color="auto"/>
                                                        <w:right w:val="none" w:sz="0" w:space="0" w:color="auto"/>
                                                      </w:divBdr>
                                                      <w:divsChild>
                                                        <w:div w:id="1464229504">
                                                          <w:marLeft w:val="0"/>
                                                          <w:marRight w:val="0"/>
                                                          <w:marTop w:val="0"/>
                                                          <w:marBottom w:val="0"/>
                                                          <w:divBdr>
                                                            <w:top w:val="none" w:sz="0" w:space="0" w:color="auto"/>
                                                            <w:left w:val="none" w:sz="0" w:space="0" w:color="auto"/>
                                                            <w:bottom w:val="none" w:sz="0" w:space="0" w:color="auto"/>
                                                            <w:right w:val="none" w:sz="0" w:space="0" w:color="auto"/>
                                                          </w:divBdr>
                                                          <w:divsChild>
                                                            <w:div w:id="128985526">
                                                              <w:marLeft w:val="0"/>
                                                              <w:marRight w:val="0"/>
                                                              <w:marTop w:val="0"/>
                                                              <w:marBottom w:val="0"/>
                                                              <w:divBdr>
                                                                <w:top w:val="none" w:sz="0" w:space="0" w:color="auto"/>
                                                                <w:left w:val="none" w:sz="0" w:space="0" w:color="auto"/>
                                                                <w:bottom w:val="none" w:sz="0" w:space="0" w:color="auto"/>
                                                                <w:right w:val="none" w:sz="0" w:space="0" w:color="auto"/>
                                                              </w:divBdr>
                                                              <w:divsChild>
                                                                <w:div w:id="538007618">
                                                                  <w:marLeft w:val="0"/>
                                                                  <w:marRight w:val="0"/>
                                                                  <w:marTop w:val="0"/>
                                                                  <w:marBottom w:val="0"/>
                                                                  <w:divBdr>
                                                                    <w:top w:val="none" w:sz="0" w:space="0" w:color="auto"/>
                                                                    <w:left w:val="none" w:sz="0" w:space="0" w:color="auto"/>
                                                                    <w:bottom w:val="none" w:sz="0" w:space="0" w:color="auto"/>
                                                                    <w:right w:val="none" w:sz="0" w:space="0" w:color="auto"/>
                                                                  </w:divBdr>
                                                                  <w:divsChild>
                                                                    <w:div w:id="1396201110">
                                                                      <w:marLeft w:val="0"/>
                                                                      <w:marRight w:val="0"/>
                                                                      <w:marTop w:val="0"/>
                                                                      <w:marBottom w:val="0"/>
                                                                      <w:divBdr>
                                                                        <w:top w:val="none" w:sz="0" w:space="0" w:color="auto"/>
                                                                        <w:left w:val="none" w:sz="0" w:space="0" w:color="auto"/>
                                                                        <w:bottom w:val="none" w:sz="0" w:space="0" w:color="auto"/>
                                                                        <w:right w:val="none" w:sz="0" w:space="0" w:color="auto"/>
                                                                      </w:divBdr>
                                                                      <w:divsChild>
                                                                        <w:div w:id="153573305">
                                                                          <w:marLeft w:val="0"/>
                                                                          <w:marRight w:val="0"/>
                                                                          <w:marTop w:val="0"/>
                                                                          <w:marBottom w:val="0"/>
                                                                          <w:divBdr>
                                                                            <w:top w:val="none" w:sz="0" w:space="0" w:color="auto"/>
                                                                            <w:left w:val="none" w:sz="0" w:space="0" w:color="auto"/>
                                                                            <w:bottom w:val="none" w:sz="0" w:space="0" w:color="auto"/>
                                                                            <w:right w:val="none" w:sz="0" w:space="0" w:color="auto"/>
                                                                          </w:divBdr>
                                                                          <w:divsChild>
                                                                            <w:div w:id="2139571356">
                                                                              <w:marLeft w:val="0"/>
                                                                              <w:marRight w:val="0"/>
                                                                              <w:marTop w:val="0"/>
                                                                              <w:marBottom w:val="0"/>
                                                                              <w:divBdr>
                                                                                <w:top w:val="none" w:sz="0" w:space="0" w:color="auto"/>
                                                                                <w:left w:val="none" w:sz="0" w:space="0" w:color="auto"/>
                                                                                <w:bottom w:val="none" w:sz="0" w:space="0" w:color="auto"/>
                                                                                <w:right w:val="none" w:sz="0" w:space="0" w:color="auto"/>
                                                                              </w:divBdr>
                                                                              <w:divsChild>
                                                                                <w:div w:id="2066834482">
                                                                                  <w:marLeft w:val="0"/>
                                                                                  <w:marRight w:val="0"/>
                                                                                  <w:marTop w:val="0"/>
                                                                                  <w:marBottom w:val="0"/>
                                                                                  <w:divBdr>
                                                                                    <w:top w:val="none" w:sz="0" w:space="0" w:color="auto"/>
                                                                                    <w:left w:val="none" w:sz="0" w:space="0" w:color="auto"/>
                                                                                    <w:bottom w:val="none" w:sz="0" w:space="0" w:color="auto"/>
                                                                                    <w:right w:val="none" w:sz="0" w:space="0" w:color="auto"/>
                                                                                  </w:divBdr>
                                                                                  <w:divsChild>
                                                                                    <w:div w:id="1248466739">
                                                                                      <w:marLeft w:val="0"/>
                                                                                      <w:marRight w:val="0"/>
                                                                                      <w:marTop w:val="0"/>
                                                                                      <w:marBottom w:val="0"/>
                                                                                      <w:divBdr>
                                                                                        <w:top w:val="none" w:sz="0" w:space="0" w:color="auto"/>
                                                                                        <w:left w:val="none" w:sz="0" w:space="0" w:color="auto"/>
                                                                                        <w:bottom w:val="none" w:sz="0" w:space="0" w:color="auto"/>
                                                                                        <w:right w:val="none" w:sz="0" w:space="0" w:color="auto"/>
                                                                                      </w:divBdr>
                                                                                      <w:divsChild>
                                                                                        <w:div w:id="113528693">
                                                                                          <w:marLeft w:val="0"/>
                                                                                          <w:marRight w:val="0"/>
                                                                                          <w:marTop w:val="0"/>
                                                                                          <w:marBottom w:val="0"/>
                                                                                          <w:divBdr>
                                                                                            <w:top w:val="none" w:sz="0" w:space="0" w:color="auto"/>
                                                                                            <w:left w:val="none" w:sz="0" w:space="0" w:color="auto"/>
                                                                                            <w:bottom w:val="none" w:sz="0" w:space="0" w:color="auto"/>
                                                                                            <w:right w:val="none" w:sz="0" w:space="0" w:color="auto"/>
                                                                                          </w:divBdr>
                                                                                          <w:divsChild>
                                                                                            <w:div w:id="2009668710">
                                                                                              <w:marLeft w:val="0"/>
                                                                                              <w:marRight w:val="0"/>
                                                                                              <w:marTop w:val="0"/>
                                                                                              <w:marBottom w:val="0"/>
                                                                                              <w:divBdr>
                                                                                                <w:top w:val="none" w:sz="0" w:space="0" w:color="auto"/>
                                                                                                <w:left w:val="none" w:sz="0" w:space="0" w:color="auto"/>
                                                                                                <w:bottom w:val="none" w:sz="0" w:space="0" w:color="auto"/>
                                                                                                <w:right w:val="none" w:sz="0" w:space="0" w:color="auto"/>
                                                                                              </w:divBdr>
                                                                                              <w:divsChild>
                                                                                                <w:div w:id="145243249">
                                                                                                  <w:marLeft w:val="0"/>
                                                                                                  <w:marRight w:val="0"/>
                                                                                                  <w:marTop w:val="0"/>
                                                                                                  <w:marBottom w:val="0"/>
                                                                                                  <w:divBdr>
                                                                                                    <w:top w:val="none" w:sz="0" w:space="0" w:color="auto"/>
                                                                                                    <w:left w:val="none" w:sz="0" w:space="0" w:color="auto"/>
                                                                                                    <w:bottom w:val="none" w:sz="0" w:space="0" w:color="auto"/>
                                                                                                    <w:right w:val="none" w:sz="0" w:space="0" w:color="auto"/>
                                                                                                  </w:divBdr>
                                                                                                  <w:divsChild>
                                                                                                    <w:div w:id="1630086073">
                                                                                                      <w:marLeft w:val="0"/>
                                                                                                      <w:marRight w:val="0"/>
                                                                                                      <w:marTop w:val="0"/>
                                                                                                      <w:marBottom w:val="0"/>
                                                                                                      <w:divBdr>
                                                                                                        <w:top w:val="none" w:sz="0" w:space="0" w:color="auto"/>
                                                                                                        <w:left w:val="none" w:sz="0" w:space="0" w:color="auto"/>
                                                                                                        <w:bottom w:val="none" w:sz="0" w:space="0" w:color="auto"/>
                                                                                                        <w:right w:val="none" w:sz="0" w:space="0" w:color="auto"/>
                                                                                                      </w:divBdr>
                                                                                                      <w:divsChild>
                                                                                                        <w:div w:id="1127242708">
                                                                                                          <w:marLeft w:val="0"/>
                                                                                                          <w:marRight w:val="0"/>
                                                                                                          <w:marTop w:val="0"/>
                                                                                                          <w:marBottom w:val="0"/>
                                                                                                          <w:divBdr>
                                                                                                            <w:top w:val="none" w:sz="0" w:space="0" w:color="auto"/>
                                                                                                            <w:left w:val="none" w:sz="0" w:space="0" w:color="auto"/>
                                                                                                            <w:bottom w:val="none" w:sz="0" w:space="0" w:color="auto"/>
                                                                                                            <w:right w:val="none" w:sz="0" w:space="0" w:color="auto"/>
                                                                                                          </w:divBdr>
                                                                                                          <w:divsChild>
                                                                                                            <w:div w:id="130055929">
                                                                                                              <w:marLeft w:val="0"/>
                                                                                                              <w:marRight w:val="0"/>
                                                                                                              <w:marTop w:val="0"/>
                                                                                                              <w:marBottom w:val="0"/>
                                                                                                              <w:divBdr>
                                                                                                                <w:top w:val="none" w:sz="0" w:space="0" w:color="auto"/>
                                                                                                                <w:left w:val="none" w:sz="0" w:space="0" w:color="auto"/>
                                                                                                                <w:bottom w:val="none" w:sz="0" w:space="0" w:color="auto"/>
                                                                                                                <w:right w:val="none" w:sz="0" w:space="0" w:color="auto"/>
                                                                                                              </w:divBdr>
                                                                                                              <w:divsChild>
                                                                                                                <w:div w:id="1144158943">
                                                                                                                  <w:marLeft w:val="0"/>
                                                                                                                  <w:marRight w:val="0"/>
                                                                                                                  <w:marTop w:val="0"/>
                                                                                                                  <w:marBottom w:val="0"/>
                                                                                                                  <w:divBdr>
                                                                                                                    <w:top w:val="none" w:sz="0" w:space="0" w:color="auto"/>
                                                                                                                    <w:left w:val="none" w:sz="0" w:space="0" w:color="auto"/>
                                                                                                                    <w:bottom w:val="none" w:sz="0" w:space="0" w:color="auto"/>
                                                                                                                    <w:right w:val="none" w:sz="0" w:space="0" w:color="auto"/>
                                                                                                                  </w:divBdr>
                                                                                                                  <w:divsChild>
                                                                                                                    <w:div w:id="1991861834">
                                                                                                                      <w:marLeft w:val="0"/>
                                                                                                                      <w:marRight w:val="0"/>
                                                                                                                      <w:marTop w:val="0"/>
                                                                                                                      <w:marBottom w:val="0"/>
                                                                                                                      <w:divBdr>
                                                                                                                        <w:top w:val="none" w:sz="0" w:space="0" w:color="auto"/>
                                                                                                                        <w:left w:val="none" w:sz="0" w:space="0" w:color="auto"/>
                                                                                                                        <w:bottom w:val="none" w:sz="0" w:space="0" w:color="auto"/>
                                                                                                                        <w:right w:val="none" w:sz="0" w:space="0" w:color="auto"/>
                                                                                                                      </w:divBdr>
                                                                                                                      <w:divsChild>
                                                                                                                        <w:div w:id="177550493">
                                                                                                                          <w:marLeft w:val="0"/>
                                                                                                                          <w:marRight w:val="0"/>
                                                                                                                          <w:marTop w:val="0"/>
                                                                                                                          <w:marBottom w:val="0"/>
                                                                                                                          <w:divBdr>
                                                                                                                            <w:top w:val="none" w:sz="0" w:space="0" w:color="auto"/>
                                                                                                                            <w:left w:val="none" w:sz="0" w:space="0" w:color="auto"/>
                                                                                                                            <w:bottom w:val="none" w:sz="0" w:space="0" w:color="auto"/>
                                                                                                                            <w:right w:val="none" w:sz="0" w:space="0" w:color="auto"/>
                                                                                                                          </w:divBdr>
                                                                                                                          <w:divsChild>
                                                                                                                            <w:div w:id="490558096">
                                                                                                                              <w:marLeft w:val="0"/>
                                                                                                                              <w:marRight w:val="0"/>
                                                                                                                              <w:marTop w:val="0"/>
                                                                                                                              <w:marBottom w:val="0"/>
                                                                                                                              <w:divBdr>
                                                                                                                                <w:top w:val="none" w:sz="0" w:space="0" w:color="auto"/>
                                                                                                                                <w:left w:val="none" w:sz="0" w:space="0" w:color="auto"/>
                                                                                                                                <w:bottom w:val="none" w:sz="0" w:space="0" w:color="auto"/>
                                                                                                                                <w:right w:val="none" w:sz="0" w:space="0" w:color="auto"/>
                                                                                                                              </w:divBdr>
                                                                                                                              <w:divsChild>
                                                                                                                                <w:div w:id="1265309568">
                                                                                                                                  <w:marLeft w:val="0"/>
                                                                                                                                  <w:marRight w:val="0"/>
                                                                                                                                  <w:marTop w:val="0"/>
                                                                                                                                  <w:marBottom w:val="0"/>
                                                                                                                                  <w:divBdr>
                                                                                                                                    <w:top w:val="none" w:sz="0" w:space="0" w:color="auto"/>
                                                                                                                                    <w:left w:val="none" w:sz="0" w:space="0" w:color="auto"/>
                                                                                                                                    <w:bottom w:val="none" w:sz="0" w:space="0" w:color="auto"/>
                                                                                                                                    <w:right w:val="none" w:sz="0" w:space="0" w:color="auto"/>
                                                                                                                                  </w:divBdr>
                                                                                                                                  <w:divsChild>
                                                                                                                                    <w:div w:id="1082530631">
                                                                                                                                      <w:marLeft w:val="0"/>
                                                                                                                                      <w:marRight w:val="0"/>
                                                                                                                                      <w:marTop w:val="0"/>
                                                                                                                                      <w:marBottom w:val="0"/>
                                                                                                                                      <w:divBdr>
                                                                                                                                        <w:top w:val="none" w:sz="0" w:space="0" w:color="auto"/>
                                                                                                                                        <w:left w:val="none" w:sz="0" w:space="0" w:color="auto"/>
                                                                                                                                        <w:bottom w:val="none" w:sz="0" w:space="0" w:color="auto"/>
                                                                                                                                        <w:right w:val="none" w:sz="0" w:space="0" w:color="auto"/>
                                                                                                                                      </w:divBdr>
                                                                                                                                      <w:divsChild>
                                                                                                                                        <w:div w:id="925653150">
                                                                                                                                          <w:marLeft w:val="0"/>
                                                                                                                                          <w:marRight w:val="0"/>
                                                                                                                                          <w:marTop w:val="0"/>
                                                                                                                                          <w:marBottom w:val="0"/>
                                                                                                                                          <w:divBdr>
                                                                                                                                            <w:top w:val="none" w:sz="0" w:space="0" w:color="auto"/>
                                                                                                                                            <w:left w:val="none" w:sz="0" w:space="0" w:color="auto"/>
                                                                                                                                            <w:bottom w:val="none" w:sz="0" w:space="0" w:color="auto"/>
                                                                                                                                            <w:right w:val="none" w:sz="0" w:space="0" w:color="auto"/>
                                                                                                                                          </w:divBdr>
                                                                                                                                          <w:divsChild>
                                                                                                                                            <w:div w:id="977799832">
                                                                                                                                              <w:marLeft w:val="0"/>
                                                                                                                                              <w:marRight w:val="0"/>
                                                                                                                                              <w:marTop w:val="0"/>
                                                                                                                                              <w:marBottom w:val="0"/>
                                                                                                                                              <w:divBdr>
                                                                                                                                                <w:top w:val="none" w:sz="0" w:space="0" w:color="auto"/>
                                                                                                                                                <w:left w:val="none" w:sz="0" w:space="0" w:color="auto"/>
                                                                                                                                                <w:bottom w:val="none" w:sz="0" w:space="0" w:color="auto"/>
                                                                                                                                                <w:right w:val="none" w:sz="0" w:space="0" w:color="auto"/>
                                                                                                                                              </w:divBdr>
                                                                                                                                              <w:divsChild>
                                                                                                                                                <w:div w:id="957875977">
                                                                                                                                                  <w:marLeft w:val="0"/>
                                                                                                                                                  <w:marRight w:val="0"/>
                                                                                                                                                  <w:marTop w:val="0"/>
                                                                                                                                                  <w:marBottom w:val="0"/>
                                                                                                                                                  <w:divBdr>
                                                                                                                                                    <w:top w:val="none" w:sz="0" w:space="0" w:color="auto"/>
                                                                                                                                                    <w:left w:val="none" w:sz="0" w:space="0" w:color="auto"/>
                                                                                                                                                    <w:bottom w:val="none" w:sz="0" w:space="0" w:color="auto"/>
                                                                                                                                                    <w:right w:val="none" w:sz="0" w:space="0" w:color="auto"/>
                                                                                                                                                  </w:divBdr>
                                                                                                                                                  <w:divsChild>
                                                                                                                                                    <w:div w:id="1532493884">
                                                                                                                                                      <w:marLeft w:val="0"/>
                                                                                                                                                      <w:marRight w:val="0"/>
                                                                                                                                                      <w:marTop w:val="0"/>
                                                                                                                                                      <w:marBottom w:val="0"/>
                                                                                                                                                      <w:divBdr>
                                                                                                                                                        <w:top w:val="none" w:sz="0" w:space="0" w:color="auto"/>
                                                                                                                                                        <w:left w:val="none" w:sz="0" w:space="0" w:color="auto"/>
                                                                                                                                                        <w:bottom w:val="none" w:sz="0" w:space="0" w:color="auto"/>
                                                                                                                                                        <w:right w:val="none" w:sz="0" w:space="0" w:color="auto"/>
                                                                                                                                                      </w:divBdr>
                                                                                                                                                      <w:divsChild>
                                                                                                                                                        <w:div w:id="956329583">
                                                                                                                                                          <w:marLeft w:val="0"/>
                                                                                                                                                          <w:marRight w:val="0"/>
                                                                                                                                                          <w:marTop w:val="0"/>
                                                                                                                                                          <w:marBottom w:val="0"/>
                                                                                                                                                          <w:divBdr>
                                                                                                                                                            <w:top w:val="none" w:sz="0" w:space="0" w:color="auto"/>
                                                                                                                                                            <w:left w:val="none" w:sz="0" w:space="0" w:color="auto"/>
                                                                                                                                                            <w:bottom w:val="none" w:sz="0" w:space="0" w:color="auto"/>
                                                                                                                                                            <w:right w:val="none" w:sz="0" w:space="0" w:color="auto"/>
                                                                                                                                                          </w:divBdr>
                                                                                                                                                          <w:divsChild>
                                                                                                                                                            <w:div w:id="525095869">
                                                                                                                                                              <w:marLeft w:val="0"/>
                                                                                                                                                              <w:marRight w:val="0"/>
                                                                                                                                                              <w:marTop w:val="0"/>
                                                                                                                                                              <w:marBottom w:val="0"/>
                                                                                                                                                              <w:divBdr>
                                                                                                                                                                <w:top w:val="none" w:sz="0" w:space="0" w:color="auto"/>
                                                                                                                                                                <w:left w:val="none" w:sz="0" w:space="0" w:color="auto"/>
                                                                                                                                                                <w:bottom w:val="none" w:sz="0" w:space="0" w:color="auto"/>
                                                                                                                                                                <w:right w:val="none" w:sz="0" w:space="0" w:color="auto"/>
                                                                                                                                                              </w:divBdr>
                                                                                                                                                              <w:divsChild>
                                                                                                                                                                <w:div w:id="436217731">
                                                                                                                                                                  <w:marLeft w:val="0"/>
                                                                                                                                                                  <w:marRight w:val="0"/>
                                                                                                                                                                  <w:marTop w:val="0"/>
                                                                                                                                                                  <w:marBottom w:val="0"/>
                                                                                                                                                                  <w:divBdr>
                                                                                                                                                                    <w:top w:val="none" w:sz="0" w:space="0" w:color="auto"/>
                                                                                                                                                                    <w:left w:val="none" w:sz="0" w:space="0" w:color="auto"/>
                                                                                                                                                                    <w:bottom w:val="none" w:sz="0" w:space="0" w:color="auto"/>
                                                                                                                                                                    <w:right w:val="none" w:sz="0" w:space="0" w:color="auto"/>
                                                                                                                                                                  </w:divBdr>
                                                                                                                                                                  <w:divsChild>
                                                                                                                                                                    <w:div w:id="1724984037">
                                                                                                                                                                      <w:marLeft w:val="0"/>
                                                                                                                                                                      <w:marRight w:val="0"/>
                                                                                                                                                                      <w:marTop w:val="0"/>
                                                                                                                                                                      <w:marBottom w:val="0"/>
                                                                                                                                                                      <w:divBdr>
                                                                                                                                                                        <w:top w:val="none" w:sz="0" w:space="0" w:color="auto"/>
                                                                                                                                                                        <w:left w:val="none" w:sz="0" w:space="0" w:color="auto"/>
                                                                                                                                                                        <w:bottom w:val="none" w:sz="0" w:space="0" w:color="auto"/>
                                                                                                                                                                        <w:right w:val="none" w:sz="0" w:space="0" w:color="auto"/>
                                                                                                                                                                      </w:divBdr>
                                                                                                                                                                      <w:divsChild>
                                                                                                                                                                        <w:div w:id="1946842592">
                                                                                                                                                                          <w:marLeft w:val="0"/>
                                                                                                                                                                          <w:marRight w:val="0"/>
                                                                                                                                                                          <w:marTop w:val="0"/>
                                                                                                                                                                          <w:marBottom w:val="0"/>
                                                                                                                                                                          <w:divBdr>
                                                                                                                                                                            <w:top w:val="none" w:sz="0" w:space="0" w:color="auto"/>
                                                                                                                                                                            <w:left w:val="none" w:sz="0" w:space="0" w:color="auto"/>
                                                                                                                                                                            <w:bottom w:val="none" w:sz="0" w:space="0" w:color="auto"/>
                                                                                                                                                                            <w:right w:val="none" w:sz="0" w:space="0" w:color="auto"/>
                                                                                                                                                                          </w:divBdr>
                                                                                                                                                                          <w:divsChild>
                                                                                                                                                                            <w:div w:id="539706014">
                                                                                                                                                                              <w:marLeft w:val="0"/>
                                                                                                                                                                              <w:marRight w:val="0"/>
                                                                                                                                                                              <w:marTop w:val="0"/>
                                                                                                                                                                              <w:marBottom w:val="0"/>
                                                                                                                                                                              <w:divBdr>
                                                                                                                                                                                <w:top w:val="none" w:sz="0" w:space="0" w:color="auto"/>
                                                                                                                                                                                <w:left w:val="none" w:sz="0" w:space="0" w:color="auto"/>
                                                                                                                                                                                <w:bottom w:val="none" w:sz="0" w:space="0" w:color="auto"/>
                                                                                                                                                                                <w:right w:val="none" w:sz="0" w:space="0" w:color="auto"/>
                                                                                                                                                                              </w:divBdr>
                                                                                                                                                                              <w:divsChild>
                                                                                                                                                                                <w:div w:id="1903061464">
                                                                                                                                                                                  <w:marLeft w:val="0"/>
                                                                                                                                                                                  <w:marRight w:val="0"/>
                                                                                                                                                                                  <w:marTop w:val="0"/>
                                                                                                                                                                                  <w:marBottom w:val="0"/>
                                                                                                                                                                                  <w:divBdr>
                                                                                                                                                                                    <w:top w:val="none" w:sz="0" w:space="0" w:color="auto"/>
                                                                                                                                                                                    <w:left w:val="none" w:sz="0" w:space="0" w:color="auto"/>
                                                                                                                                                                                    <w:bottom w:val="none" w:sz="0" w:space="0" w:color="auto"/>
                                                                                                                                                                                    <w:right w:val="none" w:sz="0" w:space="0" w:color="auto"/>
                                                                                                                                                                                  </w:divBdr>
                                                                                                                                                                                  <w:divsChild>
                                                                                                                                                                                    <w:div w:id="1593780003">
                                                                                                                                                                                      <w:marLeft w:val="0"/>
                                                                                                                                                                                      <w:marRight w:val="0"/>
                                                                                                                                                                                      <w:marTop w:val="0"/>
                                                                                                                                                                                      <w:marBottom w:val="0"/>
                                                                                                                                                                                      <w:divBdr>
                                                                                                                                                                                        <w:top w:val="none" w:sz="0" w:space="0" w:color="auto"/>
                                                                                                                                                                                        <w:left w:val="none" w:sz="0" w:space="0" w:color="auto"/>
                                                                                                                                                                                        <w:bottom w:val="none" w:sz="0" w:space="0" w:color="auto"/>
                                                                                                                                                                                        <w:right w:val="none" w:sz="0" w:space="0" w:color="auto"/>
                                                                                                                                                                                      </w:divBdr>
                                                                                                                                                                                      <w:divsChild>
                                                                                                                                                                                        <w:div w:id="711538348">
                                                                                                                                                                                          <w:marLeft w:val="0"/>
                                                                                                                                                                                          <w:marRight w:val="0"/>
                                                                                                                                                                                          <w:marTop w:val="0"/>
                                                                                                                                                                                          <w:marBottom w:val="0"/>
                                                                                                                                                                                          <w:divBdr>
                                                                                                                                                                                            <w:top w:val="none" w:sz="0" w:space="0" w:color="auto"/>
                                                                                                                                                                                            <w:left w:val="none" w:sz="0" w:space="0" w:color="auto"/>
                                                                                                                                                                                            <w:bottom w:val="none" w:sz="0" w:space="0" w:color="auto"/>
                                                                                                                                                                                            <w:right w:val="none" w:sz="0" w:space="0" w:color="auto"/>
                                                                                                                                                                                          </w:divBdr>
                                                                                                                                                                                          <w:divsChild>
                                                                                                                                                                                            <w:div w:id="263459639">
                                                                                                                                                                                              <w:marLeft w:val="0"/>
                                                                                                                                                                                              <w:marRight w:val="0"/>
                                                                                                                                                                                              <w:marTop w:val="0"/>
                                                                                                                                                                                              <w:marBottom w:val="0"/>
                                                                                                                                                                                              <w:divBdr>
                                                                                                                                                                                                <w:top w:val="none" w:sz="0" w:space="0" w:color="auto"/>
                                                                                                                                                                                                <w:left w:val="none" w:sz="0" w:space="0" w:color="auto"/>
                                                                                                                                                                                                <w:bottom w:val="none" w:sz="0" w:space="0" w:color="auto"/>
                                                                                                                                                                                                <w:right w:val="none" w:sz="0" w:space="0" w:color="auto"/>
                                                                                                                                                                                              </w:divBdr>
                                                                                                                                                                                            </w:div>
                                                                                                                                                                                            <w:div w:id="1804036132">
                                                                                                                                                                                              <w:marLeft w:val="0"/>
                                                                                                                                                                                              <w:marRight w:val="0"/>
                                                                                                                                                                                              <w:marTop w:val="0"/>
                                                                                                                                                                                              <w:marBottom w:val="0"/>
                                                                                                                                                                                              <w:divBdr>
                                                                                                                                                                                                <w:top w:val="none" w:sz="0" w:space="0" w:color="auto"/>
                                                                                                                                                                                                <w:left w:val="none" w:sz="0" w:space="0" w:color="auto"/>
                                                                                                                                                                                                <w:bottom w:val="none" w:sz="0" w:space="0" w:color="auto"/>
                                                                                                                                                                                                <w:right w:val="none" w:sz="0" w:space="0" w:color="auto"/>
                                                                                                                                                                                              </w:divBdr>
                                                                                                                                                                                              <w:divsChild>
                                                                                                                                                                                                <w:div w:id="1780955568">
                                                                                                                                                                                                  <w:marLeft w:val="0"/>
                                                                                                                                                                                                  <w:marRight w:val="0"/>
                                                                                                                                                                                                  <w:marTop w:val="0"/>
                                                                                                                                                                                                  <w:marBottom w:val="0"/>
                                                                                                                                                                                                  <w:divBdr>
                                                                                                                                                                                                    <w:top w:val="none" w:sz="0" w:space="0" w:color="auto"/>
                                                                                                                                                                                                    <w:left w:val="none" w:sz="0" w:space="0" w:color="auto"/>
                                                                                                                                                                                                    <w:bottom w:val="none" w:sz="0" w:space="0" w:color="auto"/>
                                                                                                                                                                                                    <w:right w:val="none" w:sz="0" w:space="0" w:color="auto"/>
                                                                                                                                                                                                  </w:divBdr>
                                                                                                                                                                                                  <w:divsChild>
                                                                                                                                                                                                    <w:div w:id="1635065753">
                                                                                                                                                                                                      <w:marLeft w:val="0"/>
                                                                                                                                                                                                      <w:marRight w:val="0"/>
                                                                                                                                                                                                      <w:marTop w:val="0"/>
                                                                                                                                                                                                      <w:marBottom w:val="0"/>
                                                                                                                                                                                                      <w:divBdr>
                                                                                                                                                                                                        <w:top w:val="none" w:sz="0" w:space="0" w:color="auto"/>
                                                                                                                                                                                                        <w:left w:val="none" w:sz="0" w:space="0" w:color="auto"/>
                                                                                                                                                                                                        <w:bottom w:val="none" w:sz="0" w:space="0" w:color="auto"/>
                                                                                                                                                                                                        <w:right w:val="none" w:sz="0" w:space="0" w:color="auto"/>
                                                                                                                                                                                                      </w:divBdr>
                                                                                                                                                                                                      <w:divsChild>
                                                                                                                                                                                                        <w:div w:id="779758901">
                                                                                                                                                                                                          <w:marLeft w:val="0"/>
                                                                                                                                                                                                          <w:marRight w:val="0"/>
                                                                                                                                                                                                          <w:marTop w:val="0"/>
                                                                                                                                                                                                          <w:marBottom w:val="0"/>
                                                                                                                                                                                                          <w:divBdr>
                                                                                                                                                                                                            <w:top w:val="none" w:sz="0" w:space="0" w:color="auto"/>
                                                                                                                                                                                                            <w:left w:val="none" w:sz="0" w:space="0" w:color="auto"/>
                                                                                                                                                                                                            <w:bottom w:val="none" w:sz="0" w:space="0" w:color="auto"/>
                                                                                                                                                                                                            <w:right w:val="none" w:sz="0" w:space="0" w:color="auto"/>
                                                                                                                                                                                                          </w:divBdr>
                                                                                                                                                                                                          <w:divsChild>
                                                                                                                                                                                                            <w:div w:id="2062747096">
                                                                                                                                                                                                              <w:marLeft w:val="0"/>
                                                                                                                                                                                                              <w:marRight w:val="0"/>
                                                                                                                                                                                                              <w:marTop w:val="0"/>
                                                                                                                                                                                                              <w:marBottom w:val="0"/>
                                                                                                                                                                                                              <w:divBdr>
                                                                                                                                                                                                                <w:top w:val="none" w:sz="0" w:space="0" w:color="auto"/>
                                                                                                                                                                                                                <w:left w:val="none" w:sz="0" w:space="0" w:color="auto"/>
                                                                                                                                                                                                                <w:bottom w:val="none" w:sz="0" w:space="0" w:color="auto"/>
                                                                                                                                                                                                                <w:right w:val="none" w:sz="0" w:space="0" w:color="auto"/>
                                                                                                                                                                                                              </w:divBdr>
                                                                                                                                                                                                              <w:divsChild>
                                                                                                                                                                                                                <w:div w:id="526217543">
                                                                                                                                                                                                                  <w:marLeft w:val="0"/>
                                                                                                                                                                                                                  <w:marRight w:val="0"/>
                                                                                                                                                                                                                  <w:marTop w:val="0"/>
                                                                                                                                                                                                                  <w:marBottom w:val="0"/>
                                                                                                                                                                                                                  <w:divBdr>
                                                                                                                                                                                                                    <w:top w:val="none" w:sz="0" w:space="0" w:color="auto"/>
                                                                                                                                                                                                                    <w:left w:val="none" w:sz="0" w:space="0" w:color="auto"/>
                                                                                                                                                                                                                    <w:bottom w:val="none" w:sz="0" w:space="0" w:color="auto"/>
                                                                                                                                                                                                                    <w:right w:val="none" w:sz="0" w:space="0" w:color="auto"/>
                                                                                                                                                                                                                  </w:divBdr>
                                                                                                                                                                                                                  <w:divsChild>
                                                                                                                                                                                                                    <w:div w:id="1163932717">
                                                                                                                                                                                                                      <w:marLeft w:val="0"/>
                                                                                                                                                                                                                      <w:marRight w:val="0"/>
                                                                                                                                                                                                                      <w:marTop w:val="0"/>
                                                                                                                                                                                                                      <w:marBottom w:val="0"/>
                                                                                                                                                                                                                      <w:divBdr>
                                                                                                                                                                                                                        <w:top w:val="none" w:sz="0" w:space="0" w:color="auto"/>
                                                                                                                                                                                                                        <w:left w:val="none" w:sz="0" w:space="0" w:color="auto"/>
                                                                                                                                                                                                                        <w:bottom w:val="none" w:sz="0" w:space="0" w:color="auto"/>
                                                                                                                                                                                                                        <w:right w:val="none" w:sz="0" w:space="0" w:color="auto"/>
                                                                                                                                                                                                                      </w:divBdr>
                                                                                                                                                                                                                      <w:divsChild>
                                                                                                                                                                                                                        <w:div w:id="29379732">
                                                                                                                                                                                                                          <w:marLeft w:val="0"/>
                                                                                                                                                                                                                          <w:marRight w:val="0"/>
                                                                                                                                                                                                                          <w:marTop w:val="0"/>
                                                                                                                                                                                                                          <w:marBottom w:val="0"/>
                                                                                                                                                                                                                          <w:divBdr>
                                                                                                                                                                                                                            <w:top w:val="none" w:sz="0" w:space="0" w:color="auto"/>
                                                                                                                                                                                                                            <w:left w:val="none" w:sz="0" w:space="0" w:color="auto"/>
                                                                                                                                                                                                                            <w:bottom w:val="none" w:sz="0" w:space="0" w:color="auto"/>
                                                                                                                                                                                                                            <w:right w:val="none" w:sz="0" w:space="0" w:color="auto"/>
                                                                                                                                                                                                                          </w:divBdr>
                                                                                                                                                                                                                          <w:divsChild>
                                                                                                                                                                                                                            <w:div w:id="1813596148">
                                                                                                                                                                                                                              <w:marLeft w:val="0"/>
                                                                                                                                                                                                                              <w:marRight w:val="0"/>
                                                                                                                                                                                                                              <w:marTop w:val="0"/>
                                                                                                                                                                                                                              <w:marBottom w:val="0"/>
                                                                                                                                                                                                                              <w:divBdr>
                                                                                                                                                                                                                                <w:top w:val="none" w:sz="0" w:space="0" w:color="auto"/>
                                                                                                                                                                                                                                <w:left w:val="none" w:sz="0" w:space="0" w:color="auto"/>
                                                                                                                                                                                                                                <w:bottom w:val="none" w:sz="0" w:space="0" w:color="auto"/>
                                                                                                                                                                                                                                <w:right w:val="none" w:sz="0" w:space="0" w:color="auto"/>
                                                                                                                                                                                                                              </w:divBdr>
                                                                                                                                                                                                                              <w:divsChild>
                                                                                                                                                                                                                                <w:div w:id="321590853">
                                                                                                                                                                                                                                  <w:marLeft w:val="0"/>
                                                                                                                                                                                                                                  <w:marRight w:val="0"/>
                                                                                                                                                                                                                                  <w:marTop w:val="0"/>
                                                                                                                                                                                                                                  <w:marBottom w:val="0"/>
                                                                                                                                                                                                                                  <w:divBdr>
                                                                                                                                                                                                                                    <w:top w:val="none" w:sz="0" w:space="0" w:color="auto"/>
                                                                                                                                                                                                                                    <w:left w:val="none" w:sz="0" w:space="0" w:color="auto"/>
                                                                                                                                                                                                                                    <w:bottom w:val="none" w:sz="0" w:space="0" w:color="auto"/>
                                                                                                                                                                                                                                    <w:right w:val="none" w:sz="0" w:space="0" w:color="auto"/>
                                                                                                                                                                                                                                  </w:divBdr>
                                                                                                                                                                                                                                  <w:divsChild>
                                                                                                                                                                                                                                    <w:div w:id="1575779479">
                                                                                                                                                                                                                                      <w:marLeft w:val="0"/>
                                                                                                                                                                                                                                      <w:marRight w:val="0"/>
                                                                                                                                                                                                                                      <w:marTop w:val="0"/>
                                                                                                                                                                                                                                      <w:marBottom w:val="0"/>
                                                                                                                                                                                                                                      <w:divBdr>
                                                                                                                                                                                                                                        <w:top w:val="none" w:sz="0" w:space="0" w:color="auto"/>
                                                                                                                                                                                                                                        <w:left w:val="none" w:sz="0" w:space="0" w:color="auto"/>
                                                                                                                                                                                                                                        <w:bottom w:val="none" w:sz="0" w:space="0" w:color="auto"/>
                                                                                                                                                                                                                                        <w:right w:val="none" w:sz="0" w:space="0" w:color="auto"/>
                                                                                                                                                                                                                                      </w:divBdr>
                                                                                                                                                                                                                                      <w:divsChild>
                                                                                                                                                                                                                                        <w:div w:id="1580167520">
                                                                                                                                                                                                                                          <w:marLeft w:val="0"/>
                                                                                                                                                                                                                                          <w:marRight w:val="0"/>
                                                                                                                                                                                                                                          <w:marTop w:val="0"/>
                                                                                                                                                                                                                                          <w:marBottom w:val="0"/>
                                                                                                                                                                                                                                          <w:divBdr>
                                                                                                                                                                                                                                            <w:top w:val="none" w:sz="0" w:space="0" w:color="auto"/>
                                                                                                                                                                                                                                            <w:left w:val="none" w:sz="0" w:space="0" w:color="auto"/>
                                                                                                                                                                                                                                            <w:bottom w:val="none" w:sz="0" w:space="0" w:color="auto"/>
                                                                                                                                                                                                                                            <w:right w:val="none" w:sz="0" w:space="0" w:color="auto"/>
                                                                                                                                                                                                                                          </w:divBdr>
                                                                                                                                                                                                                                          <w:divsChild>
                                                                                                                                                                                                                                            <w:div w:id="1914973445">
                                                                                                                                                                                                                                              <w:marLeft w:val="0"/>
                                                                                                                                                                                                                                              <w:marRight w:val="0"/>
                                                                                                                                                                                                                                              <w:marTop w:val="0"/>
                                                                                                                                                                                                                                              <w:marBottom w:val="0"/>
                                                                                                                                                                                                                                              <w:divBdr>
                                                                                                                                                                                                                                                <w:top w:val="none" w:sz="0" w:space="0" w:color="auto"/>
                                                                                                                                                                                                                                                <w:left w:val="none" w:sz="0" w:space="0" w:color="auto"/>
                                                                                                                                                                                                                                                <w:bottom w:val="none" w:sz="0" w:space="0" w:color="auto"/>
                                                                                                                                                                                                                                                <w:right w:val="none" w:sz="0" w:space="0" w:color="auto"/>
                                                                                                                                                                                                                                              </w:divBdr>
                                                                                                                                                                                                                                              <w:divsChild>
                                                                                                                                                                                                                                                <w:div w:id="1105072446">
                                                                                                                                                                                                                                                  <w:marLeft w:val="0"/>
                                                                                                                                                                                                                                                  <w:marRight w:val="0"/>
                                                                                                                                                                                                                                                  <w:marTop w:val="0"/>
                                                                                                                                                                                                                                                  <w:marBottom w:val="0"/>
                                                                                                                                                                                                                                                  <w:divBdr>
                                                                                                                                                                                                                                                    <w:top w:val="none" w:sz="0" w:space="0" w:color="auto"/>
                                                                                                                                                                                                                                                    <w:left w:val="none" w:sz="0" w:space="0" w:color="auto"/>
                                                                                                                                                                                                                                                    <w:bottom w:val="none" w:sz="0" w:space="0" w:color="auto"/>
                                                                                                                                                                                                                                                    <w:right w:val="none" w:sz="0" w:space="0" w:color="auto"/>
                                                                                                                                                                                                                                                  </w:divBdr>
                                                                                                                                                                                                                                                  <w:divsChild>
                                                                                                                                                                                                                                                    <w:div w:id="446656837">
                                                                                                                                                                                                                                                      <w:marLeft w:val="0"/>
                                                                                                                                                                                                                                                      <w:marRight w:val="0"/>
                                                                                                                                                                                                                                                      <w:marTop w:val="0"/>
                                                                                                                                                                                                                                                      <w:marBottom w:val="0"/>
                                                                                                                                                                                                                                                      <w:divBdr>
                                                                                                                                                                                                                                                        <w:top w:val="none" w:sz="0" w:space="0" w:color="auto"/>
                                                                                                                                                                                                                                                        <w:left w:val="none" w:sz="0" w:space="0" w:color="auto"/>
                                                                                                                                                                                                                                                        <w:bottom w:val="none" w:sz="0" w:space="0" w:color="auto"/>
                                                                                                                                                                                                                                                        <w:right w:val="none" w:sz="0" w:space="0" w:color="auto"/>
                                                                                                                                                                                                                                                      </w:divBdr>
                                                                                                                                                                                                                                                      <w:divsChild>
                                                                                                                                                                                                                                                        <w:div w:id="1251742602">
                                                                                                                                                                                                                                                          <w:marLeft w:val="0"/>
                                                                                                                                                                                                                                                          <w:marRight w:val="0"/>
                                                                                                                                                                                                                                                          <w:marTop w:val="0"/>
                                                                                                                                                                                                                                                          <w:marBottom w:val="0"/>
                                                                                                                                                                                                                                                          <w:divBdr>
                                                                                                                                                                                                                                                            <w:top w:val="none" w:sz="0" w:space="0" w:color="auto"/>
                                                                                                                                                                                                                                                            <w:left w:val="none" w:sz="0" w:space="0" w:color="auto"/>
                                                                                                                                                                                                                                                            <w:bottom w:val="none" w:sz="0" w:space="0" w:color="auto"/>
                                                                                                                                                                                                                                                            <w:right w:val="none" w:sz="0" w:space="0" w:color="auto"/>
                                                                                                                                                                                                                                                          </w:divBdr>
                                                                                                                                                                                                                                                          <w:divsChild>
                                                                                                                                                                                                                                                            <w:div w:id="294408812">
                                                                                                                                                                                                                                                              <w:marLeft w:val="0"/>
                                                                                                                                                                                                                                                              <w:marRight w:val="0"/>
                                                                                                                                                                                                                                                              <w:marTop w:val="0"/>
                                                                                                                                                                                                                                                              <w:marBottom w:val="0"/>
                                                                                                                                                                                                                                                              <w:divBdr>
                                                                                                                                                                                                                                                                <w:top w:val="none" w:sz="0" w:space="0" w:color="auto"/>
                                                                                                                                                                                                                                                                <w:left w:val="none" w:sz="0" w:space="0" w:color="auto"/>
                                                                                                                                                                                                                                                                <w:bottom w:val="none" w:sz="0" w:space="0" w:color="auto"/>
                                                                                                                                                                                                                                                                <w:right w:val="none" w:sz="0" w:space="0" w:color="auto"/>
                                                                                                                                                                                                                                                              </w:divBdr>
                                                                                                                                                                                                                                                              <w:divsChild>
                                                                                                                                                                                                                                                                <w:div w:id="1142768595">
                                                                                                                                                                                                                                                                  <w:marLeft w:val="0"/>
                                                                                                                                                                                                                                                                  <w:marRight w:val="0"/>
                                                                                                                                                                                                                                                                  <w:marTop w:val="0"/>
                                                                                                                                                                                                                                                                  <w:marBottom w:val="0"/>
                                                                                                                                                                                                                                                                  <w:divBdr>
                                                                                                                                                                                                                                                                    <w:top w:val="none" w:sz="0" w:space="0" w:color="auto"/>
                                                                                                                                                                                                                                                                    <w:left w:val="none" w:sz="0" w:space="0" w:color="auto"/>
                                                                                                                                                                                                                                                                    <w:bottom w:val="none" w:sz="0" w:space="0" w:color="auto"/>
                                                                                                                                                                                                                                                                    <w:right w:val="none" w:sz="0" w:space="0" w:color="auto"/>
                                                                                                                                                                                                                                                                  </w:divBdr>
                                                                                                                                                                                                                                                                  <w:divsChild>
                                                                                                                                                                                                                                                                    <w:div w:id="299725452">
                                                                                                                                                                                                                                                                      <w:marLeft w:val="0"/>
                                                                                                                                                                                                                                                                      <w:marRight w:val="0"/>
                                                                                                                                                                                                                                                                      <w:marTop w:val="0"/>
                                                                                                                                                                                                                                                                      <w:marBottom w:val="0"/>
                                                                                                                                                                                                                                                                      <w:divBdr>
                                                                                                                                                                                                                                                                        <w:top w:val="none" w:sz="0" w:space="0" w:color="auto"/>
                                                                                                                                                                                                                                                                        <w:left w:val="none" w:sz="0" w:space="0" w:color="auto"/>
                                                                                                                                                                                                                                                                        <w:bottom w:val="none" w:sz="0" w:space="0" w:color="auto"/>
                                                                                                                                                                                                                                                                        <w:right w:val="none" w:sz="0" w:space="0" w:color="auto"/>
                                                                                                                                                                                                                                                                      </w:divBdr>
                                                                                                                                                                                                                                                                      <w:divsChild>
                                                                                                                                                                                                                                                                        <w:div w:id="908266498">
                                                                                                                                                                                                                                                                          <w:marLeft w:val="0"/>
                                                                                                                                                                                                                                                                          <w:marRight w:val="0"/>
                                                                                                                                                                                                                                                                          <w:marTop w:val="0"/>
                                                                                                                                                                                                                                                                          <w:marBottom w:val="0"/>
                                                                                                                                                                                                                                                                          <w:divBdr>
                                                                                                                                                                                                                                                                            <w:top w:val="none" w:sz="0" w:space="0" w:color="auto"/>
                                                                                                                                                                                                                                                                            <w:left w:val="none" w:sz="0" w:space="0" w:color="auto"/>
                                                                                                                                                                                                                                                                            <w:bottom w:val="none" w:sz="0" w:space="0" w:color="auto"/>
                                                                                                                                                                                                                                                                            <w:right w:val="none" w:sz="0" w:space="0" w:color="auto"/>
                                                                                                                                                                                                                                                                          </w:divBdr>
                                                                                                                                                                                                                                                                          <w:divsChild>
                                                                                                                                                                                                                                                                            <w:div w:id="372925605">
                                                                                                                                                                                                                                                                              <w:marLeft w:val="0"/>
                                                                                                                                                                                                                                                                              <w:marRight w:val="0"/>
                                                                                                                                                                                                                                                                              <w:marTop w:val="0"/>
                                                                                                                                                                                                                                                                              <w:marBottom w:val="0"/>
                                                                                                                                                                                                                                                                              <w:divBdr>
                                                                                                                                                                                                                                                                                <w:top w:val="none" w:sz="0" w:space="0" w:color="auto"/>
                                                                                                                                                                                                                                                                                <w:left w:val="none" w:sz="0" w:space="0" w:color="auto"/>
                                                                                                                                                                                                                                                                                <w:bottom w:val="none" w:sz="0" w:space="0" w:color="auto"/>
                                                                                                                                                                                                                                                                                <w:right w:val="none" w:sz="0" w:space="0" w:color="auto"/>
                                                                                                                                                                                                                                                                              </w:divBdr>
                                                                                                                                                                                                                                                                              <w:divsChild>
                                                                                                                                                                                                                                                                                <w:div w:id="837423388">
                                                                                                                                                                                                                                                                                  <w:marLeft w:val="0"/>
                                                                                                                                                                                                                                                                                  <w:marRight w:val="0"/>
                                                                                                                                                                                                                                                                                  <w:marTop w:val="0"/>
                                                                                                                                                                                                                                                                                  <w:marBottom w:val="0"/>
                                                                                                                                                                                                                                                                                  <w:divBdr>
                                                                                                                                                                                                                                                                                    <w:top w:val="none" w:sz="0" w:space="0" w:color="auto"/>
                                                                                                                                                                                                                                                                                    <w:left w:val="none" w:sz="0" w:space="0" w:color="auto"/>
                                                                                                                                                                                                                                                                                    <w:bottom w:val="none" w:sz="0" w:space="0" w:color="auto"/>
                                                                                                                                                                                                                                                                                    <w:right w:val="none" w:sz="0" w:space="0" w:color="auto"/>
                                                                                                                                                                                                                                                                                  </w:divBdr>
                                                                                                                                                                                                                                                                                  <w:divsChild>
                                                                                                                                                                                                                                                                                    <w:div w:id="957955259">
                                                                                                                                                                                                                                                                                      <w:marLeft w:val="0"/>
                                                                                                                                                                                                                                                                                      <w:marRight w:val="0"/>
                                                                                                                                                                                                                                                                                      <w:marTop w:val="0"/>
                                                                                                                                                                                                                                                                                      <w:marBottom w:val="0"/>
                                                                                                                                                                                                                                                                                      <w:divBdr>
                                                                                                                                                                                                                                                                                        <w:top w:val="none" w:sz="0" w:space="0" w:color="auto"/>
                                                                                                                                                                                                                                                                                        <w:left w:val="none" w:sz="0" w:space="0" w:color="auto"/>
                                                                                                                                                                                                                                                                                        <w:bottom w:val="none" w:sz="0" w:space="0" w:color="auto"/>
                                                                                                                                                                                                                                                                                        <w:right w:val="none" w:sz="0" w:space="0" w:color="auto"/>
                                                                                                                                                                                                                                                                                      </w:divBdr>
                                                                                                                                                                                                                                                                                      <w:divsChild>
                                                                                                                                                                                                                                                                                        <w:div w:id="1169255015">
                                                                                                                                                                                                                                                                                          <w:marLeft w:val="0"/>
                                                                                                                                                                                                                                                                                          <w:marRight w:val="0"/>
                                                                                                                                                                                                                                                                                          <w:marTop w:val="0"/>
                                                                                                                                                                                                                                                                                          <w:marBottom w:val="0"/>
                                                                                                                                                                                                                                                                                          <w:divBdr>
                                                                                                                                                                                                                                                                                            <w:top w:val="none" w:sz="0" w:space="0" w:color="auto"/>
                                                                                                                                                                                                                                                                                            <w:left w:val="none" w:sz="0" w:space="0" w:color="auto"/>
                                                                                                                                                                                                                                                                                            <w:bottom w:val="none" w:sz="0" w:space="0" w:color="auto"/>
                                                                                                                                                                                                                                                                                            <w:right w:val="none" w:sz="0" w:space="0" w:color="auto"/>
                                                                                                                                                                                                                                                                                          </w:divBdr>
                                                                                                                                                                                                                                                                                          <w:divsChild>
                                                                                                                                                                                                                                                                                            <w:div w:id="1514414981">
                                                                                                                                                                                                                                                                                              <w:marLeft w:val="0"/>
                                                                                                                                                                                                                                                                                              <w:marRight w:val="0"/>
                                                                                                                                                                                                                                                                                              <w:marTop w:val="0"/>
                                                                                                                                                                                                                                                                                              <w:marBottom w:val="0"/>
                                                                                                                                                                                                                                                                                              <w:divBdr>
                                                                                                                                                                                                                                                                                                <w:top w:val="none" w:sz="0" w:space="0" w:color="auto"/>
                                                                                                                                                                                                                                                                                                <w:left w:val="none" w:sz="0" w:space="0" w:color="auto"/>
                                                                                                                                                                                                                                                                                                <w:bottom w:val="none" w:sz="0" w:space="0" w:color="auto"/>
                                                                                                                                                                                                                                                                                                <w:right w:val="none" w:sz="0" w:space="0" w:color="auto"/>
                                                                                                                                                                                                                                                                                              </w:divBdr>
                                                                                                                                                                                                                                                                                              <w:divsChild>
                                                                                                                                                                                                                                                                                                <w:div w:id="1048918240">
                                                                                                                                                                                                                                                                                                  <w:marLeft w:val="0"/>
                                                                                                                                                                                                                                                                                                  <w:marRight w:val="0"/>
                                                                                                                                                                                                                                                                                                  <w:marTop w:val="0"/>
                                                                                                                                                                                                                                                                                                  <w:marBottom w:val="0"/>
                                                                                                                                                                                                                                                                                                  <w:divBdr>
                                                                                                                                                                                                                                                                                                    <w:top w:val="none" w:sz="0" w:space="0" w:color="auto"/>
                                                                                                                                                                                                                                                                                                    <w:left w:val="none" w:sz="0" w:space="0" w:color="auto"/>
                                                                                                                                                                                                                                                                                                    <w:bottom w:val="none" w:sz="0" w:space="0" w:color="auto"/>
                                                                                                                                                                                                                                                                                                    <w:right w:val="none" w:sz="0" w:space="0" w:color="auto"/>
                                                                                                                                                                                                                                                                                                  </w:divBdr>
                                                                                                                                                                                                                                                                                                  <w:divsChild>
                                                                                                                                                                                                                                                                                                    <w:div w:id="650985175">
                                                                                                                                                                                                                                                                                                      <w:marLeft w:val="0"/>
                                                                                                                                                                                                                                                                                                      <w:marRight w:val="0"/>
                                                                                                                                                                                                                                                                                                      <w:marTop w:val="0"/>
                                                                                                                                                                                                                                                                                                      <w:marBottom w:val="0"/>
                                                                                                                                                                                                                                                                                                      <w:divBdr>
                                                                                                                                                                                                                                                                                                        <w:top w:val="none" w:sz="0" w:space="0" w:color="auto"/>
                                                                                                                                                                                                                                                                                                        <w:left w:val="none" w:sz="0" w:space="0" w:color="auto"/>
                                                                                                                                                                                                                                                                                                        <w:bottom w:val="none" w:sz="0" w:space="0" w:color="auto"/>
                                                                                                                                                                                                                                                                                                        <w:right w:val="none" w:sz="0" w:space="0" w:color="auto"/>
                                                                                                                                                                                                                                                                                                      </w:divBdr>
                                                                                                                                                                                                                                                                                                      <w:divsChild>
                                                                                                                                                                                                                                                                                                        <w:div w:id="2073305930">
                                                                                                                                                                                                                                                                                                          <w:marLeft w:val="0"/>
                                                                                                                                                                                                                                                                                                          <w:marRight w:val="0"/>
                                                                                                                                                                                                                                                                                                          <w:marTop w:val="0"/>
                                                                                                                                                                                                                                                                                                          <w:marBottom w:val="0"/>
                                                                                                                                                                                                                                                                                                          <w:divBdr>
                                                                                                                                                                                                                                                                                                            <w:top w:val="none" w:sz="0" w:space="0" w:color="auto"/>
                                                                                                                                                                                                                                                                                                            <w:left w:val="none" w:sz="0" w:space="0" w:color="auto"/>
                                                                                                                                                                                                                                                                                                            <w:bottom w:val="none" w:sz="0" w:space="0" w:color="auto"/>
                                                                                                                                                                                                                                                                                                            <w:right w:val="none" w:sz="0" w:space="0" w:color="auto"/>
                                                                                                                                                                                                                                                                                                          </w:divBdr>
                                                                                                                                                                                                                                                                                                          <w:divsChild>
                                                                                                                                                                                                                                                                                                            <w:div w:id="409469496">
                                                                                                                                                                                                                                                                                                              <w:marLeft w:val="0"/>
                                                                                                                                                                                                                                                                                                              <w:marRight w:val="0"/>
                                                                                                                                                                                                                                                                                                              <w:marTop w:val="0"/>
                                                                                                                                                                                                                                                                                                              <w:marBottom w:val="0"/>
                                                                                                                                                                                                                                                                                                              <w:divBdr>
                                                                                                                                                                                                                                                                                                                <w:top w:val="none" w:sz="0" w:space="0" w:color="auto"/>
                                                                                                                                                                                                                                                                                                                <w:left w:val="none" w:sz="0" w:space="0" w:color="auto"/>
                                                                                                                                                                                                                                                                                                                <w:bottom w:val="none" w:sz="0" w:space="0" w:color="auto"/>
                                                                                                                                                                                                                                                                                                                <w:right w:val="none" w:sz="0" w:space="0" w:color="auto"/>
                                                                                                                                                                                                                                                                                                              </w:divBdr>
                                                                                                                                                                                                                                                                                                              <w:divsChild>
                                                                                                                                                                                                                                                                                                                <w:div w:id="694962216">
                                                                                                                                                                                                                                                                                                                  <w:marLeft w:val="0"/>
                                                                                                                                                                                                                                                                                                                  <w:marRight w:val="0"/>
                                                                                                                                                                                                                                                                                                                  <w:marTop w:val="0"/>
                                                                                                                                                                                                                                                                                                                  <w:marBottom w:val="0"/>
                                                                                                                                                                                                                                                                                                                  <w:divBdr>
                                                                                                                                                                                                                                                                                                                    <w:top w:val="none" w:sz="0" w:space="0" w:color="auto"/>
                                                                                                                                                                                                                                                                                                                    <w:left w:val="none" w:sz="0" w:space="0" w:color="auto"/>
                                                                                                                                                                                                                                                                                                                    <w:bottom w:val="none" w:sz="0" w:space="0" w:color="auto"/>
                                                                                                                                                                                                                                                                                                                    <w:right w:val="none" w:sz="0" w:space="0" w:color="auto"/>
                                                                                                                                                                                                                                                                                                                  </w:divBdr>
                                                                                                                                                                                                                                                                                                                  <w:divsChild>
                                                                                                                                                                                                                                                                                                                    <w:div w:id="76646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4659848">
      <w:bodyDiv w:val="1"/>
      <w:marLeft w:val="0"/>
      <w:marRight w:val="0"/>
      <w:marTop w:val="0"/>
      <w:marBottom w:val="0"/>
      <w:divBdr>
        <w:top w:val="none" w:sz="0" w:space="0" w:color="auto"/>
        <w:left w:val="none" w:sz="0" w:space="0" w:color="auto"/>
        <w:bottom w:val="none" w:sz="0" w:space="0" w:color="auto"/>
        <w:right w:val="none" w:sz="0" w:space="0" w:color="auto"/>
      </w:divBdr>
    </w:div>
    <w:div w:id="920066425">
      <w:bodyDiv w:val="1"/>
      <w:marLeft w:val="0"/>
      <w:marRight w:val="0"/>
      <w:marTop w:val="0"/>
      <w:marBottom w:val="0"/>
      <w:divBdr>
        <w:top w:val="none" w:sz="0" w:space="0" w:color="auto"/>
        <w:left w:val="none" w:sz="0" w:space="0" w:color="auto"/>
        <w:bottom w:val="none" w:sz="0" w:space="0" w:color="auto"/>
        <w:right w:val="none" w:sz="0" w:space="0" w:color="auto"/>
      </w:divBdr>
    </w:div>
    <w:div w:id="985091106">
      <w:bodyDiv w:val="1"/>
      <w:marLeft w:val="0"/>
      <w:marRight w:val="0"/>
      <w:marTop w:val="0"/>
      <w:marBottom w:val="0"/>
      <w:divBdr>
        <w:top w:val="none" w:sz="0" w:space="0" w:color="auto"/>
        <w:left w:val="none" w:sz="0" w:space="0" w:color="auto"/>
        <w:bottom w:val="none" w:sz="0" w:space="0" w:color="auto"/>
        <w:right w:val="none" w:sz="0" w:space="0" w:color="auto"/>
      </w:divBdr>
    </w:div>
    <w:div w:id="1099372848">
      <w:bodyDiv w:val="1"/>
      <w:marLeft w:val="0"/>
      <w:marRight w:val="0"/>
      <w:marTop w:val="0"/>
      <w:marBottom w:val="0"/>
      <w:divBdr>
        <w:top w:val="none" w:sz="0" w:space="0" w:color="auto"/>
        <w:left w:val="none" w:sz="0" w:space="0" w:color="auto"/>
        <w:bottom w:val="none" w:sz="0" w:space="0" w:color="auto"/>
        <w:right w:val="none" w:sz="0" w:space="0" w:color="auto"/>
      </w:divBdr>
    </w:div>
    <w:div w:id="1498497099">
      <w:bodyDiv w:val="1"/>
      <w:marLeft w:val="0"/>
      <w:marRight w:val="0"/>
      <w:marTop w:val="0"/>
      <w:marBottom w:val="0"/>
      <w:divBdr>
        <w:top w:val="none" w:sz="0" w:space="0" w:color="auto"/>
        <w:left w:val="none" w:sz="0" w:space="0" w:color="auto"/>
        <w:bottom w:val="none" w:sz="0" w:space="0" w:color="auto"/>
        <w:right w:val="none" w:sz="0" w:space="0" w:color="auto"/>
      </w:divBdr>
    </w:div>
    <w:div w:id="1701281158">
      <w:bodyDiv w:val="1"/>
      <w:marLeft w:val="0"/>
      <w:marRight w:val="0"/>
      <w:marTop w:val="0"/>
      <w:marBottom w:val="0"/>
      <w:divBdr>
        <w:top w:val="none" w:sz="0" w:space="0" w:color="auto"/>
        <w:left w:val="none" w:sz="0" w:space="0" w:color="auto"/>
        <w:bottom w:val="none" w:sz="0" w:space="0" w:color="auto"/>
        <w:right w:val="none" w:sz="0" w:space="0" w:color="auto"/>
      </w:divBdr>
    </w:div>
    <w:div w:id="1772817237">
      <w:bodyDiv w:val="1"/>
      <w:marLeft w:val="0"/>
      <w:marRight w:val="0"/>
      <w:marTop w:val="0"/>
      <w:marBottom w:val="0"/>
      <w:divBdr>
        <w:top w:val="none" w:sz="0" w:space="0" w:color="auto"/>
        <w:left w:val="none" w:sz="0" w:space="0" w:color="auto"/>
        <w:bottom w:val="none" w:sz="0" w:space="0" w:color="auto"/>
        <w:right w:val="none" w:sz="0" w:space="0" w:color="auto"/>
      </w:divBdr>
    </w:div>
    <w:div w:id="1820733159">
      <w:bodyDiv w:val="1"/>
      <w:marLeft w:val="0"/>
      <w:marRight w:val="0"/>
      <w:marTop w:val="0"/>
      <w:marBottom w:val="0"/>
      <w:divBdr>
        <w:top w:val="none" w:sz="0" w:space="0" w:color="auto"/>
        <w:left w:val="none" w:sz="0" w:space="0" w:color="auto"/>
        <w:bottom w:val="none" w:sz="0" w:space="0" w:color="auto"/>
        <w:right w:val="none" w:sz="0" w:space="0" w:color="auto"/>
      </w:divBdr>
      <w:divsChild>
        <w:div w:id="1367632533">
          <w:marLeft w:val="0"/>
          <w:marRight w:val="0"/>
          <w:marTop w:val="0"/>
          <w:marBottom w:val="0"/>
          <w:divBdr>
            <w:top w:val="none" w:sz="0" w:space="0" w:color="auto"/>
            <w:left w:val="none" w:sz="0" w:space="0" w:color="auto"/>
            <w:bottom w:val="none" w:sz="0" w:space="0" w:color="auto"/>
            <w:right w:val="none" w:sz="0" w:space="0" w:color="auto"/>
          </w:divBdr>
        </w:div>
        <w:div w:id="1862233994">
          <w:marLeft w:val="0"/>
          <w:marRight w:val="0"/>
          <w:marTop w:val="0"/>
          <w:marBottom w:val="0"/>
          <w:divBdr>
            <w:top w:val="none" w:sz="0" w:space="0" w:color="auto"/>
            <w:left w:val="none" w:sz="0" w:space="0" w:color="auto"/>
            <w:bottom w:val="none" w:sz="0" w:space="0" w:color="auto"/>
            <w:right w:val="none" w:sz="0" w:space="0" w:color="auto"/>
          </w:divBdr>
        </w:div>
      </w:divsChild>
    </w:div>
    <w:div w:id="1974405976">
      <w:bodyDiv w:val="1"/>
      <w:marLeft w:val="0"/>
      <w:marRight w:val="0"/>
      <w:marTop w:val="0"/>
      <w:marBottom w:val="0"/>
      <w:divBdr>
        <w:top w:val="none" w:sz="0" w:space="0" w:color="auto"/>
        <w:left w:val="none" w:sz="0" w:space="0" w:color="auto"/>
        <w:bottom w:val="none" w:sz="0" w:space="0" w:color="auto"/>
        <w:right w:val="none" w:sz="0" w:space="0" w:color="auto"/>
      </w:divBdr>
    </w:div>
    <w:div w:id="2130124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mailto:" TargetMode="Externa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AA41C2-354A-47D5-B228-6A32D463A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20843</Words>
  <Characters>118808</Characters>
  <Application>Microsoft Office Word</Application>
  <DocSecurity>0</DocSecurity>
  <Lines>990</Lines>
  <Paragraphs>278</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139373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Reinmar Hager</dc:creator>
  <cp:lastModifiedBy>David Ashbrook</cp:lastModifiedBy>
  <cp:revision>2</cp:revision>
  <cp:lastPrinted>2015-08-06T15:15:00Z</cp:lastPrinted>
  <dcterms:created xsi:type="dcterms:W3CDTF">2015-12-08T17:24:00Z</dcterms:created>
  <dcterms:modified xsi:type="dcterms:W3CDTF">2015-12-08T17:24:00Z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david.ashbrook@postgrad.manchester.ac.uk@www.mendeley.com</vt:lpwstr>
  </property>
  <property fmtid="{D5CDD505-2E9C-101B-9397-08002B2CF9AE}" pid="4" name="Mendeley Recent Style Id 0_1">
    <vt:lpwstr>http://www.zotero.org/styles/american-medical-association</vt:lpwstr>
  </property>
  <property fmtid="{D5CDD505-2E9C-101B-9397-08002B2CF9AE}" pid="5" name="Mendeley Recent Style Name 0_1">
    <vt:lpwstr>American Medical Association</vt:lpwstr>
  </property>
  <property fmtid="{D5CDD505-2E9C-101B-9397-08002B2CF9AE}" pid="6" name="Mendeley Recent Style Id 1_1">
    <vt:lpwstr>http://www.zotero.org/styles/chicago-author-date</vt:lpwstr>
  </property>
  <property fmtid="{D5CDD505-2E9C-101B-9397-08002B2CF9AE}" pid="7" name="Mendeley Recent Style Name 1_1">
    <vt:lpwstr>Chicago Manual of Style 16th edition (author-date)</vt:lpwstr>
  </property>
  <property fmtid="{D5CDD505-2E9C-101B-9397-08002B2CF9AE}" pid="8" name="Mendeley Recent Style Id 2_1">
    <vt:lpwstr>http://www.zotero.org/styles/frontiers-in-behavioral-neuroscience</vt:lpwstr>
  </property>
  <property fmtid="{D5CDD505-2E9C-101B-9397-08002B2CF9AE}" pid="9" name="Mendeley Recent Style Name 2_1">
    <vt:lpwstr>Frontiers in Behavioral Neuroscience</vt:lpwstr>
  </property>
  <property fmtid="{D5CDD505-2E9C-101B-9397-08002B2CF9AE}" pid="10" name="Mendeley Recent Style Id 3_1">
    <vt:lpwstr>http://www.zotero.org/styles/harvard1</vt:lpwstr>
  </property>
  <property fmtid="{D5CDD505-2E9C-101B-9397-08002B2CF9AE}" pid="11" name="Mendeley Recent Style Name 3_1">
    <vt:lpwstr>Harvard Reference format 1 (author-date)</vt:lpwstr>
  </property>
  <property fmtid="{D5CDD505-2E9C-101B-9397-08002B2CF9AE}" pid="12" name="Mendeley Recent Style Id 4_1">
    <vt:lpwstr>http://www.zotero.org/styles/ieee</vt:lpwstr>
  </property>
  <property fmtid="{D5CDD505-2E9C-101B-9397-08002B2CF9AE}" pid="13" name="Mendeley Recent Style Name 4_1">
    <vt:lpwstr>IEEE</vt:lpwstr>
  </property>
  <property fmtid="{D5CDD505-2E9C-101B-9397-08002B2CF9AE}" pid="14" name="Mendeley Recent Style Id 5_1">
    <vt:lpwstr>http://www.zotero.org/styles/modern-humanities-research-association</vt:lpwstr>
  </property>
  <property fmtid="{D5CDD505-2E9C-101B-9397-08002B2CF9AE}" pid="15" name="Mendeley Recent Style Name 5_1">
    <vt:lpwstr>Modern Humanities Research Association 3rd edition (note with bibliography)</vt:lpwstr>
  </property>
  <property fmtid="{D5CDD505-2E9C-101B-9397-08002B2CF9AE}" pid="16" name="Mendeley Recent Style Id 6_1">
    <vt:lpwstr>http://www.zotero.org/styles/nature</vt:lpwstr>
  </property>
  <property fmtid="{D5CDD505-2E9C-101B-9397-08002B2CF9AE}" pid="17" name="Mendeley Recent Style Name 6_1">
    <vt:lpwstr>Nature</vt:lpwstr>
  </property>
  <property fmtid="{D5CDD505-2E9C-101B-9397-08002B2CF9AE}" pid="18" name="Mendeley Recent Style Id 7_1">
    <vt:lpwstr>http://www.zotero.org/styles/plos-genetics</vt:lpwstr>
  </property>
  <property fmtid="{D5CDD505-2E9C-101B-9397-08002B2CF9AE}" pid="19" name="Mendeley Recent Style Name 7_1">
    <vt:lpwstr>PLOS Genetics</vt:lpwstr>
  </property>
  <property fmtid="{D5CDD505-2E9C-101B-9397-08002B2CF9AE}" pid="20" name="Mendeley Recent Style Id 8_1">
    <vt:lpwstr>http://www.zotero.org/styles/pnas</vt:lpwstr>
  </property>
  <property fmtid="{D5CDD505-2E9C-101B-9397-08002B2CF9AE}" pid="21" name="Mendeley Recent Style Name 8_1">
    <vt:lpwstr>Proceedings of the National Academy of Sciences of the United States of America</vt:lpwstr>
  </property>
  <property fmtid="{D5CDD505-2E9C-101B-9397-08002B2CF9AE}" pid="22" name="Mendeley Recent Style Id 9_1">
    <vt:lpwstr>http://www.zotero.org/styles/science</vt:lpwstr>
  </property>
  <property fmtid="{D5CDD505-2E9C-101B-9397-08002B2CF9AE}" pid="23" name="Mendeley Recent Style Name 9_1">
    <vt:lpwstr>Science</vt:lpwstr>
  </property>
  <property fmtid="{D5CDD505-2E9C-101B-9397-08002B2CF9AE}" pid="24" name="Mendeley Citation Style_1">
    <vt:lpwstr>http://www.zotero.org/styles/frontiers-in-behavioral-neuroscience</vt:lpwstr>
  </property>
</Properties>
</file>