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D90B5" w14:textId="743B81B5" w:rsidR="003D5227" w:rsidRPr="00DE7D54" w:rsidRDefault="003D5227" w:rsidP="003A2233">
      <w:pPr>
        <w:spacing w:after="0" w:line="480" w:lineRule="auto"/>
        <w:contextualSpacing/>
        <w:rPr>
          <w:b/>
        </w:rPr>
      </w:pPr>
      <w:bookmarkStart w:id="0" w:name="_GoBack"/>
      <w:bookmarkEnd w:id="0"/>
      <w:r w:rsidRPr="00DE7D54">
        <w:rPr>
          <w:b/>
          <w:i/>
        </w:rPr>
        <w:t>N</w:t>
      </w:r>
      <w:r w:rsidRPr="00DE7D54">
        <w:rPr>
          <w:b/>
          <w:vertAlign w:val="superscript"/>
        </w:rPr>
        <w:t>6</w:t>
      </w:r>
      <w:r w:rsidRPr="00DE7D54">
        <w:rPr>
          <w:b/>
        </w:rPr>
        <w:t xml:space="preserve">-methyladenosine of HIV-1 RNA </w:t>
      </w:r>
      <w:del w:id="1" w:author="Li Wu" w:date="2016-06-27T13:11:00Z">
        <w:r w:rsidR="001829A0" w:rsidRPr="00527F67">
          <w:rPr>
            <w:b/>
          </w:rPr>
          <w:delText>Regulates Viral Infection</w:delText>
        </w:r>
      </w:del>
      <w:ins w:id="2" w:author="Li Wu" w:date="2016-06-27T13:11:00Z">
        <w:r w:rsidR="00537170">
          <w:rPr>
            <w:b/>
          </w:rPr>
          <w:t>r</w:t>
        </w:r>
        <w:r w:rsidRPr="00E624E5">
          <w:rPr>
            <w:b/>
          </w:rPr>
          <w:t xml:space="preserve">egulates </w:t>
        </w:r>
        <w:r w:rsidR="00537170">
          <w:rPr>
            <w:b/>
          </w:rPr>
          <w:t>v</w:t>
        </w:r>
        <w:r w:rsidRPr="00E624E5">
          <w:rPr>
            <w:b/>
          </w:rPr>
          <w:t xml:space="preserve">iral </w:t>
        </w:r>
        <w:r w:rsidR="00537170">
          <w:rPr>
            <w:b/>
          </w:rPr>
          <w:t>i</w:t>
        </w:r>
        <w:r w:rsidRPr="00E624E5">
          <w:rPr>
            <w:b/>
          </w:rPr>
          <w:t>nfection</w:t>
        </w:r>
      </w:ins>
      <w:r w:rsidRPr="00DE7D54">
        <w:rPr>
          <w:b/>
        </w:rPr>
        <w:t xml:space="preserve"> and HIV-1 Gag </w:t>
      </w:r>
      <w:del w:id="3" w:author="Li Wu" w:date="2016-06-27T13:11:00Z">
        <w:r w:rsidR="001829A0" w:rsidRPr="00527F67">
          <w:rPr>
            <w:b/>
          </w:rPr>
          <w:delText>Protein Expression</w:delText>
        </w:r>
      </w:del>
      <w:ins w:id="4" w:author="Li Wu" w:date="2016-06-27T13:11:00Z">
        <w:r w:rsidR="00537170">
          <w:rPr>
            <w:b/>
          </w:rPr>
          <w:t>p</w:t>
        </w:r>
        <w:r w:rsidRPr="00E624E5">
          <w:rPr>
            <w:b/>
          </w:rPr>
          <w:t xml:space="preserve">rotein </w:t>
        </w:r>
        <w:r w:rsidR="00537170">
          <w:rPr>
            <w:b/>
          </w:rPr>
          <w:t>e</w:t>
        </w:r>
        <w:r w:rsidRPr="00E624E5">
          <w:rPr>
            <w:b/>
          </w:rPr>
          <w:t>xpression</w:t>
        </w:r>
      </w:ins>
    </w:p>
    <w:p w14:paraId="0A554181" w14:textId="77777777" w:rsidR="003D5227" w:rsidRPr="00DE7D54" w:rsidRDefault="003D5227" w:rsidP="003A2233">
      <w:pPr>
        <w:spacing w:line="480" w:lineRule="auto"/>
        <w:contextualSpacing/>
      </w:pPr>
    </w:p>
    <w:p w14:paraId="77C632F3" w14:textId="29EBE74E" w:rsidR="005C3974" w:rsidRDefault="003D5227" w:rsidP="003A2233">
      <w:pPr>
        <w:spacing w:line="480" w:lineRule="auto"/>
        <w:contextualSpacing/>
        <w:rPr>
          <w:ins w:id="5" w:author="Li Wu" w:date="2016-06-27T13:11:00Z"/>
        </w:rPr>
      </w:pPr>
      <w:r w:rsidRPr="00DE7D54">
        <w:t>Nagaraja Tirumuru</w:t>
      </w:r>
      <w:r w:rsidRPr="00DE7D54">
        <w:rPr>
          <w:vertAlign w:val="superscript"/>
        </w:rPr>
        <w:t>1, #</w:t>
      </w:r>
      <w:r w:rsidRPr="00DE7D54">
        <w:t>, Boxuan Simen Zhao</w:t>
      </w:r>
      <w:r w:rsidRPr="00DE7D54">
        <w:rPr>
          <w:vertAlign w:val="superscript"/>
        </w:rPr>
        <w:t>2, 3, #</w:t>
      </w:r>
      <w:r w:rsidRPr="00DE7D54">
        <w:t xml:space="preserve">, </w:t>
      </w:r>
      <w:ins w:id="6" w:author="Li Wu" w:date="2016-06-27T13:11:00Z">
        <w:r w:rsidR="00E50526" w:rsidRPr="00E624E5">
          <w:t>Wuxun Lu</w:t>
        </w:r>
        <w:r w:rsidR="00E50526" w:rsidRPr="00E624E5">
          <w:rPr>
            <w:vertAlign w:val="superscript"/>
          </w:rPr>
          <w:t>1</w:t>
        </w:r>
        <w:r w:rsidR="00E50526" w:rsidRPr="00E624E5">
          <w:t xml:space="preserve">, </w:t>
        </w:r>
      </w:ins>
      <w:r w:rsidRPr="00DE7D54">
        <w:t>Zhike Lu</w:t>
      </w:r>
      <w:r w:rsidRPr="00DE7D54">
        <w:rPr>
          <w:vertAlign w:val="superscript"/>
        </w:rPr>
        <w:t>2, 3</w:t>
      </w:r>
      <w:r w:rsidRPr="00DE7D54">
        <w:t>, Chuan He</w:t>
      </w:r>
      <w:r w:rsidRPr="00DE7D54">
        <w:rPr>
          <w:vertAlign w:val="superscript"/>
        </w:rPr>
        <w:t xml:space="preserve">2, 3, </w:t>
      </w:r>
      <w:del w:id="7" w:author="Li Wu" w:date="2016-06-27T13:11:00Z">
        <w:r w:rsidR="001829A0" w:rsidRPr="00527F67">
          <w:delText xml:space="preserve">* and </w:delText>
        </w:r>
      </w:del>
      <w:ins w:id="8" w:author="Li Wu" w:date="2016-06-27T13:11:00Z">
        <w:r w:rsidR="005C3974">
          <w:t xml:space="preserve">*, </w:t>
        </w:r>
      </w:ins>
    </w:p>
    <w:p w14:paraId="03BEABDD" w14:textId="099D82A6" w:rsidR="003D5227" w:rsidRPr="00DE7D54" w:rsidRDefault="003D5227" w:rsidP="003A2233">
      <w:pPr>
        <w:spacing w:line="480" w:lineRule="auto"/>
        <w:contextualSpacing/>
      </w:pPr>
      <w:r w:rsidRPr="00DE7D54">
        <w:t>Li Wu</w:t>
      </w:r>
      <w:r w:rsidRPr="00DE7D54">
        <w:rPr>
          <w:vertAlign w:val="superscript"/>
        </w:rPr>
        <w:t xml:space="preserve">1, 4, 5, </w:t>
      </w:r>
      <w:r w:rsidRPr="00DE7D54">
        <w:t>*</w:t>
      </w:r>
    </w:p>
    <w:p w14:paraId="44D3E107" w14:textId="77777777" w:rsidR="003D5227" w:rsidRPr="00DE7D54" w:rsidRDefault="003D5227" w:rsidP="003A2233">
      <w:pPr>
        <w:spacing w:line="480" w:lineRule="auto"/>
        <w:contextualSpacing/>
      </w:pPr>
    </w:p>
    <w:p w14:paraId="0F6C95AC" w14:textId="5A155A33" w:rsidR="003D5227" w:rsidRPr="00DE7D54" w:rsidRDefault="003D5227" w:rsidP="003A2233">
      <w:pPr>
        <w:autoSpaceDE w:val="0"/>
        <w:autoSpaceDN w:val="0"/>
        <w:adjustRightInd w:val="0"/>
        <w:spacing w:after="0" w:line="480" w:lineRule="auto"/>
        <w:contextualSpacing/>
      </w:pPr>
      <w:r w:rsidRPr="00DE7D54">
        <w:rPr>
          <w:vertAlign w:val="superscript"/>
        </w:rPr>
        <w:t xml:space="preserve">1 </w:t>
      </w:r>
      <w:r w:rsidRPr="00DE7D54">
        <w:t xml:space="preserve">Center for Retrovirus Research, Department of Veterinary Biosciences, </w:t>
      </w:r>
      <w:r w:rsidRPr="00DE7D54">
        <w:rPr>
          <w:vertAlign w:val="superscript"/>
        </w:rPr>
        <w:t xml:space="preserve">4 </w:t>
      </w:r>
      <w:r w:rsidRPr="00DE7D54">
        <w:t xml:space="preserve">Department of Microbial Infection and Immunity, and </w:t>
      </w:r>
      <w:r w:rsidRPr="00DE7D54">
        <w:rPr>
          <w:vertAlign w:val="superscript"/>
        </w:rPr>
        <w:t xml:space="preserve">5 </w:t>
      </w:r>
      <w:r w:rsidRPr="00DE7D54">
        <w:t xml:space="preserve">Comprehensive Cancer Center, The Ohio State University, Columbus, Ohio </w:t>
      </w:r>
      <w:del w:id="9" w:author="Li Wu" w:date="2016-06-27T13:11:00Z">
        <w:r w:rsidR="001829A0" w:rsidRPr="00527F67">
          <w:delText>43221</w:delText>
        </w:r>
      </w:del>
      <w:ins w:id="10" w:author="Li Wu" w:date="2016-06-27T13:11:00Z">
        <w:r w:rsidRPr="00E624E5">
          <w:t>4321</w:t>
        </w:r>
        <w:r w:rsidR="00772392">
          <w:t>0</w:t>
        </w:r>
      </w:ins>
      <w:r w:rsidRPr="00DE7D54">
        <w:t>, USA.</w:t>
      </w:r>
    </w:p>
    <w:p w14:paraId="53B6AFF0" w14:textId="77777777" w:rsidR="003D5227" w:rsidRPr="00DE7D54" w:rsidRDefault="003D5227" w:rsidP="003A2233">
      <w:pPr>
        <w:autoSpaceDE w:val="0"/>
        <w:autoSpaceDN w:val="0"/>
        <w:adjustRightInd w:val="0"/>
        <w:spacing w:after="0" w:line="480" w:lineRule="auto"/>
        <w:contextualSpacing/>
        <w:rPr>
          <w:vertAlign w:val="superscript"/>
        </w:rPr>
      </w:pPr>
    </w:p>
    <w:p w14:paraId="22887CD4" w14:textId="77777777" w:rsidR="003D5227" w:rsidRPr="00DE7D54" w:rsidRDefault="003D5227" w:rsidP="003A2233">
      <w:pPr>
        <w:autoSpaceDE w:val="0"/>
        <w:autoSpaceDN w:val="0"/>
        <w:adjustRightInd w:val="0"/>
        <w:spacing w:after="0" w:line="480" w:lineRule="auto"/>
        <w:contextualSpacing/>
      </w:pPr>
      <w:r w:rsidRPr="00DE7D54">
        <w:rPr>
          <w:vertAlign w:val="superscript"/>
        </w:rPr>
        <w:t xml:space="preserve">2 </w:t>
      </w:r>
      <w:r w:rsidRPr="00DE7D54">
        <w:t xml:space="preserve">Department of Chemistry, Department of Biochemistry and Molecular Biology, Institute for Biophysical Dynamics, The University of Chicago, Chicago, Illinois 60637, USA; </w:t>
      </w:r>
      <w:r w:rsidRPr="00DE7D54">
        <w:rPr>
          <w:vertAlign w:val="superscript"/>
        </w:rPr>
        <w:t xml:space="preserve">3 </w:t>
      </w:r>
      <w:r w:rsidRPr="00DE7D54">
        <w:t>Howard Hughes Medical Institute, The University of Chicago, Chicago, Illinois 60637, USA.</w:t>
      </w:r>
    </w:p>
    <w:p w14:paraId="6929A768" w14:textId="77777777" w:rsidR="003D5227" w:rsidRPr="00DE7D54" w:rsidRDefault="003D5227" w:rsidP="003A2233">
      <w:pPr>
        <w:autoSpaceDE w:val="0"/>
        <w:autoSpaceDN w:val="0"/>
        <w:adjustRightInd w:val="0"/>
        <w:spacing w:after="0" w:line="480" w:lineRule="auto"/>
        <w:contextualSpacing/>
        <w:rPr>
          <w:vertAlign w:val="superscript"/>
        </w:rPr>
      </w:pPr>
    </w:p>
    <w:p w14:paraId="7E082B2D" w14:textId="00323F95" w:rsidR="003D5227" w:rsidRPr="00DE7D54" w:rsidRDefault="003D5227" w:rsidP="003A2233">
      <w:pPr>
        <w:autoSpaceDE w:val="0"/>
        <w:autoSpaceDN w:val="0"/>
        <w:adjustRightInd w:val="0"/>
        <w:spacing w:after="0" w:line="480" w:lineRule="auto"/>
        <w:contextualSpacing/>
      </w:pPr>
      <w:r w:rsidRPr="00DE7D54">
        <w:rPr>
          <w:vertAlign w:val="superscript"/>
        </w:rPr>
        <w:t>#</w:t>
      </w:r>
      <w:r w:rsidRPr="00DE7D54">
        <w:t xml:space="preserve"> The</w:t>
      </w:r>
      <w:r w:rsidR="00193E84" w:rsidRPr="00DE7D54">
        <w:t>se authors contributed equally.</w:t>
      </w:r>
      <w:del w:id="11" w:author="Li Wu" w:date="2016-06-27T13:11:00Z">
        <w:r w:rsidR="001829A0" w:rsidRPr="00527F67">
          <w:delText xml:space="preserve"> </w:delText>
        </w:r>
      </w:del>
    </w:p>
    <w:p w14:paraId="1A6D5ADB" w14:textId="77777777" w:rsidR="003D5227" w:rsidRPr="00DE7D54" w:rsidRDefault="003D5227" w:rsidP="003A2233">
      <w:pPr>
        <w:autoSpaceDE w:val="0"/>
        <w:autoSpaceDN w:val="0"/>
        <w:adjustRightInd w:val="0"/>
        <w:spacing w:after="0" w:line="480" w:lineRule="auto"/>
        <w:contextualSpacing/>
      </w:pPr>
    </w:p>
    <w:p w14:paraId="7043409F" w14:textId="77777777" w:rsidR="003D5227" w:rsidRPr="00DE7D54" w:rsidRDefault="003D5227" w:rsidP="003A2233">
      <w:pPr>
        <w:autoSpaceDE w:val="0"/>
        <w:autoSpaceDN w:val="0"/>
        <w:adjustRightInd w:val="0"/>
        <w:spacing w:after="0" w:line="480" w:lineRule="auto"/>
        <w:contextualSpacing/>
        <w:rPr>
          <w:b/>
        </w:rPr>
      </w:pPr>
      <w:r w:rsidRPr="00DE7D54">
        <w:t xml:space="preserve">* </w:t>
      </w:r>
      <w:r w:rsidRPr="00DE7D54">
        <w:rPr>
          <w:b/>
        </w:rPr>
        <w:t>Corresponding authors</w:t>
      </w:r>
    </w:p>
    <w:p w14:paraId="5F131563" w14:textId="77777777" w:rsidR="003D5227" w:rsidRPr="00E624E5" w:rsidRDefault="003D5227" w:rsidP="00F24EC8">
      <w:pPr>
        <w:autoSpaceDE w:val="0"/>
        <w:autoSpaceDN w:val="0"/>
        <w:adjustRightInd w:val="0"/>
        <w:spacing w:after="0" w:line="480" w:lineRule="auto"/>
        <w:contextualSpacing/>
        <w:outlineLvl w:val="0"/>
        <w:rPr>
          <w:rStyle w:val="Hyperlink"/>
          <w:color w:val="000000" w:themeColor="text1"/>
          <w:u w:val="none"/>
          <w:rPrChange w:id="12" w:author="Li Wu" w:date="2016-06-27T13:11:00Z">
            <w:rPr>
              <w:rStyle w:val="Hyperlink"/>
            </w:rPr>
          </w:rPrChange>
        </w:rPr>
        <w:pPrChange w:id="13" w:author="Li Wu" w:date="2016-06-27T13:11:00Z">
          <w:pPr>
            <w:autoSpaceDE w:val="0"/>
            <w:autoSpaceDN w:val="0"/>
            <w:adjustRightInd w:val="0"/>
            <w:spacing w:after="0" w:line="480" w:lineRule="auto"/>
            <w:contextualSpacing/>
          </w:pPr>
        </w:pPrChange>
      </w:pPr>
      <w:r w:rsidRPr="00DE7D54">
        <w:t xml:space="preserve">LW: </w:t>
      </w:r>
      <w:r w:rsidR="0091432D">
        <w:fldChar w:fldCharType="begin"/>
      </w:r>
      <w:r w:rsidR="0091432D">
        <w:instrText xml:space="preserve"> HYPERLINK "mailto:wu.840@osu.edu" </w:instrText>
      </w:r>
      <w:r w:rsidR="0091432D">
        <w:fldChar w:fldCharType="separate"/>
      </w:r>
      <w:r w:rsidRPr="00DE7D54">
        <w:rPr>
          <w:rStyle w:val="Hyperlink"/>
        </w:rPr>
        <w:t>wu.840@osu.edu</w:t>
      </w:r>
      <w:r w:rsidR="0091432D" w:rsidRPr="00DE7D54">
        <w:rPr>
          <w:rStyle w:val="Hyperlink"/>
        </w:rPr>
        <w:fldChar w:fldCharType="end"/>
      </w:r>
      <w:r w:rsidRPr="00DE7D54">
        <w:rPr>
          <w:rStyle w:val="Hyperlink"/>
        </w:rPr>
        <w:t xml:space="preserve">, </w:t>
      </w:r>
      <w:r w:rsidRPr="00E624E5">
        <w:rPr>
          <w:rStyle w:val="Hyperlink"/>
          <w:color w:val="000000" w:themeColor="text1"/>
          <w:u w:val="none"/>
          <w:rPrChange w:id="14" w:author="Li Wu" w:date="2016-06-27T13:11:00Z">
            <w:rPr>
              <w:rStyle w:val="Hyperlink"/>
            </w:rPr>
          </w:rPrChange>
        </w:rPr>
        <w:t>Phone: (614)-292-5408</w:t>
      </w:r>
    </w:p>
    <w:p w14:paraId="7A285A17" w14:textId="77777777" w:rsidR="003D5227" w:rsidRPr="00E624E5" w:rsidRDefault="003D5227" w:rsidP="00F24EC8">
      <w:pPr>
        <w:autoSpaceDE w:val="0"/>
        <w:autoSpaceDN w:val="0"/>
        <w:adjustRightInd w:val="0"/>
        <w:spacing w:after="0" w:line="480" w:lineRule="auto"/>
        <w:contextualSpacing/>
        <w:outlineLvl w:val="0"/>
        <w:rPr>
          <w:color w:val="000000" w:themeColor="text1"/>
          <w:rPrChange w:id="15" w:author="Li Wu" w:date="2016-06-27T13:11:00Z">
            <w:rPr/>
          </w:rPrChange>
        </w:rPr>
        <w:pPrChange w:id="16" w:author="Li Wu" w:date="2016-06-27T13:11:00Z">
          <w:pPr>
            <w:autoSpaceDE w:val="0"/>
            <w:autoSpaceDN w:val="0"/>
            <w:adjustRightInd w:val="0"/>
            <w:spacing w:after="0" w:line="480" w:lineRule="auto"/>
            <w:contextualSpacing/>
          </w:pPr>
        </w:pPrChange>
      </w:pPr>
      <w:r w:rsidRPr="00DE7D54">
        <w:t xml:space="preserve">CH: </w:t>
      </w:r>
      <w:r w:rsidR="0091432D">
        <w:fldChar w:fldCharType="begin"/>
      </w:r>
      <w:r w:rsidR="0091432D">
        <w:instrText xml:space="preserve"> HYPERLINK "mailto:chuanhe@uchicago.edu" </w:instrText>
      </w:r>
      <w:r w:rsidR="0091432D">
        <w:fldChar w:fldCharType="separate"/>
      </w:r>
      <w:r w:rsidRPr="00DE7D54">
        <w:rPr>
          <w:rStyle w:val="Hyperlink"/>
        </w:rPr>
        <w:t>chuanhe@uchicago.edu</w:t>
      </w:r>
      <w:r w:rsidR="0091432D" w:rsidRPr="00DE7D54">
        <w:rPr>
          <w:rStyle w:val="Hyperlink"/>
        </w:rPr>
        <w:fldChar w:fldCharType="end"/>
      </w:r>
      <w:r w:rsidRPr="00DE7D54">
        <w:rPr>
          <w:rStyle w:val="Hyperlink"/>
        </w:rPr>
        <w:t xml:space="preserve">, </w:t>
      </w:r>
      <w:r w:rsidRPr="00E624E5">
        <w:rPr>
          <w:rStyle w:val="Hyperlink"/>
          <w:color w:val="000000" w:themeColor="text1"/>
          <w:u w:val="none"/>
          <w:rPrChange w:id="17" w:author="Li Wu" w:date="2016-06-27T13:11:00Z">
            <w:rPr>
              <w:rStyle w:val="Hyperlink"/>
            </w:rPr>
          </w:rPrChange>
        </w:rPr>
        <w:t>Phone: (</w:t>
      </w:r>
      <w:r w:rsidRPr="00E624E5">
        <w:rPr>
          <w:color w:val="000000" w:themeColor="text1"/>
          <w:rPrChange w:id="18" w:author="Li Wu" w:date="2016-06-27T13:11:00Z">
            <w:rPr/>
          </w:rPrChange>
        </w:rPr>
        <w:t>773)-702-5061</w:t>
      </w:r>
    </w:p>
    <w:p w14:paraId="1D188F84" w14:textId="77777777" w:rsidR="008A44D3" w:rsidRPr="00DE7D54" w:rsidRDefault="008A44D3" w:rsidP="008A44D3">
      <w:pPr>
        <w:spacing w:line="480" w:lineRule="auto"/>
        <w:contextualSpacing/>
        <w:rPr>
          <w:b/>
        </w:rPr>
      </w:pPr>
    </w:p>
    <w:p w14:paraId="22BDDD92" w14:textId="77777777" w:rsidR="001829A0" w:rsidRPr="00527F67" w:rsidRDefault="001829A0" w:rsidP="001829A0">
      <w:pPr>
        <w:spacing w:line="480" w:lineRule="auto"/>
        <w:contextualSpacing/>
        <w:rPr>
          <w:del w:id="19" w:author="Li Wu" w:date="2016-06-27T13:11:00Z"/>
        </w:rPr>
      </w:pPr>
      <w:del w:id="20" w:author="Li Wu" w:date="2016-06-27T13:11:00Z">
        <w:r w:rsidRPr="00527F67">
          <w:rPr>
            <w:b/>
          </w:rPr>
          <w:delText xml:space="preserve">Keywords: </w:delText>
        </w:r>
        <w:r w:rsidRPr="00527F67">
          <w:delText xml:space="preserve">HIV-1; infection; RNA methylation; </w:delText>
        </w:r>
        <w:r w:rsidRPr="00527F67">
          <w:rPr>
            <w:i/>
          </w:rPr>
          <w:delText>N</w:delText>
        </w:r>
        <w:r w:rsidRPr="00527F67">
          <w:rPr>
            <w:bCs/>
            <w:vertAlign w:val="superscript"/>
          </w:rPr>
          <w:delText>6</w:delText>
        </w:r>
        <w:r w:rsidRPr="00527F67">
          <w:delText>-methyladenosine; YTHDF proteins</w:delText>
        </w:r>
      </w:del>
    </w:p>
    <w:p w14:paraId="68E9E47C" w14:textId="77777777" w:rsidR="001829A0" w:rsidRDefault="001829A0" w:rsidP="001829A0">
      <w:pPr>
        <w:spacing w:line="480" w:lineRule="auto"/>
        <w:contextualSpacing/>
        <w:rPr>
          <w:del w:id="21" w:author="Li Wu" w:date="2016-06-27T13:11:00Z"/>
        </w:rPr>
      </w:pPr>
      <w:del w:id="22" w:author="Li Wu" w:date="2016-06-27T13:11:00Z">
        <w:r w:rsidRPr="00527F67">
          <w:rPr>
            <w:b/>
          </w:rPr>
          <w:delText>Manuscript information</w:delText>
        </w:r>
        <w:r w:rsidRPr="00527F67">
          <w:delText>: 8 figures and 4 supplemental tables.</w:delText>
        </w:r>
        <w:r w:rsidRPr="00527F67">
          <w:br w:type="page"/>
        </w:r>
        <w:r w:rsidRPr="00527F67">
          <w:rPr>
            <w:b/>
          </w:rPr>
          <w:delText xml:space="preserve">Abstract </w:delText>
        </w:r>
        <w:r w:rsidRPr="00527F67">
          <w:delText>(150 words)</w:delText>
        </w:r>
      </w:del>
    </w:p>
    <w:p w14:paraId="79153078" w14:textId="51498CDA" w:rsidR="003D5227" w:rsidRPr="008A44D3" w:rsidRDefault="008A44D3" w:rsidP="001434CB">
      <w:pPr>
        <w:spacing w:line="480" w:lineRule="auto"/>
        <w:contextualSpacing/>
        <w:rPr>
          <w:ins w:id="23" w:author="Li Wu" w:date="2016-06-27T13:11:00Z"/>
        </w:rPr>
      </w:pPr>
      <w:ins w:id="24" w:author="Li Wu" w:date="2016-06-27T13:11:00Z">
        <w:r w:rsidRPr="008A44D3">
          <w:rPr>
            <w:b/>
          </w:rPr>
          <w:t>Competing interests</w:t>
        </w:r>
        <w:r>
          <w:rPr>
            <w:b/>
          </w:rPr>
          <w:t xml:space="preserve"> statement</w:t>
        </w:r>
        <w:r>
          <w:t xml:space="preserve">: </w:t>
        </w:r>
        <w:r w:rsidR="001434CB">
          <w:t xml:space="preserve">The </w:t>
        </w:r>
        <w:r w:rsidR="001434CB" w:rsidRPr="001434CB">
          <w:t>authors declare that no</w:t>
        </w:r>
        <w:r w:rsidR="001434CB">
          <w:t xml:space="preserve"> </w:t>
        </w:r>
        <w:r w:rsidR="001434CB" w:rsidRPr="001434CB">
          <w:t>competing interests exist.</w:t>
        </w:r>
      </w:ins>
    </w:p>
    <w:p w14:paraId="76F92E48" w14:textId="72ED56DB" w:rsidR="003D5227" w:rsidRDefault="003D5227" w:rsidP="00F24EC8">
      <w:pPr>
        <w:spacing w:line="480" w:lineRule="auto"/>
        <w:contextualSpacing/>
        <w:outlineLvl w:val="0"/>
        <w:rPr>
          <w:ins w:id="25" w:author="Li Wu" w:date="2016-06-27T13:11:00Z"/>
        </w:rPr>
      </w:pPr>
      <w:ins w:id="26" w:author="Li Wu" w:date="2016-06-27T13:11:00Z">
        <w:r w:rsidRPr="00E624E5">
          <w:br w:type="page"/>
        </w:r>
        <w:r w:rsidRPr="00FA78D8">
          <w:rPr>
            <w:b/>
          </w:rPr>
          <w:lastRenderedPageBreak/>
          <w:t>Abstract</w:t>
        </w:r>
      </w:ins>
    </w:p>
    <w:p w14:paraId="0C3F9D1F" w14:textId="77777777" w:rsidR="00AE4CA5" w:rsidRPr="00DE7D54" w:rsidRDefault="00AE4CA5" w:rsidP="003A2233">
      <w:pPr>
        <w:spacing w:line="480" w:lineRule="auto"/>
        <w:contextualSpacing/>
      </w:pPr>
    </w:p>
    <w:p w14:paraId="50717E69" w14:textId="7CD37CBF" w:rsidR="003D5227" w:rsidRPr="00E624E5" w:rsidRDefault="003D5227" w:rsidP="003A2233">
      <w:pPr>
        <w:spacing w:line="480" w:lineRule="auto"/>
        <w:ind w:firstLine="720"/>
        <w:contextualSpacing/>
        <w:rPr>
          <w:ins w:id="27" w:author="Li Wu" w:date="2016-06-27T13:11:00Z"/>
        </w:rPr>
      </w:pPr>
      <w:r w:rsidRPr="00DE7D54">
        <w:t>The internal</w:t>
      </w:r>
      <w:r w:rsidRPr="00DE7D54">
        <w:rPr>
          <w:i/>
        </w:rPr>
        <w:t xml:space="preserve"> N</w:t>
      </w:r>
      <w:r w:rsidRPr="00DE7D54">
        <w:rPr>
          <w:vertAlign w:val="superscript"/>
        </w:rPr>
        <w:t>6</w:t>
      </w:r>
      <w:r w:rsidRPr="00DE7D54">
        <w:t>-methyladenosine (m</w:t>
      </w:r>
      <w:r w:rsidRPr="00DE7D54">
        <w:rPr>
          <w:vertAlign w:val="superscript"/>
        </w:rPr>
        <w:t>6</w:t>
      </w:r>
      <w:r w:rsidRPr="00DE7D54">
        <w:t>A) methylation of eukaryotic nuclear RNA controls post-transcriptional gene expression, which is regulated by methyltransferases (writers), demethylases (erasers), and m</w:t>
      </w:r>
      <w:r w:rsidRPr="00DE7D54">
        <w:rPr>
          <w:vertAlign w:val="superscript"/>
        </w:rPr>
        <w:t>6</w:t>
      </w:r>
      <w:r w:rsidRPr="00DE7D54">
        <w:t>A-binding proteins (readers) in cells. The YTH domain family proteins (</w:t>
      </w:r>
      <w:r w:rsidR="005A34C7" w:rsidRPr="00DE7D54">
        <w:t>YTHDF1</w:t>
      </w:r>
      <w:del w:id="28" w:author="Li Wu" w:date="2016-06-27T13:11:00Z">
        <w:r w:rsidR="001829A0" w:rsidRPr="00527F67">
          <w:delText>-</w:delText>
        </w:r>
      </w:del>
      <w:ins w:id="29" w:author="Li Wu" w:date="2016-06-27T13:11:00Z">
        <w:r w:rsidR="005A34C7">
          <w:t>–</w:t>
        </w:r>
      </w:ins>
      <w:r w:rsidR="005A34C7" w:rsidRPr="00DE7D54">
        <w:t>3</w:t>
      </w:r>
      <w:r w:rsidRPr="00DE7D54">
        <w:t xml:space="preserve">) bind to </w:t>
      </w:r>
      <w:del w:id="30" w:author="Li Wu" w:date="2016-06-27T13:11:00Z">
        <w:r w:rsidR="001829A0" w:rsidRPr="00527F67">
          <w:delText xml:space="preserve">the </w:delText>
        </w:r>
      </w:del>
      <w:r w:rsidRPr="00DE7D54">
        <w:t>m</w:t>
      </w:r>
      <w:r w:rsidRPr="00DE7D54">
        <w:rPr>
          <w:vertAlign w:val="superscript"/>
        </w:rPr>
        <w:t>6</w:t>
      </w:r>
      <w:r w:rsidRPr="00DE7D54">
        <w:t xml:space="preserve">A-modified cellular RNAs and affect RNA metabolism and processing. </w:t>
      </w:r>
      <w:r w:rsidR="00A1516F" w:rsidRPr="00DE7D54">
        <w:t xml:space="preserve">Here we show that </w:t>
      </w:r>
      <w:del w:id="31" w:author="Li Wu" w:date="2016-06-27T13:11:00Z">
        <w:r w:rsidR="001829A0" w:rsidRPr="00527F67">
          <w:delText>the</w:delText>
        </w:r>
      </w:del>
      <w:ins w:id="32" w:author="Li Wu" w:date="2016-06-27T13:11:00Z">
        <w:r w:rsidR="00630AE8">
          <w:t xml:space="preserve">YTHDF1–3 </w:t>
        </w:r>
        <w:r w:rsidR="00630AE8" w:rsidRPr="00527F67">
          <w:t xml:space="preserve">proteins </w:t>
        </w:r>
        <w:r w:rsidR="00630AE8">
          <w:t>recognize</w:t>
        </w:r>
      </w:ins>
      <w:r w:rsidR="00A1516F" w:rsidRPr="00DE7D54">
        <w:t xml:space="preserve"> m</w:t>
      </w:r>
      <w:r w:rsidR="00A1516F" w:rsidRPr="00DE7D54">
        <w:rPr>
          <w:vertAlign w:val="superscript"/>
        </w:rPr>
        <w:t>6</w:t>
      </w:r>
      <w:r w:rsidR="00A1516F" w:rsidRPr="00DE7D54">
        <w:t xml:space="preserve">A-modified HIV-1 RNA </w:t>
      </w:r>
      <w:del w:id="33" w:author="Li Wu" w:date="2016-06-27T13:11:00Z">
        <w:r w:rsidR="001829A0" w:rsidRPr="00527F67">
          <w:delText xml:space="preserve">is recognized by the YTHDF1-3 proteins, which </w:delText>
        </w:r>
      </w:del>
      <w:ins w:id="34" w:author="Li Wu" w:date="2016-06-27T13:11:00Z">
        <w:r w:rsidR="00630AE8">
          <w:t xml:space="preserve">and </w:t>
        </w:r>
      </w:ins>
      <w:r w:rsidR="00A1516F" w:rsidRPr="00DE7D54">
        <w:t xml:space="preserve">inhibit HIV-1 infection in </w:t>
      </w:r>
      <w:ins w:id="35" w:author="Li Wu" w:date="2016-06-27T13:11:00Z">
        <w:r w:rsidR="00630AE8">
          <w:t xml:space="preserve">cell lines and primary </w:t>
        </w:r>
      </w:ins>
      <w:r w:rsidR="00602FA1" w:rsidRPr="00DE7D54">
        <w:t>CD4</w:t>
      </w:r>
      <w:r w:rsidR="00602FA1" w:rsidRPr="00F1576F">
        <w:rPr>
          <w:vertAlign w:val="superscript"/>
          <w:rPrChange w:id="36" w:author="Li Wu" w:date="2016-06-27T13:11:00Z">
            <w:rPr/>
          </w:rPrChange>
        </w:rPr>
        <w:t>+</w:t>
      </w:r>
      <w:r w:rsidR="00A1516F" w:rsidRPr="00DE7D54">
        <w:t xml:space="preserve"> T-cells. </w:t>
      </w:r>
      <w:ins w:id="37" w:author="Li Wu" w:date="2016-06-27T13:11:00Z">
        <w:r w:rsidR="00FA78D8" w:rsidRPr="00E624E5">
          <w:t>We</w:t>
        </w:r>
        <w:r w:rsidR="00FA78D8">
          <w:t xml:space="preserve"> further</w:t>
        </w:r>
        <w:r w:rsidR="00FA78D8" w:rsidRPr="00E624E5">
          <w:t xml:space="preserve"> mapped the </w:t>
        </w:r>
        <w:r w:rsidR="00F158A8">
          <w:t>YTHDF1–3</w:t>
        </w:r>
        <w:r w:rsidR="00F158A8" w:rsidRPr="00E624E5">
          <w:t xml:space="preserve"> </w:t>
        </w:r>
        <w:r w:rsidR="00CA1AC0" w:rsidRPr="00E624E5">
          <w:t xml:space="preserve">binding sites </w:t>
        </w:r>
        <w:r w:rsidR="00FA78D8" w:rsidRPr="00E624E5">
          <w:t xml:space="preserve">in HIV-1 RNA from infected cells. </w:t>
        </w:r>
      </w:ins>
      <w:r w:rsidRPr="00DE7D54">
        <w:t>We found that overexpression of YTHDF proteins in cells inhibited HIV-1 infection</w:t>
      </w:r>
      <w:del w:id="38" w:author="Li Wu" w:date="2016-06-27T13:11:00Z">
        <w:r w:rsidR="001829A0" w:rsidRPr="00527F67">
          <w:delText>,</w:delText>
        </w:r>
      </w:del>
      <w:r w:rsidRPr="00DE7D54">
        <w:t xml:space="preserve"> mainly by decreasing HIV-1 reverse transcription, while knockdown of </w:t>
      </w:r>
      <w:r w:rsidR="005A34C7" w:rsidRPr="00DE7D54">
        <w:t>YTHDF1</w:t>
      </w:r>
      <w:del w:id="39" w:author="Li Wu" w:date="2016-06-27T13:11:00Z">
        <w:r w:rsidR="001829A0">
          <w:delText>-</w:delText>
        </w:r>
      </w:del>
      <w:ins w:id="40" w:author="Li Wu" w:date="2016-06-27T13:11:00Z">
        <w:r w:rsidR="005A34C7">
          <w:t>–</w:t>
        </w:r>
      </w:ins>
      <w:r w:rsidR="005A34C7" w:rsidRPr="00DE7D54">
        <w:t>3</w:t>
      </w:r>
      <w:r w:rsidRPr="00DE7D54">
        <w:t xml:space="preserve"> in cells had the opposite effects. </w:t>
      </w:r>
      <w:del w:id="41" w:author="Li Wu" w:date="2016-06-27T13:11:00Z">
        <w:r w:rsidR="001829A0" w:rsidRPr="00527F67">
          <w:delText xml:space="preserve">We mapped the YTHDF protein-binding sites in HIV-1 RNA from infected cells. </w:delText>
        </w:r>
        <w:r w:rsidR="001829A0">
          <w:delText xml:space="preserve">Silencing the </w:delText>
        </w:r>
        <w:r w:rsidR="001829A0" w:rsidRPr="00E877F3">
          <w:delText>m</w:delText>
        </w:r>
        <w:r w:rsidR="001829A0" w:rsidRPr="00E877F3">
          <w:rPr>
            <w:vertAlign w:val="superscript"/>
          </w:rPr>
          <w:delText>6</w:delText>
        </w:r>
        <w:r w:rsidR="001829A0" w:rsidRPr="00E877F3">
          <w:delText xml:space="preserve">A </w:delText>
        </w:r>
      </w:del>
      <w:ins w:id="42" w:author="Li Wu" w:date="2016-06-27T13:11:00Z">
        <w:r w:rsidR="00FA78D8">
          <w:t>Moreover, s</w:t>
        </w:r>
        <w:r w:rsidRPr="00E624E5">
          <w:t>ilencing the m</w:t>
        </w:r>
        <w:r w:rsidRPr="00E624E5">
          <w:rPr>
            <w:vertAlign w:val="superscript"/>
          </w:rPr>
          <w:t>6</w:t>
        </w:r>
        <w:r w:rsidRPr="00E624E5">
          <w:t xml:space="preserve">A </w:t>
        </w:r>
      </w:ins>
      <w:r w:rsidRPr="00DE7D54">
        <w:t xml:space="preserve">writers decreased HIV-1 Gag </w:t>
      </w:r>
      <w:ins w:id="43" w:author="Li Wu" w:date="2016-06-27T13:11:00Z">
        <w:r w:rsidR="00630AE8">
          <w:t xml:space="preserve">protein </w:t>
        </w:r>
      </w:ins>
      <w:r w:rsidRPr="00DE7D54">
        <w:t xml:space="preserve">expression </w:t>
      </w:r>
      <w:del w:id="44" w:author="Li Wu" w:date="2016-06-27T13:11:00Z">
        <w:r w:rsidR="001829A0" w:rsidRPr="00E877F3">
          <w:delText>and viral release from</w:delText>
        </w:r>
      </w:del>
      <w:ins w:id="45" w:author="Li Wu" w:date="2016-06-27T13:11:00Z">
        <w:r w:rsidR="00630AE8">
          <w:t xml:space="preserve">in </w:t>
        </w:r>
        <w:r w:rsidR="00FA78D8">
          <w:t>virus</w:t>
        </w:r>
        <w:r w:rsidR="00630AE8">
          <w:t>-</w:t>
        </w:r>
        <w:r w:rsidR="00FA78D8">
          <w:t>producer</w:t>
        </w:r>
      </w:ins>
      <w:r w:rsidR="00FA78D8" w:rsidRPr="00DE7D54">
        <w:t xml:space="preserve"> </w:t>
      </w:r>
      <w:r w:rsidRPr="00DE7D54">
        <w:t>cells, while silencing the m</w:t>
      </w:r>
      <w:r w:rsidRPr="00DE7D54">
        <w:rPr>
          <w:vertAlign w:val="superscript"/>
        </w:rPr>
        <w:t>6</w:t>
      </w:r>
      <w:r w:rsidRPr="00DE7D54">
        <w:t xml:space="preserve">A </w:t>
      </w:r>
      <w:del w:id="46" w:author="Li Wu" w:date="2016-06-27T13:11:00Z">
        <w:r w:rsidR="001829A0" w:rsidRPr="00E877F3">
          <w:delText>eraser</w:delText>
        </w:r>
        <w:r w:rsidR="001829A0">
          <w:delText xml:space="preserve"> FTO</w:delText>
        </w:r>
      </w:del>
      <w:ins w:id="47" w:author="Li Wu" w:date="2016-06-27T13:11:00Z">
        <w:r w:rsidRPr="00E624E5">
          <w:t>eraser</w:t>
        </w:r>
        <w:r w:rsidR="009C0AD4" w:rsidRPr="00E624E5">
          <w:t>s</w:t>
        </w:r>
      </w:ins>
      <w:r w:rsidRPr="00DE7D54">
        <w:t xml:space="preserve"> increased Gag expression</w:t>
      </w:r>
      <w:del w:id="48" w:author="Li Wu" w:date="2016-06-27T13:11:00Z">
        <w:r w:rsidR="001829A0" w:rsidRPr="00E877F3">
          <w:delText xml:space="preserve"> and HIV-1 release</w:delText>
        </w:r>
      </w:del>
      <w:r w:rsidRPr="00DE7D54">
        <w:t>. Our findings suggest an important role of m</w:t>
      </w:r>
      <w:r w:rsidRPr="00DE7D54">
        <w:rPr>
          <w:vertAlign w:val="superscript"/>
        </w:rPr>
        <w:t>6</w:t>
      </w:r>
      <w:r w:rsidRPr="00DE7D54">
        <w:t>A modification of HIV-1 RNA in viral infection and HIV-1 protein synthesis.</w:t>
      </w:r>
      <w:r w:rsidRPr="00DE7D54">
        <w:br w:type="page"/>
      </w:r>
    </w:p>
    <w:p w14:paraId="2D0B5E88" w14:textId="77777777" w:rsidR="003D5227" w:rsidRPr="00E624E5" w:rsidRDefault="003D5227" w:rsidP="00F24EC8">
      <w:pPr>
        <w:widowControl w:val="0"/>
        <w:autoSpaceDE w:val="0"/>
        <w:autoSpaceDN w:val="0"/>
        <w:adjustRightInd w:val="0"/>
        <w:spacing w:after="0" w:line="480" w:lineRule="auto"/>
        <w:contextualSpacing/>
        <w:outlineLvl w:val="0"/>
        <w:rPr>
          <w:b/>
          <w:color w:val="000000"/>
          <w:rPrChange w:id="49" w:author="Li Wu" w:date="2016-06-27T13:11:00Z">
            <w:rPr/>
          </w:rPrChange>
        </w:rPr>
        <w:pPrChange w:id="50" w:author="Li Wu" w:date="2016-06-27T13:11:00Z">
          <w:pPr>
            <w:spacing w:line="480" w:lineRule="auto"/>
            <w:ind w:firstLine="720"/>
            <w:contextualSpacing/>
          </w:pPr>
        </w:pPrChange>
      </w:pPr>
      <w:r w:rsidRPr="00DE7D54">
        <w:rPr>
          <w:b/>
          <w:color w:val="000000"/>
        </w:rPr>
        <w:lastRenderedPageBreak/>
        <w:t>Introduction</w:t>
      </w:r>
    </w:p>
    <w:p w14:paraId="28365FD3" w14:textId="4CE80EE2" w:rsidR="003D5227" w:rsidRPr="00DE7D54" w:rsidRDefault="003D5227" w:rsidP="003A2233">
      <w:pPr>
        <w:widowControl w:val="0"/>
        <w:autoSpaceDE w:val="0"/>
        <w:autoSpaceDN w:val="0"/>
        <w:adjustRightInd w:val="0"/>
        <w:spacing w:after="0" w:line="480" w:lineRule="auto"/>
        <w:ind w:firstLine="720"/>
        <w:contextualSpacing/>
        <w:rPr>
          <w:color w:val="000000"/>
        </w:rPr>
      </w:pPr>
      <w:r w:rsidRPr="00DE7D54">
        <w:t xml:space="preserve">Interactions of host proteins with HIV-1 substantially modulate viral replication and pathogenesis </w:t>
      </w:r>
      <w:r w:rsidRPr="00DE7D54">
        <w:fldChar w:fldCharType="begin">
          <w:fldData xml:space="preserve">PEVuZE5vdGU+PENpdGU+PEF1dGhvcj5Hb2ZmPC9BdXRob3I+PFllYXI+MjAwNzwvWWVhcj48UmVj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</w:fldData>
        </w:fldChar>
      </w:r>
      <w:r w:rsidR="008A7AA2" w:rsidRPr="00DE7D54">
        <w:instrText xml:space="preserve"> ADDIN EN.CITE </w:instrText>
      </w:r>
      <w:r w:rsidR="008A7AA2" w:rsidRPr="00DE7D54">
        <w:fldChar w:fldCharType="begin">
          <w:fldData xml:space="preserve">PEVuZE5vdGU+PENpdGU+PEF1dGhvcj5Hb2ZmPC9BdXRob3I+PFllYXI+MjAwNzwvWWVhcj48UmVj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</w:fldData>
        </w:fldChar>
      </w:r>
      <w:r w:rsidR="008A7AA2">
        <w:instrText xml:space="preserve"> ADDIN EN.CITE.DATA </w:instrText>
      </w:r>
      <w:r w:rsidR="008A7AA2" w:rsidRPr="00DE7D54">
        <w:fldChar w:fldCharType="end"/>
      </w:r>
      <w:r w:rsidRPr="00DE7D54">
        <w:fldChar w:fldCharType="separate"/>
      </w:r>
      <w:del w:id="51" w:author="Li Wu" w:date="2016-06-27T13:11:00Z">
        <w:r w:rsidR="001829A0" w:rsidRPr="00527F67">
          <w:rPr>
            <w:noProof/>
          </w:rPr>
          <w:delText>(1,2)</w:delText>
        </w:r>
      </w:del>
      <w:ins w:id="52" w:author="Li Wu" w:date="2016-06-27T13:11:00Z">
        <w:r w:rsidR="008044E0">
          <w:rPr>
            <w:noProof/>
          </w:rPr>
          <w:t>(Goff, 2007; Moir et al., 2011)</w:t>
        </w:r>
      </w:ins>
      <w:r w:rsidRPr="00DE7D54">
        <w:fldChar w:fldCharType="end"/>
      </w:r>
      <w:r w:rsidRPr="00DE7D54">
        <w:t xml:space="preserve">. </w:t>
      </w:r>
      <w:r w:rsidRPr="00DE7D54">
        <w:rPr>
          <w:color w:val="000000"/>
        </w:rPr>
        <w:t xml:space="preserve">Host proteins that interact with HIV-1 nucleic acids or viral proteins can either enhance or inhibit viral replication in cells. </w:t>
      </w:r>
      <w:r w:rsidRPr="00DE7D54">
        <w:t xml:space="preserve">The secondary structure model of HIV-1 RNA and its interactions with viral proteins have been recently analyzed </w:t>
      </w:r>
      <w:r w:rsidRPr="00DE7D54">
        <w:fldChar w:fldCharType="begin">
          <w:fldData xml:space="preserve">PEVuZE5vdGU+PENpdGU+PEF1dGhvcj5XaWxraW5zb248L0F1dGhvcj48WWVhcj4yMDA4PC9ZZWFy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</w:fldData>
        </w:fldChar>
      </w:r>
      <w:r w:rsidR="008A7AA2" w:rsidRPr="00DE7D54">
        <w:instrText xml:space="preserve"> ADDIN EN.CITE </w:instrText>
      </w:r>
      <w:r w:rsidR="008A7AA2" w:rsidRPr="00DE7D54">
        <w:fldChar w:fldCharType="begin">
          <w:fldData xml:space="preserve">PEVuZE5vdGU+PENpdGU+PEF1dGhvcj5XaWxraW5zb248L0F1dGhvcj48WWVhcj4yMDA4PC9ZZWFy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</w:fldData>
        </w:fldChar>
      </w:r>
      <w:r w:rsidR="008A7AA2">
        <w:instrText xml:space="preserve"> ADDIN EN.CITE.DATA </w:instrText>
      </w:r>
      <w:r w:rsidR="008A7AA2" w:rsidRPr="00DE7D54">
        <w:fldChar w:fldCharType="end"/>
      </w:r>
      <w:r w:rsidRPr="00DE7D54">
        <w:fldChar w:fldCharType="separate"/>
      </w:r>
      <w:del w:id="53" w:author="Li Wu" w:date="2016-06-27T13:11:00Z">
        <w:r w:rsidR="001829A0" w:rsidRPr="00527F67">
          <w:rPr>
            <w:noProof/>
          </w:rPr>
          <w:delText>(3-6)</w:delText>
        </w:r>
      </w:del>
      <w:ins w:id="54" w:author="Li Wu" w:date="2016-06-27T13:11:00Z">
        <w:r w:rsidR="008044E0">
          <w:rPr>
            <w:noProof/>
          </w:rPr>
          <w:t>(Kutluay et al., 2014; Lavender et al., 2015; Watts et al., 2009; Wilkinson et al., 2008)</w:t>
        </w:r>
      </w:ins>
      <w:r w:rsidRPr="00DE7D54">
        <w:fldChar w:fldCharType="end"/>
      </w:r>
      <w:r w:rsidRPr="00DE7D54">
        <w:t>; h</w:t>
      </w:r>
      <w:r w:rsidRPr="00DE7D54">
        <w:rPr>
          <w:color w:val="000000"/>
        </w:rPr>
        <w:t>owever, it is less clear whether host proteins can post-transcriptionally modify HIV-1 RNA, which may affect interactions between RNA and host or viral proteins, thereby affecting HIV-1 infection.</w:t>
      </w:r>
    </w:p>
    <w:p w14:paraId="61E1B865" w14:textId="77777777" w:rsidR="001829A0" w:rsidRPr="00527F67" w:rsidRDefault="003D5227" w:rsidP="001829A0">
      <w:pPr>
        <w:widowControl w:val="0"/>
        <w:autoSpaceDE w:val="0"/>
        <w:autoSpaceDN w:val="0"/>
        <w:adjustRightInd w:val="0"/>
        <w:spacing w:after="0" w:line="480" w:lineRule="auto"/>
        <w:ind w:firstLine="720"/>
        <w:contextualSpacing/>
        <w:rPr>
          <w:del w:id="55" w:author="Li Wu" w:date="2016-06-27T13:11:00Z"/>
        </w:rPr>
      </w:pPr>
      <w:r w:rsidRPr="00DE7D54">
        <w:rPr>
          <w:i/>
        </w:rPr>
        <w:t>N</w:t>
      </w:r>
      <w:r w:rsidRPr="00DE7D54">
        <w:rPr>
          <w:vertAlign w:val="superscript"/>
        </w:rPr>
        <w:t>6</w:t>
      </w:r>
      <w:r w:rsidRPr="00DE7D54">
        <w:t>-methyladenosine (m</w:t>
      </w:r>
      <w:r w:rsidRPr="00DE7D54">
        <w:rPr>
          <w:vertAlign w:val="superscript"/>
        </w:rPr>
        <w:t>6</w:t>
      </w:r>
      <w:r w:rsidRPr="00DE7D54">
        <w:t xml:space="preserve">A) </w:t>
      </w:r>
      <w:r w:rsidRPr="00DE7D54">
        <w:rPr>
          <w:color w:val="000000"/>
        </w:rPr>
        <w:t xml:space="preserve">is the most prevalent internal messenger RNA (mRNA) modification in eukaryotic organisms and plays pivotal roles in post-transcriptional regulation of gene expression </w:t>
      </w:r>
      <w:r w:rsidRPr="00DE7D54">
        <w:fldChar w:fldCharType="begin">
          <w:fldData xml:space="preserve">PEVuZE5vdGU+PENpdGU+PEF1dGhvcj5KaWE8L0F1dGhvcj48WWVhcj4yMDEzPC9ZZWFyPjxSZWNO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=
</w:fldData>
        </w:fldChar>
      </w:r>
      <w:r w:rsidR="008A7AA2" w:rsidRPr="00DE7D54">
        <w:instrText xml:space="preserve"> ADDIN EN.CITE </w:instrText>
      </w:r>
      <w:r w:rsidR="008A7AA2" w:rsidRPr="00DE7D54">
        <w:fldChar w:fldCharType="begin">
          <w:fldData xml:space="preserve">PEVuZE5vdGU+PENpdGU+PEF1dGhvcj5KaWE8L0F1dGhvcj48WWVhcj4yMDEzPC9ZZWFyPjxSZWNO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=
</w:fldData>
        </w:fldChar>
      </w:r>
      <w:r w:rsidR="008A7AA2">
        <w:instrText xml:space="preserve"> ADDIN EN.CITE.DATA </w:instrText>
      </w:r>
      <w:r w:rsidR="008A7AA2" w:rsidRPr="00DE7D54">
        <w:fldChar w:fldCharType="end"/>
      </w:r>
      <w:r w:rsidRPr="00DE7D54">
        <w:fldChar w:fldCharType="separate"/>
      </w:r>
      <w:del w:id="56" w:author="Li Wu" w:date="2016-06-27T13:11:00Z">
        <w:r w:rsidR="001829A0" w:rsidRPr="00527F67">
          <w:rPr>
            <w:noProof/>
          </w:rPr>
          <w:delText>(7-9)</w:delText>
        </w:r>
      </w:del>
      <w:ins w:id="57" w:author="Li Wu" w:date="2016-06-27T13:11:00Z">
        <w:r w:rsidR="008044E0">
          <w:rPr>
            <w:noProof/>
          </w:rPr>
          <w:t>(Fu et al., 2014; Jia et al., 2013; Yue et al., 2015)</w:t>
        </w:r>
      </w:ins>
      <w:r w:rsidRPr="00DE7D54">
        <w:fldChar w:fldCharType="end"/>
      </w:r>
      <w:r w:rsidRPr="00DE7D54">
        <w:rPr>
          <w:color w:val="000000"/>
        </w:rPr>
        <w:t xml:space="preserve">. This methylation is reversible </w:t>
      </w:r>
      <w:r w:rsidR="00390FC1" w:rsidRPr="00DE7D54">
        <w:rPr>
          <w:color w:val="000000"/>
        </w:rPr>
        <w:fldChar w:fldCharType="begin">
          <w:fldData xml:space="preserve">PEVuZE5vdGU+PENpdGU+PEF1dGhvcj5KaWE8L0F1dGhvcj48WWVhcj4yMDExPC9ZZWFyPjxSZWNO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PEVuZE5vdGU+PENpdGU+PEF1dGhvcj5KaWE8L0F1dGhvcj48WWVhcj4yMDExPC9ZZWFyPjxSZWNO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</w:fldData>
        </w:fldChar>
      </w:r>
      <w:r w:rsidR="008A7AA2">
        <w:rPr>
          <w:color w:val="000000"/>
        </w:rPr>
        <w:instrText xml:space="preserve"> ADDIN EN.CITE.DATA </w:instrText>
      </w:r>
      <w:r w:rsidR="008A7AA2">
        <w:rPr>
          <w:color w:val="000000"/>
        </w:rPr>
      </w:r>
      <w:r w:rsidR="008A7AA2" w:rsidRPr="00DE7D54">
        <w:rPr>
          <w:color w:val="000000"/>
        </w:rPr>
        <w:fldChar w:fldCharType="end"/>
      </w:r>
      <w:r w:rsidR="00390FC1" w:rsidRPr="00DE7D54">
        <w:rPr>
          <w:color w:val="000000"/>
        </w:rPr>
      </w:r>
      <w:r w:rsidR="00390FC1" w:rsidRPr="00DE7D54">
        <w:rPr>
          <w:color w:val="000000"/>
        </w:rPr>
        <w:fldChar w:fldCharType="separate"/>
      </w:r>
      <w:del w:id="58" w:author="Li Wu" w:date="2016-06-27T13:11:00Z">
        <w:r w:rsidR="001829A0" w:rsidRPr="00527F67">
          <w:rPr>
            <w:noProof/>
            <w:color w:val="000000"/>
          </w:rPr>
          <w:delText>(10,11)</w:delText>
        </w:r>
      </w:del>
      <w:ins w:id="59" w:author="Li Wu" w:date="2016-06-27T13:11:00Z">
        <w:r w:rsidR="008044E0">
          <w:rPr>
            <w:noProof/>
            <w:color w:val="000000"/>
          </w:rPr>
          <w:t>(Jia et al., 2011; Zheng et al., 2013)</w:t>
        </w:r>
      </w:ins>
      <w:r w:rsidR="00390FC1" w:rsidRPr="00DE7D54">
        <w:rPr>
          <w:color w:val="000000"/>
        </w:rPr>
        <w:fldChar w:fldCharType="end"/>
      </w:r>
      <w:r w:rsidRPr="00DE7D54">
        <w:rPr>
          <w:color w:val="000000"/>
        </w:rPr>
        <w:t xml:space="preserve"> and is specifically recognized by a family of reader proteins </w:t>
      </w:r>
      <w:r w:rsidR="00966A8C" w:rsidRPr="00DE7D54">
        <w:rPr>
          <w:color w:val="000000"/>
        </w:rPr>
        <w:fldChar w:fldCharType="begin">
          <w:fldData xml:space="preserve">PEVuZE5vdGU+PENpdGU+PEF1dGhvcj5MaXU8L0F1dGhvcj48WWVhcj4yMDE0PC9ZZWFyPjxSZWNO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=
</w:fldData>
        </w:fldChar>
      </w:r>
      <w:r w:rsidR="00966A8C" w:rsidRPr="00DE7D54">
        <w:rPr>
          <w:color w:val="000000"/>
        </w:rPr>
        <w:instrText xml:space="preserve"> ADDIN EN.CITE </w:instrText>
      </w:r>
      <w:r w:rsidR="00966A8C" w:rsidRPr="00DE7D54">
        <w:rPr>
          <w:color w:val="000000"/>
        </w:rPr>
        <w:fldChar w:fldCharType="begin">
          <w:fldData xml:space="preserve">PEVuZE5vdGU+PENpdGU+PEF1dGhvcj5MaXU8L0F1dGhvcj48WWVhcj4yMDE0PC9ZZWFyPjxSZWNO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=
</w:fldData>
        </w:fldChar>
      </w:r>
      <w:r w:rsidR="00966A8C">
        <w:rPr>
          <w:color w:val="000000"/>
        </w:rPr>
        <w:instrText xml:space="preserve"> ADDIN EN.CITE.DATA </w:instrText>
      </w:r>
      <w:r w:rsidR="00966A8C">
        <w:rPr>
          <w:color w:val="000000"/>
        </w:rPr>
      </w:r>
      <w:r w:rsidR="00966A8C" w:rsidRPr="00DE7D54">
        <w:rPr>
          <w:color w:val="000000"/>
        </w:rPr>
        <w:fldChar w:fldCharType="end"/>
      </w:r>
      <w:r w:rsidR="00966A8C" w:rsidRPr="00DE7D54">
        <w:rPr>
          <w:color w:val="000000"/>
        </w:rPr>
      </w:r>
      <w:r w:rsidR="00966A8C" w:rsidRPr="00DE7D54">
        <w:rPr>
          <w:color w:val="000000"/>
        </w:rPr>
        <w:fldChar w:fldCharType="separate"/>
      </w:r>
      <w:del w:id="60" w:author="Li Wu" w:date="2016-06-27T13:11:00Z">
        <w:r w:rsidR="001829A0" w:rsidRPr="00527F67">
          <w:rPr>
            <w:noProof/>
            <w:color w:val="000000"/>
          </w:rPr>
          <w:delText>(12,13)</w:delText>
        </w:r>
      </w:del>
      <w:ins w:id="61" w:author="Li Wu" w:date="2016-06-27T13:11:00Z">
        <w:r w:rsidR="00966A8C">
          <w:rPr>
            <w:noProof/>
            <w:color w:val="000000"/>
          </w:rPr>
          <w:t>(Liu et al., 2014; Wang et al., 2015)</w:t>
        </w:r>
      </w:ins>
      <w:r w:rsidR="00966A8C" w:rsidRPr="00DE7D54">
        <w:rPr>
          <w:color w:val="000000"/>
        </w:rPr>
        <w:fldChar w:fldCharType="end"/>
      </w:r>
      <w:r w:rsidRPr="00DE7D54">
        <w:rPr>
          <w:color w:val="000000"/>
        </w:rPr>
        <w:t>. The m</w:t>
      </w:r>
      <w:r w:rsidRPr="00DE7D54">
        <w:rPr>
          <w:color w:val="000000"/>
          <w:vertAlign w:val="superscript"/>
        </w:rPr>
        <w:t>6</w:t>
      </w:r>
      <w:r w:rsidRPr="00DE7D54">
        <w:rPr>
          <w:color w:val="000000"/>
        </w:rPr>
        <w:t xml:space="preserve">A modification is widely distributed in mammalian </w:t>
      </w:r>
      <w:del w:id="62" w:author="Li Wu" w:date="2016-06-27T13:11:00Z">
        <w:r w:rsidR="001829A0" w:rsidRPr="00527F67">
          <w:rPr>
            <w:color w:val="000000"/>
          </w:rPr>
          <w:delText>mRNA</w:delText>
        </w:r>
      </w:del>
      <w:ins w:id="63" w:author="Li Wu" w:date="2016-06-27T13:11:00Z">
        <w:r w:rsidRPr="00E624E5">
          <w:rPr>
            <w:color w:val="000000"/>
          </w:rPr>
          <w:t>mRNA</w:t>
        </w:r>
        <w:r w:rsidR="00A845A3">
          <w:rPr>
            <w:color w:val="000000"/>
          </w:rPr>
          <w:t>s</w:t>
        </w:r>
      </w:ins>
      <w:r w:rsidRPr="00DE7D54">
        <w:rPr>
          <w:color w:val="000000"/>
        </w:rPr>
        <w:t xml:space="preserve">, enriched in the </w:t>
      </w:r>
      <w:r w:rsidRPr="00DE7D54">
        <w:t xml:space="preserve">3’ untranslated region (UTR) </w:t>
      </w:r>
      <w:r w:rsidRPr="00DE7D54">
        <w:rPr>
          <w:color w:val="000000"/>
        </w:rPr>
        <w:t xml:space="preserve">near the stop codon and also present in the 5’ UTR and long exons </w:t>
      </w:r>
      <w:r w:rsidRPr="00DE7D54">
        <w:rPr>
          <w:color w:val="000000"/>
        </w:rPr>
        <w:fldChar w:fldCharType="begin">
          <w:fldData xml:space="preserve">PEVuZE5vdGU+PENpdGU+PEF1dGhvcj5Eb21pbmlzc2luaTwvQXV0aG9yPjxZZWFyPjIwMTI8L1ll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PEVuZE5vdGU+PENpdGU+PEF1dGhvcj5Eb21pbmlzc2luaTwvQXV0aG9yPjxZZWFyPjIwMTI8L1ll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</w:fldData>
        </w:fldChar>
      </w:r>
      <w:r w:rsidR="008A7AA2">
        <w:rPr>
          <w:color w:val="000000"/>
        </w:rPr>
        <w:instrText xml:space="preserve"> ADDIN EN.CITE.DATA </w:instrText>
      </w:r>
      <w:r w:rsidR="008A7AA2">
        <w:rPr>
          <w:color w:val="000000"/>
        </w:rPr>
      </w:r>
      <w:r w:rsidR="008A7AA2" w:rsidRPr="00DE7D54">
        <w:rPr>
          <w:color w:val="000000"/>
        </w:rPr>
        <w:fldChar w:fldCharType="end"/>
      </w:r>
      <w:r w:rsidRPr="00DE7D54">
        <w:rPr>
          <w:color w:val="000000"/>
        </w:rPr>
      </w:r>
      <w:r w:rsidRPr="00DE7D54">
        <w:rPr>
          <w:color w:val="000000"/>
        </w:rPr>
        <w:fldChar w:fldCharType="separate"/>
      </w:r>
      <w:del w:id="64" w:author="Li Wu" w:date="2016-06-27T13:11:00Z">
        <w:r w:rsidR="001829A0" w:rsidRPr="00527F67">
          <w:rPr>
            <w:noProof/>
            <w:color w:val="000000"/>
          </w:rPr>
          <w:delText>(14-16)</w:delText>
        </w:r>
      </w:del>
      <w:ins w:id="65" w:author="Li Wu" w:date="2016-06-27T13:11:00Z">
        <w:r w:rsidR="008044E0">
          <w:rPr>
            <w:noProof/>
            <w:color w:val="000000"/>
          </w:rPr>
          <w:t>(Dominissini et al., 2012; Meyer et al., 2012; Zhou et al., 2015)</w:t>
        </w:r>
      </w:ins>
      <w:r w:rsidRPr="00DE7D54">
        <w:rPr>
          <w:color w:val="000000"/>
        </w:rPr>
        <w:fldChar w:fldCharType="end"/>
      </w:r>
      <w:r w:rsidRPr="00DE7D54">
        <w:rPr>
          <w:color w:val="000000"/>
        </w:rPr>
        <w:t xml:space="preserve">. It has been known for almost 40 years that RNAs of </w:t>
      </w:r>
      <w:r w:rsidRPr="00DE7D54">
        <w:t>influenza virus, adenovirus, Rous sarcoma virus, and simian virus 40</w:t>
      </w:r>
      <w:r w:rsidRPr="00DE7D54">
        <w:rPr>
          <w:color w:val="000000"/>
        </w:rPr>
        <w:t xml:space="preserve"> are m</w:t>
      </w:r>
      <w:r w:rsidRPr="00DE7D54">
        <w:rPr>
          <w:color w:val="000000"/>
          <w:vertAlign w:val="superscript"/>
        </w:rPr>
        <w:t>6</w:t>
      </w:r>
      <w:r w:rsidRPr="00DE7D54">
        <w:rPr>
          <w:color w:val="000000"/>
        </w:rPr>
        <w:t>A</w:t>
      </w:r>
      <w:del w:id="66" w:author="Li Wu" w:date="2016-06-27T13:11:00Z">
        <w:r w:rsidR="001829A0" w:rsidRPr="00527F67">
          <w:rPr>
            <w:color w:val="000000"/>
          </w:rPr>
          <w:delText xml:space="preserve"> </w:delText>
        </w:r>
      </w:del>
      <w:ins w:id="67" w:author="Li Wu" w:date="2016-06-27T13:11:00Z">
        <w:r w:rsidR="009D52DA">
          <w:rPr>
            <w:color w:val="000000"/>
          </w:rPr>
          <w:t>-</w:t>
        </w:r>
      </w:ins>
      <w:r w:rsidRPr="00DE7D54">
        <w:rPr>
          <w:color w:val="000000"/>
        </w:rPr>
        <w:t xml:space="preserve">methylated </w:t>
      </w:r>
      <w:r w:rsidRPr="00DE7D54">
        <w:fldChar w:fldCharType="begin">
          <w:fldData xml:space="preserve">PEVuZE5vdGU+PENpdGU+PEF1dGhvcj5LcnVnPC9BdXRob3I+PFllYXI+MTk3NjwvWWVhcj48UmVj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</w:fldData>
        </w:fldChar>
      </w:r>
      <w:r w:rsidR="008A7AA2" w:rsidRPr="00DE7D54">
        <w:instrText xml:space="preserve"> ADDIN EN.CITE </w:instrText>
      </w:r>
      <w:r w:rsidR="008A7AA2" w:rsidRPr="00DE7D54">
        <w:fldChar w:fldCharType="begin">
          <w:fldData xml:space="preserve">PEVuZE5vdGU+PENpdGU+PEF1dGhvcj5LcnVnPC9BdXRob3I+PFllYXI+MTk3NjwvWWVhcj48UmVj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</w:fldData>
        </w:fldChar>
      </w:r>
      <w:r w:rsidR="008A7AA2">
        <w:instrText xml:space="preserve"> ADDIN EN.CITE.DATA </w:instrText>
      </w:r>
      <w:r w:rsidR="008A7AA2" w:rsidRPr="00DE7D54">
        <w:fldChar w:fldCharType="end"/>
      </w:r>
      <w:r w:rsidRPr="00DE7D54">
        <w:fldChar w:fldCharType="separate"/>
      </w:r>
      <w:del w:id="68" w:author="Li Wu" w:date="2016-06-27T13:11:00Z">
        <w:r w:rsidR="001829A0" w:rsidRPr="00527F67">
          <w:rPr>
            <w:noProof/>
          </w:rPr>
          <w:delText>(17-20)</w:delText>
        </w:r>
      </w:del>
      <w:ins w:id="69" w:author="Li Wu" w:date="2016-06-27T13:11:00Z">
        <w:r w:rsidR="008044E0">
          <w:rPr>
            <w:noProof/>
          </w:rPr>
          <w:t>(Beemon and Keith, 1977; Canaani et al., 1979; Hashimoto and Green, 1976; Krug et al., 1976)</w:t>
        </w:r>
      </w:ins>
      <w:r w:rsidRPr="00DE7D54">
        <w:fldChar w:fldCharType="end"/>
      </w:r>
      <w:del w:id="70" w:author="Li Wu" w:date="2016-06-27T13:11:00Z">
        <w:r w:rsidR="001829A0" w:rsidRPr="00527F67">
          <w:delText xml:space="preserve">, although the impact of the </w:delText>
        </w:r>
        <w:r w:rsidR="001829A0" w:rsidRPr="00527F67">
          <w:rPr>
            <w:color w:val="000000"/>
          </w:rPr>
          <w:delText>m</w:delText>
        </w:r>
        <w:r w:rsidR="001829A0" w:rsidRPr="00527F67">
          <w:rPr>
            <w:color w:val="000000"/>
            <w:vertAlign w:val="superscript"/>
          </w:rPr>
          <w:delText>6</w:delText>
        </w:r>
        <w:r w:rsidR="001829A0" w:rsidRPr="00527F67">
          <w:rPr>
            <w:color w:val="000000"/>
          </w:rPr>
          <w:delText>A</w:delText>
        </w:r>
        <w:r w:rsidR="001829A0" w:rsidRPr="00527F67">
          <w:delText xml:space="preserve"> modification on viral replication remains unclear. </w:delText>
        </w:r>
        <w:r w:rsidR="001829A0" w:rsidRPr="00527F67">
          <w:rPr>
            <w:color w:val="000000"/>
          </w:rPr>
          <w:delText xml:space="preserve">Notably, the nucleotide composition of retroviral RNA genomes displays a rich variety </w:delText>
        </w:r>
        <w:r w:rsidR="001829A0" w:rsidRPr="00527F67">
          <w:rPr>
            <w:color w:val="000000"/>
          </w:rPr>
          <w:fldChar w:fldCharType="begin"/>
        </w:r>
        <w:r w:rsidR="001829A0" w:rsidRPr="00527F67">
          <w:rPr>
            <w:color w:val="000000"/>
          </w:rPr>
          <w:delInstrText xml:space="preserve"> ADDIN EN.CITE &lt;EndNote&gt;&lt;Cite&gt;&lt;Author&gt;van Hemert&lt;/Author&gt;&lt;Year&gt;2014&lt;/Year&gt;&lt;RecNum&gt;25&lt;/RecNum&gt;&lt;DisplayText&gt;(21)&lt;/DisplayText&gt;&lt;record&gt;&lt;rec-number&gt;25&lt;/rec-number&gt;&lt;foreign-keys&gt;&lt;key app="EN" db-id="wpszfrzxgevde4esf07pp0vufefz0vvpa505" timestamp="0"&gt;25&lt;/key&gt;&lt;/foreign-keys&gt;&lt;ref-type name="Journal Article"&gt;17&lt;/ref-type&gt;&lt;contributors&gt;&lt;authors&gt;&lt;author&gt;van Hemert, F.&lt;/author&gt;&lt;author&gt;van der Kuyl, A. C.&lt;/author&gt;&lt;author&gt;Berkhout, B.&lt;/author&gt;&lt;/authors&gt;&lt;/contributors&gt;&lt;auth-address&gt;Laboratory of Experimental Virology, Department of Medical Microbiology, Center for Infection and Immunity Amsterdam (CINIMA), Academic Medical Center, University of Amsterdam, The Netherlands.&amp;#xD;Laboratory of Experimental Virology, Department of Medical Microbiology, Center for Infection and Immunity Amsterdam (CINIMA), Academic Medical Center, University of Amsterdam, The Netherlands. Electronic address: b.berkhout@amc.uva.nl.&lt;/auth-address&gt;&lt;titles&gt;&lt;title&gt;On the nucleotide composition and structure of retroviral RNA genomes&lt;/title&gt;&lt;secondary-title&gt;Virus Res&lt;/secondary-title&gt;&lt;/titles&gt;&lt;periodical&gt;&lt;full-title&gt;Virus Res&lt;/full-title&gt;&lt;/periodical&gt;&lt;pages&gt;16-23&lt;/pages&gt;&lt;volume&gt;193&lt;/volume&gt;&lt;keywords&gt;&lt;keyword&gt;Nucleotide composition&lt;/keyword&gt;&lt;keyword&gt;RNA genome&lt;/keyword&gt;&lt;keyword&gt;RNA structure&lt;/keyword&gt;&lt;keyword&gt;Retrovirus&lt;/keyword&gt;&lt;keyword&gt;Virus evolution&lt;/keyword&gt;&lt;/keywords&gt;&lt;dates&gt;&lt;year&gt;2014&lt;/year&gt;&lt;pub-dates&gt;&lt;date&gt;Nov 26&lt;/date&gt;&lt;/pub-dates&gt;&lt;/dates&gt;&lt;isbn&gt;1872-7492 (Electronic)&amp;#xD;0168-1702 (Linking)&lt;/isbn&gt;&lt;accession-num&gt;24675274&lt;/accession-num&gt;&lt;urls&gt;&lt;related-urls&gt;&lt;url&gt;http://www.ncbi.nlm.nih.gov/pubmed/24675274&lt;/url&gt;&lt;/related-urls&gt;&lt;/urls&gt;&lt;electronic-resource-num&gt;10.1016/j.virusres.2014.03.019&lt;/electronic-resource-num&gt;&lt;/record&gt;&lt;/Cite&gt;&lt;/EndNote&gt;</w:delInstrText>
        </w:r>
        <w:r w:rsidR="001829A0" w:rsidRPr="00527F67">
          <w:rPr>
            <w:color w:val="000000"/>
          </w:rPr>
          <w:fldChar w:fldCharType="separate"/>
        </w:r>
        <w:r w:rsidR="001829A0" w:rsidRPr="00527F67">
          <w:rPr>
            <w:noProof/>
            <w:color w:val="000000"/>
          </w:rPr>
          <w:delText>(21)</w:delText>
        </w:r>
        <w:r w:rsidR="001829A0" w:rsidRPr="00527F67">
          <w:rPr>
            <w:color w:val="000000"/>
          </w:rPr>
          <w:fldChar w:fldCharType="end"/>
        </w:r>
        <w:r w:rsidR="001829A0" w:rsidRPr="00527F67">
          <w:rPr>
            <w:color w:val="000000"/>
          </w:rPr>
          <w:delText xml:space="preserve">. For example, the HIV-1 RNA genome is </w:delText>
        </w:r>
        <w:r w:rsidR="001829A0" w:rsidRPr="00527F67">
          <w:delText>adenosine (</w:delText>
        </w:r>
        <w:r w:rsidR="001829A0" w:rsidRPr="00527F67">
          <w:rPr>
            <w:color w:val="000000"/>
          </w:rPr>
          <w:delText xml:space="preserve">A)-rich (35.8%) and cytidine (C)-poor (17.8%), and the biological significance of this nucleotide preference is unclear </w:delText>
        </w:r>
        <w:r w:rsidR="001829A0" w:rsidRPr="00527F67">
          <w:rPr>
            <w:color w:val="000000"/>
          </w:rPr>
          <w:fldChar w:fldCharType="begin"/>
        </w:r>
        <w:r w:rsidR="001829A0" w:rsidRPr="00527F67">
          <w:rPr>
            <w:color w:val="000000"/>
          </w:rPr>
          <w:delInstrText xml:space="preserve"> ADDIN EN.CITE &lt;EndNote&gt;&lt;Cite&gt;&lt;Author&gt;van Hemert&lt;/Author&gt;&lt;Year&gt;2014&lt;/Year&gt;&lt;RecNum&gt;25&lt;/RecNum&gt;&lt;DisplayText&gt;(21)&lt;/DisplayText&gt;&lt;record&gt;&lt;rec-number&gt;25&lt;/rec-number&gt;&lt;foreign-keys&gt;&lt;key app="EN" db-id="wpszfrzxgevde4esf07pp0vufefz0vvpa505" timestamp="0"&gt;25&lt;/key&gt;&lt;/foreign-keys&gt;&lt;ref-type name="Journal Article"&gt;17&lt;/ref-type&gt;&lt;contributors&gt;&lt;authors&gt;&lt;author&gt;van Hemert, F.&lt;/author&gt;&lt;author&gt;van der Kuyl, A. C.&lt;/author&gt;&lt;author&gt;Berkhout, B.&lt;/author&gt;&lt;/authors&gt;&lt;/contributors&gt;&lt;auth-address&gt;Laboratory of Experimental Virology, Department of Medical Microbiology, Center for Infection and Immunity Amsterdam (CINIMA), Academic Medical Center, University of Amsterdam, The Netherlands.&amp;#xD;Laboratory of Experimental Virology, Department of Medical Microbiology, Center for Infection and Immunity Amsterdam (CINIMA), Academic Medical Center, University of Amsterdam, The Netherlands. Electronic address: b.berkhout@amc.uva.nl.&lt;/auth-address&gt;&lt;titles&gt;&lt;title&gt;On the nucleotide composition and structure of retroviral RNA genomes&lt;/title&gt;&lt;secondary-title&gt;Virus Res&lt;/secondary-title&gt;&lt;/titles&gt;&lt;periodical&gt;&lt;full-title&gt;Virus Res&lt;/full-title&gt;&lt;/periodical&gt;&lt;pages&gt;16-23&lt;/pages&gt;&lt;volume&gt;193&lt;/volume&gt;&lt;keywords&gt;&lt;keyword&gt;Nucleotide composition&lt;/keyword&gt;&lt;keyword&gt;RNA genome&lt;/keyword&gt;&lt;keyword&gt;RNA structure&lt;/keyword&gt;&lt;keyword&gt;Retrovirus&lt;/keyword&gt;&lt;keyword&gt;Virus evolution&lt;/keyword&gt;&lt;/keywords&gt;&lt;dates&gt;&lt;year&gt;2014&lt;/year&gt;&lt;pub-dates&gt;&lt;date&gt;Nov 26&lt;/date&gt;&lt;/pub-dates&gt;&lt;/dates&gt;&lt;isbn&gt;1872-7492 (Electronic)&amp;#xD;0168-1702 (Linking)&lt;/isbn&gt;&lt;accession-num&gt;24675274&lt;/accession-num&gt;&lt;urls&gt;&lt;related-urls&gt;&lt;url&gt;http://www.ncbi.nlm.nih.gov/pubmed/24675274&lt;/url&gt;&lt;/related-urls&gt;&lt;/urls&gt;&lt;electronic-resource-num&gt;10.1016/j.virusres.2014.03.019&lt;/electronic-resource-num&gt;&lt;/record&gt;&lt;/Cite&gt;&lt;/EndNote&gt;</w:delInstrText>
        </w:r>
        <w:r w:rsidR="001829A0" w:rsidRPr="00527F67">
          <w:rPr>
            <w:color w:val="000000"/>
          </w:rPr>
          <w:fldChar w:fldCharType="separate"/>
        </w:r>
        <w:r w:rsidR="001829A0" w:rsidRPr="00527F67">
          <w:rPr>
            <w:noProof/>
            <w:color w:val="000000"/>
          </w:rPr>
          <w:delText>(21)</w:delText>
        </w:r>
        <w:r w:rsidR="001829A0" w:rsidRPr="00527F67">
          <w:rPr>
            <w:color w:val="000000"/>
          </w:rPr>
          <w:fldChar w:fldCharType="end"/>
        </w:r>
        <w:r w:rsidR="001829A0" w:rsidRPr="00527F67">
          <w:rPr>
            <w:color w:val="000000"/>
          </w:rPr>
          <w:delText xml:space="preserve">. </w:delText>
        </w:r>
        <w:r w:rsidR="001829A0" w:rsidRPr="00D94942">
          <w:delText xml:space="preserve">Lichinchi </w:delText>
        </w:r>
        <w:r w:rsidR="001829A0" w:rsidRPr="00D94942">
          <w:rPr>
            <w:i/>
          </w:rPr>
          <w:delText>et al</w:delText>
        </w:r>
        <w:r w:rsidR="001829A0">
          <w:delText xml:space="preserve">. recently </w:delText>
        </w:r>
        <w:r w:rsidR="001829A0" w:rsidRPr="00527F67">
          <w:delText>reported that HIV-1 mRNA contains multiple m</w:delText>
        </w:r>
        <w:r w:rsidR="001829A0" w:rsidRPr="00527F67">
          <w:rPr>
            <w:vertAlign w:val="superscript"/>
          </w:rPr>
          <w:delText>6</w:delText>
        </w:r>
        <w:r w:rsidR="001829A0" w:rsidRPr="00527F67">
          <w:delText xml:space="preserve">A peaks </w:delText>
        </w:r>
        <w:r w:rsidR="001829A0">
          <w:delText>and viral infection in a CD4+ T-cell line</w:delText>
        </w:r>
        <w:r w:rsidR="001829A0" w:rsidRPr="00527F67">
          <w:delText xml:space="preserve"> </w:delText>
        </w:r>
        <w:r w:rsidR="001829A0">
          <w:delText xml:space="preserve">increases the levels </w:delText>
        </w:r>
        <w:r w:rsidR="001829A0" w:rsidRPr="00527F67">
          <w:delText>m</w:delText>
        </w:r>
        <w:r w:rsidR="001829A0" w:rsidRPr="00527F67">
          <w:rPr>
            <w:vertAlign w:val="superscript"/>
          </w:rPr>
          <w:delText>6</w:delText>
        </w:r>
        <w:r w:rsidR="001829A0" w:rsidRPr="00527F67">
          <w:delText>A</w:delText>
        </w:r>
        <w:r w:rsidR="001829A0">
          <w:delText xml:space="preserve"> in both host and viral mRNA </w:delText>
        </w:r>
        <w:r w:rsidR="001829A0" w:rsidRPr="00527F67">
          <w:fldChar w:fldCharType="begin"/>
        </w:r>
        <w:r w:rsidR="001829A0">
          <w:delInstrText xml:space="preserve"> ADDIN EN.CITE &lt;EndNote&gt;&lt;Cite&gt;&lt;Author&gt;Lichinchi&lt;/Author&gt;&lt;Year&gt;2016&lt;/Year&gt;&lt;RecNum&gt;69&lt;/RecNum&gt;&lt;DisplayText&gt;(22)&lt;/DisplayText&gt;&lt;record&gt;&lt;rec-number&gt;69&lt;/rec-number&gt;&lt;foreign-keys&gt;&lt;key app="EN" db-id="fvafas9rcrtx55e0vsnv099mp9zfwest5tss" timestamp="1456235418"&gt;69&lt;/key&gt;&lt;/foreign-keys&gt;&lt;ref-type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delInstrText>
        </w:r>
        <w:r w:rsidR="001829A0" w:rsidRPr="00527F67">
          <w:fldChar w:fldCharType="separate"/>
        </w:r>
        <w:r w:rsidR="001829A0" w:rsidRPr="00527F67">
          <w:rPr>
            <w:noProof/>
          </w:rPr>
          <w:delText>(22)</w:delText>
        </w:r>
        <w:r w:rsidR="001829A0" w:rsidRPr="00527F67">
          <w:fldChar w:fldCharType="end"/>
        </w:r>
        <w:r w:rsidR="001829A0">
          <w:delText xml:space="preserve">, suggesting a dynamic regulation of </w:delText>
        </w:r>
        <w:r w:rsidR="001829A0" w:rsidRPr="00527F67">
          <w:delText>m</w:delText>
        </w:r>
        <w:r w:rsidR="001829A0" w:rsidRPr="00527F67">
          <w:rPr>
            <w:vertAlign w:val="superscript"/>
          </w:rPr>
          <w:delText>6</w:delText>
        </w:r>
        <w:r w:rsidR="001829A0" w:rsidRPr="00527F67">
          <w:delText>A</w:delText>
        </w:r>
        <w:r w:rsidR="001829A0">
          <w:delText xml:space="preserve"> methylomes during HIV-1 infection</w:delText>
        </w:r>
        <w:r w:rsidR="001829A0" w:rsidRPr="00527F67">
          <w:delText>.</w:delText>
        </w:r>
      </w:del>
    </w:p>
    <w:p w14:paraId="4906E204" w14:textId="2B8329A7" w:rsidR="00640018" w:rsidRPr="00E624E5" w:rsidRDefault="003D5227" w:rsidP="003A2233">
      <w:pPr>
        <w:widowControl w:val="0"/>
        <w:autoSpaceDE w:val="0"/>
        <w:autoSpaceDN w:val="0"/>
        <w:adjustRightInd w:val="0"/>
        <w:spacing w:after="0" w:line="480" w:lineRule="auto"/>
        <w:ind w:firstLine="720"/>
        <w:contextualSpacing/>
        <w:rPr>
          <w:ins w:id="71" w:author="Li Wu" w:date="2016-06-27T13:11:00Z"/>
        </w:rPr>
      </w:pPr>
      <w:ins w:id="72" w:author="Li Wu" w:date="2016-06-27T13:11:00Z">
        <w:r w:rsidRPr="00E624E5">
          <w:t xml:space="preserve">, although the impact of the </w:t>
        </w:r>
        <w:r w:rsidRPr="00E624E5">
          <w:rPr>
            <w:color w:val="000000"/>
          </w:rPr>
          <w:t>m</w:t>
        </w:r>
        <w:r w:rsidRPr="00E624E5">
          <w:rPr>
            <w:color w:val="000000"/>
            <w:vertAlign w:val="superscript"/>
          </w:rPr>
          <w:t>6</w:t>
        </w:r>
        <w:r w:rsidRPr="00E624E5">
          <w:rPr>
            <w:color w:val="000000"/>
          </w:rPr>
          <w:t>A</w:t>
        </w:r>
        <w:r w:rsidRPr="00E624E5">
          <w:t xml:space="preserve"> modification on viral replication remains unclear. </w:t>
        </w:r>
        <w:r w:rsidR="00552E38" w:rsidRPr="00E624E5">
          <w:t>Recent studies revealed</w:t>
        </w:r>
        <w:r w:rsidR="00E1281B" w:rsidRPr="00E624E5">
          <w:t xml:space="preserve"> that the</w:t>
        </w:r>
        <w:r w:rsidR="00552E38" w:rsidRPr="00E624E5">
          <w:t xml:space="preserve"> </w:t>
        </w:r>
        <w:r w:rsidR="00552E38" w:rsidRPr="00E624E5">
          <w:rPr>
            <w:color w:val="000000"/>
          </w:rPr>
          <w:t>m</w:t>
        </w:r>
        <w:r w:rsidR="00552E38" w:rsidRPr="00E624E5">
          <w:rPr>
            <w:color w:val="000000"/>
            <w:vertAlign w:val="superscript"/>
          </w:rPr>
          <w:t>6</w:t>
        </w:r>
        <w:r w:rsidR="00552E38" w:rsidRPr="00E624E5">
          <w:rPr>
            <w:color w:val="000000"/>
          </w:rPr>
          <w:t>A</w:t>
        </w:r>
        <w:r w:rsidR="00552E38" w:rsidRPr="00E624E5">
          <w:t xml:space="preserve"> modification of HIV-1 </w:t>
        </w:r>
        <w:r w:rsidR="00E1281B" w:rsidRPr="00E624E5">
          <w:t>RNA significantly</w:t>
        </w:r>
        <w:r w:rsidR="00552E38" w:rsidRPr="00E624E5">
          <w:t xml:space="preserve"> </w:t>
        </w:r>
        <w:r w:rsidR="00F158A8">
          <w:t>affect</w:t>
        </w:r>
        <w:r w:rsidR="00E1281B" w:rsidRPr="00E624E5">
          <w:t>s</w:t>
        </w:r>
        <w:r w:rsidR="00552E38" w:rsidRPr="00E624E5">
          <w:t xml:space="preserve"> viral replication and gene expression </w:t>
        </w:r>
        <w:r w:rsidR="00552E38" w:rsidRPr="00E624E5">
          <w:fldChar w:fldCharType="begin">
            <w:fldData xml:space="preserve">PEVuZE5vdGU+PENpdGU+PEF1dGhvcj5MaWNoaW5jaGk8L0F1dGhvcj48WWVhcj4yMDE2PC9ZZWFy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</w:fldData>
          </w:fldChar>
        </w:r>
        <w:r w:rsidR="008A7AA2">
          <w:instrText xml:space="preserve"> ADDIN EN.CITE </w:instrText>
        </w:r>
        <w:r w:rsidR="008A7AA2">
          <w:fldChar w:fldCharType="begin">
            <w:fldData xml:space="preserve">PEVuZE5vdGU+PENpdGU+PEF1dGhvcj5MaWNoaW5jaGk8L0F1dGhvcj48WWVhcj4yMDE2PC9ZZWFy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</w:fldData>
          </w:fldChar>
        </w:r>
        <w:r w:rsidR="008A7AA2">
          <w:instrText xml:space="preserve"> ADDIN EN.CITE.DATA </w:instrText>
        </w:r>
        <w:r w:rsidR="008A7AA2">
          <w:fldChar w:fldCharType="end"/>
        </w:r>
        <w:r w:rsidR="00552E38" w:rsidRPr="00E624E5">
          <w:fldChar w:fldCharType="separate"/>
        </w:r>
        <w:r w:rsidR="008044E0">
          <w:rPr>
            <w:noProof/>
          </w:rPr>
          <w:t>(Kennedy et al., 2016; Lichinchi et al., 2016)</w:t>
        </w:r>
        <w:r w:rsidR="00552E38" w:rsidRPr="00E624E5">
          <w:fldChar w:fldCharType="end"/>
        </w:r>
        <w:r w:rsidR="00552E38" w:rsidRPr="00E624E5">
          <w:t xml:space="preserve">. </w:t>
        </w:r>
        <w:r w:rsidRPr="00E624E5">
          <w:t xml:space="preserve">Lichinchi </w:t>
        </w:r>
        <w:r w:rsidRPr="00E624E5">
          <w:rPr>
            <w:i/>
          </w:rPr>
          <w:t>et al</w:t>
        </w:r>
        <w:r w:rsidRPr="00E624E5">
          <w:t>. reported that HIV-1 mRNA contains multiple m</w:t>
        </w:r>
        <w:r w:rsidRPr="00E624E5">
          <w:rPr>
            <w:vertAlign w:val="superscript"/>
          </w:rPr>
          <w:t>6</w:t>
        </w:r>
        <w:r w:rsidRPr="00E624E5">
          <w:t xml:space="preserve">A </w:t>
        </w:r>
        <w:r w:rsidR="006A3F48">
          <w:t>modifications</w:t>
        </w:r>
        <w:r w:rsidR="00C14B7D" w:rsidRPr="00E624E5">
          <w:t xml:space="preserve"> </w:t>
        </w:r>
        <w:r w:rsidRPr="00E624E5">
          <w:t xml:space="preserve">and viral infection in a </w:t>
        </w:r>
        <w:r w:rsidR="00602FA1">
          <w:t>CD4</w:t>
        </w:r>
        <w:r w:rsidR="00602FA1" w:rsidRPr="00C02078">
          <w:rPr>
            <w:vertAlign w:val="superscript"/>
          </w:rPr>
          <w:t>+</w:t>
        </w:r>
        <w:r w:rsidRPr="00E624E5">
          <w:t xml:space="preserve"> T-cell line increases the m</w:t>
        </w:r>
        <w:r w:rsidRPr="00E624E5">
          <w:rPr>
            <w:vertAlign w:val="superscript"/>
          </w:rPr>
          <w:t>6</w:t>
        </w:r>
        <w:r w:rsidRPr="00E624E5">
          <w:t xml:space="preserve">A </w:t>
        </w:r>
        <w:r w:rsidR="006A3F48" w:rsidRPr="00E624E5">
          <w:t xml:space="preserve">levels </w:t>
        </w:r>
        <w:r w:rsidRPr="00E624E5">
          <w:t>in both host and viral mRNA</w:t>
        </w:r>
        <w:r w:rsidR="000E5AFC">
          <w:t>s</w:t>
        </w:r>
        <w:r w:rsidR="00552E38" w:rsidRPr="00E624E5">
          <w:t xml:space="preserve"> </w:t>
        </w:r>
        <w:r w:rsidR="00552E38" w:rsidRPr="00E624E5">
          <w:fldChar w:fldCharType="begin"/>
        </w:r>
        <w:r w:rsidR="008A7AA2">
          <w:instrText xml:space="preserve"> ADDIN EN.CITE &lt;EndNote&gt;&lt;Cite&gt;&lt;Author&gt;Lichinchi&lt;/Author&gt;&lt;Year&gt;2016&lt;/Year&gt;&lt;RecNum&gt;21&lt;/RecNum&gt;&lt;DisplayText&gt;(Lichinchi et al., 2016)&lt;/DisplayText&gt;&lt;record&gt;&lt;rec-number&gt;21&lt;/rec-number&gt;&lt;foreign-keys&gt;&lt;key app="EN" db-id="atfxwz9erp290bee0sa5vef7w0s0t502t9ae" timestamp="1466911140"&gt;21&lt;/key&gt;&lt;/foreign-keys&gt;&lt;ref-type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Microbiology&lt;/full-title&gt;&lt;/periodical&gt;&lt;pages&gt;16011&lt;/pages&gt;&lt;number&gt;02/22/16 online&lt;/number&gt;&lt;dates&gt;&lt;year&gt;2016&lt;/year&gt;&lt;pub-dates&gt;&lt;date&gt;02/22/online&lt;/date&gt;&lt;/pub-dates&gt;&lt;/dates&gt;&lt;publisher&gt;Macmillan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instrText>
        </w:r>
        <w:r w:rsidR="00552E38" w:rsidRPr="00E624E5">
          <w:fldChar w:fldCharType="separate"/>
        </w:r>
        <w:r w:rsidR="008044E0">
          <w:rPr>
            <w:noProof/>
          </w:rPr>
          <w:t>(Lichinchi et al., 2016)</w:t>
        </w:r>
        <w:r w:rsidR="00552E38" w:rsidRPr="00E624E5">
          <w:fldChar w:fldCharType="end"/>
        </w:r>
        <w:r w:rsidRPr="00E624E5">
          <w:t>, suggesting a dynamic regulation of m</w:t>
        </w:r>
        <w:r w:rsidRPr="00E624E5">
          <w:rPr>
            <w:vertAlign w:val="superscript"/>
          </w:rPr>
          <w:t>6</w:t>
        </w:r>
        <w:r w:rsidRPr="00E624E5">
          <w:t xml:space="preserve">A methylomes during HIV-1 </w:t>
        </w:r>
        <w:r w:rsidRPr="00E624E5">
          <w:lastRenderedPageBreak/>
          <w:t xml:space="preserve">infection. </w:t>
        </w:r>
        <w:r w:rsidR="006D1E65" w:rsidRPr="00E624E5">
          <w:rPr>
            <w:color w:val="000000"/>
          </w:rPr>
          <w:t>In contr</w:t>
        </w:r>
        <w:r w:rsidR="000314B1">
          <w:rPr>
            <w:color w:val="000000"/>
          </w:rPr>
          <w:t>ast</w:t>
        </w:r>
        <w:r w:rsidR="006D1E65" w:rsidRPr="00E624E5">
          <w:rPr>
            <w:color w:val="000000"/>
          </w:rPr>
          <w:t xml:space="preserve">, Kennedy </w:t>
        </w:r>
        <w:r w:rsidR="006D1E65" w:rsidRPr="00E624E5">
          <w:rPr>
            <w:i/>
            <w:color w:val="000000"/>
          </w:rPr>
          <w:t xml:space="preserve">et al. </w:t>
        </w:r>
        <w:r w:rsidR="006D1E65" w:rsidRPr="00E624E5">
          <w:rPr>
            <w:color w:val="000000"/>
          </w:rPr>
          <w:t xml:space="preserve">only found </w:t>
        </w:r>
        <w:r w:rsidR="00552E38" w:rsidRPr="00E624E5">
          <w:rPr>
            <w:color w:val="000000"/>
          </w:rPr>
          <w:t>four</w:t>
        </w:r>
        <w:r w:rsidR="006D1E65" w:rsidRPr="00E624E5">
          <w:rPr>
            <w:color w:val="000000"/>
          </w:rPr>
          <w:t xml:space="preserve"> clusters of m</w:t>
        </w:r>
        <w:r w:rsidR="006D1E65" w:rsidRPr="00E624E5">
          <w:rPr>
            <w:color w:val="000000"/>
            <w:vertAlign w:val="superscript"/>
          </w:rPr>
          <w:t>6</w:t>
        </w:r>
        <w:r w:rsidR="006D1E65" w:rsidRPr="00E624E5">
          <w:rPr>
            <w:color w:val="000000"/>
          </w:rPr>
          <w:t xml:space="preserve">A modifications in the 3’ UTR region of </w:t>
        </w:r>
        <w:r w:rsidR="00077492">
          <w:rPr>
            <w:color w:val="000000"/>
          </w:rPr>
          <w:t xml:space="preserve">the </w:t>
        </w:r>
        <w:r w:rsidR="006D1E65" w:rsidRPr="00E624E5">
          <w:rPr>
            <w:color w:val="000000"/>
          </w:rPr>
          <w:t xml:space="preserve">HIV-1 RNA </w:t>
        </w:r>
        <w:r w:rsidR="005908FC">
          <w:rPr>
            <w:color w:val="000000"/>
          </w:rPr>
          <w:t xml:space="preserve">genome </w:t>
        </w:r>
        <w:r w:rsidR="006D1E65" w:rsidRPr="00E624E5">
          <w:rPr>
            <w:color w:val="000000"/>
          </w:rPr>
          <w:t xml:space="preserve">that enhance viral gene expression </w:t>
        </w:r>
        <w:r w:rsidR="006D1E65" w:rsidRPr="00E624E5">
          <w:rPr>
            <w:color w:val="000000"/>
          </w:rPr>
          <w:fldChar w:fldCharType="begin"/>
        </w:r>
        <w:r w:rsidR="008A7AA2">
          <w:rPr>
            <w:color w:val="000000"/>
          </w:rPr>
          <w:instrText xml:space="preserve"> ADDIN EN.CITE &lt;EndNote&gt;&lt;Cite&gt;&lt;Author&gt;Kennedy&lt;/Author&gt;&lt;Year&gt;2016&lt;/Year&gt;&lt;RecNum&gt;22&lt;/RecNum&gt;&lt;DisplayText&gt;(Kennedy et al., 2016)&lt;/DisplayText&gt;&lt;record&gt;&lt;rec-number&gt;22&lt;/rec-number&gt;&lt;foreign-keys&gt;&lt;key app="EN" db-id="atfxwz9erp290bee0sa5vef7w0s0t502t9ae" timestamp="1466911140"&gt;22&lt;/key&gt;&lt;/foreign-keys&gt;&lt;ref-type name="Journal Article"&gt;17&lt;/ref-type&gt;&lt;contributors&gt;&lt;authors&gt;&lt;author&gt;Kennedy, E. M.&lt;/author&gt;&lt;author&gt;Bogerd, H. P.&lt;/author&gt;&lt;author&gt;Kornepati, A. V.&lt;/author&gt;&lt;author&gt;Kang, D.&lt;/author&gt;&lt;author&gt;Ghoshal, D.&lt;/author&gt;&lt;author&gt;Marshall, J. B.&lt;/author&gt;&lt;author&gt;Poling, B. C.&lt;/author&gt;&lt;author&gt;Tsai, K.&lt;/author&gt;&lt;author&gt;Gokhale, N. S.&lt;/author&gt;&lt;author&gt;Horner, S. M.&lt;/author&gt;&lt;author&gt;Cullen, B. R.&lt;/author&gt;&lt;/authors&gt;&lt;/contributors&gt;&lt;auth-address&gt;Department of Molecular Genetics and Microbiology, Duke University Medical Center, Durham, NC 27710, USA.&amp;#xD;Department of Molecular Genetics and Microbiology, Duke University Medical Center, Durham, NC 27710, USA; Department of Medicine, Duke University Medical Center, Durham, NC 27710, USA.&amp;#xD;Department of Molecular Genetics and Microbiology, Duke University Medical Center, Durham, NC 27710, USA. Electronic address: bryan.cullen@duke.edu.&lt;/auth-address&gt;&lt;titles&gt;&lt;title&gt;Posttranscriptional m(6)A Editing of HIV-1 mRNAs Enhances Viral Gene Expression&lt;/title&gt;&lt;secondary-title&gt;Cell Host Microbe&lt;/secondary-title&gt;&lt;/titles&gt;&lt;periodical&gt;&lt;full-title&gt;Cell Host Microbe&lt;/full-title&gt;&lt;/periodical&gt;&lt;pages&gt;675-85&lt;/pages&gt;&lt;volume&gt;19&lt;/volume&gt;&lt;number&gt;5&lt;/number&gt;&lt;dates&gt;&lt;year&gt;2016&lt;/year&gt;&lt;pub-dates&gt;&lt;date&gt;May 11&lt;/date&gt;&lt;/pub-dates&gt;&lt;/dates&gt;&lt;publisher&gt;Elsevier&lt;/publisher&gt;&lt;isbn&gt;1934-6069 (Electronic)&amp;#xD;1931-3128 (Linking)&lt;/isbn&gt;&lt;accession-num&gt;27117054&lt;/accession-num&gt;&lt;urls&gt;&lt;related-urls&gt;&lt;url&gt;http://www.ncbi.nlm.nih.gov/pubmed/27117054&lt;/url&gt;&lt;/related-urls&gt;&lt;/urls&gt;&lt;custom2&gt;PMC4867121&lt;/custom2&gt;&lt;electronic-resource-num&gt;10.1016/j.chom.2016.04.002&lt;/electronic-resource-num&gt;&lt;access-date&gt;2016/04/26&lt;/access-date&gt;&lt;/record&gt;&lt;/Cite&gt;&lt;/EndNote&gt;</w:instrText>
        </w:r>
        <w:r w:rsidR="006D1E65" w:rsidRPr="00E624E5">
          <w:rPr>
            <w:color w:val="000000"/>
          </w:rPr>
          <w:fldChar w:fldCharType="separate"/>
        </w:r>
        <w:r w:rsidR="008044E0">
          <w:rPr>
            <w:noProof/>
            <w:color w:val="000000"/>
          </w:rPr>
          <w:t>(Kennedy et al., 2016)</w:t>
        </w:r>
        <w:r w:rsidR="006D1E65" w:rsidRPr="00E624E5">
          <w:rPr>
            <w:color w:val="000000"/>
          </w:rPr>
          <w:fldChar w:fldCharType="end"/>
        </w:r>
        <w:r w:rsidR="006D1E65" w:rsidRPr="00E624E5">
          <w:rPr>
            <w:color w:val="000000"/>
          </w:rPr>
          <w:t>.</w:t>
        </w:r>
      </w:ins>
    </w:p>
    <w:p w14:paraId="28198E6B" w14:textId="74B261E1" w:rsidR="003D5227" w:rsidRPr="00DE7D54" w:rsidRDefault="003D5227" w:rsidP="003A2233">
      <w:pPr>
        <w:widowControl w:val="0"/>
        <w:autoSpaceDE w:val="0"/>
        <w:autoSpaceDN w:val="0"/>
        <w:adjustRightInd w:val="0"/>
        <w:spacing w:after="0" w:line="480" w:lineRule="auto"/>
        <w:ind w:firstLine="720"/>
        <w:contextualSpacing/>
        <w:rPr>
          <w:color w:val="000000"/>
        </w:rPr>
      </w:pPr>
      <w:r w:rsidRPr="00DE7D54">
        <w:rPr>
          <w:color w:val="000000"/>
        </w:rPr>
        <w:t>The</w:t>
      </w:r>
      <w:r w:rsidRPr="00DE7D54">
        <w:t xml:space="preserve"> </w:t>
      </w:r>
      <w:r w:rsidRPr="00DE7D54">
        <w:rPr>
          <w:color w:val="000000"/>
        </w:rPr>
        <w:t>dynamic addition, removal, and recognition of m</w:t>
      </w:r>
      <w:r w:rsidRPr="00DE7D54">
        <w:rPr>
          <w:color w:val="000000"/>
          <w:vertAlign w:val="superscript"/>
        </w:rPr>
        <w:t>6</w:t>
      </w:r>
      <w:r w:rsidRPr="00DE7D54">
        <w:rPr>
          <w:color w:val="000000"/>
        </w:rPr>
        <w:t xml:space="preserve">A in cellular </w:t>
      </w:r>
      <w:del w:id="73" w:author="Li Wu" w:date="2016-06-27T13:11:00Z">
        <w:r w:rsidR="001829A0" w:rsidRPr="00527F67">
          <w:rPr>
            <w:color w:val="000000"/>
          </w:rPr>
          <w:delText>mRNA</w:delText>
        </w:r>
      </w:del>
      <w:ins w:id="74" w:author="Li Wu" w:date="2016-06-27T13:11:00Z">
        <w:r w:rsidRPr="00E624E5">
          <w:rPr>
            <w:color w:val="000000"/>
          </w:rPr>
          <w:t>mRNA</w:t>
        </w:r>
        <w:r w:rsidR="00FF7CE7">
          <w:rPr>
            <w:color w:val="000000"/>
          </w:rPr>
          <w:t>s</w:t>
        </w:r>
      </w:ins>
      <w:r w:rsidRPr="00DE7D54">
        <w:rPr>
          <w:color w:val="000000"/>
        </w:rPr>
        <w:t xml:space="preserve"> and other types of nuclear </w:t>
      </w:r>
      <w:del w:id="75" w:author="Li Wu" w:date="2016-06-27T13:11:00Z">
        <w:r w:rsidR="001829A0" w:rsidRPr="00527F67">
          <w:rPr>
            <w:color w:val="000000"/>
          </w:rPr>
          <w:delText>RNA is</w:delText>
        </w:r>
      </w:del>
      <w:ins w:id="76" w:author="Li Wu" w:date="2016-06-27T13:11:00Z">
        <w:r w:rsidRPr="00E624E5">
          <w:rPr>
            <w:color w:val="000000"/>
          </w:rPr>
          <w:t>RNA</w:t>
        </w:r>
        <w:r w:rsidR="00CF21D3">
          <w:rPr>
            <w:color w:val="000000"/>
          </w:rPr>
          <w:t>s</w:t>
        </w:r>
        <w:r w:rsidRPr="00E624E5">
          <w:rPr>
            <w:color w:val="000000"/>
          </w:rPr>
          <w:t xml:space="preserve"> </w:t>
        </w:r>
        <w:r w:rsidR="00CF21D3">
          <w:rPr>
            <w:color w:val="000000"/>
          </w:rPr>
          <w:t>are</w:t>
        </w:r>
      </w:ins>
      <w:r w:rsidRPr="00DE7D54">
        <w:rPr>
          <w:color w:val="000000"/>
        </w:rPr>
        <w:t xml:space="preserve"> coordinately regulated by three groups of host proteins, including adenosine methyltransferases (writers), m</w:t>
      </w:r>
      <w:r w:rsidRPr="00DE7D54">
        <w:rPr>
          <w:color w:val="000000"/>
          <w:vertAlign w:val="superscript"/>
        </w:rPr>
        <w:t>6</w:t>
      </w:r>
      <w:r w:rsidRPr="00DE7D54">
        <w:rPr>
          <w:color w:val="000000"/>
        </w:rPr>
        <w:t>A demethylases (erasers), and m</w:t>
      </w:r>
      <w:r w:rsidRPr="00DE7D54">
        <w:rPr>
          <w:color w:val="000000"/>
          <w:vertAlign w:val="superscript"/>
        </w:rPr>
        <w:t>6</w:t>
      </w:r>
      <w:r w:rsidRPr="00DE7D54">
        <w:rPr>
          <w:color w:val="000000"/>
        </w:rPr>
        <w:t xml:space="preserve">A-selective-binding proteins (readers) </w:t>
      </w:r>
      <w:r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Pr>
          <w:bCs/>
          <w:color w:val="000000"/>
        </w:rPr>
        <w:instrText xml:space="preserve"> ADDIN EN.CITE.DATA </w:instrText>
      </w:r>
      <w:r w:rsidR="008A7AA2">
        <w:rPr>
          <w:bCs/>
          <w:color w:val="000000"/>
        </w:rPr>
      </w:r>
      <w:r w:rsidR="008A7AA2" w:rsidRPr="00DE7D54">
        <w:rPr>
          <w:color w:val="000000"/>
        </w:rPr>
        <w:fldChar w:fldCharType="end"/>
      </w:r>
      <w:r w:rsidRPr="00DE7D54">
        <w:rPr>
          <w:color w:val="000000"/>
        </w:rPr>
      </w:r>
      <w:r w:rsidRPr="00DE7D54">
        <w:rPr>
          <w:color w:val="000000"/>
        </w:rPr>
        <w:fldChar w:fldCharType="separate"/>
      </w:r>
      <w:r w:rsidR="008044E0" w:rsidRPr="00DE7D54">
        <w:rPr>
          <w:color w:val="000000"/>
        </w:rPr>
        <w:t>(</w:t>
      </w:r>
      <w:del w:id="77" w:author="Li Wu" w:date="2016-06-27T13:11:00Z">
        <w:r w:rsidR="001829A0" w:rsidRPr="00527F67">
          <w:rPr>
            <w:bCs/>
            <w:noProof/>
            <w:color w:val="000000"/>
          </w:rPr>
          <w:delText>8</w:delText>
        </w:r>
      </w:del>
      <w:ins w:id="78" w:author="Li Wu" w:date="2016-06-27T13:11:00Z">
        <w:r w:rsidR="008044E0">
          <w:rPr>
            <w:bCs/>
            <w:noProof/>
            <w:color w:val="000000"/>
          </w:rPr>
          <w:t>Fu et al., 2014</w:t>
        </w:r>
      </w:ins>
      <w:r w:rsidR="008044E0" w:rsidRPr="00DE7D54">
        <w:rPr>
          <w:color w:val="000000"/>
        </w:rPr>
        <w:t>)</w:t>
      </w:r>
      <w:r w:rsidRPr="00DE7D54">
        <w:rPr>
          <w:color w:val="000000"/>
        </w:rPr>
        <w:fldChar w:fldCharType="end"/>
      </w:r>
      <w:r w:rsidRPr="00DE7D54">
        <w:rPr>
          <w:color w:val="000000"/>
        </w:rPr>
        <w:t>. The methyltransferase complex is composed of METTL3</w:t>
      </w:r>
      <w:del w:id="79" w:author="Li Wu" w:date="2016-06-27T13:11:00Z">
        <w:r w:rsidR="001829A0" w:rsidRPr="00527F67">
          <w:rPr>
            <w:color w:val="000000"/>
          </w:rPr>
          <w:delText xml:space="preserve"> and</w:delText>
        </w:r>
      </w:del>
      <w:ins w:id="80" w:author="Li Wu" w:date="2016-06-27T13:11:00Z">
        <w:r w:rsidR="003D546A">
          <w:rPr>
            <w:color w:val="000000"/>
          </w:rPr>
          <w:t>,</w:t>
        </w:r>
      </w:ins>
      <w:r w:rsidRPr="00DE7D54">
        <w:rPr>
          <w:color w:val="000000"/>
        </w:rPr>
        <w:t xml:space="preserve"> METTL14 and WTAP (Wilms’ tumor 1-associating protein), which add m</w:t>
      </w:r>
      <w:r w:rsidRPr="00DE7D54">
        <w:rPr>
          <w:color w:val="000000"/>
          <w:vertAlign w:val="superscript"/>
        </w:rPr>
        <w:t>6</w:t>
      </w:r>
      <w:r w:rsidRPr="00DE7D54">
        <w:rPr>
          <w:color w:val="000000"/>
        </w:rPr>
        <w:t xml:space="preserve">A modification to nuclear RNAs </w:t>
      </w:r>
      <w:r w:rsidR="008A7AA2" w:rsidRPr="00DE7D54">
        <w:rPr>
          <w:color w:val="000000"/>
        </w:rPr>
        <w:fldChar w:fldCharType="begin">
          <w:fldData xml:space="preserve">PEVuZE5vdGU+PENpdGU+PEF1dGhvcj5MaXU8L0F1dGhvcj48WWVhcj4yMDE0PC9ZZWFyPjxSZWNO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PEVuZE5vdGU+PENpdGU+PEF1dGhvcj5MaXU8L0F1dGhvcj48WWVhcj4yMDE0PC9ZZWFyPjxSZWNO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</w:fldData>
        </w:fldChar>
      </w:r>
      <w:r w:rsidR="008A7AA2">
        <w:rPr>
          <w:color w:val="000000"/>
        </w:rPr>
        <w:instrText xml:space="preserve"> ADDIN EN.CITE.DATA </w:instrText>
      </w:r>
      <w:r w:rsidR="008A7AA2">
        <w:rPr>
          <w:color w:val="000000"/>
        </w:rPr>
      </w:r>
      <w:r w:rsidR="008A7AA2" w:rsidRPr="00DE7D54">
        <w:rPr>
          <w:color w:val="000000"/>
        </w:rPr>
        <w:fldChar w:fldCharType="end"/>
      </w:r>
      <w:r w:rsidR="008A7AA2" w:rsidRPr="00DE7D54">
        <w:rPr>
          <w:color w:val="000000"/>
        </w:rPr>
      </w:r>
      <w:r w:rsidR="008A7AA2" w:rsidRPr="00DE7D54">
        <w:rPr>
          <w:color w:val="000000"/>
        </w:rPr>
        <w:fldChar w:fldCharType="separate"/>
      </w:r>
      <w:del w:id="81" w:author="Li Wu" w:date="2016-06-27T13:11:00Z">
        <w:r w:rsidR="001829A0" w:rsidRPr="00527F67">
          <w:rPr>
            <w:noProof/>
            <w:color w:val="000000"/>
          </w:rPr>
          <w:delText>(8,23,24)</w:delText>
        </w:r>
      </w:del>
      <w:ins w:id="82" w:author="Li Wu" w:date="2016-06-27T13:11:00Z">
        <w:r w:rsidR="008A7AA2">
          <w:rPr>
            <w:noProof/>
            <w:color w:val="000000"/>
          </w:rPr>
          <w:t>(Liu et al., 2014; Ping et al., 2014)</w:t>
        </w:r>
      </w:ins>
      <w:r w:rsidR="008A7AA2" w:rsidRPr="00DE7D54">
        <w:rPr>
          <w:color w:val="000000"/>
        </w:rPr>
        <w:fldChar w:fldCharType="end"/>
      </w:r>
      <w:r w:rsidRPr="00DE7D54">
        <w:rPr>
          <w:color w:val="000000"/>
        </w:rPr>
        <w:t>. The RNA demethylases FTO (fat mass and obesity-associated protein) and AlkBH5 (AlkB family member 5) remove m</w:t>
      </w:r>
      <w:r w:rsidRPr="00DE7D54">
        <w:rPr>
          <w:color w:val="000000"/>
          <w:vertAlign w:val="superscript"/>
        </w:rPr>
        <w:t>6</w:t>
      </w:r>
      <w:r w:rsidRPr="00DE7D54">
        <w:rPr>
          <w:color w:val="000000"/>
        </w:rPr>
        <w:t xml:space="preserve">A modification of RNAs </w:t>
      </w:r>
      <w:r w:rsidR="008A7AA2" w:rsidRPr="00DE7D54">
        <w:rPr>
          <w:color w:val="000000"/>
        </w:rPr>
        <w:fldChar w:fldCharType="begin">
          <w:fldData xml:space="preserve">PEVuZE5vdGU+PENpdGU+PEF1dGhvcj5KaWE8L0F1dGhvcj48WWVhcj4yMDExPC9ZZWFyPjxSZWNO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PEVuZE5vdGU+PENpdGU+PEF1dGhvcj5KaWE8L0F1dGhvcj48WWVhcj4yMDExPC9ZZWFyPjxSZWNO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</w:fldData>
        </w:fldChar>
      </w:r>
      <w:r w:rsidR="008A7AA2">
        <w:rPr>
          <w:color w:val="000000"/>
        </w:rPr>
        <w:instrText xml:space="preserve"> ADDIN EN.CITE.DATA </w:instrText>
      </w:r>
      <w:r w:rsidR="008A7AA2">
        <w:rPr>
          <w:color w:val="000000"/>
        </w:rPr>
      </w:r>
      <w:r w:rsidR="008A7AA2" w:rsidRPr="00DE7D54">
        <w:rPr>
          <w:color w:val="000000"/>
        </w:rPr>
        <w:fldChar w:fldCharType="end"/>
      </w:r>
      <w:r w:rsidR="008A7AA2" w:rsidRPr="00DE7D54">
        <w:rPr>
          <w:color w:val="000000"/>
        </w:rPr>
      </w:r>
      <w:r w:rsidR="008A7AA2" w:rsidRPr="00DE7D54">
        <w:rPr>
          <w:color w:val="000000"/>
        </w:rPr>
        <w:fldChar w:fldCharType="separate"/>
      </w:r>
      <w:del w:id="83" w:author="Li Wu" w:date="2016-06-27T13:11:00Z">
        <w:r w:rsidR="001829A0" w:rsidRPr="00527F67">
          <w:rPr>
            <w:noProof/>
            <w:color w:val="000000"/>
          </w:rPr>
          <w:delText>(8,24,25)</w:delText>
        </w:r>
      </w:del>
      <w:ins w:id="84" w:author="Li Wu" w:date="2016-06-27T13:11:00Z">
        <w:r w:rsidR="008A7AA2">
          <w:rPr>
            <w:noProof/>
            <w:color w:val="000000"/>
          </w:rPr>
          <w:t>(Fu et al., 2014; Jia et al., 2011)</w:t>
        </w:r>
      </w:ins>
      <w:r w:rsidR="008A7AA2" w:rsidRPr="00DE7D54">
        <w:rPr>
          <w:color w:val="000000"/>
        </w:rPr>
        <w:fldChar w:fldCharType="end"/>
      </w:r>
      <w:r w:rsidRPr="00DE7D54">
        <w:rPr>
          <w:color w:val="000000"/>
        </w:rPr>
        <w:t xml:space="preserve">. Three host proteins, including YTHDF1, 2, and 3 (YTHDF1–3), have been identified as selective </w:t>
      </w:r>
      <w:r w:rsidRPr="00DE7D54">
        <w:t>m</w:t>
      </w:r>
      <w:r w:rsidRPr="00DE7D54">
        <w:rPr>
          <w:vertAlign w:val="superscript"/>
        </w:rPr>
        <w:t>6</w:t>
      </w:r>
      <w:r w:rsidRPr="00DE7D54">
        <w:t>A</w:t>
      </w:r>
      <w:r w:rsidRPr="00DE7D54">
        <w:rPr>
          <w:color w:val="000000"/>
        </w:rPr>
        <w:t xml:space="preserve">-binding proteins (readers) in mammalian cells </w:t>
      </w:r>
      <w:r w:rsidR="00966A8C" w:rsidRPr="00DE7D54">
        <w:fldChar w:fldCharType="begin">
          <w:fldData xml:space="preserve">PEVuZE5vdGU+PENpdGU+PEF1dGhvcj5Eb21pbmlzc2luaTwvQXV0aG9yPjxZZWFyPjIwMTI8L1ll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</w:fldData>
        </w:fldChar>
      </w:r>
      <w:r w:rsidR="00966A8C" w:rsidRPr="00DE7D54">
        <w:instrText xml:space="preserve"> ADDIN EN.CITE </w:instrText>
      </w:r>
      <w:r w:rsidR="00966A8C" w:rsidRPr="00DE7D54">
        <w:fldChar w:fldCharType="begin">
          <w:fldData xml:space="preserve">PEVuZE5vdGU+PENpdGU+PEF1dGhvcj5Eb21pbmlzc2luaTwvQXV0aG9yPjxZZWFyPjIwMTI8L1ll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</w:fldData>
        </w:fldChar>
      </w:r>
      <w:r w:rsidR="00966A8C">
        <w:instrText xml:space="preserve"> ADDIN EN.CITE.DATA </w:instrText>
      </w:r>
      <w:r w:rsidR="00966A8C" w:rsidRPr="00DE7D54">
        <w:fldChar w:fldCharType="end"/>
      </w:r>
      <w:r w:rsidR="00966A8C" w:rsidRPr="00DE7D54">
        <w:fldChar w:fldCharType="separate"/>
      </w:r>
      <w:del w:id="85" w:author="Li Wu" w:date="2016-06-27T13:11:00Z">
        <w:r w:rsidR="001829A0" w:rsidRPr="00527F67">
          <w:rPr>
            <w:noProof/>
          </w:rPr>
          <w:delText>(14,26,27)</w:delText>
        </w:r>
      </w:del>
      <w:ins w:id="86" w:author="Li Wu" w:date="2016-06-27T13:11:00Z">
        <w:r w:rsidR="00966A8C">
          <w:rPr>
            <w:noProof/>
          </w:rPr>
          <w:t>(Dominissini et al., 2012; Wang et al., 2014; Wang et al., 2015)</w:t>
        </w:r>
      </w:ins>
      <w:r w:rsidR="00966A8C" w:rsidRPr="00DE7D54">
        <w:fldChar w:fldCharType="end"/>
      </w:r>
      <w:r w:rsidRPr="00DE7D54">
        <w:t>. T</w:t>
      </w:r>
      <w:r w:rsidRPr="00DE7D54">
        <w:rPr>
          <w:color w:val="000000"/>
        </w:rPr>
        <w:t xml:space="preserve">hese </w:t>
      </w:r>
      <w:r w:rsidRPr="00DE7D54">
        <w:t>m</w:t>
      </w:r>
      <w:r w:rsidRPr="00DE7D54">
        <w:rPr>
          <w:vertAlign w:val="superscript"/>
        </w:rPr>
        <w:t>6</w:t>
      </w:r>
      <w:r w:rsidRPr="00DE7D54">
        <w:t>A</w:t>
      </w:r>
      <w:r w:rsidRPr="00DE7D54">
        <w:rPr>
          <w:color w:val="000000"/>
        </w:rPr>
        <w:t xml:space="preserve">-reader proteins preferentially bind methylated </w:t>
      </w:r>
      <w:del w:id="87" w:author="Li Wu" w:date="2016-06-27T13:11:00Z">
        <w:r w:rsidR="001829A0" w:rsidRPr="00527F67">
          <w:rPr>
            <w:color w:val="000000"/>
          </w:rPr>
          <w:delText>mRNA</w:delText>
        </w:r>
      </w:del>
      <w:ins w:id="88" w:author="Li Wu" w:date="2016-06-27T13:11:00Z">
        <w:r w:rsidRPr="00E624E5">
          <w:rPr>
            <w:color w:val="000000"/>
          </w:rPr>
          <w:t>mRNA</w:t>
        </w:r>
        <w:r w:rsidR="00FF7CE7">
          <w:rPr>
            <w:color w:val="000000"/>
          </w:rPr>
          <w:t>s</w:t>
        </w:r>
      </w:ins>
      <w:r w:rsidRPr="00DE7D54">
        <w:rPr>
          <w:color w:val="000000"/>
        </w:rPr>
        <w:t xml:space="preserve"> and control the stability and translation of target mRNAs </w:t>
      </w:r>
      <w:r w:rsidRPr="00DE7D54">
        <w:rPr>
          <w:color w:val="000000"/>
        </w:rPr>
        <w:fldChar w:fldCharType="begin">
          <w:fldData xml:space="preserve">PEVuZE5vdGU+PENpdGU+PEF1dGhvcj5Eb21pbmlzc2luaTwvQXV0aG9yPjxZZWFyPjIwMTI8L1ll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PEVuZE5vdGU+PENpdGU+PEF1dGhvcj5Eb21pbmlzc2luaTwvQXV0aG9yPjxZZWFyPjIwMTI8L1ll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</w:fldData>
        </w:fldChar>
      </w:r>
      <w:r w:rsidR="008A7AA2">
        <w:rPr>
          <w:color w:val="000000"/>
        </w:rPr>
        <w:instrText xml:space="preserve"> ADDIN EN.CITE.DATA </w:instrText>
      </w:r>
      <w:r w:rsidR="008A7AA2">
        <w:rPr>
          <w:color w:val="000000"/>
        </w:rPr>
      </w:r>
      <w:r w:rsidR="008A7AA2" w:rsidRPr="00DE7D54">
        <w:rPr>
          <w:color w:val="000000"/>
        </w:rPr>
        <w:fldChar w:fldCharType="end"/>
      </w:r>
      <w:r w:rsidRPr="00DE7D54">
        <w:rPr>
          <w:color w:val="000000"/>
        </w:rPr>
      </w:r>
      <w:r w:rsidRPr="00DE7D54">
        <w:rPr>
          <w:color w:val="000000"/>
        </w:rPr>
        <w:fldChar w:fldCharType="separate"/>
      </w:r>
      <w:del w:id="89" w:author="Li Wu" w:date="2016-06-27T13:11:00Z">
        <w:r w:rsidR="001829A0" w:rsidRPr="00527F67">
          <w:rPr>
            <w:noProof/>
            <w:color w:val="000000"/>
          </w:rPr>
          <w:delText>(12,14)</w:delText>
        </w:r>
      </w:del>
      <w:ins w:id="90" w:author="Li Wu" w:date="2016-06-27T13:11:00Z">
        <w:r w:rsidR="008044E0">
          <w:rPr>
            <w:noProof/>
            <w:color w:val="000000"/>
          </w:rPr>
          <w:t>(Dominissini et al., 2012; Liu et al., 2014)</w:t>
        </w:r>
      </w:ins>
      <w:r w:rsidRPr="00DE7D54">
        <w:rPr>
          <w:color w:val="000000"/>
        </w:rPr>
        <w:fldChar w:fldCharType="end"/>
      </w:r>
      <w:r w:rsidRPr="00DE7D54">
        <w:rPr>
          <w:color w:val="000000"/>
        </w:rPr>
        <w:t xml:space="preserve">. Human YTHDF1–3 proteins contain a conserved YTH RNA-binding domain that preferentially binds the </w:t>
      </w:r>
      <w:r w:rsidRPr="00DE7D54">
        <w:t>m</w:t>
      </w:r>
      <w:r w:rsidRPr="00DE7D54">
        <w:rPr>
          <w:vertAlign w:val="superscript"/>
        </w:rPr>
        <w:t>6</w:t>
      </w:r>
      <w:r w:rsidRPr="00DE7D54">
        <w:t>A</w:t>
      </w:r>
      <w:r w:rsidRPr="00DE7D54">
        <w:rPr>
          <w:color w:val="000000"/>
        </w:rPr>
        <w:t xml:space="preserve">-containing </w:t>
      </w:r>
      <w:del w:id="91" w:author="Li Wu" w:date="2016-06-27T13:11:00Z">
        <w:r w:rsidR="001829A0" w:rsidRPr="00527F67">
          <w:rPr>
            <w:color w:val="000000"/>
          </w:rPr>
          <w:delText>RNA</w:delText>
        </w:r>
      </w:del>
      <w:ins w:id="92" w:author="Li Wu" w:date="2016-06-27T13:11:00Z">
        <w:r w:rsidRPr="00E624E5">
          <w:rPr>
            <w:color w:val="000000"/>
          </w:rPr>
          <w:t>RNA</w:t>
        </w:r>
        <w:r w:rsidR="003D546A">
          <w:rPr>
            <w:color w:val="000000"/>
          </w:rPr>
          <w:t>s</w:t>
        </w:r>
      </w:ins>
      <w:r w:rsidRPr="00DE7D54">
        <w:rPr>
          <w:color w:val="000000"/>
        </w:rPr>
        <w:t xml:space="preserve"> and a P/Q/N-rich region that is associated with different RNA-protein complexes </w:t>
      </w:r>
      <w:r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Pr>
          <w:bCs/>
          <w:color w:val="000000"/>
        </w:rPr>
        <w:instrText xml:space="preserve"> ADDIN EN.CITE.DATA </w:instrText>
      </w:r>
      <w:r w:rsidR="008A7AA2">
        <w:rPr>
          <w:bCs/>
          <w:color w:val="000000"/>
        </w:rPr>
      </w:r>
      <w:r w:rsidR="008A7AA2" w:rsidRPr="00DE7D54">
        <w:rPr>
          <w:color w:val="000000"/>
        </w:rPr>
        <w:fldChar w:fldCharType="end"/>
      </w:r>
      <w:r w:rsidRPr="00DE7D54">
        <w:rPr>
          <w:color w:val="000000"/>
        </w:rPr>
      </w:r>
      <w:r w:rsidRPr="00DE7D54">
        <w:rPr>
          <w:color w:val="000000"/>
        </w:rPr>
        <w:fldChar w:fldCharType="separate"/>
      </w:r>
      <w:r w:rsidR="008044E0" w:rsidRPr="00DE7D54">
        <w:rPr>
          <w:color w:val="000000"/>
        </w:rPr>
        <w:t>(</w:t>
      </w:r>
      <w:del w:id="93" w:author="Li Wu" w:date="2016-06-27T13:11:00Z">
        <w:r w:rsidR="001829A0" w:rsidRPr="00527F67">
          <w:rPr>
            <w:bCs/>
            <w:noProof/>
            <w:color w:val="000000"/>
          </w:rPr>
          <w:delText>8</w:delText>
        </w:r>
      </w:del>
      <w:ins w:id="94" w:author="Li Wu" w:date="2016-06-27T13:11:00Z">
        <w:r w:rsidR="008044E0">
          <w:rPr>
            <w:bCs/>
            <w:noProof/>
            <w:color w:val="000000"/>
          </w:rPr>
          <w:t>Fu et al., 2014</w:t>
        </w:r>
      </w:ins>
      <w:r w:rsidR="008044E0" w:rsidRPr="00DE7D54">
        <w:rPr>
          <w:color w:val="000000"/>
        </w:rPr>
        <w:t>)</w:t>
      </w:r>
      <w:r w:rsidRPr="00DE7D54">
        <w:rPr>
          <w:color w:val="000000"/>
        </w:rPr>
        <w:fldChar w:fldCharType="end"/>
      </w:r>
      <w:r w:rsidRPr="00DE7D54">
        <w:rPr>
          <w:color w:val="000000"/>
        </w:rPr>
        <w:t xml:space="preserve">. </w:t>
      </w:r>
      <w:r w:rsidRPr="00DE7D54">
        <w:t xml:space="preserve">Lichinchi </w:t>
      </w:r>
      <w:r w:rsidRPr="00DE7D54">
        <w:rPr>
          <w:i/>
        </w:rPr>
        <w:t>et al</w:t>
      </w:r>
      <w:r w:rsidRPr="00DE7D54">
        <w:t xml:space="preserve">. recently </w:t>
      </w:r>
      <w:del w:id="95" w:author="Li Wu" w:date="2016-06-27T13:11:00Z">
        <w:r w:rsidR="001829A0" w:rsidRPr="00527F67">
          <w:rPr>
            <w:color w:val="000000"/>
          </w:rPr>
          <w:delText>showed</w:delText>
        </w:r>
      </w:del>
      <w:ins w:id="96" w:author="Li Wu" w:date="2016-06-27T13:11:00Z">
        <w:r w:rsidR="001459D7">
          <w:rPr>
            <w:color w:val="000000"/>
          </w:rPr>
          <w:t>report</w:t>
        </w:r>
        <w:r w:rsidRPr="00E624E5">
          <w:rPr>
            <w:color w:val="000000"/>
          </w:rPr>
          <w:t>ed</w:t>
        </w:r>
      </w:ins>
      <w:r w:rsidRPr="00DE7D54">
        <w:rPr>
          <w:color w:val="000000"/>
        </w:rPr>
        <w:t xml:space="preserve"> that silencing of the m</w:t>
      </w:r>
      <w:r w:rsidRPr="00DE7D54">
        <w:rPr>
          <w:color w:val="000000"/>
          <w:vertAlign w:val="superscript"/>
        </w:rPr>
        <w:t>6</w:t>
      </w:r>
      <w:r w:rsidRPr="00DE7D54">
        <w:rPr>
          <w:color w:val="000000"/>
        </w:rPr>
        <w:t xml:space="preserve">A </w:t>
      </w:r>
      <w:del w:id="97" w:author="Li Wu" w:date="2016-06-27T13:11:00Z">
        <w:r w:rsidR="001829A0" w:rsidRPr="00527F67">
          <w:rPr>
            <w:color w:val="000000"/>
          </w:rPr>
          <w:delText>writer</w:delText>
        </w:r>
      </w:del>
      <w:ins w:id="98" w:author="Li Wu" w:date="2016-06-27T13:11:00Z">
        <w:r w:rsidRPr="00E624E5">
          <w:rPr>
            <w:color w:val="000000"/>
          </w:rPr>
          <w:t>writer</w:t>
        </w:r>
        <w:r w:rsidR="004C3770">
          <w:rPr>
            <w:color w:val="000000"/>
          </w:rPr>
          <w:t>s</w:t>
        </w:r>
      </w:ins>
      <w:r w:rsidRPr="00DE7D54">
        <w:rPr>
          <w:color w:val="000000"/>
        </w:rPr>
        <w:t xml:space="preserve"> or the eraser</w:t>
      </w:r>
      <w:r w:rsidR="004C3770" w:rsidRPr="00DE7D54">
        <w:rPr>
          <w:color w:val="000000"/>
        </w:rPr>
        <w:t xml:space="preserve"> </w:t>
      </w:r>
      <w:del w:id="99" w:author="Li Wu" w:date="2016-06-27T13:11:00Z">
        <w:r w:rsidR="001829A0" w:rsidRPr="00527F67">
          <w:rPr>
            <w:color w:val="000000"/>
          </w:rPr>
          <w:delText>enzymes</w:delText>
        </w:r>
      </w:del>
      <w:ins w:id="100" w:author="Li Wu" w:date="2016-06-27T13:11:00Z">
        <w:r w:rsidR="004C3770" w:rsidRPr="00E624E5">
          <w:rPr>
            <w:color w:val="000000"/>
          </w:rPr>
          <w:t>AlkBH5</w:t>
        </w:r>
      </w:ins>
      <w:r w:rsidR="004C3770" w:rsidRPr="00DE7D54">
        <w:rPr>
          <w:color w:val="000000"/>
        </w:rPr>
        <w:t xml:space="preserve"> </w:t>
      </w:r>
      <w:r w:rsidRPr="00DE7D54">
        <w:rPr>
          <w:color w:val="000000"/>
        </w:rPr>
        <w:t>decreases or increases HIV-1 replication, respectively</w:t>
      </w:r>
      <w:r w:rsidR="00712294" w:rsidRPr="00DE7D54">
        <w:rPr>
          <w:color w:val="000000"/>
        </w:rPr>
        <w:t xml:space="preserve"> </w:t>
      </w:r>
      <w:del w:id="101" w:author="Li Wu" w:date="2016-06-27T13:11:00Z">
        <w:r w:rsidR="001829A0" w:rsidRPr="00527F67">
          <w:rPr>
            <w:color w:val="000000"/>
          </w:rPr>
          <w:fldChar w:fldCharType="begin"/>
        </w:r>
        <w:r w:rsidR="001829A0">
          <w:rPr>
            <w:color w:val="000000"/>
          </w:rPr>
          <w:delInstrText xml:space="preserve"> ADDIN EN.CITE &lt;EndNote&gt;&lt;Cite&gt;&lt;Author&gt;Lichinchi&lt;/Author&gt;&lt;Year&gt;2016&lt;/Year&gt;&lt;RecNum&gt;69&lt;/RecNum&gt;&lt;DisplayText&gt;(22)&lt;/DisplayText&gt;&lt;record&gt;&lt;rec-number&gt;69&lt;/rec-number&gt;&lt;foreign-keys&gt;&lt;key app="EN" db-id="fvafas9rcrtx55e0vsnv099mp9zfwest5tss" timestamp="1456235418"&gt;69&lt;/key&gt;&lt;/foreign-keys&gt;&lt;ref-type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delInstrText>
        </w:r>
        <w:r w:rsidR="001829A0" w:rsidRPr="00527F67">
          <w:rPr>
            <w:color w:val="000000"/>
          </w:rPr>
          <w:fldChar w:fldCharType="separate"/>
        </w:r>
        <w:r w:rsidR="001829A0" w:rsidRPr="00527F67">
          <w:rPr>
            <w:noProof/>
            <w:color w:val="000000"/>
          </w:rPr>
          <w:delText>(22)</w:delText>
        </w:r>
        <w:r w:rsidR="001829A0" w:rsidRPr="00527F67">
          <w:rPr>
            <w:color w:val="000000"/>
          </w:rPr>
          <w:fldChar w:fldCharType="end"/>
        </w:r>
        <w:r w:rsidR="001829A0" w:rsidRPr="00527F67">
          <w:rPr>
            <w:color w:val="000000"/>
          </w:rPr>
          <w:delText>. However, the effects of the m</w:delText>
        </w:r>
        <w:r w:rsidR="001829A0" w:rsidRPr="00527F67">
          <w:rPr>
            <w:color w:val="000000"/>
            <w:vertAlign w:val="superscript"/>
          </w:rPr>
          <w:delText>6</w:delText>
        </w:r>
        <w:r w:rsidR="001829A0" w:rsidRPr="00527F67">
          <w:rPr>
            <w:color w:val="000000"/>
          </w:rPr>
          <w:delText>A readers (</w:delText>
        </w:r>
        <w:r w:rsidR="001829A0" w:rsidRPr="00527F67">
          <w:rPr>
            <w:bCs/>
            <w:color w:val="000000"/>
          </w:rPr>
          <w:delText>YTHDF1–3</w:delText>
        </w:r>
        <w:r w:rsidR="001829A0" w:rsidRPr="00527F67">
          <w:rPr>
            <w:color w:val="000000"/>
          </w:rPr>
          <w:delText>) on HIV-1 infection remain unknown</w:delText>
        </w:r>
        <w:r w:rsidR="001829A0">
          <w:rPr>
            <w:color w:val="000000"/>
          </w:rPr>
          <w:delText>, which is the focus of our study</w:delText>
        </w:r>
      </w:del>
      <w:ins w:id="102" w:author="Li Wu" w:date="2016-06-27T13:11:00Z">
        <w:r w:rsidR="00B25CE2" w:rsidRPr="00E624E5">
          <w:rPr>
            <w:color w:val="000000"/>
          </w:rPr>
          <w:fldChar w:fldCharType="begin"/>
        </w:r>
        <w:r w:rsidR="008A7AA2">
          <w:rPr>
            <w:color w:val="000000"/>
          </w:rPr>
          <w:instrText xml:space="preserve"> ADDIN EN.CITE &lt;EndNote&gt;&lt;Cite&gt;&lt;Author&gt;Lichinchi&lt;/Author&gt;&lt;Year&gt;2016&lt;/Year&gt;&lt;RecNum&gt;21&lt;/RecNum&gt;&lt;DisplayText&gt;(Lichinchi et al., 2016)&lt;/DisplayText&gt;&lt;record&gt;&lt;rec-number&gt;21&lt;/rec-number&gt;&lt;foreign-keys&gt;&lt;key app="EN" db-id="atfxwz9erp290bee0sa5vef7w0s0t502t9ae" timestamp="1466911140"&gt;21&lt;/key&gt;&lt;/foreign-keys&gt;&lt;ref-type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Microbiology&lt;/full-title&gt;&lt;/periodical&gt;&lt;pages&gt;16011&lt;/pages&gt;&lt;number&gt;02/22/16 online&lt;/number&gt;&lt;dates&gt;&lt;year&gt;2016&lt;/year&gt;&lt;pub-dates&gt;&lt;date&gt;02/22/online&lt;/date&gt;&lt;/pub-dates&gt;&lt;/dates&gt;&lt;publisher&gt;Macmillan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instrText>
        </w:r>
        <w:r w:rsidR="00B25CE2" w:rsidRPr="00E624E5">
          <w:rPr>
            <w:color w:val="000000"/>
          </w:rPr>
          <w:fldChar w:fldCharType="separate"/>
        </w:r>
        <w:r w:rsidR="008044E0">
          <w:rPr>
            <w:noProof/>
            <w:color w:val="000000"/>
          </w:rPr>
          <w:t>(Lichinchi et al., 2016)</w:t>
        </w:r>
        <w:r w:rsidR="00B25CE2" w:rsidRPr="00E624E5">
          <w:rPr>
            <w:color w:val="000000"/>
          </w:rPr>
          <w:fldChar w:fldCharType="end"/>
        </w:r>
        <w:r w:rsidRPr="00E624E5">
          <w:rPr>
            <w:color w:val="000000"/>
          </w:rPr>
          <w:t xml:space="preserve">. </w:t>
        </w:r>
        <w:r w:rsidR="00390057" w:rsidRPr="00E624E5">
          <w:rPr>
            <w:color w:val="000000"/>
          </w:rPr>
          <w:t xml:space="preserve">Kennedy </w:t>
        </w:r>
        <w:r w:rsidR="00390057" w:rsidRPr="00E624E5">
          <w:rPr>
            <w:i/>
            <w:color w:val="000000"/>
          </w:rPr>
          <w:t xml:space="preserve">et al. </w:t>
        </w:r>
        <w:r w:rsidR="006D1E65" w:rsidRPr="00E624E5">
          <w:rPr>
            <w:color w:val="000000"/>
          </w:rPr>
          <w:t xml:space="preserve">showed that </w:t>
        </w:r>
        <w:r w:rsidR="00390057" w:rsidRPr="00E624E5">
          <w:rPr>
            <w:color w:val="000000"/>
          </w:rPr>
          <w:t>m</w:t>
        </w:r>
        <w:r w:rsidR="00390057" w:rsidRPr="00E624E5">
          <w:rPr>
            <w:color w:val="000000"/>
            <w:vertAlign w:val="superscript"/>
          </w:rPr>
          <w:t>6</w:t>
        </w:r>
        <w:r w:rsidR="00390057" w:rsidRPr="00E624E5">
          <w:rPr>
            <w:color w:val="000000"/>
          </w:rPr>
          <w:t>A modifications in the 3’ UTR region of HIV-1 RNA enhance viral gene expression by recruiting cellular YTHDF proteins</w:t>
        </w:r>
        <w:r w:rsidR="00B25CE2" w:rsidRPr="00E624E5">
          <w:rPr>
            <w:color w:val="000000"/>
          </w:rPr>
          <w:t xml:space="preserve"> </w:t>
        </w:r>
        <w:r w:rsidR="00B25CE2" w:rsidRPr="00E624E5">
          <w:rPr>
            <w:color w:val="000000"/>
          </w:rPr>
          <w:fldChar w:fldCharType="begin"/>
        </w:r>
        <w:r w:rsidR="008A7AA2">
          <w:rPr>
            <w:color w:val="000000"/>
          </w:rPr>
          <w:instrText xml:space="preserve"> ADDIN EN.CITE &lt;EndNote&gt;&lt;Cite&gt;&lt;Author&gt;Kennedy&lt;/Author&gt;&lt;Year&gt;2016&lt;/Year&gt;&lt;RecNum&gt;22&lt;/RecNum&gt;&lt;DisplayText&gt;(Kennedy et al., 2016)&lt;/DisplayText&gt;&lt;record&gt;&lt;rec-number&gt;22&lt;/rec-number&gt;&lt;foreign-keys&gt;&lt;key app="EN" db-id="atfxwz9erp290bee0sa5vef7w0s0t502t9ae" timestamp="1466911140"&gt;22&lt;/key&gt;&lt;/foreign-keys&gt;&lt;ref-type name="Journal Article"&gt;17&lt;/ref-type&gt;&lt;contributors&gt;&lt;authors&gt;&lt;author&gt;Kennedy, E. M.&lt;/author&gt;&lt;author&gt;Bogerd, H. P.&lt;/author&gt;&lt;author&gt;Kornepati, A. V.&lt;/author&gt;&lt;author&gt;Kang, D.&lt;/author&gt;&lt;author&gt;Ghoshal, D.&lt;/author&gt;&lt;author&gt;Marshall, J. B.&lt;/author&gt;&lt;author&gt;Poling, B. C.&lt;/author&gt;&lt;author&gt;Tsai, K.&lt;/author&gt;&lt;author&gt;Gokhale, N. S.&lt;/author&gt;&lt;author&gt;Horner, S. M.&lt;/author&gt;&lt;author&gt;Cullen, B. R.&lt;/author&gt;&lt;/authors&gt;&lt;/contributors&gt;&lt;auth-address&gt;Department of Molecular Genetics and Microbiology, Duke University Medical Center, Durham, NC 27710, USA.&amp;#xD;Department of Molecular Genetics and Microbiology, Duke University Medical Center, Durham, NC 27710, USA; Department of Medicine, Duke University Medical Center, Durham, NC 27710, USA.&amp;#xD;Department of Molecular Genetics and Microbiology, Duke University Medical Center, Durham, NC 27710, USA. Electronic address: bryan.cullen@duke.edu.&lt;/auth-address&gt;&lt;titles&gt;&lt;title&gt;Posttranscriptional m(6)A Editing of HIV-1 mRNAs Enhances Viral Gene Expression&lt;/title&gt;&lt;secondary-title&gt;Cell Host Microbe&lt;/secondary-title&gt;&lt;/titles&gt;&lt;periodical&gt;&lt;full-title&gt;Cell Host Microbe&lt;/full-title&gt;&lt;/periodical&gt;&lt;pages&gt;675-85&lt;/pages&gt;&lt;volume&gt;19&lt;/volume&gt;&lt;number&gt;5&lt;/number&gt;&lt;dates&gt;&lt;year&gt;2016&lt;/year&gt;&lt;pub-dates&gt;&lt;date&gt;May 11&lt;/date&gt;&lt;/pub-dates&gt;&lt;/dates&gt;&lt;publisher&gt;Elsevier&lt;/publisher&gt;&lt;isbn&gt;1934-6069 (Electronic)&amp;#xD;1931-3128 (Linking)&lt;/isbn&gt;&lt;accession-num&gt;27117054&lt;/accession-num&gt;&lt;urls&gt;&lt;related-urls&gt;&lt;url&gt;http://www.ncbi.nlm.nih.gov/pubmed/27117054&lt;/url&gt;&lt;/related-urls&gt;&lt;/urls&gt;&lt;custom2&gt;PMC4867121&lt;/custom2&gt;&lt;electronic-resource-num&gt;10.1016/j.chom.2016.04.002&lt;/electronic-resource-num&gt;&lt;access-date&gt;2016/04/26&lt;/access-date&gt;&lt;/record&gt;&lt;/Cite&gt;&lt;/EndNote&gt;</w:instrText>
        </w:r>
        <w:r w:rsidR="00B25CE2" w:rsidRPr="00E624E5">
          <w:rPr>
            <w:color w:val="000000"/>
          </w:rPr>
          <w:fldChar w:fldCharType="separate"/>
        </w:r>
        <w:r w:rsidR="008044E0">
          <w:rPr>
            <w:noProof/>
            <w:color w:val="000000"/>
          </w:rPr>
          <w:t>(Kennedy et al., 2016)</w:t>
        </w:r>
        <w:r w:rsidR="00B25CE2" w:rsidRPr="00E624E5">
          <w:rPr>
            <w:color w:val="000000"/>
          </w:rPr>
          <w:fldChar w:fldCharType="end"/>
        </w:r>
        <w:r w:rsidR="00390057" w:rsidRPr="00E624E5">
          <w:rPr>
            <w:color w:val="000000"/>
          </w:rPr>
          <w:t xml:space="preserve">. </w:t>
        </w:r>
        <w:r w:rsidRPr="00E624E5">
          <w:rPr>
            <w:color w:val="000000"/>
          </w:rPr>
          <w:t xml:space="preserve">However, </w:t>
        </w:r>
        <w:r w:rsidR="00390057" w:rsidRPr="00E624E5">
          <w:rPr>
            <w:color w:val="000000"/>
          </w:rPr>
          <w:t>neither study examined m</w:t>
        </w:r>
        <w:r w:rsidR="00390057" w:rsidRPr="00E624E5">
          <w:rPr>
            <w:color w:val="000000"/>
            <w:vertAlign w:val="superscript"/>
          </w:rPr>
          <w:t>6</w:t>
        </w:r>
        <w:r w:rsidR="00390057" w:rsidRPr="00E624E5">
          <w:rPr>
            <w:color w:val="000000"/>
          </w:rPr>
          <w:t>A modification of HIV-1 RNA and its effect on HIV-1 replication in primary CD4</w:t>
        </w:r>
        <w:r w:rsidR="00A006F6" w:rsidRPr="00A006F6">
          <w:rPr>
            <w:color w:val="000000"/>
            <w:vertAlign w:val="superscript"/>
          </w:rPr>
          <w:t>+</w:t>
        </w:r>
        <w:r w:rsidR="00390057" w:rsidRPr="00E624E5">
          <w:rPr>
            <w:color w:val="000000"/>
          </w:rPr>
          <w:t xml:space="preserve"> T-cells, nor systemically analyzed the role of the m</w:t>
        </w:r>
        <w:r w:rsidR="00390057" w:rsidRPr="00E624E5">
          <w:rPr>
            <w:color w:val="000000"/>
            <w:vertAlign w:val="superscript"/>
          </w:rPr>
          <w:t>6</w:t>
        </w:r>
        <w:r w:rsidR="00390057" w:rsidRPr="00E624E5">
          <w:rPr>
            <w:color w:val="000000"/>
          </w:rPr>
          <w:t>A writers, erasers, and readers in HIV-1 replication</w:t>
        </w:r>
      </w:ins>
      <w:r w:rsidR="00390057" w:rsidRPr="00DE7D54">
        <w:rPr>
          <w:color w:val="000000"/>
        </w:rPr>
        <w:t>.</w:t>
      </w:r>
    </w:p>
    <w:p w14:paraId="777965FA" w14:textId="7254036D" w:rsidR="003D5227" w:rsidRPr="00DE7D54" w:rsidRDefault="003D5227" w:rsidP="003A2233">
      <w:pPr>
        <w:spacing w:line="480" w:lineRule="auto"/>
        <w:ind w:firstLine="720"/>
        <w:contextualSpacing/>
      </w:pPr>
      <w:r w:rsidRPr="00DE7D54">
        <w:lastRenderedPageBreak/>
        <w:t>Here we show that HIV-1 RNA contains multiple m</w:t>
      </w:r>
      <w:r w:rsidRPr="00DE7D54">
        <w:rPr>
          <w:vertAlign w:val="superscript"/>
        </w:rPr>
        <w:t>6</w:t>
      </w:r>
      <w:r w:rsidRPr="00DE7D54">
        <w:t xml:space="preserve">A </w:t>
      </w:r>
      <w:del w:id="103" w:author="Li Wu" w:date="2016-06-27T13:11:00Z">
        <w:r w:rsidR="001829A0" w:rsidRPr="00527F67">
          <w:delText>peaks</w:delText>
        </w:r>
      </w:del>
      <w:ins w:id="104" w:author="Li Wu" w:date="2016-06-27T13:11:00Z">
        <w:r w:rsidR="003D546A">
          <w:t>modifications</w:t>
        </w:r>
      </w:ins>
      <w:r w:rsidRPr="00DE7D54">
        <w:t xml:space="preserve"> enriched in the 5' and 3' UTRs</w:t>
      </w:r>
      <w:r w:rsidRPr="00DE7D54">
        <w:rPr>
          <w:color w:val="000000"/>
        </w:rPr>
        <w:t xml:space="preserve"> </w:t>
      </w:r>
      <w:r w:rsidRPr="00DE7D54">
        <w:t>and within several coding genes.</w:t>
      </w:r>
      <w:ins w:id="105" w:author="Li Wu" w:date="2016-06-27T13:11:00Z">
        <w:r w:rsidRPr="00E624E5">
          <w:t xml:space="preserve"> </w:t>
        </w:r>
        <w:r w:rsidR="00BA43AB" w:rsidRPr="00E624E5">
          <w:t>We mapped the specific sites in HIV-1 RNA bound by YTHDF proteins in HIV-1-infected cells.</w:t>
        </w:r>
      </w:ins>
      <w:r w:rsidR="00BA43AB" w:rsidRPr="00DE7D54">
        <w:t xml:space="preserve"> </w:t>
      </w:r>
      <w:r w:rsidRPr="00DE7D54">
        <w:t xml:space="preserve">We found that overexpression of YTHDF proteins in target cells significantly inhibited HIV-1 infection, while knockdown of these proteins in </w:t>
      </w:r>
      <w:r w:rsidR="001459D7" w:rsidRPr="00DE7D54">
        <w:t xml:space="preserve">primary </w:t>
      </w:r>
      <w:r w:rsidR="0022614A" w:rsidRPr="00DE7D54">
        <w:t>CD4</w:t>
      </w:r>
      <w:r w:rsidR="0022614A" w:rsidRPr="00DE7D54">
        <w:rPr>
          <w:vertAlign w:val="superscript"/>
        </w:rPr>
        <w:t>+</w:t>
      </w:r>
      <w:r w:rsidR="0022614A" w:rsidRPr="00DE7D54">
        <w:t xml:space="preserve"> </w:t>
      </w:r>
      <w:r w:rsidRPr="00DE7D54">
        <w:t xml:space="preserve">T-cells enhanced HIV-1 infection. </w:t>
      </w:r>
      <w:del w:id="106" w:author="Li Wu" w:date="2016-06-27T13:11:00Z">
        <w:r w:rsidR="001829A0" w:rsidRPr="00527F67">
          <w:delText xml:space="preserve">We mapped the specific sites in HIV-1 RNA bound by YTHDF proteins in HIV-1-infected cells. </w:delText>
        </w:r>
      </w:del>
      <w:r w:rsidRPr="00DE7D54">
        <w:t>Furthermore, knockdown of the m</w:t>
      </w:r>
      <w:r w:rsidRPr="00DE7D54">
        <w:rPr>
          <w:vertAlign w:val="superscript"/>
        </w:rPr>
        <w:t>6</w:t>
      </w:r>
      <w:r w:rsidRPr="00DE7D54">
        <w:t xml:space="preserve">A writers </w:t>
      </w:r>
      <w:del w:id="107" w:author="Li Wu" w:date="2016-06-27T13:11:00Z">
        <w:r w:rsidR="001829A0" w:rsidRPr="00527F67">
          <w:delText>(</w:delText>
        </w:r>
        <w:r w:rsidR="001829A0" w:rsidRPr="00527F67">
          <w:rPr>
            <w:color w:val="000000"/>
          </w:rPr>
          <w:delText xml:space="preserve">METTL3 and METTL14) </w:delText>
        </w:r>
      </w:del>
      <w:r w:rsidRPr="00DE7D54">
        <w:t xml:space="preserve">or the </w:t>
      </w:r>
      <w:del w:id="108" w:author="Li Wu" w:date="2016-06-27T13:11:00Z">
        <w:r w:rsidR="001829A0" w:rsidRPr="00527F67">
          <w:delText>eraser FTO</w:delText>
        </w:r>
      </w:del>
      <w:ins w:id="109" w:author="Li Wu" w:date="2016-06-27T13:11:00Z">
        <w:r w:rsidRPr="00E624E5">
          <w:t>eraser</w:t>
        </w:r>
        <w:r w:rsidR="00D8042A" w:rsidRPr="00E624E5">
          <w:t>s</w:t>
        </w:r>
      </w:ins>
      <w:r w:rsidR="00D8042A" w:rsidRPr="00DE7D54">
        <w:t xml:space="preserve"> </w:t>
      </w:r>
      <w:r w:rsidRPr="00DE7D54">
        <w:t xml:space="preserve">decreased or increased HIV-1 Gag synthesis and </w:t>
      </w:r>
      <w:del w:id="110" w:author="Li Wu" w:date="2016-06-27T13:11:00Z">
        <w:r w:rsidR="001829A0" w:rsidRPr="00527F67">
          <w:delText>viral</w:delText>
        </w:r>
      </w:del>
      <w:ins w:id="111" w:author="Li Wu" w:date="2016-06-27T13:11:00Z">
        <w:r w:rsidR="00B80D74">
          <w:t>virion</w:t>
        </w:r>
      </w:ins>
      <w:r w:rsidRPr="00DE7D54">
        <w:t xml:space="preserve"> release in virus producer cells, respectively</w:t>
      </w:r>
      <w:r w:rsidRPr="00DE7D54">
        <w:rPr>
          <w:color w:val="000000"/>
        </w:rPr>
        <w:t xml:space="preserve">. </w:t>
      </w:r>
      <w:r w:rsidRPr="00DE7D54">
        <w:t>Our findings suggest important functions of the m</w:t>
      </w:r>
      <w:r w:rsidRPr="00DE7D54">
        <w:rPr>
          <w:vertAlign w:val="superscript"/>
        </w:rPr>
        <w:t>6</w:t>
      </w:r>
      <w:r w:rsidRPr="00DE7D54">
        <w:t>A reader, writer, and eraser proteins in modulating HIV-1 gene expression and viral infection through the m</w:t>
      </w:r>
      <w:r w:rsidRPr="00DE7D54">
        <w:rPr>
          <w:vertAlign w:val="superscript"/>
        </w:rPr>
        <w:t>6</w:t>
      </w:r>
      <w:r w:rsidRPr="00DE7D54">
        <w:t>A modification of HIV-1 RNA.</w:t>
      </w:r>
    </w:p>
    <w:p w14:paraId="074A1020" w14:textId="77777777" w:rsidR="003D5227" w:rsidRPr="00DE7D54" w:rsidRDefault="003D5227" w:rsidP="003A2233">
      <w:pPr>
        <w:widowControl w:val="0"/>
        <w:autoSpaceDE w:val="0"/>
        <w:autoSpaceDN w:val="0"/>
        <w:adjustRightInd w:val="0"/>
        <w:spacing w:after="0" w:line="480" w:lineRule="auto"/>
        <w:contextualSpacing/>
        <w:rPr>
          <w:color w:val="000000"/>
        </w:rPr>
      </w:pPr>
    </w:p>
    <w:p w14:paraId="3F59491B" w14:textId="77777777" w:rsidR="003D5227" w:rsidRPr="00DE7D54" w:rsidRDefault="003D5227" w:rsidP="00F24EC8">
      <w:pPr>
        <w:widowControl w:val="0"/>
        <w:autoSpaceDE w:val="0"/>
        <w:autoSpaceDN w:val="0"/>
        <w:adjustRightInd w:val="0"/>
        <w:spacing w:after="0" w:line="480" w:lineRule="auto"/>
        <w:contextualSpacing/>
        <w:outlineLvl w:val="0"/>
        <w:rPr>
          <w:b/>
          <w:color w:val="000000"/>
        </w:rPr>
        <w:pPrChange w:id="112" w:author="Li Wu" w:date="2016-06-27T13:11:00Z">
          <w:pPr>
            <w:widowControl w:val="0"/>
            <w:autoSpaceDE w:val="0"/>
            <w:autoSpaceDN w:val="0"/>
            <w:adjustRightInd w:val="0"/>
            <w:spacing w:after="0" w:line="480" w:lineRule="auto"/>
            <w:contextualSpacing/>
          </w:pPr>
        </w:pPrChange>
      </w:pPr>
      <w:r w:rsidRPr="00DE7D54">
        <w:rPr>
          <w:b/>
          <w:color w:val="000000"/>
        </w:rPr>
        <w:t>Results</w:t>
      </w:r>
    </w:p>
    <w:p w14:paraId="5F567476" w14:textId="6761BFFD" w:rsidR="003D5227" w:rsidRPr="00DE7D54" w:rsidRDefault="003D5227" w:rsidP="003A2233">
      <w:pPr>
        <w:widowControl w:val="0"/>
        <w:autoSpaceDE w:val="0"/>
        <w:autoSpaceDN w:val="0"/>
        <w:adjustRightInd w:val="0"/>
        <w:spacing w:after="0" w:line="480" w:lineRule="auto"/>
        <w:ind w:firstLine="720"/>
        <w:contextualSpacing/>
        <w:rPr>
          <w:color w:val="000000"/>
        </w:rPr>
      </w:pPr>
      <w:r w:rsidRPr="00DE7D54">
        <w:rPr>
          <w:b/>
        </w:rPr>
        <w:t>HIV-1 RNA genome contains m</w:t>
      </w:r>
      <w:r w:rsidRPr="00DE7D54">
        <w:rPr>
          <w:b/>
          <w:vertAlign w:val="superscript"/>
        </w:rPr>
        <w:t>6</w:t>
      </w:r>
      <w:r w:rsidRPr="00DE7D54">
        <w:rPr>
          <w:b/>
        </w:rPr>
        <w:t xml:space="preserve">A modifications. </w:t>
      </w:r>
      <w:del w:id="113" w:author="Li Wu" w:date="2016-06-27T13:11:00Z">
        <w:r w:rsidR="001829A0" w:rsidRPr="00527F67">
          <w:rPr>
            <w:color w:val="000000"/>
          </w:rPr>
          <w:delText>Because HIV-1 genomic RNA (gRNA) and mRNA are transcribed in the nucleus, they are speculated to be m</w:delText>
        </w:r>
        <w:r w:rsidR="001829A0" w:rsidRPr="00527F67">
          <w:rPr>
            <w:color w:val="000000"/>
            <w:vertAlign w:val="superscript"/>
          </w:rPr>
          <w:delText>6</w:delText>
        </w:r>
        <w:r w:rsidR="001829A0" w:rsidRPr="00527F67">
          <w:rPr>
            <w:color w:val="000000"/>
          </w:rPr>
          <w:delText>A methylated in cells. To investigate the presence of m</w:delText>
        </w:r>
        <w:r w:rsidR="001829A0" w:rsidRPr="00527F67">
          <w:rPr>
            <w:color w:val="000000"/>
            <w:vertAlign w:val="superscript"/>
          </w:rPr>
          <w:delText>6</w:delText>
        </w:r>
        <w:r w:rsidR="001829A0" w:rsidRPr="00527F67">
          <w:rPr>
            <w:color w:val="000000"/>
          </w:rPr>
          <w:delText>A in HIV-1 RNA</w:delText>
        </w:r>
      </w:del>
      <w:ins w:id="114" w:author="Li Wu" w:date="2016-06-27T13:11:00Z">
        <w:r w:rsidRPr="00E624E5">
          <w:rPr>
            <w:color w:val="000000"/>
          </w:rPr>
          <w:t>To investigate the presence of m</w:t>
        </w:r>
        <w:r w:rsidRPr="00E624E5">
          <w:rPr>
            <w:color w:val="000000"/>
            <w:vertAlign w:val="superscript"/>
          </w:rPr>
          <w:t>6</w:t>
        </w:r>
        <w:r w:rsidRPr="00E624E5">
          <w:rPr>
            <w:color w:val="000000"/>
          </w:rPr>
          <w:t>A in HIV-1 RNA</w:t>
        </w:r>
        <w:r w:rsidR="00F121B5">
          <w:rPr>
            <w:color w:val="000000"/>
          </w:rPr>
          <w:t xml:space="preserve"> and </w:t>
        </w:r>
        <w:r w:rsidR="00F121B5" w:rsidRPr="00E624E5">
          <w:t>to map the m</w:t>
        </w:r>
        <w:r w:rsidR="00F121B5" w:rsidRPr="00E624E5">
          <w:rPr>
            <w:vertAlign w:val="superscript"/>
          </w:rPr>
          <w:t>6</w:t>
        </w:r>
        <w:r w:rsidR="00F121B5" w:rsidRPr="00E624E5">
          <w:t>A modification within HIV-1 RNA</w:t>
        </w:r>
        <w:r w:rsidRPr="00E624E5">
          <w:rPr>
            <w:color w:val="000000"/>
          </w:rPr>
          <w:t xml:space="preserve">, </w:t>
        </w:r>
        <w:r w:rsidRPr="00E624E5">
          <w:t xml:space="preserve">we </w:t>
        </w:r>
        <w:r w:rsidR="00AD46A1">
          <w:t>isolated</w:t>
        </w:r>
        <w:r w:rsidRPr="00E624E5">
          <w:t xml:space="preserve"> RNA samples from CD4</w:t>
        </w:r>
        <w:r w:rsidR="00B011F6" w:rsidRPr="00B011F6">
          <w:rPr>
            <w:vertAlign w:val="superscript"/>
          </w:rPr>
          <w:t>+</w:t>
        </w:r>
        <w:r w:rsidRPr="00E624E5">
          <w:t xml:space="preserve"> Jurkat T-cells</w:t>
        </w:r>
        <w:r w:rsidR="001C66C9" w:rsidRPr="00E624E5">
          <w:t xml:space="preserve"> </w:t>
        </w:r>
        <w:r w:rsidR="00C1167C">
          <w:t>or</w:t>
        </w:r>
        <w:r w:rsidR="001C66C9" w:rsidRPr="00E624E5">
          <w:t xml:space="preserve"> primary CD4</w:t>
        </w:r>
        <w:r w:rsidR="001C66C9" w:rsidRPr="00B011F6">
          <w:rPr>
            <w:vertAlign w:val="superscript"/>
          </w:rPr>
          <w:t>+</w:t>
        </w:r>
        <w:r w:rsidR="001C66C9" w:rsidRPr="00E624E5">
          <w:t xml:space="preserve"> T-cells</w:t>
        </w:r>
        <w:r w:rsidRPr="00E624E5">
          <w:t xml:space="preserve"> infected with replication-competent HIV-1</w:t>
        </w:r>
        <w:r w:rsidRPr="00E624E5">
          <w:rPr>
            <w:vertAlign w:val="subscript"/>
          </w:rPr>
          <w:t>NL4-3</w:t>
        </w:r>
        <w:r w:rsidR="00F84D6D">
          <w:rPr>
            <w:vertAlign w:val="subscript"/>
          </w:rPr>
          <w:t xml:space="preserve">, </w:t>
        </w:r>
        <w:r w:rsidR="00F121B5">
          <w:t>and</w:t>
        </w:r>
        <w:r w:rsidR="00BD5CDC">
          <w:t xml:space="preserve"> </w:t>
        </w:r>
        <w:r w:rsidR="00BD5CDC" w:rsidRPr="00E624E5">
          <w:t xml:space="preserve">performed </w:t>
        </w:r>
        <w:r w:rsidR="00BD5CDC">
          <w:t>i</w:t>
        </w:r>
        <w:r w:rsidR="00AD46A1" w:rsidRPr="00E624E5">
          <w:t>mmunoprecipitation</w:t>
        </w:r>
        <w:r w:rsidR="00DC2626">
          <w:t xml:space="preserve"> (IP)</w:t>
        </w:r>
        <w:r w:rsidR="00AD46A1" w:rsidRPr="00E624E5">
          <w:t xml:space="preserve"> with </w:t>
        </w:r>
        <w:r w:rsidR="00F84D6D">
          <w:t xml:space="preserve">poly(A)-enriched RNA using </w:t>
        </w:r>
        <w:r w:rsidR="00AD46A1" w:rsidRPr="00E624E5">
          <w:t>m</w:t>
        </w:r>
        <w:r w:rsidR="00AD46A1" w:rsidRPr="00E624E5">
          <w:rPr>
            <w:vertAlign w:val="superscript"/>
          </w:rPr>
          <w:t>6</w:t>
        </w:r>
        <w:r w:rsidR="00AD46A1" w:rsidRPr="00E624E5">
          <w:t>A-specific antibodies, followed by high-throughput RNA sequencing (m</w:t>
        </w:r>
        <w:r w:rsidR="00AD46A1" w:rsidRPr="00E624E5">
          <w:rPr>
            <w:vertAlign w:val="superscript"/>
          </w:rPr>
          <w:t>6</w:t>
        </w:r>
        <w:r w:rsidR="00AD46A1" w:rsidRPr="00E624E5">
          <w:t xml:space="preserve">A-seq) </w:t>
        </w:r>
        <w:r w:rsidR="00AD46A1" w:rsidRPr="00E624E5">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instrText xml:space="preserve"> ADDIN EN.CITE </w:instrText>
        </w:r>
        <w:r w:rsidR="008A7AA2">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instrText xml:space="preserve"> ADDIN EN.CITE.DATA </w:instrText>
        </w:r>
        <w:r w:rsidR="008A7AA2">
          <w:fldChar w:fldCharType="end"/>
        </w:r>
        <w:r w:rsidR="00AD46A1" w:rsidRPr="00E624E5">
          <w:fldChar w:fldCharType="separate"/>
        </w:r>
        <w:r w:rsidR="008044E0">
          <w:rPr>
            <w:noProof/>
          </w:rPr>
          <w:t>(Dominissini et al., 2012)</w:t>
        </w:r>
        <w:r w:rsidR="00AD46A1" w:rsidRPr="00E624E5">
          <w:fldChar w:fldCharType="end"/>
        </w:r>
        <w:r w:rsidR="00AD46A1" w:rsidRPr="00E624E5">
          <w:t xml:space="preserve">. </w:t>
        </w:r>
        <w:r w:rsidR="00F121B5">
          <w:t>We identified s</w:t>
        </w:r>
        <w:r w:rsidR="00AD46A1">
          <w:t>imilar</w:t>
        </w:r>
        <w:r w:rsidR="004B0436">
          <w:t xml:space="preserve"> </w:t>
        </w:r>
        <w:r w:rsidR="00EE4468">
          <w:t xml:space="preserve">profiles of </w:t>
        </w:r>
        <w:r w:rsidR="004B0436" w:rsidRPr="00E624E5">
          <w:t>m</w:t>
        </w:r>
        <w:r w:rsidR="004B0436" w:rsidRPr="00E624E5">
          <w:rPr>
            <w:vertAlign w:val="superscript"/>
          </w:rPr>
          <w:t>6</w:t>
        </w:r>
        <w:r w:rsidR="004B0436" w:rsidRPr="00E624E5">
          <w:t xml:space="preserve">A </w:t>
        </w:r>
        <w:r w:rsidRPr="00E624E5">
          <w:t>peaks</w:t>
        </w:r>
        <w:r w:rsidR="004B0436">
          <w:t xml:space="preserve"> in HIV-1 RNA </w:t>
        </w:r>
        <w:r w:rsidR="00F121B5">
          <w:t>from</w:t>
        </w:r>
        <w:r w:rsidR="004B0436">
          <w:t xml:space="preserve"> these two cell types, </w:t>
        </w:r>
        <w:r w:rsidR="00F121B5">
          <w:t xml:space="preserve">which are </w:t>
        </w:r>
        <w:r w:rsidR="00430F05">
          <w:t xml:space="preserve">mainly </w:t>
        </w:r>
        <w:r w:rsidR="004B0436" w:rsidRPr="00E624E5">
          <w:t>enriched in the 5' and 3' UTRs</w:t>
        </w:r>
        <w:r w:rsidR="00F47763">
          <w:t xml:space="preserve"> a</w:t>
        </w:r>
        <w:r w:rsidR="00A03EF2">
          <w:t>s well as</w:t>
        </w:r>
        <w:r w:rsidR="004B0436">
          <w:t xml:space="preserve"> the </w:t>
        </w:r>
        <w:r w:rsidR="004B0436" w:rsidRPr="00E624E5">
          <w:rPr>
            <w:i/>
          </w:rPr>
          <w:t>rev</w:t>
        </w:r>
        <w:r w:rsidR="00430F05">
          <w:rPr>
            <w:i/>
          </w:rPr>
          <w:t xml:space="preserve"> </w:t>
        </w:r>
        <w:r w:rsidR="00430F05" w:rsidRPr="00430F05">
          <w:t>and</w:t>
        </w:r>
        <w:r w:rsidR="004B0436">
          <w:rPr>
            <w:i/>
          </w:rPr>
          <w:t xml:space="preserve"> </w:t>
        </w:r>
        <w:r w:rsidR="00430F05">
          <w:rPr>
            <w:i/>
          </w:rPr>
          <w:t xml:space="preserve">gag </w:t>
        </w:r>
        <w:r w:rsidR="004B0436" w:rsidRPr="00A006F6">
          <w:t>gene</w:t>
        </w:r>
        <w:r w:rsidR="00430F05">
          <w:t>s</w:t>
        </w:r>
        <w:r w:rsidR="00F121B5">
          <w:t xml:space="preserve"> of the HIV-1 genome</w:t>
        </w:r>
        <w:r w:rsidRPr="00A006F6">
          <w:t xml:space="preserve"> (</w:t>
        </w:r>
        <w:r w:rsidR="00F24EC8">
          <w:t>Figure</w:t>
        </w:r>
        <w:r w:rsidRPr="00A006F6">
          <w:t xml:space="preserve"> </w:t>
        </w:r>
        <w:r w:rsidR="00AD46A1" w:rsidRPr="00A006F6">
          <w:t>1</w:t>
        </w:r>
        <w:r w:rsidR="0053570B" w:rsidRPr="00A006F6">
          <w:t>A</w:t>
        </w:r>
        <w:r w:rsidR="00425225">
          <w:t>,</w:t>
        </w:r>
        <w:r w:rsidR="004B0436" w:rsidRPr="00A006F6">
          <w:t xml:space="preserve"> </w:t>
        </w:r>
        <w:r w:rsidR="00AD46A1" w:rsidRPr="00A006F6">
          <w:t>1</w:t>
        </w:r>
        <w:r w:rsidR="004B0436" w:rsidRPr="00A006F6">
          <w:t>B</w:t>
        </w:r>
        <w:r w:rsidRPr="00A006F6">
          <w:t>).</w:t>
        </w:r>
        <w:r w:rsidR="00AD46A1" w:rsidRPr="00A006F6">
          <w:rPr>
            <w:color w:val="000000"/>
          </w:rPr>
          <w:t xml:space="preserve"> </w:t>
        </w:r>
        <w:r w:rsidR="00AD46A1" w:rsidRPr="00A006F6">
          <w:t xml:space="preserve">To confirm </w:t>
        </w:r>
        <w:r w:rsidR="00A006F6" w:rsidRPr="00A006F6">
          <w:t>m</w:t>
        </w:r>
        <w:r w:rsidR="00A006F6" w:rsidRPr="00A006F6">
          <w:rPr>
            <w:vertAlign w:val="superscript"/>
          </w:rPr>
          <w:t>6</w:t>
        </w:r>
        <w:r w:rsidR="00F121B5">
          <w:t>A modification of</w:t>
        </w:r>
        <w:r w:rsidR="00A006F6" w:rsidRPr="00A006F6">
          <w:t xml:space="preserve"> HIV-1 RNA from</w:t>
        </w:r>
        <w:r w:rsidR="00AD46A1" w:rsidRPr="00A006F6">
          <w:t xml:space="preserve"> </w:t>
        </w:r>
        <w:r w:rsidR="00A006F6" w:rsidRPr="00A006F6">
          <w:t>virus</w:t>
        </w:r>
        <w:r w:rsidR="00AD46A1" w:rsidRPr="00A006F6">
          <w:t xml:space="preserve"> producer cells</w:t>
        </w:r>
      </w:ins>
      <w:r w:rsidR="00AD46A1" w:rsidRPr="00A006F6">
        <w:rPr>
          <w:rPrChange w:id="115" w:author="Li Wu" w:date="2016-06-27T13:11:00Z">
            <w:rPr>
              <w:color w:val="000000"/>
            </w:rPr>
          </w:rPrChange>
        </w:rPr>
        <w:t xml:space="preserve">, </w:t>
      </w:r>
      <w:r w:rsidR="00AD46A1" w:rsidRPr="00DE7D54">
        <w:rPr>
          <w:color w:val="000000"/>
        </w:rPr>
        <w:t xml:space="preserve">we transfected </w:t>
      </w:r>
      <w:r w:rsidR="00AD46A1" w:rsidRPr="00DE7D54">
        <w:t xml:space="preserve">HEK293T cells with a plasmid containing full-length HIV-1 proviral DNA (pNL4-3) and extracted total RNA from </w:t>
      </w:r>
      <w:del w:id="116" w:author="Li Wu" w:date="2016-06-27T13:11:00Z">
        <w:r w:rsidR="001829A0" w:rsidRPr="00527F67">
          <w:delText>these cells. Immunoprecipitation with m</w:delText>
        </w:r>
        <w:r w:rsidR="001829A0" w:rsidRPr="00527F67">
          <w:rPr>
            <w:vertAlign w:val="superscript"/>
          </w:rPr>
          <w:delText>6</w:delText>
        </w:r>
        <w:r w:rsidR="001829A0" w:rsidRPr="00527F67">
          <w:delText>A-specific antibodies was performed, followed by high-throughput RNA sequencing (m</w:delText>
        </w:r>
        <w:r w:rsidR="001829A0" w:rsidRPr="00527F67">
          <w:rPr>
            <w:vertAlign w:val="superscript"/>
          </w:rPr>
          <w:delText>6</w:delText>
        </w:r>
        <w:r w:rsidR="001829A0" w:rsidRPr="00527F67">
          <w:delText xml:space="preserve">A-seq) </w:delText>
        </w:r>
        <w:r w:rsidR="001829A0" w:rsidRPr="00527F67">
          <w:fldChar w:fldCharType="begin">
            <w:fldData xml:space="preserve">PEVuZE5vdGU+PENpdGU+PEF1dGhvcj5Eb21pbmlzc2luaTwvQXV0aG9yPjxZZWFyPjIwMTI8L1ll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</w:fldData>
          </w:fldChar>
        </w:r>
        <w:r w:rsidR="001829A0" w:rsidRPr="00527F67">
          <w:delInstrText xml:space="preserve"> ADDIN EN.CITE </w:delInstrText>
        </w:r>
        <w:r w:rsidR="001829A0" w:rsidRPr="00527F67">
          <w:fldChar w:fldCharType="begin">
            <w:fldData xml:space="preserve">PEVuZE5vdGU+PENpdGU+PEF1dGhvcj5Eb21pbmlzc2luaTwvQXV0aG9yPjxZZWFyPjIwMTI8L1ll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</w:fldData>
          </w:fldChar>
        </w:r>
        <w:r w:rsidR="001829A0" w:rsidRPr="00527F67">
          <w:delInstrText xml:space="preserve"> ADDIN EN.CITE.DATA </w:delInstrText>
        </w:r>
        <w:r w:rsidR="001829A0" w:rsidRPr="00527F67">
          <w:fldChar w:fldCharType="end"/>
        </w:r>
        <w:r w:rsidR="001829A0" w:rsidRPr="00527F67">
          <w:fldChar w:fldCharType="separate"/>
        </w:r>
        <w:r w:rsidR="001829A0" w:rsidRPr="00527F67">
          <w:rPr>
            <w:noProof/>
          </w:rPr>
          <w:delText>(14)</w:delText>
        </w:r>
        <w:r w:rsidR="001829A0" w:rsidRPr="00527F67">
          <w:fldChar w:fldCharType="end"/>
        </w:r>
        <w:r w:rsidR="001829A0" w:rsidRPr="00527F67">
          <w:delText xml:space="preserve"> to map the m</w:delText>
        </w:r>
        <w:r w:rsidR="001829A0" w:rsidRPr="00527F67">
          <w:rPr>
            <w:vertAlign w:val="superscript"/>
          </w:rPr>
          <w:delText>6</w:delText>
        </w:r>
        <w:r w:rsidR="001829A0" w:rsidRPr="00527F67">
          <w:delText xml:space="preserve">A RNA </w:delText>
        </w:r>
        <w:r w:rsidR="001829A0">
          <w:delText>modifica</w:delText>
        </w:r>
        <w:r w:rsidR="001829A0" w:rsidRPr="00527F67">
          <w:delText>tion wit</w:delText>
        </w:r>
        <w:r w:rsidR="001829A0">
          <w:delText xml:space="preserve">hin HIV-1 </w:delText>
        </w:r>
        <w:r w:rsidR="001829A0" w:rsidRPr="00527F67">
          <w:delText>RNA. The results show that m</w:delText>
        </w:r>
        <w:r w:rsidR="001829A0" w:rsidRPr="00527F67">
          <w:rPr>
            <w:vertAlign w:val="superscript"/>
          </w:rPr>
          <w:delText>6</w:delText>
        </w:r>
        <w:r w:rsidR="001829A0" w:rsidRPr="00527F67">
          <w:delText xml:space="preserve">A </w:delText>
        </w:r>
        <w:r w:rsidR="001829A0">
          <w:delText xml:space="preserve">is widely distributed in HIV-1 </w:delText>
        </w:r>
        <w:r w:rsidR="001829A0" w:rsidRPr="00527F67">
          <w:delText>RNA, and is</w:delText>
        </w:r>
      </w:del>
      <w:ins w:id="117" w:author="Li Wu" w:date="2016-06-27T13:11:00Z">
        <w:r w:rsidR="00AD46A1" w:rsidRPr="00A006F6">
          <w:t>the</w:t>
        </w:r>
        <w:r w:rsidR="00A006F6" w:rsidRPr="00A006F6">
          <w:t xml:space="preserve"> transfected</w:t>
        </w:r>
        <w:r w:rsidR="00AD46A1" w:rsidRPr="00A006F6">
          <w:t xml:space="preserve"> cells. </w:t>
        </w:r>
        <w:r w:rsidR="00A006F6" w:rsidRPr="00A006F6">
          <w:t xml:space="preserve">Using the </w:t>
        </w:r>
        <w:r w:rsidR="00826207">
          <w:t xml:space="preserve">same </w:t>
        </w:r>
        <w:r w:rsidR="00A006F6" w:rsidRPr="00A006F6">
          <w:t>m</w:t>
        </w:r>
        <w:r w:rsidR="00A006F6" w:rsidRPr="00A006F6">
          <w:rPr>
            <w:vertAlign w:val="superscript"/>
          </w:rPr>
          <w:t>6</w:t>
        </w:r>
        <w:r w:rsidR="00A006F6" w:rsidRPr="00A006F6">
          <w:t>A-seq approach, we</w:t>
        </w:r>
        <w:r w:rsidR="00AD46A1" w:rsidRPr="00A006F6">
          <w:t xml:space="preserve"> identified </w:t>
        </w:r>
        <w:r w:rsidR="00826207">
          <w:t xml:space="preserve">multiple </w:t>
        </w:r>
        <w:r w:rsidR="00AD46A1" w:rsidRPr="00A006F6">
          <w:t>m</w:t>
        </w:r>
        <w:r w:rsidR="00AD46A1" w:rsidRPr="00A006F6">
          <w:rPr>
            <w:vertAlign w:val="superscript"/>
          </w:rPr>
          <w:t>6</w:t>
        </w:r>
        <w:r w:rsidR="00AD46A1" w:rsidRPr="00A006F6">
          <w:t xml:space="preserve">A </w:t>
        </w:r>
        <w:r w:rsidR="00826207">
          <w:t>peaks</w:t>
        </w:r>
        <w:r w:rsidR="00AD46A1" w:rsidRPr="00A006F6">
          <w:t xml:space="preserve"> in HIV-1 RNA</w:t>
        </w:r>
        <w:r w:rsidR="00A006F6" w:rsidRPr="00A006F6">
          <w:t xml:space="preserve">, which </w:t>
        </w:r>
        <w:r w:rsidR="00826207">
          <w:t>are</w:t>
        </w:r>
      </w:ins>
      <w:r w:rsidR="00AD46A1" w:rsidRPr="00DE7D54">
        <w:t xml:space="preserve"> enriched in the 5' and 3' UTRs and within overlapped HIV-1 coding genes, such as </w:t>
      </w:r>
      <w:r w:rsidR="00AD46A1" w:rsidRPr="00DE7D54">
        <w:rPr>
          <w:i/>
        </w:rPr>
        <w:t xml:space="preserve">tat, rev, env, </w:t>
      </w:r>
      <w:r w:rsidR="00AD46A1" w:rsidRPr="00DE7D54">
        <w:t xml:space="preserve">and </w:t>
      </w:r>
      <w:r w:rsidR="00AD46A1" w:rsidRPr="00DE7D54">
        <w:rPr>
          <w:i/>
        </w:rPr>
        <w:t>nef</w:t>
      </w:r>
      <w:r w:rsidR="00AD46A1" w:rsidRPr="00DE7D54">
        <w:t xml:space="preserve"> (</w:t>
      </w:r>
      <w:del w:id="118" w:author="Li Wu" w:date="2016-06-27T13:11:00Z">
        <w:r w:rsidR="001829A0" w:rsidRPr="00527F67">
          <w:delText xml:space="preserve">Fig. 1A </w:delText>
        </w:r>
        <w:r w:rsidR="001829A0" w:rsidRPr="00527F67">
          <w:rPr>
            <w:color w:val="000000"/>
          </w:rPr>
          <w:delText xml:space="preserve">and </w:delText>
        </w:r>
        <w:r w:rsidR="001829A0" w:rsidRPr="00527F67">
          <w:delText>Supplemental Table S1). Furthermore, we also used a modified m</w:delText>
        </w:r>
        <w:r w:rsidR="001829A0" w:rsidRPr="00527F67">
          <w:rPr>
            <w:vertAlign w:val="superscript"/>
          </w:rPr>
          <w:delText>6</w:delText>
        </w:r>
        <w:r w:rsidR="001829A0" w:rsidRPr="00527F67">
          <w:delText>A-seq method</w:delText>
        </w:r>
        <w:r w:rsidR="001829A0">
          <w:delText xml:space="preserve">, </w:delText>
        </w:r>
        <w:r w:rsidR="001829A0" w:rsidRPr="00527F67">
          <w:delText>m</w:delText>
        </w:r>
        <w:r w:rsidR="001829A0" w:rsidRPr="00527F67">
          <w:rPr>
            <w:vertAlign w:val="superscript"/>
          </w:rPr>
          <w:delText>6</w:delText>
        </w:r>
        <w:r w:rsidR="001829A0" w:rsidRPr="00527F67">
          <w:delText>A</w:delText>
        </w:r>
        <w:r w:rsidR="001829A0">
          <w:delText>-CLIP</w:delText>
        </w:r>
        <w:r w:rsidR="001829A0" w:rsidRPr="00527F67">
          <w:delText xml:space="preserve">-seq </w:delText>
        </w:r>
        <w:r w:rsidR="001829A0">
          <w:delText>(</w:delText>
        </w:r>
        <w:r w:rsidR="001829A0" w:rsidRPr="00527F67">
          <w:delText xml:space="preserve">crosslinking and immunoprecipitation </w:delText>
        </w:r>
        <w:r w:rsidR="001829A0">
          <w:delText>combined with RNA-seq)</w:delText>
        </w:r>
        <w:r w:rsidR="001829A0" w:rsidRPr="00527F67">
          <w:delText xml:space="preserve"> </w:delText>
        </w:r>
        <w:r w:rsidR="001829A0" w:rsidRPr="00527F67">
          <w:fldChar w:fldCharType="begin">
            <w:fldData xml:space="preserve">PEVuZE5vdGU+PENpdGU+PEF1dGhvcj5Eb21pbmlzc2luaTwvQXV0aG9yPjxZZWFyPjIwMTI8L1ll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</w:fldData>
          </w:fldChar>
        </w:r>
        <w:r w:rsidR="001829A0" w:rsidRPr="00527F67">
          <w:delInstrText xml:space="preserve"> ADDIN EN.CITE </w:delInstrText>
        </w:r>
        <w:r w:rsidR="001829A0" w:rsidRPr="00527F67">
          <w:fldChar w:fldCharType="begin">
            <w:fldData xml:space="preserve">PEVuZE5vdGU+PENpdGU+PEF1dGhvcj5Eb21pbmlzc2luaTwvQXV0aG9yPjxZZWFyPjIwMTI8L1ll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</w:fldData>
          </w:fldChar>
        </w:r>
        <w:r w:rsidR="001829A0" w:rsidRPr="00527F67">
          <w:delInstrText xml:space="preserve"> ADDIN EN.CITE.DATA </w:delInstrText>
        </w:r>
        <w:r w:rsidR="001829A0" w:rsidRPr="00527F67">
          <w:fldChar w:fldCharType="end"/>
        </w:r>
        <w:r w:rsidR="001829A0" w:rsidRPr="00527F67">
          <w:fldChar w:fldCharType="separate"/>
        </w:r>
        <w:r w:rsidR="001829A0" w:rsidRPr="00527F67">
          <w:rPr>
            <w:noProof/>
          </w:rPr>
          <w:delText>(14,28)</w:delText>
        </w:r>
        <w:r w:rsidR="001829A0" w:rsidRPr="00527F67">
          <w:fldChar w:fldCharType="end"/>
        </w:r>
        <w:r w:rsidR="001829A0">
          <w:delText>,</w:delText>
        </w:r>
        <w:r w:rsidR="001829A0" w:rsidRPr="00527F67">
          <w:delText xml:space="preserve"> to identify m</w:delText>
        </w:r>
        <w:r w:rsidR="001829A0" w:rsidRPr="00527F67">
          <w:rPr>
            <w:vertAlign w:val="superscript"/>
          </w:rPr>
          <w:delText>6</w:delText>
        </w:r>
        <w:r w:rsidR="001829A0" w:rsidRPr="00527F67">
          <w:delText>A sites with a higher resolution using RNA samples from CD4+ Jurkat T-cells infected with replication-competent HIV-1</w:delText>
        </w:r>
        <w:r w:rsidR="001829A0" w:rsidRPr="00527F67">
          <w:rPr>
            <w:vertAlign w:val="subscript"/>
          </w:rPr>
          <w:delText>NL4-3</w:delText>
        </w:r>
        <w:r w:rsidR="001829A0" w:rsidRPr="00527F67">
          <w:delText>. The peaks are shown partially overlapped on the m</w:delText>
        </w:r>
        <w:r w:rsidR="001829A0" w:rsidRPr="00527F67">
          <w:rPr>
            <w:vertAlign w:val="superscript"/>
          </w:rPr>
          <w:delText>6</w:delText>
        </w:r>
        <w:r w:rsidR="001829A0" w:rsidRPr="00527F67">
          <w:delText>A map acquired from m</w:delText>
        </w:r>
        <w:r w:rsidR="001829A0" w:rsidRPr="00527F67">
          <w:rPr>
            <w:vertAlign w:val="superscript"/>
          </w:rPr>
          <w:delText>6</w:delText>
        </w:r>
        <w:r w:rsidR="001829A0" w:rsidRPr="00527F67">
          <w:delText>A-seq (Fig. 1A). As examples, we demonstrate the high read density of m</w:delText>
        </w:r>
        <w:r w:rsidR="001829A0" w:rsidRPr="00527F67">
          <w:rPr>
            <w:vertAlign w:val="superscript"/>
          </w:rPr>
          <w:delText>6</w:delText>
        </w:r>
        <w:r w:rsidR="001829A0" w:rsidRPr="00527F67">
          <w:delText xml:space="preserve">A sites in the overlapped region of HIV-1 </w:delText>
        </w:r>
        <w:r w:rsidR="001829A0" w:rsidRPr="00527F67">
          <w:rPr>
            <w:i/>
          </w:rPr>
          <w:delText>env</w:delText>
        </w:r>
        <w:r w:rsidR="001829A0" w:rsidRPr="00527F67">
          <w:delText xml:space="preserve"> and </w:delText>
        </w:r>
        <w:r w:rsidR="001829A0" w:rsidRPr="00527F67">
          <w:rPr>
            <w:i/>
          </w:rPr>
          <w:delText>rev</w:delText>
        </w:r>
        <w:r w:rsidR="001829A0" w:rsidRPr="00527F67">
          <w:delText xml:space="preserve"> genes (Fig. 1B) and 3' UTR (Fig. 1C).</w:delText>
        </w:r>
      </w:del>
      <w:ins w:id="119" w:author="Li Wu" w:date="2016-06-27T13:11:00Z">
        <w:r w:rsidR="00F24EC8">
          <w:t>Figure</w:t>
        </w:r>
        <w:r w:rsidR="00AD46A1" w:rsidRPr="00A006F6">
          <w:t xml:space="preserve"> 1</w:t>
        </w:r>
        <w:r w:rsidR="00E91979" w:rsidRPr="004B0436">
          <w:rPr>
            <w:color w:val="000000"/>
          </w:rPr>
          <w:t>–</w:t>
        </w:r>
        <w:r w:rsidR="00E91979">
          <w:rPr>
            <w:color w:val="000000"/>
          </w:rPr>
          <w:t xml:space="preserve">figure </w:t>
        </w:r>
        <w:r w:rsidR="00E91979">
          <w:rPr>
            <w:color w:val="000000"/>
          </w:rPr>
          <w:lastRenderedPageBreak/>
          <w:t>supplement 1</w:t>
        </w:r>
        <w:r w:rsidR="00AD46A1" w:rsidRPr="00A006F6">
          <w:t>).</w:t>
        </w:r>
        <w:r w:rsidR="00A006F6" w:rsidRPr="00A006F6">
          <w:t xml:space="preserve"> These</w:t>
        </w:r>
        <w:r w:rsidR="00A006F6">
          <w:t xml:space="preserve"> results </w:t>
        </w:r>
        <w:r w:rsidR="0092407C">
          <w:t>confirm</w:t>
        </w:r>
        <w:r w:rsidR="00A006F6">
          <w:t xml:space="preserve"> </w:t>
        </w:r>
        <w:r w:rsidR="0092407C">
          <w:t xml:space="preserve">the </w:t>
        </w:r>
        <w:r w:rsidR="00A006F6" w:rsidRPr="00E624E5">
          <w:t>m</w:t>
        </w:r>
        <w:r w:rsidR="00A006F6" w:rsidRPr="00E624E5">
          <w:rPr>
            <w:vertAlign w:val="superscript"/>
          </w:rPr>
          <w:t>6</w:t>
        </w:r>
        <w:r w:rsidR="00A006F6" w:rsidRPr="00E624E5">
          <w:t>A modification</w:t>
        </w:r>
        <w:r w:rsidR="00A006F6">
          <w:t xml:space="preserve"> of HIV-1 RNA </w:t>
        </w:r>
        <w:r w:rsidR="0092407C">
          <w:t>despite some difference</w:t>
        </w:r>
        <w:r w:rsidR="00B41A6B">
          <w:t>s</w:t>
        </w:r>
        <w:r w:rsidR="00B24F7C">
          <w:t xml:space="preserve"> </w:t>
        </w:r>
        <w:r w:rsidR="00B41A6B">
          <w:t>in</w:t>
        </w:r>
        <w:r w:rsidR="00B24F7C">
          <w:t xml:space="preserve"> </w:t>
        </w:r>
        <w:r w:rsidR="00B24F7C" w:rsidRPr="00E624E5">
          <w:t>m</w:t>
        </w:r>
        <w:r w:rsidR="00B24F7C" w:rsidRPr="00E624E5">
          <w:rPr>
            <w:vertAlign w:val="superscript"/>
          </w:rPr>
          <w:t>6</w:t>
        </w:r>
        <w:r w:rsidR="00B24F7C" w:rsidRPr="00E624E5">
          <w:t>A</w:t>
        </w:r>
        <w:r w:rsidR="00B24F7C">
          <w:t xml:space="preserve"> distributions in HIV-1 </w:t>
        </w:r>
        <w:r w:rsidR="00A006F6">
          <w:t xml:space="preserve">infected </w:t>
        </w:r>
        <w:r w:rsidR="00B41A6B">
          <w:t>CD4</w:t>
        </w:r>
        <w:r w:rsidR="00B41A6B" w:rsidRPr="00B41A6B">
          <w:rPr>
            <w:vertAlign w:val="superscript"/>
          </w:rPr>
          <w:t>+</w:t>
        </w:r>
        <w:r w:rsidR="00B41A6B">
          <w:t xml:space="preserve"> T-</w:t>
        </w:r>
        <w:r w:rsidR="00B24F7C">
          <w:t xml:space="preserve">cells compared to transfected </w:t>
        </w:r>
        <w:r w:rsidR="00B41A6B">
          <w:t>HEK293T</w:t>
        </w:r>
        <w:r w:rsidR="00A006F6">
          <w:t xml:space="preserve"> cells.</w:t>
        </w:r>
      </w:ins>
    </w:p>
    <w:p w14:paraId="5CE99E70" w14:textId="77777777" w:rsidR="001829A0" w:rsidRPr="00527F67" w:rsidRDefault="003D5227" w:rsidP="001829A0">
      <w:pPr>
        <w:widowControl w:val="0"/>
        <w:autoSpaceDE w:val="0"/>
        <w:autoSpaceDN w:val="0"/>
        <w:adjustRightInd w:val="0"/>
        <w:spacing w:after="0" w:line="480" w:lineRule="auto"/>
        <w:ind w:firstLine="720"/>
        <w:contextualSpacing/>
        <w:rPr>
          <w:del w:id="120" w:author="Li Wu" w:date="2016-06-27T13:11:00Z"/>
        </w:rPr>
      </w:pPr>
      <w:r w:rsidRPr="00DE7D54">
        <w:t>To investigate whether HIV-1 virion RNA contains m</w:t>
      </w:r>
      <w:r w:rsidRPr="00DE7D54">
        <w:rPr>
          <w:vertAlign w:val="superscript"/>
        </w:rPr>
        <w:t>6</w:t>
      </w:r>
      <w:r w:rsidRPr="00DE7D54">
        <w:t>A, we isolated HIV-1 RNA from highly purified HIV-1 virions derived from infected CD4</w:t>
      </w:r>
      <w:r w:rsidRPr="00602FA1">
        <w:rPr>
          <w:vertAlign w:val="superscript"/>
          <w:rPrChange w:id="121" w:author="Li Wu" w:date="2016-06-27T13:11:00Z">
            <w:rPr/>
          </w:rPrChange>
        </w:rPr>
        <w:t>+</w:t>
      </w:r>
      <w:r w:rsidRPr="00DE7D54">
        <w:t xml:space="preserve"> T-cells </w:t>
      </w:r>
      <w:r w:rsidRPr="00DE7D54">
        <w:fldChar w:fldCharType="begin">
          <w:fldData xml:space="preserve">PEVuZE5vdGU+PENpdGU+PEF1dGhvcj5XYW5nPC9BdXRob3I+PFllYXI+MjAwODwvWWVhcj48UmVj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</w:fldData>
        </w:fldChar>
      </w:r>
      <w:r w:rsidR="008A7AA2" w:rsidRPr="00DE7D54">
        <w:instrText xml:space="preserve"> ADDIN EN.CITE </w:instrText>
      </w:r>
      <w:r w:rsidR="008A7AA2" w:rsidRPr="00DE7D54">
        <w:fldChar w:fldCharType="begin">
          <w:fldData xml:space="preserve">PEVuZE5vdGU+PENpdGU+PEF1dGhvcj5XYW5nPC9BdXRob3I+PFllYXI+MjAwODwvWWVhcj48UmVj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</w:fldData>
        </w:fldChar>
      </w:r>
      <w:r w:rsidR="008A7AA2">
        <w:instrText xml:space="preserve"> ADDIN EN.CITE.DATA </w:instrText>
      </w:r>
      <w:r w:rsidR="008A7AA2" w:rsidRPr="00DE7D54">
        <w:fldChar w:fldCharType="end"/>
      </w:r>
      <w:r w:rsidRPr="00DE7D54">
        <w:fldChar w:fldCharType="separate"/>
      </w:r>
      <w:del w:id="122" w:author="Li Wu" w:date="2016-06-27T13:11:00Z">
        <w:r w:rsidR="001829A0" w:rsidRPr="00527F67">
          <w:rPr>
            <w:noProof/>
          </w:rPr>
          <w:delText>(29,30)</w:delText>
        </w:r>
      </w:del>
      <w:ins w:id="123" w:author="Li Wu" w:date="2016-06-27T13:11:00Z">
        <w:r w:rsidR="008044E0">
          <w:rPr>
            <w:noProof/>
          </w:rPr>
          <w:t>(Rossio et al., 1998; Wang et al., 2008)</w:t>
        </w:r>
      </w:ins>
      <w:r w:rsidRPr="00DE7D54">
        <w:fldChar w:fldCharType="end"/>
      </w:r>
      <w:del w:id="124" w:author="Li Wu" w:date="2016-06-27T13:11:00Z">
        <w:r w:rsidR="001829A0" w:rsidRPr="00527F67">
          <w:delText>, and then performed a quantitative analysis of m</w:delText>
        </w:r>
        <w:r w:rsidR="001829A0" w:rsidRPr="00527F67">
          <w:rPr>
            <w:vertAlign w:val="superscript"/>
          </w:rPr>
          <w:delText>6</w:delText>
        </w:r>
        <w:r w:rsidR="001829A0" w:rsidRPr="00527F67">
          <w:delText xml:space="preserve">A level using liquid chromatography-mass spectrometry </w:delText>
        </w:r>
        <w:r w:rsidR="001829A0" w:rsidRPr="00527F67">
          <w:fldChar w:fldCharType="begin"/>
        </w:r>
        <w:r w:rsidR="001829A0" w:rsidRPr="00527F67">
          <w:delInstrText xml:space="preserve"> ADDIN EN.CITE &lt;EndNote&gt;&lt;Cite&gt;&lt;Author&gt;Jia&lt;/Author&gt;&lt;Year&gt;2011&lt;/Year&gt;&lt;RecNum&gt;17&lt;/RecNum&gt;&lt;DisplayText&gt;(25)&lt;/DisplayText&gt;&lt;record&gt;&lt;rec-number&gt;17&lt;/rec-number&gt;&lt;foreign-keys&gt;&lt;key app="EN" db-id="wpszfrzxgevde4esf07pp0vufefz0vvpa505" timestamp="0"&gt;17&lt;/key&gt;&lt;/foreign-keys&gt;&lt;ref-type name="Journal Article"&gt;17&lt;/ref-type&gt;&lt;contributors&gt;&lt;authors&gt;&lt;author&gt;Jia, G.&lt;/author&gt;&lt;author&gt;Fu, Y.&lt;/author&gt;&lt;author&gt;Zhao, X.&lt;/author&gt;&lt;author&gt;Dai, Q.&lt;/author&gt;&lt;author&gt;Zheng, G.&lt;/author&gt;&lt;author&gt;Yang, Y.&lt;/author&gt;&lt;author&gt;Yi, C.&lt;/author&gt;&lt;author&gt;Lindahl, T.&lt;/author&gt;&lt;author&gt;Pan, T.&lt;/author&gt;&lt;author&gt;Yang, Y. G.&lt;/author&gt;&lt;author&gt;He, C.&lt;/author&gt;&lt;/authors&gt;&lt;/contributors&gt;&lt;auth-address&gt;Department of Chemistry, University of Chicago, Chicago, Illinois, USA.&lt;/auth-address&gt;&lt;titles&gt;&lt;title&gt;N6-methyladenosine in nuclear RNA is a major substrate of the obesity-associated FTO&lt;/title&gt;&lt;secondary-title&gt;Nat Chem Biol&lt;/secondary-title&gt;&lt;/titles&gt;&lt;pages&gt;885-7&lt;/pages&gt;&lt;volume&gt;7&lt;/volume&gt;&lt;number&gt;12&lt;/number&gt;&lt;keywords&gt;&lt;keyword&gt;Adenosine/*analogs &amp;amp; derivatives/metabolism&lt;/keyword&gt;&lt;keyword&gt;Cell Nucleus/*genetics/metabolism&lt;/keyword&gt;&lt;keyword&gt;HeLa Cells&lt;/keyword&gt;&lt;keyword&gt;Humans&lt;/keyword&gt;&lt;keyword&gt;Methylation&lt;/keyword&gt;&lt;keyword&gt;*Obesity&lt;/keyword&gt;&lt;keyword&gt;Oxidation-Reduction&lt;/keyword&gt;&lt;keyword&gt;Proteins/genetics/*metabolism&lt;/keyword&gt;&lt;keyword&gt;RNA, Messenger/*chemistry/*metabolism&lt;/keyword&gt;&lt;keyword&gt;Substrate Specificity&lt;/keyword&gt;&lt;/keywords&gt;&lt;dates&gt;&lt;year&gt;2011&lt;/year&gt;&lt;pub-dates&gt;&lt;date&gt;Dec&lt;/date&gt;&lt;/pub-dates&gt;&lt;/dates&gt;&lt;isbn&gt;1552-4469 (Electronic)&amp;#xD;1552-4450 (Linking)&lt;/isbn&gt;&lt;accession-num&gt;22002720&lt;/accession-num&gt;&lt;urls&gt;&lt;related-urls&gt;&lt;url&gt;http://www.ncbi.nlm.nih.gov/pubmed/22002720&lt;/url&gt;&lt;/related-urls&gt;&lt;/urls&gt;&lt;custom2&gt;3218240&lt;/custom2&gt;&lt;electronic-resource-num&gt;10.1038/nchembio.687&lt;/electronic-resource-num&gt;&lt;/record&gt;&lt;/Cite&gt;&lt;/EndNote&gt;</w:delInstrText>
        </w:r>
        <w:r w:rsidR="001829A0" w:rsidRPr="00527F67">
          <w:fldChar w:fldCharType="separate"/>
        </w:r>
        <w:r w:rsidR="001829A0" w:rsidRPr="00527F67">
          <w:rPr>
            <w:noProof/>
          </w:rPr>
          <w:delText>(25)</w:delText>
        </w:r>
        <w:r w:rsidR="001829A0" w:rsidRPr="00527F67">
          <w:fldChar w:fldCharType="end"/>
        </w:r>
        <w:r w:rsidR="001829A0" w:rsidRPr="00527F67">
          <w:delText>. Our data showed that m</w:delText>
        </w:r>
        <w:r w:rsidR="001829A0" w:rsidRPr="00527F67">
          <w:rPr>
            <w:vertAlign w:val="superscript"/>
          </w:rPr>
          <w:delText>6</w:delText>
        </w:r>
        <w:r w:rsidR="001829A0" w:rsidRPr="00527F67">
          <w:delText xml:space="preserve">A in HIV-1 RNA was approximately 0.1% of total adenosines (Fig. 1D). Considering </w:delText>
        </w:r>
        <w:r w:rsidR="001829A0" w:rsidRPr="00527F67">
          <w:rPr>
            <w:color w:val="000000"/>
          </w:rPr>
          <w:delText xml:space="preserve">35.8% of HIV-1 gRNA (9,173 nucleotides) are adenosines </w:delText>
        </w:r>
        <w:r w:rsidR="001829A0" w:rsidRPr="00527F67">
          <w:rPr>
            <w:color w:val="000000"/>
          </w:rPr>
          <w:fldChar w:fldCharType="begin"/>
        </w:r>
        <w:r w:rsidR="001829A0" w:rsidRPr="00527F67">
          <w:rPr>
            <w:color w:val="000000"/>
          </w:rPr>
          <w:delInstrText xml:space="preserve"> ADDIN EN.CITE &lt;EndNote&gt;&lt;Cite&gt;&lt;Author&gt;van Hemert&lt;/Author&gt;&lt;Year&gt;2014&lt;/Year&gt;&lt;RecNum&gt;25&lt;/RecNum&gt;&lt;DisplayText&gt;(21)&lt;/DisplayText&gt;&lt;record&gt;&lt;rec-number&gt;25&lt;/rec-number&gt;&lt;foreign-keys&gt;&lt;key app="EN" db-id="wpszfrzxgevde4esf07pp0vufefz0vvpa505" timestamp="0"&gt;25&lt;/key&gt;&lt;/foreign-keys&gt;&lt;ref-type name="Journal Article"&gt;17&lt;/ref-type&gt;&lt;contributors&gt;&lt;authors&gt;&lt;author&gt;van Hemert, F.&lt;/author&gt;&lt;author&gt;van der Kuyl, A. C.&lt;/author&gt;&lt;author&gt;Berkhout, B.&lt;/author&gt;&lt;/authors&gt;&lt;/contributors&gt;&lt;auth-address&gt;Laboratory of Experimental Virology, Department of Medical Microbiology, Center for Infection and Immunity Amsterdam (CINIMA), Academic Medical Center, University of Amsterdam, The Netherlands.&amp;#xD;Laboratory of Experimental Virology, Department of Medical Microbiology, Center for Infection and Immunity Amsterdam (CINIMA), Academic Medical Center, University of Amsterdam, The Netherlands. Electronic address: b.berkhout@amc.uva.nl.&lt;/auth-address&gt;&lt;titles&gt;&lt;title&gt;On the nucleotide composition and structure of retroviral RNA genomes&lt;/title&gt;&lt;secondary-title&gt;Virus Res&lt;/secondary-title&gt;&lt;/titles&gt;&lt;periodical&gt;&lt;full-title&gt;Virus Res&lt;/full-title&gt;&lt;/periodical&gt;&lt;pages&gt;16-23&lt;/pages&gt;&lt;volume&gt;193&lt;/volume&gt;&lt;keywords&gt;&lt;keyword&gt;Nucleotide composition&lt;/keyword&gt;&lt;keyword&gt;RNA genome&lt;/keyword&gt;&lt;keyword&gt;RNA structure&lt;/keyword&gt;&lt;keyword&gt;Retrovirus&lt;/keyword&gt;&lt;keyword&gt;Virus evolution&lt;/keyword&gt;&lt;/keywords&gt;&lt;dates&gt;&lt;year&gt;2014&lt;/year&gt;&lt;pub-dates&gt;&lt;date&gt;Nov 26&lt;/date&gt;&lt;/pub-dates&gt;&lt;/dates&gt;&lt;isbn&gt;1872-7492 (Electronic)&amp;#xD;0168-1702 (Linking)&lt;/isbn&gt;&lt;accession-num&gt;24675274&lt;/accession-num&gt;&lt;urls&gt;&lt;related-urls&gt;&lt;url&gt;http://www.ncbi.nlm.nih.gov/pubmed/24675274&lt;/url&gt;&lt;/related-urls&gt;&lt;/urls&gt;&lt;electronic-resource-num&gt;10.1016/j.virusres.2014.03.019&lt;/electronic-resource-num&gt;&lt;/record&gt;&lt;/Cite&gt;&lt;/EndNote&gt;</w:delInstrText>
        </w:r>
        <w:r w:rsidR="001829A0" w:rsidRPr="00527F67">
          <w:rPr>
            <w:color w:val="000000"/>
          </w:rPr>
          <w:fldChar w:fldCharType="separate"/>
        </w:r>
        <w:r w:rsidR="001829A0" w:rsidRPr="00527F67">
          <w:rPr>
            <w:noProof/>
            <w:color w:val="000000"/>
          </w:rPr>
          <w:delText>(21)</w:delText>
        </w:r>
        <w:r w:rsidR="001829A0" w:rsidRPr="00527F67">
          <w:rPr>
            <w:color w:val="000000"/>
          </w:rPr>
          <w:fldChar w:fldCharType="end"/>
        </w:r>
        <w:r w:rsidR="001829A0" w:rsidRPr="00527F67">
          <w:delText>, our data suggest approximately 3-4 m</w:delText>
        </w:r>
        <w:r w:rsidR="001829A0" w:rsidRPr="00527F67">
          <w:rPr>
            <w:vertAlign w:val="superscript"/>
          </w:rPr>
          <w:delText>6</w:delText>
        </w:r>
        <w:r w:rsidR="001829A0" w:rsidRPr="00527F67">
          <w:delText>A modifications in each copy of HIV-1 gRNA, which match the m</w:delText>
        </w:r>
        <w:r w:rsidR="001829A0" w:rsidRPr="00527F67">
          <w:rPr>
            <w:vertAlign w:val="superscript"/>
          </w:rPr>
          <w:delText>6</w:delText>
        </w:r>
        <w:r w:rsidR="001829A0" w:rsidRPr="00527F67">
          <w:delText>A peaks in Fig. 1A. Th</w:delText>
        </w:r>
        <w:r w:rsidR="001829A0">
          <w:delText xml:space="preserve">ese results confirm that HIV-1 </w:delText>
        </w:r>
        <w:r w:rsidR="001829A0" w:rsidRPr="00527F67">
          <w:delText>RNA contains m</w:delText>
        </w:r>
        <w:r w:rsidR="001829A0" w:rsidRPr="00527F67">
          <w:rPr>
            <w:vertAlign w:val="superscript"/>
          </w:rPr>
          <w:delText>6</w:delText>
        </w:r>
        <w:r w:rsidR="001829A0" w:rsidRPr="00527F67">
          <w:delText>A modifications at multiple sites within the viral genome.</w:delText>
        </w:r>
      </w:del>
    </w:p>
    <w:p w14:paraId="12BEC30A" w14:textId="2C0F2ACC" w:rsidR="003D5227" w:rsidRPr="00E624E5" w:rsidRDefault="003D5227" w:rsidP="003A2233">
      <w:pPr>
        <w:widowControl w:val="0"/>
        <w:autoSpaceDE w:val="0"/>
        <w:autoSpaceDN w:val="0"/>
        <w:adjustRightInd w:val="0"/>
        <w:spacing w:after="0" w:line="480" w:lineRule="auto"/>
        <w:ind w:firstLine="720"/>
        <w:contextualSpacing/>
        <w:rPr>
          <w:ins w:id="125" w:author="Li Wu" w:date="2016-06-27T13:11:00Z"/>
        </w:rPr>
      </w:pPr>
      <w:ins w:id="126" w:author="Li Wu" w:date="2016-06-27T13:11:00Z">
        <w:r w:rsidRPr="00A006F6">
          <w:t>, and then performed a quantitative analysis of m</w:t>
        </w:r>
        <w:r w:rsidRPr="00A006F6">
          <w:rPr>
            <w:vertAlign w:val="superscript"/>
          </w:rPr>
          <w:t>6</w:t>
        </w:r>
        <w:r w:rsidRPr="00A006F6">
          <w:t xml:space="preserve">A level using liquid chromatography-mass spectrometry </w:t>
        </w:r>
        <w:r w:rsidR="00390FC1">
          <w:fldChar w:fldCharType="begin"/>
        </w:r>
        <w:r w:rsidR="008A7AA2">
          <w:instrText xml:space="preserve"> ADDIN EN.CITE &lt;EndNote&gt;&lt;Cite&gt;&lt;Author&gt;Jia&lt;/Author&gt;&lt;Year&gt;2011&lt;/Year&gt;&lt;RecNum&gt;10&lt;/RecNum&gt;&lt;DisplayText&gt;(Jia et al., 2011)&lt;/DisplayText&gt;&lt;record&gt;&lt;rec-number&gt;10&lt;/rec-number&gt;&lt;foreign-keys&gt;&lt;key app="EN" db-id="atfxwz9erp290bee0sa5vef7w0s0t502t9ae" timestamp="1466911140"&gt;10&lt;/key&gt;&lt;/foreign-keys&gt;&lt;ref-type name="Journal Article"&gt;17&lt;/ref-type&gt;&lt;contributors&gt;&lt;authors&gt;&lt;author&gt;Jia, G.&lt;/author&gt;&lt;author&gt;Fu, Y.&lt;/author&gt;&lt;author&gt;Zhao, X.&lt;/author&gt;&lt;author&gt;Dai, Q.&lt;/author&gt;&lt;author&gt;Zheng, G.&lt;/author&gt;&lt;author&gt;Yang, Y.&lt;/author&gt;&lt;author&gt;Yi, C.&lt;/author&gt;&lt;author&gt;Lindahl, T.&lt;/author&gt;&lt;author&gt;Pan, T.&lt;/author&gt;&lt;author&gt;Yang, Y. G.&lt;/author&gt;&lt;author&gt;He, C.&lt;/author&gt;&lt;/authors&gt;&lt;/contributors&gt;&lt;auth-address&gt;Department of Chemistry, University of Chicago, Chicago, Illinois, USA.&lt;/auth-address&gt;&lt;titles&gt;&lt;title&gt;N6-methyladenosine in nuclear RNA is a major substrate of the obesity-associated FTO&lt;/title&gt;&lt;secondary-title&gt;Nat Chem Biol&lt;/secondary-title&gt;&lt;/titles&gt;&lt;periodical&gt;&lt;full-title&gt;Nat Chem Biol&lt;/full-title&gt;&lt;/periodical&gt;&lt;pages&gt;885-7&lt;/pages&gt;&lt;volume&gt;7&lt;/volume&gt;&lt;number&gt;12&lt;/number&gt;&lt;keywords&gt;&lt;keyword&gt;Adenosine/*analogs &amp;amp; derivatives/metabolism&lt;/keyword&gt;&lt;keyword&gt;Cell Nucleus/*genetics/metabolism&lt;/keyword&gt;&lt;keyword&gt;HeLa Cells&lt;/keyword&gt;&lt;keyword&gt;Humans&lt;/keyword&gt;&lt;keyword&gt;Methylation&lt;/keyword&gt;&lt;keyword&gt;*Obesity&lt;/keyword&gt;&lt;keyword&gt;Oxidation-Reduction&lt;/keyword&gt;&lt;keyword&gt;Proteins/genetics/*metabolism&lt;/keyword&gt;&lt;keyword&gt;RNA, Messenger/*chemistry/*metabolism&lt;/keyword&gt;&lt;keyword&gt;Substrate Specificity&lt;/keyword&gt;&lt;/keywords&gt;&lt;dates&gt;&lt;year&gt;2011&lt;/year&gt;&lt;pub-dates&gt;&lt;date&gt;Dec&lt;/date&gt;&lt;/pub-dates&gt;&lt;/dates&gt;&lt;isbn&gt;1552-4469 (Electronic)&amp;#xD;1552-4450 (Linking)&lt;/isbn&gt;&lt;accession-num&gt;22002720&lt;/accession-num&gt;&lt;urls&gt;&lt;related-urls&gt;&lt;url&gt;http://www.ncbi.nlm.nih.gov/pubmed/22002720&lt;/url&gt;&lt;/related-urls&gt;&lt;/urls&gt;&lt;custom2&gt;3218240&lt;/custom2&gt;&lt;electronic-resource-num&gt;10.1038/nchembio.687&lt;/electronic-resource-num&gt;&lt;/record&gt;&lt;/Cite&gt;&lt;/EndNote&gt;</w:instrText>
        </w:r>
        <w:r w:rsidR="00390FC1">
          <w:fldChar w:fldCharType="separate"/>
        </w:r>
        <w:r w:rsidR="008044E0">
          <w:rPr>
            <w:noProof/>
          </w:rPr>
          <w:t>(Jia et al., 2011)</w:t>
        </w:r>
        <w:r w:rsidR="00390FC1">
          <w:fldChar w:fldCharType="end"/>
        </w:r>
        <w:r w:rsidRPr="00A006F6">
          <w:t>. Our data showed that m</w:t>
        </w:r>
        <w:r w:rsidRPr="00A006F6">
          <w:rPr>
            <w:vertAlign w:val="superscript"/>
          </w:rPr>
          <w:t>6</w:t>
        </w:r>
        <w:r w:rsidRPr="00A006F6">
          <w:t>A in HIV-1 RNA was approximately 0.1% of total adenosines (</w:t>
        </w:r>
        <w:r w:rsidR="006C2A05">
          <w:t>Figure</w:t>
        </w:r>
        <w:r w:rsidR="006C2A05" w:rsidRPr="00A006F6">
          <w:t xml:space="preserve"> 1</w:t>
        </w:r>
        <w:r w:rsidR="006C2A05" w:rsidRPr="004B0436">
          <w:rPr>
            <w:color w:val="000000"/>
          </w:rPr>
          <w:t>–</w:t>
        </w:r>
        <w:r w:rsidR="006C2A05">
          <w:rPr>
            <w:color w:val="000000"/>
          </w:rPr>
          <w:t>figure supplement 2</w:t>
        </w:r>
        <w:r w:rsidRPr="00A006F6">
          <w:t xml:space="preserve">). Considering </w:t>
        </w:r>
        <w:r w:rsidRPr="00A006F6">
          <w:rPr>
            <w:color w:val="000000"/>
          </w:rPr>
          <w:t>35.8% of HIV-1 g</w:t>
        </w:r>
        <w:r w:rsidR="00556248">
          <w:rPr>
            <w:color w:val="000000"/>
          </w:rPr>
          <w:t xml:space="preserve">enomic </w:t>
        </w:r>
        <w:r w:rsidRPr="00A006F6">
          <w:rPr>
            <w:color w:val="000000"/>
          </w:rPr>
          <w:t>RNA</w:t>
        </w:r>
        <w:r w:rsidR="00556248">
          <w:rPr>
            <w:color w:val="000000"/>
          </w:rPr>
          <w:t xml:space="preserve"> (gRNA)</w:t>
        </w:r>
        <w:r w:rsidRPr="00A006F6">
          <w:rPr>
            <w:color w:val="000000"/>
          </w:rPr>
          <w:t xml:space="preserve"> (9,173 nucleotides) are adenosines </w:t>
        </w:r>
        <w:r w:rsidRPr="00A006F6">
          <w:rPr>
            <w:color w:val="000000"/>
          </w:rPr>
          <w:fldChar w:fldCharType="begin"/>
        </w:r>
        <w:r w:rsidR="008A7AA2">
          <w:rPr>
            <w:color w:val="000000"/>
          </w:rPr>
          <w:instrText xml:space="preserve"> ADDIN EN.CITE &lt;EndNote&gt;&lt;Cite&gt;&lt;Author&gt;van Hemert&lt;/Author&gt;&lt;Year&gt;2014&lt;/Year&gt;&lt;RecNum&gt;29&lt;/RecNum&gt;&lt;DisplayText&gt;(van Hemert et al., 2014)&lt;/DisplayText&gt;&lt;record&gt;&lt;rec-number&gt;29&lt;/rec-number&gt;&lt;foreign-keys&gt;&lt;key app="EN" db-id="atfxwz9erp290bee0sa5vef7w0s0t502t9ae" timestamp="1466911141"&gt;29&lt;/key&gt;&lt;/foreign-keys&gt;&lt;ref-type name="Journal Article"&gt;17&lt;/ref-type&gt;&lt;contributors&gt;&lt;authors&gt;&lt;author&gt;van Hemert, F.&lt;/author&gt;&lt;author&gt;van der Kuyl, A. C.&lt;/author&gt;&lt;author&gt;Berkhout, B.&lt;/author&gt;&lt;/authors&gt;&lt;/contributors&gt;&lt;auth-address&gt;Laboratory of Experimental Virology, Department of Medical Microbiology, Center for Infection and Immunity Amsterdam (CINIMA), Academic Medical Center, University of Amsterdam, The Netherlands.&amp;#xD;Laboratory of Experimental Virology, Department of Medical Microbiology, Center for Infection and Immunity Amsterdam (CINIMA), Academic Medical Center, University of Amsterdam, The Netherlands. Electronic address: b.berkhout@amc.uva.nl.&lt;/auth-address&gt;&lt;titles&gt;&lt;title&gt;On the nucleotide composition and structure of retroviral RNA genomes&lt;/title&gt;&lt;secondary-title&gt;Virus Res&lt;/secondary-title&gt;&lt;/titles&gt;&lt;periodical&gt;&lt;full-title&gt;Virus Res&lt;/full-title&gt;&lt;/periodical&gt;&lt;pages&gt;16-23&lt;/pages&gt;&lt;volume&gt;193&lt;/volume&gt;&lt;keywords&gt;&lt;keyword&gt;Nucleotide composition&lt;/keyword&gt;&lt;keyword&gt;RNA genome&lt;/keyword&gt;&lt;keyword&gt;RNA structure&lt;/keyword&gt;&lt;keyword&gt;Retrovirus&lt;/keyword&gt;&lt;keyword&gt;Virus evolution&lt;/keyword&gt;&lt;/keywords&gt;&lt;dates&gt;&lt;year&gt;2014&lt;/year&gt;&lt;pub-dates&gt;&lt;date&gt;Nov 26&lt;/date&gt;&lt;/pub-dates&gt;&lt;/dates&gt;&lt;isbn&gt;1872-7492 (Electronic)&amp;#xD;0168-1702 (Linking)&lt;/isbn&gt;&lt;accession-num&gt;24675274&lt;/accession-num&gt;&lt;urls&gt;&lt;related-urls&gt;&lt;url&gt;http://www.ncbi.nlm.nih.gov/pubmed/24675274&lt;/url&gt;&lt;/related-urls&gt;&lt;/urls&gt;&lt;electronic-resource-num&gt;10.1016/j.virusres.2014.03.019&lt;/electronic-resource-num&gt;&lt;/record&gt;&lt;/Cite&gt;&lt;/EndNote&gt;</w:instrText>
        </w:r>
        <w:r w:rsidRPr="00A006F6">
          <w:rPr>
            <w:color w:val="000000"/>
          </w:rPr>
          <w:fldChar w:fldCharType="separate"/>
        </w:r>
        <w:r w:rsidR="008044E0">
          <w:rPr>
            <w:noProof/>
            <w:color w:val="000000"/>
          </w:rPr>
          <w:t>(van Hemert et al., 2014)</w:t>
        </w:r>
        <w:r w:rsidRPr="00A006F6">
          <w:rPr>
            <w:color w:val="000000"/>
          </w:rPr>
          <w:fldChar w:fldCharType="end"/>
        </w:r>
        <w:r w:rsidRPr="00A006F6">
          <w:t>, our data suggest approximately 3-4</w:t>
        </w:r>
        <w:r w:rsidR="00A006F6">
          <w:t xml:space="preserve"> sites of the</w:t>
        </w:r>
        <w:r w:rsidRPr="00A006F6">
          <w:t xml:space="preserve"> m</w:t>
        </w:r>
        <w:r w:rsidRPr="00A006F6">
          <w:rPr>
            <w:vertAlign w:val="superscript"/>
          </w:rPr>
          <w:t>6</w:t>
        </w:r>
        <w:r w:rsidR="00A006F6">
          <w:t>A modification</w:t>
        </w:r>
        <w:r w:rsidRPr="00A006F6">
          <w:t xml:space="preserve"> in each copy of HIV-1 gRNA, which match the </w:t>
        </w:r>
        <w:r w:rsidR="00E70346">
          <w:t xml:space="preserve">numbers of </w:t>
        </w:r>
        <w:r w:rsidRPr="00A006F6">
          <w:t>m</w:t>
        </w:r>
        <w:r w:rsidRPr="00A006F6">
          <w:rPr>
            <w:vertAlign w:val="superscript"/>
          </w:rPr>
          <w:t>6</w:t>
        </w:r>
        <w:r w:rsidRPr="00A006F6">
          <w:t xml:space="preserve">A peaks </w:t>
        </w:r>
        <w:r w:rsidR="00E70346">
          <w:t xml:space="preserve">identified by </w:t>
        </w:r>
        <w:r w:rsidR="00E70346" w:rsidRPr="00E624E5">
          <w:t>m</w:t>
        </w:r>
        <w:r w:rsidR="00E70346" w:rsidRPr="00E624E5">
          <w:rPr>
            <w:vertAlign w:val="superscript"/>
          </w:rPr>
          <w:t>6</w:t>
        </w:r>
        <w:r w:rsidR="00E70346" w:rsidRPr="00E624E5">
          <w:t>A-seq</w:t>
        </w:r>
        <w:r w:rsidR="00E70346">
          <w:t xml:space="preserve"> (</w:t>
        </w:r>
        <w:r w:rsidR="00F24EC8">
          <w:t>Figure</w:t>
        </w:r>
        <w:r w:rsidRPr="00A006F6">
          <w:t xml:space="preserve"> 1</w:t>
        </w:r>
        <w:r w:rsidR="00425225">
          <w:t>A, 1B</w:t>
        </w:r>
        <w:r w:rsidR="004B0436" w:rsidRPr="00A006F6">
          <w:t xml:space="preserve"> and </w:t>
        </w:r>
        <w:r w:rsidR="00B757C4">
          <w:t>Figure</w:t>
        </w:r>
        <w:r w:rsidR="00B757C4" w:rsidRPr="00A006F6">
          <w:t xml:space="preserve"> 1</w:t>
        </w:r>
        <w:r w:rsidR="00B757C4" w:rsidRPr="004B0436">
          <w:rPr>
            <w:color w:val="000000"/>
          </w:rPr>
          <w:t>–</w:t>
        </w:r>
        <w:r w:rsidR="00B757C4">
          <w:rPr>
            <w:color w:val="000000"/>
          </w:rPr>
          <w:t xml:space="preserve">figure supplement </w:t>
        </w:r>
        <w:r w:rsidR="008D5FAD">
          <w:rPr>
            <w:color w:val="000000"/>
          </w:rPr>
          <w:t>1</w:t>
        </w:r>
        <w:r w:rsidR="00E70346">
          <w:t>)</w:t>
        </w:r>
        <w:r w:rsidRPr="00A006F6">
          <w:t>. T</w:t>
        </w:r>
        <w:r w:rsidR="00A006F6">
          <w:t>ogether, t</w:t>
        </w:r>
        <w:r w:rsidRPr="00A006F6">
          <w:t>hese re</w:t>
        </w:r>
        <w:r w:rsidRPr="00E624E5">
          <w:t>sults confirm that HIV-1 RNA contains m</w:t>
        </w:r>
        <w:r w:rsidRPr="00E624E5">
          <w:rPr>
            <w:vertAlign w:val="superscript"/>
          </w:rPr>
          <w:t>6</w:t>
        </w:r>
        <w:r w:rsidRPr="00E624E5">
          <w:t>A modifications at multiple sites within the viral genome.</w:t>
        </w:r>
      </w:ins>
    </w:p>
    <w:p w14:paraId="1B0EA10D" w14:textId="4DA99D12" w:rsidR="008F4646" w:rsidRPr="00C17FD1" w:rsidRDefault="008F4646" w:rsidP="008F4646">
      <w:pPr>
        <w:spacing w:line="480" w:lineRule="auto"/>
        <w:ind w:firstLine="720"/>
        <w:contextualSpacing/>
        <w:rPr>
          <w:ins w:id="127" w:author="Li Wu" w:date="2016-06-27T13:11:00Z"/>
          <w:b/>
          <w:color w:val="000000"/>
        </w:rPr>
      </w:pPr>
      <w:ins w:id="128" w:author="Li Wu" w:date="2016-06-27T13:11:00Z">
        <w:r w:rsidRPr="0085258D">
          <w:rPr>
            <w:b/>
            <w:color w:val="000000"/>
          </w:rPr>
          <w:t>Distribution of m</w:t>
        </w:r>
        <w:r w:rsidRPr="0085258D">
          <w:rPr>
            <w:b/>
            <w:color w:val="000000"/>
            <w:vertAlign w:val="superscript"/>
          </w:rPr>
          <w:t>6</w:t>
        </w:r>
        <w:r w:rsidRPr="0085258D">
          <w:rPr>
            <w:b/>
            <w:color w:val="000000"/>
          </w:rPr>
          <w:t xml:space="preserve">A in the cellular RNAs and </w:t>
        </w:r>
        <w:r w:rsidRPr="0085258D">
          <w:rPr>
            <w:b/>
          </w:rPr>
          <w:t>gene</w:t>
        </w:r>
        <w:r w:rsidRPr="00BA35DD">
          <w:rPr>
            <w:b/>
          </w:rPr>
          <w:t xml:space="preserve"> ontology (GO) analysis of </w:t>
        </w:r>
        <w:r w:rsidRPr="00BA35DD">
          <w:rPr>
            <w:b/>
            <w:color w:val="000000"/>
          </w:rPr>
          <w:t>m</w:t>
        </w:r>
        <w:r w:rsidRPr="00BA35DD">
          <w:rPr>
            <w:b/>
            <w:color w:val="000000"/>
            <w:vertAlign w:val="superscript"/>
          </w:rPr>
          <w:t>6</w:t>
        </w:r>
        <w:r w:rsidRPr="00BA35DD">
          <w:rPr>
            <w:b/>
            <w:color w:val="000000"/>
          </w:rPr>
          <w:t xml:space="preserve">A-modified cellular genes. </w:t>
        </w:r>
        <w:r w:rsidRPr="00BA35DD">
          <w:t>To examine the effect of HIV-1 infection on m</w:t>
        </w:r>
        <w:r w:rsidRPr="00BA35DD">
          <w:rPr>
            <w:vertAlign w:val="superscript"/>
          </w:rPr>
          <w:t>6</w:t>
        </w:r>
        <w:r w:rsidRPr="00BA35DD">
          <w:t>A modifications of cellular RNAs, we compared the distribution of m</w:t>
        </w:r>
        <w:r w:rsidRPr="00BA35DD">
          <w:rPr>
            <w:vertAlign w:val="superscript"/>
          </w:rPr>
          <w:t>6</w:t>
        </w:r>
        <w:r w:rsidRPr="00BA35DD">
          <w:t>A peaks in cellular RNAs from HIV-1 infected and uninfected T-cells. In Jurkat and primary CD4</w:t>
        </w:r>
        <w:r w:rsidRPr="00BA35DD">
          <w:rPr>
            <w:vertAlign w:val="superscript"/>
          </w:rPr>
          <w:t>+</w:t>
        </w:r>
        <w:r w:rsidRPr="00BA35DD">
          <w:t xml:space="preserve"> T-cells, HIV-1 infection </w:t>
        </w:r>
        <w:r w:rsidR="008822DB">
          <w:t xml:space="preserve">did not significantly affect </w:t>
        </w:r>
        <w:r w:rsidRPr="00BA35DD">
          <w:t>the percentages of total m</w:t>
        </w:r>
        <w:r w:rsidRPr="00BA35DD">
          <w:rPr>
            <w:vertAlign w:val="superscript"/>
          </w:rPr>
          <w:t>6</w:t>
        </w:r>
        <w:r w:rsidRPr="00BA35DD">
          <w:t>A peaks mapped to the human genome</w:t>
        </w:r>
        <w:r>
          <w:t xml:space="preserve"> </w:t>
        </w:r>
        <w:r w:rsidRPr="00CC5FED">
          <w:t xml:space="preserve">in the </w:t>
        </w:r>
        <w:r w:rsidR="008822DB">
          <w:t>5</w:t>
        </w:r>
        <w:r w:rsidR="008822DB" w:rsidRPr="00CC5FED">
          <w:rPr>
            <w:rFonts w:eastAsia="AdvOT8608a8d1+20"/>
          </w:rPr>
          <w:t xml:space="preserve">′ </w:t>
        </w:r>
        <w:r w:rsidR="008822DB">
          <w:t xml:space="preserve">UTR, </w:t>
        </w:r>
        <w:r w:rsidRPr="00543104">
          <w:t xml:space="preserve">coding DNA sequence </w:t>
        </w:r>
        <w:r>
          <w:t>(</w:t>
        </w:r>
        <w:r w:rsidRPr="00CC5FED">
          <w:t>CDS</w:t>
        </w:r>
        <w:r>
          <w:t>)</w:t>
        </w:r>
        <w:r w:rsidR="008822DB">
          <w:t xml:space="preserve">, </w:t>
        </w:r>
        <w:r w:rsidR="008822DB" w:rsidRPr="00CC5FED">
          <w:t>3</w:t>
        </w:r>
        <w:r w:rsidR="008822DB" w:rsidRPr="00CC5FED">
          <w:rPr>
            <w:rFonts w:eastAsia="AdvOT8608a8d1+20"/>
          </w:rPr>
          <w:t xml:space="preserve">′ </w:t>
        </w:r>
        <w:r w:rsidR="008822DB">
          <w:t xml:space="preserve">UTR and noncoding </w:t>
        </w:r>
        <w:r w:rsidR="008822DB" w:rsidRPr="00CC5FED">
          <w:t>regions</w:t>
        </w:r>
        <w:r w:rsidRPr="00CC5FED">
          <w:t xml:space="preserve"> (</w:t>
        </w:r>
        <w:r>
          <w:t>Figure</w:t>
        </w:r>
        <w:r w:rsidRPr="00A006F6">
          <w:t xml:space="preserve"> 1</w:t>
        </w:r>
        <w:r w:rsidRPr="004B0436">
          <w:rPr>
            <w:color w:val="000000"/>
          </w:rPr>
          <w:t>–</w:t>
        </w:r>
        <w:r>
          <w:rPr>
            <w:color w:val="000000"/>
          </w:rPr>
          <w:t>figure supplement 3</w:t>
        </w:r>
        <w:r w:rsidR="00B14EBC">
          <w:rPr>
            <w:color w:val="000000"/>
          </w:rPr>
          <w:t>A, B</w:t>
        </w:r>
        <w:r w:rsidRPr="00CC5FED">
          <w:t xml:space="preserve">). </w:t>
        </w:r>
        <w:r>
          <w:t xml:space="preserve">The biological effects of the </w:t>
        </w:r>
        <w:r w:rsidR="00EB6D1B">
          <w:t xml:space="preserve">slightly </w:t>
        </w:r>
        <w:r>
          <w:t xml:space="preserve">altered </w:t>
        </w:r>
        <w:r w:rsidRPr="00CC5FED">
          <w:t>m</w:t>
        </w:r>
        <w:r w:rsidRPr="004317F7">
          <w:rPr>
            <w:vertAlign w:val="superscript"/>
          </w:rPr>
          <w:t>6</w:t>
        </w:r>
        <w:r w:rsidRPr="00CC5FED">
          <w:t>A</w:t>
        </w:r>
        <w:r>
          <w:t xml:space="preserve"> topology </w:t>
        </w:r>
        <w:r w:rsidR="00EB6D1B">
          <w:t xml:space="preserve">(&lt; 1%) </w:t>
        </w:r>
        <w:r>
          <w:t>remain to be investigated. To determine</w:t>
        </w:r>
        <w:r w:rsidRPr="00852C61">
          <w:t xml:space="preserve"> whether the preferential </w:t>
        </w:r>
        <w:r w:rsidRPr="00CC5FED">
          <w:t>m</w:t>
        </w:r>
        <w:r w:rsidRPr="004317F7">
          <w:rPr>
            <w:vertAlign w:val="superscript"/>
          </w:rPr>
          <w:t>6</w:t>
        </w:r>
        <w:r w:rsidRPr="00CC5FED">
          <w:t>A</w:t>
        </w:r>
        <w:r w:rsidRPr="00852C61">
          <w:t xml:space="preserve"> motif usage in the host cells</w:t>
        </w:r>
        <w:r>
          <w:t xml:space="preserve"> </w:t>
        </w:r>
        <w:r w:rsidRPr="00852C61">
          <w:t>was altered by HIV-1 infection</w:t>
        </w:r>
        <w:r>
          <w:t xml:space="preserve">, we </w:t>
        </w:r>
        <w:r w:rsidRPr="00852C61">
          <w:t>performed consensus sequence analys</w:t>
        </w:r>
        <w:r>
          <w:t>e</w:t>
        </w:r>
        <w:r w:rsidRPr="00852C61">
          <w:t xml:space="preserve">s within </w:t>
        </w:r>
        <w:r>
          <w:t xml:space="preserve">the </w:t>
        </w:r>
        <w:r w:rsidRPr="00852C61">
          <w:t>m</w:t>
        </w:r>
        <w:r w:rsidRPr="004317F7">
          <w:rPr>
            <w:vertAlign w:val="superscript"/>
          </w:rPr>
          <w:t>6</w:t>
        </w:r>
        <w:r w:rsidRPr="00852C61">
          <w:t>A peaks</w:t>
        </w:r>
        <w:r>
          <w:t xml:space="preserve"> </w:t>
        </w:r>
        <w:r w:rsidRPr="00852C61">
          <w:t>to determine the preferred moti</w:t>
        </w:r>
        <w:r>
          <w:t>fs in cellular RNAs</w:t>
        </w:r>
        <w:r w:rsidRPr="00852C61">
          <w:t>. HIV-1 infection</w:t>
        </w:r>
        <w:r w:rsidRPr="00C17FD1">
          <w:t xml:space="preserve"> </w:t>
        </w:r>
        <w:r>
          <w:t>of</w:t>
        </w:r>
        <w:r w:rsidRPr="00852C61">
          <w:t xml:space="preserve"> </w:t>
        </w:r>
        <w:r>
          <w:t xml:space="preserve">Jurkat </w:t>
        </w:r>
        <w:r w:rsidRPr="00852C61">
          <w:t>cells</w:t>
        </w:r>
        <w:r>
          <w:t xml:space="preserve"> or primary </w:t>
        </w:r>
        <w:r>
          <w:lastRenderedPageBreak/>
          <w:t>CD4</w:t>
        </w:r>
        <w:r w:rsidRPr="009D7D44">
          <w:rPr>
            <w:vertAlign w:val="superscript"/>
          </w:rPr>
          <w:t>+</w:t>
        </w:r>
        <w:r>
          <w:t xml:space="preserve"> T cells</w:t>
        </w:r>
        <w:r w:rsidRPr="00C17FD1">
          <w:t xml:space="preserve"> </w:t>
        </w:r>
        <w:r>
          <w:t>slightly increased</w:t>
        </w:r>
        <w:r w:rsidRPr="00852C61">
          <w:t xml:space="preserve"> the frequency</w:t>
        </w:r>
        <w:r>
          <w:t xml:space="preserve"> </w:t>
        </w:r>
        <w:r w:rsidRPr="00852C61">
          <w:t xml:space="preserve">of </w:t>
        </w:r>
        <w:r>
          <w:t>the RRACH</w:t>
        </w:r>
        <w:r w:rsidRPr="00852C61">
          <w:t xml:space="preserve"> </w:t>
        </w:r>
        <w:r>
          <w:t xml:space="preserve">motif </w:t>
        </w:r>
        <w:r w:rsidRPr="00852C61">
          <w:t xml:space="preserve">within </w:t>
        </w:r>
        <w:r>
          <w:t xml:space="preserve">the </w:t>
        </w:r>
        <w:r w:rsidRPr="00852C61">
          <w:t>m</w:t>
        </w:r>
        <w:r w:rsidRPr="00675A76">
          <w:rPr>
            <w:vertAlign w:val="superscript"/>
          </w:rPr>
          <w:t>6</w:t>
        </w:r>
        <w:r w:rsidRPr="00852C61">
          <w:t xml:space="preserve">A peaks </w:t>
        </w:r>
        <w:r>
          <w:t xml:space="preserve">by 0.2-0.8%, but slightly decreased the GGACU motif frequency by 0.2-0.4% </w:t>
        </w:r>
        <w:r w:rsidRPr="00852C61">
          <w:t>(</w:t>
        </w:r>
        <w:r w:rsidR="00EF7E4F">
          <w:t>Figure</w:t>
        </w:r>
        <w:r w:rsidR="00EF7E4F" w:rsidRPr="00A006F6">
          <w:t xml:space="preserve"> 1</w:t>
        </w:r>
        <w:r w:rsidR="00EF7E4F" w:rsidRPr="004B0436">
          <w:rPr>
            <w:color w:val="000000"/>
          </w:rPr>
          <w:t>–</w:t>
        </w:r>
        <w:r w:rsidR="00EF7E4F">
          <w:rPr>
            <w:color w:val="000000"/>
          </w:rPr>
          <w:t>figure supplement 3</w:t>
        </w:r>
        <w:r w:rsidR="00B14EBC">
          <w:rPr>
            <w:color w:val="000000"/>
          </w:rPr>
          <w:t>C, D</w:t>
        </w:r>
        <w:r w:rsidRPr="00852C61">
          <w:t xml:space="preserve">). </w:t>
        </w:r>
        <w:r>
          <w:t xml:space="preserve">These data suggest that the preferential usage of the RRACH motifs in </w:t>
        </w:r>
        <w:r w:rsidRPr="00852C61">
          <w:t>m</w:t>
        </w:r>
        <w:r w:rsidRPr="004317F7">
          <w:rPr>
            <w:vertAlign w:val="superscript"/>
          </w:rPr>
          <w:t>6</w:t>
        </w:r>
        <w:r w:rsidRPr="00852C61">
          <w:t xml:space="preserve">A </w:t>
        </w:r>
        <w:r>
          <w:t>modification of cellular RNAs could be altered during HIV-1 infection.</w:t>
        </w:r>
      </w:ins>
    </w:p>
    <w:p w14:paraId="1B4534F5" w14:textId="38783765" w:rsidR="008F4646" w:rsidRPr="00900677" w:rsidRDefault="008F4646" w:rsidP="008F4646">
      <w:pPr>
        <w:spacing w:line="480" w:lineRule="auto"/>
        <w:ind w:firstLine="720"/>
        <w:contextualSpacing/>
        <w:rPr>
          <w:ins w:id="129" w:author="Li Wu" w:date="2016-06-27T13:11:00Z"/>
          <w:color w:val="000000"/>
        </w:rPr>
      </w:pPr>
      <w:ins w:id="130" w:author="Li Wu" w:date="2016-06-27T13:11:00Z">
        <w:r>
          <w:t xml:space="preserve">We </w:t>
        </w:r>
        <w:r w:rsidR="002959C5">
          <w:t xml:space="preserve">also </w:t>
        </w:r>
        <w:r>
          <w:t>performed the GO</w:t>
        </w:r>
        <w:r w:rsidRPr="00D01BC9">
          <w:t xml:space="preserve"> analysis of</w:t>
        </w:r>
        <w:r>
          <w:t xml:space="preserve"> </w:t>
        </w:r>
        <w:r w:rsidRPr="00D01BC9">
          <w:rPr>
            <w:color w:val="000000"/>
          </w:rPr>
          <w:t>m</w:t>
        </w:r>
        <w:r w:rsidRPr="00D01BC9">
          <w:rPr>
            <w:color w:val="000000"/>
            <w:vertAlign w:val="superscript"/>
          </w:rPr>
          <w:t>6</w:t>
        </w:r>
        <w:r w:rsidRPr="00D01BC9">
          <w:rPr>
            <w:color w:val="000000"/>
          </w:rPr>
          <w:t>A</w:t>
        </w:r>
        <w:r>
          <w:rPr>
            <w:color w:val="000000"/>
          </w:rPr>
          <w:t>-modifi</w:t>
        </w:r>
        <w:r w:rsidRPr="00D01BC9">
          <w:rPr>
            <w:color w:val="000000"/>
          </w:rPr>
          <w:t xml:space="preserve">ed </w:t>
        </w:r>
        <w:r>
          <w:rPr>
            <w:color w:val="000000"/>
          </w:rPr>
          <w:t xml:space="preserve">cellular </w:t>
        </w:r>
        <w:r w:rsidRPr="00D01BC9">
          <w:rPr>
            <w:color w:val="000000"/>
          </w:rPr>
          <w:t xml:space="preserve">genes </w:t>
        </w:r>
        <w:r>
          <w:rPr>
            <w:color w:val="000000"/>
          </w:rPr>
          <w:t xml:space="preserve">in </w:t>
        </w:r>
        <w:r w:rsidRPr="00852C61">
          <w:t>HIV-1 infect</w:t>
        </w:r>
        <w:r>
          <w:t xml:space="preserve">ed Jurkat </w:t>
        </w:r>
        <w:r w:rsidRPr="00852C61">
          <w:t>cells</w:t>
        </w:r>
        <w:r>
          <w:t xml:space="preserve"> and primary CD4</w:t>
        </w:r>
        <w:r w:rsidRPr="009D7D44">
          <w:rPr>
            <w:vertAlign w:val="superscript"/>
          </w:rPr>
          <w:t>+</w:t>
        </w:r>
        <w:r>
          <w:t xml:space="preserve"> T cells</w:t>
        </w:r>
        <w:r w:rsidRPr="00C17FD1">
          <w:t xml:space="preserve"> </w:t>
        </w:r>
        <w:r>
          <w:rPr>
            <w:color w:val="000000"/>
          </w:rPr>
          <w:t xml:space="preserve">and found </w:t>
        </w:r>
        <w:r w:rsidRPr="00D01BC9">
          <w:rPr>
            <w:color w:val="000000"/>
          </w:rPr>
          <w:t>numerous genes with</w:t>
        </w:r>
        <w:r>
          <w:rPr>
            <w:color w:val="000000"/>
          </w:rPr>
          <w:t xml:space="preserve"> </w:t>
        </w:r>
        <w:r w:rsidRPr="00D01BC9">
          <w:rPr>
            <w:color w:val="000000"/>
          </w:rPr>
          <w:t xml:space="preserve">known functions in viral </w:t>
        </w:r>
        <w:r w:rsidR="00CB3EAA">
          <w:rPr>
            <w:color w:val="000000"/>
          </w:rPr>
          <w:t>infection-</w:t>
        </w:r>
        <w:r w:rsidRPr="00D01BC9">
          <w:rPr>
            <w:color w:val="000000"/>
          </w:rPr>
          <w:t>related pathways. We defined these genes as viral-</w:t>
        </w:r>
        <w:r w:rsidRPr="00900677">
          <w:rPr>
            <w:color w:val="000000"/>
          </w:rPr>
          <w:t>specific genes and performed separate analysis of the distribution and motif of methylation peaks on these genes (</w:t>
        </w:r>
        <w:r>
          <w:t>Figure</w:t>
        </w:r>
        <w:r w:rsidRPr="00A006F6">
          <w:t xml:space="preserve"> 1</w:t>
        </w:r>
        <w:r w:rsidRPr="004B0436">
          <w:rPr>
            <w:color w:val="000000"/>
          </w:rPr>
          <w:t>–</w:t>
        </w:r>
        <w:r>
          <w:rPr>
            <w:color w:val="000000"/>
          </w:rPr>
          <w:t>figure supplement 4</w:t>
        </w:r>
        <w:r w:rsidR="00B14EBC">
          <w:rPr>
            <w:color w:val="000000"/>
          </w:rPr>
          <w:t>A, B</w:t>
        </w:r>
        <w:r w:rsidRPr="00900677">
          <w:rPr>
            <w:color w:val="000000"/>
          </w:rPr>
          <w:t>). We have also performed individual GO analysis of genes with unique methylation peaks in infected samples, the results showed that these genes enrich in functional clusters</w:t>
        </w:r>
        <w:r>
          <w:rPr>
            <w:color w:val="000000"/>
          </w:rPr>
          <w:t>,</w:t>
        </w:r>
        <w:r w:rsidRPr="00900677">
          <w:rPr>
            <w:color w:val="000000"/>
          </w:rPr>
          <w:t xml:space="preserve"> such as metabolism, immune system process, multicellular organismal process, and development (</w:t>
        </w:r>
        <w:r>
          <w:t>Figure</w:t>
        </w:r>
        <w:r w:rsidRPr="00A006F6">
          <w:t xml:space="preserve"> 1</w:t>
        </w:r>
        <w:r w:rsidRPr="004B0436">
          <w:rPr>
            <w:color w:val="000000"/>
          </w:rPr>
          <w:t>–</w:t>
        </w:r>
        <w:r>
          <w:rPr>
            <w:color w:val="000000"/>
          </w:rPr>
          <w:t>figure supplement 4</w:t>
        </w:r>
        <w:r w:rsidR="00B14EBC">
          <w:rPr>
            <w:color w:val="000000"/>
          </w:rPr>
          <w:t>C, D</w:t>
        </w:r>
        <w:r w:rsidRPr="00900677">
          <w:rPr>
            <w:color w:val="000000"/>
          </w:rPr>
          <w:t>), indicating widespread impacts on host biological sys</w:t>
        </w:r>
        <w:r>
          <w:rPr>
            <w:color w:val="000000"/>
          </w:rPr>
          <w:t>tems induced by HIV-1 infection.</w:t>
        </w:r>
      </w:ins>
    </w:p>
    <w:p w14:paraId="1803F095" w14:textId="391CC0F1" w:rsidR="0044633F" w:rsidRPr="00E624E5" w:rsidRDefault="0044633F" w:rsidP="003A2233">
      <w:pPr>
        <w:spacing w:after="0" w:line="480" w:lineRule="auto"/>
        <w:ind w:firstLine="720"/>
        <w:contextualSpacing/>
        <w:rPr>
          <w:ins w:id="131" w:author="Li Wu" w:date="2016-06-27T13:11:00Z"/>
        </w:rPr>
      </w:pPr>
      <w:ins w:id="132" w:author="Li Wu" w:date="2016-06-27T13:11:00Z">
        <w:r w:rsidRPr="004B0436">
          <w:rPr>
            <w:b/>
            <w:bCs/>
            <w:color w:val="000000"/>
            <w:kern w:val="24"/>
          </w:rPr>
          <w:t>YTHDF1</w:t>
        </w:r>
        <w:r w:rsidRPr="00AC7CBC">
          <w:rPr>
            <w:b/>
            <w:bCs/>
            <w:color w:val="000000"/>
            <w:kern w:val="24"/>
          </w:rPr>
          <w:t>–</w:t>
        </w:r>
        <w:r w:rsidRPr="004B0436">
          <w:rPr>
            <w:b/>
            <w:bCs/>
            <w:color w:val="000000"/>
            <w:kern w:val="24"/>
          </w:rPr>
          <w:t xml:space="preserve">3 proteins bind to HIV-1 gRNA in infected cells. </w:t>
        </w:r>
        <w:r w:rsidRPr="004B0436">
          <w:rPr>
            <w:color w:val="000000"/>
          </w:rPr>
          <w:t>YTHDF1–3</w:t>
        </w:r>
        <w:r w:rsidRPr="004B0436">
          <w:t xml:space="preserve"> proteins are reader proteins that specifically bind to m</w:t>
        </w:r>
        <w:r w:rsidRPr="004B0436">
          <w:rPr>
            <w:vertAlign w:val="superscript"/>
          </w:rPr>
          <w:t>6</w:t>
        </w:r>
        <w:r w:rsidRPr="004B0436">
          <w:t xml:space="preserve">A-methylated cellular RNAs </w:t>
        </w:r>
        <w:r w:rsidR="00193E84">
          <w:rPr>
            <w:color w:val="000000"/>
          </w:rPr>
          <w:fldChar w:fldCharType="begin">
            <w:fldData xml:space="preserve">PEVuZE5vdGU+PENpdGU+PEF1dGhvcj5XYW5nPC9BdXRob3I+PFllYXI+MjAxNTwvWWVhcj48UmVj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</w:fldData>
          </w:fldChar>
        </w:r>
        <w:r w:rsidR="00193E84">
          <w:rPr>
            <w:color w:val="000000"/>
          </w:rPr>
          <w:instrText xml:space="preserve"> ADDIN EN.CITE </w:instrText>
        </w:r>
        <w:r w:rsidR="00193E84">
          <w:rPr>
            <w:color w:val="000000"/>
          </w:rPr>
          <w:fldChar w:fldCharType="begin">
            <w:fldData xml:space="preserve">PEVuZE5vdGU+PENpdGU+PEF1dGhvcj5XYW5nPC9BdXRob3I+PFllYXI+MjAxNTwvWWVhcj48UmVj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</w:fldData>
          </w:fldChar>
        </w:r>
        <w:r w:rsidR="00193E84">
          <w:rPr>
            <w:color w:val="000000"/>
          </w:rPr>
          <w:instrText xml:space="preserve"> ADDIN EN.CITE.DATA </w:instrText>
        </w:r>
        <w:r w:rsidR="00193E84">
          <w:rPr>
            <w:color w:val="000000"/>
          </w:rPr>
        </w:r>
        <w:r w:rsidR="00193E84">
          <w:rPr>
            <w:color w:val="000000"/>
          </w:rPr>
          <w:fldChar w:fldCharType="end"/>
        </w:r>
        <w:r w:rsidR="00193E84">
          <w:rPr>
            <w:color w:val="000000"/>
          </w:rPr>
        </w:r>
        <w:r w:rsidR="00193E84">
          <w:rPr>
            <w:color w:val="000000"/>
          </w:rPr>
          <w:fldChar w:fldCharType="separate"/>
        </w:r>
        <w:r w:rsidR="00193E84">
          <w:rPr>
            <w:noProof/>
            <w:color w:val="000000"/>
          </w:rPr>
          <w:t>(Wang et al., 2014; Wang et al., 2015)</w:t>
        </w:r>
        <w:r w:rsidR="00193E84">
          <w:rPr>
            <w:color w:val="000000"/>
          </w:rPr>
          <w:fldChar w:fldCharType="end"/>
        </w:r>
        <w:r w:rsidRPr="004B0436">
          <w:t xml:space="preserve">. We utilized the </w:t>
        </w:r>
        <w:r w:rsidR="00322F5A" w:rsidRPr="00322F5A">
          <w:rPr>
            <w:u w:val="single"/>
          </w:rPr>
          <w:t>c</w:t>
        </w:r>
        <w:r w:rsidR="00322F5A" w:rsidRPr="00527F67">
          <w:t>ross</w:t>
        </w:r>
        <w:r w:rsidR="00322F5A" w:rsidRPr="00322F5A">
          <w:rPr>
            <w:u w:val="single"/>
          </w:rPr>
          <w:t>l</w:t>
        </w:r>
        <w:r w:rsidR="00322F5A" w:rsidRPr="00527F67">
          <w:t xml:space="preserve">inking and </w:t>
        </w:r>
        <w:r w:rsidR="00322F5A" w:rsidRPr="00322F5A">
          <w:rPr>
            <w:u w:val="single"/>
          </w:rPr>
          <w:t>i</w:t>
        </w:r>
        <w:r w:rsidR="00322F5A" w:rsidRPr="00527F67">
          <w:t>mmuno</w:t>
        </w:r>
        <w:r w:rsidR="00322F5A" w:rsidRPr="00322F5A">
          <w:rPr>
            <w:u w:val="single"/>
          </w:rPr>
          <w:t>p</w:t>
        </w:r>
        <w:r w:rsidR="00322F5A" w:rsidRPr="00527F67">
          <w:t xml:space="preserve">recipitation </w:t>
        </w:r>
        <w:r w:rsidR="00322F5A">
          <w:t>(</w:t>
        </w:r>
        <w:r w:rsidRPr="004B0436">
          <w:t>CLIP</w:t>
        </w:r>
        <w:r w:rsidR="00322F5A">
          <w:t>)</w:t>
        </w:r>
        <w:r w:rsidRPr="00E624E5">
          <w:t xml:space="preserve"> assay combined with RNA-seq </w:t>
        </w:r>
        <w:r w:rsidRPr="00E624E5">
          <w:fldChar w:fldCharType="begin">
            <w:fldData xml:space="preserve">PEVuZE5vdGU+PENpdGU+PEF1dGhvcj5IYWZuZXI8L0F1dGhvcj48WWVhcj4yMDEwPC9ZZWFyPjxS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</w:fldData>
          </w:fldChar>
        </w:r>
        <w:r w:rsidR="008A7AA2">
          <w:instrText xml:space="preserve"> ADDIN EN.CITE </w:instrText>
        </w:r>
        <w:r w:rsidR="008A7AA2">
          <w:fldChar w:fldCharType="begin">
            <w:fldData xml:space="preserve">PEVuZE5vdGU+PENpdGU+PEF1dGhvcj5IYWZuZXI8L0F1dGhvcj48WWVhcj4yMDEwPC9ZZWFyPjxS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</w:fldData>
          </w:fldChar>
        </w:r>
        <w:r w:rsidR="008A7AA2">
          <w:instrText xml:space="preserve"> ADDIN EN.CITE.DATA </w:instrText>
        </w:r>
        <w:r w:rsidR="008A7AA2">
          <w:fldChar w:fldCharType="end"/>
        </w:r>
        <w:r w:rsidRPr="00E624E5">
          <w:fldChar w:fldCharType="separate"/>
        </w:r>
        <w:r w:rsidR="008044E0">
          <w:rPr>
            <w:noProof/>
          </w:rPr>
          <w:t>(Hafner et al., 2010; Liu et al., 2015)</w:t>
        </w:r>
        <w:r w:rsidRPr="00E624E5">
          <w:fldChar w:fldCharType="end"/>
        </w:r>
        <w:r w:rsidRPr="00E624E5">
          <w:t xml:space="preserve"> to map the binding sites of YTHDF</w:t>
        </w:r>
        <w:r w:rsidRPr="00E624E5">
          <w:rPr>
            <w:color w:val="000000"/>
          </w:rPr>
          <w:t>1–3</w:t>
        </w:r>
        <w:r w:rsidRPr="00E624E5">
          <w:t xml:space="preserve"> proteins in the HIV-1 genome in infected HeLa cells</w:t>
        </w:r>
        <w:r w:rsidR="00E624E5" w:rsidRPr="00E624E5">
          <w:t xml:space="preserve"> that overexpressed </w:t>
        </w:r>
        <w:r w:rsidR="00E624E5" w:rsidRPr="00E624E5">
          <w:rPr>
            <w:color w:val="000000"/>
          </w:rPr>
          <w:t xml:space="preserve">individual FLAG-tagged </w:t>
        </w:r>
        <w:r w:rsidR="00E624E5" w:rsidRPr="005B30D1">
          <w:rPr>
            <w:color w:val="000000"/>
          </w:rPr>
          <w:t>YTHDF1–3 proteins</w:t>
        </w:r>
        <w:r w:rsidR="00E624E5" w:rsidRPr="00E624E5">
          <w:rPr>
            <w:color w:val="000000"/>
          </w:rPr>
          <w:t xml:space="preserve"> </w:t>
        </w:r>
        <w:r w:rsidR="00E624E5" w:rsidRPr="00A006F6">
          <w:t>(</w:t>
        </w:r>
        <w:r w:rsidR="00F24EC8">
          <w:t>Figure</w:t>
        </w:r>
        <w:r w:rsidR="00E624E5" w:rsidRPr="00A006F6">
          <w:t xml:space="preserve"> </w:t>
        </w:r>
        <w:r w:rsidR="009609D7" w:rsidRPr="00A006F6">
          <w:t>2</w:t>
        </w:r>
        <w:r w:rsidR="00E624E5" w:rsidRPr="00A006F6">
          <w:t>A)</w:t>
        </w:r>
        <w:r w:rsidRPr="00A006F6">
          <w:t xml:space="preserve">. </w:t>
        </w:r>
        <w:r w:rsidR="00322F5A">
          <w:t>We</w:t>
        </w:r>
        <w:r w:rsidR="00322F5A" w:rsidRPr="00A006F6">
          <w:t xml:space="preserve"> identified </w:t>
        </w:r>
        <w:r w:rsidR="00322F5A">
          <w:t>m</w:t>
        </w:r>
        <w:r w:rsidRPr="00A006F6">
          <w:t>ultiple</w:t>
        </w:r>
        <w:r w:rsidRPr="00E624E5">
          <w:t xml:space="preserve"> CLIP peaks of YTHDF</w:t>
        </w:r>
        <w:r w:rsidRPr="00E624E5">
          <w:rPr>
            <w:color w:val="000000"/>
          </w:rPr>
          <w:t>1–3</w:t>
        </w:r>
        <w:r w:rsidRPr="00E624E5">
          <w:t xml:space="preserve"> protein-bound HIV-1 RNA</w:t>
        </w:r>
        <w:r w:rsidR="00A006F6" w:rsidRPr="00A006F6">
          <w:t xml:space="preserve">, including the transactivation response element (TAR) in the 5’ UTR leader sequence, </w:t>
        </w:r>
        <w:r w:rsidR="00C00D9B">
          <w:t xml:space="preserve">the </w:t>
        </w:r>
        <w:r w:rsidR="00C00D9B" w:rsidRPr="00322F5A">
          <w:rPr>
            <w:i/>
          </w:rPr>
          <w:t>gag</w:t>
        </w:r>
        <w:r w:rsidR="00C00D9B">
          <w:t xml:space="preserve"> gene, </w:t>
        </w:r>
        <w:r w:rsidR="00A006F6" w:rsidRPr="00A006F6">
          <w:t xml:space="preserve">the Rev response element (RRE) in the </w:t>
        </w:r>
        <w:r w:rsidR="00A006F6" w:rsidRPr="00A006F6">
          <w:rPr>
            <w:i/>
          </w:rPr>
          <w:t xml:space="preserve">env </w:t>
        </w:r>
        <w:r w:rsidR="00A006F6" w:rsidRPr="00A006F6">
          <w:t>gene</w:t>
        </w:r>
        <w:r w:rsidR="00A006F6" w:rsidRPr="00A006F6">
          <w:rPr>
            <w:i/>
          </w:rPr>
          <w:t xml:space="preserve">, </w:t>
        </w:r>
        <w:r w:rsidR="00A006F6" w:rsidRPr="00A006F6">
          <w:t>in the</w:t>
        </w:r>
        <w:r w:rsidR="00A006F6" w:rsidRPr="00A006F6">
          <w:rPr>
            <w:i/>
          </w:rPr>
          <w:t xml:space="preserve"> rev</w:t>
        </w:r>
        <w:r w:rsidR="00A006F6" w:rsidRPr="00A006F6">
          <w:t xml:space="preserve"> gene, and the 3’ UTR</w:t>
        </w:r>
        <w:r w:rsidR="00322F5A">
          <w:t xml:space="preserve"> </w:t>
        </w:r>
        <w:r w:rsidR="00322F5A" w:rsidRPr="00A006F6">
          <w:t>(</w:t>
        </w:r>
        <w:r w:rsidR="00F24EC8">
          <w:t>Figure</w:t>
        </w:r>
        <w:r w:rsidR="00322F5A" w:rsidRPr="00A006F6">
          <w:t xml:space="preserve"> 1C)</w:t>
        </w:r>
        <w:r w:rsidR="00A006F6" w:rsidRPr="00A006F6">
          <w:t>.</w:t>
        </w:r>
        <w:r w:rsidR="00A006F6" w:rsidRPr="00E624E5">
          <w:t xml:space="preserve"> </w:t>
        </w:r>
        <w:r w:rsidR="00A006F6">
          <w:t xml:space="preserve">Some of the </w:t>
        </w:r>
        <w:r w:rsidR="00F309BC" w:rsidRPr="005B30D1">
          <w:rPr>
            <w:color w:val="000000"/>
          </w:rPr>
          <w:t>YTHDF</w:t>
        </w:r>
        <w:r w:rsidR="00F309BC">
          <w:rPr>
            <w:color w:val="000000"/>
          </w:rPr>
          <w:t>-</w:t>
        </w:r>
        <w:r w:rsidR="00F309BC">
          <w:t>binding sites</w:t>
        </w:r>
        <w:r w:rsidR="00C00D9B">
          <w:t xml:space="preserve"> (such in the 3’</w:t>
        </w:r>
        <w:r w:rsidR="00322F5A">
          <w:t xml:space="preserve"> and 5’ </w:t>
        </w:r>
        <w:r w:rsidR="00C00D9B" w:rsidRPr="00A006F6">
          <w:t>UTR</w:t>
        </w:r>
        <w:r w:rsidR="005A34C7">
          <w:t xml:space="preserve"> and</w:t>
        </w:r>
        <w:r w:rsidR="00322F5A">
          <w:t xml:space="preserve"> the </w:t>
        </w:r>
        <w:r w:rsidR="00322F5A" w:rsidRPr="00322F5A">
          <w:rPr>
            <w:i/>
          </w:rPr>
          <w:t>gag</w:t>
        </w:r>
        <w:r w:rsidR="00322F5A">
          <w:t xml:space="preserve"> gene</w:t>
        </w:r>
        <w:r w:rsidR="00C00D9B">
          <w:t xml:space="preserve">) </w:t>
        </w:r>
        <w:r w:rsidRPr="00A006F6">
          <w:t>partially overlap with the identified m</w:t>
        </w:r>
        <w:r w:rsidRPr="00A006F6">
          <w:rPr>
            <w:vertAlign w:val="superscript"/>
          </w:rPr>
          <w:t>6</w:t>
        </w:r>
        <w:r w:rsidRPr="00A006F6">
          <w:t xml:space="preserve">A-containing regions in the </w:t>
        </w:r>
        <w:r w:rsidR="0029059B">
          <w:lastRenderedPageBreak/>
          <w:t>HIV-1</w:t>
        </w:r>
        <w:r w:rsidRPr="00E624E5">
          <w:t xml:space="preserve"> genome (</w:t>
        </w:r>
        <w:r w:rsidR="00F24EC8">
          <w:t>Figure</w:t>
        </w:r>
        <w:r w:rsidRPr="00E624E5">
          <w:t xml:space="preserve"> 1</w:t>
        </w:r>
        <w:r w:rsidR="004B0436">
          <w:t>A</w:t>
        </w:r>
        <w:r w:rsidR="00A27D49">
          <w:t>-</w:t>
        </w:r>
        <w:r w:rsidR="00F309BC">
          <w:t>C</w:t>
        </w:r>
        <w:r w:rsidRPr="00E624E5">
          <w:t>)</w:t>
        </w:r>
        <w:r w:rsidR="00322F5A">
          <w:t>.</w:t>
        </w:r>
        <w:r w:rsidRPr="00E624E5">
          <w:t xml:space="preserve"> Of note, we observed a unique high peak within the</w:t>
        </w:r>
        <w:r w:rsidRPr="00E624E5">
          <w:rPr>
            <w:i/>
          </w:rPr>
          <w:t xml:space="preserve"> rev</w:t>
        </w:r>
        <w:r w:rsidRPr="00E624E5">
          <w:t xml:space="preserve"> gene of HIV-1 RNA bound by YTHDF1 (</w:t>
        </w:r>
        <w:r w:rsidR="00F24EC8">
          <w:t>Figure</w:t>
        </w:r>
        <w:r w:rsidRPr="00E624E5">
          <w:t xml:space="preserve"> </w:t>
        </w:r>
        <w:r w:rsidR="004B0436">
          <w:t>1</w:t>
        </w:r>
        <w:r w:rsidR="009609D7">
          <w:t>C</w:t>
        </w:r>
        <w:r w:rsidRPr="00E624E5">
          <w:t>, top panel), suggesting that YTHDF1 may bind HIV-1 RNA different</w:t>
        </w:r>
        <w:r w:rsidR="008D20BD">
          <w:t>ly</w:t>
        </w:r>
        <w:r w:rsidRPr="00E624E5">
          <w:t xml:space="preserve"> from YTHDF2</w:t>
        </w:r>
        <w:r w:rsidR="005A34C7" w:rsidRPr="005B30D1">
          <w:rPr>
            <w:color w:val="000000"/>
          </w:rPr>
          <w:t>–</w:t>
        </w:r>
        <w:r w:rsidRPr="00E624E5">
          <w:t xml:space="preserve">3. These data </w:t>
        </w:r>
        <w:r w:rsidR="00322F5A">
          <w:t>demonstrate</w:t>
        </w:r>
        <w:r w:rsidRPr="00E624E5">
          <w:t xml:space="preserve"> that YTHDF</w:t>
        </w:r>
        <w:r w:rsidRPr="00E624E5">
          <w:rPr>
            <w:color w:val="000000"/>
          </w:rPr>
          <w:t>1–3</w:t>
        </w:r>
        <w:r w:rsidRPr="00E624E5">
          <w:t xml:space="preserve"> proteins bind to m</w:t>
        </w:r>
        <w:r w:rsidRPr="00E624E5">
          <w:rPr>
            <w:vertAlign w:val="superscript"/>
          </w:rPr>
          <w:t>6</w:t>
        </w:r>
        <w:r w:rsidRPr="00E624E5">
          <w:t>A-modified HIV-1 gRNA during viral infection.</w:t>
        </w:r>
      </w:ins>
    </w:p>
    <w:p w14:paraId="3B4D06E3" w14:textId="37BA2252" w:rsidR="003D5227" w:rsidRPr="00DE7D54" w:rsidRDefault="003D5227" w:rsidP="003A2233">
      <w:pPr>
        <w:widowControl w:val="0"/>
        <w:autoSpaceDE w:val="0"/>
        <w:autoSpaceDN w:val="0"/>
        <w:adjustRightInd w:val="0"/>
        <w:spacing w:after="0" w:line="480" w:lineRule="auto"/>
        <w:ind w:firstLine="720"/>
        <w:contextualSpacing/>
      </w:pPr>
      <w:r w:rsidRPr="00DE7D54">
        <w:rPr>
          <w:b/>
          <w:color w:val="000000"/>
          <w:kern w:val="24"/>
        </w:rPr>
        <w:t xml:space="preserve">YTHDF1–3 proteins negatively regulate HIV-1 post-entry infection. </w:t>
      </w:r>
      <w:r w:rsidRPr="00DE7D54">
        <w:rPr>
          <w:color w:val="000000"/>
        </w:rPr>
        <w:t xml:space="preserve">Because HIV-1 RNAs are </w:t>
      </w:r>
      <w:del w:id="133" w:author="Li Wu" w:date="2016-06-27T13:11:00Z">
        <w:r w:rsidR="001829A0" w:rsidRPr="00527F67">
          <w:rPr>
            <w:color w:val="000000"/>
          </w:rPr>
          <w:delText>presented</w:delText>
        </w:r>
      </w:del>
      <w:ins w:id="134" w:author="Li Wu" w:date="2016-06-27T13:11:00Z">
        <w:r w:rsidRPr="00E624E5">
          <w:rPr>
            <w:color w:val="000000"/>
          </w:rPr>
          <w:t>present</w:t>
        </w:r>
      </w:ins>
      <w:r w:rsidRPr="00DE7D54">
        <w:rPr>
          <w:color w:val="000000"/>
        </w:rPr>
        <w:t xml:space="preserve"> in the cytoplasm and the nucleus of infected cells at different stages of viral lifecycle</w:t>
      </w:r>
      <w:del w:id="135" w:author="Li Wu" w:date="2016-06-27T13:11:00Z">
        <w:r w:rsidR="001829A0" w:rsidRPr="00527F67">
          <w:rPr>
            <w:color w:val="000000"/>
          </w:rPr>
          <w:delText>,</w:delText>
        </w:r>
      </w:del>
      <w:ins w:id="136" w:author="Li Wu" w:date="2016-06-27T13:11:00Z">
        <w:r w:rsidR="008822DB">
          <w:rPr>
            <w:color w:val="000000"/>
          </w:rPr>
          <w:t xml:space="preserve"> </w:t>
        </w:r>
        <w:r w:rsidR="008822DB">
          <w:rPr>
            <w:color w:val="000000"/>
          </w:rPr>
          <w:fldChar w:fldCharType="begin"/>
        </w:r>
        <w:r w:rsidR="008822DB">
          <w:rPr>
            <w:color w:val="000000"/>
          </w:rPr>
          <w:instrText xml:space="preserve"> ADDIN EN.CITE &lt;EndNote&gt;&lt;Cite&gt;&lt;Author&gt;Goff&lt;/Author&gt;&lt;Year&gt;2007&lt;/Year&gt;&lt;RecNum&gt;1&lt;/RecNum&gt;&lt;DisplayText&gt;(Goff, 2007)&lt;/DisplayText&gt;&lt;record&gt;&lt;rec-number&gt;1&lt;/rec-number&gt;&lt;foreign-keys&gt;&lt;key app="EN" db-id="atfxwz9erp290bee0sa5vef7w0s0t502t9ae" timestamp="1466911140"&gt;1&lt;/key&gt;&lt;/foreign-keys&gt;&lt;ref-type name="Journal Article"&gt;17&lt;/ref-type&gt;&lt;contributors&gt;&lt;authors&gt;&lt;author&gt;Goff, S. P.&lt;/author&gt;&lt;/authors&gt;&lt;/contributors&gt;&lt;auth-address&gt;Department of Biochemistry and Molecular Biophysics, Howard Hughes Medical Institute HHSC 1310c, College of Physicians and Surgeons, Columbia University, 701 West 168th Street, New York, New York 10032, USA. goff@cancercenter.columbia.edu&lt;/auth-address&gt;&lt;titles&gt;&lt;title&gt;Host factors exploited by retroviruses&lt;/title&gt;&lt;secondary-title&gt;Nat Rev Microbiol&lt;/secondary-title&gt;&lt;/titles&gt;&lt;periodical&gt;&lt;full-title&gt;Nat Rev Microbiol&lt;/full-title&gt;&lt;/periodical&gt;&lt;pages&gt;253-63&lt;/pages&gt;&lt;volume&gt;5&lt;/volume&gt;&lt;number&gt;4&lt;/number&gt;&lt;edition&gt;2007/02/28&lt;/edition&gt;&lt;keywords&gt;&lt;keyword&gt;Animals&lt;/keyword&gt;&lt;keyword&gt;Cell Nucleus/virology&lt;/keyword&gt;&lt;keyword&gt;Cells/*virology&lt;/keyword&gt;&lt;keyword&gt;Humans&lt;/keyword&gt;&lt;keyword&gt;Protein Biosynthesis&lt;/keyword&gt;&lt;keyword&gt;Proteins/genetics/*physiology&lt;/keyword&gt;&lt;keyword&gt;Proviruses/physiology&lt;/keyword&gt;&lt;keyword&gt;RNA, Viral/genetics/metabolism&lt;/keyword&gt;&lt;keyword&gt;Retroviridae/genetics/*physiology&lt;/keyword&gt;&lt;keyword&gt;Retroviridae Proteins/biosynthesis/genetics/metabolism&lt;/keyword&gt;&lt;keyword&gt;Transcription, Genetic&lt;/keyword&gt;&lt;keyword&gt;Virus Integration&lt;/keyword&gt;&lt;keyword&gt;Virus Internalization&lt;/keyword&gt;&lt;keyword&gt;*Virus Replication&lt;/keyword&gt;&lt;/keywords&gt;&lt;dates&gt;&lt;year&gt;2007&lt;/year&gt;&lt;pub-dates&gt;&lt;date&gt;Apr&lt;/date&gt;&lt;/pub-dates&gt;&lt;/dates&gt;&lt;isbn&gt;1740-1534 (Electronic)&amp;#xD;1740-1526 (Linking)&lt;/isbn&gt;&lt;accession-num&gt;17325726&lt;/accession-num&gt;&lt;urls&gt;&lt;related-urls&gt;&lt;url&gt;http://www.ncbi.nlm.nih.gov/entrez/query.fcgi?cmd=Retrieve&amp;amp;db=PubMed&amp;amp;dopt=Citation&amp;amp;list_uids=17325726&lt;/url&gt;&lt;/related-urls&gt;&lt;/urls&gt;&lt;electronic-resource-num&gt;nrmicro1541 [pii]&amp;#xD;10.1038/nrmicro1541&lt;/electronic-resource-num&gt;&lt;language&gt;eng&lt;/language&gt;&lt;/record&gt;&lt;/Cite&gt;&lt;/EndNote&gt;</w:instrText>
        </w:r>
        <w:r w:rsidR="008822DB">
          <w:rPr>
            <w:color w:val="000000"/>
          </w:rPr>
          <w:fldChar w:fldCharType="separate"/>
        </w:r>
        <w:r w:rsidR="008822DB">
          <w:rPr>
            <w:noProof/>
            <w:color w:val="000000"/>
          </w:rPr>
          <w:t>(Goff, 2007)</w:t>
        </w:r>
        <w:r w:rsidR="008822DB">
          <w:rPr>
            <w:color w:val="000000"/>
          </w:rPr>
          <w:fldChar w:fldCharType="end"/>
        </w:r>
        <w:r w:rsidRPr="00E624E5">
          <w:rPr>
            <w:color w:val="000000"/>
          </w:rPr>
          <w:t>,</w:t>
        </w:r>
      </w:ins>
      <w:r w:rsidRPr="00DE7D54">
        <w:rPr>
          <w:color w:val="000000"/>
        </w:rPr>
        <w:t xml:space="preserve"> we hypothesized that YTHDF1–3 proteins may directly interact with methylated HIV-1 </w:t>
      </w:r>
      <w:del w:id="137" w:author="Li Wu" w:date="2016-06-27T13:11:00Z">
        <w:r w:rsidR="001829A0" w:rsidRPr="00527F67">
          <w:rPr>
            <w:color w:val="000000"/>
          </w:rPr>
          <w:delText>RNA</w:delText>
        </w:r>
      </w:del>
      <w:ins w:id="138" w:author="Li Wu" w:date="2016-06-27T13:11:00Z">
        <w:r w:rsidRPr="00E624E5">
          <w:rPr>
            <w:color w:val="000000"/>
          </w:rPr>
          <w:t>RNA</w:t>
        </w:r>
        <w:r w:rsidR="00561405">
          <w:rPr>
            <w:color w:val="000000"/>
          </w:rPr>
          <w:t>s</w:t>
        </w:r>
      </w:ins>
      <w:r w:rsidRPr="00DE7D54">
        <w:rPr>
          <w:color w:val="000000"/>
        </w:rPr>
        <w:t xml:space="preserve">, thereby affecting the metabolism and/or processing of the viral RNA. To examine the </w:t>
      </w:r>
      <w:del w:id="139" w:author="Li Wu" w:date="2016-06-27T13:11:00Z">
        <w:r w:rsidR="001829A0" w:rsidRPr="00527F67">
          <w:rPr>
            <w:color w:val="000000"/>
          </w:rPr>
          <w:delText>role</w:delText>
        </w:r>
      </w:del>
      <w:ins w:id="140" w:author="Li Wu" w:date="2016-06-27T13:11:00Z">
        <w:r w:rsidRPr="00E624E5">
          <w:rPr>
            <w:color w:val="000000"/>
          </w:rPr>
          <w:t>role</w:t>
        </w:r>
        <w:r w:rsidR="00484140">
          <w:rPr>
            <w:color w:val="000000"/>
          </w:rPr>
          <w:t>s</w:t>
        </w:r>
      </w:ins>
      <w:r w:rsidRPr="00DE7D54">
        <w:rPr>
          <w:color w:val="000000"/>
        </w:rPr>
        <w:t xml:space="preserve"> of YTHDF1–3 proteins in post-entry HIV-1 infection, we either overexpressed or knocked down the individual YTHDF proteins in human cell lines, and examined the effect on HIV-1 infection using a single-cycle</w:t>
      </w:r>
      <w:r w:rsidR="005B4776" w:rsidRPr="00DE7D54">
        <w:rPr>
          <w:color w:val="000000"/>
        </w:rPr>
        <w:t xml:space="preserve">, </w:t>
      </w:r>
      <w:r w:rsidRPr="00DE7D54">
        <w:rPr>
          <w:color w:val="000000"/>
        </w:rPr>
        <w:t xml:space="preserve">luciferase reporter HIV-1 pseudotyped with vesicular stomatitis virus G protein (VSV-G) to overcome the requirement of HIV-1 receptors during viral entry </w:t>
      </w:r>
      <w:r w:rsidRPr="00DE7D54">
        <w:rPr>
          <w:color w:val="000000"/>
        </w:rPr>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Pr>
          <w:color w:val="000000"/>
        </w:rPr>
        <w:instrText xml:space="preserve"> ADDIN EN.CITE.DATA </w:instrText>
      </w:r>
      <w:r w:rsidR="008A7AA2">
        <w:rPr>
          <w:color w:val="000000"/>
        </w:rPr>
      </w:r>
      <w:r w:rsidR="008A7AA2" w:rsidRPr="00DE7D54">
        <w:rPr>
          <w:color w:val="000000"/>
        </w:rPr>
        <w:fldChar w:fldCharType="end"/>
      </w:r>
      <w:r w:rsidRPr="00DE7D54">
        <w:rPr>
          <w:color w:val="000000"/>
        </w:rPr>
      </w:r>
      <w:r w:rsidRPr="00DE7D54">
        <w:rPr>
          <w:color w:val="000000"/>
        </w:rPr>
        <w:fldChar w:fldCharType="separate"/>
      </w:r>
      <w:r w:rsidR="008044E0" w:rsidRPr="00DE7D54">
        <w:rPr>
          <w:color w:val="000000"/>
        </w:rPr>
        <w:t>(</w:t>
      </w:r>
      <w:del w:id="141" w:author="Li Wu" w:date="2016-06-27T13:11:00Z">
        <w:r w:rsidR="001829A0" w:rsidRPr="00527F67">
          <w:rPr>
            <w:noProof/>
            <w:color w:val="000000"/>
          </w:rPr>
          <w:delText>31</w:delText>
        </w:r>
      </w:del>
      <w:ins w:id="142" w:author="Li Wu" w:date="2016-06-27T13:11:00Z">
        <w:r w:rsidR="008044E0">
          <w:rPr>
            <w:noProof/>
            <w:color w:val="000000"/>
          </w:rPr>
          <w:t>Wang et al., 2007</w:t>
        </w:r>
      </w:ins>
      <w:r w:rsidR="008044E0" w:rsidRPr="00DE7D54">
        <w:rPr>
          <w:color w:val="000000"/>
        </w:rPr>
        <w:t>)</w:t>
      </w:r>
      <w:r w:rsidRPr="00DE7D54">
        <w:rPr>
          <w:color w:val="000000"/>
        </w:rPr>
        <w:fldChar w:fldCharType="end"/>
      </w:r>
      <w:r w:rsidRPr="00DE7D54">
        <w:rPr>
          <w:color w:val="000000"/>
        </w:rPr>
        <w:t xml:space="preserve">. </w:t>
      </w:r>
      <w:r w:rsidRPr="00DE7D54">
        <w:t xml:space="preserve">Compared to vector control cells, </w:t>
      </w:r>
      <w:ins w:id="143" w:author="Li Wu" w:date="2016-06-27T13:11:00Z">
        <w:r w:rsidR="00593555">
          <w:t>at 24</w:t>
        </w:r>
        <w:r w:rsidR="00314E17">
          <w:t xml:space="preserve"> hr</w:t>
        </w:r>
        <w:r w:rsidR="00593555" w:rsidRPr="00121734">
          <w:t xml:space="preserve"> post-infection (hpi)</w:t>
        </w:r>
        <w:r w:rsidR="00593555">
          <w:t xml:space="preserve">, </w:t>
        </w:r>
      </w:ins>
      <w:r w:rsidRPr="00DE7D54">
        <w:t xml:space="preserve">overexpression of </w:t>
      </w:r>
      <w:r w:rsidRPr="00DE7D54">
        <w:rPr>
          <w:color w:val="000000"/>
        </w:rPr>
        <w:t xml:space="preserve">individual FLAG-tagged YTHDF1–3 proteins </w:t>
      </w:r>
      <w:r w:rsidRPr="00DE7D54">
        <w:t>in HeLa cells (</w:t>
      </w:r>
      <w:del w:id="144" w:author="Li Wu" w:date="2016-06-27T13:11:00Z">
        <w:r w:rsidR="001829A0" w:rsidRPr="00527F67">
          <w:delText>Fig.</w:delText>
        </w:r>
      </w:del>
      <w:ins w:id="145" w:author="Li Wu" w:date="2016-06-27T13:11:00Z">
        <w:r w:rsidR="00F24EC8">
          <w:t>Figure</w:t>
        </w:r>
      </w:ins>
      <w:r w:rsidRPr="00DE7D54">
        <w:t xml:space="preserve"> </w:t>
      </w:r>
      <w:r w:rsidR="007D0AE9" w:rsidRPr="00DE7D54">
        <w:t>2</w:t>
      </w:r>
      <w:r w:rsidRPr="00DE7D54">
        <w:t>A) significantly inhibited HIV-1 infection by approximately 10-fold (</w:t>
      </w:r>
      <w:del w:id="146" w:author="Li Wu" w:date="2016-06-27T13:11:00Z">
        <w:r w:rsidR="001829A0" w:rsidRPr="00527F67">
          <w:delText>Fig.</w:delText>
        </w:r>
      </w:del>
      <w:ins w:id="147" w:author="Li Wu" w:date="2016-06-27T13:11:00Z">
        <w:r w:rsidR="00F24EC8">
          <w:t>Figure</w:t>
        </w:r>
      </w:ins>
      <w:r w:rsidRPr="00DE7D54">
        <w:t xml:space="preserve"> </w:t>
      </w:r>
      <w:r w:rsidR="006C109B" w:rsidRPr="00DE7D54">
        <w:t>2</w:t>
      </w:r>
      <w:r w:rsidRPr="00DE7D54">
        <w:t xml:space="preserve">B, </w:t>
      </w:r>
      <w:del w:id="148" w:author="Li Wu" w:date="2016-06-27T13:11:00Z">
        <w:r w:rsidR="001829A0" w:rsidRPr="00527F67">
          <w:rPr>
            <w:bCs/>
            <w:i/>
            <w:color w:val="000000"/>
            <w:kern w:val="24"/>
          </w:rPr>
          <w:delText>p</w:delText>
        </w:r>
      </w:del>
      <w:ins w:id="149" w:author="Li Wu" w:date="2016-06-27T13:11:00Z">
        <w:r w:rsidR="00D366C1">
          <w:rPr>
            <w:bCs/>
            <w:i/>
            <w:color w:val="000000"/>
            <w:kern w:val="24"/>
          </w:rPr>
          <w:t>P</w:t>
        </w:r>
      </w:ins>
      <w:r w:rsidR="00D366C1">
        <w:rPr>
          <w:i/>
          <w:color w:val="000000"/>
          <w:kern w:val="24"/>
          <w:rPrChange w:id="150" w:author="Li Wu" w:date="2016-06-27T13:11:00Z">
            <w:rPr>
              <w:color w:val="000000"/>
              <w:kern w:val="24"/>
            </w:rPr>
          </w:rPrChange>
        </w:rPr>
        <w:t>&lt;</w:t>
      </w:r>
      <w:r w:rsidRPr="00DE7D54">
        <w:rPr>
          <w:color w:val="000000"/>
          <w:kern w:val="24"/>
        </w:rPr>
        <w:t>0.0005</w:t>
      </w:r>
      <w:r w:rsidRPr="00DE7D54">
        <w:t>) and drastically reduced the synthesis of full-length viral Gag protein (Pr55) (</w:t>
      </w:r>
      <w:del w:id="151" w:author="Li Wu" w:date="2016-06-27T13:11:00Z">
        <w:r w:rsidR="001829A0" w:rsidRPr="00527F67">
          <w:delText>Fig.</w:delText>
        </w:r>
      </w:del>
      <w:ins w:id="152" w:author="Li Wu" w:date="2016-06-27T13:11:00Z">
        <w:r w:rsidR="00F24EC8">
          <w:t>Figure</w:t>
        </w:r>
      </w:ins>
      <w:r w:rsidRPr="00DE7D54">
        <w:t xml:space="preserve"> </w:t>
      </w:r>
      <w:r w:rsidR="006C109B" w:rsidRPr="00DE7D54">
        <w:t>2</w:t>
      </w:r>
      <w:r w:rsidRPr="00DE7D54">
        <w:t xml:space="preserve">C). In contrast, stable knockdown of individual, endogenous </w:t>
      </w:r>
      <w:r w:rsidRPr="00DE7D54">
        <w:rPr>
          <w:color w:val="000000"/>
        </w:rPr>
        <w:t>YTHDF1–3 proteins in HeLa cells (</w:t>
      </w:r>
      <w:del w:id="153" w:author="Li Wu" w:date="2016-06-27T13:11:00Z">
        <w:r w:rsidR="001829A0" w:rsidRPr="00527F67">
          <w:rPr>
            <w:color w:val="000000"/>
          </w:rPr>
          <w:delText>Fig.</w:delText>
        </w:r>
      </w:del>
      <w:ins w:id="154" w:author="Li Wu" w:date="2016-06-27T13:11:00Z">
        <w:r w:rsidR="00F24EC8">
          <w:rPr>
            <w:color w:val="000000"/>
          </w:rPr>
          <w:t>Figure</w:t>
        </w:r>
      </w:ins>
      <w:r w:rsidRPr="00DE7D54">
        <w:rPr>
          <w:color w:val="000000"/>
        </w:rPr>
        <w:t xml:space="preserve"> </w:t>
      </w:r>
      <w:r w:rsidR="006C109B" w:rsidRPr="00DE7D54">
        <w:rPr>
          <w:color w:val="000000"/>
        </w:rPr>
        <w:t>2</w:t>
      </w:r>
      <w:r w:rsidRPr="00DE7D54">
        <w:rPr>
          <w:color w:val="000000"/>
        </w:rPr>
        <w:t>D) significantly increased HIV-1 infection by 4- to 14-fold (</w:t>
      </w:r>
      <w:del w:id="155" w:author="Li Wu" w:date="2016-06-27T13:11:00Z">
        <w:r w:rsidR="001829A0" w:rsidRPr="00527F67">
          <w:rPr>
            <w:bCs/>
            <w:i/>
            <w:color w:val="000000"/>
            <w:kern w:val="24"/>
          </w:rPr>
          <w:delText>p</w:delText>
        </w:r>
      </w:del>
      <w:ins w:id="156" w:author="Li Wu" w:date="2016-06-27T13:11:00Z">
        <w:r w:rsidR="00D366C1">
          <w:rPr>
            <w:bCs/>
            <w:i/>
            <w:color w:val="000000"/>
            <w:kern w:val="24"/>
          </w:rPr>
          <w:t>P</w:t>
        </w:r>
      </w:ins>
      <w:r w:rsidR="00D366C1">
        <w:rPr>
          <w:i/>
          <w:color w:val="000000"/>
          <w:kern w:val="24"/>
          <w:rPrChange w:id="157" w:author="Li Wu" w:date="2016-06-27T13:11:00Z">
            <w:rPr>
              <w:color w:val="000000"/>
              <w:kern w:val="24"/>
            </w:rPr>
          </w:rPrChange>
        </w:rPr>
        <w:t>&lt;</w:t>
      </w:r>
      <w:r w:rsidRPr="00DE7D54">
        <w:rPr>
          <w:color w:val="000000"/>
          <w:kern w:val="24"/>
        </w:rPr>
        <w:t>0.05</w:t>
      </w:r>
      <w:r w:rsidRPr="00DE7D54">
        <w:rPr>
          <w:color w:val="000000"/>
        </w:rPr>
        <w:t>) relative to control cells (</w:t>
      </w:r>
      <w:del w:id="158" w:author="Li Wu" w:date="2016-06-27T13:11:00Z">
        <w:r w:rsidR="001829A0" w:rsidRPr="00527F67">
          <w:rPr>
            <w:color w:val="000000"/>
          </w:rPr>
          <w:delText>Fig.</w:delText>
        </w:r>
      </w:del>
      <w:ins w:id="159" w:author="Li Wu" w:date="2016-06-27T13:11:00Z">
        <w:r w:rsidR="00F24EC8">
          <w:rPr>
            <w:color w:val="000000"/>
          </w:rPr>
          <w:t>Figure</w:t>
        </w:r>
      </w:ins>
      <w:r w:rsidRPr="00DE7D54">
        <w:rPr>
          <w:color w:val="000000"/>
        </w:rPr>
        <w:t xml:space="preserve"> </w:t>
      </w:r>
      <w:r w:rsidR="006C109B" w:rsidRPr="00DE7D54">
        <w:rPr>
          <w:color w:val="000000"/>
        </w:rPr>
        <w:t>2</w:t>
      </w:r>
      <w:r w:rsidRPr="00DE7D54">
        <w:rPr>
          <w:color w:val="000000"/>
        </w:rPr>
        <w:t>E)</w:t>
      </w:r>
      <w:r w:rsidRPr="00DE7D54">
        <w:t xml:space="preserve">. Overexpression or knockdown of </w:t>
      </w:r>
      <w:r w:rsidRPr="00DE7D54">
        <w:rPr>
          <w:color w:val="000000"/>
        </w:rPr>
        <w:t>YTHDF1–3 proteins in HeLa cells</w:t>
      </w:r>
      <w:r w:rsidRPr="00DE7D54">
        <w:t xml:space="preserve"> did not affect cell proliferation (data not shown). </w:t>
      </w:r>
    </w:p>
    <w:p w14:paraId="150E0B68" w14:textId="5C084226" w:rsidR="003D5227" w:rsidRPr="00DE7D54" w:rsidRDefault="003D5227" w:rsidP="003A2233">
      <w:pPr>
        <w:widowControl w:val="0"/>
        <w:autoSpaceDE w:val="0"/>
        <w:autoSpaceDN w:val="0"/>
        <w:adjustRightInd w:val="0"/>
        <w:spacing w:after="0" w:line="480" w:lineRule="auto"/>
        <w:ind w:firstLine="720"/>
        <w:contextualSpacing/>
        <w:rPr>
          <w:color w:val="000000"/>
        </w:rPr>
      </w:pPr>
      <w:r w:rsidRPr="00DE7D54">
        <w:t>To confirm these observations in CD4</w:t>
      </w:r>
      <w:r w:rsidRPr="00DE7D54">
        <w:rPr>
          <w:vertAlign w:val="superscript"/>
        </w:rPr>
        <w:t>+</w:t>
      </w:r>
      <w:r w:rsidRPr="00DE7D54">
        <w:t xml:space="preserve"> T-cells, we generated </w:t>
      </w:r>
      <w:del w:id="160" w:author="Li Wu" w:date="2016-06-27T13:11:00Z">
        <w:r w:rsidR="001829A0" w:rsidRPr="00527F67">
          <w:delText xml:space="preserve">stable </w:delText>
        </w:r>
      </w:del>
      <w:r w:rsidRPr="00DE7D54">
        <w:t xml:space="preserve">Jurkat cell lines with </w:t>
      </w:r>
      <w:del w:id="161" w:author="Li Wu" w:date="2016-06-27T13:11:00Z">
        <w:r w:rsidR="001829A0" w:rsidRPr="00527F67">
          <w:delText xml:space="preserve">the </w:delText>
        </w:r>
      </w:del>
      <w:r w:rsidRPr="00DE7D54">
        <w:t xml:space="preserve">knockdown of individual, endogenous </w:t>
      </w:r>
      <w:r w:rsidRPr="00DE7D54">
        <w:rPr>
          <w:color w:val="000000"/>
        </w:rPr>
        <w:t xml:space="preserve">YTHDF1–3 proteins </w:t>
      </w:r>
      <w:r w:rsidRPr="00DE7D54">
        <w:t>(</w:t>
      </w:r>
      <w:del w:id="162" w:author="Li Wu" w:date="2016-06-27T13:11:00Z">
        <w:r w:rsidR="001829A0" w:rsidRPr="00527F67">
          <w:delText>Fig.</w:delText>
        </w:r>
      </w:del>
      <w:ins w:id="163" w:author="Li Wu" w:date="2016-06-27T13:11:00Z">
        <w:r w:rsidR="00F24EC8">
          <w:t>Figure</w:t>
        </w:r>
      </w:ins>
      <w:r w:rsidRPr="00DE7D54">
        <w:t xml:space="preserve"> </w:t>
      </w:r>
      <w:r w:rsidR="005A34C7" w:rsidRPr="00DE7D54">
        <w:t>3</w:t>
      </w:r>
      <w:r w:rsidRPr="00DE7D54">
        <w:t>A) and did not observe</w:t>
      </w:r>
      <w:ins w:id="164" w:author="Li Wu" w:date="2016-06-27T13:11:00Z">
        <w:r w:rsidRPr="00E624E5">
          <w:t xml:space="preserve"> </w:t>
        </w:r>
        <w:r w:rsidR="00F055D8">
          <w:t>a</w:t>
        </w:r>
      </w:ins>
      <w:r w:rsidR="00F055D8" w:rsidRPr="00DE7D54">
        <w:t xml:space="preserve"> </w:t>
      </w:r>
      <w:r w:rsidRPr="00DE7D54">
        <w:t xml:space="preserve">significant change in proliferation of the knockdown cells relative to parental or vector-control </w:t>
      </w:r>
      <w:r w:rsidRPr="00DE7D54">
        <w:lastRenderedPageBreak/>
        <w:t>Jurkat cells (</w:t>
      </w:r>
      <w:del w:id="165" w:author="Li Wu" w:date="2016-06-27T13:11:00Z">
        <w:r w:rsidR="001829A0" w:rsidRPr="00527F67">
          <w:delText>Fig.</w:delText>
        </w:r>
      </w:del>
      <w:ins w:id="166" w:author="Li Wu" w:date="2016-06-27T13:11:00Z">
        <w:r w:rsidR="00F24EC8">
          <w:t>Figure</w:t>
        </w:r>
      </w:ins>
      <w:r w:rsidRPr="00DE7D54">
        <w:t xml:space="preserve"> </w:t>
      </w:r>
      <w:r w:rsidR="005A34C7" w:rsidRPr="00DE7D54">
        <w:t>3</w:t>
      </w:r>
      <w:r w:rsidRPr="00DE7D54">
        <w:t xml:space="preserve">B). The partial knockdown of </w:t>
      </w:r>
      <w:r w:rsidRPr="00DE7D54">
        <w:rPr>
          <w:color w:val="000000"/>
        </w:rPr>
        <w:t xml:space="preserve">YTHDF1 or YTHDF3 in </w:t>
      </w:r>
      <w:r w:rsidRPr="00DE7D54">
        <w:t>Jurkat cells increased HIV-1 infection by 3- to 4-fold (</w:t>
      </w:r>
      <w:del w:id="167" w:author="Li Wu" w:date="2016-06-27T13:11:00Z">
        <w:r w:rsidR="001829A0" w:rsidRPr="00527F67">
          <w:rPr>
            <w:bCs/>
            <w:i/>
            <w:color w:val="000000"/>
            <w:kern w:val="24"/>
          </w:rPr>
          <w:delText>p</w:delText>
        </w:r>
      </w:del>
      <w:ins w:id="168" w:author="Li Wu" w:date="2016-06-27T13:11:00Z">
        <w:r w:rsidR="00D366C1">
          <w:rPr>
            <w:bCs/>
            <w:i/>
            <w:color w:val="000000"/>
            <w:kern w:val="24"/>
          </w:rPr>
          <w:t>P</w:t>
        </w:r>
      </w:ins>
      <w:r w:rsidR="00D366C1">
        <w:rPr>
          <w:i/>
          <w:color w:val="000000"/>
          <w:kern w:val="24"/>
          <w:rPrChange w:id="169" w:author="Li Wu" w:date="2016-06-27T13:11:00Z">
            <w:rPr>
              <w:color w:val="000000"/>
              <w:kern w:val="24"/>
            </w:rPr>
          </w:rPrChange>
        </w:rPr>
        <w:t>&lt;</w:t>
      </w:r>
      <w:r w:rsidRPr="00DE7D54">
        <w:rPr>
          <w:color w:val="000000"/>
          <w:kern w:val="24"/>
        </w:rPr>
        <w:t>0.005)</w:t>
      </w:r>
      <w:r w:rsidRPr="00DE7D54">
        <w:t xml:space="preserve">, while </w:t>
      </w:r>
      <w:r w:rsidRPr="00DE7D54">
        <w:rPr>
          <w:color w:val="000000"/>
        </w:rPr>
        <w:t xml:space="preserve">YTHDF2 </w:t>
      </w:r>
      <w:del w:id="170" w:author="Li Wu" w:date="2016-06-27T13:11:00Z">
        <w:r w:rsidR="001829A0" w:rsidRPr="00527F67">
          <w:delText xml:space="preserve">partial </w:delText>
        </w:r>
      </w:del>
      <w:r w:rsidRPr="00DE7D54">
        <w:rPr>
          <w:color w:val="000000"/>
        </w:rPr>
        <w:t xml:space="preserve">knockdown slightly increased viral infection </w:t>
      </w:r>
      <w:r w:rsidRPr="00DE7D54">
        <w:t>(</w:t>
      </w:r>
      <w:del w:id="171" w:author="Li Wu" w:date="2016-06-27T13:11:00Z">
        <w:r w:rsidR="001829A0" w:rsidRPr="00527F67">
          <w:delText>Fig.</w:delText>
        </w:r>
      </w:del>
      <w:ins w:id="172" w:author="Li Wu" w:date="2016-06-27T13:11:00Z">
        <w:r w:rsidR="00F24EC8">
          <w:t>Figure</w:t>
        </w:r>
      </w:ins>
      <w:r w:rsidRPr="00DE7D54">
        <w:t xml:space="preserve"> </w:t>
      </w:r>
      <w:r w:rsidR="005A34C7" w:rsidRPr="00DE7D54">
        <w:t>3</w:t>
      </w:r>
      <w:r w:rsidRPr="00DE7D54">
        <w:t xml:space="preserve">A and </w:t>
      </w:r>
      <w:r w:rsidR="005A34C7" w:rsidRPr="00DE7D54">
        <w:t>3</w:t>
      </w:r>
      <w:r w:rsidRPr="00DE7D54">
        <w:t>C</w:t>
      </w:r>
      <w:del w:id="173" w:author="Li Wu" w:date="2016-06-27T13:11:00Z">
        <w:r w:rsidR="001829A0" w:rsidRPr="00527F67">
          <w:delText>).</w:delText>
        </w:r>
      </w:del>
      <w:ins w:id="174" w:author="Li Wu" w:date="2016-06-27T13:11:00Z">
        <w:r w:rsidRPr="00E624E5">
          <w:t>)</w:t>
        </w:r>
        <w:r w:rsidR="00F2180E">
          <w:t xml:space="preserve"> at 24 hpi</w:t>
        </w:r>
        <w:r w:rsidRPr="00E624E5">
          <w:t>.</w:t>
        </w:r>
      </w:ins>
      <w:r w:rsidRPr="00DE7D54">
        <w:t xml:space="preserve"> Furthermore, </w:t>
      </w:r>
      <w:r w:rsidRPr="00DE7D54">
        <w:rPr>
          <w:color w:val="000000"/>
        </w:rPr>
        <w:t>knockdown of individual, endogenous YTHDF1–3 proteins in activated primary CD4</w:t>
      </w:r>
      <w:r w:rsidRPr="00DE7D54">
        <w:rPr>
          <w:color w:val="000000"/>
          <w:vertAlign w:val="superscript"/>
        </w:rPr>
        <w:t>+</w:t>
      </w:r>
      <w:r w:rsidRPr="00DE7D54">
        <w:rPr>
          <w:color w:val="000000"/>
        </w:rPr>
        <w:t xml:space="preserve"> T-cells from healthy donors enhanced HIV-1 infection by approximately 2-fold (</w:t>
      </w:r>
      <w:del w:id="175" w:author="Li Wu" w:date="2016-06-27T13:11:00Z">
        <w:r w:rsidR="001829A0" w:rsidRPr="00527F67">
          <w:rPr>
            <w:bCs/>
            <w:i/>
            <w:color w:val="000000"/>
            <w:kern w:val="24"/>
          </w:rPr>
          <w:delText>p</w:delText>
        </w:r>
      </w:del>
      <w:ins w:id="176" w:author="Li Wu" w:date="2016-06-27T13:11:00Z">
        <w:r w:rsidR="00D366C1">
          <w:rPr>
            <w:bCs/>
            <w:i/>
            <w:color w:val="000000"/>
            <w:kern w:val="24"/>
          </w:rPr>
          <w:t>P</w:t>
        </w:r>
      </w:ins>
      <w:r w:rsidR="00D366C1">
        <w:rPr>
          <w:i/>
          <w:color w:val="000000"/>
          <w:kern w:val="24"/>
          <w:rPrChange w:id="177" w:author="Li Wu" w:date="2016-06-27T13:11:00Z">
            <w:rPr>
              <w:color w:val="000000"/>
              <w:kern w:val="24"/>
            </w:rPr>
          </w:rPrChange>
        </w:rPr>
        <w:t>&lt;</w:t>
      </w:r>
      <w:r w:rsidRPr="00DE7D54">
        <w:rPr>
          <w:color w:val="000000"/>
          <w:kern w:val="24"/>
        </w:rPr>
        <w:t>0.005</w:t>
      </w:r>
      <w:r w:rsidRPr="00DE7D54">
        <w:rPr>
          <w:color w:val="000000"/>
        </w:rPr>
        <w:t>) (</w:t>
      </w:r>
      <w:del w:id="178" w:author="Li Wu" w:date="2016-06-27T13:11:00Z">
        <w:r w:rsidR="001829A0" w:rsidRPr="00527F67">
          <w:delText>Fig.</w:delText>
        </w:r>
      </w:del>
      <w:ins w:id="179" w:author="Li Wu" w:date="2016-06-27T13:11:00Z">
        <w:r w:rsidR="00F24EC8">
          <w:t>Figure</w:t>
        </w:r>
      </w:ins>
      <w:r w:rsidRPr="00DE7D54">
        <w:t xml:space="preserve"> </w:t>
      </w:r>
      <w:r w:rsidR="005A34C7" w:rsidRPr="00DE7D54">
        <w:t>3</w:t>
      </w:r>
      <w:r w:rsidRPr="00DE7D54">
        <w:t xml:space="preserve">D and </w:t>
      </w:r>
      <w:r w:rsidR="005A34C7" w:rsidRPr="00DE7D54">
        <w:t>3</w:t>
      </w:r>
      <w:r w:rsidRPr="00DE7D54">
        <w:t>E</w:t>
      </w:r>
      <w:r w:rsidRPr="00DE7D54">
        <w:rPr>
          <w:color w:val="000000"/>
        </w:rPr>
        <w:t xml:space="preserve">), confirming the effects observed in cell lines despite </w:t>
      </w:r>
      <w:del w:id="180" w:author="Li Wu" w:date="2016-06-27T13:11:00Z">
        <w:r w:rsidR="001829A0" w:rsidRPr="00527F67">
          <w:rPr>
            <w:color w:val="000000"/>
          </w:rPr>
          <w:delText>the less</w:delText>
        </w:r>
      </w:del>
      <w:ins w:id="181" w:author="Li Wu" w:date="2016-06-27T13:11:00Z">
        <w:r w:rsidR="00A321EF">
          <w:rPr>
            <w:color w:val="000000"/>
          </w:rPr>
          <w:t>a</w:t>
        </w:r>
        <w:r w:rsidRPr="00E624E5">
          <w:rPr>
            <w:color w:val="000000"/>
          </w:rPr>
          <w:t xml:space="preserve"> less</w:t>
        </w:r>
        <w:r w:rsidR="00A321EF">
          <w:rPr>
            <w:color w:val="000000"/>
          </w:rPr>
          <w:t>er</w:t>
        </w:r>
      </w:ins>
      <w:r w:rsidRPr="00DE7D54">
        <w:rPr>
          <w:color w:val="000000"/>
        </w:rPr>
        <w:t xml:space="preserve"> extent. </w:t>
      </w:r>
      <w:r w:rsidRPr="00DE7D54">
        <w:t>The treatment of cells with the HIV-1 reverse transcriptase inhibitor azidothymidine (AZT) was used as a negative control to show the expected HIV-1 inhibition (</w:t>
      </w:r>
      <w:del w:id="182" w:author="Li Wu" w:date="2016-06-27T13:11:00Z">
        <w:r w:rsidR="001829A0" w:rsidRPr="00527F67">
          <w:delText>Fig.</w:delText>
        </w:r>
      </w:del>
      <w:ins w:id="183" w:author="Li Wu" w:date="2016-06-27T13:11:00Z">
        <w:r w:rsidR="00F24EC8">
          <w:t>Figure</w:t>
        </w:r>
      </w:ins>
      <w:r w:rsidRPr="00DE7D54">
        <w:t xml:space="preserve"> </w:t>
      </w:r>
      <w:r w:rsidR="005A34C7" w:rsidRPr="00DE7D54">
        <w:t>2</w:t>
      </w:r>
      <w:r w:rsidRPr="00DE7D54">
        <w:t xml:space="preserve">B, </w:t>
      </w:r>
      <w:r w:rsidR="005A34C7" w:rsidRPr="00DE7D54">
        <w:t>2</w:t>
      </w:r>
      <w:r w:rsidRPr="00DE7D54">
        <w:t xml:space="preserve">E, </w:t>
      </w:r>
      <w:r w:rsidR="005A34C7" w:rsidRPr="00DE7D54">
        <w:t>3</w:t>
      </w:r>
      <w:r w:rsidRPr="00DE7D54">
        <w:t xml:space="preserve">C and </w:t>
      </w:r>
      <w:r w:rsidR="005A34C7" w:rsidRPr="00DE7D54">
        <w:t>3</w:t>
      </w:r>
      <w:r w:rsidRPr="00DE7D54">
        <w:t>E). Overall, these data suggest that overexpression of YTHDF1</w:t>
      </w:r>
      <w:del w:id="184" w:author="Li Wu" w:date="2016-06-27T13:11:00Z">
        <w:r w:rsidR="001829A0" w:rsidRPr="00527F67">
          <w:delText>-</w:delText>
        </w:r>
      </w:del>
      <w:ins w:id="185" w:author="Li Wu" w:date="2016-06-27T13:11:00Z">
        <w:r w:rsidR="005A34C7" w:rsidRPr="00E624E5">
          <w:rPr>
            <w:color w:val="000000"/>
          </w:rPr>
          <w:t>–</w:t>
        </w:r>
      </w:ins>
      <w:r w:rsidRPr="00DE7D54">
        <w:t>3 proteins significantly inhibits HIV-1 infection, while knockdown of these proteins efficiently promotes HIV-1 gene expression. Thus, endogenous YTHDF1</w:t>
      </w:r>
      <w:del w:id="186" w:author="Li Wu" w:date="2016-06-27T13:11:00Z">
        <w:r w:rsidR="001829A0" w:rsidRPr="00527F67">
          <w:delText>-</w:delText>
        </w:r>
      </w:del>
      <w:ins w:id="187" w:author="Li Wu" w:date="2016-06-27T13:11:00Z">
        <w:r w:rsidR="005A34C7" w:rsidRPr="00E624E5">
          <w:rPr>
            <w:color w:val="000000"/>
          </w:rPr>
          <w:t>–</w:t>
        </w:r>
      </w:ins>
      <w:r w:rsidRPr="00DE7D54">
        <w:t>3 proteins in CD4</w:t>
      </w:r>
      <w:r w:rsidRPr="00DE7D54">
        <w:rPr>
          <w:vertAlign w:val="superscript"/>
        </w:rPr>
        <w:t>+</w:t>
      </w:r>
      <w:r w:rsidRPr="00DE7D54">
        <w:t xml:space="preserve"> T-cells act as negative regulators to inhibit post-entry HIV-1 infection.</w:t>
      </w:r>
    </w:p>
    <w:p w14:paraId="56D85F8F" w14:textId="3A80AAB2" w:rsidR="003D5227" w:rsidRPr="00DE7D54" w:rsidRDefault="003D5227" w:rsidP="003A2233">
      <w:pPr>
        <w:spacing w:after="0" w:line="480" w:lineRule="auto"/>
        <w:ind w:firstLine="720"/>
        <w:contextualSpacing/>
      </w:pPr>
      <w:r w:rsidRPr="00DE7D54">
        <w:rPr>
          <w:b/>
          <w:color w:val="000000"/>
          <w:kern w:val="24"/>
        </w:rPr>
        <w:t xml:space="preserve">YTHDF1–3 proteins inhibit HIV-1 infection by blocking viral reverse transcription.  </w:t>
      </w:r>
      <w:r w:rsidRPr="00DE7D54">
        <w:t xml:space="preserve">To investigate the mechanisms of HIV-1 inhibition by </w:t>
      </w:r>
      <w:r w:rsidRPr="00DE7D54">
        <w:rPr>
          <w:color w:val="000000"/>
        </w:rPr>
        <w:t>YTHDF1–3</w:t>
      </w:r>
      <w:r w:rsidRPr="00DE7D54">
        <w:t xml:space="preserve"> proteins, we assessed the stage of HIV-1 life cycle affected by the </w:t>
      </w:r>
      <w:r w:rsidRPr="00DE7D54">
        <w:rPr>
          <w:color w:val="000000"/>
        </w:rPr>
        <w:t>YTHDF1–3</w:t>
      </w:r>
      <w:r w:rsidRPr="00DE7D54">
        <w:t xml:space="preserve"> proteins. We first measured levels of HIV-1 late reverse transcription (RT) products in infected cells, which represent the levels of the full-length viral cDNA </w:t>
      </w:r>
      <w:del w:id="188" w:author="Li Wu" w:date="2016-06-27T13:11:00Z">
        <w:r w:rsidR="001829A0" w:rsidRPr="00527F67">
          <w:fldChar w:fldCharType="begin"/>
        </w:r>
        <w:r w:rsidR="001829A0" w:rsidRPr="00527F67">
          <w:delInstrText xml:space="preserve"> ADDIN EN.CITE &lt;EndNote&gt;&lt;Cite&gt;&lt;Author&gt;St Gelais&lt;/Author&gt;&lt;Year&gt;2015&lt;/Year&gt;&lt;RecNum&gt;32&lt;/RecNum&gt;&lt;DisplayText&gt;(32)&lt;/DisplayText&gt;&lt;record&gt;&lt;rec-number&gt;32&lt;/rec-number&gt;&lt;foreign-keys&gt;&lt;key app="EN" db-id="wpszfrzxgevde4esf07pp0vufefz0vvpa505" timestamp="0"&gt;32&lt;/key&gt;&lt;/foreign-keys&gt;&lt;ref-type name="Journal Article"&gt;17&lt;/ref-type&gt;&lt;contributors&gt;&lt;authors&gt;&lt;author&gt;St Gelais, C.&lt;/author&gt;&lt;author&gt;Roger, J.&lt;/author&gt;&lt;author&gt;Wu, L.&lt;/author&gt;&lt;/authors&gt;&lt;/contributors&gt;&lt;auth-address&gt;1 Center for Retrovirus Research, Department of Veterinary Biosciences, The Ohio State University , Columbus, Ohio.&amp;#xD;2 Department of Microbial Infection and Immunity, The Ohio State University , Columbus, Ohio.&amp;#xD;3 Comprehensive Cancer Center, The Ohio State University , Columbus, Ohio.&lt;/auth-address&gt;&lt;titles&gt;&lt;title&gt;Non-POU Domain-Containing Octamer-Binding Protein Negatively Regulates HIV-1 Infection in CD4(+) T Cells&lt;/title&gt;&lt;secondary-title&gt;AIDS Res Hum Retroviruses&lt;/secondary-title&gt;&lt;/titles&gt;&lt;pages&gt;806-16&lt;/pages&gt;&lt;volume&gt;31&lt;/volume&gt;&lt;number&gt;8&lt;/number&gt;&lt;dates&gt;&lt;year&gt;2015&lt;/year&gt;&lt;pub-dates&gt;&lt;date&gt;Aug&lt;/date&gt;&lt;/pub-dates&gt;&lt;/dates&gt;&lt;isbn&gt;1931-8405 (Electronic)&amp;#xD;0889-2229 (Linking)&lt;/isbn&gt;&lt;accession-num&gt;25769457&lt;/accession-num&gt;&lt;urls&gt;&lt;related-urls&gt;&lt;url&gt;http://www.ncbi.nlm.nih.gov/pubmed/25769457&lt;/url&gt;&lt;/related-urls&gt;&lt;/urls&gt;&lt;electronic-resource-num&gt;10.1089/AID.2014.0313&lt;/electronic-resource-num&gt;&lt;/record&gt;&lt;/Cite&gt;&lt;/EndNote&gt;</w:delInstrText>
        </w:r>
        <w:r w:rsidR="001829A0" w:rsidRPr="00527F67">
          <w:fldChar w:fldCharType="separate"/>
        </w:r>
        <w:r w:rsidR="001829A0" w:rsidRPr="00527F67">
          <w:rPr>
            <w:noProof/>
          </w:rPr>
          <w:delText>(32)</w:delText>
        </w:r>
        <w:r w:rsidR="001829A0" w:rsidRPr="00527F67">
          <w:fldChar w:fldCharType="end"/>
        </w:r>
        <w:r w:rsidR="001829A0" w:rsidRPr="00527F67">
          <w:delText>. Overexpression of each of the YTHDF1-</w:delText>
        </w:r>
      </w:del>
      <w:ins w:id="189" w:author="Li Wu" w:date="2016-06-27T13:11:00Z">
        <w:r w:rsidRPr="00E624E5">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instrText xml:space="preserve"> ADDIN EN.CITE </w:instrText>
        </w:r>
        <w:r w:rsidR="008A7AA2">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instrText xml:space="preserve"> ADDIN EN.CITE.DATA </w:instrText>
        </w:r>
        <w:r w:rsidR="008A7AA2">
          <w:fldChar w:fldCharType="end"/>
        </w:r>
        <w:r w:rsidRPr="00E624E5">
          <w:fldChar w:fldCharType="separate"/>
        </w:r>
        <w:r w:rsidR="008044E0">
          <w:rPr>
            <w:noProof/>
          </w:rPr>
          <w:t>(St Gelais et al., 2015)</w:t>
        </w:r>
        <w:r w:rsidRPr="00E624E5">
          <w:fldChar w:fldCharType="end"/>
        </w:r>
        <w:r w:rsidRPr="00E624E5">
          <w:t xml:space="preserve">. Overexpression of each of the </w:t>
        </w:r>
        <w:r w:rsidR="005A34C7">
          <w:t>YTHDF1–</w:t>
        </w:r>
      </w:ins>
      <w:r w:rsidR="005A34C7" w:rsidRPr="00DE7D54">
        <w:t>3</w:t>
      </w:r>
      <w:r w:rsidRPr="00DE7D54">
        <w:t xml:space="preserve"> </w:t>
      </w:r>
      <w:r w:rsidRPr="00DE7D54">
        <w:rPr>
          <w:color w:val="000000"/>
        </w:rPr>
        <w:t xml:space="preserve">proteins </w:t>
      </w:r>
      <w:r w:rsidRPr="00DE7D54">
        <w:t xml:space="preserve">in HeLa cells significantly reduced the level of HIV-1 late RT products by 4- to 10-fold </w:t>
      </w:r>
      <w:r w:rsidRPr="00DE7D54">
        <w:rPr>
          <w:color w:val="000000"/>
        </w:rPr>
        <w:t>(</w:t>
      </w:r>
      <w:del w:id="190" w:author="Li Wu" w:date="2016-06-27T13:11:00Z">
        <w:r w:rsidR="001829A0" w:rsidRPr="00527F67">
          <w:rPr>
            <w:bCs/>
            <w:i/>
            <w:color w:val="000000"/>
            <w:kern w:val="24"/>
          </w:rPr>
          <w:delText>p</w:delText>
        </w:r>
      </w:del>
      <w:ins w:id="191" w:author="Li Wu" w:date="2016-06-27T13:11:00Z">
        <w:r w:rsidR="00D366C1">
          <w:rPr>
            <w:bCs/>
            <w:i/>
            <w:color w:val="000000"/>
            <w:kern w:val="24"/>
          </w:rPr>
          <w:t>P</w:t>
        </w:r>
      </w:ins>
      <w:r w:rsidR="00D366C1">
        <w:rPr>
          <w:i/>
          <w:color w:val="000000"/>
          <w:kern w:val="24"/>
          <w:rPrChange w:id="192" w:author="Li Wu" w:date="2016-06-27T13:11:00Z">
            <w:rPr>
              <w:color w:val="000000"/>
              <w:kern w:val="24"/>
            </w:rPr>
          </w:rPrChange>
        </w:rPr>
        <w:t>&lt;</w:t>
      </w:r>
      <w:r w:rsidRPr="00DE7D54">
        <w:rPr>
          <w:color w:val="000000"/>
          <w:kern w:val="24"/>
        </w:rPr>
        <w:t>0.005</w:t>
      </w:r>
      <w:r w:rsidRPr="00DE7D54">
        <w:rPr>
          <w:color w:val="000000"/>
        </w:rPr>
        <w:t xml:space="preserve">) </w:t>
      </w:r>
      <w:r w:rsidRPr="00DE7D54">
        <w:t xml:space="preserve">compared to the vector control cells </w:t>
      </w:r>
      <w:del w:id="193" w:author="Li Wu" w:date="2016-06-27T13:11:00Z">
        <w:r w:rsidR="001829A0" w:rsidRPr="00527F67">
          <w:delText>(Fig.</w:delText>
        </w:r>
      </w:del>
      <w:ins w:id="194" w:author="Li Wu" w:date="2016-06-27T13:11:00Z">
        <w:r w:rsidR="00F2180E">
          <w:t xml:space="preserve">at 24 hpi </w:t>
        </w:r>
        <w:r w:rsidRPr="00E624E5">
          <w:t>(</w:t>
        </w:r>
        <w:r w:rsidR="00F24EC8">
          <w:t>Figure</w:t>
        </w:r>
      </w:ins>
      <w:r w:rsidRPr="00DE7D54">
        <w:t xml:space="preserve"> </w:t>
      </w:r>
      <w:r w:rsidR="005A0541" w:rsidRPr="00DE7D54">
        <w:t>4</w:t>
      </w:r>
      <w:r w:rsidRPr="00DE7D54">
        <w:t>A), suggesting that the inhibition of viral reverse transcription contributes to the impairment of post-entry HIV-1 infection. In contrast, the knockdown of individual YTHDF</w:t>
      </w:r>
      <w:r w:rsidRPr="00DE7D54">
        <w:rPr>
          <w:color w:val="000000"/>
        </w:rPr>
        <w:t>1–3</w:t>
      </w:r>
      <w:r w:rsidRPr="00DE7D54">
        <w:t xml:space="preserve"> proteins in HeLa cells elevated the levels of HIV-1 late RT products by 2- to 3-fold compared to vector control cells (</w:t>
      </w:r>
      <w:del w:id="195" w:author="Li Wu" w:date="2016-06-27T13:11:00Z">
        <w:r w:rsidR="001829A0" w:rsidRPr="00527F67">
          <w:delText>Fig.</w:delText>
        </w:r>
      </w:del>
      <w:ins w:id="196" w:author="Li Wu" w:date="2016-06-27T13:11:00Z">
        <w:r w:rsidR="00F24EC8">
          <w:t>Figure</w:t>
        </w:r>
      </w:ins>
      <w:r w:rsidRPr="00DE7D54">
        <w:t xml:space="preserve"> </w:t>
      </w:r>
      <w:r w:rsidR="005A0541" w:rsidRPr="00DE7D54">
        <w:t>4</w:t>
      </w:r>
      <w:r w:rsidRPr="00DE7D54">
        <w:t xml:space="preserve">B). Furthermore, the level of HIV-1 2-LTR circles in infected HeLa cells, a surrogate marker of nuclear import of viral cDNA </w:t>
      </w:r>
      <w:del w:id="197" w:author="Li Wu" w:date="2016-06-27T13:11:00Z">
        <w:r w:rsidR="001829A0" w:rsidRPr="00527F67">
          <w:fldChar w:fldCharType="begin"/>
        </w:r>
        <w:r w:rsidR="001829A0" w:rsidRPr="00527F67">
          <w:delInstrText xml:space="preserve"> ADDIN EN.CITE &lt;EndNote&gt;&lt;Cite&gt;&lt;Author&gt;Dong&lt;/Author&gt;&lt;Year&gt;2007&lt;/Year&gt;&lt;RecNum&gt;28&lt;/RecNum&gt;&lt;DisplayText&gt;(33)&lt;/DisplayText&gt;&lt;record&gt;&lt;rec-number&gt;28&lt;/rec-number&gt;&lt;foreign-keys&gt;&lt;key app="EN" db-id="wpszfrzxgevde4esf07pp0vufefz0vvpa505" timestamp="0"&gt;28&lt;/key&gt;&lt;/foreign-keys&gt;&lt;ref-type name="Journal Article"&gt;17&lt;/ref-type&gt;&lt;contributors&gt;&lt;authors&gt;&lt;author&gt;Dong, C.&lt;/author&gt;&lt;author&gt;Janas, A. M.&lt;/author&gt;&lt;author&gt;Wang, J. H.&lt;/author&gt;&lt;author&gt;Olson, W. J.&lt;/author&gt;&lt;author&gt;Wu, L.&lt;/author&gt;&lt;/authors&gt;&lt;/contributors&gt;&lt;auth-address&gt;Department of Microbiology and Molecular Genetics, Medical College of Wisconsin, 8701 Watertown Plank Road, Milwaukee, WI 53226, USA.&lt;/auth-address&gt;&lt;titles&gt;&lt;title&gt;Characterization of human immunodeficiency virus type 1 replication in immature and mature dendritic cells reveals dissociable cis- and trans-infection&lt;/title&gt;&lt;secondary-title&gt;J Virol&lt;/secondary-title&gt;&lt;/titles&gt;&lt;periodical&gt;&lt;full-title&gt;J Virol&lt;/full-title&gt;&lt;/periodical&gt;&lt;pages&gt;11352-62&lt;/pages&gt;&lt;volume&gt;81&lt;/volume&gt;&lt;number&gt;20&lt;/number&gt;&lt;keywords&gt;&lt;keyword&gt;CD4-Positive T-Lymphocytes/*virology&lt;/keyword&gt;&lt;keyword&gt;Cell Differentiation&lt;/keyword&gt;&lt;keyword&gt;Cells, Cultured&lt;/keyword&gt;&lt;keyword&gt;DNA, Viral&lt;/keyword&gt;&lt;keyword&gt;Dendritic Cells/pathology/*virology&lt;/keyword&gt;&lt;keyword&gt;HIV Infections&lt;/keyword&gt;&lt;keyword&gt;HIV-1/*pathogenicity&lt;/keyword&gt;&lt;keyword&gt;Humans&lt;/keyword&gt;&lt;keyword&gt;Virus Integration&lt;/keyword&gt;&lt;keyword&gt;*Virus Replication&lt;/keyword&gt;&lt;/keywords&gt;&lt;dates&gt;&lt;year&gt;2007&lt;/year&gt;&lt;pub-dates&gt;&lt;date&gt;Oct&lt;/date&gt;&lt;/pub-dates&gt;&lt;/dates&gt;&lt;isbn&gt;0022-538X (Print)&amp;#xD;0022-538X (Linking)&lt;/isbn&gt;&lt;accession-num&gt;17686876&lt;/accession-num&gt;&lt;urls&gt;&lt;related-urls&gt;&lt;url&gt;http://www.ncbi.nlm.nih.gov/pubmed/17686876&lt;/url&gt;&lt;/related-urls&gt;&lt;/urls&gt;&lt;custom2&gt;2045571&lt;/custom2&gt;&lt;electronic-resource-num&gt;10.1128/JVI.01081-07&lt;/electronic-resource-num&gt;&lt;/record&gt;&lt;/Cite&gt;&lt;/EndNote&gt;</w:delInstrText>
        </w:r>
        <w:r w:rsidR="001829A0" w:rsidRPr="00527F67">
          <w:fldChar w:fldCharType="separate"/>
        </w:r>
        <w:r w:rsidR="001829A0" w:rsidRPr="00527F67">
          <w:rPr>
            <w:noProof/>
          </w:rPr>
          <w:delText>(33)</w:delText>
        </w:r>
        <w:r w:rsidR="001829A0" w:rsidRPr="00527F67">
          <w:fldChar w:fldCharType="end"/>
        </w:r>
        <w:r w:rsidR="001829A0" w:rsidRPr="00527F67">
          <w:delText>, was also significantly reduced over 10-fold (</w:delText>
        </w:r>
        <w:r w:rsidR="001829A0" w:rsidRPr="00527F67">
          <w:rPr>
            <w:bCs/>
            <w:i/>
            <w:color w:val="000000"/>
            <w:kern w:val="24"/>
          </w:rPr>
          <w:delText>p</w:delText>
        </w:r>
        <w:r w:rsidR="001829A0" w:rsidRPr="00527F67">
          <w:rPr>
            <w:bCs/>
            <w:color w:val="000000"/>
            <w:kern w:val="24"/>
          </w:rPr>
          <w:delText>&lt;0.05</w:delText>
        </w:r>
        <w:r w:rsidR="001829A0" w:rsidRPr="00527F67">
          <w:delText>) by overexpression of YTHDF</w:delText>
        </w:r>
        <w:r w:rsidR="001829A0" w:rsidRPr="00527F67">
          <w:rPr>
            <w:color w:val="000000"/>
          </w:rPr>
          <w:delText xml:space="preserve">1–3 proteins </w:delText>
        </w:r>
        <w:r w:rsidR="001829A0" w:rsidRPr="00527F67">
          <w:delText>(Fig.</w:delText>
        </w:r>
      </w:del>
      <w:ins w:id="198" w:author="Li Wu" w:date="2016-06-27T13:11:00Z">
        <w:r w:rsidRPr="00E624E5">
          <w:fldChar w:fldCharType="begin"/>
        </w:r>
        <w:r w:rsidR="008A7AA2">
          <w:instrText xml:space="preserve"> ADDIN EN.CITE &lt;EndNote&gt;&lt;Cite&gt;&lt;Author&gt;Dong&lt;/Author&gt;&lt;Year&gt;2007&lt;/Year&gt;&lt;RecNum&gt;34&lt;/RecNum&gt;&lt;DisplayText&gt;(Dong et al., 2007)&lt;/DisplayText&gt;&lt;record&gt;&lt;rec-number&gt;34&lt;/rec-number&gt;&lt;foreign-keys&gt;&lt;key app="EN" db-id="atfxwz9erp290bee0sa5vef7w0s0t502t9ae" timestamp="1466911141"&gt;34&lt;/key&gt;&lt;/foreign-keys&gt;&lt;ref-type name="Journal Article"&gt;17&lt;/ref-type&gt;&lt;contributors&gt;&lt;authors&gt;&lt;author&gt;Dong, C.&lt;/author&gt;&lt;author&gt;Janas, A. M.&lt;/author&gt;&lt;author&gt;Wang, J. H.&lt;/author&gt;&lt;author&gt;Olson, W. J.&lt;/author&gt;&lt;author&gt;Wu, L.&lt;/author&gt;&lt;/authors&gt;&lt;/contributors&gt;&lt;auth-address&gt;Department of Microbiology and Molecular Genetics, Medical College of Wisconsin, 8701 Watertown Plank Road, Milwaukee, WI 53226, USA.&lt;/auth-address&gt;&lt;titles&gt;&lt;title&gt;Characterization of human immunodeficiency virus type 1 replication in immature and mature dendritic cells reveals dissociable cis- and trans-infection&lt;/title&gt;&lt;secondary-title&gt;J Virol&lt;/secondary-title&gt;&lt;/titles&gt;&lt;periodical&gt;&lt;full-title&gt;J Virol&lt;/full-title&gt;&lt;/periodical&gt;&lt;pages&gt;11352-62&lt;/pages&gt;&lt;volume&gt;81&lt;/volume&gt;&lt;number&gt;20&lt;/number&gt;&lt;keywords&gt;&lt;keyword&gt;CD4-Positive T-Lymphocytes/*virology&lt;/keyword&gt;&lt;keyword&gt;Cell Differentiation&lt;/keyword&gt;&lt;keyword&gt;Cells, Cultured&lt;/keyword&gt;&lt;keyword&gt;DNA, Viral&lt;/keyword&gt;&lt;keyword&gt;Dendritic Cells/pathology/*virology&lt;/keyword&gt;&lt;keyword&gt;HIV Infections&lt;/keyword&gt;&lt;keyword&gt;HIV-1/*pathogenicity&lt;/keyword&gt;&lt;keyword&gt;Humans&lt;/keyword&gt;&lt;keyword&gt;Virus Integration&lt;/keyword&gt;&lt;keyword&gt;*Virus Replication&lt;/keyword&gt;&lt;/keywords&gt;&lt;dates&gt;&lt;year&gt;2007&lt;/year&gt;&lt;pub-dates&gt;&lt;date&gt;Oct&lt;/date&gt;&lt;/pub-dates&gt;&lt;/dates&gt;&lt;isbn&gt;0022-538X (Print)&amp;#xD;0022-538X (Linking)&lt;/isbn&gt;&lt;accession-num&gt;17686876&lt;/accession-num&gt;&lt;urls&gt;&lt;related-urls&gt;&lt;url&gt;http://www.ncbi.nlm.nih.gov/pubmed/17686876&lt;/url&gt;&lt;/related-urls&gt;&lt;/urls&gt;&lt;custom2&gt;PMC2045571&lt;/custom2&gt;&lt;electronic-resource-num&gt;10.1128/JVI.01081-07&lt;/electronic-resource-num&gt;&lt;/record&gt;&lt;/Cite&gt;&lt;/EndNote&gt;</w:instrText>
        </w:r>
        <w:r w:rsidRPr="00E624E5">
          <w:fldChar w:fldCharType="separate"/>
        </w:r>
        <w:r w:rsidR="008044E0">
          <w:rPr>
            <w:noProof/>
          </w:rPr>
          <w:t>(Dong et al., 2007)</w:t>
        </w:r>
        <w:r w:rsidRPr="00E624E5">
          <w:fldChar w:fldCharType="end"/>
        </w:r>
        <w:r w:rsidRPr="00E624E5">
          <w:t>, was also significantly reduced over 10-fold (</w:t>
        </w:r>
        <w:r w:rsidR="00D366C1">
          <w:rPr>
            <w:bCs/>
            <w:i/>
            <w:color w:val="000000"/>
            <w:kern w:val="24"/>
          </w:rPr>
          <w:t>P&lt;</w:t>
        </w:r>
        <w:r w:rsidRPr="00E624E5">
          <w:rPr>
            <w:bCs/>
            <w:color w:val="000000"/>
            <w:kern w:val="24"/>
          </w:rPr>
          <w:t>0.05</w:t>
        </w:r>
        <w:r w:rsidRPr="00E624E5">
          <w:t xml:space="preserve">) by overexpression of </w:t>
        </w:r>
        <w:r w:rsidRPr="00E624E5">
          <w:lastRenderedPageBreak/>
          <w:t>YTHDF</w:t>
        </w:r>
        <w:r w:rsidRPr="00E624E5">
          <w:rPr>
            <w:color w:val="000000"/>
          </w:rPr>
          <w:t xml:space="preserve">1–3 proteins </w:t>
        </w:r>
        <w:r w:rsidRPr="00E624E5">
          <w:t>(</w:t>
        </w:r>
        <w:r w:rsidR="00F24EC8">
          <w:t>Figure</w:t>
        </w:r>
      </w:ins>
      <w:r w:rsidRPr="00DE7D54">
        <w:t xml:space="preserve"> </w:t>
      </w:r>
      <w:r w:rsidR="005A0541" w:rsidRPr="00DE7D54">
        <w:t>4</w:t>
      </w:r>
      <w:r w:rsidRPr="00DE7D54">
        <w:t xml:space="preserve">C), corresponding to the reduced late RT products observed in this experiment. Using our established Jurkat cell lines with stable knockdown of individual </w:t>
      </w:r>
      <w:r w:rsidRPr="00DE7D54">
        <w:rPr>
          <w:color w:val="000000"/>
        </w:rPr>
        <w:t>YTHDF1–3</w:t>
      </w:r>
      <w:r w:rsidRPr="00DE7D54">
        <w:t xml:space="preserve"> proteins (</w:t>
      </w:r>
      <w:del w:id="199" w:author="Li Wu" w:date="2016-06-27T13:11:00Z">
        <w:r w:rsidR="001829A0" w:rsidRPr="00527F67">
          <w:delText>Fig.</w:delText>
        </w:r>
      </w:del>
      <w:ins w:id="200" w:author="Li Wu" w:date="2016-06-27T13:11:00Z">
        <w:r w:rsidR="00F24EC8">
          <w:t>Figure</w:t>
        </w:r>
      </w:ins>
      <w:r w:rsidRPr="00DE7D54">
        <w:t xml:space="preserve"> </w:t>
      </w:r>
      <w:r w:rsidR="005A0541" w:rsidRPr="00DE7D54">
        <w:t>3</w:t>
      </w:r>
      <w:r w:rsidRPr="00DE7D54">
        <w:t xml:space="preserve">A), we found that the levels of HIV-1 late RT products were significantly increased in </w:t>
      </w:r>
      <w:r w:rsidRPr="00DE7D54">
        <w:rPr>
          <w:color w:val="000000"/>
        </w:rPr>
        <w:t>YT</w:t>
      </w:r>
      <w:r w:rsidR="007D0335" w:rsidRPr="00DE7D54">
        <w:rPr>
          <w:color w:val="000000"/>
        </w:rPr>
        <w:t xml:space="preserve">HDF1 down-regulated cells by </w:t>
      </w:r>
      <w:del w:id="201" w:author="Li Wu" w:date="2016-06-27T13:11:00Z">
        <w:r w:rsidR="001829A0" w:rsidRPr="00527F67">
          <w:rPr>
            <w:color w:val="000000"/>
          </w:rPr>
          <w:delText>4.</w:delText>
        </w:r>
      </w:del>
      <w:r w:rsidR="007D0335" w:rsidRPr="00DE7D54">
        <w:rPr>
          <w:color w:val="000000"/>
        </w:rPr>
        <w:t>2</w:t>
      </w:r>
      <w:ins w:id="202" w:author="Li Wu" w:date="2016-06-27T13:11:00Z">
        <w:r w:rsidR="007D0335">
          <w:rPr>
            <w:color w:val="000000"/>
          </w:rPr>
          <w:t>.7</w:t>
        </w:r>
      </w:ins>
      <w:r w:rsidRPr="00DE7D54">
        <w:rPr>
          <w:color w:val="000000"/>
        </w:rPr>
        <w:t>-fold (</w:t>
      </w:r>
      <w:del w:id="203" w:author="Li Wu" w:date="2016-06-27T13:11:00Z">
        <w:r w:rsidR="001829A0" w:rsidRPr="00527F67">
          <w:rPr>
            <w:bCs/>
            <w:i/>
            <w:color w:val="000000"/>
            <w:kern w:val="24"/>
          </w:rPr>
          <w:delText>p</w:delText>
        </w:r>
      </w:del>
      <w:ins w:id="204" w:author="Li Wu" w:date="2016-06-27T13:11:00Z">
        <w:r w:rsidR="00D366C1">
          <w:rPr>
            <w:bCs/>
            <w:i/>
            <w:color w:val="000000"/>
            <w:kern w:val="24"/>
          </w:rPr>
          <w:t>P</w:t>
        </w:r>
      </w:ins>
      <w:r w:rsidR="00D366C1">
        <w:rPr>
          <w:i/>
          <w:color w:val="000000"/>
          <w:kern w:val="24"/>
          <w:rPrChange w:id="205" w:author="Li Wu" w:date="2016-06-27T13:11:00Z">
            <w:rPr>
              <w:color w:val="000000"/>
              <w:kern w:val="24"/>
            </w:rPr>
          </w:rPrChange>
        </w:rPr>
        <w:t>&lt;</w:t>
      </w:r>
      <w:r w:rsidRPr="00DE7D54">
        <w:rPr>
          <w:color w:val="000000"/>
          <w:kern w:val="24"/>
        </w:rPr>
        <w:t>0.05</w:t>
      </w:r>
      <w:r w:rsidRPr="00DE7D54">
        <w:rPr>
          <w:color w:val="000000"/>
        </w:rPr>
        <w:t xml:space="preserve">) </w:t>
      </w:r>
      <w:r w:rsidRPr="00DE7D54">
        <w:t xml:space="preserve">compared to control cells, while the knockdown of </w:t>
      </w:r>
      <w:r w:rsidRPr="00DE7D54">
        <w:rPr>
          <w:color w:val="000000"/>
        </w:rPr>
        <w:t xml:space="preserve">YTHDF2 or YTHDF3 </w:t>
      </w:r>
      <w:del w:id="206" w:author="Li Wu" w:date="2016-06-27T13:11:00Z">
        <w:r w:rsidR="001829A0" w:rsidRPr="00527F67">
          <w:rPr>
            <w:color w:val="000000"/>
          </w:rPr>
          <w:delText>did not significantly affect</w:delText>
        </w:r>
      </w:del>
      <w:ins w:id="207" w:author="Li Wu" w:date="2016-06-27T13:11:00Z">
        <w:r w:rsidR="001A6985">
          <w:rPr>
            <w:color w:val="000000"/>
          </w:rPr>
          <w:t>only increased</w:t>
        </w:r>
      </w:ins>
      <w:r w:rsidRPr="00DE7D54">
        <w:rPr>
          <w:color w:val="000000"/>
        </w:rPr>
        <w:t xml:space="preserve"> </w:t>
      </w:r>
      <w:r w:rsidRPr="00DE7D54">
        <w:t xml:space="preserve">late RT products </w:t>
      </w:r>
      <w:del w:id="208" w:author="Li Wu" w:date="2016-06-27T13:11:00Z">
        <w:r w:rsidR="001829A0" w:rsidRPr="00527F67">
          <w:delText>(Fig.</w:delText>
        </w:r>
      </w:del>
      <w:ins w:id="209" w:author="Li Wu" w:date="2016-06-27T13:11:00Z">
        <w:r w:rsidR="001A6985">
          <w:t xml:space="preserve">by 20-30% </w:t>
        </w:r>
        <w:r w:rsidRPr="00E624E5">
          <w:t>(</w:t>
        </w:r>
        <w:r w:rsidR="00F24EC8">
          <w:t>Figure</w:t>
        </w:r>
      </w:ins>
      <w:r w:rsidRPr="00DE7D54">
        <w:t xml:space="preserve"> </w:t>
      </w:r>
      <w:r w:rsidR="005A0541" w:rsidRPr="00DE7D54">
        <w:t>4</w:t>
      </w:r>
      <w:r w:rsidRPr="00DE7D54">
        <w:t>D). As a negative control, AZT-treated cells showed inhibition of HIV-1 post-entry infection as expected (</w:t>
      </w:r>
      <w:del w:id="210" w:author="Li Wu" w:date="2016-06-27T13:11:00Z">
        <w:r w:rsidR="001829A0" w:rsidRPr="00527F67">
          <w:delText>Fig.</w:delText>
        </w:r>
      </w:del>
      <w:ins w:id="211" w:author="Li Wu" w:date="2016-06-27T13:11:00Z">
        <w:r w:rsidR="00F24EC8">
          <w:t>Figure</w:t>
        </w:r>
      </w:ins>
      <w:r w:rsidRPr="00DE7D54">
        <w:t xml:space="preserve"> </w:t>
      </w:r>
      <w:r w:rsidR="005A0541" w:rsidRPr="00DE7D54">
        <w:t>4</w:t>
      </w:r>
      <w:r w:rsidRPr="00DE7D54">
        <w:t>A-D).</w:t>
      </w:r>
    </w:p>
    <w:p w14:paraId="10F4A3F8" w14:textId="09E5768E" w:rsidR="00D25B01" w:rsidRPr="00DE7D54" w:rsidRDefault="00F71846" w:rsidP="003A2233">
      <w:pPr>
        <w:spacing w:after="0" w:line="480" w:lineRule="auto"/>
        <w:ind w:firstLine="720"/>
        <w:contextualSpacing/>
      </w:pPr>
      <w:ins w:id="212" w:author="Li Wu" w:date="2016-06-27T13:11:00Z">
        <w:r>
          <w:t>The effects on</w:t>
        </w:r>
        <w:r w:rsidR="00136162">
          <w:t xml:space="preserve"> </w:t>
        </w:r>
        <w:r w:rsidR="00136162" w:rsidRPr="00E624E5">
          <w:t>HIV-1 late reverse transcription</w:t>
        </w:r>
        <w:r w:rsidR="00136162">
          <w:t xml:space="preserve"> </w:t>
        </w:r>
        <w:r>
          <w:t xml:space="preserve">mediated </w:t>
        </w:r>
        <w:r w:rsidR="00136162">
          <w:t xml:space="preserve">by </w:t>
        </w:r>
      </w:ins>
      <w:r w:rsidR="00136162" w:rsidRPr="005A0541">
        <w:rPr>
          <w:rPrChange w:id="213" w:author="Li Wu" w:date="2016-06-27T13:11:00Z">
            <w:rPr>
              <w:b/>
              <w:color w:val="000000"/>
            </w:rPr>
          </w:rPrChange>
        </w:rPr>
        <w:t>YTHDF1</w:t>
      </w:r>
      <w:r w:rsidR="00136162" w:rsidRPr="005A0541">
        <w:rPr>
          <w:color w:val="000000"/>
          <w:rPrChange w:id="214" w:author="Li Wu" w:date="2016-06-27T13:11:00Z">
            <w:rPr>
              <w:b/>
              <w:color w:val="000000"/>
            </w:rPr>
          </w:rPrChange>
        </w:rPr>
        <w:t>–</w:t>
      </w:r>
      <w:r w:rsidR="00136162" w:rsidRPr="005A0541">
        <w:rPr>
          <w:rPrChange w:id="215" w:author="Li Wu" w:date="2016-06-27T13:11:00Z">
            <w:rPr>
              <w:b/>
              <w:color w:val="000000"/>
            </w:rPr>
          </w:rPrChange>
        </w:rPr>
        <w:t xml:space="preserve">3 </w:t>
      </w:r>
      <w:del w:id="216" w:author="Li Wu" w:date="2016-06-27T13:11:00Z">
        <w:r w:rsidR="001829A0" w:rsidRPr="00527F67">
          <w:rPr>
            <w:b/>
          </w:rPr>
          <w:delText xml:space="preserve">proteins negatively regulate HIV-1 </w:delText>
        </w:r>
        <w:r w:rsidR="001829A0" w:rsidRPr="00527F67">
          <w:rPr>
            <w:b/>
            <w:i/>
          </w:rPr>
          <w:delText>gag</w:delText>
        </w:r>
        <w:r w:rsidR="001829A0" w:rsidRPr="00527F67">
          <w:rPr>
            <w:b/>
          </w:rPr>
          <w:delText xml:space="preserve"> mRNA expression.</w:delText>
        </w:r>
        <w:r w:rsidR="001829A0" w:rsidRPr="00527F67">
          <w:delText xml:space="preserve"> Next, we quantified HIV-1 </w:delText>
        </w:r>
        <w:r w:rsidR="001829A0" w:rsidRPr="00527F67">
          <w:rPr>
            <w:i/>
          </w:rPr>
          <w:delText>gag</w:delText>
        </w:r>
        <w:r w:rsidR="001829A0" w:rsidRPr="00527F67">
          <w:delText xml:space="preserve"> mRNA </w:delText>
        </w:r>
      </w:del>
      <w:ins w:id="217" w:author="Li Wu" w:date="2016-06-27T13:11:00Z">
        <w:r>
          <w:t>would</w:t>
        </w:r>
        <w:r w:rsidR="00136162">
          <w:t xml:space="preserve"> lead </w:t>
        </w:r>
      </w:ins>
      <w:r w:rsidR="00136162" w:rsidRPr="00DE7D54">
        <w:t xml:space="preserve">to </w:t>
      </w:r>
      <w:ins w:id="218" w:author="Li Wu" w:date="2016-06-27T13:11:00Z">
        <w:r>
          <w:t>altered</w:t>
        </w:r>
        <w:r w:rsidR="00136162">
          <w:t xml:space="preserve"> viral gene expression. </w:t>
        </w:r>
        <w:r w:rsidR="002035CF">
          <w:t>T</w:t>
        </w:r>
        <w:r w:rsidR="002035CF" w:rsidRPr="005A0541">
          <w:t xml:space="preserve">o </w:t>
        </w:r>
      </w:ins>
      <w:r w:rsidR="002035CF" w:rsidRPr="00DE7D54">
        <w:t xml:space="preserve">examine the impacts of </w:t>
      </w:r>
      <w:del w:id="219" w:author="Li Wu" w:date="2016-06-27T13:11:00Z">
        <w:r w:rsidR="001829A0" w:rsidRPr="00527F67">
          <w:delText>these</w:delText>
        </w:r>
      </w:del>
      <w:ins w:id="220" w:author="Li Wu" w:date="2016-06-27T13:11:00Z">
        <w:r w:rsidR="002035CF" w:rsidRPr="005A0541">
          <w:t>the</w:t>
        </w:r>
      </w:ins>
      <w:r w:rsidR="002035CF" w:rsidRPr="00DE7D54">
        <w:t xml:space="preserve"> </w:t>
      </w:r>
      <w:r w:rsidR="002035CF" w:rsidRPr="00DE7D54">
        <w:rPr>
          <w:color w:val="000000"/>
        </w:rPr>
        <w:t>YTHDF</w:t>
      </w:r>
      <w:r w:rsidR="002035CF" w:rsidRPr="00DE7D54">
        <w:t xml:space="preserve"> proteins on viral gene expression</w:t>
      </w:r>
      <w:del w:id="221" w:author="Li Wu" w:date="2016-06-27T13:11:00Z">
        <w:r w:rsidR="001829A0" w:rsidRPr="00527F67">
          <w:delText>.</w:delText>
        </w:r>
      </w:del>
      <w:ins w:id="222" w:author="Li Wu" w:date="2016-06-27T13:11:00Z">
        <w:r w:rsidR="002035CF">
          <w:t>,</w:t>
        </w:r>
        <w:r w:rsidR="002035CF" w:rsidRPr="005A0541">
          <w:t xml:space="preserve"> </w:t>
        </w:r>
        <w:r w:rsidR="00D25B01" w:rsidRPr="005A0541">
          <w:t xml:space="preserve">we quantified HIV-1 </w:t>
        </w:r>
        <w:r w:rsidR="00D25B01" w:rsidRPr="005A0541">
          <w:rPr>
            <w:i/>
          </w:rPr>
          <w:t>gag</w:t>
        </w:r>
        <w:r w:rsidR="00D25B01" w:rsidRPr="005A0541">
          <w:t xml:space="preserve"> mRNA</w:t>
        </w:r>
        <w:r w:rsidR="002035CF">
          <w:t xml:space="preserve"> in infected cells</w:t>
        </w:r>
        <w:r w:rsidR="00F2180E">
          <w:t xml:space="preserve"> at 24 hpi</w:t>
        </w:r>
        <w:r w:rsidR="00D25B01" w:rsidRPr="005A0541">
          <w:t>.</w:t>
        </w:r>
      </w:ins>
      <w:r w:rsidR="00D25B01" w:rsidRPr="00DE7D54">
        <w:t xml:space="preserve"> The HIV-1 </w:t>
      </w:r>
      <w:r w:rsidR="00D25B01" w:rsidRPr="00DE7D54">
        <w:rPr>
          <w:i/>
        </w:rPr>
        <w:t>gag</w:t>
      </w:r>
      <w:r w:rsidR="00D25B01" w:rsidRPr="00DE7D54">
        <w:t xml:space="preserve"> mRNA level in HeLa cells with overexpression of individual YTHDF1</w:t>
      </w:r>
      <w:del w:id="223" w:author="Li Wu" w:date="2016-06-27T13:11:00Z">
        <w:r w:rsidR="001829A0" w:rsidRPr="00527F67">
          <w:delText>-</w:delText>
        </w:r>
      </w:del>
      <w:ins w:id="224" w:author="Li Wu" w:date="2016-06-27T13:11:00Z">
        <w:r w:rsidR="005A34C7" w:rsidRPr="005A0541">
          <w:rPr>
            <w:color w:val="000000"/>
          </w:rPr>
          <w:t>–</w:t>
        </w:r>
      </w:ins>
      <w:r w:rsidR="00D25B01" w:rsidRPr="00DE7D54">
        <w:t>3 showed a 4-fold reduction (</w:t>
      </w:r>
      <w:del w:id="225" w:author="Li Wu" w:date="2016-06-27T13:11:00Z">
        <w:r w:rsidR="001829A0" w:rsidRPr="00527F67">
          <w:rPr>
            <w:bCs/>
            <w:i/>
            <w:color w:val="000000"/>
            <w:kern w:val="24"/>
          </w:rPr>
          <w:delText>p</w:delText>
        </w:r>
      </w:del>
      <w:ins w:id="226" w:author="Li Wu" w:date="2016-06-27T13:11:00Z">
        <w:r w:rsidR="00D366C1">
          <w:rPr>
            <w:bCs/>
            <w:i/>
            <w:color w:val="000000"/>
            <w:kern w:val="24"/>
          </w:rPr>
          <w:t>P</w:t>
        </w:r>
      </w:ins>
      <w:r w:rsidR="00D366C1">
        <w:rPr>
          <w:i/>
          <w:color w:val="000000"/>
          <w:kern w:val="24"/>
          <w:rPrChange w:id="227" w:author="Li Wu" w:date="2016-06-27T13:11:00Z">
            <w:rPr>
              <w:color w:val="000000"/>
              <w:kern w:val="24"/>
            </w:rPr>
          </w:rPrChange>
        </w:rPr>
        <w:t>&lt;</w:t>
      </w:r>
      <w:r w:rsidR="00D25B01" w:rsidRPr="00DE7D54">
        <w:rPr>
          <w:color w:val="000000"/>
          <w:kern w:val="24"/>
        </w:rPr>
        <w:t>0.0005</w:t>
      </w:r>
      <w:r w:rsidR="00D25B01" w:rsidRPr="00DE7D54">
        <w:t>) compared to vector control cells (</w:t>
      </w:r>
      <w:del w:id="228" w:author="Li Wu" w:date="2016-06-27T13:11:00Z">
        <w:r w:rsidR="001829A0" w:rsidRPr="00527F67">
          <w:delText>Fig. 5A).</w:delText>
        </w:r>
      </w:del>
      <w:ins w:id="229" w:author="Li Wu" w:date="2016-06-27T13:11:00Z">
        <w:r w:rsidR="003A2B81">
          <w:t>Figure</w:t>
        </w:r>
        <w:r w:rsidR="003A2B81" w:rsidRPr="00A006F6">
          <w:t xml:space="preserve"> </w:t>
        </w:r>
        <w:r w:rsidR="003A2B81">
          <w:t>4</w:t>
        </w:r>
        <w:r w:rsidR="003A2B81" w:rsidRPr="004B0436">
          <w:rPr>
            <w:color w:val="000000"/>
          </w:rPr>
          <w:t>–</w:t>
        </w:r>
        <w:r w:rsidR="003A2B81">
          <w:rPr>
            <w:color w:val="000000"/>
          </w:rPr>
          <w:t>figure supplement 1</w:t>
        </w:r>
        <w:r w:rsidR="003A2B81">
          <w:t>A</w:t>
        </w:r>
        <w:r w:rsidR="00D25B01" w:rsidRPr="005A0541">
          <w:t>).</w:t>
        </w:r>
      </w:ins>
      <w:r w:rsidR="00D25B01" w:rsidRPr="00DE7D54">
        <w:t xml:space="preserve"> In contrast, the knockdown of individual YTHDF</w:t>
      </w:r>
      <w:r w:rsidR="00D25B01" w:rsidRPr="00DE7D54">
        <w:rPr>
          <w:color w:val="000000"/>
        </w:rPr>
        <w:t>1–3</w:t>
      </w:r>
      <w:r w:rsidR="00D25B01" w:rsidRPr="00DE7D54">
        <w:t xml:space="preserve"> in HeLa cells increased the level of </w:t>
      </w:r>
      <w:r w:rsidR="00D25B01" w:rsidRPr="00DE7D54">
        <w:rPr>
          <w:i/>
        </w:rPr>
        <w:t>gag</w:t>
      </w:r>
      <w:r w:rsidR="00D25B01" w:rsidRPr="00DE7D54">
        <w:t xml:space="preserve"> mRNA by 8- to 12-fold (</w:t>
      </w:r>
      <w:del w:id="230" w:author="Li Wu" w:date="2016-06-27T13:11:00Z">
        <w:r w:rsidR="001829A0" w:rsidRPr="00527F67">
          <w:rPr>
            <w:bCs/>
            <w:i/>
            <w:color w:val="000000"/>
            <w:kern w:val="24"/>
          </w:rPr>
          <w:delText>p</w:delText>
        </w:r>
      </w:del>
      <w:ins w:id="231" w:author="Li Wu" w:date="2016-06-27T13:11:00Z">
        <w:r w:rsidR="00D366C1">
          <w:rPr>
            <w:bCs/>
            <w:i/>
            <w:color w:val="000000"/>
            <w:kern w:val="24"/>
          </w:rPr>
          <w:t>P</w:t>
        </w:r>
      </w:ins>
      <w:r w:rsidR="00D366C1">
        <w:rPr>
          <w:i/>
          <w:color w:val="000000"/>
          <w:kern w:val="24"/>
          <w:rPrChange w:id="232" w:author="Li Wu" w:date="2016-06-27T13:11:00Z">
            <w:rPr>
              <w:color w:val="000000"/>
              <w:kern w:val="24"/>
            </w:rPr>
          </w:rPrChange>
        </w:rPr>
        <w:t>&lt;</w:t>
      </w:r>
      <w:r w:rsidR="00D25B01" w:rsidRPr="00DE7D54">
        <w:rPr>
          <w:color w:val="000000"/>
          <w:kern w:val="24"/>
        </w:rPr>
        <w:t>0.05</w:t>
      </w:r>
      <w:r w:rsidR="00D25B01" w:rsidRPr="00DE7D54">
        <w:t>) compared to vector control cells (</w:t>
      </w:r>
      <w:del w:id="233" w:author="Li Wu" w:date="2016-06-27T13:11:00Z">
        <w:r w:rsidR="001829A0" w:rsidRPr="00527F67">
          <w:delText>Fig. 5B).</w:delText>
        </w:r>
      </w:del>
      <w:ins w:id="234" w:author="Li Wu" w:date="2016-06-27T13:11:00Z">
        <w:r w:rsidR="003A2B81">
          <w:t>Figure</w:t>
        </w:r>
        <w:r w:rsidR="003A2B81" w:rsidRPr="00A006F6">
          <w:t xml:space="preserve"> </w:t>
        </w:r>
        <w:r w:rsidR="003A2B81">
          <w:t>4</w:t>
        </w:r>
        <w:r w:rsidR="003A2B81" w:rsidRPr="004B0436">
          <w:rPr>
            <w:color w:val="000000"/>
          </w:rPr>
          <w:t>–</w:t>
        </w:r>
        <w:r w:rsidR="003A2B81">
          <w:rPr>
            <w:color w:val="000000"/>
          </w:rPr>
          <w:t>figure supplement 1</w:t>
        </w:r>
        <w:r w:rsidR="003A2B81">
          <w:t>B</w:t>
        </w:r>
        <w:r w:rsidR="00D25B01" w:rsidRPr="005A0541">
          <w:t>).</w:t>
        </w:r>
      </w:ins>
      <w:r w:rsidR="00D25B01" w:rsidRPr="00DE7D54">
        <w:t xml:space="preserve"> The knockdown of YTHDF</w:t>
      </w:r>
      <w:r w:rsidR="00D25B01" w:rsidRPr="00DE7D54">
        <w:rPr>
          <w:color w:val="000000"/>
        </w:rPr>
        <w:t>3</w:t>
      </w:r>
      <w:del w:id="235" w:author="Li Wu" w:date="2016-06-27T13:11:00Z">
        <w:r w:rsidR="001829A0" w:rsidRPr="00527F67">
          <w:rPr>
            <w:color w:val="000000"/>
          </w:rPr>
          <w:delText xml:space="preserve">, but not </w:delText>
        </w:r>
        <w:r w:rsidR="001829A0" w:rsidRPr="00527F67">
          <w:delText>YTHDF</w:delText>
        </w:r>
        <w:r w:rsidR="001829A0" w:rsidRPr="00527F67">
          <w:rPr>
            <w:color w:val="000000"/>
          </w:rPr>
          <w:delText xml:space="preserve">1 or </w:delText>
        </w:r>
        <w:r w:rsidR="001829A0" w:rsidRPr="00527F67">
          <w:delText>YTHDF</w:delText>
        </w:r>
        <w:r w:rsidR="001829A0" w:rsidRPr="00527F67">
          <w:rPr>
            <w:color w:val="000000"/>
          </w:rPr>
          <w:delText>2,</w:delText>
        </w:r>
      </w:del>
      <w:r w:rsidR="00027270" w:rsidRPr="00DE7D54">
        <w:rPr>
          <w:color w:val="000000"/>
        </w:rPr>
        <w:t xml:space="preserve"> </w:t>
      </w:r>
      <w:r w:rsidR="00D25B01" w:rsidRPr="00DE7D54">
        <w:t xml:space="preserve">in Jurkat cells significantly increased the level of HIV-1 </w:t>
      </w:r>
      <w:r w:rsidR="00D25B01" w:rsidRPr="00DE7D54">
        <w:rPr>
          <w:i/>
        </w:rPr>
        <w:t>gag</w:t>
      </w:r>
      <w:r w:rsidR="00D25B01" w:rsidRPr="00DE7D54">
        <w:t xml:space="preserve"> mRNA by 2-fold (</w:t>
      </w:r>
      <w:del w:id="236" w:author="Li Wu" w:date="2016-06-27T13:11:00Z">
        <w:r w:rsidR="001829A0" w:rsidRPr="00527F67">
          <w:rPr>
            <w:bCs/>
            <w:i/>
            <w:color w:val="000000"/>
            <w:kern w:val="24"/>
          </w:rPr>
          <w:delText>p</w:delText>
        </w:r>
      </w:del>
      <w:ins w:id="237" w:author="Li Wu" w:date="2016-06-27T13:11:00Z">
        <w:r w:rsidR="00D366C1">
          <w:rPr>
            <w:bCs/>
            <w:i/>
            <w:color w:val="000000"/>
            <w:kern w:val="24"/>
          </w:rPr>
          <w:t>P</w:t>
        </w:r>
      </w:ins>
      <w:r w:rsidR="00D366C1">
        <w:rPr>
          <w:i/>
          <w:color w:val="000000"/>
          <w:kern w:val="24"/>
          <w:rPrChange w:id="238" w:author="Li Wu" w:date="2016-06-27T13:11:00Z">
            <w:rPr>
              <w:color w:val="000000"/>
              <w:kern w:val="24"/>
            </w:rPr>
          </w:rPrChange>
        </w:rPr>
        <w:t>&lt;</w:t>
      </w:r>
      <w:r w:rsidR="00D25B01" w:rsidRPr="00DE7D54">
        <w:rPr>
          <w:color w:val="000000"/>
          <w:kern w:val="24"/>
        </w:rPr>
        <w:t>0.05</w:t>
      </w:r>
      <w:r w:rsidR="00D25B01" w:rsidRPr="00DE7D54">
        <w:t>) compared to control cells</w:t>
      </w:r>
      <w:del w:id="239" w:author="Li Wu" w:date="2016-06-27T13:11:00Z">
        <w:r w:rsidR="001829A0" w:rsidRPr="00527F67">
          <w:delText xml:space="preserve"> (Fig. 5C).</w:delText>
        </w:r>
      </w:del>
      <w:ins w:id="240" w:author="Li Wu" w:date="2016-06-27T13:11:00Z">
        <w:r w:rsidR="00027270">
          <w:t xml:space="preserve">, while </w:t>
        </w:r>
        <w:r w:rsidR="0029554D" w:rsidRPr="005A0541">
          <w:t>the knockdown of</w:t>
        </w:r>
        <w:r w:rsidR="0029554D">
          <w:t xml:space="preserve"> </w:t>
        </w:r>
        <w:r w:rsidR="00027270" w:rsidRPr="005A0541">
          <w:t>YTHDF</w:t>
        </w:r>
        <w:r w:rsidR="00027270" w:rsidRPr="005A0541">
          <w:rPr>
            <w:color w:val="000000"/>
          </w:rPr>
          <w:t xml:space="preserve">1 or </w:t>
        </w:r>
        <w:r w:rsidR="00027270" w:rsidRPr="005A0541">
          <w:t>YTHDF</w:t>
        </w:r>
        <w:r w:rsidR="00027270" w:rsidRPr="005A0541">
          <w:rPr>
            <w:color w:val="000000"/>
          </w:rPr>
          <w:t>2</w:t>
        </w:r>
        <w:r w:rsidR="0029554D">
          <w:rPr>
            <w:color w:val="000000"/>
          </w:rPr>
          <w:t xml:space="preserve"> did not have a significant effect</w:t>
        </w:r>
        <w:r w:rsidR="00D25B01" w:rsidRPr="005A0541">
          <w:t xml:space="preserve"> (</w:t>
        </w:r>
        <w:r w:rsidR="003A2B81">
          <w:t>Figure</w:t>
        </w:r>
        <w:r w:rsidR="003A2B81" w:rsidRPr="00A006F6">
          <w:t xml:space="preserve"> </w:t>
        </w:r>
        <w:r w:rsidR="003A2B81">
          <w:t>4</w:t>
        </w:r>
        <w:r w:rsidR="003A2B81" w:rsidRPr="004B0436">
          <w:rPr>
            <w:color w:val="000000"/>
          </w:rPr>
          <w:t>–</w:t>
        </w:r>
        <w:r w:rsidR="003A2B81">
          <w:rPr>
            <w:color w:val="000000"/>
          </w:rPr>
          <w:t>figure supplement 1</w:t>
        </w:r>
        <w:r w:rsidR="003A2B81">
          <w:t>C</w:t>
        </w:r>
        <w:r w:rsidR="00D25B01" w:rsidRPr="005A0541">
          <w:t xml:space="preserve">). </w:t>
        </w:r>
        <w:r w:rsidR="00627C07">
          <w:t xml:space="preserve">The different effects of </w:t>
        </w:r>
        <w:r w:rsidR="00627C07" w:rsidRPr="005A0541">
          <w:t>YTHDF1</w:t>
        </w:r>
        <w:r w:rsidR="00627C07" w:rsidRPr="005A0541">
          <w:rPr>
            <w:color w:val="000000"/>
          </w:rPr>
          <w:t>–</w:t>
        </w:r>
        <w:r w:rsidR="00627C07" w:rsidRPr="005A0541">
          <w:t xml:space="preserve">3 </w:t>
        </w:r>
        <w:r w:rsidR="00655A54">
          <w:t xml:space="preserve">silencing </w:t>
        </w:r>
        <w:r w:rsidR="00627C07">
          <w:t xml:space="preserve">on </w:t>
        </w:r>
        <w:r w:rsidR="00627C07" w:rsidRPr="005A0541">
          <w:rPr>
            <w:i/>
          </w:rPr>
          <w:t>gag</w:t>
        </w:r>
        <w:r w:rsidR="00627C07">
          <w:t xml:space="preserve"> mRNA expression in HeLa and Jurkat cells </w:t>
        </w:r>
        <w:r w:rsidR="00845D7A">
          <w:t>might</w:t>
        </w:r>
        <w:r w:rsidR="00627C07">
          <w:t xml:space="preserve"> </w:t>
        </w:r>
        <w:r w:rsidR="00655A54">
          <w:t>result from</w:t>
        </w:r>
        <w:r w:rsidR="00627C07">
          <w:t xml:space="preserve"> the difference </w:t>
        </w:r>
        <w:r w:rsidR="00655A54">
          <w:t xml:space="preserve">in the knockdown efficiency </w:t>
        </w:r>
        <w:r w:rsidR="00627C07">
          <w:t>in these cells (</w:t>
        </w:r>
        <w:r w:rsidR="00F24EC8">
          <w:t>Figure</w:t>
        </w:r>
        <w:r w:rsidR="00627C07">
          <w:t xml:space="preserve"> 2D and 3</w:t>
        </w:r>
        <w:r w:rsidR="00704042">
          <w:t>A</w:t>
        </w:r>
        <w:r w:rsidR="00627C07">
          <w:t>).</w:t>
        </w:r>
      </w:ins>
      <w:r w:rsidR="00627C07" w:rsidRPr="00DE7D54">
        <w:t xml:space="preserve"> </w:t>
      </w:r>
      <w:r w:rsidR="00D25B01" w:rsidRPr="00DE7D54">
        <w:t xml:space="preserve">These data suggest that </w:t>
      </w:r>
      <w:r w:rsidR="00D25B01" w:rsidRPr="00DE7D54">
        <w:rPr>
          <w:color w:val="000000"/>
        </w:rPr>
        <w:t>YTHDF1–3</w:t>
      </w:r>
      <w:r w:rsidR="00D25B01" w:rsidRPr="00DE7D54">
        <w:t xml:space="preserve"> proteins </w:t>
      </w:r>
      <w:del w:id="241" w:author="Li Wu" w:date="2016-06-27T13:11:00Z">
        <w:r w:rsidR="001829A0" w:rsidRPr="00527F67">
          <w:delText>can</w:delText>
        </w:r>
      </w:del>
      <w:ins w:id="242" w:author="Li Wu" w:date="2016-06-27T13:11:00Z">
        <w:r w:rsidR="008112E9">
          <w:t>could</w:t>
        </w:r>
      </w:ins>
      <w:r w:rsidR="00D25B01" w:rsidRPr="00DE7D54">
        <w:t xml:space="preserve"> negatively regulate HIV-1 mRNA </w:t>
      </w:r>
      <w:del w:id="243" w:author="Li Wu" w:date="2016-06-27T13:11:00Z">
        <w:r w:rsidR="001829A0" w:rsidRPr="00527F67">
          <w:delText>expression</w:delText>
        </w:r>
      </w:del>
      <w:ins w:id="244" w:author="Li Wu" w:date="2016-06-27T13:11:00Z">
        <w:r w:rsidR="006A6849">
          <w:t>transcription</w:t>
        </w:r>
      </w:ins>
      <w:r w:rsidR="00D25B01" w:rsidRPr="00DE7D54">
        <w:t>, in addition to inhibiting viral reverse transcription in HIV-1 infected cells.</w:t>
      </w:r>
      <w:ins w:id="245" w:author="Li Wu" w:date="2016-06-27T13:11:00Z">
        <w:r w:rsidR="00027270">
          <w:t xml:space="preserve"> </w:t>
        </w:r>
      </w:ins>
    </w:p>
    <w:p w14:paraId="5DC6A6B0" w14:textId="446853B8" w:rsidR="003D5227" w:rsidRPr="00DE7D54" w:rsidRDefault="003D5227" w:rsidP="00DE7D54">
      <w:pPr>
        <w:spacing w:line="480" w:lineRule="auto"/>
        <w:ind w:firstLine="720"/>
        <w:contextualSpacing/>
      </w:pPr>
      <w:r w:rsidRPr="00DE7D54">
        <w:rPr>
          <w:b/>
          <w:color w:val="000000"/>
          <w:kern w:val="24"/>
        </w:rPr>
        <w:t xml:space="preserve">YTHDF1–3 proteins are associated with HIV-1 gRNA </w:t>
      </w:r>
      <w:del w:id="246" w:author="Li Wu" w:date="2016-06-27T13:11:00Z">
        <w:r w:rsidR="001829A0" w:rsidRPr="00527F67">
          <w:rPr>
            <w:b/>
            <w:bCs/>
            <w:color w:val="000000"/>
            <w:kern w:val="24"/>
          </w:rPr>
          <w:delText xml:space="preserve">in infected cells. </w:delText>
        </w:r>
        <w:r w:rsidR="001829A0" w:rsidRPr="00527F67">
          <w:rPr>
            <w:color w:val="000000"/>
          </w:rPr>
          <w:delText>YTHDF1–3</w:delText>
        </w:r>
        <w:r w:rsidR="001829A0" w:rsidRPr="00527F67">
          <w:delText xml:space="preserve"> proteins are reader proteins that specifically bind</w:delText>
        </w:r>
      </w:del>
      <w:ins w:id="247" w:author="Li Wu" w:date="2016-06-27T13:11:00Z">
        <w:r w:rsidR="00E624E5" w:rsidRPr="00E624E5">
          <w:rPr>
            <w:b/>
            <w:bCs/>
            <w:color w:val="000000"/>
            <w:kern w:val="24"/>
          </w:rPr>
          <w:t>and lead</w:t>
        </w:r>
      </w:ins>
      <w:r w:rsidR="00E624E5" w:rsidRPr="00E624E5">
        <w:rPr>
          <w:b/>
          <w:color w:val="000000"/>
          <w:kern w:val="24"/>
          <w:rPrChange w:id="248" w:author="Li Wu" w:date="2016-06-27T13:11:00Z">
            <w:rPr/>
          </w:rPrChange>
        </w:rPr>
        <w:t xml:space="preserve"> to </w:t>
      </w:r>
      <w:del w:id="249" w:author="Li Wu" w:date="2016-06-27T13:11:00Z">
        <w:r w:rsidR="001829A0" w:rsidRPr="00527F67">
          <w:delText>m</w:delText>
        </w:r>
        <w:r w:rsidR="001829A0" w:rsidRPr="00527F67">
          <w:rPr>
            <w:vertAlign w:val="superscript"/>
          </w:rPr>
          <w:delText>6</w:delText>
        </w:r>
        <w:r w:rsidR="001829A0" w:rsidRPr="00527F67">
          <w:delText xml:space="preserve">A-methylated cellular RNAs </w:delText>
        </w:r>
        <w:r w:rsidR="001829A0" w:rsidRPr="00527F67">
          <w:rPr>
            <w:color w:val="000000"/>
          </w:rPr>
          <w:fldChar w:fldCharType="begin">
            <w:fldData xml:space="preserve">PEVuZE5vdGU+PENpdGU+PEF1dGhvcj5XYW5nPC9BdXRob3I+PFllYXI+MjAxNDwvWWVhcj48UmVj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</w:fldData>
          </w:fldChar>
        </w:r>
        <w:r w:rsidR="001829A0" w:rsidRPr="00527F67">
          <w:rPr>
            <w:color w:val="000000"/>
          </w:rPr>
          <w:delInstrText xml:space="preserve"> ADDIN EN.CITE </w:delInstrText>
        </w:r>
        <w:r w:rsidR="001829A0" w:rsidRPr="00527F67">
          <w:rPr>
            <w:color w:val="000000"/>
          </w:rPr>
          <w:fldChar w:fldCharType="begin">
            <w:fldData xml:space="preserve">PEVuZE5vdGU+PENpdGU+PEF1dGhvcj5XYW5nPC9BdXRob3I+PFllYXI+MjAxNDwvWWVhcj48UmVj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</w:fldData>
          </w:fldChar>
        </w:r>
        <w:r w:rsidR="001829A0" w:rsidRPr="00527F67">
          <w:rPr>
            <w:color w:val="000000"/>
          </w:rPr>
          <w:delInstrText xml:space="preserve"> ADDIN EN.CITE.DATA </w:delInstrText>
        </w:r>
        <w:r w:rsidR="001829A0" w:rsidRPr="00527F67">
          <w:rPr>
            <w:color w:val="000000"/>
          </w:rPr>
        </w:r>
        <w:r w:rsidR="001829A0" w:rsidRPr="00527F67">
          <w:rPr>
            <w:color w:val="000000"/>
          </w:rPr>
          <w:fldChar w:fldCharType="end"/>
        </w:r>
        <w:r w:rsidR="001829A0" w:rsidRPr="00527F67">
          <w:rPr>
            <w:color w:val="000000"/>
          </w:rPr>
        </w:r>
        <w:r w:rsidR="001829A0" w:rsidRPr="00527F67">
          <w:rPr>
            <w:color w:val="000000"/>
          </w:rPr>
          <w:fldChar w:fldCharType="separate"/>
        </w:r>
        <w:r w:rsidR="001829A0" w:rsidRPr="00527F67">
          <w:rPr>
            <w:noProof/>
            <w:color w:val="000000"/>
          </w:rPr>
          <w:delText>(12,13)</w:delText>
        </w:r>
        <w:r w:rsidR="001829A0" w:rsidRPr="00527F67">
          <w:rPr>
            <w:color w:val="000000"/>
          </w:rPr>
          <w:fldChar w:fldCharType="end"/>
        </w:r>
        <w:r w:rsidR="001829A0" w:rsidRPr="00527F67">
          <w:delText>.</w:delText>
        </w:r>
      </w:del>
      <w:ins w:id="250" w:author="Li Wu" w:date="2016-06-27T13:11:00Z">
        <w:r w:rsidR="00E624E5" w:rsidRPr="00E624E5">
          <w:rPr>
            <w:b/>
            <w:bCs/>
            <w:color w:val="000000"/>
            <w:kern w:val="24"/>
          </w:rPr>
          <w:t>degradation of viral RNA</w:t>
        </w:r>
        <w:r w:rsidRPr="00E624E5">
          <w:rPr>
            <w:b/>
            <w:bCs/>
            <w:color w:val="000000"/>
            <w:kern w:val="24"/>
          </w:rPr>
          <w:t>.</w:t>
        </w:r>
      </w:ins>
      <w:r w:rsidRPr="00E624E5">
        <w:rPr>
          <w:b/>
          <w:color w:val="000000"/>
          <w:kern w:val="24"/>
          <w:rPrChange w:id="251" w:author="Li Wu" w:date="2016-06-27T13:11:00Z">
            <w:rPr/>
          </w:rPrChange>
        </w:rPr>
        <w:t xml:space="preserve"> </w:t>
      </w:r>
      <w:r w:rsidRPr="00DE7D54">
        <w:t xml:space="preserve">We hypothesize that </w:t>
      </w:r>
      <w:r w:rsidRPr="00DE7D54">
        <w:rPr>
          <w:color w:val="000000"/>
        </w:rPr>
        <w:t>YTHDF1–3</w:t>
      </w:r>
      <w:r w:rsidRPr="00DE7D54">
        <w:t xml:space="preserve"> proteins could inhibit the reverse transcription of </w:t>
      </w:r>
      <w:r w:rsidRPr="00DE7D54">
        <w:lastRenderedPageBreak/>
        <w:t>HIV-1 gRNA through directly binding to the gRNA. To test this hypothesis, we used a single-cycle, VSV-G-pseudotyped HIV-1 to infect HeLa cells overexpressing individual YTHDF</w:t>
      </w:r>
      <w:r w:rsidRPr="00DE7D54">
        <w:rPr>
          <w:color w:val="000000"/>
        </w:rPr>
        <w:t xml:space="preserve">1–3 </w:t>
      </w:r>
      <w:ins w:id="252" w:author="Li Wu" w:date="2016-06-27T13:11:00Z">
        <w:r w:rsidR="005B4776">
          <w:rPr>
            <w:color w:val="000000"/>
          </w:rPr>
          <w:t xml:space="preserve">proteins </w:t>
        </w:r>
      </w:ins>
      <w:r w:rsidRPr="00DE7D54">
        <w:rPr>
          <w:color w:val="000000"/>
        </w:rPr>
        <w:t>or vector control cells</w:t>
      </w:r>
      <w:r w:rsidRPr="00DE7D54">
        <w:t>, immunoprecipitated YTHDF</w:t>
      </w:r>
      <w:r w:rsidRPr="00DE7D54">
        <w:rPr>
          <w:color w:val="000000"/>
        </w:rPr>
        <w:t xml:space="preserve"> proteins from the infected cells </w:t>
      </w:r>
      <w:r w:rsidRPr="00DE7D54">
        <w:t xml:space="preserve">at 3 </w:t>
      </w:r>
      <w:del w:id="253" w:author="Li Wu" w:date="2016-06-27T13:11:00Z">
        <w:r w:rsidR="001829A0" w:rsidRPr="00527F67">
          <w:delText>hrs post-infection</w:delText>
        </w:r>
      </w:del>
      <w:ins w:id="254" w:author="Li Wu" w:date="2016-06-27T13:11:00Z">
        <w:r w:rsidR="00B61669">
          <w:t>hpi</w:t>
        </w:r>
      </w:ins>
      <w:r w:rsidRPr="00DE7D54">
        <w:t xml:space="preserve">, and then </w:t>
      </w:r>
      <w:del w:id="255" w:author="Li Wu" w:date="2016-06-27T13:11:00Z">
        <w:r w:rsidR="001829A0" w:rsidRPr="00527F67">
          <w:delText>measure</w:delText>
        </w:r>
      </w:del>
      <w:ins w:id="256" w:author="Li Wu" w:date="2016-06-27T13:11:00Z">
        <w:r w:rsidRPr="00E624E5">
          <w:t>measure</w:t>
        </w:r>
        <w:r w:rsidR="001218F2">
          <w:t>d</w:t>
        </w:r>
      </w:ins>
      <w:r w:rsidRPr="00DE7D54">
        <w:t xml:space="preserve"> HIV-1 gRNA levels in the </w:t>
      </w:r>
      <w:del w:id="257" w:author="Li Wu" w:date="2016-06-27T13:11:00Z">
        <w:r w:rsidR="001829A0" w:rsidRPr="00527F67">
          <w:delText>immunoprecipitation (</w:delText>
        </w:r>
      </w:del>
      <w:r w:rsidR="00210712" w:rsidRPr="00DE7D54">
        <w:t>IP</w:t>
      </w:r>
      <w:del w:id="258" w:author="Li Wu" w:date="2016-06-27T13:11:00Z">
        <w:r w:rsidR="001829A0" w:rsidRPr="00527F67">
          <w:delText>)</w:delText>
        </w:r>
      </w:del>
      <w:r w:rsidRPr="00DE7D54">
        <w:t xml:space="preserve"> samples. The presence of YTHDF proteins was confirmed in </w:t>
      </w:r>
      <w:ins w:id="259" w:author="Li Wu" w:date="2016-06-27T13:11:00Z">
        <w:r w:rsidR="005962DB" w:rsidRPr="00E624E5">
          <w:t xml:space="preserve">the </w:t>
        </w:r>
      </w:ins>
      <w:r w:rsidRPr="00DE7D54">
        <w:t xml:space="preserve">input and </w:t>
      </w:r>
      <w:del w:id="260" w:author="Li Wu" w:date="2016-06-27T13:11:00Z">
        <w:r w:rsidR="001829A0" w:rsidRPr="00527F67">
          <w:delText xml:space="preserve">the </w:delText>
        </w:r>
      </w:del>
      <w:r w:rsidRPr="00DE7D54">
        <w:t>IP samples (</w:t>
      </w:r>
      <w:del w:id="261" w:author="Li Wu" w:date="2016-06-27T13:11:00Z">
        <w:r w:rsidR="001829A0" w:rsidRPr="00527F67">
          <w:delText>Fig. 6A</w:delText>
        </w:r>
      </w:del>
      <w:ins w:id="262" w:author="Li Wu" w:date="2016-06-27T13:11:00Z">
        <w:r w:rsidR="00F24EC8">
          <w:t>Figure</w:t>
        </w:r>
        <w:r w:rsidRPr="00E624E5">
          <w:t xml:space="preserve"> </w:t>
        </w:r>
        <w:r w:rsidR="005F3609">
          <w:t>5</w:t>
        </w:r>
        <w:r w:rsidRPr="00E624E5">
          <w:t>A</w:t>
        </w:r>
      </w:ins>
      <w:r w:rsidRPr="00DE7D54">
        <w:t>). The quantification of the HIV-1 gRNA by qRT-PCR revealed a strong and specific association (</w:t>
      </w:r>
      <w:del w:id="263" w:author="Li Wu" w:date="2016-06-27T13:11:00Z">
        <w:r w:rsidR="001829A0" w:rsidRPr="00527F67">
          <w:rPr>
            <w:bCs/>
            <w:i/>
            <w:color w:val="000000"/>
            <w:kern w:val="24"/>
          </w:rPr>
          <w:delText>p</w:delText>
        </w:r>
      </w:del>
      <w:ins w:id="264" w:author="Li Wu" w:date="2016-06-27T13:11:00Z">
        <w:r w:rsidR="00D366C1">
          <w:rPr>
            <w:bCs/>
            <w:i/>
            <w:color w:val="000000"/>
            <w:kern w:val="24"/>
          </w:rPr>
          <w:t>P</w:t>
        </w:r>
      </w:ins>
      <w:r w:rsidR="00D366C1">
        <w:rPr>
          <w:i/>
          <w:color w:val="000000"/>
          <w:kern w:val="24"/>
          <w:rPrChange w:id="265" w:author="Li Wu" w:date="2016-06-27T13:11:00Z">
            <w:rPr>
              <w:color w:val="000000"/>
              <w:kern w:val="24"/>
            </w:rPr>
          </w:rPrChange>
        </w:rPr>
        <w:t>&lt;</w:t>
      </w:r>
      <w:r w:rsidRPr="00DE7D54">
        <w:rPr>
          <w:color w:val="000000"/>
          <w:kern w:val="24"/>
        </w:rPr>
        <w:t>0.005</w:t>
      </w:r>
      <w:r w:rsidRPr="00DE7D54">
        <w:t>) of HIV-1 gRNA with YTHDF</w:t>
      </w:r>
      <w:r w:rsidRPr="00DE7D54">
        <w:rPr>
          <w:color w:val="000000"/>
        </w:rPr>
        <w:t xml:space="preserve"> proteins</w:t>
      </w:r>
      <w:r w:rsidRPr="00DE7D54">
        <w:t xml:space="preserve"> in HIV-1-infected YTHDF</w:t>
      </w:r>
      <w:r w:rsidRPr="00DE7D54">
        <w:rPr>
          <w:color w:val="000000"/>
        </w:rPr>
        <w:t xml:space="preserve">1–3-expressing </w:t>
      </w:r>
      <w:r w:rsidRPr="00DE7D54">
        <w:t>cells compared to control cells (</w:t>
      </w:r>
      <w:del w:id="266" w:author="Li Wu" w:date="2016-06-27T13:11:00Z">
        <w:r w:rsidR="001829A0" w:rsidRPr="00527F67">
          <w:delText>Fig. 6B).</w:delText>
        </w:r>
      </w:del>
      <w:ins w:id="267" w:author="Li Wu" w:date="2016-06-27T13:11:00Z">
        <w:r w:rsidR="00F24EC8">
          <w:t>Figure</w:t>
        </w:r>
        <w:r w:rsidRPr="00121734">
          <w:t xml:space="preserve"> </w:t>
        </w:r>
        <w:r w:rsidR="002259B4" w:rsidRPr="00121734">
          <w:t>5</w:t>
        </w:r>
        <w:r w:rsidRPr="00121734">
          <w:t>B).</w:t>
        </w:r>
        <w:r w:rsidR="005E6878" w:rsidRPr="00121734">
          <w:t xml:space="preserve"> </w:t>
        </w:r>
        <w:r w:rsidR="00D30E0B" w:rsidRPr="00121734">
          <w:t>To examine the impact</w:t>
        </w:r>
        <w:r w:rsidR="005E6878" w:rsidRPr="00121734">
          <w:t xml:space="preserve"> of </w:t>
        </w:r>
        <w:r w:rsidR="005A34C7" w:rsidRPr="00121734">
          <w:t>YTHDF1–3</w:t>
        </w:r>
        <w:r w:rsidR="005E6878" w:rsidRPr="00121734">
          <w:t xml:space="preserve"> on </w:t>
        </w:r>
        <w:r w:rsidR="00D30E0B" w:rsidRPr="00121734">
          <w:t xml:space="preserve">HIV-1 </w:t>
        </w:r>
        <w:r w:rsidR="005E6878" w:rsidRPr="00121734">
          <w:rPr>
            <w:i/>
            <w:iCs/>
          </w:rPr>
          <w:t>gag</w:t>
        </w:r>
        <w:r w:rsidR="005E6878" w:rsidRPr="00121734">
          <w:t xml:space="preserve"> RNA kinetics</w:t>
        </w:r>
        <w:r w:rsidR="00D30E0B" w:rsidRPr="00121734">
          <w:t xml:space="preserve">, we quantified HIV-1 </w:t>
        </w:r>
        <w:r w:rsidR="00D30E0B" w:rsidRPr="00121734">
          <w:rPr>
            <w:i/>
            <w:iCs/>
          </w:rPr>
          <w:t>gag</w:t>
        </w:r>
        <w:r w:rsidR="00D30E0B" w:rsidRPr="00121734">
          <w:t xml:space="preserve"> RNA levels in YTHDF</w:t>
        </w:r>
        <w:r w:rsidR="00D30E0B" w:rsidRPr="00121734">
          <w:rPr>
            <w:color w:val="000000"/>
          </w:rPr>
          <w:t xml:space="preserve">1–3-expressing HeLa </w:t>
        </w:r>
        <w:r w:rsidR="00D30E0B" w:rsidRPr="00121734">
          <w:t xml:space="preserve">cells </w:t>
        </w:r>
        <w:r w:rsidR="004F19A0">
          <w:t xml:space="preserve">and </w:t>
        </w:r>
        <w:r w:rsidR="0046424A" w:rsidRPr="00121734">
          <w:t xml:space="preserve">vector </w:t>
        </w:r>
        <w:r w:rsidR="00D30E0B" w:rsidRPr="00121734">
          <w:t>control cells</w:t>
        </w:r>
        <w:r w:rsidR="00232F1F" w:rsidRPr="00121734">
          <w:t xml:space="preserve"> </w:t>
        </w:r>
        <w:r w:rsidR="004F19A0">
          <w:t xml:space="preserve">over a time </w:t>
        </w:r>
        <w:r w:rsidR="00BF17F5">
          <w:t xml:space="preserve">course </w:t>
        </w:r>
        <w:r w:rsidR="004F19A0">
          <w:t>of 6-24 hpi</w:t>
        </w:r>
        <w:r w:rsidR="005E6878" w:rsidRPr="00121734">
          <w:t xml:space="preserve">. </w:t>
        </w:r>
        <w:r w:rsidR="00F44C30" w:rsidRPr="00121734">
          <w:rPr>
            <w:lang w:val="en-GB"/>
          </w:rPr>
          <w:t xml:space="preserve">The relative levels of </w:t>
        </w:r>
        <w:r w:rsidR="00BC4B47" w:rsidRPr="00121734">
          <w:rPr>
            <w:i/>
            <w:lang w:val="en-GB"/>
          </w:rPr>
          <w:t>gag</w:t>
        </w:r>
        <w:r w:rsidR="00BC4B47" w:rsidRPr="00121734">
          <w:rPr>
            <w:lang w:val="en-GB"/>
          </w:rPr>
          <w:t xml:space="preserve"> RNA in </w:t>
        </w:r>
        <w:r w:rsidR="00556248">
          <w:rPr>
            <w:lang w:val="en-GB"/>
          </w:rPr>
          <w:t xml:space="preserve">HIV-1 </w:t>
        </w:r>
        <w:r w:rsidR="00F44C30" w:rsidRPr="00121734">
          <w:rPr>
            <w:lang w:val="en-GB"/>
          </w:rPr>
          <w:t xml:space="preserve">infected </w:t>
        </w:r>
        <w:r w:rsidR="00BC4B47" w:rsidRPr="00121734">
          <w:rPr>
            <w:lang w:val="en-GB"/>
          </w:rPr>
          <w:t xml:space="preserve">cells were normalized to </w:t>
        </w:r>
        <w:r w:rsidR="00F44C30" w:rsidRPr="00121734">
          <w:rPr>
            <w:lang w:val="en-GB"/>
          </w:rPr>
          <w:t xml:space="preserve">that of </w:t>
        </w:r>
        <w:r w:rsidR="00E619A7">
          <w:rPr>
            <w:lang w:val="en-GB"/>
          </w:rPr>
          <w:t xml:space="preserve">the </w:t>
        </w:r>
        <w:r w:rsidR="00BC4B47" w:rsidRPr="00121734">
          <w:rPr>
            <w:lang w:val="en-GB"/>
          </w:rPr>
          <w:t xml:space="preserve">vector </w:t>
        </w:r>
        <w:r w:rsidR="00E619A7">
          <w:rPr>
            <w:lang w:val="en-GB"/>
          </w:rPr>
          <w:t xml:space="preserve">control </w:t>
        </w:r>
        <w:r w:rsidR="00BC4B47" w:rsidRPr="00121734">
          <w:rPr>
            <w:lang w:val="en-GB"/>
          </w:rPr>
          <w:t xml:space="preserve">cells at </w:t>
        </w:r>
        <w:r w:rsidR="00F44C30" w:rsidRPr="00121734">
          <w:t xml:space="preserve">6 </w:t>
        </w:r>
        <w:r w:rsidR="004F19A0">
          <w:t>hpi</w:t>
        </w:r>
        <w:r w:rsidR="00BC4B47" w:rsidRPr="00121734">
          <w:rPr>
            <w:lang w:val="en-GB"/>
          </w:rPr>
          <w:t xml:space="preserve">. </w:t>
        </w:r>
        <w:r w:rsidR="005E6878" w:rsidRPr="00121734">
          <w:t xml:space="preserve">In the </w:t>
        </w:r>
        <w:r w:rsidR="00CA322B">
          <w:t xml:space="preserve">control </w:t>
        </w:r>
        <w:r w:rsidR="005E6878" w:rsidRPr="00121734">
          <w:t xml:space="preserve">cells, </w:t>
        </w:r>
        <w:r w:rsidR="00A51B23" w:rsidRPr="00121734">
          <w:t>compared to 6 hpi (set as 100%)</w:t>
        </w:r>
        <w:r w:rsidR="00A51B23">
          <w:t xml:space="preserve">, </w:t>
        </w:r>
        <w:r w:rsidR="00BC4B47" w:rsidRPr="00121734">
          <w:t xml:space="preserve">the level of </w:t>
        </w:r>
        <w:r w:rsidR="005E6878" w:rsidRPr="00121734">
          <w:rPr>
            <w:i/>
            <w:iCs/>
          </w:rPr>
          <w:t>gag</w:t>
        </w:r>
        <w:r w:rsidR="005E6878" w:rsidRPr="00121734">
          <w:t xml:space="preserve"> RNA</w:t>
        </w:r>
        <w:r w:rsidR="00F44C30" w:rsidRPr="00121734">
          <w:t xml:space="preserve"> </w:t>
        </w:r>
        <w:r w:rsidR="00BC4B47" w:rsidRPr="00121734">
          <w:t>was</w:t>
        </w:r>
        <w:r w:rsidR="005E6878" w:rsidRPr="00121734">
          <w:t xml:space="preserve"> reduced </w:t>
        </w:r>
        <w:r w:rsidR="00A51B23">
          <w:t>to 4</w:t>
        </w:r>
        <w:r w:rsidR="005E6878" w:rsidRPr="00121734">
          <w:t xml:space="preserve">0% </w:t>
        </w:r>
        <w:r w:rsidR="00F44C30" w:rsidRPr="00121734">
          <w:t xml:space="preserve">at 12 hpi </w:t>
        </w:r>
        <w:r w:rsidR="005E6878" w:rsidRPr="00121734">
          <w:t>and</w:t>
        </w:r>
        <w:r w:rsidR="00F44C30" w:rsidRPr="00121734">
          <w:t xml:space="preserve"> then increased to</w:t>
        </w:r>
        <w:r w:rsidR="005E6878" w:rsidRPr="00121734">
          <w:t xml:space="preserve"> 80% </w:t>
        </w:r>
        <w:r w:rsidR="00F44C30" w:rsidRPr="00121734">
          <w:t>at</w:t>
        </w:r>
        <w:r w:rsidR="005E6878" w:rsidRPr="00121734">
          <w:t xml:space="preserve"> 24 </w:t>
        </w:r>
        <w:r w:rsidR="00BC4B47" w:rsidRPr="00121734">
          <w:t>hpi</w:t>
        </w:r>
        <w:r w:rsidR="00F44C30" w:rsidRPr="00121734">
          <w:t xml:space="preserve"> </w:t>
        </w:r>
        <w:r w:rsidR="00232F1F" w:rsidRPr="00121734">
          <w:t>(</w:t>
        </w:r>
        <w:r w:rsidR="00F24EC8">
          <w:t>Figure</w:t>
        </w:r>
        <w:r w:rsidR="00232F1F" w:rsidRPr="00121734">
          <w:t xml:space="preserve"> </w:t>
        </w:r>
        <w:r w:rsidR="00121734" w:rsidRPr="00121734">
          <w:t>5</w:t>
        </w:r>
        <w:r w:rsidR="00232F1F" w:rsidRPr="00121734">
          <w:t>C)</w:t>
        </w:r>
        <w:r w:rsidR="00F44C30" w:rsidRPr="00121734">
          <w:t xml:space="preserve">, </w:t>
        </w:r>
        <w:r w:rsidR="00A008EF" w:rsidRPr="00121734">
          <w:t>suggesting degradation</w:t>
        </w:r>
        <w:r w:rsidR="00A008EF">
          <w:t xml:space="preserve"> of HIV-1 gRNA </w:t>
        </w:r>
        <w:r w:rsidR="00232F1F">
          <w:t xml:space="preserve">at 12 hpi during the reverse transcription and then increased </w:t>
        </w:r>
        <w:r w:rsidR="00232F1F" w:rsidRPr="000721AB">
          <w:rPr>
            <w:i/>
          </w:rPr>
          <w:t xml:space="preserve">gag </w:t>
        </w:r>
        <w:r w:rsidR="00232F1F">
          <w:t>mRNA</w:t>
        </w:r>
        <w:r w:rsidR="00F44C30">
          <w:t xml:space="preserve"> </w:t>
        </w:r>
        <w:r w:rsidR="00232F1F">
          <w:t>at 24 hpi during viral gene transcription</w:t>
        </w:r>
        <w:r w:rsidR="005E6878" w:rsidRPr="005E6878">
          <w:t xml:space="preserve">. </w:t>
        </w:r>
        <w:r w:rsidR="00E619A7">
          <w:t xml:space="preserve">In contrast, </w:t>
        </w:r>
        <w:r w:rsidR="00232F1F">
          <w:t xml:space="preserve">the levels of </w:t>
        </w:r>
        <w:r w:rsidR="005E6878" w:rsidRPr="005E6878">
          <w:rPr>
            <w:i/>
            <w:iCs/>
          </w:rPr>
          <w:t>gag</w:t>
        </w:r>
        <w:r w:rsidR="005E6878" w:rsidRPr="005E6878">
          <w:t xml:space="preserve"> RNA </w:t>
        </w:r>
        <w:r w:rsidR="00916DD7">
          <w:t>in YTHDF1–3-</w:t>
        </w:r>
        <w:r w:rsidR="00E619A7">
          <w:t>expressing cells were</w:t>
        </w:r>
        <w:r w:rsidR="005E6878" w:rsidRPr="005E6878">
          <w:t xml:space="preserve"> reduced </w:t>
        </w:r>
        <w:r w:rsidR="000721AB">
          <w:t>to 4</w:t>
        </w:r>
        <w:r w:rsidR="005E6878" w:rsidRPr="005E6878">
          <w:t>0%</w:t>
        </w:r>
        <w:r w:rsidR="00556248">
          <w:t xml:space="preserve"> </w:t>
        </w:r>
        <w:r w:rsidR="00556248" w:rsidRPr="005E6878">
          <w:t>at 12</w:t>
        </w:r>
        <w:r w:rsidR="00556248">
          <w:t xml:space="preserve"> hpi</w:t>
        </w:r>
        <w:r w:rsidR="00556248" w:rsidRPr="005E6878">
          <w:t xml:space="preserve"> </w:t>
        </w:r>
        <w:r w:rsidR="00556248">
          <w:t>and</w:t>
        </w:r>
        <w:r w:rsidR="00232F1F">
          <w:t xml:space="preserve"> </w:t>
        </w:r>
        <w:r w:rsidR="00916DD7">
          <w:t xml:space="preserve">to 13-25% </w:t>
        </w:r>
        <w:r w:rsidR="005E6878" w:rsidRPr="005E6878">
          <w:t>a</w:t>
        </w:r>
        <w:r w:rsidR="00BC4B47">
          <w:t xml:space="preserve">t </w:t>
        </w:r>
        <w:r w:rsidR="005E6878" w:rsidRPr="005E6878">
          <w:t>24</w:t>
        </w:r>
        <w:r w:rsidR="00BC4B47">
          <w:t xml:space="preserve"> hpi</w:t>
        </w:r>
        <w:r w:rsidR="005E6878" w:rsidRPr="005E6878">
          <w:t xml:space="preserve"> (</w:t>
        </w:r>
        <w:r w:rsidR="00D366C1">
          <w:rPr>
            <w:i/>
            <w:iCs/>
          </w:rPr>
          <w:t>P&lt;</w:t>
        </w:r>
        <w:r w:rsidR="005E6878" w:rsidRPr="005E6878">
          <w:t>0.</w:t>
        </w:r>
        <w:r w:rsidR="005E6878" w:rsidRPr="0076648D">
          <w:t>0005)</w:t>
        </w:r>
        <w:r w:rsidR="00232F1F" w:rsidRPr="0076648D">
          <w:t xml:space="preserve"> </w:t>
        </w:r>
        <w:r w:rsidR="00916DD7">
          <w:t xml:space="preserve">compared to </w:t>
        </w:r>
        <w:r w:rsidR="00556248">
          <w:t xml:space="preserve">that of </w:t>
        </w:r>
        <w:r w:rsidR="00916DD7">
          <w:t>the vector control</w:t>
        </w:r>
        <w:r w:rsidR="00916DD7" w:rsidRPr="005E6878">
          <w:t xml:space="preserve"> cells</w:t>
        </w:r>
        <w:r w:rsidR="00916DD7" w:rsidRPr="0076648D">
          <w:t xml:space="preserve"> </w:t>
        </w:r>
        <w:r w:rsidR="00916DD7">
          <w:t xml:space="preserve">at 6 hpi </w:t>
        </w:r>
        <w:r w:rsidR="00232F1F" w:rsidRPr="0076648D">
          <w:t>(</w:t>
        </w:r>
        <w:r w:rsidR="00F24EC8">
          <w:t>Figure</w:t>
        </w:r>
        <w:r w:rsidR="00232F1F" w:rsidRPr="0076648D">
          <w:t xml:space="preserve"> </w:t>
        </w:r>
        <w:r w:rsidR="0076648D" w:rsidRPr="0076648D">
          <w:t>5</w:t>
        </w:r>
        <w:r w:rsidR="00232F1F" w:rsidRPr="0076648D">
          <w:t>C)</w:t>
        </w:r>
        <w:r w:rsidR="005E6878" w:rsidRPr="0076648D">
          <w:t>. These</w:t>
        </w:r>
        <w:r w:rsidR="005E6878" w:rsidRPr="005E6878">
          <w:t xml:space="preserve"> data suggest that </w:t>
        </w:r>
        <w:r w:rsidR="005E6878" w:rsidRPr="0076648D">
          <w:t xml:space="preserve">YTHDF1–3 proteins </w:t>
        </w:r>
        <w:r w:rsidR="00452A1D">
          <w:t>can</w:t>
        </w:r>
        <w:r w:rsidR="00631C48" w:rsidRPr="0076648D">
          <w:t xml:space="preserve"> </w:t>
        </w:r>
        <w:r w:rsidR="00D30E0B" w:rsidRPr="0076648D">
          <w:t>degrade</w:t>
        </w:r>
        <w:r w:rsidR="005E6878" w:rsidRPr="0076648D">
          <w:t xml:space="preserve"> HIV-1 </w:t>
        </w:r>
        <w:r w:rsidR="005E6878" w:rsidRPr="0076648D">
          <w:rPr>
            <w:i/>
            <w:iCs/>
          </w:rPr>
          <w:t>gag</w:t>
        </w:r>
        <w:r w:rsidR="005E6878" w:rsidRPr="0076648D">
          <w:t xml:space="preserve"> RNA </w:t>
        </w:r>
        <w:r w:rsidR="00BC4B47" w:rsidRPr="0076648D">
          <w:t xml:space="preserve">in </w:t>
        </w:r>
        <w:r w:rsidR="00232F1F" w:rsidRPr="0076648D">
          <w:t>infected cells</w:t>
        </w:r>
        <w:r w:rsidR="00631C48" w:rsidRPr="0076648D">
          <w:t xml:space="preserve">, </w:t>
        </w:r>
        <w:r w:rsidR="00140637">
          <w:t>thereby</w:t>
        </w:r>
        <w:r w:rsidR="00631C48" w:rsidRPr="0076648D">
          <w:t xml:space="preserve"> </w:t>
        </w:r>
        <w:r w:rsidR="0076648D">
          <w:t>lead</w:t>
        </w:r>
        <w:r w:rsidR="00140637">
          <w:t>ing</w:t>
        </w:r>
        <w:r w:rsidR="0076648D">
          <w:t xml:space="preserve"> to </w:t>
        </w:r>
        <w:r w:rsidR="00631C48" w:rsidRPr="0076648D">
          <w:t>inhibit</w:t>
        </w:r>
        <w:r w:rsidR="00916DD7">
          <w:t>ion of</w:t>
        </w:r>
        <w:r w:rsidR="00631C48" w:rsidRPr="0076648D">
          <w:t xml:space="preserve"> HIV-1 reverse transcription</w:t>
        </w:r>
        <w:r w:rsidR="005E6878" w:rsidRPr="0076648D">
          <w:t>.</w:t>
        </w:r>
      </w:ins>
    </w:p>
    <w:p w14:paraId="71608AD7" w14:textId="77777777" w:rsidR="001829A0" w:rsidRPr="00527F67" w:rsidRDefault="001829A0" w:rsidP="001829A0">
      <w:pPr>
        <w:tabs>
          <w:tab w:val="left" w:pos="8010"/>
        </w:tabs>
        <w:spacing w:after="0" w:line="480" w:lineRule="auto"/>
        <w:ind w:firstLine="720"/>
        <w:contextualSpacing/>
        <w:rPr>
          <w:del w:id="268" w:author="Li Wu" w:date="2016-06-27T13:11:00Z"/>
        </w:rPr>
      </w:pPr>
      <w:del w:id="269" w:author="Li Wu" w:date="2016-06-27T13:11:00Z">
        <w:r w:rsidRPr="00527F67">
          <w:delText xml:space="preserve">Furthermore, we utilized </w:delText>
        </w:r>
        <w:r>
          <w:delText>the CLIP assay</w:delText>
        </w:r>
        <w:r w:rsidRPr="00527F67">
          <w:delText xml:space="preserve"> combined with RNA-seq </w:delText>
        </w:r>
        <w:r w:rsidRPr="00527F67">
          <w:fldChar w:fldCharType="begin">
            <w:fldData xml:space="preserve">PEVuZE5vdGU+PENpdGU+PEF1dGhvcj5IYWZuZXI8L0F1dGhvcj48WWVhcj4yMDEwPC9ZZWFyPjxS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</w:fldData>
          </w:fldChar>
        </w:r>
        <w:r w:rsidRPr="00527F67">
          <w:delInstrText xml:space="preserve"> ADDIN EN.CITE </w:delInstrText>
        </w:r>
        <w:r w:rsidRPr="00527F67">
          <w:fldChar w:fldCharType="begin">
            <w:fldData xml:space="preserve">PEVuZE5vdGU+PENpdGU+PEF1dGhvcj5IYWZuZXI8L0F1dGhvcj48WWVhcj4yMDEwPC9ZZWFyPjxS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</w:fldData>
          </w:fldChar>
        </w:r>
        <w:r w:rsidRPr="00527F67">
          <w:delInstrText xml:space="preserve"> ADDIN EN.CITE.DATA </w:delInstrText>
        </w:r>
        <w:r w:rsidRPr="00527F67">
          <w:fldChar w:fldCharType="end"/>
        </w:r>
        <w:r w:rsidRPr="00527F67">
          <w:fldChar w:fldCharType="separate"/>
        </w:r>
        <w:r w:rsidRPr="00527F67">
          <w:rPr>
            <w:noProof/>
          </w:rPr>
          <w:delText>(34,35)</w:delText>
        </w:r>
        <w:r w:rsidRPr="00527F67">
          <w:fldChar w:fldCharType="end"/>
        </w:r>
        <w:r w:rsidRPr="00527F67">
          <w:delText xml:space="preserve"> to map the binding sites of YTHDF</w:delText>
        </w:r>
        <w:r w:rsidRPr="00527F67">
          <w:rPr>
            <w:color w:val="000000"/>
          </w:rPr>
          <w:delText>1–3</w:delText>
        </w:r>
        <w:r w:rsidRPr="00527F67">
          <w:delText xml:space="preserve"> proteins in the HIV-1 genome in infected HeLa cells. </w:delText>
        </w:r>
        <w:r>
          <w:delText xml:space="preserve">Multiple </w:delText>
        </w:r>
        <w:r w:rsidRPr="00527F67">
          <w:delText>CLIP peaks of YTHDF</w:delText>
        </w:r>
        <w:r w:rsidRPr="00527F67">
          <w:rPr>
            <w:color w:val="000000"/>
          </w:rPr>
          <w:delText>1–3</w:delText>
        </w:r>
        <w:r w:rsidRPr="00527F67">
          <w:delText xml:space="preserve"> protein-bound HIV-1 RNA (Fig. 6C) were found to partially overlap with the identified m</w:delText>
        </w:r>
        <w:r w:rsidRPr="00527F67">
          <w:rPr>
            <w:vertAlign w:val="superscript"/>
          </w:rPr>
          <w:delText>6</w:delText>
        </w:r>
        <w:r w:rsidRPr="00527F67">
          <w:delText xml:space="preserve">A-containing regions in the viral genome (Fig. 1A and Supplemental Table S1), including the transactivation response element (TAR) in the 5’ UTR leader sequence, the Rev response element (RRE) in the </w:delText>
        </w:r>
        <w:r w:rsidRPr="00527F67">
          <w:rPr>
            <w:i/>
          </w:rPr>
          <w:delText xml:space="preserve">env </w:delText>
        </w:r>
        <w:r w:rsidRPr="00527F67">
          <w:delText>gene</w:delText>
        </w:r>
        <w:r w:rsidRPr="00527F67">
          <w:rPr>
            <w:i/>
          </w:rPr>
          <w:delText xml:space="preserve">, </w:delText>
        </w:r>
        <w:r w:rsidRPr="00527F67">
          <w:delText>in the</w:delText>
        </w:r>
        <w:r w:rsidRPr="00527F67">
          <w:rPr>
            <w:i/>
          </w:rPr>
          <w:delText xml:space="preserve"> rev</w:delText>
        </w:r>
        <w:r w:rsidRPr="00527F67">
          <w:delText xml:space="preserve"> gene</w:delText>
        </w:r>
        <w:r>
          <w:delText xml:space="preserve">, </w:delText>
        </w:r>
        <w:r w:rsidRPr="00527F67">
          <w:delText>and</w:delText>
        </w:r>
        <w:r>
          <w:delText xml:space="preserve"> the 3’ UTR</w:delText>
        </w:r>
        <w:r w:rsidRPr="00527F67">
          <w:delText xml:space="preserve">. </w:delText>
        </w:r>
        <w:r>
          <w:delText xml:space="preserve">Of note, we observed a unique high peak within </w:delText>
        </w:r>
        <w:r w:rsidRPr="00527F67">
          <w:delText>t</w:delText>
        </w:r>
        <w:r>
          <w:delText>he</w:delText>
        </w:r>
        <w:r w:rsidRPr="00527F67">
          <w:rPr>
            <w:i/>
          </w:rPr>
          <w:delText xml:space="preserve"> rev</w:delText>
        </w:r>
        <w:r w:rsidRPr="00527F67">
          <w:delText xml:space="preserve"> gene</w:delText>
        </w:r>
        <w:r>
          <w:delText xml:space="preserve"> of HIV-1 RNA</w:delText>
        </w:r>
        <w:r w:rsidRPr="00886293">
          <w:delText xml:space="preserve"> </w:delText>
        </w:r>
        <w:r>
          <w:delText xml:space="preserve">bound by YTHDF1 </w:delText>
        </w:r>
        <w:r w:rsidRPr="00527F67">
          <w:delText>(Fig. 6</w:delText>
        </w:r>
        <w:r>
          <w:delText xml:space="preserve">C, top panel), suggesting that YTHDF1 may bind HIV-1 RNA different from YTHDF2-3. </w:delText>
        </w:r>
        <w:r w:rsidRPr="00527F67">
          <w:delText>These data further confirm the association of YTHDF proteins with HIV-1 gRNA and indicate that YTHDF</w:delText>
        </w:r>
        <w:r w:rsidRPr="00527F67">
          <w:rPr>
            <w:color w:val="000000"/>
          </w:rPr>
          <w:delText>1–3</w:delText>
        </w:r>
        <w:r w:rsidRPr="00527F67">
          <w:delText xml:space="preserve"> proteins bind to m</w:delText>
        </w:r>
        <w:r w:rsidRPr="00527F67">
          <w:rPr>
            <w:vertAlign w:val="superscript"/>
          </w:rPr>
          <w:delText>6</w:delText>
        </w:r>
        <w:r w:rsidRPr="00527F67">
          <w:delText>A-modified HIV-1 gRNA during viral infection.</w:delText>
        </w:r>
      </w:del>
    </w:p>
    <w:p w14:paraId="729F7E56" w14:textId="310E1ACD" w:rsidR="003D5227" w:rsidRPr="00DE7D54" w:rsidRDefault="001829A0" w:rsidP="003A2233">
      <w:pPr>
        <w:spacing w:line="480" w:lineRule="auto"/>
        <w:ind w:firstLine="720"/>
        <w:contextualSpacing/>
        <w:rPr>
          <w:color w:val="000000"/>
        </w:rPr>
      </w:pPr>
      <w:del w:id="270" w:author="Li Wu" w:date="2016-06-27T13:11:00Z">
        <w:r w:rsidRPr="00527F67">
          <w:rPr>
            <w:b/>
            <w:bCs/>
            <w:color w:val="000000"/>
            <w:kern w:val="24"/>
          </w:rPr>
          <w:delText>METTL3, METTL14, and FTO proteins affect HIV-1 Gag expression and viral release.</w:delText>
        </w:r>
      </w:del>
      <w:ins w:id="271" w:author="Li Wu" w:date="2016-06-27T13:11:00Z">
        <w:r w:rsidR="00F63290">
          <w:rPr>
            <w:b/>
            <w:bCs/>
            <w:color w:val="000000"/>
            <w:kern w:val="24"/>
          </w:rPr>
          <w:t>The</w:t>
        </w:r>
        <w:r w:rsidR="00984D0A">
          <w:rPr>
            <w:b/>
            <w:bCs/>
            <w:color w:val="000000"/>
            <w:kern w:val="24"/>
          </w:rPr>
          <w:t xml:space="preserve"> </w:t>
        </w:r>
        <w:r w:rsidR="005751E8" w:rsidRPr="005751E8">
          <w:rPr>
            <w:b/>
            <w:bCs/>
            <w:color w:val="000000"/>
            <w:kern w:val="24"/>
          </w:rPr>
          <w:t>m</w:t>
        </w:r>
        <w:r w:rsidR="005751E8" w:rsidRPr="005751E8">
          <w:rPr>
            <w:b/>
            <w:bCs/>
            <w:color w:val="000000"/>
            <w:kern w:val="24"/>
            <w:vertAlign w:val="superscript"/>
          </w:rPr>
          <w:t>6</w:t>
        </w:r>
        <w:r w:rsidR="005751E8" w:rsidRPr="005751E8">
          <w:rPr>
            <w:b/>
            <w:bCs/>
            <w:color w:val="000000"/>
            <w:kern w:val="24"/>
          </w:rPr>
          <w:t xml:space="preserve">A writers and </w:t>
        </w:r>
        <w:r w:rsidR="005751E8" w:rsidRPr="005751E8">
          <w:rPr>
            <w:b/>
            <w:color w:val="000000"/>
          </w:rPr>
          <w:t>erasers</w:t>
        </w:r>
        <w:r w:rsidR="005751E8" w:rsidRPr="005751E8">
          <w:rPr>
            <w:b/>
            <w:bCs/>
            <w:color w:val="000000"/>
            <w:kern w:val="24"/>
          </w:rPr>
          <w:t xml:space="preserve"> </w:t>
        </w:r>
        <w:r w:rsidR="003D5227" w:rsidRPr="005751E8">
          <w:rPr>
            <w:b/>
            <w:bCs/>
            <w:color w:val="000000"/>
            <w:kern w:val="24"/>
          </w:rPr>
          <w:t>affect HIV-1 Gag</w:t>
        </w:r>
        <w:r w:rsidR="003D5227" w:rsidRPr="00E624E5">
          <w:rPr>
            <w:b/>
            <w:bCs/>
            <w:color w:val="000000"/>
            <w:kern w:val="24"/>
          </w:rPr>
          <w:t xml:space="preserve"> expression </w:t>
        </w:r>
        <w:r w:rsidR="00984D0A">
          <w:rPr>
            <w:b/>
            <w:bCs/>
            <w:color w:val="000000"/>
            <w:kern w:val="24"/>
          </w:rPr>
          <w:t>in virus producer cells</w:t>
        </w:r>
        <w:r w:rsidR="003D5227" w:rsidRPr="00E624E5">
          <w:rPr>
            <w:b/>
            <w:bCs/>
            <w:color w:val="000000"/>
            <w:kern w:val="24"/>
          </w:rPr>
          <w:t>.</w:t>
        </w:r>
      </w:ins>
      <w:r w:rsidR="003D5227" w:rsidRPr="00DE7D54">
        <w:rPr>
          <w:b/>
          <w:color w:val="000000"/>
          <w:kern w:val="24"/>
        </w:rPr>
        <w:t xml:space="preserve"> </w:t>
      </w:r>
      <w:r w:rsidR="003D5227" w:rsidRPr="00DE7D54">
        <w:rPr>
          <w:color w:val="000000"/>
        </w:rPr>
        <w:t>We examined the role of the m</w:t>
      </w:r>
      <w:r w:rsidR="003D5227" w:rsidRPr="00DE7D54">
        <w:rPr>
          <w:color w:val="000000"/>
          <w:vertAlign w:val="superscript"/>
        </w:rPr>
        <w:t>6</w:t>
      </w:r>
      <w:r w:rsidR="003D5227" w:rsidRPr="00DE7D54">
        <w:rPr>
          <w:color w:val="000000"/>
        </w:rPr>
        <w:t>A writers in HIV-1 protein expression and viral release in virus-producing cells. We knocked down endogenous METTL3, METTL14, or both</w:t>
      </w:r>
      <w:ins w:id="272" w:author="Li Wu" w:date="2016-06-27T13:11:00Z">
        <w:r w:rsidR="000A5274">
          <w:rPr>
            <w:color w:val="000000"/>
          </w:rPr>
          <w:t>,</w:t>
        </w:r>
      </w:ins>
      <w:r w:rsidR="003D5227" w:rsidRPr="00DE7D54">
        <w:rPr>
          <w:color w:val="000000"/>
        </w:rPr>
        <w:t xml:space="preserve"> in HEK293T cells using siRNA, and then transfected the cells with an HIV-1 proviral DNA plasmid (pNL4-3). We determined the levels of HIV-1 Gag protein expression in the cells and the capsid p24 </w:t>
      </w:r>
      <w:r w:rsidR="003D5227" w:rsidRPr="00DE7D54">
        <w:rPr>
          <w:color w:val="000000"/>
        </w:rPr>
        <w:lastRenderedPageBreak/>
        <w:t>protein released in the supernatants. Interestingly, we found that partial knockdown of METTL3, METTL14</w:t>
      </w:r>
      <w:ins w:id="273" w:author="Li Wu" w:date="2016-06-27T13:11:00Z">
        <w:r w:rsidR="00BF18F9">
          <w:rPr>
            <w:color w:val="000000"/>
          </w:rPr>
          <w:t>,</w:t>
        </w:r>
      </w:ins>
      <w:r w:rsidR="003D5227" w:rsidRPr="00DE7D54">
        <w:rPr>
          <w:color w:val="000000"/>
        </w:rPr>
        <w:t xml:space="preserve"> or both</w:t>
      </w:r>
      <w:ins w:id="274" w:author="Li Wu" w:date="2016-06-27T13:11:00Z">
        <w:r w:rsidR="00BF18F9">
          <w:rPr>
            <w:color w:val="000000"/>
          </w:rPr>
          <w:t>,</w:t>
        </w:r>
      </w:ins>
      <w:r w:rsidR="003D5227" w:rsidRPr="00DE7D54">
        <w:rPr>
          <w:color w:val="000000"/>
        </w:rPr>
        <w:t xml:space="preserve"> inhibited HIV-1 Gag expression in the cells by </w:t>
      </w:r>
      <w:del w:id="275" w:author="Li Wu" w:date="2016-06-27T13:11:00Z">
        <w:r w:rsidRPr="00527F67">
          <w:rPr>
            <w:color w:val="000000"/>
          </w:rPr>
          <w:delText>up to 45% (Fig. 7A</w:delText>
        </w:r>
      </w:del>
      <w:ins w:id="276" w:author="Li Wu" w:date="2016-06-27T13:11:00Z">
        <w:r w:rsidR="00DC6134">
          <w:rPr>
            <w:color w:val="000000"/>
          </w:rPr>
          <w:t>60-70</w:t>
        </w:r>
        <w:r w:rsidR="003D5227" w:rsidRPr="00E624E5">
          <w:rPr>
            <w:color w:val="000000"/>
          </w:rPr>
          <w:t>% (</w:t>
        </w:r>
        <w:r w:rsidR="00F24EC8">
          <w:rPr>
            <w:color w:val="000000"/>
          </w:rPr>
          <w:t>Figure</w:t>
        </w:r>
        <w:r w:rsidR="003D5227" w:rsidRPr="00E624E5">
          <w:rPr>
            <w:color w:val="000000"/>
          </w:rPr>
          <w:t xml:space="preserve"> </w:t>
        </w:r>
        <w:r w:rsidR="0076648D">
          <w:rPr>
            <w:color w:val="000000"/>
          </w:rPr>
          <w:t>6</w:t>
        </w:r>
        <w:r w:rsidR="003D5227" w:rsidRPr="00E624E5">
          <w:rPr>
            <w:color w:val="000000"/>
          </w:rPr>
          <w:t>A</w:t>
        </w:r>
      </w:ins>
      <w:r w:rsidR="003D5227" w:rsidRPr="00DE7D54">
        <w:rPr>
          <w:color w:val="000000"/>
        </w:rPr>
        <w:t xml:space="preserve">), and reduced the levels of HIV-1 p24 release by </w:t>
      </w:r>
      <w:del w:id="277" w:author="Li Wu" w:date="2016-06-27T13:11:00Z">
        <w:r w:rsidRPr="00527F67">
          <w:rPr>
            <w:color w:val="000000"/>
          </w:rPr>
          <w:delText>20-40</w:delText>
        </w:r>
      </w:del>
      <w:ins w:id="278" w:author="Li Wu" w:date="2016-06-27T13:11:00Z">
        <w:r w:rsidR="00DC6134">
          <w:rPr>
            <w:color w:val="000000"/>
          </w:rPr>
          <w:t>3</w:t>
        </w:r>
        <w:r w:rsidR="003D5227" w:rsidRPr="00E624E5">
          <w:rPr>
            <w:color w:val="000000"/>
          </w:rPr>
          <w:t>0-</w:t>
        </w:r>
        <w:r w:rsidR="00DC6134">
          <w:rPr>
            <w:color w:val="000000"/>
          </w:rPr>
          <w:t>5</w:t>
        </w:r>
        <w:r w:rsidR="003D5227" w:rsidRPr="00E624E5">
          <w:rPr>
            <w:color w:val="000000"/>
          </w:rPr>
          <w:t>0</w:t>
        </w:r>
      </w:ins>
      <w:r w:rsidR="003D5227" w:rsidRPr="00DE7D54">
        <w:rPr>
          <w:color w:val="000000"/>
        </w:rPr>
        <w:t>% compared to control cells (</w:t>
      </w:r>
      <w:del w:id="279" w:author="Li Wu" w:date="2016-06-27T13:11:00Z">
        <w:r w:rsidRPr="00527F67">
          <w:rPr>
            <w:color w:val="000000"/>
          </w:rPr>
          <w:delText>Fig. 7B</w:delText>
        </w:r>
      </w:del>
      <w:ins w:id="280" w:author="Li Wu" w:date="2016-06-27T13:11:00Z">
        <w:r w:rsidR="00F24EC8">
          <w:rPr>
            <w:color w:val="000000"/>
          </w:rPr>
          <w:t>Figure</w:t>
        </w:r>
        <w:r w:rsidR="003D5227" w:rsidRPr="00E624E5">
          <w:rPr>
            <w:color w:val="000000"/>
          </w:rPr>
          <w:t xml:space="preserve"> </w:t>
        </w:r>
        <w:r w:rsidR="0076648D">
          <w:rPr>
            <w:color w:val="000000"/>
          </w:rPr>
          <w:t>6</w:t>
        </w:r>
        <w:r w:rsidR="003D5227" w:rsidRPr="00E624E5">
          <w:rPr>
            <w:color w:val="000000"/>
          </w:rPr>
          <w:t>B</w:t>
        </w:r>
      </w:ins>
      <w:r w:rsidR="003D5227" w:rsidRPr="00DE7D54">
        <w:rPr>
          <w:color w:val="000000"/>
        </w:rPr>
        <w:t>). These results suggest that the m</w:t>
      </w:r>
      <w:r w:rsidR="003D5227" w:rsidRPr="00DE7D54">
        <w:rPr>
          <w:color w:val="000000"/>
          <w:vertAlign w:val="superscript"/>
        </w:rPr>
        <w:t>6</w:t>
      </w:r>
      <w:r w:rsidR="003D5227" w:rsidRPr="00DE7D54">
        <w:rPr>
          <w:color w:val="000000"/>
        </w:rPr>
        <w:t>A writers are required for efficient HIV-1 protein synthesis</w:t>
      </w:r>
      <w:del w:id="281" w:author="Li Wu" w:date="2016-06-27T13:11:00Z">
        <w:r w:rsidRPr="00527F67">
          <w:rPr>
            <w:color w:val="000000"/>
          </w:rPr>
          <w:delText xml:space="preserve"> and viral release</w:delText>
        </w:r>
      </w:del>
      <w:r w:rsidR="003D5227" w:rsidRPr="00DE7D54">
        <w:rPr>
          <w:color w:val="000000"/>
        </w:rPr>
        <w:t>, and that m</w:t>
      </w:r>
      <w:r w:rsidR="003D5227" w:rsidRPr="00DE7D54">
        <w:rPr>
          <w:color w:val="000000"/>
          <w:vertAlign w:val="superscript"/>
        </w:rPr>
        <w:t>6</w:t>
      </w:r>
      <w:r w:rsidR="003D5227" w:rsidRPr="00DE7D54">
        <w:rPr>
          <w:color w:val="000000"/>
        </w:rPr>
        <w:t>A modification of HIV-1 RNA could facilitate translation of viral proteins.</w:t>
      </w:r>
    </w:p>
    <w:p w14:paraId="6BBE9A02" w14:textId="2ACD9539" w:rsidR="003D5227" w:rsidRPr="00DE7D54" w:rsidRDefault="003D5227" w:rsidP="003A2233">
      <w:pPr>
        <w:spacing w:line="480" w:lineRule="auto"/>
        <w:ind w:firstLine="720"/>
        <w:contextualSpacing/>
        <w:rPr>
          <w:color w:val="000000"/>
        </w:rPr>
      </w:pPr>
      <w:r w:rsidRPr="00DE7D54">
        <w:rPr>
          <w:color w:val="000000"/>
        </w:rPr>
        <w:t>We next examined the role of the m</w:t>
      </w:r>
      <w:r w:rsidRPr="00DE7D54">
        <w:rPr>
          <w:color w:val="000000"/>
          <w:vertAlign w:val="superscript"/>
        </w:rPr>
        <w:t>6</w:t>
      </w:r>
      <w:r w:rsidRPr="00DE7D54">
        <w:rPr>
          <w:color w:val="000000"/>
        </w:rPr>
        <w:t xml:space="preserve">A </w:t>
      </w:r>
      <w:del w:id="282" w:author="Li Wu" w:date="2016-06-27T13:11:00Z">
        <w:r w:rsidR="001829A0" w:rsidRPr="00527F67">
          <w:rPr>
            <w:color w:val="000000"/>
          </w:rPr>
          <w:delText>eraser FTO</w:delText>
        </w:r>
      </w:del>
      <w:ins w:id="283" w:author="Li Wu" w:date="2016-06-27T13:11:00Z">
        <w:r w:rsidRPr="00E624E5">
          <w:rPr>
            <w:color w:val="000000"/>
          </w:rPr>
          <w:t>eraser</w:t>
        </w:r>
        <w:r w:rsidR="001F332E">
          <w:rPr>
            <w:color w:val="000000"/>
          </w:rPr>
          <w:t>s</w:t>
        </w:r>
      </w:ins>
      <w:r w:rsidRPr="00DE7D54">
        <w:rPr>
          <w:color w:val="000000"/>
        </w:rPr>
        <w:t xml:space="preserve"> in HIV-1 protein expression and viral release in virus-producing cells. We knocked down endogenous </w:t>
      </w:r>
      <w:ins w:id="284" w:author="Li Wu" w:date="2016-06-27T13:11:00Z">
        <w:r w:rsidR="001F332E" w:rsidRPr="00E624E5">
          <w:rPr>
            <w:color w:val="000000"/>
          </w:rPr>
          <w:t>AlkBH5</w:t>
        </w:r>
        <w:r w:rsidR="001F332E">
          <w:rPr>
            <w:color w:val="000000"/>
          </w:rPr>
          <w:t xml:space="preserve">, </w:t>
        </w:r>
      </w:ins>
      <w:r w:rsidR="001F332E" w:rsidRPr="00DE7D54">
        <w:rPr>
          <w:color w:val="000000"/>
        </w:rPr>
        <w:t>FTO</w:t>
      </w:r>
      <w:ins w:id="285" w:author="Li Wu" w:date="2016-06-27T13:11:00Z">
        <w:r w:rsidR="001F332E">
          <w:rPr>
            <w:color w:val="000000"/>
          </w:rPr>
          <w:t>, or both</w:t>
        </w:r>
        <w:r w:rsidR="00BF18F9">
          <w:rPr>
            <w:color w:val="000000"/>
          </w:rPr>
          <w:t>,</w:t>
        </w:r>
      </w:ins>
      <w:r w:rsidR="001F332E" w:rsidRPr="00DE7D54">
        <w:rPr>
          <w:color w:val="000000"/>
        </w:rPr>
        <w:t xml:space="preserve"> </w:t>
      </w:r>
      <w:r w:rsidRPr="00DE7D54">
        <w:rPr>
          <w:color w:val="000000"/>
        </w:rPr>
        <w:t xml:space="preserve">in HEK293T cells using siRNA, and then transfected the cells with the pNL4-3 plasmid. We determined the levels of HIV-1 Gag protein expression in the cells and the capsid p24 protein released in the supernatants. Interestingly, we found that partial knockdown of FTO significantly promoted HIV-1 Gag synthesis in the cells </w:t>
      </w:r>
      <w:del w:id="286" w:author="Li Wu" w:date="2016-06-27T13:11:00Z">
        <w:r w:rsidR="001829A0" w:rsidRPr="00527F67">
          <w:rPr>
            <w:color w:val="000000"/>
          </w:rPr>
          <w:delText>(Fig. 7C</w:delText>
        </w:r>
      </w:del>
      <w:ins w:id="287" w:author="Li Wu" w:date="2016-06-27T13:11:00Z">
        <w:r w:rsidR="006D79AA">
          <w:rPr>
            <w:color w:val="000000"/>
          </w:rPr>
          <w:t xml:space="preserve">by 2.5- to 6.5-fold </w:t>
        </w:r>
        <w:r w:rsidRPr="00E624E5">
          <w:rPr>
            <w:color w:val="000000"/>
          </w:rPr>
          <w:t>(</w:t>
        </w:r>
        <w:r w:rsidR="00F24EC8">
          <w:rPr>
            <w:color w:val="000000"/>
          </w:rPr>
          <w:t>Figure</w:t>
        </w:r>
        <w:r w:rsidRPr="00E624E5">
          <w:rPr>
            <w:color w:val="000000"/>
          </w:rPr>
          <w:t xml:space="preserve"> </w:t>
        </w:r>
        <w:r w:rsidR="0076648D">
          <w:rPr>
            <w:color w:val="000000"/>
          </w:rPr>
          <w:t>6</w:t>
        </w:r>
        <w:r w:rsidRPr="00E624E5">
          <w:rPr>
            <w:color w:val="000000"/>
          </w:rPr>
          <w:t>C</w:t>
        </w:r>
      </w:ins>
      <w:r w:rsidRPr="00DE7D54">
        <w:rPr>
          <w:color w:val="000000"/>
        </w:rPr>
        <w:t xml:space="preserve">), and increased the levels of HIV-1 p24 release by </w:t>
      </w:r>
      <w:del w:id="288" w:author="Li Wu" w:date="2016-06-27T13:11:00Z">
        <w:r w:rsidR="001829A0" w:rsidRPr="00527F67">
          <w:rPr>
            <w:color w:val="000000"/>
          </w:rPr>
          <w:delText>86%</w:delText>
        </w:r>
      </w:del>
      <w:ins w:id="289" w:author="Li Wu" w:date="2016-06-27T13:11:00Z">
        <w:r w:rsidR="006D79AA">
          <w:rPr>
            <w:color w:val="000000"/>
          </w:rPr>
          <w:t>2- to 3-fold</w:t>
        </w:r>
      </w:ins>
      <w:r w:rsidR="006D79AA" w:rsidRPr="00DE7D54">
        <w:rPr>
          <w:color w:val="000000"/>
        </w:rPr>
        <w:t xml:space="preserve"> </w:t>
      </w:r>
      <w:r w:rsidRPr="00DE7D54">
        <w:rPr>
          <w:color w:val="000000"/>
        </w:rPr>
        <w:t>compared to control cells (</w:t>
      </w:r>
      <w:del w:id="290" w:author="Li Wu" w:date="2016-06-27T13:11:00Z">
        <w:r w:rsidR="001829A0" w:rsidRPr="00527F67">
          <w:rPr>
            <w:color w:val="000000"/>
          </w:rPr>
          <w:delText>Fig. 7D</w:delText>
        </w:r>
      </w:del>
      <w:ins w:id="291" w:author="Li Wu" w:date="2016-06-27T13:11:00Z">
        <w:r w:rsidR="00F24EC8">
          <w:rPr>
            <w:color w:val="000000"/>
          </w:rPr>
          <w:t>Figure</w:t>
        </w:r>
        <w:r w:rsidRPr="00E624E5">
          <w:rPr>
            <w:color w:val="000000"/>
          </w:rPr>
          <w:t xml:space="preserve"> </w:t>
        </w:r>
        <w:r w:rsidR="0076648D">
          <w:rPr>
            <w:color w:val="000000"/>
          </w:rPr>
          <w:t>6</w:t>
        </w:r>
        <w:r w:rsidRPr="00E624E5">
          <w:rPr>
            <w:color w:val="000000"/>
          </w:rPr>
          <w:t>D</w:t>
        </w:r>
      </w:ins>
      <w:r w:rsidRPr="00DE7D54">
        <w:rPr>
          <w:color w:val="000000"/>
        </w:rPr>
        <w:t>). Thus, the m</w:t>
      </w:r>
      <w:r w:rsidRPr="00DE7D54">
        <w:rPr>
          <w:color w:val="000000"/>
          <w:vertAlign w:val="superscript"/>
        </w:rPr>
        <w:t>6</w:t>
      </w:r>
      <w:r w:rsidRPr="00DE7D54">
        <w:rPr>
          <w:color w:val="000000"/>
        </w:rPr>
        <w:t>A modification of HIV-1 RNA can enhance HIV-1 protein synthesis</w:t>
      </w:r>
      <w:del w:id="292" w:author="Li Wu" w:date="2016-06-27T13:11:00Z">
        <w:r w:rsidR="001829A0" w:rsidRPr="00527F67">
          <w:rPr>
            <w:color w:val="000000"/>
          </w:rPr>
          <w:delText xml:space="preserve"> and viral release</w:delText>
        </w:r>
      </w:del>
      <w:r w:rsidRPr="00DE7D54">
        <w:rPr>
          <w:color w:val="000000"/>
        </w:rPr>
        <w:t>. Our results are in agreement with a recent report</w:t>
      </w:r>
      <w:r w:rsidRPr="00DE7D54">
        <w:t xml:space="preserve"> </w:t>
      </w:r>
      <w:del w:id="293" w:author="Li Wu" w:date="2016-06-27T13:11:00Z">
        <w:r w:rsidR="001829A0" w:rsidRPr="00527F67">
          <w:rPr>
            <w:color w:val="000000"/>
          </w:rPr>
          <w:fldChar w:fldCharType="begin"/>
        </w:r>
        <w:r w:rsidR="001829A0">
          <w:rPr>
            <w:color w:val="000000"/>
          </w:rPr>
          <w:delInstrText xml:space="preserve"> ADDIN EN.CITE &lt;EndNote&gt;&lt;Cite&gt;&lt;Author&gt;Lichinchi&lt;/Author&gt;&lt;Year&gt;2016&lt;/Year&gt;&lt;RecNum&gt;69&lt;/RecNum&gt;&lt;DisplayText&gt;(22)&lt;/DisplayText&gt;&lt;record&gt;&lt;rec-number&gt;69&lt;/rec-number&gt;&lt;foreign-keys&gt;&lt;key app="EN" db-id="fvafas9rcrtx55e0vsnv099mp9zfwest5tss" timestamp="1456235418"&gt;69&lt;/key&gt;&lt;/foreign-keys&gt;&lt;ref-type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delInstrText>
        </w:r>
        <w:r w:rsidR="001829A0" w:rsidRPr="00527F67">
          <w:rPr>
            <w:color w:val="000000"/>
          </w:rPr>
          <w:fldChar w:fldCharType="separate"/>
        </w:r>
        <w:r w:rsidR="001829A0" w:rsidRPr="00527F67">
          <w:rPr>
            <w:noProof/>
            <w:color w:val="000000"/>
          </w:rPr>
          <w:delText>(22)</w:delText>
        </w:r>
        <w:r w:rsidR="001829A0" w:rsidRPr="00527F67">
          <w:rPr>
            <w:color w:val="000000"/>
          </w:rPr>
          <w:fldChar w:fldCharType="end"/>
        </w:r>
      </w:del>
      <w:ins w:id="294" w:author="Li Wu" w:date="2016-06-27T13:11:00Z">
        <w:r w:rsidR="00577AF3" w:rsidRPr="00E624E5">
          <w:fldChar w:fldCharType="begin"/>
        </w:r>
        <w:r w:rsidR="008A7AA2">
          <w:instrText xml:space="preserve"> ADDIN EN.CITE &lt;EndNote&gt;&lt;Cite&gt;&lt;Author&gt;Lichinchi&lt;/Author&gt;&lt;Year&gt;2016&lt;/Year&gt;&lt;RecNum&gt;21&lt;/RecNum&gt;&lt;DisplayText&gt;(Lichinchi et al., 2016)&lt;/DisplayText&gt;&lt;record&gt;&lt;rec-number&gt;21&lt;/rec-number&gt;&lt;foreign-keys&gt;&lt;key app="EN" db-id="atfxwz9erp290bee0sa5vef7w0s0t502t9ae" timestamp="1466911140"&gt;21&lt;/key&gt;&lt;/foreign-keys&gt;&lt;ref-type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Microbiology&lt;/full-title&gt;&lt;/periodical&gt;&lt;pages&gt;16011&lt;/pages&gt;&lt;number&gt;02/22/16 online&lt;/number&gt;&lt;dates&gt;&lt;year&gt;2016&lt;/year&gt;&lt;pub-dates&gt;&lt;date&gt;02/22/online&lt;/date&gt;&lt;/pub-dates&gt;&lt;/dates&gt;&lt;publisher&gt;Macmillan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instrText>
        </w:r>
        <w:r w:rsidR="00577AF3" w:rsidRPr="00E624E5">
          <w:fldChar w:fldCharType="separate"/>
        </w:r>
        <w:r w:rsidR="008044E0">
          <w:rPr>
            <w:noProof/>
          </w:rPr>
          <w:t>(Lichinchi et al., 2016)</w:t>
        </w:r>
        <w:r w:rsidR="00577AF3" w:rsidRPr="00E624E5">
          <w:fldChar w:fldCharType="end"/>
        </w:r>
      </w:ins>
      <w:r w:rsidRPr="00DE7D54">
        <w:rPr>
          <w:color w:val="000000"/>
        </w:rPr>
        <w:t xml:space="preserve"> </w:t>
      </w:r>
      <w:r w:rsidRPr="00DE7D54">
        <w:t>showing</w:t>
      </w:r>
      <w:r w:rsidRPr="00DE7D54">
        <w:rPr>
          <w:color w:val="000000"/>
        </w:rPr>
        <w:t xml:space="preserve"> that silencing of the m</w:t>
      </w:r>
      <w:r w:rsidRPr="00DE7D54">
        <w:rPr>
          <w:color w:val="000000"/>
          <w:vertAlign w:val="superscript"/>
        </w:rPr>
        <w:t>6</w:t>
      </w:r>
      <w:r w:rsidRPr="00DE7D54">
        <w:rPr>
          <w:color w:val="000000"/>
        </w:rPr>
        <w:t xml:space="preserve">A writers (METTL3 and METTL14) or the eraser AlkBH5 decreases or increases HIV-1 </w:t>
      </w:r>
      <w:del w:id="295" w:author="Li Wu" w:date="2016-06-27T13:11:00Z">
        <w:r w:rsidR="001829A0">
          <w:rPr>
            <w:color w:val="000000"/>
          </w:rPr>
          <w:delText xml:space="preserve">Gag </w:delText>
        </w:r>
      </w:del>
      <w:r w:rsidRPr="00DE7D54">
        <w:rPr>
          <w:color w:val="000000"/>
        </w:rPr>
        <w:t>p24 expression in the infected MT4 cells, respectively.</w:t>
      </w:r>
    </w:p>
    <w:p w14:paraId="0A2726CE" w14:textId="77777777" w:rsidR="003D5227" w:rsidRPr="00DE7D54" w:rsidRDefault="003D5227" w:rsidP="003A2233">
      <w:pPr>
        <w:spacing w:line="480" w:lineRule="auto"/>
        <w:ind w:firstLine="720"/>
        <w:contextualSpacing/>
        <w:rPr>
          <w:color w:val="000000"/>
        </w:rPr>
      </w:pPr>
    </w:p>
    <w:p w14:paraId="1B086BDA" w14:textId="77777777" w:rsidR="003D5227" w:rsidRPr="00DE7D54" w:rsidRDefault="003D5227" w:rsidP="00F24EC8">
      <w:pPr>
        <w:spacing w:line="480" w:lineRule="auto"/>
        <w:contextualSpacing/>
        <w:outlineLvl w:val="0"/>
        <w:rPr>
          <w:b/>
        </w:rPr>
        <w:pPrChange w:id="296" w:author="Li Wu" w:date="2016-06-27T13:11:00Z">
          <w:pPr>
            <w:spacing w:line="480" w:lineRule="auto"/>
            <w:contextualSpacing/>
          </w:pPr>
        </w:pPrChange>
      </w:pPr>
      <w:r w:rsidRPr="00DE7D54">
        <w:rPr>
          <w:b/>
        </w:rPr>
        <w:t>Discussion</w:t>
      </w:r>
    </w:p>
    <w:p w14:paraId="2D1E5AD2" w14:textId="26FFD906" w:rsidR="003D5227" w:rsidRPr="00DE7D54" w:rsidRDefault="003D5227" w:rsidP="003A2233">
      <w:pPr>
        <w:spacing w:line="480" w:lineRule="auto"/>
        <w:ind w:firstLine="720"/>
        <w:contextualSpacing/>
        <w:rPr>
          <w:color w:val="000000"/>
        </w:rPr>
      </w:pPr>
      <w:r w:rsidRPr="00DE7D54">
        <w:rPr>
          <w:color w:val="000000"/>
        </w:rPr>
        <w:t xml:space="preserve">The </w:t>
      </w:r>
      <w:r w:rsidRPr="00DE7D54">
        <w:t>m</w:t>
      </w:r>
      <w:r w:rsidRPr="00DE7D54">
        <w:rPr>
          <w:vertAlign w:val="superscript"/>
        </w:rPr>
        <w:t>6</w:t>
      </w:r>
      <w:r w:rsidRPr="00DE7D54">
        <w:t>A</w:t>
      </w:r>
      <w:r w:rsidRPr="00DE7D54">
        <w:rPr>
          <w:color w:val="000000"/>
        </w:rPr>
        <w:t xml:space="preserve"> modification of </w:t>
      </w:r>
      <w:r w:rsidRPr="00DE7D54">
        <w:t xml:space="preserve">cellular mRNAs is coordinately regulated by the writers, erasers, and readers to control the metabolism and processing of methylated RNA </w:t>
      </w:r>
      <w:r w:rsidRPr="00DE7D54">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sidRPr="00DE7D54">
        <w:instrText xml:space="preserve"> ADDIN EN.CITE </w:instrText>
      </w:r>
      <w:r w:rsidR="008A7AA2" w:rsidRPr="00DE7D54">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instrText xml:space="preserve"> ADDIN EN.CITE.DATA </w:instrText>
      </w:r>
      <w:r w:rsidR="008A7AA2" w:rsidRPr="00DE7D54">
        <w:fldChar w:fldCharType="end"/>
      </w:r>
      <w:r w:rsidRPr="00DE7D54">
        <w:fldChar w:fldCharType="separate"/>
      </w:r>
      <w:r w:rsidR="008044E0" w:rsidRPr="00DE7D54">
        <w:t>(</w:t>
      </w:r>
      <w:del w:id="297" w:author="Li Wu" w:date="2016-06-27T13:11:00Z">
        <w:r w:rsidR="001829A0">
          <w:rPr>
            <w:noProof/>
          </w:rPr>
          <w:delText>8</w:delText>
        </w:r>
      </w:del>
      <w:ins w:id="298" w:author="Li Wu" w:date="2016-06-27T13:11:00Z">
        <w:r w:rsidR="008044E0">
          <w:rPr>
            <w:noProof/>
          </w:rPr>
          <w:t>Fu et al., 2014</w:t>
        </w:r>
      </w:ins>
      <w:r w:rsidR="008044E0" w:rsidRPr="00DE7D54">
        <w:t>)</w:t>
      </w:r>
      <w:r w:rsidRPr="00DE7D54">
        <w:fldChar w:fldCharType="end"/>
      </w:r>
      <w:r w:rsidRPr="00DE7D54">
        <w:t>. We found that HIV-1 RNA is m</w:t>
      </w:r>
      <w:r w:rsidRPr="00DE7D54">
        <w:rPr>
          <w:vertAlign w:val="superscript"/>
        </w:rPr>
        <w:t>6</w:t>
      </w:r>
      <w:r w:rsidRPr="00DE7D54">
        <w:t>A-methylated in infected cells, and that binding of YTHDF</w:t>
      </w:r>
      <w:r w:rsidRPr="00DE7D54">
        <w:rPr>
          <w:color w:val="000000"/>
        </w:rPr>
        <w:t>1–3</w:t>
      </w:r>
      <w:r w:rsidRPr="00DE7D54">
        <w:t xml:space="preserve"> proteins to m</w:t>
      </w:r>
      <w:r w:rsidRPr="00DE7D54">
        <w:rPr>
          <w:vertAlign w:val="superscript"/>
        </w:rPr>
        <w:t>6</w:t>
      </w:r>
      <w:r w:rsidRPr="00DE7D54">
        <w:t xml:space="preserve">A-methylated HIV-1 RNA inhibits viral reverse transcription and gene expression. In contrast, </w:t>
      </w:r>
      <w:r w:rsidRPr="00DE7D54">
        <w:rPr>
          <w:color w:val="000000"/>
        </w:rPr>
        <w:t>partial knockdown of the m</w:t>
      </w:r>
      <w:r w:rsidRPr="00DE7D54">
        <w:rPr>
          <w:color w:val="000000"/>
          <w:vertAlign w:val="superscript"/>
        </w:rPr>
        <w:t>6</w:t>
      </w:r>
      <w:r w:rsidRPr="00DE7D54">
        <w:rPr>
          <w:color w:val="000000"/>
        </w:rPr>
        <w:t xml:space="preserve">A writers decreased HIV-1 Gag </w:t>
      </w:r>
      <w:r w:rsidRPr="00DE7D54">
        <w:rPr>
          <w:color w:val="000000"/>
        </w:rPr>
        <w:lastRenderedPageBreak/>
        <w:t>synthesis and viral release, while partial knockdown of FTO had the opposite effects, suggesting that m</w:t>
      </w:r>
      <w:r w:rsidRPr="00DE7D54">
        <w:rPr>
          <w:color w:val="000000"/>
          <w:vertAlign w:val="superscript"/>
        </w:rPr>
        <w:t>6</w:t>
      </w:r>
      <w:r w:rsidRPr="00DE7D54">
        <w:rPr>
          <w:color w:val="000000"/>
        </w:rPr>
        <w:t>A modification of HIV-1 RNA could enhance HIV-1 protein synthesis and viral release</w:t>
      </w:r>
      <w:r w:rsidRPr="00DE7D54">
        <w:t>. Based on our results, we propose a working model suggesting that YTHDF proteins inhibit post-entry HIV-1 infection by blocking viral reverse transcription and mRNA expression, while the m</w:t>
      </w:r>
      <w:r w:rsidRPr="00DE7D54">
        <w:rPr>
          <w:vertAlign w:val="superscript"/>
        </w:rPr>
        <w:t>6</w:t>
      </w:r>
      <w:r w:rsidRPr="00DE7D54">
        <w:t>A modification of HIV-1 RNA can promote viral protein translation (</w:t>
      </w:r>
      <w:del w:id="299" w:author="Li Wu" w:date="2016-06-27T13:11:00Z">
        <w:r w:rsidR="001829A0" w:rsidRPr="00527F67">
          <w:delText>Fig. 8</w:delText>
        </w:r>
      </w:del>
      <w:ins w:id="300" w:author="Li Wu" w:date="2016-06-27T13:11:00Z">
        <w:r w:rsidR="00F24EC8">
          <w:t>Figure</w:t>
        </w:r>
        <w:r w:rsidRPr="00E624E5">
          <w:t xml:space="preserve"> </w:t>
        </w:r>
        <w:r w:rsidR="004F418C">
          <w:t>7</w:t>
        </w:r>
      </w:ins>
      <w:r w:rsidRPr="00DE7D54">
        <w:t>).</w:t>
      </w:r>
    </w:p>
    <w:p w14:paraId="008EEEDA" w14:textId="42EDF678" w:rsidR="003D5227" w:rsidRPr="00DE7D54" w:rsidRDefault="003D5227" w:rsidP="003A2233">
      <w:pPr>
        <w:spacing w:line="480" w:lineRule="auto"/>
        <w:ind w:firstLine="720"/>
        <w:contextualSpacing/>
      </w:pPr>
      <w:r w:rsidRPr="00DE7D54">
        <w:t xml:space="preserve">It is possible that YTHDF protein-mediated inhibition of HIV-1 infection can result from indirect effects on cellular RNA stability or gene expression, rather than direct inhibition of HIV-1 replication. We noticed a differential level of the effect on HIV-1 infection in different cell types by manipulating the individual </w:t>
      </w:r>
      <w:r w:rsidR="005A34C7" w:rsidRPr="00DE7D54">
        <w:t>YTHDF1</w:t>
      </w:r>
      <w:del w:id="301" w:author="Li Wu" w:date="2016-06-27T13:11:00Z">
        <w:r w:rsidR="001829A0" w:rsidRPr="00527F67">
          <w:delText>-3</w:delText>
        </w:r>
        <w:r w:rsidR="001829A0" w:rsidRPr="00527F67">
          <w:rPr>
            <w:bCs/>
          </w:rPr>
          <w:delText xml:space="preserve"> proteins. One possibility is that different levels of YTHDF proteins in overexpression or knockdown experiments using different cell types. It is also</w:delText>
        </w:r>
      </w:del>
      <w:ins w:id="302" w:author="Li Wu" w:date="2016-06-27T13:11:00Z">
        <w:r w:rsidR="005A34C7">
          <w:t>–3</w:t>
        </w:r>
        <w:r w:rsidR="00307D1B">
          <w:rPr>
            <w:bCs/>
          </w:rPr>
          <w:t xml:space="preserve"> proteins</w:t>
        </w:r>
        <w:r w:rsidRPr="00E624E5">
          <w:rPr>
            <w:bCs/>
          </w:rPr>
          <w:t>. It is</w:t>
        </w:r>
      </w:ins>
      <w:r w:rsidRPr="00DE7D54">
        <w:t xml:space="preserve"> possible that the different effects are due to distinct cellular functions and mechanisms of YTHDF proteins </w:t>
      </w:r>
      <w:r w:rsidRPr="00DE7D54">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sidRPr="00DE7D54">
        <w:instrText xml:space="preserve"> ADDIN EN.CITE </w:instrText>
      </w:r>
      <w:r w:rsidR="008A7AA2" w:rsidRPr="00DE7D54">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Pr>
          <w:bCs/>
        </w:rPr>
        <w:instrText xml:space="preserve"> ADDIN EN.CITE.DATA </w:instrText>
      </w:r>
      <w:r w:rsidR="008A7AA2">
        <w:rPr>
          <w:bCs/>
        </w:rPr>
      </w:r>
      <w:r w:rsidR="008A7AA2" w:rsidRPr="00DE7D54">
        <w:fldChar w:fldCharType="end"/>
      </w:r>
      <w:r w:rsidRPr="00DE7D54">
        <w:fldChar w:fldCharType="separate"/>
      </w:r>
      <w:r w:rsidR="008044E0" w:rsidRPr="00DE7D54">
        <w:t>(</w:t>
      </w:r>
      <w:del w:id="303" w:author="Li Wu" w:date="2016-06-27T13:11:00Z">
        <w:r w:rsidR="001829A0" w:rsidRPr="00527F67">
          <w:rPr>
            <w:bCs/>
            <w:noProof/>
          </w:rPr>
          <w:delText>8</w:delText>
        </w:r>
      </w:del>
      <w:ins w:id="304" w:author="Li Wu" w:date="2016-06-27T13:11:00Z">
        <w:r w:rsidR="008044E0">
          <w:rPr>
            <w:bCs/>
            <w:noProof/>
          </w:rPr>
          <w:t>Fu et al., 2014</w:t>
        </w:r>
      </w:ins>
      <w:r w:rsidR="008044E0" w:rsidRPr="00DE7D54">
        <w:t>)</w:t>
      </w:r>
      <w:r w:rsidRPr="00DE7D54">
        <w:fldChar w:fldCharType="end"/>
      </w:r>
      <w:r w:rsidRPr="00DE7D54">
        <w:t xml:space="preserve">. Recent studies indicated that YTHDF1 is responsible for translation promotion, and that YTHDF2 is responsible for mRNA decay, while the function YTHDF3 is unclear, but likely to aid in the temporal-spatial transport and delivery of mRNA </w:t>
      </w:r>
      <w:r w:rsidRPr="00DE7D54">
        <w:fldChar w:fldCharType="begin">
          <w:fldData xml:space="preserve">PEVuZE5vdGU+PENpdGU+PEF1dGhvcj5XYW5nPC9BdXRob3I+PFllYXI+MjAxNDwvWWVhcj48UmVj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</w:fldData>
        </w:fldChar>
      </w:r>
      <w:r w:rsidR="00966A8C" w:rsidRPr="00DE7D54">
        <w:instrText xml:space="preserve"> ADDIN EN.CITE </w:instrText>
      </w:r>
      <w:r w:rsidR="00966A8C" w:rsidRPr="00DE7D54">
        <w:fldChar w:fldCharType="begin">
          <w:fldData xml:space="preserve">PEVuZE5vdGU+PENpdGU+PEF1dGhvcj5XYW5nPC9BdXRob3I+PFllYXI+MjAxNDwvWWVhcj48UmVj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</w:fldData>
        </w:fldChar>
      </w:r>
      <w:r w:rsidR="00966A8C">
        <w:rPr>
          <w:bCs/>
        </w:rPr>
        <w:instrText xml:space="preserve"> ADDIN EN.CITE.DATA </w:instrText>
      </w:r>
      <w:r w:rsidR="00966A8C">
        <w:rPr>
          <w:bCs/>
        </w:rPr>
      </w:r>
      <w:r w:rsidR="00966A8C" w:rsidRPr="00DE7D54">
        <w:fldChar w:fldCharType="end"/>
      </w:r>
      <w:r w:rsidRPr="00DE7D54">
        <w:fldChar w:fldCharType="separate"/>
      </w:r>
      <w:del w:id="305" w:author="Li Wu" w:date="2016-06-27T13:11:00Z">
        <w:r w:rsidR="001829A0" w:rsidRPr="00527F67">
          <w:rPr>
            <w:bCs/>
            <w:noProof/>
          </w:rPr>
          <w:delText>(36-38)</w:delText>
        </w:r>
      </w:del>
      <w:ins w:id="306" w:author="Li Wu" w:date="2016-06-27T13:11:00Z">
        <w:r w:rsidR="00966A8C">
          <w:rPr>
            <w:bCs/>
            <w:noProof/>
          </w:rPr>
          <w:t>(Wang and He, 2014; Wang et al., 2014; Wang et al., 2015)</w:t>
        </w:r>
      </w:ins>
      <w:r w:rsidRPr="00DE7D54">
        <w:fldChar w:fldCharType="end"/>
      </w:r>
      <w:del w:id="307" w:author="Li Wu" w:date="2016-06-27T13:11:00Z">
        <w:r w:rsidR="001829A0" w:rsidRPr="00527F67">
          <w:rPr>
            <w:bCs/>
          </w:rPr>
          <w:delText>.</w:delText>
        </w:r>
      </w:del>
      <w:ins w:id="308" w:author="Li Wu" w:date="2016-06-27T13:11:00Z">
        <w:r w:rsidRPr="00E624E5">
          <w:rPr>
            <w:bCs/>
          </w:rPr>
          <w:t xml:space="preserve">. </w:t>
        </w:r>
        <w:r w:rsidR="00496CBC">
          <w:rPr>
            <w:bCs/>
            <w:iCs/>
          </w:rPr>
          <w:t xml:space="preserve">Indeed, we observed a </w:t>
        </w:r>
        <w:r w:rsidR="00496CBC" w:rsidRPr="00E624E5">
          <w:t>unique high peak within the</w:t>
        </w:r>
        <w:r w:rsidR="00496CBC" w:rsidRPr="00E624E5">
          <w:rPr>
            <w:i/>
          </w:rPr>
          <w:t xml:space="preserve"> rev</w:t>
        </w:r>
        <w:r w:rsidR="00496CBC" w:rsidRPr="00E624E5">
          <w:t xml:space="preserve"> gene of HIV-1 RNA bound by YTHDF1 (</w:t>
        </w:r>
        <w:r w:rsidR="00F24EC8">
          <w:t>Figure</w:t>
        </w:r>
        <w:r w:rsidR="00496CBC" w:rsidRPr="00E624E5">
          <w:t xml:space="preserve"> </w:t>
        </w:r>
        <w:r w:rsidR="00496CBC">
          <w:t>1C), while</w:t>
        </w:r>
        <w:r w:rsidR="00496CBC">
          <w:rPr>
            <w:bCs/>
            <w:iCs/>
          </w:rPr>
          <w:t xml:space="preserve"> </w:t>
        </w:r>
        <w:r w:rsidR="00496CBC" w:rsidRPr="00143174">
          <w:rPr>
            <w:bCs/>
            <w:iCs/>
          </w:rPr>
          <w:t>YTHDF1 and YTHDF2</w:t>
        </w:r>
        <w:r w:rsidR="00496CBC">
          <w:rPr>
            <w:bCs/>
            <w:iCs/>
          </w:rPr>
          <w:t xml:space="preserve"> appear to have similar inhibitory effects on HIV-1 infection. It is possible that </w:t>
        </w:r>
        <w:r w:rsidR="00496CBC" w:rsidRPr="00143174">
          <w:rPr>
            <w:bCs/>
            <w:iCs/>
          </w:rPr>
          <w:t>YTHDF1 and YTHDF2</w:t>
        </w:r>
        <w:r w:rsidR="004D12C2">
          <w:rPr>
            <w:bCs/>
            <w:iCs/>
          </w:rPr>
          <w:t xml:space="preserve"> may interact with different host proteins that directly or indirectly affect HIV-1 replication and lead to similar effects on viral inhibition</w:t>
        </w:r>
        <w:r w:rsidR="00496CBC">
          <w:rPr>
            <w:bCs/>
            <w:iCs/>
          </w:rPr>
          <w:t>.</w:t>
        </w:r>
      </w:ins>
      <w:r w:rsidR="00496CBC" w:rsidRPr="00DE7D54">
        <w:t xml:space="preserve"> Furthermore, </w:t>
      </w:r>
      <w:r w:rsidRPr="00DE7D54">
        <w:t xml:space="preserve">these three YTHDF proteins may have functional redundancy, and individual knockdown of one YTHDF protein may result in a modest effect because the other two could </w:t>
      </w:r>
      <w:del w:id="309" w:author="Li Wu" w:date="2016-06-27T13:11:00Z">
        <w:r w:rsidR="001829A0" w:rsidRPr="00527F67">
          <w:rPr>
            <w:bCs/>
            <w:iCs/>
          </w:rPr>
          <w:delText>replace</w:delText>
        </w:r>
      </w:del>
      <w:ins w:id="310" w:author="Li Wu" w:date="2016-06-27T13:11:00Z">
        <w:r w:rsidR="002F4481">
          <w:rPr>
            <w:bCs/>
            <w:iCs/>
          </w:rPr>
          <w:t>compensate</w:t>
        </w:r>
      </w:ins>
      <w:r w:rsidRPr="00DE7D54">
        <w:t xml:space="preserve"> the function. A recent study suggests that the dynamic m</w:t>
      </w:r>
      <w:r w:rsidRPr="00DE7D54">
        <w:rPr>
          <w:vertAlign w:val="superscript"/>
        </w:rPr>
        <w:t>6</w:t>
      </w:r>
      <w:r w:rsidRPr="00DE7D54">
        <w:t xml:space="preserve">A </w:t>
      </w:r>
      <w:del w:id="311" w:author="Li Wu" w:date="2016-06-27T13:11:00Z">
        <w:r w:rsidR="001829A0" w:rsidRPr="00527F67">
          <w:rPr>
            <w:bCs/>
            <w:iCs/>
          </w:rPr>
          <w:delText>methylation</w:delText>
        </w:r>
      </w:del>
      <w:ins w:id="312" w:author="Li Wu" w:date="2016-06-27T13:11:00Z">
        <w:r w:rsidR="00FA7945">
          <w:rPr>
            <w:bCs/>
            <w:iCs/>
          </w:rPr>
          <w:t>modification</w:t>
        </w:r>
      </w:ins>
      <w:r w:rsidRPr="00DE7D54">
        <w:t xml:space="preserve"> of cellular mRNA is a result of stress-induced nuclear localization and upregulation of YTHDF2 </w:t>
      </w:r>
      <w:del w:id="313" w:author="Li Wu" w:date="2016-06-27T13:11:00Z">
        <w:r w:rsidR="001829A0" w:rsidRPr="00527F67">
          <w:rPr>
            <w:bCs/>
            <w:iCs/>
          </w:rPr>
          <w:fldChar w:fldCharType="begin"/>
        </w:r>
        <w:r w:rsidR="001829A0" w:rsidRPr="00527F67">
          <w:rPr>
            <w:bCs/>
            <w:iCs/>
          </w:rPr>
          <w:delInstrText xml:space="preserve"> ADDIN EN.CITE &lt;EndNote&gt;&lt;Cite&gt;&lt;Author&gt;Zhou&lt;/Author&gt;&lt;Year&gt;2015&lt;/Year&gt;&lt;RecNum&gt;59&lt;/RecNum&gt;&lt;DisplayText&gt;(16)&lt;/DisplayText&gt;&lt;record&gt;&lt;rec-number&gt;59&lt;/rec-number&gt;&lt;foreign-keys&gt;&lt;key app="EN" db-id="wpszfrzxgevde4esf07pp0vufefz0vvpa505" timestamp="1447671653"&gt;59&lt;/key&gt;&lt;/foreign-keys&gt;&lt;ref-type name="Journal Article"&gt;17&lt;/ref-type&gt;&lt;contributors&gt;&lt;authors&gt;&lt;author&gt;Zhou, J.&lt;/author&gt;&lt;author&gt;Wan, J.&lt;/author&gt;&lt;author&gt;Gao, X.&lt;/author&gt;&lt;author&gt;Zhang, X.&lt;/author&gt;&lt;author&gt;Jaffrey, S. R.&lt;/author&gt;&lt;author&gt;Qian, S. B.&lt;/author&gt;&lt;/authors&gt;&lt;/contributors&gt;&lt;auth-address&gt;Division of Nutritional Sciences, Cornell University, Ithaca, New York 14853, USA.&amp;#xD;Department of Pharmacology, Weill Cornell Medical College, Cornell University, New York City, New York 10065, USA.&lt;/auth-address&gt;&lt;titles&gt;&lt;title&gt;Dynamic m(6)A mRNA methylation directs translational control of heat shock response&lt;/title&gt;&lt;secondary-title&gt;Nature&lt;/secondary-title&gt;&lt;/titles&gt;&lt;periodical&gt;&lt;full-title&gt;Nature&lt;/full-title&gt;&lt;/periodical&gt;&lt;pages&gt;591-4&lt;/pages&gt;&lt;volume&gt;526&lt;/volume&gt;&lt;number&gt;7574&lt;/number&gt;&lt;dates&gt;&lt;year&gt;2015&lt;/year&gt;&lt;pub-dates&gt;&lt;date&gt;Oct 22&lt;/date&gt;&lt;/pub-dates&gt;&lt;/dates&gt;&lt;isbn&gt;1476-4687 (Electronic)&amp;#xD;0028-0836 (Linking)&lt;/isbn&gt;&lt;accession-num&gt;26458103&lt;/accession-num&gt;&lt;urls&gt;&lt;related-urls&gt;&lt;url&gt;http://www.ncbi.nlm.nih.gov/pubmed/26458103&lt;/url&gt;&lt;/related-urls&gt;&lt;/urls&gt;&lt;electronic-resource-num&gt;10.1038/nature15377&lt;/electronic-resource-num&gt;&lt;/record&gt;&lt;/Cite&gt;&lt;/EndNote&gt;</w:delInstrText>
        </w:r>
        <w:r w:rsidR="001829A0" w:rsidRPr="00527F67">
          <w:rPr>
            <w:bCs/>
            <w:iCs/>
          </w:rPr>
          <w:fldChar w:fldCharType="separate"/>
        </w:r>
        <w:r w:rsidR="001829A0" w:rsidRPr="00527F67">
          <w:rPr>
            <w:bCs/>
            <w:iCs/>
            <w:noProof/>
          </w:rPr>
          <w:delText>(16)</w:delText>
        </w:r>
        <w:r w:rsidR="001829A0" w:rsidRPr="00527F67">
          <w:rPr>
            <w:bCs/>
            <w:iCs/>
          </w:rPr>
          <w:fldChar w:fldCharType="end"/>
        </w:r>
        <w:r w:rsidR="001829A0" w:rsidRPr="00527F67">
          <w:rPr>
            <w:bCs/>
            <w:iCs/>
          </w:rPr>
          <w:delText>.</w:delText>
        </w:r>
      </w:del>
      <w:ins w:id="314" w:author="Li Wu" w:date="2016-06-27T13:11:00Z">
        <w:r w:rsidRPr="00E624E5">
          <w:rPr>
            <w:bCs/>
            <w:iCs/>
          </w:rPr>
          <w:fldChar w:fldCharType="begin"/>
        </w:r>
        <w:r w:rsidR="008A7AA2">
          <w:rPr>
            <w:bCs/>
            <w:iCs/>
          </w:rPr>
          <w:instrText xml:space="preserve"> ADDIN EN.CITE &lt;EndNote&gt;&lt;Cite&gt;&lt;Author&gt;Zhou&lt;/Author&gt;&lt;Year&gt;2015&lt;/Year&gt;&lt;RecNum&gt;16&lt;/RecNum&gt;&lt;DisplayText&gt;(Zhou et al., 2015)&lt;/DisplayText&gt;&lt;record&gt;&lt;rec-number&gt;16&lt;/rec-number&gt;&lt;foreign-keys&gt;&lt;key app="EN" db-id="atfxwz9erp290bee0sa5vef7w0s0t502t9ae" timestamp="1466911140"&gt;16&lt;/key&gt;&lt;/foreign-keys&gt;&lt;ref-type name="Journal Article"&gt;17&lt;/ref-type&gt;&lt;contributors&gt;&lt;authors&gt;&lt;author&gt;Zhou, J.&lt;/author&gt;&lt;author&gt;Wan, J.&lt;/author&gt;&lt;author&gt;Gao, X.&lt;/author&gt;&lt;author&gt;Zhang, X.&lt;/author&gt;&lt;author&gt;Jaffrey, S. R.&lt;/author&gt;&lt;author&gt;Qian, S. B.&lt;/author&gt;&lt;/authors&gt;&lt;/contributors&gt;&lt;auth-address&gt;Division of Nutritional Sciences, Cornell University, Ithaca, New York 14853, USA.&amp;#xD;Department of Pharmacology, Weill Cornell Medical College, Cornell University, New York City, New York 10065, USA.&lt;/auth-address&gt;&lt;titles&gt;&lt;title&gt;Dynamic m(6)A mRNA methylation directs translational control of heat shock response&lt;/title&gt;&lt;secondary-title&gt;Nature&lt;/secondary-title&gt;&lt;/titles&gt;&lt;periodical&gt;&lt;full-title&gt;Nature&lt;/full-title&gt;&lt;/periodical&gt;&lt;pages&gt;591-4&lt;/pages&gt;&lt;volume&gt;526&lt;/volume&gt;&lt;number&gt;7574&lt;/number&gt;&lt;dates&gt;&lt;year&gt;2015&lt;/year&gt;&lt;pub-dates&gt;&lt;date&gt;Oct 22&lt;/date&gt;&lt;/pub-dates&gt;&lt;/dates&gt;&lt;isbn&gt;1476-4687 (Electronic)&amp;#xD;0028-0836 (Linking)&lt;/isbn&gt;&lt;accession-num&gt;26458103&lt;/accession-num&gt;&lt;urls&gt;&lt;related-urls&gt;&lt;url&gt;http://www.ncbi.nlm.nih.gov/pubmed/26458103&lt;/url&gt;&lt;/related-urls&gt;&lt;/urls&gt;&lt;electronic-resource-num&gt;10.1038/nature15377&lt;/electronic-resource-num&gt;&lt;/record&gt;&lt;/Cite&gt;&lt;/EndNote&gt;</w:instrText>
        </w:r>
        <w:r w:rsidRPr="00E624E5">
          <w:rPr>
            <w:bCs/>
            <w:iCs/>
          </w:rPr>
          <w:fldChar w:fldCharType="separate"/>
        </w:r>
        <w:r w:rsidR="008044E0">
          <w:rPr>
            <w:bCs/>
            <w:iCs/>
            <w:noProof/>
          </w:rPr>
          <w:t>(Zhou et al., 2015)</w:t>
        </w:r>
        <w:r w:rsidRPr="00E624E5">
          <w:rPr>
            <w:bCs/>
            <w:iCs/>
          </w:rPr>
          <w:fldChar w:fldCharType="end"/>
        </w:r>
        <w:r w:rsidRPr="00E624E5">
          <w:rPr>
            <w:bCs/>
            <w:iCs/>
          </w:rPr>
          <w:t>.</w:t>
        </w:r>
      </w:ins>
      <w:r w:rsidRPr="00DE7D54">
        <w:t xml:space="preserve"> It is conceivable that HIV-1 infection of cells may </w:t>
      </w:r>
      <w:r w:rsidRPr="00DE7D54">
        <w:lastRenderedPageBreak/>
        <w:t>induce the changes of cellular localization and expr</w:t>
      </w:r>
      <w:r w:rsidR="00BB09A0" w:rsidRPr="00DE7D54">
        <w:t>ession levels of YTHDF proteins</w:t>
      </w:r>
      <w:ins w:id="315" w:author="Li Wu" w:date="2016-06-27T13:11:00Z">
        <w:r w:rsidR="00BB09A0">
          <w:rPr>
            <w:bCs/>
            <w:iCs/>
          </w:rPr>
          <w:t xml:space="preserve">, thereby </w:t>
        </w:r>
        <w:r w:rsidR="00E4021F">
          <w:rPr>
            <w:bCs/>
            <w:iCs/>
          </w:rPr>
          <w:t>a</w:t>
        </w:r>
        <w:r w:rsidR="00BB09A0">
          <w:rPr>
            <w:bCs/>
            <w:iCs/>
          </w:rPr>
          <w:t xml:space="preserve">ffecting </w:t>
        </w:r>
        <w:r w:rsidR="00E4021F">
          <w:rPr>
            <w:bCs/>
            <w:iCs/>
          </w:rPr>
          <w:t>HIV-1 RNA replication and viral infection</w:t>
        </w:r>
      </w:ins>
      <w:r w:rsidR="00E4021F" w:rsidRPr="00DE7D54">
        <w:t>.</w:t>
      </w:r>
    </w:p>
    <w:p w14:paraId="066DDC64" w14:textId="43FFA6A4" w:rsidR="003D5227" w:rsidRPr="00DE7D54" w:rsidRDefault="001829A0" w:rsidP="003A2233">
      <w:pPr>
        <w:tabs>
          <w:tab w:val="left" w:pos="8010"/>
        </w:tabs>
        <w:spacing w:after="0" w:line="480" w:lineRule="auto"/>
        <w:ind w:firstLine="720"/>
        <w:contextualSpacing/>
      </w:pPr>
      <w:del w:id="316" w:author="Li Wu" w:date="2016-06-27T13:11:00Z">
        <w:r w:rsidRPr="00D94942">
          <w:delText xml:space="preserve">Lichinchi </w:delText>
        </w:r>
        <w:r w:rsidRPr="00D94942">
          <w:rPr>
            <w:i/>
          </w:rPr>
          <w:delText>et al</w:delText>
        </w:r>
        <w:r>
          <w:delText>.</w:delText>
        </w:r>
      </w:del>
      <w:ins w:id="317" w:author="Li Wu" w:date="2016-06-27T13:11:00Z">
        <w:r w:rsidR="00F16CF2">
          <w:t xml:space="preserve">The mechanisms by which </w:t>
        </w:r>
        <w:r w:rsidR="00F16CF2" w:rsidRPr="00E624E5">
          <w:t>m</w:t>
        </w:r>
        <w:r w:rsidR="00F16CF2" w:rsidRPr="00E624E5">
          <w:rPr>
            <w:vertAlign w:val="superscript"/>
          </w:rPr>
          <w:t>6</w:t>
        </w:r>
        <w:r w:rsidR="00F16CF2" w:rsidRPr="00E624E5">
          <w:t>A modification</w:t>
        </w:r>
        <w:r w:rsidR="00F16CF2">
          <w:t xml:space="preserve"> of HIV-1 RNA regulates viral infection</w:t>
        </w:r>
        <w:r w:rsidR="00F16CF2" w:rsidRPr="00E624E5">
          <w:t xml:space="preserve"> </w:t>
        </w:r>
        <w:r w:rsidR="00F16CF2">
          <w:t xml:space="preserve">remain to be </w:t>
        </w:r>
        <w:r w:rsidR="00032E5D">
          <w:t>elucidated</w:t>
        </w:r>
        <w:r w:rsidR="00F16CF2">
          <w:t xml:space="preserve">. </w:t>
        </w:r>
        <w:r w:rsidR="003D5227" w:rsidRPr="00E624E5">
          <w:t xml:space="preserve">Lichinchi </w:t>
        </w:r>
        <w:r w:rsidR="003D5227" w:rsidRPr="00E624E5">
          <w:rPr>
            <w:i/>
          </w:rPr>
          <w:t>et al</w:t>
        </w:r>
        <w:r w:rsidR="003D5227" w:rsidRPr="00E624E5">
          <w:t>.</w:t>
        </w:r>
      </w:ins>
      <w:r w:rsidR="003D5227" w:rsidRPr="00DE7D54">
        <w:t xml:space="preserve"> recently </w:t>
      </w:r>
      <w:r w:rsidR="003D5227" w:rsidRPr="00DE7D54">
        <w:rPr>
          <w:color w:val="000000"/>
        </w:rPr>
        <w:t xml:space="preserve">showed that </w:t>
      </w:r>
      <w:r w:rsidR="003D5227" w:rsidRPr="00DE7D54">
        <w:t>m</w:t>
      </w:r>
      <w:r w:rsidR="003D5227" w:rsidRPr="00DE7D54">
        <w:rPr>
          <w:vertAlign w:val="superscript"/>
        </w:rPr>
        <w:t>6</w:t>
      </w:r>
      <w:r w:rsidR="003D5227" w:rsidRPr="00DE7D54">
        <w:t>A modification of a conserved adenosine (A7883) in the stem loop II region of HIV-1 Rev response element (RRE) RNA increased binding of HIV-1 Rev protein to the RRE and facilitated nuclear export of RNA, thereby enhancing HIV-1 replication</w:t>
      </w:r>
      <w:r w:rsidR="00C232B6">
        <w:rPr>
          <w:color w:val="000000"/>
          <w:rPrChange w:id="318" w:author="Li Wu" w:date="2016-06-27T13:11:00Z">
            <w:rPr/>
          </w:rPrChange>
        </w:rPr>
        <w:t xml:space="preserve"> </w:t>
      </w:r>
      <w:del w:id="319" w:author="Li Wu" w:date="2016-06-27T13:11:00Z">
        <w:r w:rsidRPr="00527F67">
          <w:rPr>
            <w:color w:val="000000"/>
          </w:rPr>
          <w:fldChar w:fldCharType="begin"/>
        </w:r>
        <w:r>
          <w:rPr>
            <w:color w:val="000000"/>
          </w:rPr>
          <w:delInstrText xml:space="preserve"> ADDIN EN.CITE &lt;EndNote&gt;&lt;Cite&gt;&lt;Author&gt;Lichinchi&lt;/Author&gt;&lt;Year&gt;2016&lt;/Year&gt;&lt;RecNum&gt;69&lt;/RecNum&gt;&lt;DisplayText&gt;(22)&lt;/DisplayText&gt;&lt;record&gt;&lt;rec-number&gt;69&lt;/rec-number&gt;&lt;foreign-keys&gt;&lt;key app="EN" db-id="fvafas9rcrtx55e0vsnv099mp9zfwest5tss" timestamp="1456235418"&gt;69&lt;/key&gt;&lt;/foreign-keys&gt;&lt;ref-type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delInstrText>
        </w:r>
        <w:r w:rsidRPr="00527F67">
          <w:rPr>
            <w:color w:val="000000"/>
          </w:rPr>
          <w:fldChar w:fldCharType="separate"/>
        </w:r>
        <w:r w:rsidRPr="00527F67">
          <w:rPr>
            <w:noProof/>
            <w:color w:val="000000"/>
          </w:rPr>
          <w:delText>(22)</w:delText>
        </w:r>
        <w:r w:rsidRPr="00527F67">
          <w:rPr>
            <w:color w:val="000000"/>
          </w:rPr>
          <w:fldChar w:fldCharType="end"/>
        </w:r>
        <w:r>
          <w:delText>.</w:delText>
        </w:r>
      </w:del>
      <w:ins w:id="320" w:author="Li Wu" w:date="2016-06-27T13:11:00Z">
        <w:r w:rsidR="00C232B6">
          <w:rPr>
            <w:color w:val="000000"/>
          </w:rPr>
          <w:fldChar w:fldCharType="begin"/>
        </w:r>
        <w:r w:rsidR="008A7AA2">
          <w:rPr>
            <w:color w:val="000000"/>
          </w:rPr>
          <w:instrText xml:space="preserve"> ADDIN EN.CITE &lt;EndNote&gt;&lt;Cite&gt;&lt;Author&gt;Lichinchi&lt;/Author&gt;&lt;Year&gt;2016&lt;/Year&gt;&lt;RecNum&gt;21&lt;/RecNum&gt;&lt;DisplayText&gt;(Lichinchi et al., 2016)&lt;/DisplayText&gt;&lt;record&gt;&lt;rec-number&gt;21&lt;/rec-number&gt;&lt;foreign-keys&gt;&lt;key app="EN" db-id="atfxwz9erp290bee0sa5vef7w0s0t502t9ae" timestamp="1466911140"&gt;21&lt;/key&gt;&lt;/foreign-keys&gt;&lt;ref-type name="Journal Article"&gt;17&lt;/ref-type&gt;&lt;contributors&gt;&lt;authors&gt;&lt;author&gt;Lichinchi, Gianluigi&lt;/author&gt;&lt;author&gt;Gao, Shang&lt;/author&gt;&lt;author&gt;Saletore, Yogesh&lt;/author&gt;&lt;author&gt;Gonzalez, Gwendolyn Michelle&lt;/author&gt;&lt;author&gt;Bansal, Vikas&lt;/author&gt;&lt;author&gt;Wang, Yinsheng&lt;/author&gt;&lt;author&gt;Mason, Christopher E.&lt;/author&gt;&lt;author&gt;Rana, Tariq M.&lt;/author&gt;&lt;/authors&gt;&lt;/contributors&gt;&lt;titles&gt;&lt;title&gt;Dynamics of the human and viral m6A RNA methylomes during HIV-1 infection of T cells&lt;/title&gt;&lt;secondary-title&gt;Nature Microbiology&lt;/secondary-title&gt;&lt;/titles&gt;&lt;periodical&gt;&lt;full-title&gt;Nature Microbiology&lt;/full-title&gt;&lt;/periodical&gt;&lt;pages&gt;16011&lt;/pages&gt;&lt;number&gt;02/22/16 online&lt;/number&gt;&lt;dates&gt;&lt;year&gt;2016&lt;/year&gt;&lt;pub-dates&gt;&lt;date&gt;02/22/online&lt;/date&gt;&lt;/pub-dates&gt;&lt;/dates&gt;&lt;publisher&gt;Macmillan Publishers Limited&lt;/publisher&gt;&lt;work-type&gt;Article&lt;/work-type&gt;&lt;urls&gt;&lt;related-urls&gt;&lt;url&gt;http://dx.doi.org/10.1038/nmicrobiol.2016.11&lt;/url&gt;&lt;/related-urls&gt;&lt;/urls&gt;&lt;electronic-resource-num&gt;10.1038/nmicrobiol.2016.11&amp;#xD;http://www.nature.com/articles/nmicrobiol201611#supplementary-information&lt;/electronic-resource-num&gt;&lt;/record&gt;&lt;/Cite&gt;&lt;/EndNote&gt;</w:instrText>
        </w:r>
        <w:r w:rsidR="00C232B6">
          <w:rPr>
            <w:color w:val="000000"/>
          </w:rPr>
          <w:fldChar w:fldCharType="separate"/>
        </w:r>
        <w:r w:rsidR="008044E0">
          <w:rPr>
            <w:noProof/>
            <w:color w:val="000000"/>
          </w:rPr>
          <w:t>(Lichinchi et al., 2016)</w:t>
        </w:r>
        <w:r w:rsidR="00C232B6">
          <w:rPr>
            <w:color w:val="000000"/>
          </w:rPr>
          <w:fldChar w:fldCharType="end"/>
        </w:r>
        <w:r w:rsidR="003D5227" w:rsidRPr="00E624E5">
          <w:t>.</w:t>
        </w:r>
      </w:ins>
      <w:r w:rsidR="003D5227" w:rsidRPr="00DE7D54">
        <w:t xml:space="preserve"> However, other m</w:t>
      </w:r>
      <w:r w:rsidR="003D5227" w:rsidRPr="00DE7D54">
        <w:rPr>
          <w:vertAlign w:val="superscript"/>
        </w:rPr>
        <w:t>6</w:t>
      </w:r>
      <w:r w:rsidR="003D5227" w:rsidRPr="00DE7D54">
        <w:t xml:space="preserve">A sites in the HIV-1 genome (such as in the </w:t>
      </w:r>
      <w:r w:rsidR="003D5227" w:rsidRPr="00DE7D54">
        <w:rPr>
          <w:i/>
        </w:rPr>
        <w:t xml:space="preserve">gag, pol, tat, </w:t>
      </w:r>
      <w:r w:rsidR="003D5227" w:rsidRPr="00DE7D54">
        <w:t>and</w:t>
      </w:r>
      <w:r w:rsidR="003D5227" w:rsidRPr="00DE7D54">
        <w:rPr>
          <w:i/>
        </w:rPr>
        <w:t xml:space="preserve"> rev</w:t>
      </w:r>
      <w:r w:rsidR="003D5227" w:rsidRPr="00DE7D54">
        <w:t xml:space="preserve"> genes) might also be critical for viral replication. Future studies using targeted mutations of the identified m</w:t>
      </w:r>
      <w:r w:rsidR="003D5227" w:rsidRPr="00DE7D54">
        <w:rPr>
          <w:vertAlign w:val="superscript"/>
        </w:rPr>
        <w:t>6</w:t>
      </w:r>
      <w:r w:rsidR="003D5227" w:rsidRPr="00DE7D54">
        <w:t xml:space="preserve">A sites in HIV-1 genome may lead to a loss of the effects on HIV-1 infection by </w:t>
      </w:r>
      <w:r w:rsidR="005A34C7" w:rsidRPr="00DE7D54">
        <w:t>YTHDF1</w:t>
      </w:r>
      <w:del w:id="321" w:author="Li Wu" w:date="2016-06-27T13:11:00Z">
        <w:r w:rsidRPr="00527F67">
          <w:delText>-</w:delText>
        </w:r>
      </w:del>
      <w:ins w:id="322" w:author="Li Wu" w:date="2016-06-27T13:11:00Z">
        <w:r w:rsidR="005A34C7">
          <w:t>–</w:t>
        </w:r>
      </w:ins>
      <w:r w:rsidR="005A34C7" w:rsidRPr="00DE7D54">
        <w:t>3</w:t>
      </w:r>
      <w:r w:rsidR="003D5227" w:rsidRPr="00DE7D54">
        <w:t xml:space="preserve"> knockdown or overexpression.</w:t>
      </w:r>
    </w:p>
    <w:p w14:paraId="7314C240" w14:textId="0832FAE9" w:rsidR="00D84562" w:rsidRPr="00E624E5" w:rsidRDefault="00900D00" w:rsidP="009A06B7">
      <w:pPr>
        <w:widowControl w:val="0"/>
        <w:autoSpaceDE w:val="0"/>
        <w:autoSpaceDN w:val="0"/>
        <w:adjustRightInd w:val="0"/>
        <w:spacing w:after="0" w:line="480" w:lineRule="auto"/>
        <w:ind w:firstLine="720"/>
        <w:contextualSpacing/>
        <w:rPr>
          <w:ins w:id="323" w:author="Li Wu" w:date="2016-06-27T13:11:00Z"/>
        </w:rPr>
      </w:pPr>
      <w:ins w:id="324" w:author="Li Wu" w:date="2016-06-27T13:11:00Z">
        <w:r w:rsidRPr="00E624E5">
          <w:t xml:space="preserve">During </w:t>
        </w:r>
        <w:r w:rsidR="00650314">
          <w:t xml:space="preserve">the </w:t>
        </w:r>
        <w:r w:rsidRPr="00E624E5">
          <w:t>revision</w:t>
        </w:r>
        <w:r w:rsidR="00650314">
          <w:t xml:space="preserve"> of </w:t>
        </w:r>
        <w:r w:rsidR="00650314" w:rsidRPr="00E624E5">
          <w:t>this manuscript</w:t>
        </w:r>
        <w:r w:rsidRPr="00E624E5">
          <w:t xml:space="preserve">, Kennedy </w:t>
        </w:r>
        <w:r w:rsidRPr="00E624E5">
          <w:rPr>
            <w:i/>
          </w:rPr>
          <w:t>et al</w:t>
        </w:r>
        <w:r w:rsidRPr="00E624E5">
          <w:t>. reported that m</w:t>
        </w:r>
        <w:r w:rsidRPr="00E624E5">
          <w:rPr>
            <w:vertAlign w:val="superscript"/>
          </w:rPr>
          <w:t>6</w:t>
        </w:r>
        <w:r w:rsidRPr="00E624E5">
          <w:t xml:space="preserve">A modification of HIV-1 mRNAs enhances viral replication and gene expression </w:t>
        </w:r>
        <w:r w:rsidRPr="00E624E5">
          <w:fldChar w:fldCharType="begin"/>
        </w:r>
        <w:r w:rsidR="008A7AA2">
          <w:instrText xml:space="preserve"> ADDIN EN.CITE &lt;EndNote&gt;&lt;Cite&gt;&lt;Author&gt;Kennedy&lt;/Author&gt;&lt;Year&gt;2016&lt;/Year&gt;&lt;RecNum&gt;22&lt;/RecNum&gt;&lt;DisplayText&gt;(Kennedy et al., 2016)&lt;/DisplayText&gt;&lt;record&gt;&lt;rec-number&gt;22&lt;/rec-number&gt;&lt;foreign-keys&gt;&lt;key app="EN" db-id="atfxwz9erp290bee0sa5vef7w0s0t502t9ae" timestamp="1466911140"&gt;22&lt;/key&gt;&lt;/foreign-keys&gt;&lt;ref-type name="Journal Article"&gt;17&lt;/ref-type&gt;&lt;contributors&gt;&lt;authors&gt;&lt;author&gt;Kennedy, E. M.&lt;/author&gt;&lt;author&gt;Bogerd, H. P.&lt;/author&gt;&lt;author&gt;Kornepati, A. V.&lt;/author&gt;&lt;author&gt;Kang, D.&lt;/author&gt;&lt;author&gt;Ghoshal, D.&lt;/author&gt;&lt;author&gt;Marshall, J. B.&lt;/author&gt;&lt;author&gt;Poling, B. C.&lt;/author&gt;&lt;author&gt;Tsai, K.&lt;/author&gt;&lt;author&gt;Gokhale, N. S.&lt;/author&gt;&lt;author&gt;Horner, S. M.&lt;/author&gt;&lt;author&gt;Cullen, B. R.&lt;/author&gt;&lt;/authors&gt;&lt;/contributors&gt;&lt;auth-address&gt;Department of Molecular Genetics and Microbiology, Duke University Medical Center, Durham, NC 27710, USA.&amp;#xD;Department of Molecular Genetics and Microbiology, Duke University Medical Center, Durham, NC 27710, USA; Department of Medicine, Duke University Medical Center, Durham, NC 27710, USA.&amp;#xD;Department of Molecular Genetics and Microbiology, Duke University Medical Center, Durham, NC 27710, USA. Electronic address: bryan.cullen@duke.edu.&lt;/auth-address&gt;&lt;titles&gt;&lt;title&gt;Posttranscriptional m(6)A Editing of HIV-1 mRNAs Enhances Viral Gene Expression&lt;/title&gt;&lt;secondary-title&gt;Cell Host Microbe&lt;/secondary-title&gt;&lt;/titles&gt;&lt;periodical&gt;&lt;full-title&gt;Cell Host Microbe&lt;/full-title&gt;&lt;/periodical&gt;&lt;pages&gt;675-85&lt;/pages&gt;&lt;volume&gt;19&lt;/volume&gt;&lt;number&gt;5&lt;/number&gt;&lt;dates&gt;&lt;year&gt;2016&lt;/year&gt;&lt;pub-dates&gt;&lt;date&gt;May 11&lt;/date&gt;&lt;/pub-dates&gt;&lt;/dates&gt;&lt;publisher&gt;Elsevier&lt;/publisher&gt;&lt;isbn&gt;1934-6069 (Electronic)&amp;#xD;1931-3128 (Linking)&lt;/isbn&gt;&lt;accession-num&gt;27117054&lt;/accession-num&gt;&lt;urls&gt;&lt;related-urls&gt;&lt;url&gt;http://www.ncbi.nlm.nih.gov/pubmed/27117054&lt;/url&gt;&lt;/related-urls&gt;&lt;/urls&gt;&lt;custom2&gt;PMC4867121&lt;/custom2&gt;&lt;electronic-resource-num&gt;10.1016/j.chom.2016.04.002&lt;/electronic-resource-num&gt;&lt;access-date&gt;2016/04/26&lt;/access-date&gt;&lt;/record&gt;&lt;/Cite&gt;&lt;/EndNote&gt;</w:instrText>
        </w:r>
        <w:r w:rsidRPr="00E624E5">
          <w:fldChar w:fldCharType="separate"/>
        </w:r>
        <w:r w:rsidR="008044E0">
          <w:rPr>
            <w:noProof/>
          </w:rPr>
          <w:t>(Kennedy et al., 2016)</w:t>
        </w:r>
        <w:r w:rsidRPr="00E624E5">
          <w:fldChar w:fldCharType="end"/>
        </w:r>
        <w:r w:rsidRPr="00E624E5">
          <w:t xml:space="preserve">. Our data </w:t>
        </w:r>
        <w:r w:rsidR="00B15DE3">
          <w:t>o</w:t>
        </w:r>
        <w:r w:rsidR="00DF43F5">
          <w:t>f</w:t>
        </w:r>
        <w:r w:rsidR="00B15DE3">
          <w:t xml:space="preserve"> t</w:t>
        </w:r>
        <w:r w:rsidR="00C4273E">
          <w:t>he inhibitory effects on HIV-1 infection</w:t>
        </w:r>
        <w:r w:rsidR="00DF43F5">
          <w:t xml:space="preserve"> by YTHDF1–3 proteins</w:t>
        </w:r>
        <w:r w:rsidR="00B15DE3" w:rsidRPr="00E624E5">
          <w:t xml:space="preserve"> </w:t>
        </w:r>
        <w:r w:rsidRPr="00E624E5">
          <w:t xml:space="preserve">are different from the results recently reported by Kennedy </w:t>
        </w:r>
        <w:r w:rsidRPr="00F16CF2">
          <w:rPr>
            <w:i/>
          </w:rPr>
          <w:t>et al.</w:t>
        </w:r>
        <w:r w:rsidRPr="00E624E5">
          <w:t xml:space="preserve"> </w:t>
        </w:r>
        <w:r w:rsidRPr="00E624E5">
          <w:fldChar w:fldCharType="begin"/>
        </w:r>
        <w:r w:rsidR="008A7AA2">
          <w:instrText xml:space="preserve"> ADDIN EN.CITE &lt;EndNote&gt;&lt;Cite&gt;&lt;Author&gt;Kennedy&lt;/Author&gt;&lt;Year&gt;2016&lt;/Year&gt;&lt;RecNum&gt;22&lt;/RecNum&gt;&lt;DisplayText&gt;(Kennedy et al., 2016)&lt;/DisplayText&gt;&lt;record&gt;&lt;rec-number&gt;22&lt;/rec-number&gt;&lt;foreign-keys&gt;&lt;key app="EN" db-id="atfxwz9erp290bee0sa5vef7w0s0t502t9ae" timestamp="1466911140"&gt;22&lt;/key&gt;&lt;/foreign-keys&gt;&lt;ref-type name="Journal Article"&gt;17&lt;/ref-type&gt;&lt;contributors&gt;&lt;authors&gt;&lt;author&gt;Kennedy, E. M.&lt;/author&gt;&lt;author&gt;Bogerd, H. P.&lt;/author&gt;&lt;author&gt;Kornepati, A. V.&lt;/author&gt;&lt;author&gt;Kang, D.&lt;/author&gt;&lt;author&gt;Ghoshal, D.&lt;/author&gt;&lt;author&gt;Marshall, J. B.&lt;/author&gt;&lt;author&gt;Poling, B. C.&lt;/author&gt;&lt;author&gt;Tsai, K.&lt;/author&gt;&lt;author&gt;Gokhale, N. S.&lt;/author&gt;&lt;author&gt;Horner, S. M.&lt;/author&gt;&lt;author&gt;Cullen, B. R.&lt;/author&gt;&lt;/authors&gt;&lt;/contributors&gt;&lt;auth-address&gt;Department of Molecular Genetics and Microbiology, Duke University Medical Center, Durham, NC 27710, USA.&amp;#xD;Department of Molecular Genetics and Microbiology, Duke University Medical Center, Durham, NC 27710, USA; Department of Medicine, Duke University Medical Center, Durham, NC 27710, USA.&amp;#xD;Department of Molecular Genetics and Microbiology, Duke University Medical Center, Durham, NC 27710, USA. Electronic address: bryan.cullen@duke.edu.&lt;/auth-address&gt;&lt;titles&gt;&lt;title&gt;Posttranscriptional m(6)A Editing of HIV-1 mRNAs Enhances Viral Gene Expression&lt;/title&gt;&lt;secondary-title&gt;Cell Host Microbe&lt;/secondary-title&gt;&lt;/titles&gt;&lt;periodical&gt;&lt;full-title&gt;Cell Host Microbe&lt;/full-title&gt;&lt;/periodical&gt;&lt;pages&gt;675-85&lt;/pages&gt;&lt;volume&gt;19&lt;/volume&gt;&lt;number&gt;5&lt;/number&gt;&lt;dates&gt;&lt;year&gt;2016&lt;/year&gt;&lt;pub-dates&gt;&lt;date&gt;May 11&lt;/date&gt;&lt;/pub-dates&gt;&lt;/dates&gt;&lt;publisher&gt;Elsevier&lt;/publisher&gt;&lt;isbn&gt;1934-6069 (Electronic)&amp;#xD;1931-3128 (Linking)&lt;/isbn&gt;&lt;accession-num&gt;27117054&lt;/accession-num&gt;&lt;urls&gt;&lt;related-urls&gt;&lt;url&gt;http://www.ncbi.nlm.nih.gov/pubmed/27117054&lt;/url&gt;&lt;/related-urls&gt;&lt;/urls&gt;&lt;custom2&gt;PMC4867121&lt;/custom2&gt;&lt;electronic-resource-num&gt;10.1016/j.chom.2016.04.002&lt;/electronic-resource-num&gt;&lt;access-date&gt;2016/04/26&lt;/access-date&gt;&lt;/record&gt;&lt;/Cite&gt;&lt;/EndNote&gt;</w:instrText>
        </w:r>
        <w:r w:rsidRPr="00E624E5">
          <w:fldChar w:fldCharType="separate"/>
        </w:r>
        <w:r w:rsidR="008044E0">
          <w:rPr>
            <w:noProof/>
          </w:rPr>
          <w:t>(Kennedy et al., 2016)</w:t>
        </w:r>
        <w:r w:rsidRPr="00E624E5">
          <w:fldChar w:fldCharType="end"/>
        </w:r>
        <w:r w:rsidRPr="00E624E5">
          <w:t xml:space="preserve">. They showed that overexpression of </w:t>
        </w:r>
        <w:r w:rsidR="005A34C7">
          <w:t>YTHDF1–3</w:t>
        </w:r>
        <w:r w:rsidRPr="00E624E5">
          <w:t xml:space="preserve"> proteins in </w:t>
        </w:r>
        <w:r w:rsidR="0014086C">
          <w:t>HEK</w:t>
        </w:r>
        <w:r w:rsidRPr="00E624E5">
          <w:t xml:space="preserve">293T cells enhanced HIV-1 mRNA and protein expression in a single-cycle infection, and that overexpression or knockout of YTHDF2 in CEM-SS T-cells increased or decreased HIV-1 replication and protein expression, respectively </w:t>
        </w:r>
        <w:r w:rsidRPr="00E624E5">
          <w:fldChar w:fldCharType="begin"/>
        </w:r>
        <w:r w:rsidR="008A7AA2">
          <w:instrText xml:space="preserve"> ADDIN EN.CITE &lt;EndNote&gt;&lt;Cite&gt;&lt;Author&gt;Kennedy&lt;/Author&gt;&lt;Year&gt;2016&lt;/Year&gt;&lt;RecNum&gt;22&lt;/RecNum&gt;&lt;DisplayText&gt;(Kennedy et al., 2016)&lt;/DisplayText&gt;&lt;record&gt;&lt;rec-number&gt;22&lt;/rec-number&gt;&lt;foreign-keys&gt;&lt;key app="EN" db-id="atfxwz9erp290bee0sa5vef7w0s0t502t9ae" timestamp="1466911140"&gt;22&lt;/key&gt;&lt;/foreign-keys&gt;&lt;ref-type name="Journal Article"&gt;17&lt;/ref-type&gt;&lt;contributors&gt;&lt;authors&gt;&lt;author&gt;Kennedy, E. M.&lt;/author&gt;&lt;author&gt;Bogerd, H. P.&lt;/author&gt;&lt;author&gt;Kornepati, A. V.&lt;/author&gt;&lt;author&gt;Kang, D.&lt;/author&gt;&lt;author&gt;Ghoshal, D.&lt;/author&gt;&lt;author&gt;Marshall, J. B.&lt;/author&gt;&lt;author&gt;Poling, B. C.&lt;/author&gt;&lt;author&gt;Tsai, K.&lt;/author&gt;&lt;author&gt;Gokhale, N. S.&lt;/author&gt;&lt;author&gt;Horner, S. M.&lt;/author&gt;&lt;author&gt;Cullen, B. R.&lt;/author&gt;&lt;/authors&gt;&lt;/contributors&gt;&lt;auth-address&gt;Department of Molecular Genetics and Microbiology, Duke University Medical Center, Durham, NC 27710, USA.&amp;#xD;Department of Molecular Genetics and Microbiology, Duke University Medical Center, Durham, NC 27710, USA; Department of Medicine, Duke University Medical Center, Durham, NC 27710, USA.&amp;#xD;Department of Molecular Genetics and Microbiology, Duke University Medical Center, Durham, NC 27710, USA. Electronic address: bryan.cullen@duke.edu.&lt;/auth-address&gt;&lt;titles&gt;&lt;title&gt;Posttranscriptional m(6)A Editing of HIV-1 mRNAs Enhances Viral Gene Expression&lt;/title&gt;&lt;secondary-title&gt;Cell Host Microbe&lt;/secondary-title&gt;&lt;/titles&gt;&lt;periodical&gt;&lt;full-title&gt;Cell Host Microbe&lt;/full-title&gt;&lt;/periodical&gt;&lt;pages&gt;675-85&lt;/pages&gt;&lt;volume&gt;19&lt;/volume&gt;&lt;number&gt;5&lt;/number&gt;&lt;dates&gt;&lt;year&gt;2016&lt;/year&gt;&lt;pub-dates&gt;&lt;date&gt;May 11&lt;/date&gt;&lt;/pub-dates&gt;&lt;/dates&gt;&lt;publisher&gt;Elsevier&lt;/publisher&gt;&lt;isbn&gt;1934-6069 (Electronic)&amp;#xD;1931-3128 (Linking)&lt;/isbn&gt;&lt;accession-num&gt;27117054&lt;/accession-num&gt;&lt;urls&gt;&lt;related-urls&gt;&lt;url&gt;http://www.ncbi.nlm.nih.gov/pubmed/27117054&lt;/url&gt;&lt;/related-urls&gt;&lt;/urls&gt;&lt;custom2&gt;PMC4867121&lt;/custom2&gt;&lt;electronic-resource-num&gt;10.1016/j.chom.2016.04.002&lt;/electronic-resource-num&gt;&lt;access-date&gt;2016/04/26&lt;/access-date&gt;&lt;/record&gt;&lt;/Cite&gt;&lt;/EndNote&gt;</w:instrText>
        </w:r>
        <w:r w:rsidRPr="00E624E5">
          <w:fldChar w:fldCharType="separate"/>
        </w:r>
        <w:r w:rsidR="008044E0">
          <w:rPr>
            <w:noProof/>
          </w:rPr>
          <w:t>(Kennedy et al., 2016)</w:t>
        </w:r>
        <w:r w:rsidRPr="00E624E5">
          <w:fldChar w:fldCharType="end"/>
        </w:r>
        <w:r w:rsidRPr="00E624E5">
          <w:t xml:space="preserve">. </w:t>
        </w:r>
        <w:r w:rsidR="009A06B7">
          <w:t>The mapping of m</w:t>
        </w:r>
        <w:r w:rsidR="009A06B7" w:rsidRPr="00ED679A">
          <w:rPr>
            <w:vertAlign w:val="superscript"/>
          </w:rPr>
          <w:t>6</w:t>
        </w:r>
        <w:r w:rsidR="009A06B7">
          <w:t xml:space="preserve">A </w:t>
        </w:r>
        <w:r w:rsidR="009E2EB8">
          <w:t xml:space="preserve">sites in HIV-1 RNA </w:t>
        </w:r>
        <w:r w:rsidR="009A06B7">
          <w:t xml:space="preserve">between the previous data </w:t>
        </w:r>
        <w:r w:rsidR="00E67D12">
          <w:fldChar w:fldCharType="begin">
            <w:fldData xml:space="preserve">PEVuZE5vdGU+PENpdGU+PEF1dGhvcj5MaWNoaW5jaGk8L0F1dGhvcj48WWVhcj4yMDE2PC9ZZWFy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</w:fldData>
          </w:fldChar>
        </w:r>
        <w:r w:rsidR="00E67D12">
          <w:instrText xml:space="preserve"> ADDIN EN.CITE </w:instrText>
        </w:r>
        <w:r w:rsidR="00E67D12">
          <w:fldChar w:fldCharType="begin">
            <w:fldData xml:space="preserve">PEVuZE5vdGU+PENpdGU+PEF1dGhvcj5MaWNoaW5jaGk8L0F1dGhvcj48WWVhcj4yMDE2PC9ZZWFy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</w:fldData>
          </w:fldChar>
        </w:r>
        <w:r w:rsidR="00E67D12">
          <w:instrText xml:space="preserve"> ADDIN EN.CITE.DATA </w:instrText>
        </w:r>
        <w:r w:rsidR="00E67D12">
          <w:fldChar w:fldCharType="end"/>
        </w:r>
        <w:r w:rsidR="00E67D12">
          <w:fldChar w:fldCharType="separate"/>
        </w:r>
        <w:r w:rsidR="00E67D12">
          <w:rPr>
            <w:noProof/>
          </w:rPr>
          <w:t>(Kennedy et al., 2016; Lichinchi et al., 2016)</w:t>
        </w:r>
        <w:r w:rsidR="00E67D12">
          <w:fldChar w:fldCharType="end"/>
        </w:r>
        <w:r w:rsidR="00E67D12">
          <w:t xml:space="preserve"> </w:t>
        </w:r>
        <w:r w:rsidR="009A06B7">
          <w:t xml:space="preserve">and the results presented in this manuscript are also different. </w:t>
        </w:r>
        <w:r w:rsidR="009A06B7" w:rsidRPr="00E624E5">
          <w:t>Different approaches, cell lines and other reagents used in these studies may contribute to distinct results</w:t>
        </w:r>
        <w:r w:rsidR="009A06B7">
          <w:t xml:space="preserve"> obtained</w:t>
        </w:r>
        <w:r w:rsidR="009A06B7" w:rsidRPr="00E624E5">
          <w:t>, which remain to be clarified in the future.</w:t>
        </w:r>
        <w:r w:rsidR="009A06B7">
          <w:t xml:space="preserve"> However, we report here consistent </w:t>
        </w:r>
        <w:r w:rsidR="00E67D12">
          <w:t>m</w:t>
        </w:r>
        <w:r w:rsidR="00E67D12" w:rsidRPr="00ED679A">
          <w:rPr>
            <w:vertAlign w:val="superscript"/>
          </w:rPr>
          <w:t>6</w:t>
        </w:r>
        <w:r w:rsidR="00E67D12">
          <w:t xml:space="preserve">A mapping </w:t>
        </w:r>
        <w:r w:rsidR="009A06B7">
          <w:t>results using Jurkat T-cells and primary CD4</w:t>
        </w:r>
        <w:r w:rsidR="009A06B7" w:rsidRPr="006E7031">
          <w:rPr>
            <w:vertAlign w:val="superscript"/>
          </w:rPr>
          <w:t>+</w:t>
        </w:r>
        <w:r w:rsidR="009A06B7">
          <w:t xml:space="preserve"> T-cells</w:t>
        </w:r>
        <w:r w:rsidR="009A06B7" w:rsidRPr="00E624E5">
          <w:t xml:space="preserve"> </w:t>
        </w:r>
        <w:r w:rsidR="009A06B7">
          <w:t xml:space="preserve">and systematic </w:t>
        </w:r>
        <w:r w:rsidR="009A06B7">
          <w:lastRenderedPageBreak/>
          <w:t xml:space="preserve">evaluation of </w:t>
        </w:r>
        <w:r w:rsidR="00E67D12">
          <w:t xml:space="preserve">the </w:t>
        </w:r>
        <w:r w:rsidR="009A06B7">
          <w:t xml:space="preserve">roles of </w:t>
        </w:r>
        <w:r w:rsidR="00E67D12">
          <w:t>the m</w:t>
        </w:r>
        <w:r w:rsidR="00E67D12" w:rsidRPr="00ED679A">
          <w:rPr>
            <w:vertAlign w:val="superscript"/>
          </w:rPr>
          <w:t>6</w:t>
        </w:r>
        <w:r w:rsidR="00E67D12">
          <w:t xml:space="preserve">A </w:t>
        </w:r>
        <w:r w:rsidR="009A06B7">
          <w:t xml:space="preserve">writers, readers, and erasers </w:t>
        </w:r>
        <w:r w:rsidR="00E67D12">
          <w:t xml:space="preserve">in HIV-1 </w:t>
        </w:r>
        <w:r w:rsidR="009A06B7">
          <w:t>infection.</w:t>
        </w:r>
      </w:ins>
    </w:p>
    <w:p w14:paraId="39D88741" w14:textId="04B7A4E5" w:rsidR="003F0FA6" w:rsidRPr="00DE7D54" w:rsidRDefault="003F0FA6" w:rsidP="003F0FA6">
      <w:pPr>
        <w:spacing w:line="480" w:lineRule="auto"/>
        <w:ind w:firstLine="720"/>
        <w:contextualSpacing/>
      </w:pPr>
      <w:r w:rsidRPr="00DE7D54">
        <w:t>Chemical modifications of viral RNAs such as m</w:t>
      </w:r>
      <w:r w:rsidRPr="00DE7D54">
        <w:rPr>
          <w:vertAlign w:val="superscript"/>
        </w:rPr>
        <w:t>6</w:t>
      </w:r>
      <w:r w:rsidRPr="00DE7D54">
        <w:t>A</w:t>
      </w:r>
      <w:r w:rsidRPr="00DE7D54">
        <w:rPr>
          <w:color w:val="000000"/>
        </w:rPr>
        <w:t xml:space="preserve"> may protect viral genomes or mRNA from recognition by cellular innate immunity proteins </w:t>
      </w:r>
      <w:r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sidRPr="00DE7D54">
        <w:rPr>
          <w:color w:val="000000"/>
        </w:rPr>
        <w:instrText xml:space="preserve"> ADDIN EN.CITE </w:instrText>
      </w:r>
      <w:r w:rsidR="008A7AA2" w:rsidRPr="00DE7D54">
        <w:rPr>
          <w:color w:val="000000"/>
        </w:rPr>
        <w:fldChar w:fldCharType="begin">
          <w:fldData xml:space="preserve">PEVuZE5vdGU+PENpdGU+PEF1dGhvcj5GdTwvQXV0aG9yPjxZZWFyPjIwMTQ8L1llYXI+PFJlY051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</w:fldData>
        </w:fldChar>
      </w:r>
      <w:r w:rsidR="008A7AA2">
        <w:rPr>
          <w:bCs/>
          <w:color w:val="000000"/>
        </w:rPr>
        <w:instrText xml:space="preserve"> ADDIN EN.CITE.DATA </w:instrText>
      </w:r>
      <w:r w:rsidR="008A7AA2">
        <w:rPr>
          <w:bCs/>
          <w:color w:val="000000"/>
        </w:rPr>
      </w:r>
      <w:r w:rsidR="008A7AA2" w:rsidRPr="00DE7D54">
        <w:rPr>
          <w:color w:val="000000"/>
        </w:rPr>
        <w:fldChar w:fldCharType="end"/>
      </w:r>
      <w:r w:rsidRPr="00DE7D54">
        <w:rPr>
          <w:color w:val="000000"/>
        </w:rPr>
      </w:r>
      <w:r w:rsidRPr="00DE7D54">
        <w:rPr>
          <w:color w:val="000000"/>
        </w:rPr>
        <w:fldChar w:fldCharType="separate"/>
      </w:r>
      <w:r w:rsidRPr="00DE7D54">
        <w:rPr>
          <w:color w:val="000000"/>
        </w:rPr>
        <w:t>(</w:t>
      </w:r>
      <w:del w:id="325" w:author="Li Wu" w:date="2016-06-27T13:11:00Z">
        <w:r w:rsidR="001829A0" w:rsidRPr="00527F67">
          <w:rPr>
            <w:bCs/>
            <w:noProof/>
            <w:color w:val="000000"/>
          </w:rPr>
          <w:delText>8</w:delText>
        </w:r>
      </w:del>
      <w:ins w:id="326" w:author="Li Wu" w:date="2016-06-27T13:11:00Z">
        <w:r>
          <w:rPr>
            <w:bCs/>
            <w:noProof/>
            <w:color w:val="000000"/>
          </w:rPr>
          <w:t>Fu et al., 2014</w:t>
        </w:r>
      </w:ins>
      <w:r w:rsidRPr="00DE7D54">
        <w:rPr>
          <w:color w:val="000000"/>
        </w:rPr>
        <w:t>)</w:t>
      </w:r>
      <w:r w:rsidRPr="00DE7D54">
        <w:rPr>
          <w:color w:val="000000"/>
        </w:rPr>
        <w:fldChar w:fldCharType="end"/>
      </w:r>
      <w:r w:rsidRPr="00DE7D54">
        <w:rPr>
          <w:color w:val="000000"/>
        </w:rPr>
        <w:t xml:space="preserve">. The </w:t>
      </w:r>
      <w:r w:rsidRPr="00DE7D54">
        <w:t>m</w:t>
      </w:r>
      <w:r w:rsidRPr="00DE7D54">
        <w:rPr>
          <w:vertAlign w:val="superscript"/>
        </w:rPr>
        <w:t>6</w:t>
      </w:r>
      <w:r w:rsidRPr="00DE7D54">
        <w:t>A modification</w:t>
      </w:r>
      <w:r w:rsidRPr="00DE7D54">
        <w:rPr>
          <w:color w:val="000000"/>
        </w:rPr>
        <w:t xml:space="preserve"> of HIV-1 RNA could serve as an immune evasion strategy, wherein the virus may escape detection by innate immunity against infection. </w:t>
      </w:r>
      <w:r w:rsidRPr="00DE7D54">
        <w:t>In response to HIV-1 infection, the host may evolve and utilize the YTHDF1–3 proteins to bind the m</w:t>
      </w:r>
      <w:r w:rsidRPr="00DE7D54">
        <w:rPr>
          <w:vertAlign w:val="superscript"/>
        </w:rPr>
        <w:t>6</w:t>
      </w:r>
      <w:r w:rsidRPr="00DE7D54">
        <w:t>A-modified viral RNA and inhibit its reverse transcription and subsequent viral mRNA expression. Our findings can stimulate further studies on the precise role of m</w:t>
      </w:r>
      <w:r w:rsidRPr="00DE7D54">
        <w:rPr>
          <w:vertAlign w:val="superscript"/>
        </w:rPr>
        <w:t>6</w:t>
      </w:r>
      <w:r w:rsidRPr="00DE7D54">
        <w:t>A in HIV-1 RNA replication and the mechanisms of m</w:t>
      </w:r>
      <w:r w:rsidRPr="00DE7D54">
        <w:rPr>
          <w:vertAlign w:val="superscript"/>
        </w:rPr>
        <w:t>6</w:t>
      </w:r>
      <w:r w:rsidRPr="00DE7D54">
        <w:t xml:space="preserve">A regulation pathways that impact HIV-1 infection in cells. </w:t>
      </w:r>
      <w:del w:id="327" w:author="Li Wu" w:date="2016-06-27T13:11:00Z">
        <w:r w:rsidR="001829A0" w:rsidRPr="00421742">
          <w:delText>Since</w:delText>
        </w:r>
      </w:del>
      <w:ins w:id="328" w:author="Li Wu" w:date="2016-06-27T13:11:00Z">
        <w:r w:rsidR="004E688B">
          <w:t>Because</w:t>
        </w:r>
      </w:ins>
      <w:r w:rsidRPr="00DE7D54">
        <w:t xml:space="preserve"> m</w:t>
      </w:r>
      <w:r w:rsidRPr="00DE7D54">
        <w:rPr>
          <w:vertAlign w:val="superscript"/>
        </w:rPr>
        <w:t>6</w:t>
      </w:r>
      <w:r w:rsidRPr="00DE7D54">
        <w:t xml:space="preserve">A-modified RNA has also been found in other viruses </w:t>
      </w:r>
      <w:r w:rsidRPr="00DE7D54">
        <w:fldChar w:fldCharType="begin">
          <w:fldData xml:space="preserve">PEVuZE5vdGU+PENpdGU+PEF1dGhvcj5LcnVnPC9BdXRob3I+PFllYXI+MTk3NjwvWWVhcj48UmVj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</w:fldData>
        </w:fldChar>
      </w:r>
      <w:r w:rsidR="008A7AA2" w:rsidRPr="00DE7D54">
        <w:instrText xml:space="preserve"> ADDIN EN.CITE </w:instrText>
      </w:r>
      <w:r w:rsidR="008A7AA2" w:rsidRPr="00DE7D54">
        <w:fldChar w:fldCharType="begin">
          <w:fldData xml:space="preserve">PEVuZE5vdGU+PENpdGU+PEF1dGhvcj5LcnVnPC9BdXRob3I+PFllYXI+MTk3NjwvWWVhcj48UmVj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</w:fldData>
        </w:fldChar>
      </w:r>
      <w:r w:rsidR="008A7AA2">
        <w:instrText xml:space="preserve"> ADDIN EN.CITE.DATA </w:instrText>
      </w:r>
      <w:r w:rsidR="008A7AA2" w:rsidRPr="00DE7D54">
        <w:fldChar w:fldCharType="end"/>
      </w:r>
      <w:r w:rsidRPr="00DE7D54">
        <w:fldChar w:fldCharType="separate"/>
      </w:r>
      <w:del w:id="329" w:author="Li Wu" w:date="2016-06-27T13:11:00Z">
        <w:r w:rsidR="001829A0" w:rsidRPr="00527F67">
          <w:rPr>
            <w:noProof/>
          </w:rPr>
          <w:delText>(17-20)</w:delText>
        </w:r>
      </w:del>
      <w:ins w:id="330" w:author="Li Wu" w:date="2016-06-27T13:11:00Z">
        <w:r>
          <w:rPr>
            <w:noProof/>
          </w:rPr>
          <w:t>(Beemon and Keith, 1977; Canaani et al., 1979; Hashimoto and Green, 1976; Krug et al., 1976)</w:t>
        </w:r>
      </w:ins>
      <w:r w:rsidRPr="00DE7D54">
        <w:fldChar w:fldCharType="end"/>
      </w:r>
      <w:r w:rsidRPr="00DE7D54">
        <w:t>, this modification pathway may represent a novel and conserved target for antiviral development.</w:t>
      </w:r>
    </w:p>
    <w:p w14:paraId="5EBC2A27" w14:textId="77777777" w:rsidR="003D5227" w:rsidRPr="00DE7D54" w:rsidRDefault="003D5227" w:rsidP="003A2233">
      <w:pPr>
        <w:spacing w:line="480" w:lineRule="auto"/>
        <w:contextualSpacing/>
        <w:rPr>
          <w:b/>
        </w:rPr>
      </w:pPr>
    </w:p>
    <w:p w14:paraId="73AA1606" w14:textId="143D96A6" w:rsidR="003D5227" w:rsidRPr="00DE7D54" w:rsidRDefault="003D5227" w:rsidP="00F24EC8">
      <w:pPr>
        <w:spacing w:line="480" w:lineRule="auto"/>
        <w:contextualSpacing/>
        <w:outlineLvl w:val="0"/>
        <w:rPr>
          <w:b/>
        </w:rPr>
        <w:pPrChange w:id="331" w:author="Li Wu" w:date="2016-06-27T13:11:00Z">
          <w:pPr>
            <w:spacing w:line="480" w:lineRule="auto"/>
            <w:contextualSpacing/>
          </w:pPr>
        </w:pPrChange>
      </w:pPr>
      <w:r w:rsidRPr="00DE7D54">
        <w:rPr>
          <w:b/>
        </w:rPr>
        <w:t xml:space="preserve">Materials and </w:t>
      </w:r>
      <w:del w:id="332" w:author="Li Wu" w:date="2016-06-27T13:11:00Z">
        <w:r w:rsidR="001829A0" w:rsidRPr="00527F67">
          <w:rPr>
            <w:b/>
            <w:bCs/>
          </w:rPr>
          <w:delText>Methods</w:delText>
        </w:r>
      </w:del>
      <w:ins w:id="333" w:author="Li Wu" w:date="2016-06-27T13:11:00Z">
        <w:r w:rsidR="00B82465">
          <w:rPr>
            <w:b/>
            <w:bCs/>
          </w:rPr>
          <w:t>m</w:t>
        </w:r>
        <w:r w:rsidRPr="00E624E5">
          <w:rPr>
            <w:b/>
            <w:bCs/>
          </w:rPr>
          <w:t>ethods</w:t>
        </w:r>
      </w:ins>
    </w:p>
    <w:p w14:paraId="19C92448" w14:textId="77777777" w:rsidR="001829A0" w:rsidRPr="00527F67" w:rsidRDefault="001829A0" w:rsidP="001829A0">
      <w:pPr>
        <w:spacing w:line="480" w:lineRule="auto"/>
        <w:ind w:firstLine="720"/>
        <w:contextualSpacing/>
        <w:rPr>
          <w:del w:id="334" w:author="Li Wu" w:date="2016-06-27T13:11:00Z"/>
          <w:rFonts w:eastAsia="Times New Roman"/>
        </w:rPr>
      </w:pPr>
      <w:del w:id="335" w:author="Li Wu" w:date="2016-06-27T13:11:00Z">
        <w:r w:rsidRPr="00527F67">
          <w:rPr>
            <w:rFonts w:eastAsia="Times New Roman"/>
            <w:b/>
            <w:bCs/>
          </w:rPr>
          <w:delText xml:space="preserve">Cell culture. </w:delText>
        </w:r>
        <w:r w:rsidRPr="00527F67">
          <w:rPr>
            <w:rFonts w:eastAsia="Times New Roman"/>
          </w:rPr>
          <w:delText>Human healthy primary CD4</w:delText>
        </w:r>
        <w:r w:rsidRPr="00527F67">
          <w:rPr>
            <w:rFonts w:eastAsia="Times New Roman"/>
            <w:vertAlign w:val="superscript"/>
          </w:rPr>
          <w:delText>+</w:delText>
        </w:r>
        <w:r w:rsidRPr="00527F67">
          <w:rPr>
            <w:rFonts w:eastAsia="Times New Roman"/>
          </w:rPr>
          <w:delText xml:space="preserve"> T-cells </w:delText>
        </w:r>
        <w:r w:rsidRPr="00527F67">
          <w:delText xml:space="preserve">were isolated from healthy blood donors’ buffy coats (purchased from American Red Cross Blood Service, Columbus, OH) using a negative selection kit (RosetteSep Human CD4+ T Cell Enrichment Cocktail, STEMCELL Technologies) as described </w:delText>
        </w:r>
        <w:r w:rsidRPr="00527F67">
          <w:fldChar w:fldCharType="begin"/>
        </w:r>
        <w:r>
          <w:delInstrText xml:space="preserve"> ADDIN EN.CITE &lt;EndNote&gt;&lt;Cite&gt;&lt;Author&gt;St Gelais&lt;/Author&gt;&lt;Year&gt;2014&lt;/Year&gt;&lt;RecNum&gt;53&lt;/RecNum&gt;&lt;DisplayText&gt;(39)&lt;/DisplayText&gt;&lt;record&gt;&lt;rec-number&gt;53&lt;/rec-number&gt;&lt;foreign-keys&gt;&lt;key app="EN" db-id="fvafas9rcrtx55e0vsnv099mp9zfwest5tss" timestamp="0"&gt;53&lt;/key&gt;&lt;/foreign-keys&gt;&lt;ref-type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Virol&lt;/secondary-title&gt;&lt;alt-title&gt;Journal of virology&lt;/alt-title&gt;&lt;/titles&gt;&lt;pages&gt;5834-44&lt;/pages&gt;&lt;volume&gt;88&lt;/volume&gt;&lt;number&gt;10&lt;/number&gt;&lt;keywords&gt;&lt;keyword&gt;Animals&lt;/keyword&gt;&lt;keyword&gt;Cells,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delInstrText>
        </w:r>
        <w:r w:rsidRPr="00527F67">
          <w:fldChar w:fldCharType="separate"/>
        </w:r>
        <w:r w:rsidRPr="00527F67">
          <w:rPr>
            <w:noProof/>
          </w:rPr>
          <w:delText>(39)</w:delText>
        </w:r>
        <w:r w:rsidRPr="00527F67">
          <w:fldChar w:fldCharType="end"/>
        </w:r>
        <w:r w:rsidRPr="00527F67">
          <w:delText xml:space="preserve">. Isolated CD4+ T cells were maintained in complete RPMI media containing interleukin-2 (20 U/ml, Peprotech) and activated with phytohemagglutinin A as described </w:delText>
        </w:r>
        <w:r w:rsidRPr="00527F67">
          <w:fldChar w:fldCharType="begin"/>
        </w:r>
        <w:r>
          <w:delInstrText xml:space="preserve"> ADDIN EN.CITE &lt;EndNote&gt;&lt;Cite&gt;&lt;Author&gt;St Gelais&lt;/Author&gt;&lt;Year&gt;2014&lt;/Year&gt;&lt;RecNum&gt;53&lt;/RecNum&gt;&lt;DisplayText&gt;(39)&lt;/DisplayText&gt;&lt;record&gt;&lt;rec-number&gt;53&lt;/rec-number&gt;&lt;foreign-keys&gt;&lt;key app="EN" db-id="fvafas9rcrtx55e0vsnv099mp9zfwest5tss" timestamp="0"&gt;53&lt;/key&gt;&lt;/foreign-keys&gt;&lt;ref-type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Virol&lt;/secondary-title&gt;&lt;alt-title&gt;Journal of virology&lt;/alt-title&gt;&lt;/titles&gt;&lt;pages&gt;5834-44&lt;/pages&gt;&lt;volume&gt;88&lt;/volume&gt;&lt;number&gt;10&lt;/number&gt;&lt;keywords&gt;&lt;keyword&gt;Animals&lt;/keyword&gt;&lt;keyword&gt;Cells,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delInstrText>
        </w:r>
        <w:r w:rsidRPr="00527F67">
          <w:fldChar w:fldCharType="separate"/>
        </w:r>
        <w:r w:rsidRPr="00527F67">
          <w:rPr>
            <w:noProof/>
          </w:rPr>
          <w:delText>(39)</w:delText>
        </w:r>
        <w:r w:rsidRPr="00527F67">
          <w:fldChar w:fldCharType="end"/>
        </w:r>
        <w:r w:rsidRPr="00527F67">
          <w:delText xml:space="preserve">. </w:delText>
        </w:r>
        <w:r w:rsidRPr="00527F67">
          <w:rPr>
            <w:rFonts w:eastAsia="Times New Roman"/>
          </w:rPr>
          <w:delText xml:space="preserve">Human embryonic kidney cell line HEK293T and the HIV-1 indicator cell line GHOST/X4/R5 were cultured as described </w:delText>
        </w:r>
        <w:r w:rsidRPr="00527F67">
          <w:rPr>
            <w:rFonts w:eastAsia="Times New Roman"/>
          </w:rPr>
          <w:fldChar w:fldCharType="begin"/>
        </w:r>
        <w:r>
          <w:rPr>
            <w:rFonts w:eastAsia="Times New Roman"/>
          </w:rPr>
          <w:delInstrText xml:space="preserve"> ADDIN EN.CITE &lt;EndNote&gt;&lt;Cite&gt;&lt;Author&gt;St Gelais&lt;/Author&gt;&lt;Year&gt;2014&lt;/Year&gt;&lt;RecNum&gt;53&lt;/RecNum&gt;&lt;DisplayText&gt;(39)&lt;/DisplayText&gt;&lt;record&gt;&lt;rec-number&gt;53&lt;/rec-number&gt;&lt;foreign-keys&gt;&lt;key app="EN" db-id="fvafas9rcrtx55e0vsnv099mp9zfwest5tss" timestamp="0"&gt;53&lt;/key&gt;&lt;/foreign-keys&gt;&lt;ref-type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Virol&lt;/secondary-title&gt;&lt;alt-title&gt;Journal of virology&lt;/alt-title&gt;&lt;/titles&gt;&lt;pages&gt;5834-44&lt;/pages&gt;&lt;volume&gt;88&lt;/volume&gt;&lt;number&gt;10&lt;/number&gt;&lt;keywords&gt;&lt;keyword&gt;Animals&lt;/keyword&gt;&lt;keyword&gt;Cells,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delInstrText>
        </w:r>
        <w:r w:rsidRPr="00527F67">
          <w:rPr>
            <w:rFonts w:eastAsia="Times New Roman"/>
          </w:rPr>
          <w:fldChar w:fldCharType="separate"/>
        </w:r>
        <w:r w:rsidRPr="00527F67">
          <w:rPr>
            <w:rFonts w:eastAsia="Times New Roman"/>
            <w:noProof/>
          </w:rPr>
          <w:delText>(39)</w:delText>
        </w:r>
        <w:r w:rsidRPr="00527F67">
          <w:rPr>
            <w:rFonts w:eastAsia="Times New Roman"/>
          </w:rPr>
          <w:fldChar w:fldCharType="end"/>
        </w:r>
        <w:r w:rsidRPr="00527F67">
          <w:rPr>
            <w:rFonts w:eastAsia="Times New Roman"/>
          </w:rPr>
          <w:delText xml:space="preserve">. HeLa cells overexpressing the empty vector (pPB-CAG), YTHDF1, YTHDF2, or YTHDF3 were maintained in complete DMEM containing 2 </w:delText>
        </w:r>
        <w:r w:rsidRPr="00527F67">
          <w:delText>µ</w:delText>
        </w:r>
        <w:r w:rsidRPr="00527F67">
          <w:rPr>
            <w:rFonts w:eastAsia="Times New Roman"/>
          </w:rPr>
          <w:delText xml:space="preserve">g/ml of puromycin. </w:delText>
        </w:r>
      </w:del>
    </w:p>
    <w:p w14:paraId="22C1EB9F" w14:textId="335E70AE" w:rsidR="00825F39" w:rsidRPr="00E624E5" w:rsidRDefault="003D5227" w:rsidP="003A2233">
      <w:pPr>
        <w:spacing w:line="480" w:lineRule="auto"/>
        <w:ind w:firstLine="720"/>
        <w:contextualSpacing/>
        <w:rPr>
          <w:ins w:id="336" w:author="Li Wu" w:date="2016-06-27T13:11:00Z"/>
          <w:rFonts w:eastAsia="Times New Roman"/>
        </w:rPr>
      </w:pPr>
      <w:ins w:id="337" w:author="Li Wu" w:date="2016-06-27T13:11:00Z">
        <w:r w:rsidRPr="00E624E5">
          <w:rPr>
            <w:rFonts w:eastAsia="Times New Roman"/>
            <w:b/>
            <w:bCs/>
          </w:rPr>
          <w:t xml:space="preserve">Cell culture. </w:t>
        </w:r>
        <w:r w:rsidRPr="00E624E5">
          <w:rPr>
            <w:rFonts w:eastAsia="Times New Roman"/>
          </w:rPr>
          <w:t>Human healthy primary CD4</w:t>
        </w:r>
        <w:r w:rsidRPr="00E624E5">
          <w:rPr>
            <w:rFonts w:eastAsia="Times New Roman"/>
            <w:vertAlign w:val="superscript"/>
          </w:rPr>
          <w:t>+</w:t>
        </w:r>
        <w:r w:rsidRPr="00E624E5">
          <w:rPr>
            <w:rFonts w:eastAsia="Times New Roman"/>
          </w:rPr>
          <w:t xml:space="preserve"> T-cells </w:t>
        </w:r>
        <w:r w:rsidRPr="00E624E5">
          <w:t>were isolated from healthy blood donors’ buffy coats (purchased from American Red Cross Blood Service, Columbus, OH) using</w:t>
        </w:r>
        <w:r w:rsidR="00FA3F0F">
          <w:t xml:space="preserve"> anti-human CD4-coated magnetic particles according to the manufacturer’</w:t>
        </w:r>
        <w:r w:rsidR="0040118D">
          <w:t>s instructions (BD Biosciences)</w:t>
        </w:r>
        <w:r w:rsidRPr="00E624E5">
          <w:t xml:space="preserve"> as described </w:t>
        </w:r>
        <w:r w:rsidRPr="00E624E5">
          <w:fldChar w:fldCharType="begin">
            <w:fldData xml:space="preserve">PEVuZE5vdGU+PENpdGU+PEF1dGhvcj5TdCBHZWxhaXM8L0F1dGhvcj48WWVhcj4yMDE0PC9ZZWFy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</w:fldData>
          </w:fldChar>
        </w:r>
        <w:r w:rsidR="008A7AA2">
          <w:instrText xml:space="preserve"> ADDIN EN.CITE </w:instrText>
        </w:r>
        <w:r w:rsidR="008A7AA2">
          <w:fldChar w:fldCharType="begin">
            <w:fldData xml:space="preserve">PEVuZE5vdGU+PENpdGU+PEF1dGhvcj5TdCBHZWxhaXM8L0F1dGhvcj48WWVhcj4yMDE0PC9ZZWFy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</w:fldData>
          </w:fldChar>
        </w:r>
        <w:r w:rsidR="008A7AA2">
          <w:instrText xml:space="preserve"> ADDIN EN.CITE.DATA </w:instrText>
        </w:r>
        <w:r w:rsidR="008A7AA2">
          <w:fldChar w:fldCharType="end"/>
        </w:r>
        <w:r w:rsidRPr="00E624E5">
          <w:fldChar w:fldCharType="separate"/>
        </w:r>
        <w:r w:rsidR="008044E0">
          <w:rPr>
            <w:noProof/>
          </w:rPr>
          <w:t>(St Gelais et al., 2014; St Gelais et al., 2015)</w:t>
        </w:r>
        <w:r w:rsidRPr="00E624E5">
          <w:fldChar w:fldCharType="end"/>
        </w:r>
        <w:r w:rsidRPr="00E624E5">
          <w:t>. Isolated CD4</w:t>
        </w:r>
        <w:r w:rsidRPr="00E25EEF">
          <w:rPr>
            <w:vertAlign w:val="superscript"/>
          </w:rPr>
          <w:t>+</w:t>
        </w:r>
        <w:r w:rsidRPr="00E624E5">
          <w:t xml:space="preserve"> T cells were maintained in complete RPMI media containing interleukin-2 (20 U/ml, Peprotech) and activated with phytohemagglutinin A </w:t>
        </w:r>
        <w:r w:rsidR="0040118D">
          <w:t>(PHA</w:t>
        </w:r>
        <w:r w:rsidR="002E2334">
          <w:t xml:space="preserve">, </w:t>
        </w:r>
        <w:r w:rsidR="002E2334" w:rsidRPr="00E624E5">
          <w:rPr>
            <w:lang w:val="en-GB"/>
          </w:rPr>
          <w:t>Sigma-Aldrich</w:t>
        </w:r>
        <w:r w:rsidR="0040118D">
          <w:t xml:space="preserve">) </w:t>
        </w:r>
        <w:r w:rsidRPr="00E624E5">
          <w:t xml:space="preserve">as described </w:t>
        </w:r>
        <w:r w:rsidRPr="00E624E5">
          <w:fldChar w:fldCharType="begin"/>
        </w:r>
        <w:r w:rsidR="008A7AA2">
          <w:instrText xml:space="preserve"> ADDIN EN.CITE &lt;EndNote&gt;&lt;Cite&gt;&lt;Author&gt;St Gelais&lt;/Author&gt;&lt;Year&gt;2014&lt;/Year&gt;&lt;RecNum&gt;37&lt;/RecNum&gt;&lt;DisplayText&gt;(St Gelais et al., 2014)&lt;/DisplayText&gt;&lt;record&gt;&lt;rec-number&gt;37&lt;/rec-number&gt;&lt;foreign-keys&gt;&lt;key app="EN" db-id="atfxwz9erp290bee0sa5vef7w0s0t502t9ae" timestamp="1466911141"&gt;37&lt;/key&gt;&lt;/foreign-keys&gt;&lt;ref-type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Virol&lt;/secondary-title&gt;&lt;/titles&gt;&lt;periodical&gt;&lt;full-title&gt;J Virol&lt;/full-title&gt;&lt;/periodical&gt;&lt;pages&gt;5834-44&lt;/pages&gt;&lt;volume&gt;88&lt;/volume&gt;&lt;number&gt;10&lt;/number&gt;&lt;keywords&gt;&lt;keyword&gt;Animals&lt;/keyword&gt;&lt;keyword&gt;Cells,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instrText>
        </w:r>
        <w:r w:rsidRPr="00E624E5">
          <w:fldChar w:fldCharType="separate"/>
        </w:r>
        <w:r w:rsidR="008044E0">
          <w:rPr>
            <w:noProof/>
          </w:rPr>
          <w:t>(St Gelais et al., 2014)</w:t>
        </w:r>
        <w:r w:rsidRPr="00E624E5">
          <w:fldChar w:fldCharType="end"/>
        </w:r>
        <w:r w:rsidRPr="00E624E5">
          <w:t xml:space="preserve">. </w:t>
        </w:r>
        <w:r w:rsidRPr="00E624E5">
          <w:rPr>
            <w:rFonts w:eastAsia="Times New Roman"/>
          </w:rPr>
          <w:t xml:space="preserve">HEK293T </w:t>
        </w:r>
        <w:r w:rsidR="00436C91">
          <w:rPr>
            <w:rFonts w:eastAsia="Times New Roman"/>
          </w:rPr>
          <w:t xml:space="preserve">cells, Jurkat cells, </w:t>
        </w:r>
        <w:r w:rsidRPr="00E624E5">
          <w:rPr>
            <w:rFonts w:eastAsia="Times New Roman"/>
          </w:rPr>
          <w:t xml:space="preserve">and the HIV-1 indicator cell line GHOST/X4/R5 were cultured as described </w:t>
        </w:r>
        <w:r w:rsidRPr="00E624E5">
          <w:rPr>
            <w:rFonts w:eastAsia="Times New Roman"/>
          </w:rPr>
          <w:fldChar w:fldCharType="begin">
            <w:fldData xml:space="preserve">PEVuZE5vdGU+PENpdGU+PEF1dGhvcj5TdCBHZWxhaXM8L0F1dGhvcj48WWVhcj4yMDE0PC9ZZWFy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</w:fldData>
          </w:fldChar>
        </w:r>
        <w:r w:rsidR="008A7AA2">
          <w:rPr>
            <w:rFonts w:eastAsia="Times New Roman"/>
          </w:rPr>
          <w:instrText xml:space="preserve"> ADDIN EN.CITE </w:instrText>
        </w:r>
        <w:r w:rsidR="008A7AA2">
          <w:rPr>
            <w:rFonts w:eastAsia="Times New Roman"/>
          </w:rPr>
          <w:fldChar w:fldCharType="begin">
            <w:fldData xml:space="preserve">PEVuZE5vdGU+PENpdGU+PEF1dGhvcj5TdCBHZWxhaXM8L0F1dGhvcj48WWVhcj4yMDE0PC9ZZWFy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</w:fldData>
          </w:fldChar>
        </w:r>
        <w:r w:rsidR="008A7AA2">
          <w:rPr>
            <w:rFonts w:eastAsia="Times New Roman"/>
          </w:rPr>
          <w:instrText xml:space="preserve"> ADDIN EN.CITE.DATA </w:instrText>
        </w:r>
        <w:r w:rsidR="008A7AA2">
          <w:rPr>
            <w:rFonts w:eastAsia="Times New Roman"/>
          </w:rPr>
        </w:r>
        <w:r w:rsidR="008A7AA2">
          <w:rPr>
            <w:rFonts w:eastAsia="Times New Roman"/>
          </w:rPr>
          <w:fldChar w:fldCharType="end"/>
        </w:r>
        <w:r w:rsidRPr="00E624E5">
          <w:rPr>
            <w:rFonts w:eastAsia="Times New Roman"/>
          </w:rPr>
        </w:r>
        <w:r w:rsidRPr="00E624E5">
          <w:rPr>
            <w:rFonts w:eastAsia="Times New Roman"/>
          </w:rPr>
          <w:fldChar w:fldCharType="separate"/>
        </w:r>
        <w:r w:rsidR="008044E0">
          <w:rPr>
            <w:rFonts w:eastAsia="Times New Roman"/>
            <w:noProof/>
          </w:rPr>
          <w:t>(St Gelais et al., 2014; St Gelais et al., 2015)</w:t>
        </w:r>
        <w:r w:rsidRPr="00E624E5">
          <w:rPr>
            <w:rFonts w:eastAsia="Times New Roman"/>
          </w:rPr>
          <w:fldChar w:fldCharType="end"/>
        </w:r>
        <w:r w:rsidRPr="00E624E5">
          <w:rPr>
            <w:rFonts w:eastAsia="Times New Roman"/>
          </w:rPr>
          <w:t xml:space="preserve">. HeLa cells overexpressing the empty vector (pPB-CAG), YTHDF1, YTHDF2, or YTHDF3 were maintained in complete DMEM </w:t>
        </w:r>
        <w:r w:rsidRPr="00E624E5">
          <w:rPr>
            <w:rFonts w:eastAsia="Times New Roman"/>
          </w:rPr>
          <w:lastRenderedPageBreak/>
          <w:t xml:space="preserve">containing 2 </w:t>
        </w:r>
        <w:r w:rsidRPr="00E624E5">
          <w:t>µ</w:t>
        </w:r>
        <w:r w:rsidR="00825F39" w:rsidRPr="00E624E5">
          <w:rPr>
            <w:rFonts w:eastAsia="Times New Roman"/>
          </w:rPr>
          <w:t>g/ml of puromycin.</w:t>
        </w:r>
        <w:r w:rsidR="003C2FC9">
          <w:rPr>
            <w:rFonts w:eastAsia="Times New Roman"/>
          </w:rPr>
          <w:t xml:space="preserve"> All parental cell lines were obtained from the </w:t>
        </w:r>
        <w:r w:rsidR="003C2FC9" w:rsidRPr="003C2FC9">
          <w:rPr>
            <w:rFonts w:eastAsia="Times New Roman"/>
          </w:rPr>
          <w:t>American Type Culture Collection (ATCC)</w:t>
        </w:r>
        <w:r w:rsidR="003C2FC9">
          <w:rPr>
            <w:rFonts w:eastAsia="Times New Roman"/>
          </w:rPr>
          <w:t xml:space="preserve"> and </w:t>
        </w:r>
        <w:r w:rsidR="003C2FC9" w:rsidRPr="003C2FC9">
          <w:rPr>
            <w:rFonts w:eastAsia="Times New Roman"/>
          </w:rPr>
          <w:t>the i</w:t>
        </w:r>
        <w:r w:rsidR="003C2FC9">
          <w:rPr>
            <w:rFonts w:eastAsia="Times New Roman"/>
          </w:rPr>
          <w:t xml:space="preserve">dentity of the cell lines has been authenticated using </w:t>
        </w:r>
        <w:r w:rsidR="003C2FC9" w:rsidRPr="003C2FC9">
          <w:rPr>
            <w:rFonts w:eastAsia="Times New Roman"/>
          </w:rPr>
          <w:t>short tandem repeat profiling</w:t>
        </w:r>
        <w:r w:rsidR="003C2FC9">
          <w:rPr>
            <w:rFonts w:eastAsia="Times New Roman"/>
          </w:rPr>
          <w:t xml:space="preserve"> or genotyping methods as described </w:t>
        </w:r>
        <w:r w:rsidR="003C2FC9">
          <w:rPr>
            <w:rFonts w:eastAsia="Times New Roman"/>
          </w:rPr>
          <w:fldChar w:fldCharType="begin"/>
        </w:r>
        <w:r w:rsidR="003C2FC9">
          <w:rPr>
            <w:rFonts w:eastAsia="Times New Roman"/>
          </w:rPr>
          <w:instrText xml:space="preserve"> ADDIN EN.CITE &lt;EndNote&gt;&lt;Cite&gt;&lt;Author&gt;Wu&lt;/Author&gt;&lt;Year&gt;2004&lt;/Year&gt;&lt;RecNum&gt;41&lt;/RecNum&gt;&lt;DisplayText&gt;(Wu et al., 2004)&lt;/DisplayText&gt;&lt;record&gt;&lt;rec-number&gt;41&lt;/rec-number&gt;&lt;foreign-keys&gt;&lt;key app="EN" db-id="atfxwz9erp290bee0sa5vef7w0s0t502t9ae" timestamp="1467044875"&gt;41&lt;/key&gt;&lt;/foreign-keys&gt;&lt;ref-type name="Journal Article"&gt;17&lt;/ref-type&gt;&lt;contributors&gt;&lt;authors&gt;&lt;author&gt;Wu, L.&lt;/author&gt;&lt;author&gt;Martin, T. D.&lt;/author&gt;&lt;author&gt;Carrington, M.&lt;/author&gt;&lt;author&gt;KewalRamani, V. N.&lt;/author&gt;&lt;/authors&gt;&lt;/contributors&gt;&lt;auth-address&gt;Model Development Section, HIV Drug Resistance Program, National Cancer Institute at Frederick, National Institutes of Health, Frederick, MD 21702, USA.&lt;/auth-address&gt;&lt;titles&gt;&lt;title&gt;Raji B cells, misidentified as THP-1 cells, stimulate DC-SIGN-mediated HIV transmission&lt;/title&gt;&lt;secondary-title&gt;Virology&lt;/secondary-title&gt;&lt;/titles&gt;&lt;periodical&gt;&lt;full-title&gt;Virology&lt;/full-title&gt;&lt;/periodical&gt;&lt;pages&gt;17-23&lt;/pages&gt;&lt;volume&gt;318&lt;/volume&gt;&lt;number&gt;1&lt;/number&gt;&lt;keywords&gt;&lt;keyword&gt;B-Lymphocytes/*virology&lt;/keyword&gt;&lt;keyword&gt;Cell Adhesion Molecules/genetics/*metabolism&lt;/keyword&gt;&lt;keyword&gt;Cell Line&lt;/keyword&gt;&lt;keyword&gt;HIV Infections/*transmission&lt;/keyword&gt;&lt;keyword&gt;HIV-1/*pathogenicity&lt;/keyword&gt;&lt;keyword&gt;Humans&lt;/keyword&gt;&lt;keyword&gt;Lectins, C-Type/genetics/*metabolism&lt;/keyword&gt;&lt;keyword&gt;Monocytes/*virology&lt;/keyword&gt;&lt;keyword&gt;Receptors, Cell Surface/genetics/*metabolism&lt;/keyword&gt;&lt;/keywords&gt;&lt;dates&gt;&lt;year&gt;2004&lt;/year&gt;&lt;pub-dates&gt;&lt;date&gt;Jan 5&lt;/date&gt;&lt;/pub-dates&gt;&lt;/dates&gt;&lt;isbn&gt;0042-6822 (Print)&amp;#xD;0042-6822 (Linking)&lt;/isbn&gt;&lt;accession-num&gt;14972530&lt;/accession-num&gt;&lt;urls&gt;&lt;related-urls&gt;&lt;url&gt;http://www.ncbi.nlm.nih.gov/pubmed/14972530&lt;/url&gt;&lt;/related-urls&gt;&lt;/urls&gt;&lt;electronic-resource-num&gt;10.1016/j.virol.2003.09.028&lt;/electronic-resource-num&gt;&lt;/record&gt;&lt;/Cite&gt;&lt;/EndNote&gt;</w:instrText>
        </w:r>
        <w:r w:rsidR="003C2FC9">
          <w:rPr>
            <w:rFonts w:eastAsia="Times New Roman"/>
          </w:rPr>
          <w:fldChar w:fldCharType="separate"/>
        </w:r>
        <w:r w:rsidR="003C2FC9">
          <w:rPr>
            <w:rFonts w:eastAsia="Times New Roman"/>
            <w:noProof/>
          </w:rPr>
          <w:t>(Wu et al., 2004)</w:t>
        </w:r>
        <w:r w:rsidR="003C2FC9">
          <w:rPr>
            <w:rFonts w:eastAsia="Times New Roman"/>
          </w:rPr>
          <w:fldChar w:fldCharType="end"/>
        </w:r>
        <w:r w:rsidR="003C2FC9">
          <w:rPr>
            <w:rFonts w:eastAsia="Times New Roman"/>
          </w:rPr>
          <w:t>.</w:t>
        </w:r>
        <w:r w:rsidR="00924D27" w:rsidRPr="00924D27">
          <w:t xml:space="preserve"> </w:t>
        </w:r>
        <w:r w:rsidR="00924D27" w:rsidRPr="008E2AAB">
          <w:t>All the cell lines were tested negative for mycoplasma contamination using a PCR-based universal mycoplasma detection kit (ATCC).</w:t>
        </w:r>
      </w:ins>
    </w:p>
    <w:p w14:paraId="47C866CE" w14:textId="0B33E4A6" w:rsidR="003D5227" w:rsidRPr="00E624E5" w:rsidRDefault="003D5227" w:rsidP="003A2233">
      <w:pPr>
        <w:spacing w:line="480" w:lineRule="auto"/>
        <w:ind w:firstLine="720"/>
        <w:contextualSpacing/>
        <w:rPr>
          <w:rFonts w:eastAsia="Times New Roman"/>
        </w:rPr>
        <w:pPrChange w:id="338" w:author="Li Wu" w:date="2016-06-27T13:11:00Z">
          <w:pPr>
            <w:pStyle w:val="NormalWeb"/>
            <w:spacing w:line="480" w:lineRule="auto"/>
            <w:ind w:firstLine="720"/>
            <w:contextualSpacing/>
            <w:textAlignment w:val="baseline"/>
          </w:pPr>
        </w:pPrChange>
      </w:pPr>
      <w:r w:rsidRPr="00E624E5">
        <w:rPr>
          <w:b/>
        </w:rPr>
        <w:t xml:space="preserve">Cell proliferation assay. </w:t>
      </w:r>
      <w:r w:rsidRPr="00E624E5">
        <w:t xml:space="preserve">Cell proliferation of HeLa cells or Jurkat cells with </w:t>
      </w:r>
      <w:r w:rsidR="005A34C7">
        <w:t>YTHDF1</w:t>
      </w:r>
      <w:del w:id="339" w:author="Li Wu" w:date="2016-06-27T13:11:00Z">
        <w:r w:rsidR="001829A0" w:rsidRPr="00527F67">
          <w:delText>-</w:delText>
        </w:r>
      </w:del>
      <w:ins w:id="340" w:author="Li Wu" w:date="2016-06-27T13:11:00Z">
        <w:r w:rsidR="005A34C7">
          <w:t>–</w:t>
        </w:r>
      </w:ins>
      <w:r w:rsidR="005A34C7">
        <w:t>3</w:t>
      </w:r>
      <w:r w:rsidRPr="00E624E5">
        <w:t xml:space="preserve"> overexpression or knockdown</w:t>
      </w:r>
      <w:r w:rsidR="00E25EEF">
        <w:t xml:space="preserve"> </w:t>
      </w:r>
      <w:ins w:id="341" w:author="Li Wu" w:date="2016-06-27T13:11:00Z">
        <w:r w:rsidR="00E25EEF">
          <w:t>respectively</w:t>
        </w:r>
        <w:r w:rsidRPr="00E624E5">
          <w:t xml:space="preserve"> </w:t>
        </w:r>
      </w:ins>
      <w:r w:rsidRPr="00E624E5">
        <w:t xml:space="preserve">were determined by the MTS assay (Promega) </w:t>
      </w:r>
      <w:r w:rsidRPr="00E624E5">
        <w:rPr>
          <w:lang w:val="en-GB"/>
        </w:rPr>
        <w:t xml:space="preserve">as described </w:t>
      </w:r>
      <w:del w:id="342" w:author="Li Wu" w:date="2016-06-27T13:11:00Z">
        <w:r w:rsidR="001829A0" w:rsidRPr="00527F67">
          <w:rPr>
            <w:lang w:val="en-GB"/>
          </w:rPr>
          <w:fldChar w:fldCharType="begin"/>
        </w:r>
        <w:r w:rsidR="001829A0" w:rsidRPr="00527F67">
          <w:rPr>
            <w:lang w:val="en-GB"/>
          </w:rPr>
          <w:delInstrText xml:space="preserve"> ADDIN EN.CITE &lt;EndNote&gt;&lt;Cite&gt;&lt;Author&gt;St Gelais&lt;/Author&gt;&lt;Year&gt;2015&lt;/Year&gt;&lt;RecNum&gt;32&lt;/RecNum&gt;&lt;DisplayText&gt;(32)&lt;/DisplayText&gt;&lt;record&gt;&lt;rec-number&gt;32&lt;/rec-number&gt;&lt;foreign-keys&gt;&lt;key app="EN" db-id="wpszfrzxgevde4esf07pp0vufefz0vvpa505" timestamp="0"&gt;32&lt;/key&gt;&lt;/foreign-keys&gt;&lt;ref-type name="Journal Article"&gt;17&lt;/ref-type&gt;&lt;contributors&gt;&lt;authors&gt;&lt;author&gt;St Gelais, C.&lt;/author&gt;&lt;author&gt;Roger, J.&lt;/author&gt;&lt;author&gt;Wu, L.&lt;/author&gt;&lt;/authors&gt;&lt;/contributors&gt;&lt;auth-address&gt;1 Center for Retrovirus Research, Department of Veterinary Biosciences, The Ohio State University , Columbus, Ohio.&amp;#xD;2 Department of Microbial Infection and Immunity, The Ohio State University , Columbus, Ohio.&amp;#xD;3 Comprehensive Cancer Center, The Ohio State University , Columbus, Ohio.&lt;/auth-address&gt;&lt;titles&gt;&lt;title&gt;Non-POU Domain-Containing Octamer-Binding Protein Negatively Regulates HIV-1 Infection in CD4(+) T Cells&lt;/title&gt;&lt;secondary-title&gt;AIDS Res Hum Retroviruses&lt;/secondary-title&gt;&lt;/titles&gt;&lt;pages&gt;806-16&lt;/pages&gt;&lt;volume&gt;31&lt;/volume&gt;&lt;number&gt;8&lt;/number&gt;&lt;dates&gt;&lt;year&gt;2015&lt;/year&gt;&lt;pub-dates&gt;&lt;date&gt;Aug&lt;/date&gt;&lt;/pub-dates&gt;&lt;/dates&gt;&lt;isbn&gt;1931-8405 (Electronic)&amp;#xD;0889-2229 (Linking)&lt;/isbn&gt;&lt;accession-num&gt;25769457&lt;/accession-num&gt;&lt;urls&gt;&lt;related-urls&gt;&lt;url&gt;http://www.ncbi.nlm.nih.gov/pubmed/25769457&lt;/url&gt;&lt;/related-urls&gt;&lt;/urls&gt;&lt;electronic-resource-num&gt;10.1089/AID.2014.0313&lt;/electronic-resource-num&gt;&lt;/record&gt;&lt;/Cite&gt;&lt;/EndNote&gt;</w:delInstrText>
        </w:r>
        <w:r w:rsidR="001829A0" w:rsidRPr="00527F67">
          <w:rPr>
            <w:lang w:val="en-GB"/>
          </w:rPr>
          <w:fldChar w:fldCharType="separate"/>
        </w:r>
        <w:r w:rsidR="001829A0" w:rsidRPr="00527F67">
          <w:rPr>
            <w:noProof/>
            <w:lang w:val="en-GB"/>
          </w:rPr>
          <w:delText>(32)</w:delText>
        </w:r>
        <w:r w:rsidR="001829A0" w:rsidRPr="00527F67">
          <w:rPr>
            <w:lang w:val="en-GB"/>
          </w:rPr>
          <w:fldChar w:fldCharType="end"/>
        </w:r>
        <w:r w:rsidR="001829A0" w:rsidRPr="00527F67">
          <w:delText>.</w:delText>
        </w:r>
      </w:del>
      <w:ins w:id="343" w:author="Li Wu" w:date="2016-06-27T13:11:00Z">
        <w:r w:rsidRPr="00E624E5">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 </w:instrText>
        </w:r>
        <w:r w:rsidR="008A7AA2">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EN.CITE.DATA </w:instrText>
        </w:r>
        <w:r w:rsidR="008A7AA2">
          <w:rPr>
            <w:lang w:val="en-GB"/>
          </w:rPr>
        </w:r>
        <w:r w:rsidR="008A7AA2">
          <w:rPr>
            <w:lang w:val="en-GB"/>
          </w:rPr>
          <w:fldChar w:fldCharType="end"/>
        </w:r>
        <w:r w:rsidRPr="00E624E5">
          <w:rPr>
            <w:lang w:val="en-GB"/>
          </w:rPr>
        </w:r>
        <w:r w:rsidRPr="00E624E5">
          <w:rPr>
            <w:lang w:val="en-GB"/>
          </w:rPr>
          <w:fldChar w:fldCharType="separate"/>
        </w:r>
        <w:r w:rsidR="008044E0">
          <w:rPr>
            <w:noProof/>
            <w:lang w:val="en-GB"/>
          </w:rPr>
          <w:t>(St Gelais et al., 2015)</w:t>
        </w:r>
        <w:r w:rsidRPr="00E624E5">
          <w:rPr>
            <w:lang w:val="en-GB"/>
          </w:rPr>
          <w:fldChar w:fldCharType="end"/>
        </w:r>
        <w:r w:rsidRPr="00E624E5">
          <w:t>.</w:t>
        </w:r>
      </w:ins>
      <w:r w:rsidRPr="00E624E5">
        <w:t xml:space="preserve"> Cells (2×10</w:t>
      </w:r>
      <w:r w:rsidRPr="00E624E5">
        <w:rPr>
          <w:vertAlign w:val="superscript"/>
        </w:rPr>
        <w:t>4</w:t>
      </w:r>
      <w:r w:rsidRPr="00E624E5">
        <w:t>) were plated in triplicate in a 96-well plate and cultured for 3 days and the absorbance was read at 490 nm at the indicated times.</w:t>
      </w:r>
    </w:p>
    <w:p w14:paraId="6E1CCBB1" w14:textId="726E3FE7" w:rsidR="003D5227" w:rsidRPr="00E624E5" w:rsidRDefault="003D5227" w:rsidP="003A2233">
      <w:pPr>
        <w:shd w:val="clear" w:color="auto" w:fill="FFFFFF"/>
        <w:spacing w:after="0" w:line="480" w:lineRule="auto"/>
        <w:ind w:firstLine="720"/>
        <w:contextualSpacing/>
        <w:rPr>
          <w:rPrChange w:id="344" w:author="Li Wu" w:date="2016-06-27T13:11:00Z">
            <w:rPr>
              <w:b/>
              <w:lang w:val="en-GB"/>
            </w:rPr>
          </w:rPrChange>
        </w:rPr>
      </w:pPr>
      <w:r w:rsidRPr="00DE7D54">
        <w:rPr>
          <w:b/>
        </w:rPr>
        <w:t xml:space="preserve">Plasmids and shRNA- and siRNA-mediated gene silencing. </w:t>
      </w:r>
      <w:r w:rsidRPr="00DE7D54">
        <w:t>HIV-1 proviral DNA vector pNL4-3, pNL-Luc-E</w:t>
      </w:r>
      <w:r w:rsidRPr="00DE7D54">
        <w:rPr>
          <w:vertAlign w:val="superscript"/>
        </w:rPr>
        <w:t>−</w:t>
      </w:r>
      <w:r w:rsidRPr="00DE7D54">
        <w:t>R</w:t>
      </w:r>
      <w:r w:rsidRPr="00DE7D54">
        <w:rPr>
          <w:vertAlign w:val="superscript"/>
        </w:rPr>
        <w:t>+</w:t>
      </w:r>
      <w:r w:rsidRPr="00DE7D54">
        <w:t xml:space="preserve"> containing a firefly luciferase reporter gene and the empty vector control were described </w:t>
      </w:r>
      <w:del w:id="345" w:author="Li Wu" w:date="2016-06-27T13:11:00Z">
        <w:r w:rsidR="001829A0" w:rsidRPr="00527F67">
          <w:fldChar w:fldCharType="begin"/>
        </w:r>
        <w:r w:rsidR="001829A0">
          <w:delInstrText xml:space="preserve"> ADDIN EN.CITE &lt;EndNote&gt;&lt;Cite&gt;&lt;Author&gt;de Silva&lt;/Author&gt;&lt;Year&gt;2012&lt;/Year&gt;&lt;RecNum&gt;60&lt;/RecNum&gt;&lt;DisplayText&gt;(40)&lt;/DisplayText&gt;&lt;record&gt;&lt;rec-number&gt;60&lt;/rec-number&gt;&lt;foreign-keys&gt;&lt;key app="EN" db-id="fvafas9rcrtx55e0vsnv099mp9zfwest5tss" timestamp="0"&gt;60&lt;/key&gt;&lt;/foreign-keys&gt;&lt;ref-type name="Journal Article"&gt;17&lt;/ref-type&gt;&lt;contributors&gt;&lt;authors&gt;&lt;author&gt;de Silva, S.&lt;/author&gt;&lt;author&gt;Planelles, V.&lt;/author&gt;&lt;author&gt;Wu, L.&lt;/author&gt;&lt;/authors&gt;&lt;/contributors&gt;&lt;auth-address&gt;Center for Retrovirus Research, Department of Veterinary Biosciences, The Ohio State University, Columbus, Ohio, USA.&lt;/auth-address&gt;&lt;titles&gt;&lt;title&gt;Differential effects of Vpr on single-cycle and spreading HIV-1 infections in CD4+ T-cells and dendritic cells&lt;/title&gt;&lt;secondary-title&gt;PLoS One&lt;/secondary-title&gt;&lt;alt-title&gt;PloS one&lt;/alt-title&gt;&lt;/titles&gt;&lt;pages&gt;e35385&lt;/pages&gt;&lt;volume&gt;7&lt;/volume&gt;&lt;number&gt;5&lt;/number&gt;&lt;keywords&gt;&lt;keyword&gt;Carrier Proteins/genetics&lt;/keyword&gt;&lt;keyword&gt;Cell Line&lt;/keyword&gt;&lt;keyword&gt;Cells, Cultured&lt;/keyword&gt;&lt;keyword&gt;DNA, Viral/analysis&lt;/keyword&gt;&lt;keyword&gt;Dendritic Cells/metabolism/*virology&lt;/keyword&gt;&lt;keyword&gt;Gene Silencing&lt;/keyword&gt;&lt;keyword&gt;Genes, gag&lt;/keyword&gt;&lt;keyword&gt;HIV-1/genetics/*physiology&lt;/keyword&gt;&lt;keyword&gt;Humans&lt;/keyword&gt;&lt;keyword&gt;Leukocytes, Mononuclear/virology&lt;/keyword&gt;&lt;keyword&gt;Proviruses/genetics&lt;/keyword&gt;&lt;keyword&gt;RNA Interference&lt;/keyword&gt;&lt;keyword&gt;RNA, Messenger/metabolism&lt;/keyword&gt;&lt;keyword&gt;T-Lymphocytes/metabolism/*virology&lt;/keyword&gt;&lt;keyword&gt;Viral Envelope Proteins/metabolism&lt;/keyword&gt;&lt;keyword&gt;*Virus Replication/genetics&lt;/keyword&gt;&lt;keyword&gt;vpr Gene Products, Human Immunodeficiency Virus/genetics/*metabolism&lt;/keyword&gt;&lt;/keywords&gt;&lt;dates&gt;&lt;year&gt;2012&lt;/year&gt;&lt;/dates&gt;&lt;isbn&gt;1932-6203 (Electronic)&amp;#xD;1932-6203 (Linking)&lt;/isbn&gt;&lt;accession-num&gt;22570689&lt;/accession-num&gt;&lt;urls&gt;&lt;related-urls&gt;&lt;url&gt;http://www.ncbi.nlm.nih.gov/pubmed/22570689&lt;/url&gt;&lt;/related-urls&gt;&lt;/urls&gt;&lt;custom2&gt;3343049&lt;/custom2&gt;&lt;electronic-resource-num&gt;10.1371/journal.pone.0035385&lt;/electronic-resource-num&gt;&lt;/record&gt;&lt;/Cite&gt;&lt;/EndNote&gt;</w:delInstrText>
        </w:r>
        <w:r w:rsidR="001829A0" w:rsidRPr="00527F67">
          <w:fldChar w:fldCharType="separate"/>
        </w:r>
        <w:r w:rsidR="001829A0" w:rsidRPr="00527F67">
          <w:rPr>
            <w:noProof/>
          </w:rPr>
          <w:delText>(40)</w:delText>
        </w:r>
        <w:r w:rsidR="001829A0" w:rsidRPr="00527F67">
          <w:fldChar w:fldCharType="end"/>
        </w:r>
        <w:r w:rsidR="001829A0" w:rsidRPr="00527F67">
          <w:rPr>
            <w:rFonts w:eastAsia="Times New Roman"/>
          </w:rPr>
          <w:delText>.</w:delText>
        </w:r>
      </w:del>
      <w:ins w:id="346" w:author="Li Wu" w:date="2016-06-27T13:11:00Z">
        <w:r w:rsidRPr="00E624E5">
          <w:fldChar w:fldCharType="begin"/>
        </w:r>
        <w:r w:rsidR="008A7AA2">
          <w:instrText xml:space="preserve"> ADDIN EN.CITE &lt;EndNote&gt;&lt;Cite&gt;&lt;Author&gt;de Silva&lt;/Author&gt;&lt;Year&gt;2012&lt;/Year&gt;&lt;RecNum&gt;38&lt;/RecNum&gt;&lt;DisplayText&gt;(de Silva et al., 2012)&lt;/DisplayText&gt;&lt;record&gt;&lt;rec-number&gt;38&lt;/rec-number&gt;&lt;foreign-keys&gt;&lt;key app="EN" db-id="atfxwz9erp290bee0sa5vef7w0s0t502t9ae" timestamp="1466911141"&gt;38&lt;/key&gt;&lt;/foreign-keys&gt;&lt;ref-type name="Journal Article"&gt;17&lt;/ref-type&gt;&lt;contributors&gt;&lt;authors&gt;&lt;author&gt;de Silva, S.&lt;/author&gt;&lt;author&gt;Planelles, V.&lt;/author&gt;&lt;author&gt;Wu, L.&lt;/author&gt;&lt;/authors&gt;&lt;/contributors&gt;&lt;auth-address&gt;Center for Retrovirus Research, Department of Veterinary Biosciences, The Ohio State University, Columbus, Ohio, USA.&lt;/auth-address&gt;&lt;titles&gt;&lt;title&gt;Differential effects of Vpr on single-cycle and spreading HIV-1 infections in CD4+ T-cells and dendritic cells&lt;/title&gt;&lt;secondary-title&gt;PLoS One&lt;/secondary-title&gt;&lt;/titles&gt;&lt;periodical&gt;&lt;full-title&gt;PLoS One&lt;/full-title&gt;&lt;/periodical&gt;&lt;pages&gt;e35385&lt;/pages&gt;&lt;volume&gt;7&lt;/volume&gt;&lt;number&gt;5&lt;/number&gt;&lt;keywords&gt;&lt;keyword&gt;Carrier Proteins/genetics&lt;/keyword&gt;&lt;keyword&gt;Cell Line&lt;/keyword&gt;&lt;keyword&gt;Cells, Cultured&lt;/keyword&gt;&lt;keyword&gt;DNA, Viral/analysis&lt;/keyword&gt;&lt;keyword&gt;Dendritic Cells/metabolism/*virology&lt;/keyword&gt;&lt;keyword&gt;Gene Silencing&lt;/keyword&gt;&lt;keyword&gt;Genes, gag&lt;/keyword&gt;&lt;keyword&gt;HIV-1/genetics/*physiology&lt;/keyword&gt;&lt;keyword&gt;Humans&lt;/keyword&gt;&lt;keyword&gt;Leukocytes, Mononuclear/virology&lt;/keyword&gt;&lt;keyword&gt;Proviruses/genetics&lt;/keyword&gt;&lt;keyword&gt;RNA Interference&lt;/keyword&gt;&lt;keyword&gt;RNA, Messenger/metabolism&lt;/keyword&gt;&lt;keyword&gt;T-Lymphocytes/metabolism/*virology&lt;/keyword&gt;&lt;keyword&gt;Viral Envelope Proteins/metabolism&lt;/keyword&gt;&lt;keyword&gt;*Virus Replication/genetics&lt;/keyword&gt;&lt;keyword&gt;vpr Gene Products, Human Immunodeficiency Virus/genetics/*metabolism&lt;/keyword&gt;&lt;/keywords&gt;&lt;dates&gt;&lt;year&gt;2012&lt;/year&gt;&lt;/dates&gt;&lt;isbn&gt;1932-6203 (Electronic)&amp;#xD;1932-6203 (Linking)&lt;/isbn&gt;&lt;accession-num&gt;22570689&lt;/accession-num&gt;&lt;urls&gt;&lt;related-urls&gt;&lt;url&gt;http://www.ncbi.nlm.nih.gov/pubmed/22570689&lt;/url&gt;&lt;/related-urls&gt;&lt;/urls&gt;&lt;custom2&gt;PMC3343049&lt;/custom2&gt;&lt;electronic-resource-num&gt;10.1371/journal.pone.0035385&lt;/electronic-resource-num&gt;&lt;/record&gt;&lt;/Cite&gt;&lt;/EndNote&gt;</w:instrText>
        </w:r>
        <w:r w:rsidRPr="00E624E5">
          <w:fldChar w:fldCharType="separate"/>
        </w:r>
        <w:r w:rsidR="008044E0">
          <w:rPr>
            <w:noProof/>
          </w:rPr>
          <w:t>(de Silva et al., 2012)</w:t>
        </w:r>
        <w:r w:rsidRPr="00E624E5">
          <w:fldChar w:fldCharType="end"/>
        </w:r>
        <w:r w:rsidRPr="00E624E5">
          <w:rPr>
            <w:rFonts w:eastAsia="Times New Roman"/>
          </w:rPr>
          <w:t>.</w:t>
        </w:r>
      </w:ins>
      <w:r w:rsidRPr="00DE7D54">
        <w:t xml:space="preserve"> The pPB-CAG plasmid vector was used to overexpress the </w:t>
      </w:r>
      <w:r w:rsidR="005A34C7" w:rsidRPr="00DE7D54">
        <w:t>YTHDF1</w:t>
      </w:r>
      <w:del w:id="347" w:author="Li Wu" w:date="2016-06-27T13:11:00Z">
        <w:r w:rsidR="001829A0" w:rsidRPr="00527F67">
          <w:rPr>
            <w:rFonts w:eastAsia="Times New Roman"/>
          </w:rPr>
          <w:delText>-</w:delText>
        </w:r>
      </w:del>
      <w:ins w:id="348" w:author="Li Wu" w:date="2016-06-27T13:11:00Z">
        <w:r w:rsidR="005A34C7">
          <w:rPr>
            <w:rFonts w:eastAsia="Times New Roman"/>
          </w:rPr>
          <w:t>–</w:t>
        </w:r>
      </w:ins>
      <w:r w:rsidR="005A34C7" w:rsidRPr="00DE7D54">
        <w:t>3</w:t>
      </w:r>
      <w:r w:rsidRPr="00DE7D54">
        <w:t xml:space="preserve"> proteins in HeLa cells. pLenti vectors carrying specific </w:t>
      </w:r>
      <w:r w:rsidR="005A34C7" w:rsidRPr="00DE7D54">
        <w:t>YTHDF1</w:t>
      </w:r>
      <w:del w:id="349" w:author="Li Wu" w:date="2016-06-27T13:11:00Z">
        <w:r w:rsidR="001829A0" w:rsidRPr="00527F67">
          <w:rPr>
            <w:rFonts w:eastAsia="Times New Roman"/>
          </w:rPr>
          <w:delText>-</w:delText>
        </w:r>
      </w:del>
      <w:ins w:id="350" w:author="Li Wu" w:date="2016-06-27T13:11:00Z">
        <w:r w:rsidR="005A34C7">
          <w:rPr>
            <w:rFonts w:eastAsia="Times New Roman"/>
          </w:rPr>
          <w:t>–</w:t>
        </w:r>
      </w:ins>
      <w:r w:rsidR="005A34C7" w:rsidRPr="00DE7D54">
        <w:t>3</w:t>
      </w:r>
      <w:r w:rsidRPr="00DE7D54">
        <w:t xml:space="preserve"> shRNAs (</w:t>
      </w:r>
      <w:del w:id="351" w:author="Li Wu" w:date="2016-06-27T13:11:00Z">
        <w:r w:rsidR="001829A0" w:rsidRPr="00527F67">
          <w:rPr>
            <w:rFonts w:eastAsia="Times New Roman"/>
            <w:bCs/>
          </w:rPr>
          <w:delText xml:space="preserve">Supplemental </w:delText>
        </w:r>
      </w:del>
      <w:r w:rsidRPr="00DE7D54">
        <w:t xml:space="preserve">Table </w:t>
      </w:r>
      <w:del w:id="352" w:author="Li Wu" w:date="2016-06-27T13:11:00Z">
        <w:r w:rsidR="001829A0" w:rsidRPr="00527F67">
          <w:rPr>
            <w:rFonts w:eastAsia="Times New Roman"/>
            <w:bCs/>
          </w:rPr>
          <w:delText>S2</w:delText>
        </w:r>
      </w:del>
      <w:ins w:id="353" w:author="Li Wu" w:date="2016-06-27T13:11:00Z">
        <w:r w:rsidR="005223C7">
          <w:rPr>
            <w:rFonts w:eastAsia="Times New Roman"/>
            <w:bCs/>
          </w:rPr>
          <w:t>1</w:t>
        </w:r>
      </w:ins>
      <w:r w:rsidRPr="00DE7D54">
        <w:t xml:space="preserve">) were used to knockdown of </w:t>
      </w:r>
      <w:r w:rsidR="005A34C7" w:rsidRPr="00DE7D54">
        <w:t>YTHDF1</w:t>
      </w:r>
      <w:del w:id="354" w:author="Li Wu" w:date="2016-06-27T13:11:00Z">
        <w:r w:rsidR="001829A0" w:rsidRPr="00527F67">
          <w:rPr>
            <w:rFonts w:eastAsia="Times New Roman"/>
          </w:rPr>
          <w:delText>-</w:delText>
        </w:r>
      </w:del>
      <w:ins w:id="355" w:author="Li Wu" w:date="2016-06-27T13:11:00Z">
        <w:r w:rsidR="005A34C7">
          <w:rPr>
            <w:rFonts w:eastAsia="Times New Roman"/>
          </w:rPr>
          <w:t>–</w:t>
        </w:r>
      </w:ins>
      <w:r w:rsidR="005A34C7" w:rsidRPr="00DE7D54">
        <w:t>3</w:t>
      </w:r>
      <w:r w:rsidRPr="00DE7D54">
        <w:t xml:space="preserve"> proteins in different cell types as described </w:t>
      </w:r>
      <w:del w:id="356" w:author="Li Wu" w:date="2016-06-27T13:11:00Z">
        <w:r w:rsidR="001829A0" w:rsidRPr="00527F67">
          <w:rPr>
            <w:rFonts w:eastAsia="Times New Roman"/>
          </w:rPr>
          <w:fldChar w:fldCharType="begin"/>
        </w:r>
        <w:r w:rsidR="001829A0" w:rsidRPr="00527F67">
          <w:rPr>
            <w:rFonts w:eastAsia="Times New Roman"/>
          </w:rPr>
          <w:delInstrText xml:space="preserve"> ADDIN EN.CITE &lt;EndNote&gt;&lt;Cite&gt;&lt;Author&gt;St Gelais&lt;/Author&gt;&lt;Year&gt;2015&lt;/Year&gt;&lt;RecNum&gt;32&lt;/RecNum&gt;&lt;DisplayText&gt;(32)&lt;/DisplayText&gt;&lt;record&gt;&lt;rec-number&gt;32&lt;/rec-number&gt;&lt;foreign-keys&gt;&lt;key app="EN" db-id="wpszfrzxgevde4esf07pp0vufefz0vvpa505" timestamp="0"&gt;32&lt;/key&gt;&lt;/foreign-keys&gt;&lt;ref-type name="Journal Article"&gt;17&lt;/ref-type&gt;&lt;contributors&gt;&lt;authors&gt;&lt;author&gt;St Gelais, C.&lt;/author&gt;&lt;author&gt;Roger, J.&lt;/author&gt;&lt;author&gt;Wu, L.&lt;/author&gt;&lt;/authors&gt;&lt;/contributors&gt;&lt;auth-address&gt;1 Center for Retrovirus Research, Department of Veterinary Biosciences, The Ohio State University , Columbus, Ohio.&amp;#xD;2 Department of Microbial Infection and Immunity, The Ohio State University , Columbus, Ohio.&amp;#xD;3 Comprehensive Cancer Center, The Ohio State University , Columbus, Ohio.&lt;/auth-address&gt;&lt;titles&gt;&lt;title&gt;Non-POU Domain-Containing Octamer-Binding Protein Negatively Regulates HIV-1 Infection in CD4(+) T Cells&lt;/title&gt;&lt;secondary-title&gt;AIDS Res Hum Retroviruses&lt;/secondary-title&gt;&lt;/titles&gt;&lt;pages&gt;806-16&lt;/pages&gt;&lt;volume&gt;31&lt;/volume&gt;&lt;number&gt;8&lt;/number&gt;&lt;dates&gt;&lt;year&gt;2015&lt;/year&gt;&lt;pub-dates&gt;&lt;date&gt;Aug&lt;/date&gt;&lt;/pub-dates&gt;&lt;/dates&gt;&lt;isbn&gt;1931-8405 (Electronic)&amp;#xD;0889-2229 (Linking)&lt;/isbn&gt;&lt;accession-num&gt;25769457&lt;/accession-num&gt;&lt;urls&gt;&lt;related-urls&gt;&lt;url&gt;http://www.ncbi.nlm.nih.gov/pubmed/25769457&lt;/url&gt;&lt;/related-urls&gt;&lt;/urls&gt;&lt;electronic-resource-num&gt;10.1089/AID.2014.0313&lt;/electronic-resource-num&gt;&lt;/record&gt;&lt;/Cite&gt;&lt;/EndNote&gt;</w:delInstrText>
        </w:r>
        <w:r w:rsidR="001829A0" w:rsidRPr="00527F67">
          <w:rPr>
            <w:rFonts w:eastAsia="Times New Roman"/>
          </w:rPr>
          <w:fldChar w:fldCharType="separate"/>
        </w:r>
        <w:r w:rsidR="001829A0" w:rsidRPr="00527F67">
          <w:rPr>
            <w:rFonts w:eastAsia="Times New Roman"/>
            <w:noProof/>
          </w:rPr>
          <w:delText>(32)</w:delText>
        </w:r>
        <w:r w:rsidR="001829A0" w:rsidRPr="00527F67">
          <w:rPr>
            <w:rFonts w:eastAsia="Times New Roman"/>
          </w:rPr>
          <w:fldChar w:fldCharType="end"/>
        </w:r>
        <w:r w:rsidR="001829A0" w:rsidRPr="00527F67">
          <w:rPr>
            <w:rFonts w:eastAsia="Times New Roman"/>
          </w:rPr>
          <w:delText>.</w:delText>
        </w:r>
      </w:del>
      <w:ins w:id="357" w:author="Li Wu" w:date="2016-06-27T13:11:00Z">
        <w:r w:rsidRPr="00E624E5">
          <w:rPr>
            <w:rFonts w:eastAsia="Times New Roman"/>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rFonts w:eastAsia="Times New Roman"/>
          </w:rPr>
          <w:instrText xml:space="preserve"> ADDIN EN.CITE </w:instrText>
        </w:r>
        <w:r w:rsidR="008A7AA2">
          <w:rPr>
            <w:rFonts w:eastAsia="Times New Roman"/>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rFonts w:eastAsia="Times New Roman"/>
          </w:rPr>
          <w:instrText xml:space="preserve"> ADDIN EN.CITE.DATA </w:instrText>
        </w:r>
        <w:r w:rsidR="008A7AA2">
          <w:rPr>
            <w:rFonts w:eastAsia="Times New Roman"/>
          </w:rPr>
        </w:r>
        <w:r w:rsidR="008A7AA2">
          <w:rPr>
            <w:rFonts w:eastAsia="Times New Roman"/>
          </w:rPr>
          <w:fldChar w:fldCharType="end"/>
        </w:r>
        <w:r w:rsidRPr="00E624E5">
          <w:rPr>
            <w:rFonts w:eastAsia="Times New Roman"/>
          </w:rPr>
        </w:r>
        <w:r w:rsidRPr="00E624E5">
          <w:rPr>
            <w:rFonts w:eastAsia="Times New Roman"/>
          </w:rPr>
          <w:fldChar w:fldCharType="separate"/>
        </w:r>
        <w:r w:rsidR="008044E0">
          <w:rPr>
            <w:rFonts w:eastAsia="Times New Roman"/>
            <w:noProof/>
          </w:rPr>
          <w:t>(St Gelais et al., 2015)</w:t>
        </w:r>
        <w:r w:rsidRPr="00E624E5">
          <w:rPr>
            <w:rFonts w:eastAsia="Times New Roman"/>
          </w:rPr>
          <w:fldChar w:fldCharType="end"/>
        </w:r>
        <w:r w:rsidRPr="00E624E5">
          <w:rPr>
            <w:rFonts w:eastAsia="Times New Roman"/>
          </w:rPr>
          <w:t>.</w:t>
        </w:r>
      </w:ins>
      <w:r w:rsidRPr="00DE7D54">
        <w:t xml:space="preserve"> Jurkat cells transduced with lentivirus containing shRNAs specific for YTHDF1, YTHDF2, and YTHDF3 were maintained in puromycin (3 µg/ml) containing </w:t>
      </w:r>
      <w:del w:id="358" w:author="Li Wu" w:date="2016-06-27T13:11:00Z">
        <w:r w:rsidR="001829A0" w:rsidRPr="00527F67">
          <w:rPr>
            <w:rFonts w:eastAsia="Times New Roman"/>
          </w:rPr>
          <w:delText xml:space="preserve">RPMI </w:delText>
        </w:r>
      </w:del>
      <w:r w:rsidR="00DF43F5" w:rsidRPr="00DE7D54">
        <w:t xml:space="preserve">complete </w:t>
      </w:r>
      <w:ins w:id="359" w:author="Li Wu" w:date="2016-06-27T13:11:00Z">
        <w:r w:rsidRPr="00E624E5">
          <w:rPr>
            <w:rFonts w:eastAsia="Times New Roman"/>
          </w:rPr>
          <w:t xml:space="preserve">RPMI </w:t>
        </w:r>
      </w:ins>
      <w:r w:rsidRPr="00DE7D54">
        <w:t>media.</w:t>
      </w:r>
      <w:ins w:id="360" w:author="Li Wu" w:date="2016-06-27T13:11:00Z">
        <w:r w:rsidRPr="00E624E5">
          <w:rPr>
            <w:rFonts w:eastAsia="Times New Roman"/>
          </w:rPr>
          <w:t xml:space="preserve"> </w:t>
        </w:r>
        <w:r w:rsidR="00690500" w:rsidRPr="00E624E5">
          <w:rPr>
            <w:color w:val="000000"/>
          </w:rPr>
          <w:t>AlkBH5</w:t>
        </w:r>
        <w:r w:rsidR="00CF1738" w:rsidRPr="00E624E5">
          <w:rPr>
            <w:rFonts w:eastAsia="Times New Roman"/>
          </w:rPr>
          <w:t>,</w:t>
        </w:r>
      </w:ins>
      <w:r w:rsidR="00CF1738" w:rsidRPr="00DE7D54">
        <w:t xml:space="preserve"> </w:t>
      </w:r>
      <w:r w:rsidRPr="00DE7D54">
        <w:t xml:space="preserve">FTO, METTL3 and METTL14 gene expression in HEK293T cells was silenced </w:t>
      </w:r>
      <w:ins w:id="361" w:author="Li Wu" w:date="2016-06-27T13:11:00Z">
        <w:r w:rsidR="00CF1738" w:rsidRPr="00E624E5">
          <w:rPr>
            <w:rFonts w:eastAsia="Times New Roman"/>
          </w:rPr>
          <w:t xml:space="preserve">by two rounds of siRNA transfection </w:t>
        </w:r>
      </w:ins>
      <w:r w:rsidRPr="00DE7D54">
        <w:t>using specific siRNA (Qiagen, sequences</w:t>
      </w:r>
      <w:r w:rsidR="005223C7" w:rsidRPr="00DE7D54">
        <w:t xml:space="preserve"> listed in </w:t>
      </w:r>
      <w:del w:id="362" w:author="Li Wu" w:date="2016-06-27T13:11:00Z">
        <w:r w:rsidR="001829A0" w:rsidRPr="00527F67">
          <w:rPr>
            <w:rFonts w:eastAsia="Times New Roman"/>
          </w:rPr>
          <w:delText xml:space="preserve">Supplemental </w:delText>
        </w:r>
      </w:del>
      <w:r w:rsidR="005223C7" w:rsidRPr="00DE7D54">
        <w:t xml:space="preserve">Table </w:t>
      </w:r>
      <w:del w:id="363" w:author="Li Wu" w:date="2016-06-27T13:11:00Z">
        <w:r w:rsidR="001829A0" w:rsidRPr="00527F67">
          <w:rPr>
            <w:rFonts w:eastAsia="Times New Roman"/>
          </w:rPr>
          <w:delText>S3</w:delText>
        </w:r>
      </w:del>
      <w:ins w:id="364" w:author="Li Wu" w:date="2016-06-27T13:11:00Z">
        <w:r w:rsidR="005223C7">
          <w:rPr>
            <w:rFonts w:eastAsia="Times New Roman"/>
          </w:rPr>
          <w:t>2</w:t>
        </w:r>
      </w:ins>
      <w:r w:rsidRPr="00DE7D54">
        <w:t>) transfected with the Lipofectamin RNAiMax reagent (Invitrogen) according to the manufacturer protocol</w:t>
      </w:r>
      <w:ins w:id="365" w:author="Li Wu" w:date="2016-06-27T13:11:00Z">
        <w:r w:rsidR="005D69AA">
          <w:rPr>
            <w:rFonts w:eastAsia="Times New Roman"/>
          </w:rPr>
          <w:t xml:space="preserve"> (</w:t>
        </w:r>
        <w:r w:rsidR="00E25EEF">
          <w:rPr>
            <w:rFonts w:eastAsia="Times New Roman"/>
          </w:rPr>
          <w:t>reversible</w:t>
        </w:r>
        <w:r w:rsidR="005D69AA">
          <w:rPr>
            <w:rFonts w:eastAsia="Times New Roman"/>
          </w:rPr>
          <w:t xml:space="preserve"> siRNA transfection method)</w:t>
        </w:r>
        <w:r w:rsidRPr="00E624E5">
          <w:rPr>
            <w:rFonts w:eastAsia="Times New Roman"/>
          </w:rPr>
          <w:t>.</w:t>
        </w:r>
        <w:r w:rsidR="00CF1738" w:rsidRPr="00E624E5">
          <w:rPr>
            <w:rFonts w:eastAsia="Times New Roman"/>
          </w:rPr>
          <w:t xml:space="preserve"> Briefly, </w:t>
        </w:r>
        <w:r w:rsidR="00B46D91" w:rsidRPr="00E624E5">
          <w:rPr>
            <w:rFonts w:eastAsia="Times New Roman"/>
          </w:rPr>
          <w:t>HEK293T</w:t>
        </w:r>
        <w:r w:rsidR="00CF1738" w:rsidRPr="00E624E5">
          <w:rPr>
            <w:rFonts w:eastAsia="Times New Roman"/>
          </w:rPr>
          <w:t xml:space="preserve"> cells </w:t>
        </w:r>
        <w:r w:rsidR="00B46D91" w:rsidRPr="00E624E5">
          <w:rPr>
            <w:rFonts w:eastAsia="Times New Roman"/>
          </w:rPr>
          <w:t>(1.5×10</w:t>
        </w:r>
        <w:r w:rsidR="00B46D91" w:rsidRPr="00E624E5">
          <w:rPr>
            <w:rFonts w:eastAsia="Times New Roman"/>
            <w:vertAlign w:val="superscript"/>
          </w:rPr>
          <w:t>5</w:t>
        </w:r>
        <w:r w:rsidR="00B46D91" w:rsidRPr="00E624E5">
          <w:rPr>
            <w:rFonts w:eastAsia="Times New Roman"/>
          </w:rPr>
          <w:t xml:space="preserve">) </w:t>
        </w:r>
        <w:r w:rsidR="00CF1738" w:rsidRPr="00E624E5">
          <w:rPr>
            <w:rFonts w:eastAsia="Times New Roman"/>
          </w:rPr>
          <w:t xml:space="preserve">were transfected with </w:t>
        </w:r>
        <w:r w:rsidR="00A20C2E">
          <w:rPr>
            <w:rFonts w:eastAsia="Times New Roman"/>
          </w:rPr>
          <w:t xml:space="preserve">specific </w:t>
        </w:r>
        <w:r w:rsidR="00CF1738" w:rsidRPr="00E624E5">
          <w:rPr>
            <w:rFonts w:eastAsia="Times New Roman"/>
          </w:rPr>
          <w:t xml:space="preserve">siRNA </w:t>
        </w:r>
        <w:r w:rsidR="00A20C2E">
          <w:rPr>
            <w:rFonts w:eastAsia="Times New Roman"/>
          </w:rPr>
          <w:t xml:space="preserve">or a non-specific control </w:t>
        </w:r>
        <w:r w:rsidR="00CF1738" w:rsidRPr="00E624E5">
          <w:rPr>
            <w:rFonts w:eastAsia="Times New Roman"/>
          </w:rPr>
          <w:t>(80</w:t>
        </w:r>
        <w:r w:rsidR="00B01B1B" w:rsidRPr="00E624E5">
          <w:rPr>
            <w:rFonts w:eastAsia="Times New Roman"/>
          </w:rPr>
          <w:t xml:space="preserve"> </w:t>
        </w:r>
        <w:r w:rsidR="00CF1738" w:rsidRPr="00E624E5">
          <w:rPr>
            <w:rFonts w:eastAsia="Times New Roman"/>
          </w:rPr>
          <w:t>nM)</w:t>
        </w:r>
        <w:r w:rsidR="00F0013B">
          <w:rPr>
            <w:rFonts w:eastAsia="Times New Roman"/>
          </w:rPr>
          <w:t xml:space="preserve">. At </w:t>
        </w:r>
        <w:r w:rsidR="00F0013B" w:rsidRPr="00E624E5">
          <w:rPr>
            <w:rFonts w:eastAsia="Times New Roman"/>
          </w:rPr>
          <w:t xml:space="preserve">24 </w:t>
        </w:r>
        <w:r w:rsidR="00F0013B">
          <w:rPr>
            <w:rFonts w:eastAsia="Times New Roman"/>
          </w:rPr>
          <w:t>hr</w:t>
        </w:r>
        <w:r w:rsidR="00F0013B" w:rsidRPr="00E624E5">
          <w:rPr>
            <w:rFonts w:eastAsia="Times New Roman"/>
          </w:rPr>
          <w:t xml:space="preserve"> </w:t>
        </w:r>
        <w:r w:rsidR="00F0013B">
          <w:rPr>
            <w:rFonts w:eastAsia="Times New Roman"/>
          </w:rPr>
          <w:t xml:space="preserve">post-transfection, </w:t>
        </w:r>
        <w:r w:rsidR="00F0013B" w:rsidRPr="00E624E5">
          <w:rPr>
            <w:rFonts w:eastAsia="Times New Roman"/>
          </w:rPr>
          <w:t>medi</w:t>
        </w:r>
        <w:r w:rsidR="00F0013B">
          <w:rPr>
            <w:rFonts w:eastAsia="Times New Roman"/>
          </w:rPr>
          <w:t>a were replaced and</w:t>
        </w:r>
        <w:r w:rsidR="00F0013B" w:rsidRPr="00E624E5">
          <w:rPr>
            <w:rFonts w:eastAsia="Times New Roman"/>
          </w:rPr>
          <w:t xml:space="preserve"> </w:t>
        </w:r>
        <w:r w:rsidR="005D69AA">
          <w:rPr>
            <w:rFonts w:eastAsia="Times New Roman"/>
          </w:rPr>
          <w:t>t</w:t>
        </w:r>
        <w:r w:rsidR="00B01B1B" w:rsidRPr="00E624E5">
          <w:rPr>
            <w:rFonts w:eastAsia="Times New Roman"/>
          </w:rPr>
          <w:t>he second</w:t>
        </w:r>
        <w:r w:rsidR="00CF1738" w:rsidRPr="00E624E5">
          <w:rPr>
            <w:rFonts w:eastAsia="Times New Roman"/>
          </w:rPr>
          <w:t xml:space="preserve"> round of </w:t>
        </w:r>
        <w:r w:rsidR="00CE05C2" w:rsidRPr="00E624E5">
          <w:rPr>
            <w:rFonts w:eastAsia="Times New Roman"/>
          </w:rPr>
          <w:t xml:space="preserve">siRNA </w:t>
        </w:r>
        <w:r w:rsidR="00CF1738" w:rsidRPr="00E624E5">
          <w:rPr>
            <w:rFonts w:eastAsia="Times New Roman"/>
          </w:rPr>
          <w:t xml:space="preserve">transfection was </w:t>
        </w:r>
        <w:r w:rsidR="00CE5525" w:rsidRPr="00E624E5">
          <w:rPr>
            <w:rFonts w:eastAsia="Times New Roman"/>
          </w:rPr>
          <w:t>performed</w:t>
        </w:r>
        <w:r w:rsidR="00CF1738" w:rsidRPr="00E624E5">
          <w:rPr>
            <w:rFonts w:eastAsia="Times New Roman"/>
          </w:rPr>
          <w:t xml:space="preserve"> </w:t>
        </w:r>
        <w:r w:rsidR="00CE05C2" w:rsidRPr="00E624E5">
          <w:rPr>
            <w:rFonts w:eastAsia="Times New Roman"/>
          </w:rPr>
          <w:t xml:space="preserve">using the same </w:t>
        </w:r>
        <w:r w:rsidR="00971364">
          <w:rPr>
            <w:rFonts w:eastAsia="Times New Roman"/>
          </w:rPr>
          <w:t xml:space="preserve">siRNA </w:t>
        </w:r>
        <w:r w:rsidR="00CE05C2" w:rsidRPr="00E624E5">
          <w:rPr>
            <w:rFonts w:eastAsia="Times New Roman"/>
          </w:rPr>
          <w:t>concentration</w:t>
        </w:r>
        <w:r w:rsidR="000676CC">
          <w:rPr>
            <w:rFonts w:eastAsia="Times New Roman"/>
          </w:rPr>
          <w:t xml:space="preserve"> (</w:t>
        </w:r>
        <w:r w:rsidR="000676CC" w:rsidRPr="00E624E5">
          <w:rPr>
            <w:rFonts w:eastAsia="Times New Roman"/>
          </w:rPr>
          <w:t>80 nM</w:t>
        </w:r>
        <w:r w:rsidR="000676CC">
          <w:rPr>
            <w:rFonts w:eastAsia="Times New Roman"/>
          </w:rPr>
          <w:t>)</w:t>
        </w:r>
        <w:r w:rsidR="005D69AA" w:rsidRPr="00E624E5">
          <w:rPr>
            <w:rFonts w:eastAsia="Times New Roman"/>
          </w:rPr>
          <w:t>.</w:t>
        </w:r>
        <w:r w:rsidR="00CD5CA5" w:rsidRPr="00E624E5">
          <w:rPr>
            <w:rFonts w:eastAsia="Times New Roman"/>
          </w:rPr>
          <w:t xml:space="preserve"> The</w:t>
        </w:r>
        <w:r w:rsidR="00CF1738" w:rsidRPr="00E624E5">
          <w:rPr>
            <w:rFonts w:eastAsia="Times New Roman"/>
          </w:rPr>
          <w:t xml:space="preserve"> </w:t>
        </w:r>
        <w:r w:rsidR="00CD5CA5" w:rsidRPr="00E624E5">
          <w:rPr>
            <w:rFonts w:eastAsia="Times New Roman"/>
          </w:rPr>
          <w:t xml:space="preserve">pNL4-3 </w:t>
        </w:r>
        <w:r w:rsidR="00B01B1B" w:rsidRPr="00E624E5">
          <w:rPr>
            <w:rFonts w:eastAsia="Times New Roman"/>
          </w:rPr>
          <w:t xml:space="preserve">construct </w:t>
        </w:r>
        <w:r w:rsidR="00CF1738" w:rsidRPr="00E624E5">
          <w:rPr>
            <w:rFonts w:eastAsia="Times New Roman"/>
          </w:rPr>
          <w:lastRenderedPageBreak/>
          <w:t>(</w:t>
        </w:r>
        <w:r w:rsidR="00B46D91" w:rsidRPr="00E624E5">
          <w:rPr>
            <w:rFonts w:eastAsia="Times New Roman"/>
          </w:rPr>
          <w:t xml:space="preserve">0.5 </w:t>
        </w:r>
        <w:r w:rsidR="00CD5CA5" w:rsidRPr="00E624E5">
          <w:rPr>
            <w:rFonts w:eastAsia="Times New Roman"/>
          </w:rPr>
          <w:t>μ</w:t>
        </w:r>
        <w:r w:rsidR="00B46D91" w:rsidRPr="00E624E5">
          <w:rPr>
            <w:rFonts w:eastAsia="Times New Roman"/>
          </w:rPr>
          <w:t>g</w:t>
        </w:r>
        <w:r w:rsidR="00CF1738" w:rsidRPr="00E624E5">
          <w:rPr>
            <w:rFonts w:eastAsia="Times New Roman"/>
          </w:rPr>
          <w:t xml:space="preserve">) was transfected into the cells </w:t>
        </w:r>
        <w:r w:rsidR="00CD5CA5" w:rsidRPr="00E624E5">
          <w:rPr>
            <w:rFonts w:eastAsia="Times New Roman"/>
          </w:rPr>
          <w:t>(1.5×10</w:t>
        </w:r>
        <w:r w:rsidR="00CD5CA5" w:rsidRPr="00E624E5">
          <w:rPr>
            <w:rFonts w:eastAsia="Times New Roman"/>
            <w:vertAlign w:val="superscript"/>
          </w:rPr>
          <w:t>5</w:t>
        </w:r>
        <w:r w:rsidR="00CD5CA5" w:rsidRPr="00E624E5">
          <w:rPr>
            <w:rFonts w:eastAsia="Times New Roman"/>
          </w:rPr>
          <w:t xml:space="preserve">) </w:t>
        </w:r>
        <w:r w:rsidR="00CF1738" w:rsidRPr="00E624E5">
          <w:rPr>
            <w:rFonts w:eastAsia="Times New Roman"/>
          </w:rPr>
          <w:t>6</w:t>
        </w:r>
        <w:r w:rsidR="00B01B1B" w:rsidRPr="00E624E5">
          <w:rPr>
            <w:rFonts w:eastAsia="Times New Roman"/>
          </w:rPr>
          <w:t xml:space="preserve"> </w:t>
        </w:r>
        <w:r w:rsidR="00B9564E">
          <w:rPr>
            <w:rFonts w:eastAsia="Times New Roman"/>
          </w:rPr>
          <w:t>hr</w:t>
        </w:r>
        <w:r w:rsidR="00CF1738" w:rsidRPr="00E624E5">
          <w:rPr>
            <w:rFonts w:eastAsia="Times New Roman"/>
          </w:rPr>
          <w:t xml:space="preserve"> </w:t>
        </w:r>
        <w:r w:rsidR="00CE5525" w:rsidRPr="00E624E5">
          <w:rPr>
            <w:rFonts w:eastAsia="Times New Roman"/>
          </w:rPr>
          <w:t xml:space="preserve">after </w:t>
        </w:r>
        <w:r w:rsidR="00CF1738" w:rsidRPr="00E624E5">
          <w:rPr>
            <w:rFonts w:eastAsia="Times New Roman"/>
          </w:rPr>
          <w:t>of</w:t>
        </w:r>
        <w:r w:rsidR="00CE05C2" w:rsidRPr="00E624E5">
          <w:rPr>
            <w:rFonts w:eastAsia="Times New Roman"/>
          </w:rPr>
          <w:t xml:space="preserve"> the second </w:t>
        </w:r>
        <w:r w:rsidR="00CF1738" w:rsidRPr="00E624E5">
          <w:rPr>
            <w:rFonts w:eastAsia="Times New Roman"/>
          </w:rPr>
          <w:t xml:space="preserve">round transfection and cells were harvested </w:t>
        </w:r>
        <w:r w:rsidR="00CE05C2" w:rsidRPr="00E624E5">
          <w:rPr>
            <w:rFonts w:eastAsia="Times New Roman"/>
          </w:rPr>
          <w:t xml:space="preserve">for immunoblotting </w:t>
        </w:r>
        <w:r w:rsidR="00CF1738" w:rsidRPr="00E624E5">
          <w:rPr>
            <w:rFonts w:eastAsia="Times New Roman"/>
          </w:rPr>
          <w:t>36</w:t>
        </w:r>
        <w:r w:rsidR="00B01B1B" w:rsidRPr="00E624E5">
          <w:rPr>
            <w:rFonts w:eastAsia="Times New Roman"/>
          </w:rPr>
          <w:t xml:space="preserve"> </w:t>
        </w:r>
        <w:r w:rsidR="00B9564E">
          <w:rPr>
            <w:rFonts w:eastAsia="Times New Roman"/>
          </w:rPr>
          <w:t>hr</w:t>
        </w:r>
        <w:r w:rsidR="00CF1738" w:rsidRPr="00E624E5">
          <w:rPr>
            <w:rFonts w:eastAsia="Times New Roman"/>
          </w:rPr>
          <w:t xml:space="preserve"> </w:t>
        </w:r>
        <w:r w:rsidR="00A20C2E" w:rsidRPr="00E624E5">
          <w:rPr>
            <w:rFonts w:eastAsia="Times New Roman"/>
          </w:rPr>
          <w:t xml:space="preserve">after </w:t>
        </w:r>
        <w:r w:rsidR="00CE5525" w:rsidRPr="00E624E5">
          <w:rPr>
            <w:rFonts w:eastAsia="Times New Roman"/>
          </w:rPr>
          <w:t xml:space="preserve">the </w:t>
        </w:r>
        <w:r w:rsidR="00B607F6" w:rsidRPr="00E624E5">
          <w:rPr>
            <w:rFonts w:eastAsia="Times New Roman"/>
          </w:rPr>
          <w:t>proviral DNA transfection</w:t>
        </w:r>
      </w:ins>
      <w:r w:rsidR="00B607F6" w:rsidRPr="00DE7D54">
        <w:t>.</w:t>
      </w:r>
    </w:p>
    <w:p w14:paraId="6965B517" w14:textId="4D89B7F9" w:rsidR="00825F39" w:rsidRPr="00DE7D54" w:rsidRDefault="003D5227" w:rsidP="003A2233">
      <w:pPr>
        <w:shd w:val="clear" w:color="auto" w:fill="FFFFFF"/>
        <w:spacing w:after="0" w:line="480" w:lineRule="auto"/>
        <w:ind w:firstLine="720"/>
        <w:contextualSpacing/>
      </w:pPr>
      <w:r w:rsidRPr="00DE7D54">
        <w:rPr>
          <w:b/>
          <w:lang w:val="en-GB"/>
        </w:rPr>
        <w:t xml:space="preserve">HIV-1 infection assays. </w:t>
      </w:r>
      <w:r w:rsidRPr="00DE7D54">
        <w:rPr>
          <w:lang w:val="en-GB"/>
        </w:rPr>
        <w:t>Single-cycle, luciferase reporter HIV-1 stock (HIV-Luc/VSV-G) was generated by calcium phosphate co-transfection of HEK 293T cells with the pNL-Luc-E</w:t>
      </w:r>
      <w:r w:rsidRPr="00DE7D54">
        <w:rPr>
          <w:vertAlign w:val="superscript"/>
          <w:lang w:val="en-GB"/>
        </w:rPr>
        <w:t>–</w:t>
      </w:r>
      <w:r w:rsidRPr="00DE7D54">
        <w:rPr>
          <w:lang w:val="en-GB"/>
        </w:rPr>
        <w:t>R</w:t>
      </w:r>
      <w:r w:rsidRPr="00DE7D54">
        <w:rPr>
          <w:vertAlign w:val="superscript"/>
          <w:lang w:val="en-GB"/>
        </w:rPr>
        <w:t>+</w:t>
      </w:r>
      <w:r w:rsidRPr="00DE7D54">
        <w:rPr>
          <w:lang w:val="en-GB"/>
        </w:rPr>
        <w:t xml:space="preserve"> and pVSV-G as described</w:t>
      </w:r>
      <w:bookmarkStart w:id="366" w:name="d3547e1379"/>
      <w:bookmarkEnd w:id="366"/>
      <w:r w:rsidRPr="00DE7D54">
        <w:rPr>
          <w:lang w:val="en-GB"/>
        </w:rPr>
        <w:t xml:space="preserve"> </w:t>
      </w:r>
      <w:del w:id="367" w:author="Li Wu" w:date="2016-06-27T13:11:00Z">
        <w:r w:rsidR="001829A0" w:rsidRPr="00527F67">
          <w:rPr>
            <w:lang w:val="en-GB"/>
          </w:rPr>
          <w:fldChar w:fldCharType="begin"/>
        </w:r>
        <w:r w:rsidR="001829A0">
          <w:rPr>
            <w:lang w:val="en-GB"/>
          </w:rPr>
          <w:delInstrText xml:space="preserve"> ADDIN EN.CITE &lt;EndNote&gt;&lt;Cite&gt;&lt;Author&gt;St Gelais&lt;/Author&gt;&lt;Year&gt;2014&lt;/Year&gt;&lt;RecNum&gt;53&lt;/RecNum&gt;&lt;DisplayText&gt;(39)&lt;/DisplayText&gt;&lt;record&gt;&lt;rec-number&gt;53&lt;/rec-number&gt;&lt;foreign-keys&gt;&lt;key app="EN" db-id="fvafas9rcrtx55e0vsnv099mp9zfwest5tss" timestamp="0"&gt;53&lt;/key&gt;&lt;/foreign-keys&gt;&lt;ref-type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Virol&lt;/secondary-title&gt;&lt;alt-title&gt;Journal of virology&lt;/alt-title&gt;&lt;/titles&gt;&lt;pages&gt;5834-44&lt;/pages&gt;&lt;volume&gt;88&lt;/volume&gt;&lt;number&gt;10&lt;/number&gt;&lt;keywords&gt;&lt;keyword&gt;Animals&lt;/keyword&gt;&lt;keyword&gt;Cells,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delInstrText>
        </w:r>
        <w:r w:rsidR="001829A0" w:rsidRPr="00527F67">
          <w:rPr>
            <w:lang w:val="en-GB"/>
          </w:rPr>
          <w:fldChar w:fldCharType="separate"/>
        </w:r>
        <w:r w:rsidR="001829A0" w:rsidRPr="00527F67">
          <w:rPr>
            <w:noProof/>
            <w:lang w:val="en-GB"/>
          </w:rPr>
          <w:delText>(39)</w:delText>
        </w:r>
        <w:r w:rsidR="001829A0" w:rsidRPr="00527F67">
          <w:rPr>
            <w:lang w:val="en-GB"/>
          </w:rPr>
          <w:fldChar w:fldCharType="end"/>
        </w:r>
        <w:r w:rsidR="001829A0" w:rsidRPr="00527F67">
          <w:rPr>
            <w:lang w:val="en-GB"/>
          </w:rPr>
          <w:delText>.</w:delText>
        </w:r>
      </w:del>
      <w:ins w:id="368" w:author="Li Wu" w:date="2016-06-27T13:11:00Z">
        <w:r w:rsidRPr="00E624E5">
          <w:rPr>
            <w:lang w:val="en-GB"/>
          </w:rPr>
          <w:fldChar w:fldCharType="begin"/>
        </w:r>
        <w:r w:rsidR="008A7AA2">
          <w:rPr>
            <w:lang w:val="en-GB"/>
          </w:rPr>
          <w:instrText xml:space="preserve"> ADDIN EN.CITE &lt;EndNote&gt;&lt;Cite&gt;&lt;Author&gt;St Gelais&lt;/Author&gt;&lt;Year&gt;2014&lt;/Year&gt;&lt;RecNum&gt;37&lt;/RecNum&gt;&lt;DisplayText&gt;(St Gelais et al., 2014)&lt;/DisplayText&gt;&lt;record&gt;&lt;rec-number&gt;37&lt;/rec-number&gt;&lt;foreign-keys&gt;&lt;key app="EN" db-id="atfxwz9erp290bee0sa5vef7w0s0t502t9ae" timestamp="1466911141"&gt;37&lt;/key&gt;&lt;/foreign-keys&gt;&lt;ref-type name="Journal Article"&gt;17&lt;/ref-type&gt;&lt;contributors&gt;&lt;authors&gt;&lt;author&gt;St Gelais, C.&lt;/author&gt;&lt;author&gt;de Silva, S.&lt;/author&gt;&lt;author&gt;Hach, J. C.&lt;/author&gt;&lt;author&gt;White, T. E.&lt;/author&gt;&lt;author&gt;Diaz-Griffero, F.&lt;/author&gt;&lt;author&gt;Yount, J. S.&lt;/author&gt;&lt;author&gt;Wu, L.&lt;/author&gt;&lt;/authors&gt;&lt;/contributors&gt;&lt;auth-address&gt;Center for Retrovirus Research, Department of Veterinary Biosciences, The Ohio State University, Columbus, Ohio, USA.&lt;/auth-address&gt;&lt;titles&gt;&lt;title&gt;Identification of cellular proteins interacting with the retroviral restriction factor SAMHD1&lt;/title&gt;&lt;secondary-title&gt;J Virol&lt;/secondary-title&gt;&lt;/titles&gt;&lt;periodical&gt;&lt;full-title&gt;J Virol&lt;/full-title&gt;&lt;/periodical&gt;&lt;pages&gt;5834-44&lt;/pages&gt;&lt;volume&gt;88&lt;/volume&gt;&lt;number&gt;10&lt;/number&gt;&lt;keywords&gt;&lt;keyword&gt;Animals&lt;/keyword&gt;&lt;keyword&gt;Cells, Cultured&lt;/keyword&gt;&lt;keyword&gt;Cyclin-Dependent Kinase 2/*metabolism&lt;/keyword&gt;&lt;keyword&gt;HIV-1/*immunology/*physiology&lt;/keyword&gt;&lt;keyword&gt;*Host-Pathogen Interactions&lt;/keyword&gt;&lt;keyword&gt;Humans&lt;/keyword&gt;&lt;keyword&gt;Immunoprecipitation&lt;/keyword&gt;&lt;keyword&gt;Mass Spectrometry&lt;/keyword&gt;&lt;keyword&gt;Mice&lt;/keyword&gt;&lt;keyword&gt;Monomeric GTP-Binding Proteins/*metabolism&lt;/keyword&gt;&lt;keyword&gt;Phosphorylation&lt;/keyword&gt;&lt;keyword&gt;Protein Binding&lt;/keyword&gt;&lt;keyword&gt;Protein Processing, Post-Translational&lt;/keyword&gt;&lt;keyword&gt;S-Phase Kinase-Associated Proteins/*metabolism&lt;/keyword&gt;&lt;keyword&gt;Virus Replication&lt;/keyword&gt;&lt;/keywords&gt;&lt;dates&gt;&lt;year&gt;2014&lt;/year&gt;&lt;pub-dates&gt;&lt;date&gt;May&lt;/date&gt;&lt;/pub-dates&gt;&lt;/dates&gt;&lt;isbn&gt;1098-5514 (Electronic)&amp;#xD;0022-538X (Linking)&lt;/isbn&gt;&lt;accession-num&gt;24623419&lt;/accession-num&gt;&lt;urls&gt;&lt;related-urls&gt;&lt;url&gt;http://www.ncbi.nlm.nih.gov/pubmed/24623419&lt;/url&gt;&lt;/related-urls&gt;&lt;/urls&gt;&lt;custom2&gt;4019113&lt;/custom2&gt;&lt;electronic-resource-num&gt;10.1128/JVI.00155-14&lt;/electronic-resource-num&gt;&lt;/record&gt;&lt;/Cite&gt;&lt;/EndNote&gt;</w:instrText>
        </w:r>
        <w:r w:rsidRPr="00E624E5">
          <w:rPr>
            <w:lang w:val="en-GB"/>
          </w:rPr>
          <w:fldChar w:fldCharType="separate"/>
        </w:r>
        <w:r w:rsidR="008044E0">
          <w:rPr>
            <w:noProof/>
            <w:lang w:val="en-GB"/>
          </w:rPr>
          <w:t>(St Gelais et al., 2014)</w:t>
        </w:r>
        <w:r w:rsidRPr="00E624E5">
          <w:rPr>
            <w:lang w:val="en-GB"/>
          </w:rPr>
          <w:fldChar w:fldCharType="end"/>
        </w:r>
        <w:r w:rsidRPr="00E624E5">
          <w:rPr>
            <w:lang w:val="en-GB"/>
          </w:rPr>
          <w:t>.</w:t>
        </w:r>
      </w:ins>
      <w:r w:rsidRPr="00DE7D54">
        <w:rPr>
          <w:color w:val="FF0000"/>
          <w:lang w:val="en-GB"/>
        </w:rPr>
        <w:t xml:space="preserve"> </w:t>
      </w:r>
      <w:r w:rsidRPr="00DE7D54">
        <w:rPr>
          <w:lang w:val="en-GB"/>
        </w:rPr>
        <w:t xml:space="preserve">The infectious units of virus stocks were evaluated by limiting dilution on GHOST/X4/R5 cells as described </w:t>
      </w:r>
      <w:r w:rsidRPr="00DE7D54">
        <w:rPr>
          <w:lang w:val="en-GB"/>
        </w:rPr>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sidRPr="00DE7D54">
        <w:rPr>
          <w:lang w:val="en-GB"/>
        </w:rPr>
        <w:instrText xml:space="preserve"> ADDIN EN.CITE </w:instrText>
      </w:r>
      <w:r w:rsidR="008A7AA2" w:rsidRPr="00DE7D54">
        <w:rPr>
          <w:lang w:val="en-GB"/>
        </w:rPr>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Pr>
          <w:lang w:val="en-GB"/>
        </w:rPr>
        <w:instrText xml:space="preserve"> ADDIN EN.CITE.DATA </w:instrText>
      </w:r>
      <w:r w:rsidR="008A7AA2">
        <w:rPr>
          <w:lang w:val="en-GB"/>
        </w:rPr>
      </w:r>
      <w:r w:rsidR="008A7AA2" w:rsidRPr="00DE7D54">
        <w:rPr>
          <w:lang w:val="en-GB"/>
        </w:rPr>
        <w:fldChar w:fldCharType="end"/>
      </w:r>
      <w:r w:rsidRPr="00DE7D54">
        <w:rPr>
          <w:lang w:val="en-GB"/>
        </w:rPr>
      </w:r>
      <w:r w:rsidRPr="00DE7D54">
        <w:rPr>
          <w:lang w:val="en-GB"/>
        </w:rPr>
        <w:fldChar w:fldCharType="separate"/>
      </w:r>
      <w:r w:rsidR="008044E0" w:rsidRPr="00DE7D54">
        <w:rPr>
          <w:lang w:val="en-GB"/>
        </w:rPr>
        <w:t>(</w:t>
      </w:r>
      <w:del w:id="369" w:author="Li Wu" w:date="2016-06-27T13:11:00Z">
        <w:r w:rsidR="001829A0" w:rsidRPr="00527F67">
          <w:rPr>
            <w:noProof/>
            <w:lang w:val="en-GB"/>
          </w:rPr>
          <w:delText>31</w:delText>
        </w:r>
      </w:del>
      <w:ins w:id="370" w:author="Li Wu" w:date="2016-06-27T13:11:00Z">
        <w:r w:rsidR="008044E0">
          <w:rPr>
            <w:noProof/>
            <w:lang w:val="en-GB"/>
          </w:rPr>
          <w:t>Wang et al., 2007</w:t>
        </w:r>
      </w:ins>
      <w:r w:rsidR="008044E0" w:rsidRPr="00DE7D54">
        <w:rPr>
          <w:lang w:val="en-GB"/>
        </w:rPr>
        <w:t>)</w:t>
      </w:r>
      <w:r w:rsidRPr="00DE7D54">
        <w:rPr>
          <w:lang w:val="en-GB"/>
        </w:rPr>
        <w:fldChar w:fldCharType="end"/>
      </w:r>
      <w:r w:rsidRPr="00DE7D54">
        <w:rPr>
          <w:lang w:val="en-GB"/>
        </w:rPr>
        <w:t>.</w:t>
      </w:r>
      <w:r w:rsidRPr="00DE7D54">
        <w:rPr>
          <w:color w:val="FF0000"/>
          <w:lang w:val="en-GB"/>
        </w:rPr>
        <w:t xml:space="preserve"> </w:t>
      </w:r>
      <w:r w:rsidRPr="00DE7D54">
        <w:t xml:space="preserve">HIV-1 infection assays using luciferase reporter viruses were performed using a multiplicity of infection (MOI) of 0.5 as described </w:t>
      </w:r>
      <w:del w:id="371" w:author="Li Wu" w:date="2016-06-27T13:11:00Z">
        <w:r w:rsidR="001829A0" w:rsidRPr="00527F67">
          <w:fldChar w:fldCharType="begin"/>
        </w:r>
        <w:r w:rsidR="001829A0">
          <w:delInstrText xml:space="preserve"> ADDIN EN.CITE &lt;EndNote&gt;&lt;Cite&gt;&lt;Author&gt;de Silva&lt;/Author&gt;&lt;Year&gt;2012&lt;/Year&gt;&lt;RecNum&gt;60&lt;/RecNum&gt;&lt;DisplayText&gt;(40)&lt;/DisplayText&gt;&lt;record&gt;&lt;rec-number&gt;60&lt;/rec-number&gt;&lt;foreign-keys&gt;&lt;key app="EN" db-id="fvafas9rcrtx55e0vsnv099mp9zfwest5tss" timestamp="0"&gt;60&lt;/key&gt;&lt;/foreign-keys&gt;&lt;ref-type name="Journal Article"&gt;17&lt;/ref-type&gt;&lt;contributors&gt;&lt;authors&gt;&lt;author&gt;de Silva, S.&lt;/author&gt;&lt;author&gt;Planelles, V.&lt;/author&gt;&lt;author&gt;Wu, L.&lt;/author&gt;&lt;/authors&gt;&lt;/contributors&gt;&lt;auth-address&gt;Center for Retrovirus Research, Department of Veterinary Biosciences, The Ohio State University, Columbus, Ohio, USA.&lt;/auth-address&gt;&lt;titles&gt;&lt;title&gt;Differential effects of Vpr on single-cycle and spreading HIV-1 infections in CD4+ T-cells and dendritic cells&lt;/title&gt;&lt;secondary-title&gt;PLoS One&lt;/secondary-title&gt;&lt;alt-title&gt;PloS one&lt;/alt-title&gt;&lt;/titles&gt;&lt;pages&gt;e35385&lt;/pages&gt;&lt;volume&gt;7&lt;/volume&gt;&lt;number&gt;5&lt;/number&gt;&lt;keywords&gt;&lt;keyword&gt;Carrier Proteins/genetics&lt;/keyword&gt;&lt;keyword&gt;Cell Line&lt;/keyword&gt;&lt;keyword&gt;Cells, Cultured&lt;/keyword&gt;&lt;keyword&gt;DNA, Viral/analysis&lt;/keyword&gt;&lt;keyword&gt;Dendritic Cells/metabolism/*virology&lt;/keyword&gt;&lt;keyword&gt;Gene Silencing&lt;/keyword&gt;&lt;keyword&gt;Genes, gag&lt;/keyword&gt;&lt;keyword&gt;HIV-1/genetics/*physiology&lt;/keyword&gt;&lt;keyword&gt;Humans&lt;/keyword&gt;&lt;keyword&gt;Leukocytes, Mononuclear/virology&lt;/keyword&gt;&lt;keyword&gt;Proviruses/genetics&lt;/keyword&gt;&lt;keyword&gt;RNA Interference&lt;/keyword&gt;&lt;keyword&gt;RNA, Messenger/metabolism&lt;/keyword&gt;&lt;keyword&gt;T-Lymphocytes/metabolism/*virology&lt;/keyword&gt;&lt;keyword&gt;Viral Envelope Proteins/metabolism&lt;/keyword&gt;&lt;keyword&gt;*Virus Replication/genetics&lt;/keyword&gt;&lt;keyword&gt;vpr Gene Products, Human Immunodeficiency Virus/genetics/*metabolism&lt;/keyword&gt;&lt;/keywords&gt;&lt;dates&gt;&lt;year&gt;2012&lt;/year&gt;&lt;/dates&gt;&lt;isbn&gt;1932-6203 (Electronic)&amp;#xD;1932-6203 (Linking)&lt;/isbn&gt;&lt;accession-num&gt;22570689&lt;/accession-num&gt;&lt;urls&gt;&lt;related-urls&gt;&lt;url&gt;http://www.ncbi.nlm.nih.gov/pubmed/22570689&lt;/url&gt;&lt;/related-urls&gt;&lt;/urls&gt;&lt;custom2&gt;3343049&lt;/custom2&gt;&lt;electronic-resource-num&gt;10.1371/journal.pone.0035385&lt;/electronic-resource-num&gt;&lt;/record&gt;&lt;/Cite&gt;&lt;/EndNote&gt;</w:delInstrText>
        </w:r>
        <w:r w:rsidR="001829A0" w:rsidRPr="00527F67">
          <w:fldChar w:fldCharType="separate"/>
        </w:r>
        <w:r w:rsidR="001829A0" w:rsidRPr="00527F67">
          <w:rPr>
            <w:noProof/>
          </w:rPr>
          <w:delText>(40)</w:delText>
        </w:r>
        <w:r w:rsidR="001829A0" w:rsidRPr="00527F67">
          <w:fldChar w:fldCharType="end"/>
        </w:r>
        <w:r w:rsidR="001829A0" w:rsidRPr="00527F67">
          <w:delText>. Cell lysates were obtained 24 hrs post-infection</w:delText>
        </w:r>
      </w:del>
      <w:ins w:id="372" w:author="Li Wu" w:date="2016-06-27T13:11:00Z">
        <w:r w:rsidRPr="00E624E5">
          <w:fldChar w:fldCharType="begin"/>
        </w:r>
        <w:r w:rsidR="008A7AA2">
          <w:instrText xml:space="preserve"> ADDIN EN.CITE &lt;EndNote&gt;&lt;Cite&gt;&lt;Author&gt;de Silva&lt;/Author&gt;&lt;Year&gt;2012&lt;/Year&gt;&lt;RecNum&gt;38&lt;/RecNum&gt;&lt;DisplayText&gt;(de Silva et al., 2012)&lt;/DisplayText&gt;&lt;record&gt;&lt;rec-number&gt;38&lt;/rec-number&gt;&lt;foreign-keys&gt;&lt;key app="EN" db-id="atfxwz9erp290bee0sa5vef7w0s0t502t9ae" timestamp="1466911141"&gt;38&lt;/key&gt;&lt;/foreign-keys&gt;&lt;ref-type name="Journal Article"&gt;17&lt;/ref-type&gt;&lt;contributors&gt;&lt;authors&gt;&lt;author&gt;de Silva, S.&lt;/author&gt;&lt;author&gt;Planelles, V.&lt;/author&gt;&lt;author&gt;Wu, L.&lt;/author&gt;&lt;/authors&gt;&lt;/contributors&gt;&lt;auth-address&gt;Center for Retrovirus Research, Department of Veterinary Biosciences, The Ohio State University, Columbus, Ohio, USA.&lt;/auth-address&gt;&lt;titles&gt;&lt;title&gt;Differential effects of Vpr on single-cycle and spreading HIV-1 infections in CD4+ T-cells and dendritic cells&lt;/title&gt;&lt;secondary-title&gt;PLoS One&lt;/secondary-title&gt;&lt;/titles&gt;&lt;periodical&gt;&lt;full-title&gt;PLoS One&lt;/full-title&gt;&lt;/periodical&gt;&lt;pages&gt;e35385&lt;/pages&gt;&lt;volume&gt;7&lt;/volume&gt;&lt;number&gt;5&lt;/number&gt;&lt;keywords&gt;&lt;keyword&gt;Carrier Proteins/genetics&lt;/keyword&gt;&lt;keyword&gt;Cell Line&lt;/keyword&gt;&lt;keyword&gt;Cells, Cultured&lt;/keyword&gt;&lt;keyword&gt;DNA, Viral/analysis&lt;/keyword&gt;&lt;keyword&gt;Dendritic Cells/metabolism/*virology&lt;/keyword&gt;&lt;keyword&gt;Gene Silencing&lt;/keyword&gt;&lt;keyword&gt;Genes, gag&lt;/keyword&gt;&lt;keyword&gt;HIV-1/genetics/*physiology&lt;/keyword&gt;&lt;keyword&gt;Humans&lt;/keyword&gt;&lt;keyword&gt;Leukocytes, Mononuclear/virology&lt;/keyword&gt;&lt;keyword&gt;Proviruses/genetics&lt;/keyword&gt;&lt;keyword&gt;RNA Interference&lt;/keyword&gt;&lt;keyword&gt;RNA, Messenger/metabolism&lt;/keyword&gt;&lt;keyword&gt;T-Lymphocytes/metabolism/*virology&lt;/keyword&gt;&lt;keyword&gt;Viral Envelope Proteins/metabolism&lt;/keyword&gt;&lt;keyword&gt;*Virus Replication/genetics&lt;/keyword&gt;&lt;keyword&gt;vpr Gene Products, Human Immunodeficiency Virus/genetics/*metabolism&lt;/keyword&gt;&lt;/keywords&gt;&lt;dates&gt;&lt;year&gt;2012&lt;/year&gt;&lt;/dates&gt;&lt;isbn&gt;1932-6203 (Electronic)&amp;#xD;1932-6203 (Linking)&lt;/isbn&gt;&lt;accession-num&gt;22570689&lt;/accession-num&gt;&lt;urls&gt;&lt;related-urls&gt;&lt;url&gt;http://www.ncbi.nlm.nih.gov/pubmed/22570689&lt;/url&gt;&lt;/related-urls&gt;&lt;/urls&gt;&lt;custom2&gt;PMC3343049&lt;/custom2&gt;&lt;electronic-resource-num&gt;10.1371/journal.pone.0035385&lt;/electronic-resource-num&gt;&lt;/record&gt;&lt;/Cite&gt;&lt;/EndNote&gt;</w:instrText>
        </w:r>
        <w:r w:rsidRPr="00E624E5">
          <w:fldChar w:fldCharType="separate"/>
        </w:r>
        <w:r w:rsidR="008044E0">
          <w:rPr>
            <w:noProof/>
          </w:rPr>
          <w:t>(de Silva et al., 2012)</w:t>
        </w:r>
        <w:r w:rsidRPr="00E624E5">
          <w:fldChar w:fldCharType="end"/>
        </w:r>
        <w:r w:rsidRPr="00E624E5">
          <w:t xml:space="preserve">. Cell lysates were obtained 24 </w:t>
        </w:r>
        <w:r w:rsidR="00F30740">
          <w:t>hpi</w:t>
        </w:r>
      </w:ins>
      <w:r w:rsidRPr="00DE7D54">
        <w:t xml:space="preserve"> and analyzed for luciferase activity using a commercially available kit (Promega) according to the </w:t>
      </w:r>
      <w:del w:id="373" w:author="Li Wu" w:date="2016-06-27T13:11:00Z">
        <w:r w:rsidR="001829A0" w:rsidRPr="00527F67">
          <w:delText>manufacturer's</w:delText>
        </w:r>
      </w:del>
      <w:ins w:id="374" w:author="Li Wu" w:date="2016-06-27T13:11:00Z">
        <w:r w:rsidRPr="00E624E5">
          <w:t>manufacturer</w:t>
        </w:r>
        <w:r w:rsidR="00E03336">
          <w:t>’</w:t>
        </w:r>
        <w:r w:rsidRPr="00E624E5">
          <w:t>s</w:t>
        </w:r>
      </w:ins>
      <w:r w:rsidRPr="00DE7D54">
        <w:t xml:space="preserve"> instructions. Total cell protein was quantified using a bicinchoninic acid assay (BCA; Pierce) and all luciferase results were normalized to total protein amounts. HIV-1 capsid p24 levels in supernatants were measured by an enzyme-linked immunosorbent assay (ELISA) using anti-p24-coated plates (AIDS and Cancer Virus Program, NCI-Frederick, MD) as described </w:t>
      </w:r>
      <w:r w:rsidRPr="00DE7D54">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sidRPr="00DE7D54">
        <w:instrText xml:space="preserve"> ADDIN EN.CITE </w:instrText>
      </w:r>
      <w:r w:rsidR="008A7AA2" w:rsidRPr="00DE7D54">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Pr>
          <w:bCs/>
        </w:rPr>
        <w:instrText xml:space="preserve"> ADDIN EN.CITE.DATA </w:instrText>
      </w:r>
      <w:r w:rsidR="008A7AA2">
        <w:rPr>
          <w:bCs/>
        </w:rPr>
      </w:r>
      <w:r w:rsidR="008A7AA2" w:rsidRPr="00DE7D54">
        <w:fldChar w:fldCharType="end"/>
      </w:r>
      <w:r w:rsidRPr="00DE7D54">
        <w:fldChar w:fldCharType="separate"/>
      </w:r>
      <w:r w:rsidR="008044E0" w:rsidRPr="00DE7D54">
        <w:t>(</w:t>
      </w:r>
      <w:del w:id="375" w:author="Li Wu" w:date="2016-06-27T13:11:00Z">
        <w:r w:rsidR="001829A0" w:rsidRPr="00EE7179">
          <w:rPr>
            <w:bCs/>
            <w:noProof/>
          </w:rPr>
          <w:delText>31</w:delText>
        </w:r>
      </w:del>
      <w:ins w:id="376" w:author="Li Wu" w:date="2016-06-27T13:11:00Z">
        <w:r w:rsidR="008044E0">
          <w:rPr>
            <w:bCs/>
            <w:noProof/>
          </w:rPr>
          <w:t>Wang et al., 2007</w:t>
        </w:r>
      </w:ins>
      <w:r w:rsidR="008044E0" w:rsidRPr="00DE7D54">
        <w:t>)</w:t>
      </w:r>
      <w:r w:rsidRPr="00DE7D54">
        <w:fldChar w:fldCharType="end"/>
      </w:r>
      <w:r w:rsidRPr="00DE7D54">
        <w:t>. Jurkat cells were infected with replication-competent HIV-1</w:t>
      </w:r>
      <w:r w:rsidRPr="00DE7D54">
        <w:rPr>
          <w:vertAlign w:val="subscript"/>
        </w:rPr>
        <w:t>NL4-3</w:t>
      </w:r>
      <w:r w:rsidRPr="00DE7D54">
        <w:t xml:space="preserve"> at </w:t>
      </w:r>
      <w:del w:id="377" w:author="Li Wu" w:date="2016-06-27T13:11:00Z">
        <w:r w:rsidR="001829A0" w:rsidRPr="00EE7179">
          <w:rPr>
            <w:bCs/>
          </w:rPr>
          <w:delText>a</w:delText>
        </w:r>
      </w:del>
      <w:ins w:id="378" w:author="Li Wu" w:date="2016-06-27T13:11:00Z">
        <w:r w:rsidRPr="00E624E5">
          <w:rPr>
            <w:bCs/>
          </w:rPr>
          <w:t>a</w:t>
        </w:r>
        <w:r w:rsidR="00174AA7">
          <w:rPr>
            <w:bCs/>
          </w:rPr>
          <w:t>n</w:t>
        </w:r>
      </w:ins>
      <w:r w:rsidRPr="00DE7D54">
        <w:t xml:space="preserve"> MOI </w:t>
      </w:r>
      <w:ins w:id="379" w:author="Li Wu" w:date="2016-06-27T13:11:00Z">
        <w:r w:rsidR="0049083F">
          <w:rPr>
            <w:bCs/>
          </w:rPr>
          <w:t xml:space="preserve">of </w:t>
        </w:r>
      </w:ins>
      <w:r w:rsidRPr="00DE7D54">
        <w:t xml:space="preserve">0.5 as described </w:t>
      </w:r>
      <w:r w:rsidRPr="00DE7D54">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sidRPr="00DE7D54">
        <w:instrText xml:space="preserve"> ADDIN EN.CITE </w:instrText>
      </w:r>
      <w:r w:rsidR="008A7AA2" w:rsidRPr="00DE7D54">
        <w:fldChar w:fldCharType="begin">
          <w:fldData xml:space="preserve">PEVuZE5vdGU+PENpdGU+PEF1dGhvcj5XYW5nPC9BdXRob3I+PFllYXI+MjAwNzwvWWVhcj48UmVj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</w:fldData>
        </w:fldChar>
      </w:r>
      <w:r w:rsidR="008A7AA2">
        <w:rPr>
          <w:bCs/>
        </w:rPr>
        <w:instrText xml:space="preserve"> ADDIN EN.CITE.DATA </w:instrText>
      </w:r>
      <w:r w:rsidR="008A7AA2">
        <w:rPr>
          <w:bCs/>
        </w:rPr>
      </w:r>
      <w:r w:rsidR="008A7AA2" w:rsidRPr="00DE7D54">
        <w:fldChar w:fldCharType="end"/>
      </w:r>
      <w:r w:rsidRPr="00DE7D54">
        <w:fldChar w:fldCharType="separate"/>
      </w:r>
      <w:r w:rsidR="008044E0" w:rsidRPr="00DE7D54">
        <w:t>(</w:t>
      </w:r>
      <w:del w:id="380" w:author="Li Wu" w:date="2016-06-27T13:11:00Z">
        <w:r w:rsidR="001829A0" w:rsidRPr="00EE7179">
          <w:rPr>
            <w:bCs/>
            <w:noProof/>
          </w:rPr>
          <w:delText>31</w:delText>
        </w:r>
      </w:del>
      <w:ins w:id="381" w:author="Li Wu" w:date="2016-06-27T13:11:00Z">
        <w:r w:rsidR="008044E0">
          <w:rPr>
            <w:bCs/>
            <w:noProof/>
          </w:rPr>
          <w:t>Wang et al., 2007</w:t>
        </w:r>
      </w:ins>
      <w:r w:rsidR="008044E0" w:rsidRPr="00DE7D54">
        <w:t>)</w:t>
      </w:r>
      <w:r w:rsidRPr="00DE7D54">
        <w:fldChar w:fldCharType="end"/>
      </w:r>
      <w:r w:rsidRPr="00DE7D54">
        <w:t xml:space="preserve">. At </w:t>
      </w:r>
      <w:del w:id="382" w:author="Li Wu" w:date="2016-06-27T13:11:00Z">
        <w:r w:rsidR="001829A0" w:rsidRPr="00EE7179">
          <w:rPr>
            <w:bCs/>
          </w:rPr>
          <w:delText>3 days post-infection</w:delText>
        </w:r>
      </w:del>
      <w:ins w:id="383" w:author="Li Wu" w:date="2016-06-27T13:11:00Z">
        <w:r w:rsidR="0049083F">
          <w:rPr>
            <w:bCs/>
          </w:rPr>
          <w:t>72 hpi</w:t>
        </w:r>
      </w:ins>
      <w:r w:rsidRPr="00DE7D54">
        <w:t>, cells were washed 3 times and harvested</w:t>
      </w:r>
      <w:ins w:id="384" w:author="Li Wu" w:date="2016-06-27T13:11:00Z">
        <w:r w:rsidRPr="00E624E5">
          <w:rPr>
            <w:bCs/>
          </w:rPr>
          <w:t xml:space="preserve"> for total RNA extraction using RNAeasy kit (Qiagen).</w:t>
        </w:r>
        <w:r w:rsidR="00695653">
          <w:rPr>
            <w:bCs/>
          </w:rPr>
          <w:t xml:space="preserve"> </w:t>
        </w:r>
        <w:r w:rsidR="0068141F">
          <w:rPr>
            <w:bCs/>
          </w:rPr>
          <w:t>PHA-a</w:t>
        </w:r>
        <w:r w:rsidR="009C4F3F">
          <w:rPr>
            <w:bCs/>
          </w:rPr>
          <w:t>ctivated p</w:t>
        </w:r>
        <w:r w:rsidR="00695653">
          <w:rPr>
            <w:bCs/>
          </w:rPr>
          <w:t>rimary CD4</w:t>
        </w:r>
        <w:r w:rsidR="00E25EEF" w:rsidRPr="009C4F3F">
          <w:rPr>
            <w:vertAlign w:val="superscript"/>
          </w:rPr>
          <w:t>+</w:t>
        </w:r>
        <w:r w:rsidR="009C4F3F">
          <w:rPr>
            <w:bCs/>
          </w:rPr>
          <w:t xml:space="preserve"> </w:t>
        </w:r>
        <w:r w:rsidR="00695653">
          <w:rPr>
            <w:bCs/>
          </w:rPr>
          <w:t xml:space="preserve">T cells were infected with </w:t>
        </w:r>
        <w:r w:rsidR="00695653" w:rsidRPr="00E624E5">
          <w:rPr>
            <w:bCs/>
          </w:rPr>
          <w:t>HIV-1</w:t>
        </w:r>
        <w:r w:rsidR="00695653" w:rsidRPr="00E624E5">
          <w:rPr>
            <w:bCs/>
            <w:vertAlign w:val="subscript"/>
          </w:rPr>
          <w:t>NL4-3</w:t>
        </w:r>
        <w:r w:rsidR="00695653" w:rsidRPr="00E624E5">
          <w:rPr>
            <w:bCs/>
          </w:rPr>
          <w:t xml:space="preserve"> </w:t>
        </w:r>
        <w:r w:rsidR="0040118D">
          <w:rPr>
            <w:bCs/>
          </w:rPr>
          <w:t>(</w:t>
        </w:r>
        <w:r w:rsidR="00695653">
          <w:rPr>
            <w:bCs/>
          </w:rPr>
          <w:t>40</w:t>
        </w:r>
        <w:r w:rsidR="0040118D">
          <w:rPr>
            <w:bCs/>
          </w:rPr>
          <w:t xml:space="preserve"> </w:t>
        </w:r>
        <w:r w:rsidR="00695653">
          <w:rPr>
            <w:bCs/>
          </w:rPr>
          <w:t>ng</w:t>
        </w:r>
        <w:r w:rsidR="0040118D">
          <w:rPr>
            <w:bCs/>
          </w:rPr>
          <w:t xml:space="preserve"> p24 equivalent HIV-1</w:t>
        </w:r>
        <w:r w:rsidR="000209EA">
          <w:rPr>
            <w:bCs/>
          </w:rPr>
          <w:t xml:space="preserve"> per </w:t>
        </w:r>
        <w:r w:rsidR="00695653">
          <w:rPr>
            <w:bCs/>
          </w:rPr>
          <w:t>10</w:t>
        </w:r>
        <w:r w:rsidR="00695653" w:rsidRPr="00E25EEF">
          <w:rPr>
            <w:bCs/>
            <w:vertAlign w:val="superscript"/>
          </w:rPr>
          <w:t>6</w:t>
        </w:r>
        <w:r w:rsidR="00695653">
          <w:rPr>
            <w:bCs/>
          </w:rPr>
          <w:t xml:space="preserve"> cells</w:t>
        </w:r>
        <w:r w:rsidR="0040118D">
          <w:rPr>
            <w:bCs/>
          </w:rPr>
          <w:t xml:space="preserve">) and cells </w:t>
        </w:r>
        <w:r w:rsidR="00A36D52" w:rsidRPr="00E624E5">
          <w:rPr>
            <w:bCs/>
          </w:rPr>
          <w:t xml:space="preserve">were harvested </w:t>
        </w:r>
        <w:r w:rsidR="0040118D">
          <w:rPr>
            <w:bCs/>
          </w:rPr>
          <w:t xml:space="preserve">at </w:t>
        </w:r>
        <w:r w:rsidR="009A3630">
          <w:rPr>
            <w:bCs/>
          </w:rPr>
          <w:t>96 hpi</w:t>
        </w:r>
      </w:ins>
      <w:r w:rsidR="0040118D" w:rsidRPr="00DE7D54">
        <w:t xml:space="preserve"> </w:t>
      </w:r>
      <w:r w:rsidR="00A36D52" w:rsidRPr="00DE7D54">
        <w:t>for total RNA extraction using RNAeasy kit (Qiagen).</w:t>
      </w:r>
    </w:p>
    <w:p w14:paraId="04BA33BF" w14:textId="1058E592" w:rsidR="00825F39" w:rsidRPr="00DE7D54" w:rsidRDefault="003D5227" w:rsidP="003A2233">
      <w:pPr>
        <w:shd w:val="clear" w:color="auto" w:fill="FFFFFF"/>
        <w:spacing w:after="0" w:line="480" w:lineRule="auto"/>
        <w:ind w:firstLine="720"/>
        <w:contextualSpacing/>
      </w:pPr>
      <w:r w:rsidRPr="00DE7D54">
        <w:rPr>
          <w:b/>
        </w:rPr>
        <w:t>m</w:t>
      </w:r>
      <w:r w:rsidRPr="00DE7D54">
        <w:rPr>
          <w:b/>
          <w:vertAlign w:val="superscript"/>
        </w:rPr>
        <w:t>6</w:t>
      </w:r>
      <w:r w:rsidRPr="00DE7D54">
        <w:rPr>
          <w:b/>
        </w:rPr>
        <w:t>A-seq</w:t>
      </w:r>
      <w:del w:id="385" w:author="Li Wu" w:date="2016-06-27T13:11:00Z">
        <w:r w:rsidR="001829A0" w:rsidRPr="00EE7179">
          <w:rPr>
            <w:b/>
          </w:rPr>
          <w:delText xml:space="preserve"> and m</w:delText>
        </w:r>
        <w:r w:rsidR="001829A0" w:rsidRPr="00EE7179">
          <w:rPr>
            <w:b/>
            <w:vertAlign w:val="superscript"/>
          </w:rPr>
          <w:delText>6</w:delText>
        </w:r>
        <w:r w:rsidR="001829A0" w:rsidRPr="00EE7179">
          <w:rPr>
            <w:b/>
          </w:rPr>
          <w:delText>A-CLIP-seq.</w:delText>
        </w:r>
      </w:del>
      <w:ins w:id="386" w:author="Li Wu" w:date="2016-06-27T13:11:00Z">
        <w:r w:rsidRPr="00E624E5">
          <w:rPr>
            <w:b/>
          </w:rPr>
          <w:t>.</w:t>
        </w:r>
      </w:ins>
      <w:r w:rsidRPr="00DE7D54">
        <w:t xml:space="preserve"> High-throughput sequencing of HIV-1 methylome was carried out using </w:t>
      </w:r>
      <w:del w:id="387" w:author="Li Wu" w:date="2016-06-27T13:11:00Z">
        <w:r w:rsidR="001829A0" w:rsidRPr="00EE7179">
          <w:delText xml:space="preserve">both regular </w:delText>
        </w:r>
      </w:del>
      <w:r w:rsidRPr="00DE7D54">
        <w:t>m</w:t>
      </w:r>
      <w:r w:rsidRPr="00DE7D54">
        <w:rPr>
          <w:vertAlign w:val="superscript"/>
        </w:rPr>
        <w:t>6</w:t>
      </w:r>
      <w:r w:rsidRPr="00DE7D54">
        <w:t xml:space="preserve">A-seq </w:t>
      </w:r>
      <w:r w:rsidRPr="00DE7D54">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rsidRPr="00DE7D54">
        <w:instrText xml:space="preserve"> ADDIN EN.CITE </w:instrText>
      </w:r>
      <w:r w:rsidR="008A7AA2" w:rsidRPr="00DE7D54">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instrText xml:space="preserve"> ADDIN EN.CITE.DATA </w:instrText>
      </w:r>
      <w:r w:rsidR="008A7AA2" w:rsidRPr="00DE7D54">
        <w:fldChar w:fldCharType="end"/>
      </w:r>
      <w:r w:rsidRPr="00DE7D54">
        <w:fldChar w:fldCharType="separate"/>
      </w:r>
      <w:del w:id="388" w:author="Li Wu" w:date="2016-06-27T13:11:00Z">
        <w:r w:rsidR="001829A0" w:rsidRPr="00EE7179">
          <w:rPr>
            <w:noProof/>
          </w:rPr>
          <w:delText>(14)</w:delText>
        </w:r>
      </w:del>
      <w:ins w:id="389" w:author="Li Wu" w:date="2016-06-27T13:11:00Z">
        <w:r w:rsidR="008044E0">
          <w:rPr>
            <w:noProof/>
          </w:rPr>
          <w:t>(Dominissini et al., 2012)</w:t>
        </w:r>
      </w:ins>
      <w:r w:rsidRPr="00DE7D54">
        <w:fldChar w:fldCharType="end"/>
      </w:r>
      <w:del w:id="390" w:author="Li Wu" w:date="2016-06-27T13:11:00Z">
        <w:r w:rsidR="001829A0" w:rsidRPr="00EE7179">
          <w:delText xml:space="preserve"> and a modified m</w:delText>
        </w:r>
        <w:r w:rsidR="001829A0" w:rsidRPr="00EE7179">
          <w:rPr>
            <w:vertAlign w:val="superscript"/>
          </w:rPr>
          <w:delText>6</w:delText>
        </w:r>
        <w:r w:rsidR="001829A0" w:rsidRPr="00EE7179">
          <w:delText>A sequencing method, m</w:delText>
        </w:r>
        <w:r w:rsidR="001829A0" w:rsidRPr="00EE7179">
          <w:rPr>
            <w:vertAlign w:val="superscript"/>
          </w:rPr>
          <w:delText>6</w:delText>
        </w:r>
        <w:r w:rsidR="001829A0" w:rsidRPr="00EE7179">
          <w:delText xml:space="preserve">A-CLIP-seq </w:delText>
        </w:r>
        <w:r w:rsidR="001829A0" w:rsidRPr="00EE7179">
          <w:fldChar w:fldCharType="begin">
            <w:fldData xml:space="preserve">PEVuZE5vdGU+PENpdGU+PEF1dGhvcj5Eb21pbmlzc2luaTwvQXV0aG9yPjxZZWFyPjIwMTI8L1ll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</w:fldData>
          </w:fldChar>
        </w:r>
        <w:r w:rsidR="001829A0" w:rsidRPr="00EE7179">
          <w:delInstrText xml:space="preserve"> ADDIN EN.CITE </w:delInstrText>
        </w:r>
        <w:r w:rsidR="001829A0" w:rsidRPr="00EE7179">
          <w:fldChar w:fldCharType="begin">
            <w:fldData xml:space="preserve">PEVuZE5vdGU+PENpdGU+PEF1dGhvcj5Eb21pbmlzc2luaTwvQXV0aG9yPjxZZWFyPjIwMTI8L1ll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</w:fldData>
          </w:fldChar>
        </w:r>
        <w:r w:rsidR="001829A0" w:rsidRPr="00EE7179">
          <w:delInstrText xml:space="preserve"> ADDIN EN.CITE.DATA </w:delInstrText>
        </w:r>
        <w:r w:rsidR="001829A0" w:rsidRPr="00EE7179">
          <w:fldChar w:fldCharType="end"/>
        </w:r>
        <w:r w:rsidR="001829A0" w:rsidRPr="00EE7179">
          <w:fldChar w:fldCharType="separate"/>
        </w:r>
        <w:r w:rsidR="001829A0" w:rsidRPr="00EE7179">
          <w:rPr>
            <w:noProof/>
          </w:rPr>
          <w:delText>(14,28)</w:delText>
        </w:r>
        <w:r w:rsidR="001829A0" w:rsidRPr="00EE7179">
          <w:fldChar w:fldCharType="end"/>
        </w:r>
        <w:r w:rsidR="001829A0" w:rsidRPr="00EE7179">
          <w:delText>. For m</w:delText>
        </w:r>
        <w:r w:rsidR="001829A0" w:rsidRPr="00EE7179">
          <w:rPr>
            <w:vertAlign w:val="superscript"/>
          </w:rPr>
          <w:delText>6</w:delText>
        </w:r>
        <w:r w:rsidR="001829A0" w:rsidRPr="00EE7179">
          <w:delText xml:space="preserve">A-seq, we </w:delText>
        </w:r>
      </w:del>
      <w:ins w:id="391" w:author="Li Wu" w:date="2016-06-27T13:11:00Z">
        <w:r w:rsidR="006651D6">
          <w:t xml:space="preserve"> and </w:t>
        </w:r>
      </w:ins>
      <w:r w:rsidRPr="00DE7D54">
        <w:t xml:space="preserve">followed the protocol published previously </w:t>
      </w:r>
      <w:r w:rsidRPr="00DE7D54">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rsidRPr="00DE7D54">
        <w:instrText xml:space="preserve"> ADDIN EN.CITE </w:instrText>
      </w:r>
      <w:r w:rsidR="008A7AA2" w:rsidRPr="00DE7D54">
        <w:fldChar w:fldCharType="begin">
          <w:fldData xml:space="preserve">PEVuZE5vdGU+PENpdGU+PEF1dGhvcj5Eb21pbmlzc2luaTwvQXV0aG9yPjxZZWFyPjIwMTI8L1ll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</w:fldData>
        </w:fldChar>
      </w:r>
      <w:r w:rsidR="008A7AA2">
        <w:instrText xml:space="preserve"> ADDIN EN.CITE.DATA </w:instrText>
      </w:r>
      <w:r w:rsidR="008A7AA2" w:rsidRPr="00DE7D54">
        <w:fldChar w:fldCharType="end"/>
      </w:r>
      <w:r w:rsidRPr="00DE7D54">
        <w:fldChar w:fldCharType="separate"/>
      </w:r>
      <w:del w:id="392" w:author="Li Wu" w:date="2016-06-27T13:11:00Z">
        <w:r w:rsidR="001829A0" w:rsidRPr="00EE7179">
          <w:rPr>
            <w:noProof/>
          </w:rPr>
          <w:delText>(14)</w:delText>
        </w:r>
      </w:del>
      <w:ins w:id="393" w:author="Li Wu" w:date="2016-06-27T13:11:00Z">
        <w:r w:rsidR="008044E0">
          <w:rPr>
            <w:noProof/>
          </w:rPr>
          <w:t>(Dominissini et al., 2012)</w:t>
        </w:r>
      </w:ins>
      <w:r w:rsidRPr="00DE7D54">
        <w:fldChar w:fldCharType="end"/>
      </w:r>
      <w:del w:id="394" w:author="Li Wu" w:date="2016-06-27T13:11:00Z">
        <w:r w:rsidR="001829A0" w:rsidRPr="00EE7179">
          <w:delText>. For m</w:delText>
        </w:r>
        <w:r w:rsidR="001829A0" w:rsidRPr="00EE7179">
          <w:rPr>
            <w:vertAlign w:val="superscript"/>
          </w:rPr>
          <w:delText>6</w:delText>
        </w:r>
        <w:r w:rsidR="001829A0" w:rsidRPr="00EE7179">
          <w:delText>A-CLIP-seq, briefly</w:delText>
        </w:r>
      </w:del>
      <w:ins w:id="395" w:author="Li Wu" w:date="2016-06-27T13:11:00Z">
        <w:r w:rsidRPr="00B82465">
          <w:t xml:space="preserve">. </w:t>
        </w:r>
        <w:r w:rsidR="00E14EC8">
          <w:t>In brief</w:t>
        </w:r>
      </w:ins>
      <w:r w:rsidR="00E14EC8" w:rsidRPr="00DE7D54">
        <w:t>, t</w:t>
      </w:r>
      <w:r w:rsidRPr="00DE7D54">
        <w:t xml:space="preserve">otal RNA containing HIV-1 RNA was extracted from the cells and purified by poly (dT) beads. Purified polyadenylated RNA </w:t>
      </w:r>
      <w:del w:id="396" w:author="Li Wu" w:date="2016-06-27T13:11:00Z">
        <w:r w:rsidR="001829A0" w:rsidRPr="00EE7179">
          <w:delText xml:space="preserve">(1 μg) </w:delText>
        </w:r>
      </w:del>
      <w:r w:rsidRPr="00DE7D54">
        <w:t>was mixed with 2.5 μg of affinity purified anti-m</w:t>
      </w:r>
      <w:r w:rsidRPr="00DE7D54">
        <w:rPr>
          <w:vertAlign w:val="superscript"/>
        </w:rPr>
        <w:t>6</w:t>
      </w:r>
      <w:r w:rsidRPr="00DE7D54">
        <w:t>A polyclonal antibody (202003; Synaptic Systems) in IPP buffer (150 mM NaCl, 0.1% NP-</w:t>
      </w:r>
      <w:r w:rsidRPr="00DE7D54">
        <w:lastRenderedPageBreak/>
        <w:t>40, 10 mM Tris-HCl, pH 7.4) and incubated for 2 </w:t>
      </w:r>
      <w:del w:id="397" w:author="Li Wu" w:date="2016-06-27T13:11:00Z">
        <w:r w:rsidR="001829A0" w:rsidRPr="00EE7179">
          <w:delText>hrs at 4 °C. The mixture was subjected to UV-crosslinking in a clear flat-bottom 96-well plate (Nalgene) on ice at 254 nm with 0.15 J for 3 times. The mixture was then digested with 1 U/μl RNase T1 at 22 °C for 6 min followed by quenching on ice. Next the mixture was immunoprecipitated by incubation with protein-A beads (Invitrogen) at 4 °C for 1 hr. After extensive washing, the mixture was digested again with 10 U/μl RNase T1 at 22 °C for 6 min followed by quenching on ice. After additional washing and on beads end-repair, the bound RNA fragments were eluted from the beads by proteinase K digestion twice at 55 °C for 20 and 10 min, respectively. The eluate was further purified using RNA clean and concentrator kit (Zymo Research).</w:delText>
        </w:r>
      </w:del>
      <w:ins w:id="398" w:author="Li Wu" w:date="2016-06-27T13:11:00Z">
        <w:r w:rsidR="00B9564E">
          <w:t>hr</w:t>
        </w:r>
        <w:r w:rsidRPr="00B82465">
          <w:t xml:space="preserve"> at 4 °C.</w:t>
        </w:r>
      </w:ins>
      <w:r w:rsidRPr="00DE7D54">
        <w:t xml:space="preserve"> RNA was used for library generation with small RNA sequencing kit (NEB). Sequencing was carried out on Illumina HiSeq 2000 according to the manufacturer’s instructions.</w:t>
      </w:r>
    </w:p>
    <w:p w14:paraId="6339EDFD" w14:textId="73A390D7" w:rsidR="000D1A5E" w:rsidRPr="00E624E5" w:rsidRDefault="003D5227" w:rsidP="003A2233">
      <w:pPr>
        <w:shd w:val="clear" w:color="auto" w:fill="FFFFFF"/>
        <w:spacing w:after="0" w:line="480" w:lineRule="auto"/>
        <w:ind w:firstLine="720"/>
        <w:contextualSpacing/>
        <w:rPr>
          <w:bCs/>
        </w:rPr>
        <w:pPrChange w:id="399" w:author="Li Wu" w:date="2016-06-27T13:11:00Z">
          <w:pPr>
            <w:pStyle w:val="NormalWeb"/>
            <w:spacing w:line="480" w:lineRule="auto"/>
            <w:ind w:firstLine="720"/>
            <w:contextualSpacing/>
            <w:textAlignment w:val="baseline"/>
          </w:pPr>
        </w:pPrChange>
      </w:pPr>
      <w:r w:rsidRPr="00E624E5">
        <w:rPr>
          <w:b/>
          <w:bCs/>
        </w:rPr>
        <w:t>Quantification of HIV-1 RNA m</w:t>
      </w:r>
      <w:r w:rsidRPr="00E624E5">
        <w:rPr>
          <w:b/>
          <w:bCs/>
          <w:vertAlign w:val="superscript"/>
        </w:rPr>
        <w:t>6</w:t>
      </w:r>
      <w:r w:rsidRPr="00E624E5">
        <w:rPr>
          <w:b/>
          <w:bCs/>
        </w:rPr>
        <w:t xml:space="preserve">A level using liquid chromatography-mass spectrometry (LC-MS/MS). </w:t>
      </w:r>
      <w:r w:rsidRPr="00E624E5">
        <w:rPr>
          <w:bCs/>
        </w:rPr>
        <w:t xml:space="preserve">HIV-1 gRNA (250 </w:t>
      </w:r>
      <w:del w:id="400" w:author="Li Wu" w:date="2016-06-27T13:11:00Z">
        <w:r w:rsidR="001829A0" w:rsidRPr="00EE7179">
          <w:rPr>
            <w:bCs/>
          </w:rPr>
          <w:delText>ng</w:delText>
        </w:r>
      </w:del>
      <w:ins w:id="401" w:author="Li Wu" w:date="2016-06-27T13:11:00Z">
        <w:r w:rsidR="002A7DBA" w:rsidRPr="00E624E5">
          <w:t>μ</w:t>
        </w:r>
        <w:r w:rsidRPr="00E624E5">
          <w:rPr>
            <w:bCs/>
          </w:rPr>
          <w:t>g</w:t>
        </w:r>
      </w:ins>
      <w:r w:rsidRPr="00E624E5">
        <w:rPr>
          <w:bCs/>
        </w:rPr>
        <w:t>) was isolated from highly purified HIV-1</w:t>
      </w:r>
      <w:r w:rsidRPr="00E624E5">
        <w:rPr>
          <w:bCs/>
          <w:vertAlign w:val="subscript"/>
        </w:rPr>
        <w:t>MN</w:t>
      </w:r>
      <w:r w:rsidRPr="00E624E5">
        <w:rPr>
          <w:bCs/>
        </w:rPr>
        <w:t xml:space="preserve"> </w:t>
      </w:r>
      <w:ins w:id="402" w:author="Li Wu" w:date="2016-06-27T13:11:00Z">
        <w:r w:rsidR="009B6FED">
          <w:rPr>
            <w:bCs/>
          </w:rPr>
          <w:t xml:space="preserve">virions </w:t>
        </w:r>
      </w:ins>
      <w:r w:rsidRPr="00E624E5">
        <w:rPr>
          <w:bCs/>
        </w:rPr>
        <w:t xml:space="preserve">(total p24 capsid 600 </w:t>
      </w:r>
      <w:del w:id="403" w:author="Li Wu" w:date="2016-06-27T13:11:00Z">
        <w:r w:rsidR="001829A0" w:rsidRPr="00EE7179">
          <w:rPr>
            <w:bCs/>
          </w:rPr>
          <w:delText>ug</w:delText>
        </w:r>
      </w:del>
      <w:ins w:id="404" w:author="Li Wu" w:date="2016-06-27T13:11:00Z">
        <w:r w:rsidR="00A60DAB" w:rsidRPr="00E624E5">
          <w:t>μ</w:t>
        </w:r>
        <w:r w:rsidRPr="00E624E5">
          <w:rPr>
            <w:bCs/>
          </w:rPr>
          <w:t>g</w:t>
        </w:r>
      </w:ins>
      <w:r w:rsidRPr="00E624E5">
        <w:rPr>
          <w:bCs/>
        </w:rPr>
        <w:t xml:space="preserve">) </w:t>
      </w:r>
      <w:r w:rsidRPr="00E624E5">
        <w:rPr>
          <w:color w:val="000000" w:themeColor="text1"/>
          <w:rPrChange w:id="405" w:author="Li Wu" w:date="2016-06-27T13:11:00Z">
            <w:rPr>
              <w:color w:val="000000"/>
            </w:rPr>
          </w:rPrChange>
        </w:rPr>
        <w:fldChar w:fldCharType="begin">
          <w:fldData xml:space="preserve">PEVuZE5vdGU+PENpdGU+PEF1dGhvcj5XYW5nPC9BdXRob3I+PFllYXI+MjAwODwvWWVhcj48UmVj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</w:fldData>
        </w:fldChar>
      </w:r>
      <w:r w:rsidR="008A7AA2">
        <w:rPr>
          <w:color w:val="000000" w:themeColor="text1"/>
          <w:rPrChange w:id="406" w:author="Li Wu" w:date="2016-06-27T13:11:00Z">
            <w:rPr>
              <w:color w:val="000000"/>
            </w:rPr>
          </w:rPrChange>
        </w:rPr>
        <w:instrText xml:space="preserve"> ADDIN EN.CITE </w:instrText>
      </w:r>
      <w:r w:rsidR="008A7AA2">
        <w:rPr>
          <w:color w:val="000000" w:themeColor="text1"/>
          <w:rPrChange w:id="407" w:author="Li Wu" w:date="2016-06-27T13:11:00Z">
            <w:rPr>
              <w:color w:val="000000"/>
            </w:rPr>
          </w:rPrChange>
        </w:rPr>
        <w:fldChar w:fldCharType="begin">
          <w:fldData xml:space="preserve">PEVuZE5vdGU+PENpdGU+PEF1dGhvcj5XYW5nPC9BdXRob3I+PFllYXI+MjAwODwvWWVhcj48UmVj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</w:fldData>
        </w:fldChar>
      </w:r>
      <w:r w:rsidR="008A7AA2">
        <w:rPr>
          <w:color w:val="000000" w:themeColor="text1"/>
        </w:rPr>
        <w:instrText xml:space="preserve"> ADDIN EN.CITE.DATA </w:instrText>
      </w:r>
      <w:r w:rsidR="008A7AA2">
        <w:rPr>
          <w:color w:val="000000" w:themeColor="text1"/>
        </w:rPr>
      </w:r>
      <w:r w:rsidR="008A7AA2">
        <w:rPr>
          <w:color w:val="000000" w:themeColor="text1"/>
          <w:rPrChange w:id="408" w:author="Li Wu" w:date="2016-06-27T13:11:00Z">
            <w:rPr>
              <w:color w:val="000000"/>
            </w:rPr>
          </w:rPrChange>
        </w:rPr>
        <w:fldChar w:fldCharType="end"/>
      </w:r>
      <w:r w:rsidRPr="00E624E5">
        <w:rPr>
          <w:color w:val="000000" w:themeColor="text1"/>
          <w:rPrChange w:id="409" w:author="Li Wu" w:date="2016-06-27T13:11:00Z">
            <w:rPr>
              <w:color w:val="000000"/>
            </w:rPr>
          </w:rPrChange>
        </w:rPr>
      </w:r>
      <w:r w:rsidRPr="00E624E5">
        <w:rPr>
          <w:color w:val="000000" w:themeColor="text1"/>
          <w:rPrChange w:id="410" w:author="Li Wu" w:date="2016-06-27T13:11:00Z">
            <w:rPr>
              <w:color w:val="000000"/>
            </w:rPr>
          </w:rPrChange>
        </w:rPr>
        <w:fldChar w:fldCharType="separate"/>
      </w:r>
      <w:del w:id="411" w:author="Li Wu" w:date="2016-06-27T13:11:00Z">
        <w:r w:rsidR="001829A0" w:rsidRPr="00FB181F">
          <w:rPr>
            <w:noProof/>
            <w:color w:val="000000"/>
          </w:rPr>
          <w:delText>(29,30)</w:delText>
        </w:r>
      </w:del>
      <w:ins w:id="412" w:author="Li Wu" w:date="2016-06-27T13:11:00Z">
        <w:r w:rsidR="008044E0">
          <w:rPr>
            <w:noProof/>
            <w:color w:val="000000" w:themeColor="text1"/>
          </w:rPr>
          <w:t>(Rossio et al., 1998; Wang et al., 2008)</w:t>
        </w:r>
      </w:ins>
      <w:r w:rsidRPr="00E624E5">
        <w:rPr>
          <w:color w:val="000000" w:themeColor="text1"/>
          <w:rPrChange w:id="413" w:author="Li Wu" w:date="2016-06-27T13:11:00Z">
            <w:rPr>
              <w:color w:val="000000"/>
            </w:rPr>
          </w:rPrChange>
        </w:rPr>
        <w:fldChar w:fldCharType="end"/>
      </w:r>
      <w:r w:rsidRPr="00E624E5">
        <w:rPr>
          <w:color w:val="000000" w:themeColor="text1"/>
          <w:rPrChange w:id="414" w:author="Li Wu" w:date="2016-06-27T13:11:00Z">
            <w:rPr>
              <w:color w:val="000000"/>
            </w:rPr>
          </w:rPrChange>
        </w:rPr>
        <w:t xml:space="preserve"> </w:t>
      </w:r>
      <w:r w:rsidRPr="00E624E5">
        <w:rPr>
          <w:bCs/>
        </w:rPr>
        <w:t>using an RNeasy Mini kit (Invitrogen), and subjected to</w:t>
      </w:r>
      <w:r w:rsidRPr="00E624E5">
        <w:rPr>
          <w:color w:val="000000" w:themeColor="text1"/>
          <w:rPrChange w:id="415" w:author="Li Wu" w:date="2016-06-27T13:11:00Z">
            <w:rPr>
              <w:color w:val="000000"/>
            </w:rPr>
          </w:rPrChange>
        </w:rPr>
        <w:t xml:space="preserve"> </w:t>
      </w:r>
      <w:r w:rsidRPr="00E624E5">
        <w:rPr>
          <w:bCs/>
        </w:rPr>
        <w:t>quantitative analysis of m</w:t>
      </w:r>
      <w:r w:rsidRPr="00E624E5">
        <w:rPr>
          <w:bCs/>
          <w:vertAlign w:val="superscript"/>
        </w:rPr>
        <w:t>6</w:t>
      </w:r>
      <w:r w:rsidRPr="00E624E5">
        <w:rPr>
          <w:bCs/>
        </w:rPr>
        <w:t xml:space="preserve">A level using LC-MS/MS as described </w:t>
      </w:r>
      <w:r w:rsidR="00390FC1">
        <w:rPr>
          <w:bCs/>
        </w:rPr>
        <w:fldChar w:fldCharType="begin"/>
      </w:r>
      <w:r w:rsidR="008A7AA2">
        <w:rPr>
          <w:bCs/>
        </w:rPr>
        <w:instrText xml:space="preserve"> ADDIN EN.CITE &lt;EndNote&gt;&lt;Cite&gt;&lt;Author&gt;Jia&lt;/Author&gt;&lt;Year&gt;2011&lt;/Year&gt;&lt;RecNum&gt;</w:instrText>
      </w:r>
      <w:del w:id="416" w:author="Li Wu" w:date="2016-06-27T13:11:00Z">
        <w:r w:rsidR="001829A0" w:rsidRPr="00EE7179">
          <w:rPr>
            <w:bCs/>
          </w:rPr>
          <w:delInstrText>17</w:delInstrText>
        </w:r>
      </w:del>
      <w:ins w:id="417" w:author="Li Wu" w:date="2016-06-27T13:11:00Z">
        <w:r w:rsidR="008A7AA2">
          <w:rPr>
            <w:bCs/>
          </w:rPr>
          <w:instrText>10</w:instrText>
        </w:r>
      </w:ins>
      <w:r w:rsidR="008A7AA2">
        <w:rPr>
          <w:bCs/>
        </w:rPr>
        <w:instrText>&lt;/RecNum&gt;&lt;DisplayText&gt;(</w:instrText>
      </w:r>
      <w:del w:id="418" w:author="Li Wu" w:date="2016-06-27T13:11:00Z">
        <w:r w:rsidR="001829A0" w:rsidRPr="00EE7179">
          <w:rPr>
            <w:bCs/>
          </w:rPr>
          <w:delInstrText>25</w:delInstrText>
        </w:r>
      </w:del>
      <w:ins w:id="419" w:author="Li Wu" w:date="2016-06-27T13:11:00Z">
        <w:r w:rsidR="008A7AA2">
          <w:rPr>
            <w:bCs/>
          </w:rPr>
          <w:instrText>Jia et al., 2011</w:instrText>
        </w:r>
      </w:ins>
      <w:r w:rsidR="008A7AA2">
        <w:rPr>
          <w:bCs/>
        </w:rPr>
        <w:instrText>)&lt;/DisplayText&gt;&lt;record&gt;&lt;rec-number&gt;</w:instrText>
      </w:r>
      <w:del w:id="420" w:author="Li Wu" w:date="2016-06-27T13:11:00Z">
        <w:r w:rsidR="001829A0" w:rsidRPr="00EE7179">
          <w:rPr>
            <w:bCs/>
          </w:rPr>
          <w:delInstrText>17</w:delInstrText>
        </w:r>
      </w:del>
      <w:ins w:id="421" w:author="Li Wu" w:date="2016-06-27T13:11:00Z">
        <w:r w:rsidR="008A7AA2">
          <w:rPr>
            <w:bCs/>
          </w:rPr>
          <w:instrText>10</w:instrText>
        </w:r>
      </w:ins>
      <w:r w:rsidR="008A7AA2">
        <w:rPr>
          <w:bCs/>
        </w:rPr>
        <w:instrText>&lt;/rec-number&gt;&lt;foreign-keys&gt;&lt;key app="EN" db-id="</w:instrText>
      </w:r>
      <w:del w:id="422" w:author="Li Wu" w:date="2016-06-27T13:11:00Z">
        <w:r w:rsidR="001829A0" w:rsidRPr="00EE7179">
          <w:rPr>
            <w:bCs/>
          </w:rPr>
          <w:delInstrText>wpszfrzxgevde4esf07pp0vufefz0vvpa505</w:delInstrText>
        </w:r>
      </w:del>
      <w:ins w:id="423" w:author="Li Wu" w:date="2016-06-27T13:11:00Z">
        <w:r w:rsidR="008A7AA2">
          <w:rPr>
            <w:bCs/>
          </w:rPr>
          <w:instrText>atfxwz9erp290bee0sa5vef7w0s0t502t9ae</w:instrText>
        </w:r>
      </w:ins>
      <w:r w:rsidR="008A7AA2">
        <w:rPr>
          <w:bCs/>
        </w:rPr>
        <w:instrText>" timestamp="</w:instrText>
      </w:r>
      <w:del w:id="424" w:author="Li Wu" w:date="2016-06-27T13:11:00Z">
        <w:r w:rsidR="001829A0" w:rsidRPr="00EE7179">
          <w:rPr>
            <w:bCs/>
          </w:rPr>
          <w:delInstrText>0"&gt;17</w:delInstrText>
        </w:r>
      </w:del>
      <w:ins w:id="425" w:author="Li Wu" w:date="2016-06-27T13:11:00Z">
        <w:r w:rsidR="008A7AA2">
          <w:rPr>
            <w:bCs/>
          </w:rPr>
          <w:instrText>1466911140"&gt;10</w:instrText>
        </w:r>
      </w:ins>
      <w:r w:rsidR="008A7AA2">
        <w:rPr>
          <w:bCs/>
        </w:rPr>
        <w:instrText>&lt;/key&gt;&lt;/foreign-keys&gt;&lt;ref-type name="Journal Article"&gt;17&lt;/ref-type&gt;&lt;contributors&gt;&lt;authors&gt;&lt;author&gt;Jia, G.&lt;/author&gt;&lt;author&gt;Fu, Y.&lt;/author&gt;&lt;author&gt;Zhao, X.&lt;/author&gt;&lt;author&gt;Dai, Q.&lt;/author&gt;&lt;author&gt;Zheng, G.&lt;/author&gt;&lt;author&gt;Yang, Y.&lt;/author&gt;&lt;author&gt;Yi, C.&lt;/author&gt;&lt;author&gt;Lindahl, T.&lt;/author&gt;&lt;author&gt;Pan, T.&lt;/author&gt;&lt;author&gt;Yang, Y. G.&lt;/author&gt;&lt;author&gt;He, C.&lt;/author&gt;&lt;/authors&gt;&lt;/contributors&gt;&lt;auth-address&gt;Department of Chemistry, University of Chicago, Chicago, Illinois, USA.&lt;/auth-address&gt;&lt;titles&gt;&lt;title&gt;N6-methyladenosine in nuclear RNA is a major substrate of the obesity-associated FTO&lt;/title&gt;&lt;secondary-title&gt;Nat Chem Biol&lt;/secondary-title&gt;&lt;/titles&gt;&lt;</w:instrText>
      </w:r>
      <w:ins w:id="426" w:author="Li Wu" w:date="2016-06-27T13:11:00Z">
        <w:r w:rsidR="008A7AA2">
          <w:rPr>
            <w:bCs/>
          </w:rPr>
          <w:instrText>periodical&gt;&lt;full-title&gt;Nat Chem Biol&lt;/full-title&gt;&lt;/periodical&gt;&lt;</w:instrText>
        </w:r>
      </w:ins>
      <w:r w:rsidR="008A7AA2">
        <w:rPr>
          <w:bCs/>
        </w:rPr>
        <w:instrText>pages&gt;885-7&lt;/pages&gt;&lt;volume&gt;7&lt;/volume&gt;&lt;number&gt;12&lt;/number&gt;&lt;keywords&gt;&lt;keyword&gt;Adenosine/*analogs &amp;amp; derivatives/metabolism&lt;/keyword&gt;&lt;keyword&gt;Cell Nucleus/*genetics/metabolism&lt;/keyword&gt;&lt;keyword&gt;HeLa Cells&lt;/keyword&gt;&lt;keyword&gt;Humans&lt;/keyword&gt;&lt;keyword&gt;Methylation&lt;/keyword&gt;&lt;keyword&gt;*Obesity&lt;/keyword&gt;&lt;keyword&gt;Oxidation-Reduction&lt;/keyword&gt;&lt;keyword&gt;Proteins/genetics/*metabolism&lt;/keyword&gt;&lt;keyword&gt;RNA, Messenger/*chemistry/*metabolism&lt;/keyword&gt;&lt;keyword&gt;Substrate Specificity&lt;/keyword&gt;&lt;/keywords&gt;&lt;dates&gt;&lt;year&gt;2011&lt;/year&gt;&lt;pub-dates&gt;&lt;date&gt;Dec&lt;/date&gt;&lt;/pub-dates&gt;&lt;/dates&gt;&lt;isbn&gt;1552-4469 (Electronic)&amp;#xD;1552-4450 (Linking)&lt;/isbn&gt;&lt;accession-num&gt;22002720&lt;/accession-num&gt;&lt;urls&gt;&lt;related-urls&gt;&lt;url&gt;http://www.ncbi.nlm.nih.gov/pubmed/22002720&lt;/url&gt;&lt;/related-urls&gt;&lt;/urls&gt;&lt;custom2&gt;3218240&lt;/custom2&gt;&lt;electronic-resource-num&gt;10.1038/nchembio.687&lt;/electronic-resource-num&gt;&lt;/record&gt;&lt;/Cite&gt;&lt;/EndNote&gt;</w:instrText>
      </w:r>
      <w:r w:rsidR="00390FC1">
        <w:rPr>
          <w:bCs/>
        </w:rPr>
        <w:fldChar w:fldCharType="separate"/>
      </w:r>
      <w:r w:rsidR="008044E0">
        <w:rPr>
          <w:bCs/>
          <w:noProof/>
        </w:rPr>
        <w:t>(</w:t>
      </w:r>
      <w:del w:id="427" w:author="Li Wu" w:date="2016-06-27T13:11:00Z">
        <w:r w:rsidR="001829A0" w:rsidRPr="00EE7179">
          <w:rPr>
            <w:bCs/>
            <w:noProof/>
          </w:rPr>
          <w:delText>25</w:delText>
        </w:r>
      </w:del>
      <w:ins w:id="428" w:author="Li Wu" w:date="2016-06-27T13:11:00Z">
        <w:r w:rsidR="008044E0">
          <w:rPr>
            <w:bCs/>
            <w:noProof/>
          </w:rPr>
          <w:t>Jia et al., 2011</w:t>
        </w:r>
      </w:ins>
      <w:r w:rsidR="008044E0">
        <w:rPr>
          <w:bCs/>
          <w:noProof/>
        </w:rPr>
        <w:t>)</w:t>
      </w:r>
      <w:r w:rsidR="00390FC1">
        <w:rPr>
          <w:bCs/>
        </w:rPr>
        <w:fldChar w:fldCharType="end"/>
      </w:r>
      <w:r w:rsidRPr="00E624E5">
        <w:rPr>
          <w:bCs/>
        </w:rPr>
        <w:t>.</w:t>
      </w:r>
    </w:p>
    <w:p w14:paraId="44073268" w14:textId="603736C0" w:rsidR="0043073D" w:rsidRDefault="003D5227" w:rsidP="003A2233">
      <w:pPr>
        <w:shd w:val="clear" w:color="auto" w:fill="FFFFFF"/>
        <w:spacing w:after="0" w:line="480" w:lineRule="auto"/>
        <w:ind w:firstLine="720"/>
        <w:contextualSpacing/>
        <w:rPr>
          <w:lang w:val="en-GB"/>
        </w:rPr>
        <w:pPrChange w:id="429" w:author="Li Wu" w:date="2016-06-27T13:11:00Z">
          <w:pPr>
            <w:pStyle w:val="NormalWeb"/>
            <w:spacing w:line="480" w:lineRule="auto"/>
            <w:ind w:firstLine="720"/>
            <w:contextualSpacing/>
            <w:textAlignment w:val="baseline"/>
          </w:pPr>
        </w:pPrChange>
      </w:pPr>
      <w:r w:rsidRPr="00C232B6">
        <w:rPr>
          <w:b/>
        </w:rPr>
        <w:t>Quantitative PCR and RT-PCR.</w:t>
      </w:r>
      <w:r w:rsidRPr="00E624E5">
        <w:rPr>
          <w:rPrChange w:id="430" w:author="Li Wu" w:date="2016-06-27T13:11:00Z">
            <w:rPr>
              <w:b/>
            </w:rPr>
          </w:rPrChange>
        </w:rPr>
        <w:t xml:space="preserve"> </w:t>
      </w:r>
      <w:r w:rsidRPr="00E624E5">
        <w:t xml:space="preserve">Quantitative PCR (qPCR) was performed to assess the relative levels of HIV-1 late </w:t>
      </w:r>
      <w:r w:rsidRPr="00E624E5">
        <w:rPr>
          <w:lang w:val="en-GB"/>
        </w:rPr>
        <w:t>reverse transcription (</w:t>
      </w:r>
      <w:r w:rsidRPr="00E624E5">
        <w:t xml:space="preserve">RT) products and 2-LTR circles </w:t>
      </w:r>
      <w:r w:rsidRPr="00E624E5">
        <w:rPr>
          <w:lang w:val="en-GB"/>
        </w:rPr>
        <w:t xml:space="preserve">as described </w:t>
      </w:r>
      <w:r w:rsidRPr="00E624E5">
        <w:rPr>
          <w:lang w:val="en-GB"/>
        </w:rPr>
        <w:fldChar w:fldCharType="begin">
          <w:fldData xml:space="preserve">PEVuZE5vdGU+PENpdGU+PEF1dGhvcj5Eb25nPC9BdXRob3I+PFllYXI+MjAwNzwvWWVhcj48UmVj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</w:fldData>
        </w:fldChar>
      </w:r>
      <w:r w:rsidR="008A7AA2">
        <w:rPr>
          <w:lang w:val="en-GB"/>
        </w:rPr>
        <w:instrText xml:space="preserve"> ADDIN EN.CITE </w:instrText>
      </w:r>
      <w:r w:rsidR="008A7AA2">
        <w:rPr>
          <w:lang w:val="en-GB"/>
        </w:rPr>
        <w:fldChar w:fldCharType="begin">
          <w:fldData xml:space="preserve">PEVuZE5vdGU+PENpdGU+PEF1dGhvcj5Eb25nPC9BdXRob3I+PFllYXI+MjAwNzwvWWVhcj48UmVj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</w:fldData>
        </w:fldChar>
      </w:r>
      <w:r w:rsidR="008A7AA2">
        <w:rPr>
          <w:lang w:val="en-GB"/>
        </w:rPr>
        <w:instrText xml:space="preserve"> ADDIN EN.CITE.DATA </w:instrText>
      </w:r>
      <w:r w:rsidR="008A7AA2">
        <w:rPr>
          <w:lang w:val="en-GB"/>
        </w:rPr>
      </w:r>
      <w:r w:rsidR="008A7AA2">
        <w:rPr>
          <w:lang w:val="en-GB"/>
        </w:rPr>
        <w:fldChar w:fldCharType="end"/>
      </w:r>
      <w:r w:rsidRPr="00E624E5">
        <w:rPr>
          <w:lang w:val="en-GB"/>
        </w:rPr>
      </w:r>
      <w:r w:rsidRPr="00E624E5">
        <w:rPr>
          <w:lang w:val="en-GB"/>
        </w:rPr>
        <w:fldChar w:fldCharType="separate"/>
      </w:r>
      <w:del w:id="431" w:author="Li Wu" w:date="2016-06-27T13:11:00Z">
        <w:r w:rsidR="001829A0" w:rsidRPr="00EE7179">
          <w:rPr>
            <w:noProof/>
            <w:lang w:val="en-GB"/>
          </w:rPr>
          <w:delText>(33,40)</w:delText>
        </w:r>
      </w:del>
      <w:ins w:id="432" w:author="Li Wu" w:date="2016-06-27T13:11:00Z">
        <w:r w:rsidR="008044E0">
          <w:rPr>
            <w:noProof/>
            <w:lang w:val="en-GB"/>
          </w:rPr>
          <w:t>(de Silva et al., 2012; Dong et al., 2007)</w:t>
        </w:r>
      </w:ins>
      <w:r w:rsidRPr="00E624E5">
        <w:rPr>
          <w:lang w:val="en-GB"/>
        </w:rPr>
        <w:fldChar w:fldCharType="end"/>
      </w:r>
      <w:r w:rsidRPr="00E624E5">
        <w:t xml:space="preserve">. </w:t>
      </w:r>
      <w:r w:rsidRPr="00E624E5">
        <w:rPr>
          <w:lang w:val="en-GB"/>
        </w:rPr>
        <w:t xml:space="preserve">Reverse transcription PCR (RT-PCR) </w:t>
      </w:r>
      <w:r w:rsidRPr="00E624E5">
        <w:t xml:space="preserve">was used to measure HIV-1 </w:t>
      </w:r>
      <w:r w:rsidRPr="00E624E5">
        <w:rPr>
          <w:i/>
        </w:rPr>
        <w:t>gag</w:t>
      </w:r>
      <w:r w:rsidRPr="00E624E5">
        <w:t xml:space="preserve"> mRNA as described </w:t>
      </w:r>
      <w:del w:id="433" w:author="Li Wu" w:date="2016-06-27T13:11:00Z">
        <w:r w:rsidR="001829A0" w:rsidRPr="00EE7179">
          <w:fldChar w:fldCharType="begin"/>
        </w:r>
        <w:r w:rsidR="001829A0" w:rsidRPr="00EE7179">
          <w:delInstrText xml:space="preserve"> ADDIN EN.CITE &lt;EndNote&gt;&lt;Cite&gt;&lt;Author&gt;Dong&lt;/Author&gt;&lt;Year&gt;2007&lt;/Year&gt;&lt;RecNum&gt;28&lt;/RecNum&gt;&lt;DisplayText&gt;(33)&lt;/DisplayText&gt;&lt;record&gt;&lt;rec-number&gt;28&lt;/rec-number&gt;&lt;foreign-keys&gt;&lt;key app="EN" db-id="wpszfrzxgevde4esf07pp0vufefz0vvpa505" timestamp="0"&gt;28&lt;/key&gt;&lt;/foreign-keys&gt;&lt;ref-type name="Journal Article"&gt;17&lt;/ref-type&gt;&lt;contributors&gt;&lt;authors&gt;&lt;author&gt;Dong, C.&lt;/author&gt;&lt;author&gt;Janas, A. M.&lt;/author&gt;&lt;author&gt;Wang, J. H.&lt;/author&gt;&lt;author&gt;Olson, W. J.&lt;/author&gt;&lt;author&gt;Wu, L.&lt;/author&gt;&lt;/authors&gt;&lt;/contributors&gt;&lt;auth-address&gt;Department of Microbiology and Molecular Genetics, Medical College of Wisconsin, 8701 Watertown Plank Road, Milwaukee, WI 53226, USA.&lt;/auth-address&gt;&lt;titles&gt;&lt;title&gt;Characterization of human immunodeficiency virus type 1 replication in immature and mature dendritic cells reveals dissociable cis- and trans-infection&lt;/title&gt;&lt;secondary-title&gt;J Virol&lt;/secondary-title&gt;&lt;/titles&gt;&lt;periodical&gt;&lt;full-title&gt;J Virol&lt;/full-title&gt;&lt;/periodical&gt;&lt;pages&gt;11352-62&lt;/pages&gt;&lt;volume&gt;81&lt;/volume&gt;&lt;number&gt;20&lt;/number&gt;&lt;keywords&gt;&lt;keyword&gt;CD4-Positive T-Lymphocytes/*virology&lt;/keyword&gt;&lt;keyword&gt;Cell Differentiation&lt;/keyword&gt;&lt;keyword&gt;Cells, Cultured&lt;/keyword&gt;&lt;keyword&gt;DNA, Viral&lt;/keyword&gt;&lt;keyword&gt;Dendritic Cells/pathology/*virology&lt;/keyword&gt;&lt;keyword&gt;HIV Infections&lt;/keyword&gt;&lt;keyword&gt;HIV-1/*pathogenicity&lt;/keyword&gt;&lt;keyword&gt;Humans&lt;/keyword&gt;&lt;keyword&gt;Virus Integration&lt;/keyword&gt;&lt;keyword&gt;*Virus Replication&lt;/keyword&gt;&lt;/keywords&gt;&lt;dates&gt;&lt;year&gt;2007&lt;/year&gt;&lt;pub-dates&gt;&lt;date&gt;Oct&lt;/date&gt;&lt;/pub-dates&gt;&lt;/dates&gt;&lt;isbn&gt;0022-538X (Print)&amp;#xD;0022-538X (Linking)&lt;/isbn&gt;&lt;accession-num&gt;17686876&lt;/accession-num&gt;&lt;urls&gt;&lt;related-urls&gt;&lt;url&gt;http://www.ncbi.nlm.nih.gov/pubmed/17686876&lt;/url&gt;&lt;/related-urls&gt;&lt;/urls&gt;&lt;custom2&gt;2045571&lt;/custom2&gt;&lt;electronic-resource-num&gt;10.1128/JVI.01081-07&lt;/electronic-resource-num&gt;&lt;/record&gt;&lt;/Cite&gt;&lt;/EndNote&gt;</w:delInstrText>
        </w:r>
        <w:r w:rsidR="001829A0" w:rsidRPr="00EE7179">
          <w:fldChar w:fldCharType="separate"/>
        </w:r>
        <w:r w:rsidR="001829A0" w:rsidRPr="00EE7179">
          <w:rPr>
            <w:noProof/>
          </w:rPr>
          <w:delText>(33)</w:delText>
        </w:r>
        <w:r w:rsidR="001829A0" w:rsidRPr="00EE7179">
          <w:fldChar w:fldCharType="end"/>
        </w:r>
        <w:r w:rsidR="001829A0" w:rsidRPr="00EE7179">
          <w:delText>.</w:delText>
        </w:r>
      </w:del>
      <w:ins w:id="434" w:author="Li Wu" w:date="2016-06-27T13:11:00Z">
        <w:r w:rsidRPr="00E624E5">
          <w:fldChar w:fldCharType="begin"/>
        </w:r>
        <w:r w:rsidR="008A7AA2">
          <w:instrText xml:space="preserve"> ADDIN EN.CITE &lt;EndNote&gt;&lt;Cite&gt;&lt;Author&gt;Dong&lt;/Author&gt;&lt;Year&gt;2007&lt;/Year&gt;&lt;RecNum&gt;34&lt;/RecNum&gt;&lt;DisplayText&gt;(Dong et al., 2007)&lt;/DisplayText&gt;&lt;record&gt;&lt;rec-number&gt;34&lt;/rec-number&gt;&lt;foreign-keys&gt;&lt;key app="EN" db-id="atfxwz9erp290bee0sa5vef7w0s0t502t9ae" timestamp="1466911141"&gt;34&lt;/key&gt;&lt;/foreign-keys&gt;&lt;ref-type name="Journal Article"&gt;17&lt;/ref-type&gt;&lt;contributors&gt;&lt;authors&gt;&lt;author&gt;Dong, C.&lt;/author&gt;&lt;author&gt;Janas, A. M.&lt;/author&gt;&lt;author&gt;Wang, J. H.&lt;/author&gt;&lt;author&gt;Olson, W. J.&lt;/author&gt;&lt;author&gt;Wu, L.&lt;/author&gt;&lt;/authors&gt;&lt;/contributors&gt;&lt;auth-address&gt;Department of Microbiology and Molecular Genetics, Medical College of Wisconsin, 8701 Watertown Plank Road, Milwaukee, WI 53226, USA.&lt;/auth-address&gt;&lt;titles&gt;&lt;title&gt;Characterization of human immunodeficiency virus type 1 replication in immature and mature dendritic cells reveals dissociable cis- and trans-infection&lt;/title&gt;&lt;secondary-title&gt;J Virol&lt;/secondary-title&gt;&lt;/titles&gt;&lt;periodical&gt;&lt;full-title&gt;J Virol&lt;/full-title&gt;&lt;/periodical&gt;&lt;pages&gt;11352-62&lt;/pages&gt;&lt;volume&gt;81&lt;/volume&gt;&lt;number&gt;20&lt;/number&gt;&lt;keywords&gt;&lt;keyword&gt;CD4-Positive T-Lymphocytes/*virology&lt;/keyword&gt;&lt;keyword&gt;Cell Differentiation&lt;/keyword&gt;&lt;keyword&gt;Cells, Cultured&lt;/keyword&gt;&lt;keyword&gt;DNA, Viral&lt;/keyword&gt;&lt;keyword&gt;Dendritic Cells/pathology/*virology&lt;/keyword&gt;&lt;keyword&gt;HIV Infections&lt;/keyword&gt;&lt;keyword&gt;HIV-1/*pathogenicity&lt;/keyword&gt;&lt;keyword&gt;Humans&lt;/keyword&gt;&lt;keyword&gt;Virus Integration&lt;/keyword&gt;&lt;keyword&gt;*Virus Replication&lt;/keyword&gt;&lt;/keywords&gt;&lt;dates&gt;&lt;year&gt;2007&lt;/year&gt;&lt;pub-dates&gt;&lt;date&gt;Oct&lt;/date&gt;&lt;/pub-dates&gt;&lt;/dates&gt;&lt;isbn&gt;0022-538X (Print)&amp;#xD;0022-538X (Linking)&lt;/isbn&gt;&lt;accession-num&gt;17686876&lt;/accession-num&gt;&lt;urls&gt;&lt;related-urls&gt;&lt;url&gt;http://www.ncbi.nlm.nih.gov/pubmed/17686876&lt;/url&gt;&lt;/related-urls&gt;&lt;/urls&gt;&lt;custom2&gt;PMC2045571&lt;/custom2&gt;&lt;electronic-resource-num&gt;10.1128/JVI.01081-07&lt;/electronic-resource-num&gt;&lt;/record&gt;&lt;/Cite&gt;&lt;/EndNote&gt;</w:instrText>
        </w:r>
        <w:r w:rsidRPr="00E624E5">
          <w:fldChar w:fldCharType="separate"/>
        </w:r>
        <w:r w:rsidR="008044E0">
          <w:rPr>
            <w:noProof/>
          </w:rPr>
          <w:t>(Dong et al., 2007)</w:t>
        </w:r>
        <w:r w:rsidRPr="00E624E5">
          <w:fldChar w:fldCharType="end"/>
        </w:r>
        <w:r w:rsidRPr="00E624E5">
          <w:t>.</w:t>
        </w:r>
      </w:ins>
      <w:r w:rsidRPr="00E624E5">
        <w:t xml:space="preserve"> </w:t>
      </w:r>
      <w:r w:rsidRPr="00E624E5">
        <w:rPr>
          <w:lang w:val="en-GB"/>
        </w:rPr>
        <w:t xml:space="preserve">To amplify HIV-1 late RT products in cells transduced with pLenti vectors, a different set of primers (LW59 and LW60) were used as described </w:t>
      </w:r>
      <w:del w:id="435" w:author="Li Wu" w:date="2016-06-27T13:11:00Z">
        <w:r w:rsidR="001829A0" w:rsidRPr="00EE7179">
          <w:rPr>
            <w:lang w:val="en-GB"/>
          </w:rPr>
          <w:fldChar w:fldCharType="begin"/>
        </w:r>
        <w:r w:rsidR="001829A0" w:rsidRPr="00EE7179">
          <w:rPr>
            <w:lang w:val="en-GB"/>
          </w:rPr>
          <w:delInstrText xml:space="preserve"> ADDIN EN.CITE &lt;EndNote&gt;&lt;Cite&gt;&lt;Author&gt;St Gelais&lt;/Author&gt;&lt;Year&gt;2015&lt;/Year&gt;&lt;RecNum&gt;32&lt;/RecNum&gt;&lt;DisplayText&gt;(32)&lt;/DisplayText&gt;&lt;record&gt;&lt;rec-number&gt;32&lt;/rec-number&gt;&lt;foreign-keys&gt;&lt;key app="EN" db-id="wpszfrzxgevde4esf07pp0vufefz0vvpa505" timestamp="0"&gt;32&lt;/key&gt;&lt;/foreign-keys&gt;&lt;ref-type name="Journal Article"&gt;17&lt;/ref-type&gt;&lt;contributors&gt;&lt;authors&gt;&lt;author&gt;St Gelais, C.&lt;/author&gt;&lt;author&gt;Roger, J.&lt;/author&gt;&lt;author&gt;Wu, L.&lt;/author&gt;&lt;/authors&gt;&lt;/contributors&gt;&lt;auth-address&gt;1 Center for Retrovirus Research, Department of Veterinary Biosciences, The Ohio State University , Columbus, Ohio.&amp;#xD;2 Department of Microbial Infection and Immunity, The Ohio State University , Columbus, Ohio.&amp;#xD;3 Comprehensive Cancer Center, The Ohio State University , Columbus, Ohio.&lt;/auth-address&gt;&lt;titles&gt;&lt;title&gt;Non-POU Domain-Containing Octamer-Binding Protein Negatively Regulates HIV-1 Infection in CD4(+) T Cells&lt;/title&gt;&lt;secondary-title&gt;AIDS Res Hum Retroviruses&lt;/secondary-title&gt;&lt;/titles&gt;&lt;pages&gt;806-16&lt;/pages&gt;&lt;volume&gt;31&lt;/volume&gt;&lt;number&gt;8&lt;/number&gt;&lt;dates&gt;&lt;year&gt;2015&lt;/year&gt;&lt;pub-dates&gt;&lt;date&gt;Aug&lt;/date&gt;&lt;/pub-dates&gt;&lt;/dates&gt;&lt;isbn&gt;1931-8405 (Electronic)&amp;#xD;0889-2229 (Linking)&lt;/isbn&gt;&lt;accession-num&gt;25769457&lt;/accession-num&gt;&lt;urls&gt;&lt;related-urls&gt;&lt;url&gt;http://www.ncbi.nlm.nih.gov/pubmed/25769457&lt;/url&gt;&lt;/related-urls&gt;&lt;/urls&gt;&lt;electronic-resource-num&gt;10.1089/AID.2014.0313&lt;/electronic-resource-num&gt;&lt;/record&gt;&lt;/Cite&gt;&lt;/EndNote&gt;</w:delInstrText>
        </w:r>
        <w:r w:rsidR="001829A0" w:rsidRPr="00EE7179">
          <w:rPr>
            <w:lang w:val="en-GB"/>
          </w:rPr>
          <w:fldChar w:fldCharType="separate"/>
        </w:r>
        <w:r w:rsidR="001829A0" w:rsidRPr="00EE7179">
          <w:rPr>
            <w:noProof/>
            <w:lang w:val="en-GB"/>
          </w:rPr>
          <w:delText>(32)</w:delText>
        </w:r>
        <w:r w:rsidR="001829A0" w:rsidRPr="00EE7179">
          <w:rPr>
            <w:lang w:val="en-GB"/>
          </w:rPr>
          <w:fldChar w:fldCharType="end"/>
        </w:r>
        <w:r w:rsidR="001829A0" w:rsidRPr="00EE7179">
          <w:rPr>
            <w:lang w:val="en-GB"/>
          </w:rPr>
          <w:delText>.</w:delText>
        </w:r>
      </w:del>
      <w:ins w:id="436" w:author="Li Wu" w:date="2016-06-27T13:11:00Z">
        <w:r w:rsidRPr="00E624E5">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 </w:instrText>
        </w:r>
        <w:r w:rsidR="008A7AA2">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EN.CITE.DATA </w:instrText>
        </w:r>
        <w:r w:rsidR="008A7AA2">
          <w:rPr>
            <w:lang w:val="en-GB"/>
          </w:rPr>
        </w:r>
        <w:r w:rsidR="008A7AA2">
          <w:rPr>
            <w:lang w:val="en-GB"/>
          </w:rPr>
          <w:fldChar w:fldCharType="end"/>
        </w:r>
        <w:r w:rsidRPr="00E624E5">
          <w:rPr>
            <w:lang w:val="en-GB"/>
          </w:rPr>
        </w:r>
        <w:r w:rsidRPr="00E624E5">
          <w:rPr>
            <w:lang w:val="en-GB"/>
          </w:rPr>
          <w:fldChar w:fldCharType="separate"/>
        </w:r>
        <w:r w:rsidR="008044E0">
          <w:rPr>
            <w:noProof/>
            <w:lang w:val="en-GB"/>
          </w:rPr>
          <w:t>(St Gelais et al., 2015)</w:t>
        </w:r>
        <w:r w:rsidRPr="00E624E5">
          <w:rPr>
            <w:lang w:val="en-GB"/>
          </w:rPr>
          <w:fldChar w:fldCharType="end"/>
        </w:r>
        <w:r w:rsidRPr="00E624E5">
          <w:rPr>
            <w:lang w:val="en-GB"/>
          </w:rPr>
          <w:t>.</w:t>
        </w:r>
      </w:ins>
      <w:r w:rsidRPr="00E624E5">
        <w:rPr>
          <w:lang w:val="en-GB"/>
        </w:rPr>
        <w:t xml:space="preserve"> </w:t>
      </w:r>
      <w:r w:rsidRPr="00E624E5">
        <w:t xml:space="preserve">Sequences of PCR primers and probes are listed in </w:t>
      </w:r>
      <w:del w:id="437" w:author="Li Wu" w:date="2016-06-27T13:11:00Z">
        <w:r w:rsidR="001829A0" w:rsidRPr="00527F67">
          <w:delText xml:space="preserve">Supplemental </w:delText>
        </w:r>
      </w:del>
      <w:r w:rsidRPr="00E624E5">
        <w:t xml:space="preserve">Table </w:t>
      </w:r>
      <w:del w:id="438" w:author="Li Wu" w:date="2016-06-27T13:11:00Z">
        <w:r w:rsidR="001829A0" w:rsidRPr="00527F67">
          <w:delText>S4</w:delText>
        </w:r>
      </w:del>
      <w:ins w:id="439" w:author="Li Wu" w:date="2016-06-27T13:11:00Z">
        <w:r w:rsidR="00B46DAF">
          <w:t>3</w:t>
        </w:r>
      </w:ins>
      <w:r w:rsidRPr="00E624E5">
        <w:t xml:space="preserve">. </w:t>
      </w:r>
      <w:r w:rsidRPr="00E624E5">
        <w:rPr>
          <w:lang w:val="en-GB"/>
        </w:rPr>
        <w:t>All HIV-1 stocks used for PCR assays were treated with DNaseI (40 U/ml; Ambion) prior to infections to avoid plasmid DNA contamination.</w:t>
      </w:r>
    </w:p>
    <w:p w14:paraId="7A492DD7" w14:textId="413C4156" w:rsidR="00C232B6" w:rsidRDefault="003D5227" w:rsidP="003A2233">
      <w:pPr>
        <w:shd w:val="clear" w:color="auto" w:fill="FFFFFF"/>
        <w:spacing w:after="0" w:line="480" w:lineRule="auto"/>
        <w:ind w:firstLine="720"/>
        <w:contextualSpacing/>
        <w:pPrChange w:id="440" w:author="Li Wu" w:date="2016-06-27T13:11:00Z">
          <w:pPr>
            <w:pStyle w:val="NormalWeb"/>
            <w:spacing w:line="480" w:lineRule="auto"/>
            <w:ind w:firstLine="720"/>
            <w:contextualSpacing/>
            <w:textAlignment w:val="baseline"/>
          </w:pPr>
        </w:pPrChange>
      </w:pPr>
      <w:r w:rsidRPr="00E624E5">
        <w:rPr>
          <w:b/>
          <w:bCs/>
        </w:rPr>
        <w:t xml:space="preserve">Antibodies and immunoblotting. </w:t>
      </w:r>
      <w:r w:rsidRPr="00E624E5">
        <w:t xml:space="preserve">The antibodies used in this study were: anti-GAPDH (clone 4G5, AbD serotec), anti-FLAG (F-3165, </w:t>
      </w:r>
      <w:r w:rsidR="002E2334" w:rsidRPr="00E624E5">
        <w:rPr>
          <w:lang w:val="en-GB"/>
          <w:rPrChange w:id="441" w:author="Li Wu" w:date="2016-06-27T13:11:00Z">
            <w:rPr/>
          </w:rPrChange>
        </w:rPr>
        <w:t>Sigma</w:t>
      </w:r>
      <w:ins w:id="442" w:author="Li Wu" w:date="2016-06-27T13:11:00Z">
        <w:r w:rsidR="002E2334" w:rsidRPr="00E624E5">
          <w:rPr>
            <w:lang w:val="en-GB"/>
          </w:rPr>
          <w:t>-Aldrich</w:t>
        </w:r>
      </w:ins>
      <w:r w:rsidRPr="00E624E5">
        <w:t>), anti-FTO (ab124892, Abcam</w:t>
      </w:r>
      <w:ins w:id="443" w:author="Li Wu" w:date="2016-06-27T13:11:00Z">
        <w:r w:rsidRPr="00E624E5">
          <w:t xml:space="preserve">), </w:t>
        </w:r>
        <w:r w:rsidR="00BE305C" w:rsidRPr="00E624E5">
          <w:t>anti-</w:t>
        </w:r>
        <w:r w:rsidR="00984D0A" w:rsidRPr="00984D0A">
          <w:rPr>
            <w:color w:val="000000"/>
          </w:rPr>
          <w:t xml:space="preserve"> </w:t>
        </w:r>
        <w:r w:rsidR="00984D0A" w:rsidRPr="00E624E5">
          <w:rPr>
            <w:color w:val="000000"/>
          </w:rPr>
          <w:t>AlkBH5</w:t>
        </w:r>
        <w:r w:rsidR="00BE305C" w:rsidRPr="00E624E5">
          <w:t xml:space="preserve"> (</w:t>
        </w:r>
        <w:r w:rsidR="009B3E8B">
          <w:t>HPA007196</w:t>
        </w:r>
        <w:r w:rsidR="00BE305C" w:rsidRPr="00E624E5">
          <w:t xml:space="preserve">, </w:t>
        </w:r>
        <w:r w:rsidR="002E2334" w:rsidRPr="00E624E5">
          <w:rPr>
            <w:lang w:val="en-GB"/>
          </w:rPr>
          <w:t>Sigma-Aldrich</w:t>
        </w:r>
      </w:ins>
      <w:r w:rsidR="00BE305C" w:rsidRPr="00E624E5">
        <w:t>)</w:t>
      </w:r>
      <w:r w:rsidR="00BE305C">
        <w:t xml:space="preserve">, </w:t>
      </w:r>
      <w:r w:rsidRPr="00E624E5">
        <w:t>anti-</w:t>
      </w:r>
      <w:r w:rsidRPr="00E624E5">
        <w:rPr>
          <w:bCs/>
          <w:color w:val="000000"/>
          <w:kern w:val="24"/>
        </w:rPr>
        <w:t xml:space="preserve">METTL3 </w:t>
      </w:r>
      <w:r w:rsidRPr="00E624E5">
        <w:t>(15073-1-AP, Proteintech Group)</w:t>
      </w:r>
      <w:r w:rsidRPr="00E624E5">
        <w:rPr>
          <w:bCs/>
          <w:color w:val="000000"/>
          <w:kern w:val="24"/>
        </w:rPr>
        <w:t xml:space="preserve">, anti-METTL14 </w:t>
      </w:r>
      <w:r w:rsidRPr="00E624E5">
        <w:t xml:space="preserve">(HPA038002, Sigma), anti-YTHDF1 (ab99080; Abcam), anti-YTHDF2 (ABE542, EMD Millipore), anti-YTHDF3 (ab103328; Abcam), and anti-HIV-1 Gag (clone #24-2, the NIH AIDS Reagent Program). </w:t>
      </w:r>
      <w:r w:rsidRPr="00E624E5">
        <w:rPr>
          <w:lang w:val="en-GB"/>
        </w:rPr>
        <w:t>Cells were harvested and lysed in cell lysis buffer (Cell Signalling) supplemented with protease inhibitor cocktails (Sigma-Aldrich). Immunoblotting</w:t>
      </w:r>
      <w:bookmarkStart w:id="444" w:name="d3547e1411"/>
      <w:bookmarkEnd w:id="444"/>
      <w:r w:rsidRPr="00E624E5">
        <w:rPr>
          <w:lang w:val="en-GB"/>
        </w:rPr>
        <w:t xml:space="preserve"> </w:t>
      </w:r>
      <w:r w:rsidRPr="00E624E5">
        <w:rPr>
          <w:lang w:val="en-GB"/>
        </w:rPr>
        <w:lastRenderedPageBreak/>
        <w:t xml:space="preserve">was performed as described </w:t>
      </w:r>
      <w:del w:id="445" w:author="Li Wu" w:date="2016-06-27T13:11:00Z">
        <w:r w:rsidR="001829A0" w:rsidRPr="00527F67">
          <w:rPr>
            <w:lang w:val="en-GB"/>
          </w:rPr>
          <w:fldChar w:fldCharType="begin"/>
        </w:r>
        <w:r w:rsidR="001829A0" w:rsidRPr="00527F67">
          <w:rPr>
            <w:lang w:val="en-GB"/>
          </w:rPr>
          <w:delInstrText xml:space="preserve"> ADDIN EN.CITE &lt;EndNote&gt;&lt;Cite&gt;&lt;Author&gt;St Gelais&lt;/Author&gt;&lt;Year&gt;2015&lt;/Year&gt;&lt;RecNum&gt;32&lt;/RecNum&gt;&lt;DisplayText&gt;(32)&lt;/DisplayText&gt;&lt;record&gt;&lt;rec-number&gt;32&lt;/rec-number&gt;&lt;foreign-keys&gt;&lt;key app="EN" db-id="wpszfrzxgevde4esf07pp0vufefz0vvpa505" timestamp="0"&gt;32&lt;/key&gt;&lt;/foreign-keys&gt;&lt;ref-type name="Journal Article"&gt;17&lt;/ref-type&gt;&lt;contributors&gt;&lt;authors&gt;&lt;author&gt;St Gelais, C.&lt;/author&gt;&lt;author&gt;Roger, J.&lt;/author&gt;&lt;author&gt;Wu, L.&lt;/author&gt;&lt;/authors&gt;&lt;/contributors&gt;&lt;auth-address&gt;1 Center for Retrovirus Research, Department of Veterinary Biosciences, The Ohio State University , Columbus, Ohio.&amp;#xD;2 Department of Microbial Infection and Immunity, The Ohio State University , Columbus, Ohio.&amp;#xD;3 Comprehensive Cancer Center, The Ohio State University , Columbus, Ohio.&lt;/auth-address&gt;&lt;titles&gt;&lt;title&gt;Non-POU Domain-Containing Octamer-Binding Protein Negatively Regulates HIV-1 Infection in CD4(+) T Cells&lt;/title&gt;&lt;secondary-title&gt;AIDS Res Hum Retroviruses&lt;/secondary-title&gt;&lt;/titles&gt;&lt;pages&gt;806-16&lt;/pages&gt;&lt;volume&gt;31&lt;/volume&gt;&lt;number&gt;8&lt;/number&gt;&lt;dates&gt;&lt;year&gt;2015&lt;/year&gt;&lt;pub-dates&gt;&lt;date&gt;Aug&lt;/date&gt;&lt;/pub-dates&gt;&lt;/dates&gt;&lt;isbn&gt;1931-8405 (Electronic)&amp;#xD;0889-2229 (Linking)&lt;/isbn&gt;&lt;accession-num&gt;25769457&lt;/accession-num&gt;&lt;urls&gt;&lt;related-urls&gt;&lt;url&gt;http://www.ncbi.nlm.nih.gov/pubmed/25769457&lt;/url&gt;&lt;/related-urls&gt;&lt;/urls&gt;&lt;electronic-resource-num&gt;10.1089/AID.2014.0313&lt;/electronic-resource-num&gt;&lt;/record&gt;&lt;/Cite&gt;&lt;/EndNote&gt;</w:delInstrText>
        </w:r>
        <w:r w:rsidR="001829A0" w:rsidRPr="00527F67">
          <w:rPr>
            <w:lang w:val="en-GB"/>
          </w:rPr>
          <w:fldChar w:fldCharType="separate"/>
        </w:r>
        <w:r w:rsidR="001829A0" w:rsidRPr="00527F67">
          <w:rPr>
            <w:noProof/>
            <w:lang w:val="en-GB"/>
          </w:rPr>
          <w:delText>(32)</w:delText>
        </w:r>
        <w:r w:rsidR="001829A0" w:rsidRPr="00527F67">
          <w:rPr>
            <w:lang w:val="en-GB"/>
          </w:rPr>
          <w:fldChar w:fldCharType="end"/>
        </w:r>
        <w:r w:rsidR="001829A0" w:rsidRPr="00527F67">
          <w:rPr>
            <w:lang w:val="en-GB"/>
          </w:rPr>
          <w:delText>.</w:delText>
        </w:r>
      </w:del>
      <w:ins w:id="446" w:author="Li Wu" w:date="2016-06-27T13:11:00Z">
        <w:r w:rsidRPr="00E624E5">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 </w:instrText>
        </w:r>
        <w:r w:rsidR="008A7AA2">
          <w:rPr>
            <w:lang w:val="en-GB"/>
          </w:rPr>
          <w:fldChar w:fldCharType="begin">
            <w:fldData xml:space="preserve">PEVuZE5vdGU+PENpdGU+PEF1dGhvcj5TdCBHZWxhaXM8L0F1dGhvcj48WWVhcj4yMDE1PC9ZZWFy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</w:fldData>
          </w:fldChar>
        </w:r>
        <w:r w:rsidR="008A7AA2">
          <w:rPr>
            <w:lang w:val="en-GB"/>
          </w:rPr>
          <w:instrText xml:space="preserve"> ADDIN EN.CITE.DATA </w:instrText>
        </w:r>
        <w:r w:rsidR="008A7AA2">
          <w:rPr>
            <w:lang w:val="en-GB"/>
          </w:rPr>
        </w:r>
        <w:r w:rsidR="008A7AA2">
          <w:rPr>
            <w:lang w:val="en-GB"/>
          </w:rPr>
          <w:fldChar w:fldCharType="end"/>
        </w:r>
        <w:r w:rsidRPr="00E624E5">
          <w:rPr>
            <w:lang w:val="en-GB"/>
          </w:rPr>
        </w:r>
        <w:r w:rsidRPr="00E624E5">
          <w:rPr>
            <w:lang w:val="en-GB"/>
          </w:rPr>
          <w:fldChar w:fldCharType="separate"/>
        </w:r>
        <w:r w:rsidR="008044E0">
          <w:rPr>
            <w:noProof/>
            <w:lang w:val="en-GB"/>
          </w:rPr>
          <w:t>(St Gelais et al., 2015)</w:t>
        </w:r>
        <w:r w:rsidRPr="00E624E5">
          <w:rPr>
            <w:lang w:val="en-GB"/>
          </w:rPr>
          <w:fldChar w:fldCharType="end"/>
        </w:r>
        <w:r w:rsidRPr="00E624E5">
          <w:rPr>
            <w:lang w:val="en-GB"/>
          </w:rPr>
          <w:t>.</w:t>
        </w:r>
      </w:ins>
      <w:r w:rsidRPr="00E624E5">
        <w:rPr>
          <w:lang w:val="en-GB"/>
        </w:rPr>
        <w:t xml:space="preserve"> Detection of </w:t>
      </w:r>
      <w:r w:rsidRPr="00E624E5">
        <w:t>GAPDH (glyceraldehyde-3-phosphate dehydrogenase) expression was used as a loading control.</w:t>
      </w:r>
    </w:p>
    <w:p w14:paraId="60088760" w14:textId="750B3A5A" w:rsidR="00C232B6" w:rsidRDefault="003D5227" w:rsidP="003A2233">
      <w:pPr>
        <w:shd w:val="clear" w:color="auto" w:fill="FFFFFF"/>
        <w:spacing w:after="0" w:line="480" w:lineRule="auto"/>
        <w:ind w:firstLine="720"/>
        <w:contextualSpacing/>
        <w:rPr>
          <w:shd w:val="clear" w:color="auto" w:fill="FFFFFF"/>
        </w:rPr>
        <w:pPrChange w:id="447" w:author="Li Wu" w:date="2016-06-27T13:11:00Z">
          <w:pPr>
            <w:pStyle w:val="NormalWeb"/>
            <w:spacing w:line="480" w:lineRule="auto"/>
            <w:ind w:firstLine="720"/>
            <w:contextualSpacing/>
            <w:textAlignment w:val="baseline"/>
          </w:pPr>
        </w:pPrChange>
      </w:pPr>
      <w:r w:rsidRPr="00E624E5">
        <w:rPr>
          <w:b/>
          <w:bCs/>
          <w:bdr w:val="none" w:sz="0" w:space="0" w:color="auto" w:frame="1"/>
          <w:shd w:val="clear" w:color="auto" w:fill="FFFFFF"/>
        </w:rPr>
        <w:t>Immunoprecipitation</w:t>
      </w:r>
      <w:r w:rsidRPr="00E624E5">
        <w:rPr>
          <w:rStyle w:val="inline-l2-heading"/>
          <w:b/>
          <w:bCs/>
          <w:bdr w:val="none" w:sz="0" w:space="0" w:color="auto" w:frame="1"/>
          <w:shd w:val="clear" w:color="auto" w:fill="FFFFFF"/>
        </w:rPr>
        <w:t xml:space="preserve"> and RNA isolation. </w:t>
      </w:r>
      <w:r w:rsidRPr="00E624E5">
        <w:rPr>
          <w:rStyle w:val="inline-l2-heading"/>
          <w:bCs/>
          <w:bdr w:val="none" w:sz="0" w:space="0" w:color="auto" w:frame="1"/>
          <w:shd w:val="clear" w:color="auto" w:fill="FFFFFF"/>
        </w:rPr>
        <w:t xml:space="preserve">HeLa cells expressing pPB-CAG vector or </w:t>
      </w:r>
      <w:r w:rsidR="005A34C7">
        <w:rPr>
          <w:rStyle w:val="inline-l2-heading"/>
          <w:bCs/>
          <w:bdr w:val="none" w:sz="0" w:space="0" w:color="auto" w:frame="1"/>
          <w:shd w:val="clear" w:color="auto" w:fill="FFFFFF"/>
        </w:rPr>
        <w:t>YTHDF1</w:t>
      </w:r>
      <w:del w:id="448" w:author="Li Wu" w:date="2016-06-27T13:11:00Z">
        <w:r w:rsidR="001829A0" w:rsidRPr="00527F67">
          <w:rPr>
            <w:rStyle w:val="inline-l2-heading"/>
            <w:bCs/>
            <w:bdr w:val="none" w:sz="0" w:space="0" w:color="auto" w:frame="1"/>
            <w:shd w:val="clear" w:color="auto" w:fill="FFFFFF"/>
          </w:rPr>
          <w:delText>-</w:delText>
        </w:r>
      </w:del>
      <w:ins w:id="449" w:author="Li Wu" w:date="2016-06-27T13:11:00Z">
        <w:r w:rsidR="005A34C7">
          <w:rPr>
            <w:rStyle w:val="inline-l2-heading"/>
            <w:bCs/>
            <w:bdr w:val="none" w:sz="0" w:space="0" w:color="auto" w:frame="1"/>
            <w:shd w:val="clear" w:color="auto" w:fill="FFFFFF"/>
          </w:rPr>
          <w:t>–</w:t>
        </w:r>
      </w:ins>
      <w:r w:rsidR="005A34C7">
        <w:rPr>
          <w:rStyle w:val="inline-l2-heading"/>
          <w:bCs/>
          <w:bdr w:val="none" w:sz="0" w:space="0" w:color="auto" w:frame="1"/>
          <w:shd w:val="clear" w:color="auto" w:fill="FFFFFF"/>
        </w:rPr>
        <w:t>3</w:t>
      </w:r>
      <w:r w:rsidRPr="00E624E5">
        <w:rPr>
          <w:rStyle w:val="inline-l2-heading"/>
          <w:bCs/>
          <w:bdr w:val="none" w:sz="0" w:space="0" w:color="auto" w:frame="1"/>
          <w:shd w:val="clear" w:color="auto" w:fill="FFFFFF"/>
        </w:rPr>
        <w:t xml:space="preserve"> (2.5</w:t>
      </w:r>
      <w:r w:rsidRPr="00E624E5">
        <w:t>×</w:t>
      </w:r>
      <w:r w:rsidRPr="00E624E5">
        <w:rPr>
          <w:rStyle w:val="inline-l2-heading"/>
          <w:bCs/>
          <w:bdr w:val="none" w:sz="0" w:space="0" w:color="auto" w:frame="1"/>
          <w:shd w:val="clear" w:color="auto" w:fill="FFFFFF"/>
        </w:rPr>
        <w:t>10</w:t>
      </w:r>
      <w:r w:rsidRPr="00E624E5">
        <w:rPr>
          <w:rStyle w:val="inline-l2-heading"/>
          <w:bCs/>
          <w:bdr w:val="none" w:sz="0" w:space="0" w:color="auto" w:frame="1"/>
          <w:shd w:val="clear" w:color="auto" w:fill="FFFFFF"/>
          <w:vertAlign w:val="superscript"/>
        </w:rPr>
        <w:t>6</w:t>
      </w:r>
      <w:r w:rsidRPr="00E624E5">
        <w:rPr>
          <w:rStyle w:val="inline-l2-heading"/>
          <w:bCs/>
          <w:bdr w:val="none" w:sz="0" w:space="0" w:color="auto" w:frame="1"/>
          <w:shd w:val="clear" w:color="auto" w:fill="FFFFFF"/>
        </w:rPr>
        <w:t xml:space="preserve"> cells) were seeded in a 60 mm-diameter culture plate. Cells were infected with HIV-Luc/VSV-G at </w:t>
      </w:r>
      <w:del w:id="450" w:author="Li Wu" w:date="2016-06-27T13:11:00Z">
        <w:r w:rsidR="001829A0" w:rsidRPr="00527F67">
          <w:rPr>
            <w:rStyle w:val="inline-l2-heading"/>
            <w:bCs/>
            <w:bdr w:val="none" w:sz="0" w:space="0" w:color="auto" w:frame="1"/>
            <w:shd w:val="clear" w:color="auto" w:fill="FFFFFF"/>
          </w:rPr>
          <w:delText>a</w:delText>
        </w:r>
      </w:del>
      <w:ins w:id="451" w:author="Li Wu" w:date="2016-06-27T13:11:00Z">
        <w:r w:rsidRPr="00E624E5">
          <w:rPr>
            <w:rStyle w:val="inline-l2-heading"/>
            <w:bCs/>
            <w:bdr w:val="none" w:sz="0" w:space="0" w:color="auto" w:frame="1"/>
            <w:shd w:val="clear" w:color="auto" w:fill="FFFFFF"/>
          </w:rPr>
          <w:t>a</w:t>
        </w:r>
        <w:r w:rsidR="00174AA7">
          <w:rPr>
            <w:rStyle w:val="inline-l2-heading"/>
            <w:bCs/>
            <w:bdr w:val="none" w:sz="0" w:space="0" w:color="auto" w:frame="1"/>
            <w:shd w:val="clear" w:color="auto" w:fill="FFFFFF"/>
          </w:rPr>
          <w:t>n</w:t>
        </w:r>
      </w:ins>
      <w:r w:rsidRPr="00E624E5">
        <w:rPr>
          <w:rStyle w:val="inline-l2-heading"/>
          <w:bCs/>
          <w:bdr w:val="none" w:sz="0" w:space="0" w:color="auto" w:frame="1"/>
          <w:shd w:val="clear" w:color="auto" w:fill="FFFFFF"/>
        </w:rPr>
        <w:t xml:space="preserve"> MOI of 5 for 3 </w:t>
      </w:r>
      <w:del w:id="452" w:author="Li Wu" w:date="2016-06-27T13:11:00Z">
        <w:r w:rsidR="001829A0" w:rsidRPr="00527F67">
          <w:rPr>
            <w:rStyle w:val="inline-l2-heading"/>
            <w:bCs/>
            <w:bdr w:val="none" w:sz="0" w:space="0" w:color="auto" w:frame="1"/>
            <w:shd w:val="clear" w:color="auto" w:fill="FFFFFF"/>
          </w:rPr>
          <w:delText>hrs</w:delText>
        </w:r>
      </w:del>
      <w:ins w:id="453" w:author="Li Wu" w:date="2016-06-27T13:11:00Z">
        <w:r w:rsidR="00B9564E">
          <w:rPr>
            <w:rStyle w:val="inline-l2-heading"/>
            <w:bCs/>
            <w:bdr w:val="none" w:sz="0" w:space="0" w:color="auto" w:frame="1"/>
            <w:shd w:val="clear" w:color="auto" w:fill="FFFFFF"/>
          </w:rPr>
          <w:t>hr</w:t>
        </w:r>
      </w:ins>
      <w:r w:rsidRPr="00E624E5">
        <w:rPr>
          <w:rStyle w:val="inline-l2-heading"/>
          <w:bCs/>
          <w:bdr w:val="none" w:sz="0" w:space="0" w:color="auto" w:frame="1"/>
          <w:shd w:val="clear" w:color="auto" w:fill="FFFFFF"/>
        </w:rPr>
        <w:t>.  Cells were UV-cross-linked, lysed in cell lysis buffer (</w:t>
      </w:r>
      <w:r w:rsidR="002E2334" w:rsidRPr="00E624E5">
        <w:rPr>
          <w:lang w:val="en-GB"/>
          <w:rPrChange w:id="454" w:author="Li Wu" w:date="2016-06-27T13:11:00Z">
            <w:rPr>
              <w:rStyle w:val="inline-l2-heading"/>
              <w:bdr w:val="none" w:sz="0" w:space="0" w:color="auto" w:frame="1"/>
              <w:shd w:val="clear" w:color="auto" w:fill="FFFFFF"/>
            </w:rPr>
          </w:rPrChange>
        </w:rPr>
        <w:t>Sigma</w:t>
      </w:r>
      <w:ins w:id="455" w:author="Li Wu" w:date="2016-06-27T13:11:00Z">
        <w:r w:rsidR="002E2334" w:rsidRPr="00E624E5">
          <w:rPr>
            <w:lang w:val="en-GB"/>
          </w:rPr>
          <w:t>-Aldrich</w:t>
        </w:r>
      </w:ins>
      <w:r w:rsidRPr="00E624E5">
        <w:rPr>
          <w:rStyle w:val="inline-l2-heading"/>
          <w:bCs/>
          <w:bdr w:val="none" w:sz="0" w:space="0" w:color="auto" w:frame="1"/>
          <w:shd w:val="clear" w:color="auto" w:fill="FFFFFF"/>
        </w:rPr>
        <w:t xml:space="preserve">). </w:t>
      </w:r>
      <w:r w:rsidRPr="00E624E5">
        <w:rPr>
          <w:shd w:val="clear" w:color="auto" w:fill="FFFFFF"/>
        </w:rPr>
        <w:t>The cells were incubated in lysis buffer for 10 min on ice with frequent mixing and were sonicated to ensure maximum lysis. The lysed</w:t>
      </w:r>
      <w:del w:id="456" w:author="Li Wu" w:date="2016-06-27T13:11:00Z">
        <w:r w:rsidR="001829A0" w:rsidRPr="00527F67">
          <w:rPr>
            <w:shd w:val="clear" w:color="auto" w:fill="FFFFFF"/>
          </w:rPr>
          <w:delText>-</w:delText>
        </w:r>
      </w:del>
      <w:ins w:id="457" w:author="Li Wu" w:date="2016-06-27T13:11:00Z">
        <w:r w:rsidR="006469D3">
          <w:rPr>
            <w:shd w:val="clear" w:color="auto" w:fill="FFFFFF"/>
          </w:rPr>
          <w:t xml:space="preserve"> </w:t>
        </w:r>
      </w:ins>
      <w:r w:rsidRPr="00E624E5">
        <w:rPr>
          <w:shd w:val="clear" w:color="auto" w:fill="FFFFFF"/>
        </w:rPr>
        <w:t xml:space="preserve">cell suspension was centrifuged for 5 min at </w:t>
      </w:r>
      <w:del w:id="458" w:author="Li Wu" w:date="2016-06-27T13:11:00Z">
        <w:r w:rsidR="001829A0" w:rsidRPr="00527F67">
          <w:rPr>
            <w:shd w:val="clear" w:color="auto" w:fill="FFFFFF"/>
          </w:rPr>
          <w:delText>10,000 rpm</w:delText>
        </w:r>
      </w:del>
      <w:ins w:id="459" w:author="Li Wu" w:date="2016-06-27T13:11:00Z">
        <w:r w:rsidR="007548DE" w:rsidRPr="007548DE">
          <w:rPr>
            <w:shd w:val="clear" w:color="auto" w:fill="FFFFFF"/>
          </w:rPr>
          <w:t>9</w:t>
        </w:r>
        <w:r w:rsidR="007548DE">
          <w:rPr>
            <w:shd w:val="clear" w:color="auto" w:fill="FFFFFF"/>
          </w:rPr>
          <w:t>,</w:t>
        </w:r>
        <w:r w:rsidR="007548DE" w:rsidRPr="007548DE">
          <w:rPr>
            <w:shd w:val="clear" w:color="auto" w:fill="FFFFFF"/>
          </w:rPr>
          <w:t xml:space="preserve">300 </w:t>
        </w:r>
        <w:r w:rsidR="007548DE" w:rsidRPr="00E624E5">
          <w:t>×</w:t>
        </w:r>
        <w:r w:rsidR="007548DE">
          <w:rPr>
            <w:shd w:val="clear" w:color="auto" w:fill="FFFFFF"/>
          </w:rPr>
          <w:t xml:space="preserve"> </w:t>
        </w:r>
        <w:r w:rsidR="007548DE" w:rsidRPr="007548DE">
          <w:rPr>
            <w:shd w:val="clear" w:color="auto" w:fill="FFFFFF"/>
          </w:rPr>
          <w:t>g</w:t>
        </w:r>
      </w:ins>
      <w:r w:rsidR="007548DE" w:rsidRPr="007548DE">
        <w:rPr>
          <w:shd w:val="clear" w:color="auto" w:fill="FFFFFF"/>
        </w:rPr>
        <w:t xml:space="preserve"> </w:t>
      </w:r>
      <w:r w:rsidRPr="00E624E5">
        <w:rPr>
          <w:shd w:val="clear" w:color="auto" w:fill="FFFFFF"/>
        </w:rPr>
        <w:t xml:space="preserve">at </w:t>
      </w:r>
      <w:del w:id="460" w:author="Li Wu" w:date="2016-06-27T13:11:00Z">
        <w:r w:rsidR="001829A0" w:rsidRPr="00527F67">
          <w:rPr>
            <w:shd w:val="clear" w:color="auto" w:fill="FFFFFF"/>
          </w:rPr>
          <w:delText>4</w:delText>
        </w:r>
        <w:r w:rsidR="001829A0" w:rsidRPr="00527F67">
          <w:rPr>
            <w:shd w:val="clear" w:color="auto" w:fill="FFFFFF"/>
            <w:vertAlign w:val="superscript"/>
          </w:rPr>
          <w:delText>0</w:delText>
        </w:r>
        <w:r w:rsidR="001829A0" w:rsidRPr="00527F67">
          <w:rPr>
            <w:shd w:val="clear" w:color="auto" w:fill="FFFFFF"/>
          </w:rPr>
          <w:delText>C</w:delText>
        </w:r>
      </w:del>
      <w:ins w:id="461" w:author="Li Wu" w:date="2016-06-27T13:11:00Z">
        <w:r w:rsidRPr="00E624E5">
          <w:rPr>
            <w:shd w:val="clear" w:color="auto" w:fill="FFFFFF"/>
          </w:rPr>
          <w:t>4</w:t>
        </w:r>
        <w:r w:rsidR="00F84D6D" w:rsidRPr="00E624E5">
          <w:t>°</w:t>
        </w:r>
        <w:r w:rsidR="00F84D6D" w:rsidRPr="00E624E5">
          <w:rPr>
            <w:shd w:val="clear" w:color="auto" w:fill="FFFFFF"/>
          </w:rPr>
          <w:t>C</w:t>
        </w:r>
      </w:ins>
      <w:r w:rsidRPr="00E624E5">
        <w:rPr>
          <w:shd w:val="clear" w:color="auto" w:fill="FFFFFF"/>
        </w:rPr>
        <w:t xml:space="preserve">. The supernatant was transferred to fresh tubes and equal amount of cell lysates were mixed with anti-FLAG-conjugated protein G beads and rotated for 2 </w:t>
      </w:r>
      <w:del w:id="462" w:author="Li Wu" w:date="2016-06-27T13:11:00Z">
        <w:r w:rsidR="001829A0" w:rsidRPr="00527F67">
          <w:rPr>
            <w:shd w:val="clear" w:color="auto" w:fill="FFFFFF"/>
          </w:rPr>
          <w:delText>hrs</w:delText>
        </w:r>
      </w:del>
      <w:ins w:id="463" w:author="Li Wu" w:date="2016-06-27T13:11:00Z">
        <w:r w:rsidR="00B9564E">
          <w:rPr>
            <w:shd w:val="clear" w:color="auto" w:fill="FFFFFF"/>
          </w:rPr>
          <w:t>hr</w:t>
        </w:r>
      </w:ins>
      <w:r w:rsidRPr="00E624E5">
        <w:rPr>
          <w:shd w:val="clear" w:color="auto" w:fill="FFFFFF"/>
        </w:rPr>
        <w:t xml:space="preserve"> at 4</w:t>
      </w:r>
      <w:r w:rsidRPr="00E624E5">
        <w:t>°</w:t>
      </w:r>
      <w:r w:rsidRPr="00E624E5">
        <w:rPr>
          <w:shd w:val="clear" w:color="auto" w:fill="FFFFFF"/>
        </w:rPr>
        <w:t>C. After the incubation, beads were washed 3 times with cell lysis buffer. Co-immunoprecipitated RNA was isolated from the immunoprecipitates using Trizol (Invitrogen), and RNeasy columns (Qiagen) with an on-column DNase I treatment (Qiagen) and eluted with RNase-free water. Equal volumes of RNA were used as a template for first-strand cDNA synthesis, according to the manufacturer’s instructions.</w:t>
      </w:r>
    </w:p>
    <w:p w14:paraId="140809C3" w14:textId="6ECF6E55" w:rsidR="00C232B6" w:rsidRDefault="003D5227" w:rsidP="003A2233">
      <w:pPr>
        <w:shd w:val="clear" w:color="auto" w:fill="FFFFFF"/>
        <w:spacing w:after="0" w:line="480" w:lineRule="auto"/>
        <w:ind w:firstLine="720"/>
        <w:contextualSpacing/>
        <w:rPr>
          <w:lang w:val="en-GB"/>
        </w:rPr>
        <w:pPrChange w:id="464" w:author="Li Wu" w:date="2016-06-27T13:11:00Z">
          <w:pPr>
            <w:pStyle w:val="NormalWeb"/>
            <w:spacing w:line="480" w:lineRule="auto"/>
            <w:ind w:firstLine="720"/>
            <w:contextualSpacing/>
            <w:textAlignment w:val="baseline"/>
          </w:pPr>
        </w:pPrChange>
      </w:pPr>
      <w:r w:rsidRPr="00E624E5">
        <w:rPr>
          <w:b/>
          <w:lang w:val="en-GB"/>
        </w:rPr>
        <w:t>CLIP-seq.</w:t>
      </w:r>
      <w:r w:rsidRPr="00E624E5">
        <w:rPr>
          <w:lang w:val="en-GB"/>
        </w:rPr>
        <w:t xml:space="preserve"> We followed the previously reported protocol of the PAR (</w:t>
      </w:r>
      <w:r w:rsidRPr="00E624E5">
        <w:rPr>
          <w:bCs/>
        </w:rPr>
        <w:t>photoactivatable</w:t>
      </w:r>
      <w:r w:rsidRPr="00E624E5">
        <w:t xml:space="preserve"> </w:t>
      </w:r>
      <w:r w:rsidRPr="00E624E5">
        <w:rPr>
          <w:bCs/>
        </w:rPr>
        <w:t>ribonucleoside-enhanced</w:t>
      </w:r>
      <w:r w:rsidRPr="00E624E5">
        <w:rPr>
          <w:lang w:val="en-GB"/>
        </w:rPr>
        <w:t xml:space="preserve">)-CLIP assay </w:t>
      </w:r>
      <w:r w:rsidRPr="00E624E5">
        <w:rPr>
          <w:lang w:val="en-GB"/>
        </w:rPr>
        <w:fldChar w:fldCharType="begin">
          <w:fldData xml:space="preserve">PEVuZE5vdGU+PENpdGU+PEF1dGhvcj5IYWZuZXI8L0F1dGhvcj48WWVhcj4yMDEwPC9ZZWFyPjxS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</w:fldData>
        </w:fldChar>
      </w:r>
      <w:r w:rsidR="008A7AA2">
        <w:rPr>
          <w:lang w:val="en-GB"/>
        </w:rPr>
        <w:instrText xml:space="preserve"> ADDIN EN.CITE </w:instrText>
      </w:r>
      <w:r w:rsidR="008A7AA2">
        <w:rPr>
          <w:lang w:val="en-GB"/>
        </w:rPr>
        <w:fldChar w:fldCharType="begin">
          <w:fldData xml:space="preserve">PEVuZE5vdGU+PENpdGU+PEF1dGhvcj5IYWZuZXI8L0F1dGhvcj48WWVhcj4yMDEwPC9ZZWFyPjxS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</w:fldData>
        </w:fldChar>
      </w:r>
      <w:r w:rsidR="008A7AA2">
        <w:rPr>
          <w:lang w:val="en-GB"/>
        </w:rPr>
        <w:instrText xml:space="preserve"> ADDIN EN.CITE.DATA </w:instrText>
      </w:r>
      <w:r w:rsidR="008A7AA2">
        <w:rPr>
          <w:lang w:val="en-GB"/>
        </w:rPr>
      </w:r>
      <w:r w:rsidR="008A7AA2">
        <w:rPr>
          <w:lang w:val="en-GB"/>
        </w:rPr>
        <w:fldChar w:fldCharType="end"/>
      </w:r>
      <w:r w:rsidRPr="00E624E5">
        <w:rPr>
          <w:lang w:val="en-GB"/>
        </w:rPr>
      </w:r>
      <w:r w:rsidRPr="00E624E5">
        <w:rPr>
          <w:lang w:val="en-GB"/>
        </w:rPr>
        <w:fldChar w:fldCharType="separate"/>
      </w:r>
      <w:del w:id="465" w:author="Li Wu" w:date="2016-06-27T13:11:00Z">
        <w:r w:rsidR="001829A0" w:rsidRPr="00A13778">
          <w:rPr>
            <w:noProof/>
            <w:lang w:val="en-GB"/>
          </w:rPr>
          <w:delText>(34)</w:delText>
        </w:r>
      </w:del>
      <w:ins w:id="466" w:author="Li Wu" w:date="2016-06-27T13:11:00Z">
        <w:r w:rsidR="008044E0">
          <w:rPr>
            <w:noProof/>
            <w:lang w:val="en-GB"/>
          </w:rPr>
          <w:t>(Hafner et al., 2010)</w:t>
        </w:r>
      </w:ins>
      <w:r w:rsidRPr="00E624E5">
        <w:rPr>
          <w:lang w:val="en-GB"/>
        </w:rPr>
        <w:fldChar w:fldCharType="end"/>
      </w:r>
      <w:r w:rsidRPr="00E624E5">
        <w:rPr>
          <w:lang w:val="en-GB"/>
        </w:rPr>
        <w:t xml:space="preserve"> with the following modifications. As HIV-1 infection was inhibited by the addition of 4-thiouridine (data not shown), we </w:t>
      </w:r>
      <w:del w:id="467" w:author="Li Wu" w:date="2016-06-27T13:11:00Z">
        <w:r w:rsidR="001829A0">
          <w:rPr>
            <w:lang w:val="en-GB"/>
          </w:rPr>
          <w:delText>skipped</w:delText>
        </w:r>
      </w:del>
      <w:ins w:id="468" w:author="Li Wu" w:date="2016-06-27T13:11:00Z">
        <w:r w:rsidR="000F7345">
          <w:rPr>
            <w:lang w:val="en-GB"/>
          </w:rPr>
          <w:t>omitted</w:t>
        </w:r>
      </w:ins>
      <w:r w:rsidR="000F7345" w:rsidRPr="00E624E5">
        <w:rPr>
          <w:lang w:val="en-GB"/>
        </w:rPr>
        <w:t xml:space="preserve"> </w:t>
      </w:r>
      <w:r w:rsidRPr="00E624E5">
        <w:rPr>
          <w:lang w:val="en-GB"/>
        </w:rPr>
        <w:t xml:space="preserve">that step and performed crosslinking directly. Briefly, six 15-cm plates of HeLa cells stably expressing </w:t>
      </w:r>
      <w:r w:rsidR="005A34C7">
        <w:rPr>
          <w:lang w:val="en-GB"/>
        </w:rPr>
        <w:t>YTHDF1</w:t>
      </w:r>
      <w:del w:id="469" w:author="Li Wu" w:date="2016-06-27T13:11:00Z">
        <w:r w:rsidR="001829A0" w:rsidRPr="00A13778">
          <w:rPr>
            <w:lang w:val="en-GB"/>
          </w:rPr>
          <w:delText>-</w:delText>
        </w:r>
      </w:del>
      <w:ins w:id="470" w:author="Li Wu" w:date="2016-06-27T13:11:00Z">
        <w:r w:rsidR="005A34C7">
          <w:rPr>
            <w:lang w:val="en-GB"/>
          </w:rPr>
          <w:t>–</w:t>
        </w:r>
      </w:ins>
      <w:r w:rsidR="005A34C7">
        <w:rPr>
          <w:lang w:val="en-GB"/>
        </w:rPr>
        <w:t>3</w:t>
      </w:r>
      <w:r w:rsidRPr="00E624E5">
        <w:rPr>
          <w:lang w:val="en-GB"/>
        </w:rPr>
        <w:t xml:space="preserve"> proteins were seeded at day 1. At day 2, the HeLa cells were infected with the HIV-1-Luc/VSV-G at an MOI of 0.5 for 2 </w:t>
      </w:r>
      <w:del w:id="471" w:author="Li Wu" w:date="2016-06-27T13:11:00Z">
        <w:r w:rsidR="001829A0" w:rsidRPr="00A13778">
          <w:rPr>
            <w:lang w:val="en-GB"/>
          </w:rPr>
          <w:delText>hrs</w:delText>
        </w:r>
      </w:del>
      <w:ins w:id="472" w:author="Li Wu" w:date="2016-06-27T13:11:00Z">
        <w:r w:rsidR="00B9564E">
          <w:rPr>
            <w:lang w:val="en-GB"/>
          </w:rPr>
          <w:t>hr</w:t>
        </w:r>
      </w:ins>
      <w:r w:rsidRPr="00E624E5">
        <w:rPr>
          <w:lang w:val="en-GB"/>
        </w:rPr>
        <w:t xml:space="preserve">, cells were washed to remove cell-free HIV-1. At day 3, the cells were washed once with 10 mL ice-cold PBS. Cell plates were placed on a tray with ice and </w:t>
      </w:r>
      <w:del w:id="473" w:author="Li Wu" w:date="2016-06-27T13:11:00Z">
        <w:r w:rsidR="001829A0" w:rsidRPr="00A13778">
          <w:rPr>
            <w:lang w:val="en-GB"/>
          </w:rPr>
          <w:delText>irradiate</w:delText>
        </w:r>
      </w:del>
      <w:ins w:id="474" w:author="Li Wu" w:date="2016-06-27T13:11:00Z">
        <w:r w:rsidRPr="00E624E5">
          <w:rPr>
            <w:lang w:val="en-GB"/>
          </w:rPr>
          <w:t>irradiate</w:t>
        </w:r>
        <w:r w:rsidR="00EC7120">
          <w:rPr>
            <w:lang w:val="en-GB"/>
          </w:rPr>
          <w:t>d</w:t>
        </w:r>
      </w:ins>
      <w:r w:rsidRPr="00E624E5">
        <w:rPr>
          <w:lang w:val="en-GB"/>
        </w:rPr>
        <w:t>, uncovered, with 0.15 J/cm</w:t>
      </w:r>
      <w:r w:rsidRPr="00E624E5">
        <w:rPr>
          <w:vertAlign w:val="superscript"/>
          <w:lang w:val="en-GB"/>
        </w:rPr>
        <w:t>2</w:t>
      </w:r>
      <w:r w:rsidRPr="00E624E5">
        <w:rPr>
          <w:lang w:val="en-GB"/>
        </w:rPr>
        <w:t xml:space="preserve"> of 254 nm UV light three times in a Stratalinker 2400 (Stratagene). Cells were scraped off in PBS and transferred to centrifugation </w:t>
      </w:r>
      <w:r w:rsidRPr="00E624E5">
        <w:rPr>
          <w:lang w:val="en-GB"/>
        </w:rPr>
        <w:lastRenderedPageBreak/>
        <w:t xml:space="preserve">tubes and </w:t>
      </w:r>
      <w:del w:id="475" w:author="Li Wu" w:date="2016-06-27T13:11:00Z">
        <w:r w:rsidR="001829A0" w:rsidRPr="00527F67">
          <w:rPr>
            <w:lang w:val="en-GB"/>
          </w:rPr>
          <w:delText>collect</w:delText>
        </w:r>
      </w:del>
      <w:ins w:id="476" w:author="Li Wu" w:date="2016-06-27T13:11:00Z">
        <w:r w:rsidRPr="00E624E5">
          <w:rPr>
            <w:lang w:val="en-GB"/>
          </w:rPr>
          <w:t>collect</w:t>
        </w:r>
        <w:r w:rsidR="00087C5B">
          <w:rPr>
            <w:lang w:val="en-GB"/>
          </w:rPr>
          <w:t>ed</w:t>
        </w:r>
      </w:ins>
      <w:r w:rsidRPr="00E624E5">
        <w:rPr>
          <w:lang w:val="en-GB"/>
        </w:rPr>
        <w:t xml:space="preserve"> by centrifugation at 500 </w:t>
      </w:r>
      <w:r w:rsidRPr="00E624E5">
        <w:t>×</w:t>
      </w:r>
      <w:r w:rsidRPr="00E624E5">
        <w:rPr>
          <w:lang w:val="en-GB"/>
        </w:rPr>
        <w:t xml:space="preserve"> g for 5 min at 4°C. The cell pellets </w:t>
      </w:r>
      <w:ins w:id="477" w:author="Li Wu" w:date="2016-06-27T13:11:00Z">
        <w:r w:rsidR="00087C5B">
          <w:rPr>
            <w:lang w:val="en-GB"/>
          </w:rPr>
          <w:t xml:space="preserve">were </w:t>
        </w:r>
      </w:ins>
      <w:r w:rsidRPr="00E624E5">
        <w:rPr>
          <w:lang w:val="en-GB"/>
        </w:rPr>
        <w:t xml:space="preserve">lysed in 3 volumes of 1% NP40 lysis buffer and </w:t>
      </w:r>
      <w:del w:id="478" w:author="Li Wu" w:date="2016-06-27T13:11:00Z">
        <w:r w:rsidR="001829A0" w:rsidRPr="00527F67">
          <w:rPr>
            <w:lang w:val="en-GB"/>
          </w:rPr>
          <w:delText>incubate</w:delText>
        </w:r>
      </w:del>
      <w:ins w:id="479" w:author="Li Wu" w:date="2016-06-27T13:11:00Z">
        <w:r w:rsidRPr="00E624E5">
          <w:rPr>
            <w:lang w:val="en-GB"/>
          </w:rPr>
          <w:t>incubate</w:t>
        </w:r>
        <w:r w:rsidR="00087C5B">
          <w:rPr>
            <w:lang w:val="en-GB"/>
          </w:rPr>
          <w:t>d</w:t>
        </w:r>
      </w:ins>
      <w:r w:rsidRPr="00E624E5">
        <w:rPr>
          <w:lang w:val="en-GB"/>
        </w:rPr>
        <w:t xml:space="preserve"> on ice for 10 min. The cell lysates were cleared by centrifugation at 13,000 </w:t>
      </w:r>
      <w:r w:rsidRPr="00E624E5">
        <w:t>×</w:t>
      </w:r>
      <w:r w:rsidRPr="00E624E5">
        <w:rPr>
          <w:lang w:val="en-GB"/>
        </w:rPr>
        <w:t xml:space="preserve"> g for 15 min at 4</w:t>
      </w:r>
      <w:r w:rsidRPr="00E624E5">
        <w:rPr>
          <w:vertAlign w:val="superscript"/>
          <w:lang w:val="en-GB"/>
        </w:rPr>
        <w:t>o</w:t>
      </w:r>
      <w:r w:rsidRPr="00E624E5">
        <w:rPr>
          <w:lang w:val="en-GB"/>
        </w:rPr>
        <w:t xml:space="preserve">C. </w:t>
      </w:r>
      <w:r w:rsidRPr="00E624E5">
        <w:t xml:space="preserve">Anti-FLAG </w:t>
      </w:r>
      <w:del w:id="480" w:author="Li Wu" w:date="2016-06-27T13:11:00Z">
        <w:r w:rsidR="001829A0" w:rsidRPr="00527F67">
          <w:delText>was</w:delText>
        </w:r>
      </w:del>
      <w:ins w:id="481" w:author="Li Wu" w:date="2016-06-27T13:11:00Z">
        <w:r w:rsidR="006822A3">
          <w:t>antibodies were</w:t>
        </w:r>
      </w:ins>
      <w:r w:rsidRPr="00E624E5">
        <w:t xml:space="preserve"> used in the IP as previously described</w:t>
      </w:r>
      <w:r w:rsidRPr="00E624E5">
        <w:rPr>
          <w:lang w:val="en-GB"/>
        </w:rPr>
        <w:t xml:space="preserve">. The recovered RNA </w:t>
      </w:r>
      <w:del w:id="482" w:author="Li Wu" w:date="2016-06-27T13:11:00Z">
        <w:r w:rsidR="001829A0" w:rsidRPr="00527F67">
          <w:rPr>
            <w:lang w:val="en-GB"/>
          </w:rPr>
          <w:delText>sample was</w:delText>
        </w:r>
      </w:del>
      <w:ins w:id="483" w:author="Li Wu" w:date="2016-06-27T13:11:00Z">
        <w:r w:rsidRPr="00E624E5">
          <w:rPr>
            <w:lang w:val="en-GB"/>
          </w:rPr>
          <w:t>sample</w:t>
        </w:r>
        <w:r w:rsidR="00035312">
          <w:rPr>
            <w:lang w:val="en-GB"/>
          </w:rPr>
          <w:t>s</w:t>
        </w:r>
        <w:r w:rsidRPr="00E624E5">
          <w:rPr>
            <w:lang w:val="en-GB"/>
          </w:rPr>
          <w:t xml:space="preserve"> </w:t>
        </w:r>
        <w:r w:rsidR="00035312">
          <w:rPr>
            <w:lang w:val="en-GB"/>
          </w:rPr>
          <w:t>were</w:t>
        </w:r>
      </w:ins>
      <w:r w:rsidRPr="00E624E5">
        <w:rPr>
          <w:lang w:val="en-GB"/>
        </w:rPr>
        <w:t xml:space="preserve"> further cleaned by RNA Clean &amp; Concentrator (Zymo Research) before library construction using the small RNA sample preparation kit (NEB). The first round of </w:t>
      </w:r>
      <w:r w:rsidRPr="00E624E5">
        <w:t>RNase</w:t>
      </w:r>
      <w:r w:rsidRPr="00E624E5">
        <w:rPr>
          <w:lang w:val="en-GB"/>
        </w:rPr>
        <w:t xml:space="preserve"> T1 digest was carried out at 0.2 U/μl for 15 min and the second round digestion was conducted at 10 U</w:t>
      </w:r>
      <w:del w:id="484" w:author="Li Wu" w:date="2016-06-27T13:11:00Z">
        <w:r w:rsidR="001829A0" w:rsidRPr="00527F67">
          <w:rPr>
            <w:lang w:val="en-GB"/>
          </w:rPr>
          <w:delText> </w:delText>
        </w:r>
      </w:del>
      <w:ins w:id="485" w:author="Li Wu" w:date="2016-06-27T13:11:00Z">
        <w:r w:rsidR="00906535" w:rsidRPr="00E624E5">
          <w:rPr>
            <w:lang w:val="en-GB"/>
          </w:rPr>
          <w:t>/</w:t>
        </w:r>
      </w:ins>
      <w:r w:rsidR="00906535" w:rsidRPr="00E624E5">
        <w:rPr>
          <w:lang w:val="en-GB"/>
        </w:rPr>
        <w:t>μl</w:t>
      </w:r>
      <w:del w:id="486" w:author="Li Wu" w:date="2016-06-27T13:11:00Z">
        <w:r w:rsidR="001829A0" w:rsidRPr="00527F67">
          <w:rPr>
            <w:vertAlign w:val="superscript"/>
            <w:lang w:val="en-GB"/>
          </w:rPr>
          <w:delText>−1</w:delText>
        </w:r>
      </w:del>
      <w:r w:rsidR="00906535" w:rsidRPr="00E624E5">
        <w:rPr>
          <w:lang w:val="en-GB"/>
        </w:rPr>
        <w:t xml:space="preserve"> </w:t>
      </w:r>
      <w:r w:rsidRPr="00E624E5">
        <w:rPr>
          <w:lang w:val="en-GB"/>
        </w:rPr>
        <w:t>for 8 min.</w:t>
      </w:r>
    </w:p>
    <w:p w14:paraId="77932E9C" w14:textId="31B6A77D" w:rsidR="00AE47C5" w:rsidRDefault="00C232B6" w:rsidP="003A2233">
      <w:pPr>
        <w:shd w:val="clear" w:color="auto" w:fill="FFFFFF"/>
        <w:spacing w:after="0" w:line="480" w:lineRule="auto"/>
        <w:ind w:firstLine="720"/>
        <w:contextualSpacing/>
        <w:rPr>
          <w:ins w:id="487" w:author="Li Wu" w:date="2016-06-27T13:11:00Z"/>
        </w:rPr>
      </w:pPr>
      <w:ins w:id="488" w:author="Li Wu" w:date="2016-06-27T13:11:00Z">
        <w:r w:rsidRPr="00C232B6">
          <w:rPr>
            <w:b/>
          </w:rPr>
          <w:t>Measurement of the kinetics of HIV-1 RNA in infected cells.</w:t>
        </w:r>
        <w:r>
          <w:t xml:space="preserve"> </w:t>
        </w:r>
        <w:r w:rsidRPr="00C232B6">
          <w:t xml:space="preserve">HeLa cells over-expressing </w:t>
        </w:r>
        <w:r>
          <w:t xml:space="preserve">individual </w:t>
        </w:r>
        <w:r w:rsidR="005A34C7">
          <w:t>YTHDF1–3</w:t>
        </w:r>
        <w:r w:rsidRPr="00C232B6">
          <w:t xml:space="preserve"> proteins </w:t>
        </w:r>
        <w:r>
          <w:t xml:space="preserve">or the pPB-CAG vector </w:t>
        </w:r>
        <w:r w:rsidRPr="00C232B6">
          <w:t xml:space="preserve">were infected with HIV-1-Luc/VSV-G </w:t>
        </w:r>
        <w:r>
          <w:t>(</w:t>
        </w:r>
        <w:r w:rsidRPr="00C232B6">
          <w:t xml:space="preserve">MOI </w:t>
        </w:r>
        <w:r>
          <w:t xml:space="preserve">of </w:t>
        </w:r>
        <w:r w:rsidRPr="00C232B6">
          <w:t>0.5</w:t>
        </w:r>
        <w:r>
          <w:t>)</w:t>
        </w:r>
        <w:r w:rsidRPr="00C232B6">
          <w:t>. Cells were collected at 6, 12 and 24</w:t>
        </w:r>
        <w:r>
          <w:t xml:space="preserve"> </w:t>
        </w:r>
        <w:r w:rsidR="00F30740">
          <w:t>hpi</w:t>
        </w:r>
        <w:r w:rsidRPr="00C232B6">
          <w:t xml:space="preserve">. Total RNA was isolated from the cells </w:t>
        </w:r>
        <w:r>
          <w:t>using</w:t>
        </w:r>
        <w:r w:rsidRPr="00C232B6">
          <w:t xml:space="preserve"> RNeasy columns (Qiagen) with on-column DNase I treatment (Qiagen) and eluted with RNase-free water. </w:t>
        </w:r>
        <w:r w:rsidRPr="00E55C0E">
          <w:t xml:space="preserve">Quantitative </w:t>
        </w:r>
        <w:r w:rsidRPr="00E55C0E">
          <w:rPr>
            <w:lang w:val="en-GB"/>
          </w:rPr>
          <w:t xml:space="preserve">RT-PCR </w:t>
        </w:r>
        <w:r w:rsidRPr="00E55C0E">
          <w:t xml:space="preserve">was used to measure HIV-1 </w:t>
        </w:r>
        <w:r w:rsidRPr="00E55C0E">
          <w:rPr>
            <w:i/>
            <w:iCs/>
          </w:rPr>
          <w:t>gag</w:t>
        </w:r>
        <w:r w:rsidRPr="00E55C0E">
          <w:t xml:space="preserve"> RNA levels as described </w:t>
        </w:r>
        <w:r w:rsidRPr="00E55C0E">
          <w:fldChar w:fldCharType="begin"/>
        </w:r>
        <w:r w:rsidR="008A7AA2">
          <w:instrText xml:space="preserve"> ADDIN EN.CITE &lt;EndNote&gt;&lt;Cite&gt;&lt;Author&gt;Dong&lt;/Author&gt;&lt;Year&gt;2007&lt;/Year&gt;&lt;RecNum&gt;34&lt;/RecNum&gt;&lt;DisplayText&gt;(Dong et al., 2007)&lt;/DisplayText&gt;&lt;record&gt;&lt;rec-number&gt;34&lt;/rec-number&gt;&lt;foreign-keys&gt;&lt;key app="EN" db-id="atfxwz9erp290bee0sa5vef7w0s0t502t9ae" timestamp="1466911141"&gt;34&lt;/key&gt;&lt;/foreign-keys&gt;&lt;ref-type name="Journal Article"&gt;17&lt;/ref-type&gt;&lt;contributors&gt;&lt;authors&gt;&lt;author&gt;Dong, C.&lt;/author&gt;&lt;author&gt;Janas, A. M.&lt;/author&gt;&lt;author&gt;Wang, J. H.&lt;/author&gt;&lt;author&gt;Olson, W. J.&lt;/author&gt;&lt;author&gt;Wu, L.&lt;/author&gt;&lt;/authors&gt;&lt;/contributors&gt;&lt;auth-address&gt;Department of Microbiology and Molecular Genetics, Medical College of Wisconsin, 8701 Watertown Plank Road, Milwaukee, WI 53226, USA.&lt;/auth-address&gt;&lt;titles&gt;&lt;title&gt;Characterization of human immunodeficiency virus type 1 replication in immature and mature dendritic cells reveals dissociable cis- and trans-infection&lt;/title&gt;&lt;secondary-title&gt;J Virol&lt;/secondary-title&gt;&lt;/titles&gt;&lt;periodical&gt;&lt;full-title&gt;J Virol&lt;/full-title&gt;&lt;/periodical&gt;&lt;pages&gt;11352-62&lt;/pages&gt;&lt;volume&gt;81&lt;/volume&gt;&lt;number&gt;20&lt;/number&gt;&lt;keywords&gt;&lt;keyword&gt;CD4-Positive T-Lymphocytes/*virology&lt;/keyword&gt;&lt;keyword&gt;Cell Differentiation&lt;/keyword&gt;&lt;keyword&gt;Cells, Cultured&lt;/keyword&gt;&lt;keyword&gt;DNA, Viral&lt;/keyword&gt;&lt;keyword&gt;Dendritic Cells/pathology/*virology&lt;/keyword&gt;&lt;keyword&gt;HIV Infections&lt;/keyword&gt;&lt;keyword&gt;HIV-1/*pathogenicity&lt;/keyword&gt;&lt;keyword&gt;Humans&lt;/keyword&gt;&lt;keyword&gt;Virus Integration&lt;/keyword&gt;&lt;keyword&gt;*Virus Replication&lt;/keyword&gt;&lt;/keywords&gt;&lt;dates&gt;&lt;year&gt;2007&lt;/year&gt;&lt;pub-dates&gt;&lt;date&gt;Oct&lt;/date&gt;&lt;/pub-dates&gt;&lt;/dates&gt;&lt;isbn&gt;0022-538X (Print)&amp;#xD;0022-538X (Linking)&lt;/isbn&gt;&lt;accession-num&gt;17686876&lt;/accession-num&gt;&lt;urls&gt;&lt;related-urls&gt;&lt;url&gt;http://www.ncbi.nlm.nih.gov/pubmed/17686876&lt;/url&gt;&lt;/related-urls&gt;&lt;/urls&gt;&lt;custom2&gt;PMC2045571&lt;/custom2&gt;&lt;electronic-resource-num&gt;10.1128/JVI.01081-07&lt;/electronic-resource-num&gt;&lt;/record&gt;&lt;/Cite&gt;&lt;/EndNote&gt;</w:instrText>
        </w:r>
        <w:r w:rsidRPr="00E55C0E">
          <w:fldChar w:fldCharType="separate"/>
        </w:r>
        <w:r w:rsidR="008044E0">
          <w:rPr>
            <w:noProof/>
          </w:rPr>
          <w:t>(Dong et al., 2007)</w:t>
        </w:r>
        <w:r w:rsidRPr="00E55C0E">
          <w:fldChar w:fldCharType="end"/>
        </w:r>
        <w:r w:rsidRPr="00E55C0E">
          <w:t xml:space="preserve">. Sequences of PCR primers are listed in Table </w:t>
        </w:r>
        <w:r w:rsidR="00E55C0E" w:rsidRPr="00E55C0E">
          <w:t>3</w:t>
        </w:r>
        <w:r w:rsidRPr="00E55C0E">
          <w:t>.</w:t>
        </w:r>
        <w:r w:rsidRPr="00C232B6">
          <w:t xml:space="preserve"> </w:t>
        </w:r>
        <w:r w:rsidRPr="00C232B6">
          <w:rPr>
            <w:lang w:val="en-GB"/>
          </w:rPr>
          <w:t>All HIV-1 stocks used for infection were treated with DNaseI (40 U/ml; Ambion) prior to infections to a</w:t>
        </w:r>
        <w:r>
          <w:rPr>
            <w:lang w:val="en-GB"/>
          </w:rPr>
          <w:t>void plasmid DNA contamination.</w:t>
        </w:r>
      </w:ins>
    </w:p>
    <w:p w14:paraId="1428DEA5" w14:textId="0C42928F" w:rsidR="00AE47C5" w:rsidRPr="00AE47C5" w:rsidRDefault="00AE47C5" w:rsidP="003A2233">
      <w:pPr>
        <w:spacing w:line="480" w:lineRule="auto"/>
        <w:ind w:firstLine="720"/>
        <w:contextualSpacing/>
        <w:rPr>
          <w:ins w:id="489" w:author="Li Wu" w:date="2016-06-27T13:11:00Z"/>
          <w:bCs/>
          <w:color w:val="000000"/>
          <w:kern w:val="24"/>
        </w:rPr>
      </w:pPr>
      <w:ins w:id="490" w:author="Li Wu" w:date="2016-06-27T13:11:00Z">
        <w:r w:rsidRPr="00AE47C5">
          <w:rPr>
            <w:rFonts w:hint="eastAsia"/>
            <w:b/>
            <w:bCs/>
            <w:color w:val="000000"/>
            <w:kern w:val="24"/>
          </w:rPr>
          <w:t>GO analysis</w:t>
        </w:r>
        <w:r>
          <w:rPr>
            <w:b/>
            <w:bCs/>
            <w:color w:val="000000"/>
            <w:kern w:val="24"/>
          </w:rPr>
          <w:t xml:space="preserve">. </w:t>
        </w:r>
        <w:r w:rsidRPr="003A0EDC">
          <w:rPr>
            <w:rFonts w:hint="eastAsia"/>
            <w:bCs/>
            <w:color w:val="000000"/>
            <w:kern w:val="24"/>
          </w:rPr>
          <w:t xml:space="preserve"> GO analysis was performed using </w:t>
        </w:r>
        <w:r w:rsidR="00AD6A3B">
          <w:rPr>
            <w:bCs/>
            <w:color w:val="000000"/>
            <w:kern w:val="24"/>
          </w:rPr>
          <w:t xml:space="preserve">the </w:t>
        </w:r>
        <w:r w:rsidRPr="003A0EDC">
          <w:rPr>
            <w:rFonts w:hint="eastAsia"/>
            <w:bCs/>
            <w:color w:val="000000"/>
            <w:kern w:val="24"/>
          </w:rPr>
          <w:t xml:space="preserve">GO Enrichment Analysis tool from </w:t>
        </w:r>
        <w:r w:rsidR="00AD6A3B">
          <w:rPr>
            <w:bCs/>
            <w:color w:val="000000"/>
            <w:kern w:val="24"/>
          </w:rPr>
          <w:t xml:space="preserve">the </w:t>
        </w:r>
        <w:r w:rsidRPr="003A0EDC">
          <w:rPr>
            <w:rFonts w:hint="eastAsia"/>
            <w:bCs/>
            <w:color w:val="000000"/>
            <w:kern w:val="24"/>
          </w:rPr>
          <w:t>Gene Ontology Consortium</w:t>
        </w:r>
        <w:r>
          <w:rPr>
            <w:rFonts w:hint="eastAsia"/>
            <w:bCs/>
            <w:color w:val="000000"/>
            <w:kern w:val="24"/>
          </w:rPr>
          <w:t xml:space="preserve"> </w:t>
        </w:r>
        <w:r>
          <w:rPr>
            <w:bCs/>
            <w:color w:val="000000"/>
            <w:kern w:val="24"/>
          </w:rPr>
          <w:fldChar w:fldCharType="begin"/>
        </w:r>
        <w:r w:rsidR="008A7AA2">
          <w:rPr>
            <w:bCs/>
            <w:color w:val="000000"/>
            <w:kern w:val="24"/>
          </w:rPr>
          <w:instrText xml:space="preserve"> ADDIN EN.CITE &lt;EndNote&gt;&lt;Cite&gt;&lt;Author&gt;Gene Ontology&lt;/Author&gt;&lt;Year&gt;2015&lt;/Year&gt;&lt;RecNum&gt;39&lt;/RecNum&gt;&lt;DisplayText&gt;(Gene Ontology, 2015)&lt;/DisplayText&gt;&lt;record&gt;&lt;rec-number&gt;39&lt;/rec-number&gt;&lt;foreign-keys&gt;&lt;key app="EN" db-id="atfxwz9erp290bee0sa5vef7w0s0t502t9ae" timestamp="1466911141"&gt;39&lt;/key&gt;&lt;/foreign-keys&gt;&lt;ref-type name="Journal Article"&gt;17&lt;/ref-type&gt;&lt;contributors&gt;&lt;authors&gt;&lt;author&gt;Gene Ontology, Consortium&lt;/author&gt;&lt;/authors&gt;&lt;/contributors&gt;&lt;titles&gt;&lt;title&gt;Gene Ontology Consortium: going forward&lt;/title&gt;&lt;secondary-title&gt;Nucleic Acids Res&lt;/secondary-title&gt;&lt;/titles&gt;&lt;periodical&gt;&lt;full-title&gt;Nucleic Acids Res&lt;/full-title&gt;&lt;/periodical&gt;&lt;pages&gt;D1049-56&lt;/pages&gt;&lt;volume&gt;43&lt;/volume&gt;&lt;number&gt;Database issue&lt;/number&gt;&lt;keywords&gt;&lt;keyword&gt;Cell Cycle&lt;/keyword&gt;&lt;keyword&gt;*Databases, Genetic&lt;/keyword&gt;&lt;keyword&gt;*Gene Ontology&lt;/keyword&gt;&lt;keyword&gt;Internet&lt;/keyword&gt;&lt;keyword&gt;Molecular Sequence Annotation&lt;/keyword&gt;&lt;/keywords&gt;&lt;dates&gt;&lt;year&gt;2015&lt;/year&gt;&lt;pub-dates&gt;&lt;date&gt;Jan&lt;/date&gt;&lt;/pub-dates&gt;&lt;/dates&gt;&lt;isbn&gt;1362-4962 (Electronic)&amp;#xD;0305-1048 (Linking)&lt;/isbn&gt;&lt;accession-num&gt;25428369&lt;/accession-num&gt;&lt;urls&gt;&lt;related-urls&gt;&lt;url&gt;http://www.ncbi.nlm.nih.gov/pubmed/25428369&lt;/url&gt;&lt;/related-urls&gt;&lt;/urls&gt;&lt;custom2&gt;PMC4383973&lt;/custom2&gt;&lt;electronic-resource-num&gt;10.1093/nar/gku1179&lt;/electronic-resource-num&gt;&lt;/record&gt;&lt;/Cite&gt;&lt;/EndNote&gt;</w:instrText>
        </w:r>
        <w:r>
          <w:rPr>
            <w:bCs/>
            <w:color w:val="000000"/>
            <w:kern w:val="24"/>
          </w:rPr>
          <w:fldChar w:fldCharType="separate"/>
        </w:r>
        <w:r w:rsidR="008044E0">
          <w:rPr>
            <w:bCs/>
            <w:noProof/>
            <w:color w:val="000000"/>
            <w:kern w:val="24"/>
          </w:rPr>
          <w:t>(Gene Ontology, 2015)</w:t>
        </w:r>
        <w:r>
          <w:rPr>
            <w:bCs/>
            <w:color w:val="000000"/>
            <w:kern w:val="24"/>
          </w:rPr>
          <w:fldChar w:fldCharType="end"/>
        </w:r>
        <w:r>
          <w:rPr>
            <w:rFonts w:hint="eastAsia"/>
            <w:bCs/>
            <w:color w:val="000000"/>
            <w:kern w:val="24"/>
          </w:rPr>
          <w:t>.</w:t>
        </w:r>
        <w:r>
          <w:rPr>
            <w:bCs/>
            <w:color w:val="000000"/>
            <w:kern w:val="24"/>
          </w:rPr>
          <w:t xml:space="preserve"> </w:t>
        </w:r>
        <w:r w:rsidRPr="003A0EDC">
          <w:rPr>
            <w:rFonts w:hint="eastAsia"/>
            <w:bCs/>
            <w:color w:val="000000"/>
            <w:kern w:val="24"/>
          </w:rPr>
          <w:t>GO graphs was plotted using</w:t>
        </w:r>
        <w:r w:rsidR="009946E0">
          <w:rPr>
            <w:bCs/>
            <w:color w:val="000000"/>
            <w:kern w:val="24"/>
          </w:rPr>
          <w:t xml:space="preserve"> the Web server</w:t>
        </w:r>
        <w:r w:rsidRPr="003A0EDC">
          <w:rPr>
            <w:rFonts w:hint="eastAsia"/>
            <w:bCs/>
            <w:color w:val="000000"/>
            <w:kern w:val="24"/>
          </w:rPr>
          <w:t xml:space="preserve"> REVIGO</w:t>
        </w:r>
        <w:r>
          <w:rPr>
            <w:bCs/>
            <w:color w:val="000000"/>
            <w:kern w:val="24"/>
          </w:rPr>
          <w:t xml:space="preserve"> </w:t>
        </w:r>
        <w:r>
          <w:rPr>
            <w:bCs/>
            <w:color w:val="000000"/>
            <w:kern w:val="24"/>
          </w:rPr>
          <w:fldChar w:fldCharType="begin"/>
        </w:r>
        <w:r w:rsidR="008A7AA2">
          <w:rPr>
            <w:bCs/>
            <w:color w:val="000000"/>
            <w:kern w:val="24"/>
          </w:rPr>
          <w:instrText xml:space="preserve"> ADDIN EN.CITE &lt;EndNote&gt;&lt;Cite&gt;&lt;Author&gt;Supek&lt;/Author&gt;&lt;Year&gt;2011&lt;/Year&gt;&lt;RecNum&gt;40&lt;/RecNum&gt;&lt;DisplayText&gt;(Supek et al., 2011)&lt;/DisplayText&gt;&lt;record&gt;&lt;rec-number&gt;40&lt;/rec-number&gt;&lt;foreign-keys&gt;&lt;key app="EN" db-id="atfxwz9erp290bee0sa5vef7w0s0t502t9ae" timestamp="1466911141"&gt;40&lt;/key&gt;&lt;/foreign-keys&gt;&lt;ref-type name="Journal Article"&gt;17&lt;/ref-type&gt;&lt;contributors&gt;&lt;authors&gt;&lt;author&gt;Supek, F.&lt;/author&gt;&lt;author&gt;Bosnjak, M.&lt;/author&gt;&lt;author&gt;Skunca, N.&lt;/author&gt;&lt;author&gt;Smuc, T.&lt;/author&gt;&lt;/authors&gt;&lt;/contributors&gt;&lt;auth-address&gt;Division of Electronics, Rudjer Boskovic Institute, Zagreb, Croatia. fran.supek@irb.hr&lt;/auth-address&gt;&lt;titles&gt;&lt;title&gt;REVIGO summarizes and visualizes long lists of gene ontology terms&lt;/title&gt;&lt;secondary-title&gt;PLoS One&lt;/secondary-title&gt;&lt;/titles&gt;&lt;periodical&gt;&lt;full-title&gt;PLoS One&lt;/full-title&gt;&lt;/periodical&gt;&lt;pages&gt;e21800&lt;/pages&gt;&lt;volume&gt;6&lt;/volume&gt;&lt;number&gt;7&lt;/number&gt;&lt;keywords&gt;&lt;keyword&gt;*Algorithms&lt;/keyword&gt;&lt;keyword&gt;Computational Biology/*methods&lt;/keyword&gt;&lt;keyword&gt;Gene Expression Regulation&lt;/keyword&gt;&lt;keyword&gt;Humans&lt;/keyword&gt;&lt;keyword&gt;Internet&lt;/keyword&gt;&lt;keyword&gt;*Molecular Sequence Annotation&lt;/keyword&gt;&lt;keyword&gt;Software&lt;/keyword&gt;&lt;keyword&gt;Transcription Factors/genetics/metabolism&lt;/keyword&gt;&lt;keyword&gt;User-Computer Interface&lt;/keyword&gt;&lt;/keywords&gt;&lt;dates&gt;&lt;year&gt;2011&lt;/year&gt;&lt;/dates&gt;&lt;isbn&gt;1932-6203 (Electronic)&amp;#xD;1932-6203 (Linking)&lt;/isbn&gt;&lt;accession-num&gt;21789182&lt;/accession-num&gt;&lt;urls&gt;&lt;related-urls&gt;&lt;url&gt;http://www.ncbi.nlm.nih.gov/pubmed/21789182&lt;/url&gt;&lt;/related-urls&gt;&lt;/urls&gt;&lt;custom2&gt;PMC3138752&lt;/custom2&gt;&lt;electronic-resource-num&gt;10.1371/journal.pone.0021800&lt;/electronic-resource-num&gt;&lt;/record&gt;&lt;/Cite&gt;&lt;/EndNote&gt;</w:instrText>
        </w:r>
        <w:r>
          <w:rPr>
            <w:bCs/>
            <w:color w:val="000000"/>
            <w:kern w:val="24"/>
          </w:rPr>
          <w:fldChar w:fldCharType="separate"/>
        </w:r>
        <w:r w:rsidR="008044E0">
          <w:rPr>
            <w:bCs/>
            <w:noProof/>
            <w:color w:val="000000"/>
            <w:kern w:val="24"/>
          </w:rPr>
          <w:t>(Supek et al., 2011)</w:t>
        </w:r>
        <w:r>
          <w:rPr>
            <w:bCs/>
            <w:color w:val="000000"/>
            <w:kern w:val="24"/>
          </w:rPr>
          <w:fldChar w:fldCharType="end"/>
        </w:r>
        <w:r w:rsidRPr="003A0EDC">
          <w:rPr>
            <w:rFonts w:hint="eastAsia"/>
            <w:bCs/>
            <w:color w:val="000000"/>
            <w:kern w:val="24"/>
          </w:rPr>
          <w:t xml:space="preserve">. </w:t>
        </w:r>
      </w:ins>
    </w:p>
    <w:p w14:paraId="10931AE6" w14:textId="787D4D22" w:rsidR="003D5227" w:rsidRPr="00C232B6" w:rsidRDefault="003D5227" w:rsidP="003A2233">
      <w:pPr>
        <w:shd w:val="clear" w:color="auto" w:fill="FFFFFF"/>
        <w:spacing w:after="0" w:line="480" w:lineRule="auto"/>
        <w:ind w:firstLine="720"/>
        <w:contextualSpacing/>
        <w:rPr>
          <w:lang w:val="en-GB"/>
          <w:rPrChange w:id="491" w:author="Li Wu" w:date="2016-06-27T13:11:00Z">
            <w:rPr/>
          </w:rPrChange>
        </w:rPr>
        <w:pPrChange w:id="492" w:author="Li Wu" w:date="2016-06-27T13:11:00Z">
          <w:pPr>
            <w:pStyle w:val="NormalWeb"/>
            <w:spacing w:line="480" w:lineRule="auto"/>
            <w:ind w:firstLine="720"/>
            <w:contextualSpacing/>
            <w:textAlignment w:val="baseline"/>
          </w:pPr>
        </w:pPrChange>
      </w:pPr>
      <w:r w:rsidRPr="00E624E5">
        <w:rPr>
          <w:b/>
          <w:lang w:val="en-GB"/>
        </w:rPr>
        <w:t xml:space="preserve">Statistical analysis. </w:t>
      </w:r>
      <w:r w:rsidR="005F3442" w:rsidRPr="00E624E5">
        <w:rPr>
          <w:lang w:val="en-GB"/>
        </w:rPr>
        <w:t xml:space="preserve">Data were </w:t>
      </w:r>
      <w:r w:rsidR="005F3442" w:rsidRPr="00E624E5">
        <w:t>analyzed</w:t>
      </w:r>
      <w:r w:rsidR="005F3442" w:rsidRPr="00E624E5">
        <w:rPr>
          <w:lang w:val="en-GB"/>
        </w:rPr>
        <w:t xml:space="preserve"> using </w:t>
      </w:r>
      <w:r w:rsidR="005F3442" w:rsidRPr="00E624E5">
        <w:t xml:space="preserve">Mann-Whitney’s </w:t>
      </w:r>
      <w:del w:id="493" w:author="Li Wu" w:date="2016-06-27T13:11:00Z">
        <w:r w:rsidR="001829A0" w:rsidRPr="00527F67">
          <w:delText xml:space="preserve">unpaired </w:delText>
        </w:r>
        <w:r w:rsidR="001829A0" w:rsidRPr="00527F67">
          <w:rPr>
            <w:i/>
          </w:rPr>
          <w:delText>t</w:delText>
        </w:r>
      </w:del>
      <w:ins w:id="494" w:author="Li Wu" w:date="2016-06-27T13:11:00Z">
        <w:r w:rsidR="005F3442">
          <w:t>U</w:t>
        </w:r>
      </w:ins>
      <w:r w:rsidR="005F3442" w:rsidRPr="00E624E5">
        <w:t xml:space="preserve"> test or one-way ANOVA test with Prism software </w:t>
      </w:r>
      <w:r w:rsidR="005F3442" w:rsidRPr="00E624E5">
        <w:rPr>
          <w:lang w:val="en-GB"/>
        </w:rPr>
        <w:t xml:space="preserve">and statistical significance was defined as </w:t>
      </w:r>
      <w:del w:id="495" w:author="Li Wu" w:date="2016-06-27T13:11:00Z">
        <w:r w:rsidR="001829A0" w:rsidRPr="00527F67">
          <w:rPr>
            <w:rStyle w:val="Emphasis"/>
            <w:lang w:val="en-GB"/>
          </w:rPr>
          <w:delText>p</w:delText>
        </w:r>
        <w:r w:rsidR="001829A0" w:rsidRPr="00527F67">
          <w:rPr>
            <w:lang w:val="en-GB"/>
          </w:rPr>
          <w:delText xml:space="preserve"> </w:delText>
        </w:r>
      </w:del>
      <w:ins w:id="496" w:author="Li Wu" w:date="2016-06-27T13:11:00Z">
        <w:r w:rsidR="005F3442">
          <w:rPr>
            <w:rStyle w:val="Emphasis"/>
            <w:lang w:val="en-GB"/>
          </w:rPr>
          <w:t>P</w:t>
        </w:r>
      </w:ins>
      <w:r w:rsidR="005F3442" w:rsidRPr="00E624E5">
        <w:rPr>
          <w:lang w:val="en-GB"/>
        </w:rPr>
        <w:t>&lt;0.05.</w:t>
      </w:r>
    </w:p>
    <w:p w14:paraId="447BC66E" w14:textId="6E50825C" w:rsidR="00796F63" w:rsidRDefault="00796F63">
      <w:pPr>
        <w:spacing w:after="0" w:line="240" w:lineRule="auto"/>
        <w:rPr>
          <w:ins w:id="497" w:author="Li Wu" w:date="2016-06-27T13:11:00Z"/>
          <w:b/>
          <w:bCs/>
        </w:rPr>
      </w:pPr>
      <w:ins w:id="498" w:author="Li Wu" w:date="2016-06-27T13:11:00Z">
        <w:r>
          <w:rPr>
            <w:b/>
            <w:bCs/>
          </w:rPr>
          <w:br w:type="page"/>
        </w:r>
      </w:ins>
    </w:p>
    <w:p w14:paraId="50C87E74" w14:textId="77777777" w:rsidR="00E46316" w:rsidRPr="00DE7D54" w:rsidRDefault="00E46316" w:rsidP="00F24EC8">
      <w:pPr>
        <w:spacing w:line="480" w:lineRule="auto"/>
        <w:contextualSpacing/>
        <w:outlineLvl w:val="0"/>
        <w:rPr>
          <w:b/>
        </w:rPr>
        <w:pPrChange w:id="499" w:author="Li Wu" w:date="2016-06-27T13:11:00Z">
          <w:pPr>
            <w:spacing w:after="0" w:line="480" w:lineRule="auto"/>
            <w:contextualSpacing/>
          </w:pPr>
        </w:pPrChange>
      </w:pPr>
      <w:r w:rsidRPr="00DE7D54">
        <w:rPr>
          <w:b/>
        </w:rPr>
        <w:lastRenderedPageBreak/>
        <w:t>Acknowledgements</w:t>
      </w:r>
    </w:p>
    <w:p w14:paraId="4203AE6F" w14:textId="36A804E7" w:rsidR="00DA0784" w:rsidRPr="00DE7D54" w:rsidRDefault="003D5227" w:rsidP="003A2233">
      <w:pPr>
        <w:spacing w:line="480" w:lineRule="auto"/>
        <w:ind w:firstLine="720"/>
        <w:contextualSpacing/>
      </w:pPr>
      <w:r w:rsidRPr="00DE7D54">
        <w:t>The authors thank Dr. Jeffrey D. Lifson (NCI-Fredrick) for providing purified HIV-1 virions, Suresh de Silva for technical assistance, and Corine St. Gelais for critical reading the manuscript. The antibody to HIV-1 Gag (clone #24-2) and the HIV-1 RT inhibitor AZT were obtained from the NIH AIDS Reagent Program. This work was supported by NIH grants AI104483 to LW and AI074658 to CH and a seed grant to LW from the Center for RNA Biology at The Ohio State University (OSU). LW is also supported in part by NIH grants (CA181997 and AI120209) and the Public Health Preparedness for Infectious Diseases Program of OSU. CH is an investigator of the Howard Hughes Medical Institute.</w:t>
      </w:r>
    </w:p>
    <w:p w14:paraId="18357B80" w14:textId="77777777" w:rsidR="008A44D3" w:rsidRDefault="008A44D3" w:rsidP="003A2233">
      <w:pPr>
        <w:spacing w:line="480" w:lineRule="auto"/>
        <w:contextualSpacing/>
        <w:rPr>
          <w:rPrChange w:id="500" w:author="Li Wu" w:date="2016-06-27T13:11:00Z">
            <w:rPr>
              <w:b/>
            </w:rPr>
          </w:rPrChange>
        </w:rPr>
      </w:pPr>
    </w:p>
    <w:p w14:paraId="29E76F1E" w14:textId="2247A581" w:rsidR="003D5227" w:rsidRPr="00DA0784" w:rsidRDefault="003D5227" w:rsidP="00F24EC8">
      <w:pPr>
        <w:spacing w:line="480" w:lineRule="auto"/>
        <w:contextualSpacing/>
        <w:outlineLvl w:val="0"/>
        <w:rPr>
          <w:rPrChange w:id="501" w:author="Li Wu" w:date="2016-06-27T13:11:00Z">
            <w:rPr>
              <w:b/>
            </w:rPr>
          </w:rPrChange>
        </w:rPr>
        <w:pPrChange w:id="502" w:author="Li Wu" w:date="2016-06-27T13:11:00Z">
          <w:pPr>
            <w:pStyle w:val="EndNoteBibliography"/>
            <w:spacing w:line="480" w:lineRule="auto"/>
            <w:ind w:left="720" w:hanging="720"/>
            <w:contextualSpacing/>
            <w:jc w:val="left"/>
          </w:pPr>
        </w:pPrChange>
      </w:pPr>
      <w:r w:rsidRPr="00E624E5">
        <w:rPr>
          <w:b/>
        </w:rPr>
        <w:t>References</w:t>
      </w:r>
    </w:p>
    <w:p w14:paraId="7A051692" w14:textId="77777777" w:rsidR="001829A0" w:rsidRPr="00C83769" w:rsidRDefault="003D5227" w:rsidP="001829A0">
      <w:pPr>
        <w:pStyle w:val="EndNoteBibliography"/>
        <w:spacing w:after="240"/>
        <w:ind w:left="720" w:hanging="720"/>
        <w:rPr>
          <w:del w:id="503" w:author="Li Wu" w:date="2016-06-27T13:11:00Z"/>
          <w:noProof/>
        </w:rPr>
      </w:pPr>
      <w:r w:rsidRPr="00E624E5">
        <w:fldChar w:fldCharType="begin"/>
      </w:r>
      <w:r w:rsidRPr="00E624E5">
        <w:instrText xml:space="preserve"> ADDIN EN.REFLIST </w:instrText>
      </w:r>
      <w:r w:rsidRPr="00E624E5">
        <w:fldChar w:fldCharType="separate"/>
      </w:r>
      <w:del w:id="504" w:author="Li Wu" w:date="2016-06-27T13:11:00Z">
        <w:r w:rsidR="001829A0" w:rsidRPr="00C83769">
          <w:rPr>
            <w:noProof/>
          </w:rPr>
          <w:delText>1.</w:delText>
        </w:r>
        <w:r w:rsidR="001829A0" w:rsidRPr="00C83769">
          <w:rPr>
            <w:noProof/>
          </w:rPr>
          <w:tab/>
          <w:delText xml:space="preserve">Goff, S. P. (2007) Host factors exploited by retroviruses. </w:delText>
        </w:r>
        <w:r w:rsidR="001829A0" w:rsidRPr="00C83769">
          <w:rPr>
            <w:i/>
            <w:noProof/>
          </w:rPr>
          <w:delText>Nat Rev Microbiol</w:delText>
        </w:r>
        <w:r w:rsidR="001829A0" w:rsidRPr="00C83769">
          <w:rPr>
            <w:noProof/>
          </w:rPr>
          <w:delText xml:space="preserve"> </w:delText>
        </w:r>
        <w:r w:rsidR="001829A0" w:rsidRPr="00C83769">
          <w:rPr>
            <w:b/>
            <w:noProof/>
          </w:rPr>
          <w:delText>5</w:delText>
        </w:r>
        <w:r w:rsidR="001829A0" w:rsidRPr="00C83769">
          <w:rPr>
            <w:noProof/>
          </w:rPr>
          <w:delText>, 253-263</w:delText>
        </w:r>
      </w:del>
    </w:p>
    <w:p w14:paraId="303FDDBE" w14:textId="77777777" w:rsidR="001829A0" w:rsidRPr="00C83769" w:rsidRDefault="001829A0" w:rsidP="001829A0">
      <w:pPr>
        <w:pStyle w:val="EndNoteBibliography"/>
        <w:spacing w:after="240"/>
        <w:ind w:left="720" w:hanging="720"/>
        <w:rPr>
          <w:del w:id="505" w:author="Li Wu" w:date="2016-06-27T13:11:00Z"/>
          <w:noProof/>
        </w:rPr>
      </w:pPr>
      <w:del w:id="506" w:author="Li Wu" w:date="2016-06-27T13:11:00Z">
        <w:r w:rsidRPr="00C83769">
          <w:rPr>
            <w:noProof/>
          </w:rPr>
          <w:delText>2.</w:delText>
        </w:r>
        <w:r w:rsidRPr="00C83769">
          <w:rPr>
            <w:noProof/>
          </w:rPr>
          <w:tab/>
          <w:delText xml:space="preserve">Moir, S., Chun, T. W., and Fauci, A. S. (2011) Pathogenic mechanisms of HIV disease. </w:delText>
        </w:r>
        <w:r w:rsidRPr="00C83769">
          <w:rPr>
            <w:i/>
            <w:noProof/>
          </w:rPr>
          <w:delText>Annu Rev Pathol</w:delText>
        </w:r>
        <w:r w:rsidRPr="00C83769">
          <w:rPr>
            <w:noProof/>
          </w:rPr>
          <w:delText xml:space="preserve"> </w:delText>
        </w:r>
        <w:r w:rsidRPr="00C83769">
          <w:rPr>
            <w:b/>
            <w:noProof/>
          </w:rPr>
          <w:delText>6</w:delText>
        </w:r>
        <w:r w:rsidRPr="00C83769">
          <w:rPr>
            <w:noProof/>
          </w:rPr>
          <w:delText>, 223-248</w:delText>
        </w:r>
      </w:del>
    </w:p>
    <w:p w14:paraId="423F2DA6" w14:textId="77777777" w:rsidR="001829A0" w:rsidRPr="00C83769" w:rsidRDefault="001829A0" w:rsidP="001829A0">
      <w:pPr>
        <w:pStyle w:val="EndNoteBibliography"/>
        <w:spacing w:after="240"/>
        <w:ind w:left="720" w:hanging="720"/>
        <w:rPr>
          <w:del w:id="507" w:author="Li Wu" w:date="2016-06-27T13:11:00Z"/>
          <w:noProof/>
        </w:rPr>
      </w:pPr>
      <w:del w:id="508" w:author="Li Wu" w:date="2016-06-27T13:11:00Z">
        <w:r w:rsidRPr="00C83769">
          <w:rPr>
            <w:noProof/>
          </w:rPr>
          <w:delText>3.</w:delText>
        </w:r>
        <w:r w:rsidRPr="00C83769">
          <w:rPr>
            <w:noProof/>
          </w:rPr>
          <w:tab/>
          <w:delText>Wilkinson, K. A., Gorelick, R. J., Vasa, S. M., Guex, N., Rein, A., Mathews, D. H., Giddings, M. C., and Weeks, K. M. (2008)</w:delText>
        </w:r>
      </w:del>
      <w:moveFromRangeStart w:id="509" w:author="Li Wu" w:date="2016-06-27T13:11:00Z" w:name="move454796422"/>
      <w:moveFrom w:id="510" w:author="Li Wu" w:date="2016-06-27T13:11:00Z">
        <w:r w:rsidR="003C2FC9" w:rsidRPr="003C2FC9">
          <w:rPr>
            <w:noProof/>
          </w:rPr>
          <w:t xml:space="preserve"> High-throughput SHAPE analysis reveals structures in HIV-1 genomic RNA strongly conserved across distinct biological states. </w:t>
        </w:r>
        <w:r w:rsidR="003C2FC9" w:rsidRPr="003C2FC9">
          <w:rPr>
            <w:rPrChange w:id="511" w:author="Li Wu" w:date="2016-06-27T13:11:00Z">
              <w:rPr>
                <w:i/>
              </w:rPr>
            </w:rPrChange>
          </w:rPr>
          <w:t>PLoS Biol</w:t>
        </w:r>
        <w:r w:rsidR="003C2FC9" w:rsidRPr="003C2FC9">
          <w:rPr>
            <w:i/>
            <w:rPrChange w:id="512" w:author="Li Wu" w:date="2016-06-27T13:11:00Z">
              <w:rPr/>
            </w:rPrChange>
          </w:rPr>
          <w:t xml:space="preserve"> 6</w:t>
        </w:r>
        <w:r w:rsidR="003C2FC9" w:rsidRPr="003C2FC9">
          <w:rPr>
            <w:noProof/>
          </w:rPr>
          <w:t>, e96</w:t>
        </w:r>
      </w:moveFrom>
      <w:moveFromRangeEnd w:id="509"/>
    </w:p>
    <w:p w14:paraId="0CC6FF24" w14:textId="77777777" w:rsidR="001829A0" w:rsidRPr="00C83769" w:rsidRDefault="001829A0" w:rsidP="001829A0">
      <w:pPr>
        <w:pStyle w:val="EndNoteBibliography"/>
        <w:spacing w:after="240"/>
        <w:ind w:left="720" w:hanging="720"/>
        <w:rPr>
          <w:del w:id="513" w:author="Li Wu" w:date="2016-06-27T13:11:00Z"/>
          <w:noProof/>
        </w:rPr>
      </w:pPr>
      <w:del w:id="514" w:author="Li Wu" w:date="2016-06-27T13:11:00Z">
        <w:r w:rsidRPr="00C83769">
          <w:rPr>
            <w:noProof/>
          </w:rPr>
          <w:delText>4.</w:delText>
        </w:r>
        <w:r w:rsidRPr="00C83769">
          <w:rPr>
            <w:noProof/>
          </w:rPr>
          <w:tab/>
          <w:delText xml:space="preserve">Watts, J. M., Dang, K. K., Gorelick, R. J., Leonard, C. W., Bess, J. W., Jr., Swanstrom, R., Burch, C. L., and Weeks, K. M. (2009) Architecture and secondary structure of an entire HIV-1 RNA genome. </w:delText>
        </w:r>
        <w:r w:rsidRPr="00C83769">
          <w:rPr>
            <w:i/>
            <w:noProof/>
          </w:rPr>
          <w:delText>Nature</w:delText>
        </w:r>
        <w:r w:rsidRPr="00C83769">
          <w:rPr>
            <w:noProof/>
          </w:rPr>
          <w:delText xml:space="preserve"> </w:delText>
        </w:r>
        <w:r w:rsidRPr="00C83769">
          <w:rPr>
            <w:b/>
            <w:noProof/>
          </w:rPr>
          <w:delText>460</w:delText>
        </w:r>
        <w:r w:rsidRPr="00C83769">
          <w:rPr>
            <w:noProof/>
          </w:rPr>
          <w:delText>, 711-716</w:delText>
        </w:r>
      </w:del>
    </w:p>
    <w:p w14:paraId="2FECDD2F" w14:textId="77777777" w:rsidR="001829A0" w:rsidRPr="00C83769" w:rsidRDefault="001829A0" w:rsidP="001829A0">
      <w:pPr>
        <w:pStyle w:val="EndNoteBibliography"/>
        <w:spacing w:after="240"/>
        <w:ind w:left="720" w:hanging="720"/>
        <w:rPr>
          <w:del w:id="515" w:author="Li Wu" w:date="2016-06-27T13:11:00Z"/>
          <w:noProof/>
        </w:rPr>
      </w:pPr>
      <w:del w:id="516" w:author="Li Wu" w:date="2016-06-27T13:11:00Z">
        <w:r w:rsidRPr="00C83769">
          <w:rPr>
            <w:noProof/>
          </w:rPr>
          <w:delText>5.</w:delText>
        </w:r>
        <w:r w:rsidRPr="00C83769">
          <w:rPr>
            <w:noProof/>
          </w:rPr>
          <w:tab/>
          <w:delText>Kutluay, S. B., Zang, T., Blanco-Melo, D., Powell, C., Jannain, D., Errando, M., and Bieniasz, P. D. (2014)</w:delText>
        </w:r>
      </w:del>
      <w:moveFromRangeStart w:id="517" w:author="Li Wu" w:date="2016-06-27T13:11:00Z" w:name="move454796423"/>
      <w:moveFrom w:id="518" w:author="Li Wu" w:date="2016-06-27T13:11:00Z">
        <w:r w:rsidR="003C2FC9" w:rsidRPr="003C2FC9">
          <w:rPr>
            <w:noProof/>
          </w:rPr>
          <w:t xml:space="preserve"> Global changes in the RNA binding specificity of HIV-1 gag regulate virion genesis. </w:t>
        </w:r>
        <w:r w:rsidR="003C2FC9" w:rsidRPr="003C2FC9">
          <w:rPr>
            <w:rPrChange w:id="519" w:author="Li Wu" w:date="2016-06-27T13:11:00Z">
              <w:rPr>
                <w:i/>
              </w:rPr>
            </w:rPrChange>
          </w:rPr>
          <w:t>Cell</w:t>
        </w:r>
        <w:r w:rsidR="003C2FC9" w:rsidRPr="003C2FC9">
          <w:rPr>
            <w:i/>
            <w:rPrChange w:id="520" w:author="Li Wu" w:date="2016-06-27T13:11:00Z">
              <w:rPr/>
            </w:rPrChange>
          </w:rPr>
          <w:t xml:space="preserve"> 159</w:t>
        </w:r>
        <w:r w:rsidR="003C2FC9" w:rsidRPr="003C2FC9">
          <w:rPr>
            <w:noProof/>
          </w:rPr>
          <w:t>, 1096-1109</w:t>
        </w:r>
      </w:moveFrom>
      <w:moveFromRangeEnd w:id="517"/>
    </w:p>
    <w:p w14:paraId="3A668D9F" w14:textId="77777777" w:rsidR="001829A0" w:rsidRPr="00C83769" w:rsidRDefault="001829A0" w:rsidP="001829A0">
      <w:pPr>
        <w:pStyle w:val="EndNoteBibliography"/>
        <w:spacing w:after="240"/>
        <w:ind w:left="720" w:hanging="720"/>
        <w:rPr>
          <w:del w:id="521" w:author="Li Wu" w:date="2016-06-27T13:11:00Z"/>
          <w:noProof/>
        </w:rPr>
      </w:pPr>
      <w:del w:id="522" w:author="Li Wu" w:date="2016-06-27T13:11:00Z">
        <w:r w:rsidRPr="00C83769">
          <w:rPr>
            <w:noProof/>
          </w:rPr>
          <w:delText>6.</w:delText>
        </w:r>
        <w:r w:rsidRPr="00C83769">
          <w:rPr>
            <w:noProof/>
          </w:rPr>
          <w:tab/>
          <w:delText>Lavender, C. A., Gorelick, R. J., and Weeks, K. M. (2015)</w:delText>
        </w:r>
      </w:del>
      <w:moveFromRangeStart w:id="523" w:author="Li Wu" w:date="2016-06-27T13:11:00Z" w:name="move454796424"/>
      <w:moveFrom w:id="524" w:author="Li Wu" w:date="2016-06-27T13:11:00Z">
        <w:r w:rsidR="003C2FC9" w:rsidRPr="003C2FC9">
          <w:rPr>
            <w:noProof/>
          </w:rPr>
          <w:t xml:space="preserve"> Structure-Based Alignment and Consensus Secondary Structures for Three HIV-Related RNA Genomes. </w:t>
        </w:r>
        <w:r w:rsidR="003C2FC9" w:rsidRPr="003C2FC9">
          <w:rPr>
            <w:rPrChange w:id="525" w:author="Li Wu" w:date="2016-06-27T13:11:00Z">
              <w:rPr>
                <w:i/>
              </w:rPr>
            </w:rPrChange>
          </w:rPr>
          <w:t>PLoS Comput Biol</w:t>
        </w:r>
        <w:r w:rsidR="003C2FC9" w:rsidRPr="003C2FC9">
          <w:rPr>
            <w:i/>
            <w:rPrChange w:id="526" w:author="Li Wu" w:date="2016-06-27T13:11:00Z">
              <w:rPr/>
            </w:rPrChange>
          </w:rPr>
          <w:t xml:space="preserve"> 11</w:t>
        </w:r>
        <w:r w:rsidR="003C2FC9" w:rsidRPr="003C2FC9">
          <w:rPr>
            <w:noProof/>
          </w:rPr>
          <w:t>, e1004230</w:t>
        </w:r>
      </w:moveFrom>
      <w:moveFromRangeEnd w:id="523"/>
    </w:p>
    <w:p w14:paraId="0B53CFFA" w14:textId="77777777" w:rsidR="001829A0" w:rsidRPr="00C83769" w:rsidRDefault="001829A0" w:rsidP="001829A0">
      <w:pPr>
        <w:pStyle w:val="EndNoteBibliography"/>
        <w:spacing w:after="240"/>
        <w:ind w:left="720" w:hanging="720"/>
        <w:rPr>
          <w:del w:id="527" w:author="Li Wu" w:date="2016-06-27T13:11:00Z"/>
          <w:noProof/>
        </w:rPr>
      </w:pPr>
      <w:del w:id="528" w:author="Li Wu" w:date="2016-06-27T13:11:00Z">
        <w:r w:rsidRPr="00C83769">
          <w:rPr>
            <w:noProof/>
          </w:rPr>
          <w:delText>7.</w:delText>
        </w:r>
        <w:r w:rsidRPr="00C83769">
          <w:rPr>
            <w:noProof/>
          </w:rPr>
          <w:tab/>
          <w:delText xml:space="preserve">Jia, G., Fu, Y., and He, C. (2013) Reversible RNA adenosine methylation in biological regulation. </w:delText>
        </w:r>
        <w:r w:rsidRPr="00C83769">
          <w:rPr>
            <w:i/>
            <w:noProof/>
          </w:rPr>
          <w:delText>Trends Genet</w:delText>
        </w:r>
        <w:r w:rsidRPr="00C83769">
          <w:rPr>
            <w:noProof/>
          </w:rPr>
          <w:delText xml:space="preserve"> </w:delText>
        </w:r>
        <w:r w:rsidRPr="00C83769">
          <w:rPr>
            <w:b/>
            <w:noProof/>
          </w:rPr>
          <w:delText>29</w:delText>
        </w:r>
        <w:r w:rsidRPr="00C83769">
          <w:rPr>
            <w:noProof/>
          </w:rPr>
          <w:delText>, 108-115</w:delText>
        </w:r>
      </w:del>
    </w:p>
    <w:p w14:paraId="7FE06F5E" w14:textId="77777777" w:rsidR="001829A0" w:rsidRPr="00C83769" w:rsidRDefault="001829A0" w:rsidP="001829A0">
      <w:pPr>
        <w:pStyle w:val="EndNoteBibliography"/>
        <w:spacing w:after="240"/>
        <w:ind w:left="720" w:hanging="720"/>
        <w:rPr>
          <w:del w:id="529" w:author="Li Wu" w:date="2016-06-27T13:11:00Z"/>
          <w:noProof/>
        </w:rPr>
      </w:pPr>
      <w:del w:id="530" w:author="Li Wu" w:date="2016-06-27T13:11:00Z">
        <w:r w:rsidRPr="00C83769">
          <w:rPr>
            <w:noProof/>
          </w:rPr>
          <w:delText>8.</w:delText>
        </w:r>
        <w:r w:rsidRPr="00C83769">
          <w:rPr>
            <w:noProof/>
          </w:rPr>
          <w:tab/>
          <w:delText>Fu, Y., Dominissini, D., Rechavi, G., and He, C. (2014)</w:delText>
        </w:r>
      </w:del>
      <w:moveFromRangeStart w:id="531" w:author="Li Wu" w:date="2016-06-27T13:11:00Z" w:name="move454796425"/>
      <w:moveFrom w:id="532" w:author="Li Wu" w:date="2016-06-27T13:11:00Z">
        <w:r w:rsidR="003C2FC9" w:rsidRPr="003C2FC9">
          <w:rPr>
            <w:noProof/>
          </w:rPr>
          <w:t xml:space="preserve"> Gene expression regulation mediated through reversible m(6)A RNA methylation. </w:t>
        </w:r>
        <w:r w:rsidR="003C2FC9" w:rsidRPr="003C2FC9">
          <w:rPr>
            <w:rPrChange w:id="533" w:author="Li Wu" w:date="2016-06-27T13:11:00Z">
              <w:rPr>
                <w:i/>
              </w:rPr>
            </w:rPrChange>
          </w:rPr>
          <w:t>Nat Rev Genet</w:t>
        </w:r>
        <w:r w:rsidR="003C2FC9" w:rsidRPr="003C2FC9">
          <w:rPr>
            <w:i/>
            <w:rPrChange w:id="534" w:author="Li Wu" w:date="2016-06-27T13:11:00Z">
              <w:rPr/>
            </w:rPrChange>
          </w:rPr>
          <w:t xml:space="preserve"> 15</w:t>
        </w:r>
        <w:r w:rsidR="003C2FC9" w:rsidRPr="003C2FC9">
          <w:rPr>
            <w:noProof/>
          </w:rPr>
          <w:t>, 293-306</w:t>
        </w:r>
      </w:moveFrom>
      <w:moveFromRangeEnd w:id="531"/>
    </w:p>
    <w:p w14:paraId="45EBDE82" w14:textId="77777777" w:rsidR="001829A0" w:rsidRPr="00C83769" w:rsidRDefault="001829A0" w:rsidP="001829A0">
      <w:pPr>
        <w:pStyle w:val="EndNoteBibliography"/>
        <w:spacing w:after="240"/>
        <w:ind w:left="720" w:hanging="720"/>
        <w:rPr>
          <w:del w:id="535" w:author="Li Wu" w:date="2016-06-27T13:11:00Z"/>
          <w:noProof/>
        </w:rPr>
      </w:pPr>
      <w:del w:id="536" w:author="Li Wu" w:date="2016-06-27T13:11:00Z">
        <w:r w:rsidRPr="00C83769">
          <w:rPr>
            <w:noProof/>
          </w:rPr>
          <w:delText>9.</w:delText>
        </w:r>
        <w:r w:rsidRPr="00C83769">
          <w:rPr>
            <w:noProof/>
          </w:rPr>
          <w:tab/>
          <w:delText>Yue, Y., Liu, J., and He, C. (2015)</w:delText>
        </w:r>
      </w:del>
      <w:moveFromRangeStart w:id="537" w:author="Li Wu" w:date="2016-06-27T13:11:00Z" w:name="move454796426"/>
      <w:moveFrom w:id="538" w:author="Li Wu" w:date="2016-06-27T13:11:00Z">
        <w:r w:rsidR="003C2FC9" w:rsidRPr="003C2FC9">
          <w:rPr>
            <w:noProof/>
          </w:rPr>
          <w:t xml:space="preserve"> RNA N6-methyladenosine methylation in post-transcriptional gene expression regulation. </w:t>
        </w:r>
        <w:r w:rsidR="003C2FC9" w:rsidRPr="003C2FC9">
          <w:rPr>
            <w:rPrChange w:id="539" w:author="Li Wu" w:date="2016-06-27T13:11:00Z">
              <w:rPr>
                <w:i/>
              </w:rPr>
            </w:rPrChange>
          </w:rPr>
          <w:t>Genes Dev</w:t>
        </w:r>
        <w:r w:rsidR="003C2FC9" w:rsidRPr="003C2FC9">
          <w:rPr>
            <w:i/>
            <w:rPrChange w:id="540" w:author="Li Wu" w:date="2016-06-27T13:11:00Z">
              <w:rPr/>
            </w:rPrChange>
          </w:rPr>
          <w:t xml:space="preserve"> 29</w:t>
        </w:r>
        <w:r w:rsidR="003C2FC9" w:rsidRPr="003C2FC9">
          <w:rPr>
            <w:noProof/>
          </w:rPr>
          <w:t>, 1343-1355</w:t>
        </w:r>
      </w:moveFrom>
      <w:moveFromRangeEnd w:id="537"/>
    </w:p>
    <w:p w14:paraId="04C40928" w14:textId="77777777" w:rsidR="001829A0" w:rsidRPr="00C83769" w:rsidRDefault="001829A0" w:rsidP="001829A0">
      <w:pPr>
        <w:pStyle w:val="EndNoteBibliography"/>
        <w:spacing w:after="240"/>
        <w:ind w:left="720" w:hanging="720"/>
        <w:rPr>
          <w:del w:id="541" w:author="Li Wu" w:date="2016-06-27T13:11:00Z"/>
          <w:noProof/>
        </w:rPr>
      </w:pPr>
      <w:del w:id="542" w:author="Li Wu" w:date="2016-06-27T13:11:00Z">
        <w:r w:rsidRPr="00C83769">
          <w:rPr>
            <w:noProof/>
          </w:rPr>
          <w:delText>10.</w:delText>
        </w:r>
        <w:r w:rsidRPr="00C83769">
          <w:rPr>
            <w:noProof/>
          </w:rPr>
          <w:tab/>
          <w:delText xml:space="preserve">Jia, G. F., Fu, Y., Zhao, X., Dai, Q., Zheng, G. Q., Yang, Y., Yi, C. Q., Lindahl, T., Pan, T., Yang, Y. G., and He, C. (2011) N6-Methyladenosine in nuclear RNA is a major substrate of the obesity-associated FTO. </w:delText>
        </w:r>
        <w:r w:rsidRPr="00C83769">
          <w:rPr>
            <w:i/>
            <w:noProof/>
          </w:rPr>
          <w:delText>Nat Chem Biol</w:delText>
        </w:r>
        <w:r w:rsidRPr="00C83769">
          <w:rPr>
            <w:noProof/>
          </w:rPr>
          <w:delText xml:space="preserve"> </w:delText>
        </w:r>
        <w:r w:rsidRPr="00C83769">
          <w:rPr>
            <w:b/>
            <w:noProof/>
          </w:rPr>
          <w:delText>7</w:delText>
        </w:r>
        <w:r w:rsidRPr="00C83769">
          <w:rPr>
            <w:noProof/>
          </w:rPr>
          <w:delText>, 885-887</w:delText>
        </w:r>
      </w:del>
    </w:p>
    <w:p w14:paraId="6F9FF488" w14:textId="77777777" w:rsidR="001829A0" w:rsidRPr="00C83769" w:rsidRDefault="001829A0" w:rsidP="001829A0">
      <w:pPr>
        <w:pStyle w:val="EndNoteBibliography"/>
        <w:spacing w:after="240"/>
        <w:ind w:left="720" w:hanging="720"/>
        <w:rPr>
          <w:del w:id="543" w:author="Li Wu" w:date="2016-06-27T13:11:00Z"/>
          <w:noProof/>
        </w:rPr>
      </w:pPr>
      <w:del w:id="544" w:author="Li Wu" w:date="2016-06-27T13:11:00Z">
        <w:r w:rsidRPr="00C83769">
          <w:rPr>
            <w:noProof/>
          </w:rPr>
          <w:delText>11.</w:delText>
        </w:r>
        <w:r w:rsidRPr="00C83769">
          <w:rPr>
            <w:noProof/>
          </w:rPr>
          <w:tab/>
          <w:delText xml:space="preserve">Zheng, G. Q., Dahl, J. A., Niu, Y. M., Fedorcsak, P., Huang, C. M., Li, C. J., Vagbo, C. B., Shi, Y., Wang, W. L., Song, S. H., Lu, Z. K., Bosmans, R. P. G., Dai, Q., Hao, Y. J., Yang, X., Zhao, W. M., Tong, W. M., Wang, X. J., Bogdan, F., Furu, K., Fu, Y., Jia, G. F., Zhao, X., Liu, J., Krokan, H. E., Klungland, A., Yang, Y. G., and He, C. (2013) ALKBH5 Is a Mammalian RNA Demethylase that Impacts RNA Metabolism and Mouse Fertility. </w:delText>
        </w:r>
        <w:r w:rsidRPr="00C83769">
          <w:rPr>
            <w:i/>
            <w:noProof/>
          </w:rPr>
          <w:delText>Mol Cell</w:delText>
        </w:r>
        <w:r w:rsidRPr="00C83769">
          <w:rPr>
            <w:noProof/>
          </w:rPr>
          <w:delText xml:space="preserve"> </w:delText>
        </w:r>
        <w:r w:rsidRPr="00C83769">
          <w:rPr>
            <w:b/>
            <w:noProof/>
          </w:rPr>
          <w:delText>49</w:delText>
        </w:r>
        <w:r w:rsidRPr="00C83769">
          <w:rPr>
            <w:noProof/>
          </w:rPr>
          <w:delText>, 18-29</w:delText>
        </w:r>
      </w:del>
    </w:p>
    <w:p w14:paraId="3F1927D2" w14:textId="77777777" w:rsidR="001829A0" w:rsidRPr="00C83769" w:rsidRDefault="001829A0" w:rsidP="001829A0">
      <w:pPr>
        <w:pStyle w:val="EndNoteBibliography"/>
        <w:spacing w:after="240"/>
        <w:ind w:left="720" w:hanging="720"/>
        <w:rPr>
          <w:del w:id="545" w:author="Li Wu" w:date="2016-06-27T13:11:00Z"/>
          <w:noProof/>
        </w:rPr>
      </w:pPr>
      <w:del w:id="546" w:author="Li Wu" w:date="2016-06-27T13:11:00Z">
        <w:r w:rsidRPr="00C83769">
          <w:rPr>
            <w:noProof/>
          </w:rPr>
          <w:delText>12.</w:delText>
        </w:r>
        <w:r w:rsidRPr="00C83769">
          <w:rPr>
            <w:noProof/>
          </w:rPr>
          <w:tab/>
          <w:delText>Liu, J., Yue, Y., Han, D., Wang, X., Fu, Y., Zhang, L., Jia, G., Yu, M., Lu, Z., Deng, X., Dai, Q., Chen, W., and He, C. (2014)</w:delText>
        </w:r>
      </w:del>
      <w:moveFromRangeStart w:id="547" w:author="Li Wu" w:date="2016-06-27T13:11:00Z" w:name="move454796427"/>
      <w:moveFrom w:id="548" w:author="Li Wu" w:date="2016-06-27T13:11:00Z">
        <w:r w:rsidR="003C2FC9" w:rsidRPr="003C2FC9">
          <w:rPr>
            <w:noProof/>
          </w:rPr>
          <w:t xml:space="preserve"> A METTL3-METTL14 complex mediates mammalian nuclear RNA N6-adenosine methylation. </w:t>
        </w:r>
        <w:r w:rsidR="003C2FC9" w:rsidRPr="003C2FC9">
          <w:rPr>
            <w:rPrChange w:id="549" w:author="Li Wu" w:date="2016-06-27T13:11:00Z">
              <w:rPr>
                <w:i/>
              </w:rPr>
            </w:rPrChange>
          </w:rPr>
          <w:t>Nat Chem Biol</w:t>
        </w:r>
        <w:r w:rsidR="003C2FC9" w:rsidRPr="003C2FC9">
          <w:rPr>
            <w:i/>
            <w:rPrChange w:id="550" w:author="Li Wu" w:date="2016-06-27T13:11:00Z">
              <w:rPr/>
            </w:rPrChange>
          </w:rPr>
          <w:t xml:space="preserve"> 10</w:t>
        </w:r>
        <w:r w:rsidR="003C2FC9" w:rsidRPr="003C2FC9">
          <w:rPr>
            <w:noProof/>
          </w:rPr>
          <w:t>, 93-95</w:t>
        </w:r>
      </w:moveFrom>
      <w:moveFromRangeEnd w:id="547"/>
    </w:p>
    <w:p w14:paraId="43196C0B" w14:textId="77777777" w:rsidR="001829A0" w:rsidRPr="00C83769" w:rsidRDefault="001829A0" w:rsidP="001829A0">
      <w:pPr>
        <w:pStyle w:val="EndNoteBibliography"/>
        <w:spacing w:after="240"/>
        <w:ind w:left="720" w:hanging="720"/>
        <w:rPr>
          <w:del w:id="551" w:author="Li Wu" w:date="2016-06-27T13:11:00Z"/>
          <w:noProof/>
        </w:rPr>
      </w:pPr>
      <w:del w:id="552" w:author="Li Wu" w:date="2016-06-27T13:11:00Z">
        <w:r w:rsidRPr="00C83769">
          <w:rPr>
            <w:noProof/>
          </w:rPr>
          <w:delText>13.</w:delText>
        </w:r>
        <w:r w:rsidRPr="00C83769">
          <w:rPr>
            <w:noProof/>
          </w:rPr>
          <w:tab/>
          <w:delText xml:space="preserve">Wang, X., Zhao, Boxuan S., Roundtree, Ian A., Lu, Z., Han, D., Ma, H., Weng, X., Chen, K., Shi, H., and He, C. (2015) N6-methyladenosine Modulates Messenger RNA Translation Efficiency. </w:delText>
        </w:r>
        <w:r w:rsidRPr="00C83769">
          <w:rPr>
            <w:i/>
            <w:noProof/>
          </w:rPr>
          <w:delText>Cell</w:delText>
        </w:r>
        <w:r w:rsidRPr="00C83769">
          <w:rPr>
            <w:noProof/>
          </w:rPr>
          <w:delText xml:space="preserve"> </w:delText>
        </w:r>
        <w:r w:rsidRPr="00C83769">
          <w:rPr>
            <w:b/>
            <w:noProof/>
          </w:rPr>
          <w:delText>161</w:delText>
        </w:r>
        <w:r w:rsidRPr="00C83769">
          <w:rPr>
            <w:noProof/>
          </w:rPr>
          <w:delText>, 1388-1399</w:delText>
        </w:r>
      </w:del>
    </w:p>
    <w:p w14:paraId="4DAA0703" w14:textId="77777777" w:rsidR="001829A0" w:rsidRPr="00C83769" w:rsidRDefault="001829A0" w:rsidP="001829A0">
      <w:pPr>
        <w:pStyle w:val="EndNoteBibliography"/>
        <w:spacing w:after="240"/>
        <w:ind w:left="720" w:hanging="720"/>
        <w:rPr>
          <w:del w:id="553" w:author="Li Wu" w:date="2016-06-27T13:11:00Z"/>
          <w:noProof/>
        </w:rPr>
      </w:pPr>
      <w:del w:id="554" w:author="Li Wu" w:date="2016-06-27T13:11:00Z">
        <w:r w:rsidRPr="00C83769">
          <w:rPr>
            <w:noProof/>
          </w:rPr>
          <w:delText>14.</w:delText>
        </w:r>
        <w:r w:rsidRPr="00C83769">
          <w:rPr>
            <w:noProof/>
          </w:rPr>
          <w:tab/>
        </w:r>
      </w:del>
      <w:moveFromRangeStart w:id="555" w:author="Li Wu" w:date="2016-06-27T13:11:00Z" w:name="move454796428"/>
      <w:moveFrom w:id="556" w:author="Li Wu" w:date="2016-06-27T13:11:00Z">
        <w:r w:rsidR="003C2FC9" w:rsidRPr="003C2FC9">
          <w:rPr>
            <w:noProof/>
          </w:rPr>
          <w:t>Dominissini, D., Moshitch-Moshkovitz, S., Schwartz, S., Salmon-Divon, M., Ungar, L., Osenberg, S., Cesarkas, K., Jacob-Hirsch, J., Amariglio, N., Kupiec, M.</w:t>
        </w:r>
        <w:r w:rsidR="003C2FC9" w:rsidRPr="003C2FC9">
          <w:rPr>
            <w:i/>
            <w:rPrChange w:id="557" w:author="Li Wu" w:date="2016-06-27T13:11:00Z">
              <w:rPr/>
            </w:rPrChange>
          </w:rPr>
          <w:t xml:space="preserve">, </w:t>
        </w:r>
      </w:moveFrom>
      <w:moveFromRangeEnd w:id="555"/>
      <w:del w:id="558" w:author="Li Wu" w:date="2016-06-27T13:11:00Z">
        <w:r w:rsidRPr="00C83769">
          <w:rPr>
            <w:noProof/>
          </w:rPr>
          <w:delText xml:space="preserve">Sorek, R., and Rechavi, G. (2012) Topology of the human and mouse m6A RNA methylomes revealed by m6A-seq. </w:delText>
        </w:r>
        <w:r w:rsidRPr="00C83769">
          <w:rPr>
            <w:i/>
            <w:noProof/>
          </w:rPr>
          <w:delText>Nature</w:delText>
        </w:r>
        <w:r w:rsidRPr="00C83769">
          <w:rPr>
            <w:noProof/>
          </w:rPr>
          <w:delText xml:space="preserve"> </w:delText>
        </w:r>
        <w:r w:rsidRPr="00C83769">
          <w:rPr>
            <w:b/>
            <w:noProof/>
          </w:rPr>
          <w:delText>485</w:delText>
        </w:r>
        <w:r w:rsidRPr="00C83769">
          <w:rPr>
            <w:noProof/>
          </w:rPr>
          <w:delText>, 201-206</w:delText>
        </w:r>
      </w:del>
    </w:p>
    <w:p w14:paraId="1EA4ED41" w14:textId="77777777" w:rsidR="001829A0" w:rsidRPr="00C83769" w:rsidRDefault="001829A0" w:rsidP="001829A0">
      <w:pPr>
        <w:pStyle w:val="EndNoteBibliography"/>
        <w:spacing w:after="240"/>
        <w:ind w:left="720" w:hanging="720"/>
        <w:rPr>
          <w:del w:id="559" w:author="Li Wu" w:date="2016-06-27T13:11:00Z"/>
          <w:noProof/>
        </w:rPr>
      </w:pPr>
      <w:del w:id="560" w:author="Li Wu" w:date="2016-06-27T13:11:00Z">
        <w:r w:rsidRPr="00C83769">
          <w:rPr>
            <w:noProof/>
          </w:rPr>
          <w:delText>15.</w:delText>
        </w:r>
        <w:r w:rsidRPr="00C83769">
          <w:rPr>
            <w:noProof/>
          </w:rPr>
          <w:tab/>
          <w:delText>Meyer, K. D., Saletore, Y., Zumbo, P., Elemento, O., Mason, C. E., and Jaffrey, S. R. (2012)</w:delText>
        </w:r>
      </w:del>
      <w:moveFromRangeStart w:id="561" w:author="Li Wu" w:date="2016-06-27T13:11:00Z" w:name="move454796429"/>
      <w:moveFrom w:id="562" w:author="Li Wu" w:date="2016-06-27T13:11:00Z">
        <w:r w:rsidR="003C2FC9" w:rsidRPr="003C2FC9">
          <w:rPr>
            <w:noProof/>
          </w:rPr>
          <w:t xml:space="preserve"> Comprehensive analysis of mRNA methylation reveals enrichment in 3' UTRs and near stop codons. </w:t>
        </w:r>
        <w:r w:rsidR="003C2FC9" w:rsidRPr="003C2FC9">
          <w:rPr>
            <w:rPrChange w:id="563" w:author="Li Wu" w:date="2016-06-27T13:11:00Z">
              <w:rPr>
                <w:i/>
              </w:rPr>
            </w:rPrChange>
          </w:rPr>
          <w:t>Cell</w:t>
        </w:r>
        <w:r w:rsidR="003C2FC9" w:rsidRPr="003C2FC9">
          <w:rPr>
            <w:i/>
            <w:rPrChange w:id="564" w:author="Li Wu" w:date="2016-06-27T13:11:00Z">
              <w:rPr/>
            </w:rPrChange>
          </w:rPr>
          <w:t xml:space="preserve"> 149</w:t>
        </w:r>
        <w:r w:rsidR="003C2FC9" w:rsidRPr="003C2FC9">
          <w:rPr>
            <w:noProof/>
          </w:rPr>
          <w:t>, 1635-1646</w:t>
        </w:r>
      </w:moveFrom>
      <w:moveFromRangeEnd w:id="561"/>
    </w:p>
    <w:p w14:paraId="3644E965" w14:textId="77777777" w:rsidR="001829A0" w:rsidRPr="00C83769" w:rsidRDefault="001829A0" w:rsidP="001829A0">
      <w:pPr>
        <w:pStyle w:val="EndNoteBibliography"/>
        <w:spacing w:after="240"/>
        <w:ind w:left="720" w:hanging="720"/>
        <w:rPr>
          <w:del w:id="565" w:author="Li Wu" w:date="2016-06-27T13:11:00Z"/>
          <w:noProof/>
        </w:rPr>
      </w:pPr>
      <w:del w:id="566" w:author="Li Wu" w:date="2016-06-27T13:11:00Z">
        <w:r w:rsidRPr="00C83769">
          <w:rPr>
            <w:noProof/>
          </w:rPr>
          <w:delText>16.</w:delText>
        </w:r>
        <w:r w:rsidRPr="00C83769">
          <w:rPr>
            <w:noProof/>
          </w:rPr>
          <w:tab/>
          <w:delText>Zhou, J., Wan, J., Gao, X., Zhang, X., Jaffrey, S. R., and Qian, S. B. (2015)</w:delText>
        </w:r>
      </w:del>
      <w:moveFromRangeStart w:id="567" w:author="Li Wu" w:date="2016-06-27T13:11:00Z" w:name="move454796430"/>
      <w:moveFrom w:id="568" w:author="Li Wu" w:date="2016-06-27T13:11:00Z">
        <w:r w:rsidR="003C2FC9" w:rsidRPr="003C2FC9">
          <w:rPr>
            <w:noProof/>
          </w:rPr>
          <w:t xml:space="preserve"> Dynamic m(6)A mRNA methylation directs translational control of heat shock response. </w:t>
        </w:r>
        <w:r w:rsidR="003C2FC9" w:rsidRPr="003C2FC9">
          <w:rPr>
            <w:rPrChange w:id="569" w:author="Li Wu" w:date="2016-06-27T13:11:00Z">
              <w:rPr>
                <w:i/>
              </w:rPr>
            </w:rPrChange>
          </w:rPr>
          <w:t>Nature</w:t>
        </w:r>
        <w:r w:rsidR="003C2FC9" w:rsidRPr="003C2FC9">
          <w:rPr>
            <w:i/>
            <w:rPrChange w:id="570" w:author="Li Wu" w:date="2016-06-27T13:11:00Z">
              <w:rPr/>
            </w:rPrChange>
          </w:rPr>
          <w:t xml:space="preserve"> 526</w:t>
        </w:r>
        <w:r w:rsidR="003C2FC9" w:rsidRPr="003C2FC9">
          <w:rPr>
            <w:noProof/>
          </w:rPr>
          <w:t>, 591-594</w:t>
        </w:r>
      </w:moveFrom>
      <w:moveFromRangeEnd w:id="567"/>
    </w:p>
    <w:p w14:paraId="6D4BBAA8" w14:textId="77777777" w:rsidR="001829A0" w:rsidRPr="00C83769" w:rsidRDefault="001829A0" w:rsidP="001829A0">
      <w:pPr>
        <w:pStyle w:val="EndNoteBibliography"/>
        <w:spacing w:after="240"/>
        <w:ind w:left="720" w:hanging="720"/>
        <w:rPr>
          <w:del w:id="571" w:author="Li Wu" w:date="2016-06-27T13:11:00Z"/>
          <w:noProof/>
        </w:rPr>
      </w:pPr>
      <w:del w:id="572" w:author="Li Wu" w:date="2016-06-27T13:11:00Z">
        <w:r w:rsidRPr="00C83769">
          <w:rPr>
            <w:noProof/>
          </w:rPr>
          <w:delText>17.</w:delText>
        </w:r>
        <w:r w:rsidRPr="00C83769">
          <w:rPr>
            <w:noProof/>
          </w:rPr>
          <w:tab/>
          <w:delText>Krug, R. M., Morgan, M. A., and Shatkin, A. J. (1976)</w:delText>
        </w:r>
      </w:del>
      <w:moveFromRangeStart w:id="573" w:author="Li Wu" w:date="2016-06-27T13:11:00Z" w:name="move454796431"/>
      <w:moveFrom w:id="574" w:author="Li Wu" w:date="2016-06-27T13:11:00Z">
        <w:r w:rsidR="003C2FC9" w:rsidRPr="003C2FC9">
          <w:rPr>
            <w:noProof/>
          </w:rPr>
          <w:t xml:space="preserve"> Influenza viral mRNA contains internal N6-methyladenosine and 5'-terminal 7-methylguanosine in cap structures. </w:t>
        </w:r>
        <w:r w:rsidR="003C2FC9" w:rsidRPr="003C2FC9">
          <w:rPr>
            <w:rPrChange w:id="575" w:author="Li Wu" w:date="2016-06-27T13:11:00Z">
              <w:rPr>
                <w:i/>
              </w:rPr>
            </w:rPrChange>
          </w:rPr>
          <w:t>J Virol</w:t>
        </w:r>
        <w:r w:rsidR="003C2FC9" w:rsidRPr="003C2FC9">
          <w:rPr>
            <w:i/>
            <w:rPrChange w:id="576" w:author="Li Wu" w:date="2016-06-27T13:11:00Z">
              <w:rPr/>
            </w:rPrChange>
          </w:rPr>
          <w:t xml:space="preserve"> 20</w:t>
        </w:r>
        <w:r w:rsidR="003C2FC9" w:rsidRPr="003C2FC9">
          <w:rPr>
            <w:noProof/>
          </w:rPr>
          <w:t>, 45-53</w:t>
        </w:r>
      </w:moveFrom>
      <w:moveFromRangeEnd w:id="573"/>
    </w:p>
    <w:p w14:paraId="0D44BD4A" w14:textId="77777777" w:rsidR="001829A0" w:rsidRPr="00C83769" w:rsidRDefault="001829A0" w:rsidP="001829A0">
      <w:pPr>
        <w:pStyle w:val="EndNoteBibliography"/>
        <w:spacing w:after="240"/>
        <w:ind w:left="720" w:hanging="720"/>
        <w:rPr>
          <w:del w:id="577" w:author="Li Wu" w:date="2016-06-27T13:11:00Z"/>
          <w:noProof/>
        </w:rPr>
      </w:pPr>
      <w:del w:id="578" w:author="Li Wu" w:date="2016-06-27T13:11:00Z">
        <w:r w:rsidRPr="00C83769">
          <w:rPr>
            <w:noProof/>
          </w:rPr>
          <w:delText>18.</w:delText>
        </w:r>
        <w:r w:rsidRPr="00C83769">
          <w:rPr>
            <w:noProof/>
          </w:rPr>
          <w:tab/>
          <w:delText xml:space="preserve">Hashimoto, S. I., and Green, M. (1976) Multiple methylated cap sequences in adenovirus type 2 early mRNA. </w:delText>
        </w:r>
        <w:r w:rsidRPr="00C83769">
          <w:rPr>
            <w:i/>
            <w:noProof/>
          </w:rPr>
          <w:delText>J Virol</w:delText>
        </w:r>
        <w:r w:rsidRPr="00C83769">
          <w:rPr>
            <w:noProof/>
          </w:rPr>
          <w:delText xml:space="preserve"> </w:delText>
        </w:r>
        <w:r w:rsidRPr="00C83769">
          <w:rPr>
            <w:b/>
            <w:noProof/>
          </w:rPr>
          <w:delText>20</w:delText>
        </w:r>
        <w:r w:rsidRPr="00C83769">
          <w:rPr>
            <w:noProof/>
          </w:rPr>
          <w:delText>, 425-435</w:delText>
        </w:r>
      </w:del>
    </w:p>
    <w:p w14:paraId="475DFB5F" w14:textId="289E1DB3" w:rsidR="003C2FC9" w:rsidRPr="003C2FC9" w:rsidRDefault="001829A0" w:rsidP="003C2FC9">
      <w:pPr>
        <w:pStyle w:val="EndNoteBibliography"/>
        <w:spacing w:after="240"/>
        <w:rPr>
          <w:noProof/>
        </w:rPr>
        <w:pPrChange w:id="579" w:author="Li Wu" w:date="2016-06-27T13:11:00Z">
          <w:pPr>
            <w:pStyle w:val="EndNoteBibliography"/>
            <w:spacing w:after="240"/>
            <w:ind w:left="720" w:hanging="720"/>
          </w:pPr>
        </w:pPrChange>
      </w:pPr>
      <w:del w:id="580" w:author="Li Wu" w:date="2016-06-27T13:11:00Z">
        <w:r w:rsidRPr="00C83769">
          <w:rPr>
            <w:noProof/>
          </w:rPr>
          <w:delText>19.</w:delText>
        </w:r>
        <w:r w:rsidRPr="00C83769">
          <w:rPr>
            <w:noProof/>
          </w:rPr>
          <w:tab/>
        </w:r>
      </w:del>
      <w:r w:rsidR="003C2FC9" w:rsidRPr="003C2FC9">
        <w:rPr>
          <w:noProof/>
        </w:rPr>
        <w:t>Beemon, K., and Keith, J. (1977</w:t>
      </w:r>
      <w:del w:id="581" w:author="Li Wu" w:date="2016-06-27T13:11:00Z">
        <w:r w:rsidRPr="00C83769">
          <w:rPr>
            <w:noProof/>
          </w:rPr>
          <w:delText>)</w:delText>
        </w:r>
      </w:del>
      <w:ins w:id="582" w:author="Li Wu" w:date="2016-06-27T13:11:00Z">
        <w:r w:rsidR="003C2FC9" w:rsidRPr="003C2FC9">
          <w:rPr>
            <w:noProof/>
          </w:rPr>
          <w:t>).</w:t>
        </w:r>
      </w:ins>
      <w:r w:rsidR="003C2FC9" w:rsidRPr="003C2FC9">
        <w:rPr>
          <w:noProof/>
        </w:rPr>
        <w:t xml:space="preserve"> Localization of N6-methyladenosine in the Rous sarcoma virus genome. </w:t>
      </w:r>
      <w:r w:rsidR="003C2FC9" w:rsidRPr="003C2FC9">
        <w:rPr>
          <w:rPrChange w:id="583" w:author="Li Wu" w:date="2016-06-27T13:11:00Z">
            <w:rPr>
              <w:i/>
            </w:rPr>
          </w:rPrChange>
        </w:rPr>
        <w:t>J Mol Biol</w:t>
      </w:r>
      <w:r w:rsidR="003C2FC9" w:rsidRPr="003C2FC9">
        <w:rPr>
          <w:i/>
          <w:rPrChange w:id="584" w:author="Li Wu" w:date="2016-06-27T13:11:00Z">
            <w:rPr/>
          </w:rPrChange>
        </w:rPr>
        <w:t xml:space="preserve"> 113</w:t>
      </w:r>
      <w:r w:rsidR="003C2FC9" w:rsidRPr="003C2FC9">
        <w:rPr>
          <w:noProof/>
        </w:rPr>
        <w:t>, 165-179</w:t>
      </w:r>
      <w:ins w:id="585" w:author="Li Wu" w:date="2016-06-27T13:11:00Z">
        <w:r w:rsidR="003C2FC9" w:rsidRPr="003C2FC9">
          <w:rPr>
            <w:noProof/>
          </w:rPr>
          <w:t>.</w:t>
        </w:r>
      </w:ins>
    </w:p>
    <w:p w14:paraId="17AAB88F" w14:textId="1ADC034B" w:rsidR="003C2FC9" w:rsidRPr="003C2FC9" w:rsidRDefault="001829A0" w:rsidP="003C2FC9">
      <w:pPr>
        <w:pStyle w:val="EndNoteBibliography"/>
        <w:spacing w:after="240"/>
        <w:rPr>
          <w:noProof/>
        </w:rPr>
        <w:pPrChange w:id="586" w:author="Li Wu" w:date="2016-06-27T13:11:00Z">
          <w:pPr>
            <w:pStyle w:val="EndNoteBibliography"/>
            <w:spacing w:after="240"/>
            <w:ind w:left="720" w:hanging="720"/>
          </w:pPr>
        </w:pPrChange>
      </w:pPr>
      <w:del w:id="587" w:author="Li Wu" w:date="2016-06-27T13:11:00Z">
        <w:r w:rsidRPr="00C83769">
          <w:rPr>
            <w:noProof/>
          </w:rPr>
          <w:delText>20.</w:delText>
        </w:r>
        <w:r w:rsidRPr="00C83769">
          <w:rPr>
            <w:noProof/>
          </w:rPr>
          <w:tab/>
        </w:r>
      </w:del>
      <w:r w:rsidR="003C2FC9" w:rsidRPr="003C2FC9">
        <w:rPr>
          <w:noProof/>
        </w:rPr>
        <w:t>Canaani, D., Kahana, C., Lavi, S., and Groner, Y. (1979</w:t>
      </w:r>
      <w:del w:id="588" w:author="Li Wu" w:date="2016-06-27T13:11:00Z">
        <w:r w:rsidRPr="00C83769">
          <w:rPr>
            <w:noProof/>
          </w:rPr>
          <w:delText>)</w:delText>
        </w:r>
      </w:del>
      <w:ins w:id="589" w:author="Li Wu" w:date="2016-06-27T13:11:00Z">
        <w:r w:rsidR="003C2FC9" w:rsidRPr="003C2FC9">
          <w:rPr>
            <w:noProof/>
          </w:rPr>
          <w:t>).</w:t>
        </w:r>
      </w:ins>
      <w:r w:rsidR="003C2FC9" w:rsidRPr="003C2FC9">
        <w:rPr>
          <w:noProof/>
        </w:rPr>
        <w:t xml:space="preserve"> Identification and mapping of N6-methyladenosine containing sequences in simian virus 40 RNA. </w:t>
      </w:r>
      <w:r w:rsidR="003C2FC9" w:rsidRPr="003C2FC9">
        <w:rPr>
          <w:rPrChange w:id="590" w:author="Li Wu" w:date="2016-06-27T13:11:00Z">
            <w:rPr>
              <w:i/>
            </w:rPr>
          </w:rPrChange>
        </w:rPr>
        <w:t>Nucleic Acids Res</w:t>
      </w:r>
      <w:r w:rsidR="003C2FC9" w:rsidRPr="003C2FC9">
        <w:rPr>
          <w:i/>
          <w:rPrChange w:id="591" w:author="Li Wu" w:date="2016-06-27T13:11:00Z">
            <w:rPr/>
          </w:rPrChange>
        </w:rPr>
        <w:t xml:space="preserve"> 6</w:t>
      </w:r>
      <w:r w:rsidR="003C2FC9" w:rsidRPr="003C2FC9">
        <w:rPr>
          <w:noProof/>
        </w:rPr>
        <w:t>, 2879-2899</w:t>
      </w:r>
      <w:ins w:id="592" w:author="Li Wu" w:date="2016-06-27T13:11:00Z">
        <w:r w:rsidR="003C2FC9" w:rsidRPr="003C2FC9">
          <w:rPr>
            <w:noProof/>
          </w:rPr>
          <w:t>.</w:t>
        </w:r>
      </w:ins>
    </w:p>
    <w:p w14:paraId="6EE9B527" w14:textId="77777777" w:rsidR="003C2FC9" w:rsidRPr="003C2FC9" w:rsidRDefault="003C2FC9" w:rsidP="003C2FC9">
      <w:pPr>
        <w:pStyle w:val="EndNoteBibliography"/>
        <w:spacing w:after="240"/>
        <w:rPr>
          <w:ins w:id="593" w:author="Li Wu" w:date="2016-06-27T13:11:00Z"/>
          <w:noProof/>
        </w:rPr>
      </w:pPr>
      <w:ins w:id="594" w:author="Li Wu" w:date="2016-06-27T13:11:00Z">
        <w:r w:rsidRPr="003C2FC9">
          <w:rPr>
            <w:noProof/>
          </w:rPr>
          <w:t>de Silva, S., Planelles, V., and Wu, L. (2012).</w:t>
        </w:r>
      </w:ins>
      <w:moveToRangeStart w:id="595" w:author="Li Wu" w:date="2016-06-27T13:11:00Z" w:name="move454796432"/>
      <w:moveTo w:id="596" w:author="Li Wu" w:date="2016-06-27T13:11:00Z">
        <w:r w:rsidRPr="003C2FC9">
          <w:rPr>
            <w:noProof/>
          </w:rPr>
          <w:t xml:space="preserve"> Differential effects of Vpr on single-cycle and spreading HIV-1 infections in CD4+ T-cells and dendritic cells. </w:t>
        </w:r>
        <w:r w:rsidRPr="003C2FC9">
          <w:rPr>
            <w:rPrChange w:id="597" w:author="Li Wu" w:date="2016-06-27T13:11:00Z">
              <w:rPr>
                <w:i/>
              </w:rPr>
            </w:rPrChange>
          </w:rPr>
          <w:t>PLoS One</w:t>
        </w:r>
        <w:r w:rsidRPr="003C2FC9">
          <w:rPr>
            <w:i/>
            <w:rPrChange w:id="598" w:author="Li Wu" w:date="2016-06-27T13:11:00Z">
              <w:rPr/>
            </w:rPrChange>
          </w:rPr>
          <w:t xml:space="preserve"> 7</w:t>
        </w:r>
        <w:r w:rsidRPr="003C2FC9">
          <w:rPr>
            <w:noProof/>
          </w:rPr>
          <w:t>, e35385</w:t>
        </w:r>
      </w:moveTo>
      <w:moveToRangeEnd w:id="595"/>
      <w:ins w:id="599" w:author="Li Wu" w:date="2016-06-27T13:11:00Z">
        <w:r w:rsidRPr="003C2FC9">
          <w:rPr>
            <w:noProof/>
          </w:rPr>
          <w:t>.</w:t>
        </w:r>
      </w:ins>
    </w:p>
    <w:p w14:paraId="05771B5B" w14:textId="77777777" w:rsidR="001829A0" w:rsidRPr="00C83769" w:rsidRDefault="003C2FC9" w:rsidP="001829A0">
      <w:pPr>
        <w:pStyle w:val="EndNoteBibliography"/>
        <w:spacing w:after="240"/>
        <w:ind w:left="720" w:hanging="720"/>
        <w:rPr>
          <w:del w:id="600" w:author="Li Wu" w:date="2016-06-27T13:11:00Z"/>
          <w:noProof/>
        </w:rPr>
      </w:pPr>
      <w:moveToRangeStart w:id="601" w:author="Li Wu" w:date="2016-06-27T13:11:00Z" w:name="move454796428"/>
      <w:moveTo w:id="602" w:author="Li Wu" w:date="2016-06-27T13:11:00Z">
        <w:r w:rsidRPr="003C2FC9">
          <w:rPr>
            <w:noProof/>
          </w:rPr>
          <w:t>Dominissini, D., Moshitch-Moshkovitz, S., Schwartz, S., Salmon-Divon, M., Ungar, L., Osenberg, S., Cesarkas, K., Jacob-Hirsch, J., Amariglio, N., Kupiec, M.</w:t>
        </w:r>
        <w:r w:rsidRPr="003C2FC9">
          <w:rPr>
            <w:i/>
            <w:rPrChange w:id="603" w:author="Li Wu" w:date="2016-06-27T13:11:00Z">
              <w:rPr/>
            </w:rPrChange>
          </w:rPr>
          <w:t xml:space="preserve">, </w:t>
        </w:r>
      </w:moveTo>
      <w:moveToRangeEnd w:id="601"/>
      <w:del w:id="604" w:author="Li Wu" w:date="2016-06-27T13:11:00Z">
        <w:r w:rsidR="001829A0" w:rsidRPr="00C83769">
          <w:rPr>
            <w:noProof/>
          </w:rPr>
          <w:delText>21.</w:delText>
        </w:r>
        <w:r w:rsidR="001829A0" w:rsidRPr="00C83769">
          <w:rPr>
            <w:noProof/>
          </w:rPr>
          <w:tab/>
          <w:delText xml:space="preserve">van Hemert, F., van der Kuyl, A. C., and Berkhout, B. (2014) On the nucleotide composition and structure of retroviral RNA genomes. </w:delText>
        </w:r>
        <w:r w:rsidR="001829A0" w:rsidRPr="00C83769">
          <w:rPr>
            <w:i/>
            <w:noProof/>
          </w:rPr>
          <w:delText>Virus Res</w:delText>
        </w:r>
        <w:r w:rsidR="001829A0" w:rsidRPr="00C83769">
          <w:rPr>
            <w:noProof/>
          </w:rPr>
          <w:delText xml:space="preserve"> </w:delText>
        </w:r>
        <w:r w:rsidR="001829A0" w:rsidRPr="00C83769">
          <w:rPr>
            <w:b/>
            <w:noProof/>
          </w:rPr>
          <w:delText>193</w:delText>
        </w:r>
        <w:r w:rsidR="001829A0" w:rsidRPr="00C83769">
          <w:rPr>
            <w:noProof/>
          </w:rPr>
          <w:delText>, 16-23</w:delText>
        </w:r>
      </w:del>
    </w:p>
    <w:p w14:paraId="637F10FB" w14:textId="456133FF" w:rsidR="003C2FC9" w:rsidRPr="003C2FC9" w:rsidRDefault="001829A0" w:rsidP="003C2FC9">
      <w:pPr>
        <w:pStyle w:val="EndNoteBibliography"/>
        <w:spacing w:after="240"/>
        <w:rPr>
          <w:ins w:id="605" w:author="Li Wu" w:date="2016-06-27T13:11:00Z"/>
          <w:noProof/>
        </w:rPr>
      </w:pPr>
      <w:del w:id="606" w:author="Li Wu" w:date="2016-06-27T13:11:00Z">
        <w:r w:rsidRPr="00C83769">
          <w:rPr>
            <w:noProof/>
          </w:rPr>
          <w:delText>22.</w:delText>
        </w:r>
        <w:r w:rsidRPr="00C83769">
          <w:rPr>
            <w:noProof/>
          </w:rPr>
          <w:tab/>
          <w:delText xml:space="preserve">Lichinchi, G., Gao, S., Saletore, Y., Gonzalez, G. M., Bansal, V., </w:delText>
        </w:r>
      </w:del>
      <w:ins w:id="607" w:author="Li Wu" w:date="2016-06-27T13:11:00Z">
        <w:r w:rsidR="003C2FC9" w:rsidRPr="003C2FC9">
          <w:rPr>
            <w:i/>
            <w:noProof/>
          </w:rPr>
          <w:t>et al.</w:t>
        </w:r>
        <w:r w:rsidR="003C2FC9" w:rsidRPr="003C2FC9">
          <w:rPr>
            <w:noProof/>
          </w:rPr>
          <w:t xml:space="preserve"> (2012). Topology of the human and mouse m6A RNA methylomes revealed by m6A-seq. Nature</w:t>
        </w:r>
        <w:r w:rsidR="003C2FC9" w:rsidRPr="003C2FC9">
          <w:rPr>
            <w:i/>
            <w:noProof/>
          </w:rPr>
          <w:t xml:space="preserve"> 485</w:t>
        </w:r>
        <w:r w:rsidR="003C2FC9" w:rsidRPr="003C2FC9">
          <w:rPr>
            <w:noProof/>
          </w:rPr>
          <w:t>, 201-206.</w:t>
        </w:r>
      </w:ins>
    </w:p>
    <w:p w14:paraId="6ED97668" w14:textId="77777777" w:rsidR="001829A0" w:rsidRPr="00C83769" w:rsidRDefault="003C2FC9" w:rsidP="001829A0">
      <w:pPr>
        <w:pStyle w:val="EndNoteBibliography"/>
        <w:spacing w:after="240"/>
        <w:ind w:left="720" w:hanging="720"/>
        <w:rPr>
          <w:del w:id="608" w:author="Li Wu" w:date="2016-06-27T13:11:00Z"/>
          <w:noProof/>
        </w:rPr>
      </w:pPr>
      <w:moveToRangeStart w:id="609" w:author="Li Wu" w:date="2016-06-27T13:11:00Z" w:name="move454796433"/>
      <w:moveTo w:id="610" w:author="Li Wu" w:date="2016-06-27T13:11:00Z">
        <w:r w:rsidRPr="003C2FC9">
          <w:rPr>
            <w:noProof/>
          </w:rPr>
          <w:t xml:space="preserve">Dong, C., </w:t>
        </w:r>
      </w:moveTo>
      <w:moveToRangeEnd w:id="609"/>
      <w:ins w:id="611" w:author="Li Wu" w:date="2016-06-27T13:11:00Z">
        <w:r w:rsidRPr="003C2FC9">
          <w:rPr>
            <w:noProof/>
          </w:rPr>
          <w:t xml:space="preserve">Janas, A.M., </w:t>
        </w:r>
      </w:ins>
      <w:r w:rsidRPr="003C2FC9">
        <w:rPr>
          <w:noProof/>
        </w:rPr>
        <w:t xml:space="preserve">Wang, </w:t>
      </w:r>
      <w:del w:id="612" w:author="Li Wu" w:date="2016-06-27T13:11:00Z">
        <w:r w:rsidR="001829A0" w:rsidRPr="00C83769">
          <w:rPr>
            <w:noProof/>
          </w:rPr>
          <w:delText>Y., Mason, C. E., and Rana, T. M. (2016)</w:delText>
        </w:r>
      </w:del>
      <w:moveFromRangeStart w:id="613" w:author="Li Wu" w:date="2016-06-27T13:11:00Z" w:name="move454796434"/>
      <w:moveFrom w:id="614" w:author="Li Wu" w:date="2016-06-27T13:11:00Z">
        <w:r w:rsidRPr="003C2FC9">
          <w:rPr>
            <w:noProof/>
          </w:rPr>
          <w:t xml:space="preserve"> Dynamics of the human and viral m6A RNA methylomes during HIV-1 infection of T cells. </w:t>
        </w:r>
        <w:r w:rsidRPr="003C2FC9">
          <w:rPr>
            <w:rPrChange w:id="615" w:author="Li Wu" w:date="2016-06-27T13:11:00Z">
              <w:rPr>
                <w:i/>
              </w:rPr>
            </w:rPrChange>
          </w:rPr>
          <w:t>Nature Microbiology</w:t>
        </w:r>
        <w:r w:rsidRPr="003C2FC9">
          <w:rPr>
            <w:noProof/>
          </w:rPr>
          <w:t>, 16011</w:t>
        </w:r>
      </w:moveFrom>
      <w:moveFromRangeEnd w:id="613"/>
    </w:p>
    <w:p w14:paraId="5112C1C7" w14:textId="77777777" w:rsidR="001829A0" w:rsidRPr="00C83769" w:rsidRDefault="001829A0" w:rsidP="001829A0">
      <w:pPr>
        <w:pStyle w:val="EndNoteBibliography"/>
        <w:spacing w:after="240"/>
        <w:ind w:left="720" w:hanging="720"/>
        <w:rPr>
          <w:del w:id="616" w:author="Li Wu" w:date="2016-06-27T13:11:00Z"/>
          <w:noProof/>
        </w:rPr>
      </w:pPr>
      <w:del w:id="617" w:author="Li Wu" w:date="2016-06-27T13:11:00Z">
        <w:r w:rsidRPr="00C83769">
          <w:rPr>
            <w:noProof/>
          </w:rPr>
          <w:delText>23.</w:delText>
        </w:r>
        <w:r w:rsidRPr="00C83769">
          <w:rPr>
            <w:noProof/>
          </w:rPr>
          <w:tab/>
          <w:delText xml:space="preserve">Ping, X. L., Sun, B. F., Wang, L., Xiao, W., Yang, X., Wang, W. J., Adhikari, S., Shi, Y., Lv, Y., Chen, Y. S., Zhao, X., Li, A., Yang, Y., Dahal, U., Lou, X. M., Liu, X., Huang, </w:delText>
        </w:r>
      </w:del>
      <w:r w:rsidR="003C2FC9" w:rsidRPr="003C2FC9">
        <w:rPr>
          <w:noProof/>
        </w:rPr>
        <w:t>J</w:t>
      </w:r>
      <w:del w:id="618" w:author="Li Wu" w:date="2016-06-27T13:11:00Z">
        <w:r w:rsidRPr="00C83769">
          <w:rPr>
            <w:noProof/>
          </w:rPr>
          <w:delText xml:space="preserve">., Yuan, W. P., Zhu, X. F., Cheng, T., Zhao, Y. L., Wang, X., Rendtlew Danielsen, J. M., Liu, F., and Yang, Y. G. (2014) Mammalian WTAP is a regulatory subunit of the RNA N6-methyladenosine methyltransferase. </w:delText>
        </w:r>
        <w:r w:rsidRPr="00C83769">
          <w:rPr>
            <w:i/>
            <w:noProof/>
          </w:rPr>
          <w:delText>Cell Res</w:delText>
        </w:r>
        <w:r w:rsidRPr="00C83769">
          <w:rPr>
            <w:noProof/>
          </w:rPr>
          <w:delText xml:space="preserve"> </w:delText>
        </w:r>
        <w:r w:rsidRPr="00C83769">
          <w:rPr>
            <w:b/>
            <w:noProof/>
          </w:rPr>
          <w:delText>24</w:delText>
        </w:r>
        <w:r w:rsidRPr="00C83769">
          <w:rPr>
            <w:noProof/>
          </w:rPr>
          <w:delText>, 177-189</w:delText>
        </w:r>
      </w:del>
    </w:p>
    <w:p w14:paraId="57A0E06F" w14:textId="77777777" w:rsidR="001829A0" w:rsidRPr="00C83769" w:rsidRDefault="001829A0" w:rsidP="001829A0">
      <w:pPr>
        <w:pStyle w:val="EndNoteBibliography"/>
        <w:spacing w:after="240"/>
        <w:ind w:left="720" w:hanging="720"/>
        <w:rPr>
          <w:del w:id="619" w:author="Li Wu" w:date="2016-06-27T13:11:00Z"/>
          <w:noProof/>
        </w:rPr>
      </w:pPr>
      <w:del w:id="620" w:author="Li Wu" w:date="2016-06-27T13:11:00Z">
        <w:r w:rsidRPr="00C83769">
          <w:rPr>
            <w:noProof/>
          </w:rPr>
          <w:delText>24.</w:delText>
        </w:r>
        <w:r w:rsidRPr="00C83769">
          <w:rPr>
            <w:noProof/>
          </w:rPr>
          <w:tab/>
          <w:delText xml:space="preserve">Meyer, K. D., and Jaffrey, S. R. (2014) The dynamic epitranscriptome: N6-methyladenosine and gene expression control. </w:delText>
        </w:r>
        <w:r w:rsidRPr="00C83769">
          <w:rPr>
            <w:i/>
            <w:noProof/>
          </w:rPr>
          <w:delText>Nat Rev Mol Cell Biol</w:delText>
        </w:r>
        <w:r w:rsidRPr="00C83769">
          <w:rPr>
            <w:noProof/>
          </w:rPr>
          <w:delText xml:space="preserve"> </w:delText>
        </w:r>
        <w:r w:rsidRPr="00C83769">
          <w:rPr>
            <w:b/>
            <w:noProof/>
          </w:rPr>
          <w:delText>15</w:delText>
        </w:r>
        <w:r w:rsidRPr="00C83769">
          <w:rPr>
            <w:noProof/>
          </w:rPr>
          <w:delText>, 313-326</w:delText>
        </w:r>
      </w:del>
    </w:p>
    <w:p w14:paraId="51CEE6CD" w14:textId="77777777" w:rsidR="001829A0" w:rsidRPr="00C83769" w:rsidRDefault="001829A0" w:rsidP="001829A0">
      <w:pPr>
        <w:pStyle w:val="EndNoteBibliography"/>
        <w:spacing w:after="240"/>
        <w:ind w:left="720" w:hanging="720"/>
        <w:rPr>
          <w:del w:id="621" w:author="Li Wu" w:date="2016-06-27T13:11:00Z"/>
          <w:noProof/>
        </w:rPr>
      </w:pPr>
      <w:del w:id="622" w:author="Li Wu" w:date="2016-06-27T13:11:00Z">
        <w:r w:rsidRPr="00C83769">
          <w:rPr>
            <w:noProof/>
          </w:rPr>
          <w:delText>25.</w:delText>
        </w:r>
        <w:r w:rsidRPr="00C83769">
          <w:rPr>
            <w:noProof/>
          </w:rPr>
          <w:tab/>
          <w:delText xml:space="preserve">Jia, G., Fu, Y., Zhao, X., Dai, Q., Zheng, G., Yang, Y., Yi, C., Lindahl, T., Pan, T., Yang, Y. G., and He, C. (2011) N6-methyladenosine in nuclear RNA is a major substrate of the obesity-associated FTO. </w:delText>
        </w:r>
        <w:r w:rsidRPr="00C83769">
          <w:rPr>
            <w:i/>
            <w:noProof/>
          </w:rPr>
          <w:delText>Nat Chem Biol</w:delText>
        </w:r>
        <w:r w:rsidRPr="00C83769">
          <w:rPr>
            <w:noProof/>
          </w:rPr>
          <w:delText xml:space="preserve"> </w:delText>
        </w:r>
        <w:r w:rsidRPr="00C83769">
          <w:rPr>
            <w:b/>
            <w:noProof/>
          </w:rPr>
          <w:delText>7</w:delText>
        </w:r>
        <w:r w:rsidRPr="00C83769">
          <w:rPr>
            <w:noProof/>
          </w:rPr>
          <w:delText>, 885-887</w:delText>
        </w:r>
      </w:del>
    </w:p>
    <w:p w14:paraId="09793692" w14:textId="77777777" w:rsidR="001829A0" w:rsidRPr="00C83769" w:rsidRDefault="001829A0" w:rsidP="001829A0">
      <w:pPr>
        <w:pStyle w:val="EndNoteBibliography"/>
        <w:spacing w:after="240"/>
        <w:ind w:left="720" w:hanging="720"/>
        <w:rPr>
          <w:del w:id="623" w:author="Li Wu" w:date="2016-06-27T13:11:00Z"/>
          <w:noProof/>
        </w:rPr>
      </w:pPr>
      <w:del w:id="624" w:author="Li Wu" w:date="2016-06-27T13:11:00Z">
        <w:r w:rsidRPr="00C83769">
          <w:rPr>
            <w:noProof/>
          </w:rPr>
          <w:delText>26.</w:delText>
        </w:r>
        <w:r w:rsidRPr="00C83769">
          <w:rPr>
            <w:noProof/>
          </w:rPr>
          <w:tab/>
          <w:delText xml:space="preserve">Stoilov, P., Rafalska, I., and Stamm, S. (2002) YTH: a new domain in nuclear proteins. </w:delText>
        </w:r>
        <w:r w:rsidRPr="00C83769">
          <w:rPr>
            <w:i/>
            <w:noProof/>
          </w:rPr>
          <w:delText>Trends Biochem Sci</w:delText>
        </w:r>
        <w:r w:rsidRPr="00C83769">
          <w:rPr>
            <w:noProof/>
          </w:rPr>
          <w:delText xml:space="preserve"> </w:delText>
        </w:r>
        <w:r w:rsidRPr="00C83769">
          <w:rPr>
            <w:b/>
            <w:noProof/>
          </w:rPr>
          <w:delText>27</w:delText>
        </w:r>
        <w:r w:rsidRPr="00C83769">
          <w:rPr>
            <w:noProof/>
          </w:rPr>
          <w:delText>, 495-497</w:delText>
        </w:r>
      </w:del>
    </w:p>
    <w:p w14:paraId="4E2AD536" w14:textId="77777777" w:rsidR="001829A0" w:rsidRPr="00C83769" w:rsidRDefault="001829A0" w:rsidP="001829A0">
      <w:pPr>
        <w:pStyle w:val="EndNoteBibliography"/>
        <w:spacing w:after="240"/>
        <w:ind w:left="720" w:hanging="720"/>
        <w:rPr>
          <w:del w:id="625" w:author="Li Wu" w:date="2016-06-27T13:11:00Z"/>
          <w:noProof/>
        </w:rPr>
      </w:pPr>
      <w:del w:id="626" w:author="Li Wu" w:date="2016-06-27T13:11:00Z">
        <w:r w:rsidRPr="00C83769">
          <w:rPr>
            <w:noProof/>
          </w:rPr>
          <w:delText>27.</w:delText>
        </w:r>
        <w:r w:rsidRPr="00C83769">
          <w:rPr>
            <w:noProof/>
          </w:rPr>
          <w:tab/>
          <w:delText xml:space="preserve">Zhang, Z., Theler, D., Kaminska, K. </w:delText>
        </w:r>
      </w:del>
      <w:ins w:id="627" w:author="Li Wu" w:date="2016-06-27T13:11:00Z">
        <w:r w:rsidR="003C2FC9" w:rsidRPr="003C2FC9">
          <w:rPr>
            <w:noProof/>
          </w:rPr>
          <w:t>.</w:t>
        </w:r>
      </w:ins>
      <w:r w:rsidR="003C2FC9" w:rsidRPr="003C2FC9">
        <w:rPr>
          <w:noProof/>
        </w:rPr>
        <w:t xml:space="preserve">H., </w:t>
      </w:r>
      <w:del w:id="628" w:author="Li Wu" w:date="2016-06-27T13:11:00Z">
        <w:r w:rsidRPr="00C83769">
          <w:rPr>
            <w:noProof/>
          </w:rPr>
          <w:delText xml:space="preserve">Hiller, M., de la Grange, P., Pudimat, R., Rafalska, I., Heinrich, B., Bujnicki, J. M., Allain, F. H., and Stamm, S. (2010) The YTH domain is a novel RNA binding domain. </w:delText>
        </w:r>
        <w:r w:rsidRPr="00C83769">
          <w:rPr>
            <w:i/>
            <w:noProof/>
          </w:rPr>
          <w:delText>J Biol Chem</w:delText>
        </w:r>
        <w:r w:rsidRPr="00C83769">
          <w:rPr>
            <w:noProof/>
          </w:rPr>
          <w:delText xml:space="preserve"> </w:delText>
        </w:r>
        <w:r w:rsidRPr="00C83769">
          <w:rPr>
            <w:b/>
            <w:noProof/>
          </w:rPr>
          <w:delText>285</w:delText>
        </w:r>
        <w:r w:rsidRPr="00C83769">
          <w:rPr>
            <w:noProof/>
          </w:rPr>
          <w:delText>, 14701-14710</w:delText>
        </w:r>
      </w:del>
    </w:p>
    <w:p w14:paraId="5C426962" w14:textId="77777777" w:rsidR="001829A0" w:rsidRPr="00C83769" w:rsidRDefault="001829A0" w:rsidP="001829A0">
      <w:pPr>
        <w:pStyle w:val="EndNoteBibliography"/>
        <w:spacing w:after="240"/>
        <w:ind w:left="720" w:hanging="720"/>
        <w:rPr>
          <w:del w:id="629" w:author="Li Wu" w:date="2016-06-27T13:11:00Z"/>
          <w:noProof/>
        </w:rPr>
      </w:pPr>
      <w:del w:id="630" w:author="Li Wu" w:date="2016-06-27T13:11:00Z">
        <w:r w:rsidRPr="00C83769">
          <w:rPr>
            <w:noProof/>
          </w:rPr>
          <w:delText>28.</w:delText>
        </w:r>
        <w:r w:rsidRPr="00C83769">
          <w:rPr>
            <w:noProof/>
          </w:rPr>
          <w:tab/>
          <w:delText xml:space="preserve">Chen, K., Lu, Z. K., Wang, X., Fu, Y., Luo, G. Z., Liu, N., Han, D. L., Dominissini, D., Dai, Q., Pan, T., and He, C. (2015) High-Resolution N-6-Methyladenosine (m(6)A) Map Using Photo-Crosslinking-Assisted m(6)A Sequencing. </w:delText>
        </w:r>
        <w:r w:rsidRPr="00C83769">
          <w:rPr>
            <w:i/>
            <w:noProof/>
          </w:rPr>
          <w:delText>Angew Chem Int Edit</w:delText>
        </w:r>
        <w:r w:rsidRPr="00C83769">
          <w:rPr>
            <w:noProof/>
          </w:rPr>
          <w:delText xml:space="preserve"> </w:delText>
        </w:r>
        <w:r w:rsidRPr="00C83769">
          <w:rPr>
            <w:b/>
            <w:noProof/>
          </w:rPr>
          <w:delText>54</w:delText>
        </w:r>
        <w:r w:rsidRPr="00C83769">
          <w:rPr>
            <w:noProof/>
          </w:rPr>
          <w:delText>, 1587-1590</w:delText>
        </w:r>
      </w:del>
    </w:p>
    <w:p w14:paraId="578B1E01" w14:textId="77777777" w:rsidR="001829A0" w:rsidRPr="00C83769" w:rsidRDefault="001829A0" w:rsidP="001829A0">
      <w:pPr>
        <w:pStyle w:val="EndNoteBibliography"/>
        <w:spacing w:after="240"/>
        <w:ind w:left="720" w:hanging="720"/>
        <w:rPr>
          <w:del w:id="631" w:author="Li Wu" w:date="2016-06-27T13:11:00Z"/>
          <w:noProof/>
        </w:rPr>
      </w:pPr>
      <w:del w:id="632" w:author="Li Wu" w:date="2016-06-27T13:11:00Z">
        <w:r w:rsidRPr="00C83769">
          <w:rPr>
            <w:noProof/>
          </w:rPr>
          <w:delText>29.</w:delText>
        </w:r>
        <w:r w:rsidRPr="00C83769">
          <w:rPr>
            <w:noProof/>
          </w:rPr>
          <w:tab/>
          <w:delText>Wang, J. H., Wells, C., and Wu, L. (2008)</w:delText>
        </w:r>
      </w:del>
      <w:moveFromRangeStart w:id="633" w:author="Li Wu" w:date="2016-06-27T13:11:00Z" w:name="move454796435"/>
      <w:moveFrom w:id="634" w:author="Li Wu" w:date="2016-06-27T13:11:00Z">
        <w:r w:rsidR="003C2FC9" w:rsidRPr="003C2FC9">
          <w:rPr>
            <w:noProof/>
          </w:rPr>
          <w:t xml:space="preserve"> Macropinocytosis and cytoskeleton contribute to dendritic cell-mediated HIV-1 transmission to CD4+ T cells. </w:t>
        </w:r>
        <w:r w:rsidR="003C2FC9" w:rsidRPr="003C2FC9">
          <w:rPr>
            <w:rPrChange w:id="635" w:author="Li Wu" w:date="2016-06-27T13:11:00Z">
              <w:rPr>
                <w:i/>
              </w:rPr>
            </w:rPrChange>
          </w:rPr>
          <w:t>Virology</w:t>
        </w:r>
        <w:r w:rsidR="003C2FC9" w:rsidRPr="003C2FC9">
          <w:rPr>
            <w:i/>
            <w:rPrChange w:id="636" w:author="Li Wu" w:date="2016-06-27T13:11:00Z">
              <w:rPr/>
            </w:rPrChange>
          </w:rPr>
          <w:t xml:space="preserve"> 381</w:t>
        </w:r>
        <w:r w:rsidR="003C2FC9" w:rsidRPr="003C2FC9">
          <w:rPr>
            <w:noProof/>
          </w:rPr>
          <w:t>, 143-154</w:t>
        </w:r>
      </w:moveFrom>
      <w:moveFromRangeEnd w:id="633"/>
    </w:p>
    <w:p w14:paraId="462F2523" w14:textId="77777777" w:rsidR="001829A0" w:rsidRPr="00C83769" w:rsidRDefault="001829A0" w:rsidP="001829A0">
      <w:pPr>
        <w:pStyle w:val="EndNoteBibliography"/>
        <w:spacing w:after="240"/>
        <w:ind w:left="720" w:hanging="720"/>
        <w:rPr>
          <w:del w:id="637" w:author="Li Wu" w:date="2016-06-27T13:11:00Z"/>
          <w:noProof/>
        </w:rPr>
      </w:pPr>
      <w:del w:id="638" w:author="Li Wu" w:date="2016-06-27T13:11:00Z">
        <w:r w:rsidRPr="00C83769">
          <w:rPr>
            <w:noProof/>
          </w:rPr>
          <w:delText>30.</w:delText>
        </w:r>
        <w:r w:rsidRPr="00C83769">
          <w:rPr>
            <w:noProof/>
          </w:rPr>
          <w:tab/>
          <w:delText>Rossio, J. L., Esser, M. T., Suryanarayana, K., Schneider, D. K., Bess, J. W., Jr., Vasquez, G. M., Wiltrout, T. A., Chertova, E., Grimes, M. K., Sattentau, Q., Arthur, L. O., Henderson, L. E., and Lifson, J. D. (1998)</w:delText>
        </w:r>
      </w:del>
      <w:moveFromRangeStart w:id="639" w:author="Li Wu" w:date="2016-06-27T13:11:00Z" w:name="move454796436"/>
      <w:moveFrom w:id="640" w:author="Li Wu" w:date="2016-06-27T13:11:00Z">
        <w:r w:rsidR="003C2FC9" w:rsidRPr="003C2FC9">
          <w:rPr>
            <w:noProof/>
          </w:rPr>
          <w:t xml:space="preserve"> Inactivation of human immunodeficiency virus type 1 infectivity with preservation of conformational and functional integrity of virion surface proteins. </w:t>
        </w:r>
        <w:r w:rsidR="003C2FC9" w:rsidRPr="003C2FC9">
          <w:rPr>
            <w:rPrChange w:id="641" w:author="Li Wu" w:date="2016-06-27T13:11:00Z">
              <w:rPr>
                <w:i/>
              </w:rPr>
            </w:rPrChange>
          </w:rPr>
          <w:t>J Virol</w:t>
        </w:r>
        <w:r w:rsidR="003C2FC9" w:rsidRPr="003C2FC9">
          <w:rPr>
            <w:i/>
            <w:rPrChange w:id="642" w:author="Li Wu" w:date="2016-06-27T13:11:00Z">
              <w:rPr/>
            </w:rPrChange>
          </w:rPr>
          <w:t xml:space="preserve"> 72</w:t>
        </w:r>
        <w:r w:rsidR="003C2FC9" w:rsidRPr="003C2FC9">
          <w:rPr>
            <w:noProof/>
          </w:rPr>
          <w:t>, 7992-8001</w:t>
        </w:r>
      </w:moveFrom>
      <w:moveFromRangeEnd w:id="639"/>
    </w:p>
    <w:p w14:paraId="2896B625" w14:textId="77777777" w:rsidR="001829A0" w:rsidRPr="00C83769" w:rsidRDefault="001829A0" w:rsidP="001829A0">
      <w:pPr>
        <w:pStyle w:val="EndNoteBibliography"/>
        <w:spacing w:after="240"/>
        <w:ind w:left="720" w:hanging="720"/>
        <w:rPr>
          <w:del w:id="643" w:author="Li Wu" w:date="2016-06-27T13:11:00Z"/>
          <w:noProof/>
        </w:rPr>
      </w:pPr>
      <w:del w:id="644" w:author="Li Wu" w:date="2016-06-27T13:11:00Z">
        <w:r w:rsidRPr="00C83769">
          <w:rPr>
            <w:noProof/>
          </w:rPr>
          <w:delText>31.</w:delText>
        </w:r>
        <w:r w:rsidRPr="00C83769">
          <w:rPr>
            <w:noProof/>
          </w:rPr>
          <w:tab/>
          <w:delText xml:space="preserve">Wang, J. H., Janas, A. M., </w:delText>
        </w:r>
      </w:del>
      <w:r w:rsidR="003C2FC9" w:rsidRPr="003C2FC9">
        <w:rPr>
          <w:noProof/>
        </w:rPr>
        <w:t>Olson, W.</w:t>
      </w:r>
      <w:del w:id="645" w:author="Li Wu" w:date="2016-06-27T13:11:00Z">
        <w:r w:rsidRPr="00C83769">
          <w:rPr>
            <w:noProof/>
          </w:rPr>
          <w:delText xml:space="preserve"> J., KewalRamani, V. N</w:delText>
        </w:r>
      </w:del>
      <w:ins w:id="646" w:author="Li Wu" w:date="2016-06-27T13:11:00Z">
        <w:r w:rsidR="003C2FC9" w:rsidRPr="003C2FC9">
          <w:rPr>
            <w:noProof/>
          </w:rPr>
          <w:t>J</w:t>
        </w:r>
      </w:ins>
      <w:r w:rsidR="003C2FC9" w:rsidRPr="003C2FC9">
        <w:rPr>
          <w:noProof/>
        </w:rPr>
        <w:t>., and Wu, L. (2007</w:t>
      </w:r>
      <w:del w:id="647" w:author="Li Wu" w:date="2016-06-27T13:11:00Z">
        <w:r w:rsidRPr="00C83769">
          <w:rPr>
            <w:noProof/>
          </w:rPr>
          <w:delText>)</w:delText>
        </w:r>
      </w:del>
      <w:moveFromRangeStart w:id="648" w:author="Li Wu" w:date="2016-06-27T13:11:00Z" w:name="move454796437"/>
      <w:moveFrom w:id="649" w:author="Li Wu" w:date="2016-06-27T13:11:00Z">
        <w:r w:rsidR="003C2FC9" w:rsidRPr="003C2FC9">
          <w:rPr>
            <w:noProof/>
          </w:rPr>
          <w:t xml:space="preserve"> CD4 coexpression regulates DC-SIGN-mediated transmission of human immunodeficiency virus type 1. </w:t>
        </w:r>
        <w:r w:rsidR="003C2FC9" w:rsidRPr="003C2FC9">
          <w:rPr>
            <w:rPrChange w:id="650" w:author="Li Wu" w:date="2016-06-27T13:11:00Z">
              <w:rPr>
                <w:i/>
              </w:rPr>
            </w:rPrChange>
          </w:rPr>
          <w:t>J Virol</w:t>
        </w:r>
        <w:r w:rsidR="003C2FC9" w:rsidRPr="003C2FC9">
          <w:rPr>
            <w:i/>
            <w:rPrChange w:id="651" w:author="Li Wu" w:date="2016-06-27T13:11:00Z">
              <w:rPr/>
            </w:rPrChange>
          </w:rPr>
          <w:t xml:space="preserve"> 81</w:t>
        </w:r>
        <w:r w:rsidR="003C2FC9" w:rsidRPr="003C2FC9">
          <w:rPr>
            <w:noProof/>
          </w:rPr>
          <w:t>, 2497-2507</w:t>
        </w:r>
      </w:moveFrom>
      <w:moveFromRangeEnd w:id="648"/>
    </w:p>
    <w:p w14:paraId="38D6721F" w14:textId="77777777" w:rsidR="001829A0" w:rsidRPr="00C83769" w:rsidRDefault="001829A0" w:rsidP="001829A0">
      <w:pPr>
        <w:pStyle w:val="EndNoteBibliography"/>
        <w:spacing w:after="240"/>
        <w:ind w:left="720" w:hanging="720"/>
        <w:rPr>
          <w:del w:id="652" w:author="Li Wu" w:date="2016-06-27T13:11:00Z"/>
          <w:noProof/>
        </w:rPr>
      </w:pPr>
      <w:del w:id="653" w:author="Li Wu" w:date="2016-06-27T13:11:00Z">
        <w:r w:rsidRPr="00C83769">
          <w:rPr>
            <w:noProof/>
          </w:rPr>
          <w:delText>32.</w:delText>
        </w:r>
        <w:r w:rsidRPr="00C83769">
          <w:rPr>
            <w:noProof/>
          </w:rPr>
          <w:tab/>
          <w:delText xml:space="preserve">St Gelais, C., Roger, J., and Wu, L. (2015) Non-POU Domain-Containing Octamer-Binding Protein Negatively Regulates HIV-1 Infection in CD4(+) T Cells. </w:delText>
        </w:r>
        <w:r w:rsidRPr="00C83769">
          <w:rPr>
            <w:i/>
            <w:noProof/>
          </w:rPr>
          <w:delText>AIDS Res Hum Retroviruses</w:delText>
        </w:r>
        <w:r w:rsidRPr="00C83769">
          <w:rPr>
            <w:noProof/>
          </w:rPr>
          <w:delText xml:space="preserve"> </w:delText>
        </w:r>
        <w:r w:rsidRPr="00C83769">
          <w:rPr>
            <w:b/>
            <w:noProof/>
          </w:rPr>
          <w:delText>31</w:delText>
        </w:r>
        <w:r w:rsidRPr="00C83769">
          <w:rPr>
            <w:noProof/>
          </w:rPr>
          <w:delText>, 806-816</w:delText>
        </w:r>
      </w:del>
    </w:p>
    <w:p w14:paraId="4D896D1E" w14:textId="2A024D93" w:rsidR="003C2FC9" w:rsidRPr="003C2FC9" w:rsidRDefault="001829A0" w:rsidP="003C2FC9">
      <w:pPr>
        <w:pStyle w:val="EndNoteBibliography"/>
        <w:spacing w:after="240"/>
        <w:rPr>
          <w:noProof/>
        </w:rPr>
        <w:pPrChange w:id="654" w:author="Li Wu" w:date="2016-06-27T13:11:00Z">
          <w:pPr>
            <w:pStyle w:val="EndNoteBibliography"/>
            <w:spacing w:after="240"/>
            <w:ind w:left="720" w:hanging="720"/>
          </w:pPr>
        </w:pPrChange>
      </w:pPr>
      <w:del w:id="655" w:author="Li Wu" w:date="2016-06-27T13:11:00Z">
        <w:r w:rsidRPr="00C83769">
          <w:rPr>
            <w:noProof/>
          </w:rPr>
          <w:delText>33.</w:delText>
        </w:r>
        <w:r w:rsidRPr="00C83769">
          <w:rPr>
            <w:noProof/>
          </w:rPr>
          <w:tab/>
        </w:r>
      </w:del>
      <w:ins w:id="656" w:author="Li Wu" w:date="2016-06-27T13:11:00Z">
        <w:r w:rsidR="003C2FC9" w:rsidRPr="003C2FC9">
          <w:rPr>
            <w:noProof/>
          </w:rPr>
          <w:t>).</w:t>
        </w:r>
      </w:ins>
      <w:moveFromRangeStart w:id="657" w:author="Li Wu" w:date="2016-06-27T13:11:00Z" w:name="move454796433"/>
      <w:moveFrom w:id="658" w:author="Li Wu" w:date="2016-06-27T13:11:00Z">
        <w:r w:rsidR="003C2FC9" w:rsidRPr="003C2FC9">
          <w:rPr>
            <w:noProof/>
          </w:rPr>
          <w:t xml:space="preserve">Dong, C., </w:t>
        </w:r>
      </w:moveFrom>
      <w:moveFromRangeEnd w:id="657"/>
      <w:del w:id="659" w:author="Li Wu" w:date="2016-06-27T13:11:00Z">
        <w:r w:rsidRPr="00C83769">
          <w:rPr>
            <w:noProof/>
          </w:rPr>
          <w:delText>Janas, A. M., Wang, J. H., Olson, W. J., and Wu, L. (2007)</w:delText>
        </w:r>
      </w:del>
      <w:r w:rsidR="003C2FC9" w:rsidRPr="003C2FC9">
        <w:rPr>
          <w:noProof/>
        </w:rPr>
        <w:t xml:space="preserve"> Characterization of human immunodeficiency virus type 1 replication in immature and mature dendritic cells reveals dissociable cis- and trans-infection. </w:t>
      </w:r>
      <w:r w:rsidR="003C2FC9" w:rsidRPr="003C2FC9">
        <w:rPr>
          <w:rPrChange w:id="660" w:author="Li Wu" w:date="2016-06-27T13:11:00Z">
            <w:rPr>
              <w:i/>
            </w:rPr>
          </w:rPrChange>
        </w:rPr>
        <w:t>J Virol</w:t>
      </w:r>
      <w:r w:rsidR="003C2FC9" w:rsidRPr="003C2FC9">
        <w:rPr>
          <w:i/>
          <w:rPrChange w:id="661" w:author="Li Wu" w:date="2016-06-27T13:11:00Z">
            <w:rPr/>
          </w:rPrChange>
        </w:rPr>
        <w:t xml:space="preserve"> 81</w:t>
      </w:r>
      <w:r w:rsidR="003C2FC9" w:rsidRPr="003C2FC9">
        <w:rPr>
          <w:noProof/>
        </w:rPr>
        <w:t>, 11352-11362</w:t>
      </w:r>
      <w:ins w:id="662" w:author="Li Wu" w:date="2016-06-27T13:11:00Z">
        <w:r w:rsidR="003C2FC9" w:rsidRPr="003C2FC9">
          <w:rPr>
            <w:noProof/>
          </w:rPr>
          <w:t>.</w:t>
        </w:r>
      </w:ins>
    </w:p>
    <w:p w14:paraId="6EF22EE1" w14:textId="3566CCFB" w:rsidR="003C2FC9" w:rsidRPr="003C2FC9" w:rsidRDefault="001829A0" w:rsidP="003C2FC9">
      <w:pPr>
        <w:pStyle w:val="EndNoteBibliography"/>
        <w:spacing w:after="240"/>
        <w:rPr>
          <w:ins w:id="663" w:author="Li Wu" w:date="2016-06-27T13:11:00Z"/>
          <w:noProof/>
        </w:rPr>
      </w:pPr>
      <w:del w:id="664" w:author="Li Wu" w:date="2016-06-27T13:11:00Z">
        <w:r w:rsidRPr="00C83769">
          <w:rPr>
            <w:noProof/>
          </w:rPr>
          <w:delText>34.</w:delText>
        </w:r>
        <w:r w:rsidRPr="00C83769">
          <w:rPr>
            <w:noProof/>
          </w:rPr>
          <w:tab/>
        </w:r>
      </w:del>
      <w:ins w:id="665" w:author="Li Wu" w:date="2016-06-27T13:11:00Z">
        <w:r w:rsidR="003C2FC9" w:rsidRPr="003C2FC9">
          <w:rPr>
            <w:noProof/>
          </w:rPr>
          <w:t>Fu, Y., Dominissini, D., Rechavi, G., and He, C. (2014).</w:t>
        </w:r>
      </w:ins>
      <w:moveToRangeStart w:id="666" w:author="Li Wu" w:date="2016-06-27T13:11:00Z" w:name="move454796425"/>
      <w:moveTo w:id="667" w:author="Li Wu" w:date="2016-06-27T13:11:00Z">
        <w:r w:rsidR="003C2FC9" w:rsidRPr="003C2FC9">
          <w:rPr>
            <w:noProof/>
          </w:rPr>
          <w:t xml:space="preserve"> Gene expression regulation mediated through reversible m(6)A RNA methylation. </w:t>
        </w:r>
        <w:r w:rsidR="003C2FC9" w:rsidRPr="003C2FC9">
          <w:rPr>
            <w:rPrChange w:id="668" w:author="Li Wu" w:date="2016-06-27T13:11:00Z">
              <w:rPr>
                <w:i/>
              </w:rPr>
            </w:rPrChange>
          </w:rPr>
          <w:t>Nat Rev Genet</w:t>
        </w:r>
        <w:r w:rsidR="003C2FC9" w:rsidRPr="003C2FC9">
          <w:rPr>
            <w:i/>
            <w:rPrChange w:id="669" w:author="Li Wu" w:date="2016-06-27T13:11:00Z">
              <w:rPr/>
            </w:rPrChange>
          </w:rPr>
          <w:t xml:space="preserve"> 15</w:t>
        </w:r>
        <w:r w:rsidR="003C2FC9" w:rsidRPr="003C2FC9">
          <w:rPr>
            <w:noProof/>
          </w:rPr>
          <w:t>, 293-306</w:t>
        </w:r>
      </w:moveTo>
      <w:moveToRangeEnd w:id="666"/>
      <w:ins w:id="670" w:author="Li Wu" w:date="2016-06-27T13:11:00Z">
        <w:r w:rsidR="003C2FC9" w:rsidRPr="003C2FC9">
          <w:rPr>
            <w:noProof/>
          </w:rPr>
          <w:t>.</w:t>
        </w:r>
      </w:ins>
    </w:p>
    <w:p w14:paraId="2247A121" w14:textId="77777777" w:rsidR="003C2FC9" w:rsidRPr="003C2FC9" w:rsidRDefault="003C2FC9" w:rsidP="003C2FC9">
      <w:pPr>
        <w:pStyle w:val="EndNoteBibliography"/>
        <w:spacing w:after="240"/>
        <w:rPr>
          <w:ins w:id="671" w:author="Li Wu" w:date="2016-06-27T13:11:00Z"/>
          <w:noProof/>
        </w:rPr>
      </w:pPr>
      <w:ins w:id="672" w:author="Li Wu" w:date="2016-06-27T13:11:00Z">
        <w:r w:rsidRPr="003C2FC9">
          <w:rPr>
            <w:noProof/>
          </w:rPr>
          <w:t>Gene Ontology, C. (2015). Gene Ontology Consortium: going forward. Nucleic Acids Res</w:t>
        </w:r>
        <w:r w:rsidRPr="003C2FC9">
          <w:rPr>
            <w:i/>
            <w:noProof/>
          </w:rPr>
          <w:t xml:space="preserve"> 43</w:t>
        </w:r>
        <w:r w:rsidRPr="003C2FC9">
          <w:rPr>
            <w:noProof/>
          </w:rPr>
          <w:t>, D1049-1056.</w:t>
        </w:r>
      </w:ins>
    </w:p>
    <w:p w14:paraId="0AC1D0D0" w14:textId="77777777" w:rsidR="003C2FC9" w:rsidRPr="003C2FC9" w:rsidRDefault="003C2FC9" w:rsidP="003C2FC9">
      <w:pPr>
        <w:pStyle w:val="EndNoteBibliography"/>
        <w:spacing w:after="240"/>
        <w:rPr>
          <w:ins w:id="673" w:author="Li Wu" w:date="2016-06-27T13:11:00Z"/>
          <w:noProof/>
        </w:rPr>
      </w:pPr>
      <w:ins w:id="674" w:author="Li Wu" w:date="2016-06-27T13:11:00Z">
        <w:r w:rsidRPr="003C2FC9">
          <w:rPr>
            <w:noProof/>
          </w:rPr>
          <w:t>Goff, S.P. (2007). Host factors exploited by retroviruses. Nat Rev Microbiol</w:t>
        </w:r>
        <w:r w:rsidRPr="003C2FC9">
          <w:rPr>
            <w:i/>
            <w:noProof/>
          </w:rPr>
          <w:t xml:space="preserve"> 5</w:t>
        </w:r>
        <w:r w:rsidRPr="003C2FC9">
          <w:rPr>
            <w:noProof/>
          </w:rPr>
          <w:t>, 253-263.</w:t>
        </w:r>
      </w:ins>
    </w:p>
    <w:p w14:paraId="5B7AA018" w14:textId="3D067AEC" w:rsidR="003C2FC9" w:rsidRPr="003C2FC9" w:rsidRDefault="003C2FC9" w:rsidP="003C2FC9">
      <w:pPr>
        <w:pStyle w:val="EndNoteBibliography"/>
        <w:spacing w:after="240"/>
        <w:rPr>
          <w:noProof/>
        </w:rPr>
        <w:pPrChange w:id="675" w:author="Li Wu" w:date="2016-06-27T13:11:00Z">
          <w:pPr>
            <w:pStyle w:val="EndNoteBibliography"/>
            <w:spacing w:after="240"/>
            <w:ind w:left="720" w:hanging="720"/>
          </w:pPr>
        </w:pPrChange>
      </w:pPr>
      <w:r w:rsidRPr="003C2FC9">
        <w:rPr>
          <w:noProof/>
        </w:rPr>
        <w:t>Hafner, M., Landthaler, M., Burger, L., Khorshid, M., Hausser, J., Berninger, P., Rothballer, A., Ascano, M., Jr., Jungkamp, A.</w:t>
      </w:r>
      <w:del w:id="676" w:author="Li Wu" w:date="2016-06-27T13:11:00Z">
        <w:r w:rsidR="001829A0" w:rsidRPr="00C83769">
          <w:rPr>
            <w:noProof/>
          </w:rPr>
          <w:delText xml:space="preserve"> </w:delText>
        </w:r>
      </w:del>
      <w:r w:rsidRPr="003C2FC9">
        <w:rPr>
          <w:noProof/>
        </w:rPr>
        <w:t>C., Munschauer, M.</w:t>
      </w:r>
      <w:r w:rsidRPr="003C2FC9">
        <w:rPr>
          <w:i/>
          <w:rPrChange w:id="677" w:author="Li Wu" w:date="2016-06-27T13:11:00Z">
            <w:rPr/>
          </w:rPrChange>
        </w:rPr>
        <w:t xml:space="preserve">, </w:t>
      </w:r>
      <w:del w:id="678" w:author="Li Wu" w:date="2016-06-27T13:11:00Z">
        <w:r w:rsidR="001829A0" w:rsidRPr="00C83769">
          <w:rPr>
            <w:noProof/>
          </w:rPr>
          <w:delText>Ulrich, A., Wardle, G. S., Dewell, S., Zavolan, M., and Tuschl, T.</w:delText>
        </w:r>
      </w:del>
      <w:ins w:id="679" w:author="Li Wu" w:date="2016-06-27T13:11:00Z">
        <w:r w:rsidRPr="003C2FC9">
          <w:rPr>
            <w:i/>
            <w:noProof/>
          </w:rPr>
          <w:t>et al.</w:t>
        </w:r>
      </w:ins>
      <w:r w:rsidRPr="003C2FC9">
        <w:rPr>
          <w:noProof/>
        </w:rPr>
        <w:t xml:space="preserve"> (2010</w:t>
      </w:r>
      <w:del w:id="680" w:author="Li Wu" w:date="2016-06-27T13:11:00Z">
        <w:r w:rsidR="001829A0" w:rsidRPr="00C83769">
          <w:rPr>
            <w:noProof/>
          </w:rPr>
          <w:delText>)</w:delText>
        </w:r>
      </w:del>
      <w:ins w:id="681" w:author="Li Wu" w:date="2016-06-27T13:11:00Z">
        <w:r w:rsidRPr="003C2FC9">
          <w:rPr>
            <w:noProof/>
          </w:rPr>
          <w:t>).</w:t>
        </w:r>
      </w:ins>
      <w:r w:rsidRPr="003C2FC9">
        <w:rPr>
          <w:noProof/>
        </w:rPr>
        <w:t xml:space="preserve"> Transcriptome-wide identification of RNA-binding protein and microRNA target sites by PAR-CLIP. </w:t>
      </w:r>
      <w:r w:rsidRPr="003C2FC9">
        <w:rPr>
          <w:rPrChange w:id="682" w:author="Li Wu" w:date="2016-06-27T13:11:00Z">
            <w:rPr>
              <w:i/>
            </w:rPr>
          </w:rPrChange>
        </w:rPr>
        <w:t>Cell</w:t>
      </w:r>
      <w:r w:rsidRPr="003C2FC9">
        <w:rPr>
          <w:i/>
          <w:rPrChange w:id="683" w:author="Li Wu" w:date="2016-06-27T13:11:00Z">
            <w:rPr/>
          </w:rPrChange>
        </w:rPr>
        <w:t xml:space="preserve"> 141</w:t>
      </w:r>
      <w:r w:rsidRPr="003C2FC9">
        <w:rPr>
          <w:noProof/>
        </w:rPr>
        <w:t>, 129-141</w:t>
      </w:r>
      <w:ins w:id="684" w:author="Li Wu" w:date="2016-06-27T13:11:00Z">
        <w:r w:rsidRPr="003C2FC9">
          <w:rPr>
            <w:noProof/>
          </w:rPr>
          <w:t>.</w:t>
        </w:r>
      </w:ins>
    </w:p>
    <w:p w14:paraId="1CC2A5E0" w14:textId="77777777" w:rsidR="003C2FC9" w:rsidRPr="003C2FC9" w:rsidRDefault="003C2FC9" w:rsidP="003C2FC9">
      <w:pPr>
        <w:pStyle w:val="EndNoteBibliography"/>
        <w:spacing w:after="240"/>
        <w:rPr>
          <w:ins w:id="685" w:author="Li Wu" w:date="2016-06-27T13:11:00Z"/>
          <w:noProof/>
        </w:rPr>
      </w:pPr>
      <w:ins w:id="686" w:author="Li Wu" w:date="2016-06-27T13:11:00Z">
        <w:r w:rsidRPr="003C2FC9">
          <w:rPr>
            <w:noProof/>
          </w:rPr>
          <w:t>Hashimoto, S.I., and Green, M. (1976). Multiple methylated cap sequences in adenovirus type 2 early mRNA. J Virol</w:t>
        </w:r>
        <w:r w:rsidRPr="003C2FC9">
          <w:rPr>
            <w:i/>
            <w:noProof/>
          </w:rPr>
          <w:t xml:space="preserve"> 20</w:t>
        </w:r>
        <w:r w:rsidRPr="003C2FC9">
          <w:rPr>
            <w:noProof/>
          </w:rPr>
          <w:t>, 425-435.</w:t>
        </w:r>
      </w:ins>
    </w:p>
    <w:p w14:paraId="1677E439" w14:textId="77777777" w:rsidR="003C2FC9" w:rsidRPr="003C2FC9" w:rsidRDefault="003C2FC9" w:rsidP="003C2FC9">
      <w:pPr>
        <w:pStyle w:val="EndNoteBibliography"/>
        <w:spacing w:after="240"/>
        <w:rPr>
          <w:ins w:id="687" w:author="Li Wu" w:date="2016-06-27T13:11:00Z"/>
          <w:noProof/>
        </w:rPr>
      </w:pPr>
      <w:ins w:id="688" w:author="Li Wu" w:date="2016-06-27T13:11:00Z">
        <w:r w:rsidRPr="003C2FC9">
          <w:rPr>
            <w:noProof/>
          </w:rPr>
          <w:t>Jia, G., Fu, Y., and He, C. (2013). Reversible RNA adenosine methylation in biological regulation. Trends Genet</w:t>
        </w:r>
        <w:r w:rsidRPr="003C2FC9">
          <w:rPr>
            <w:i/>
            <w:noProof/>
          </w:rPr>
          <w:t xml:space="preserve"> 29</w:t>
        </w:r>
        <w:r w:rsidRPr="003C2FC9">
          <w:rPr>
            <w:noProof/>
          </w:rPr>
          <w:t>, 108-115.</w:t>
        </w:r>
      </w:ins>
    </w:p>
    <w:p w14:paraId="77553B1B" w14:textId="77777777" w:rsidR="003C2FC9" w:rsidRPr="003C2FC9" w:rsidRDefault="003C2FC9" w:rsidP="003C2FC9">
      <w:pPr>
        <w:pStyle w:val="EndNoteBibliography"/>
        <w:spacing w:after="240"/>
        <w:rPr>
          <w:ins w:id="689" w:author="Li Wu" w:date="2016-06-27T13:11:00Z"/>
          <w:noProof/>
        </w:rPr>
      </w:pPr>
      <w:ins w:id="690" w:author="Li Wu" w:date="2016-06-27T13:11:00Z">
        <w:r w:rsidRPr="003C2FC9">
          <w:rPr>
            <w:noProof/>
          </w:rPr>
          <w:t>Jia, G., Fu, Y., Zhao, X., Dai, Q., Zheng, G., Yang, Y., Yi, C., Lindahl, T., Pan, T., Yang, Y.G.</w:t>
        </w:r>
        <w:r w:rsidRPr="003C2FC9">
          <w:rPr>
            <w:i/>
            <w:noProof/>
          </w:rPr>
          <w:t>, et al.</w:t>
        </w:r>
        <w:r w:rsidRPr="003C2FC9">
          <w:rPr>
            <w:noProof/>
          </w:rPr>
          <w:t xml:space="preserve"> (2011). N6-methyladenosine in nuclear RNA is a major substrate of the obesity-associated FTO. Nat Chem Biol</w:t>
        </w:r>
        <w:r w:rsidRPr="003C2FC9">
          <w:rPr>
            <w:i/>
            <w:noProof/>
          </w:rPr>
          <w:t xml:space="preserve"> 7</w:t>
        </w:r>
        <w:r w:rsidRPr="003C2FC9">
          <w:rPr>
            <w:noProof/>
          </w:rPr>
          <w:t>, 885-887.</w:t>
        </w:r>
      </w:ins>
    </w:p>
    <w:p w14:paraId="2589D9B2" w14:textId="77777777" w:rsidR="003C2FC9" w:rsidRPr="003C2FC9" w:rsidRDefault="003C2FC9" w:rsidP="003C2FC9">
      <w:pPr>
        <w:pStyle w:val="EndNoteBibliography"/>
        <w:spacing w:after="240"/>
        <w:rPr>
          <w:ins w:id="691" w:author="Li Wu" w:date="2016-06-27T13:11:00Z"/>
          <w:noProof/>
        </w:rPr>
      </w:pPr>
      <w:ins w:id="692" w:author="Li Wu" w:date="2016-06-27T13:11:00Z">
        <w:r w:rsidRPr="003C2FC9">
          <w:rPr>
            <w:noProof/>
          </w:rPr>
          <w:t>Kennedy, E.M., Bogerd, H.P., Kornepati, A.V., Kang, D., Ghoshal, D., Marshall, J.B., Poling, B.C., Tsai, K., Gokhale, N.S., Horner, S.M.</w:t>
        </w:r>
        <w:r w:rsidRPr="003C2FC9">
          <w:rPr>
            <w:i/>
            <w:noProof/>
          </w:rPr>
          <w:t>, et al.</w:t>
        </w:r>
        <w:r w:rsidRPr="003C2FC9">
          <w:rPr>
            <w:noProof/>
          </w:rPr>
          <w:t xml:space="preserve"> (2016). Posttranscriptional m(6)A Editing of HIV-1 mRNAs Enhances Viral Gene Expression. Cell Host Microbe</w:t>
        </w:r>
        <w:r w:rsidRPr="003C2FC9">
          <w:rPr>
            <w:i/>
            <w:noProof/>
          </w:rPr>
          <w:t xml:space="preserve"> 19</w:t>
        </w:r>
        <w:r w:rsidRPr="003C2FC9">
          <w:rPr>
            <w:noProof/>
          </w:rPr>
          <w:t>, 675-685.</w:t>
        </w:r>
      </w:ins>
    </w:p>
    <w:p w14:paraId="121CE815" w14:textId="77777777" w:rsidR="003C2FC9" w:rsidRPr="003C2FC9" w:rsidRDefault="003C2FC9" w:rsidP="003C2FC9">
      <w:pPr>
        <w:pStyle w:val="EndNoteBibliography"/>
        <w:spacing w:after="240"/>
        <w:rPr>
          <w:ins w:id="693" w:author="Li Wu" w:date="2016-06-27T13:11:00Z"/>
          <w:noProof/>
        </w:rPr>
      </w:pPr>
      <w:ins w:id="694" w:author="Li Wu" w:date="2016-06-27T13:11:00Z">
        <w:r w:rsidRPr="003C2FC9">
          <w:rPr>
            <w:noProof/>
          </w:rPr>
          <w:t>Krug, R.M., Morgan, M.A., and Shatkin, A.J. (1976).</w:t>
        </w:r>
      </w:ins>
      <w:moveToRangeStart w:id="695" w:author="Li Wu" w:date="2016-06-27T13:11:00Z" w:name="move454796431"/>
      <w:moveTo w:id="696" w:author="Li Wu" w:date="2016-06-27T13:11:00Z">
        <w:r w:rsidRPr="003C2FC9">
          <w:rPr>
            <w:noProof/>
          </w:rPr>
          <w:t xml:space="preserve"> Influenza viral mRNA contains internal N6-methyladenosine and 5'-terminal 7-methylguanosine in cap structures. </w:t>
        </w:r>
        <w:r w:rsidRPr="003C2FC9">
          <w:rPr>
            <w:rPrChange w:id="697" w:author="Li Wu" w:date="2016-06-27T13:11:00Z">
              <w:rPr>
                <w:i/>
              </w:rPr>
            </w:rPrChange>
          </w:rPr>
          <w:t>J Virol</w:t>
        </w:r>
        <w:r w:rsidRPr="003C2FC9">
          <w:rPr>
            <w:i/>
            <w:rPrChange w:id="698" w:author="Li Wu" w:date="2016-06-27T13:11:00Z">
              <w:rPr/>
            </w:rPrChange>
          </w:rPr>
          <w:t xml:space="preserve"> 20</w:t>
        </w:r>
        <w:r w:rsidRPr="003C2FC9">
          <w:rPr>
            <w:noProof/>
          </w:rPr>
          <w:t>, 45-53</w:t>
        </w:r>
      </w:moveTo>
      <w:moveToRangeEnd w:id="695"/>
      <w:ins w:id="699" w:author="Li Wu" w:date="2016-06-27T13:11:00Z">
        <w:r w:rsidRPr="003C2FC9">
          <w:rPr>
            <w:noProof/>
          </w:rPr>
          <w:t>.</w:t>
        </w:r>
      </w:ins>
    </w:p>
    <w:p w14:paraId="757272E7" w14:textId="77777777" w:rsidR="003C2FC9" w:rsidRPr="003C2FC9" w:rsidRDefault="003C2FC9" w:rsidP="003C2FC9">
      <w:pPr>
        <w:pStyle w:val="EndNoteBibliography"/>
        <w:spacing w:after="240"/>
        <w:rPr>
          <w:ins w:id="700" w:author="Li Wu" w:date="2016-06-27T13:11:00Z"/>
          <w:noProof/>
        </w:rPr>
      </w:pPr>
      <w:ins w:id="701" w:author="Li Wu" w:date="2016-06-27T13:11:00Z">
        <w:r w:rsidRPr="003C2FC9">
          <w:rPr>
            <w:noProof/>
          </w:rPr>
          <w:t>Kutluay, S.B., Zang, T., Blanco-Melo, D., Powell, C., Jannain, D., Errando, M., and Bieniasz, P.D. (2014).</w:t>
        </w:r>
      </w:ins>
      <w:moveToRangeStart w:id="702" w:author="Li Wu" w:date="2016-06-27T13:11:00Z" w:name="move454796423"/>
      <w:moveTo w:id="703" w:author="Li Wu" w:date="2016-06-27T13:11:00Z">
        <w:r w:rsidRPr="003C2FC9">
          <w:rPr>
            <w:noProof/>
          </w:rPr>
          <w:t xml:space="preserve"> Global changes in the RNA binding specificity of HIV-1 gag regulate virion genesis. </w:t>
        </w:r>
        <w:r w:rsidRPr="003C2FC9">
          <w:rPr>
            <w:rPrChange w:id="704" w:author="Li Wu" w:date="2016-06-27T13:11:00Z">
              <w:rPr>
                <w:i/>
              </w:rPr>
            </w:rPrChange>
          </w:rPr>
          <w:t>Cell</w:t>
        </w:r>
        <w:r w:rsidRPr="003C2FC9">
          <w:rPr>
            <w:i/>
            <w:rPrChange w:id="705" w:author="Li Wu" w:date="2016-06-27T13:11:00Z">
              <w:rPr/>
            </w:rPrChange>
          </w:rPr>
          <w:t xml:space="preserve"> 159</w:t>
        </w:r>
        <w:r w:rsidRPr="003C2FC9">
          <w:rPr>
            <w:noProof/>
          </w:rPr>
          <w:t>, 1096-1109</w:t>
        </w:r>
      </w:moveTo>
      <w:moveToRangeEnd w:id="702"/>
      <w:ins w:id="706" w:author="Li Wu" w:date="2016-06-27T13:11:00Z">
        <w:r w:rsidRPr="003C2FC9">
          <w:rPr>
            <w:noProof/>
          </w:rPr>
          <w:t>.</w:t>
        </w:r>
      </w:ins>
    </w:p>
    <w:p w14:paraId="6CE58186" w14:textId="77777777" w:rsidR="003C2FC9" w:rsidRPr="003C2FC9" w:rsidRDefault="003C2FC9" w:rsidP="003C2FC9">
      <w:pPr>
        <w:pStyle w:val="EndNoteBibliography"/>
        <w:spacing w:after="240"/>
        <w:rPr>
          <w:ins w:id="707" w:author="Li Wu" w:date="2016-06-27T13:11:00Z"/>
          <w:noProof/>
        </w:rPr>
      </w:pPr>
      <w:ins w:id="708" w:author="Li Wu" w:date="2016-06-27T13:11:00Z">
        <w:r w:rsidRPr="003C2FC9">
          <w:rPr>
            <w:noProof/>
          </w:rPr>
          <w:t>Lavender, C.A., Gorelick, R.J., and Weeks, K.M. (2015).</w:t>
        </w:r>
      </w:ins>
      <w:moveToRangeStart w:id="709" w:author="Li Wu" w:date="2016-06-27T13:11:00Z" w:name="move454796424"/>
      <w:moveTo w:id="710" w:author="Li Wu" w:date="2016-06-27T13:11:00Z">
        <w:r w:rsidRPr="003C2FC9">
          <w:rPr>
            <w:noProof/>
          </w:rPr>
          <w:t xml:space="preserve"> Structure-Based Alignment and Consensus Secondary Structures for Three HIV-Related RNA Genomes. </w:t>
        </w:r>
        <w:r w:rsidRPr="003C2FC9">
          <w:rPr>
            <w:rPrChange w:id="711" w:author="Li Wu" w:date="2016-06-27T13:11:00Z">
              <w:rPr>
                <w:i/>
              </w:rPr>
            </w:rPrChange>
          </w:rPr>
          <w:t>PLoS Comput Biol</w:t>
        </w:r>
        <w:r w:rsidRPr="003C2FC9">
          <w:rPr>
            <w:i/>
            <w:rPrChange w:id="712" w:author="Li Wu" w:date="2016-06-27T13:11:00Z">
              <w:rPr/>
            </w:rPrChange>
          </w:rPr>
          <w:t xml:space="preserve"> 11</w:t>
        </w:r>
        <w:r w:rsidRPr="003C2FC9">
          <w:rPr>
            <w:noProof/>
          </w:rPr>
          <w:t>, e1004230</w:t>
        </w:r>
      </w:moveTo>
      <w:moveToRangeEnd w:id="709"/>
      <w:ins w:id="713" w:author="Li Wu" w:date="2016-06-27T13:11:00Z">
        <w:r w:rsidRPr="003C2FC9">
          <w:rPr>
            <w:noProof/>
          </w:rPr>
          <w:t>.</w:t>
        </w:r>
      </w:ins>
    </w:p>
    <w:p w14:paraId="060AA355" w14:textId="77777777" w:rsidR="003C2FC9" w:rsidRPr="003C2FC9" w:rsidRDefault="003C2FC9" w:rsidP="003C2FC9">
      <w:pPr>
        <w:pStyle w:val="EndNoteBibliography"/>
        <w:spacing w:after="240"/>
        <w:rPr>
          <w:ins w:id="714" w:author="Li Wu" w:date="2016-06-27T13:11:00Z"/>
          <w:noProof/>
        </w:rPr>
      </w:pPr>
      <w:ins w:id="715" w:author="Li Wu" w:date="2016-06-27T13:11:00Z">
        <w:r w:rsidRPr="003C2FC9">
          <w:rPr>
            <w:noProof/>
          </w:rPr>
          <w:t>Lichinchi, G., Gao, S., Saletore, Y., Gonzalez, G.M., Bansal, V., Wang, Y., Mason, C.E., and Rana, T.M. (2016).</w:t>
        </w:r>
      </w:ins>
      <w:moveToRangeStart w:id="716" w:author="Li Wu" w:date="2016-06-27T13:11:00Z" w:name="move454796434"/>
      <w:moveTo w:id="717" w:author="Li Wu" w:date="2016-06-27T13:11:00Z">
        <w:r w:rsidRPr="003C2FC9">
          <w:rPr>
            <w:noProof/>
          </w:rPr>
          <w:t xml:space="preserve"> Dynamics of the human and viral m6A RNA methylomes during HIV-1 infection of T cells. </w:t>
        </w:r>
        <w:r w:rsidRPr="003C2FC9">
          <w:rPr>
            <w:rPrChange w:id="718" w:author="Li Wu" w:date="2016-06-27T13:11:00Z">
              <w:rPr>
                <w:i/>
              </w:rPr>
            </w:rPrChange>
          </w:rPr>
          <w:t>Nature Microbiology</w:t>
        </w:r>
        <w:r w:rsidRPr="003C2FC9">
          <w:rPr>
            <w:noProof/>
          </w:rPr>
          <w:t>, 16011</w:t>
        </w:r>
      </w:moveTo>
      <w:moveToRangeEnd w:id="716"/>
      <w:ins w:id="719" w:author="Li Wu" w:date="2016-06-27T13:11:00Z">
        <w:r w:rsidRPr="003C2FC9">
          <w:rPr>
            <w:noProof/>
          </w:rPr>
          <w:t>.</w:t>
        </w:r>
      </w:ins>
    </w:p>
    <w:p w14:paraId="28366816" w14:textId="3CA68514" w:rsidR="003C2FC9" w:rsidRPr="003C2FC9" w:rsidRDefault="003C2FC9" w:rsidP="003C2FC9">
      <w:pPr>
        <w:pStyle w:val="EndNoteBibliography"/>
        <w:spacing w:after="240"/>
        <w:rPr>
          <w:ins w:id="720" w:author="Li Wu" w:date="2016-06-27T13:11:00Z"/>
          <w:noProof/>
        </w:rPr>
      </w:pPr>
      <w:ins w:id="721" w:author="Li Wu" w:date="2016-06-27T13:11:00Z">
        <w:r w:rsidRPr="003C2FC9">
          <w:rPr>
            <w:noProof/>
          </w:rPr>
          <w:t>Liu, J., Yue, Y., Han, D., Wang, X., Fu, Y., Zhang, L., Jia, G., Yu, M., Lu, Z., Deng, X.</w:t>
        </w:r>
        <w:r w:rsidRPr="003C2FC9">
          <w:rPr>
            <w:i/>
            <w:noProof/>
          </w:rPr>
          <w:t>, et al.</w:t>
        </w:r>
        <w:r w:rsidRPr="003C2FC9">
          <w:rPr>
            <w:noProof/>
          </w:rPr>
          <w:t xml:space="preserve"> (2014).</w:t>
        </w:r>
      </w:ins>
      <w:moveToRangeStart w:id="722" w:author="Li Wu" w:date="2016-06-27T13:11:00Z" w:name="move454796427"/>
      <w:moveTo w:id="723" w:author="Li Wu" w:date="2016-06-27T13:11:00Z">
        <w:r w:rsidRPr="003C2FC9">
          <w:rPr>
            <w:noProof/>
          </w:rPr>
          <w:t xml:space="preserve"> A METTL3-METTL14 complex mediates mammalian nuclear RNA N6-adenosine methylation. </w:t>
        </w:r>
        <w:r w:rsidRPr="003C2FC9">
          <w:rPr>
            <w:rPrChange w:id="724" w:author="Li Wu" w:date="2016-06-27T13:11:00Z">
              <w:rPr>
                <w:i/>
              </w:rPr>
            </w:rPrChange>
          </w:rPr>
          <w:t>Nat Chem Biol</w:t>
        </w:r>
        <w:r w:rsidRPr="003C2FC9">
          <w:rPr>
            <w:i/>
            <w:rPrChange w:id="725" w:author="Li Wu" w:date="2016-06-27T13:11:00Z">
              <w:rPr/>
            </w:rPrChange>
          </w:rPr>
          <w:t xml:space="preserve"> 10</w:t>
        </w:r>
        <w:r w:rsidRPr="003C2FC9">
          <w:rPr>
            <w:noProof/>
          </w:rPr>
          <w:t>, 93-95</w:t>
        </w:r>
      </w:moveTo>
      <w:moveToRangeEnd w:id="722"/>
      <w:del w:id="726" w:author="Li Wu" w:date="2016-06-27T13:11:00Z">
        <w:r w:rsidR="001829A0" w:rsidRPr="00C83769">
          <w:rPr>
            <w:noProof/>
          </w:rPr>
          <w:delText>35.</w:delText>
        </w:r>
        <w:r w:rsidR="001829A0" w:rsidRPr="00C83769">
          <w:rPr>
            <w:noProof/>
          </w:rPr>
          <w:tab/>
        </w:r>
      </w:del>
      <w:ins w:id="727" w:author="Li Wu" w:date="2016-06-27T13:11:00Z">
        <w:r w:rsidRPr="003C2FC9">
          <w:rPr>
            <w:noProof/>
          </w:rPr>
          <w:t>.</w:t>
        </w:r>
      </w:ins>
    </w:p>
    <w:p w14:paraId="53E4DBB0" w14:textId="5B4C25D5" w:rsidR="003C2FC9" w:rsidRPr="003C2FC9" w:rsidRDefault="003C2FC9" w:rsidP="003C2FC9">
      <w:pPr>
        <w:pStyle w:val="EndNoteBibliography"/>
        <w:spacing w:after="240"/>
        <w:rPr>
          <w:noProof/>
        </w:rPr>
        <w:pPrChange w:id="728" w:author="Li Wu" w:date="2016-06-27T13:11:00Z">
          <w:pPr>
            <w:pStyle w:val="EndNoteBibliography"/>
            <w:spacing w:after="240"/>
            <w:ind w:left="720" w:hanging="720"/>
          </w:pPr>
        </w:pPrChange>
      </w:pPr>
      <w:r w:rsidRPr="003C2FC9">
        <w:rPr>
          <w:noProof/>
        </w:rPr>
        <w:t>Liu, N., Dai, Q., Zheng, G., He, C., Parisien, M., and Pan, T. (2015</w:t>
      </w:r>
      <w:del w:id="729" w:author="Li Wu" w:date="2016-06-27T13:11:00Z">
        <w:r w:rsidR="001829A0" w:rsidRPr="00C83769">
          <w:rPr>
            <w:noProof/>
          </w:rPr>
          <w:delText>)</w:delText>
        </w:r>
      </w:del>
      <w:ins w:id="730" w:author="Li Wu" w:date="2016-06-27T13:11:00Z">
        <w:r w:rsidRPr="003C2FC9">
          <w:rPr>
            <w:noProof/>
          </w:rPr>
          <w:t>).</w:t>
        </w:r>
      </w:ins>
      <w:r w:rsidRPr="003C2FC9">
        <w:rPr>
          <w:noProof/>
        </w:rPr>
        <w:t xml:space="preserve"> N(6)-methyladenosine-dependent RNA structural switches regulate RNA-protein interactions. </w:t>
      </w:r>
      <w:r w:rsidRPr="003C2FC9">
        <w:rPr>
          <w:rPrChange w:id="731" w:author="Li Wu" w:date="2016-06-27T13:11:00Z">
            <w:rPr>
              <w:i/>
            </w:rPr>
          </w:rPrChange>
        </w:rPr>
        <w:t>Nature</w:t>
      </w:r>
      <w:r w:rsidRPr="003C2FC9">
        <w:rPr>
          <w:i/>
          <w:rPrChange w:id="732" w:author="Li Wu" w:date="2016-06-27T13:11:00Z">
            <w:rPr/>
          </w:rPrChange>
        </w:rPr>
        <w:t xml:space="preserve"> 518</w:t>
      </w:r>
      <w:r w:rsidRPr="003C2FC9">
        <w:rPr>
          <w:noProof/>
        </w:rPr>
        <w:t>, 560-564</w:t>
      </w:r>
      <w:ins w:id="733" w:author="Li Wu" w:date="2016-06-27T13:11:00Z">
        <w:r w:rsidRPr="003C2FC9">
          <w:rPr>
            <w:noProof/>
          </w:rPr>
          <w:t>.</w:t>
        </w:r>
      </w:ins>
    </w:p>
    <w:p w14:paraId="03BDF1CA" w14:textId="232EF74F" w:rsidR="003C2FC9" w:rsidRPr="003C2FC9" w:rsidRDefault="001829A0" w:rsidP="003C2FC9">
      <w:pPr>
        <w:pStyle w:val="EndNoteBibliography"/>
        <w:spacing w:after="240"/>
        <w:rPr>
          <w:ins w:id="734" w:author="Li Wu" w:date="2016-06-27T13:11:00Z"/>
          <w:noProof/>
        </w:rPr>
      </w:pPr>
      <w:del w:id="735" w:author="Li Wu" w:date="2016-06-27T13:11:00Z">
        <w:r w:rsidRPr="00C83769">
          <w:rPr>
            <w:noProof/>
          </w:rPr>
          <w:delText>36.</w:delText>
        </w:r>
        <w:r w:rsidRPr="00C83769">
          <w:rPr>
            <w:noProof/>
          </w:rPr>
          <w:tab/>
          <w:delText>Wang, X., Lu, Z., Gomez, A., Hon, G. C., Yue</w:delText>
        </w:r>
      </w:del>
      <w:ins w:id="736" w:author="Li Wu" w:date="2016-06-27T13:11:00Z">
        <w:r w:rsidR="003C2FC9" w:rsidRPr="003C2FC9">
          <w:rPr>
            <w:noProof/>
          </w:rPr>
          <w:t>Meyer, K.D., Saletore</w:t>
        </w:r>
      </w:ins>
      <w:r w:rsidR="003C2FC9" w:rsidRPr="003C2FC9">
        <w:rPr>
          <w:noProof/>
        </w:rPr>
        <w:t xml:space="preserve">, Y., </w:t>
      </w:r>
      <w:ins w:id="737" w:author="Li Wu" w:date="2016-06-27T13:11:00Z">
        <w:r w:rsidR="003C2FC9" w:rsidRPr="003C2FC9">
          <w:rPr>
            <w:noProof/>
          </w:rPr>
          <w:t>Zumbo, P., Elemento, O., Mason, C.E., and Jaffrey, S.R. (2012).</w:t>
        </w:r>
      </w:ins>
      <w:moveToRangeStart w:id="738" w:author="Li Wu" w:date="2016-06-27T13:11:00Z" w:name="move454796429"/>
      <w:moveTo w:id="739" w:author="Li Wu" w:date="2016-06-27T13:11:00Z">
        <w:r w:rsidR="003C2FC9" w:rsidRPr="003C2FC9">
          <w:rPr>
            <w:noProof/>
          </w:rPr>
          <w:t xml:space="preserve"> Comprehensive analysis of mRNA methylation reveals enrichment in 3' UTRs and near stop codons. </w:t>
        </w:r>
        <w:r w:rsidR="003C2FC9" w:rsidRPr="003C2FC9">
          <w:rPr>
            <w:rPrChange w:id="740" w:author="Li Wu" w:date="2016-06-27T13:11:00Z">
              <w:rPr>
                <w:i/>
              </w:rPr>
            </w:rPrChange>
          </w:rPr>
          <w:t>Cell</w:t>
        </w:r>
        <w:r w:rsidR="003C2FC9" w:rsidRPr="003C2FC9">
          <w:rPr>
            <w:i/>
            <w:rPrChange w:id="741" w:author="Li Wu" w:date="2016-06-27T13:11:00Z">
              <w:rPr/>
            </w:rPrChange>
          </w:rPr>
          <w:t xml:space="preserve"> 149</w:t>
        </w:r>
        <w:r w:rsidR="003C2FC9" w:rsidRPr="003C2FC9">
          <w:rPr>
            <w:noProof/>
          </w:rPr>
          <w:t>, 1635-1646</w:t>
        </w:r>
      </w:moveTo>
      <w:moveToRangeEnd w:id="738"/>
      <w:del w:id="742" w:author="Li Wu" w:date="2016-06-27T13:11:00Z">
        <w:r w:rsidRPr="00C83769">
          <w:rPr>
            <w:noProof/>
          </w:rPr>
          <w:delText xml:space="preserve">Han, D., Fu, </w:delText>
        </w:r>
      </w:del>
      <w:ins w:id="743" w:author="Li Wu" w:date="2016-06-27T13:11:00Z">
        <w:r w:rsidR="003C2FC9" w:rsidRPr="003C2FC9">
          <w:rPr>
            <w:noProof/>
          </w:rPr>
          <w:t>.</w:t>
        </w:r>
      </w:ins>
    </w:p>
    <w:p w14:paraId="43666E8F" w14:textId="77777777" w:rsidR="003C2FC9" w:rsidRPr="003C2FC9" w:rsidRDefault="003C2FC9" w:rsidP="003C2FC9">
      <w:pPr>
        <w:pStyle w:val="EndNoteBibliography"/>
        <w:spacing w:after="240"/>
        <w:rPr>
          <w:ins w:id="744" w:author="Li Wu" w:date="2016-06-27T13:11:00Z"/>
          <w:noProof/>
        </w:rPr>
      </w:pPr>
      <w:ins w:id="745" w:author="Li Wu" w:date="2016-06-27T13:11:00Z">
        <w:r w:rsidRPr="003C2FC9">
          <w:rPr>
            <w:noProof/>
          </w:rPr>
          <w:t>Moir, S., Chun, T.W., and Fauci, A.S. (2011). Pathogenic mechanisms of HIV disease. Annu Rev Pathol</w:t>
        </w:r>
        <w:r w:rsidRPr="003C2FC9">
          <w:rPr>
            <w:i/>
            <w:noProof/>
          </w:rPr>
          <w:t xml:space="preserve"> 6</w:t>
        </w:r>
        <w:r w:rsidRPr="003C2FC9">
          <w:rPr>
            <w:noProof/>
          </w:rPr>
          <w:t>, 223-248.</w:t>
        </w:r>
      </w:ins>
    </w:p>
    <w:p w14:paraId="3E70A931" w14:textId="2C5FDE56" w:rsidR="003C2FC9" w:rsidRPr="003C2FC9" w:rsidRDefault="003C2FC9" w:rsidP="003C2FC9">
      <w:pPr>
        <w:pStyle w:val="EndNoteBibliography"/>
        <w:spacing w:after="240"/>
        <w:rPr>
          <w:noProof/>
        </w:rPr>
        <w:pPrChange w:id="746" w:author="Li Wu" w:date="2016-06-27T13:11:00Z">
          <w:pPr>
            <w:pStyle w:val="EndNoteBibliography"/>
            <w:spacing w:after="240"/>
            <w:ind w:left="720" w:hanging="720"/>
          </w:pPr>
        </w:pPrChange>
      </w:pPr>
      <w:ins w:id="747" w:author="Li Wu" w:date="2016-06-27T13:11:00Z">
        <w:r w:rsidRPr="003C2FC9">
          <w:rPr>
            <w:noProof/>
          </w:rPr>
          <w:t xml:space="preserve">Ping, X.L., Sun, B.F., Wang, L., Xiao, W., Yang, X., Wang, W.J., Adhikari, S., Shi, </w:t>
        </w:r>
      </w:ins>
      <w:r w:rsidRPr="003C2FC9">
        <w:rPr>
          <w:noProof/>
        </w:rPr>
        <w:t xml:space="preserve">Y., </w:t>
      </w:r>
      <w:del w:id="748" w:author="Li Wu" w:date="2016-06-27T13:11:00Z">
        <w:r w:rsidR="001829A0" w:rsidRPr="00C83769">
          <w:rPr>
            <w:noProof/>
          </w:rPr>
          <w:delText>Parisien, M., Dai, Q., Jia, G., Ren, B., Pan, T., and He, C.</w:delText>
        </w:r>
      </w:del>
      <w:ins w:id="749" w:author="Li Wu" w:date="2016-06-27T13:11:00Z">
        <w:r w:rsidRPr="003C2FC9">
          <w:rPr>
            <w:noProof/>
          </w:rPr>
          <w:t>Lv, Y., Chen, Y.S.</w:t>
        </w:r>
        <w:r w:rsidRPr="003C2FC9">
          <w:rPr>
            <w:i/>
            <w:noProof/>
          </w:rPr>
          <w:t>, et al.</w:t>
        </w:r>
      </w:ins>
      <w:r w:rsidRPr="003C2FC9">
        <w:rPr>
          <w:noProof/>
        </w:rPr>
        <w:t xml:space="preserve"> (2014</w:t>
      </w:r>
      <w:del w:id="750" w:author="Li Wu" w:date="2016-06-27T13:11:00Z">
        <w:r w:rsidR="001829A0" w:rsidRPr="00C83769">
          <w:rPr>
            <w:noProof/>
          </w:rPr>
          <w:delText xml:space="preserve">) </w:delText>
        </w:r>
      </w:del>
      <w:ins w:id="751" w:author="Li Wu" w:date="2016-06-27T13:11:00Z">
        <w:r w:rsidRPr="003C2FC9">
          <w:rPr>
            <w:noProof/>
          </w:rPr>
          <w:t xml:space="preserve">). Mammalian WTAP is a regulatory subunit of the RNA </w:t>
        </w:r>
      </w:ins>
      <w:r w:rsidRPr="003C2FC9">
        <w:rPr>
          <w:noProof/>
        </w:rPr>
        <w:t>N6-methyladenosine</w:t>
      </w:r>
      <w:del w:id="752" w:author="Li Wu" w:date="2016-06-27T13:11:00Z">
        <w:r w:rsidR="001829A0" w:rsidRPr="00C83769">
          <w:rPr>
            <w:noProof/>
          </w:rPr>
          <w:delText xml:space="preserve">-dependent regulation of messenger RNA stability. </w:delText>
        </w:r>
        <w:r w:rsidR="001829A0" w:rsidRPr="00C83769">
          <w:rPr>
            <w:i/>
            <w:noProof/>
          </w:rPr>
          <w:delText>Nature</w:delText>
        </w:r>
        <w:r w:rsidR="001829A0" w:rsidRPr="00C83769">
          <w:rPr>
            <w:noProof/>
          </w:rPr>
          <w:delText xml:space="preserve"> </w:delText>
        </w:r>
        <w:r w:rsidR="001829A0" w:rsidRPr="00C83769">
          <w:rPr>
            <w:b/>
            <w:noProof/>
          </w:rPr>
          <w:delText>505</w:delText>
        </w:r>
        <w:r w:rsidR="001829A0" w:rsidRPr="00C83769">
          <w:rPr>
            <w:noProof/>
          </w:rPr>
          <w:delText>, 117-120</w:delText>
        </w:r>
      </w:del>
      <w:ins w:id="753" w:author="Li Wu" w:date="2016-06-27T13:11:00Z">
        <w:r w:rsidRPr="003C2FC9">
          <w:rPr>
            <w:noProof/>
          </w:rPr>
          <w:t xml:space="preserve"> methyltransferase. Cell research</w:t>
        </w:r>
        <w:r w:rsidRPr="003C2FC9">
          <w:rPr>
            <w:i/>
            <w:noProof/>
          </w:rPr>
          <w:t xml:space="preserve"> 24</w:t>
        </w:r>
        <w:r w:rsidRPr="003C2FC9">
          <w:rPr>
            <w:noProof/>
          </w:rPr>
          <w:t>, 177-189.</w:t>
        </w:r>
      </w:ins>
    </w:p>
    <w:p w14:paraId="74E14C13" w14:textId="77777777" w:rsidR="001829A0" w:rsidRPr="00C83769" w:rsidRDefault="003C2FC9" w:rsidP="001829A0">
      <w:pPr>
        <w:pStyle w:val="EndNoteBibliography"/>
        <w:spacing w:after="240"/>
        <w:ind w:left="720" w:hanging="720"/>
        <w:rPr>
          <w:del w:id="754" w:author="Li Wu" w:date="2016-06-27T13:11:00Z"/>
          <w:noProof/>
        </w:rPr>
      </w:pPr>
      <w:ins w:id="755" w:author="Li Wu" w:date="2016-06-27T13:11:00Z">
        <w:r w:rsidRPr="003C2FC9">
          <w:rPr>
            <w:noProof/>
          </w:rPr>
          <w:t>Rossio, J.L., Esser, M.T., Suryanarayana, K., Schneider, D.K., Bess, J.W., Jr., Vasquez, G.M., Wiltrout, T.A., Chertova, E., Grimes, M.K., Sattentau, Q.</w:t>
        </w:r>
        <w:r w:rsidRPr="003C2FC9">
          <w:rPr>
            <w:i/>
            <w:noProof/>
          </w:rPr>
          <w:t>, et al.</w:t>
        </w:r>
        <w:r w:rsidRPr="003C2FC9">
          <w:rPr>
            <w:noProof/>
          </w:rPr>
          <w:t xml:space="preserve"> (1998).</w:t>
        </w:r>
      </w:ins>
      <w:moveToRangeStart w:id="756" w:author="Li Wu" w:date="2016-06-27T13:11:00Z" w:name="move454796436"/>
      <w:moveTo w:id="757" w:author="Li Wu" w:date="2016-06-27T13:11:00Z">
        <w:r w:rsidRPr="003C2FC9">
          <w:rPr>
            <w:noProof/>
          </w:rPr>
          <w:t xml:space="preserve"> Inactivation of human immunodeficiency virus type 1 infectivity with preservation of conformational and functional integrity of virion surface proteins. </w:t>
        </w:r>
        <w:r w:rsidRPr="003C2FC9">
          <w:rPr>
            <w:rPrChange w:id="758" w:author="Li Wu" w:date="2016-06-27T13:11:00Z">
              <w:rPr>
                <w:i/>
              </w:rPr>
            </w:rPrChange>
          </w:rPr>
          <w:t>J Virol</w:t>
        </w:r>
        <w:r w:rsidRPr="003C2FC9">
          <w:rPr>
            <w:i/>
            <w:rPrChange w:id="759" w:author="Li Wu" w:date="2016-06-27T13:11:00Z">
              <w:rPr/>
            </w:rPrChange>
          </w:rPr>
          <w:t xml:space="preserve"> 72</w:t>
        </w:r>
        <w:r w:rsidRPr="003C2FC9">
          <w:rPr>
            <w:noProof/>
          </w:rPr>
          <w:t>, 7992-8001</w:t>
        </w:r>
      </w:moveTo>
      <w:moveToRangeEnd w:id="756"/>
      <w:del w:id="760" w:author="Li Wu" w:date="2016-06-27T13:11:00Z">
        <w:r w:rsidR="001829A0" w:rsidRPr="00C83769">
          <w:rPr>
            <w:noProof/>
          </w:rPr>
          <w:delText>37.</w:delText>
        </w:r>
        <w:r w:rsidR="001829A0" w:rsidRPr="00C83769">
          <w:rPr>
            <w:noProof/>
          </w:rPr>
          <w:tab/>
          <w:delText xml:space="preserve">Wang, X., Zhao, B. S., Roundtree, I. A., Lu, Z., Han, D., Ma, H., Weng, X., Chen, K., Shi, H., and He, C. (2015) N(6)-methyladenosine Modulates Messenger RNA Translation Efficiency. </w:delText>
        </w:r>
        <w:r w:rsidR="001829A0" w:rsidRPr="00C83769">
          <w:rPr>
            <w:i/>
            <w:noProof/>
          </w:rPr>
          <w:delText>Cell</w:delText>
        </w:r>
        <w:r w:rsidR="001829A0" w:rsidRPr="00C83769">
          <w:rPr>
            <w:noProof/>
          </w:rPr>
          <w:delText xml:space="preserve"> </w:delText>
        </w:r>
        <w:r w:rsidR="001829A0" w:rsidRPr="00C83769">
          <w:rPr>
            <w:b/>
            <w:noProof/>
          </w:rPr>
          <w:delText>161</w:delText>
        </w:r>
        <w:r w:rsidR="001829A0" w:rsidRPr="00C83769">
          <w:rPr>
            <w:noProof/>
          </w:rPr>
          <w:delText>, 1388-1399</w:delText>
        </w:r>
      </w:del>
    </w:p>
    <w:p w14:paraId="02307602" w14:textId="77777777" w:rsidR="001829A0" w:rsidRPr="00C83769" w:rsidRDefault="001829A0" w:rsidP="001829A0">
      <w:pPr>
        <w:pStyle w:val="EndNoteBibliography"/>
        <w:spacing w:after="240"/>
        <w:ind w:left="720" w:hanging="720"/>
        <w:rPr>
          <w:del w:id="761" w:author="Li Wu" w:date="2016-06-27T13:11:00Z"/>
          <w:noProof/>
        </w:rPr>
      </w:pPr>
      <w:del w:id="762" w:author="Li Wu" w:date="2016-06-27T13:11:00Z">
        <w:r w:rsidRPr="00C83769">
          <w:rPr>
            <w:noProof/>
          </w:rPr>
          <w:delText>38.</w:delText>
        </w:r>
        <w:r w:rsidRPr="00C83769">
          <w:rPr>
            <w:noProof/>
          </w:rPr>
          <w:tab/>
          <w:delText xml:space="preserve">Wang, X., and He, C. (2014) Reading RNA methylation codes through methyl-specific binding proteins. </w:delText>
        </w:r>
        <w:r w:rsidRPr="00C83769">
          <w:rPr>
            <w:i/>
            <w:noProof/>
          </w:rPr>
          <w:delText>RNA Biol</w:delText>
        </w:r>
        <w:r w:rsidRPr="00C83769">
          <w:rPr>
            <w:noProof/>
          </w:rPr>
          <w:delText xml:space="preserve"> </w:delText>
        </w:r>
        <w:r w:rsidRPr="00C83769">
          <w:rPr>
            <w:b/>
            <w:noProof/>
          </w:rPr>
          <w:delText>11</w:delText>
        </w:r>
        <w:r w:rsidRPr="00C83769">
          <w:rPr>
            <w:noProof/>
          </w:rPr>
          <w:delText>, 669-672</w:delText>
        </w:r>
      </w:del>
    </w:p>
    <w:p w14:paraId="7B57E42E" w14:textId="182BDD02" w:rsidR="003C2FC9" w:rsidRPr="003C2FC9" w:rsidRDefault="001829A0" w:rsidP="003C2FC9">
      <w:pPr>
        <w:pStyle w:val="EndNoteBibliography"/>
        <w:spacing w:after="240"/>
        <w:rPr>
          <w:ins w:id="763" w:author="Li Wu" w:date="2016-06-27T13:11:00Z"/>
          <w:noProof/>
        </w:rPr>
      </w:pPr>
      <w:del w:id="764" w:author="Li Wu" w:date="2016-06-27T13:11:00Z">
        <w:r w:rsidRPr="00C83769">
          <w:rPr>
            <w:noProof/>
          </w:rPr>
          <w:delText>39.</w:delText>
        </w:r>
        <w:r w:rsidRPr="00C83769">
          <w:rPr>
            <w:noProof/>
          </w:rPr>
          <w:tab/>
        </w:r>
      </w:del>
      <w:ins w:id="765" w:author="Li Wu" w:date="2016-06-27T13:11:00Z">
        <w:r w:rsidR="003C2FC9" w:rsidRPr="003C2FC9">
          <w:rPr>
            <w:noProof/>
          </w:rPr>
          <w:t>.</w:t>
        </w:r>
      </w:ins>
    </w:p>
    <w:p w14:paraId="35A0D487" w14:textId="176F29AF" w:rsidR="003C2FC9" w:rsidRPr="003C2FC9" w:rsidRDefault="003C2FC9" w:rsidP="003C2FC9">
      <w:pPr>
        <w:pStyle w:val="EndNoteBibliography"/>
        <w:spacing w:after="240"/>
        <w:rPr>
          <w:noProof/>
        </w:rPr>
        <w:pPrChange w:id="766" w:author="Li Wu" w:date="2016-06-27T13:11:00Z">
          <w:pPr>
            <w:pStyle w:val="EndNoteBibliography"/>
            <w:spacing w:after="240"/>
            <w:ind w:left="720" w:hanging="720"/>
          </w:pPr>
        </w:pPrChange>
      </w:pPr>
      <w:r w:rsidRPr="003C2FC9">
        <w:rPr>
          <w:noProof/>
        </w:rPr>
        <w:t>St Gelais, C., de Silva, S., Hach, J.</w:t>
      </w:r>
      <w:del w:id="767" w:author="Li Wu" w:date="2016-06-27T13:11:00Z">
        <w:r w:rsidR="001829A0" w:rsidRPr="00C83769">
          <w:rPr>
            <w:noProof/>
          </w:rPr>
          <w:delText xml:space="preserve"> </w:delText>
        </w:r>
      </w:del>
      <w:r w:rsidRPr="003C2FC9">
        <w:rPr>
          <w:noProof/>
        </w:rPr>
        <w:t>C., White, T.</w:t>
      </w:r>
      <w:del w:id="768" w:author="Li Wu" w:date="2016-06-27T13:11:00Z">
        <w:r w:rsidR="001829A0" w:rsidRPr="00C83769">
          <w:rPr>
            <w:noProof/>
          </w:rPr>
          <w:delText xml:space="preserve"> </w:delText>
        </w:r>
      </w:del>
      <w:r w:rsidRPr="003C2FC9">
        <w:rPr>
          <w:noProof/>
        </w:rPr>
        <w:t>E., Diaz-Griffero, F., Yount, J.</w:t>
      </w:r>
      <w:del w:id="769" w:author="Li Wu" w:date="2016-06-27T13:11:00Z">
        <w:r w:rsidR="001829A0" w:rsidRPr="00C83769">
          <w:rPr>
            <w:noProof/>
          </w:rPr>
          <w:delText xml:space="preserve"> </w:delText>
        </w:r>
      </w:del>
      <w:r w:rsidRPr="003C2FC9">
        <w:rPr>
          <w:noProof/>
        </w:rPr>
        <w:t>S., and Wu, L. (2014</w:t>
      </w:r>
      <w:del w:id="770" w:author="Li Wu" w:date="2016-06-27T13:11:00Z">
        <w:r w:rsidR="001829A0" w:rsidRPr="00C83769">
          <w:rPr>
            <w:noProof/>
          </w:rPr>
          <w:delText>)</w:delText>
        </w:r>
      </w:del>
      <w:ins w:id="771" w:author="Li Wu" w:date="2016-06-27T13:11:00Z">
        <w:r w:rsidRPr="003C2FC9">
          <w:rPr>
            <w:noProof/>
          </w:rPr>
          <w:t>).</w:t>
        </w:r>
      </w:ins>
      <w:r w:rsidRPr="003C2FC9">
        <w:rPr>
          <w:noProof/>
        </w:rPr>
        <w:t xml:space="preserve"> Identification of cellular proteins interacting with the retroviral restriction factor SAMHD1. </w:t>
      </w:r>
      <w:r w:rsidRPr="003C2FC9">
        <w:rPr>
          <w:rPrChange w:id="772" w:author="Li Wu" w:date="2016-06-27T13:11:00Z">
            <w:rPr>
              <w:i/>
            </w:rPr>
          </w:rPrChange>
        </w:rPr>
        <w:t>J Virol</w:t>
      </w:r>
      <w:r w:rsidRPr="003C2FC9">
        <w:rPr>
          <w:i/>
          <w:rPrChange w:id="773" w:author="Li Wu" w:date="2016-06-27T13:11:00Z">
            <w:rPr/>
          </w:rPrChange>
        </w:rPr>
        <w:t xml:space="preserve"> 88</w:t>
      </w:r>
      <w:r w:rsidRPr="003C2FC9">
        <w:rPr>
          <w:noProof/>
        </w:rPr>
        <w:t>, 5834-5844</w:t>
      </w:r>
      <w:ins w:id="774" w:author="Li Wu" w:date="2016-06-27T13:11:00Z">
        <w:r w:rsidRPr="003C2FC9">
          <w:rPr>
            <w:noProof/>
          </w:rPr>
          <w:t>.</w:t>
        </w:r>
      </w:ins>
    </w:p>
    <w:p w14:paraId="3CEBB9BF" w14:textId="1E9EDB0B" w:rsidR="003C2FC9" w:rsidRPr="003C2FC9" w:rsidRDefault="001829A0" w:rsidP="003C2FC9">
      <w:pPr>
        <w:pStyle w:val="EndNoteBibliography"/>
        <w:spacing w:after="240"/>
        <w:rPr>
          <w:ins w:id="775" w:author="Li Wu" w:date="2016-06-27T13:11:00Z"/>
          <w:noProof/>
        </w:rPr>
      </w:pPr>
      <w:del w:id="776" w:author="Li Wu" w:date="2016-06-27T13:11:00Z">
        <w:r w:rsidRPr="00C83769">
          <w:rPr>
            <w:noProof/>
          </w:rPr>
          <w:delText>40.</w:delText>
        </w:r>
        <w:r w:rsidRPr="00C83769">
          <w:rPr>
            <w:noProof/>
          </w:rPr>
          <w:tab/>
          <w:delText>de Silva, S., Planelles, V., and Wu, L. (2012)</w:delText>
        </w:r>
      </w:del>
      <w:ins w:id="777" w:author="Li Wu" w:date="2016-06-27T13:11:00Z">
        <w:r w:rsidR="003C2FC9" w:rsidRPr="003C2FC9">
          <w:rPr>
            <w:noProof/>
          </w:rPr>
          <w:t>St Gelais, C., Roger, J., and Wu, L. (2015). Non-POU domain-containing octamer-binding protein negatively regulates HIV-1 infection in CD4(+) T cells. AIDS Res Hum Retroviruses</w:t>
        </w:r>
        <w:r w:rsidR="003C2FC9" w:rsidRPr="003C2FC9">
          <w:rPr>
            <w:i/>
            <w:noProof/>
          </w:rPr>
          <w:t xml:space="preserve"> 31</w:t>
        </w:r>
        <w:r w:rsidR="003C2FC9" w:rsidRPr="003C2FC9">
          <w:rPr>
            <w:noProof/>
          </w:rPr>
          <w:t>, 806-816.</w:t>
        </w:r>
      </w:ins>
    </w:p>
    <w:p w14:paraId="05A30ECA" w14:textId="77777777" w:rsidR="003C2FC9" w:rsidRPr="003C2FC9" w:rsidRDefault="003C2FC9" w:rsidP="003C2FC9">
      <w:pPr>
        <w:pStyle w:val="EndNoteBibliography"/>
        <w:spacing w:after="240"/>
        <w:rPr>
          <w:ins w:id="778" w:author="Li Wu" w:date="2016-06-27T13:11:00Z"/>
          <w:noProof/>
        </w:rPr>
      </w:pPr>
      <w:ins w:id="779" w:author="Li Wu" w:date="2016-06-27T13:11:00Z">
        <w:r w:rsidRPr="003C2FC9">
          <w:rPr>
            <w:noProof/>
          </w:rPr>
          <w:t>Supek, F., Bosnjak, M., Skunca, N., and Smuc, T. (2011). REVIGO summarizes and visualizes long lists of gene ontology terms. PLoS One</w:t>
        </w:r>
        <w:r w:rsidRPr="003C2FC9">
          <w:rPr>
            <w:i/>
            <w:noProof/>
          </w:rPr>
          <w:t xml:space="preserve"> 6</w:t>
        </w:r>
        <w:r w:rsidRPr="003C2FC9">
          <w:rPr>
            <w:noProof/>
          </w:rPr>
          <w:t>, e21800.</w:t>
        </w:r>
      </w:ins>
    </w:p>
    <w:p w14:paraId="6FADA976" w14:textId="77777777" w:rsidR="003C2FC9" w:rsidRPr="003C2FC9" w:rsidRDefault="003C2FC9" w:rsidP="003C2FC9">
      <w:pPr>
        <w:pStyle w:val="EndNoteBibliography"/>
        <w:spacing w:after="240"/>
        <w:rPr>
          <w:ins w:id="780" w:author="Li Wu" w:date="2016-06-27T13:11:00Z"/>
          <w:noProof/>
        </w:rPr>
      </w:pPr>
      <w:ins w:id="781" w:author="Li Wu" w:date="2016-06-27T13:11:00Z">
        <w:r w:rsidRPr="003C2FC9">
          <w:rPr>
            <w:noProof/>
          </w:rPr>
          <w:t>van Hemert, F., van der Kuyl, A.C., and Berkhout, B. (2014). On the nucleotide composition and structure of retroviral RNA genomes. Virus Res</w:t>
        </w:r>
        <w:r w:rsidRPr="003C2FC9">
          <w:rPr>
            <w:i/>
            <w:noProof/>
          </w:rPr>
          <w:t xml:space="preserve"> 193</w:t>
        </w:r>
        <w:r w:rsidRPr="003C2FC9">
          <w:rPr>
            <w:noProof/>
          </w:rPr>
          <w:t>, 16-23.</w:t>
        </w:r>
      </w:ins>
    </w:p>
    <w:p w14:paraId="60D14130" w14:textId="77777777" w:rsidR="003C2FC9" w:rsidRPr="003C2FC9" w:rsidRDefault="003C2FC9" w:rsidP="003C2FC9">
      <w:pPr>
        <w:pStyle w:val="EndNoteBibliography"/>
        <w:spacing w:after="240"/>
        <w:rPr>
          <w:ins w:id="782" w:author="Li Wu" w:date="2016-06-27T13:11:00Z"/>
          <w:noProof/>
        </w:rPr>
      </w:pPr>
      <w:ins w:id="783" w:author="Li Wu" w:date="2016-06-27T13:11:00Z">
        <w:r w:rsidRPr="003C2FC9">
          <w:rPr>
            <w:noProof/>
          </w:rPr>
          <w:t>Wang, J.H., Janas, A.M., Olson, W.J., KewalRamani, V.N., and Wu, L. (2007).</w:t>
        </w:r>
      </w:ins>
      <w:moveToRangeStart w:id="784" w:author="Li Wu" w:date="2016-06-27T13:11:00Z" w:name="move454796437"/>
      <w:moveTo w:id="785" w:author="Li Wu" w:date="2016-06-27T13:11:00Z">
        <w:r w:rsidRPr="003C2FC9">
          <w:rPr>
            <w:noProof/>
          </w:rPr>
          <w:t xml:space="preserve"> CD4 coexpression regulates DC-SIGN-mediated transmission of human immunodeficiency virus type 1. </w:t>
        </w:r>
        <w:r w:rsidRPr="003C2FC9">
          <w:rPr>
            <w:rPrChange w:id="786" w:author="Li Wu" w:date="2016-06-27T13:11:00Z">
              <w:rPr>
                <w:i/>
              </w:rPr>
            </w:rPrChange>
          </w:rPr>
          <w:t>J Virol</w:t>
        </w:r>
        <w:r w:rsidRPr="003C2FC9">
          <w:rPr>
            <w:i/>
            <w:rPrChange w:id="787" w:author="Li Wu" w:date="2016-06-27T13:11:00Z">
              <w:rPr/>
            </w:rPrChange>
          </w:rPr>
          <w:t xml:space="preserve"> 81</w:t>
        </w:r>
        <w:r w:rsidRPr="003C2FC9">
          <w:rPr>
            <w:noProof/>
          </w:rPr>
          <w:t>, 2497-2507</w:t>
        </w:r>
      </w:moveTo>
      <w:moveToRangeEnd w:id="784"/>
      <w:ins w:id="788" w:author="Li Wu" w:date="2016-06-27T13:11:00Z">
        <w:r w:rsidRPr="003C2FC9">
          <w:rPr>
            <w:noProof/>
          </w:rPr>
          <w:t>.</w:t>
        </w:r>
      </w:ins>
    </w:p>
    <w:p w14:paraId="6C52F190" w14:textId="77777777" w:rsidR="003C2FC9" w:rsidRPr="003C2FC9" w:rsidRDefault="003C2FC9" w:rsidP="003C2FC9">
      <w:pPr>
        <w:pStyle w:val="EndNoteBibliography"/>
        <w:spacing w:after="240"/>
        <w:rPr>
          <w:ins w:id="789" w:author="Li Wu" w:date="2016-06-27T13:11:00Z"/>
          <w:noProof/>
        </w:rPr>
      </w:pPr>
      <w:ins w:id="790" w:author="Li Wu" w:date="2016-06-27T13:11:00Z">
        <w:r w:rsidRPr="003C2FC9">
          <w:rPr>
            <w:noProof/>
          </w:rPr>
          <w:t>Wang, J.H., Wells, C., and Wu, L. (2008).</w:t>
        </w:r>
      </w:ins>
      <w:moveToRangeStart w:id="791" w:author="Li Wu" w:date="2016-06-27T13:11:00Z" w:name="move454796435"/>
      <w:moveTo w:id="792" w:author="Li Wu" w:date="2016-06-27T13:11:00Z">
        <w:r w:rsidRPr="003C2FC9">
          <w:rPr>
            <w:noProof/>
          </w:rPr>
          <w:t xml:space="preserve"> Macropinocytosis and cytoskeleton contribute to dendritic cell-mediated HIV-1 transmission to CD4+ T cells. </w:t>
        </w:r>
        <w:r w:rsidRPr="003C2FC9">
          <w:rPr>
            <w:rPrChange w:id="793" w:author="Li Wu" w:date="2016-06-27T13:11:00Z">
              <w:rPr>
                <w:i/>
              </w:rPr>
            </w:rPrChange>
          </w:rPr>
          <w:t>Virology</w:t>
        </w:r>
        <w:r w:rsidRPr="003C2FC9">
          <w:rPr>
            <w:i/>
            <w:rPrChange w:id="794" w:author="Li Wu" w:date="2016-06-27T13:11:00Z">
              <w:rPr/>
            </w:rPrChange>
          </w:rPr>
          <w:t xml:space="preserve"> 381</w:t>
        </w:r>
        <w:r w:rsidRPr="003C2FC9">
          <w:rPr>
            <w:noProof/>
          </w:rPr>
          <w:t>, 143-154</w:t>
        </w:r>
      </w:moveTo>
      <w:moveToRangeEnd w:id="791"/>
      <w:ins w:id="795" w:author="Li Wu" w:date="2016-06-27T13:11:00Z">
        <w:r w:rsidRPr="003C2FC9">
          <w:rPr>
            <w:noProof/>
          </w:rPr>
          <w:t>.</w:t>
        </w:r>
      </w:ins>
    </w:p>
    <w:p w14:paraId="5DE0877B" w14:textId="77777777" w:rsidR="003C2FC9" w:rsidRPr="003C2FC9" w:rsidRDefault="003C2FC9" w:rsidP="003C2FC9">
      <w:pPr>
        <w:pStyle w:val="EndNoteBibliography"/>
        <w:spacing w:after="240"/>
        <w:rPr>
          <w:ins w:id="796" w:author="Li Wu" w:date="2016-06-27T13:11:00Z"/>
          <w:noProof/>
        </w:rPr>
      </w:pPr>
      <w:ins w:id="797" w:author="Li Wu" w:date="2016-06-27T13:11:00Z">
        <w:r w:rsidRPr="003C2FC9">
          <w:rPr>
            <w:noProof/>
          </w:rPr>
          <w:t>Wang, X., and He, C. (2014). Reading RNA methylation codes through methyl-specific binding proteins. RNA Biol</w:t>
        </w:r>
        <w:r w:rsidRPr="003C2FC9">
          <w:rPr>
            <w:i/>
            <w:noProof/>
          </w:rPr>
          <w:t xml:space="preserve"> 11</w:t>
        </w:r>
        <w:r w:rsidRPr="003C2FC9">
          <w:rPr>
            <w:noProof/>
          </w:rPr>
          <w:t>, 669-672.</w:t>
        </w:r>
      </w:ins>
    </w:p>
    <w:p w14:paraId="5044E086" w14:textId="77777777" w:rsidR="003C2FC9" w:rsidRPr="003C2FC9" w:rsidRDefault="003C2FC9" w:rsidP="003C2FC9">
      <w:pPr>
        <w:pStyle w:val="EndNoteBibliography"/>
        <w:spacing w:after="240"/>
        <w:rPr>
          <w:ins w:id="798" w:author="Li Wu" w:date="2016-06-27T13:11:00Z"/>
          <w:noProof/>
        </w:rPr>
      </w:pPr>
      <w:ins w:id="799" w:author="Li Wu" w:date="2016-06-27T13:11:00Z">
        <w:r w:rsidRPr="003C2FC9">
          <w:rPr>
            <w:noProof/>
          </w:rPr>
          <w:t>Wang, X., Lu, Z., Gomez, A., Hon, G.C., Yue, Y., Han, D., Fu, Y., Parisien, M., Dai, Q., Jia, G.</w:t>
        </w:r>
        <w:r w:rsidRPr="003C2FC9">
          <w:rPr>
            <w:i/>
            <w:noProof/>
          </w:rPr>
          <w:t>, et al.</w:t>
        </w:r>
        <w:r w:rsidRPr="003C2FC9">
          <w:rPr>
            <w:noProof/>
          </w:rPr>
          <w:t xml:space="preserve"> (2014). N6-methyladenosine-dependent regulation of messenger RNA stability. Nature</w:t>
        </w:r>
        <w:r w:rsidRPr="003C2FC9">
          <w:rPr>
            <w:i/>
            <w:noProof/>
          </w:rPr>
          <w:t xml:space="preserve"> 505</w:t>
        </w:r>
        <w:r w:rsidRPr="003C2FC9">
          <w:rPr>
            <w:noProof/>
          </w:rPr>
          <w:t>, 117-120.</w:t>
        </w:r>
      </w:ins>
    </w:p>
    <w:p w14:paraId="5A7FE33C" w14:textId="77777777" w:rsidR="003C2FC9" w:rsidRPr="003C2FC9" w:rsidRDefault="003C2FC9" w:rsidP="003C2FC9">
      <w:pPr>
        <w:pStyle w:val="EndNoteBibliography"/>
        <w:spacing w:after="240"/>
        <w:rPr>
          <w:ins w:id="800" w:author="Li Wu" w:date="2016-06-27T13:11:00Z"/>
          <w:noProof/>
        </w:rPr>
      </w:pPr>
      <w:ins w:id="801" w:author="Li Wu" w:date="2016-06-27T13:11:00Z">
        <w:r w:rsidRPr="003C2FC9">
          <w:rPr>
            <w:noProof/>
          </w:rPr>
          <w:t>Wang, X., Zhao, B.S., Roundtree, I.A., Lu, Z., Han, D., Ma, H., Weng, X., Chen, K., Shi, H., and He, C. (2015). N(6)-methyladenosine Modulates Messenger RNA Translation Efficiency. Cell</w:t>
        </w:r>
        <w:r w:rsidRPr="003C2FC9">
          <w:rPr>
            <w:i/>
            <w:noProof/>
          </w:rPr>
          <w:t xml:space="preserve"> 161</w:t>
        </w:r>
        <w:r w:rsidRPr="003C2FC9">
          <w:rPr>
            <w:noProof/>
          </w:rPr>
          <w:t>, 1388-1399.</w:t>
        </w:r>
      </w:ins>
    </w:p>
    <w:p w14:paraId="64F252D3" w14:textId="77777777" w:rsidR="003C2FC9" w:rsidRPr="003C2FC9" w:rsidRDefault="003C2FC9" w:rsidP="003C2FC9">
      <w:pPr>
        <w:pStyle w:val="EndNoteBibliography"/>
        <w:spacing w:after="240"/>
        <w:rPr>
          <w:ins w:id="802" w:author="Li Wu" w:date="2016-06-27T13:11:00Z"/>
          <w:noProof/>
        </w:rPr>
      </w:pPr>
      <w:ins w:id="803" w:author="Li Wu" w:date="2016-06-27T13:11:00Z">
        <w:r w:rsidRPr="003C2FC9">
          <w:rPr>
            <w:noProof/>
          </w:rPr>
          <w:t>Watts, J.M., Dang, K.K., Gorelick, R.J., Leonard, C.W., Bess, J.W., Jr., Swanstrom, R., Burch, C.L., and Weeks, K.M. (2009). Architecture and secondary structure of an entire HIV-1 RNA genome. Nature</w:t>
        </w:r>
        <w:r w:rsidRPr="003C2FC9">
          <w:rPr>
            <w:i/>
            <w:noProof/>
          </w:rPr>
          <w:t xml:space="preserve"> 460</w:t>
        </w:r>
        <w:r w:rsidRPr="003C2FC9">
          <w:rPr>
            <w:noProof/>
          </w:rPr>
          <w:t>, 711-716.</w:t>
        </w:r>
      </w:ins>
    </w:p>
    <w:p w14:paraId="17EF7E7B" w14:textId="77777777" w:rsidR="003C2FC9" w:rsidRPr="003C2FC9" w:rsidRDefault="003C2FC9" w:rsidP="003C2FC9">
      <w:pPr>
        <w:pStyle w:val="EndNoteBibliography"/>
        <w:spacing w:after="240"/>
        <w:rPr>
          <w:ins w:id="804" w:author="Li Wu" w:date="2016-06-27T13:11:00Z"/>
          <w:noProof/>
        </w:rPr>
      </w:pPr>
      <w:ins w:id="805" w:author="Li Wu" w:date="2016-06-27T13:11:00Z">
        <w:r w:rsidRPr="003C2FC9">
          <w:rPr>
            <w:noProof/>
          </w:rPr>
          <w:t>Wilkinson, K.A., Gorelick, R.J., Vasa, S.M., Guex, N., Rein, A., Mathews, D.H., Giddings, M.C., and Weeks, K.M. (2008).</w:t>
        </w:r>
      </w:ins>
      <w:moveToRangeStart w:id="806" w:author="Li Wu" w:date="2016-06-27T13:11:00Z" w:name="move454796422"/>
      <w:moveTo w:id="807" w:author="Li Wu" w:date="2016-06-27T13:11:00Z">
        <w:r w:rsidRPr="003C2FC9">
          <w:rPr>
            <w:noProof/>
          </w:rPr>
          <w:t xml:space="preserve"> High-throughput SHAPE analysis reveals structures in HIV-1 genomic RNA strongly conserved across distinct biological states. </w:t>
        </w:r>
        <w:r w:rsidRPr="003C2FC9">
          <w:rPr>
            <w:rPrChange w:id="808" w:author="Li Wu" w:date="2016-06-27T13:11:00Z">
              <w:rPr>
                <w:i/>
              </w:rPr>
            </w:rPrChange>
          </w:rPr>
          <w:t>PLoS Biol</w:t>
        </w:r>
        <w:r w:rsidRPr="003C2FC9">
          <w:rPr>
            <w:i/>
            <w:rPrChange w:id="809" w:author="Li Wu" w:date="2016-06-27T13:11:00Z">
              <w:rPr/>
            </w:rPrChange>
          </w:rPr>
          <w:t xml:space="preserve"> 6</w:t>
        </w:r>
        <w:r w:rsidRPr="003C2FC9">
          <w:rPr>
            <w:noProof/>
          </w:rPr>
          <w:t>, e96</w:t>
        </w:r>
      </w:moveTo>
      <w:moveToRangeEnd w:id="806"/>
      <w:ins w:id="810" w:author="Li Wu" w:date="2016-06-27T13:11:00Z">
        <w:r w:rsidRPr="003C2FC9">
          <w:rPr>
            <w:noProof/>
          </w:rPr>
          <w:t>.</w:t>
        </w:r>
      </w:ins>
    </w:p>
    <w:p w14:paraId="5CB58E62" w14:textId="77777777" w:rsidR="003C2FC9" w:rsidRPr="003C2FC9" w:rsidRDefault="003C2FC9" w:rsidP="003C2FC9">
      <w:pPr>
        <w:pStyle w:val="EndNoteBibliography"/>
        <w:spacing w:after="240"/>
        <w:rPr>
          <w:ins w:id="811" w:author="Li Wu" w:date="2016-06-27T13:11:00Z"/>
          <w:noProof/>
        </w:rPr>
      </w:pPr>
      <w:ins w:id="812" w:author="Li Wu" w:date="2016-06-27T13:11:00Z">
        <w:r w:rsidRPr="003C2FC9">
          <w:rPr>
            <w:noProof/>
          </w:rPr>
          <w:t>Wu, L., Martin, T.D., Carrington, M., and KewalRamani, V.N. (2004). Raji B cells, misidentified as THP-1 cells, stimulate DC-SIGN-mediated HIV transmission. Virology</w:t>
        </w:r>
        <w:r w:rsidRPr="003C2FC9">
          <w:rPr>
            <w:i/>
            <w:noProof/>
          </w:rPr>
          <w:t xml:space="preserve"> 318</w:t>
        </w:r>
        <w:r w:rsidRPr="003C2FC9">
          <w:rPr>
            <w:noProof/>
          </w:rPr>
          <w:t>, 17-23.</w:t>
        </w:r>
      </w:ins>
    </w:p>
    <w:p w14:paraId="41CD0A1F" w14:textId="77777777" w:rsidR="003C2FC9" w:rsidRPr="003C2FC9" w:rsidRDefault="003C2FC9" w:rsidP="003C2FC9">
      <w:pPr>
        <w:pStyle w:val="EndNoteBibliography"/>
        <w:spacing w:after="240"/>
        <w:rPr>
          <w:ins w:id="813" w:author="Li Wu" w:date="2016-06-27T13:11:00Z"/>
          <w:noProof/>
        </w:rPr>
      </w:pPr>
      <w:ins w:id="814" w:author="Li Wu" w:date="2016-06-27T13:11:00Z">
        <w:r w:rsidRPr="003C2FC9">
          <w:rPr>
            <w:noProof/>
          </w:rPr>
          <w:t>Yue, Y., Liu, J., and He, C. (2015).</w:t>
        </w:r>
      </w:ins>
      <w:moveToRangeStart w:id="815" w:author="Li Wu" w:date="2016-06-27T13:11:00Z" w:name="move454796426"/>
      <w:moveTo w:id="816" w:author="Li Wu" w:date="2016-06-27T13:11:00Z">
        <w:r w:rsidRPr="003C2FC9">
          <w:rPr>
            <w:noProof/>
          </w:rPr>
          <w:t xml:space="preserve"> RNA N6-methyladenosine methylation in post-transcriptional gene expression regulation. </w:t>
        </w:r>
        <w:r w:rsidRPr="003C2FC9">
          <w:rPr>
            <w:rPrChange w:id="817" w:author="Li Wu" w:date="2016-06-27T13:11:00Z">
              <w:rPr>
                <w:i/>
              </w:rPr>
            </w:rPrChange>
          </w:rPr>
          <w:t>Genes Dev</w:t>
        </w:r>
        <w:r w:rsidRPr="003C2FC9">
          <w:rPr>
            <w:i/>
            <w:rPrChange w:id="818" w:author="Li Wu" w:date="2016-06-27T13:11:00Z">
              <w:rPr/>
            </w:rPrChange>
          </w:rPr>
          <w:t xml:space="preserve"> 29</w:t>
        </w:r>
        <w:r w:rsidRPr="003C2FC9">
          <w:rPr>
            <w:noProof/>
          </w:rPr>
          <w:t>, 1343-1355</w:t>
        </w:r>
      </w:moveTo>
      <w:moveToRangeEnd w:id="815"/>
      <w:ins w:id="819" w:author="Li Wu" w:date="2016-06-27T13:11:00Z">
        <w:r w:rsidRPr="003C2FC9">
          <w:rPr>
            <w:noProof/>
          </w:rPr>
          <w:t>.</w:t>
        </w:r>
      </w:ins>
    </w:p>
    <w:p w14:paraId="097C75EE" w14:textId="77777777" w:rsidR="003C2FC9" w:rsidRPr="003C2FC9" w:rsidRDefault="003C2FC9" w:rsidP="003C2FC9">
      <w:pPr>
        <w:pStyle w:val="EndNoteBibliography"/>
        <w:spacing w:after="240"/>
        <w:rPr>
          <w:ins w:id="820" w:author="Li Wu" w:date="2016-06-27T13:11:00Z"/>
          <w:noProof/>
        </w:rPr>
      </w:pPr>
      <w:ins w:id="821" w:author="Li Wu" w:date="2016-06-27T13:11:00Z">
        <w:r w:rsidRPr="003C2FC9">
          <w:rPr>
            <w:noProof/>
          </w:rPr>
          <w:t>Zheng, G., Dahl, J.A., Niu, Y., Fedorcsak, P., Huang, C.M., Li, C.J., Vagbo, C.B., Shi, Y., Wang, W.L., Song, S.H.</w:t>
        </w:r>
        <w:r w:rsidRPr="003C2FC9">
          <w:rPr>
            <w:i/>
            <w:noProof/>
          </w:rPr>
          <w:t>, et al.</w:t>
        </w:r>
        <w:r w:rsidRPr="003C2FC9">
          <w:rPr>
            <w:noProof/>
          </w:rPr>
          <w:t xml:space="preserve"> (2013). ALKBH5 is a mammalian RNA demethylase that impacts RNA metabolism and mouse fertility. Mol Cell</w:t>
        </w:r>
        <w:r w:rsidRPr="003C2FC9">
          <w:rPr>
            <w:i/>
            <w:noProof/>
          </w:rPr>
          <w:t xml:space="preserve"> 49</w:t>
        </w:r>
        <w:r w:rsidRPr="003C2FC9">
          <w:rPr>
            <w:noProof/>
          </w:rPr>
          <w:t>, 18-29.</w:t>
        </w:r>
      </w:ins>
    </w:p>
    <w:p w14:paraId="115F03C3" w14:textId="77777777" w:rsidR="003C2FC9" w:rsidRPr="003C2FC9" w:rsidRDefault="003C2FC9" w:rsidP="003C2FC9">
      <w:pPr>
        <w:pStyle w:val="EndNoteBibliography"/>
        <w:rPr>
          <w:ins w:id="822" w:author="Li Wu" w:date="2016-06-27T13:11:00Z"/>
          <w:noProof/>
        </w:rPr>
      </w:pPr>
      <w:ins w:id="823" w:author="Li Wu" w:date="2016-06-27T13:11:00Z">
        <w:r w:rsidRPr="003C2FC9">
          <w:rPr>
            <w:noProof/>
          </w:rPr>
          <w:t>Zhou, J., Wan, J., Gao, X., Zhang, X., Jaffrey, S.R., and Qian, S.B. (2015).</w:t>
        </w:r>
      </w:ins>
      <w:moveToRangeStart w:id="824" w:author="Li Wu" w:date="2016-06-27T13:11:00Z" w:name="move454796430"/>
      <w:moveTo w:id="825" w:author="Li Wu" w:date="2016-06-27T13:11:00Z">
        <w:r w:rsidRPr="003C2FC9">
          <w:rPr>
            <w:noProof/>
          </w:rPr>
          <w:t xml:space="preserve"> Dynamic m(6)A mRNA methylation directs translational control of heat shock response. </w:t>
        </w:r>
        <w:r w:rsidRPr="003C2FC9">
          <w:rPr>
            <w:rPrChange w:id="826" w:author="Li Wu" w:date="2016-06-27T13:11:00Z">
              <w:rPr>
                <w:i/>
              </w:rPr>
            </w:rPrChange>
          </w:rPr>
          <w:t>Nature</w:t>
        </w:r>
        <w:r w:rsidRPr="003C2FC9">
          <w:rPr>
            <w:i/>
            <w:rPrChange w:id="827" w:author="Li Wu" w:date="2016-06-27T13:11:00Z">
              <w:rPr/>
            </w:rPrChange>
          </w:rPr>
          <w:t xml:space="preserve"> 526</w:t>
        </w:r>
        <w:r w:rsidRPr="003C2FC9">
          <w:rPr>
            <w:noProof/>
          </w:rPr>
          <w:t>, 591-594</w:t>
        </w:r>
      </w:moveTo>
      <w:moveToRangeEnd w:id="824"/>
      <w:ins w:id="828" w:author="Li Wu" w:date="2016-06-27T13:11:00Z">
        <w:r w:rsidRPr="003C2FC9">
          <w:rPr>
            <w:noProof/>
          </w:rPr>
          <w:t>.</w:t>
        </w:r>
      </w:ins>
    </w:p>
    <w:p w14:paraId="4B4FB4F6" w14:textId="77777777" w:rsidR="001829A0" w:rsidRPr="00C83769" w:rsidRDefault="003C2FC9" w:rsidP="001829A0">
      <w:pPr>
        <w:pStyle w:val="EndNoteBibliography"/>
        <w:ind w:left="720" w:hanging="720"/>
        <w:rPr>
          <w:del w:id="829" w:author="Li Wu" w:date="2016-06-27T13:11:00Z"/>
          <w:noProof/>
        </w:rPr>
      </w:pPr>
      <w:moveFromRangeStart w:id="830" w:author="Li Wu" w:date="2016-06-27T13:11:00Z" w:name="move454796432"/>
      <w:moveFrom w:id="831" w:author="Li Wu" w:date="2016-06-27T13:11:00Z">
        <w:r w:rsidRPr="003C2FC9">
          <w:rPr>
            <w:noProof/>
          </w:rPr>
          <w:t xml:space="preserve"> Differential effects of Vpr on single-cycle and spreading HIV-1 infections in CD4+ T-cells and dendritic cells. </w:t>
        </w:r>
        <w:r w:rsidRPr="003C2FC9">
          <w:rPr>
            <w:rPrChange w:id="832" w:author="Li Wu" w:date="2016-06-27T13:11:00Z">
              <w:rPr>
                <w:i/>
              </w:rPr>
            </w:rPrChange>
          </w:rPr>
          <w:t>PLoS One</w:t>
        </w:r>
        <w:r w:rsidRPr="003C2FC9">
          <w:rPr>
            <w:i/>
            <w:rPrChange w:id="833" w:author="Li Wu" w:date="2016-06-27T13:11:00Z">
              <w:rPr/>
            </w:rPrChange>
          </w:rPr>
          <w:t xml:space="preserve"> 7</w:t>
        </w:r>
        <w:r w:rsidRPr="003C2FC9">
          <w:rPr>
            <w:noProof/>
          </w:rPr>
          <w:t>, e35385</w:t>
        </w:r>
      </w:moveFrom>
      <w:moveFromRangeEnd w:id="830"/>
    </w:p>
    <w:p w14:paraId="5AC8D8D6" w14:textId="4BDE1630" w:rsidR="006B709A" w:rsidRPr="006B709A" w:rsidRDefault="003D5227" w:rsidP="003A2233">
      <w:pPr>
        <w:spacing w:line="480" w:lineRule="auto"/>
        <w:contextualSpacing/>
        <w:rPr>
          <w:rPrChange w:id="834" w:author="Li Wu" w:date="2016-06-27T13:11:00Z">
            <w:rPr>
              <w:b/>
            </w:rPr>
          </w:rPrChange>
        </w:rPr>
      </w:pPr>
      <w:r w:rsidRPr="00DE7D54">
        <w:fldChar w:fldCharType="end"/>
      </w:r>
      <w:del w:id="835" w:author="Li Wu" w:date="2016-06-27T13:11:00Z">
        <w:r w:rsidR="001829A0" w:rsidRPr="00527F67">
          <w:rPr>
            <w:b/>
            <w:bCs/>
          </w:rPr>
          <w:br w:type="page"/>
        </w:r>
      </w:del>
    </w:p>
    <w:p w14:paraId="46CD296B" w14:textId="2205FA98" w:rsidR="003D5227" w:rsidRPr="00DE7D54" w:rsidRDefault="003D5227" w:rsidP="00F24EC8">
      <w:pPr>
        <w:spacing w:line="480" w:lineRule="auto"/>
        <w:contextualSpacing/>
        <w:outlineLvl w:val="0"/>
        <w:rPr>
          <w:b/>
        </w:rPr>
        <w:pPrChange w:id="836" w:author="Li Wu" w:date="2016-06-27T13:11:00Z">
          <w:pPr>
            <w:spacing w:line="480" w:lineRule="auto"/>
            <w:contextualSpacing/>
          </w:pPr>
        </w:pPrChange>
      </w:pPr>
      <w:r w:rsidRPr="00DE7D54">
        <w:rPr>
          <w:b/>
        </w:rPr>
        <w:t xml:space="preserve">Figure </w:t>
      </w:r>
      <w:del w:id="837" w:author="Li Wu" w:date="2016-06-27T13:11:00Z">
        <w:r w:rsidR="001829A0">
          <w:rPr>
            <w:b/>
            <w:bCs/>
          </w:rPr>
          <w:delText>Legends</w:delText>
        </w:r>
      </w:del>
      <w:ins w:id="838" w:author="Li Wu" w:date="2016-06-27T13:11:00Z">
        <w:r w:rsidR="00457A8A">
          <w:rPr>
            <w:b/>
            <w:bCs/>
          </w:rPr>
          <w:t>titles and l</w:t>
        </w:r>
        <w:r w:rsidRPr="00E624E5">
          <w:rPr>
            <w:b/>
            <w:bCs/>
          </w:rPr>
          <w:t>egends</w:t>
        </w:r>
      </w:ins>
    </w:p>
    <w:p w14:paraId="47BAC7EF" w14:textId="77777777" w:rsidR="003D5227" w:rsidRPr="00DE7D54" w:rsidRDefault="003D5227" w:rsidP="003A2233">
      <w:pPr>
        <w:spacing w:line="480" w:lineRule="auto"/>
        <w:contextualSpacing/>
        <w:jc w:val="center"/>
        <w:rPr>
          <w:b/>
        </w:rPr>
      </w:pPr>
    </w:p>
    <w:p w14:paraId="424C4405" w14:textId="08DFEC39" w:rsidR="004B0436" w:rsidRPr="00DE7D54" w:rsidRDefault="003D5227" w:rsidP="003A2233">
      <w:pPr>
        <w:spacing w:line="480" w:lineRule="auto"/>
        <w:contextualSpacing/>
      </w:pPr>
      <w:r w:rsidRPr="00DE7D54">
        <w:rPr>
          <w:b/>
        </w:rPr>
        <w:t xml:space="preserve">Figure 1. </w:t>
      </w:r>
      <w:moveFromRangeStart w:id="839" w:author="Li Wu" w:date="2016-06-27T13:11:00Z" w:name="move454796438"/>
      <w:moveFrom w:id="840" w:author="Li Wu" w:date="2016-06-27T13:11:00Z">
        <w:r w:rsidR="000D1940" w:rsidRPr="00DE7D54">
          <w:rPr>
            <w:b/>
          </w:rPr>
          <w:t>HIV-1 RNA contains m</w:t>
        </w:r>
        <w:r w:rsidR="000D1940" w:rsidRPr="00DE7D54">
          <w:rPr>
            <w:b/>
            <w:vertAlign w:val="superscript"/>
          </w:rPr>
          <w:t>6</w:t>
        </w:r>
        <w:r w:rsidR="000D1940" w:rsidRPr="00DE7D54">
          <w:rPr>
            <w:b/>
          </w:rPr>
          <w:t xml:space="preserve">A modifications. </w:t>
        </w:r>
        <w:r w:rsidR="000D1940" w:rsidRPr="00DE7D54">
          <w:t xml:space="preserve">HEK293 T cells were transfected with a proviral DNA-containing plasmid (pNL4-3). </w:t>
        </w:r>
      </w:moveFrom>
      <w:moveFromRangeEnd w:id="839"/>
      <w:del w:id="841" w:author="Li Wu" w:date="2016-06-27T13:11:00Z">
        <w:r w:rsidR="001829A0" w:rsidRPr="00527F67">
          <w:delText>RNA was extracted after 48 hrs post-transfection and immunoprecipitated with an m</w:delText>
        </w:r>
        <w:r w:rsidR="001829A0" w:rsidRPr="00527F67">
          <w:rPr>
            <w:vertAlign w:val="superscript"/>
          </w:rPr>
          <w:delText>6</w:delText>
        </w:r>
        <w:r w:rsidR="001829A0" w:rsidRPr="00527F67">
          <w:delText>A-specific antibody. Enriched RNA was subjected to CLIP assay followed by next generation sequencing. Peaks show the relative abundance of m</w:delText>
        </w:r>
        <w:r w:rsidR="001829A0" w:rsidRPr="00527F67">
          <w:rPr>
            <w:vertAlign w:val="superscript"/>
          </w:rPr>
          <w:delText>6</w:delText>
        </w:r>
        <w:r w:rsidR="001829A0" w:rsidRPr="00527F67">
          <w:delText xml:space="preserve">A sites on the </w:delText>
        </w:r>
      </w:del>
      <w:r w:rsidRPr="00E624E5">
        <w:rPr>
          <w:b/>
          <w:rPrChange w:id="842" w:author="Li Wu" w:date="2016-06-27T13:11:00Z">
            <w:rPr/>
          </w:rPrChange>
        </w:rPr>
        <w:t xml:space="preserve">HIV-1 </w:t>
      </w:r>
      <w:del w:id="843" w:author="Li Wu" w:date="2016-06-27T13:11:00Z">
        <w:r w:rsidR="001829A0" w:rsidRPr="00527F67">
          <w:delText xml:space="preserve">genome. </w:delText>
        </w:r>
        <w:r w:rsidR="001829A0" w:rsidRPr="00527F67">
          <w:rPr>
            <w:b/>
          </w:rPr>
          <w:delText>(A</w:delText>
        </w:r>
      </w:del>
      <w:ins w:id="844" w:author="Li Wu" w:date="2016-06-27T13:11:00Z">
        <w:r w:rsidRPr="00E624E5">
          <w:rPr>
            <w:b/>
            <w:bCs/>
          </w:rPr>
          <w:t>RNA contains m</w:t>
        </w:r>
        <w:r w:rsidRPr="00E624E5">
          <w:rPr>
            <w:b/>
            <w:bCs/>
            <w:vertAlign w:val="superscript"/>
          </w:rPr>
          <w:t>6</w:t>
        </w:r>
        <w:r w:rsidRPr="00E624E5">
          <w:rPr>
            <w:b/>
            <w:bCs/>
          </w:rPr>
          <w:t>A modifications</w:t>
        </w:r>
        <w:r w:rsidR="009D3144">
          <w:rPr>
            <w:b/>
            <w:bCs/>
          </w:rPr>
          <w:t xml:space="preserve"> and </w:t>
        </w:r>
        <w:r w:rsidR="005A34C7">
          <w:rPr>
            <w:b/>
            <w:bCs/>
          </w:rPr>
          <w:t>YTHDF1–3</w:t>
        </w:r>
        <w:r w:rsidR="009D3144" w:rsidRPr="00E624E5">
          <w:rPr>
            <w:b/>
            <w:bCs/>
          </w:rPr>
          <w:t xml:space="preserve"> proteins bind to m</w:t>
        </w:r>
        <w:r w:rsidR="009D3144" w:rsidRPr="00E624E5">
          <w:rPr>
            <w:b/>
            <w:bCs/>
            <w:vertAlign w:val="superscript"/>
          </w:rPr>
          <w:t>6</w:t>
        </w:r>
        <w:r w:rsidR="007B0F12">
          <w:rPr>
            <w:b/>
            <w:bCs/>
          </w:rPr>
          <w:t>A-</w:t>
        </w:r>
        <w:r w:rsidR="009D3144">
          <w:rPr>
            <w:b/>
            <w:bCs/>
          </w:rPr>
          <w:t>modified HIV-1 RNA</w:t>
        </w:r>
        <w:r w:rsidRPr="00E624E5">
          <w:rPr>
            <w:b/>
            <w:bCs/>
          </w:rPr>
          <w:t xml:space="preserve">. </w:t>
        </w:r>
        <w:r w:rsidR="00E77D78" w:rsidRPr="00E624E5">
          <w:rPr>
            <w:b/>
          </w:rPr>
          <w:t>(A-B</w:t>
        </w:r>
      </w:ins>
      <w:r w:rsidR="00E77D78" w:rsidRPr="00DE7D54">
        <w:rPr>
          <w:b/>
        </w:rPr>
        <w:t xml:space="preserve">) </w:t>
      </w:r>
      <w:r w:rsidR="00E77D78" w:rsidRPr="00DE7D54">
        <w:t>The distribution of m</w:t>
      </w:r>
      <w:r w:rsidR="00E77D78" w:rsidRPr="00DE7D54">
        <w:rPr>
          <w:vertAlign w:val="superscript"/>
        </w:rPr>
        <w:t>6</w:t>
      </w:r>
      <w:r w:rsidR="00E77D78" w:rsidRPr="00DE7D54">
        <w:t>A reads from m</w:t>
      </w:r>
      <w:r w:rsidR="00E77D78" w:rsidRPr="00DE7D54">
        <w:rPr>
          <w:vertAlign w:val="superscript"/>
        </w:rPr>
        <w:t>6</w:t>
      </w:r>
      <w:r w:rsidR="00E77D78" w:rsidRPr="00DE7D54">
        <w:t>A-seq mapped to HIV-1 genome (red line</w:t>
      </w:r>
      <w:del w:id="845" w:author="Li Wu" w:date="2016-06-27T13:11:00Z">
        <w:r w:rsidR="001829A0" w:rsidRPr="00527F67">
          <w:delText>).</w:delText>
        </w:r>
      </w:del>
      <w:ins w:id="846" w:author="Li Wu" w:date="2016-06-27T13:11:00Z">
        <w:r w:rsidR="00E77D78" w:rsidRPr="00E624E5">
          <w:t>)</w:t>
        </w:r>
        <w:r w:rsidR="00E77D78">
          <w:t xml:space="preserve"> in HIV-1 infected </w:t>
        </w:r>
        <w:r w:rsidR="00E77D78" w:rsidRPr="00E624E5">
          <w:t xml:space="preserve">Jurkat </w:t>
        </w:r>
        <w:r w:rsidR="00E77D78">
          <w:t xml:space="preserve">cells (A) or primary </w:t>
        </w:r>
        <w:r w:rsidR="00E77D78" w:rsidRPr="00E547E5">
          <w:t>CD4</w:t>
        </w:r>
        <w:r w:rsidR="00E77D78" w:rsidRPr="00D054D2">
          <w:rPr>
            <w:vertAlign w:val="superscript"/>
          </w:rPr>
          <w:t>+</w:t>
        </w:r>
        <w:r w:rsidR="00E77D78" w:rsidRPr="00E547E5">
          <w:t xml:space="preserve"> T-cells</w:t>
        </w:r>
        <w:r w:rsidR="00E77D78">
          <w:t xml:space="preserve"> (B)</w:t>
        </w:r>
        <w:r w:rsidR="00E77D78" w:rsidRPr="00E624E5">
          <w:t>.</w:t>
        </w:r>
      </w:ins>
      <w:r w:rsidR="00E77D78" w:rsidRPr="00DE7D54">
        <w:t xml:space="preserve"> Baseline signal from the RNA-seq of input samples is shown as a black line. </w:t>
      </w:r>
      <w:del w:id="847" w:author="Li Wu" w:date="2016-06-27T13:11:00Z">
        <w:r w:rsidR="001829A0" w:rsidRPr="00527F67">
          <w:delText>Green lines show the locations of m</w:delText>
        </w:r>
        <w:r w:rsidR="001829A0" w:rsidRPr="00527F67">
          <w:rPr>
            <w:vertAlign w:val="superscript"/>
          </w:rPr>
          <w:delText>6</w:delText>
        </w:r>
        <w:r w:rsidR="001829A0" w:rsidRPr="00527F67">
          <w:delText>A-CLIP-seq peaks</w:delText>
        </w:r>
        <w:r w:rsidR="001829A0">
          <w:delText xml:space="preserve"> of Jurkat cells infected with HIV-1</w:delText>
        </w:r>
        <w:r w:rsidR="001829A0" w:rsidRPr="000648FA">
          <w:rPr>
            <w:vertAlign w:val="subscript"/>
          </w:rPr>
          <w:delText>NL4-3</w:delText>
        </w:r>
        <w:r w:rsidR="001829A0" w:rsidRPr="00527F67">
          <w:delText xml:space="preserve">. </w:delText>
        </w:r>
      </w:del>
      <w:r w:rsidR="00E77D78" w:rsidRPr="00DE7D54">
        <w:t>A schematic diagram of HIV-</w:t>
      </w:r>
      <w:del w:id="848" w:author="Li Wu" w:date="2016-06-27T13:11:00Z">
        <w:r w:rsidR="001829A0" w:rsidRPr="00527F67">
          <w:delText xml:space="preserve">1 genome (based on the NCBI Reference Sequence: NC_001802.1) features </w:delText>
        </w:r>
      </w:del>
      <w:ins w:id="849" w:author="Li Wu" w:date="2016-06-27T13:11:00Z">
        <w:r w:rsidR="003B5D89" w:rsidRPr="00E624E5">
          <w:t>1</w:t>
        </w:r>
        <w:r w:rsidR="003B5D89" w:rsidRPr="00E624E5">
          <w:rPr>
            <w:vertAlign w:val="subscript"/>
          </w:rPr>
          <w:t>NL4-3</w:t>
        </w:r>
        <w:r w:rsidR="007B0A25">
          <w:t xml:space="preserve"> genome</w:t>
        </w:r>
        <w:r w:rsidR="00E77D78" w:rsidRPr="00E624E5">
          <w:t xml:space="preserve"> </w:t>
        </w:r>
      </w:ins>
      <w:r w:rsidR="00E77D78" w:rsidRPr="00DE7D54">
        <w:t xml:space="preserve">is shown above. TAR, transacting response element; </w:t>
      </w:r>
      <w:del w:id="850" w:author="Li Wu" w:date="2016-06-27T13:11:00Z">
        <w:r w:rsidR="001829A0" w:rsidRPr="00527F67">
          <w:delText xml:space="preserve">asp, HIV-1 minus-strand-encoded antisense protein; </w:delText>
        </w:r>
      </w:del>
      <w:r w:rsidR="00E77D78" w:rsidRPr="00DE7D54">
        <w:t xml:space="preserve">RRE, Rev response element. </w:t>
      </w:r>
      <w:ins w:id="851" w:author="Li Wu" w:date="2016-06-27T13:11:00Z">
        <w:r w:rsidR="00842035" w:rsidRPr="00E624E5">
          <w:t xml:space="preserve">Jurkat cells </w:t>
        </w:r>
        <w:r w:rsidR="00713B24">
          <w:t xml:space="preserve">(A) or primary </w:t>
        </w:r>
        <w:r w:rsidR="00713B24" w:rsidRPr="00E547E5">
          <w:t>CD4</w:t>
        </w:r>
        <w:r w:rsidR="00713B24" w:rsidRPr="00D054D2">
          <w:rPr>
            <w:vertAlign w:val="superscript"/>
          </w:rPr>
          <w:t>+</w:t>
        </w:r>
        <w:r w:rsidR="00713B24" w:rsidRPr="00E547E5">
          <w:t xml:space="preserve"> T-cells </w:t>
        </w:r>
        <w:r w:rsidR="00713B24">
          <w:t xml:space="preserve">(B) </w:t>
        </w:r>
        <w:r w:rsidR="00842035">
          <w:t xml:space="preserve">were </w:t>
        </w:r>
        <w:r w:rsidR="00842035" w:rsidRPr="00E624E5">
          <w:t>infected with HIV-1</w:t>
        </w:r>
        <w:r w:rsidR="00842035" w:rsidRPr="00E624E5">
          <w:rPr>
            <w:vertAlign w:val="subscript"/>
          </w:rPr>
          <w:t>NL4-3</w:t>
        </w:r>
        <w:r w:rsidR="00842035">
          <w:rPr>
            <w:vertAlign w:val="subscript"/>
          </w:rPr>
          <w:t xml:space="preserve"> </w:t>
        </w:r>
        <w:r w:rsidR="00842035">
          <w:t xml:space="preserve">and total </w:t>
        </w:r>
        <w:r w:rsidR="00842035" w:rsidRPr="00E624E5">
          <w:t xml:space="preserve">RNA was extracted </w:t>
        </w:r>
        <w:r w:rsidR="00713B24">
          <w:t xml:space="preserve">for </w:t>
        </w:r>
        <w:r w:rsidR="00713B24" w:rsidRPr="00E624E5">
          <w:t>m</w:t>
        </w:r>
        <w:r w:rsidR="00713B24" w:rsidRPr="00E624E5">
          <w:rPr>
            <w:vertAlign w:val="superscript"/>
          </w:rPr>
          <w:t>6</w:t>
        </w:r>
        <w:r w:rsidR="00713B24" w:rsidRPr="00E624E5">
          <w:t>A-s</w:t>
        </w:r>
        <w:r w:rsidR="00713B24">
          <w:t xml:space="preserve">eq </w:t>
        </w:r>
        <w:r w:rsidR="00842035">
          <w:t>at</w:t>
        </w:r>
        <w:r w:rsidR="00842035" w:rsidRPr="00E624E5">
          <w:t xml:space="preserve"> 72 </w:t>
        </w:r>
        <w:r w:rsidR="00713B24">
          <w:t>or</w:t>
        </w:r>
        <w:r w:rsidR="00842035" w:rsidRPr="00E547E5">
          <w:t xml:space="preserve"> 96 </w:t>
        </w:r>
        <w:r w:rsidR="00B9564E">
          <w:t>hr</w:t>
        </w:r>
        <w:r w:rsidR="002248CD" w:rsidRPr="00E624E5">
          <w:t xml:space="preserve"> post-infection</w:t>
        </w:r>
        <w:r w:rsidR="002248CD">
          <w:t xml:space="preserve"> (hpi)</w:t>
        </w:r>
        <w:r w:rsidR="00713B24">
          <w:t>, respectively</w:t>
        </w:r>
        <w:r w:rsidR="00842035" w:rsidRPr="00E547E5">
          <w:t xml:space="preserve">. </w:t>
        </w:r>
        <w:r w:rsidR="000D1A5E" w:rsidRPr="00E624E5">
          <w:rPr>
            <w:b/>
          </w:rPr>
          <w:t>(</w:t>
        </w:r>
        <w:r w:rsidR="007210BB">
          <w:rPr>
            <w:b/>
          </w:rPr>
          <w:t>C</w:t>
        </w:r>
        <w:r w:rsidR="000D1A5E" w:rsidRPr="00E624E5">
          <w:rPr>
            <w:b/>
          </w:rPr>
          <w:t>)</w:t>
        </w:r>
        <w:r w:rsidR="000D1A5E" w:rsidRPr="00E624E5">
          <w:t xml:space="preserve"> </w:t>
        </w:r>
        <w:r w:rsidR="005A34C7">
          <w:rPr>
            <w:bCs/>
            <w:color w:val="000000"/>
            <w:kern w:val="24"/>
          </w:rPr>
          <w:t>YTHDF1–3</w:t>
        </w:r>
        <w:r w:rsidR="004B0436" w:rsidRPr="00E624E5">
          <w:rPr>
            <w:bCs/>
            <w:color w:val="000000"/>
            <w:kern w:val="24"/>
          </w:rPr>
          <w:t xml:space="preserve"> proteins bind to the HIV-1 gRNA. HeLa cells overexpressing individual FLAG-tagged </w:t>
        </w:r>
        <w:r w:rsidR="005A34C7">
          <w:rPr>
            <w:bCs/>
            <w:color w:val="000000"/>
            <w:kern w:val="24"/>
          </w:rPr>
          <w:t>YTHDF1–3</w:t>
        </w:r>
        <w:r w:rsidR="004B0436" w:rsidRPr="00E624E5">
          <w:rPr>
            <w:bCs/>
            <w:color w:val="000000"/>
            <w:kern w:val="24"/>
          </w:rPr>
          <w:t xml:space="preserve"> proteins were infected with HIV-1-Luc/VSV-G at </w:t>
        </w:r>
        <w:r w:rsidR="00713B24">
          <w:rPr>
            <w:bCs/>
            <w:color w:val="000000"/>
            <w:kern w:val="24"/>
          </w:rPr>
          <w:t xml:space="preserve">a </w:t>
        </w:r>
        <w:r w:rsidR="00713B24" w:rsidRPr="00E624E5">
          <w:rPr>
            <w:bCs/>
            <w:color w:val="000000"/>
            <w:kern w:val="24"/>
          </w:rPr>
          <w:t xml:space="preserve">multiplicity of infection (MOI) </w:t>
        </w:r>
        <w:r w:rsidR="004B0436" w:rsidRPr="00E624E5">
          <w:rPr>
            <w:bCs/>
            <w:color w:val="000000"/>
            <w:kern w:val="24"/>
          </w:rPr>
          <w:t xml:space="preserve">of 0.5 for 2 </w:t>
        </w:r>
        <w:r w:rsidR="00B9564E">
          <w:rPr>
            <w:bCs/>
            <w:color w:val="000000"/>
            <w:kern w:val="24"/>
          </w:rPr>
          <w:t>hr</w:t>
        </w:r>
      </w:ins>
      <w:moveToRangeStart w:id="852" w:author="Li Wu" w:date="2016-06-27T13:11:00Z" w:name="move454796439"/>
      <w:moveTo w:id="853" w:author="Li Wu" w:date="2016-06-27T13:11:00Z">
        <w:r w:rsidR="004B0436" w:rsidRPr="00DE7D54">
          <w:rPr>
            <w:color w:val="000000"/>
            <w:kern w:val="24"/>
          </w:rPr>
          <w:t xml:space="preserve">. CLIP assay was performed with anti-FLAG. The peaks represent the </w:t>
        </w:r>
      </w:moveTo>
      <w:moveToRangeEnd w:id="852"/>
      <w:del w:id="854" w:author="Li Wu" w:date="2016-06-27T13:11:00Z">
        <w:r w:rsidR="001829A0" w:rsidRPr="00527F67">
          <w:rPr>
            <w:b/>
          </w:rPr>
          <w:delText>(B-C)</w:delText>
        </w:r>
        <w:r w:rsidR="001829A0" w:rsidRPr="00527F67">
          <w:delText xml:space="preserve"> m</w:delText>
        </w:r>
        <w:r w:rsidR="001829A0" w:rsidRPr="00527F67">
          <w:rPr>
            <w:vertAlign w:val="superscript"/>
          </w:rPr>
          <w:delText>6</w:delText>
        </w:r>
        <w:r w:rsidR="001829A0" w:rsidRPr="00527F67">
          <w:delText xml:space="preserve">A </w:delText>
        </w:r>
      </w:del>
      <w:r w:rsidR="004B0436" w:rsidRPr="00E624E5">
        <w:rPr>
          <w:color w:val="000000"/>
          <w:kern w:val="24"/>
          <w:rPrChange w:id="855" w:author="Li Wu" w:date="2016-06-27T13:11:00Z">
            <w:rPr/>
          </w:rPrChange>
        </w:rPr>
        <w:t xml:space="preserve">read density </w:t>
      </w:r>
      <w:del w:id="856" w:author="Li Wu" w:date="2016-06-27T13:11:00Z">
        <w:r w:rsidR="001829A0" w:rsidRPr="00527F67">
          <w:delText>distribution on selected genome regions.</w:delText>
        </w:r>
        <w:r w:rsidR="001829A0" w:rsidRPr="00527F67">
          <w:rPr>
            <w:b/>
          </w:rPr>
          <w:delText xml:space="preserve"> (B)</w:delText>
        </w:r>
        <w:r w:rsidR="001829A0" w:rsidRPr="00527F67">
          <w:delText xml:space="preserve"> 3’ end of the </w:delText>
        </w:r>
        <w:r w:rsidR="001829A0" w:rsidRPr="00527F67">
          <w:rPr>
            <w:i/>
          </w:rPr>
          <w:delText xml:space="preserve">rev </w:delText>
        </w:r>
        <w:r w:rsidR="001829A0" w:rsidRPr="00527F67">
          <w:delText xml:space="preserve">gene that overlaps with the </w:delText>
        </w:r>
        <w:r w:rsidR="001829A0" w:rsidRPr="00527F67">
          <w:rPr>
            <w:i/>
          </w:rPr>
          <w:delText>env</w:delText>
        </w:r>
        <w:r w:rsidR="001829A0" w:rsidRPr="00527F67">
          <w:delText xml:space="preserve"> gene and </w:delText>
        </w:r>
        <w:r w:rsidR="001829A0" w:rsidRPr="00527F67">
          <w:rPr>
            <w:b/>
          </w:rPr>
          <w:delText xml:space="preserve">(C) </w:delText>
        </w:r>
        <w:r w:rsidR="001829A0" w:rsidRPr="00527F67">
          <w:delText xml:space="preserve">part of 3’ UTR. </w:delText>
        </w:r>
        <w:r w:rsidR="001829A0" w:rsidRPr="00527F67">
          <w:rPr>
            <w:b/>
          </w:rPr>
          <w:delText>(D)</w:delText>
        </w:r>
      </w:del>
      <w:moveFromRangeStart w:id="857" w:author="Li Wu" w:date="2016-06-27T13:11:00Z" w:name="move454796440"/>
      <w:moveFrom w:id="858" w:author="Li Wu" w:date="2016-06-27T13:11:00Z">
        <w:r w:rsidR="000D1940" w:rsidRPr="00664CDC">
          <w:rPr>
            <w:b/>
            <w:rPrChange w:id="859" w:author="Li Wu" w:date="2016-06-27T13:11:00Z">
              <w:rPr/>
            </w:rPrChange>
          </w:rPr>
          <w:t xml:space="preserve"> Quantification of HIV-1 RNA m</w:t>
        </w:r>
        <w:r w:rsidR="000D1940" w:rsidRPr="00664CDC">
          <w:rPr>
            <w:b/>
            <w:vertAlign w:val="superscript"/>
            <w:rPrChange w:id="860" w:author="Li Wu" w:date="2016-06-27T13:11:00Z">
              <w:rPr>
                <w:vertAlign w:val="superscript"/>
              </w:rPr>
            </w:rPrChange>
          </w:rPr>
          <w:t>6</w:t>
        </w:r>
        <w:r w:rsidR="000D1940" w:rsidRPr="00664CDC">
          <w:rPr>
            <w:b/>
            <w:rPrChange w:id="861" w:author="Li Wu" w:date="2016-06-27T13:11:00Z">
              <w:rPr/>
            </w:rPrChange>
          </w:rPr>
          <w:t>A level using liquid chromatography-mass spectrometry.</w:t>
        </w:r>
        <w:r w:rsidR="000D1940" w:rsidRPr="00DE7D54">
          <w:t xml:space="preserve"> </w:t>
        </w:r>
      </w:moveFrom>
      <w:moveFromRangeEnd w:id="857"/>
      <w:del w:id="862" w:author="Li Wu" w:date="2016-06-27T13:11:00Z">
        <w:r w:rsidR="001829A0">
          <w:rPr>
            <w:bCs/>
          </w:rPr>
          <w:delText xml:space="preserve">HIV-1 </w:delText>
        </w:r>
        <w:r w:rsidR="001829A0" w:rsidRPr="00527F67">
          <w:rPr>
            <w:bCs/>
          </w:rPr>
          <w:delText>RNA (250 ng) was isolated from highly purified HIV-1 virions and subjected to</w:delText>
        </w:r>
        <w:r w:rsidR="001829A0" w:rsidRPr="00FB181F">
          <w:rPr>
            <w:rFonts w:eastAsia="ＭＳ 明朝"/>
            <w:color w:val="000000"/>
            <w:lang w:eastAsia="zh-CN"/>
          </w:rPr>
          <w:delText xml:space="preserve"> </w:delText>
        </w:r>
        <w:r w:rsidR="001829A0" w:rsidRPr="00527F67">
          <w:rPr>
            <w:bCs/>
          </w:rPr>
          <w:delText>quantitative analysis of the m</w:delText>
        </w:r>
        <w:r w:rsidR="001829A0" w:rsidRPr="00527F67">
          <w:rPr>
            <w:bCs/>
            <w:vertAlign w:val="superscript"/>
          </w:rPr>
          <w:delText>6</w:delText>
        </w:r>
        <w:r w:rsidR="001829A0" w:rsidRPr="00527F67">
          <w:rPr>
            <w:bCs/>
          </w:rPr>
          <w:delText>A level using LC-MS/MS</w:delText>
        </w:r>
      </w:del>
      <w:ins w:id="863" w:author="Li Wu" w:date="2016-06-27T13:11:00Z">
        <w:r w:rsidR="004B0436" w:rsidRPr="00E624E5">
          <w:rPr>
            <w:bCs/>
            <w:color w:val="000000"/>
            <w:kern w:val="24"/>
          </w:rPr>
          <w:t xml:space="preserve">and the HIV-1 genome organization and corresponding </w:t>
        </w:r>
        <w:r w:rsidR="003D7680">
          <w:rPr>
            <w:bCs/>
            <w:color w:val="000000"/>
            <w:kern w:val="24"/>
          </w:rPr>
          <w:t xml:space="preserve">nucleotide positions are shown. All </w:t>
        </w:r>
        <w:r w:rsidR="004B0436" w:rsidRPr="00E624E5">
          <w:rPr>
            <w:bCs/>
            <w:color w:val="000000"/>
            <w:kern w:val="24"/>
          </w:rPr>
          <w:t xml:space="preserve">data presented are representative of </w:t>
        </w:r>
        <w:r w:rsidR="003D7680">
          <w:rPr>
            <w:bCs/>
            <w:color w:val="000000"/>
            <w:kern w:val="24"/>
          </w:rPr>
          <w:t>duplicate samples</w:t>
        </w:r>
      </w:ins>
      <w:r w:rsidR="003D7680">
        <w:rPr>
          <w:color w:val="000000"/>
          <w:kern w:val="24"/>
          <w:rPrChange w:id="864" w:author="Li Wu" w:date="2016-06-27T13:11:00Z">
            <w:rPr/>
          </w:rPrChange>
        </w:rPr>
        <w:t xml:space="preserve"> (n=</w:t>
      </w:r>
      <w:del w:id="865" w:author="Li Wu" w:date="2016-06-27T13:11:00Z">
        <w:r w:rsidR="001829A0" w:rsidRPr="00527F67">
          <w:rPr>
            <w:bCs/>
          </w:rPr>
          <w:delText>3 of each sample).</w:delText>
        </w:r>
      </w:del>
      <w:ins w:id="866" w:author="Li Wu" w:date="2016-06-27T13:11:00Z">
        <w:r w:rsidR="003D7680">
          <w:rPr>
            <w:bCs/>
            <w:color w:val="000000"/>
            <w:kern w:val="24"/>
          </w:rPr>
          <w:t xml:space="preserve">2) in </w:t>
        </w:r>
        <w:r w:rsidR="00D44BCD">
          <w:rPr>
            <w:bCs/>
            <w:color w:val="000000"/>
            <w:kern w:val="24"/>
          </w:rPr>
          <w:t xml:space="preserve">at least </w:t>
        </w:r>
        <w:r w:rsidR="004B0436" w:rsidRPr="00E624E5">
          <w:rPr>
            <w:bCs/>
            <w:color w:val="000000"/>
            <w:kern w:val="24"/>
          </w:rPr>
          <w:t>two independent experiments.</w:t>
        </w:r>
      </w:ins>
    </w:p>
    <w:p w14:paraId="5B1A8545" w14:textId="77777777" w:rsidR="00E624E5" w:rsidRDefault="00E624E5" w:rsidP="003A2233">
      <w:pPr>
        <w:spacing w:after="0" w:line="480" w:lineRule="auto"/>
        <w:contextualSpacing/>
        <w:rPr>
          <w:b/>
          <w:color w:val="000000"/>
          <w:kern w:val="24"/>
          <w:rPrChange w:id="867" w:author="Li Wu" w:date="2016-06-27T13:11:00Z">
            <w:rPr>
              <w:b/>
            </w:rPr>
          </w:rPrChange>
        </w:rPr>
        <w:pPrChange w:id="868" w:author="Li Wu" w:date="2016-06-27T13:11:00Z">
          <w:pPr>
            <w:pStyle w:val="NormalWeb"/>
            <w:spacing w:line="480" w:lineRule="auto"/>
            <w:contextualSpacing/>
            <w:jc w:val="center"/>
          </w:pPr>
        </w:pPrChange>
      </w:pPr>
    </w:p>
    <w:p w14:paraId="55C042C3" w14:textId="42BF6D4D" w:rsidR="003D5227" w:rsidRPr="00E624E5" w:rsidRDefault="003D5227" w:rsidP="003A2233">
      <w:pPr>
        <w:spacing w:after="0" w:line="480" w:lineRule="auto"/>
        <w:contextualSpacing/>
        <w:rPr>
          <w:color w:val="000000"/>
          <w:kern w:val="24"/>
          <w:rPrChange w:id="869" w:author="Li Wu" w:date="2016-06-27T13:11:00Z">
            <w:rPr/>
          </w:rPrChange>
        </w:rPr>
        <w:pPrChange w:id="870" w:author="Li Wu" w:date="2016-06-27T13:11:00Z">
          <w:pPr>
            <w:pStyle w:val="NormalWeb"/>
            <w:spacing w:line="480" w:lineRule="auto"/>
            <w:contextualSpacing/>
          </w:pPr>
        </w:pPrChange>
      </w:pPr>
      <w:r w:rsidRPr="00E624E5">
        <w:rPr>
          <w:b/>
          <w:bCs/>
        </w:rPr>
        <w:t>Figure</w:t>
      </w:r>
      <w:r w:rsidRPr="00E624E5">
        <w:rPr>
          <w:b/>
          <w:bCs/>
          <w:color w:val="000000"/>
          <w:kern w:val="24"/>
        </w:rPr>
        <w:t xml:space="preserve"> </w:t>
      </w:r>
      <w:r w:rsidR="007210BB">
        <w:rPr>
          <w:b/>
          <w:bCs/>
          <w:color w:val="000000"/>
          <w:kern w:val="24"/>
        </w:rPr>
        <w:t>2</w:t>
      </w:r>
      <w:r w:rsidRPr="00E624E5">
        <w:rPr>
          <w:b/>
          <w:bCs/>
          <w:color w:val="000000"/>
          <w:kern w:val="24"/>
        </w:rPr>
        <w:t xml:space="preserve">. YTHDF1–3 proteins negatively regulate post-entry HIV-1 infection in HeLa cells. (A-B) </w:t>
      </w:r>
      <w:r w:rsidRPr="00E624E5">
        <w:rPr>
          <w:bCs/>
          <w:color w:val="000000"/>
          <w:kern w:val="24"/>
        </w:rPr>
        <w:t>Overexpression of</w:t>
      </w:r>
      <w:r w:rsidRPr="00E624E5">
        <w:rPr>
          <w:b/>
          <w:bCs/>
          <w:color w:val="000000"/>
          <w:kern w:val="24"/>
        </w:rPr>
        <w:t xml:space="preserve"> </w:t>
      </w:r>
      <w:r w:rsidRPr="00E624E5">
        <w:rPr>
          <w:color w:val="000000"/>
        </w:rPr>
        <w:t xml:space="preserve">YTHDF1–3 </w:t>
      </w:r>
      <w:r w:rsidRPr="00E624E5">
        <w:rPr>
          <w:bCs/>
          <w:color w:val="000000"/>
          <w:kern w:val="24"/>
        </w:rPr>
        <w:t xml:space="preserve">proteins in HeLa cells significantly inhibits HIV-1 infection compared to vector control cells. </w:t>
      </w:r>
      <w:r w:rsidRPr="00E624E5">
        <w:rPr>
          <w:b/>
          <w:bCs/>
          <w:color w:val="000000"/>
          <w:kern w:val="24"/>
        </w:rPr>
        <w:t xml:space="preserve">(A) </w:t>
      </w:r>
      <w:r w:rsidRPr="00E624E5">
        <w:rPr>
          <w:bCs/>
          <w:color w:val="000000"/>
          <w:kern w:val="24"/>
        </w:rPr>
        <w:t>Overexpression of</w:t>
      </w:r>
      <w:r w:rsidRPr="00E624E5">
        <w:rPr>
          <w:b/>
          <w:bCs/>
          <w:color w:val="000000"/>
          <w:kern w:val="24"/>
        </w:rPr>
        <w:t xml:space="preserve"> </w:t>
      </w:r>
      <w:r w:rsidRPr="00E624E5">
        <w:rPr>
          <w:color w:val="000000"/>
        </w:rPr>
        <w:t xml:space="preserve">YTHDF1–3 </w:t>
      </w:r>
      <w:r w:rsidRPr="00E624E5">
        <w:rPr>
          <w:bCs/>
          <w:color w:val="000000"/>
          <w:kern w:val="24"/>
        </w:rPr>
        <w:t xml:space="preserve">proteins in HeLa cells was confirmed by immunoblotting. </w:t>
      </w:r>
      <w:r w:rsidRPr="00E624E5">
        <w:rPr>
          <w:b/>
          <w:bCs/>
          <w:color w:val="000000"/>
          <w:kern w:val="24"/>
        </w:rPr>
        <w:t xml:space="preserve">(B) </w:t>
      </w:r>
      <w:r w:rsidRPr="00E624E5">
        <w:rPr>
          <w:bCs/>
          <w:color w:val="000000"/>
          <w:kern w:val="24"/>
        </w:rPr>
        <w:t xml:space="preserve">HeLa cells overexpressing </w:t>
      </w:r>
      <w:r w:rsidRPr="00E624E5">
        <w:rPr>
          <w:color w:val="000000"/>
        </w:rPr>
        <w:t xml:space="preserve">YTHDF1–3 </w:t>
      </w:r>
      <w:r w:rsidRPr="00E624E5">
        <w:rPr>
          <w:bCs/>
          <w:color w:val="000000"/>
          <w:kern w:val="24"/>
        </w:rPr>
        <w:t xml:space="preserve">proteins were infected with HIV-1 Luc/VSV-G at </w:t>
      </w:r>
      <w:del w:id="871" w:author="Li Wu" w:date="2016-06-27T13:11:00Z">
        <w:r w:rsidR="001829A0" w:rsidRPr="00527F67">
          <w:rPr>
            <w:bCs/>
            <w:color w:val="000000"/>
            <w:kern w:val="24"/>
          </w:rPr>
          <w:delText>a multiplicity of infection (</w:delText>
        </w:r>
      </w:del>
      <w:ins w:id="872" w:author="Li Wu" w:date="2016-06-27T13:11:00Z">
        <w:r w:rsidRPr="00E624E5">
          <w:rPr>
            <w:bCs/>
            <w:color w:val="000000"/>
            <w:kern w:val="24"/>
          </w:rPr>
          <w:t>a</w:t>
        </w:r>
        <w:r w:rsidR="00713B24">
          <w:rPr>
            <w:bCs/>
            <w:color w:val="000000"/>
            <w:kern w:val="24"/>
          </w:rPr>
          <w:t>n</w:t>
        </w:r>
        <w:r w:rsidRPr="00E624E5">
          <w:rPr>
            <w:bCs/>
            <w:color w:val="000000"/>
            <w:kern w:val="24"/>
          </w:rPr>
          <w:t xml:space="preserve"> </w:t>
        </w:r>
      </w:ins>
      <w:r w:rsidR="00713B24">
        <w:rPr>
          <w:bCs/>
          <w:color w:val="000000"/>
          <w:kern w:val="24"/>
        </w:rPr>
        <w:t>MOI</w:t>
      </w:r>
      <w:del w:id="873" w:author="Li Wu" w:date="2016-06-27T13:11:00Z">
        <w:r w:rsidR="001829A0" w:rsidRPr="00527F67">
          <w:rPr>
            <w:bCs/>
            <w:color w:val="000000"/>
            <w:kern w:val="24"/>
          </w:rPr>
          <w:delText>)</w:delText>
        </w:r>
      </w:del>
      <w:r w:rsidRPr="00E624E5">
        <w:rPr>
          <w:bCs/>
          <w:color w:val="000000"/>
          <w:kern w:val="24"/>
        </w:rPr>
        <w:t xml:space="preserve"> of 0.5 and viral infection was measured by luciferase activity at 24 </w:t>
      </w:r>
      <w:del w:id="874" w:author="Li Wu" w:date="2016-06-27T13:11:00Z">
        <w:r w:rsidR="001829A0" w:rsidRPr="00527F67">
          <w:rPr>
            <w:bCs/>
            <w:color w:val="000000"/>
            <w:kern w:val="24"/>
          </w:rPr>
          <w:delText>hrs post-infection.</w:delText>
        </w:r>
      </w:del>
      <w:ins w:id="875" w:author="Li Wu" w:date="2016-06-27T13:11:00Z">
        <w:r w:rsidR="00602FA1">
          <w:rPr>
            <w:bCs/>
            <w:color w:val="000000"/>
            <w:kern w:val="24"/>
          </w:rPr>
          <w:t>hpi</w:t>
        </w:r>
        <w:r w:rsidRPr="00E624E5">
          <w:rPr>
            <w:bCs/>
            <w:color w:val="000000"/>
            <w:kern w:val="24"/>
          </w:rPr>
          <w:t>.</w:t>
        </w:r>
      </w:ins>
      <w:r w:rsidRPr="00E624E5">
        <w:rPr>
          <w:bCs/>
          <w:color w:val="000000"/>
          <w:kern w:val="24"/>
        </w:rPr>
        <w:t xml:space="preserve"> </w:t>
      </w:r>
      <w:r w:rsidRPr="00E624E5">
        <w:rPr>
          <w:b/>
          <w:bCs/>
          <w:color w:val="000000"/>
          <w:kern w:val="24"/>
        </w:rPr>
        <w:t>(C)</w:t>
      </w:r>
      <w:r w:rsidRPr="00E624E5">
        <w:rPr>
          <w:bCs/>
          <w:color w:val="000000"/>
          <w:kern w:val="24"/>
        </w:rPr>
        <w:t xml:space="preserve"> Overexpression of </w:t>
      </w:r>
      <w:r w:rsidR="005A34C7">
        <w:rPr>
          <w:bCs/>
          <w:color w:val="000000"/>
          <w:kern w:val="24"/>
        </w:rPr>
        <w:t>YTHDF1</w:t>
      </w:r>
      <w:del w:id="876" w:author="Li Wu" w:date="2016-06-27T13:11:00Z">
        <w:r w:rsidR="001829A0" w:rsidRPr="00527F67">
          <w:rPr>
            <w:bCs/>
            <w:color w:val="000000"/>
            <w:kern w:val="24"/>
          </w:rPr>
          <w:delText>-</w:delText>
        </w:r>
      </w:del>
      <w:ins w:id="877" w:author="Li Wu" w:date="2016-06-27T13:11:00Z">
        <w:r w:rsidR="005A34C7">
          <w:rPr>
            <w:bCs/>
            <w:color w:val="000000"/>
            <w:kern w:val="24"/>
          </w:rPr>
          <w:t>–</w:t>
        </w:r>
      </w:ins>
      <w:r w:rsidR="005A34C7">
        <w:rPr>
          <w:bCs/>
          <w:color w:val="000000"/>
          <w:kern w:val="24"/>
        </w:rPr>
        <w:t>3</w:t>
      </w:r>
      <w:r w:rsidRPr="00E624E5">
        <w:rPr>
          <w:bCs/>
          <w:color w:val="000000"/>
          <w:kern w:val="24"/>
        </w:rPr>
        <w:t xml:space="preserve"> proteins inhibits HIV-1 Gag protein synthesis in infected cells.</w:t>
      </w:r>
      <w:r w:rsidRPr="00E624E5">
        <w:rPr>
          <w:b/>
          <w:bCs/>
          <w:color w:val="000000"/>
          <w:kern w:val="24"/>
        </w:rPr>
        <w:t xml:space="preserve"> </w:t>
      </w:r>
      <w:r w:rsidRPr="00E624E5">
        <w:rPr>
          <w:bCs/>
          <w:color w:val="000000"/>
          <w:kern w:val="24"/>
        </w:rPr>
        <w:t xml:space="preserve">HeLa cells overexpressing individual </w:t>
      </w:r>
      <w:r w:rsidR="005A34C7">
        <w:rPr>
          <w:bCs/>
          <w:color w:val="000000"/>
          <w:kern w:val="24"/>
        </w:rPr>
        <w:t>YTHDF1</w:t>
      </w:r>
      <w:del w:id="878" w:author="Li Wu" w:date="2016-06-27T13:11:00Z">
        <w:r w:rsidR="001829A0" w:rsidRPr="00527F67">
          <w:rPr>
            <w:bCs/>
            <w:color w:val="000000"/>
            <w:kern w:val="24"/>
          </w:rPr>
          <w:delText>-</w:delText>
        </w:r>
      </w:del>
      <w:ins w:id="879" w:author="Li Wu" w:date="2016-06-27T13:11:00Z">
        <w:r w:rsidR="005A34C7">
          <w:rPr>
            <w:bCs/>
            <w:color w:val="000000"/>
            <w:kern w:val="24"/>
          </w:rPr>
          <w:t>–</w:t>
        </w:r>
      </w:ins>
      <w:r w:rsidR="005A34C7">
        <w:rPr>
          <w:bCs/>
          <w:color w:val="000000"/>
          <w:kern w:val="24"/>
        </w:rPr>
        <w:t>3</w:t>
      </w:r>
      <w:r w:rsidRPr="00E624E5">
        <w:rPr>
          <w:bCs/>
          <w:color w:val="000000"/>
          <w:kern w:val="24"/>
        </w:rPr>
        <w:t xml:space="preserve"> proteins or the vector control cells were infected by HIV-1-Luc/VSV-G </w:t>
      </w:r>
      <w:r w:rsidRPr="00E624E5">
        <w:rPr>
          <w:rStyle w:val="inline-l2-heading"/>
          <w:bCs/>
          <w:bdr w:val="none" w:sz="0" w:space="0" w:color="auto" w:frame="1"/>
          <w:shd w:val="clear" w:color="auto" w:fill="FFFFFF"/>
        </w:rPr>
        <w:t xml:space="preserve">at </w:t>
      </w:r>
      <w:del w:id="880" w:author="Li Wu" w:date="2016-06-27T13:11:00Z">
        <w:r w:rsidR="001829A0" w:rsidRPr="00527F67">
          <w:rPr>
            <w:rStyle w:val="inline-l2-heading"/>
            <w:bCs/>
            <w:bdr w:val="none" w:sz="0" w:space="0" w:color="auto" w:frame="1"/>
            <w:shd w:val="clear" w:color="auto" w:fill="FFFFFF"/>
          </w:rPr>
          <w:delText>a</w:delText>
        </w:r>
      </w:del>
      <w:ins w:id="881" w:author="Li Wu" w:date="2016-06-27T13:11:00Z">
        <w:r w:rsidRPr="00E624E5">
          <w:rPr>
            <w:rStyle w:val="inline-l2-heading"/>
            <w:bCs/>
            <w:bdr w:val="none" w:sz="0" w:space="0" w:color="auto" w:frame="1"/>
            <w:shd w:val="clear" w:color="auto" w:fill="FFFFFF"/>
          </w:rPr>
          <w:t>a</w:t>
        </w:r>
        <w:r w:rsidR="00713B24">
          <w:rPr>
            <w:rStyle w:val="inline-l2-heading"/>
            <w:bCs/>
            <w:bdr w:val="none" w:sz="0" w:space="0" w:color="auto" w:frame="1"/>
            <w:shd w:val="clear" w:color="auto" w:fill="FFFFFF"/>
          </w:rPr>
          <w:t>n</w:t>
        </w:r>
      </w:ins>
      <w:r w:rsidRPr="00E624E5">
        <w:rPr>
          <w:rStyle w:val="inline-l2-heading"/>
          <w:bCs/>
          <w:bdr w:val="none" w:sz="0" w:space="0" w:color="auto" w:frame="1"/>
          <w:shd w:val="clear" w:color="auto" w:fill="FFFFFF"/>
        </w:rPr>
        <w:t xml:space="preserve"> MOI of 0.5</w:t>
      </w:r>
      <w:r w:rsidRPr="00E624E5">
        <w:rPr>
          <w:bCs/>
          <w:color w:val="000000"/>
          <w:kern w:val="24"/>
        </w:rPr>
        <w:t xml:space="preserve">. At 24 </w:t>
      </w:r>
      <w:del w:id="882" w:author="Li Wu" w:date="2016-06-27T13:11:00Z">
        <w:r w:rsidR="001829A0" w:rsidRPr="00527F67">
          <w:rPr>
            <w:bCs/>
            <w:color w:val="000000"/>
            <w:kern w:val="24"/>
          </w:rPr>
          <w:delText>hrs post-infection</w:delText>
        </w:r>
      </w:del>
      <w:ins w:id="883" w:author="Li Wu" w:date="2016-06-27T13:11:00Z">
        <w:r w:rsidR="00602FA1">
          <w:rPr>
            <w:bCs/>
            <w:color w:val="000000"/>
            <w:kern w:val="24"/>
          </w:rPr>
          <w:t>hpi</w:t>
        </w:r>
      </w:ins>
      <w:r w:rsidRPr="00E624E5">
        <w:rPr>
          <w:bCs/>
          <w:color w:val="000000"/>
          <w:kern w:val="24"/>
        </w:rPr>
        <w:t xml:space="preserve">, the expression of HIV-1 Gag and </w:t>
      </w:r>
      <w:r w:rsidR="005A34C7">
        <w:rPr>
          <w:bCs/>
          <w:color w:val="000000"/>
          <w:kern w:val="24"/>
        </w:rPr>
        <w:t>YTHDF1</w:t>
      </w:r>
      <w:del w:id="884" w:author="Li Wu" w:date="2016-06-27T13:11:00Z">
        <w:r w:rsidR="001829A0" w:rsidRPr="00527F67">
          <w:rPr>
            <w:bCs/>
            <w:color w:val="000000"/>
            <w:kern w:val="24"/>
          </w:rPr>
          <w:delText>-</w:delText>
        </w:r>
      </w:del>
      <w:ins w:id="885" w:author="Li Wu" w:date="2016-06-27T13:11:00Z">
        <w:r w:rsidR="005A34C7">
          <w:rPr>
            <w:bCs/>
            <w:color w:val="000000"/>
            <w:kern w:val="24"/>
          </w:rPr>
          <w:t>–</w:t>
        </w:r>
      </w:ins>
      <w:r w:rsidR="005A34C7">
        <w:rPr>
          <w:bCs/>
          <w:color w:val="000000"/>
          <w:kern w:val="24"/>
        </w:rPr>
        <w:t>3</w:t>
      </w:r>
      <w:r w:rsidRPr="00E624E5">
        <w:rPr>
          <w:bCs/>
          <w:color w:val="000000"/>
          <w:kern w:val="24"/>
        </w:rPr>
        <w:t xml:space="preserve"> proteins (FLAG-tagged) was determined using immunoblotting. GAPDH was used as a loading control and mock-infected vector control cells were used as a negative control. </w:t>
      </w:r>
      <w:r w:rsidRPr="00E624E5">
        <w:rPr>
          <w:b/>
          <w:bCs/>
          <w:color w:val="000000"/>
          <w:kern w:val="24"/>
        </w:rPr>
        <w:t xml:space="preserve">(D and E) </w:t>
      </w:r>
      <w:r w:rsidRPr="00E624E5">
        <w:rPr>
          <w:bCs/>
          <w:color w:val="000000"/>
          <w:kern w:val="24"/>
        </w:rPr>
        <w:t xml:space="preserve">Individual knockdown of endogenous </w:t>
      </w:r>
      <w:r w:rsidRPr="00E624E5">
        <w:rPr>
          <w:color w:val="000000"/>
        </w:rPr>
        <w:t>YTHDF1–3</w:t>
      </w:r>
      <w:r w:rsidRPr="00E624E5">
        <w:rPr>
          <w:bCs/>
          <w:color w:val="000000"/>
          <w:kern w:val="24"/>
        </w:rPr>
        <w:t xml:space="preserve"> proteins in HeLa cells significantly increases HIV-1 infection compared to vector control cells.</w:t>
      </w:r>
      <w:r w:rsidRPr="00E624E5">
        <w:t xml:space="preserve"> HIV-1 infection assays were performed as described for panel B. </w:t>
      </w:r>
      <w:ins w:id="886" w:author="Li Wu" w:date="2016-06-27T13:11:00Z">
        <w:r w:rsidR="00887F44">
          <w:rPr>
            <w:bCs/>
          </w:rPr>
          <w:t>*</w:t>
        </w:r>
        <w:r w:rsidRPr="00E624E5">
          <w:rPr>
            <w:bCs/>
          </w:rPr>
          <w:t xml:space="preserve"> </w:t>
        </w:r>
        <w:r w:rsidR="00D366C1">
          <w:rPr>
            <w:bCs/>
            <w:i/>
          </w:rPr>
          <w:t>P&lt;</w:t>
        </w:r>
        <w:r w:rsidR="00887F44">
          <w:rPr>
            <w:bCs/>
          </w:rPr>
          <w:t>0.05, **</w:t>
        </w:r>
        <w:r w:rsidRPr="00E624E5">
          <w:rPr>
            <w:bCs/>
          </w:rPr>
          <w:t xml:space="preserve"> </w:t>
        </w:r>
        <w:r w:rsidR="00D366C1">
          <w:rPr>
            <w:bCs/>
            <w:i/>
          </w:rPr>
          <w:t>P&lt;</w:t>
        </w:r>
        <w:r w:rsidRPr="00E624E5">
          <w:rPr>
            <w:bCs/>
          </w:rPr>
          <w:t xml:space="preserve">0.005, and *** </w:t>
        </w:r>
        <w:r w:rsidR="00D366C1">
          <w:rPr>
            <w:bCs/>
            <w:i/>
          </w:rPr>
          <w:t>P&lt;</w:t>
        </w:r>
        <w:r w:rsidRPr="00E624E5">
          <w:rPr>
            <w:bCs/>
          </w:rPr>
          <w:t>0.0005, compared to vector control without AZT treatment.</w:t>
        </w:r>
        <w:r w:rsidR="00CF43D9" w:rsidRPr="00CF43D9">
          <w:t xml:space="preserve"> </w:t>
        </w:r>
      </w:ins>
      <w:r w:rsidR="00CF43D9" w:rsidRPr="00E624E5">
        <w:t>All results are shown as mean ±SD (n=3) and data presented are representative of at least</w:t>
      </w:r>
      <w:r w:rsidR="00711974">
        <w:t xml:space="preserve"> </w:t>
      </w:r>
      <w:del w:id="887" w:author="Li Wu" w:date="2016-06-27T13:11:00Z">
        <w:r w:rsidR="001829A0" w:rsidRPr="00527F67">
          <w:delText>3</w:delText>
        </w:r>
      </w:del>
      <w:ins w:id="888" w:author="Li Wu" w:date="2016-06-27T13:11:00Z">
        <w:r w:rsidR="00711974">
          <w:t>three</w:t>
        </w:r>
      </w:ins>
      <w:r w:rsidR="00CF43D9" w:rsidRPr="00E624E5">
        <w:t xml:space="preserve"> independent experiments</w:t>
      </w:r>
      <w:del w:id="889" w:author="Li Wu" w:date="2016-06-27T13:11:00Z">
        <w:r w:rsidR="001829A0" w:rsidRPr="00527F67">
          <w:delText>.</w:delText>
        </w:r>
        <w:r w:rsidR="001829A0" w:rsidRPr="00FB181F">
          <w:rPr>
            <w:rFonts w:eastAsia="ＭＳ 明朝"/>
            <w:bCs/>
            <w:lang w:eastAsia="zh-CN"/>
          </w:rPr>
          <w:delText xml:space="preserve"> </w:delText>
        </w:r>
        <w:r w:rsidR="001829A0" w:rsidRPr="00527F67">
          <w:rPr>
            <w:bCs/>
          </w:rPr>
          <w:delText xml:space="preserve">*, </w:delText>
        </w:r>
        <w:r w:rsidR="001829A0" w:rsidRPr="00527F67">
          <w:rPr>
            <w:bCs/>
            <w:i/>
          </w:rPr>
          <w:delText>p</w:delText>
        </w:r>
        <w:r w:rsidR="001829A0" w:rsidRPr="00527F67">
          <w:rPr>
            <w:bCs/>
          </w:rPr>
          <w:delText xml:space="preserve">&lt;0.05, **, </w:delText>
        </w:r>
        <w:r w:rsidR="001829A0" w:rsidRPr="00527F67">
          <w:rPr>
            <w:bCs/>
            <w:i/>
          </w:rPr>
          <w:delText>p</w:delText>
        </w:r>
        <w:r w:rsidR="001829A0" w:rsidRPr="00527F67">
          <w:rPr>
            <w:bCs/>
          </w:rPr>
          <w:delText xml:space="preserve">&lt;0.005, and ***, </w:delText>
        </w:r>
        <w:r w:rsidR="001829A0" w:rsidRPr="00527F67">
          <w:rPr>
            <w:bCs/>
            <w:i/>
          </w:rPr>
          <w:delText>p</w:delText>
        </w:r>
        <w:r w:rsidR="001829A0" w:rsidRPr="00527F67">
          <w:rPr>
            <w:bCs/>
          </w:rPr>
          <w:delText>&lt;0.0005, compared to vector control without AZT treatment</w:delText>
        </w:r>
      </w:del>
      <w:r w:rsidR="00CF43D9" w:rsidRPr="00E624E5">
        <w:t>.</w:t>
      </w:r>
    </w:p>
    <w:p w14:paraId="4BCE1A64" w14:textId="77777777" w:rsidR="003D5227" w:rsidRPr="00E624E5" w:rsidRDefault="003D5227" w:rsidP="003A2233">
      <w:pPr>
        <w:pStyle w:val="NormalWeb"/>
        <w:spacing w:before="0" w:beforeAutospacing="0" w:line="480" w:lineRule="auto"/>
        <w:contextualSpacing/>
        <w:jc w:val="center"/>
        <w:rPr>
          <w:b/>
          <w:bCs/>
          <w:color w:val="000000"/>
          <w:kern w:val="24"/>
        </w:rPr>
      </w:pPr>
    </w:p>
    <w:p w14:paraId="1BA01966" w14:textId="0563AEAD" w:rsidR="00434FEC" w:rsidRDefault="003D5227" w:rsidP="003A2233">
      <w:pPr>
        <w:pStyle w:val="NormalWeb"/>
        <w:spacing w:before="0" w:beforeAutospacing="0" w:line="480" w:lineRule="auto"/>
        <w:contextualSpacing/>
      </w:pPr>
      <w:r w:rsidRPr="00E624E5">
        <w:rPr>
          <w:b/>
          <w:bCs/>
          <w:color w:val="000000"/>
          <w:kern w:val="24"/>
        </w:rPr>
        <w:t xml:space="preserve">Figure </w:t>
      </w:r>
      <w:r w:rsidR="007210BB">
        <w:rPr>
          <w:b/>
          <w:bCs/>
          <w:color w:val="000000"/>
          <w:kern w:val="24"/>
        </w:rPr>
        <w:t>3</w:t>
      </w:r>
      <w:r w:rsidRPr="00E624E5">
        <w:rPr>
          <w:b/>
          <w:bCs/>
          <w:color w:val="000000"/>
          <w:kern w:val="24"/>
        </w:rPr>
        <w:t>. YTHDF1–3 proteins negatively regulate post-entry HIV-1 infection in CD4</w:t>
      </w:r>
      <w:r w:rsidRPr="008D7D1A">
        <w:rPr>
          <w:b/>
          <w:color w:val="000000"/>
          <w:kern w:val="24"/>
          <w:vertAlign w:val="superscript"/>
          <w:rPrChange w:id="890" w:author="Li Wu" w:date="2016-06-27T13:11:00Z">
            <w:rPr>
              <w:b/>
              <w:color w:val="000000"/>
              <w:kern w:val="24"/>
            </w:rPr>
          </w:rPrChange>
        </w:rPr>
        <w:t>+</w:t>
      </w:r>
      <w:r w:rsidRPr="00E624E5">
        <w:rPr>
          <w:b/>
          <w:bCs/>
          <w:color w:val="000000"/>
          <w:kern w:val="24"/>
        </w:rPr>
        <w:t xml:space="preserve"> T-cells. (A) </w:t>
      </w:r>
      <w:r w:rsidRPr="00E624E5">
        <w:rPr>
          <w:bCs/>
          <w:color w:val="000000"/>
          <w:kern w:val="24"/>
        </w:rPr>
        <w:t xml:space="preserve">Individual knockdown of endogenous </w:t>
      </w:r>
      <w:r w:rsidRPr="00E624E5">
        <w:rPr>
          <w:color w:val="000000"/>
        </w:rPr>
        <w:t>YTHDF1–3</w:t>
      </w:r>
      <w:r w:rsidRPr="00E624E5">
        <w:rPr>
          <w:bCs/>
          <w:color w:val="000000"/>
          <w:kern w:val="24"/>
        </w:rPr>
        <w:t xml:space="preserve"> proteins in Jurkat CD4</w:t>
      </w:r>
      <w:r w:rsidRPr="008D7D1A">
        <w:rPr>
          <w:color w:val="000000"/>
          <w:kern w:val="24"/>
          <w:vertAlign w:val="superscript"/>
          <w:rPrChange w:id="891" w:author="Li Wu" w:date="2016-06-27T13:11:00Z">
            <w:rPr>
              <w:color w:val="000000"/>
              <w:kern w:val="24"/>
            </w:rPr>
          </w:rPrChange>
        </w:rPr>
        <w:t>+</w:t>
      </w:r>
      <w:r w:rsidRPr="00E624E5">
        <w:rPr>
          <w:bCs/>
          <w:color w:val="000000"/>
          <w:kern w:val="24"/>
        </w:rPr>
        <w:t xml:space="preserve"> T cells was confirmed by immunoblotting. </w:t>
      </w:r>
      <w:r w:rsidRPr="00E624E5">
        <w:rPr>
          <w:b/>
          <w:bCs/>
          <w:color w:val="000000"/>
          <w:kern w:val="24"/>
        </w:rPr>
        <w:t xml:space="preserve">(B) </w:t>
      </w:r>
      <w:r w:rsidRPr="00E624E5">
        <w:rPr>
          <w:bCs/>
          <w:color w:val="000000"/>
          <w:kern w:val="24"/>
        </w:rPr>
        <w:t xml:space="preserve">Knockdown of </w:t>
      </w:r>
      <w:r w:rsidR="005A34C7">
        <w:rPr>
          <w:bCs/>
          <w:color w:val="000000"/>
          <w:kern w:val="24"/>
        </w:rPr>
        <w:t>YTHDF1</w:t>
      </w:r>
      <w:del w:id="892" w:author="Li Wu" w:date="2016-06-27T13:11:00Z">
        <w:r w:rsidR="001829A0" w:rsidRPr="00527F67">
          <w:rPr>
            <w:bCs/>
            <w:color w:val="000000"/>
            <w:kern w:val="24"/>
          </w:rPr>
          <w:delText>-</w:delText>
        </w:r>
      </w:del>
      <w:ins w:id="893" w:author="Li Wu" w:date="2016-06-27T13:11:00Z">
        <w:r w:rsidR="005A34C7">
          <w:rPr>
            <w:bCs/>
            <w:color w:val="000000"/>
            <w:kern w:val="24"/>
          </w:rPr>
          <w:t>–</w:t>
        </w:r>
      </w:ins>
      <w:r w:rsidR="005A34C7">
        <w:rPr>
          <w:bCs/>
          <w:color w:val="000000"/>
          <w:kern w:val="24"/>
        </w:rPr>
        <w:t>3</w:t>
      </w:r>
      <w:r w:rsidRPr="00E624E5">
        <w:rPr>
          <w:bCs/>
          <w:color w:val="000000"/>
          <w:kern w:val="24"/>
        </w:rPr>
        <w:t xml:space="preserve"> proteins does not affect</w:t>
      </w:r>
      <w:del w:id="894" w:author="Li Wu" w:date="2016-06-27T13:11:00Z">
        <w:r w:rsidR="001829A0" w:rsidRPr="00527F67">
          <w:rPr>
            <w:bCs/>
            <w:color w:val="000000"/>
            <w:kern w:val="24"/>
          </w:rPr>
          <w:delText xml:space="preserve"> on</w:delText>
        </w:r>
      </w:del>
      <w:r w:rsidRPr="00E624E5">
        <w:rPr>
          <w:bCs/>
          <w:color w:val="000000"/>
          <w:kern w:val="24"/>
        </w:rPr>
        <w:t xml:space="preserve"> proliferation of Jurkat cells.</w:t>
      </w:r>
      <w:r w:rsidRPr="00E624E5">
        <w:rPr>
          <w:b/>
          <w:bCs/>
          <w:color w:val="000000"/>
          <w:kern w:val="24"/>
        </w:rPr>
        <w:t xml:space="preserve"> </w:t>
      </w:r>
      <w:r w:rsidRPr="00E624E5">
        <w:rPr>
          <w:bCs/>
          <w:color w:val="000000"/>
          <w:kern w:val="24"/>
        </w:rPr>
        <w:t>Jurkat cells (2×10</w:t>
      </w:r>
      <w:r w:rsidRPr="00E624E5">
        <w:rPr>
          <w:color w:val="000000"/>
          <w:kern w:val="24"/>
          <w:vertAlign w:val="superscript"/>
        </w:rPr>
        <w:t>4</w:t>
      </w:r>
      <w:r w:rsidRPr="00E624E5">
        <w:rPr>
          <w:bCs/>
          <w:color w:val="000000"/>
          <w:kern w:val="24"/>
        </w:rPr>
        <w:t xml:space="preserve">) were seeded and cultured for 3 days. At the times indicated, cell proliferation was measured using the MTS assay. </w:t>
      </w:r>
      <w:r w:rsidRPr="00E624E5">
        <w:rPr>
          <w:b/>
          <w:bCs/>
          <w:color w:val="000000"/>
          <w:kern w:val="24"/>
        </w:rPr>
        <w:t xml:space="preserve">(C) </w:t>
      </w:r>
      <w:r w:rsidRPr="00E624E5">
        <w:rPr>
          <w:bCs/>
          <w:color w:val="000000"/>
          <w:kern w:val="24"/>
        </w:rPr>
        <w:t xml:space="preserve">Knockdown of </w:t>
      </w:r>
      <w:r w:rsidR="005A34C7">
        <w:rPr>
          <w:bCs/>
          <w:color w:val="000000"/>
          <w:kern w:val="24"/>
        </w:rPr>
        <w:t>YTHDF1</w:t>
      </w:r>
      <w:del w:id="895" w:author="Li Wu" w:date="2016-06-27T13:11:00Z">
        <w:r w:rsidR="001829A0" w:rsidRPr="00527F67">
          <w:rPr>
            <w:bCs/>
            <w:color w:val="000000"/>
            <w:kern w:val="24"/>
          </w:rPr>
          <w:delText>-</w:delText>
        </w:r>
      </w:del>
      <w:ins w:id="896" w:author="Li Wu" w:date="2016-06-27T13:11:00Z">
        <w:r w:rsidR="005A34C7">
          <w:rPr>
            <w:bCs/>
            <w:color w:val="000000"/>
            <w:kern w:val="24"/>
          </w:rPr>
          <w:t>–</w:t>
        </w:r>
      </w:ins>
      <w:r w:rsidR="005A34C7">
        <w:rPr>
          <w:bCs/>
          <w:color w:val="000000"/>
          <w:kern w:val="24"/>
        </w:rPr>
        <w:t>3</w:t>
      </w:r>
      <w:r w:rsidRPr="00E624E5">
        <w:rPr>
          <w:bCs/>
          <w:color w:val="000000"/>
          <w:kern w:val="24"/>
        </w:rPr>
        <w:t xml:space="preserve"> proteins significantly increases HIV-1 infection compared to vector control cells.</w:t>
      </w:r>
      <w:r w:rsidRPr="00E624E5">
        <w:t xml:space="preserve"> </w:t>
      </w:r>
      <w:r w:rsidRPr="00E624E5">
        <w:rPr>
          <w:b/>
          <w:bCs/>
          <w:color w:val="000000"/>
          <w:kern w:val="24"/>
        </w:rPr>
        <w:t xml:space="preserve">(D) </w:t>
      </w:r>
      <w:r w:rsidRPr="00E624E5">
        <w:rPr>
          <w:bCs/>
          <w:color w:val="000000"/>
          <w:kern w:val="24"/>
        </w:rPr>
        <w:t xml:space="preserve">Individual knockdown of </w:t>
      </w:r>
      <w:r w:rsidRPr="00E624E5">
        <w:rPr>
          <w:color w:val="000000"/>
        </w:rPr>
        <w:t>YTHDF1–3</w:t>
      </w:r>
      <w:r w:rsidRPr="00E624E5">
        <w:rPr>
          <w:bCs/>
          <w:color w:val="000000"/>
          <w:kern w:val="24"/>
        </w:rPr>
        <w:t xml:space="preserve"> proteins in activated primary </w:t>
      </w:r>
      <w:r w:rsidR="00602FA1">
        <w:rPr>
          <w:bCs/>
          <w:color w:val="000000"/>
          <w:kern w:val="24"/>
        </w:rPr>
        <w:t>CD4</w:t>
      </w:r>
      <w:r w:rsidR="00602FA1">
        <w:rPr>
          <w:color w:val="000000"/>
          <w:kern w:val="24"/>
          <w:rPrChange w:id="897" w:author="Li Wu" w:date="2016-06-27T13:11:00Z">
            <w:rPr>
              <w:color w:val="000000"/>
              <w:kern w:val="24"/>
              <w:vertAlign w:val="superscript"/>
            </w:rPr>
          </w:rPrChange>
        </w:rPr>
        <w:t>+</w:t>
      </w:r>
      <w:r w:rsidRPr="00E624E5">
        <w:rPr>
          <w:bCs/>
          <w:color w:val="000000"/>
          <w:kern w:val="24"/>
        </w:rPr>
        <w:t xml:space="preserve"> T-cells from a healthy donor. </w:t>
      </w:r>
      <w:r w:rsidRPr="00E624E5">
        <w:rPr>
          <w:b/>
          <w:bCs/>
          <w:color w:val="000000"/>
          <w:kern w:val="24"/>
        </w:rPr>
        <w:t xml:space="preserve">(E) </w:t>
      </w:r>
      <w:r w:rsidRPr="00E624E5">
        <w:rPr>
          <w:bCs/>
          <w:color w:val="000000"/>
          <w:kern w:val="24"/>
        </w:rPr>
        <w:t xml:space="preserve">Knockdown of </w:t>
      </w:r>
      <w:r w:rsidRPr="00E624E5">
        <w:rPr>
          <w:color w:val="000000"/>
        </w:rPr>
        <w:t>YTHDF1–3</w:t>
      </w:r>
      <w:r w:rsidRPr="00E624E5">
        <w:rPr>
          <w:bCs/>
          <w:color w:val="000000"/>
          <w:kern w:val="24"/>
        </w:rPr>
        <w:t xml:space="preserve"> proteins significantly increases HIV-1 infection compared to vector control cells.</w:t>
      </w:r>
      <w:r w:rsidRPr="00E624E5">
        <w:t xml:space="preserve"> (</w:t>
      </w:r>
      <w:r w:rsidRPr="00E624E5">
        <w:rPr>
          <w:b/>
        </w:rPr>
        <w:t>A and D</w:t>
      </w:r>
      <w:r w:rsidRPr="00E624E5">
        <w:t>) GAPDH was used as a loading control. (</w:t>
      </w:r>
      <w:r w:rsidRPr="00E624E5">
        <w:rPr>
          <w:b/>
        </w:rPr>
        <w:t>C and E</w:t>
      </w:r>
      <w:r w:rsidRPr="00E624E5">
        <w:t xml:space="preserve">) The vector controls without AZT were set as 100%. The reverse transcriptase inhibitor AZT treated cells were used as positive control for productive HIV-1 infection. </w:t>
      </w:r>
      <w:del w:id="898" w:author="Li Wu" w:date="2016-06-27T13:11:00Z">
        <w:r w:rsidR="001829A0" w:rsidRPr="00527F67">
          <w:rPr>
            <w:bCs/>
            <w:color w:val="000000"/>
            <w:kern w:val="24"/>
          </w:rPr>
          <w:delText xml:space="preserve">*, </w:delText>
        </w:r>
        <w:r w:rsidR="001829A0" w:rsidRPr="00527F67">
          <w:rPr>
            <w:bCs/>
            <w:i/>
            <w:color w:val="000000"/>
            <w:kern w:val="24"/>
          </w:rPr>
          <w:delText>p</w:delText>
        </w:r>
      </w:del>
      <w:ins w:id="899" w:author="Li Wu" w:date="2016-06-27T13:11:00Z">
        <w:r w:rsidR="00887F44">
          <w:rPr>
            <w:bCs/>
            <w:color w:val="000000"/>
            <w:kern w:val="24"/>
          </w:rPr>
          <w:t>*</w:t>
        </w:r>
        <w:r w:rsidRPr="00E624E5">
          <w:rPr>
            <w:bCs/>
            <w:color w:val="000000"/>
            <w:kern w:val="24"/>
          </w:rPr>
          <w:t xml:space="preserve"> </w:t>
        </w:r>
        <w:r w:rsidR="00D366C1">
          <w:rPr>
            <w:bCs/>
            <w:i/>
            <w:color w:val="000000"/>
            <w:kern w:val="24"/>
          </w:rPr>
          <w:t>P</w:t>
        </w:r>
      </w:ins>
      <w:r w:rsidR="00D366C1">
        <w:rPr>
          <w:i/>
          <w:color w:val="000000"/>
          <w:kern w:val="24"/>
          <w:rPrChange w:id="900" w:author="Li Wu" w:date="2016-06-27T13:11:00Z">
            <w:rPr>
              <w:color w:val="000000"/>
              <w:kern w:val="24"/>
            </w:rPr>
          </w:rPrChange>
        </w:rPr>
        <w:t>&lt;</w:t>
      </w:r>
      <w:r w:rsidR="00887F44">
        <w:rPr>
          <w:bCs/>
          <w:color w:val="000000"/>
          <w:kern w:val="24"/>
        </w:rPr>
        <w:t xml:space="preserve">0.05, </w:t>
      </w:r>
      <w:del w:id="901" w:author="Li Wu" w:date="2016-06-27T13:11:00Z">
        <w:r w:rsidR="001829A0" w:rsidRPr="00527F67">
          <w:rPr>
            <w:bCs/>
            <w:color w:val="000000"/>
            <w:kern w:val="24"/>
          </w:rPr>
          <w:delText xml:space="preserve">**, </w:delText>
        </w:r>
        <w:r w:rsidR="001829A0" w:rsidRPr="00527F67">
          <w:rPr>
            <w:bCs/>
            <w:i/>
            <w:color w:val="000000"/>
            <w:kern w:val="24"/>
          </w:rPr>
          <w:delText>p</w:delText>
        </w:r>
      </w:del>
      <w:ins w:id="902" w:author="Li Wu" w:date="2016-06-27T13:11:00Z">
        <w:r w:rsidR="00887F44">
          <w:rPr>
            <w:bCs/>
            <w:color w:val="000000"/>
            <w:kern w:val="24"/>
          </w:rPr>
          <w:t>**</w:t>
        </w:r>
        <w:r w:rsidRPr="00E624E5">
          <w:rPr>
            <w:bCs/>
            <w:color w:val="000000"/>
            <w:kern w:val="24"/>
          </w:rPr>
          <w:t xml:space="preserve"> </w:t>
        </w:r>
        <w:r w:rsidR="00150BD6">
          <w:rPr>
            <w:bCs/>
            <w:i/>
            <w:color w:val="000000"/>
            <w:kern w:val="24"/>
          </w:rPr>
          <w:t>P</w:t>
        </w:r>
        <w:r w:rsidR="00150BD6" w:rsidRPr="00E624E5">
          <w:rPr>
            <w:bCs/>
            <w:color w:val="000000"/>
            <w:kern w:val="24"/>
          </w:rPr>
          <w:t xml:space="preserve"> </w:t>
        </w:r>
      </w:ins>
      <w:r w:rsidRPr="00E624E5">
        <w:rPr>
          <w:bCs/>
          <w:color w:val="000000"/>
          <w:kern w:val="24"/>
        </w:rPr>
        <w:t xml:space="preserve">&lt;0.005, and </w:t>
      </w:r>
      <w:del w:id="903" w:author="Li Wu" w:date="2016-06-27T13:11:00Z">
        <w:r w:rsidR="001829A0" w:rsidRPr="00527F67">
          <w:rPr>
            <w:bCs/>
            <w:color w:val="000000"/>
            <w:kern w:val="24"/>
          </w:rPr>
          <w:delText xml:space="preserve">***, </w:delText>
        </w:r>
        <w:r w:rsidR="001829A0" w:rsidRPr="00527F67">
          <w:rPr>
            <w:bCs/>
            <w:i/>
            <w:color w:val="000000"/>
            <w:kern w:val="24"/>
          </w:rPr>
          <w:delText>p</w:delText>
        </w:r>
      </w:del>
      <w:ins w:id="904" w:author="Li Wu" w:date="2016-06-27T13:11:00Z">
        <w:r w:rsidR="00887F44">
          <w:rPr>
            <w:bCs/>
            <w:color w:val="000000"/>
            <w:kern w:val="24"/>
          </w:rPr>
          <w:t>***</w:t>
        </w:r>
        <w:r w:rsidRPr="00E624E5">
          <w:rPr>
            <w:bCs/>
            <w:color w:val="000000"/>
            <w:kern w:val="24"/>
          </w:rPr>
          <w:t xml:space="preserve"> </w:t>
        </w:r>
        <w:r w:rsidR="00150BD6">
          <w:rPr>
            <w:bCs/>
            <w:i/>
            <w:color w:val="000000"/>
            <w:kern w:val="24"/>
          </w:rPr>
          <w:t>P</w:t>
        </w:r>
        <w:r w:rsidR="00150BD6" w:rsidRPr="00E624E5">
          <w:rPr>
            <w:bCs/>
            <w:color w:val="000000"/>
            <w:kern w:val="24"/>
          </w:rPr>
          <w:t xml:space="preserve"> </w:t>
        </w:r>
      </w:ins>
      <w:r w:rsidRPr="00E624E5">
        <w:rPr>
          <w:bCs/>
          <w:color w:val="000000"/>
          <w:kern w:val="24"/>
        </w:rPr>
        <w:t xml:space="preserve">&lt;0.0005, compared to vector control without AZT treatment. </w:t>
      </w:r>
      <w:r w:rsidRPr="00E624E5">
        <w:t xml:space="preserve">All results are shown as mean ±SD (n=3) and data presented are representative of at least </w:t>
      </w:r>
      <w:del w:id="905" w:author="Li Wu" w:date="2016-06-27T13:11:00Z">
        <w:r w:rsidR="001829A0" w:rsidRPr="00527F67">
          <w:delText>3</w:delText>
        </w:r>
      </w:del>
      <w:ins w:id="906" w:author="Li Wu" w:date="2016-06-27T13:11:00Z">
        <w:r w:rsidR="00836CF8">
          <w:t>three</w:t>
        </w:r>
      </w:ins>
      <w:r w:rsidRPr="00E624E5">
        <w:t xml:space="preserve"> independent experiments.</w:t>
      </w:r>
    </w:p>
    <w:p w14:paraId="3171E9E4" w14:textId="77777777" w:rsidR="00434FEC" w:rsidRPr="00DE7D54" w:rsidRDefault="00434FEC" w:rsidP="003A2233">
      <w:pPr>
        <w:pStyle w:val="NormalWeb"/>
        <w:spacing w:before="0" w:beforeAutospacing="0" w:line="480" w:lineRule="auto"/>
        <w:contextualSpacing/>
        <w:rPr>
          <w:b/>
        </w:rPr>
        <w:pPrChange w:id="907" w:author="Li Wu" w:date="2016-06-27T13:11:00Z">
          <w:pPr>
            <w:spacing w:after="0" w:line="480" w:lineRule="auto"/>
            <w:contextualSpacing/>
          </w:pPr>
        </w:pPrChange>
      </w:pPr>
    </w:p>
    <w:p w14:paraId="366C2E6B" w14:textId="020D3072" w:rsidR="00434FEC" w:rsidRPr="00DE7D54" w:rsidRDefault="003D5227" w:rsidP="003A2233">
      <w:pPr>
        <w:pStyle w:val="NormalWeb"/>
        <w:spacing w:before="0" w:beforeAutospacing="0" w:line="480" w:lineRule="auto"/>
        <w:contextualSpacing/>
        <w:rPr>
          <w:color w:val="000000"/>
          <w:kern w:val="24"/>
        </w:rPr>
        <w:pPrChange w:id="908" w:author="Li Wu" w:date="2016-06-27T13:11:00Z">
          <w:pPr>
            <w:spacing w:after="0" w:line="480" w:lineRule="auto"/>
            <w:contextualSpacing/>
          </w:pPr>
        </w:pPrChange>
      </w:pPr>
      <w:r w:rsidRPr="00DE7D54">
        <w:rPr>
          <w:b/>
        </w:rPr>
        <w:t>Figure</w:t>
      </w:r>
      <w:r w:rsidRPr="00DE7D54">
        <w:rPr>
          <w:b/>
          <w:color w:val="000000"/>
          <w:kern w:val="24"/>
        </w:rPr>
        <w:t xml:space="preserve"> </w:t>
      </w:r>
      <w:r w:rsidR="007210BB" w:rsidRPr="00DE7D54">
        <w:rPr>
          <w:b/>
          <w:color w:val="000000"/>
          <w:kern w:val="24"/>
        </w:rPr>
        <w:t>4</w:t>
      </w:r>
      <w:r w:rsidRPr="00DE7D54">
        <w:rPr>
          <w:b/>
          <w:color w:val="000000"/>
          <w:kern w:val="24"/>
        </w:rPr>
        <w:t xml:space="preserve">. YTHDF1–3 proteins inhibit post-entry HIV-1 infection by blocking viral reverse transcription. </w:t>
      </w:r>
      <w:r w:rsidRPr="00DE7D54">
        <w:rPr>
          <w:color w:val="000000"/>
          <w:kern w:val="24"/>
        </w:rPr>
        <w:t xml:space="preserve">HeLa cells over-expressing or knocking-down (shRNA) individual </w:t>
      </w:r>
      <w:r w:rsidRPr="00DE7D54">
        <w:rPr>
          <w:color w:val="000000"/>
        </w:rPr>
        <w:t>YTHDF1–3</w:t>
      </w:r>
      <w:r w:rsidRPr="00DE7D54">
        <w:rPr>
          <w:color w:val="000000"/>
          <w:kern w:val="24"/>
        </w:rPr>
        <w:t xml:space="preserve"> proteins were infected with HIV-1-Luc/VSV-G at </w:t>
      </w:r>
      <w:del w:id="909" w:author="Li Wu" w:date="2016-06-27T13:11:00Z">
        <w:r w:rsidR="001829A0" w:rsidRPr="00527F67">
          <w:rPr>
            <w:bCs/>
            <w:color w:val="000000"/>
            <w:kern w:val="24"/>
          </w:rPr>
          <w:delText>a</w:delText>
        </w:r>
      </w:del>
      <w:ins w:id="910" w:author="Li Wu" w:date="2016-06-27T13:11:00Z">
        <w:r w:rsidRPr="00E624E5">
          <w:rPr>
            <w:bCs/>
            <w:color w:val="000000"/>
            <w:kern w:val="24"/>
          </w:rPr>
          <w:t>a</w:t>
        </w:r>
        <w:r w:rsidR="00713B24">
          <w:rPr>
            <w:bCs/>
            <w:color w:val="000000"/>
            <w:kern w:val="24"/>
          </w:rPr>
          <w:t>n</w:t>
        </w:r>
      </w:ins>
      <w:r w:rsidRPr="00DE7D54">
        <w:rPr>
          <w:color w:val="000000"/>
          <w:kern w:val="24"/>
        </w:rPr>
        <w:t xml:space="preserve"> MOI of 0.5. </w:t>
      </w:r>
      <w:r w:rsidRPr="00DE7D54">
        <w:rPr>
          <w:b/>
          <w:color w:val="000000"/>
          <w:kern w:val="24"/>
        </w:rPr>
        <w:t>(A, B and D)</w:t>
      </w:r>
      <w:r w:rsidRPr="00DE7D54">
        <w:rPr>
          <w:color w:val="000000"/>
          <w:kern w:val="24"/>
        </w:rPr>
        <w:t xml:space="preserve"> Genomic DNA was isolated from the cells 24 </w:t>
      </w:r>
      <w:del w:id="911" w:author="Li Wu" w:date="2016-06-27T13:11:00Z">
        <w:r w:rsidR="001829A0" w:rsidRPr="00527F67">
          <w:rPr>
            <w:bCs/>
            <w:color w:val="000000"/>
            <w:kern w:val="24"/>
          </w:rPr>
          <w:delText>hrs</w:delText>
        </w:r>
      </w:del>
      <w:ins w:id="912" w:author="Li Wu" w:date="2016-06-27T13:11:00Z">
        <w:r w:rsidR="00B9564E">
          <w:rPr>
            <w:bCs/>
            <w:color w:val="000000"/>
            <w:kern w:val="24"/>
          </w:rPr>
          <w:t>hr</w:t>
        </w:r>
      </w:ins>
      <w:r w:rsidRPr="00DE7D54">
        <w:rPr>
          <w:color w:val="000000"/>
          <w:kern w:val="24"/>
        </w:rPr>
        <w:t xml:space="preserve"> post-infection and HIV-1 late reverse transcription (RT) products were quantified by qPCR. </w:t>
      </w:r>
      <w:r w:rsidRPr="00DE7D54">
        <w:rPr>
          <w:b/>
          <w:color w:val="000000"/>
          <w:kern w:val="24"/>
        </w:rPr>
        <w:t>(C)</w:t>
      </w:r>
      <w:r w:rsidRPr="00DE7D54">
        <w:rPr>
          <w:color w:val="000000"/>
          <w:kern w:val="24"/>
        </w:rPr>
        <w:t xml:space="preserve"> YTHDF family proteins reduce the formation of </w:t>
      </w:r>
      <w:del w:id="913" w:author="Li Wu" w:date="2016-06-27T13:11:00Z">
        <w:r w:rsidR="001829A0" w:rsidRPr="00527F67">
          <w:rPr>
            <w:bCs/>
            <w:color w:val="000000"/>
            <w:kern w:val="24"/>
          </w:rPr>
          <w:delText>the</w:delText>
        </w:r>
      </w:del>
      <w:ins w:id="914" w:author="Li Wu" w:date="2016-06-27T13:11:00Z">
        <w:r w:rsidR="007D2B4A" w:rsidRPr="00E624E5">
          <w:rPr>
            <w:bCs/>
            <w:color w:val="000000"/>
            <w:kern w:val="24"/>
          </w:rPr>
          <w:t>HIV-1</w:t>
        </w:r>
      </w:ins>
      <w:r w:rsidR="007D2B4A" w:rsidRPr="00DE7D54">
        <w:rPr>
          <w:color w:val="000000"/>
          <w:kern w:val="24"/>
        </w:rPr>
        <w:t xml:space="preserve"> </w:t>
      </w:r>
      <w:r w:rsidRPr="00DE7D54">
        <w:rPr>
          <w:color w:val="000000"/>
          <w:kern w:val="24"/>
        </w:rPr>
        <w:t xml:space="preserve">2-LTR circles </w:t>
      </w:r>
      <w:del w:id="915" w:author="Li Wu" w:date="2016-06-27T13:11:00Z">
        <w:r w:rsidR="001829A0" w:rsidRPr="00527F67">
          <w:rPr>
            <w:bCs/>
            <w:color w:val="000000"/>
            <w:kern w:val="24"/>
          </w:rPr>
          <w:delText xml:space="preserve">of HIV-1 </w:delText>
        </w:r>
      </w:del>
      <w:r w:rsidRPr="00DE7D54">
        <w:rPr>
          <w:color w:val="000000"/>
          <w:kern w:val="24"/>
        </w:rPr>
        <w:t>in infected HeLa cells.</w:t>
      </w:r>
      <w:r w:rsidRPr="00DE7D54">
        <w:rPr>
          <w:b/>
          <w:color w:val="000000"/>
          <w:kern w:val="24"/>
        </w:rPr>
        <w:t xml:space="preserve"> </w:t>
      </w:r>
      <w:r w:rsidRPr="00DE7D54">
        <w:rPr>
          <w:color w:val="000000"/>
          <w:kern w:val="24"/>
        </w:rPr>
        <w:t xml:space="preserve">At 24 </w:t>
      </w:r>
      <w:del w:id="916" w:author="Li Wu" w:date="2016-06-27T13:11:00Z">
        <w:r w:rsidR="001829A0" w:rsidRPr="00527F67">
          <w:rPr>
            <w:bCs/>
            <w:color w:val="000000"/>
            <w:kern w:val="24"/>
          </w:rPr>
          <w:delText>hrs</w:delText>
        </w:r>
      </w:del>
      <w:ins w:id="917" w:author="Li Wu" w:date="2016-06-27T13:11:00Z">
        <w:r w:rsidR="00B9564E">
          <w:rPr>
            <w:bCs/>
            <w:color w:val="000000"/>
            <w:kern w:val="24"/>
          </w:rPr>
          <w:t>hr</w:t>
        </w:r>
      </w:ins>
      <w:r w:rsidRPr="00DE7D54">
        <w:rPr>
          <w:color w:val="000000"/>
          <w:kern w:val="24"/>
        </w:rPr>
        <w:t xml:space="preserve"> post-infection, DNA was isolated from the cells and the 2-LTR circles</w:t>
      </w:r>
      <w:del w:id="918" w:author="Li Wu" w:date="2016-06-27T13:11:00Z">
        <w:r w:rsidR="001829A0" w:rsidRPr="00527F67">
          <w:rPr>
            <w:bCs/>
            <w:color w:val="000000"/>
            <w:kern w:val="24"/>
          </w:rPr>
          <w:delText xml:space="preserve"> of HIV-1</w:delText>
        </w:r>
      </w:del>
      <w:r w:rsidRPr="00DE7D54">
        <w:rPr>
          <w:color w:val="000000"/>
          <w:kern w:val="24"/>
        </w:rPr>
        <w:t xml:space="preserve"> were analyzed by qPCR and normalized to GAPDH levels. AZT treated vector control cells were used as a negative </w:t>
      </w:r>
      <w:r w:rsidR="00887F44" w:rsidRPr="00DE7D54">
        <w:rPr>
          <w:color w:val="000000"/>
          <w:kern w:val="24"/>
        </w:rPr>
        <w:t xml:space="preserve">control for HIV-1 inhibition. </w:t>
      </w:r>
      <w:del w:id="919" w:author="Li Wu" w:date="2016-06-27T13:11:00Z">
        <w:r w:rsidR="001829A0" w:rsidRPr="00527F67">
          <w:rPr>
            <w:bCs/>
            <w:color w:val="000000"/>
            <w:kern w:val="24"/>
          </w:rPr>
          <w:delText xml:space="preserve">*, </w:delText>
        </w:r>
        <w:r w:rsidR="001829A0" w:rsidRPr="00527F67">
          <w:rPr>
            <w:bCs/>
            <w:i/>
            <w:color w:val="000000"/>
            <w:kern w:val="24"/>
          </w:rPr>
          <w:delText>p</w:delText>
        </w:r>
      </w:del>
      <w:ins w:id="920" w:author="Li Wu" w:date="2016-06-27T13:11:00Z">
        <w:r w:rsidR="00887F44">
          <w:rPr>
            <w:bCs/>
            <w:color w:val="000000"/>
            <w:kern w:val="24"/>
          </w:rPr>
          <w:t>*</w:t>
        </w:r>
        <w:r w:rsidRPr="00E624E5">
          <w:rPr>
            <w:bCs/>
            <w:color w:val="000000"/>
            <w:kern w:val="24"/>
          </w:rPr>
          <w:t xml:space="preserve"> </w:t>
        </w:r>
        <w:r w:rsidR="00D366C1">
          <w:rPr>
            <w:bCs/>
            <w:i/>
            <w:color w:val="000000"/>
            <w:kern w:val="24"/>
          </w:rPr>
          <w:t>P</w:t>
        </w:r>
      </w:ins>
      <w:r w:rsidR="00D366C1">
        <w:rPr>
          <w:i/>
          <w:color w:val="000000"/>
          <w:kern w:val="24"/>
          <w:rPrChange w:id="921" w:author="Li Wu" w:date="2016-06-27T13:11:00Z">
            <w:rPr>
              <w:color w:val="000000"/>
              <w:kern w:val="24"/>
            </w:rPr>
          </w:rPrChange>
        </w:rPr>
        <w:t>&lt;</w:t>
      </w:r>
      <w:r w:rsidRPr="00DE7D54">
        <w:rPr>
          <w:color w:val="000000"/>
          <w:kern w:val="24"/>
        </w:rPr>
        <w:t xml:space="preserve">0.05 compared to the vector control without AZT treatment. All results are shown as mean ±SD (n=3) and data presented are representative of at least </w:t>
      </w:r>
      <w:del w:id="922" w:author="Li Wu" w:date="2016-06-27T13:11:00Z">
        <w:r w:rsidR="001829A0" w:rsidRPr="00527F67">
          <w:rPr>
            <w:bCs/>
            <w:color w:val="000000"/>
            <w:kern w:val="24"/>
          </w:rPr>
          <w:delText>3</w:delText>
        </w:r>
      </w:del>
      <w:ins w:id="923" w:author="Li Wu" w:date="2016-06-27T13:11:00Z">
        <w:r w:rsidR="00F522CF">
          <w:rPr>
            <w:bCs/>
            <w:color w:val="000000"/>
            <w:kern w:val="24"/>
          </w:rPr>
          <w:t>three</w:t>
        </w:r>
      </w:ins>
      <w:r w:rsidRPr="00DE7D54">
        <w:rPr>
          <w:color w:val="000000"/>
          <w:kern w:val="24"/>
        </w:rPr>
        <w:t xml:space="preserve"> independent experiments.</w:t>
      </w:r>
    </w:p>
    <w:p w14:paraId="5A89BC73" w14:textId="77777777" w:rsidR="00434FEC" w:rsidRDefault="00434FEC" w:rsidP="003A2233">
      <w:pPr>
        <w:pStyle w:val="NormalWeb"/>
        <w:spacing w:before="0" w:beforeAutospacing="0" w:line="480" w:lineRule="auto"/>
        <w:contextualSpacing/>
        <w:rPr>
          <w:color w:val="000000"/>
          <w:kern w:val="24"/>
          <w:rPrChange w:id="924" w:author="Li Wu" w:date="2016-06-27T13:11:00Z">
            <w:rPr>
              <w:b/>
            </w:rPr>
          </w:rPrChange>
        </w:rPr>
        <w:pPrChange w:id="925" w:author="Li Wu" w:date="2016-06-27T13:11:00Z">
          <w:pPr>
            <w:spacing w:after="0" w:line="480" w:lineRule="auto"/>
            <w:contextualSpacing/>
          </w:pPr>
        </w:pPrChange>
      </w:pPr>
    </w:p>
    <w:p w14:paraId="0B0B5860" w14:textId="77777777" w:rsidR="001829A0" w:rsidRPr="00280A75" w:rsidRDefault="001829A0" w:rsidP="001829A0">
      <w:pPr>
        <w:spacing w:after="0" w:line="480" w:lineRule="auto"/>
        <w:contextualSpacing/>
        <w:rPr>
          <w:del w:id="926" w:author="Li Wu" w:date="2016-06-27T13:11:00Z"/>
          <w:bCs/>
          <w:color w:val="000000"/>
          <w:kern w:val="24"/>
        </w:rPr>
      </w:pPr>
      <w:del w:id="927" w:author="Li Wu" w:date="2016-06-27T13:11:00Z">
        <w:r w:rsidRPr="00527F67">
          <w:rPr>
            <w:b/>
            <w:bCs/>
          </w:rPr>
          <w:delText>Figure</w:delText>
        </w:r>
        <w:r w:rsidRPr="00527F67">
          <w:rPr>
            <w:b/>
            <w:bCs/>
            <w:color w:val="000000"/>
            <w:kern w:val="24"/>
          </w:rPr>
          <w:delText xml:space="preserve"> 5.</w:delText>
        </w:r>
      </w:del>
      <w:moveFromRangeStart w:id="928" w:author="Li Wu" w:date="2016-06-27T13:11:00Z" w:name="move454796441"/>
      <w:moveFrom w:id="929" w:author="Li Wu" w:date="2016-06-27T13:11:00Z">
        <w:r w:rsidR="000D1940" w:rsidRPr="00DE7D54">
          <w:rPr>
            <w:b/>
            <w:color w:val="000000"/>
            <w:kern w:val="24"/>
          </w:rPr>
          <w:t xml:space="preserve"> </w:t>
        </w:r>
        <w:r w:rsidR="000D1940" w:rsidRPr="00DE7D54">
          <w:rPr>
            <w:b/>
            <w:color w:val="000000"/>
          </w:rPr>
          <w:t>YTHDF1–3</w:t>
        </w:r>
        <w:r w:rsidR="000D1940" w:rsidRPr="00DE7D54">
          <w:rPr>
            <w:b/>
          </w:rPr>
          <w:t xml:space="preserve"> proteins negatively regulate HIV-1 </w:t>
        </w:r>
        <w:r w:rsidR="000D1940" w:rsidRPr="00DE7D54">
          <w:rPr>
            <w:b/>
            <w:i/>
          </w:rPr>
          <w:t>gag</w:t>
        </w:r>
        <w:r w:rsidR="000D1940" w:rsidRPr="00DE7D54">
          <w:rPr>
            <w:b/>
          </w:rPr>
          <w:t xml:space="preserve"> mRNA expression</w:t>
        </w:r>
        <w:r w:rsidR="000D1940" w:rsidRPr="00A64705">
          <w:rPr>
            <w:b/>
            <w:color w:val="000000"/>
            <w:kern w:val="24"/>
            <w:rPrChange w:id="930" w:author="Li Wu" w:date="2016-06-27T13:11:00Z">
              <w:rPr>
                <w:color w:val="000000"/>
                <w:kern w:val="24"/>
              </w:rPr>
            </w:rPrChange>
          </w:rPr>
          <w:t>.</w:t>
        </w:r>
        <w:r w:rsidR="000D1940" w:rsidRPr="00DE7D54">
          <w:rPr>
            <w:color w:val="000000"/>
            <w:kern w:val="24"/>
          </w:rPr>
          <w:t xml:space="preserve"> Specific shRNAs or scrambled shRNA vector-treated cells were infected with HIV-1 Luc/VSV-G at </w:t>
        </w:r>
      </w:moveFrom>
      <w:moveFromRangeEnd w:id="928"/>
      <w:del w:id="931" w:author="Li Wu" w:date="2016-06-27T13:11:00Z">
        <w:r w:rsidRPr="00527F67">
          <w:rPr>
            <w:bCs/>
            <w:color w:val="000000"/>
            <w:kern w:val="24"/>
          </w:rPr>
          <w:delText>a MOI of 0.5. Total RNA was isolated from the cells 24 hrs</w:delText>
        </w:r>
      </w:del>
      <w:moveFromRangeStart w:id="932" w:author="Li Wu" w:date="2016-06-27T13:11:00Z" w:name="move454796442"/>
      <w:moveFrom w:id="933" w:author="Li Wu" w:date="2016-06-27T13:11:00Z">
        <w:r w:rsidR="000D1940" w:rsidRPr="00DE7D54">
          <w:rPr>
            <w:color w:val="000000"/>
            <w:kern w:val="24"/>
          </w:rPr>
          <w:t xml:space="preserve"> post-infection and HIV-1 </w:t>
        </w:r>
        <w:r w:rsidR="000D1940" w:rsidRPr="00DE7D54">
          <w:rPr>
            <w:i/>
            <w:color w:val="000000"/>
            <w:kern w:val="24"/>
          </w:rPr>
          <w:t>gag</w:t>
        </w:r>
        <w:r w:rsidR="000D1940" w:rsidRPr="00DE7D54">
          <w:rPr>
            <w:color w:val="000000"/>
            <w:kern w:val="24"/>
          </w:rPr>
          <w:t xml:space="preserve"> mRNA levels were quantified using qRT-PCR. </w:t>
        </w:r>
        <w:r w:rsidR="000D1940" w:rsidRPr="00DE7D54">
          <w:rPr>
            <w:b/>
            <w:color w:val="000000"/>
            <w:kern w:val="24"/>
          </w:rPr>
          <w:t xml:space="preserve">(A and B) </w:t>
        </w:r>
        <w:r w:rsidR="000D1940" w:rsidRPr="00DE7D54">
          <w:rPr>
            <w:color w:val="000000"/>
            <w:kern w:val="24"/>
          </w:rPr>
          <w:t xml:space="preserve">HIV-1 </w:t>
        </w:r>
        <w:r w:rsidR="000D1940" w:rsidRPr="00DE7D54">
          <w:rPr>
            <w:i/>
            <w:color w:val="000000"/>
            <w:kern w:val="24"/>
          </w:rPr>
          <w:t>gag</w:t>
        </w:r>
        <w:r w:rsidR="000D1940" w:rsidRPr="00DE7D54">
          <w:rPr>
            <w:color w:val="000000"/>
            <w:kern w:val="24"/>
          </w:rPr>
          <w:t xml:space="preserve"> mRNA levels in the infected HeLa cells with overexpression (A) or knockdown (B, shRNA) of </w:t>
        </w:r>
        <w:r w:rsidR="000D1940" w:rsidRPr="00DE7D54">
          <w:rPr>
            <w:color w:val="000000"/>
          </w:rPr>
          <w:t>YTHDF1–3</w:t>
        </w:r>
        <w:r w:rsidR="000D1940" w:rsidRPr="00DE7D54">
          <w:rPr>
            <w:color w:val="000000"/>
            <w:kern w:val="24"/>
          </w:rPr>
          <w:t xml:space="preserve"> proteins. </w:t>
        </w:r>
        <w:r w:rsidR="000D1940" w:rsidRPr="00DE7D54">
          <w:rPr>
            <w:b/>
            <w:color w:val="000000"/>
            <w:kern w:val="24"/>
          </w:rPr>
          <w:t xml:space="preserve">(C) </w:t>
        </w:r>
        <w:r w:rsidR="000D1940" w:rsidRPr="00DE7D54">
          <w:rPr>
            <w:color w:val="000000"/>
            <w:kern w:val="24"/>
          </w:rPr>
          <w:t xml:space="preserve">HIV-1 </w:t>
        </w:r>
        <w:r w:rsidR="000D1940" w:rsidRPr="00DE7D54">
          <w:rPr>
            <w:i/>
            <w:color w:val="000000"/>
            <w:kern w:val="24"/>
          </w:rPr>
          <w:t>gag</w:t>
        </w:r>
        <w:r w:rsidR="000D1940" w:rsidRPr="00DE7D54">
          <w:rPr>
            <w:color w:val="000000"/>
            <w:kern w:val="24"/>
          </w:rPr>
          <w:t xml:space="preserve"> mRNA levels in the HIV-1 infected Jurkat cells after knockdown of </w:t>
        </w:r>
        <w:r w:rsidR="000D1940" w:rsidRPr="00DE7D54">
          <w:rPr>
            <w:color w:val="000000"/>
          </w:rPr>
          <w:t xml:space="preserve">YTHDF1–3 </w:t>
        </w:r>
        <w:r w:rsidR="000D1940" w:rsidRPr="00DE7D54">
          <w:rPr>
            <w:color w:val="000000"/>
            <w:kern w:val="24"/>
          </w:rPr>
          <w:t xml:space="preserve">proteins. AZT treated vector control cells were used as a negative control of HIV-1 infection </w:t>
        </w:r>
        <w:r w:rsidR="000D1940" w:rsidRPr="00DE7D54">
          <w:rPr>
            <w:b/>
            <w:color w:val="000000"/>
            <w:kern w:val="24"/>
          </w:rPr>
          <w:t>(A-C)</w:t>
        </w:r>
        <w:r w:rsidR="000D1940" w:rsidRPr="00DE7D54">
          <w:rPr>
            <w:color w:val="000000"/>
            <w:kern w:val="24"/>
          </w:rPr>
          <w:t xml:space="preserve">. </w:t>
        </w:r>
        <w:r w:rsidR="000D1940" w:rsidRPr="00DE7D54">
          <w:t xml:space="preserve">The vector controls without AZT were set as 100%. </w:t>
        </w:r>
      </w:moveFrom>
      <w:moveFromRangeEnd w:id="932"/>
      <w:del w:id="934" w:author="Li Wu" w:date="2016-06-27T13:11:00Z">
        <w:r w:rsidRPr="00527F67">
          <w:delText xml:space="preserve">*, </w:delText>
        </w:r>
        <w:r w:rsidRPr="00527F67">
          <w:rPr>
            <w:bCs/>
            <w:i/>
            <w:color w:val="000000"/>
            <w:kern w:val="24"/>
          </w:rPr>
          <w:delText>p</w:delText>
        </w:r>
        <w:r w:rsidRPr="00527F67">
          <w:rPr>
            <w:bCs/>
            <w:color w:val="000000"/>
            <w:kern w:val="24"/>
          </w:rPr>
          <w:delText>&lt;0.05,</w:delText>
        </w:r>
        <w:r w:rsidRPr="00527F67">
          <w:delText xml:space="preserve"> **, </w:delText>
        </w:r>
        <w:r w:rsidRPr="00527F67">
          <w:rPr>
            <w:bCs/>
            <w:i/>
            <w:color w:val="000000"/>
            <w:kern w:val="24"/>
          </w:rPr>
          <w:delText>p</w:delText>
        </w:r>
        <w:r w:rsidRPr="00527F67">
          <w:rPr>
            <w:bCs/>
            <w:color w:val="000000"/>
            <w:kern w:val="24"/>
          </w:rPr>
          <w:delText xml:space="preserve">&lt;0.005, and </w:delText>
        </w:r>
        <w:r w:rsidRPr="00527F67">
          <w:delText xml:space="preserve">***, </w:delText>
        </w:r>
        <w:r w:rsidRPr="00527F67">
          <w:rPr>
            <w:bCs/>
            <w:i/>
            <w:color w:val="000000"/>
            <w:kern w:val="24"/>
          </w:rPr>
          <w:delText>p</w:delText>
        </w:r>
        <w:r w:rsidRPr="00527F67">
          <w:rPr>
            <w:bCs/>
            <w:color w:val="000000"/>
            <w:kern w:val="24"/>
          </w:rPr>
          <w:delText>&lt;0.0005, compared to vector control without AZT treatment. All results are shown as mean ±SD (n=3) and data presented are representative of at least 3 independent experiments.</w:delText>
        </w:r>
      </w:del>
    </w:p>
    <w:p w14:paraId="4D4A1BB0" w14:textId="77777777" w:rsidR="001829A0" w:rsidRDefault="001829A0" w:rsidP="001829A0">
      <w:pPr>
        <w:spacing w:after="0" w:line="480" w:lineRule="auto"/>
        <w:contextualSpacing/>
        <w:rPr>
          <w:del w:id="935" w:author="Li Wu" w:date="2016-06-27T13:11:00Z"/>
          <w:b/>
          <w:bCs/>
        </w:rPr>
      </w:pPr>
    </w:p>
    <w:p w14:paraId="04F5869C" w14:textId="599B830A" w:rsidR="003D5227" w:rsidRPr="00434FEC" w:rsidRDefault="003D5227" w:rsidP="003A2233">
      <w:pPr>
        <w:pStyle w:val="NormalWeb"/>
        <w:spacing w:before="0" w:beforeAutospacing="0" w:line="480" w:lineRule="auto"/>
        <w:contextualSpacing/>
        <w:rPr>
          <w:rPrChange w:id="936" w:author="Li Wu" w:date="2016-06-27T13:11:00Z">
            <w:rPr>
              <w:color w:val="000000"/>
              <w:kern w:val="24"/>
            </w:rPr>
          </w:rPrChange>
        </w:rPr>
        <w:pPrChange w:id="937" w:author="Li Wu" w:date="2016-06-27T13:11:00Z">
          <w:pPr>
            <w:spacing w:after="0" w:line="480" w:lineRule="auto"/>
            <w:contextualSpacing/>
          </w:pPr>
        </w:pPrChange>
      </w:pPr>
      <w:r w:rsidRPr="00DE7D54">
        <w:rPr>
          <w:b/>
        </w:rPr>
        <w:t>Figure</w:t>
      </w:r>
      <w:r w:rsidRPr="00DE7D54">
        <w:rPr>
          <w:b/>
          <w:color w:val="000000"/>
          <w:kern w:val="24"/>
        </w:rPr>
        <w:t xml:space="preserve"> </w:t>
      </w:r>
      <w:del w:id="938" w:author="Li Wu" w:date="2016-06-27T13:11:00Z">
        <w:r w:rsidR="001829A0" w:rsidRPr="00527F67">
          <w:rPr>
            <w:b/>
            <w:bCs/>
            <w:color w:val="000000"/>
            <w:kern w:val="24"/>
          </w:rPr>
          <w:delText>6</w:delText>
        </w:r>
      </w:del>
      <w:ins w:id="939" w:author="Li Wu" w:date="2016-06-27T13:11:00Z">
        <w:r w:rsidR="007210BB">
          <w:rPr>
            <w:b/>
            <w:bCs/>
            <w:color w:val="000000"/>
            <w:kern w:val="24"/>
          </w:rPr>
          <w:t>5</w:t>
        </w:r>
      </w:ins>
      <w:r w:rsidRPr="00DE7D54">
        <w:rPr>
          <w:b/>
          <w:color w:val="000000"/>
          <w:kern w:val="24"/>
        </w:rPr>
        <w:t>. YTHDF1–3 proteins bind to HIV-1 gRNA in infected cells. (A)</w:t>
      </w:r>
      <w:r w:rsidRPr="00DE7D54">
        <w:rPr>
          <w:color w:val="000000"/>
          <w:kern w:val="24"/>
        </w:rPr>
        <w:t xml:space="preserve"> Immunoblotting</w:t>
      </w:r>
      <w:r w:rsidRPr="00DE7D54">
        <w:rPr>
          <w:color w:val="000000"/>
        </w:rPr>
        <w:t xml:space="preserve"> of YTHDF1–3</w:t>
      </w:r>
      <w:r w:rsidRPr="00DE7D54">
        <w:rPr>
          <w:color w:val="000000"/>
          <w:kern w:val="24"/>
        </w:rPr>
        <w:t xml:space="preserve"> proteins in the input and immunoprecipitation (IP) samples from HIV-1-Luc/VSV-G infected HeLa cells. FLAG antibodies were used to immunoprecipitate FLAG-tagged </w:t>
      </w:r>
      <w:r w:rsidRPr="00DE7D54">
        <w:rPr>
          <w:color w:val="000000"/>
        </w:rPr>
        <w:t>YTHDF1–3</w:t>
      </w:r>
      <w:r w:rsidRPr="00DE7D54">
        <w:rPr>
          <w:color w:val="000000"/>
          <w:kern w:val="24"/>
        </w:rPr>
        <w:t xml:space="preserve"> proteins overexpressed in HeLa cells after HIV-1 infection. A short and long exposure of the immunoblot is shown. </w:t>
      </w:r>
      <w:r w:rsidRPr="00DE7D54">
        <w:rPr>
          <w:b/>
          <w:color w:val="000000"/>
          <w:kern w:val="24"/>
        </w:rPr>
        <w:t xml:space="preserve">(B) </w:t>
      </w:r>
      <w:r w:rsidRPr="00DE7D54">
        <w:rPr>
          <w:color w:val="000000"/>
          <w:kern w:val="24"/>
        </w:rPr>
        <w:t>HIV-1 gRNA is bound by YTHDF</w:t>
      </w:r>
      <w:r w:rsidRPr="00DE7D54">
        <w:rPr>
          <w:color w:val="000000"/>
        </w:rPr>
        <w:t>1–3</w:t>
      </w:r>
      <w:r w:rsidRPr="00DE7D54">
        <w:rPr>
          <w:color w:val="000000"/>
          <w:kern w:val="24"/>
        </w:rPr>
        <w:t xml:space="preserve"> proteins expressed in HeLa cells. HeLa cells stably overexpressing FLAG</w:t>
      </w:r>
      <w:r w:rsidRPr="00DE7D54">
        <w:rPr>
          <w:color w:val="000000"/>
        </w:rPr>
        <w:t>-tagged YTHDF1–3</w:t>
      </w:r>
      <w:r w:rsidRPr="00DE7D54">
        <w:rPr>
          <w:color w:val="000000"/>
          <w:kern w:val="24"/>
        </w:rPr>
        <w:t xml:space="preserve"> proteins or empty vector control cells (Ctrl) were infected with HIV-1-Luc/VSV-G at </w:t>
      </w:r>
      <w:del w:id="940" w:author="Li Wu" w:date="2016-06-27T13:11:00Z">
        <w:r w:rsidR="001829A0" w:rsidRPr="00527F67">
          <w:rPr>
            <w:bCs/>
            <w:color w:val="000000"/>
            <w:kern w:val="24"/>
          </w:rPr>
          <w:delText>a</w:delText>
        </w:r>
      </w:del>
      <w:ins w:id="941" w:author="Li Wu" w:date="2016-06-27T13:11:00Z">
        <w:r w:rsidR="00713B24">
          <w:rPr>
            <w:bCs/>
            <w:color w:val="000000"/>
            <w:kern w:val="24"/>
          </w:rPr>
          <w:t>an</w:t>
        </w:r>
      </w:ins>
      <w:r w:rsidRPr="00DE7D54">
        <w:rPr>
          <w:color w:val="000000"/>
          <w:kern w:val="24"/>
        </w:rPr>
        <w:t xml:space="preserve"> MOI of 5 for 3 </w:t>
      </w:r>
      <w:del w:id="942" w:author="Li Wu" w:date="2016-06-27T13:11:00Z">
        <w:r w:rsidR="001829A0" w:rsidRPr="00527F67">
          <w:rPr>
            <w:bCs/>
            <w:color w:val="000000"/>
            <w:kern w:val="24"/>
          </w:rPr>
          <w:delText>hrs</w:delText>
        </w:r>
      </w:del>
      <w:ins w:id="943" w:author="Li Wu" w:date="2016-06-27T13:11:00Z">
        <w:r w:rsidR="00B9564E">
          <w:rPr>
            <w:bCs/>
            <w:color w:val="000000"/>
            <w:kern w:val="24"/>
          </w:rPr>
          <w:t>hr</w:t>
        </w:r>
      </w:ins>
      <w:r w:rsidRPr="00DE7D54">
        <w:rPr>
          <w:color w:val="000000"/>
          <w:kern w:val="24"/>
        </w:rPr>
        <w:t xml:space="preserve">. Cell lysates were immunoprecipitated with anti-FLAG, RNA was extracted and HIV-1 </w:t>
      </w:r>
      <w:r w:rsidRPr="00DE7D54">
        <w:rPr>
          <w:i/>
          <w:color w:val="000000"/>
          <w:kern w:val="24"/>
        </w:rPr>
        <w:t>gag</w:t>
      </w:r>
      <w:r w:rsidRPr="00DE7D54">
        <w:rPr>
          <w:color w:val="000000"/>
          <w:kern w:val="24"/>
        </w:rPr>
        <w:t xml:space="preserve"> RNA levels were measured. </w:t>
      </w:r>
      <w:del w:id="944" w:author="Li Wu" w:date="2016-06-27T13:11:00Z">
        <w:r w:rsidR="001829A0" w:rsidRPr="00527F67">
          <w:delText xml:space="preserve">**, </w:delText>
        </w:r>
        <w:r w:rsidR="001829A0" w:rsidRPr="00527F67">
          <w:rPr>
            <w:bCs/>
            <w:i/>
            <w:color w:val="000000"/>
            <w:kern w:val="24"/>
          </w:rPr>
          <w:delText>p</w:delText>
        </w:r>
      </w:del>
      <w:ins w:id="945" w:author="Li Wu" w:date="2016-06-27T13:11:00Z">
        <w:r w:rsidR="00887F44">
          <w:t>**</w:t>
        </w:r>
        <w:r w:rsidRPr="00E624E5">
          <w:t xml:space="preserve"> </w:t>
        </w:r>
        <w:r w:rsidR="00D366C1">
          <w:rPr>
            <w:bCs/>
            <w:i/>
            <w:color w:val="000000"/>
            <w:kern w:val="24"/>
          </w:rPr>
          <w:t>P</w:t>
        </w:r>
      </w:ins>
      <w:r w:rsidR="00D366C1">
        <w:rPr>
          <w:i/>
          <w:color w:val="000000"/>
          <w:kern w:val="24"/>
          <w:rPrChange w:id="946" w:author="Li Wu" w:date="2016-06-27T13:11:00Z">
            <w:rPr>
              <w:color w:val="000000"/>
              <w:kern w:val="24"/>
            </w:rPr>
          </w:rPrChange>
        </w:rPr>
        <w:t>&lt;</w:t>
      </w:r>
      <w:r w:rsidRPr="00DE7D54">
        <w:rPr>
          <w:color w:val="000000"/>
          <w:kern w:val="24"/>
        </w:rPr>
        <w:t xml:space="preserve">0.005 compared to the vector control cells. </w:t>
      </w:r>
      <w:del w:id="947" w:author="Li Wu" w:date="2016-06-27T13:11:00Z">
        <w:r w:rsidR="001829A0" w:rsidRPr="00527F67">
          <w:delText xml:space="preserve"> </w:delText>
        </w:r>
        <w:r w:rsidR="001829A0" w:rsidRPr="00527F67">
          <w:rPr>
            <w:bCs/>
            <w:color w:val="000000"/>
            <w:kern w:val="24"/>
          </w:rPr>
          <w:delText>The</w:delText>
        </w:r>
      </w:del>
      <w:ins w:id="948" w:author="Li Wu" w:date="2016-06-27T13:11:00Z">
        <w:r w:rsidR="00E624E5" w:rsidRPr="00E624E5">
          <w:rPr>
            <w:b/>
            <w:bCs/>
            <w:color w:val="000000"/>
            <w:kern w:val="24"/>
          </w:rPr>
          <w:t>(</w:t>
        </w:r>
        <w:r w:rsidR="00E624E5">
          <w:rPr>
            <w:b/>
            <w:bCs/>
            <w:color w:val="000000"/>
            <w:kern w:val="24"/>
          </w:rPr>
          <w:t>C</w:t>
        </w:r>
        <w:r w:rsidR="00E624E5" w:rsidRPr="00E624E5">
          <w:rPr>
            <w:b/>
            <w:bCs/>
            <w:color w:val="000000"/>
            <w:kern w:val="24"/>
          </w:rPr>
          <w:t>)</w:t>
        </w:r>
        <w:r w:rsidR="001D035B">
          <w:rPr>
            <w:b/>
            <w:bCs/>
            <w:color w:val="000000"/>
            <w:kern w:val="24"/>
          </w:rPr>
          <w:t xml:space="preserve"> </w:t>
        </w:r>
        <w:r w:rsidR="005A34C7">
          <w:rPr>
            <w:bCs/>
            <w:color w:val="000000"/>
            <w:kern w:val="24"/>
          </w:rPr>
          <w:t>YTHDF1–3</w:t>
        </w:r>
        <w:r w:rsidR="001D035B" w:rsidRPr="001D035B">
          <w:rPr>
            <w:bCs/>
            <w:color w:val="000000"/>
            <w:kern w:val="24"/>
          </w:rPr>
          <w:t xml:space="preserve"> affect HIV-1 </w:t>
        </w:r>
        <w:r w:rsidR="001D035B" w:rsidRPr="001D035B">
          <w:rPr>
            <w:bCs/>
            <w:i/>
            <w:color w:val="000000"/>
            <w:kern w:val="24"/>
          </w:rPr>
          <w:t>gag</w:t>
        </w:r>
        <w:r w:rsidR="001D035B" w:rsidRPr="001D035B">
          <w:rPr>
            <w:bCs/>
            <w:color w:val="000000"/>
            <w:kern w:val="24"/>
          </w:rPr>
          <w:t xml:space="preserve"> RNA kinetics</w:t>
        </w:r>
        <w:r w:rsidR="001D035B">
          <w:rPr>
            <w:bCs/>
            <w:color w:val="000000"/>
            <w:kern w:val="24"/>
          </w:rPr>
          <w:t xml:space="preserve">. </w:t>
        </w:r>
        <w:r w:rsidR="001D035B" w:rsidRPr="001D035B">
          <w:rPr>
            <w:bCs/>
            <w:color w:val="000000"/>
            <w:kern w:val="24"/>
          </w:rPr>
          <w:t xml:space="preserve">HIV-1 </w:t>
        </w:r>
        <w:r w:rsidR="001D035B" w:rsidRPr="00CF43D9">
          <w:rPr>
            <w:bCs/>
            <w:i/>
            <w:color w:val="000000"/>
            <w:kern w:val="24"/>
          </w:rPr>
          <w:t>gag</w:t>
        </w:r>
        <w:r w:rsidR="001D035B" w:rsidRPr="001D035B">
          <w:rPr>
            <w:bCs/>
            <w:color w:val="000000"/>
            <w:kern w:val="24"/>
          </w:rPr>
          <w:t xml:space="preserve"> RNA levels in YTHDF1–3-expressing HeLa cells</w:t>
        </w:r>
        <w:r w:rsidR="001D035B">
          <w:rPr>
            <w:bCs/>
            <w:color w:val="000000"/>
            <w:kern w:val="24"/>
          </w:rPr>
          <w:t xml:space="preserve"> </w:t>
        </w:r>
        <w:r w:rsidR="001D035B" w:rsidRPr="001D035B">
          <w:rPr>
            <w:bCs/>
            <w:color w:val="000000"/>
            <w:kern w:val="24"/>
          </w:rPr>
          <w:t>we</w:t>
        </w:r>
        <w:r w:rsidR="001D035B">
          <w:rPr>
            <w:bCs/>
            <w:color w:val="000000"/>
            <w:kern w:val="24"/>
          </w:rPr>
          <w:t>re</w:t>
        </w:r>
        <w:r w:rsidR="001D035B" w:rsidRPr="001D035B">
          <w:rPr>
            <w:bCs/>
            <w:color w:val="000000"/>
            <w:kern w:val="24"/>
          </w:rPr>
          <w:t xml:space="preserve"> quantified</w:t>
        </w:r>
        <w:r w:rsidR="001D035B">
          <w:rPr>
            <w:bCs/>
            <w:color w:val="000000"/>
            <w:kern w:val="24"/>
          </w:rPr>
          <w:t xml:space="preserve"> by qRT-PCR. </w:t>
        </w:r>
        <w:r w:rsidR="001D035B">
          <w:rPr>
            <w:lang w:val="en-GB"/>
          </w:rPr>
          <w:t>The relative l</w:t>
        </w:r>
        <w:r w:rsidR="001D035B" w:rsidRPr="005E6878">
          <w:rPr>
            <w:lang w:val="en-GB"/>
          </w:rPr>
          <w:t xml:space="preserve">evels </w:t>
        </w:r>
        <w:r w:rsidR="001D035B">
          <w:rPr>
            <w:lang w:val="en-GB"/>
          </w:rPr>
          <w:t xml:space="preserve">of </w:t>
        </w:r>
        <w:r w:rsidR="001D035B" w:rsidRPr="00F44C30">
          <w:rPr>
            <w:i/>
            <w:lang w:val="en-GB"/>
          </w:rPr>
          <w:t>gag</w:t>
        </w:r>
        <w:r w:rsidR="001D035B" w:rsidRPr="005E6878">
          <w:rPr>
            <w:lang w:val="en-GB"/>
          </w:rPr>
          <w:t xml:space="preserve"> RNA in </w:t>
        </w:r>
        <w:r w:rsidR="001D035B">
          <w:rPr>
            <w:lang w:val="en-GB"/>
          </w:rPr>
          <w:t xml:space="preserve">infected </w:t>
        </w:r>
        <w:r w:rsidR="001D035B" w:rsidRPr="005E6878">
          <w:rPr>
            <w:lang w:val="en-GB"/>
          </w:rPr>
          <w:t xml:space="preserve">cells were normalized to </w:t>
        </w:r>
        <w:r w:rsidR="001D035B">
          <w:rPr>
            <w:lang w:val="en-GB"/>
          </w:rPr>
          <w:t xml:space="preserve">that of </w:t>
        </w:r>
        <w:r w:rsidR="00CF43D9">
          <w:rPr>
            <w:lang w:val="en-GB"/>
          </w:rPr>
          <w:t xml:space="preserve">the </w:t>
        </w:r>
        <w:r w:rsidR="001D035B" w:rsidRPr="005E6878">
          <w:rPr>
            <w:lang w:val="en-GB"/>
          </w:rPr>
          <w:t xml:space="preserve">vector </w:t>
        </w:r>
        <w:r w:rsidR="00CF43D9">
          <w:rPr>
            <w:lang w:val="en-GB"/>
          </w:rPr>
          <w:t xml:space="preserve">control </w:t>
        </w:r>
        <w:r w:rsidR="001D035B" w:rsidRPr="005E6878">
          <w:rPr>
            <w:lang w:val="en-GB"/>
          </w:rPr>
          <w:t xml:space="preserve">cells at </w:t>
        </w:r>
        <w:r w:rsidR="001D035B">
          <w:t xml:space="preserve">6 </w:t>
        </w:r>
        <w:r w:rsidR="00B9564E">
          <w:t>hr</w:t>
        </w:r>
        <w:r w:rsidR="001D035B" w:rsidRPr="005E6878">
          <w:t xml:space="preserve"> post-infection</w:t>
        </w:r>
        <w:r w:rsidR="001D035B">
          <w:t xml:space="preserve"> (hpi)</w:t>
        </w:r>
        <w:r w:rsidR="001D035B" w:rsidRPr="005E6878">
          <w:rPr>
            <w:lang w:val="en-GB"/>
          </w:rPr>
          <w:t>.</w:t>
        </w:r>
        <w:r w:rsidR="00CF43D9">
          <w:rPr>
            <w:lang w:val="en-GB"/>
          </w:rPr>
          <w:t xml:space="preserve"> </w:t>
        </w:r>
        <w:r w:rsidR="00887F44">
          <w:rPr>
            <w:bCs/>
            <w:color w:val="000000"/>
            <w:kern w:val="24"/>
          </w:rPr>
          <w:t>***</w:t>
        </w:r>
        <w:r w:rsidR="00CF43D9" w:rsidRPr="00E624E5">
          <w:rPr>
            <w:bCs/>
            <w:color w:val="000000"/>
            <w:kern w:val="24"/>
          </w:rPr>
          <w:t xml:space="preserve"> </w:t>
        </w:r>
        <w:r w:rsidR="00D366C1">
          <w:rPr>
            <w:bCs/>
            <w:i/>
            <w:color w:val="000000"/>
            <w:kern w:val="24"/>
          </w:rPr>
          <w:t>P&lt;</w:t>
        </w:r>
        <w:r w:rsidR="00CF43D9" w:rsidRPr="00E624E5">
          <w:rPr>
            <w:bCs/>
            <w:color w:val="000000"/>
            <w:kern w:val="24"/>
          </w:rPr>
          <w:t xml:space="preserve">0.0005, compared to </w:t>
        </w:r>
        <w:r w:rsidR="00CF43D9">
          <w:rPr>
            <w:bCs/>
            <w:color w:val="000000"/>
            <w:kern w:val="24"/>
          </w:rPr>
          <w:t xml:space="preserve">the </w:t>
        </w:r>
        <w:r w:rsidR="00CF43D9" w:rsidRPr="00E624E5">
          <w:rPr>
            <w:bCs/>
            <w:color w:val="000000"/>
            <w:kern w:val="24"/>
          </w:rPr>
          <w:t xml:space="preserve">control </w:t>
        </w:r>
        <w:r w:rsidR="00CF43D9">
          <w:rPr>
            <w:bCs/>
            <w:color w:val="000000"/>
            <w:kern w:val="24"/>
          </w:rPr>
          <w:t>cells at 6 hpi</w:t>
        </w:r>
        <w:r w:rsidR="00BF26EC">
          <w:rPr>
            <w:bCs/>
            <w:color w:val="000000"/>
            <w:kern w:val="24"/>
          </w:rPr>
          <w:t xml:space="preserve"> (set </w:t>
        </w:r>
        <w:r w:rsidR="008611CB">
          <w:rPr>
            <w:bCs/>
            <w:color w:val="000000"/>
            <w:kern w:val="24"/>
          </w:rPr>
          <w:t>as</w:t>
        </w:r>
        <w:r w:rsidR="00BF26EC">
          <w:rPr>
            <w:bCs/>
            <w:color w:val="000000"/>
            <w:kern w:val="24"/>
          </w:rPr>
          <w:t xml:space="preserve"> 100%)</w:t>
        </w:r>
        <w:r w:rsidR="00CF43D9">
          <w:rPr>
            <w:bCs/>
            <w:color w:val="000000"/>
            <w:kern w:val="24"/>
          </w:rPr>
          <w:t xml:space="preserve">. </w:t>
        </w:r>
        <w:r w:rsidR="00CF43D9" w:rsidRPr="00E624E5">
          <w:rPr>
            <w:bCs/>
            <w:color w:val="000000"/>
            <w:kern w:val="24"/>
          </w:rPr>
          <w:t>All</w:t>
        </w:r>
      </w:ins>
      <w:r w:rsidR="00CF43D9" w:rsidRPr="00DE7D54">
        <w:rPr>
          <w:color w:val="000000"/>
          <w:kern w:val="24"/>
        </w:rPr>
        <w:t xml:space="preserve"> results are shown as mean ±SD (n=3) and data presented are representative of </w:t>
      </w:r>
      <w:del w:id="949" w:author="Li Wu" w:date="2016-06-27T13:11:00Z">
        <w:r w:rsidR="001829A0" w:rsidRPr="00527F67">
          <w:rPr>
            <w:bCs/>
            <w:color w:val="000000"/>
            <w:kern w:val="24"/>
          </w:rPr>
          <w:delText xml:space="preserve">three independent experiments. </w:delText>
        </w:r>
        <w:r w:rsidR="001829A0" w:rsidRPr="00527F67">
          <w:rPr>
            <w:b/>
            <w:bCs/>
            <w:color w:val="000000"/>
            <w:kern w:val="24"/>
          </w:rPr>
          <w:delText xml:space="preserve">(C) </w:delText>
        </w:r>
        <w:r w:rsidR="001829A0" w:rsidRPr="00527F67">
          <w:rPr>
            <w:bCs/>
            <w:color w:val="000000"/>
            <w:kern w:val="24"/>
          </w:rPr>
          <w:delText>YTHDF1-3 proteins bind to the HIV-1 gRNA. HeLa cells overexpressing individual FLAG-tagged YTHDF1-3 proteins were infected with HIV-1-Luc/VSV-G at MOI of 0.5 for 2 hrs</w:delText>
        </w:r>
      </w:del>
      <w:ins w:id="950" w:author="Li Wu" w:date="2016-06-27T13:11:00Z">
        <w:r w:rsidR="00CF43D9" w:rsidRPr="00E624E5">
          <w:rPr>
            <w:bCs/>
            <w:color w:val="000000"/>
            <w:kern w:val="24"/>
          </w:rPr>
          <w:t xml:space="preserve">at least </w:t>
        </w:r>
        <w:r w:rsidR="007E3BDF">
          <w:rPr>
            <w:bCs/>
            <w:color w:val="000000"/>
            <w:kern w:val="24"/>
          </w:rPr>
          <w:t>three</w:t>
        </w:r>
      </w:ins>
      <w:moveFromRangeStart w:id="951" w:author="Li Wu" w:date="2016-06-27T13:11:00Z" w:name="move454796439"/>
      <w:moveFrom w:id="952" w:author="Li Wu" w:date="2016-06-27T13:11:00Z">
        <w:r w:rsidR="004B0436" w:rsidRPr="00DE7D54">
          <w:rPr>
            <w:color w:val="000000"/>
            <w:kern w:val="24"/>
          </w:rPr>
          <w:t xml:space="preserve">. CLIP assay was performed with anti-FLAG. The peaks represent the </w:t>
        </w:r>
      </w:moveFrom>
      <w:moveFromRangeEnd w:id="951"/>
      <w:del w:id="953" w:author="Li Wu" w:date="2016-06-27T13:11:00Z">
        <w:r w:rsidR="001829A0" w:rsidRPr="00527F67">
          <w:rPr>
            <w:bCs/>
            <w:color w:val="000000"/>
            <w:kern w:val="24"/>
          </w:rPr>
          <w:delText>read density and the HIV-1 genome organization and corresponding nucleotide positions are shown.</w:delText>
        </w:r>
        <w:r w:rsidR="001829A0">
          <w:rPr>
            <w:bCs/>
            <w:color w:val="000000"/>
            <w:kern w:val="24"/>
          </w:rPr>
          <w:delText xml:space="preserve"> The </w:delText>
        </w:r>
        <w:r w:rsidR="001829A0" w:rsidRPr="00527F67">
          <w:rPr>
            <w:bCs/>
            <w:color w:val="000000"/>
            <w:kern w:val="24"/>
          </w:rPr>
          <w:delText xml:space="preserve">data presented are representative of </w:delText>
        </w:r>
        <w:r w:rsidR="001829A0">
          <w:rPr>
            <w:bCs/>
            <w:color w:val="000000"/>
            <w:kern w:val="24"/>
          </w:rPr>
          <w:delText>two</w:delText>
        </w:r>
      </w:del>
      <w:r w:rsidR="00CF43D9" w:rsidRPr="00DE7D54">
        <w:rPr>
          <w:color w:val="000000"/>
          <w:kern w:val="24"/>
        </w:rPr>
        <w:t xml:space="preserve"> independent experiments.</w:t>
      </w:r>
    </w:p>
    <w:p w14:paraId="5A39D2DB" w14:textId="77777777" w:rsidR="003D5227" w:rsidRPr="00DE7D54" w:rsidRDefault="003D5227" w:rsidP="003A2233">
      <w:pPr>
        <w:spacing w:after="0" w:line="480" w:lineRule="auto"/>
        <w:contextualSpacing/>
        <w:rPr>
          <w:color w:val="000000"/>
          <w:kern w:val="24"/>
        </w:rPr>
      </w:pPr>
    </w:p>
    <w:p w14:paraId="452F9EBF" w14:textId="23613B81" w:rsidR="00030EB4" w:rsidRPr="00DE7D54" w:rsidRDefault="003D5227" w:rsidP="003A2233">
      <w:pPr>
        <w:spacing w:after="0" w:line="480" w:lineRule="auto"/>
        <w:contextualSpacing/>
        <w:rPr>
          <w:color w:val="000000"/>
          <w:kern w:val="24"/>
        </w:rPr>
      </w:pPr>
      <w:r w:rsidRPr="00DE7D54">
        <w:rPr>
          <w:b/>
          <w:color w:val="000000"/>
          <w:kern w:val="24"/>
        </w:rPr>
        <w:t xml:space="preserve">Figure </w:t>
      </w:r>
      <w:del w:id="954" w:author="Li Wu" w:date="2016-06-27T13:11:00Z">
        <w:r w:rsidR="001829A0" w:rsidRPr="00527F67">
          <w:rPr>
            <w:b/>
            <w:bCs/>
            <w:color w:val="000000"/>
            <w:kern w:val="24"/>
          </w:rPr>
          <w:delText>7. METTL3, METTL14,</w:delText>
        </w:r>
      </w:del>
      <w:ins w:id="955" w:author="Li Wu" w:date="2016-06-27T13:11:00Z">
        <w:r w:rsidR="007210BB">
          <w:rPr>
            <w:b/>
            <w:bCs/>
            <w:color w:val="000000"/>
            <w:kern w:val="24"/>
          </w:rPr>
          <w:t>6</w:t>
        </w:r>
        <w:r w:rsidRPr="00E624E5">
          <w:rPr>
            <w:b/>
            <w:bCs/>
            <w:color w:val="000000"/>
            <w:kern w:val="24"/>
          </w:rPr>
          <w:t xml:space="preserve">. </w:t>
        </w:r>
        <w:r w:rsidR="00996050">
          <w:rPr>
            <w:b/>
            <w:bCs/>
            <w:color w:val="000000"/>
            <w:kern w:val="24"/>
          </w:rPr>
          <w:t xml:space="preserve">The </w:t>
        </w:r>
        <w:r w:rsidR="00996050" w:rsidRPr="00996050">
          <w:rPr>
            <w:b/>
            <w:color w:val="000000"/>
          </w:rPr>
          <w:t>m</w:t>
        </w:r>
        <w:r w:rsidR="00996050" w:rsidRPr="00996050">
          <w:rPr>
            <w:b/>
            <w:color w:val="000000"/>
            <w:vertAlign w:val="superscript"/>
          </w:rPr>
          <w:t>6</w:t>
        </w:r>
        <w:r w:rsidR="00996050" w:rsidRPr="00996050">
          <w:rPr>
            <w:b/>
            <w:color w:val="000000"/>
          </w:rPr>
          <w:t xml:space="preserve">A </w:t>
        </w:r>
        <w:r w:rsidR="00996050">
          <w:rPr>
            <w:b/>
            <w:color w:val="000000"/>
          </w:rPr>
          <w:t>writers</w:t>
        </w:r>
      </w:ins>
      <w:r w:rsidR="00996050">
        <w:rPr>
          <w:b/>
          <w:color w:val="000000"/>
          <w:rPrChange w:id="956" w:author="Li Wu" w:date="2016-06-27T13:11:00Z">
            <w:rPr>
              <w:b/>
              <w:color w:val="000000"/>
              <w:kern w:val="24"/>
            </w:rPr>
          </w:rPrChange>
        </w:rPr>
        <w:t xml:space="preserve"> and </w:t>
      </w:r>
      <w:del w:id="957" w:author="Li Wu" w:date="2016-06-27T13:11:00Z">
        <w:r w:rsidR="001829A0" w:rsidRPr="00527F67">
          <w:rPr>
            <w:b/>
            <w:bCs/>
            <w:color w:val="000000"/>
            <w:kern w:val="24"/>
          </w:rPr>
          <w:delText>FTO proteins</w:delText>
        </w:r>
      </w:del>
      <w:ins w:id="958" w:author="Li Wu" w:date="2016-06-27T13:11:00Z">
        <w:r w:rsidR="00996050" w:rsidRPr="00996050">
          <w:rPr>
            <w:b/>
            <w:color w:val="000000"/>
          </w:rPr>
          <w:t>erasers</w:t>
        </w:r>
      </w:ins>
      <w:r w:rsidR="00996050" w:rsidRPr="00E624E5">
        <w:rPr>
          <w:color w:val="000000"/>
          <w:rPrChange w:id="959" w:author="Li Wu" w:date="2016-06-27T13:11:00Z">
            <w:rPr>
              <w:b/>
              <w:color w:val="000000"/>
              <w:kern w:val="24"/>
            </w:rPr>
          </w:rPrChange>
        </w:rPr>
        <w:t xml:space="preserve"> </w:t>
      </w:r>
      <w:r w:rsidRPr="00DE7D54">
        <w:rPr>
          <w:b/>
          <w:color w:val="000000"/>
          <w:kern w:val="24"/>
        </w:rPr>
        <w:t xml:space="preserve">affect HIV-1 Gag expression </w:t>
      </w:r>
      <w:del w:id="960" w:author="Li Wu" w:date="2016-06-27T13:11:00Z">
        <w:r w:rsidR="001829A0" w:rsidRPr="00527F67">
          <w:rPr>
            <w:b/>
            <w:bCs/>
            <w:color w:val="000000"/>
            <w:kern w:val="24"/>
          </w:rPr>
          <w:delText xml:space="preserve">and viral release </w:delText>
        </w:r>
      </w:del>
      <w:r w:rsidRPr="00DE7D54">
        <w:rPr>
          <w:b/>
          <w:color w:val="000000"/>
          <w:kern w:val="24"/>
        </w:rPr>
        <w:t xml:space="preserve">in virus producer cells. (A and B) </w:t>
      </w:r>
      <w:del w:id="961" w:author="Li Wu" w:date="2016-06-27T13:11:00Z">
        <w:r w:rsidR="001829A0" w:rsidRPr="00527F67">
          <w:rPr>
            <w:bCs/>
            <w:color w:val="000000"/>
            <w:kern w:val="24"/>
          </w:rPr>
          <w:delText>Separate</w:delText>
        </w:r>
      </w:del>
      <w:ins w:id="962" w:author="Li Wu" w:date="2016-06-27T13:11:00Z">
        <w:r w:rsidR="003C1AE8">
          <w:rPr>
            <w:bCs/>
            <w:color w:val="000000"/>
            <w:kern w:val="24"/>
          </w:rPr>
          <w:t>Individual</w:t>
        </w:r>
      </w:ins>
      <w:r w:rsidRPr="00DE7D54">
        <w:rPr>
          <w:color w:val="000000"/>
          <w:kern w:val="24"/>
        </w:rPr>
        <w:t xml:space="preserve"> or combined</w:t>
      </w:r>
      <w:r w:rsidRPr="00DE7D54">
        <w:rPr>
          <w:b/>
          <w:color w:val="000000"/>
          <w:kern w:val="24"/>
        </w:rPr>
        <w:t xml:space="preserve"> </w:t>
      </w:r>
      <w:r w:rsidRPr="00DE7D54">
        <w:rPr>
          <w:color w:val="000000"/>
          <w:kern w:val="24"/>
        </w:rPr>
        <w:t>knockdown of endogenous METTL3 and METTL14 inhibits HIV-1 Gag protein expression</w:t>
      </w:r>
      <w:del w:id="963" w:author="Li Wu" w:date="2016-06-27T13:11:00Z">
        <w:r w:rsidR="001829A0" w:rsidRPr="00527F67">
          <w:rPr>
            <w:bCs/>
            <w:color w:val="000000"/>
            <w:kern w:val="24"/>
          </w:rPr>
          <w:delText xml:space="preserve"> and viral release</w:delText>
        </w:r>
      </w:del>
      <w:r w:rsidRPr="00DE7D54">
        <w:rPr>
          <w:color w:val="000000"/>
          <w:kern w:val="24"/>
        </w:rPr>
        <w:t xml:space="preserve">. HEK293T cells were transfected with indicated siRNA, and then with an HIV-1 proviral DNA plasmid (pNL4-3). Cells and supernatants were collected for analyses at 36 hr post-transfection. </w:t>
      </w:r>
      <w:r w:rsidRPr="00DE7D54">
        <w:rPr>
          <w:b/>
          <w:color w:val="000000"/>
          <w:kern w:val="24"/>
        </w:rPr>
        <w:t>(A)</w:t>
      </w:r>
      <w:r w:rsidRPr="00DE7D54">
        <w:rPr>
          <w:color w:val="000000"/>
          <w:kern w:val="24"/>
        </w:rPr>
        <w:t xml:space="preserve"> Expression of METTL3, </w:t>
      </w:r>
      <w:del w:id="964" w:author="Li Wu" w:date="2016-06-27T13:11:00Z">
        <w:r w:rsidR="001829A0" w:rsidRPr="00527F67">
          <w:rPr>
            <w:bCs/>
            <w:color w:val="000000"/>
            <w:kern w:val="24"/>
          </w:rPr>
          <w:delText>METTL314</w:delText>
        </w:r>
      </w:del>
      <w:ins w:id="965" w:author="Li Wu" w:date="2016-06-27T13:11:00Z">
        <w:r w:rsidRPr="00E624E5">
          <w:rPr>
            <w:bCs/>
            <w:color w:val="000000"/>
            <w:kern w:val="24"/>
          </w:rPr>
          <w:t>METTL14</w:t>
        </w:r>
      </w:ins>
      <w:r w:rsidRPr="00DE7D54">
        <w:rPr>
          <w:color w:val="000000"/>
          <w:kern w:val="24"/>
        </w:rPr>
        <w:t xml:space="preserve"> and HIV-1 Gag proteins in the transfected HEK293T cells was detected by immunoblotting. </w:t>
      </w:r>
      <w:r w:rsidRPr="00DE7D54">
        <w:rPr>
          <w:b/>
          <w:color w:val="000000"/>
          <w:kern w:val="24"/>
        </w:rPr>
        <w:t>(C and D)</w:t>
      </w:r>
      <w:r w:rsidRPr="00DE7D54">
        <w:rPr>
          <w:color w:val="000000"/>
          <w:kern w:val="24"/>
        </w:rPr>
        <w:t xml:space="preserve"> Knockdown of endogenous </w:t>
      </w:r>
      <w:ins w:id="966" w:author="Li Wu" w:date="2016-06-27T13:11:00Z">
        <w:r w:rsidR="00996050" w:rsidRPr="00E624E5">
          <w:rPr>
            <w:color w:val="000000"/>
          </w:rPr>
          <w:t>AlkBH5</w:t>
        </w:r>
        <w:r w:rsidR="00996050">
          <w:rPr>
            <w:color w:val="000000"/>
          </w:rPr>
          <w:t xml:space="preserve">, </w:t>
        </w:r>
      </w:ins>
      <w:r w:rsidR="00996050">
        <w:rPr>
          <w:color w:val="000000"/>
          <w:rPrChange w:id="967" w:author="Li Wu" w:date="2016-06-27T13:11:00Z">
            <w:rPr>
              <w:color w:val="000000"/>
              <w:kern w:val="24"/>
            </w:rPr>
          </w:rPrChange>
        </w:rPr>
        <w:t>FTO</w:t>
      </w:r>
      <w:ins w:id="968" w:author="Li Wu" w:date="2016-06-27T13:11:00Z">
        <w:r w:rsidR="00996050">
          <w:rPr>
            <w:color w:val="000000"/>
          </w:rPr>
          <w:t>, or both</w:t>
        </w:r>
      </w:ins>
      <w:r w:rsidR="00996050">
        <w:rPr>
          <w:color w:val="000000"/>
          <w:rPrChange w:id="969" w:author="Li Wu" w:date="2016-06-27T13:11:00Z">
            <w:rPr>
              <w:color w:val="000000"/>
              <w:kern w:val="24"/>
            </w:rPr>
          </w:rPrChange>
        </w:rPr>
        <w:t xml:space="preserve"> </w:t>
      </w:r>
      <w:r w:rsidRPr="00DE7D54">
        <w:rPr>
          <w:color w:val="000000"/>
          <w:kern w:val="24"/>
        </w:rPr>
        <w:t>promotes HIV-1 Gag protein expression</w:t>
      </w:r>
      <w:del w:id="970" w:author="Li Wu" w:date="2016-06-27T13:11:00Z">
        <w:r w:rsidR="001829A0" w:rsidRPr="00527F67">
          <w:rPr>
            <w:bCs/>
            <w:color w:val="000000"/>
            <w:kern w:val="24"/>
          </w:rPr>
          <w:delText xml:space="preserve"> and viral release</w:delText>
        </w:r>
      </w:del>
      <w:r w:rsidRPr="00DE7D54">
        <w:rPr>
          <w:color w:val="000000"/>
          <w:kern w:val="24"/>
        </w:rPr>
        <w:t>.</w:t>
      </w:r>
      <w:r w:rsidRPr="00DE7D54">
        <w:rPr>
          <w:b/>
          <w:color w:val="000000"/>
          <w:kern w:val="24"/>
        </w:rPr>
        <w:t xml:space="preserve"> </w:t>
      </w:r>
      <w:r w:rsidRPr="00DE7D54">
        <w:rPr>
          <w:color w:val="000000"/>
          <w:kern w:val="24"/>
        </w:rPr>
        <w:t xml:space="preserve">HEK293T cells were transfected with indicated siRNA, and then with pNL4-3. Cells and supernatants were collected at 36 hr post-transfection. </w:t>
      </w:r>
      <w:r w:rsidRPr="00DE7D54">
        <w:rPr>
          <w:b/>
          <w:color w:val="000000"/>
          <w:kern w:val="24"/>
        </w:rPr>
        <w:t xml:space="preserve">(C) </w:t>
      </w:r>
      <w:r w:rsidRPr="00DE7D54">
        <w:rPr>
          <w:color w:val="000000"/>
          <w:kern w:val="24"/>
        </w:rPr>
        <w:t>Expression of</w:t>
      </w:r>
      <w:ins w:id="971" w:author="Li Wu" w:date="2016-06-27T13:11:00Z">
        <w:r w:rsidRPr="00E624E5">
          <w:rPr>
            <w:bCs/>
            <w:color w:val="000000"/>
            <w:kern w:val="24"/>
          </w:rPr>
          <w:t xml:space="preserve"> </w:t>
        </w:r>
        <w:r w:rsidR="002D4320" w:rsidRPr="00E624E5">
          <w:rPr>
            <w:color w:val="000000"/>
          </w:rPr>
          <w:t>AlkBH5</w:t>
        </w:r>
        <w:r w:rsidR="002D4320">
          <w:rPr>
            <w:color w:val="000000"/>
          </w:rPr>
          <w:t>,</w:t>
        </w:r>
      </w:ins>
      <w:r w:rsidR="002D4320">
        <w:rPr>
          <w:color w:val="000000"/>
          <w:rPrChange w:id="972" w:author="Li Wu" w:date="2016-06-27T13:11:00Z">
            <w:rPr>
              <w:color w:val="000000"/>
              <w:kern w:val="24"/>
            </w:rPr>
          </w:rPrChange>
        </w:rPr>
        <w:t xml:space="preserve"> FTO </w:t>
      </w:r>
      <w:r w:rsidRPr="00DE7D54">
        <w:rPr>
          <w:color w:val="000000"/>
          <w:kern w:val="24"/>
        </w:rPr>
        <w:t>and HIV-1 Gag proteins in the cells was detected by immunoblotting.</w:t>
      </w:r>
      <w:r w:rsidRPr="00DE7D54">
        <w:rPr>
          <w:b/>
          <w:color w:val="000000"/>
          <w:kern w:val="24"/>
        </w:rPr>
        <w:t xml:space="preserve"> (A and C) </w:t>
      </w:r>
      <w:r w:rsidRPr="00DE7D54">
        <w:rPr>
          <w:color w:val="000000"/>
          <w:kern w:val="24"/>
        </w:rPr>
        <w:t>GAPDH was used as a loading control.</w:t>
      </w:r>
      <w:r w:rsidR="002D4320">
        <w:rPr>
          <w:color w:val="000000"/>
          <w:kern w:val="24"/>
          <w:rPrChange w:id="973" w:author="Li Wu" w:date="2016-06-27T13:11:00Z">
            <w:rPr>
              <w:b/>
              <w:color w:val="000000"/>
              <w:kern w:val="24"/>
            </w:rPr>
          </w:rPrChange>
        </w:rPr>
        <w:t xml:space="preserve"> </w:t>
      </w:r>
      <w:ins w:id="974" w:author="Li Wu" w:date="2016-06-27T13:11:00Z">
        <w:r w:rsidR="002D4320">
          <w:rPr>
            <w:bCs/>
            <w:color w:val="000000"/>
            <w:kern w:val="24"/>
          </w:rPr>
          <w:t>Relative levels of Gag expression were normalized to GAPDH levels.</w:t>
        </w:r>
        <w:r w:rsidRPr="00E624E5">
          <w:rPr>
            <w:b/>
            <w:bCs/>
            <w:color w:val="000000"/>
            <w:kern w:val="24"/>
          </w:rPr>
          <w:t xml:space="preserve"> </w:t>
        </w:r>
      </w:ins>
      <w:r w:rsidRPr="00DE7D54">
        <w:rPr>
          <w:b/>
          <w:color w:val="000000"/>
          <w:kern w:val="24"/>
        </w:rPr>
        <w:t xml:space="preserve">(B and D) </w:t>
      </w:r>
      <w:r w:rsidRPr="00DE7D54">
        <w:rPr>
          <w:color w:val="000000"/>
          <w:kern w:val="24"/>
        </w:rPr>
        <w:t xml:space="preserve">HIV-1 capsid p24 levels in supernatants were measured by ELISA. The relative levels (%) are also shown. </w:t>
      </w:r>
      <w:del w:id="975" w:author="Li Wu" w:date="2016-06-27T13:11:00Z">
        <w:r w:rsidR="001829A0" w:rsidRPr="00527F67">
          <w:rPr>
            <w:bCs/>
            <w:color w:val="000000"/>
            <w:kern w:val="24"/>
          </w:rPr>
          <w:delText xml:space="preserve">*, </w:delText>
        </w:r>
        <w:r w:rsidR="001829A0" w:rsidRPr="00527F67">
          <w:rPr>
            <w:bCs/>
            <w:i/>
            <w:color w:val="000000"/>
            <w:kern w:val="24"/>
          </w:rPr>
          <w:delText>p</w:delText>
        </w:r>
      </w:del>
      <w:ins w:id="976" w:author="Li Wu" w:date="2016-06-27T13:11:00Z">
        <w:r w:rsidRPr="00E624E5">
          <w:rPr>
            <w:bCs/>
            <w:color w:val="000000"/>
            <w:kern w:val="24"/>
          </w:rPr>
          <w:t xml:space="preserve">* </w:t>
        </w:r>
        <w:r w:rsidR="00D366C1">
          <w:rPr>
            <w:bCs/>
            <w:i/>
            <w:color w:val="000000"/>
            <w:kern w:val="24"/>
          </w:rPr>
          <w:t>P</w:t>
        </w:r>
      </w:ins>
      <w:r w:rsidR="00D366C1">
        <w:rPr>
          <w:i/>
          <w:color w:val="000000"/>
          <w:kern w:val="24"/>
          <w:rPrChange w:id="977" w:author="Li Wu" w:date="2016-06-27T13:11:00Z">
            <w:rPr>
              <w:color w:val="000000"/>
              <w:kern w:val="24"/>
            </w:rPr>
          </w:rPrChange>
        </w:rPr>
        <w:t>&lt;</w:t>
      </w:r>
      <w:r w:rsidRPr="00DE7D54">
        <w:rPr>
          <w:color w:val="000000"/>
          <w:kern w:val="24"/>
        </w:rPr>
        <w:t>0.05 compared to the siRNA control. The results are shown as mean ±SD (n=3) and data presented are representative of three independent experiments.</w:t>
      </w:r>
    </w:p>
    <w:p w14:paraId="76B1CB0A" w14:textId="77777777" w:rsidR="00077673" w:rsidRDefault="00077673" w:rsidP="002F699A">
      <w:pPr>
        <w:spacing w:after="0" w:line="480" w:lineRule="auto"/>
        <w:contextualSpacing/>
        <w:rPr>
          <w:color w:val="000000"/>
          <w:kern w:val="24"/>
          <w:rPrChange w:id="978" w:author="Li Wu" w:date="2016-06-27T13:11:00Z">
            <w:rPr>
              <w:b/>
              <w:color w:val="000000"/>
              <w:kern w:val="24"/>
            </w:rPr>
          </w:rPrChange>
        </w:rPr>
      </w:pPr>
    </w:p>
    <w:p w14:paraId="69E7BA97" w14:textId="4E03A0AB" w:rsidR="00077673" w:rsidRPr="00DE7D54" w:rsidRDefault="00030EB4" w:rsidP="00077673">
      <w:pPr>
        <w:spacing w:after="0" w:line="480" w:lineRule="auto"/>
        <w:contextualSpacing/>
      </w:pPr>
      <w:r>
        <w:rPr>
          <w:b/>
          <w:rPrChange w:id="979" w:author="Li Wu" w:date="2016-06-27T13:11:00Z">
            <w:rPr>
              <w:b/>
              <w:color w:val="000000"/>
              <w:kern w:val="24"/>
            </w:rPr>
          </w:rPrChange>
        </w:rPr>
        <w:t xml:space="preserve">Figure </w:t>
      </w:r>
      <w:del w:id="980" w:author="Li Wu" w:date="2016-06-27T13:11:00Z">
        <w:r w:rsidR="001829A0" w:rsidRPr="00527F67">
          <w:rPr>
            <w:b/>
            <w:bCs/>
            <w:color w:val="000000"/>
            <w:kern w:val="24"/>
          </w:rPr>
          <w:delText>8</w:delText>
        </w:r>
      </w:del>
      <w:ins w:id="981" w:author="Li Wu" w:date="2016-06-27T13:11:00Z">
        <w:r w:rsidR="00A4120B">
          <w:rPr>
            <w:b/>
          </w:rPr>
          <w:t>7</w:t>
        </w:r>
      </w:ins>
      <w:r>
        <w:rPr>
          <w:b/>
          <w:rPrChange w:id="982" w:author="Li Wu" w:date="2016-06-27T13:11:00Z">
            <w:rPr>
              <w:b/>
              <w:color w:val="000000"/>
              <w:kern w:val="24"/>
            </w:rPr>
          </w:rPrChange>
        </w:rPr>
        <w:t xml:space="preserve">. </w:t>
      </w:r>
      <w:r w:rsidRPr="00DE7D54">
        <w:rPr>
          <w:b/>
        </w:rPr>
        <w:t>Proposed mechanisms and dynamics of m</w:t>
      </w:r>
      <w:r w:rsidRPr="00DE7D54">
        <w:rPr>
          <w:b/>
          <w:vertAlign w:val="superscript"/>
        </w:rPr>
        <w:t>6</w:t>
      </w:r>
      <w:r w:rsidRPr="00DE7D54">
        <w:rPr>
          <w:b/>
        </w:rPr>
        <w:t xml:space="preserve">A modification of HIV-1 RNA in regulating viral infection in cells. </w:t>
      </w:r>
      <w:r w:rsidRPr="00DE7D54">
        <w:t>In the nucleus, the m</w:t>
      </w:r>
      <w:r w:rsidRPr="00DE7D54">
        <w:rPr>
          <w:vertAlign w:val="superscript"/>
        </w:rPr>
        <w:t>6</w:t>
      </w:r>
      <w:r w:rsidRPr="00DE7D54">
        <w:t>A writers (</w:t>
      </w:r>
      <w:r w:rsidRPr="00DE7D54">
        <w:rPr>
          <w:color w:val="000000"/>
        </w:rPr>
        <w:t>METTL3 and METTL14</w:t>
      </w:r>
      <w:r w:rsidRPr="00DE7D54">
        <w:t>) add the m</w:t>
      </w:r>
      <w:r w:rsidRPr="00DE7D54">
        <w:rPr>
          <w:vertAlign w:val="superscript"/>
        </w:rPr>
        <w:t>6</w:t>
      </w:r>
      <w:r w:rsidRPr="00DE7D54">
        <w:t>A marker to HIV-1 genomic RNA (gRNA) or mRNA, and the m</w:t>
      </w:r>
      <w:r w:rsidRPr="00DE7D54">
        <w:rPr>
          <w:vertAlign w:val="superscript"/>
        </w:rPr>
        <w:t>6</w:t>
      </w:r>
      <w:r w:rsidRPr="00DE7D54">
        <w:t>A erasers (FTO and AlkBH5) remove the m</w:t>
      </w:r>
      <w:r w:rsidRPr="00DE7D54">
        <w:rPr>
          <w:vertAlign w:val="superscript"/>
        </w:rPr>
        <w:t>6</w:t>
      </w:r>
      <w:r w:rsidRPr="00DE7D54">
        <w:t>A modifications of HIV-1 RNA. The m</w:t>
      </w:r>
      <w:r w:rsidRPr="00DE7D54">
        <w:rPr>
          <w:vertAlign w:val="superscript"/>
        </w:rPr>
        <w:t>6</w:t>
      </w:r>
      <w:r w:rsidRPr="00DE7D54">
        <w:t>A modification of HIV-1 RNA can promote viral protein translation in cells. In contrast, cytoplasmic m</w:t>
      </w:r>
      <w:r w:rsidRPr="00DE7D54">
        <w:rPr>
          <w:vertAlign w:val="superscript"/>
        </w:rPr>
        <w:t>6</w:t>
      </w:r>
      <w:r w:rsidRPr="00DE7D54">
        <w:t>A readers (</w:t>
      </w:r>
      <w:r w:rsidR="005A34C7" w:rsidRPr="00DE7D54">
        <w:t>YTHDF1</w:t>
      </w:r>
      <w:del w:id="983" w:author="Li Wu" w:date="2016-06-27T13:11:00Z">
        <w:r w:rsidR="001829A0" w:rsidRPr="00527F67">
          <w:delText>-</w:delText>
        </w:r>
      </w:del>
      <w:ins w:id="984" w:author="Li Wu" w:date="2016-06-27T13:11:00Z">
        <w:r w:rsidR="005A34C7">
          <w:t>–</w:t>
        </w:r>
      </w:ins>
      <w:r w:rsidR="005A34C7" w:rsidRPr="00DE7D54">
        <w:t>3</w:t>
      </w:r>
      <w:r w:rsidRPr="00DE7D54">
        <w:t>) bind to m</w:t>
      </w:r>
      <w:r w:rsidRPr="00DE7D54">
        <w:rPr>
          <w:vertAlign w:val="superscript"/>
        </w:rPr>
        <w:t>6</w:t>
      </w:r>
      <w:r w:rsidRPr="00DE7D54">
        <w:t>A-</w:t>
      </w:r>
      <w:del w:id="985" w:author="Li Wu" w:date="2016-06-27T13:11:00Z">
        <w:r w:rsidR="001829A0" w:rsidRPr="00527F67">
          <w:delText>containing</w:delText>
        </w:r>
      </w:del>
      <w:ins w:id="986" w:author="Li Wu" w:date="2016-06-27T13:11:00Z">
        <w:r>
          <w:t>modified</w:t>
        </w:r>
      </w:ins>
      <w:r w:rsidRPr="00DE7D54">
        <w:t xml:space="preserve"> HIV-1 gRNA</w:t>
      </w:r>
      <w:del w:id="987" w:author="Li Wu" w:date="2016-06-27T13:11:00Z">
        <w:r w:rsidR="001829A0" w:rsidRPr="00527F67">
          <w:delText xml:space="preserve"> and mRNA</w:delText>
        </w:r>
      </w:del>
      <w:r w:rsidRPr="00DE7D54">
        <w:t>, which can result in inhibition of HIV-1 reverse transcription (RT), viral mRNA expression, and thereby HIV-1 infection in cells.</w:t>
      </w:r>
      <w:ins w:id="988" w:author="Li Wu" w:date="2016-06-27T13:11:00Z">
        <w:r w:rsidR="00077673">
          <w:rPr>
            <w:b/>
            <w:bCs/>
          </w:rPr>
          <w:br w:type="page"/>
        </w:r>
      </w:ins>
    </w:p>
    <w:p w14:paraId="75F6FE64" w14:textId="47C4F494" w:rsidR="00002B22" w:rsidRPr="00527F67" w:rsidRDefault="00002B22" w:rsidP="00002B22">
      <w:pPr>
        <w:spacing w:after="0" w:line="360" w:lineRule="auto"/>
        <w:contextualSpacing/>
        <w:rPr>
          <w:ins w:id="989" w:author="Li Wu" w:date="2016-06-27T13:11:00Z"/>
          <w:rFonts w:eastAsia="Times New Roman"/>
          <w:b/>
          <w:bCs/>
        </w:rPr>
      </w:pPr>
      <w:ins w:id="990" w:author="Li Wu" w:date="2016-06-27T13:11:00Z">
        <w:r>
          <w:rPr>
            <w:b/>
            <w:bCs/>
          </w:rPr>
          <w:t>Table 1</w:t>
        </w:r>
        <w:r w:rsidRPr="00527F67">
          <w:rPr>
            <w:b/>
            <w:lang w:val="en-GB"/>
          </w:rPr>
          <w:t>. The shRNA sequences used in this study.</w:t>
        </w:r>
      </w:ins>
    </w:p>
    <w:p w14:paraId="1F8A3E7D" w14:textId="77777777" w:rsidR="00002B22" w:rsidRPr="00527F67" w:rsidRDefault="00002B22" w:rsidP="00002B22">
      <w:pPr>
        <w:pStyle w:val="NormalWeb"/>
        <w:spacing w:before="0" w:beforeAutospacing="0" w:after="0" w:afterAutospacing="0" w:line="360" w:lineRule="auto"/>
        <w:contextualSpacing/>
        <w:rPr>
          <w:ins w:id="991" w:author="Li Wu" w:date="2016-06-27T13:11:00Z"/>
          <w:b/>
          <w:lang w:val="en-GB"/>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7200"/>
      </w:tblGrid>
      <w:tr w:rsidR="00002B22" w:rsidRPr="00527F67" w14:paraId="6A204732" w14:textId="77777777" w:rsidTr="00002B22">
        <w:trPr>
          <w:trHeight w:val="512"/>
          <w:tblHeader/>
          <w:ins w:id="992" w:author="Li Wu" w:date="2016-06-27T13:11:00Z"/>
        </w:trPr>
        <w:tc>
          <w:tcPr>
            <w:tcW w:w="2358" w:type="dxa"/>
            <w:shd w:val="clear" w:color="auto" w:fill="auto"/>
          </w:tcPr>
          <w:p w14:paraId="158BF424" w14:textId="77777777" w:rsidR="00002B22" w:rsidRPr="00527F67" w:rsidRDefault="00002B22" w:rsidP="008822DB">
            <w:pPr>
              <w:pStyle w:val="NormalWeb"/>
              <w:spacing w:before="0" w:beforeAutospacing="0" w:after="0" w:afterAutospacing="0" w:line="360" w:lineRule="auto"/>
              <w:contextualSpacing/>
              <w:rPr>
                <w:ins w:id="993" w:author="Li Wu" w:date="2016-06-27T13:11:00Z"/>
                <w:b/>
                <w:lang w:val="en-GB"/>
              </w:rPr>
            </w:pPr>
            <w:ins w:id="994" w:author="Li Wu" w:date="2016-06-27T13:11:00Z">
              <w:r w:rsidRPr="00527F67">
                <w:rPr>
                  <w:b/>
                  <w:lang w:val="en-GB"/>
                </w:rPr>
                <w:t>shRNA</w:t>
              </w:r>
            </w:ins>
          </w:p>
        </w:tc>
        <w:tc>
          <w:tcPr>
            <w:tcW w:w="7200" w:type="dxa"/>
            <w:shd w:val="clear" w:color="auto" w:fill="auto"/>
          </w:tcPr>
          <w:p w14:paraId="3521BB6E" w14:textId="77777777" w:rsidR="00002B22" w:rsidRPr="00527F67" w:rsidRDefault="00002B22" w:rsidP="008822DB">
            <w:pPr>
              <w:pStyle w:val="NormalWeb"/>
              <w:spacing w:before="0" w:beforeAutospacing="0" w:after="0" w:afterAutospacing="0" w:line="360" w:lineRule="auto"/>
              <w:contextualSpacing/>
              <w:rPr>
                <w:ins w:id="995" w:author="Li Wu" w:date="2016-06-27T13:11:00Z"/>
                <w:b/>
                <w:lang w:val="en-GB"/>
              </w:rPr>
            </w:pPr>
            <w:ins w:id="996" w:author="Li Wu" w:date="2016-06-27T13:11:00Z">
              <w:r w:rsidRPr="00527F67">
                <w:rPr>
                  <w:b/>
                  <w:lang w:val="en-GB"/>
                </w:rPr>
                <w:t>Sequences (5’-3’)</w:t>
              </w:r>
            </w:ins>
          </w:p>
        </w:tc>
      </w:tr>
      <w:tr w:rsidR="00002B22" w:rsidRPr="00527F67" w14:paraId="590FC22B" w14:textId="77777777" w:rsidTr="00002B22">
        <w:trPr>
          <w:tblHeader/>
          <w:ins w:id="997" w:author="Li Wu" w:date="2016-06-27T13:11:00Z"/>
        </w:trPr>
        <w:tc>
          <w:tcPr>
            <w:tcW w:w="2358" w:type="dxa"/>
            <w:shd w:val="clear" w:color="auto" w:fill="auto"/>
          </w:tcPr>
          <w:p w14:paraId="73583A01" w14:textId="77777777" w:rsidR="00002B22" w:rsidRPr="00527F67" w:rsidRDefault="00002B22" w:rsidP="008822DB">
            <w:pPr>
              <w:pStyle w:val="NormalWeb"/>
              <w:spacing w:before="0" w:beforeAutospacing="0" w:after="0" w:afterAutospacing="0" w:line="360" w:lineRule="auto"/>
              <w:contextualSpacing/>
              <w:rPr>
                <w:ins w:id="998" w:author="Li Wu" w:date="2016-06-27T13:11:00Z"/>
                <w:lang w:val="en-GB"/>
              </w:rPr>
            </w:pPr>
            <w:ins w:id="999" w:author="Li Wu" w:date="2016-06-27T13:11:00Z">
              <w:r w:rsidRPr="00527F67">
                <w:rPr>
                  <w:lang w:val="en-GB"/>
                </w:rPr>
                <w:t>Non-specific (vector) control</w:t>
              </w:r>
            </w:ins>
          </w:p>
        </w:tc>
        <w:tc>
          <w:tcPr>
            <w:tcW w:w="7200" w:type="dxa"/>
            <w:shd w:val="clear" w:color="auto" w:fill="auto"/>
          </w:tcPr>
          <w:p w14:paraId="1AB62756" w14:textId="2B004E0A" w:rsidR="00002B22" w:rsidRPr="00527F67" w:rsidRDefault="00002B22" w:rsidP="00002B22">
            <w:pPr>
              <w:pStyle w:val="NormalWeb"/>
              <w:spacing w:before="0" w:beforeAutospacing="0" w:after="0" w:afterAutospacing="0" w:line="360" w:lineRule="auto"/>
              <w:contextualSpacing/>
              <w:rPr>
                <w:ins w:id="1000" w:author="Li Wu" w:date="2016-06-27T13:11:00Z"/>
                <w:lang w:val="en-GB"/>
              </w:rPr>
            </w:pPr>
            <w:ins w:id="1001" w:author="Li Wu" w:date="2016-06-27T13:11:00Z">
              <w:r w:rsidRPr="00527F67">
                <w:t>CCGGCAACAAGATGAAGAGCACCAACTCGAGTTGGTGCTCTTCATCTTGTTGTTTTT</w:t>
              </w:r>
            </w:ins>
          </w:p>
        </w:tc>
      </w:tr>
      <w:tr w:rsidR="00002B22" w:rsidRPr="00527F67" w14:paraId="4145A569" w14:textId="77777777" w:rsidTr="00002B22">
        <w:trPr>
          <w:tblHeader/>
          <w:ins w:id="1002" w:author="Li Wu" w:date="2016-06-27T13:11:00Z"/>
        </w:trPr>
        <w:tc>
          <w:tcPr>
            <w:tcW w:w="2358" w:type="dxa"/>
            <w:shd w:val="clear" w:color="auto" w:fill="auto"/>
          </w:tcPr>
          <w:p w14:paraId="4C98C0BD" w14:textId="77777777" w:rsidR="00002B22" w:rsidRPr="00527F67" w:rsidRDefault="00002B22" w:rsidP="008822DB">
            <w:pPr>
              <w:pStyle w:val="NormalWeb"/>
              <w:spacing w:before="0" w:beforeAutospacing="0" w:after="0" w:afterAutospacing="0" w:line="360" w:lineRule="auto"/>
              <w:contextualSpacing/>
              <w:rPr>
                <w:ins w:id="1003" w:author="Li Wu" w:date="2016-06-27T13:11:00Z"/>
                <w:lang w:val="en-GB"/>
              </w:rPr>
            </w:pPr>
            <w:ins w:id="1004" w:author="Li Wu" w:date="2016-06-27T13:11:00Z">
              <w:r w:rsidRPr="00527F67">
                <w:rPr>
                  <w:lang w:val="en-GB"/>
                </w:rPr>
                <w:t>YTHDF1</w:t>
              </w:r>
            </w:ins>
          </w:p>
        </w:tc>
        <w:tc>
          <w:tcPr>
            <w:tcW w:w="7200" w:type="dxa"/>
            <w:shd w:val="clear" w:color="auto" w:fill="auto"/>
          </w:tcPr>
          <w:p w14:paraId="1B26F9B0" w14:textId="180BAA4E" w:rsidR="00002B22" w:rsidRPr="00527F67" w:rsidRDefault="00002B22" w:rsidP="00002B22">
            <w:pPr>
              <w:pStyle w:val="NormalWeb"/>
              <w:spacing w:before="0" w:beforeAutospacing="0" w:after="0" w:afterAutospacing="0" w:line="360" w:lineRule="auto"/>
              <w:contextualSpacing/>
              <w:rPr>
                <w:ins w:id="1005" w:author="Li Wu" w:date="2016-06-27T13:11:00Z"/>
                <w:lang w:val="en-GB"/>
              </w:rPr>
            </w:pPr>
            <w:ins w:id="1006" w:author="Li Wu" w:date="2016-06-27T13:11:00Z">
              <w:r w:rsidRPr="00527F67">
                <w:rPr>
                  <w:color w:val="000000"/>
                  <w:shd w:val="clear" w:color="auto" w:fill="FFFFFF"/>
                </w:rPr>
                <w:t>CCGGCCCGAAAGAGTTTGAGTGGAACTCGAGTTCCACTCAAACTCTTTCGGGTTTTTG</w:t>
              </w:r>
            </w:ins>
          </w:p>
        </w:tc>
      </w:tr>
      <w:tr w:rsidR="00002B22" w:rsidRPr="00527F67" w14:paraId="52D6F424" w14:textId="77777777" w:rsidTr="00002B22">
        <w:trPr>
          <w:tblHeader/>
          <w:ins w:id="1007" w:author="Li Wu" w:date="2016-06-27T13:11:00Z"/>
        </w:trPr>
        <w:tc>
          <w:tcPr>
            <w:tcW w:w="2358" w:type="dxa"/>
            <w:shd w:val="clear" w:color="auto" w:fill="auto"/>
          </w:tcPr>
          <w:p w14:paraId="27E78A22" w14:textId="77777777" w:rsidR="00002B22" w:rsidRPr="00527F67" w:rsidRDefault="00002B22" w:rsidP="008822DB">
            <w:pPr>
              <w:pStyle w:val="NormalWeb"/>
              <w:spacing w:before="0" w:beforeAutospacing="0" w:after="0" w:afterAutospacing="0" w:line="360" w:lineRule="auto"/>
              <w:contextualSpacing/>
              <w:rPr>
                <w:ins w:id="1008" w:author="Li Wu" w:date="2016-06-27T13:11:00Z"/>
                <w:lang w:val="en-GB"/>
              </w:rPr>
            </w:pPr>
            <w:ins w:id="1009" w:author="Li Wu" w:date="2016-06-27T13:11:00Z">
              <w:r w:rsidRPr="00527F67">
                <w:rPr>
                  <w:lang w:val="en-GB"/>
                </w:rPr>
                <w:t>YTHDF2</w:t>
              </w:r>
            </w:ins>
          </w:p>
        </w:tc>
        <w:tc>
          <w:tcPr>
            <w:tcW w:w="7200" w:type="dxa"/>
            <w:shd w:val="clear" w:color="auto" w:fill="auto"/>
          </w:tcPr>
          <w:p w14:paraId="78AAFDC9" w14:textId="19C87F47" w:rsidR="00002B22" w:rsidRPr="00527F67" w:rsidRDefault="00002B22" w:rsidP="00002B22">
            <w:pPr>
              <w:pStyle w:val="NormalWeb"/>
              <w:spacing w:before="0" w:beforeAutospacing="0" w:after="0" w:afterAutospacing="0" w:line="360" w:lineRule="auto"/>
              <w:contextualSpacing/>
              <w:rPr>
                <w:ins w:id="1010" w:author="Li Wu" w:date="2016-06-27T13:11:00Z"/>
                <w:lang w:val="en-GB"/>
              </w:rPr>
            </w:pPr>
            <w:ins w:id="1011" w:author="Li Wu" w:date="2016-06-27T13:11:00Z">
              <w:r w:rsidRPr="00527F67">
                <w:rPr>
                  <w:color w:val="000000"/>
                  <w:shd w:val="clear" w:color="auto" w:fill="FFFFFF"/>
                </w:rPr>
                <w:t>CCGGCGGTCCATTAATAACTATAACCTCGAGGTTATAGTTATTAATGGACCGTTTTTG</w:t>
              </w:r>
            </w:ins>
          </w:p>
        </w:tc>
      </w:tr>
      <w:tr w:rsidR="00002B22" w:rsidRPr="00527F67" w14:paraId="602A6043" w14:textId="77777777" w:rsidTr="00002B22">
        <w:trPr>
          <w:tblHeader/>
          <w:ins w:id="1012" w:author="Li Wu" w:date="2016-06-27T13:11:00Z"/>
        </w:trPr>
        <w:tc>
          <w:tcPr>
            <w:tcW w:w="2358" w:type="dxa"/>
            <w:shd w:val="clear" w:color="auto" w:fill="auto"/>
          </w:tcPr>
          <w:p w14:paraId="1B60E71E" w14:textId="77777777" w:rsidR="00002B22" w:rsidRPr="00527F67" w:rsidRDefault="00002B22" w:rsidP="008822DB">
            <w:pPr>
              <w:pStyle w:val="NormalWeb"/>
              <w:spacing w:before="0" w:beforeAutospacing="0" w:after="0" w:afterAutospacing="0" w:line="360" w:lineRule="auto"/>
              <w:contextualSpacing/>
              <w:rPr>
                <w:ins w:id="1013" w:author="Li Wu" w:date="2016-06-27T13:11:00Z"/>
                <w:lang w:val="en-GB"/>
              </w:rPr>
            </w:pPr>
            <w:ins w:id="1014" w:author="Li Wu" w:date="2016-06-27T13:11:00Z">
              <w:r w:rsidRPr="00527F67">
                <w:rPr>
                  <w:lang w:val="en-GB"/>
                </w:rPr>
                <w:t>YTHDF3</w:t>
              </w:r>
            </w:ins>
          </w:p>
        </w:tc>
        <w:tc>
          <w:tcPr>
            <w:tcW w:w="7200" w:type="dxa"/>
            <w:shd w:val="clear" w:color="auto" w:fill="auto"/>
          </w:tcPr>
          <w:p w14:paraId="6F8F1BCC" w14:textId="4BC4CFAF" w:rsidR="00002B22" w:rsidRPr="00527F67" w:rsidRDefault="00002B22" w:rsidP="00002B22">
            <w:pPr>
              <w:pStyle w:val="NormalWeb"/>
              <w:spacing w:before="0" w:beforeAutospacing="0" w:after="0" w:afterAutospacing="0" w:line="360" w:lineRule="auto"/>
              <w:contextualSpacing/>
              <w:rPr>
                <w:ins w:id="1015" w:author="Li Wu" w:date="2016-06-27T13:11:00Z"/>
                <w:lang w:val="en-GB"/>
              </w:rPr>
            </w:pPr>
            <w:ins w:id="1016" w:author="Li Wu" w:date="2016-06-27T13:11:00Z">
              <w:r w:rsidRPr="00527F67">
                <w:rPr>
                  <w:color w:val="000000"/>
                  <w:shd w:val="clear" w:color="auto" w:fill="FFFFFF"/>
                </w:rPr>
                <w:t>CCGGGATAAGTGGAAGGGCAAATTTCTCGAGAAATTTGCCCTTCCACTTATCTTTTTG</w:t>
              </w:r>
            </w:ins>
          </w:p>
        </w:tc>
      </w:tr>
    </w:tbl>
    <w:p w14:paraId="43CC1A16" w14:textId="77777777" w:rsidR="00002B22" w:rsidRDefault="00002B22" w:rsidP="00002B22">
      <w:pPr>
        <w:spacing w:after="0" w:line="360" w:lineRule="auto"/>
        <w:contextualSpacing/>
        <w:rPr>
          <w:ins w:id="1017" w:author="Li Wu" w:date="2016-06-27T13:11:00Z"/>
          <w:rFonts w:eastAsia="Times New Roman"/>
          <w:b/>
          <w:bCs/>
          <w:color w:val="000000"/>
          <w:kern w:val="24"/>
        </w:rPr>
      </w:pPr>
      <w:ins w:id="1018" w:author="Li Wu" w:date="2016-06-27T13:11:00Z">
        <w:r>
          <w:rPr>
            <w:b/>
            <w:bCs/>
            <w:color w:val="000000"/>
            <w:kern w:val="24"/>
          </w:rPr>
          <w:br w:type="page"/>
        </w:r>
      </w:ins>
    </w:p>
    <w:p w14:paraId="0811A938" w14:textId="454EAD8B" w:rsidR="00002B22" w:rsidRDefault="00002B22" w:rsidP="00002B22">
      <w:pPr>
        <w:pStyle w:val="NormalWeb"/>
        <w:spacing w:line="360" w:lineRule="auto"/>
        <w:contextualSpacing/>
        <w:rPr>
          <w:ins w:id="1019" w:author="Li Wu" w:date="2016-06-27T13:11:00Z"/>
          <w:b/>
          <w:lang w:val="en-GB"/>
        </w:rPr>
      </w:pPr>
      <w:ins w:id="1020" w:author="Li Wu" w:date="2016-06-27T13:11:00Z">
        <w:r>
          <w:rPr>
            <w:b/>
            <w:bCs/>
          </w:rPr>
          <w:t>Table 2</w:t>
        </w:r>
        <w:r w:rsidRPr="00527F67">
          <w:rPr>
            <w:b/>
            <w:lang w:val="en-GB"/>
          </w:rPr>
          <w:t>. The siRNA sequences used in this study.</w:t>
        </w:r>
      </w:ins>
    </w:p>
    <w:p w14:paraId="28957A0D" w14:textId="77777777" w:rsidR="00002B22" w:rsidRPr="00527F67" w:rsidRDefault="00002B22" w:rsidP="00002B22">
      <w:pPr>
        <w:pStyle w:val="NormalWeb"/>
        <w:spacing w:line="360" w:lineRule="auto"/>
        <w:contextualSpacing/>
        <w:rPr>
          <w:ins w:id="1021" w:author="Li Wu" w:date="2016-06-27T13:11:00Z"/>
          <w:b/>
          <w:lang w:val="en-G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6997"/>
      </w:tblGrid>
      <w:tr w:rsidR="00002B22" w:rsidRPr="00527F67" w14:paraId="29AB2433" w14:textId="77777777" w:rsidTr="008822DB">
        <w:trPr>
          <w:trHeight w:val="530"/>
          <w:tblHeader/>
          <w:ins w:id="1022" w:author="Li Wu" w:date="2016-06-27T13:11:00Z"/>
        </w:trPr>
        <w:tc>
          <w:tcPr>
            <w:tcW w:w="2358" w:type="dxa"/>
            <w:shd w:val="clear" w:color="auto" w:fill="auto"/>
          </w:tcPr>
          <w:p w14:paraId="0977FAC0" w14:textId="77777777" w:rsidR="00002B22" w:rsidRPr="00527F67" w:rsidRDefault="00002B22" w:rsidP="008822DB">
            <w:pPr>
              <w:pStyle w:val="NormalWeb"/>
              <w:spacing w:line="360" w:lineRule="auto"/>
              <w:contextualSpacing/>
              <w:rPr>
                <w:ins w:id="1023" w:author="Li Wu" w:date="2016-06-27T13:11:00Z"/>
                <w:b/>
                <w:lang w:val="en-GB"/>
              </w:rPr>
            </w:pPr>
            <w:ins w:id="1024" w:author="Li Wu" w:date="2016-06-27T13:11:00Z">
              <w:r w:rsidRPr="00527F67">
                <w:rPr>
                  <w:b/>
                  <w:lang w:val="en-GB"/>
                </w:rPr>
                <w:t>siRNA</w:t>
              </w:r>
            </w:ins>
          </w:p>
        </w:tc>
        <w:tc>
          <w:tcPr>
            <w:tcW w:w="6997" w:type="dxa"/>
            <w:shd w:val="clear" w:color="auto" w:fill="auto"/>
          </w:tcPr>
          <w:p w14:paraId="5ADB49CD" w14:textId="77777777" w:rsidR="00002B22" w:rsidRPr="00527F67" w:rsidRDefault="00002B22" w:rsidP="008822DB">
            <w:pPr>
              <w:pStyle w:val="NormalWeb"/>
              <w:spacing w:line="360" w:lineRule="auto"/>
              <w:contextualSpacing/>
              <w:rPr>
                <w:ins w:id="1025" w:author="Li Wu" w:date="2016-06-27T13:11:00Z"/>
                <w:b/>
                <w:lang w:val="en-GB"/>
              </w:rPr>
            </w:pPr>
            <w:ins w:id="1026" w:author="Li Wu" w:date="2016-06-27T13:11:00Z">
              <w:r w:rsidRPr="00527F67">
                <w:rPr>
                  <w:b/>
                  <w:lang w:val="en-GB"/>
                </w:rPr>
                <w:t>Sequences (5’-3’)</w:t>
              </w:r>
            </w:ins>
          </w:p>
        </w:tc>
      </w:tr>
      <w:tr w:rsidR="00002B22" w:rsidRPr="00527F67" w14:paraId="01743A7B" w14:textId="77777777" w:rsidTr="008822DB">
        <w:trPr>
          <w:tblHeader/>
          <w:ins w:id="1027" w:author="Li Wu" w:date="2016-06-27T13:11:00Z"/>
        </w:trPr>
        <w:tc>
          <w:tcPr>
            <w:tcW w:w="2358" w:type="dxa"/>
            <w:shd w:val="clear" w:color="auto" w:fill="auto"/>
          </w:tcPr>
          <w:p w14:paraId="2598937E" w14:textId="77777777" w:rsidR="00002B22" w:rsidRPr="00527F67" w:rsidRDefault="00002B22" w:rsidP="008822DB">
            <w:pPr>
              <w:pStyle w:val="NormalWeb"/>
              <w:spacing w:line="360" w:lineRule="auto"/>
              <w:contextualSpacing/>
              <w:rPr>
                <w:ins w:id="1028" w:author="Li Wu" w:date="2016-06-27T13:11:00Z"/>
                <w:lang w:val="en-GB"/>
              </w:rPr>
            </w:pPr>
            <w:ins w:id="1029" w:author="Li Wu" w:date="2016-06-27T13:11:00Z">
              <w:r w:rsidRPr="00527F67">
                <w:rPr>
                  <w:lang w:val="en-GB"/>
                </w:rPr>
                <w:t>METTL3</w:t>
              </w:r>
            </w:ins>
          </w:p>
        </w:tc>
        <w:tc>
          <w:tcPr>
            <w:tcW w:w="6997" w:type="dxa"/>
            <w:shd w:val="clear" w:color="auto" w:fill="auto"/>
          </w:tcPr>
          <w:p w14:paraId="695F0FE1" w14:textId="77777777" w:rsidR="00002B22" w:rsidRPr="00527F67" w:rsidRDefault="00002B22" w:rsidP="008822DB">
            <w:pPr>
              <w:pStyle w:val="NormalWeb"/>
              <w:spacing w:line="360" w:lineRule="auto"/>
              <w:contextualSpacing/>
              <w:rPr>
                <w:ins w:id="1030" w:author="Li Wu" w:date="2016-06-27T13:11:00Z"/>
              </w:rPr>
            </w:pPr>
            <w:ins w:id="1031" w:author="Li Wu" w:date="2016-06-27T13:11:00Z">
              <w:r w:rsidRPr="00C70ECB">
                <w:t>5’-</w:t>
              </w:r>
              <w:r w:rsidRPr="00527F67">
                <w:t>CTGCAAGTATGTTCACTATGA</w:t>
              </w:r>
              <w:r w:rsidRPr="00C70ECB">
                <w:t>-3’</w:t>
              </w:r>
            </w:ins>
          </w:p>
          <w:p w14:paraId="7EF11309" w14:textId="77777777" w:rsidR="00002B22" w:rsidRPr="00527F67" w:rsidRDefault="00002B22" w:rsidP="008822DB">
            <w:pPr>
              <w:pStyle w:val="NormalWeb"/>
              <w:spacing w:line="360" w:lineRule="auto"/>
              <w:contextualSpacing/>
              <w:rPr>
                <w:ins w:id="1032" w:author="Li Wu" w:date="2016-06-27T13:11:00Z"/>
                <w:lang w:val="en-GB"/>
              </w:rPr>
            </w:pPr>
            <w:ins w:id="1033" w:author="Li Wu" w:date="2016-06-27T13:11:00Z">
              <w:r w:rsidRPr="00C70ECB">
                <w:t>5’-</w:t>
              </w:r>
              <w:r w:rsidRPr="00527F67">
                <w:t>AGGAGCCAGCCAAGAAATCAA</w:t>
              </w:r>
              <w:r w:rsidRPr="00C70ECB">
                <w:t>-3’</w:t>
              </w:r>
            </w:ins>
          </w:p>
        </w:tc>
      </w:tr>
      <w:tr w:rsidR="00002B22" w:rsidRPr="00527F67" w14:paraId="2C8E6F61" w14:textId="77777777" w:rsidTr="008822DB">
        <w:trPr>
          <w:trHeight w:val="818"/>
          <w:tblHeader/>
          <w:ins w:id="1034" w:author="Li Wu" w:date="2016-06-27T13:11:00Z"/>
        </w:trPr>
        <w:tc>
          <w:tcPr>
            <w:tcW w:w="2358" w:type="dxa"/>
            <w:shd w:val="clear" w:color="auto" w:fill="auto"/>
          </w:tcPr>
          <w:p w14:paraId="62F43E0C" w14:textId="77777777" w:rsidR="00002B22" w:rsidRPr="00527F67" w:rsidRDefault="00002B22" w:rsidP="008822DB">
            <w:pPr>
              <w:pStyle w:val="NormalWeb"/>
              <w:spacing w:line="360" w:lineRule="auto"/>
              <w:contextualSpacing/>
              <w:rPr>
                <w:ins w:id="1035" w:author="Li Wu" w:date="2016-06-27T13:11:00Z"/>
                <w:lang w:val="en-GB"/>
              </w:rPr>
            </w:pPr>
            <w:ins w:id="1036" w:author="Li Wu" w:date="2016-06-27T13:11:00Z">
              <w:r w:rsidRPr="00527F67">
                <w:rPr>
                  <w:lang w:val="en-GB"/>
                </w:rPr>
                <w:t>METTL14</w:t>
              </w:r>
            </w:ins>
          </w:p>
        </w:tc>
        <w:tc>
          <w:tcPr>
            <w:tcW w:w="6997" w:type="dxa"/>
            <w:shd w:val="clear" w:color="auto" w:fill="auto"/>
          </w:tcPr>
          <w:p w14:paraId="4EFD497F" w14:textId="77777777" w:rsidR="00002B22" w:rsidRPr="00527F67" w:rsidRDefault="00002B22" w:rsidP="008822DB">
            <w:pPr>
              <w:pStyle w:val="NormalWeb"/>
              <w:spacing w:line="360" w:lineRule="auto"/>
              <w:contextualSpacing/>
              <w:rPr>
                <w:ins w:id="1037" w:author="Li Wu" w:date="2016-06-27T13:11:00Z"/>
              </w:rPr>
            </w:pPr>
            <w:ins w:id="1038" w:author="Li Wu" w:date="2016-06-27T13:11:00Z">
              <w:r w:rsidRPr="00C70ECB">
                <w:t>5’-</w:t>
              </w:r>
              <w:r w:rsidRPr="00527F67">
                <w:t>TGGTGCCGTGTTAAATAGCAA</w:t>
              </w:r>
              <w:r w:rsidRPr="00C70ECB">
                <w:t>-3’</w:t>
              </w:r>
            </w:ins>
          </w:p>
          <w:p w14:paraId="65F96B18" w14:textId="77777777" w:rsidR="00002B22" w:rsidRPr="00527F67" w:rsidRDefault="00002B22" w:rsidP="008822DB">
            <w:pPr>
              <w:pStyle w:val="NormalWeb"/>
              <w:spacing w:line="360" w:lineRule="auto"/>
              <w:contextualSpacing/>
              <w:rPr>
                <w:ins w:id="1039" w:author="Li Wu" w:date="2016-06-27T13:11:00Z"/>
                <w:lang w:val="en-GB"/>
              </w:rPr>
            </w:pPr>
            <w:ins w:id="1040" w:author="Li Wu" w:date="2016-06-27T13:11:00Z">
              <w:r w:rsidRPr="00C70ECB">
                <w:t>5’-</w:t>
              </w:r>
              <w:r w:rsidRPr="00527F67">
                <w:t>AAGGATGAGTTAATAGCTAAA</w:t>
              </w:r>
              <w:r w:rsidRPr="00C70ECB">
                <w:t>-3’</w:t>
              </w:r>
            </w:ins>
          </w:p>
        </w:tc>
      </w:tr>
      <w:tr w:rsidR="00002B22" w:rsidRPr="00527F67" w14:paraId="722E3C2B" w14:textId="77777777" w:rsidTr="008822DB">
        <w:trPr>
          <w:trHeight w:val="719"/>
          <w:tblHeader/>
          <w:ins w:id="1041" w:author="Li Wu" w:date="2016-06-27T13:11:00Z"/>
        </w:trPr>
        <w:tc>
          <w:tcPr>
            <w:tcW w:w="2358" w:type="dxa"/>
            <w:shd w:val="clear" w:color="auto" w:fill="auto"/>
          </w:tcPr>
          <w:p w14:paraId="6F53B926" w14:textId="77777777" w:rsidR="00002B22" w:rsidRPr="00527F67" w:rsidRDefault="00002B22" w:rsidP="008822DB">
            <w:pPr>
              <w:pStyle w:val="NormalWeb"/>
              <w:spacing w:line="360" w:lineRule="auto"/>
              <w:contextualSpacing/>
              <w:rPr>
                <w:ins w:id="1042" w:author="Li Wu" w:date="2016-06-27T13:11:00Z"/>
                <w:lang w:val="en-GB"/>
              </w:rPr>
            </w:pPr>
            <w:ins w:id="1043" w:author="Li Wu" w:date="2016-06-27T13:11:00Z">
              <w:r w:rsidRPr="00527F67">
                <w:rPr>
                  <w:lang w:val="en-GB"/>
                </w:rPr>
                <w:t>FTO</w:t>
              </w:r>
            </w:ins>
          </w:p>
        </w:tc>
        <w:tc>
          <w:tcPr>
            <w:tcW w:w="6997" w:type="dxa"/>
            <w:shd w:val="clear" w:color="auto" w:fill="auto"/>
          </w:tcPr>
          <w:p w14:paraId="79F2C9A2" w14:textId="77777777" w:rsidR="00002B22" w:rsidRPr="00527F67" w:rsidRDefault="00002B22" w:rsidP="008822DB">
            <w:pPr>
              <w:pStyle w:val="NormalWeb"/>
              <w:spacing w:line="360" w:lineRule="auto"/>
              <w:contextualSpacing/>
              <w:rPr>
                <w:ins w:id="1044" w:author="Li Wu" w:date="2016-06-27T13:11:00Z"/>
                <w:lang w:val="en-GB"/>
              </w:rPr>
            </w:pPr>
            <w:ins w:id="1045" w:author="Li Wu" w:date="2016-06-27T13:11:00Z">
              <w:r w:rsidRPr="00C70ECB">
                <w:t>5’-</w:t>
              </w:r>
              <w:r w:rsidRPr="00527F67">
                <w:t>AAATAGCCGCTGCTTGTGAGA</w:t>
              </w:r>
              <w:r w:rsidRPr="00C70ECB">
                <w:t>-3’</w:t>
              </w:r>
            </w:ins>
          </w:p>
        </w:tc>
      </w:tr>
      <w:tr w:rsidR="00002B22" w:rsidRPr="00527F67" w14:paraId="472086B9" w14:textId="77777777" w:rsidTr="008822DB">
        <w:trPr>
          <w:trHeight w:val="719"/>
          <w:tblHeader/>
          <w:ins w:id="1046" w:author="Li Wu" w:date="2016-06-27T13:11:00Z"/>
        </w:trPr>
        <w:tc>
          <w:tcPr>
            <w:tcW w:w="2358" w:type="dxa"/>
            <w:shd w:val="clear" w:color="auto" w:fill="auto"/>
          </w:tcPr>
          <w:p w14:paraId="72C7223F" w14:textId="77777777" w:rsidR="00002B22" w:rsidRPr="00527F67" w:rsidRDefault="00002B22" w:rsidP="008822DB">
            <w:pPr>
              <w:pStyle w:val="NormalWeb"/>
              <w:spacing w:line="360" w:lineRule="auto"/>
              <w:contextualSpacing/>
              <w:rPr>
                <w:ins w:id="1047" w:author="Li Wu" w:date="2016-06-27T13:11:00Z"/>
                <w:lang w:val="en-GB"/>
              </w:rPr>
            </w:pPr>
            <w:ins w:id="1048" w:author="Li Wu" w:date="2016-06-27T13:11:00Z">
              <w:r>
                <w:rPr>
                  <w:lang w:val="en-GB"/>
                </w:rPr>
                <w:t>AlkBH5</w:t>
              </w:r>
            </w:ins>
          </w:p>
        </w:tc>
        <w:tc>
          <w:tcPr>
            <w:tcW w:w="6997" w:type="dxa"/>
            <w:shd w:val="clear" w:color="auto" w:fill="auto"/>
          </w:tcPr>
          <w:p w14:paraId="5C79C8FD" w14:textId="77777777" w:rsidR="00002B22" w:rsidRPr="00527F67" w:rsidRDefault="00002B22" w:rsidP="008822DB">
            <w:pPr>
              <w:pStyle w:val="NormalWeb"/>
              <w:spacing w:line="360" w:lineRule="auto"/>
              <w:contextualSpacing/>
              <w:rPr>
                <w:ins w:id="1049" w:author="Li Wu" w:date="2016-06-27T13:11:00Z"/>
              </w:rPr>
            </w:pPr>
            <w:ins w:id="1050" w:author="Li Wu" w:date="2016-06-27T13:11:00Z">
              <w:r w:rsidRPr="00C70ECB">
                <w:t>5’-AAACAAGTACTTCTTCGGCGA-3’</w:t>
              </w:r>
            </w:ins>
          </w:p>
        </w:tc>
      </w:tr>
    </w:tbl>
    <w:p w14:paraId="0E0BD3A3" w14:textId="77777777" w:rsidR="00002B22" w:rsidRDefault="00002B22">
      <w:pPr>
        <w:spacing w:after="0" w:line="240" w:lineRule="auto"/>
        <w:rPr>
          <w:ins w:id="1051" w:author="Li Wu" w:date="2016-06-27T13:11:00Z"/>
          <w:b/>
          <w:bCs/>
        </w:rPr>
      </w:pPr>
      <w:ins w:id="1052" w:author="Li Wu" w:date="2016-06-27T13:11:00Z">
        <w:r>
          <w:rPr>
            <w:b/>
            <w:bCs/>
          </w:rPr>
          <w:br w:type="page"/>
        </w:r>
      </w:ins>
    </w:p>
    <w:p w14:paraId="551ACF43" w14:textId="7593F2DA" w:rsidR="00002B22" w:rsidRDefault="00002B22" w:rsidP="00002B22">
      <w:pPr>
        <w:spacing w:line="360" w:lineRule="auto"/>
        <w:contextualSpacing/>
        <w:rPr>
          <w:ins w:id="1053" w:author="Li Wu" w:date="2016-06-27T13:11:00Z"/>
          <w:b/>
          <w:lang w:val="en-GB"/>
        </w:rPr>
      </w:pPr>
      <w:ins w:id="1054" w:author="Li Wu" w:date="2016-06-27T13:11:00Z">
        <w:r>
          <w:rPr>
            <w:b/>
            <w:bCs/>
          </w:rPr>
          <w:t>Table 3</w:t>
        </w:r>
        <w:r w:rsidRPr="00527F67">
          <w:rPr>
            <w:b/>
            <w:lang w:val="en-GB"/>
          </w:rPr>
          <w:t>. Sequences of PCR primers and probes used in this study</w:t>
        </w:r>
        <w:r w:rsidR="00793810">
          <w:rPr>
            <w:b/>
            <w:lang w:val="en-GB"/>
          </w:rPr>
          <w:t>.</w:t>
        </w:r>
      </w:ins>
    </w:p>
    <w:p w14:paraId="008E1F5A" w14:textId="77777777" w:rsidR="00002B22" w:rsidRPr="00FA0946" w:rsidRDefault="00002B22" w:rsidP="00002B22">
      <w:pPr>
        <w:spacing w:line="360" w:lineRule="auto"/>
        <w:contextualSpacing/>
        <w:rPr>
          <w:ins w:id="1055" w:author="Li Wu" w:date="2016-06-27T13:11:00Z"/>
          <w:rFonts w:eastAsia="Times New Roman"/>
          <w:b/>
          <w:lang w:val="en-G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438"/>
        <w:gridCol w:w="5917"/>
      </w:tblGrid>
      <w:tr w:rsidR="00002B22" w:rsidRPr="00527F67" w14:paraId="0577D111" w14:textId="77777777" w:rsidTr="008822DB">
        <w:trPr>
          <w:trHeight w:val="431"/>
          <w:ins w:id="1056" w:author="Li Wu" w:date="2016-06-27T13:11:00Z"/>
        </w:trPr>
        <w:tc>
          <w:tcPr>
            <w:tcW w:w="3438" w:type="dxa"/>
            <w:shd w:val="clear" w:color="auto" w:fill="auto"/>
          </w:tcPr>
          <w:p w14:paraId="67556349" w14:textId="77777777" w:rsidR="00002B22" w:rsidRPr="00527F67" w:rsidRDefault="00002B22" w:rsidP="008822DB">
            <w:pPr>
              <w:pStyle w:val="NormalWeb"/>
              <w:spacing w:before="0" w:beforeAutospacing="0" w:after="0" w:afterAutospacing="0" w:line="360" w:lineRule="auto"/>
              <w:contextualSpacing/>
              <w:rPr>
                <w:ins w:id="1057" w:author="Li Wu" w:date="2016-06-27T13:11:00Z"/>
                <w:b/>
                <w:lang w:val="en-GB"/>
              </w:rPr>
            </w:pPr>
            <w:ins w:id="1058" w:author="Li Wu" w:date="2016-06-27T13:11:00Z">
              <w:r w:rsidRPr="00527F67">
                <w:rPr>
                  <w:b/>
                  <w:lang w:val="en-GB"/>
                </w:rPr>
                <w:t>Primers</w:t>
              </w:r>
            </w:ins>
          </w:p>
        </w:tc>
        <w:tc>
          <w:tcPr>
            <w:tcW w:w="5917" w:type="dxa"/>
            <w:shd w:val="clear" w:color="auto" w:fill="auto"/>
          </w:tcPr>
          <w:p w14:paraId="51CECC13" w14:textId="77777777" w:rsidR="00002B22" w:rsidRPr="00527F67" w:rsidRDefault="00002B22" w:rsidP="008822DB">
            <w:pPr>
              <w:pStyle w:val="NormalWeb"/>
              <w:spacing w:before="0" w:beforeAutospacing="0" w:after="0" w:afterAutospacing="0" w:line="360" w:lineRule="auto"/>
              <w:contextualSpacing/>
              <w:rPr>
                <w:ins w:id="1059" w:author="Li Wu" w:date="2016-06-27T13:11:00Z"/>
                <w:b/>
                <w:lang w:val="en-GB"/>
              </w:rPr>
            </w:pPr>
            <w:ins w:id="1060" w:author="Li Wu" w:date="2016-06-27T13:11:00Z">
              <w:r w:rsidRPr="00527F67">
                <w:rPr>
                  <w:b/>
                  <w:lang w:val="en-GB"/>
                </w:rPr>
                <w:t>Sequences (5’-3’)</w:t>
              </w:r>
            </w:ins>
          </w:p>
        </w:tc>
      </w:tr>
      <w:tr w:rsidR="00002B22" w:rsidRPr="00527F67" w14:paraId="3FE06B99" w14:textId="77777777" w:rsidTr="008822DB">
        <w:trPr>
          <w:ins w:id="1061" w:author="Li Wu" w:date="2016-06-27T13:11:00Z"/>
        </w:trPr>
        <w:tc>
          <w:tcPr>
            <w:tcW w:w="3438" w:type="dxa"/>
            <w:shd w:val="clear" w:color="auto" w:fill="auto"/>
          </w:tcPr>
          <w:p w14:paraId="609C3CAF" w14:textId="77777777" w:rsidR="00002B22" w:rsidRPr="00527F67" w:rsidRDefault="00002B22" w:rsidP="008822DB">
            <w:pPr>
              <w:pStyle w:val="NormalWeb"/>
              <w:spacing w:before="0" w:beforeAutospacing="0" w:after="0" w:afterAutospacing="0" w:line="360" w:lineRule="auto"/>
              <w:contextualSpacing/>
              <w:rPr>
                <w:ins w:id="1062" w:author="Li Wu" w:date="2016-06-27T13:11:00Z"/>
                <w:lang w:val="en-GB"/>
              </w:rPr>
            </w:pPr>
            <w:ins w:id="1063" w:author="Li Wu" w:date="2016-06-27T13:11:00Z">
              <w:r w:rsidRPr="00527F67">
                <w:rPr>
                  <w:lang w:val="en-GB"/>
                </w:rPr>
                <w:t xml:space="preserve">HIV-1 </w:t>
              </w:r>
              <w:r w:rsidRPr="00527F67">
                <w:rPr>
                  <w:i/>
                  <w:lang w:val="en-GB"/>
                </w:rPr>
                <w:t>gag</w:t>
              </w:r>
              <w:r w:rsidRPr="00527F67">
                <w:rPr>
                  <w:lang w:val="en-GB"/>
                </w:rPr>
                <w:t xml:space="preserve"> forward</w:t>
              </w:r>
            </w:ins>
          </w:p>
        </w:tc>
        <w:tc>
          <w:tcPr>
            <w:tcW w:w="5917" w:type="dxa"/>
            <w:shd w:val="clear" w:color="auto" w:fill="auto"/>
          </w:tcPr>
          <w:p w14:paraId="64D0F8AA" w14:textId="77777777" w:rsidR="00002B22" w:rsidRPr="00527F67" w:rsidRDefault="00002B22" w:rsidP="008822DB">
            <w:pPr>
              <w:pStyle w:val="NormalWeb"/>
              <w:spacing w:before="0" w:beforeAutospacing="0" w:after="0" w:afterAutospacing="0" w:line="360" w:lineRule="auto"/>
              <w:contextualSpacing/>
              <w:rPr>
                <w:ins w:id="1064" w:author="Li Wu" w:date="2016-06-27T13:11:00Z"/>
                <w:lang w:val="en-GB"/>
              </w:rPr>
            </w:pPr>
            <w:ins w:id="1065" w:author="Li Wu" w:date="2016-06-27T13:11:00Z">
              <w:r w:rsidRPr="00527F67">
                <w:rPr>
                  <w:lang w:val="en-GB"/>
                </w:rPr>
                <w:t>CTAGAACGATTCGCAGTTAATCCT</w:t>
              </w:r>
            </w:ins>
          </w:p>
        </w:tc>
      </w:tr>
      <w:tr w:rsidR="00002B22" w:rsidRPr="00527F67" w14:paraId="44B9DD97" w14:textId="77777777" w:rsidTr="008822DB">
        <w:trPr>
          <w:ins w:id="1066" w:author="Li Wu" w:date="2016-06-27T13:11:00Z"/>
        </w:trPr>
        <w:tc>
          <w:tcPr>
            <w:tcW w:w="3438" w:type="dxa"/>
            <w:shd w:val="clear" w:color="auto" w:fill="auto"/>
          </w:tcPr>
          <w:p w14:paraId="1F8C9E42" w14:textId="77777777" w:rsidR="00002B22" w:rsidRPr="00527F67" w:rsidRDefault="00002B22" w:rsidP="008822DB">
            <w:pPr>
              <w:pStyle w:val="NormalWeb"/>
              <w:spacing w:before="0" w:beforeAutospacing="0" w:after="0" w:afterAutospacing="0" w:line="360" w:lineRule="auto"/>
              <w:contextualSpacing/>
              <w:rPr>
                <w:ins w:id="1067" w:author="Li Wu" w:date="2016-06-27T13:11:00Z"/>
                <w:lang w:val="en-GB"/>
              </w:rPr>
            </w:pPr>
            <w:ins w:id="1068" w:author="Li Wu" w:date="2016-06-27T13:11:00Z">
              <w:r w:rsidRPr="00527F67">
                <w:rPr>
                  <w:lang w:val="en-GB"/>
                </w:rPr>
                <w:t xml:space="preserve">HIV-1 </w:t>
              </w:r>
              <w:r w:rsidRPr="00527F67">
                <w:rPr>
                  <w:i/>
                  <w:lang w:val="en-GB"/>
                </w:rPr>
                <w:t>gag</w:t>
              </w:r>
              <w:r w:rsidRPr="00527F67">
                <w:rPr>
                  <w:lang w:val="en-GB"/>
                </w:rPr>
                <w:t xml:space="preserve"> reverse</w:t>
              </w:r>
            </w:ins>
          </w:p>
        </w:tc>
        <w:tc>
          <w:tcPr>
            <w:tcW w:w="5917" w:type="dxa"/>
            <w:shd w:val="clear" w:color="auto" w:fill="auto"/>
          </w:tcPr>
          <w:p w14:paraId="709FFD00" w14:textId="77777777" w:rsidR="00002B22" w:rsidRPr="00527F67" w:rsidRDefault="00002B22" w:rsidP="008822DB">
            <w:pPr>
              <w:pStyle w:val="NormalWeb"/>
              <w:spacing w:before="0" w:beforeAutospacing="0" w:after="0" w:afterAutospacing="0" w:line="360" w:lineRule="auto"/>
              <w:contextualSpacing/>
              <w:rPr>
                <w:ins w:id="1069" w:author="Li Wu" w:date="2016-06-27T13:11:00Z"/>
                <w:lang w:val="en-GB"/>
              </w:rPr>
            </w:pPr>
            <w:ins w:id="1070" w:author="Li Wu" w:date="2016-06-27T13:11:00Z">
              <w:r w:rsidRPr="00527F67">
                <w:rPr>
                  <w:lang w:val="en-GB"/>
                </w:rPr>
                <w:t>CTATCCTTTGATGCACACAATAGAG</w:t>
              </w:r>
            </w:ins>
          </w:p>
        </w:tc>
      </w:tr>
      <w:tr w:rsidR="00002B22" w:rsidRPr="00527F67" w14:paraId="12A6DA31" w14:textId="77777777" w:rsidTr="008822DB">
        <w:trPr>
          <w:ins w:id="1071" w:author="Li Wu" w:date="2016-06-27T13:11:00Z"/>
        </w:trPr>
        <w:tc>
          <w:tcPr>
            <w:tcW w:w="3438" w:type="dxa"/>
            <w:shd w:val="clear" w:color="auto" w:fill="auto"/>
          </w:tcPr>
          <w:p w14:paraId="2976B59C" w14:textId="77777777" w:rsidR="00002B22" w:rsidRPr="00527F67" w:rsidRDefault="00002B22" w:rsidP="008822DB">
            <w:pPr>
              <w:pStyle w:val="NormalWeb"/>
              <w:spacing w:before="0" w:beforeAutospacing="0" w:after="0" w:afterAutospacing="0" w:line="360" w:lineRule="auto"/>
              <w:contextualSpacing/>
              <w:rPr>
                <w:ins w:id="1072" w:author="Li Wu" w:date="2016-06-27T13:11:00Z"/>
                <w:lang w:val="en-GB"/>
              </w:rPr>
            </w:pPr>
            <w:ins w:id="1073" w:author="Li Wu" w:date="2016-06-27T13:11:00Z">
              <w:r w:rsidRPr="00527F67">
                <w:rPr>
                  <w:lang w:val="en-GB"/>
                </w:rPr>
                <w:t>Unspliced GAPDH forward</w:t>
              </w:r>
            </w:ins>
          </w:p>
        </w:tc>
        <w:tc>
          <w:tcPr>
            <w:tcW w:w="5917" w:type="dxa"/>
            <w:shd w:val="clear" w:color="auto" w:fill="auto"/>
          </w:tcPr>
          <w:p w14:paraId="4A21EDA6" w14:textId="77777777" w:rsidR="00002B22" w:rsidRPr="00527F67" w:rsidRDefault="00002B22" w:rsidP="008822DB">
            <w:pPr>
              <w:pStyle w:val="NormalWeb"/>
              <w:spacing w:before="0" w:beforeAutospacing="0" w:after="0" w:afterAutospacing="0" w:line="360" w:lineRule="auto"/>
              <w:contextualSpacing/>
              <w:rPr>
                <w:ins w:id="1074" w:author="Li Wu" w:date="2016-06-27T13:11:00Z"/>
                <w:lang w:val="en-GB"/>
              </w:rPr>
            </w:pPr>
            <w:ins w:id="1075" w:author="Li Wu" w:date="2016-06-27T13:11:00Z">
              <w:r w:rsidRPr="00527F67">
                <w:rPr>
                  <w:lang w:val="en-GB"/>
                </w:rPr>
                <w:t>GGGAAGCTCAAGGGAGATAAAATTC</w:t>
              </w:r>
            </w:ins>
          </w:p>
        </w:tc>
      </w:tr>
      <w:tr w:rsidR="00002B22" w:rsidRPr="00527F67" w14:paraId="01E8B663" w14:textId="77777777" w:rsidTr="008822DB">
        <w:trPr>
          <w:ins w:id="1076" w:author="Li Wu" w:date="2016-06-27T13:11:00Z"/>
        </w:trPr>
        <w:tc>
          <w:tcPr>
            <w:tcW w:w="3438" w:type="dxa"/>
            <w:shd w:val="clear" w:color="auto" w:fill="auto"/>
          </w:tcPr>
          <w:p w14:paraId="260D37F5" w14:textId="77777777" w:rsidR="00002B22" w:rsidRPr="00527F67" w:rsidRDefault="00002B22" w:rsidP="008822DB">
            <w:pPr>
              <w:pStyle w:val="NormalWeb"/>
              <w:spacing w:before="0" w:beforeAutospacing="0" w:after="0" w:afterAutospacing="0" w:line="360" w:lineRule="auto"/>
              <w:contextualSpacing/>
              <w:rPr>
                <w:ins w:id="1077" w:author="Li Wu" w:date="2016-06-27T13:11:00Z"/>
                <w:lang w:val="en-GB"/>
              </w:rPr>
            </w:pPr>
            <w:ins w:id="1078" w:author="Li Wu" w:date="2016-06-27T13:11:00Z">
              <w:r w:rsidRPr="00527F67">
                <w:rPr>
                  <w:lang w:val="en-GB"/>
                </w:rPr>
                <w:t>Unspliced GAPDH reverse</w:t>
              </w:r>
            </w:ins>
          </w:p>
        </w:tc>
        <w:tc>
          <w:tcPr>
            <w:tcW w:w="5917" w:type="dxa"/>
            <w:shd w:val="clear" w:color="auto" w:fill="auto"/>
          </w:tcPr>
          <w:p w14:paraId="642887A5" w14:textId="77777777" w:rsidR="00002B22" w:rsidRPr="00527F67" w:rsidRDefault="00002B22" w:rsidP="008822DB">
            <w:pPr>
              <w:pStyle w:val="NormalWeb"/>
              <w:spacing w:before="0" w:beforeAutospacing="0" w:after="0" w:afterAutospacing="0" w:line="360" w:lineRule="auto"/>
              <w:contextualSpacing/>
              <w:rPr>
                <w:ins w:id="1079" w:author="Li Wu" w:date="2016-06-27T13:11:00Z"/>
                <w:lang w:val="en-GB"/>
              </w:rPr>
            </w:pPr>
            <w:ins w:id="1080" w:author="Li Wu" w:date="2016-06-27T13:11:00Z">
              <w:r w:rsidRPr="00527F67">
                <w:rPr>
                  <w:lang w:val="en-GB"/>
                </w:rPr>
                <w:t>GTAGTTGAGGTCAATGAAGGGGTC</w:t>
              </w:r>
            </w:ins>
          </w:p>
        </w:tc>
      </w:tr>
      <w:tr w:rsidR="00002B22" w:rsidRPr="00527F67" w14:paraId="69835C61" w14:textId="77777777" w:rsidTr="008822DB">
        <w:trPr>
          <w:ins w:id="1081" w:author="Li Wu" w:date="2016-06-27T13:11:00Z"/>
        </w:trPr>
        <w:tc>
          <w:tcPr>
            <w:tcW w:w="3438" w:type="dxa"/>
            <w:shd w:val="clear" w:color="auto" w:fill="auto"/>
          </w:tcPr>
          <w:p w14:paraId="57A9A797" w14:textId="77777777" w:rsidR="00002B22" w:rsidRPr="00527F67" w:rsidRDefault="00002B22" w:rsidP="008822DB">
            <w:pPr>
              <w:pStyle w:val="NormalWeb"/>
              <w:spacing w:before="0" w:beforeAutospacing="0" w:after="0" w:afterAutospacing="0" w:line="360" w:lineRule="auto"/>
              <w:contextualSpacing/>
              <w:rPr>
                <w:ins w:id="1082" w:author="Li Wu" w:date="2016-06-27T13:11:00Z"/>
                <w:lang w:val="en-GB"/>
              </w:rPr>
            </w:pPr>
            <w:ins w:id="1083" w:author="Li Wu" w:date="2016-06-27T13:11:00Z">
              <w:r w:rsidRPr="00527F67">
                <w:rPr>
                  <w:lang w:val="en-GB"/>
                </w:rPr>
                <w:t>Spliced GAPDH forward</w:t>
              </w:r>
            </w:ins>
          </w:p>
        </w:tc>
        <w:tc>
          <w:tcPr>
            <w:tcW w:w="5917" w:type="dxa"/>
            <w:shd w:val="clear" w:color="auto" w:fill="auto"/>
          </w:tcPr>
          <w:p w14:paraId="228F2B78" w14:textId="77777777" w:rsidR="00002B22" w:rsidRPr="00527F67" w:rsidRDefault="00002B22" w:rsidP="008822DB">
            <w:pPr>
              <w:pStyle w:val="NormalWeb"/>
              <w:spacing w:before="0" w:beforeAutospacing="0" w:after="0" w:afterAutospacing="0" w:line="360" w:lineRule="auto"/>
              <w:contextualSpacing/>
              <w:rPr>
                <w:ins w:id="1084" w:author="Li Wu" w:date="2016-06-27T13:11:00Z"/>
                <w:lang w:val="en-GB"/>
              </w:rPr>
            </w:pPr>
            <w:ins w:id="1085" w:author="Li Wu" w:date="2016-06-27T13:11:00Z">
              <w:r w:rsidRPr="00527F67">
                <w:rPr>
                  <w:lang w:val="en-GB"/>
                </w:rPr>
                <w:t>GGAAGGTGAAGGTCGGAGTCAACGG</w:t>
              </w:r>
            </w:ins>
          </w:p>
        </w:tc>
      </w:tr>
      <w:tr w:rsidR="00002B22" w:rsidRPr="00527F67" w14:paraId="2181A8AF" w14:textId="77777777" w:rsidTr="008822DB">
        <w:trPr>
          <w:ins w:id="1086" w:author="Li Wu" w:date="2016-06-27T13:11:00Z"/>
        </w:trPr>
        <w:tc>
          <w:tcPr>
            <w:tcW w:w="3438" w:type="dxa"/>
            <w:shd w:val="clear" w:color="auto" w:fill="auto"/>
          </w:tcPr>
          <w:p w14:paraId="6F7BE182" w14:textId="77777777" w:rsidR="00002B22" w:rsidRPr="00527F67" w:rsidRDefault="00002B22" w:rsidP="008822DB">
            <w:pPr>
              <w:pStyle w:val="NormalWeb"/>
              <w:spacing w:before="0" w:beforeAutospacing="0" w:after="0" w:afterAutospacing="0" w:line="360" w:lineRule="auto"/>
              <w:contextualSpacing/>
              <w:rPr>
                <w:ins w:id="1087" w:author="Li Wu" w:date="2016-06-27T13:11:00Z"/>
                <w:lang w:val="en-GB"/>
              </w:rPr>
            </w:pPr>
            <w:ins w:id="1088" w:author="Li Wu" w:date="2016-06-27T13:11:00Z">
              <w:r w:rsidRPr="00527F67">
                <w:rPr>
                  <w:lang w:val="en-GB"/>
                </w:rPr>
                <w:t>Spliced GAPDH reverse</w:t>
              </w:r>
            </w:ins>
          </w:p>
        </w:tc>
        <w:tc>
          <w:tcPr>
            <w:tcW w:w="5917" w:type="dxa"/>
            <w:shd w:val="clear" w:color="auto" w:fill="auto"/>
          </w:tcPr>
          <w:p w14:paraId="7E87241F" w14:textId="77777777" w:rsidR="00002B22" w:rsidRPr="00527F67" w:rsidRDefault="00002B22" w:rsidP="008822DB">
            <w:pPr>
              <w:pStyle w:val="NormalWeb"/>
              <w:spacing w:before="0" w:beforeAutospacing="0" w:after="0" w:afterAutospacing="0" w:line="360" w:lineRule="auto"/>
              <w:contextualSpacing/>
              <w:rPr>
                <w:ins w:id="1089" w:author="Li Wu" w:date="2016-06-27T13:11:00Z"/>
                <w:lang w:val="en-GB"/>
              </w:rPr>
            </w:pPr>
            <w:ins w:id="1090" w:author="Li Wu" w:date="2016-06-27T13:11:00Z">
              <w:r w:rsidRPr="00527F67">
                <w:rPr>
                  <w:lang w:val="en-GB"/>
                </w:rPr>
                <w:t>CTGTTGTCATACTTCTCATGGTTCAC</w:t>
              </w:r>
            </w:ins>
          </w:p>
        </w:tc>
      </w:tr>
      <w:tr w:rsidR="00002B22" w:rsidRPr="00527F67" w14:paraId="53300F65" w14:textId="77777777" w:rsidTr="008822DB">
        <w:trPr>
          <w:ins w:id="1091" w:author="Li Wu" w:date="2016-06-27T13:11:00Z"/>
        </w:trPr>
        <w:tc>
          <w:tcPr>
            <w:tcW w:w="3438" w:type="dxa"/>
            <w:shd w:val="clear" w:color="auto" w:fill="auto"/>
          </w:tcPr>
          <w:p w14:paraId="0630F8F3" w14:textId="77777777" w:rsidR="00002B22" w:rsidRPr="00527F67" w:rsidRDefault="00002B22" w:rsidP="008822DB">
            <w:pPr>
              <w:pStyle w:val="NormalWeb"/>
              <w:spacing w:before="0" w:beforeAutospacing="0" w:after="0" w:afterAutospacing="0" w:line="360" w:lineRule="auto"/>
              <w:contextualSpacing/>
              <w:rPr>
                <w:ins w:id="1092" w:author="Li Wu" w:date="2016-06-27T13:11:00Z"/>
                <w:lang w:val="en-GB"/>
              </w:rPr>
            </w:pPr>
            <w:ins w:id="1093" w:author="Li Wu" w:date="2016-06-27T13:11:00Z">
              <w:r>
                <w:rPr>
                  <w:lang w:val="en-GB"/>
                </w:rPr>
                <w:t>MH531</w:t>
              </w:r>
              <w:r w:rsidRPr="00AC585D">
                <w:rPr>
                  <w:lang w:val="en-GB"/>
                </w:rPr>
                <w:t xml:space="preserve"> forward (for HIV-1 late reverse transcription (RT) products)</w:t>
              </w:r>
            </w:ins>
          </w:p>
        </w:tc>
        <w:tc>
          <w:tcPr>
            <w:tcW w:w="5917" w:type="dxa"/>
            <w:shd w:val="clear" w:color="auto" w:fill="auto"/>
          </w:tcPr>
          <w:p w14:paraId="1FCB3EAC" w14:textId="77777777" w:rsidR="00002B22" w:rsidRPr="00527F67" w:rsidRDefault="00002B22" w:rsidP="008822DB">
            <w:pPr>
              <w:pStyle w:val="NormalWeb"/>
              <w:spacing w:before="0" w:beforeAutospacing="0" w:after="0" w:afterAutospacing="0" w:line="360" w:lineRule="auto"/>
              <w:contextualSpacing/>
              <w:rPr>
                <w:ins w:id="1094" w:author="Li Wu" w:date="2016-06-27T13:11:00Z"/>
                <w:lang w:val="en-GB"/>
              </w:rPr>
            </w:pPr>
            <w:ins w:id="1095" w:author="Li Wu" w:date="2016-06-27T13:11:00Z">
              <w:r>
                <w:rPr>
                  <w:lang w:val="en-GB"/>
                </w:rPr>
                <w:t>TGTGTGCCCGTCTGTTGTGT</w:t>
              </w:r>
            </w:ins>
          </w:p>
        </w:tc>
      </w:tr>
      <w:tr w:rsidR="00002B22" w:rsidRPr="00527F67" w14:paraId="1D3FF541" w14:textId="77777777" w:rsidTr="008822DB">
        <w:trPr>
          <w:ins w:id="1096" w:author="Li Wu" w:date="2016-06-27T13:11:00Z"/>
        </w:trPr>
        <w:tc>
          <w:tcPr>
            <w:tcW w:w="3438" w:type="dxa"/>
            <w:shd w:val="clear" w:color="auto" w:fill="auto"/>
          </w:tcPr>
          <w:p w14:paraId="75CB7765" w14:textId="77777777" w:rsidR="00002B22" w:rsidRPr="00527F67" w:rsidRDefault="00002B22" w:rsidP="008822DB">
            <w:pPr>
              <w:pStyle w:val="NormalWeb"/>
              <w:spacing w:before="0" w:beforeAutospacing="0" w:after="0" w:afterAutospacing="0" w:line="360" w:lineRule="auto"/>
              <w:contextualSpacing/>
              <w:rPr>
                <w:ins w:id="1097" w:author="Li Wu" w:date="2016-06-27T13:11:00Z"/>
                <w:lang w:val="en-GB"/>
              </w:rPr>
            </w:pPr>
            <w:ins w:id="1098" w:author="Li Wu" w:date="2016-06-27T13:11:00Z">
              <w:r>
                <w:rPr>
                  <w:lang w:val="en-GB"/>
                </w:rPr>
                <w:t>BB</w:t>
              </w:r>
              <w:r w:rsidRPr="00AC585D">
                <w:rPr>
                  <w:lang w:val="en-GB"/>
                </w:rPr>
                <w:t xml:space="preserve"> reverse (for late RT products) </w:t>
              </w:r>
            </w:ins>
          </w:p>
        </w:tc>
        <w:tc>
          <w:tcPr>
            <w:tcW w:w="5917" w:type="dxa"/>
            <w:shd w:val="clear" w:color="auto" w:fill="auto"/>
          </w:tcPr>
          <w:p w14:paraId="19B05880" w14:textId="77777777" w:rsidR="00002B22" w:rsidRPr="00527F67" w:rsidRDefault="00002B22" w:rsidP="008822DB">
            <w:pPr>
              <w:pStyle w:val="NormalWeb"/>
              <w:spacing w:before="0" w:beforeAutospacing="0" w:after="0" w:afterAutospacing="0" w:line="360" w:lineRule="auto"/>
              <w:contextualSpacing/>
              <w:rPr>
                <w:ins w:id="1099" w:author="Li Wu" w:date="2016-06-27T13:11:00Z"/>
                <w:lang w:val="en-GB"/>
              </w:rPr>
            </w:pPr>
            <w:ins w:id="1100" w:author="Li Wu" w:date="2016-06-27T13:11:00Z">
              <w:r>
                <w:rPr>
                  <w:lang w:val="en-GB"/>
                </w:rPr>
                <w:t>GGATTAACTGCGAATCGTTC</w:t>
              </w:r>
            </w:ins>
          </w:p>
        </w:tc>
      </w:tr>
      <w:tr w:rsidR="00002B22" w:rsidRPr="00527F67" w14:paraId="5C47D74A" w14:textId="77777777" w:rsidTr="008822DB">
        <w:trPr>
          <w:ins w:id="1101" w:author="Li Wu" w:date="2016-06-27T13:11:00Z"/>
        </w:trPr>
        <w:tc>
          <w:tcPr>
            <w:tcW w:w="3438" w:type="dxa"/>
            <w:shd w:val="clear" w:color="auto" w:fill="auto"/>
          </w:tcPr>
          <w:p w14:paraId="39B06E6B" w14:textId="77777777" w:rsidR="00002B22" w:rsidRPr="00527F67" w:rsidRDefault="00002B22" w:rsidP="008822DB">
            <w:pPr>
              <w:pStyle w:val="NormalWeb"/>
              <w:spacing w:before="0" w:beforeAutospacing="0" w:after="0" w:afterAutospacing="0" w:line="360" w:lineRule="auto"/>
              <w:contextualSpacing/>
              <w:rPr>
                <w:ins w:id="1102" w:author="Li Wu" w:date="2016-06-27T13:11:00Z"/>
                <w:lang w:val="en-GB"/>
              </w:rPr>
            </w:pPr>
            <w:ins w:id="1103" w:author="Li Wu" w:date="2016-06-27T13:11:00Z">
              <w:r w:rsidRPr="00527F67">
                <w:rPr>
                  <w:lang w:val="en-GB"/>
                </w:rPr>
                <w:t>HIV-1 late RT product probe</w:t>
              </w:r>
            </w:ins>
          </w:p>
        </w:tc>
        <w:tc>
          <w:tcPr>
            <w:tcW w:w="5917" w:type="dxa"/>
            <w:shd w:val="clear" w:color="auto" w:fill="auto"/>
          </w:tcPr>
          <w:p w14:paraId="4088D45D" w14:textId="77777777" w:rsidR="00002B22" w:rsidRPr="00527F67" w:rsidRDefault="00002B22" w:rsidP="008822DB">
            <w:pPr>
              <w:pStyle w:val="NormalWeb"/>
              <w:spacing w:before="0" w:beforeAutospacing="0" w:after="0" w:afterAutospacing="0" w:line="360" w:lineRule="auto"/>
              <w:contextualSpacing/>
              <w:rPr>
                <w:ins w:id="1104" w:author="Li Wu" w:date="2016-06-27T13:11:00Z"/>
                <w:shd w:val="clear" w:color="auto" w:fill="FFFFFF"/>
              </w:rPr>
            </w:pPr>
            <w:ins w:id="1105" w:author="Li Wu" w:date="2016-06-27T13:11:00Z">
              <w:r>
                <w:rPr>
                  <w:shd w:val="clear" w:color="auto" w:fill="FFFFFF"/>
                </w:rPr>
                <w:t>TCGACGCAGGACTCGGCTTGC</w:t>
              </w:r>
              <w:r w:rsidRPr="00527F67">
                <w:rPr>
                  <w:shd w:val="clear" w:color="auto" w:fill="FFFFFF"/>
                </w:rPr>
                <w:t>T</w:t>
              </w:r>
            </w:ins>
          </w:p>
        </w:tc>
      </w:tr>
      <w:tr w:rsidR="00002B22" w:rsidRPr="00527F67" w14:paraId="608DA9E1" w14:textId="77777777" w:rsidTr="008822DB">
        <w:trPr>
          <w:ins w:id="1106" w:author="Li Wu" w:date="2016-06-27T13:11:00Z"/>
        </w:trPr>
        <w:tc>
          <w:tcPr>
            <w:tcW w:w="3438" w:type="dxa"/>
            <w:shd w:val="clear" w:color="auto" w:fill="auto"/>
          </w:tcPr>
          <w:p w14:paraId="4B1B141D" w14:textId="77777777" w:rsidR="00002B22" w:rsidRPr="00527F67" w:rsidRDefault="00002B22" w:rsidP="008822DB">
            <w:pPr>
              <w:pStyle w:val="NormalWeb"/>
              <w:spacing w:before="0" w:beforeAutospacing="0" w:after="0" w:afterAutospacing="0" w:line="360" w:lineRule="auto"/>
              <w:contextualSpacing/>
              <w:rPr>
                <w:ins w:id="1107" w:author="Li Wu" w:date="2016-06-27T13:11:00Z"/>
                <w:lang w:val="en-GB"/>
              </w:rPr>
            </w:pPr>
            <w:ins w:id="1108" w:author="Li Wu" w:date="2016-06-27T13:11:00Z">
              <w:r w:rsidRPr="00527F67">
                <w:rPr>
                  <w:lang w:val="en-GB"/>
                </w:rPr>
                <w:t>2-LTR probe</w:t>
              </w:r>
            </w:ins>
          </w:p>
        </w:tc>
        <w:tc>
          <w:tcPr>
            <w:tcW w:w="5917" w:type="dxa"/>
            <w:shd w:val="clear" w:color="auto" w:fill="auto"/>
          </w:tcPr>
          <w:p w14:paraId="68DF7B64" w14:textId="77777777" w:rsidR="00002B22" w:rsidRPr="00527F67" w:rsidRDefault="00002B22" w:rsidP="008822DB">
            <w:pPr>
              <w:pStyle w:val="NormalWeb"/>
              <w:spacing w:before="0" w:beforeAutospacing="0" w:after="0" w:afterAutospacing="0" w:line="360" w:lineRule="auto"/>
              <w:contextualSpacing/>
              <w:rPr>
                <w:ins w:id="1109" w:author="Li Wu" w:date="2016-06-27T13:11:00Z"/>
                <w:lang w:val="en-GB"/>
              </w:rPr>
            </w:pPr>
            <w:ins w:id="1110" w:author="Li Wu" w:date="2016-06-27T13:11:00Z">
              <w:r>
                <w:rPr>
                  <w:lang w:val="en-GB"/>
                </w:rPr>
                <w:t>AAGTAGTGTGTGCCCGTCTGTTGTGTGACT</w:t>
              </w:r>
              <w:r w:rsidRPr="00527F67">
                <w:rPr>
                  <w:lang w:val="en-GB"/>
                </w:rPr>
                <w:t>C</w:t>
              </w:r>
            </w:ins>
          </w:p>
        </w:tc>
      </w:tr>
      <w:tr w:rsidR="00002B22" w:rsidRPr="00527F67" w14:paraId="5F7CF0CB" w14:textId="77777777" w:rsidTr="008822DB">
        <w:trPr>
          <w:ins w:id="1111" w:author="Li Wu" w:date="2016-06-27T13:11:00Z"/>
        </w:trPr>
        <w:tc>
          <w:tcPr>
            <w:tcW w:w="3438" w:type="dxa"/>
            <w:shd w:val="clear" w:color="auto" w:fill="auto"/>
          </w:tcPr>
          <w:p w14:paraId="35BB14ED" w14:textId="77777777" w:rsidR="00002B22" w:rsidRPr="00527F67" w:rsidRDefault="00002B22" w:rsidP="008822DB">
            <w:pPr>
              <w:pStyle w:val="NormalWeb"/>
              <w:spacing w:before="0" w:beforeAutospacing="0" w:after="0" w:afterAutospacing="0" w:line="360" w:lineRule="auto"/>
              <w:contextualSpacing/>
              <w:rPr>
                <w:ins w:id="1112" w:author="Li Wu" w:date="2016-06-27T13:11:00Z"/>
                <w:lang w:val="en-GB"/>
              </w:rPr>
            </w:pPr>
            <w:ins w:id="1113" w:author="Li Wu" w:date="2016-06-27T13:11:00Z">
              <w:r w:rsidRPr="00527F67">
                <w:rPr>
                  <w:lang w:val="en-GB"/>
                </w:rPr>
                <w:t>2-LTR forward</w:t>
              </w:r>
            </w:ins>
          </w:p>
        </w:tc>
        <w:tc>
          <w:tcPr>
            <w:tcW w:w="5917" w:type="dxa"/>
            <w:shd w:val="clear" w:color="auto" w:fill="auto"/>
          </w:tcPr>
          <w:p w14:paraId="651E890F" w14:textId="77777777" w:rsidR="00002B22" w:rsidRPr="00527F67" w:rsidRDefault="00002B22" w:rsidP="008822DB">
            <w:pPr>
              <w:pStyle w:val="NormalWeb"/>
              <w:spacing w:before="0" w:beforeAutospacing="0" w:after="0" w:afterAutospacing="0" w:line="360" w:lineRule="auto"/>
              <w:contextualSpacing/>
              <w:rPr>
                <w:ins w:id="1114" w:author="Li Wu" w:date="2016-06-27T13:11:00Z"/>
                <w:lang w:val="en-GB"/>
              </w:rPr>
            </w:pPr>
            <w:ins w:id="1115" w:author="Li Wu" w:date="2016-06-27T13:11:00Z">
              <w:r w:rsidRPr="00527F67">
                <w:rPr>
                  <w:lang w:val="en-GB"/>
                </w:rPr>
                <w:t>GCCTGGGAGCTCTCTGGCTAA</w:t>
              </w:r>
            </w:ins>
          </w:p>
        </w:tc>
      </w:tr>
      <w:tr w:rsidR="00002B22" w:rsidRPr="00527F67" w14:paraId="1EE6C522" w14:textId="77777777" w:rsidTr="008822DB">
        <w:trPr>
          <w:ins w:id="1116" w:author="Li Wu" w:date="2016-06-27T13:11:00Z"/>
        </w:trPr>
        <w:tc>
          <w:tcPr>
            <w:tcW w:w="3438" w:type="dxa"/>
            <w:shd w:val="clear" w:color="auto" w:fill="auto"/>
          </w:tcPr>
          <w:p w14:paraId="572E8E9C" w14:textId="77777777" w:rsidR="00002B22" w:rsidRPr="00527F67" w:rsidRDefault="00002B22" w:rsidP="008822DB">
            <w:pPr>
              <w:pStyle w:val="NormalWeb"/>
              <w:spacing w:before="0" w:beforeAutospacing="0" w:after="0" w:afterAutospacing="0" w:line="360" w:lineRule="auto"/>
              <w:contextualSpacing/>
              <w:rPr>
                <w:ins w:id="1117" w:author="Li Wu" w:date="2016-06-27T13:11:00Z"/>
                <w:lang w:val="en-GB"/>
              </w:rPr>
            </w:pPr>
            <w:ins w:id="1118" w:author="Li Wu" w:date="2016-06-27T13:11:00Z">
              <w:r w:rsidRPr="00527F67">
                <w:rPr>
                  <w:lang w:val="en-GB"/>
                </w:rPr>
                <w:t>2-LTR reverse</w:t>
              </w:r>
            </w:ins>
          </w:p>
        </w:tc>
        <w:tc>
          <w:tcPr>
            <w:tcW w:w="5917" w:type="dxa"/>
            <w:shd w:val="clear" w:color="auto" w:fill="auto"/>
          </w:tcPr>
          <w:p w14:paraId="3021E1F8" w14:textId="77777777" w:rsidR="00002B22" w:rsidRPr="00527F67" w:rsidRDefault="00002B22" w:rsidP="008822DB">
            <w:pPr>
              <w:pStyle w:val="NormalWeb"/>
              <w:spacing w:before="0" w:beforeAutospacing="0" w:after="0" w:afterAutospacing="0" w:line="360" w:lineRule="auto"/>
              <w:contextualSpacing/>
              <w:rPr>
                <w:ins w:id="1119" w:author="Li Wu" w:date="2016-06-27T13:11:00Z"/>
                <w:lang w:val="en-GB"/>
              </w:rPr>
            </w:pPr>
            <w:ins w:id="1120" w:author="Li Wu" w:date="2016-06-27T13:11:00Z">
              <w:r w:rsidRPr="00527F67">
                <w:rPr>
                  <w:lang w:val="en-GB"/>
                </w:rPr>
                <w:t>GCCTTGTGTGTGGTAGATCCA</w:t>
              </w:r>
            </w:ins>
          </w:p>
        </w:tc>
      </w:tr>
      <w:tr w:rsidR="00002B22" w:rsidRPr="00527F67" w14:paraId="291843A0" w14:textId="77777777" w:rsidTr="008822DB">
        <w:trPr>
          <w:trHeight w:val="296"/>
          <w:ins w:id="1121" w:author="Li Wu" w:date="2016-06-27T13:11:00Z"/>
        </w:trPr>
        <w:tc>
          <w:tcPr>
            <w:tcW w:w="3438" w:type="dxa"/>
            <w:shd w:val="clear" w:color="auto" w:fill="auto"/>
          </w:tcPr>
          <w:p w14:paraId="16255B42" w14:textId="77777777" w:rsidR="00002B22" w:rsidRPr="00527F67" w:rsidRDefault="00002B22" w:rsidP="008822DB">
            <w:pPr>
              <w:pStyle w:val="NormalWeb"/>
              <w:spacing w:before="0" w:beforeAutospacing="0" w:after="0" w:afterAutospacing="0" w:line="360" w:lineRule="auto"/>
              <w:contextualSpacing/>
              <w:rPr>
                <w:ins w:id="1122" w:author="Li Wu" w:date="2016-06-27T13:11:00Z"/>
                <w:lang w:val="en-GB"/>
              </w:rPr>
            </w:pPr>
            <w:ins w:id="1123" w:author="Li Wu" w:date="2016-06-27T13:11:00Z">
              <w:r w:rsidRPr="00527F67">
                <w:rPr>
                  <w:lang w:val="en-GB"/>
                </w:rPr>
                <w:t>LW59 (forward, alternative for late RT detection in shRNA vector-transduced cells)</w:t>
              </w:r>
            </w:ins>
          </w:p>
        </w:tc>
        <w:tc>
          <w:tcPr>
            <w:tcW w:w="5917" w:type="dxa"/>
            <w:shd w:val="clear" w:color="auto" w:fill="auto"/>
          </w:tcPr>
          <w:p w14:paraId="322AA568" w14:textId="77777777" w:rsidR="00002B22" w:rsidRPr="00527F67" w:rsidRDefault="00002B22" w:rsidP="008822DB">
            <w:pPr>
              <w:pStyle w:val="NormalWeb"/>
              <w:spacing w:before="0" w:beforeAutospacing="0" w:after="0" w:afterAutospacing="0" w:line="360" w:lineRule="auto"/>
              <w:contextualSpacing/>
              <w:rPr>
                <w:ins w:id="1124" w:author="Li Wu" w:date="2016-06-27T13:11:00Z"/>
                <w:lang w:val="en-GB"/>
              </w:rPr>
            </w:pPr>
            <w:ins w:id="1125" w:author="Li Wu" w:date="2016-06-27T13:11:00Z">
              <w:r>
                <w:t>GACATAGCAGGAACTACTAGTACC</w:t>
              </w:r>
              <w:r w:rsidRPr="00527F67">
                <w:t>C</w:t>
              </w:r>
            </w:ins>
          </w:p>
        </w:tc>
      </w:tr>
      <w:tr w:rsidR="00002B22" w:rsidRPr="00527F67" w14:paraId="49D3183C" w14:textId="77777777" w:rsidTr="008822DB">
        <w:trPr>
          <w:trHeight w:val="701"/>
          <w:ins w:id="1126" w:author="Li Wu" w:date="2016-06-27T13:11:00Z"/>
        </w:trPr>
        <w:tc>
          <w:tcPr>
            <w:tcW w:w="3438" w:type="dxa"/>
            <w:shd w:val="clear" w:color="auto" w:fill="auto"/>
          </w:tcPr>
          <w:p w14:paraId="22E7177C" w14:textId="77777777" w:rsidR="00002B22" w:rsidRPr="00527F67" w:rsidRDefault="00002B22" w:rsidP="008822DB">
            <w:pPr>
              <w:pStyle w:val="NormalWeb"/>
              <w:spacing w:before="0" w:beforeAutospacing="0" w:after="0" w:afterAutospacing="0" w:line="360" w:lineRule="auto"/>
              <w:contextualSpacing/>
              <w:rPr>
                <w:ins w:id="1127" w:author="Li Wu" w:date="2016-06-27T13:11:00Z"/>
                <w:lang w:val="en-GB"/>
              </w:rPr>
            </w:pPr>
            <w:ins w:id="1128" w:author="Li Wu" w:date="2016-06-27T13:11:00Z">
              <w:r w:rsidRPr="00527F67">
                <w:rPr>
                  <w:lang w:val="en-GB"/>
                </w:rPr>
                <w:t>LW60 (reverse, alternative for late RT detection in shRNA vector-transduced cells)</w:t>
              </w:r>
            </w:ins>
          </w:p>
        </w:tc>
        <w:tc>
          <w:tcPr>
            <w:tcW w:w="5917" w:type="dxa"/>
            <w:shd w:val="clear" w:color="auto" w:fill="auto"/>
          </w:tcPr>
          <w:p w14:paraId="167CB908" w14:textId="77777777" w:rsidR="00002B22" w:rsidRPr="00527F67" w:rsidRDefault="00002B22" w:rsidP="008822DB">
            <w:pPr>
              <w:pStyle w:val="NormalWeb"/>
              <w:spacing w:before="0" w:beforeAutospacing="0" w:after="0" w:afterAutospacing="0" w:line="360" w:lineRule="auto"/>
              <w:contextualSpacing/>
              <w:rPr>
                <w:ins w:id="1129" w:author="Li Wu" w:date="2016-06-27T13:11:00Z"/>
                <w:lang w:val="en-GB"/>
              </w:rPr>
            </w:pPr>
            <w:ins w:id="1130" w:author="Li Wu" w:date="2016-06-27T13:11:00Z">
              <w:r>
                <w:t>GGTCCTTGTCTTATGTCCAGAATG</w:t>
              </w:r>
              <w:r w:rsidRPr="00527F67">
                <w:t>C</w:t>
              </w:r>
            </w:ins>
          </w:p>
        </w:tc>
      </w:tr>
    </w:tbl>
    <w:p w14:paraId="7D0DAC05" w14:textId="77777777" w:rsidR="000D1940" w:rsidRDefault="000D1940">
      <w:pPr>
        <w:spacing w:after="0" w:line="240" w:lineRule="auto"/>
        <w:rPr>
          <w:ins w:id="1131" w:author="Li Wu" w:date="2016-06-27T13:11:00Z"/>
          <w:bCs/>
        </w:rPr>
      </w:pPr>
      <w:ins w:id="1132" w:author="Li Wu" w:date="2016-06-27T13:11:00Z">
        <w:r>
          <w:rPr>
            <w:bCs/>
          </w:rPr>
          <w:br w:type="page"/>
        </w:r>
      </w:ins>
    </w:p>
    <w:p w14:paraId="2558A8A0" w14:textId="77777777" w:rsidR="000D1940" w:rsidRDefault="000D1940" w:rsidP="000D1940">
      <w:pPr>
        <w:spacing w:after="0" w:line="480" w:lineRule="auto"/>
        <w:contextualSpacing/>
        <w:rPr>
          <w:ins w:id="1133" w:author="Li Wu" w:date="2016-06-27T13:11:00Z"/>
          <w:b/>
          <w:bCs/>
        </w:rPr>
      </w:pPr>
      <w:ins w:id="1134" w:author="Li Wu" w:date="2016-06-27T13:11:00Z">
        <w:r w:rsidRPr="00E91979">
          <w:rPr>
            <w:b/>
            <w:bCs/>
          </w:rPr>
          <w:t>Figure 1–figure supplement 1</w:t>
        </w:r>
        <w:r w:rsidRPr="00664CDC">
          <w:rPr>
            <w:b/>
            <w:bCs/>
          </w:rPr>
          <w:t xml:space="preserve">. </w:t>
        </w:r>
      </w:ins>
      <w:moveToRangeStart w:id="1135" w:author="Li Wu" w:date="2016-06-27T13:11:00Z" w:name="move454796438"/>
      <w:moveTo w:id="1136" w:author="Li Wu" w:date="2016-06-27T13:11:00Z">
        <w:r w:rsidRPr="00DE7D54">
          <w:rPr>
            <w:b/>
          </w:rPr>
          <w:t>HIV-1 RNA contains m</w:t>
        </w:r>
        <w:r w:rsidRPr="00DE7D54">
          <w:rPr>
            <w:b/>
            <w:vertAlign w:val="superscript"/>
          </w:rPr>
          <w:t>6</w:t>
        </w:r>
        <w:r w:rsidRPr="00DE7D54">
          <w:rPr>
            <w:b/>
          </w:rPr>
          <w:t xml:space="preserve">A modifications. </w:t>
        </w:r>
        <w:r w:rsidRPr="00DE7D54">
          <w:t xml:space="preserve">HEK293 T cells were transfected with a proviral DNA-containing plasmid (pNL4-3). </w:t>
        </w:r>
      </w:moveTo>
      <w:moveToRangeEnd w:id="1135"/>
      <w:ins w:id="1137" w:author="Li Wu" w:date="2016-06-27T13:11:00Z">
        <w:r w:rsidRPr="00664CDC">
          <w:t>Total RNA was extracted at 48 hr post-transfection and immunoprecipitated with an m</w:t>
        </w:r>
        <w:r w:rsidRPr="00664CDC">
          <w:rPr>
            <w:vertAlign w:val="superscript"/>
          </w:rPr>
          <w:t>6</w:t>
        </w:r>
        <w:r w:rsidRPr="00664CDC">
          <w:t>A-specific antibody. Enriched RNA was subjected to next generation sequencing. Peaks show the relative abundance of m</w:t>
        </w:r>
        <w:r w:rsidRPr="00664CDC">
          <w:rPr>
            <w:vertAlign w:val="superscript"/>
          </w:rPr>
          <w:t>6</w:t>
        </w:r>
        <w:r w:rsidRPr="00664CDC">
          <w:t>A sites on the HIV-1 genome. The distribution of m</w:t>
        </w:r>
        <w:r w:rsidRPr="00664CDC">
          <w:rPr>
            <w:vertAlign w:val="superscript"/>
          </w:rPr>
          <w:t>6</w:t>
        </w:r>
        <w:r w:rsidRPr="00664CDC">
          <w:t>A reads from m</w:t>
        </w:r>
        <w:r w:rsidRPr="00664CDC">
          <w:rPr>
            <w:vertAlign w:val="superscript"/>
          </w:rPr>
          <w:t>6</w:t>
        </w:r>
        <w:r w:rsidRPr="00664CDC">
          <w:t>A-seq mapped to HIV-1 genome (red line). Baseline signal from the RNA-seq of input samples is shown as a black line. A schematic diagram of HIV-1</w:t>
        </w:r>
        <w:r w:rsidRPr="00664CDC">
          <w:rPr>
            <w:vertAlign w:val="subscript"/>
          </w:rPr>
          <w:t xml:space="preserve">NL4-3 </w:t>
        </w:r>
        <w:r w:rsidRPr="00664CDC">
          <w:t>genome features is shown above. TAR, transacting response element; RRE, Rev response element.</w:t>
        </w:r>
        <w:r w:rsidRPr="00664CDC">
          <w:rPr>
            <w:b/>
          </w:rPr>
          <w:t xml:space="preserve"> </w:t>
        </w:r>
        <w:r w:rsidRPr="00664CDC">
          <w:rPr>
            <w:bCs/>
          </w:rPr>
          <w:t>The data presented are representative of two independent experiments.</w:t>
        </w:r>
      </w:ins>
    </w:p>
    <w:p w14:paraId="5549D632" w14:textId="77777777" w:rsidR="000D1940" w:rsidRDefault="000D1940" w:rsidP="000D1940">
      <w:pPr>
        <w:spacing w:after="0" w:line="480" w:lineRule="auto"/>
        <w:contextualSpacing/>
        <w:rPr>
          <w:ins w:id="1138" w:author="Li Wu" w:date="2016-06-27T13:11:00Z"/>
          <w:b/>
          <w:bCs/>
        </w:rPr>
      </w:pPr>
    </w:p>
    <w:p w14:paraId="0CAB0E5D" w14:textId="77777777" w:rsidR="000D1940" w:rsidRDefault="000D1940" w:rsidP="000D1940">
      <w:pPr>
        <w:spacing w:after="0" w:line="480" w:lineRule="auto"/>
        <w:contextualSpacing/>
        <w:rPr>
          <w:ins w:id="1139" w:author="Li Wu" w:date="2016-06-27T13:11:00Z"/>
          <w:bCs/>
        </w:rPr>
      </w:pPr>
      <w:ins w:id="1140" w:author="Li Wu" w:date="2016-06-27T13:11:00Z">
        <w:r w:rsidRPr="006C2A05">
          <w:rPr>
            <w:b/>
            <w:bCs/>
          </w:rPr>
          <w:t xml:space="preserve">Figure 1–figure supplement </w:t>
        </w:r>
        <w:r>
          <w:rPr>
            <w:b/>
            <w:bCs/>
          </w:rPr>
          <w:t>2</w:t>
        </w:r>
        <w:r w:rsidRPr="00664CDC">
          <w:rPr>
            <w:b/>
            <w:bCs/>
          </w:rPr>
          <w:t>.</w:t>
        </w:r>
      </w:ins>
      <w:moveToRangeStart w:id="1141" w:author="Li Wu" w:date="2016-06-27T13:11:00Z" w:name="move454796440"/>
      <w:moveTo w:id="1142" w:author="Li Wu" w:date="2016-06-27T13:11:00Z">
        <w:r w:rsidRPr="00664CDC">
          <w:rPr>
            <w:b/>
            <w:rPrChange w:id="1143" w:author="Li Wu" w:date="2016-06-27T13:11:00Z">
              <w:rPr/>
            </w:rPrChange>
          </w:rPr>
          <w:t xml:space="preserve"> Quantification of HIV-1 RNA m</w:t>
        </w:r>
        <w:r w:rsidRPr="00664CDC">
          <w:rPr>
            <w:b/>
            <w:vertAlign w:val="superscript"/>
            <w:rPrChange w:id="1144" w:author="Li Wu" w:date="2016-06-27T13:11:00Z">
              <w:rPr>
                <w:vertAlign w:val="superscript"/>
              </w:rPr>
            </w:rPrChange>
          </w:rPr>
          <w:t>6</w:t>
        </w:r>
        <w:r w:rsidRPr="00664CDC">
          <w:rPr>
            <w:b/>
            <w:rPrChange w:id="1145" w:author="Li Wu" w:date="2016-06-27T13:11:00Z">
              <w:rPr/>
            </w:rPrChange>
          </w:rPr>
          <w:t>A level using liquid chromatography-mass spectrometry.</w:t>
        </w:r>
        <w:r w:rsidRPr="00DE7D54">
          <w:t xml:space="preserve"> </w:t>
        </w:r>
      </w:moveTo>
      <w:moveToRangeEnd w:id="1141"/>
      <w:ins w:id="1146" w:author="Li Wu" w:date="2016-06-27T13:11:00Z">
        <w:r w:rsidRPr="00664CDC">
          <w:rPr>
            <w:bCs/>
          </w:rPr>
          <w:t>HIV-1 RNA (250 ng) was isolated from highly purified HIV-1</w:t>
        </w:r>
        <w:r w:rsidRPr="00664CDC">
          <w:rPr>
            <w:bCs/>
            <w:vertAlign w:val="subscript"/>
          </w:rPr>
          <w:t>MN</w:t>
        </w:r>
        <w:r w:rsidRPr="00664CDC">
          <w:rPr>
            <w:bCs/>
          </w:rPr>
          <w:t xml:space="preserve"> virions (total 600 μg of p24 capsid) and subjected to quantitative analysis of the m</w:t>
        </w:r>
        <w:r w:rsidRPr="00664CDC">
          <w:rPr>
            <w:bCs/>
            <w:vertAlign w:val="superscript"/>
          </w:rPr>
          <w:t>6</w:t>
        </w:r>
        <w:r w:rsidRPr="00664CDC">
          <w:rPr>
            <w:bCs/>
          </w:rPr>
          <w:t>A level using LC-MS/MS (n=3 of each sample). The results are presented are from representative of two independent experiments.</w:t>
        </w:r>
      </w:ins>
    </w:p>
    <w:p w14:paraId="1952C33B" w14:textId="77777777" w:rsidR="000D1940" w:rsidRDefault="000D1940" w:rsidP="000D1940">
      <w:pPr>
        <w:spacing w:after="0" w:line="480" w:lineRule="auto"/>
        <w:contextualSpacing/>
        <w:rPr>
          <w:ins w:id="1147" w:author="Li Wu" w:date="2016-06-27T13:11:00Z"/>
          <w:bCs/>
        </w:rPr>
      </w:pPr>
    </w:p>
    <w:p w14:paraId="17185FD0" w14:textId="77777777" w:rsidR="000D1940" w:rsidRDefault="000D1940" w:rsidP="000D1940">
      <w:pPr>
        <w:spacing w:after="0" w:line="480" w:lineRule="auto"/>
        <w:contextualSpacing/>
        <w:rPr>
          <w:ins w:id="1148" w:author="Li Wu" w:date="2016-06-27T13:11:00Z"/>
          <w:bCs/>
          <w:color w:val="000000"/>
          <w:kern w:val="24"/>
        </w:rPr>
      </w:pPr>
      <w:ins w:id="1149" w:author="Li Wu" w:date="2016-06-27T13:11:00Z">
        <w:r w:rsidRPr="006C2A05">
          <w:rPr>
            <w:b/>
            <w:bCs/>
          </w:rPr>
          <w:t xml:space="preserve">Figure 1–figure supplement </w:t>
        </w:r>
        <w:r>
          <w:rPr>
            <w:b/>
            <w:bCs/>
          </w:rPr>
          <w:t>3</w:t>
        </w:r>
        <w:r w:rsidRPr="00030EB4">
          <w:rPr>
            <w:b/>
            <w:bCs/>
            <w:color w:val="000000"/>
            <w:kern w:val="24"/>
          </w:rPr>
          <w:t xml:space="preserve">. </w:t>
        </w:r>
        <w:r w:rsidRPr="001675B1">
          <w:rPr>
            <w:b/>
            <w:color w:val="000000"/>
          </w:rPr>
          <w:t>Distribution of m</w:t>
        </w:r>
        <w:r w:rsidRPr="001675B1">
          <w:rPr>
            <w:b/>
            <w:color w:val="000000"/>
            <w:vertAlign w:val="superscript"/>
          </w:rPr>
          <w:t>6</w:t>
        </w:r>
        <w:r w:rsidRPr="001675B1">
          <w:rPr>
            <w:b/>
            <w:color w:val="000000"/>
          </w:rPr>
          <w:t>A in cellular RNAs</w:t>
        </w:r>
        <w:r>
          <w:rPr>
            <w:b/>
            <w:color w:val="000000"/>
          </w:rPr>
          <w:t xml:space="preserve"> </w:t>
        </w:r>
        <w:r w:rsidRPr="001675B1">
          <w:rPr>
            <w:b/>
            <w:color w:val="000000"/>
          </w:rPr>
          <w:t xml:space="preserve">and </w:t>
        </w:r>
        <w:r>
          <w:rPr>
            <w:b/>
            <w:color w:val="000000"/>
          </w:rPr>
          <w:t xml:space="preserve">the </w:t>
        </w:r>
        <w:r w:rsidRPr="001675B1">
          <w:rPr>
            <w:b/>
            <w:color w:val="000000"/>
          </w:rPr>
          <w:t xml:space="preserve">frequency </w:t>
        </w:r>
        <w:r>
          <w:rPr>
            <w:b/>
            <w:color w:val="000000"/>
          </w:rPr>
          <w:t xml:space="preserve">of </w:t>
        </w:r>
        <w:r w:rsidRPr="001675B1">
          <w:rPr>
            <w:b/>
            <w:color w:val="000000"/>
          </w:rPr>
          <w:t>m</w:t>
        </w:r>
        <w:r w:rsidRPr="001675B1">
          <w:rPr>
            <w:b/>
            <w:color w:val="000000"/>
            <w:vertAlign w:val="superscript"/>
          </w:rPr>
          <w:t>6</w:t>
        </w:r>
        <w:r w:rsidRPr="001675B1">
          <w:rPr>
            <w:b/>
            <w:color w:val="000000"/>
          </w:rPr>
          <w:t>A</w:t>
        </w:r>
        <w:r>
          <w:rPr>
            <w:b/>
            <w:color w:val="000000"/>
          </w:rPr>
          <w:t xml:space="preserve"> motifs </w:t>
        </w:r>
        <w:r w:rsidRPr="001675B1">
          <w:rPr>
            <w:b/>
            <w:color w:val="000000"/>
          </w:rPr>
          <w:t>in HIV-1-infected cells</w:t>
        </w:r>
        <w:r w:rsidRPr="00030EB4">
          <w:rPr>
            <w:b/>
            <w:color w:val="000000"/>
          </w:rPr>
          <w:t xml:space="preserve">. (A-B) </w:t>
        </w:r>
        <w:r w:rsidRPr="00030EB4">
          <w:rPr>
            <w:color w:val="000000"/>
          </w:rPr>
          <w:t>Pie charts show the distribution of m</w:t>
        </w:r>
        <w:r w:rsidRPr="00030EB4">
          <w:rPr>
            <w:color w:val="000000"/>
            <w:vertAlign w:val="superscript"/>
          </w:rPr>
          <w:t>6</w:t>
        </w:r>
        <w:r w:rsidRPr="00030EB4">
          <w:rPr>
            <w:color w:val="000000"/>
          </w:rPr>
          <w:t xml:space="preserve">A peaks in </w:t>
        </w:r>
        <w:r>
          <w:rPr>
            <w:color w:val="000000"/>
          </w:rPr>
          <w:t xml:space="preserve">the </w:t>
        </w:r>
        <w:r w:rsidRPr="00030EB4">
          <w:rPr>
            <w:color w:val="000000"/>
          </w:rPr>
          <w:t xml:space="preserve">5′ UTR, </w:t>
        </w:r>
        <w:r w:rsidRPr="00543104">
          <w:t xml:space="preserve">coding DNA sequence </w:t>
        </w:r>
        <w:r>
          <w:t>(</w:t>
        </w:r>
        <w:r w:rsidRPr="00CC5FED">
          <w:t>CDS</w:t>
        </w:r>
        <w:r>
          <w:t>)</w:t>
        </w:r>
        <w:r w:rsidRPr="00030EB4">
          <w:rPr>
            <w:color w:val="000000"/>
          </w:rPr>
          <w:t>, 3′ UTR</w:t>
        </w:r>
        <w:r>
          <w:rPr>
            <w:color w:val="000000"/>
          </w:rPr>
          <w:t>,</w:t>
        </w:r>
        <w:r w:rsidRPr="00030EB4">
          <w:rPr>
            <w:color w:val="000000"/>
          </w:rPr>
          <w:t xml:space="preserve"> and noncoding</w:t>
        </w:r>
        <w:r>
          <w:rPr>
            <w:color w:val="000000"/>
          </w:rPr>
          <w:t xml:space="preserve"> regions </w:t>
        </w:r>
        <w:r w:rsidRPr="00030EB4">
          <w:rPr>
            <w:color w:val="000000"/>
          </w:rPr>
          <w:t xml:space="preserve">of transcripts from uninfected and HIV-1-infected Jurkat T-cells (A) or primary </w:t>
        </w:r>
        <w:r>
          <w:rPr>
            <w:color w:val="000000"/>
          </w:rPr>
          <w:t>CD4</w:t>
        </w:r>
        <w:r w:rsidRPr="00E462A4">
          <w:rPr>
            <w:color w:val="000000"/>
            <w:vertAlign w:val="superscript"/>
          </w:rPr>
          <w:t>+</w:t>
        </w:r>
        <w:r w:rsidRPr="00030EB4">
          <w:rPr>
            <w:color w:val="000000"/>
          </w:rPr>
          <w:t xml:space="preserve"> T-cells (B). The m</w:t>
        </w:r>
        <w:r w:rsidRPr="00030EB4">
          <w:rPr>
            <w:color w:val="000000"/>
            <w:vertAlign w:val="superscript"/>
          </w:rPr>
          <w:t>6</w:t>
        </w:r>
        <w:r w:rsidRPr="00030EB4">
          <w:rPr>
            <w:color w:val="000000"/>
          </w:rPr>
          <w:t xml:space="preserve">A peak distribution in HIV-1-specific RNAs is also shown. </w:t>
        </w:r>
        <w:r w:rsidRPr="00030EB4">
          <w:rPr>
            <w:b/>
            <w:color w:val="000000"/>
          </w:rPr>
          <w:t>(C</w:t>
        </w:r>
        <w:r>
          <w:rPr>
            <w:b/>
            <w:color w:val="000000"/>
          </w:rPr>
          <w:t>-D</w:t>
        </w:r>
        <w:r w:rsidRPr="00030EB4">
          <w:rPr>
            <w:b/>
            <w:color w:val="000000"/>
          </w:rPr>
          <w:t>)</w:t>
        </w:r>
        <w:r w:rsidRPr="00030EB4">
          <w:rPr>
            <w:color w:val="000000"/>
          </w:rPr>
          <w:t xml:space="preserve"> Frequency of </w:t>
        </w:r>
        <w:r>
          <w:rPr>
            <w:color w:val="000000"/>
          </w:rPr>
          <w:t xml:space="preserve">the </w:t>
        </w:r>
        <w:r w:rsidRPr="00030EB4">
          <w:rPr>
            <w:color w:val="000000"/>
          </w:rPr>
          <w:t xml:space="preserve">RRACH </w:t>
        </w:r>
        <w:r>
          <w:rPr>
            <w:color w:val="000000"/>
          </w:rPr>
          <w:t xml:space="preserve">motif (C) </w:t>
        </w:r>
        <w:r w:rsidRPr="00030EB4">
          <w:rPr>
            <w:color w:val="000000"/>
          </w:rPr>
          <w:t xml:space="preserve">and </w:t>
        </w:r>
        <w:r>
          <w:rPr>
            <w:color w:val="000000"/>
          </w:rPr>
          <w:t xml:space="preserve">the </w:t>
        </w:r>
        <w:r w:rsidRPr="00030EB4">
          <w:rPr>
            <w:color w:val="000000"/>
          </w:rPr>
          <w:t>GGACU motif</w:t>
        </w:r>
        <w:r>
          <w:rPr>
            <w:color w:val="000000"/>
          </w:rPr>
          <w:t xml:space="preserve"> (D) </w:t>
        </w:r>
        <w:r w:rsidRPr="00030EB4">
          <w:rPr>
            <w:color w:val="000000"/>
          </w:rPr>
          <w:t xml:space="preserve">within </w:t>
        </w:r>
        <w:r>
          <w:rPr>
            <w:color w:val="000000"/>
          </w:rPr>
          <w:t xml:space="preserve">the </w:t>
        </w:r>
        <w:r w:rsidRPr="00030EB4">
          <w:rPr>
            <w:color w:val="000000"/>
          </w:rPr>
          <w:t>m</w:t>
        </w:r>
        <w:r w:rsidRPr="00030EB4">
          <w:rPr>
            <w:color w:val="000000"/>
            <w:vertAlign w:val="superscript"/>
          </w:rPr>
          <w:t>6</w:t>
        </w:r>
        <w:r w:rsidRPr="00030EB4">
          <w:rPr>
            <w:color w:val="000000"/>
          </w:rPr>
          <w:t xml:space="preserve">A peaks in cellular RNAs from </w:t>
        </w:r>
        <w:r>
          <w:rPr>
            <w:color w:val="000000"/>
          </w:rPr>
          <w:t xml:space="preserve">the uninfected </w:t>
        </w:r>
        <w:r w:rsidRPr="00030EB4">
          <w:rPr>
            <w:color w:val="000000"/>
          </w:rPr>
          <w:t>control and HIV-1-infected cells.</w:t>
        </w:r>
        <w:r>
          <w:rPr>
            <w:color w:val="000000"/>
          </w:rPr>
          <w:t xml:space="preserve"> </w:t>
        </w:r>
        <w:r>
          <w:rPr>
            <w:bCs/>
            <w:color w:val="000000"/>
            <w:kern w:val="24"/>
          </w:rPr>
          <w:t xml:space="preserve">Data </w:t>
        </w:r>
        <w:r w:rsidRPr="00E624E5">
          <w:rPr>
            <w:bCs/>
            <w:color w:val="000000"/>
            <w:kern w:val="24"/>
          </w:rPr>
          <w:t xml:space="preserve">presented are </w:t>
        </w:r>
        <w:r>
          <w:rPr>
            <w:bCs/>
            <w:color w:val="000000"/>
            <w:kern w:val="24"/>
          </w:rPr>
          <w:t>the average results of duplicated samples</w:t>
        </w:r>
        <w:r w:rsidRPr="00E624E5">
          <w:rPr>
            <w:bCs/>
            <w:color w:val="000000"/>
            <w:kern w:val="24"/>
          </w:rPr>
          <w:t xml:space="preserve"> (n=</w:t>
        </w:r>
        <w:r>
          <w:rPr>
            <w:bCs/>
            <w:color w:val="000000"/>
            <w:kern w:val="24"/>
          </w:rPr>
          <w:t>2</w:t>
        </w:r>
        <w:r w:rsidRPr="00E624E5">
          <w:rPr>
            <w:bCs/>
            <w:color w:val="000000"/>
            <w:kern w:val="24"/>
          </w:rPr>
          <w:t>)</w:t>
        </w:r>
        <w:r>
          <w:rPr>
            <w:bCs/>
            <w:color w:val="000000"/>
            <w:kern w:val="24"/>
          </w:rPr>
          <w:t>.</w:t>
        </w:r>
      </w:ins>
    </w:p>
    <w:p w14:paraId="1D207CF1" w14:textId="77777777" w:rsidR="000D1940" w:rsidRDefault="000D1940" w:rsidP="000D1940">
      <w:pPr>
        <w:spacing w:after="0" w:line="480" w:lineRule="auto"/>
        <w:contextualSpacing/>
        <w:rPr>
          <w:ins w:id="1150" w:author="Li Wu" w:date="2016-06-27T13:11:00Z"/>
          <w:bCs/>
          <w:color w:val="000000"/>
          <w:kern w:val="24"/>
        </w:rPr>
      </w:pPr>
    </w:p>
    <w:p w14:paraId="0265DCE1" w14:textId="77777777" w:rsidR="000D1940" w:rsidRDefault="000D1940" w:rsidP="000D1940">
      <w:pPr>
        <w:spacing w:after="0" w:line="480" w:lineRule="auto"/>
        <w:contextualSpacing/>
        <w:rPr>
          <w:ins w:id="1151" w:author="Li Wu" w:date="2016-06-27T13:11:00Z"/>
          <w:bCs/>
          <w:color w:val="000000"/>
          <w:kern w:val="24"/>
        </w:rPr>
      </w:pPr>
      <w:ins w:id="1152" w:author="Li Wu" w:date="2016-06-27T13:11:00Z">
        <w:r w:rsidRPr="006C2A05">
          <w:rPr>
            <w:b/>
            <w:bCs/>
          </w:rPr>
          <w:t xml:space="preserve">Figure 1–figure supplement </w:t>
        </w:r>
        <w:r>
          <w:rPr>
            <w:b/>
            <w:bCs/>
          </w:rPr>
          <w:t>4</w:t>
        </w:r>
        <w:r w:rsidRPr="00D525BA">
          <w:rPr>
            <w:b/>
            <w:bCs/>
            <w:color w:val="000000"/>
            <w:kern w:val="24"/>
          </w:rPr>
          <w:t xml:space="preserve">. </w:t>
        </w:r>
        <w:r w:rsidRPr="00D525BA">
          <w:rPr>
            <w:rFonts w:hint="eastAsia"/>
            <w:b/>
            <w:bCs/>
            <w:color w:val="000000"/>
            <w:kern w:val="24"/>
          </w:rPr>
          <w:t xml:space="preserve">Gene </w:t>
        </w:r>
        <w:r>
          <w:rPr>
            <w:b/>
            <w:bCs/>
            <w:color w:val="000000"/>
            <w:kern w:val="24"/>
          </w:rPr>
          <w:t>o</w:t>
        </w:r>
        <w:r w:rsidRPr="00D525BA">
          <w:rPr>
            <w:rFonts w:hint="eastAsia"/>
            <w:b/>
            <w:bCs/>
            <w:color w:val="000000"/>
            <w:kern w:val="24"/>
          </w:rPr>
          <w:t xml:space="preserve">ntology (GO) analysis </w:t>
        </w:r>
        <w:r w:rsidRPr="005601AE">
          <w:rPr>
            <w:rFonts w:hint="eastAsia"/>
            <w:b/>
            <w:bCs/>
            <w:color w:val="000000"/>
            <w:kern w:val="24"/>
          </w:rPr>
          <w:t xml:space="preserve">of </w:t>
        </w:r>
        <w:r w:rsidRPr="005601AE">
          <w:rPr>
            <w:b/>
            <w:color w:val="000000"/>
          </w:rPr>
          <w:t>m</w:t>
        </w:r>
        <w:r w:rsidRPr="005601AE">
          <w:rPr>
            <w:b/>
            <w:color w:val="000000"/>
            <w:vertAlign w:val="superscript"/>
          </w:rPr>
          <w:t>6</w:t>
        </w:r>
        <w:r w:rsidRPr="005601AE">
          <w:rPr>
            <w:b/>
            <w:color w:val="000000"/>
          </w:rPr>
          <w:t>A-modifed cellular</w:t>
        </w:r>
        <w:r w:rsidRPr="005601AE">
          <w:rPr>
            <w:rFonts w:hint="eastAsia"/>
            <w:b/>
            <w:bCs/>
            <w:color w:val="000000"/>
            <w:kern w:val="24"/>
          </w:rPr>
          <w:t xml:space="preserve"> genes</w:t>
        </w:r>
        <w:r>
          <w:rPr>
            <w:b/>
            <w:bCs/>
            <w:color w:val="000000"/>
            <w:kern w:val="24"/>
          </w:rPr>
          <w:t xml:space="preserve"> </w:t>
        </w:r>
        <w:r w:rsidRPr="00D525BA">
          <w:rPr>
            <w:rFonts w:hint="eastAsia"/>
            <w:b/>
            <w:bCs/>
            <w:color w:val="000000"/>
            <w:kern w:val="24"/>
          </w:rPr>
          <w:t xml:space="preserve">in </w:t>
        </w:r>
        <w:r>
          <w:rPr>
            <w:b/>
            <w:bCs/>
            <w:color w:val="000000"/>
            <w:kern w:val="24"/>
          </w:rPr>
          <w:t>HIV-1 infected</w:t>
        </w:r>
        <w:r w:rsidRPr="00D525BA">
          <w:rPr>
            <w:rFonts w:hint="eastAsia"/>
            <w:b/>
            <w:bCs/>
            <w:color w:val="000000"/>
            <w:kern w:val="24"/>
          </w:rPr>
          <w:t xml:space="preserve"> cells. </w:t>
        </w:r>
        <w:r w:rsidRPr="00D525BA">
          <w:rPr>
            <w:b/>
            <w:bCs/>
            <w:color w:val="000000"/>
            <w:kern w:val="24"/>
          </w:rPr>
          <w:t>(</w:t>
        </w:r>
        <w:r w:rsidRPr="00D525BA">
          <w:rPr>
            <w:rFonts w:hint="eastAsia"/>
            <w:b/>
            <w:bCs/>
            <w:color w:val="000000"/>
            <w:kern w:val="24"/>
          </w:rPr>
          <w:t>A</w:t>
        </w:r>
        <w:r w:rsidRPr="003A0EDC">
          <w:rPr>
            <w:rFonts w:hint="eastAsia"/>
            <w:b/>
            <w:bCs/>
            <w:color w:val="000000"/>
            <w:kern w:val="24"/>
          </w:rPr>
          <w:t xml:space="preserve"> and B</w:t>
        </w:r>
        <w:r w:rsidRPr="003A0EDC">
          <w:rPr>
            <w:b/>
            <w:bCs/>
            <w:color w:val="000000"/>
            <w:kern w:val="24"/>
          </w:rPr>
          <w:t>)</w:t>
        </w:r>
        <w:r>
          <w:rPr>
            <w:bCs/>
            <w:color w:val="000000"/>
            <w:kern w:val="24"/>
          </w:rPr>
          <w:t xml:space="preserve"> </w:t>
        </w:r>
        <w:r w:rsidRPr="003A0EDC">
          <w:rPr>
            <w:rFonts w:hint="eastAsia"/>
            <w:bCs/>
            <w:color w:val="000000"/>
            <w:kern w:val="24"/>
          </w:rPr>
          <w:t xml:space="preserve">GO terms specific to virus related pathways and corresponding </w:t>
        </w:r>
        <w:r w:rsidRPr="005601AE">
          <w:rPr>
            <w:rFonts w:hint="eastAsia"/>
            <w:bCs/>
            <w:i/>
            <w:color w:val="000000"/>
            <w:kern w:val="24"/>
          </w:rPr>
          <w:t>P</w:t>
        </w:r>
        <w:r w:rsidRPr="003A0EDC">
          <w:rPr>
            <w:rFonts w:hint="eastAsia"/>
            <w:bCs/>
            <w:color w:val="000000"/>
            <w:kern w:val="24"/>
          </w:rPr>
          <w:t xml:space="preserve"> values, clustered from methylated genes detected in Jurkat cells (A) or primary </w:t>
        </w:r>
        <w:r>
          <w:rPr>
            <w:color w:val="000000"/>
          </w:rPr>
          <w:t>CD4</w:t>
        </w:r>
        <w:r w:rsidRPr="009307FB">
          <w:rPr>
            <w:color w:val="000000"/>
            <w:vertAlign w:val="superscript"/>
          </w:rPr>
          <w:t>+</w:t>
        </w:r>
        <w:r w:rsidRPr="00030EB4">
          <w:rPr>
            <w:color w:val="000000"/>
          </w:rPr>
          <w:t xml:space="preserve"> </w:t>
        </w:r>
        <w:r w:rsidRPr="003A0EDC">
          <w:rPr>
            <w:rFonts w:hint="eastAsia"/>
            <w:bCs/>
            <w:color w:val="000000"/>
            <w:kern w:val="24"/>
          </w:rPr>
          <w:t>T cells (B) infected with HIV</w:t>
        </w:r>
        <w:r>
          <w:rPr>
            <w:bCs/>
            <w:color w:val="000000"/>
            <w:kern w:val="24"/>
          </w:rPr>
          <w:t>-1</w:t>
        </w:r>
        <w:r w:rsidRPr="003A0EDC">
          <w:rPr>
            <w:rFonts w:hint="eastAsia"/>
            <w:bCs/>
            <w:color w:val="000000"/>
            <w:kern w:val="24"/>
          </w:rPr>
          <w:t xml:space="preserve">. </w:t>
        </w:r>
        <w:r>
          <w:rPr>
            <w:bCs/>
            <w:color w:val="000000"/>
            <w:kern w:val="24"/>
          </w:rPr>
          <w:t>(</w:t>
        </w:r>
        <w:r w:rsidRPr="005601AE">
          <w:rPr>
            <w:rFonts w:hint="eastAsia"/>
            <w:b/>
            <w:bCs/>
            <w:color w:val="000000"/>
            <w:kern w:val="24"/>
          </w:rPr>
          <w:t>C and D</w:t>
        </w:r>
        <w:r>
          <w:rPr>
            <w:bCs/>
            <w:color w:val="000000"/>
            <w:kern w:val="24"/>
          </w:rPr>
          <w:t>)</w:t>
        </w:r>
        <w:r w:rsidRPr="003A0EDC">
          <w:rPr>
            <w:rFonts w:hint="eastAsia"/>
            <w:bCs/>
            <w:color w:val="000000"/>
            <w:kern w:val="24"/>
          </w:rPr>
          <w:t xml:space="preserve"> GO graphs showing functional clusters from genes with unique </w:t>
        </w:r>
        <w:r w:rsidRPr="00030EB4">
          <w:rPr>
            <w:color w:val="000000"/>
          </w:rPr>
          <w:t>m</w:t>
        </w:r>
        <w:r w:rsidRPr="00030EB4">
          <w:rPr>
            <w:color w:val="000000"/>
            <w:vertAlign w:val="superscript"/>
          </w:rPr>
          <w:t>6</w:t>
        </w:r>
        <w:r w:rsidRPr="00030EB4">
          <w:rPr>
            <w:color w:val="000000"/>
          </w:rPr>
          <w:t>A</w:t>
        </w:r>
        <w:r w:rsidRPr="003A0EDC">
          <w:rPr>
            <w:rFonts w:hint="eastAsia"/>
            <w:bCs/>
            <w:color w:val="000000"/>
            <w:kern w:val="24"/>
          </w:rPr>
          <w:t xml:space="preserve"> peaks identified in HIV-</w:t>
        </w:r>
        <w:r>
          <w:rPr>
            <w:bCs/>
            <w:color w:val="000000"/>
            <w:kern w:val="24"/>
          </w:rPr>
          <w:t>1-</w:t>
        </w:r>
        <w:r w:rsidRPr="003A0EDC">
          <w:rPr>
            <w:rFonts w:hint="eastAsia"/>
            <w:bCs/>
            <w:color w:val="000000"/>
            <w:kern w:val="24"/>
          </w:rPr>
          <w:t xml:space="preserve">infected Jurkat cells (C) or primary </w:t>
        </w:r>
        <w:r>
          <w:rPr>
            <w:color w:val="000000"/>
          </w:rPr>
          <w:t>CD4</w:t>
        </w:r>
        <w:r w:rsidRPr="009307FB">
          <w:rPr>
            <w:color w:val="000000"/>
            <w:vertAlign w:val="superscript"/>
          </w:rPr>
          <w:t>+</w:t>
        </w:r>
        <w:r w:rsidRPr="00030EB4">
          <w:rPr>
            <w:color w:val="000000"/>
          </w:rPr>
          <w:t xml:space="preserve"> </w:t>
        </w:r>
        <w:r w:rsidRPr="003A0EDC">
          <w:rPr>
            <w:rFonts w:hint="eastAsia"/>
            <w:bCs/>
            <w:color w:val="000000"/>
            <w:kern w:val="24"/>
          </w:rPr>
          <w:t>T</w:t>
        </w:r>
        <w:r>
          <w:rPr>
            <w:bCs/>
            <w:color w:val="000000"/>
            <w:kern w:val="24"/>
          </w:rPr>
          <w:t>-</w:t>
        </w:r>
        <w:r w:rsidRPr="003A0EDC">
          <w:rPr>
            <w:rFonts w:hint="eastAsia"/>
            <w:bCs/>
            <w:color w:val="000000"/>
            <w:kern w:val="24"/>
          </w:rPr>
          <w:t>cells (D) when compared to</w:t>
        </w:r>
        <w:r>
          <w:rPr>
            <w:bCs/>
            <w:color w:val="000000"/>
            <w:kern w:val="24"/>
          </w:rPr>
          <w:t xml:space="preserve"> un</w:t>
        </w:r>
        <w:r w:rsidRPr="003A0EDC">
          <w:rPr>
            <w:rFonts w:hint="eastAsia"/>
            <w:bCs/>
            <w:color w:val="000000"/>
            <w:kern w:val="24"/>
          </w:rPr>
          <w:t>infected</w:t>
        </w:r>
        <w:r>
          <w:rPr>
            <w:rFonts w:hint="eastAsia"/>
            <w:bCs/>
            <w:color w:val="000000"/>
            <w:kern w:val="24"/>
          </w:rPr>
          <w:t xml:space="preserve"> </w:t>
        </w:r>
        <w:r>
          <w:rPr>
            <w:bCs/>
            <w:color w:val="000000"/>
            <w:kern w:val="24"/>
          </w:rPr>
          <w:t>cells</w:t>
        </w:r>
        <w:r>
          <w:rPr>
            <w:rFonts w:hint="eastAsia"/>
            <w:bCs/>
            <w:color w:val="000000"/>
            <w:kern w:val="24"/>
          </w:rPr>
          <w:t>.</w:t>
        </w:r>
        <w:r>
          <w:rPr>
            <w:bCs/>
            <w:color w:val="000000"/>
            <w:kern w:val="24"/>
          </w:rPr>
          <w:t xml:space="preserve"> Data </w:t>
        </w:r>
        <w:r w:rsidRPr="00E624E5">
          <w:rPr>
            <w:bCs/>
            <w:color w:val="000000"/>
            <w:kern w:val="24"/>
          </w:rPr>
          <w:t xml:space="preserve">presented are </w:t>
        </w:r>
        <w:r>
          <w:rPr>
            <w:bCs/>
            <w:color w:val="000000"/>
            <w:kern w:val="24"/>
          </w:rPr>
          <w:t>the average results of duplicated samples</w:t>
        </w:r>
        <w:r w:rsidRPr="00E624E5">
          <w:rPr>
            <w:bCs/>
            <w:color w:val="000000"/>
            <w:kern w:val="24"/>
          </w:rPr>
          <w:t xml:space="preserve"> (n=</w:t>
        </w:r>
        <w:r>
          <w:rPr>
            <w:bCs/>
            <w:color w:val="000000"/>
            <w:kern w:val="24"/>
          </w:rPr>
          <w:t>2</w:t>
        </w:r>
        <w:r w:rsidRPr="00E624E5">
          <w:rPr>
            <w:bCs/>
            <w:color w:val="000000"/>
            <w:kern w:val="24"/>
          </w:rPr>
          <w:t>)</w:t>
        </w:r>
        <w:r>
          <w:rPr>
            <w:bCs/>
            <w:color w:val="000000"/>
            <w:kern w:val="24"/>
          </w:rPr>
          <w:t>.</w:t>
        </w:r>
      </w:ins>
    </w:p>
    <w:p w14:paraId="18D7677A" w14:textId="77777777" w:rsidR="000D1940" w:rsidRDefault="000D1940" w:rsidP="000D1940">
      <w:pPr>
        <w:spacing w:after="0" w:line="480" w:lineRule="auto"/>
        <w:contextualSpacing/>
        <w:rPr>
          <w:ins w:id="1153" w:author="Li Wu" w:date="2016-06-27T13:11:00Z"/>
          <w:bCs/>
        </w:rPr>
      </w:pPr>
    </w:p>
    <w:p w14:paraId="72216F5A" w14:textId="1AA96E98" w:rsidR="000D1940" w:rsidRPr="00664CDC" w:rsidRDefault="000D1940" w:rsidP="000D1940">
      <w:pPr>
        <w:spacing w:after="0" w:line="480" w:lineRule="auto"/>
        <w:contextualSpacing/>
        <w:rPr>
          <w:bCs/>
        </w:rPr>
      </w:pPr>
      <w:ins w:id="1154" w:author="Li Wu" w:date="2016-06-27T13:11:00Z">
        <w:r w:rsidRPr="006C2A05">
          <w:rPr>
            <w:b/>
            <w:bCs/>
          </w:rPr>
          <w:t xml:space="preserve">Figure </w:t>
        </w:r>
        <w:r>
          <w:rPr>
            <w:b/>
            <w:bCs/>
          </w:rPr>
          <w:t>4</w:t>
        </w:r>
        <w:r w:rsidRPr="006C2A05">
          <w:rPr>
            <w:b/>
            <w:bCs/>
          </w:rPr>
          <w:t>–figure supplement</w:t>
        </w:r>
        <w:r>
          <w:rPr>
            <w:b/>
            <w:bCs/>
          </w:rPr>
          <w:t xml:space="preserve"> 1</w:t>
        </w:r>
        <w:r w:rsidRPr="00A64705">
          <w:rPr>
            <w:b/>
            <w:bCs/>
            <w:color w:val="000000"/>
            <w:kern w:val="24"/>
          </w:rPr>
          <w:t>.</w:t>
        </w:r>
      </w:ins>
      <w:moveToRangeStart w:id="1155" w:author="Li Wu" w:date="2016-06-27T13:11:00Z" w:name="move454796441"/>
      <w:moveTo w:id="1156" w:author="Li Wu" w:date="2016-06-27T13:11:00Z">
        <w:r w:rsidRPr="00DE7D54">
          <w:rPr>
            <w:b/>
            <w:color w:val="000000"/>
            <w:kern w:val="24"/>
          </w:rPr>
          <w:t xml:space="preserve"> </w:t>
        </w:r>
        <w:r w:rsidRPr="00DE7D54">
          <w:rPr>
            <w:b/>
            <w:color w:val="000000"/>
          </w:rPr>
          <w:t>YTHDF1–3</w:t>
        </w:r>
        <w:r w:rsidRPr="00DE7D54">
          <w:rPr>
            <w:b/>
          </w:rPr>
          <w:t xml:space="preserve"> proteins negatively regulate HIV-1 </w:t>
        </w:r>
        <w:r w:rsidRPr="00DE7D54">
          <w:rPr>
            <w:b/>
            <w:i/>
          </w:rPr>
          <w:t>gag</w:t>
        </w:r>
        <w:r w:rsidRPr="00DE7D54">
          <w:rPr>
            <w:b/>
          </w:rPr>
          <w:t xml:space="preserve"> mRNA expression</w:t>
        </w:r>
        <w:r w:rsidRPr="00A64705">
          <w:rPr>
            <w:b/>
            <w:color w:val="000000"/>
            <w:kern w:val="24"/>
            <w:rPrChange w:id="1157" w:author="Li Wu" w:date="2016-06-27T13:11:00Z">
              <w:rPr>
                <w:color w:val="000000"/>
                <w:kern w:val="24"/>
              </w:rPr>
            </w:rPrChange>
          </w:rPr>
          <w:t>.</w:t>
        </w:r>
        <w:r w:rsidRPr="00DE7D54">
          <w:rPr>
            <w:color w:val="000000"/>
            <w:kern w:val="24"/>
          </w:rPr>
          <w:t xml:space="preserve"> Specific shRNAs or scrambled shRNA vector-treated cells were infected with HIV-1 Luc/VSV-G at </w:t>
        </w:r>
      </w:moveTo>
      <w:moveToRangeEnd w:id="1155"/>
      <w:ins w:id="1158" w:author="Li Wu" w:date="2016-06-27T13:11:00Z">
        <w:r w:rsidRPr="00E624E5">
          <w:rPr>
            <w:bCs/>
            <w:color w:val="000000"/>
            <w:kern w:val="24"/>
          </w:rPr>
          <w:t>a</w:t>
        </w:r>
        <w:r>
          <w:rPr>
            <w:bCs/>
            <w:color w:val="000000"/>
            <w:kern w:val="24"/>
          </w:rPr>
          <w:t>n</w:t>
        </w:r>
        <w:r w:rsidRPr="00E624E5">
          <w:rPr>
            <w:bCs/>
            <w:color w:val="000000"/>
            <w:kern w:val="24"/>
          </w:rPr>
          <w:t xml:space="preserve"> MOI of 0.5. Total RNA was isolated from the cells 24 hr</w:t>
        </w:r>
      </w:ins>
      <w:moveToRangeStart w:id="1159" w:author="Li Wu" w:date="2016-06-27T13:11:00Z" w:name="move454796442"/>
      <w:moveTo w:id="1160" w:author="Li Wu" w:date="2016-06-27T13:11:00Z">
        <w:r w:rsidRPr="00DE7D54">
          <w:rPr>
            <w:color w:val="000000"/>
            <w:kern w:val="24"/>
          </w:rPr>
          <w:t xml:space="preserve"> post-infection and HIV-1 </w:t>
        </w:r>
        <w:r w:rsidRPr="00DE7D54">
          <w:rPr>
            <w:i/>
            <w:color w:val="000000"/>
            <w:kern w:val="24"/>
          </w:rPr>
          <w:t>gag</w:t>
        </w:r>
        <w:r w:rsidRPr="00DE7D54">
          <w:rPr>
            <w:color w:val="000000"/>
            <w:kern w:val="24"/>
          </w:rPr>
          <w:t xml:space="preserve"> mRNA levels were quantified using qRT-PCR. </w:t>
        </w:r>
        <w:r w:rsidRPr="00DE7D54">
          <w:rPr>
            <w:b/>
            <w:color w:val="000000"/>
            <w:kern w:val="24"/>
          </w:rPr>
          <w:t xml:space="preserve">(A and B) </w:t>
        </w:r>
        <w:r w:rsidRPr="00DE7D54">
          <w:rPr>
            <w:color w:val="000000"/>
            <w:kern w:val="24"/>
          </w:rPr>
          <w:t xml:space="preserve">HIV-1 </w:t>
        </w:r>
        <w:r w:rsidRPr="00DE7D54">
          <w:rPr>
            <w:i/>
            <w:color w:val="000000"/>
            <w:kern w:val="24"/>
          </w:rPr>
          <w:t>gag</w:t>
        </w:r>
        <w:r w:rsidRPr="00DE7D54">
          <w:rPr>
            <w:color w:val="000000"/>
            <w:kern w:val="24"/>
          </w:rPr>
          <w:t xml:space="preserve"> mRNA levels in the infected HeLa cells with overexpression (A) or knockdown (B, shRNA) of </w:t>
        </w:r>
        <w:r w:rsidRPr="00DE7D54">
          <w:rPr>
            <w:color w:val="000000"/>
          </w:rPr>
          <w:t>YTHDF1–3</w:t>
        </w:r>
        <w:r w:rsidRPr="00DE7D54">
          <w:rPr>
            <w:color w:val="000000"/>
            <w:kern w:val="24"/>
          </w:rPr>
          <w:t xml:space="preserve"> proteins. </w:t>
        </w:r>
        <w:r w:rsidRPr="00DE7D54">
          <w:rPr>
            <w:b/>
            <w:color w:val="000000"/>
            <w:kern w:val="24"/>
          </w:rPr>
          <w:t xml:space="preserve">(C) </w:t>
        </w:r>
        <w:r w:rsidRPr="00DE7D54">
          <w:rPr>
            <w:color w:val="000000"/>
            <w:kern w:val="24"/>
          </w:rPr>
          <w:t xml:space="preserve">HIV-1 </w:t>
        </w:r>
        <w:r w:rsidRPr="00DE7D54">
          <w:rPr>
            <w:i/>
            <w:color w:val="000000"/>
            <w:kern w:val="24"/>
          </w:rPr>
          <w:t>gag</w:t>
        </w:r>
        <w:r w:rsidRPr="00DE7D54">
          <w:rPr>
            <w:color w:val="000000"/>
            <w:kern w:val="24"/>
          </w:rPr>
          <w:t xml:space="preserve"> mRNA levels in the HIV-1 infected Jurkat cells after knockdown of </w:t>
        </w:r>
        <w:r w:rsidRPr="00DE7D54">
          <w:rPr>
            <w:color w:val="000000"/>
          </w:rPr>
          <w:t xml:space="preserve">YTHDF1–3 </w:t>
        </w:r>
        <w:r w:rsidRPr="00DE7D54">
          <w:rPr>
            <w:color w:val="000000"/>
            <w:kern w:val="24"/>
          </w:rPr>
          <w:t xml:space="preserve">proteins. AZT treated vector control cells were used as a negative control of HIV-1 infection </w:t>
        </w:r>
        <w:r w:rsidRPr="00DE7D54">
          <w:rPr>
            <w:b/>
            <w:color w:val="000000"/>
            <w:kern w:val="24"/>
          </w:rPr>
          <w:t>(A-C)</w:t>
        </w:r>
        <w:r w:rsidRPr="00DE7D54">
          <w:rPr>
            <w:color w:val="000000"/>
            <w:kern w:val="24"/>
          </w:rPr>
          <w:t xml:space="preserve">. </w:t>
        </w:r>
        <w:r w:rsidRPr="00DE7D54">
          <w:t xml:space="preserve">The vector controls without AZT were set as 100%. </w:t>
        </w:r>
      </w:moveTo>
      <w:moveToRangeEnd w:id="1159"/>
      <w:ins w:id="1161" w:author="Li Wu" w:date="2016-06-27T13:11:00Z">
        <w:r>
          <w:t xml:space="preserve">* </w:t>
        </w:r>
        <w:r>
          <w:rPr>
            <w:bCs/>
            <w:i/>
            <w:color w:val="000000"/>
            <w:kern w:val="24"/>
          </w:rPr>
          <w:t>P</w:t>
        </w:r>
        <w:r w:rsidRPr="00E624E5">
          <w:rPr>
            <w:bCs/>
            <w:color w:val="000000"/>
            <w:kern w:val="24"/>
          </w:rPr>
          <w:t>&lt;0.05,</w:t>
        </w:r>
        <w:r>
          <w:t xml:space="preserve"> **</w:t>
        </w:r>
        <w:r w:rsidRPr="00E624E5">
          <w:t xml:space="preserve"> </w:t>
        </w:r>
        <w:r>
          <w:rPr>
            <w:bCs/>
            <w:i/>
            <w:color w:val="000000"/>
            <w:kern w:val="24"/>
          </w:rPr>
          <w:t>P</w:t>
        </w:r>
        <w:r w:rsidRPr="00E624E5">
          <w:rPr>
            <w:bCs/>
            <w:color w:val="000000"/>
            <w:kern w:val="24"/>
          </w:rPr>
          <w:t xml:space="preserve">&lt;0.005, and </w:t>
        </w:r>
        <w:r w:rsidRPr="00E624E5">
          <w:t>***</w:t>
        </w:r>
        <w:r>
          <w:t xml:space="preserve"> </w:t>
        </w:r>
        <w:r w:rsidRPr="00F03522">
          <w:rPr>
            <w:i/>
          </w:rPr>
          <w:t>P</w:t>
        </w:r>
        <w:r w:rsidRPr="00E624E5">
          <w:rPr>
            <w:bCs/>
            <w:color w:val="000000"/>
            <w:kern w:val="24"/>
          </w:rPr>
          <w:t xml:space="preserve">&lt;0.0005, compared to vector control without AZT treatment. All results are shown as mean ±SD (n=3) and data presented are representative of at least </w:t>
        </w:r>
        <w:r>
          <w:rPr>
            <w:bCs/>
            <w:color w:val="000000"/>
            <w:kern w:val="24"/>
          </w:rPr>
          <w:t>three</w:t>
        </w:r>
        <w:r w:rsidRPr="00E624E5">
          <w:rPr>
            <w:bCs/>
            <w:color w:val="000000"/>
            <w:kern w:val="24"/>
          </w:rPr>
          <w:t xml:space="preserve"> independent experiments.</w:t>
        </w:r>
      </w:ins>
    </w:p>
    <w:sectPr w:rsidR="000D1940" w:rsidRPr="00664CDC" w:rsidSect="00552E38">
      <w:headerReference w:type="default" r:id="rId8"/>
      <w:footerReference w:type="even" r:id="rId9"/>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A460A" w14:textId="77777777" w:rsidR="0091432D" w:rsidRDefault="0091432D">
      <w:pPr>
        <w:spacing w:after="0" w:line="240" w:lineRule="auto"/>
      </w:pPr>
      <w:r>
        <w:separator/>
      </w:r>
    </w:p>
  </w:endnote>
  <w:endnote w:type="continuationSeparator" w:id="0">
    <w:p w14:paraId="7F09E35B" w14:textId="77777777" w:rsidR="0091432D" w:rsidRDefault="0091432D">
      <w:pPr>
        <w:spacing w:after="0" w:line="240" w:lineRule="auto"/>
      </w:pPr>
      <w:r>
        <w:continuationSeparator/>
      </w:r>
    </w:p>
  </w:endnote>
  <w:endnote w:type="continuationNotice" w:id="1">
    <w:p w14:paraId="50DD27AD" w14:textId="77777777" w:rsidR="0091432D" w:rsidRDefault="00914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MS Gothic">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dvOT8608a8d1+20">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19B20" w14:textId="77777777" w:rsidR="008822DB" w:rsidRDefault="008822DB" w:rsidP="00552E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E90900" w14:textId="77777777" w:rsidR="008822DB" w:rsidRDefault="008822DB" w:rsidP="00552E3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18F38" w14:textId="77777777" w:rsidR="008822DB" w:rsidRDefault="008822DB" w:rsidP="00552E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79C1">
      <w:rPr>
        <w:rStyle w:val="PageNumber"/>
        <w:noProof/>
      </w:rPr>
      <w:t>21</w:t>
    </w:r>
    <w:r>
      <w:rPr>
        <w:rStyle w:val="PageNumber"/>
      </w:rPr>
      <w:fldChar w:fldCharType="end"/>
    </w:r>
  </w:p>
  <w:p w14:paraId="04C03B61" w14:textId="77777777" w:rsidR="008822DB" w:rsidRDefault="008822DB" w:rsidP="00552E3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09533" w14:textId="77777777" w:rsidR="0091432D" w:rsidRDefault="0091432D">
      <w:pPr>
        <w:spacing w:after="0" w:line="240" w:lineRule="auto"/>
      </w:pPr>
      <w:r>
        <w:separator/>
      </w:r>
    </w:p>
  </w:footnote>
  <w:footnote w:type="continuationSeparator" w:id="0">
    <w:p w14:paraId="13D9BA75" w14:textId="77777777" w:rsidR="0091432D" w:rsidRDefault="0091432D">
      <w:pPr>
        <w:spacing w:after="0" w:line="240" w:lineRule="auto"/>
      </w:pPr>
      <w:r>
        <w:continuationSeparator/>
      </w:r>
    </w:p>
  </w:footnote>
  <w:footnote w:type="continuationNotice" w:id="1">
    <w:p w14:paraId="0B20F446" w14:textId="77777777" w:rsidR="0091432D" w:rsidRDefault="0091432D">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1A585" w14:textId="77777777" w:rsidR="00DE7D54" w:rsidRDefault="00DE7D5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A3EF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D2DC8"/>
    <w:multiLevelType w:val="multilevel"/>
    <w:tmpl w:val="33500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F7CDE"/>
    <w:multiLevelType w:val="hybridMultilevel"/>
    <w:tmpl w:val="465E13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C5EBE"/>
    <w:multiLevelType w:val="hybridMultilevel"/>
    <w:tmpl w:val="01F6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4B0575"/>
    <w:multiLevelType w:val="hybridMultilevel"/>
    <w:tmpl w:val="268663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A6343"/>
    <w:multiLevelType w:val="hybridMultilevel"/>
    <w:tmpl w:val="AE9C07D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41CD1E15"/>
    <w:multiLevelType w:val="hybridMultilevel"/>
    <w:tmpl w:val="7538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3D2718"/>
    <w:multiLevelType w:val="hybridMultilevel"/>
    <w:tmpl w:val="0DCA5E8A"/>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6BC70648"/>
    <w:multiLevelType w:val="multilevel"/>
    <w:tmpl w:val="496C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2"/>
  </w:num>
  <w:num w:numId="5">
    <w:abstractNumId w:val="3"/>
  </w:num>
  <w:num w:numId="6">
    <w:abstractNumId w:val="6"/>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atfxwz9erp290bee0sa5vef7w0s0t502t9ae&quot;&gt;elif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record-ids&gt;&lt;/item&gt;&lt;/Libraries&gt;"/>
  </w:docVars>
  <w:rsids>
    <w:rsidRoot w:val="003D5227"/>
    <w:rsid w:val="00002A7E"/>
    <w:rsid w:val="00002B22"/>
    <w:rsid w:val="00006D58"/>
    <w:rsid w:val="00020205"/>
    <w:rsid w:val="000209EA"/>
    <w:rsid w:val="000246AB"/>
    <w:rsid w:val="00027270"/>
    <w:rsid w:val="000273DE"/>
    <w:rsid w:val="00030EB4"/>
    <w:rsid w:val="000314B1"/>
    <w:rsid w:val="00031B0F"/>
    <w:rsid w:val="00032E5D"/>
    <w:rsid w:val="00035312"/>
    <w:rsid w:val="000676CC"/>
    <w:rsid w:val="00067744"/>
    <w:rsid w:val="000721AB"/>
    <w:rsid w:val="000742E6"/>
    <w:rsid w:val="00077492"/>
    <w:rsid w:val="00077673"/>
    <w:rsid w:val="00087C5B"/>
    <w:rsid w:val="00096D9D"/>
    <w:rsid w:val="000A5274"/>
    <w:rsid w:val="000A7919"/>
    <w:rsid w:val="000B0706"/>
    <w:rsid w:val="000B78D9"/>
    <w:rsid w:val="000B7A02"/>
    <w:rsid w:val="000B7B41"/>
    <w:rsid w:val="000D1940"/>
    <w:rsid w:val="000D1A5E"/>
    <w:rsid w:val="000D2FC0"/>
    <w:rsid w:val="000E5AFC"/>
    <w:rsid w:val="000F11A8"/>
    <w:rsid w:val="000F5AC0"/>
    <w:rsid w:val="000F67DE"/>
    <w:rsid w:val="000F7345"/>
    <w:rsid w:val="001005B5"/>
    <w:rsid w:val="00101DD1"/>
    <w:rsid w:val="00121734"/>
    <w:rsid w:val="001218F2"/>
    <w:rsid w:val="001256A2"/>
    <w:rsid w:val="00136162"/>
    <w:rsid w:val="00140637"/>
    <w:rsid w:val="0014086C"/>
    <w:rsid w:val="0014111D"/>
    <w:rsid w:val="00143174"/>
    <w:rsid w:val="001434CB"/>
    <w:rsid w:val="00143EDF"/>
    <w:rsid w:val="001459D7"/>
    <w:rsid w:val="00150BD6"/>
    <w:rsid w:val="001523BA"/>
    <w:rsid w:val="001529A7"/>
    <w:rsid w:val="0016594B"/>
    <w:rsid w:val="00174514"/>
    <w:rsid w:val="00174AA7"/>
    <w:rsid w:val="001761D6"/>
    <w:rsid w:val="001829A0"/>
    <w:rsid w:val="001867A6"/>
    <w:rsid w:val="00193E84"/>
    <w:rsid w:val="00197B07"/>
    <w:rsid w:val="001A6985"/>
    <w:rsid w:val="001B776D"/>
    <w:rsid w:val="001C66C9"/>
    <w:rsid w:val="001D035B"/>
    <w:rsid w:val="001D08FF"/>
    <w:rsid w:val="001D2FDC"/>
    <w:rsid w:val="001D4D44"/>
    <w:rsid w:val="001E240B"/>
    <w:rsid w:val="001F332E"/>
    <w:rsid w:val="002035CF"/>
    <w:rsid w:val="002074F7"/>
    <w:rsid w:val="00210712"/>
    <w:rsid w:val="00222586"/>
    <w:rsid w:val="002248CD"/>
    <w:rsid w:val="0022579B"/>
    <w:rsid w:val="002259B4"/>
    <w:rsid w:val="0022614A"/>
    <w:rsid w:val="00226154"/>
    <w:rsid w:val="00232F1F"/>
    <w:rsid w:val="002335AF"/>
    <w:rsid w:val="00265795"/>
    <w:rsid w:val="0027465E"/>
    <w:rsid w:val="00285A6F"/>
    <w:rsid w:val="0029059B"/>
    <w:rsid w:val="0029554D"/>
    <w:rsid w:val="002959C5"/>
    <w:rsid w:val="002A256C"/>
    <w:rsid w:val="002A7DBA"/>
    <w:rsid w:val="002B3BBE"/>
    <w:rsid w:val="002B770C"/>
    <w:rsid w:val="002C2036"/>
    <w:rsid w:val="002C7686"/>
    <w:rsid w:val="002D4320"/>
    <w:rsid w:val="002D6049"/>
    <w:rsid w:val="002E2334"/>
    <w:rsid w:val="002F4481"/>
    <w:rsid w:val="002F699A"/>
    <w:rsid w:val="002F6B3D"/>
    <w:rsid w:val="00302E3F"/>
    <w:rsid w:val="003071C9"/>
    <w:rsid w:val="00307D1B"/>
    <w:rsid w:val="0031174D"/>
    <w:rsid w:val="00314E17"/>
    <w:rsid w:val="00322F5A"/>
    <w:rsid w:val="00325966"/>
    <w:rsid w:val="00341B32"/>
    <w:rsid w:val="00351568"/>
    <w:rsid w:val="003672E4"/>
    <w:rsid w:val="00376133"/>
    <w:rsid w:val="00383E00"/>
    <w:rsid w:val="00390057"/>
    <w:rsid w:val="00390FC1"/>
    <w:rsid w:val="00397CAF"/>
    <w:rsid w:val="003A0EDC"/>
    <w:rsid w:val="003A2233"/>
    <w:rsid w:val="003A2B81"/>
    <w:rsid w:val="003A3E25"/>
    <w:rsid w:val="003A6AC4"/>
    <w:rsid w:val="003A734E"/>
    <w:rsid w:val="003B3684"/>
    <w:rsid w:val="003B476E"/>
    <w:rsid w:val="003B5D89"/>
    <w:rsid w:val="003C1AE8"/>
    <w:rsid w:val="003C2FC9"/>
    <w:rsid w:val="003C327F"/>
    <w:rsid w:val="003D1B9D"/>
    <w:rsid w:val="003D3DF3"/>
    <w:rsid w:val="003D3F2D"/>
    <w:rsid w:val="003D4409"/>
    <w:rsid w:val="003D4EC4"/>
    <w:rsid w:val="003D5227"/>
    <w:rsid w:val="003D546A"/>
    <w:rsid w:val="003D7680"/>
    <w:rsid w:val="003F0FA6"/>
    <w:rsid w:val="003F1763"/>
    <w:rsid w:val="003F29A5"/>
    <w:rsid w:val="003F304B"/>
    <w:rsid w:val="003F688A"/>
    <w:rsid w:val="0040118D"/>
    <w:rsid w:val="004031EF"/>
    <w:rsid w:val="00403A64"/>
    <w:rsid w:val="00407075"/>
    <w:rsid w:val="00407D75"/>
    <w:rsid w:val="00425225"/>
    <w:rsid w:val="00425C90"/>
    <w:rsid w:val="0043073D"/>
    <w:rsid w:val="00430F05"/>
    <w:rsid w:val="0043309C"/>
    <w:rsid w:val="00434FEC"/>
    <w:rsid w:val="00436C91"/>
    <w:rsid w:val="00440732"/>
    <w:rsid w:val="00441C5A"/>
    <w:rsid w:val="0044633F"/>
    <w:rsid w:val="00452A1D"/>
    <w:rsid w:val="00453CE9"/>
    <w:rsid w:val="00457A8A"/>
    <w:rsid w:val="0046424A"/>
    <w:rsid w:val="004834D9"/>
    <w:rsid w:val="00484140"/>
    <w:rsid w:val="00490114"/>
    <w:rsid w:val="0049083F"/>
    <w:rsid w:val="00494F06"/>
    <w:rsid w:val="00496CBC"/>
    <w:rsid w:val="004A26EE"/>
    <w:rsid w:val="004B0436"/>
    <w:rsid w:val="004B2266"/>
    <w:rsid w:val="004C3770"/>
    <w:rsid w:val="004D12C2"/>
    <w:rsid w:val="004D1421"/>
    <w:rsid w:val="004D3D7F"/>
    <w:rsid w:val="004E2FB7"/>
    <w:rsid w:val="004E688B"/>
    <w:rsid w:val="004F1237"/>
    <w:rsid w:val="004F19A0"/>
    <w:rsid w:val="004F418C"/>
    <w:rsid w:val="004F7747"/>
    <w:rsid w:val="00503962"/>
    <w:rsid w:val="00505300"/>
    <w:rsid w:val="00512C70"/>
    <w:rsid w:val="005130C2"/>
    <w:rsid w:val="00516239"/>
    <w:rsid w:val="00517657"/>
    <w:rsid w:val="005223C7"/>
    <w:rsid w:val="0052313F"/>
    <w:rsid w:val="0052628D"/>
    <w:rsid w:val="00531756"/>
    <w:rsid w:val="00534F01"/>
    <w:rsid w:val="0053570B"/>
    <w:rsid w:val="00537170"/>
    <w:rsid w:val="00543104"/>
    <w:rsid w:val="00543E4A"/>
    <w:rsid w:val="00547E0C"/>
    <w:rsid w:val="00551712"/>
    <w:rsid w:val="00552E38"/>
    <w:rsid w:val="005545D7"/>
    <w:rsid w:val="00556248"/>
    <w:rsid w:val="005601AE"/>
    <w:rsid w:val="00561405"/>
    <w:rsid w:val="00566613"/>
    <w:rsid w:val="005751E8"/>
    <w:rsid w:val="00577AF3"/>
    <w:rsid w:val="005908FC"/>
    <w:rsid w:val="0059131C"/>
    <w:rsid w:val="00593555"/>
    <w:rsid w:val="005962DB"/>
    <w:rsid w:val="005A0541"/>
    <w:rsid w:val="005A1156"/>
    <w:rsid w:val="005A31AA"/>
    <w:rsid w:val="005A34C7"/>
    <w:rsid w:val="005A4163"/>
    <w:rsid w:val="005A6DF4"/>
    <w:rsid w:val="005B30D1"/>
    <w:rsid w:val="005B4776"/>
    <w:rsid w:val="005C3974"/>
    <w:rsid w:val="005D69AA"/>
    <w:rsid w:val="005E03EB"/>
    <w:rsid w:val="005E29AC"/>
    <w:rsid w:val="005E3124"/>
    <w:rsid w:val="005E6878"/>
    <w:rsid w:val="005F3442"/>
    <w:rsid w:val="005F3609"/>
    <w:rsid w:val="0060084F"/>
    <w:rsid w:val="00602FA1"/>
    <w:rsid w:val="00613649"/>
    <w:rsid w:val="00615537"/>
    <w:rsid w:val="006162C7"/>
    <w:rsid w:val="00616F16"/>
    <w:rsid w:val="00625D59"/>
    <w:rsid w:val="00627C07"/>
    <w:rsid w:val="00630AE8"/>
    <w:rsid w:val="00631C48"/>
    <w:rsid w:val="00636DE3"/>
    <w:rsid w:val="00640018"/>
    <w:rsid w:val="006465CC"/>
    <w:rsid w:val="006469D3"/>
    <w:rsid w:val="00647BFA"/>
    <w:rsid w:val="006502FF"/>
    <w:rsid w:val="00650314"/>
    <w:rsid w:val="006513E6"/>
    <w:rsid w:val="00652E08"/>
    <w:rsid w:val="00655A54"/>
    <w:rsid w:val="0066139E"/>
    <w:rsid w:val="00664CDC"/>
    <w:rsid w:val="006651D6"/>
    <w:rsid w:val="006713B7"/>
    <w:rsid w:val="0067285A"/>
    <w:rsid w:val="0067617E"/>
    <w:rsid w:val="0068141F"/>
    <w:rsid w:val="006822A3"/>
    <w:rsid w:val="006874A1"/>
    <w:rsid w:val="00690500"/>
    <w:rsid w:val="00694651"/>
    <w:rsid w:val="00695653"/>
    <w:rsid w:val="00696AAD"/>
    <w:rsid w:val="006A3F48"/>
    <w:rsid w:val="006A44F3"/>
    <w:rsid w:val="006A6849"/>
    <w:rsid w:val="006A746C"/>
    <w:rsid w:val="006B6EA9"/>
    <w:rsid w:val="006B709A"/>
    <w:rsid w:val="006C109B"/>
    <w:rsid w:val="006C2A05"/>
    <w:rsid w:val="006C61D4"/>
    <w:rsid w:val="006D1E65"/>
    <w:rsid w:val="006D3F7F"/>
    <w:rsid w:val="006D79AA"/>
    <w:rsid w:val="006E0743"/>
    <w:rsid w:val="006E1947"/>
    <w:rsid w:val="006E5848"/>
    <w:rsid w:val="006E6D7C"/>
    <w:rsid w:val="006F3C84"/>
    <w:rsid w:val="006F6ABC"/>
    <w:rsid w:val="00700A33"/>
    <w:rsid w:val="00704042"/>
    <w:rsid w:val="00704677"/>
    <w:rsid w:val="00711974"/>
    <w:rsid w:val="00712294"/>
    <w:rsid w:val="00713B24"/>
    <w:rsid w:val="00714D56"/>
    <w:rsid w:val="007210BB"/>
    <w:rsid w:val="00721148"/>
    <w:rsid w:val="00724C83"/>
    <w:rsid w:val="007257F5"/>
    <w:rsid w:val="007329F2"/>
    <w:rsid w:val="00734336"/>
    <w:rsid w:val="0073452B"/>
    <w:rsid w:val="00735B98"/>
    <w:rsid w:val="00747346"/>
    <w:rsid w:val="00751EE2"/>
    <w:rsid w:val="007548DE"/>
    <w:rsid w:val="00754FF5"/>
    <w:rsid w:val="00757E83"/>
    <w:rsid w:val="00760307"/>
    <w:rsid w:val="0076506A"/>
    <w:rsid w:val="007658C9"/>
    <w:rsid w:val="0076648D"/>
    <w:rsid w:val="00771050"/>
    <w:rsid w:val="0077111D"/>
    <w:rsid w:val="00771E37"/>
    <w:rsid w:val="00772392"/>
    <w:rsid w:val="007723D2"/>
    <w:rsid w:val="00777C8A"/>
    <w:rsid w:val="00777D04"/>
    <w:rsid w:val="00791C3E"/>
    <w:rsid w:val="00793810"/>
    <w:rsid w:val="00796F63"/>
    <w:rsid w:val="007A3ED5"/>
    <w:rsid w:val="007A77A7"/>
    <w:rsid w:val="007B0A25"/>
    <w:rsid w:val="007B0F12"/>
    <w:rsid w:val="007B2431"/>
    <w:rsid w:val="007D0335"/>
    <w:rsid w:val="007D0AE9"/>
    <w:rsid w:val="007D2B4A"/>
    <w:rsid w:val="007E3BDF"/>
    <w:rsid w:val="007F5FA8"/>
    <w:rsid w:val="00801940"/>
    <w:rsid w:val="008044E0"/>
    <w:rsid w:val="00810E4F"/>
    <w:rsid w:val="008112E9"/>
    <w:rsid w:val="00825F39"/>
    <w:rsid w:val="00826207"/>
    <w:rsid w:val="00830A08"/>
    <w:rsid w:val="0083695B"/>
    <w:rsid w:val="00836CF8"/>
    <w:rsid w:val="00842035"/>
    <w:rsid w:val="008427E1"/>
    <w:rsid w:val="00845D7A"/>
    <w:rsid w:val="0085258D"/>
    <w:rsid w:val="00852BF4"/>
    <w:rsid w:val="008611CB"/>
    <w:rsid w:val="008658F6"/>
    <w:rsid w:val="008719CD"/>
    <w:rsid w:val="008822DB"/>
    <w:rsid w:val="00887F44"/>
    <w:rsid w:val="008A0AA9"/>
    <w:rsid w:val="008A44D3"/>
    <w:rsid w:val="008A7AA2"/>
    <w:rsid w:val="008B5522"/>
    <w:rsid w:val="008D20BD"/>
    <w:rsid w:val="008D2F77"/>
    <w:rsid w:val="008D36C1"/>
    <w:rsid w:val="008D5AB2"/>
    <w:rsid w:val="008D5FAD"/>
    <w:rsid w:val="008D7D1A"/>
    <w:rsid w:val="008F0369"/>
    <w:rsid w:val="008F4646"/>
    <w:rsid w:val="008F5C8D"/>
    <w:rsid w:val="00900677"/>
    <w:rsid w:val="00900D00"/>
    <w:rsid w:val="009055DA"/>
    <w:rsid w:val="00906535"/>
    <w:rsid w:val="0091432D"/>
    <w:rsid w:val="00916DD7"/>
    <w:rsid w:val="00921F23"/>
    <w:rsid w:val="009230D4"/>
    <w:rsid w:val="0092407C"/>
    <w:rsid w:val="00924D27"/>
    <w:rsid w:val="009356A0"/>
    <w:rsid w:val="009609D7"/>
    <w:rsid w:val="0096493D"/>
    <w:rsid w:val="0096651C"/>
    <w:rsid w:val="00966A8C"/>
    <w:rsid w:val="00971364"/>
    <w:rsid w:val="00976C34"/>
    <w:rsid w:val="00984D0A"/>
    <w:rsid w:val="00986A71"/>
    <w:rsid w:val="00992C34"/>
    <w:rsid w:val="009946E0"/>
    <w:rsid w:val="00996050"/>
    <w:rsid w:val="00996821"/>
    <w:rsid w:val="009A06B7"/>
    <w:rsid w:val="009A3630"/>
    <w:rsid w:val="009A401D"/>
    <w:rsid w:val="009B3E8B"/>
    <w:rsid w:val="009B6FED"/>
    <w:rsid w:val="009C0AD4"/>
    <w:rsid w:val="009C4F3F"/>
    <w:rsid w:val="009D09E1"/>
    <w:rsid w:val="009D3144"/>
    <w:rsid w:val="009D52DA"/>
    <w:rsid w:val="009D7D44"/>
    <w:rsid w:val="009E2EB8"/>
    <w:rsid w:val="00A006F6"/>
    <w:rsid w:val="00A008EF"/>
    <w:rsid w:val="00A03EF2"/>
    <w:rsid w:val="00A13A23"/>
    <w:rsid w:val="00A13DA9"/>
    <w:rsid w:val="00A1516F"/>
    <w:rsid w:val="00A15DFD"/>
    <w:rsid w:val="00A20C2E"/>
    <w:rsid w:val="00A2485B"/>
    <w:rsid w:val="00A27D49"/>
    <w:rsid w:val="00A321EF"/>
    <w:rsid w:val="00A358CD"/>
    <w:rsid w:val="00A36366"/>
    <w:rsid w:val="00A36D52"/>
    <w:rsid w:val="00A4120B"/>
    <w:rsid w:val="00A43C74"/>
    <w:rsid w:val="00A51B23"/>
    <w:rsid w:val="00A5342D"/>
    <w:rsid w:val="00A60DAB"/>
    <w:rsid w:val="00A63C09"/>
    <w:rsid w:val="00A65151"/>
    <w:rsid w:val="00A764A9"/>
    <w:rsid w:val="00A845A3"/>
    <w:rsid w:val="00A872F0"/>
    <w:rsid w:val="00A95BAB"/>
    <w:rsid w:val="00AA3DF4"/>
    <w:rsid w:val="00AB5599"/>
    <w:rsid w:val="00AB594F"/>
    <w:rsid w:val="00AC2AD8"/>
    <w:rsid w:val="00AC7CBC"/>
    <w:rsid w:val="00AD46A1"/>
    <w:rsid w:val="00AD6A3B"/>
    <w:rsid w:val="00AE47C5"/>
    <w:rsid w:val="00AE4CA5"/>
    <w:rsid w:val="00AF658E"/>
    <w:rsid w:val="00B011F6"/>
    <w:rsid w:val="00B01B1B"/>
    <w:rsid w:val="00B0481E"/>
    <w:rsid w:val="00B14EBC"/>
    <w:rsid w:val="00B15DE3"/>
    <w:rsid w:val="00B174E4"/>
    <w:rsid w:val="00B24F7C"/>
    <w:rsid w:val="00B25CE2"/>
    <w:rsid w:val="00B41A6B"/>
    <w:rsid w:val="00B42A83"/>
    <w:rsid w:val="00B46D91"/>
    <w:rsid w:val="00B46DAF"/>
    <w:rsid w:val="00B47220"/>
    <w:rsid w:val="00B607F6"/>
    <w:rsid w:val="00B61669"/>
    <w:rsid w:val="00B64D12"/>
    <w:rsid w:val="00B704BD"/>
    <w:rsid w:val="00B757C4"/>
    <w:rsid w:val="00B80D74"/>
    <w:rsid w:val="00B82465"/>
    <w:rsid w:val="00B862D6"/>
    <w:rsid w:val="00B919AB"/>
    <w:rsid w:val="00B92197"/>
    <w:rsid w:val="00B9564E"/>
    <w:rsid w:val="00BA35DD"/>
    <w:rsid w:val="00BA413E"/>
    <w:rsid w:val="00BA43AB"/>
    <w:rsid w:val="00BB09A0"/>
    <w:rsid w:val="00BB16ED"/>
    <w:rsid w:val="00BC00D5"/>
    <w:rsid w:val="00BC4B47"/>
    <w:rsid w:val="00BD5CDC"/>
    <w:rsid w:val="00BE305C"/>
    <w:rsid w:val="00BE587A"/>
    <w:rsid w:val="00BF17F5"/>
    <w:rsid w:val="00BF18F9"/>
    <w:rsid w:val="00BF26EC"/>
    <w:rsid w:val="00C00D9B"/>
    <w:rsid w:val="00C02078"/>
    <w:rsid w:val="00C045D9"/>
    <w:rsid w:val="00C05D96"/>
    <w:rsid w:val="00C05E90"/>
    <w:rsid w:val="00C1167C"/>
    <w:rsid w:val="00C14B7D"/>
    <w:rsid w:val="00C14DEA"/>
    <w:rsid w:val="00C17FD1"/>
    <w:rsid w:val="00C232B6"/>
    <w:rsid w:val="00C23D96"/>
    <w:rsid w:val="00C27F31"/>
    <w:rsid w:val="00C4273E"/>
    <w:rsid w:val="00C44990"/>
    <w:rsid w:val="00C62C84"/>
    <w:rsid w:val="00C62EE3"/>
    <w:rsid w:val="00C6494E"/>
    <w:rsid w:val="00C65DF8"/>
    <w:rsid w:val="00C70ECB"/>
    <w:rsid w:val="00C71156"/>
    <w:rsid w:val="00CA1AC0"/>
    <w:rsid w:val="00CA322B"/>
    <w:rsid w:val="00CA5357"/>
    <w:rsid w:val="00CA66DD"/>
    <w:rsid w:val="00CB3EAA"/>
    <w:rsid w:val="00CC1504"/>
    <w:rsid w:val="00CC2606"/>
    <w:rsid w:val="00CC6C1A"/>
    <w:rsid w:val="00CD5CA5"/>
    <w:rsid w:val="00CE05C2"/>
    <w:rsid w:val="00CE5525"/>
    <w:rsid w:val="00CF1738"/>
    <w:rsid w:val="00CF21D3"/>
    <w:rsid w:val="00CF3B08"/>
    <w:rsid w:val="00CF43D9"/>
    <w:rsid w:val="00D01BC9"/>
    <w:rsid w:val="00D036D1"/>
    <w:rsid w:val="00D054D2"/>
    <w:rsid w:val="00D1376E"/>
    <w:rsid w:val="00D249F6"/>
    <w:rsid w:val="00D25B01"/>
    <w:rsid w:val="00D2767D"/>
    <w:rsid w:val="00D30E0B"/>
    <w:rsid w:val="00D3257F"/>
    <w:rsid w:val="00D36229"/>
    <w:rsid w:val="00D366C1"/>
    <w:rsid w:val="00D44BCD"/>
    <w:rsid w:val="00D525BA"/>
    <w:rsid w:val="00D54D30"/>
    <w:rsid w:val="00D579D3"/>
    <w:rsid w:val="00D730F4"/>
    <w:rsid w:val="00D8042A"/>
    <w:rsid w:val="00D84562"/>
    <w:rsid w:val="00D8590A"/>
    <w:rsid w:val="00DA0784"/>
    <w:rsid w:val="00DC0413"/>
    <w:rsid w:val="00DC0B23"/>
    <w:rsid w:val="00DC10C1"/>
    <w:rsid w:val="00DC2626"/>
    <w:rsid w:val="00DC6134"/>
    <w:rsid w:val="00DE7D54"/>
    <w:rsid w:val="00DF43F5"/>
    <w:rsid w:val="00E024D3"/>
    <w:rsid w:val="00E03336"/>
    <w:rsid w:val="00E049D5"/>
    <w:rsid w:val="00E1281B"/>
    <w:rsid w:val="00E14EC8"/>
    <w:rsid w:val="00E162BE"/>
    <w:rsid w:val="00E25EEF"/>
    <w:rsid w:val="00E34157"/>
    <w:rsid w:val="00E4021F"/>
    <w:rsid w:val="00E46316"/>
    <w:rsid w:val="00E50526"/>
    <w:rsid w:val="00E547E5"/>
    <w:rsid w:val="00E55C0E"/>
    <w:rsid w:val="00E619A7"/>
    <w:rsid w:val="00E624E5"/>
    <w:rsid w:val="00E62BA3"/>
    <w:rsid w:val="00E64042"/>
    <w:rsid w:val="00E648FD"/>
    <w:rsid w:val="00E66AEB"/>
    <w:rsid w:val="00E67D12"/>
    <w:rsid w:val="00E70346"/>
    <w:rsid w:val="00E7088D"/>
    <w:rsid w:val="00E77C7F"/>
    <w:rsid w:val="00E77D78"/>
    <w:rsid w:val="00E91979"/>
    <w:rsid w:val="00EA302F"/>
    <w:rsid w:val="00EB55E4"/>
    <w:rsid w:val="00EB6D1B"/>
    <w:rsid w:val="00EB7946"/>
    <w:rsid w:val="00EC7120"/>
    <w:rsid w:val="00ED2FD6"/>
    <w:rsid w:val="00EE359F"/>
    <w:rsid w:val="00EE4468"/>
    <w:rsid w:val="00EE79C1"/>
    <w:rsid w:val="00EF7E4F"/>
    <w:rsid w:val="00F0013B"/>
    <w:rsid w:val="00F055D8"/>
    <w:rsid w:val="00F05AA6"/>
    <w:rsid w:val="00F07A9B"/>
    <w:rsid w:val="00F121B5"/>
    <w:rsid w:val="00F1576F"/>
    <w:rsid w:val="00F158A8"/>
    <w:rsid w:val="00F1616D"/>
    <w:rsid w:val="00F16CF2"/>
    <w:rsid w:val="00F2180E"/>
    <w:rsid w:val="00F24EC8"/>
    <w:rsid w:val="00F30740"/>
    <w:rsid w:val="00F309BC"/>
    <w:rsid w:val="00F334F5"/>
    <w:rsid w:val="00F44C30"/>
    <w:rsid w:val="00F47763"/>
    <w:rsid w:val="00F522CF"/>
    <w:rsid w:val="00F612F2"/>
    <w:rsid w:val="00F63290"/>
    <w:rsid w:val="00F71846"/>
    <w:rsid w:val="00F73B90"/>
    <w:rsid w:val="00F7462B"/>
    <w:rsid w:val="00F77661"/>
    <w:rsid w:val="00F84D6D"/>
    <w:rsid w:val="00F9463F"/>
    <w:rsid w:val="00F96F09"/>
    <w:rsid w:val="00FA2217"/>
    <w:rsid w:val="00FA2AEB"/>
    <w:rsid w:val="00FA31B5"/>
    <w:rsid w:val="00FA3CBB"/>
    <w:rsid w:val="00FA3F0F"/>
    <w:rsid w:val="00FA78D8"/>
    <w:rsid w:val="00FA7945"/>
    <w:rsid w:val="00FB0352"/>
    <w:rsid w:val="00FB181F"/>
    <w:rsid w:val="00FC50D6"/>
    <w:rsid w:val="00FD4C92"/>
    <w:rsid w:val="00FD51A9"/>
    <w:rsid w:val="00FD5E7F"/>
    <w:rsid w:val="00FD62E5"/>
    <w:rsid w:val="00FE1B24"/>
    <w:rsid w:val="00FF7CE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FD8C9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D54"/>
    <w:pPr>
      <w:spacing w:after="160" w:line="259" w:lineRule="auto"/>
    </w:pPr>
  </w:style>
  <w:style w:type="paragraph" w:styleId="Heading1">
    <w:name w:val="heading 1"/>
    <w:basedOn w:val="Normal"/>
    <w:next w:val="Normal"/>
    <w:link w:val="Heading1Char"/>
    <w:uiPriority w:val="9"/>
    <w:qFormat/>
    <w:rsid w:val="003D5227"/>
    <w:pPr>
      <w:keepNext/>
      <w:keepLines/>
      <w:spacing w:before="240" w:after="0"/>
      <w:outlineLvl w:val="0"/>
    </w:pPr>
    <w:rPr>
      <w:rFonts w:ascii="Calibri Light" w:eastAsia="MS Gothic" w:hAnsi="Calibri Light"/>
      <w:color w:val="2E74B5"/>
      <w:sz w:val="32"/>
      <w:szCs w:val="32"/>
    </w:rPr>
  </w:style>
  <w:style w:type="paragraph" w:styleId="Heading2">
    <w:name w:val="heading 2"/>
    <w:basedOn w:val="Normal"/>
    <w:link w:val="Heading2Char"/>
    <w:uiPriority w:val="9"/>
    <w:qFormat/>
    <w:rsid w:val="00DE7D54"/>
    <w:pPr>
      <w:spacing w:before="100" w:beforeAutospacing="1" w:after="100" w:afterAutospacing="1" w:line="240" w:lineRule="auto"/>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427E1"/>
    <w:rPr>
      <w:rFonts w:ascii="Lucida Grande" w:hAnsi="Lucida Grande"/>
      <w:sz w:val="18"/>
      <w:szCs w:val="18"/>
    </w:rPr>
  </w:style>
  <w:style w:type="character" w:customStyle="1" w:styleId="Heading1Char">
    <w:name w:val="Heading 1 Char"/>
    <w:basedOn w:val="DefaultParagraphFont"/>
    <w:link w:val="Heading1"/>
    <w:uiPriority w:val="9"/>
    <w:rsid w:val="003D5227"/>
    <w:rPr>
      <w:rFonts w:ascii="Calibri Light" w:eastAsia="MS Gothic" w:hAnsi="Calibri Light" w:cs="Times New Roman"/>
      <w:color w:val="2E74B5"/>
      <w:sz w:val="32"/>
      <w:szCs w:val="32"/>
      <w:lang w:eastAsia="en-US"/>
    </w:rPr>
  </w:style>
  <w:style w:type="character" w:customStyle="1" w:styleId="Heading2Char">
    <w:name w:val="Heading 2 Char"/>
    <w:basedOn w:val="DefaultParagraphFont"/>
    <w:link w:val="Heading2"/>
    <w:uiPriority w:val="9"/>
    <w:rsid w:val="003D5227"/>
    <w:rPr>
      <w:rFonts w:eastAsia="Times New Roman"/>
      <w:b/>
      <w:bCs/>
      <w:sz w:val="36"/>
      <w:szCs w:val="36"/>
    </w:rPr>
  </w:style>
  <w:style w:type="character" w:customStyle="1" w:styleId="BalloonTextChar">
    <w:name w:val="Balloon Text Char"/>
    <w:basedOn w:val="DefaultParagraphFont"/>
    <w:link w:val="BalloonText"/>
    <w:uiPriority w:val="99"/>
    <w:semiHidden/>
    <w:rsid w:val="003D5227"/>
    <w:rPr>
      <w:rFonts w:ascii="Lucida Grande" w:hAnsi="Lucida Grande"/>
      <w:sz w:val="18"/>
      <w:szCs w:val="18"/>
      <w:lang w:eastAsia="zh-CN"/>
    </w:rPr>
  </w:style>
  <w:style w:type="paragraph" w:styleId="EndnoteText">
    <w:name w:val="endnote text"/>
    <w:basedOn w:val="Normal"/>
    <w:link w:val="EndnoteTextChar"/>
    <w:uiPriority w:val="99"/>
    <w:semiHidden/>
    <w:unhideWhenUsed/>
    <w:rsid w:val="003D52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5227"/>
    <w:rPr>
      <w:rFonts w:ascii="Calibri" w:eastAsia="SimSun" w:hAnsi="Calibri" w:cs="Times New Roman"/>
      <w:lang w:eastAsia="en-US"/>
    </w:rPr>
  </w:style>
  <w:style w:type="character" w:styleId="EndnoteReference">
    <w:name w:val="endnote reference"/>
    <w:uiPriority w:val="99"/>
    <w:semiHidden/>
    <w:unhideWhenUsed/>
    <w:rsid w:val="003D5227"/>
    <w:rPr>
      <w:vertAlign w:val="superscript"/>
    </w:rPr>
  </w:style>
  <w:style w:type="character" w:styleId="Hyperlink">
    <w:name w:val="Hyperlink"/>
    <w:uiPriority w:val="99"/>
    <w:unhideWhenUsed/>
    <w:rsid w:val="003D5227"/>
    <w:rPr>
      <w:color w:val="0000FF"/>
      <w:u w:val="single"/>
    </w:rPr>
  </w:style>
  <w:style w:type="character" w:customStyle="1" w:styleId="apple-converted-space">
    <w:name w:val="apple-converted-space"/>
    <w:basedOn w:val="DefaultParagraphFont"/>
    <w:rsid w:val="003D5227"/>
  </w:style>
  <w:style w:type="paragraph" w:styleId="NormalWeb">
    <w:name w:val="Normal (Web)"/>
    <w:basedOn w:val="Normal"/>
    <w:unhideWhenUsed/>
    <w:rsid w:val="00DE7D54"/>
    <w:pPr>
      <w:spacing w:before="100" w:beforeAutospacing="1" w:after="100" w:afterAutospacing="1" w:line="240" w:lineRule="auto"/>
    </w:pPr>
    <w:rPr>
      <w:rFonts w:eastAsia="Times New Roman"/>
    </w:rPr>
  </w:style>
  <w:style w:type="character" w:customStyle="1" w:styleId="journal-title">
    <w:name w:val="journal-title"/>
    <w:basedOn w:val="DefaultParagraphFont"/>
    <w:rsid w:val="003D5227"/>
  </w:style>
  <w:style w:type="paragraph" w:styleId="Bibliography">
    <w:name w:val="Bibliography"/>
    <w:basedOn w:val="Normal"/>
    <w:next w:val="Normal"/>
    <w:uiPriority w:val="37"/>
    <w:unhideWhenUsed/>
    <w:rsid w:val="003D5227"/>
  </w:style>
  <w:style w:type="character" w:customStyle="1" w:styleId="inline-l2-heading">
    <w:name w:val="inline-l2-heading"/>
    <w:basedOn w:val="DefaultParagraphFont"/>
    <w:rsid w:val="003D5227"/>
  </w:style>
  <w:style w:type="character" w:styleId="Emphasis">
    <w:name w:val="Emphasis"/>
    <w:uiPriority w:val="20"/>
    <w:qFormat/>
    <w:rsid w:val="003D5227"/>
    <w:rPr>
      <w:i/>
      <w:iCs/>
    </w:rPr>
  </w:style>
  <w:style w:type="paragraph" w:styleId="Header">
    <w:name w:val="header"/>
    <w:basedOn w:val="Normal"/>
    <w:link w:val="HeaderChar"/>
    <w:uiPriority w:val="99"/>
    <w:unhideWhenUsed/>
    <w:rsid w:val="003D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227"/>
    <w:rPr>
      <w:rFonts w:ascii="Calibri" w:eastAsia="SimSun" w:hAnsi="Calibri" w:cs="Times New Roman"/>
      <w:sz w:val="22"/>
      <w:szCs w:val="22"/>
      <w:lang w:eastAsia="en-US"/>
    </w:rPr>
  </w:style>
  <w:style w:type="paragraph" w:styleId="Footer">
    <w:name w:val="footer"/>
    <w:basedOn w:val="Normal"/>
    <w:link w:val="FooterChar"/>
    <w:uiPriority w:val="99"/>
    <w:unhideWhenUsed/>
    <w:rsid w:val="003D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227"/>
    <w:rPr>
      <w:rFonts w:ascii="Calibri" w:eastAsia="SimSun" w:hAnsi="Calibri" w:cs="Times New Roman"/>
      <w:sz w:val="22"/>
      <w:szCs w:val="22"/>
      <w:lang w:eastAsia="en-US"/>
    </w:rPr>
  </w:style>
  <w:style w:type="table" w:styleId="TableGrid">
    <w:name w:val="Table Grid"/>
    <w:basedOn w:val="TableNormal"/>
    <w:uiPriority w:val="39"/>
    <w:rsid w:val="003D5227"/>
    <w:rPr>
      <w:rFonts w:ascii="Calibri" w:eastAsia="SimSun"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DE7D54"/>
    <w:pPr>
      <w:spacing w:after="0"/>
      <w:jc w:val="center"/>
    </w:pPr>
  </w:style>
  <w:style w:type="paragraph" w:customStyle="1" w:styleId="EndNoteBibliography">
    <w:name w:val="EndNote Bibliography"/>
    <w:basedOn w:val="Normal"/>
    <w:rsid w:val="00DE7D54"/>
    <w:pPr>
      <w:spacing w:line="240" w:lineRule="auto"/>
      <w:jc w:val="both"/>
    </w:pPr>
  </w:style>
  <w:style w:type="character" w:styleId="PageNumber">
    <w:name w:val="page number"/>
    <w:basedOn w:val="DefaultParagraphFont"/>
    <w:uiPriority w:val="99"/>
    <w:semiHidden/>
    <w:unhideWhenUsed/>
    <w:rsid w:val="003D5227"/>
  </w:style>
  <w:style w:type="character" w:styleId="CommentReference">
    <w:name w:val="annotation reference"/>
    <w:uiPriority w:val="99"/>
    <w:semiHidden/>
    <w:unhideWhenUsed/>
    <w:rsid w:val="003D5227"/>
    <w:rPr>
      <w:sz w:val="21"/>
      <w:szCs w:val="21"/>
    </w:rPr>
  </w:style>
  <w:style w:type="paragraph" w:styleId="CommentText">
    <w:name w:val="annotation text"/>
    <w:basedOn w:val="Normal"/>
    <w:link w:val="CommentTextChar"/>
    <w:uiPriority w:val="99"/>
    <w:semiHidden/>
    <w:unhideWhenUsed/>
    <w:rsid w:val="003D5227"/>
  </w:style>
  <w:style w:type="character" w:customStyle="1" w:styleId="CommentTextChar">
    <w:name w:val="Comment Text Char"/>
    <w:basedOn w:val="DefaultParagraphFont"/>
    <w:link w:val="CommentText"/>
    <w:uiPriority w:val="99"/>
    <w:semiHidden/>
    <w:rsid w:val="003D5227"/>
    <w:rPr>
      <w:rFonts w:ascii="Calibri" w:eastAsia="SimSun" w:hAnsi="Calibri" w:cs="Times New Roman"/>
      <w:sz w:val="22"/>
      <w:szCs w:val="22"/>
      <w:lang w:eastAsia="en-US"/>
    </w:rPr>
  </w:style>
  <w:style w:type="paragraph" w:styleId="CommentSubject">
    <w:name w:val="annotation subject"/>
    <w:basedOn w:val="CommentText"/>
    <w:next w:val="CommentText"/>
    <w:link w:val="CommentSubjectChar"/>
    <w:uiPriority w:val="99"/>
    <w:semiHidden/>
    <w:unhideWhenUsed/>
    <w:rsid w:val="003D5227"/>
    <w:rPr>
      <w:b/>
      <w:bCs/>
    </w:rPr>
  </w:style>
  <w:style w:type="character" w:customStyle="1" w:styleId="CommentSubjectChar">
    <w:name w:val="Comment Subject Char"/>
    <w:basedOn w:val="CommentTextChar"/>
    <w:link w:val="CommentSubject"/>
    <w:uiPriority w:val="99"/>
    <w:semiHidden/>
    <w:rsid w:val="003D5227"/>
    <w:rPr>
      <w:rFonts w:ascii="Calibri" w:eastAsia="SimSun" w:hAnsi="Calibri" w:cs="Times New Roman"/>
      <w:b/>
      <w:bCs/>
      <w:sz w:val="22"/>
      <w:szCs w:val="22"/>
      <w:lang w:eastAsia="en-US"/>
    </w:rPr>
  </w:style>
  <w:style w:type="character" w:customStyle="1" w:styleId="feature">
    <w:name w:val="feature"/>
    <w:rsid w:val="003D5227"/>
  </w:style>
  <w:style w:type="paragraph" w:styleId="Revision">
    <w:name w:val="Revision"/>
    <w:hidden/>
    <w:uiPriority w:val="99"/>
    <w:semiHidden/>
    <w:rsid w:val="003D5227"/>
    <w:rPr>
      <w:rFonts w:ascii="Calibri" w:eastAsia="SimSun" w:hAnsi="Calibri"/>
      <w:sz w:val="22"/>
      <w:szCs w:val="22"/>
      <w:lang w:eastAsia="en-US"/>
    </w:rPr>
  </w:style>
  <w:style w:type="table" w:customStyle="1" w:styleId="PlainTable11">
    <w:name w:val="Plain Table 11"/>
    <w:basedOn w:val="TableNormal"/>
    <w:uiPriority w:val="41"/>
    <w:rsid w:val="003D5227"/>
    <w:rPr>
      <w:rFonts w:ascii="Cambria" w:eastAsia="MS Mincho" w:hAnsi="Cambria"/>
      <w:kern w:val="2"/>
      <w:sz w:val="21"/>
      <w:szCs w:val="22"/>
      <w:lang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LineNumber">
    <w:name w:val="line number"/>
    <w:basedOn w:val="DefaultParagraphFont"/>
    <w:uiPriority w:val="99"/>
    <w:semiHidden/>
    <w:unhideWhenUsed/>
    <w:rsid w:val="003D5227"/>
  </w:style>
  <w:style w:type="paragraph" w:styleId="ListParagraph">
    <w:name w:val="List Paragraph"/>
    <w:basedOn w:val="Normal"/>
    <w:uiPriority w:val="34"/>
    <w:qFormat/>
    <w:rsid w:val="003D5227"/>
    <w:pPr>
      <w:ind w:left="720"/>
      <w:contextualSpacing/>
    </w:pPr>
  </w:style>
  <w:style w:type="paragraph" w:styleId="DocumentMap">
    <w:name w:val="Document Map"/>
    <w:basedOn w:val="Normal"/>
    <w:link w:val="DocumentMapChar"/>
    <w:uiPriority w:val="99"/>
    <w:semiHidden/>
    <w:unhideWhenUsed/>
    <w:rsid w:val="00F24EC8"/>
    <w:pPr>
      <w:spacing w:after="0" w:line="240" w:lineRule="auto"/>
    </w:pPr>
  </w:style>
  <w:style w:type="character" w:customStyle="1" w:styleId="DocumentMapChar">
    <w:name w:val="Document Map Char"/>
    <w:basedOn w:val="DefaultParagraphFont"/>
    <w:link w:val="DocumentMap"/>
    <w:uiPriority w:val="99"/>
    <w:semiHidden/>
    <w:rsid w:val="00F24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05963">
      <w:bodyDiv w:val="1"/>
      <w:marLeft w:val="0"/>
      <w:marRight w:val="0"/>
      <w:marTop w:val="0"/>
      <w:marBottom w:val="0"/>
      <w:divBdr>
        <w:top w:val="none" w:sz="0" w:space="0" w:color="auto"/>
        <w:left w:val="none" w:sz="0" w:space="0" w:color="auto"/>
        <w:bottom w:val="none" w:sz="0" w:space="0" w:color="auto"/>
        <w:right w:val="none" w:sz="0" w:space="0" w:color="auto"/>
      </w:divBdr>
    </w:div>
    <w:div w:id="629482145">
      <w:bodyDiv w:val="1"/>
      <w:marLeft w:val="0"/>
      <w:marRight w:val="0"/>
      <w:marTop w:val="0"/>
      <w:marBottom w:val="0"/>
      <w:divBdr>
        <w:top w:val="none" w:sz="0" w:space="0" w:color="auto"/>
        <w:left w:val="none" w:sz="0" w:space="0" w:color="auto"/>
        <w:bottom w:val="none" w:sz="0" w:space="0" w:color="auto"/>
        <w:right w:val="none" w:sz="0" w:space="0" w:color="auto"/>
      </w:divBdr>
    </w:div>
    <w:div w:id="1073965049">
      <w:bodyDiv w:val="1"/>
      <w:marLeft w:val="0"/>
      <w:marRight w:val="0"/>
      <w:marTop w:val="0"/>
      <w:marBottom w:val="0"/>
      <w:divBdr>
        <w:top w:val="none" w:sz="0" w:space="0" w:color="auto"/>
        <w:left w:val="none" w:sz="0" w:space="0" w:color="auto"/>
        <w:bottom w:val="none" w:sz="0" w:space="0" w:color="auto"/>
        <w:right w:val="none" w:sz="0" w:space="0" w:color="auto"/>
      </w:divBdr>
    </w:div>
    <w:div w:id="2094424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1C4A7-D410-4043-BB21-4998F60C5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23142</Words>
  <Characters>131910</Characters>
  <Application>Microsoft Macintosh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
    </vt:vector>
  </TitlesOfParts>
  <Company>The Ohio State University</Company>
  <LinksUpToDate>false</LinksUpToDate>
  <CharactersWithSpaces>154743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Wu</dc:creator>
  <cp:lastModifiedBy>Li Wu</cp:lastModifiedBy>
  <cp:revision>2</cp:revision>
  <dcterms:created xsi:type="dcterms:W3CDTF">2016-06-27T12:28:00Z</dcterms:created>
  <dcterms:modified xsi:type="dcterms:W3CDTF">2016-06-27T17:12:00Z</dcterms:modified>
</cp:coreProperties>
</file>