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12E9B4" w14:textId="5EE72BF8" w:rsidR="002E2A23" w:rsidRPr="00BE49F1" w:rsidRDefault="00356F7E" w:rsidP="00A45332">
      <w:pPr>
        <w:spacing w:line="480" w:lineRule="auto"/>
        <w:rPr>
          <w:b/>
          <w:i/>
          <w:sz w:val="24"/>
          <w:szCs w:val="24"/>
        </w:rPr>
      </w:pPr>
      <w:r w:rsidRPr="00BE49F1">
        <w:rPr>
          <w:b/>
          <w:sz w:val="24"/>
          <w:szCs w:val="24"/>
        </w:rPr>
        <w:t>Distinct combinations of variant</w:t>
      </w:r>
      <w:r w:rsidR="001A7A0B" w:rsidRPr="00BE49F1">
        <w:rPr>
          <w:b/>
          <w:sz w:val="24"/>
          <w:szCs w:val="24"/>
        </w:rPr>
        <w:t xml:space="preserve"> ionotropic glutamate receptor</w:t>
      </w:r>
      <w:r w:rsidR="00933AC6" w:rsidRPr="00BE49F1">
        <w:rPr>
          <w:b/>
          <w:sz w:val="24"/>
          <w:szCs w:val="24"/>
        </w:rPr>
        <w:t>s</w:t>
      </w:r>
      <w:r w:rsidR="001A7A0B" w:rsidRPr="00BE49F1">
        <w:rPr>
          <w:b/>
          <w:sz w:val="24"/>
          <w:szCs w:val="24"/>
        </w:rPr>
        <w:t xml:space="preserve"> </w:t>
      </w:r>
      <w:r w:rsidR="00933AC6" w:rsidRPr="00BE49F1">
        <w:rPr>
          <w:b/>
          <w:sz w:val="24"/>
          <w:szCs w:val="24"/>
        </w:rPr>
        <w:t>mediate</w:t>
      </w:r>
      <w:r w:rsidR="00DD4C2E" w:rsidRPr="00BE49F1">
        <w:rPr>
          <w:b/>
          <w:sz w:val="24"/>
          <w:szCs w:val="24"/>
        </w:rPr>
        <w:t xml:space="preserve"> thermo</w:t>
      </w:r>
      <w:r w:rsidR="009B22EE" w:rsidRPr="00BE49F1">
        <w:rPr>
          <w:b/>
          <w:sz w:val="24"/>
          <w:szCs w:val="24"/>
        </w:rPr>
        <w:t>sensation</w:t>
      </w:r>
      <w:r w:rsidR="00DD4C2E" w:rsidRPr="00BE49F1">
        <w:rPr>
          <w:b/>
          <w:sz w:val="24"/>
          <w:szCs w:val="24"/>
        </w:rPr>
        <w:t xml:space="preserve"> </w:t>
      </w:r>
      <w:r w:rsidRPr="00BE49F1">
        <w:rPr>
          <w:b/>
          <w:sz w:val="24"/>
          <w:szCs w:val="24"/>
        </w:rPr>
        <w:t xml:space="preserve">and hygrosensation </w:t>
      </w:r>
      <w:r w:rsidR="00DD4C2E" w:rsidRPr="00BE49F1">
        <w:rPr>
          <w:b/>
          <w:sz w:val="24"/>
          <w:szCs w:val="24"/>
        </w:rPr>
        <w:t xml:space="preserve">in </w:t>
      </w:r>
      <w:r w:rsidR="00DD4C2E" w:rsidRPr="00BE49F1">
        <w:rPr>
          <w:b/>
          <w:i/>
          <w:sz w:val="24"/>
          <w:szCs w:val="24"/>
        </w:rPr>
        <w:t>Drosophila</w:t>
      </w:r>
    </w:p>
    <w:p w14:paraId="14F0F184" w14:textId="52906900" w:rsidR="00392B11" w:rsidRPr="00BE49F1" w:rsidRDefault="00392B11" w:rsidP="00E64816">
      <w:pPr>
        <w:spacing w:line="480" w:lineRule="auto"/>
        <w:rPr>
          <w:b/>
          <w:sz w:val="24"/>
          <w:szCs w:val="24"/>
        </w:rPr>
      </w:pPr>
    </w:p>
    <w:p w14:paraId="2C24EB88" w14:textId="5990FB98" w:rsidR="00022452" w:rsidRPr="00BE49F1" w:rsidRDefault="00C207B4" w:rsidP="00A45332">
      <w:pPr>
        <w:spacing w:line="480" w:lineRule="auto"/>
        <w:rPr>
          <w:sz w:val="24"/>
          <w:szCs w:val="24"/>
          <w:vertAlign w:val="superscript"/>
        </w:rPr>
      </w:pPr>
      <w:r w:rsidRPr="00BE49F1">
        <w:rPr>
          <w:b/>
          <w:sz w:val="24"/>
          <w:szCs w:val="24"/>
        </w:rPr>
        <w:t>Zach</w:t>
      </w:r>
      <w:r w:rsidR="00697FAC" w:rsidRPr="00BE49F1">
        <w:rPr>
          <w:b/>
          <w:sz w:val="24"/>
          <w:szCs w:val="24"/>
        </w:rPr>
        <w:t>ary A.</w:t>
      </w:r>
      <w:r w:rsidRPr="00BE49F1">
        <w:rPr>
          <w:b/>
          <w:sz w:val="24"/>
          <w:szCs w:val="24"/>
        </w:rPr>
        <w:t xml:space="preserve"> Knecht</w:t>
      </w:r>
      <w:r w:rsidRPr="00BE49F1">
        <w:rPr>
          <w:b/>
          <w:sz w:val="24"/>
          <w:szCs w:val="24"/>
          <w:vertAlign w:val="superscript"/>
        </w:rPr>
        <w:t>1</w:t>
      </w:r>
      <w:r w:rsidR="003D3CF8" w:rsidRPr="00BE49F1">
        <w:rPr>
          <w:b/>
          <w:sz w:val="24"/>
          <w:szCs w:val="24"/>
          <w:vertAlign w:val="superscript"/>
        </w:rPr>
        <w:t>,</w:t>
      </w:r>
      <w:r w:rsidRPr="00BE49F1">
        <w:rPr>
          <w:b/>
          <w:sz w:val="24"/>
          <w:szCs w:val="24"/>
          <w:vertAlign w:val="superscript"/>
        </w:rPr>
        <w:t>§</w:t>
      </w:r>
      <w:r w:rsidRPr="00BE49F1">
        <w:rPr>
          <w:b/>
          <w:sz w:val="24"/>
          <w:szCs w:val="24"/>
        </w:rPr>
        <w:t xml:space="preserve">, Ana </w:t>
      </w:r>
      <w:r w:rsidR="00C50D55" w:rsidRPr="00BE49F1">
        <w:rPr>
          <w:b/>
          <w:sz w:val="24"/>
          <w:szCs w:val="24"/>
        </w:rPr>
        <w:t>F</w:t>
      </w:r>
      <w:r w:rsidR="00305718" w:rsidRPr="00BE49F1">
        <w:rPr>
          <w:b/>
          <w:sz w:val="24"/>
          <w:szCs w:val="24"/>
        </w:rPr>
        <w:t>.</w:t>
      </w:r>
      <w:r w:rsidR="00C50D55" w:rsidRPr="00BE49F1">
        <w:rPr>
          <w:b/>
          <w:sz w:val="24"/>
          <w:szCs w:val="24"/>
        </w:rPr>
        <w:t xml:space="preserve"> </w:t>
      </w:r>
      <w:r w:rsidRPr="00BE49F1">
        <w:rPr>
          <w:b/>
          <w:sz w:val="24"/>
          <w:szCs w:val="24"/>
        </w:rPr>
        <w:t>Silbering</w:t>
      </w:r>
      <w:r w:rsidR="005E2903" w:rsidRPr="00BE49F1">
        <w:rPr>
          <w:b/>
          <w:sz w:val="24"/>
          <w:szCs w:val="24"/>
          <w:vertAlign w:val="superscript"/>
        </w:rPr>
        <w:t>2,</w:t>
      </w:r>
      <w:r w:rsidRPr="00BE49F1">
        <w:rPr>
          <w:b/>
          <w:sz w:val="24"/>
          <w:szCs w:val="24"/>
          <w:vertAlign w:val="superscript"/>
        </w:rPr>
        <w:t>§</w:t>
      </w:r>
      <w:r w:rsidRPr="00BE49F1">
        <w:rPr>
          <w:b/>
          <w:sz w:val="24"/>
          <w:szCs w:val="24"/>
        </w:rPr>
        <w:t xml:space="preserve">, </w:t>
      </w:r>
      <w:r w:rsidR="00022452" w:rsidRPr="00BE49F1">
        <w:rPr>
          <w:b/>
          <w:sz w:val="24"/>
          <w:szCs w:val="24"/>
        </w:rPr>
        <w:t>Lina Ni</w:t>
      </w:r>
      <w:r w:rsidR="00022452" w:rsidRPr="00BE49F1">
        <w:rPr>
          <w:b/>
          <w:sz w:val="24"/>
          <w:szCs w:val="24"/>
          <w:vertAlign w:val="superscript"/>
        </w:rPr>
        <w:t>1</w:t>
      </w:r>
      <w:r w:rsidR="00D83ABB">
        <w:rPr>
          <w:b/>
          <w:sz w:val="24"/>
          <w:szCs w:val="24"/>
          <w:vertAlign w:val="superscript"/>
        </w:rPr>
        <w:t>,</w:t>
      </w:r>
      <w:r w:rsidR="00022452" w:rsidRPr="00BE49F1">
        <w:rPr>
          <w:b/>
          <w:sz w:val="24"/>
          <w:szCs w:val="24"/>
          <w:vertAlign w:val="superscript"/>
        </w:rPr>
        <w:t>§</w:t>
      </w:r>
      <w:r w:rsidR="00022452" w:rsidRPr="00BE49F1">
        <w:rPr>
          <w:b/>
          <w:sz w:val="24"/>
          <w:szCs w:val="24"/>
        </w:rPr>
        <w:t xml:space="preserve">, Mason </w:t>
      </w:r>
      <w:r w:rsidR="00C01984" w:rsidRPr="00BE49F1">
        <w:rPr>
          <w:b/>
          <w:sz w:val="24"/>
          <w:szCs w:val="24"/>
        </w:rPr>
        <w:t>Klein</w:t>
      </w:r>
      <w:r w:rsidR="00C01984" w:rsidRPr="00BE49F1">
        <w:rPr>
          <w:b/>
          <w:sz w:val="24"/>
          <w:szCs w:val="24"/>
          <w:vertAlign w:val="superscript"/>
        </w:rPr>
        <w:t>3</w:t>
      </w:r>
      <w:r w:rsidR="0091410E" w:rsidRPr="00BE49F1">
        <w:rPr>
          <w:b/>
          <w:sz w:val="24"/>
          <w:szCs w:val="24"/>
          <w:vertAlign w:val="superscript"/>
        </w:rPr>
        <w:t>,</w:t>
      </w:r>
      <w:r w:rsidR="00C01984" w:rsidRPr="00BE49F1">
        <w:rPr>
          <w:b/>
          <w:sz w:val="24"/>
          <w:szCs w:val="24"/>
          <w:vertAlign w:val="superscript"/>
        </w:rPr>
        <w:t xml:space="preserve">4 </w:t>
      </w:r>
      <w:r w:rsidR="00022452" w:rsidRPr="00BE49F1">
        <w:rPr>
          <w:b/>
          <w:sz w:val="24"/>
          <w:szCs w:val="24"/>
          <w:vertAlign w:val="superscript"/>
        </w:rPr>
        <w:t>§</w:t>
      </w:r>
      <w:r w:rsidR="00022452" w:rsidRPr="00BE49F1">
        <w:rPr>
          <w:b/>
          <w:sz w:val="24"/>
          <w:szCs w:val="24"/>
        </w:rPr>
        <w:t xml:space="preserve">, </w:t>
      </w:r>
      <w:r w:rsidR="0045385A" w:rsidRPr="00BE49F1">
        <w:rPr>
          <w:b/>
          <w:sz w:val="24"/>
          <w:szCs w:val="24"/>
        </w:rPr>
        <w:t>Gonzalo Budelli</w:t>
      </w:r>
      <w:r w:rsidR="0045385A" w:rsidRPr="00BE49F1">
        <w:rPr>
          <w:b/>
          <w:sz w:val="24"/>
          <w:szCs w:val="24"/>
          <w:vertAlign w:val="superscript"/>
        </w:rPr>
        <w:t>1</w:t>
      </w:r>
      <w:r w:rsidR="0045385A" w:rsidRPr="00BE49F1">
        <w:rPr>
          <w:b/>
          <w:sz w:val="24"/>
          <w:szCs w:val="24"/>
        </w:rPr>
        <w:t>,</w:t>
      </w:r>
      <w:r w:rsidR="002D3B6C" w:rsidRPr="00BE49F1">
        <w:rPr>
          <w:b/>
          <w:sz w:val="24"/>
          <w:szCs w:val="24"/>
        </w:rPr>
        <w:t xml:space="preserve"> Rati Bell</w:t>
      </w:r>
      <w:r w:rsidR="002D3B6C" w:rsidRPr="00BE49F1">
        <w:rPr>
          <w:b/>
          <w:sz w:val="24"/>
          <w:szCs w:val="24"/>
          <w:vertAlign w:val="superscript"/>
        </w:rPr>
        <w:t>2</w:t>
      </w:r>
      <w:r w:rsidR="002D3B6C" w:rsidRPr="00BE49F1">
        <w:rPr>
          <w:b/>
          <w:sz w:val="24"/>
          <w:szCs w:val="24"/>
        </w:rPr>
        <w:t>,</w:t>
      </w:r>
      <w:r w:rsidR="00DE11A4" w:rsidRPr="00BE49F1">
        <w:rPr>
          <w:b/>
          <w:sz w:val="24"/>
          <w:szCs w:val="24"/>
        </w:rPr>
        <w:t xml:space="preserve"> Liliane Abuin</w:t>
      </w:r>
      <w:r w:rsidR="00DE11A4" w:rsidRPr="00BE49F1">
        <w:rPr>
          <w:b/>
          <w:sz w:val="24"/>
          <w:szCs w:val="24"/>
          <w:vertAlign w:val="superscript"/>
        </w:rPr>
        <w:t>2</w:t>
      </w:r>
      <w:r w:rsidR="00DE11A4" w:rsidRPr="00BE49F1">
        <w:rPr>
          <w:b/>
          <w:sz w:val="24"/>
          <w:szCs w:val="24"/>
        </w:rPr>
        <w:t>,</w:t>
      </w:r>
      <w:r w:rsidR="0045385A" w:rsidRPr="00BE49F1">
        <w:rPr>
          <w:b/>
          <w:sz w:val="24"/>
          <w:szCs w:val="24"/>
        </w:rPr>
        <w:t xml:space="preserve"> </w:t>
      </w:r>
      <w:r w:rsidR="00E073B6" w:rsidRPr="00BE49F1">
        <w:rPr>
          <w:b/>
          <w:sz w:val="24"/>
          <w:szCs w:val="24"/>
        </w:rPr>
        <w:t>Anggie J. Ferrer</w:t>
      </w:r>
      <w:r w:rsidR="00E073B6" w:rsidRPr="00BE49F1">
        <w:rPr>
          <w:b/>
          <w:sz w:val="24"/>
          <w:szCs w:val="24"/>
          <w:vertAlign w:val="superscript"/>
        </w:rPr>
        <w:t>4</w:t>
      </w:r>
      <w:r w:rsidR="00E073B6" w:rsidRPr="00BE49F1">
        <w:rPr>
          <w:b/>
          <w:sz w:val="24"/>
          <w:szCs w:val="24"/>
        </w:rPr>
        <w:t xml:space="preserve">, </w:t>
      </w:r>
      <w:r w:rsidRPr="00BE49F1">
        <w:rPr>
          <w:b/>
          <w:sz w:val="24"/>
          <w:szCs w:val="24"/>
        </w:rPr>
        <w:t xml:space="preserve">Aravinthan D.T. </w:t>
      </w:r>
      <w:r w:rsidR="00C01984" w:rsidRPr="00BE49F1">
        <w:rPr>
          <w:b/>
          <w:sz w:val="24"/>
          <w:szCs w:val="24"/>
        </w:rPr>
        <w:t>Samuel</w:t>
      </w:r>
      <w:r w:rsidR="00C01984" w:rsidRPr="00BE49F1">
        <w:rPr>
          <w:b/>
          <w:sz w:val="24"/>
          <w:szCs w:val="24"/>
          <w:vertAlign w:val="superscript"/>
        </w:rPr>
        <w:t>3</w:t>
      </w:r>
      <w:r w:rsidRPr="00BE49F1">
        <w:rPr>
          <w:b/>
          <w:sz w:val="24"/>
          <w:szCs w:val="24"/>
        </w:rPr>
        <w:t xml:space="preserve">†, </w:t>
      </w:r>
      <w:r w:rsidR="00022452" w:rsidRPr="00BE49F1">
        <w:rPr>
          <w:b/>
          <w:sz w:val="24"/>
          <w:szCs w:val="24"/>
        </w:rPr>
        <w:t>Richard Benton</w:t>
      </w:r>
      <w:r w:rsidR="005E2903" w:rsidRPr="00BE49F1">
        <w:rPr>
          <w:b/>
          <w:sz w:val="24"/>
          <w:szCs w:val="24"/>
          <w:vertAlign w:val="superscript"/>
        </w:rPr>
        <w:t>2</w:t>
      </w:r>
      <w:r w:rsidR="002D3B6C" w:rsidRPr="00BE49F1">
        <w:rPr>
          <w:b/>
          <w:sz w:val="24"/>
          <w:szCs w:val="24"/>
        </w:rPr>
        <w:t>†</w:t>
      </w:r>
      <w:r w:rsidR="00022452" w:rsidRPr="00BE49F1">
        <w:rPr>
          <w:b/>
          <w:sz w:val="24"/>
          <w:szCs w:val="24"/>
        </w:rPr>
        <w:t>, and Paul A. Garrity</w:t>
      </w:r>
      <w:r w:rsidR="00022452" w:rsidRPr="00BE49F1">
        <w:rPr>
          <w:b/>
          <w:sz w:val="24"/>
          <w:szCs w:val="24"/>
          <w:vertAlign w:val="superscript"/>
        </w:rPr>
        <w:t>1</w:t>
      </w:r>
      <w:r w:rsidR="00022452" w:rsidRPr="00BE49F1">
        <w:rPr>
          <w:b/>
          <w:sz w:val="24"/>
          <w:szCs w:val="24"/>
        </w:rPr>
        <w:t xml:space="preserve">† </w:t>
      </w:r>
    </w:p>
    <w:p w14:paraId="19E0A66B" w14:textId="5391EBE3" w:rsidR="00022452" w:rsidRPr="00BE49F1" w:rsidRDefault="00022452" w:rsidP="00A45332">
      <w:pPr>
        <w:spacing w:line="480" w:lineRule="auto"/>
        <w:rPr>
          <w:sz w:val="24"/>
          <w:szCs w:val="24"/>
          <w:vertAlign w:val="superscript"/>
        </w:rPr>
      </w:pPr>
      <w:r w:rsidRPr="00BE49F1">
        <w:rPr>
          <w:b/>
          <w:sz w:val="24"/>
          <w:szCs w:val="24"/>
          <w:vertAlign w:val="superscript"/>
        </w:rPr>
        <w:t>1</w:t>
      </w:r>
      <w:r w:rsidRPr="00BE49F1">
        <w:rPr>
          <w:sz w:val="24"/>
          <w:szCs w:val="24"/>
        </w:rPr>
        <w:t>National Center for Behavioral Genomics and Volen Center for Complex Systems Department of Biology, Brandeis University, Waltham, MA 02458</w:t>
      </w:r>
      <w:r w:rsidR="00E66D81" w:rsidRPr="00BE49F1">
        <w:rPr>
          <w:sz w:val="24"/>
          <w:szCs w:val="24"/>
        </w:rPr>
        <w:t>, USA</w:t>
      </w:r>
      <w:r w:rsidRPr="00BE49F1">
        <w:rPr>
          <w:sz w:val="24"/>
          <w:szCs w:val="24"/>
        </w:rPr>
        <w:t>;</w:t>
      </w:r>
      <w:r w:rsidR="000B5FBD" w:rsidRPr="00BE49F1">
        <w:rPr>
          <w:sz w:val="24"/>
          <w:szCs w:val="24"/>
        </w:rPr>
        <w:t xml:space="preserve"> </w:t>
      </w:r>
      <w:r w:rsidR="000B5FBD" w:rsidRPr="00BE49F1">
        <w:rPr>
          <w:rFonts w:eastAsia="Times New Roman"/>
          <w:sz w:val="24"/>
          <w:szCs w:val="24"/>
          <w:vertAlign w:val="superscript"/>
        </w:rPr>
        <w:t>2</w:t>
      </w:r>
      <w:r w:rsidR="000B5FBD" w:rsidRPr="00BE49F1">
        <w:rPr>
          <w:rFonts w:eastAsia="Times New Roman"/>
          <w:sz w:val="24"/>
          <w:szCs w:val="24"/>
        </w:rPr>
        <w:t>Center for Integrative Genomics, Faculty of Biology and Medicine, University of Lausanne,</w:t>
      </w:r>
      <w:r w:rsidRPr="00BE49F1">
        <w:rPr>
          <w:sz w:val="24"/>
          <w:szCs w:val="24"/>
        </w:rPr>
        <w:t xml:space="preserve"> </w:t>
      </w:r>
      <w:r w:rsidR="00BF1809" w:rsidRPr="00BE49F1">
        <w:rPr>
          <w:rFonts w:eastAsia="Times New Roman"/>
          <w:sz w:val="24"/>
          <w:szCs w:val="24"/>
        </w:rPr>
        <w:t>Lausanne CH-1015, Switzerland.</w:t>
      </w:r>
      <w:r w:rsidR="00BF1809" w:rsidRPr="00BE49F1" w:rsidDel="00C01984">
        <w:rPr>
          <w:sz w:val="24"/>
          <w:szCs w:val="24"/>
          <w:vertAlign w:val="superscript"/>
        </w:rPr>
        <w:t xml:space="preserve"> </w:t>
      </w:r>
      <w:r w:rsidR="00C01984" w:rsidRPr="00BE49F1">
        <w:rPr>
          <w:sz w:val="24"/>
          <w:szCs w:val="24"/>
          <w:vertAlign w:val="superscript"/>
        </w:rPr>
        <w:t>3</w:t>
      </w:r>
      <w:r w:rsidR="00C01984" w:rsidRPr="00BE49F1">
        <w:rPr>
          <w:bCs/>
          <w:sz w:val="24"/>
          <w:szCs w:val="24"/>
        </w:rPr>
        <w:t xml:space="preserve">Department </w:t>
      </w:r>
      <w:r w:rsidRPr="00BE49F1">
        <w:rPr>
          <w:bCs/>
          <w:sz w:val="24"/>
          <w:szCs w:val="24"/>
        </w:rPr>
        <w:t xml:space="preserve">of Physics and Center for Brain Science, Harvard University, Cambridge, MA 02138; </w:t>
      </w:r>
      <w:r w:rsidR="00C01984" w:rsidRPr="00BE49F1">
        <w:rPr>
          <w:sz w:val="24"/>
          <w:szCs w:val="24"/>
          <w:vertAlign w:val="superscript"/>
        </w:rPr>
        <w:t>4</w:t>
      </w:r>
      <w:r w:rsidR="00C01984" w:rsidRPr="00BE49F1">
        <w:rPr>
          <w:sz w:val="24"/>
          <w:szCs w:val="24"/>
        </w:rPr>
        <w:t xml:space="preserve">Department </w:t>
      </w:r>
      <w:r w:rsidR="0091410E" w:rsidRPr="00BE49F1">
        <w:rPr>
          <w:sz w:val="24"/>
          <w:szCs w:val="24"/>
        </w:rPr>
        <w:t>of Physics, University of Miami, Coral Gables, FL 33146</w:t>
      </w:r>
      <w:r w:rsidR="00BF1809" w:rsidRPr="00BE49F1">
        <w:rPr>
          <w:sz w:val="24"/>
          <w:szCs w:val="24"/>
        </w:rPr>
        <w:t>, USA</w:t>
      </w:r>
      <w:r w:rsidR="00BF1809" w:rsidRPr="00BE49F1">
        <w:rPr>
          <w:rFonts w:eastAsia="Times New Roman"/>
          <w:sz w:val="24"/>
          <w:szCs w:val="24"/>
        </w:rPr>
        <w:t>.</w:t>
      </w:r>
    </w:p>
    <w:p w14:paraId="00401EF1" w14:textId="3E3CBFF3" w:rsidR="00022452" w:rsidRPr="00BE49F1" w:rsidRDefault="00022452" w:rsidP="00A45332">
      <w:pPr>
        <w:tabs>
          <w:tab w:val="left" w:pos="4770"/>
        </w:tabs>
        <w:spacing w:line="480" w:lineRule="auto"/>
        <w:rPr>
          <w:sz w:val="24"/>
          <w:szCs w:val="24"/>
        </w:rPr>
      </w:pPr>
      <w:r w:rsidRPr="00BE49F1">
        <w:rPr>
          <w:b/>
          <w:sz w:val="24"/>
          <w:szCs w:val="24"/>
        </w:rPr>
        <w:t xml:space="preserve">§ </w:t>
      </w:r>
      <w:r w:rsidR="00C207B4" w:rsidRPr="00BE49F1">
        <w:rPr>
          <w:sz w:val="24"/>
          <w:szCs w:val="24"/>
        </w:rPr>
        <w:t>equal contribution</w:t>
      </w:r>
    </w:p>
    <w:p w14:paraId="4E67F52B" w14:textId="114B98D9" w:rsidR="00022452" w:rsidRPr="00BE49F1" w:rsidRDefault="00022452" w:rsidP="00A45332">
      <w:pPr>
        <w:tabs>
          <w:tab w:val="left" w:pos="4770"/>
        </w:tabs>
        <w:spacing w:line="480" w:lineRule="auto"/>
        <w:rPr>
          <w:sz w:val="24"/>
          <w:szCs w:val="24"/>
        </w:rPr>
      </w:pPr>
      <w:r w:rsidRPr="00BE49F1">
        <w:rPr>
          <w:b/>
          <w:sz w:val="24"/>
          <w:szCs w:val="24"/>
        </w:rPr>
        <w:t>†</w:t>
      </w:r>
      <w:r w:rsidRPr="00BE49F1">
        <w:rPr>
          <w:sz w:val="24"/>
          <w:szCs w:val="24"/>
        </w:rPr>
        <w:t xml:space="preserve"> co-corresponding authors</w:t>
      </w:r>
      <w:r w:rsidR="0091410E" w:rsidRPr="00BE49F1">
        <w:rPr>
          <w:sz w:val="24"/>
          <w:szCs w:val="24"/>
        </w:rPr>
        <w:t xml:space="preserve">: Aravinthan Samuel, </w:t>
      </w:r>
      <w:hyperlink r:id="rId13" w:history="1">
        <w:r w:rsidR="0091410E" w:rsidRPr="00BE49F1">
          <w:rPr>
            <w:rStyle w:val="Hyperlink"/>
            <w:rFonts w:eastAsia="Times New Roman"/>
            <w:bCs/>
            <w:sz w:val="24"/>
            <w:szCs w:val="24"/>
            <w:shd w:val="clear" w:color="auto" w:fill="FFFFFF"/>
          </w:rPr>
          <w:t>samuel</w:t>
        </w:r>
        <w:r w:rsidR="0091410E" w:rsidRPr="00BE49F1">
          <w:rPr>
            <w:rStyle w:val="Hyperlink"/>
            <w:rFonts w:eastAsia="Times New Roman"/>
            <w:sz w:val="24"/>
            <w:szCs w:val="24"/>
            <w:shd w:val="clear" w:color="auto" w:fill="FFFFFF"/>
          </w:rPr>
          <w:t>@physics.</w:t>
        </w:r>
        <w:r w:rsidR="0091410E" w:rsidRPr="00BE49F1">
          <w:rPr>
            <w:rStyle w:val="Hyperlink"/>
            <w:rFonts w:eastAsia="Times New Roman"/>
            <w:bCs/>
            <w:sz w:val="24"/>
            <w:szCs w:val="24"/>
            <w:shd w:val="clear" w:color="auto" w:fill="FFFFFF"/>
          </w:rPr>
          <w:t>harvard</w:t>
        </w:r>
        <w:r w:rsidR="0091410E" w:rsidRPr="00BE49F1">
          <w:rPr>
            <w:rStyle w:val="Hyperlink"/>
            <w:rFonts w:eastAsia="Times New Roman"/>
            <w:sz w:val="24"/>
            <w:szCs w:val="24"/>
            <w:shd w:val="clear" w:color="auto" w:fill="FFFFFF"/>
          </w:rPr>
          <w:t>.edu</w:t>
        </w:r>
      </w:hyperlink>
      <w:r w:rsidR="0091410E" w:rsidRPr="00BE49F1">
        <w:rPr>
          <w:sz w:val="24"/>
          <w:szCs w:val="24"/>
        </w:rPr>
        <w:t xml:space="preserve">, </w:t>
      </w:r>
      <w:r w:rsidR="00B625A0" w:rsidRPr="00BE49F1">
        <w:rPr>
          <w:sz w:val="24"/>
          <w:szCs w:val="24"/>
        </w:rPr>
        <w:t xml:space="preserve">Richard Benton, </w:t>
      </w:r>
      <w:hyperlink r:id="rId14" w:history="1">
        <w:r w:rsidR="00B625A0" w:rsidRPr="00BE49F1">
          <w:rPr>
            <w:rStyle w:val="Hyperlink"/>
            <w:sz w:val="24"/>
            <w:szCs w:val="24"/>
          </w:rPr>
          <w:t>Richard.Benton@unil.ch</w:t>
        </w:r>
      </w:hyperlink>
      <w:r w:rsidR="00B625A0" w:rsidRPr="00BE49F1">
        <w:rPr>
          <w:sz w:val="24"/>
          <w:szCs w:val="24"/>
        </w:rPr>
        <w:t xml:space="preserve">, </w:t>
      </w:r>
      <w:r w:rsidR="0091410E" w:rsidRPr="00BE49F1">
        <w:rPr>
          <w:sz w:val="24"/>
          <w:szCs w:val="24"/>
        </w:rPr>
        <w:t xml:space="preserve">and Paul Garrity, </w:t>
      </w:r>
      <w:hyperlink r:id="rId15" w:history="1">
        <w:r w:rsidR="0091410E" w:rsidRPr="00BE49F1">
          <w:rPr>
            <w:rStyle w:val="Hyperlink"/>
            <w:sz w:val="24"/>
            <w:szCs w:val="24"/>
          </w:rPr>
          <w:t>pgarrity@brandeis.edu</w:t>
        </w:r>
      </w:hyperlink>
    </w:p>
    <w:p w14:paraId="0E23EEA5" w14:textId="77777777" w:rsidR="00407312" w:rsidRDefault="00407312" w:rsidP="00A45332">
      <w:pPr>
        <w:tabs>
          <w:tab w:val="left" w:pos="4770"/>
        </w:tabs>
        <w:spacing w:line="480" w:lineRule="auto"/>
        <w:rPr>
          <w:sz w:val="24"/>
          <w:szCs w:val="24"/>
        </w:rPr>
      </w:pPr>
    </w:p>
    <w:p w14:paraId="05355468" w14:textId="77777777" w:rsidR="00022452" w:rsidRPr="00BE49F1" w:rsidRDefault="00022452" w:rsidP="00A45332">
      <w:pPr>
        <w:tabs>
          <w:tab w:val="left" w:pos="4770"/>
        </w:tabs>
        <w:spacing w:line="480" w:lineRule="auto"/>
        <w:rPr>
          <w:sz w:val="24"/>
          <w:szCs w:val="24"/>
        </w:rPr>
      </w:pPr>
      <w:r w:rsidRPr="00BE49F1">
        <w:rPr>
          <w:sz w:val="24"/>
          <w:szCs w:val="24"/>
        </w:rPr>
        <w:t xml:space="preserve">Communicating author: </w:t>
      </w:r>
    </w:p>
    <w:p w14:paraId="69F3CED4" w14:textId="77777777" w:rsidR="00022452" w:rsidRPr="00BE49F1" w:rsidRDefault="00022452" w:rsidP="00A45332">
      <w:pPr>
        <w:tabs>
          <w:tab w:val="left" w:pos="4770"/>
        </w:tabs>
        <w:spacing w:line="480" w:lineRule="auto"/>
        <w:rPr>
          <w:sz w:val="24"/>
          <w:szCs w:val="24"/>
        </w:rPr>
      </w:pPr>
      <w:r w:rsidRPr="00BE49F1">
        <w:rPr>
          <w:sz w:val="24"/>
          <w:szCs w:val="24"/>
        </w:rPr>
        <w:t xml:space="preserve">Paul A. Garrity </w:t>
      </w:r>
    </w:p>
    <w:p w14:paraId="7ECF1F65" w14:textId="1A055D4C" w:rsidR="00022452" w:rsidRPr="00BE49F1" w:rsidRDefault="00022452" w:rsidP="00A45332">
      <w:pPr>
        <w:tabs>
          <w:tab w:val="left" w:pos="4770"/>
        </w:tabs>
        <w:spacing w:line="480" w:lineRule="auto"/>
        <w:rPr>
          <w:sz w:val="24"/>
          <w:szCs w:val="24"/>
        </w:rPr>
      </w:pPr>
      <w:r w:rsidRPr="00BE49F1">
        <w:rPr>
          <w:sz w:val="24"/>
          <w:szCs w:val="24"/>
        </w:rPr>
        <w:t>National Center for Behavioral Genomics</w:t>
      </w:r>
      <w:r w:rsidR="0091410E" w:rsidRPr="00BE49F1">
        <w:rPr>
          <w:sz w:val="24"/>
          <w:szCs w:val="24"/>
        </w:rPr>
        <w:t xml:space="preserve">, </w:t>
      </w:r>
      <w:r w:rsidRPr="00BE49F1">
        <w:rPr>
          <w:sz w:val="24"/>
          <w:szCs w:val="24"/>
        </w:rPr>
        <w:t>Volen Center for Complex Systems</w:t>
      </w:r>
    </w:p>
    <w:p w14:paraId="6AF46225" w14:textId="77777777" w:rsidR="00022452" w:rsidRPr="00BE49F1" w:rsidRDefault="00022452" w:rsidP="00A45332">
      <w:pPr>
        <w:tabs>
          <w:tab w:val="left" w:pos="4770"/>
        </w:tabs>
        <w:spacing w:line="480" w:lineRule="auto"/>
        <w:rPr>
          <w:sz w:val="24"/>
          <w:szCs w:val="24"/>
        </w:rPr>
      </w:pPr>
      <w:r w:rsidRPr="00BE49F1">
        <w:rPr>
          <w:sz w:val="24"/>
          <w:szCs w:val="24"/>
        </w:rPr>
        <w:t xml:space="preserve">Biology Department, Brandeis University MS-008, </w:t>
      </w:r>
    </w:p>
    <w:p w14:paraId="3C661A68" w14:textId="77777777" w:rsidR="00022452" w:rsidRPr="00BE49F1" w:rsidRDefault="00022452" w:rsidP="00A45332">
      <w:pPr>
        <w:tabs>
          <w:tab w:val="left" w:pos="4770"/>
        </w:tabs>
        <w:spacing w:line="480" w:lineRule="auto"/>
        <w:rPr>
          <w:sz w:val="24"/>
          <w:szCs w:val="24"/>
        </w:rPr>
      </w:pPr>
      <w:r w:rsidRPr="00BE49F1">
        <w:rPr>
          <w:sz w:val="24"/>
          <w:szCs w:val="24"/>
        </w:rPr>
        <w:t xml:space="preserve">415 South Street, Waltham, MA  02454. </w:t>
      </w:r>
    </w:p>
    <w:p w14:paraId="340FD017" w14:textId="77777777" w:rsidR="00022452" w:rsidRPr="00BE49F1" w:rsidRDefault="00022452" w:rsidP="00A45332">
      <w:pPr>
        <w:tabs>
          <w:tab w:val="left" w:pos="4770"/>
        </w:tabs>
        <w:spacing w:line="480" w:lineRule="auto"/>
        <w:rPr>
          <w:sz w:val="24"/>
          <w:szCs w:val="24"/>
        </w:rPr>
      </w:pPr>
      <w:r w:rsidRPr="00BE49F1">
        <w:rPr>
          <w:sz w:val="24"/>
          <w:szCs w:val="24"/>
        </w:rPr>
        <w:t xml:space="preserve">E-mail: </w:t>
      </w:r>
      <w:hyperlink r:id="rId16" w:history="1">
        <w:r w:rsidRPr="00BE49F1">
          <w:rPr>
            <w:rStyle w:val="Hyperlink"/>
            <w:sz w:val="24"/>
            <w:szCs w:val="24"/>
          </w:rPr>
          <w:t>pgarrity@brandeis.edu</w:t>
        </w:r>
      </w:hyperlink>
      <w:r w:rsidRPr="00BE49F1">
        <w:rPr>
          <w:sz w:val="24"/>
          <w:szCs w:val="24"/>
        </w:rPr>
        <w:t xml:space="preserve">; </w:t>
      </w:r>
    </w:p>
    <w:p w14:paraId="290C8C43" w14:textId="200AAAF6" w:rsidR="00022452" w:rsidRPr="00BE49F1" w:rsidRDefault="00022452" w:rsidP="00A45332">
      <w:pPr>
        <w:tabs>
          <w:tab w:val="left" w:pos="4770"/>
        </w:tabs>
        <w:spacing w:line="480" w:lineRule="auto"/>
        <w:rPr>
          <w:sz w:val="24"/>
          <w:szCs w:val="24"/>
        </w:rPr>
      </w:pPr>
      <w:r w:rsidRPr="00BE49F1">
        <w:rPr>
          <w:sz w:val="24"/>
          <w:szCs w:val="24"/>
        </w:rPr>
        <w:t>Telephone: 781-736-3127</w:t>
      </w:r>
      <w:r w:rsidR="00F312F6" w:rsidRPr="00BE49F1">
        <w:rPr>
          <w:sz w:val="24"/>
          <w:szCs w:val="24"/>
        </w:rPr>
        <w:t>;</w:t>
      </w:r>
      <w:r w:rsidRPr="00BE49F1">
        <w:rPr>
          <w:sz w:val="24"/>
          <w:szCs w:val="24"/>
        </w:rPr>
        <w:t xml:space="preserve"> FAX: 781-736-8161</w:t>
      </w:r>
    </w:p>
    <w:p w14:paraId="616D9E29" w14:textId="51FF6FEC" w:rsidR="00022452" w:rsidRPr="00BE49F1" w:rsidRDefault="00022452" w:rsidP="00A45332">
      <w:pPr>
        <w:pStyle w:val="Header"/>
        <w:tabs>
          <w:tab w:val="clear" w:pos="4320"/>
          <w:tab w:val="clear" w:pos="8640"/>
        </w:tabs>
        <w:spacing w:line="480" w:lineRule="auto"/>
        <w:rPr>
          <w:sz w:val="24"/>
          <w:szCs w:val="24"/>
        </w:rPr>
      </w:pPr>
      <w:r w:rsidRPr="00BE49F1">
        <w:rPr>
          <w:b/>
          <w:sz w:val="24"/>
          <w:szCs w:val="24"/>
        </w:rPr>
        <w:lastRenderedPageBreak/>
        <w:t>Author contributions:</w:t>
      </w:r>
      <w:r w:rsidRPr="00BE49F1">
        <w:rPr>
          <w:sz w:val="24"/>
          <w:szCs w:val="24"/>
        </w:rPr>
        <w:t xml:space="preserve"> </w:t>
      </w:r>
      <w:r w:rsidR="00B625A0" w:rsidRPr="00BE49F1">
        <w:rPr>
          <w:sz w:val="24"/>
          <w:szCs w:val="24"/>
        </w:rPr>
        <w:t>Z.</w:t>
      </w:r>
      <w:r w:rsidR="001469AA">
        <w:rPr>
          <w:sz w:val="24"/>
          <w:szCs w:val="24"/>
        </w:rPr>
        <w:t>A.</w:t>
      </w:r>
      <w:r w:rsidR="00B625A0" w:rsidRPr="00BE49F1">
        <w:rPr>
          <w:sz w:val="24"/>
          <w:szCs w:val="24"/>
        </w:rPr>
        <w:t>K., A.</w:t>
      </w:r>
      <w:r w:rsidR="00BC2238" w:rsidRPr="00BE49F1">
        <w:rPr>
          <w:sz w:val="24"/>
          <w:szCs w:val="24"/>
        </w:rPr>
        <w:t>F.</w:t>
      </w:r>
      <w:r w:rsidR="00B625A0" w:rsidRPr="00BE49F1">
        <w:rPr>
          <w:sz w:val="24"/>
          <w:szCs w:val="24"/>
        </w:rPr>
        <w:t xml:space="preserve">S., </w:t>
      </w:r>
      <w:r w:rsidRPr="00BE49F1">
        <w:rPr>
          <w:sz w:val="24"/>
          <w:szCs w:val="24"/>
        </w:rPr>
        <w:t>L.N., M.K., G.B.,</w:t>
      </w:r>
      <w:r w:rsidR="00C10A01" w:rsidRPr="00BE49F1">
        <w:rPr>
          <w:sz w:val="24"/>
          <w:szCs w:val="24"/>
        </w:rPr>
        <w:t xml:space="preserve"> </w:t>
      </w:r>
      <w:r w:rsidR="00D1429B" w:rsidRPr="00BE49F1">
        <w:rPr>
          <w:sz w:val="24"/>
          <w:szCs w:val="24"/>
        </w:rPr>
        <w:t xml:space="preserve">A.D.T.S., </w:t>
      </w:r>
      <w:r w:rsidRPr="00BE49F1">
        <w:rPr>
          <w:sz w:val="24"/>
          <w:szCs w:val="24"/>
        </w:rPr>
        <w:t>R.</w:t>
      </w:r>
      <w:r w:rsidR="001469AA">
        <w:rPr>
          <w:sz w:val="24"/>
          <w:szCs w:val="24"/>
        </w:rPr>
        <w:t xml:space="preserve"> </w:t>
      </w:r>
      <w:r w:rsidRPr="00BE49F1">
        <w:rPr>
          <w:sz w:val="24"/>
          <w:szCs w:val="24"/>
        </w:rPr>
        <w:t>B</w:t>
      </w:r>
      <w:r w:rsidR="00751329" w:rsidRPr="00BE49F1">
        <w:rPr>
          <w:sz w:val="24"/>
          <w:szCs w:val="24"/>
        </w:rPr>
        <w:t>enton</w:t>
      </w:r>
      <w:r w:rsidRPr="00BE49F1">
        <w:rPr>
          <w:sz w:val="24"/>
          <w:szCs w:val="24"/>
        </w:rPr>
        <w:t xml:space="preserve">, and P.A.G. designed experiments. </w:t>
      </w:r>
      <w:r w:rsidR="00B625A0" w:rsidRPr="00BE49F1">
        <w:rPr>
          <w:sz w:val="24"/>
          <w:szCs w:val="24"/>
        </w:rPr>
        <w:t>Z.</w:t>
      </w:r>
      <w:r w:rsidR="001469AA">
        <w:rPr>
          <w:sz w:val="24"/>
          <w:szCs w:val="24"/>
        </w:rPr>
        <w:t>A.</w:t>
      </w:r>
      <w:r w:rsidR="00B625A0" w:rsidRPr="00BE49F1">
        <w:rPr>
          <w:sz w:val="24"/>
          <w:szCs w:val="24"/>
        </w:rPr>
        <w:t xml:space="preserve">K. </w:t>
      </w:r>
      <w:r w:rsidRPr="00BE49F1">
        <w:rPr>
          <w:sz w:val="24"/>
          <w:szCs w:val="24"/>
        </w:rPr>
        <w:t>performed molecular genetics, behavior</w:t>
      </w:r>
      <w:r w:rsidR="007E676A" w:rsidRPr="00BE49F1">
        <w:rPr>
          <w:sz w:val="24"/>
          <w:szCs w:val="24"/>
        </w:rPr>
        <w:t>, immunohistochemistry</w:t>
      </w:r>
      <w:ins w:id="0" w:author="Paul Garrity" w:date="2016-09-16T09:04:00Z">
        <w:r w:rsidR="008903A8">
          <w:rPr>
            <w:sz w:val="24"/>
            <w:szCs w:val="24"/>
          </w:rPr>
          <w:t>, neurophysiology</w:t>
        </w:r>
      </w:ins>
      <w:r w:rsidR="00DD47A3" w:rsidRPr="00BE49F1">
        <w:rPr>
          <w:sz w:val="24"/>
          <w:szCs w:val="24"/>
        </w:rPr>
        <w:t xml:space="preserve"> and data analysis</w:t>
      </w:r>
      <w:r w:rsidRPr="00BE49F1">
        <w:rPr>
          <w:sz w:val="24"/>
          <w:szCs w:val="24"/>
        </w:rPr>
        <w:t xml:space="preserve">, </w:t>
      </w:r>
      <w:r w:rsidR="00DD47A3" w:rsidRPr="00BE49F1">
        <w:rPr>
          <w:sz w:val="24"/>
          <w:szCs w:val="24"/>
        </w:rPr>
        <w:t>A.</w:t>
      </w:r>
      <w:r w:rsidR="00BB0D3B" w:rsidRPr="00BE49F1">
        <w:rPr>
          <w:sz w:val="24"/>
          <w:szCs w:val="24"/>
        </w:rPr>
        <w:t>F.</w:t>
      </w:r>
      <w:r w:rsidR="00DD47A3" w:rsidRPr="00BE49F1">
        <w:rPr>
          <w:sz w:val="24"/>
          <w:szCs w:val="24"/>
        </w:rPr>
        <w:t xml:space="preserve">S. </w:t>
      </w:r>
      <w:r w:rsidR="007E676A" w:rsidRPr="00BE49F1">
        <w:rPr>
          <w:sz w:val="24"/>
          <w:szCs w:val="24"/>
        </w:rPr>
        <w:t xml:space="preserve">performed </w:t>
      </w:r>
      <w:r w:rsidR="00FD6248" w:rsidRPr="00BE49F1">
        <w:rPr>
          <w:sz w:val="24"/>
          <w:szCs w:val="24"/>
        </w:rPr>
        <w:t>neurophysiology</w:t>
      </w:r>
      <w:r w:rsidR="007E676A" w:rsidRPr="00BE49F1">
        <w:rPr>
          <w:sz w:val="24"/>
          <w:szCs w:val="24"/>
        </w:rPr>
        <w:t>,</w:t>
      </w:r>
      <w:r w:rsidR="00DD47A3" w:rsidRPr="00BE49F1">
        <w:rPr>
          <w:sz w:val="24"/>
          <w:szCs w:val="24"/>
        </w:rPr>
        <w:t xml:space="preserve"> </w:t>
      </w:r>
      <w:r w:rsidR="00104911" w:rsidRPr="00BE49F1">
        <w:rPr>
          <w:sz w:val="24"/>
          <w:szCs w:val="24"/>
        </w:rPr>
        <w:t>immunohistochemistry</w:t>
      </w:r>
      <w:r w:rsidR="00DD47A3" w:rsidRPr="00BE49F1">
        <w:rPr>
          <w:sz w:val="24"/>
          <w:szCs w:val="24"/>
        </w:rPr>
        <w:t xml:space="preserve"> and data analysis, </w:t>
      </w:r>
      <w:r w:rsidR="00254698" w:rsidRPr="00BE49F1">
        <w:rPr>
          <w:sz w:val="24"/>
          <w:szCs w:val="24"/>
        </w:rPr>
        <w:t xml:space="preserve">L.N. performed molecular genetics, </w:t>
      </w:r>
      <w:r w:rsidR="00104911" w:rsidRPr="00BE49F1">
        <w:rPr>
          <w:sz w:val="24"/>
          <w:szCs w:val="24"/>
        </w:rPr>
        <w:t xml:space="preserve">neurophysiology, </w:t>
      </w:r>
      <w:r w:rsidR="00254698" w:rsidRPr="00BE49F1">
        <w:rPr>
          <w:sz w:val="24"/>
          <w:szCs w:val="24"/>
        </w:rPr>
        <w:t>behavior, immunohistochemistry and data analysis,</w:t>
      </w:r>
      <w:r w:rsidR="00CF4E56" w:rsidRPr="00BE49F1">
        <w:rPr>
          <w:sz w:val="24"/>
          <w:szCs w:val="24"/>
        </w:rPr>
        <w:t xml:space="preserve"> </w:t>
      </w:r>
      <w:r w:rsidR="00DD47A3" w:rsidRPr="00BE49F1">
        <w:rPr>
          <w:sz w:val="24"/>
          <w:szCs w:val="24"/>
        </w:rPr>
        <w:t xml:space="preserve">M.K. performed </w:t>
      </w:r>
      <w:r w:rsidR="00676970" w:rsidRPr="00BE49F1">
        <w:rPr>
          <w:sz w:val="24"/>
          <w:szCs w:val="24"/>
        </w:rPr>
        <w:t>neurophysiology</w:t>
      </w:r>
      <w:r w:rsidR="00104911" w:rsidRPr="00BE49F1">
        <w:rPr>
          <w:sz w:val="24"/>
          <w:szCs w:val="24"/>
        </w:rPr>
        <w:t>, behavior</w:t>
      </w:r>
      <w:r w:rsidR="00676970" w:rsidRPr="00BE49F1">
        <w:rPr>
          <w:sz w:val="24"/>
          <w:szCs w:val="24"/>
        </w:rPr>
        <w:t xml:space="preserve"> </w:t>
      </w:r>
      <w:r w:rsidR="00DD47A3" w:rsidRPr="00BE49F1">
        <w:rPr>
          <w:sz w:val="24"/>
          <w:szCs w:val="24"/>
        </w:rPr>
        <w:t xml:space="preserve">and data analysis, </w:t>
      </w:r>
      <w:r w:rsidR="007E676A" w:rsidRPr="00BE49F1">
        <w:rPr>
          <w:sz w:val="24"/>
          <w:szCs w:val="24"/>
        </w:rPr>
        <w:t xml:space="preserve">G.B. performed </w:t>
      </w:r>
      <w:r w:rsidR="00676970" w:rsidRPr="00BE49F1">
        <w:rPr>
          <w:sz w:val="24"/>
          <w:szCs w:val="24"/>
        </w:rPr>
        <w:t>neurophysiology</w:t>
      </w:r>
      <w:r w:rsidRPr="00BE49F1">
        <w:rPr>
          <w:sz w:val="24"/>
          <w:szCs w:val="24"/>
        </w:rPr>
        <w:t>,</w:t>
      </w:r>
      <w:r w:rsidR="00BB3D51" w:rsidRPr="00BE49F1">
        <w:rPr>
          <w:sz w:val="24"/>
          <w:szCs w:val="24"/>
        </w:rPr>
        <w:t xml:space="preserve"> R.</w:t>
      </w:r>
      <w:r w:rsidR="00407312">
        <w:rPr>
          <w:sz w:val="24"/>
          <w:szCs w:val="24"/>
        </w:rPr>
        <w:t xml:space="preserve"> </w:t>
      </w:r>
      <w:r w:rsidR="00BB3D51" w:rsidRPr="00BE49F1">
        <w:rPr>
          <w:sz w:val="24"/>
          <w:szCs w:val="24"/>
        </w:rPr>
        <w:t>Bell performed molecular genetics, L.A. performed immunohistochemistry</w:t>
      </w:r>
      <w:r w:rsidR="00D1429B" w:rsidRPr="00BE49F1">
        <w:rPr>
          <w:sz w:val="24"/>
          <w:szCs w:val="24"/>
        </w:rPr>
        <w:t>;</w:t>
      </w:r>
      <w:r w:rsidRPr="00BE49F1">
        <w:rPr>
          <w:sz w:val="24"/>
          <w:szCs w:val="24"/>
        </w:rPr>
        <w:t xml:space="preserve"> </w:t>
      </w:r>
      <w:r w:rsidR="00E073B6" w:rsidRPr="00BE49F1">
        <w:rPr>
          <w:sz w:val="24"/>
          <w:szCs w:val="24"/>
        </w:rPr>
        <w:t xml:space="preserve">A.J.F. performed data analysis, </w:t>
      </w:r>
      <w:r w:rsidR="00D2224A" w:rsidRPr="00BE49F1">
        <w:rPr>
          <w:sz w:val="24"/>
          <w:szCs w:val="24"/>
        </w:rPr>
        <w:t>Z.</w:t>
      </w:r>
      <w:r w:rsidR="001469AA">
        <w:rPr>
          <w:sz w:val="24"/>
          <w:szCs w:val="24"/>
        </w:rPr>
        <w:t>A.</w:t>
      </w:r>
      <w:r w:rsidR="00D2224A" w:rsidRPr="00BE49F1">
        <w:rPr>
          <w:sz w:val="24"/>
          <w:szCs w:val="24"/>
        </w:rPr>
        <w:t>K.,</w:t>
      </w:r>
      <w:r w:rsidR="00AC58BA" w:rsidRPr="00BE49F1">
        <w:rPr>
          <w:sz w:val="24"/>
          <w:szCs w:val="24"/>
        </w:rPr>
        <w:t xml:space="preserve"> </w:t>
      </w:r>
      <w:r w:rsidRPr="00BE49F1">
        <w:rPr>
          <w:sz w:val="24"/>
          <w:szCs w:val="24"/>
        </w:rPr>
        <w:t>R.</w:t>
      </w:r>
      <w:r w:rsidR="00407312">
        <w:rPr>
          <w:sz w:val="24"/>
          <w:szCs w:val="24"/>
        </w:rPr>
        <w:t xml:space="preserve"> </w:t>
      </w:r>
      <w:r w:rsidRPr="00BE49F1">
        <w:rPr>
          <w:sz w:val="24"/>
          <w:szCs w:val="24"/>
        </w:rPr>
        <w:t>B</w:t>
      </w:r>
      <w:r w:rsidR="00751329" w:rsidRPr="00BE49F1">
        <w:rPr>
          <w:sz w:val="24"/>
          <w:szCs w:val="24"/>
        </w:rPr>
        <w:t>enton</w:t>
      </w:r>
      <w:r w:rsidR="00464336" w:rsidRPr="00BE49F1">
        <w:rPr>
          <w:sz w:val="24"/>
          <w:szCs w:val="24"/>
        </w:rPr>
        <w:t xml:space="preserve"> </w:t>
      </w:r>
      <w:r w:rsidRPr="00BE49F1">
        <w:rPr>
          <w:sz w:val="24"/>
          <w:szCs w:val="24"/>
        </w:rPr>
        <w:t>and P.A.G. wrote the paper</w:t>
      </w:r>
      <w:r w:rsidR="00477BAE" w:rsidRPr="00BE49F1">
        <w:rPr>
          <w:sz w:val="24"/>
          <w:szCs w:val="24"/>
        </w:rPr>
        <w:t xml:space="preserve"> with contributions from all authors</w:t>
      </w:r>
      <w:r w:rsidRPr="00BE49F1">
        <w:rPr>
          <w:sz w:val="24"/>
          <w:szCs w:val="24"/>
        </w:rPr>
        <w:t xml:space="preserve">. </w:t>
      </w:r>
    </w:p>
    <w:p w14:paraId="7A6CD931" w14:textId="006A9301" w:rsidR="002B439E" w:rsidRPr="00BE49F1" w:rsidRDefault="002B439E" w:rsidP="00A45332">
      <w:pPr>
        <w:spacing w:line="480" w:lineRule="auto"/>
        <w:rPr>
          <w:sz w:val="24"/>
          <w:szCs w:val="24"/>
        </w:rPr>
      </w:pPr>
      <w:r w:rsidRPr="00BE49F1">
        <w:rPr>
          <w:sz w:val="24"/>
          <w:szCs w:val="24"/>
        </w:rPr>
        <w:br w:type="page"/>
      </w:r>
    </w:p>
    <w:p w14:paraId="4DD91CBB" w14:textId="2B19E6A5" w:rsidR="006F5EFB" w:rsidRPr="00BE49F1" w:rsidRDefault="006F5EFB" w:rsidP="006F5EFB">
      <w:pPr>
        <w:spacing w:line="480" w:lineRule="auto"/>
        <w:rPr>
          <w:sz w:val="24"/>
          <w:szCs w:val="24"/>
        </w:rPr>
      </w:pPr>
      <w:r w:rsidRPr="00BE49F1">
        <w:rPr>
          <w:b/>
          <w:sz w:val="24"/>
          <w:szCs w:val="24"/>
        </w:rPr>
        <w:lastRenderedPageBreak/>
        <w:t>Abstract:</w:t>
      </w:r>
      <w:r w:rsidRPr="00BE49F1">
        <w:rPr>
          <w:sz w:val="24"/>
          <w:szCs w:val="24"/>
        </w:rPr>
        <w:t xml:space="preserve"> Ionotropic Receptors (IRs) are a large subfamily of variant ionotropic glutamate receptors present across Protostomia. While these receptors are most extensively studied for their roles in chemosensory detection</w:t>
      </w:r>
      <w:del w:id="1" w:author="Paul Garrity" w:date="2016-09-16T09:04:00Z">
        <w:r w:rsidRPr="00BE49F1">
          <w:rPr>
            <w:sz w:val="24"/>
            <w:szCs w:val="24"/>
          </w:rPr>
          <w:delText xml:space="preserve"> in insects</w:delText>
        </w:r>
      </w:del>
      <w:r w:rsidRPr="00BE49F1">
        <w:rPr>
          <w:sz w:val="24"/>
          <w:szCs w:val="24"/>
        </w:rPr>
        <w:t xml:space="preserve">, recent work has implicated two family members, IR21a and IR25a, in thermosensation in </w:t>
      </w:r>
      <w:r w:rsidRPr="00BE49F1">
        <w:rPr>
          <w:i/>
          <w:sz w:val="24"/>
          <w:szCs w:val="24"/>
        </w:rPr>
        <w:t>Drosophila</w:t>
      </w:r>
      <w:r w:rsidRPr="00BE49F1">
        <w:rPr>
          <w:sz w:val="24"/>
          <w:szCs w:val="24"/>
        </w:rPr>
        <w:t>. Here we characterize one of the most</w:t>
      </w:r>
      <w:r w:rsidR="00CC0BC5" w:rsidRPr="00BE49F1">
        <w:rPr>
          <w:sz w:val="24"/>
          <w:szCs w:val="24"/>
        </w:rPr>
        <w:t xml:space="preserve"> </w:t>
      </w:r>
      <w:ins w:id="2" w:author="Paul Garrity" w:date="2016-09-16T09:04:00Z">
        <w:r w:rsidR="001C73E5">
          <w:rPr>
            <w:sz w:val="24"/>
            <w:szCs w:val="24"/>
          </w:rPr>
          <w:t xml:space="preserve">evolutionarily </w:t>
        </w:r>
      </w:ins>
      <w:r w:rsidRPr="00BE49F1">
        <w:rPr>
          <w:sz w:val="24"/>
          <w:szCs w:val="24"/>
        </w:rPr>
        <w:t xml:space="preserve">deeply conserved receptors, IR93a, and show that it is co-expressed and functions with IR21a and IR25a to mediate physiological and behavioral responses to cool temperatures. IR93a is </w:t>
      </w:r>
      <w:r w:rsidR="00F746A7" w:rsidRPr="00BE49F1">
        <w:rPr>
          <w:sz w:val="24"/>
          <w:szCs w:val="24"/>
        </w:rPr>
        <w:t xml:space="preserve">also </w:t>
      </w:r>
      <w:r w:rsidRPr="00BE49F1">
        <w:rPr>
          <w:sz w:val="24"/>
          <w:szCs w:val="24"/>
        </w:rPr>
        <w:t>co-expressed</w:t>
      </w:r>
      <w:r w:rsidR="00F746A7" w:rsidRPr="00BE49F1">
        <w:rPr>
          <w:sz w:val="24"/>
          <w:szCs w:val="24"/>
        </w:rPr>
        <w:t xml:space="preserve"> with IR25a and a distinct receptor, </w:t>
      </w:r>
      <w:r w:rsidRPr="00BE49F1">
        <w:rPr>
          <w:sz w:val="24"/>
          <w:szCs w:val="24"/>
        </w:rPr>
        <w:t>IR40a</w:t>
      </w:r>
      <w:r w:rsidR="008C5D49" w:rsidRPr="00BE49F1">
        <w:rPr>
          <w:sz w:val="24"/>
          <w:szCs w:val="24"/>
        </w:rPr>
        <w:t>,</w:t>
      </w:r>
      <w:r w:rsidRPr="00BE49F1">
        <w:rPr>
          <w:sz w:val="24"/>
          <w:szCs w:val="24"/>
        </w:rPr>
        <w:t xml:space="preserve"> in </w:t>
      </w:r>
      <w:r w:rsidR="00763DCE" w:rsidRPr="00BE49F1">
        <w:rPr>
          <w:sz w:val="24"/>
          <w:szCs w:val="24"/>
        </w:rPr>
        <w:t>a</w:t>
      </w:r>
      <w:r w:rsidR="00794536" w:rsidRPr="00BE49F1">
        <w:rPr>
          <w:sz w:val="24"/>
          <w:szCs w:val="24"/>
        </w:rPr>
        <w:t xml:space="preserve"> </w:t>
      </w:r>
      <w:r w:rsidR="00BB57B3" w:rsidRPr="00BE49F1">
        <w:rPr>
          <w:sz w:val="24"/>
          <w:szCs w:val="24"/>
        </w:rPr>
        <w:t>discrete</w:t>
      </w:r>
      <w:r w:rsidR="00794536" w:rsidRPr="00BE49F1">
        <w:rPr>
          <w:sz w:val="24"/>
          <w:szCs w:val="24"/>
        </w:rPr>
        <w:t xml:space="preserve"> </w:t>
      </w:r>
      <w:r w:rsidR="009E1A36" w:rsidRPr="00BE49F1">
        <w:rPr>
          <w:sz w:val="24"/>
          <w:szCs w:val="24"/>
        </w:rPr>
        <w:t>population</w:t>
      </w:r>
      <w:r w:rsidR="00794536" w:rsidRPr="00BE49F1">
        <w:rPr>
          <w:sz w:val="24"/>
          <w:szCs w:val="24"/>
        </w:rPr>
        <w:t xml:space="preserve"> of </w:t>
      </w:r>
      <w:r w:rsidRPr="00BE49F1">
        <w:rPr>
          <w:sz w:val="24"/>
          <w:szCs w:val="24"/>
        </w:rPr>
        <w:t>sensory neurons in</w:t>
      </w:r>
      <w:r w:rsidR="00C04209" w:rsidRPr="00BE49F1">
        <w:rPr>
          <w:sz w:val="24"/>
          <w:szCs w:val="24"/>
        </w:rPr>
        <w:t xml:space="preserve"> the sacculus,</w:t>
      </w:r>
      <w:r w:rsidRPr="00BE49F1">
        <w:rPr>
          <w:sz w:val="24"/>
          <w:szCs w:val="24"/>
        </w:rPr>
        <w:t xml:space="preserve"> </w:t>
      </w:r>
      <w:r w:rsidR="000F01AE" w:rsidRPr="00BE49F1">
        <w:rPr>
          <w:sz w:val="24"/>
          <w:szCs w:val="24"/>
        </w:rPr>
        <w:t xml:space="preserve">a </w:t>
      </w:r>
      <w:r w:rsidR="00CD6FA2" w:rsidRPr="00BE49F1">
        <w:rPr>
          <w:sz w:val="24"/>
          <w:szCs w:val="24"/>
        </w:rPr>
        <w:t>multi</w:t>
      </w:r>
      <w:r w:rsidR="001153A1" w:rsidRPr="00BE49F1">
        <w:rPr>
          <w:sz w:val="24"/>
          <w:szCs w:val="24"/>
        </w:rPr>
        <w:t>-</w:t>
      </w:r>
      <w:r w:rsidR="00CD6FA2" w:rsidRPr="00BE49F1">
        <w:rPr>
          <w:sz w:val="24"/>
          <w:szCs w:val="24"/>
        </w:rPr>
        <w:t xml:space="preserve">chambered </w:t>
      </w:r>
      <w:r w:rsidR="004533B9" w:rsidRPr="00BE49F1">
        <w:rPr>
          <w:sz w:val="24"/>
          <w:szCs w:val="24"/>
        </w:rPr>
        <w:t>pocket</w:t>
      </w:r>
      <w:r w:rsidR="000F01AE" w:rsidRPr="00BE49F1">
        <w:rPr>
          <w:sz w:val="24"/>
          <w:szCs w:val="24"/>
        </w:rPr>
        <w:t xml:space="preserve"> within </w:t>
      </w:r>
      <w:r w:rsidR="000D398B" w:rsidRPr="00BE49F1">
        <w:rPr>
          <w:sz w:val="24"/>
          <w:szCs w:val="24"/>
        </w:rPr>
        <w:t>the</w:t>
      </w:r>
      <w:r w:rsidR="000F01AE" w:rsidRPr="00BE49F1">
        <w:rPr>
          <w:sz w:val="24"/>
          <w:szCs w:val="24"/>
        </w:rPr>
        <w:t xml:space="preserve"> </w:t>
      </w:r>
      <w:r w:rsidR="005F448D" w:rsidRPr="00BE49F1">
        <w:rPr>
          <w:sz w:val="24"/>
          <w:szCs w:val="24"/>
        </w:rPr>
        <w:t>antenna</w:t>
      </w:r>
      <w:r w:rsidRPr="00BE49F1">
        <w:rPr>
          <w:sz w:val="24"/>
          <w:szCs w:val="24"/>
        </w:rPr>
        <w:t>. We demonstrate</w:t>
      </w:r>
      <w:r w:rsidR="00955E0F" w:rsidRPr="00BE49F1">
        <w:rPr>
          <w:sz w:val="24"/>
          <w:szCs w:val="24"/>
        </w:rPr>
        <w:t xml:space="preserve"> that</w:t>
      </w:r>
      <w:r w:rsidRPr="00BE49F1">
        <w:rPr>
          <w:sz w:val="24"/>
          <w:szCs w:val="24"/>
        </w:rPr>
        <w:t xml:space="preserve"> this combination of receptors is </w:t>
      </w:r>
      <w:ins w:id="3" w:author="Paul Garrity" w:date="2016-09-16T09:04:00Z">
        <w:r w:rsidR="00F25313">
          <w:rPr>
            <w:sz w:val="24"/>
            <w:szCs w:val="24"/>
          </w:rPr>
          <w:t>required</w:t>
        </w:r>
      </w:ins>
      <w:del w:id="4" w:author="Paul Garrity" w:date="2016-09-16T09:04:00Z">
        <w:r w:rsidRPr="00BE49F1">
          <w:rPr>
            <w:sz w:val="24"/>
            <w:szCs w:val="24"/>
          </w:rPr>
          <w:delText>important</w:delText>
        </w:r>
      </w:del>
      <w:r w:rsidRPr="00BE49F1">
        <w:rPr>
          <w:sz w:val="24"/>
          <w:szCs w:val="24"/>
        </w:rPr>
        <w:t xml:space="preserve"> for neuronal responses to dry air and behavioral </w:t>
      </w:r>
      <w:r w:rsidR="00B76D89" w:rsidRPr="00BE49F1">
        <w:rPr>
          <w:sz w:val="24"/>
          <w:szCs w:val="24"/>
        </w:rPr>
        <w:t>discrimination of</w:t>
      </w:r>
      <w:r w:rsidRPr="00BE49F1">
        <w:rPr>
          <w:sz w:val="24"/>
          <w:szCs w:val="24"/>
        </w:rPr>
        <w:t xml:space="preserve"> humidity</w:t>
      </w:r>
      <w:r w:rsidR="001658C3" w:rsidRPr="00BE49F1">
        <w:rPr>
          <w:sz w:val="24"/>
          <w:szCs w:val="24"/>
        </w:rPr>
        <w:t xml:space="preserve"> differences</w:t>
      </w:r>
      <w:r w:rsidRPr="00BE49F1">
        <w:rPr>
          <w:sz w:val="24"/>
          <w:szCs w:val="24"/>
        </w:rPr>
        <w:t>. Our results identify IR93a as</w:t>
      </w:r>
      <w:r w:rsidR="00222EA5" w:rsidRPr="00BE49F1">
        <w:rPr>
          <w:sz w:val="24"/>
          <w:szCs w:val="24"/>
        </w:rPr>
        <w:t xml:space="preserve"> a</w:t>
      </w:r>
      <w:r w:rsidRPr="00BE49F1">
        <w:rPr>
          <w:sz w:val="24"/>
          <w:szCs w:val="24"/>
        </w:rPr>
        <w:t xml:space="preserve"> common component of molecularly and cellularly distinct IR pathways </w:t>
      </w:r>
      <w:ins w:id="5" w:author="Paul Garrity" w:date="2016-09-16T09:04:00Z">
        <w:r w:rsidR="00F25313">
          <w:rPr>
            <w:sz w:val="24"/>
            <w:szCs w:val="24"/>
          </w:rPr>
          <w:t>important for</w:t>
        </w:r>
        <w:r w:rsidR="00F25313" w:rsidRPr="00BE49F1">
          <w:rPr>
            <w:sz w:val="24"/>
            <w:szCs w:val="24"/>
          </w:rPr>
          <w:t xml:space="preserve"> </w:t>
        </w:r>
      </w:ins>
      <w:del w:id="6" w:author="Paul Garrity" w:date="2016-09-16T09:04:00Z">
        <w:r w:rsidRPr="00BE49F1">
          <w:rPr>
            <w:sz w:val="24"/>
            <w:szCs w:val="24"/>
          </w:rPr>
          <w:delText xml:space="preserve">underlying </w:delText>
        </w:r>
      </w:del>
      <w:r w:rsidRPr="00BE49F1">
        <w:rPr>
          <w:sz w:val="24"/>
          <w:szCs w:val="24"/>
        </w:rPr>
        <w:t>thermosensation and hygrosensation in insects.</w:t>
      </w:r>
    </w:p>
    <w:p w14:paraId="1D300BA0" w14:textId="77777777" w:rsidR="006F5EFB" w:rsidRPr="00BE49F1" w:rsidRDefault="006F5EFB" w:rsidP="006F5EFB">
      <w:pPr>
        <w:spacing w:line="480" w:lineRule="auto"/>
        <w:rPr>
          <w:sz w:val="24"/>
          <w:szCs w:val="24"/>
        </w:rPr>
      </w:pPr>
    </w:p>
    <w:p w14:paraId="573ABCDC" w14:textId="77777777" w:rsidR="006F5EFB" w:rsidRPr="00BE49F1" w:rsidRDefault="006F5EFB" w:rsidP="006F5EFB">
      <w:pPr>
        <w:rPr>
          <w:sz w:val="24"/>
          <w:szCs w:val="24"/>
        </w:rPr>
      </w:pPr>
      <w:r w:rsidRPr="00BE49F1">
        <w:rPr>
          <w:sz w:val="24"/>
          <w:szCs w:val="24"/>
        </w:rPr>
        <w:br w:type="page"/>
      </w:r>
    </w:p>
    <w:p w14:paraId="66E9860F" w14:textId="77777777" w:rsidR="006F5EFB" w:rsidRPr="00BE49F1" w:rsidRDefault="006F5EFB" w:rsidP="006F5EFB">
      <w:pPr>
        <w:spacing w:line="480" w:lineRule="auto"/>
        <w:rPr>
          <w:b/>
          <w:sz w:val="24"/>
          <w:szCs w:val="24"/>
        </w:rPr>
      </w:pPr>
      <w:r w:rsidRPr="00BE49F1">
        <w:rPr>
          <w:b/>
          <w:sz w:val="24"/>
          <w:szCs w:val="24"/>
        </w:rPr>
        <w:lastRenderedPageBreak/>
        <w:t>INTRODUCTION:</w:t>
      </w:r>
    </w:p>
    <w:p w14:paraId="27C8E69C" w14:textId="38719278" w:rsidR="006F5EFB" w:rsidRPr="00BE49F1" w:rsidRDefault="006F5EFB" w:rsidP="006F5EFB">
      <w:pPr>
        <w:spacing w:line="480" w:lineRule="auto"/>
        <w:ind w:firstLine="720"/>
        <w:rPr>
          <w:sz w:val="24"/>
          <w:szCs w:val="24"/>
        </w:rPr>
      </w:pPr>
      <w:r w:rsidRPr="00BE49F1">
        <w:rPr>
          <w:sz w:val="24"/>
          <w:szCs w:val="24"/>
        </w:rPr>
        <w:t xml:space="preserve">Ionotropic Receptors (IRs) are a large subfamily of ionotropic glutamate receptors (iGluRs) </w:t>
      </w:r>
      <w:r w:rsidR="00952B35" w:rsidRPr="00BE49F1">
        <w:rPr>
          <w:sz w:val="24"/>
          <w:szCs w:val="24"/>
        </w:rPr>
        <w:t xml:space="preserve">that </w:t>
      </w:r>
      <w:ins w:id="7" w:author="Paul Garrity" w:date="2016-09-16T09:04:00Z">
        <w:r w:rsidR="0001093E">
          <w:rPr>
            <w:sz w:val="24"/>
            <w:szCs w:val="24"/>
          </w:rPr>
          <w:t>appear to</w:t>
        </w:r>
        <w:r w:rsidR="00E601EF">
          <w:rPr>
            <w:sz w:val="24"/>
            <w:szCs w:val="24"/>
          </w:rPr>
          <w:t xml:space="preserve"> have</w:t>
        </w:r>
        <w:r w:rsidR="00952B35" w:rsidRPr="00BE49F1">
          <w:rPr>
            <w:sz w:val="24"/>
            <w:szCs w:val="24"/>
          </w:rPr>
          <w:t xml:space="preserve"> </w:t>
        </w:r>
      </w:ins>
      <w:r w:rsidR="00952B35" w:rsidRPr="00BE49F1">
        <w:rPr>
          <w:sz w:val="24"/>
          <w:szCs w:val="24"/>
        </w:rPr>
        <w:t>evolved</w:t>
      </w:r>
      <w:r w:rsidRPr="00BE49F1">
        <w:rPr>
          <w:sz w:val="24"/>
          <w:szCs w:val="24"/>
        </w:rPr>
        <w:t xml:space="preserve"> </w:t>
      </w:r>
      <w:r w:rsidR="00952B35" w:rsidRPr="00BE49F1">
        <w:rPr>
          <w:sz w:val="24"/>
          <w:szCs w:val="24"/>
        </w:rPr>
        <w:t xml:space="preserve">in the last common protostome ancestor </w:t>
      </w:r>
      <w:r w:rsidR="00BE49F1" w:rsidRPr="00BE49F1">
        <w:rPr>
          <w:sz w:val="24"/>
          <w:szCs w:val="24"/>
        </w:rPr>
        <w:fldChar w:fldCharType="begin">
          <w:fldData xml:space="preserve">PEVuZE5vdGU+PENpdGU+PEF1dGhvcj5CZW50b248L0F1dGhvcj48WWVhcj4yMDA5PC9ZZWFyPjxS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=
</w:fldData>
        </w:fldChar>
      </w:r>
      <w:r w:rsidR="00BE49F1" w:rsidRPr="00BE49F1">
        <w:rPr>
          <w:sz w:val="24"/>
          <w:szCs w:val="24"/>
        </w:rPr>
        <w:instrText xml:space="preserve"> ADDIN EN.CITE </w:instrText>
      </w:r>
      <w:r w:rsidR="00BE49F1" w:rsidRPr="00BE49F1">
        <w:rPr>
          <w:sz w:val="24"/>
          <w:szCs w:val="24"/>
        </w:rPr>
        <w:fldChar w:fldCharType="begin">
          <w:fldData xml:space="preserve">PEVuZE5vdGU+PENpdGU+PEF1dGhvcj5CZW50b248L0F1dGhvcj48WWVhcj4yMDA5PC9ZZWFyPjxS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=
</w:fldData>
        </w:fldChar>
      </w:r>
      <w:r w:rsidR="00BE49F1" w:rsidRPr="00BE49F1">
        <w:rPr>
          <w:sz w:val="24"/>
          <w:szCs w:val="24"/>
        </w:rPr>
        <w:instrText xml:space="preserve"> ADDIN EN.CITE.DATA </w: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t>(Benton et al., 2009; Croset et al., 2010; Rytz et al., 2013)</w:t>
      </w:r>
      <w:r w:rsidR="00BE49F1" w:rsidRPr="00BE49F1">
        <w:rPr>
          <w:sz w:val="24"/>
          <w:szCs w:val="24"/>
        </w:rPr>
        <w:fldChar w:fldCharType="end"/>
      </w:r>
      <w:r w:rsidRPr="00BE49F1">
        <w:rPr>
          <w:sz w:val="24"/>
          <w:szCs w:val="24"/>
        </w:rPr>
        <w:t xml:space="preserve">. In contrast to the critical role of iGluRs in synaptic communication, IRs </w:t>
      </w:r>
      <w:r w:rsidR="002C7173" w:rsidRPr="00BE49F1">
        <w:rPr>
          <w:sz w:val="24"/>
          <w:szCs w:val="24"/>
        </w:rPr>
        <w:t xml:space="preserve">have diverse </w:t>
      </w:r>
      <w:r w:rsidR="00B52827" w:rsidRPr="00BE49F1">
        <w:rPr>
          <w:sz w:val="24"/>
          <w:szCs w:val="24"/>
        </w:rPr>
        <w:t>roles</w:t>
      </w:r>
      <w:r w:rsidR="002C7173" w:rsidRPr="00BE49F1">
        <w:rPr>
          <w:sz w:val="24"/>
          <w:szCs w:val="24"/>
        </w:rPr>
        <w:t xml:space="preserve"> in chemosensory detection</w:t>
      </w:r>
      <w:r w:rsidR="00962553" w:rsidRPr="00BE49F1">
        <w:rPr>
          <w:sz w:val="24"/>
          <w:szCs w:val="24"/>
        </w:rPr>
        <w:t xml:space="preserve"> </w:t>
      </w:r>
      <w:r w:rsidR="00BE49F1" w:rsidRPr="00BE49F1">
        <w:rPr>
          <w:sz w:val="24"/>
          <w:szCs w:val="24"/>
        </w:rPr>
        <w:fldChar w:fldCharType="begin">
          <w:fldData xml:space="preserve">PEVuZE5vdGU+PENpdGU+PEF1dGhvcj5SeXR6PC9BdXRob3I+PFllYXI+MjAxMzwvWWVhcj48UmVj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</w:fldData>
        </w:fldChar>
      </w:r>
      <w:r w:rsidR="00BE49F1" w:rsidRPr="00BE49F1">
        <w:rPr>
          <w:sz w:val="24"/>
          <w:szCs w:val="24"/>
        </w:rPr>
        <w:instrText xml:space="preserve"> ADDIN EN.CITE </w:instrText>
      </w:r>
      <w:r w:rsidR="00BE49F1" w:rsidRPr="00BE49F1">
        <w:rPr>
          <w:sz w:val="24"/>
          <w:szCs w:val="24"/>
        </w:rPr>
        <w:fldChar w:fldCharType="begin">
          <w:fldData xml:space="preserve">PEVuZE5vdGU+PENpdGU+PEF1dGhvcj5SeXR6PC9BdXRob3I+PFllYXI+MjAxMzwvWWVhcj48UmVj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</w:fldData>
        </w:fldChar>
      </w:r>
      <w:r w:rsidR="00BE49F1" w:rsidRPr="00BE49F1">
        <w:rPr>
          <w:sz w:val="24"/>
          <w:szCs w:val="24"/>
        </w:rPr>
        <w:instrText xml:space="preserve"> ADDIN EN.CITE.DATA </w: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t>(Koh et al., 2014; Rytz et al., 2013)</w:t>
      </w:r>
      <w:r w:rsidR="00BE49F1" w:rsidRPr="00BE49F1">
        <w:rPr>
          <w:sz w:val="24"/>
          <w:szCs w:val="24"/>
        </w:rPr>
        <w:fldChar w:fldCharType="end"/>
      </w:r>
      <w:r w:rsidRPr="00BE49F1">
        <w:rPr>
          <w:sz w:val="24"/>
          <w:szCs w:val="24"/>
        </w:rPr>
        <w:t xml:space="preserve">. The best-defined functions of IRs are in olfaction, where they mediate odor-evoked sensory neuron responses to diverse chemicals, including many acids and amines </w:t>
      </w:r>
      <w:r w:rsidR="00BE49F1" w:rsidRPr="00BE49F1">
        <w:rPr>
          <w:sz w:val="24"/>
          <w:szCs w:val="24"/>
        </w:rPr>
        <w:fldChar w:fldCharType="begin">
          <w:fldData xml:space="preserve">PEVuZE5vdGU+PENpdGU+PEF1dGhvcj5SeXR6PC9BdXRob3I+PFllYXI+MjAxMzwvWWVhcj48UmVj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=
</w:fldData>
        </w:fldChar>
      </w:r>
      <w:r w:rsidR="00BE49F1" w:rsidRPr="00BE49F1">
        <w:rPr>
          <w:sz w:val="24"/>
          <w:szCs w:val="24"/>
        </w:rPr>
        <w:instrText xml:space="preserve"> ADDIN EN.CITE </w:instrText>
      </w:r>
      <w:r w:rsidR="00BE49F1" w:rsidRPr="00BE49F1">
        <w:rPr>
          <w:sz w:val="24"/>
          <w:szCs w:val="24"/>
        </w:rPr>
        <w:fldChar w:fldCharType="begin">
          <w:fldData xml:space="preserve">PEVuZE5vdGU+PENpdGU+PEF1dGhvcj5SeXR6PC9BdXRob3I+PFllYXI+MjAxMzwvWWVhcj48UmVj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=
</w:fldData>
        </w:fldChar>
      </w:r>
      <w:r w:rsidR="00BE49F1" w:rsidRPr="00BE49F1">
        <w:rPr>
          <w:sz w:val="24"/>
          <w:szCs w:val="24"/>
        </w:rPr>
        <w:instrText xml:space="preserve"> ADDIN EN.CITE.DATA </w: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t>(Rytz et al., 2013; Silbering et al., 2011)</w:t>
      </w:r>
      <w:r w:rsidR="00BE49F1" w:rsidRPr="00BE49F1">
        <w:rPr>
          <w:sz w:val="24"/>
          <w:szCs w:val="24"/>
        </w:rPr>
        <w:fldChar w:fldCharType="end"/>
      </w:r>
      <w:r w:rsidRPr="00BE49F1">
        <w:rPr>
          <w:sz w:val="24"/>
          <w:szCs w:val="24"/>
        </w:rPr>
        <w:t xml:space="preserve">. Most IRs are thought to form heteromeric ligand-gated </w:t>
      </w:r>
      <w:r w:rsidR="00A46AC5" w:rsidRPr="00BE49F1">
        <w:rPr>
          <w:sz w:val="24"/>
          <w:szCs w:val="24"/>
        </w:rPr>
        <w:t xml:space="preserve">ion </w:t>
      </w:r>
      <w:r w:rsidRPr="00BE49F1">
        <w:rPr>
          <w:sz w:val="24"/>
          <w:szCs w:val="24"/>
        </w:rPr>
        <w:t>channels</w:t>
      </w:r>
      <w:r w:rsidR="00381794" w:rsidRPr="00BE49F1">
        <w:rPr>
          <w:sz w:val="24"/>
          <w:szCs w:val="24"/>
        </w:rPr>
        <w:t>,</w:t>
      </w:r>
      <w:r w:rsidRPr="00BE49F1">
        <w:rPr>
          <w:sz w:val="24"/>
          <w:szCs w:val="24"/>
        </w:rPr>
        <w:t xml:space="preserve"> in which broadly expressed co-receptor subunits (e.g., IR8a, IR25a and IR76b) combine with more selectively</w:t>
      </w:r>
      <w:r w:rsidR="00952B35" w:rsidRPr="00BE49F1">
        <w:rPr>
          <w:sz w:val="24"/>
          <w:szCs w:val="24"/>
        </w:rPr>
        <w:t xml:space="preserve"> </w:t>
      </w:r>
      <w:r w:rsidRPr="00BE49F1">
        <w:rPr>
          <w:sz w:val="24"/>
          <w:szCs w:val="24"/>
        </w:rPr>
        <w:t>expressed IR subunits that confer stimulus specificity</w:t>
      </w:r>
      <w:r w:rsidR="005A0362" w:rsidRPr="00BE49F1">
        <w:rPr>
          <w:sz w:val="24"/>
          <w:szCs w:val="24"/>
        </w:rPr>
        <w:t xml:space="preserve"> </w:t>
      </w:r>
      <w:r w:rsidR="00BE49F1" w:rsidRPr="00BE49F1">
        <w:rPr>
          <w:sz w:val="24"/>
          <w:szCs w:val="24"/>
        </w:rPr>
        <w:fldChar w:fldCharType="begin">
          <w:fldData xml:space="preserve">PEVuZE5vdGU+PENpdGU+PEF1dGhvcj5BYnVpbjwvQXV0aG9yPjxZZWFyPjIwMTE8L1llYXI+PFJl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</w:fldData>
        </w:fldChar>
      </w:r>
      <w:r w:rsidR="00BE49F1" w:rsidRPr="00BE49F1">
        <w:rPr>
          <w:sz w:val="24"/>
          <w:szCs w:val="24"/>
        </w:rPr>
        <w:instrText xml:space="preserve"> ADDIN EN.CITE </w:instrText>
      </w:r>
      <w:r w:rsidR="00BE49F1" w:rsidRPr="00BE49F1">
        <w:rPr>
          <w:sz w:val="24"/>
          <w:szCs w:val="24"/>
        </w:rPr>
        <w:fldChar w:fldCharType="begin">
          <w:fldData xml:space="preserve">PEVuZE5vdGU+PENpdGU+PEF1dGhvcj5BYnVpbjwvQXV0aG9yPjxZZWFyPjIwMTE8L1llYXI+PFJl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</w:fldData>
        </w:fldChar>
      </w:r>
      <w:r w:rsidR="00BE49F1" w:rsidRPr="00BE49F1">
        <w:rPr>
          <w:sz w:val="24"/>
          <w:szCs w:val="24"/>
        </w:rPr>
        <w:instrText xml:space="preserve"> ADDIN EN.CITE.DATA </w: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t>(Abuin et al., 2011; Rytz et al., 2013)</w:t>
      </w:r>
      <w:r w:rsidR="00BE49F1" w:rsidRPr="00BE49F1">
        <w:rPr>
          <w:sz w:val="24"/>
          <w:szCs w:val="24"/>
        </w:rPr>
        <w:fldChar w:fldCharType="end"/>
      </w:r>
      <w:r w:rsidRPr="00BE49F1">
        <w:rPr>
          <w:sz w:val="24"/>
          <w:szCs w:val="24"/>
        </w:rPr>
        <w:t xml:space="preserve">. Many of these IRs are </w:t>
      </w:r>
      <w:ins w:id="8" w:author="Paul Garrity" w:date="2016-09-16T09:04:00Z">
        <w:r w:rsidR="00847CBE">
          <w:rPr>
            <w:sz w:val="24"/>
            <w:szCs w:val="24"/>
          </w:rPr>
          <w:t>high</w:t>
        </w:r>
        <w:r w:rsidR="00847CBE" w:rsidRPr="00BE49F1">
          <w:rPr>
            <w:sz w:val="24"/>
            <w:szCs w:val="24"/>
          </w:rPr>
          <w:t>ly</w:t>
        </w:r>
      </w:ins>
      <w:del w:id="9" w:author="Paul Garrity" w:date="2016-09-16T09:04:00Z">
        <w:r w:rsidRPr="00BE49F1">
          <w:rPr>
            <w:sz w:val="24"/>
            <w:szCs w:val="24"/>
          </w:rPr>
          <w:delText>deeply</w:delText>
        </w:r>
      </w:del>
      <w:r w:rsidR="00D5407E" w:rsidRPr="00BE49F1">
        <w:rPr>
          <w:sz w:val="24"/>
          <w:szCs w:val="24"/>
        </w:rPr>
        <w:t xml:space="preserve"> </w:t>
      </w:r>
      <w:r w:rsidRPr="00BE49F1">
        <w:rPr>
          <w:sz w:val="24"/>
          <w:szCs w:val="24"/>
        </w:rPr>
        <w:t xml:space="preserve">conserved in insects, indicating that they </w:t>
      </w:r>
      <w:r w:rsidR="002E4688" w:rsidRPr="00BE49F1">
        <w:rPr>
          <w:sz w:val="24"/>
          <w:szCs w:val="24"/>
        </w:rPr>
        <w:t xml:space="preserve">define </w:t>
      </w:r>
      <w:r w:rsidRPr="00BE49F1">
        <w:rPr>
          <w:sz w:val="24"/>
          <w:szCs w:val="24"/>
        </w:rPr>
        <w:t>sensory pathways common to a wide range of species</w:t>
      </w:r>
      <w:r w:rsidR="003E03DB" w:rsidRPr="00BE49F1">
        <w:rPr>
          <w:sz w:val="24"/>
          <w:szCs w:val="24"/>
        </w:rPr>
        <w:t xml:space="preserve"> </w:t>
      </w:r>
      <w:r w:rsidR="00BE49F1" w:rsidRPr="00BE49F1">
        <w:rPr>
          <w:sz w:val="24"/>
          <w:szCs w:val="24"/>
        </w:rPr>
        <w:fldChar w:fldCharType="begin">
          <w:fldData xml:space="preserve">PEVuZE5vdGU+PENpdGU+PEF1dGhvcj5Dcm9zZXQ8L0F1dGhvcj48WWVhcj4yMDEwPC9ZZWFyPjxS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</w:fldData>
        </w:fldChar>
      </w:r>
      <w:r w:rsidR="00BE49F1" w:rsidRPr="00BE49F1">
        <w:rPr>
          <w:sz w:val="24"/>
          <w:szCs w:val="24"/>
        </w:rPr>
        <w:instrText xml:space="preserve"> ADDIN EN.CITE </w:instrText>
      </w:r>
      <w:r w:rsidR="00BE49F1" w:rsidRPr="00BE49F1">
        <w:rPr>
          <w:sz w:val="24"/>
          <w:szCs w:val="24"/>
        </w:rPr>
        <w:fldChar w:fldCharType="begin">
          <w:fldData xml:space="preserve">PEVuZE5vdGU+PENpdGU+PEF1dGhvcj5Dcm9zZXQ8L0F1dGhvcj48WWVhcj4yMDEwPC9ZZWFyPjxS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</w:fldData>
        </w:fldChar>
      </w:r>
      <w:r w:rsidR="00BE49F1" w:rsidRPr="00BE49F1">
        <w:rPr>
          <w:sz w:val="24"/>
          <w:szCs w:val="24"/>
        </w:rPr>
        <w:instrText xml:space="preserve"> ADDIN EN.CITE.DATA </w: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t>(Croset et al., 2010; Rytz et al., 2013)</w:t>
      </w:r>
      <w:r w:rsidR="00BE49F1" w:rsidRPr="00BE49F1">
        <w:rPr>
          <w:sz w:val="24"/>
          <w:szCs w:val="24"/>
        </w:rPr>
        <w:fldChar w:fldCharType="end"/>
      </w:r>
      <w:r w:rsidR="003E03DB" w:rsidRPr="00BE49F1">
        <w:rPr>
          <w:sz w:val="24"/>
          <w:szCs w:val="24"/>
        </w:rPr>
        <w:t>.</w:t>
      </w:r>
    </w:p>
    <w:p w14:paraId="7EC98E45" w14:textId="087A824B" w:rsidR="006F5EFB" w:rsidRPr="00BE49F1" w:rsidRDefault="006F5EFB" w:rsidP="006F5EFB">
      <w:pPr>
        <w:spacing w:line="480" w:lineRule="auto"/>
        <w:ind w:firstLine="720"/>
        <w:rPr>
          <w:sz w:val="24"/>
          <w:szCs w:val="24"/>
        </w:rPr>
      </w:pPr>
      <w:r w:rsidRPr="00BE49F1">
        <w:rPr>
          <w:sz w:val="24"/>
          <w:szCs w:val="24"/>
        </w:rPr>
        <w:t>Although most conserved IRs have been assigned chemosensory roles, we recently reported that one of these receptors</w:t>
      </w:r>
      <w:r w:rsidR="00345880" w:rsidRPr="00BE49F1">
        <w:rPr>
          <w:sz w:val="24"/>
          <w:szCs w:val="24"/>
        </w:rPr>
        <w:t>,</w:t>
      </w:r>
      <w:r w:rsidRPr="00BE49F1">
        <w:rPr>
          <w:sz w:val="24"/>
          <w:szCs w:val="24"/>
        </w:rPr>
        <w:t xml:space="preserve"> IR21a, mediates cool sensing (together with IR25a), in a population of neurons in the </w:t>
      </w:r>
      <w:r w:rsidRPr="00BE49F1">
        <w:rPr>
          <w:i/>
          <w:sz w:val="24"/>
          <w:szCs w:val="24"/>
        </w:rPr>
        <w:t>Drosophila melanogaster</w:t>
      </w:r>
      <w:r w:rsidRPr="00BE49F1">
        <w:rPr>
          <w:sz w:val="24"/>
          <w:szCs w:val="24"/>
        </w:rPr>
        <w:t xml:space="preserve"> larva</w:t>
      </w:r>
      <w:r w:rsidR="00E04B8F" w:rsidRPr="00BE49F1">
        <w:rPr>
          <w:sz w:val="24"/>
          <w:szCs w:val="24"/>
        </w:rPr>
        <w:t>, the dorsal organ cool cells (DOCCs</w:t>
      </w:r>
      <w:r w:rsidR="003E03DB" w:rsidRPr="00BE49F1">
        <w:rPr>
          <w:sz w:val="24"/>
          <w:szCs w:val="24"/>
        </w:rPr>
        <w:t>)</w:t>
      </w:r>
      <w:r w:rsidR="00750196" w:rsidRPr="00BE49F1">
        <w:rPr>
          <w:sz w:val="24"/>
          <w:szCs w:val="24"/>
        </w:rPr>
        <w:t xml:space="preserve"> </w:t>
      </w:r>
      <w:r w:rsidR="00BE49F1" w:rsidRPr="00BE49F1">
        <w:rPr>
          <w:sz w:val="24"/>
          <w:szCs w:val="24"/>
        </w:rPr>
        <w:fldChar w:fldCharType="begin"/>
      </w:r>
      <w:r w:rsidR="00BE49F1" w:rsidRPr="00BE49F1">
        <w:rPr>
          <w:sz w:val="24"/>
          <w:szCs w:val="24"/>
        </w:rPr>
        <w:instrText xml:space="preserve"> ADDIN EN.CITE &lt;EndNote&gt;&lt;Cite&gt;&lt;Author&gt;Ni&lt;/Author&gt;&lt;Year&gt;2016&lt;/Year&gt;&lt;RecNum&gt;3289&lt;/RecNum&gt;&lt;DisplayText&gt;(Ni et al., 2016)&lt;/DisplayText&gt;&lt;record&gt;&lt;rec-number&gt;3289&lt;/rec-number&gt;&lt;foreign-keys&gt;&lt;key app="EN" db-id="zx9wdpfpwwv5vper9s9vrwzkp2seaxa0z9fr" timestamp="1461982824"&gt;3289&lt;/key&gt;&lt;/foreign-keys&gt;&lt;ref-type name="Journal Article"&gt;17&lt;/ref-type&gt;&lt;contributors&gt;&lt;authors&gt;&lt;author&gt;Ni, L.,&lt;/author&gt;&lt;author&gt;Klein, M., &lt;/author&gt;&lt;author&gt;Svec, K.V., &lt;/author&gt;&lt;author&gt;Budelli, G., &lt;/author&gt;&lt;author&gt;Chang, E.C., &lt;/author&gt;&lt;author&gt;Ferrer, A.J., &lt;/author&gt;&lt;author&gt;Benton, R., &lt;/author&gt;&lt;author&gt;Samuel, A.D.T.&lt;/author&gt;&lt;author&gt;Garrity, P.A. &lt;/author&gt;&lt;/authors&gt;&lt;/contributors&gt;&lt;titles&gt;&lt;title&gt;&lt;style face="normal" font="default" size="100%"&gt;The Ionotropic Receptors IR21a and IR25a mediate cool sensing in &lt;/style&gt;&lt;style face="italic" font="default" size="100%"&gt;Drosophila&lt;/style&gt;&lt;style face="normal" font="default" size="100%"&gt;.&lt;/style&gt;&lt;/title&gt;&lt;secondary-title&gt;eLife&lt;/secondary-title&gt;&lt;/titles&gt;&lt;periodical&gt;&lt;full-title&gt;Elife&lt;/full-title&gt;&lt;abbr-1&gt;eLife&lt;/abbr-1&gt;&lt;/periodical&gt;&lt;pages&gt;e13254&lt;/pages&gt;&lt;volume&gt;5&lt;/volume&gt;&lt;dates&gt;&lt;year&gt;2016&lt;/year&gt;&lt;/dates&gt;&lt;urls&gt;&lt;/urls&gt;&lt;electronic-resource-num&gt;http://dx.doi.org/10.7554/eLife.13254.001&lt;/electronic-resource-num&gt;&lt;/record&gt;&lt;/Cite&gt;&lt;/EndNote&gt;</w:instrText>
      </w:r>
      <w:r w:rsidR="00BE49F1" w:rsidRPr="00BE49F1">
        <w:rPr>
          <w:sz w:val="24"/>
          <w:szCs w:val="24"/>
        </w:rPr>
        <w:fldChar w:fldCharType="separate"/>
      </w:r>
      <w:r w:rsidR="00BE49F1" w:rsidRPr="00BE49F1">
        <w:rPr>
          <w:noProof/>
          <w:sz w:val="24"/>
          <w:szCs w:val="24"/>
        </w:rPr>
        <w:t>(Ni et al., 2016)</w:t>
      </w:r>
      <w:r w:rsidR="00BE49F1" w:rsidRPr="00BE49F1">
        <w:rPr>
          <w:sz w:val="24"/>
          <w:szCs w:val="24"/>
        </w:rPr>
        <w:fldChar w:fldCharType="end"/>
      </w:r>
      <w:r w:rsidRPr="00BE49F1">
        <w:rPr>
          <w:sz w:val="24"/>
          <w:szCs w:val="24"/>
        </w:rPr>
        <w:t>. This</w:t>
      </w:r>
      <w:r w:rsidR="00750196" w:rsidRPr="00BE49F1">
        <w:rPr>
          <w:sz w:val="24"/>
          <w:szCs w:val="24"/>
        </w:rPr>
        <w:t xml:space="preserve"> finding</w:t>
      </w:r>
      <w:r w:rsidRPr="00BE49F1">
        <w:rPr>
          <w:sz w:val="24"/>
          <w:szCs w:val="24"/>
        </w:rPr>
        <w:t xml:space="preserve"> raised the possibility that other</w:t>
      </w:r>
      <w:r w:rsidR="002E5F43" w:rsidRPr="00BE49F1">
        <w:rPr>
          <w:sz w:val="24"/>
          <w:szCs w:val="24"/>
        </w:rPr>
        <w:t xml:space="preserve"> </w:t>
      </w:r>
      <w:r w:rsidRPr="00BE49F1">
        <w:rPr>
          <w:sz w:val="24"/>
          <w:szCs w:val="24"/>
        </w:rPr>
        <w:t xml:space="preserve">IRs serve non-chemosensory functions. In this work we characterize one of </w:t>
      </w:r>
      <w:ins w:id="10" w:author="Paul Garrity" w:date="2016-09-16T09:04:00Z">
        <w:r w:rsidRPr="00BE49F1">
          <w:rPr>
            <w:sz w:val="24"/>
            <w:szCs w:val="24"/>
          </w:rPr>
          <w:t>the</w:t>
        </w:r>
        <w:r w:rsidR="00380C3F">
          <w:rPr>
            <w:sz w:val="24"/>
            <w:szCs w:val="24"/>
          </w:rPr>
          <w:t>se</w:t>
        </w:r>
      </w:ins>
      <w:del w:id="11" w:author="Paul Garrity" w:date="2016-09-16T09:04:00Z">
        <w:r w:rsidRPr="00BE49F1">
          <w:rPr>
            <w:sz w:val="24"/>
            <w:szCs w:val="24"/>
          </w:rPr>
          <w:delText xml:space="preserve">the </w:delText>
        </w:r>
        <w:r w:rsidR="00B06D1A" w:rsidRPr="00BE49F1">
          <w:rPr>
            <w:sz w:val="24"/>
            <w:szCs w:val="24"/>
          </w:rPr>
          <w:delText>most deeply conserved</w:delText>
        </w:r>
      </w:del>
      <w:r w:rsidR="00B06D1A" w:rsidRPr="00BE49F1">
        <w:rPr>
          <w:sz w:val="24"/>
          <w:szCs w:val="24"/>
        </w:rPr>
        <w:t xml:space="preserve"> </w:t>
      </w:r>
      <w:r w:rsidRPr="00BE49F1">
        <w:rPr>
          <w:sz w:val="24"/>
          <w:szCs w:val="24"/>
        </w:rPr>
        <w:t>“orphan” receptors, IR93a</w:t>
      </w:r>
      <w:r w:rsidR="00D02A29" w:rsidRPr="00BE49F1">
        <w:rPr>
          <w:sz w:val="24"/>
          <w:szCs w:val="24"/>
        </w:rPr>
        <w:t xml:space="preserve">, which has </w:t>
      </w:r>
      <w:r w:rsidRPr="00BE49F1">
        <w:rPr>
          <w:sz w:val="24"/>
          <w:szCs w:val="24"/>
        </w:rPr>
        <w:t xml:space="preserve">orthologous genes </w:t>
      </w:r>
      <w:r w:rsidR="00F85A81" w:rsidRPr="00BE49F1">
        <w:rPr>
          <w:sz w:val="24"/>
          <w:szCs w:val="24"/>
        </w:rPr>
        <w:t xml:space="preserve">across </w:t>
      </w:r>
      <w:r w:rsidRPr="00BE49F1">
        <w:rPr>
          <w:sz w:val="24"/>
          <w:szCs w:val="24"/>
        </w:rPr>
        <w:t xml:space="preserve">arthropods </w:t>
      </w:r>
      <w:r w:rsidR="00BE49F1" w:rsidRPr="00BE49F1">
        <w:rPr>
          <w:sz w:val="24"/>
          <w:szCs w:val="24"/>
        </w:rPr>
        <w:fldChar w:fldCharType="begin">
          <w:fldData xml:space="preserve">PEVuZE5vdGU+PENpdGU+PEF1dGhvcj5SeXR6PC9BdXRob3I+PFllYXI+MjAxMzwvWWVhcj48UmVj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=
</w:fldData>
        </w:fldChar>
      </w:r>
      <w:r w:rsidR="00BE49F1" w:rsidRPr="00BE49F1">
        <w:rPr>
          <w:sz w:val="24"/>
          <w:szCs w:val="24"/>
        </w:rPr>
        <w:instrText xml:space="preserve"> ADDIN EN.CITE </w:instrText>
      </w:r>
      <w:r w:rsidR="00BE49F1" w:rsidRPr="00BE49F1">
        <w:rPr>
          <w:sz w:val="24"/>
          <w:szCs w:val="24"/>
        </w:rPr>
        <w:fldChar w:fldCharType="begin">
          <w:fldData xml:space="preserve">PEVuZE5vdGU+PENpdGU+PEF1dGhvcj5SeXR6PC9BdXRob3I+PFllYXI+MjAxMzwvWWVhcj48UmVj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=
</w:fldData>
        </w:fldChar>
      </w:r>
      <w:r w:rsidR="00BE49F1" w:rsidRPr="00BE49F1">
        <w:rPr>
          <w:sz w:val="24"/>
          <w:szCs w:val="24"/>
        </w:rPr>
        <w:instrText xml:space="preserve"> ADDIN EN.CITE.DATA </w: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t>(Corey et al., 2013; Groh-Lunow et al., 2014; Rytz et al., 2013)</w:t>
      </w:r>
      <w:r w:rsidR="00BE49F1" w:rsidRPr="00BE49F1">
        <w:rPr>
          <w:sz w:val="24"/>
          <w:szCs w:val="24"/>
        </w:rPr>
        <w:fldChar w:fldCharType="end"/>
      </w:r>
      <w:r w:rsidRPr="00BE49F1">
        <w:rPr>
          <w:sz w:val="24"/>
          <w:szCs w:val="24"/>
        </w:rPr>
        <w:t xml:space="preserve">. RNA expression analysis in several insects and crustaceans </w:t>
      </w:r>
      <w:ins w:id="12" w:author="Paul Garrity" w:date="2016-09-16T09:04:00Z">
        <w:r w:rsidRPr="00BE49F1">
          <w:rPr>
            <w:sz w:val="24"/>
            <w:szCs w:val="24"/>
          </w:rPr>
          <w:t>indicate</w:t>
        </w:r>
        <w:r w:rsidR="008903A8">
          <w:rPr>
            <w:sz w:val="24"/>
            <w:szCs w:val="24"/>
          </w:rPr>
          <w:t>s</w:t>
        </w:r>
      </w:ins>
      <w:del w:id="13" w:author="Paul Garrity" w:date="2016-09-16T09:04:00Z">
        <w:r w:rsidRPr="00BE49F1">
          <w:rPr>
            <w:sz w:val="24"/>
            <w:szCs w:val="24"/>
          </w:rPr>
          <w:delText>indicate</w:delText>
        </w:r>
      </w:del>
      <w:r w:rsidR="00955E0F" w:rsidRPr="00BE49F1">
        <w:rPr>
          <w:sz w:val="24"/>
          <w:szCs w:val="24"/>
        </w:rPr>
        <w:t xml:space="preserve"> that</w:t>
      </w:r>
      <w:r w:rsidRPr="00BE49F1">
        <w:rPr>
          <w:sz w:val="24"/>
          <w:szCs w:val="24"/>
        </w:rPr>
        <w:t xml:space="preserve"> this receptor </w:t>
      </w:r>
      <w:r w:rsidR="00441696" w:rsidRPr="00BE49F1">
        <w:rPr>
          <w:sz w:val="24"/>
          <w:szCs w:val="24"/>
        </w:rPr>
        <w:t xml:space="preserve">gene </w:t>
      </w:r>
      <w:r w:rsidRPr="00BE49F1">
        <w:rPr>
          <w:sz w:val="24"/>
          <w:szCs w:val="24"/>
        </w:rPr>
        <w:t xml:space="preserve">is </w:t>
      </w:r>
      <w:r w:rsidR="00452519" w:rsidRPr="00BE49F1">
        <w:rPr>
          <w:sz w:val="24"/>
          <w:szCs w:val="24"/>
        </w:rPr>
        <w:t>transcribed in</w:t>
      </w:r>
      <w:r w:rsidRPr="00BE49F1">
        <w:rPr>
          <w:sz w:val="24"/>
          <w:szCs w:val="24"/>
        </w:rPr>
        <w:t xml:space="preserve"> </w:t>
      </w:r>
      <w:r w:rsidR="00C20255" w:rsidRPr="00BE49F1">
        <w:rPr>
          <w:sz w:val="24"/>
          <w:szCs w:val="24"/>
        </w:rPr>
        <w:t xml:space="preserve">peripheral </w:t>
      </w:r>
      <w:r w:rsidRPr="00BE49F1">
        <w:rPr>
          <w:sz w:val="24"/>
          <w:szCs w:val="24"/>
        </w:rPr>
        <w:t xml:space="preserve">sensory organs </w:t>
      </w:r>
      <w:r w:rsidR="00BE49F1" w:rsidRPr="00BE49F1">
        <w:rPr>
          <w:sz w:val="24"/>
          <w:szCs w:val="24"/>
        </w:rPr>
        <w:fldChar w:fldCharType="begin">
          <w:fldData xml:space="preserve">PEVuZE5vdGU+PENpdGU+PEF1dGhvcj5CZW50b248L0F1dGhvcj48WWVhcj4yMDA5PC9ZZWFyPjxS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</w:fldData>
        </w:fldChar>
      </w:r>
      <w:r w:rsidR="00BE49F1" w:rsidRPr="00BE49F1">
        <w:rPr>
          <w:sz w:val="24"/>
          <w:szCs w:val="24"/>
        </w:rPr>
        <w:instrText xml:space="preserve"> ADDIN EN.CITE </w:instrText>
      </w:r>
      <w:r w:rsidR="00BE49F1" w:rsidRPr="00BE49F1">
        <w:rPr>
          <w:sz w:val="24"/>
          <w:szCs w:val="24"/>
        </w:rPr>
        <w:fldChar w:fldCharType="begin">
          <w:fldData xml:space="preserve">PEVuZE5vdGU+PENpdGU+PEF1dGhvcj5CZW50b248L0F1dGhvcj48WWVhcj4yMDA5PC9ZZWFyPjxS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</w:fldData>
        </w:fldChar>
      </w:r>
      <w:r w:rsidR="00BE49F1" w:rsidRPr="00BE49F1">
        <w:rPr>
          <w:sz w:val="24"/>
          <w:szCs w:val="24"/>
        </w:rPr>
        <w:instrText xml:space="preserve"> ADDIN EN.CITE.DATA </w: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t xml:space="preserve">(Benton et al., 2009; Corey et al., 2013; Groh-Lunow et al., </w:t>
      </w:r>
      <w:r w:rsidR="00BE49F1" w:rsidRPr="00BE49F1">
        <w:rPr>
          <w:noProof/>
          <w:sz w:val="24"/>
          <w:szCs w:val="24"/>
        </w:rPr>
        <w:lastRenderedPageBreak/>
        <w:t>2014; Rytz et al., 2013)</w:t>
      </w:r>
      <w:r w:rsidR="00BE49F1" w:rsidRPr="00BE49F1">
        <w:rPr>
          <w:sz w:val="24"/>
          <w:szCs w:val="24"/>
        </w:rPr>
        <w:fldChar w:fldCharType="end"/>
      </w:r>
      <w:r w:rsidRPr="00BE49F1">
        <w:rPr>
          <w:sz w:val="24"/>
          <w:szCs w:val="24"/>
        </w:rPr>
        <w:t xml:space="preserve">, but its role(s) </w:t>
      </w:r>
      <w:r w:rsidR="00793D3C" w:rsidRPr="00BE49F1">
        <w:rPr>
          <w:sz w:val="24"/>
          <w:szCs w:val="24"/>
        </w:rPr>
        <w:t>are unknown</w:t>
      </w:r>
      <w:r w:rsidRPr="00BE49F1">
        <w:rPr>
          <w:sz w:val="24"/>
          <w:szCs w:val="24"/>
        </w:rPr>
        <w:t xml:space="preserve">. </w:t>
      </w:r>
      <w:r w:rsidR="00FE62F9" w:rsidRPr="00BE49F1">
        <w:rPr>
          <w:sz w:val="24"/>
          <w:szCs w:val="24"/>
        </w:rPr>
        <w:t xml:space="preserve">Using </w:t>
      </w:r>
      <w:r w:rsidR="00FE62F9" w:rsidRPr="00BE49F1">
        <w:rPr>
          <w:i/>
          <w:sz w:val="24"/>
          <w:szCs w:val="24"/>
        </w:rPr>
        <w:t xml:space="preserve">Drosophila </w:t>
      </w:r>
      <w:r w:rsidR="00FE62F9" w:rsidRPr="00BE49F1">
        <w:rPr>
          <w:sz w:val="24"/>
          <w:szCs w:val="24"/>
        </w:rPr>
        <w:t xml:space="preserve">as a model, we </w:t>
      </w:r>
      <w:r w:rsidR="003E03DB" w:rsidRPr="00BE49F1">
        <w:rPr>
          <w:sz w:val="24"/>
          <w:szCs w:val="24"/>
        </w:rPr>
        <w:t xml:space="preserve">find </w:t>
      </w:r>
      <w:r w:rsidRPr="00BE49F1">
        <w:rPr>
          <w:sz w:val="24"/>
          <w:szCs w:val="24"/>
        </w:rPr>
        <w:t xml:space="preserve">that </w:t>
      </w:r>
      <w:r w:rsidR="002A29B0" w:rsidRPr="00BE49F1">
        <w:rPr>
          <w:sz w:val="24"/>
          <w:szCs w:val="24"/>
        </w:rPr>
        <w:t>IR93a</w:t>
      </w:r>
      <w:r w:rsidRPr="00BE49F1">
        <w:rPr>
          <w:sz w:val="24"/>
          <w:szCs w:val="24"/>
        </w:rPr>
        <w:t xml:space="preserve"> acts </w:t>
      </w:r>
      <w:del w:id="14" w:author="Paul Garrity" w:date="2016-09-16T09:04:00Z">
        <w:r w:rsidRPr="00BE49F1">
          <w:rPr>
            <w:sz w:val="24"/>
            <w:szCs w:val="24"/>
          </w:rPr>
          <w:delText xml:space="preserve">in combination </w:delText>
        </w:r>
      </w:del>
      <w:r w:rsidRPr="00BE49F1">
        <w:rPr>
          <w:sz w:val="24"/>
          <w:szCs w:val="24"/>
        </w:rPr>
        <w:t xml:space="preserve">with </w:t>
      </w:r>
      <w:ins w:id="15" w:author="Paul Garrity" w:date="2016-09-16T09:04:00Z">
        <w:r w:rsidR="00636922">
          <w:rPr>
            <w:sz w:val="24"/>
            <w:szCs w:val="24"/>
          </w:rPr>
          <w:t>different</w:t>
        </w:r>
        <w:r w:rsidR="00D45F79" w:rsidRPr="00BE49F1">
          <w:rPr>
            <w:sz w:val="24"/>
            <w:szCs w:val="24"/>
          </w:rPr>
          <w:t xml:space="preserve"> </w:t>
        </w:r>
        <w:r w:rsidRPr="00BE49F1">
          <w:rPr>
            <w:sz w:val="24"/>
            <w:szCs w:val="24"/>
          </w:rPr>
          <w:t>combination</w:t>
        </w:r>
        <w:r w:rsidR="00D45F79">
          <w:rPr>
            <w:sz w:val="24"/>
            <w:szCs w:val="24"/>
          </w:rPr>
          <w:t>s</w:t>
        </w:r>
      </w:ins>
      <w:del w:id="16" w:author="Paul Garrity" w:date="2016-09-16T09:04:00Z">
        <w:r w:rsidRPr="00BE49F1">
          <w:rPr>
            <w:sz w:val="24"/>
            <w:szCs w:val="24"/>
          </w:rPr>
          <w:delText>distinct sets</w:delText>
        </w:r>
      </w:del>
      <w:r w:rsidRPr="00BE49F1">
        <w:rPr>
          <w:sz w:val="24"/>
          <w:szCs w:val="24"/>
        </w:rPr>
        <w:t xml:space="preserve"> of IRs in </w:t>
      </w:r>
      <w:ins w:id="17" w:author="Paul Garrity" w:date="2016-09-16T09:04:00Z">
        <w:r w:rsidR="00E21220">
          <w:rPr>
            <w:sz w:val="24"/>
            <w:szCs w:val="24"/>
          </w:rPr>
          <w:t>distinct</w:t>
        </w:r>
      </w:ins>
      <w:del w:id="18" w:author="Paul Garrity" w:date="2016-09-16T09:04:00Z">
        <w:r w:rsidRPr="00BE49F1">
          <w:rPr>
            <w:sz w:val="24"/>
            <w:szCs w:val="24"/>
          </w:rPr>
          <w:delText>different</w:delText>
        </w:r>
      </w:del>
      <w:r w:rsidR="000B4E98" w:rsidRPr="00BE49F1">
        <w:rPr>
          <w:sz w:val="24"/>
          <w:szCs w:val="24"/>
        </w:rPr>
        <w:t xml:space="preserve"> populations of</w:t>
      </w:r>
      <w:r w:rsidRPr="00BE49F1">
        <w:rPr>
          <w:sz w:val="24"/>
          <w:szCs w:val="24"/>
        </w:rPr>
        <w:t xml:space="preserve"> neurons to mediate </w:t>
      </w:r>
      <w:r w:rsidR="009000DB" w:rsidRPr="00BE49F1">
        <w:rPr>
          <w:sz w:val="24"/>
          <w:szCs w:val="24"/>
        </w:rPr>
        <w:t xml:space="preserve">physiological and behavioral responses to </w:t>
      </w:r>
      <w:r w:rsidR="005853FC" w:rsidRPr="00BE49F1">
        <w:rPr>
          <w:sz w:val="24"/>
          <w:szCs w:val="24"/>
        </w:rPr>
        <w:t xml:space="preserve">both </w:t>
      </w:r>
      <w:r w:rsidRPr="00BE49F1">
        <w:rPr>
          <w:sz w:val="24"/>
          <w:szCs w:val="24"/>
        </w:rPr>
        <w:t>thermosen</w:t>
      </w:r>
      <w:r w:rsidR="009000DB" w:rsidRPr="00BE49F1">
        <w:rPr>
          <w:sz w:val="24"/>
          <w:szCs w:val="24"/>
        </w:rPr>
        <w:t>sory</w:t>
      </w:r>
      <w:r w:rsidRPr="00BE49F1">
        <w:rPr>
          <w:sz w:val="24"/>
          <w:szCs w:val="24"/>
        </w:rPr>
        <w:t xml:space="preserve"> and hygrosens</w:t>
      </w:r>
      <w:r w:rsidR="009000DB" w:rsidRPr="00BE49F1">
        <w:rPr>
          <w:sz w:val="24"/>
          <w:szCs w:val="24"/>
        </w:rPr>
        <w:t xml:space="preserve">ory </w:t>
      </w:r>
      <w:r w:rsidR="003E03DB" w:rsidRPr="00BE49F1">
        <w:rPr>
          <w:sz w:val="24"/>
          <w:szCs w:val="24"/>
        </w:rPr>
        <w:t>cues</w:t>
      </w:r>
      <w:r w:rsidRPr="00BE49F1">
        <w:rPr>
          <w:sz w:val="24"/>
          <w:szCs w:val="24"/>
        </w:rPr>
        <w:t xml:space="preserve">. </w:t>
      </w:r>
    </w:p>
    <w:p w14:paraId="1563E4CE" w14:textId="77777777" w:rsidR="006F5EFB" w:rsidRPr="00BE49F1" w:rsidRDefault="006F5EFB" w:rsidP="006F5EFB">
      <w:pPr>
        <w:tabs>
          <w:tab w:val="left" w:pos="630"/>
        </w:tabs>
        <w:spacing w:after="60" w:line="480" w:lineRule="auto"/>
        <w:rPr>
          <w:rFonts w:eastAsia="MS Mincho"/>
          <w:sz w:val="24"/>
          <w:szCs w:val="24"/>
        </w:rPr>
      </w:pPr>
    </w:p>
    <w:p w14:paraId="344D7081" w14:textId="77777777" w:rsidR="006F5EFB" w:rsidRPr="00BE49F1" w:rsidRDefault="006F5EFB" w:rsidP="006F5EFB">
      <w:pPr>
        <w:tabs>
          <w:tab w:val="left" w:pos="630"/>
        </w:tabs>
        <w:spacing w:after="60" w:line="480" w:lineRule="auto"/>
        <w:rPr>
          <w:rFonts w:eastAsia="MS Mincho"/>
          <w:sz w:val="24"/>
          <w:szCs w:val="24"/>
        </w:rPr>
      </w:pPr>
      <w:r w:rsidRPr="00BE49F1">
        <w:rPr>
          <w:b/>
          <w:sz w:val="24"/>
          <w:szCs w:val="24"/>
        </w:rPr>
        <w:t>RESULTS</w:t>
      </w:r>
    </w:p>
    <w:p w14:paraId="19E1CB26" w14:textId="77777777" w:rsidR="006F5EFB" w:rsidRPr="00BE49F1" w:rsidRDefault="006F5EFB" w:rsidP="006F5EFB">
      <w:pPr>
        <w:spacing w:line="480" w:lineRule="auto"/>
        <w:rPr>
          <w:b/>
          <w:sz w:val="24"/>
          <w:szCs w:val="24"/>
        </w:rPr>
      </w:pPr>
      <w:r w:rsidRPr="00BE49F1">
        <w:rPr>
          <w:b/>
          <w:sz w:val="24"/>
          <w:szCs w:val="24"/>
        </w:rPr>
        <w:t>IR93a is expressed in larval thermosensory neurons and is essential for cool avoidance</w:t>
      </w:r>
    </w:p>
    <w:p w14:paraId="063B32D2" w14:textId="2EEEAB17" w:rsidR="006F5EFB" w:rsidRPr="00BE49F1" w:rsidRDefault="006F5EFB" w:rsidP="006F5EFB">
      <w:pPr>
        <w:spacing w:line="480" w:lineRule="auto"/>
        <w:rPr>
          <w:sz w:val="24"/>
          <w:szCs w:val="24"/>
        </w:rPr>
      </w:pPr>
      <w:r w:rsidRPr="00BE49F1">
        <w:rPr>
          <w:sz w:val="24"/>
          <w:szCs w:val="24"/>
        </w:rPr>
        <w:t xml:space="preserve">To investigate the expression and function of IR93a, we generated antibodies against a C-terminal </w:t>
      </w:r>
      <w:r w:rsidR="00517F49" w:rsidRPr="00BE49F1">
        <w:rPr>
          <w:sz w:val="24"/>
          <w:szCs w:val="24"/>
        </w:rPr>
        <w:t xml:space="preserve">peptide </w:t>
      </w:r>
      <w:r w:rsidRPr="00BE49F1">
        <w:rPr>
          <w:sz w:val="24"/>
          <w:szCs w:val="24"/>
        </w:rPr>
        <w:t>sequence of this receptor</w:t>
      </w:r>
      <w:del w:id="19" w:author="Paul Garrity" w:date="2016-09-16T09:04:00Z">
        <w:r w:rsidRPr="00BE49F1">
          <w:rPr>
            <w:sz w:val="24"/>
            <w:szCs w:val="24"/>
          </w:rPr>
          <w:delText>,</w:delText>
        </w:r>
      </w:del>
      <w:r w:rsidRPr="00BE49F1">
        <w:rPr>
          <w:sz w:val="24"/>
          <w:szCs w:val="24"/>
        </w:rPr>
        <w:t xml:space="preserve"> and obtained two </w:t>
      </w:r>
      <w:r w:rsidRPr="00BE49F1">
        <w:rPr>
          <w:i/>
          <w:sz w:val="24"/>
          <w:szCs w:val="24"/>
        </w:rPr>
        <w:t xml:space="preserve">Ir93a </w:t>
      </w:r>
      <w:r w:rsidRPr="00BE49F1">
        <w:rPr>
          <w:sz w:val="24"/>
          <w:szCs w:val="24"/>
        </w:rPr>
        <w:t xml:space="preserve">mutant alleles: </w:t>
      </w:r>
      <w:r w:rsidRPr="00BE49F1">
        <w:rPr>
          <w:i/>
          <w:sz w:val="24"/>
          <w:szCs w:val="24"/>
        </w:rPr>
        <w:t>Ir93a</w:t>
      </w:r>
      <w:r w:rsidRPr="00BE49F1">
        <w:rPr>
          <w:i/>
          <w:sz w:val="24"/>
          <w:szCs w:val="24"/>
          <w:vertAlign w:val="superscript"/>
        </w:rPr>
        <w:t>MI05555</w:t>
      </w:r>
      <w:r w:rsidRPr="00BE49F1">
        <w:rPr>
          <w:sz w:val="24"/>
          <w:szCs w:val="24"/>
        </w:rPr>
        <w:t xml:space="preserve">, which contains a transposon insertion in the fifth coding exon, and </w:t>
      </w:r>
      <w:r w:rsidRPr="00BE49F1">
        <w:rPr>
          <w:i/>
          <w:sz w:val="24"/>
          <w:szCs w:val="24"/>
        </w:rPr>
        <w:t>Ir93a</w:t>
      </w:r>
      <w:r w:rsidRPr="00BE49F1">
        <w:rPr>
          <w:i/>
          <w:sz w:val="24"/>
          <w:szCs w:val="24"/>
          <w:vertAlign w:val="superscript"/>
        </w:rPr>
        <w:t>122</w:t>
      </w:r>
      <w:r w:rsidRPr="00BE49F1">
        <w:rPr>
          <w:sz w:val="24"/>
          <w:szCs w:val="24"/>
        </w:rPr>
        <w:t xml:space="preserve">, which </w:t>
      </w:r>
      <w:r w:rsidR="007B6A94" w:rsidRPr="00BE49F1">
        <w:rPr>
          <w:sz w:val="24"/>
          <w:szCs w:val="24"/>
        </w:rPr>
        <w:t xml:space="preserve">we </w:t>
      </w:r>
      <w:r w:rsidRPr="00BE49F1">
        <w:rPr>
          <w:sz w:val="24"/>
          <w:szCs w:val="24"/>
        </w:rPr>
        <w:t>generated</w:t>
      </w:r>
      <w:r w:rsidR="007B6A94" w:rsidRPr="00BE49F1">
        <w:rPr>
          <w:sz w:val="24"/>
          <w:szCs w:val="24"/>
        </w:rPr>
        <w:t xml:space="preserve"> </w:t>
      </w:r>
      <w:r w:rsidR="00967121" w:rsidRPr="00BE49F1">
        <w:rPr>
          <w:sz w:val="24"/>
          <w:szCs w:val="24"/>
        </w:rPr>
        <w:t>using CRISPR/</w:t>
      </w:r>
      <w:r w:rsidRPr="00BE49F1">
        <w:rPr>
          <w:sz w:val="24"/>
          <w:szCs w:val="24"/>
        </w:rPr>
        <w:t xml:space="preserve">Cas9 to delete 22 bases within </w:t>
      </w:r>
      <w:ins w:id="20" w:author="Paul Garrity" w:date="2016-09-16T09:04:00Z">
        <w:r w:rsidR="00486EE5">
          <w:rPr>
            <w:sz w:val="24"/>
            <w:szCs w:val="24"/>
          </w:rPr>
          <w:t>the</w:t>
        </w:r>
        <w:r w:rsidRPr="00BE49F1">
          <w:rPr>
            <w:sz w:val="24"/>
            <w:szCs w:val="24"/>
          </w:rPr>
          <w:t xml:space="preserve"> sequence</w:t>
        </w:r>
      </w:ins>
      <w:del w:id="21" w:author="Paul Garrity" w:date="2016-09-16T09:04:00Z">
        <w:r w:rsidRPr="00BE49F1">
          <w:rPr>
            <w:sz w:val="24"/>
            <w:szCs w:val="24"/>
          </w:rPr>
          <w:delText>sequences</w:delText>
        </w:r>
      </w:del>
      <w:r w:rsidRPr="00BE49F1">
        <w:rPr>
          <w:sz w:val="24"/>
          <w:szCs w:val="24"/>
        </w:rPr>
        <w:t xml:space="preserve"> encoding the first transmembrane domain (</w:t>
      </w:r>
      <w:r w:rsidR="00C248E6" w:rsidRPr="00BE49F1">
        <w:rPr>
          <w:sz w:val="24"/>
          <w:szCs w:val="24"/>
        </w:rPr>
        <w:t>Figure</w:t>
      </w:r>
      <w:r w:rsidRPr="00BE49F1">
        <w:rPr>
          <w:sz w:val="24"/>
          <w:szCs w:val="24"/>
        </w:rPr>
        <w:t xml:space="preserve"> 1a).</w:t>
      </w:r>
    </w:p>
    <w:p w14:paraId="281956BE" w14:textId="6FF321D9" w:rsidR="006F5EFB" w:rsidRPr="00BE49F1" w:rsidRDefault="006F5EFB" w:rsidP="006F5EFB">
      <w:pPr>
        <w:spacing w:line="480" w:lineRule="auto"/>
        <w:rPr>
          <w:sz w:val="24"/>
          <w:szCs w:val="24"/>
        </w:rPr>
      </w:pPr>
      <w:r w:rsidRPr="00BE49F1">
        <w:rPr>
          <w:sz w:val="24"/>
          <w:szCs w:val="24"/>
        </w:rPr>
        <w:tab/>
        <w:t xml:space="preserve">In larvae, IR93a protein is expressed in several neurons in the dorsal organ ganglion, one of the main sensory organs in the larval head </w:t>
      </w:r>
      <w:r w:rsidR="00BE49F1" w:rsidRPr="00BE49F1">
        <w:rPr>
          <w:sz w:val="24"/>
          <w:szCs w:val="24"/>
        </w:rPr>
        <w:fldChar w:fldCharType="begin"/>
      </w:r>
      <w:r w:rsidR="00BE49F1" w:rsidRPr="00BE49F1">
        <w:rPr>
          <w:sz w:val="24"/>
          <w:szCs w:val="24"/>
        </w:rPr>
        <w:instrText xml:space="preserve"> ADDIN EN.CITE &lt;EndNote&gt;&lt;Cite&gt;&lt;Author&gt;Stocker&lt;/Author&gt;&lt;Year&gt;1994&lt;/Year&gt;&lt;RecNum&gt;3338&lt;/RecNum&gt;&lt;DisplayText&gt;(Stocker, 1994)&lt;/DisplayText&gt;&lt;record&gt;&lt;rec-number&gt;3338&lt;/rec-number&gt;&lt;foreign-keys&gt;&lt;key app="EN" db-id="zx9wdpfpwwv5vper9s9vrwzkp2seaxa0z9fr" timestamp="1462560861"&gt;3338&lt;/key&gt;&lt;/foreign-keys&gt;&lt;ref-type name="Journal Article"&gt;17&lt;/ref-type&gt;&lt;contributors&gt;&lt;authors&gt;&lt;author&gt;Stocker, R. F.&lt;/author&gt;&lt;/authors&gt;&lt;/contributors&gt;&lt;auth-address&gt;Institute of Zoology, University of Fribourg, Switzerland.&lt;/auth-address&gt;&lt;titles&gt;&lt;title&gt;The organization of the chemosensory system in Drosophila melanogaster: a review&lt;/title&gt;&lt;secondary-title&gt;Cell Tissue Res&lt;/secondary-title&gt;&lt;alt-title&gt;Cell and tissue research&lt;/alt-title&gt;&lt;/titles&gt;&lt;periodical&gt;&lt;full-title&gt;Cell Tissue Res&lt;/full-title&gt;&lt;abbr-1&gt;Cell and tissue research&lt;/abbr-1&gt;&lt;/periodical&gt;&lt;alt-periodical&gt;&lt;full-title&gt;Cell Tissue Res&lt;/full-title&gt;&lt;abbr-1&gt;Cell and tissue research&lt;/abbr-1&gt;&lt;/alt-periodical&gt;&lt;pages&gt;3-26&lt;/pages&gt;&lt;volume&gt;275&lt;/volume&gt;&lt;number&gt;1&lt;/number&gt;&lt;edition&gt;1994/01/01&lt;/edition&gt;&lt;keywords&gt;&lt;keyword&gt;Animals&lt;/keyword&gt;&lt;keyword&gt;Chemoreceptor Cells/physiology/ultrastructure&lt;/keyword&gt;&lt;keyword&gt;Drosophila melanogaster/anatomy &amp;amp; histology/genetics/*physiology&lt;/keyword&gt;&lt;keyword&gt;Female&lt;/keyword&gt;&lt;keyword&gt;Genes, Insect&lt;/keyword&gt;&lt;keyword&gt;Larva&lt;/keyword&gt;&lt;keyword&gt;Male&lt;/keyword&gt;&lt;keyword&gt;Models, Biological&lt;/keyword&gt;&lt;keyword&gt;Sense Organs/anatomy &amp;amp; histology/*physiology&lt;/keyword&gt;&lt;keyword&gt;Smell/*physiology&lt;/keyword&gt;&lt;keyword&gt;Taste/*physiology&lt;/keyword&gt;&lt;/keywords&gt;&lt;dates&gt;&lt;year&gt;1994&lt;/year&gt;&lt;pub-dates&gt;&lt;date&gt;Jan&lt;/date&gt;&lt;/pub-dates&gt;&lt;/dates&gt;&lt;isbn&gt;0302-766X (Print)&amp;#xD;0302-766X (Linking)&lt;/isbn&gt;&lt;accession-num&gt;8118845&lt;/accession-num&gt;&lt;work-type&gt;Comparative Study&amp;#xD;Research Support, Non-U.S. Gov&amp;apos;t&amp;#xD;Review&lt;/work-type&gt;&lt;urls&gt;&lt;related-urls&gt;&lt;url&gt;http://www.ncbi.nlm.nih.gov/pubmed/8118845&lt;/url&gt;&lt;/related-urls&gt;&lt;/urls&gt;&lt;/record&gt;&lt;/Cite&gt;&lt;/EndNote&gt;</w:instrText>
      </w:r>
      <w:r w:rsidR="00BE49F1" w:rsidRPr="00BE49F1">
        <w:rPr>
          <w:sz w:val="24"/>
          <w:szCs w:val="24"/>
        </w:rPr>
        <w:fldChar w:fldCharType="separate"/>
      </w:r>
      <w:r w:rsidR="00BE49F1" w:rsidRPr="00BE49F1">
        <w:rPr>
          <w:noProof/>
          <w:sz w:val="24"/>
          <w:szCs w:val="24"/>
        </w:rPr>
        <w:t>(Stocker, 1994)</w:t>
      </w:r>
      <w:r w:rsidR="00BE49F1" w:rsidRPr="00BE49F1">
        <w:rPr>
          <w:sz w:val="24"/>
          <w:szCs w:val="24"/>
        </w:rPr>
        <w:fldChar w:fldCharType="end"/>
      </w:r>
      <w:r w:rsidRPr="00BE49F1">
        <w:rPr>
          <w:sz w:val="24"/>
          <w:szCs w:val="24"/>
        </w:rPr>
        <w:t xml:space="preserve"> (</w:t>
      </w:r>
      <w:r w:rsidR="00C248E6" w:rsidRPr="00BE49F1">
        <w:rPr>
          <w:sz w:val="24"/>
          <w:szCs w:val="24"/>
        </w:rPr>
        <w:t>Figure</w:t>
      </w:r>
      <w:r w:rsidRPr="00BE49F1">
        <w:rPr>
          <w:sz w:val="24"/>
          <w:szCs w:val="24"/>
        </w:rPr>
        <w:t xml:space="preserve"> </w:t>
      </w:r>
      <w:r w:rsidR="0022082C" w:rsidRPr="00BE49F1">
        <w:rPr>
          <w:sz w:val="24"/>
          <w:szCs w:val="24"/>
        </w:rPr>
        <w:t>1b</w:t>
      </w:r>
      <w:r w:rsidR="00463357" w:rsidRPr="00BE49F1">
        <w:rPr>
          <w:sz w:val="24"/>
          <w:szCs w:val="24"/>
        </w:rPr>
        <w:t>-c</w:t>
      </w:r>
      <w:r w:rsidRPr="00BE49F1">
        <w:rPr>
          <w:sz w:val="24"/>
          <w:szCs w:val="24"/>
        </w:rPr>
        <w:t xml:space="preserve">). </w:t>
      </w:r>
      <w:r w:rsidR="00795FBC" w:rsidRPr="00BE49F1">
        <w:rPr>
          <w:sz w:val="24"/>
          <w:szCs w:val="24"/>
        </w:rPr>
        <w:t>These neurons encompass</w:t>
      </w:r>
      <w:r w:rsidR="00CB517C" w:rsidRPr="00BE49F1">
        <w:rPr>
          <w:sz w:val="24"/>
          <w:szCs w:val="24"/>
        </w:rPr>
        <w:t xml:space="preserve"> the</w:t>
      </w:r>
      <w:r w:rsidR="00EF3C64" w:rsidRPr="00BE49F1">
        <w:rPr>
          <w:sz w:val="24"/>
          <w:szCs w:val="24"/>
        </w:rPr>
        <w:t xml:space="preserve"> DOCCs (labeled by </w:t>
      </w:r>
      <w:r w:rsidR="00955E0F" w:rsidRPr="00BE49F1">
        <w:rPr>
          <w:sz w:val="24"/>
          <w:szCs w:val="24"/>
        </w:rPr>
        <w:t>an</w:t>
      </w:r>
      <w:r w:rsidR="00EF3C64" w:rsidRPr="00BE49F1">
        <w:rPr>
          <w:sz w:val="24"/>
          <w:szCs w:val="24"/>
        </w:rPr>
        <w:t xml:space="preserve"> </w:t>
      </w:r>
      <w:r w:rsidR="00EF3C64" w:rsidRPr="00BE49F1">
        <w:rPr>
          <w:i/>
          <w:sz w:val="24"/>
          <w:szCs w:val="24"/>
        </w:rPr>
        <w:t>Ir21a promoter-Gal4</w:t>
      </w:r>
      <w:r w:rsidR="00EF3C64" w:rsidRPr="00BE49F1">
        <w:rPr>
          <w:sz w:val="24"/>
          <w:szCs w:val="24"/>
        </w:rPr>
        <w:noBreakHyphen/>
      </w:r>
      <w:r w:rsidR="0051556E" w:rsidRPr="00BE49F1">
        <w:rPr>
          <w:sz w:val="24"/>
          <w:szCs w:val="24"/>
        </w:rPr>
        <w:t>driven GFP reporter</w:t>
      </w:r>
      <w:r w:rsidR="00E93119" w:rsidRPr="00BE49F1">
        <w:rPr>
          <w:sz w:val="24"/>
          <w:szCs w:val="24"/>
        </w:rPr>
        <w:t>)</w:t>
      </w:r>
      <w:r w:rsidRPr="00BE49F1">
        <w:rPr>
          <w:sz w:val="24"/>
          <w:szCs w:val="24"/>
        </w:rPr>
        <w:t xml:space="preserve">, and the protein </w:t>
      </w:r>
      <w:r w:rsidR="0051556E" w:rsidRPr="00BE49F1">
        <w:rPr>
          <w:sz w:val="24"/>
          <w:szCs w:val="24"/>
        </w:rPr>
        <w:t xml:space="preserve">localizes </w:t>
      </w:r>
      <w:r w:rsidR="00140872" w:rsidRPr="00BE49F1">
        <w:rPr>
          <w:sz w:val="24"/>
          <w:szCs w:val="24"/>
        </w:rPr>
        <w:t xml:space="preserve">prominently </w:t>
      </w:r>
      <w:r w:rsidR="0051556E" w:rsidRPr="00BE49F1">
        <w:rPr>
          <w:sz w:val="24"/>
          <w:szCs w:val="24"/>
        </w:rPr>
        <w:t xml:space="preserve">to the dendritic bulb at the tip of </w:t>
      </w:r>
      <w:r w:rsidR="002F7C7D" w:rsidRPr="00BE49F1">
        <w:rPr>
          <w:sz w:val="24"/>
          <w:szCs w:val="24"/>
        </w:rPr>
        <w:t xml:space="preserve">the </w:t>
      </w:r>
      <w:r w:rsidR="0051556E" w:rsidRPr="00BE49F1">
        <w:rPr>
          <w:sz w:val="24"/>
          <w:szCs w:val="24"/>
        </w:rPr>
        <w:t>sensory process</w:t>
      </w:r>
      <w:r w:rsidR="002F7C7D" w:rsidRPr="00BE49F1">
        <w:rPr>
          <w:sz w:val="24"/>
          <w:szCs w:val="24"/>
        </w:rPr>
        <w:t>es</w:t>
      </w:r>
      <w:r w:rsidR="008B31A4" w:rsidRPr="00BE49F1">
        <w:rPr>
          <w:sz w:val="24"/>
          <w:szCs w:val="24"/>
        </w:rPr>
        <w:t xml:space="preserve"> of these cells</w:t>
      </w:r>
      <w:r w:rsidR="00AC4AB8" w:rsidRPr="00BE49F1">
        <w:rPr>
          <w:sz w:val="24"/>
          <w:szCs w:val="24"/>
        </w:rPr>
        <w:t xml:space="preserve"> (</w:t>
      </w:r>
      <w:r w:rsidR="00C248E6" w:rsidRPr="00BE49F1">
        <w:rPr>
          <w:sz w:val="24"/>
          <w:szCs w:val="24"/>
        </w:rPr>
        <w:t>Figure</w:t>
      </w:r>
      <w:r w:rsidR="00AC4AB8" w:rsidRPr="00BE49F1">
        <w:rPr>
          <w:sz w:val="24"/>
          <w:szCs w:val="24"/>
        </w:rPr>
        <w:t xml:space="preserve"> 1</w:t>
      </w:r>
      <w:r w:rsidR="000710F5" w:rsidRPr="00BE49F1">
        <w:rPr>
          <w:sz w:val="24"/>
          <w:szCs w:val="24"/>
        </w:rPr>
        <w:t>c</w:t>
      </w:r>
      <w:r w:rsidR="00AC4AB8" w:rsidRPr="00BE49F1">
        <w:rPr>
          <w:sz w:val="24"/>
          <w:szCs w:val="24"/>
        </w:rPr>
        <w:t>)</w:t>
      </w:r>
      <w:r w:rsidRPr="00BE49F1">
        <w:rPr>
          <w:sz w:val="24"/>
          <w:szCs w:val="24"/>
        </w:rPr>
        <w:t>.</w:t>
      </w:r>
      <w:r w:rsidR="001E4EFF" w:rsidRPr="00BE49F1">
        <w:rPr>
          <w:sz w:val="24"/>
          <w:szCs w:val="24"/>
        </w:rPr>
        <w:t xml:space="preserve"> All expression was absent in </w:t>
      </w:r>
      <w:r w:rsidR="001E4EFF" w:rsidRPr="00BE49F1">
        <w:rPr>
          <w:i/>
          <w:sz w:val="24"/>
          <w:szCs w:val="24"/>
        </w:rPr>
        <w:t xml:space="preserve">Ir93a </w:t>
      </w:r>
      <w:r w:rsidR="001E4EFF" w:rsidRPr="00BE49F1">
        <w:rPr>
          <w:sz w:val="24"/>
          <w:szCs w:val="24"/>
        </w:rPr>
        <w:t>mutants, confirming antiser</w:t>
      </w:r>
      <w:r w:rsidR="0073693C" w:rsidRPr="00BE49F1">
        <w:rPr>
          <w:sz w:val="24"/>
          <w:szCs w:val="24"/>
        </w:rPr>
        <w:t>um</w:t>
      </w:r>
      <w:r w:rsidR="001E4EFF" w:rsidRPr="00BE49F1">
        <w:rPr>
          <w:sz w:val="24"/>
          <w:szCs w:val="24"/>
        </w:rPr>
        <w:t xml:space="preserve"> specificity (</w:t>
      </w:r>
      <w:r w:rsidR="00C248E6" w:rsidRPr="00BE49F1">
        <w:rPr>
          <w:sz w:val="24"/>
          <w:szCs w:val="24"/>
        </w:rPr>
        <w:t>Figure</w:t>
      </w:r>
      <w:r w:rsidR="001E4EFF" w:rsidRPr="00BE49F1">
        <w:rPr>
          <w:sz w:val="24"/>
          <w:szCs w:val="24"/>
        </w:rPr>
        <w:t xml:space="preserve"> 1</w:t>
      </w:r>
      <w:r w:rsidR="000710F5" w:rsidRPr="00BE49F1">
        <w:rPr>
          <w:sz w:val="24"/>
          <w:szCs w:val="24"/>
        </w:rPr>
        <w:t>c</w:t>
      </w:r>
      <w:r w:rsidR="001E4EFF" w:rsidRPr="00BE49F1">
        <w:rPr>
          <w:sz w:val="24"/>
          <w:szCs w:val="24"/>
        </w:rPr>
        <w:t>).</w:t>
      </w:r>
    </w:p>
    <w:p w14:paraId="6F217031" w14:textId="7D8719CC" w:rsidR="006F5EFB" w:rsidRPr="00BE49F1" w:rsidRDefault="006F5EFB" w:rsidP="006F5EFB">
      <w:pPr>
        <w:spacing w:line="480" w:lineRule="auto"/>
        <w:rPr>
          <w:sz w:val="24"/>
          <w:szCs w:val="24"/>
        </w:rPr>
      </w:pPr>
      <w:r w:rsidRPr="00BE49F1">
        <w:rPr>
          <w:sz w:val="24"/>
          <w:szCs w:val="24"/>
        </w:rPr>
        <w:tab/>
        <w:t xml:space="preserve">These observations </w:t>
      </w:r>
      <w:r w:rsidR="004522FE" w:rsidRPr="00BE49F1">
        <w:rPr>
          <w:sz w:val="24"/>
          <w:szCs w:val="24"/>
        </w:rPr>
        <w:t>indicated</w:t>
      </w:r>
      <w:r w:rsidR="00E93119" w:rsidRPr="00BE49F1">
        <w:rPr>
          <w:sz w:val="24"/>
          <w:szCs w:val="24"/>
        </w:rPr>
        <w:t xml:space="preserve"> </w:t>
      </w:r>
      <w:r w:rsidR="00955E0F" w:rsidRPr="00BE49F1">
        <w:rPr>
          <w:sz w:val="24"/>
          <w:szCs w:val="24"/>
        </w:rPr>
        <w:t xml:space="preserve">that </w:t>
      </w:r>
      <w:r w:rsidRPr="00BE49F1">
        <w:rPr>
          <w:sz w:val="24"/>
          <w:szCs w:val="24"/>
        </w:rPr>
        <w:t xml:space="preserve">IR93a might function in cool sensing. Indeed, </w:t>
      </w:r>
      <w:r w:rsidR="00FF5A9F" w:rsidRPr="00BE49F1">
        <w:rPr>
          <w:sz w:val="24"/>
          <w:szCs w:val="24"/>
        </w:rPr>
        <w:t xml:space="preserve">when </w:t>
      </w:r>
      <w:r w:rsidR="001E4EFF" w:rsidRPr="00BE49F1">
        <w:rPr>
          <w:sz w:val="24"/>
          <w:szCs w:val="24"/>
        </w:rPr>
        <w:t xml:space="preserve">larval </w:t>
      </w:r>
      <w:r w:rsidR="00FF5A9F" w:rsidRPr="00BE49F1">
        <w:rPr>
          <w:sz w:val="24"/>
          <w:szCs w:val="24"/>
        </w:rPr>
        <w:t>thermotaxis was assessed on a thermal gradient</w:t>
      </w:r>
      <w:r w:rsidR="002F0E24" w:rsidRPr="00BE49F1">
        <w:rPr>
          <w:sz w:val="24"/>
          <w:szCs w:val="24"/>
        </w:rPr>
        <w:t xml:space="preserve"> </w:t>
      </w:r>
      <w:r w:rsidR="00BE49F1" w:rsidRPr="00BE49F1">
        <w:rPr>
          <w:sz w:val="24"/>
          <w:szCs w:val="24"/>
        </w:rPr>
        <w:fldChar w:fldCharType="begin">
          <w:fldData xml:space="preserve">PEVuZE5vdGU+PENpdGU+PEF1dGhvcj5LbGVpbjwvQXV0aG9yPjxZZWFyPjIwMTU8L1llYXI+PFJl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</w:fldData>
        </w:fldChar>
      </w:r>
      <w:r w:rsidR="00BE49F1" w:rsidRPr="00BE49F1">
        <w:rPr>
          <w:sz w:val="24"/>
          <w:szCs w:val="24"/>
        </w:rPr>
        <w:instrText xml:space="preserve"> ADDIN EN.CITE </w:instrText>
      </w:r>
      <w:r w:rsidR="00BE49F1" w:rsidRPr="00BE49F1">
        <w:rPr>
          <w:sz w:val="24"/>
          <w:szCs w:val="24"/>
        </w:rPr>
        <w:fldChar w:fldCharType="begin">
          <w:fldData xml:space="preserve">PEVuZE5vdGU+PENpdGU+PEF1dGhvcj5LbGVpbjwvQXV0aG9yPjxZZWFyPjIwMTU8L1llYXI+PFJl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</w:fldData>
        </w:fldChar>
      </w:r>
      <w:r w:rsidR="00BE49F1" w:rsidRPr="00BE49F1">
        <w:rPr>
          <w:sz w:val="24"/>
          <w:szCs w:val="24"/>
        </w:rPr>
        <w:instrText xml:space="preserve"> ADDIN EN.CITE.DATA </w: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t>(Klein et al., 2015)</w:t>
      </w:r>
      <w:r w:rsidR="00BE49F1" w:rsidRPr="00BE49F1">
        <w:rPr>
          <w:sz w:val="24"/>
          <w:szCs w:val="24"/>
        </w:rPr>
        <w:fldChar w:fldCharType="end"/>
      </w:r>
      <w:r w:rsidR="00260534" w:rsidRPr="00BE49F1">
        <w:rPr>
          <w:sz w:val="24"/>
          <w:szCs w:val="24"/>
        </w:rPr>
        <w:t>,</w:t>
      </w:r>
      <w:r w:rsidR="00565677" w:rsidRPr="00BE49F1">
        <w:rPr>
          <w:sz w:val="24"/>
          <w:szCs w:val="24"/>
        </w:rPr>
        <w:t xml:space="preserve"> </w:t>
      </w:r>
      <w:r w:rsidR="009D01AF" w:rsidRPr="00BE49F1">
        <w:rPr>
          <w:sz w:val="24"/>
          <w:szCs w:val="24"/>
        </w:rPr>
        <w:t xml:space="preserve">we found </w:t>
      </w:r>
      <w:r w:rsidRPr="00BE49F1">
        <w:rPr>
          <w:sz w:val="24"/>
          <w:szCs w:val="24"/>
        </w:rPr>
        <w:t xml:space="preserve">both </w:t>
      </w:r>
      <w:r w:rsidRPr="00BE49F1">
        <w:rPr>
          <w:i/>
          <w:sz w:val="24"/>
          <w:szCs w:val="24"/>
        </w:rPr>
        <w:t xml:space="preserve">Ir93a </w:t>
      </w:r>
      <w:r w:rsidRPr="00BE49F1">
        <w:rPr>
          <w:sz w:val="24"/>
          <w:szCs w:val="24"/>
        </w:rPr>
        <w:t xml:space="preserve">mutant alleles </w:t>
      </w:r>
      <w:ins w:id="22" w:author="Paul Garrity" w:date="2016-09-16T09:04:00Z">
        <w:r w:rsidRPr="00BE49F1">
          <w:rPr>
            <w:sz w:val="24"/>
            <w:szCs w:val="24"/>
          </w:rPr>
          <w:t>exhibit</w:t>
        </w:r>
        <w:r w:rsidR="0090133A">
          <w:rPr>
            <w:sz w:val="24"/>
            <w:szCs w:val="24"/>
          </w:rPr>
          <w:t>ed</w:t>
        </w:r>
      </w:ins>
      <w:del w:id="23" w:author="Paul Garrity" w:date="2016-09-16T09:04:00Z">
        <w:r w:rsidRPr="00BE49F1">
          <w:rPr>
            <w:sz w:val="24"/>
            <w:szCs w:val="24"/>
          </w:rPr>
          <w:delText>exhibit</w:delText>
        </w:r>
      </w:del>
      <w:r w:rsidRPr="00BE49F1">
        <w:rPr>
          <w:sz w:val="24"/>
          <w:szCs w:val="24"/>
        </w:rPr>
        <w:t xml:space="preserve"> strong defects in cool avoidance</w:t>
      </w:r>
      <w:r w:rsidR="009D01AF" w:rsidRPr="00BE49F1">
        <w:rPr>
          <w:sz w:val="24"/>
          <w:szCs w:val="24"/>
        </w:rPr>
        <w:t xml:space="preserve"> (</w:t>
      </w:r>
      <w:r w:rsidR="00C248E6" w:rsidRPr="00BE49F1">
        <w:rPr>
          <w:sz w:val="24"/>
          <w:szCs w:val="24"/>
        </w:rPr>
        <w:t>Figure</w:t>
      </w:r>
      <w:r w:rsidR="009D01AF" w:rsidRPr="00BE49F1">
        <w:rPr>
          <w:sz w:val="24"/>
          <w:szCs w:val="24"/>
        </w:rPr>
        <w:t xml:space="preserve"> </w:t>
      </w:r>
      <w:r w:rsidR="00B725AB" w:rsidRPr="00BE49F1">
        <w:rPr>
          <w:sz w:val="24"/>
          <w:szCs w:val="24"/>
        </w:rPr>
        <w:t>1</w:t>
      </w:r>
      <w:r w:rsidR="000710F5" w:rsidRPr="00BE49F1">
        <w:rPr>
          <w:sz w:val="24"/>
          <w:szCs w:val="24"/>
        </w:rPr>
        <w:t>d</w:t>
      </w:r>
      <w:r w:rsidR="009D01AF" w:rsidRPr="00BE49F1">
        <w:rPr>
          <w:sz w:val="24"/>
          <w:szCs w:val="24"/>
        </w:rPr>
        <w:t>).</w:t>
      </w:r>
      <w:r w:rsidRPr="00BE49F1">
        <w:rPr>
          <w:sz w:val="24"/>
          <w:szCs w:val="24"/>
        </w:rPr>
        <w:t xml:space="preserve"> </w:t>
      </w:r>
      <w:r w:rsidR="009D01AF" w:rsidRPr="00BE49F1">
        <w:rPr>
          <w:sz w:val="24"/>
          <w:szCs w:val="24"/>
        </w:rPr>
        <w:t>C</w:t>
      </w:r>
      <w:r w:rsidR="00E93119" w:rsidRPr="00BE49F1">
        <w:rPr>
          <w:sz w:val="24"/>
          <w:szCs w:val="24"/>
        </w:rPr>
        <w:t xml:space="preserve">ell-specific </w:t>
      </w:r>
      <w:r w:rsidRPr="00BE49F1">
        <w:rPr>
          <w:sz w:val="24"/>
          <w:szCs w:val="24"/>
        </w:rPr>
        <w:t xml:space="preserve">expression of an </w:t>
      </w:r>
      <w:r w:rsidRPr="00BE49F1">
        <w:rPr>
          <w:i/>
          <w:sz w:val="24"/>
          <w:szCs w:val="24"/>
        </w:rPr>
        <w:t>Ir93a</w:t>
      </w:r>
      <w:r w:rsidRPr="00BE49F1">
        <w:rPr>
          <w:sz w:val="24"/>
          <w:szCs w:val="24"/>
        </w:rPr>
        <w:t xml:space="preserve"> cDNA in the DOCCs under </w:t>
      </w:r>
      <w:r w:rsidRPr="00BE49F1">
        <w:rPr>
          <w:i/>
          <w:sz w:val="24"/>
          <w:szCs w:val="24"/>
        </w:rPr>
        <w:t>Ir21a-Gal4</w:t>
      </w:r>
      <w:r w:rsidRPr="00BE49F1">
        <w:rPr>
          <w:sz w:val="24"/>
          <w:szCs w:val="24"/>
        </w:rPr>
        <w:t xml:space="preserve"> control </w:t>
      </w:r>
      <w:r w:rsidR="009D01AF" w:rsidRPr="00BE49F1">
        <w:rPr>
          <w:sz w:val="24"/>
          <w:szCs w:val="24"/>
        </w:rPr>
        <w:t xml:space="preserve">fully </w:t>
      </w:r>
      <w:r w:rsidR="009D01AF" w:rsidRPr="00BE49F1">
        <w:rPr>
          <w:sz w:val="24"/>
          <w:szCs w:val="24"/>
        </w:rPr>
        <w:lastRenderedPageBreak/>
        <w:t xml:space="preserve">rescued this mutant phenotype </w:t>
      </w:r>
      <w:r w:rsidRPr="00BE49F1">
        <w:rPr>
          <w:sz w:val="24"/>
          <w:szCs w:val="24"/>
        </w:rPr>
        <w:t>(</w:t>
      </w:r>
      <w:r w:rsidR="00C248E6" w:rsidRPr="00BE49F1">
        <w:rPr>
          <w:sz w:val="24"/>
          <w:szCs w:val="24"/>
        </w:rPr>
        <w:t>Figure</w:t>
      </w:r>
      <w:r w:rsidRPr="00BE49F1">
        <w:rPr>
          <w:sz w:val="24"/>
          <w:szCs w:val="24"/>
        </w:rPr>
        <w:t xml:space="preserve"> </w:t>
      </w:r>
      <w:r w:rsidR="00467F67" w:rsidRPr="00BE49F1">
        <w:rPr>
          <w:sz w:val="24"/>
          <w:szCs w:val="24"/>
        </w:rPr>
        <w:t>1</w:t>
      </w:r>
      <w:r w:rsidR="00A4715A" w:rsidRPr="00BE49F1">
        <w:rPr>
          <w:sz w:val="24"/>
          <w:szCs w:val="24"/>
        </w:rPr>
        <w:t>d</w:t>
      </w:r>
      <w:r w:rsidRPr="00BE49F1">
        <w:rPr>
          <w:sz w:val="24"/>
          <w:szCs w:val="24"/>
        </w:rPr>
        <w:t>). These data demonstrate an essential role for IR93a in DOCCs in larval thermotaxis.</w:t>
      </w:r>
    </w:p>
    <w:p w14:paraId="70D9F857" w14:textId="77777777" w:rsidR="006F5EFB" w:rsidRPr="00BE49F1" w:rsidRDefault="006F5EFB" w:rsidP="006F5EFB">
      <w:pPr>
        <w:spacing w:line="480" w:lineRule="auto"/>
        <w:rPr>
          <w:sz w:val="24"/>
          <w:szCs w:val="24"/>
        </w:rPr>
      </w:pPr>
    </w:p>
    <w:p w14:paraId="75191B36" w14:textId="41C30A46" w:rsidR="006F5EFB" w:rsidRPr="00BE49F1" w:rsidRDefault="006F5EFB" w:rsidP="006F5EFB">
      <w:pPr>
        <w:spacing w:line="480" w:lineRule="auto"/>
        <w:rPr>
          <w:b/>
          <w:i/>
          <w:sz w:val="24"/>
          <w:szCs w:val="24"/>
        </w:rPr>
      </w:pPr>
      <w:r w:rsidRPr="00BE49F1">
        <w:rPr>
          <w:b/>
          <w:sz w:val="24"/>
          <w:szCs w:val="24"/>
        </w:rPr>
        <w:t>IR93a</w:t>
      </w:r>
      <w:r w:rsidRPr="00BE49F1">
        <w:rPr>
          <w:b/>
          <w:i/>
          <w:sz w:val="24"/>
          <w:szCs w:val="24"/>
        </w:rPr>
        <w:t xml:space="preserve"> </w:t>
      </w:r>
      <w:r w:rsidRPr="00BE49F1">
        <w:rPr>
          <w:b/>
          <w:sz w:val="24"/>
          <w:szCs w:val="24"/>
        </w:rPr>
        <w:t>is required, together with IR21a and IR25a, for cool-</w:t>
      </w:r>
      <w:r w:rsidR="0086302A" w:rsidRPr="00BE49F1">
        <w:rPr>
          <w:b/>
          <w:sz w:val="24"/>
          <w:szCs w:val="24"/>
        </w:rPr>
        <w:t>dependent physiological responses</w:t>
      </w:r>
      <w:r w:rsidRPr="00BE49F1">
        <w:rPr>
          <w:b/>
          <w:sz w:val="24"/>
          <w:szCs w:val="24"/>
        </w:rPr>
        <w:t xml:space="preserve"> of DOCCs</w:t>
      </w:r>
    </w:p>
    <w:p w14:paraId="5F35DF53" w14:textId="42F36C5A" w:rsidR="006F5EFB" w:rsidRPr="00BE49F1" w:rsidRDefault="006F5EFB" w:rsidP="006F5EFB">
      <w:pPr>
        <w:spacing w:line="480" w:lineRule="auto"/>
        <w:rPr>
          <w:sz w:val="24"/>
          <w:szCs w:val="24"/>
        </w:rPr>
      </w:pPr>
      <w:r w:rsidRPr="00BE49F1">
        <w:rPr>
          <w:sz w:val="24"/>
          <w:szCs w:val="24"/>
        </w:rPr>
        <w:t>We next assessed whether IR93a</w:t>
      </w:r>
      <w:r w:rsidRPr="00BE49F1">
        <w:rPr>
          <w:i/>
          <w:sz w:val="24"/>
          <w:szCs w:val="24"/>
        </w:rPr>
        <w:t xml:space="preserve"> </w:t>
      </w:r>
      <w:r w:rsidRPr="00BE49F1">
        <w:rPr>
          <w:sz w:val="24"/>
          <w:szCs w:val="24"/>
        </w:rPr>
        <w:t>is required for the physiological responses of DOCC</w:t>
      </w:r>
      <w:r w:rsidR="000B5C12" w:rsidRPr="00BE49F1">
        <w:rPr>
          <w:sz w:val="24"/>
          <w:szCs w:val="24"/>
        </w:rPr>
        <w:t>s</w:t>
      </w:r>
      <w:r w:rsidRPr="00BE49F1">
        <w:rPr>
          <w:sz w:val="24"/>
          <w:szCs w:val="24"/>
        </w:rPr>
        <w:t xml:space="preserve"> to </w:t>
      </w:r>
      <w:r w:rsidR="00451704" w:rsidRPr="00BE49F1">
        <w:rPr>
          <w:sz w:val="24"/>
          <w:szCs w:val="24"/>
        </w:rPr>
        <w:t>cooling</w:t>
      </w:r>
      <w:r w:rsidRPr="00BE49F1">
        <w:rPr>
          <w:sz w:val="24"/>
          <w:szCs w:val="24"/>
        </w:rPr>
        <w:t xml:space="preserve"> by optical imaging </w:t>
      </w:r>
      <w:r w:rsidR="003467F0" w:rsidRPr="00BE49F1">
        <w:rPr>
          <w:sz w:val="24"/>
          <w:szCs w:val="24"/>
        </w:rPr>
        <w:t>of the</w:t>
      </w:r>
      <w:r w:rsidR="0036308E" w:rsidRPr="00BE49F1">
        <w:rPr>
          <w:sz w:val="24"/>
          <w:szCs w:val="24"/>
        </w:rPr>
        <w:t>se</w:t>
      </w:r>
      <w:r w:rsidR="003467F0" w:rsidRPr="00BE49F1">
        <w:rPr>
          <w:sz w:val="24"/>
          <w:szCs w:val="24"/>
        </w:rPr>
        <w:t xml:space="preserve"> neurons </w:t>
      </w:r>
      <w:r w:rsidRPr="00BE49F1">
        <w:rPr>
          <w:sz w:val="24"/>
          <w:szCs w:val="24"/>
        </w:rPr>
        <w:t xml:space="preserve">using the genetically encoded calcium indicator, GCaMP6m </w:t>
      </w:r>
      <w:r w:rsidR="00BE49F1" w:rsidRPr="00BE49F1">
        <w:rPr>
          <w:sz w:val="24"/>
          <w:szCs w:val="24"/>
        </w:rPr>
        <w:fldChar w:fldCharType="begin">
          <w:fldData xml:space="preserve">PEVuZE5vdGU+PENpdGU+PEF1dGhvcj5DaGVuPC9BdXRob3I+PFllYXI+MjAxMzwvWWVhcj48UmVj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</w:fldData>
        </w:fldChar>
      </w:r>
      <w:r w:rsidR="00BE49F1" w:rsidRPr="00BE49F1">
        <w:rPr>
          <w:sz w:val="24"/>
          <w:szCs w:val="24"/>
        </w:rPr>
        <w:instrText xml:space="preserve"> ADDIN EN.CITE </w:instrText>
      </w:r>
      <w:r w:rsidR="00BE49F1" w:rsidRPr="00BE49F1">
        <w:rPr>
          <w:sz w:val="24"/>
          <w:szCs w:val="24"/>
        </w:rPr>
        <w:fldChar w:fldCharType="begin">
          <w:fldData xml:space="preserve">PEVuZE5vdGU+PENpdGU+PEF1dGhvcj5DaGVuPC9BdXRob3I+PFllYXI+MjAxMzwvWWVhcj48UmVj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</w:fldData>
        </w:fldChar>
      </w:r>
      <w:r w:rsidR="00BE49F1" w:rsidRPr="00BE49F1">
        <w:rPr>
          <w:sz w:val="24"/>
          <w:szCs w:val="24"/>
        </w:rPr>
        <w:instrText xml:space="preserve"> ADDIN EN.CITE.DATA </w: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t>(Chen et al., 2013)</w:t>
      </w:r>
      <w:r w:rsidR="00BE49F1" w:rsidRPr="00BE49F1">
        <w:rPr>
          <w:sz w:val="24"/>
          <w:szCs w:val="24"/>
        </w:rPr>
        <w:fldChar w:fldCharType="end"/>
      </w:r>
      <w:r w:rsidRPr="00BE49F1">
        <w:rPr>
          <w:sz w:val="24"/>
          <w:szCs w:val="24"/>
        </w:rPr>
        <w:t xml:space="preserve">. As previously reported </w:t>
      </w:r>
      <w:r w:rsidR="00BE49F1" w:rsidRPr="00BE49F1">
        <w:rPr>
          <w:sz w:val="24"/>
          <w:szCs w:val="24"/>
        </w:rPr>
        <w:fldChar w:fldCharType="begin">
          <w:fldData xml:space="preserve">PEVuZE5vdGU+PENpdGU+PEF1dGhvcj5LbGVpbjwvQXV0aG9yPjxZZWFyPjIwMTU8L1llYXI+PFJl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</w:fldData>
        </w:fldChar>
      </w:r>
      <w:r w:rsidR="00BE49F1" w:rsidRPr="00BE49F1">
        <w:rPr>
          <w:sz w:val="24"/>
          <w:szCs w:val="24"/>
        </w:rPr>
        <w:instrText xml:space="preserve"> ADDIN EN.CITE </w:instrText>
      </w:r>
      <w:r w:rsidR="00BE49F1" w:rsidRPr="00BE49F1">
        <w:rPr>
          <w:sz w:val="24"/>
          <w:szCs w:val="24"/>
        </w:rPr>
        <w:fldChar w:fldCharType="begin">
          <w:fldData xml:space="preserve">PEVuZE5vdGU+PENpdGU+PEF1dGhvcj5LbGVpbjwvQXV0aG9yPjxZZWFyPjIwMTU8L1llYXI+PFJl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</w:fldData>
        </w:fldChar>
      </w:r>
      <w:r w:rsidR="00BE49F1" w:rsidRPr="00BE49F1">
        <w:rPr>
          <w:sz w:val="24"/>
          <w:szCs w:val="24"/>
        </w:rPr>
        <w:instrText xml:space="preserve"> ADDIN EN.CITE.DATA </w: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t>(Klein et al., 2015; Ni et al., 2016)</w:t>
      </w:r>
      <w:r w:rsidR="00BE49F1" w:rsidRPr="00BE49F1">
        <w:rPr>
          <w:sz w:val="24"/>
          <w:szCs w:val="24"/>
        </w:rPr>
        <w:fldChar w:fldCharType="end"/>
      </w:r>
      <w:r w:rsidRPr="00BE49F1">
        <w:rPr>
          <w:sz w:val="24"/>
          <w:szCs w:val="24"/>
        </w:rPr>
        <w:t>, wild</w:t>
      </w:r>
      <w:r w:rsidR="00977509" w:rsidRPr="00BE49F1">
        <w:rPr>
          <w:sz w:val="24"/>
          <w:szCs w:val="24"/>
        </w:rPr>
        <w:t>-</w:t>
      </w:r>
      <w:r w:rsidRPr="00BE49F1">
        <w:rPr>
          <w:sz w:val="24"/>
          <w:szCs w:val="24"/>
        </w:rPr>
        <w:t>type DOCCs exhibit robust increases in intracellular calcium in response to cooling (</w:t>
      </w:r>
      <w:r w:rsidR="00C248E6" w:rsidRPr="00BE49F1">
        <w:rPr>
          <w:sz w:val="24"/>
          <w:szCs w:val="24"/>
        </w:rPr>
        <w:t>Figure</w:t>
      </w:r>
      <w:r w:rsidRPr="00BE49F1">
        <w:rPr>
          <w:sz w:val="24"/>
          <w:szCs w:val="24"/>
        </w:rPr>
        <w:t xml:space="preserve"> 2a). These responses were dramatically reduced in </w:t>
      </w:r>
      <w:r w:rsidRPr="00BE49F1">
        <w:rPr>
          <w:i/>
          <w:sz w:val="24"/>
          <w:szCs w:val="24"/>
        </w:rPr>
        <w:t xml:space="preserve">Ir93a </w:t>
      </w:r>
      <w:r w:rsidRPr="00BE49F1">
        <w:rPr>
          <w:sz w:val="24"/>
          <w:szCs w:val="24"/>
        </w:rPr>
        <w:t xml:space="preserve">mutants, and could be rescued by cell-specific expression of an </w:t>
      </w:r>
      <w:r w:rsidRPr="00BE49F1">
        <w:rPr>
          <w:i/>
          <w:sz w:val="24"/>
          <w:szCs w:val="24"/>
        </w:rPr>
        <w:t xml:space="preserve">Ir93a </w:t>
      </w:r>
      <w:r w:rsidRPr="00BE49F1">
        <w:rPr>
          <w:sz w:val="24"/>
          <w:szCs w:val="24"/>
        </w:rPr>
        <w:t>cDNA</w:t>
      </w:r>
      <w:r w:rsidR="00952B35" w:rsidRPr="00BE49F1">
        <w:rPr>
          <w:sz w:val="24"/>
          <w:szCs w:val="24"/>
        </w:rPr>
        <w:t xml:space="preserve"> (using the </w:t>
      </w:r>
      <w:r w:rsidR="00952B35" w:rsidRPr="00BE49F1">
        <w:rPr>
          <w:i/>
          <w:sz w:val="24"/>
          <w:szCs w:val="24"/>
        </w:rPr>
        <w:t>R11F02-Gal4</w:t>
      </w:r>
      <w:r w:rsidR="00952B35" w:rsidRPr="00BE49F1">
        <w:rPr>
          <w:sz w:val="24"/>
          <w:szCs w:val="24"/>
        </w:rPr>
        <w:t xml:space="preserve"> DOCC driver </w:t>
      </w:r>
      <w:r w:rsidR="00BE49F1" w:rsidRPr="00BE49F1">
        <w:rPr>
          <w:sz w:val="24"/>
          <w:szCs w:val="24"/>
        </w:rPr>
        <w:fldChar w:fldCharType="begin">
          <w:fldData xml:space="preserve">PEVuZE5vdGU+PENpdGU+PEF1dGhvcj5LbGVpbjwvQXV0aG9yPjxZZWFyPjIwMTU8L1llYXI+PFJl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</w:fldData>
        </w:fldChar>
      </w:r>
      <w:r w:rsidR="00BE49F1" w:rsidRPr="00BE49F1">
        <w:rPr>
          <w:sz w:val="24"/>
          <w:szCs w:val="24"/>
        </w:rPr>
        <w:instrText xml:space="preserve"> ADDIN EN.CITE </w:instrText>
      </w:r>
      <w:r w:rsidR="00BE49F1" w:rsidRPr="00BE49F1">
        <w:rPr>
          <w:sz w:val="24"/>
          <w:szCs w:val="24"/>
        </w:rPr>
        <w:fldChar w:fldCharType="begin">
          <w:fldData xml:space="preserve">PEVuZE5vdGU+PENpdGU+PEF1dGhvcj5LbGVpbjwvQXV0aG9yPjxZZWFyPjIwMTU8L1llYXI+PFJl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</w:fldData>
        </w:fldChar>
      </w:r>
      <w:r w:rsidR="00BE49F1" w:rsidRPr="00BE49F1">
        <w:rPr>
          <w:sz w:val="24"/>
          <w:szCs w:val="24"/>
        </w:rPr>
        <w:instrText xml:space="preserve"> ADDIN EN.CITE.DATA </w: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t>(Klein et al., 2015)</w:t>
      </w:r>
      <w:r w:rsidR="00BE49F1" w:rsidRPr="00BE49F1">
        <w:rPr>
          <w:sz w:val="24"/>
          <w:szCs w:val="24"/>
        </w:rPr>
        <w:fldChar w:fldCharType="end"/>
      </w:r>
      <w:r w:rsidR="00952B35" w:rsidRPr="00BE49F1">
        <w:rPr>
          <w:sz w:val="24"/>
          <w:szCs w:val="24"/>
        </w:rPr>
        <w:t xml:space="preserve">) </w:t>
      </w:r>
      <w:del w:id="24" w:author="Paul Garrity" w:date="2016-09-16T09:04:00Z">
        <w:r w:rsidRPr="00BE49F1">
          <w:rPr>
            <w:sz w:val="24"/>
            <w:szCs w:val="24"/>
          </w:rPr>
          <w:delText xml:space="preserve"> </w:delText>
        </w:r>
      </w:del>
      <w:r w:rsidRPr="00BE49F1">
        <w:rPr>
          <w:sz w:val="24"/>
          <w:szCs w:val="24"/>
        </w:rPr>
        <w:t>(</w:t>
      </w:r>
      <w:r w:rsidR="00C248E6" w:rsidRPr="00BE49F1">
        <w:rPr>
          <w:sz w:val="24"/>
          <w:szCs w:val="24"/>
        </w:rPr>
        <w:t>Figure</w:t>
      </w:r>
      <w:r w:rsidRPr="00BE49F1">
        <w:rPr>
          <w:sz w:val="24"/>
          <w:szCs w:val="24"/>
        </w:rPr>
        <w:t xml:space="preserve"> 2</w:t>
      </w:r>
      <w:r w:rsidR="000B5C12" w:rsidRPr="00BE49F1">
        <w:rPr>
          <w:sz w:val="24"/>
          <w:szCs w:val="24"/>
        </w:rPr>
        <w:t>a</w:t>
      </w:r>
      <w:r w:rsidRPr="00BE49F1">
        <w:rPr>
          <w:sz w:val="24"/>
          <w:szCs w:val="24"/>
        </w:rPr>
        <w:t xml:space="preserve">). This dramatic loss of DOCC </w:t>
      </w:r>
      <w:r w:rsidR="00D40D13" w:rsidRPr="00BE49F1">
        <w:rPr>
          <w:sz w:val="24"/>
          <w:szCs w:val="24"/>
        </w:rPr>
        <w:t xml:space="preserve">temperature </w:t>
      </w:r>
      <w:r w:rsidR="003C1FC4" w:rsidRPr="00BE49F1">
        <w:rPr>
          <w:sz w:val="24"/>
          <w:szCs w:val="24"/>
        </w:rPr>
        <w:t>sensitivity</w:t>
      </w:r>
      <w:r w:rsidRPr="00BE49F1">
        <w:rPr>
          <w:sz w:val="24"/>
          <w:szCs w:val="24"/>
        </w:rPr>
        <w:t xml:space="preserve"> resembles that observed in both </w:t>
      </w:r>
      <w:r w:rsidRPr="00BE49F1">
        <w:rPr>
          <w:i/>
          <w:sz w:val="24"/>
          <w:szCs w:val="24"/>
        </w:rPr>
        <w:t xml:space="preserve">Ir21a </w:t>
      </w:r>
      <w:r w:rsidRPr="00BE49F1">
        <w:rPr>
          <w:sz w:val="24"/>
          <w:szCs w:val="24"/>
        </w:rPr>
        <w:t xml:space="preserve">and </w:t>
      </w:r>
      <w:r w:rsidRPr="00BE49F1">
        <w:rPr>
          <w:i/>
          <w:sz w:val="24"/>
          <w:szCs w:val="24"/>
        </w:rPr>
        <w:t xml:space="preserve">Ir25a </w:t>
      </w:r>
      <w:r w:rsidRPr="00BE49F1">
        <w:rPr>
          <w:sz w:val="24"/>
          <w:szCs w:val="24"/>
        </w:rPr>
        <w:t xml:space="preserve">mutants </w:t>
      </w:r>
      <w:r w:rsidR="00BE49F1" w:rsidRPr="00BE49F1">
        <w:rPr>
          <w:sz w:val="24"/>
          <w:szCs w:val="24"/>
        </w:rPr>
        <w:fldChar w:fldCharType="begin"/>
      </w:r>
      <w:r w:rsidR="00BE49F1" w:rsidRPr="00BE49F1">
        <w:rPr>
          <w:sz w:val="24"/>
          <w:szCs w:val="24"/>
        </w:rPr>
        <w:instrText xml:space="preserve"> ADDIN EN.CITE &lt;EndNote&gt;&lt;Cite&gt;&lt;Author&gt;Ni&lt;/Author&gt;&lt;Year&gt;2016&lt;/Year&gt;&lt;RecNum&gt;3289&lt;/RecNum&gt;&lt;DisplayText&gt;(Ni et al., 2016)&lt;/DisplayText&gt;&lt;record&gt;&lt;rec-number&gt;3289&lt;/rec-number&gt;&lt;foreign-keys&gt;&lt;key app="EN" db-id="zx9wdpfpwwv5vper9s9vrwzkp2seaxa0z9fr" timestamp="1461982824"&gt;3289&lt;/key&gt;&lt;/foreign-keys&gt;&lt;ref-type name="Journal Article"&gt;17&lt;/ref-type&gt;&lt;contributors&gt;&lt;authors&gt;&lt;author&gt;Ni, L.,&lt;/author&gt;&lt;author&gt;Klein, M., &lt;/author&gt;&lt;author&gt;Svec, K.V., &lt;/author&gt;&lt;author&gt;Budelli, G., &lt;/author&gt;&lt;author&gt;Chang, E.C., &lt;/author&gt;&lt;author&gt;Ferrer, A.J., &lt;/author&gt;&lt;author&gt;Benton, R., &lt;/author&gt;&lt;author&gt;Samuel, A.D.T.&lt;/author&gt;&lt;author&gt;Garrity, P.A. &lt;/author&gt;&lt;/authors&gt;&lt;/contributors&gt;&lt;titles&gt;&lt;title&gt;&lt;style face="normal" font="default" size="100%"&gt;The Ionotropic Receptors IR21a and IR25a mediate cool sensing in &lt;/style&gt;&lt;style face="italic" font="default" size="100%"&gt;Drosophila&lt;/style&gt;&lt;style face="normal" font="default" size="100%"&gt;.&lt;/style&gt;&lt;/title&gt;&lt;secondary-title&gt;eLife&lt;/secondary-title&gt;&lt;/titles&gt;&lt;periodical&gt;&lt;full-title&gt;Elife&lt;/full-title&gt;&lt;abbr-1&gt;eLife&lt;/abbr-1&gt;&lt;/periodical&gt;&lt;pages&gt;e13254&lt;/pages&gt;&lt;volume&gt;5&lt;/volume&gt;&lt;dates&gt;&lt;year&gt;2016&lt;/year&gt;&lt;/dates&gt;&lt;urls&gt;&lt;/urls&gt;&lt;electronic-resource-num&gt;http://dx.doi.org/10.7554/eLife.13254.001&lt;/electronic-resource-num&gt;&lt;/record&gt;&lt;/Cite&gt;&lt;/EndNote&gt;</w:instrText>
      </w:r>
      <w:r w:rsidR="00BE49F1" w:rsidRPr="00BE49F1">
        <w:rPr>
          <w:sz w:val="24"/>
          <w:szCs w:val="24"/>
        </w:rPr>
        <w:fldChar w:fldCharType="separate"/>
      </w:r>
      <w:r w:rsidR="00BE49F1" w:rsidRPr="00BE49F1">
        <w:rPr>
          <w:noProof/>
          <w:sz w:val="24"/>
          <w:szCs w:val="24"/>
        </w:rPr>
        <w:t>(Ni et al., 2016)</w:t>
      </w:r>
      <w:r w:rsidR="00BE49F1" w:rsidRPr="00BE49F1">
        <w:rPr>
          <w:sz w:val="24"/>
          <w:szCs w:val="24"/>
        </w:rPr>
        <w:fldChar w:fldCharType="end"/>
      </w:r>
      <w:r w:rsidRPr="00BE49F1">
        <w:rPr>
          <w:sz w:val="24"/>
          <w:szCs w:val="24"/>
        </w:rPr>
        <w:t>, and is consistent with IR21a, IR25a</w:t>
      </w:r>
      <w:r w:rsidRPr="00BE49F1">
        <w:rPr>
          <w:i/>
          <w:sz w:val="24"/>
          <w:szCs w:val="24"/>
        </w:rPr>
        <w:t xml:space="preserve"> </w:t>
      </w:r>
      <w:r w:rsidRPr="00BE49F1">
        <w:rPr>
          <w:sz w:val="24"/>
          <w:szCs w:val="24"/>
        </w:rPr>
        <w:t>and IR93a</w:t>
      </w:r>
      <w:r w:rsidRPr="00BE49F1">
        <w:rPr>
          <w:i/>
          <w:sz w:val="24"/>
          <w:szCs w:val="24"/>
        </w:rPr>
        <w:t xml:space="preserve"> </w:t>
      </w:r>
      <w:r w:rsidRPr="00BE49F1">
        <w:rPr>
          <w:sz w:val="24"/>
          <w:szCs w:val="24"/>
        </w:rPr>
        <w:t>functioning</w:t>
      </w:r>
      <w:r w:rsidR="00370DEB" w:rsidRPr="00BE49F1">
        <w:rPr>
          <w:sz w:val="24"/>
          <w:szCs w:val="24"/>
        </w:rPr>
        <w:t xml:space="preserve"> together</w:t>
      </w:r>
      <w:r w:rsidRPr="00BE49F1">
        <w:rPr>
          <w:sz w:val="24"/>
          <w:szCs w:val="24"/>
        </w:rPr>
        <w:t xml:space="preserve"> to mediate cool activation of the DOCCs. </w:t>
      </w:r>
    </w:p>
    <w:p w14:paraId="30C564F8" w14:textId="37ADAAFA" w:rsidR="006F5EFB" w:rsidRPr="00BE49F1" w:rsidRDefault="006F5EFB" w:rsidP="006F5EFB">
      <w:pPr>
        <w:spacing w:line="480" w:lineRule="auto"/>
        <w:rPr>
          <w:sz w:val="24"/>
          <w:szCs w:val="24"/>
        </w:rPr>
      </w:pPr>
      <w:r w:rsidRPr="00BE49F1">
        <w:rPr>
          <w:sz w:val="24"/>
          <w:szCs w:val="24"/>
        </w:rPr>
        <w:tab/>
      </w:r>
      <w:r w:rsidR="00A7043B" w:rsidRPr="00BE49F1">
        <w:rPr>
          <w:sz w:val="24"/>
          <w:szCs w:val="24"/>
        </w:rPr>
        <w:t xml:space="preserve">To provide a </w:t>
      </w:r>
      <w:r w:rsidRPr="00BE49F1">
        <w:rPr>
          <w:sz w:val="24"/>
          <w:szCs w:val="24"/>
        </w:rPr>
        <w:t>more direct readout of thermotransduction</w:t>
      </w:r>
      <w:r w:rsidR="00306D2F" w:rsidRPr="00BE49F1">
        <w:rPr>
          <w:sz w:val="24"/>
          <w:szCs w:val="24"/>
        </w:rPr>
        <w:t xml:space="preserve"> in these neurons</w:t>
      </w:r>
      <w:r w:rsidRPr="00BE49F1">
        <w:rPr>
          <w:sz w:val="24"/>
          <w:szCs w:val="24"/>
        </w:rPr>
        <w:t xml:space="preserve"> than </w:t>
      </w:r>
      <w:r w:rsidR="00B9701B" w:rsidRPr="00BE49F1">
        <w:rPr>
          <w:sz w:val="24"/>
          <w:szCs w:val="24"/>
        </w:rPr>
        <w:t xml:space="preserve">soma </w:t>
      </w:r>
      <w:r w:rsidRPr="00BE49F1">
        <w:rPr>
          <w:sz w:val="24"/>
          <w:szCs w:val="24"/>
        </w:rPr>
        <w:t xml:space="preserve">calcium measurements, we </w:t>
      </w:r>
      <w:r w:rsidR="004B4981" w:rsidRPr="00BE49F1">
        <w:rPr>
          <w:sz w:val="24"/>
          <w:szCs w:val="24"/>
        </w:rPr>
        <w:t>test</w:t>
      </w:r>
      <w:r w:rsidR="00A53DC1" w:rsidRPr="00BE49F1">
        <w:rPr>
          <w:sz w:val="24"/>
          <w:szCs w:val="24"/>
        </w:rPr>
        <w:t>ed</w:t>
      </w:r>
      <w:r w:rsidR="004B4981" w:rsidRPr="00BE49F1">
        <w:rPr>
          <w:sz w:val="24"/>
          <w:szCs w:val="24"/>
        </w:rPr>
        <w:t xml:space="preserve"> </w:t>
      </w:r>
      <w:r w:rsidRPr="00BE49F1">
        <w:rPr>
          <w:sz w:val="24"/>
          <w:szCs w:val="24"/>
        </w:rPr>
        <w:t xml:space="preserve">the </w:t>
      </w:r>
      <w:r w:rsidR="00BE2A6E" w:rsidRPr="00BE49F1">
        <w:rPr>
          <w:sz w:val="24"/>
          <w:szCs w:val="24"/>
        </w:rPr>
        <w:t>requirement for</w:t>
      </w:r>
      <w:r w:rsidRPr="00BE49F1">
        <w:rPr>
          <w:sz w:val="24"/>
          <w:szCs w:val="24"/>
        </w:rPr>
        <w:t xml:space="preserve"> </w:t>
      </w:r>
      <w:r w:rsidR="00EC5063" w:rsidRPr="00BE49F1">
        <w:rPr>
          <w:sz w:val="24"/>
          <w:szCs w:val="24"/>
        </w:rPr>
        <w:t>IR</w:t>
      </w:r>
      <w:r w:rsidR="00AD539B" w:rsidRPr="00BE49F1">
        <w:rPr>
          <w:sz w:val="24"/>
          <w:szCs w:val="24"/>
        </w:rPr>
        <w:t>93</w:t>
      </w:r>
      <w:r w:rsidR="00EC5063" w:rsidRPr="00BE49F1">
        <w:rPr>
          <w:sz w:val="24"/>
          <w:szCs w:val="24"/>
        </w:rPr>
        <w:t>a</w:t>
      </w:r>
      <w:r w:rsidRPr="00BE49F1">
        <w:rPr>
          <w:sz w:val="24"/>
          <w:szCs w:val="24"/>
        </w:rPr>
        <w:t xml:space="preserve">, </w:t>
      </w:r>
      <w:r w:rsidR="00EC5063" w:rsidRPr="00BE49F1">
        <w:rPr>
          <w:sz w:val="24"/>
          <w:szCs w:val="24"/>
        </w:rPr>
        <w:t>IR</w:t>
      </w:r>
      <w:r w:rsidR="00AD539B" w:rsidRPr="00BE49F1">
        <w:rPr>
          <w:sz w:val="24"/>
          <w:szCs w:val="24"/>
        </w:rPr>
        <w:t>21</w:t>
      </w:r>
      <w:r w:rsidR="006502AA" w:rsidRPr="00BE49F1">
        <w:rPr>
          <w:sz w:val="24"/>
          <w:szCs w:val="24"/>
        </w:rPr>
        <w:t>a</w:t>
      </w:r>
      <w:r w:rsidRPr="00BE49F1">
        <w:rPr>
          <w:i/>
          <w:sz w:val="24"/>
          <w:szCs w:val="24"/>
        </w:rPr>
        <w:t xml:space="preserve"> </w:t>
      </w:r>
      <w:r w:rsidRPr="00BE49F1">
        <w:rPr>
          <w:sz w:val="24"/>
          <w:szCs w:val="24"/>
        </w:rPr>
        <w:t xml:space="preserve">and </w:t>
      </w:r>
      <w:r w:rsidR="00EC5063" w:rsidRPr="00BE49F1">
        <w:rPr>
          <w:sz w:val="24"/>
          <w:szCs w:val="24"/>
        </w:rPr>
        <w:t xml:space="preserve">IR25a </w:t>
      </w:r>
      <w:r w:rsidRPr="00BE49F1">
        <w:rPr>
          <w:sz w:val="24"/>
          <w:szCs w:val="24"/>
        </w:rPr>
        <w:t>in cool</w:t>
      </w:r>
      <w:r w:rsidR="002A4650" w:rsidRPr="00BE49F1">
        <w:rPr>
          <w:sz w:val="24"/>
          <w:szCs w:val="24"/>
        </w:rPr>
        <w:t>-</w:t>
      </w:r>
      <w:r w:rsidR="000E5F14" w:rsidRPr="00BE49F1">
        <w:rPr>
          <w:sz w:val="24"/>
          <w:szCs w:val="24"/>
        </w:rPr>
        <w:t xml:space="preserve">evoked </w:t>
      </w:r>
      <w:r w:rsidR="001A73BB" w:rsidRPr="00BE49F1">
        <w:rPr>
          <w:sz w:val="24"/>
          <w:szCs w:val="24"/>
        </w:rPr>
        <w:t>membrane voltage</w:t>
      </w:r>
      <w:r w:rsidR="0065163E" w:rsidRPr="00BE49F1">
        <w:rPr>
          <w:sz w:val="24"/>
          <w:szCs w:val="24"/>
        </w:rPr>
        <w:t xml:space="preserve"> changes </w:t>
      </w:r>
      <w:r w:rsidRPr="00BE49F1">
        <w:rPr>
          <w:sz w:val="24"/>
          <w:szCs w:val="24"/>
        </w:rPr>
        <w:t xml:space="preserve">using the genetically encoded voltage sensor, Arclight </w:t>
      </w:r>
      <w:r w:rsidR="00BE49F1" w:rsidRPr="00BE49F1">
        <w:rPr>
          <w:sz w:val="24"/>
          <w:szCs w:val="24"/>
        </w:rPr>
        <w:fldChar w:fldCharType="begin">
          <w:fldData xml:space="preserve">PEVuZE5vdGU+PENpdGU+PEF1dGhvcj5KaW48L0F1dGhvcj48WWVhcj4yMDEyPC9ZZWFyPjxSZWNO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</w:fldData>
        </w:fldChar>
      </w:r>
      <w:r w:rsidR="00BE49F1" w:rsidRPr="00BE49F1">
        <w:rPr>
          <w:sz w:val="24"/>
          <w:szCs w:val="24"/>
        </w:rPr>
        <w:instrText xml:space="preserve"> ADDIN EN.CITE </w:instrText>
      </w:r>
      <w:r w:rsidR="00BE49F1" w:rsidRPr="00BE49F1">
        <w:rPr>
          <w:sz w:val="24"/>
          <w:szCs w:val="24"/>
        </w:rPr>
        <w:fldChar w:fldCharType="begin">
          <w:fldData xml:space="preserve">PEVuZE5vdGU+PENpdGU+PEF1dGhvcj5KaW48L0F1dGhvcj48WWVhcj4yMDEyPC9ZZWFyPjxSZWNO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</w:fldData>
        </w:fldChar>
      </w:r>
      <w:r w:rsidR="00BE49F1" w:rsidRPr="00BE49F1">
        <w:rPr>
          <w:sz w:val="24"/>
          <w:szCs w:val="24"/>
        </w:rPr>
        <w:instrText xml:space="preserve"> ADDIN EN.CITE.DATA </w: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t>(Jin et al., 2012)</w:t>
      </w:r>
      <w:r w:rsidR="00BE49F1" w:rsidRPr="00BE49F1">
        <w:rPr>
          <w:sz w:val="24"/>
          <w:szCs w:val="24"/>
        </w:rPr>
        <w:fldChar w:fldCharType="end"/>
      </w:r>
      <w:r w:rsidRPr="00BE49F1">
        <w:rPr>
          <w:sz w:val="24"/>
          <w:szCs w:val="24"/>
        </w:rPr>
        <w:t>. In wild-type animals, cool-</w:t>
      </w:r>
      <w:r w:rsidR="005361C1" w:rsidRPr="00BE49F1">
        <w:rPr>
          <w:sz w:val="24"/>
          <w:szCs w:val="24"/>
        </w:rPr>
        <w:t xml:space="preserve">dependent </w:t>
      </w:r>
      <w:r w:rsidRPr="00BE49F1">
        <w:rPr>
          <w:sz w:val="24"/>
          <w:szCs w:val="24"/>
        </w:rPr>
        <w:t>voltage changes were observed in the DOCC</w:t>
      </w:r>
      <w:r w:rsidR="002A027D" w:rsidRPr="00BE49F1">
        <w:rPr>
          <w:sz w:val="24"/>
          <w:szCs w:val="24"/>
        </w:rPr>
        <w:t xml:space="preserve"> </w:t>
      </w:r>
      <w:r w:rsidR="00A06BF4" w:rsidRPr="00BE49F1">
        <w:rPr>
          <w:sz w:val="24"/>
          <w:szCs w:val="24"/>
        </w:rPr>
        <w:t xml:space="preserve">sensory </w:t>
      </w:r>
      <w:r w:rsidRPr="00BE49F1">
        <w:rPr>
          <w:sz w:val="24"/>
          <w:szCs w:val="24"/>
        </w:rPr>
        <w:t>dendritic bulbs</w:t>
      </w:r>
      <w:r w:rsidR="00D40D13" w:rsidRPr="00BE49F1">
        <w:rPr>
          <w:sz w:val="24"/>
          <w:szCs w:val="24"/>
        </w:rPr>
        <w:t xml:space="preserve"> (Figure 2c-d)</w:t>
      </w:r>
      <w:r w:rsidRPr="00BE49F1">
        <w:rPr>
          <w:sz w:val="24"/>
          <w:szCs w:val="24"/>
        </w:rPr>
        <w:t>, where</w:t>
      </w:r>
      <w:r w:rsidR="004431AE" w:rsidRPr="00BE49F1">
        <w:rPr>
          <w:sz w:val="24"/>
          <w:szCs w:val="24"/>
        </w:rPr>
        <w:t xml:space="preserve"> </w:t>
      </w:r>
      <w:r w:rsidR="00DE3209" w:rsidRPr="00BE49F1">
        <w:rPr>
          <w:sz w:val="24"/>
          <w:szCs w:val="24"/>
        </w:rPr>
        <w:t>IR</w:t>
      </w:r>
      <w:r w:rsidR="00157B14" w:rsidRPr="00BE49F1">
        <w:rPr>
          <w:sz w:val="24"/>
          <w:szCs w:val="24"/>
        </w:rPr>
        <w:t>s</w:t>
      </w:r>
      <w:r w:rsidR="00E23115" w:rsidRPr="00BE49F1">
        <w:rPr>
          <w:sz w:val="24"/>
          <w:szCs w:val="24"/>
        </w:rPr>
        <w:t xml:space="preserve"> ar</w:t>
      </w:r>
      <w:r w:rsidR="00F603A3" w:rsidRPr="00BE49F1">
        <w:rPr>
          <w:sz w:val="24"/>
          <w:szCs w:val="24"/>
        </w:rPr>
        <w:t>e</w:t>
      </w:r>
      <w:r w:rsidR="00801CCA" w:rsidRPr="00BE49F1">
        <w:rPr>
          <w:sz w:val="24"/>
          <w:szCs w:val="24"/>
        </w:rPr>
        <w:t xml:space="preserve"> </w:t>
      </w:r>
      <w:r w:rsidR="00157B14" w:rsidRPr="00BE49F1">
        <w:rPr>
          <w:sz w:val="24"/>
          <w:szCs w:val="24"/>
        </w:rPr>
        <w:t>localize</w:t>
      </w:r>
      <w:r w:rsidR="00F603A3" w:rsidRPr="00BE49F1">
        <w:rPr>
          <w:sz w:val="24"/>
          <w:szCs w:val="24"/>
        </w:rPr>
        <w:t>d</w:t>
      </w:r>
      <w:r w:rsidR="00D40D13" w:rsidRPr="00BE49F1">
        <w:rPr>
          <w:sz w:val="24"/>
          <w:szCs w:val="24"/>
        </w:rPr>
        <w:t xml:space="preserve"> (Fig</w:t>
      </w:r>
      <w:r w:rsidR="008129A1">
        <w:rPr>
          <w:sz w:val="24"/>
          <w:szCs w:val="24"/>
        </w:rPr>
        <w:t>ure</w:t>
      </w:r>
      <w:r w:rsidR="00D40D13" w:rsidRPr="00BE49F1">
        <w:rPr>
          <w:sz w:val="24"/>
          <w:szCs w:val="24"/>
        </w:rPr>
        <w:t xml:space="preserve"> 1c)</w:t>
      </w:r>
      <w:r w:rsidRPr="00BE49F1">
        <w:rPr>
          <w:sz w:val="24"/>
          <w:szCs w:val="24"/>
        </w:rPr>
        <w:t xml:space="preserve">. This response was completely eliminated in </w:t>
      </w:r>
      <w:r w:rsidRPr="00BE49F1">
        <w:rPr>
          <w:i/>
          <w:sz w:val="24"/>
          <w:szCs w:val="24"/>
        </w:rPr>
        <w:t>Ir21a</w:t>
      </w:r>
      <w:r w:rsidRPr="00BE49F1">
        <w:rPr>
          <w:sz w:val="24"/>
          <w:szCs w:val="24"/>
        </w:rPr>
        <w:t xml:space="preserve">, </w:t>
      </w:r>
      <w:r w:rsidRPr="00BE49F1">
        <w:rPr>
          <w:i/>
          <w:sz w:val="24"/>
          <w:szCs w:val="24"/>
        </w:rPr>
        <w:t xml:space="preserve">Ir25a </w:t>
      </w:r>
      <w:r w:rsidRPr="00BE49F1">
        <w:rPr>
          <w:sz w:val="24"/>
          <w:szCs w:val="24"/>
        </w:rPr>
        <w:t xml:space="preserve">and </w:t>
      </w:r>
      <w:r w:rsidRPr="00BE49F1">
        <w:rPr>
          <w:i/>
          <w:sz w:val="24"/>
          <w:szCs w:val="24"/>
        </w:rPr>
        <w:t xml:space="preserve">Ir93a </w:t>
      </w:r>
      <w:r w:rsidRPr="00BE49F1">
        <w:rPr>
          <w:sz w:val="24"/>
          <w:szCs w:val="24"/>
        </w:rPr>
        <w:t>mutants (</w:t>
      </w:r>
      <w:r w:rsidR="00C248E6" w:rsidRPr="00BE49F1">
        <w:rPr>
          <w:sz w:val="24"/>
          <w:szCs w:val="24"/>
        </w:rPr>
        <w:t>Figure</w:t>
      </w:r>
      <w:r w:rsidRPr="00BE49F1">
        <w:rPr>
          <w:sz w:val="24"/>
          <w:szCs w:val="24"/>
        </w:rPr>
        <w:t xml:space="preserve"> </w:t>
      </w:r>
      <w:r w:rsidR="00541030" w:rsidRPr="00BE49F1">
        <w:rPr>
          <w:sz w:val="24"/>
          <w:szCs w:val="24"/>
        </w:rPr>
        <w:t>2c</w:t>
      </w:r>
      <w:r w:rsidR="00CC0BC5" w:rsidRPr="00BE49F1">
        <w:rPr>
          <w:sz w:val="24"/>
          <w:szCs w:val="24"/>
        </w:rPr>
        <w:t>-e</w:t>
      </w:r>
      <w:r w:rsidRPr="00BE49F1">
        <w:rPr>
          <w:sz w:val="24"/>
          <w:szCs w:val="24"/>
        </w:rPr>
        <w:t>), indicating that each of these IRs is required for temperature-dependent voltage change</w:t>
      </w:r>
      <w:r w:rsidR="000620DC" w:rsidRPr="00BE49F1">
        <w:rPr>
          <w:sz w:val="24"/>
          <w:szCs w:val="24"/>
        </w:rPr>
        <w:t>s</w:t>
      </w:r>
      <w:r w:rsidR="009D6AF9" w:rsidRPr="00BE49F1">
        <w:rPr>
          <w:sz w:val="24"/>
          <w:szCs w:val="24"/>
        </w:rPr>
        <w:t xml:space="preserve"> in </w:t>
      </w:r>
      <w:r w:rsidR="00451704" w:rsidRPr="00BE49F1">
        <w:rPr>
          <w:sz w:val="24"/>
          <w:szCs w:val="24"/>
        </w:rPr>
        <w:t xml:space="preserve">this </w:t>
      </w:r>
      <w:r w:rsidR="009D6AF9" w:rsidRPr="00BE49F1">
        <w:rPr>
          <w:sz w:val="24"/>
          <w:szCs w:val="24"/>
        </w:rPr>
        <w:t>sensory compartment</w:t>
      </w:r>
      <w:r w:rsidRPr="00BE49F1">
        <w:rPr>
          <w:sz w:val="24"/>
          <w:szCs w:val="24"/>
        </w:rPr>
        <w:t>.</w:t>
      </w:r>
    </w:p>
    <w:p w14:paraId="414E1438" w14:textId="77777777" w:rsidR="00D00308" w:rsidRPr="00BE49F1" w:rsidRDefault="00D00308" w:rsidP="006F5EFB">
      <w:pPr>
        <w:spacing w:line="480" w:lineRule="auto"/>
        <w:rPr>
          <w:sz w:val="24"/>
          <w:szCs w:val="24"/>
        </w:rPr>
      </w:pPr>
    </w:p>
    <w:p w14:paraId="6079B612" w14:textId="12B3CAA4" w:rsidR="0040323D" w:rsidRPr="00BE49F1" w:rsidRDefault="004E6DBC" w:rsidP="00A45332">
      <w:pPr>
        <w:spacing w:line="480" w:lineRule="auto"/>
        <w:rPr>
          <w:sz w:val="24"/>
          <w:szCs w:val="24"/>
        </w:rPr>
      </w:pPr>
      <w:r w:rsidRPr="00BE49F1">
        <w:rPr>
          <w:b/>
          <w:sz w:val="24"/>
          <w:szCs w:val="24"/>
        </w:rPr>
        <w:t xml:space="preserve">IR93a is co-expressed with IR25a and IR40a in the </w:t>
      </w:r>
      <w:r w:rsidR="00CE0E52" w:rsidRPr="00BE49F1">
        <w:rPr>
          <w:b/>
          <w:sz w:val="24"/>
          <w:szCs w:val="24"/>
        </w:rPr>
        <w:t xml:space="preserve">antennal </w:t>
      </w:r>
      <w:r w:rsidRPr="00BE49F1">
        <w:rPr>
          <w:b/>
          <w:sz w:val="24"/>
          <w:szCs w:val="24"/>
        </w:rPr>
        <w:t>sacculus</w:t>
      </w:r>
    </w:p>
    <w:p w14:paraId="134FA425" w14:textId="2740BEFA" w:rsidR="00550B76" w:rsidRPr="00BE49F1" w:rsidRDefault="000A6A0C" w:rsidP="00A45332">
      <w:pPr>
        <w:spacing w:line="480" w:lineRule="auto"/>
        <w:rPr>
          <w:sz w:val="24"/>
          <w:szCs w:val="24"/>
        </w:rPr>
      </w:pPr>
      <w:r w:rsidRPr="00BE49F1">
        <w:rPr>
          <w:sz w:val="24"/>
          <w:szCs w:val="24"/>
        </w:rPr>
        <w:t xml:space="preserve">In adults, </w:t>
      </w:r>
      <w:r w:rsidR="001E08D5" w:rsidRPr="00BE49F1">
        <w:rPr>
          <w:i/>
          <w:sz w:val="24"/>
          <w:szCs w:val="24"/>
        </w:rPr>
        <w:t>I</w:t>
      </w:r>
      <w:r w:rsidR="007F26A5" w:rsidRPr="00BE49F1">
        <w:rPr>
          <w:i/>
          <w:sz w:val="24"/>
          <w:szCs w:val="24"/>
        </w:rPr>
        <w:t>r</w:t>
      </w:r>
      <w:r w:rsidR="001E08D5" w:rsidRPr="00BE49F1">
        <w:rPr>
          <w:i/>
          <w:sz w:val="24"/>
          <w:szCs w:val="24"/>
        </w:rPr>
        <w:t>93a</w:t>
      </w:r>
      <w:r w:rsidR="00B422D3" w:rsidRPr="00BE49F1">
        <w:rPr>
          <w:sz w:val="24"/>
          <w:szCs w:val="24"/>
        </w:rPr>
        <w:t xml:space="preserve"> </w:t>
      </w:r>
      <w:r w:rsidR="008E1F5D" w:rsidRPr="00BE49F1">
        <w:rPr>
          <w:sz w:val="24"/>
          <w:szCs w:val="24"/>
        </w:rPr>
        <w:t>transcripts were</w:t>
      </w:r>
      <w:r w:rsidR="003A16AD" w:rsidRPr="00BE49F1">
        <w:rPr>
          <w:sz w:val="24"/>
          <w:szCs w:val="24"/>
        </w:rPr>
        <w:t xml:space="preserve"> previously</w:t>
      </w:r>
      <w:r w:rsidR="00541C04" w:rsidRPr="00BE49F1">
        <w:rPr>
          <w:sz w:val="24"/>
          <w:szCs w:val="24"/>
        </w:rPr>
        <w:t xml:space="preserve"> </w:t>
      </w:r>
      <w:r w:rsidR="00505766" w:rsidRPr="00BE49F1">
        <w:rPr>
          <w:sz w:val="24"/>
          <w:szCs w:val="24"/>
        </w:rPr>
        <w:t xml:space="preserve">weakly </w:t>
      </w:r>
      <w:r w:rsidR="003A16AD" w:rsidRPr="00BE49F1">
        <w:rPr>
          <w:sz w:val="24"/>
          <w:szCs w:val="24"/>
        </w:rPr>
        <w:t xml:space="preserve">detected in a set of neurons </w:t>
      </w:r>
      <w:r w:rsidR="00CF14BE" w:rsidRPr="00BE49F1">
        <w:rPr>
          <w:sz w:val="24"/>
          <w:szCs w:val="24"/>
        </w:rPr>
        <w:t>in the third antennal segmen</w:t>
      </w:r>
      <w:r w:rsidR="00561C32" w:rsidRPr="00BE49F1">
        <w:rPr>
          <w:sz w:val="24"/>
          <w:szCs w:val="24"/>
        </w:rPr>
        <w:t>t</w:t>
      </w:r>
      <w:r w:rsidR="00D3027D" w:rsidRPr="00BE49F1">
        <w:rPr>
          <w:sz w:val="24"/>
          <w:szCs w:val="24"/>
        </w:rPr>
        <w:t xml:space="preserve"> surrounding</w:t>
      </w:r>
      <w:r w:rsidR="009B44C1" w:rsidRPr="00BE49F1">
        <w:rPr>
          <w:sz w:val="24"/>
          <w:szCs w:val="24"/>
        </w:rPr>
        <w:t xml:space="preserve"> the sacculus,</w:t>
      </w:r>
      <w:r w:rsidR="00D3027D" w:rsidRPr="00BE49F1">
        <w:rPr>
          <w:sz w:val="24"/>
          <w:szCs w:val="24"/>
        </w:rPr>
        <w:t xml:space="preserve"> </w:t>
      </w:r>
      <w:r w:rsidR="009D0747" w:rsidRPr="00BE49F1">
        <w:rPr>
          <w:sz w:val="24"/>
          <w:szCs w:val="24"/>
        </w:rPr>
        <w:t xml:space="preserve">a three-chambered </w:t>
      </w:r>
      <w:r w:rsidR="00555CAC" w:rsidRPr="00BE49F1">
        <w:rPr>
          <w:sz w:val="24"/>
          <w:szCs w:val="24"/>
        </w:rPr>
        <w:t>pouch whose opening lies on the posterior surface of the antenna</w:t>
      </w:r>
      <w:r w:rsidR="009F7FAE" w:rsidRPr="00BE49F1">
        <w:rPr>
          <w:sz w:val="24"/>
          <w:szCs w:val="24"/>
        </w:rPr>
        <w:t xml:space="preserve"> </w:t>
      </w:r>
      <w:r w:rsidR="00BE49F1" w:rsidRPr="00BE49F1">
        <w:rPr>
          <w:sz w:val="24"/>
          <w:szCs w:val="24"/>
        </w:rPr>
        <w:fldChar w:fldCharType="begin"/>
      </w:r>
      <w:r w:rsidR="00BE49F1" w:rsidRPr="00BE49F1">
        <w:rPr>
          <w:sz w:val="24"/>
          <w:szCs w:val="24"/>
        </w:rPr>
        <w:instrText xml:space="preserve"> ADDIN EN.CITE &lt;EndNote&gt;&lt;Cite&gt;&lt;Author&gt;Benton&lt;/Author&gt;&lt;Year&gt;2009&lt;/Year&gt;&lt;RecNum&gt;2080&lt;/RecNum&gt;&lt;DisplayText&gt;(Benton et al., 2009)&lt;/DisplayText&gt;&lt;record&gt;&lt;rec-number&gt;2080&lt;/rec-number&gt;&lt;foreign-keys&gt;&lt;key app="EN" db-id="zx9wdpfpwwv5vper9s9vrwzkp2seaxa0z9fr" timestamp="0"&gt;2080&lt;/key&gt;&lt;/foreign-keys&gt;&lt;ref-type name="Journal Article"&gt;17&lt;/ref-type&gt;&lt;contributors&gt;&lt;authors&gt;&lt;author&gt;Benton, R.&lt;/author&gt;&lt;author&gt;Vannice, K. S.&lt;/author&gt;&lt;author&gt;Gomez-Diaz, C.&lt;/author&gt;&lt;author&gt;Vosshall, L. B.&lt;/author&gt;&lt;/authors&gt;&lt;/contributors&gt;&lt;auth-address&gt;Laboratory of Neurogenetics and Behavior, The Rockefeller University, 1230 York Avenue, Box 63, New York, NY 10065, USA.&lt;/auth-address&gt;&lt;titles&gt;&lt;title&gt;Variant ionotropic glutamate receptors as chemosensory receptors in Drosophila&lt;/title&gt;&lt;secondary-title&gt;Cell&lt;/secondary-title&gt;&lt;alt-title&gt;Cell&lt;/alt-title&gt;&lt;/titles&gt;&lt;periodical&gt;&lt;full-title&gt;Cell&lt;/full-title&gt;&lt;abbr-1&gt;Cell&lt;/abbr-1&gt;&lt;/periodical&gt;&lt;alt-periodical&gt;&lt;full-title&gt;Cell&lt;/full-title&gt;&lt;abbr-1&gt;Cell&lt;/abbr-1&gt;&lt;/alt-periodical&gt;&lt;pages&gt;149-62&lt;/pages&gt;&lt;volume&gt;136&lt;/volume&gt;&lt;number&gt;1&lt;/number&gt;&lt;keywords&gt;&lt;keyword&gt;Amino Acid Sequence&lt;/keyword&gt;&lt;keyword&gt;Animals&lt;/keyword&gt;&lt;keyword&gt;Drosophila/*chemistry/*metabolism&lt;/keyword&gt;&lt;keyword&gt;Molecular Sequence Data&lt;/keyword&gt;&lt;keyword&gt;Receptors, Glutamate/chemistry/*metabolism&lt;/keyword&gt;&lt;keyword&gt;Receptors, Odorant/chemistry/*metabolism&lt;/keyword&gt;&lt;keyword&gt;Sequence Alignment&lt;/keyword&gt;&lt;/keywords&gt;&lt;dates&gt;&lt;year&gt;2009&lt;/year&gt;&lt;pub-dates&gt;&lt;date&gt;Jan 9&lt;/date&gt;&lt;/pub-dates&gt;&lt;/dates&gt;&lt;isbn&gt;1097-4172 (Electronic)&lt;/isbn&gt;&lt;accession-num&gt;19135896&lt;/accession-num&gt;&lt;urls&gt;&lt;related-urls&gt;&lt;url&gt;http://www.ncbi.nlm.nih.gov/entrez/query.fcgi?cmd=Retrieve&amp;amp;db=PubMed&amp;amp;dopt=Citation&amp;amp;list_uids=19135896 &lt;/url&gt;&lt;/related-urls&gt;&lt;/urls&gt;&lt;language&gt;eng&lt;/language&gt;&lt;/record&gt;&lt;/Cite&gt;&lt;/EndNote&gt;</w:instrText>
      </w:r>
      <w:r w:rsidR="00BE49F1" w:rsidRPr="00BE49F1">
        <w:rPr>
          <w:sz w:val="24"/>
          <w:szCs w:val="24"/>
        </w:rPr>
        <w:fldChar w:fldCharType="separate"/>
      </w:r>
      <w:r w:rsidR="00BE49F1" w:rsidRPr="00BE49F1">
        <w:rPr>
          <w:noProof/>
          <w:sz w:val="24"/>
          <w:szCs w:val="24"/>
        </w:rPr>
        <w:t>(Benton et al., 2009)</w:t>
      </w:r>
      <w:r w:rsidR="00BE49F1" w:rsidRPr="00BE49F1">
        <w:rPr>
          <w:sz w:val="24"/>
          <w:szCs w:val="24"/>
        </w:rPr>
        <w:fldChar w:fldCharType="end"/>
      </w:r>
      <w:r w:rsidR="004A2D4B" w:rsidRPr="00BE49F1">
        <w:rPr>
          <w:sz w:val="24"/>
          <w:szCs w:val="24"/>
        </w:rPr>
        <w:t xml:space="preserve"> (Figure 3a)</w:t>
      </w:r>
      <w:r w:rsidR="00975F81" w:rsidRPr="00BE49F1">
        <w:rPr>
          <w:sz w:val="24"/>
          <w:szCs w:val="24"/>
        </w:rPr>
        <w:t xml:space="preserve">. </w:t>
      </w:r>
      <w:r w:rsidR="00B02B53" w:rsidRPr="00BE49F1">
        <w:rPr>
          <w:sz w:val="24"/>
          <w:szCs w:val="24"/>
        </w:rPr>
        <w:t xml:space="preserve">With our IR93a antibody, we </w:t>
      </w:r>
      <w:r w:rsidR="00B6202B" w:rsidRPr="00BE49F1">
        <w:rPr>
          <w:sz w:val="24"/>
          <w:szCs w:val="24"/>
        </w:rPr>
        <w:t>detected IR93a</w:t>
      </w:r>
      <w:r w:rsidR="007C7E24" w:rsidRPr="00BE49F1">
        <w:rPr>
          <w:sz w:val="24"/>
          <w:szCs w:val="24"/>
        </w:rPr>
        <w:t xml:space="preserve"> </w:t>
      </w:r>
      <w:r w:rsidR="00B6202B" w:rsidRPr="00BE49F1">
        <w:rPr>
          <w:sz w:val="24"/>
          <w:szCs w:val="24"/>
        </w:rPr>
        <w:t xml:space="preserve">expression </w:t>
      </w:r>
      <w:r w:rsidR="007C7E24" w:rsidRPr="00BE49F1">
        <w:rPr>
          <w:sz w:val="24"/>
          <w:szCs w:val="24"/>
        </w:rPr>
        <w:t xml:space="preserve">in neurons innervating sacculus chamber I </w:t>
      </w:r>
      <w:r w:rsidR="0014387D" w:rsidRPr="00BE49F1">
        <w:rPr>
          <w:sz w:val="24"/>
          <w:szCs w:val="24"/>
        </w:rPr>
        <w:t>(11.0</w:t>
      </w:r>
      <w:ins w:id="25" w:author="Paul Garrity" w:date="2016-09-16T09:04:00Z">
        <w:r w:rsidR="0033662C">
          <w:rPr>
            <w:sz w:val="24"/>
            <w:szCs w:val="24"/>
          </w:rPr>
          <w:t xml:space="preserve"> </w:t>
        </w:r>
        <w:r w:rsidR="0014387D" w:rsidRPr="00BE49F1">
          <w:rPr>
            <w:sz w:val="24"/>
            <w:szCs w:val="24"/>
          </w:rPr>
          <w:t>±</w:t>
        </w:r>
        <w:r w:rsidR="0033662C">
          <w:rPr>
            <w:sz w:val="24"/>
            <w:szCs w:val="24"/>
          </w:rPr>
          <w:t xml:space="preserve"> </w:t>
        </w:r>
      </w:ins>
      <w:del w:id="26" w:author="Paul Garrity" w:date="2016-09-16T09:04:00Z">
        <w:r w:rsidR="0014387D" w:rsidRPr="00BE49F1">
          <w:rPr>
            <w:sz w:val="24"/>
            <w:szCs w:val="24"/>
          </w:rPr>
          <w:delText>±</w:delText>
        </w:r>
      </w:del>
      <w:r w:rsidR="0014387D" w:rsidRPr="00BE49F1">
        <w:rPr>
          <w:sz w:val="24"/>
          <w:szCs w:val="24"/>
        </w:rPr>
        <w:t>0.5</w:t>
      </w:r>
      <w:r w:rsidR="001D36E8" w:rsidRPr="00BE49F1">
        <w:rPr>
          <w:sz w:val="24"/>
          <w:szCs w:val="24"/>
        </w:rPr>
        <w:t xml:space="preserve"> neurons</w:t>
      </w:r>
      <w:r w:rsidR="0014387D" w:rsidRPr="00BE49F1">
        <w:rPr>
          <w:sz w:val="24"/>
          <w:szCs w:val="24"/>
        </w:rPr>
        <w:t>, n=48</w:t>
      </w:r>
      <w:r w:rsidR="001D36E8" w:rsidRPr="00BE49F1">
        <w:rPr>
          <w:sz w:val="24"/>
          <w:szCs w:val="24"/>
        </w:rPr>
        <w:t xml:space="preserve"> animals</w:t>
      </w:r>
      <w:r w:rsidR="00B6202B" w:rsidRPr="00BE49F1">
        <w:rPr>
          <w:sz w:val="24"/>
          <w:szCs w:val="24"/>
        </w:rPr>
        <w:t>; mean ± SEM</w:t>
      </w:r>
      <w:r w:rsidR="0014387D" w:rsidRPr="00BE49F1">
        <w:rPr>
          <w:sz w:val="24"/>
          <w:szCs w:val="24"/>
        </w:rPr>
        <w:t xml:space="preserve">) </w:t>
      </w:r>
      <w:r w:rsidR="007C7E24" w:rsidRPr="00BE49F1">
        <w:rPr>
          <w:sz w:val="24"/>
          <w:szCs w:val="24"/>
        </w:rPr>
        <w:t xml:space="preserve">and chamber II </w:t>
      </w:r>
      <w:r w:rsidR="0014387D" w:rsidRPr="00BE49F1">
        <w:rPr>
          <w:sz w:val="24"/>
          <w:szCs w:val="24"/>
        </w:rPr>
        <w:t>(13.9</w:t>
      </w:r>
      <w:ins w:id="27" w:author="Paul Garrity" w:date="2016-09-16T09:04:00Z">
        <w:r w:rsidR="0033662C">
          <w:rPr>
            <w:sz w:val="24"/>
            <w:szCs w:val="24"/>
          </w:rPr>
          <w:t xml:space="preserve"> </w:t>
        </w:r>
        <w:r w:rsidR="0014387D" w:rsidRPr="00BE49F1">
          <w:rPr>
            <w:sz w:val="24"/>
            <w:szCs w:val="24"/>
          </w:rPr>
          <w:t>±</w:t>
        </w:r>
        <w:r w:rsidR="0033662C">
          <w:rPr>
            <w:sz w:val="24"/>
            <w:szCs w:val="24"/>
          </w:rPr>
          <w:t xml:space="preserve"> </w:t>
        </w:r>
      </w:ins>
      <w:del w:id="28" w:author="Paul Garrity" w:date="2016-09-16T09:04:00Z">
        <w:r w:rsidR="0014387D" w:rsidRPr="00BE49F1">
          <w:rPr>
            <w:sz w:val="24"/>
            <w:szCs w:val="24"/>
          </w:rPr>
          <w:delText>±</w:delText>
        </w:r>
      </w:del>
      <w:r w:rsidR="0014387D" w:rsidRPr="00BE49F1">
        <w:rPr>
          <w:sz w:val="24"/>
          <w:szCs w:val="24"/>
        </w:rPr>
        <w:t>0.7</w:t>
      </w:r>
      <w:ins w:id="29" w:author="Paul Garrity" w:date="2016-09-16T09:04:00Z">
        <w:r w:rsidR="009C6356">
          <w:rPr>
            <w:sz w:val="24"/>
            <w:szCs w:val="24"/>
          </w:rPr>
          <w:t xml:space="preserve"> neurons</w:t>
        </w:r>
      </w:ins>
      <w:r w:rsidR="0014387D" w:rsidRPr="00BE49F1">
        <w:rPr>
          <w:sz w:val="24"/>
          <w:szCs w:val="24"/>
        </w:rPr>
        <w:t>, n=23</w:t>
      </w:r>
      <w:r w:rsidR="007C7E24" w:rsidRPr="00BE49F1">
        <w:rPr>
          <w:sz w:val="24"/>
          <w:szCs w:val="24"/>
        </w:rPr>
        <w:t>)</w:t>
      </w:r>
      <w:r w:rsidR="00521B26" w:rsidRPr="00BE49F1">
        <w:rPr>
          <w:sz w:val="24"/>
          <w:szCs w:val="24"/>
        </w:rPr>
        <w:t>,</w:t>
      </w:r>
      <w:r w:rsidR="00EC1E6B" w:rsidRPr="00BE49F1">
        <w:rPr>
          <w:sz w:val="24"/>
          <w:szCs w:val="24"/>
        </w:rPr>
        <w:t xml:space="preserve"> with signal detected both in the soma and in the sensory cilia that </w:t>
      </w:r>
      <w:r w:rsidR="003364A4" w:rsidRPr="00BE49F1">
        <w:rPr>
          <w:sz w:val="24"/>
          <w:szCs w:val="24"/>
        </w:rPr>
        <w:t xml:space="preserve">project </w:t>
      </w:r>
      <w:r w:rsidR="0092421A" w:rsidRPr="00BE49F1">
        <w:rPr>
          <w:sz w:val="24"/>
          <w:szCs w:val="24"/>
        </w:rPr>
        <w:t>in</w:t>
      </w:r>
      <w:r w:rsidR="003364A4" w:rsidRPr="00BE49F1">
        <w:rPr>
          <w:sz w:val="24"/>
          <w:szCs w:val="24"/>
        </w:rPr>
        <w:t xml:space="preserve">to </w:t>
      </w:r>
      <w:r w:rsidR="00E53E6C" w:rsidRPr="00BE49F1">
        <w:rPr>
          <w:sz w:val="24"/>
          <w:szCs w:val="24"/>
        </w:rPr>
        <w:t xml:space="preserve">cuticular </w:t>
      </w:r>
      <w:r w:rsidR="003364A4" w:rsidRPr="00BE49F1">
        <w:rPr>
          <w:sz w:val="24"/>
          <w:szCs w:val="24"/>
        </w:rPr>
        <w:t>sensory hairs (sensilla)</w:t>
      </w:r>
      <w:r w:rsidR="004A2D4B" w:rsidRPr="00BE49F1">
        <w:rPr>
          <w:sz w:val="24"/>
          <w:szCs w:val="24"/>
        </w:rPr>
        <w:t xml:space="preserve"> (Figure 3b)</w:t>
      </w:r>
      <w:r w:rsidR="00521B26" w:rsidRPr="00BE49F1">
        <w:rPr>
          <w:sz w:val="24"/>
          <w:szCs w:val="24"/>
        </w:rPr>
        <w:t>.</w:t>
      </w:r>
      <w:r w:rsidR="00525292" w:rsidRPr="00BE49F1">
        <w:rPr>
          <w:sz w:val="24"/>
          <w:szCs w:val="24"/>
        </w:rPr>
        <w:t xml:space="preserve"> </w:t>
      </w:r>
      <w:ins w:id="30" w:author="Paul Garrity" w:date="2016-09-16T09:04:00Z">
        <w:r w:rsidR="00B8675E">
          <w:rPr>
            <w:sz w:val="24"/>
            <w:szCs w:val="24"/>
          </w:rPr>
          <w:t>As in larval DOCCs,</w:t>
        </w:r>
      </w:ins>
      <w:del w:id="31" w:author="Paul Garrity" w:date="2016-09-16T09:04:00Z">
        <w:r w:rsidR="00A22939" w:rsidRPr="00BE49F1">
          <w:rPr>
            <w:sz w:val="24"/>
            <w:szCs w:val="24"/>
          </w:rPr>
          <w:delText>By contrast,</w:delText>
        </w:r>
        <w:r w:rsidR="006130BB" w:rsidRPr="00BE49F1">
          <w:rPr>
            <w:sz w:val="24"/>
            <w:szCs w:val="24"/>
          </w:rPr>
          <w:delText xml:space="preserve"> while</w:delText>
        </w:r>
      </w:del>
      <w:r w:rsidR="006130BB" w:rsidRPr="00BE49F1">
        <w:rPr>
          <w:sz w:val="24"/>
          <w:szCs w:val="24"/>
        </w:rPr>
        <w:t xml:space="preserve"> IR25a </w:t>
      </w:r>
      <w:ins w:id="32" w:author="Paul Garrity" w:date="2016-09-16T09:04:00Z">
        <w:r w:rsidR="0090133A">
          <w:rPr>
            <w:sz w:val="24"/>
            <w:szCs w:val="24"/>
          </w:rPr>
          <w:t>was</w:t>
        </w:r>
      </w:ins>
      <w:del w:id="33" w:author="Paul Garrity" w:date="2016-09-16T09:04:00Z">
        <w:r w:rsidR="006130BB" w:rsidRPr="00BE49F1">
          <w:rPr>
            <w:sz w:val="24"/>
            <w:szCs w:val="24"/>
          </w:rPr>
          <w:delText>is</w:delText>
        </w:r>
      </w:del>
      <w:r w:rsidR="006130BB" w:rsidRPr="00BE49F1">
        <w:rPr>
          <w:sz w:val="24"/>
          <w:szCs w:val="24"/>
        </w:rPr>
        <w:t xml:space="preserve"> expressed in IR93a-expressing cells in the sacculus</w:t>
      </w:r>
      <w:r w:rsidR="004A2D4B" w:rsidRPr="00BE49F1">
        <w:rPr>
          <w:sz w:val="24"/>
          <w:szCs w:val="24"/>
        </w:rPr>
        <w:t xml:space="preserve"> (Figure 3c</w:t>
      </w:r>
      <w:ins w:id="34" w:author="Paul Garrity" w:date="2016-09-16T09:04:00Z">
        <w:r w:rsidR="004A2D4B" w:rsidRPr="00BE49F1">
          <w:rPr>
            <w:sz w:val="24"/>
            <w:szCs w:val="24"/>
          </w:rPr>
          <w:t>)</w:t>
        </w:r>
        <w:r w:rsidR="00943E2B">
          <w:rPr>
            <w:sz w:val="24"/>
            <w:szCs w:val="24"/>
          </w:rPr>
          <w:t>. By contrast,</w:t>
        </w:r>
        <w:r w:rsidR="00245F5C" w:rsidRPr="00BE49F1">
          <w:rPr>
            <w:sz w:val="24"/>
            <w:szCs w:val="24"/>
          </w:rPr>
          <w:t xml:space="preserve"> </w:t>
        </w:r>
        <w:r w:rsidR="00455344">
          <w:rPr>
            <w:sz w:val="24"/>
            <w:szCs w:val="24"/>
          </w:rPr>
          <w:t>no expression was</w:t>
        </w:r>
      </w:ins>
      <w:del w:id="35" w:author="Paul Garrity" w:date="2016-09-16T09:04:00Z">
        <w:r w:rsidR="004A2D4B" w:rsidRPr="00BE49F1">
          <w:rPr>
            <w:sz w:val="24"/>
            <w:szCs w:val="24"/>
          </w:rPr>
          <w:delText>)</w:delText>
        </w:r>
        <w:r w:rsidR="003903ED" w:rsidRPr="00BE49F1">
          <w:rPr>
            <w:sz w:val="24"/>
            <w:szCs w:val="24"/>
          </w:rPr>
          <w:delText>,</w:delText>
        </w:r>
        <w:r w:rsidR="00245F5C" w:rsidRPr="00BE49F1">
          <w:rPr>
            <w:sz w:val="24"/>
            <w:szCs w:val="24"/>
          </w:rPr>
          <w:delText xml:space="preserve"> </w:delText>
        </w:r>
        <w:r w:rsidR="001E567F" w:rsidRPr="00BE49F1">
          <w:rPr>
            <w:sz w:val="24"/>
            <w:szCs w:val="24"/>
          </w:rPr>
          <w:delText xml:space="preserve">neither </w:delText>
        </w:r>
        <w:r w:rsidR="001E567F" w:rsidRPr="00BE49F1">
          <w:rPr>
            <w:i/>
            <w:sz w:val="24"/>
            <w:szCs w:val="24"/>
          </w:rPr>
          <w:delText>Ir</w:delText>
        </w:r>
        <w:r w:rsidR="0062356B" w:rsidRPr="00BE49F1">
          <w:rPr>
            <w:i/>
            <w:sz w:val="24"/>
            <w:szCs w:val="24"/>
          </w:rPr>
          <w:delText>21a</w:delText>
        </w:r>
        <w:r w:rsidR="0062356B" w:rsidRPr="00BE49F1">
          <w:rPr>
            <w:sz w:val="24"/>
            <w:szCs w:val="24"/>
          </w:rPr>
          <w:delText xml:space="preserve"> transcripts </w:delText>
        </w:r>
        <w:r w:rsidR="006D51EF" w:rsidRPr="00BE49F1">
          <w:rPr>
            <w:sz w:val="24"/>
            <w:szCs w:val="24"/>
          </w:rPr>
          <w:delText>n</w:delText>
        </w:r>
        <w:r w:rsidR="0062356B" w:rsidRPr="00BE49F1">
          <w:rPr>
            <w:sz w:val="24"/>
            <w:szCs w:val="24"/>
          </w:rPr>
          <w:delText>or</w:delText>
        </w:r>
        <w:r w:rsidR="00A34137" w:rsidRPr="00BE49F1">
          <w:rPr>
            <w:sz w:val="24"/>
            <w:szCs w:val="24"/>
          </w:rPr>
          <w:delText xml:space="preserve"> </w:delText>
        </w:r>
        <w:r w:rsidR="00D81F7C" w:rsidRPr="00BE49F1">
          <w:rPr>
            <w:i/>
            <w:sz w:val="24"/>
            <w:szCs w:val="24"/>
          </w:rPr>
          <w:delText>Ir21a</w:delText>
        </w:r>
        <w:r w:rsidR="00727DE5" w:rsidRPr="00BE49F1">
          <w:rPr>
            <w:i/>
            <w:sz w:val="24"/>
            <w:szCs w:val="24"/>
          </w:rPr>
          <w:delText xml:space="preserve"> </w:delText>
        </w:r>
        <w:r w:rsidR="00727DE5" w:rsidRPr="00BE49F1">
          <w:rPr>
            <w:sz w:val="24"/>
            <w:szCs w:val="24"/>
          </w:rPr>
          <w:delText>promoter</w:delText>
        </w:r>
        <w:r w:rsidR="00D81F7C" w:rsidRPr="00BE49F1">
          <w:rPr>
            <w:i/>
            <w:sz w:val="24"/>
            <w:szCs w:val="24"/>
          </w:rPr>
          <w:delText xml:space="preserve"> </w:delText>
        </w:r>
        <w:r w:rsidR="00A34137" w:rsidRPr="00BE49F1">
          <w:rPr>
            <w:sz w:val="24"/>
            <w:szCs w:val="24"/>
          </w:rPr>
          <w:delText xml:space="preserve">drivers </w:delText>
        </w:r>
        <w:r w:rsidR="00B3615D" w:rsidRPr="00BE49F1">
          <w:rPr>
            <w:sz w:val="24"/>
            <w:szCs w:val="24"/>
          </w:rPr>
          <w:delText>were</w:delText>
        </w:r>
      </w:del>
      <w:r w:rsidR="00B3615D" w:rsidRPr="00BE49F1">
        <w:rPr>
          <w:sz w:val="24"/>
          <w:szCs w:val="24"/>
        </w:rPr>
        <w:t xml:space="preserve"> detected in these cells</w:t>
      </w:r>
      <w:r w:rsidR="00A34137" w:rsidRPr="00BE49F1">
        <w:rPr>
          <w:sz w:val="24"/>
          <w:szCs w:val="24"/>
        </w:rPr>
        <w:t xml:space="preserve"> </w:t>
      </w:r>
      <w:ins w:id="36" w:author="Paul Garrity" w:date="2016-09-16T09:04:00Z">
        <w:r w:rsidR="00455344">
          <w:rPr>
            <w:sz w:val="24"/>
            <w:szCs w:val="24"/>
          </w:rPr>
          <w:t xml:space="preserve">when using our </w:t>
        </w:r>
        <w:r w:rsidR="00D81F7C" w:rsidRPr="00BE49F1">
          <w:rPr>
            <w:i/>
            <w:sz w:val="24"/>
            <w:szCs w:val="24"/>
          </w:rPr>
          <w:t>Ir21a</w:t>
        </w:r>
        <w:r w:rsidR="00727DE5" w:rsidRPr="00BE49F1">
          <w:rPr>
            <w:i/>
            <w:sz w:val="24"/>
            <w:szCs w:val="24"/>
          </w:rPr>
          <w:t xml:space="preserve"> </w:t>
        </w:r>
        <w:r w:rsidR="00727DE5" w:rsidRPr="00BE49F1">
          <w:rPr>
            <w:sz w:val="24"/>
            <w:szCs w:val="24"/>
          </w:rPr>
          <w:t>promoter</w:t>
        </w:r>
        <w:r w:rsidR="00D81F7C" w:rsidRPr="00BE49F1">
          <w:rPr>
            <w:i/>
            <w:sz w:val="24"/>
            <w:szCs w:val="24"/>
          </w:rPr>
          <w:t xml:space="preserve"> </w:t>
        </w:r>
        <w:r w:rsidR="00A34137" w:rsidRPr="00BE49F1">
          <w:rPr>
            <w:sz w:val="24"/>
            <w:szCs w:val="24"/>
          </w:rPr>
          <w:t>driver (</w:t>
        </w:r>
      </w:ins>
      <w:del w:id="37" w:author="Paul Garrity" w:date="2016-09-16T09:04:00Z">
        <w:r w:rsidR="00A34137" w:rsidRPr="00BE49F1">
          <w:rPr>
            <w:sz w:val="24"/>
            <w:szCs w:val="24"/>
          </w:rPr>
          <w:delText>(</w:delText>
        </w:r>
        <w:r w:rsidR="00BE49F1" w:rsidRPr="00BE49F1">
          <w:rPr>
            <w:sz w:val="24"/>
            <w:szCs w:val="24"/>
          </w:rPr>
          <w:fldChar w:fldCharType="begin"/>
        </w:r>
        <w:r w:rsidR="00BE49F1" w:rsidRPr="00BE49F1">
          <w:rPr>
            <w:sz w:val="24"/>
            <w:szCs w:val="24"/>
          </w:rPr>
          <w:delInstrText xml:space="preserve"> ADDIN EN.CITE &lt;EndNote&gt;&lt;Cite&gt;&lt;Author&gt;Benton&lt;/Author&gt;&lt;Year&gt;2009&lt;/Year&gt;&lt;RecNum&gt;2080&lt;/RecNum&gt;&lt;DisplayText&gt;(Benton et al., 2009)&lt;/DisplayText&gt;&lt;record&gt;&lt;rec-number&gt;2080&lt;/rec-number&gt;&lt;foreign-keys&gt;&lt;key app="EN" db-id="zx9wdpfpwwv5vper9s9vrwzkp2seaxa0z9fr" timestamp="0"&gt;2080&lt;/key&gt;&lt;/foreign-keys&gt;&lt;ref-type name="Journal Article"&gt;17&lt;/ref-type&gt;&lt;contributors&gt;&lt;authors&gt;&lt;author&gt;Benton, R.&lt;/author&gt;&lt;author&gt;Vannice, K. S.&lt;/author&gt;&lt;author&gt;Gomez-Diaz, C.&lt;/author&gt;&lt;author&gt;Vosshall, L. B.&lt;/author&gt;&lt;/authors&gt;&lt;/contributors&gt;&lt;auth-address&gt;Laboratory of Neurogenetics and Behavior, The Rockefeller University, 1230 York Avenue, Box 63, New York, NY 10065, USA.&lt;/auth-address&gt;&lt;titles&gt;&lt;title&gt;Variant ionotropic glutamate receptors as chemosensory receptors in Drosophila&lt;/title&gt;&lt;secondary-title&gt;Cell&lt;/secondary-title&gt;&lt;alt-title&gt;Cell&lt;/alt-title&gt;&lt;/titles&gt;&lt;periodical&gt;&lt;full-title&gt;Cell&lt;/full-title&gt;&lt;abbr-1&gt;Cell&lt;/abbr-1&gt;&lt;/periodical&gt;&lt;alt-periodical&gt;&lt;full-title&gt;Cell&lt;/full-title&gt;&lt;abbr-1&gt;Cell&lt;/abbr-1&gt;&lt;/alt-periodical&gt;&lt;pages&gt;149-62&lt;/pages&gt;&lt;volume&gt;136&lt;/volume&gt;&lt;number&gt;1&lt;/number&gt;&lt;keywords&gt;&lt;keyword&gt;Amino Acid Sequence&lt;/keyword&gt;&lt;keyword&gt;Animals&lt;/keyword&gt;&lt;keyword&gt;Drosophila/*chemistry/*metabolism&lt;/keyword&gt;&lt;keyword&gt;Molecular Sequence Data&lt;/keyword&gt;&lt;keyword&gt;Receptors, Glutamate/chemistry/*metabolism&lt;/keyword&gt;&lt;keyword&gt;Receptors, Odorant/chemistry/*metabolism&lt;/keyword&gt;&lt;keyword&gt;Sequence Alignment&lt;/keyword&gt;&lt;/keywords&gt;&lt;dates&gt;&lt;year&gt;2009&lt;/year&gt;&lt;pub-dates&gt;&lt;date&gt;Jan 9&lt;/date&gt;&lt;/pub-dates&gt;&lt;/dates&gt;&lt;isbn&gt;1097-4172 (Electronic)&lt;/isbn&gt;&lt;accession-num&gt;19135896&lt;/accession-num&gt;&lt;urls&gt;&lt;related-urls&gt;&lt;url&gt;http://www.ncbi.nlm.nih.gov/entrez/query.fcgi?cmd=Retrieve&amp;amp;db=PubMed&amp;amp;dopt=Citation&amp;amp;list_uids=19135896 &lt;/url&gt;&lt;/related-urls&gt;&lt;/urls&gt;&lt;language&gt;eng&lt;/language&gt;&lt;/record&gt;&lt;/Cite&gt;&lt;/EndNote&gt;</w:delInstrText>
        </w:r>
        <w:r w:rsidR="00BE49F1" w:rsidRPr="00BE49F1">
          <w:rPr>
            <w:sz w:val="24"/>
            <w:szCs w:val="24"/>
          </w:rPr>
          <w:fldChar w:fldCharType="separate"/>
        </w:r>
        <w:r w:rsidR="00BE49F1" w:rsidRPr="00BE49F1">
          <w:rPr>
            <w:noProof/>
            <w:sz w:val="24"/>
            <w:szCs w:val="24"/>
          </w:rPr>
          <w:delText>(Benton et al., 2009)</w:delText>
        </w:r>
        <w:r w:rsidR="00BE49F1" w:rsidRPr="00BE49F1">
          <w:rPr>
            <w:sz w:val="24"/>
            <w:szCs w:val="24"/>
          </w:rPr>
          <w:fldChar w:fldCharType="end"/>
        </w:r>
        <w:r w:rsidR="00A34137" w:rsidRPr="00BE49F1">
          <w:rPr>
            <w:sz w:val="24"/>
            <w:szCs w:val="24"/>
          </w:rPr>
          <w:delText xml:space="preserve"> and </w:delText>
        </w:r>
      </w:del>
      <w:r w:rsidR="00A34137" w:rsidRPr="00BE49F1">
        <w:rPr>
          <w:sz w:val="24"/>
          <w:szCs w:val="24"/>
        </w:rPr>
        <w:t>data not shown</w:t>
      </w:r>
      <w:r w:rsidR="00FA3CFD" w:rsidRPr="00BE49F1">
        <w:rPr>
          <w:sz w:val="24"/>
          <w:szCs w:val="24"/>
        </w:rPr>
        <w:t>).</w:t>
      </w:r>
      <w:r w:rsidR="005E7650" w:rsidRPr="00BE49F1">
        <w:rPr>
          <w:sz w:val="24"/>
          <w:szCs w:val="24"/>
        </w:rPr>
        <w:t xml:space="preserve"> </w:t>
      </w:r>
      <w:ins w:id="38" w:author="Paul Garrity" w:date="2016-09-16T09:04:00Z">
        <w:r w:rsidR="00F40E47">
          <w:rPr>
            <w:sz w:val="24"/>
            <w:szCs w:val="24"/>
          </w:rPr>
          <w:t xml:space="preserve">We found </w:t>
        </w:r>
        <w:r w:rsidR="006952B8">
          <w:rPr>
            <w:sz w:val="24"/>
            <w:szCs w:val="24"/>
          </w:rPr>
          <w:t xml:space="preserve">instead </w:t>
        </w:r>
        <w:r w:rsidR="00F40E47">
          <w:rPr>
            <w:sz w:val="24"/>
            <w:szCs w:val="24"/>
          </w:rPr>
          <w:t>that t</w:t>
        </w:r>
        <w:r w:rsidR="005E7650" w:rsidRPr="00BE49F1">
          <w:rPr>
            <w:sz w:val="24"/>
            <w:szCs w:val="24"/>
          </w:rPr>
          <w:t>he</w:t>
        </w:r>
        <w:r w:rsidR="00FA3CFD" w:rsidRPr="00BE49F1">
          <w:rPr>
            <w:sz w:val="24"/>
            <w:szCs w:val="24"/>
          </w:rPr>
          <w:t xml:space="preserve"> </w:t>
        </w:r>
      </w:ins>
      <w:del w:id="39" w:author="Paul Garrity" w:date="2016-09-16T09:04:00Z">
        <w:r w:rsidR="005E7650" w:rsidRPr="00BE49F1">
          <w:rPr>
            <w:sz w:val="24"/>
            <w:szCs w:val="24"/>
          </w:rPr>
          <w:delText>The</w:delText>
        </w:r>
        <w:r w:rsidR="00FA3CFD" w:rsidRPr="00BE49F1">
          <w:rPr>
            <w:sz w:val="24"/>
            <w:szCs w:val="24"/>
          </w:rPr>
          <w:delText xml:space="preserve"> </w:delText>
        </w:r>
      </w:del>
      <w:r w:rsidR="00FA3CFD" w:rsidRPr="00BE49F1">
        <w:rPr>
          <w:sz w:val="24"/>
          <w:szCs w:val="24"/>
        </w:rPr>
        <w:t>IR93a</w:t>
      </w:r>
      <w:ins w:id="40" w:author="Paul Garrity" w:date="2016-09-16T09:04:00Z">
        <w:r w:rsidR="00AD0ED0">
          <w:rPr>
            <w:sz w:val="24"/>
            <w:szCs w:val="24"/>
          </w:rPr>
          <w:t>/IR25</w:t>
        </w:r>
        <w:r w:rsidR="005A0BEF">
          <w:rPr>
            <w:sz w:val="24"/>
            <w:szCs w:val="24"/>
          </w:rPr>
          <w:t>a</w:t>
        </w:r>
      </w:ins>
      <w:r w:rsidR="00FA3CFD" w:rsidRPr="00BE49F1">
        <w:rPr>
          <w:sz w:val="24"/>
          <w:szCs w:val="24"/>
        </w:rPr>
        <w:t xml:space="preserve"> </w:t>
      </w:r>
      <w:r w:rsidR="00F943FB" w:rsidRPr="00BE49F1">
        <w:rPr>
          <w:sz w:val="24"/>
          <w:szCs w:val="24"/>
        </w:rPr>
        <w:t xml:space="preserve">sacculus neurons </w:t>
      </w:r>
      <w:r w:rsidR="00F23BAB" w:rsidRPr="00BE49F1">
        <w:rPr>
          <w:sz w:val="24"/>
          <w:szCs w:val="24"/>
        </w:rPr>
        <w:t xml:space="preserve">express </w:t>
      </w:r>
      <w:del w:id="41" w:author="Paul Garrity" w:date="2016-09-16T09:04:00Z">
        <w:r w:rsidR="00F23BAB" w:rsidRPr="00BE49F1">
          <w:rPr>
            <w:sz w:val="24"/>
            <w:szCs w:val="24"/>
          </w:rPr>
          <w:delText xml:space="preserve">instead </w:delText>
        </w:r>
      </w:del>
      <w:r w:rsidR="00F23BAB" w:rsidRPr="00BE49F1">
        <w:rPr>
          <w:sz w:val="24"/>
          <w:szCs w:val="24"/>
        </w:rPr>
        <w:t xml:space="preserve">a distinct </w:t>
      </w:r>
      <w:r w:rsidR="00F4523A" w:rsidRPr="00BE49F1">
        <w:rPr>
          <w:sz w:val="24"/>
          <w:szCs w:val="24"/>
        </w:rPr>
        <w:t>receptor</w:t>
      </w:r>
      <w:r w:rsidR="00F23BAB" w:rsidRPr="00BE49F1">
        <w:rPr>
          <w:sz w:val="24"/>
          <w:szCs w:val="24"/>
        </w:rPr>
        <w:t>, IR40a</w:t>
      </w:r>
      <w:r w:rsidR="009047FF" w:rsidRPr="00BE49F1">
        <w:rPr>
          <w:sz w:val="24"/>
          <w:szCs w:val="24"/>
        </w:rPr>
        <w:t xml:space="preserve"> (</w:t>
      </w:r>
      <w:r w:rsidR="00C248E6" w:rsidRPr="00BE49F1">
        <w:rPr>
          <w:sz w:val="24"/>
          <w:szCs w:val="24"/>
        </w:rPr>
        <w:t>Figure</w:t>
      </w:r>
      <w:r w:rsidR="00765241" w:rsidRPr="00BE49F1">
        <w:rPr>
          <w:sz w:val="24"/>
          <w:szCs w:val="24"/>
        </w:rPr>
        <w:t xml:space="preserve"> </w:t>
      </w:r>
      <w:r w:rsidR="004A2D4B" w:rsidRPr="00BE49F1">
        <w:rPr>
          <w:sz w:val="24"/>
          <w:szCs w:val="24"/>
        </w:rPr>
        <w:t>3d</w:t>
      </w:r>
      <w:ins w:id="42" w:author="Paul Garrity" w:date="2016-09-16T09:04:00Z">
        <w:r w:rsidR="005833F2">
          <w:rPr>
            <w:sz w:val="24"/>
            <w:szCs w:val="24"/>
          </w:rPr>
          <w:t>-e</w:t>
        </w:r>
      </w:ins>
      <w:r w:rsidR="00765241" w:rsidRPr="00BE49F1">
        <w:rPr>
          <w:sz w:val="24"/>
          <w:szCs w:val="24"/>
        </w:rPr>
        <w:t>)</w:t>
      </w:r>
      <w:r w:rsidR="00412E90" w:rsidRPr="00BE49F1">
        <w:rPr>
          <w:sz w:val="24"/>
          <w:szCs w:val="24"/>
        </w:rPr>
        <w:t xml:space="preserve"> </w:t>
      </w:r>
      <w:commentRangeStart w:id="43"/>
      <w:r w:rsidR="00BE49F1" w:rsidRPr="00BE49F1">
        <w:rPr>
          <w:sz w:val="24"/>
          <w:szCs w:val="24"/>
        </w:rPr>
        <w:fldChar w:fldCharType="begin">
          <w:fldData xml:space="preserve">PEVuZE5vdGU+PENpdGU+PEF1dGhvcj5CZW50b248L0F1dGhvcj48WWVhcj4yMDA5PC9ZZWFyPjxS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</w:fldData>
        </w:fldChar>
      </w:r>
      <w:r w:rsidR="00BE49F1" w:rsidRPr="00BE49F1">
        <w:rPr>
          <w:sz w:val="24"/>
          <w:szCs w:val="24"/>
        </w:rPr>
        <w:instrText xml:space="preserve"> ADDIN EN.CITE </w:instrText>
      </w:r>
      <w:r w:rsidR="00BE49F1" w:rsidRPr="00BE49F1">
        <w:rPr>
          <w:sz w:val="24"/>
          <w:szCs w:val="24"/>
        </w:rPr>
        <w:fldChar w:fldCharType="begin">
          <w:fldData xml:space="preserve">PEVuZE5vdGU+PENpdGU+PEF1dGhvcj5CZW50b248L0F1dGhvcj48WWVhcj4yMDA5PC9ZZWFyPjxS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</w:fldData>
        </w:fldChar>
      </w:r>
      <w:r w:rsidR="00BE49F1" w:rsidRPr="00BE49F1">
        <w:rPr>
          <w:sz w:val="24"/>
          <w:szCs w:val="24"/>
        </w:rPr>
        <w:instrText xml:space="preserve"> ADDIN EN.CITE.DATA </w: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t>(Benton et al., 2009; Silbering et al., 2016)</w:t>
      </w:r>
      <w:r w:rsidR="00BE49F1" w:rsidRPr="00BE49F1">
        <w:rPr>
          <w:sz w:val="24"/>
          <w:szCs w:val="24"/>
        </w:rPr>
        <w:fldChar w:fldCharType="end"/>
      </w:r>
      <w:commentRangeEnd w:id="43"/>
      <w:r w:rsidR="00845798">
        <w:rPr>
          <w:rStyle w:val="CommentReference"/>
        </w:rPr>
        <w:commentReference w:id="43"/>
      </w:r>
      <w:del w:id="44" w:author="Paul Garrity" w:date="2016-09-16T09:04:00Z">
        <w:r w:rsidR="005E7650" w:rsidRPr="00BE49F1">
          <w:rPr>
            <w:sz w:val="24"/>
            <w:szCs w:val="24"/>
          </w:rPr>
          <w:delText xml:space="preserve">. IR40a </w:delText>
        </w:r>
        <w:r w:rsidR="001F0F50" w:rsidRPr="00BE49F1">
          <w:rPr>
            <w:sz w:val="24"/>
            <w:szCs w:val="24"/>
          </w:rPr>
          <w:delText>does</w:delText>
        </w:r>
        <w:r w:rsidR="00A11DF5" w:rsidRPr="00BE49F1">
          <w:rPr>
            <w:sz w:val="24"/>
            <w:szCs w:val="24"/>
          </w:rPr>
          <w:delText xml:space="preserve"> not </w:delText>
        </w:r>
        <w:r w:rsidR="001F0F50" w:rsidRPr="00BE49F1">
          <w:rPr>
            <w:sz w:val="24"/>
            <w:szCs w:val="24"/>
          </w:rPr>
          <w:delText xml:space="preserve">appear </w:delText>
        </w:r>
        <w:r w:rsidR="00364037" w:rsidRPr="00BE49F1">
          <w:rPr>
            <w:sz w:val="24"/>
            <w:szCs w:val="24"/>
          </w:rPr>
          <w:delText xml:space="preserve">to be expressed </w:delText>
        </w:r>
        <w:r w:rsidR="00AA7C92" w:rsidRPr="00BE49F1">
          <w:rPr>
            <w:sz w:val="24"/>
            <w:szCs w:val="24"/>
          </w:rPr>
          <w:delText>in the</w:delText>
        </w:r>
        <w:r w:rsidR="00185851" w:rsidRPr="00BE49F1">
          <w:rPr>
            <w:sz w:val="24"/>
            <w:szCs w:val="24"/>
          </w:rPr>
          <w:delText xml:space="preserve"> larva</w:delText>
        </w:r>
        <w:r w:rsidR="00AA7C92" w:rsidRPr="00BE49F1">
          <w:rPr>
            <w:sz w:val="24"/>
            <w:szCs w:val="24"/>
          </w:rPr>
          <w:delText>l</w:delText>
        </w:r>
        <w:r w:rsidR="00494221" w:rsidRPr="00BE49F1">
          <w:rPr>
            <w:sz w:val="24"/>
            <w:szCs w:val="24"/>
          </w:rPr>
          <w:delText xml:space="preserve"> DOCCs</w:delText>
        </w:r>
        <w:r w:rsidR="008749AE" w:rsidRPr="00BE49F1">
          <w:rPr>
            <w:sz w:val="24"/>
            <w:szCs w:val="24"/>
          </w:rPr>
          <w:delText xml:space="preserve"> (data not shown)</w:delText>
        </w:r>
        <w:r w:rsidR="00D60271">
          <w:rPr>
            <w:sz w:val="24"/>
            <w:szCs w:val="24"/>
          </w:rPr>
          <w:delText>,</w:delText>
        </w:r>
        <w:r w:rsidR="004073C2" w:rsidRPr="00BE49F1">
          <w:rPr>
            <w:sz w:val="24"/>
            <w:szCs w:val="24"/>
          </w:rPr>
          <w:delText xml:space="preserve"> </w:delText>
        </w:r>
        <w:r w:rsidR="00A058E7" w:rsidRPr="00BE49F1">
          <w:rPr>
            <w:sz w:val="24"/>
            <w:szCs w:val="24"/>
          </w:rPr>
          <w:delText>suggesting that the</w:delText>
        </w:r>
        <w:r w:rsidR="004073C2" w:rsidRPr="00BE49F1">
          <w:rPr>
            <w:sz w:val="24"/>
            <w:szCs w:val="24"/>
          </w:rPr>
          <w:delText>se</w:delText>
        </w:r>
        <w:r w:rsidR="00BD77AA" w:rsidRPr="00BE49F1">
          <w:rPr>
            <w:sz w:val="24"/>
            <w:szCs w:val="24"/>
          </w:rPr>
          <w:delText xml:space="preserve"> sacculus</w:delText>
        </w:r>
        <w:r w:rsidR="004073C2" w:rsidRPr="00BE49F1">
          <w:rPr>
            <w:sz w:val="24"/>
            <w:szCs w:val="24"/>
          </w:rPr>
          <w:delText xml:space="preserve"> cells</w:delText>
        </w:r>
        <w:r w:rsidR="00A058E7" w:rsidRPr="00BE49F1">
          <w:rPr>
            <w:sz w:val="24"/>
            <w:szCs w:val="24"/>
          </w:rPr>
          <w:delText xml:space="preserve"> have </w:delText>
        </w:r>
        <w:r w:rsidR="007A4F00" w:rsidRPr="00BE49F1">
          <w:rPr>
            <w:sz w:val="24"/>
            <w:szCs w:val="24"/>
          </w:rPr>
          <w:delText>another</w:delText>
        </w:r>
        <w:r w:rsidR="00A058E7" w:rsidRPr="00BE49F1">
          <w:rPr>
            <w:sz w:val="24"/>
            <w:szCs w:val="24"/>
          </w:rPr>
          <w:delText xml:space="preserve"> sensory function</w:delText>
        </w:r>
      </w:del>
      <w:r w:rsidR="00A058E7" w:rsidRPr="00BE49F1">
        <w:rPr>
          <w:sz w:val="24"/>
          <w:szCs w:val="24"/>
        </w:rPr>
        <w:t>.</w:t>
      </w:r>
    </w:p>
    <w:p w14:paraId="225B2B80" w14:textId="51DDF35A" w:rsidR="008720F3" w:rsidRPr="00BE49F1" w:rsidRDefault="008720F3" w:rsidP="00A45332">
      <w:pPr>
        <w:spacing w:line="480" w:lineRule="auto"/>
        <w:rPr>
          <w:sz w:val="24"/>
          <w:szCs w:val="24"/>
        </w:rPr>
      </w:pPr>
    </w:p>
    <w:p w14:paraId="47E9D010" w14:textId="775BC66F" w:rsidR="007C38CF" w:rsidRPr="00BE49F1" w:rsidRDefault="008937A3" w:rsidP="008F510D">
      <w:pPr>
        <w:spacing w:line="480" w:lineRule="auto"/>
        <w:rPr>
          <w:sz w:val="24"/>
          <w:szCs w:val="24"/>
        </w:rPr>
      </w:pPr>
      <w:r w:rsidRPr="00BE49F1">
        <w:rPr>
          <w:b/>
          <w:sz w:val="24"/>
          <w:szCs w:val="24"/>
        </w:rPr>
        <w:t>IR93a</w:t>
      </w:r>
      <w:r w:rsidR="00DB7DAF" w:rsidRPr="00BE49F1">
        <w:rPr>
          <w:b/>
          <w:sz w:val="24"/>
          <w:szCs w:val="24"/>
        </w:rPr>
        <w:t xml:space="preserve">, IR25a and IR40a </w:t>
      </w:r>
      <w:r w:rsidR="00990621" w:rsidRPr="00BE49F1">
        <w:rPr>
          <w:b/>
          <w:sz w:val="24"/>
          <w:szCs w:val="24"/>
        </w:rPr>
        <w:t>are necessary</w:t>
      </w:r>
      <w:r w:rsidR="00952B43" w:rsidRPr="00BE49F1">
        <w:rPr>
          <w:b/>
          <w:sz w:val="24"/>
          <w:szCs w:val="24"/>
        </w:rPr>
        <w:t xml:space="preserve"> for hygrosensory behavior</w:t>
      </w:r>
    </w:p>
    <w:p w14:paraId="72E458A6" w14:textId="33BA4EE1" w:rsidR="00A36CC4" w:rsidRPr="00BE49F1" w:rsidRDefault="002D1FCA" w:rsidP="0059340B">
      <w:pPr>
        <w:spacing w:line="480" w:lineRule="auto"/>
        <w:rPr>
          <w:sz w:val="24"/>
          <w:szCs w:val="24"/>
        </w:rPr>
      </w:pPr>
      <w:r w:rsidRPr="00BE49F1">
        <w:rPr>
          <w:sz w:val="24"/>
          <w:szCs w:val="24"/>
        </w:rPr>
        <w:t>M</w:t>
      </w:r>
      <w:r w:rsidR="008F653F" w:rsidRPr="00BE49F1">
        <w:rPr>
          <w:sz w:val="24"/>
          <w:szCs w:val="24"/>
        </w:rPr>
        <w:t xml:space="preserve">orphological studies </w:t>
      </w:r>
      <w:r w:rsidR="00133D3A" w:rsidRPr="00BE49F1">
        <w:rPr>
          <w:sz w:val="24"/>
          <w:szCs w:val="24"/>
        </w:rPr>
        <w:t xml:space="preserve">have </w:t>
      </w:r>
      <w:r w:rsidR="0005382A" w:rsidRPr="00BE49F1">
        <w:rPr>
          <w:sz w:val="24"/>
          <w:szCs w:val="24"/>
        </w:rPr>
        <w:t>suggested</w:t>
      </w:r>
      <w:r w:rsidR="003F566E" w:rsidRPr="00BE49F1">
        <w:rPr>
          <w:sz w:val="24"/>
          <w:szCs w:val="24"/>
        </w:rPr>
        <w:t xml:space="preserve"> that</w:t>
      </w:r>
      <w:r w:rsidR="0005382A" w:rsidRPr="00BE49F1">
        <w:rPr>
          <w:sz w:val="24"/>
          <w:szCs w:val="24"/>
        </w:rPr>
        <w:t xml:space="preserve"> </w:t>
      </w:r>
      <w:r w:rsidR="00BC6F10" w:rsidRPr="00BE49F1">
        <w:rPr>
          <w:sz w:val="24"/>
          <w:szCs w:val="24"/>
        </w:rPr>
        <w:t xml:space="preserve">neurons in </w:t>
      </w:r>
      <w:r w:rsidR="00FC5379" w:rsidRPr="00BE49F1">
        <w:rPr>
          <w:sz w:val="24"/>
          <w:szCs w:val="24"/>
        </w:rPr>
        <w:t xml:space="preserve">sacculus </w:t>
      </w:r>
      <w:r w:rsidR="00BC6F10" w:rsidRPr="00BE49F1">
        <w:rPr>
          <w:sz w:val="24"/>
          <w:szCs w:val="24"/>
        </w:rPr>
        <w:t>chambers I and II</w:t>
      </w:r>
      <w:r w:rsidR="0005382A" w:rsidRPr="00BE49F1">
        <w:rPr>
          <w:sz w:val="24"/>
          <w:szCs w:val="24"/>
        </w:rPr>
        <w:t xml:space="preserve"> </w:t>
      </w:r>
      <w:r w:rsidR="00A54FCF" w:rsidRPr="00BE49F1">
        <w:rPr>
          <w:sz w:val="24"/>
          <w:szCs w:val="24"/>
        </w:rPr>
        <w:t xml:space="preserve">are hygroreceptive </w:t>
      </w:r>
      <w:r w:rsidR="00BE49F1" w:rsidRPr="00BE49F1">
        <w:rPr>
          <w:sz w:val="24"/>
          <w:szCs w:val="24"/>
        </w:rPr>
        <w:fldChar w:fldCharType="begin"/>
      </w:r>
      <w:r w:rsidR="00BE49F1" w:rsidRPr="00BE49F1">
        <w:rPr>
          <w:sz w:val="24"/>
          <w:szCs w:val="24"/>
        </w:rPr>
        <w:instrText xml:space="preserve"> ADDIN EN.CITE &lt;EndNote&gt;&lt;Cite&gt;&lt;Author&gt;Shanbhag&lt;/Author&gt;&lt;Year&gt;1995&lt;/Year&gt;&lt;RecNum&gt;1694&lt;/RecNum&gt;&lt;DisplayText&gt;(Shanbhag et al., 1995)&lt;/DisplayText&gt;&lt;record&gt;&lt;rec-number&gt;1694&lt;/rec-number&gt;&lt;foreign-keys&gt;&lt;key app="EN" db-id="zx9wdpfpwwv5vper9s9vrwzkp2seaxa0z9fr" timestamp="0"&gt;1694&lt;/key&gt;&lt;/foreign-keys&gt;&lt;ref-type name="Journal Article"&gt;17&lt;/ref-type&gt;&lt;contributors&gt;&lt;authors&gt;&lt;author&gt;Shanbhag, S. R.&lt;/author&gt;&lt;author&gt;Singh, K.&lt;/author&gt;&lt;author&gt;Singh, R. N.&lt;/author&gt;&lt;/authors&gt;&lt;/contributors&gt;&lt;auth-address&gt;Molecular Biology Unit, Tata Institute of Fundamental Research, Colaba, Bombay, India.&lt;/auth-address&gt;&lt;titles&gt;&lt;title&gt;Fine structure and primary sensory projections of sensilla located in the sacculus of the antenna of Drosophila melanogaster&lt;/title&gt;&lt;secondary-title&gt;Cell Tissue Res&lt;/secondary-title&gt;&lt;alt-title&gt;Cell and tissue research&lt;/alt-title&gt;&lt;/titles&gt;&lt;periodical&gt;&lt;full-title&gt;Cell Tissue Res&lt;/full-title&gt;&lt;abbr-1&gt;Cell and tissue research&lt;/abbr-1&gt;&lt;/periodical&gt;&lt;alt-periodical&gt;&lt;full-title&gt;Cell Tissue Res&lt;/full-title&gt;&lt;abbr-1&gt;Cell and tissue research&lt;/abbr-1&gt;&lt;/alt-periodical&gt;&lt;pages&gt;237-49&lt;/pages&gt;&lt;volume&gt;282&lt;/volume&gt;&lt;number&gt;2&lt;/number&gt;&lt;keywords&gt;&lt;keyword&gt;Animals&lt;/keyword&gt;&lt;keyword&gt;Central Nervous System/cytology/ultrastructure&lt;/keyword&gt;&lt;keyword&gt;Cobalt/diagnostic use&lt;/keyword&gt;&lt;keyword&gt;Drosophila melanogaster/*anatomy &amp;amp; histology&lt;/keyword&gt;&lt;keyword&gt;Female&lt;/keyword&gt;&lt;keyword&gt;Lysine/diagnostic use&lt;/keyword&gt;&lt;keyword&gt;Male&lt;/keyword&gt;&lt;keyword&gt;Microscopy, Electron&lt;/keyword&gt;&lt;keyword&gt;Olfactory Pathways&lt;/keyword&gt;&lt;keyword&gt;Olfactory Receptor Neurons/metabolism&lt;/keyword&gt;&lt;/keywords&gt;&lt;dates&gt;&lt;year&gt;1995&lt;/year&gt;&lt;pub-dates&gt;&lt;date&gt;Nov&lt;/date&gt;&lt;/pub-dates&gt;&lt;/dates&gt;&lt;isbn&gt;0302-766X (Print)&lt;/isbn&gt;&lt;accession-num&gt;8565054&lt;/accession-num&gt;&lt;urls&gt;&lt;related-urls&gt;&lt;url&gt;http://www.ncbi.nlm.nih.gov/entrez/query.fcgi?cmd=Retrieve&amp;amp;db=PubMed&amp;amp;dopt=Citation&amp;amp;list_uids=8565054 &lt;/url&gt;&lt;/related-urls&gt;&lt;/urls&gt;&lt;language&gt;eng&lt;/language&gt;&lt;/record&gt;&lt;/Cite&gt;&lt;/EndNote&gt;</w:instrText>
      </w:r>
      <w:r w:rsidR="00BE49F1" w:rsidRPr="00BE49F1">
        <w:rPr>
          <w:sz w:val="24"/>
          <w:szCs w:val="24"/>
        </w:rPr>
        <w:fldChar w:fldCharType="separate"/>
      </w:r>
      <w:r w:rsidR="00BE49F1" w:rsidRPr="00BE49F1">
        <w:rPr>
          <w:noProof/>
          <w:sz w:val="24"/>
          <w:szCs w:val="24"/>
        </w:rPr>
        <w:t>(Shanbhag et al., 1995)</w:t>
      </w:r>
      <w:r w:rsidR="00BE49F1" w:rsidRPr="00BE49F1">
        <w:rPr>
          <w:sz w:val="24"/>
          <w:szCs w:val="24"/>
        </w:rPr>
        <w:fldChar w:fldCharType="end"/>
      </w:r>
      <w:r w:rsidR="00BC0948" w:rsidRPr="00BE49F1">
        <w:rPr>
          <w:sz w:val="24"/>
          <w:szCs w:val="24"/>
        </w:rPr>
        <w:t xml:space="preserve">, raising the possibility that </w:t>
      </w:r>
      <w:r w:rsidR="00FF4DA7" w:rsidRPr="00BE49F1">
        <w:rPr>
          <w:sz w:val="24"/>
          <w:szCs w:val="24"/>
        </w:rPr>
        <w:t>IR93a</w:t>
      </w:r>
      <w:r w:rsidR="00CF3EDA">
        <w:rPr>
          <w:sz w:val="24"/>
          <w:szCs w:val="24"/>
        </w:rPr>
        <w:t xml:space="preserve">, </w:t>
      </w:r>
      <w:r w:rsidR="00FF4DA7" w:rsidRPr="00BE49F1">
        <w:rPr>
          <w:sz w:val="24"/>
          <w:szCs w:val="24"/>
        </w:rPr>
        <w:t>IR25a</w:t>
      </w:r>
      <w:r w:rsidR="00CF3EDA">
        <w:rPr>
          <w:sz w:val="24"/>
          <w:szCs w:val="24"/>
        </w:rPr>
        <w:t xml:space="preserve">, and </w:t>
      </w:r>
      <w:r w:rsidR="00547E26" w:rsidRPr="00BE49F1">
        <w:rPr>
          <w:sz w:val="24"/>
          <w:szCs w:val="24"/>
        </w:rPr>
        <w:t>IR40a</w:t>
      </w:r>
      <w:r w:rsidR="00CF3EDA" w:rsidRPr="00BE49F1" w:rsidDel="00CF3EDA">
        <w:rPr>
          <w:sz w:val="24"/>
          <w:szCs w:val="24"/>
        </w:rPr>
        <w:t xml:space="preserve"> </w:t>
      </w:r>
      <w:r w:rsidR="00547E26" w:rsidRPr="00BE49F1">
        <w:rPr>
          <w:sz w:val="24"/>
          <w:szCs w:val="24"/>
        </w:rPr>
        <w:t>are required for hygrosensory</w:t>
      </w:r>
      <w:r w:rsidR="00BC0948" w:rsidRPr="00BE49F1">
        <w:rPr>
          <w:sz w:val="24"/>
          <w:szCs w:val="24"/>
        </w:rPr>
        <w:t xml:space="preserve"> </w:t>
      </w:r>
      <w:ins w:id="45" w:author="Paul Garrity" w:date="2016-09-16T09:04:00Z">
        <w:r w:rsidR="00BC0948" w:rsidRPr="00BE49F1">
          <w:rPr>
            <w:sz w:val="24"/>
            <w:szCs w:val="24"/>
          </w:rPr>
          <w:t>behavior</w:t>
        </w:r>
      </w:ins>
      <w:del w:id="46" w:author="Paul Garrity" w:date="2016-09-16T09:04:00Z">
        <w:r w:rsidR="00BC0948" w:rsidRPr="00BE49F1">
          <w:rPr>
            <w:sz w:val="24"/>
            <w:szCs w:val="24"/>
          </w:rPr>
          <w:delText>behaviors</w:delText>
        </w:r>
      </w:del>
      <w:r w:rsidR="00BC0948" w:rsidRPr="00BE49F1">
        <w:rPr>
          <w:sz w:val="24"/>
          <w:szCs w:val="24"/>
        </w:rPr>
        <w:t>.</w:t>
      </w:r>
      <w:r w:rsidR="009F2A9D" w:rsidRPr="00BE49F1">
        <w:rPr>
          <w:sz w:val="24"/>
          <w:szCs w:val="24"/>
        </w:rPr>
        <w:t xml:space="preserve"> </w:t>
      </w:r>
      <w:r w:rsidR="005335E1" w:rsidRPr="00BE49F1">
        <w:rPr>
          <w:sz w:val="24"/>
          <w:szCs w:val="24"/>
        </w:rPr>
        <w:t>To test this hypothesis,</w:t>
      </w:r>
      <w:r w:rsidR="006A2367" w:rsidRPr="00BE49F1">
        <w:rPr>
          <w:sz w:val="24"/>
          <w:szCs w:val="24"/>
        </w:rPr>
        <w:t xml:space="preserve"> we </w:t>
      </w:r>
      <w:r w:rsidR="00BC0948" w:rsidRPr="00BE49F1">
        <w:rPr>
          <w:sz w:val="24"/>
          <w:szCs w:val="24"/>
        </w:rPr>
        <w:t>a</w:t>
      </w:r>
      <w:r w:rsidR="0075623D" w:rsidRPr="00BE49F1">
        <w:rPr>
          <w:sz w:val="24"/>
          <w:szCs w:val="24"/>
        </w:rPr>
        <w:t>dap</w:t>
      </w:r>
      <w:r w:rsidR="00BA4829" w:rsidRPr="00BE49F1">
        <w:rPr>
          <w:sz w:val="24"/>
          <w:szCs w:val="24"/>
        </w:rPr>
        <w:t>ted a</w:t>
      </w:r>
      <w:r w:rsidR="00355E31" w:rsidRPr="00BE49F1">
        <w:rPr>
          <w:sz w:val="24"/>
          <w:szCs w:val="24"/>
        </w:rPr>
        <w:t xml:space="preserve">n experimental </w:t>
      </w:r>
      <w:r w:rsidR="00441CE4" w:rsidRPr="00BE49F1">
        <w:rPr>
          <w:sz w:val="24"/>
          <w:szCs w:val="24"/>
        </w:rPr>
        <w:t>paradigm</w:t>
      </w:r>
      <w:r w:rsidR="008F510D" w:rsidRPr="00BE49F1">
        <w:rPr>
          <w:sz w:val="24"/>
          <w:szCs w:val="24"/>
        </w:rPr>
        <w:t xml:space="preserve"> </w:t>
      </w:r>
      <w:r w:rsidR="00BE49F1" w:rsidRPr="00BE49F1">
        <w:rPr>
          <w:sz w:val="24"/>
          <w:szCs w:val="24"/>
        </w:rPr>
        <w:fldChar w:fldCharType="begin"/>
      </w:r>
      <w:r w:rsidR="00BE49F1" w:rsidRPr="00BE49F1">
        <w:rPr>
          <w:sz w:val="24"/>
          <w:szCs w:val="24"/>
        </w:rPr>
        <w:instrText xml:space="preserve"> ADDIN EN.CITE &lt;EndNote&gt;&lt;Cite&gt;&lt;Author&gt;Perttunen&lt;/Author&gt;&lt;Year&gt;1956&lt;/Year&gt;&lt;RecNum&gt;3325&lt;/RecNum&gt;&lt;DisplayText&gt;(Perttunen and Salmi, 1956)&lt;/DisplayText&gt;&lt;record&gt;&lt;rec-number&gt;3325&lt;/rec-number&gt;&lt;foreign-keys&gt;&lt;key app="EN" db-id="zx9wdpfpwwv5vper9s9vrwzkp2seaxa0z9fr" timestamp="1462134460"&gt;3325&lt;/key&gt;&lt;/foreign-keys&gt;&lt;ref-type name="Journal Article"&gt;17&lt;/ref-type&gt;&lt;contributors&gt;&lt;authors&gt;&lt;author&gt;V. Perttunen&lt;/author&gt;&lt;author&gt;H. Salmi&lt;/author&gt;&lt;/authors&gt;&lt;/contributors&gt;&lt;titles&gt;&lt;title&gt;The responses of Drosphila melanogaster Dipt. Drosophilidae to the relative humidity of the air&lt;/title&gt;&lt;secondary-title&gt;Suomen hyonteistieteellinen aikakauskirja: Annales entomologici Fennici&lt;/secondary-title&gt;&lt;/titles&gt;&lt;periodical&gt;&lt;full-title&gt;Suomen hyonteistieteellinen aikakauskirja: Annales entomologici Fennici&lt;/full-title&gt;&lt;/periodical&gt;&lt;pages&gt;36-45&lt;/pages&gt;&lt;volume&gt;22&lt;/volume&gt;&lt;dates&gt;&lt;year&gt;1956&lt;/year&gt;&lt;/dates&gt;&lt;urls&gt;&lt;/urls&gt;&lt;/record&gt;&lt;/Cite&gt;&lt;/EndNote&gt;</w:instrText>
      </w:r>
      <w:r w:rsidR="00BE49F1" w:rsidRPr="00BE49F1">
        <w:rPr>
          <w:sz w:val="24"/>
          <w:szCs w:val="24"/>
        </w:rPr>
        <w:fldChar w:fldCharType="separate"/>
      </w:r>
      <w:r w:rsidR="00BE49F1" w:rsidRPr="00BE49F1">
        <w:rPr>
          <w:noProof/>
          <w:sz w:val="24"/>
          <w:szCs w:val="24"/>
        </w:rPr>
        <w:t>(Perttunen and Salmi, 1956)</w:t>
      </w:r>
      <w:r w:rsidR="00BE49F1" w:rsidRPr="00BE49F1">
        <w:rPr>
          <w:sz w:val="24"/>
          <w:szCs w:val="24"/>
        </w:rPr>
        <w:fldChar w:fldCharType="end"/>
      </w:r>
      <w:r w:rsidR="00952B43" w:rsidRPr="00BE49F1">
        <w:rPr>
          <w:sz w:val="24"/>
          <w:szCs w:val="24"/>
        </w:rPr>
        <w:t xml:space="preserve"> in which flies choose between regions of differing humidity generated by </w:t>
      </w:r>
      <w:r w:rsidR="001E727D" w:rsidRPr="00BE49F1">
        <w:rPr>
          <w:sz w:val="24"/>
          <w:szCs w:val="24"/>
        </w:rPr>
        <w:t xml:space="preserve">two underlying chambers: one containing </w:t>
      </w:r>
      <w:r w:rsidR="00952B43" w:rsidRPr="00BE49F1">
        <w:rPr>
          <w:sz w:val="24"/>
          <w:szCs w:val="24"/>
        </w:rPr>
        <w:t xml:space="preserve">deionized water and </w:t>
      </w:r>
      <w:r w:rsidR="001E727D" w:rsidRPr="00BE49F1">
        <w:rPr>
          <w:sz w:val="24"/>
          <w:szCs w:val="24"/>
        </w:rPr>
        <w:t xml:space="preserve">the other containing </w:t>
      </w:r>
      <w:r w:rsidR="00952B43" w:rsidRPr="00BE49F1">
        <w:rPr>
          <w:sz w:val="24"/>
          <w:szCs w:val="24"/>
        </w:rPr>
        <w:t>water saturated with a non-volatile solute</w:t>
      </w:r>
      <w:r w:rsidR="00001164" w:rsidRPr="00BE49F1">
        <w:rPr>
          <w:sz w:val="24"/>
          <w:szCs w:val="24"/>
        </w:rPr>
        <w:t xml:space="preserve"> (</w:t>
      </w:r>
      <w:r w:rsidR="00E777C6" w:rsidRPr="00BE49F1">
        <w:rPr>
          <w:sz w:val="24"/>
          <w:szCs w:val="24"/>
        </w:rPr>
        <w:t>a</w:t>
      </w:r>
      <w:r w:rsidR="00952B43" w:rsidRPr="00BE49F1">
        <w:rPr>
          <w:sz w:val="24"/>
          <w:szCs w:val="24"/>
        </w:rPr>
        <w:t xml:space="preserve">mmonium </w:t>
      </w:r>
      <w:r w:rsidR="00E777C6" w:rsidRPr="00BE49F1">
        <w:rPr>
          <w:sz w:val="24"/>
          <w:szCs w:val="24"/>
        </w:rPr>
        <w:t>n</w:t>
      </w:r>
      <w:r w:rsidR="00952B43" w:rsidRPr="00BE49F1">
        <w:rPr>
          <w:sz w:val="24"/>
          <w:szCs w:val="24"/>
        </w:rPr>
        <w:t>itrate</w:t>
      </w:r>
      <w:r w:rsidR="00001164" w:rsidRPr="00BE49F1">
        <w:rPr>
          <w:sz w:val="24"/>
          <w:szCs w:val="24"/>
        </w:rPr>
        <w:t>)</w:t>
      </w:r>
      <w:r w:rsidR="00952B43" w:rsidRPr="00BE49F1">
        <w:rPr>
          <w:sz w:val="24"/>
          <w:szCs w:val="24"/>
        </w:rPr>
        <w:t xml:space="preserve"> to lower its vapor pressure (</w:t>
      </w:r>
      <w:r w:rsidR="00C248E6" w:rsidRPr="00BE49F1">
        <w:rPr>
          <w:sz w:val="24"/>
          <w:szCs w:val="24"/>
        </w:rPr>
        <w:t>Figure</w:t>
      </w:r>
      <w:r w:rsidR="00952B43" w:rsidRPr="00BE49F1">
        <w:rPr>
          <w:sz w:val="24"/>
          <w:szCs w:val="24"/>
        </w:rPr>
        <w:t xml:space="preserve"> </w:t>
      </w:r>
      <w:r w:rsidR="000D783E" w:rsidRPr="00BE49F1">
        <w:rPr>
          <w:sz w:val="24"/>
          <w:szCs w:val="24"/>
        </w:rPr>
        <w:t>4a</w:t>
      </w:r>
      <w:r w:rsidR="00952B43" w:rsidRPr="00BE49F1">
        <w:rPr>
          <w:sz w:val="24"/>
          <w:szCs w:val="24"/>
        </w:rPr>
        <w:t xml:space="preserve">). </w:t>
      </w:r>
      <w:r w:rsidR="00E10EDA" w:rsidRPr="00BE49F1">
        <w:rPr>
          <w:sz w:val="24"/>
          <w:szCs w:val="24"/>
        </w:rPr>
        <w:t>This assay design</w:t>
      </w:r>
      <w:r w:rsidR="00886617" w:rsidRPr="00BE49F1">
        <w:rPr>
          <w:sz w:val="24"/>
          <w:szCs w:val="24"/>
        </w:rPr>
        <w:t xml:space="preserve"> created a</w:t>
      </w:r>
      <w:r w:rsidR="00A4049D" w:rsidRPr="00BE49F1">
        <w:rPr>
          <w:sz w:val="24"/>
          <w:szCs w:val="24"/>
        </w:rPr>
        <w:t xml:space="preserve"> </w:t>
      </w:r>
      <w:r w:rsidR="00AE46C3" w:rsidRPr="00BE49F1">
        <w:rPr>
          <w:sz w:val="24"/>
          <w:szCs w:val="24"/>
        </w:rPr>
        <w:t>humidity gradient</w:t>
      </w:r>
      <w:r w:rsidR="000A40B8" w:rsidRPr="00BE49F1">
        <w:rPr>
          <w:sz w:val="24"/>
          <w:szCs w:val="24"/>
        </w:rPr>
        <w:t xml:space="preserve"> of</w:t>
      </w:r>
      <w:r w:rsidR="00AE46C3" w:rsidRPr="00BE49F1">
        <w:rPr>
          <w:sz w:val="24"/>
          <w:szCs w:val="24"/>
        </w:rPr>
        <w:t xml:space="preserve"> </w:t>
      </w:r>
      <w:r w:rsidR="00886617" w:rsidRPr="00BE49F1">
        <w:rPr>
          <w:sz w:val="24"/>
          <w:szCs w:val="24"/>
        </w:rPr>
        <w:t>~96%</w:t>
      </w:r>
      <w:r w:rsidR="00A4049D" w:rsidRPr="00BE49F1">
        <w:rPr>
          <w:sz w:val="24"/>
          <w:szCs w:val="24"/>
        </w:rPr>
        <w:t xml:space="preserve"> relative humidity (</w:t>
      </w:r>
      <w:r w:rsidR="00886617" w:rsidRPr="00BE49F1">
        <w:rPr>
          <w:sz w:val="24"/>
          <w:szCs w:val="24"/>
        </w:rPr>
        <w:t>RH</w:t>
      </w:r>
      <w:r w:rsidR="00A4049D" w:rsidRPr="00BE49F1">
        <w:rPr>
          <w:sz w:val="24"/>
          <w:szCs w:val="24"/>
        </w:rPr>
        <w:t>)</w:t>
      </w:r>
      <w:r w:rsidR="00886617" w:rsidRPr="00BE49F1">
        <w:rPr>
          <w:sz w:val="24"/>
          <w:szCs w:val="24"/>
        </w:rPr>
        <w:t xml:space="preserve"> to ~67%</w:t>
      </w:r>
      <w:r w:rsidR="00A4049D" w:rsidRPr="00BE49F1">
        <w:rPr>
          <w:sz w:val="24"/>
          <w:szCs w:val="24"/>
        </w:rPr>
        <w:t xml:space="preserve"> </w:t>
      </w:r>
      <w:r w:rsidR="00886617" w:rsidRPr="00BE49F1">
        <w:rPr>
          <w:sz w:val="24"/>
          <w:szCs w:val="24"/>
        </w:rPr>
        <w:t>RH</w:t>
      </w:r>
      <w:r w:rsidR="00A4049D" w:rsidRPr="00BE49F1">
        <w:rPr>
          <w:sz w:val="24"/>
          <w:szCs w:val="24"/>
        </w:rPr>
        <w:t xml:space="preserve">, with </w:t>
      </w:r>
      <w:r w:rsidR="00EF79E5" w:rsidRPr="00BE49F1">
        <w:rPr>
          <w:sz w:val="24"/>
          <w:szCs w:val="24"/>
        </w:rPr>
        <w:t xml:space="preserve">negligible </w:t>
      </w:r>
      <w:r w:rsidR="00A4049D" w:rsidRPr="00BE49F1">
        <w:rPr>
          <w:sz w:val="24"/>
          <w:szCs w:val="24"/>
        </w:rPr>
        <w:t xml:space="preserve">variation </w:t>
      </w:r>
      <w:r w:rsidR="00A4049D" w:rsidRPr="00BE49F1">
        <w:rPr>
          <w:sz w:val="24"/>
          <w:szCs w:val="24"/>
        </w:rPr>
        <w:lastRenderedPageBreak/>
        <w:t xml:space="preserve">in </w:t>
      </w:r>
      <w:r w:rsidR="007F3FCA" w:rsidRPr="00BE49F1">
        <w:rPr>
          <w:sz w:val="24"/>
          <w:szCs w:val="24"/>
        </w:rPr>
        <w:t>temperature</w:t>
      </w:r>
      <w:r w:rsidR="001022CE" w:rsidRPr="00BE49F1">
        <w:rPr>
          <w:sz w:val="24"/>
          <w:szCs w:val="24"/>
        </w:rPr>
        <w:t xml:space="preserve"> (</w:t>
      </w:r>
      <w:r w:rsidR="00C248E6" w:rsidRPr="00BE49F1">
        <w:rPr>
          <w:sz w:val="24"/>
          <w:szCs w:val="24"/>
        </w:rPr>
        <w:t>Figure</w:t>
      </w:r>
      <w:r w:rsidR="001022CE" w:rsidRPr="00BE49F1">
        <w:rPr>
          <w:sz w:val="24"/>
          <w:szCs w:val="24"/>
        </w:rPr>
        <w:t xml:space="preserve"> </w:t>
      </w:r>
      <w:r w:rsidR="00583C02" w:rsidRPr="00BE49F1">
        <w:rPr>
          <w:sz w:val="24"/>
          <w:szCs w:val="24"/>
        </w:rPr>
        <w:t>4</w:t>
      </w:r>
      <w:r w:rsidR="008314A4" w:rsidRPr="00BE49F1">
        <w:rPr>
          <w:sz w:val="24"/>
          <w:szCs w:val="24"/>
        </w:rPr>
        <w:t>b</w:t>
      </w:r>
      <w:r w:rsidR="001022CE" w:rsidRPr="00BE49F1">
        <w:rPr>
          <w:sz w:val="24"/>
          <w:szCs w:val="24"/>
        </w:rPr>
        <w:t xml:space="preserve">). </w:t>
      </w:r>
      <w:r w:rsidR="00952B43" w:rsidRPr="00BE49F1">
        <w:rPr>
          <w:sz w:val="24"/>
          <w:szCs w:val="24"/>
        </w:rPr>
        <w:t xml:space="preserve">Consistent with previous </w:t>
      </w:r>
      <w:r w:rsidR="00B550D6" w:rsidRPr="00BE49F1">
        <w:rPr>
          <w:sz w:val="24"/>
          <w:szCs w:val="24"/>
        </w:rPr>
        <w:t>observations</w:t>
      </w:r>
      <w:r w:rsidR="004B685C" w:rsidRPr="00BE49F1">
        <w:rPr>
          <w:sz w:val="24"/>
          <w:szCs w:val="24"/>
        </w:rPr>
        <w:t xml:space="preserve"> </w:t>
      </w:r>
      <w:r w:rsidR="00BE49F1" w:rsidRPr="00BE49F1">
        <w:rPr>
          <w:sz w:val="24"/>
          <w:szCs w:val="24"/>
        </w:rPr>
        <w:fldChar w:fldCharType="begin"/>
      </w:r>
      <w:r w:rsidR="00BE49F1" w:rsidRPr="00BE49F1">
        <w:rPr>
          <w:sz w:val="24"/>
          <w:szCs w:val="24"/>
        </w:rPr>
        <w:instrText xml:space="preserve"> ADDIN EN.CITE &lt;EndNote&gt;&lt;Cite&gt;&lt;Author&gt;Perttunen&lt;/Author&gt;&lt;Year&gt;1956&lt;/Year&gt;&lt;RecNum&gt;3325&lt;/RecNum&gt;&lt;DisplayText&gt;(Perttunen and Salmi, 1956)&lt;/DisplayText&gt;&lt;record&gt;&lt;rec-number&gt;3325&lt;/rec-number&gt;&lt;foreign-keys&gt;&lt;key app="EN" db-id="zx9wdpfpwwv5vper9s9vrwzkp2seaxa0z9fr" timestamp="1462134460"&gt;3325&lt;/key&gt;&lt;/foreign-keys&gt;&lt;ref-type name="Journal Article"&gt;17&lt;/ref-type&gt;&lt;contributors&gt;&lt;authors&gt;&lt;author&gt;V. Perttunen&lt;/author&gt;&lt;author&gt;H. Salmi&lt;/author&gt;&lt;/authors&gt;&lt;/contributors&gt;&lt;titles&gt;&lt;title&gt;The responses of Drosphila melanogaster Dipt. Drosophilidae to the relative humidity of the air&lt;/title&gt;&lt;secondary-title&gt;Suomen hyonteistieteellinen aikakauskirja: Annales entomologici Fennici&lt;/secondary-title&gt;&lt;/titles&gt;&lt;periodical&gt;&lt;full-title&gt;Suomen hyonteistieteellinen aikakauskirja: Annales entomologici Fennici&lt;/full-title&gt;&lt;/periodical&gt;&lt;pages&gt;36-45&lt;/pages&gt;&lt;volume&gt;22&lt;/volume&gt;&lt;dates&gt;&lt;year&gt;1956&lt;/year&gt;&lt;/dates&gt;&lt;urls&gt;&lt;/urls&gt;&lt;/record&gt;&lt;/Cite&gt;&lt;/EndNote&gt;</w:instrText>
      </w:r>
      <w:r w:rsidR="00BE49F1" w:rsidRPr="00BE49F1">
        <w:rPr>
          <w:sz w:val="24"/>
          <w:szCs w:val="24"/>
        </w:rPr>
        <w:fldChar w:fldCharType="separate"/>
      </w:r>
      <w:r w:rsidR="00BE49F1" w:rsidRPr="00BE49F1">
        <w:rPr>
          <w:noProof/>
          <w:sz w:val="24"/>
          <w:szCs w:val="24"/>
        </w:rPr>
        <w:t>(Perttunen and Salmi, 1956)</w:t>
      </w:r>
      <w:r w:rsidR="00BE49F1" w:rsidRPr="00BE49F1">
        <w:rPr>
          <w:sz w:val="24"/>
          <w:szCs w:val="24"/>
        </w:rPr>
        <w:fldChar w:fldCharType="end"/>
      </w:r>
      <w:r w:rsidR="00952B43" w:rsidRPr="00BE49F1">
        <w:rPr>
          <w:sz w:val="24"/>
          <w:szCs w:val="24"/>
        </w:rPr>
        <w:t xml:space="preserve">, </w:t>
      </w:r>
      <w:r w:rsidR="008C4748" w:rsidRPr="00BE49F1">
        <w:rPr>
          <w:sz w:val="24"/>
          <w:szCs w:val="24"/>
        </w:rPr>
        <w:t>wild-type</w:t>
      </w:r>
      <w:r w:rsidR="00952B43" w:rsidRPr="00BE49F1">
        <w:rPr>
          <w:sz w:val="24"/>
          <w:szCs w:val="24"/>
        </w:rPr>
        <w:t xml:space="preserve"> flies </w:t>
      </w:r>
      <w:r w:rsidR="006D0829" w:rsidRPr="00BE49F1">
        <w:rPr>
          <w:sz w:val="24"/>
          <w:szCs w:val="24"/>
        </w:rPr>
        <w:t xml:space="preserve">exhibited a strong </w:t>
      </w:r>
      <w:ins w:id="47" w:author="Paul Garrity" w:date="2016-09-16T09:04:00Z">
        <w:r w:rsidR="006D0829" w:rsidRPr="00BE49F1">
          <w:rPr>
            <w:sz w:val="24"/>
            <w:szCs w:val="24"/>
          </w:rPr>
          <w:t>preference</w:t>
        </w:r>
      </w:ins>
      <w:del w:id="48" w:author="Paul Garrity" w:date="2016-09-16T09:04:00Z">
        <w:r w:rsidR="006D0829" w:rsidRPr="00BE49F1">
          <w:rPr>
            <w:sz w:val="24"/>
            <w:szCs w:val="24"/>
          </w:rPr>
          <w:delText>preferences</w:delText>
        </w:r>
      </w:del>
      <w:r w:rsidR="006D0829" w:rsidRPr="00BE49F1">
        <w:rPr>
          <w:sz w:val="24"/>
          <w:szCs w:val="24"/>
        </w:rPr>
        <w:t xml:space="preserve"> for lower humidity </w:t>
      </w:r>
      <w:r w:rsidR="00952B43" w:rsidRPr="00BE49F1">
        <w:rPr>
          <w:sz w:val="24"/>
          <w:szCs w:val="24"/>
        </w:rPr>
        <w:t>(</w:t>
      </w:r>
      <w:r w:rsidR="00C248E6" w:rsidRPr="00BE49F1">
        <w:rPr>
          <w:sz w:val="24"/>
          <w:szCs w:val="24"/>
        </w:rPr>
        <w:t>Figure</w:t>
      </w:r>
      <w:r w:rsidR="00952B43" w:rsidRPr="00BE49F1">
        <w:rPr>
          <w:sz w:val="24"/>
          <w:szCs w:val="24"/>
        </w:rPr>
        <w:t xml:space="preserve"> 4</w:t>
      </w:r>
      <w:r w:rsidR="004A2D4B" w:rsidRPr="00BE49F1">
        <w:rPr>
          <w:sz w:val="24"/>
          <w:szCs w:val="24"/>
        </w:rPr>
        <w:t>c</w:t>
      </w:r>
      <w:r w:rsidR="00952B43" w:rsidRPr="00BE49F1">
        <w:rPr>
          <w:sz w:val="24"/>
          <w:szCs w:val="24"/>
        </w:rPr>
        <w:t xml:space="preserve">). This preference was completely eliminated in </w:t>
      </w:r>
      <w:r w:rsidR="000364C5" w:rsidRPr="00BE49F1">
        <w:rPr>
          <w:i/>
          <w:sz w:val="24"/>
          <w:szCs w:val="24"/>
        </w:rPr>
        <w:t>Ir93a</w:t>
      </w:r>
      <w:r w:rsidR="001E727D" w:rsidRPr="00BE49F1">
        <w:rPr>
          <w:i/>
          <w:sz w:val="24"/>
          <w:szCs w:val="24"/>
          <w:vertAlign w:val="superscript"/>
        </w:rPr>
        <w:t xml:space="preserve"> </w:t>
      </w:r>
      <w:r w:rsidR="000364C5" w:rsidRPr="00BE49F1">
        <w:rPr>
          <w:sz w:val="24"/>
          <w:szCs w:val="24"/>
        </w:rPr>
        <w:t xml:space="preserve">and </w:t>
      </w:r>
      <w:r w:rsidR="00952B43" w:rsidRPr="00BE49F1">
        <w:rPr>
          <w:i/>
          <w:sz w:val="24"/>
          <w:szCs w:val="24"/>
        </w:rPr>
        <w:t>Ir25a</w:t>
      </w:r>
      <w:r w:rsidR="00C7233E" w:rsidRPr="00BE49F1">
        <w:rPr>
          <w:sz w:val="24"/>
          <w:szCs w:val="24"/>
        </w:rPr>
        <w:t xml:space="preserve"> </w:t>
      </w:r>
      <w:r w:rsidR="00952B43" w:rsidRPr="00BE49F1">
        <w:rPr>
          <w:sz w:val="24"/>
          <w:szCs w:val="24"/>
        </w:rPr>
        <w:t>mutant flies, and significantly reduced</w:t>
      </w:r>
      <w:r w:rsidR="00D5254B" w:rsidRPr="00BE49F1">
        <w:rPr>
          <w:sz w:val="24"/>
          <w:szCs w:val="24"/>
        </w:rPr>
        <w:t>, but not abolished</w:t>
      </w:r>
      <w:r w:rsidR="008276A9" w:rsidRPr="00BE49F1">
        <w:rPr>
          <w:sz w:val="24"/>
          <w:szCs w:val="24"/>
        </w:rPr>
        <w:t>,</w:t>
      </w:r>
      <w:r w:rsidR="00952B43" w:rsidRPr="00BE49F1">
        <w:rPr>
          <w:sz w:val="24"/>
          <w:szCs w:val="24"/>
        </w:rPr>
        <w:t xml:space="preserve"> in </w:t>
      </w:r>
      <w:r w:rsidR="00952B43" w:rsidRPr="00BE49F1">
        <w:rPr>
          <w:i/>
          <w:sz w:val="24"/>
          <w:szCs w:val="24"/>
        </w:rPr>
        <w:t xml:space="preserve">Ir40a </w:t>
      </w:r>
      <w:r w:rsidR="00413F48" w:rsidRPr="00BE49F1">
        <w:rPr>
          <w:sz w:val="24"/>
          <w:szCs w:val="24"/>
        </w:rPr>
        <w:t>mutants</w:t>
      </w:r>
      <w:r w:rsidR="001E727D" w:rsidRPr="00BE49F1">
        <w:rPr>
          <w:sz w:val="24"/>
          <w:szCs w:val="24"/>
        </w:rPr>
        <w:t xml:space="preserve"> </w:t>
      </w:r>
      <w:r w:rsidR="00952B43" w:rsidRPr="00BE49F1">
        <w:rPr>
          <w:sz w:val="24"/>
          <w:szCs w:val="24"/>
        </w:rPr>
        <w:t>(</w:t>
      </w:r>
      <w:r w:rsidR="00C248E6" w:rsidRPr="00BE49F1">
        <w:rPr>
          <w:sz w:val="24"/>
          <w:szCs w:val="24"/>
        </w:rPr>
        <w:t>Figure</w:t>
      </w:r>
      <w:r w:rsidR="00952B43" w:rsidRPr="00BE49F1">
        <w:rPr>
          <w:sz w:val="24"/>
          <w:szCs w:val="24"/>
        </w:rPr>
        <w:t xml:space="preserve"> 4</w:t>
      </w:r>
      <w:r w:rsidR="004A2D4B" w:rsidRPr="00BE49F1">
        <w:rPr>
          <w:sz w:val="24"/>
          <w:szCs w:val="24"/>
        </w:rPr>
        <w:t>c</w:t>
      </w:r>
      <w:ins w:id="49" w:author="Paul Garrity" w:date="2016-09-16T09:04:00Z">
        <w:r w:rsidR="00A20A40">
          <w:rPr>
            <w:sz w:val="24"/>
            <w:szCs w:val="24"/>
          </w:rPr>
          <w:t>, Figure 4 – supplement 1a</w:t>
        </w:r>
        <w:r w:rsidR="00952B43" w:rsidRPr="00BE49F1">
          <w:rPr>
            <w:sz w:val="24"/>
            <w:szCs w:val="24"/>
          </w:rPr>
          <w:t>).</w:t>
        </w:r>
      </w:ins>
      <w:del w:id="50" w:author="Paul Garrity" w:date="2016-09-16T09:04:00Z">
        <w:r w:rsidR="00952B43" w:rsidRPr="00BE49F1">
          <w:rPr>
            <w:sz w:val="24"/>
            <w:szCs w:val="24"/>
          </w:rPr>
          <w:delText>).</w:delText>
        </w:r>
      </w:del>
      <w:r w:rsidR="00952B43" w:rsidRPr="00BE49F1">
        <w:rPr>
          <w:sz w:val="24"/>
          <w:szCs w:val="24"/>
        </w:rPr>
        <w:t xml:space="preserve"> </w:t>
      </w:r>
      <w:r w:rsidR="005B1900" w:rsidRPr="00BE49F1">
        <w:rPr>
          <w:sz w:val="24"/>
          <w:szCs w:val="24"/>
        </w:rPr>
        <w:t xml:space="preserve">All of these behavioral defects were robustly </w:t>
      </w:r>
      <w:r w:rsidR="0005382A" w:rsidRPr="00BE49F1">
        <w:rPr>
          <w:sz w:val="24"/>
          <w:szCs w:val="24"/>
        </w:rPr>
        <w:t xml:space="preserve">rescued </w:t>
      </w:r>
      <w:r w:rsidR="00952B43" w:rsidRPr="00BE49F1">
        <w:rPr>
          <w:sz w:val="24"/>
          <w:szCs w:val="24"/>
        </w:rPr>
        <w:t>by the corresponding cDNAs, confirming the specificity of the mutant defects (</w:t>
      </w:r>
      <w:r w:rsidR="00C248E6" w:rsidRPr="00BE49F1">
        <w:rPr>
          <w:sz w:val="24"/>
          <w:szCs w:val="24"/>
        </w:rPr>
        <w:t>Figure</w:t>
      </w:r>
      <w:r w:rsidR="00952B43" w:rsidRPr="00BE49F1">
        <w:rPr>
          <w:sz w:val="24"/>
          <w:szCs w:val="24"/>
        </w:rPr>
        <w:t xml:space="preserve"> 4</w:t>
      </w:r>
      <w:r w:rsidR="00566C8C" w:rsidRPr="00BE49F1">
        <w:rPr>
          <w:sz w:val="24"/>
          <w:szCs w:val="24"/>
        </w:rPr>
        <w:t>c</w:t>
      </w:r>
      <w:r w:rsidR="00952B43" w:rsidRPr="00BE49F1">
        <w:rPr>
          <w:sz w:val="24"/>
          <w:szCs w:val="24"/>
        </w:rPr>
        <w:t xml:space="preserve">). </w:t>
      </w:r>
      <w:r w:rsidR="001E727D" w:rsidRPr="00BE49F1">
        <w:rPr>
          <w:sz w:val="24"/>
          <w:szCs w:val="24"/>
        </w:rPr>
        <w:t xml:space="preserve">Importantly, the loss of </w:t>
      </w:r>
      <w:r w:rsidR="001E727D" w:rsidRPr="00BE49F1">
        <w:rPr>
          <w:i/>
          <w:sz w:val="24"/>
          <w:szCs w:val="24"/>
        </w:rPr>
        <w:t>Ir21a</w:t>
      </w:r>
      <w:r w:rsidR="009E1CB9" w:rsidRPr="00BE49F1">
        <w:rPr>
          <w:i/>
          <w:sz w:val="24"/>
          <w:szCs w:val="24"/>
        </w:rPr>
        <w:t xml:space="preserve"> </w:t>
      </w:r>
      <w:r w:rsidR="009E1CB9" w:rsidRPr="00BE49F1">
        <w:rPr>
          <w:sz w:val="24"/>
          <w:szCs w:val="24"/>
        </w:rPr>
        <w:t xml:space="preserve">(or other </w:t>
      </w:r>
      <w:r w:rsidR="00FA7323" w:rsidRPr="00BE49F1">
        <w:rPr>
          <w:sz w:val="24"/>
          <w:szCs w:val="24"/>
        </w:rPr>
        <w:t>antennal</w:t>
      </w:r>
      <w:r w:rsidR="00951D40" w:rsidRPr="00BE49F1">
        <w:rPr>
          <w:sz w:val="24"/>
          <w:szCs w:val="24"/>
        </w:rPr>
        <w:t>-expressed</w:t>
      </w:r>
      <w:r w:rsidR="00FA7323" w:rsidRPr="00BE49F1">
        <w:rPr>
          <w:sz w:val="24"/>
          <w:szCs w:val="24"/>
        </w:rPr>
        <w:t xml:space="preserve"> </w:t>
      </w:r>
      <w:r w:rsidR="00B15F76" w:rsidRPr="00BE49F1">
        <w:rPr>
          <w:sz w:val="24"/>
          <w:szCs w:val="24"/>
        </w:rPr>
        <w:t>IR</w:t>
      </w:r>
      <w:r w:rsidR="00566C8C" w:rsidRPr="00BE49F1">
        <w:rPr>
          <w:sz w:val="24"/>
          <w:szCs w:val="24"/>
        </w:rPr>
        <w:t xml:space="preserve"> </w:t>
      </w:r>
      <w:r w:rsidR="009E1CB9" w:rsidRPr="00BE49F1">
        <w:rPr>
          <w:sz w:val="24"/>
          <w:szCs w:val="24"/>
        </w:rPr>
        <w:t xml:space="preserve">co-receptors, </w:t>
      </w:r>
      <w:r w:rsidR="009E1CB9" w:rsidRPr="00BE49F1">
        <w:rPr>
          <w:i/>
          <w:sz w:val="24"/>
          <w:szCs w:val="24"/>
        </w:rPr>
        <w:t>I</w:t>
      </w:r>
      <w:r w:rsidR="00566C8C" w:rsidRPr="00BE49F1">
        <w:rPr>
          <w:i/>
          <w:sz w:val="24"/>
          <w:szCs w:val="24"/>
        </w:rPr>
        <w:t>r</w:t>
      </w:r>
      <w:r w:rsidR="009E1CB9" w:rsidRPr="00BE49F1">
        <w:rPr>
          <w:i/>
          <w:sz w:val="24"/>
          <w:szCs w:val="24"/>
        </w:rPr>
        <w:t>8a</w:t>
      </w:r>
      <w:r w:rsidR="009E1CB9" w:rsidRPr="00BE49F1">
        <w:rPr>
          <w:sz w:val="24"/>
          <w:szCs w:val="24"/>
        </w:rPr>
        <w:t xml:space="preserve"> and </w:t>
      </w:r>
      <w:r w:rsidR="009E1CB9" w:rsidRPr="00BE49F1">
        <w:rPr>
          <w:i/>
          <w:sz w:val="24"/>
          <w:szCs w:val="24"/>
        </w:rPr>
        <w:t>I</w:t>
      </w:r>
      <w:r w:rsidR="00566C8C" w:rsidRPr="00BE49F1">
        <w:rPr>
          <w:i/>
          <w:sz w:val="24"/>
          <w:szCs w:val="24"/>
        </w:rPr>
        <w:t>r</w:t>
      </w:r>
      <w:r w:rsidR="009E1CB9" w:rsidRPr="00BE49F1">
        <w:rPr>
          <w:i/>
          <w:sz w:val="24"/>
          <w:szCs w:val="24"/>
        </w:rPr>
        <w:t>76b</w:t>
      </w:r>
      <w:r w:rsidR="009E1CB9" w:rsidRPr="00BE49F1">
        <w:rPr>
          <w:sz w:val="24"/>
          <w:szCs w:val="24"/>
        </w:rPr>
        <w:t>)</w:t>
      </w:r>
      <w:r w:rsidR="005E7646" w:rsidRPr="00BE49F1">
        <w:rPr>
          <w:sz w:val="24"/>
          <w:szCs w:val="24"/>
        </w:rPr>
        <w:t xml:space="preserve"> </w:t>
      </w:r>
      <w:r w:rsidR="001E727D" w:rsidRPr="00BE49F1">
        <w:rPr>
          <w:sz w:val="24"/>
          <w:szCs w:val="24"/>
        </w:rPr>
        <w:t>did not disrupt dry preference</w:t>
      </w:r>
      <w:r w:rsidR="00004EF0" w:rsidRPr="00BE49F1">
        <w:rPr>
          <w:sz w:val="24"/>
          <w:szCs w:val="24"/>
        </w:rPr>
        <w:t>.</w:t>
      </w:r>
      <w:r w:rsidR="00952B43" w:rsidRPr="00BE49F1">
        <w:rPr>
          <w:sz w:val="24"/>
          <w:szCs w:val="24"/>
        </w:rPr>
        <w:t xml:space="preserve"> </w:t>
      </w:r>
      <w:r w:rsidR="00A579A5" w:rsidRPr="00BE49F1">
        <w:rPr>
          <w:sz w:val="24"/>
          <w:szCs w:val="24"/>
        </w:rPr>
        <w:t xml:space="preserve">To exclude any potential contribution of the non-volatile solute to the behavior observed, we also tested flies in a humidity gradient (~89% to ~96% RH) generated using underlying chambers of deionized water alone and air (Figure 4a). Even in this very shallow gradient, wild type flies displayed a strong preference for </w:t>
      </w:r>
      <w:ins w:id="51" w:author="Paul Garrity" w:date="2016-09-16T09:04:00Z">
        <w:r w:rsidR="0090133A">
          <w:rPr>
            <w:sz w:val="24"/>
            <w:szCs w:val="24"/>
          </w:rPr>
          <w:t xml:space="preserve">side with </w:t>
        </w:r>
      </w:ins>
      <w:r w:rsidR="00A579A5" w:rsidRPr="00BE49F1">
        <w:rPr>
          <w:sz w:val="24"/>
          <w:szCs w:val="24"/>
        </w:rPr>
        <w:t xml:space="preserve">lower humidity (Figure 4d), </w:t>
      </w:r>
      <w:ins w:id="52" w:author="Paul Garrity" w:date="2016-09-16T09:04:00Z">
        <w:r w:rsidR="0090133A">
          <w:rPr>
            <w:sz w:val="24"/>
            <w:szCs w:val="24"/>
          </w:rPr>
          <w:t>and this preference</w:t>
        </w:r>
      </w:ins>
      <w:del w:id="53" w:author="Paul Garrity" w:date="2016-09-16T09:04:00Z">
        <w:r w:rsidR="00A579A5" w:rsidRPr="00BE49F1">
          <w:rPr>
            <w:sz w:val="24"/>
            <w:szCs w:val="24"/>
          </w:rPr>
          <w:delText>which</w:delText>
        </w:r>
      </w:del>
      <w:r w:rsidR="00A579A5" w:rsidRPr="00BE49F1">
        <w:rPr>
          <w:sz w:val="24"/>
          <w:szCs w:val="24"/>
        </w:rPr>
        <w:t xml:space="preserve"> was dependent </w:t>
      </w:r>
      <w:ins w:id="54" w:author="Paul Garrity" w:date="2016-09-16T09:04:00Z">
        <w:r w:rsidR="00222C9B">
          <w:rPr>
            <w:sz w:val="24"/>
            <w:szCs w:val="24"/>
          </w:rPr>
          <w:t>on</w:t>
        </w:r>
        <w:r w:rsidR="00A579A5" w:rsidRPr="00BE49F1">
          <w:rPr>
            <w:sz w:val="24"/>
            <w:szCs w:val="24"/>
          </w:rPr>
          <w:t xml:space="preserve"> </w:t>
        </w:r>
      </w:ins>
      <w:r w:rsidR="00A579A5" w:rsidRPr="00BE49F1">
        <w:rPr>
          <w:sz w:val="24"/>
          <w:szCs w:val="24"/>
        </w:rPr>
        <w:t xml:space="preserve">IR93a, IR25a and IR40a, but independent of IR21a (Figure 4d). </w:t>
      </w:r>
      <w:ins w:id="55" w:author="Paul Garrity" w:date="2016-09-16T09:04:00Z">
        <w:r w:rsidR="00A36CC4" w:rsidRPr="00BE49F1">
          <w:rPr>
            <w:sz w:val="24"/>
            <w:szCs w:val="24"/>
          </w:rPr>
          <w:t>Th</w:t>
        </w:r>
        <w:r w:rsidR="00055637">
          <w:rPr>
            <w:sz w:val="24"/>
            <w:szCs w:val="24"/>
          </w:rPr>
          <w:t>e</w:t>
        </w:r>
      </w:ins>
      <w:del w:id="56" w:author="Paul Garrity" w:date="2016-09-16T09:04:00Z">
        <w:r w:rsidR="00A36CC4" w:rsidRPr="00BE49F1">
          <w:rPr>
            <w:sz w:val="24"/>
            <w:szCs w:val="24"/>
          </w:rPr>
          <w:delText>This</w:delText>
        </w:r>
      </w:del>
      <w:r w:rsidR="00A36CC4" w:rsidRPr="00BE49F1">
        <w:rPr>
          <w:sz w:val="24"/>
          <w:szCs w:val="24"/>
        </w:rPr>
        <w:t xml:space="preserve"> distinction between the functions of IR21a and IR40a extended to thermotaxis, as </w:t>
      </w:r>
      <w:r w:rsidR="00A36CC4" w:rsidRPr="00BE49F1">
        <w:rPr>
          <w:i/>
          <w:iCs/>
          <w:sz w:val="24"/>
          <w:szCs w:val="24"/>
        </w:rPr>
        <w:t xml:space="preserve">Ir40a </w:t>
      </w:r>
      <w:r w:rsidR="00A36CC4" w:rsidRPr="00BE49F1">
        <w:rPr>
          <w:sz w:val="24"/>
          <w:szCs w:val="24"/>
        </w:rPr>
        <w:t xml:space="preserve">mutants exhibited no defects in this IR21a-dependent behavior (Figure 4 – supplement </w:t>
      </w:r>
      <w:ins w:id="57" w:author="Paul Garrity" w:date="2016-09-16T09:04:00Z">
        <w:r w:rsidR="00A36CC4" w:rsidRPr="00BE49F1">
          <w:rPr>
            <w:sz w:val="24"/>
            <w:szCs w:val="24"/>
          </w:rPr>
          <w:t>1</w:t>
        </w:r>
        <w:r w:rsidR="00310513">
          <w:rPr>
            <w:sz w:val="24"/>
            <w:szCs w:val="24"/>
          </w:rPr>
          <w:t>a-</w:t>
        </w:r>
        <w:r w:rsidR="00A36CC4" w:rsidRPr="00BE49F1">
          <w:rPr>
            <w:sz w:val="24"/>
            <w:szCs w:val="24"/>
          </w:rPr>
          <w:t>b)</w:t>
        </w:r>
        <w:r w:rsidR="00DF299A">
          <w:rPr>
            <w:sz w:val="24"/>
            <w:szCs w:val="24"/>
          </w:rPr>
          <w:t>,</w:t>
        </w:r>
        <w:r w:rsidR="00601B81">
          <w:rPr>
            <w:sz w:val="24"/>
            <w:szCs w:val="24"/>
          </w:rPr>
          <w:t xml:space="preserve"> </w:t>
        </w:r>
        <w:r w:rsidR="00DF299A">
          <w:rPr>
            <w:sz w:val="24"/>
            <w:szCs w:val="24"/>
          </w:rPr>
          <w:t>consistent with lack of expression of IR40a in the larval DOCCs (data not shown</w:t>
        </w:r>
      </w:ins>
      <w:del w:id="58" w:author="Paul Garrity" w:date="2016-09-16T09:04:00Z">
        <w:r w:rsidR="00A36CC4" w:rsidRPr="00BE49F1">
          <w:rPr>
            <w:sz w:val="24"/>
            <w:szCs w:val="24"/>
          </w:rPr>
          <w:delText>1b</w:delText>
        </w:r>
      </w:del>
      <w:r w:rsidR="00A36CC4" w:rsidRPr="00BE49F1">
        <w:rPr>
          <w:sz w:val="24"/>
          <w:szCs w:val="24"/>
        </w:rPr>
        <w:t>).</w:t>
      </w:r>
    </w:p>
    <w:p w14:paraId="04205515" w14:textId="77777777" w:rsidR="00024AC6" w:rsidRPr="00BE49F1" w:rsidRDefault="00024AC6" w:rsidP="00952B43">
      <w:pPr>
        <w:spacing w:line="480" w:lineRule="auto"/>
        <w:rPr>
          <w:sz w:val="24"/>
          <w:szCs w:val="24"/>
        </w:rPr>
      </w:pPr>
    </w:p>
    <w:p w14:paraId="07BA3ECA" w14:textId="1776D77B" w:rsidR="008844C6" w:rsidRPr="00BE49F1" w:rsidRDefault="00952B43" w:rsidP="00952B43">
      <w:pPr>
        <w:spacing w:line="480" w:lineRule="auto"/>
        <w:rPr>
          <w:sz w:val="24"/>
          <w:szCs w:val="24"/>
        </w:rPr>
      </w:pPr>
      <w:r w:rsidRPr="00BE49F1">
        <w:rPr>
          <w:b/>
          <w:sz w:val="24"/>
          <w:szCs w:val="24"/>
        </w:rPr>
        <w:t xml:space="preserve">IRs </w:t>
      </w:r>
      <w:r w:rsidR="00F67C5F" w:rsidRPr="00BE49F1">
        <w:rPr>
          <w:b/>
          <w:sz w:val="24"/>
          <w:szCs w:val="24"/>
        </w:rPr>
        <w:t xml:space="preserve">mediate </w:t>
      </w:r>
      <w:r w:rsidR="00814548" w:rsidRPr="00BE49F1">
        <w:rPr>
          <w:b/>
          <w:sz w:val="24"/>
          <w:szCs w:val="24"/>
        </w:rPr>
        <w:t>dry</w:t>
      </w:r>
      <w:r w:rsidR="00F67C5F" w:rsidRPr="00BE49F1">
        <w:rPr>
          <w:b/>
          <w:sz w:val="24"/>
          <w:szCs w:val="24"/>
        </w:rPr>
        <w:t xml:space="preserve"> </w:t>
      </w:r>
      <w:r w:rsidR="00814548" w:rsidRPr="00BE49F1">
        <w:rPr>
          <w:b/>
          <w:sz w:val="24"/>
          <w:szCs w:val="24"/>
        </w:rPr>
        <w:t xml:space="preserve">detection </w:t>
      </w:r>
      <w:r w:rsidRPr="00BE49F1">
        <w:rPr>
          <w:b/>
          <w:sz w:val="24"/>
          <w:szCs w:val="24"/>
        </w:rPr>
        <w:t xml:space="preserve">by </w:t>
      </w:r>
      <w:r w:rsidR="0000004D" w:rsidRPr="00BE49F1">
        <w:rPr>
          <w:b/>
          <w:sz w:val="24"/>
          <w:szCs w:val="24"/>
        </w:rPr>
        <w:t xml:space="preserve">sacculus </w:t>
      </w:r>
      <w:r w:rsidRPr="00BE49F1">
        <w:rPr>
          <w:b/>
          <w:sz w:val="24"/>
          <w:szCs w:val="24"/>
        </w:rPr>
        <w:t>neurons</w:t>
      </w:r>
    </w:p>
    <w:p w14:paraId="68D43E71" w14:textId="08CF634D" w:rsidR="00EE24E2" w:rsidRPr="00BE49F1" w:rsidRDefault="00C1534F" w:rsidP="00952B43">
      <w:pPr>
        <w:spacing w:line="480" w:lineRule="auto"/>
        <w:rPr>
          <w:sz w:val="24"/>
          <w:szCs w:val="24"/>
        </w:rPr>
      </w:pPr>
      <w:r w:rsidRPr="00BE49F1">
        <w:rPr>
          <w:sz w:val="24"/>
          <w:szCs w:val="24"/>
        </w:rPr>
        <w:t>To</w:t>
      </w:r>
      <w:r w:rsidR="00EE332D" w:rsidRPr="00BE49F1">
        <w:rPr>
          <w:sz w:val="24"/>
          <w:szCs w:val="24"/>
        </w:rPr>
        <w:t xml:space="preserve"> test</w:t>
      </w:r>
      <w:r w:rsidR="00952B43" w:rsidRPr="00BE49F1">
        <w:rPr>
          <w:sz w:val="24"/>
          <w:szCs w:val="24"/>
        </w:rPr>
        <w:t xml:space="preserve"> whether the IR40a</w:t>
      </w:r>
      <w:r w:rsidR="008E5030" w:rsidRPr="00BE49F1">
        <w:rPr>
          <w:sz w:val="24"/>
          <w:szCs w:val="24"/>
        </w:rPr>
        <w:t>/IR93a/IR25a</w:t>
      </w:r>
      <w:r w:rsidR="00952B43" w:rsidRPr="00BE49F1">
        <w:rPr>
          <w:sz w:val="24"/>
          <w:szCs w:val="24"/>
        </w:rPr>
        <w:t>-</w:t>
      </w:r>
      <w:r w:rsidR="006C7518" w:rsidRPr="00BE49F1">
        <w:rPr>
          <w:sz w:val="24"/>
          <w:szCs w:val="24"/>
        </w:rPr>
        <w:t xml:space="preserve">expressing </w:t>
      </w:r>
      <w:r w:rsidR="001E6685" w:rsidRPr="00BE49F1">
        <w:rPr>
          <w:sz w:val="24"/>
          <w:szCs w:val="24"/>
        </w:rPr>
        <w:t xml:space="preserve">sacculus </w:t>
      </w:r>
      <w:r w:rsidR="00E87892" w:rsidRPr="00BE49F1">
        <w:rPr>
          <w:sz w:val="24"/>
          <w:szCs w:val="24"/>
        </w:rPr>
        <w:t xml:space="preserve">neurons </w:t>
      </w:r>
      <w:r w:rsidR="00997E53" w:rsidRPr="00BE49F1">
        <w:rPr>
          <w:sz w:val="24"/>
          <w:szCs w:val="24"/>
        </w:rPr>
        <w:t>are</w:t>
      </w:r>
      <w:r w:rsidR="00952B43" w:rsidRPr="00BE49F1">
        <w:rPr>
          <w:sz w:val="24"/>
          <w:szCs w:val="24"/>
        </w:rPr>
        <w:t xml:space="preserve"> </w:t>
      </w:r>
      <w:r w:rsidR="00314091" w:rsidRPr="00BE49F1">
        <w:rPr>
          <w:sz w:val="24"/>
          <w:szCs w:val="24"/>
        </w:rPr>
        <w:t xml:space="preserve">physiological </w:t>
      </w:r>
      <w:r w:rsidR="00952B43" w:rsidRPr="00BE49F1">
        <w:rPr>
          <w:sz w:val="24"/>
          <w:szCs w:val="24"/>
        </w:rPr>
        <w:t>hygrosensors</w:t>
      </w:r>
      <w:r w:rsidR="005415DA" w:rsidRPr="00BE49F1">
        <w:rPr>
          <w:sz w:val="24"/>
          <w:szCs w:val="24"/>
        </w:rPr>
        <w:t>,</w:t>
      </w:r>
      <w:r w:rsidR="00CE6521" w:rsidRPr="00BE49F1">
        <w:rPr>
          <w:sz w:val="24"/>
          <w:szCs w:val="24"/>
        </w:rPr>
        <w:t xml:space="preserve"> </w:t>
      </w:r>
      <w:r w:rsidR="00B853CD" w:rsidRPr="00BE49F1">
        <w:rPr>
          <w:sz w:val="24"/>
          <w:szCs w:val="24"/>
        </w:rPr>
        <w:t>we</w:t>
      </w:r>
      <w:r w:rsidR="00CE6521" w:rsidRPr="00BE49F1">
        <w:rPr>
          <w:sz w:val="24"/>
          <w:szCs w:val="24"/>
        </w:rPr>
        <w:t xml:space="preserve"> </w:t>
      </w:r>
      <w:r w:rsidR="00202E21" w:rsidRPr="00BE49F1">
        <w:rPr>
          <w:sz w:val="24"/>
          <w:szCs w:val="24"/>
        </w:rPr>
        <w:t>monitor</w:t>
      </w:r>
      <w:r w:rsidR="00531D71" w:rsidRPr="00BE49F1">
        <w:rPr>
          <w:sz w:val="24"/>
          <w:szCs w:val="24"/>
        </w:rPr>
        <w:t>ed</w:t>
      </w:r>
      <w:r w:rsidR="002C07D5" w:rsidRPr="00BE49F1">
        <w:rPr>
          <w:sz w:val="24"/>
          <w:szCs w:val="24"/>
        </w:rPr>
        <w:t xml:space="preserve"> </w:t>
      </w:r>
      <w:r w:rsidR="002D22BC" w:rsidRPr="00BE49F1">
        <w:rPr>
          <w:sz w:val="24"/>
          <w:szCs w:val="24"/>
        </w:rPr>
        <w:t xml:space="preserve">their </w:t>
      </w:r>
      <w:r w:rsidR="008302B2" w:rsidRPr="00BE49F1">
        <w:rPr>
          <w:sz w:val="24"/>
          <w:szCs w:val="24"/>
        </w:rPr>
        <w:t>calcium responses</w:t>
      </w:r>
      <w:r w:rsidR="004C0E3B" w:rsidRPr="00BE49F1">
        <w:rPr>
          <w:sz w:val="24"/>
          <w:szCs w:val="24"/>
        </w:rPr>
        <w:t xml:space="preserve"> </w:t>
      </w:r>
      <w:r w:rsidR="00DE2021" w:rsidRPr="00BE49F1">
        <w:rPr>
          <w:sz w:val="24"/>
          <w:szCs w:val="24"/>
        </w:rPr>
        <w:t xml:space="preserve">to </w:t>
      </w:r>
      <w:r w:rsidR="00DA0D67" w:rsidRPr="00BE49F1">
        <w:rPr>
          <w:sz w:val="24"/>
          <w:szCs w:val="24"/>
        </w:rPr>
        <w:t>chang</w:t>
      </w:r>
      <w:r w:rsidR="00BD677C" w:rsidRPr="00BE49F1">
        <w:rPr>
          <w:sz w:val="24"/>
          <w:szCs w:val="24"/>
        </w:rPr>
        <w:t>es in</w:t>
      </w:r>
      <w:r w:rsidR="00DA0D67" w:rsidRPr="00BE49F1">
        <w:rPr>
          <w:sz w:val="24"/>
          <w:szCs w:val="24"/>
        </w:rPr>
        <w:t xml:space="preserve"> the RH of an airstream (of constant temperature) directed towards the antenna</w:t>
      </w:r>
      <w:r w:rsidR="004B676C" w:rsidRPr="00BE49F1">
        <w:rPr>
          <w:sz w:val="24"/>
          <w:szCs w:val="24"/>
        </w:rPr>
        <w:t>.</w:t>
      </w:r>
      <w:r w:rsidR="002E4159" w:rsidRPr="00BE49F1">
        <w:rPr>
          <w:sz w:val="24"/>
          <w:szCs w:val="24"/>
        </w:rPr>
        <w:t xml:space="preserve"> </w:t>
      </w:r>
      <w:r w:rsidR="00314091" w:rsidRPr="00BE49F1">
        <w:rPr>
          <w:sz w:val="24"/>
          <w:szCs w:val="24"/>
        </w:rPr>
        <w:t xml:space="preserve">We used </w:t>
      </w:r>
      <w:r w:rsidR="00314091" w:rsidRPr="00BE49F1">
        <w:rPr>
          <w:i/>
          <w:sz w:val="24"/>
          <w:szCs w:val="24"/>
        </w:rPr>
        <w:t xml:space="preserve">Ir40a-Gal4 </w:t>
      </w:r>
      <w:r w:rsidR="00314091" w:rsidRPr="00BE49F1">
        <w:rPr>
          <w:sz w:val="24"/>
          <w:szCs w:val="24"/>
        </w:rPr>
        <w:t xml:space="preserve">to express </w:t>
      </w:r>
      <w:r w:rsidR="00314091" w:rsidRPr="00BE49F1">
        <w:rPr>
          <w:i/>
          <w:sz w:val="24"/>
          <w:szCs w:val="24"/>
        </w:rPr>
        <w:t>UAS-GCaMP6m</w:t>
      </w:r>
      <w:r w:rsidR="00314091" w:rsidRPr="00BE49F1">
        <w:rPr>
          <w:sz w:val="24"/>
          <w:szCs w:val="24"/>
        </w:rPr>
        <w:t xml:space="preserve"> selectively in these </w:t>
      </w:r>
      <w:r w:rsidR="009A461F" w:rsidRPr="00BE49F1">
        <w:rPr>
          <w:sz w:val="24"/>
          <w:szCs w:val="24"/>
        </w:rPr>
        <w:t>neurons</w:t>
      </w:r>
      <w:r w:rsidR="00C534FD" w:rsidRPr="00BE49F1">
        <w:rPr>
          <w:sz w:val="24"/>
          <w:szCs w:val="24"/>
        </w:rPr>
        <w:t xml:space="preserve">, and </w:t>
      </w:r>
      <w:r w:rsidR="00531D71" w:rsidRPr="00BE49F1">
        <w:rPr>
          <w:sz w:val="24"/>
          <w:szCs w:val="24"/>
        </w:rPr>
        <w:t>measured</w:t>
      </w:r>
      <w:r w:rsidR="00052FF0" w:rsidRPr="00BE49F1">
        <w:rPr>
          <w:sz w:val="24"/>
          <w:szCs w:val="24"/>
        </w:rPr>
        <w:t xml:space="preserve"> </w:t>
      </w:r>
      <w:r w:rsidR="00B34A0E" w:rsidRPr="00BE49F1">
        <w:rPr>
          <w:sz w:val="24"/>
          <w:szCs w:val="24"/>
        </w:rPr>
        <w:t>GCaMP6</w:t>
      </w:r>
      <w:r w:rsidR="00833D0A" w:rsidRPr="00BE49F1">
        <w:rPr>
          <w:sz w:val="24"/>
          <w:szCs w:val="24"/>
        </w:rPr>
        <w:t>m</w:t>
      </w:r>
      <w:r w:rsidR="00B34A0E" w:rsidRPr="00BE49F1">
        <w:rPr>
          <w:sz w:val="24"/>
          <w:szCs w:val="24"/>
        </w:rPr>
        <w:t xml:space="preserve"> </w:t>
      </w:r>
      <w:r w:rsidR="00B34A0E" w:rsidRPr="00BE49F1">
        <w:rPr>
          <w:sz w:val="24"/>
          <w:szCs w:val="24"/>
        </w:rPr>
        <w:lastRenderedPageBreak/>
        <w:t>fluorescence</w:t>
      </w:r>
      <w:r w:rsidR="002E4159" w:rsidRPr="00BE49F1">
        <w:rPr>
          <w:sz w:val="24"/>
          <w:szCs w:val="24"/>
        </w:rPr>
        <w:t xml:space="preserve"> </w:t>
      </w:r>
      <w:r w:rsidR="00255EFF" w:rsidRPr="00BE49F1">
        <w:rPr>
          <w:sz w:val="24"/>
          <w:szCs w:val="24"/>
        </w:rPr>
        <w:t>in the</w:t>
      </w:r>
      <w:r w:rsidR="00334E62" w:rsidRPr="00BE49F1">
        <w:rPr>
          <w:sz w:val="24"/>
          <w:szCs w:val="24"/>
        </w:rPr>
        <w:t>ir</w:t>
      </w:r>
      <w:r w:rsidR="0030571E" w:rsidRPr="00BE49F1">
        <w:rPr>
          <w:sz w:val="24"/>
          <w:szCs w:val="24"/>
        </w:rPr>
        <w:t xml:space="preserve"> axon termini</w:t>
      </w:r>
      <w:r w:rsidR="00615150" w:rsidRPr="00BE49F1">
        <w:rPr>
          <w:sz w:val="24"/>
          <w:szCs w:val="24"/>
        </w:rPr>
        <w:t xml:space="preserve">, </w:t>
      </w:r>
      <w:r w:rsidR="00112232" w:rsidRPr="00BE49F1">
        <w:rPr>
          <w:sz w:val="24"/>
          <w:szCs w:val="24"/>
        </w:rPr>
        <w:t>which</w:t>
      </w:r>
      <w:r w:rsidR="006D668B" w:rsidRPr="00BE49F1">
        <w:rPr>
          <w:sz w:val="24"/>
          <w:szCs w:val="24"/>
        </w:rPr>
        <w:t xml:space="preserve"> innervate two</w:t>
      </w:r>
      <w:r w:rsidR="00087D31" w:rsidRPr="00BE49F1">
        <w:rPr>
          <w:sz w:val="24"/>
          <w:szCs w:val="24"/>
        </w:rPr>
        <w:t xml:space="preserve"> regions of the</w:t>
      </w:r>
      <w:r w:rsidR="006D668B" w:rsidRPr="00BE49F1">
        <w:rPr>
          <w:sz w:val="24"/>
          <w:szCs w:val="24"/>
        </w:rPr>
        <w:t xml:space="preserve"> </w:t>
      </w:r>
      <w:r w:rsidR="00A86F9D" w:rsidRPr="00BE49F1">
        <w:rPr>
          <w:sz w:val="24"/>
          <w:szCs w:val="24"/>
        </w:rPr>
        <w:t>antenna</w:t>
      </w:r>
      <w:r w:rsidR="00F918CA" w:rsidRPr="00BE49F1">
        <w:rPr>
          <w:sz w:val="24"/>
          <w:szCs w:val="24"/>
        </w:rPr>
        <w:t>l</w:t>
      </w:r>
      <w:r w:rsidR="00A86F9D" w:rsidRPr="00BE49F1">
        <w:rPr>
          <w:sz w:val="24"/>
          <w:szCs w:val="24"/>
        </w:rPr>
        <w:t xml:space="preserve"> lobe</w:t>
      </w:r>
      <w:r w:rsidR="00F918CA" w:rsidRPr="00BE49F1">
        <w:rPr>
          <w:sz w:val="24"/>
          <w:szCs w:val="24"/>
        </w:rPr>
        <w:t>,</w:t>
      </w:r>
      <w:r w:rsidR="009110C1" w:rsidRPr="00BE49F1">
        <w:rPr>
          <w:sz w:val="24"/>
          <w:szCs w:val="24"/>
        </w:rPr>
        <w:t xml:space="preserve"> </w:t>
      </w:r>
      <w:r w:rsidR="006D668B" w:rsidRPr="00BE49F1">
        <w:rPr>
          <w:sz w:val="24"/>
          <w:szCs w:val="24"/>
        </w:rPr>
        <w:t>the “arm” and the “column”</w:t>
      </w:r>
      <w:r w:rsidR="00071AFB" w:rsidRPr="00BE49F1">
        <w:rPr>
          <w:sz w:val="24"/>
          <w:szCs w:val="24"/>
        </w:rPr>
        <w:t xml:space="preserve"> </w:t>
      </w:r>
      <w:r w:rsidR="00BE49F1" w:rsidRPr="00BE49F1">
        <w:rPr>
          <w:sz w:val="24"/>
          <w:szCs w:val="24"/>
        </w:rPr>
        <w:fldChar w:fldCharType="begin">
          <w:fldData xml:space="preserve">PEVuZE5vdGU+PENpdGU+PEF1dGhvcj5TaWxiZXJpbmc8L0F1dGhvcj48WWVhcj4yMDExPC9ZZWFy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</w:fldData>
        </w:fldChar>
      </w:r>
      <w:r w:rsidR="00BE49F1" w:rsidRPr="00BE49F1">
        <w:rPr>
          <w:sz w:val="24"/>
          <w:szCs w:val="24"/>
        </w:rPr>
        <w:instrText xml:space="preserve"> ADDIN EN.CITE </w:instrText>
      </w:r>
      <w:r w:rsidR="00BE49F1" w:rsidRPr="00BE49F1">
        <w:rPr>
          <w:sz w:val="24"/>
          <w:szCs w:val="24"/>
        </w:rPr>
        <w:fldChar w:fldCharType="begin">
          <w:fldData xml:space="preserve">PEVuZE5vdGU+PENpdGU+PEF1dGhvcj5TaWxiZXJpbmc8L0F1dGhvcj48WWVhcj4yMDExPC9ZZWFy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</w:fldData>
        </w:fldChar>
      </w:r>
      <w:r w:rsidR="00BE49F1" w:rsidRPr="00BE49F1">
        <w:rPr>
          <w:sz w:val="24"/>
          <w:szCs w:val="24"/>
        </w:rPr>
        <w:instrText xml:space="preserve"> ADDIN EN.CITE.DATA </w: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t>(Silbering et al., 2016; Silbering et al., 2011)</w:t>
      </w:r>
      <w:r w:rsidR="00BE49F1" w:rsidRPr="00BE49F1">
        <w:rPr>
          <w:sz w:val="24"/>
          <w:szCs w:val="24"/>
        </w:rPr>
        <w:fldChar w:fldCharType="end"/>
      </w:r>
      <w:r w:rsidR="0097611F" w:rsidRPr="00BE49F1">
        <w:rPr>
          <w:sz w:val="24"/>
          <w:szCs w:val="24"/>
        </w:rPr>
        <w:t xml:space="preserve"> (Figure 5a-b)</w:t>
      </w:r>
      <w:r w:rsidR="006D668B" w:rsidRPr="00BE49F1">
        <w:rPr>
          <w:sz w:val="24"/>
          <w:szCs w:val="24"/>
        </w:rPr>
        <w:t xml:space="preserve">. </w:t>
      </w:r>
    </w:p>
    <w:p w14:paraId="41B027E6" w14:textId="4F40D345" w:rsidR="00952B43" w:rsidRPr="00BE49F1" w:rsidRDefault="00EE24E2" w:rsidP="00B465A1">
      <w:pPr>
        <w:spacing w:line="480" w:lineRule="auto"/>
        <w:rPr>
          <w:sz w:val="24"/>
          <w:szCs w:val="24"/>
        </w:rPr>
      </w:pPr>
      <w:r w:rsidRPr="00BE49F1">
        <w:rPr>
          <w:sz w:val="24"/>
          <w:szCs w:val="24"/>
        </w:rPr>
        <w:tab/>
      </w:r>
      <w:r w:rsidR="00B465A1" w:rsidRPr="00BE49F1">
        <w:rPr>
          <w:sz w:val="24"/>
          <w:szCs w:val="24"/>
        </w:rPr>
        <w:t xml:space="preserve">We </w:t>
      </w:r>
      <w:r w:rsidR="005B483B" w:rsidRPr="00BE49F1">
        <w:rPr>
          <w:sz w:val="24"/>
          <w:szCs w:val="24"/>
        </w:rPr>
        <w:t>observed</w:t>
      </w:r>
      <w:r w:rsidR="00B465A1" w:rsidRPr="00BE49F1">
        <w:rPr>
          <w:sz w:val="24"/>
          <w:szCs w:val="24"/>
        </w:rPr>
        <w:t xml:space="preserve"> tha</w:t>
      </w:r>
      <w:r w:rsidR="001E76E6" w:rsidRPr="00BE49F1">
        <w:rPr>
          <w:sz w:val="24"/>
          <w:szCs w:val="24"/>
        </w:rPr>
        <w:t xml:space="preserve">t these sacculus </w:t>
      </w:r>
      <w:r w:rsidR="007B0C67" w:rsidRPr="00BE49F1">
        <w:rPr>
          <w:sz w:val="24"/>
          <w:szCs w:val="24"/>
        </w:rPr>
        <w:t>neurons</w:t>
      </w:r>
      <w:r w:rsidR="00952B43" w:rsidRPr="00BE49F1">
        <w:rPr>
          <w:sz w:val="24"/>
          <w:szCs w:val="24"/>
        </w:rPr>
        <w:t xml:space="preserve"> behave as dry-activated hygrosensors</w:t>
      </w:r>
      <w:r w:rsidR="00C01559" w:rsidRPr="00BE49F1">
        <w:rPr>
          <w:sz w:val="24"/>
          <w:szCs w:val="24"/>
        </w:rPr>
        <w:t>:</w:t>
      </w:r>
      <w:r w:rsidR="00952B43" w:rsidRPr="00BE49F1">
        <w:rPr>
          <w:sz w:val="24"/>
          <w:szCs w:val="24"/>
        </w:rPr>
        <w:t xml:space="preserve"> decreasing the RH from ~90% to ~7% RH elicited an increase in GCaMP</w:t>
      </w:r>
      <w:r w:rsidR="00AA201D" w:rsidRPr="00BE49F1">
        <w:rPr>
          <w:sz w:val="24"/>
          <w:szCs w:val="24"/>
        </w:rPr>
        <w:t>6m</w:t>
      </w:r>
      <w:r w:rsidR="00952B43" w:rsidRPr="00BE49F1">
        <w:rPr>
          <w:sz w:val="24"/>
          <w:szCs w:val="24"/>
        </w:rPr>
        <w:t xml:space="preserve"> fluorescence, </w:t>
      </w:r>
      <w:r w:rsidR="002E4159" w:rsidRPr="00BE49F1">
        <w:rPr>
          <w:sz w:val="24"/>
          <w:szCs w:val="24"/>
        </w:rPr>
        <w:t xml:space="preserve">while </w:t>
      </w:r>
      <w:r w:rsidR="00952B43" w:rsidRPr="00BE49F1">
        <w:rPr>
          <w:sz w:val="24"/>
          <w:szCs w:val="24"/>
        </w:rPr>
        <w:t>increasing RH from ~7</w:t>
      </w:r>
      <w:r w:rsidR="007D0C6F" w:rsidRPr="00BE49F1">
        <w:rPr>
          <w:sz w:val="24"/>
          <w:szCs w:val="24"/>
        </w:rPr>
        <w:t>%</w:t>
      </w:r>
      <w:r w:rsidR="00952B43" w:rsidRPr="00BE49F1">
        <w:rPr>
          <w:sz w:val="24"/>
          <w:szCs w:val="24"/>
        </w:rPr>
        <w:t xml:space="preserve"> to ~90% elicited a decrease (</w:t>
      </w:r>
      <w:r w:rsidR="00C248E6" w:rsidRPr="00BE49F1">
        <w:rPr>
          <w:sz w:val="24"/>
          <w:szCs w:val="24"/>
        </w:rPr>
        <w:t>Figure</w:t>
      </w:r>
      <w:r w:rsidR="00952B43" w:rsidRPr="00BE49F1">
        <w:rPr>
          <w:sz w:val="24"/>
          <w:szCs w:val="24"/>
        </w:rPr>
        <w:t xml:space="preserve"> 5</w:t>
      </w:r>
      <w:r w:rsidR="00C84F91" w:rsidRPr="00BE49F1">
        <w:rPr>
          <w:sz w:val="24"/>
          <w:szCs w:val="24"/>
        </w:rPr>
        <w:t>c</w:t>
      </w:r>
      <w:r w:rsidR="0097611F" w:rsidRPr="00BE49F1">
        <w:rPr>
          <w:sz w:val="24"/>
          <w:szCs w:val="24"/>
        </w:rPr>
        <w:t>-g</w:t>
      </w:r>
      <w:r w:rsidR="00952B43" w:rsidRPr="00BE49F1">
        <w:rPr>
          <w:sz w:val="24"/>
          <w:szCs w:val="24"/>
        </w:rPr>
        <w:t xml:space="preserve">). </w:t>
      </w:r>
      <w:r w:rsidR="006D45CA" w:rsidRPr="00BE49F1">
        <w:rPr>
          <w:sz w:val="24"/>
          <w:szCs w:val="24"/>
        </w:rPr>
        <w:t>Calcium changes</w:t>
      </w:r>
      <w:r w:rsidR="00952B43" w:rsidRPr="00BE49F1">
        <w:rPr>
          <w:sz w:val="24"/>
          <w:szCs w:val="24"/>
        </w:rPr>
        <w:t xml:space="preserve"> were most </w:t>
      </w:r>
      <w:r w:rsidR="005274F7" w:rsidRPr="00BE49F1">
        <w:rPr>
          <w:sz w:val="24"/>
          <w:szCs w:val="24"/>
        </w:rPr>
        <w:t>apparent</w:t>
      </w:r>
      <w:r w:rsidR="00043A3E" w:rsidRPr="00BE49F1">
        <w:rPr>
          <w:sz w:val="24"/>
          <w:szCs w:val="24"/>
        </w:rPr>
        <w:t xml:space="preserve"> </w:t>
      </w:r>
      <w:r w:rsidR="00952B43" w:rsidRPr="00BE49F1">
        <w:rPr>
          <w:sz w:val="24"/>
          <w:szCs w:val="24"/>
        </w:rPr>
        <w:t>in the “arm”</w:t>
      </w:r>
      <w:r w:rsidR="00702438" w:rsidRPr="00BE49F1">
        <w:rPr>
          <w:sz w:val="24"/>
          <w:szCs w:val="24"/>
        </w:rPr>
        <w:t xml:space="preserve"> </w:t>
      </w:r>
      <w:r w:rsidR="00952B43" w:rsidRPr="00BE49F1">
        <w:rPr>
          <w:sz w:val="24"/>
          <w:szCs w:val="24"/>
        </w:rPr>
        <w:t>(</w:t>
      </w:r>
      <w:r w:rsidR="00C248E6" w:rsidRPr="00BE49F1">
        <w:rPr>
          <w:sz w:val="24"/>
          <w:szCs w:val="24"/>
        </w:rPr>
        <w:t>Figure</w:t>
      </w:r>
      <w:r w:rsidR="00952B43" w:rsidRPr="00BE49F1">
        <w:rPr>
          <w:sz w:val="24"/>
          <w:szCs w:val="24"/>
        </w:rPr>
        <w:t xml:space="preserve"> 5</w:t>
      </w:r>
      <w:r w:rsidR="0097611F" w:rsidRPr="00BE49F1">
        <w:rPr>
          <w:sz w:val="24"/>
          <w:szCs w:val="24"/>
        </w:rPr>
        <w:t>c</w:t>
      </w:r>
      <w:r w:rsidR="00952B43" w:rsidRPr="00BE49F1">
        <w:rPr>
          <w:sz w:val="24"/>
          <w:szCs w:val="24"/>
        </w:rPr>
        <w:t>)</w:t>
      </w:r>
      <w:r w:rsidR="00E6058B" w:rsidRPr="00BE49F1">
        <w:rPr>
          <w:sz w:val="24"/>
          <w:szCs w:val="24"/>
        </w:rPr>
        <w:t>.</w:t>
      </w:r>
      <w:r w:rsidR="008A3155" w:rsidRPr="00BE49F1">
        <w:rPr>
          <w:sz w:val="24"/>
          <w:szCs w:val="24"/>
        </w:rPr>
        <w:t xml:space="preserve"> </w:t>
      </w:r>
      <w:r w:rsidR="009F4C25" w:rsidRPr="00BE49F1">
        <w:rPr>
          <w:sz w:val="24"/>
          <w:szCs w:val="24"/>
        </w:rPr>
        <w:t>Importantly, t</w:t>
      </w:r>
      <w:r w:rsidR="00F238FE" w:rsidRPr="00BE49F1">
        <w:rPr>
          <w:sz w:val="24"/>
          <w:szCs w:val="24"/>
        </w:rPr>
        <w:t>hese physiological responses</w:t>
      </w:r>
      <w:r w:rsidR="008A583A" w:rsidRPr="00BE49F1">
        <w:rPr>
          <w:sz w:val="24"/>
          <w:szCs w:val="24"/>
        </w:rPr>
        <w:t xml:space="preserve"> </w:t>
      </w:r>
      <w:ins w:id="59" w:author="Paul Garrity" w:date="2016-09-16T09:04:00Z">
        <w:r w:rsidR="0090133A">
          <w:rPr>
            <w:sz w:val="24"/>
            <w:szCs w:val="24"/>
          </w:rPr>
          <w:t>were</w:t>
        </w:r>
      </w:ins>
      <w:del w:id="60" w:author="Paul Garrity" w:date="2016-09-16T09:04:00Z">
        <w:r w:rsidR="007C0E3A" w:rsidRPr="00BE49F1">
          <w:rPr>
            <w:sz w:val="24"/>
            <w:szCs w:val="24"/>
          </w:rPr>
          <w:delText>a</w:delText>
        </w:r>
        <w:r w:rsidR="000D6A6E" w:rsidRPr="00BE49F1">
          <w:rPr>
            <w:sz w:val="24"/>
            <w:szCs w:val="24"/>
          </w:rPr>
          <w:delText>re</w:delText>
        </w:r>
      </w:del>
      <w:r w:rsidR="008A583A" w:rsidRPr="00BE49F1">
        <w:rPr>
          <w:sz w:val="24"/>
          <w:szCs w:val="24"/>
        </w:rPr>
        <w:t xml:space="preserve"> IR-dependent</w:t>
      </w:r>
      <w:r w:rsidR="00F238FE" w:rsidRPr="00BE49F1">
        <w:rPr>
          <w:sz w:val="24"/>
          <w:szCs w:val="24"/>
        </w:rPr>
        <w:t xml:space="preserve">: </w:t>
      </w:r>
      <w:r w:rsidR="004064CF" w:rsidRPr="00BE49F1">
        <w:rPr>
          <w:sz w:val="24"/>
          <w:szCs w:val="24"/>
        </w:rPr>
        <w:t>m</w:t>
      </w:r>
      <w:r w:rsidR="00952B43" w:rsidRPr="00BE49F1">
        <w:rPr>
          <w:sz w:val="24"/>
          <w:szCs w:val="24"/>
        </w:rPr>
        <w:t>utations in</w:t>
      </w:r>
      <w:r w:rsidR="002E4159" w:rsidRPr="00BE49F1">
        <w:rPr>
          <w:sz w:val="24"/>
          <w:szCs w:val="24"/>
        </w:rPr>
        <w:t xml:space="preserve"> </w:t>
      </w:r>
      <w:r w:rsidR="000321C2" w:rsidRPr="00BE49F1">
        <w:rPr>
          <w:sz w:val="24"/>
          <w:szCs w:val="24"/>
        </w:rPr>
        <w:t xml:space="preserve">either </w:t>
      </w:r>
      <w:r w:rsidR="003869D1" w:rsidRPr="00BE49F1">
        <w:rPr>
          <w:i/>
          <w:sz w:val="24"/>
          <w:szCs w:val="24"/>
        </w:rPr>
        <w:t xml:space="preserve">Ir93a </w:t>
      </w:r>
      <w:r w:rsidR="003869D1" w:rsidRPr="00BE49F1">
        <w:rPr>
          <w:sz w:val="24"/>
          <w:szCs w:val="24"/>
        </w:rPr>
        <w:t xml:space="preserve">or </w:t>
      </w:r>
      <w:r w:rsidR="003869D1" w:rsidRPr="00BE49F1">
        <w:rPr>
          <w:i/>
          <w:sz w:val="24"/>
          <w:szCs w:val="24"/>
        </w:rPr>
        <w:t>Ir40a</w:t>
      </w:r>
      <w:r w:rsidR="00952B43" w:rsidRPr="00BE49F1">
        <w:rPr>
          <w:sz w:val="24"/>
          <w:szCs w:val="24"/>
        </w:rPr>
        <w:t xml:space="preserve"> eliminated the dry response</w:t>
      </w:r>
      <w:r w:rsidR="00435E8F" w:rsidRPr="00BE49F1">
        <w:rPr>
          <w:sz w:val="24"/>
          <w:szCs w:val="24"/>
        </w:rPr>
        <w:t xml:space="preserve"> (</w:t>
      </w:r>
      <w:r w:rsidR="00435E8F" w:rsidRPr="00BE49F1">
        <w:rPr>
          <w:i/>
          <w:sz w:val="24"/>
          <w:szCs w:val="24"/>
        </w:rPr>
        <w:t xml:space="preserve">Ir25a </w:t>
      </w:r>
      <w:r w:rsidR="00435E8F" w:rsidRPr="00BE49F1">
        <w:rPr>
          <w:sz w:val="24"/>
          <w:szCs w:val="24"/>
        </w:rPr>
        <w:t>mutants were not tested)</w:t>
      </w:r>
      <w:r w:rsidR="00952B43" w:rsidRPr="00BE49F1">
        <w:rPr>
          <w:sz w:val="24"/>
          <w:szCs w:val="24"/>
        </w:rPr>
        <w:t>, and the</w:t>
      </w:r>
      <w:r w:rsidR="00CA09D2" w:rsidRPr="00BE49F1">
        <w:rPr>
          <w:sz w:val="24"/>
          <w:szCs w:val="24"/>
        </w:rPr>
        <w:t>se</w:t>
      </w:r>
      <w:r w:rsidR="00952B43" w:rsidRPr="00BE49F1">
        <w:rPr>
          <w:sz w:val="24"/>
          <w:szCs w:val="24"/>
        </w:rPr>
        <w:t xml:space="preserve"> defects were </w:t>
      </w:r>
      <w:r w:rsidR="00E9191D" w:rsidRPr="00BE49F1">
        <w:rPr>
          <w:sz w:val="24"/>
          <w:szCs w:val="24"/>
        </w:rPr>
        <w:t>restored with correspo</w:t>
      </w:r>
      <w:r w:rsidR="00FA0780" w:rsidRPr="00BE49F1">
        <w:rPr>
          <w:sz w:val="24"/>
          <w:szCs w:val="24"/>
        </w:rPr>
        <w:t>n</w:t>
      </w:r>
      <w:r w:rsidR="00E9191D" w:rsidRPr="00BE49F1">
        <w:rPr>
          <w:sz w:val="24"/>
          <w:szCs w:val="24"/>
        </w:rPr>
        <w:t>ding</w:t>
      </w:r>
      <w:r w:rsidR="00D16817" w:rsidRPr="00BE49F1">
        <w:rPr>
          <w:sz w:val="24"/>
          <w:szCs w:val="24"/>
        </w:rPr>
        <w:t xml:space="preserve"> cDNA rescue transgenes</w:t>
      </w:r>
      <w:r w:rsidR="0008693D" w:rsidRPr="00BE49F1">
        <w:rPr>
          <w:sz w:val="24"/>
          <w:szCs w:val="24"/>
        </w:rPr>
        <w:t xml:space="preserve"> </w:t>
      </w:r>
      <w:r w:rsidR="00952B43" w:rsidRPr="00BE49F1">
        <w:rPr>
          <w:sz w:val="24"/>
          <w:szCs w:val="24"/>
        </w:rPr>
        <w:t>(</w:t>
      </w:r>
      <w:r w:rsidR="00C248E6" w:rsidRPr="00BE49F1">
        <w:rPr>
          <w:sz w:val="24"/>
          <w:szCs w:val="24"/>
        </w:rPr>
        <w:t>Figure</w:t>
      </w:r>
      <w:r w:rsidR="00952B43" w:rsidRPr="00BE49F1">
        <w:rPr>
          <w:sz w:val="24"/>
          <w:szCs w:val="24"/>
        </w:rPr>
        <w:t xml:space="preserve"> 5</w:t>
      </w:r>
      <w:r w:rsidR="0097611F" w:rsidRPr="00BE49F1">
        <w:rPr>
          <w:sz w:val="24"/>
          <w:szCs w:val="24"/>
        </w:rPr>
        <w:t>d-g</w:t>
      </w:r>
      <w:r w:rsidR="00952B43" w:rsidRPr="00BE49F1">
        <w:rPr>
          <w:sz w:val="24"/>
          <w:szCs w:val="24"/>
        </w:rPr>
        <w:t>). These data</w:t>
      </w:r>
      <w:r w:rsidR="0051685B" w:rsidRPr="00BE49F1">
        <w:rPr>
          <w:sz w:val="24"/>
          <w:szCs w:val="24"/>
        </w:rPr>
        <w:t xml:space="preserve"> corroborate the requirement</w:t>
      </w:r>
      <w:r w:rsidR="0055724C" w:rsidRPr="00BE49F1">
        <w:rPr>
          <w:sz w:val="24"/>
          <w:szCs w:val="24"/>
        </w:rPr>
        <w:t xml:space="preserve"> for IR</w:t>
      </w:r>
      <w:r w:rsidR="00E51240" w:rsidRPr="00BE49F1">
        <w:rPr>
          <w:sz w:val="24"/>
          <w:szCs w:val="24"/>
        </w:rPr>
        <w:t>s</w:t>
      </w:r>
      <w:r w:rsidR="0055724C" w:rsidRPr="00BE49F1">
        <w:rPr>
          <w:sz w:val="24"/>
          <w:szCs w:val="24"/>
        </w:rPr>
        <w:t xml:space="preserve"> in </w:t>
      </w:r>
      <w:r w:rsidR="000F569A" w:rsidRPr="00BE49F1">
        <w:rPr>
          <w:sz w:val="24"/>
          <w:szCs w:val="24"/>
        </w:rPr>
        <w:t xml:space="preserve">behavioral </w:t>
      </w:r>
      <w:r w:rsidR="0055724C" w:rsidRPr="00BE49F1">
        <w:rPr>
          <w:sz w:val="24"/>
          <w:szCs w:val="24"/>
        </w:rPr>
        <w:t>preference for low</w:t>
      </w:r>
      <w:r w:rsidR="003E5916">
        <w:rPr>
          <w:sz w:val="24"/>
          <w:szCs w:val="24"/>
        </w:rPr>
        <w:t>er</w:t>
      </w:r>
      <w:r w:rsidR="0055724C" w:rsidRPr="00BE49F1">
        <w:rPr>
          <w:sz w:val="24"/>
          <w:szCs w:val="24"/>
        </w:rPr>
        <w:t xml:space="preserve"> humidity</w:t>
      </w:r>
      <w:r w:rsidR="00E45A16" w:rsidRPr="00BE49F1">
        <w:rPr>
          <w:sz w:val="24"/>
          <w:szCs w:val="24"/>
        </w:rPr>
        <w:t>.</w:t>
      </w:r>
      <w:r w:rsidR="00D406D9" w:rsidRPr="00BE49F1">
        <w:rPr>
          <w:sz w:val="24"/>
          <w:szCs w:val="24"/>
        </w:rPr>
        <w:t xml:space="preserve"> </w:t>
      </w:r>
    </w:p>
    <w:p w14:paraId="0A15454D" w14:textId="77777777" w:rsidR="006E07E9" w:rsidRDefault="006E07E9" w:rsidP="00B465A1">
      <w:pPr>
        <w:spacing w:line="480" w:lineRule="auto"/>
        <w:rPr>
          <w:ins w:id="61" w:author="Paul Garrity" w:date="2016-09-16T09:04:00Z"/>
          <w:sz w:val="24"/>
          <w:szCs w:val="24"/>
        </w:rPr>
      </w:pPr>
    </w:p>
    <w:p w14:paraId="575F6B5C" w14:textId="352419D5" w:rsidR="000F4719" w:rsidRDefault="006E07E9" w:rsidP="005954D2">
      <w:pPr>
        <w:spacing w:line="480" w:lineRule="auto"/>
        <w:rPr>
          <w:ins w:id="62" w:author="Paul Garrity" w:date="2016-09-16T09:04:00Z"/>
          <w:sz w:val="24"/>
          <w:szCs w:val="24"/>
        </w:rPr>
      </w:pPr>
      <w:ins w:id="63" w:author="Paul Garrity" w:date="2016-09-16T09:04:00Z">
        <w:r>
          <w:rPr>
            <w:b/>
            <w:sz w:val="24"/>
            <w:szCs w:val="24"/>
          </w:rPr>
          <w:t xml:space="preserve">The TRP channels </w:t>
        </w:r>
        <w:r w:rsidRPr="00757667">
          <w:rPr>
            <w:b/>
            <w:sz w:val="24"/>
            <w:szCs w:val="24"/>
          </w:rPr>
          <w:t>Nanchung and</w:t>
        </w:r>
        <w:r w:rsidR="00F209F8">
          <w:rPr>
            <w:b/>
            <w:sz w:val="24"/>
            <w:szCs w:val="24"/>
          </w:rPr>
          <w:t xml:space="preserve"> Waterwitch do not mediate IR-dependent </w:t>
        </w:r>
        <w:r w:rsidR="009E420F">
          <w:rPr>
            <w:b/>
            <w:sz w:val="24"/>
            <w:szCs w:val="24"/>
          </w:rPr>
          <w:t>dry sensation</w:t>
        </w:r>
      </w:ins>
    </w:p>
    <w:p w14:paraId="368336BE" w14:textId="0EB348F6" w:rsidR="005954D2" w:rsidRPr="003959D7" w:rsidRDefault="000F4719" w:rsidP="005954D2">
      <w:pPr>
        <w:spacing w:line="480" w:lineRule="auto"/>
        <w:rPr>
          <w:ins w:id="64" w:author="Paul Garrity" w:date="2016-09-16T09:04:00Z"/>
          <w:sz w:val="24"/>
          <w:szCs w:val="24"/>
        </w:rPr>
      </w:pPr>
      <w:ins w:id="65" w:author="Paul Garrity" w:date="2016-09-16T09:04:00Z">
        <w:r>
          <w:rPr>
            <w:sz w:val="24"/>
            <w:szCs w:val="24"/>
          </w:rPr>
          <w:t>P</w:t>
        </w:r>
        <w:r w:rsidR="005954D2">
          <w:rPr>
            <w:sz w:val="24"/>
            <w:szCs w:val="24"/>
          </w:rPr>
          <w:t>r</w:t>
        </w:r>
        <w:r w:rsidR="00490974">
          <w:rPr>
            <w:sz w:val="24"/>
            <w:szCs w:val="24"/>
          </w:rPr>
          <w:t>evious</w:t>
        </w:r>
        <w:r w:rsidR="005954D2">
          <w:rPr>
            <w:sz w:val="24"/>
            <w:szCs w:val="24"/>
          </w:rPr>
          <w:t xml:space="preserve"> work has implicated t</w:t>
        </w:r>
        <w:r w:rsidR="006A7F11">
          <w:rPr>
            <w:sz w:val="24"/>
            <w:szCs w:val="24"/>
          </w:rPr>
          <w:t xml:space="preserve">wo </w:t>
        </w:r>
        <w:r w:rsidR="005954D2">
          <w:rPr>
            <w:sz w:val="24"/>
            <w:szCs w:val="24"/>
          </w:rPr>
          <w:t>Transient Receptor Potential (TRP)</w:t>
        </w:r>
        <w:r w:rsidR="005954D2" w:rsidRPr="00BE49F1">
          <w:rPr>
            <w:sz w:val="24"/>
            <w:szCs w:val="24"/>
          </w:rPr>
          <w:t xml:space="preserve"> channels Nanchung and Waterwitch</w:t>
        </w:r>
        <w:r w:rsidR="005954D2">
          <w:rPr>
            <w:sz w:val="24"/>
            <w:szCs w:val="24"/>
          </w:rPr>
          <w:t xml:space="preserve"> </w:t>
        </w:r>
        <w:r w:rsidR="00AE166A">
          <w:rPr>
            <w:sz w:val="24"/>
            <w:szCs w:val="24"/>
          </w:rPr>
          <w:t xml:space="preserve">in </w:t>
        </w:r>
        <w:r w:rsidR="00AE166A" w:rsidRPr="002C576D">
          <w:rPr>
            <w:sz w:val="24"/>
            <w:szCs w:val="24"/>
          </w:rPr>
          <w:t>hygrosensation</w:t>
        </w:r>
        <w:r w:rsidR="00490974" w:rsidRPr="002C576D">
          <w:rPr>
            <w:sz w:val="24"/>
            <w:szCs w:val="24"/>
          </w:rPr>
          <w:t xml:space="preserve"> </w:t>
        </w:r>
        <w:r w:rsidR="00490974" w:rsidRPr="002C576D">
          <w:rPr>
            <w:sz w:val="24"/>
            <w:szCs w:val="24"/>
          </w:rPr>
          <w:fldChar w:fldCharType="begin">
            <w:fldData xml:space="preserve">PEVuZE5vdGU+PENpdGU+PEF1dGhvcj5MaXU8L0F1dGhvcj48WWVhcj4yMDA3PC9ZZWFyPjxSZWNO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</w:fldData>
          </w:fldChar>
        </w:r>
        <w:r w:rsidR="00490974" w:rsidRPr="002C576D">
          <w:rPr>
            <w:sz w:val="24"/>
            <w:szCs w:val="24"/>
          </w:rPr>
          <w:instrText xml:space="preserve"> ADDIN EN.CITE </w:instrText>
        </w:r>
        <w:r w:rsidR="00490974" w:rsidRPr="002C576D">
          <w:rPr>
            <w:sz w:val="24"/>
            <w:szCs w:val="24"/>
          </w:rPr>
          <w:fldChar w:fldCharType="begin">
            <w:fldData xml:space="preserve">PEVuZE5vdGU+PENpdGU+PEF1dGhvcj5MaXU8L0F1dGhvcj48WWVhcj4yMDA3PC9ZZWFyPjxSZWNO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</w:fldData>
          </w:fldChar>
        </w:r>
        <w:r w:rsidR="00490974" w:rsidRPr="002C576D">
          <w:rPr>
            <w:sz w:val="24"/>
            <w:szCs w:val="24"/>
          </w:rPr>
          <w:instrText xml:space="preserve"> ADDIN EN.CITE.DATA </w:instrText>
        </w:r>
        <w:r w:rsidR="00490974" w:rsidRPr="002C576D">
          <w:rPr>
            <w:sz w:val="24"/>
            <w:szCs w:val="24"/>
          </w:rPr>
        </w:r>
        <w:r w:rsidR="00490974" w:rsidRPr="002C576D">
          <w:rPr>
            <w:sz w:val="24"/>
            <w:szCs w:val="24"/>
          </w:rPr>
          <w:fldChar w:fldCharType="end"/>
        </w:r>
        <w:r w:rsidR="00490974" w:rsidRPr="002C576D">
          <w:rPr>
            <w:sz w:val="24"/>
            <w:szCs w:val="24"/>
          </w:rPr>
        </w:r>
        <w:r w:rsidR="00490974" w:rsidRPr="002C576D">
          <w:rPr>
            <w:sz w:val="24"/>
            <w:szCs w:val="24"/>
          </w:rPr>
          <w:fldChar w:fldCharType="separate"/>
        </w:r>
        <w:r w:rsidR="00490974" w:rsidRPr="002C576D">
          <w:rPr>
            <w:noProof/>
            <w:sz w:val="24"/>
            <w:szCs w:val="24"/>
          </w:rPr>
          <w:t>(Liu et al., 2007)</w:t>
        </w:r>
        <w:r w:rsidR="00490974" w:rsidRPr="002C576D">
          <w:rPr>
            <w:sz w:val="24"/>
            <w:szCs w:val="24"/>
          </w:rPr>
          <w:fldChar w:fldCharType="end"/>
        </w:r>
        <w:r w:rsidR="00350D7A" w:rsidRPr="002C576D">
          <w:rPr>
            <w:sz w:val="24"/>
            <w:szCs w:val="24"/>
          </w:rPr>
          <w:t xml:space="preserve">, but it is unclear whether they </w:t>
        </w:r>
        <w:r w:rsidR="001801E3" w:rsidRPr="002C576D">
          <w:rPr>
            <w:sz w:val="24"/>
            <w:szCs w:val="24"/>
          </w:rPr>
          <w:t>have an esse</w:t>
        </w:r>
        <w:r w:rsidR="007722B4" w:rsidRPr="002C576D">
          <w:rPr>
            <w:sz w:val="24"/>
            <w:szCs w:val="24"/>
          </w:rPr>
          <w:t>ntial function in this modality</w:t>
        </w:r>
        <w:r w:rsidR="006F4A8C" w:rsidRPr="002C576D">
          <w:rPr>
            <w:sz w:val="24"/>
            <w:szCs w:val="24"/>
          </w:rPr>
          <w:t xml:space="preserve"> </w:t>
        </w:r>
        <w:r w:rsidR="002C576D" w:rsidRPr="002C576D">
          <w:rPr>
            <w:sz w:val="24"/>
            <w:szCs w:val="24"/>
          </w:rPr>
          <w:fldChar w:fldCharType="begin">
            <w:fldData xml:space="preserve">PEVuZE5vdGU+PENpdGU+PEF1dGhvcj5KaTwvQXV0aG9yPjxZZWFyPjIwMTU8L1llYXI+PFJlY051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</w:fldData>
          </w:fldChar>
        </w:r>
        <w:r w:rsidR="002C576D" w:rsidRPr="002C576D">
          <w:rPr>
            <w:sz w:val="24"/>
            <w:szCs w:val="24"/>
          </w:rPr>
          <w:instrText xml:space="preserve"> ADDIN EN.CITE </w:instrText>
        </w:r>
        <w:r w:rsidR="002C576D" w:rsidRPr="002C576D">
          <w:rPr>
            <w:sz w:val="24"/>
            <w:szCs w:val="24"/>
          </w:rPr>
          <w:fldChar w:fldCharType="begin">
            <w:fldData xml:space="preserve">PEVuZE5vdGU+PENpdGU+PEF1dGhvcj5KaTwvQXV0aG9yPjxZZWFyPjIwMTU8L1llYXI+PFJlY051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</w:fldData>
          </w:fldChar>
        </w:r>
        <w:r w:rsidR="002C576D" w:rsidRPr="002C576D">
          <w:rPr>
            <w:sz w:val="24"/>
            <w:szCs w:val="24"/>
          </w:rPr>
          <w:instrText xml:space="preserve"> ADDIN EN.CITE.DATA </w:instrText>
        </w:r>
        <w:r w:rsidR="002C576D" w:rsidRPr="002C576D">
          <w:rPr>
            <w:sz w:val="24"/>
            <w:szCs w:val="24"/>
          </w:rPr>
        </w:r>
        <w:r w:rsidR="002C576D" w:rsidRPr="002C576D">
          <w:rPr>
            <w:sz w:val="24"/>
            <w:szCs w:val="24"/>
          </w:rPr>
          <w:fldChar w:fldCharType="end"/>
        </w:r>
        <w:r w:rsidR="002C576D" w:rsidRPr="002C576D">
          <w:rPr>
            <w:sz w:val="24"/>
            <w:szCs w:val="24"/>
          </w:rPr>
        </w:r>
        <w:r w:rsidR="002C576D" w:rsidRPr="002C576D">
          <w:rPr>
            <w:sz w:val="24"/>
            <w:szCs w:val="24"/>
          </w:rPr>
          <w:fldChar w:fldCharType="separate"/>
        </w:r>
        <w:r w:rsidR="002C576D" w:rsidRPr="002C576D">
          <w:rPr>
            <w:noProof/>
            <w:sz w:val="24"/>
            <w:szCs w:val="24"/>
          </w:rPr>
          <w:t>(Enjin et al., 2016; Ji and Zhu, 2015)</w:t>
        </w:r>
        <w:r w:rsidR="002C576D" w:rsidRPr="002C576D">
          <w:rPr>
            <w:sz w:val="24"/>
            <w:szCs w:val="24"/>
          </w:rPr>
          <w:fldChar w:fldCharType="end"/>
        </w:r>
        <w:r w:rsidR="002C576D">
          <w:rPr>
            <w:sz w:val="24"/>
            <w:szCs w:val="24"/>
          </w:rPr>
          <w:t xml:space="preserve"> </w:t>
        </w:r>
        <w:r w:rsidR="00D50938">
          <w:rPr>
            <w:sz w:val="24"/>
            <w:szCs w:val="24"/>
          </w:rPr>
          <w:t>and the</w:t>
        </w:r>
        <w:r w:rsidR="00596174" w:rsidRPr="002C576D">
          <w:rPr>
            <w:sz w:val="24"/>
            <w:szCs w:val="24"/>
          </w:rPr>
          <w:t xml:space="preserve"> cell</w:t>
        </w:r>
        <w:r w:rsidR="00CA6DE1">
          <w:rPr>
            <w:sz w:val="24"/>
            <w:szCs w:val="24"/>
          </w:rPr>
          <w:t xml:space="preserve">s </w:t>
        </w:r>
        <w:r w:rsidR="00344DE3">
          <w:rPr>
            <w:sz w:val="24"/>
            <w:szCs w:val="24"/>
          </w:rPr>
          <w:t>in which these proteins</w:t>
        </w:r>
        <w:r w:rsidR="00D50938">
          <w:rPr>
            <w:sz w:val="24"/>
            <w:szCs w:val="24"/>
          </w:rPr>
          <w:t xml:space="preserve"> </w:t>
        </w:r>
        <w:r w:rsidR="00596174" w:rsidRPr="002C576D">
          <w:rPr>
            <w:sz w:val="24"/>
            <w:szCs w:val="24"/>
          </w:rPr>
          <w:t>act</w:t>
        </w:r>
        <w:r w:rsidR="00CA6DE1">
          <w:rPr>
            <w:sz w:val="24"/>
            <w:szCs w:val="24"/>
          </w:rPr>
          <w:t xml:space="preserve"> are</w:t>
        </w:r>
        <w:r w:rsidR="00D50938">
          <w:rPr>
            <w:sz w:val="24"/>
            <w:szCs w:val="24"/>
          </w:rPr>
          <w:t xml:space="preserve"> unknown</w:t>
        </w:r>
        <w:r w:rsidR="00596174" w:rsidRPr="002C576D">
          <w:rPr>
            <w:sz w:val="24"/>
            <w:szCs w:val="24"/>
          </w:rPr>
          <w:t xml:space="preserve"> </w:t>
        </w:r>
        <w:r w:rsidR="002C576D" w:rsidRPr="002C576D">
          <w:rPr>
            <w:sz w:val="24"/>
            <w:szCs w:val="24"/>
          </w:rPr>
          <w:fldChar w:fldCharType="begin">
            <w:fldData xml:space="preserve">PEVuZE5vdGU+PENpdGU+PEF1dGhvcj5MaXU8L0F1dGhvcj48WWVhcj4yMDA3PC9ZZWFyPjxSZWNO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=
</w:fldData>
          </w:fldChar>
        </w:r>
        <w:r w:rsidR="002C576D" w:rsidRPr="002C576D">
          <w:rPr>
            <w:sz w:val="24"/>
            <w:szCs w:val="24"/>
          </w:rPr>
          <w:instrText xml:space="preserve"> ADDIN EN.CITE </w:instrText>
        </w:r>
        <w:r w:rsidR="002C576D" w:rsidRPr="002C576D">
          <w:rPr>
            <w:sz w:val="24"/>
            <w:szCs w:val="24"/>
          </w:rPr>
          <w:fldChar w:fldCharType="begin">
            <w:fldData xml:space="preserve">PEVuZE5vdGU+PENpdGU+PEF1dGhvcj5MaXU8L0F1dGhvcj48WWVhcj4yMDA3PC9ZZWFyPjxSZWNO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=
</w:fldData>
          </w:fldChar>
        </w:r>
        <w:r w:rsidR="002C576D" w:rsidRPr="002C576D">
          <w:rPr>
            <w:sz w:val="24"/>
            <w:szCs w:val="24"/>
          </w:rPr>
          <w:instrText xml:space="preserve"> ADDIN EN.CITE.DATA </w:instrText>
        </w:r>
        <w:r w:rsidR="002C576D" w:rsidRPr="002C576D">
          <w:rPr>
            <w:sz w:val="24"/>
            <w:szCs w:val="24"/>
          </w:rPr>
        </w:r>
        <w:r w:rsidR="002C576D" w:rsidRPr="002C576D">
          <w:rPr>
            <w:sz w:val="24"/>
            <w:szCs w:val="24"/>
          </w:rPr>
          <w:fldChar w:fldCharType="end"/>
        </w:r>
        <w:r w:rsidR="002C576D" w:rsidRPr="002C576D">
          <w:rPr>
            <w:sz w:val="24"/>
            <w:szCs w:val="24"/>
          </w:rPr>
        </w:r>
        <w:r w:rsidR="002C576D" w:rsidRPr="002C576D">
          <w:rPr>
            <w:sz w:val="24"/>
            <w:szCs w:val="24"/>
          </w:rPr>
          <w:fldChar w:fldCharType="separate"/>
        </w:r>
        <w:r w:rsidR="002C576D" w:rsidRPr="002C576D">
          <w:rPr>
            <w:noProof/>
            <w:sz w:val="24"/>
            <w:szCs w:val="24"/>
          </w:rPr>
          <w:t>(Jourjine et al., 2016; Liu et al., 2007)</w:t>
        </w:r>
        <w:r w:rsidR="002C576D" w:rsidRPr="002C576D">
          <w:rPr>
            <w:sz w:val="24"/>
            <w:szCs w:val="24"/>
          </w:rPr>
          <w:fldChar w:fldCharType="end"/>
        </w:r>
        <w:r w:rsidR="00095A49" w:rsidRPr="002C576D">
          <w:rPr>
            <w:sz w:val="24"/>
            <w:szCs w:val="24"/>
          </w:rPr>
          <w:t>.</w:t>
        </w:r>
        <w:r w:rsidR="00830EFE" w:rsidRPr="002C576D">
          <w:rPr>
            <w:sz w:val="24"/>
            <w:szCs w:val="24"/>
          </w:rPr>
          <w:t xml:space="preserve"> </w:t>
        </w:r>
        <w:r w:rsidR="001C0CDB" w:rsidRPr="002C576D">
          <w:rPr>
            <w:sz w:val="24"/>
            <w:szCs w:val="24"/>
          </w:rPr>
          <w:t>In our gradient assay, w</w:t>
        </w:r>
        <w:r w:rsidR="0070743C" w:rsidRPr="002C576D">
          <w:rPr>
            <w:sz w:val="24"/>
            <w:szCs w:val="24"/>
          </w:rPr>
          <w:t xml:space="preserve">e found that </w:t>
        </w:r>
        <w:r w:rsidR="00A73C9F">
          <w:rPr>
            <w:sz w:val="24"/>
            <w:szCs w:val="24"/>
          </w:rPr>
          <w:t xml:space="preserve">animals </w:t>
        </w:r>
        <w:r w:rsidR="0070743C" w:rsidRPr="002C576D">
          <w:rPr>
            <w:sz w:val="24"/>
            <w:szCs w:val="24"/>
          </w:rPr>
          <w:t>m</w:t>
        </w:r>
        <w:r w:rsidR="005954D2" w:rsidRPr="002C576D">
          <w:rPr>
            <w:sz w:val="24"/>
            <w:szCs w:val="24"/>
          </w:rPr>
          <w:t>uta</w:t>
        </w:r>
        <w:r w:rsidR="00A73C9F">
          <w:rPr>
            <w:sz w:val="24"/>
            <w:szCs w:val="24"/>
          </w:rPr>
          <w:t>nt for</w:t>
        </w:r>
        <w:r w:rsidR="005954D2" w:rsidRPr="002C576D">
          <w:rPr>
            <w:sz w:val="24"/>
            <w:szCs w:val="24"/>
          </w:rPr>
          <w:t xml:space="preserve"> </w:t>
        </w:r>
        <w:r w:rsidR="005954D2" w:rsidRPr="002C576D">
          <w:rPr>
            <w:i/>
            <w:sz w:val="24"/>
            <w:szCs w:val="24"/>
          </w:rPr>
          <w:t xml:space="preserve">nanchung </w:t>
        </w:r>
        <w:r w:rsidR="00A73C9F">
          <w:rPr>
            <w:sz w:val="24"/>
            <w:szCs w:val="24"/>
          </w:rPr>
          <w:t>or</w:t>
        </w:r>
        <w:r w:rsidR="005954D2" w:rsidRPr="002C576D">
          <w:rPr>
            <w:sz w:val="24"/>
            <w:szCs w:val="24"/>
          </w:rPr>
          <w:t xml:space="preserve"> </w:t>
        </w:r>
        <w:r w:rsidR="005954D2" w:rsidRPr="002C576D">
          <w:rPr>
            <w:i/>
            <w:sz w:val="24"/>
            <w:szCs w:val="24"/>
          </w:rPr>
          <w:t>waterwitch</w:t>
        </w:r>
        <w:r w:rsidR="005954D2" w:rsidRPr="002C576D">
          <w:rPr>
            <w:sz w:val="24"/>
            <w:szCs w:val="24"/>
          </w:rPr>
          <w:t xml:space="preserve"> </w:t>
        </w:r>
        <w:r w:rsidR="00A73C9F">
          <w:rPr>
            <w:sz w:val="24"/>
            <w:szCs w:val="24"/>
          </w:rPr>
          <w:t>display</w:t>
        </w:r>
        <w:r w:rsidR="00944A88">
          <w:rPr>
            <w:sz w:val="24"/>
            <w:szCs w:val="24"/>
          </w:rPr>
          <w:t>ed</w:t>
        </w:r>
        <w:r w:rsidR="00A73C9F">
          <w:rPr>
            <w:sz w:val="24"/>
            <w:szCs w:val="24"/>
          </w:rPr>
          <w:t xml:space="preserve"> </w:t>
        </w:r>
        <w:r w:rsidR="00757667" w:rsidRPr="002C576D">
          <w:rPr>
            <w:sz w:val="24"/>
            <w:szCs w:val="24"/>
          </w:rPr>
          <w:t xml:space="preserve">partially </w:t>
        </w:r>
        <w:r w:rsidR="00677345" w:rsidRPr="002C576D">
          <w:rPr>
            <w:sz w:val="24"/>
            <w:szCs w:val="24"/>
          </w:rPr>
          <w:t>diminished</w:t>
        </w:r>
        <w:r w:rsidR="00AD54AF">
          <w:rPr>
            <w:sz w:val="24"/>
            <w:szCs w:val="24"/>
          </w:rPr>
          <w:t xml:space="preserve"> </w:t>
        </w:r>
        <w:r w:rsidR="005954D2">
          <w:rPr>
            <w:sz w:val="24"/>
            <w:szCs w:val="24"/>
          </w:rPr>
          <w:t>dry preference behavior (Figure 6a)</w:t>
        </w:r>
        <w:r w:rsidR="0087240E">
          <w:rPr>
            <w:sz w:val="24"/>
            <w:szCs w:val="24"/>
          </w:rPr>
          <w:t xml:space="preserve">. </w:t>
        </w:r>
        <w:r w:rsidR="009E420F">
          <w:rPr>
            <w:sz w:val="24"/>
            <w:szCs w:val="24"/>
          </w:rPr>
          <w:t>However</w:t>
        </w:r>
        <w:r w:rsidR="002D4E9C">
          <w:rPr>
            <w:sz w:val="24"/>
            <w:szCs w:val="24"/>
          </w:rPr>
          <w:t>,</w:t>
        </w:r>
        <w:r w:rsidR="0087240E">
          <w:rPr>
            <w:sz w:val="24"/>
            <w:szCs w:val="24"/>
          </w:rPr>
          <w:t xml:space="preserve"> </w:t>
        </w:r>
        <w:r w:rsidR="005954D2">
          <w:rPr>
            <w:sz w:val="24"/>
            <w:szCs w:val="24"/>
          </w:rPr>
          <w:t>neither</w:t>
        </w:r>
        <w:r w:rsidR="00F75E04">
          <w:rPr>
            <w:sz w:val="24"/>
            <w:szCs w:val="24"/>
          </w:rPr>
          <w:t xml:space="preserve"> </w:t>
        </w:r>
        <w:r w:rsidR="00F75E04">
          <w:rPr>
            <w:i/>
            <w:sz w:val="24"/>
            <w:szCs w:val="24"/>
          </w:rPr>
          <w:t xml:space="preserve">nan </w:t>
        </w:r>
        <w:r w:rsidR="00F75E04">
          <w:rPr>
            <w:sz w:val="24"/>
            <w:szCs w:val="24"/>
          </w:rPr>
          <w:t xml:space="preserve">nor </w:t>
        </w:r>
        <w:r w:rsidR="00B439C1" w:rsidRPr="00757667">
          <w:rPr>
            <w:i/>
            <w:sz w:val="24"/>
            <w:szCs w:val="24"/>
          </w:rPr>
          <w:t>wtrw</w:t>
        </w:r>
        <w:r w:rsidR="005954D2" w:rsidRPr="00757667">
          <w:rPr>
            <w:i/>
            <w:sz w:val="24"/>
            <w:szCs w:val="24"/>
          </w:rPr>
          <w:t xml:space="preserve"> </w:t>
        </w:r>
        <w:r w:rsidR="00DD59EF">
          <w:rPr>
            <w:sz w:val="24"/>
            <w:szCs w:val="24"/>
          </w:rPr>
          <w:t xml:space="preserve">was </w:t>
        </w:r>
        <w:r w:rsidR="002E5F44">
          <w:rPr>
            <w:sz w:val="24"/>
            <w:szCs w:val="24"/>
          </w:rPr>
          <w:t xml:space="preserve">required for </w:t>
        </w:r>
        <w:r w:rsidR="00BC5416">
          <w:rPr>
            <w:sz w:val="24"/>
            <w:szCs w:val="24"/>
          </w:rPr>
          <w:t>t</w:t>
        </w:r>
        <w:r w:rsidR="005954D2">
          <w:rPr>
            <w:sz w:val="24"/>
            <w:szCs w:val="24"/>
          </w:rPr>
          <w:t xml:space="preserve">he dry responsiveness of </w:t>
        </w:r>
        <w:r w:rsidR="005954D2" w:rsidRPr="00BE49F1">
          <w:rPr>
            <w:sz w:val="24"/>
            <w:szCs w:val="24"/>
          </w:rPr>
          <w:t>IR40a-expressing sacculus neurons</w:t>
        </w:r>
        <w:r w:rsidR="005954D2">
          <w:rPr>
            <w:sz w:val="24"/>
            <w:szCs w:val="24"/>
          </w:rPr>
          <w:t xml:space="preserve"> (Figure 6b-e). Thus, </w:t>
        </w:r>
        <w:r w:rsidR="00ED64AA">
          <w:rPr>
            <w:sz w:val="24"/>
            <w:szCs w:val="24"/>
          </w:rPr>
          <w:t xml:space="preserve">these </w:t>
        </w:r>
        <w:r w:rsidR="00304AE5">
          <w:rPr>
            <w:sz w:val="24"/>
            <w:szCs w:val="24"/>
          </w:rPr>
          <w:t>TRP channel</w:t>
        </w:r>
        <w:r w:rsidR="00D6423A">
          <w:rPr>
            <w:sz w:val="24"/>
            <w:szCs w:val="24"/>
          </w:rPr>
          <w:t>s</w:t>
        </w:r>
        <w:r w:rsidR="005954D2">
          <w:rPr>
            <w:sz w:val="24"/>
            <w:szCs w:val="24"/>
          </w:rPr>
          <w:t xml:space="preserve"> </w:t>
        </w:r>
        <w:r w:rsidR="00603448">
          <w:rPr>
            <w:sz w:val="24"/>
            <w:szCs w:val="24"/>
          </w:rPr>
          <w:t>are not</w:t>
        </w:r>
        <w:r w:rsidR="005954D2">
          <w:rPr>
            <w:sz w:val="24"/>
            <w:szCs w:val="24"/>
          </w:rPr>
          <w:t xml:space="preserve"> essential for IR-dependent dry sensing, suggesting </w:t>
        </w:r>
        <w:r w:rsidR="00D6423A">
          <w:rPr>
            <w:sz w:val="24"/>
            <w:szCs w:val="24"/>
          </w:rPr>
          <w:t xml:space="preserve">that </w:t>
        </w:r>
        <w:r w:rsidR="006E280C">
          <w:rPr>
            <w:sz w:val="24"/>
            <w:szCs w:val="24"/>
          </w:rPr>
          <w:t xml:space="preserve">they contribute to hygrotaxis </w:t>
        </w:r>
        <w:r w:rsidR="00897AE8">
          <w:rPr>
            <w:sz w:val="24"/>
            <w:szCs w:val="24"/>
          </w:rPr>
          <w:t>through</w:t>
        </w:r>
        <w:r w:rsidR="005954D2">
          <w:rPr>
            <w:sz w:val="24"/>
            <w:szCs w:val="24"/>
          </w:rPr>
          <w:t xml:space="preserve"> </w:t>
        </w:r>
        <w:r w:rsidR="006E280C">
          <w:rPr>
            <w:sz w:val="24"/>
            <w:szCs w:val="24"/>
          </w:rPr>
          <w:t>other mechanisms</w:t>
        </w:r>
        <w:r w:rsidR="005954D2">
          <w:rPr>
            <w:sz w:val="24"/>
            <w:szCs w:val="24"/>
          </w:rPr>
          <w:t>.</w:t>
        </w:r>
      </w:ins>
    </w:p>
    <w:p w14:paraId="2D21DD46" w14:textId="77777777" w:rsidR="00952B43" w:rsidRPr="00BE49F1" w:rsidRDefault="00952B43" w:rsidP="00A45332">
      <w:pPr>
        <w:spacing w:line="480" w:lineRule="auto"/>
        <w:rPr>
          <w:b/>
          <w:sz w:val="24"/>
          <w:szCs w:val="24"/>
        </w:rPr>
      </w:pPr>
    </w:p>
    <w:p w14:paraId="7EA7656D" w14:textId="77777777" w:rsidR="00147CC8" w:rsidRPr="00BE49F1" w:rsidRDefault="00147CC8" w:rsidP="00147CC8">
      <w:pPr>
        <w:spacing w:line="480" w:lineRule="auto"/>
        <w:rPr>
          <w:b/>
          <w:sz w:val="24"/>
          <w:szCs w:val="24"/>
        </w:rPr>
      </w:pPr>
      <w:r w:rsidRPr="00BE49F1">
        <w:rPr>
          <w:b/>
          <w:sz w:val="24"/>
          <w:szCs w:val="24"/>
        </w:rPr>
        <w:lastRenderedPageBreak/>
        <w:t>DISCUSSION:</w:t>
      </w:r>
    </w:p>
    <w:p w14:paraId="321D3076" w14:textId="39A3C4D8" w:rsidR="00147CC8" w:rsidRPr="00BE49F1" w:rsidRDefault="00147CC8" w:rsidP="00147CC8">
      <w:pPr>
        <w:spacing w:line="480" w:lineRule="auto"/>
        <w:rPr>
          <w:sz w:val="24"/>
          <w:szCs w:val="24"/>
        </w:rPr>
      </w:pPr>
      <w:r w:rsidRPr="00BE49F1">
        <w:rPr>
          <w:sz w:val="24"/>
          <w:szCs w:val="24"/>
        </w:rPr>
        <w:t xml:space="preserve">From their ancestral </w:t>
      </w:r>
      <w:r w:rsidR="00A02A5B" w:rsidRPr="00BE49F1">
        <w:rPr>
          <w:sz w:val="24"/>
          <w:szCs w:val="24"/>
        </w:rPr>
        <w:t xml:space="preserve">origins </w:t>
      </w:r>
      <w:r w:rsidR="007845AC" w:rsidRPr="00BE49F1">
        <w:rPr>
          <w:sz w:val="24"/>
          <w:szCs w:val="24"/>
        </w:rPr>
        <w:t xml:space="preserve">within the synaptic iGluR family, </w:t>
      </w:r>
      <w:r w:rsidR="00A36CC4" w:rsidRPr="00BE49F1">
        <w:rPr>
          <w:sz w:val="24"/>
          <w:szCs w:val="24"/>
        </w:rPr>
        <w:t xml:space="preserve">IRs are widely </w:t>
      </w:r>
      <w:r w:rsidRPr="00BE49F1">
        <w:rPr>
          <w:sz w:val="24"/>
          <w:szCs w:val="24"/>
        </w:rPr>
        <w:t xml:space="preserve">appreciated to have evolved functionally diverse roles in environmental chemosensory detection </w:t>
      </w:r>
      <w:r w:rsidR="00BE49F1" w:rsidRPr="00BE49F1">
        <w:rPr>
          <w:sz w:val="24"/>
          <w:szCs w:val="24"/>
        </w:rPr>
        <w:fldChar w:fldCharType="begin">
          <w:fldData xml:space="preserve">PEVuZE5vdGU+PENpdGU+PEF1dGhvcj5Dcm9zZXQ8L0F1dGhvcj48WWVhcj4yMDEwPC9ZZWFyPjxS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</w:fldData>
        </w:fldChar>
      </w:r>
      <w:r w:rsidR="00BE49F1" w:rsidRPr="00BE49F1">
        <w:rPr>
          <w:sz w:val="24"/>
          <w:szCs w:val="24"/>
        </w:rPr>
        <w:instrText xml:space="preserve"> ADDIN EN.CITE </w:instrText>
      </w:r>
      <w:r w:rsidR="00BE49F1" w:rsidRPr="00BE49F1">
        <w:rPr>
          <w:sz w:val="24"/>
          <w:szCs w:val="24"/>
        </w:rPr>
        <w:fldChar w:fldCharType="begin">
          <w:fldData xml:space="preserve">PEVuZE5vdGU+PENpdGU+PEF1dGhvcj5Dcm9zZXQ8L0F1dGhvcj48WWVhcj4yMDEwPC9ZZWFyPjxS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</w:fldData>
        </w:fldChar>
      </w:r>
      <w:r w:rsidR="00BE49F1" w:rsidRPr="00BE49F1">
        <w:rPr>
          <w:sz w:val="24"/>
          <w:szCs w:val="24"/>
        </w:rPr>
        <w:instrText xml:space="preserve"> ADDIN EN.CITE.DATA </w: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t>(Croset et al., 2010; Rytz et al., 2013)</w:t>
      </w:r>
      <w:r w:rsidR="00BE49F1" w:rsidRPr="00BE49F1">
        <w:rPr>
          <w:sz w:val="24"/>
          <w:szCs w:val="24"/>
        </w:rPr>
        <w:fldChar w:fldCharType="end"/>
      </w:r>
      <w:r w:rsidRPr="00BE49F1">
        <w:rPr>
          <w:sz w:val="24"/>
          <w:szCs w:val="24"/>
        </w:rPr>
        <w:t xml:space="preserve">. Here we provide evidence that a previously uncharacterized member of </w:t>
      </w:r>
      <w:r w:rsidR="00D827A1" w:rsidRPr="00BE49F1">
        <w:rPr>
          <w:sz w:val="24"/>
          <w:szCs w:val="24"/>
        </w:rPr>
        <w:t xml:space="preserve">this </w:t>
      </w:r>
      <w:r w:rsidRPr="00BE49F1">
        <w:rPr>
          <w:sz w:val="24"/>
          <w:szCs w:val="24"/>
        </w:rPr>
        <w:t xml:space="preserve">repertoire, IR93a, </w:t>
      </w:r>
      <w:r w:rsidR="00190A87" w:rsidRPr="00BE49F1">
        <w:rPr>
          <w:sz w:val="24"/>
          <w:szCs w:val="24"/>
        </w:rPr>
        <w:t xml:space="preserve">functions in </w:t>
      </w:r>
      <w:r w:rsidRPr="00BE49F1">
        <w:rPr>
          <w:sz w:val="24"/>
          <w:szCs w:val="24"/>
        </w:rPr>
        <w:t xml:space="preserve">two critical non-chemosensory modalities, thermosensation and hygrosensation. In both of these roles, IR93a acts with the broadly expressed co-receptor IR25a. </w:t>
      </w:r>
      <w:r w:rsidR="00406E4D" w:rsidRPr="00BE49F1">
        <w:rPr>
          <w:sz w:val="24"/>
          <w:szCs w:val="24"/>
        </w:rPr>
        <w:t xml:space="preserve">However, </w:t>
      </w:r>
      <w:ins w:id="66" w:author="Paul Garrity" w:date="2016-09-16T09:04:00Z">
        <w:r w:rsidR="00ED242F">
          <w:rPr>
            <w:sz w:val="24"/>
            <w:szCs w:val="24"/>
          </w:rPr>
          <w:t>these IRs</w:t>
        </w:r>
        <w:r w:rsidR="00406E4D" w:rsidRPr="00BE49F1">
          <w:rPr>
            <w:sz w:val="24"/>
            <w:szCs w:val="24"/>
          </w:rPr>
          <w:t xml:space="preserve"> mediate</w:t>
        </w:r>
      </w:ins>
      <w:del w:id="67" w:author="Paul Garrity" w:date="2016-09-16T09:04:00Z">
        <w:r w:rsidR="00406E4D" w:rsidRPr="00BE49F1">
          <w:rPr>
            <w:sz w:val="24"/>
            <w:szCs w:val="24"/>
          </w:rPr>
          <w:delText>IR93a mediates</w:delText>
        </w:r>
      </w:del>
      <w:r w:rsidR="00406E4D" w:rsidRPr="00BE49F1">
        <w:rPr>
          <w:sz w:val="24"/>
          <w:szCs w:val="24"/>
        </w:rPr>
        <w:t xml:space="preserve"> these two modalities </w:t>
      </w:r>
      <w:r w:rsidR="007845AC" w:rsidRPr="00BE49F1">
        <w:rPr>
          <w:sz w:val="24"/>
          <w:szCs w:val="24"/>
        </w:rPr>
        <w:t>in different populations of neurons in conjunction with a third, distinct IR</w:t>
      </w:r>
      <w:r w:rsidR="00406E4D" w:rsidRPr="00BE49F1">
        <w:rPr>
          <w:sz w:val="24"/>
          <w:szCs w:val="24"/>
        </w:rPr>
        <w:t xml:space="preserve">: with IR21a in cool sensation, but not dry sensation, and with IR40a in dry sensation, but not cool sensation. All of these receptors are </w:t>
      </w:r>
      <w:ins w:id="68" w:author="Paul Garrity" w:date="2016-09-16T09:04:00Z">
        <w:r w:rsidR="00EF2162">
          <w:rPr>
            <w:sz w:val="24"/>
            <w:szCs w:val="24"/>
          </w:rPr>
          <w:t>widely</w:t>
        </w:r>
      </w:ins>
      <w:del w:id="69" w:author="Paul Garrity" w:date="2016-09-16T09:04:00Z">
        <w:r w:rsidR="00406E4D" w:rsidRPr="00BE49F1">
          <w:rPr>
            <w:sz w:val="24"/>
            <w:szCs w:val="24"/>
          </w:rPr>
          <w:delText>deeply</w:delText>
        </w:r>
      </w:del>
      <w:r w:rsidR="00406E4D" w:rsidRPr="00BE49F1">
        <w:rPr>
          <w:sz w:val="24"/>
          <w:szCs w:val="24"/>
        </w:rPr>
        <w:t xml:space="preserve"> conserved in insects, indicating that these sensory pathways likely underlie behavioral responses of diverse species to these important environmental stimuli.</w:t>
      </w:r>
      <w:del w:id="70" w:author="Paul Garrity" w:date="2016-09-16T09:04:00Z">
        <w:r w:rsidR="00406E4D" w:rsidRPr="00BE49F1">
          <w:rPr>
            <w:sz w:val="24"/>
            <w:szCs w:val="24"/>
          </w:rPr>
          <w:delText xml:space="preserve"> This conservation also suggests that the non-chemosensory roles of IRs could be as ancien</w:delText>
        </w:r>
        <w:r w:rsidR="007845AC" w:rsidRPr="00BE49F1">
          <w:rPr>
            <w:sz w:val="24"/>
            <w:szCs w:val="24"/>
          </w:rPr>
          <w:delText xml:space="preserve">t </w:delText>
        </w:r>
        <w:r w:rsidR="00EF3B68" w:rsidRPr="00BE49F1">
          <w:rPr>
            <w:sz w:val="24"/>
            <w:szCs w:val="24"/>
          </w:rPr>
          <w:delText xml:space="preserve">as </w:delText>
        </w:r>
        <w:r w:rsidR="007845AC" w:rsidRPr="00BE49F1">
          <w:rPr>
            <w:sz w:val="24"/>
            <w:szCs w:val="24"/>
          </w:rPr>
          <w:delText xml:space="preserve">the receptor </w:delText>
        </w:r>
        <w:r w:rsidR="00406E4D" w:rsidRPr="00BE49F1">
          <w:rPr>
            <w:sz w:val="24"/>
            <w:szCs w:val="24"/>
          </w:rPr>
          <w:delText>family itself.</w:delText>
        </w:r>
      </w:del>
    </w:p>
    <w:p w14:paraId="31379B88" w14:textId="3344C5F6" w:rsidR="00147CC8" w:rsidRPr="0083569D" w:rsidRDefault="00883C2D" w:rsidP="0006073D">
      <w:pPr>
        <w:spacing w:line="480" w:lineRule="auto"/>
        <w:rPr>
          <w:i/>
          <w:sz w:val="24"/>
          <w:rPrChange w:id="71" w:author="Paul Garrity" w:date="2016-09-16T09:04:00Z">
            <w:rPr>
              <w:sz w:val="24"/>
              <w:szCs w:val="24"/>
            </w:rPr>
          </w:rPrChange>
        </w:rPr>
      </w:pPr>
      <w:r w:rsidRPr="00BE49F1">
        <w:rPr>
          <w:sz w:val="24"/>
          <w:szCs w:val="24"/>
        </w:rPr>
        <w:tab/>
      </w:r>
      <w:r w:rsidR="00D827A1" w:rsidRPr="00BE49F1">
        <w:rPr>
          <w:sz w:val="24"/>
          <w:szCs w:val="24"/>
        </w:rPr>
        <w:t>T</w:t>
      </w:r>
      <w:r w:rsidR="0006073D" w:rsidRPr="00BE49F1">
        <w:rPr>
          <w:sz w:val="24"/>
          <w:szCs w:val="24"/>
        </w:rPr>
        <w:t>he identification of an IR21a/I</w:t>
      </w:r>
      <w:r w:rsidR="000316D0" w:rsidRPr="00BE49F1">
        <w:rPr>
          <w:sz w:val="24"/>
          <w:szCs w:val="24"/>
        </w:rPr>
        <w:t>R</w:t>
      </w:r>
      <w:r w:rsidR="0006073D" w:rsidRPr="00BE49F1">
        <w:rPr>
          <w:sz w:val="24"/>
          <w:szCs w:val="24"/>
        </w:rPr>
        <w:t xml:space="preserve">25a/IR93a-dependent cool-sensing system provides a molecular counterpart to the well-established </w:t>
      </w:r>
      <w:del w:id="72" w:author="Paul Garrity" w:date="2016-09-16T09:04:00Z">
        <w:r w:rsidR="0006073D" w:rsidRPr="00BE49F1">
          <w:rPr>
            <w:sz w:val="24"/>
            <w:szCs w:val="24"/>
          </w:rPr>
          <w:delText>Transient Receptor Potential (</w:delText>
        </w:r>
      </w:del>
      <w:r w:rsidR="0006073D" w:rsidRPr="00BE49F1">
        <w:rPr>
          <w:sz w:val="24"/>
          <w:szCs w:val="24"/>
        </w:rPr>
        <w:t>TRP</w:t>
      </w:r>
      <w:ins w:id="73" w:author="Paul Garrity" w:date="2016-09-16T09:04:00Z">
        <w:r w:rsidR="0006073D" w:rsidRPr="00BE49F1">
          <w:rPr>
            <w:sz w:val="24"/>
            <w:szCs w:val="24"/>
          </w:rPr>
          <w:t xml:space="preserve"> </w:t>
        </w:r>
        <w:r w:rsidR="00C62A9C">
          <w:rPr>
            <w:sz w:val="24"/>
            <w:szCs w:val="24"/>
          </w:rPr>
          <w:t>channel</w:t>
        </w:r>
        <w:r w:rsidR="0006073D" w:rsidRPr="00BE49F1">
          <w:rPr>
            <w:sz w:val="24"/>
            <w:szCs w:val="24"/>
          </w:rPr>
          <w:t xml:space="preserve"> and </w:t>
        </w:r>
        <w:r w:rsidR="000E5CCE">
          <w:rPr>
            <w:sz w:val="24"/>
            <w:szCs w:val="24"/>
          </w:rPr>
          <w:t>“</w:t>
        </w:r>
      </w:ins>
      <w:del w:id="74" w:author="Paul Garrity" w:date="2016-09-16T09:04:00Z">
        <w:r w:rsidR="0006073D" w:rsidRPr="00BE49F1">
          <w:rPr>
            <w:sz w:val="24"/>
            <w:szCs w:val="24"/>
          </w:rPr>
          <w:delText xml:space="preserve">) </w:delText>
        </w:r>
        <w:r w:rsidR="00BE49F1" w:rsidRPr="00BE49F1">
          <w:rPr>
            <w:sz w:val="24"/>
            <w:szCs w:val="24"/>
          </w:rPr>
          <w:fldChar w:fldCharType="begin"/>
        </w:r>
        <w:r w:rsidR="00BE49F1" w:rsidRPr="00BE49F1">
          <w:rPr>
            <w:sz w:val="24"/>
            <w:szCs w:val="24"/>
          </w:rPr>
          <w:delInstrText xml:space="preserve"> ADDIN EN.CITE &lt;EndNote&gt;&lt;Cite&gt;&lt;Author&gt;Barbagallo&lt;/Author&gt;&lt;Year&gt;2015&lt;/Year&gt;&lt;RecNum&gt;2902&lt;/RecNum&gt;&lt;DisplayText&gt;(Barbagallo and Garrity, 2015)&lt;/DisplayText&gt;&lt;record&gt;&lt;rec-number&gt;2902&lt;/rec-number&gt;&lt;foreign-keys&gt;&lt;key app="EN" db-id="zx9wdpfpwwv5vper9s9vrwzkp2seaxa0z9fr" timestamp="1427725238"&gt;2902&lt;/key&gt;&lt;/foreign-keys&gt;&lt;ref-type name="Journal Article"&gt;17&lt;/ref-type&gt;&lt;contributors&gt;&lt;authors&gt;&lt;author&gt;Barbagallo, B.&lt;/author&gt;&lt;author&gt;Garrity, P. A.&lt;/author&gt;&lt;/authors&gt;&lt;/contributors&gt;&lt;auth-address&gt;National Center for Behavioral Genomics and Volen Center for Complex Systems, Department of Biology, Brandeis University, Waltham, MA 02458, United States.&amp;#xD;National Center for Behavioral Genomics and Volen Center for Complex Systems, Department of Biology, Brandeis University, Waltham, MA 02458, United States. Electronic address: pgarrity@brandeis.edu.&lt;/auth-address&gt;&lt;titles&gt;&lt;title&gt;Temperature sensation in Drosophila&lt;/title&gt;&lt;secondary-title&gt;Curr Opin Neurobiol&lt;/secondary-title&gt;&lt;alt-title&gt;Current opinion in neurobiology&lt;/alt-title&gt;&lt;/titles&gt;&lt;periodical&gt;&lt;full-title&gt;Curr Opin Neurobiol&lt;/full-title&gt;&lt;abbr-1&gt;Current opinion in neurobiology&lt;/abbr-1&gt;&lt;/periodical&gt;&lt;alt-periodical&gt;&lt;full-title&gt;Curr Opin Neurobiol&lt;/full-title&gt;&lt;abbr-1&gt;Current opinion in neurobiology&lt;/abbr-1&gt;&lt;/alt-periodical&gt;&lt;pages&gt;8-13&lt;/pages&gt;&lt;volume&gt;34C&lt;/volume&gt;&lt;edition&gt;2015/01/24&lt;/edition&gt;&lt;dates&gt;&lt;year&gt;2015&lt;/year&gt;&lt;pub-dates&gt;&lt;date&gt;Jan 20&lt;/date&gt;&lt;/pub-dates&gt;&lt;/dates&gt;&lt;isbn&gt;1873-6882 (Electronic)&amp;#xD;0959-4388 (Linking)&lt;/isbn&gt;&lt;accession-num&gt;25616212&lt;/accession-num&gt;&lt;work-type&gt;Review&lt;/work-type&gt;&lt;urls&gt;&lt;related-urls&gt;&lt;url&gt;http://www.ncbi.nlm.nih.gov/pubmed/25616212&lt;/url&gt;&lt;/related-urls&gt;&lt;/urls&gt;&lt;electronic-resource-num&gt;10.1016/j.conb.2015.01.002&lt;/electronic-resource-num&gt;&lt;/record&gt;&lt;/Cite&gt;&lt;/EndNote&gt;</w:delInstrText>
        </w:r>
        <w:r w:rsidR="00BE49F1" w:rsidRPr="00BE49F1">
          <w:rPr>
            <w:sz w:val="24"/>
            <w:szCs w:val="24"/>
          </w:rPr>
          <w:fldChar w:fldCharType="separate"/>
        </w:r>
        <w:r w:rsidR="00BE49F1" w:rsidRPr="00BE49F1">
          <w:rPr>
            <w:noProof/>
            <w:sz w:val="24"/>
            <w:szCs w:val="24"/>
          </w:rPr>
          <w:delText>(Barbagallo and Garrity, 2015)</w:delText>
        </w:r>
        <w:r w:rsidR="00BE49F1" w:rsidRPr="00BE49F1">
          <w:rPr>
            <w:sz w:val="24"/>
            <w:szCs w:val="24"/>
          </w:rPr>
          <w:fldChar w:fldCharType="end"/>
        </w:r>
        <w:r w:rsidR="0006073D" w:rsidRPr="00BE49F1">
          <w:rPr>
            <w:sz w:val="24"/>
            <w:szCs w:val="24"/>
          </w:rPr>
          <w:delText xml:space="preserve">, and </w:delText>
        </w:r>
      </w:del>
      <w:r w:rsidR="0006073D" w:rsidRPr="00BE49F1">
        <w:rPr>
          <w:sz w:val="24"/>
          <w:szCs w:val="24"/>
        </w:rPr>
        <w:t>Gustatory</w:t>
      </w:r>
      <w:ins w:id="75" w:author="Paul Garrity" w:date="2016-09-16T09:04:00Z">
        <w:r w:rsidR="000E5CCE">
          <w:rPr>
            <w:sz w:val="24"/>
            <w:szCs w:val="24"/>
          </w:rPr>
          <w:t>”</w:t>
        </w:r>
      </w:ins>
      <w:r w:rsidR="0006073D" w:rsidRPr="00BE49F1">
        <w:rPr>
          <w:sz w:val="24"/>
          <w:szCs w:val="24"/>
        </w:rPr>
        <w:t xml:space="preserve"> Receptor GR28</w:t>
      </w:r>
      <w:r w:rsidR="00566C8C" w:rsidRPr="00BE49F1">
        <w:rPr>
          <w:sz w:val="24"/>
          <w:szCs w:val="24"/>
        </w:rPr>
        <w:t xml:space="preserve">B(D) </w:t>
      </w:r>
      <w:del w:id="76" w:author="Paul Garrity" w:date="2016-09-16T09:04:00Z">
        <w:r w:rsidR="00BE49F1" w:rsidRPr="00BE49F1">
          <w:rPr>
            <w:sz w:val="24"/>
            <w:szCs w:val="24"/>
          </w:rPr>
          <w:fldChar w:fldCharType="begin">
            <w:fldData xml:space="preserve">PEVuZE5vdGU+PENpdGU+PEF1dGhvcj5OaTwvQXV0aG9yPjxZZWFyPjIwMTM8L1llYXI+PFJlY051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==
</w:fldData>
          </w:fldChar>
        </w:r>
        <w:r w:rsidR="00BE49F1" w:rsidRPr="00BE49F1">
          <w:rPr>
            <w:sz w:val="24"/>
            <w:szCs w:val="24"/>
          </w:rPr>
          <w:delInstrText xml:space="preserve"> ADDIN EN.CITE </w:delInstrText>
        </w:r>
        <w:r w:rsidR="00BE49F1" w:rsidRPr="00BE49F1">
          <w:rPr>
            <w:sz w:val="24"/>
            <w:szCs w:val="24"/>
          </w:rPr>
          <w:fldChar w:fldCharType="begin">
            <w:fldData xml:space="preserve">PEVuZE5vdGU+PENpdGU+PEF1dGhvcj5OaTwvQXV0aG9yPjxZZWFyPjIwMTM8L1llYXI+PFJlY051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==
</w:fldData>
          </w:fldChar>
        </w:r>
        <w:r w:rsidR="00BE49F1" w:rsidRPr="00BE49F1">
          <w:rPr>
            <w:sz w:val="24"/>
            <w:szCs w:val="24"/>
          </w:rPr>
          <w:delInstrText xml:space="preserve"> ADDIN EN.CITE.DATA </w:del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delText>(Ni et al., 2013)</w:delText>
        </w:r>
        <w:r w:rsidR="00BE49F1" w:rsidRPr="00BE49F1">
          <w:rPr>
            <w:sz w:val="24"/>
            <w:szCs w:val="24"/>
          </w:rPr>
          <w:fldChar w:fldCharType="end"/>
        </w:r>
        <w:r w:rsidR="0006073D" w:rsidRPr="00BE49F1">
          <w:rPr>
            <w:sz w:val="24"/>
            <w:szCs w:val="24"/>
          </w:rPr>
          <w:delText xml:space="preserve"> </w:delText>
        </w:r>
      </w:del>
      <w:r w:rsidR="0006073D" w:rsidRPr="00BE49F1">
        <w:rPr>
          <w:sz w:val="24"/>
          <w:szCs w:val="24"/>
        </w:rPr>
        <w:t>warmth-sensing systems</w:t>
      </w:r>
      <w:ins w:id="77" w:author="Paul Garrity" w:date="2016-09-16T09:04:00Z">
        <w:r w:rsidR="00FE3E75">
          <w:rPr>
            <w:sz w:val="24"/>
            <w:szCs w:val="24"/>
          </w:rPr>
          <w:t xml:space="preserve"> </w:t>
        </w:r>
        <w:r w:rsidR="00307EF9" w:rsidRPr="00BE49F1">
          <w:rPr>
            <w:sz w:val="24"/>
            <w:szCs w:val="24"/>
          </w:rPr>
          <w:fldChar w:fldCharType="begin"/>
        </w:r>
        <w:r w:rsidR="00307EF9" w:rsidRPr="00BE49F1">
          <w:rPr>
            <w:sz w:val="24"/>
            <w:szCs w:val="24"/>
          </w:rPr>
          <w:instrText xml:space="preserve"> ADDIN EN.CITE &lt;EndNote&gt;&lt;Cite&gt;&lt;Author&gt;Barbagallo&lt;/Author&gt;&lt;Year&gt;2015&lt;/Year&gt;&lt;RecNum&gt;2902&lt;/RecNum&gt;&lt;DisplayText&gt;(Barbagallo and Garrity, 2015)&lt;/DisplayText&gt;&lt;record&gt;&lt;rec-number&gt;2902&lt;/rec-number&gt;&lt;foreign-keys&gt;&lt;key app="EN" db-id="zx9wdpfpwwv5vper9s9vrwzkp2seaxa0z9fr" timestamp="1427725238"&gt;2902&lt;/key&gt;&lt;/foreign-keys&gt;&lt;ref-type name="Journal Article"&gt;17&lt;/ref-type&gt;&lt;contributors&gt;&lt;authors&gt;&lt;author&gt;Barbagallo, B.&lt;/author&gt;&lt;author&gt;Garrity, P. A.&lt;/author&gt;&lt;/authors&gt;&lt;/contributors&gt;&lt;auth-address&gt;National Center for Behavioral Genomics and Volen Center for Complex Systems, Department of Biology, Brandeis University, Waltham, MA 02458, United States.&amp;#xD;National Center for Behavioral Genomics and Volen Center for Complex Systems, Department of Biology, Brandeis University, Waltham, MA 02458, United States. Electronic address: pgarrity@brandeis.edu.&lt;/auth-address&gt;&lt;titles&gt;&lt;title&gt;Temperature sensation in Drosophila&lt;/title&gt;&lt;secondary-title&gt;Curr Opin Neurobiol&lt;/secondary-title&gt;&lt;alt-title&gt;Current opinion in neurobiology&lt;/alt-title&gt;&lt;/titles&gt;&lt;periodical&gt;&lt;full-title&gt;Curr Opin Neurobiol&lt;/full-title&gt;&lt;abbr-1&gt;Current opinion in neurobiology&lt;/abbr-1&gt;&lt;/periodical&gt;&lt;alt-periodical&gt;&lt;full-title&gt;Curr Opin Neurobiol&lt;/full-title&gt;&lt;abbr-1&gt;Current opinion in neurobiology&lt;/abbr-1&gt;&lt;/alt-periodical&gt;&lt;pages&gt;8-13&lt;/pages&gt;&lt;volume&gt;34C&lt;/volume&gt;&lt;edition&gt;2015/01/24&lt;/edition&gt;&lt;dates&gt;&lt;year&gt;2015&lt;/year&gt;&lt;pub-dates&gt;&lt;date&gt;Jan 20&lt;/date&gt;&lt;/pub-dates&gt;&lt;/dates&gt;&lt;isbn&gt;1873-6882 (Electronic)&amp;#xD;0959-4388 (Linking)&lt;/isbn&gt;&lt;accession-num&gt;25616212&lt;/accession-num&gt;&lt;work-type&gt;Review&lt;/work-type&gt;&lt;urls&gt;&lt;related-urls&gt;&lt;url&gt;http://www.ncbi.nlm.nih.gov/pubmed/25616212&lt;/url&gt;&lt;/related-urls&gt;&lt;/urls&gt;&lt;electronic-resource-num&gt;10.1016/j.conb.2015.01.002&lt;/electronic-resource-num&gt;&lt;/record&gt;&lt;/Cite&gt;&lt;/EndNote&gt;</w:instrText>
        </w:r>
        <w:r w:rsidR="00307EF9" w:rsidRPr="00BE49F1">
          <w:rPr>
            <w:sz w:val="24"/>
            <w:szCs w:val="24"/>
          </w:rPr>
          <w:fldChar w:fldCharType="separate"/>
        </w:r>
        <w:r w:rsidR="00307EF9" w:rsidRPr="00BE49F1">
          <w:rPr>
            <w:noProof/>
            <w:sz w:val="24"/>
            <w:szCs w:val="24"/>
          </w:rPr>
          <w:t>(Barbagallo and Garrity, 2015</w:t>
        </w:r>
        <w:r w:rsidR="00307EF9">
          <w:rPr>
            <w:noProof/>
            <w:sz w:val="24"/>
            <w:szCs w:val="24"/>
          </w:rPr>
          <w:t xml:space="preserve">; </w:t>
        </w:r>
        <w:r w:rsidR="00307EF9" w:rsidRPr="00BE49F1">
          <w:rPr>
            <w:sz w:val="24"/>
            <w:szCs w:val="24"/>
          </w:rPr>
          <w:fldChar w:fldCharType="end"/>
        </w:r>
        <w:r w:rsidR="00FE3E75" w:rsidRPr="00BE49F1">
          <w:rPr>
            <w:sz w:val="24"/>
            <w:szCs w:val="24"/>
          </w:rPr>
          <w:fldChar w:fldCharType="begin">
            <w:fldData xml:space="preserve">PEVuZE5vdGU+PENpdGU+PEF1dGhvcj5OaTwvQXV0aG9yPjxZZWFyPjIwMTM8L1llYXI+PFJlY051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==
</w:fldData>
          </w:fldChar>
        </w:r>
        <w:r w:rsidR="00FE3E75" w:rsidRPr="00BE49F1">
          <w:rPr>
            <w:sz w:val="24"/>
            <w:szCs w:val="24"/>
          </w:rPr>
          <w:instrText xml:space="preserve"> ADDIN EN.CITE </w:instrText>
        </w:r>
        <w:r w:rsidR="00FE3E75" w:rsidRPr="00BE49F1">
          <w:rPr>
            <w:sz w:val="24"/>
            <w:szCs w:val="24"/>
          </w:rPr>
          <w:fldChar w:fldCharType="begin">
            <w:fldData xml:space="preserve">PEVuZE5vdGU+PENpdGU+PEF1dGhvcj5OaTwvQXV0aG9yPjxZZWFyPjIwMTM8L1llYXI+PFJlY051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==
</w:fldData>
          </w:fldChar>
        </w:r>
        <w:r w:rsidR="00FE3E75" w:rsidRPr="00BE49F1">
          <w:rPr>
            <w:sz w:val="24"/>
            <w:szCs w:val="24"/>
          </w:rPr>
          <w:instrText xml:space="preserve"> ADDIN EN.CITE.DATA </w:instrText>
        </w:r>
        <w:r w:rsidR="00FE3E75" w:rsidRPr="00BE49F1">
          <w:rPr>
            <w:sz w:val="24"/>
            <w:szCs w:val="24"/>
          </w:rPr>
        </w:r>
        <w:r w:rsidR="00FE3E75" w:rsidRPr="00BE49F1">
          <w:rPr>
            <w:sz w:val="24"/>
            <w:szCs w:val="24"/>
          </w:rPr>
          <w:fldChar w:fldCharType="end"/>
        </w:r>
        <w:r w:rsidR="00FE3E75" w:rsidRPr="00BE49F1">
          <w:rPr>
            <w:sz w:val="24"/>
            <w:szCs w:val="24"/>
          </w:rPr>
        </w:r>
        <w:r w:rsidR="00FE3E75" w:rsidRPr="00BE49F1">
          <w:rPr>
            <w:sz w:val="24"/>
            <w:szCs w:val="24"/>
          </w:rPr>
          <w:fldChar w:fldCharType="separate"/>
        </w:r>
        <w:r w:rsidR="00FE3E75" w:rsidRPr="00BE49F1">
          <w:rPr>
            <w:noProof/>
            <w:sz w:val="24"/>
            <w:szCs w:val="24"/>
          </w:rPr>
          <w:t>Ni et al., 2013)</w:t>
        </w:r>
        <w:r w:rsidR="00FE3E75" w:rsidRPr="00BE49F1">
          <w:rPr>
            <w:sz w:val="24"/>
            <w:szCs w:val="24"/>
          </w:rPr>
          <w:fldChar w:fldCharType="end"/>
        </w:r>
        <w:r w:rsidR="00FE3E75">
          <w:rPr>
            <w:sz w:val="24"/>
            <w:szCs w:val="24"/>
          </w:rPr>
          <w:t>.</w:t>
        </w:r>
      </w:ins>
      <w:del w:id="78" w:author="Paul Garrity" w:date="2016-09-16T09:04:00Z">
        <w:r w:rsidR="0006073D" w:rsidRPr="00BE49F1">
          <w:rPr>
            <w:sz w:val="24"/>
            <w:szCs w:val="24"/>
          </w:rPr>
          <w:delText>.</w:delText>
        </w:r>
      </w:del>
      <w:r w:rsidR="005575C5" w:rsidRPr="00BE49F1">
        <w:rPr>
          <w:sz w:val="24"/>
          <w:szCs w:val="24"/>
        </w:rPr>
        <w:t xml:space="preserve"> </w:t>
      </w:r>
      <w:r w:rsidR="0006073D" w:rsidRPr="00BE49F1">
        <w:rPr>
          <w:sz w:val="24"/>
          <w:szCs w:val="24"/>
        </w:rPr>
        <w:t xml:space="preserve">By contrast, </w:t>
      </w:r>
      <w:r w:rsidR="00147CC8" w:rsidRPr="00BE49F1">
        <w:rPr>
          <w:sz w:val="24"/>
          <w:szCs w:val="24"/>
        </w:rPr>
        <w:t xml:space="preserve">despite the importance of hygrosensation </w:t>
      </w:r>
      <w:r w:rsidR="009522D2" w:rsidRPr="00BE49F1">
        <w:rPr>
          <w:sz w:val="24"/>
          <w:szCs w:val="24"/>
        </w:rPr>
        <w:t xml:space="preserve">in helping </w:t>
      </w:r>
      <w:r w:rsidR="00147CC8" w:rsidRPr="00BE49F1">
        <w:rPr>
          <w:sz w:val="24"/>
          <w:szCs w:val="24"/>
        </w:rPr>
        <w:t>insects</w:t>
      </w:r>
      <w:r w:rsidR="00B17F44" w:rsidRPr="00BE49F1">
        <w:rPr>
          <w:sz w:val="24"/>
          <w:szCs w:val="24"/>
        </w:rPr>
        <w:t xml:space="preserve"> to</w:t>
      </w:r>
      <w:r w:rsidR="00147CC8" w:rsidRPr="00BE49F1">
        <w:rPr>
          <w:sz w:val="24"/>
          <w:szCs w:val="24"/>
        </w:rPr>
        <w:t xml:space="preserve"> </w:t>
      </w:r>
      <w:r w:rsidR="003864AE" w:rsidRPr="00BE49F1">
        <w:rPr>
          <w:sz w:val="24"/>
          <w:szCs w:val="24"/>
        </w:rPr>
        <w:t>avoid des</w:t>
      </w:r>
      <w:r w:rsidR="00BD2812" w:rsidRPr="00BE49F1">
        <w:rPr>
          <w:sz w:val="24"/>
          <w:szCs w:val="24"/>
        </w:rPr>
        <w:t>ic</w:t>
      </w:r>
      <w:r w:rsidR="003864AE" w:rsidRPr="00BE49F1">
        <w:rPr>
          <w:sz w:val="24"/>
          <w:szCs w:val="24"/>
        </w:rPr>
        <w:t>c</w:t>
      </w:r>
      <w:r w:rsidR="00BD2812" w:rsidRPr="00BE49F1">
        <w:rPr>
          <w:sz w:val="24"/>
          <w:szCs w:val="24"/>
        </w:rPr>
        <w:t xml:space="preserve">ation or </w:t>
      </w:r>
      <w:r w:rsidR="003864AE" w:rsidRPr="00BE49F1">
        <w:rPr>
          <w:sz w:val="24"/>
          <w:szCs w:val="24"/>
        </w:rPr>
        <w:t>inundation</w:t>
      </w:r>
      <w:r w:rsidR="00147CC8" w:rsidRPr="00BE49F1">
        <w:rPr>
          <w:sz w:val="24"/>
          <w:szCs w:val="24"/>
        </w:rPr>
        <w:t xml:space="preserve"> </w:t>
      </w:r>
      <w:r w:rsidR="00BE49F1" w:rsidRPr="00BE49F1">
        <w:rPr>
          <w:sz w:val="24"/>
          <w:szCs w:val="24"/>
        </w:rPr>
        <w:fldChar w:fldCharType="begin"/>
      </w:r>
      <w:r w:rsidR="00BE49F1" w:rsidRPr="00BE49F1">
        <w:rPr>
          <w:sz w:val="24"/>
          <w:szCs w:val="24"/>
        </w:rPr>
        <w:instrText xml:space="preserve"> ADDIN EN.CITE &lt;EndNote&gt;&lt;Cite&gt;&lt;Author&gt;Chown&lt;/Author&gt;&lt;Year&gt;2011&lt;/Year&gt;&lt;RecNum&gt;2903&lt;/RecNum&gt;&lt;DisplayText&gt;(Chown et al., 2011)&lt;/DisplayText&gt;&lt;record&gt;&lt;rec-number&gt;2903&lt;/rec-number&gt;&lt;foreign-keys&gt;&lt;key app="EN" db-id="zx9wdpfpwwv5vper9s9vrwzkp2seaxa0z9fr" timestamp="1427725255"&gt;2903&lt;/key&gt;&lt;/foreign-keys&gt;&lt;ref-type name="Journal Article"&gt;17&lt;/ref-type&gt;&lt;contributors&gt;&lt;authors&gt;&lt;author&gt;Chown, S. L.&lt;/author&gt;&lt;author&gt;Sorensen, J. G.&lt;/author&gt;&lt;author&gt;Terblanche, J. S.&lt;/author&gt;&lt;/authors&gt;&lt;/contributors&gt;&lt;auth-address&gt;Centre for Invasion Biology, Department of Botany and Zoology, Stellenbosch University, Private Bag X1, Matieland 7602, South Africa. slchown@sun.ac.za&lt;/auth-address&gt;&lt;titles&gt;&lt;title&gt;Water loss in insects: an environmental change perspective&lt;/title&gt;&lt;secondary-title&gt;J Insect Physiol&lt;/secondary-title&gt;&lt;alt-title&gt;Journal of insect physiology&lt;/alt-title&gt;&lt;/titles&gt;&lt;periodical&gt;&lt;full-title&gt;J Insect Physiol&lt;/full-title&gt;&lt;abbr-1&gt;Journal of insect physiology&lt;/abbr-1&gt;&lt;/periodical&gt;&lt;alt-periodical&gt;&lt;full-title&gt;J Insect Physiol&lt;/full-title&gt;&lt;abbr-1&gt;Journal of insect physiology&lt;/abbr-1&gt;&lt;/alt-periodical&gt;&lt;pages&gt;1070-84&lt;/pages&gt;&lt;volume&gt;57&lt;/volume&gt;&lt;number&gt;8&lt;/number&gt;&lt;edition&gt;2011/06/07&lt;/edition&gt;&lt;keywords&gt;&lt;keyword&gt;Adaptation, Physiological&lt;/keyword&gt;&lt;keyword&gt;Animals&lt;/keyword&gt;&lt;keyword&gt;*Behavior, Animal&lt;/keyword&gt;&lt;keyword&gt;Biological Evolution&lt;/keyword&gt;&lt;keyword&gt;*Climate Change&lt;/keyword&gt;&lt;keyword&gt;*Environment&lt;/keyword&gt;&lt;keyword&gt;Homeostasis&lt;/keyword&gt;&lt;keyword&gt;Insects/*physiology&lt;/keyword&gt;&lt;keyword&gt;Perception&lt;/keyword&gt;&lt;keyword&gt;Water/*physiology&lt;/keyword&gt;&lt;/keywords&gt;&lt;dates&gt;&lt;year&gt;2011&lt;/year&gt;&lt;pub-dates&gt;&lt;date&gt;Aug&lt;/date&gt;&lt;/pub-dates&gt;&lt;/dates&gt;&lt;isbn&gt;1879-1611 (Electronic)&amp;#xD;0022-1910 (Linking)&lt;/isbn&gt;&lt;accession-num&gt;21640726&lt;/accession-num&gt;&lt;work-type&gt;Portraits&amp;#xD;Research Support, Non-U.S. Gov&amp;apos;t&amp;#xD;Review&lt;/work-type&gt;&lt;urls&gt;&lt;related-urls&gt;&lt;url&gt;http://www.ncbi.nlm.nih.gov/pubmed/21640726&lt;/url&gt;&lt;/related-urls&gt;&lt;/urls&gt;&lt;electronic-resource-num&gt;10.1016/j.jinsphys.2011.05.004&lt;/electronic-resource-num&gt;&lt;/record&gt;&lt;/Cite&gt;&lt;/EndNote&gt;</w:instrText>
      </w:r>
      <w:r w:rsidR="00BE49F1" w:rsidRPr="00BE49F1">
        <w:rPr>
          <w:sz w:val="24"/>
          <w:szCs w:val="24"/>
        </w:rPr>
        <w:fldChar w:fldCharType="separate"/>
      </w:r>
      <w:r w:rsidR="00BE49F1" w:rsidRPr="00BE49F1">
        <w:rPr>
          <w:noProof/>
          <w:sz w:val="24"/>
          <w:szCs w:val="24"/>
        </w:rPr>
        <w:t>(Chown et al., 2011)</w:t>
      </w:r>
      <w:r w:rsidR="00BE49F1" w:rsidRPr="00BE49F1">
        <w:rPr>
          <w:sz w:val="24"/>
          <w:szCs w:val="24"/>
        </w:rPr>
        <w:fldChar w:fldCharType="end"/>
      </w:r>
      <w:r w:rsidR="00147CC8" w:rsidRPr="00BE49F1">
        <w:rPr>
          <w:sz w:val="24"/>
          <w:szCs w:val="24"/>
        </w:rPr>
        <w:t xml:space="preserve"> and – in blood-feeding </w:t>
      </w:r>
      <w:ins w:id="79" w:author="Paul Garrity" w:date="2016-09-16T09:04:00Z">
        <w:r w:rsidR="00B23D01">
          <w:rPr>
            <w:sz w:val="24"/>
            <w:szCs w:val="24"/>
          </w:rPr>
          <w:t>spec</w:t>
        </w:r>
        <w:r w:rsidR="008C18EF">
          <w:rPr>
            <w:sz w:val="24"/>
            <w:szCs w:val="24"/>
          </w:rPr>
          <w:t>ies</w:t>
        </w:r>
      </w:ins>
      <w:del w:id="80" w:author="Paul Garrity" w:date="2016-09-16T09:04:00Z">
        <w:r w:rsidR="00147CC8" w:rsidRPr="00BE49F1">
          <w:rPr>
            <w:sz w:val="24"/>
            <w:szCs w:val="24"/>
          </w:rPr>
          <w:delText>disease vectors</w:delText>
        </w:r>
      </w:del>
      <w:r w:rsidR="00147CC8" w:rsidRPr="00BE49F1">
        <w:rPr>
          <w:sz w:val="24"/>
          <w:szCs w:val="24"/>
        </w:rPr>
        <w:t xml:space="preserve"> such as mosquitoes – to locate mammalian hosts </w:t>
      </w:r>
      <w:r w:rsidR="00BE49F1" w:rsidRPr="00BE49F1">
        <w:rPr>
          <w:sz w:val="24"/>
          <w:szCs w:val="24"/>
        </w:rPr>
        <w:fldChar w:fldCharType="begin">
          <w:fldData xml:space="preserve">PEVuZE5vdGU+PENpdGU+PEF1dGhvcj5Ccm93bjwvQXV0aG9yPjxZZWFyPjE5NjY8L1llYXI+PFJl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</w:fldData>
        </w:fldChar>
      </w:r>
      <w:r w:rsidR="00BE49F1" w:rsidRPr="00BE49F1">
        <w:rPr>
          <w:sz w:val="24"/>
          <w:szCs w:val="24"/>
        </w:rPr>
        <w:instrText xml:space="preserve"> ADDIN EN.CITE </w:instrText>
      </w:r>
      <w:r w:rsidR="00BE49F1" w:rsidRPr="00BE49F1">
        <w:rPr>
          <w:sz w:val="24"/>
          <w:szCs w:val="24"/>
        </w:rPr>
        <w:fldChar w:fldCharType="begin">
          <w:fldData xml:space="preserve">PEVuZE5vdGU+PENpdGU+PEF1dGhvcj5Ccm93bjwvQXV0aG9yPjxZZWFyPjE5NjY8L1llYXI+PFJl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</w:fldData>
        </w:fldChar>
      </w:r>
      <w:r w:rsidR="00BE49F1" w:rsidRPr="00BE49F1">
        <w:rPr>
          <w:sz w:val="24"/>
          <w:szCs w:val="24"/>
        </w:rPr>
        <w:instrText xml:space="preserve"> ADDIN EN.CITE.DATA </w: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t>(Brown, 1966; Olanga et al., 2010)</w:t>
      </w:r>
      <w:r w:rsidR="00BE49F1" w:rsidRPr="00BE49F1">
        <w:rPr>
          <w:sz w:val="24"/>
          <w:szCs w:val="24"/>
        </w:rPr>
        <w:fldChar w:fldCharType="end"/>
      </w:r>
      <w:r w:rsidR="00147CC8" w:rsidRPr="00BE49F1">
        <w:rPr>
          <w:sz w:val="24"/>
          <w:szCs w:val="24"/>
        </w:rPr>
        <w:t xml:space="preserve">, the neuronal and molecular basis of this sensory modality </w:t>
      </w:r>
      <w:ins w:id="81" w:author="Paul Garrity" w:date="2016-09-16T09:04:00Z">
        <w:r w:rsidR="00272DFD">
          <w:rPr>
            <w:sz w:val="24"/>
            <w:szCs w:val="24"/>
          </w:rPr>
          <w:t>is poorly understood</w:t>
        </w:r>
        <w:r w:rsidR="00147CC8" w:rsidRPr="00BE49F1">
          <w:rPr>
            <w:sz w:val="24"/>
            <w:szCs w:val="24"/>
          </w:rPr>
          <w:t>.</w:t>
        </w:r>
      </w:ins>
      <w:del w:id="82" w:author="Paul Garrity" w:date="2016-09-16T09:04:00Z">
        <w:r w:rsidR="0006073D" w:rsidRPr="00BE49F1">
          <w:rPr>
            <w:sz w:val="24"/>
            <w:szCs w:val="24"/>
          </w:rPr>
          <w:delText>has been largely mysterious</w:delText>
        </w:r>
        <w:r w:rsidR="00147CC8" w:rsidRPr="00BE49F1">
          <w:rPr>
            <w:sz w:val="24"/>
            <w:szCs w:val="24"/>
          </w:rPr>
          <w:delText>.</w:delText>
        </w:r>
      </w:del>
      <w:r w:rsidR="00147CC8" w:rsidRPr="00BE49F1">
        <w:rPr>
          <w:sz w:val="24"/>
          <w:szCs w:val="24"/>
        </w:rPr>
        <w:t xml:space="preserve"> Hygrosensitive neurons have been identified electrophysiologically in large insects </w:t>
      </w:r>
      <w:r w:rsidR="00BE49F1" w:rsidRPr="00BE49F1">
        <w:rPr>
          <w:sz w:val="24"/>
          <w:szCs w:val="24"/>
        </w:rPr>
        <w:fldChar w:fldCharType="begin">
          <w:fldData xml:space="preserve">PEVuZE5vdGU+PENpdGU+PEF1dGhvcj5UaWNoeTwvQXV0aG9yPjxZZWFyPjIwMDE8L1llYXI+PFJl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</w:fldData>
        </w:fldChar>
      </w:r>
      <w:r w:rsidR="00BE49F1" w:rsidRPr="00BE49F1">
        <w:rPr>
          <w:sz w:val="24"/>
          <w:szCs w:val="24"/>
        </w:rPr>
        <w:instrText xml:space="preserve"> ADDIN EN.CITE </w:instrText>
      </w:r>
      <w:r w:rsidR="00BE49F1" w:rsidRPr="00BE49F1">
        <w:rPr>
          <w:sz w:val="24"/>
          <w:szCs w:val="24"/>
        </w:rPr>
        <w:fldChar w:fldCharType="begin">
          <w:fldData xml:space="preserve">PEVuZE5vdGU+PENpdGU+PEF1dGhvcj5UaWNoeTwvQXV0aG9yPjxZZWFyPjIwMDE8L1llYXI+PFJl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</w:fldData>
        </w:fldChar>
      </w:r>
      <w:r w:rsidR="00BE49F1" w:rsidRPr="00BE49F1">
        <w:rPr>
          <w:sz w:val="24"/>
          <w:szCs w:val="24"/>
        </w:rPr>
        <w:instrText xml:space="preserve"> ADDIN EN.CITE.DATA </w: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t>(Tichy and Gingl, 2001; Tichy and Kallina, 2010)</w:t>
      </w:r>
      <w:r w:rsidR="00BE49F1" w:rsidRPr="00BE49F1">
        <w:rPr>
          <w:sz w:val="24"/>
          <w:szCs w:val="24"/>
        </w:rPr>
        <w:fldChar w:fldCharType="end"/>
      </w:r>
      <w:r w:rsidR="00147CC8" w:rsidRPr="00BE49F1">
        <w:rPr>
          <w:sz w:val="24"/>
          <w:szCs w:val="24"/>
        </w:rPr>
        <w:t xml:space="preserve">, but their behavioral </w:t>
      </w:r>
      <w:ins w:id="83" w:author="Paul Garrity" w:date="2016-09-16T09:04:00Z">
        <w:r w:rsidR="004D72B1">
          <w:rPr>
            <w:sz w:val="24"/>
            <w:szCs w:val="24"/>
          </w:rPr>
          <w:t>role</w:t>
        </w:r>
      </w:ins>
      <w:del w:id="84" w:author="Paul Garrity" w:date="2016-09-16T09:04:00Z">
        <w:r w:rsidR="00147CC8" w:rsidRPr="00BE49F1">
          <w:rPr>
            <w:sz w:val="24"/>
            <w:szCs w:val="24"/>
          </w:rPr>
          <w:delText>relevance</w:delText>
        </w:r>
      </w:del>
      <w:r w:rsidR="00147CC8" w:rsidRPr="00BE49F1">
        <w:rPr>
          <w:sz w:val="24"/>
          <w:szCs w:val="24"/>
        </w:rPr>
        <w:t xml:space="preserve"> has been hard to determine. In </w:t>
      </w:r>
      <w:r w:rsidR="00147CC8" w:rsidRPr="00BE49F1">
        <w:rPr>
          <w:i/>
          <w:sz w:val="24"/>
          <w:szCs w:val="24"/>
        </w:rPr>
        <w:t>Drosophila</w:t>
      </w:r>
      <w:r w:rsidR="00147CC8" w:rsidRPr="00BE49F1">
        <w:rPr>
          <w:sz w:val="24"/>
          <w:szCs w:val="24"/>
        </w:rPr>
        <w:t>, the antenna has long been suspected to be an important hygrosensory organ</w:t>
      </w:r>
      <w:r w:rsidR="00B17F44" w:rsidRPr="00BE49F1">
        <w:rPr>
          <w:sz w:val="24"/>
          <w:szCs w:val="24"/>
        </w:rPr>
        <w:t xml:space="preserve"> </w:t>
      </w:r>
      <w:r w:rsidR="00BE49F1" w:rsidRPr="00BE49F1">
        <w:rPr>
          <w:sz w:val="24"/>
          <w:szCs w:val="24"/>
        </w:rPr>
        <w:fldChar w:fldCharType="begin">
          <w:fldData xml:space="preserve">PEVuZE5vdGU+PENpdGU+PEF1dGhvcj5QZXJ0dHVuZW48L0F1dGhvcj48WWVhcj4xOTU4PC9ZZWFy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</w:fldData>
        </w:fldChar>
      </w:r>
      <w:r w:rsidR="00BE49F1" w:rsidRPr="00BE49F1">
        <w:rPr>
          <w:sz w:val="24"/>
          <w:szCs w:val="24"/>
        </w:rPr>
        <w:instrText xml:space="preserve"> ADDIN EN.CITE </w:instrText>
      </w:r>
      <w:r w:rsidR="00BE49F1" w:rsidRPr="00BE49F1">
        <w:rPr>
          <w:sz w:val="24"/>
          <w:szCs w:val="24"/>
        </w:rPr>
        <w:fldChar w:fldCharType="begin">
          <w:fldData xml:space="preserve">PEVuZE5vdGU+PENpdGU+PEF1dGhvcj5QZXJ0dHVuZW48L0F1dGhvcj48WWVhcj4xOTU4PC9ZZWFy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</w:fldData>
        </w:fldChar>
      </w:r>
      <w:r w:rsidR="00BE49F1" w:rsidRPr="00BE49F1">
        <w:rPr>
          <w:sz w:val="24"/>
          <w:szCs w:val="24"/>
        </w:rPr>
        <w:instrText xml:space="preserve"> ADDIN EN.CITE.DATA </w: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t xml:space="preserve">(Perttunen and Syrjamaki, 1958; Sayeed and Benzer, </w:t>
      </w:r>
      <w:r w:rsidR="00BE49F1" w:rsidRPr="00BE49F1">
        <w:rPr>
          <w:noProof/>
          <w:sz w:val="24"/>
          <w:szCs w:val="24"/>
        </w:rPr>
        <w:lastRenderedPageBreak/>
        <w:t>1996)</w:t>
      </w:r>
      <w:r w:rsidR="00BE49F1" w:rsidRPr="00BE49F1">
        <w:rPr>
          <w:sz w:val="24"/>
          <w:szCs w:val="24"/>
        </w:rPr>
        <w:fldChar w:fldCharType="end"/>
      </w:r>
      <w:r w:rsidR="00147CC8" w:rsidRPr="00BE49F1">
        <w:rPr>
          <w:sz w:val="24"/>
          <w:szCs w:val="24"/>
        </w:rPr>
        <w:t xml:space="preserve">, but there has been little consensus on the relevant populations of neurons and sensory receptors </w:t>
      </w:r>
      <w:r w:rsidR="00BE49F1" w:rsidRPr="00BE49F1">
        <w:rPr>
          <w:sz w:val="24"/>
          <w:szCs w:val="24"/>
        </w:rPr>
        <w:fldChar w:fldCharType="begin">
          <w:fldData xml:space="preserve">PEVuZE5vdGU+PENpdGU+PEF1dGhvcj5ZYW88L0F1dGhvcj48WWVhcj4yMDA1PC9ZZWFyPjxSZWNO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</w:fldData>
        </w:fldChar>
      </w:r>
      <w:r w:rsidR="00BE49F1" w:rsidRPr="00BE49F1">
        <w:rPr>
          <w:sz w:val="24"/>
          <w:szCs w:val="24"/>
        </w:rPr>
        <w:instrText xml:space="preserve"> ADDIN EN.CITE </w:instrText>
      </w:r>
      <w:r w:rsidR="00BE49F1" w:rsidRPr="00BE49F1">
        <w:rPr>
          <w:sz w:val="24"/>
          <w:szCs w:val="24"/>
        </w:rPr>
        <w:fldChar w:fldCharType="begin">
          <w:fldData xml:space="preserve">PEVuZE5vdGU+PENpdGU+PEF1dGhvcj5ZYW88L0F1dGhvcj48WWVhcj4yMDA1PC9ZZWFyPjxSZWNO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</w:fldData>
        </w:fldChar>
      </w:r>
      <w:r w:rsidR="00BE49F1" w:rsidRPr="00BE49F1">
        <w:rPr>
          <w:sz w:val="24"/>
          <w:szCs w:val="24"/>
        </w:rPr>
        <w:instrText xml:space="preserve"> ADDIN EN.CITE.DATA </w: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t>(Ji and Zhu, 2015; Liu et al., 2007; Yao et al., 2005)</w:t>
      </w:r>
      <w:r w:rsidR="00BE49F1" w:rsidRPr="00BE49F1">
        <w:rPr>
          <w:sz w:val="24"/>
          <w:szCs w:val="24"/>
        </w:rPr>
        <w:fldChar w:fldCharType="end"/>
      </w:r>
      <w:r w:rsidR="00147CC8" w:rsidRPr="00BE49F1">
        <w:rPr>
          <w:sz w:val="24"/>
          <w:szCs w:val="24"/>
        </w:rPr>
        <w:t xml:space="preserve">. </w:t>
      </w:r>
      <w:ins w:id="85" w:author="Paul Garrity" w:date="2016-09-16T09:04:00Z">
        <w:r w:rsidR="00CB3335">
          <w:rPr>
            <w:sz w:val="24"/>
            <w:szCs w:val="24"/>
          </w:rPr>
          <w:t>W</w:t>
        </w:r>
        <w:r w:rsidR="00803289">
          <w:rPr>
            <w:sz w:val="24"/>
            <w:szCs w:val="24"/>
          </w:rPr>
          <w:t>e</w:t>
        </w:r>
      </w:ins>
      <w:del w:id="86" w:author="Paul Garrity" w:date="2016-09-16T09:04:00Z">
        <w:r w:rsidR="00147CC8" w:rsidRPr="00BE49F1">
          <w:rPr>
            <w:sz w:val="24"/>
            <w:szCs w:val="24"/>
          </w:rPr>
          <w:delText>The TRP channels Nanchung and Waterwitch</w:delText>
        </w:r>
      </w:del>
      <w:r w:rsidR="00147CC8" w:rsidRPr="00BE49F1">
        <w:rPr>
          <w:sz w:val="24"/>
          <w:szCs w:val="24"/>
        </w:rPr>
        <w:t xml:space="preserve"> have </w:t>
      </w:r>
      <w:ins w:id="87" w:author="Paul Garrity" w:date="2016-09-16T09:04:00Z">
        <w:r w:rsidR="008058C8">
          <w:rPr>
            <w:sz w:val="24"/>
            <w:szCs w:val="24"/>
          </w:rPr>
          <w:t>identif</w:t>
        </w:r>
        <w:r w:rsidR="00CB3335">
          <w:rPr>
            <w:sz w:val="24"/>
            <w:szCs w:val="24"/>
          </w:rPr>
          <w:t>ied</w:t>
        </w:r>
        <w:r w:rsidR="008058C8">
          <w:rPr>
            <w:sz w:val="24"/>
            <w:szCs w:val="24"/>
          </w:rPr>
          <w:t xml:space="preserve"> a discrete population of dry-activated hygroreceptors</w:t>
        </w:r>
      </w:ins>
      <w:del w:id="88" w:author="Paul Garrity" w:date="2016-09-16T09:04:00Z">
        <w:r w:rsidR="00147CC8" w:rsidRPr="00BE49F1">
          <w:rPr>
            <w:sz w:val="24"/>
            <w:szCs w:val="24"/>
          </w:rPr>
          <w:delText xml:space="preserve">been suggested to contribute to hygrosensory behavior in </w:delText>
        </w:r>
        <w:r w:rsidR="00147CC8" w:rsidRPr="00BE49F1">
          <w:rPr>
            <w:i/>
            <w:sz w:val="24"/>
            <w:szCs w:val="24"/>
          </w:rPr>
          <w:delText>Drosophila</w:delText>
        </w:r>
        <w:r w:rsidR="00147CC8" w:rsidRPr="00BE49F1">
          <w:rPr>
            <w:sz w:val="24"/>
            <w:szCs w:val="24"/>
          </w:rPr>
          <w:delText xml:space="preserve"> </w:delText>
        </w:r>
        <w:r w:rsidR="00BE49F1" w:rsidRPr="00BE49F1">
          <w:rPr>
            <w:sz w:val="24"/>
            <w:szCs w:val="24"/>
          </w:rPr>
          <w:fldChar w:fldCharType="begin">
            <w:fldData xml:space="preserve">PEVuZE5vdGU+PENpdGU+PEF1dGhvcj5MaXU8L0F1dGhvcj48WWVhcj4yMDA3PC9ZZWFyPjxSZWNO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</w:fldData>
          </w:fldChar>
        </w:r>
        <w:r w:rsidR="00BE49F1" w:rsidRPr="00BE49F1">
          <w:rPr>
            <w:sz w:val="24"/>
            <w:szCs w:val="24"/>
          </w:rPr>
          <w:delInstrText xml:space="preserve"> ADDIN EN.CITE </w:delInstrText>
        </w:r>
        <w:r w:rsidR="00BE49F1" w:rsidRPr="00BE49F1">
          <w:rPr>
            <w:sz w:val="24"/>
            <w:szCs w:val="24"/>
          </w:rPr>
          <w:fldChar w:fldCharType="begin">
            <w:fldData xml:space="preserve">PEVuZE5vdGU+PENpdGU+PEF1dGhvcj5MaXU8L0F1dGhvcj48WWVhcj4yMDA3PC9ZZWFyPjxSZWNO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</w:fldData>
          </w:fldChar>
        </w:r>
        <w:r w:rsidR="00BE49F1" w:rsidRPr="00BE49F1">
          <w:rPr>
            <w:sz w:val="24"/>
            <w:szCs w:val="24"/>
          </w:rPr>
          <w:delInstrText xml:space="preserve"> ADDIN EN.CITE.DATA </w:del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delText>(Liu et al., 2007)</w:delText>
        </w:r>
        <w:r w:rsidR="00BE49F1" w:rsidRPr="00BE49F1">
          <w:rPr>
            <w:sz w:val="24"/>
            <w:szCs w:val="24"/>
          </w:rPr>
          <w:fldChar w:fldCharType="end"/>
        </w:r>
        <w:r w:rsidR="00147CC8" w:rsidRPr="00BE49F1">
          <w:rPr>
            <w:sz w:val="24"/>
            <w:szCs w:val="24"/>
          </w:rPr>
          <w:delText>, but these appear to be broadly expressed</w:delText>
        </w:r>
      </w:del>
      <w:r w:rsidR="00147CC8" w:rsidRPr="00BE49F1">
        <w:rPr>
          <w:sz w:val="24"/>
          <w:szCs w:val="24"/>
        </w:rPr>
        <w:t xml:space="preserve"> in the </w:t>
      </w:r>
      <w:ins w:id="89" w:author="Paul Garrity" w:date="2016-09-16T09:04:00Z">
        <w:r w:rsidR="008058C8">
          <w:rPr>
            <w:sz w:val="24"/>
            <w:szCs w:val="24"/>
          </w:rPr>
          <w:t>sacculus</w:t>
        </w:r>
        <w:r w:rsidR="009A3986">
          <w:rPr>
            <w:sz w:val="24"/>
            <w:szCs w:val="24"/>
          </w:rPr>
          <w:t xml:space="preserve"> </w:t>
        </w:r>
        <w:r w:rsidR="0004251A">
          <w:rPr>
            <w:sz w:val="24"/>
            <w:szCs w:val="24"/>
          </w:rPr>
          <w:t>that express</w:t>
        </w:r>
      </w:ins>
      <w:del w:id="90" w:author="Paul Garrity" w:date="2016-09-16T09:04:00Z">
        <w:r w:rsidR="00147CC8" w:rsidRPr="00BE49F1">
          <w:rPr>
            <w:sz w:val="24"/>
            <w:szCs w:val="24"/>
          </w:rPr>
          <w:delText>antenna, and there has been no direct physiological analysis of the cells expressing these channels. Our characterization of</w:delText>
        </w:r>
      </w:del>
      <w:r w:rsidR="00147CC8" w:rsidRPr="00BE49F1">
        <w:rPr>
          <w:sz w:val="24"/>
          <w:szCs w:val="24"/>
        </w:rPr>
        <w:t xml:space="preserve"> IR40a/IR93a/IR25a</w:t>
      </w:r>
      <w:ins w:id="91" w:author="Paul Garrity" w:date="2016-09-16T09:04:00Z">
        <w:r w:rsidR="00162E57">
          <w:rPr>
            <w:sz w:val="24"/>
            <w:szCs w:val="24"/>
          </w:rPr>
          <w:t>.</w:t>
        </w:r>
        <w:r w:rsidR="00147CC8" w:rsidRPr="00BE49F1">
          <w:rPr>
            <w:sz w:val="24"/>
            <w:szCs w:val="24"/>
          </w:rPr>
          <w:t xml:space="preserve"> </w:t>
        </w:r>
        <w:r w:rsidR="00BF3A16">
          <w:rPr>
            <w:sz w:val="24"/>
            <w:szCs w:val="24"/>
          </w:rPr>
          <w:t>T</w:t>
        </w:r>
        <w:r w:rsidR="00147CC8" w:rsidRPr="00BE49F1">
          <w:rPr>
            <w:sz w:val="24"/>
            <w:szCs w:val="24"/>
          </w:rPr>
          <w:t xml:space="preserve">ogether </w:t>
        </w:r>
        <w:r w:rsidR="00F5674F">
          <w:rPr>
            <w:sz w:val="24"/>
            <w:szCs w:val="24"/>
          </w:rPr>
          <w:t>with</w:t>
        </w:r>
      </w:ins>
      <w:del w:id="92" w:author="Paul Garrity" w:date="2016-09-16T09:04:00Z">
        <w:r w:rsidR="00147CC8" w:rsidRPr="00BE49F1">
          <w:rPr>
            <w:sz w:val="24"/>
            <w:szCs w:val="24"/>
          </w:rPr>
          <w:delText>-expressing sacculus neurons, together with data from</w:delText>
        </w:r>
      </w:del>
      <w:r w:rsidR="00147CC8" w:rsidRPr="00BE49F1">
        <w:rPr>
          <w:sz w:val="24"/>
          <w:szCs w:val="24"/>
        </w:rPr>
        <w:t xml:space="preserve"> an independent study</w:t>
      </w:r>
      <w:r w:rsidR="003864AE" w:rsidRPr="00BE49F1">
        <w:rPr>
          <w:sz w:val="24"/>
          <w:szCs w:val="24"/>
        </w:rPr>
        <w:t xml:space="preserve"> </w:t>
      </w:r>
      <w:r w:rsidR="00BE49F1" w:rsidRPr="00BE49F1">
        <w:rPr>
          <w:sz w:val="24"/>
          <w:szCs w:val="24"/>
        </w:rPr>
        <w:fldChar w:fldCharType="begin"/>
      </w:r>
      <w:r w:rsidR="00BE49F1" w:rsidRPr="00BE49F1">
        <w:rPr>
          <w:sz w:val="24"/>
          <w:szCs w:val="24"/>
        </w:rPr>
        <w:instrText xml:space="preserve"> ADDIN EN.CITE &lt;EndNote&gt;&lt;Cite&gt;&lt;Author&gt;Enjin&lt;/Author&gt;&lt;Year&gt;2016&lt;/Year&gt;&lt;RecNum&gt;3343&lt;/RecNum&gt;&lt;DisplayText&gt;(Enjin et al., 2016)&lt;/DisplayText&gt;&lt;record&gt;&lt;rec-number&gt;3343&lt;/rec-number&gt;&lt;foreign-keys&gt;&lt;key app="EN" db-id="zx9wdpfpwwv5vper9s9vrwzkp2seaxa0z9fr" timestamp="1462844436"&gt;3343&lt;/key&gt;&lt;/foreign-keys&gt;&lt;ref-type name="Journal Article"&gt;17&lt;/ref-type&gt;&lt;contributors&gt;&lt;authors&gt;&lt;author&gt;Enjin, A.&lt;/author&gt;&lt;author&gt;Zaharieva, E.E.&lt;/author&gt;&lt;author&gt;Frank, D. D.&lt;/author&gt;&lt;author&gt;Mansourian, S.&lt;/author&gt;&lt;author&gt;Suh, G. S.&lt;/author&gt;&lt;author&gt;Gallio, M.&lt;/author&gt;&lt;author&gt;Stensmyr, M. C.&lt;/author&gt;&lt;/authors&gt;&lt;/contributors&gt;&lt;titles&gt;&lt;title&gt;Humidity sensing in Drosophila&lt;/title&gt;&lt;secondary-title&gt;Current Biology&lt;/secondary-title&gt;&lt;/titles&gt;&lt;periodical&gt;&lt;full-title&gt;Current Biology&lt;/full-title&gt;&lt;/periodical&gt;&lt;volume&gt;in press&lt;/volume&gt;&lt;dates&gt;&lt;year&gt;2016&lt;/year&gt;&lt;/dates&gt;&lt;urls&gt;&lt;/urls&gt;&lt;/record&gt;&lt;/Cite&gt;&lt;/EndNote&gt;</w:instrText>
      </w:r>
      <w:r w:rsidR="00BE49F1" w:rsidRPr="00BE49F1">
        <w:rPr>
          <w:sz w:val="24"/>
          <w:szCs w:val="24"/>
        </w:rPr>
        <w:fldChar w:fldCharType="separate"/>
      </w:r>
      <w:r w:rsidR="00BE49F1" w:rsidRPr="00BE49F1">
        <w:rPr>
          <w:noProof/>
          <w:sz w:val="24"/>
          <w:szCs w:val="24"/>
        </w:rPr>
        <w:t>(Enjin et al., 2016)</w:t>
      </w:r>
      <w:r w:rsidR="00BE49F1" w:rsidRPr="00BE49F1">
        <w:rPr>
          <w:sz w:val="24"/>
          <w:szCs w:val="24"/>
        </w:rPr>
        <w:fldChar w:fldCharType="end"/>
      </w:r>
      <w:r w:rsidR="00147CC8" w:rsidRPr="00BE49F1">
        <w:rPr>
          <w:sz w:val="24"/>
          <w:szCs w:val="24"/>
        </w:rPr>
        <w:t xml:space="preserve">, </w:t>
      </w:r>
      <w:ins w:id="93" w:author="Paul Garrity" w:date="2016-09-16T09:04:00Z">
        <w:r w:rsidR="00453E98">
          <w:rPr>
            <w:sz w:val="24"/>
            <w:szCs w:val="24"/>
          </w:rPr>
          <w:t xml:space="preserve">our data </w:t>
        </w:r>
      </w:ins>
      <w:r w:rsidR="00147CC8" w:rsidRPr="00BE49F1">
        <w:rPr>
          <w:sz w:val="24"/>
          <w:szCs w:val="24"/>
        </w:rPr>
        <w:t>provide physiological and behavioral evidence supporting these as one pathway that enables flies to distinguish external humidity levels.</w:t>
      </w:r>
      <w:del w:id="94" w:author="Paul Garrity" w:date="2016-09-16T09:04:00Z">
        <w:r w:rsidR="00147CC8" w:rsidRPr="00BE49F1">
          <w:rPr>
            <w:sz w:val="24"/>
            <w:szCs w:val="24"/>
          </w:rPr>
          <w:delText xml:space="preserve"> </w:delText>
        </w:r>
      </w:del>
    </w:p>
    <w:p w14:paraId="3D568B4B" w14:textId="22256FF8" w:rsidR="00147CC8" w:rsidRPr="00BE49F1" w:rsidRDefault="00147CC8" w:rsidP="00147CC8">
      <w:pPr>
        <w:spacing w:line="480" w:lineRule="auto"/>
        <w:ind w:firstLine="720"/>
        <w:rPr>
          <w:sz w:val="24"/>
          <w:szCs w:val="24"/>
        </w:rPr>
      </w:pPr>
      <w:r w:rsidRPr="00BE49F1">
        <w:rPr>
          <w:sz w:val="24"/>
          <w:szCs w:val="24"/>
        </w:rPr>
        <w:t>In addition to the roles of IR93a in cool and dry sensing, it is very likely that this receptor defines additional sensory pathways. Our expression analysis has identified IR93a-positive cells that do not express IR21a or IR40a, such as non-DOCCs in the larval dorsal organ (</w:t>
      </w:r>
      <w:r w:rsidR="00C248E6" w:rsidRPr="00BE49F1">
        <w:rPr>
          <w:sz w:val="24"/>
          <w:szCs w:val="24"/>
        </w:rPr>
        <w:t>Figure</w:t>
      </w:r>
      <w:r w:rsidRPr="00BE49F1">
        <w:rPr>
          <w:sz w:val="24"/>
          <w:szCs w:val="24"/>
        </w:rPr>
        <w:t xml:space="preserve"> 1</w:t>
      </w:r>
      <w:r w:rsidR="00243E61" w:rsidRPr="00BE49F1">
        <w:rPr>
          <w:sz w:val="24"/>
          <w:szCs w:val="24"/>
        </w:rPr>
        <w:t>c</w:t>
      </w:r>
      <w:r w:rsidRPr="00BE49F1">
        <w:rPr>
          <w:sz w:val="24"/>
          <w:szCs w:val="24"/>
        </w:rPr>
        <w:t xml:space="preserve">). Moreover, the milder hygrosensory </w:t>
      </w:r>
      <w:r w:rsidR="00210812" w:rsidRPr="00BE49F1">
        <w:rPr>
          <w:sz w:val="24"/>
          <w:szCs w:val="24"/>
        </w:rPr>
        <w:t xml:space="preserve">behavior </w:t>
      </w:r>
      <w:r w:rsidRPr="00BE49F1">
        <w:rPr>
          <w:sz w:val="24"/>
          <w:szCs w:val="24"/>
        </w:rPr>
        <w:t xml:space="preserve">phenotype of our protein null </w:t>
      </w:r>
      <w:r w:rsidRPr="00BE49F1">
        <w:rPr>
          <w:i/>
          <w:sz w:val="24"/>
          <w:szCs w:val="24"/>
        </w:rPr>
        <w:t xml:space="preserve">Ir40a </w:t>
      </w:r>
      <w:r w:rsidRPr="00BE49F1">
        <w:rPr>
          <w:sz w:val="24"/>
          <w:szCs w:val="24"/>
        </w:rPr>
        <w:t xml:space="preserve">mutants compared to </w:t>
      </w:r>
      <w:r w:rsidRPr="00BE49F1">
        <w:rPr>
          <w:i/>
          <w:sz w:val="24"/>
          <w:szCs w:val="24"/>
        </w:rPr>
        <w:t xml:space="preserve">Ir93a </w:t>
      </w:r>
      <w:r w:rsidRPr="00BE49F1">
        <w:rPr>
          <w:sz w:val="24"/>
          <w:szCs w:val="24"/>
        </w:rPr>
        <w:t xml:space="preserve">(or </w:t>
      </w:r>
      <w:r w:rsidRPr="00BE49F1">
        <w:rPr>
          <w:i/>
          <w:sz w:val="24"/>
          <w:szCs w:val="24"/>
        </w:rPr>
        <w:t>Ir25a</w:t>
      </w:r>
      <w:r w:rsidRPr="00BE49F1">
        <w:rPr>
          <w:sz w:val="24"/>
          <w:szCs w:val="24"/>
        </w:rPr>
        <w:t>)</w:t>
      </w:r>
      <w:r w:rsidRPr="00BE49F1">
        <w:rPr>
          <w:i/>
          <w:sz w:val="24"/>
          <w:szCs w:val="24"/>
        </w:rPr>
        <w:t xml:space="preserve"> </w:t>
      </w:r>
      <w:r w:rsidRPr="00BE49F1">
        <w:rPr>
          <w:sz w:val="24"/>
          <w:szCs w:val="24"/>
        </w:rPr>
        <w:t xml:space="preserve">mutants hints that IR93a may have broader roles in this sensory modality than acting exclusively with IR40a. </w:t>
      </w:r>
      <w:ins w:id="95" w:author="Paul Garrity" w:date="2016-09-16T09:04:00Z">
        <w:r w:rsidR="00A541D2">
          <w:rPr>
            <w:sz w:val="24"/>
            <w:szCs w:val="24"/>
          </w:rPr>
          <w:t>T</w:t>
        </w:r>
        <w:r w:rsidRPr="00BE49F1">
          <w:rPr>
            <w:sz w:val="24"/>
            <w:szCs w:val="24"/>
          </w:rPr>
          <w:t>he</w:t>
        </w:r>
      </w:ins>
      <w:del w:id="96" w:author="Paul Garrity" w:date="2016-09-16T09:04:00Z">
        <w:r w:rsidRPr="00BE49F1">
          <w:rPr>
            <w:sz w:val="24"/>
            <w:szCs w:val="24"/>
          </w:rPr>
          <w:delText>Finally, we suspect that the</w:delText>
        </w:r>
      </w:del>
      <w:r w:rsidRPr="00BE49F1">
        <w:rPr>
          <w:sz w:val="24"/>
          <w:szCs w:val="24"/>
        </w:rPr>
        <w:t xml:space="preserve"> populations of IR93a-expressing neurons characterized in this study are themselves </w:t>
      </w:r>
      <w:del w:id="97" w:author="Paul Garrity" w:date="2016-09-16T09:04:00Z">
        <w:r w:rsidRPr="00BE49F1">
          <w:rPr>
            <w:sz w:val="24"/>
            <w:szCs w:val="24"/>
          </w:rPr>
          <w:delText xml:space="preserve">functionally </w:delText>
        </w:r>
      </w:del>
      <w:r w:rsidRPr="00BE49F1">
        <w:rPr>
          <w:sz w:val="24"/>
          <w:szCs w:val="24"/>
        </w:rPr>
        <w:t>heterogeneous. For example, IR40a/IR93a</w:t>
      </w:r>
      <w:ins w:id="98" w:author="Paul Garrity" w:date="2016-09-16T09:04:00Z">
        <w:r w:rsidR="00E3317A">
          <w:rPr>
            <w:sz w:val="24"/>
            <w:szCs w:val="24"/>
          </w:rPr>
          <w:t>/IR</w:t>
        </w:r>
        <w:r w:rsidR="00752928">
          <w:rPr>
            <w:sz w:val="24"/>
            <w:szCs w:val="24"/>
          </w:rPr>
          <w:t>25a</w:t>
        </w:r>
      </w:ins>
      <w:r w:rsidRPr="00BE49F1">
        <w:rPr>
          <w:sz w:val="24"/>
          <w:szCs w:val="24"/>
        </w:rPr>
        <w:t xml:space="preserve">-expressing sacculus neurons </w:t>
      </w:r>
      <w:del w:id="99" w:author="Paul Garrity" w:date="2016-09-16T09:04:00Z">
        <w:r w:rsidRPr="00BE49F1">
          <w:rPr>
            <w:sz w:val="24"/>
            <w:szCs w:val="24"/>
          </w:rPr>
          <w:delText xml:space="preserve">appear to </w:delText>
        </w:r>
      </w:del>
      <w:r w:rsidRPr="00BE49F1">
        <w:rPr>
          <w:sz w:val="24"/>
          <w:szCs w:val="24"/>
        </w:rPr>
        <w:t xml:space="preserve">belong to </w:t>
      </w:r>
      <w:r w:rsidR="00210812" w:rsidRPr="00BE49F1">
        <w:rPr>
          <w:sz w:val="24"/>
          <w:szCs w:val="24"/>
        </w:rPr>
        <w:t xml:space="preserve">two </w:t>
      </w:r>
      <w:r w:rsidRPr="00BE49F1">
        <w:rPr>
          <w:sz w:val="24"/>
          <w:szCs w:val="24"/>
        </w:rPr>
        <w:t>morphologically and physiologically distinct subpopulations</w:t>
      </w:r>
      <w:ins w:id="100" w:author="Paul Garrity" w:date="2016-09-16T09:04:00Z">
        <w:r w:rsidR="00EC6956">
          <w:rPr>
            <w:sz w:val="24"/>
            <w:szCs w:val="24"/>
          </w:rPr>
          <w:t>. A</w:t>
        </w:r>
        <w:r w:rsidR="00EC6956" w:rsidRPr="00BE49F1">
          <w:rPr>
            <w:sz w:val="24"/>
            <w:szCs w:val="24"/>
          </w:rPr>
          <w:t>rm</w:t>
        </w:r>
      </w:ins>
      <w:del w:id="101" w:author="Paul Garrity" w:date="2016-09-16T09:04:00Z">
        <w:r w:rsidRPr="00BE49F1">
          <w:rPr>
            <w:sz w:val="24"/>
            <w:szCs w:val="24"/>
          </w:rPr>
          <w:delText>: “arm”</w:delText>
        </w:r>
      </w:del>
      <w:r w:rsidRPr="00BE49F1">
        <w:rPr>
          <w:sz w:val="24"/>
          <w:szCs w:val="24"/>
        </w:rPr>
        <w:t xml:space="preserve"> neurons </w:t>
      </w:r>
      <w:ins w:id="102" w:author="Paul Garrity" w:date="2016-09-16T09:04:00Z">
        <w:r w:rsidR="000B01D4">
          <w:rPr>
            <w:sz w:val="24"/>
            <w:szCs w:val="24"/>
          </w:rPr>
          <w:t>have contralateral projections</w:t>
        </w:r>
        <w:r w:rsidR="004C3101" w:rsidRPr="00307EF9">
          <w:rPr>
            <w:i/>
            <w:sz w:val="24"/>
            <w:szCs w:val="24"/>
            <w:lang w:val="en-GB"/>
          </w:rPr>
          <w:t xml:space="preserve"> </w:t>
        </w:r>
        <w:r w:rsidR="004C3101" w:rsidRPr="00BE49F1">
          <w:rPr>
            <w:sz w:val="24"/>
            <w:szCs w:val="24"/>
            <w:lang w:val="fr-CH"/>
          </w:rPr>
          <w:fldChar w:fldCharType="begin">
            <w:fldData xml:space="preserve">PEVuZE5vdGU+PENpdGU+PEF1dGhvcj5TaWxiZXJpbmc8L0F1dGhvcj48WWVhcj4yMDExPC9ZZWFy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</w:fldData>
          </w:fldChar>
        </w:r>
        <w:r w:rsidR="004C3101" w:rsidRPr="00307EF9">
          <w:rPr>
            <w:sz w:val="24"/>
            <w:szCs w:val="24"/>
            <w:lang w:val="en-GB"/>
          </w:rPr>
          <w:instrText xml:space="preserve"> ADDIN EN.CITE </w:instrText>
        </w:r>
        <w:r w:rsidR="004C3101" w:rsidRPr="00BE49F1">
          <w:rPr>
            <w:sz w:val="24"/>
            <w:szCs w:val="24"/>
            <w:lang w:val="fr-CH"/>
          </w:rPr>
          <w:fldChar w:fldCharType="begin">
            <w:fldData xml:space="preserve">PEVuZE5vdGU+PENpdGU+PEF1dGhvcj5TaWxiZXJpbmc8L0F1dGhvcj48WWVhcj4yMDExPC9ZZWFy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</w:fldData>
          </w:fldChar>
        </w:r>
        <w:r w:rsidR="004C3101" w:rsidRPr="00307EF9">
          <w:rPr>
            <w:sz w:val="24"/>
            <w:szCs w:val="24"/>
            <w:lang w:val="en-GB"/>
          </w:rPr>
          <w:instrText xml:space="preserve"> ADDIN EN.CITE.DATA </w:instrText>
        </w:r>
        <w:r w:rsidR="004C3101" w:rsidRPr="00BE49F1">
          <w:rPr>
            <w:sz w:val="24"/>
            <w:szCs w:val="24"/>
            <w:lang w:val="fr-CH"/>
          </w:rPr>
        </w:r>
        <w:r w:rsidR="004C3101" w:rsidRPr="00BE49F1">
          <w:rPr>
            <w:sz w:val="24"/>
            <w:szCs w:val="24"/>
            <w:lang w:val="fr-CH"/>
          </w:rPr>
          <w:fldChar w:fldCharType="end"/>
        </w:r>
        <w:r w:rsidR="004C3101" w:rsidRPr="00BE49F1">
          <w:rPr>
            <w:sz w:val="24"/>
            <w:szCs w:val="24"/>
            <w:lang w:val="fr-CH"/>
          </w:rPr>
        </w:r>
        <w:r w:rsidR="004C3101" w:rsidRPr="00BE49F1">
          <w:rPr>
            <w:sz w:val="24"/>
            <w:szCs w:val="24"/>
            <w:lang w:val="fr-CH"/>
          </w:rPr>
          <w:fldChar w:fldCharType="separate"/>
        </w:r>
        <w:r w:rsidR="004C3101" w:rsidRPr="00307EF9">
          <w:rPr>
            <w:noProof/>
            <w:sz w:val="24"/>
            <w:szCs w:val="24"/>
            <w:lang w:val="en-GB"/>
          </w:rPr>
          <w:t>(Silbering et al., 2011)</w:t>
        </w:r>
        <w:r w:rsidR="004C3101" w:rsidRPr="00BE49F1">
          <w:rPr>
            <w:sz w:val="24"/>
            <w:szCs w:val="24"/>
            <w:lang w:val="fr-CH"/>
          </w:rPr>
          <w:fldChar w:fldCharType="end"/>
        </w:r>
        <w:r w:rsidR="004C3101" w:rsidRPr="00307EF9">
          <w:rPr>
            <w:i/>
            <w:sz w:val="24"/>
            <w:szCs w:val="24"/>
            <w:lang w:val="en-GB"/>
          </w:rPr>
          <w:t xml:space="preserve"> </w:t>
        </w:r>
        <w:r w:rsidR="000B01D4">
          <w:rPr>
            <w:sz w:val="24"/>
            <w:szCs w:val="24"/>
          </w:rPr>
          <w:t>and</w:t>
        </w:r>
        <w:r w:rsidRPr="00BE49F1">
          <w:rPr>
            <w:sz w:val="24"/>
            <w:szCs w:val="24"/>
          </w:rPr>
          <w:t xml:space="preserve"> </w:t>
        </w:r>
      </w:ins>
      <w:r w:rsidRPr="00BE49F1">
        <w:rPr>
          <w:sz w:val="24"/>
          <w:szCs w:val="24"/>
        </w:rPr>
        <w:t xml:space="preserve">respond </w:t>
      </w:r>
      <w:ins w:id="103" w:author="Paul Garrity" w:date="2016-09-16T09:04:00Z">
        <w:r w:rsidR="00FF4734">
          <w:rPr>
            <w:sz w:val="24"/>
            <w:szCs w:val="24"/>
          </w:rPr>
          <w:t>robustly</w:t>
        </w:r>
      </w:ins>
      <w:del w:id="104" w:author="Paul Garrity" w:date="2016-09-16T09:04:00Z">
        <w:r w:rsidRPr="00BE49F1">
          <w:rPr>
            <w:sz w:val="24"/>
            <w:szCs w:val="24"/>
          </w:rPr>
          <w:delText>preferentially</w:delText>
        </w:r>
      </w:del>
      <w:r w:rsidRPr="00BE49F1">
        <w:rPr>
          <w:sz w:val="24"/>
          <w:szCs w:val="24"/>
        </w:rPr>
        <w:t xml:space="preserve"> to low humidity, while </w:t>
      </w:r>
      <w:del w:id="105" w:author="Paul Garrity" w:date="2016-09-16T09:04:00Z">
        <w:r w:rsidRPr="00BE49F1">
          <w:rPr>
            <w:sz w:val="24"/>
            <w:szCs w:val="24"/>
          </w:rPr>
          <w:delText>“</w:delText>
        </w:r>
      </w:del>
      <w:r w:rsidRPr="00BE49F1">
        <w:rPr>
          <w:sz w:val="24"/>
          <w:szCs w:val="24"/>
        </w:rPr>
        <w:t>column</w:t>
      </w:r>
      <w:del w:id="106" w:author="Paul Garrity" w:date="2016-09-16T09:04:00Z">
        <w:r w:rsidRPr="00BE49F1">
          <w:rPr>
            <w:sz w:val="24"/>
            <w:szCs w:val="24"/>
          </w:rPr>
          <w:delText>”</w:delText>
        </w:r>
      </w:del>
      <w:r w:rsidRPr="00BE49F1">
        <w:rPr>
          <w:sz w:val="24"/>
          <w:szCs w:val="24"/>
        </w:rPr>
        <w:t xml:space="preserve"> neurons </w:t>
      </w:r>
      <w:ins w:id="107" w:author="Paul Garrity" w:date="2016-09-16T09:04:00Z">
        <w:r w:rsidR="00C8353E">
          <w:rPr>
            <w:sz w:val="24"/>
            <w:szCs w:val="24"/>
          </w:rPr>
          <w:t>project unilaterally</w:t>
        </w:r>
        <w:r w:rsidR="006E4821">
          <w:rPr>
            <w:sz w:val="24"/>
            <w:szCs w:val="24"/>
          </w:rPr>
          <w:t xml:space="preserve"> </w:t>
        </w:r>
        <w:r w:rsidR="004C3101" w:rsidRPr="002C576D">
          <w:rPr>
            <w:sz w:val="24"/>
            <w:szCs w:val="24"/>
            <w:lang w:val="fr-CH"/>
          </w:rPr>
          <w:fldChar w:fldCharType="begin">
            <w:fldData xml:space="preserve">PEVuZE5vdGU+PENpdGU+PEF1dGhvcj5TaWxiZXJpbmc8L0F1dGhvcj48WWVhcj4yMDExPC9ZZWFy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</w:fldData>
          </w:fldChar>
        </w:r>
        <w:r w:rsidR="004C3101" w:rsidRPr="00307EF9">
          <w:rPr>
            <w:sz w:val="24"/>
            <w:szCs w:val="24"/>
            <w:lang w:val="en-GB"/>
          </w:rPr>
          <w:instrText xml:space="preserve"> ADDIN EN.CITE </w:instrText>
        </w:r>
        <w:r w:rsidR="004C3101" w:rsidRPr="002C576D">
          <w:rPr>
            <w:sz w:val="24"/>
            <w:szCs w:val="24"/>
            <w:lang w:val="fr-CH"/>
          </w:rPr>
          <w:fldChar w:fldCharType="begin">
            <w:fldData xml:space="preserve">PEVuZE5vdGU+PENpdGU+PEF1dGhvcj5TaWxiZXJpbmc8L0F1dGhvcj48WWVhcj4yMDExPC9ZZWFy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</w:fldData>
          </w:fldChar>
        </w:r>
        <w:r w:rsidR="004C3101" w:rsidRPr="00307EF9">
          <w:rPr>
            <w:sz w:val="24"/>
            <w:szCs w:val="24"/>
            <w:lang w:val="en-GB"/>
          </w:rPr>
          <w:instrText xml:space="preserve"> ADDIN EN.CITE.DATA </w:instrText>
        </w:r>
        <w:r w:rsidR="004C3101" w:rsidRPr="002C576D">
          <w:rPr>
            <w:sz w:val="24"/>
            <w:szCs w:val="24"/>
            <w:lang w:val="fr-CH"/>
          </w:rPr>
        </w:r>
        <w:r w:rsidR="004C3101" w:rsidRPr="002C576D">
          <w:rPr>
            <w:sz w:val="24"/>
            <w:szCs w:val="24"/>
            <w:lang w:val="fr-CH"/>
          </w:rPr>
          <w:fldChar w:fldCharType="end"/>
        </w:r>
        <w:r w:rsidR="004C3101" w:rsidRPr="002C576D">
          <w:rPr>
            <w:sz w:val="24"/>
            <w:szCs w:val="24"/>
            <w:lang w:val="fr-CH"/>
          </w:rPr>
        </w:r>
        <w:r w:rsidR="004C3101" w:rsidRPr="002C576D">
          <w:rPr>
            <w:sz w:val="24"/>
            <w:szCs w:val="24"/>
            <w:lang w:val="fr-CH"/>
          </w:rPr>
          <w:fldChar w:fldCharType="separate"/>
        </w:r>
        <w:r w:rsidR="004C3101" w:rsidRPr="00307EF9">
          <w:rPr>
            <w:noProof/>
            <w:sz w:val="24"/>
            <w:szCs w:val="24"/>
            <w:lang w:val="en-GB"/>
          </w:rPr>
          <w:t>(Silbering et al., 2011)</w:t>
        </w:r>
        <w:r w:rsidR="004C3101" w:rsidRPr="002C576D">
          <w:rPr>
            <w:sz w:val="24"/>
            <w:szCs w:val="24"/>
            <w:lang w:val="fr-CH"/>
          </w:rPr>
          <w:fldChar w:fldCharType="end"/>
        </w:r>
        <w:r w:rsidR="004C3101" w:rsidRPr="00307EF9">
          <w:rPr>
            <w:i/>
            <w:sz w:val="24"/>
            <w:szCs w:val="24"/>
            <w:lang w:val="en-GB"/>
          </w:rPr>
          <w:t xml:space="preserve"> </w:t>
        </w:r>
        <w:r w:rsidR="00EC6956" w:rsidRPr="002C576D">
          <w:rPr>
            <w:sz w:val="24"/>
            <w:szCs w:val="24"/>
          </w:rPr>
          <w:t xml:space="preserve">and </w:t>
        </w:r>
        <w:r w:rsidR="00333BAE" w:rsidRPr="002C576D">
          <w:rPr>
            <w:sz w:val="24"/>
            <w:szCs w:val="24"/>
          </w:rPr>
          <w:t xml:space="preserve">respond </w:t>
        </w:r>
        <w:r w:rsidR="00E92614" w:rsidRPr="002C576D">
          <w:rPr>
            <w:sz w:val="24"/>
            <w:szCs w:val="24"/>
          </w:rPr>
          <w:t xml:space="preserve">more </w:t>
        </w:r>
        <w:r w:rsidR="00333BAE" w:rsidRPr="002C576D">
          <w:rPr>
            <w:sz w:val="24"/>
            <w:szCs w:val="24"/>
          </w:rPr>
          <w:t>weakly</w:t>
        </w:r>
        <w:r w:rsidR="00C8353E" w:rsidRPr="002C576D">
          <w:rPr>
            <w:sz w:val="24"/>
            <w:szCs w:val="24"/>
          </w:rPr>
          <w:t xml:space="preserve"> to humidity</w:t>
        </w:r>
        <w:r w:rsidR="008340A9">
          <w:rPr>
            <w:sz w:val="24"/>
            <w:szCs w:val="24"/>
          </w:rPr>
          <w:t>,</w:t>
        </w:r>
        <w:r w:rsidR="00FC4D8A" w:rsidRPr="002C576D">
          <w:rPr>
            <w:sz w:val="24"/>
            <w:szCs w:val="24"/>
          </w:rPr>
          <w:t xml:space="preserve"> as well as</w:t>
        </w:r>
        <w:r w:rsidR="00F44617" w:rsidRPr="002C576D">
          <w:rPr>
            <w:sz w:val="24"/>
            <w:szCs w:val="24"/>
          </w:rPr>
          <w:t xml:space="preserve"> displaying </w:t>
        </w:r>
        <w:r w:rsidR="004032B3" w:rsidRPr="002C576D">
          <w:rPr>
            <w:sz w:val="24"/>
            <w:szCs w:val="24"/>
          </w:rPr>
          <w:t xml:space="preserve">mild </w:t>
        </w:r>
        <w:r w:rsidR="005072E7" w:rsidRPr="002C576D">
          <w:rPr>
            <w:sz w:val="24"/>
            <w:szCs w:val="24"/>
          </w:rPr>
          <w:t>thermosensitivity</w:t>
        </w:r>
        <w:r w:rsidR="00B94F13" w:rsidRPr="002C576D">
          <w:rPr>
            <w:sz w:val="24"/>
            <w:szCs w:val="24"/>
          </w:rPr>
          <w:t xml:space="preserve"> </w:t>
        </w:r>
        <w:r w:rsidR="002C576D" w:rsidRPr="002C576D">
          <w:rPr>
            <w:sz w:val="24"/>
            <w:szCs w:val="24"/>
          </w:rPr>
          <w:fldChar w:fldCharType="begin"/>
        </w:r>
        <w:r w:rsidR="002C576D" w:rsidRPr="002C576D">
          <w:rPr>
            <w:sz w:val="24"/>
            <w:szCs w:val="24"/>
          </w:rPr>
          <w:instrText xml:space="preserve"> ADDIN EN.CITE &lt;EndNote&gt;&lt;Cite&gt;&lt;Author&gt;Enjin&lt;/Author&gt;&lt;Year&gt;2016&lt;/Year&gt;&lt;RecNum&gt;3343&lt;/RecNum&gt;&lt;DisplayText&gt;(Enjin et al., 2016)&lt;/DisplayText&gt;&lt;record&gt;&lt;rec-number&gt;3343&lt;/rec-number&gt;&lt;foreign-keys&gt;&lt;key app="EN" db-id="zx9wdpfpwwv5vper9s9vrwzkp2seaxa0z9fr" timestamp="1462844436"&gt;3343&lt;/key&gt;&lt;/foreign-keys&gt;&lt;ref-type name="Journal Article"&gt;17&lt;/ref-type&gt;&lt;contributors&gt;&lt;authors&gt;&lt;author&gt;Enjin, A.&lt;/author&gt;&lt;author&gt;Zaharieva, E.E.&lt;/author&gt;&lt;author&gt;Frank, D. D.&lt;/author&gt;&lt;author&gt;Mansourian, S.&lt;/author&gt;&lt;author&gt;Suh, G. S.&lt;/author&gt;&lt;author&gt;Gallio, M.&lt;/author&gt;&lt;author&gt;Stensmyr, M. C.&lt;/author&gt;&lt;/authors&gt;&lt;/contributors&gt;&lt;titles&gt;&lt;title&gt;Humidity sensing in Drosophila&lt;/title&gt;&lt;secondary-title&gt;Current Biology&lt;/secondary-title&gt;&lt;/titles&gt;&lt;periodical&gt;&lt;full-title&gt;Current Biology&lt;/full-title&gt;&lt;/periodical&gt;&lt;volume&gt;in press&lt;/volume&gt;&lt;dates&gt;&lt;year&gt;2016&lt;/year&gt;&lt;/dates&gt;&lt;urls&gt;&lt;/urls&gt;&lt;/record&gt;&lt;/Cite&gt;&lt;/EndNote&gt;</w:instrText>
        </w:r>
        <w:r w:rsidR="002C576D" w:rsidRPr="002C576D">
          <w:rPr>
            <w:sz w:val="24"/>
            <w:szCs w:val="24"/>
          </w:rPr>
          <w:fldChar w:fldCharType="separate"/>
        </w:r>
        <w:r w:rsidR="002C576D" w:rsidRPr="002C576D">
          <w:rPr>
            <w:noProof/>
            <w:sz w:val="24"/>
            <w:szCs w:val="24"/>
          </w:rPr>
          <w:t>(Enjin et al., 2016)</w:t>
        </w:r>
        <w:r w:rsidR="002C576D" w:rsidRPr="002C576D">
          <w:rPr>
            <w:sz w:val="24"/>
            <w:szCs w:val="24"/>
          </w:rPr>
          <w:fldChar w:fldCharType="end"/>
        </w:r>
        <w:r w:rsidR="00EC6956" w:rsidRPr="002C576D">
          <w:rPr>
            <w:sz w:val="24"/>
            <w:szCs w:val="24"/>
          </w:rPr>
          <w:t xml:space="preserve">. </w:t>
        </w:r>
        <w:r w:rsidR="00333BAE" w:rsidRPr="002C576D">
          <w:rPr>
            <w:sz w:val="24"/>
            <w:szCs w:val="24"/>
          </w:rPr>
          <w:t>IR40a-</w:t>
        </w:r>
        <w:r w:rsidR="00333BAE">
          <w:rPr>
            <w:sz w:val="24"/>
            <w:szCs w:val="24"/>
          </w:rPr>
          <w:t>expressing neurons</w:t>
        </w:r>
        <w:r w:rsidR="0019383D">
          <w:rPr>
            <w:sz w:val="24"/>
            <w:szCs w:val="24"/>
          </w:rPr>
          <w:t xml:space="preserve"> also respond</w:t>
        </w:r>
      </w:ins>
      <w:del w:id="108" w:author="Paul Garrity" w:date="2016-09-16T09:04:00Z">
        <w:r w:rsidRPr="00BE49F1">
          <w:rPr>
            <w:sz w:val="24"/>
            <w:szCs w:val="24"/>
          </w:rPr>
          <w:delText>display preferential response</w:delText>
        </w:r>
      </w:del>
      <w:r w:rsidRPr="00BE49F1">
        <w:rPr>
          <w:sz w:val="24"/>
          <w:szCs w:val="24"/>
        </w:rPr>
        <w:t xml:space="preserve"> to </w:t>
      </w:r>
      <w:ins w:id="109" w:author="Paul Garrity" w:date="2016-09-16T09:04:00Z">
        <w:r w:rsidR="0019383D">
          <w:rPr>
            <w:sz w:val="24"/>
            <w:szCs w:val="24"/>
          </w:rPr>
          <w:t xml:space="preserve">ammonia </w:t>
        </w:r>
        <w:r w:rsidR="0019383D" w:rsidRPr="00BE49F1">
          <w:rPr>
            <w:sz w:val="24"/>
            <w:szCs w:val="24"/>
            <w:lang w:val="fr-CH"/>
          </w:rPr>
          <w:fldChar w:fldCharType="begin"/>
        </w:r>
        <w:r w:rsidR="007E4ED1" w:rsidRPr="00307EF9">
          <w:rPr>
            <w:sz w:val="24"/>
            <w:szCs w:val="24"/>
            <w:lang w:val="en-GB"/>
          </w:rPr>
          <w:instrText xml:space="preserve"> ADDIN EN.CITE &lt;EndNote&gt;&lt;Cite&gt;&lt;Author&gt;Silbering&lt;/Author&gt;&lt;Year&gt;2016&lt;/Year&gt;&lt;RecNum&gt;3340&lt;/RecNum&gt;&lt;DisplayText&gt;(Silbering et al., 2016)&lt;/DisplayText&gt;&lt;record&gt;&lt;rec-number&gt;3340&lt;/rec-number&gt;&lt;foreign-keys&gt;&lt;key app="EN" db-id="zx9wdpfpwwv5vper9s9vrwzkp2seaxa0z9fr" timestamp="1462829479"&gt;3340&lt;/key&gt;&lt;/foreign-keys&gt;&lt;ref-type name="Journal Article"&gt;17&lt;/ref-type&gt;&lt;contributors&gt;&lt;authors&gt;&lt;author&gt;Silbering, A.F, &lt;/author&gt;&lt;author&gt;Bell, R., &lt;/author&gt;&lt;author&gt;Münch, D., &lt;/author&gt;&lt;author&gt;Cruchet, S., &lt;/author&gt;&lt;author&gt;Gomez-Diaz, C., &lt;/author&gt;&lt;author&gt;Laudes, T., &lt;/author&gt;&lt;author&gt;Galizia, C.G., &lt;/author&gt;&lt;author&gt;Benton, R.&lt;/author&gt;&lt;/authors&gt;&lt;/contributors&gt;&lt;auth-address&gt;Center for Integrative Genomics, Faculty of Biology and Medicine, University of Lausanne, Lausanne, CH-1015, Switzerland.&amp;#xD;Department of Biology, University of Konstanz, 78457, Konstanz, Germany.&lt;/auth-address&gt;&lt;titles&gt;&lt;title&gt;IR40a neurons are not DEET detectors&lt;/title&gt;&lt;secondary-title&gt;Nature&lt;/secondary-title&gt;&lt;alt-title&gt;Nature&lt;/alt-title&gt;&lt;/titles&gt;&lt;periodical&gt;&lt;full-title&gt;Nature&lt;/full-title&gt;&lt;abbr-1&gt;Nature&lt;/abbr-1&gt;&lt;/periodical&gt;&lt;alt-periodical&gt;&lt;full-title&gt;Nature&lt;/full-title&gt;&lt;abbr-1&gt;Nature&lt;/abbr-1&gt;&lt;/alt-periodical&gt;&lt;pages&gt;E5-7&lt;/pages&gt;&lt;volume&gt;534&lt;/volume&gt;&lt;number&gt;7608&lt;/number&gt;&lt;edition&gt;2015/01/01&lt;/edition&gt;&lt;keywords&gt;&lt;keyword&gt;Animals&lt;/keyword&gt;&lt;keyword&gt;DEET/*metabolism&lt;/keyword&gt;&lt;keyword&gt;Humans&lt;/keyword&gt;&lt;keyword&gt;Insect Repellents/*metabolism&lt;/keyword&gt;&lt;keyword&gt;Receptors, Odorant/*metabolism&lt;/keyword&gt;&lt;keyword&gt;Sensory Receptor Cells/*metabolism&lt;/keyword&gt;&lt;/keywords&gt;&lt;dates&gt;&lt;year&gt;2016&lt;/year&gt;&lt;pub-dates&gt;&lt;date&gt;Jun 23&lt;/date&gt;&lt;/pub-dates&gt;&lt;/dates&gt;&lt;isbn&gt;1476-4687 (Electronic)&amp;#xD;0028-0836 (Linking)&lt;/isbn&gt;&lt;accession-num&gt;27337300&lt;/accession-num&gt;&lt;work-type&gt;Comment&amp;#xD;Letter&lt;/work-type&gt;&lt;urls&gt;&lt;related-urls&gt;&lt;url&gt;http://www.ncbi.nlm.nih.gov/pubmed/27337300&lt;/url&gt;&lt;/related-urls&gt;&lt;/urls&gt;&lt;electronic-resource-num&gt;10.1038/nature18321&lt;/electronic-resource-num&gt;&lt;/record&gt;&lt;/Cite&gt;&lt;/EndNote&gt;</w:instrText>
        </w:r>
        <w:r w:rsidR="0019383D" w:rsidRPr="00BE49F1">
          <w:rPr>
            <w:sz w:val="24"/>
            <w:szCs w:val="24"/>
            <w:lang w:val="fr-CH"/>
          </w:rPr>
          <w:fldChar w:fldCharType="separate"/>
        </w:r>
        <w:r w:rsidR="0019383D" w:rsidRPr="00307EF9">
          <w:rPr>
            <w:noProof/>
            <w:sz w:val="24"/>
            <w:szCs w:val="24"/>
            <w:lang w:val="en-GB"/>
          </w:rPr>
          <w:t>(Silbering et al., 2016)</w:t>
        </w:r>
        <w:r w:rsidR="0019383D" w:rsidRPr="00BE49F1">
          <w:rPr>
            <w:sz w:val="24"/>
            <w:szCs w:val="24"/>
            <w:lang w:val="fr-CH"/>
          </w:rPr>
          <w:fldChar w:fldCharType="end"/>
        </w:r>
        <w:r w:rsidR="00483FC0" w:rsidRPr="00307EF9">
          <w:rPr>
            <w:sz w:val="24"/>
            <w:szCs w:val="24"/>
            <w:lang w:val="en-GB"/>
          </w:rPr>
          <w:t xml:space="preserve">. Given that these neurons </w:t>
        </w:r>
        <w:r w:rsidR="00333BAE">
          <w:rPr>
            <w:sz w:val="24"/>
            <w:szCs w:val="24"/>
          </w:rPr>
          <w:t xml:space="preserve">are housed in </w:t>
        </w:r>
        <w:r w:rsidR="009E52D4">
          <w:rPr>
            <w:sz w:val="24"/>
            <w:szCs w:val="24"/>
          </w:rPr>
          <w:t xml:space="preserve">apparently </w:t>
        </w:r>
        <w:r w:rsidR="00333BAE">
          <w:rPr>
            <w:sz w:val="24"/>
            <w:szCs w:val="24"/>
          </w:rPr>
          <w:t>poreless sensilla (Shanbhag et al. 1995),</w:t>
        </w:r>
        <w:r w:rsidR="00FF78B6">
          <w:rPr>
            <w:sz w:val="24"/>
            <w:szCs w:val="24"/>
          </w:rPr>
          <w:t xml:space="preserve"> we speculate that</w:t>
        </w:r>
        <w:r w:rsidR="003E3B04">
          <w:rPr>
            <w:sz w:val="24"/>
            <w:szCs w:val="24"/>
          </w:rPr>
          <w:t xml:space="preserve"> this </w:t>
        </w:r>
      </w:ins>
      <w:r w:rsidRPr="00BE49F1">
        <w:rPr>
          <w:sz w:val="24"/>
          <w:szCs w:val="24"/>
        </w:rPr>
        <w:t xml:space="preserve">chemical </w:t>
      </w:r>
      <w:ins w:id="110" w:author="Paul Garrity" w:date="2016-09-16T09:04:00Z">
        <w:r w:rsidR="004D72B1">
          <w:rPr>
            <w:sz w:val="24"/>
            <w:szCs w:val="24"/>
          </w:rPr>
          <w:t xml:space="preserve">compound </w:t>
        </w:r>
        <w:r w:rsidR="00B168AE">
          <w:rPr>
            <w:sz w:val="24"/>
            <w:szCs w:val="24"/>
          </w:rPr>
          <w:t>activates these cells</w:t>
        </w:r>
        <w:r w:rsidR="009E6228">
          <w:rPr>
            <w:sz w:val="24"/>
            <w:szCs w:val="24"/>
          </w:rPr>
          <w:t xml:space="preserve"> </w:t>
        </w:r>
        <w:r w:rsidR="00B8441A">
          <w:rPr>
            <w:sz w:val="24"/>
            <w:szCs w:val="24"/>
          </w:rPr>
          <w:t xml:space="preserve">indirectly, </w:t>
        </w:r>
        <w:r w:rsidR="007275A5">
          <w:rPr>
            <w:sz w:val="24"/>
            <w:szCs w:val="24"/>
          </w:rPr>
          <w:t xml:space="preserve">for example, </w:t>
        </w:r>
        <w:r w:rsidR="00B8441A">
          <w:rPr>
            <w:sz w:val="24"/>
            <w:szCs w:val="24"/>
          </w:rPr>
          <w:t>through modification of</w:t>
        </w:r>
        <w:r w:rsidR="00697B26">
          <w:rPr>
            <w:sz w:val="24"/>
            <w:szCs w:val="24"/>
          </w:rPr>
          <w:t xml:space="preserve"> the </w:t>
        </w:r>
        <w:r w:rsidR="00E960FC">
          <w:rPr>
            <w:sz w:val="24"/>
            <w:szCs w:val="24"/>
          </w:rPr>
          <w:t>humidity</w:t>
        </w:r>
      </w:ins>
      <w:del w:id="111" w:author="Paul Garrity" w:date="2016-09-16T09:04:00Z">
        <w:r w:rsidRPr="00BE49F1">
          <w:rPr>
            <w:sz w:val="24"/>
            <w:szCs w:val="24"/>
          </w:rPr>
          <w:delText xml:space="preserve">stimuli </w:delText>
        </w:r>
        <w:r w:rsidR="00BE49F1" w:rsidRPr="00BE49F1">
          <w:rPr>
            <w:sz w:val="24"/>
            <w:szCs w:val="24"/>
          </w:rPr>
          <w:fldChar w:fldCharType="begin"/>
        </w:r>
        <w:r w:rsidR="00BE49F1" w:rsidRPr="00BE49F1">
          <w:rPr>
            <w:sz w:val="24"/>
            <w:szCs w:val="24"/>
          </w:rPr>
          <w:delInstrText xml:space="preserve"> ADDIN EN.CITE &lt;EndNote&gt;&lt;Cite&gt;&lt;Author&gt;Silbering&lt;/Author&gt;&lt;Year&gt;2016&lt;/Year&gt;&lt;RecNum&gt;3340&lt;/RecNum&gt;&lt;DisplayText&gt;(Silbering et al., 2016)&lt;/DisplayText&gt;&lt;record&gt;&lt;rec-number&gt;3340&lt;/rec-number&gt;&lt;foreign-keys&gt;&lt;key app="EN" db-id="zx9wdpfpwwv5vper9s9vrwzkp2seaxa0z9fr" timestamp="1462829479"&gt;3340&lt;/key&gt;&lt;/foreign-keys&gt;&lt;ref-type name="Journal Article"&gt;17&lt;/ref-type&gt;&lt;contributors&gt;&lt;authors&gt;&lt;author&gt;Silbering, A.F, &lt;/author&gt;&lt;author&gt;Bell, R., &lt;/author&gt;&lt;author&gt;Münch, D., &lt;/author&gt;&lt;author&gt;Cruchet, S., &lt;/author&gt;&lt;author&gt;Gomez-Diaz, C., &lt;/author&gt;&lt;author&gt;Laudes, T., &lt;/author&gt;&lt;author&gt;Galizia, C.G., &lt;/author&gt;&lt;author&gt;Benton, R.&lt;/author&gt;&lt;/authors&gt;&lt;/contributors&gt;&lt;titles&gt;&lt;title&gt;IR40a neurons are not DEET detectors&lt;/title&gt;&lt;secondary-title&gt;Nature&lt;/secondary-title&gt;&lt;/titles&gt;&lt;periodical&gt;&lt;full-title&gt;Nature&lt;/full-title&gt;&lt;abbr-1&gt;Nature&lt;/abbr-1&gt;&lt;/periodical&gt;&lt;volume&gt;in press&lt;/volume&gt;&lt;dates&gt;&lt;year&gt;2016&lt;/year&gt;&lt;/dates&gt;&lt;urls&gt;&lt;/urls&gt;&lt;/record&gt;&lt;/Cite&gt;&lt;/EndNote&gt;</w:delInstrText>
        </w:r>
        <w:r w:rsidR="00BE49F1" w:rsidRPr="00BE49F1">
          <w:rPr>
            <w:sz w:val="24"/>
            <w:szCs w:val="24"/>
          </w:rPr>
          <w:fldChar w:fldCharType="separate"/>
        </w:r>
        <w:r w:rsidR="00BE49F1" w:rsidRPr="00BE49F1">
          <w:rPr>
            <w:noProof/>
            <w:sz w:val="24"/>
            <w:szCs w:val="24"/>
          </w:rPr>
          <w:delText>(Silbering et al., 2016)</w:delText>
        </w:r>
        <w:r w:rsidR="00BE49F1" w:rsidRPr="00BE49F1">
          <w:rPr>
            <w:sz w:val="24"/>
            <w:szCs w:val="24"/>
          </w:rPr>
          <w:fldChar w:fldCharType="end"/>
        </w:r>
        <w:r w:rsidRPr="00BE49F1">
          <w:rPr>
            <w:sz w:val="24"/>
            <w:szCs w:val="24"/>
          </w:rPr>
          <w:delText>. The molecular and/or cellular basis for this heterogeneity is not yet known, but is reminiscent</w:delText>
        </w:r>
      </w:del>
      <w:r w:rsidRPr="00BE49F1">
        <w:rPr>
          <w:sz w:val="24"/>
          <w:szCs w:val="24"/>
        </w:rPr>
        <w:t xml:space="preserve"> of the </w:t>
      </w:r>
      <w:ins w:id="112" w:author="Paul Garrity" w:date="2016-09-16T09:04:00Z">
        <w:r w:rsidR="00100678">
          <w:rPr>
            <w:sz w:val="24"/>
            <w:szCs w:val="24"/>
          </w:rPr>
          <w:t>air</w:t>
        </w:r>
        <w:r w:rsidR="00BD560A">
          <w:rPr>
            <w:sz w:val="24"/>
            <w:szCs w:val="24"/>
          </w:rPr>
          <w:t>,</w:t>
        </w:r>
        <w:r w:rsidR="00100678">
          <w:rPr>
            <w:sz w:val="24"/>
            <w:szCs w:val="24"/>
          </w:rPr>
          <w:t xml:space="preserve"> </w:t>
        </w:r>
        <w:r w:rsidR="00285F37">
          <w:rPr>
            <w:sz w:val="24"/>
            <w:szCs w:val="24"/>
          </w:rPr>
          <w:t xml:space="preserve">or </w:t>
        </w:r>
        <w:r w:rsidR="004245C4">
          <w:rPr>
            <w:sz w:val="24"/>
            <w:szCs w:val="24"/>
          </w:rPr>
          <w:t>the</w:t>
        </w:r>
        <w:r w:rsidR="00331C16">
          <w:rPr>
            <w:sz w:val="24"/>
            <w:szCs w:val="24"/>
          </w:rPr>
          <w:t xml:space="preserve"> </w:t>
        </w:r>
        <w:r w:rsidR="004245C4">
          <w:rPr>
            <w:sz w:val="24"/>
            <w:szCs w:val="24"/>
          </w:rPr>
          <w:t>temperature of the cuticular surface</w:t>
        </w:r>
        <w:r w:rsidR="00BD560A">
          <w:rPr>
            <w:sz w:val="24"/>
            <w:szCs w:val="24"/>
          </w:rPr>
          <w:t>,</w:t>
        </w:r>
        <w:r w:rsidR="00331C16">
          <w:rPr>
            <w:sz w:val="24"/>
            <w:szCs w:val="24"/>
          </w:rPr>
          <w:t xml:space="preserve"> </w:t>
        </w:r>
        <w:r w:rsidR="00E960FC">
          <w:rPr>
            <w:sz w:val="24"/>
            <w:szCs w:val="24"/>
          </w:rPr>
          <w:t>within the</w:t>
        </w:r>
      </w:ins>
      <w:del w:id="113" w:author="Paul Garrity" w:date="2016-09-16T09:04:00Z">
        <w:r w:rsidRPr="00BE49F1">
          <w:rPr>
            <w:sz w:val="24"/>
            <w:szCs w:val="24"/>
          </w:rPr>
          <w:delText>distinct subpopulations of IR64a-expressing neurons in</w:delText>
        </w:r>
      </w:del>
      <w:r w:rsidRPr="00BE49F1">
        <w:rPr>
          <w:sz w:val="24"/>
          <w:szCs w:val="24"/>
        </w:rPr>
        <w:t xml:space="preserve"> sacculus</w:t>
      </w:r>
      <w:ins w:id="114" w:author="Paul Garrity" w:date="2016-09-16T09:04:00Z">
        <w:r w:rsidR="009E6228">
          <w:rPr>
            <w:sz w:val="24"/>
            <w:szCs w:val="24"/>
          </w:rPr>
          <w:t>.</w:t>
        </w:r>
      </w:ins>
      <w:del w:id="115" w:author="Paul Garrity" w:date="2016-09-16T09:04:00Z">
        <w:r w:rsidRPr="00BE49F1">
          <w:rPr>
            <w:sz w:val="24"/>
            <w:szCs w:val="24"/>
          </w:rPr>
          <w:delText xml:space="preserve"> chamber III </w:delText>
        </w:r>
        <w:r w:rsidR="00BE49F1" w:rsidRPr="00BE49F1">
          <w:rPr>
            <w:sz w:val="24"/>
            <w:szCs w:val="24"/>
          </w:rPr>
          <w:fldChar w:fldCharType="begin">
            <w:fldData xml:space="preserve">PEVuZE5vdGU+PENpdGU+PEF1dGhvcj5BaTwvQXV0aG9yPjxZZWFyPjIwMTA8L1llYXI+PFJlY051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</w:fldData>
          </w:fldChar>
        </w:r>
        <w:r w:rsidR="00BE49F1" w:rsidRPr="00BE49F1">
          <w:rPr>
            <w:sz w:val="24"/>
            <w:szCs w:val="24"/>
          </w:rPr>
          <w:delInstrText xml:space="preserve"> ADDIN EN.CITE </w:delInstrText>
        </w:r>
        <w:r w:rsidR="00BE49F1" w:rsidRPr="00BE49F1">
          <w:rPr>
            <w:sz w:val="24"/>
            <w:szCs w:val="24"/>
          </w:rPr>
          <w:fldChar w:fldCharType="begin">
            <w:fldData xml:space="preserve">PEVuZE5vdGU+PENpdGU+PEF1dGhvcj5BaTwvQXV0aG9yPjxZZWFyPjIwMTA8L1llYXI+PFJlY051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</w:fldData>
          </w:fldChar>
        </w:r>
        <w:r w:rsidR="00BE49F1" w:rsidRPr="00BE49F1">
          <w:rPr>
            <w:sz w:val="24"/>
            <w:szCs w:val="24"/>
          </w:rPr>
          <w:delInstrText xml:space="preserve"> ADDIN EN.CITE.DATA </w:del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delText>(Ai et al., 2013; Ai et al., 2010)</w:delText>
        </w:r>
        <w:r w:rsidR="00BE49F1" w:rsidRPr="00BE49F1">
          <w:rPr>
            <w:sz w:val="24"/>
            <w:szCs w:val="24"/>
          </w:rPr>
          <w:fldChar w:fldCharType="end"/>
        </w:r>
        <w:r w:rsidRPr="00BE49F1">
          <w:rPr>
            <w:sz w:val="24"/>
            <w:szCs w:val="24"/>
          </w:rPr>
          <w:delText>.</w:delText>
        </w:r>
      </w:del>
    </w:p>
    <w:p w14:paraId="3C2AA2C0" w14:textId="56D70D62" w:rsidR="00147CC8" w:rsidRPr="00BE49F1" w:rsidRDefault="00147CC8" w:rsidP="00147CC8">
      <w:pPr>
        <w:spacing w:line="480" w:lineRule="auto"/>
        <w:rPr>
          <w:sz w:val="24"/>
          <w:szCs w:val="24"/>
        </w:rPr>
      </w:pPr>
      <w:r w:rsidRPr="00BE49F1">
        <w:rPr>
          <w:sz w:val="24"/>
          <w:szCs w:val="24"/>
        </w:rPr>
        <w:lastRenderedPageBreak/>
        <w:tab/>
        <w:t xml:space="preserve">A key future challenge will be to determine the </w:t>
      </w:r>
      <w:ins w:id="116" w:author="Paul Garrity" w:date="2016-09-16T09:04:00Z">
        <w:r w:rsidRPr="00BE49F1">
          <w:rPr>
            <w:sz w:val="24"/>
            <w:szCs w:val="24"/>
          </w:rPr>
          <w:t>mechanism</w:t>
        </w:r>
        <w:r w:rsidR="000470C0">
          <w:rPr>
            <w:sz w:val="24"/>
            <w:szCs w:val="24"/>
          </w:rPr>
          <w:t>s</w:t>
        </w:r>
      </w:ins>
      <w:del w:id="117" w:author="Paul Garrity" w:date="2016-09-16T09:04:00Z">
        <w:r w:rsidRPr="00BE49F1">
          <w:rPr>
            <w:sz w:val="24"/>
            <w:szCs w:val="24"/>
          </w:rPr>
          <w:delText>mechanism</w:delText>
        </w:r>
      </w:del>
      <w:r w:rsidRPr="00BE49F1">
        <w:rPr>
          <w:sz w:val="24"/>
          <w:szCs w:val="24"/>
        </w:rPr>
        <w:t xml:space="preserve"> by which IRs </w:t>
      </w:r>
      <w:del w:id="118" w:author="Paul Garrity" w:date="2016-09-16T11:09:00Z">
        <w:r w:rsidRPr="00BE49F1" w:rsidDel="00035A82">
          <w:rPr>
            <w:sz w:val="24"/>
            <w:szCs w:val="24"/>
          </w:rPr>
          <w:delText xml:space="preserve">sense </w:delText>
        </w:r>
      </w:del>
      <w:ins w:id="119" w:author="Paul Garrity" w:date="2016-09-16T11:09:00Z">
        <w:r w:rsidR="00035A82">
          <w:rPr>
            <w:sz w:val="24"/>
            <w:szCs w:val="24"/>
          </w:rPr>
          <w:t>contribute to the sensation of</w:t>
        </w:r>
        <w:bookmarkStart w:id="120" w:name="_GoBack"/>
        <w:bookmarkEnd w:id="120"/>
        <w:r w:rsidR="00035A82" w:rsidRPr="00BE49F1">
          <w:rPr>
            <w:sz w:val="24"/>
            <w:szCs w:val="24"/>
          </w:rPr>
          <w:t xml:space="preserve"> </w:t>
        </w:r>
      </w:ins>
      <w:r w:rsidRPr="00BE49F1">
        <w:rPr>
          <w:sz w:val="24"/>
          <w:szCs w:val="24"/>
        </w:rPr>
        <w:t xml:space="preserve">thermal and humidity cues. </w:t>
      </w:r>
      <w:ins w:id="121" w:author="Paul Garrity" w:date="2016-09-16T09:04:00Z">
        <w:r w:rsidR="00A156BF">
          <w:rPr>
            <w:sz w:val="24"/>
            <w:szCs w:val="24"/>
          </w:rPr>
          <w:t>W</w:t>
        </w:r>
        <w:r w:rsidR="00573A9B">
          <w:rPr>
            <w:sz w:val="24"/>
            <w:szCs w:val="24"/>
          </w:rPr>
          <w:t>e</w:t>
        </w:r>
        <w:r w:rsidR="00A1367D">
          <w:rPr>
            <w:sz w:val="24"/>
            <w:szCs w:val="24"/>
          </w:rPr>
          <w:t xml:space="preserve"> </w:t>
        </w:r>
        <w:r w:rsidR="00A156BF">
          <w:rPr>
            <w:sz w:val="24"/>
            <w:szCs w:val="24"/>
          </w:rPr>
          <w:t xml:space="preserve">previously </w:t>
        </w:r>
        <w:r w:rsidR="00573A9B">
          <w:rPr>
            <w:sz w:val="24"/>
            <w:szCs w:val="24"/>
          </w:rPr>
          <w:t>show</w:t>
        </w:r>
        <w:r w:rsidR="00A1367D">
          <w:rPr>
            <w:sz w:val="24"/>
            <w:szCs w:val="24"/>
          </w:rPr>
          <w:t>ed</w:t>
        </w:r>
        <w:r w:rsidR="00573A9B">
          <w:rPr>
            <w:sz w:val="24"/>
            <w:szCs w:val="24"/>
          </w:rPr>
          <w:t xml:space="preserve"> t</w:t>
        </w:r>
        <w:r w:rsidR="00A156BF">
          <w:rPr>
            <w:sz w:val="24"/>
            <w:szCs w:val="24"/>
          </w:rPr>
          <w:t>hat</w:t>
        </w:r>
        <w:r w:rsidR="00D43C9C">
          <w:rPr>
            <w:sz w:val="24"/>
            <w:szCs w:val="24"/>
          </w:rPr>
          <w:t xml:space="preserve"> ectopically-expressed</w:t>
        </w:r>
      </w:ins>
      <w:del w:id="122" w:author="Paul Garrity" w:date="2016-09-16T09:04:00Z">
        <w:r w:rsidRPr="00BE49F1">
          <w:rPr>
            <w:sz w:val="24"/>
            <w:szCs w:val="24"/>
          </w:rPr>
          <w:delText>As</w:delText>
        </w:r>
      </w:del>
      <w:r w:rsidRPr="00BE49F1">
        <w:rPr>
          <w:sz w:val="24"/>
          <w:szCs w:val="24"/>
        </w:rPr>
        <w:t xml:space="preserve"> IR21a </w:t>
      </w:r>
      <w:ins w:id="123" w:author="Paul Garrity" w:date="2016-09-16T09:04:00Z">
        <w:r w:rsidR="00D43C9C">
          <w:rPr>
            <w:sz w:val="24"/>
            <w:szCs w:val="24"/>
          </w:rPr>
          <w:t>can confer</w:t>
        </w:r>
        <w:r w:rsidR="00573A9B">
          <w:rPr>
            <w:sz w:val="24"/>
            <w:szCs w:val="24"/>
          </w:rPr>
          <w:t xml:space="preserve"> </w:t>
        </w:r>
        <w:r w:rsidR="00A156BF">
          <w:rPr>
            <w:sz w:val="24"/>
            <w:szCs w:val="24"/>
          </w:rPr>
          <w:t>cool</w:t>
        </w:r>
        <w:r w:rsidR="00573A9B">
          <w:rPr>
            <w:sz w:val="24"/>
            <w:szCs w:val="24"/>
          </w:rPr>
          <w:t xml:space="preserve"> </w:t>
        </w:r>
        <w:r w:rsidR="00D43C9C">
          <w:rPr>
            <w:sz w:val="24"/>
            <w:szCs w:val="24"/>
          </w:rPr>
          <w:t>sensitivity</w:t>
        </w:r>
        <w:r w:rsidR="00A1367D">
          <w:rPr>
            <w:sz w:val="24"/>
            <w:szCs w:val="24"/>
          </w:rPr>
          <w:t xml:space="preserve"> to</w:t>
        </w:r>
        <w:r w:rsidR="00B801AA">
          <w:rPr>
            <w:sz w:val="24"/>
            <w:szCs w:val="24"/>
          </w:rPr>
          <w:t xml:space="preserve"> other</w:t>
        </w:r>
        <w:r w:rsidR="00A1367D">
          <w:rPr>
            <w:sz w:val="24"/>
            <w:szCs w:val="24"/>
          </w:rPr>
          <w:t xml:space="preserve"> IR-expressing neurons, consistent with IR21a</w:t>
        </w:r>
        <w:r w:rsidR="00573A9B">
          <w:rPr>
            <w:sz w:val="24"/>
            <w:szCs w:val="24"/>
          </w:rPr>
          <w:t xml:space="preserve"> </w:t>
        </w:r>
        <w:r w:rsidR="00A1367D">
          <w:rPr>
            <w:sz w:val="24"/>
            <w:szCs w:val="24"/>
          </w:rPr>
          <w:t xml:space="preserve">acting as a </w:t>
        </w:r>
        <w:r w:rsidR="00367C39">
          <w:rPr>
            <w:sz w:val="24"/>
            <w:szCs w:val="24"/>
          </w:rPr>
          <w:t xml:space="preserve">sensory </w:t>
        </w:r>
      </w:ins>
      <w:del w:id="124" w:author="Paul Garrity" w:date="2016-09-16T09:04:00Z">
        <w:r w:rsidRPr="00BE49F1">
          <w:rPr>
            <w:sz w:val="24"/>
            <w:szCs w:val="24"/>
          </w:rPr>
          <w:delText xml:space="preserve">and IR40a may be </w:delText>
        </w:r>
      </w:del>
      <w:r w:rsidRPr="00BE49F1">
        <w:rPr>
          <w:sz w:val="24"/>
          <w:szCs w:val="24"/>
        </w:rPr>
        <w:t xml:space="preserve">specificity </w:t>
      </w:r>
      <w:ins w:id="125" w:author="Paul Garrity" w:date="2016-09-16T09:04:00Z">
        <w:r w:rsidR="00A1367D">
          <w:rPr>
            <w:sz w:val="24"/>
            <w:szCs w:val="24"/>
          </w:rPr>
          <w:t xml:space="preserve">determinant </w:t>
        </w:r>
        <w:r w:rsidR="004C3101" w:rsidRPr="00BE49F1">
          <w:rPr>
            <w:sz w:val="24"/>
            <w:szCs w:val="24"/>
          </w:rPr>
          <w:fldChar w:fldCharType="begin"/>
        </w:r>
        <w:r w:rsidR="004C3101" w:rsidRPr="00BE49F1">
          <w:rPr>
            <w:sz w:val="24"/>
            <w:szCs w:val="24"/>
          </w:rPr>
          <w:instrText xml:space="preserve"> ADDIN EN.CITE &lt;EndNote&gt;&lt;Cite&gt;&lt;Author&gt;Ni&lt;/Author&gt;&lt;Year&gt;2016&lt;/Year&gt;&lt;RecNum&gt;3289&lt;/RecNum&gt;&lt;DisplayText&gt;(Ni et al., 2016)&lt;/DisplayText&gt;&lt;record&gt;&lt;rec-number&gt;3289&lt;/rec-number&gt;&lt;foreign-keys&gt;&lt;key app="EN" db-id="zx9wdpfpwwv5vper9s9vrwzkp2seaxa0z9fr" timestamp="1461982824"&gt;3289&lt;/key&gt;&lt;/foreign-keys&gt;&lt;ref-type name="Journal Article"&gt;17&lt;/ref-type&gt;&lt;contributors&gt;&lt;authors&gt;&lt;author&gt;Ni, L.,&lt;/author&gt;&lt;author&gt;Klein, M., &lt;/author&gt;&lt;author&gt;Svec, K.V., &lt;/author&gt;&lt;author&gt;Budelli, G., &lt;/author&gt;&lt;author&gt;Chang, E.C., &lt;/author&gt;&lt;author&gt;Ferrer, A.J., &lt;/author&gt;&lt;author&gt;Benton, R., &lt;/author&gt;&lt;author&gt;Samuel, A.D.T.&lt;/author&gt;&lt;author&gt;Garrity, P.A. &lt;/author&gt;&lt;/authors&gt;&lt;/contributors&gt;&lt;titles&gt;&lt;title&gt;&lt;style face="normal" font="default" size="100%"&gt;The Ionotropic Receptors IR21a and IR25a mediate cool sensing in &lt;/style&gt;&lt;style face="italic" font="default" size="100%"&gt;Drosophila&lt;/style&gt;&lt;style face="normal" font="default" size="100%"&gt;.&lt;/style&gt;&lt;/title&gt;&lt;secondary-title&gt;eLife&lt;/secondary-title&gt;&lt;/titles&gt;&lt;periodical&gt;&lt;full-title&gt;Elife&lt;/full-title&gt;&lt;abbr-1&gt;eLife&lt;/abbr-1&gt;&lt;/periodical&gt;&lt;pages&gt;e13254&lt;/pages&gt;&lt;volume&gt;5&lt;/volume&gt;&lt;dates&gt;&lt;year&gt;2016&lt;/year&gt;&lt;/dates&gt;&lt;urls&gt;&lt;/urls&gt;&lt;electronic-resource-num&gt;http://dx.doi.org/10.7554/eLife.13254.001&lt;/electronic-resource-num&gt;&lt;/record&gt;&lt;/Cite&gt;&lt;/EndNote&gt;</w:instrText>
        </w:r>
        <w:r w:rsidR="004C3101" w:rsidRPr="00BE49F1">
          <w:rPr>
            <w:sz w:val="24"/>
            <w:szCs w:val="24"/>
          </w:rPr>
          <w:fldChar w:fldCharType="separate"/>
        </w:r>
        <w:r w:rsidR="004C3101" w:rsidRPr="00BE49F1">
          <w:rPr>
            <w:noProof/>
            <w:sz w:val="24"/>
            <w:szCs w:val="24"/>
          </w:rPr>
          <w:t>(Ni et al., 2016)</w:t>
        </w:r>
        <w:r w:rsidR="004C3101" w:rsidRPr="00BE49F1">
          <w:rPr>
            <w:sz w:val="24"/>
            <w:szCs w:val="24"/>
          </w:rPr>
          <w:fldChar w:fldCharType="end"/>
        </w:r>
        <w:r w:rsidR="00A1367D">
          <w:rPr>
            <w:sz w:val="24"/>
            <w:szCs w:val="24"/>
          </w:rPr>
          <w:t xml:space="preserve">. It </w:t>
        </w:r>
      </w:ins>
      <w:del w:id="126" w:author="Paul Garrity" w:date="2016-09-16T09:04:00Z">
        <w:r w:rsidRPr="00BE49F1">
          <w:rPr>
            <w:sz w:val="24"/>
            <w:szCs w:val="24"/>
          </w:rPr>
          <w:delText xml:space="preserve">determinants, it </w:delText>
        </w:r>
      </w:del>
      <w:r w:rsidRPr="00BE49F1">
        <w:rPr>
          <w:sz w:val="24"/>
          <w:szCs w:val="24"/>
        </w:rPr>
        <w:t xml:space="preserve">will be </w:t>
      </w:r>
      <w:ins w:id="127" w:author="Paul Garrity" w:date="2016-09-16T09:04:00Z">
        <w:r w:rsidR="00573A9B">
          <w:rPr>
            <w:sz w:val="24"/>
            <w:szCs w:val="24"/>
          </w:rPr>
          <w:t>important</w:t>
        </w:r>
      </w:ins>
      <w:del w:id="128" w:author="Paul Garrity" w:date="2016-09-16T09:04:00Z">
        <w:r w:rsidRPr="00BE49F1">
          <w:rPr>
            <w:sz w:val="24"/>
            <w:szCs w:val="24"/>
          </w:rPr>
          <w:delText>of particular interest</w:delText>
        </w:r>
      </w:del>
      <w:r w:rsidRPr="00BE49F1">
        <w:rPr>
          <w:sz w:val="24"/>
          <w:szCs w:val="24"/>
        </w:rPr>
        <w:t xml:space="preserve"> to determine </w:t>
      </w:r>
      <w:ins w:id="129" w:author="Paul Garrity" w:date="2016-09-16T09:04:00Z">
        <w:r w:rsidR="00573A9B">
          <w:rPr>
            <w:sz w:val="24"/>
            <w:szCs w:val="24"/>
          </w:rPr>
          <w:t xml:space="preserve">if IR40a </w:t>
        </w:r>
        <w:r w:rsidR="003D0801">
          <w:rPr>
            <w:sz w:val="24"/>
            <w:szCs w:val="24"/>
          </w:rPr>
          <w:t>functions in a similar capacity in dry sensing</w:t>
        </w:r>
        <w:r w:rsidR="00573A9B">
          <w:rPr>
            <w:sz w:val="24"/>
            <w:szCs w:val="24"/>
          </w:rPr>
          <w:t xml:space="preserve">. </w:t>
        </w:r>
        <w:r w:rsidRPr="00BE49F1">
          <w:rPr>
            <w:sz w:val="24"/>
            <w:szCs w:val="24"/>
          </w:rPr>
          <w:t xml:space="preserve"> </w:t>
        </w:r>
        <w:r w:rsidR="00A34FD0">
          <w:rPr>
            <w:sz w:val="24"/>
            <w:szCs w:val="24"/>
          </w:rPr>
          <w:t>T</w:t>
        </w:r>
        <w:r w:rsidRPr="00BE49F1">
          <w:rPr>
            <w:sz w:val="24"/>
            <w:szCs w:val="24"/>
          </w:rPr>
          <w:t xml:space="preserve">he </w:t>
        </w:r>
      </w:ins>
      <w:del w:id="130" w:author="Paul Garrity" w:date="2016-09-16T09:04:00Z">
        <w:r w:rsidRPr="00BE49F1">
          <w:rPr>
            <w:sz w:val="24"/>
            <w:szCs w:val="24"/>
          </w:rPr>
          <w:delText xml:space="preserve">the </w:delText>
        </w:r>
      </w:del>
      <w:r w:rsidR="00801DD5" w:rsidRPr="00BE49F1">
        <w:rPr>
          <w:sz w:val="24"/>
          <w:szCs w:val="24"/>
        </w:rPr>
        <w:t xml:space="preserve">contribution (if any) of </w:t>
      </w:r>
      <w:ins w:id="131" w:author="Paul Garrity" w:date="2016-09-16T09:04:00Z">
        <w:r w:rsidR="00801DD5" w:rsidRPr="00BE49F1">
          <w:rPr>
            <w:sz w:val="24"/>
            <w:szCs w:val="24"/>
          </w:rPr>
          <w:t>the</w:t>
        </w:r>
      </w:ins>
      <w:del w:id="132" w:author="Paul Garrity" w:date="2016-09-16T09:04:00Z">
        <w:r w:rsidR="00801DD5" w:rsidRPr="00BE49F1">
          <w:rPr>
            <w:sz w:val="24"/>
            <w:szCs w:val="24"/>
          </w:rPr>
          <w:delText>their</w:delText>
        </w:r>
      </w:del>
      <w:r w:rsidR="00801DD5" w:rsidRPr="00BE49F1">
        <w:rPr>
          <w:sz w:val="24"/>
          <w:szCs w:val="24"/>
        </w:rPr>
        <w:t xml:space="preserve"> Venus flytrap</w:t>
      </w:r>
      <w:r w:rsidRPr="00BE49F1">
        <w:rPr>
          <w:sz w:val="24"/>
          <w:szCs w:val="24"/>
        </w:rPr>
        <w:t xml:space="preserve">-like </w:t>
      </w:r>
      <w:del w:id="133" w:author="Paul Garrity" w:date="2016-09-16T09:04:00Z">
        <w:r w:rsidR="00801DD5" w:rsidRPr="00BE49F1">
          <w:rPr>
            <w:sz w:val="24"/>
            <w:szCs w:val="24"/>
          </w:rPr>
          <w:delText>“</w:delText>
        </w:r>
      </w:del>
      <w:r w:rsidRPr="00BE49F1">
        <w:rPr>
          <w:sz w:val="24"/>
          <w:szCs w:val="24"/>
        </w:rPr>
        <w:t>ligand-binding</w:t>
      </w:r>
      <w:ins w:id="134" w:author="Paul Garrity" w:date="2016-09-16T09:04:00Z">
        <w:r w:rsidRPr="00BE49F1">
          <w:rPr>
            <w:sz w:val="24"/>
            <w:szCs w:val="24"/>
          </w:rPr>
          <w:t xml:space="preserve"> domain</w:t>
        </w:r>
        <w:r w:rsidR="00DB0E48">
          <w:rPr>
            <w:sz w:val="24"/>
            <w:szCs w:val="24"/>
          </w:rPr>
          <w:t>s</w:t>
        </w:r>
        <w:r w:rsidR="00A34FD0">
          <w:rPr>
            <w:sz w:val="24"/>
            <w:szCs w:val="24"/>
          </w:rPr>
          <w:t xml:space="preserve"> of these receptors is of particular interest</w:t>
        </w:r>
        <w:r w:rsidR="000711F2">
          <w:rPr>
            <w:sz w:val="24"/>
            <w:szCs w:val="24"/>
          </w:rPr>
          <w:t xml:space="preserve">. Although </w:t>
        </w:r>
        <w:r w:rsidR="00E1004C">
          <w:rPr>
            <w:sz w:val="24"/>
            <w:szCs w:val="24"/>
          </w:rPr>
          <w:t>this domain</w:t>
        </w:r>
      </w:ins>
      <w:del w:id="135" w:author="Paul Garrity" w:date="2016-09-16T09:04:00Z">
        <w:r w:rsidR="00801DD5" w:rsidRPr="00BE49F1">
          <w:rPr>
            <w:sz w:val="24"/>
            <w:szCs w:val="24"/>
          </w:rPr>
          <w:delText>”</w:delText>
        </w:r>
        <w:r w:rsidRPr="00BE49F1">
          <w:rPr>
            <w:sz w:val="24"/>
            <w:szCs w:val="24"/>
          </w:rPr>
          <w:delText xml:space="preserve"> domain</w:delText>
        </w:r>
        <w:r w:rsidR="00801DD5" w:rsidRPr="00BE49F1">
          <w:rPr>
            <w:sz w:val="24"/>
            <w:szCs w:val="24"/>
          </w:rPr>
          <w:delText xml:space="preserve"> (</w:delText>
        </w:r>
        <w:r w:rsidRPr="00BE49F1">
          <w:rPr>
            <w:sz w:val="24"/>
            <w:szCs w:val="24"/>
          </w:rPr>
          <w:delText>which</w:delText>
        </w:r>
      </w:del>
      <w:r w:rsidRPr="00BE49F1">
        <w:rPr>
          <w:sz w:val="24"/>
          <w:szCs w:val="24"/>
        </w:rPr>
        <w:t xml:space="preserve"> recognizes glutamate in iGluRs, and diverse organic molecules in chemosensory IRs</w:t>
      </w:r>
      <w:ins w:id="136" w:author="Paul Garrity" w:date="2016-09-16T09:04:00Z">
        <w:r w:rsidR="000F2D7D">
          <w:rPr>
            <w:sz w:val="24"/>
            <w:szCs w:val="24"/>
          </w:rPr>
          <w:t>,</w:t>
        </w:r>
        <w:r w:rsidR="00C44728">
          <w:rPr>
            <w:sz w:val="24"/>
            <w:szCs w:val="24"/>
          </w:rPr>
          <w:t xml:space="preserve"> </w:t>
        </w:r>
        <w:r w:rsidR="000F2D7D">
          <w:rPr>
            <w:sz w:val="24"/>
            <w:szCs w:val="24"/>
          </w:rPr>
          <w:t>i</w:t>
        </w:r>
        <w:r w:rsidR="00C44728">
          <w:rPr>
            <w:sz w:val="24"/>
            <w:szCs w:val="24"/>
          </w:rPr>
          <w:t>t is conceivable that these</w:t>
        </w:r>
        <w:r w:rsidR="007C0992">
          <w:rPr>
            <w:sz w:val="24"/>
            <w:szCs w:val="24"/>
          </w:rPr>
          <w:t xml:space="preserve"> domains mediate </w:t>
        </w:r>
        <w:r w:rsidR="00C42B78">
          <w:rPr>
            <w:sz w:val="24"/>
            <w:szCs w:val="24"/>
          </w:rPr>
          <w:t>thermo- and hygro</w:t>
        </w:r>
        <w:r w:rsidR="007C0992">
          <w:rPr>
            <w:sz w:val="24"/>
            <w:szCs w:val="24"/>
          </w:rPr>
          <w:t xml:space="preserve">sensory </w:t>
        </w:r>
        <w:r w:rsidR="009B449D">
          <w:rPr>
            <w:sz w:val="24"/>
            <w:szCs w:val="24"/>
          </w:rPr>
          <w:t>detection</w:t>
        </w:r>
        <w:r w:rsidR="00CC4069">
          <w:rPr>
            <w:sz w:val="24"/>
            <w:szCs w:val="24"/>
          </w:rPr>
          <w:t xml:space="preserve"> in these receptors</w:t>
        </w:r>
        <w:r w:rsidR="007C0992">
          <w:rPr>
            <w:sz w:val="24"/>
            <w:szCs w:val="24"/>
          </w:rPr>
          <w:t xml:space="preserve"> in a ligand-independent manner.</w:t>
        </w:r>
        <w:r w:rsidR="007524E1">
          <w:rPr>
            <w:sz w:val="24"/>
            <w:szCs w:val="24"/>
          </w:rPr>
          <w:t xml:space="preserve"> For example,</w:t>
        </w:r>
        <w:r w:rsidR="00D335E3">
          <w:rPr>
            <w:sz w:val="24"/>
            <w:szCs w:val="24"/>
          </w:rPr>
          <w:t xml:space="preserve"> </w:t>
        </w:r>
        <w:r w:rsidR="00AE4F1B">
          <w:rPr>
            <w:sz w:val="24"/>
            <w:szCs w:val="24"/>
          </w:rPr>
          <w:t>IR21a could tra</w:t>
        </w:r>
        <w:r w:rsidR="00D025E8">
          <w:rPr>
            <w:sz w:val="24"/>
            <w:szCs w:val="24"/>
          </w:rPr>
          <w:t>n</w:t>
        </w:r>
        <w:r w:rsidR="00AE4F1B">
          <w:rPr>
            <w:sz w:val="24"/>
            <w:szCs w:val="24"/>
          </w:rPr>
          <w:t>s</w:t>
        </w:r>
        <w:r w:rsidR="00D025E8">
          <w:rPr>
            <w:sz w:val="24"/>
            <w:szCs w:val="24"/>
          </w:rPr>
          <w:t>duce</w:t>
        </w:r>
        <w:r w:rsidR="00325E93">
          <w:rPr>
            <w:sz w:val="24"/>
            <w:szCs w:val="24"/>
          </w:rPr>
          <w:t xml:space="preserve"> information</w:t>
        </w:r>
        <w:r w:rsidR="00DF1D22">
          <w:rPr>
            <w:sz w:val="24"/>
            <w:szCs w:val="24"/>
          </w:rPr>
          <w:t xml:space="preserve"> via</w:t>
        </w:r>
        <w:r w:rsidR="005F7CAD">
          <w:rPr>
            <w:sz w:val="24"/>
            <w:szCs w:val="24"/>
          </w:rPr>
          <w:t xml:space="preserve"> temperature</w:t>
        </w:r>
        <w:r w:rsidR="00107910">
          <w:rPr>
            <w:sz w:val="24"/>
            <w:szCs w:val="24"/>
          </w:rPr>
          <w:t>-dependent conformation</w:t>
        </w:r>
        <w:r w:rsidR="008A617D">
          <w:rPr>
            <w:sz w:val="24"/>
            <w:szCs w:val="24"/>
          </w:rPr>
          <w:t>al</w:t>
        </w:r>
        <w:r w:rsidR="00107910">
          <w:rPr>
            <w:sz w:val="24"/>
            <w:szCs w:val="24"/>
          </w:rPr>
          <w:t xml:space="preserve"> changes</w:t>
        </w:r>
        <w:r w:rsidR="00EF3533">
          <w:rPr>
            <w:sz w:val="24"/>
            <w:szCs w:val="24"/>
          </w:rPr>
          <w:t>.</w:t>
        </w:r>
      </w:ins>
      <w:del w:id="137" w:author="Paul Garrity" w:date="2016-09-16T09:04:00Z">
        <w:r w:rsidR="00801DD5" w:rsidRPr="00BE49F1">
          <w:rPr>
            <w:sz w:val="24"/>
            <w:szCs w:val="24"/>
          </w:rPr>
          <w:delText>)</w:delText>
        </w:r>
        <w:r w:rsidRPr="00BE49F1">
          <w:rPr>
            <w:sz w:val="24"/>
            <w:szCs w:val="24"/>
          </w:rPr>
          <w:delText>.</w:delText>
        </w:r>
      </w:del>
      <w:r w:rsidRPr="00BE49F1">
        <w:rPr>
          <w:sz w:val="24"/>
          <w:szCs w:val="24"/>
        </w:rPr>
        <w:t xml:space="preserve"> The requirement for IR93a (and IR25a) in </w:t>
      </w:r>
      <w:ins w:id="138" w:author="Paul Garrity" w:date="2016-09-16T09:04:00Z">
        <w:r w:rsidR="00B21F29">
          <w:rPr>
            <w:sz w:val="24"/>
            <w:szCs w:val="24"/>
          </w:rPr>
          <w:t xml:space="preserve">both </w:t>
        </w:r>
        <w:r w:rsidR="00CF480C">
          <w:rPr>
            <w:sz w:val="24"/>
            <w:szCs w:val="24"/>
          </w:rPr>
          <w:t>thermosensation and hygrosensation</w:t>
        </w:r>
        <w:r w:rsidRPr="00BE49F1">
          <w:rPr>
            <w:sz w:val="24"/>
            <w:szCs w:val="24"/>
          </w:rPr>
          <w:t xml:space="preserve"> </w:t>
        </w:r>
      </w:ins>
      <w:del w:id="139" w:author="Paul Garrity" w:date="2016-09-16T09:04:00Z">
        <w:r w:rsidRPr="00BE49F1">
          <w:rPr>
            <w:sz w:val="24"/>
            <w:szCs w:val="24"/>
          </w:rPr>
          <w:delText xml:space="preserve">these distinct sensory modalities </w:delText>
        </w:r>
      </w:del>
      <w:r w:rsidRPr="00BE49F1">
        <w:rPr>
          <w:sz w:val="24"/>
          <w:szCs w:val="24"/>
        </w:rPr>
        <w:t xml:space="preserve">also </w:t>
      </w:r>
      <w:r w:rsidR="00544CC9" w:rsidRPr="00BE49F1">
        <w:rPr>
          <w:sz w:val="24"/>
          <w:szCs w:val="24"/>
        </w:rPr>
        <w:t>indicates</w:t>
      </w:r>
      <w:r w:rsidR="002C751A" w:rsidRPr="00BE49F1">
        <w:rPr>
          <w:sz w:val="24"/>
          <w:szCs w:val="24"/>
        </w:rPr>
        <w:t xml:space="preserve"> that </w:t>
      </w:r>
      <w:ins w:id="140" w:author="Paul Garrity" w:date="2016-09-16T09:04:00Z">
        <w:r w:rsidR="004A6206" w:rsidRPr="00BE49F1">
          <w:rPr>
            <w:sz w:val="24"/>
            <w:szCs w:val="24"/>
          </w:rPr>
          <w:t>the</w:t>
        </w:r>
        <w:r w:rsidR="00350630">
          <w:rPr>
            <w:sz w:val="24"/>
            <w:szCs w:val="24"/>
          </w:rPr>
          <w:t>se modalities</w:t>
        </w:r>
        <w:r w:rsidR="004A6206" w:rsidRPr="00BE49F1">
          <w:rPr>
            <w:sz w:val="24"/>
            <w:szCs w:val="24"/>
          </w:rPr>
          <w:t xml:space="preserve"> </w:t>
        </w:r>
        <w:r w:rsidR="00B21F29">
          <w:rPr>
            <w:sz w:val="24"/>
            <w:szCs w:val="24"/>
          </w:rPr>
          <w:t>could</w:t>
        </w:r>
      </w:ins>
      <w:del w:id="141" w:author="Paul Garrity" w:date="2016-09-16T09:04:00Z">
        <w:r w:rsidR="004A6206" w:rsidRPr="00BE49F1">
          <w:rPr>
            <w:sz w:val="24"/>
            <w:szCs w:val="24"/>
          </w:rPr>
          <w:delText>they might</w:delText>
        </w:r>
      </w:del>
      <w:r w:rsidR="004A6206" w:rsidRPr="00BE49F1">
        <w:rPr>
          <w:sz w:val="24"/>
          <w:szCs w:val="24"/>
        </w:rPr>
        <w:t xml:space="preserve"> share </w:t>
      </w:r>
      <w:r w:rsidR="00544CC9" w:rsidRPr="00BE49F1">
        <w:rPr>
          <w:sz w:val="24"/>
          <w:szCs w:val="24"/>
        </w:rPr>
        <w:t>common mechanisms of sensory detection</w:t>
      </w:r>
      <w:r w:rsidRPr="00BE49F1">
        <w:rPr>
          <w:sz w:val="24"/>
          <w:szCs w:val="24"/>
        </w:rPr>
        <w:t xml:space="preserve">. </w:t>
      </w:r>
      <w:r w:rsidR="008E3DAB" w:rsidRPr="00BE49F1">
        <w:rPr>
          <w:sz w:val="24"/>
          <w:szCs w:val="24"/>
        </w:rPr>
        <w:t>For</w:t>
      </w:r>
      <w:r w:rsidRPr="00BE49F1">
        <w:rPr>
          <w:sz w:val="24"/>
          <w:szCs w:val="24"/>
        </w:rPr>
        <w:t xml:space="preserve"> example, </w:t>
      </w:r>
      <w:r w:rsidR="002C751A" w:rsidRPr="00BE49F1">
        <w:rPr>
          <w:sz w:val="24"/>
          <w:szCs w:val="24"/>
        </w:rPr>
        <w:t xml:space="preserve">hygrosensation </w:t>
      </w:r>
      <w:r w:rsidR="0050763C" w:rsidRPr="00BE49F1">
        <w:rPr>
          <w:sz w:val="24"/>
          <w:szCs w:val="24"/>
        </w:rPr>
        <w:t>could</w:t>
      </w:r>
      <w:r w:rsidR="002C751A" w:rsidRPr="00BE49F1">
        <w:rPr>
          <w:sz w:val="24"/>
          <w:szCs w:val="24"/>
        </w:rPr>
        <w:t xml:space="preserve"> involve </w:t>
      </w:r>
      <w:r w:rsidRPr="00BE49F1">
        <w:rPr>
          <w:sz w:val="24"/>
          <w:szCs w:val="24"/>
        </w:rPr>
        <w:t>a</w:t>
      </w:r>
      <w:r w:rsidR="002C751A" w:rsidRPr="00BE49F1">
        <w:rPr>
          <w:sz w:val="24"/>
          <w:szCs w:val="24"/>
        </w:rPr>
        <w:t xml:space="preserve"> thermosensory </w:t>
      </w:r>
      <w:r w:rsidR="00856384">
        <w:rPr>
          <w:sz w:val="24"/>
          <w:szCs w:val="24"/>
        </w:rPr>
        <w:t>component</w:t>
      </w:r>
      <w:r w:rsidR="002C751A" w:rsidRPr="00BE49F1">
        <w:rPr>
          <w:sz w:val="24"/>
          <w:szCs w:val="24"/>
        </w:rPr>
        <w:t>, based on evaporative cooling</w:t>
      </w:r>
      <w:r w:rsidR="00247950" w:rsidRPr="00BE49F1">
        <w:rPr>
          <w:sz w:val="24"/>
          <w:szCs w:val="24"/>
        </w:rPr>
        <w:t>. Alternatively,</w:t>
      </w:r>
      <w:r w:rsidR="004A6206" w:rsidRPr="00BE49F1">
        <w:rPr>
          <w:sz w:val="24"/>
          <w:szCs w:val="24"/>
        </w:rPr>
        <w:t xml:space="preserve"> both temperature and moisture </w:t>
      </w:r>
      <w:r w:rsidR="00247950" w:rsidRPr="00BE49F1">
        <w:rPr>
          <w:sz w:val="24"/>
          <w:szCs w:val="24"/>
        </w:rPr>
        <w:t>detection could involve</w:t>
      </w:r>
      <w:r w:rsidR="004A6206" w:rsidRPr="00BE49F1">
        <w:rPr>
          <w:sz w:val="24"/>
          <w:szCs w:val="24"/>
        </w:rPr>
        <w:t xml:space="preserve"> </w:t>
      </w:r>
      <w:r w:rsidRPr="00BE49F1">
        <w:rPr>
          <w:sz w:val="24"/>
          <w:szCs w:val="24"/>
        </w:rPr>
        <w:t>mechanosens</w:t>
      </w:r>
      <w:r w:rsidR="00785213">
        <w:rPr>
          <w:sz w:val="24"/>
          <w:szCs w:val="24"/>
        </w:rPr>
        <w:t>ation</w:t>
      </w:r>
      <w:r w:rsidR="008E3DAB" w:rsidRPr="00BE49F1">
        <w:rPr>
          <w:sz w:val="24"/>
          <w:szCs w:val="24"/>
        </w:rPr>
        <w:t>,</w:t>
      </w:r>
      <w:r w:rsidR="002C751A" w:rsidRPr="00BE49F1">
        <w:rPr>
          <w:sz w:val="24"/>
          <w:szCs w:val="24"/>
        </w:rPr>
        <w:t xml:space="preserve"> </w:t>
      </w:r>
      <w:r w:rsidRPr="00BE49F1">
        <w:rPr>
          <w:sz w:val="24"/>
          <w:szCs w:val="24"/>
        </w:rPr>
        <w:t xml:space="preserve">based on swelling or shrinkage of </w:t>
      </w:r>
      <w:r w:rsidR="008E3DAB" w:rsidRPr="00BE49F1">
        <w:rPr>
          <w:sz w:val="24"/>
          <w:szCs w:val="24"/>
        </w:rPr>
        <w:t>sensory</w:t>
      </w:r>
      <w:r w:rsidRPr="00BE49F1">
        <w:rPr>
          <w:sz w:val="24"/>
          <w:szCs w:val="24"/>
        </w:rPr>
        <w:t xml:space="preserve"> </w:t>
      </w:r>
      <w:r w:rsidR="00BD2812" w:rsidRPr="00BE49F1">
        <w:rPr>
          <w:sz w:val="24"/>
          <w:szCs w:val="24"/>
        </w:rPr>
        <w:t>structures</w:t>
      </w:r>
      <w:ins w:id="142" w:author="Paul Garrity" w:date="2016-09-16T09:04:00Z">
        <w:r w:rsidR="00054A53">
          <w:rPr>
            <w:sz w:val="24"/>
            <w:szCs w:val="24"/>
          </w:rPr>
          <w:t>,</w:t>
        </w:r>
        <w:r w:rsidR="004A6206" w:rsidRPr="00BE49F1">
          <w:rPr>
            <w:sz w:val="24"/>
            <w:szCs w:val="24"/>
          </w:rPr>
          <w:t xml:space="preserve"> </w:t>
        </w:r>
        <w:r w:rsidR="00736B45">
          <w:rPr>
            <w:sz w:val="24"/>
            <w:szCs w:val="24"/>
          </w:rPr>
          <w:t>as</w:t>
        </w:r>
      </w:ins>
      <w:del w:id="143" w:author="Paul Garrity" w:date="2016-09-16T09:04:00Z">
        <w:r w:rsidR="004A6206" w:rsidRPr="00BE49F1">
          <w:rPr>
            <w:sz w:val="24"/>
            <w:szCs w:val="24"/>
          </w:rPr>
          <w:delText>. S</w:delText>
        </w:r>
        <w:r w:rsidR="004F054D" w:rsidRPr="00BE49F1">
          <w:rPr>
            <w:sz w:val="24"/>
            <w:szCs w:val="24"/>
          </w:rPr>
          <w:delText>uch</w:delText>
        </w:r>
        <w:r w:rsidR="004A6206" w:rsidRPr="00BE49F1">
          <w:rPr>
            <w:sz w:val="24"/>
            <w:szCs w:val="24"/>
          </w:rPr>
          <w:delText xml:space="preserve"> mechanisms have been</w:delText>
        </w:r>
      </w:del>
      <w:r w:rsidRPr="00BE49F1">
        <w:rPr>
          <w:sz w:val="24"/>
          <w:szCs w:val="24"/>
        </w:rPr>
        <w:t xml:space="preserve"> suggested</w:t>
      </w:r>
      <w:r w:rsidR="004A6206" w:rsidRPr="00BE49F1">
        <w:rPr>
          <w:sz w:val="24"/>
          <w:szCs w:val="24"/>
        </w:rPr>
        <w:t xml:space="preserve"> </w:t>
      </w:r>
      <w:del w:id="144" w:author="Paul Garrity" w:date="2016-09-16T09:04:00Z">
        <w:r w:rsidR="004A6206" w:rsidRPr="00BE49F1">
          <w:rPr>
            <w:sz w:val="24"/>
            <w:szCs w:val="24"/>
          </w:rPr>
          <w:delText>to underlie hygrosensation</w:delText>
        </w:r>
        <w:r w:rsidRPr="00BE49F1">
          <w:rPr>
            <w:sz w:val="24"/>
            <w:szCs w:val="24"/>
          </w:rPr>
          <w:delText xml:space="preserve"> </w:delText>
        </w:r>
      </w:del>
      <w:r w:rsidRPr="00BE49F1">
        <w:rPr>
          <w:sz w:val="24"/>
          <w:szCs w:val="24"/>
        </w:rPr>
        <w:t xml:space="preserve">in mammals and </w:t>
      </w:r>
      <w:r w:rsidRPr="00BE49F1">
        <w:rPr>
          <w:i/>
          <w:sz w:val="24"/>
          <w:szCs w:val="24"/>
        </w:rPr>
        <w:t>C. elegans</w:t>
      </w:r>
      <w:r w:rsidRPr="00BE49F1">
        <w:rPr>
          <w:sz w:val="24"/>
          <w:szCs w:val="24"/>
        </w:rPr>
        <w:t xml:space="preserve"> </w:t>
      </w:r>
      <w:r w:rsidR="00BE49F1" w:rsidRPr="00BE49F1">
        <w:rPr>
          <w:sz w:val="24"/>
          <w:szCs w:val="24"/>
        </w:rPr>
        <w:fldChar w:fldCharType="begin">
          <w:fldData xml:space="preserve">PEVuZE5vdGU+PENpdGU+PEF1dGhvcj5SdXNzZWxsPC9BdXRob3I+PFllYXI+MjAxNDwvWWVhcj48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</w:fldData>
        </w:fldChar>
      </w:r>
      <w:r w:rsidR="00BE49F1" w:rsidRPr="00BE49F1">
        <w:rPr>
          <w:sz w:val="24"/>
          <w:szCs w:val="24"/>
        </w:rPr>
        <w:instrText xml:space="preserve"> ADDIN EN.CITE </w:instrText>
      </w:r>
      <w:r w:rsidR="00BE49F1" w:rsidRPr="00BE49F1">
        <w:rPr>
          <w:sz w:val="24"/>
          <w:szCs w:val="24"/>
        </w:rPr>
        <w:fldChar w:fldCharType="begin">
          <w:fldData xml:space="preserve">PEVuZE5vdGU+PENpdGU+PEF1dGhvcj5SdXNzZWxsPC9BdXRob3I+PFllYXI+MjAxNDwvWWVhcj48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</w:fldData>
        </w:fldChar>
      </w:r>
      <w:r w:rsidR="00BE49F1" w:rsidRPr="00BE49F1">
        <w:rPr>
          <w:sz w:val="24"/>
          <w:szCs w:val="24"/>
        </w:rPr>
        <w:instrText xml:space="preserve"> ADDIN EN.CITE.DATA </w: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t>(Filingeri, 2015; Russell et al., 2014)</w:t>
      </w:r>
      <w:r w:rsidR="00BE49F1" w:rsidRPr="00BE49F1">
        <w:rPr>
          <w:sz w:val="24"/>
          <w:szCs w:val="24"/>
        </w:rPr>
        <w:fldChar w:fldCharType="end"/>
      </w:r>
      <w:ins w:id="145" w:author="Paul Garrity" w:date="2016-09-16T09:04:00Z">
        <w:r w:rsidRPr="00BE49F1">
          <w:rPr>
            <w:sz w:val="24"/>
            <w:szCs w:val="24"/>
          </w:rPr>
          <w:t>.</w:t>
        </w:r>
      </w:ins>
      <w:del w:id="146" w:author="Paul Garrity" w:date="2016-09-16T09:04:00Z">
        <w:r w:rsidR="00CE37F9" w:rsidRPr="00BE49F1">
          <w:rPr>
            <w:sz w:val="24"/>
            <w:szCs w:val="24"/>
          </w:rPr>
          <w:delText xml:space="preserve">, and may explain why hygrosensors in </w:delText>
        </w:r>
        <w:r w:rsidR="00CE37F9" w:rsidRPr="00BE49F1">
          <w:rPr>
            <w:i/>
            <w:sz w:val="24"/>
            <w:szCs w:val="24"/>
          </w:rPr>
          <w:delText xml:space="preserve">Drosophila </w:delText>
        </w:r>
        <w:r w:rsidR="00CE37F9" w:rsidRPr="00BE49F1">
          <w:rPr>
            <w:sz w:val="24"/>
            <w:szCs w:val="24"/>
          </w:rPr>
          <w:delText>are located in the morphologically highly-specialized sacculus</w:delText>
        </w:r>
        <w:r w:rsidRPr="00BE49F1">
          <w:rPr>
            <w:sz w:val="24"/>
            <w:szCs w:val="24"/>
          </w:rPr>
          <w:delText>.</w:delText>
        </w:r>
      </w:del>
      <w:r w:rsidRPr="00BE49F1">
        <w:rPr>
          <w:sz w:val="24"/>
          <w:szCs w:val="24"/>
        </w:rPr>
        <w:t xml:space="preserve"> Further characterization of </w:t>
      </w:r>
      <w:r w:rsidR="00A3483E" w:rsidRPr="00BE49F1">
        <w:rPr>
          <w:sz w:val="24"/>
          <w:szCs w:val="24"/>
        </w:rPr>
        <w:t>how</w:t>
      </w:r>
      <w:r w:rsidR="005544B5" w:rsidRPr="00BE49F1">
        <w:rPr>
          <w:sz w:val="24"/>
          <w:szCs w:val="24"/>
        </w:rPr>
        <w:t xml:space="preserve"> </w:t>
      </w:r>
      <w:r w:rsidR="004E5A33" w:rsidRPr="00BE49F1">
        <w:rPr>
          <w:sz w:val="24"/>
          <w:szCs w:val="24"/>
        </w:rPr>
        <w:t>IR</w:t>
      </w:r>
      <w:r w:rsidR="00642CFF" w:rsidRPr="00BE49F1">
        <w:rPr>
          <w:sz w:val="24"/>
          <w:szCs w:val="24"/>
        </w:rPr>
        <w:t>s mediate</w:t>
      </w:r>
      <w:r w:rsidR="004E5A33" w:rsidRPr="00BE49F1">
        <w:rPr>
          <w:sz w:val="24"/>
          <w:szCs w:val="24"/>
        </w:rPr>
        <w:t xml:space="preserve"> temperature and moisture </w:t>
      </w:r>
      <w:r w:rsidRPr="00BE49F1">
        <w:rPr>
          <w:sz w:val="24"/>
          <w:szCs w:val="24"/>
        </w:rPr>
        <w:t xml:space="preserve">detection is currently </w:t>
      </w:r>
      <w:ins w:id="147" w:author="Paul Garrity" w:date="2016-09-16T09:04:00Z">
        <w:r w:rsidR="00A8692F">
          <w:rPr>
            <w:sz w:val="24"/>
            <w:szCs w:val="24"/>
          </w:rPr>
          <w:t>limited</w:t>
        </w:r>
      </w:ins>
      <w:del w:id="148" w:author="Paul Garrity" w:date="2016-09-16T09:04:00Z">
        <w:r w:rsidRPr="00BE49F1">
          <w:rPr>
            <w:sz w:val="24"/>
            <w:szCs w:val="24"/>
          </w:rPr>
          <w:delText>hampered</w:delText>
        </w:r>
      </w:del>
      <w:r w:rsidRPr="00BE49F1">
        <w:rPr>
          <w:sz w:val="24"/>
          <w:szCs w:val="24"/>
        </w:rPr>
        <w:t xml:space="preserve"> by our inability to reconstitute IR-based thermosensory or hygrosensory responses in heterologous </w:t>
      </w:r>
      <w:r w:rsidRPr="00BE49F1">
        <w:rPr>
          <w:rFonts w:cs="Helvetica"/>
          <w:sz w:val="24"/>
          <w:szCs w:val="24"/>
          <w:lang w:eastAsia="ja-JP"/>
        </w:rPr>
        <w:t>expression systems through expression of the known combinations of IRs (</w:t>
      </w:r>
      <w:r w:rsidRPr="00BE49F1">
        <w:rPr>
          <w:sz w:val="24"/>
          <w:szCs w:val="24"/>
        </w:rPr>
        <w:t>G.B., L.N., A.F.S., R.B. and P.G., unpublished data)</w:t>
      </w:r>
      <w:r w:rsidRPr="00BE49F1">
        <w:rPr>
          <w:rFonts w:cs="Helvetica"/>
          <w:sz w:val="24"/>
          <w:szCs w:val="24"/>
          <w:lang w:eastAsia="ja-JP"/>
        </w:rPr>
        <w:t xml:space="preserve">. </w:t>
      </w:r>
      <w:ins w:id="149" w:author="Paul Garrity" w:date="2016-09-16T09:04:00Z">
        <w:r w:rsidR="00F2296D">
          <w:rPr>
            <w:rFonts w:cs="Helvetica"/>
            <w:sz w:val="24"/>
            <w:szCs w:val="24"/>
            <w:lang w:eastAsia="ja-JP"/>
          </w:rPr>
          <w:t>IRs, like iGluRs, are thought to form heterotetrameric complexes</w:t>
        </w:r>
        <w:r w:rsidR="00EC4AC9">
          <w:rPr>
            <w:rFonts w:cs="Helvetica"/>
            <w:sz w:val="24"/>
            <w:szCs w:val="24"/>
            <w:lang w:eastAsia="ja-JP"/>
          </w:rPr>
          <w:t xml:space="preserve"> </w:t>
        </w:r>
        <w:r w:rsidR="00EC4AC9" w:rsidRPr="00BE49F1">
          <w:rPr>
            <w:sz w:val="24"/>
            <w:szCs w:val="24"/>
            <w:lang w:val="fr-CH"/>
          </w:rPr>
          <w:fldChar w:fldCharType="begin">
            <w:fldData xml:space="preserve">PEVuZE5vdGU+PENpdGU+PEF1dGhvcj5BYnVpbjwvQXV0aG9yPjxZZWFyPjIwMTE8L1llYXI+PFJl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==
</w:fldData>
          </w:fldChar>
        </w:r>
        <w:r w:rsidR="00EC4AC9" w:rsidRPr="00A22346">
          <w:rPr>
            <w:sz w:val="24"/>
            <w:szCs w:val="24"/>
            <w:lang w:val="en-GB"/>
          </w:rPr>
          <w:instrText xml:space="preserve"> ADDIN EN.CITE </w:instrText>
        </w:r>
        <w:r w:rsidR="00EC4AC9" w:rsidRPr="00BE49F1">
          <w:rPr>
            <w:sz w:val="24"/>
            <w:szCs w:val="24"/>
            <w:lang w:val="fr-CH"/>
          </w:rPr>
          <w:fldChar w:fldCharType="begin">
            <w:fldData xml:space="preserve">PEVuZE5vdGU+PENpdGU+PEF1dGhvcj5BYnVpbjwvQXV0aG9yPjxZZWFyPjIwMTE8L1llYXI+PFJl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==
</w:fldData>
          </w:fldChar>
        </w:r>
        <w:r w:rsidR="00EC4AC9" w:rsidRPr="00A22346">
          <w:rPr>
            <w:sz w:val="24"/>
            <w:szCs w:val="24"/>
            <w:lang w:val="en-GB"/>
          </w:rPr>
          <w:instrText xml:space="preserve"> ADDIN EN.CITE.DATA </w:instrText>
        </w:r>
        <w:r w:rsidR="00EC4AC9" w:rsidRPr="00BE49F1">
          <w:rPr>
            <w:sz w:val="24"/>
            <w:szCs w:val="24"/>
            <w:lang w:val="fr-CH"/>
          </w:rPr>
        </w:r>
        <w:r w:rsidR="00EC4AC9" w:rsidRPr="00BE49F1">
          <w:rPr>
            <w:sz w:val="24"/>
            <w:szCs w:val="24"/>
            <w:lang w:val="fr-CH"/>
          </w:rPr>
          <w:fldChar w:fldCharType="end"/>
        </w:r>
        <w:r w:rsidR="00EC4AC9" w:rsidRPr="00BE49F1">
          <w:rPr>
            <w:sz w:val="24"/>
            <w:szCs w:val="24"/>
            <w:lang w:val="fr-CH"/>
          </w:rPr>
        </w:r>
        <w:r w:rsidR="00EC4AC9" w:rsidRPr="00BE49F1">
          <w:rPr>
            <w:sz w:val="24"/>
            <w:szCs w:val="24"/>
            <w:lang w:val="fr-CH"/>
          </w:rPr>
          <w:fldChar w:fldCharType="separate"/>
        </w:r>
        <w:r w:rsidR="00EC4AC9" w:rsidRPr="00A22346">
          <w:rPr>
            <w:noProof/>
            <w:sz w:val="24"/>
            <w:szCs w:val="24"/>
            <w:lang w:val="en-GB"/>
          </w:rPr>
          <w:t>(Abuin et al., 2011)</w:t>
        </w:r>
        <w:r w:rsidR="00EC4AC9" w:rsidRPr="00BE49F1">
          <w:rPr>
            <w:sz w:val="24"/>
            <w:szCs w:val="24"/>
            <w:lang w:val="fr-CH"/>
          </w:rPr>
          <w:fldChar w:fldCharType="end"/>
        </w:r>
        <w:r w:rsidR="00F2296D">
          <w:rPr>
            <w:rFonts w:cs="Helvetica"/>
            <w:sz w:val="24"/>
            <w:szCs w:val="24"/>
            <w:lang w:eastAsia="ja-JP"/>
          </w:rPr>
          <w:t xml:space="preserve">, raising the possibility that </w:t>
        </w:r>
      </w:ins>
      <w:del w:id="150" w:author="Paul Garrity" w:date="2016-09-16T09:04:00Z">
        <w:r w:rsidRPr="00BE49F1">
          <w:rPr>
            <w:rFonts w:cs="Helvetica"/>
            <w:sz w:val="24"/>
            <w:szCs w:val="24"/>
            <w:lang w:eastAsia="ja-JP"/>
          </w:rPr>
          <w:delText xml:space="preserve">These observations imply the existence of </w:delText>
        </w:r>
      </w:del>
      <w:r w:rsidRPr="00BE49F1">
        <w:rPr>
          <w:rFonts w:cs="Helvetica"/>
          <w:sz w:val="24"/>
          <w:szCs w:val="24"/>
          <w:lang w:eastAsia="ja-JP"/>
        </w:rPr>
        <w:t xml:space="preserve">additional </w:t>
      </w:r>
      <w:ins w:id="151" w:author="Paul Garrity" w:date="2016-09-16T09:04:00Z">
        <w:r w:rsidR="00F2296D">
          <w:rPr>
            <w:rFonts w:cs="Helvetica"/>
            <w:sz w:val="24"/>
            <w:szCs w:val="24"/>
            <w:lang w:eastAsia="ja-JP"/>
          </w:rPr>
          <w:t>IR subunits</w:t>
        </w:r>
        <w:r w:rsidR="0061169E">
          <w:rPr>
            <w:rFonts w:cs="Helvetica"/>
            <w:sz w:val="24"/>
            <w:szCs w:val="24"/>
            <w:lang w:eastAsia="ja-JP"/>
          </w:rPr>
          <w:t xml:space="preserve"> are required</w:t>
        </w:r>
        <w:r w:rsidR="00A87192">
          <w:rPr>
            <w:rFonts w:cs="Helvetica"/>
            <w:sz w:val="24"/>
            <w:szCs w:val="24"/>
            <w:lang w:eastAsia="ja-JP"/>
          </w:rPr>
          <w:t>.</w:t>
        </w:r>
        <w:r w:rsidR="0061169E">
          <w:rPr>
            <w:rFonts w:cs="Helvetica"/>
            <w:sz w:val="24"/>
            <w:szCs w:val="24"/>
            <w:lang w:eastAsia="ja-JP"/>
          </w:rPr>
          <w:t xml:space="preserve"> </w:t>
        </w:r>
        <w:r w:rsidR="00782A5F">
          <w:rPr>
            <w:rFonts w:cs="Helvetica"/>
            <w:sz w:val="24"/>
            <w:szCs w:val="24"/>
            <w:lang w:eastAsia="ja-JP"/>
          </w:rPr>
          <w:t xml:space="preserve">It is </w:t>
        </w:r>
        <w:r w:rsidR="00497520">
          <w:rPr>
            <w:rFonts w:cs="Helvetica"/>
            <w:sz w:val="24"/>
            <w:szCs w:val="24"/>
            <w:lang w:eastAsia="ja-JP"/>
          </w:rPr>
          <w:t>also</w:t>
        </w:r>
        <w:r w:rsidR="00782A5F">
          <w:rPr>
            <w:rFonts w:cs="Helvetica"/>
            <w:sz w:val="24"/>
            <w:szCs w:val="24"/>
            <w:lang w:eastAsia="ja-JP"/>
          </w:rPr>
          <w:t xml:space="preserve"> </w:t>
        </w:r>
        <w:r w:rsidR="0083142C">
          <w:rPr>
            <w:rFonts w:cs="Helvetica"/>
            <w:sz w:val="24"/>
            <w:szCs w:val="24"/>
            <w:lang w:eastAsia="ja-JP"/>
          </w:rPr>
          <w:t>conceivable</w:t>
        </w:r>
        <w:r w:rsidR="00782A5F">
          <w:rPr>
            <w:rFonts w:cs="Helvetica"/>
            <w:sz w:val="24"/>
            <w:szCs w:val="24"/>
            <w:lang w:eastAsia="ja-JP"/>
          </w:rPr>
          <w:t xml:space="preserve"> that</w:t>
        </w:r>
        <w:r w:rsidRPr="00BE49F1">
          <w:rPr>
            <w:rFonts w:cs="Helvetica"/>
            <w:sz w:val="24"/>
            <w:szCs w:val="24"/>
            <w:lang w:eastAsia="ja-JP"/>
          </w:rPr>
          <w:t xml:space="preserve"> </w:t>
        </w:r>
        <w:r w:rsidR="008C4458">
          <w:rPr>
            <w:rFonts w:cs="Helvetica"/>
            <w:sz w:val="24"/>
            <w:szCs w:val="24"/>
            <w:lang w:eastAsia="ja-JP"/>
          </w:rPr>
          <w:t xml:space="preserve">other types of </w:t>
        </w:r>
        <w:r w:rsidR="006A0B36">
          <w:rPr>
            <w:rFonts w:cs="Helvetica"/>
            <w:sz w:val="24"/>
            <w:szCs w:val="24"/>
            <w:lang w:eastAsia="ja-JP"/>
          </w:rPr>
          <w:t>accessory</w:t>
        </w:r>
        <w:r w:rsidR="008C4458">
          <w:rPr>
            <w:rFonts w:cs="Helvetica"/>
            <w:sz w:val="24"/>
            <w:szCs w:val="24"/>
            <w:lang w:eastAsia="ja-JP"/>
          </w:rPr>
          <w:t xml:space="preserve"> signaling</w:t>
        </w:r>
        <w:r w:rsidR="008C4458" w:rsidRPr="00BE49F1">
          <w:rPr>
            <w:rFonts w:cs="Helvetica"/>
            <w:sz w:val="24"/>
            <w:szCs w:val="24"/>
            <w:lang w:eastAsia="ja-JP"/>
          </w:rPr>
          <w:t xml:space="preserve"> </w:t>
        </w:r>
      </w:ins>
      <w:r w:rsidRPr="00BE49F1">
        <w:rPr>
          <w:rFonts w:cs="Helvetica"/>
          <w:sz w:val="24"/>
          <w:szCs w:val="24"/>
          <w:lang w:eastAsia="ja-JP"/>
        </w:rPr>
        <w:t xml:space="preserve">molecules </w:t>
      </w:r>
      <w:ins w:id="152" w:author="Paul Garrity" w:date="2016-09-16T09:04:00Z">
        <w:r w:rsidR="00110FA5">
          <w:rPr>
            <w:rFonts w:cs="Helvetica"/>
            <w:sz w:val="24"/>
            <w:szCs w:val="24"/>
            <w:lang w:eastAsia="ja-JP"/>
          </w:rPr>
          <w:t>act</w:t>
        </w:r>
        <w:r w:rsidR="00BD7BA2">
          <w:rPr>
            <w:rFonts w:cs="Helvetica"/>
            <w:sz w:val="24"/>
            <w:szCs w:val="24"/>
            <w:lang w:eastAsia="ja-JP"/>
          </w:rPr>
          <w:t xml:space="preserve"> with IRs,</w:t>
        </w:r>
        <w:r w:rsidRPr="00BE49F1">
          <w:rPr>
            <w:rFonts w:cs="Helvetica"/>
            <w:sz w:val="24"/>
            <w:szCs w:val="24"/>
            <w:lang w:eastAsia="ja-JP"/>
          </w:rPr>
          <w:t xml:space="preserve"> </w:t>
        </w:r>
      </w:ins>
      <w:r w:rsidR="00D540C0" w:rsidRPr="00BE49F1">
        <w:rPr>
          <w:rFonts w:cs="Helvetica"/>
          <w:sz w:val="24"/>
          <w:szCs w:val="24"/>
          <w:lang w:eastAsia="ja-JP"/>
        </w:rPr>
        <w:t>and/</w:t>
      </w:r>
      <w:r w:rsidRPr="00BE49F1">
        <w:rPr>
          <w:rFonts w:cs="Helvetica"/>
          <w:sz w:val="24"/>
          <w:szCs w:val="24"/>
          <w:lang w:eastAsia="ja-JP"/>
        </w:rPr>
        <w:t xml:space="preserve">or </w:t>
      </w:r>
      <w:ins w:id="153" w:author="Paul Garrity" w:date="2016-09-16T09:04:00Z">
        <w:r w:rsidR="00BD7BA2">
          <w:rPr>
            <w:rFonts w:cs="Helvetica"/>
            <w:sz w:val="24"/>
            <w:szCs w:val="24"/>
            <w:lang w:eastAsia="ja-JP"/>
          </w:rPr>
          <w:lastRenderedPageBreak/>
          <w:t>that the</w:t>
        </w:r>
      </w:ins>
      <w:del w:id="154" w:author="Paul Garrity" w:date="2016-09-16T09:04:00Z">
        <w:r w:rsidRPr="00BE49F1">
          <w:rPr>
            <w:rFonts w:cs="Helvetica"/>
            <w:sz w:val="24"/>
            <w:szCs w:val="24"/>
            <w:lang w:eastAsia="ja-JP"/>
          </w:rPr>
          <w:delText>specialized</w:delText>
        </w:r>
      </w:del>
      <w:r w:rsidRPr="00BE49F1">
        <w:rPr>
          <w:rFonts w:cs="Helvetica"/>
          <w:sz w:val="24"/>
          <w:szCs w:val="24"/>
          <w:lang w:eastAsia="ja-JP"/>
        </w:rPr>
        <w:t xml:space="preserve"> cellular </w:t>
      </w:r>
      <w:ins w:id="155" w:author="Paul Garrity" w:date="2016-09-16T09:04:00Z">
        <w:r w:rsidR="0062595A">
          <w:rPr>
            <w:rFonts w:cs="Helvetica"/>
            <w:sz w:val="24"/>
            <w:szCs w:val="24"/>
            <w:lang w:eastAsia="ja-JP"/>
          </w:rPr>
          <w:t>and cuticular</w:t>
        </w:r>
        <w:r w:rsidRPr="00BE49F1">
          <w:rPr>
            <w:rFonts w:cs="Helvetica"/>
            <w:sz w:val="24"/>
            <w:szCs w:val="24"/>
            <w:lang w:eastAsia="ja-JP"/>
          </w:rPr>
          <w:t xml:space="preserve"> </w:t>
        </w:r>
        <w:r w:rsidR="00EA1985">
          <w:rPr>
            <w:rFonts w:cs="Helvetica"/>
            <w:sz w:val="24"/>
            <w:szCs w:val="24"/>
            <w:lang w:eastAsia="ja-JP"/>
          </w:rPr>
          <w:t>specializations of the</w:t>
        </w:r>
        <w:r w:rsidR="00E42106">
          <w:rPr>
            <w:rFonts w:cs="Helvetica"/>
            <w:sz w:val="24"/>
            <w:szCs w:val="24"/>
            <w:lang w:eastAsia="ja-JP"/>
          </w:rPr>
          <w:t xml:space="preserve"> </w:t>
        </w:r>
        <w:r w:rsidR="00842118">
          <w:rPr>
            <w:rFonts w:cs="Helvetica"/>
            <w:sz w:val="24"/>
            <w:szCs w:val="24"/>
            <w:lang w:eastAsia="ja-JP"/>
          </w:rPr>
          <w:t>thermos</w:t>
        </w:r>
        <w:r w:rsidR="00040F4F">
          <w:rPr>
            <w:rFonts w:cs="Helvetica"/>
            <w:sz w:val="24"/>
            <w:szCs w:val="24"/>
            <w:lang w:eastAsia="ja-JP"/>
          </w:rPr>
          <w:t>ens</w:t>
        </w:r>
        <w:r w:rsidR="00842118">
          <w:rPr>
            <w:rFonts w:cs="Helvetica"/>
            <w:sz w:val="24"/>
            <w:szCs w:val="24"/>
            <w:lang w:eastAsia="ja-JP"/>
          </w:rPr>
          <w:t xml:space="preserve">ory </w:t>
        </w:r>
        <w:r w:rsidR="004756E6">
          <w:rPr>
            <w:rFonts w:cs="Helvetica"/>
            <w:sz w:val="24"/>
            <w:szCs w:val="24"/>
            <w:lang w:eastAsia="ja-JP"/>
          </w:rPr>
          <w:t>and hygrosensory</w:t>
        </w:r>
        <w:r w:rsidR="00E42106">
          <w:rPr>
            <w:rFonts w:cs="Helvetica"/>
            <w:sz w:val="24"/>
            <w:szCs w:val="24"/>
            <w:lang w:eastAsia="ja-JP"/>
          </w:rPr>
          <w:t xml:space="preserve"> </w:t>
        </w:r>
      </w:ins>
      <w:r w:rsidRPr="00BE49F1">
        <w:rPr>
          <w:rFonts w:cs="Helvetica"/>
          <w:sz w:val="24"/>
          <w:szCs w:val="24"/>
          <w:lang w:eastAsia="ja-JP"/>
        </w:rPr>
        <w:t xml:space="preserve">structures </w:t>
      </w:r>
      <w:ins w:id="156" w:author="Paul Garrity" w:date="2016-09-16T09:04:00Z">
        <w:r w:rsidR="00951ADC">
          <w:rPr>
            <w:rFonts w:cs="Helvetica"/>
            <w:sz w:val="24"/>
            <w:szCs w:val="24"/>
            <w:lang w:eastAsia="ja-JP"/>
          </w:rPr>
          <w:t>are critical to allow</w:t>
        </w:r>
        <w:r w:rsidRPr="00BE49F1">
          <w:rPr>
            <w:rFonts w:cs="Helvetica"/>
            <w:sz w:val="24"/>
            <w:szCs w:val="24"/>
            <w:lang w:eastAsia="ja-JP"/>
          </w:rPr>
          <w:t xml:space="preserve"> </w:t>
        </w:r>
        <w:r w:rsidR="000035F1">
          <w:rPr>
            <w:rFonts w:cs="Helvetica"/>
            <w:sz w:val="24"/>
            <w:szCs w:val="24"/>
            <w:lang w:eastAsia="ja-JP"/>
          </w:rPr>
          <w:t xml:space="preserve">monitoring </w:t>
        </w:r>
      </w:ins>
      <w:del w:id="157" w:author="Paul Garrity" w:date="2016-09-16T09:04:00Z">
        <w:r w:rsidRPr="00BE49F1">
          <w:rPr>
            <w:rFonts w:cs="Helvetica"/>
            <w:sz w:val="24"/>
            <w:szCs w:val="24"/>
            <w:lang w:eastAsia="ja-JP"/>
          </w:rPr>
          <w:delText xml:space="preserve">that permit sensory detection </w:delText>
        </w:r>
      </w:del>
      <w:r w:rsidRPr="00BE49F1">
        <w:rPr>
          <w:rFonts w:cs="Helvetica"/>
          <w:sz w:val="24"/>
          <w:szCs w:val="24"/>
          <w:lang w:eastAsia="ja-JP"/>
        </w:rPr>
        <w:t>of these ubiquitous and ever-changing environmental stimuli.</w:t>
      </w:r>
    </w:p>
    <w:p w14:paraId="24214B52" w14:textId="77777777" w:rsidR="00147CC8" w:rsidRPr="00BE49F1" w:rsidRDefault="00147CC8" w:rsidP="00A45332">
      <w:pPr>
        <w:spacing w:line="480" w:lineRule="auto"/>
        <w:rPr>
          <w:b/>
          <w:sz w:val="24"/>
          <w:szCs w:val="24"/>
        </w:rPr>
      </w:pPr>
    </w:p>
    <w:p w14:paraId="41FDD769" w14:textId="20BAB94B" w:rsidR="00334D79" w:rsidRPr="00BE49F1" w:rsidRDefault="00DB5857" w:rsidP="00A45332">
      <w:pPr>
        <w:spacing w:line="480" w:lineRule="auto"/>
        <w:rPr>
          <w:b/>
          <w:sz w:val="24"/>
          <w:szCs w:val="24"/>
        </w:rPr>
      </w:pPr>
      <w:r w:rsidRPr="00BE49F1">
        <w:rPr>
          <w:b/>
          <w:sz w:val="24"/>
          <w:szCs w:val="24"/>
        </w:rPr>
        <w:t>Material and Methods:</w:t>
      </w:r>
    </w:p>
    <w:p w14:paraId="6674926B" w14:textId="729957EF" w:rsidR="009E00CC" w:rsidRPr="0083569D" w:rsidRDefault="00DB5857" w:rsidP="00A45332">
      <w:pPr>
        <w:spacing w:line="480" w:lineRule="auto"/>
        <w:rPr>
          <w:b/>
          <w:sz w:val="24"/>
          <w:lang w:val="en-GB"/>
          <w:rPrChange w:id="158" w:author="Paul Garrity" w:date="2016-09-16T09:04:00Z">
            <w:rPr>
              <w:b/>
              <w:sz w:val="24"/>
              <w:szCs w:val="24"/>
              <w:lang w:val="fr-CH"/>
            </w:rPr>
          </w:rPrChange>
        </w:rPr>
      </w:pPr>
      <w:r w:rsidRPr="00BE49F1">
        <w:rPr>
          <w:b/>
          <w:sz w:val="24"/>
          <w:szCs w:val="24"/>
        </w:rPr>
        <w:t xml:space="preserve">Fly strains. </w:t>
      </w:r>
      <w:r w:rsidRPr="00BE49F1">
        <w:rPr>
          <w:i/>
          <w:sz w:val="24"/>
          <w:szCs w:val="24"/>
          <w:lang w:val="fr-CH"/>
        </w:rPr>
        <w:t>Ir25a</w:t>
      </w:r>
      <w:r w:rsidRPr="00BE49F1">
        <w:rPr>
          <w:i/>
          <w:sz w:val="24"/>
          <w:szCs w:val="24"/>
          <w:vertAlign w:val="superscript"/>
          <w:lang w:val="fr-CH"/>
        </w:rPr>
        <w:t>2</w:t>
      </w:r>
      <w:r w:rsidR="007A4B69" w:rsidRPr="00BE49F1">
        <w:rPr>
          <w:i/>
          <w:sz w:val="24"/>
          <w:szCs w:val="24"/>
          <w:vertAlign w:val="superscript"/>
          <w:lang w:val="fr-CH"/>
        </w:rPr>
        <w:t xml:space="preserve"> </w:t>
      </w:r>
      <w:r w:rsidR="00BE49F1" w:rsidRPr="00BE49F1">
        <w:rPr>
          <w:sz w:val="24"/>
          <w:szCs w:val="24"/>
          <w:lang w:val="fr-CH"/>
        </w:rPr>
        <w:fldChar w:fldCharType="begin"/>
      </w:r>
      <w:r w:rsidR="00BE49F1" w:rsidRPr="00BE49F1">
        <w:rPr>
          <w:sz w:val="24"/>
          <w:szCs w:val="24"/>
          <w:lang w:val="fr-CH"/>
        </w:rPr>
        <w:instrText xml:space="preserve"> ADDIN EN.CITE &lt;EndNote&gt;&lt;Cite&gt;&lt;Author&gt;Benton&lt;/Author&gt;&lt;Year&gt;2009&lt;/Year&gt;&lt;RecNum&gt;2080&lt;/RecNum&gt;&lt;DisplayText&gt;(Benton et al., 2009)&lt;/DisplayText&gt;&lt;record&gt;&lt;rec-number&gt;2080&lt;/rec-number&gt;&lt;foreign-keys&gt;&lt;key app="EN" db-id="zx9wdpfpwwv5vper9s9vrwzkp2seaxa0z9fr" timestamp="0"&gt;2080&lt;/key&gt;&lt;/foreign-keys&gt;&lt;ref-type name="Journal Article"&gt;17&lt;/ref-type&gt;&lt;contributors&gt;&lt;authors&gt;&lt;author&gt;Benton, R.&lt;/author&gt;&lt;author&gt;Vannice, K. S.&lt;/author&gt;&lt;author&gt;Gomez-Diaz, C.&lt;/author&gt;&lt;author&gt;Vosshall, L. B.&lt;/author&gt;&lt;/authors&gt;&lt;/contributors&gt;&lt;auth-address&gt;Laboratory of Neurogenetics and Behavior, The Rockefeller University, 1230 York Avenue, Box 63, New York, NY 10065, USA.&lt;/auth-address&gt;&lt;titles&gt;&lt;title&gt;Variant ionotropic glutamate receptors as chemosensory receptors in Drosophila&lt;/title&gt;&lt;secondary-title&gt;Cell&lt;/secondary-title&gt;&lt;alt-title&gt;Cell&lt;/alt-title&gt;&lt;/titles&gt;&lt;periodical&gt;&lt;full-title&gt;Cell&lt;/full-title&gt;&lt;abbr-1&gt;Cell&lt;/abbr-1&gt;&lt;/periodical&gt;&lt;alt-periodical&gt;&lt;full-title&gt;Cell&lt;/full-title&gt;&lt;abbr-1&gt;Cell&lt;/abbr-1&gt;&lt;/alt-periodical&gt;&lt;pages&gt;149-62&lt;/pages&gt;&lt;volume&gt;136&lt;/volume&gt;&lt;number&gt;1&lt;/number&gt;&lt;keywords&gt;&lt;keyword&gt;Amino Acid Sequence&lt;/keyword&gt;&lt;keyword&gt;Animals&lt;/keyword&gt;&lt;keyword&gt;Drosophila/*chemistry/*metabolism&lt;/keyword&gt;&lt;keyword&gt;Molecular Sequence Data&lt;/keyword&gt;&lt;keyword&gt;Receptors, Glutamate/chemistry/*metabolism&lt;/keyword&gt;&lt;keyword&gt;Receptors, Odorant/chemistry/*metabolism&lt;/keyword&gt;&lt;keyword&gt;Sequence Alignment&lt;/keyword&gt;&lt;/keywords&gt;&lt;dates&gt;&lt;year&gt;2009&lt;/year&gt;&lt;pub-dates&gt;&lt;date&gt;Jan 9&lt;/date&gt;&lt;/pub-dates&gt;&lt;/dates&gt;&lt;isbn&gt;1097-4172 (Electronic)&lt;/isbn&gt;&lt;accession-num&gt;19135896&lt;/accession-num&gt;&lt;urls&gt;&lt;related-urls&gt;&lt;url&gt;http://www.ncbi.nlm.nih.gov/entrez/query.fcgi?cmd=Retrieve&amp;amp;db=PubMed&amp;amp;dopt=Citation&amp;amp;list_uids=19135896 &lt;/url&gt;&lt;/related-urls&gt;&lt;/urls&gt;&lt;language&gt;eng&lt;/language&gt;&lt;/record&gt;&lt;/Cite&gt;&lt;/EndNote&gt;</w:instrText>
      </w:r>
      <w:r w:rsidR="00BE49F1" w:rsidRPr="00BE49F1">
        <w:rPr>
          <w:sz w:val="24"/>
          <w:szCs w:val="24"/>
          <w:lang w:val="fr-CH"/>
        </w:rPr>
        <w:fldChar w:fldCharType="separate"/>
      </w:r>
      <w:r w:rsidR="00BE49F1" w:rsidRPr="00BE49F1">
        <w:rPr>
          <w:noProof/>
          <w:sz w:val="24"/>
          <w:szCs w:val="24"/>
          <w:lang w:val="fr-CH"/>
        </w:rPr>
        <w:t>(Benton et al., 2009)</w:t>
      </w:r>
      <w:r w:rsidR="00BE49F1" w:rsidRPr="00BE49F1">
        <w:rPr>
          <w:sz w:val="24"/>
          <w:szCs w:val="24"/>
          <w:lang w:val="fr-CH"/>
        </w:rPr>
        <w:fldChar w:fldCharType="end"/>
      </w:r>
      <w:r w:rsidR="007A4B69" w:rsidRPr="00BE49F1">
        <w:rPr>
          <w:i/>
          <w:sz w:val="24"/>
          <w:szCs w:val="24"/>
          <w:lang w:val="fr-CH"/>
        </w:rPr>
        <w:t>,</w:t>
      </w:r>
      <w:r w:rsidR="00A92381" w:rsidRPr="00BE49F1">
        <w:rPr>
          <w:i/>
          <w:sz w:val="24"/>
          <w:szCs w:val="24"/>
          <w:lang w:val="fr-CH"/>
        </w:rPr>
        <w:t xml:space="preserve"> UAS-Ir25a </w:t>
      </w:r>
      <w:r w:rsidR="00BE49F1" w:rsidRPr="00BE49F1">
        <w:rPr>
          <w:sz w:val="24"/>
          <w:szCs w:val="24"/>
          <w:lang w:val="fr-CH"/>
        </w:rPr>
        <w:fldChar w:fldCharType="begin">
          <w:fldData xml:space="preserve">PEVuZE5vdGU+PENpdGU+PEF1dGhvcj5BYnVpbjwvQXV0aG9yPjxZZWFyPjIwMTE8L1llYXI+PFJl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==
</w:fldData>
        </w:fldChar>
      </w:r>
      <w:r w:rsidR="00BE49F1" w:rsidRPr="00BE49F1">
        <w:rPr>
          <w:sz w:val="24"/>
          <w:szCs w:val="24"/>
          <w:lang w:val="fr-CH"/>
        </w:rPr>
        <w:instrText xml:space="preserve"> ADDIN EN.CITE </w:instrText>
      </w:r>
      <w:r w:rsidR="00BE49F1" w:rsidRPr="00BE49F1">
        <w:rPr>
          <w:sz w:val="24"/>
          <w:szCs w:val="24"/>
          <w:lang w:val="fr-CH"/>
        </w:rPr>
        <w:fldChar w:fldCharType="begin">
          <w:fldData xml:space="preserve">PEVuZE5vdGU+PENpdGU+PEF1dGhvcj5BYnVpbjwvQXV0aG9yPjxZZWFyPjIwMTE8L1llYXI+PFJl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==
</w:fldData>
        </w:fldChar>
      </w:r>
      <w:r w:rsidR="00BE49F1" w:rsidRPr="00BE49F1">
        <w:rPr>
          <w:sz w:val="24"/>
          <w:szCs w:val="24"/>
          <w:lang w:val="fr-CH"/>
        </w:rPr>
        <w:instrText xml:space="preserve"> ADDIN EN.CITE.DATA </w:instrText>
      </w:r>
      <w:r w:rsidR="00BE49F1" w:rsidRPr="00BE49F1">
        <w:rPr>
          <w:sz w:val="24"/>
          <w:szCs w:val="24"/>
          <w:lang w:val="fr-CH"/>
        </w:rPr>
      </w:r>
      <w:r w:rsidR="00BE49F1" w:rsidRPr="00BE49F1">
        <w:rPr>
          <w:sz w:val="24"/>
          <w:szCs w:val="24"/>
          <w:lang w:val="fr-CH"/>
        </w:rPr>
        <w:fldChar w:fldCharType="end"/>
      </w:r>
      <w:r w:rsidR="00BE49F1" w:rsidRPr="00BE49F1">
        <w:rPr>
          <w:sz w:val="24"/>
          <w:szCs w:val="24"/>
          <w:lang w:val="fr-CH"/>
        </w:rPr>
      </w:r>
      <w:r w:rsidR="00BE49F1" w:rsidRPr="00BE49F1">
        <w:rPr>
          <w:sz w:val="24"/>
          <w:szCs w:val="24"/>
          <w:lang w:val="fr-CH"/>
        </w:rPr>
        <w:fldChar w:fldCharType="separate"/>
      </w:r>
      <w:r w:rsidR="00BE49F1" w:rsidRPr="00BE49F1">
        <w:rPr>
          <w:noProof/>
          <w:sz w:val="24"/>
          <w:szCs w:val="24"/>
          <w:lang w:val="fr-CH"/>
        </w:rPr>
        <w:t>(Abuin et al., 2011)</w:t>
      </w:r>
      <w:r w:rsidR="00BE49F1" w:rsidRPr="00BE49F1">
        <w:rPr>
          <w:sz w:val="24"/>
          <w:szCs w:val="24"/>
          <w:lang w:val="fr-CH"/>
        </w:rPr>
        <w:fldChar w:fldCharType="end"/>
      </w:r>
      <w:r w:rsidR="007A4B69" w:rsidRPr="00BE49F1">
        <w:rPr>
          <w:sz w:val="24"/>
          <w:szCs w:val="24"/>
          <w:lang w:val="fr-CH"/>
        </w:rPr>
        <w:t xml:space="preserve">, </w:t>
      </w:r>
      <w:r w:rsidRPr="00BE49F1">
        <w:rPr>
          <w:i/>
          <w:sz w:val="24"/>
          <w:szCs w:val="24"/>
          <w:lang w:val="fr-CH"/>
        </w:rPr>
        <w:t>Ir8a</w:t>
      </w:r>
      <w:r w:rsidRPr="00BE49F1">
        <w:rPr>
          <w:i/>
          <w:sz w:val="24"/>
          <w:szCs w:val="24"/>
          <w:vertAlign w:val="superscript"/>
          <w:lang w:val="fr-CH"/>
        </w:rPr>
        <w:t>1</w:t>
      </w:r>
      <w:r w:rsidR="00ED2CC9" w:rsidRPr="00BE49F1">
        <w:rPr>
          <w:noProof/>
          <w:sz w:val="24"/>
          <w:szCs w:val="24"/>
          <w:lang w:val="fr-CH"/>
        </w:rPr>
        <w:t xml:space="preserve"> </w:t>
      </w:r>
      <w:r w:rsidR="00BE49F1" w:rsidRPr="00BE49F1">
        <w:rPr>
          <w:sz w:val="24"/>
          <w:szCs w:val="24"/>
          <w:lang w:val="fr-CH"/>
        </w:rPr>
        <w:fldChar w:fldCharType="begin">
          <w:fldData xml:space="preserve">PEVuZE5vdGU+PENpdGU+PEF1dGhvcj5BYnVpbjwvQXV0aG9yPjxZZWFyPjIwMTE8L1llYXI+PFJl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==
</w:fldData>
        </w:fldChar>
      </w:r>
      <w:r w:rsidR="00BE49F1" w:rsidRPr="00BE49F1">
        <w:rPr>
          <w:sz w:val="24"/>
          <w:szCs w:val="24"/>
          <w:lang w:val="fr-CH"/>
        </w:rPr>
        <w:instrText xml:space="preserve"> ADDIN EN.CITE </w:instrText>
      </w:r>
      <w:r w:rsidR="00BE49F1" w:rsidRPr="00BE49F1">
        <w:rPr>
          <w:sz w:val="24"/>
          <w:szCs w:val="24"/>
          <w:lang w:val="fr-CH"/>
        </w:rPr>
        <w:fldChar w:fldCharType="begin">
          <w:fldData xml:space="preserve">PEVuZE5vdGU+PENpdGU+PEF1dGhvcj5BYnVpbjwvQXV0aG9yPjxZZWFyPjIwMTE8L1llYXI+PFJl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==
</w:fldData>
        </w:fldChar>
      </w:r>
      <w:r w:rsidR="00BE49F1" w:rsidRPr="00BE49F1">
        <w:rPr>
          <w:sz w:val="24"/>
          <w:szCs w:val="24"/>
          <w:lang w:val="fr-CH"/>
        </w:rPr>
        <w:instrText xml:space="preserve"> ADDIN EN.CITE.DATA </w:instrText>
      </w:r>
      <w:r w:rsidR="00BE49F1" w:rsidRPr="00BE49F1">
        <w:rPr>
          <w:sz w:val="24"/>
          <w:szCs w:val="24"/>
          <w:lang w:val="fr-CH"/>
        </w:rPr>
      </w:r>
      <w:r w:rsidR="00BE49F1" w:rsidRPr="00BE49F1">
        <w:rPr>
          <w:sz w:val="24"/>
          <w:szCs w:val="24"/>
          <w:lang w:val="fr-CH"/>
        </w:rPr>
        <w:fldChar w:fldCharType="end"/>
      </w:r>
      <w:r w:rsidR="00BE49F1" w:rsidRPr="00BE49F1">
        <w:rPr>
          <w:sz w:val="24"/>
          <w:szCs w:val="24"/>
          <w:lang w:val="fr-CH"/>
        </w:rPr>
      </w:r>
      <w:r w:rsidR="00BE49F1" w:rsidRPr="00BE49F1">
        <w:rPr>
          <w:sz w:val="24"/>
          <w:szCs w:val="24"/>
          <w:lang w:val="fr-CH"/>
        </w:rPr>
        <w:fldChar w:fldCharType="separate"/>
      </w:r>
      <w:r w:rsidR="00BE49F1" w:rsidRPr="00BE49F1">
        <w:rPr>
          <w:noProof/>
          <w:sz w:val="24"/>
          <w:szCs w:val="24"/>
          <w:lang w:val="fr-CH"/>
        </w:rPr>
        <w:t>(Abuin et al., 2011)</w:t>
      </w:r>
      <w:r w:rsidR="00BE49F1" w:rsidRPr="00BE49F1">
        <w:rPr>
          <w:sz w:val="24"/>
          <w:szCs w:val="24"/>
          <w:lang w:val="fr-CH"/>
        </w:rPr>
        <w:fldChar w:fldCharType="end"/>
      </w:r>
      <w:r w:rsidR="00ED2CC9" w:rsidRPr="00BE49F1">
        <w:rPr>
          <w:sz w:val="24"/>
          <w:szCs w:val="24"/>
          <w:lang w:val="fr-CH"/>
        </w:rPr>
        <w:t xml:space="preserve">, </w:t>
      </w:r>
      <w:r w:rsidR="008E3F61" w:rsidRPr="00BE49F1">
        <w:rPr>
          <w:i/>
          <w:sz w:val="24"/>
          <w:szCs w:val="24"/>
          <w:lang w:val="fr-CH"/>
        </w:rPr>
        <w:t>Ir21a</w:t>
      </w:r>
      <w:r w:rsidR="008E3F61" w:rsidRPr="00BE49F1">
        <w:rPr>
          <w:i/>
          <w:sz w:val="24"/>
          <w:szCs w:val="24"/>
          <w:vertAlign w:val="superscript"/>
          <w:lang w:val="fr-CH"/>
        </w:rPr>
        <w:t>123</w:t>
      </w:r>
      <w:r w:rsidR="008E3F61" w:rsidRPr="00BE49F1">
        <w:rPr>
          <w:i/>
          <w:sz w:val="24"/>
          <w:szCs w:val="24"/>
          <w:lang w:val="fr-CH"/>
        </w:rPr>
        <w:t xml:space="preserve"> </w:t>
      </w:r>
      <w:r w:rsidR="00BE49F1" w:rsidRPr="00BE49F1">
        <w:rPr>
          <w:sz w:val="24"/>
          <w:szCs w:val="24"/>
          <w:lang w:val="fr-CH"/>
        </w:rPr>
        <w:fldChar w:fldCharType="begin"/>
      </w:r>
      <w:r w:rsidR="00BE49F1" w:rsidRPr="00BE49F1">
        <w:rPr>
          <w:sz w:val="24"/>
          <w:szCs w:val="24"/>
          <w:lang w:val="fr-CH"/>
        </w:rPr>
        <w:instrText xml:space="preserve"> ADDIN EN.CITE &lt;EndNote&gt;&lt;Cite&gt;&lt;Author&gt;Ni&lt;/Author&gt;&lt;Year&gt;2016&lt;/Year&gt;&lt;RecNum&gt;3289&lt;/RecNum&gt;&lt;DisplayText&gt;(Ni et al., 2016)&lt;/DisplayText&gt;&lt;record&gt;&lt;rec-number&gt;3289&lt;/rec-number&gt;&lt;foreign-keys&gt;&lt;key app="EN" db-id="zx9wdpfpwwv5vper9s9vrwzkp2seaxa0z9fr" timestamp="1461982824"&gt;3289&lt;/key&gt;&lt;/foreign-keys&gt;&lt;ref-type name="Journal Article"&gt;17&lt;/ref-type&gt;&lt;contributors&gt;&lt;authors&gt;&lt;author&gt;Ni, L.,&lt;/author&gt;&lt;author&gt;Klein, M., &lt;/author&gt;&lt;author&gt;Svec, K.V., &lt;/author&gt;&lt;author&gt;Budelli, G., &lt;/author&gt;&lt;author&gt;Chang, E.C., &lt;/author&gt;&lt;author&gt;Ferrer, A.J., &lt;/author&gt;&lt;author&gt;Benton, R., &lt;/author&gt;&lt;author&gt;Samuel, A.D.T.&lt;/author&gt;&lt;author&gt;Garrity, P.A. &lt;/author&gt;&lt;/authors&gt;&lt;/contributors&gt;&lt;titles&gt;&lt;title&gt;&lt;style face="normal" font="default" size="100%"&gt;The Ionotropic Receptors IR21a and IR25a mediate cool sensing in &lt;/style&gt;&lt;style face="italic" font="default" size="100%"&gt;Drosophila&lt;/style&gt;&lt;style face="normal" font="default" size="100%"&gt;.&lt;/style&gt;&lt;/title&gt;&lt;secondary-title&gt;eLife&lt;/secondary-title&gt;&lt;/titles&gt;&lt;periodical&gt;&lt;full-title&gt;Elife&lt;/full-title&gt;&lt;abbr-1&gt;eLife&lt;/abbr-1&gt;&lt;/periodical&gt;&lt;pages&gt;e13254&lt;/pages&gt;&lt;volume&gt;5&lt;/volume&gt;&lt;dates&gt;&lt;year&gt;2016&lt;/year&gt;&lt;/dates&gt;&lt;urls&gt;&lt;/urls&gt;&lt;electronic-resource-num&gt;http://dx.doi.org/10.7554/eLife.13254.001&lt;/electronic-resource-num&gt;&lt;/record&gt;&lt;/Cite&gt;&lt;/EndNote&gt;</w:instrText>
      </w:r>
      <w:r w:rsidR="00BE49F1" w:rsidRPr="00BE49F1">
        <w:rPr>
          <w:sz w:val="24"/>
          <w:szCs w:val="24"/>
          <w:lang w:val="fr-CH"/>
        </w:rPr>
        <w:fldChar w:fldCharType="separate"/>
      </w:r>
      <w:r w:rsidR="00BE49F1" w:rsidRPr="00BE49F1">
        <w:rPr>
          <w:noProof/>
          <w:sz w:val="24"/>
          <w:szCs w:val="24"/>
          <w:lang w:val="fr-CH"/>
        </w:rPr>
        <w:t>(Ni et al., 2016)</w:t>
      </w:r>
      <w:r w:rsidR="00BE49F1" w:rsidRPr="00BE49F1">
        <w:rPr>
          <w:sz w:val="24"/>
          <w:szCs w:val="24"/>
          <w:lang w:val="fr-CH"/>
        </w:rPr>
        <w:fldChar w:fldCharType="end"/>
      </w:r>
      <w:r w:rsidR="008E3F61" w:rsidRPr="00BE49F1">
        <w:rPr>
          <w:sz w:val="24"/>
          <w:szCs w:val="24"/>
          <w:lang w:val="fr-CH"/>
        </w:rPr>
        <w:t>,</w:t>
      </w:r>
      <w:r w:rsidR="008E3F61" w:rsidRPr="00BE49F1">
        <w:rPr>
          <w:i/>
          <w:sz w:val="24"/>
          <w:szCs w:val="24"/>
          <w:lang w:val="fr-CH"/>
        </w:rPr>
        <w:t xml:space="preserve"> </w:t>
      </w:r>
      <w:r w:rsidRPr="00BE49F1">
        <w:rPr>
          <w:i/>
          <w:sz w:val="24"/>
          <w:szCs w:val="24"/>
          <w:lang w:val="fr-CH"/>
        </w:rPr>
        <w:t>Ir76b</w:t>
      </w:r>
      <w:r w:rsidRPr="00BE49F1">
        <w:rPr>
          <w:i/>
          <w:sz w:val="24"/>
          <w:szCs w:val="24"/>
          <w:vertAlign w:val="superscript"/>
          <w:lang w:val="fr-CH"/>
        </w:rPr>
        <w:t xml:space="preserve">2 </w:t>
      </w:r>
      <w:r w:rsidR="00BE49F1" w:rsidRPr="00BE49F1">
        <w:rPr>
          <w:sz w:val="24"/>
          <w:szCs w:val="24"/>
          <w:lang w:val="fr-CH"/>
        </w:rPr>
        <w:fldChar w:fldCharType="begin"/>
      </w:r>
      <w:r w:rsidR="00BE49F1" w:rsidRPr="00BE49F1">
        <w:rPr>
          <w:sz w:val="24"/>
          <w:szCs w:val="24"/>
          <w:lang w:val="fr-CH"/>
        </w:rPr>
        <w:instrText xml:space="preserve"> ADDIN EN.CITE &lt;EndNote&gt;&lt;Cite&gt;&lt;Author&gt;Zhang&lt;/Author&gt;&lt;Year&gt;2013&lt;/Year&gt;&lt;RecNum&gt;2717&lt;/RecNum&gt;&lt;DisplayText&gt;(Zhang et al., 2013)&lt;/DisplayText&gt;&lt;record&gt;&lt;rec-number&gt;2717&lt;/rec-number&gt;&lt;foreign-keys&gt;&lt;key app="EN" db-id="zx9wdpfpwwv5vper9s9vrwzkp2seaxa0z9fr" timestamp="1400693922"&gt;2717&lt;/key&gt;&lt;/foreign-keys&gt;&lt;ref-type name="Journal Article"&gt;17&lt;/ref-type&gt;&lt;contributors&gt;&lt;authors&gt;&lt;author&gt;Zhang, Y. V.&lt;/author&gt;&lt;author&gt;Ni, J.&lt;/author&gt;&lt;author&gt;Montell, C.&lt;/author&gt;&lt;/authors&gt;&lt;/contributors&gt;&lt;auth-address&gt;Department of Biological Chemistry, The Johns Hopkins University School of Medicine, Baltimore, MD 21205, USA.&lt;/auth-address&gt;&lt;titles&gt;&lt;title&gt;The molecular basis for attractive salt-taste coding in Drosophila&lt;/title&gt;&lt;secondary-title&gt;Science&lt;/secondary-title&gt;&lt;alt-title&gt;Science&lt;/alt-title&gt;&lt;/titles&gt;&lt;periodical&gt;&lt;full-title&gt;Science&lt;/full-title&gt;&lt;/periodical&gt;&lt;alt-periodical&gt;&lt;full-title&gt;Science&lt;/full-title&gt;&lt;/alt-periodical&gt;&lt;pages&gt;1334-8&lt;/pages&gt;&lt;volume&gt;340&lt;/volume&gt;&lt;number&gt;6138&lt;/number&gt;&lt;edition&gt;2013/06/15&lt;/edition&gt;&lt;keywords&gt;&lt;keyword&gt;Animals&lt;/keyword&gt;&lt;keyword&gt;Behavior, Animal&lt;/keyword&gt;&lt;keyword&gt;Chemoreceptor Cells/physiology&lt;/keyword&gt;&lt;keyword&gt;Drosophila Proteins/genetics/*physiology&lt;/keyword&gt;&lt;keyword&gt;Drosophila melanogaster/*physiology&lt;/keyword&gt;&lt;keyword&gt;Gene Deletion&lt;/keyword&gt;&lt;keyword&gt;Receptors, Glutamate&lt;/keyword&gt;&lt;keyword&gt;Receptors, Ionotropic Glutamate/genetics/*physiology&lt;/keyword&gt;&lt;keyword&gt;Sensilla/physiology&lt;/keyword&gt;&lt;keyword&gt;Sodium Channels/genetics/*physiology&lt;/keyword&gt;&lt;keyword&gt;*Sodium Chloride&lt;/keyword&gt;&lt;keyword&gt;Taste Perception/genetics/*physiology&lt;/keyword&gt;&lt;/keywords&gt;&lt;dates&gt;&lt;year&gt;2013&lt;/year&gt;&lt;pub-dates&gt;&lt;date&gt;Jun 14&lt;/date&gt;&lt;/pub-dates&gt;&lt;/dates&gt;&lt;isbn&gt;1095-9203 (Electronic)&amp;#xD;0036-8075 (Linking)&lt;/isbn&gt;&lt;accession-num&gt;23766326&lt;/accession-num&gt;&lt;work-type&gt;Research Support, N.I.H., Extramural&lt;/work-type&gt;&lt;urls&gt;&lt;related-urls&gt;&lt;url&gt;http://www.ncbi.nlm.nih.gov/pubmed/23766326&lt;/url&gt;&lt;/related-urls&gt;&lt;/urls&gt;&lt;electronic-resource-num&gt;10.1126/science.1234133&lt;/electronic-resource-num&gt;&lt;/record&gt;&lt;/Cite&gt;&lt;/EndNote&gt;</w:instrText>
      </w:r>
      <w:r w:rsidR="00BE49F1" w:rsidRPr="00BE49F1">
        <w:rPr>
          <w:sz w:val="24"/>
          <w:szCs w:val="24"/>
          <w:lang w:val="fr-CH"/>
        </w:rPr>
        <w:fldChar w:fldCharType="separate"/>
      </w:r>
      <w:r w:rsidR="00BE49F1" w:rsidRPr="00BE49F1">
        <w:rPr>
          <w:noProof/>
          <w:sz w:val="24"/>
          <w:szCs w:val="24"/>
          <w:lang w:val="fr-CH"/>
        </w:rPr>
        <w:t>(Zhang et al., 2013)</w:t>
      </w:r>
      <w:r w:rsidR="00BE49F1" w:rsidRPr="00BE49F1">
        <w:rPr>
          <w:sz w:val="24"/>
          <w:szCs w:val="24"/>
          <w:lang w:val="fr-CH"/>
        </w:rPr>
        <w:fldChar w:fldCharType="end"/>
      </w:r>
      <w:r w:rsidR="007A4B69" w:rsidRPr="00BE49F1">
        <w:rPr>
          <w:i/>
          <w:sz w:val="24"/>
          <w:szCs w:val="24"/>
          <w:lang w:val="fr-CH"/>
        </w:rPr>
        <w:t>,</w:t>
      </w:r>
      <w:r w:rsidRPr="00BE49F1">
        <w:rPr>
          <w:i/>
          <w:sz w:val="24"/>
          <w:szCs w:val="24"/>
          <w:lang w:val="fr-CH"/>
        </w:rPr>
        <w:t xml:space="preserve"> R11F02-Gal4</w:t>
      </w:r>
      <w:r w:rsidR="007A4B69" w:rsidRPr="00BE49F1">
        <w:rPr>
          <w:sz w:val="24"/>
          <w:szCs w:val="24"/>
          <w:lang w:val="fr-CH"/>
        </w:rPr>
        <w:t xml:space="preserve"> </w:t>
      </w:r>
      <w:r w:rsidR="00BE49F1" w:rsidRPr="00BE49F1">
        <w:rPr>
          <w:sz w:val="24"/>
          <w:szCs w:val="24"/>
          <w:lang w:val="fr-CH"/>
        </w:rPr>
        <w:fldChar w:fldCharType="begin">
          <w:fldData xml:space="preserve">PEVuZE5vdGU+PENpdGU+PEF1dGhvcj5LbGVpbjwvQXV0aG9yPjxZZWFyPjIwMTU8L1llYXI+PFJl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</w:fldData>
        </w:fldChar>
      </w:r>
      <w:r w:rsidR="00BE49F1" w:rsidRPr="00BE49F1">
        <w:rPr>
          <w:sz w:val="24"/>
          <w:szCs w:val="24"/>
          <w:lang w:val="fr-CH"/>
        </w:rPr>
        <w:instrText xml:space="preserve"> ADDIN EN.CITE </w:instrText>
      </w:r>
      <w:r w:rsidR="00BE49F1" w:rsidRPr="00BE49F1">
        <w:rPr>
          <w:sz w:val="24"/>
          <w:szCs w:val="24"/>
          <w:lang w:val="fr-CH"/>
        </w:rPr>
        <w:fldChar w:fldCharType="begin">
          <w:fldData xml:space="preserve">PEVuZE5vdGU+PENpdGU+PEF1dGhvcj5LbGVpbjwvQXV0aG9yPjxZZWFyPjIwMTU8L1llYXI+PFJl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</w:fldData>
        </w:fldChar>
      </w:r>
      <w:r w:rsidR="00BE49F1" w:rsidRPr="00BE49F1">
        <w:rPr>
          <w:sz w:val="24"/>
          <w:szCs w:val="24"/>
          <w:lang w:val="fr-CH"/>
        </w:rPr>
        <w:instrText xml:space="preserve"> ADDIN EN.CITE.DATA </w:instrText>
      </w:r>
      <w:r w:rsidR="00BE49F1" w:rsidRPr="00BE49F1">
        <w:rPr>
          <w:sz w:val="24"/>
          <w:szCs w:val="24"/>
          <w:lang w:val="fr-CH"/>
        </w:rPr>
      </w:r>
      <w:r w:rsidR="00BE49F1" w:rsidRPr="00BE49F1">
        <w:rPr>
          <w:sz w:val="24"/>
          <w:szCs w:val="24"/>
          <w:lang w:val="fr-CH"/>
        </w:rPr>
        <w:fldChar w:fldCharType="end"/>
      </w:r>
      <w:r w:rsidR="00BE49F1" w:rsidRPr="00BE49F1">
        <w:rPr>
          <w:sz w:val="24"/>
          <w:szCs w:val="24"/>
          <w:lang w:val="fr-CH"/>
        </w:rPr>
      </w:r>
      <w:r w:rsidR="00BE49F1" w:rsidRPr="00BE49F1">
        <w:rPr>
          <w:sz w:val="24"/>
          <w:szCs w:val="24"/>
          <w:lang w:val="fr-CH"/>
        </w:rPr>
        <w:fldChar w:fldCharType="separate"/>
      </w:r>
      <w:r w:rsidR="00BE49F1" w:rsidRPr="00BE49F1">
        <w:rPr>
          <w:noProof/>
          <w:sz w:val="24"/>
          <w:szCs w:val="24"/>
          <w:lang w:val="fr-CH"/>
        </w:rPr>
        <w:t>(Klein et al., 2015)</w:t>
      </w:r>
      <w:r w:rsidR="00BE49F1" w:rsidRPr="00BE49F1">
        <w:rPr>
          <w:sz w:val="24"/>
          <w:szCs w:val="24"/>
          <w:lang w:val="fr-CH"/>
        </w:rPr>
        <w:fldChar w:fldCharType="end"/>
      </w:r>
      <w:r w:rsidR="007A4B69" w:rsidRPr="00BE49F1">
        <w:rPr>
          <w:i/>
          <w:sz w:val="24"/>
          <w:szCs w:val="24"/>
          <w:lang w:val="fr-CH"/>
        </w:rPr>
        <w:t>,</w:t>
      </w:r>
      <w:r w:rsidR="00D51E5A" w:rsidRPr="00BE49F1">
        <w:rPr>
          <w:i/>
          <w:sz w:val="24"/>
          <w:szCs w:val="24"/>
          <w:lang w:val="fr-CH"/>
        </w:rPr>
        <w:t xml:space="preserve"> </w:t>
      </w:r>
      <w:r w:rsidR="00D70D0B" w:rsidRPr="00BE49F1">
        <w:rPr>
          <w:i/>
          <w:sz w:val="24"/>
          <w:szCs w:val="24"/>
          <w:lang w:val="fr-CH"/>
        </w:rPr>
        <w:t>Ir</w:t>
      </w:r>
      <w:r w:rsidR="00AB5B5C" w:rsidRPr="00BE49F1">
        <w:rPr>
          <w:i/>
          <w:sz w:val="24"/>
          <w:szCs w:val="24"/>
          <w:lang w:val="fr-CH"/>
        </w:rPr>
        <w:t xml:space="preserve">40a-Gal4 </w:t>
      </w:r>
      <w:r w:rsidR="00BE49F1" w:rsidRPr="00BE49F1">
        <w:rPr>
          <w:sz w:val="24"/>
          <w:szCs w:val="24"/>
          <w:lang w:val="fr-CH"/>
        </w:rPr>
        <w:fldChar w:fldCharType="begin">
          <w:fldData xml:space="preserve">PEVuZE5vdGU+PENpdGU+PEF1dGhvcj5TaWxiZXJpbmc8L0F1dGhvcj48WWVhcj4yMDExPC9ZZWFy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</w:fldData>
        </w:fldChar>
      </w:r>
      <w:r w:rsidR="00BE49F1" w:rsidRPr="00BE49F1">
        <w:rPr>
          <w:sz w:val="24"/>
          <w:szCs w:val="24"/>
          <w:lang w:val="fr-CH"/>
        </w:rPr>
        <w:instrText xml:space="preserve"> ADDIN EN.CITE </w:instrText>
      </w:r>
      <w:r w:rsidR="00BE49F1" w:rsidRPr="00BE49F1">
        <w:rPr>
          <w:sz w:val="24"/>
          <w:szCs w:val="24"/>
          <w:lang w:val="fr-CH"/>
        </w:rPr>
        <w:fldChar w:fldCharType="begin">
          <w:fldData xml:space="preserve">PEVuZE5vdGU+PENpdGU+PEF1dGhvcj5TaWxiZXJpbmc8L0F1dGhvcj48WWVhcj4yMDExPC9ZZWFy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</w:fldData>
        </w:fldChar>
      </w:r>
      <w:r w:rsidR="00BE49F1" w:rsidRPr="00BE49F1">
        <w:rPr>
          <w:sz w:val="24"/>
          <w:szCs w:val="24"/>
          <w:lang w:val="fr-CH"/>
        </w:rPr>
        <w:instrText xml:space="preserve"> ADDIN EN.CITE.DATA </w:instrText>
      </w:r>
      <w:r w:rsidR="00BE49F1" w:rsidRPr="00BE49F1">
        <w:rPr>
          <w:sz w:val="24"/>
          <w:szCs w:val="24"/>
          <w:lang w:val="fr-CH"/>
        </w:rPr>
      </w:r>
      <w:r w:rsidR="00BE49F1" w:rsidRPr="00BE49F1">
        <w:rPr>
          <w:sz w:val="24"/>
          <w:szCs w:val="24"/>
          <w:lang w:val="fr-CH"/>
        </w:rPr>
        <w:fldChar w:fldCharType="end"/>
      </w:r>
      <w:r w:rsidR="00BE49F1" w:rsidRPr="00BE49F1">
        <w:rPr>
          <w:sz w:val="24"/>
          <w:szCs w:val="24"/>
          <w:lang w:val="fr-CH"/>
        </w:rPr>
      </w:r>
      <w:r w:rsidR="00BE49F1" w:rsidRPr="00BE49F1">
        <w:rPr>
          <w:sz w:val="24"/>
          <w:szCs w:val="24"/>
          <w:lang w:val="fr-CH"/>
        </w:rPr>
        <w:fldChar w:fldCharType="separate"/>
      </w:r>
      <w:r w:rsidR="00BE49F1" w:rsidRPr="00BE49F1">
        <w:rPr>
          <w:noProof/>
          <w:sz w:val="24"/>
          <w:szCs w:val="24"/>
          <w:lang w:val="fr-CH"/>
        </w:rPr>
        <w:t>(Silbering et al., 2011)</w:t>
      </w:r>
      <w:r w:rsidR="00BE49F1" w:rsidRPr="00BE49F1">
        <w:rPr>
          <w:sz w:val="24"/>
          <w:szCs w:val="24"/>
          <w:lang w:val="fr-CH"/>
        </w:rPr>
        <w:fldChar w:fldCharType="end"/>
      </w:r>
      <w:r w:rsidR="0074428D" w:rsidRPr="00BE49F1">
        <w:rPr>
          <w:i/>
          <w:sz w:val="24"/>
          <w:szCs w:val="24"/>
          <w:lang w:val="fr-CH"/>
        </w:rPr>
        <w:t xml:space="preserve">, </w:t>
      </w:r>
      <w:r w:rsidR="00A92381" w:rsidRPr="00BE49F1">
        <w:rPr>
          <w:i/>
          <w:sz w:val="24"/>
          <w:szCs w:val="24"/>
          <w:lang w:val="fr-CH"/>
        </w:rPr>
        <w:t>Ir40a</w:t>
      </w:r>
      <w:r w:rsidR="00A92381" w:rsidRPr="00BE49F1">
        <w:rPr>
          <w:i/>
          <w:sz w:val="24"/>
          <w:szCs w:val="24"/>
          <w:vertAlign w:val="superscript"/>
          <w:lang w:val="fr-CH"/>
        </w:rPr>
        <w:t>1</w:t>
      </w:r>
      <w:r w:rsidR="0074428D" w:rsidRPr="00BE49F1">
        <w:rPr>
          <w:sz w:val="24"/>
          <w:szCs w:val="24"/>
          <w:lang w:val="fr-CH"/>
        </w:rPr>
        <w:t xml:space="preserve"> </w:t>
      </w:r>
      <w:ins w:id="159" w:author="Paul Garrity" w:date="2016-09-16T09:04:00Z">
        <w:r w:rsidR="00BE49F1" w:rsidRPr="00BE49F1">
          <w:rPr>
            <w:sz w:val="24"/>
            <w:szCs w:val="24"/>
            <w:lang w:val="fr-CH"/>
          </w:rPr>
          <w:fldChar w:fldCharType="begin"/>
        </w:r>
        <w:r w:rsidR="007E4ED1">
          <w:rPr>
            <w:sz w:val="24"/>
            <w:szCs w:val="24"/>
            <w:lang w:val="fr-CH"/>
          </w:rPr>
          <w:instrText xml:space="preserve"> ADDIN EN.CITE &lt;EndNote&gt;&lt;Cite&gt;&lt;Author&gt;Silbering&lt;/Author&gt;&lt;Year&gt;2016&lt;/Year&gt;&lt;RecNum&gt;3340&lt;/RecNum&gt;&lt;DisplayText&gt;(Silbering et al., 2016)&lt;/DisplayText&gt;&lt;record&gt;&lt;rec-number&gt;3340&lt;/rec-number&gt;&lt;foreign-keys&gt;&lt;key app="EN" db-id="zx9wdpfpwwv5vper9s9vrwzkp2seaxa0z9fr" timestamp="1462829479"&gt;3340&lt;/key&gt;&lt;/foreign-keys&gt;&lt;ref-type name="Journal Article"&gt;17&lt;/ref-type&gt;&lt;contributors&gt;&lt;authors&gt;&lt;author&gt;Silbering, A.F, &lt;/author&gt;&lt;author&gt;Bell, R., &lt;/author&gt;&lt;author&gt;Münch, D., &lt;/author&gt;&lt;author&gt;Cruchet, S., &lt;/author&gt;&lt;author&gt;Gomez-Diaz, C., &lt;/author&gt;&lt;author&gt;Laudes, T., &lt;/author&gt;&lt;author&gt;Galizia, C.G., &lt;/author&gt;&lt;author&gt;Benton, R.&lt;/author&gt;&lt;/authors&gt;&lt;/contributors&gt;&lt;auth-address&gt;Center for Integrative Genomics, Faculty of Biology and Medicine, University of Lausanne, Lausanne, CH-1015, Switzerland.&amp;#xD;Department of Biology, University of Konstanz, 78457, Konstanz, Germany.&lt;/auth-address&gt;&lt;titles&gt;&lt;title&gt;IR40a neurons are not DEET detectors&lt;/title&gt;&lt;secondary-title&gt;Nature&lt;/secondary-title&gt;&lt;alt-title&gt;Nature&lt;/alt-title&gt;&lt;/titles&gt;&lt;periodical&gt;&lt;full-title&gt;Nature&lt;/full-title&gt;&lt;abbr-1&gt;Nature&lt;/abbr-1&gt;&lt;/periodical&gt;&lt;alt-periodical&gt;&lt;full-title&gt;Nature&lt;/full-title&gt;&lt;abbr-1&gt;Nature&lt;/abbr-1&gt;&lt;/alt-periodical&gt;&lt;pages&gt;E5-7&lt;/pages&gt;&lt;volume&gt;534&lt;/volume&gt;&lt;number&gt;7608&lt;/number&gt;&lt;edition&gt;2015/01/01&lt;/edition&gt;&lt;keywords&gt;&lt;keyword&gt;Animals&lt;/keyword&gt;&lt;keyword&gt;DEET/*metabolism&lt;/keyword&gt;&lt;keyword&gt;Humans&lt;/keyword&gt;&lt;keyword&gt;Insect Repellents/*metabolism&lt;/keyword&gt;&lt;keyword&gt;Receptors, Odorant/*metabolism&lt;/keyword&gt;&lt;keyword&gt;Sensory Receptor Cells/*metabolism&lt;/keyword&gt;&lt;/keywords&gt;&lt;dates&gt;&lt;year&gt;2016&lt;/year&gt;&lt;pub-dates&gt;&lt;date&gt;Jun 23&lt;/date&gt;&lt;/pub-dates&gt;&lt;/dates&gt;&lt;isbn&gt;1476-4687 (Electronic)&amp;#xD;0028-0836 (Linking)&lt;/isbn&gt;&lt;accession-num&gt;27337300&lt;/accession-num&gt;&lt;work-type&gt;Comment&amp;#xD;Letter&lt;/work-type&gt;&lt;urls&gt;&lt;related-urls&gt;&lt;url&gt;http://www.ncbi.nlm.nih.gov/pubmed/27337300&lt;/url&gt;&lt;/related-urls&gt;&lt;/urls&gt;&lt;electronic-resource-num&gt;10.1038/nature18321&lt;/electronic-resource-num&gt;&lt;/record&gt;&lt;/Cite&gt;&lt;/EndNote&gt;</w:instrText>
        </w:r>
        <w:r w:rsidR="00BE49F1" w:rsidRPr="00BE49F1">
          <w:rPr>
            <w:sz w:val="24"/>
            <w:szCs w:val="24"/>
            <w:lang w:val="fr-CH"/>
          </w:rPr>
          <w:fldChar w:fldCharType="separate"/>
        </w:r>
        <w:r w:rsidR="00BE49F1" w:rsidRPr="00BE49F1">
          <w:rPr>
            <w:noProof/>
            <w:sz w:val="24"/>
            <w:szCs w:val="24"/>
            <w:lang w:val="fr-CH"/>
          </w:rPr>
          <w:t>(Silbering et al., 2016)</w:t>
        </w:r>
        <w:r w:rsidR="00BE49F1" w:rsidRPr="00BE49F1">
          <w:rPr>
            <w:sz w:val="24"/>
            <w:szCs w:val="24"/>
            <w:lang w:val="fr-CH"/>
          </w:rPr>
          <w:fldChar w:fldCharType="end"/>
        </w:r>
      </w:ins>
      <w:del w:id="160" w:author="Paul Garrity" w:date="2016-09-16T09:04:00Z">
        <w:r w:rsidR="00BE49F1" w:rsidRPr="00BE49F1">
          <w:rPr>
            <w:sz w:val="24"/>
            <w:szCs w:val="24"/>
            <w:lang w:val="fr-CH"/>
          </w:rPr>
          <w:fldChar w:fldCharType="begin"/>
        </w:r>
        <w:r w:rsidR="00BE49F1" w:rsidRPr="00BE49F1">
          <w:rPr>
            <w:sz w:val="24"/>
            <w:szCs w:val="24"/>
            <w:lang w:val="fr-CH"/>
          </w:rPr>
          <w:delInstrText xml:space="preserve"> ADDIN EN.CITE &lt;EndNote&gt;&lt;Cite&gt;&lt;Author&gt;Silbering&lt;/Author&gt;&lt;Year&gt;2016&lt;/Year&gt;&lt;RecNum&gt;3340&lt;/RecNum&gt;&lt;DisplayText&gt;(Silbering et al., 2016)&lt;/DisplayText&gt;&lt;record&gt;&lt;rec-number&gt;3340&lt;/rec-number&gt;&lt;foreign-keys&gt;&lt;key app="EN" db-id="zx9wdpfpwwv5vper9s9vrwzkp2seaxa0z9fr" timestamp="1462829479"&gt;3340&lt;/key&gt;&lt;/foreign-keys&gt;&lt;ref-type name="Journal Article"&gt;17&lt;/ref-type&gt;&lt;contributors&gt;&lt;authors&gt;&lt;author&gt;Silbering, A.F, &lt;/author&gt;&lt;author&gt;Bell, R., &lt;/author&gt;&lt;author&gt;Münch, D., &lt;/author&gt;&lt;author&gt;Cruchet, S., &lt;/author&gt;&lt;author&gt;Gomez-Diaz, C., &lt;/author&gt;&lt;author&gt;Laudes, T., &lt;/author&gt;&lt;author&gt;Galizia, C.G., &lt;/author&gt;&lt;author&gt;Benton, R.&lt;/author&gt;&lt;/authors&gt;&lt;/contributors&gt;&lt;titles&gt;&lt;title&gt;IR40a neurons are not DEET detectors&lt;/title&gt;&lt;secondary-title&gt;Nature&lt;/secondary-title&gt;&lt;/titles&gt;&lt;periodical&gt;&lt;full-title&gt;Nature&lt;/full-title&gt;&lt;abbr-1&gt;Nature&lt;/abbr-1&gt;&lt;/periodical&gt;&lt;volume&gt;in press&lt;/volume&gt;&lt;dates&gt;&lt;year&gt;2016&lt;/year&gt;&lt;/dates&gt;&lt;urls&gt;&lt;/urls&gt;&lt;/record&gt;&lt;/Cite&gt;&lt;/EndNote&gt;</w:delInstrText>
        </w:r>
        <w:r w:rsidR="00BE49F1" w:rsidRPr="00BE49F1">
          <w:rPr>
            <w:sz w:val="24"/>
            <w:szCs w:val="24"/>
            <w:lang w:val="fr-CH"/>
          </w:rPr>
          <w:fldChar w:fldCharType="separate"/>
        </w:r>
        <w:r w:rsidR="00BE49F1" w:rsidRPr="00BE49F1">
          <w:rPr>
            <w:noProof/>
            <w:sz w:val="24"/>
            <w:szCs w:val="24"/>
            <w:lang w:val="fr-CH"/>
          </w:rPr>
          <w:delText>(Silbering et al., 2016)</w:delText>
        </w:r>
        <w:r w:rsidR="00BE49F1" w:rsidRPr="00BE49F1">
          <w:rPr>
            <w:sz w:val="24"/>
            <w:szCs w:val="24"/>
            <w:lang w:val="fr-CH"/>
          </w:rPr>
          <w:fldChar w:fldCharType="end"/>
        </w:r>
      </w:del>
      <w:r w:rsidR="0074428D" w:rsidRPr="00BE49F1">
        <w:rPr>
          <w:sz w:val="24"/>
          <w:szCs w:val="24"/>
          <w:lang w:val="fr-CH"/>
        </w:rPr>
        <w:t xml:space="preserve">, </w:t>
      </w:r>
      <w:r w:rsidR="00A92381" w:rsidRPr="00BE49F1">
        <w:rPr>
          <w:i/>
          <w:sz w:val="24"/>
          <w:szCs w:val="24"/>
          <w:lang w:val="fr-CH"/>
        </w:rPr>
        <w:t>UAS-Ir40a</w:t>
      </w:r>
      <w:r w:rsidR="00DF6AB9" w:rsidRPr="00BE49F1">
        <w:rPr>
          <w:sz w:val="24"/>
          <w:szCs w:val="24"/>
          <w:lang w:val="fr-CH"/>
        </w:rPr>
        <w:t xml:space="preserve"> </w:t>
      </w:r>
      <w:ins w:id="161" w:author="Paul Garrity" w:date="2016-09-16T09:04:00Z">
        <w:r w:rsidR="00BE49F1" w:rsidRPr="00BE49F1">
          <w:rPr>
            <w:sz w:val="24"/>
            <w:szCs w:val="24"/>
            <w:lang w:val="fr-CH"/>
          </w:rPr>
          <w:fldChar w:fldCharType="begin"/>
        </w:r>
        <w:r w:rsidR="007E4ED1">
          <w:rPr>
            <w:sz w:val="24"/>
            <w:szCs w:val="24"/>
            <w:lang w:val="fr-CH"/>
          </w:rPr>
          <w:instrText xml:space="preserve"> ADDIN EN.CITE &lt;EndNote&gt;&lt;Cite&gt;&lt;Author&gt;Silbering&lt;/Author&gt;&lt;Year&gt;2016&lt;/Year&gt;&lt;RecNum&gt;3340&lt;/RecNum&gt;&lt;DisplayText&gt;(Silbering et al., 2016)&lt;/DisplayText&gt;&lt;record&gt;&lt;rec-number&gt;3340&lt;/rec-number&gt;&lt;foreign-keys&gt;&lt;key app="EN" db-id="zx9wdpfpwwv5vper9s9vrwzkp2seaxa0z9fr" timestamp="1462829479"&gt;3340&lt;/key&gt;&lt;/foreign-keys&gt;&lt;ref-type name="Journal Article"&gt;17&lt;/ref-type&gt;&lt;contributors&gt;&lt;authors&gt;&lt;author&gt;Silbering, A.F, &lt;/author&gt;&lt;author&gt;Bell, R., &lt;/author&gt;&lt;author&gt;Münch, D., &lt;/author&gt;&lt;author&gt;Cruchet, S., &lt;/author&gt;&lt;author&gt;Gomez-Diaz, C., &lt;/author&gt;&lt;author&gt;Laudes, T., &lt;/author&gt;&lt;author&gt;Galizia, C.G., &lt;/author&gt;&lt;author&gt;Benton, R.&lt;/author&gt;&lt;/authors&gt;&lt;/contributors&gt;&lt;auth-address&gt;Center for Integrative Genomics, Faculty of Biology and Medicine, University of Lausanne, Lausanne, CH-1015, Switzerland.&amp;#xD;Department of Biology, University of Konstanz, 78457, Konstanz, Germany.&lt;/auth-address&gt;&lt;titles&gt;&lt;title&gt;IR40a neurons are not DEET detectors&lt;/title&gt;&lt;secondary-title&gt;Nature&lt;/secondary-title&gt;&lt;alt-title&gt;Nature&lt;/alt-title&gt;&lt;/titles&gt;&lt;periodical&gt;&lt;full-title&gt;Nature&lt;/full-title&gt;&lt;abbr-1&gt;Nature&lt;/abbr-1&gt;&lt;/periodical&gt;&lt;alt-periodical&gt;&lt;full-title&gt;Nature&lt;/full-title&gt;&lt;abbr-1&gt;Nature&lt;/abbr-1&gt;&lt;/alt-periodical&gt;&lt;pages&gt;E5-7&lt;/pages&gt;&lt;volume&gt;534&lt;/volume&gt;&lt;number&gt;7608&lt;/number&gt;&lt;edition&gt;2015/01/01&lt;/edition&gt;&lt;keywords&gt;&lt;keyword&gt;Animals&lt;/keyword&gt;&lt;keyword&gt;DEET/*metabolism&lt;/keyword&gt;&lt;keyword&gt;Humans&lt;/keyword&gt;&lt;keyword&gt;Insect Repellents/*metabolism&lt;/keyword&gt;&lt;keyword&gt;Receptors, Odorant/*metabolism&lt;/keyword&gt;&lt;keyword&gt;Sensory Receptor Cells/*metabolism&lt;/keyword&gt;&lt;/keywords&gt;&lt;dates&gt;&lt;year&gt;2016&lt;/year&gt;&lt;pub-dates&gt;&lt;date&gt;Jun 23&lt;/date&gt;&lt;/pub-dates&gt;&lt;/dates&gt;&lt;isbn&gt;1476-4687 (Electronic)&amp;#xD;0028-0836 (Linking)&lt;/isbn&gt;&lt;accession-num&gt;27337300&lt;/accession-num&gt;&lt;work-type&gt;Comment&amp;#xD;Letter&lt;/work-type&gt;&lt;urls&gt;&lt;related-urls&gt;&lt;url&gt;http://www.ncbi.nlm.nih.gov/pubmed/27337300&lt;/url&gt;&lt;/related-urls&gt;&lt;/urls&gt;&lt;electronic-resource-num&gt;10.1038/nature18321&lt;/electronic-resource-num&gt;&lt;/record&gt;&lt;/Cite&gt;&lt;/EndNote&gt;</w:instrText>
        </w:r>
        <w:r w:rsidR="00BE49F1" w:rsidRPr="00BE49F1">
          <w:rPr>
            <w:sz w:val="24"/>
            <w:szCs w:val="24"/>
            <w:lang w:val="fr-CH"/>
          </w:rPr>
          <w:fldChar w:fldCharType="separate"/>
        </w:r>
        <w:r w:rsidR="00BE49F1" w:rsidRPr="00BE49F1">
          <w:rPr>
            <w:noProof/>
            <w:sz w:val="24"/>
            <w:szCs w:val="24"/>
            <w:lang w:val="fr-CH"/>
          </w:rPr>
          <w:t>(Silbering et al., 2016)</w:t>
        </w:r>
        <w:r w:rsidR="00BE49F1" w:rsidRPr="00BE49F1">
          <w:rPr>
            <w:sz w:val="24"/>
            <w:szCs w:val="24"/>
            <w:lang w:val="fr-CH"/>
          </w:rPr>
          <w:fldChar w:fldCharType="end"/>
        </w:r>
      </w:ins>
      <w:del w:id="162" w:author="Paul Garrity" w:date="2016-09-16T09:04:00Z">
        <w:r w:rsidR="00BE49F1" w:rsidRPr="00BE49F1">
          <w:rPr>
            <w:sz w:val="24"/>
            <w:szCs w:val="24"/>
            <w:lang w:val="fr-CH"/>
          </w:rPr>
          <w:fldChar w:fldCharType="begin"/>
        </w:r>
        <w:r w:rsidR="00BE49F1" w:rsidRPr="00BE49F1">
          <w:rPr>
            <w:sz w:val="24"/>
            <w:szCs w:val="24"/>
            <w:lang w:val="fr-CH"/>
          </w:rPr>
          <w:delInstrText xml:space="preserve"> ADDIN EN.CITE &lt;EndNote&gt;&lt;Cite&gt;&lt;Author&gt;Silbering&lt;/Author&gt;&lt;Year&gt;2016&lt;/Year&gt;&lt;RecNum&gt;3340&lt;/RecNum&gt;&lt;DisplayText&gt;(Silbering et al., 2016)&lt;/DisplayText&gt;&lt;record&gt;&lt;rec-number&gt;3340&lt;/rec-number&gt;&lt;foreign-keys&gt;&lt;key app="EN" db-id="zx9wdpfpwwv5vper9s9vrwzkp2seaxa0z9fr" timestamp="1462829479"&gt;3340&lt;/key&gt;&lt;/foreign-keys&gt;&lt;ref-type name="Journal Article"&gt;17&lt;/ref-type&gt;&lt;contributors&gt;&lt;authors&gt;&lt;author&gt;Silbering, A.F, &lt;/author&gt;&lt;author&gt;Bell, R., &lt;/author&gt;&lt;author&gt;Münch, D., &lt;/author&gt;&lt;author&gt;Cruchet, S., &lt;/author&gt;&lt;author&gt;Gomez-Diaz, C., &lt;/author&gt;&lt;author&gt;Laudes, T., &lt;/author&gt;&lt;author&gt;Galizia, C.G., &lt;/author&gt;&lt;author&gt;Benton, R.&lt;/author&gt;&lt;/authors&gt;&lt;/contributors&gt;&lt;titles&gt;&lt;title&gt;IR40a neurons are not DEET detectors&lt;/title&gt;&lt;secondary-title&gt;Nature&lt;/secondary-title&gt;&lt;/titles&gt;&lt;periodical&gt;&lt;full-title&gt;Nature&lt;/full-title&gt;&lt;abbr-1&gt;Nature&lt;/abbr-1&gt;&lt;/periodical&gt;&lt;volume&gt;in press&lt;/volume&gt;&lt;dates&gt;&lt;year&gt;2016&lt;/year&gt;&lt;/dates&gt;&lt;urls&gt;&lt;/urls&gt;&lt;/record&gt;&lt;/Cite&gt;&lt;/EndNote&gt;</w:delInstrText>
        </w:r>
        <w:r w:rsidR="00BE49F1" w:rsidRPr="00BE49F1">
          <w:rPr>
            <w:sz w:val="24"/>
            <w:szCs w:val="24"/>
            <w:lang w:val="fr-CH"/>
          </w:rPr>
          <w:fldChar w:fldCharType="separate"/>
        </w:r>
        <w:r w:rsidR="00BE49F1" w:rsidRPr="00BE49F1">
          <w:rPr>
            <w:noProof/>
            <w:sz w:val="24"/>
            <w:szCs w:val="24"/>
            <w:lang w:val="fr-CH"/>
          </w:rPr>
          <w:delText>(Silbering et al., 2016)</w:delText>
        </w:r>
        <w:r w:rsidR="00BE49F1" w:rsidRPr="00BE49F1">
          <w:rPr>
            <w:sz w:val="24"/>
            <w:szCs w:val="24"/>
            <w:lang w:val="fr-CH"/>
          </w:rPr>
          <w:fldChar w:fldCharType="end"/>
        </w:r>
      </w:del>
      <w:r w:rsidR="00A92381" w:rsidRPr="00BE49F1">
        <w:rPr>
          <w:sz w:val="24"/>
          <w:szCs w:val="24"/>
          <w:lang w:val="fr-CH"/>
        </w:rPr>
        <w:t>,</w:t>
      </w:r>
      <w:r w:rsidR="00A92381" w:rsidRPr="00BE49F1">
        <w:rPr>
          <w:i/>
          <w:sz w:val="24"/>
          <w:szCs w:val="24"/>
          <w:lang w:val="fr-CH"/>
        </w:rPr>
        <w:t xml:space="preserve"> Ir93a</w:t>
      </w:r>
      <w:r w:rsidR="00A92381" w:rsidRPr="00BE49F1">
        <w:rPr>
          <w:i/>
          <w:sz w:val="24"/>
          <w:szCs w:val="24"/>
          <w:vertAlign w:val="superscript"/>
          <w:lang w:val="fr-CH"/>
        </w:rPr>
        <w:t xml:space="preserve">MI05555 </w:t>
      </w:r>
      <w:r w:rsidR="00A92381" w:rsidRPr="00BE49F1">
        <w:rPr>
          <w:sz w:val="24"/>
          <w:szCs w:val="24"/>
          <w:lang w:val="fr-CH"/>
        </w:rPr>
        <w:t xml:space="preserve"> </w:t>
      </w:r>
      <w:r w:rsidR="00BE49F1" w:rsidRPr="00BE49F1">
        <w:rPr>
          <w:sz w:val="24"/>
          <w:szCs w:val="24"/>
          <w:lang w:val="fr-CH"/>
        </w:rPr>
        <w:fldChar w:fldCharType="begin">
          <w:fldData xml:space="preserve">PEVuZE5vdGU+PENpdGU+PEF1dGhvcj5WZW5rZW48L0F1dGhvcj48WWVhcj4yMDExPC9ZZWFyPjxS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</w:fldData>
        </w:fldChar>
      </w:r>
      <w:r w:rsidR="00BE49F1" w:rsidRPr="00BE49F1">
        <w:rPr>
          <w:sz w:val="24"/>
          <w:szCs w:val="24"/>
          <w:lang w:val="fr-CH"/>
        </w:rPr>
        <w:instrText xml:space="preserve"> ADDIN EN.CITE </w:instrText>
      </w:r>
      <w:r w:rsidR="00BE49F1" w:rsidRPr="00BE49F1">
        <w:rPr>
          <w:sz w:val="24"/>
          <w:szCs w:val="24"/>
          <w:lang w:val="fr-CH"/>
        </w:rPr>
        <w:fldChar w:fldCharType="begin">
          <w:fldData xml:space="preserve">PEVuZE5vdGU+PENpdGU+PEF1dGhvcj5WZW5rZW48L0F1dGhvcj48WWVhcj4yMDExPC9ZZWFyPjxS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</w:fldData>
        </w:fldChar>
      </w:r>
      <w:r w:rsidR="00BE49F1" w:rsidRPr="00BE49F1">
        <w:rPr>
          <w:sz w:val="24"/>
          <w:szCs w:val="24"/>
          <w:lang w:val="fr-CH"/>
        </w:rPr>
        <w:instrText xml:space="preserve"> ADDIN EN.CITE.DATA </w:instrText>
      </w:r>
      <w:r w:rsidR="00BE49F1" w:rsidRPr="00BE49F1">
        <w:rPr>
          <w:sz w:val="24"/>
          <w:szCs w:val="24"/>
          <w:lang w:val="fr-CH"/>
        </w:rPr>
      </w:r>
      <w:r w:rsidR="00BE49F1" w:rsidRPr="00BE49F1">
        <w:rPr>
          <w:sz w:val="24"/>
          <w:szCs w:val="24"/>
          <w:lang w:val="fr-CH"/>
        </w:rPr>
        <w:fldChar w:fldCharType="end"/>
      </w:r>
      <w:r w:rsidR="00BE49F1" w:rsidRPr="00BE49F1">
        <w:rPr>
          <w:sz w:val="24"/>
          <w:szCs w:val="24"/>
          <w:lang w:val="fr-CH"/>
        </w:rPr>
      </w:r>
      <w:r w:rsidR="00BE49F1" w:rsidRPr="00BE49F1">
        <w:rPr>
          <w:sz w:val="24"/>
          <w:szCs w:val="24"/>
          <w:lang w:val="fr-CH"/>
        </w:rPr>
        <w:fldChar w:fldCharType="separate"/>
      </w:r>
      <w:r w:rsidR="00BE49F1" w:rsidRPr="00BE49F1">
        <w:rPr>
          <w:noProof/>
          <w:sz w:val="24"/>
          <w:szCs w:val="24"/>
          <w:lang w:val="fr-CH"/>
        </w:rPr>
        <w:t>(Venken et al., 2011)</w:t>
      </w:r>
      <w:r w:rsidR="00BE49F1" w:rsidRPr="00BE49F1">
        <w:rPr>
          <w:sz w:val="24"/>
          <w:szCs w:val="24"/>
          <w:lang w:val="fr-CH"/>
        </w:rPr>
        <w:fldChar w:fldCharType="end"/>
      </w:r>
      <w:r w:rsidR="00D101D1" w:rsidRPr="00BE49F1">
        <w:rPr>
          <w:sz w:val="24"/>
          <w:szCs w:val="24"/>
          <w:lang w:val="fr-CH"/>
        </w:rPr>
        <w:t>,</w:t>
      </w:r>
      <w:r w:rsidR="00A92381" w:rsidRPr="00BE49F1">
        <w:rPr>
          <w:sz w:val="24"/>
          <w:szCs w:val="24"/>
          <w:lang w:val="fr-CH"/>
        </w:rPr>
        <w:t xml:space="preserve"> </w:t>
      </w:r>
      <w:r w:rsidRPr="00BE49F1">
        <w:rPr>
          <w:i/>
          <w:sz w:val="24"/>
          <w:szCs w:val="24"/>
          <w:lang w:val="fr-CH"/>
        </w:rPr>
        <w:t>UAS-GCaMP6m</w:t>
      </w:r>
      <w:r w:rsidR="007A4B69" w:rsidRPr="00BE49F1">
        <w:rPr>
          <w:i/>
          <w:sz w:val="24"/>
          <w:szCs w:val="24"/>
          <w:lang w:val="fr-CH"/>
        </w:rPr>
        <w:t xml:space="preserve"> </w:t>
      </w:r>
      <w:r w:rsidR="007A4B69" w:rsidRPr="00BE49F1">
        <w:rPr>
          <w:sz w:val="24"/>
          <w:szCs w:val="24"/>
          <w:lang w:val="fr-CH"/>
        </w:rPr>
        <w:t>(</w:t>
      </w:r>
      <w:r w:rsidR="00AF1EC3" w:rsidRPr="00BE49F1">
        <w:rPr>
          <w:i/>
          <w:sz w:val="24"/>
          <w:szCs w:val="24"/>
          <w:lang w:val="fr-CH"/>
        </w:rPr>
        <w:t>P[20XUAS-IVS-GCaMP6m]attp2</w:t>
      </w:r>
      <w:r w:rsidR="00AF1EC3" w:rsidRPr="00BE49F1">
        <w:rPr>
          <w:sz w:val="24"/>
          <w:szCs w:val="24"/>
          <w:lang w:val="fr-CH"/>
        </w:rPr>
        <w:t xml:space="preserve"> and </w:t>
      </w:r>
      <w:r w:rsidR="00AF1EC3" w:rsidRPr="00BE49F1">
        <w:rPr>
          <w:i/>
          <w:sz w:val="24"/>
          <w:szCs w:val="24"/>
          <w:lang w:val="fr-CH"/>
        </w:rPr>
        <w:t>P</w:t>
      </w:r>
      <w:r w:rsidR="0006091B" w:rsidRPr="00BE49F1">
        <w:rPr>
          <w:i/>
          <w:sz w:val="24"/>
          <w:szCs w:val="24"/>
          <w:lang w:val="fr-CH"/>
        </w:rPr>
        <w:t>[</w:t>
      </w:r>
      <w:r w:rsidR="00AF1EC3" w:rsidRPr="00BE49F1">
        <w:rPr>
          <w:i/>
          <w:sz w:val="24"/>
          <w:szCs w:val="24"/>
          <w:lang w:val="fr-CH"/>
        </w:rPr>
        <w:t>20XUAS-IVS-GCaMP6m]</w:t>
      </w:r>
      <w:r w:rsidR="00B02D06" w:rsidRPr="00BE49F1">
        <w:rPr>
          <w:i/>
          <w:sz w:val="24"/>
          <w:szCs w:val="24"/>
          <w:lang w:val="fr-CH"/>
        </w:rPr>
        <w:t>attp2attP40</w:t>
      </w:r>
      <w:r w:rsidR="00B02D06" w:rsidRPr="00BE49F1">
        <w:rPr>
          <w:sz w:val="24"/>
          <w:szCs w:val="24"/>
          <w:lang w:val="fr-CH"/>
        </w:rPr>
        <w:t xml:space="preserve"> </w:t>
      </w:r>
      <w:r w:rsidR="00BE49F1" w:rsidRPr="00BE49F1">
        <w:rPr>
          <w:sz w:val="24"/>
          <w:szCs w:val="24"/>
          <w:lang w:val="fr-CH"/>
        </w:rPr>
        <w:fldChar w:fldCharType="begin">
          <w:fldData xml:space="preserve">PEVuZE5vdGU+PENpdGU+PEF1dGhvcj5DaGVuPC9BdXRob3I+PFllYXI+MjAxMzwvWWVhcj48UmVj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</w:fldData>
        </w:fldChar>
      </w:r>
      <w:r w:rsidR="00BE49F1" w:rsidRPr="00BE49F1">
        <w:rPr>
          <w:sz w:val="24"/>
          <w:szCs w:val="24"/>
          <w:lang w:val="fr-CH"/>
        </w:rPr>
        <w:instrText xml:space="preserve"> ADDIN EN.CITE </w:instrText>
      </w:r>
      <w:r w:rsidR="00BE49F1" w:rsidRPr="00BE49F1">
        <w:rPr>
          <w:sz w:val="24"/>
          <w:szCs w:val="24"/>
          <w:lang w:val="fr-CH"/>
        </w:rPr>
        <w:fldChar w:fldCharType="begin">
          <w:fldData xml:space="preserve">PEVuZE5vdGU+PENpdGU+PEF1dGhvcj5DaGVuPC9BdXRob3I+PFllYXI+MjAxMzwvWWVhcj48UmVj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</w:fldData>
        </w:fldChar>
      </w:r>
      <w:r w:rsidR="00BE49F1" w:rsidRPr="00BE49F1">
        <w:rPr>
          <w:sz w:val="24"/>
          <w:szCs w:val="24"/>
          <w:lang w:val="fr-CH"/>
        </w:rPr>
        <w:instrText xml:space="preserve"> ADDIN EN.CITE.DATA </w:instrText>
      </w:r>
      <w:r w:rsidR="00BE49F1" w:rsidRPr="00BE49F1">
        <w:rPr>
          <w:sz w:val="24"/>
          <w:szCs w:val="24"/>
          <w:lang w:val="fr-CH"/>
        </w:rPr>
      </w:r>
      <w:r w:rsidR="00BE49F1" w:rsidRPr="00BE49F1">
        <w:rPr>
          <w:sz w:val="24"/>
          <w:szCs w:val="24"/>
          <w:lang w:val="fr-CH"/>
        </w:rPr>
        <w:fldChar w:fldCharType="end"/>
      </w:r>
      <w:r w:rsidR="00BE49F1" w:rsidRPr="00BE49F1">
        <w:rPr>
          <w:sz w:val="24"/>
          <w:szCs w:val="24"/>
          <w:lang w:val="fr-CH"/>
        </w:rPr>
      </w:r>
      <w:r w:rsidR="00BE49F1" w:rsidRPr="00BE49F1">
        <w:rPr>
          <w:sz w:val="24"/>
          <w:szCs w:val="24"/>
          <w:lang w:val="fr-CH"/>
        </w:rPr>
        <w:fldChar w:fldCharType="separate"/>
      </w:r>
      <w:r w:rsidR="00BE49F1" w:rsidRPr="00BE49F1">
        <w:rPr>
          <w:noProof/>
          <w:sz w:val="24"/>
          <w:szCs w:val="24"/>
          <w:lang w:val="fr-CH"/>
        </w:rPr>
        <w:t>(Chen et al., 2013)</w:t>
      </w:r>
      <w:r w:rsidR="00BE49F1" w:rsidRPr="00BE49F1">
        <w:rPr>
          <w:sz w:val="24"/>
          <w:szCs w:val="24"/>
          <w:lang w:val="fr-CH"/>
        </w:rPr>
        <w:fldChar w:fldCharType="end"/>
      </w:r>
      <w:r w:rsidRPr="00BE49F1">
        <w:rPr>
          <w:sz w:val="24"/>
          <w:szCs w:val="24"/>
          <w:lang w:val="fr-CH"/>
        </w:rPr>
        <w:t>),</w:t>
      </w:r>
      <w:r w:rsidRPr="00BE49F1">
        <w:rPr>
          <w:i/>
          <w:sz w:val="24"/>
          <w:szCs w:val="24"/>
          <w:lang w:val="fr-CH"/>
        </w:rPr>
        <w:t xml:space="preserve"> </w:t>
      </w:r>
      <w:r w:rsidR="00D101D1" w:rsidRPr="00BE49F1">
        <w:rPr>
          <w:i/>
          <w:sz w:val="24"/>
          <w:szCs w:val="24"/>
          <w:lang w:val="fr-CH"/>
        </w:rPr>
        <w:t xml:space="preserve">UAS-Arclight </w:t>
      </w:r>
      <w:r w:rsidR="00BE49F1" w:rsidRPr="00BE49F1">
        <w:rPr>
          <w:sz w:val="24"/>
          <w:szCs w:val="24"/>
          <w:lang w:val="fr-CH"/>
        </w:rPr>
        <w:fldChar w:fldCharType="begin"/>
      </w:r>
      <w:r w:rsidR="00BE49F1" w:rsidRPr="00BE49F1">
        <w:rPr>
          <w:sz w:val="24"/>
          <w:szCs w:val="24"/>
          <w:lang w:val="fr-CH"/>
        </w:rPr>
        <w:instrText xml:space="preserve"> ADDIN EN.CITE &lt;EndNote&gt;&lt;Cite&gt;&lt;Author&gt;Cao&lt;/Author&gt;&lt;Year&gt;2013&lt;/Year&gt;&lt;RecNum&gt;3327&lt;/RecNum&gt;&lt;DisplayText&gt;(Cao et al., 2013)&lt;/DisplayText&gt;&lt;record&gt;&lt;rec-number&gt;3327&lt;/rec-number&gt;&lt;foreign-keys&gt;&lt;key app="EN" db-id="zx9wdpfpwwv5vper9s9vrwzkp2seaxa0z9fr" timestamp="1462214206"&gt;3327&lt;/key&gt;&lt;/foreign-keys&gt;&lt;ref-type name="Journal Article"&gt;17&lt;/ref-type&gt;&lt;contributors&gt;&lt;authors&gt;&lt;author&gt;Cao, G.&lt;/author&gt;&lt;author&gt;Platisa, J.&lt;/author&gt;&lt;author&gt;Pieribone, V. A.&lt;/author&gt;&lt;author&gt;Raccuglia, D.&lt;/author&gt;&lt;author&gt;Kunst, M.&lt;/author&gt;&lt;author&gt;Nitabach, M. N.&lt;/author&gt;&lt;/authors&gt;&lt;/contributors&gt;&lt;auth-address&gt;Department of Cellular and Molecular Physiology, Yale University School of Medicine, 333 Cedar Street, New Haven, CT 06520, USA.&lt;/auth-address&gt;&lt;titles&gt;&lt;title&gt;Genetically targeted optical electrophysiology in intact neural circuits&lt;/title&gt;&lt;secondary-title&gt;Cell&lt;/secondary-title&gt;&lt;alt-title&gt;Cell&lt;/alt-title&gt;&lt;/titles&gt;&lt;periodical&gt;&lt;full-title&gt;Cell&lt;/full-title&gt;&lt;abbr-1&gt;Cell&lt;/abbr-1&gt;&lt;/periodical&gt;&lt;alt-periodical&gt;&lt;full-title&gt;Cell&lt;/full-title&gt;&lt;abbr-1&gt;Cell&lt;/abbr-1&gt;&lt;/alt-periodical&gt;&lt;pages&gt;904-13&lt;/pages&gt;&lt;volume&gt;154&lt;/volume&gt;&lt;number&gt;4&lt;/number&gt;&lt;edition&gt;2013/08/13&lt;/edition&gt;&lt;keywords&gt;&lt;keyword&gt;Animals&lt;/keyword&gt;&lt;keyword&gt;Brain/physiology&lt;/keyword&gt;&lt;keyword&gt;Circadian Clocks&lt;/keyword&gt;&lt;keyword&gt;Drosophila melanogaster/cytology/*physiology&lt;/keyword&gt;&lt;keyword&gt;*Electrophysiological Phenomena&lt;/keyword&gt;&lt;keyword&gt;Green Fluorescent Proteins/genetics&lt;/keyword&gt;&lt;keyword&gt;*Nerve Net&lt;/keyword&gt;&lt;keyword&gt;Neurons/physiology&lt;/keyword&gt;&lt;keyword&gt;Optogenetics/*methods&lt;/keyword&gt;&lt;/keywords&gt;&lt;dates&gt;&lt;year&gt;2013&lt;/year&gt;&lt;pub-dates&gt;&lt;date&gt;Aug 15&lt;/date&gt;&lt;/pub-dates&gt;&lt;/dates&gt;&lt;isbn&gt;1097-4172 (Electronic)&amp;#xD;0092-8674 (Linking)&lt;/isbn&gt;&lt;accession-num&gt;23932121&lt;/accession-num&gt;&lt;work-type&gt;Research Support, N.I.H., Extramural&amp;#xD;Research Support, Non-U.S. Gov&amp;apos;t&lt;/work-type&gt;&lt;urls&gt;&lt;related-urls&gt;&lt;url&gt;http://www.ncbi.nlm.nih.gov/pubmed/23932121&lt;/url&gt;&lt;/related-urls&gt;&lt;/urls&gt;&lt;custom2&gt;3874294&lt;/custom2&gt;&lt;electronic-resource-num&gt;10.1016/j.cell.2013.07.027&lt;/electronic-resource-num&gt;&lt;/record&gt;&lt;/Cite&gt;&lt;/EndNote&gt;</w:instrText>
      </w:r>
      <w:r w:rsidR="00BE49F1" w:rsidRPr="00BE49F1">
        <w:rPr>
          <w:sz w:val="24"/>
          <w:szCs w:val="24"/>
          <w:lang w:val="fr-CH"/>
        </w:rPr>
        <w:fldChar w:fldCharType="separate"/>
      </w:r>
      <w:r w:rsidR="00BE49F1" w:rsidRPr="00BE49F1">
        <w:rPr>
          <w:noProof/>
          <w:sz w:val="24"/>
          <w:szCs w:val="24"/>
          <w:lang w:val="fr-CH"/>
        </w:rPr>
        <w:t>(Cao et al., 2013)</w:t>
      </w:r>
      <w:r w:rsidR="00BE49F1" w:rsidRPr="00BE49F1">
        <w:rPr>
          <w:sz w:val="24"/>
          <w:szCs w:val="24"/>
          <w:lang w:val="fr-CH"/>
        </w:rPr>
        <w:fldChar w:fldCharType="end"/>
      </w:r>
      <w:r w:rsidR="00D101D1" w:rsidRPr="00BE49F1">
        <w:rPr>
          <w:sz w:val="24"/>
          <w:szCs w:val="24"/>
          <w:lang w:val="fr-CH"/>
        </w:rPr>
        <w:t>,</w:t>
      </w:r>
      <w:r w:rsidR="00D101D1" w:rsidRPr="00BE49F1">
        <w:rPr>
          <w:i/>
          <w:sz w:val="24"/>
          <w:szCs w:val="24"/>
          <w:lang w:val="fr-CH"/>
        </w:rPr>
        <w:t xml:space="preserve"> </w:t>
      </w:r>
      <w:r w:rsidRPr="00BE49F1">
        <w:rPr>
          <w:i/>
          <w:sz w:val="24"/>
          <w:szCs w:val="24"/>
          <w:lang w:val="fr-CH"/>
        </w:rPr>
        <w:t>UAS-GFP</w:t>
      </w:r>
      <w:r w:rsidR="005F6BCB" w:rsidRPr="00BE49F1">
        <w:rPr>
          <w:i/>
          <w:sz w:val="24"/>
          <w:szCs w:val="24"/>
          <w:lang w:val="fr-CH"/>
        </w:rPr>
        <w:t xml:space="preserve"> </w:t>
      </w:r>
      <w:r w:rsidR="00102ADF" w:rsidRPr="00BE49F1">
        <w:rPr>
          <w:sz w:val="24"/>
          <w:szCs w:val="24"/>
          <w:lang w:val="fr-CH"/>
        </w:rPr>
        <w:t>(</w:t>
      </w:r>
      <w:r w:rsidR="00E433DB" w:rsidRPr="00BE49F1">
        <w:rPr>
          <w:i/>
          <w:sz w:val="24"/>
          <w:szCs w:val="24"/>
          <w:lang w:val="fr-CH"/>
        </w:rPr>
        <w:t>P</w:t>
      </w:r>
      <w:r w:rsidR="00AF1EC3" w:rsidRPr="00BE49F1">
        <w:rPr>
          <w:i/>
          <w:sz w:val="24"/>
          <w:szCs w:val="24"/>
          <w:lang w:val="fr-CH"/>
        </w:rPr>
        <w:t>[</w:t>
      </w:r>
      <w:r w:rsidR="005F6BCB" w:rsidRPr="00BE49F1">
        <w:rPr>
          <w:i/>
          <w:sz w:val="24"/>
          <w:szCs w:val="24"/>
          <w:lang w:val="fr-CH"/>
        </w:rPr>
        <w:t>10XUAS-IVS-Syn21-GFP-p10</w:t>
      </w:r>
      <w:r w:rsidR="00AF1EC3" w:rsidRPr="00BE49F1">
        <w:rPr>
          <w:i/>
          <w:sz w:val="24"/>
          <w:szCs w:val="24"/>
          <w:lang w:val="fr-CH"/>
        </w:rPr>
        <w:t>]</w:t>
      </w:r>
      <w:r w:rsidR="005F6BCB" w:rsidRPr="00BE49F1">
        <w:rPr>
          <w:i/>
          <w:sz w:val="24"/>
          <w:szCs w:val="24"/>
          <w:lang w:val="fr-CH"/>
        </w:rPr>
        <w:t>attP2</w:t>
      </w:r>
      <w:r w:rsidR="005F6BCB" w:rsidRPr="00BE49F1">
        <w:rPr>
          <w:sz w:val="24"/>
          <w:szCs w:val="24"/>
          <w:lang w:val="fr-CH"/>
        </w:rPr>
        <w:t xml:space="preserve"> </w:t>
      </w:r>
      <w:r w:rsidR="00BE49F1" w:rsidRPr="00BE49F1">
        <w:rPr>
          <w:sz w:val="24"/>
          <w:szCs w:val="24"/>
          <w:lang w:val="fr-CH"/>
        </w:rPr>
        <w:fldChar w:fldCharType="begin">
          <w:fldData xml:space="preserve">PEVuZE5vdGU+PENpdGU+PEF1dGhvcj5QZmVpZmZlcjwvQXV0aG9yPjxZZWFyPjIwMTI8L1llYXI+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</w:fldData>
        </w:fldChar>
      </w:r>
      <w:r w:rsidR="00BE49F1" w:rsidRPr="00BE49F1">
        <w:rPr>
          <w:sz w:val="24"/>
          <w:szCs w:val="24"/>
          <w:lang w:val="fr-CH"/>
        </w:rPr>
        <w:instrText xml:space="preserve"> ADDIN EN.CITE </w:instrText>
      </w:r>
      <w:r w:rsidR="00BE49F1" w:rsidRPr="00BE49F1">
        <w:rPr>
          <w:sz w:val="24"/>
          <w:szCs w:val="24"/>
          <w:lang w:val="fr-CH"/>
        </w:rPr>
        <w:fldChar w:fldCharType="begin">
          <w:fldData xml:space="preserve">PEVuZE5vdGU+PENpdGU+PEF1dGhvcj5QZmVpZmZlcjwvQXV0aG9yPjxZZWFyPjIwMTI8L1llYXI+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</w:fldData>
        </w:fldChar>
      </w:r>
      <w:r w:rsidR="00BE49F1" w:rsidRPr="00BE49F1">
        <w:rPr>
          <w:sz w:val="24"/>
          <w:szCs w:val="24"/>
          <w:lang w:val="fr-CH"/>
        </w:rPr>
        <w:instrText xml:space="preserve"> ADDIN EN.CITE.DATA </w:instrText>
      </w:r>
      <w:r w:rsidR="00BE49F1" w:rsidRPr="00BE49F1">
        <w:rPr>
          <w:sz w:val="24"/>
          <w:szCs w:val="24"/>
          <w:lang w:val="fr-CH"/>
        </w:rPr>
      </w:r>
      <w:r w:rsidR="00BE49F1" w:rsidRPr="00BE49F1">
        <w:rPr>
          <w:sz w:val="24"/>
          <w:szCs w:val="24"/>
          <w:lang w:val="fr-CH"/>
        </w:rPr>
        <w:fldChar w:fldCharType="end"/>
      </w:r>
      <w:r w:rsidR="00BE49F1" w:rsidRPr="00BE49F1">
        <w:rPr>
          <w:sz w:val="24"/>
          <w:szCs w:val="24"/>
          <w:lang w:val="fr-CH"/>
        </w:rPr>
      </w:r>
      <w:r w:rsidR="00BE49F1" w:rsidRPr="00BE49F1">
        <w:rPr>
          <w:sz w:val="24"/>
          <w:szCs w:val="24"/>
          <w:lang w:val="fr-CH"/>
        </w:rPr>
        <w:fldChar w:fldCharType="separate"/>
      </w:r>
      <w:r w:rsidR="00BE49F1" w:rsidRPr="00BE49F1">
        <w:rPr>
          <w:noProof/>
          <w:sz w:val="24"/>
          <w:szCs w:val="24"/>
          <w:lang w:val="fr-CH"/>
        </w:rPr>
        <w:t xml:space="preserve">(Pfeiffer et al., </w:t>
      </w:r>
      <w:r w:rsidR="00BE49F1" w:rsidRPr="0083569D">
        <w:rPr>
          <w:sz w:val="24"/>
          <w:lang w:val="en-GB"/>
          <w:rPrChange w:id="163" w:author="Paul Garrity" w:date="2016-09-16T09:04:00Z">
            <w:rPr>
              <w:noProof/>
              <w:sz w:val="24"/>
              <w:szCs w:val="24"/>
              <w:lang w:val="fr-CH"/>
            </w:rPr>
          </w:rPrChange>
        </w:rPr>
        <w:t>2012)</w:t>
      </w:r>
      <w:r w:rsidR="00BE49F1" w:rsidRPr="00BE49F1">
        <w:rPr>
          <w:sz w:val="24"/>
          <w:szCs w:val="24"/>
          <w:lang w:val="fr-CH"/>
        </w:rPr>
        <w:fldChar w:fldCharType="end"/>
      </w:r>
      <w:r w:rsidR="00102ADF" w:rsidRPr="0083569D">
        <w:rPr>
          <w:sz w:val="24"/>
          <w:lang w:val="en-GB"/>
          <w:rPrChange w:id="164" w:author="Paul Garrity" w:date="2016-09-16T09:04:00Z">
            <w:rPr>
              <w:sz w:val="24"/>
              <w:szCs w:val="24"/>
              <w:lang w:val="fr-CH"/>
            </w:rPr>
          </w:rPrChange>
        </w:rPr>
        <w:t>)</w:t>
      </w:r>
      <w:r w:rsidR="005F6BCB" w:rsidRPr="0083569D">
        <w:rPr>
          <w:sz w:val="24"/>
          <w:lang w:val="en-GB"/>
          <w:rPrChange w:id="165" w:author="Paul Garrity" w:date="2016-09-16T09:04:00Z">
            <w:rPr>
              <w:sz w:val="24"/>
              <w:szCs w:val="24"/>
              <w:lang w:val="fr-CH"/>
            </w:rPr>
          </w:rPrChange>
        </w:rPr>
        <w:t>,</w:t>
      </w:r>
      <w:r w:rsidR="00625311" w:rsidRPr="0083569D">
        <w:rPr>
          <w:i/>
          <w:sz w:val="24"/>
          <w:lang w:val="en-GB"/>
          <w:rPrChange w:id="166" w:author="Paul Garrity" w:date="2016-09-16T09:04:00Z">
            <w:rPr>
              <w:i/>
              <w:sz w:val="24"/>
              <w:szCs w:val="24"/>
              <w:lang w:val="fr-CH"/>
            </w:rPr>
          </w:rPrChange>
        </w:rPr>
        <w:t xml:space="preserve"> </w:t>
      </w:r>
      <w:ins w:id="167" w:author="Paul Garrity" w:date="2016-09-16T09:04:00Z">
        <w:r w:rsidR="00B20C7D" w:rsidRPr="00A22346">
          <w:rPr>
            <w:i/>
            <w:sz w:val="24"/>
            <w:szCs w:val="24"/>
            <w:lang w:val="en-GB"/>
          </w:rPr>
          <w:t>nan</w:t>
        </w:r>
        <w:r w:rsidR="00B20C7D" w:rsidRPr="00A22346">
          <w:rPr>
            <w:i/>
            <w:sz w:val="24"/>
            <w:szCs w:val="24"/>
            <w:vertAlign w:val="superscript"/>
            <w:lang w:val="en-GB"/>
          </w:rPr>
          <w:t>36a</w:t>
        </w:r>
        <w:r w:rsidR="00B20C7D" w:rsidRPr="00A22346">
          <w:rPr>
            <w:sz w:val="24"/>
            <w:szCs w:val="24"/>
            <w:lang w:val="en-GB"/>
          </w:rPr>
          <w:t xml:space="preserve"> </w:t>
        </w:r>
        <w:r w:rsidR="00E324B6" w:rsidRPr="00E324B6">
          <w:rPr>
            <w:sz w:val="24"/>
            <w:szCs w:val="24"/>
          </w:rPr>
          <w:fldChar w:fldCharType="begin"/>
        </w:r>
        <w:r w:rsidR="00E324B6" w:rsidRPr="00A22346">
          <w:rPr>
            <w:sz w:val="24"/>
            <w:szCs w:val="24"/>
            <w:lang w:val="en-GB"/>
          </w:rPr>
          <w:instrText xml:space="preserve"> ADDIN EN.CITE &lt;EndNote&gt;&lt;Cite&gt;&lt;Author&gt;Gong&lt;/Author&gt;&lt;Year&gt;2004&lt;/Year&gt;&lt;RecNum&gt;1383&lt;/RecNum&gt;&lt;DisplayText&gt;(Gong et al., 2004)&lt;/DisplayText&gt;&lt;record&gt;&lt;rec-number&gt;1383&lt;/rec-number&gt;&lt;foreign-keys&gt;&lt;key app="EN" db-id="zx9wdpfpwwv5vper9s9vrwzkp2seaxa0z9fr" timestamp="0"&gt;1383&lt;/key&gt;&lt;/foreign-keys&gt;&lt;ref-type name="Journal Article"&gt;17&lt;/ref-type&gt;&lt;contributors&gt;&lt;authors&gt;&lt;author&gt;Gong, Z.&lt;/author&gt;&lt;author&gt;Son, W.&lt;/author&gt;&lt;author&gt;Chung, Y. D.&lt;/author&gt;&lt;author&gt;Kim, J.&lt;/author&gt;&lt;author&gt;Shin, D. W.&lt;/author&gt;&lt;author&gt;McClung, C. A.&lt;/author&gt;&lt;author&gt;Lee, Y.&lt;/author&gt;&lt;author&gt;Lee, H. W.&lt;/author&gt;&lt;author&gt;Chang, D. J.&lt;/author&gt;&lt;author&gt;Kaang, B. K.&lt;/author&gt;&lt;author&gt;Cho, H.&lt;/author&gt;&lt;author&gt;Oh, U.&lt;/author&gt;&lt;author&gt;Hirsh, J.&lt;/author&gt;&lt;author&gt;Kernan, M. J.&lt;/author&gt;&lt;author&gt;Kim, C.&lt;/author&gt;&lt;/authors&gt;&lt;/contributors&gt;&lt;auth-address&gt;Biology Department, University of Virginia, Charlottesville, Virginia 22904, USA.&lt;/auth-address&gt;&lt;titles&gt;&lt;title&gt;Two interdependent TRPV channel subunits, inactive and Nanchung, mediate hearing in Drosophila&lt;/title&gt;&lt;secondary-title&gt;J Neurosci&lt;/secondary-title&gt;&lt;/titles&gt;&lt;periodical&gt;&lt;full-title&gt;J Neurosci&lt;/full-title&gt;&lt;/periodical&gt;&lt;pages&gt;9059-66&lt;/pages&gt;&lt;volume&gt;24&lt;/volume&gt;&lt;number&gt;41&lt;/number&gt;&lt;dates&gt;&lt;year&gt;2004&lt;/year&gt;&lt;pub-dates&gt;&lt;date&gt;Oct 13&lt;/date&gt;&lt;/pub-dates&gt;&lt;/dates&gt;&lt;accession-num&gt;15483124&lt;/accession-num&gt;&lt;urls&gt;&lt;related-urls&gt;&lt;url&gt;http://www.ncbi.nlm.nih.gov/entrez/query.fcgi?c</w:instrText>
        </w:r>
        <w:r w:rsidR="00E324B6" w:rsidRPr="00E324B6">
          <w:rPr>
            <w:sz w:val="24"/>
            <w:szCs w:val="24"/>
          </w:rPr>
          <w:instrText>md=Retrieve&amp;amp;db=PubMed&amp;amp;dopt=Citation&amp;amp;list_uids=15483124&lt;/url&gt;&lt;/related-urls&gt;&lt;/urls&gt;&lt;/record&gt;&lt;/Cite&gt;&lt;/EndNote&gt;</w:instrText>
        </w:r>
        <w:r w:rsidR="00E324B6" w:rsidRPr="00E324B6">
          <w:rPr>
            <w:sz w:val="24"/>
            <w:szCs w:val="24"/>
          </w:rPr>
          <w:fldChar w:fldCharType="separate"/>
        </w:r>
        <w:r w:rsidR="00E324B6" w:rsidRPr="00E324B6">
          <w:rPr>
            <w:noProof/>
            <w:sz w:val="24"/>
            <w:szCs w:val="24"/>
          </w:rPr>
          <w:t>(Gong et al., 2004)</w:t>
        </w:r>
        <w:r w:rsidR="00E324B6" w:rsidRPr="00E324B6">
          <w:rPr>
            <w:sz w:val="24"/>
            <w:szCs w:val="24"/>
          </w:rPr>
          <w:fldChar w:fldCharType="end"/>
        </w:r>
        <w:r w:rsidR="00B20C7D" w:rsidRPr="00E324B6">
          <w:rPr>
            <w:sz w:val="24"/>
            <w:szCs w:val="24"/>
          </w:rPr>
          <w:t xml:space="preserve">, </w:t>
        </w:r>
        <w:r w:rsidR="00B20C7D" w:rsidRPr="00AD54AF">
          <w:rPr>
            <w:i/>
            <w:sz w:val="24"/>
            <w:szCs w:val="24"/>
          </w:rPr>
          <w:t>wtrw</w:t>
        </w:r>
        <w:r w:rsidR="00B20C7D" w:rsidRPr="00AD54AF">
          <w:rPr>
            <w:i/>
            <w:sz w:val="24"/>
            <w:szCs w:val="24"/>
            <w:vertAlign w:val="superscript"/>
          </w:rPr>
          <w:t>2</w:t>
        </w:r>
      </w:ins>
      <w:del w:id="168" w:author="Paul Garrity" w:date="2016-09-16T09:04:00Z">
        <w:r w:rsidR="00625311" w:rsidRPr="00BE49F1">
          <w:rPr>
            <w:sz w:val="24"/>
            <w:szCs w:val="24"/>
            <w:lang w:val="fr-CH"/>
          </w:rPr>
          <w:delText>and</w:delText>
        </w:r>
        <w:r w:rsidR="00625311" w:rsidRPr="00BE49F1">
          <w:rPr>
            <w:i/>
            <w:sz w:val="24"/>
            <w:szCs w:val="24"/>
            <w:lang w:val="fr-CH"/>
          </w:rPr>
          <w:delText xml:space="preserve"> </w:delText>
        </w:r>
        <w:r w:rsidR="00625311" w:rsidRPr="00BE49F1">
          <w:rPr>
            <w:i/>
            <w:color w:val="1A1A1A"/>
            <w:sz w:val="24"/>
            <w:szCs w:val="24"/>
            <w:lang w:val="fr-CH"/>
          </w:rPr>
          <w:delText>y1 P(act5c-cas9, w+) M(3xP3-RFP.attP)ZH-2A w*</w:delText>
        </w:r>
      </w:del>
      <w:r w:rsidR="001C7DB8" w:rsidRPr="0083569D">
        <w:rPr>
          <w:sz w:val="24"/>
          <w:vertAlign w:val="superscript"/>
          <w:rPrChange w:id="169" w:author="Paul Garrity" w:date="2016-09-16T09:04:00Z">
            <w:rPr>
              <w:color w:val="1A1A1A"/>
              <w:sz w:val="24"/>
              <w:szCs w:val="24"/>
              <w:lang w:val="fr-CH"/>
            </w:rPr>
          </w:rPrChange>
        </w:rPr>
        <w:t xml:space="preserve"> </w:t>
      </w:r>
      <w:r w:rsidR="00BE49F1" w:rsidRPr="0083569D">
        <w:rPr>
          <w:sz w:val="24"/>
          <w:rPrChange w:id="170" w:author="Paul Garrity" w:date="2016-09-16T09:04:00Z">
            <w:rPr>
              <w:sz w:val="24"/>
              <w:szCs w:val="24"/>
              <w:lang w:val="fr-CH"/>
            </w:rPr>
          </w:rPrChange>
        </w:rPr>
        <w:fldChar w:fldCharType="begin">
          <w:fldData xml:space="preserve">PEVuZE5vdGU+PENpdGU+PEF1dGhvcj5Qb3J0PC9BdXRob3I+PFllYXI+MjAxNDwvWWVhcj48UmVj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=
</w:fldData>
        </w:fldChar>
      </w:r>
      <w:r w:rsidR="00BE49F1" w:rsidRPr="0083569D">
        <w:rPr>
          <w:sz w:val="24"/>
          <w:rPrChange w:id="171" w:author="Paul Garrity" w:date="2016-09-16T09:04:00Z">
            <w:rPr>
              <w:sz w:val="24"/>
              <w:szCs w:val="24"/>
              <w:lang w:val="fr-CH"/>
            </w:rPr>
          </w:rPrChange>
        </w:rPr>
        <w:instrText xml:space="preserve"> ADDIN EN.CITE </w:instrText>
      </w:r>
      <w:r w:rsidR="00BE49F1" w:rsidRPr="0083569D">
        <w:rPr>
          <w:sz w:val="24"/>
          <w:rPrChange w:id="172" w:author="Paul Garrity" w:date="2016-09-16T09:04:00Z">
            <w:rPr>
              <w:sz w:val="24"/>
              <w:szCs w:val="24"/>
              <w:lang w:val="fr-CH"/>
            </w:rPr>
          </w:rPrChange>
        </w:rPr>
        <w:fldChar w:fldCharType="begin">
          <w:fldData xml:space="preserve">PEVuZE5vdGU+PENpdGU+PEF1dGhvcj5Qb3J0PC9BdXRob3I+PFllYXI+MjAxNDwvWWVhcj48UmVj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=
</w:fldData>
        </w:fldChar>
      </w:r>
      <w:r w:rsidR="00BE49F1" w:rsidRPr="00BE49F1">
        <w:rPr>
          <w:sz w:val="24"/>
          <w:szCs w:val="24"/>
          <w:lang w:val="fr-CH"/>
        </w:rPr>
        <w:instrText xml:space="preserve"> ADDIN EN.CITE.DATA </w:instrText>
      </w:r>
      <w:r w:rsidR="00BE49F1" w:rsidRPr="0083569D">
        <w:rPr>
          <w:sz w:val="24"/>
          <w:rPrChange w:id="173" w:author="Paul Garrity" w:date="2016-09-16T09:04:00Z">
            <w:rPr>
              <w:sz w:val="24"/>
            </w:rPr>
          </w:rPrChange>
        </w:rPr>
      </w:r>
      <w:r w:rsidR="00BE49F1" w:rsidRPr="0083569D">
        <w:rPr>
          <w:sz w:val="24"/>
          <w:rPrChange w:id="174" w:author="Paul Garrity" w:date="2016-09-16T09:04:00Z">
            <w:rPr>
              <w:sz w:val="24"/>
              <w:szCs w:val="24"/>
              <w:lang w:val="fr-CH"/>
            </w:rPr>
          </w:rPrChange>
        </w:rPr>
        <w:fldChar w:fldCharType="end"/>
      </w:r>
      <w:r w:rsidR="00BE49F1" w:rsidRPr="0083569D">
        <w:rPr>
          <w:sz w:val="24"/>
          <w:rPrChange w:id="175" w:author="Paul Garrity" w:date="2016-09-16T09:04:00Z">
            <w:rPr>
              <w:sz w:val="24"/>
            </w:rPr>
          </w:rPrChange>
        </w:rPr>
      </w:r>
      <w:r w:rsidR="00BE49F1" w:rsidRPr="0083569D">
        <w:rPr>
          <w:sz w:val="24"/>
          <w:rPrChange w:id="176" w:author="Paul Garrity" w:date="2016-09-16T09:04:00Z">
            <w:rPr>
              <w:sz w:val="24"/>
              <w:szCs w:val="24"/>
              <w:lang w:val="fr-CH"/>
            </w:rPr>
          </w:rPrChange>
        </w:rPr>
        <w:fldChar w:fldCharType="separate"/>
      </w:r>
      <w:r w:rsidR="00BE49F1" w:rsidRPr="00BE49F1">
        <w:rPr>
          <w:noProof/>
          <w:sz w:val="24"/>
          <w:szCs w:val="24"/>
          <w:lang w:val="fr-CH"/>
        </w:rPr>
        <w:t>(</w:t>
      </w:r>
      <w:del w:id="177" w:author="Paul Garrity" w:date="2016-09-16T09:06:00Z">
        <w:r w:rsidR="00BE49F1" w:rsidRPr="00BE49F1" w:rsidDel="00400635">
          <w:rPr>
            <w:noProof/>
            <w:sz w:val="24"/>
            <w:szCs w:val="24"/>
            <w:lang w:val="fr-CH"/>
          </w:rPr>
          <w:delText xml:space="preserve">Port </w:delText>
        </w:r>
      </w:del>
      <w:ins w:id="178" w:author="Paul Garrity" w:date="2016-09-16T09:06:00Z">
        <w:r w:rsidR="00400635">
          <w:rPr>
            <w:noProof/>
            <w:sz w:val="24"/>
            <w:szCs w:val="24"/>
            <w:lang w:val="fr-CH"/>
          </w:rPr>
          <w:t xml:space="preserve">Kwon </w:t>
        </w:r>
      </w:ins>
      <w:r w:rsidR="00BE49F1" w:rsidRPr="00BE49F1">
        <w:rPr>
          <w:noProof/>
          <w:sz w:val="24"/>
          <w:szCs w:val="24"/>
          <w:lang w:val="fr-CH"/>
        </w:rPr>
        <w:t xml:space="preserve">et al., </w:t>
      </w:r>
      <w:del w:id="179" w:author="Paul Garrity" w:date="2016-09-16T09:06:00Z">
        <w:r w:rsidR="00BE49F1" w:rsidRPr="00BE49F1" w:rsidDel="00400635">
          <w:rPr>
            <w:noProof/>
            <w:sz w:val="24"/>
            <w:szCs w:val="24"/>
            <w:lang w:val="fr-CH"/>
          </w:rPr>
          <w:delText>2014</w:delText>
        </w:r>
      </w:del>
      <w:ins w:id="180" w:author="Paul Garrity" w:date="2016-09-16T09:06:00Z">
        <w:r w:rsidR="00400635" w:rsidRPr="00BE49F1">
          <w:rPr>
            <w:noProof/>
            <w:sz w:val="24"/>
            <w:szCs w:val="24"/>
            <w:lang w:val="fr-CH"/>
          </w:rPr>
          <w:t>201</w:t>
        </w:r>
        <w:r w:rsidR="00400635">
          <w:rPr>
            <w:noProof/>
            <w:sz w:val="24"/>
            <w:szCs w:val="24"/>
            <w:lang w:val="fr-CH"/>
          </w:rPr>
          <w:t>0</w:t>
        </w:r>
      </w:ins>
      <w:r w:rsidR="00BE49F1" w:rsidRPr="00BE49F1">
        <w:rPr>
          <w:noProof/>
          <w:sz w:val="24"/>
          <w:szCs w:val="24"/>
          <w:lang w:val="fr-CH"/>
        </w:rPr>
        <w:t>)</w:t>
      </w:r>
      <w:r w:rsidR="00BE49F1" w:rsidRPr="0083569D">
        <w:rPr>
          <w:sz w:val="24"/>
          <w:rPrChange w:id="181" w:author="Paul Garrity" w:date="2016-09-16T09:04:00Z">
            <w:rPr>
              <w:sz w:val="24"/>
              <w:szCs w:val="24"/>
              <w:lang w:val="fr-CH"/>
            </w:rPr>
          </w:rPrChange>
        </w:rPr>
        <w:fldChar w:fldCharType="end"/>
      </w:r>
      <w:ins w:id="182" w:author="Paul Garrity" w:date="2016-09-16T09:04:00Z">
        <w:r w:rsidR="00B20C7D" w:rsidRPr="00A22346">
          <w:rPr>
            <w:i/>
            <w:sz w:val="24"/>
            <w:szCs w:val="24"/>
            <w:lang w:val="en-GB"/>
          </w:rPr>
          <w:t xml:space="preserve"> </w:t>
        </w:r>
        <w:r w:rsidR="00625311" w:rsidRPr="00A22346">
          <w:rPr>
            <w:sz w:val="24"/>
            <w:szCs w:val="24"/>
            <w:lang w:val="en-GB"/>
          </w:rPr>
          <w:t>and</w:t>
        </w:r>
        <w:r w:rsidR="00625311" w:rsidRPr="00A22346">
          <w:rPr>
            <w:i/>
            <w:sz w:val="24"/>
            <w:szCs w:val="24"/>
            <w:lang w:val="en-GB"/>
          </w:rPr>
          <w:t xml:space="preserve"> </w:t>
        </w:r>
        <w:r w:rsidR="00625311" w:rsidRPr="00A22346">
          <w:rPr>
            <w:i/>
            <w:color w:val="1A1A1A"/>
            <w:sz w:val="24"/>
            <w:szCs w:val="24"/>
            <w:lang w:val="en-GB"/>
          </w:rPr>
          <w:t>y</w:t>
        </w:r>
        <w:r w:rsidR="00625311" w:rsidRPr="007D65E7">
          <w:rPr>
            <w:i/>
            <w:color w:val="1A1A1A"/>
            <w:sz w:val="24"/>
            <w:szCs w:val="24"/>
            <w:vertAlign w:val="superscript"/>
            <w:lang w:val="en-GB"/>
          </w:rPr>
          <w:t>1</w:t>
        </w:r>
        <w:r w:rsidR="00625311" w:rsidRPr="00A22346">
          <w:rPr>
            <w:i/>
            <w:color w:val="1A1A1A"/>
            <w:sz w:val="24"/>
            <w:szCs w:val="24"/>
            <w:lang w:val="en-GB"/>
          </w:rPr>
          <w:t xml:space="preserve"> P(act5c-cas9, w+) M(3xP3-RFP.attP)ZH-2A w*</w:t>
        </w:r>
        <w:r w:rsidR="001C7DB8" w:rsidRPr="00A22346">
          <w:rPr>
            <w:color w:val="1A1A1A"/>
            <w:sz w:val="24"/>
            <w:szCs w:val="24"/>
            <w:lang w:val="en-GB"/>
          </w:rPr>
          <w:t xml:space="preserve"> </w:t>
        </w:r>
        <w:r w:rsidR="00BE49F1" w:rsidRPr="00E324B6">
          <w:rPr>
            <w:sz w:val="24"/>
            <w:szCs w:val="24"/>
            <w:lang w:val="fr-CH"/>
          </w:rPr>
          <w:fldChar w:fldCharType="begin">
            <w:fldData xml:space="preserve">PEVuZE5vdGU+PENpdGU+PEF1dGhvcj5Qb3J0PC9BdXRob3I+PFllYXI+MjAxNDwvWWVhcj48UmVj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=
</w:fldData>
          </w:fldChar>
        </w:r>
        <w:r w:rsidR="00BE49F1" w:rsidRPr="00A22346">
          <w:rPr>
            <w:sz w:val="24"/>
            <w:szCs w:val="24"/>
            <w:lang w:val="en-GB"/>
          </w:rPr>
          <w:instrText xml:space="preserve"> ADDIN EN.CITE </w:instrText>
        </w:r>
        <w:r w:rsidR="00BE49F1" w:rsidRPr="00E324B6">
          <w:rPr>
            <w:sz w:val="24"/>
            <w:szCs w:val="24"/>
            <w:lang w:val="fr-CH"/>
          </w:rPr>
          <w:fldChar w:fldCharType="begin">
            <w:fldData xml:space="preserve">PEVuZE5vdGU+PENpdGU+PEF1dGhvcj5Qb3J0PC9BdXRob3I+PFllYXI+MjAxNDwvWWVhcj48UmVj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=
</w:fldData>
          </w:fldChar>
        </w:r>
        <w:r w:rsidR="00BE49F1" w:rsidRPr="00A22346">
          <w:rPr>
            <w:sz w:val="24"/>
            <w:szCs w:val="24"/>
            <w:lang w:val="en-GB"/>
          </w:rPr>
          <w:instrText xml:space="preserve"> ADDIN EN.CITE.DATA </w:instrText>
        </w:r>
        <w:r w:rsidR="00BE49F1" w:rsidRPr="00E324B6">
          <w:rPr>
            <w:sz w:val="24"/>
            <w:szCs w:val="24"/>
            <w:lang w:val="fr-CH"/>
          </w:rPr>
        </w:r>
        <w:r w:rsidR="00BE49F1" w:rsidRPr="00E324B6">
          <w:rPr>
            <w:sz w:val="24"/>
            <w:szCs w:val="24"/>
            <w:lang w:val="fr-CH"/>
          </w:rPr>
          <w:fldChar w:fldCharType="end"/>
        </w:r>
        <w:r w:rsidR="00BE49F1" w:rsidRPr="00E324B6">
          <w:rPr>
            <w:sz w:val="24"/>
            <w:szCs w:val="24"/>
            <w:lang w:val="fr-CH"/>
          </w:rPr>
        </w:r>
        <w:r w:rsidR="00BE49F1" w:rsidRPr="00E324B6">
          <w:rPr>
            <w:sz w:val="24"/>
            <w:szCs w:val="24"/>
            <w:lang w:val="fr-CH"/>
          </w:rPr>
          <w:fldChar w:fldCharType="separate"/>
        </w:r>
        <w:r w:rsidR="00BE49F1" w:rsidRPr="00A22346">
          <w:rPr>
            <w:noProof/>
            <w:sz w:val="24"/>
            <w:szCs w:val="24"/>
            <w:lang w:val="en-GB"/>
          </w:rPr>
          <w:t>(Port et al., 2014)</w:t>
        </w:r>
        <w:r w:rsidR="00BE49F1" w:rsidRPr="00E324B6">
          <w:rPr>
            <w:sz w:val="24"/>
            <w:szCs w:val="24"/>
            <w:lang w:val="fr-CH"/>
          </w:rPr>
          <w:fldChar w:fldCharType="end"/>
        </w:r>
        <w:r w:rsidR="00B20C7D" w:rsidRPr="00A22346">
          <w:rPr>
            <w:sz w:val="24"/>
            <w:szCs w:val="24"/>
            <w:lang w:val="en-GB"/>
          </w:rPr>
          <w:t xml:space="preserve"> </w:t>
        </w:r>
        <w:r w:rsidR="00E324B6" w:rsidRPr="00A22346">
          <w:rPr>
            <w:sz w:val="24"/>
            <w:szCs w:val="24"/>
            <w:lang w:val="en-GB"/>
          </w:rPr>
          <w:t>were</w:t>
        </w:r>
        <w:r w:rsidR="00B20C7D" w:rsidRPr="00A22346">
          <w:rPr>
            <w:sz w:val="24"/>
            <w:szCs w:val="24"/>
            <w:lang w:val="en-GB"/>
          </w:rPr>
          <w:t xml:space="preserve"> previously described</w:t>
        </w:r>
        <w:r w:rsidR="00785AE5" w:rsidRPr="00A22346">
          <w:rPr>
            <w:sz w:val="24"/>
            <w:szCs w:val="24"/>
            <w:lang w:val="en-GB"/>
          </w:rPr>
          <w:t>.</w:t>
        </w:r>
      </w:ins>
      <w:del w:id="183" w:author="Paul Garrity" w:date="2016-09-16T09:04:00Z">
        <w:r w:rsidR="00785AE5" w:rsidRPr="00BE49F1">
          <w:rPr>
            <w:sz w:val="24"/>
            <w:szCs w:val="24"/>
            <w:lang w:val="fr-CH"/>
          </w:rPr>
          <w:delText>.</w:delText>
        </w:r>
      </w:del>
      <w:r w:rsidR="00D75442" w:rsidRPr="0083569D">
        <w:rPr>
          <w:sz w:val="24"/>
          <w:lang w:val="en-GB"/>
          <w:rPrChange w:id="184" w:author="Paul Garrity" w:date="2016-09-16T09:04:00Z">
            <w:rPr>
              <w:sz w:val="24"/>
              <w:szCs w:val="24"/>
              <w:lang w:val="fr-CH"/>
            </w:rPr>
          </w:rPrChange>
        </w:rPr>
        <w:t xml:space="preserve"> </w:t>
      </w:r>
    </w:p>
    <w:p w14:paraId="6FBACF8C" w14:textId="3D4AE4EE" w:rsidR="006B5DE5" w:rsidRPr="00BE49F1" w:rsidRDefault="009E00CC" w:rsidP="006B5DE5">
      <w:pPr>
        <w:spacing w:line="480" w:lineRule="auto"/>
        <w:jc w:val="both"/>
        <w:rPr>
          <w:sz w:val="24"/>
          <w:szCs w:val="24"/>
        </w:rPr>
      </w:pPr>
      <w:r w:rsidRPr="0083569D">
        <w:rPr>
          <w:sz w:val="24"/>
          <w:lang w:val="en-GB"/>
          <w:rPrChange w:id="185" w:author="Paul Garrity" w:date="2016-09-16T09:04:00Z">
            <w:rPr>
              <w:sz w:val="24"/>
              <w:szCs w:val="24"/>
              <w:lang w:val="fr-CH"/>
            </w:rPr>
          </w:rPrChange>
        </w:rPr>
        <w:tab/>
      </w:r>
      <w:r w:rsidR="00DB5857" w:rsidRPr="00BE49F1">
        <w:rPr>
          <w:i/>
          <w:sz w:val="24"/>
          <w:szCs w:val="24"/>
        </w:rPr>
        <w:t>Ir</w:t>
      </w:r>
      <w:r w:rsidR="008E3F61" w:rsidRPr="00BE49F1">
        <w:rPr>
          <w:i/>
          <w:sz w:val="24"/>
          <w:szCs w:val="24"/>
        </w:rPr>
        <w:t>40</w:t>
      </w:r>
      <w:r w:rsidR="00DB5857" w:rsidRPr="00BE49F1">
        <w:rPr>
          <w:i/>
          <w:sz w:val="24"/>
          <w:szCs w:val="24"/>
        </w:rPr>
        <w:t>a</w:t>
      </w:r>
      <w:r w:rsidR="00DB5857" w:rsidRPr="00BE49F1">
        <w:rPr>
          <w:i/>
          <w:sz w:val="24"/>
          <w:szCs w:val="24"/>
          <w:vertAlign w:val="superscript"/>
        </w:rPr>
        <w:t>1</w:t>
      </w:r>
      <w:r w:rsidR="008E3F61" w:rsidRPr="00BE49F1">
        <w:rPr>
          <w:i/>
          <w:sz w:val="24"/>
          <w:szCs w:val="24"/>
          <w:vertAlign w:val="superscript"/>
        </w:rPr>
        <w:t>34</w:t>
      </w:r>
      <w:r w:rsidR="002C1545" w:rsidRPr="00BE49F1">
        <w:rPr>
          <w:sz w:val="24"/>
          <w:szCs w:val="24"/>
        </w:rPr>
        <w:t xml:space="preserve"> (Figure 4 supplement 1a) </w:t>
      </w:r>
      <w:r w:rsidR="008E3F61" w:rsidRPr="00BE49F1">
        <w:rPr>
          <w:sz w:val="24"/>
          <w:szCs w:val="24"/>
        </w:rPr>
        <w:t xml:space="preserve">and </w:t>
      </w:r>
      <w:r w:rsidR="008E3F61" w:rsidRPr="00BE49F1">
        <w:rPr>
          <w:i/>
          <w:sz w:val="24"/>
          <w:szCs w:val="24"/>
        </w:rPr>
        <w:t>Ir93a</w:t>
      </w:r>
      <w:r w:rsidR="008E3F61" w:rsidRPr="00BE49F1">
        <w:rPr>
          <w:i/>
          <w:sz w:val="24"/>
          <w:szCs w:val="24"/>
          <w:vertAlign w:val="superscript"/>
        </w:rPr>
        <w:t>122</w:t>
      </w:r>
      <w:r w:rsidR="00DB5857" w:rsidRPr="00BE49F1">
        <w:rPr>
          <w:sz w:val="24"/>
          <w:szCs w:val="24"/>
        </w:rPr>
        <w:t xml:space="preserve"> </w:t>
      </w:r>
      <w:r w:rsidR="002C1545" w:rsidRPr="00BE49F1">
        <w:rPr>
          <w:sz w:val="24"/>
          <w:szCs w:val="24"/>
        </w:rPr>
        <w:t xml:space="preserve">(Figure 1a) </w:t>
      </w:r>
      <w:r w:rsidR="008E3F61" w:rsidRPr="00BE49F1">
        <w:rPr>
          <w:sz w:val="24"/>
          <w:szCs w:val="24"/>
        </w:rPr>
        <w:t xml:space="preserve">were </w:t>
      </w:r>
      <w:r w:rsidR="00DB5857" w:rsidRPr="00BE49F1">
        <w:rPr>
          <w:sz w:val="24"/>
          <w:szCs w:val="24"/>
        </w:rPr>
        <w:t xml:space="preserve">generated </w:t>
      </w:r>
      <w:r w:rsidR="00E95CD1" w:rsidRPr="00BE49F1">
        <w:rPr>
          <w:sz w:val="24"/>
          <w:szCs w:val="24"/>
        </w:rPr>
        <w:t>by</w:t>
      </w:r>
      <w:r w:rsidR="00DB5857" w:rsidRPr="00BE49F1">
        <w:rPr>
          <w:sz w:val="24"/>
          <w:szCs w:val="24"/>
        </w:rPr>
        <w:t xml:space="preserve"> </w:t>
      </w:r>
      <w:r w:rsidR="00E95CD1" w:rsidRPr="00BE49F1">
        <w:rPr>
          <w:sz w:val="24"/>
          <w:szCs w:val="24"/>
        </w:rPr>
        <w:t xml:space="preserve">transgene-based </w:t>
      </w:r>
      <w:r w:rsidR="00DB5857" w:rsidRPr="00BE49F1">
        <w:rPr>
          <w:sz w:val="24"/>
          <w:szCs w:val="24"/>
        </w:rPr>
        <w:t>CRISPR</w:t>
      </w:r>
      <w:r w:rsidR="003E53FE" w:rsidRPr="00BE49F1">
        <w:rPr>
          <w:sz w:val="24"/>
          <w:szCs w:val="24"/>
        </w:rPr>
        <w:t>/Cas9</w:t>
      </w:r>
      <w:r w:rsidR="00E95CD1" w:rsidRPr="00BE49F1">
        <w:rPr>
          <w:sz w:val="24"/>
          <w:szCs w:val="24"/>
        </w:rPr>
        <w:t xml:space="preserve">-mediated genome engineering </w:t>
      </w:r>
      <w:del w:id="186" w:author="Paul Garrity" w:date="2016-09-16T09:04:00Z">
        <w:r w:rsidR="00C87F56" w:rsidRPr="00BE49F1">
          <w:rPr>
            <w:sz w:val="24"/>
            <w:szCs w:val="24"/>
          </w:rPr>
          <w:delText xml:space="preserve">as described </w:delText>
        </w:r>
      </w:del>
      <w:r w:rsidR="00BE49F1" w:rsidRPr="00BE49F1">
        <w:rPr>
          <w:sz w:val="24"/>
          <w:szCs w:val="24"/>
        </w:rPr>
        <w:fldChar w:fldCharType="begin">
          <w:fldData xml:space="preserve">PEVuZE5vdGU+PENpdGU+PEF1dGhvcj5Qb3J0PC9BdXRob3I+PFllYXI+MjAxNDwvWWVhcj48UmVj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=
</w:fldData>
        </w:fldChar>
      </w:r>
      <w:r w:rsidR="00BE49F1" w:rsidRPr="00BE49F1">
        <w:rPr>
          <w:sz w:val="24"/>
          <w:szCs w:val="24"/>
        </w:rPr>
        <w:instrText xml:space="preserve"> ADDIN EN.CITE </w:instrText>
      </w:r>
      <w:r w:rsidR="00BE49F1" w:rsidRPr="00BE49F1">
        <w:rPr>
          <w:sz w:val="24"/>
          <w:szCs w:val="24"/>
        </w:rPr>
        <w:fldChar w:fldCharType="begin">
          <w:fldData xml:space="preserve">PEVuZE5vdGU+PENpdGU+PEF1dGhvcj5Qb3J0PC9BdXRob3I+PFllYXI+MjAxNDwvWWVhcj48UmVj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=
</w:fldData>
        </w:fldChar>
      </w:r>
      <w:r w:rsidR="00BE49F1" w:rsidRPr="00BE49F1">
        <w:rPr>
          <w:sz w:val="24"/>
          <w:szCs w:val="24"/>
        </w:rPr>
        <w:instrText xml:space="preserve"> ADDIN EN.CITE.DATA </w: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t>(Port et al., 2014)</w:t>
      </w:r>
      <w:r w:rsidR="00BE49F1" w:rsidRPr="00BE49F1">
        <w:rPr>
          <w:sz w:val="24"/>
          <w:szCs w:val="24"/>
        </w:rPr>
        <w:fldChar w:fldCharType="end"/>
      </w:r>
      <w:r w:rsidR="00715DD9" w:rsidRPr="00BE49F1">
        <w:rPr>
          <w:sz w:val="24"/>
          <w:szCs w:val="24"/>
        </w:rPr>
        <w:t xml:space="preserve">, </w:t>
      </w:r>
      <w:r w:rsidR="008E3F61" w:rsidRPr="00BE49F1">
        <w:rPr>
          <w:sz w:val="24"/>
          <w:szCs w:val="24"/>
        </w:rPr>
        <w:t>using</w:t>
      </w:r>
      <w:r w:rsidR="00715DD9" w:rsidRPr="00BE49F1">
        <w:rPr>
          <w:sz w:val="24"/>
          <w:szCs w:val="24"/>
        </w:rPr>
        <w:t xml:space="preserve"> </w:t>
      </w:r>
      <w:r w:rsidR="00AB5B5C" w:rsidRPr="00BE49F1">
        <w:rPr>
          <w:sz w:val="24"/>
          <w:szCs w:val="24"/>
        </w:rPr>
        <w:t xml:space="preserve">either </w:t>
      </w:r>
      <w:r w:rsidR="00A96608" w:rsidRPr="00BE49F1">
        <w:rPr>
          <w:sz w:val="24"/>
          <w:szCs w:val="24"/>
        </w:rPr>
        <w:t xml:space="preserve">an </w:t>
      </w:r>
      <w:r w:rsidR="00625311" w:rsidRPr="00BE49F1">
        <w:rPr>
          <w:i/>
          <w:sz w:val="24"/>
          <w:szCs w:val="24"/>
        </w:rPr>
        <w:t>Ir</w:t>
      </w:r>
      <w:r w:rsidR="008E3F61" w:rsidRPr="00BE49F1">
        <w:rPr>
          <w:i/>
          <w:sz w:val="24"/>
          <w:szCs w:val="24"/>
        </w:rPr>
        <w:t>40</w:t>
      </w:r>
      <w:r w:rsidR="00625311" w:rsidRPr="00BE49F1">
        <w:rPr>
          <w:i/>
          <w:sz w:val="24"/>
          <w:szCs w:val="24"/>
        </w:rPr>
        <w:t>a</w:t>
      </w:r>
      <w:r w:rsidR="00625311" w:rsidRPr="00BE49F1">
        <w:rPr>
          <w:sz w:val="24"/>
          <w:szCs w:val="24"/>
        </w:rPr>
        <w:t>-</w:t>
      </w:r>
      <w:r w:rsidR="00715DD9" w:rsidRPr="00BE49F1">
        <w:rPr>
          <w:sz w:val="24"/>
          <w:szCs w:val="24"/>
        </w:rPr>
        <w:t>targeting</w:t>
      </w:r>
      <w:r w:rsidR="00625311" w:rsidRPr="00BE49F1">
        <w:rPr>
          <w:sz w:val="24"/>
          <w:szCs w:val="24"/>
        </w:rPr>
        <w:t xml:space="preserve"> gRNA </w:t>
      </w:r>
      <w:r w:rsidR="00DB137A" w:rsidRPr="00BE49F1">
        <w:rPr>
          <w:sz w:val="24"/>
          <w:szCs w:val="24"/>
        </w:rPr>
        <w:t>(</w:t>
      </w:r>
      <w:r w:rsidR="008E3F61" w:rsidRPr="00BE49F1">
        <w:rPr>
          <w:sz w:val="24"/>
          <w:szCs w:val="24"/>
        </w:rPr>
        <w:t>5’-GCCCGTTTAAGCAAGACATC</w:t>
      </w:r>
      <w:r w:rsidR="00DB137A" w:rsidRPr="00BE49F1">
        <w:rPr>
          <w:sz w:val="24"/>
          <w:szCs w:val="24"/>
        </w:rPr>
        <w:t>)</w:t>
      </w:r>
      <w:r w:rsidR="00625311" w:rsidRPr="00BE49F1">
        <w:rPr>
          <w:sz w:val="24"/>
          <w:szCs w:val="24"/>
        </w:rPr>
        <w:t xml:space="preserve"> </w:t>
      </w:r>
      <w:r w:rsidR="008E3F61" w:rsidRPr="00BE49F1">
        <w:rPr>
          <w:sz w:val="24"/>
          <w:szCs w:val="24"/>
        </w:rPr>
        <w:t xml:space="preserve">or an </w:t>
      </w:r>
      <w:r w:rsidR="008E3F61" w:rsidRPr="00BE49F1">
        <w:rPr>
          <w:i/>
          <w:sz w:val="24"/>
          <w:szCs w:val="24"/>
        </w:rPr>
        <w:t>Ir93a</w:t>
      </w:r>
      <w:r w:rsidR="008E3F61" w:rsidRPr="00BE49F1">
        <w:rPr>
          <w:sz w:val="24"/>
          <w:szCs w:val="24"/>
        </w:rPr>
        <w:t>-targeting gRN</w:t>
      </w:r>
      <w:r w:rsidR="001B05CF" w:rsidRPr="00BE49F1">
        <w:rPr>
          <w:sz w:val="24"/>
          <w:szCs w:val="24"/>
        </w:rPr>
        <w:t>A (5’-</w:t>
      </w:r>
      <w:r w:rsidR="008E3F61" w:rsidRPr="00BE49F1">
        <w:rPr>
          <w:sz w:val="24"/>
          <w:szCs w:val="24"/>
        </w:rPr>
        <w:t>TCAGCAGAATGATGCCCATT)</w:t>
      </w:r>
      <w:r w:rsidR="008E3F61" w:rsidRPr="00BE49F1">
        <w:rPr>
          <w:i/>
          <w:sz w:val="24"/>
          <w:szCs w:val="24"/>
        </w:rPr>
        <w:t xml:space="preserve"> </w:t>
      </w:r>
      <w:r w:rsidR="00715DD9" w:rsidRPr="00BE49F1">
        <w:rPr>
          <w:sz w:val="24"/>
          <w:szCs w:val="24"/>
        </w:rPr>
        <w:t xml:space="preserve">expressed under </w:t>
      </w:r>
      <w:r w:rsidR="00625311" w:rsidRPr="00BE49F1">
        <w:rPr>
          <w:sz w:val="24"/>
          <w:szCs w:val="24"/>
        </w:rPr>
        <w:t xml:space="preserve">U6-3 promoter </w:t>
      </w:r>
      <w:r w:rsidR="00715DD9" w:rsidRPr="00BE49F1">
        <w:rPr>
          <w:sz w:val="24"/>
          <w:szCs w:val="24"/>
        </w:rPr>
        <w:t xml:space="preserve">control </w:t>
      </w:r>
      <w:r w:rsidR="00625311" w:rsidRPr="00BE49F1">
        <w:rPr>
          <w:sz w:val="24"/>
          <w:szCs w:val="24"/>
        </w:rPr>
        <w:t xml:space="preserve">(dU6-3:gRNA) </w:t>
      </w:r>
      <w:r w:rsidR="002B4188" w:rsidRPr="00BE49F1">
        <w:rPr>
          <w:sz w:val="24"/>
          <w:szCs w:val="24"/>
        </w:rPr>
        <w:t>in the presence of</w:t>
      </w:r>
      <w:r w:rsidR="00C87F56" w:rsidRPr="00BE49F1">
        <w:rPr>
          <w:sz w:val="24"/>
          <w:szCs w:val="24"/>
        </w:rPr>
        <w:t xml:space="preserve"> </w:t>
      </w:r>
      <w:r w:rsidR="00C87F56" w:rsidRPr="00BE49F1">
        <w:rPr>
          <w:i/>
          <w:sz w:val="24"/>
          <w:szCs w:val="24"/>
        </w:rPr>
        <w:t>act-cas9</w:t>
      </w:r>
      <w:ins w:id="187" w:author="Paul Garrity" w:date="2016-09-16T09:04:00Z">
        <w:r w:rsidR="00DB5857" w:rsidRPr="00BE49F1">
          <w:rPr>
            <w:sz w:val="24"/>
            <w:szCs w:val="24"/>
          </w:rPr>
          <w:t>.</w:t>
        </w:r>
      </w:ins>
      <w:del w:id="188" w:author="Paul Garrity" w:date="2016-09-16T09:04:00Z">
        <w:r w:rsidR="00C87F56" w:rsidRPr="00BE49F1">
          <w:rPr>
            <w:sz w:val="24"/>
            <w:szCs w:val="24"/>
          </w:rPr>
          <w:delText xml:space="preserve"> </w:delText>
        </w:r>
        <w:r w:rsidR="00BE49F1" w:rsidRPr="00BE49F1">
          <w:rPr>
            <w:sz w:val="24"/>
            <w:szCs w:val="24"/>
          </w:rPr>
          <w:fldChar w:fldCharType="begin">
            <w:fldData xml:space="preserve">PEVuZE5vdGU+PENpdGU+PEF1dGhvcj5Qb3J0PC9BdXRob3I+PFllYXI+MjAxNDwvWWVhcj48UmVj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=
</w:fldData>
          </w:fldChar>
        </w:r>
        <w:r w:rsidR="00BE49F1" w:rsidRPr="00BE49F1">
          <w:rPr>
            <w:sz w:val="24"/>
            <w:szCs w:val="24"/>
          </w:rPr>
          <w:delInstrText xml:space="preserve"> ADDIN EN.CITE </w:delInstrText>
        </w:r>
        <w:r w:rsidR="00BE49F1" w:rsidRPr="00BE49F1">
          <w:rPr>
            <w:sz w:val="24"/>
            <w:szCs w:val="24"/>
          </w:rPr>
          <w:fldChar w:fldCharType="begin">
            <w:fldData xml:space="preserve">PEVuZE5vdGU+PENpdGU+PEF1dGhvcj5Qb3J0PC9BdXRob3I+PFllYXI+MjAxNDwvWWVhcj48UmVj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=
</w:fldData>
          </w:fldChar>
        </w:r>
        <w:r w:rsidR="00BE49F1" w:rsidRPr="00BE49F1">
          <w:rPr>
            <w:sz w:val="24"/>
            <w:szCs w:val="24"/>
          </w:rPr>
          <w:delInstrText xml:space="preserve"> ADDIN EN.CITE.DATA </w:del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delText>(Port et al., 2014)</w:delText>
        </w:r>
        <w:r w:rsidR="00BE49F1" w:rsidRPr="00BE49F1">
          <w:rPr>
            <w:sz w:val="24"/>
            <w:szCs w:val="24"/>
          </w:rPr>
          <w:fldChar w:fldCharType="end"/>
        </w:r>
        <w:r w:rsidR="00DB5857" w:rsidRPr="00BE49F1">
          <w:rPr>
            <w:sz w:val="24"/>
            <w:szCs w:val="24"/>
          </w:rPr>
          <w:delText>.</w:delText>
        </w:r>
      </w:del>
      <w:r w:rsidR="00DB5857" w:rsidRPr="00BE49F1">
        <w:rPr>
          <w:sz w:val="24"/>
          <w:szCs w:val="24"/>
        </w:rPr>
        <w:t xml:space="preserve"> </w:t>
      </w:r>
      <w:r w:rsidR="006B5DE5" w:rsidRPr="00BE49F1">
        <w:rPr>
          <w:i/>
          <w:sz w:val="24"/>
          <w:szCs w:val="24"/>
        </w:rPr>
        <w:t>UAS-mCherry:Ir93a</w:t>
      </w:r>
      <w:r w:rsidR="006B5DE5" w:rsidRPr="00BE49F1">
        <w:rPr>
          <w:sz w:val="24"/>
          <w:szCs w:val="24"/>
        </w:rPr>
        <w:t xml:space="preserve"> contains codons 29-869 of the </w:t>
      </w:r>
      <w:r w:rsidR="006B5DE5" w:rsidRPr="00BE49F1">
        <w:rPr>
          <w:i/>
          <w:sz w:val="24"/>
          <w:szCs w:val="24"/>
        </w:rPr>
        <w:t xml:space="preserve">Ir93a </w:t>
      </w:r>
      <w:r w:rsidR="006B5DE5" w:rsidRPr="00BE49F1">
        <w:rPr>
          <w:sz w:val="24"/>
          <w:szCs w:val="24"/>
        </w:rPr>
        <w:t xml:space="preserve">ORF (corresponding to </w:t>
      </w:r>
      <w:r w:rsidR="006B5DE5" w:rsidRPr="00BE49F1">
        <w:rPr>
          <w:i/>
          <w:sz w:val="24"/>
          <w:szCs w:val="24"/>
        </w:rPr>
        <w:t>Ir93a-PD</w:t>
      </w:r>
      <w:r w:rsidR="006B5DE5" w:rsidRPr="00BE49F1">
        <w:rPr>
          <w:sz w:val="24"/>
          <w:szCs w:val="24"/>
        </w:rPr>
        <w:t xml:space="preserve"> [flybase.org], without the sequence encoding the predicted endogenous signal peptide), which were PCR amplified from Oregon R antennal cDNA and subcloned into </w:t>
      </w:r>
      <w:r w:rsidR="006B5DE5" w:rsidRPr="00BE49F1">
        <w:rPr>
          <w:i/>
          <w:sz w:val="24"/>
          <w:szCs w:val="24"/>
        </w:rPr>
        <w:t>pUAST-mCherry attB</w:t>
      </w:r>
      <w:r w:rsidR="006B5DE5" w:rsidRPr="00BE49F1">
        <w:rPr>
          <w:i/>
          <w:sz w:val="24"/>
          <w:szCs w:val="24"/>
          <w:lang w:val="en-GB"/>
        </w:rPr>
        <w:t xml:space="preserve"> </w:t>
      </w:r>
      <w:r w:rsidR="00BE49F1" w:rsidRPr="00BE49F1">
        <w:rPr>
          <w:sz w:val="24"/>
          <w:szCs w:val="24"/>
          <w:lang w:val="en-GB"/>
        </w:rPr>
        <w:fldChar w:fldCharType="begin">
          <w:fldData xml:space="preserve">PEVuZE5vdGU+PENpdGU+PEF1dGhvcj5BYnVpbjwvQXV0aG9yPjxZZWFyPjIwMTE8L1llYXI+PFJl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==
</w:fldData>
        </w:fldChar>
      </w:r>
      <w:r w:rsidR="00BE49F1" w:rsidRPr="00BE49F1">
        <w:rPr>
          <w:sz w:val="24"/>
          <w:szCs w:val="24"/>
          <w:lang w:val="en-GB"/>
        </w:rPr>
        <w:instrText xml:space="preserve"> ADDIN EN.CITE </w:instrText>
      </w:r>
      <w:r w:rsidR="00BE49F1" w:rsidRPr="00BE49F1">
        <w:rPr>
          <w:sz w:val="24"/>
          <w:szCs w:val="24"/>
          <w:lang w:val="en-GB"/>
        </w:rPr>
        <w:fldChar w:fldCharType="begin">
          <w:fldData xml:space="preserve">PEVuZE5vdGU+PENpdGU+PEF1dGhvcj5BYnVpbjwvQXV0aG9yPjxZZWFyPjIwMTE8L1llYXI+PFJl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==
</w:fldData>
        </w:fldChar>
      </w:r>
      <w:r w:rsidR="00BE49F1" w:rsidRPr="00BE49F1">
        <w:rPr>
          <w:sz w:val="24"/>
          <w:szCs w:val="24"/>
          <w:lang w:val="en-GB"/>
        </w:rPr>
        <w:instrText xml:space="preserve"> ADDIN EN.CITE.DATA </w:instrText>
      </w:r>
      <w:r w:rsidR="00BE49F1" w:rsidRPr="00BE49F1">
        <w:rPr>
          <w:sz w:val="24"/>
          <w:szCs w:val="24"/>
          <w:lang w:val="en-GB"/>
        </w:rPr>
      </w:r>
      <w:r w:rsidR="00BE49F1" w:rsidRPr="00BE49F1">
        <w:rPr>
          <w:sz w:val="24"/>
          <w:szCs w:val="24"/>
          <w:lang w:val="en-GB"/>
        </w:rPr>
        <w:fldChar w:fldCharType="end"/>
      </w:r>
      <w:r w:rsidR="00BE49F1" w:rsidRPr="00BE49F1">
        <w:rPr>
          <w:sz w:val="24"/>
          <w:szCs w:val="24"/>
          <w:lang w:val="en-GB"/>
        </w:rPr>
      </w:r>
      <w:r w:rsidR="00BE49F1" w:rsidRPr="00BE49F1">
        <w:rPr>
          <w:sz w:val="24"/>
          <w:szCs w:val="24"/>
          <w:lang w:val="en-GB"/>
        </w:rPr>
        <w:fldChar w:fldCharType="separate"/>
      </w:r>
      <w:r w:rsidR="00BE49F1" w:rsidRPr="00BE49F1">
        <w:rPr>
          <w:noProof/>
          <w:sz w:val="24"/>
          <w:szCs w:val="24"/>
          <w:lang w:val="en-GB"/>
        </w:rPr>
        <w:t>(Abuin et al., 2011)</w:t>
      </w:r>
      <w:r w:rsidR="00BE49F1" w:rsidRPr="00BE49F1">
        <w:rPr>
          <w:sz w:val="24"/>
          <w:szCs w:val="24"/>
          <w:lang w:val="en-GB"/>
        </w:rPr>
        <w:fldChar w:fldCharType="end"/>
      </w:r>
      <w:r w:rsidR="006B5DE5" w:rsidRPr="00BE49F1">
        <w:rPr>
          <w:sz w:val="24"/>
          <w:szCs w:val="24"/>
        </w:rPr>
        <w:t xml:space="preserve"> (which encodes the calreticulin signal sequence upstream of the </w:t>
      </w:r>
      <w:r w:rsidR="006B5DE5" w:rsidRPr="00BE49F1">
        <w:rPr>
          <w:i/>
          <w:sz w:val="24"/>
          <w:szCs w:val="24"/>
        </w:rPr>
        <w:t>mCherry</w:t>
      </w:r>
      <w:r w:rsidR="006B5DE5" w:rsidRPr="00BE49F1">
        <w:rPr>
          <w:sz w:val="24"/>
          <w:szCs w:val="24"/>
        </w:rPr>
        <w:t xml:space="preserve"> ORF). This </w:t>
      </w:r>
      <w:r w:rsidR="006B5DE5" w:rsidRPr="00BE49F1">
        <w:rPr>
          <w:sz w:val="24"/>
          <w:szCs w:val="24"/>
        </w:rPr>
        <w:lastRenderedPageBreak/>
        <w:t xml:space="preserve">construct was integrated into VK00027 by phiC31-mediated </w:t>
      </w:r>
      <w:r w:rsidR="00E11343" w:rsidRPr="00BE49F1">
        <w:rPr>
          <w:sz w:val="24"/>
          <w:szCs w:val="24"/>
        </w:rPr>
        <w:t>transgenesis</w:t>
      </w:r>
      <w:r w:rsidR="006B5DE5" w:rsidRPr="00BE49F1">
        <w:rPr>
          <w:sz w:val="24"/>
          <w:szCs w:val="24"/>
        </w:rPr>
        <w:t xml:space="preserve"> (Genetic Services, </w:t>
      </w:r>
      <w:r w:rsidR="00E11343" w:rsidRPr="00BE49F1">
        <w:rPr>
          <w:sz w:val="24"/>
          <w:szCs w:val="24"/>
        </w:rPr>
        <w:t>Inc.</w:t>
      </w:r>
      <w:r w:rsidR="006B5DE5" w:rsidRPr="00BE49F1">
        <w:rPr>
          <w:sz w:val="24"/>
          <w:szCs w:val="24"/>
        </w:rPr>
        <w:t>).</w:t>
      </w:r>
    </w:p>
    <w:p w14:paraId="0C34C48E" w14:textId="77777777" w:rsidR="00D75442" w:rsidRPr="00BE49F1" w:rsidRDefault="00D75442" w:rsidP="00A45332">
      <w:pPr>
        <w:spacing w:line="480" w:lineRule="auto"/>
        <w:rPr>
          <w:sz w:val="24"/>
          <w:szCs w:val="24"/>
        </w:rPr>
      </w:pPr>
    </w:p>
    <w:p w14:paraId="3C55119F" w14:textId="1E281B7F" w:rsidR="00D60E2F" w:rsidRPr="00BE49F1" w:rsidRDefault="00DB5857" w:rsidP="00337436">
      <w:pPr>
        <w:spacing w:line="480" w:lineRule="auto"/>
        <w:rPr>
          <w:sz w:val="24"/>
          <w:szCs w:val="24"/>
          <w:lang w:eastAsia="zh-CN"/>
        </w:rPr>
      </w:pPr>
      <w:r w:rsidRPr="00BE49F1">
        <w:rPr>
          <w:b/>
          <w:sz w:val="24"/>
          <w:szCs w:val="24"/>
        </w:rPr>
        <w:t>Behavior</w:t>
      </w:r>
      <w:r w:rsidR="00102ADF" w:rsidRPr="00BE49F1">
        <w:rPr>
          <w:b/>
          <w:sz w:val="24"/>
          <w:szCs w:val="24"/>
        </w:rPr>
        <w:t>.</w:t>
      </w:r>
      <w:r w:rsidR="00264D31" w:rsidRPr="00BE49F1">
        <w:rPr>
          <w:b/>
          <w:sz w:val="24"/>
          <w:szCs w:val="24"/>
          <w:lang w:eastAsia="zh-CN"/>
        </w:rPr>
        <w:t xml:space="preserve"> </w:t>
      </w:r>
      <w:r w:rsidR="00DA74F3" w:rsidRPr="00BE49F1">
        <w:rPr>
          <w:sz w:val="24"/>
          <w:szCs w:val="24"/>
        </w:rPr>
        <w:t>Thermotaxis of</w:t>
      </w:r>
      <w:r w:rsidRPr="00BE49F1">
        <w:rPr>
          <w:sz w:val="24"/>
          <w:szCs w:val="24"/>
        </w:rPr>
        <w:t xml:space="preserve"> </w:t>
      </w:r>
      <w:r w:rsidR="00DA74F3" w:rsidRPr="00BE49F1">
        <w:rPr>
          <w:sz w:val="24"/>
          <w:szCs w:val="24"/>
        </w:rPr>
        <w:t xml:space="preserve">early </w:t>
      </w:r>
      <w:r w:rsidR="00E05BAA" w:rsidRPr="00BE49F1">
        <w:rPr>
          <w:sz w:val="24"/>
          <w:szCs w:val="24"/>
        </w:rPr>
        <w:t>second</w:t>
      </w:r>
      <w:r w:rsidR="00DA74F3" w:rsidRPr="00BE49F1">
        <w:rPr>
          <w:sz w:val="24"/>
          <w:szCs w:val="24"/>
        </w:rPr>
        <w:t xml:space="preserve"> instar larvae was assessed over a 15 min period on a temperature gradient extending from </w:t>
      </w:r>
      <w:r w:rsidR="003A6BF9" w:rsidRPr="00BE49F1">
        <w:rPr>
          <w:sz w:val="24"/>
          <w:szCs w:val="24"/>
        </w:rPr>
        <w:t>13.5</w:t>
      </w:r>
      <w:r w:rsidR="00DA74F3" w:rsidRPr="00BE49F1">
        <w:rPr>
          <w:sz w:val="24"/>
          <w:szCs w:val="24"/>
        </w:rPr>
        <w:t xml:space="preserve"> to </w:t>
      </w:r>
      <w:r w:rsidR="00CD6DCB" w:rsidRPr="00BE49F1">
        <w:rPr>
          <w:sz w:val="24"/>
          <w:szCs w:val="24"/>
        </w:rPr>
        <w:t>2</w:t>
      </w:r>
      <w:r w:rsidR="003A6BF9" w:rsidRPr="00BE49F1">
        <w:rPr>
          <w:sz w:val="24"/>
          <w:szCs w:val="24"/>
        </w:rPr>
        <w:t>1.5</w:t>
      </w:r>
      <w:r w:rsidR="00DA74F3" w:rsidRPr="00BE49F1">
        <w:rPr>
          <w:sz w:val="24"/>
          <w:szCs w:val="24"/>
        </w:rPr>
        <w:t>°C over 22 cm (~0.</w:t>
      </w:r>
      <w:r w:rsidR="00CD6DCB" w:rsidRPr="00BE49F1">
        <w:rPr>
          <w:sz w:val="24"/>
          <w:szCs w:val="24"/>
        </w:rPr>
        <w:t xml:space="preserve">36 </w:t>
      </w:r>
      <w:r w:rsidR="00DA74F3" w:rsidRPr="00BE49F1">
        <w:rPr>
          <w:sz w:val="24"/>
          <w:szCs w:val="24"/>
        </w:rPr>
        <w:t xml:space="preserve">˚C/cm) </w:t>
      </w:r>
      <w:r w:rsidRPr="00BE49F1">
        <w:rPr>
          <w:sz w:val="24"/>
          <w:szCs w:val="24"/>
        </w:rPr>
        <w:t xml:space="preserve">as described </w:t>
      </w:r>
      <w:r w:rsidR="00BE49F1" w:rsidRPr="00BE49F1">
        <w:rPr>
          <w:sz w:val="24"/>
          <w:szCs w:val="24"/>
        </w:rPr>
        <w:fldChar w:fldCharType="begin">
          <w:fldData xml:space="preserve">PEVuZE5vdGU+PENpdGU+PEF1dGhvcj5LbGVpbjwvQXV0aG9yPjxZZWFyPjIwMTU8L1llYXI+PFJl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</w:fldData>
        </w:fldChar>
      </w:r>
      <w:r w:rsidR="00BE49F1" w:rsidRPr="00BE49F1">
        <w:rPr>
          <w:sz w:val="24"/>
          <w:szCs w:val="24"/>
        </w:rPr>
        <w:instrText xml:space="preserve"> ADDIN EN.CITE </w:instrText>
      </w:r>
      <w:r w:rsidR="00BE49F1" w:rsidRPr="00BE49F1">
        <w:rPr>
          <w:sz w:val="24"/>
          <w:szCs w:val="24"/>
        </w:rPr>
        <w:fldChar w:fldCharType="begin">
          <w:fldData xml:space="preserve">PEVuZE5vdGU+PENpdGU+PEF1dGhvcj5LbGVpbjwvQXV0aG9yPjxZZWFyPjIwMTU8L1llYXI+PFJl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</w:fldData>
        </w:fldChar>
      </w:r>
      <w:r w:rsidR="00BE49F1" w:rsidRPr="00BE49F1">
        <w:rPr>
          <w:sz w:val="24"/>
          <w:szCs w:val="24"/>
        </w:rPr>
        <w:instrText xml:space="preserve"> ADDIN EN.CITE.DATA </w: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t>(Klein et al., 2015)</w:t>
      </w:r>
      <w:r w:rsidR="00BE49F1" w:rsidRPr="00BE49F1">
        <w:rPr>
          <w:sz w:val="24"/>
          <w:szCs w:val="24"/>
        </w:rPr>
        <w:fldChar w:fldCharType="end"/>
      </w:r>
      <w:r w:rsidRPr="00BE49F1">
        <w:rPr>
          <w:sz w:val="24"/>
          <w:szCs w:val="24"/>
        </w:rPr>
        <w:t xml:space="preserve">. </w:t>
      </w:r>
      <w:r w:rsidR="0029661D" w:rsidRPr="00BE49F1">
        <w:rPr>
          <w:sz w:val="24"/>
          <w:szCs w:val="24"/>
          <w:lang w:eastAsia="zh-CN"/>
        </w:rPr>
        <w:t xml:space="preserve">As </w:t>
      </w:r>
      <w:r w:rsidR="00802613" w:rsidRPr="00BE49F1">
        <w:rPr>
          <w:sz w:val="24"/>
          <w:szCs w:val="24"/>
          <w:lang w:eastAsia="zh-CN"/>
        </w:rPr>
        <w:t>thermotaxis</w:t>
      </w:r>
      <w:r w:rsidR="0029661D" w:rsidRPr="00BE49F1">
        <w:rPr>
          <w:sz w:val="24"/>
          <w:szCs w:val="24"/>
          <w:lang w:eastAsia="zh-CN"/>
        </w:rPr>
        <w:t xml:space="preserve"> data </w:t>
      </w:r>
      <w:r w:rsidR="008E144A" w:rsidRPr="00BE49F1">
        <w:rPr>
          <w:sz w:val="24"/>
          <w:szCs w:val="24"/>
          <w:lang w:eastAsia="zh-CN"/>
        </w:rPr>
        <w:t>were</w:t>
      </w:r>
      <w:r w:rsidR="0029661D" w:rsidRPr="00BE49F1">
        <w:rPr>
          <w:sz w:val="24"/>
          <w:szCs w:val="24"/>
          <w:lang w:eastAsia="zh-CN"/>
        </w:rPr>
        <w:t xml:space="preserve"> normally distributed (as assessed by Shapiro-Wilk</w:t>
      </w:r>
      <w:r w:rsidR="00E11343">
        <w:rPr>
          <w:sz w:val="24"/>
          <w:szCs w:val="24"/>
          <w:lang w:eastAsia="zh-CN"/>
        </w:rPr>
        <w:t xml:space="preserve"> </w:t>
      </w:r>
      <w:r w:rsidR="0029661D" w:rsidRPr="00BE49F1">
        <w:rPr>
          <w:sz w:val="24"/>
          <w:szCs w:val="24"/>
          <w:lang w:eastAsia="zh-CN"/>
        </w:rPr>
        <w:t>test), statistical comparisons were performed by Tukey HSD test, which corrects for multiple comparisons.</w:t>
      </w:r>
      <w:r w:rsidR="00D31CCB" w:rsidRPr="00BE49F1">
        <w:rPr>
          <w:sz w:val="24"/>
          <w:szCs w:val="24"/>
          <w:lang w:eastAsia="zh-CN"/>
        </w:rPr>
        <w:t xml:space="preserve"> </w:t>
      </w:r>
    </w:p>
    <w:p w14:paraId="359900E6" w14:textId="79AF2E3F" w:rsidR="00337436" w:rsidRPr="00BE49F1" w:rsidRDefault="00D60E2F" w:rsidP="00337436">
      <w:pPr>
        <w:spacing w:line="480" w:lineRule="auto"/>
        <w:rPr>
          <w:sz w:val="24"/>
          <w:szCs w:val="24"/>
        </w:rPr>
      </w:pPr>
      <w:r w:rsidRPr="00BE49F1">
        <w:rPr>
          <w:sz w:val="24"/>
          <w:szCs w:val="24"/>
          <w:lang w:eastAsia="zh-CN"/>
        </w:rPr>
        <w:tab/>
      </w:r>
      <w:r w:rsidR="00337436" w:rsidRPr="00BE49F1">
        <w:rPr>
          <w:sz w:val="24"/>
          <w:szCs w:val="24"/>
        </w:rPr>
        <w:t xml:space="preserve">To assay hygrosensory behavior, 8 well </w:t>
      </w:r>
      <w:r w:rsidR="006B5DE5" w:rsidRPr="00BE49F1">
        <w:rPr>
          <w:sz w:val="24"/>
          <w:szCs w:val="24"/>
        </w:rPr>
        <w:t xml:space="preserve">rectangular dishes (12.8 x 8.55 </w:t>
      </w:r>
      <w:r w:rsidR="00CE71C6" w:rsidRPr="00BE49F1">
        <w:rPr>
          <w:sz w:val="24"/>
          <w:szCs w:val="24"/>
        </w:rPr>
        <w:t>x 1.5 cm</w:t>
      </w:r>
      <w:r w:rsidR="006B5DE5" w:rsidRPr="00BE49F1">
        <w:rPr>
          <w:sz w:val="24"/>
          <w:szCs w:val="24"/>
        </w:rPr>
        <w:t>; ThermoFisher #267060)</w:t>
      </w:r>
      <w:r w:rsidR="00337436" w:rsidRPr="00BE49F1">
        <w:rPr>
          <w:sz w:val="24"/>
          <w:szCs w:val="24"/>
        </w:rPr>
        <w:t xml:space="preserve"> were modified to serve as humidity preference chambers. The lids of two 8 well plates were used</w:t>
      </w:r>
      <w:r w:rsidR="001D1A1A" w:rsidRPr="00BE49F1">
        <w:rPr>
          <w:sz w:val="24"/>
          <w:szCs w:val="24"/>
        </w:rPr>
        <w:t xml:space="preserve">. </w:t>
      </w:r>
      <w:r w:rsidR="00785213">
        <w:rPr>
          <w:sz w:val="24"/>
          <w:szCs w:val="24"/>
        </w:rPr>
        <w:t>A</w:t>
      </w:r>
      <w:r w:rsidR="00337436" w:rsidRPr="00BE49F1">
        <w:rPr>
          <w:sz w:val="24"/>
          <w:szCs w:val="24"/>
        </w:rPr>
        <w:t xml:space="preserve"> heated razor blade was used to cut out the middle of one lid, and a nylon mesh was glued into place around the edges, providing a surface for the animals to walk on which separated them from contact with any liquid. A soldering iron was used to melt a small hole in a second culture plate lid, which could then be placed over the screen, creating a chamber ~</w:t>
      </w:r>
      <w:r w:rsidR="001B05CF" w:rsidRPr="00BE49F1">
        <w:rPr>
          <w:sz w:val="24"/>
          <w:szCs w:val="24"/>
        </w:rPr>
        <w:t>0.7 cm</w:t>
      </w:r>
      <w:r w:rsidR="00337436" w:rsidRPr="00BE49F1">
        <w:rPr>
          <w:sz w:val="24"/>
          <w:szCs w:val="24"/>
        </w:rPr>
        <w:t xml:space="preserve"> in height in which the flies could move freely. To monitor the gradients formed, an additional chamber was constructed with four holes equally spaced along its length to allow the insertion of humidity sensors (Sensirion EK-H4 evaluation kit) for monitoring the humidity and temperature</w:t>
      </w:r>
      <w:r w:rsidR="00785AE5" w:rsidRPr="00BE49F1">
        <w:rPr>
          <w:sz w:val="24"/>
          <w:szCs w:val="24"/>
        </w:rPr>
        <w:t xml:space="preserve">. </w:t>
      </w:r>
    </w:p>
    <w:p w14:paraId="68FAF8C9" w14:textId="4A8F2E93" w:rsidR="00337436" w:rsidRPr="00BE49F1" w:rsidRDefault="00337436" w:rsidP="00337436">
      <w:pPr>
        <w:spacing w:line="480" w:lineRule="auto"/>
        <w:rPr>
          <w:sz w:val="24"/>
          <w:szCs w:val="24"/>
        </w:rPr>
      </w:pPr>
      <w:r w:rsidRPr="00BE49F1">
        <w:rPr>
          <w:sz w:val="24"/>
          <w:szCs w:val="24"/>
        </w:rPr>
        <w:tab/>
        <w:t xml:space="preserve">Prior to the start of each experiment, 4 wells on one side of the culture dish were filled with purified water, while the opposite 4 were filled with </w:t>
      </w:r>
      <w:r w:rsidR="00E2771F">
        <w:rPr>
          <w:sz w:val="24"/>
          <w:szCs w:val="24"/>
        </w:rPr>
        <w:t xml:space="preserve">~4 </w:t>
      </w:r>
      <w:r w:rsidRPr="00BE49F1">
        <w:rPr>
          <w:sz w:val="24"/>
          <w:szCs w:val="24"/>
        </w:rPr>
        <w:t>ml water and sufficient ammonium nitrate to</w:t>
      </w:r>
      <w:r w:rsidR="00DA6AF3">
        <w:rPr>
          <w:sz w:val="24"/>
          <w:szCs w:val="24"/>
        </w:rPr>
        <w:t xml:space="preserve"> obtain a</w:t>
      </w:r>
      <w:r w:rsidRPr="00BE49F1">
        <w:rPr>
          <w:sz w:val="24"/>
          <w:szCs w:val="24"/>
        </w:rPr>
        <w:t xml:space="preserve"> saturate</w:t>
      </w:r>
      <w:r w:rsidR="00DA6AF3">
        <w:rPr>
          <w:sz w:val="24"/>
          <w:szCs w:val="24"/>
        </w:rPr>
        <w:t>d</w:t>
      </w:r>
      <w:r w:rsidRPr="00BE49F1">
        <w:rPr>
          <w:sz w:val="24"/>
          <w:szCs w:val="24"/>
        </w:rPr>
        <w:t xml:space="preserve"> </w:t>
      </w:r>
      <w:r w:rsidR="00DA6AF3">
        <w:rPr>
          <w:sz w:val="24"/>
          <w:szCs w:val="24"/>
        </w:rPr>
        <w:t>solution</w:t>
      </w:r>
      <w:r w:rsidR="00DA6AF3" w:rsidRPr="00BE49F1">
        <w:rPr>
          <w:sz w:val="24"/>
          <w:szCs w:val="24"/>
        </w:rPr>
        <w:t xml:space="preserve"> </w:t>
      </w:r>
      <w:r w:rsidRPr="00BE49F1">
        <w:rPr>
          <w:sz w:val="24"/>
          <w:szCs w:val="24"/>
        </w:rPr>
        <w:t>(</w:t>
      </w:r>
      <w:r w:rsidR="00C65FF6" w:rsidRPr="00BE49F1">
        <w:rPr>
          <w:sz w:val="24"/>
          <w:szCs w:val="24"/>
        </w:rPr>
        <w:t>~</w:t>
      </w:r>
      <w:r w:rsidRPr="00BE49F1">
        <w:rPr>
          <w:sz w:val="24"/>
          <w:szCs w:val="24"/>
        </w:rPr>
        <w:t>3</w:t>
      </w:r>
      <w:r w:rsidR="00C07E4A" w:rsidRPr="00BE49F1">
        <w:rPr>
          <w:sz w:val="24"/>
          <w:szCs w:val="24"/>
        </w:rPr>
        <w:t xml:space="preserve"> </w:t>
      </w:r>
      <w:r w:rsidRPr="00BE49F1">
        <w:rPr>
          <w:sz w:val="24"/>
          <w:szCs w:val="24"/>
        </w:rPr>
        <w:t xml:space="preserve">g). The gradient was assembled with the screen and lid piece, and the whole apparatus wrapped in food service film to </w:t>
      </w:r>
      <w:r w:rsidRPr="00BE49F1">
        <w:rPr>
          <w:sz w:val="24"/>
          <w:szCs w:val="24"/>
        </w:rPr>
        <w:lastRenderedPageBreak/>
        <w:t>avoid any transfer of air between the inside and outside of the device. Gradients were transferred to an environmental room that maintained</w:t>
      </w:r>
      <w:r w:rsidR="00DA6AF3">
        <w:rPr>
          <w:sz w:val="24"/>
          <w:szCs w:val="24"/>
        </w:rPr>
        <w:t xml:space="preserve"> at</w:t>
      </w:r>
      <w:r w:rsidRPr="00BE49F1">
        <w:rPr>
          <w:sz w:val="24"/>
          <w:szCs w:val="24"/>
        </w:rPr>
        <w:t xml:space="preserve"> constant external temperature and humidity (25˚C and 70%RH)</w:t>
      </w:r>
      <w:r w:rsidR="00C61D88" w:rsidRPr="00BE49F1">
        <w:rPr>
          <w:sz w:val="24"/>
          <w:szCs w:val="24"/>
        </w:rPr>
        <w:t xml:space="preserve">. Ammonium nitrate gradients were permitted to </w:t>
      </w:r>
      <w:r w:rsidRPr="00BE49F1">
        <w:rPr>
          <w:sz w:val="24"/>
          <w:szCs w:val="24"/>
        </w:rPr>
        <w:t>equilibrate for approximately 1 hour</w:t>
      </w:r>
      <w:r w:rsidR="00C61D88" w:rsidRPr="00BE49F1">
        <w:rPr>
          <w:sz w:val="24"/>
          <w:szCs w:val="24"/>
        </w:rPr>
        <w:t xml:space="preserve"> and</w:t>
      </w:r>
      <w:r w:rsidR="00E0766D" w:rsidRPr="00BE49F1">
        <w:rPr>
          <w:rFonts w:cs="Helvetica"/>
          <w:sz w:val="24"/>
          <w:szCs w:val="24"/>
        </w:rPr>
        <w:t xml:space="preserve"> were stable over many hours</w:t>
      </w:r>
      <w:r w:rsidR="00C61D88" w:rsidRPr="00BE49F1">
        <w:rPr>
          <w:rFonts w:cs="Helvetica"/>
          <w:sz w:val="24"/>
          <w:szCs w:val="24"/>
        </w:rPr>
        <w:t xml:space="preserve">. </w:t>
      </w:r>
      <w:r w:rsidR="007C4BF3">
        <w:rPr>
          <w:rFonts w:cs="Helvetica"/>
          <w:sz w:val="24"/>
          <w:szCs w:val="24"/>
        </w:rPr>
        <w:t>For the water and air only gradients, t</w:t>
      </w:r>
      <w:r w:rsidR="00C61D88" w:rsidRPr="00BE49F1">
        <w:rPr>
          <w:rFonts w:cs="Helvetica"/>
          <w:sz w:val="24"/>
          <w:szCs w:val="24"/>
        </w:rPr>
        <w:t xml:space="preserve">he </w:t>
      </w:r>
      <w:r w:rsidR="00E0766D" w:rsidRPr="00BE49F1">
        <w:rPr>
          <w:rFonts w:cs="Helvetica"/>
          <w:sz w:val="24"/>
          <w:szCs w:val="24"/>
        </w:rPr>
        <w:t>air only side humidified over time</w:t>
      </w:r>
      <w:r w:rsidR="00C61D88" w:rsidRPr="00BE49F1">
        <w:rPr>
          <w:rFonts w:cs="Helvetica"/>
          <w:sz w:val="24"/>
          <w:szCs w:val="24"/>
        </w:rPr>
        <w:t xml:space="preserve">. These gradients were </w:t>
      </w:r>
      <w:r w:rsidR="00E0766D" w:rsidRPr="00BE49F1">
        <w:rPr>
          <w:rFonts w:cs="Helvetica"/>
          <w:sz w:val="24"/>
          <w:szCs w:val="24"/>
        </w:rPr>
        <w:t>incubated for 25 minutes</w:t>
      </w:r>
      <w:r w:rsidR="00C61D88" w:rsidRPr="00BE49F1">
        <w:rPr>
          <w:rFonts w:cs="Helvetica"/>
          <w:sz w:val="24"/>
          <w:szCs w:val="24"/>
        </w:rPr>
        <w:t xml:space="preserve"> prior to use to allow the temperature to equilibrate; the humidity</w:t>
      </w:r>
      <w:r w:rsidR="00E0766D" w:rsidRPr="00BE49F1">
        <w:rPr>
          <w:rFonts w:cs="Helvetica"/>
          <w:sz w:val="24"/>
          <w:szCs w:val="24"/>
        </w:rPr>
        <w:t xml:space="preserve"> </w:t>
      </w:r>
      <w:r w:rsidR="00C61D88" w:rsidRPr="00BE49F1">
        <w:rPr>
          <w:rFonts w:cs="Helvetica"/>
          <w:sz w:val="24"/>
          <w:szCs w:val="24"/>
        </w:rPr>
        <w:t xml:space="preserve">of the dry side </w:t>
      </w:r>
      <w:r w:rsidR="00E0766D" w:rsidRPr="00BE49F1">
        <w:rPr>
          <w:rFonts w:cs="Helvetica"/>
          <w:sz w:val="24"/>
          <w:szCs w:val="24"/>
        </w:rPr>
        <w:t>typically rose by ~2% RH during the 30 minute assay (values shown are at the 30 minute time point).</w:t>
      </w:r>
      <w:r w:rsidR="00E0766D" w:rsidRPr="00BE49F1">
        <w:rPr>
          <w:sz w:val="24"/>
          <w:szCs w:val="24"/>
        </w:rPr>
        <w:t xml:space="preserve"> </w:t>
      </w:r>
      <w:r w:rsidRPr="00BE49F1">
        <w:rPr>
          <w:sz w:val="24"/>
          <w:szCs w:val="24"/>
        </w:rPr>
        <w:t xml:space="preserve">A small hole was poked through the food service film covering the device to allow animals to be transferred to the gradient. This </w:t>
      </w:r>
      <w:r w:rsidR="00D359A1" w:rsidRPr="00BE49F1">
        <w:rPr>
          <w:sz w:val="24"/>
          <w:szCs w:val="24"/>
        </w:rPr>
        <w:t xml:space="preserve">hole </w:t>
      </w:r>
      <w:r w:rsidRPr="00BE49F1">
        <w:rPr>
          <w:sz w:val="24"/>
          <w:szCs w:val="24"/>
        </w:rPr>
        <w:t>was sealed using transparent scotch tape once the animals were inside. Experiments used 1-4 day old adult flies that had been sorted under light CO2 anesthesia into groups of 30 (15 male and 15 female) animals 24 hours before testing, and transferred to fresh tubes. Flies were allowed 30 minutes to settle on the gradient, at which point a photograph was taken of their position, and the number of animals on each side counted, allowing calculation of a dry preference index as follows:</w:t>
      </w:r>
    </w:p>
    <w:p w14:paraId="4DF58E63" w14:textId="463C0666" w:rsidR="00337436" w:rsidRPr="00BE49F1" w:rsidRDefault="00337436" w:rsidP="00337436">
      <w:pPr>
        <w:spacing w:line="480" w:lineRule="auto"/>
        <w:rPr>
          <w:rFonts w:ascii="Cambria Math" w:hAnsi="Cambria Math"/>
          <w:sz w:val="24"/>
          <w:szCs w:val="24"/>
          <w:oMath/>
        </w:rPr>
      </w:pPr>
      <m:oMathPara>
        <m:oMath>
          <m:r>
            <m:rPr>
              <m:nor/>
            </m:rPr>
            <w:rPr>
              <w:sz w:val="24"/>
              <w:szCs w:val="24"/>
            </w:rPr>
            <m:t>Dry Preference</m:t>
          </m:r>
          <m:r>
            <m:rPr>
              <m:nor/>
            </m:rPr>
            <w:rPr>
              <w:rFonts w:ascii="Cambria Math"/>
              <w:sz w:val="24"/>
              <w:szCs w:val="24"/>
            </w:rPr>
            <m:t>=</m:t>
          </m:r>
          <m:f>
            <m:fPr>
              <m:ctrlPr>
                <w:rPr>
                  <w:rFonts w:ascii="Cambria Math" w:hAnsi="Cambria Math"/>
                  <w:i/>
                  <w:sz w:val="24"/>
                  <w:szCs w:val="24"/>
                </w:rPr>
              </m:ctrlPr>
            </m:fPr>
            <m:num>
              <m:r>
                <m:rPr>
                  <m:nor/>
                </m:rPr>
                <w:rPr>
                  <w:sz w:val="24"/>
                  <w:szCs w:val="24"/>
                </w:rPr>
                <m:t># animals on dry side - # animals on moist side</m:t>
              </m:r>
            </m:num>
            <m:den>
              <m:r>
                <m:rPr>
                  <m:nor/>
                </m:rPr>
                <w:rPr>
                  <w:sz w:val="24"/>
                  <w:szCs w:val="24"/>
                </w:rPr>
                <m:t>total # of animals</m:t>
              </m:r>
            </m:den>
          </m:f>
        </m:oMath>
      </m:oMathPara>
    </w:p>
    <w:p w14:paraId="55BD2E66" w14:textId="466F8D64" w:rsidR="00802613" w:rsidRPr="00BE49F1" w:rsidRDefault="00802613" w:rsidP="00337436">
      <w:pPr>
        <w:spacing w:line="480" w:lineRule="auto"/>
        <w:rPr>
          <w:b/>
          <w:sz w:val="24"/>
          <w:szCs w:val="24"/>
        </w:rPr>
      </w:pPr>
      <w:r w:rsidRPr="00BE49F1">
        <w:rPr>
          <w:sz w:val="24"/>
          <w:szCs w:val="24"/>
          <w:lang w:eastAsia="zh-CN"/>
        </w:rPr>
        <w:t xml:space="preserve">As moisture preference data did not conform to normal distributions (as assessed by Shapiro-Wilk test, p&lt;0.01), statistical comparisons to </w:t>
      </w:r>
      <w:r w:rsidR="008C4748" w:rsidRPr="00BE49F1">
        <w:rPr>
          <w:sz w:val="24"/>
          <w:szCs w:val="24"/>
          <w:lang w:eastAsia="zh-CN"/>
        </w:rPr>
        <w:t>wild-type</w:t>
      </w:r>
      <w:r w:rsidRPr="00BE49F1">
        <w:rPr>
          <w:sz w:val="24"/>
          <w:szCs w:val="24"/>
          <w:lang w:eastAsia="zh-CN"/>
        </w:rPr>
        <w:t xml:space="preserve"> control were performed by Steel test, a non-parametric test that corrects for multiple comparisons, using JMP11 (SAS). </w:t>
      </w:r>
    </w:p>
    <w:p w14:paraId="5D119E56" w14:textId="77777777" w:rsidR="00DA74F3" w:rsidRPr="00BE49F1" w:rsidRDefault="00DA74F3" w:rsidP="00337436">
      <w:pPr>
        <w:spacing w:line="480" w:lineRule="auto"/>
        <w:rPr>
          <w:b/>
          <w:sz w:val="24"/>
          <w:szCs w:val="24"/>
          <w:lang w:eastAsia="zh-CN"/>
        </w:rPr>
      </w:pPr>
    </w:p>
    <w:p w14:paraId="0A865369" w14:textId="72221803" w:rsidR="0043029C" w:rsidRPr="00BE49F1" w:rsidRDefault="0043029C" w:rsidP="0043029C">
      <w:pPr>
        <w:spacing w:line="480" w:lineRule="auto"/>
        <w:rPr>
          <w:sz w:val="24"/>
          <w:szCs w:val="24"/>
        </w:rPr>
      </w:pPr>
      <w:r w:rsidRPr="00BE49F1">
        <w:rPr>
          <w:b/>
          <w:sz w:val="24"/>
          <w:szCs w:val="24"/>
        </w:rPr>
        <w:t>Calcium and Arclight imaging.</w:t>
      </w:r>
      <w:r w:rsidRPr="00BE49F1">
        <w:rPr>
          <w:b/>
          <w:sz w:val="24"/>
          <w:szCs w:val="24"/>
          <w:lang w:eastAsia="zh-CN"/>
        </w:rPr>
        <w:t xml:space="preserve"> </w:t>
      </w:r>
      <w:r w:rsidRPr="00BE49F1">
        <w:rPr>
          <w:sz w:val="24"/>
          <w:szCs w:val="24"/>
        </w:rPr>
        <w:t xml:space="preserve">Calcium and </w:t>
      </w:r>
      <w:r w:rsidR="002B699F" w:rsidRPr="00BE49F1">
        <w:rPr>
          <w:sz w:val="24"/>
          <w:szCs w:val="24"/>
        </w:rPr>
        <w:t xml:space="preserve">Arclight </w:t>
      </w:r>
      <w:r w:rsidRPr="00BE49F1">
        <w:rPr>
          <w:sz w:val="24"/>
          <w:szCs w:val="24"/>
        </w:rPr>
        <w:t xml:space="preserve">imaging of larval thermosensors was performed as previously described </w:t>
      </w:r>
      <w:r w:rsidR="00BE49F1" w:rsidRPr="00BE49F1">
        <w:rPr>
          <w:sz w:val="24"/>
          <w:szCs w:val="24"/>
        </w:rPr>
        <w:fldChar w:fldCharType="begin">
          <w:fldData xml:space="preserve">PEVuZE5vdGU+PENpdGU+PEF1dGhvcj5LbGVpbjwvQXV0aG9yPjxZZWFyPjIwMTU8L1llYXI+PFJl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</w:fldData>
        </w:fldChar>
      </w:r>
      <w:r w:rsidR="00BE49F1" w:rsidRPr="00BE49F1">
        <w:rPr>
          <w:sz w:val="24"/>
          <w:szCs w:val="24"/>
        </w:rPr>
        <w:instrText xml:space="preserve"> ADDIN EN.CITE </w:instrText>
      </w:r>
      <w:r w:rsidR="00BE49F1" w:rsidRPr="00BE49F1">
        <w:rPr>
          <w:sz w:val="24"/>
          <w:szCs w:val="24"/>
        </w:rPr>
        <w:fldChar w:fldCharType="begin">
          <w:fldData xml:space="preserve">PEVuZE5vdGU+PENpdGU+PEF1dGhvcj5LbGVpbjwvQXV0aG9yPjxZZWFyPjIwMTU8L1llYXI+PFJl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</w:fldData>
        </w:fldChar>
      </w:r>
      <w:r w:rsidR="00BE49F1" w:rsidRPr="00BE49F1">
        <w:rPr>
          <w:sz w:val="24"/>
          <w:szCs w:val="24"/>
        </w:rPr>
        <w:instrText xml:space="preserve"> ADDIN EN.CITE.DATA </w: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t>(Klein et al., 2015)</w:t>
      </w:r>
      <w:r w:rsidR="00BE49F1" w:rsidRPr="00BE49F1">
        <w:rPr>
          <w:sz w:val="24"/>
          <w:szCs w:val="24"/>
        </w:rPr>
        <w:fldChar w:fldCharType="end"/>
      </w:r>
      <w:r w:rsidR="00785AE5" w:rsidRPr="00BE49F1">
        <w:rPr>
          <w:sz w:val="24"/>
          <w:szCs w:val="24"/>
        </w:rPr>
        <w:t xml:space="preserve">. </w:t>
      </w:r>
      <w:r w:rsidRPr="00BE49F1">
        <w:rPr>
          <w:sz w:val="24"/>
          <w:szCs w:val="24"/>
          <w:lang w:eastAsia="zh-CN"/>
        </w:rPr>
        <w:t xml:space="preserve">Pseudocolor images were </w:t>
      </w:r>
      <w:r w:rsidRPr="00BE49F1">
        <w:rPr>
          <w:sz w:val="24"/>
          <w:szCs w:val="24"/>
          <w:lang w:eastAsia="zh-CN"/>
        </w:rPr>
        <w:lastRenderedPageBreak/>
        <w:t xml:space="preserve">created using the 16_colors lookup table in ImageJ 1.43r. </w:t>
      </w:r>
      <w:r w:rsidRPr="00BE49F1">
        <w:rPr>
          <w:sz w:val="24"/>
          <w:szCs w:val="24"/>
        </w:rPr>
        <w:t xml:space="preserve">Adult </w:t>
      </w:r>
      <w:r w:rsidR="00505E9F" w:rsidRPr="00BE49F1">
        <w:rPr>
          <w:sz w:val="24"/>
          <w:szCs w:val="24"/>
        </w:rPr>
        <w:t xml:space="preserve">antennal lobe </w:t>
      </w:r>
      <w:r w:rsidRPr="00BE49F1">
        <w:rPr>
          <w:sz w:val="24"/>
          <w:szCs w:val="24"/>
        </w:rPr>
        <w:t xml:space="preserve">calcium imaging was performed as described for olfactory imaging </w:t>
      </w:r>
      <w:r w:rsidR="00BE49F1" w:rsidRPr="00BE49F1">
        <w:rPr>
          <w:sz w:val="24"/>
          <w:szCs w:val="24"/>
        </w:rPr>
        <w:fldChar w:fldCharType="begin"/>
      </w:r>
      <w:r w:rsidR="00BE49F1" w:rsidRPr="00BE49F1">
        <w:rPr>
          <w:sz w:val="24"/>
          <w:szCs w:val="24"/>
        </w:rPr>
        <w:instrText xml:space="preserve"> ADDIN EN.CITE &lt;EndNote&gt;&lt;Cite&gt;&lt;Author&gt;Silbering&lt;/Author&gt;&lt;Year&gt;2012&lt;/Year&gt;&lt;RecNum&gt;2995&lt;/RecNum&gt;&lt;DisplayText&gt;(Silbering et al., 2012)&lt;/DisplayText&gt;&lt;record&gt;&lt;rec-number&gt;2995&lt;/rec-number&gt;&lt;foreign-keys&gt;&lt;key app="EN" db-id="zx9wdpfpwwv5vper9s9vrwzkp2seaxa0z9fr" timestamp="1428776578"&gt;2995&lt;/key&gt;&lt;/foreign-keys&gt;&lt;ref-type name="Journal Article"&gt;17&lt;/ref-type&gt;&lt;contributors&gt;&lt;authors&gt;&lt;author&gt;Silbering, A. F.&lt;/author&gt;&lt;author&gt;Bell, R.&lt;/author&gt;&lt;author&gt;Galizia, C. G.&lt;/author&gt;&lt;author&gt;Benton, R.&lt;/author&gt;&lt;/authors&gt;&lt;/contributors&gt;&lt;auth-address&gt;Center for Integrative Genomics, University of Lausanne.&lt;/auth-address&gt;&lt;titles&gt;&lt;title&gt;Calcium imaging of odor-evoked responses in the Drosophila antennal lobe&lt;/title&gt;&lt;secondary-title&gt;J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JoVE&lt;/abbr-1&gt;&lt;/alt-periodical&gt;&lt;number&gt;61&lt;/number&gt;&lt;edition&gt;2012/03/29&lt;/edition&gt;&lt;keywords&gt;&lt;keyword&gt;Animals&lt;/keyword&gt;&lt;keyword&gt;Arthropod Antennae/physiology&lt;/keyword&gt;&lt;keyword&gt;Calcium/*analysis/chemistry/metabolism&lt;/keyword&gt;&lt;keyword&gt;Drosophila melanogaster/*physiology&lt;/keyword&gt;&lt;keyword&gt;Fluorescent Dyes/*chemistry&lt;/keyword&gt;&lt;keyword&gt;Green Fluorescent Proteins/chemistry&lt;/keyword&gt;&lt;keyword&gt;Microscopy, Fluorescence/methods&lt;/keyword&gt;&lt;keyword&gt;Odors&lt;/keyword&gt;&lt;keyword&gt;Smell/physiology&lt;/keyword&gt;&lt;/keywords&gt;&lt;dates&gt;&lt;year&gt;2012&lt;/year&gt;&lt;/dates&gt;&lt;isbn&gt;1940-087X (Electronic)&amp;#xD;1940-087X (Linking)&lt;/isbn&gt;&lt;accession-num&gt;22453204&lt;/accession-num&gt;&lt;work-type&gt;Research Support, Non-U.S. Gov&amp;apos;t&amp;#xD;Video-Audio Media&lt;/work-type&gt;&lt;urls&gt;&lt;related-urls&gt;&lt;url&gt;http://www.ncbi.nlm.nih.gov/pubmed/22453204&lt;/url&gt;&lt;/related-urls&gt;&lt;/urls&gt;&lt;custom2&gt;3399471&lt;/custom2&gt;&lt;electronic-resource-num&gt;10.3791/2976&lt;/electronic-resource-num&gt;&lt;/record&gt;&lt;/Cite&gt;&lt;/EndNote&gt;</w:instrText>
      </w:r>
      <w:r w:rsidR="00BE49F1" w:rsidRPr="00BE49F1">
        <w:rPr>
          <w:sz w:val="24"/>
          <w:szCs w:val="24"/>
        </w:rPr>
        <w:fldChar w:fldCharType="separate"/>
      </w:r>
      <w:r w:rsidR="00BE49F1" w:rsidRPr="00BE49F1">
        <w:rPr>
          <w:noProof/>
          <w:sz w:val="24"/>
          <w:szCs w:val="24"/>
        </w:rPr>
        <w:t>(Silbering et al., 2012)</w:t>
      </w:r>
      <w:r w:rsidR="00BE49F1" w:rsidRPr="00BE49F1">
        <w:rPr>
          <w:sz w:val="24"/>
          <w:szCs w:val="24"/>
        </w:rPr>
        <w:fldChar w:fldCharType="end"/>
      </w:r>
      <w:r w:rsidRPr="00BE49F1">
        <w:rPr>
          <w:sz w:val="24"/>
          <w:szCs w:val="24"/>
        </w:rPr>
        <w:t>, with slight modifications to sample preparation</w:t>
      </w:r>
      <w:r w:rsidR="00E41B78" w:rsidRPr="00BE49F1">
        <w:rPr>
          <w:sz w:val="24"/>
          <w:szCs w:val="24"/>
        </w:rPr>
        <w:t xml:space="preserve"> and stimulation</w:t>
      </w:r>
      <w:r w:rsidRPr="00BE49F1">
        <w:rPr>
          <w:sz w:val="24"/>
          <w:szCs w:val="24"/>
        </w:rPr>
        <w:t xml:space="preserve">. </w:t>
      </w:r>
      <w:r w:rsidR="00E41B78" w:rsidRPr="00BE49F1">
        <w:rPr>
          <w:sz w:val="24"/>
          <w:szCs w:val="24"/>
        </w:rPr>
        <w:t xml:space="preserve">Briefly, </w:t>
      </w:r>
      <w:r w:rsidR="00E82587" w:rsidRPr="00BE49F1">
        <w:rPr>
          <w:sz w:val="24"/>
          <w:szCs w:val="24"/>
        </w:rPr>
        <w:t>3-7 day old flies</w:t>
      </w:r>
      <w:r w:rsidR="00E41B78" w:rsidRPr="00BE49F1">
        <w:rPr>
          <w:sz w:val="24"/>
          <w:szCs w:val="24"/>
        </w:rPr>
        <w:t xml:space="preserve"> w</w:t>
      </w:r>
      <w:r w:rsidR="00F26F37" w:rsidRPr="00BE49F1">
        <w:rPr>
          <w:sz w:val="24"/>
          <w:szCs w:val="24"/>
        </w:rPr>
        <w:t xml:space="preserve">ere fixed to a Plexiglas stage using UV-glue </w:t>
      </w:r>
      <w:r w:rsidR="00E82587" w:rsidRPr="00BE49F1">
        <w:rPr>
          <w:sz w:val="24"/>
          <w:szCs w:val="24"/>
        </w:rPr>
        <w:t>(A1 Tetric Evoflow, Ivoclar Vivadent)</w:t>
      </w:r>
      <w:r w:rsidR="00F26F37" w:rsidRPr="00BE49F1">
        <w:rPr>
          <w:sz w:val="24"/>
          <w:szCs w:val="24"/>
        </w:rPr>
        <w:t xml:space="preserve">, the antennae were pulled forward and a small opening was made in the head capsule to allow visual access to the antennal lobes. </w:t>
      </w:r>
      <w:r w:rsidRPr="00BE49F1">
        <w:rPr>
          <w:sz w:val="24"/>
          <w:szCs w:val="24"/>
        </w:rPr>
        <w:t>For the stimul</w:t>
      </w:r>
      <w:r w:rsidR="00F26F37" w:rsidRPr="00BE49F1">
        <w:rPr>
          <w:sz w:val="24"/>
          <w:szCs w:val="24"/>
        </w:rPr>
        <w:t>ation</w:t>
      </w:r>
      <w:r w:rsidRPr="00BE49F1">
        <w:rPr>
          <w:sz w:val="24"/>
          <w:szCs w:val="24"/>
        </w:rPr>
        <w:t xml:space="preserve"> compressed air from a tank was</w:t>
      </w:r>
      <w:r w:rsidR="00F26F37" w:rsidRPr="00BE49F1">
        <w:rPr>
          <w:sz w:val="24"/>
          <w:szCs w:val="24"/>
        </w:rPr>
        <w:t xml:space="preserve"> passed through activated charcoal and then either through an empty gas washing bottle or a gas washing bottle filled with distilled water producing either a dry airstream of ~</w:t>
      </w:r>
      <w:r w:rsidR="00E82587" w:rsidRPr="00BE49F1">
        <w:rPr>
          <w:sz w:val="24"/>
          <w:szCs w:val="24"/>
        </w:rPr>
        <w:t>7</w:t>
      </w:r>
      <w:r w:rsidR="00F26F37" w:rsidRPr="00BE49F1">
        <w:rPr>
          <w:sz w:val="24"/>
          <w:szCs w:val="24"/>
        </w:rPr>
        <w:t xml:space="preserve">%RH or a humid airstream of ~90%RH. A computer controlled </w:t>
      </w:r>
      <w:r w:rsidR="00885022" w:rsidRPr="00BE49F1">
        <w:rPr>
          <w:sz w:val="24"/>
          <w:szCs w:val="24"/>
        </w:rPr>
        <w:t xml:space="preserve">solenoid </w:t>
      </w:r>
      <w:r w:rsidR="00F26F37" w:rsidRPr="00BE49F1">
        <w:rPr>
          <w:sz w:val="24"/>
          <w:szCs w:val="24"/>
        </w:rPr>
        <w:t>valve</w:t>
      </w:r>
      <w:r w:rsidR="00416111" w:rsidRPr="00BE49F1">
        <w:rPr>
          <w:sz w:val="24"/>
          <w:szCs w:val="24"/>
        </w:rPr>
        <w:t xml:space="preserve"> </w:t>
      </w:r>
      <w:r w:rsidR="00885022" w:rsidRPr="00BE49F1">
        <w:rPr>
          <w:sz w:val="24"/>
          <w:szCs w:val="24"/>
        </w:rPr>
        <w:t>(The Lee Company, Westbrook, CT, USA)</w:t>
      </w:r>
      <w:r w:rsidR="00F26F37" w:rsidRPr="00BE49F1">
        <w:rPr>
          <w:sz w:val="24"/>
          <w:szCs w:val="24"/>
        </w:rPr>
        <w:t xml:space="preserve"> was used to switch </w:t>
      </w:r>
      <w:r w:rsidR="00E600F1" w:rsidRPr="00BE49F1">
        <w:rPr>
          <w:sz w:val="24"/>
          <w:szCs w:val="24"/>
        </w:rPr>
        <w:t>the air</w:t>
      </w:r>
      <w:r w:rsidR="00416111" w:rsidRPr="00BE49F1">
        <w:rPr>
          <w:sz w:val="24"/>
          <w:szCs w:val="24"/>
        </w:rPr>
        <w:t xml:space="preserve">flow between the </w:t>
      </w:r>
      <w:r w:rsidR="00885022" w:rsidRPr="00BE49F1">
        <w:rPr>
          <w:sz w:val="24"/>
          <w:szCs w:val="24"/>
        </w:rPr>
        <w:t xml:space="preserve">two </w:t>
      </w:r>
      <w:r w:rsidR="00416111" w:rsidRPr="00BE49F1">
        <w:rPr>
          <w:sz w:val="24"/>
          <w:szCs w:val="24"/>
        </w:rPr>
        <w:t xml:space="preserve">gas washing bottles. </w:t>
      </w:r>
      <w:r w:rsidR="00F26F37" w:rsidRPr="00BE49F1">
        <w:rPr>
          <w:sz w:val="24"/>
          <w:szCs w:val="24"/>
        </w:rPr>
        <w:t xml:space="preserve">The flow was kept constant at 1 l/min </w:t>
      </w:r>
      <w:r w:rsidR="00885022" w:rsidRPr="00BE49F1">
        <w:rPr>
          <w:sz w:val="24"/>
          <w:szCs w:val="24"/>
        </w:rPr>
        <w:t>with a parallel arrangement o</w:t>
      </w:r>
      <w:r w:rsidR="00E600F1" w:rsidRPr="00BE49F1">
        <w:rPr>
          <w:sz w:val="24"/>
          <w:szCs w:val="24"/>
        </w:rPr>
        <w:t>f</w:t>
      </w:r>
      <w:r w:rsidR="00885022" w:rsidRPr="00BE49F1">
        <w:rPr>
          <w:sz w:val="24"/>
          <w:szCs w:val="24"/>
        </w:rPr>
        <w:t xml:space="preserve"> two 500ml/min Mass Flow controllers (PKM SA, www.pkmsa.ch) placed before the gas washing bottles. Activating the solenoid valve </w:t>
      </w:r>
      <w:r w:rsidRPr="00BE49F1">
        <w:rPr>
          <w:sz w:val="24"/>
          <w:szCs w:val="24"/>
        </w:rPr>
        <w:t xml:space="preserve">resulted in a complete reversal of RH from low to high or high to low </w:t>
      </w:r>
      <w:r w:rsidR="00885022" w:rsidRPr="00BE49F1">
        <w:rPr>
          <w:sz w:val="24"/>
          <w:szCs w:val="24"/>
        </w:rPr>
        <w:t>within less than</w:t>
      </w:r>
      <w:r w:rsidRPr="00BE49F1">
        <w:rPr>
          <w:sz w:val="24"/>
          <w:szCs w:val="24"/>
        </w:rPr>
        <w:t xml:space="preserve"> 10 seconds. For each animal tested, both high to low and low to high RH transitions were applied</w:t>
      </w:r>
      <w:r w:rsidR="00416111" w:rsidRPr="00BE49F1">
        <w:rPr>
          <w:sz w:val="24"/>
          <w:szCs w:val="24"/>
        </w:rPr>
        <w:t xml:space="preserve"> in random order</w:t>
      </w:r>
      <w:r w:rsidRPr="00BE49F1">
        <w:rPr>
          <w:sz w:val="24"/>
          <w:szCs w:val="24"/>
        </w:rPr>
        <w:t>. Following humidity stimul</w:t>
      </w:r>
      <w:r w:rsidR="00885022" w:rsidRPr="00BE49F1">
        <w:rPr>
          <w:sz w:val="24"/>
          <w:szCs w:val="24"/>
        </w:rPr>
        <w:t>ation</w:t>
      </w:r>
      <w:r w:rsidRPr="00BE49F1">
        <w:rPr>
          <w:sz w:val="24"/>
          <w:szCs w:val="24"/>
        </w:rPr>
        <w:t xml:space="preserve">, a final pulse of </w:t>
      </w:r>
      <w:r w:rsidR="005B6859" w:rsidRPr="00BE49F1">
        <w:rPr>
          <w:sz w:val="24"/>
          <w:szCs w:val="24"/>
        </w:rPr>
        <w:t xml:space="preserve">10% </w:t>
      </w:r>
      <w:r w:rsidRPr="00BE49F1">
        <w:rPr>
          <w:sz w:val="24"/>
          <w:szCs w:val="24"/>
        </w:rPr>
        <w:t>ammonia was applied as a control to confirm cellular activity</w:t>
      </w:r>
      <w:r w:rsidR="005B6859" w:rsidRPr="00BE49F1">
        <w:rPr>
          <w:sz w:val="24"/>
          <w:szCs w:val="24"/>
        </w:rPr>
        <w:t xml:space="preserve"> </w:t>
      </w:r>
      <w:ins w:id="189" w:author="Paul Garrity" w:date="2016-09-16T09:04:00Z">
        <w:r w:rsidR="00BE49F1" w:rsidRPr="00BE49F1">
          <w:rPr>
            <w:sz w:val="24"/>
            <w:szCs w:val="24"/>
          </w:rPr>
          <w:fldChar w:fldCharType="begin"/>
        </w:r>
        <w:r w:rsidR="007E4ED1">
          <w:rPr>
            <w:sz w:val="24"/>
            <w:szCs w:val="24"/>
          </w:rPr>
          <w:instrText xml:space="preserve"> ADDIN EN.CITE &lt;EndNote&gt;&lt;Cite&gt;&lt;Author&gt;Silbering&lt;/Author&gt;&lt;Year&gt;2016&lt;/Year&gt;&lt;RecNum&gt;3340&lt;/RecNum&gt;&lt;DisplayText&gt;(Silbering et al., 2016)&lt;/DisplayText&gt;&lt;record&gt;&lt;rec-number&gt;3340&lt;/rec-number&gt;&lt;foreign-keys&gt;&lt;key app="EN" db-id="zx9wdpfpwwv5vper9s9vrwzkp2seaxa0z9fr" timestamp="1462829479"&gt;3340&lt;/key&gt;&lt;/foreign-keys&gt;&lt;ref-type name="Journal Article"&gt;17&lt;/ref-type&gt;&lt;contributors&gt;&lt;authors&gt;&lt;author&gt;Silbering, A.F, &lt;/author&gt;&lt;author&gt;Bell, R., &lt;/author&gt;&lt;author&gt;Münch, D., &lt;/author&gt;&lt;author&gt;Cruchet, S., &lt;/author&gt;&lt;author&gt;Gomez-Diaz, C., &lt;/author&gt;&lt;author&gt;Laudes, T., &lt;/author&gt;&lt;author&gt;Galizia, C.G., &lt;/author&gt;&lt;author&gt;Benton, R.&lt;/author&gt;&lt;/authors&gt;&lt;/contributors&gt;&lt;auth-address&gt;Center for Integrative Genomics, Faculty of Biology and Medicine, University of Lausanne, Lausanne, CH-1015, Switzerland.&amp;#xD;Department of Biology, University of Konstanz, 78457, Konstanz, Germany.&lt;/auth-address&gt;&lt;titles&gt;&lt;title&gt;IR40a neurons are not DEET detectors&lt;/title&gt;&lt;secondary-title&gt;Nature&lt;/secondary-title&gt;&lt;alt-title&gt;Nature&lt;/alt-title&gt;&lt;/titles&gt;&lt;periodical&gt;&lt;full-title&gt;Nature&lt;/full-title&gt;&lt;abbr-1&gt;Nature&lt;/abbr-1&gt;&lt;/periodical&gt;&lt;alt-periodical&gt;&lt;full-title&gt;Nature&lt;/full-title&gt;&lt;abbr-1&gt;Nature&lt;/abbr-1&gt;&lt;/alt-periodical&gt;&lt;pages&gt;E5-7&lt;/pages&gt;&lt;volume&gt;534&lt;/volume&gt;&lt;number&gt;7608&lt;/number&gt;&lt;edition&gt;2015/01/01&lt;/edition&gt;&lt;keywords&gt;&lt;keyword&gt;Animals&lt;/keyword&gt;&lt;keyword&gt;DEET/*metabolism&lt;/keyword&gt;&lt;keyword&gt;Humans&lt;/keyword&gt;&lt;keyword&gt;Insect Repellents/*metabolism&lt;/keyword&gt;&lt;keyword&gt;Receptors, Odorant/*metabolism&lt;/keyword&gt;&lt;keyword&gt;Sensory Receptor Cells/*metabolism&lt;/keyword&gt;&lt;/keywords&gt;&lt;dates&gt;&lt;year&gt;2016&lt;/year&gt;&lt;pub-dates&gt;&lt;date&gt;Jun 23&lt;/date&gt;&lt;/pub-dates&gt;&lt;/dates&gt;&lt;isbn&gt;1476-4687 (Electronic)&amp;#xD;0028-0836 (Linking)&lt;/isbn&gt;&lt;accession-num&gt;27337300&lt;/accession-num&gt;&lt;work-type&gt;Comment&amp;#xD;Letter&lt;/work-type&gt;&lt;urls&gt;&lt;related-urls&gt;&lt;url&gt;http://www.ncbi.nlm.nih.gov/pubmed/27337300&lt;/url&gt;&lt;/related-urls&gt;&lt;/urls&gt;&lt;electronic-resource-num&gt;10.1038/nature18321&lt;/electronic-resource-num&gt;&lt;/record&gt;&lt;/Cite&gt;&lt;/EndNote&gt;</w:instrText>
        </w:r>
        <w:r w:rsidR="00BE49F1" w:rsidRPr="00BE49F1">
          <w:rPr>
            <w:sz w:val="24"/>
            <w:szCs w:val="24"/>
          </w:rPr>
          <w:fldChar w:fldCharType="separate"/>
        </w:r>
        <w:r w:rsidR="00BE49F1" w:rsidRPr="00BE49F1">
          <w:rPr>
            <w:noProof/>
            <w:sz w:val="24"/>
            <w:szCs w:val="24"/>
          </w:rPr>
          <w:t>(Silbering et al., 2016)</w:t>
        </w:r>
        <w:r w:rsidR="00BE49F1" w:rsidRPr="00BE49F1">
          <w:rPr>
            <w:sz w:val="24"/>
            <w:szCs w:val="24"/>
          </w:rPr>
          <w:fldChar w:fldCharType="end"/>
        </w:r>
      </w:ins>
      <w:del w:id="190" w:author="Paul Garrity" w:date="2016-09-16T09:04:00Z">
        <w:r w:rsidR="00BE49F1" w:rsidRPr="00BE49F1">
          <w:rPr>
            <w:sz w:val="24"/>
            <w:szCs w:val="24"/>
          </w:rPr>
          <w:fldChar w:fldCharType="begin"/>
        </w:r>
        <w:r w:rsidR="00BE49F1" w:rsidRPr="00BE49F1">
          <w:rPr>
            <w:sz w:val="24"/>
            <w:szCs w:val="24"/>
          </w:rPr>
          <w:delInstrText xml:space="preserve"> ADDIN EN.CITE &lt;EndNote&gt;&lt;Cite&gt;&lt;Author&gt;Silbering&lt;/Author&gt;&lt;Year&gt;2016&lt;/Year&gt;&lt;RecNum&gt;3340&lt;/RecNum&gt;&lt;DisplayText&gt;(Silbering et al., 2016)&lt;/DisplayText&gt;&lt;record&gt;&lt;rec-number&gt;3340&lt;/rec-number&gt;&lt;foreign-keys&gt;&lt;key app="EN" db-id="zx9wdpfpwwv5vper9s9vrwzkp2seaxa0z9fr" timestamp="1462829479"&gt;3340&lt;/key&gt;&lt;/foreign-keys&gt;&lt;ref-type name="Journal Article"&gt;17&lt;/ref-type&gt;&lt;contributors&gt;&lt;authors&gt;&lt;author&gt;Silbering, A.F, &lt;/author&gt;&lt;author&gt;Bell, R., &lt;/author&gt;&lt;author&gt;Münch, D., &lt;/author&gt;&lt;author&gt;Cruchet, S., &lt;/author&gt;&lt;author&gt;Gomez-Diaz, C., &lt;/author&gt;&lt;author&gt;Laudes, T., &lt;/author&gt;&lt;author&gt;Galizia, C.G., &lt;/author&gt;&lt;author&gt;Benton, R.&lt;/author&gt;&lt;/authors&gt;&lt;/contributors&gt;&lt;titles&gt;&lt;title&gt;IR40a neurons are not DEET detectors&lt;/title&gt;&lt;secondary-title&gt;Nature&lt;/secondary-title&gt;&lt;/titles&gt;&lt;periodical&gt;&lt;full-title&gt;Nature&lt;/full-title&gt;&lt;abbr-1&gt;Nature&lt;/abbr-1&gt;&lt;/periodical&gt;&lt;volume&gt;in press&lt;/volume&gt;&lt;dates&gt;&lt;year&gt;2016&lt;/year&gt;&lt;/dates&gt;&lt;urls&gt;&lt;/urls&gt;&lt;/record&gt;&lt;/Cite&gt;&lt;/EndNote&gt;</w:delInstrText>
        </w:r>
        <w:r w:rsidR="00BE49F1" w:rsidRPr="00BE49F1">
          <w:rPr>
            <w:sz w:val="24"/>
            <w:szCs w:val="24"/>
          </w:rPr>
          <w:fldChar w:fldCharType="separate"/>
        </w:r>
        <w:r w:rsidR="00BE49F1" w:rsidRPr="00BE49F1">
          <w:rPr>
            <w:noProof/>
            <w:sz w:val="24"/>
            <w:szCs w:val="24"/>
          </w:rPr>
          <w:delText>(Silbering et al., 2016)</w:delText>
        </w:r>
        <w:r w:rsidR="00BE49F1" w:rsidRPr="00BE49F1">
          <w:rPr>
            <w:sz w:val="24"/>
            <w:szCs w:val="24"/>
          </w:rPr>
          <w:fldChar w:fldCharType="end"/>
        </w:r>
      </w:del>
      <w:r w:rsidR="005B6859" w:rsidRPr="00BE49F1">
        <w:rPr>
          <w:sz w:val="24"/>
          <w:szCs w:val="24"/>
        </w:rPr>
        <w:t xml:space="preserve"> </w:t>
      </w:r>
      <w:r w:rsidR="00885022" w:rsidRPr="00BE49F1">
        <w:rPr>
          <w:sz w:val="24"/>
          <w:szCs w:val="24"/>
        </w:rPr>
        <w:t xml:space="preserve">(animals </w:t>
      </w:r>
      <w:r w:rsidR="002357C1">
        <w:rPr>
          <w:sz w:val="24"/>
          <w:szCs w:val="24"/>
        </w:rPr>
        <w:t>showing</w:t>
      </w:r>
      <w:r w:rsidR="00885022" w:rsidRPr="00BE49F1">
        <w:rPr>
          <w:sz w:val="24"/>
          <w:szCs w:val="24"/>
        </w:rPr>
        <w:t xml:space="preserve"> no response to this positive control were </w:t>
      </w:r>
      <w:r w:rsidR="003A18E2" w:rsidRPr="00BE49F1">
        <w:rPr>
          <w:sz w:val="24"/>
          <w:szCs w:val="24"/>
        </w:rPr>
        <w:t xml:space="preserve">excluded from </w:t>
      </w:r>
      <w:r w:rsidR="00885022" w:rsidRPr="00BE49F1">
        <w:rPr>
          <w:sz w:val="24"/>
          <w:szCs w:val="24"/>
        </w:rPr>
        <w:t>the analysis)</w:t>
      </w:r>
      <w:r w:rsidRPr="00BE49F1">
        <w:rPr>
          <w:sz w:val="24"/>
          <w:szCs w:val="24"/>
        </w:rPr>
        <w:t>.</w:t>
      </w:r>
      <w:r w:rsidRPr="00BE49F1">
        <w:rPr>
          <w:sz w:val="24"/>
          <w:szCs w:val="24"/>
          <w:lang w:eastAsia="zh-CN"/>
        </w:rPr>
        <w:t xml:space="preserve"> </w:t>
      </w:r>
      <w:r w:rsidR="00416111" w:rsidRPr="00BE49F1">
        <w:rPr>
          <w:sz w:val="24"/>
          <w:szCs w:val="24"/>
          <w:lang w:eastAsia="zh-CN"/>
        </w:rPr>
        <w:t xml:space="preserve">Data were </w:t>
      </w:r>
      <w:r w:rsidR="00885022" w:rsidRPr="00BE49F1">
        <w:rPr>
          <w:sz w:val="24"/>
          <w:szCs w:val="24"/>
          <w:lang w:eastAsia="zh-CN"/>
        </w:rPr>
        <w:t>processed</w:t>
      </w:r>
      <w:r w:rsidR="00416111" w:rsidRPr="00BE49F1">
        <w:rPr>
          <w:sz w:val="24"/>
          <w:szCs w:val="24"/>
          <w:lang w:eastAsia="zh-CN"/>
        </w:rPr>
        <w:t xml:space="preserve"> using </w:t>
      </w:r>
      <w:r w:rsidR="00885022" w:rsidRPr="00BE49F1">
        <w:rPr>
          <w:sz w:val="24"/>
          <w:szCs w:val="24"/>
          <w:lang w:eastAsia="zh-CN"/>
        </w:rPr>
        <w:t>Stackreg (ImageJ)</w:t>
      </w:r>
      <w:r w:rsidR="007B6579" w:rsidRPr="00BE49F1">
        <w:rPr>
          <w:sz w:val="24"/>
          <w:szCs w:val="24"/>
        </w:rPr>
        <w:t xml:space="preserve"> </w:t>
      </w:r>
      <w:r w:rsidR="00BE49F1" w:rsidRPr="00BE49F1">
        <w:rPr>
          <w:sz w:val="24"/>
          <w:szCs w:val="24"/>
        </w:rPr>
        <w:fldChar w:fldCharType="begin"/>
      </w:r>
      <w:r w:rsidR="00BE49F1" w:rsidRPr="00BE49F1">
        <w:rPr>
          <w:sz w:val="24"/>
          <w:szCs w:val="24"/>
        </w:rPr>
        <w:instrText xml:space="preserve"> ADDIN EN.CITE &lt;EndNote&gt;&lt;Cite&gt;&lt;Author&gt;Thevenaz&lt;/Author&gt;&lt;Year&gt;1998&lt;/Year&gt;&lt;RecNum&gt;3351&lt;/RecNum&gt;&lt;DisplayText&gt;(Thevenaz et al., 1998)&lt;/DisplayText&gt;&lt;record&gt;&lt;rec-number&gt;3351&lt;/rec-number&gt;&lt;foreign-keys&gt;&lt;key app="EN" db-id="zx9wdpfpwwv5vper9s9vrwzkp2seaxa0z9fr" timestamp="1463169268"&gt;3351&lt;/key&gt;&lt;/foreign-keys&gt;&lt;ref-type name="Journal Article"&gt;17&lt;/ref-type&gt;&lt;contributors&gt;&lt;authors&gt;&lt;author&gt;Thevenaz, P.&lt;/author&gt;&lt;author&gt;Ruttimann, U. E.&lt;/author&gt;&lt;author&gt;Unser, M.&lt;/author&gt;&lt;/authors&gt;&lt;/contributors&gt;&lt;auth-address&gt;Swiss Fed. Inst. of Technol., Lausanne, Switzerland. Phillippe.thevenaz@epfl.ch&lt;/auth-address&gt;&lt;titles&gt;&lt;title&gt;A pyramid approach to subpixel registration based on intensity&lt;/title&gt;&lt;secondary-title&gt;IEEE Trans Image Process&lt;/secondary-title&gt;&lt;alt-title&gt;IEEE transactions on image processing : a publication of the IEEE Signal Processing Society&lt;/alt-title&gt;&lt;/titles&gt;&lt;periodical&gt;&lt;full-title&gt;IEEE Trans Image Process&lt;/full-title&gt;&lt;abbr-1&gt;IEEE transactions on image processing : a publication of the IEEE Signal Processing Society&lt;/abbr-1&gt;&lt;/periodical&gt;&lt;alt-periodical&gt;&lt;full-title&gt;IEEE Trans Image Process&lt;/full-title&gt;&lt;abbr-1&gt;IEEE transactions on image processing : a publication of the IEEE Signal Processing Society&lt;/abbr-1&gt;&lt;/alt-periodical&gt;&lt;pages&gt;27-41&lt;/pages&gt;&lt;volume&gt;7&lt;/volume&gt;&lt;number&gt;1&lt;/number&gt;&lt;edition&gt;2008/02/13&lt;/edition&gt;&lt;dates&gt;&lt;year&gt;1998&lt;/year&gt;&lt;/dates&gt;&lt;isbn&gt;1057-7149 (Print)&amp;#xD;1057-7149 (Linking)&lt;/isbn&gt;&lt;accession-num&gt;18267377&lt;/accession-num&gt;&lt;urls&gt;&lt;related-urls&gt;&lt;url&gt;http://www.ncbi.nlm.nih.gov/pubmed/18267377&lt;/url&gt;&lt;/related-urls&gt;&lt;/urls&gt;&lt;electronic-resource-num&gt;10.1109/83.650848&lt;/electronic-resource-num&gt;&lt;/record&gt;&lt;/Cite&gt;&lt;/EndNote&gt;</w:instrText>
      </w:r>
      <w:r w:rsidR="00BE49F1" w:rsidRPr="00BE49F1">
        <w:rPr>
          <w:sz w:val="24"/>
          <w:szCs w:val="24"/>
        </w:rPr>
        <w:fldChar w:fldCharType="separate"/>
      </w:r>
      <w:r w:rsidR="00BE49F1" w:rsidRPr="00BE49F1">
        <w:rPr>
          <w:noProof/>
          <w:sz w:val="24"/>
          <w:szCs w:val="24"/>
        </w:rPr>
        <w:t>(Thevenaz et al., 1998)</w:t>
      </w:r>
      <w:r w:rsidR="00BE49F1" w:rsidRPr="00BE49F1">
        <w:rPr>
          <w:sz w:val="24"/>
          <w:szCs w:val="24"/>
        </w:rPr>
        <w:fldChar w:fldCharType="end"/>
      </w:r>
      <w:r w:rsidR="002357C1">
        <w:rPr>
          <w:sz w:val="24"/>
          <w:szCs w:val="24"/>
        </w:rPr>
        <w:t xml:space="preserve"> to correct for movement artifacts (animals with movement artifacts that could not be corrected with Stackreg were excluded from the analysis)</w:t>
      </w:r>
      <w:r w:rsidR="00885022" w:rsidRPr="00BE49F1">
        <w:rPr>
          <w:sz w:val="24"/>
          <w:szCs w:val="24"/>
          <w:lang w:eastAsia="zh-CN"/>
        </w:rPr>
        <w:t xml:space="preserve"> and </w:t>
      </w:r>
      <w:r w:rsidR="00416111" w:rsidRPr="00BE49F1">
        <w:rPr>
          <w:sz w:val="24"/>
          <w:szCs w:val="24"/>
          <w:lang w:eastAsia="zh-CN"/>
        </w:rPr>
        <w:t xml:space="preserve">custom scripts in Matlab and R as previously described (Silbering </w:t>
      </w:r>
      <w:r w:rsidR="00DB7294" w:rsidRPr="00BE49F1">
        <w:rPr>
          <w:sz w:val="24"/>
          <w:szCs w:val="24"/>
          <w:lang w:eastAsia="zh-CN"/>
        </w:rPr>
        <w:t xml:space="preserve">et al., </w:t>
      </w:r>
      <w:r w:rsidR="00416111" w:rsidRPr="00BE49F1">
        <w:rPr>
          <w:sz w:val="24"/>
          <w:szCs w:val="24"/>
          <w:lang w:eastAsia="zh-CN"/>
        </w:rPr>
        <w:t xml:space="preserve">2011). </w:t>
      </w:r>
      <w:r w:rsidRPr="00BE49F1">
        <w:rPr>
          <w:sz w:val="24"/>
          <w:szCs w:val="24"/>
          <w:lang w:eastAsia="zh-CN"/>
        </w:rPr>
        <w:t xml:space="preserve">As quantified imaging data did not conform to normal distributions (as assessed by Shapiro-Wilk test, p&lt;0.01), statistical comparisons were performed by </w:t>
      </w:r>
      <w:r w:rsidRPr="00BE49F1">
        <w:rPr>
          <w:sz w:val="24"/>
          <w:szCs w:val="24"/>
          <w:lang w:eastAsia="zh-CN"/>
        </w:rPr>
        <w:lastRenderedPageBreak/>
        <w:t xml:space="preserve">Steel-Dwass test, a non-parametric test that corrects for multiple comparisons, using JMP11 (SAS). </w:t>
      </w:r>
    </w:p>
    <w:p w14:paraId="604DC37E" w14:textId="77777777" w:rsidR="00102ADF" w:rsidRPr="00BE49F1" w:rsidRDefault="00102ADF" w:rsidP="00A45332">
      <w:pPr>
        <w:spacing w:line="480" w:lineRule="auto"/>
        <w:rPr>
          <w:b/>
          <w:sz w:val="24"/>
          <w:szCs w:val="24"/>
          <w:lang w:eastAsia="zh-CN"/>
        </w:rPr>
      </w:pPr>
    </w:p>
    <w:p w14:paraId="434983B9" w14:textId="1CAFAECE" w:rsidR="00DB5857" w:rsidRPr="00BE49F1" w:rsidRDefault="00DA74F3" w:rsidP="00A45332">
      <w:pPr>
        <w:spacing w:line="480" w:lineRule="auto"/>
        <w:rPr>
          <w:sz w:val="24"/>
          <w:szCs w:val="24"/>
        </w:rPr>
      </w:pPr>
      <w:r w:rsidRPr="00BE49F1">
        <w:rPr>
          <w:b/>
          <w:sz w:val="24"/>
          <w:szCs w:val="24"/>
        </w:rPr>
        <w:t>Immunohistochemistry</w:t>
      </w:r>
      <w:r w:rsidR="00833747" w:rsidRPr="00BE49F1">
        <w:rPr>
          <w:b/>
          <w:sz w:val="24"/>
          <w:szCs w:val="24"/>
        </w:rPr>
        <w:t>.</w:t>
      </w:r>
      <w:r w:rsidRPr="00BE49F1">
        <w:rPr>
          <w:b/>
          <w:sz w:val="24"/>
          <w:szCs w:val="24"/>
        </w:rPr>
        <w:t xml:space="preserve"> </w:t>
      </w:r>
      <w:r w:rsidR="00344620" w:rsidRPr="00BE49F1">
        <w:rPr>
          <w:sz w:val="24"/>
          <w:szCs w:val="24"/>
        </w:rPr>
        <w:t>Larval</w:t>
      </w:r>
      <w:r w:rsidR="00344620" w:rsidRPr="00BE49F1">
        <w:rPr>
          <w:b/>
          <w:sz w:val="24"/>
          <w:szCs w:val="24"/>
        </w:rPr>
        <w:t xml:space="preserve"> </w:t>
      </w:r>
      <w:r w:rsidR="00BB0074" w:rsidRPr="00BE49F1">
        <w:rPr>
          <w:sz w:val="24"/>
          <w:szCs w:val="24"/>
        </w:rPr>
        <w:t>i</w:t>
      </w:r>
      <w:r w:rsidRPr="00BE49F1">
        <w:rPr>
          <w:sz w:val="24"/>
          <w:szCs w:val="24"/>
        </w:rPr>
        <w:t xml:space="preserve">mmunostaining was performed as described </w:t>
      </w:r>
      <w:r w:rsidR="00BE49F1" w:rsidRPr="00BE49F1">
        <w:rPr>
          <w:sz w:val="24"/>
          <w:szCs w:val="24"/>
        </w:rPr>
        <w:fldChar w:fldCharType="begin"/>
      </w:r>
      <w:r w:rsidR="00BE49F1" w:rsidRPr="00BE49F1">
        <w:rPr>
          <w:sz w:val="24"/>
          <w:szCs w:val="24"/>
        </w:rPr>
        <w:instrText xml:space="preserve"> ADDIN EN.CITE &lt;EndNote&gt;&lt;Cite&gt;&lt;Author&gt;Kang&lt;/Author&gt;&lt;Year&gt;2012&lt;/Year&gt;&lt;RecNum&gt;2608&lt;/RecNum&gt;&lt;DisplayText&gt;(Kang et al., 2012)&lt;/DisplayText&gt;&lt;record&gt;&lt;rec-number&gt;2608&lt;/rec-number&gt;&lt;foreign-keys&gt;&lt;key app="EN" db-id="zx9wdpfpwwv5vper9s9vrwzkp2seaxa0z9fr" timestamp="1326141189"&gt;2608&lt;/key&gt;&lt;/foreign-keys&gt;&lt;ref-type name="Journal Article"&gt;17&lt;/ref-type&gt;&lt;contributors&gt;&lt;authors&gt;&lt;author&gt;Kang, K.&lt;/author&gt;&lt;author&gt;Panzano, V. C.&lt;/author&gt;&lt;author&gt;Chang, E. C.&lt;/author&gt;&lt;author&gt;Ni, L.&lt;/author&gt;&lt;author&gt;Dainis, A. M.&lt;/author&gt;&lt;author&gt;Jenkins, A. M.&lt;/author&gt;&lt;author&gt;Regna, K.&lt;/author&gt;&lt;author&gt;Muskavitch, M. A.&lt;/author&gt;&lt;author&gt;Garrity, P. A.&lt;/author&gt;&lt;/authors&gt;&lt;/contributors&gt;&lt;auth-address&gt;National Center for Behavioral Genomics and Volen Center for Complex Systems, Department of Biology, Brandeis University, Waltham, Massachusetts 02454, USA.&lt;/auth-address&gt;&lt;titles&gt;&lt;title&gt;Modulation of TRPA1 thermal sensitivity enables sensory discrimination in Drosophila&lt;/title&gt;&lt;secondary-title&gt;Nature&lt;/secondary-title&gt;&lt;alt-title&gt;Nature&lt;/alt-title&gt;&lt;/titles&gt;&lt;periodical&gt;&lt;full-title&gt;Nature&lt;/full-title&gt;&lt;abbr-1&gt;Nature&lt;/abbr-1&gt;&lt;/periodical&gt;&lt;alt-periodical&gt;&lt;full-title&gt;Nature&lt;/full-title&gt;&lt;abbr-1&gt;Nature&lt;/abbr-1&gt;&lt;/alt-periodical&gt;&lt;pages&gt;76-80&lt;/pages&gt;&lt;volume&gt;481&lt;/volume&gt;&lt;number&gt;7379&lt;/number&gt;&lt;edition&gt;2011/12/06&lt;/edition&gt;&lt;dates&gt;&lt;year&gt;2012&lt;/year&gt;&lt;/dates&gt;&lt;isbn&gt;1476-4687 (Electronic)&amp;#xD;0028-0836 (Linking)&lt;/isbn&gt;&lt;accession-num&gt;22139422&lt;/accession-num&gt;&lt;work-type&gt;Research Support, N.I.H., Extramural&amp;#xD;Research Support, Non-U.S. Gov&amp;apos;t&amp;#xD;Research Support, U.S. Gov&amp;apos;t, Non-P.H.S.&lt;/work-type&gt;&lt;urls&gt;&lt;related-urls&gt;&lt;url&gt;http://www.ncbi.nlm.nih.gov/pubmed/22139422&lt;/url&gt;&lt;/related-urls&gt;&lt;/urls&gt;&lt;electronic-resource-num&gt;10.1038/nature10715&lt;/electronic-resource-num&gt;&lt;language&gt;eng&lt;/language&gt;&lt;/record&gt;&lt;/Cite&gt;&lt;/EndNote&gt;</w:instrText>
      </w:r>
      <w:r w:rsidR="00BE49F1" w:rsidRPr="00BE49F1">
        <w:rPr>
          <w:sz w:val="24"/>
          <w:szCs w:val="24"/>
        </w:rPr>
        <w:fldChar w:fldCharType="separate"/>
      </w:r>
      <w:r w:rsidR="00BE49F1" w:rsidRPr="00BE49F1">
        <w:rPr>
          <w:noProof/>
          <w:sz w:val="24"/>
          <w:szCs w:val="24"/>
        </w:rPr>
        <w:t>(Kang et al., 2012)</w:t>
      </w:r>
      <w:r w:rsidR="00BE49F1" w:rsidRPr="00BE49F1">
        <w:rPr>
          <w:sz w:val="24"/>
          <w:szCs w:val="24"/>
        </w:rPr>
        <w:fldChar w:fldCharType="end"/>
      </w:r>
      <w:r w:rsidR="00344620" w:rsidRPr="00BE49F1">
        <w:rPr>
          <w:sz w:val="24"/>
          <w:szCs w:val="24"/>
        </w:rPr>
        <w:t xml:space="preserve">. </w:t>
      </w:r>
      <w:r w:rsidR="00344620" w:rsidRPr="00BE49F1">
        <w:rPr>
          <w:sz w:val="24"/>
          <w:szCs w:val="24"/>
          <w:lang w:val="en-GB"/>
        </w:rPr>
        <w:t xml:space="preserve">Immunofluorescence on antennal cryosections or whole-mount antennae was performed essentially as described </w:t>
      </w:r>
      <w:r w:rsidR="00BE49F1" w:rsidRPr="00BE49F1">
        <w:rPr>
          <w:sz w:val="24"/>
          <w:szCs w:val="24"/>
        </w:rPr>
        <w:fldChar w:fldCharType="begin"/>
      </w:r>
      <w:r w:rsidR="00BE49F1" w:rsidRPr="00BE49F1">
        <w:rPr>
          <w:sz w:val="24"/>
          <w:szCs w:val="24"/>
        </w:rPr>
        <w:instrText xml:space="preserve"> ADDIN EN.CITE &lt;EndNote&gt;&lt;Cite&gt;&lt;Author&gt;Saina&lt;/Author&gt;&lt;Year&gt;2013&lt;/Year&gt;&lt;RecNum&gt;3345&lt;/RecNum&gt;&lt;DisplayText&gt;(Saina and Benton, 2013)&lt;/DisplayText&gt;&lt;record&gt;&lt;rec-number&gt;3345&lt;/rec-number&gt;&lt;foreign-keys&gt;&lt;key app="EN" db-id="zx9wdpfpwwv5vper9s9vrwzkp2seaxa0z9fr" timestamp="1462930067"&gt;3345&lt;/key&gt;&lt;/foreign-keys&gt;&lt;ref-type name="Journal Article"&gt;17&lt;/ref-type&gt;&lt;contributors&gt;&lt;authors&gt;&lt;author&gt;Saina, M.&lt;/author&gt;&lt;author&gt;Benton, R.&lt;/author&gt;&lt;/authors&gt;&lt;/contributors&gt;&lt;auth-address&gt;Faculty of Biology and Medicine, Center for Integrative Genomics, University of Lausanne, Lausanne, Switzerland.&lt;/auth-address&gt;&lt;titles&gt;&lt;title&gt;Visualizing olfactory receptor expression and localization in Drosophila&lt;/title&gt;&lt;secondary-title&gt;Methods Mol Biol&lt;/secondary-title&gt;&lt;alt-title&gt;Methods in molecular biology&lt;/alt-title&gt;&lt;/titles&gt;&lt;periodical&gt;&lt;full-title&gt;Methods Mol Biol&lt;/full-title&gt;&lt;abbr-1&gt;Methods in molecular biology&lt;/abbr-1&gt;&lt;/periodical&gt;&lt;alt-periodical&gt;&lt;full-title&gt;Methods Mol Biol&lt;/full-title&gt;&lt;abbr-1&gt;Methods in molecular biology&lt;/abbr-1&gt;&lt;/alt-periodical&gt;&lt;pages&gt;211-28&lt;/pages&gt;&lt;volume&gt;1003&lt;/volume&gt;&lt;edition&gt;2013/04/16&lt;/edition&gt;&lt;keywords&gt;&lt;keyword&gt;Animals&lt;/keyword&gt;&lt;keyword&gt;Cryoultramicrotomy&lt;/keyword&gt;&lt;keyword&gt;Drosophila melanogaster/cytology/*metabolism&lt;/keyword&gt;&lt;keyword&gt;*Gene Expression Regulation&lt;/keyword&gt;&lt;keyword&gt;Immunohistochemistry&lt;/keyword&gt;&lt;keyword&gt;In Situ Hybridization, Fluorescence&lt;/keyword&gt;&lt;keyword&gt;Insect Proteins/*genetics/*metabolism&lt;/keyword&gt;&lt;keyword&gt;Molecular Imaging/*methods&lt;/keyword&gt;&lt;keyword&gt;Protein Transport&lt;/keyword&gt;&lt;keyword&gt;RNA Probes/genetics/metabolism&lt;/keyword&gt;&lt;keyword&gt;Receptors, Odorant/*genetics/*metabolism&lt;/keyword&gt;&lt;keyword&gt;Tissue Fixation&lt;/keyword&gt;&lt;/keywords&gt;&lt;dates&gt;&lt;year&gt;2013&lt;/year&gt;&lt;/dates&gt;&lt;isbn&gt;1940-6029 (Electronic)&amp;#xD;1064-3745 (Linking)&lt;/isbn&gt;&lt;accession-num&gt;23585045&lt;/accession-num&gt;&lt;work-type&gt;Research Support, Non-U.S. Gov&amp;apos;t&lt;/work-type&gt;&lt;urls&gt;&lt;related-urls&gt;&lt;url&gt;http://www.ncbi.nlm.nih.gov/pubmed/23585045&lt;/url&gt;&lt;/related-urls&gt;&lt;/urls&gt;&lt;electronic-resource-num&gt;10.1007/978-1-62703-377-0_16&lt;/electronic-resource-num&gt;&lt;/record&gt;&lt;/Cite&gt;&lt;/EndNote&gt;</w:instrText>
      </w:r>
      <w:r w:rsidR="00BE49F1" w:rsidRPr="00BE49F1">
        <w:rPr>
          <w:sz w:val="24"/>
          <w:szCs w:val="24"/>
        </w:rPr>
        <w:fldChar w:fldCharType="separate"/>
      </w:r>
      <w:r w:rsidR="00BE49F1" w:rsidRPr="00BE49F1">
        <w:rPr>
          <w:noProof/>
          <w:sz w:val="24"/>
          <w:szCs w:val="24"/>
        </w:rPr>
        <w:t>(Saina and Benton, 2013)</w:t>
      </w:r>
      <w:r w:rsidR="00BE49F1" w:rsidRPr="00BE49F1">
        <w:rPr>
          <w:sz w:val="24"/>
          <w:szCs w:val="24"/>
        </w:rPr>
        <w:fldChar w:fldCharType="end"/>
      </w:r>
      <w:r w:rsidR="00344620" w:rsidRPr="00BE49F1">
        <w:rPr>
          <w:sz w:val="24"/>
          <w:szCs w:val="24"/>
          <w:lang w:val="en-GB"/>
        </w:rPr>
        <w:t xml:space="preserve">, except that </w:t>
      </w:r>
      <w:r w:rsidR="00344620" w:rsidRPr="00BE49F1">
        <w:rPr>
          <w:sz w:val="24"/>
          <w:szCs w:val="24"/>
        </w:rPr>
        <w:t>whole-mount antennae were placed in Vectashield immediately after the final washes without dehydration</w:t>
      </w:r>
      <w:r w:rsidR="00785AE5" w:rsidRPr="00BE49F1">
        <w:rPr>
          <w:sz w:val="24"/>
          <w:szCs w:val="24"/>
        </w:rPr>
        <w:t xml:space="preserve">. </w:t>
      </w:r>
      <w:r w:rsidR="00344620" w:rsidRPr="00BE49F1">
        <w:rPr>
          <w:sz w:val="24"/>
          <w:szCs w:val="24"/>
        </w:rPr>
        <w:t>The following antibodies were used: r</w:t>
      </w:r>
      <w:r w:rsidRPr="00BE49F1">
        <w:rPr>
          <w:sz w:val="24"/>
          <w:szCs w:val="24"/>
        </w:rPr>
        <w:t>abbit anti-I</w:t>
      </w:r>
      <w:r w:rsidR="00925AB0" w:rsidRPr="00BE49F1">
        <w:rPr>
          <w:sz w:val="24"/>
          <w:szCs w:val="24"/>
        </w:rPr>
        <w:t>R</w:t>
      </w:r>
      <w:r w:rsidRPr="00BE49F1">
        <w:rPr>
          <w:sz w:val="24"/>
          <w:szCs w:val="24"/>
        </w:rPr>
        <w:t>25a (1:100</w:t>
      </w:r>
      <w:r w:rsidR="00344620" w:rsidRPr="00BE49F1">
        <w:rPr>
          <w:sz w:val="24"/>
          <w:szCs w:val="24"/>
        </w:rPr>
        <w:t>0</w:t>
      </w:r>
      <w:r w:rsidRPr="00BE49F1">
        <w:rPr>
          <w:sz w:val="24"/>
          <w:szCs w:val="24"/>
        </w:rPr>
        <w:t xml:space="preserve">; </w:t>
      </w:r>
      <w:r w:rsidR="00BE49F1" w:rsidRPr="00BE49F1">
        <w:rPr>
          <w:sz w:val="24"/>
          <w:szCs w:val="24"/>
        </w:rPr>
        <w:fldChar w:fldCharType="begin"/>
      </w:r>
      <w:r w:rsidR="00BE49F1" w:rsidRPr="00BE49F1">
        <w:rPr>
          <w:sz w:val="24"/>
          <w:szCs w:val="24"/>
        </w:rPr>
        <w:instrText xml:space="preserve"> ADDIN EN.CITE &lt;EndNote&gt;&lt;Cite&gt;&lt;Author&gt;Benton&lt;/Author&gt;&lt;Year&gt;2009&lt;/Year&gt;&lt;RecNum&gt;2080&lt;/RecNum&gt;&lt;DisplayText&gt;(Benton et al., 2009)&lt;/DisplayText&gt;&lt;record&gt;&lt;rec-number&gt;2080&lt;/rec-number&gt;&lt;foreign-keys&gt;&lt;key app="EN" db-id="zx9wdpfpwwv5vper9s9vrwzkp2seaxa0z9fr" timestamp="0"&gt;2080&lt;/key&gt;&lt;/foreign-keys&gt;&lt;ref-type name="Journal Article"&gt;17&lt;/ref-type&gt;&lt;contributors&gt;&lt;authors&gt;&lt;author&gt;Benton, R.&lt;/author&gt;&lt;author&gt;Vannice, K. S.&lt;/author&gt;&lt;author&gt;Gomez-Diaz, C.&lt;/author&gt;&lt;author&gt;Vosshall, L. B.&lt;/author&gt;&lt;/authors&gt;&lt;/contributors&gt;&lt;auth-address&gt;Laboratory of Neurogenetics and Behavior, The Rockefeller University, 1230 York Avenue, Box 63, New York, NY 10065, USA.&lt;/auth-address&gt;&lt;titles&gt;&lt;title&gt;Variant ionotropic glutamate receptors as chemosensory receptors in Drosophila&lt;/title&gt;&lt;secondary-title&gt;Cell&lt;/secondary-title&gt;&lt;alt-title&gt;Cell&lt;/alt-title&gt;&lt;/titles&gt;&lt;periodical&gt;&lt;full-title&gt;Cell&lt;/full-title&gt;&lt;abbr-1&gt;Cell&lt;/abbr-1&gt;&lt;/periodical&gt;&lt;alt-periodical&gt;&lt;full-title&gt;Cell&lt;/full-title&gt;&lt;abbr-1&gt;Cell&lt;/abbr-1&gt;&lt;/alt-periodical&gt;&lt;pages&gt;149-62&lt;/pages&gt;&lt;volume&gt;136&lt;/volume&gt;&lt;number&gt;1&lt;/number&gt;&lt;keywords&gt;&lt;keyword&gt;Amino Acid Sequence&lt;/keyword&gt;&lt;keyword&gt;Animals&lt;/keyword&gt;&lt;keyword&gt;Drosophila/*chemistry/*metabolism&lt;/keyword&gt;&lt;keyword&gt;Molecular Sequence Data&lt;/keyword&gt;&lt;keyword&gt;Receptors, Glutamate/chemistry/*metabolism&lt;/keyword&gt;&lt;keyword&gt;Receptors, Odorant/chemistry/*metabolism&lt;/keyword&gt;&lt;keyword&gt;Sequence Alignment&lt;/keyword&gt;&lt;/keywords&gt;&lt;dates&gt;&lt;year&gt;2009&lt;/year&gt;&lt;pub-dates&gt;&lt;date&gt;Jan 9&lt;/date&gt;&lt;/pub-dates&gt;&lt;/dates&gt;&lt;isbn&gt;1097-4172 (Electronic)&lt;/isbn&gt;&lt;accession-num&gt;19135896&lt;/accession-num&gt;&lt;urls&gt;&lt;related-urls&gt;&lt;url&gt;http://www.ncbi.nlm.nih.gov/entrez/query.fcgi?cmd=Retrieve&amp;amp;db=PubMed&amp;amp;dopt=Citation&amp;amp;list_uids=19135896 &lt;/url&gt;&lt;/related-urls&gt;&lt;/urls&gt;&lt;language&gt;eng&lt;/language&gt;&lt;/record&gt;&lt;/Cite&gt;&lt;/EndNote&gt;</w:instrText>
      </w:r>
      <w:r w:rsidR="00BE49F1" w:rsidRPr="00BE49F1">
        <w:rPr>
          <w:sz w:val="24"/>
          <w:szCs w:val="24"/>
        </w:rPr>
        <w:fldChar w:fldCharType="separate"/>
      </w:r>
      <w:r w:rsidR="00BE49F1" w:rsidRPr="00BE49F1">
        <w:rPr>
          <w:noProof/>
          <w:sz w:val="24"/>
          <w:szCs w:val="24"/>
        </w:rPr>
        <w:t>(Benton et al., 2009)</w:t>
      </w:r>
      <w:r w:rsidR="00BE49F1" w:rsidRPr="00BE49F1">
        <w:rPr>
          <w:sz w:val="24"/>
          <w:szCs w:val="24"/>
        </w:rPr>
        <w:fldChar w:fldCharType="end"/>
      </w:r>
      <w:r w:rsidRPr="00BE49F1">
        <w:rPr>
          <w:sz w:val="24"/>
          <w:szCs w:val="24"/>
        </w:rPr>
        <w:t xml:space="preserve">), </w:t>
      </w:r>
      <w:r w:rsidR="00EF4563" w:rsidRPr="00BE49F1">
        <w:rPr>
          <w:sz w:val="24"/>
          <w:szCs w:val="24"/>
        </w:rPr>
        <w:t xml:space="preserve">guinea pig </w:t>
      </w:r>
      <w:r w:rsidR="003F7703" w:rsidRPr="00BE49F1">
        <w:rPr>
          <w:sz w:val="24"/>
          <w:szCs w:val="24"/>
        </w:rPr>
        <w:t>anti-IR40a</w:t>
      </w:r>
      <w:r w:rsidR="00344620" w:rsidRPr="00BE49F1">
        <w:rPr>
          <w:sz w:val="24"/>
          <w:szCs w:val="24"/>
        </w:rPr>
        <w:t xml:space="preserve"> (1:200,</w:t>
      </w:r>
      <w:r w:rsidR="00EF4563" w:rsidRPr="00BE49F1">
        <w:rPr>
          <w:sz w:val="24"/>
          <w:szCs w:val="24"/>
        </w:rPr>
        <w:t xml:space="preserve"> </w:t>
      </w:r>
      <w:ins w:id="191" w:author="Paul Garrity" w:date="2016-09-16T09:04:00Z">
        <w:r w:rsidR="00BE49F1" w:rsidRPr="00BE49F1">
          <w:rPr>
            <w:sz w:val="24"/>
            <w:szCs w:val="24"/>
          </w:rPr>
          <w:fldChar w:fldCharType="begin"/>
        </w:r>
        <w:r w:rsidR="007E4ED1">
          <w:rPr>
            <w:sz w:val="24"/>
            <w:szCs w:val="24"/>
          </w:rPr>
          <w:instrText xml:space="preserve"> ADDIN EN.CITE &lt;EndNote&gt;&lt;Cite&gt;&lt;Author&gt;Silbering&lt;/Author&gt;&lt;Year&gt;2016&lt;/Year&gt;&lt;RecNum&gt;3340&lt;/RecNum&gt;&lt;DisplayText&gt;(Silbering et al., 2016)&lt;/DisplayText&gt;&lt;record&gt;&lt;rec-number&gt;3340&lt;/rec-number&gt;&lt;foreign-keys&gt;&lt;key app="EN" db-id="zx9wdpfpwwv5vper9s9vrwzkp2seaxa0z9fr" timestamp="1462829479"&gt;3340&lt;/key&gt;&lt;/foreign-keys&gt;&lt;ref-type name="Journal Article"&gt;17&lt;/ref-type&gt;&lt;contributors&gt;&lt;authors&gt;&lt;author&gt;Silbering, A.F, &lt;/author&gt;&lt;author&gt;Bell, R., &lt;/author&gt;&lt;author&gt;Münch, D., &lt;/author&gt;&lt;author&gt;Cruchet, S., &lt;/author&gt;&lt;author&gt;Gomez-Diaz, C., &lt;/author&gt;&lt;author&gt;Laudes, T., &lt;/author&gt;&lt;author&gt;Galizia, C.G., &lt;/author&gt;&lt;author&gt;Benton, R.&lt;/author&gt;&lt;/authors&gt;&lt;/contributors&gt;&lt;auth-address&gt;Center for Integrative Genomics, Faculty of Biology and Medicine, University of Lausanne, Lausanne, CH-1015, Switzerland.&amp;#xD;Department of Biology, University of Konstanz, 78457, Konstanz, Germany.&lt;/auth-address&gt;&lt;titles&gt;&lt;title&gt;IR40a neurons are not DEET detectors&lt;/title&gt;&lt;secondary-title&gt;Nature&lt;/secondary-title&gt;&lt;alt-title&gt;Nature&lt;/alt-title&gt;&lt;/titles&gt;&lt;periodical&gt;&lt;full-title&gt;Nature&lt;/full-title&gt;&lt;abbr-1&gt;Nature&lt;/abbr-1&gt;&lt;/periodical&gt;&lt;alt-periodical&gt;&lt;full-title&gt;Nature&lt;/full-title&gt;&lt;abbr-1&gt;Nature&lt;/abbr-1&gt;&lt;/alt-periodical&gt;&lt;pages&gt;E5-7&lt;/pages&gt;&lt;volume&gt;534&lt;/volume&gt;&lt;number&gt;7608&lt;/number&gt;&lt;edition&gt;2015/01/01&lt;/edition&gt;&lt;keywords&gt;&lt;keyword&gt;Animals&lt;/keyword&gt;&lt;keyword&gt;DEET/*metabolism&lt;/keyword&gt;&lt;keyword&gt;Humans&lt;/keyword&gt;&lt;keyword&gt;Insect Repellents/*metabolism&lt;/keyword&gt;&lt;keyword&gt;Receptors, Odorant/*metabolism&lt;/keyword&gt;&lt;keyword&gt;Sensory Receptor Cells/*metabolism&lt;/keyword&gt;&lt;/keywords&gt;&lt;dates&gt;&lt;year&gt;2016&lt;/year&gt;&lt;pub-dates&gt;&lt;date&gt;Jun 23&lt;/date&gt;&lt;/pub-dates&gt;&lt;/dates&gt;&lt;isbn&gt;1476-4687 (Electronic)&amp;#xD;0028-0836 (Linking)&lt;/isbn&gt;&lt;accession-num&gt;27337300&lt;/accession-num&gt;&lt;work-type&gt;Comment&amp;#xD;Letter&lt;/work-type&gt;&lt;urls&gt;&lt;related-urls&gt;&lt;url&gt;http://www.ncbi.nlm.nih.gov/pubmed/27337300&lt;/url&gt;&lt;/related-urls&gt;&lt;/urls&gt;&lt;electronic-resource-num&gt;10.1038/nature18321&lt;/electronic-resource-num&gt;&lt;/record&gt;&lt;/Cite&gt;&lt;/EndNote&gt;</w:instrText>
        </w:r>
        <w:r w:rsidR="00BE49F1" w:rsidRPr="00BE49F1">
          <w:rPr>
            <w:sz w:val="24"/>
            <w:szCs w:val="24"/>
          </w:rPr>
          <w:fldChar w:fldCharType="separate"/>
        </w:r>
        <w:r w:rsidR="00BE49F1" w:rsidRPr="00BE49F1">
          <w:rPr>
            <w:noProof/>
            <w:sz w:val="24"/>
            <w:szCs w:val="24"/>
          </w:rPr>
          <w:t>(Silbering et al., 2016)</w:t>
        </w:r>
        <w:r w:rsidR="00BE49F1" w:rsidRPr="00BE49F1">
          <w:rPr>
            <w:sz w:val="24"/>
            <w:szCs w:val="24"/>
          </w:rPr>
          <w:fldChar w:fldCharType="end"/>
        </w:r>
      </w:ins>
      <w:del w:id="192" w:author="Paul Garrity" w:date="2016-09-16T09:04:00Z">
        <w:r w:rsidR="00BE49F1" w:rsidRPr="00BE49F1">
          <w:rPr>
            <w:sz w:val="24"/>
            <w:szCs w:val="24"/>
          </w:rPr>
          <w:fldChar w:fldCharType="begin"/>
        </w:r>
        <w:r w:rsidR="00BE49F1" w:rsidRPr="00BE49F1">
          <w:rPr>
            <w:sz w:val="24"/>
            <w:szCs w:val="24"/>
          </w:rPr>
          <w:delInstrText xml:space="preserve"> ADDIN EN.CITE &lt;EndNote&gt;&lt;Cite&gt;&lt;Author&gt;Silbering&lt;/Author&gt;&lt;Year&gt;2016&lt;/Year&gt;&lt;RecNum&gt;3340&lt;/RecNum&gt;&lt;DisplayText&gt;(Silbering et al., 2016)&lt;/DisplayText&gt;&lt;record&gt;&lt;rec-number&gt;3340&lt;/rec-number&gt;&lt;foreign-keys&gt;&lt;key app="EN" db-id="zx9wdpfpwwv5vper9s9vrwzkp2seaxa0z9fr" timestamp="1462829479"&gt;3340&lt;/key&gt;&lt;/foreign-keys&gt;&lt;ref-type name="Journal Article"&gt;17&lt;/ref-type&gt;&lt;contributors&gt;&lt;authors&gt;&lt;author&gt;Silbering, A.F, &lt;/author&gt;&lt;author&gt;Bell, R., &lt;/author&gt;&lt;author&gt;Münch, D., &lt;/author&gt;&lt;author&gt;Cruchet, S., &lt;/author&gt;&lt;author&gt;Gomez-Diaz, C., &lt;/author&gt;&lt;author&gt;Laudes, T., &lt;/author&gt;&lt;author&gt;Galizia, C.G., &lt;/author&gt;&lt;author&gt;Benton, R.&lt;/author&gt;&lt;/authors&gt;&lt;/contributors&gt;&lt;titles&gt;&lt;title&gt;IR40a neurons are not DEET detectors&lt;/title&gt;&lt;secondary-title&gt;Nature&lt;/secondary-title&gt;&lt;/titles&gt;&lt;periodical&gt;&lt;full-title&gt;Nature&lt;/full-title&gt;&lt;abbr-1&gt;Nature&lt;/abbr-1&gt;&lt;/periodical&gt;&lt;volume&gt;in press&lt;/volume&gt;&lt;dates&gt;&lt;year&gt;2016&lt;/year&gt;&lt;/dates&gt;&lt;urls&gt;&lt;/urls&gt;&lt;/record&gt;&lt;/Cite&gt;&lt;/EndNote&gt;</w:delInstrText>
        </w:r>
        <w:r w:rsidR="00BE49F1" w:rsidRPr="00BE49F1">
          <w:rPr>
            <w:sz w:val="24"/>
            <w:szCs w:val="24"/>
          </w:rPr>
          <w:fldChar w:fldCharType="separate"/>
        </w:r>
        <w:r w:rsidR="00BE49F1" w:rsidRPr="00BE49F1">
          <w:rPr>
            <w:noProof/>
            <w:sz w:val="24"/>
            <w:szCs w:val="24"/>
          </w:rPr>
          <w:delText>(Silbering et al., 2016)</w:delText>
        </w:r>
        <w:r w:rsidR="00BE49F1" w:rsidRPr="00BE49F1">
          <w:rPr>
            <w:sz w:val="24"/>
            <w:szCs w:val="24"/>
          </w:rPr>
          <w:fldChar w:fldCharType="end"/>
        </w:r>
      </w:del>
      <w:r w:rsidR="00344620" w:rsidRPr="00BE49F1">
        <w:rPr>
          <w:sz w:val="24"/>
          <w:szCs w:val="24"/>
        </w:rPr>
        <w:t>)</w:t>
      </w:r>
      <w:r w:rsidR="003F7703" w:rsidRPr="00BE49F1">
        <w:rPr>
          <w:sz w:val="24"/>
          <w:szCs w:val="24"/>
        </w:rPr>
        <w:t>,</w:t>
      </w:r>
      <w:r w:rsidR="005D6E93" w:rsidRPr="00BE49F1">
        <w:rPr>
          <w:sz w:val="24"/>
          <w:szCs w:val="24"/>
        </w:rPr>
        <w:t xml:space="preserve"> rabbit</w:t>
      </w:r>
      <w:r w:rsidR="003F7703" w:rsidRPr="00BE49F1">
        <w:rPr>
          <w:sz w:val="24"/>
          <w:szCs w:val="24"/>
        </w:rPr>
        <w:t xml:space="preserve"> anti-IR93a (</w:t>
      </w:r>
      <w:r w:rsidR="004600B5" w:rsidRPr="00BE49F1">
        <w:rPr>
          <w:sz w:val="24"/>
          <w:szCs w:val="24"/>
        </w:rPr>
        <w:t xml:space="preserve">peptide </w:t>
      </w:r>
      <w:r w:rsidR="003F7703" w:rsidRPr="00BE49F1">
        <w:rPr>
          <w:sz w:val="24"/>
          <w:szCs w:val="24"/>
        </w:rPr>
        <w:t xml:space="preserve">immunogen </w:t>
      </w:r>
      <w:r w:rsidR="005D6E93" w:rsidRPr="00BE49F1">
        <w:rPr>
          <w:sz w:val="24"/>
          <w:szCs w:val="24"/>
        </w:rPr>
        <w:t xml:space="preserve">CGEFWYRRFRASRKRRQFTN, </w:t>
      </w:r>
      <w:r w:rsidR="003F7703" w:rsidRPr="00BE49F1">
        <w:rPr>
          <w:sz w:val="24"/>
          <w:szCs w:val="24"/>
        </w:rPr>
        <w:t>Proteintech, Rosemont, IL, USA</w:t>
      </w:r>
      <w:r w:rsidR="00344620" w:rsidRPr="00BE49F1">
        <w:rPr>
          <w:sz w:val="24"/>
          <w:szCs w:val="24"/>
        </w:rPr>
        <w:t>, 1:</w:t>
      </w:r>
      <w:r w:rsidR="004335C7" w:rsidRPr="00BE49F1">
        <w:rPr>
          <w:sz w:val="24"/>
          <w:szCs w:val="24"/>
        </w:rPr>
        <w:t xml:space="preserve">4000 for </w:t>
      </w:r>
      <w:r w:rsidR="00334A70" w:rsidRPr="00BE49F1">
        <w:rPr>
          <w:sz w:val="24"/>
          <w:szCs w:val="24"/>
        </w:rPr>
        <w:t xml:space="preserve">tissue </w:t>
      </w:r>
      <w:r w:rsidR="004335C7" w:rsidRPr="00BE49F1">
        <w:rPr>
          <w:sz w:val="24"/>
          <w:szCs w:val="24"/>
        </w:rPr>
        <w:t>sections and 1:500 for whole-mount</w:t>
      </w:r>
      <w:r w:rsidR="00334A70" w:rsidRPr="00BE49F1">
        <w:rPr>
          <w:sz w:val="24"/>
          <w:szCs w:val="24"/>
        </w:rPr>
        <w:t xml:space="preserve"> tissue</w:t>
      </w:r>
      <w:r w:rsidR="003F7703" w:rsidRPr="00BE49F1">
        <w:rPr>
          <w:sz w:val="24"/>
          <w:szCs w:val="24"/>
        </w:rPr>
        <w:t>),</w:t>
      </w:r>
      <w:r w:rsidR="00682BFA" w:rsidRPr="00BE49F1">
        <w:rPr>
          <w:sz w:val="24"/>
          <w:szCs w:val="24"/>
        </w:rPr>
        <w:t xml:space="preserve"> guinea pig anti</w:t>
      </w:r>
      <w:r w:rsidR="00A25885" w:rsidRPr="00BE49F1">
        <w:rPr>
          <w:sz w:val="24"/>
          <w:szCs w:val="24"/>
        </w:rPr>
        <w:t>-</w:t>
      </w:r>
      <w:r w:rsidR="00682BFA" w:rsidRPr="00BE49F1">
        <w:rPr>
          <w:sz w:val="24"/>
          <w:szCs w:val="24"/>
        </w:rPr>
        <w:t>IR25a (</w:t>
      </w:r>
      <w:r w:rsidR="0036572F" w:rsidRPr="00BE49F1">
        <w:rPr>
          <w:sz w:val="24"/>
          <w:szCs w:val="24"/>
        </w:rPr>
        <w:t>peptide immunogen SKAALRPRFNQYPATFKPRF</w:t>
      </w:r>
      <w:r w:rsidR="00682BFA" w:rsidRPr="00BE49F1">
        <w:rPr>
          <w:sz w:val="24"/>
          <w:szCs w:val="24"/>
        </w:rPr>
        <w:t>, Proteintech, Rosemont, IL, USA</w:t>
      </w:r>
      <w:r w:rsidR="007F63EB" w:rsidRPr="00BE49F1">
        <w:rPr>
          <w:sz w:val="24"/>
          <w:szCs w:val="24"/>
        </w:rPr>
        <w:t>, 1:</w:t>
      </w:r>
      <w:r w:rsidR="0084628C" w:rsidRPr="00BE49F1">
        <w:rPr>
          <w:sz w:val="24"/>
          <w:szCs w:val="24"/>
        </w:rPr>
        <w:t>200</w:t>
      </w:r>
      <w:r w:rsidR="00682BFA" w:rsidRPr="00BE49F1">
        <w:rPr>
          <w:sz w:val="24"/>
          <w:szCs w:val="24"/>
        </w:rPr>
        <w:t>),</w:t>
      </w:r>
      <w:r w:rsidR="003F7703" w:rsidRPr="00BE49F1">
        <w:rPr>
          <w:sz w:val="24"/>
          <w:szCs w:val="24"/>
        </w:rPr>
        <w:t xml:space="preserve"> </w:t>
      </w:r>
      <w:r w:rsidRPr="00BE49F1">
        <w:rPr>
          <w:sz w:val="24"/>
          <w:szCs w:val="24"/>
        </w:rPr>
        <w:t>mouse anti-GFP (1:200; Roche),</w:t>
      </w:r>
      <w:r w:rsidR="005273E8" w:rsidRPr="00BE49F1">
        <w:rPr>
          <w:sz w:val="24"/>
          <w:szCs w:val="24"/>
        </w:rPr>
        <w:t xml:space="preserve"> goat </w:t>
      </w:r>
      <w:r w:rsidRPr="00BE49F1">
        <w:rPr>
          <w:sz w:val="24"/>
          <w:szCs w:val="24"/>
        </w:rPr>
        <w:t>anti-</w:t>
      </w:r>
      <w:r w:rsidR="003F7703" w:rsidRPr="00BE49F1">
        <w:rPr>
          <w:sz w:val="24"/>
          <w:szCs w:val="24"/>
        </w:rPr>
        <w:t>rabbit</w:t>
      </w:r>
      <w:r w:rsidRPr="00BE49F1">
        <w:rPr>
          <w:sz w:val="24"/>
          <w:szCs w:val="24"/>
        </w:rPr>
        <w:t xml:space="preserve"> Cy3 (1:100</w:t>
      </w:r>
      <w:r w:rsidR="004335C7" w:rsidRPr="00BE49F1">
        <w:rPr>
          <w:sz w:val="24"/>
          <w:szCs w:val="24"/>
        </w:rPr>
        <w:t xml:space="preserve"> larva, 1:1000 sections</w:t>
      </w:r>
      <w:r w:rsidRPr="00BE49F1">
        <w:rPr>
          <w:sz w:val="24"/>
          <w:szCs w:val="24"/>
        </w:rPr>
        <w:t xml:space="preserve">; Jackson ImmunoResearch), </w:t>
      </w:r>
      <w:r w:rsidR="004335C7" w:rsidRPr="00BE49F1">
        <w:rPr>
          <w:sz w:val="24"/>
          <w:szCs w:val="24"/>
        </w:rPr>
        <w:t xml:space="preserve">goat anti-rabbit Alexa488 (1:100 antenna whole-mount, 1:1000 </w:t>
      </w:r>
      <w:r w:rsidR="008332BF" w:rsidRPr="00BE49F1">
        <w:rPr>
          <w:sz w:val="24"/>
          <w:szCs w:val="24"/>
        </w:rPr>
        <w:t xml:space="preserve">antennal </w:t>
      </w:r>
      <w:r w:rsidR="004335C7" w:rsidRPr="00BE49F1">
        <w:rPr>
          <w:sz w:val="24"/>
          <w:szCs w:val="24"/>
        </w:rPr>
        <w:t xml:space="preserve">sections, </w:t>
      </w:r>
      <w:r w:rsidR="004335C7" w:rsidRPr="00BE49F1">
        <w:rPr>
          <w:rFonts w:cs="Helvetica"/>
          <w:color w:val="000000"/>
          <w:sz w:val="24"/>
          <w:szCs w:val="24"/>
          <w:lang w:val="en-GB"/>
        </w:rPr>
        <w:t xml:space="preserve">A11034 </w:t>
      </w:r>
      <w:r w:rsidR="00BA4C23" w:rsidRPr="00BE49F1">
        <w:rPr>
          <w:rFonts w:cs="Helvetica"/>
          <w:color w:val="000000"/>
          <w:sz w:val="24"/>
          <w:szCs w:val="24"/>
          <w:lang w:val="en-GB"/>
        </w:rPr>
        <w:t xml:space="preserve">Invitrogen </w:t>
      </w:r>
      <w:r w:rsidR="004335C7" w:rsidRPr="00BE49F1">
        <w:rPr>
          <w:rFonts w:cs="Helvetica"/>
          <w:color w:val="000000"/>
          <w:sz w:val="24"/>
          <w:szCs w:val="24"/>
          <w:lang w:val="en-GB"/>
        </w:rPr>
        <w:t>AG</w:t>
      </w:r>
      <w:r w:rsidR="004335C7" w:rsidRPr="00BE49F1">
        <w:rPr>
          <w:sz w:val="24"/>
          <w:szCs w:val="24"/>
        </w:rPr>
        <w:t xml:space="preserve">), </w:t>
      </w:r>
      <w:r w:rsidR="003E5E32" w:rsidRPr="00BE49F1">
        <w:rPr>
          <w:sz w:val="24"/>
          <w:szCs w:val="24"/>
        </w:rPr>
        <w:t xml:space="preserve">goat anti-guinea pig (1:1000, </w:t>
      </w:r>
      <w:r w:rsidR="003E5E32" w:rsidRPr="00BE49F1">
        <w:rPr>
          <w:rFonts w:cs="Helvetica"/>
          <w:color w:val="000000"/>
          <w:sz w:val="24"/>
          <w:szCs w:val="24"/>
          <w:lang w:val="en-GB"/>
        </w:rPr>
        <w:t xml:space="preserve">A11073 </w:t>
      </w:r>
      <w:r w:rsidR="00A97129" w:rsidRPr="00BE49F1">
        <w:rPr>
          <w:rFonts w:cs="Helvetica"/>
          <w:color w:val="000000"/>
          <w:sz w:val="24"/>
          <w:szCs w:val="24"/>
          <w:lang w:val="en-GB"/>
        </w:rPr>
        <w:t xml:space="preserve">Invitrogen </w:t>
      </w:r>
      <w:r w:rsidR="003E5E32" w:rsidRPr="00BE49F1">
        <w:rPr>
          <w:rFonts w:cs="Helvetica"/>
          <w:color w:val="000000"/>
          <w:sz w:val="24"/>
          <w:szCs w:val="24"/>
          <w:lang w:val="en-GB"/>
        </w:rPr>
        <w:t xml:space="preserve">AG) </w:t>
      </w:r>
      <w:r w:rsidR="004B3775" w:rsidRPr="00BE49F1">
        <w:rPr>
          <w:sz w:val="24"/>
          <w:szCs w:val="24"/>
        </w:rPr>
        <w:t xml:space="preserve">and </w:t>
      </w:r>
      <w:r w:rsidR="005273E8" w:rsidRPr="00BE49F1">
        <w:rPr>
          <w:sz w:val="24"/>
          <w:szCs w:val="24"/>
        </w:rPr>
        <w:t xml:space="preserve">donkey </w:t>
      </w:r>
      <w:r w:rsidRPr="00BE49F1">
        <w:rPr>
          <w:sz w:val="24"/>
          <w:szCs w:val="24"/>
        </w:rPr>
        <w:t xml:space="preserve">anti-mouse FITC (1:100; Jackson ImmunoResearch). </w:t>
      </w:r>
    </w:p>
    <w:p w14:paraId="3762BA63" w14:textId="77777777" w:rsidR="00CD78BF" w:rsidRPr="00BE49F1" w:rsidRDefault="00CD78BF" w:rsidP="00A45332">
      <w:pPr>
        <w:spacing w:line="480" w:lineRule="auto"/>
        <w:rPr>
          <w:ins w:id="193" w:author="Paul Garrity" w:date="2016-09-16T09:04:00Z"/>
          <w:sz w:val="24"/>
          <w:szCs w:val="24"/>
        </w:rPr>
      </w:pPr>
    </w:p>
    <w:p w14:paraId="72386A66" w14:textId="77777777" w:rsidR="00E96D32" w:rsidRPr="00BE49F1" w:rsidRDefault="00CD78BF" w:rsidP="00A45332">
      <w:pPr>
        <w:spacing w:line="480" w:lineRule="auto"/>
        <w:rPr>
          <w:b/>
          <w:sz w:val="24"/>
          <w:szCs w:val="24"/>
        </w:rPr>
      </w:pPr>
      <w:ins w:id="194" w:author="Paul Garrity" w:date="2016-09-16T09:04:00Z">
        <w:r>
          <w:rPr>
            <w:b/>
            <w:sz w:val="24"/>
            <w:szCs w:val="24"/>
          </w:rPr>
          <w:t xml:space="preserve">RT-PCR. </w:t>
        </w:r>
        <w:r w:rsidRPr="00CD78BF">
          <w:rPr>
            <w:sz w:val="24"/>
            <w:szCs w:val="24"/>
          </w:rPr>
          <w:t>cDNA for each genotype was purified from 20 fly heads (RETROscript, Ambion)</w:t>
        </w:r>
        <w:r>
          <w:rPr>
            <w:sz w:val="24"/>
            <w:szCs w:val="24"/>
          </w:rPr>
          <w:t xml:space="preserve"> for RT-PCR</w:t>
        </w:r>
        <w:r w:rsidRPr="00CD78BF">
          <w:rPr>
            <w:sz w:val="24"/>
            <w:szCs w:val="24"/>
          </w:rPr>
          <w:t xml:space="preserve">. Primers </w:t>
        </w:r>
        <w:r>
          <w:rPr>
            <w:sz w:val="24"/>
            <w:szCs w:val="24"/>
          </w:rPr>
          <w:t>used</w:t>
        </w:r>
        <w:r w:rsidRPr="00CD78BF">
          <w:rPr>
            <w:sz w:val="24"/>
            <w:szCs w:val="24"/>
          </w:rPr>
          <w:t xml:space="preserve">: </w:t>
        </w:r>
        <w:r w:rsidRPr="00CD78BF">
          <w:rPr>
            <w:i/>
            <w:sz w:val="24"/>
            <w:szCs w:val="24"/>
          </w:rPr>
          <w:t>Ir25a</w:t>
        </w:r>
        <w:r w:rsidRPr="00CD78BF">
          <w:rPr>
            <w:sz w:val="24"/>
            <w:szCs w:val="24"/>
          </w:rPr>
          <w:t xml:space="preserve"> forward, 5’-</w:t>
        </w:r>
        <w:r w:rsidRPr="00CD78BF">
          <w:rPr>
            <w:rFonts w:cs="Helvetica"/>
            <w:sz w:val="24"/>
            <w:szCs w:val="24"/>
          </w:rPr>
          <w:t xml:space="preserve">TAGCAGTCAGCGGGACAATG; </w:t>
        </w:r>
        <w:r w:rsidRPr="00CD78BF">
          <w:rPr>
            <w:i/>
            <w:sz w:val="24"/>
            <w:szCs w:val="24"/>
          </w:rPr>
          <w:t xml:space="preserve">Ir25a </w:t>
        </w:r>
        <w:r w:rsidRPr="00CD78BF">
          <w:rPr>
            <w:sz w:val="24"/>
            <w:szCs w:val="24"/>
          </w:rPr>
          <w:t>reverse, 5’ -</w:t>
        </w:r>
        <w:r w:rsidRPr="00CD78BF">
          <w:rPr>
            <w:rFonts w:cs="Helvetica"/>
            <w:sz w:val="24"/>
            <w:szCs w:val="24"/>
          </w:rPr>
          <w:t xml:space="preserve">GAGTGGATTGCGTGACGAGA; </w:t>
        </w:r>
        <w:r w:rsidRPr="00CD78BF">
          <w:rPr>
            <w:i/>
            <w:sz w:val="24"/>
            <w:szCs w:val="24"/>
          </w:rPr>
          <w:t xml:space="preserve">Ir40a </w:t>
        </w:r>
        <w:r w:rsidRPr="00CD78BF">
          <w:rPr>
            <w:sz w:val="24"/>
            <w:szCs w:val="24"/>
          </w:rPr>
          <w:t>forward, 5’</w:t>
        </w:r>
        <w:r w:rsidR="008C3624">
          <w:rPr>
            <w:rFonts w:cs="Helvetica"/>
            <w:sz w:val="24"/>
            <w:szCs w:val="24"/>
          </w:rPr>
          <w:t>-</w:t>
        </w:r>
        <w:r w:rsidRPr="00CD78BF">
          <w:rPr>
            <w:rFonts w:cs="Helvetica"/>
            <w:sz w:val="24"/>
            <w:szCs w:val="24"/>
          </w:rPr>
          <w:t xml:space="preserve">GGCGAGGACAAGGCAGTA; </w:t>
        </w:r>
        <w:r w:rsidRPr="00CD78BF">
          <w:rPr>
            <w:i/>
            <w:sz w:val="24"/>
            <w:szCs w:val="24"/>
          </w:rPr>
          <w:t xml:space="preserve">Ir40a </w:t>
        </w:r>
        <w:r w:rsidRPr="00CD78BF">
          <w:rPr>
            <w:sz w:val="24"/>
            <w:szCs w:val="24"/>
          </w:rPr>
          <w:t>reverse, 5’-</w:t>
        </w:r>
        <w:r w:rsidRPr="00CD78BF">
          <w:rPr>
            <w:rFonts w:eastAsia="Times New Roman"/>
            <w:color w:val="222222"/>
            <w:sz w:val="24"/>
            <w:szCs w:val="24"/>
            <w:shd w:val="clear" w:color="auto" w:fill="FFFFFF"/>
          </w:rPr>
          <w:t>CGGCAGCGGTCATCTTATC</w:t>
        </w:r>
        <w:r w:rsidR="0078348A">
          <w:rPr>
            <w:rFonts w:eastAsia="Times New Roman"/>
            <w:color w:val="222222"/>
            <w:sz w:val="24"/>
            <w:szCs w:val="24"/>
            <w:shd w:val="clear" w:color="auto" w:fill="FFFFFF"/>
          </w:rPr>
          <w:t>T</w:t>
        </w:r>
        <w:r w:rsidRPr="00CD78BF">
          <w:rPr>
            <w:rFonts w:eastAsia="Times New Roman"/>
            <w:b/>
            <w:color w:val="222222"/>
            <w:sz w:val="24"/>
            <w:szCs w:val="24"/>
            <w:shd w:val="clear" w:color="auto" w:fill="FFFFFF"/>
          </w:rPr>
          <w:t xml:space="preserve">; </w:t>
        </w:r>
        <w:r w:rsidRPr="00CD78BF">
          <w:rPr>
            <w:i/>
            <w:sz w:val="24"/>
            <w:szCs w:val="24"/>
          </w:rPr>
          <w:t xml:space="preserve">Ir93a </w:t>
        </w:r>
        <w:r w:rsidRPr="00CD78BF">
          <w:rPr>
            <w:sz w:val="24"/>
            <w:szCs w:val="24"/>
          </w:rPr>
          <w:t>forward, 5’-</w:t>
        </w:r>
        <w:r w:rsidRPr="00CD78BF">
          <w:rPr>
            <w:rFonts w:cs="Helvetica"/>
            <w:sz w:val="24"/>
            <w:szCs w:val="24"/>
          </w:rPr>
          <w:t xml:space="preserve">TGCCAAGGTCCAGCAGATTC; </w:t>
        </w:r>
        <w:r w:rsidRPr="00CD78BF">
          <w:rPr>
            <w:i/>
            <w:sz w:val="24"/>
            <w:szCs w:val="24"/>
          </w:rPr>
          <w:t xml:space="preserve">Ir93a </w:t>
        </w:r>
        <w:r w:rsidRPr="00CD78BF">
          <w:rPr>
            <w:sz w:val="24"/>
            <w:szCs w:val="24"/>
          </w:rPr>
          <w:t>reverse, 5’</w:t>
        </w:r>
        <w:r w:rsidR="008C3624">
          <w:rPr>
            <w:rFonts w:cs="Helvetica"/>
            <w:sz w:val="24"/>
            <w:szCs w:val="24"/>
          </w:rPr>
          <w:t>-</w:t>
        </w:r>
        <w:r w:rsidRPr="00CD78BF">
          <w:rPr>
            <w:rFonts w:cs="Helvetica"/>
            <w:sz w:val="24"/>
            <w:szCs w:val="24"/>
          </w:rPr>
          <w:lastRenderedPageBreak/>
          <w:t>AACATGTTCAGGGTCTCGGC.</w:t>
        </w:r>
        <w:r>
          <w:rPr>
            <w:rFonts w:cs="Helvetica"/>
            <w:sz w:val="24"/>
            <w:szCs w:val="24"/>
          </w:rPr>
          <w:t xml:space="preserve"> </w:t>
        </w:r>
        <w:r>
          <w:rPr>
            <w:rFonts w:cs="Helvetica"/>
            <w:i/>
            <w:sz w:val="24"/>
            <w:szCs w:val="24"/>
          </w:rPr>
          <w:t xml:space="preserve">RpL32 </w:t>
        </w:r>
        <w:r>
          <w:rPr>
            <w:rFonts w:cs="Helvetica"/>
            <w:sz w:val="24"/>
            <w:szCs w:val="24"/>
          </w:rPr>
          <w:t>for</w:t>
        </w:r>
        <w:r w:rsidRPr="005106AB">
          <w:rPr>
            <w:rFonts w:cs="Helvetica"/>
            <w:sz w:val="24"/>
            <w:szCs w:val="24"/>
          </w:rPr>
          <w:t>ward, 5’-</w:t>
        </w:r>
        <w:r w:rsidR="005106AB">
          <w:rPr>
            <w:rFonts w:cs="Helvetica"/>
            <w:sz w:val="24"/>
            <w:szCs w:val="24"/>
          </w:rPr>
          <w:t>GCTAAGCTGTCGCACAAATG</w:t>
        </w:r>
        <w:r w:rsidRPr="005106AB">
          <w:rPr>
            <w:rFonts w:cs="Helvetica"/>
            <w:sz w:val="24"/>
            <w:szCs w:val="24"/>
          </w:rPr>
          <w:t>; RpL32 reverse 5’-</w:t>
        </w:r>
        <w:r w:rsidR="005106AB">
          <w:rPr>
            <w:rFonts w:cs="Helvetica"/>
            <w:sz w:val="24"/>
            <w:szCs w:val="24"/>
          </w:rPr>
          <w:t>GTTCGATCCGTAACCCGATGT</w:t>
        </w:r>
        <w:r w:rsidRPr="005106AB">
          <w:rPr>
            <w:rFonts w:cs="Helvetica"/>
            <w:sz w:val="24"/>
            <w:szCs w:val="24"/>
          </w:rPr>
          <w:t xml:space="preserve"> .</w:t>
        </w:r>
      </w:ins>
    </w:p>
    <w:p w14:paraId="7F4A90BD" w14:textId="77777777" w:rsidR="00CD78BF" w:rsidRPr="00BE49F1" w:rsidRDefault="00CD78BF" w:rsidP="00A45332">
      <w:pPr>
        <w:spacing w:line="480" w:lineRule="auto"/>
        <w:rPr>
          <w:ins w:id="195" w:author="Paul Garrity" w:date="2016-09-16T09:04:00Z"/>
          <w:b/>
          <w:sz w:val="24"/>
          <w:szCs w:val="24"/>
        </w:rPr>
      </w:pPr>
    </w:p>
    <w:p w14:paraId="5AE65A03" w14:textId="0A81E9D5" w:rsidR="00433E1D" w:rsidRPr="00BE49F1" w:rsidRDefault="00433E1D" w:rsidP="00A45332">
      <w:pPr>
        <w:spacing w:line="480" w:lineRule="auto"/>
        <w:rPr>
          <w:b/>
          <w:sz w:val="24"/>
          <w:szCs w:val="24"/>
        </w:rPr>
      </w:pPr>
      <w:r w:rsidRPr="00BE49F1">
        <w:rPr>
          <w:b/>
          <w:sz w:val="24"/>
          <w:szCs w:val="24"/>
        </w:rPr>
        <w:t>Acknowledgements:</w:t>
      </w:r>
    </w:p>
    <w:p w14:paraId="71FC56BD" w14:textId="7141DD7F" w:rsidR="0045385A" w:rsidRPr="00BE49F1" w:rsidRDefault="00926AC3" w:rsidP="00A45332">
      <w:pPr>
        <w:pStyle w:val="CommentText"/>
        <w:spacing w:line="480" w:lineRule="auto"/>
        <w:rPr>
          <w:lang w:val="en-GB"/>
        </w:rPr>
      </w:pPr>
      <w:r w:rsidRPr="00BE49F1">
        <w:t>This work was s</w:t>
      </w:r>
      <w:r w:rsidR="005F0512" w:rsidRPr="00BE49F1">
        <w:t xml:space="preserve">upported by </w:t>
      </w:r>
      <w:r w:rsidR="00330416" w:rsidRPr="00BE49F1">
        <w:t>a grant</w:t>
      </w:r>
      <w:r w:rsidR="00467254" w:rsidRPr="00BE49F1">
        <w:t xml:space="preserve"> </w:t>
      </w:r>
      <w:r w:rsidR="005F0512" w:rsidRPr="00BE49F1">
        <w:t>from</w:t>
      </w:r>
      <w:r w:rsidR="00330416" w:rsidRPr="00BE49F1">
        <w:t xml:space="preserve"> the </w:t>
      </w:r>
      <w:r w:rsidR="00CB7176">
        <w:t xml:space="preserve">National Institute on Deafness and Other Communication Disorders (F31 DC015155) to Z.A.K., the </w:t>
      </w:r>
      <w:r w:rsidR="00330416" w:rsidRPr="00BE49F1">
        <w:t>National Institute of Neurological Disorders and Stroke</w:t>
      </w:r>
      <w:r w:rsidR="005F0512" w:rsidRPr="00BE49F1">
        <w:t xml:space="preserve"> </w:t>
      </w:r>
      <w:r w:rsidR="00330416" w:rsidRPr="00BE49F1">
        <w:t>(F32 NS077835) to M.</w:t>
      </w:r>
      <w:r w:rsidR="00F710A5" w:rsidRPr="00BE49F1">
        <w:t>K</w:t>
      </w:r>
      <w:r w:rsidR="00330416" w:rsidRPr="00BE49F1">
        <w:t xml:space="preserve">., </w:t>
      </w:r>
      <w:r w:rsidR="003D3CF8" w:rsidRPr="00BE49F1">
        <w:rPr>
          <w:rFonts w:cs="Times New Roman"/>
        </w:rPr>
        <w:t>a Boehringer Ingelheim Fonds</w:t>
      </w:r>
      <w:r w:rsidR="00FB4629" w:rsidRPr="00BE49F1">
        <w:rPr>
          <w:rFonts w:cs="Times New Roman"/>
        </w:rPr>
        <w:t xml:space="preserve"> PhD Fellowship</w:t>
      </w:r>
      <w:r w:rsidR="003D3CF8" w:rsidRPr="00BE49F1">
        <w:rPr>
          <w:rFonts w:cs="Times New Roman"/>
        </w:rPr>
        <w:t xml:space="preserve"> to R.</w:t>
      </w:r>
      <w:r w:rsidR="006C2C0B" w:rsidRPr="00BE49F1">
        <w:rPr>
          <w:rFonts w:cs="Times New Roman"/>
        </w:rPr>
        <w:t xml:space="preserve"> </w:t>
      </w:r>
      <w:r w:rsidR="003D3CF8" w:rsidRPr="00BE49F1">
        <w:rPr>
          <w:rFonts w:cs="Times New Roman"/>
        </w:rPr>
        <w:t>Bell,</w:t>
      </w:r>
      <w:r w:rsidR="003D3CF8" w:rsidRPr="00BE49F1">
        <w:t xml:space="preserve"> </w:t>
      </w:r>
      <w:r w:rsidR="009621DC" w:rsidRPr="00BE49F1">
        <w:rPr>
          <w:lang w:val="en-GB"/>
        </w:rPr>
        <w:t>European Research Council</w:t>
      </w:r>
      <w:r w:rsidR="00330416" w:rsidRPr="00BE49F1">
        <w:rPr>
          <w:lang w:val="en-GB"/>
        </w:rPr>
        <w:t xml:space="preserve"> Starting Independent Researcher and Consolidator Grants (205202 and 615094)</w:t>
      </w:r>
      <w:r w:rsidR="004A2808" w:rsidRPr="004A2808">
        <w:t xml:space="preserve"> </w:t>
      </w:r>
      <w:r w:rsidR="004A2808">
        <w:t xml:space="preserve">and a </w:t>
      </w:r>
      <w:r w:rsidR="004A2808" w:rsidRPr="003278C5">
        <w:t>Swiss National Science Foundation</w:t>
      </w:r>
      <w:r w:rsidR="004A2808">
        <w:t xml:space="preserve"> Project Grant (</w:t>
      </w:r>
      <w:r w:rsidR="004A2808" w:rsidRPr="00334359">
        <w:t>31003A_140869</w:t>
      </w:r>
      <w:r w:rsidR="004A2808">
        <w:t xml:space="preserve">) </w:t>
      </w:r>
      <w:r w:rsidR="00330416" w:rsidRPr="00BE49F1">
        <w:rPr>
          <w:lang w:val="en-GB"/>
        </w:rPr>
        <w:t>to R.</w:t>
      </w:r>
      <w:r w:rsidR="00DB0A41" w:rsidRPr="00BE49F1">
        <w:rPr>
          <w:lang w:val="en-GB"/>
        </w:rPr>
        <w:t xml:space="preserve"> </w:t>
      </w:r>
      <w:r w:rsidR="00330416" w:rsidRPr="00BE49F1">
        <w:rPr>
          <w:lang w:val="en-GB"/>
        </w:rPr>
        <w:t>B</w:t>
      </w:r>
      <w:r w:rsidR="003D3CF8" w:rsidRPr="00BE49F1">
        <w:rPr>
          <w:lang w:val="en-GB"/>
        </w:rPr>
        <w:t>enton</w:t>
      </w:r>
      <w:r w:rsidR="00330416" w:rsidRPr="00BE49F1">
        <w:rPr>
          <w:lang w:val="en-GB"/>
        </w:rPr>
        <w:t xml:space="preserve">, </w:t>
      </w:r>
      <w:r w:rsidR="00ED4E2D" w:rsidRPr="00BE49F1">
        <w:rPr>
          <w:rFonts w:eastAsia="Times New Roman"/>
          <w:color w:val="00000F"/>
          <w:shd w:val="clear" w:color="auto" w:fill="FFFFFF"/>
        </w:rPr>
        <w:t>the National Institute of General Medical Science (F32 GM113318) to G.B.,</w:t>
      </w:r>
      <w:r w:rsidR="00ED4E2D" w:rsidRPr="00BE49F1">
        <w:rPr>
          <w:lang w:val="en-GB"/>
        </w:rPr>
        <w:t xml:space="preserve"> </w:t>
      </w:r>
      <w:r w:rsidR="00330416" w:rsidRPr="00BE49F1">
        <w:rPr>
          <w:lang w:val="en-GB"/>
        </w:rPr>
        <w:t>and</w:t>
      </w:r>
      <w:r w:rsidR="00330416" w:rsidRPr="00BE49F1">
        <w:t xml:space="preserve"> </w:t>
      </w:r>
      <w:r w:rsidR="005F0512" w:rsidRPr="00BE49F1">
        <w:t>the National Institute of General Medical Science</w:t>
      </w:r>
      <w:r w:rsidR="00330416" w:rsidRPr="00BE49F1">
        <w:t>s</w:t>
      </w:r>
      <w:r w:rsidR="005F0512" w:rsidRPr="00BE49F1">
        <w:t xml:space="preserve"> (P01 GM103770</w:t>
      </w:r>
      <w:r w:rsidR="00330416" w:rsidRPr="00BE49F1">
        <w:t>)</w:t>
      </w:r>
      <w:r w:rsidR="005F0512" w:rsidRPr="00BE49F1">
        <w:t xml:space="preserve"> to A.D.T.S. and P.A.G.</w:t>
      </w:r>
      <w:r w:rsidR="0045385A" w:rsidRPr="00BE49F1">
        <w:t xml:space="preserve"> </w:t>
      </w:r>
    </w:p>
    <w:p w14:paraId="31931A18" w14:textId="77777777" w:rsidR="00833747" w:rsidRPr="00BE49F1" w:rsidRDefault="00833747" w:rsidP="00833747">
      <w:pPr>
        <w:pStyle w:val="CommentText"/>
        <w:spacing w:line="480" w:lineRule="auto"/>
        <w:rPr>
          <w:b/>
        </w:rPr>
      </w:pPr>
    </w:p>
    <w:p w14:paraId="52000C6A" w14:textId="3A1CA79C" w:rsidR="00833747" w:rsidRPr="00BE49F1" w:rsidRDefault="00833747" w:rsidP="00833747">
      <w:pPr>
        <w:pStyle w:val="CommentText"/>
        <w:spacing w:line="480" w:lineRule="auto"/>
      </w:pPr>
      <w:r w:rsidRPr="00BE49F1">
        <w:rPr>
          <w:b/>
        </w:rPr>
        <w:t>Competing interests:</w:t>
      </w:r>
      <w:r w:rsidRPr="00BE49F1">
        <w:t xml:space="preserve"> The authors have no competing interests. </w:t>
      </w:r>
    </w:p>
    <w:p w14:paraId="0084EA88" w14:textId="07D0D808" w:rsidR="005F0512" w:rsidRPr="00BE49F1" w:rsidRDefault="005F0512" w:rsidP="00A45332">
      <w:pPr>
        <w:spacing w:line="480" w:lineRule="auto"/>
        <w:rPr>
          <w:sz w:val="24"/>
          <w:szCs w:val="24"/>
        </w:rPr>
      </w:pPr>
    </w:p>
    <w:p w14:paraId="00DB32A0" w14:textId="4CACAAF2" w:rsidR="00833747" w:rsidRPr="00BE49F1" w:rsidRDefault="00DD1222" w:rsidP="00833747">
      <w:pPr>
        <w:spacing w:line="480" w:lineRule="auto"/>
        <w:rPr>
          <w:b/>
          <w:sz w:val="24"/>
          <w:szCs w:val="24"/>
        </w:rPr>
      </w:pPr>
      <w:r w:rsidRPr="00BE49F1">
        <w:rPr>
          <w:b/>
          <w:sz w:val="24"/>
          <w:szCs w:val="24"/>
        </w:rPr>
        <w:br w:type="page"/>
      </w:r>
    </w:p>
    <w:p w14:paraId="280B5F77" w14:textId="77777777" w:rsidR="00BE49F1" w:rsidRPr="00BE49F1" w:rsidRDefault="00B90CA6" w:rsidP="00BE49F1">
      <w:pPr>
        <w:pStyle w:val="EndNoteBibliographyTitle"/>
        <w:rPr>
          <w:rFonts w:ascii="Arial" w:hAnsi="Arial"/>
          <w:b/>
          <w:noProof/>
          <w:szCs w:val="24"/>
        </w:rPr>
      </w:pPr>
      <w:r w:rsidRPr="00BE49F1">
        <w:rPr>
          <w:rFonts w:ascii="Arial" w:hAnsi="Arial"/>
          <w:szCs w:val="24"/>
        </w:rPr>
        <w:lastRenderedPageBreak/>
        <w:fldChar w:fldCharType="begin"/>
      </w:r>
      <w:r w:rsidRPr="00BE49F1">
        <w:rPr>
          <w:rFonts w:ascii="Arial" w:hAnsi="Arial"/>
          <w:szCs w:val="24"/>
        </w:rPr>
        <w:instrText xml:space="preserve"> ADDIN EN.REFLIST </w:instrText>
      </w:r>
      <w:r w:rsidRPr="00BE49F1">
        <w:rPr>
          <w:rFonts w:ascii="Arial" w:hAnsi="Arial"/>
          <w:szCs w:val="24"/>
        </w:rPr>
        <w:fldChar w:fldCharType="separate"/>
      </w:r>
      <w:r w:rsidR="00BE49F1" w:rsidRPr="00BE49F1">
        <w:rPr>
          <w:rFonts w:ascii="Arial" w:hAnsi="Arial"/>
          <w:b/>
          <w:noProof/>
          <w:szCs w:val="24"/>
        </w:rPr>
        <w:t>References</w:t>
      </w:r>
    </w:p>
    <w:p w14:paraId="38EC7D79" w14:textId="77777777" w:rsidR="00BE49F1" w:rsidRPr="00BE49F1" w:rsidRDefault="00BE49F1" w:rsidP="00BE49F1">
      <w:pPr>
        <w:pStyle w:val="EndNoteBibliographyTitle"/>
        <w:rPr>
          <w:rFonts w:ascii="Arial" w:hAnsi="Arial"/>
          <w:b/>
          <w:noProof/>
          <w:szCs w:val="24"/>
        </w:rPr>
      </w:pPr>
    </w:p>
    <w:p w14:paraId="1C19F9C8" w14:textId="77777777" w:rsidR="00BE49F1" w:rsidRPr="0083569D" w:rsidRDefault="00BE49F1" w:rsidP="00BE49F1">
      <w:pPr>
        <w:pStyle w:val="EndNoteBibliography"/>
        <w:spacing w:after="240"/>
        <w:rPr>
          <w:rFonts w:ascii="Arial" w:hAnsi="Arial"/>
          <w:rPrChange w:id="196" w:author="Paul Garrity" w:date="2016-09-16T09:04:00Z">
            <w:rPr>
              <w:rFonts w:ascii="Arial" w:hAnsi="Arial"/>
              <w:noProof/>
              <w:szCs w:val="24"/>
              <w:lang w:val="fr-CH"/>
            </w:rPr>
          </w:rPrChange>
        </w:rPr>
      </w:pPr>
      <w:r w:rsidRPr="00BE49F1">
        <w:rPr>
          <w:rFonts w:ascii="Arial" w:hAnsi="Arial"/>
          <w:noProof/>
          <w:szCs w:val="24"/>
        </w:rPr>
        <w:t xml:space="preserve">Abuin, L., Bargeton, B., Ulbrich, M.H., Isacoff, E.Y., Kellenberger, S., and Benton, R. (2011). Functional architecture of olfactory ionotropic glutamate receptors. </w:t>
      </w:r>
      <w:r w:rsidRPr="0083569D">
        <w:rPr>
          <w:rFonts w:ascii="Arial" w:hAnsi="Arial"/>
          <w:rPrChange w:id="197" w:author="Paul Garrity" w:date="2016-09-16T09:04:00Z">
            <w:rPr>
              <w:rFonts w:ascii="Arial" w:hAnsi="Arial"/>
              <w:noProof/>
              <w:szCs w:val="24"/>
              <w:lang w:val="fr-CH"/>
            </w:rPr>
          </w:rPrChange>
        </w:rPr>
        <w:t>Neuron</w:t>
      </w:r>
      <w:r w:rsidRPr="0083569D">
        <w:rPr>
          <w:rFonts w:ascii="Arial" w:hAnsi="Arial"/>
          <w:i/>
          <w:rPrChange w:id="198" w:author="Paul Garrity" w:date="2016-09-16T09:04:00Z">
            <w:rPr>
              <w:rFonts w:ascii="Arial" w:hAnsi="Arial"/>
              <w:i/>
              <w:noProof/>
              <w:szCs w:val="24"/>
              <w:lang w:val="fr-CH"/>
            </w:rPr>
          </w:rPrChange>
        </w:rPr>
        <w:t xml:space="preserve"> 69</w:t>
      </w:r>
      <w:r w:rsidRPr="0083569D">
        <w:rPr>
          <w:rFonts w:ascii="Arial" w:hAnsi="Arial"/>
          <w:rPrChange w:id="199" w:author="Paul Garrity" w:date="2016-09-16T09:04:00Z">
            <w:rPr>
              <w:rFonts w:ascii="Arial" w:hAnsi="Arial"/>
              <w:noProof/>
              <w:szCs w:val="24"/>
              <w:lang w:val="fr-CH"/>
            </w:rPr>
          </w:rPrChange>
        </w:rPr>
        <w:t>, 44-60. doi: 10.1016/j.neuron.2010.11.042</w:t>
      </w:r>
    </w:p>
    <w:p w14:paraId="11D9375F" w14:textId="77777777" w:rsidR="00BE49F1" w:rsidRPr="005C162D" w:rsidRDefault="00BE49F1" w:rsidP="00BE49F1">
      <w:pPr>
        <w:pStyle w:val="EndNoteBibliography"/>
        <w:spacing w:after="240"/>
        <w:rPr>
          <w:del w:id="200" w:author="Paul Garrity" w:date="2016-09-16T09:04:00Z"/>
          <w:rFonts w:ascii="Arial" w:hAnsi="Arial"/>
          <w:noProof/>
          <w:szCs w:val="24"/>
          <w:lang w:val="fr-CH"/>
        </w:rPr>
      </w:pPr>
      <w:del w:id="201" w:author="Paul Garrity" w:date="2016-09-16T09:04:00Z">
        <w:r w:rsidRPr="005C162D">
          <w:rPr>
            <w:rFonts w:ascii="Arial" w:hAnsi="Arial"/>
            <w:noProof/>
            <w:szCs w:val="24"/>
            <w:lang w:val="fr-CH"/>
          </w:rPr>
          <w:delText xml:space="preserve">Ai, M., Blais, S., Park, J.Y., Min, S., Neubert, T.A., and Suh, G.S. (2013). </w:delText>
        </w:r>
        <w:r w:rsidRPr="00BE49F1">
          <w:rPr>
            <w:rFonts w:ascii="Arial" w:hAnsi="Arial"/>
            <w:noProof/>
            <w:szCs w:val="24"/>
          </w:rPr>
          <w:delText xml:space="preserve">Ionotropic glutamate receptors IR64a and IR8a form a functional odorant receptor complex in vivo in Drosophila. </w:delText>
        </w:r>
        <w:r w:rsidRPr="005C162D">
          <w:rPr>
            <w:rFonts w:ascii="Arial" w:hAnsi="Arial"/>
            <w:noProof/>
            <w:szCs w:val="24"/>
            <w:lang w:val="fr-CH"/>
          </w:rPr>
          <w:delText>J Neurosci</w:delText>
        </w:r>
        <w:r w:rsidRPr="005C162D">
          <w:rPr>
            <w:rFonts w:ascii="Arial" w:hAnsi="Arial"/>
            <w:i/>
            <w:noProof/>
            <w:szCs w:val="24"/>
            <w:lang w:val="fr-CH"/>
          </w:rPr>
          <w:delText xml:space="preserve"> 33</w:delText>
        </w:r>
        <w:r w:rsidRPr="005C162D">
          <w:rPr>
            <w:rFonts w:ascii="Arial" w:hAnsi="Arial"/>
            <w:noProof/>
            <w:szCs w:val="24"/>
            <w:lang w:val="fr-CH"/>
          </w:rPr>
          <w:delText>, 10741-10749. doi: 10.1523/JNEUROSCI.5419-12.2013</w:delText>
        </w:r>
      </w:del>
    </w:p>
    <w:p w14:paraId="4DA07974" w14:textId="77777777" w:rsidR="00BE49F1" w:rsidRPr="00BE49F1" w:rsidRDefault="00BE49F1" w:rsidP="00BE49F1">
      <w:pPr>
        <w:pStyle w:val="EndNoteBibliography"/>
        <w:spacing w:after="240"/>
        <w:rPr>
          <w:del w:id="202" w:author="Paul Garrity" w:date="2016-09-16T09:04:00Z"/>
          <w:rFonts w:ascii="Arial" w:hAnsi="Arial"/>
          <w:noProof/>
          <w:szCs w:val="24"/>
        </w:rPr>
      </w:pPr>
      <w:del w:id="203" w:author="Paul Garrity" w:date="2016-09-16T09:04:00Z">
        <w:r w:rsidRPr="005C162D">
          <w:rPr>
            <w:rFonts w:ascii="Arial" w:hAnsi="Arial"/>
            <w:noProof/>
            <w:szCs w:val="24"/>
            <w:lang w:val="fr-CH"/>
          </w:rPr>
          <w:delText xml:space="preserve">Ai, M., Min, S., Grosjean, Y., Leblanc, C., Bell, R., Benton, R., and Suh, G.S. (2010). </w:delText>
        </w:r>
        <w:r w:rsidRPr="00BE49F1">
          <w:rPr>
            <w:rFonts w:ascii="Arial" w:hAnsi="Arial"/>
            <w:noProof/>
            <w:szCs w:val="24"/>
          </w:rPr>
          <w:delText>Acid sensing by the Drosophila olfactory system. Nature</w:delText>
        </w:r>
        <w:r w:rsidRPr="00BE49F1">
          <w:rPr>
            <w:rFonts w:ascii="Arial" w:hAnsi="Arial"/>
            <w:i/>
            <w:noProof/>
            <w:szCs w:val="24"/>
          </w:rPr>
          <w:delText xml:space="preserve"> 468</w:delText>
        </w:r>
        <w:r w:rsidRPr="00BE49F1">
          <w:rPr>
            <w:rFonts w:ascii="Arial" w:hAnsi="Arial"/>
            <w:noProof/>
            <w:szCs w:val="24"/>
          </w:rPr>
          <w:delText>, 691-695. doi: 10.1038/nature09537</w:delText>
        </w:r>
      </w:del>
    </w:p>
    <w:p w14:paraId="1E742A96"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 xml:space="preserve">Barbagallo, B., and Garrity, P.A. (2015). Temperature sensation in </w:t>
      </w:r>
      <w:r w:rsidRPr="0083569D">
        <w:rPr>
          <w:rFonts w:ascii="Arial" w:hAnsi="Arial"/>
          <w:i/>
          <w:rPrChange w:id="204" w:author="Paul Garrity" w:date="2016-09-16T09:04:00Z">
            <w:rPr>
              <w:rFonts w:ascii="Arial" w:hAnsi="Arial"/>
              <w:noProof/>
              <w:szCs w:val="24"/>
            </w:rPr>
          </w:rPrChange>
        </w:rPr>
        <w:t>Drosophila</w:t>
      </w:r>
      <w:r w:rsidRPr="00BE49F1">
        <w:rPr>
          <w:rFonts w:ascii="Arial" w:hAnsi="Arial"/>
          <w:noProof/>
          <w:szCs w:val="24"/>
        </w:rPr>
        <w:t>. Current opinion in neurobiology</w:t>
      </w:r>
      <w:r w:rsidRPr="00BE49F1">
        <w:rPr>
          <w:rFonts w:ascii="Arial" w:hAnsi="Arial"/>
          <w:i/>
          <w:noProof/>
          <w:szCs w:val="24"/>
        </w:rPr>
        <w:t xml:space="preserve"> 34C</w:t>
      </w:r>
      <w:r w:rsidRPr="00BE49F1">
        <w:rPr>
          <w:rFonts w:ascii="Arial" w:hAnsi="Arial"/>
          <w:noProof/>
          <w:szCs w:val="24"/>
        </w:rPr>
        <w:t>, 8-13. doi: 10.1016/j.conb.2015.01.002</w:t>
      </w:r>
    </w:p>
    <w:p w14:paraId="3398FADA" w14:textId="4FEFD3A3"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 xml:space="preserve">Benton, R., Vannice, K.S., Gomez-Diaz, C., and Vosshall, L.B. (2009). Variant ionotropic glutamate receptors as chemosensory receptors in </w:t>
      </w:r>
      <w:r w:rsidRPr="0083569D">
        <w:rPr>
          <w:rFonts w:ascii="Arial" w:hAnsi="Arial"/>
          <w:i/>
          <w:rPrChange w:id="205" w:author="Paul Garrity" w:date="2016-09-16T09:04:00Z">
            <w:rPr>
              <w:rFonts w:ascii="Arial" w:hAnsi="Arial"/>
              <w:noProof/>
              <w:szCs w:val="24"/>
            </w:rPr>
          </w:rPrChange>
        </w:rPr>
        <w:t>Drosophila</w:t>
      </w:r>
      <w:r w:rsidRPr="00BE49F1">
        <w:rPr>
          <w:rFonts w:ascii="Arial" w:hAnsi="Arial"/>
          <w:noProof/>
          <w:szCs w:val="24"/>
        </w:rPr>
        <w:t>. Cell</w:t>
      </w:r>
      <w:r w:rsidRPr="00BE49F1">
        <w:rPr>
          <w:rFonts w:ascii="Arial" w:hAnsi="Arial"/>
          <w:i/>
          <w:noProof/>
          <w:szCs w:val="24"/>
        </w:rPr>
        <w:t xml:space="preserve"> 136</w:t>
      </w:r>
      <w:r w:rsidRPr="00BE49F1">
        <w:rPr>
          <w:rFonts w:ascii="Arial" w:hAnsi="Arial"/>
          <w:noProof/>
          <w:szCs w:val="24"/>
        </w:rPr>
        <w:t xml:space="preserve">, 149-162. </w:t>
      </w:r>
      <w:del w:id="206" w:author="Paul Garrity" w:date="2016-09-16T09:04:00Z">
        <w:r w:rsidR="00CB7176">
          <w:rPr>
            <w:rFonts w:ascii="Arial" w:hAnsi="Arial"/>
            <w:noProof/>
            <w:szCs w:val="24"/>
          </w:rPr>
          <w:delText xml:space="preserve"> </w:delText>
        </w:r>
        <w:r w:rsidRPr="00BE49F1">
          <w:rPr>
            <w:rFonts w:ascii="Arial" w:hAnsi="Arial"/>
            <w:noProof/>
            <w:szCs w:val="24"/>
          </w:rPr>
          <w:delText xml:space="preserve"> </w:delText>
        </w:r>
      </w:del>
    </w:p>
    <w:p w14:paraId="73B00EFD" w14:textId="792950ED"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Brown, A.W.A. (1966). The attraction of mosquitoes to hosts. Journal of the American Medical Association</w:t>
      </w:r>
      <w:r w:rsidRPr="00BE49F1">
        <w:rPr>
          <w:rFonts w:ascii="Arial" w:hAnsi="Arial"/>
          <w:i/>
          <w:noProof/>
          <w:szCs w:val="24"/>
        </w:rPr>
        <w:t xml:space="preserve"> 196</w:t>
      </w:r>
      <w:r w:rsidRPr="00BE49F1">
        <w:rPr>
          <w:rFonts w:ascii="Arial" w:hAnsi="Arial"/>
          <w:noProof/>
          <w:szCs w:val="24"/>
        </w:rPr>
        <w:t xml:space="preserve">, 159-162. </w:t>
      </w:r>
      <w:del w:id="207" w:author="Paul Garrity" w:date="2016-09-16T09:04:00Z">
        <w:r w:rsidR="00CB7176">
          <w:rPr>
            <w:rFonts w:ascii="Arial" w:hAnsi="Arial"/>
            <w:noProof/>
            <w:szCs w:val="24"/>
          </w:rPr>
          <w:delText xml:space="preserve"> </w:delText>
        </w:r>
        <w:r w:rsidRPr="00BE49F1">
          <w:rPr>
            <w:rFonts w:ascii="Arial" w:hAnsi="Arial"/>
            <w:noProof/>
            <w:szCs w:val="24"/>
          </w:rPr>
          <w:delText xml:space="preserve"> </w:delText>
        </w:r>
      </w:del>
    </w:p>
    <w:p w14:paraId="0EEEEAE9"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Cao, G., Platisa, J., Pieribone, V.A., Raccuglia, D., Kunst, M., and Nitabach, M.N. (2013). Genetically targeted optical electrophysiology in intact neural circuits. Cell</w:t>
      </w:r>
      <w:r w:rsidRPr="00BE49F1">
        <w:rPr>
          <w:rFonts w:ascii="Arial" w:hAnsi="Arial"/>
          <w:i/>
          <w:noProof/>
          <w:szCs w:val="24"/>
        </w:rPr>
        <w:t xml:space="preserve"> 154</w:t>
      </w:r>
      <w:r w:rsidRPr="00BE49F1">
        <w:rPr>
          <w:rFonts w:ascii="Arial" w:hAnsi="Arial"/>
          <w:noProof/>
          <w:szCs w:val="24"/>
        </w:rPr>
        <w:t>, 904-913. doi: 10.1016/j.cell.2013.07.027</w:t>
      </w:r>
    </w:p>
    <w:p w14:paraId="021F2A81"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Chen, T.W., Wardill, T.J., Sun, Y., Pulver, S.R., Renninger, S.L., Baohan, A., Schreiter, E.R., Kerr, R.A., Orger, M.B., Jayaraman, V., Looger, L.L., Svoboda, K., and Kim, D.S. (2013). Ultrasensitive fluorescent proteins for imaging neuronal activity. Nature</w:t>
      </w:r>
      <w:r w:rsidRPr="00BE49F1">
        <w:rPr>
          <w:rFonts w:ascii="Arial" w:hAnsi="Arial"/>
          <w:i/>
          <w:noProof/>
          <w:szCs w:val="24"/>
        </w:rPr>
        <w:t xml:space="preserve"> 499</w:t>
      </w:r>
      <w:r w:rsidRPr="00BE49F1">
        <w:rPr>
          <w:rFonts w:ascii="Arial" w:hAnsi="Arial"/>
          <w:noProof/>
          <w:szCs w:val="24"/>
        </w:rPr>
        <w:t>, 295-300. doi: 10.1038/nature12354</w:t>
      </w:r>
    </w:p>
    <w:p w14:paraId="4ECD638B"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Chown, S.L., Sorensen, J.G., and Terblanche, J.S. (2011). Water loss in insects: an environmental change perspective. Journal of insect physiology</w:t>
      </w:r>
      <w:r w:rsidRPr="00BE49F1">
        <w:rPr>
          <w:rFonts w:ascii="Arial" w:hAnsi="Arial"/>
          <w:i/>
          <w:noProof/>
          <w:szCs w:val="24"/>
        </w:rPr>
        <w:t xml:space="preserve"> 57</w:t>
      </w:r>
      <w:r w:rsidRPr="00BE49F1">
        <w:rPr>
          <w:rFonts w:ascii="Arial" w:hAnsi="Arial"/>
          <w:noProof/>
          <w:szCs w:val="24"/>
        </w:rPr>
        <w:t>, 1070-1084. doi: 10.1016/j.jinsphys.2011.05.004</w:t>
      </w:r>
    </w:p>
    <w:p w14:paraId="56948E1E"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lastRenderedPageBreak/>
        <w:t>Corey, E.A., Bobkov, Y., Ukhanov, K., and Ache, B.W. (2013). Ionotropic crustacean olfactory receptors. PloS one</w:t>
      </w:r>
      <w:r w:rsidRPr="00BE49F1">
        <w:rPr>
          <w:rFonts w:ascii="Arial" w:hAnsi="Arial"/>
          <w:i/>
          <w:noProof/>
          <w:szCs w:val="24"/>
        </w:rPr>
        <w:t xml:space="preserve"> 8</w:t>
      </w:r>
      <w:r w:rsidRPr="00BE49F1">
        <w:rPr>
          <w:rFonts w:ascii="Arial" w:hAnsi="Arial"/>
          <w:noProof/>
          <w:szCs w:val="24"/>
        </w:rPr>
        <w:t>, e60551. doi: 10.1371/journal.pone.0060551</w:t>
      </w:r>
    </w:p>
    <w:p w14:paraId="302BAFCE"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 xml:space="preserve">Croset, V., Rytz, R., Cummins, S.F., Budd, A., Brawand, D., Kaessmann, H., Gibson, T.J., and Benton, R. (2010). Ancient protostome origin of chemosensory ionotropic glutamate receptors and the evolution of insect taste and olfaction. PLoS </w:t>
      </w:r>
      <w:ins w:id="208" w:author="Paul Garrity" w:date="2016-09-16T09:04:00Z">
        <w:r w:rsidR="0009533F">
          <w:rPr>
            <w:rFonts w:ascii="Arial" w:hAnsi="Arial"/>
            <w:noProof/>
            <w:szCs w:val="24"/>
          </w:rPr>
          <w:t>G</w:t>
        </w:r>
        <w:r w:rsidR="00E324B6" w:rsidRPr="00A16DAB">
          <w:rPr>
            <w:rFonts w:ascii="Arial" w:hAnsi="Arial"/>
            <w:noProof/>
            <w:szCs w:val="24"/>
          </w:rPr>
          <w:t>enetics</w:t>
        </w:r>
      </w:ins>
      <w:del w:id="209" w:author="Paul Garrity" w:date="2016-09-16T09:04:00Z">
        <w:r w:rsidRPr="00BE49F1">
          <w:rPr>
            <w:rFonts w:ascii="Arial" w:hAnsi="Arial"/>
            <w:noProof/>
            <w:szCs w:val="24"/>
          </w:rPr>
          <w:delText>genetics</w:delText>
        </w:r>
      </w:del>
      <w:r w:rsidRPr="00BE49F1">
        <w:rPr>
          <w:rFonts w:ascii="Arial" w:hAnsi="Arial"/>
          <w:i/>
          <w:noProof/>
          <w:szCs w:val="24"/>
        </w:rPr>
        <w:t xml:space="preserve"> 6</w:t>
      </w:r>
      <w:r w:rsidRPr="00BE49F1">
        <w:rPr>
          <w:rFonts w:ascii="Arial" w:hAnsi="Arial"/>
          <w:noProof/>
          <w:szCs w:val="24"/>
        </w:rPr>
        <w:t>, e1001064. doi: 10.1371/journal.pgen.1001064</w:t>
      </w:r>
    </w:p>
    <w:p w14:paraId="22779150" w14:textId="5C67D3DF"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 xml:space="preserve">Enjin, A., Zaharieva, E.E., Frank, D.D., Mansourian, S., Suh, G.S., Gallio, M., and Stensmyr, M.C. (2016). Humidity sensing in </w:t>
      </w:r>
      <w:r w:rsidRPr="0083569D">
        <w:rPr>
          <w:rFonts w:ascii="Arial" w:hAnsi="Arial"/>
          <w:i/>
          <w:rPrChange w:id="210" w:author="Paul Garrity" w:date="2016-09-16T09:04:00Z">
            <w:rPr>
              <w:rFonts w:ascii="Arial" w:hAnsi="Arial"/>
              <w:noProof/>
              <w:szCs w:val="24"/>
            </w:rPr>
          </w:rPrChange>
        </w:rPr>
        <w:t>Drosophila</w:t>
      </w:r>
      <w:r w:rsidRPr="00BE49F1">
        <w:rPr>
          <w:rFonts w:ascii="Arial" w:hAnsi="Arial"/>
          <w:noProof/>
          <w:szCs w:val="24"/>
        </w:rPr>
        <w:t xml:space="preserve">. </w:t>
      </w:r>
      <w:ins w:id="211" w:author="Paul Garrity" w:date="2016-09-16T09:04:00Z">
        <w:r w:rsidR="00E324B6" w:rsidRPr="009710E9">
          <w:rPr>
            <w:rFonts w:ascii="Arial" w:hAnsi="Arial"/>
            <w:noProof/>
            <w:szCs w:val="24"/>
          </w:rPr>
          <w:t>Curr Biol</w:t>
        </w:r>
        <w:r w:rsidR="009710E9">
          <w:rPr>
            <w:rFonts w:ascii="Arial" w:hAnsi="Arial"/>
            <w:noProof/>
            <w:szCs w:val="24"/>
          </w:rPr>
          <w:t xml:space="preserve"> </w:t>
        </w:r>
        <w:r w:rsidR="009710E9">
          <w:rPr>
            <w:rFonts w:ascii="Arial" w:hAnsi="Arial"/>
            <w:i/>
            <w:noProof/>
            <w:szCs w:val="24"/>
          </w:rPr>
          <w:t>26</w:t>
        </w:r>
        <w:r w:rsidR="00E324B6" w:rsidRPr="009710E9">
          <w:rPr>
            <w:rFonts w:ascii="Arial" w:hAnsi="Arial"/>
            <w:noProof/>
            <w:szCs w:val="24"/>
          </w:rPr>
          <w:t xml:space="preserve">. </w:t>
        </w:r>
        <w:r w:rsidR="009710E9">
          <w:rPr>
            <w:rFonts w:ascii="Arial" w:hAnsi="Arial"/>
            <w:noProof/>
            <w:szCs w:val="24"/>
          </w:rPr>
          <w:t xml:space="preserve">1352-1358. </w:t>
        </w:r>
        <w:r w:rsidR="00E324B6" w:rsidRPr="009710E9">
          <w:rPr>
            <w:rFonts w:ascii="Arial" w:hAnsi="Arial"/>
            <w:noProof/>
            <w:szCs w:val="24"/>
          </w:rPr>
          <w:t>doi</w:t>
        </w:r>
        <w:r w:rsidR="009710E9">
          <w:rPr>
            <w:rFonts w:ascii="Arial" w:hAnsi="Arial"/>
            <w:noProof/>
            <w:szCs w:val="24"/>
          </w:rPr>
          <w:t>:10.1016/j.cub.2016.03.049</w:t>
        </w:r>
      </w:ins>
      <w:del w:id="212" w:author="Paul Garrity" w:date="2016-09-16T09:04:00Z">
        <w:r w:rsidRPr="00BE49F1">
          <w:rPr>
            <w:rFonts w:ascii="Arial" w:hAnsi="Arial"/>
            <w:noProof/>
            <w:szCs w:val="24"/>
          </w:rPr>
          <w:delText>Current Biology</w:delText>
        </w:r>
        <w:r w:rsidRPr="00BE49F1">
          <w:rPr>
            <w:rFonts w:ascii="Arial" w:hAnsi="Arial"/>
            <w:i/>
            <w:noProof/>
            <w:szCs w:val="24"/>
          </w:rPr>
          <w:delText xml:space="preserve"> in press</w:delText>
        </w:r>
        <w:r w:rsidRPr="00BE49F1">
          <w:rPr>
            <w:rFonts w:ascii="Arial" w:hAnsi="Arial"/>
            <w:noProof/>
            <w:szCs w:val="24"/>
          </w:rPr>
          <w:delText xml:space="preserve">. </w:delText>
        </w:r>
        <w:r w:rsidR="00CB7176">
          <w:rPr>
            <w:rFonts w:ascii="Arial" w:hAnsi="Arial"/>
            <w:noProof/>
            <w:szCs w:val="24"/>
          </w:rPr>
          <w:delText xml:space="preserve"> </w:delText>
        </w:r>
      </w:del>
      <w:r w:rsidRPr="00BE49F1">
        <w:rPr>
          <w:rFonts w:ascii="Arial" w:hAnsi="Arial"/>
          <w:noProof/>
          <w:szCs w:val="24"/>
        </w:rPr>
        <w:t xml:space="preserve"> </w:t>
      </w:r>
    </w:p>
    <w:p w14:paraId="41BFB63E"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Filingeri, D. (2015). Humidity sensation, cockroaches, worms, and humans: are common sensory mechanisms for hygrosensation shared across species? Journal of neurophysiology</w:t>
      </w:r>
      <w:r w:rsidRPr="00BE49F1">
        <w:rPr>
          <w:rFonts w:ascii="Arial" w:hAnsi="Arial"/>
          <w:i/>
          <w:noProof/>
          <w:szCs w:val="24"/>
        </w:rPr>
        <w:t xml:space="preserve"> 114</w:t>
      </w:r>
      <w:r w:rsidRPr="00BE49F1">
        <w:rPr>
          <w:rFonts w:ascii="Arial" w:hAnsi="Arial"/>
          <w:noProof/>
          <w:szCs w:val="24"/>
        </w:rPr>
        <w:t>, 763-767. doi: 10.1152/jn.00730.2014</w:t>
      </w:r>
    </w:p>
    <w:p w14:paraId="0401465F" w14:textId="6C49C5F9" w:rsidR="00E324B6" w:rsidRPr="00A16DAB" w:rsidRDefault="00E324B6" w:rsidP="00E324B6">
      <w:pPr>
        <w:pStyle w:val="EndNoteBibliography"/>
        <w:spacing w:after="240"/>
        <w:rPr>
          <w:ins w:id="213" w:author="Paul Garrity" w:date="2016-09-16T09:04:00Z"/>
          <w:rFonts w:ascii="Arial" w:hAnsi="Arial"/>
          <w:noProof/>
          <w:szCs w:val="24"/>
        </w:rPr>
      </w:pPr>
      <w:ins w:id="214" w:author="Paul Garrity" w:date="2016-09-16T09:04:00Z">
        <w:r w:rsidRPr="00A16DAB">
          <w:rPr>
            <w:rFonts w:ascii="Arial" w:hAnsi="Arial"/>
            <w:noProof/>
            <w:szCs w:val="24"/>
          </w:rPr>
          <w:t xml:space="preserve">Gong, Z., Son, W., Chung, Y.D., Kim, J., Shin, D.W., McClung, C.A., Lee, Y., Lee, H.W., Chang, D.J., Kaang, B.K., Cho, H., Oh, U., Hirsh, J., Kernan, M.J., and Kim, C. (2004). Two interdependent TRPV channel subunits, inactive and Nanchung, mediate hearing in </w:t>
        </w:r>
        <w:r w:rsidR="0083569D" w:rsidRPr="0083569D">
          <w:rPr>
            <w:rFonts w:ascii="Arial" w:hAnsi="Arial"/>
            <w:i/>
            <w:noProof/>
            <w:szCs w:val="24"/>
          </w:rPr>
          <w:t>Drosophila</w:t>
        </w:r>
        <w:r w:rsidRPr="00A16DAB">
          <w:rPr>
            <w:rFonts w:ascii="Arial" w:hAnsi="Arial"/>
            <w:noProof/>
            <w:szCs w:val="24"/>
          </w:rPr>
          <w:t>. J Neurosci</w:t>
        </w:r>
        <w:r w:rsidRPr="00A16DAB">
          <w:rPr>
            <w:rFonts w:ascii="Arial" w:hAnsi="Arial"/>
            <w:i/>
            <w:noProof/>
            <w:szCs w:val="24"/>
          </w:rPr>
          <w:t xml:space="preserve"> 24</w:t>
        </w:r>
        <w:r w:rsidRPr="00A16DAB">
          <w:rPr>
            <w:rFonts w:ascii="Arial" w:hAnsi="Arial"/>
            <w:noProof/>
            <w:szCs w:val="24"/>
          </w:rPr>
          <w:t xml:space="preserve">, 9059-9066. </w:t>
        </w:r>
      </w:ins>
    </w:p>
    <w:p w14:paraId="0E8A41EA"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Groh-Lunow, K.C., Getahun, M.N., Grosse-Wilde, E., and Hansson, B.S. (2014). Expression of ionotropic receptors in terrestrial hermit crab's olfactory sensory neurons. Frontiers in cellular neuroscience</w:t>
      </w:r>
      <w:r w:rsidRPr="00BE49F1">
        <w:rPr>
          <w:rFonts w:ascii="Arial" w:hAnsi="Arial"/>
          <w:i/>
          <w:noProof/>
          <w:szCs w:val="24"/>
        </w:rPr>
        <w:t xml:space="preserve"> 8</w:t>
      </w:r>
      <w:r w:rsidRPr="00BE49F1">
        <w:rPr>
          <w:rFonts w:ascii="Arial" w:hAnsi="Arial"/>
          <w:noProof/>
          <w:szCs w:val="24"/>
        </w:rPr>
        <w:t>, 448. doi: 10.3389/fncel.2014.00448</w:t>
      </w:r>
    </w:p>
    <w:p w14:paraId="0EC53C18"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 xml:space="preserve">Ji, F., and Zhu, Y. (2015). A novel assay reveals hygrotactic behavior in </w:t>
      </w:r>
      <w:r w:rsidRPr="0083569D">
        <w:rPr>
          <w:rFonts w:ascii="Arial" w:hAnsi="Arial"/>
          <w:i/>
          <w:rPrChange w:id="215" w:author="Paul Garrity" w:date="2016-09-16T09:04:00Z">
            <w:rPr>
              <w:rFonts w:ascii="Arial" w:hAnsi="Arial"/>
              <w:noProof/>
              <w:szCs w:val="24"/>
            </w:rPr>
          </w:rPrChange>
        </w:rPr>
        <w:t>Drosophila</w:t>
      </w:r>
      <w:r w:rsidRPr="00BE49F1">
        <w:rPr>
          <w:rFonts w:ascii="Arial" w:hAnsi="Arial"/>
          <w:noProof/>
          <w:szCs w:val="24"/>
        </w:rPr>
        <w:t>. PloS one</w:t>
      </w:r>
      <w:r w:rsidRPr="00BE49F1">
        <w:rPr>
          <w:rFonts w:ascii="Arial" w:hAnsi="Arial"/>
          <w:i/>
          <w:noProof/>
          <w:szCs w:val="24"/>
        </w:rPr>
        <w:t xml:space="preserve"> 10</w:t>
      </w:r>
      <w:r w:rsidRPr="00BE49F1">
        <w:rPr>
          <w:rFonts w:ascii="Arial" w:hAnsi="Arial"/>
          <w:noProof/>
          <w:szCs w:val="24"/>
        </w:rPr>
        <w:t>, e0119162. doi: 10.1371/journal.pone.0119162</w:t>
      </w:r>
    </w:p>
    <w:p w14:paraId="2AAD6BB4"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lastRenderedPageBreak/>
        <w:t>Jin, L., Han, Z., Platisa, J., Wooltorton, J.R., Cohen, L.B., and Pieribone, V.A. (2012). Single action potentials and subthreshold electrical events imaged in neurons with a fluorescent protein voltage probe. Neuron</w:t>
      </w:r>
      <w:r w:rsidRPr="00BE49F1">
        <w:rPr>
          <w:rFonts w:ascii="Arial" w:hAnsi="Arial"/>
          <w:i/>
          <w:noProof/>
          <w:szCs w:val="24"/>
        </w:rPr>
        <w:t xml:space="preserve"> 75</w:t>
      </w:r>
      <w:r w:rsidRPr="00BE49F1">
        <w:rPr>
          <w:rFonts w:ascii="Arial" w:hAnsi="Arial"/>
          <w:noProof/>
          <w:szCs w:val="24"/>
        </w:rPr>
        <w:t>, 779-785. doi: 10.1016/j.neuron.2012.06.040</w:t>
      </w:r>
    </w:p>
    <w:p w14:paraId="1FC86301" w14:textId="77777777" w:rsidR="00E324B6" w:rsidRPr="00A16DAB" w:rsidRDefault="00E324B6" w:rsidP="00E324B6">
      <w:pPr>
        <w:pStyle w:val="EndNoteBibliography"/>
        <w:spacing w:after="240"/>
        <w:rPr>
          <w:ins w:id="216" w:author="Paul Garrity" w:date="2016-09-16T09:04:00Z"/>
          <w:rFonts w:ascii="Arial" w:hAnsi="Arial"/>
          <w:noProof/>
          <w:szCs w:val="24"/>
        </w:rPr>
      </w:pPr>
      <w:ins w:id="217" w:author="Paul Garrity" w:date="2016-09-16T09:04:00Z">
        <w:r w:rsidRPr="00A16DAB">
          <w:rPr>
            <w:rFonts w:ascii="Arial" w:hAnsi="Arial"/>
            <w:noProof/>
            <w:szCs w:val="24"/>
          </w:rPr>
          <w:t>Jourjine, N., Mullaney, B.C., Mann, K., and Scott, K. (2016). Coupled Sensing of Hunger and Thirst Signals Balances Sugar and Water Consumption. Cell</w:t>
        </w:r>
        <w:r w:rsidRPr="00A16DAB">
          <w:rPr>
            <w:rFonts w:ascii="Arial" w:hAnsi="Arial"/>
            <w:i/>
            <w:noProof/>
            <w:szCs w:val="24"/>
          </w:rPr>
          <w:t xml:space="preserve"> 166</w:t>
        </w:r>
        <w:r w:rsidRPr="00A16DAB">
          <w:rPr>
            <w:rFonts w:ascii="Arial" w:hAnsi="Arial"/>
            <w:noProof/>
            <w:szCs w:val="24"/>
          </w:rPr>
          <w:t>, 855-866. doi: 10.1016/j.cell.2016.06.046</w:t>
        </w:r>
      </w:ins>
    </w:p>
    <w:p w14:paraId="1DE54B0B"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 xml:space="preserve">Kang, K., Panzano, V.C., Chang, E.C., Ni, L., Dainis, A.M., Jenkins, A.M., Regna, K., Muskavitch, M.A., and Garrity, P.A. (2012). Modulation of TRPA1 thermal sensitivity enables sensory discrimination in </w:t>
      </w:r>
      <w:r w:rsidRPr="0083569D">
        <w:rPr>
          <w:rFonts w:ascii="Arial" w:hAnsi="Arial"/>
          <w:i/>
          <w:rPrChange w:id="218" w:author="Paul Garrity" w:date="2016-09-16T09:04:00Z">
            <w:rPr>
              <w:rFonts w:ascii="Arial" w:hAnsi="Arial"/>
              <w:noProof/>
              <w:szCs w:val="24"/>
            </w:rPr>
          </w:rPrChange>
        </w:rPr>
        <w:t>Drosophila</w:t>
      </w:r>
      <w:r w:rsidRPr="00BE49F1">
        <w:rPr>
          <w:rFonts w:ascii="Arial" w:hAnsi="Arial"/>
          <w:noProof/>
          <w:szCs w:val="24"/>
        </w:rPr>
        <w:t>. Nature</w:t>
      </w:r>
      <w:r w:rsidRPr="00BE49F1">
        <w:rPr>
          <w:rFonts w:ascii="Arial" w:hAnsi="Arial"/>
          <w:i/>
          <w:noProof/>
          <w:szCs w:val="24"/>
        </w:rPr>
        <w:t xml:space="preserve"> 481</w:t>
      </w:r>
      <w:r w:rsidRPr="00BE49F1">
        <w:rPr>
          <w:rFonts w:ascii="Arial" w:hAnsi="Arial"/>
          <w:noProof/>
          <w:szCs w:val="24"/>
        </w:rPr>
        <w:t>, 76-80. doi: 10.1038/nature10715</w:t>
      </w:r>
    </w:p>
    <w:p w14:paraId="7420E774"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 xml:space="preserve">Klein, M., Afonso, B., Vonner, A.J., Hernandez-Nunez, L., Berck, M., Tabone, C.J., Kane, E.A., Pieribone, V.A., Nitabach, M.N., Cardona, A., Zlatic, M., Sprecher, S.G., Gershow, M., Garrity, P.A., and Samuel, A.D. (2015). Sensory determinants of behavioral dynamics in </w:t>
      </w:r>
      <w:r w:rsidRPr="0083569D">
        <w:rPr>
          <w:rFonts w:ascii="Arial" w:hAnsi="Arial"/>
          <w:i/>
          <w:rPrChange w:id="219" w:author="Paul Garrity" w:date="2016-09-16T09:04:00Z">
            <w:rPr>
              <w:rFonts w:ascii="Arial" w:hAnsi="Arial"/>
              <w:noProof/>
              <w:szCs w:val="24"/>
            </w:rPr>
          </w:rPrChange>
        </w:rPr>
        <w:t>Drosophila</w:t>
      </w:r>
      <w:r w:rsidRPr="00BE49F1">
        <w:rPr>
          <w:rFonts w:ascii="Arial" w:hAnsi="Arial"/>
          <w:noProof/>
          <w:szCs w:val="24"/>
        </w:rPr>
        <w:t xml:space="preserve"> thermotaxis. Proceedings of the National Academy of Sciences of the United States of America</w:t>
      </w:r>
      <w:r w:rsidRPr="00BE49F1">
        <w:rPr>
          <w:rFonts w:ascii="Arial" w:hAnsi="Arial"/>
          <w:i/>
          <w:noProof/>
          <w:szCs w:val="24"/>
        </w:rPr>
        <w:t xml:space="preserve"> 112</w:t>
      </w:r>
      <w:r w:rsidRPr="00BE49F1">
        <w:rPr>
          <w:rFonts w:ascii="Arial" w:hAnsi="Arial"/>
          <w:noProof/>
          <w:szCs w:val="24"/>
        </w:rPr>
        <w:t>, E220-229. doi: 10.1073/pnas.1416212112</w:t>
      </w:r>
    </w:p>
    <w:p w14:paraId="32C26E05"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 xml:space="preserve">Koh, T.W., He, Z., Gorur-Shandilya, S., Menuz, K., Larter, N.K., Stewart, S., and Carlson, J.R. (2014). The </w:t>
      </w:r>
      <w:r w:rsidRPr="0083569D">
        <w:rPr>
          <w:rFonts w:ascii="Arial" w:hAnsi="Arial"/>
          <w:i/>
          <w:rPrChange w:id="220" w:author="Paul Garrity" w:date="2016-09-16T09:04:00Z">
            <w:rPr>
              <w:rFonts w:ascii="Arial" w:hAnsi="Arial"/>
              <w:noProof/>
              <w:szCs w:val="24"/>
            </w:rPr>
          </w:rPrChange>
        </w:rPr>
        <w:t>Drosophila</w:t>
      </w:r>
      <w:r w:rsidRPr="00BE49F1">
        <w:rPr>
          <w:rFonts w:ascii="Arial" w:hAnsi="Arial"/>
          <w:noProof/>
          <w:szCs w:val="24"/>
        </w:rPr>
        <w:t xml:space="preserve"> IR20a clade of ionotropic receptors are candidate taste and pheromone receptors. Neuron</w:t>
      </w:r>
      <w:r w:rsidRPr="00BE49F1">
        <w:rPr>
          <w:rFonts w:ascii="Arial" w:hAnsi="Arial"/>
          <w:i/>
          <w:noProof/>
          <w:szCs w:val="24"/>
        </w:rPr>
        <w:t xml:space="preserve"> 83</w:t>
      </w:r>
      <w:r w:rsidRPr="00BE49F1">
        <w:rPr>
          <w:rFonts w:ascii="Arial" w:hAnsi="Arial"/>
          <w:noProof/>
          <w:szCs w:val="24"/>
        </w:rPr>
        <w:t>, 850-865. doi: 10.1016/j.neuron.2014.07.012</w:t>
      </w:r>
    </w:p>
    <w:p w14:paraId="2D1113E4" w14:textId="77777777" w:rsidR="00E324B6" w:rsidRPr="00A16DAB" w:rsidRDefault="00E324B6" w:rsidP="00E324B6">
      <w:pPr>
        <w:pStyle w:val="EndNoteBibliography"/>
        <w:spacing w:after="240"/>
        <w:rPr>
          <w:ins w:id="221" w:author="Paul Garrity" w:date="2016-09-16T09:04:00Z"/>
          <w:rFonts w:ascii="Arial" w:hAnsi="Arial"/>
          <w:noProof/>
          <w:szCs w:val="24"/>
        </w:rPr>
      </w:pPr>
      <w:ins w:id="222" w:author="Paul Garrity" w:date="2016-09-16T09:04:00Z">
        <w:r w:rsidRPr="00A16DAB">
          <w:rPr>
            <w:rFonts w:ascii="Arial" w:hAnsi="Arial"/>
            <w:noProof/>
            <w:szCs w:val="24"/>
          </w:rPr>
          <w:lastRenderedPageBreak/>
          <w:t>Kwon, Y., Shen, W.L., Shim, H.S., and Montell, C. (2010). Fine thermotactic discrimination between the optimal and slightly cooler temperatures via a TRPV channel in chordotonal neurons. J Neurosci</w:t>
        </w:r>
        <w:r w:rsidRPr="00A16DAB">
          <w:rPr>
            <w:rFonts w:ascii="Arial" w:hAnsi="Arial"/>
            <w:i/>
            <w:noProof/>
            <w:szCs w:val="24"/>
          </w:rPr>
          <w:t xml:space="preserve"> 30</w:t>
        </w:r>
        <w:r w:rsidRPr="00A16DAB">
          <w:rPr>
            <w:rFonts w:ascii="Arial" w:hAnsi="Arial"/>
            <w:noProof/>
            <w:szCs w:val="24"/>
          </w:rPr>
          <w:t>, 10465-10471. doi: 10.1523/JNEUROSCI.1631-10.2010</w:t>
        </w:r>
      </w:ins>
    </w:p>
    <w:p w14:paraId="205D9EAE" w14:textId="4B01F792"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 xml:space="preserve">Liu, L., Li, Y., Wang, R., Yin, C., Dong, Q., Hing, H., Kim, C., and Welsh, M.J. (2007). </w:t>
      </w:r>
      <w:r w:rsidRPr="0083569D">
        <w:rPr>
          <w:rFonts w:ascii="Arial" w:hAnsi="Arial"/>
          <w:i/>
          <w:rPrChange w:id="223" w:author="Paul Garrity" w:date="2016-09-16T09:04:00Z">
            <w:rPr>
              <w:rFonts w:ascii="Arial" w:hAnsi="Arial"/>
              <w:noProof/>
              <w:szCs w:val="24"/>
            </w:rPr>
          </w:rPrChange>
        </w:rPr>
        <w:t>Drosophila</w:t>
      </w:r>
      <w:r w:rsidRPr="00BE49F1">
        <w:rPr>
          <w:rFonts w:ascii="Arial" w:hAnsi="Arial"/>
          <w:noProof/>
          <w:szCs w:val="24"/>
        </w:rPr>
        <w:t xml:space="preserve"> hygrosensation requires the TRP channels water witch and nanchung. Nature</w:t>
      </w:r>
      <w:r w:rsidRPr="00BE49F1">
        <w:rPr>
          <w:rFonts w:ascii="Arial" w:hAnsi="Arial"/>
          <w:i/>
          <w:noProof/>
          <w:szCs w:val="24"/>
        </w:rPr>
        <w:t xml:space="preserve"> 450</w:t>
      </w:r>
      <w:r w:rsidRPr="00BE49F1">
        <w:rPr>
          <w:rFonts w:ascii="Arial" w:hAnsi="Arial"/>
          <w:noProof/>
          <w:szCs w:val="24"/>
        </w:rPr>
        <w:t xml:space="preserve">, 294-298. </w:t>
      </w:r>
      <w:del w:id="224" w:author="Paul Garrity" w:date="2016-09-16T09:04:00Z">
        <w:r w:rsidR="00CB7176">
          <w:rPr>
            <w:rFonts w:ascii="Arial" w:hAnsi="Arial"/>
            <w:noProof/>
            <w:szCs w:val="24"/>
          </w:rPr>
          <w:delText xml:space="preserve"> </w:delText>
        </w:r>
        <w:r w:rsidRPr="00BE49F1">
          <w:rPr>
            <w:rFonts w:ascii="Arial" w:hAnsi="Arial"/>
            <w:noProof/>
            <w:szCs w:val="24"/>
          </w:rPr>
          <w:delText xml:space="preserve"> </w:delText>
        </w:r>
      </w:del>
    </w:p>
    <w:p w14:paraId="0013088E"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 xml:space="preserve">Mao, C.X., Xiong, Y., Xiong, Z., Wang, Q., Zhang, Y.Q., and Jin, S. (2014). Microtubule-severing protein Katanin regulates neuromuscular junction development and dendritic elaboration in </w:t>
      </w:r>
      <w:r w:rsidRPr="0083569D">
        <w:rPr>
          <w:rFonts w:ascii="Arial" w:hAnsi="Arial"/>
          <w:i/>
          <w:rPrChange w:id="225" w:author="Paul Garrity" w:date="2016-09-16T09:04:00Z">
            <w:rPr>
              <w:rFonts w:ascii="Arial" w:hAnsi="Arial"/>
              <w:noProof/>
              <w:szCs w:val="24"/>
            </w:rPr>
          </w:rPrChange>
        </w:rPr>
        <w:t>Drosophila</w:t>
      </w:r>
      <w:r w:rsidRPr="00BE49F1">
        <w:rPr>
          <w:rFonts w:ascii="Arial" w:hAnsi="Arial"/>
          <w:noProof/>
          <w:szCs w:val="24"/>
        </w:rPr>
        <w:t>. Development</w:t>
      </w:r>
      <w:r w:rsidRPr="00BE49F1">
        <w:rPr>
          <w:rFonts w:ascii="Arial" w:hAnsi="Arial"/>
          <w:i/>
          <w:noProof/>
          <w:szCs w:val="24"/>
        </w:rPr>
        <w:t xml:space="preserve"> 141</w:t>
      </w:r>
      <w:r w:rsidRPr="00BE49F1">
        <w:rPr>
          <w:rFonts w:ascii="Arial" w:hAnsi="Arial"/>
          <w:noProof/>
          <w:szCs w:val="24"/>
        </w:rPr>
        <w:t>, 1064-1074. doi: 10.1242/dev.097774</w:t>
      </w:r>
    </w:p>
    <w:p w14:paraId="39A1189A"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 xml:space="preserve">Ni, L., Bronk, P., Chang, E.C., Lowell, A.M., Flam, J.O., Panzano, V.C., Theobald, D.L., Griffith, L.C., and Garrity, P.A. (2013). A gustatory receptor paralogue controls rapid warmth avoidance in </w:t>
      </w:r>
      <w:r w:rsidRPr="0083569D">
        <w:rPr>
          <w:rFonts w:ascii="Arial" w:hAnsi="Arial"/>
          <w:i/>
          <w:rPrChange w:id="226" w:author="Paul Garrity" w:date="2016-09-16T09:04:00Z">
            <w:rPr>
              <w:rFonts w:ascii="Arial" w:hAnsi="Arial"/>
              <w:noProof/>
              <w:szCs w:val="24"/>
            </w:rPr>
          </w:rPrChange>
        </w:rPr>
        <w:t>Drosophila</w:t>
      </w:r>
      <w:r w:rsidRPr="00BE49F1">
        <w:rPr>
          <w:rFonts w:ascii="Arial" w:hAnsi="Arial"/>
          <w:noProof/>
          <w:szCs w:val="24"/>
        </w:rPr>
        <w:t>. Nature</w:t>
      </w:r>
      <w:r w:rsidRPr="00BE49F1">
        <w:rPr>
          <w:rFonts w:ascii="Arial" w:hAnsi="Arial"/>
          <w:i/>
          <w:noProof/>
          <w:szCs w:val="24"/>
        </w:rPr>
        <w:t xml:space="preserve"> 500</w:t>
      </w:r>
      <w:r w:rsidRPr="00BE49F1">
        <w:rPr>
          <w:rFonts w:ascii="Arial" w:hAnsi="Arial"/>
          <w:noProof/>
          <w:szCs w:val="24"/>
        </w:rPr>
        <w:t>, 580-584. doi: 10.1038/nature12390</w:t>
      </w:r>
    </w:p>
    <w:p w14:paraId="076D8FF9" w14:textId="7EE210EE"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 xml:space="preserve">Ni, L., Klein, M., Svec, K.V., Budelli, G., Chang, E.C., Ferrer, A.J., Benton, R., Samuel, A.D.T., and Garrity, P.A. (2016). The Ionotropic Receptors IR21a and IR25a mediate cool sensing in </w:t>
      </w:r>
      <w:r w:rsidRPr="00BE49F1">
        <w:rPr>
          <w:rFonts w:ascii="Arial" w:hAnsi="Arial"/>
          <w:i/>
          <w:noProof/>
          <w:szCs w:val="24"/>
        </w:rPr>
        <w:t>Drosophila</w:t>
      </w:r>
      <w:r w:rsidRPr="00BE49F1">
        <w:rPr>
          <w:rFonts w:ascii="Arial" w:hAnsi="Arial"/>
          <w:noProof/>
          <w:szCs w:val="24"/>
        </w:rPr>
        <w:t>. eLife</w:t>
      </w:r>
      <w:r w:rsidRPr="00BE49F1">
        <w:rPr>
          <w:rFonts w:ascii="Arial" w:hAnsi="Arial"/>
          <w:i/>
          <w:noProof/>
          <w:szCs w:val="24"/>
        </w:rPr>
        <w:t xml:space="preserve"> 5</w:t>
      </w:r>
      <w:r w:rsidRPr="00BE49F1">
        <w:rPr>
          <w:rFonts w:ascii="Arial" w:hAnsi="Arial"/>
          <w:noProof/>
          <w:szCs w:val="24"/>
        </w:rPr>
        <w:t xml:space="preserve">, e13254. doi: </w:t>
      </w:r>
      <w:r w:rsidR="0012199C">
        <w:fldChar w:fldCharType="begin"/>
      </w:r>
      <w:r w:rsidR="0012199C">
        <w:instrText xml:space="preserve"> HYPERLINK "http://dx.doi.org/10.7554/eLife.13254.001" </w:instrText>
      </w:r>
      <w:r w:rsidR="0012199C">
        <w:fldChar w:fldCharType="separate"/>
      </w:r>
      <w:r w:rsidRPr="0083569D">
        <w:rPr>
          <w:rStyle w:val="Hyperlink"/>
          <w:rFonts w:ascii="Arial" w:hAnsi="Arial"/>
          <w:color w:val="auto"/>
          <w:u w:val="none"/>
          <w:rPrChange w:id="227" w:author="Paul Garrity" w:date="2016-09-16T09:04:00Z">
            <w:rPr>
              <w:rStyle w:val="Hyperlink"/>
              <w:rFonts w:ascii="Arial" w:hAnsi="Arial"/>
              <w:noProof/>
              <w:szCs w:val="24"/>
            </w:rPr>
          </w:rPrChange>
        </w:rPr>
        <w:t>http://dx.doi.org/10.7554/eLife.13254.001</w:t>
      </w:r>
      <w:r w:rsidR="0012199C">
        <w:rPr>
          <w:rStyle w:val="Hyperlink"/>
          <w:rFonts w:ascii="Arial" w:hAnsi="Arial"/>
          <w:color w:val="auto"/>
          <w:u w:val="none"/>
          <w:rPrChange w:id="228" w:author="Paul Garrity" w:date="2016-09-16T09:04:00Z">
            <w:rPr>
              <w:rStyle w:val="Hyperlink"/>
              <w:rFonts w:ascii="Arial" w:hAnsi="Arial"/>
              <w:noProof/>
              <w:szCs w:val="24"/>
            </w:rPr>
          </w:rPrChange>
        </w:rPr>
        <w:fldChar w:fldCharType="end"/>
      </w:r>
    </w:p>
    <w:p w14:paraId="6AFF7C51"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Olanga, E.A., Okal, M.N., Mbadi, P.A., Kokwaro, E.D., and Mukabana, W.R. (2010). Attraction of Anopheles gambiae to odour baits augmented with heat and moisture. Malaria journal</w:t>
      </w:r>
      <w:r w:rsidRPr="00BE49F1">
        <w:rPr>
          <w:rFonts w:ascii="Arial" w:hAnsi="Arial"/>
          <w:i/>
          <w:noProof/>
          <w:szCs w:val="24"/>
        </w:rPr>
        <w:t xml:space="preserve"> 9</w:t>
      </w:r>
      <w:r w:rsidRPr="00BE49F1">
        <w:rPr>
          <w:rFonts w:ascii="Arial" w:hAnsi="Arial"/>
          <w:noProof/>
          <w:szCs w:val="24"/>
        </w:rPr>
        <w:t>, 6. doi: 10.1186/1475-2875-9-6</w:t>
      </w:r>
    </w:p>
    <w:p w14:paraId="13286016" w14:textId="6249588B"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lastRenderedPageBreak/>
        <w:t xml:space="preserve">Perttunen, V., and Salmi, H. (1956). The responses of </w:t>
      </w:r>
      <w:ins w:id="229" w:author="Paul Garrity" w:date="2016-09-16T09:04:00Z">
        <w:r w:rsidR="0083569D" w:rsidRPr="0083569D">
          <w:rPr>
            <w:rFonts w:ascii="Arial" w:hAnsi="Arial"/>
            <w:i/>
            <w:noProof/>
            <w:szCs w:val="24"/>
          </w:rPr>
          <w:t>Drosophila</w:t>
        </w:r>
      </w:ins>
      <w:del w:id="230" w:author="Paul Garrity" w:date="2016-09-16T09:04:00Z">
        <w:r w:rsidRPr="00BE49F1">
          <w:rPr>
            <w:rFonts w:ascii="Arial" w:hAnsi="Arial"/>
            <w:noProof/>
            <w:szCs w:val="24"/>
          </w:rPr>
          <w:delText>Drosphila</w:delText>
        </w:r>
      </w:del>
      <w:r w:rsidRPr="00BE49F1">
        <w:rPr>
          <w:rFonts w:ascii="Arial" w:hAnsi="Arial"/>
          <w:noProof/>
          <w:szCs w:val="24"/>
        </w:rPr>
        <w:t xml:space="preserve"> </w:t>
      </w:r>
      <w:r w:rsidRPr="0083569D">
        <w:rPr>
          <w:rFonts w:ascii="Arial" w:hAnsi="Arial"/>
          <w:i/>
          <w:rPrChange w:id="231" w:author="Paul Garrity" w:date="2016-09-16T09:04:00Z">
            <w:rPr>
              <w:rFonts w:ascii="Arial" w:hAnsi="Arial"/>
              <w:noProof/>
              <w:szCs w:val="24"/>
            </w:rPr>
          </w:rPrChange>
        </w:rPr>
        <w:t>melanogaster</w:t>
      </w:r>
      <w:r w:rsidRPr="00BE49F1">
        <w:rPr>
          <w:rFonts w:ascii="Arial" w:hAnsi="Arial"/>
          <w:noProof/>
          <w:szCs w:val="24"/>
        </w:rPr>
        <w:t xml:space="preserve"> Dipt. Drosophilidae to the relative humidity of the air. Suomen hyonteistieteellinen aikakauskirja: Annales entomologici Fennici</w:t>
      </w:r>
      <w:r w:rsidRPr="00BE49F1">
        <w:rPr>
          <w:rFonts w:ascii="Arial" w:hAnsi="Arial"/>
          <w:i/>
          <w:noProof/>
          <w:szCs w:val="24"/>
        </w:rPr>
        <w:t xml:space="preserve"> 22</w:t>
      </w:r>
      <w:r w:rsidRPr="00BE49F1">
        <w:rPr>
          <w:rFonts w:ascii="Arial" w:hAnsi="Arial"/>
          <w:noProof/>
          <w:szCs w:val="24"/>
        </w:rPr>
        <w:t xml:space="preserve">, 36-45. </w:t>
      </w:r>
      <w:del w:id="232" w:author="Paul Garrity" w:date="2016-09-16T09:04:00Z">
        <w:r w:rsidR="00CB7176">
          <w:rPr>
            <w:rFonts w:ascii="Arial" w:hAnsi="Arial"/>
            <w:noProof/>
            <w:szCs w:val="24"/>
          </w:rPr>
          <w:delText xml:space="preserve"> </w:delText>
        </w:r>
        <w:r w:rsidRPr="00BE49F1">
          <w:rPr>
            <w:rFonts w:ascii="Arial" w:hAnsi="Arial"/>
            <w:noProof/>
            <w:szCs w:val="24"/>
          </w:rPr>
          <w:delText xml:space="preserve"> </w:delText>
        </w:r>
      </w:del>
    </w:p>
    <w:p w14:paraId="4B727836" w14:textId="0530F018"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 xml:space="preserve">Perttunen, V., and Syrjamaki, J. (1958). The effect of antennaectomy on the humidity reactions of </w:t>
      </w:r>
      <w:r w:rsidRPr="0083569D">
        <w:rPr>
          <w:rFonts w:ascii="Arial" w:hAnsi="Arial"/>
          <w:i/>
          <w:rPrChange w:id="233" w:author="Paul Garrity" w:date="2016-09-16T09:04:00Z">
            <w:rPr>
              <w:rFonts w:ascii="Arial" w:hAnsi="Arial"/>
              <w:noProof/>
              <w:szCs w:val="24"/>
            </w:rPr>
          </w:rPrChange>
        </w:rPr>
        <w:t>Drosophila</w:t>
      </w:r>
      <w:r w:rsidRPr="00BE49F1">
        <w:rPr>
          <w:rFonts w:ascii="Arial" w:hAnsi="Arial"/>
          <w:noProof/>
          <w:szCs w:val="24"/>
        </w:rPr>
        <w:t xml:space="preserve"> </w:t>
      </w:r>
      <w:r w:rsidRPr="0083569D">
        <w:rPr>
          <w:rFonts w:ascii="Arial" w:hAnsi="Arial"/>
          <w:i/>
          <w:rPrChange w:id="234" w:author="Paul Garrity" w:date="2016-09-16T09:04:00Z">
            <w:rPr>
              <w:rFonts w:ascii="Arial" w:hAnsi="Arial"/>
              <w:noProof/>
              <w:szCs w:val="24"/>
            </w:rPr>
          </w:rPrChange>
        </w:rPr>
        <w:t>melanogaster</w:t>
      </w:r>
      <w:r w:rsidRPr="00BE49F1">
        <w:rPr>
          <w:rFonts w:ascii="Arial" w:hAnsi="Arial"/>
          <w:noProof/>
          <w:szCs w:val="24"/>
        </w:rPr>
        <w:t>. Suomen hyonteistieteellinen aikakauskirja: Annales entomologici Fennici</w:t>
      </w:r>
      <w:r w:rsidRPr="00BE49F1">
        <w:rPr>
          <w:rFonts w:ascii="Arial" w:hAnsi="Arial"/>
          <w:i/>
          <w:noProof/>
          <w:szCs w:val="24"/>
        </w:rPr>
        <w:t xml:space="preserve"> 24</w:t>
      </w:r>
      <w:r w:rsidRPr="00BE49F1">
        <w:rPr>
          <w:rFonts w:ascii="Arial" w:hAnsi="Arial"/>
          <w:noProof/>
          <w:szCs w:val="24"/>
        </w:rPr>
        <w:t xml:space="preserve">, 78-83. </w:t>
      </w:r>
      <w:del w:id="235" w:author="Paul Garrity" w:date="2016-09-16T09:04:00Z">
        <w:r w:rsidR="00CB7176">
          <w:rPr>
            <w:rFonts w:ascii="Arial" w:hAnsi="Arial"/>
            <w:noProof/>
            <w:szCs w:val="24"/>
          </w:rPr>
          <w:delText xml:space="preserve"> </w:delText>
        </w:r>
        <w:r w:rsidRPr="00BE49F1">
          <w:rPr>
            <w:rFonts w:ascii="Arial" w:hAnsi="Arial"/>
            <w:noProof/>
            <w:szCs w:val="24"/>
          </w:rPr>
          <w:delText xml:space="preserve"> </w:delText>
        </w:r>
      </w:del>
    </w:p>
    <w:p w14:paraId="06EA824E"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 xml:space="preserve">Pfeiffer, B.D., Truman, J.W., and Rubin, G.M. (2012). Using translational enhancers to increase transgene expression in </w:t>
      </w:r>
      <w:r w:rsidRPr="0083569D">
        <w:rPr>
          <w:rFonts w:ascii="Arial" w:hAnsi="Arial"/>
          <w:i/>
          <w:rPrChange w:id="236" w:author="Paul Garrity" w:date="2016-09-16T09:04:00Z">
            <w:rPr>
              <w:rFonts w:ascii="Arial" w:hAnsi="Arial"/>
              <w:noProof/>
              <w:szCs w:val="24"/>
            </w:rPr>
          </w:rPrChange>
        </w:rPr>
        <w:t>Drosophila</w:t>
      </w:r>
      <w:r w:rsidRPr="00BE49F1">
        <w:rPr>
          <w:rFonts w:ascii="Arial" w:hAnsi="Arial"/>
          <w:noProof/>
          <w:szCs w:val="24"/>
        </w:rPr>
        <w:t>. Proceedings of the National Academy of Sciences of the United States of America</w:t>
      </w:r>
      <w:r w:rsidRPr="00BE49F1">
        <w:rPr>
          <w:rFonts w:ascii="Arial" w:hAnsi="Arial"/>
          <w:i/>
          <w:noProof/>
          <w:szCs w:val="24"/>
        </w:rPr>
        <w:t xml:space="preserve"> 109</w:t>
      </w:r>
      <w:r w:rsidRPr="00BE49F1">
        <w:rPr>
          <w:rFonts w:ascii="Arial" w:hAnsi="Arial"/>
          <w:noProof/>
          <w:szCs w:val="24"/>
        </w:rPr>
        <w:t>, 6626-6631. doi: 10.1073/pnas.1204520109</w:t>
      </w:r>
    </w:p>
    <w:p w14:paraId="6B31744F"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 xml:space="preserve">Port, F., Chen, H.M., Lee, T., and Bullock, S.L. (2014). Optimized CRISPR/Cas tools for efficient germline and somatic genome engineering in </w:t>
      </w:r>
      <w:r w:rsidRPr="0083569D">
        <w:rPr>
          <w:rFonts w:ascii="Arial" w:hAnsi="Arial"/>
          <w:i/>
          <w:rPrChange w:id="237" w:author="Paul Garrity" w:date="2016-09-16T09:04:00Z">
            <w:rPr>
              <w:rFonts w:ascii="Arial" w:hAnsi="Arial"/>
              <w:noProof/>
              <w:szCs w:val="24"/>
            </w:rPr>
          </w:rPrChange>
        </w:rPr>
        <w:t>Drosophila</w:t>
      </w:r>
      <w:r w:rsidRPr="00BE49F1">
        <w:rPr>
          <w:rFonts w:ascii="Arial" w:hAnsi="Arial"/>
          <w:noProof/>
          <w:szCs w:val="24"/>
        </w:rPr>
        <w:t>. Proceedings of the National Academy of Sciences of the United States of America</w:t>
      </w:r>
      <w:r w:rsidRPr="00BE49F1">
        <w:rPr>
          <w:rFonts w:ascii="Arial" w:hAnsi="Arial"/>
          <w:i/>
          <w:noProof/>
          <w:szCs w:val="24"/>
        </w:rPr>
        <w:t xml:space="preserve"> 111</w:t>
      </w:r>
      <w:r w:rsidRPr="00BE49F1">
        <w:rPr>
          <w:rFonts w:ascii="Arial" w:hAnsi="Arial"/>
          <w:noProof/>
          <w:szCs w:val="24"/>
        </w:rPr>
        <w:t>, E2967-2976. doi: 10.1073/pnas.1405500111</w:t>
      </w:r>
    </w:p>
    <w:p w14:paraId="5430D435"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Russell, J., Vidal-Gadea, A.G., Makay, A., Lanam, C., and Pierce-Shimomura, J.T. (2014). Humidity sensation requires both mechanosensory and thermosensory pathways in Caenorhabditis elegans. Proceedings of the National Academy of Sciences of the United States of America</w:t>
      </w:r>
      <w:r w:rsidRPr="00BE49F1">
        <w:rPr>
          <w:rFonts w:ascii="Arial" w:hAnsi="Arial"/>
          <w:i/>
          <w:noProof/>
          <w:szCs w:val="24"/>
        </w:rPr>
        <w:t xml:space="preserve"> 111</w:t>
      </w:r>
      <w:r w:rsidRPr="00BE49F1">
        <w:rPr>
          <w:rFonts w:ascii="Arial" w:hAnsi="Arial"/>
          <w:noProof/>
          <w:szCs w:val="24"/>
        </w:rPr>
        <w:t>, 8269-8274. doi: 10.1073/pnas.1322512111</w:t>
      </w:r>
    </w:p>
    <w:p w14:paraId="05E51B52"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 xml:space="preserve">Rytz, R., Croset, V., and Benton, R. (2013). Ionotropic receptors (IRs): chemosensory ionotropic glutamate receptors in </w:t>
      </w:r>
      <w:r w:rsidRPr="0083569D">
        <w:rPr>
          <w:rFonts w:ascii="Arial" w:hAnsi="Arial"/>
          <w:i/>
          <w:rPrChange w:id="238" w:author="Paul Garrity" w:date="2016-09-16T09:04:00Z">
            <w:rPr>
              <w:rFonts w:ascii="Arial" w:hAnsi="Arial"/>
              <w:noProof/>
              <w:szCs w:val="24"/>
            </w:rPr>
          </w:rPrChange>
        </w:rPr>
        <w:t>Drosophila</w:t>
      </w:r>
      <w:r w:rsidRPr="00BE49F1">
        <w:rPr>
          <w:rFonts w:ascii="Arial" w:hAnsi="Arial"/>
          <w:noProof/>
          <w:szCs w:val="24"/>
        </w:rPr>
        <w:t xml:space="preserve"> and beyond. Insect biochemistry and molecular biology</w:t>
      </w:r>
      <w:r w:rsidRPr="00BE49F1">
        <w:rPr>
          <w:rFonts w:ascii="Arial" w:hAnsi="Arial"/>
          <w:i/>
          <w:noProof/>
          <w:szCs w:val="24"/>
        </w:rPr>
        <w:t xml:space="preserve"> 43</w:t>
      </w:r>
      <w:r w:rsidRPr="00BE49F1">
        <w:rPr>
          <w:rFonts w:ascii="Arial" w:hAnsi="Arial"/>
          <w:noProof/>
          <w:szCs w:val="24"/>
        </w:rPr>
        <w:t>, 888-897. doi: 10.1016/j.ibmb.2013.02.007</w:t>
      </w:r>
    </w:p>
    <w:p w14:paraId="10C9DE10"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lastRenderedPageBreak/>
        <w:t xml:space="preserve">Saina, M., and Benton, R. (2013). Visualizing olfactory receptor expression and localization in </w:t>
      </w:r>
      <w:r w:rsidRPr="0083569D">
        <w:rPr>
          <w:rFonts w:ascii="Arial" w:hAnsi="Arial"/>
          <w:i/>
          <w:rPrChange w:id="239" w:author="Paul Garrity" w:date="2016-09-16T09:04:00Z">
            <w:rPr>
              <w:rFonts w:ascii="Arial" w:hAnsi="Arial"/>
              <w:noProof/>
              <w:szCs w:val="24"/>
            </w:rPr>
          </w:rPrChange>
        </w:rPr>
        <w:t>Drosophila</w:t>
      </w:r>
      <w:r w:rsidRPr="00BE49F1">
        <w:rPr>
          <w:rFonts w:ascii="Arial" w:hAnsi="Arial"/>
          <w:noProof/>
          <w:szCs w:val="24"/>
        </w:rPr>
        <w:t>. Methods in molecular biology</w:t>
      </w:r>
      <w:r w:rsidRPr="00BE49F1">
        <w:rPr>
          <w:rFonts w:ascii="Arial" w:hAnsi="Arial"/>
          <w:i/>
          <w:noProof/>
          <w:szCs w:val="24"/>
        </w:rPr>
        <w:t xml:space="preserve"> 1003</w:t>
      </w:r>
      <w:r w:rsidRPr="00BE49F1">
        <w:rPr>
          <w:rFonts w:ascii="Arial" w:hAnsi="Arial"/>
          <w:noProof/>
          <w:szCs w:val="24"/>
        </w:rPr>
        <w:t>, 211-228. doi: 10.1007/978-1-62703-377-0_16</w:t>
      </w:r>
    </w:p>
    <w:p w14:paraId="2F2150D0" w14:textId="7038190F"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 xml:space="preserve">Sayeed, O., and Benzer, S. (1996). Behavioral genetics of thermosensation and hygrosensation in </w:t>
      </w:r>
      <w:r w:rsidRPr="0083569D">
        <w:rPr>
          <w:rFonts w:ascii="Arial" w:hAnsi="Arial"/>
          <w:i/>
          <w:rPrChange w:id="240" w:author="Paul Garrity" w:date="2016-09-16T09:04:00Z">
            <w:rPr>
              <w:rFonts w:ascii="Arial" w:hAnsi="Arial"/>
              <w:noProof/>
              <w:szCs w:val="24"/>
            </w:rPr>
          </w:rPrChange>
        </w:rPr>
        <w:t>Drosophila</w:t>
      </w:r>
      <w:r w:rsidRPr="00BE49F1">
        <w:rPr>
          <w:rFonts w:ascii="Arial" w:hAnsi="Arial"/>
          <w:noProof/>
          <w:szCs w:val="24"/>
        </w:rPr>
        <w:t>. Proceedings of the National Academy of Sciences of the United States of America</w:t>
      </w:r>
      <w:r w:rsidRPr="00BE49F1">
        <w:rPr>
          <w:rFonts w:ascii="Arial" w:hAnsi="Arial"/>
          <w:i/>
          <w:noProof/>
          <w:szCs w:val="24"/>
        </w:rPr>
        <w:t xml:space="preserve"> 93</w:t>
      </w:r>
      <w:r w:rsidRPr="00BE49F1">
        <w:rPr>
          <w:rFonts w:ascii="Arial" w:hAnsi="Arial"/>
          <w:noProof/>
          <w:szCs w:val="24"/>
        </w:rPr>
        <w:t xml:space="preserve">, 6079-6084. </w:t>
      </w:r>
      <w:del w:id="241" w:author="Paul Garrity" w:date="2016-09-16T09:04:00Z">
        <w:r w:rsidR="00CB7176">
          <w:rPr>
            <w:rFonts w:ascii="Arial" w:hAnsi="Arial"/>
            <w:noProof/>
            <w:szCs w:val="24"/>
          </w:rPr>
          <w:delText xml:space="preserve"> </w:delText>
        </w:r>
        <w:r w:rsidRPr="00BE49F1">
          <w:rPr>
            <w:rFonts w:ascii="Arial" w:hAnsi="Arial"/>
            <w:noProof/>
            <w:szCs w:val="24"/>
          </w:rPr>
          <w:delText xml:space="preserve"> </w:delText>
        </w:r>
      </w:del>
    </w:p>
    <w:p w14:paraId="60026CD2" w14:textId="64EB3F1A"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 xml:space="preserve">Shanbhag, S.R., Singh, K., and Singh, R.N. (1995). Fine structure and primary sensory projections of sensilla located in the sacculus of the antenna of </w:t>
      </w:r>
      <w:r w:rsidRPr="0083569D">
        <w:rPr>
          <w:rFonts w:ascii="Arial" w:hAnsi="Arial"/>
          <w:i/>
          <w:rPrChange w:id="242" w:author="Paul Garrity" w:date="2016-09-16T09:04:00Z">
            <w:rPr>
              <w:rFonts w:ascii="Arial" w:hAnsi="Arial"/>
              <w:noProof/>
              <w:szCs w:val="24"/>
            </w:rPr>
          </w:rPrChange>
        </w:rPr>
        <w:t>Drosophila</w:t>
      </w:r>
      <w:r w:rsidRPr="00BE49F1">
        <w:rPr>
          <w:rFonts w:ascii="Arial" w:hAnsi="Arial"/>
          <w:noProof/>
          <w:szCs w:val="24"/>
        </w:rPr>
        <w:t xml:space="preserve"> </w:t>
      </w:r>
      <w:r w:rsidRPr="0083569D">
        <w:rPr>
          <w:rFonts w:ascii="Arial" w:hAnsi="Arial"/>
          <w:i/>
          <w:rPrChange w:id="243" w:author="Paul Garrity" w:date="2016-09-16T09:04:00Z">
            <w:rPr>
              <w:rFonts w:ascii="Arial" w:hAnsi="Arial"/>
              <w:noProof/>
              <w:szCs w:val="24"/>
            </w:rPr>
          </w:rPrChange>
        </w:rPr>
        <w:t>melanogaster</w:t>
      </w:r>
      <w:r w:rsidRPr="00BE49F1">
        <w:rPr>
          <w:rFonts w:ascii="Arial" w:hAnsi="Arial"/>
          <w:noProof/>
          <w:szCs w:val="24"/>
        </w:rPr>
        <w:t>. Cell and tissue research</w:t>
      </w:r>
      <w:r w:rsidRPr="00BE49F1">
        <w:rPr>
          <w:rFonts w:ascii="Arial" w:hAnsi="Arial"/>
          <w:i/>
          <w:noProof/>
          <w:szCs w:val="24"/>
        </w:rPr>
        <w:t xml:space="preserve"> 282</w:t>
      </w:r>
      <w:r w:rsidRPr="00BE49F1">
        <w:rPr>
          <w:rFonts w:ascii="Arial" w:hAnsi="Arial"/>
          <w:noProof/>
          <w:szCs w:val="24"/>
        </w:rPr>
        <w:t xml:space="preserve">, 237-249. </w:t>
      </w:r>
      <w:del w:id="244" w:author="Paul Garrity" w:date="2016-09-16T09:04:00Z">
        <w:r w:rsidR="00CB7176">
          <w:rPr>
            <w:rFonts w:ascii="Arial" w:hAnsi="Arial"/>
            <w:noProof/>
            <w:szCs w:val="24"/>
          </w:rPr>
          <w:delText xml:space="preserve"> </w:delText>
        </w:r>
        <w:r w:rsidRPr="00BE49F1">
          <w:rPr>
            <w:rFonts w:ascii="Arial" w:hAnsi="Arial"/>
            <w:noProof/>
            <w:szCs w:val="24"/>
          </w:rPr>
          <w:delText xml:space="preserve"> </w:delText>
        </w:r>
      </w:del>
    </w:p>
    <w:p w14:paraId="79F47038"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 xml:space="preserve">Silbering, A.F., Bell, R., Galizia, C.G., and Benton, R. (2012). Calcium imaging of odor-evoked responses in the </w:t>
      </w:r>
      <w:r w:rsidRPr="0083569D">
        <w:rPr>
          <w:rFonts w:ascii="Arial" w:hAnsi="Arial"/>
          <w:i/>
          <w:rPrChange w:id="245" w:author="Paul Garrity" w:date="2016-09-16T09:04:00Z">
            <w:rPr>
              <w:rFonts w:ascii="Arial" w:hAnsi="Arial"/>
              <w:noProof/>
              <w:szCs w:val="24"/>
            </w:rPr>
          </w:rPrChange>
        </w:rPr>
        <w:t>Drosophila</w:t>
      </w:r>
      <w:r w:rsidRPr="00BE49F1">
        <w:rPr>
          <w:rFonts w:ascii="Arial" w:hAnsi="Arial"/>
          <w:noProof/>
          <w:szCs w:val="24"/>
        </w:rPr>
        <w:t xml:space="preserve"> antennal lobe. Journal of visualized experiments : JoVE. doi: 10.3791/2976</w:t>
      </w:r>
    </w:p>
    <w:p w14:paraId="3EE555BA" w14:textId="5DA26A29"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 xml:space="preserve">Silbering, A.F., Bell, R., Münch, D., Cruchet, S., Gomez-Diaz, C., Laudes, T., Galizia, C.G., and Benton, R. (2016). </w:t>
      </w:r>
      <w:ins w:id="246" w:author="Paul Garrity" w:date="2016-09-16T09:04:00Z">
        <w:r w:rsidR="00E324B6" w:rsidRPr="00A16DAB">
          <w:rPr>
            <w:rFonts w:ascii="Arial" w:hAnsi="Arial"/>
            <w:noProof/>
            <w:szCs w:val="24"/>
          </w:rPr>
          <w:t>I</w:t>
        </w:r>
        <w:r w:rsidR="003643C1">
          <w:rPr>
            <w:rFonts w:ascii="Arial" w:hAnsi="Arial"/>
            <w:noProof/>
            <w:szCs w:val="24"/>
          </w:rPr>
          <w:t>r</w:t>
        </w:r>
        <w:r w:rsidR="00E324B6" w:rsidRPr="00A16DAB">
          <w:rPr>
            <w:rFonts w:ascii="Arial" w:hAnsi="Arial"/>
            <w:noProof/>
            <w:szCs w:val="24"/>
          </w:rPr>
          <w:t>40a</w:t>
        </w:r>
      </w:ins>
      <w:del w:id="247" w:author="Paul Garrity" w:date="2016-09-16T09:04:00Z">
        <w:r w:rsidRPr="00BE49F1">
          <w:rPr>
            <w:rFonts w:ascii="Arial" w:hAnsi="Arial"/>
            <w:noProof/>
            <w:szCs w:val="24"/>
          </w:rPr>
          <w:delText>IR40a</w:delText>
        </w:r>
      </w:del>
      <w:r w:rsidRPr="00BE49F1">
        <w:rPr>
          <w:rFonts w:ascii="Arial" w:hAnsi="Arial"/>
          <w:noProof/>
          <w:szCs w:val="24"/>
        </w:rPr>
        <w:t xml:space="preserve"> neurons are not DEET detectors. Nature</w:t>
      </w:r>
      <w:r w:rsidRPr="00BE49F1">
        <w:rPr>
          <w:rFonts w:ascii="Arial" w:hAnsi="Arial"/>
          <w:i/>
          <w:noProof/>
          <w:szCs w:val="24"/>
        </w:rPr>
        <w:t xml:space="preserve"> </w:t>
      </w:r>
      <w:ins w:id="248" w:author="Paul Garrity" w:date="2016-09-16T09:04:00Z">
        <w:r w:rsidR="00E324B6" w:rsidRPr="00A16DAB">
          <w:rPr>
            <w:rFonts w:ascii="Arial" w:hAnsi="Arial"/>
            <w:i/>
            <w:noProof/>
            <w:szCs w:val="24"/>
          </w:rPr>
          <w:t>534</w:t>
        </w:r>
        <w:r w:rsidR="00E324B6" w:rsidRPr="00A16DAB">
          <w:rPr>
            <w:rFonts w:ascii="Arial" w:hAnsi="Arial"/>
            <w:noProof/>
            <w:szCs w:val="24"/>
          </w:rPr>
          <w:t>, E5-7. doi: 10.1038/nature18321</w:t>
        </w:r>
      </w:ins>
      <w:del w:id="249" w:author="Paul Garrity" w:date="2016-09-16T09:04:00Z">
        <w:r w:rsidRPr="00BE49F1">
          <w:rPr>
            <w:rFonts w:ascii="Arial" w:hAnsi="Arial"/>
            <w:i/>
            <w:noProof/>
            <w:szCs w:val="24"/>
          </w:rPr>
          <w:delText>in press</w:delText>
        </w:r>
        <w:r w:rsidRPr="00BE49F1">
          <w:rPr>
            <w:rFonts w:ascii="Arial" w:hAnsi="Arial"/>
            <w:noProof/>
            <w:szCs w:val="24"/>
          </w:rPr>
          <w:delText xml:space="preserve">. </w:delText>
        </w:r>
        <w:r w:rsidR="00CB7176">
          <w:rPr>
            <w:rFonts w:ascii="Arial" w:hAnsi="Arial"/>
            <w:noProof/>
            <w:szCs w:val="24"/>
          </w:rPr>
          <w:delText xml:space="preserve"> </w:delText>
        </w:r>
        <w:r w:rsidRPr="00BE49F1">
          <w:rPr>
            <w:rFonts w:ascii="Arial" w:hAnsi="Arial"/>
            <w:noProof/>
            <w:szCs w:val="24"/>
          </w:rPr>
          <w:delText xml:space="preserve"> </w:delText>
        </w:r>
      </w:del>
    </w:p>
    <w:p w14:paraId="5879509A"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 xml:space="preserve">Silbering, A.F., Rytz, R., Grosjean, Y., Abuin, L., Ramdya, P., Jefferis, G.S., and Benton, R. (2011). Complementary function and integrated wiring of the evolutionarily distinct </w:t>
      </w:r>
      <w:r w:rsidRPr="0083569D">
        <w:rPr>
          <w:rFonts w:ascii="Arial" w:hAnsi="Arial"/>
          <w:i/>
          <w:rPrChange w:id="250" w:author="Paul Garrity" w:date="2016-09-16T09:04:00Z">
            <w:rPr>
              <w:rFonts w:ascii="Arial" w:hAnsi="Arial"/>
              <w:noProof/>
              <w:szCs w:val="24"/>
            </w:rPr>
          </w:rPrChange>
        </w:rPr>
        <w:t>Drosophila</w:t>
      </w:r>
      <w:r w:rsidRPr="00BE49F1">
        <w:rPr>
          <w:rFonts w:ascii="Arial" w:hAnsi="Arial"/>
          <w:noProof/>
          <w:szCs w:val="24"/>
        </w:rPr>
        <w:t xml:space="preserve"> olfactory subsystems. J Neurosci</w:t>
      </w:r>
      <w:r w:rsidRPr="00BE49F1">
        <w:rPr>
          <w:rFonts w:ascii="Arial" w:hAnsi="Arial"/>
          <w:i/>
          <w:noProof/>
          <w:szCs w:val="24"/>
        </w:rPr>
        <w:t xml:space="preserve"> 31</w:t>
      </w:r>
      <w:r w:rsidRPr="00BE49F1">
        <w:rPr>
          <w:rFonts w:ascii="Arial" w:hAnsi="Arial"/>
          <w:noProof/>
          <w:szCs w:val="24"/>
        </w:rPr>
        <w:t>, 13357-13375. doi: 10.1523/JNEUROSCI.2360-11.2011</w:t>
      </w:r>
    </w:p>
    <w:p w14:paraId="0550E734" w14:textId="1B00B943"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 xml:space="preserve">Stocker, R.F. (1994). The organization of the chemosensory system in </w:t>
      </w:r>
      <w:r w:rsidRPr="0083569D">
        <w:rPr>
          <w:rFonts w:ascii="Arial" w:hAnsi="Arial"/>
          <w:i/>
          <w:rPrChange w:id="251" w:author="Paul Garrity" w:date="2016-09-16T09:04:00Z">
            <w:rPr>
              <w:rFonts w:ascii="Arial" w:hAnsi="Arial"/>
              <w:noProof/>
              <w:szCs w:val="24"/>
            </w:rPr>
          </w:rPrChange>
        </w:rPr>
        <w:t>Drosophila</w:t>
      </w:r>
      <w:r w:rsidRPr="00BE49F1">
        <w:rPr>
          <w:rFonts w:ascii="Arial" w:hAnsi="Arial"/>
          <w:noProof/>
          <w:szCs w:val="24"/>
        </w:rPr>
        <w:t xml:space="preserve"> </w:t>
      </w:r>
      <w:r w:rsidRPr="0083569D">
        <w:rPr>
          <w:rFonts w:ascii="Arial" w:hAnsi="Arial"/>
          <w:i/>
          <w:rPrChange w:id="252" w:author="Paul Garrity" w:date="2016-09-16T09:04:00Z">
            <w:rPr>
              <w:rFonts w:ascii="Arial" w:hAnsi="Arial"/>
              <w:noProof/>
              <w:szCs w:val="24"/>
            </w:rPr>
          </w:rPrChange>
        </w:rPr>
        <w:t>melanogaster</w:t>
      </w:r>
      <w:r w:rsidRPr="00BE49F1">
        <w:rPr>
          <w:rFonts w:ascii="Arial" w:hAnsi="Arial"/>
          <w:noProof/>
          <w:szCs w:val="24"/>
        </w:rPr>
        <w:t>: a review. Cell and tissue research</w:t>
      </w:r>
      <w:r w:rsidRPr="00BE49F1">
        <w:rPr>
          <w:rFonts w:ascii="Arial" w:hAnsi="Arial"/>
          <w:i/>
          <w:noProof/>
          <w:szCs w:val="24"/>
        </w:rPr>
        <w:t xml:space="preserve"> 275</w:t>
      </w:r>
      <w:r w:rsidRPr="00BE49F1">
        <w:rPr>
          <w:rFonts w:ascii="Arial" w:hAnsi="Arial"/>
          <w:noProof/>
          <w:szCs w:val="24"/>
        </w:rPr>
        <w:t xml:space="preserve">, 3-26. </w:t>
      </w:r>
      <w:del w:id="253" w:author="Paul Garrity" w:date="2016-09-16T09:04:00Z">
        <w:r w:rsidR="00CB7176">
          <w:rPr>
            <w:rFonts w:ascii="Arial" w:hAnsi="Arial"/>
            <w:noProof/>
            <w:szCs w:val="24"/>
          </w:rPr>
          <w:delText xml:space="preserve"> </w:delText>
        </w:r>
        <w:r w:rsidRPr="00BE49F1">
          <w:rPr>
            <w:rFonts w:ascii="Arial" w:hAnsi="Arial"/>
            <w:noProof/>
            <w:szCs w:val="24"/>
          </w:rPr>
          <w:delText xml:space="preserve"> </w:delText>
        </w:r>
      </w:del>
    </w:p>
    <w:p w14:paraId="45DCAC90"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lastRenderedPageBreak/>
        <w:t>Thevenaz, P., Ruttimann, U.E., and Unser, M. (1998). A pyramid approach to subpixel registration based on intensity. IEEE transactions on image processing : a publication of the IEEE Signal Processing Society</w:t>
      </w:r>
      <w:r w:rsidRPr="00BE49F1">
        <w:rPr>
          <w:rFonts w:ascii="Arial" w:hAnsi="Arial"/>
          <w:i/>
          <w:noProof/>
          <w:szCs w:val="24"/>
        </w:rPr>
        <w:t xml:space="preserve"> 7</w:t>
      </w:r>
      <w:r w:rsidRPr="00BE49F1">
        <w:rPr>
          <w:rFonts w:ascii="Arial" w:hAnsi="Arial"/>
          <w:noProof/>
          <w:szCs w:val="24"/>
        </w:rPr>
        <w:t>, 27-41. doi: 10.1109/83.650848</w:t>
      </w:r>
    </w:p>
    <w:p w14:paraId="7D509DE5"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Tichy, H., and Gingl, E. (2001). Problems in hygro- and thermoreception. In The ecology of sensing, F.G. Barth, and A. Schimd, eds. (New York: Springer), pp. 271-287.</w:t>
      </w:r>
    </w:p>
    <w:p w14:paraId="329AA4E6" w14:textId="77777777"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Tichy, H., and Kallina, W. (2010). Insect hygroreceptor responses to continuous changes in humidity and air pressure. Journal of neurophysiology</w:t>
      </w:r>
      <w:r w:rsidRPr="00BE49F1">
        <w:rPr>
          <w:rFonts w:ascii="Arial" w:hAnsi="Arial"/>
          <w:i/>
          <w:noProof/>
          <w:szCs w:val="24"/>
        </w:rPr>
        <w:t xml:space="preserve"> 103</w:t>
      </w:r>
      <w:r w:rsidRPr="00BE49F1">
        <w:rPr>
          <w:rFonts w:ascii="Arial" w:hAnsi="Arial"/>
          <w:noProof/>
          <w:szCs w:val="24"/>
        </w:rPr>
        <w:t>, 3274-3286. doi: 10.1152/jn.01043.2009</w:t>
      </w:r>
    </w:p>
    <w:p w14:paraId="751E6B13" w14:textId="330AB442" w:rsidR="00BE49F1" w:rsidRPr="00BE49F1" w:rsidRDefault="00BE49F1" w:rsidP="00BE49F1">
      <w:pPr>
        <w:pStyle w:val="EndNoteBibliography"/>
        <w:spacing w:after="240"/>
        <w:rPr>
          <w:rFonts w:ascii="Arial" w:hAnsi="Arial"/>
          <w:noProof/>
          <w:szCs w:val="24"/>
        </w:rPr>
      </w:pPr>
      <w:r w:rsidRPr="00BE49F1">
        <w:rPr>
          <w:rFonts w:ascii="Arial" w:hAnsi="Arial"/>
          <w:noProof/>
          <w:szCs w:val="24"/>
        </w:rPr>
        <w:t xml:space="preserve">Venken, K.J., Schulze, K.L., Haelterman, N.A., Pan, H., He, Y., Evans-Holm, M., Carlson, J.W., Levis, R.W., Spradling, A.C., Hoskins, R.A., and Bellen, H.J. (2011). MiMIC: a highly versatile transposon insertion resource for engineering </w:t>
      </w:r>
      <w:r w:rsidRPr="0083569D">
        <w:rPr>
          <w:rFonts w:ascii="Arial" w:hAnsi="Arial"/>
          <w:i/>
          <w:rPrChange w:id="254" w:author="Paul Garrity" w:date="2016-09-16T09:04:00Z">
            <w:rPr>
              <w:rFonts w:ascii="Arial" w:hAnsi="Arial"/>
              <w:noProof/>
              <w:szCs w:val="24"/>
            </w:rPr>
          </w:rPrChange>
        </w:rPr>
        <w:t>Drosophila</w:t>
      </w:r>
      <w:r w:rsidRPr="00BE49F1">
        <w:rPr>
          <w:rFonts w:ascii="Arial" w:hAnsi="Arial"/>
          <w:noProof/>
          <w:szCs w:val="24"/>
        </w:rPr>
        <w:t xml:space="preserve"> </w:t>
      </w:r>
      <w:r w:rsidRPr="0083569D">
        <w:rPr>
          <w:rFonts w:ascii="Arial" w:hAnsi="Arial"/>
          <w:i/>
          <w:rPrChange w:id="255" w:author="Paul Garrity" w:date="2016-09-16T09:04:00Z">
            <w:rPr>
              <w:rFonts w:ascii="Arial" w:hAnsi="Arial"/>
              <w:noProof/>
              <w:szCs w:val="24"/>
            </w:rPr>
          </w:rPrChange>
        </w:rPr>
        <w:t>melanogaster</w:t>
      </w:r>
      <w:r w:rsidRPr="00BE49F1">
        <w:rPr>
          <w:rFonts w:ascii="Arial" w:hAnsi="Arial"/>
          <w:noProof/>
          <w:szCs w:val="24"/>
        </w:rPr>
        <w:t xml:space="preserve"> genes. Nature methods</w:t>
      </w:r>
      <w:r w:rsidRPr="00BE49F1">
        <w:rPr>
          <w:rFonts w:ascii="Arial" w:hAnsi="Arial"/>
          <w:i/>
          <w:noProof/>
          <w:szCs w:val="24"/>
        </w:rPr>
        <w:t xml:space="preserve"> 8</w:t>
      </w:r>
      <w:r w:rsidRPr="00BE49F1">
        <w:rPr>
          <w:rFonts w:ascii="Arial" w:hAnsi="Arial"/>
          <w:noProof/>
          <w:szCs w:val="24"/>
        </w:rPr>
        <w:t xml:space="preserve">, 737-743. </w:t>
      </w:r>
      <w:del w:id="256" w:author="Paul Garrity" w:date="2016-09-16T09:04:00Z">
        <w:r w:rsidR="00CB7176">
          <w:rPr>
            <w:rFonts w:ascii="Arial" w:hAnsi="Arial"/>
            <w:noProof/>
            <w:szCs w:val="24"/>
          </w:rPr>
          <w:delText xml:space="preserve"> </w:delText>
        </w:r>
        <w:r w:rsidRPr="00BE49F1">
          <w:rPr>
            <w:rFonts w:ascii="Arial" w:hAnsi="Arial"/>
            <w:noProof/>
            <w:szCs w:val="24"/>
          </w:rPr>
          <w:delText xml:space="preserve"> </w:delText>
        </w:r>
      </w:del>
    </w:p>
    <w:p w14:paraId="2AD3684B" w14:textId="77777777" w:rsidR="00BE49F1" w:rsidRPr="005C162D" w:rsidRDefault="00BE49F1" w:rsidP="00BE49F1">
      <w:pPr>
        <w:pStyle w:val="EndNoteBibliography"/>
        <w:spacing w:after="240"/>
        <w:rPr>
          <w:rFonts w:ascii="Arial" w:hAnsi="Arial"/>
          <w:noProof/>
          <w:szCs w:val="24"/>
          <w:lang w:val="fr-CH"/>
        </w:rPr>
      </w:pPr>
      <w:r w:rsidRPr="00BE49F1">
        <w:rPr>
          <w:rFonts w:ascii="Arial" w:hAnsi="Arial"/>
          <w:noProof/>
          <w:szCs w:val="24"/>
        </w:rPr>
        <w:t xml:space="preserve">Yao, C.A., Ignell, R., and Carlson, J.R. (2005). Chemosensory coding by neurons in the coeloconic sensilla of the </w:t>
      </w:r>
      <w:r w:rsidRPr="0083569D">
        <w:rPr>
          <w:rFonts w:ascii="Arial" w:hAnsi="Arial"/>
          <w:i/>
          <w:rPrChange w:id="257" w:author="Paul Garrity" w:date="2016-09-16T09:04:00Z">
            <w:rPr>
              <w:rFonts w:ascii="Arial" w:hAnsi="Arial"/>
              <w:noProof/>
              <w:szCs w:val="24"/>
            </w:rPr>
          </w:rPrChange>
        </w:rPr>
        <w:t>Drosophila</w:t>
      </w:r>
      <w:r w:rsidRPr="00BE49F1">
        <w:rPr>
          <w:rFonts w:ascii="Arial" w:hAnsi="Arial"/>
          <w:noProof/>
          <w:szCs w:val="24"/>
        </w:rPr>
        <w:t xml:space="preserve"> antenna. </w:t>
      </w:r>
      <w:r w:rsidRPr="005C162D">
        <w:rPr>
          <w:rFonts w:ascii="Arial" w:hAnsi="Arial"/>
          <w:noProof/>
          <w:szCs w:val="24"/>
          <w:lang w:val="fr-CH"/>
        </w:rPr>
        <w:t>J Neurosci</w:t>
      </w:r>
      <w:r w:rsidRPr="005C162D">
        <w:rPr>
          <w:rFonts w:ascii="Arial" w:hAnsi="Arial"/>
          <w:i/>
          <w:noProof/>
          <w:szCs w:val="24"/>
          <w:lang w:val="fr-CH"/>
        </w:rPr>
        <w:t xml:space="preserve"> 25</w:t>
      </w:r>
      <w:r w:rsidRPr="005C162D">
        <w:rPr>
          <w:rFonts w:ascii="Arial" w:hAnsi="Arial"/>
          <w:noProof/>
          <w:szCs w:val="24"/>
          <w:lang w:val="fr-CH"/>
        </w:rPr>
        <w:t>, 8359-8367. doi: 10.1523/JNEUROSCI.2432-05.2005</w:t>
      </w:r>
    </w:p>
    <w:p w14:paraId="4D70152B" w14:textId="77777777" w:rsidR="00BE49F1" w:rsidRPr="00BE49F1" w:rsidRDefault="00BE49F1" w:rsidP="00BE49F1">
      <w:pPr>
        <w:pStyle w:val="EndNoteBibliography"/>
        <w:rPr>
          <w:rFonts w:ascii="Arial" w:hAnsi="Arial"/>
          <w:noProof/>
          <w:szCs w:val="24"/>
        </w:rPr>
      </w:pPr>
      <w:r w:rsidRPr="005C162D">
        <w:rPr>
          <w:rFonts w:ascii="Arial" w:hAnsi="Arial"/>
          <w:noProof/>
          <w:szCs w:val="24"/>
          <w:lang w:val="fr-CH"/>
        </w:rPr>
        <w:t xml:space="preserve">Zhang, Y.V., Ni, J., and Montell, C. (2013). </w:t>
      </w:r>
      <w:r w:rsidRPr="00BE49F1">
        <w:rPr>
          <w:rFonts w:ascii="Arial" w:hAnsi="Arial"/>
          <w:noProof/>
          <w:szCs w:val="24"/>
        </w:rPr>
        <w:t xml:space="preserve">The molecular basis for attractive salt-taste coding in </w:t>
      </w:r>
      <w:r w:rsidRPr="0083569D">
        <w:rPr>
          <w:rFonts w:ascii="Arial" w:hAnsi="Arial"/>
          <w:i/>
          <w:rPrChange w:id="258" w:author="Paul Garrity" w:date="2016-09-16T09:04:00Z">
            <w:rPr>
              <w:rFonts w:ascii="Arial" w:hAnsi="Arial"/>
              <w:noProof/>
              <w:szCs w:val="24"/>
            </w:rPr>
          </w:rPrChange>
        </w:rPr>
        <w:t>Drosophila</w:t>
      </w:r>
      <w:r w:rsidRPr="00BE49F1">
        <w:rPr>
          <w:rFonts w:ascii="Arial" w:hAnsi="Arial"/>
          <w:noProof/>
          <w:szCs w:val="24"/>
        </w:rPr>
        <w:t>. Science</w:t>
      </w:r>
      <w:r w:rsidRPr="00BE49F1">
        <w:rPr>
          <w:rFonts w:ascii="Arial" w:hAnsi="Arial"/>
          <w:i/>
          <w:noProof/>
          <w:szCs w:val="24"/>
        </w:rPr>
        <w:t xml:space="preserve"> 340</w:t>
      </w:r>
      <w:r w:rsidRPr="00BE49F1">
        <w:rPr>
          <w:rFonts w:ascii="Arial" w:hAnsi="Arial"/>
          <w:noProof/>
          <w:szCs w:val="24"/>
        </w:rPr>
        <w:t>, 1334-1338. doi: 10.1126/science.1234133</w:t>
      </w:r>
    </w:p>
    <w:p w14:paraId="571D7BBD" w14:textId="0B54C0AB" w:rsidR="00433E1D" w:rsidRPr="00BE49F1" w:rsidRDefault="00B90CA6" w:rsidP="00B625A0">
      <w:pPr>
        <w:spacing w:after="240" w:line="480" w:lineRule="auto"/>
        <w:ind w:left="720" w:hanging="720"/>
        <w:rPr>
          <w:sz w:val="24"/>
          <w:szCs w:val="24"/>
        </w:rPr>
      </w:pPr>
      <w:r w:rsidRPr="00BE49F1">
        <w:rPr>
          <w:sz w:val="24"/>
          <w:szCs w:val="24"/>
        </w:rPr>
        <w:fldChar w:fldCharType="end"/>
      </w:r>
    </w:p>
    <w:p w14:paraId="54C47ECF" w14:textId="0DE365BB" w:rsidR="008A2272" w:rsidRPr="00BE49F1" w:rsidRDefault="00DA535D" w:rsidP="00E80488">
      <w:pPr>
        <w:rPr>
          <w:b/>
          <w:sz w:val="24"/>
          <w:szCs w:val="24"/>
        </w:rPr>
      </w:pPr>
      <w:r w:rsidRPr="00BE49F1">
        <w:rPr>
          <w:b/>
          <w:sz w:val="24"/>
          <w:szCs w:val="24"/>
        </w:rPr>
        <w:br w:type="page"/>
      </w:r>
      <w:r w:rsidRPr="00BE49F1">
        <w:rPr>
          <w:b/>
          <w:sz w:val="24"/>
          <w:szCs w:val="24"/>
        </w:rPr>
        <w:lastRenderedPageBreak/>
        <w:softHyphen/>
      </w:r>
      <w:r w:rsidRPr="00BE49F1">
        <w:rPr>
          <w:b/>
          <w:sz w:val="24"/>
          <w:szCs w:val="24"/>
        </w:rPr>
        <w:softHyphen/>
      </w:r>
    </w:p>
    <w:p w14:paraId="5B44BBC2" w14:textId="616BCAA6" w:rsidR="00407312" w:rsidRDefault="00407312">
      <w:pPr>
        <w:rPr>
          <w:b/>
          <w:sz w:val="24"/>
          <w:szCs w:val="24"/>
        </w:rPr>
      </w:pPr>
    </w:p>
    <w:p w14:paraId="7BD33521" w14:textId="5793C6F6" w:rsidR="003A7AB4" w:rsidRPr="00BE49F1" w:rsidRDefault="009B77FA" w:rsidP="00E440CC">
      <w:pPr>
        <w:spacing w:line="480" w:lineRule="auto"/>
        <w:rPr>
          <w:b/>
          <w:noProof/>
          <w:sz w:val="24"/>
          <w:szCs w:val="24"/>
        </w:rPr>
      </w:pPr>
      <w:r w:rsidRPr="00BE49F1">
        <w:rPr>
          <w:b/>
          <w:sz w:val="24"/>
          <w:szCs w:val="24"/>
        </w:rPr>
        <w:t>Figure</w:t>
      </w:r>
      <w:r w:rsidR="007006BD" w:rsidRPr="00BE49F1">
        <w:rPr>
          <w:b/>
          <w:sz w:val="24"/>
          <w:szCs w:val="24"/>
        </w:rPr>
        <w:t xml:space="preserve"> 1</w:t>
      </w:r>
      <w:r w:rsidR="006264F3" w:rsidRPr="00BE49F1">
        <w:rPr>
          <w:b/>
          <w:sz w:val="24"/>
          <w:szCs w:val="24"/>
        </w:rPr>
        <w:t>.</w:t>
      </w:r>
      <w:r w:rsidR="006264F3" w:rsidRPr="00BE49F1">
        <w:rPr>
          <w:sz w:val="24"/>
          <w:szCs w:val="24"/>
        </w:rPr>
        <w:t xml:space="preserve"> </w:t>
      </w:r>
      <w:r w:rsidR="000A7329" w:rsidRPr="00BE49F1">
        <w:rPr>
          <w:b/>
          <w:sz w:val="24"/>
          <w:szCs w:val="24"/>
        </w:rPr>
        <w:t xml:space="preserve">IR93a is expressed </w:t>
      </w:r>
      <w:r w:rsidR="009E0DDD" w:rsidRPr="00BE49F1">
        <w:rPr>
          <w:b/>
          <w:sz w:val="24"/>
          <w:szCs w:val="24"/>
        </w:rPr>
        <w:t>in</w:t>
      </w:r>
      <w:r w:rsidR="000A7329" w:rsidRPr="00BE49F1">
        <w:rPr>
          <w:b/>
          <w:sz w:val="24"/>
          <w:szCs w:val="24"/>
        </w:rPr>
        <w:t xml:space="preserve"> </w:t>
      </w:r>
      <w:r w:rsidR="007006BD" w:rsidRPr="00BE49F1">
        <w:rPr>
          <w:b/>
          <w:sz w:val="24"/>
          <w:szCs w:val="24"/>
        </w:rPr>
        <w:t xml:space="preserve">Dorsal Organ Cool Cells (DOCCs) </w:t>
      </w:r>
      <w:r w:rsidR="0081764D" w:rsidRPr="00BE49F1">
        <w:rPr>
          <w:b/>
          <w:sz w:val="24"/>
          <w:szCs w:val="24"/>
        </w:rPr>
        <w:t xml:space="preserve">and is </w:t>
      </w:r>
      <w:r w:rsidR="000A7329" w:rsidRPr="00BE49F1">
        <w:rPr>
          <w:b/>
          <w:sz w:val="24"/>
          <w:szCs w:val="24"/>
        </w:rPr>
        <w:t>required for cool avoidance</w:t>
      </w:r>
      <w:r w:rsidR="007006BD" w:rsidRPr="00BE49F1">
        <w:rPr>
          <w:sz w:val="24"/>
          <w:szCs w:val="24"/>
        </w:rPr>
        <w:t xml:space="preserve">. </w:t>
      </w:r>
      <w:r w:rsidR="006264F3" w:rsidRPr="00BE49F1">
        <w:rPr>
          <w:sz w:val="24"/>
          <w:szCs w:val="24"/>
        </w:rPr>
        <w:t xml:space="preserve">(a) </w:t>
      </w:r>
      <w:r w:rsidR="00331B1A" w:rsidRPr="00BE49F1">
        <w:rPr>
          <w:sz w:val="24"/>
          <w:szCs w:val="24"/>
        </w:rPr>
        <w:t xml:space="preserve">Gene structure of the </w:t>
      </w:r>
      <w:r w:rsidR="00331B1A" w:rsidRPr="00BE49F1">
        <w:rPr>
          <w:i/>
          <w:sz w:val="24"/>
          <w:szCs w:val="24"/>
        </w:rPr>
        <w:t xml:space="preserve">Ir93a </w:t>
      </w:r>
      <w:r w:rsidR="00331B1A" w:rsidRPr="00BE49F1">
        <w:rPr>
          <w:sz w:val="24"/>
          <w:szCs w:val="24"/>
        </w:rPr>
        <w:t xml:space="preserve">locus; sequences encoding the transmembrane (TM) domains and channel pore are colored. </w:t>
      </w:r>
      <w:r w:rsidR="00361059" w:rsidRPr="00BE49F1">
        <w:rPr>
          <w:sz w:val="24"/>
          <w:szCs w:val="24"/>
        </w:rPr>
        <w:t>The blue t</w:t>
      </w:r>
      <w:r w:rsidR="006264F3" w:rsidRPr="00BE49F1">
        <w:rPr>
          <w:sz w:val="24"/>
          <w:szCs w:val="24"/>
        </w:rPr>
        <w:t xml:space="preserve">riangle denotes site of </w:t>
      </w:r>
      <w:r w:rsidR="006264F3" w:rsidRPr="00BE49F1">
        <w:rPr>
          <w:i/>
          <w:sz w:val="24"/>
          <w:szCs w:val="24"/>
        </w:rPr>
        <w:t xml:space="preserve">MiMIC </w:t>
      </w:r>
      <w:r w:rsidR="006264F3" w:rsidRPr="00BE49F1">
        <w:rPr>
          <w:sz w:val="24"/>
          <w:szCs w:val="24"/>
        </w:rPr>
        <w:t xml:space="preserve">insertion in </w:t>
      </w:r>
      <w:r w:rsidR="006264F3" w:rsidRPr="00BE49F1">
        <w:rPr>
          <w:i/>
          <w:sz w:val="24"/>
          <w:szCs w:val="24"/>
        </w:rPr>
        <w:t>Ir93a</w:t>
      </w:r>
      <w:r w:rsidR="006264F3" w:rsidRPr="00BE49F1">
        <w:rPr>
          <w:i/>
          <w:sz w:val="24"/>
          <w:szCs w:val="24"/>
          <w:vertAlign w:val="superscript"/>
        </w:rPr>
        <w:t>MI05555</w:t>
      </w:r>
      <w:r w:rsidR="00321790" w:rsidRPr="00BE49F1">
        <w:rPr>
          <w:sz w:val="24"/>
          <w:szCs w:val="24"/>
        </w:rPr>
        <w:t xml:space="preserve">, and the CRISPR/Cas9-generated deletion in the </w:t>
      </w:r>
      <w:ins w:id="259" w:author="Paul Garrity" w:date="2016-09-16T09:04:00Z">
        <w:r w:rsidR="00321790" w:rsidRPr="00BE49F1">
          <w:rPr>
            <w:i/>
            <w:sz w:val="24"/>
            <w:szCs w:val="24"/>
          </w:rPr>
          <w:t>Ir93a</w:t>
        </w:r>
        <w:r w:rsidR="00A20A40">
          <w:rPr>
            <w:i/>
            <w:sz w:val="24"/>
            <w:szCs w:val="24"/>
            <w:vertAlign w:val="superscript"/>
          </w:rPr>
          <w:t>122</w:t>
        </w:r>
      </w:ins>
      <w:del w:id="260" w:author="Paul Garrity" w:date="2016-09-16T09:04:00Z">
        <w:r w:rsidR="00321790" w:rsidRPr="00BE49F1">
          <w:rPr>
            <w:i/>
            <w:sz w:val="24"/>
            <w:szCs w:val="24"/>
          </w:rPr>
          <w:delText>Ir93a</w:delText>
        </w:r>
        <w:r w:rsidR="00321790" w:rsidRPr="00BE49F1">
          <w:rPr>
            <w:i/>
            <w:sz w:val="24"/>
            <w:szCs w:val="24"/>
            <w:vertAlign w:val="superscript"/>
          </w:rPr>
          <w:delText>134</w:delText>
        </w:r>
      </w:del>
      <w:r w:rsidR="00321790" w:rsidRPr="00BE49F1">
        <w:rPr>
          <w:i/>
          <w:sz w:val="24"/>
          <w:szCs w:val="24"/>
        </w:rPr>
        <w:t xml:space="preserve"> </w:t>
      </w:r>
      <w:r w:rsidR="00321790" w:rsidRPr="00BE49F1">
        <w:rPr>
          <w:sz w:val="24"/>
          <w:szCs w:val="24"/>
        </w:rPr>
        <w:t>allele is shown below.</w:t>
      </w:r>
      <w:r w:rsidR="006264F3" w:rsidRPr="00BE49F1">
        <w:rPr>
          <w:i/>
          <w:sz w:val="24"/>
          <w:szCs w:val="24"/>
        </w:rPr>
        <w:t xml:space="preserve"> </w:t>
      </w:r>
      <w:r w:rsidR="00E26D9B" w:rsidRPr="00BE49F1">
        <w:rPr>
          <w:sz w:val="24"/>
          <w:szCs w:val="24"/>
        </w:rPr>
        <w:t>(b</w:t>
      </w:r>
      <w:r w:rsidR="007006BD" w:rsidRPr="00BE49F1">
        <w:rPr>
          <w:sz w:val="24"/>
          <w:szCs w:val="24"/>
        </w:rPr>
        <w:t>)</w:t>
      </w:r>
      <w:r w:rsidR="00062928" w:rsidRPr="00BE49F1">
        <w:rPr>
          <w:sz w:val="24"/>
          <w:szCs w:val="24"/>
        </w:rPr>
        <w:t xml:space="preserve"> </w:t>
      </w:r>
      <w:r w:rsidR="00553712" w:rsidRPr="00BE49F1">
        <w:rPr>
          <w:sz w:val="24"/>
          <w:szCs w:val="24"/>
        </w:rPr>
        <w:t>S</w:t>
      </w:r>
      <w:r w:rsidR="000B07AA" w:rsidRPr="00BE49F1">
        <w:rPr>
          <w:sz w:val="24"/>
          <w:szCs w:val="24"/>
        </w:rPr>
        <w:t>chematic of the larval anterior showing the</w:t>
      </w:r>
      <w:r w:rsidR="00725997" w:rsidRPr="00BE49F1">
        <w:rPr>
          <w:sz w:val="24"/>
          <w:szCs w:val="24"/>
        </w:rPr>
        <w:t xml:space="preserve"> </w:t>
      </w:r>
      <w:r w:rsidR="00215010" w:rsidRPr="00BE49F1">
        <w:rPr>
          <w:sz w:val="24"/>
          <w:szCs w:val="24"/>
        </w:rPr>
        <w:t xml:space="preserve">bilaterally symmetric </w:t>
      </w:r>
      <w:r w:rsidR="00725997" w:rsidRPr="00BE49F1">
        <w:rPr>
          <w:sz w:val="24"/>
          <w:szCs w:val="24"/>
        </w:rPr>
        <w:t>Dorsal Organ Gangli</w:t>
      </w:r>
      <w:r w:rsidR="00CD79DD" w:rsidRPr="00BE49F1">
        <w:rPr>
          <w:sz w:val="24"/>
          <w:szCs w:val="24"/>
        </w:rPr>
        <w:t>a</w:t>
      </w:r>
      <w:r w:rsidR="00725997" w:rsidRPr="00BE49F1">
        <w:rPr>
          <w:sz w:val="24"/>
          <w:szCs w:val="24"/>
        </w:rPr>
        <w:t xml:space="preserve"> (grey) </w:t>
      </w:r>
      <w:r w:rsidR="005F72C6" w:rsidRPr="00BE49F1">
        <w:rPr>
          <w:sz w:val="24"/>
          <w:szCs w:val="24"/>
        </w:rPr>
        <w:t>within which</w:t>
      </w:r>
      <w:r w:rsidR="00345CD9" w:rsidRPr="00BE49F1">
        <w:rPr>
          <w:sz w:val="24"/>
          <w:szCs w:val="24"/>
        </w:rPr>
        <w:t xml:space="preserve"> three</w:t>
      </w:r>
      <w:r w:rsidR="005F72C6" w:rsidRPr="00BE49F1">
        <w:rPr>
          <w:sz w:val="24"/>
          <w:szCs w:val="24"/>
        </w:rPr>
        <w:t xml:space="preserve"> </w:t>
      </w:r>
      <w:r w:rsidR="00CA7FED" w:rsidRPr="00BE49F1">
        <w:rPr>
          <w:sz w:val="24"/>
          <w:szCs w:val="24"/>
        </w:rPr>
        <w:t>D</w:t>
      </w:r>
      <w:r w:rsidR="000B07AA" w:rsidRPr="00BE49F1">
        <w:rPr>
          <w:sz w:val="24"/>
          <w:szCs w:val="24"/>
        </w:rPr>
        <w:t xml:space="preserve">orsal </w:t>
      </w:r>
      <w:r w:rsidR="00CA7FED" w:rsidRPr="00BE49F1">
        <w:rPr>
          <w:sz w:val="24"/>
          <w:szCs w:val="24"/>
        </w:rPr>
        <w:t>O</w:t>
      </w:r>
      <w:r w:rsidR="000B07AA" w:rsidRPr="00BE49F1">
        <w:rPr>
          <w:sz w:val="24"/>
          <w:szCs w:val="24"/>
        </w:rPr>
        <w:t xml:space="preserve">rgan </w:t>
      </w:r>
      <w:r w:rsidR="00FC0EF2" w:rsidRPr="00BE49F1">
        <w:rPr>
          <w:sz w:val="24"/>
          <w:szCs w:val="24"/>
        </w:rPr>
        <w:t>C</w:t>
      </w:r>
      <w:r w:rsidR="000B07AA" w:rsidRPr="00BE49F1">
        <w:rPr>
          <w:sz w:val="24"/>
          <w:szCs w:val="24"/>
        </w:rPr>
        <w:t xml:space="preserve">ool </w:t>
      </w:r>
      <w:r w:rsidR="00FC0EF2" w:rsidRPr="00BE49F1">
        <w:rPr>
          <w:sz w:val="24"/>
          <w:szCs w:val="24"/>
        </w:rPr>
        <w:t>C</w:t>
      </w:r>
      <w:r w:rsidR="000B07AA" w:rsidRPr="00BE49F1">
        <w:rPr>
          <w:sz w:val="24"/>
          <w:szCs w:val="24"/>
        </w:rPr>
        <w:t>ells</w:t>
      </w:r>
      <w:r w:rsidR="00090AC8" w:rsidRPr="00BE49F1">
        <w:rPr>
          <w:sz w:val="24"/>
          <w:szCs w:val="24"/>
        </w:rPr>
        <w:t xml:space="preserve"> </w:t>
      </w:r>
      <w:r w:rsidR="002A4110" w:rsidRPr="00BE49F1">
        <w:rPr>
          <w:sz w:val="24"/>
          <w:szCs w:val="24"/>
        </w:rPr>
        <w:t xml:space="preserve">(DOCCs) are located. </w:t>
      </w:r>
      <w:r w:rsidR="00553712" w:rsidRPr="00BE49F1">
        <w:rPr>
          <w:sz w:val="24"/>
          <w:szCs w:val="24"/>
        </w:rPr>
        <w:t>(c)</w:t>
      </w:r>
      <w:r w:rsidR="00B56D1C" w:rsidRPr="00BE49F1">
        <w:rPr>
          <w:sz w:val="24"/>
          <w:szCs w:val="24"/>
        </w:rPr>
        <w:t xml:space="preserve"> Immunofluores</w:t>
      </w:r>
      <w:r w:rsidR="00EB63EF" w:rsidRPr="00BE49F1">
        <w:rPr>
          <w:sz w:val="24"/>
          <w:szCs w:val="24"/>
        </w:rPr>
        <w:t>c</w:t>
      </w:r>
      <w:r w:rsidR="00B56D1C" w:rsidRPr="00BE49F1">
        <w:rPr>
          <w:sz w:val="24"/>
          <w:szCs w:val="24"/>
        </w:rPr>
        <w:t xml:space="preserve">ence </w:t>
      </w:r>
      <w:r w:rsidR="00A0237C" w:rsidRPr="00BE49F1">
        <w:rPr>
          <w:sz w:val="24"/>
          <w:szCs w:val="24"/>
        </w:rPr>
        <w:t>of</w:t>
      </w:r>
      <w:r w:rsidR="00B56D1C" w:rsidRPr="00BE49F1">
        <w:rPr>
          <w:sz w:val="24"/>
          <w:szCs w:val="24"/>
        </w:rPr>
        <w:t xml:space="preserve"> </w:t>
      </w:r>
      <w:r w:rsidR="00C72D29" w:rsidRPr="00BE49F1">
        <w:rPr>
          <w:sz w:val="24"/>
          <w:szCs w:val="24"/>
        </w:rPr>
        <w:t xml:space="preserve">the </w:t>
      </w:r>
      <w:r w:rsidR="00B56D1C" w:rsidRPr="00BE49F1">
        <w:rPr>
          <w:sz w:val="24"/>
          <w:szCs w:val="24"/>
        </w:rPr>
        <w:t xml:space="preserve">larval </w:t>
      </w:r>
      <w:r w:rsidR="00A0237C" w:rsidRPr="00BE49F1">
        <w:rPr>
          <w:sz w:val="24"/>
          <w:szCs w:val="24"/>
        </w:rPr>
        <w:t>anterior</w:t>
      </w:r>
      <w:r w:rsidR="00B56D1C" w:rsidRPr="00BE49F1">
        <w:rPr>
          <w:sz w:val="24"/>
          <w:szCs w:val="24"/>
        </w:rPr>
        <w:t xml:space="preserve"> (corresponding to the boxed regi</w:t>
      </w:r>
      <w:r w:rsidR="00DE0FAE" w:rsidRPr="00BE49F1">
        <w:rPr>
          <w:sz w:val="24"/>
          <w:szCs w:val="24"/>
        </w:rPr>
        <w:t xml:space="preserve">on in the schematic) showing </w:t>
      </w:r>
      <w:r w:rsidR="00B56D1C" w:rsidRPr="00BE49F1">
        <w:rPr>
          <w:sz w:val="24"/>
          <w:szCs w:val="24"/>
        </w:rPr>
        <w:t>expression of</w:t>
      </w:r>
      <w:r w:rsidR="00DA5C8D" w:rsidRPr="00BE49F1">
        <w:rPr>
          <w:sz w:val="24"/>
          <w:szCs w:val="24"/>
        </w:rPr>
        <w:t xml:space="preserve"> </w:t>
      </w:r>
      <w:r w:rsidR="000A7329" w:rsidRPr="00BE49F1">
        <w:rPr>
          <w:sz w:val="24"/>
          <w:szCs w:val="24"/>
        </w:rPr>
        <w:t xml:space="preserve">IR93a protein (magenta) </w:t>
      </w:r>
      <w:r w:rsidR="00953D6A" w:rsidRPr="00BE49F1">
        <w:rPr>
          <w:sz w:val="24"/>
          <w:szCs w:val="24"/>
        </w:rPr>
        <w:t>in</w:t>
      </w:r>
      <w:r w:rsidR="001B4A09" w:rsidRPr="00BE49F1">
        <w:rPr>
          <w:sz w:val="24"/>
          <w:szCs w:val="24"/>
        </w:rPr>
        <w:t xml:space="preserve"> DOCCs (</w:t>
      </w:r>
      <w:r w:rsidR="007006BD" w:rsidRPr="00BE49F1">
        <w:rPr>
          <w:i/>
          <w:sz w:val="24"/>
          <w:szCs w:val="24"/>
        </w:rPr>
        <w:t xml:space="preserve">Ir21a-Gal4;UAS-GFP </w:t>
      </w:r>
      <w:r w:rsidR="007006BD" w:rsidRPr="00BE49F1">
        <w:rPr>
          <w:sz w:val="24"/>
          <w:szCs w:val="24"/>
        </w:rPr>
        <w:t>(</w:t>
      </w:r>
      <w:r w:rsidR="007006BD" w:rsidRPr="00BE49F1">
        <w:rPr>
          <w:i/>
          <w:sz w:val="24"/>
          <w:szCs w:val="24"/>
        </w:rPr>
        <w:t>Ir21a&gt;GFP</w:t>
      </w:r>
      <w:r w:rsidR="007006BD" w:rsidRPr="00BE49F1">
        <w:rPr>
          <w:sz w:val="24"/>
          <w:szCs w:val="24"/>
        </w:rPr>
        <w:t>)</w:t>
      </w:r>
      <w:r w:rsidR="004C1C1C" w:rsidRPr="00BE49F1">
        <w:rPr>
          <w:sz w:val="24"/>
          <w:szCs w:val="24"/>
        </w:rPr>
        <w:t>)</w:t>
      </w:r>
      <w:r w:rsidR="007006BD" w:rsidRPr="00BE49F1">
        <w:rPr>
          <w:sz w:val="24"/>
          <w:szCs w:val="24"/>
        </w:rPr>
        <w:t xml:space="preserve"> </w:t>
      </w:r>
      <w:r w:rsidR="000A7329" w:rsidRPr="00BE49F1">
        <w:rPr>
          <w:sz w:val="24"/>
          <w:szCs w:val="24"/>
        </w:rPr>
        <w:t>(green)</w:t>
      </w:r>
      <w:r w:rsidR="00610375" w:rsidRPr="00BE49F1">
        <w:rPr>
          <w:sz w:val="24"/>
          <w:szCs w:val="24"/>
        </w:rPr>
        <w:t xml:space="preserve">, as well as </w:t>
      </w:r>
      <w:r w:rsidR="000A7329" w:rsidRPr="00BE49F1">
        <w:rPr>
          <w:sz w:val="24"/>
          <w:szCs w:val="24"/>
        </w:rPr>
        <w:t>additional sensory neurons</w:t>
      </w:r>
      <w:r w:rsidR="007006BD" w:rsidRPr="00BE49F1">
        <w:rPr>
          <w:sz w:val="24"/>
          <w:szCs w:val="24"/>
        </w:rPr>
        <w:t>.</w:t>
      </w:r>
      <w:r w:rsidR="004B20B4" w:rsidRPr="00BE49F1">
        <w:rPr>
          <w:sz w:val="24"/>
          <w:szCs w:val="24"/>
        </w:rPr>
        <w:t xml:space="preserve"> </w:t>
      </w:r>
      <w:r w:rsidR="004B20B4" w:rsidRPr="00BE49F1">
        <w:rPr>
          <w:i/>
          <w:sz w:val="24"/>
          <w:szCs w:val="24"/>
        </w:rPr>
        <w:t>Ir93a</w:t>
      </w:r>
      <w:r w:rsidR="004B20B4" w:rsidRPr="00BE49F1">
        <w:rPr>
          <w:i/>
          <w:sz w:val="24"/>
          <w:szCs w:val="24"/>
          <w:vertAlign w:val="superscript"/>
        </w:rPr>
        <w:t>MI05555</w:t>
      </w:r>
      <w:r w:rsidR="004B20B4" w:rsidRPr="00BE49F1">
        <w:rPr>
          <w:i/>
          <w:sz w:val="24"/>
          <w:szCs w:val="24"/>
        </w:rPr>
        <w:t xml:space="preserve"> </w:t>
      </w:r>
      <w:r w:rsidR="004B20B4" w:rsidRPr="00BE49F1">
        <w:rPr>
          <w:sz w:val="24"/>
          <w:szCs w:val="24"/>
        </w:rPr>
        <w:t>mutants lack IR93a immunostaining.</w:t>
      </w:r>
      <w:r w:rsidR="007006BD" w:rsidRPr="00BE49F1">
        <w:rPr>
          <w:sz w:val="24"/>
          <w:szCs w:val="24"/>
        </w:rPr>
        <w:t xml:space="preserve"> </w:t>
      </w:r>
      <w:r w:rsidR="004C1C1C" w:rsidRPr="00BE49F1">
        <w:rPr>
          <w:sz w:val="24"/>
          <w:szCs w:val="24"/>
        </w:rPr>
        <w:t>The arrow and arrowhead label the soma and dendritic bulb of one of the DOCCs.</w:t>
      </w:r>
      <w:r w:rsidR="00E21B7E" w:rsidRPr="00BE49F1">
        <w:rPr>
          <w:sz w:val="24"/>
          <w:szCs w:val="24"/>
        </w:rPr>
        <w:t xml:space="preserve"> </w:t>
      </w:r>
      <w:r w:rsidR="00B13091" w:rsidRPr="00BE49F1">
        <w:rPr>
          <w:sz w:val="24"/>
          <w:szCs w:val="24"/>
        </w:rPr>
        <w:t xml:space="preserve">Scale bar is 10 </w:t>
      </w:r>
      <w:r w:rsidR="00433E4A" w:rsidRPr="00BE49F1">
        <w:rPr>
          <w:sz w:val="24"/>
          <w:szCs w:val="24"/>
        </w:rPr>
        <w:sym w:font="Symbol" w:char="F06D"/>
      </w:r>
      <w:r w:rsidR="00B13091" w:rsidRPr="00BE49F1">
        <w:rPr>
          <w:sz w:val="24"/>
          <w:szCs w:val="24"/>
        </w:rPr>
        <w:t>m.</w:t>
      </w:r>
      <w:r w:rsidR="007006BD" w:rsidRPr="00BE49F1">
        <w:rPr>
          <w:sz w:val="24"/>
          <w:szCs w:val="24"/>
        </w:rPr>
        <w:t xml:space="preserve"> </w:t>
      </w:r>
      <w:r w:rsidR="00EB2A1E" w:rsidRPr="00BE49F1">
        <w:rPr>
          <w:sz w:val="24"/>
          <w:szCs w:val="24"/>
        </w:rPr>
        <w:t>(</w:t>
      </w:r>
      <w:r w:rsidR="00BC5343" w:rsidRPr="00BE49F1">
        <w:rPr>
          <w:sz w:val="24"/>
          <w:szCs w:val="24"/>
        </w:rPr>
        <w:t>d</w:t>
      </w:r>
      <w:r w:rsidR="00C4153F" w:rsidRPr="00BE49F1">
        <w:rPr>
          <w:sz w:val="24"/>
          <w:szCs w:val="24"/>
        </w:rPr>
        <w:t>) Cool avoidance behavior</w:t>
      </w:r>
      <w:r w:rsidR="00072AED" w:rsidRPr="00BE49F1">
        <w:rPr>
          <w:sz w:val="24"/>
          <w:szCs w:val="24"/>
        </w:rPr>
        <w:t xml:space="preserve"> a</w:t>
      </w:r>
      <w:r w:rsidR="00C4153F" w:rsidRPr="00BE49F1">
        <w:rPr>
          <w:sz w:val="24"/>
          <w:szCs w:val="24"/>
        </w:rPr>
        <w:t xml:space="preserve">ssessed </w:t>
      </w:r>
      <w:r w:rsidR="00072AED" w:rsidRPr="00BE49F1">
        <w:rPr>
          <w:sz w:val="24"/>
          <w:szCs w:val="24"/>
        </w:rPr>
        <w:t>as navigational bias</w:t>
      </w:r>
      <w:r w:rsidR="00A93CDF" w:rsidRPr="00BE49F1">
        <w:rPr>
          <w:sz w:val="24"/>
          <w:szCs w:val="24"/>
        </w:rPr>
        <w:t xml:space="preserve"> (movement toward warmth / total path length)</w:t>
      </w:r>
      <w:r w:rsidR="00072AED" w:rsidRPr="00BE49F1">
        <w:rPr>
          <w:sz w:val="24"/>
          <w:szCs w:val="24"/>
        </w:rPr>
        <w:t xml:space="preserve"> of individual larval </w:t>
      </w:r>
      <w:r w:rsidR="00C4153F" w:rsidRPr="00BE49F1">
        <w:rPr>
          <w:sz w:val="24"/>
          <w:szCs w:val="24"/>
        </w:rPr>
        <w:t>trajectories on a</w:t>
      </w:r>
      <w:r w:rsidR="00136F51" w:rsidRPr="00BE49F1">
        <w:rPr>
          <w:sz w:val="24"/>
          <w:szCs w:val="24"/>
        </w:rPr>
        <w:t>n</w:t>
      </w:r>
      <w:r w:rsidR="00C4153F" w:rsidRPr="00BE49F1">
        <w:rPr>
          <w:sz w:val="24"/>
          <w:szCs w:val="24"/>
        </w:rPr>
        <w:t xml:space="preserve"> ~0.36˚C/cm gradient extending from ~13.5˚C to ~21.5˚C, with a midpoint of ~17.5˚C. Letters denote statistically distinct categories (alpha=0.05; Tukey HSD). </w:t>
      </w:r>
      <w:r w:rsidR="008C4748" w:rsidRPr="00BE49F1">
        <w:rPr>
          <w:i/>
          <w:sz w:val="24"/>
          <w:szCs w:val="24"/>
        </w:rPr>
        <w:t>wild</w:t>
      </w:r>
      <w:r w:rsidR="003D73AA" w:rsidRPr="00BE49F1">
        <w:rPr>
          <w:i/>
          <w:sz w:val="24"/>
          <w:szCs w:val="24"/>
        </w:rPr>
        <w:t xml:space="preserve"> </w:t>
      </w:r>
      <w:r w:rsidR="008C4748" w:rsidRPr="00BE49F1">
        <w:rPr>
          <w:i/>
          <w:sz w:val="24"/>
          <w:szCs w:val="24"/>
        </w:rPr>
        <w:t>type</w:t>
      </w:r>
      <w:r w:rsidR="00E440CC" w:rsidRPr="00BE49F1">
        <w:rPr>
          <w:i/>
          <w:sz w:val="24"/>
          <w:szCs w:val="24"/>
        </w:rPr>
        <w:t xml:space="preserve"> </w:t>
      </w:r>
      <w:r w:rsidR="00E440CC" w:rsidRPr="00BE49F1">
        <w:rPr>
          <w:sz w:val="24"/>
          <w:szCs w:val="24"/>
        </w:rPr>
        <w:t>(</w:t>
      </w:r>
      <w:r w:rsidR="00E440CC" w:rsidRPr="00BE49F1">
        <w:rPr>
          <w:i/>
          <w:sz w:val="24"/>
          <w:szCs w:val="24"/>
        </w:rPr>
        <w:t>Canton-S</w:t>
      </w:r>
      <w:r w:rsidR="00E440CC" w:rsidRPr="00BE49F1">
        <w:rPr>
          <w:sz w:val="24"/>
          <w:szCs w:val="24"/>
        </w:rPr>
        <w:t>)</w:t>
      </w:r>
      <w:r w:rsidR="00C4153F" w:rsidRPr="00BE49F1">
        <w:rPr>
          <w:sz w:val="24"/>
          <w:szCs w:val="24"/>
        </w:rPr>
        <w:t xml:space="preserve">, </w:t>
      </w:r>
      <w:r w:rsidR="005E29CC" w:rsidRPr="00BE49F1">
        <w:rPr>
          <w:sz w:val="24"/>
          <w:szCs w:val="24"/>
        </w:rPr>
        <w:t xml:space="preserve">n=37 </w:t>
      </w:r>
      <w:r w:rsidR="00C4153F" w:rsidRPr="00BE49F1">
        <w:rPr>
          <w:sz w:val="24"/>
          <w:szCs w:val="24"/>
        </w:rPr>
        <w:t xml:space="preserve">animals. </w:t>
      </w:r>
      <w:r w:rsidR="00C4153F" w:rsidRPr="00BE49F1">
        <w:rPr>
          <w:i/>
          <w:sz w:val="24"/>
          <w:szCs w:val="24"/>
        </w:rPr>
        <w:t>Ir</w:t>
      </w:r>
      <w:r w:rsidR="00072AED" w:rsidRPr="00BE49F1">
        <w:rPr>
          <w:i/>
          <w:sz w:val="24"/>
          <w:szCs w:val="24"/>
        </w:rPr>
        <w:t>93</w:t>
      </w:r>
      <w:r w:rsidR="00C4153F" w:rsidRPr="00BE49F1">
        <w:rPr>
          <w:i/>
          <w:sz w:val="24"/>
          <w:szCs w:val="24"/>
        </w:rPr>
        <w:t>a</w:t>
      </w:r>
      <w:r w:rsidR="00072AED" w:rsidRPr="00BE49F1">
        <w:rPr>
          <w:i/>
          <w:sz w:val="24"/>
          <w:szCs w:val="24"/>
          <w:vertAlign w:val="superscript"/>
        </w:rPr>
        <w:t>MI05555</w:t>
      </w:r>
      <w:r w:rsidR="00C4153F" w:rsidRPr="00BE49F1">
        <w:rPr>
          <w:sz w:val="24"/>
          <w:szCs w:val="24"/>
        </w:rPr>
        <w:t>, n=</w:t>
      </w:r>
      <w:r w:rsidR="000741A7" w:rsidRPr="00BE49F1">
        <w:rPr>
          <w:sz w:val="24"/>
          <w:szCs w:val="24"/>
        </w:rPr>
        <w:t>132</w:t>
      </w:r>
      <w:r w:rsidR="00C4153F" w:rsidRPr="00BE49F1">
        <w:rPr>
          <w:sz w:val="24"/>
          <w:szCs w:val="24"/>
        </w:rPr>
        <w:t>.</w:t>
      </w:r>
      <w:r w:rsidR="00F51A64" w:rsidRPr="00BE49F1">
        <w:rPr>
          <w:i/>
          <w:sz w:val="24"/>
          <w:szCs w:val="24"/>
        </w:rPr>
        <w:t xml:space="preserve"> </w:t>
      </w:r>
      <w:r w:rsidR="00C4153F" w:rsidRPr="00BE49F1">
        <w:rPr>
          <w:i/>
          <w:sz w:val="24"/>
          <w:szCs w:val="24"/>
        </w:rPr>
        <w:t>Ir21a-Gal4</w:t>
      </w:r>
      <w:r w:rsidR="00F51A64" w:rsidRPr="00BE49F1">
        <w:rPr>
          <w:i/>
          <w:sz w:val="24"/>
          <w:szCs w:val="24"/>
        </w:rPr>
        <w:t>/+; Ir93a</w:t>
      </w:r>
      <w:r w:rsidR="00F51A64" w:rsidRPr="00BE49F1">
        <w:rPr>
          <w:i/>
          <w:sz w:val="24"/>
          <w:szCs w:val="24"/>
          <w:vertAlign w:val="superscript"/>
        </w:rPr>
        <w:t>MI05555</w:t>
      </w:r>
      <w:r w:rsidR="00F51A64" w:rsidRPr="00BE49F1">
        <w:rPr>
          <w:sz w:val="24"/>
          <w:szCs w:val="24"/>
        </w:rPr>
        <w:t xml:space="preserve">, </w:t>
      </w:r>
      <w:r w:rsidR="00C4153F" w:rsidRPr="00BE49F1">
        <w:rPr>
          <w:sz w:val="24"/>
          <w:szCs w:val="24"/>
        </w:rPr>
        <w:t>n=</w:t>
      </w:r>
      <w:r w:rsidR="000741A7" w:rsidRPr="00BE49F1">
        <w:rPr>
          <w:sz w:val="24"/>
          <w:szCs w:val="24"/>
        </w:rPr>
        <w:t>72</w:t>
      </w:r>
      <w:r w:rsidR="00C4153F" w:rsidRPr="00BE49F1">
        <w:rPr>
          <w:sz w:val="24"/>
          <w:szCs w:val="24"/>
        </w:rPr>
        <w:t xml:space="preserve">. </w:t>
      </w:r>
      <w:r w:rsidR="00072AED" w:rsidRPr="00BE49F1">
        <w:rPr>
          <w:i/>
          <w:sz w:val="24"/>
          <w:szCs w:val="24"/>
        </w:rPr>
        <w:t>Ir93a</w:t>
      </w:r>
      <w:r w:rsidR="00072AED" w:rsidRPr="00BE49F1">
        <w:rPr>
          <w:i/>
          <w:sz w:val="24"/>
          <w:szCs w:val="24"/>
          <w:vertAlign w:val="superscript"/>
        </w:rPr>
        <w:t>MI05555</w:t>
      </w:r>
      <w:r w:rsidR="00F51A64" w:rsidRPr="00BE49F1">
        <w:rPr>
          <w:i/>
          <w:sz w:val="24"/>
          <w:szCs w:val="24"/>
        </w:rPr>
        <w:t>,</w:t>
      </w:r>
      <w:r w:rsidR="00C4153F" w:rsidRPr="00BE49F1">
        <w:rPr>
          <w:i/>
          <w:sz w:val="24"/>
          <w:szCs w:val="24"/>
        </w:rPr>
        <w:t>UAS-Ir</w:t>
      </w:r>
      <w:r w:rsidR="00072AED" w:rsidRPr="00BE49F1">
        <w:rPr>
          <w:i/>
          <w:sz w:val="24"/>
          <w:szCs w:val="24"/>
        </w:rPr>
        <w:t>93</w:t>
      </w:r>
      <w:r w:rsidR="00C4153F" w:rsidRPr="00BE49F1">
        <w:rPr>
          <w:i/>
          <w:sz w:val="24"/>
          <w:szCs w:val="24"/>
        </w:rPr>
        <w:t>a</w:t>
      </w:r>
      <w:r w:rsidR="00F51A64" w:rsidRPr="00BE49F1">
        <w:rPr>
          <w:i/>
          <w:sz w:val="24"/>
          <w:szCs w:val="24"/>
        </w:rPr>
        <w:t>/ Ir93a</w:t>
      </w:r>
      <w:r w:rsidR="00F51A64" w:rsidRPr="00BE49F1">
        <w:rPr>
          <w:i/>
          <w:sz w:val="24"/>
          <w:szCs w:val="24"/>
          <w:vertAlign w:val="superscript"/>
        </w:rPr>
        <w:t>MI05555</w:t>
      </w:r>
      <w:r w:rsidR="00F51A64" w:rsidRPr="00BE49F1">
        <w:rPr>
          <w:i/>
          <w:sz w:val="24"/>
          <w:szCs w:val="24"/>
        </w:rPr>
        <w:t>,+</w:t>
      </w:r>
      <w:r w:rsidR="00C4153F" w:rsidRPr="00BE49F1">
        <w:rPr>
          <w:sz w:val="24"/>
          <w:szCs w:val="24"/>
        </w:rPr>
        <w:t>, n=</w:t>
      </w:r>
      <w:r w:rsidR="000741A7" w:rsidRPr="00BE49F1">
        <w:rPr>
          <w:sz w:val="24"/>
          <w:szCs w:val="24"/>
        </w:rPr>
        <w:t>80</w:t>
      </w:r>
      <w:r w:rsidR="00C4153F" w:rsidRPr="00BE49F1">
        <w:rPr>
          <w:sz w:val="24"/>
          <w:szCs w:val="24"/>
        </w:rPr>
        <w:t>.</w:t>
      </w:r>
      <w:r w:rsidR="00F51A64" w:rsidRPr="00BE49F1">
        <w:rPr>
          <w:i/>
          <w:sz w:val="24"/>
          <w:szCs w:val="24"/>
        </w:rPr>
        <w:t xml:space="preserve"> </w:t>
      </w:r>
      <w:r w:rsidR="00C4153F" w:rsidRPr="00BE49F1">
        <w:rPr>
          <w:i/>
          <w:sz w:val="24"/>
          <w:szCs w:val="24"/>
        </w:rPr>
        <w:t>Ir21a</w:t>
      </w:r>
      <w:r w:rsidR="00F51A64" w:rsidRPr="00BE49F1">
        <w:rPr>
          <w:i/>
          <w:sz w:val="24"/>
          <w:szCs w:val="24"/>
        </w:rPr>
        <w:t>-Gal4/+; Ir93a</w:t>
      </w:r>
      <w:r w:rsidR="00F51A64" w:rsidRPr="00BE49F1">
        <w:rPr>
          <w:i/>
          <w:sz w:val="24"/>
          <w:szCs w:val="24"/>
          <w:vertAlign w:val="superscript"/>
        </w:rPr>
        <w:t>MI05555</w:t>
      </w:r>
      <w:r w:rsidR="00F51A64" w:rsidRPr="00BE49F1">
        <w:rPr>
          <w:i/>
          <w:sz w:val="24"/>
          <w:szCs w:val="24"/>
        </w:rPr>
        <w:t>,UAS-Ir93a/ Ir93a</w:t>
      </w:r>
      <w:r w:rsidR="00F51A64" w:rsidRPr="00BE49F1">
        <w:rPr>
          <w:i/>
          <w:sz w:val="24"/>
          <w:szCs w:val="24"/>
          <w:vertAlign w:val="superscript"/>
        </w:rPr>
        <w:t>MI05555</w:t>
      </w:r>
      <w:r w:rsidR="00F51A64" w:rsidRPr="00BE49F1">
        <w:rPr>
          <w:i/>
          <w:sz w:val="24"/>
          <w:szCs w:val="24"/>
        </w:rPr>
        <w:t>,+</w:t>
      </w:r>
      <w:r w:rsidR="00C4153F" w:rsidRPr="00BE49F1">
        <w:rPr>
          <w:sz w:val="24"/>
          <w:szCs w:val="24"/>
        </w:rPr>
        <w:t>, n</w:t>
      </w:r>
      <w:r w:rsidR="00C200C0">
        <w:rPr>
          <w:sz w:val="24"/>
          <w:szCs w:val="24"/>
        </w:rPr>
        <w:t>=</w:t>
      </w:r>
      <w:r w:rsidR="000741A7" w:rsidRPr="00BE49F1">
        <w:rPr>
          <w:sz w:val="24"/>
          <w:szCs w:val="24"/>
        </w:rPr>
        <w:t>45</w:t>
      </w:r>
      <w:r w:rsidR="00C4153F" w:rsidRPr="00BE49F1">
        <w:rPr>
          <w:sz w:val="24"/>
          <w:szCs w:val="24"/>
        </w:rPr>
        <w:t xml:space="preserve">. </w:t>
      </w:r>
      <w:r w:rsidR="00072AED" w:rsidRPr="00BE49F1">
        <w:rPr>
          <w:i/>
          <w:sz w:val="24"/>
          <w:szCs w:val="24"/>
        </w:rPr>
        <w:t>Ir93a</w:t>
      </w:r>
      <w:r w:rsidR="00072AED" w:rsidRPr="00BE49F1">
        <w:rPr>
          <w:i/>
          <w:sz w:val="24"/>
          <w:szCs w:val="24"/>
          <w:vertAlign w:val="superscript"/>
        </w:rPr>
        <w:t>122</w:t>
      </w:r>
      <w:r w:rsidR="00072AED" w:rsidRPr="00BE49F1">
        <w:rPr>
          <w:sz w:val="24"/>
          <w:szCs w:val="24"/>
        </w:rPr>
        <w:t>, n=</w:t>
      </w:r>
      <w:r w:rsidR="000741A7" w:rsidRPr="00BE49F1">
        <w:rPr>
          <w:sz w:val="24"/>
          <w:szCs w:val="24"/>
        </w:rPr>
        <w:t>101</w:t>
      </w:r>
      <w:r w:rsidR="00C4153F" w:rsidRPr="00BE49F1">
        <w:rPr>
          <w:sz w:val="24"/>
          <w:szCs w:val="24"/>
        </w:rPr>
        <w:t>.</w:t>
      </w:r>
    </w:p>
    <w:p w14:paraId="212D9687" w14:textId="3D655970" w:rsidR="00FE60D3" w:rsidRPr="00BE49F1" w:rsidRDefault="00FE60D3">
      <w:pPr>
        <w:rPr>
          <w:b/>
          <w:noProof/>
          <w:sz w:val="24"/>
          <w:szCs w:val="24"/>
        </w:rPr>
      </w:pPr>
      <w:r w:rsidRPr="00BE49F1">
        <w:rPr>
          <w:b/>
          <w:noProof/>
          <w:sz w:val="24"/>
          <w:szCs w:val="24"/>
        </w:rPr>
        <w:br w:type="page"/>
      </w:r>
    </w:p>
    <w:p w14:paraId="7424FC8B" w14:textId="6B28A80C" w:rsidR="003A7AB4" w:rsidRPr="00BE49F1" w:rsidRDefault="003A7AB4">
      <w:pPr>
        <w:rPr>
          <w:b/>
          <w:noProof/>
          <w:sz w:val="24"/>
          <w:szCs w:val="24"/>
        </w:rPr>
      </w:pPr>
    </w:p>
    <w:p w14:paraId="38AB3D27" w14:textId="6E1E1025" w:rsidR="007006BD" w:rsidRPr="00BE49F1" w:rsidRDefault="007006BD" w:rsidP="004B1FDE">
      <w:pPr>
        <w:rPr>
          <w:sz w:val="24"/>
          <w:szCs w:val="24"/>
        </w:rPr>
      </w:pPr>
    </w:p>
    <w:p w14:paraId="0B0FA3DB" w14:textId="18A70896" w:rsidR="008930E8" w:rsidRPr="00BE49F1" w:rsidRDefault="009B77FA" w:rsidP="005B63C2">
      <w:pPr>
        <w:spacing w:line="480" w:lineRule="auto"/>
        <w:rPr>
          <w:sz w:val="24"/>
          <w:szCs w:val="24"/>
        </w:rPr>
      </w:pPr>
      <w:r w:rsidRPr="00BE49F1">
        <w:rPr>
          <w:b/>
          <w:sz w:val="24"/>
          <w:szCs w:val="24"/>
        </w:rPr>
        <w:t>Figure</w:t>
      </w:r>
      <w:r w:rsidR="007006BD" w:rsidRPr="00BE49F1">
        <w:rPr>
          <w:b/>
          <w:sz w:val="24"/>
          <w:szCs w:val="24"/>
        </w:rPr>
        <w:t xml:space="preserve"> 2:</w:t>
      </w:r>
      <w:r w:rsidR="007006BD" w:rsidRPr="00BE49F1">
        <w:rPr>
          <w:sz w:val="24"/>
          <w:szCs w:val="24"/>
        </w:rPr>
        <w:t xml:space="preserve"> </w:t>
      </w:r>
      <w:r w:rsidR="00B10278" w:rsidRPr="00BE49F1">
        <w:rPr>
          <w:b/>
          <w:sz w:val="24"/>
          <w:szCs w:val="24"/>
        </w:rPr>
        <w:t>Cool-</w:t>
      </w:r>
      <w:r w:rsidR="00CF4E31" w:rsidRPr="00BE49F1">
        <w:rPr>
          <w:b/>
          <w:sz w:val="24"/>
          <w:szCs w:val="24"/>
        </w:rPr>
        <w:t>responsive</w:t>
      </w:r>
      <w:r w:rsidR="003A18E2" w:rsidRPr="00BE49F1">
        <w:rPr>
          <w:b/>
          <w:sz w:val="24"/>
          <w:szCs w:val="24"/>
        </w:rPr>
        <w:t xml:space="preserve"> </w:t>
      </w:r>
      <w:r w:rsidR="00B10278" w:rsidRPr="00BE49F1">
        <w:rPr>
          <w:b/>
          <w:sz w:val="24"/>
          <w:szCs w:val="24"/>
        </w:rPr>
        <w:t>calcium</w:t>
      </w:r>
      <w:r w:rsidR="003A18E2" w:rsidRPr="00BE49F1">
        <w:rPr>
          <w:b/>
          <w:sz w:val="24"/>
          <w:szCs w:val="24"/>
        </w:rPr>
        <w:t xml:space="preserve"> and voltage</w:t>
      </w:r>
      <w:r w:rsidR="00B10278" w:rsidRPr="00BE49F1">
        <w:rPr>
          <w:b/>
          <w:sz w:val="24"/>
          <w:szCs w:val="24"/>
        </w:rPr>
        <w:t xml:space="preserve"> </w:t>
      </w:r>
      <w:r w:rsidR="00CF4E31" w:rsidRPr="00BE49F1">
        <w:rPr>
          <w:b/>
          <w:sz w:val="24"/>
          <w:szCs w:val="24"/>
        </w:rPr>
        <w:t>changes</w:t>
      </w:r>
      <w:r w:rsidR="003A18E2" w:rsidRPr="00BE49F1">
        <w:rPr>
          <w:b/>
          <w:sz w:val="24"/>
          <w:szCs w:val="24"/>
        </w:rPr>
        <w:t xml:space="preserve"> </w:t>
      </w:r>
      <w:r w:rsidR="00B10278" w:rsidRPr="00BE49F1">
        <w:rPr>
          <w:b/>
          <w:sz w:val="24"/>
          <w:szCs w:val="24"/>
        </w:rPr>
        <w:t xml:space="preserve">in DOCCs </w:t>
      </w:r>
      <w:r w:rsidR="004B1FDE" w:rsidRPr="00BE49F1">
        <w:rPr>
          <w:b/>
          <w:sz w:val="24"/>
          <w:szCs w:val="24"/>
        </w:rPr>
        <w:t xml:space="preserve">require </w:t>
      </w:r>
      <w:r w:rsidR="004B1FDE" w:rsidRPr="00946516">
        <w:rPr>
          <w:b/>
          <w:sz w:val="24"/>
          <w:szCs w:val="24"/>
        </w:rPr>
        <w:t>I</w:t>
      </w:r>
      <w:r w:rsidR="00946516">
        <w:rPr>
          <w:b/>
          <w:sz w:val="24"/>
          <w:szCs w:val="24"/>
        </w:rPr>
        <w:t>R</w:t>
      </w:r>
      <w:r w:rsidR="004B1FDE" w:rsidRPr="00946516">
        <w:rPr>
          <w:b/>
          <w:sz w:val="24"/>
          <w:szCs w:val="24"/>
        </w:rPr>
        <w:t>93a</w:t>
      </w:r>
      <w:r w:rsidR="004B1FDE" w:rsidRPr="00BE49F1">
        <w:rPr>
          <w:b/>
          <w:sz w:val="24"/>
          <w:szCs w:val="24"/>
        </w:rPr>
        <w:t>.</w:t>
      </w:r>
      <w:r w:rsidR="007006BD" w:rsidRPr="00BE49F1">
        <w:rPr>
          <w:b/>
          <w:sz w:val="24"/>
          <w:szCs w:val="24"/>
        </w:rPr>
        <w:t xml:space="preserve"> </w:t>
      </w:r>
      <w:r w:rsidR="00A23851" w:rsidRPr="00BE49F1">
        <w:rPr>
          <w:sz w:val="24"/>
          <w:szCs w:val="24"/>
        </w:rPr>
        <w:t>(</w:t>
      </w:r>
      <w:r w:rsidR="007006BD" w:rsidRPr="00BE49F1">
        <w:rPr>
          <w:sz w:val="24"/>
          <w:szCs w:val="24"/>
        </w:rPr>
        <w:t xml:space="preserve">a) </w:t>
      </w:r>
      <w:r w:rsidR="00C95ADB" w:rsidRPr="00BE49F1">
        <w:rPr>
          <w:sz w:val="24"/>
          <w:szCs w:val="24"/>
        </w:rPr>
        <w:t xml:space="preserve">Left: </w:t>
      </w:r>
      <w:r w:rsidR="004B1FDE" w:rsidRPr="00BE49F1">
        <w:rPr>
          <w:sz w:val="24"/>
          <w:szCs w:val="24"/>
        </w:rPr>
        <w:t xml:space="preserve">DOCC responses monitored using </w:t>
      </w:r>
      <w:r w:rsidR="004B1FDE" w:rsidRPr="00BE49F1">
        <w:rPr>
          <w:i/>
          <w:sz w:val="24"/>
          <w:szCs w:val="24"/>
        </w:rPr>
        <w:t>R11F02&gt;GCaMP6m</w:t>
      </w:r>
      <w:r w:rsidR="004B1FDE" w:rsidRPr="00BE49F1">
        <w:rPr>
          <w:sz w:val="24"/>
          <w:szCs w:val="24"/>
        </w:rPr>
        <w:t xml:space="preserve">. DOCC cool-responsive increases in fluorescence are dramatically reduced in </w:t>
      </w:r>
      <w:r w:rsidR="004B1FDE" w:rsidRPr="00BE49F1">
        <w:rPr>
          <w:i/>
          <w:sz w:val="24"/>
          <w:szCs w:val="24"/>
        </w:rPr>
        <w:t>Ir93a</w:t>
      </w:r>
      <w:r w:rsidR="004B1FDE" w:rsidRPr="00BE49F1">
        <w:rPr>
          <w:i/>
          <w:sz w:val="24"/>
          <w:szCs w:val="24"/>
          <w:vertAlign w:val="superscript"/>
        </w:rPr>
        <w:t>MI05555</w:t>
      </w:r>
      <w:r w:rsidR="004B1FDE" w:rsidRPr="00BE49F1">
        <w:rPr>
          <w:sz w:val="24"/>
          <w:szCs w:val="24"/>
        </w:rPr>
        <w:t xml:space="preserve">, and responses are rescued by expression of a wild-type </w:t>
      </w:r>
      <w:r w:rsidR="004B1FDE" w:rsidRPr="00BE49F1">
        <w:rPr>
          <w:i/>
          <w:sz w:val="24"/>
          <w:szCs w:val="24"/>
        </w:rPr>
        <w:t xml:space="preserve">Ir93a </w:t>
      </w:r>
      <w:r w:rsidR="004B1FDE" w:rsidRPr="00BE49F1">
        <w:rPr>
          <w:sz w:val="24"/>
          <w:szCs w:val="24"/>
        </w:rPr>
        <w:t xml:space="preserve">cDNA under </w:t>
      </w:r>
      <w:r w:rsidR="004B1FDE" w:rsidRPr="00BE49F1">
        <w:rPr>
          <w:i/>
          <w:sz w:val="24"/>
          <w:szCs w:val="24"/>
        </w:rPr>
        <w:t xml:space="preserve">R11F02-Gal4 </w:t>
      </w:r>
      <w:r w:rsidR="004B1FDE" w:rsidRPr="00BE49F1">
        <w:rPr>
          <w:sz w:val="24"/>
          <w:szCs w:val="24"/>
        </w:rPr>
        <w:t xml:space="preserve">control. </w:t>
      </w:r>
      <w:r w:rsidR="00613A60" w:rsidRPr="00BE49F1">
        <w:rPr>
          <w:sz w:val="24"/>
          <w:szCs w:val="24"/>
        </w:rPr>
        <w:t xml:space="preserve">Traces, average </w:t>
      </w:r>
      <w:r w:rsidR="00EE1062" w:rsidRPr="00BE49F1">
        <w:rPr>
          <w:sz w:val="24"/>
          <w:szCs w:val="24"/>
        </w:rPr>
        <w:t>±</w:t>
      </w:r>
      <w:r w:rsidR="00613A60" w:rsidRPr="00BE49F1">
        <w:rPr>
          <w:sz w:val="24"/>
          <w:szCs w:val="24"/>
        </w:rPr>
        <w:t xml:space="preserve"> SEM. </w:t>
      </w:r>
      <w:r w:rsidR="00C95ADB" w:rsidRPr="00BE49F1">
        <w:rPr>
          <w:sz w:val="24"/>
          <w:szCs w:val="24"/>
        </w:rPr>
        <w:t>Right:</w:t>
      </w:r>
      <w:r w:rsidR="004B1FDE" w:rsidRPr="00BE49F1">
        <w:rPr>
          <w:sz w:val="24"/>
          <w:szCs w:val="24"/>
        </w:rPr>
        <w:t xml:space="preserve"> Ratio of fluorescence at 14˚C versus </w:t>
      </w:r>
      <w:r w:rsidR="0007788A" w:rsidRPr="00BE49F1">
        <w:rPr>
          <w:sz w:val="24"/>
          <w:szCs w:val="24"/>
        </w:rPr>
        <w:t>2</w:t>
      </w:r>
      <w:r w:rsidR="004B1FDE" w:rsidRPr="00BE49F1">
        <w:rPr>
          <w:sz w:val="24"/>
          <w:szCs w:val="24"/>
        </w:rPr>
        <w:t>0˚C depicted using a violin plot</w:t>
      </w:r>
      <w:r w:rsidR="00E412C2" w:rsidRPr="00BE49F1">
        <w:rPr>
          <w:sz w:val="24"/>
          <w:szCs w:val="24"/>
        </w:rPr>
        <w:t xml:space="preserve"> (internal white circles show median; black boxes denote 25th to 75th percentiles; whiskers extend 1.5 times interquartile range)</w:t>
      </w:r>
      <w:r w:rsidR="004B1FDE" w:rsidRPr="00BE49F1">
        <w:rPr>
          <w:sz w:val="24"/>
          <w:szCs w:val="24"/>
        </w:rPr>
        <w:t xml:space="preserve">. Letters denote statistically distinct categories, p&lt;0.01, Steel-Dwass test. </w:t>
      </w:r>
      <w:r w:rsidR="004B1FDE" w:rsidRPr="00BE49F1">
        <w:rPr>
          <w:i/>
          <w:sz w:val="24"/>
          <w:szCs w:val="24"/>
        </w:rPr>
        <w:t>wild type</w:t>
      </w:r>
      <w:r w:rsidR="004B1FDE" w:rsidRPr="00BE49F1">
        <w:rPr>
          <w:sz w:val="24"/>
          <w:szCs w:val="24"/>
        </w:rPr>
        <w:t>, n=</w:t>
      </w:r>
      <w:r w:rsidR="00613A60" w:rsidRPr="00BE49F1">
        <w:rPr>
          <w:sz w:val="24"/>
          <w:szCs w:val="24"/>
        </w:rPr>
        <w:t>12</w:t>
      </w:r>
      <w:r w:rsidR="004B1FDE" w:rsidRPr="00BE49F1">
        <w:rPr>
          <w:sz w:val="24"/>
          <w:szCs w:val="24"/>
        </w:rPr>
        <w:t xml:space="preserve"> cells. </w:t>
      </w:r>
      <w:r w:rsidR="004B1FDE" w:rsidRPr="00BE49F1">
        <w:rPr>
          <w:i/>
          <w:sz w:val="24"/>
          <w:szCs w:val="24"/>
        </w:rPr>
        <w:t>Ir</w:t>
      </w:r>
      <w:r w:rsidR="00613A60" w:rsidRPr="00BE49F1">
        <w:rPr>
          <w:i/>
          <w:sz w:val="24"/>
          <w:szCs w:val="24"/>
        </w:rPr>
        <w:t>93</w:t>
      </w:r>
      <w:r w:rsidR="004B1FDE" w:rsidRPr="00BE49F1">
        <w:rPr>
          <w:i/>
          <w:sz w:val="24"/>
          <w:szCs w:val="24"/>
        </w:rPr>
        <w:t>a</w:t>
      </w:r>
      <w:r w:rsidR="00613A60" w:rsidRPr="00BE49F1">
        <w:rPr>
          <w:i/>
          <w:sz w:val="24"/>
          <w:szCs w:val="24"/>
          <w:vertAlign w:val="superscript"/>
        </w:rPr>
        <w:t>MI05555</w:t>
      </w:r>
      <w:r w:rsidR="004B1FDE" w:rsidRPr="00BE49F1">
        <w:rPr>
          <w:sz w:val="24"/>
          <w:szCs w:val="24"/>
        </w:rPr>
        <w:t>, n</w:t>
      </w:r>
      <w:r w:rsidR="00C200C0">
        <w:rPr>
          <w:sz w:val="24"/>
          <w:szCs w:val="24"/>
        </w:rPr>
        <w:t>=</w:t>
      </w:r>
      <w:r w:rsidR="00613A60" w:rsidRPr="00BE49F1">
        <w:rPr>
          <w:sz w:val="24"/>
          <w:szCs w:val="24"/>
        </w:rPr>
        <w:t>44</w:t>
      </w:r>
      <w:r w:rsidR="004B1FDE" w:rsidRPr="00BE49F1">
        <w:rPr>
          <w:sz w:val="24"/>
          <w:szCs w:val="24"/>
        </w:rPr>
        <w:t xml:space="preserve">. </w:t>
      </w:r>
      <w:r w:rsidR="00613A60" w:rsidRPr="00BE49F1">
        <w:rPr>
          <w:i/>
          <w:sz w:val="24"/>
          <w:szCs w:val="24"/>
        </w:rPr>
        <w:t>Ir93a</w:t>
      </w:r>
      <w:r w:rsidR="00613A60" w:rsidRPr="00BE49F1">
        <w:rPr>
          <w:i/>
          <w:sz w:val="24"/>
          <w:szCs w:val="24"/>
          <w:vertAlign w:val="superscript"/>
        </w:rPr>
        <w:t>MI05555</w:t>
      </w:r>
      <w:r w:rsidR="004B1FDE" w:rsidRPr="00BE49F1">
        <w:rPr>
          <w:i/>
          <w:sz w:val="24"/>
          <w:szCs w:val="24"/>
        </w:rPr>
        <w:t>; R11F02&gt;Ir</w:t>
      </w:r>
      <w:r w:rsidR="00613A60" w:rsidRPr="00BE49F1">
        <w:rPr>
          <w:i/>
          <w:sz w:val="24"/>
          <w:szCs w:val="24"/>
        </w:rPr>
        <w:t>93</w:t>
      </w:r>
      <w:r w:rsidR="004B1FDE" w:rsidRPr="00BE49F1">
        <w:rPr>
          <w:i/>
          <w:sz w:val="24"/>
          <w:szCs w:val="24"/>
        </w:rPr>
        <w:t>a</w:t>
      </w:r>
      <w:r w:rsidR="004B1FDE" w:rsidRPr="00BE49F1">
        <w:rPr>
          <w:sz w:val="24"/>
          <w:szCs w:val="24"/>
        </w:rPr>
        <w:t>, n=</w:t>
      </w:r>
      <w:r w:rsidR="00613A60" w:rsidRPr="00BE49F1">
        <w:rPr>
          <w:sz w:val="24"/>
          <w:szCs w:val="24"/>
        </w:rPr>
        <w:t>46</w:t>
      </w:r>
      <w:r w:rsidR="004B1FDE" w:rsidRPr="00BE49F1">
        <w:rPr>
          <w:sz w:val="24"/>
          <w:szCs w:val="24"/>
        </w:rPr>
        <w:t xml:space="preserve">. </w:t>
      </w:r>
      <w:r w:rsidR="00367682" w:rsidRPr="00BE49F1">
        <w:rPr>
          <w:sz w:val="24"/>
          <w:szCs w:val="24"/>
        </w:rPr>
        <w:t>(</w:t>
      </w:r>
      <w:r w:rsidR="0023314E" w:rsidRPr="00BE49F1">
        <w:rPr>
          <w:sz w:val="24"/>
          <w:szCs w:val="24"/>
        </w:rPr>
        <w:t>b</w:t>
      </w:r>
      <w:r w:rsidR="008930E8" w:rsidRPr="00BE49F1">
        <w:rPr>
          <w:sz w:val="24"/>
          <w:szCs w:val="24"/>
        </w:rPr>
        <w:t xml:space="preserve">) </w:t>
      </w:r>
      <w:r w:rsidR="0069565B" w:rsidRPr="00BE49F1">
        <w:rPr>
          <w:sz w:val="24"/>
          <w:szCs w:val="24"/>
        </w:rPr>
        <w:t xml:space="preserve">Temperature-dependent </w:t>
      </w:r>
      <w:r w:rsidR="008930E8" w:rsidRPr="00BE49F1">
        <w:rPr>
          <w:sz w:val="24"/>
          <w:szCs w:val="24"/>
        </w:rPr>
        <w:t xml:space="preserve">DOCC </w:t>
      </w:r>
      <w:r w:rsidR="00CB1DC5" w:rsidRPr="00BE49F1">
        <w:rPr>
          <w:sz w:val="24"/>
          <w:szCs w:val="24"/>
        </w:rPr>
        <w:t xml:space="preserve">voltage </w:t>
      </w:r>
      <w:r w:rsidR="008930E8" w:rsidRPr="00BE49F1">
        <w:rPr>
          <w:sz w:val="24"/>
          <w:szCs w:val="24"/>
        </w:rPr>
        <w:t xml:space="preserve">responses </w:t>
      </w:r>
      <w:r w:rsidR="003641D3" w:rsidRPr="00BE49F1">
        <w:rPr>
          <w:sz w:val="24"/>
          <w:szCs w:val="24"/>
        </w:rPr>
        <w:t>in</w:t>
      </w:r>
      <w:r w:rsidR="000E35D6" w:rsidRPr="00BE49F1">
        <w:rPr>
          <w:sz w:val="24"/>
          <w:szCs w:val="24"/>
        </w:rPr>
        <w:t xml:space="preserve"> </w:t>
      </w:r>
      <w:r w:rsidR="00817840" w:rsidRPr="00BE49F1">
        <w:rPr>
          <w:sz w:val="24"/>
          <w:szCs w:val="24"/>
        </w:rPr>
        <w:t xml:space="preserve">the sensory endings of </w:t>
      </w:r>
      <w:r w:rsidR="008C4748" w:rsidRPr="00BE49F1">
        <w:rPr>
          <w:i/>
          <w:sz w:val="24"/>
          <w:szCs w:val="24"/>
        </w:rPr>
        <w:t>wild-type</w:t>
      </w:r>
      <w:r w:rsidR="000E35D6" w:rsidRPr="00BE49F1">
        <w:rPr>
          <w:i/>
          <w:sz w:val="24"/>
          <w:szCs w:val="24"/>
        </w:rPr>
        <w:t xml:space="preserve"> </w:t>
      </w:r>
      <w:r w:rsidR="0023314E" w:rsidRPr="00BE49F1">
        <w:rPr>
          <w:sz w:val="24"/>
          <w:szCs w:val="24"/>
        </w:rPr>
        <w:t xml:space="preserve">(upper panels) </w:t>
      </w:r>
      <w:r w:rsidR="000E35D6" w:rsidRPr="00BE49F1">
        <w:rPr>
          <w:sz w:val="24"/>
          <w:szCs w:val="24"/>
        </w:rPr>
        <w:t>or</w:t>
      </w:r>
      <w:r w:rsidR="003641D3" w:rsidRPr="00BE49F1">
        <w:rPr>
          <w:sz w:val="24"/>
          <w:szCs w:val="24"/>
        </w:rPr>
        <w:t xml:space="preserve"> </w:t>
      </w:r>
      <w:r w:rsidR="003641D3" w:rsidRPr="00BE49F1">
        <w:rPr>
          <w:i/>
          <w:sz w:val="24"/>
          <w:szCs w:val="24"/>
        </w:rPr>
        <w:t>Ir93a</w:t>
      </w:r>
      <w:r w:rsidR="003641D3" w:rsidRPr="00BE49F1">
        <w:rPr>
          <w:i/>
          <w:sz w:val="24"/>
          <w:szCs w:val="24"/>
          <w:vertAlign w:val="superscript"/>
        </w:rPr>
        <w:t>MI05555</w:t>
      </w:r>
      <w:r w:rsidR="00525533" w:rsidRPr="00BE49F1">
        <w:rPr>
          <w:sz w:val="24"/>
          <w:szCs w:val="24"/>
        </w:rPr>
        <w:t xml:space="preserve"> </w:t>
      </w:r>
      <w:r w:rsidR="00D878AA" w:rsidRPr="00BE49F1">
        <w:rPr>
          <w:sz w:val="24"/>
          <w:szCs w:val="24"/>
        </w:rPr>
        <w:t>mutant</w:t>
      </w:r>
      <w:r w:rsidR="000E35D6" w:rsidRPr="00BE49F1">
        <w:rPr>
          <w:sz w:val="24"/>
          <w:szCs w:val="24"/>
        </w:rPr>
        <w:t xml:space="preserve"> (</w:t>
      </w:r>
      <w:r w:rsidR="0023314E" w:rsidRPr="00BE49F1">
        <w:rPr>
          <w:sz w:val="24"/>
          <w:szCs w:val="24"/>
        </w:rPr>
        <w:t>lower panels</w:t>
      </w:r>
      <w:r w:rsidR="000E35D6" w:rsidRPr="00BE49F1">
        <w:rPr>
          <w:sz w:val="24"/>
          <w:szCs w:val="24"/>
        </w:rPr>
        <w:t>)</w:t>
      </w:r>
      <w:r w:rsidR="00D878AA" w:rsidRPr="00BE49F1">
        <w:rPr>
          <w:sz w:val="24"/>
          <w:szCs w:val="24"/>
        </w:rPr>
        <w:t xml:space="preserve"> </w:t>
      </w:r>
      <w:r w:rsidR="00525533" w:rsidRPr="00BE49F1">
        <w:rPr>
          <w:sz w:val="24"/>
          <w:szCs w:val="24"/>
        </w:rPr>
        <w:t>larvae</w:t>
      </w:r>
      <w:r w:rsidR="00CA3C2B" w:rsidRPr="00BE49F1">
        <w:rPr>
          <w:sz w:val="24"/>
          <w:szCs w:val="24"/>
        </w:rPr>
        <w:t xml:space="preserve"> monitored using </w:t>
      </w:r>
      <w:r w:rsidR="00CA3C2B" w:rsidRPr="00BE49F1">
        <w:rPr>
          <w:i/>
          <w:sz w:val="24"/>
          <w:szCs w:val="24"/>
        </w:rPr>
        <w:t>R11F02&gt;Arclight</w:t>
      </w:r>
      <w:r w:rsidR="003641D3" w:rsidRPr="00BE49F1">
        <w:rPr>
          <w:sz w:val="24"/>
          <w:szCs w:val="24"/>
        </w:rPr>
        <w:t>.</w:t>
      </w:r>
      <w:r w:rsidR="00FE1964" w:rsidRPr="00BE49F1">
        <w:rPr>
          <w:sz w:val="24"/>
          <w:szCs w:val="24"/>
        </w:rPr>
        <w:t xml:space="preserve"> </w:t>
      </w:r>
      <w:r w:rsidR="005B63C2" w:rsidRPr="00BE49F1">
        <w:rPr>
          <w:sz w:val="24"/>
          <w:szCs w:val="24"/>
        </w:rPr>
        <w:t>Arrowheads denote DOCC dendritic bulbs.</w:t>
      </w:r>
      <w:r w:rsidR="0023314E" w:rsidRPr="00BE49F1">
        <w:rPr>
          <w:sz w:val="24"/>
          <w:szCs w:val="24"/>
        </w:rPr>
        <w:t xml:space="preserve"> </w:t>
      </w:r>
      <w:r w:rsidR="003D5A3D" w:rsidRPr="00BE49F1">
        <w:rPr>
          <w:sz w:val="24"/>
          <w:szCs w:val="24"/>
        </w:rPr>
        <w:t>Note that</w:t>
      </w:r>
      <w:r w:rsidR="0023314E" w:rsidRPr="00BE49F1">
        <w:rPr>
          <w:sz w:val="24"/>
          <w:szCs w:val="24"/>
        </w:rPr>
        <w:t xml:space="preserve"> Arclight fluorescence</w:t>
      </w:r>
      <w:r w:rsidR="00D359A1" w:rsidRPr="00BE49F1">
        <w:rPr>
          <w:sz w:val="24"/>
          <w:szCs w:val="24"/>
        </w:rPr>
        <w:t xml:space="preserve"> decreases upon depolarization</w:t>
      </w:r>
      <w:r w:rsidR="0023314E" w:rsidRPr="00BE49F1">
        <w:rPr>
          <w:sz w:val="24"/>
          <w:szCs w:val="24"/>
        </w:rPr>
        <w:t>.</w:t>
      </w:r>
      <w:r w:rsidR="00FE1964" w:rsidRPr="00BE49F1">
        <w:rPr>
          <w:sz w:val="24"/>
          <w:szCs w:val="24"/>
        </w:rPr>
        <w:t xml:space="preserve"> </w:t>
      </w:r>
      <w:r w:rsidR="004241D6" w:rsidRPr="00BE49F1">
        <w:rPr>
          <w:sz w:val="24"/>
          <w:szCs w:val="24"/>
        </w:rPr>
        <w:t>Asterisks denote</w:t>
      </w:r>
      <w:r w:rsidR="00191892" w:rsidRPr="00BE49F1">
        <w:rPr>
          <w:sz w:val="24"/>
          <w:szCs w:val="24"/>
        </w:rPr>
        <w:t xml:space="preserve"> cuticular autofluorescence from </w:t>
      </w:r>
      <w:r w:rsidR="00174215" w:rsidRPr="00BE49F1">
        <w:rPr>
          <w:sz w:val="24"/>
          <w:szCs w:val="24"/>
        </w:rPr>
        <w:t>adjacent</w:t>
      </w:r>
      <w:r w:rsidR="004241D6" w:rsidRPr="00BE49F1">
        <w:rPr>
          <w:sz w:val="24"/>
          <w:szCs w:val="24"/>
        </w:rPr>
        <w:t xml:space="preserve"> sensory structures</w:t>
      </w:r>
      <w:r w:rsidR="007535C7" w:rsidRPr="00BE49F1">
        <w:rPr>
          <w:sz w:val="24"/>
          <w:szCs w:val="24"/>
        </w:rPr>
        <w:t>.</w:t>
      </w:r>
      <w:r w:rsidR="004241D6" w:rsidRPr="00BE49F1">
        <w:rPr>
          <w:sz w:val="24"/>
          <w:szCs w:val="24"/>
        </w:rPr>
        <w:t xml:space="preserve"> </w:t>
      </w:r>
      <w:r w:rsidR="00D41B1C" w:rsidRPr="00BE49F1">
        <w:rPr>
          <w:sz w:val="24"/>
          <w:szCs w:val="24"/>
        </w:rPr>
        <w:t>(</w:t>
      </w:r>
      <w:r w:rsidR="0023314E" w:rsidRPr="00BE49F1">
        <w:rPr>
          <w:sz w:val="24"/>
          <w:szCs w:val="24"/>
        </w:rPr>
        <w:t>c</w:t>
      </w:r>
      <w:r w:rsidR="008930E8" w:rsidRPr="00BE49F1">
        <w:rPr>
          <w:sz w:val="24"/>
          <w:szCs w:val="24"/>
        </w:rPr>
        <w:t xml:space="preserve">) </w:t>
      </w:r>
      <w:r w:rsidR="00E6506D" w:rsidRPr="00BE49F1">
        <w:rPr>
          <w:sz w:val="24"/>
          <w:szCs w:val="24"/>
        </w:rPr>
        <w:t>Robust</w:t>
      </w:r>
      <w:r w:rsidR="0023314E" w:rsidRPr="00BE49F1">
        <w:rPr>
          <w:sz w:val="24"/>
          <w:szCs w:val="24"/>
        </w:rPr>
        <w:t xml:space="preserve"> cool-responsive depolarization of DOCC sensory endings</w:t>
      </w:r>
      <w:r w:rsidR="00DB661E" w:rsidRPr="00BE49F1">
        <w:rPr>
          <w:sz w:val="24"/>
          <w:szCs w:val="24"/>
        </w:rPr>
        <w:t xml:space="preserve"> </w:t>
      </w:r>
      <w:r w:rsidR="0023314E" w:rsidRPr="00BE49F1">
        <w:rPr>
          <w:sz w:val="24"/>
          <w:szCs w:val="24"/>
        </w:rPr>
        <w:t>is</w:t>
      </w:r>
      <w:r w:rsidR="00DB661E" w:rsidRPr="00BE49F1">
        <w:rPr>
          <w:sz w:val="24"/>
          <w:szCs w:val="24"/>
        </w:rPr>
        <w:t xml:space="preserve"> observed in otherwise </w:t>
      </w:r>
      <w:r w:rsidR="008C4748" w:rsidRPr="00BE49F1">
        <w:rPr>
          <w:i/>
          <w:sz w:val="24"/>
          <w:szCs w:val="24"/>
        </w:rPr>
        <w:t>wild-type</w:t>
      </w:r>
      <w:r w:rsidR="00DB661E" w:rsidRPr="00BE49F1">
        <w:rPr>
          <w:i/>
          <w:sz w:val="24"/>
          <w:szCs w:val="24"/>
        </w:rPr>
        <w:t xml:space="preserve"> </w:t>
      </w:r>
      <w:r w:rsidR="00DB661E" w:rsidRPr="00BE49F1">
        <w:rPr>
          <w:sz w:val="24"/>
          <w:szCs w:val="24"/>
        </w:rPr>
        <w:t xml:space="preserve">animals using </w:t>
      </w:r>
      <w:r w:rsidR="00255DB0" w:rsidRPr="00BE49F1">
        <w:rPr>
          <w:sz w:val="24"/>
          <w:szCs w:val="24"/>
        </w:rPr>
        <w:t xml:space="preserve">either </w:t>
      </w:r>
      <w:r w:rsidR="00DB661E" w:rsidRPr="00BE49F1">
        <w:rPr>
          <w:i/>
          <w:sz w:val="24"/>
          <w:szCs w:val="24"/>
        </w:rPr>
        <w:t xml:space="preserve">R11F02&gt;Arclight </w:t>
      </w:r>
      <w:r w:rsidR="00255DB0" w:rsidRPr="00BE49F1">
        <w:rPr>
          <w:sz w:val="24"/>
          <w:szCs w:val="24"/>
        </w:rPr>
        <w:t>or</w:t>
      </w:r>
      <w:r w:rsidR="00DB661E" w:rsidRPr="00BE49F1">
        <w:rPr>
          <w:sz w:val="24"/>
          <w:szCs w:val="24"/>
        </w:rPr>
        <w:t xml:space="preserve"> </w:t>
      </w:r>
      <w:r w:rsidR="00DB661E" w:rsidRPr="00BE49F1">
        <w:rPr>
          <w:i/>
          <w:sz w:val="24"/>
          <w:szCs w:val="24"/>
        </w:rPr>
        <w:t>Ir21a&gt;Arclight</w:t>
      </w:r>
      <w:r w:rsidR="00DB661E" w:rsidRPr="00BE49F1">
        <w:rPr>
          <w:sz w:val="24"/>
          <w:szCs w:val="24"/>
        </w:rPr>
        <w:t xml:space="preserve">. </w:t>
      </w:r>
      <w:r w:rsidR="0023314E" w:rsidRPr="00BE49F1">
        <w:rPr>
          <w:sz w:val="24"/>
          <w:szCs w:val="24"/>
        </w:rPr>
        <w:t>Depolarization response is</w:t>
      </w:r>
      <w:r w:rsidR="00BA0348" w:rsidRPr="00BE49F1">
        <w:rPr>
          <w:sz w:val="24"/>
          <w:szCs w:val="24"/>
        </w:rPr>
        <w:t xml:space="preserve"> </w:t>
      </w:r>
      <w:r w:rsidR="00716C7A" w:rsidRPr="00BE49F1">
        <w:rPr>
          <w:sz w:val="24"/>
          <w:szCs w:val="24"/>
        </w:rPr>
        <w:t>eliminated</w:t>
      </w:r>
      <w:r w:rsidR="00255DB0" w:rsidRPr="00BE49F1">
        <w:rPr>
          <w:sz w:val="24"/>
          <w:szCs w:val="24"/>
        </w:rPr>
        <w:t xml:space="preserve"> in </w:t>
      </w:r>
      <w:r w:rsidR="00255DB0" w:rsidRPr="00BE49F1">
        <w:rPr>
          <w:i/>
          <w:sz w:val="24"/>
          <w:szCs w:val="24"/>
        </w:rPr>
        <w:t>Ir93a</w:t>
      </w:r>
      <w:r w:rsidR="00AA2006" w:rsidRPr="00BE49F1">
        <w:rPr>
          <w:i/>
          <w:sz w:val="24"/>
          <w:szCs w:val="24"/>
          <w:vertAlign w:val="superscript"/>
        </w:rPr>
        <w:t>MI05555</w:t>
      </w:r>
      <w:r w:rsidR="00AA2006" w:rsidRPr="00BE49F1">
        <w:rPr>
          <w:sz w:val="24"/>
          <w:szCs w:val="24"/>
        </w:rPr>
        <w:t xml:space="preserve">, </w:t>
      </w:r>
      <w:r w:rsidR="00AA2006" w:rsidRPr="00BE49F1">
        <w:rPr>
          <w:i/>
          <w:sz w:val="24"/>
          <w:szCs w:val="24"/>
        </w:rPr>
        <w:t>Ir25a</w:t>
      </w:r>
      <w:r w:rsidR="00AA2006" w:rsidRPr="00BE49F1">
        <w:rPr>
          <w:i/>
          <w:sz w:val="24"/>
          <w:szCs w:val="24"/>
          <w:vertAlign w:val="superscript"/>
        </w:rPr>
        <w:t>2</w:t>
      </w:r>
      <w:r w:rsidR="00AA2006" w:rsidRPr="00BE49F1">
        <w:rPr>
          <w:sz w:val="24"/>
          <w:szCs w:val="24"/>
        </w:rPr>
        <w:t xml:space="preserve">, and </w:t>
      </w:r>
      <w:r w:rsidR="00AA2006" w:rsidRPr="00BE49F1">
        <w:rPr>
          <w:i/>
          <w:sz w:val="24"/>
          <w:szCs w:val="24"/>
        </w:rPr>
        <w:t>Ir21a</w:t>
      </w:r>
      <w:r w:rsidR="00AA2006" w:rsidRPr="00BE49F1">
        <w:rPr>
          <w:i/>
          <w:sz w:val="24"/>
          <w:szCs w:val="24"/>
          <w:vertAlign w:val="superscript"/>
        </w:rPr>
        <w:t>∆1</w:t>
      </w:r>
      <w:r w:rsidR="0023314E" w:rsidRPr="00BE49F1">
        <w:rPr>
          <w:sz w:val="24"/>
          <w:szCs w:val="24"/>
        </w:rPr>
        <w:t xml:space="preserve"> mutants</w:t>
      </w:r>
      <w:r w:rsidR="00716C7A" w:rsidRPr="00BE49F1">
        <w:rPr>
          <w:sz w:val="24"/>
          <w:szCs w:val="24"/>
        </w:rPr>
        <w:t xml:space="preserve">. </w:t>
      </w:r>
      <w:r w:rsidR="0023314E" w:rsidRPr="00BE49F1">
        <w:rPr>
          <w:sz w:val="24"/>
          <w:szCs w:val="24"/>
        </w:rPr>
        <w:t xml:space="preserve">Traces, average </w:t>
      </w:r>
      <w:r w:rsidR="00EE1062" w:rsidRPr="00BE49F1">
        <w:rPr>
          <w:sz w:val="24"/>
          <w:szCs w:val="24"/>
        </w:rPr>
        <w:t>±</w:t>
      </w:r>
      <w:r w:rsidR="0023314E" w:rsidRPr="00BE49F1">
        <w:rPr>
          <w:sz w:val="24"/>
          <w:szCs w:val="24"/>
        </w:rPr>
        <w:t xml:space="preserve"> SEM. Violin plot depicts</w:t>
      </w:r>
      <w:r w:rsidR="00806E55" w:rsidRPr="00BE49F1">
        <w:rPr>
          <w:sz w:val="24"/>
          <w:szCs w:val="24"/>
        </w:rPr>
        <w:t xml:space="preserve"> </w:t>
      </w:r>
      <w:r w:rsidR="0023314E" w:rsidRPr="00BE49F1">
        <w:rPr>
          <w:sz w:val="24"/>
          <w:szCs w:val="24"/>
        </w:rPr>
        <w:t>r</w:t>
      </w:r>
      <w:r w:rsidR="008930E8" w:rsidRPr="00BE49F1">
        <w:rPr>
          <w:sz w:val="24"/>
          <w:szCs w:val="24"/>
        </w:rPr>
        <w:t xml:space="preserve">atio of fluorescence at 14˚C versus </w:t>
      </w:r>
      <w:r w:rsidR="0007788A" w:rsidRPr="00BE49F1">
        <w:rPr>
          <w:sz w:val="24"/>
          <w:szCs w:val="24"/>
        </w:rPr>
        <w:t>2</w:t>
      </w:r>
      <w:r w:rsidR="008930E8" w:rsidRPr="00BE49F1">
        <w:rPr>
          <w:sz w:val="24"/>
          <w:szCs w:val="24"/>
        </w:rPr>
        <w:t xml:space="preserve">0˚C. </w:t>
      </w:r>
      <w:r w:rsidR="00716C7A" w:rsidRPr="00BE49F1">
        <w:rPr>
          <w:sz w:val="24"/>
          <w:szCs w:val="24"/>
        </w:rPr>
        <w:t>**</w:t>
      </w:r>
      <w:r w:rsidR="008930E8" w:rsidRPr="00BE49F1">
        <w:rPr>
          <w:sz w:val="24"/>
          <w:szCs w:val="24"/>
        </w:rPr>
        <w:t xml:space="preserve"> denote</w:t>
      </w:r>
      <w:r w:rsidR="00806E55" w:rsidRPr="00BE49F1">
        <w:rPr>
          <w:sz w:val="24"/>
          <w:szCs w:val="24"/>
        </w:rPr>
        <w:t>s</w:t>
      </w:r>
      <w:r w:rsidR="00716C7A" w:rsidRPr="00BE49F1">
        <w:rPr>
          <w:sz w:val="24"/>
          <w:szCs w:val="24"/>
        </w:rPr>
        <w:t xml:space="preserve"> distinct from </w:t>
      </w:r>
      <w:r w:rsidR="008C4748" w:rsidRPr="00BE49F1">
        <w:rPr>
          <w:sz w:val="24"/>
          <w:szCs w:val="24"/>
        </w:rPr>
        <w:t>wild-type</w:t>
      </w:r>
      <w:r w:rsidR="00716C7A" w:rsidRPr="00BE49F1">
        <w:rPr>
          <w:sz w:val="24"/>
          <w:szCs w:val="24"/>
        </w:rPr>
        <w:t xml:space="preserve"> control,</w:t>
      </w:r>
      <w:r w:rsidR="008930E8" w:rsidRPr="00BE49F1">
        <w:rPr>
          <w:sz w:val="24"/>
          <w:szCs w:val="24"/>
        </w:rPr>
        <w:t xml:space="preserve"> p&lt;0.01</w:t>
      </w:r>
      <w:r w:rsidR="0097277E" w:rsidRPr="00BE49F1">
        <w:rPr>
          <w:sz w:val="24"/>
          <w:szCs w:val="24"/>
        </w:rPr>
        <w:t xml:space="preserve"> compared to control</w:t>
      </w:r>
      <w:r w:rsidR="008930E8" w:rsidRPr="00BE49F1">
        <w:rPr>
          <w:sz w:val="24"/>
          <w:szCs w:val="24"/>
        </w:rPr>
        <w:t>, Steel</w:t>
      </w:r>
      <w:r w:rsidR="0097277E" w:rsidRPr="00BE49F1">
        <w:rPr>
          <w:sz w:val="24"/>
          <w:szCs w:val="24"/>
        </w:rPr>
        <w:t>-Dwass test.</w:t>
      </w:r>
      <w:r w:rsidR="008930E8" w:rsidRPr="00BE49F1">
        <w:rPr>
          <w:sz w:val="24"/>
          <w:szCs w:val="24"/>
        </w:rPr>
        <w:t xml:space="preserve"> </w:t>
      </w:r>
      <w:r w:rsidR="008C22B1" w:rsidRPr="00BE49F1">
        <w:rPr>
          <w:i/>
          <w:sz w:val="24"/>
          <w:szCs w:val="24"/>
        </w:rPr>
        <w:t>R11F02-Gal4;UAS-Arclight</w:t>
      </w:r>
      <w:r w:rsidR="008930E8" w:rsidRPr="00BE49F1">
        <w:rPr>
          <w:sz w:val="24"/>
          <w:szCs w:val="24"/>
        </w:rPr>
        <w:t>, n=</w:t>
      </w:r>
      <w:r w:rsidR="008C22B1" w:rsidRPr="00BE49F1">
        <w:rPr>
          <w:sz w:val="24"/>
          <w:szCs w:val="24"/>
        </w:rPr>
        <w:t>57</w:t>
      </w:r>
      <w:r w:rsidR="008930E8" w:rsidRPr="00BE49F1">
        <w:rPr>
          <w:sz w:val="24"/>
          <w:szCs w:val="24"/>
        </w:rPr>
        <w:t xml:space="preserve"> cells. </w:t>
      </w:r>
      <w:r w:rsidR="008C22B1" w:rsidRPr="00BE49F1">
        <w:rPr>
          <w:i/>
          <w:sz w:val="24"/>
          <w:szCs w:val="24"/>
        </w:rPr>
        <w:t>R11F02-Gal4;UAS-Arclight</w:t>
      </w:r>
      <w:r w:rsidR="008C22B1" w:rsidRPr="00BE49F1">
        <w:rPr>
          <w:sz w:val="24"/>
          <w:szCs w:val="24"/>
        </w:rPr>
        <w:t>;</w:t>
      </w:r>
      <w:r w:rsidR="008930E8" w:rsidRPr="00BE49F1">
        <w:rPr>
          <w:i/>
          <w:sz w:val="24"/>
          <w:szCs w:val="24"/>
        </w:rPr>
        <w:t>Ir93a</w:t>
      </w:r>
      <w:r w:rsidR="008930E8" w:rsidRPr="00BE49F1">
        <w:rPr>
          <w:i/>
          <w:sz w:val="24"/>
          <w:szCs w:val="24"/>
          <w:vertAlign w:val="superscript"/>
        </w:rPr>
        <w:t>MI05555</w:t>
      </w:r>
      <w:r w:rsidR="008930E8" w:rsidRPr="00BE49F1">
        <w:rPr>
          <w:sz w:val="24"/>
          <w:szCs w:val="24"/>
        </w:rPr>
        <w:t>, n</w:t>
      </w:r>
      <w:r w:rsidR="00C200C0">
        <w:rPr>
          <w:sz w:val="24"/>
          <w:szCs w:val="24"/>
        </w:rPr>
        <w:t>=</w:t>
      </w:r>
      <w:r w:rsidR="008C22B1" w:rsidRPr="00BE49F1">
        <w:rPr>
          <w:sz w:val="24"/>
          <w:szCs w:val="24"/>
        </w:rPr>
        <w:t>24</w:t>
      </w:r>
      <w:r w:rsidR="008930E8" w:rsidRPr="00BE49F1">
        <w:rPr>
          <w:sz w:val="24"/>
          <w:szCs w:val="24"/>
        </w:rPr>
        <w:t xml:space="preserve">. </w:t>
      </w:r>
      <w:r w:rsidR="008C22B1" w:rsidRPr="00BE49F1">
        <w:rPr>
          <w:i/>
          <w:sz w:val="24"/>
          <w:szCs w:val="24"/>
        </w:rPr>
        <w:t>R11F02-Gal4;UAS-Arclight</w:t>
      </w:r>
      <w:r w:rsidR="008C22B1" w:rsidRPr="00BE49F1">
        <w:rPr>
          <w:sz w:val="24"/>
          <w:szCs w:val="24"/>
        </w:rPr>
        <w:t xml:space="preserve">; </w:t>
      </w:r>
      <w:r w:rsidR="008C22B1" w:rsidRPr="00BE49F1">
        <w:rPr>
          <w:i/>
          <w:sz w:val="24"/>
          <w:szCs w:val="24"/>
        </w:rPr>
        <w:t>Ir25a</w:t>
      </w:r>
      <w:r w:rsidR="008C22B1" w:rsidRPr="00BE49F1">
        <w:rPr>
          <w:i/>
          <w:sz w:val="24"/>
          <w:szCs w:val="24"/>
          <w:vertAlign w:val="superscript"/>
        </w:rPr>
        <w:t>2</w:t>
      </w:r>
      <w:r w:rsidR="008C22B1" w:rsidRPr="00BE49F1">
        <w:rPr>
          <w:sz w:val="24"/>
          <w:szCs w:val="24"/>
        </w:rPr>
        <w:t>, n</w:t>
      </w:r>
      <w:r w:rsidR="00C200C0">
        <w:rPr>
          <w:sz w:val="24"/>
          <w:szCs w:val="24"/>
        </w:rPr>
        <w:t>=</w:t>
      </w:r>
      <w:r w:rsidR="008C22B1" w:rsidRPr="00BE49F1">
        <w:rPr>
          <w:sz w:val="24"/>
          <w:szCs w:val="24"/>
        </w:rPr>
        <w:t>30.</w:t>
      </w:r>
      <w:r w:rsidR="00726BAD" w:rsidRPr="00BE49F1">
        <w:rPr>
          <w:sz w:val="24"/>
          <w:szCs w:val="24"/>
        </w:rPr>
        <w:t xml:space="preserve"> </w:t>
      </w:r>
      <w:r w:rsidR="00726BAD" w:rsidRPr="00BE49F1">
        <w:rPr>
          <w:i/>
          <w:sz w:val="24"/>
          <w:szCs w:val="24"/>
        </w:rPr>
        <w:t>Ir21a-Gal4;UAS-Arclight</w:t>
      </w:r>
      <w:r w:rsidR="00726BAD" w:rsidRPr="00BE49F1">
        <w:rPr>
          <w:sz w:val="24"/>
          <w:szCs w:val="24"/>
        </w:rPr>
        <w:t>, n</w:t>
      </w:r>
      <w:r w:rsidR="00C200C0">
        <w:rPr>
          <w:sz w:val="24"/>
          <w:szCs w:val="24"/>
        </w:rPr>
        <w:t>=</w:t>
      </w:r>
      <w:r w:rsidR="00726BAD" w:rsidRPr="00BE49F1">
        <w:rPr>
          <w:sz w:val="24"/>
          <w:szCs w:val="24"/>
        </w:rPr>
        <w:t>18</w:t>
      </w:r>
      <w:r w:rsidR="00785AE5" w:rsidRPr="00BE49F1">
        <w:rPr>
          <w:sz w:val="24"/>
          <w:szCs w:val="24"/>
        </w:rPr>
        <w:t xml:space="preserve">. </w:t>
      </w:r>
      <w:r w:rsidR="00726BAD" w:rsidRPr="00BE49F1">
        <w:rPr>
          <w:i/>
          <w:sz w:val="24"/>
          <w:szCs w:val="24"/>
        </w:rPr>
        <w:t>Ir21a-Gal4;UAS-Arclight</w:t>
      </w:r>
      <w:r w:rsidR="00726BAD" w:rsidRPr="00BE49F1">
        <w:rPr>
          <w:sz w:val="24"/>
          <w:szCs w:val="24"/>
        </w:rPr>
        <w:t xml:space="preserve">; </w:t>
      </w:r>
      <w:r w:rsidR="00726BAD" w:rsidRPr="00BE49F1">
        <w:rPr>
          <w:i/>
          <w:sz w:val="24"/>
          <w:szCs w:val="24"/>
        </w:rPr>
        <w:t>Ir21a</w:t>
      </w:r>
      <w:r w:rsidR="00726BAD" w:rsidRPr="00BE49F1">
        <w:rPr>
          <w:i/>
          <w:sz w:val="24"/>
          <w:szCs w:val="24"/>
          <w:vertAlign w:val="superscript"/>
        </w:rPr>
        <w:t>∆1</w:t>
      </w:r>
      <w:r w:rsidR="00726BAD" w:rsidRPr="00BE49F1">
        <w:rPr>
          <w:sz w:val="24"/>
          <w:szCs w:val="24"/>
        </w:rPr>
        <w:t>, n</w:t>
      </w:r>
      <w:r w:rsidR="00C200C0">
        <w:rPr>
          <w:sz w:val="24"/>
          <w:szCs w:val="24"/>
        </w:rPr>
        <w:t>=</w:t>
      </w:r>
      <w:r w:rsidR="00726BAD" w:rsidRPr="00BE49F1">
        <w:rPr>
          <w:sz w:val="24"/>
          <w:szCs w:val="24"/>
        </w:rPr>
        <w:t>23</w:t>
      </w:r>
      <w:r w:rsidR="00785AE5" w:rsidRPr="00BE49F1">
        <w:rPr>
          <w:sz w:val="24"/>
          <w:szCs w:val="24"/>
        </w:rPr>
        <w:t xml:space="preserve">. </w:t>
      </w:r>
    </w:p>
    <w:p w14:paraId="1E88EA8A" w14:textId="13CFCB65" w:rsidR="000F3530" w:rsidRPr="00BE49F1" w:rsidRDefault="000F3530" w:rsidP="00D656C8">
      <w:pPr>
        <w:rPr>
          <w:b/>
          <w:sz w:val="24"/>
          <w:szCs w:val="24"/>
        </w:rPr>
      </w:pPr>
      <w:r w:rsidRPr="00BE49F1">
        <w:rPr>
          <w:b/>
          <w:sz w:val="24"/>
          <w:szCs w:val="24"/>
        </w:rPr>
        <w:br w:type="page"/>
      </w:r>
    </w:p>
    <w:p w14:paraId="56120052" w14:textId="4D12AC81" w:rsidR="00407312" w:rsidRDefault="00407312">
      <w:pPr>
        <w:rPr>
          <w:b/>
          <w:sz w:val="24"/>
          <w:szCs w:val="24"/>
        </w:rPr>
      </w:pPr>
    </w:p>
    <w:p w14:paraId="0D56E306" w14:textId="223E9620" w:rsidR="003E75C6" w:rsidRPr="00BE49F1" w:rsidRDefault="009B77FA" w:rsidP="00B130AB">
      <w:pPr>
        <w:spacing w:line="480" w:lineRule="auto"/>
        <w:rPr>
          <w:sz w:val="24"/>
          <w:szCs w:val="24"/>
        </w:rPr>
      </w:pPr>
      <w:r w:rsidRPr="00BE49F1">
        <w:rPr>
          <w:b/>
          <w:sz w:val="24"/>
          <w:szCs w:val="24"/>
        </w:rPr>
        <w:t>Figure</w:t>
      </w:r>
      <w:r w:rsidR="000F3530" w:rsidRPr="00BE49F1">
        <w:rPr>
          <w:b/>
          <w:sz w:val="24"/>
          <w:szCs w:val="24"/>
        </w:rPr>
        <w:t xml:space="preserve"> </w:t>
      </w:r>
      <w:r w:rsidR="001526EA" w:rsidRPr="00BE49F1">
        <w:rPr>
          <w:b/>
          <w:sz w:val="24"/>
          <w:szCs w:val="24"/>
        </w:rPr>
        <w:t>3</w:t>
      </w:r>
      <w:r w:rsidR="00B130AB" w:rsidRPr="00BE49F1">
        <w:rPr>
          <w:b/>
          <w:sz w:val="24"/>
          <w:szCs w:val="24"/>
        </w:rPr>
        <w:t>:</w:t>
      </w:r>
      <w:r w:rsidR="00B130AB" w:rsidRPr="00BE49F1">
        <w:rPr>
          <w:b/>
          <w:sz w:val="24"/>
          <w:szCs w:val="24"/>
          <w:lang w:val="en-GB"/>
        </w:rPr>
        <w:t xml:space="preserve"> IR93a is co-expressed with IR25a and IR40a in sacculus neurons. </w:t>
      </w:r>
      <w:r w:rsidR="00DB0D8D" w:rsidRPr="00BE49F1">
        <w:rPr>
          <w:sz w:val="24"/>
          <w:szCs w:val="24"/>
          <w:lang w:val="en-GB"/>
        </w:rPr>
        <w:t>(</w:t>
      </w:r>
      <w:r w:rsidR="00B130AB" w:rsidRPr="00BE49F1">
        <w:rPr>
          <w:sz w:val="24"/>
          <w:szCs w:val="24"/>
          <w:lang w:val="en-GB"/>
        </w:rPr>
        <w:t xml:space="preserve">a) </w:t>
      </w:r>
      <w:r w:rsidR="00D749CB" w:rsidRPr="00BE49F1">
        <w:rPr>
          <w:sz w:val="24"/>
          <w:szCs w:val="24"/>
          <w:lang w:val="en-GB"/>
        </w:rPr>
        <w:t>Left: s</w:t>
      </w:r>
      <w:r w:rsidR="00B130AB" w:rsidRPr="00BE49F1">
        <w:rPr>
          <w:sz w:val="24"/>
          <w:szCs w:val="24"/>
          <w:lang w:val="en-GB"/>
        </w:rPr>
        <w:t xml:space="preserve">chematic of the </w:t>
      </w:r>
      <w:r w:rsidR="00DB0D8D" w:rsidRPr="00BE49F1">
        <w:rPr>
          <w:sz w:val="24"/>
          <w:szCs w:val="24"/>
          <w:lang w:val="en-GB"/>
        </w:rPr>
        <w:t xml:space="preserve">adult </w:t>
      </w:r>
      <w:r w:rsidR="00B130AB" w:rsidRPr="00BE49F1">
        <w:rPr>
          <w:i/>
          <w:sz w:val="24"/>
          <w:szCs w:val="24"/>
          <w:lang w:val="en-GB"/>
        </w:rPr>
        <w:t>Drosophila</w:t>
      </w:r>
      <w:r w:rsidR="00B130AB" w:rsidRPr="00BE49F1">
        <w:rPr>
          <w:sz w:val="24"/>
          <w:szCs w:val="24"/>
          <w:lang w:val="en-GB"/>
        </w:rPr>
        <w:t xml:space="preserve"> antenna</w:t>
      </w:r>
      <w:r w:rsidR="00DB0D8D" w:rsidRPr="00BE49F1">
        <w:rPr>
          <w:sz w:val="24"/>
          <w:szCs w:val="24"/>
          <w:lang w:val="en-GB"/>
        </w:rPr>
        <w:t>, illustrating the location of the sacculus</w:t>
      </w:r>
      <w:r w:rsidR="006E2B08" w:rsidRPr="00BE49F1">
        <w:rPr>
          <w:sz w:val="24"/>
          <w:szCs w:val="24"/>
          <w:lang w:val="en-GB"/>
        </w:rPr>
        <w:t xml:space="preserve"> (</w:t>
      </w:r>
      <w:r w:rsidR="00FE794E" w:rsidRPr="00BE49F1">
        <w:rPr>
          <w:sz w:val="24"/>
          <w:szCs w:val="24"/>
          <w:lang w:val="en-GB"/>
        </w:rPr>
        <w:t>red</w:t>
      </w:r>
      <w:r w:rsidR="006E2B08" w:rsidRPr="00BE49F1">
        <w:rPr>
          <w:sz w:val="24"/>
          <w:szCs w:val="24"/>
          <w:lang w:val="en-GB"/>
        </w:rPr>
        <w:t>)</w:t>
      </w:r>
      <w:r w:rsidR="00DB0D8D" w:rsidRPr="00BE49F1">
        <w:rPr>
          <w:sz w:val="24"/>
          <w:szCs w:val="24"/>
          <w:lang w:val="en-GB"/>
        </w:rPr>
        <w:t xml:space="preserve"> in the interior of this appendage</w:t>
      </w:r>
      <w:r w:rsidR="00D749CB" w:rsidRPr="00BE49F1">
        <w:rPr>
          <w:sz w:val="24"/>
          <w:szCs w:val="24"/>
          <w:lang w:val="en-GB"/>
        </w:rPr>
        <w:t>. Right:</w:t>
      </w:r>
      <w:r w:rsidR="002F1D26" w:rsidRPr="00BE49F1">
        <w:rPr>
          <w:sz w:val="24"/>
          <w:szCs w:val="24"/>
          <w:lang w:val="en-GB"/>
        </w:rPr>
        <w:t xml:space="preserve"> the sacculus is composed of three</w:t>
      </w:r>
      <w:r w:rsidR="0004686C" w:rsidRPr="00BE49F1">
        <w:rPr>
          <w:sz w:val="24"/>
          <w:szCs w:val="24"/>
          <w:lang w:val="en-GB"/>
        </w:rPr>
        <w:t xml:space="preserve"> main chambers (I, II, III), </w:t>
      </w:r>
      <w:r w:rsidR="00305B1F" w:rsidRPr="00BE49F1">
        <w:rPr>
          <w:sz w:val="24"/>
          <w:szCs w:val="24"/>
          <w:lang w:val="en-GB"/>
        </w:rPr>
        <w:t xml:space="preserve">which are </w:t>
      </w:r>
      <w:r w:rsidR="0004686C" w:rsidRPr="00BE49F1">
        <w:rPr>
          <w:sz w:val="24"/>
          <w:szCs w:val="24"/>
          <w:lang w:val="en-GB"/>
        </w:rPr>
        <w:t>lined with sensilla</w:t>
      </w:r>
      <w:r w:rsidR="00305B1F" w:rsidRPr="00BE49F1">
        <w:rPr>
          <w:sz w:val="24"/>
          <w:szCs w:val="24"/>
          <w:lang w:val="en-GB"/>
        </w:rPr>
        <w:t xml:space="preserve"> of various morphologies</w:t>
      </w:r>
      <w:r w:rsidR="000A1FD9" w:rsidRPr="00BE49F1">
        <w:rPr>
          <w:sz w:val="24"/>
          <w:szCs w:val="24"/>
          <w:lang w:val="en-GB"/>
        </w:rPr>
        <w:t xml:space="preserve"> (cartoon adapted from </w:t>
      </w:r>
      <w:r w:rsidR="00BE49F1" w:rsidRPr="00BE49F1">
        <w:rPr>
          <w:sz w:val="24"/>
          <w:szCs w:val="24"/>
        </w:rPr>
        <w:fldChar w:fldCharType="begin"/>
      </w:r>
      <w:r w:rsidR="00BE49F1" w:rsidRPr="00BE49F1">
        <w:rPr>
          <w:sz w:val="24"/>
          <w:szCs w:val="24"/>
        </w:rPr>
        <w:instrText xml:space="preserve"> ADDIN EN.CITE &lt;EndNote&gt;&lt;Cite&gt;&lt;Author&gt;Shanbhag&lt;/Author&gt;&lt;Year&gt;1995&lt;/Year&gt;&lt;RecNum&gt;1694&lt;/RecNum&gt;&lt;DisplayText&gt;(Shanbhag et al., 1995)&lt;/DisplayText&gt;&lt;record&gt;&lt;rec-number&gt;1694&lt;/rec-number&gt;&lt;foreign-keys&gt;&lt;key app="EN" db-id="zx9wdpfpwwv5vper9s9vrwzkp2seaxa0z9fr" timestamp="0"&gt;1694&lt;/key&gt;&lt;/foreign-keys&gt;&lt;ref-type name="Journal Article"&gt;17&lt;/ref-type&gt;&lt;contributors&gt;&lt;authors&gt;&lt;author&gt;Shanbhag, S. R.&lt;/author&gt;&lt;author&gt;Singh, K.&lt;/author&gt;&lt;author&gt;Singh, R. N.&lt;/author&gt;&lt;/authors&gt;&lt;/contributors&gt;&lt;auth-address&gt;Molecular Biology Unit, Tata Institute of Fundamental Research, Colaba, Bombay, India.&lt;/auth-address&gt;&lt;titles&gt;&lt;title&gt;Fine structure and primary sensory projections of sensilla located in the sacculus of the antenna of Drosophila melanogaster&lt;/title&gt;&lt;secondary-title&gt;Cell Tissue Res&lt;/secondary-title&gt;&lt;alt-title&gt;Cell and tissue research&lt;/alt-title&gt;&lt;/titles&gt;&lt;periodical&gt;&lt;full-title&gt;Cell Tissue Res&lt;/full-title&gt;&lt;abbr-1&gt;Cell and tissue research&lt;/abbr-1&gt;&lt;/periodical&gt;&lt;alt-periodical&gt;&lt;full-title&gt;Cell Tissue Res&lt;/full-title&gt;&lt;abbr-1&gt;Cell and tissue research&lt;/abbr-1&gt;&lt;/alt-periodical&gt;&lt;pages&gt;237-49&lt;/pages&gt;&lt;volume&gt;282&lt;/volume&gt;&lt;number&gt;2&lt;/number&gt;&lt;keywords&gt;&lt;keyword&gt;Animals&lt;/keyword&gt;&lt;keyword&gt;Central Nervous System/cytology/ultrastructure&lt;/keyword&gt;&lt;keyword&gt;Cobalt/diagnostic use&lt;/keyword&gt;&lt;keyword&gt;Drosophila melanogaster/*anatomy &amp;amp; histology&lt;/keyword&gt;&lt;keyword&gt;Female&lt;/keyword&gt;&lt;keyword&gt;Lysine/diagnostic use&lt;/keyword&gt;&lt;keyword&gt;Male&lt;/keyword&gt;&lt;keyword&gt;Microscopy, Electron&lt;/keyword&gt;&lt;keyword&gt;Olfactory Pathways&lt;/keyword&gt;&lt;keyword&gt;Olfactory Receptor Neurons/metabolism&lt;/keyword&gt;&lt;/keywords&gt;&lt;dates&gt;&lt;year&gt;1995&lt;/year&gt;&lt;pub-dates&gt;&lt;date&gt;Nov&lt;/date&gt;&lt;/pub-dates&gt;&lt;/dates&gt;&lt;isbn&gt;0302-766X (Print)&lt;/isbn&gt;&lt;accession-num&gt;8565054&lt;/accession-num&gt;&lt;urls&gt;&lt;related-urls&gt;&lt;url&gt;http://www.ncbi.nlm.nih.gov/entrez/query.fcgi?cmd=Retrieve&amp;amp;db=PubMed&amp;amp;dopt=Citation&amp;amp;list_uids=8565054 &lt;/url&gt;&lt;/related-urls&gt;&lt;/urls&gt;&lt;language&gt;eng&lt;/language&gt;&lt;/record&gt;&lt;/Cite&gt;&lt;/EndNote&gt;</w:instrText>
      </w:r>
      <w:r w:rsidR="00BE49F1" w:rsidRPr="00BE49F1">
        <w:rPr>
          <w:sz w:val="24"/>
          <w:szCs w:val="24"/>
        </w:rPr>
        <w:fldChar w:fldCharType="separate"/>
      </w:r>
      <w:r w:rsidR="00BE49F1" w:rsidRPr="00BE49F1">
        <w:rPr>
          <w:noProof/>
          <w:sz w:val="24"/>
          <w:szCs w:val="24"/>
        </w:rPr>
        <w:t>(Shanbhag et al., 1995)</w:t>
      </w:r>
      <w:r w:rsidR="00BE49F1" w:rsidRPr="00BE49F1">
        <w:rPr>
          <w:sz w:val="24"/>
          <w:szCs w:val="24"/>
        </w:rPr>
        <w:fldChar w:fldCharType="end"/>
      </w:r>
      <w:r w:rsidR="003B3E10" w:rsidRPr="00BE49F1">
        <w:rPr>
          <w:sz w:val="24"/>
          <w:szCs w:val="24"/>
        </w:rPr>
        <w:t>)</w:t>
      </w:r>
      <w:r w:rsidR="0004686C" w:rsidRPr="00BE49F1">
        <w:rPr>
          <w:sz w:val="24"/>
          <w:szCs w:val="24"/>
          <w:lang w:val="en-GB"/>
        </w:rPr>
        <w:t>.</w:t>
      </w:r>
      <w:r w:rsidR="00B2132D" w:rsidRPr="00BE49F1">
        <w:rPr>
          <w:sz w:val="24"/>
          <w:szCs w:val="24"/>
          <w:lang w:val="en-GB"/>
        </w:rPr>
        <w:t xml:space="preserve"> (b) </w:t>
      </w:r>
      <w:r w:rsidR="00E75C0E" w:rsidRPr="00BE49F1">
        <w:rPr>
          <w:sz w:val="24"/>
          <w:szCs w:val="24"/>
          <w:lang w:val="en-GB"/>
        </w:rPr>
        <w:t xml:space="preserve">Top: </w:t>
      </w:r>
      <w:r w:rsidR="00E75C0E" w:rsidRPr="00BE49F1">
        <w:rPr>
          <w:sz w:val="24"/>
          <w:szCs w:val="24"/>
        </w:rPr>
        <w:t>i</w:t>
      </w:r>
      <w:r w:rsidR="00663634" w:rsidRPr="00BE49F1">
        <w:rPr>
          <w:sz w:val="24"/>
          <w:szCs w:val="24"/>
        </w:rPr>
        <w:t xml:space="preserve">mmunofluorescence </w:t>
      </w:r>
      <w:r w:rsidR="00B84CAD" w:rsidRPr="00BE49F1">
        <w:rPr>
          <w:sz w:val="24"/>
          <w:szCs w:val="24"/>
        </w:rPr>
        <w:t xml:space="preserve">on </w:t>
      </w:r>
      <w:r w:rsidR="009D5A1C" w:rsidRPr="00BE49F1">
        <w:rPr>
          <w:sz w:val="24"/>
          <w:szCs w:val="24"/>
        </w:rPr>
        <w:t>a whole-mount wild-type</w:t>
      </w:r>
      <w:r w:rsidR="00B84CAD" w:rsidRPr="00BE49F1">
        <w:rPr>
          <w:sz w:val="24"/>
          <w:szCs w:val="24"/>
        </w:rPr>
        <w:t xml:space="preserve"> antenna showing</w:t>
      </w:r>
      <w:r w:rsidR="00663634" w:rsidRPr="00BE49F1">
        <w:rPr>
          <w:sz w:val="24"/>
          <w:szCs w:val="24"/>
        </w:rPr>
        <w:t xml:space="preserve"> expression of IR93a protein (</w:t>
      </w:r>
      <w:r w:rsidR="00667CA2" w:rsidRPr="00BE49F1">
        <w:rPr>
          <w:sz w:val="24"/>
          <w:szCs w:val="24"/>
        </w:rPr>
        <w:t>green</w:t>
      </w:r>
      <w:r w:rsidR="00663634" w:rsidRPr="00BE49F1">
        <w:rPr>
          <w:sz w:val="24"/>
          <w:szCs w:val="24"/>
        </w:rPr>
        <w:t xml:space="preserve">) </w:t>
      </w:r>
      <w:r w:rsidR="00F3163C" w:rsidRPr="00BE49F1">
        <w:rPr>
          <w:sz w:val="24"/>
          <w:szCs w:val="24"/>
        </w:rPr>
        <w:t>in</w:t>
      </w:r>
      <w:r w:rsidR="003E175F" w:rsidRPr="00BE49F1">
        <w:rPr>
          <w:sz w:val="24"/>
          <w:szCs w:val="24"/>
        </w:rPr>
        <w:t xml:space="preserve"> two groups of</w:t>
      </w:r>
      <w:r w:rsidR="00F3163C" w:rsidRPr="00BE49F1">
        <w:rPr>
          <w:sz w:val="24"/>
          <w:szCs w:val="24"/>
        </w:rPr>
        <w:t xml:space="preserve"> soma </w:t>
      </w:r>
      <w:r w:rsidR="003E175F" w:rsidRPr="00BE49F1">
        <w:rPr>
          <w:sz w:val="24"/>
          <w:szCs w:val="24"/>
        </w:rPr>
        <w:t xml:space="preserve">(arrows) </w:t>
      </w:r>
      <w:r w:rsidR="00F3163C" w:rsidRPr="00BE49F1">
        <w:rPr>
          <w:sz w:val="24"/>
          <w:szCs w:val="24"/>
        </w:rPr>
        <w:t xml:space="preserve">around sacculus </w:t>
      </w:r>
      <w:r w:rsidR="00FF7C08" w:rsidRPr="00BE49F1">
        <w:rPr>
          <w:sz w:val="24"/>
          <w:szCs w:val="24"/>
        </w:rPr>
        <w:t>chambers I and II</w:t>
      </w:r>
      <w:r w:rsidR="003E175F" w:rsidRPr="00BE49F1">
        <w:rPr>
          <w:sz w:val="24"/>
          <w:szCs w:val="24"/>
        </w:rPr>
        <w:t xml:space="preserve">; these chambers are </w:t>
      </w:r>
      <w:r w:rsidR="00A0593A" w:rsidRPr="00BE49F1">
        <w:rPr>
          <w:sz w:val="24"/>
          <w:szCs w:val="24"/>
        </w:rPr>
        <w:t>visualized by cuticle autofluorescence</w:t>
      </w:r>
      <w:r w:rsidR="003E175F" w:rsidRPr="00BE49F1">
        <w:rPr>
          <w:sz w:val="24"/>
          <w:szCs w:val="24"/>
        </w:rPr>
        <w:t xml:space="preserve"> shown in the images on the right</w:t>
      </w:r>
      <w:r w:rsidR="00FF7C08" w:rsidRPr="00BE49F1">
        <w:rPr>
          <w:sz w:val="24"/>
          <w:szCs w:val="24"/>
        </w:rPr>
        <w:t xml:space="preserve">. </w:t>
      </w:r>
      <w:r w:rsidR="001814D4" w:rsidRPr="00BE49F1">
        <w:rPr>
          <w:sz w:val="24"/>
          <w:szCs w:val="24"/>
        </w:rPr>
        <w:t xml:space="preserve">The arrowhead marks </w:t>
      </w:r>
      <w:r w:rsidR="003E175F" w:rsidRPr="00BE49F1">
        <w:rPr>
          <w:sz w:val="24"/>
          <w:szCs w:val="24"/>
        </w:rPr>
        <w:t xml:space="preserve">the </w:t>
      </w:r>
      <w:r w:rsidR="001814D4" w:rsidRPr="00BE49F1">
        <w:rPr>
          <w:sz w:val="24"/>
          <w:szCs w:val="24"/>
        </w:rPr>
        <w:t xml:space="preserve">concentration of </w:t>
      </w:r>
      <w:r w:rsidR="003E175F" w:rsidRPr="00BE49F1">
        <w:rPr>
          <w:sz w:val="24"/>
          <w:szCs w:val="24"/>
        </w:rPr>
        <w:t>IR93a</w:t>
      </w:r>
      <w:r w:rsidR="001814D4" w:rsidRPr="00BE49F1">
        <w:rPr>
          <w:sz w:val="24"/>
          <w:szCs w:val="24"/>
        </w:rPr>
        <w:t xml:space="preserve"> in the dendritic endings that innervate the sensilla</w:t>
      </w:r>
      <w:r w:rsidR="00D770BD" w:rsidRPr="00BE49F1">
        <w:rPr>
          <w:sz w:val="24"/>
          <w:szCs w:val="24"/>
        </w:rPr>
        <w:t xml:space="preserve"> </w:t>
      </w:r>
      <w:r w:rsidR="003E175F" w:rsidRPr="00BE49F1">
        <w:rPr>
          <w:sz w:val="24"/>
          <w:szCs w:val="24"/>
        </w:rPr>
        <w:t>in</w:t>
      </w:r>
      <w:r w:rsidR="00D770BD" w:rsidRPr="00BE49F1">
        <w:rPr>
          <w:sz w:val="24"/>
          <w:szCs w:val="24"/>
        </w:rPr>
        <w:t xml:space="preserve"> </w:t>
      </w:r>
      <w:r w:rsidR="00097485" w:rsidRPr="00BE49F1">
        <w:rPr>
          <w:sz w:val="24"/>
          <w:szCs w:val="24"/>
        </w:rPr>
        <w:t>chamber</w:t>
      </w:r>
      <w:r w:rsidR="00D770BD" w:rsidRPr="00BE49F1">
        <w:rPr>
          <w:sz w:val="24"/>
          <w:szCs w:val="24"/>
        </w:rPr>
        <w:t xml:space="preserve"> I</w:t>
      </w:r>
      <w:r w:rsidR="001814D4" w:rsidRPr="00BE49F1">
        <w:rPr>
          <w:sz w:val="24"/>
          <w:szCs w:val="24"/>
        </w:rPr>
        <w:t xml:space="preserve">. </w:t>
      </w:r>
      <w:r w:rsidR="003E175F" w:rsidRPr="00BE49F1">
        <w:rPr>
          <w:sz w:val="24"/>
          <w:szCs w:val="24"/>
        </w:rPr>
        <w:t>Note that the dendrites of c</w:t>
      </w:r>
      <w:r w:rsidR="001814D4" w:rsidRPr="00BE49F1">
        <w:rPr>
          <w:sz w:val="24"/>
          <w:szCs w:val="24"/>
        </w:rPr>
        <w:t>hamber II neuron</w:t>
      </w:r>
      <w:r w:rsidR="003E175F" w:rsidRPr="00BE49F1">
        <w:rPr>
          <w:sz w:val="24"/>
          <w:szCs w:val="24"/>
        </w:rPr>
        <w:t xml:space="preserve">s are </w:t>
      </w:r>
      <w:ins w:id="261" w:author="Paul Garrity" w:date="2016-09-16T09:04:00Z">
        <w:r w:rsidR="003E175F" w:rsidRPr="00BE49F1">
          <w:rPr>
            <w:sz w:val="24"/>
            <w:szCs w:val="24"/>
          </w:rPr>
          <w:t>no</w:t>
        </w:r>
        <w:r w:rsidR="00B239B2">
          <w:rPr>
            <w:sz w:val="24"/>
            <w:szCs w:val="24"/>
          </w:rPr>
          <w:t>t</w:t>
        </w:r>
      </w:ins>
      <w:del w:id="262" w:author="Paul Garrity" w:date="2016-09-16T09:04:00Z">
        <w:r w:rsidR="003E175F" w:rsidRPr="00BE49F1">
          <w:rPr>
            <w:sz w:val="24"/>
            <w:szCs w:val="24"/>
          </w:rPr>
          <w:delText>no</w:delText>
        </w:r>
      </w:del>
      <w:r w:rsidR="003E175F" w:rsidRPr="00BE49F1">
        <w:rPr>
          <w:sz w:val="24"/>
          <w:szCs w:val="24"/>
        </w:rPr>
        <w:t xml:space="preserve"> visible in this image; sensilla</w:t>
      </w:r>
      <w:r w:rsidR="001814D4" w:rsidRPr="00BE49F1">
        <w:rPr>
          <w:sz w:val="24"/>
          <w:szCs w:val="24"/>
        </w:rPr>
        <w:t xml:space="preserve"> localization</w:t>
      </w:r>
      <w:r w:rsidR="00612819" w:rsidRPr="00BE49F1">
        <w:rPr>
          <w:sz w:val="24"/>
          <w:szCs w:val="24"/>
        </w:rPr>
        <w:t xml:space="preserve"> of IR93a</w:t>
      </w:r>
      <w:r w:rsidR="001814D4" w:rsidRPr="00BE49F1">
        <w:rPr>
          <w:sz w:val="24"/>
          <w:szCs w:val="24"/>
        </w:rPr>
        <w:t xml:space="preserve"> is more easily detected in</w:t>
      </w:r>
      <w:r w:rsidR="00CD170B" w:rsidRPr="00BE49F1">
        <w:rPr>
          <w:sz w:val="24"/>
          <w:szCs w:val="24"/>
        </w:rPr>
        <w:t xml:space="preserve"> these cells in</w:t>
      </w:r>
      <w:r w:rsidR="001814D4" w:rsidRPr="00BE49F1">
        <w:rPr>
          <w:sz w:val="24"/>
          <w:szCs w:val="24"/>
        </w:rPr>
        <w:t xml:space="preserve"> antennal sections</w:t>
      </w:r>
      <w:r w:rsidR="007E1ACF" w:rsidRPr="00BE49F1">
        <w:rPr>
          <w:sz w:val="24"/>
          <w:szCs w:val="24"/>
        </w:rPr>
        <w:t>; see</w:t>
      </w:r>
      <w:r w:rsidR="00DC448C" w:rsidRPr="00BE49F1">
        <w:rPr>
          <w:sz w:val="24"/>
          <w:szCs w:val="24"/>
        </w:rPr>
        <w:t xml:space="preserve"> panel (</w:t>
      </w:r>
      <w:r w:rsidR="007E1ACF" w:rsidRPr="00BE49F1">
        <w:rPr>
          <w:sz w:val="24"/>
          <w:szCs w:val="24"/>
        </w:rPr>
        <w:t>d)</w:t>
      </w:r>
      <w:r w:rsidR="00032BD7" w:rsidRPr="00BE49F1">
        <w:rPr>
          <w:sz w:val="24"/>
          <w:szCs w:val="24"/>
        </w:rPr>
        <w:t xml:space="preserve">. </w:t>
      </w:r>
      <w:r w:rsidR="002A3B3C" w:rsidRPr="00BE49F1">
        <w:rPr>
          <w:sz w:val="24"/>
          <w:szCs w:val="24"/>
        </w:rPr>
        <w:t>Bott</w:t>
      </w:r>
      <w:r w:rsidR="004E37CC" w:rsidRPr="00BE49F1">
        <w:rPr>
          <w:sz w:val="24"/>
          <w:szCs w:val="24"/>
        </w:rPr>
        <w:t>om:</w:t>
      </w:r>
      <w:r w:rsidR="00663634" w:rsidRPr="00BE49F1">
        <w:rPr>
          <w:sz w:val="24"/>
          <w:szCs w:val="24"/>
        </w:rPr>
        <w:t xml:space="preserve"> </w:t>
      </w:r>
      <w:r w:rsidR="00663634" w:rsidRPr="00BE49F1">
        <w:rPr>
          <w:i/>
          <w:sz w:val="24"/>
          <w:szCs w:val="24"/>
        </w:rPr>
        <w:t>Ir93a</w:t>
      </w:r>
      <w:r w:rsidR="00663634" w:rsidRPr="00BE49F1">
        <w:rPr>
          <w:i/>
          <w:sz w:val="24"/>
          <w:szCs w:val="24"/>
          <w:vertAlign w:val="superscript"/>
        </w:rPr>
        <w:t>MI05555</w:t>
      </w:r>
      <w:r w:rsidR="00663634" w:rsidRPr="00BE49F1">
        <w:rPr>
          <w:i/>
          <w:sz w:val="24"/>
          <w:szCs w:val="24"/>
        </w:rPr>
        <w:t xml:space="preserve"> </w:t>
      </w:r>
      <w:r w:rsidR="00663634" w:rsidRPr="00BE49F1">
        <w:rPr>
          <w:sz w:val="24"/>
          <w:szCs w:val="24"/>
        </w:rPr>
        <w:t xml:space="preserve">mutants lack </w:t>
      </w:r>
      <w:r w:rsidR="00032BD7" w:rsidRPr="00BE49F1">
        <w:rPr>
          <w:sz w:val="24"/>
          <w:szCs w:val="24"/>
        </w:rPr>
        <w:t>detectable IR93a protein</w:t>
      </w:r>
      <w:r w:rsidR="00663634" w:rsidRPr="00BE49F1">
        <w:rPr>
          <w:sz w:val="24"/>
          <w:szCs w:val="24"/>
        </w:rPr>
        <w:t xml:space="preserve">. </w:t>
      </w:r>
      <w:r w:rsidR="00E81B52" w:rsidRPr="00BE49F1">
        <w:rPr>
          <w:sz w:val="24"/>
          <w:szCs w:val="24"/>
        </w:rPr>
        <w:t>Scale bar is 20</w:t>
      </w:r>
      <w:r w:rsidR="00663634" w:rsidRPr="00BE49F1">
        <w:rPr>
          <w:sz w:val="24"/>
          <w:szCs w:val="24"/>
        </w:rPr>
        <w:t xml:space="preserve"> </w:t>
      </w:r>
      <w:r w:rsidR="00663634" w:rsidRPr="00BE49F1">
        <w:rPr>
          <w:sz w:val="24"/>
          <w:szCs w:val="24"/>
        </w:rPr>
        <w:sym w:font="Symbol" w:char="F06D"/>
      </w:r>
      <w:r w:rsidR="00663634" w:rsidRPr="00BE49F1">
        <w:rPr>
          <w:sz w:val="24"/>
          <w:szCs w:val="24"/>
        </w:rPr>
        <w:t>m</w:t>
      </w:r>
      <w:r w:rsidR="003E75C6" w:rsidRPr="0083569D">
        <w:rPr>
          <w:sz w:val="24"/>
          <w:lang w:val="en-GB"/>
          <w:rPrChange w:id="263" w:author="Paul Garrity" w:date="2016-09-16T09:04:00Z">
            <w:rPr>
              <w:b/>
              <w:sz w:val="24"/>
              <w:szCs w:val="24"/>
              <w:lang w:val="en-GB"/>
            </w:rPr>
          </w:rPrChange>
        </w:rPr>
        <w:t>.</w:t>
      </w:r>
      <w:r w:rsidR="00460A70" w:rsidRPr="00BE49F1">
        <w:rPr>
          <w:b/>
          <w:sz w:val="24"/>
          <w:szCs w:val="24"/>
          <w:lang w:val="en-GB"/>
        </w:rPr>
        <w:t xml:space="preserve"> </w:t>
      </w:r>
      <w:r w:rsidR="00460A70" w:rsidRPr="00BE49F1">
        <w:rPr>
          <w:sz w:val="24"/>
          <w:szCs w:val="24"/>
          <w:lang w:val="en-GB"/>
        </w:rPr>
        <w:t>(c-e) Double immunofluorescence with the indicated antibodies</w:t>
      </w:r>
      <w:r w:rsidR="00DA3E01" w:rsidRPr="00BE49F1">
        <w:rPr>
          <w:sz w:val="24"/>
          <w:szCs w:val="24"/>
          <w:lang w:val="en-GB"/>
        </w:rPr>
        <w:t xml:space="preserve"> on antennal cryosections</w:t>
      </w:r>
      <w:r w:rsidR="00CD33A7" w:rsidRPr="00BE49F1">
        <w:rPr>
          <w:sz w:val="24"/>
          <w:szCs w:val="24"/>
          <w:lang w:val="en-GB"/>
        </w:rPr>
        <w:t xml:space="preserve"> revealing co-expression of </w:t>
      </w:r>
      <w:r w:rsidR="00F51DC5" w:rsidRPr="00BE49F1">
        <w:rPr>
          <w:sz w:val="24"/>
          <w:szCs w:val="24"/>
          <w:lang w:val="en-GB"/>
        </w:rPr>
        <w:t xml:space="preserve">these IRs in </w:t>
      </w:r>
      <w:r w:rsidR="00CA5462" w:rsidRPr="00BE49F1">
        <w:rPr>
          <w:sz w:val="24"/>
          <w:szCs w:val="24"/>
          <w:lang w:val="en-GB"/>
        </w:rPr>
        <w:t xml:space="preserve">sacculus </w:t>
      </w:r>
      <w:r w:rsidR="000C25E3" w:rsidRPr="00BE49F1">
        <w:rPr>
          <w:sz w:val="24"/>
          <w:szCs w:val="24"/>
          <w:lang w:val="en-GB"/>
        </w:rPr>
        <w:t>neurons; the arrows point to the cluster of neurons i</w:t>
      </w:r>
      <w:r w:rsidR="00F51DC5" w:rsidRPr="00BE49F1">
        <w:rPr>
          <w:sz w:val="24"/>
          <w:szCs w:val="24"/>
          <w:lang w:val="en-GB"/>
        </w:rPr>
        <w:t>nnervating chamber</w:t>
      </w:r>
      <w:r w:rsidR="00BA2063" w:rsidRPr="00BE49F1">
        <w:rPr>
          <w:sz w:val="24"/>
          <w:szCs w:val="24"/>
          <w:lang w:val="en-GB"/>
        </w:rPr>
        <w:t xml:space="preserve"> </w:t>
      </w:r>
      <w:r w:rsidR="00F51DC5" w:rsidRPr="00BE49F1">
        <w:rPr>
          <w:sz w:val="24"/>
          <w:szCs w:val="24"/>
          <w:lang w:val="en-GB"/>
        </w:rPr>
        <w:t>II.</w:t>
      </w:r>
      <w:r w:rsidR="00F23676" w:rsidRPr="00BE49F1">
        <w:rPr>
          <w:sz w:val="24"/>
          <w:szCs w:val="24"/>
          <w:lang w:val="en-GB"/>
        </w:rPr>
        <w:t xml:space="preserve"> Scale bar is 10</w:t>
      </w:r>
      <w:r w:rsidR="007F7D15" w:rsidRPr="00BE49F1">
        <w:rPr>
          <w:sz w:val="24"/>
          <w:szCs w:val="24"/>
        </w:rPr>
        <w:t xml:space="preserve"> </w:t>
      </w:r>
      <w:r w:rsidR="007F7D15" w:rsidRPr="00BE49F1">
        <w:rPr>
          <w:sz w:val="24"/>
          <w:szCs w:val="24"/>
        </w:rPr>
        <w:sym w:font="Symbol" w:char="F06D"/>
      </w:r>
      <w:r w:rsidR="007F7D15" w:rsidRPr="00BE49F1">
        <w:rPr>
          <w:sz w:val="24"/>
          <w:szCs w:val="24"/>
        </w:rPr>
        <w:t>m.</w:t>
      </w:r>
      <w:r w:rsidR="00D85366" w:rsidRPr="00BE49F1">
        <w:rPr>
          <w:sz w:val="24"/>
          <w:szCs w:val="24"/>
        </w:rPr>
        <w:t xml:space="preserve"> IR25a is expressed in</w:t>
      </w:r>
      <w:r w:rsidR="00F00E19" w:rsidRPr="00BE49F1">
        <w:rPr>
          <w:sz w:val="24"/>
          <w:szCs w:val="24"/>
        </w:rPr>
        <w:t xml:space="preserve"> additio</w:t>
      </w:r>
      <w:r w:rsidR="002D7C21" w:rsidRPr="00BE49F1">
        <w:rPr>
          <w:sz w:val="24"/>
          <w:szCs w:val="24"/>
        </w:rPr>
        <w:t>nal neurons that do not express</w:t>
      </w:r>
      <w:r w:rsidR="00F00E19" w:rsidRPr="00BE49F1">
        <w:rPr>
          <w:sz w:val="24"/>
          <w:szCs w:val="24"/>
        </w:rPr>
        <w:t xml:space="preserve"> IR93a or IR40a because of </w:t>
      </w:r>
      <w:r w:rsidR="00472038" w:rsidRPr="00BE49F1">
        <w:rPr>
          <w:sz w:val="24"/>
          <w:szCs w:val="24"/>
        </w:rPr>
        <w:t>IR25a’s</w:t>
      </w:r>
      <w:r w:rsidR="00F00E19" w:rsidRPr="00BE49F1">
        <w:rPr>
          <w:sz w:val="24"/>
          <w:szCs w:val="24"/>
        </w:rPr>
        <w:t xml:space="preserve"> broader role as an olfactory IR co-receptor </w:t>
      </w:r>
      <w:r w:rsidR="00BE49F1" w:rsidRPr="00BE49F1">
        <w:rPr>
          <w:sz w:val="24"/>
          <w:szCs w:val="24"/>
          <w:lang w:val="en-GB"/>
        </w:rPr>
        <w:fldChar w:fldCharType="begin">
          <w:fldData xml:space="preserve">PEVuZE5vdGU+PENpdGU+PEF1dGhvcj5BYnVpbjwvQXV0aG9yPjxZZWFyPjIwMTE8L1llYXI+PFJl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==
</w:fldData>
        </w:fldChar>
      </w:r>
      <w:r w:rsidR="00BE49F1" w:rsidRPr="00BE49F1">
        <w:rPr>
          <w:sz w:val="24"/>
          <w:szCs w:val="24"/>
          <w:lang w:val="en-GB"/>
        </w:rPr>
        <w:instrText xml:space="preserve"> ADDIN EN.CITE </w:instrText>
      </w:r>
      <w:r w:rsidR="00BE49F1" w:rsidRPr="00BE49F1">
        <w:rPr>
          <w:sz w:val="24"/>
          <w:szCs w:val="24"/>
          <w:lang w:val="en-GB"/>
        </w:rPr>
        <w:fldChar w:fldCharType="begin">
          <w:fldData xml:space="preserve">PEVuZE5vdGU+PENpdGU+PEF1dGhvcj5BYnVpbjwvQXV0aG9yPjxZZWFyPjIwMTE8L1llYXI+PFJl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==
</w:fldData>
        </w:fldChar>
      </w:r>
      <w:r w:rsidR="00BE49F1" w:rsidRPr="00BE49F1">
        <w:rPr>
          <w:sz w:val="24"/>
          <w:szCs w:val="24"/>
          <w:lang w:val="en-GB"/>
        </w:rPr>
        <w:instrText xml:space="preserve"> ADDIN EN.CITE.DATA </w:instrText>
      </w:r>
      <w:r w:rsidR="00BE49F1" w:rsidRPr="00BE49F1">
        <w:rPr>
          <w:sz w:val="24"/>
          <w:szCs w:val="24"/>
          <w:lang w:val="en-GB"/>
        </w:rPr>
      </w:r>
      <w:r w:rsidR="00BE49F1" w:rsidRPr="00BE49F1">
        <w:rPr>
          <w:sz w:val="24"/>
          <w:szCs w:val="24"/>
          <w:lang w:val="en-GB"/>
        </w:rPr>
        <w:fldChar w:fldCharType="end"/>
      </w:r>
      <w:r w:rsidR="00BE49F1" w:rsidRPr="00BE49F1">
        <w:rPr>
          <w:sz w:val="24"/>
          <w:szCs w:val="24"/>
          <w:lang w:val="en-GB"/>
        </w:rPr>
      </w:r>
      <w:r w:rsidR="00BE49F1" w:rsidRPr="00BE49F1">
        <w:rPr>
          <w:sz w:val="24"/>
          <w:szCs w:val="24"/>
          <w:lang w:val="en-GB"/>
        </w:rPr>
        <w:fldChar w:fldCharType="separate"/>
      </w:r>
      <w:r w:rsidR="00BE49F1" w:rsidRPr="00BE49F1">
        <w:rPr>
          <w:noProof/>
          <w:sz w:val="24"/>
          <w:szCs w:val="24"/>
          <w:lang w:val="en-GB"/>
        </w:rPr>
        <w:t>(Abuin et al., 2011)</w:t>
      </w:r>
      <w:r w:rsidR="00BE49F1" w:rsidRPr="00BE49F1">
        <w:rPr>
          <w:sz w:val="24"/>
          <w:szCs w:val="24"/>
          <w:lang w:val="en-GB"/>
        </w:rPr>
        <w:fldChar w:fldCharType="end"/>
      </w:r>
      <w:r w:rsidR="00D57549" w:rsidRPr="00BE49F1">
        <w:rPr>
          <w:sz w:val="24"/>
          <w:szCs w:val="24"/>
          <w:lang w:val="en-GB"/>
        </w:rPr>
        <w:t>.</w:t>
      </w:r>
    </w:p>
    <w:p w14:paraId="6AF8D483" w14:textId="32B115CE" w:rsidR="007006BD" w:rsidRPr="00BE49F1" w:rsidRDefault="007454A5" w:rsidP="00D656C8">
      <w:pPr>
        <w:rPr>
          <w:b/>
          <w:sz w:val="24"/>
          <w:szCs w:val="24"/>
        </w:rPr>
      </w:pPr>
      <w:r w:rsidRPr="00BE49F1">
        <w:rPr>
          <w:b/>
          <w:sz w:val="24"/>
          <w:szCs w:val="24"/>
        </w:rPr>
        <w:br w:type="page"/>
      </w:r>
    </w:p>
    <w:p w14:paraId="009C79C0" w14:textId="29B345EF" w:rsidR="00407312" w:rsidRDefault="00407312">
      <w:pPr>
        <w:rPr>
          <w:b/>
          <w:sz w:val="24"/>
          <w:szCs w:val="24"/>
        </w:rPr>
      </w:pPr>
    </w:p>
    <w:p w14:paraId="2AB0111C" w14:textId="4EF74EF2" w:rsidR="007006BD" w:rsidRPr="00BE49F1" w:rsidRDefault="009B77FA" w:rsidP="009E760C">
      <w:pPr>
        <w:spacing w:line="480" w:lineRule="auto"/>
        <w:rPr>
          <w:sz w:val="24"/>
          <w:szCs w:val="24"/>
        </w:rPr>
      </w:pPr>
      <w:r w:rsidRPr="00BE49F1">
        <w:rPr>
          <w:b/>
          <w:sz w:val="24"/>
          <w:szCs w:val="24"/>
        </w:rPr>
        <w:t>Figure</w:t>
      </w:r>
      <w:r w:rsidR="007006BD" w:rsidRPr="00BE49F1">
        <w:rPr>
          <w:b/>
          <w:sz w:val="24"/>
          <w:szCs w:val="24"/>
        </w:rPr>
        <w:t xml:space="preserve"> </w:t>
      </w:r>
      <w:r w:rsidR="001409D7" w:rsidRPr="00BE49F1">
        <w:rPr>
          <w:b/>
          <w:sz w:val="24"/>
          <w:szCs w:val="24"/>
        </w:rPr>
        <w:t>4</w:t>
      </w:r>
      <w:r w:rsidR="007006BD" w:rsidRPr="00BE49F1">
        <w:rPr>
          <w:b/>
          <w:sz w:val="24"/>
          <w:szCs w:val="24"/>
        </w:rPr>
        <w:t xml:space="preserve">: </w:t>
      </w:r>
      <w:r w:rsidR="00BE1CC1" w:rsidRPr="00BE49F1">
        <w:rPr>
          <w:b/>
          <w:sz w:val="24"/>
          <w:szCs w:val="24"/>
        </w:rPr>
        <w:t>Hygrosensory behavior requires I</w:t>
      </w:r>
      <w:r w:rsidR="003E7EC8" w:rsidRPr="00BE49F1">
        <w:rPr>
          <w:b/>
          <w:sz w:val="24"/>
          <w:szCs w:val="24"/>
        </w:rPr>
        <w:t>R</w:t>
      </w:r>
      <w:r w:rsidR="0036553C" w:rsidRPr="00BE49F1">
        <w:rPr>
          <w:b/>
          <w:sz w:val="24"/>
          <w:szCs w:val="24"/>
        </w:rPr>
        <w:t>93</w:t>
      </w:r>
      <w:r w:rsidR="00BE1CC1" w:rsidRPr="00BE49F1">
        <w:rPr>
          <w:b/>
          <w:sz w:val="24"/>
          <w:szCs w:val="24"/>
        </w:rPr>
        <w:t>a, I</w:t>
      </w:r>
      <w:r w:rsidR="003E7EC8" w:rsidRPr="00BE49F1">
        <w:rPr>
          <w:b/>
          <w:sz w:val="24"/>
          <w:szCs w:val="24"/>
        </w:rPr>
        <w:t>R2</w:t>
      </w:r>
      <w:r w:rsidR="0036553C" w:rsidRPr="00BE49F1">
        <w:rPr>
          <w:b/>
          <w:sz w:val="24"/>
          <w:szCs w:val="24"/>
        </w:rPr>
        <w:t>5</w:t>
      </w:r>
      <w:r w:rsidR="00BE1CC1" w:rsidRPr="00BE49F1">
        <w:rPr>
          <w:b/>
          <w:sz w:val="24"/>
          <w:szCs w:val="24"/>
        </w:rPr>
        <w:t>a and I</w:t>
      </w:r>
      <w:r w:rsidR="003E7EC8" w:rsidRPr="00BE49F1">
        <w:rPr>
          <w:b/>
          <w:sz w:val="24"/>
          <w:szCs w:val="24"/>
        </w:rPr>
        <w:t>R</w:t>
      </w:r>
      <w:r w:rsidR="0036553C" w:rsidRPr="00BE49F1">
        <w:rPr>
          <w:b/>
          <w:sz w:val="24"/>
          <w:szCs w:val="24"/>
        </w:rPr>
        <w:t>40</w:t>
      </w:r>
      <w:r w:rsidR="00BE1CC1" w:rsidRPr="00BE49F1">
        <w:rPr>
          <w:b/>
          <w:sz w:val="24"/>
          <w:szCs w:val="24"/>
        </w:rPr>
        <w:t>a</w:t>
      </w:r>
      <w:r w:rsidR="00BE1CC1" w:rsidRPr="00BE49F1">
        <w:rPr>
          <w:b/>
          <w:i/>
          <w:sz w:val="24"/>
          <w:szCs w:val="24"/>
        </w:rPr>
        <w:t>.</w:t>
      </w:r>
      <w:r w:rsidR="009E760C" w:rsidRPr="00BE49F1">
        <w:rPr>
          <w:b/>
          <w:sz w:val="24"/>
          <w:szCs w:val="24"/>
        </w:rPr>
        <w:t xml:space="preserve"> </w:t>
      </w:r>
      <w:r w:rsidR="00CE7519" w:rsidRPr="0083569D">
        <w:rPr>
          <w:sz w:val="24"/>
          <w:rPrChange w:id="264" w:author="Paul Garrity" w:date="2016-09-16T09:04:00Z">
            <w:rPr>
              <w:b/>
              <w:sz w:val="24"/>
              <w:szCs w:val="24"/>
            </w:rPr>
          </w:rPrChange>
        </w:rPr>
        <w:t>(</w:t>
      </w:r>
      <w:r w:rsidR="009E760C" w:rsidRPr="00BE49F1">
        <w:rPr>
          <w:sz w:val="24"/>
          <w:szCs w:val="24"/>
        </w:rPr>
        <w:t xml:space="preserve">a) </w:t>
      </w:r>
      <w:r w:rsidR="00BB60C5" w:rsidRPr="00BE49F1">
        <w:rPr>
          <w:sz w:val="24"/>
          <w:szCs w:val="24"/>
        </w:rPr>
        <w:t>Schematic of the h</w:t>
      </w:r>
      <w:r w:rsidR="009E760C" w:rsidRPr="00BE49F1">
        <w:rPr>
          <w:sz w:val="24"/>
          <w:szCs w:val="24"/>
        </w:rPr>
        <w:t xml:space="preserve">ygrosensory behavior assays. ~67% to ~96% RH gradients were generated by filling </w:t>
      </w:r>
      <w:r w:rsidR="00A60A8E" w:rsidRPr="00BE49F1">
        <w:rPr>
          <w:sz w:val="24"/>
          <w:szCs w:val="24"/>
        </w:rPr>
        <w:t>wells</w:t>
      </w:r>
      <w:r w:rsidR="009E760C" w:rsidRPr="00BE49F1">
        <w:rPr>
          <w:sz w:val="24"/>
          <w:szCs w:val="24"/>
        </w:rPr>
        <w:t xml:space="preserve"> with either a saturated solution of </w:t>
      </w:r>
      <w:r w:rsidR="00D62D90" w:rsidRPr="00BE49F1">
        <w:rPr>
          <w:sz w:val="24"/>
          <w:szCs w:val="24"/>
        </w:rPr>
        <w:t>a</w:t>
      </w:r>
      <w:r w:rsidR="009E760C" w:rsidRPr="00BE49F1">
        <w:rPr>
          <w:sz w:val="24"/>
          <w:szCs w:val="24"/>
        </w:rPr>
        <w:t xml:space="preserve">mmonium </w:t>
      </w:r>
      <w:r w:rsidR="00D62D90" w:rsidRPr="00BE49F1">
        <w:rPr>
          <w:sz w:val="24"/>
          <w:szCs w:val="24"/>
        </w:rPr>
        <w:t>n</w:t>
      </w:r>
      <w:r w:rsidR="009E760C" w:rsidRPr="00BE49F1">
        <w:rPr>
          <w:sz w:val="24"/>
          <w:szCs w:val="24"/>
        </w:rPr>
        <w:t xml:space="preserve">itrate in water and or </w:t>
      </w:r>
      <w:r w:rsidR="00A60A8E" w:rsidRPr="00BE49F1">
        <w:rPr>
          <w:sz w:val="24"/>
          <w:szCs w:val="24"/>
        </w:rPr>
        <w:t>pure</w:t>
      </w:r>
      <w:r w:rsidR="009E760C" w:rsidRPr="00BE49F1">
        <w:rPr>
          <w:sz w:val="24"/>
          <w:szCs w:val="24"/>
        </w:rPr>
        <w:t xml:space="preserve"> water. ~89% to ~96% RH gradients were generated </w:t>
      </w:r>
      <w:r w:rsidR="00A60A8E" w:rsidRPr="00BE49F1">
        <w:rPr>
          <w:sz w:val="24"/>
          <w:szCs w:val="24"/>
        </w:rPr>
        <w:t>by pairing</w:t>
      </w:r>
      <w:r w:rsidR="009E760C" w:rsidRPr="00BE49F1">
        <w:rPr>
          <w:sz w:val="24"/>
          <w:szCs w:val="24"/>
        </w:rPr>
        <w:t xml:space="preserve"> </w:t>
      </w:r>
      <w:r w:rsidR="00A60A8E" w:rsidRPr="00BE49F1">
        <w:rPr>
          <w:sz w:val="24"/>
          <w:szCs w:val="24"/>
        </w:rPr>
        <w:t>empty wells</w:t>
      </w:r>
      <w:r w:rsidR="009E760C" w:rsidRPr="00BE49F1">
        <w:rPr>
          <w:sz w:val="24"/>
          <w:szCs w:val="24"/>
        </w:rPr>
        <w:t xml:space="preserve"> </w:t>
      </w:r>
      <w:r w:rsidR="00A60A8E" w:rsidRPr="00BE49F1">
        <w:rPr>
          <w:sz w:val="24"/>
          <w:szCs w:val="24"/>
        </w:rPr>
        <w:t>with wells filled with pure</w:t>
      </w:r>
      <w:r w:rsidR="009E760C" w:rsidRPr="00BE49F1">
        <w:rPr>
          <w:sz w:val="24"/>
          <w:szCs w:val="24"/>
        </w:rPr>
        <w:t xml:space="preserve"> water. Nylon mesh prevented fly contact with solutions. Dry preference was quantified by counting flies on either side of chamber midline. 25-35 flies </w:t>
      </w:r>
      <w:r w:rsidR="00BB60C5" w:rsidRPr="00BE49F1">
        <w:rPr>
          <w:sz w:val="24"/>
          <w:szCs w:val="24"/>
        </w:rPr>
        <w:t xml:space="preserve">were </w:t>
      </w:r>
      <w:r w:rsidR="009E760C" w:rsidRPr="00BE49F1">
        <w:rPr>
          <w:sz w:val="24"/>
          <w:szCs w:val="24"/>
        </w:rPr>
        <w:t xml:space="preserve">used per assay. </w:t>
      </w:r>
      <w:r w:rsidR="001108B0" w:rsidRPr="00BE49F1">
        <w:rPr>
          <w:sz w:val="24"/>
          <w:szCs w:val="24"/>
        </w:rPr>
        <w:t>(b</w:t>
      </w:r>
      <w:r w:rsidR="009E760C" w:rsidRPr="00BE49F1">
        <w:rPr>
          <w:sz w:val="24"/>
          <w:szCs w:val="24"/>
        </w:rPr>
        <w:t xml:space="preserve">) Mean </w:t>
      </w:r>
      <w:r w:rsidR="00521625" w:rsidRPr="00BE49F1">
        <w:rPr>
          <w:sz w:val="24"/>
          <w:szCs w:val="24"/>
        </w:rPr>
        <w:t>±</w:t>
      </w:r>
      <w:r w:rsidR="009E760C" w:rsidRPr="00BE49F1">
        <w:rPr>
          <w:sz w:val="24"/>
          <w:szCs w:val="24"/>
        </w:rPr>
        <w:t xml:space="preserve"> SD of RH and temperature measured at indicated gradient positions. ~67% to ~96% RH, n=58 gradients. ~89% to ~96% RH, n=28. </w:t>
      </w:r>
      <w:r w:rsidR="00652431" w:rsidRPr="00BE49F1">
        <w:rPr>
          <w:sz w:val="24"/>
          <w:szCs w:val="24"/>
        </w:rPr>
        <w:t>(c</w:t>
      </w:r>
      <w:r w:rsidR="009E760C" w:rsidRPr="00BE49F1">
        <w:rPr>
          <w:sz w:val="24"/>
          <w:szCs w:val="24"/>
        </w:rPr>
        <w:t>,</w:t>
      </w:r>
      <w:r w:rsidR="00652431" w:rsidRPr="00BE49F1">
        <w:rPr>
          <w:sz w:val="24"/>
          <w:szCs w:val="24"/>
        </w:rPr>
        <w:t>d</w:t>
      </w:r>
      <w:r w:rsidR="009E760C" w:rsidRPr="00BE49F1">
        <w:rPr>
          <w:sz w:val="24"/>
          <w:szCs w:val="24"/>
        </w:rPr>
        <w:t>)</w:t>
      </w:r>
      <w:r w:rsidR="00BE1CC1" w:rsidRPr="00BE49F1">
        <w:rPr>
          <w:b/>
          <w:i/>
          <w:sz w:val="24"/>
          <w:szCs w:val="24"/>
        </w:rPr>
        <w:t xml:space="preserve"> </w:t>
      </w:r>
      <w:r w:rsidR="00245694" w:rsidRPr="00BE49F1">
        <w:rPr>
          <w:sz w:val="24"/>
          <w:szCs w:val="24"/>
        </w:rPr>
        <w:t xml:space="preserve">Dry preference assessed </w:t>
      </w:r>
      <w:r w:rsidR="002A5038" w:rsidRPr="00BE49F1">
        <w:rPr>
          <w:sz w:val="24"/>
          <w:szCs w:val="24"/>
        </w:rPr>
        <w:t>on</w:t>
      </w:r>
      <w:r w:rsidR="00245694" w:rsidRPr="00BE49F1">
        <w:rPr>
          <w:sz w:val="24"/>
          <w:szCs w:val="24"/>
        </w:rPr>
        <w:t xml:space="preserve"> ~67% vs. ~96%</w:t>
      </w:r>
      <w:r w:rsidR="00B01ECD" w:rsidRPr="00BE49F1">
        <w:rPr>
          <w:sz w:val="24"/>
          <w:szCs w:val="24"/>
        </w:rPr>
        <w:t xml:space="preserve"> (</w:t>
      </w:r>
      <w:r w:rsidR="00652431" w:rsidRPr="00BE49F1">
        <w:rPr>
          <w:sz w:val="24"/>
          <w:szCs w:val="24"/>
        </w:rPr>
        <w:t>c</w:t>
      </w:r>
      <w:r w:rsidR="00B01ECD" w:rsidRPr="00BE49F1">
        <w:rPr>
          <w:sz w:val="24"/>
          <w:szCs w:val="24"/>
        </w:rPr>
        <w:t>)</w:t>
      </w:r>
      <w:r w:rsidR="00245694" w:rsidRPr="00BE49F1">
        <w:rPr>
          <w:sz w:val="24"/>
          <w:szCs w:val="24"/>
        </w:rPr>
        <w:t xml:space="preserve"> and ~89% vs. ~96%</w:t>
      </w:r>
      <w:r w:rsidR="00B01ECD" w:rsidRPr="00BE49F1">
        <w:rPr>
          <w:sz w:val="24"/>
          <w:szCs w:val="24"/>
        </w:rPr>
        <w:t xml:space="preserve"> (</w:t>
      </w:r>
      <w:r w:rsidR="00652431" w:rsidRPr="00BE49F1">
        <w:rPr>
          <w:sz w:val="24"/>
          <w:szCs w:val="24"/>
        </w:rPr>
        <w:t>d</w:t>
      </w:r>
      <w:r w:rsidR="00B01ECD" w:rsidRPr="00BE49F1">
        <w:rPr>
          <w:sz w:val="24"/>
          <w:szCs w:val="24"/>
        </w:rPr>
        <w:t>)</w:t>
      </w:r>
      <w:r w:rsidR="009E760C" w:rsidRPr="00BE49F1">
        <w:rPr>
          <w:sz w:val="24"/>
          <w:szCs w:val="24"/>
        </w:rPr>
        <w:t xml:space="preserve"> gradients</w:t>
      </w:r>
      <w:r w:rsidR="002A5038" w:rsidRPr="00BE49F1">
        <w:rPr>
          <w:sz w:val="24"/>
          <w:szCs w:val="24"/>
        </w:rPr>
        <w:t xml:space="preserve">. </w:t>
      </w:r>
      <w:r w:rsidR="004B6447" w:rsidRPr="00BE49F1">
        <w:rPr>
          <w:sz w:val="24"/>
          <w:szCs w:val="24"/>
        </w:rPr>
        <w:t xml:space="preserve">Asterisks denote </w:t>
      </w:r>
      <w:r w:rsidR="00245694" w:rsidRPr="00BE49F1">
        <w:rPr>
          <w:sz w:val="24"/>
          <w:szCs w:val="24"/>
        </w:rPr>
        <w:t xml:space="preserve">statistically distinct </w:t>
      </w:r>
      <w:r w:rsidR="004B6447" w:rsidRPr="00BE49F1">
        <w:rPr>
          <w:sz w:val="24"/>
          <w:szCs w:val="24"/>
        </w:rPr>
        <w:t xml:space="preserve">from </w:t>
      </w:r>
      <w:r w:rsidR="004B6447" w:rsidRPr="00BE49F1">
        <w:rPr>
          <w:i/>
          <w:sz w:val="24"/>
          <w:szCs w:val="24"/>
        </w:rPr>
        <w:t>wild type</w:t>
      </w:r>
      <w:r w:rsidR="00245694" w:rsidRPr="00BE49F1">
        <w:rPr>
          <w:sz w:val="24"/>
          <w:szCs w:val="24"/>
        </w:rPr>
        <w:t xml:space="preserve"> (</w:t>
      </w:r>
      <w:r w:rsidR="004B6447" w:rsidRPr="00BE49F1">
        <w:rPr>
          <w:sz w:val="24"/>
          <w:szCs w:val="24"/>
        </w:rPr>
        <w:t>** p&lt;</w:t>
      </w:r>
      <w:r w:rsidR="00245694" w:rsidRPr="00BE49F1">
        <w:rPr>
          <w:sz w:val="24"/>
          <w:szCs w:val="24"/>
        </w:rPr>
        <w:t>0.0</w:t>
      </w:r>
      <w:r w:rsidR="004B6447" w:rsidRPr="00BE49F1">
        <w:rPr>
          <w:sz w:val="24"/>
          <w:szCs w:val="24"/>
        </w:rPr>
        <w:t>1</w:t>
      </w:r>
      <w:r w:rsidR="00245694" w:rsidRPr="00BE49F1">
        <w:rPr>
          <w:sz w:val="24"/>
          <w:szCs w:val="24"/>
        </w:rPr>
        <w:t xml:space="preserve">; </w:t>
      </w:r>
      <w:r w:rsidR="004B6447" w:rsidRPr="00BE49F1">
        <w:rPr>
          <w:sz w:val="24"/>
          <w:szCs w:val="24"/>
        </w:rPr>
        <w:t>* p&lt;0.05, Steel with control</w:t>
      </w:r>
      <w:r w:rsidR="00245694" w:rsidRPr="00BE49F1">
        <w:rPr>
          <w:sz w:val="24"/>
          <w:szCs w:val="24"/>
        </w:rPr>
        <w:t xml:space="preserve">). </w:t>
      </w:r>
      <w:r w:rsidR="00245694" w:rsidRPr="00BE49F1">
        <w:rPr>
          <w:i/>
          <w:sz w:val="24"/>
          <w:szCs w:val="24"/>
        </w:rPr>
        <w:t>wild type</w:t>
      </w:r>
      <w:r w:rsidR="00245694" w:rsidRPr="00BE49F1">
        <w:rPr>
          <w:sz w:val="24"/>
          <w:szCs w:val="24"/>
        </w:rPr>
        <w:t>, n</w:t>
      </w:r>
      <w:r w:rsidR="00C200C0">
        <w:rPr>
          <w:sz w:val="24"/>
          <w:szCs w:val="24"/>
        </w:rPr>
        <w:t>=</w:t>
      </w:r>
      <w:r w:rsidR="002A5038" w:rsidRPr="00BE49F1">
        <w:rPr>
          <w:sz w:val="24"/>
          <w:szCs w:val="24"/>
        </w:rPr>
        <w:t xml:space="preserve">16 </w:t>
      </w:r>
      <w:r w:rsidR="001D7583" w:rsidRPr="00BE49F1">
        <w:rPr>
          <w:sz w:val="24"/>
          <w:szCs w:val="24"/>
        </w:rPr>
        <w:t>assays</w:t>
      </w:r>
      <w:r w:rsidR="00245694" w:rsidRPr="00BE49F1">
        <w:rPr>
          <w:sz w:val="24"/>
          <w:szCs w:val="24"/>
        </w:rPr>
        <w:t xml:space="preserve">. </w:t>
      </w:r>
      <w:r w:rsidR="00EF3518" w:rsidRPr="00BE49F1">
        <w:rPr>
          <w:i/>
          <w:sz w:val="24"/>
          <w:szCs w:val="24"/>
        </w:rPr>
        <w:t xml:space="preserve">Ir8a </w:t>
      </w:r>
      <w:r w:rsidR="00EF3518" w:rsidRPr="00BE49F1">
        <w:rPr>
          <w:sz w:val="24"/>
          <w:szCs w:val="24"/>
        </w:rPr>
        <w:t>mutant (</w:t>
      </w:r>
      <w:r w:rsidR="002A5038" w:rsidRPr="00BE49F1">
        <w:rPr>
          <w:i/>
          <w:sz w:val="24"/>
          <w:szCs w:val="24"/>
        </w:rPr>
        <w:t>Ir8a</w:t>
      </w:r>
      <w:r w:rsidR="002A5038" w:rsidRPr="00BE49F1">
        <w:rPr>
          <w:i/>
          <w:sz w:val="24"/>
          <w:szCs w:val="24"/>
          <w:vertAlign w:val="superscript"/>
        </w:rPr>
        <w:t>1</w:t>
      </w:r>
      <w:r w:rsidR="00EF3518" w:rsidRPr="00BE49F1">
        <w:rPr>
          <w:sz w:val="24"/>
          <w:szCs w:val="24"/>
        </w:rPr>
        <w:t>),</w:t>
      </w:r>
      <w:r w:rsidR="002A5038" w:rsidRPr="00BE49F1">
        <w:rPr>
          <w:i/>
          <w:sz w:val="24"/>
          <w:szCs w:val="24"/>
        </w:rPr>
        <w:t xml:space="preserve"> </w:t>
      </w:r>
      <w:r w:rsidR="002A5038" w:rsidRPr="00BE49F1">
        <w:rPr>
          <w:sz w:val="24"/>
          <w:szCs w:val="24"/>
        </w:rPr>
        <w:t>n</w:t>
      </w:r>
      <w:r w:rsidR="00C200C0">
        <w:rPr>
          <w:sz w:val="24"/>
          <w:szCs w:val="24"/>
        </w:rPr>
        <w:t>=</w:t>
      </w:r>
      <w:r w:rsidR="00AF6EFD" w:rsidRPr="00BE49F1">
        <w:rPr>
          <w:sz w:val="24"/>
          <w:szCs w:val="24"/>
        </w:rPr>
        <w:t>8.</w:t>
      </w:r>
      <w:r w:rsidR="002A5038" w:rsidRPr="00BE49F1">
        <w:rPr>
          <w:i/>
          <w:sz w:val="24"/>
          <w:szCs w:val="24"/>
        </w:rPr>
        <w:t xml:space="preserve"> </w:t>
      </w:r>
      <w:r w:rsidR="00EF3518" w:rsidRPr="00BE49F1">
        <w:rPr>
          <w:i/>
          <w:sz w:val="24"/>
          <w:szCs w:val="24"/>
        </w:rPr>
        <w:t xml:space="preserve">Ir76b </w:t>
      </w:r>
      <w:r w:rsidR="00EF3518" w:rsidRPr="00BE49F1">
        <w:rPr>
          <w:sz w:val="24"/>
          <w:szCs w:val="24"/>
        </w:rPr>
        <w:t>mutant (</w:t>
      </w:r>
      <w:r w:rsidR="00EF3518" w:rsidRPr="00BE49F1">
        <w:rPr>
          <w:i/>
          <w:sz w:val="24"/>
          <w:szCs w:val="24"/>
        </w:rPr>
        <w:t>Ir76b</w:t>
      </w:r>
      <w:r w:rsidR="00EF3518" w:rsidRPr="00BE49F1">
        <w:rPr>
          <w:i/>
          <w:sz w:val="24"/>
          <w:szCs w:val="24"/>
          <w:vertAlign w:val="superscript"/>
        </w:rPr>
        <w:t>2</w:t>
      </w:r>
      <w:r w:rsidR="00EF3518" w:rsidRPr="00BE49F1">
        <w:rPr>
          <w:sz w:val="24"/>
          <w:szCs w:val="24"/>
        </w:rPr>
        <w:t>)</w:t>
      </w:r>
      <w:r w:rsidR="00311F50" w:rsidRPr="00BE49F1">
        <w:rPr>
          <w:sz w:val="24"/>
          <w:szCs w:val="24"/>
        </w:rPr>
        <w:t>,</w:t>
      </w:r>
      <w:r w:rsidR="00311F50" w:rsidRPr="00BE49F1">
        <w:rPr>
          <w:i/>
          <w:sz w:val="24"/>
          <w:szCs w:val="24"/>
        </w:rPr>
        <w:t xml:space="preserve"> </w:t>
      </w:r>
      <w:r w:rsidR="00311F50" w:rsidRPr="00BE49F1">
        <w:rPr>
          <w:sz w:val="24"/>
          <w:szCs w:val="24"/>
        </w:rPr>
        <w:t>n</w:t>
      </w:r>
      <w:r w:rsidR="00C200C0">
        <w:rPr>
          <w:sz w:val="24"/>
          <w:szCs w:val="24"/>
        </w:rPr>
        <w:t>=</w:t>
      </w:r>
      <w:r w:rsidR="00311F50" w:rsidRPr="00BE49F1">
        <w:rPr>
          <w:sz w:val="24"/>
          <w:szCs w:val="24"/>
        </w:rPr>
        <w:t>14.</w:t>
      </w:r>
      <w:r w:rsidR="00DE30AE" w:rsidRPr="00BE49F1">
        <w:rPr>
          <w:i/>
          <w:sz w:val="24"/>
          <w:szCs w:val="24"/>
        </w:rPr>
        <w:t xml:space="preserve"> </w:t>
      </w:r>
      <w:r w:rsidR="00EF3518" w:rsidRPr="00BE49F1">
        <w:rPr>
          <w:i/>
          <w:sz w:val="24"/>
          <w:szCs w:val="24"/>
        </w:rPr>
        <w:t>Ir21a</w:t>
      </w:r>
      <w:r w:rsidR="00EF3518" w:rsidRPr="00BE49F1">
        <w:rPr>
          <w:sz w:val="24"/>
          <w:szCs w:val="24"/>
        </w:rPr>
        <w:t xml:space="preserve"> mutant (</w:t>
      </w:r>
      <w:r w:rsidR="00EF3518" w:rsidRPr="00BE49F1">
        <w:rPr>
          <w:i/>
          <w:sz w:val="24"/>
          <w:szCs w:val="24"/>
        </w:rPr>
        <w:t>Ir21a</w:t>
      </w:r>
      <w:r w:rsidR="00EF3518" w:rsidRPr="00BE49F1">
        <w:rPr>
          <w:i/>
          <w:sz w:val="24"/>
          <w:szCs w:val="24"/>
          <w:vertAlign w:val="superscript"/>
        </w:rPr>
        <w:t>123</w:t>
      </w:r>
      <w:r w:rsidR="00EF3518" w:rsidRPr="00BE49F1">
        <w:rPr>
          <w:sz w:val="24"/>
          <w:szCs w:val="24"/>
        </w:rPr>
        <w:t>),</w:t>
      </w:r>
      <w:r w:rsidR="00DE30AE" w:rsidRPr="00BE49F1">
        <w:rPr>
          <w:i/>
          <w:sz w:val="24"/>
          <w:szCs w:val="24"/>
        </w:rPr>
        <w:t xml:space="preserve"> </w:t>
      </w:r>
      <w:r w:rsidR="00DE30AE" w:rsidRPr="00BE49F1">
        <w:rPr>
          <w:sz w:val="24"/>
          <w:szCs w:val="24"/>
        </w:rPr>
        <w:t>n</w:t>
      </w:r>
      <w:r w:rsidR="00C200C0">
        <w:rPr>
          <w:sz w:val="24"/>
          <w:szCs w:val="24"/>
        </w:rPr>
        <w:t>=</w:t>
      </w:r>
      <w:r w:rsidR="00DE30AE" w:rsidRPr="00BE49F1">
        <w:rPr>
          <w:sz w:val="24"/>
          <w:szCs w:val="24"/>
        </w:rPr>
        <w:t>14.</w:t>
      </w:r>
      <w:r w:rsidR="00A57161" w:rsidRPr="00BE49F1">
        <w:rPr>
          <w:sz w:val="24"/>
          <w:szCs w:val="24"/>
        </w:rPr>
        <w:t xml:space="preserve"> </w:t>
      </w:r>
      <w:r w:rsidR="00EF3518" w:rsidRPr="00BE49F1">
        <w:rPr>
          <w:i/>
          <w:sz w:val="24"/>
          <w:szCs w:val="24"/>
        </w:rPr>
        <w:t xml:space="preserve">Ir25a </w:t>
      </w:r>
      <w:r w:rsidR="00EF3518" w:rsidRPr="00BE49F1">
        <w:rPr>
          <w:sz w:val="24"/>
          <w:szCs w:val="24"/>
        </w:rPr>
        <w:t>mutant (</w:t>
      </w:r>
      <w:r w:rsidR="00EF3518" w:rsidRPr="00BE49F1">
        <w:rPr>
          <w:i/>
          <w:sz w:val="24"/>
          <w:szCs w:val="24"/>
        </w:rPr>
        <w:t>Ir26a</w:t>
      </w:r>
      <w:r w:rsidR="00EF3518" w:rsidRPr="00BE49F1">
        <w:rPr>
          <w:i/>
          <w:sz w:val="24"/>
          <w:szCs w:val="24"/>
          <w:vertAlign w:val="superscript"/>
        </w:rPr>
        <w:t>2</w:t>
      </w:r>
      <w:r w:rsidR="00EF3518" w:rsidRPr="00BE49F1">
        <w:rPr>
          <w:sz w:val="24"/>
          <w:szCs w:val="24"/>
        </w:rPr>
        <w:t>)</w:t>
      </w:r>
      <w:r w:rsidR="00A57161" w:rsidRPr="00BE49F1">
        <w:rPr>
          <w:sz w:val="24"/>
          <w:szCs w:val="24"/>
        </w:rPr>
        <w:t>,</w:t>
      </w:r>
      <w:r w:rsidR="00A57161" w:rsidRPr="00BE49F1">
        <w:rPr>
          <w:i/>
          <w:sz w:val="24"/>
          <w:szCs w:val="24"/>
        </w:rPr>
        <w:t xml:space="preserve"> </w:t>
      </w:r>
      <w:r w:rsidR="00A57161" w:rsidRPr="00BE49F1">
        <w:rPr>
          <w:sz w:val="24"/>
          <w:szCs w:val="24"/>
        </w:rPr>
        <w:t>n</w:t>
      </w:r>
      <w:r w:rsidR="00C200C0">
        <w:rPr>
          <w:sz w:val="24"/>
          <w:szCs w:val="24"/>
        </w:rPr>
        <w:t>=</w:t>
      </w:r>
      <w:r w:rsidR="00A57161" w:rsidRPr="00BE49F1">
        <w:rPr>
          <w:sz w:val="24"/>
          <w:szCs w:val="24"/>
        </w:rPr>
        <w:t>11.</w:t>
      </w:r>
      <w:r w:rsidR="00EF3518" w:rsidRPr="00BE49F1">
        <w:rPr>
          <w:sz w:val="24"/>
          <w:szCs w:val="24"/>
        </w:rPr>
        <w:t xml:space="preserve"> Ir25a rescue (</w:t>
      </w:r>
      <w:r w:rsidR="003E6629" w:rsidRPr="00BE49F1">
        <w:rPr>
          <w:i/>
          <w:sz w:val="24"/>
          <w:szCs w:val="24"/>
        </w:rPr>
        <w:t>Ir25a</w:t>
      </w:r>
      <w:r w:rsidR="003E6629" w:rsidRPr="00BE49F1">
        <w:rPr>
          <w:i/>
          <w:sz w:val="24"/>
          <w:szCs w:val="24"/>
          <w:vertAlign w:val="superscript"/>
        </w:rPr>
        <w:t>2</w:t>
      </w:r>
      <w:r w:rsidR="003E6629" w:rsidRPr="00BE49F1">
        <w:rPr>
          <w:i/>
          <w:sz w:val="24"/>
          <w:szCs w:val="24"/>
        </w:rPr>
        <w:t>; UAS-Ir25a</w:t>
      </w:r>
      <w:r w:rsidR="003E6629" w:rsidRPr="00BE49F1">
        <w:rPr>
          <w:i/>
          <w:sz w:val="24"/>
          <w:szCs w:val="24"/>
          <w:vertAlign w:val="superscript"/>
        </w:rPr>
        <w:t>+</w:t>
      </w:r>
      <w:r w:rsidR="00EF3518" w:rsidRPr="00BE49F1">
        <w:rPr>
          <w:sz w:val="24"/>
          <w:szCs w:val="24"/>
        </w:rPr>
        <w:t>),</w:t>
      </w:r>
      <w:r w:rsidR="003E6629" w:rsidRPr="00BE49F1">
        <w:rPr>
          <w:i/>
          <w:sz w:val="24"/>
          <w:szCs w:val="24"/>
        </w:rPr>
        <w:t xml:space="preserve"> </w:t>
      </w:r>
      <w:r w:rsidR="003E6629" w:rsidRPr="00BE49F1">
        <w:rPr>
          <w:sz w:val="24"/>
          <w:szCs w:val="24"/>
        </w:rPr>
        <w:t>n</w:t>
      </w:r>
      <w:r w:rsidR="00C200C0">
        <w:rPr>
          <w:sz w:val="24"/>
          <w:szCs w:val="24"/>
        </w:rPr>
        <w:t>=</w:t>
      </w:r>
      <w:r w:rsidR="003E6629" w:rsidRPr="00BE49F1">
        <w:rPr>
          <w:sz w:val="24"/>
          <w:szCs w:val="24"/>
        </w:rPr>
        <w:t>1</w:t>
      </w:r>
      <w:r w:rsidR="001D10BD" w:rsidRPr="00BE49F1">
        <w:rPr>
          <w:sz w:val="24"/>
          <w:szCs w:val="24"/>
        </w:rPr>
        <w:t>5</w:t>
      </w:r>
      <w:r w:rsidR="003E6629" w:rsidRPr="00BE49F1">
        <w:rPr>
          <w:sz w:val="24"/>
          <w:szCs w:val="24"/>
        </w:rPr>
        <w:t>.</w:t>
      </w:r>
      <w:r w:rsidR="0021173E" w:rsidRPr="00BE49F1">
        <w:rPr>
          <w:sz w:val="24"/>
          <w:szCs w:val="24"/>
        </w:rPr>
        <w:t xml:space="preserve"> </w:t>
      </w:r>
      <w:r w:rsidR="00EF3518" w:rsidRPr="00BE49F1">
        <w:rPr>
          <w:i/>
          <w:sz w:val="24"/>
          <w:szCs w:val="24"/>
        </w:rPr>
        <w:t xml:space="preserve">Ir40a </w:t>
      </w:r>
      <w:r w:rsidR="00EF3518" w:rsidRPr="00BE49F1">
        <w:rPr>
          <w:sz w:val="24"/>
          <w:szCs w:val="24"/>
        </w:rPr>
        <w:t>mutant (</w:t>
      </w:r>
      <w:r w:rsidR="00EF3518" w:rsidRPr="00BE49F1">
        <w:rPr>
          <w:i/>
          <w:sz w:val="24"/>
          <w:szCs w:val="24"/>
        </w:rPr>
        <w:t>Ir40a</w:t>
      </w:r>
      <w:r w:rsidR="00EF3518" w:rsidRPr="00BE49F1">
        <w:rPr>
          <w:i/>
          <w:sz w:val="24"/>
          <w:szCs w:val="24"/>
          <w:vertAlign w:val="superscript"/>
        </w:rPr>
        <w:t>1</w:t>
      </w:r>
      <w:r w:rsidR="00EF3518" w:rsidRPr="00BE49F1">
        <w:rPr>
          <w:sz w:val="24"/>
          <w:szCs w:val="24"/>
        </w:rPr>
        <w:t>),</w:t>
      </w:r>
      <w:r w:rsidR="0021173E" w:rsidRPr="00BE49F1">
        <w:rPr>
          <w:i/>
          <w:sz w:val="24"/>
          <w:szCs w:val="24"/>
        </w:rPr>
        <w:t xml:space="preserve"> </w:t>
      </w:r>
      <w:r w:rsidR="0021173E" w:rsidRPr="00BE49F1">
        <w:rPr>
          <w:sz w:val="24"/>
          <w:szCs w:val="24"/>
        </w:rPr>
        <w:t>n</w:t>
      </w:r>
      <w:r w:rsidR="00C200C0">
        <w:rPr>
          <w:sz w:val="24"/>
          <w:szCs w:val="24"/>
        </w:rPr>
        <w:t>=</w:t>
      </w:r>
      <w:r w:rsidR="0021173E" w:rsidRPr="00BE49F1">
        <w:rPr>
          <w:sz w:val="24"/>
          <w:szCs w:val="24"/>
        </w:rPr>
        <w:t>15.</w:t>
      </w:r>
      <w:r w:rsidR="00EF3518" w:rsidRPr="00BE49F1">
        <w:rPr>
          <w:sz w:val="24"/>
          <w:szCs w:val="24"/>
        </w:rPr>
        <w:t xml:space="preserve"> </w:t>
      </w:r>
      <w:r w:rsidR="00EF3518" w:rsidRPr="00BE49F1">
        <w:rPr>
          <w:i/>
          <w:sz w:val="24"/>
          <w:szCs w:val="24"/>
        </w:rPr>
        <w:t xml:space="preserve">Ir40a </w:t>
      </w:r>
      <w:r w:rsidR="00EF3518" w:rsidRPr="00BE49F1">
        <w:rPr>
          <w:sz w:val="24"/>
          <w:szCs w:val="24"/>
        </w:rPr>
        <w:t>rescue</w:t>
      </w:r>
      <w:r w:rsidR="0021173E" w:rsidRPr="00BE49F1">
        <w:rPr>
          <w:i/>
          <w:sz w:val="24"/>
          <w:szCs w:val="24"/>
        </w:rPr>
        <w:t xml:space="preserve"> </w:t>
      </w:r>
      <w:r w:rsidR="00EF3518" w:rsidRPr="00BE49F1">
        <w:rPr>
          <w:i/>
          <w:sz w:val="24"/>
          <w:szCs w:val="24"/>
        </w:rPr>
        <w:t>(Ir40a</w:t>
      </w:r>
      <w:r w:rsidR="00EF3518" w:rsidRPr="00BE49F1">
        <w:rPr>
          <w:i/>
          <w:sz w:val="24"/>
          <w:szCs w:val="24"/>
          <w:vertAlign w:val="superscript"/>
        </w:rPr>
        <w:t>1</w:t>
      </w:r>
      <w:r w:rsidR="0021173E" w:rsidRPr="00BE49F1">
        <w:rPr>
          <w:i/>
          <w:sz w:val="24"/>
          <w:szCs w:val="24"/>
        </w:rPr>
        <w:t xml:space="preserve">; </w:t>
      </w:r>
      <w:r w:rsidR="00EF3518" w:rsidRPr="00BE49F1">
        <w:rPr>
          <w:i/>
          <w:sz w:val="24"/>
          <w:szCs w:val="24"/>
        </w:rPr>
        <w:t>UAS-Ir40a</w:t>
      </w:r>
      <w:r w:rsidR="00EF3518" w:rsidRPr="00BE49F1">
        <w:rPr>
          <w:i/>
          <w:sz w:val="24"/>
          <w:szCs w:val="24"/>
          <w:vertAlign w:val="superscript"/>
        </w:rPr>
        <w:t>+</w:t>
      </w:r>
      <w:r w:rsidR="00EF3518" w:rsidRPr="00BE49F1">
        <w:rPr>
          <w:sz w:val="24"/>
          <w:szCs w:val="24"/>
        </w:rPr>
        <w:t>),</w:t>
      </w:r>
      <w:r w:rsidR="0021173E" w:rsidRPr="00BE49F1">
        <w:rPr>
          <w:i/>
          <w:sz w:val="24"/>
          <w:szCs w:val="24"/>
        </w:rPr>
        <w:t xml:space="preserve"> </w:t>
      </w:r>
      <w:r w:rsidR="0021173E" w:rsidRPr="00BE49F1">
        <w:rPr>
          <w:sz w:val="24"/>
          <w:szCs w:val="24"/>
        </w:rPr>
        <w:t>n</w:t>
      </w:r>
      <w:r w:rsidR="00C200C0">
        <w:rPr>
          <w:sz w:val="24"/>
          <w:szCs w:val="24"/>
        </w:rPr>
        <w:t>=</w:t>
      </w:r>
      <w:r w:rsidR="001D3BD2" w:rsidRPr="00BE49F1">
        <w:rPr>
          <w:sz w:val="24"/>
          <w:szCs w:val="24"/>
        </w:rPr>
        <w:t>9</w:t>
      </w:r>
      <w:r w:rsidR="0021173E" w:rsidRPr="00BE49F1">
        <w:rPr>
          <w:sz w:val="24"/>
          <w:szCs w:val="24"/>
        </w:rPr>
        <w:t>.</w:t>
      </w:r>
      <w:r w:rsidR="00EF3518" w:rsidRPr="00BE49F1">
        <w:rPr>
          <w:sz w:val="24"/>
          <w:szCs w:val="24"/>
        </w:rPr>
        <w:t xml:space="preserve"> </w:t>
      </w:r>
      <w:r w:rsidR="00EF3518" w:rsidRPr="00BE49F1">
        <w:rPr>
          <w:i/>
          <w:sz w:val="24"/>
          <w:szCs w:val="24"/>
        </w:rPr>
        <w:t>Ir40a</w:t>
      </w:r>
      <w:r w:rsidR="00EF3518" w:rsidRPr="00BE49F1">
        <w:rPr>
          <w:sz w:val="24"/>
          <w:szCs w:val="24"/>
        </w:rPr>
        <w:t xml:space="preserve"> CRISPR mutant</w:t>
      </w:r>
      <w:r w:rsidR="00990E22" w:rsidRPr="00BE49F1">
        <w:rPr>
          <w:i/>
          <w:sz w:val="24"/>
          <w:szCs w:val="24"/>
        </w:rPr>
        <w:t xml:space="preserve"> </w:t>
      </w:r>
      <w:r w:rsidR="00EF3518" w:rsidRPr="00BE49F1">
        <w:rPr>
          <w:i/>
          <w:sz w:val="24"/>
          <w:szCs w:val="24"/>
        </w:rPr>
        <w:t>(Ir40a</w:t>
      </w:r>
      <w:r w:rsidR="00EF3518" w:rsidRPr="00BE49F1">
        <w:rPr>
          <w:i/>
          <w:sz w:val="24"/>
          <w:szCs w:val="24"/>
          <w:vertAlign w:val="superscript"/>
        </w:rPr>
        <w:t>134</w:t>
      </w:r>
      <w:r w:rsidR="00EF3518" w:rsidRPr="00BE49F1">
        <w:rPr>
          <w:sz w:val="24"/>
          <w:szCs w:val="24"/>
        </w:rPr>
        <w:t>)</w:t>
      </w:r>
      <w:r w:rsidR="00990E22" w:rsidRPr="00BE49F1">
        <w:rPr>
          <w:sz w:val="24"/>
          <w:szCs w:val="24"/>
        </w:rPr>
        <w:t>,</w:t>
      </w:r>
      <w:r w:rsidR="00990E22" w:rsidRPr="00BE49F1">
        <w:rPr>
          <w:i/>
          <w:sz w:val="24"/>
          <w:szCs w:val="24"/>
        </w:rPr>
        <w:t xml:space="preserve"> </w:t>
      </w:r>
      <w:r w:rsidR="00990E22" w:rsidRPr="00BE49F1">
        <w:rPr>
          <w:sz w:val="24"/>
          <w:szCs w:val="24"/>
        </w:rPr>
        <w:t>n</w:t>
      </w:r>
      <w:r w:rsidR="00C200C0">
        <w:rPr>
          <w:sz w:val="24"/>
          <w:szCs w:val="24"/>
        </w:rPr>
        <w:t>=</w:t>
      </w:r>
      <w:r w:rsidR="00990E22" w:rsidRPr="00BE49F1">
        <w:rPr>
          <w:sz w:val="24"/>
          <w:szCs w:val="24"/>
        </w:rPr>
        <w:t>1</w:t>
      </w:r>
      <w:r w:rsidR="0050465A" w:rsidRPr="00BE49F1">
        <w:rPr>
          <w:sz w:val="24"/>
          <w:szCs w:val="24"/>
        </w:rPr>
        <w:t>0</w:t>
      </w:r>
      <w:r w:rsidR="00990E22" w:rsidRPr="00BE49F1">
        <w:rPr>
          <w:sz w:val="24"/>
          <w:szCs w:val="24"/>
        </w:rPr>
        <w:t>.</w:t>
      </w:r>
      <w:r w:rsidR="0050465A" w:rsidRPr="00BE49F1">
        <w:rPr>
          <w:sz w:val="24"/>
          <w:szCs w:val="24"/>
        </w:rPr>
        <w:t xml:space="preserve"> </w:t>
      </w:r>
      <w:r w:rsidR="00EF3518" w:rsidRPr="00BE49F1">
        <w:rPr>
          <w:i/>
          <w:sz w:val="24"/>
          <w:szCs w:val="24"/>
        </w:rPr>
        <w:t xml:space="preserve">Ir93a </w:t>
      </w:r>
      <w:r w:rsidR="00EF3518" w:rsidRPr="00BE49F1">
        <w:rPr>
          <w:sz w:val="24"/>
          <w:szCs w:val="24"/>
        </w:rPr>
        <w:t>mutant (</w:t>
      </w:r>
      <w:r w:rsidR="00EF3518" w:rsidRPr="00BE49F1">
        <w:rPr>
          <w:i/>
          <w:sz w:val="24"/>
          <w:szCs w:val="24"/>
        </w:rPr>
        <w:t>Ir93a</w:t>
      </w:r>
      <w:r w:rsidR="00EF3518" w:rsidRPr="00BE49F1">
        <w:rPr>
          <w:i/>
          <w:sz w:val="24"/>
          <w:szCs w:val="24"/>
          <w:vertAlign w:val="superscript"/>
        </w:rPr>
        <w:t>MI05555</w:t>
      </w:r>
      <w:r w:rsidR="00EF3518" w:rsidRPr="00BE49F1">
        <w:rPr>
          <w:sz w:val="24"/>
          <w:szCs w:val="24"/>
        </w:rPr>
        <w:t>),</w:t>
      </w:r>
      <w:r w:rsidR="0050465A" w:rsidRPr="00BE49F1">
        <w:rPr>
          <w:sz w:val="24"/>
          <w:szCs w:val="24"/>
        </w:rPr>
        <w:t xml:space="preserve"> n=</w:t>
      </w:r>
      <w:r w:rsidR="00597E62" w:rsidRPr="00BE49F1">
        <w:rPr>
          <w:sz w:val="24"/>
          <w:szCs w:val="24"/>
        </w:rPr>
        <w:t>11</w:t>
      </w:r>
      <w:r w:rsidR="0050465A" w:rsidRPr="00BE49F1">
        <w:rPr>
          <w:sz w:val="24"/>
          <w:szCs w:val="24"/>
        </w:rPr>
        <w:t>.</w:t>
      </w:r>
      <w:r w:rsidR="00EF3518" w:rsidRPr="00BE49F1">
        <w:rPr>
          <w:sz w:val="24"/>
          <w:szCs w:val="24"/>
        </w:rPr>
        <w:t xml:space="preserve"> </w:t>
      </w:r>
      <w:r w:rsidR="00EF3518" w:rsidRPr="00BE49F1">
        <w:rPr>
          <w:i/>
          <w:sz w:val="24"/>
          <w:szCs w:val="24"/>
        </w:rPr>
        <w:t>Ir93a</w:t>
      </w:r>
      <w:r w:rsidR="00EF3518" w:rsidRPr="00BE49F1">
        <w:rPr>
          <w:sz w:val="24"/>
          <w:szCs w:val="24"/>
        </w:rPr>
        <w:t xml:space="preserve"> rescue</w:t>
      </w:r>
      <w:r w:rsidR="0050465A" w:rsidRPr="00BE49F1">
        <w:rPr>
          <w:i/>
          <w:sz w:val="24"/>
          <w:szCs w:val="24"/>
        </w:rPr>
        <w:t xml:space="preserve"> </w:t>
      </w:r>
      <w:r w:rsidR="00955299" w:rsidRPr="00BE49F1">
        <w:rPr>
          <w:sz w:val="24"/>
          <w:szCs w:val="24"/>
        </w:rPr>
        <w:t>(</w:t>
      </w:r>
      <w:r w:rsidR="0050465A" w:rsidRPr="00BE49F1">
        <w:rPr>
          <w:i/>
          <w:sz w:val="24"/>
          <w:szCs w:val="24"/>
        </w:rPr>
        <w:t>Ir93a</w:t>
      </w:r>
      <w:r w:rsidR="0050465A" w:rsidRPr="00BE49F1">
        <w:rPr>
          <w:i/>
          <w:sz w:val="24"/>
          <w:szCs w:val="24"/>
          <w:vertAlign w:val="superscript"/>
        </w:rPr>
        <w:t>MI05555</w:t>
      </w:r>
      <w:r w:rsidR="00955299" w:rsidRPr="00BE49F1">
        <w:rPr>
          <w:i/>
          <w:sz w:val="24"/>
          <w:szCs w:val="24"/>
        </w:rPr>
        <w:t>,</w:t>
      </w:r>
      <w:r w:rsidR="0078417C" w:rsidRPr="00BE49F1">
        <w:rPr>
          <w:i/>
          <w:sz w:val="24"/>
          <w:szCs w:val="24"/>
        </w:rPr>
        <w:t xml:space="preserve"> </w:t>
      </w:r>
      <w:r w:rsidR="0050465A" w:rsidRPr="00BE49F1">
        <w:rPr>
          <w:i/>
          <w:sz w:val="24"/>
          <w:szCs w:val="24"/>
        </w:rPr>
        <w:t>UAS-Ir93a</w:t>
      </w:r>
      <w:r w:rsidR="002A200F" w:rsidRPr="00BE49F1">
        <w:rPr>
          <w:i/>
          <w:sz w:val="24"/>
          <w:szCs w:val="24"/>
          <w:vertAlign w:val="superscript"/>
        </w:rPr>
        <w:t>+</w:t>
      </w:r>
      <w:r w:rsidR="00955299" w:rsidRPr="00BE49F1">
        <w:rPr>
          <w:sz w:val="24"/>
          <w:szCs w:val="24"/>
        </w:rPr>
        <w:t xml:space="preserve">), </w:t>
      </w:r>
      <w:r w:rsidR="0050465A" w:rsidRPr="00BE49F1">
        <w:rPr>
          <w:sz w:val="24"/>
          <w:szCs w:val="24"/>
        </w:rPr>
        <w:t>n=14.</w:t>
      </w:r>
      <w:r w:rsidR="00EB7E3C" w:rsidRPr="00BE49F1">
        <w:rPr>
          <w:sz w:val="24"/>
          <w:szCs w:val="24"/>
        </w:rPr>
        <w:t xml:space="preserve"> </w:t>
      </w:r>
      <w:r w:rsidR="00EB7E3C" w:rsidRPr="00BE49F1">
        <w:rPr>
          <w:i/>
          <w:sz w:val="24"/>
          <w:szCs w:val="24"/>
        </w:rPr>
        <w:t>Ir40a</w:t>
      </w:r>
      <w:r w:rsidR="00EB7E3C" w:rsidRPr="00BE49F1">
        <w:rPr>
          <w:sz w:val="24"/>
          <w:szCs w:val="24"/>
        </w:rPr>
        <w:t xml:space="preserve"> mutant alleles and thermosensory behavior are </w:t>
      </w:r>
      <w:r w:rsidR="007F535B" w:rsidRPr="00BE49F1">
        <w:rPr>
          <w:sz w:val="24"/>
          <w:szCs w:val="24"/>
        </w:rPr>
        <w:t xml:space="preserve">shown </w:t>
      </w:r>
      <w:r w:rsidR="007E089A" w:rsidRPr="00BE49F1">
        <w:rPr>
          <w:sz w:val="24"/>
          <w:szCs w:val="24"/>
        </w:rPr>
        <w:t xml:space="preserve">in Figure 4 </w:t>
      </w:r>
      <w:r w:rsidR="00EB7E3C" w:rsidRPr="00BE49F1">
        <w:rPr>
          <w:sz w:val="24"/>
          <w:szCs w:val="24"/>
        </w:rPr>
        <w:t>supplement 1</w:t>
      </w:r>
      <w:r w:rsidR="000943B0" w:rsidRPr="00BE49F1">
        <w:rPr>
          <w:sz w:val="24"/>
          <w:szCs w:val="24"/>
        </w:rPr>
        <w:t>a-b</w:t>
      </w:r>
      <w:r w:rsidR="00EB7E3C" w:rsidRPr="00BE49F1">
        <w:rPr>
          <w:sz w:val="24"/>
          <w:szCs w:val="24"/>
        </w:rPr>
        <w:t xml:space="preserve">. </w:t>
      </w:r>
      <w:r w:rsidR="00162364" w:rsidRPr="00BE49F1">
        <w:rPr>
          <w:sz w:val="24"/>
          <w:szCs w:val="24"/>
        </w:rPr>
        <w:t xml:space="preserve">Note that </w:t>
      </w:r>
      <w:r w:rsidR="007E4E07" w:rsidRPr="00BE49F1">
        <w:rPr>
          <w:i/>
          <w:sz w:val="24"/>
          <w:szCs w:val="24"/>
        </w:rPr>
        <w:t>UAS-cDNA</w:t>
      </w:r>
      <w:r w:rsidR="007E4E07" w:rsidRPr="00BE49F1">
        <w:rPr>
          <w:sz w:val="24"/>
          <w:szCs w:val="24"/>
        </w:rPr>
        <w:t xml:space="preserve"> rescues were </w:t>
      </w:r>
      <w:r w:rsidR="00162364" w:rsidRPr="00BE49F1">
        <w:rPr>
          <w:sz w:val="24"/>
          <w:szCs w:val="24"/>
        </w:rPr>
        <w:t>observed</w:t>
      </w:r>
      <w:r w:rsidR="007E4E07" w:rsidRPr="00BE49F1">
        <w:rPr>
          <w:sz w:val="24"/>
          <w:szCs w:val="24"/>
        </w:rPr>
        <w:t xml:space="preserve"> in the absence of </w:t>
      </w:r>
      <w:r w:rsidR="007E4E07" w:rsidRPr="00BE49F1">
        <w:rPr>
          <w:i/>
          <w:sz w:val="24"/>
          <w:szCs w:val="24"/>
        </w:rPr>
        <w:t>Gal4</w:t>
      </w:r>
      <w:r w:rsidR="007E4E07" w:rsidRPr="00BE49F1">
        <w:rPr>
          <w:sz w:val="24"/>
          <w:szCs w:val="24"/>
        </w:rPr>
        <w:t xml:space="preserve"> drivers, reflecting </w:t>
      </w:r>
      <w:r w:rsidR="007E4E07" w:rsidRPr="00BE49F1">
        <w:rPr>
          <w:i/>
          <w:sz w:val="24"/>
          <w:szCs w:val="24"/>
        </w:rPr>
        <w:t>Gal4-</w:t>
      </w:r>
      <w:r w:rsidR="007E4E07" w:rsidRPr="00BE49F1">
        <w:rPr>
          <w:sz w:val="24"/>
          <w:szCs w:val="24"/>
        </w:rPr>
        <w:t xml:space="preserve">independent expression of </w:t>
      </w:r>
      <w:r w:rsidR="007E4E07" w:rsidRPr="00BE49F1">
        <w:rPr>
          <w:i/>
          <w:sz w:val="24"/>
          <w:szCs w:val="24"/>
        </w:rPr>
        <w:t xml:space="preserve">UAS </w:t>
      </w:r>
      <w:r w:rsidR="007E4E07" w:rsidRPr="00BE49F1">
        <w:rPr>
          <w:sz w:val="24"/>
          <w:szCs w:val="24"/>
        </w:rPr>
        <w:t xml:space="preserve">transgenes </w:t>
      </w:r>
      <w:del w:id="265" w:author="Paul Garrity" w:date="2016-09-16T09:04:00Z">
        <w:r w:rsidR="007E4E07" w:rsidRPr="00BE49F1">
          <w:rPr>
            <w:sz w:val="24"/>
            <w:szCs w:val="24"/>
          </w:rPr>
          <w:delText xml:space="preserve">in the sacculus </w:delText>
        </w:r>
      </w:del>
      <w:r w:rsidR="007E4E07" w:rsidRPr="00BE49F1">
        <w:rPr>
          <w:sz w:val="24"/>
          <w:szCs w:val="24"/>
        </w:rPr>
        <w:t>(</w:t>
      </w:r>
      <w:r w:rsidRPr="00BE49F1">
        <w:rPr>
          <w:sz w:val="24"/>
          <w:szCs w:val="24"/>
        </w:rPr>
        <w:t>Figure</w:t>
      </w:r>
      <w:r w:rsidR="007E4E07" w:rsidRPr="00BE49F1">
        <w:rPr>
          <w:sz w:val="24"/>
          <w:szCs w:val="24"/>
        </w:rPr>
        <w:t xml:space="preserve"> </w:t>
      </w:r>
      <w:r w:rsidR="00EB7E3C" w:rsidRPr="00BE49F1">
        <w:rPr>
          <w:sz w:val="24"/>
          <w:szCs w:val="24"/>
        </w:rPr>
        <w:t>4</w:t>
      </w:r>
      <w:r w:rsidR="007E4E07" w:rsidRPr="00BE49F1">
        <w:rPr>
          <w:sz w:val="24"/>
          <w:szCs w:val="24"/>
        </w:rPr>
        <w:t xml:space="preserve"> supplement </w:t>
      </w:r>
      <w:r w:rsidR="000943B0" w:rsidRPr="00BE49F1">
        <w:rPr>
          <w:sz w:val="24"/>
          <w:szCs w:val="24"/>
        </w:rPr>
        <w:t>1c</w:t>
      </w:r>
      <w:ins w:id="266" w:author="Paul Garrity" w:date="2016-09-16T09:04:00Z">
        <w:r w:rsidR="00896D20">
          <w:rPr>
            <w:sz w:val="24"/>
            <w:szCs w:val="24"/>
          </w:rPr>
          <w:t>-d</w:t>
        </w:r>
      </w:ins>
      <w:r w:rsidR="007E4E07" w:rsidRPr="00BE49F1">
        <w:rPr>
          <w:sz w:val="24"/>
          <w:szCs w:val="24"/>
        </w:rPr>
        <w:t>).</w:t>
      </w:r>
    </w:p>
    <w:p w14:paraId="1E4C723F" w14:textId="7210309B" w:rsidR="00AE4C1D" w:rsidRDefault="00AE4C1D">
      <w:pPr>
        <w:rPr>
          <w:ins w:id="267" w:author="Paul Garrity" w:date="2016-09-16T09:04:00Z"/>
          <w:b/>
          <w:noProof/>
          <w:sz w:val="24"/>
          <w:szCs w:val="24"/>
        </w:rPr>
      </w:pPr>
      <w:ins w:id="268" w:author="Paul Garrity" w:date="2016-09-16T09:04:00Z">
        <w:r>
          <w:rPr>
            <w:b/>
            <w:sz w:val="24"/>
            <w:szCs w:val="24"/>
          </w:rPr>
          <w:br w:type="page"/>
        </w:r>
      </w:ins>
    </w:p>
    <w:p w14:paraId="78E58A65" w14:textId="03BB5AC1" w:rsidR="00BA0E7F" w:rsidRPr="00BE49F1" w:rsidRDefault="00BA0E7F">
      <w:pPr>
        <w:rPr>
          <w:del w:id="269" w:author="Paul Garrity" w:date="2016-09-16T09:04:00Z"/>
          <w:b/>
          <w:noProof/>
          <w:sz w:val="24"/>
          <w:szCs w:val="24"/>
        </w:rPr>
      </w:pPr>
      <w:del w:id="270" w:author="Paul Garrity" w:date="2016-09-16T09:04:00Z">
        <w:r w:rsidRPr="00BE49F1">
          <w:rPr>
            <w:b/>
            <w:noProof/>
            <w:sz w:val="24"/>
            <w:szCs w:val="24"/>
          </w:rPr>
          <w:lastRenderedPageBreak/>
          <w:br w:type="page"/>
        </w:r>
      </w:del>
    </w:p>
    <w:p w14:paraId="4595418E" w14:textId="4570A60F" w:rsidR="009014EA" w:rsidRPr="00BE49F1" w:rsidRDefault="00F43943" w:rsidP="001409D7">
      <w:pPr>
        <w:spacing w:line="480" w:lineRule="auto"/>
        <w:rPr>
          <w:del w:id="271" w:author="Paul Garrity" w:date="2016-09-16T09:04:00Z"/>
          <w:b/>
          <w:sz w:val="24"/>
          <w:szCs w:val="24"/>
        </w:rPr>
      </w:pPr>
      <w:del w:id="272" w:author="Paul Garrity" w:date="2016-09-16T09:04:00Z">
        <w:r>
          <w:rPr>
            <w:noProof/>
            <w:sz w:val="24"/>
            <w:szCs w:val="24"/>
            <w:rPrChange w:id="273">
              <w:rPr>
                <w:noProof/>
              </w:rPr>
            </w:rPrChange>
          </w:rPr>
          <w:drawing>
            <wp:anchor distT="0" distB="0" distL="114300" distR="114300" simplePos="0" relativeHeight="251667456" behindDoc="0" locked="0" layoutInCell="1" allowOverlap="1" wp14:anchorId="0D9F76BA" wp14:editId="440EDD54">
              <wp:simplePos x="0" y="0"/>
              <wp:positionH relativeFrom="margin">
                <wp:align>left</wp:align>
              </wp:positionH>
              <wp:positionV relativeFrom="margin">
                <wp:align>top</wp:align>
              </wp:positionV>
              <wp:extent cx="4191635" cy="4229100"/>
              <wp:effectExtent l="0" t="0" r="0" b="0"/>
              <wp:wrapTopAndBottom/>
              <wp:docPr id="1" name="Picture 1" descr="Macintosh HD:Users:pagarrity:Desktop:Screen Shot 2016-05-13 at 4.33.0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pagarrity:Desktop:Screen Shot 2016-05-13 at 4.33.04 P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91635" cy="4229100"/>
                      </a:xfrm>
                      <a:prstGeom prst="rect">
                        <a:avLst/>
                      </a:prstGeom>
                      <a:noFill/>
                      <a:ln>
                        <a:noFill/>
                      </a:ln>
                    </pic:spPr>
                  </pic:pic>
                </a:graphicData>
              </a:graphic>
              <wp14:sizeRelH relativeFrom="page">
                <wp14:pctWidth>0</wp14:pctWidth>
              </wp14:sizeRelH>
              <wp14:sizeRelV relativeFrom="page">
                <wp14:pctHeight>0</wp14:pctHeight>
              </wp14:sizeRelV>
            </wp:anchor>
          </w:drawing>
        </w:r>
      </w:del>
    </w:p>
    <w:p w14:paraId="109F34D7" w14:textId="2769DB50" w:rsidR="00B963AB" w:rsidRPr="00FF1DAA" w:rsidRDefault="009B77FA" w:rsidP="00B963AB">
      <w:pPr>
        <w:spacing w:line="480" w:lineRule="auto"/>
        <w:rPr>
          <w:ins w:id="274" w:author="Paul Garrity" w:date="2016-09-16T09:04:00Z"/>
          <w:sz w:val="24"/>
          <w:szCs w:val="24"/>
        </w:rPr>
      </w:pPr>
      <w:r w:rsidRPr="00BE49F1">
        <w:rPr>
          <w:b/>
          <w:sz w:val="24"/>
          <w:szCs w:val="24"/>
        </w:rPr>
        <w:t>Figure</w:t>
      </w:r>
      <w:r w:rsidR="001409D7" w:rsidRPr="00BE49F1">
        <w:rPr>
          <w:b/>
          <w:sz w:val="24"/>
          <w:szCs w:val="24"/>
        </w:rPr>
        <w:t xml:space="preserve"> 4– </w:t>
      </w:r>
      <w:r w:rsidRPr="00BE49F1">
        <w:rPr>
          <w:b/>
          <w:sz w:val="24"/>
          <w:szCs w:val="24"/>
        </w:rPr>
        <w:t>Figure</w:t>
      </w:r>
      <w:r w:rsidR="001409D7" w:rsidRPr="00BE49F1">
        <w:rPr>
          <w:b/>
          <w:sz w:val="24"/>
          <w:szCs w:val="24"/>
        </w:rPr>
        <w:t xml:space="preserve"> supplement 1: </w:t>
      </w:r>
      <w:r w:rsidR="00216A68" w:rsidRPr="004174AA">
        <w:rPr>
          <w:sz w:val="24"/>
          <w:szCs w:val="24"/>
        </w:rPr>
        <w:t>(</w:t>
      </w:r>
      <w:r w:rsidR="00C95897" w:rsidRPr="00BE49F1">
        <w:rPr>
          <w:sz w:val="24"/>
          <w:szCs w:val="24"/>
        </w:rPr>
        <w:t>a) Gene structure and s</w:t>
      </w:r>
      <w:r w:rsidR="001409D7" w:rsidRPr="00BE49F1">
        <w:rPr>
          <w:sz w:val="24"/>
          <w:szCs w:val="24"/>
        </w:rPr>
        <w:t xml:space="preserve">equence alterations in </w:t>
      </w:r>
      <w:r w:rsidR="001409D7" w:rsidRPr="00BE49F1">
        <w:rPr>
          <w:i/>
          <w:sz w:val="24"/>
          <w:szCs w:val="24"/>
        </w:rPr>
        <w:t xml:space="preserve">Ir40a </w:t>
      </w:r>
      <w:r w:rsidR="001409D7" w:rsidRPr="00BE49F1">
        <w:rPr>
          <w:sz w:val="24"/>
          <w:szCs w:val="24"/>
        </w:rPr>
        <w:t xml:space="preserve">alleles. Regions encoding transmembrane domains (TMs) and pore region are in red. </w:t>
      </w:r>
      <w:r w:rsidR="00C95897" w:rsidRPr="00BE49F1">
        <w:rPr>
          <w:sz w:val="24"/>
          <w:szCs w:val="24"/>
        </w:rPr>
        <w:t xml:space="preserve">The </w:t>
      </w:r>
      <w:r w:rsidR="001409D7" w:rsidRPr="00BE49F1">
        <w:rPr>
          <w:i/>
          <w:sz w:val="24"/>
          <w:szCs w:val="24"/>
        </w:rPr>
        <w:t xml:space="preserve">Ir40a </w:t>
      </w:r>
      <w:r w:rsidR="001409D7" w:rsidRPr="00BE49F1">
        <w:rPr>
          <w:sz w:val="24"/>
          <w:szCs w:val="24"/>
        </w:rPr>
        <w:t xml:space="preserve">promoter region present in </w:t>
      </w:r>
      <w:r w:rsidR="001409D7" w:rsidRPr="00BE49F1">
        <w:rPr>
          <w:i/>
          <w:sz w:val="24"/>
          <w:szCs w:val="24"/>
        </w:rPr>
        <w:t xml:space="preserve">Ir40a-Gal4 </w:t>
      </w:r>
      <w:r w:rsidR="00C95897" w:rsidRPr="00BE49F1">
        <w:rPr>
          <w:sz w:val="24"/>
          <w:szCs w:val="24"/>
        </w:rPr>
        <w:t>is indicated</w:t>
      </w:r>
      <w:r w:rsidR="001409D7" w:rsidRPr="00BE49F1">
        <w:rPr>
          <w:sz w:val="24"/>
          <w:szCs w:val="24"/>
        </w:rPr>
        <w:t xml:space="preserve"> in green. </w:t>
      </w:r>
      <w:r w:rsidR="00216A68" w:rsidRPr="00BE49F1">
        <w:rPr>
          <w:sz w:val="24"/>
          <w:szCs w:val="24"/>
        </w:rPr>
        <w:t>(</w:t>
      </w:r>
      <w:r w:rsidR="001409D7" w:rsidRPr="00BE49F1">
        <w:rPr>
          <w:sz w:val="24"/>
          <w:szCs w:val="24"/>
        </w:rPr>
        <w:t xml:space="preserve">b) Larval cool avoidance behavior (assayed as in </w:t>
      </w:r>
      <w:r w:rsidRPr="00BE49F1">
        <w:rPr>
          <w:sz w:val="24"/>
          <w:szCs w:val="24"/>
        </w:rPr>
        <w:t>Figure</w:t>
      </w:r>
      <w:r w:rsidR="001409D7" w:rsidRPr="00BE49F1">
        <w:rPr>
          <w:sz w:val="24"/>
          <w:szCs w:val="24"/>
        </w:rPr>
        <w:t xml:space="preserve"> 1</w:t>
      </w:r>
      <w:r w:rsidR="00C2417C" w:rsidRPr="00BE49F1">
        <w:rPr>
          <w:sz w:val="24"/>
          <w:szCs w:val="24"/>
        </w:rPr>
        <w:t>d</w:t>
      </w:r>
      <w:r w:rsidR="001409D7" w:rsidRPr="00BE49F1">
        <w:rPr>
          <w:sz w:val="24"/>
          <w:szCs w:val="24"/>
        </w:rPr>
        <w:t xml:space="preserve">) is unaffected by mutation of </w:t>
      </w:r>
      <w:r w:rsidR="001409D7" w:rsidRPr="00BE49F1">
        <w:rPr>
          <w:i/>
          <w:sz w:val="24"/>
          <w:szCs w:val="24"/>
        </w:rPr>
        <w:t>Ir40a.</w:t>
      </w:r>
      <w:r w:rsidR="001409D7" w:rsidRPr="00BE49F1">
        <w:rPr>
          <w:sz w:val="24"/>
          <w:szCs w:val="24"/>
        </w:rPr>
        <w:t xml:space="preserve"> </w:t>
      </w:r>
      <w:r w:rsidR="001409D7" w:rsidRPr="00BE49F1">
        <w:rPr>
          <w:i/>
          <w:sz w:val="24"/>
          <w:szCs w:val="24"/>
        </w:rPr>
        <w:t>wild type</w:t>
      </w:r>
      <w:r w:rsidR="001409D7" w:rsidRPr="00BE49F1">
        <w:rPr>
          <w:sz w:val="24"/>
          <w:szCs w:val="24"/>
        </w:rPr>
        <w:t xml:space="preserve">, n=37 animals. </w:t>
      </w:r>
      <w:r w:rsidR="001409D7" w:rsidRPr="00BE49F1">
        <w:rPr>
          <w:i/>
          <w:sz w:val="24"/>
          <w:szCs w:val="24"/>
        </w:rPr>
        <w:t>Ir40a</w:t>
      </w:r>
      <w:r w:rsidR="001409D7" w:rsidRPr="00BE49F1">
        <w:rPr>
          <w:i/>
          <w:sz w:val="24"/>
          <w:szCs w:val="24"/>
          <w:vertAlign w:val="superscript"/>
        </w:rPr>
        <w:t>1</w:t>
      </w:r>
      <w:r w:rsidR="001409D7" w:rsidRPr="00BE49F1">
        <w:rPr>
          <w:sz w:val="24"/>
          <w:szCs w:val="24"/>
        </w:rPr>
        <w:t>, n=55.</w:t>
      </w:r>
      <w:r w:rsidR="00F54F60" w:rsidRPr="00BE49F1">
        <w:rPr>
          <w:sz w:val="24"/>
          <w:szCs w:val="24"/>
        </w:rPr>
        <w:t xml:space="preserve"> </w:t>
      </w:r>
      <w:ins w:id="275" w:author="Paul Garrity" w:date="2016-09-16T09:04:00Z">
        <w:r w:rsidR="00344D3A">
          <w:rPr>
            <w:sz w:val="24"/>
            <w:szCs w:val="24"/>
          </w:rPr>
          <w:t>(</w:t>
        </w:r>
        <w:r w:rsidR="00020934">
          <w:rPr>
            <w:sz w:val="24"/>
            <w:szCs w:val="24"/>
          </w:rPr>
          <w:t>c</w:t>
        </w:r>
        <w:r w:rsidR="00344D3A">
          <w:rPr>
            <w:sz w:val="24"/>
            <w:szCs w:val="24"/>
          </w:rPr>
          <w:t xml:space="preserve">) </w:t>
        </w:r>
        <w:r w:rsidR="009A23F7">
          <w:rPr>
            <w:sz w:val="24"/>
            <w:szCs w:val="24"/>
          </w:rPr>
          <w:t xml:space="preserve">RT-PCR analysis of Gal4-independent expression of </w:t>
        </w:r>
        <w:r w:rsidR="009A23F7" w:rsidRPr="00596CF1">
          <w:rPr>
            <w:i/>
            <w:sz w:val="24"/>
            <w:szCs w:val="24"/>
          </w:rPr>
          <w:t>UAS-I</w:t>
        </w:r>
        <w:r w:rsidR="00C50E1D">
          <w:rPr>
            <w:i/>
            <w:sz w:val="24"/>
            <w:szCs w:val="24"/>
          </w:rPr>
          <w:t>r</w:t>
        </w:r>
        <w:r w:rsidR="009A23F7">
          <w:rPr>
            <w:sz w:val="24"/>
            <w:szCs w:val="24"/>
          </w:rPr>
          <w:t xml:space="preserve"> transgenes in </w:t>
        </w:r>
        <w:r w:rsidR="00044A98">
          <w:rPr>
            <w:sz w:val="24"/>
            <w:szCs w:val="24"/>
          </w:rPr>
          <w:t xml:space="preserve">adult heads in </w:t>
        </w:r>
        <w:r w:rsidR="0085621E">
          <w:rPr>
            <w:sz w:val="24"/>
            <w:szCs w:val="24"/>
          </w:rPr>
          <w:t xml:space="preserve">the </w:t>
        </w:r>
        <w:r w:rsidR="009A23F7">
          <w:rPr>
            <w:sz w:val="24"/>
            <w:szCs w:val="24"/>
          </w:rPr>
          <w:t xml:space="preserve">indicated genotypes. Upper panels, IR-specific RT-PCR products. </w:t>
        </w:r>
        <w:r w:rsidR="00F36537">
          <w:rPr>
            <w:sz w:val="24"/>
            <w:szCs w:val="24"/>
          </w:rPr>
          <w:t xml:space="preserve">Lower panels: </w:t>
        </w:r>
        <w:r w:rsidR="001C1F16" w:rsidRPr="00596CF1">
          <w:rPr>
            <w:i/>
            <w:sz w:val="24"/>
            <w:szCs w:val="24"/>
          </w:rPr>
          <w:t>RpL32</w:t>
        </w:r>
        <w:r w:rsidR="00044A98">
          <w:rPr>
            <w:sz w:val="24"/>
            <w:szCs w:val="24"/>
          </w:rPr>
          <w:t xml:space="preserve"> </w:t>
        </w:r>
        <w:r w:rsidR="000A5BF3">
          <w:rPr>
            <w:sz w:val="24"/>
            <w:szCs w:val="24"/>
          </w:rPr>
          <w:t>(</w:t>
        </w:r>
        <w:r w:rsidR="009E420F">
          <w:rPr>
            <w:sz w:val="24"/>
            <w:szCs w:val="24"/>
          </w:rPr>
          <w:t xml:space="preserve">a </w:t>
        </w:r>
        <w:r w:rsidR="000A5BF3">
          <w:rPr>
            <w:sz w:val="24"/>
            <w:szCs w:val="24"/>
          </w:rPr>
          <w:t xml:space="preserve">ribosomal </w:t>
        </w:r>
        <w:r w:rsidR="009E420F">
          <w:rPr>
            <w:sz w:val="24"/>
            <w:szCs w:val="24"/>
          </w:rPr>
          <w:t xml:space="preserve">protein </w:t>
        </w:r>
        <w:r w:rsidR="000A5BF3">
          <w:rPr>
            <w:sz w:val="24"/>
            <w:szCs w:val="24"/>
          </w:rPr>
          <w:t xml:space="preserve">gene) </w:t>
        </w:r>
        <w:r w:rsidR="00044A98">
          <w:rPr>
            <w:sz w:val="24"/>
            <w:szCs w:val="24"/>
          </w:rPr>
          <w:t xml:space="preserve">as </w:t>
        </w:r>
        <w:r w:rsidR="00344D3A">
          <w:rPr>
            <w:sz w:val="24"/>
            <w:szCs w:val="24"/>
          </w:rPr>
          <w:t xml:space="preserve">a </w:t>
        </w:r>
        <w:r w:rsidR="000A5BF3">
          <w:rPr>
            <w:sz w:val="24"/>
            <w:szCs w:val="24"/>
          </w:rPr>
          <w:t>cDNA</w:t>
        </w:r>
        <w:r w:rsidR="00BF2977">
          <w:rPr>
            <w:sz w:val="24"/>
            <w:szCs w:val="24"/>
          </w:rPr>
          <w:t xml:space="preserve"> </w:t>
        </w:r>
        <w:r w:rsidR="009E420F">
          <w:rPr>
            <w:sz w:val="24"/>
            <w:szCs w:val="24"/>
          </w:rPr>
          <w:t>synthesis</w:t>
        </w:r>
        <w:r w:rsidR="00344D3A">
          <w:rPr>
            <w:sz w:val="24"/>
            <w:szCs w:val="24"/>
          </w:rPr>
          <w:t xml:space="preserve"> control</w:t>
        </w:r>
        <w:r w:rsidR="00044A98">
          <w:rPr>
            <w:sz w:val="24"/>
            <w:szCs w:val="24"/>
          </w:rPr>
          <w:t xml:space="preserve">. Asterisk indicates </w:t>
        </w:r>
        <w:r w:rsidR="004D3080">
          <w:rPr>
            <w:sz w:val="24"/>
            <w:szCs w:val="24"/>
          </w:rPr>
          <w:t>a</w:t>
        </w:r>
        <w:r w:rsidR="00044A98">
          <w:rPr>
            <w:sz w:val="24"/>
            <w:szCs w:val="24"/>
          </w:rPr>
          <w:t xml:space="preserve"> </w:t>
        </w:r>
        <w:r w:rsidR="00F6457F">
          <w:rPr>
            <w:sz w:val="24"/>
            <w:szCs w:val="24"/>
          </w:rPr>
          <w:t xml:space="preserve">background </w:t>
        </w:r>
        <w:r w:rsidR="004D3080">
          <w:rPr>
            <w:sz w:val="24"/>
            <w:szCs w:val="24"/>
          </w:rPr>
          <w:t xml:space="preserve">amplification product observed in some </w:t>
        </w:r>
        <w:r w:rsidR="004D3080">
          <w:rPr>
            <w:i/>
            <w:sz w:val="24"/>
            <w:szCs w:val="24"/>
          </w:rPr>
          <w:t>Ir25a</w:t>
        </w:r>
        <w:r w:rsidR="004D3080">
          <w:rPr>
            <w:sz w:val="24"/>
            <w:szCs w:val="24"/>
          </w:rPr>
          <w:t xml:space="preserve"> PCR reactions</w:t>
        </w:r>
        <w:r w:rsidR="00044A98">
          <w:rPr>
            <w:sz w:val="24"/>
            <w:szCs w:val="24"/>
          </w:rPr>
          <w:t>.</w:t>
        </w:r>
        <w:r w:rsidR="00020934" w:rsidRPr="00020934">
          <w:rPr>
            <w:sz w:val="24"/>
            <w:szCs w:val="24"/>
          </w:rPr>
          <w:t xml:space="preserve"> </w:t>
        </w:r>
        <w:r w:rsidR="00B963AB" w:rsidRPr="00BE49F1">
          <w:rPr>
            <w:sz w:val="24"/>
            <w:szCs w:val="24"/>
          </w:rPr>
          <w:t xml:space="preserve">The </w:t>
        </w:r>
        <w:r w:rsidR="00B963AB">
          <w:rPr>
            <w:sz w:val="24"/>
            <w:szCs w:val="24"/>
          </w:rPr>
          <w:t xml:space="preserve">mechanism underlying </w:t>
        </w:r>
        <w:r w:rsidR="00B963AB" w:rsidRPr="00BE49F1">
          <w:rPr>
            <w:sz w:val="24"/>
            <w:szCs w:val="24"/>
          </w:rPr>
          <w:t xml:space="preserve">Gal4-independent </w:t>
        </w:r>
        <w:r w:rsidR="00A126D6">
          <w:rPr>
            <w:sz w:val="24"/>
            <w:szCs w:val="24"/>
          </w:rPr>
          <w:t xml:space="preserve">UAS-transgene </w:t>
        </w:r>
        <w:r w:rsidR="00B963AB" w:rsidRPr="00BE49F1">
          <w:rPr>
            <w:sz w:val="24"/>
            <w:szCs w:val="24"/>
          </w:rPr>
          <w:t xml:space="preserve">expression is unknown, </w:t>
        </w:r>
        <w:r w:rsidR="002D4C10">
          <w:rPr>
            <w:sz w:val="24"/>
            <w:szCs w:val="24"/>
          </w:rPr>
          <w:t xml:space="preserve">but </w:t>
        </w:r>
        <w:r w:rsidR="00561581">
          <w:rPr>
            <w:sz w:val="24"/>
            <w:szCs w:val="24"/>
          </w:rPr>
          <w:t>is a phenomenon</w:t>
        </w:r>
        <w:r w:rsidR="00B963AB">
          <w:rPr>
            <w:sz w:val="24"/>
            <w:szCs w:val="24"/>
          </w:rPr>
          <w:t xml:space="preserve"> </w:t>
        </w:r>
        <w:r w:rsidR="00C46C02">
          <w:rPr>
            <w:sz w:val="24"/>
            <w:szCs w:val="24"/>
          </w:rPr>
          <w:t xml:space="preserve">that </w:t>
        </w:r>
        <w:r w:rsidR="00B963AB" w:rsidRPr="00BE49F1">
          <w:rPr>
            <w:sz w:val="24"/>
            <w:szCs w:val="24"/>
          </w:rPr>
          <w:t xml:space="preserve">has been </w:t>
        </w:r>
        <w:r w:rsidR="00B963AB">
          <w:rPr>
            <w:sz w:val="24"/>
            <w:szCs w:val="24"/>
          </w:rPr>
          <w:t xml:space="preserve">previously </w:t>
        </w:r>
        <w:r w:rsidR="00B963AB" w:rsidRPr="00BE49F1">
          <w:rPr>
            <w:sz w:val="24"/>
            <w:szCs w:val="24"/>
          </w:rPr>
          <w:t xml:space="preserve">reported </w:t>
        </w:r>
        <w:r w:rsidR="00B963AB" w:rsidRPr="00BE49F1">
          <w:rPr>
            <w:sz w:val="24"/>
            <w:szCs w:val="24"/>
          </w:rPr>
          <w:fldChar w:fldCharType="begin">
            <w:fldData xml:space="preserve">PEVuZE5vdGU+PENpdGU+PEF1dGhvcj5NYW88L0F1dGhvcj48WWVhcj4yMDE0PC9ZZWFyPjxSZWNO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</w:fldData>
          </w:fldChar>
        </w:r>
        <w:r w:rsidR="00B963AB" w:rsidRPr="00BE49F1">
          <w:rPr>
            <w:sz w:val="24"/>
            <w:szCs w:val="24"/>
          </w:rPr>
          <w:instrText xml:space="preserve"> ADDIN EN.CITE </w:instrText>
        </w:r>
        <w:r w:rsidR="00B963AB" w:rsidRPr="00BE49F1">
          <w:rPr>
            <w:sz w:val="24"/>
            <w:szCs w:val="24"/>
          </w:rPr>
          <w:fldChar w:fldCharType="begin">
            <w:fldData xml:space="preserve">PEVuZE5vdGU+PENpdGU+PEF1dGhvcj5NYW88L0F1dGhvcj48WWVhcj4yMDE0PC9ZZWFyPjxSZWNO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</w:fldData>
          </w:fldChar>
        </w:r>
        <w:r w:rsidR="00B963AB" w:rsidRPr="00BE49F1">
          <w:rPr>
            <w:sz w:val="24"/>
            <w:szCs w:val="24"/>
          </w:rPr>
          <w:instrText xml:space="preserve"> ADDIN EN.CITE.DATA </w:instrText>
        </w:r>
        <w:r w:rsidR="00B963AB" w:rsidRPr="00BE49F1">
          <w:rPr>
            <w:sz w:val="24"/>
            <w:szCs w:val="24"/>
          </w:rPr>
        </w:r>
        <w:r w:rsidR="00B963AB" w:rsidRPr="00BE49F1">
          <w:rPr>
            <w:sz w:val="24"/>
            <w:szCs w:val="24"/>
          </w:rPr>
          <w:fldChar w:fldCharType="end"/>
        </w:r>
        <w:r w:rsidR="00B963AB" w:rsidRPr="00BE49F1">
          <w:rPr>
            <w:sz w:val="24"/>
            <w:szCs w:val="24"/>
          </w:rPr>
        </w:r>
        <w:r w:rsidR="00B963AB" w:rsidRPr="00BE49F1">
          <w:rPr>
            <w:sz w:val="24"/>
            <w:szCs w:val="24"/>
          </w:rPr>
          <w:fldChar w:fldCharType="separate"/>
        </w:r>
        <w:r w:rsidR="00B963AB" w:rsidRPr="00BE49F1">
          <w:rPr>
            <w:noProof/>
            <w:sz w:val="24"/>
            <w:szCs w:val="24"/>
          </w:rPr>
          <w:t>(Mao et al., 2014)</w:t>
        </w:r>
        <w:r w:rsidR="00B963AB" w:rsidRPr="00BE49F1">
          <w:rPr>
            <w:sz w:val="24"/>
            <w:szCs w:val="24"/>
          </w:rPr>
          <w:fldChar w:fldCharType="end"/>
        </w:r>
        <w:r w:rsidR="00B963AB">
          <w:rPr>
            <w:sz w:val="24"/>
            <w:szCs w:val="24"/>
          </w:rPr>
          <w:t xml:space="preserve">. </w:t>
        </w:r>
        <w:r w:rsidR="00020934" w:rsidRPr="00BE49F1">
          <w:rPr>
            <w:sz w:val="24"/>
            <w:szCs w:val="24"/>
          </w:rPr>
          <w:t>(</w:t>
        </w:r>
        <w:r w:rsidR="00020934">
          <w:rPr>
            <w:sz w:val="24"/>
            <w:szCs w:val="24"/>
          </w:rPr>
          <w:t>d</w:t>
        </w:r>
        <w:r w:rsidR="00020934" w:rsidRPr="00BE49F1">
          <w:rPr>
            <w:sz w:val="24"/>
            <w:szCs w:val="24"/>
          </w:rPr>
          <w:t xml:space="preserve">) </w:t>
        </w:r>
        <w:r w:rsidR="00020934">
          <w:rPr>
            <w:sz w:val="24"/>
            <w:szCs w:val="24"/>
          </w:rPr>
          <w:t>Top: IR25a protein</w:t>
        </w:r>
        <w:r w:rsidR="00FF1DAA">
          <w:rPr>
            <w:sz w:val="24"/>
            <w:szCs w:val="24"/>
          </w:rPr>
          <w:t xml:space="preserve"> expression in the sacculus of </w:t>
        </w:r>
        <w:r w:rsidR="00FF1DAA">
          <w:rPr>
            <w:i/>
            <w:sz w:val="24"/>
            <w:szCs w:val="24"/>
          </w:rPr>
          <w:t>wild-type, Ir25a</w:t>
        </w:r>
        <w:r w:rsidR="00FF1DAA" w:rsidRPr="00A22346">
          <w:rPr>
            <w:i/>
            <w:sz w:val="24"/>
            <w:szCs w:val="24"/>
            <w:vertAlign w:val="superscript"/>
          </w:rPr>
          <w:t>2</w:t>
        </w:r>
        <w:r w:rsidR="00FF1DAA">
          <w:rPr>
            <w:sz w:val="24"/>
            <w:szCs w:val="24"/>
          </w:rPr>
          <w:t xml:space="preserve"> and </w:t>
        </w:r>
        <w:r w:rsidR="00FF1DAA">
          <w:rPr>
            <w:i/>
            <w:sz w:val="24"/>
            <w:szCs w:val="24"/>
          </w:rPr>
          <w:t>Ir25a</w:t>
        </w:r>
        <w:r w:rsidR="00FF1DAA" w:rsidRPr="00946F55">
          <w:rPr>
            <w:i/>
            <w:sz w:val="24"/>
            <w:szCs w:val="24"/>
            <w:vertAlign w:val="superscript"/>
          </w:rPr>
          <w:t>2</w:t>
        </w:r>
        <w:r w:rsidR="00FF1DAA">
          <w:rPr>
            <w:i/>
            <w:sz w:val="24"/>
            <w:szCs w:val="24"/>
          </w:rPr>
          <w:t>;UAS-Ir25a</w:t>
        </w:r>
        <w:r w:rsidR="00FF1DAA">
          <w:rPr>
            <w:sz w:val="24"/>
            <w:szCs w:val="24"/>
          </w:rPr>
          <w:t xml:space="preserve"> animals</w:t>
        </w:r>
        <w:r w:rsidR="00A236CC">
          <w:rPr>
            <w:sz w:val="24"/>
            <w:szCs w:val="24"/>
          </w:rPr>
          <w:t>.</w:t>
        </w:r>
        <w:r w:rsidR="00CE5A0D">
          <w:rPr>
            <w:sz w:val="24"/>
            <w:szCs w:val="24"/>
          </w:rPr>
          <w:t xml:space="preserve"> </w:t>
        </w:r>
        <w:r w:rsidR="00A22346">
          <w:rPr>
            <w:sz w:val="24"/>
            <w:szCs w:val="24"/>
          </w:rPr>
          <w:t>Bottom:</w:t>
        </w:r>
      </w:ins>
      <w:del w:id="276" w:author="Paul Garrity" w:date="2016-09-16T09:04:00Z">
        <w:r w:rsidR="00DF1D80" w:rsidRPr="00BE49F1">
          <w:rPr>
            <w:sz w:val="24"/>
            <w:szCs w:val="24"/>
          </w:rPr>
          <w:delText>(</w:delText>
        </w:r>
        <w:r w:rsidR="00F54F60" w:rsidRPr="00BE49F1">
          <w:rPr>
            <w:sz w:val="24"/>
            <w:szCs w:val="24"/>
          </w:rPr>
          <w:delText>c)</w:delText>
        </w:r>
      </w:del>
      <w:r w:rsidR="00F54F60" w:rsidRPr="00BE49F1">
        <w:rPr>
          <w:sz w:val="24"/>
          <w:szCs w:val="24"/>
        </w:rPr>
        <w:t xml:space="preserve"> IR93a protein expression in the sacculus of </w:t>
      </w:r>
      <w:r w:rsidR="00C53648" w:rsidRPr="00BE49F1">
        <w:rPr>
          <w:i/>
          <w:sz w:val="24"/>
          <w:szCs w:val="24"/>
        </w:rPr>
        <w:t>wild-</w:t>
      </w:r>
      <w:r w:rsidR="00F54F60" w:rsidRPr="00BE49F1">
        <w:rPr>
          <w:i/>
          <w:sz w:val="24"/>
          <w:szCs w:val="24"/>
        </w:rPr>
        <w:t>type, Ir93a</w:t>
      </w:r>
      <w:r w:rsidR="00F54F60" w:rsidRPr="00BE49F1">
        <w:rPr>
          <w:i/>
          <w:sz w:val="24"/>
          <w:szCs w:val="24"/>
          <w:vertAlign w:val="superscript"/>
        </w:rPr>
        <w:t>MI05555</w:t>
      </w:r>
      <w:r w:rsidR="00C2417C" w:rsidRPr="00BE49F1">
        <w:rPr>
          <w:sz w:val="24"/>
          <w:szCs w:val="24"/>
        </w:rPr>
        <w:t xml:space="preserve"> </w:t>
      </w:r>
      <w:r w:rsidR="00F54F60" w:rsidRPr="00BE49F1">
        <w:rPr>
          <w:sz w:val="24"/>
          <w:szCs w:val="24"/>
        </w:rPr>
        <w:t xml:space="preserve">and </w:t>
      </w:r>
      <w:r w:rsidR="00F54F60" w:rsidRPr="00BE49F1">
        <w:rPr>
          <w:i/>
          <w:sz w:val="24"/>
          <w:szCs w:val="24"/>
        </w:rPr>
        <w:t>Ir93a</w:t>
      </w:r>
      <w:r w:rsidR="00F54F60" w:rsidRPr="00BE49F1">
        <w:rPr>
          <w:i/>
          <w:sz w:val="24"/>
          <w:szCs w:val="24"/>
          <w:vertAlign w:val="superscript"/>
        </w:rPr>
        <w:t>MI05555</w:t>
      </w:r>
      <w:r w:rsidR="00F54F60" w:rsidRPr="00BE49F1">
        <w:rPr>
          <w:i/>
          <w:sz w:val="24"/>
          <w:szCs w:val="24"/>
        </w:rPr>
        <w:t>;UAS-</w:t>
      </w:r>
      <w:del w:id="277" w:author="Paul Garrity" w:date="2016-09-16T09:04:00Z">
        <w:r w:rsidR="00F54F60" w:rsidRPr="00BE49F1">
          <w:rPr>
            <w:i/>
            <w:sz w:val="24"/>
            <w:szCs w:val="24"/>
          </w:rPr>
          <w:delText xml:space="preserve">IR93a </w:delText>
        </w:r>
        <w:r w:rsidR="00F54F60" w:rsidRPr="00BE49F1">
          <w:rPr>
            <w:sz w:val="24"/>
            <w:szCs w:val="24"/>
          </w:rPr>
          <w:delText xml:space="preserve">animals. </w:delText>
        </w:r>
        <w:r w:rsidR="009A67C0" w:rsidRPr="00BE49F1">
          <w:rPr>
            <w:sz w:val="24"/>
            <w:szCs w:val="24"/>
          </w:rPr>
          <w:delText>The</w:delText>
        </w:r>
        <w:r w:rsidR="00F54F60" w:rsidRPr="00BE49F1">
          <w:rPr>
            <w:sz w:val="24"/>
            <w:szCs w:val="24"/>
          </w:rPr>
          <w:delText xml:space="preserve"> </w:delText>
        </w:r>
        <w:r w:rsidR="00F54F60" w:rsidRPr="00BE49F1">
          <w:rPr>
            <w:i/>
            <w:sz w:val="24"/>
            <w:szCs w:val="24"/>
          </w:rPr>
          <w:delText>UAS-</w:delText>
        </w:r>
      </w:del>
      <w:r w:rsidR="00C2417C" w:rsidRPr="00BE49F1">
        <w:rPr>
          <w:i/>
          <w:sz w:val="24"/>
          <w:szCs w:val="24"/>
        </w:rPr>
        <w:t>mCherry:</w:t>
      </w:r>
      <w:r w:rsidR="00F54F60" w:rsidRPr="00BE49F1">
        <w:rPr>
          <w:i/>
          <w:sz w:val="24"/>
          <w:szCs w:val="24"/>
        </w:rPr>
        <w:t>IR93a</w:t>
      </w:r>
      <w:r w:rsidR="00F54F60" w:rsidRPr="0083569D">
        <w:rPr>
          <w:i/>
          <w:sz w:val="24"/>
          <w:rPrChange w:id="278" w:author="Paul Garrity" w:date="2016-09-16T09:04:00Z">
            <w:rPr>
              <w:sz w:val="24"/>
              <w:szCs w:val="24"/>
            </w:rPr>
          </w:rPrChange>
        </w:rPr>
        <w:t xml:space="preserve"> </w:t>
      </w:r>
      <w:ins w:id="279" w:author="Paul Garrity" w:date="2016-09-16T09:04:00Z">
        <w:r w:rsidR="00A22346" w:rsidRPr="00BE49F1">
          <w:rPr>
            <w:sz w:val="24"/>
            <w:szCs w:val="24"/>
          </w:rPr>
          <w:t>animals.</w:t>
        </w:r>
        <w:r w:rsidR="00581928">
          <w:rPr>
            <w:sz w:val="24"/>
            <w:szCs w:val="24"/>
          </w:rPr>
          <w:t xml:space="preserve"> </w:t>
        </w:r>
        <w:r w:rsidR="00CE5A0D">
          <w:rPr>
            <w:sz w:val="24"/>
            <w:szCs w:val="24"/>
          </w:rPr>
          <w:t xml:space="preserve">Gal4-independent expression of </w:t>
        </w:r>
        <w:r w:rsidR="00CE5A0D" w:rsidRPr="0083569D">
          <w:rPr>
            <w:sz w:val="24"/>
            <w:szCs w:val="24"/>
          </w:rPr>
          <w:t>UAS</w:t>
        </w:r>
        <w:r w:rsidR="002B1FC0">
          <w:rPr>
            <w:i/>
            <w:sz w:val="24"/>
            <w:szCs w:val="24"/>
          </w:rPr>
          <w:t xml:space="preserve"> </w:t>
        </w:r>
        <w:r w:rsidR="002B1FC0">
          <w:rPr>
            <w:sz w:val="24"/>
            <w:szCs w:val="24"/>
          </w:rPr>
          <w:t xml:space="preserve">transgenes </w:t>
        </w:r>
      </w:ins>
      <w:del w:id="280" w:author="Paul Garrity" w:date="2016-09-16T09:04:00Z">
        <w:r w:rsidR="00F54F60" w:rsidRPr="00BE49F1">
          <w:rPr>
            <w:sz w:val="24"/>
            <w:szCs w:val="24"/>
          </w:rPr>
          <w:delText xml:space="preserve">transgene </w:delText>
        </w:r>
      </w:del>
      <w:r w:rsidR="00F54F60" w:rsidRPr="00BE49F1">
        <w:rPr>
          <w:sz w:val="24"/>
          <w:szCs w:val="24"/>
        </w:rPr>
        <w:t xml:space="preserve">restores expression of </w:t>
      </w:r>
      <w:ins w:id="281" w:author="Paul Garrity" w:date="2016-09-16T09:04:00Z">
        <w:r w:rsidR="00A22346">
          <w:rPr>
            <w:sz w:val="24"/>
            <w:szCs w:val="24"/>
          </w:rPr>
          <w:t xml:space="preserve">IR25a </w:t>
        </w:r>
        <w:r w:rsidR="002B1FC0">
          <w:rPr>
            <w:sz w:val="24"/>
            <w:szCs w:val="24"/>
          </w:rPr>
          <w:t xml:space="preserve">and </w:t>
        </w:r>
      </w:ins>
      <w:r w:rsidR="00F54F60" w:rsidRPr="00BE49F1">
        <w:rPr>
          <w:sz w:val="24"/>
          <w:szCs w:val="24"/>
        </w:rPr>
        <w:t xml:space="preserve">IR93a </w:t>
      </w:r>
      <w:del w:id="282" w:author="Paul Garrity" w:date="2016-09-16T09:04:00Z">
        <w:r w:rsidR="00F54F60" w:rsidRPr="00BE49F1">
          <w:rPr>
            <w:sz w:val="24"/>
            <w:szCs w:val="24"/>
          </w:rPr>
          <w:delText xml:space="preserve">protein </w:delText>
        </w:r>
      </w:del>
      <w:r w:rsidR="00F54F60" w:rsidRPr="00BE49F1">
        <w:rPr>
          <w:sz w:val="24"/>
          <w:szCs w:val="24"/>
        </w:rPr>
        <w:t xml:space="preserve">in the dendrites of sacculus neurons </w:t>
      </w:r>
      <w:r w:rsidR="00C2417C" w:rsidRPr="00BE49F1">
        <w:rPr>
          <w:sz w:val="24"/>
          <w:szCs w:val="24"/>
        </w:rPr>
        <w:t>(arrowhead</w:t>
      </w:r>
      <w:ins w:id="283" w:author="Paul Garrity" w:date="2016-09-16T09:04:00Z">
        <w:r w:rsidR="002B1FC0">
          <w:rPr>
            <w:sz w:val="24"/>
            <w:szCs w:val="24"/>
          </w:rPr>
          <w:t>).</w:t>
        </w:r>
      </w:ins>
    </w:p>
    <w:p w14:paraId="18361F06" w14:textId="77777777" w:rsidR="00B963AB" w:rsidRDefault="00B963AB" w:rsidP="00344D3A">
      <w:pPr>
        <w:spacing w:line="480" w:lineRule="auto"/>
        <w:rPr>
          <w:ins w:id="284" w:author="Paul Garrity" w:date="2016-09-16T09:04:00Z"/>
          <w:sz w:val="24"/>
          <w:szCs w:val="24"/>
        </w:rPr>
      </w:pPr>
    </w:p>
    <w:p w14:paraId="51005581" w14:textId="0599D3D1" w:rsidR="00267FB7" w:rsidRPr="00BE49F1" w:rsidRDefault="00C2417C" w:rsidP="00F54F60">
      <w:pPr>
        <w:spacing w:line="480" w:lineRule="auto"/>
        <w:rPr>
          <w:i/>
          <w:sz w:val="24"/>
          <w:szCs w:val="24"/>
        </w:rPr>
      </w:pPr>
      <w:del w:id="285" w:author="Paul Garrity" w:date="2016-09-16T09:04:00Z">
        <w:r w:rsidRPr="00BE49F1">
          <w:rPr>
            <w:sz w:val="24"/>
            <w:szCs w:val="24"/>
          </w:rPr>
          <w:delText xml:space="preserve">) </w:delText>
        </w:r>
        <w:r w:rsidR="00F54F60" w:rsidRPr="00BE49F1">
          <w:rPr>
            <w:sz w:val="24"/>
            <w:szCs w:val="24"/>
          </w:rPr>
          <w:delText xml:space="preserve">without the need for a Gal4 driver.  </w:delText>
        </w:r>
        <w:r w:rsidRPr="00BE49F1">
          <w:rPr>
            <w:sz w:val="24"/>
            <w:szCs w:val="24"/>
          </w:rPr>
          <w:delText xml:space="preserve">The reason for the Gal4-independent expression in these neurons is unknown, but </w:delText>
        </w:r>
        <w:r w:rsidR="007209AC">
          <w:rPr>
            <w:sz w:val="24"/>
            <w:szCs w:val="24"/>
          </w:rPr>
          <w:delText xml:space="preserve">Gal4-independent expression of UAS transgenes in specific cellular contexts </w:delText>
        </w:r>
        <w:r w:rsidR="00226160" w:rsidRPr="00BE49F1">
          <w:rPr>
            <w:sz w:val="24"/>
            <w:szCs w:val="24"/>
          </w:rPr>
          <w:delText>has</w:delText>
        </w:r>
        <w:r w:rsidRPr="00BE49F1">
          <w:rPr>
            <w:sz w:val="24"/>
            <w:szCs w:val="24"/>
          </w:rPr>
          <w:delText xml:space="preserve"> been </w:delText>
        </w:r>
        <w:r w:rsidR="007209AC">
          <w:rPr>
            <w:sz w:val="24"/>
            <w:szCs w:val="24"/>
          </w:rPr>
          <w:delText xml:space="preserve">previously </w:delText>
        </w:r>
        <w:r w:rsidRPr="00BE49F1">
          <w:rPr>
            <w:sz w:val="24"/>
            <w:szCs w:val="24"/>
          </w:rPr>
          <w:delText>reported</w:delText>
        </w:r>
        <w:r w:rsidR="00226160" w:rsidRPr="00BE49F1">
          <w:rPr>
            <w:sz w:val="24"/>
            <w:szCs w:val="24"/>
          </w:rPr>
          <w:delText xml:space="preserve"> </w:delText>
        </w:r>
        <w:r w:rsidR="00BE49F1" w:rsidRPr="00BE49F1">
          <w:rPr>
            <w:sz w:val="24"/>
            <w:szCs w:val="24"/>
          </w:rPr>
          <w:fldChar w:fldCharType="begin">
            <w:fldData xml:space="preserve">PEVuZE5vdGU+PENpdGU+PEF1dGhvcj5NYW88L0F1dGhvcj48WWVhcj4yMDE0PC9ZZWFyPjxSZWNO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</w:fldData>
          </w:fldChar>
        </w:r>
        <w:r w:rsidR="00BE49F1" w:rsidRPr="00BE49F1">
          <w:rPr>
            <w:sz w:val="24"/>
            <w:szCs w:val="24"/>
          </w:rPr>
          <w:delInstrText xml:space="preserve"> ADDIN EN.CITE </w:delInstrText>
        </w:r>
        <w:r w:rsidR="00BE49F1" w:rsidRPr="00BE49F1">
          <w:rPr>
            <w:sz w:val="24"/>
            <w:szCs w:val="24"/>
          </w:rPr>
          <w:fldChar w:fldCharType="begin">
            <w:fldData xml:space="preserve">PEVuZE5vdGU+PENpdGU+PEF1dGhvcj5NYW88L0F1dGhvcj48WWVhcj4yMDE0PC9ZZWFyPjxSZWNO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</w:fldData>
          </w:fldChar>
        </w:r>
        <w:r w:rsidR="00BE49F1" w:rsidRPr="00BE49F1">
          <w:rPr>
            <w:sz w:val="24"/>
            <w:szCs w:val="24"/>
          </w:rPr>
          <w:delInstrText xml:space="preserve"> ADDIN EN.CITE.DATA </w:delInstrText>
        </w:r>
        <w:r w:rsidR="00BE49F1" w:rsidRPr="00BE49F1">
          <w:rPr>
            <w:sz w:val="24"/>
            <w:szCs w:val="24"/>
          </w:rPr>
        </w:r>
        <w:r w:rsidR="00BE49F1" w:rsidRPr="00BE49F1">
          <w:rPr>
            <w:sz w:val="24"/>
            <w:szCs w:val="24"/>
          </w:rPr>
          <w:fldChar w:fldCharType="end"/>
        </w:r>
        <w:r w:rsidR="00BE49F1" w:rsidRPr="00BE49F1">
          <w:rPr>
            <w:sz w:val="24"/>
            <w:szCs w:val="24"/>
          </w:rPr>
        </w:r>
        <w:r w:rsidR="00BE49F1" w:rsidRPr="00BE49F1">
          <w:rPr>
            <w:sz w:val="24"/>
            <w:szCs w:val="24"/>
          </w:rPr>
          <w:fldChar w:fldCharType="separate"/>
        </w:r>
        <w:r w:rsidR="00BE49F1" w:rsidRPr="00BE49F1">
          <w:rPr>
            <w:noProof/>
            <w:sz w:val="24"/>
            <w:szCs w:val="24"/>
          </w:rPr>
          <w:delText>(Mao et al., 2014)</w:delText>
        </w:r>
        <w:r w:rsidR="00BE49F1" w:rsidRPr="00BE49F1">
          <w:rPr>
            <w:sz w:val="24"/>
            <w:szCs w:val="24"/>
          </w:rPr>
          <w:fldChar w:fldCharType="end"/>
        </w:r>
        <w:r w:rsidR="007209AC">
          <w:rPr>
            <w:sz w:val="24"/>
            <w:szCs w:val="24"/>
          </w:rPr>
          <w:delText>.</w:delText>
        </w:r>
      </w:del>
      <w:r w:rsidR="00267FB7" w:rsidRPr="00BE49F1">
        <w:rPr>
          <w:b/>
          <w:sz w:val="24"/>
          <w:szCs w:val="24"/>
        </w:rPr>
        <w:br w:type="page"/>
      </w:r>
    </w:p>
    <w:p w14:paraId="2A9BC9F7" w14:textId="0EA510F6" w:rsidR="007006BD" w:rsidRPr="00BE49F1" w:rsidRDefault="007006BD" w:rsidP="007006BD">
      <w:pPr>
        <w:spacing w:line="480" w:lineRule="auto"/>
        <w:rPr>
          <w:sz w:val="24"/>
          <w:szCs w:val="24"/>
        </w:rPr>
      </w:pPr>
    </w:p>
    <w:p w14:paraId="42DF0E65" w14:textId="04520D1E" w:rsidR="00DE6D62" w:rsidRDefault="009B77FA" w:rsidP="00D656C8">
      <w:pPr>
        <w:spacing w:line="480" w:lineRule="auto"/>
        <w:rPr>
          <w:ins w:id="286" w:author="Paul Garrity" w:date="2016-09-16T09:04:00Z"/>
          <w:sz w:val="24"/>
          <w:szCs w:val="24"/>
        </w:rPr>
      </w:pPr>
      <w:r w:rsidRPr="00BE49F1">
        <w:rPr>
          <w:b/>
          <w:sz w:val="24"/>
          <w:szCs w:val="24"/>
        </w:rPr>
        <w:t>Figure</w:t>
      </w:r>
      <w:r w:rsidR="007006BD" w:rsidRPr="00BE49F1">
        <w:rPr>
          <w:b/>
          <w:sz w:val="24"/>
          <w:szCs w:val="24"/>
        </w:rPr>
        <w:t xml:space="preserve"> </w:t>
      </w:r>
      <w:r w:rsidR="00213539" w:rsidRPr="00BE49F1">
        <w:rPr>
          <w:b/>
          <w:sz w:val="24"/>
          <w:szCs w:val="24"/>
        </w:rPr>
        <w:t>5:</w:t>
      </w:r>
      <w:r w:rsidR="00BC3F7F" w:rsidRPr="00BE49F1">
        <w:rPr>
          <w:b/>
          <w:sz w:val="24"/>
          <w:szCs w:val="24"/>
        </w:rPr>
        <w:t xml:space="preserve"> </w:t>
      </w:r>
      <w:r w:rsidR="007B5EBC" w:rsidRPr="00BE49F1">
        <w:rPr>
          <w:b/>
          <w:sz w:val="24"/>
          <w:szCs w:val="24"/>
        </w:rPr>
        <w:t xml:space="preserve">IR-dependent </w:t>
      </w:r>
      <w:r w:rsidR="0019659E" w:rsidRPr="00BE49F1">
        <w:rPr>
          <w:b/>
          <w:sz w:val="24"/>
          <w:szCs w:val="24"/>
        </w:rPr>
        <w:t>physiological responses to dry air.</w:t>
      </w:r>
      <w:r w:rsidR="007006BD" w:rsidRPr="00BE49F1">
        <w:rPr>
          <w:b/>
          <w:sz w:val="24"/>
          <w:szCs w:val="24"/>
        </w:rPr>
        <w:t xml:space="preserve"> </w:t>
      </w:r>
      <w:r w:rsidR="008707F7" w:rsidRPr="00BE49F1">
        <w:rPr>
          <w:sz w:val="24"/>
          <w:szCs w:val="24"/>
        </w:rPr>
        <w:t>(</w:t>
      </w:r>
      <w:r w:rsidR="007006BD" w:rsidRPr="00BE49F1">
        <w:rPr>
          <w:sz w:val="24"/>
          <w:szCs w:val="24"/>
        </w:rPr>
        <w:t xml:space="preserve">a) </w:t>
      </w:r>
      <w:r w:rsidR="00D04929" w:rsidRPr="00BE49F1">
        <w:rPr>
          <w:sz w:val="24"/>
          <w:szCs w:val="24"/>
        </w:rPr>
        <w:t>Schemat</w:t>
      </w:r>
      <w:r w:rsidR="00612BED" w:rsidRPr="00BE49F1">
        <w:rPr>
          <w:sz w:val="24"/>
          <w:szCs w:val="24"/>
        </w:rPr>
        <w:t>i</w:t>
      </w:r>
      <w:r w:rsidR="00D04929" w:rsidRPr="00BE49F1">
        <w:rPr>
          <w:sz w:val="24"/>
          <w:szCs w:val="24"/>
        </w:rPr>
        <w:t xml:space="preserve">c of the </w:t>
      </w:r>
      <w:r w:rsidR="00D04929" w:rsidRPr="00BE49F1">
        <w:rPr>
          <w:i/>
          <w:sz w:val="24"/>
          <w:szCs w:val="24"/>
        </w:rPr>
        <w:t xml:space="preserve">Drosophila </w:t>
      </w:r>
      <w:r w:rsidR="00D04929" w:rsidRPr="00BE49F1">
        <w:rPr>
          <w:sz w:val="24"/>
          <w:szCs w:val="24"/>
        </w:rPr>
        <w:t xml:space="preserve">head </w:t>
      </w:r>
      <w:r w:rsidR="00F650EC">
        <w:rPr>
          <w:sz w:val="24"/>
          <w:szCs w:val="24"/>
        </w:rPr>
        <w:t xml:space="preserve">(viewed from above) </w:t>
      </w:r>
      <w:r w:rsidR="00D04929" w:rsidRPr="00BE49F1">
        <w:rPr>
          <w:sz w:val="24"/>
          <w:szCs w:val="24"/>
        </w:rPr>
        <w:t xml:space="preserve">illustrating the projection of IR40a/IR93a/IR25a-expressing neurons </w:t>
      </w:r>
      <w:r w:rsidR="00CE6102" w:rsidRPr="00BE49F1">
        <w:rPr>
          <w:sz w:val="24"/>
          <w:szCs w:val="24"/>
        </w:rPr>
        <w:t xml:space="preserve">(green) </w:t>
      </w:r>
      <w:r w:rsidR="00D04929" w:rsidRPr="00BE49F1">
        <w:rPr>
          <w:sz w:val="24"/>
          <w:szCs w:val="24"/>
        </w:rPr>
        <w:t>(</w:t>
      </w:r>
      <w:r w:rsidR="00CE6102" w:rsidRPr="00BE49F1">
        <w:rPr>
          <w:sz w:val="24"/>
          <w:szCs w:val="24"/>
        </w:rPr>
        <w:t xml:space="preserve">labeled </w:t>
      </w:r>
      <w:r w:rsidR="00D04929" w:rsidRPr="00BE49F1">
        <w:rPr>
          <w:sz w:val="24"/>
          <w:szCs w:val="24"/>
        </w:rPr>
        <w:t xml:space="preserve">using </w:t>
      </w:r>
      <w:r w:rsidR="00822FC3" w:rsidRPr="00BE49F1">
        <w:rPr>
          <w:i/>
          <w:sz w:val="24"/>
          <w:szCs w:val="24"/>
        </w:rPr>
        <w:t>I</w:t>
      </w:r>
      <w:r w:rsidR="00187647" w:rsidRPr="00BE49F1">
        <w:rPr>
          <w:i/>
          <w:sz w:val="24"/>
          <w:szCs w:val="24"/>
        </w:rPr>
        <w:t>r40a-Gal4</w:t>
      </w:r>
      <w:r w:rsidR="00B843FE" w:rsidRPr="00BE49F1">
        <w:rPr>
          <w:sz w:val="24"/>
          <w:szCs w:val="24"/>
          <w:lang w:eastAsia="zh-CN"/>
        </w:rPr>
        <w:t xml:space="preserve"> (Silbering</w:t>
      </w:r>
      <w:r w:rsidR="00DB7294" w:rsidRPr="00BE49F1">
        <w:rPr>
          <w:sz w:val="24"/>
          <w:szCs w:val="24"/>
          <w:lang w:eastAsia="zh-CN"/>
        </w:rPr>
        <w:t xml:space="preserve"> et al.,</w:t>
      </w:r>
      <w:r w:rsidR="00B843FE" w:rsidRPr="00BE49F1">
        <w:rPr>
          <w:sz w:val="24"/>
          <w:szCs w:val="24"/>
          <w:lang w:eastAsia="zh-CN"/>
        </w:rPr>
        <w:t xml:space="preserve"> 2011</w:t>
      </w:r>
      <w:r w:rsidR="00C03C4C" w:rsidRPr="00BE49F1">
        <w:rPr>
          <w:sz w:val="24"/>
          <w:szCs w:val="24"/>
        </w:rPr>
        <w:t>)</w:t>
      </w:r>
      <w:r w:rsidR="00980FF3" w:rsidRPr="00BE49F1">
        <w:rPr>
          <w:sz w:val="24"/>
          <w:szCs w:val="24"/>
        </w:rPr>
        <w:t>)</w:t>
      </w:r>
      <w:r w:rsidR="002F1D02" w:rsidRPr="00BE49F1">
        <w:rPr>
          <w:sz w:val="24"/>
          <w:szCs w:val="24"/>
        </w:rPr>
        <w:t xml:space="preserve"> from the sacculus to the antennal lobes</w:t>
      </w:r>
      <w:r w:rsidR="0034426C" w:rsidRPr="00BE49F1">
        <w:rPr>
          <w:sz w:val="24"/>
          <w:szCs w:val="24"/>
        </w:rPr>
        <w:t xml:space="preserve"> in the brain</w:t>
      </w:r>
      <w:r w:rsidR="00CE6102" w:rsidRPr="00BE49F1">
        <w:rPr>
          <w:sz w:val="24"/>
          <w:szCs w:val="24"/>
        </w:rPr>
        <w:t>, visualized through a hole in the head cuticle</w:t>
      </w:r>
      <w:r w:rsidR="002F1D02" w:rsidRPr="00BE49F1">
        <w:rPr>
          <w:sz w:val="24"/>
          <w:szCs w:val="24"/>
        </w:rPr>
        <w:t>.</w:t>
      </w:r>
      <w:r w:rsidR="007275CC" w:rsidRPr="00BE49F1">
        <w:rPr>
          <w:sz w:val="24"/>
          <w:szCs w:val="24"/>
        </w:rPr>
        <w:t xml:space="preserve"> </w:t>
      </w:r>
      <w:r w:rsidR="004F2ADD" w:rsidRPr="00BE49F1">
        <w:rPr>
          <w:sz w:val="24"/>
          <w:szCs w:val="24"/>
        </w:rPr>
        <w:t>(</w:t>
      </w:r>
      <w:r w:rsidR="007275CC" w:rsidRPr="00BE49F1">
        <w:rPr>
          <w:sz w:val="24"/>
          <w:szCs w:val="24"/>
        </w:rPr>
        <w:t xml:space="preserve">b) </w:t>
      </w:r>
      <w:r w:rsidR="00BC2DAE" w:rsidRPr="00BE49F1">
        <w:rPr>
          <w:sz w:val="24"/>
          <w:szCs w:val="24"/>
        </w:rPr>
        <w:t xml:space="preserve">Raw fluorescence image of </w:t>
      </w:r>
      <w:r w:rsidR="00BC2DAE" w:rsidRPr="00BE49F1">
        <w:rPr>
          <w:i/>
          <w:sz w:val="24"/>
          <w:szCs w:val="24"/>
        </w:rPr>
        <w:t xml:space="preserve">Ir40a </w:t>
      </w:r>
      <w:r w:rsidR="00BC2DAE" w:rsidRPr="00BE49F1">
        <w:rPr>
          <w:sz w:val="24"/>
          <w:szCs w:val="24"/>
        </w:rPr>
        <w:t xml:space="preserve">axons (in </w:t>
      </w:r>
      <w:r w:rsidR="007275CC" w:rsidRPr="00BE49F1">
        <w:rPr>
          <w:i/>
          <w:sz w:val="24"/>
          <w:szCs w:val="24"/>
        </w:rPr>
        <w:t>Ir40a-Gal4;UAS-GCaMP6m</w:t>
      </w:r>
      <w:r w:rsidR="007275CC" w:rsidRPr="00BE49F1">
        <w:rPr>
          <w:sz w:val="24"/>
          <w:szCs w:val="24"/>
        </w:rPr>
        <w:t xml:space="preserve"> </w:t>
      </w:r>
      <w:r w:rsidR="00BC2DAE" w:rsidRPr="00BE49F1">
        <w:rPr>
          <w:sz w:val="24"/>
          <w:szCs w:val="24"/>
        </w:rPr>
        <w:t>animals) innervating</w:t>
      </w:r>
      <w:r w:rsidR="007275CC" w:rsidRPr="00BE49F1">
        <w:rPr>
          <w:sz w:val="24"/>
          <w:szCs w:val="24"/>
        </w:rPr>
        <w:t xml:space="preserve"> </w:t>
      </w:r>
      <w:r w:rsidR="0014387D" w:rsidRPr="00BE49F1">
        <w:rPr>
          <w:sz w:val="24"/>
          <w:szCs w:val="24"/>
        </w:rPr>
        <w:t>the arm and column</w:t>
      </w:r>
      <w:r w:rsidR="003A4741" w:rsidRPr="00BE49F1">
        <w:rPr>
          <w:sz w:val="24"/>
          <w:szCs w:val="24"/>
        </w:rPr>
        <w:t xml:space="preserve"> in the antennal lobe</w:t>
      </w:r>
      <w:r w:rsidR="00BC2DAE" w:rsidRPr="00BE49F1">
        <w:rPr>
          <w:sz w:val="24"/>
          <w:szCs w:val="24"/>
        </w:rPr>
        <w:t>. T</w:t>
      </w:r>
      <w:r w:rsidR="003A0B45" w:rsidRPr="00BE49F1">
        <w:rPr>
          <w:sz w:val="24"/>
          <w:szCs w:val="24"/>
        </w:rPr>
        <w:t>he</w:t>
      </w:r>
      <w:r w:rsidR="0014387D" w:rsidRPr="00BE49F1">
        <w:rPr>
          <w:sz w:val="24"/>
          <w:szCs w:val="24"/>
        </w:rPr>
        <w:t xml:space="preserve"> dashed circle indicates the position of the ROI used for quantification in panels </w:t>
      </w:r>
      <w:r w:rsidR="005A026D" w:rsidRPr="00BE49F1">
        <w:rPr>
          <w:sz w:val="24"/>
          <w:szCs w:val="24"/>
        </w:rPr>
        <w:t>(</w:t>
      </w:r>
      <w:r w:rsidR="003A0B45" w:rsidRPr="00BE49F1">
        <w:rPr>
          <w:sz w:val="24"/>
          <w:szCs w:val="24"/>
        </w:rPr>
        <w:t>d</w:t>
      </w:r>
      <w:r w:rsidR="0014387D" w:rsidRPr="00BE49F1">
        <w:rPr>
          <w:sz w:val="24"/>
          <w:szCs w:val="24"/>
        </w:rPr>
        <w:t>-</w:t>
      </w:r>
      <w:r w:rsidR="003A0B45" w:rsidRPr="00BE49F1">
        <w:rPr>
          <w:sz w:val="24"/>
          <w:szCs w:val="24"/>
        </w:rPr>
        <w:t>g</w:t>
      </w:r>
      <w:r w:rsidR="005A026D" w:rsidRPr="00BE49F1">
        <w:rPr>
          <w:sz w:val="24"/>
          <w:szCs w:val="24"/>
        </w:rPr>
        <w:t>)</w:t>
      </w:r>
      <w:r w:rsidR="007275CC" w:rsidRPr="00BE49F1">
        <w:rPr>
          <w:sz w:val="24"/>
          <w:szCs w:val="24"/>
        </w:rPr>
        <w:t xml:space="preserve">. </w:t>
      </w:r>
      <w:r w:rsidR="009420C9" w:rsidRPr="00BE49F1">
        <w:rPr>
          <w:sz w:val="24"/>
          <w:szCs w:val="24"/>
        </w:rPr>
        <w:t>(c) Color-coded images (reflecting GCaMP6m fluorescence inte</w:t>
      </w:r>
      <w:r w:rsidR="006D779B" w:rsidRPr="00BE49F1">
        <w:rPr>
          <w:sz w:val="24"/>
          <w:szCs w:val="24"/>
        </w:rPr>
        <w:t>n</w:t>
      </w:r>
      <w:r w:rsidR="009420C9" w:rsidRPr="00BE49F1">
        <w:rPr>
          <w:sz w:val="24"/>
          <w:szCs w:val="24"/>
        </w:rPr>
        <w:t>sity changes) of</w:t>
      </w:r>
      <w:r w:rsidR="009420C9" w:rsidRPr="00BE49F1">
        <w:rPr>
          <w:i/>
          <w:sz w:val="24"/>
          <w:szCs w:val="24"/>
        </w:rPr>
        <w:t xml:space="preserve"> </w:t>
      </w:r>
      <w:r w:rsidR="009420C9" w:rsidRPr="00BE49F1">
        <w:rPr>
          <w:sz w:val="24"/>
          <w:szCs w:val="24"/>
        </w:rPr>
        <w:t xml:space="preserve">IR40a neuron responses </w:t>
      </w:r>
      <w:r w:rsidR="00A70481" w:rsidRPr="00BE49F1">
        <w:rPr>
          <w:sz w:val="24"/>
          <w:szCs w:val="24"/>
        </w:rPr>
        <w:t>to a</w:t>
      </w:r>
      <w:r w:rsidR="007275CC" w:rsidRPr="00BE49F1">
        <w:rPr>
          <w:sz w:val="24"/>
          <w:szCs w:val="24"/>
        </w:rPr>
        <w:t xml:space="preserve"> switch from 90% to 7% RH (“</w:t>
      </w:r>
      <w:r w:rsidR="004B346D" w:rsidRPr="00BE49F1">
        <w:rPr>
          <w:sz w:val="24"/>
          <w:szCs w:val="24"/>
        </w:rPr>
        <w:t>D</w:t>
      </w:r>
      <w:r w:rsidR="007275CC" w:rsidRPr="00BE49F1">
        <w:rPr>
          <w:sz w:val="24"/>
          <w:szCs w:val="24"/>
        </w:rPr>
        <w:t xml:space="preserve">ry response”) and </w:t>
      </w:r>
      <w:r w:rsidR="00F9180A" w:rsidRPr="00BE49F1">
        <w:rPr>
          <w:sz w:val="24"/>
          <w:szCs w:val="24"/>
        </w:rPr>
        <w:t xml:space="preserve">to </w:t>
      </w:r>
      <w:r w:rsidR="002F08CC" w:rsidRPr="00BE49F1">
        <w:rPr>
          <w:sz w:val="24"/>
          <w:szCs w:val="24"/>
        </w:rPr>
        <w:t xml:space="preserve">a </w:t>
      </w:r>
      <w:r w:rsidR="007275CC" w:rsidRPr="00BE49F1">
        <w:rPr>
          <w:sz w:val="24"/>
          <w:szCs w:val="24"/>
        </w:rPr>
        <w:t>switch from 7% to 90% RH (“</w:t>
      </w:r>
      <w:r w:rsidR="00E759BF" w:rsidRPr="00BE49F1">
        <w:rPr>
          <w:sz w:val="24"/>
          <w:szCs w:val="24"/>
        </w:rPr>
        <w:t>M</w:t>
      </w:r>
      <w:r w:rsidR="007275CC" w:rsidRPr="00BE49F1">
        <w:rPr>
          <w:sz w:val="24"/>
          <w:szCs w:val="24"/>
        </w:rPr>
        <w:t xml:space="preserve">oist response”). </w:t>
      </w:r>
      <w:r w:rsidR="003770CE" w:rsidRPr="00BE49F1">
        <w:rPr>
          <w:sz w:val="24"/>
          <w:szCs w:val="24"/>
        </w:rPr>
        <w:t>(</w:t>
      </w:r>
      <w:r w:rsidR="00243396" w:rsidRPr="00BE49F1">
        <w:rPr>
          <w:sz w:val="24"/>
          <w:szCs w:val="24"/>
        </w:rPr>
        <w:t>d</w:t>
      </w:r>
      <w:r w:rsidR="003D375A" w:rsidRPr="00BE49F1">
        <w:rPr>
          <w:sz w:val="24"/>
          <w:szCs w:val="24"/>
        </w:rPr>
        <w:t xml:space="preserve">, </w:t>
      </w:r>
      <w:r w:rsidR="00243396" w:rsidRPr="00BE49F1">
        <w:rPr>
          <w:sz w:val="24"/>
          <w:szCs w:val="24"/>
        </w:rPr>
        <w:t>f</w:t>
      </w:r>
      <w:r w:rsidR="009C13A5" w:rsidRPr="00BE49F1">
        <w:rPr>
          <w:sz w:val="24"/>
          <w:szCs w:val="24"/>
        </w:rPr>
        <w:t xml:space="preserve">) </w:t>
      </w:r>
      <w:r w:rsidR="001A7C4C" w:rsidRPr="00BE49F1">
        <w:rPr>
          <w:sz w:val="24"/>
          <w:szCs w:val="24"/>
        </w:rPr>
        <w:t>Moisture-responsive fluorescence</w:t>
      </w:r>
      <w:r w:rsidR="009C13A5" w:rsidRPr="00BE49F1">
        <w:rPr>
          <w:sz w:val="24"/>
          <w:szCs w:val="24"/>
        </w:rPr>
        <w:t xml:space="preserve"> changes in </w:t>
      </w:r>
      <w:r w:rsidR="003A4741" w:rsidRPr="00BE49F1">
        <w:rPr>
          <w:sz w:val="24"/>
          <w:szCs w:val="24"/>
        </w:rPr>
        <w:t xml:space="preserve">the </w:t>
      </w:r>
      <w:r w:rsidR="009C13A5" w:rsidRPr="00BE49F1">
        <w:rPr>
          <w:sz w:val="24"/>
          <w:szCs w:val="24"/>
        </w:rPr>
        <w:t>arm (moist</w:t>
      </w:r>
      <w:r w:rsidR="00C200C0">
        <w:rPr>
          <w:sz w:val="24"/>
          <w:szCs w:val="24"/>
        </w:rPr>
        <w:t>=</w:t>
      </w:r>
      <w:r w:rsidR="009C13A5" w:rsidRPr="00BE49F1">
        <w:rPr>
          <w:sz w:val="24"/>
          <w:szCs w:val="24"/>
        </w:rPr>
        <w:t>90% RH, dry</w:t>
      </w:r>
      <w:r w:rsidR="00C200C0">
        <w:rPr>
          <w:sz w:val="24"/>
          <w:szCs w:val="24"/>
        </w:rPr>
        <w:t>=</w:t>
      </w:r>
      <w:r w:rsidR="009C13A5" w:rsidRPr="00BE49F1">
        <w:rPr>
          <w:sz w:val="24"/>
          <w:szCs w:val="24"/>
        </w:rPr>
        <w:t>7%</w:t>
      </w:r>
      <w:r w:rsidR="003A4741" w:rsidRPr="00BE49F1">
        <w:rPr>
          <w:sz w:val="24"/>
          <w:szCs w:val="24"/>
        </w:rPr>
        <w:t xml:space="preserve"> RH</w:t>
      </w:r>
      <w:r w:rsidR="009C13A5" w:rsidRPr="00BE49F1">
        <w:rPr>
          <w:sz w:val="24"/>
          <w:szCs w:val="24"/>
        </w:rPr>
        <w:t>)</w:t>
      </w:r>
      <w:r w:rsidR="007006BD" w:rsidRPr="00BE49F1">
        <w:rPr>
          <w:sz w:val="24"/>
          <w:szCs w:val="24"/>
        </w:rPr>
        <w:t>.</w:t>
      </w:r>
      <w:r w:rsidR="009C13A5" w:rsidRPr="00BE49F1">
        <w:rPr>
          <w:sz w:val="24"/>
          <w:szCs w:val="24"/>
        </w:rPr>
        <w:t xml:space="preserve"> Traces</w:t>
      </w:r>
      <w:r w:rsidR="00243396" w:rsidRPr="00BE49F1">
        <w:rPr>
          <w:sz w:val="24"/>
          <w:szCs w:val="24"/>
        </w:rPr>
        <w:t xml:space="preserve"> represent</w:t>
      </w:r>
      <w:r w:rsidR="009C13A5" w:rsidRPr="00BE49F1">
        <w:rPr>
          <w:sz w:val="24"/>
          <w:szCs w:val="24"/>
        </w:rPr>
        <w:t xml:space="preserve"> average </w:t>
      </w:r>
      <w:r w:rsidR="00C24634" w:rsidRPr="00BE49F1">
        <w:rPr>
          <w:sz w:val="24"/>
          <w:szCs w:val="24"/>
        </w:rPr>
        <w:t>±</w:t>
      </w:r>
      <w:r w:rsidR="009C13A5" w:rsidRPr="00BE49F1">
        <w:rPr>
          <w:sz w:val="24"/>
          <w:szCs w:val="24"/>
        </w:rPr>
        <w:t>SEM</w:t>
      </w:r>
      <w:r w:rsidR="00785AE5" w:rsidRPr="00BE49F1">
        <w:rPr>
          <w:sz w:val="24"/>
          <w:szCs w:val="24"/>
        </w:rPr>
        <w:t xml:space="preserve">. </w:t>
      </w:r>
      <w:r w:rsidR="009609DB" w:rsidRPr="00BE49F1">
        <w:rPr>
          <w:sz w:val="24"/>
          <w:szCs w:val="24"/>
        </w:rPr>
        <w:t>(e</w:t>
      </w:r>
      <w:r w:rsidR="00540354" w:rsidRPr="00BE49F1">
        <w:rPr>
          <w:sz w:val="24"/>
          <w:szCs w:val="24"/>
        </w:rPr>
        <w:t xml:space="preserve">, </w:t>
      </w:r>
      <w:r w:rsidR="009609DB" w:rsidRPr="00BE49F1">
        <w:rPr>
          <w:sz w:val="24"/>
          <w:szCs w:val="24"/>
        </w:rPr>
        <w:t>g</w:t>
      </w:r>
      <w:r w:rsidR="00540354" w:rsidRPr="00BE49F1">
        <w:rPr>
          <w:sz w:val="24"/>
          <w:szCs w:val="24"/>
        </w:rPr>
        <w:t xml:space="preserve">) </w:t>
      </w:r>
      <w:r w:rsidR="003D6119" w:rsidRPr="00BE49F1">
        <w:rPr>
          <w:sz w:val="24"/>
          <w:szCs w:val="24"/>
        </w:rPr>
        <w:t>Quantification of</w:t>
      </w:r>
      <w:r w:rsidR="009C13A5" w:rsidRPr="00BE49F1">
        <w:rPr>
          <w:sz w:val="24"/>
          <w:szCs w:val="24"/>
        </w:rPr>
        <w:t xml:space="preserve"> </w:t>
      </w:r>
      <w:r w:rsidR="003D6119" w:rsidRPr="00BE49F1">
        <w:rPr>
          <w:sz w:val="24"/>
          <w:szCs w:val="24"/>
        </w:rPr>
        <w:t>changes in</w:t>
      </w:r>
      <w:r w:rsidR="009C13A5" w:rsidRPr="00BE49F1">
        <w:rPr>
          <w:sz w:val="24"/>
          <w:szCs w:val="24"/>
        </w:rPr>
        <w:t xml:space="preserve"> ∆F/F</w:t>
      </w:r>
      <w:r w:rsidR="0014387D" w:rsidRPr="00BE49F1">
        <w:rPr>
          <w:sz w:val="24"/>
          <w:szCs w:val="24"/>
        </w:rPr>
        <w:t xml:space="preserve"> (mean fluorescence change in the ROI shown in </w:t>
      </w:r>
      <w:r w:rsidR="00DC19D6" w:rsidRPr="00BE49F1">
        <w:rPr>
          <w:sz w:val="24"/>
          <w:szCs w:val="24"/>
        </w:rPr>
        <w:t>(</w:t>
      </w:r>
      <w:r w:rsidR="0014387D" w:rsidRPr="00BE49F1">
        <w:rPr>
          <w:sz w:val="24"/>
          <w:szCs w:val="24"/>
        </w:rPr>
        <w:t>b)</w:t>
      </w:r>
      <w:r w:rsidR="004F62A7" w:rsidRPr="00BE49F1">
        <w:rPr>
          <w:sz w:val="24"/>
          <w:szCs w:val="24"/>
        </w:rPr>
        <w:t>)</w:t>
      </w:r>
      <w:r w:rsidR="009C13A5" w:rsidRPr="00BE49F1">
        <w:rPr>
          <w:sz w:val="24"/>
          <w:szCs w:val="24"/>
        </w:rPr>
        <w:t xml:space="preserve"> upon shift from moist to dry (</w:t>
      </w:r>
      <w:r w:rsidR="00F72F17" w:rsidRPr="00BE49F1">
        <w:rPr>
          <w:sz w:val="24"/>
          <w:szCs w:val="24"/>
        </w:rPr>
        <w:t>e</w:t>
      </w:r>
      <w:r w:rsidR="009C13A5" w:rsidRPr="00BE49F1">
        <w:rPr>
          <w:sz w:val="24"/>
          <w:szCs w:val="24"/>
        </w:rPr>
        <w:t xml:space="preserve">) or dry to moist </w:t>
      </w:r>
      <w:r w:rsidR="003D5FC1" w:rsidRPr="00BE49F1">
        <w:rPr>
          <w:sz w:val="24"/>
          <w:szCs w:val="24"/>
        </w:rPr>
        <w:t xml:space="preserve"> </w:t>
      </w:r>
      <w:r w:rsidR="009C13A5" w:rsidRPr="00BE49F1">
        <w:rPr>
          <w:sz w:val="24"/>
          <w:szCs w:val="24"/>
        </w:rPr>
        <w:t>(</w:t>
      </w:r>
      <w:r w:rsidR="00F72F17" w:rsidRPr="00BE49F1">
        <w:rPr>
          <w:sz w:val="24"/>
          <w:szCs w:val="24"/>
        </w:rPr>
        <w:t>g</w:t>
      </w:r>
      <w:r w:rsidR="009C13A5" w:rsidRPr="00BE49F1">
        <w:rPr>
          <w:sz w:val="24"/>
          <w:szCs w:val="24"/>
        </w:rPr>
        <w:t>)</w:t>
      </w:r>
      <w:r w:rsidR="003D6119" w:rsidRPr="00BE49F1">
        <w:rPr>
          <w:sz w:val="24"/>
          <w:szCs w:val="24"/>
        </w:rPr>
        <w:t>.</w:t>
      </w:r>
      <w:r w:rsidR="004865C1" w:rsidRPr="00BE49F1">
        <w:rPr>
          <w:sz w:val="24"/>
          <w:szCs w:val="24"/>
        </w:rPr>
        <w:t xml:space="preserve"> Dry response</w:t>
      </w:r>
      <w:r w:rsidR="00AC16CD" w:rsidRPr="00BE49F1">
        <w:rPr>
          <w:sz w:val="24"/>
          <w:szCs w:val="24"/>
        </w:rPr>
        <w:t>s</w:t>
      </w:r>
      <w:r w:rsidR="00ED3DCC" w:rsidRPr="00BE49F1">
        <w:rPr>
          <w:sz w:val="24"/>
          <w:szCs w:val="24"/>
        </w:rPr>
        <w:t xml:space="preserve"> were</w:t>
      </w:r>
      <w:r w:rsidR="004865C1" w:rsidRPr="00BE49F1">
        <w:rPr>
          <w:sz w:val="24"/>
          <w:szCs w:val="24"/>
        </w:rPr>
        <w:t xml:space="preserve"> </w:t>
      </w:r>
      <w:r w:rsidR="00CA5C6D" w:rsidRPr="00BE49F1">
        <w:rPr>
          <w:sz w:val="24"/>
          <w:szCs w:val="24"/>
        </w:rPr>
        <w:t xml:space="preserve">quantified as </w:t>
      </w:r>
      <w:r w:rsidR="00C1288F" w:rsidRPr="00BE49F1">
        <w:rPr>
          <w:sz w:val="24"/>
          <w:szCs w:val="24"/>
        </w:rPr>
        <w:t>[</w:t>
      </w:r>
      <w:r w:rsidR="004865C1" w:rsidRPr="00BE49F1">
        <w:rPr>
          <w:sz w:val="24"/>
          <w:szCs w:val="24"/>
        </w:rPr>
        <w:t>∆F/F at 7% RH</w:t>
      </w:r>
      <w:r w:rsidR="00CA5C6D" w:rsidRPr="00BE49F1">
        <w:rPr>
          <w:sz w:val="24"/>
          <w:szCs w:val="24"/>
        </w:rPr>
        <w:t xml:space="preserve"> (average from 4.5 to 6.5 s after </w:t>
      </w:r>
      <w:r w:rsidR="00BB25E2" w:rsidRPr="00BE49F1">
        <w:rPr>
          <w:sz w:val="24"/>
          <w:szCs w:val="24"/>
        </w:rPr>
        <w:t>shift to 7% RH</w:t>
      </w:r>
      <w:r w:rsidR="00CA5C6D" w:rsidRPr="00BE49F1">
        <w:rPr>
          <w:sz w:val="24"/>
          <w:szCs w:val="24"/>
        </w:rPr>
        <w:t>)</w:t>
      </w:r>
      <w:r w:rsidR="00C1288F" w:rsidRPr="00BE49F1">
        <w:rPr>
          <w:sz w:val="24"/>
          <w:szCs w:val="24"/>
        </w:rPr>
        <w:t>]</w:t>
      </w:r>
      <w:r w:rsidR="00CA5C6D" w:rsidRPr="00BE49F1">
        <w:rPr>
          <w:sz w:val="24"/>
          <w:szCs w:val="24"/>
        </w:rPr>
        <w:t xml:space="preserve"> </w:t>
      </w:r>
      <w:r w:rsidR="004865C1" w:rsidRPr="00BE49F1">
        <w:rPr>
          <w:sz w:val="24"/>
          <w:szCs w:val="24"/>
        </w:rPr>
        <w:t xml:space="preserve">- </w:t>
      </w:r>
      <w:r w:rsidR="00C1288F" w:rsidRPr="00BE49F1">
        <w:rPr>
          <w:sz w:val="24"/>
          <w:szCs w:val="24"/>
        </w:rPr>
        <w:t xml:space="preserve"> [</w:t>
      </w:r>
      <w:r w:rsidR="004865C1" w:rsidRPr="00BE49F1">
        <w:rPr>
          <w:sz w:val="24"/>
          <w:szCs w:val="24"/>
        </w:rPr>
        <w:t>∆F/F at 90%</w:t>
      </w:r>
      <w:r w:rsidR="00CA5C6D" w:rsidRPr="00BE49F1">
        <w:rPr>
          <w:sz w:val="24"/>
          <w:szCs w:val="24"/>
        </w:rPr>
        <w:t xml:space="preserve"> RH</w:t>
      </w:r>
      <w:r w:rsidR="004865C1" w:rsidRPr="00BE49F1">
        <w:rPr>
          <w:sz w:val="24"/>
          <w:szCs w:val="24"/>
        </w:rPr>
        <w:t xml:space="preserve"> (</w:t>
      </w:r>
      <w:r w:rsidR="00CA5C6D" w:rsidRPr="00BE49F1">
        <w:rPr>
          <w:sz w:val="24"/>
          <w:szCs w:val="24"/>
        </w:rPr>
        <w:t xml:space="preserve">average from 3.5 to 1 s prior to </w:t>
      </w:r>
      <w:r w:rsidR="00BB25E2" w:rsidRPr="00BE49F1">
        <w:rPr>
          <w:sz w:val="24"/>
          <w:szCs w:val="24"/>
        </w:rPr>
        <w:t>shift to 7% RH</w:t>
      </w:r>
      <w:r w:rsidR="003823D9" w:rsidRPr="00BE49F1">
        <w:rPr>
          <w:sz w:val="24"/>
          <w:szCs w:val="24"/>
        </w:rPr>
        <w:t>)</w:t>
      </w:r>
      <w:r w:rsidR="00C1288F" w:rsidRPr="00BE49F1">
        <w:rPr>
          <w:sz w:val="24"/>
          <w:szCs w:val="24"/>
        </w:rPr>
        <w:t>]</w:t>
      </w:r>
      <w:r w:rsidR="00AC16CD" w:rsidRPr="00BE49F1">
        <w:rPr>
          <w:sz w:val="24"/>
          <w:szCs w:val="24"/>
        </w:rPr>
        <w:t>, and moist res</w:t>
      </w:r>
      <w:r w:rsidR="00226E36" w:rsidRPr="00BE49F1">
        <w:rPr>
          <w:sz w:val="24"/>
          <w:szCs w:val="24"/>
        </w:rPr>
        <w:t>p</w:t>
      </w:r>
      <w:r w:rsidR="00AC16CD" w:rsidRPr="00BE49F1">
        <w:rPr>
          <w:sz w:val="24"/>
          <w:szCs w:val="24"/>
        </w:rPr>
        <w:t xml:space="preserve">onses </w:t>
      </w:r>
      <w:r w:rsidR="003823D9" w:rsidRPr="00BE49F1">
        <w:rPr>
          <w:sz w:val="24"/>
          <w:szCs w:val="24"/>
        </w:rPr>
        <w:t xml:space="preserve">quantified </w:t>
      </w:r>
      <w:r w:rsidR="004A6837">
        <w:rPr>
          <w:sz w:val="24"/>
          <w:szCs w:val="24"/>
        </w:rPr>
        <w:t>by performing the</w:t>
      </w:r>
      <w:r w:rsidR="004A6837" w:rsidRPr="00BE49F1">
        <w:rPr>
          <w:sz w:val="24"/>
          <w:szCs w:val="24"/>
        </w:rPr>
        <w:t xml:space="preserve"> </w:t>
      </w:r>
      <w:r w:rsidR="003823D9" w:rsidRPr="00BE49F1">
        <w:rPr>
          <w:sz w:val="24"/>
          <w:szCs w:val="24"/>
        </w:rPr>
        <w:t xml:space="preserve">converse calculation. </w:t>
      </w:r>
      <w:r w:rsidR="00EC7B6B" w:rsidRPr="00BE49F1">
        <w:rPr>
          <w:sz w:val="24"/>
          <w:szCs w:val="24"/>
        </w:rPr>
        <w:t>Genotypes: c</w:t>
      </w:r>
      <w:r w:rsidR="0078213E" w:rsidRPr="00BE49F1">
        <w:rPr>
          <w:sz w:val="24"/>
          <w:szCs w:val="24"/>
        </w:rPr>
        <w:t>ontrol</w:t>
      </w:r>
      <w:r w:rsidR="00A14479" w:rsidRPr="00BE49F1">
        <w:rPr>
          <w:sz w:val="24"/>
          <w:szCs w:val="24"/>
        </w:rPr>
        <w:t>: n</w:t>
      </w:r>
      <w:r w:rsidR="00C200C0">
        <w:rPr>
          <w:sz w:val="24"/>
          <w:szCs w:val="24"/>
        </w:rPr>
        <w:t>=</w:t>
      </w:r>
      <w:r w:rsidR="00A14479" w:rsidRPr="00BE49F1">
        <w:rPr>
          <w:sz w:val="24"/>
          <w:szCs w:val="24"/>
        </w:rPr>
        <w:t xml:space="preserve">17 animals </w:t>
      </w:r>
      <w:r w:rsidR="0078213E" w:rsidRPr="00BE49F1">
        <w:rPr>
          <w:sz w:val="24"/>
          <w:szCs w:val="24"/>
        </w:rPr>
        <w:t>(</w:t>
      </w:r>
      <w:r w:rsidR="00390866" w:rsidRPr="00BE49F1">
        <w:rPr>
          <w:sz w:val="24"/>
          <w:szCs w:val="24"/>
        </w:rPr>
        <w:t xml:space="preserve">pooled data from </w:t>
      </w:r>
      <w:r w:rsidR="00A14479" w:rsidRPr="00BE49F1">
        <w:rPr>
          <w:i/>
          <w:sz w:val="24"/>
          <w:szCs w:val="24"/>
        </w:rPr>
        <w:t>Ir40a-Gal4,Ir40a</w:t>
      </w:r>
      <w:r w:rsidR="00A14479" w:rsidRPr="00BE49F1">
        <w:rPr>
          <w:i/>
          <w:sz w:val="24"/>
          <w:szCs w:val="24"/>
          <w:vertAlign w:val="superscript"/>
        </w:rPr>
        <w:t>1</w:t>
      </w:r>
      <w:r w:rsidR="00A14479" w:rsidRPr="00BE49F1">
        <w:rPr>
          <w:i/>
          <w:sz w:val="24"/>
          <w:szCs w:val="24"/>
        </w:rPr>
        <w:t>/IR40a-Gal4,+;</w:t>
      </w:r>
      <w:r w:rsidR="0078213E" w:rsidRPr="00BE49F1">
        <w:rPr>
          <w:i/>
          <w:sz w:val="24"/>
          <w:szCs w:val="24"/>
        </w:rPr>
        <w:t>UAS-GCaMP6m/+</w:t>
      </w:r>
      <w:r w:rsidR="00A14479" w:rsidRPr="00BE49F1">
        <w:rPr>
          <w:i/>
          <w:sz w:val="24"/>
          <w:szCs w:val="24"/>
        </w:rPr>
        <w:t xml:space="preserve">, </w:t>
      </w:r>
      <w:r w:rsidR="00A14479" w:rsidRPr="00BE49F1">
        <w:rPr>
          <w:sz w:val="24"/>
          <w:szCs w:val="24"/>
        </w:rPr>
        <w:t>n</w:t>
      </w:r>
      <w:r w:rsidR="00C200C0">
        <w:rPr>
          <w:sz w:val="24"/>
          <w:szCs w:val="24"/>
        </w:rPr>
        <w:t>=</w:t>
      </w:r>
      <w:r w:rsidR="00A14479" w:rsidRPr="00BE49F1">
        <w:rPr>
          <w:sz w:val="24"/>
          <w:szCs w:val="24"/>
        </w:rPr>
        <w:t>9</w:t>
      </w:r>
      <w:r w:rsidR="004175D3" w:rsidRPr="00BE49F1">
        <w:rPr>
          <w:sz w:val="24"/>
          <w:szCs w:val="24"/>
        </w:rPr>
        <w:t>;</w:t>
      </w:r>
      <w:r w:rsidR="00A14479" w:rsidRPr="00BE49F1">
        <w:rPr>
          <w:i/>
          <w:sz w:val="24"/>
          <w:szCs w:val="24"/>
        </w:rPr>
        <w:t xml:space="preserve"> </w:t>
      </w:r>
      <w:r w:rsidR="00F95D8D" w:rsidRPr="00BE49F1">
        <w:rPr>
          <w:i/>
          <w:sz w:val="24"/>
          <w:szCs w:val="24"/>
        </w:rPr>
        <w:t>IR40a-Gal4;</w:t>
      </w:r>
      <w:r w:rsidR="00A14479" w:rsidRPr="00BE49F1">
        <w:rPr>
          <w:i/>
          <w:sz w:val="24"/>
          <w:szCs w:val="24"/>
        </w:rPr>
        <w:t>UAS-GCaMP6m,Ir93a</w:t>
      </w:r>
      <w:r w:rsidR="00A14479" w:rsidRPr="00BE49F1">
        <w:rPr>
          <w:i/>
          <w:sz w:val="24"/>
          <w:szCs w:val="24"/>
          <w:vertAlign w:val="superscript"/>
        </w:rPr>
        <w:t>MI05555</w:t>
      </w:r>
      <w:r w:rsidR="00A14479" w:rsidRPr="00BE49F1">
        <w:rPr>
          <w:i/>
          <w:sz w:val="24"/>
          <w:szCs w:val="24"/>
        </w:rPr>
        <w:t>/</w:t>
      </w:r>
      <w:r w:rsidR="00F95D8D" w:rsidRPr="00BE49F1">
        <w:rPr>
          <w:i/>
          <w:sz w:val="24"/>
          <w:szCs w:val="24"/>
        </w:rPr>
        <w:t>+</w:t>
      </w:r>
      <w:r w:rsidR="00F95D8D" w:rsidRPr="00BE49F1">
        <w:rPr>
          <w:sz w:val="24"/>
          <w:szCs w:val="24"/>
        </w:rPr>
        <w:t>, n</w:t>
      </w:r>
      <w:r w:rsidR="00C200C0">
        <w:rPr>
          <w:sz w:val="24"/>
          <w:szCs w:val="24"/>
        </w:rPr>
        <w:t>=</w:t>
      </w:r>
      <w:r w:rsidR="00F95D8D" w:rsidRPr="00BE49F1">
        <w:rPr>
          <w:sz w:val="24"/>
          <w:szCs w:val="24"/>
        </w:rPr>
        <w:t>8</w:t>
      </w:r>
      <w:r w:rsidR="0078213E" w:rsidRPr="00BE49F1">
        <w:rPr>
          <w:sz w:val="24"/>
          <w:szCs w:val="24"/>
        </w:rPr>
        <w:t>)</w:t>
      </w:r>
      <w:r w:rsidR="003E36D6">
        <w:rPr>
          <w:sz w:val="24"/>
          <w:szCs w:val="24"/>
        </w:rPr>
        <w:t>.</w:t>
      </w:r>
      <w:r w:rsidR="0078213E" w:rsidRPr="00BE49F1">
        <w:rPr>
          <w:sz w:val="24"/>
          <w:szCs w:val="24"/>
        </w:rPr>
        <w:t xml:space="preserve"> </w:t>
      </w:r>
      <w:r w:rsidR="0078213E" w:rsidRPr="00BE49F1">
        <w:rPr>
          <w:i/>
          <w:sz w:val="24"/>
          <w:szCs w:val="24"/>
        </w:rPr>
        <w:t>Ir93a</w:t>
      </w:r>
      <w:r w:rsidR="0078213E" w:rsidRPr="00BE49F1">
        <w:rPr>
          <w:sz w:val="24"/>
          <w:szCs w:val="24"/>
        </w:rPr>
        <w:t xml:space="preserve"> mutant (</w:t>
      </w:r>
      <w:r w:rsidR="00F22AFD" w:rsidRPr="00BE49F1">
        <w:rPr>
          <w:i/>
          <w:sz w:val="24"/>
          <w:szCs w:val="24"/>
        </w:rPr>
        <w:t>Ir40a-Gal4;</w:t>
      </w:r>
      <w:r w:rsidR="0078213E" w:rsidRPr="00BE49F1">
        <w:rPr>
          <w:i/>
          <w:sz w:val="24"/>
          <w:szCs w:val="24"/>
        </w:rPr>
        <w:t>UAS-GCaMP6m,Ir93a</w:t>
      </w:r>
      <w:r w:rsidR="0078213E" w:rsidRPr="00BE49F1">
        <w:rPr>
          <w:i/>
          <w:sz w:val="24"/>
          <w:szCs w:val="24"/>
          <w:vertAlign w:val="superscript"/>
        </w:rPr>
        <w:t>MI05555</w:t>
      </w:r>
      <w:r w:rsidR="0078213E" w:rsidRPr="00BE49F1">
        <w:rPr>
          <w:i/>
          <w:sz w:val="24"/>
          <w:szCs w:val="24"/>
        </w:rPr>
        <w:t>/Ir93a</w:t>
      </w:r>
      <w:r w:rsidR="0078213E" w:rsidRPr="00BE49F1">
        <w:rPr>
          <w:i/>
          <w:sz w:val="24"/>
          <w:szCs w:val="24"/>
          <w:vertAlign w:val="superscript"/>
        </w:rPr>
        <w:t>MI05555</w:t>
      </w:r>
      <w:r w:rsidR="0078213E" w:rsidRPr="00BE49F1">
        <w:rPr>
          <w:i/>
          <w:sz w:val="24"/>
          <w:szCs w:val="24"/>
        </w:rPr>
        <w:t>)</w:t>
      </w:r>
      <w:r w:rsidR="0078213E" w:rsidRPr="00BE49F1">
        <w:rPr>
          <w:sz w:val="24"/>
          <w:szCs w:val="24"/>
        </w:rPr>
        <w:t xml:space="preserve">, n=10. </w:t>
      </w:r>
      <w:r w:rsidR="0078213E" w:rsidRPr="00BE49F1">
        <w:rPr>
          <w:i/>
          <w:sz w:val="24"/>
          <w:szCs w:val="24"/>
        </w:rPr>
        <w:t>Ir93a</w:t>
      </w:r>
      <w:r w:rsidR="0078213E" w:rsidRPr="00BE49F1">
        <w:rPr>
          <w:sz w:val="24"/>
          <w:szCs w:val="24"/>
        </w:rPr>
        <w:t xml:space="preserve"> rescue (</w:t>
      </w:r>
      <w:r w:rsidR="00F22AFD" w:rsidRPr="00BE49F1">
        <w:rPr>
          <w:i/>
          <w:sz w:val="24"/>
          <w:szCs w:val="24"/>
        </w:rPr>
        <w:t>Ir40a-Gal4;</w:t>
      </w:r>
      <w:r w:rsidR="0078213E" w:rsidRPr="00BE49F1">
        <w:rPr>
          <w:i/>
          <w:sz w:val="24"/>
          <w:szCs w:val="24"/>
        </w:rPr>
        <w:t>UAS-GCaMP6m,Ir93a</w:t>
      </w:r>
      <w:r w:rsidR="0078213E" w:rsidRPr="00BE49F1">
        <w:rPr>
          <w:i/>
          <w:sz w:val="24"/>
          <w:szCs w:val="24"/>
          <w:vertAlign w:val="superscript"/>
        </w:rPr>
        <w:t>MI05555</w:t>
      </w:r>
      <w:r w:rsidR="00A14479" w:rsidRPr="00BE49F1">
        <w:rPr>
          <w:i/>
          <w:sz w:val="24"/>
          <w:szCs w:val="24"/>
        </w:rPr>
        <w:t>/</w:t>
      </w:r>
      <w:r w:rsidR="0078213E" w:rsidRPr="00BE49F1">
        <w:rPr>
          <w:i/>
          <w:sz w:val="24"/>
          <w:szCs w:val="24"/>
        </w:rPr>
        <w:t>UAS-mcherry:Ir93a,Ir93a</w:t>
      </w:r>
      <w:r w:rsidR="0078213E" w:rsidRPr="00BE49F1">
        <w:rPr>
          <w:i/>
          <w:sz w:val="24"/>
          <w:szCs w:val="24"/>
          <w:vertAlign w:val="superscript"/>
        </w:rPr>
        <w:t>MI05555</w:t>
      </w:r>
      <w:r w:rsidR="0078213E" w:rsidRPr="00BE49F1">
        <w:rPr>
          <w:i/>
          <w:sz w:val="24"/>
          <w:szCs w:val="24"/>
        </w:rPr>
        <w:t>)</w:t>
      </w:r>
      <w:r w:rsidR="0078213E" w:rsidRPr="00BE49F1">
        <w:rPr>
          <w:sz w:val="24"/>
          <w:szCs w:val="24"/>
        </w:rPr>
        <w:t xml:space="preserve">, n=8. </w:t>
      </w:r>
      <w:r w:rsidR="0078213E" w:rsidRPr="00BE49F1">
        <w:rPr>
          <w:i/>
          <w:sz w:val="24"/>
          <w:szCs w:val="24"/>
        </w:rPr>
        <w:t>Ir40a</w:t>
      </w:r>
      <w:r w:rsidR="0078213E" w:rsidRPr="00BE49F1">
        <w:rPr>
          <w:sz w:val="24"/>
          <w:szCs w:val="24"/>
        </w:rPr>
        <w:t xml:space="preserve"> mutant</w:t>
      </w:r>
      <w:r w:rsidR="0078213E" w:rsidRPr="00BE49F1">
        <w:rPr>
          <w:i/>
          <w:sz w:val="24"/>
          <w:szCs w:val="24"/>
        </w:rPr>
        <w:t xml:space="preserve"> (Ir40a-Gal4</w:t>
      </w:r>
      <w:r w:rsidR="00F22AFD" w:rsidRPr="00BE49F1">
        <w:rPr>
          <w:i/>
          <w:sz w:val="24"/>
          <w:szCs w:val="24"/>
        </w:rPr>
        <w:t>,</w:t>
      </w:r>
      <w:r w:rsidR="0078213E" w:rsidRPr="00BE49F1">
        <w:rPr>
          <w:i/>
          <w:sz w:val="24"/>
          <w:szCs w:val="24"/>
        </w:rPr>
        <w:t>Ir40a</w:t>
      </w:r>
      <w:r w:rsidR="0078213E" w:rsidRPr="00BE49F1">
        <w:rPr>
          <w:i/>
          <w:sz w:val="24"/>
          <w:szCs w:val="24"/>
          <w:vertAlign w:val="superscript"/>
        </w:rPr>
        <w:t>1</w:t>
      </w:r>
      <w:r w:rsidR="00F22AFD" w:rsidRPr="00BE49F1">
        <w:rPr>
          <w:i/>
          <w:sz w:val="24"/>
          <w:szCs w:val="24"/>
        </w:rPr>
        <w:t>;</w:t>
      </w:r>
      <w:r w:rsidR="0078213E" w:rsidRPr="00BE49F1">
        <w:rPr>
          <w:i/>
          <w:sz w:val="24"/>
          <w:szCs w:val="24"/>
        </w:rPr>
        <w:t>UAS-GCaMP6m/+)</w:t>
      </w:r>
      <w:r w:rsidR="0078213E" w:rsidRPr="00BE49F1">
        <w:rPr>
          <w:sz w:val="24"/>
          <w:szCs w:val="24"/>
        </w:rPr>
        <w:t xml:space="preserve">, n=8. </w:t>
      </w:r>
      <w:r w:rsidR="0078213E" w:rsidRPr="00BE49F1">
        <w:rPr>
          <w:i/>
          <w:sz w:val="24"/>
          <w:szCs w:val="24"/>
        </w:rPr>
        <w:t>Ir40a</w:t>
      </w:r>
      <w:r w:rsidR="0078213E" w:rsidRPr="00BE49F1">
        <w:rPr>
          <w:sz w:val="24"/>
          <w:szCs w:val="24"/>
        </w:rPr>
        <w:t xml:space="preserve"> rescue (</w:t>
      </w:r>
      <w:r w:rsidR="0078213E" w:rsidRPr="00BE49F1">
        <w:rPr>
          <w:i/>
          <w:sz w:val="24"/>
          <w:szCs w:val="24"/>
        </w:rPr>
        <w:t>Ir40a-Gal4</w:t>
      </w:r>
      <w:r w:rsidR="00F22AFD" w:rsidRPr="00BE49F1">
        <w:rPr>
          <w:i/>
          <w:sz w:val="24"/>
          <w:szCs w:val="24"/>
        </w:rPr>
        <w:t>,</w:t>
      </w:r>
      <w:r w:rsidR="0078213E" w:rsidRPr="00BE49F1">
        <w:rPr>
          <w:i/>
          <w:sz w:val="24"/>
          <w:szCs w:val="24"/>
        </w:rPr>
        <w:t>Ir40a</w:t>
      </w:r>
      <w:r w:rsidR="0078213E" w:rsidRPr="00BE49F1">
        <w:rPr>
          <w:i/>
          <w:sz w:val="24"/>
          <w:szCs w:val="24"/>
          <w:vertAlign w:val="superscript"/>
        </w:rPr>
        <w:t>1</w:t>
      </w:r>
      <w:r w:rsidR="00F22AFD" w:rsidRPr="00BE49F1">
        <w:rPr>
          <w:i/>
          <w:sz w:val="24"/>
          <w:szCs w:val="24"/>
        </w:rPr>
        <w:t>;</w:t>
      </w:r>
      <w:r w:rsidR="0078213E" w:rsidRPr="00BE49F1">
        <w:rPr>
          <w:i/>
          <w:sz w:val="24"/>
          <w:szCs w:val="24"/>
        </w:rPr>
        <w:t>UAS-GCaMP6m/UAS-Ir40a)</w:t>
      </w:r>
      <w:r w:rsidR="0078213E" w:rsidRPr="00BE49F1">
        <w:rPr>
          <w:sz w:val="24"/>
          <w:szCs w:val="24"/>
        </w:rPr>
        <w:t>, n=6</w:t>
      </w:r>
      <w:r w:rsidR="007E754B" w:rsidRPr="00BE49F1">
        <w:rPr>
          <w:sz w:val="24"/>
          <w:szCs w:val="24"/>
        </w:rPr>
        <w:t>.</w:t>
      </w:r>
      <w:r w:rsidR="00605144" w:rsidRPr="00BE49F1">
        <w:rPr>
          <w:sz w:val="24"/>
          <w:szCs w:val="24"/>
        </w:rPr>
        <w:t xml:space="preserve"> </w:t>
      </w:r>
      <w:r w:rsidR="00F251FB" w:rsidRPr="00BE49F1">
        <w:rPr>
          <w:sz w:val="24"/>
          <w:szCs w:val="24"/>
        </w:rPr>
        <w:t>**p&lt;0.01, distinct from controls and rescues, Steel-Dwass test.</w:t>
      </w:r>
    </w:p>
    <w:p w14:paraId="3AA297F8" w14:textId="6415BE68" w:rsidR="00D656C8" w:rsidRDefault="00D656C8">
      <w:pPr>
        <w:rPr>
          <w:noProof/>
          <w:sz w:val="24"/>
          <w:szCs w:val="24"/>
        </w:rPr>
      </w:pPr>
    </w:p>
    <w:p w14:paraId="60C1EC9D" w14:textId="77A972B6" w:rsidR="00A9290E" w:rsidRPr="007558EA" w:rsidRDefault="00A63B06" w:rsidP="007006BD">
      <w:pPr>
        <w:spacing w:line="480" w:lineRule="auto"/>
        <w:rPr>
          <w:b/>
          <w:sz w:val="24"/>
          <w:szCs w:val="24"/>
        </w:rPr>
      </w:pPr>
      <w:ins w:id="287" w:author="Paul Garrity" w:date="2016-09-16T09:04:00Z">
        <w:r w:rsidRPr="00BE49F1">
          <w:rPr>
            <w:b/>
            <w:sz w:val="24"/>
            <w:szCs w:val="24"/>
          </w:rPr>
          <w:t xml:space="preserve">Figure </w:t>
        </w:r>
        <w:r>
          <w:rPr>
            <w:b/>
            <w:sz w:val="24"/>
            <w:szCs w:val="24"/>
          </w:rPr>
          <w:t>6</w:t>
        </w:r>
        <w:r w:rsidRPr="00BE49F1">
          <w:rPr>
            <w:b/>
            <w:sz w:val="24"/>
            <w:szCs w:val="24"/>
          </w:rPr>
          <w:t>:</w:t>
        </w:r>
        <w:r w:rsidR="004F3E0E">
          <w:rPr>
            <w:b/>
            <w:sz w:val="24"/>
            <w:szCs w:val="24"/>
          </w:rPr>
          <w:t xml:space="preserve"> The TRP channels </w:t>
        </w:r>
        <w:r w:rsidR="004F3E0E" w:rsidRPr="00757667">
          <w:rPr>
            <w:b/>
            <w:sz w:val="24"/>
            <w:szCs w:val="24"/>
          </w:rPr>
          <w:t>Nanchung and</w:t>
        </w:r>
        <w:r w:rsidR="004F3E0E">
          <w:rPr>
            <w:b/>
            <w:sz w:val="24"/>
            <w:szCs w:val="24"/>
          </w:rPr>
          <w:t xml:space="preserve"> Waterwitch do not mediate IR-dependent dry sensation</w:t>
        </w:r>
        <w:r w:rsidRPr="00BE49F1">
          <w:rPr>
            <w:b/>
            <w:sz w:val="24"/>
            <w:szCs w:val="24"/>
          </w:rPr>
          <w:t xml:space="preserve">. </w:t>
        </w:r>
        <w:r w:rsidRPr="00BE49F1">
          <w:rPr>
            <w:sz w:val="24"/>
            <w:szCs w:val="24"/>
          </w:rPr>
          <w:t xml:space="preserve">(a) Dry preference assessed on ~67% </w:t>
        </w:r>
        <w:r w:rsidR="00477536">
          <w:rPr>
            <w:sz w:val="24"/>
            <w:szCs w:val="24"/>
          </w:rPr>
          <w:t>to</w:t>
        </w:r>
        <w:r w:rsidRPr="00BE49F1">
          <w:rPr>
            <w:sz w:val="24"/>
            <w:szCs w:val="24"/>
          </w:rPr>
          <w:t xml:space="preserve"> ~96% </w:t>
        </w:r>
        <w:r>
          <w:rPr>
            <w:sz w:val="24"/>
            <w:szCs w:val="24"/>
          </w:rPr>
          <w:t>gradient</w:t>
        </w:r>
        <w:r w:rsidRPr="00BE49F1">
          <w:rPr>
            <w:sz w:val="24"/>
            <w:szCs w:val="24"/>
          </w:rPr>
          <w:t>. Asterisks denote statistically di</w:t>
        </w:r>
        <w:r w:rsidR="00A55290">
          <w:rPr>
            <w:sz w:val="24"/>
            <w:szCs w:val="24"/>
          </w:rPr>
          <w:t>fferent</w:t>
        </w:r>
        <w:r w:rsidR="00065F42">
          <w:rPr>
            <w:sz w:val="24"/>
            <w:szCs w:val="24"/>
          </w:rPr>
          <w:t xml:space="preserve"> responses</w:t>
        </w:r>
        <w:r w:rsidRPr="00BE49F1">
          <w:rPr>
            <w:sz w:val="24"/>
            <w:szCs w:val="24"/>
          </w:rPr>
          <w:t xml:space="preserve"> from </w:t>
        </w:r>
        <w:r w:rsidRPr="00BE49F1">
          <w:rPr>
            <w:i/>
            <w:sz w:val="24"/>
            <w:szCs w:val="24"/>
          </w:rPr>
          <w:t>wild type</w:t>
        </w:r>
        <w:r w:rsidRPr="00BE49F1">
          <w:rPr>
            <w:sz w:val="24"/>
            <w:szCs w:val="24"/>
          </w:rPr>
          <w:t xml:space="preserve"> (** p&lt;0.01; Steel with control). </w:t>
        </w:r>
        <w:r w:rsidRPr="00BE49F1">
          <w:rPr>
            <w:i/>
            <w:sz w:val="24"/>
            <w:szCs w:val="24"/>
          </w:rPr>
          <w:t>wild type</w:t>
        </w:r>
        <w:r w:rsidRPr="00BE49F1">
          <w:rPr>
            <w:sz w:val="24"/>
            <w:szCs w:val="24"/>
          </w:rPr>
          <w:t>, n</w:t>
        </w:r>
        <w:r>
          <w:rPr>
            <w:sz w:val="24"/>
            <w:szCs w:val="24"/>
          </w:rPr>
          <w:t>=</w:t>
        </w:r>
        <w:r w:rsidRPr="00BE49F1">
          <w:rPr>
            <w:sz w:val="24"/>
            <w:szCs w:val="24"/>
          </w:rPr>
          <w:t xml:space="preserve">16 assays. </w:t>
        </w:r>
        <w:r>
          <w:rPr>
            <w:i/>
            <w:sz w:val="24"/>
            <w:szCs w:val="24"/>
          </w:rPr>
          <w:t>nan</w:t>
        </w:r>
        <w:r w:rsidRPr="00BE49F1">
          <w:rPr>
            <w:i/>
            <w:sz w:val="24"/>
            <w:szCs w:val="24"/>
          </w:rPr>
          <w:t xml:space="preserve"> </w:t>
        </w:r>
        <w:r w:rsidRPr="00BE49F1">
          <w:rPr>
            <w:sz w:val="24"/>
            <w:szCs w:val="24"/>
          </w:rPr>
          <w:t>mutant (</w:t>
        </w:r>
        <w:r>
          <w:rPr>
            <w:i/>
            <w:sz w:val="24"/>
            <w:szCs w:val="24"/>
          </w:rPr>
          <w:t>nan</w:t>
        </w:r>
        <w:r>
          <w:rPr>
            <w:i/>
            <w:sz w:val="24"/>
            <w:szCs w:val="24"/>
            <w:vertAlign w:val="superscript"/>
          </w:rPr>
          <w:t>36a</w:t>
        </w:r>
        <w:r w:rsidRPr="00BE49F1">
          <w:rPr>
            <w:sz w:val="24"/>
            <w:szCs w:val="24"/>
          </w:rPr>
          <w:t>),</w:t>
        </w:r>
        <w:r w:rsidRPr="00BE49F1">
          <w:rPr>
            <w:i/>
            <w:sz w:val="24"/>
            <w:szCs w:val="24"/>
          </w:rPr>
          <w:t xml:space="preserve"> </w:t>
        </w:r>
        <w:r w:rsidRPr="00BE49F1">
          <w:rPr>
            <w:sz w:val="24"/>
            <w:szCs w:val="24"/>
          </w:rPr>
          <w:t>n</w:t>
        </w:r>
        <w:r>
          <w:rPr>
            <w:sz w:val="24"/>
            <w:szCs w:val="24"/>
          </w:rPr>
          <w:t>=9</w:t>
        </w:r>
        <w:r w:rsidRPr="00BE49F1">
          <w:rPr>
            <w:sz w:val="24"/>
            <w:szCs w:val="24"/>
          </w:rPr>
          <w:t>.</w:t>
        </w:r>
        <w:r w:rsidRPr="00BE49F1">
          <w:rPr>
            <w:i/>
            <w:sz w:val="24"/>
            <w:szCs w:val="24"/>
          </w:rPr>
          <w:t xml:space="preserve"> </w:t>
        </w:r>
        <w:r>
          <w:rPr>
            <w:i/>
            <w:sz w:val="24"/>
            <w:szCs w:val="24"/>
          </w:rPr>
          <w:t>wtrw</w:t>
        </w:r>
        <w:r w:rsidRPr="00BE49F1">
          <w:rPr>
            <w:i/>
            <w:sz w:val="24"/>
            <w:szCs w:val="24"/>
          </w:rPr>
          <w:t xml:space="preserve"> </w:t>
        </w:r>
        <w:r w:rsidRPr="00BE49F1">
          <w:rPr>
            <w:sz w:val="24"/>
            <w:szCs w:val="24"/>
          </w:rPr>
          <w:t>mutant (</w:t>
        </w:r>
        <w:r>
          <w:rPr>
            <w:i/>
            <w:sz w:val="24"/>
            <w:szCs w:val="24"/>
          </w:rPr>
          <w:t>wtrw</w:t>
        </w:r>
        <w:r w:rsidRPr="00BE49F1">
          <w:rPr>
            <w:i/>
            <w:sz w:val="24"/>
            <w:szCs w:val="24"/>
            <w:vertAlign w:val="superscript"/>
          </w:rPr>
          <w:t>2</w:t>
        </w:r>
        <w:r w:rsidRPr="00BE49F1">
          <w:rPr>
            <w:sz w:val="24"/>
            <w:szCs w:val="24"/>
          </w:rPr>
          <w:t>),</w:t>
        </w:r>
        <w:r w:rsidRPr="00BE49F1">
          <w:rPr>
            <w:i/>
            <w:sz w:val="24"/>
            <w:szCs w:val="24"/>
          </w:rPr>
          <w:t xml:space="preserve"> </w:t>
        </w:r>
        <w:r w:rsidRPr="00BE49F1">
          <w:rPr>
            <w:sz w:val="24"/>
            <w:szCs w:val="24"/>
          </w:rPr>
          <w:t>n</w:t>
        </w:r>
        <w:r>
          <w:rPr>
            <w:sz w:val="24"/>
            <w:szCs w:val="24"/>
          </w:rPr>
          <w:t>=9</w:t>
        </w:r>
        <w:r w:rsidRPr="00BE49F1">
          <w:rPr>
            <w:sz w:val="24"/>
            <w:szCs w:val="24"/>
          </w:rPr>
          <w:t>.</w:t>
        </w:r>
        <w:r w:rsidRPr="00BE49F1">
          <w:rPr>
            <w:i/>
            <w:sz w:val="24"/>
            <w:szCs w:val="24"/>
          </w:rPr>
          <w:t xml:space="preserve"> </w:t>
        </w:r>
        <w:r w:rsidRPr="00BE49F1">
          <w:rPr>
            <w:sz w:val="24"/>
            <w:szCs w:val="24"/>
          </w:rPr>
          <w:t>(</w:t>
        </w:r>
        <w:r>
          <w:rPr>
            <w:sz w:val="24"/>
            <w:szCs w:val="24"/>
          </w:rPr>
          <w:t>b-e</w:t>
        </w:r>
        <w:r w:rsidRPr="00BE49F1">
          <w:rPr>
            <w:sz w:val="24"/>
            <w:szCs w:val="24"/>
          </w:rPr>
          <w:t>) Moisture-responsive fluorescence changes</w:t>
        </w:r>
        <w:r w:rsidR="00A22346">
          <w:rPr>
            <w:sz w:val="24"/>
            <w:szCs w:val="24"/>
          </w:rPr>
          <w:t xml:space="preserve"> of IR40a neurons</w:t>
        </w:r>
        <w:r w:rsidRPr="00BE49F1">
          <w:rPr>
            <w:sz w:val="24"/>
            <w:szCs w:val="24"/>
          </w:rPr>
          <w:t xml:space="preserve"> </w:t>
        </w:r>
        <w:r w:rsidR="008D016D">
          <w:rPr>
            <w:sz w:val="24"/>
            <w:szCs w:val="24"/>
          </w:rPr>
          <w:t xml:space="preserve">recorded and </w:t>
        </w:r>
        <w:r w:rsidR="006D53A1">
          <w:rPr>
            <w:sz w:val="24"/>
            <w:szCs w:val="24"/>
          </w:rPr>
          <w:t>quantified as described</w:t>
        </w:r>
        <w:r>
          <w:rPr>
            <w:sz w:val="24"/>
            <w:szCs w:val="24"/>
          </w:rPr>
          <w:t xml:space="preserve"> in Figure 5</w:t>
        </w:r>
        <w:r w:rsidRPr="00BE49F1">
          <w:rPr>
            <w:sz w:val="24"/>
            <w:szCs w:val="24"/>
          </w:rPr>
          <w:t>. Genotypes: control: n</w:t>
        </w:r>
        <w:r>
          <w:rPr>
            <w:sz w:val="24"/>
            <w:szCs w:val="24"/>
          </w:rPr>
          <w:t>=5</w:t>
        </w:r>
        <w:r w:rsidRPr="00BE49F1">
          <w:rPr>
            <w:sz w:val="24"/>
            <w:szCs w:val="24"/>
          </w:rPr>
          <w:t xml:space="preserve"> animals (</w:t>
        </w:r>
        <w:r w:rsidRPr="00BE49F1">
          <w:rPr>
            <w:i/>
            <w:sz w:val="24"/>
            <w:szCs w:val="24"/>
          </w:rPr>
          <w:t>Ir40a-Gal4</w:t>
        </w:r>
        <w:r>
          <w:rPr>
            <w:i/>
            <w:sz w:val="24"/>
            <w:szCs w:val="24"/>
          </w:rPr>
          <w:t>,</w:t>
        </w:r>
        <w:r w:rsidRPr="00BE49F1">
          <w:rPr>
            <w:i/>
            <w:sz w:val="24"/>
            <w:szCs w:val="24"/>
          </w:rPr>
          <w:t>UAS-GCaMP6m/+</w:t>
        </w:r>
        <w:r w:rsidRPr="00BE49F1">
          <w:rPr>
            <w:sz w:val="24"/>
            <w:szCs w:val="24"/>
          </w:rPr>
          <w:t>)</w:t>
        </w:r>
        <w:r>
          <w:rPr>
            <w:sz w:val="24"/>
            <w:szCs w:val="24"/>
          </w:rPr>
          <w:t>.</w:t>
        </w:r>
        <w:r w:rsidRPr="00BE49F1">
          <w:rPr>
            <w:sz w:val="24"/>
            <w:szCs w:val="24"/>
          </w:rPr>
          <w:t xml:space="preserve"> </w:t>
        </w:r>
        <w:r>
          <w:rPr>
            <w:i/>
            <w:sz w:val="24"/>
            <w:szCs w:val="24"/>
          </w:rPr>
          <w:t>nan</w:t>
        </w:r>
        <w:r w:rsidRPr="00BE49F1">
          <w:rPr>
            <w:sz w:val="24"/>
            <w:szCs w:val="24"/>
          </w:rPr>
          <w:t xml:space="preserve"> mutant (</w:t>
        </w:r>
        <w:r w:rsidRPr="00BE49F1">
          <w:rPr>
            <w:i/>
            <w:sz w:val="24"/>
            <w:szCs w:val="24"/>
          </w:rPr>
          <w:t>Ir40a-Gal4</w:t>
        </w:r>
        <w:r>
          <w:rPr>
            <w:i/>
            <w:sz w:val="24"/>
            <w:szCs w:val="24"/>
          </w:rPr>
          <w:t>,</w:t>
        </w:r>
        <w:r w:rsidRPr="00BE49F1">
          <w:rPr>
            <w:i/>
            <w:sz w:val="24"/>
            <w:szCs w:val="24"/>
          </w:rPr>
          <w:t>UAS-GCaMP6m/+</w:t>
        </w:r>
        <w:r>
          <w:rPr>
            <w:i/>
            <w:sz w:val="24"/>
            <w:szCs w:val="24"/>
          </w:rPr>
          <w:t>;nan</w:t>
        </w:r>
        <w:r>
          <w:rPr>
            <w:i/>
            <w:sz w:val="24"/>
            <w:szCs w:val="24"/>
            <w:vertAlign w:val="superscript"/>
          </w:rPr>
          <w:t>36a</w:t>
        </w:r>
        <w:r w:rsidRPr="00BE49F1">
          <w:rPr>
            <w:i/>
            <w:sz w:val="24"/>
            <w:szCs w:val="24"/>
          </w:rPr>
          <w:t>)</w:t>
        </w:r>
        <w:r w:rsidRPr="00BE49F1">
          <w:rPr>
            <w:sz w:val="24"/>
            <w:szCs w:val="24"/>
          </w:rPr>
          <w:t>, n=</w:t>
        </w:r>
        <w:r>
          <w:rPr>
            <w:sz w:val="24"/>
            <w:szCs w:val="24"/>
          </w:rPr>
          <w:t>5</w:t>
        </w:r>
        <w:r w:rsidRPr="00BE49F1">
          <w:rPr>
            <w:sz w:val="24"/>
            <w:szCs w:val="24"/>
          </w:rPr>
          <w:t xml:space="preserve">. </w:t>
        </w:r>
        <w:r>
          <w:rPr>
            <w:i/>
            <w:sz w:val="24"/>
            <w:szCs w:val="24"/>
          </w:rPr>
          <w:t>wtrw</w:t>
        </w:r>
        <w:r w:rsidRPr="00BE49F1">
          <w:rPr>
            <w:sz w:val="24"/>
            <w:szCs w:val="24"/>
          </w:rPr>
          <w:t xml:space="preserve"> mutant (</w:t>
        </w:r>
        <w:r w:rsidRPr="00BE49F1">
          <w:rPr>
            <w:i/>
            <w:sz w:val="24"/>
            <w:szCs w:val="24"/>
          </w:rPr>
          <w:t>Ir40a-Gal4</w:t>
        </w:r>
        <w:r>
          <w:rPr>
            <w:i/>
            <w:sz w:val="24"/>
            <w:szCs w:val="24"/>
          </w:rPr>
          <w:t>,</w:t>
        </w:r>
        <w:r w:rsidRPr="00BE49F1">
          <w:rPr>
            <w:i/>
            <w:sz w:val="24"/>
            <w:szCs w:val="24"/>
          </w:rPr>
          <w:t>UAS-GCaMP6m/+</w:t>
        </w:r>
        <w:r>
          <w:rPr>
            <w:i/>
            <w:sz w:val="24"/>
            <w:szCs w:val="24"/>
          </w:rPr>
          <w:t>;wtrw</w:t>
        </w:r>
        <w:r>
          <w:rPr>
            <w:i/>
            <w:sz w:val="24"/>
            <w:szCs w:val="24"/>
            <w:vertAlign w:val="superscript"/>
          </w:rPr>
          <w:t>2</w:t>
        </w:r>
        <w:r w:rsidRPr="00BE49F1">
          <w:rPr>
            <w:i/>
            <w:sz w:val="24"/>
            <w:szCs w:val="24"/>
          </w:rPr>
          <w:t>)</w:t>
        </w:r>
        <w:r w:rsidRPr="00BE49F1">
          <w:rPr>
            <w:sz w:val="24"/>
            <w:szCs w:val="24"/>
          </w:rPr>
          <w:t>, n=</w:t>
        </w:r>
        <w:r>
          <w:rPr>
            <w:sz w:val="24"/>
            <w:szCs w:val="24"/>
          </w:rPr>
          <w:t>7</w:t>
        </w:r>
        <w:r w:rsidRPr="00BE49F1">
          <w:rPr>
            <w:sz w:val="24"/>
            <w:szCs w:val="24"/>
          </w:rPr>
          <w:t xml:space="preserve">. </w:t>
        </w:r>
        <w:r w:rsidR="00BE1976">
          <w:rPr>
            <w:sz w:val="24"/>
            <w:szCs w:val="24"/>
          </w:rPr>
          <w:t>(</w:t>
        </w:r>
        <w:r>
          <w:rPr>
            <w:sz w:val="24"/>
            <w:szCs w:val="24"/>
          </w:rPr>
          <w:t>All P&gt;0.4 versus control, Steel with control</w:t>
        </w:r>
        <w:r w:rsidR="00BE1976">
          <w:rPr>
            <w:sz w:val="24"/>
            <w:szCs w:val="24"/>
          </w:rPr>
          <w:t>)</w:t>
        </w:r>
        <w:r>
          <w:rPr>
            <w:sz w:val="24"/>
            <w:szCs w:val="24"/>
          </w:rPr>
          <w:t>.</w:t>
        </w:r>
      </w:ins>
    </w:p>
    <w:sectPr w:rsidR="00A9290E" w:rsidRPr="007558EA" w:rsidSect="006C5669">
      <w:headerReference w:type="default" r:id="rId19"/>
      <w:footerReference w:type="default" r:id="rId20"/>
      <w:pgSz w:w="12240" w:h="15840"/>
      <w:pgMar w:top="1440" w:right="1440" w:bottom="1440" w:left="1440" w:header="720" w:footer="720" w:gutter="0"/>
      <w:lnNumType w:countBy="1" w:restart="continuous"/>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3" w:author="Paul Garrity" w:date="2016-09-16T09:05:00Z" w:initials="PG">
    <w:p w14:paraId="0502B3F0" w14:textId="04EBD1B3" w:rsidR="00845798" w:rsidRDefault="00845798">
      <w:pPr>
        <w:pStyle w:val="CommentText"/>
      </w:pPr>
      <w:r>
        <w:rPr>
          <w:rStyle w:val="CommentReference"/>
        </w:rPr>
        <w:annotationRef/>
      </w:r>
      <w:r>
        <w:t xml:space="preserve">The </w:t>
      </w:r>
      <w:r w:rsidR="00400635">
        <w:t xml:space="preserve">comment describing the </w:t>
      </w:r>
      <w:r>
        <w:t>absence of Ir40a expression in the larval DOCCs has been moved to the end of the next paragraph.</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2A8474"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368D18" w14:textId="77777777" w:rsidR="00400635" w:rsidRDefault="00400635" w:rsidP="00B74702">
      <w:r>
        <w:separator/>
      </w:r>
    </w:p>
  </w:endnote>
  <w:endnote w:type="continuationSeparator" w:id="0">
    <w:p w14:paraId="2F6D96A9" w14:textId="77777777" w:rsidR="00400635" w:rsidRDefault="00400635" w:rsidP="00B74702">
      <w:r>
        <w:continuationSeparator/>
      </w:r>
    </w:p>
  </w:endnote>
  <w:endnote w:type="continuationNotice" w:id="1">
    <w:p w14:paraId="303D1C0D" w14:textId="77777777" w:rsidR="00400635" w:rsidRDefault="004006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Courier">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auto"/>
    <w:pitch w:val="variable"/>
    <w:sig w:usb0="E00002FF" w:usb1="420024FF" w:usb2="00000000" w:usb3="00000000" w:csb0="0000019F" w:csb1="00000000"/>
  </w:font>
  <w:font w:name="Symbol">
    <w:panose1 w:val="00000000000000000000"/>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20CAF" w14:textId="77777777" w:rsidR="00400635" w:rsidRDefault="0040063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2792C7" w14:textId="77777777" w:rsidR="00400635" w:rsidRDefault="00400635" w:rsidP="00B74702">
      <w:r>
        <w:separator/>
      </w:r>
    </w:p>
  </w:footnote>
  <w:footnote w:type="continuationSeparator" w:id="0">
    <w:p w14:paraId="2F3519AB" w14:textId="77777777" w:rsidR="00400635" w:rsidRDefault="00400635" w:rsidP="00B74702">
      <w:r>
        <w:continuationSeparator/>
      </w:r>
    </w:p>
  </w:footnote>
  <w:footnote w:type="continuationNotice" w:id="1">
    <w:p w14:paraId="19A620C6" w14:textId="77777777" w:rsidR="00400635" w:rsidRDefault="00400635"/>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ED075" w14:textId="00A9E6BD" w:rsidR="004A6837" w:rsidRDefault="004A6837" w:rsidP="002B439E">
    <w:pPr>
      <w:pStyle w:val="Header"/>
      <w:jc w:val="center"/>
    </w:pPr>
    <w:r>
      <w:rPr>
        <w:rStyle w:val="PageNumber"/>
      </w:rPr>
      <w:fldChar w:fldCharType="begin"/>
    </w:r>
    <w:r>
      <w:rPr>
        <w:rStyle w:val="PageNumber"/>
      </w:rPr>
      <w:instrText xml:space="preserve"> PAGE </w:instrText>
    </w:r>
    <w:r>
      <w:rPr>
        <w:rStyle w:val="PageNumber"/>
      </w:rPr>
      <w:fldChar w:fldCharType="separate"/>
    </w:r>
    <w:r w:rsidR="00035A82">
      <w:rPr>
        <w:rStyle w:val="PageNumber"/>
        <w:noProof/>
      </w:rPr>
      <w:t>25</w:t>
    </w:r>
    <w:r>
      <w:rPr>
        <w:rStyle w:val="PageNumber"/>
      </w:rPr>
      <w:fldChar w:fldCharType="end"/>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a">
    <w15:presenceInfo w15:providerId="None" w15:userId="a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Cell Copy&lt;/Style&gt;&lt;LeftDelim&gt;{&lt;/LeftDelim&gt;&lt;RightDelim&gt;}&lt;/RightDelim&gt;&lt;FontName&gt;Georgia&lt;/FontName&gt;&lt;FontSize&gt;12&lt;/FontSize&gt;&lt;ReflistTitle&gt;&lt;style face=&quot;bold&quot;&gt;References&lt;/style&gt;&lt;/ReflistTitle&gt;&lt;StartingRefnum&gt;1&lt;/StartingRefnum&gt;&lt;FirstLineIndent&gt;0&lt;/FirstLineIndent&gt;&lt;HangingIndent&gt;720&lt;/HangingIndent&gt;&lt;LineSpacing&gt;2&lt;/LineSpacing&gt;&lt;SpaceAfter&gt;1&lt;/SpaceAfter&gt;&lt;HyperlinksEnabled&gt;0&lt;/HyperlinksEnabled&gt;&lt;HyperlinksVisible&gt;0&lt;/HyperlinksVisible&gt;&lt;EnableBibliographyCategories&gt;0&lt;/EnableBibliographyCategories&gt;&lt;/ENLayout&gt;"/>
    <w:docVar w:name="EN.Libraries" w:val="&lt;Libraries&gt;&lt;item db-id=&quot;zx9wdpfpwwv5vper9s9vrwzkp2seaxa0z9fr&quot;&gt;paul&amp;apos;s_2015_library_HygroCool4&lt;record-ids&gt;&lt;item&gt;1315&lt;/item&gt;&lt;item&gt;1685&lt;/item&gt;&lt;item&gt;1694&lt;/item&gt;&lt;item&gt;2080&lt;/item&gt;&lt;item&gt;2279&lt;/item&gt;&lt;item&gt;2608&lt;/item&gt;&lt;item&gt;2707&lt;/item&gt;&lt;item&gt;2708&lt;/item&gt;&lt;item&gt;2711&lt;/item&gt;&lt;item&gt;2717&lt;/item&gt;&lt;item&gt;2718&lt;/item&gt;&lt;item&gt;2720&lt;/item&gt;&lt;item&gt;2726&lt;/item&gt;&lt;item&gt;2737&lt;/item&gt;&lt;item&gt;2738&lt;/item&gt;&lt;item&gt;2888&lt;/item&gt;&lt;item&gt;2895&lt;/item&gt;&lt;item&gt;2902&lt;/item&gt;&lt;item&gt;2903&lt;/item&gt;&lt;item&gt;2942&lt;/item&gt;&lt;item&gt;2944&lt;/item&gt;&lt;item&gt;2979&lt;/item&gt;&lt;item&gt;2995&lt;/item&gt;&lt;item&gt;3289&lt;/item&gt;&lt;item&gt;3292&lt;/item&gt;&lt;item&gt;3294&lt;/item&gt;&lt;item&gt;3295&lt;/item&gt;&lt;item&gt;3298&lt;/item&gt;&lt;item&gt;3299&lt;/item&gt;&lt;item&gt;3324&lt;/item&gt;&lt;item&gt;3325&lt;/item&gt;&lt;item&gt;3326&lt;/item&gt;&lt;item&gt;3327&lt;/item&gt;&lt;item&gt;3332&lt;/item&gt;&lt;item&gt;3335&lt;/item&gt;&lt;item&gt;3338&lt;/item&gt;&lt;item&gt;3340&lt;/item&gt;&lt;item&gt;3341&lt;/item&gt;&lt;item&gt;3342&lt;/item&gt;&lt;item&gt;3343&lt;/item&gt;&lt;item&gt;3345&lt;/item&gt;&lt;item&gt;3346&lt;/item&gt;&lt;item&gt;3351&lt;/item&gt;&lt;/record-ids&gt;&lt;/item&gt;&lt;/Libraries&gt;"/>
  </w:docVars>
  <w:rsids>
    <w:rsidRoot w:val="007236CF"/>
    <w:rsid w:val="0000004D"/>
    <w:rsid w:val="00000971"/>
    <w:rsid w:val="00000B0F"/>
    <w:rsid w:val="00001164"/>
    <w:rsid w:val="00002327"/>
    <w:rsid w:val="00002356"/>
    <w:rsid w:val="00002915"/>
    <w:rsid w:val="00002C78"/>
    <w:rsid w:val="00002F1E"/>
    <w:rsid w:val="00003028"/>
    <w:rsid w:val="00003589"/>
    <w:rsid w:val="000035F1"/>
    <w:rsid w:val="00003A8A"/>
    <w:rsid w:val="0000462F"/>
    <w:rsid w:val="0000483D"/>
    <w:rsid w:val="000049BF"/>
    <w:rsid w:val="00004C0A"/>
    <w:rsid w:val="00004EF0"/>
    <w:rsid w:val="000054B4"/>
    <w:rsid w:val="00005B81"/>
    <w:rsid w:val="0000625F"/>
    <w:rsid w:val="000069D2"/>
    <w:rsid w:val="00006B66"/>
    <w:rsid w:val="00006BE6"/>
    <w:rsid w:val="00006FB6"/>
    <w:rsid w:val="00007161"/>
    <w:rsid w:val="00007E24"/>
    <w:rsid w:val="0001093E"/>
    <w:rsid w:val="00010F08"/>
    <w:rsid w:val="00011206"/>
    <w:rsid w:val="00011264"/>
    <w:rsid w:val="0001377F"/>
    <w:rsid w:val="0001388C"/>
    <w:rsid w:val="00014A73"/>
    <w:rsid w:val="0001582C"/>
    <w:rsid w:val="000161CF"/>
    <w:rsid w:val="000162F6"/>
    <w:rsid w:val="000164BE"/>
    <w:rsid w:val="0001651A"/>
    <w:rsid w:val="00016780"/>
    <w:rsid w:val="00016C1F"/>
    <w:rsid w:val="00016D3B"/>
    <w:rsid w:val="000175E0"/>
    <w:rsid w:val="00017DEC"/>
    <w:rsid w:val="000203C2"/>
    <w:rsid w:val="00020934"/>
    <w:rsid w:val="00021384"/>
    <w:rsid w:val="000223BC"/>
    <w:rsid w:val="00022452"/>
    <w:rsid w:val="00022DC1"/>
    <w:rsid w:val="00023228"/>
    <w:rsid w:val="00023245"/>
    <w:rsid w:val="00023E32"/>
    <w:rsid w:val="000243A7"/>
    <w:rsid w:val="000248B9"/>
    <w:rsid w:val="000249BB"/>
    <w:rsid w:val="00024AC6"/>
    <w:rsid w:val="00025AB6"/>
    <w:rsid w:val="00026711"/>
    <w:rsid w:val="00026BFE"/>
    <w:rsid w:val="00026F5F"/>
    <w:rsid w:val="00027020"/>
    <w:rsid w:val="00027FE3"/>
    <w:rsid w:val="000301B5"/>
    <w:rsid w:val="00030262"/>
    <w:rsid w:val="00030571"/>
    <w:rsid w:val="00030AD2"/>
    <w:rsid w:val="00030B2D"/>
    <w:rsid w:val="00030F03"/>
    <w:rsid w:val="000315F1"/>
    <w:rsid w:val="00031600"/>
    <w:rsid w:val="000316D0"/>
    <w:rsid w:val="000318D4"/>
    <w:rsid w:val="0003212A"/>
    <w:rsid w:val="000321C2"/>
    <w:rsid w:val="00032648"/>
    <w:rsid w:val="00032BD7"/>
    <w:rsid w:val="00032E22"/>
    <w:rsid w:val="00033FC5"/>
    <w:rsid w:val="00034027"/>
    <w:rsid w:val="00035656"/>
    <w:rsid w:val="0003569D"/>
    <w:rsid w:val="00035A1B"/>
    <w:rsid w:val="00035A82"/>
    <w:rsid w:val="00035BD3"/>
    <w:rsid w:val="00035E83"/>
    <w:rsid w:val="000364C5"/>
    <w:rsid w:val="000367EF"/>
    <w:rsid w:val="00040AF6"/>
    <w:rsid w:val="00040B3B"/>
    <w:rsid w:val="00040DF7"/>
    <w:rsid w:val="00040F4F"/>
    <w:rsid w:val="00041362"/>
    <w:rsid w:val="000414D6"/>
    <w:rsid w:val="0004184A"/>
    <w:rsid w:val="0004251A"/>
    <w:rsid w:val="000430EC"/>
    <w:rsid w:val="00043813"/>
    <w:rsid w:val="00043A3E"/>
    <w:rsid w:val="00044747"/>
    <w:rsid w:val="00044A81"/>
    <w:rsid w:val="00044A98"/>
    <w:rsid w:val="00044C0D"/>
    <w:rsid w:val="00044D44"/>
    <w:rsid w:val="0004586A"/>
    <w:rsid w:val="00046060"/>
    <w:rsid w:val="000462C6"/>
    <w:rsid w:val="0004686C"/>
    <w:rsid w:val="000470C0"/>
    <w:rsid w:val="000474BE"/>
    <w:rsid w:val="00047961"/>
    <w:rsid w:val="00047BA0"/>
    <w:rsid w:val="0005029A"/>
    <w:rsid w:val="00050322"/>
    <w:rsid w:val="000503F7"/>
    <w:rsid w:val="00050D60"/>
    <w:rsid w:val="00051133"/>
    <w:rsid w:val="00051384"/>
    <w:rsid w:val="0005149F"/>
    <w:rsid w:val="000516A2"/>
    <w:rsid w:val="00051EDC"/>
    <w:rsid w:val="00052598"/>
    <w:rsid w:val="00052742"/>
    <w:rsid w:val="00052FF0"/>
    <w:rsid w:val="0005361C"/>
    <w:rsid w:val="00053825"/>
    <w:rsid w:val="0005382A"/>
    <w:rsid w:val="00053C2F"/>
    <w:rsid w:val="00053DC6"/>
    <w:rsid w:val="00053DD5"/>
    <w:rsid w:val="000543D1"/>
    <w:rsid w:val="000545DB"/>
    <w:rsid w:val="0005460A"/>
    <w:rsid w:val="0005491C"/>
    <w:rsid w:val="00054A53"/>
    <w:rsid w:val="00054A58"/>
    <w:rsid w:val="00054AFA"/>
    <w:rsid w:val="00055637"/>
    <w:rsid w:val="0005681E"/>
    <w:rsid w:val="00057AC3"/>
    <w:rsid w:val="00057E83"/>
    <w:rsid w:val="0006073D"/>
    <w:rsid w:val="0006091B"/>
    <w:rsid w:val="00060962"/>
    <w:rsid w:val="00060B18"/>
    <w:rsid w:val="00060D4B"/>
    <w:rsid w:val="00060E33"/>
    <w:rsid w:val="00061ABE"/>
    <w:rsid w:val="00061E23"/>
    <w:rsid w:val="00061E7F"/>
    <w:rsid w:val="0006207C"/>
    <w:rsid w:val="000620DC"/>
    <w:rsid w:val="00062928"/>
    <w:rsid w:val="0006298D"/>
    <w:rsid w:val="000629AA"/>
    <w:rsid w:val="00063285"/>
    <w:rsid w:val="00063E74"/>
    <w:rsid w:val="00064819"/>
    <w:rsid w:val="00064B47"/>
    <w:rsid w:val="0006552E"/>
    <w:rsid w:val="00065D2D"/>
    <w:rsid w:val="00065EEE"/>
    <w:rsid w:val="00065F42"/>
    <w:rsid w:val="00066708"/>
    <w:rsid w:val="000667FC"/>
    <w:rsid w:val="00066FED"/>
    <w:rsid w:val="0006744C"/>
    <w:rsid w:val="0007022B"/>
    <w:rsid w:val="000709E5"/>
    <w:rsid w:val="00070BA1"/>
    <w:rsid w:val="00070C16"/>
    <w:rsid w:val="000710F5"/>
    <w:rsid w:val="000711F2"/>
    <w:rsid w:val="00071AFB"/>
    <w:rsid w:val="00071D00"/>
    <w:rsid w:val="00072AED"/>
    <w:rsid w:val="000731DA"/>
    <w:rsid w:val="000738D8"/>
    <w:rsid w:val="00073EEB"/>
    <w:rsid w:val="00074133"/>
    <w:rsid w:val="000741A7"/>
    <w:rsid w:val="000749E7"/>
    <w:rsid w:val="0007575B"/>
    <w:rsid w:val="0007647C"/>
    <w:rsid w:val="000775DC"/>
    <w:rsid w:val="0007788A"/>
    <w:rsid w:val="00077EFE"/>
    <w:rsid w:val="00080695"/>
    <w:rsid w:val="0008083C"/>
    <w:rsid w:val="00081470"/>
    <w:rsid w:val="00081A22"/>
    <w:rsid w:val="000829F2"/>
    <w:rsid w:val="00082B4D"/>
    <w:rsid w:val="00082CDE"/>
    <w:rsid w:val="00083C52"/>
    <w:rsid w:val="00083ED8"/>
    <w:rsid w:val="000857D7"/>
    <w:rsid w:val="00085829"/>
    <w:rsid w:val="000861F0"/>
    <w:rsid w:val="000868F8"/>
    <w:rsid w:val="0008693D"/>
    <w:rsid w:val="00086A28"/>
    <w:rsid w:val="00086DAB"/>
    <w:rsid w:val="000873BE"/>
    <w:rsid w:val="00087D31"/>
    <w:rsid w:val="000900C7"/>
    <w:rsid w:val="00090417"/>
    <w:rsid w:val="00090A00"/>
    <w:rsid w:val="00090AC8"/>
    <w:rsid w:val="000911D0"/>
    <w:rsid w:val="00091C62"/>
    <w:rsid w:val="00091DCF"/>
    <w:rsid w:val="000926BD"/>
    <w:rsid w:val="0009368E"/>
    <w:rsid w:val="000940DD"/>
    <w:rsid w:val="000941DF"/>
    <w:rsid w:val="000943B0"/>
    <w:rsid w:val="000945FC"/>
    <w:rsid w:val="00094F2F"/>
    <w:rsid w:val="00095178"/>
    <w:rsid w:val="0009533F"/>
    <w:rsid w:val="00095830"/>
    <w:rsid w:val="0009586C"/>
    <w:rsid w:val="00095944"/>
    <w:rsid w:val="00095A49"/>
    <w:rsid w:val="00095F0F"/>
    <w:rsid w:val="000965CF"/>
    <w:rsid w:val="00096A20"/>
    <w:rsid w:val="00096A2B"/>
    <w:rsid w:val="000973D4"/>
    <w:rsid w:val="00097485"/>
    <w:rsid w:val="000976EC"/>
    <w:rsid w:val="00097DB0"/>
    <w:rsid w:val="000A0274"/>
    <w:rsid w:val="000A14F6"/>
    <w:rsid w:val="000A1E87"/>
    <w:rsid w:val="000A1FD9"/>
    <w:rsid w:val="000A2D7F"/>
    <w:rsid w:val="000A338A"/>
    <w:rsid w:val="000A3C58"/>
    <w:rsid w:val="000A40B8"/>
    <w:rsid w:val="000A57E1"/>
    <w:rsid w:val="000A5BF3"/>
    <w:rsid w:val="000A5DED"/>
    <w:rsid w:val="000A612C"/>
    <w:rsid w:val="000A65B3"/>
    <w:rsid w:val="000A66FB"/>
    <w:rsid w:val="000A6A0C"/>
    <w:rsid w:val="000A70DA"/>
    <w:rsid w:val="000A71CA"/>
    <w:rsid w:val="000A7329"/>
    <w:rsid w:val="000B0135"/>
    <w:rsid w:val="000B01D4"/>
    <w:rsid w:val="000B0258"/>
    <w:rsid w:val="000B07AA"/>
    <w:rsid w:val="000B143F"/>
    <w:rsid w:val="000B1EBB"/>
    <w:rsid w:val="000B22DA"/>
    <w:rsid w:val="000B3087"/>
    <w:rsid w:val="000B3922"/>
    <w:rsid w:val="000B39A4"/>
    <w:rsid w:val="000B3F7D"/>
    <w:rsid w:val="000B427C"/>
    <w:rsid w:val="000B445C"/>
    <w:rsid w:val="000B4464"/>
    <w:rsid w:val="000B4678"/>
    <w:rsid w:val="000B490F"/>
    <w:rsid w:val="000B4984"/>
    <w:rsid w:val="000B4E98"/>
    <w:rsid w:val="000B4EED"/>
    <w:rsid w:val="000B52B9"/>
    <w:rsid w:val="000B5802"/>
    <w:rsid w:val="000B5C12"/>
    <w:rsid w:val="000B5FBD"/>
    <w:rsid w:val="000B6024"/>
    <w:rsid w:val="000B612C"/>
    <w:rsid w:val="000B690E"/>
    <w:rsid w:val="000B6A94"/>
    <w:rsid w:val="000C020A"/>
    <w:rsid w:val="000C03DB"/>
    <w:rsid w:val="000C06B0"/>
    <w:rsid w:val="000C06C2"/>
    <w:rsid w:val="000C0C04"/>
    <w:rsid w:val="000C0E9A"/>
    <w:rsid w:val="000C1BF8"/>
    <w:rsid w:val="000C2398"/>
    <w:rsid w:val="000C25E3"/>
    <w:rsid w:val="000C30DA"/>
    <w:rsid w:val="000C34AB"/>
    <w:rsid w:val="000C36E1"/>
    <w:rsid w:val="000C410A"/>
    <w:rsid w:val="000C4CED"/>
    <w:rsid w:val="000C4DAE"/>
    <w:rsid w:val="000C4E4C"/>
    <w:rsid w:val="000C53A2"/>
    <w:rsid w:val="000C59AA"/>
    <w:rsid w:val="000C60AD"/>
    <w:rsid w:val="000C6B55"/>
    <w:rsid w:val="000C707E"/>
    <w:rsid w:val="000C7FD2"/>
    <w:rsid w:val="000D0BE5"/>
    <w:rsid w:val="000D2597"/>
    <w:rsid w:val="000D2A47"/>
    <w:rsid w:val="000D31F0"/>
    <w:rsid w:val="000D398B"/>
    <w:rsid w:val="000D3C47"/>
    <w:rsid w:val="000D47C8"/>
    <w:rsid w:val="000D54F4"/>
    <w:rsid w:val="000D54FD"/>
    <w:rsid w:val="000D5A51"/>
    <w:rsid w:val="000D5D02"/>
    <w:rsid w:val="000D5E1A"/>
    <w:rsid w:val="000D6110"/>
    <w:rsid w:val="000D62A6"/>
    <w:rsid w:val="000D6A6E"/>
    <w:rsid w:val="000D77BB"/>
    <w:rsid w:val="000D783E"/>
    <w:rsid w:val="000E00BB"/>
    <w:rsid w:val="000E01C9"/>
    <w:rsid w:val="000E04A2"/>
    <w:rsid w:val="000E0510"/>
    <w:rsid w:val="000E0989"/>
    <w:rsid w:val="000E0D56"/>
    <w:rsid w:val="000E1E93"/>
    <w:rsid w:val="000E204C"/>
    <w:rsid w:val="000E219F"/>
    <w:rsid w:val="000E3166"/>
    <w:rsid w:val="000E344F"/>
    <w:rsid w:val="000E35D6"/>
    <w:rsid w:val="000E3F40"/>
    <w:rsid w:val="000E423F"/>
    <w:rsid w:val="000E4284"/>
    <w:rsid w:val="000E4609"/>
    <w:rsid w:val="000E4C10"/>
    <w:rsid w:val="000E5707"/>
    <w:rsid w:val="000E5CCE"/>
    <w:rsid w:val="000E5F14"/>
    <w:rsid w:val="000E681B"/>
    <w:rsid w:val="000E6836"/>
    <w:rsid w:val="000E6BED"/>
    <w:rsid w:val="000E6E60"/>
    <w:rsid w:val="000E6F52"/>
    <w:rsid w:val="000E6F85"/>
    <w:rsid w:val="000E779D"/>
    <w:rsid w:val="000E7A4B"/>
    <w:rsid w:val="000E7D92"/>
    <w:rsid w:val="000F01AE"/>
    <w:rsid w:val="000F09C5"/>
    <w:rsid w:val="000F0E45"/>
    <w:rsid w:val="000F1647"/>
    <w:rsid w:val="000F1875"/>
    <w:rsid w:val="000F1C96"/>
    <w:rsid w:val="000F1D75"/>
    <w:rsid w:val="000F20AE"/>
    <w:rsid w:val="000F241A"/>
    <w:rsid w:val="000F2D7D"/>
    <w:rsid w:val="000F30C9"/>
    <w:rsid w:val="000F3530"/>
    <w:rsid w:val="000F3B2E"/>
    <w:rsid w:val="000F4719"/>
    <w:rsid w:val="000F4756"/>
    <w:rsid w:val="000F506F"/>
    <w:rsid w:val="000F569A"/>
    <w:rsid w:val="000F5E7A"/>
    <w:rsid w:val="000F63CF"/>
    <w:rsid w:val="000F6487"/>
    <w:rsid w:val="00100212"/>
    <w:rsid w:val="00100678"/>
    <w:rsid w:val="00101090"/>
    <w:rsid w:val="0010148C"/>
    <w:rsid w:val="00101632"/>
    <w:rsid w:val="001022CE"/>
    <w:rsid w:val="001029B7"/>
    <w:rsid w:val="00102ADF"/>
    <w:rsid w:val="001031EC"/>
    <w:rsid w:val="00103298"/>
    <w:rsid w:val="00103D1B"/>
    <w:rsid w:val="00103D29"/>
    <w:rsid w:val="00104122"/>
    <w:rsid w:val="001045B4"/>
    <w:rsid w:val="00104911"/>
    <w:rsid w:val="00104A7C"/>
    <w:rsid w:val="0010550E"/>
    <w:rsid w:val="0010551D"/>
    <w:rsid w:val="00105C12"/>
    <w:rsid w:val="00106082"/>
    <w:rsid w:val="001060CF"/>
    <w:rsid w:val="0010650B"/>
    <w:rsid w:val="00106842"/>
    <w:rsid w:val="00107910"/>
    <w:rsid w:val="001106E2"/>
    <w:rsid w:val="001108B0"/>
    <w:rsid w:val="00110FA5"/>
    <w:rsid w:val="001116AB"/>
    <w:rsid w:val="00111704"/>
    <w:rsid w:val="00112232"/>
    <w:rsid w:val="00112448"/>
    <w:rsid w:val="00112D01"/>
    <w:rsid w:val="00112D2E"/>
    <w:rsid w:val="00113AB3"/>
    <w:rsid w:val="00113D26"/>
    <w:rsid w:val="00113D93"/>
    <w:rsid w:val="00113E1A"/>
    <w:rsid w:val="00114696"/>
    <w:rsid w:val="00114F24"/>
    <w:rsid w:val="001151F0"/>
    <w:rsid w:val="001153A1"/>
    <w:rsid w:val="00115FE3"/>
    <w:rsid w:val="0011629D"/>
    <w:rsid w:val="001168A0"/>
    <w:rsid w:val="00116A4A"/>
    <w:rsid w:val="00116E85"/>
    <w:rsid w:val="00117B14"/>
    <w:rsid w:val="00117CC2"/>
    <w:rsid w:val="00117EC1"/>
    <w:rsid w:val="001208B9"/>
    <w:rsid w:val="00120E4E"/>
    <w:rsid w:val="0012199C"/>
    <w:rsid w:val="00121A14"/>
    <w:rsid w:val="00121AC7"/>
    <w:rsid w:val="00121B4D"/>
    <w:rsid w:val="00121D22"/>
    <w:rsid w:val="00122628"/>
    <w:rsid w:val="00122FD3"/>
    <w:rsid w:val="00123838"/>
    <w:rsid w:val="0012423B"/>
    <w:rsid w:val="00124C91"/>
    <w:rsid w:val="00124E6A"/>
    <w:rsid w:val="001250C7"/>
    <w:rsid w:val="0012510B"/>
    <w:rsid w:val="001256F7"/>
    <w:rsid w:val="00125956"/>
    <w:rsid w:val="00126215"/>
    <w:rsid w:val="0012723E"/>
    <w:rsid w:val="0012724C"/>
    <w:rsid w:val="00127483"/>
    <w:rsid w:val="00127621"/>
    <w:rsid w:val="001277A0"/>
    <w:rsid w:val="00127927"/>
    <w:rsid w:val="00127B2C"/>
    <w:rsid w:val="00127C55"/>
    <w:rsid w:val="0013021D"/>
    <w:rsid w:val="00130478"/>
    <w:rsid w:val="00130E2D"/>
    <w:rsid w:val="001312FD"/>
    <w:rsid w:val="00131B13"/>
    <w:rsid w:val="00131FA4"/>
    <w:rsid w:val="0013286E"/>
    <w:rsid w:val="00133187"/>
    <w:rsid w:val="00133D3A"/>
    <w:rsid w:val="001345B0"/>
    <w:rsid w:val="00134C4C"/>
    <w:rsid w:val="00134E1D"/>
    <w:rsid w:val="0013640E"/>
    <w:rsid w:val="00136A29"/>
    <w:rsid w:val="00136B36"/>
    <w:rsid w:val="00136F51"/>
    <w:rsid w:val="00137C0C"/>
    <w:rsid w:val="0014080B"/>
    <w:rsid w:val="00140872"/>
    <w:rsid w:val="001409D7"/>
    <w:rsid w:val="00140CA3"/>
    <w:rsid w:val="00140F47"/>
    <w:rsid w:val="00141668"/>
    <w:rsid w:val="0014197B"/>
    <w:rsid w:val="00141AB9"/>
    <w:rsid w:val="00141B60"/>
    <w:rsid w:val="00141EC4"/>
    <w:rsid w:val="00142085"/>
    <w:rsid w:val="001420F4"/>
    <w:rsid w:val="00142CDC"/>
    <w:rsid w:val="0014387D"/>
    <w:rsid w:val="00143F10"/>
    <w:rsid w:val="00143F4C"/>
    <w:rsid w:val="00144216"/>
    <w:rsid w:val="001447D3"/>
    <w:rsid w:val="00145BEC"/>
    <w:rsid w:val="00145BEE"/>
    <w:rsid w:val="00145EE1"/>
    <w:rsid w:val="001469AA"/>
    <w:rsid w:val="00146B8D"/>
    <w:rsid w:val="00146CE0"/>
    <w:rsid w:val="00146E6C"/>
    <w:rsid w:val="00147216"/>
    <w:rsid w:val="0014763D"/>
    <w:rsid w:val="00147980"/>
    <w:rsid w:val="00147CC8"/>
    <w:rsid w:val="00151892"/>
    <w:rsid w:val="001519D1"/>
    <w:rsid w:val="0015203B"/>
    <w:rsid w:val="0015233F"/>
    <w:rsid w:val="00152494"/>
    <w:rsid w:val="001526EA"/>
    <w:rsid w:val="00152936"/>
    <w:rsid w:val="00152FE0"/>
    <w:rsid w:val="001532D5"/>
    <w:rsid w:val="001533EC"/>
    <w:rsid w:val="00153F3F"/>
    <w:rsid w:val="00153F84"/>
    <w:rsid w:val="0015466A"/>
    <w:rsid w:val="00154884"/>
    <w:rsid w:val="001550DD"/>
    <w:rsid w:val="001554D4"/>
    <w:rsid w:val="00155C03"/>
    <w:rsid w:val="00156790"/>
    <w:rsid w:val="00156F29"/>
    <w:rsid w:val="00157342"/>
    <w:rsid w:val="001574A4"/>
    <w:rsid w:val="00157806"/>
    <w:rsid w:val="00157B14"/>
    <w:rsid w:val="00157C66"/>
    <w:rsid w:val="00157F63"/>
    <w:rsid w:val="00161A94"/>
    <w:rsid w:val="00161CB3"/>
    <w:rsid w:val="00162364"/>
    <w:rsid w:val="00162C51"/>
    <w:rsid w:val="00162E57"/>
    <w:rsid w:val="00162EB6"/>
    <w:rsid w:val="001640FA"/>
    <w:rsid w:val="00164204"/>
    <w:rsid w:val="00164676"/>
    <w:rsid w:val="0016535C"/>
    <w:rsid w:val="001655A2"/>
    <w:rsid w:val="001658C3"/>
    <w:rsid w:val="00166001"/>
    <w:rsid w:val="001660D8"/>
    <w:rsid w:val="001675DA"/>
    <w:rsid w:val="0016778F"/>
    <w:rsid w:val="00167E72"/>
    <w:rsid w:val="00167EE3"/>
    <w:rsid w:val="00171642"/>
    <w:rsid w:val="00171A1D"/>
    <w:rsid w:val="00171A9A"/>
    <w:rsid w:val="00171AEE"/>
    <w:rsid w:val="00171FA3"/>
    <w:rsid w:val="00172BE2"/>
    <w:rsid w:val="00172CCC"/>
    <w:rsid w:val="00174215"/>
    <w:rsid w:val="00174D7E"/>
    <w:rsid w:val="00174DB5"/>
    <w:rsid w:val="0017514B"/>
    <w:rsid w:val="00175AE5"/>
    <w:rsid w:val="00175C99"/>
    <w:rsid w:val="00175D53"/>
    <w:rsid w:val="001768D8"/>
    <w:rsid w:val="00176EC7"/>
    <w:rsid w:val="0017705D"/>
    <w:rsid w:val="001776F6"/>
    <w:rsid w:val="00177C0C"/>
    <w:rsid w:val="001801E3"/>
    <w:rsid w:val="00181387"/>
    <w:rsid w:val="001814D4"/>
    <w:rsid w:val="00181ED1"/>
    <w:rsid w:val="00182282"/>
    <w:rsid w:val="00182D5D"/>
    <w:rsid w:val="00182EE1"/>
    <w:rsid w:val="00183DDA"/>
    <w:rsid w:val="0018423B"/>
    <w:rsid w:val="0018447D"/>
    <w:rsid w:val="00184757"/>
    <w:rsid w:val="0018478A"/>
    <w:rsid w:val="001848A5"/>
    <w:rsid w:val="00184E08"/>
    <w:rsid w:val="00185851"/>
    <w:rsid w:val="00185FDA"/>
    <w:rsid w:val="001863C2"/>
    <w:rsid w:val="00186F9B"/>
    <w:rsid w:val="00187647"/>
    <w:rsid w:val="001901FE"/>
    <w:rsid w:val="00190748"/>
    <w:rsid w:val="00190957"/>
    <w:rsid w:val="0019095B"/>
    <w:rsid w:val="00190A87"/>
    <w:rsid w:val="00190B25"/>
    <w:rsid w:val="00190C51"/>
    <w:rsid w:val="00191279"/>
    <w:rsid w:val="001913EB"/>
    <w:rsid w:val="00191568"/>
    <w:rsid w:val="00191892"/>
    <w:rsid w:val="00191A52"/>
    <w:rsid w:val="00191E9F"/>
    <w:rsid w:val="0019255A"/>
    <w:rsid w:val="00193522"/>
    <w:rsid w:val="0019354F"/>
    <w:rsid w:val="0019383D"/>
    <w:rsid w:val="001941A2"/>
    <w:rsid w:val="001946D2"/>
    <w:rsid w:val="0019481E"/>
    <w:rsid w:val="0019519D"/>
    <w:rsid w:val="00195833"/>
    <w:rsid w:val="00195EF6"/>
    <w:rsid w:val="001961C2"/>
    <w:rsid w:val="00196569"/>
    <w:rsid w:val="0019659E"/>
    <w:rsid w:val="001965D7"/>
    <w:rsid w:val="00196905"/>
    <w:rsid w:val="00196C65"/>
    <w:rsid w:val="001971D0"/>
    <w:rsid w:val="001972E5"/>
    <w:rsid w:val="00197980"/>
    <w:rsid w:val="001A03FD"/>
    <w:rsid w:val="001A0A3E"/>
    <w:rsid w:val="001A16DB"/>
    <w:rsid w:val="001A26EC"/>
    <w:rsid w:val="001A2FFB"/>
    <w:rsid w:val="001A3F19"/>
    <w:rsid w:val="001A4303"/>
    <w:rsid w:val="001A4B6D"/>
    <w:rsid w:val="001A4D8E"/>
    <w:rsid w:val="001A511C"/>
    <w:rsid w:val="001A5DBF"/>
    <w:rsid w:val="001A644A"/>
    <w:rsid w:val="001A73BB"/>
    <w:rsid w:val="001A7757"/>
    <w:rsid w:val="001A7A0B"/>
    <w:rsid w:val="001A7C4C"/>
    <w:rsid w:val="001A7EA4"/>
    <w:rsid w:val="001B05CF"/>
    <w:rsid w:val="001B110F"/>
    <w:rsid w:val="001B11CD"/>
    <w:rsid w:val="001B1E81"/>
    <w:rsid w:val="001B2279"/>
    <w:rsid w:val="001B310D"/>
    <w:rsid w:val="001B336B"/>
    <w:rsid w:val="001B34F6"/>
    <w:rsid w:val="001B398E"/>
    <w:rsid w:val="001B3FC6"/>
    <w:rsid w:val="001B4A09"/>
    <w:rsid w:val="001B4E95"/>
    <w:rsid w:val="001B5745"/>
    <w:rsid w:val="001B6B59"/>
    <w:rsid w:val="001B7CF7"/>
    <w:rsid w:val="001B7CFE"/>
    <w:rsid w:val="001C07DF"/>
    <w:rsid w:val="001C081B"/>
    <w:rsid w:val="001C0A96"/>
    <w:rsid w:val="001C0CDB"/>
    <w:rsid w:val="001C12C6"/>
    <w:rsid w:val="001C1F16"/>
    <w:rsid w:val="001C2227"/>
    <w:rsid w:val="001C23A9"/>
    <w:rsid w:val="001C28BA"/>
    <w:rsid w:val="001C2F67"/>
    <w:rsid w:val="001C3903"/>
    <w:rsid w:val="001C40E9"/>
    <w:rsid w:val="001C44FC"/>
    <w:rsid w:val="001C4BA4"/>
    <w:rsid w:val="001C52C0"/>
    <w:rsid w:val="001C52FF"/>
    <w:rsid w:val="001C54E2"/>
    <w:rsid w:val="001C70EA"/>
    <w:rsid w:val="001C73E5"/>
    <w:rsid w:val="001C7DB8"/>
    <w:rsid w:val="001D0708"/>
    <w:rsid w:val="001D0791"/>
    <w:rsid w:val="001D0B8D"/>
    <w:rsid w:val="001D0FE0"/>
    <w:rsid w:val="001D1042"/>
    <w:rsid w:val="001D10BD"/>
    <w:rsid w:val="001D1A1A"/>
    <w:rsid w:val="001D253B"/>
    <w:rsid w:val="001D2D83"/>
    <w:rsid w:val="001D3615"/>
    <w:rsid w:val="001D36E8"/>
    <w:rsid w:val="001D37A9"/>
    <w:rsid w:val="001D3BD2"/>
    <w:rsid w:val="001D3C63"/>
    <w:rsid w:val="001D433C"/>
    <w:rsid w:val="001D450D"/>
    <w:rsid w:val="001D4991"/>
    <w:rsid w:val="001D526C"/>
    <w:rsid w:val="001D5B87"/>
    <w:rsid w:val="001D65C7"/>
    <w:rsid w:val="001D6AB6"/>
    <w:rsid w:val="001D7583"/>
    <w:rsid w:val="001D7635"/>
    <w:rsid w:val="001E0227"/>
    <w:rsid w:val="001E0814"/>
    <w:rsid w:val="001E08D5"/>
    <w:rsid w:val="001E0B09"/>
    <w:rsid w:val="001E14E9"/>
    <w:rsid w:val="001E314F"/>
    <w:rsid w:val="001E319C"/>
    <w:rsid w:val="001E3450"/>
    <w:rsid w:val="001E447C"/>
    <w:rsid w:val="001E486E"/>
    <w:rsid w:val="001E49CD"/>
    <w:rsid w:val="001E4EAB"/>
    <w:rsid w:val="001E4EFF"/>
    <w:rsid w:val="001E567F"/>
    <w:rsid w:val="001E6612"/>
    <w:rsid w:val="001E6685"/>
    <w:rsid w:val="001E6A84"/>
    <w:rsid w:val="001E6AEF"/>
    <w:rsid w:val="001E7145"/>
    <w:rsid w:val="001E727D"/>
    <w:rsid w:val="001E72F8"/>
    <w:rsid w:val="001E739C"/>
    <w:rsid w:val="001E76C4"/>
    <w:rsid w:val="001E76E6"/>
    <w:rsid w:val="001E7790"/>
    <w:rsid w:val="001E7CD4"/>
    <w:rsid w:val="001F0398"/>
    <w:rsid w:val="001F0692"/>
    <w:rsid w:val="001F0AA6"/>
    <w:rsid w:val="001F0F50"/>
    <w:rsid w:val="001F1C44"/>
    <w:rsid w:val="001F2B7C"/>
    <w:rsid w:val="001F2CD4"/>
    <w:rsid w:val="001F2D51"/>
    <w:rsid w:val="001F2D59"/>
    <w:rsid w:val="001F2F6C"/>
    <w:rsid w:val="001F3033"/>
    <w:rsid w:val="001F310E"/>
    <w:rsid w:val="001F5335"/>
    <w:rsid w:val="001F614F"/>
    <w:rsid w:val="001F657C"/>
    <w:rsid w:val="001F7DFC"/>
    <w:rsid w:val="00200218"/>
    <w:rsid w:val="002005A2"/>
    <w:rsid w:val="00201DD8"/>
    <w:rsid w:val="00202E21"/>
    <w:rsid w:val="00202E2F"/>
    <w:rsid w:val="002037A6"/>
    <w:rsid w:val="00203A31"/>
    <w:rsid w:val="0020402E"/>
    <w:rsid w:val="00204C03"/>
    <w:rsid w:val="002055BD"/>
    <w:rsid w:val="00206646"/>
    <w:rsid w:val="0020708A"/>
    <w:rsid w:val="0020733E"/>
    <w:rsid w:val="002073EC"/>
    <w:rsid w:val="00207879"/>
    <w:rsid w:val="00210059"/>
    <w:rsid w:val="00210812"/>
    <w:rsid w:val="0021088F"/>
    <w:rsid w:val="00210C0A"/>
    <w:rsid w:val="002113CB"/>
    <w:rsid w:val="00211652"/>
    <w:rsid w:val="0021173E"/>
    <w:rsid w:val="00212446"/>
    <w:rsid w:val="00212690"/>
    <w:rsid w:val="00212CC6"/>
    <w:rsid w:val="002131E7"/>
    <w:rsid w:val="002134D3"/>
    <w:rsid w:val="00213539"/>
    <w:rsid w:val="00213FAE"/>
    <w:rsid w:val="00214276"/>
    <w:rsid w:val="00215010"/>
    <w:rsid w:val="002152A9"/>
    <w:rsid w:val="00215AC0"/>
    <w:rsid w:val="00215DE0"/>
    <w:rsid w:val="00216A22"/>
    <w:rsid w:val="00216A68"/>
    <w:rsid w:val="00216AE7"/>
    <w:rsid w:val="00216C27"/>
    <w:rsid w:val="00216CCD"/>
    <w:rsid w:val="00216F44"/>
    <w:rsid w:val="00216F98"/>
    <w:rsid w:val="002178DD"/>
    <w:rsid w:val="002179A1"/>
    <w:rsid w:val="00217BC1"/>
    <w:rsid w:val="00217FAA"/>
    <w:rsid w:val="0022082C"/>
    <w:rsid w:val="002208FB"/>
    <w:rsid w:val="00220F67"/>
    <w:rsid w:val="002224A2"/>
    <w:rsid w:val="00222643"/>
    <w:rsid w:val="00222646"/>
    <w:rsid w:val="00222C9B"/>
    <w:rsid w:val="00222EA5"/>
    <w:rsid w:val="0022320D"/>
    <w:rsid w:val="00223427"/>
    <w:rsid w:val="002246FC"/>
    <w:rsid w:val="0022490C"/>
    <w:rsid w:val="00224E1D"/>
    <w:rsid w:val="00225711"/>
    <w:rsid w:val="00226160"/>
    <w:rsid w:val="00226697"/>
    <w:rsid w:val="00226B82"/>
    <w:rsid w:val="00226E36"/>
    <w:rsid w:val="00226EFB"/>
    <w:rsid w:val="00226FCE"/>
    <w:rsid w:val="00227595"/>
    <w:rsid w:val="00227B31"/>
    <w:rsid w:val="00227E2E"/>
    <w:rsid w:val="00230D61"/>
    <w:rsid w:val="00230E0F"/>
    <w:rsid w:val="00230E85"/>
    <w:rsid w:val="002310C0"/>
    <w:rsid w:val="002311B4"/>
    <w:rsid w:val="002316AB"/>
    <w:rsid w:val="00231713"/>
    <w:rsid w:val="002317F0"/>
    <w:rsid w:val="00232368"/>
    <w:rsid w:val="00232377"/>
    <w:rsid w:val="002323C4"/>
    <w:rsid w:val="00232478"/>
    <w:rsid w:val="00232F1D"/>
    <w:rsid w:val="0023314E"/>
    <w:rsid w:val="00233154"/>
    <w:rsid w:val="00233CBB"/>
    <w:rsid w:val="00233DD0"/>
    <w:rsid w:val="00234104"/>
    <w:rsid w:val="002346B2"/>
    <w:rsid w:val="00234CC7"/>
    <w:rsid w:val="002357C1"/>
    <w:rsid w:val="00236850"/>
    <w:rsid w:val="002368B2"/>
    <w:rsid w:val="0023775E"/>
    <w:rsid w:val="00237F52"/>
    <w:rsid w:val="00240971"/>
    <w:rsid w:val="00241A58"/>
    <w:rsid w:val="00241CB3"/>
    <w:rsid w:val="0024269D"/>
    <w:rsid w:val="002429AD"/>
    <w:rsid w:val="00242B43"/>
    <w:rsid w:val="00242CCE"/>
    <w:rsid w:val="00243396"/>
    <w:rsid w:val="002435E1"/>
    <w:rsid w:val="00243645"/>
    <w:rsid w:val="00243C69"/>
    <w:rsid w:val="00243E61"/>
    <w:rsid w:val="00244157"/>
    <w:rsid w:val="00244165"/>
    <w:rsid w:val="0024424F"/>
    <w:rsid w:val="0024449B"/>
    <w:rsid w:val="00244646"/>
    <w:rsid w:val="00244FF1"/>
    <w:rsid w:val="002455D1"/>
    <w:rsid w:val="00245694"/>
    <w:rsid w:val="00245E71"/>
    <w:rsid w:val="00245EAB"/>
    <w:rsid w:val="00245EBF"/>
    <w:rsid w:val="00245F5C"/>
    <w:rsid w:val="0024608D"/>
    <w:rsid w:val="002462F7"/>
    <w:rsid w:val="00246394"/>
    <w:rsid w:val="002465E2"/>
    <w:rsid w:val="00246C81"/>
    <w:rsid w:val="00246EE7"/>
    <w:rsid w:val="00247950"/>
    <w:rsid w:val="00247C81"/>
    <w:rsid w:val="00250631"/>
    <w:rsid w:val="002506F0"/>
    <w:rsid w:val="00250CD5"/>
    <w:rsid w:val="0025119E"/>
    <w:rsid w:val="00251328"/>
    <w:rsid w:val="0025173A"/>
    <w:rsid w:val="0025180C"/>
    <w:rsid w:val="00251B2A"/>
    <w:rsid w:val="00251DD0"/>
    <w:rsid w:val="00252157"/>
    <w:rsid w:val="002522A4"/>
    <w:rsid w:val="0025234C"/>
    <w:rsid w:val="00252829"/>
    <w:rsid w:val="0025295C"/>
    <w:rsid w:val="002534E3"/>
    <w:rsid w:val="0025372F"/>
    <w:rsid w:val="0025400B"/>
    <w:rsid w:val="0025405E"/>
    <w:rsid w:val="00254698"/>
    <w:rsid w:val="00255DB0"/>
    <w:rsid w:val="00255DDF"/>
    <w:rsid w:val="00255EFF"/>
    <w:rsid w:val="002560BA"/>
    <w:rsid w:val="00256100"/>
    <w:rsid w:val="00256139"/>
    <w:rsid w:val="002563E8"/>
    <w:rsid w:val="00256439"/>
    <w:rsid w:val="002566EB"/>
    <w:rsid w:val="00257949"/>
    <w:rsid w:val="00257C4F"/>
    <w:rsid w:val="00257EB0"/>
    <w:rsid w:val="00260009"/>
    <w:rsid w:val="0026018F"/>
    <w:rsid w:val="002603E9"/>
    <w:rsid w:val="00260534"/>
    <w:rsid w:val="00260CCB"/>
    <w:rsid w:val="00261AC1"/>
    <w:rsid w:val="0026288D"/>
    <w:rsid w:val="00264D31"/>
    <w:rsid w:val="002651F1"/>
    <w:rsid w:val="0026573A"/>
    <w:rsid w:val="0026592F"/>
    <w:rsid w:val="0026614C"/>
    <w:rsid w:val="002664D0"/>
    <w:rsid w:val="0026785F"/>
    <w:rsid w:val="002679EA"/>
    <w:rsid w:val="00267D15"/>
    <w:rsid w:val="00267F83"/>
    <w:rsid w:val="00267FB7"/>
    <w:rsid w:val="00270844"/>
    <w:rsid w:val="002708D1"/>
    <w:rsid w:val="002708D3"/>
    <w:rsid w:val="00272DFD"/>
    <w:rsid w:val="00272FFF"/>
    <w:rsid w:val="002730FE"/>
    <w:rsid w:val="0027355A"/>
    <w:rsid w:val="00273A7F"/>
    <w:rsid w:val="00273B4E"/>
    <w:rsid w:val="00273F29"/>
    <w:rsid w:val="0027511E"/>
    <w:rsid w:val="00275BA1"/>
    <w:rsid w:val="00275CDF"/>
    <w:rsid w:val="00276926"/>
    <w:rsid w:val="00277634"/>
    <w:rsid w:val="00277A88"/>
    <w:rsid w:val="00277CAB"/>
    <w:rsid w:val="00277FC5"/>
    <w:rsid w:val="002801DC"/>
    <w:rsid w:val="00280D9F"/>
    <w:rsid w:val="00281190"/>
    <w:rsid w:val="00281862"/>
    <w:rsid w:val="00281AC4"/>
    <w:rsid w:val="0028265D"/>
    <w:rsid w:val="00282841"/>
    <w:rsid w:val="002829DA"/>
    <w:rsid w:val="002836C2"/>
    <w:rsid w:val="002838E0"/>
    <w:rsid w:val="00284501"/>
    <w:rsid w:val="00284B2E"/>
    <w:rsid w:val="00284DDC"/>
    <w:rsid w:val="00284E0C"/>
    <w:rsid w:val="002854AD"/>
    <w:rsid w:val="002855BD"/>
    <w:rsid w:val="00285651"/>
    <w:rsid w:val="00285D73"/>
    <w:rsid w:val="00285F37"/>
    <w:rsid w:val="002863AC"/>
    <w:rsid w:val="00286BBE"/>
    <w:rsid w:val="002876F1"/>
    <w:rsid w:val="002906D4"/>
    <w:rsid w:val="00290760"/>
    <w:rsid w:val="002909D6"/>
    <w:rsid w:val="0029227F"/>
    <w:rsid w:val="002925BC"/>
    <w:rsid w:val="00292E42"/>
    <w:rsid w:val="002932E0"/>
    <w:rsid w:val="00293824"/>
    <w:rsid w:val="002938A3"/>
    <w:rsid w:val="00294165"/>
    <w:rsid w:val="00294406"/>
    <w:rsid w:val="00294A30"/>
    <w:rsid w:val="00294AC2"/>
    <w:rsid w:val="00294CF1"/>
    <w:rsid w:val="00294CF8"/>
    <w:rsid w:val="0029661D"/>
    <w:rsid w:val="00297302"/>
    <w:rsid w:val="00297390"/>
    <w:rsid w:val="00297408"/>
    <w:rsid w:val="00297C9E"/>
    <w:rsid w:val="00297D59"/>
    <w:rsid w:val="00297DEE"/>
    <w:rsid w:val="002A01F9"/>
    <w:rsid w:val="002A027D"/>
    <w:rsid w:val="002A044C"/>
    <w:rsid w:val="002A0944"/>
    <w:rsid w:val="002A192C"/>
    <w:rsid w:val="002A1996"/>
    <w:rsid w:val="002A1B0D"/>
    <w:rsid w:val="002A1F4A"/>
    <w:rsid w:val="002A200F"/>
    <w:rsid w:val="002A20F3"/>
    <w:rsid w:val="002A216C"/>
    <w:rsid w:val="002A29B0"/>
    <w:rsid w:val="002A32B9"/>
    <w:rsid w:val="002A3534"/>
    <w:rsid w:val="002A3853"/>
    <w:rsid w:val="002A3B3C"/>
    <w:rsid w:val="002A3F31"/>
    <w:rsid w:val="002A4110"/>
    <w:rsid w:val="002A4216"/>
    <w:rsid w:val="002A436C"/>
    <w:rsid w:val="002A436D"/>
    <w:rsid w:val="002A4650"/>
    <w:rsid w:val="002A46A6"/>
    <w:rsid w:val="002A4753"/>
    <w:rsid w:val="002A4E20"/>
    <w:rsid w:val="002A5038"/>
    <w:rsid w:val="002A5ACA"/>
    <w:rsid w:val="002A5B56"/>
    <w:rsid w:val="002A5F0D"/>
    <w:rsid w:val="002A5FF6"/>
    <w:rsid w:val="002A78F3"/>
    <w:rsid w:val="002A7ABB"/>
    <w:rsid w:val="002A7AC5"/>
    <w:rsid w:val="002B00A4"/>
    <w:rsid w:val="002B00C4"/>
    <w:rsid w:val="002B040D"/>
    <w:rsid w:val="002B1B60"/>
    <w:rsid w:val="002B1F6F"/>
    <w:rsid w:val="002B1FC0"/>
    <w:rsid w:val="002B298A"/>
    <w:rsid w:val="002B2E4F"/>
    <w:rsid w:val="002B4188"/>
    <w:rsid w:val="002B439E"/>
    <w:rsid w:val="002B4437"/>
    <w:rsid w:val="002B45E8"/>
    <w:rsid w:val="002B53B4"/>
    <w:rsid w:val="002B5B9B"/>
    <w:rsid w:val="002B5C71"/>
    <w:rsid w:val="002B6590"/>
    <w:rsid w:val="002B699F"/>
    <w:rsid w:val="002B6A90"/>
    <w:rsid w:val="002B701C"/>
    <w:rsid w:val="002B7F2A"/>
    <w:rsid w:val="002C0705"/>
    <w:rsid w:val="002C07D5"/>
    <w:rsid w:val="002C07E1"/>
    <w:rsid w:val="002C0C6D"/>
    <w:rsid w:val="002C1545"/>
    <w:rsid w:val="002C1ACF"/>
    <w:rsid w:val="002C1FB3"/>
    <w:rsid w:val="002C30A3"/>
    <w:rsid w:val="002C313F"/>
    <w:rsid w:val="002C4AD8"/>
    <w:rsid w:val="002C500E"/>
    <w:rsid w:val="002C53FB"/>
    <w:rsid w:val="002C54B7"/>
    <w:rsid w:val="002C576D"/>
    <w:rsid w:val="002C63CD"/>
    <w:rsid w:val="002C671F"/>
    <w:rsid w:val="002C6B7E"/>
    <w:rsid w:val="002C6C9A"/>
    <w:rsid w:val="002C7173"/>
    <w:rsid w:val="002C751A"/>
    <w:rsid w:val="002C75A4"/>
    <w:rsid w:val="002C76B0"/>
    <w:rsid w:val="002C7BCE"/>
    <w:rsid w:val="002D0585"/>
    <w:rsid w:val="002D09EB"/>
    <w:rsid w:val="002D1ADC"/>
    <w:rsid w:val="002D1FCA"/>
    <w:rsid w:val="002D22BC"/>
    <w:rsid w:val="002D2840"/>
    <w:rsid w:val="002D31D4"/>
    <w:rsid w:val="002D3454"/>
    <w:rsid w:val="002D3B6C"/>
    <w:rsid w:val="002D3E56"/>
    <w:rsid w:val="002D3FFD"/>
    <w:rsid w:val="002D4744"/>
    <w:rsid w:val="002D4C10"/>
    <w:rsid w:val="002D4E9C"/>
    <w:rsid w:val="002D5005"/>
    <w:rsid w:val="002D584D"/>
    <w:rsid w:val="002D6930"/>
    <w:rsid w:val="002D6AB6"/>
    <w:rsid w:val="002D7B9F"/>
    <w:rsid w:val="002D7C21"/>
    <w:rsid w:val="002D7EDE"/>
    <w:rsid w:val="002E18B6"/>
    <w:rsid w:val="002E2283"/>
    <w:rsid w:val="002E2A23"/>
    <w:rsid w:val="002E2A55"/>
    <w:rsid w:val="002E2BCA"/>
    <w:rsid w:val="002E2CFC"/>
    <w:rsid w:val="002E3305"/>
    <w:rsid w:val="002E3AB9"/>
    <w:rsid w:val="002E4159"/>
    <w:rsid w:val="002E464F"/>
    <w:rsid w:val="002E4688"/>
    <w:rsid w:val="002E5652"/>
    <w:rsid w:val="002E5F43"/>
    <w:rsid w:val="002E5F44"/>
    <w:rsid w:val="002E65E1"/>
    <w:rsid w:val="002E6B47"/>
    <w:rsid w:val="002F0741"/>
    <w:rsid w:val="002F08CC"/>
    <w:rsid w:val="002F0E24"/>
    <w:rsid w:val="002F12DD"/>
    <w:rsid w:val="002F1380"/>
    <w:rsid w:val="002F18C3"/>
    <w:rsid w:val="002F1D02"/>
    <w:rsid w:val="002F1D26"/>
    <w:rsid w:val="002F1EDE"/>
    <w:rsid w:val="002F217B"/>
    <w:rsid w:val="002F442C"/>
    <w:rsid w:val="002F4A73"/>
    <w:rsid w:val="002F5832"/>
    <w:rsid w:val="002F5B64"/>
    <w:rsid w:val="002F6AD8"/>
    <w:rsid w:val="002F6E07"/>
    <w:rsid w:val="002F7B50"/>
    <w:rsid w:val="002F7C7D"/>
    <w:rsid w:val="002F7D78"/>
    <w:rsid w:val="002F7F0C"/>
    <w:rsid w:val="0030144D"/>
    <w:rsid w:val="003023AD"/>
    <w:rsid w:val="003023B3"/>
    <w:rsid w:val="003030DA"/>
    <w:rsid w:val="00303AF6"/>
    <w:rsid w:val="00303E06"/>
    <w:rsid w:val="00303E5F"/>
    <w:rsid w:val="00303EFF"/>
    <w:rsid w:val="00304AE5"/>
    <w:rsid w:val="00305718"/>
    <w:rsid w:val="0030571E"/>
    <w:rsid w:val="0030597B"/>
    <w:rsid w:val="00305B1F"/>
    <w:rsid w:val="00306C2C"/>
    <w:rsid w:val="00306D2F"/>
    <w:rsid w:val="00307D35"/>
    <w:rsid w:val="00307EF9"/>
    <w:rsid w:val="00310513"/>
    <w:rsid w:val="00310759"/>
    <w:rsid w:val="00310BC2"/>
    <w:rsid w:val="00310F51"/>
    <w:rsid w:val="00310F63"/>
    <w:rsid w:val="003110E1"/>
    <w:rsid w:val="0031113B"/>
    <w:rsid w:val="00311177"/>
    <w:rsid w:val="00311F50"/>
    <w:rsid w:val="003121F9"/>
    <w:rsid w:val="00312549"/>
    <w:rsid w:val="00313797"/>
    <w:rsid w:val="00313C6B"/>
    <w:rsid w:val="00314091"/>
    <w:rsid w:val="00314856"/>
    <w:rsid w:val="00315144"/>
    <w:rsid w:val="0031569C"/>
    <w:rsid w:val="00315B87"/>
    <w:rsid w:val="00315CBE"/>
    <w:rsid w:val="00315CED"/>
    <w:rsid w:val="00316009"/>
    <w:rsid w:val="00316564"/>
    <w:rsid w:val="00316BB6"/>
    <w:rsid w:val="00316DDA"/>
    <w:rsid w:val="00317087"/>
    <w:rsid w:val="0031784D"/>
    <w:rsid w:val="00317964"/>
    <w:rsid w:val="003179DB"/>
    <w:rsid w:val="00317E60"/>
    <w:rsid w:val="003203AF"/>
    <w:rsid w:val="003210C1"/>
    <w:rsid w:val="00321790"/>
    <w:rsid w:val="00321CB2"/>
    <w:rsid w:val="003238BF"/>
    <w:rsid w:val="00323EA7"/>
    <w:rsid w:val="00324560"/>
    <w:rsid w:val="0032493F"/>
    <w:rsid w:val="00324A49"/>
    <w:rsid w:val="003254CF"/>
    <w:rsid w:val="00325E93"/>
    <w:rsid w:val="00327526"/>
    <w:rsid w:val="00327A7F"/>
    <w:rsid w:val="00330416"/>
    <w:rsid w:val="00330CA2"/>
    <w:rsid w:val="00331942"/>
    <w:rsid w:val="00331B1A"/>
    <w:rsid w:val="00331C16"/>
    <w:rsid w:val="00331FDC"/>
    <w:rsid w:val="00332395"/>
    <w:rsid w:val="00332434"/>
    <w:rsid w:val="00332444"/>
    <w:rsid w:val="00333120"/>
    <w:rsid w:val="003339B5"/>
    <w:rsid w:val="00333BAE"/>
    <w:rsid w:val="00333C38"/>
    <w:rsid w:val="00334640"/>
    <w:rsid w:val="00334A70"/>
    <w:rsid w:val="00334D79"/>
    <w:rsid w:val="00334E62"/>
    <w:rsid w:val="00335071"/>
    <w:rsid w:val="00335C30"/>
    <w:rsid w:val="003364A4"/>
    <w:rsid w:val="0033662C"/>
    <w:rsid w:val="00336649"/>
    <w:rsid w:val="0033713F"/>
    <w:rsid w:val="00337436"/>
    <w:rsid w:val="0033790F"/>
    <w:rsid w:val="0034062C"/>
    <w:rsid w:val="0034063B"/>
    <w:rsid w:val="003407B0"/>
    <w:rsid w:val="00341BEF"/>
    <w:rsid w:val="003423C2"/>
    <w:rsid w:val="003428C4"/>
    <w:rsid w:val="00342EB3"/>
    <w:rsid w:val="003439A9"/>
    <w:rsid w:val="00343D43"/>
    <w:rsid w:val="0034426C"/>
    <w:rsid w:val="003444E0"/>
    <w:rsid w:val="003445DD"/>
    <w:rsid w:val="00344620"/>
    <w:rsid w:val="00344BE6"/>
    <w:rsid w:val="00344D3A"/>
    <w:rsid w:val="00344DE3"/>
    <w:rsid w:val="00345880"/>
    <w:rsid w:val="00345CD9"/>
    <w:rsid w:val="00346223"/>
    <w:rsid w:val="003467F0"/>
    <w:rsid w:val="0034696B"/>
    <w:rsid w:val="00346E1B"/>
    <w:rsid w:val="00346EB2"/>
    <w:rsid w:val="00346FB3"/>
    <w:rsid w:val="0034751C"/>
    <w:rsid w:val="00347B27"/>
    <w:rsid w:val="00350630"/>
    <w:rsid w:val="00350663"/>
    <w:rsid w:val="003508EF"/>
    <w:rsid w:val="00350D7A"/>
    <w:rsid w:val="0035280D"/>
    <w:rsid w:val="00352922"/>
    <w:rsid w:val="0035324E"/>
    <w:rsid w:val="003532B6"/>
    <w:rsid w:val="00353E34"/>
    <w:rsid w:val="0035407D"/>
    <w:rsid w:val="003543D7"/>
    <w:rsid w:val="00354515"/>
    <w:rsid w:val="00354584"/>
    <w:rsid w:val="00354C4A"/>
    <w:rsid w:val="0035532E"/>
    <w:rsid w:val="003553A3"/>
    <w:rsid w:val="00355E31"/>
    <w:rsid w:val="003565D2"/>
    <w:rsid w:val="00356F7E"/>
    <w:rsid w:val="003572E4"/>
    <w:rsid w:val="003577F5"/>
    <w:rsid w:val="00357DA0"/>
    <w:rsid w:val="00357E90"/>
    <w:rsid w:val="00361059"/>
    <w:rsid w:val="00361990"/>
    <w:rsid w:val="00362685"/>
    <w:rsid w:val="0036308E"/>
    <w:rsid w:val="003630CA"/>
    <w:rsid w:val="00363224"/>
    <w:rsid w:val="00363D0E"/>
    <w:rsid w:val="00363EE8"/>
    <w:rsid w:val="00364037"/>
    <w:rsid w:val="003641D3"/>
    <w:rsid w:val="003643C1"/>
    <w:rsid w:val="00364D0A"/>
    <w:rsid w:val="00364DC7"/>
    <w:rsid w:val="00365106"/>
    <w:rsid w:val="0036553C"/>
    <w:rsid w:val="0036572F"/>
    <w:rsid w:val="00365F26"/>
    <w:rsid w:val="00367682"/>
    <w:rsid w:val="00367794"/>
    <w:rsid w:val="00367C39"/>
    <w:rsid w:val="00367E2E"/>
    <w:rsid w:val="00370334"/>
    <w:rsid w:val="00370DEB"/>
    <w:rsid w:val="00370F92"/>
    <w:rsid w:val="00370FDB"/>
    <w:rsid w:val="0037117D"/>
    <w:rsid w:val="00371889"/>
    <w:rsid w:val="00371F18"/>
    <w:rsid w:val="0037254F"/>
    <w:rsid w:val="00373235"/>
    <w:rsid w:val="003746E1"/>
    <w:rsid w:val="003755E6"/>
    <w:rsid w:val="00375FC9"/>
    <w:rsid w:val="00376457"/>
    <w:rsid w:val="003770CE"/>
    <w:rsid w:val="003775D5"/>
    <w:rsid w:val="00377B8E"/>
    <w:rsid w:val="00377DF8"/>
    <w:rsid w:val="00380C3F"/>
    <w:rsid w:val="00380CD6"/>
    <w:rsid w:val="003814E0"/>
    <w:rsid w:val="00381794"/>
    <w:rsid w:val="00381D68"/>
    <w:rsid w:val="00382308"/>
    <w:rsid w:val="003823D9"/>
    <w:rsid w:val="00382669"/>
    <w:rsid w:val="003826FB"/>
    <w:rsid w:val="0038332A"/>
    <w:rsid w:val="00383809"/>
    <w:rsid w:val="00384751"/>
    <w:rsid w:val="003864AE"/>
    <w:rsid w:val="003869D1"/>
    <w:rsid w:val="00386C0A"/>
    <w:rsid w:val="00386D88"/>
    <w:rsid w:val="00386EEB"/>
    <w:rsid w:val="00390327"/>
    <w:rsid w:val="003903ED"/>
    <w:rsid w:val="003905CF"/>
    <w:rsid w:val="00390866"/>
    <w:rsid w:val="00391A6C"/>
    <w:rsid w:val="00392223"/>
    <w:rsid w:val="00392B11"/>
    <w:rsid w:val="00393086"/>
    <w:rsid w:val="003934A6"/>
    <w:rsid w:val="00394102"/>
    <w:rsid w:val="00394DA2"/>
    <w:rsid w:val="00395780"/>
    <w:rsid w:val="003959D7"/>
    <w:rsid w:val="00395B67"/>
    <w:rsid w:val="0039675E"/>
    <w:rsid w:val="003969C5"/>
    <w:rsid w:val="00396C79"/>
    <w:rsid w:val="00396E5A"/>
    <w:rsid w:val="00396FF3"/>
    <w:rsid w:val="0039740B"/>
    <w:rsid w:val="0039764E"/>
    <w:rsid w:val="003A0037"/>
    <w:rsid w:val="003A0B45"/>
    <w:rsid w:val="003A1501"/>
    <w:rsid w:val="003A16AD"/>
    <w:rsid w:val="003A1824"/>
    <w:rsid w:val="003A18E2"/>
    <w:rsid w:val="003A1E64"/>
    <w:rsid w:val="003A2443"/>
    <w:rsid w:val="003A26DD"/>
    <w:rsid w:val="003A2A9C"/>
    <w:rsid w:val="003A2D93"/>
    <w:rsid w:val="003A2EA7"/>
    <w:rsid w:val="003A316D"/>
    <w:rsid w:val="003A35CE"/>
    <w:rsid w:val="003A3689"/>
    <w:rsid w:val="003A3A71"/>
    <w:rsid w:val="003A3DB1"/>
    <w:rsid w:val="003A4741"/>
    <w:rsid w:val="003A5681"/>
    <w:rsid w:val="003A5F31"/>
    <w:rsid w:val="003A5F4C"/>
    <w:rsid w:val="003A6864"/>
    <w:rsid w:val="003A6BF9"/>
    <w:rsid w:val="003A7AB4"/>
    <w:rsid w:val="003A7B2A"/>
    <w:rsid w:val="003A7FF0"/>
    <w:rsid w:val="003B0DD0"/>
    <w:rsid w:val="003B0E59"/>
    <w:rsid w:val="003B1871"/>
    <w:rsid w:val="003B1991"/>
    <w:rsid w:val="003B2B2B"/>
    <w:rsid w:val="003B3146"/>
    <w:rsid w:val="003B3E10"/>
    <w:rsid w:val="003B3F4D"/>
    <w:rsid w:val="003B417D"/>
    <w:rsid w:val="003B45A0"/>
    <w:rsid w:val="003B50B4"/>
    <w:rsid w:val="003B537C"/>
    <w:rsid w:val="003B54F0"/>
    <w:rsid w:val="003B6160"/>
    <w:rsid w:val="003B61BF"/>
    <w:rsid w:val="003B62C8"/>
    <w:rsid w:val="003B64C5"/>
    <w:rsid w:val="003B6EA2"/>
    <w:rsid w:val="003B770D"/>
    <w:rsid w:val="003B7FF9"/>
    <w:rsid w:val="003C009F"/>
    <w:rsid w:val="003C0709"/>
    <w:rsid w:val="003C0B42"/>
    <w:rsid w:val="003C0DD4"/>
    <w:rsid w:val="003C1FC4"/>
    <w:rsid w:val="003C204B"/>
    <w:rsid w:val="003C225B"/>
    <w:rsid w:val="003C23E5"/>
    <w:rsid w:val="003C308F"/>
    <w:rsid w:val="003C3B7C"/>
    <w:rsid w:val="003C4798"/>
    <w:rsid w:val="003C5306"/>
    <w:rsid w:val="003C653F"/>
    <w:rsid w:val="003C66ED"/>
    <w:rsid w:val="003C6961"/>
    <w:rsid w:val="003C6DC4"/>
    <w:rsid w:val="003C7131"/>
    <w:rsid w:val="003C7F3E"/>
    <w:rsid w:val="003D0801"/>
    <w:rsid w:val="003D0CC6"/>
    <w:rsid w:val="003D20B6"/>
    <w:rsid w:val="003D23C8"/>
    <w:rsid w:val="003D26DA"/>
    <w:rsid w:val="003D31B5"/>
    <w:rsid w:val="003D375A"/>
    <w:rsid w:val="003D38FB"/>
    <w:rsid w:val="003D3C18"/>
    <w:rsid w:val="003D3CF8"/>
    <w:rsid w:val="003D3DE6"/>
    <w:rsid w:val="003D4A53"/>
    <w:rsid w:val="003D4AF2"/>
    <w:rsid w:val="003D4DFC"/>
    <w:rsid w:val="003D5A3D"/>
    <w:rsid w:val="003D5FC1"/>
    <w:rsid w:val="003D6119"/>
    <w:rsid w:val="003D6B89"/>
    <w:rsid w:val="003D73AA"/>
    <w:rsid w:val="003D7548"/>
    <w:rsid w:val="003D77DA"/>
    <w:rsid w:val="003E03DB"/>
    <w:rsid w:val="003E0FEC"/>
    <w:rsid w:val="003E175F"/>
    <w:rsid w:val="003E1881"/>
    <w:rsid w:val="003E194A"/>
    <w:rsid w:val="003E1AD7"/>
    <w:rsid w:val="003E21C2"/>
    <w:rsid w:val="003E243B"/>
    <w:rsid w:val="003E2518"/>
    <w:rsid w:val="003E2B97"/>
    <w:rsid w:val="003E2E7B"/>
    <w:rsid w:val="003E36D6"/>
    <w:rsid w:val="003E3B04"/>
    <w:rsid w:val="003E3B51"/>
    <w:rsid w:val="003E53FE"/>
    <w:rsid w:val="003E5916"/>
    <w:rsid w:val="003E5E32"/>
    <w:rsid w:val="003E60B3"/>
    <w:rsid w:val="003E641B"/>
    <w:rsid w:val="003E6629"/>
    <w:rsid w:val="003E7333"/>
    <w:rsid w:val="003E75C6"/>
    <w:rsid w:val="003E7EC8"/>
    <w:rsid w:val="003F076D"/>
    <w:rsid w:val="003F0C39"/>
    <w:rsid w:val="003F1032"/>
    <w:rsid w:val="003F1120"/>
    <w:rsid w:val="003F1282"/>
    <w:rsid w:val="003F1A80"/>
    <w:rsid w:val="003F1BD6"/>
    <w:rsid w:val="003F1E68"/>
    <w:rsid w:val="003F25BC"/>
    <w:rsid w:val="003F2B39"/>
    <w:rsid w:val="003F348C"/>
    <w:rsid w:val="003F41EC"/>
    <w:rsid w:val="003F4FFC"/>
    <w:rsid w:val="003F51A8"/>
    <w:rsid w:val="003F566E"/>
    <w:rsid w:val="003F5875"/>
    <w:rsid w:val="003F6976"/>
    <w:rsid w:val="003F6BB0"/>
    <w:rsid w:val="003F7703"/>
    <w:rsid w:val="003F7984"/>
    <w:rsid w:val="0040062F"/>
    <w:rsid w:val="00400635"/>
    <w:rsid w:val="00402965"/>
    <w:rsid w:val="0040323D"/>
    <w:rsid w:val="004032B3"/>
    <w:rsid w:val="00403FBB"/>
    <w:rsid w:val="0040445E"/>
    <w:rsid w:val="004047E4"/>
    <w:rsid w:val="00404B02"/>
    <w:rsid w:val="0040517C"/>
    <w:rsid w:val="0040555D"/>
    <w:rsid w:val="00405D6F"/>
    <w:rsid w:val="004064CF"/>
    <w:rsid w:val="00406603"/>
    <w:rsid w:val="00406E4D"/>
    <w:rsid w:val="00407312"/>
    <w:rsid w:val="004073C2"/>
    <w:rsid w:val="00407538"/>
    <w:rsid w:val="004104B8"/>
    <w:rsid w:val="004106C5"/>
    <w:rsid w:val="004115B3"/>
    <w:rsid w:val="004115EB"/>
    <w:rsid w:val="00411CBB"/>
    <w:rsid w:val="00412E90"/>
    <w:rsid w:val="0041317D"/>
    <w:rsid w:val="004134F7"/>
    <w:rsid w:val="00413F48"/>
    <w:rsid w:val="00416111"/>
    <w:rsid w:val="00416829"/>
    <w:rsid w:val="00416AF7"/>
    <w:rsid w:val="00416E2B"/>
    <w:rsid w:val="004173D7"/>
    <w:rsid w:val="0041742D"/>
    <w:rsid w:val="004174AA"/>
    <w:rsid w:val="004175D3"/>
    <w:rsid w:val="00420258"/>
    <w:rsid w:val="004204B3"/>
    <w:rsid w:val="004205C4"/>
    <w:rsid w:val="004206A2"/>
    <w:rsid w:val="00421B39"/>
    <w:rsid w:val="00422D0D"/>
    <w:rsid w:val="00423D16"/>
    <w:rsid w:val="004241D6"/>
    <w:rsid w:val="00424273"/>
    <w:rsid w:val="004245C4"/>
    <w:rsid w:val="0042460C"/>
    <w:rsid w:val="004248B1"/>
    <w:rsid w:val="0042497E"/>
    <w:rsid w:val="00424C37"/>
    <w:rsid w:val="00425434"/>
    <w:rsid w:val="00425949"/>
    <w:rsid w:val="00425DCC"/>
    <w:rsid w:val="00425FB0"/>
    <w:rsid w:val="00426074"/>
    <w:rsid w:val="0042663A"/>
    <w:rsid w:val="00426B74"/>
    <w:rsid w:val="00426F2C"/>
    <w:rsid w:val="00426FCF"/>
    <w:rsid w:val="00427AE9"/>
    <w:rsid w:val="0043029C"/>
    <w:rsid w:val="004302C9"/>
    <w:rsid w:val="0043167E"/>
    <w:rsid w:val="004319A1"/>
    <w:rsid w:val="00431BEA"/>
    <w:rsid w:val="00433382"/>
    <w:rsid w:val="004335C7"/>
    <w:rsid w:val="004335D4"/>
    <w:rsid w:val="00433A5F"/>
    <w:rsid w:val="00433E1D"/>
    <w:rsid w:val="00433E4A"/>
    <w:rsid w:val="00435686"/>
    <w:rsid w:val="00435E8F"/>
    <w:rsid w:val="00435FCD"/>
    <w:rsid w:val="004364F6"/>
    <w:rsid w:val="004370CB"/>
    <w:rsid w:val="0043754E"/>
    <w:rsid w:val="00437FCD"/>
    <w:rsid w:val="00440106"/>
    <w:rsid w:val="00440469"/>
    <w:rsid w:val="00440D61"/>
    <w:rsid w:val="00441612"/>
    <w:rsid w:val="00441696"/>
    <w:rsid w:val="00441A2B"/>
    <w:rsid w:val="00441CE4"/>
    <w:rsid w:val="0044282D"/>
    <w:rsid w:val="00442D71"/>
    <w:rsid w:val="004431AE"/>
    <w:rsid w:val="004431DD"/>
    <w:rsid w:val="004433A0"/>
    <w:rsid w:val="00443763"/>
    <w:rsid w:val="00444B65"/>
    <w:rsid w:val="00444C46"/>
    <w:rsid w:val="00445680"/>
    <w:rsid w:val="00445AEB"/>
    <w:rsid w:val="00445EA5"/>
    <w:rsid w:val="00445EAE"/>
    <w:rsid w:val="0044667C"/>
    <w:rsid w:val="004479D5"/>
    <w:rsid w:val="00447F7E"/>
    <w:rsid w:val="00450203"/>
    <w:rsid w:val="004502B1"/>
    <w:rsid w:val="004505B4"/>
    <w:rsid w:val="004509B0"/>
    <w:rsid w:val="00450E41"/>
    <w:rsid w:val="00450E8A"/>
    <w:rsid w:val="0045156E"/>
    <w:rsid w:val="00451704"/>
    <w:rsid w:val="00451EB2"/>
    <w:rsid w:val="004522FE"/>
    <w:rsid w:val="00452519"/>
    <w:rsid w:val="00452E76"/>
    <w:rsid w:val="004533B9"/>
    <w:rsid w:val="00453516"/>
    <w:rsid w:val="0045383F"/>
    <w:rsid w:val="0045385A"/>
    <w:rsid w:val="00453E98"/>
    <w:rsid w:val="00454FA9"/>
    <w:rsid w:val="00454FE5"/>
    <w:rsid w:val="00455344"/>
    <w:rsid w:val="00455B45"/>
    <w:rsid w:val="004562C5"/>
    <w:rsid w:val="00456349"/>
    <w:rsid w:val="00456B97"/>
    <w:rsid w:val="00456CFC"/>
    <w:rsid w:val="00456FFF"/>
    <w:rsid w:val="004576DC"/>
    <w:rsid w:val="004600B5"/>
    <w:rsid w:val="004602D3"/>
    <w:rsid w:val="004603A3"/>
    <w:rsid w:val="00460A70"/>
    <w:rsid w:val="0046171C"/>
    <w:rsid w:val="00461AB7"/>
    <w:rsid w:val="00461F28"/>
    <w:rsid w:val="00462758"/>
    <w:rsid w:val="00462BBB"/>
    <w:rsid w:val="00463357"/>
    <w:rsid w:val="0046340E"/>
    <w:rsid w:val="00463AEE"/>
    <w:rsid w:val="00464336"/>
    <w:rsid w:val="00464481"/>
    <w:rsid w:val="00464759"/>
    <w:rsid w:val="00464D72"/>
    <w:rsid w:val="00465320"/>
    <w:rsid w:val="004657A3"/>
    <w:rsid w:val="004662FA"/>
    <w:rsid w:val="00467254"/>
    <w:rsid w:val="00467766"/>
    <w:rsid w:val="00467D00"/>
    <w:rsid w:val="00467E88"/>
    <w:rsid w:val="00467F67"/>
    <w:rsid w:val="00470F21"/>
    <w:rsid w:val="00471E1B"/>
    <w:rsid w:val="00471FB9"/>
    <w:rsid w:val="00472038"/>
    <w:rsid w:val="00472674"/>
    <w:rsid w:val="00473200"/>
    <w:rsid w:val="0047392A"/>
    <w:rsid w:val="00473C9A"/>
    <w:rsid w:val="004744B9"/>
    <w:rsid w:val="0047451A"/>
    <w:rsid w:val="0047457C"/>
    <w:rsid w:val="004749ED"/>
    <w:rsid w:val="004754A7"/>
    <w:rsid w:val="004756E6"/>
    <w:rsid w:val="00476061"/>
    <w:rsid w:val="00476E4F"/>
    <w:rsid w:val="00477000"/>
    <w:rsid w:val="00477536"/>
    <w:rsid w:val="00477964"/>
    <w:rsid w:val="00477BAE"/>
    <w:rsid w:val="00477F26"/>
    <w:rsid w:val="00477FD3"/>
    <w:rsid w:val="00480187"/>
    <w:rsid w:val="00480671"/>
    <w:rsid w:val="00482D48"/>
    <w:rsid w:val="00482F6D"/>
    <w:rsid w:val="00483158"/>
    <w:rsid w:val="004831AE"/>
    <w:rsid w:val="00483D6F"/>
    <w:rsid w:val="00483FC0"/>
    <w:rsid w:val="00485CCA"/>
    <w:rsid w:val="004865C1"/>
    <w:rsid w:val="00486664"/>
    <w:rsid w:val="00486EE5"/>
    <w:rsid w:val="0048726F"/>
    <w:rsid w:val="00487A39"/>
    <w:rsid w:val="00487D0F"/>
    <w:rsid w:val="004904FF"/>
    <w:rsid w:val="004908C8"/>
    <w:rsid w:val="004908E9"/>
    <w:rsid w:val="00490974"/>
    <w:rsid w:val="00490DF7"/>
    <w:rsid w:val="0049130C"/>
    <w:rsid w:val="00492335"/>
    <w:rsid w:val="0049244D"/>
    <w:rsid w:val="0049252B"/>
    <w:rsid w:val="00492CBF"/>
    <w:rsid w:val="00492D1E"/>
    <w:rsid w:val="00493AF3"/>
    <w:rsid w:val="00494041"/>
    <w:rsid w:val="00494221"/>
    <w:rsid w:val="00494A6B"/>
    <w:rsid w:val="00494B8A"/>
    <w:rsid w:val="0049583C"/>
    <w:rsid w:val="00496327"/>
    <w:rsid w:val="0049649C"/>
    <w:rsid w:val="004971FD"/>
    <w:rsid w:val="00497489"/>
    <w:rsid w:val="00497520"/>
    <w:rsid w:val="004A09E9"/>
    <w:rsid w:val="004A0F12"/>
    <w:rsid w:val="004A1368"/>
    <w:rsid w:val="004A17EE"/>
    <w:rsid w:val="004A1B93"/>
    <w:rsid w:val="004A23D7"/>
    <w:rsid w:val="004A2808"/>
    <w:rsid w:val="004A2D4B"/>
    <w:rsid w:val="004A2F22"/>
    <w:rsid w:val="004A3C74"/>
    <w:rsid w:val="004A3F5B"/>
    <w:rsid w:val="004A40E1"/>
    <w:rsid w:val="004A501C"/>
    <w:rsid w:val="004A52D0"/>
    <w:rsid w:val="004A54B7"/>
    <w:rsid w:val="004A5CF6"/>
    <w:rsid w:val="004A5D0B"/>
    <w:rsid w:val="004A5ECF"/>
    <w:rsid w:val="004A5F9B"/>
    <w:rsid w:val="004A6206"/>
    <w:rsid w:val="004A63EE"/>
    <w:rsid w:val="004A6837"/>
    <w:rsid w:val="004A6F44"/>
    <w:rsid w:val="004A7D96"/>
    <w:rsid w:val="004A7F35"/>
    <w:rsid w:val="004B08CE"/>
    <w:rsid w:val="004B0C67"/>
    <w:rsid w:val="004B1FDE"/>
    <w:rsid w:val="004B20B4"/>
    <w:rsid w:val="004B26B7"/>
    <w:rsid w:val="004B30C7"/>
    <w:rsid w:val="004B346D"/>
    <w:rsid w:val="004B3775"/>
    <w:rsid w:val="004B44C7"/>
    <w:rsid w:val="004B45B2"/>
    <w:rsid w:val="004B47A3"/>
    <w:rsid w:val="004B4981"/>
    <w:rsid w:val="004B50A9"/>
    <w:rsid w:val="004B5A83"/>
    <w:rsid w:val="004B5F6D"/>
    <w:rsid w:val="004B6447"/>
    <w:rsid w:val="004B6480"/>
    <w:rsid w:val="004B676C"/>
    <w:rsid w:val="004B685C"/>
    <w:rsid w:val="004B68B5"/>
    <w:rsid w:val="004B6D57"/>
    <w:rsid w:val="004B6E4B"/>
    <w:rsid w:val="004B796F"/>
    <w:rsid w:val="004B7E89"/>
    <w:rsid w:val="004C0864"/>
    <w:rsid w:val="004C0E3B"/>
    <w:rsid w:val="004C0EB1"/>
    <w:rsid w:val="004C0F70"/>
    <w:rsid w:val="004C1C1C"/>
    <w:rsid w:val="004C2022"/>
    <w:rsid w:val="004C29FB"/>
    <w:rsid w:val="004C2C56"/>
    <w:rsid w:val="004C3101"/>
    <w:rsid w:val="004C3A81"/>
    <w:rsid w:val="004C3B07"/>
    <w:rsid w:val="004C3E74"/>
    <w:rsid w:val="004C4BC1"/>
    <w:rsid w:val="004C4C94"/>
    <w:rsid w:val="004C5C18"/>
    <w:rsid w:val="004C63F4"/>
    <w:rsid w:val="004C6637"/>
    <w:rsid w:val="004C6990"/>
    <w:rsid w:val="004D0C4A"/>
    <w:rsid w:val="004D1303"/>
    <w:rsid w:val="004D13F6"/>
    <w:rsid w:val="004D15CF"/>
    <w:rsid w:val="004D19CB"/>
    <w:rsid w:val="004D1B41"/>
    <w:rsid w:val="004D1FFE"/>
    <w:rsid w:val="004D24FF"/>
    <w:rsid w:val="004D3080"/>
    <w:rsid w:val="004D36CE"/>
    <w:rsid w:val="004D4670"/>
    <w:rsid w:val="004D4965"/>
    <w:rsid w:val="004D5D6E"/>
    <w:rsid w:val="004D6609"/>
    <w:rsid w:val="004D6AFD"/>
    <w:rsid w:val="004D6F7C"/>
    <w:rsid w:val="004D72B1"/>
    <w:rsid w:val="004D7E83"/>
    <w:rsid w:val="004D7EE4"/>
    <w:rsid w:val="004D7FFE"/>
    <w:rsid w:val="004E0593"/>
    <w:rsid w:val="004E07B6"/>
    <w:rsid w:val="004E086B"/>
    <w:rsid w:val="004E1334"/>
    <w:rsid w:val="004E23D2"/>
    <w:rsid w:val="004E31FB"/>
    <w:rsid w:val="004E3544"/>
    <w:rsid w:val="004E37CC"/>
    <w:rsid w:val="004E3DD9"/>
    <w:rsid w:val="004E3E17"/>
    <w:rsid w:val="004E43D7"/>
    <w:rsid w:val="004E4D0D"/>
    <w:rsid w:val="004E53F2"/>
    <w:rsid w:val="004E55D9"/>
    <w:rsid w:val="004E5A33"/>
    <w:rsid w:val="004E6037"/>
    <w:rsid w:val="004E620E"/>
    <w:rsid w:val="004E6A3D"/>
    <w:rsid w:val="004E6DBC"/>
    <w:rsid w:val="004E783B"/>
    <w:rsid w:val="004E7AE0"/>
    <w:rsid w:val="004F054D"/>
    <w:rsid w:val="004F08A3"/>
    <w:rsid w:val="004F0FCD"/>
    <w:rsid w:val="004F129D"/>
    <w:rsid w:val="004F131E"/>
    <w:rsid w:val="004F19F0"/>
    <w:rsid w:val="004F2ADD"/>
    <w:rsid w:val="004F36DD"/>
    <w:rsid w:val="004F36FC"/>
    <w:rsid w:val="004F3C2F"/>
    <w:rsid w:val="004F3E0E"/>
    <w:rsid w:val="004F6062"/>
    <w:rsid w:val="004F62A7"/>
    <w:rsid w:val="004F63AB"/>
    <w:rsid w:val="004F6831"/>
    <w:rsid w:val="004F6BE7"/>
    <w:rsid w:val="0050078F"/>
    <w:rsid w:val="00500ECE"/>
    <w:rsid w:val="00501E18"/>
    <w:rsid w:val="0050226D"/>
    <w:rsid w:val="0050270B"/>
    <w:rsid w:val="0050386A"/>
    <w:rsid w:val="0050399B"/>
    <w:rsid w:val="00503A46"/>
    <w:rsid w:val="00503AC9"/>
    <w:rsid w:val="005040C4"/>
    <w:rsid w:val="0050465A"/>
    <w:rsid w:val="00504A54"/>
    <w:rsid w:val="00504B6E"/>
    <w:rsid w:val="00504E64"/>
    <w:rsid w:val="00504FB1"/>
    <w:rsid w:val="005052BF"/>
    <w:rsid w:val="00505317"/>
    <w:rsid w:val="00505766"/>
    <w:rsid w:val="00505E9F"/>
    <w:rsid w:val="00506556"/>
    <w:rsid w:val="005072E7"/>
    <w:rsid w:val="0050763C"/>
    <w:rsid w:val="0050782E"/>
    <w:rsid w:val="00507D41"/>
    <w:rsid w:val="00507E01"/>
    <w:rsid w:val="005106AB"/>
    <w:rsid w:val="00510E70"/>
    <w:rsid w:val="005119E4"/>
    <w:rsid w:val="00512F48"/>
    <w:rsid w:val="00513E24"/>
    <w:rsid w:val="005140DF"/>
    <w:rsid w:val="005142B1"/>
    <w:rsid w:val="00514B14"/>
    <w:rsid w:val="00514EB3"/>
    <w:rsid w:val="0051508F"/>
    <w:rsid w:val="005152B1"/>
    <w:rsid w:val="0051556E"/>
    <w:rsid w:val="0051685B"/>
    <w:rsid w:val="00516DE0"/>
    <w:rsid w:val="00517F49"/>
    <w:rsid w:val="00520835"/>
    <w:rsid w:val="00520ECE"/>
    <w:rsid w:val="00521119"/>
    <w:rsid w:val="00521625"/>
    <w:rsid w:val="0052166E"/>
    <w:rsid w:val="00521AE9"/>
    <w:rsid w:val="00521B26"/>
    <w:rsid w:val="00522B39"/>
    <w:rsid w:val="00522B59"/>
    <w:rsid w:val="00523860"/>
    <w:rsid w:val="00524878"/>
    <w:rsid w:val="00524B49"/>
    <w:rsid w:val="00524D2C"/>
    <w:rsid w:val="00524DF2"/>
    <w:rsid w:val="00525292"/>
    <w:rsid w:val="00525533"/>
    <w:rsid w:val="00525949"/>
    <w:rsid w:val="00525B4A"/>
    <w:rsid w:val="00526229"/>
    <w:rsid w:val="005268F0"/>
    <w:rsid w:val="00526BF9"/>
    <w:rsid w:val="00526F82"/>
    <w:rsid w:val="005273E8"/>
    <w:rsid w:val="005274F7"/>
    <w:rsid w:val="005277FC"/>
    <w:rsid w:val="00527878"/>
    <w:rsid w:val="00527955"/>
    <w:rsid w:val="00527992"/>
    <w:rsid w:val="005305C5"/>
    <w:rsid w:val="00530F9B"/>
    <w:rsid w:val="00531385"/>
    <w:rsid w:val="0053194A"/>
    <w:rsid w:val="00531D34"/>
    <w:rsid w:val="00531D71"/>
    <w:rsid w:val="00531F76"/>
    <w:rsid w:val="00532C64"/>
    <w:rsid w:val="0053313C"/>
    <w:rsid w:val="005335E1"/>
    <w:rsid w:val="0053367E"/>
    <w:rsid w:val="00533D34"/>
    <w:rsid w:val="005352CF"/>
    <w:rsid w:val="005353A8"/>
    <w:rsid w:val="00535A95"/>
    <w:rsid w:val="00535AF8"/>
    <w:rsid w:val="00535F37"/>
    <w:rsid w:val="005361C1"/>
    <w:rsid w:val="00536818"/>
    <w:rsid w:val="005378A1"/>
    <w:rsid w:val="00537C9B"/>
    <w:rsid w:val="0054021A"/>
    <w:rsid w:val="00540354"/>
    <w:rsid w:val="00541030"/>
    <w:rsid w:val="005415DA"/>
    <w:rsid w:val="005417B2"/>
    <w:rsid w:val="00541C04"/>
    <w:rsid w:val="0054265A"/>
    <w:rsid w:val="00542B96"/>
    <w:rsid w:val="00542DA9"/>
    <w:rsid w:val="00543B0A"/>
    <w:rsid w:val="00543D58"/>
    <w:rsid w:val="005441E3"/>
    <w:rsid w:val="00544CC9"/>
    <w:rsid w:val="005457CB"/>
    <w:rsid w:val="00545986"/>
    <w:rsid w:val="005460D5"/>
    <w:rsid w:val="00546D73"/>
    <w:rsid w:val="005470FF"/>
    <w:rsid w:val="00547171"/>
    <w:rsid w:val="00547E26"/>
    <w:rsid w:val="005508B0"/>
    <w:rsid w:val="00550B76"/>
    <w:rsid w:val="0055160D"/>
    <w:rsid w:val="00551811"/>
    <w:rsid w:val="005527DA"/>
    <w:rsid w:val="00553712"/>
    <w:rsid w:val="005544B5"/>
    <w:rsid w:val="00554E0A"/>
    <w:rsid w:val="005557F2"/>
    <w:rsid w:val="0055595A"/>
    <w:rsid w:val="00555A35"/>
    <w:rsid w:val="00555C71"/>
    <w:rsid w:val="00555CAC"/>
    <w:rsid w:val="00555F9A"/>
    <w:rsid w:val="00556D49"/>
    <w:rsid w:val="0055724C"/>
    <w:rsid w:val="005575C5"/>
    <w:rsid w:val="00557966"/>
    <w:rsid w:val="00557F33"/>
    <w:rsid w:val="005607D5"/>
    <w:rsid w:val="00560CF0"/>
    <w:rsid w:val="00561231"/>
    <w:rsid w:val="00561581"/>
    <w:rsid w:val="0056186A"/>
    <w:rsid w:val="00561C32"/>
    <w:rsid w:val="00562193"/>
    <w:rsid w:val="00562A21"/>
    <w:rsid w:val="00562EF4"/>
    <w:rsid w:val="00562F57"/>
    <w:rsid w:val="00563032"/>
    <w:rsid w:val="00563444"/>
    <w:rsid w:val="00564292"/>
    <w:rsid w:val="005644A3"/>
    <w:rsid w:val="00564A91"/>
    <w:rsid w:val="005650FE"/>
    <w:rsid w:val="005652EC"/>
    <w:rsid w:val="00565677"/>
    <w:rsid w:val="00565B5A"/>
    <w:rsid w:val="00565C0D"/>
    <w:rsid w:val="00566339"/>
    <w:rsid w:val="00566C8C"/>
    <w:rsid w:val="00570385"/>
    <w:rsid w:val="005709D6"/>
    <w:rsid w:val="00570BFC"/>
    <w:rsid w:val="0057134C"/>
    <w:rsid w:val="005717FC"/>
    <w:rsid w:val="005720BB"/>
    <w:rsid w:val="00572A2E"/>
    <w:rsid w:val="00573A9B"/>
    <w:rsid w:val="00573B0C"/>
    <w:rsid w:val="00574C8B"/>
    <w:rsid w:val="00574DB8"/>
    <w:rsid w:val="00575A08"/>
    <w:rsid w:val="00575C2A"/>
    <w:rsid w:val="005765F2"/>
    <w:rsid w:val="005768F6"/>
    <w:rsid w:val="0057739C"/>
    <w:rsid w:val="005773AC"/>
    <w:rsid w:val="00577910"/>
    <w:rsid w:val="00577F80"/>
    <w:rsid w:val="00580A60"/>
    <w:rsid w:val="00580F5E"/>
    <w:rsid w:val="0058147A"/>
    <w:rsid w:val="005817CA"/>
    <w:rsid w:val="00581928"/>
    <w:rsid w:val="00581ACD"/>
    <w:rsid w:val="00581F7B"/>
    <w:rsid w:val="00582322"/>
    <w:rsid w:val="00582C47"/>
    <w:rsid w:val="00582E70"/>
    <w:rsid w:val="005833F2"/>
    <w:rsid w:val="00583897"/>
    <w:rsid w:val="00583C02"/>
    <w:rsid w:val="00583CFA"/>
    <w:rsid w:val="00583F3D"/>
    <w:rsid w:val="00584068"/>
    <w:rsid w:val="005844CF"/>
    <w:rsid w:val="0058494B"/>
    <w:rsid w:val="005850AF"/>
    <w:rsid w:val="00585164"/>
    <w:rsid w:val="005853FC"/>
    <w:rsid w:val="00585432"/>
    <w:rsid w:val="005857A5"/>
    <w:rsid w:val="0058662C"/>
    <w:rsid w:val="00586968"/>
    <w:rsid w:val="0058756A"/>
    <w:rsid w:val="0059025D"/>
    <w:rsid w:val="0059108A"/>
    <w:rsid w:val="0059136A"/>
    <w:rsid w:val="0059148C"/>
    <w:rsid w:val="005916AC"/>
    <w:rsid w:val="0059188B"/>
    <w:rsid w:val="00591CE5"/>
    <w:rsid w:val="00592723"/>
    <w:rsid w:val="0059340B"/>
    <w:rsid w:val="00593420"/>
    <w:rsid w:val="00593C3F"/>
    <w:rsid w:val="00594CFE"/>
    <w:rsid w:val="0059530B"/>
    <w:rsid w:val="005954D2"/>
    <w:rsid w:val="00596174"/>
    <w:rsid w:val="005966DA"/>
    <w:rsid w:val="00596AC7"/>
    <w:rsid w:val="00596CF1"/>
    <w:rsid w:val="005970CB"/>
    <w:rsid w:val="00597339"/>
    <w:rsid w:val="005974AD"/>
    <w:rsid w:val="0059786E"/>
    <w:rsid w:val="00597975"/>
    <w:rsid w:val="00597E62"/>
    <w:rsid w:val="005A026D"/>
    <w:rsid w:val="005A0362"/>
    <w:rsid w:val="005A09A5"/>
    <w:rsid w:val="005A0B35"/>
    <w:rsid w:val="005A0BEF"/>
    <w:rsid w:val="005A1B0E"/>
    <w:rsid w:val="005A1E33"/>
    <w:rsid w:val="005A1F69"/>
    <w:rsid w:val="005A3225"/>
    <w:rsid w:val="005A3617"/>
    <w:rsid w:val="005A37AF"/>
    <w:rsid w:val="005A468D"/>
    <w:rsid w:val="005A58D8"/>
    <w:rsid w:val="005A5A85"/>
    <w:rsid w:val="005A5DAE"/>
    <w:rsid w:val="005A6203"/>
    <w:rsid w:val="005A64A6"/>
    <w:rsid w:val="005A66D6"/>
    <w:rsid w:val="005A6E95"/>
    <w:rsid w:val="005A7A27"/>
    <w:rsid w:val="005A7B1B"/>
    <w:rsid w:val="005B0104"/>
    <w:rsid w:val="005B040A"/>
    <w:rsid w:val="005B08E6"/>
    <w:rsid w:val="005B0AAB"/>
    <w:rsid w:val="005B0C48"/>
    <w:rsid w:val="005B0EDF"/>
    <w:rsid w:val="005B1900"/>
    <w:rsid w:val="005B1EA5"/>
    <w:rsid w:val="005B1EBB"/>
    <w:rsid w:val="005B1FCC"/>
    <w:rsid w:val="005B2073"/>
    <w:rsid w:val="005B230E"/>
    <w:rsid w:val="005B2EE4"/>
    <w:rsid w:val="005B3071"/>
    <w:rsid w:val="005B36DA"/>
    <w:rsid w:val="005B483B"/>
    <w:rsid w:val="005B5A81"/>
    <w:rsid w:val="005B5EF5"/>
    <w:rsid w:val="005B63C2"/>
    <w:rsid w:val="005B6685"/>
    <w:rsid w:val="005B6859"/>
    <w:rsid w:val="005B6C94"/>
    <w:rsid w:val="005B71C3"/>
    <w:rsid w:val="005B7F4C"/>
    <w:rsid w:val="005C01E9"/>
    <w:rsid w:val="005C0BA7"/>
    <w:rsid w:val="005C162D"/>
    <w:rsid w:val="005C190A"/>
    <w:rsid w:val="005C310C"/>
    <w:rsid w:val="005C4170"/>
    <w:rsid w:val="005C59ED"/>
    <w:rsid w:val="005C5D72"/>
    <w:rsid w:val="005C6629"/>
    <w:rsid w:val="005C6CDE"/>
    <w:rsid w:val="005C7630"/>
    <w:rsid w:val="005C780F"/>
    <w:rsid w:val="005C79FA"/>
    <w:rsid w:val="005D0E86"/>
    <w:rsid w:val="005D2992"/>
    <w:rsid w:val="005D36C5"/>
    <w:rsid w:val="005D47A8"/>
    <w:rsid w:val="005D53E9"/>
    <w:rsid w:val="005D55E8"/>
    <w:rsid w:val="005D59BB"/>
    <w:rsid w:val="005D6E93"/>
    <w:rsid w:val="005D76DE"/>
    <w:rsid w:val="005D7C69"/>
    <w:rsid w:val="005D7D4C"/>
    <w:rsid w:val="005E0DC6"/>
    <w:rsid w:val="005E129B"/>
    <w:rsid w:val="005E1779"/>
    <w:rsid w:val="005E2819"/>
    <w:rsid w:val="005E2903"/>
    <w:rsid w:val="005E29CC"/>
    <w:rsid w:val="005E33F4"/>
    <w:rsid w:val="005E3A14"/>
    <w:rsid w:val="005E3E0B"/>
    <w:rsid w:val="005E42D0"/>
    <w:rsid w:val="005E4307"/>
    <w:rsid w:val="005E48BA"/>
    <w:rsid w:val="005E7646"/>
    <w:rsid w:val="005E7650"/>
    <w:rsid w:val="005E7B98"/>
    <w:rsid w:val="005F015A"/>
    <w:rsid w:val="005F0356"/>
    <w:rsid w:val="005F03BF"/>
    <w:rsid w:val="005F0512"/>
    <w:rsid w:val="005F0DBF"/>
    <w:rsid w:val="005F1C69"/>
    <w:rsid w:val="005F27B6"/>
    <w:rsid w:val="005F27C1"/>
    <w:rsid w:val="005F27CB"/>
    <w:rsid w:val="005F29DF"/>
    <w:rsid w:val="005F2E83"/>
    <w:rsid w:val="005F3C30"/>
    <w:rsid w:val="005F448D"/>
    <w:rsid w:val="005F4771"/>
    <w:rsid w:val="005F6189"/>
    <w:rsid w:val="005F6A26"/>
    <w:rsid w:val="005F6BCB"/>
    <w:rsid w:val="005F7157"/>
    <w:rsid w:val="005F72C6"/>
    <w:rsid w:val="005F75A3"/>
    <w:rsid w:val="005F7CAD"/>
    <w:rsid w:val="005F7EFF"/>
    <w:rsid w:val="00600230"/>
    <w:rsid w:val="006014E2"/>
    <w:rsid w:val="00601B81"/>
    <w:rsid w:val="00602359"/>
    <w:rsid w:val="006029A2"/>
    <w:rsid w:val="00603448"/>
    <w:rsid w:val="00603536"/>
    <w:rsid w:val="00603601"/>
    <w:rsid w:val="00603BB8"/>
    <w:rsid w:val="00603EEB"/>
    <w:rsid w:val="0060427C"/>
    <w:rsid w:val="006043CB"/>
    <w:rsid w:val="006047A8"/>
    <w:rsid w:val="00605144"/>
    <w:rsid w:val="00605817"/>
    <w:rsid w:val="00606455"/>
    <w:rsid w:val="006069D6"/>
    <w:rsid w:val="00606D0C"/>
    <w:rsid w:val="00606E66"/>
    <w:rsid w:val="00607967"/>
    <w:rsid w:val="0061033D"/>
    <w:rsid w:val="00610375"/>
    <w:rsid w:val="006105F9"/>
    <w:rsid w:val="00610CEB"/>
    <w:rsid w:val="0061106A"/>
    <w:rsid w:val="0061169E"/>
    <w:rsid w:val="006117F0"/>
    <w:rsid w:val="00611806"/>
    <w:rsid w:val="00611E33"/>
    <w:rsid w:val="00612819"/>
    <w:rsid w:val="00612AA2"/>
    <w:rsid w:val="00612BED"/>
    <w:rsid w:val="006130BB"/>
    <w:rsid w:val="00613327"/>
    <w:rsid w:val="0061344C"/>
    <w:rsid w:val="00613A60"/>
    <w:rsid w:val="0061403D"/>
    <w:rsid w:val="00614C50"/>
    <w:rsid w:val="00614ED9"/>
    <w:rsid w:val="00615150"/>
    <w:rsid w:val="006152F2"/>
    <w:rsid w:val="00615B79"/>
    <w:rsid w:val="00616081"/>
    <w:rsid w:val="00616369"/>
    <w:rsid w:val="00616D83"/>
    <w:rsid w:val="00617735"/>
    <w:rsid w:val="0062033C"/>
    <w:rsid w:val="0062102C"/>
    <w:rsid w:val="0062187C"/>
    <w:rsid w:val="00621FDA"/>
    <w:rsid w:val="006221D4"/>
    <w:rsid w:val="00622541"/>
    <w:rsid w:val="00622996"/>
    <w:rsid w:val="00622FD6"/>
    <w:rsid w:val="0062356B"/>
    <w:rsid w:val="00623B14"/>
    <w:rsid w:val="00624301"/>
    <w:rsid w:val="00624A4F"/>
    <w:rsid w:val="00624A52"/>
    <w:rsid w:val="00625311"/>
    <w:rsid w:val="0062540B"/>
    <w:rsid w:val="006258D6"/>
    <w:rsid w:val="0062595A"/>
    <w:rsid w:val="00625C67"/>
    <w:rsid w:val="00625CF0"/>
    <w:rsid w:val="006264F3"/>
    <w:rsid w:val="00626D15"/>
    <w:rsid w:val="006270CB"/>
    <w:rsid w:val="0062725A"/>
    <w:rsid w:val="0062728A"/>
    <w:rsid w:val="006276F6"/>
    <w:rsid w:val="006305ED"/>
    <w:rsid w:val="00630C6D"/>
    <w:rsid w:val="00630D3D"/>
    <w:rsid w:val="00631D05"/>
    <w:rsid w:val="00631D0A"/>
    <w:rsid w:val="006327AC"/>
    <w:rsid w:val="006331BF"/>
    <w:rsid w:val="00633322"/>
    <w:rsid w:val="00633352"/>
    <w:rsid w:val="006334E8"/>
    <w:rsid w:val="0063389A"/>
    <w:rsid w:val="0063404C"/>
    <w:rsid w:val="00634B91"/>
    <w:rsid w:val="00634E92"/>
    <w:rsid w:val="006356AE"/>
    <w:rsid w:val="00635AC7"/>
    <w:rsid w:val="00636176"/>
    <w:rsid w:val="00636922"/>
    <w:rsid w:val="00636945"/>
    <w:rsid w:val="006379EC"/>
    <w:rsid w:val="006404F5"/>
    <w:rsid w:val="00640C08"/>
    <w:rsid w:val="0064106D"/>
    <w:rsid w:val="00641259"/>
    <w:rsid w:val="006416E2"/>
    <w:rsid w:val="006420EA"/>
    <w:rsid w:val="006429E4"/>
    <w:rsid w:val="00642BC7"/>
    <w:rsid w:val="00642C17"/>
    <w:rsid w:val="00642CFF"/>
    <w:rsid w:val="006430E9"/>
    <w:rsid w:val="00643674"/>
    <w:rsid w:val="00643905"/>
    <w:rsid w:val="00643978"/>
    <w:rsid w:val="00643F1A"/>
    <w:rsid w:val="00643F2D"/>
    <w:rsid w:val="00644182"/>
    <w:rsid w:val="00644BBD"/>
    <w:rsid w:val="00645093"/>
    <w:rsid w:val="00645B2C"/>
    <w:rsid w:val="00645E66"/>
    <w:rsid w:val="00646160"/>
    <w:rsid w:val="006462EE"/>
    <w:rsid w:val="00646880"/>
    <w:rsid w:val="00646C10"/>
    <w:rsid w:val="0064744E"/>
    <w:rsid w:val="00647EC7"/>
    <w:rsid w:val="006502AA"/>
    <w:rsid w:val="00650EBA"/>
    <w:rsid w:val="0065163E"/>
    <w:rsid w:val="006516B3"/>
    <w:rsid w:val="00651E1B"/>
    <w:rsid w:val="00652431"/>
    <w:rsid w:val="0065256C"/>
    <w:rsid w:val="00652734"/>
    <w:rsid w:val="00652F38"/>
    <w:rsid w:val="0065326C"/>
    <w:rsid w:val="006540A8"/>
    <w:rsid w:val="00654267"/>
    <w:rsid w:val="0065430D"/>
    <w:rsid w:val="006547C9"/>
    <w:rsid w:val="00654996"/>
    <w:rsid w:val="00654C18"/>
    <w:rsid w:val="00654DD9"/>
    <w:rsid w:val="006552BC"/>
    <w:rsid w:val="0065613C"/>
    <w:rsid w:val="006563B3"/>
    <w:rsid w:val="00656474"/>
    <w:rsid w:val="00656A2A"/>
    <w:rsid w:val="00656F9E"/>
    <w:rsid w:val="00660A6C"/>
    <w:rsid w:val="00660B02"/>
    <w:rsid w:val="00661324"/>
    <w:rsid w:val="00661D1B"/>
    <w:rsid w:val="00662AD4"/>
    <w:rsid w:val="00662B20"/>
    <w:rsid w:val="00663634"/>
    <w:rsid w:val="0066418E"/>
    <w:rsid w:val="0066640F"/>
    <w:rsid w:val="00666C14"/>
    <w:rsid w:val="00667110"/>
    <w:rsid w:val="0066754A"/>
    <w:rsid w:val="00667BC4"/>
    <w:rsid w:val="00667CA2"/>
    <w:rsid w:val="00671633"/>
    <w:rsid w:val="00672233"/>
    <w:rsid w:val="0067302F"/>
    <w:rsid w:val="00674957"/>
    <w:rsid w:val="00674B52"/>
    <w:rsid w:val="00674BE7"/>
    <w:rsid w:val="006750F0"/>
    <w:rsid w:val="006758E6"/>
    <w:rsid w:val="00675EAE"/>
    <w:rsid w:val="006763FF"/>
    <w:rsid w:val="00676970"/>
    <w:rsid w:val="00676E09"/>
    <w:rsid w:val="00677345"/>
    <w:rsid w:val="00677655"/>
    <w:rsid w:val="00677800"/>
    <w:rsid w:val="00677ABB"/>
    <w:rsid w:val="00677DB3"/>
    <w:rsid w:val="00677E70"/>
    <w:rsid w:val="0068004B"/>
    <w:rsid w:val="00680E11"/>
    <w:rsid w:val="00680E32"/>
    <w:rsid w:val="00680E4A"/>
    <w:rsid w:val="00681E43"/>
    <w:rsid w:val="0068229B"/>
    <w:rsid w:val="0068295B"/>
    <w:rsid w:val="00682BFA"/>
    <w:rsid w:val="006833DE"/>
    <w:rsid w:val="00683726"/>
    <w:rsid w:val="00683974"/>
    <w:rsid w:val="00683B0A"/>
    <w:rsid w:val="00683DD4"/>
    <w:rsid w:val="006843D5"/>
    <w:rsid w:val="00684981"/>
    <w:rsid w:val="006852D8"/>
    <w:rsid w:val="006860B1"/>
    <w:rsid w:val="00686412"/>
    <w:rsid w:val="0068763F"/>
    <w:rsid w:val="0068788B"/>
    <w:rsid w:val="00687A53"/>
    <w:rsid w:val="00687EFC"/>
    <w:rsid w:val="00690552"/>
    <w:rsid w:val="0069060B"/>
    <w:rsid w:val="006908F9"/>
    <w:rsid w:val="006913BF"/>
    <w:rsid w:val="00691F47"/>
    <w:rsid w:val="00692649"/>
    <w:rsid w:val="00693D06"/>
    <w:rsid w:val="00693EC1"/>
    <w:rsid w:val="006943A6"/>
    <w:rsid w:val="00694521"/>
    <w:rsid w:val="0069453A"/>
    <w:rsid w:val="006946F8"/>
    <w:rsid w:val="00694923"/>
    <w:rsid w:val="00694F8C"/>
    <w:rsid w:val="006952B8"/>
    <w:rsid w:val="00695589"/>
    <w:rsid w:val="0069565B"/>
    <w:rsid w:val="00695FD1"/>
    <w:rsid w:val="0069606D"/>
    <w:rsid w:val="00697961"/>
    <w:rsid w:val="00697B26"/>
    <w:rsid w:val="00697C63"/>
    <w:rsid w:val="00697FAC"/>
    <w:rsid w:val="006A0B36"/>
    <w:rsid w:val="006A19C7"/>
    <w:rsid w:val="006A2114"/>
    <w:rsid w:val="006A2367"/>
    <w:rsid w:val="006A258D"/>
    <w:rsid w:val="006A28E1"/>
    <w:rsid w:val="006A2F53"/>
    <w:rsid w:val="006A31C5"/>
    <w:rsid w:val="006A3386"/>
    <w:rsid w:val="006A37CE"/>
    <w:rsid w:val="006A4A0E"/>
    <w:rsid w:val="006A6196"/>
    <w:rsid w:val="006A61BA"/>
    <w:rsid w:val="006A72C4"/>
    <w:rsid w:val="006A7D20"/>
    <w:rsid w:val="006A7F11"/>
    <w:rsid w:val="006B077B"/>
    <w:rsid w:val="006B095A"/>
    <w:rsid w:val="006B0A42"/>
    <w:rsid w:val="006B14D7"/>
    <w:rsid w:val="006B1A1C"/>
    <w:rsid w:val="006B1A78"/>
    <w:rsid w:val="006B1DCF"/>
    <w:rsid w:val="006B222A"/>
    <w:rsid w:val="006B2477"/>
    <w:rsid w:val="006B250C"/>
    <w:rsid w:val="006B2747"/>
    <w:rsid w:val="006B2D3B"/>
    <w:rsid w:val="006B3137"/>
    <w:rsid w:val="006B3E7B"/>
    <w:rsid w:val="006B4408"/>
    <w:rsid w:val="006B4A9D"/>
    <w:rsid w:val="006B505D"/>
    <w:rsid w:val="006B561C"/>
    <w:rsid w:val="006B58E6"/>
    <w:rsid w:val="006B5CC6"/>
    <w:rsid w:val="006B5CF9"/>
    <w:rsid w:val="006B5DE5"/>
    <w:rsid w:val="006B625F"/>
    <w:rsid w:val="006B67AE"/>
    <w:rsid w:val="006B72D5"/>
    <w:rsid w:val="006C0456"/>
    <w:rsid w:val="006C0BA6"/>
    <w:rsid w:val="006C219F"/>
    <w:rsid w:val="006C2C0B"/>
    <w:rsid w:val="006C2D44"/>
    <w:rsid w:val="006C2D8E"/>
    <w:rsid w:val="006C2F39"/>
    <w:rsid w:val="006C307B"/>
    <w:rsid w:val="006C3E82"/>
    <w:rsid w:val="006C3F8D"/>
    <w:rsid w:val="006C44AC"/>
    <w:rsid w:val="006C45B0"/>
    <w:rsid w:val="006C468B"/>
    <w:rsid w:val="006C46DB"/>
    <w:rsid w:val="006C49D7"/>
    <w:rsid w:val="006C4DE5"/>
    <w:rsid w:val="006C5669"/>
    <w:rsid w:val="006C5A40"/>
    <w:rsid w:val="006C677F"/>
    <w:rsid w:val="006C6A0D"/>
    <w:rsid w:val="006C7386"/>
    <w:rsid w:val="006C7518"/>
    <w:rsid w:val="006C7CD5"/>
    <w:rsid w:val="006D0829"/>
    <w:rsid w:val="006D0861"/>
    <w:rsid w:val="006D124B"/>
    <w:rsid w:val="006D1937"/>
    <w:rsid w:val="006D2023"/>
    <w:rsid w:val="006D23C7"/>
    <w:rsid w:val="006D28DD"/>
    <w:rsid w:val="006D2A79"/>
    <w:rsid w:val="006D3D2D"/>
    <w:rsid w:val="006D44FB"/>
    <w:rsid w:val="006D45CA"/>
    <w:rsid w:val="006D4722"/>
    <w:rsid w:val="006D4CD2"/>
    <w:rsid w:val="006D519F"/>
    <w:rsid w:val="006D51EF"/>
    <w:rsid w:val="006D53A1"/>
    <w:rsid w:val="006D5551"/>
    <w:rsid w:val="006D5684"/>
    <w:rsid w:val="006D580C"/>
    <w:rsid w:val="006D668B"/>
    <w:rsid w:val="006D779B"/>
    <w:rsid w:val="006D7AAB"/>
    <w:rsid w:val="006D7B10"/>
    <w:rsid w:val="006E01C7"/>
    <w:rsid w:val="006E06F3"/>
    <w:rsid w:val="006E07E9"/>
    <w:rsid w:val="006E0FF8"/>
    <w:rsid w:val="006E1818"/>
    <w:rsid w:val="006E1834"/>
    <w:rsid w:val="006E206C"/>
    <w:rsid w:val="006E27D1"/>
    <w:rsid w:val="006E280C"/>
    <w:rsid w:val="006E2B08"/>
    <w:rsid w:val="006E2F65"/>
    <w:rsid w:val="006E30D5"/>
    <w:rsid w:val="006E422C"/>
    <w:rsid w:val="006E4821"/>
    <w:rsid w:val="006E4FAA"/>
    <w:rsid w:val="006E55FE"/>
    <w:rsid w:val="006E5FA4"/>
    <w:rsid w:val="006E637F"/>
    <w:rsid w:val="006E6908"/>
    <w:rsid w:val="006E6C4C"/>
    <w:rsid w:val="006E6E85"/>
    <w:rsid w:val="006E71E6"/>
    <w:rsid w:val="006E79F3"/>
    <w:rsid w:val="006E7B1D"/>
    <w:rsid w:val="006F03C1"/>
    <w:rsid w:val="006F165D"/>
    <w:rsid w:val="006F16D9"/>
    <w:rsid w:val="006F18EC"/>
    <w:rsid w:val="006F1B0B"/>
    <w:rsid w:val="006F276E"/>
    <w:rsid w:val="006F2C8F"/>
    <w:rsid w:val="006F368C"/>
    <w:rsid w:val="006F3852"/>
    <w:rsid w:val="006F394C"/>
    <w:rsid w:val="006F3A7C"/>
    <w:rsid w:val="006F4442"/>
    <w:rsid w:val="006F4503"/>
    <w:rsid w:val="006F4A8C"/>
    <w:rsid w:val="006F5529"/>
    <w:rsid w:val="006F5647"/>
    <w:rsid w:val="006F579A"/>
    <w:rsid w:val="006F5EFB"/>
    <w:rsid w:val="006F6281"/>
    <w:rsid w:val="006F6A2C"/>
    <w:rsid w:val="006F745D"/>
    <w:rsid w:val="006F7720"/>
    <w:rsid w:val="007000F6"/>
    <w:rsid w:val="0070015B"/>
    <w:rsid w:val="007006BD"/>
    <w:rsid w:val="007007E2"/>
    <w:rsid w:val="00700850"/>
    <w:rsid w:val="00700D01"/>
    <w:rsid w:val="00701371"/>
    <w:rsid w:val="0070200F"/>
    <w:rsid w:val="0070205C"/>
    <w:rsid w:val="007021A3"/>
    <w:rsid w:val="00702438"/>
    <w:rsid w:val="00702DC5"/>
    <w:rsid w:val="007030FB"/>
    <w:rsid w:val="00703B08"/>
    <w:rsid w:val="00704D8B"/>
    <w:rsid w:val="007057FB"/>
    <w:rsid w:val="00705DF8"/>
    <w:rsid w:val="00705FE6"/>
    <w:rsid w:val="0070645D"/>
    <w:rsid w:val="0070743C"/>
    <w:rsid w:val="00707C5B"/>
    <w:rsid w:val="0071095E"/>
    <w:rsid w:val="007110AB"/>
    <w:rsid w:val="007114A8"/>
    <w:rsid w:val="00712053"/>
    <w:rsid w:val="0071250C"/>
    <w:rsid w:val="007138AF"/>
    <w:rsid w:val="0071399A"/>
    <w:rsid w:val="00713D14"/>
    <w:rsid w:val="007152D0"/>
    <w:rsid w:val="00715886"/>
    <w:rsid w:val="00715DD9"/>
    <w:rsid w:val="00715F3D"/>
    <w:rsid w:val="007164C9"/>
    <w:rsid w:val="007164E0"/>
    <w:rsid w:val="00716C7A"/>
    <w:rsid w:val="0071719E"/>
    <w:rsid w:val="007176DC"/>
    <w:rsid w:val="00717E12"/>
    <w:rsid w:val="0072082E"/>
    <w:rsid w:val="007209AC"/>
    <w:rsid w:val="00720C36"/>
    <w:rsid w:val="00721566"/>
    <w:rsid w:val="007215AF"/>
    <w:rsid w:val="00721740"/>
    <w:rsid w:val="00721A34"/>
    <w:rsid w:val="00721A99"/>
    <w:rsid w:val="007236CF"/>
    <w:rsid w:val="00723CF9"/>
    <w:rsid w:val="00723F2B"/>
    <w:rsid w:val="00724098"/>
    <w:rsid w:val="007242D9"/>
    <w:rsid w:val="00724BCE"/>
    <w:rsid w:val="00724DFC"/>
    <w:rsid w:val="00724F59"/>
    <w:rsid w:val="007251C7"/>
    <w:rsid w:val="00725997"/>
    <w:rsid w:val="007261CE"/>
    <w:rsid w:val="007267A8"/>
    <w:rsid w:val="00726BAD"/>
    <w:rsid w:val="00726C57"/>
    <w:rsid w:val="007273F7"/>
    <w:rsid w:val="007275A5"/>
    <w:rsid w:val="007275CC"/>
    <w:rsid w:val="00727DE5"/>
    <w:rsid w:val="0073101C"/>
    <w:rsid w:val="00731744"/>
    <w:rsid w:val="007333D2"/>
    <w:rsid w:val="0073369E"/>
    <w:rsid w:val="00733718"/>
    <w:rsid w:val="00734200"/>
    <w:rsid w:val="00734B7D"/>
    <w:rsid w:val="00734D64"/>
    <w:rsid w:val="00734F16"/>
    <w:rsid w:val="0073507C"/>
    <w:rsid w:val="007364B4"/>
    <w:rsid w:val="0073693C"/>
    <w:rsid w:val="00736B45"/>
    <w:rsid w:val="00736C9C"/>
    <w:rsid w:val="007378FB"/>
    <w:rsid w:val="00737987"/>
    <w:rsid w:val="00737B34"/>
    <w:rsid w:val="00737E6D"/>
    <w:rsid w:val="0074041D"/>
    <w:rsid w:val="00741217"/>
    <w:rsid w:val="00741AB1"/>
    <w:rsid w:val="007423B9"/>
    <w:rsid w:val="007429E4"/>
    <w:rsid w:val="00742C89"/>
    <w:rsid w:val="00743D58"/>
    <w:rsid w:val="00743E79"/>
    <w:rsid w:val="0074416F"/>
    <w:rsid w:val="0074428D"/>
    <w:rsid w:val="00744395"/>
    <w:rsid w:val="00744FA9"/>
    <w:rsid w:val="007454A5"/>
    <w:rsid w:val="0074581B"/>
    <w:rsid w:val="00745AF1"/>
    <w:rsid w:val="00745AF5"/>
    <w:rsid w:val="007468A2"/>
    <w:rsid w:val="00746951"/>
    <w:rsid w:val="00746C22"/>
    <w:rsid w:val="00746EA1"/>
    <w:rsid w:val="007472C5"/>
    <w:rsid w:val="007472CD"/>
    <w:rsid w:val="00747AAC"/>
    <w:rsid w:val="00747DFF"/>
    <w:rsid w:val="00750047"/>
    <w:rsid w:val="00750048"/>
    <w:rsid w:val="00750196"/>
    <w:rsid w:val="00751329"/>
    <w:rsid w:val="00751496"/>
    <w:rsid w:val="00751EA0"/>
    <w:rsid w:val="0075207C"/>
    <w:rsid w:val="007524BE"/>
    <w:rsid w:val="007524E1"/>
    <w:rsid w:val="007527CC"/>
    <w:rsid w:val="007527E5"/>
    <w:rsid w:val="007528E3"/>
    <w:rsid w:val="00752928"/>
    <w:rsid w:val="007531C8"/>
    <w:rsid w:val="00753499"/>
    <w:rsid w:val="007535C7"/>
    <w:rsid w:val="0075388B"/>
    <w:rsid w:val="00753B84"/>
    <w:rsid w:val="0075431F"/>
    <w:rsid w:val="007549F2"/>
    <w:rsid w:val="00754C7D"/>
    <w:rsid w:val="007558EA"/>
    <w:rsid w:val="0075623D"/>
    <w:rsid w:val="007565AA"/>
    <w:rsid w:val="00756B56"/>
    <w:rsid w:val="00757667"/>
    <w:rsid w:val="00757C34"/>
    <w:rsid w:val="0076028A"/>
    <w:rsid w:val="0076066B"/>
    <w:rsid w:val="00761A7F"/>
    <w:rsid w:val="00761D3E"/>
    <w:rsid w:val="00762070"/>
    <w:rsid w:val="007636B4"/>
    <w:rsid w:val="0076379E"/>
    <w:rsid w:val="00763BF3"/>
    <w:rsid w:val="00763DCE"/>
    <w:rsid w:val="00763F31"/>
    <w:rsid w:val="00764603"/>
    <w:rsid w:val="007648EA"/>
    <w:rsid w:val="00765241"/>
    <w:rsid w:val="0076543E"/>
    <w:rsid w:val="0076558F"/>
    <w:rsid w:val="00765773"/>
    <w:rsid w:val="00765D46"/>
    <w:rsid w:val="00765E6C"/>
    <w:rsid w:val="007666D9"/>
    <w:rsid w:val="00766F17"/>
    <w:rsid w:val="00767776"/>
    <w:rsid w:val="00767C96"/>
    <w:rsid w:val="00770915"/>
    <w:rsid w:val="00770A4F"/>
    <w:rsid w:val="00770F07"/>
    <w:rsid w:val="00770FFB"/>
    <w:rsid w:val="007713A7"/>
    <w:rsid w:val="007720F8"/>
    <w:rsid w:val="007722B4"/>
    <w:rsid w:val="0077476E"/>
    <w:rsid w:val="00774B42"/>
    <w:rsid w:val="00775183"/>
    <w:rsid w:val="00775252"/>
    <w:rsid w:val="00775919"/>
    <w:rsid w:val="007760DB"/>
    <w:rsid w:val="00776117"/>
    <w:rsid w:val="007771A0"/>
    <w:rsid w:val="0077776F"/>
    <w:rsid w:val="00780268"/>
    <w:rsid w:val="007806CD"/>
    <w:rsid w:val="0078072C"/>
    <w:rsid w:val="00782009"/>
    <w:rsid w:val="0078213E"/>
    <w:rsid w:val="00782A5F"/>
    <w:rsid w:val="00782CE5"/>
    <w:rsid w:val="007833BF"/>
    <w:rsid w:val="0078348A"/>
    <w:rsid w:val="0078417C"/>
    <w:rsid w:val="007842A3"/>
    <w:rsid w:val="007845AC"/>
    <w:rsid w:val="00784E00"/>
    <w:rsid w:val="00785213"/>
    <w:rsid w:val="00785AE5"/>
    <w:rsid w:val="007869E9"/>
    <w:rsid w:val="007873E3"/>
    <w:rsid w:val="00787801"/>
    <w:rsid w:val="00787F01"/>
    <w:rsid w:val="00787F51"/>
    <w:rsid w:val="0079007C"/>
    <w:rsid w:val="00790549"/>
    <w:rsid w:val="007906D0"/>
    <w:rsid w:val="00790AAC"/>
    <w:rsid w:val="00791518"/>
    <w:rsid w:val="0079167C"/>
    <w:rsid w:val="007924D8"/>
    <w:rsid w:val="00792B15"/>
    <w:rsid w:val="007932AE"/>
    <w:rsid w:val="007936F4"/>
    <w:rsid w:val="00793A0F"/>
    <w:rsid w:val="00793D3C"/>
    <w:rsid w:val="00794025"/>
    <w:rsid w:val="00794462"/>
    <w:rsid w:val="00794536"/>
    <w:rsid w:val="0079471C"/>
    <w:rsid w:val="00795FBC"/>
    <w:rsid w:val="00796C95"/>
    <w:rsid w:val="007975ED"/>
    <w:rsid w:val="00797A49"/>
    <w:rsid w:val="007A04B4"/>
    <w:rsid w:val="007A0F1B"/>
    <w:rsid w:val="007A2119"/>
    <w:rsid w:val="007A2954"/>
    <w:rsid w:val="007A2A1D"/>
    <w:rsid w:val="007A3161"/>
    <w:rsid w:val="007A38A3"/>
    <w:rsid w:val="007A3CC4"/>
    <w:rsid w:val="007A3E93"/>
    <w:rsid w:val="007A44FA"/>
    <w:rsid w:val="007A4B69"/>
    <w:rsid w:val="007A4BE7"/>
    <w:rsid w:val="007A4F00"/>
    <w:rsid w:val="007A5243"/>
    <w:rsid w:val="007A567C"/>
    <w:rsid w:val="007A5E57"/>
    <w:rsid w:val="007A5FCD"/>
    <w:rsid w:val="007A6125"/>
    <w:rsid w:val="007A6262"/>
    <w:rsid w:val="007A66C0"/>
    <w:rsid w:val="007A68CC"/>
    <w:rsid w:val="007A6EF4"/>
    <w:rsid w:val="007B0173"/>
    <w:rsid w:val="007B054D"/>
    <w:rsid w:val="007B070D"/>
    <w:rsid w:val="007B074C"/>
    <w:rsid w:val="007B0C67"/>
    <w:rsid w:val="007B0C89"/>
    <w:rsid w:val="007B0E69"/>
    <w:rsid w:val="007B0FB1"/>
    <w:rsid w:val="007B1AF0"/>
    <w:rsid w:val="007B2821"/>
    <w:rsid w:val="007B3151"/>
    <w:rsid w:val="007B4C9F"/>
    <w:rsid w:val="007B57CB"/>
    <w:rsid w:val="007B5CB1"/>
    <w:rsid w:val="007B5EBC"/>
    <w:rsid w:val="007B5F6E"/>
    <w:rsid w:val="007B6579"/>
    <w:rsid w:val="007B6A94"/>
    <w:rsid w:val="007B715D"/>
    <w:rsid w:val="007B7CD1"/>
    <w:rsid w:val="007C0992"/>
    <w:rsid w:val="007C0E3A"/>
    <w:rsid w:val="007C37F3"/>
    <w:rsid w:val="007C38CF"/>
    <w:rsid w:val="007C3B41"/>
    <w:rsid w:val="007C3DA3"/>
    <w:rsid w:val="007C4448"/>
    <w:rsid w:val="007C4BF3"/>
    <w:rsid w:val="007C50A9"/>
    <w:rsid w:val="007C538B"/>
    <w:rsid w:val="007C55E3"/>
    <w:rsid w:val="007C589A"/>
    <w:rsid w:val="007C603B"/>
    <w:rsid w:val="007C6771"/>
    <w:rsid w:val="007C68BB"/>
    <w:rsid w:val="007C6926"/>
    <w:rsid w:val="007C6E3C"/>
    <w:rsid w:val="007C73BB"/>
    <w:rsid w:val="007C7C32"/>
    <w:rsid w:val="007C7E24"/>
    <w:rsid w:val="007D029B"/>
    <w:rsid w:val="007D0C6F"/>
    <w:rsid w:val="007D0C7D"/>
    <w:rsid w:val="007D0D76"/>
    <w:rsid w:val="007D15AC"/>
    <w:rsid w:val="007D15F8"/>
    <w:rsid w:val="007D18FD"/>
    <w:rsid w:val="007D1C41"/>
    <w:rsid w:val="007D1CB9"/>
    <w:rsid w:val="007D1EBB"/>
    <w:rsid w:val="007D1ED1"/>
    <w:rsid w:val="007D2F5B"/>
    <w:rsid w:val="007D4C58"/>
    <w:rsid w:val="007D5320"/>
    <w:rsid w:val="007D561E"/>
    <w:rsid w:val="007D613C"/>
    <w:rsid w:val="007D6193"/>
    <w:rsid w:val="007D65E7"/>
    <w:rsid w:val="007D7102"/>
    <w:rsid w:val="007D728F"/>
    <w:rsid w:val="007E00DB"/>
    <w:rsid w:val="007E054F"/>
    <w:rsid w:val="007E089A"/>
    <w:rsid w:val="007E105D"/>
    <w:rsid w:val="007E19B4"/>
    <w:rsid w:val="007E1ACF"/>
    <w:rsid w:val="007E1EF5"/>
    <w:rsid w:val="007E23FB"/>
    <w:rsid w:val="007E2C8B"/>
    <w:rsid w:val="007E3537"/>
    <w:rsid w:val="007E374D"/>
    <w:rsid w:val="007E3921"/>
    <w:rsid w:val="007E3BDA"/>
    <w:rsid w:val="007E476E"/>
    <w:rsid w:val="007E491E"/>
    <w:rsid w:val="007E4E07"/>
    <w:rsid w:val="007E4ED1"/>
    <w:rsid w:val="007E53AC"/>
    <w:rsid w:val="007E5668"/>
    <w:rsid w:val="007E5752"/>
    <w:rsid w:val="007E5D7B"/>
    <w:rsid w:val="007E5D89"/>
    <w:rsid w:val="007E5DF4"/>
    <w:rsid w:val="007E5E57"/>
    <w:rsid w:val="007E6140"/>
    <w:rsid w:val="007E61AF"/>
    <w:rsid w:val="007E676A"/>
    <w:rsid w:val="007E754B"/>
    <w:rsid w:val="007E7650"/>
    <w:rsid w:val="007E7A00"/>
    <w:rsid w:val="007E7CC9"/>
    <w:rsid w:val="007F052A"/>
    <w:rsid w:val="007F0845"/>
    <w:rsid w:val="007F086A"/>
    <w:rsid w:val="007F13AB"/>
    <w:rsid w:val="007F158B"/>
    <w:rsid w:val="007F24AF"/>
    <w:rsid w:val="007F25B3"/>
    <w:rsid w:val="007F26A5"/>
    <w:rsid w:val="007F374F"/>
    <w:rsid w:val="007F3FCA"/>
    <w:rsid w:val="007F41B1"/>
    <w:rsid w:val="007F42A4"/>
    <w:rsid w:val="007F433A"/>
    <w:rsid w:val="007F4ED1"/>
    <w:rsid w:val="007F535B"/>
    <w:rsid w:val="007F5379"/>
    <w:rsid w:val="007F63EB"/>
    <w:rsid w:val="007F750A"/>
    <w:rsid w:val="007F7D15"/>
    <w:rsid w:val="007F7EB9"/>
    <w:rsid w:val="007F7FEE"/>
    <w:rsid w:val="008005ED"/>
    <w:rsid w:val="008006E5"/>
    <w:rsid w:val="00800735"/>
    <w:rsid w:val="00800A73"/>
    <w:rsid w:val="00801CCA"/>
    <w:rsid w:val="00801DD5"/>
    <w:rsid w:val="00801DF2"/>
    <w:rsid w:val="00802613"/>
    <w:rsid w:val="00802717"/>
    <w:rsid w:val="008028E6"/>
    <w:rsid w:val="00802FDC"/>
    <w:rsid w:val="00803289"/>
    <w:rsid w:val="0080511A"/>
    <w:rsid w:val="00805270"/>
    <w:rsid w:val="008058C8"/>
    <w:rsid w:val="00805947"/>
    <w:rsid w:val="00805E1D"/>
    <w:rsid w:val="00806213"/>
    <w:rsid w:val="0080658B"/>
    <w:rsid w:val="008065B6"/>
    <w:rsid w:val="00806E55"/>
    <w:rsid w:val="00806E70"/>
    <w:rsid w:val="00807607"/>
    <w:rsid w:val="00810B90"/>
    <w:rsid w:val="00811B8A"/>
    <w:rsid w:val="00811C05"/>
    <w:rsid w:val="00812448"/>
    <w:rsid w:val="008129A1"/>
    <w:rsid w:val="008131AA"/>
    <w:rsid w:val="0081374F"/>
    <w:rsid w:val="008137FC"/>
    <w:rsid w:val="00813C4D"/>
    <w:rsid w:val="008142FF"/>
    <w:rsid w:val="00814548"/>
    <w:rsid w:val="00814D2C"/>
    <w:rsid w:val="00814E7C"/>
    <w:rsid w:val="00814E8F"/>
    <w:rsid w:val="008160D5"/>
    <w:rsid w:val="008172B3"/>
    <w:rsid w:val="00817315"/>
    <w:rsid w:val="0081764D"/>
    <w:rsid w:val="00817840"/>
    <w:rsid w:val="0081795A"/>
    <w:rsid w:val="00817B90"/>
    <w:rsid w:val="00820645"/>
    <w:rsid w:val="00821C9F"/>
    <w:rsid w:val="00821DE4"/>
    <w:rsid w:val="00821E66"/>
    <w:rsid w:val="00822FC3"/>
    <w:rsid w:val="0082330F"/>
    <w:rsid w:val="00823666"/>
    <w:rsid w:val="0082397B"/>
    <w:rsid w:val="00824C2D"/>
    <w:rsid w:val="00824EFA"/>
    <w:rsid w:val="008252C2"/>
    <w:rsid w:val="008258FA"/>
    <w:rsid w:val="008262D2"/>
    <w:rsid w:val="008264D8"/>
    <w:rsid w:val="008276A9"/>
    <w:rsid w:val="008302B2"/>
    <w:rsid w:val="00830587"/>
    <w:rsid w:val="008308A9"/>
    <w:rsid w:val="00830DF9"/>
    <w:rsid w:val="00830EFE"/>
    <w:rsid w:val="00831310"/>
    <w:rsid w:val="008313B4"/>
    <w:rsid w:val="0083142C"/>
    <w:rsid w:val="008314A4"/>
    <w:rsid w:val="00831DC3"/>
    <w:rsid w:val="008324FB"/>
    <w:rsid w:val="0083297B"/>
    <w:rsid w:val="00832DA6"/>
    <w:rsid w:val="008330A7"/>
    <w:rsid w:val="00833132"/>
    <w:rsid w:val="008332BF"/>
    <w:rsid w:val="00833626"/>
    <w:rsid w:val="008336CA"/>
    <w:rsid w:val="00833747"/>
    <w:rsid w:val="00833D0A"/>
    <w:rsid w:val="008340A9"/>
    <w:rsid w:val="00834781"/>
    <w:rsid w:val="00835631"/>
    <w:rsid w:val="0083569D"/>
    <w:rsid w:val="00835A91"/>
    <w:rsid w:val="00835B6F"/>
    <w:rsid w:val="00835C30"/>
    <w:rsid w:val="0083661A"/>
    <w:rsid w:val="00836920"/>
    <w:rsid w:val="00836A13"/>
    <w:rsid w:val="008376AC"/>
    <w:rsid w:val="008400C9"/>
    <w:rsid w:val="00840C59"/>
    <w:rsid w:val="0084176A"/>
    <w:rsid w:val="00841FE7"/>
    <w:rsid w:val="00842118"/>
    <w:rsid w:val="008425C0"/>
    <w:rsid w:val="008428C0"/>
    <w:rsid w:val="00843E8F"/>
    <w:rsid w:val="00844143"/>
    <w:rsid w:val="00844743"/>
    <w:rsid w:val="00844D1B"/>
    <w:rsid w:val="00845051"/>
    <w:rsid w:val="00845468"/>
    <w:rsid w:val="00845798"/>
    <w:rsid w:val="00845A45"/>
    <w:rsid w:val="00845A90"/>
    <w:rsid w:val="008460DF"/>
    <w:rsid w:val="0084628C"/>
    <w:rsid w:val="00847003"/>
    <w:rsid w:val="008472D8"/>
    <w:rsid w:val="0084762E"/>
    <w:rsid w:val="00847CBE"/>
    <w:rsid w:val="00847E02"/>
    <w:rsid w:val="00850C75"/>
    <w:rsid w:val="00851060"/>
    <w:rsid w:val="00851154"/>
    <w:rsid w:val="008511E6"/>
    <w:rsid w:val="0085145F"/>
    <w:rsid w:val="0085177C"/>
    <w:rsid w:val="008517B5"/>
    <w:rsid w:val="00851A46"/>
    <w:rsid w:val="00851EA9"/>
    <w:rsid w:val="00852187"/>
    <w:rsid w:val="008524BE"/>
    <w:rsid w:val="008529AA"/>
    <w:rsid w:val="00852E26"/>
    <w:rsid w:val="00854538"/>
    <w:rsid w:val="008548CD"/>
    <w:rsid w:val="00854DDF"/>
    <w:rsid w:val="00855027"/>
    <w:rsid w:val="008559BD"/>
    <w:rsid w:val="00856108"/>
    <w:rsid w:val="0085621E"/>
    <w:rsid w:val="00856384"/>
    <w:rsid w:val="0085699F"/>
    <w:rsid w:val="00856FF6"/>
    <w:rsid w:val="008577C9"/>
    <w:rsid w:val="008577E0"/>
    <w:rsid w:val="008578F3"/>
    <w:rsid w:val="00857BBF"/>
    <w:rsid w:val="00857C9D"/>
    <w:rsid w:val="00857E98"/>
    <w:rsid w:val="00860D9F"/>
    <w:rsid w:val="0086151D"/>
    <w:rsid w:val="0086164A"/>
    <w:rsid w:val="00861B0E"/>
    <w:rsid w:val="00861E60"/>
    <w:rsid w:val="00861E84"/>
    <w:rsid w:val="00862238"/>
    <w:rsid w:val="00862246"/>
    <w:rsid w:val="00862612"/>
    <w:rsid w:val="00862620"/>
    <w:rsid w:val="0086302A"/>
    <w:rsid w:val="00863719"/>
    <w:rsid w:val="00863F8F"/>
    <w:rsid w:val="0086409F"/>
    <w:rsid w:val="00864878"/>
    <w:rsid w:val="00866F4D"/>
    <w:rsid w:val="00866FA9"/>
    <w:rsid w:val="00867330"/>
    <w:rsid w:val="00867A47"/>
    <w:rsid w:val="00867E56"/>
    <w:rsid w:val="008707F7"/>
    <w:rsid w:val="00871331"/>
    <w:rsid w:val="00871360"/>
    <w:rsid w:val="008717E3"/>
    <w:rsid w:val="00871BB4"/>
    <w:rsid w:val="008720F3"/>
    <w:rsid w:val="0087240E"/>
    <w:rsid w:val="0087247A"/>
    <w:rsid w:val="0087324F"/>
    <w:rsid w:val="00873421"/>
    <w:rsid w:val="00873F86"/>
    <w:rsid w:val="008742DC"/>
    <w:rsid w:val="008745D4"/>
    <w:rsid w:val="008747F7"/>
    <w:rsid w:val="0087485A"/>
    <w:rsid w:val="00874891"/>
    <w:rsid w:val="008749AE"/>
    <w:rsid w:val="00874BF8"/>
    <w:rsid w:val="00874EC4"/>
    <w:rsid w:val="00874ECA"/>
    <w:rsid w:val="008757CE"/>
    <w:rsid w:val="008762FC"/>
    <w:rsid w:val="00876319"/>
    <w:rsid w:val="00876B55"/>
    <w:rsid w:val="00877776"/>
    <w:rsid w:val="00877A20"/>
    <w:rsid w:val="0088006A"/>
    <w:rsid w:val="008800B1"/>
    <w:rsid w:val="0088097E"/>
    <w:rsid w:val="00880D6A"/>
    <w:rsid w:val="00881184"/>
    <w:rsid w:val="00882171"/>
    <w:rsid w:val="008825F9"/>
    <w:rsid w:val="0088270B"/>
    <w:rsid w:val="00882BF8"/>
    <w:rsid w:val="0088397E"/>
    <w:rsid w:val="00883C2D"/>
    <w:rsid w:val="00883D76"/>
    <w:rsid w:val="00883EE9"/>
    <w:rsid w:val="008844C6"/>
    <w:rsid w:val="008845B9"/>
    <w:rsid w:val="00885022"/>
    <w:rsid w:val="008859EA"/>
    <w:rsid w:val="00885E3E"/>
    <w:rsid w:val="00886617"/>
    <w:rsid w:val="0088693E"/>
    <w:rsid w:val="00886AEE"/>
    <w:rsid w:val="00886AF4"/>
    <w:rsid w:val="00890019"/>
    <w:rsid w:val="008901B3"/>
    <w:rsid w:val="008903A8"/>
    <w:rsid w:val="008903E1"/>
    <w:rsid w:val="008909A5"/>
    <w:rsid w:val="0089156D"/>
    <w:rsid w:val="00891AA0"/>
    <w:rsid w:val="00891D5E"/>
    <w:rsid w:val="00891FB7"/>
    <w:rsid w:val="008923DC"/>
    <w:rsid w:val="00892A5B"/>
    <w:rsid w:val="00892A9C"/>
    <w:rsid w:val="008930E8"/>
    <w:rsid w:val="00893381"/>
    <w:rsid w:val="008937A3"/>
    <w:rsid w:val="00893800"/>
    <w:rsid w:val="00893E43"/>
    <w:rsid w:val="00894042"/>
    <w:rsid w:val="0089423F"/>
    <w:rsid w:val="00894ACB"/>
    <w:rsid w:val="00894F8E"/>
    <w:rsid w:val="008951A5"/>
    <w:rsid w:val="008954F9"/>
    <w:rsid w:val="00895912"/>
    <w:rsid w:val="00896AE7"/>
    <w:rsid w:val="00896D20"/>
    <w:rsid w:val="00896D35"/>
    <w:rsid w:val="00896D4C"/>
    <w:rsid w:val="00897AE8"/>
    <w:rsid w:val="008A05EC"/>
    <w:rsid w:val="008A0652"/>
    <w:rsid w:val="008A2272"/>
    <w:rsid w:val="008A3155"/>
    <w:rsid w:val="008A4112"/>
    <w:rsid w:val="008A4178"/>
    <w:rsid w:val="008A429B"/>
    <w:rsid w:val="008A4C9F"/>
    <w:rsid w:val="008A5086"/>
    <w:rsid w:val="008A583A"/>
    <w:rsid w:val="008A58C0"/>
    <w:rsid w:val="008A5D4B"/>
    <w:rsid w:val="008A617D"/>
    <w:rsid w:val="008A65F8"/>
    <w:rsid w:val="008A66E5"/>
    <w:rsid w:val="008A725D"/>
    <w:rsid w:val="008A78CF"/>
    <w:rsid w:val="008A7BA8"/>
    <w:rsid w:val="008A7FB1"/>
    <w:rsid w:val="008B0F9B"/>
    <w:rsid w:val="008B1712"/>
    <w:rsid w:val="008B2473"/>
    <w:rsid w:val="008B31A4"/>
    <w:rsid w:val="008B3543"/>
    <w:rsid w:val="008B3EAE"/>
    <w:rsid w:val="008B45BF"/>
    <w:rsid w:val="008B5373"/>
    <w:rsid w:val="008B644F"/>
    <w:rsid w:val="008B6D9B"/>
    <w:rsid w:val="008B6F64"/>
    <w:rsid w:val="008B7845"/>
    <w:rsid w:val="008B7A92"/>
    <w:rsid w:val="008C0169"/>
    <w:rsid w:val="008C0706"/>
    <w:rsid w:val="008C0C54"/>
    <w:rsid w:val="008C0D8D"/>
    <w:rsid w:val="008C0E25"/>
    <w:rsid w:val="008C0F26"/>
    <w:rsid w:val="008C18EF"/>
    <w:rsid w:val="008C1CB8"/>
    <w:rsid w:val="008C1E59"/>
    <w:rsid w:val="008C22B1"/>
    <w:rsid w:val="008C26B7"/>
    <w:rsid w:val="008C2B90"/>
    <w:rsid w:val="008C32AA"/>
    <w:rsid w:val="008C3415"/>
    <w:rsid w:val="008C343D"/>
    <w:rsid w:val="008C3624"/>
    <w:rsid w:val="008C4222"/>
    <w:rsid w:val="008C439B"/>
    <w:rsid w:val="008C4458"/>
    <w:rsid w:val="008C4748"/>
    <w:rsid w:val="008C5839"/>
    <w:rsid w:val="008C5D49"/>
    <w:rsid w:val="008C68EF"/>
    <w:rsid w:val="008C75E8"/>
    <w:rsid w:val="008C782B"/>
    <w:rsid w:val="008C7D4A"/>
    <w:rsid w:val="008C7D50"/>
    <w:rsid w:val="008D016D"/>
    <w:rsid w:val="008D129F"/>
    <w:rsid w:val="008D15C0"/>
    <w:rsid w:val="008D1A27"/>
    <w:rsid w:val="008D29E0"/>
    <w:rsid w:val="008D32F0"/>
    <w:rsid w:val="008D3EB8"/>
    <w:rsid w:val="008D4485"/>
    <w:rsid w:val="008D488C"/>
    <w:rsid w:val="008D524C"/>
    <w:rsid w:val="008D5AD3"/>
    <w:rsid w:val="008D6B63"/>
    <w:rsid w:val="008D6D32"/>
    <w:rsid w:val="008D75FF"/>
    <w:rsid w:val="008E0168"/>
    <w:rsid w:val="008E03D8"/>
    <w:rsid w:val="008E0430"/>
    <w:rsid w:val="008E144A"/>
    <w:rsid w:val="008E145E"/>
    <w:rsid w:val="008E1722"/>
    <w:rsid w:val="008E1900"/>
    <w:rsid w:val="008E1AC2"/>
    <w:rsid w:val="008E1F5D"/>
    <w:rsid w:val="008E1FFF"/>
    <w:rsid w:val="008E23F7"/>
    <w:rsid w:val="008E2AF3"/>
    <w:rsid w:val="008E3DAB"/>
    <w:rsid w:val="008E3E18"/>
    <w:rsid w:val="008E3F61"/>
    <w:rsid w:val="008E42BA"/>
    <w:rsid w:val="008E4515"/>
    <w:rsid w:val="008E4AFB"/>
    <w:rsid w:val="008E4F08"/>
    <w:rsid w:val="008E5030"/>
    <w:rsid w:val="008E5599"/>
    <w:rsid w:val="008E5F53"/>
    <w:rsid w:val="008E7877"/>
    <w:rsid w:val="008E7C43"/>
    <w:rsid w:val="008F0480"/>
    <w:rsid w:val="008F1441"/>
    <w:rsid w:val="008F2E23"/>
    <w:rsid w:val="008F3CD6"/>
    <w:rsid w:val="008F443E"/>
    <w:rsid w:val="008F49F5"/>
    <w:rsid w:val="008F510D"/>
    <w:rsid w:val="008F5CCC"/>
    <w:rsid w:val="008F5FD0"/>
    <w:rsid w:val="008F63ED"/>
    <w:rsid w:val="008F653F"/>
    <w:rsid w:val="008F76D4"/>
    <w:rsid w:val="008F7715"/>
    <w:rsid w:val="008F7DEB"/>
    <w:rsid w:val="009000DB"/>
    <w:rsid w:val="00900459"/>
    <w:rsid w:val="00900478"/>
    <w:rsid w:val="0090133A"/>
    <w:rsid w:val="009014EA"/>
    <w:rsid w:val="009016E1"/>
    <w:rsid w:val="00903031"/>
    <w:rsid w:val="00903398"/>
    <w:rsid w:val="009034D2"/>
    <w:rsid w:val="00903620"/>
    <w:rsid w:val="00903CB9"/>
    <w:rsid w:val="0090452F"/>
    <w:rsid w:val="009047FF"/>
    <w:rsid w:val="00904C5E"/>
    <w:rsid w:val="0090592A"/>
    <w:rsid w:val="00905A0B"/>
    <w:rsid w:val="00905E66"/>
    <w:rsid w:val="00906346"/>
    <w:rsid w:val="009069CA"/>
    <w:rsid w:val="009076CE"/>
    <w:rsid w:val="00907D4D"/>
    <w:rsid w:val="00910AF0"/>
    <w:rsid w:val="00910CA5"/>
    <w:rsid w:val="009110C1"/>
    <w:rsid w:val="0091152F"/>
    <w:rsid w:val="00911CCF"/>
    <w:rsid w:val="00911ED2"/>
    <w:rsid w:val="00912510"/>
    <w:rsid w:val="00912C4B"/>
    <w:rsid w:val="00912F06"/>
    <w:rsid w:val="00913672"/>
    <w:rsid w:val="00913AC1"/>
    <w:rsid w:val="0091410E"/>
    <w:rsid w:val="009141E1"/>
    <w:rsid w:val="00914214"/>
    <w:rsid w:val="00914258"/>
    <w:rsid w:val="00914555"/>
    <w:rsid w:val="009149D9"/>
    <w:rsid w:val="00914EC4"/>
    <w:rsid w:val="009168BB"/>
    <w:rsid w:val="00917700"/>
    <w:rsid w:val="009201A9"/>
    <w:rsid w:val="009210A1"/>
    <w:rsid w:val="00921DFE"/>
    <w:rsid w:val="009220EA"/>
    <w:rsid w:val="00923884"/>
    <w:rsid w:val="00923EAF"/>
    <w:rsid w:val="0092421A"/>
    <w:rsid w:val="009243E6"/>
    <w:rsid w:val="009244CC"/>
    <w:rsid w:val="00925792"/>
    <w:rsid w:val="00925AB0"/>
    <w:rsid w:val="00925E0F"/>
    <w:rsid w:val="00925E95"/>
    <w:rsid w:val="009261B7"/>
    <w:rsid w:val="009263C0"/>
    <w:rsid w:val="00926953"/>
    <w:rsid w:val="00926AC3"/>
    <w:rsid w:val="009278E5"/>
    <w:rsid w:val="009278FA"/>
    <w:rsid w:val="00930612"/>
    <w:rsid w:val="00930E55"/>
    <w:rsid w:val="0093191B"/>
    <w:rsid w:val="00931A8B"/>
    <w:rsid w:val="00932A08"/>
    <w:rsid w:val="00932A4B"/>
    <w:rsid w:val="00932F1A"/>
    <w:rsid w:val="009333AA"/>
    <w:rsid w:val="00933AC6"/>
    <w:rsid w:val="009340FA"/>
    <w:rsid w:val="00934168"/>
    <w:rsid w:val="009342FD"/>
    <w:rsid w:val="00934A71"/>
    <w:rsid w:val="00935222"/>
    <w:rsid w:val="0093572D"/>
    <w:rsid w:val="009361E2"/>
    <w:rsid w:val="00936923"/>
    <w:rsid w:val="00936DC8"/>
    <w:rsid w:val="00936FE5"/>
    <w:rsid w:val="0093703B"/>
    <w:rsid w:val="00940D69"/>
    <w:rsid w:val="009420C9"/>
    <w:rsid w:val="009426CD"/>
    <w:rsid w:val="009431DA"/>
    <w:rsid w:val="00943493"/>
    <w:rsid w:val="00943B1C"/>
    <w:rsid w:val="00943E2B"/>
    <w:rsid w:val="00943F6C"/>
    <w:rsid w:val="009441EC"/>
    <w:rsid w:val="00944A88"/>
    <w:rsid w:val="009452FC"/>
    <w:rsid w:val="0094543A"/>
    <w:rsid w:val="00945607"/>
    <w:rsid w:val="009458ED"/>
    <w:rsid w:val="009459C5"/>
    <w:rsid w:val="00945B19"/>
    <w:rsid w:val="00946516"/>
    <w:rsid w:val="00946555"/>
    <w:rsid w:val="00947113"/>
    <w:rsid w:val="00947970"/>
    <w:rsid w:val="00947C21"/>
    <w:rsid w:val="00947F97"/>
    <w:rsid w:val="009501AD"/>
    <w:rsid w:val="00950726"/>
    <w:rsid w:val="00950A20"/>
    <w:rsid w:val="00950B37"/>
    <w:rsid w:val="00951391"/>
    <w:rsid w:val="00951991"/>
    <w:rsid w:val="00951ADC"/>
    <w:rsid w:val="00951D40"/>
    <w:rsid w:val="009522D2"/>
    <w:rsid w:val="00952482"/>
    <w:rsid w:val="0095255D"/>
    <w:rsid w:val="00952616"/>
    <w:rsid w:val="00952980"/>
    <w:rsid w:val="00952A60"/>
    <w:rsid w:val="00952B35"/>
    <w:rsid w:val="00952B43"/>
    <w:rsid w:val="00953D6A"/>
    <w:rsid w:val="00953E27"/>
    <w:rsid w:val="009547DD"/>
    <w:rsid w:val="009549C7"/>
    <w:rsid w:val="009551C8"/>
    <w:rsid w:val="00955299"/>
    <w:rsid w:val="009553F4"/>
    <w:rsid w:val="00955E0F"/>
    <w:rsid w:val="009567BF"/>
    <w:rsid w:val="009568C4"/>
    <w:rsid w:val="00956B89"/>
    <w:rsid w:val="00960415"/>
    <w:rsid w:val="009609DB"/>
    <w:rsid w:val="00960BAD"/>
    <w:rsid w:val="00960EE2"/>
    <w:rsid w:val="00961597"/>
    <w:rsid w:val="009621DC"/>
    <w:rsid w:val="009621FC"/>
    <w:rsid w:val="00962553"/>
    <w:rsid w:val="00962F06"/>
    <w:rsid w:val="00963E6C"/>
    <w:rsid w:val="00964262"/>
    <w:rsid w:val="009644A9"/>
    <w:rsid w:val="0096499B"/>
    <w:rsid w:val="00965123"/>
    <w:rsid w:val="00965E0F"/>
    <w:rsid w:val="009662E6"/>
    <w:rsid w:val="00966CA1"/>
    <w:rsid w:val="00967121"/>
    <w:rsid w:val="0097029D"/>
    <w:rsid w:val="00970869"/>
    <w:rsid w:val="00970990"/>
    <w:rsid w:val="00970A50"/>
    <w:rsid w:val="00970C0A"/>
    <w:rsid w:val="009710E9"/>
    <w:rsid w:val="009724FD"/>
    <w:rsid w:val="0097277E"/>
    <w:rsid w:val="009736A9"/>
    <w:rsid w:val="00973DCB"/>
    <w:rsid w:val="009746C1"/>
    <w:rsid w:val="00975F81"/>
    <w:rsid w:val="0097611F"/>
    <w:rsid w:val="00977243"/>
    <w:rsid w:val="00977493"/>
    <w:rsid w:val="00977509"/>
    <w:rsid w:val="009804FF"/>
    <w:rsid w:val="00980900"/>
    <w:rsid w:val="00980FF3"/>
    <w:rsid w:val="00981CC2"/>
    <w:rsid w:val="00982D52"/>
    <w:rsid w:val="0098373C"/>
    <w:rsid w:val="00983948"/>
    <w:rsid w:val="00983B6D"/>
    <w:rsid w:val="00983B86"/>
    <w:rsid w:val="0098573E"/>
    <w:rsid w:val="00985C1A"/>
    <w:rsid w:val="009861F2"/>
    <w:rsid w:val="009866BA"/>
    <w:rsid w:val="009868AB"/>
    <w:rsid w:val="00986B09"/>
    <w:rsid w:val="009874C1"/>
    <w:rsid w:val="00990621"/>
    <w:rsid w:val="00990797"/>
    <w:rsid w:val="00990BC2"/>
    <w:rsid w:val="00990DB6"/>
    <w:rsid w:val="00990E22"/>
    <w:rsid w:val="00991336"/>
    <w:rsid w:val="00991974"/>
    <w:rsid w:val="00992673"/>
    <w:rsid w:val="009934E6"/>
    <w:rsid w:val="0099395D"/>
    <w:rsid w:val="00993FA8"/>
    <w:rsid w:val="00994439"/>
    <w:rsid w:val="00994F5F"/>
    <w:rsid w:val="0099657A"/>
    <w:rsid w:val="00997741"/>
    <w:rsid w:val="009977A8"/>
    <w:rsid w:val="00997DFD"/>
    <w:rsid w:val="00997E53"/>
    <w:rsid w:val="00997EDD"/>
    <w:rsid w:val="009A0279"/>
    <w:rsid w:val="009A0FA2"/>
    <w:rsid w:val="009A1C84"/>
    <w:rsid w:val="009A1F62"/>
    <w:rsid w:val="009A2004"/>
    <w:rsid w:val="009A23F7"/>
    <w:rsid w:val="009A2454"/>
    <w:rsid w:val="009A31F3"/>
    <w:rsid w:val="009A3986"/>
    <w:rsid w:val="009A461F"/>
    <w:rsid w:val="009A4E6E"/>
    <w:rsid w:val="009A504D"/>
    <w:rsid w:val="009A67C0"/>
    <w:rsid w:val="009A74BB"/>
    <w:rsid w:val="009A7B9E"/>
    <w:rsid w:val="009B01D7"/>
    <w:rsid w:val="009B0409"/>
    <w:rsid w:val="009B0983"/>
    <w:rsid w:val="009B0FCA"/>
    <w:rsid w:val="009B1ADC"/>
    <w:rsid w:val="009B22EE"/>
    <w:rsid w:val="009B2638"/>
    <w:rsid w:val="009B2792"/>
    <w:rsid w:val="009B2B69"/>
    <w:rsid w:val="009B3560"/>
    <w:rsid w:val="009B3886"/>
    <w:rsid w:val="009B432D"/>
    <w:rsid w:val="009B449D"/>
    <w:rsid w:val="009B44C1"/>
    <w:rsid w:val="009B44D8"/>
    <w:rsid w:val="009B47D1"/>
    <w:rsid w:val="009B5361"/>
    <w:rsid w:val="009B6439"/>
    <w:rsid w:val="009B6480"/>
    <w:rsid w:val="009B72AD"/>
    <w:rsid w:val="009B77FA"/>
    <w:rsid w:val="009B7F87"/>
    <w:rsid w:val="009C02BE"/>
    <w:rsid w:val="009C0491"/>
    <w:rsid w:val="009C0818"/>
    <w:rsid w:val="009C0D04"/>
    <w:rsid w:val="009C13A5"/>
    <w:rsid w:val="009C1538"/>
    <w:rsid w:val="009C1A7C"/>
    <w:rsid w:val="009C1D49"/>
    <w:rsid w:val="009C1DF5"/>
    <w:rsid w:val="009C26D3"/>
    <w:rsid w:val="009C3698"/>
    <w:rsid w:val="009C3761"/>
    <w:rsid w:val="009C4A0B"/>
    <w:rsid w:val="009C4B06"/>
    <w:rsid w:val="009C4FC1"/>
    <w:rsid w:val="009C6356"/>
    <w:rsid w:val="009C6D4A"/>
    <w:rsid w:val="009C73FD"/>
    <w:rsid w:val="009C7DBB"/>
    <w:rsid w:val="009C7F93"/>
    <w:rsid w:val="009D01AF"/>
    <w:rsid w:val="009D0669"/>
    <w:rsid w:val="009D0747"/>
    <w:rsid w:val="009D092B"/>
    <w:rsid w:val="009D1CDF"/>
    <w:rsid w:val="009D2AD8"/>
    <w:rsid w:val="009D3889"/>
    <w:rsid w:val="009D3A94"/>
    <w:rsid w:val="009D41AA"/>
    <w:rsid w:val="009D41E7"/>
    <w:rsid w:val="009D4906"/>
    <w:rsid w:val="009D4FA3"/>
    <w:rsid w:val="009D5120"/>
    <w:rsid w:val="009D51AB"/>
    <w:rsid w:val="009D555E"/>
    <w:rsid w:val="009D5967"/>
    <w:rsid w:val="009D5A1C"/>
    <w:rsid w:val="009D5E28"/>
    <w:rsid w:val="009D663C"/>
    <w:rsid w:val="009D6AF9"/>
    <w:rsid w:val="009D7AEF"/>
    <w:rsid w:val="009D7C88"/>
    <w:rsid w:val="009D7F83"/>
    <w:rsid w:val="009E00CC"/>
    <w:rsid w:val="009E0730"/>
    <w:rsid w:val="009E0DDD"/>
    <w:rsid w:val="009E1868"/>
    <w:rsid w:val="009E18A7"/>
    <w:rsid w:val="009E1A36"/>
    <w:rsid w:val="009E1CB9"/>
    <w:rsid w:val="009E1F69"/>
    <w:rsid w:val="009E2849"/>
    <w:rsid w:val="009E3016"/>
    <w:rsid w:val="009E34BD"/>
    <w:rsid w:val="009E3E34"/>
    <w:rsid w:val="009E420F"/>
    <w:rsid w:val="009E443D"/>
    <w:rsid w:val="009E46A4"/>
    <w:rsid w:val="009E4A87"/>
    <w:rsid w:val="009E52D4"/>
    <w:rsid w:val="009E6228"/>
    <w:rsid w:val="009E6538"/>
    <w:rsid w:val="009E65A8"/>
    <w:rsid w:val="009E67E8"/>
    <w:rsid w:val="009E6B9C"/>
    <w:rsid w:val="009E760C"/>
    <w:rsid w:val="009E7C0B"/>
    <w:rsid w:val="009E7DC3"/>
    <w:rsid w:val="009F0D32"/>
    <w:rsid w:val="009F0EAF"/>
    <w:rsid w:val="009F1328"/>
    <w:rsid w:val="009F19EA"/>
    <w:rsid w:val="009F2A9D"/>
    <w:rsid w:val="009F3283"/>
    <w:rsid w:val="009F407F"/>
    <w:rsid w:val="009F4133"/>
    <w:rsid w:val="009F4C25"/>
    <w:rsid w:val="009F4DE1"/>
    <w:rsid w:val="009F4FB3"/>
    <w:rsid w:val="009F4FBF"/>
    <w:rsid w:val="009F544D"/>
    <w:rsid w:val="009F54EB"/>
    <w:rsid w:val="009F5605"/>
    <w:rsid w:val="009F58EE"/>
    <w:rsid w:val="009F5A88"/>
    <w:rsid w:val="009F5DB0"/>
    <w:rsid w:val="009F62FB"/>
    <w:rsid w:val="009F682F"/>
    <w:rsid w:val="009F70D8"/>
    <w:rsid w:val="009F7A1B"/>
    <w:rsid w:val="009F7FAE"/>
    <w:rsid w:val="00A00617"/>
    <w:rsid w:val="00A00B81"/>
    <w:rsid w:val="00A0110A"/>
    <w:rsid w:val="00A01AB7"/>
    <w:rsid w:val="00A0237C"/>
    <w:rsid w:val="00A0288A"/>
    <w:rsid w:val="00A02A5B"/>
    <w:rsid w:val="00A02E0E"/>
    <w:rsid w:val="00A03DEC"/>
    <w:rsid w:val="00A03F5A"/>
    <w:rsid w:val="00A053C1"/>
    <w:rsid w:val="00A058E7"/>
    <w:rsid w:val="00A0593A"/>
    <w:rsid w:val="00A05EA9"/>
    <w:rsid w:val="00A06BF4"/>
    <w:rsid w:val="00A06D37"/>
    <w:rsid w:val="00A06DF1"/>
    <w:rsid w:val="00A06EC4"/>
    <w:rsid w:val="00A10161"/>
    <w:rsid w:val="00A104D7"/>
    <w:rsid w:val="00A10ED2"/>
    <w:rsid w:val="00A110D3"/>
    <w:rsid w:val="00A113D8"/>
    <w:rsid w:val="00A11CD3"/>
    <w:rsid w:val="00A11DF5"/>
    <w:rsid w:val="00A120C8"/>
    <w:rsid w:val="00A122F3"/>
    <w:rsid w:val="00A12374"/>
    <w:rsid w:val="00A126D6"/>
    <w:rsid w:val="00A12917"/>
    <w:rsid w:val="00A12E6C"/>
    <w:rsid w:val="00A1362B"/>
    <w:rsid w:val="00A1367D"/>
    <w:rsid w:val="00A13B8E"/>
    <w:rsid w:val="00A13C17"/>
    <w:rsid w:val="00A13EEF"/>
    <w:rsid w:val="00A1435F"/>
    <w:rsid w:val="00A14479"/>
    <w:rsid w:val="00A14799"/>
    <w:rsid w:val="00A1482A"/>
    <w:rsid w:val="00A156BF"/>
    <w:rsid w:val="00A16DAB"/>
    <w:rsid w:val="00A1725B"/>
    <w:rsid w:val="00A17C74"/>
    <w:rsid w:val="00A17EA5"/>
    <w:rsid w:val="00A17F82"/>
    <w:rsid w:val="00A20181"/>
    <w:rsid w:val="00A20A40"/>
    <w:rsid w:val="00A21559"/>
    <w:rsid w:val="00A21767"/>
    <w:rsid w:val="00A21C47"/>
    <w:rsid w:val="00A22346"/>
    <w:rsid w:val="00A22727"/>
    <w:rsid w:val="00A22939"/>
    <w:rsid w:val="00A236CC"/>
    <w:rsid w:val="00A23768"/>
    <w:rsid w:val="00A23851"/>
    <w:rsid w:val="00A23C08"/>
    <w:rsid w:val="00A240E9"/>
    <w:rsid w:val="00A243E4"/>
    <w:rsid w:val="00A25244"/>
    <w:rsid w:val="00A253DF"/>
    <w:rsid w:val="00A25478"/>
    <w:rsid w:val="00A25885"/>
    <w:rsid w:val="00A25D3B"/>
    <w:rsid w:val="00A27A0C"/>
    <w:rsid w:val="00A27AAA"/>
    <w:rsid w:val="00A27B43"/>
    <w:rsid w:val="00A3068A"/>
    <w:rsid w:val="00A30BCE"/>
    <w:rsid w:val="00A30D41"/>
    <w:rsid w:val="00A30E51"/>
    <w:rsid w:val="00A31198"/>
    <w:rsid w:val="00A31973"/>
    <w:rsid w:val="00A31ACF"/>
    <w:rsid w:val="00A32725"/>
    <w:rsid w:val="00A32BC4"/>
    <w:rsid w:val="00A338E8"/>
    <w:rsid w:val="00A34137"/>
    <w:rsid w:val="00A343A0"/>
    <w:rsid w:val="00A34760"/>
    <w:rsid w:val="00A3483E"/>
    <w:rsid w:val="00A34898"/>
    <w:rsid w:val="00A34911"/>
    <w:rsid w:val="00A34B92"/>
    <w:rsid w:val="00A34BA2"/>
    <w:rsid w:val="00A34C90"/>
    <w:rsid w:val="00A34FD0"/>
    <w:rsid w:val="00A354EF"/>
    <w:rsid w:val="00A35750"/>
    <w:rsid w:val="00A35F5C"/>
    <w:rsid w:val="00A36413"/>
    <w:rsid w:val="00A369C2"/>
    <w:rsid w:val="00A36CC4"/>
    <w:rsid w:val="00A37134"/>
    <w:rsid w:val="00A4049D"/>
    <w:rsid w:val="00A404B7"/>
    <w:rsid w:val="00A40CD3"/>
    <w:rsid w:val="00A4242A"/>
    <w:rsid w:val="00A42CFA"/>
    <w:rsid w:val="00A43806"/>
    <w:rsid w:val="00A43BE7"/>
    <w:rsid w:val="00A4450A"/>
    <w:rsid w:val="00A44CFC"/>
    <w:rsid w:val="00A45332"/>
    <w:rsid w:val="00A4542F"/>
    <w:rsid w:val="00A45662"/>
    <w:rsid w:val="00A4593B"/>
    <w:rsid w:val="00A46458"/>
    <w:rsid w:val="00A46AC5"/>
    <w:rsid w:val="00A46CDA"/>
    <w:rsid w:val="00A46F60"/>
    <w:rsid w:val="00A4715A"/>
    <w:rsid w:val="00A47224"/>
    <w:rsid w:val="00A47AD2"/>
    <w:rsid w:val="00A47B0D"/>
    <w:rsid w:val="00A50229"/>
    <w:rsid w:val="00A509A5"/>
    <w:rsid w:val="00A51397"/>
    <w:rsid w:val="00A5198F"/>
    <w:rsid w:val="00A5270C"/>
    <w:rsid w:val="00A52C3A"/>
    <w:rsid w:val="00A532A1"/>
    <w:rsid w:val="00A5356B"/>
    <w:rsid w:val="00A53921"/>
    <w:rsid w:val="00A53C93"/>
    <w:rsid w:val="00A53D40"/>
    <w:rsid w:val="00A53DC1"/>
    <w:rsid w:val="00A53E80"/>
    <w:rsid w:val="00A541D2"/>
    <w:rsid w:val="00A5450C"/>
    <w:rsid w:val="00A547D9"/>
    <w:rsid w:val="00A54A88"/>
    <w:rsid w:val="00A54F07"/>
    <w:rsid w:val="00A54FCF"/>
    <w:rsid w:val="00A55072"/>
    <w:rsid w:val="00A55290"/>
    <w:rsid w:val="00A554DF"/>
    <w:rsid w:val="00A55989"/>
    <w:rsid w:val="00A56979"/>
    <w:rsid w:val="00A57161"/>
    <w:rsid w:val="00A577EC"/>
    <w:rsid w:val="00A579A5"/>
    <w:rsid w:val="00A60A8E"/>
    <w:rsid w:val="00A615F7"/>
    <w:rsid w:val="00A61D69"/>
    <w:rsid w:val="00A6230C"/>
    <w:rsid w:val="00A63B06"/>
    <w:rsid w:val="00A64C87"/>
    <w:rsid w:val="00A64D30"/>
    <w:rsid w:val="00A652D6"/>
    <w:rsid w:val="00A65C96"/>
    <w:rsid w:val="00A65D3A"/>
    <w:rsid w:val="00A66424"/>
    <w:rsid w:val="00A6671D"/>
    <w:rsid w:val="00A66D21"/>
    <w:rsid w:val="00A6711C"/>
    <w:rsid w:val="00A671A9"/>
    <w:rsid w:val="00A67231"/>
    <w:rsid w:val="00A67ED3"/>
    <w:rsid w:val="00A7043B"/>
    <w:rsid w:val="00A70481"/>
    <w:rsid w:val="00A70DB3"/>
    <w:rsid w:val="00A71A42"/>
    <w:rsid w:val="00A71D2B"/>
    <w:rsid w:val="00A72315"/>
    <w:rsid w:val="00A72432"/>
    <w:rsid w:val="00A72583"/>
    <w:rsid w:val="00A72DF5"/>
    <w:rsid w:val="00A73C9F"/>
    <w:rsid w:val="00A75D18"/>
    <w:rsid w:val="00A77592"/>
    <w:rsid w:val="00A77F15"/>
    <w:rsid w:val="00A80188"/>
    <w:rsid w:val="00A81F09"/>
    <w:rsid w:val="00A8267D"/>
    <w:rsid w:val="00A8347F"/>
    <w:rsid w:val="00A83E66"/>
    <w:rsid w:val="00A840BB"/>
    <w:rsid w:val="00A84376"/>
    <w:rsid w:val="00A845B6"/>
    <w:rsid w:val="00A849EF"/>
    <w:rsid w:val="00A8692F"/>
    <w:rsid w:val="00A86B26"/>
    <w:rsid w:val="00A86F9D"/>
    <w:rsid w:val="00A87192"/>
    <w:rsid w:val="00A871A0"/>
    <w:rsid w:val="00A87456"/>
    <w:rsid w:val="00A87F33"/>
    <w:rsid w:val="00A9131B"/>
    <w:rsid w:val="00A91446"/>
    <w:rsid w:val="00A914D7"/>
    <w:rsid w:val="00A91506"/>
    <w:rsid w:val="00A92381"/>
    <w:rsid w:val="00A924AC"/>
    <w:rsid w:val="00A9290E"/>
    <w:rsid w:val="00A92B52"/>
    <w:rsid w:val="00A939BC"/>
    <w:rsid w:val="00A93CDF"/>
    <w:rsid w:val="00A93D1F"/>
    <w:rsid w:val="00A941C1"/>
    <w:rsid w:val="00A95028"/>
    <w:rsid w:val="00A95447"/>
    <w:rsid w:val="00A9575E"/>
    <w:rsid w:val="00A95977"/>
    <w:rsid w:val="00A96608"/>
    <w:rsid w:val="00A96840"/>
    <w:rsid w:val="00A97129"/>
    <w:rsid w:val="00A97E93"/>
    <w:rsid w:val="00AA05A8"/>
    <w:rsid w:val="00AA0EA5"/>
    <w:rsid w:val="00AA0FE7"/>
    <w:rsid w:val="00AA138A"/>
    <w:rsid w:val="00AA147C"/>
    <w:rsid w:val="00AA151E"/>
    <w:rsid w:val="00AA1937"/>
    <w:rsid w:val="00AA1BC0"/>
    <w:rsid w:val="00AA2006"/>
    <w:rsid w:val="00AA201D"/>
    <w:rsid w:val="00AA202F"/>
    <w:rsid w:val="00AA3BE1"/>
    <w:rsid w:val="00AA578B"/>
    <w:rsid w:val="00AA59FE"/>
    <w:rsid w:val="00AA5BF0"/>
    <w:rsid w:val="00AA6498"/>
    <w:rsid w:val="00AA678A"/>
    <w:rsid w:val="00AA6979"/>
    <w:rsid w:val="00AA6DB4"/>
    <w:rsid w:val="00AA78B4"/>
    <w:rsid w:val="00AA7C92"/>
    <w:rsid w:val="00AA7ED0"/>
    <w:rsid w:val="00AA7F3C"/>
    <w:rsid w:val="00AB021B"/>
    <w:rsid w:val="00AB13FB"/>
    <w:rsid w:val="00AB147D"/>
    <w:rsid w:val="00AB17EC"/>
    <w:rsid w:val="00AB1C65"/>
    <w:rsid w:val="00AB218E"/>
    <w:rsid w:val="00AB2619"/>
    <w:rsid w:val="00AB300A"/>
    <w:rsid w:val="00AB3480"/>
    <w:rsid w:val="00AB359D"/>
    <w:rsid w:val="00AB5B5C"/>
    <w:rsid w:val="00AB66A3"/>
    <w:rsid w:val="00AB757A"/>
    <w:rsid w:val="00AB7F76"/>
    <w:rsid w:val="00AC0A2E"/>
    <w:rsid w:val="00AC0A37"/>
    <w:rsid w:val="00AC12C4"/>
    <w:rsid w:val="00AC1645"/>
    <w:rsid w:val="00AC16CD"/>
    <w:rsid w:val="00AC1A31"/>
    <w:rsid w:val="00AC1D79"/>
    <w:rsid w:val="00AC27C1"/>
    <w:rsid w:val="00AC32C7"/>
    <w:rsid w:val="00AC36D9"/>
    <w:rsid w:val="00AC3833"/>
    <w:rsid w:val="00AC3B47"/>
    <w:rsid w:val="00AC3E10"/>
    <w:rsid w:val="00AC44FB"/>
    <w:rsid w:val="00AC4AB8"/>
    <w:rsid w:val="00AC520D"/>
    <w:rsid w:val="00AC58BA"/>
    <w:rsid w:val="00AC68D7"/>
    <w:rsid w:val="00AC6D87"/>
    <w:rsid w:val="00AC7327"/>
    <w:rsid w:val="00AC740D"/>
    <w:rsid w:val="00AC7818"/>
    <w:rsid w:val="00AD0998"/>
    <w:rsid w:val="00AD0ED0"/>
    <w:rsid w:val="00AD17E5"/>
    <w:rsid w:val="00AD2082"/>
    <w:rsid w:val="00AD2A1C"/>
    <w:rsid w:val="00AD2B27"/>
    <w:rsid w:val="00AD3E55"/>
    <w:rsid w:val="00AD4436"/>
    <w:rsid w:val="00AD50B6"/>
    <w:rsid w:val="00AD50EB"/>
    <w:rsid w:val="00AD51D6"/>
    <w:rsid w:val="00AD51F3"/>
    <w:rsid w:val="00AD539B"/>
    <w:rsid w:val="00AD5458"/>
    <w:rsid w:val="00AD5494"/>
    <w:rsid w:val="00AD54AF"/>
    <w:rsid w:val="00AD67CE"/>
    <w:rsid w:val="00AD67E0"/>
    <w:rsid w:val="00AD693B"/>
    <w:rsid w:val="00AD6BF4"/>
    <w:rsid w:val="00AD7594"/>
    <w:rsid w:val="00AD7DB7"/>
    <w:rsid w:val="00AD7FFA"/>
    <w:rsid w:val="00AE0001"/>
    <w:rsid w:val="00AE0159"/>
    <w:rsid w:val="00AE0179"/>
    <w:rsid w:val="00AE03A2"/>
    <w:rsid w:val="00AE03D6"/>
    <w:rsid w:val="00AE166A"/>
    <w:rsid w:val="00AE1809"/>
    <w:rsid w:val="00AE1D38"/>
    <w:rsid w:val="00AE20E9"/>
    <w:rsid w:val="00AE246B"/>
    <w:rsid w:val="00AE255C"/>
    <w:rsid w:val="00AE28FF"/>
    <w:rsid w:val="00AE2C6E"/>
    <w:rsid w:val="00AE33A8"/>
    <w:rsid w:val="00AE37D2"/>
    <w:rsid w:val="00AE46C3"/>
    <w:rsid w:val="00AE4BA0"/>
    <w:rsid w:val="00AE4C1D"/>
    <w:rsid w:val="00AE4F1B"/>
    <w:rsid w:val="00AE50C8"/>
    <w:rsid w:val="00AE6C91"/>
    <w:rsid w:val="00AE7AB3"/>
    <w:rsid w:val="00AF0007"/>
    <w:rsid w:val="00AF0B69"/>
    <w:rsid w:val="00AF0F3B"/>
    <w:rsid w:val="00AF1EC3"/>
    <w:rsid w:val="00AF259A"/>
    <w:rsid w:val="00AF30E6"/>
    <w:rsid w:val="00AF34B4"/>
    <w:rsid w:val="00AF56B8"/>
    <w:rsid w:val="00AF620F"/>
    <w:rsid w:val="00AF6512"/>
    <w:rsid w:val="00AF6787"/>
    <w:rsid w:val="00AF6AAA"/>
    <w:rsid w:val="00AF6EFD"/>
    <w:rsid w:val="00AF734C"/>
    <w:rsid w:val="00B015B3"/>
    <w:rsid w:val="00B01771"/>
    <w:rsid w:val="00B01ECD"/>
    <w:rsid w:val="00B02B53"/>
    <w:rsid w:val="00B02CDE"/>
    <w:rsid w:val="00B02D06"/>
    <w:rsid w:val="00B02E6E"/>
    <w:rsid w:val="00B05A97"/>
    <w:rsid w:val="00B06D1A"/>
    <w:rsid w:val="00B07A1E"/>
    <w:rsid w:val="00B10278"/>
    <w:rsid w:val="00B103BE"/>
    <w:rsid w:val="00B10EB7"/>
    <w:rsid w:val="00B11379"/>
    <w:rsid w:val="00B114DE"/>
    <w:rsid w:val="00B12660"/>
    <w:rsid w:val="00B13091"/>
    <w:rsid w:val="00B130AB"/>
    <w:rsid w:val="00B13204"/>
    <w:rsid w:val="00B138AA"/>
    <w:rsid w:val="00B1407B"/>
    <w:rsid w:val="00B1546B"/>
    <w:rsid w:val="00B154B4"/>
    <w:rsid w:val="00B15F76"/>
    <w:rsid w:val="00B15FE5"/>
    <w:rsid w:val="00B160F4"/>
    <w:rsid w:val="00B16727"/>
    <w:rsid w:val="00B168AE"/>
    <w:rsid w:val="00B17424"/>
    <w:rsid w:val="00B17517"/>
    <w:rsid w:val="00B17F44"/>
    <w:rsid w:val="00B20105"/>
    <w:rsid w:val="00B201FB"/>
    <w:rsid w:val="00B2096E"/>
    <w:rsid w:val="00B20C7D"/>
    <w:rsid w:val="00B2132D"/>
    <w:rsid w:val="00B21F29"/>
    <w:rsid w:val="00B224B2"/>
    <w:rsid w:val="00B22891"/>
    <w:rsid w:val="00B22D00"/>
    <w:rsid w:val="00B23413"/>
    <w:rsid w:val="00B23814"/>
    <w:rsid w:val="00B2394A"/>
    <w:rsid w:val="00B239B2"/>
    <w:rsid w:val="00B23C78"/>
    <w:rsid w:val="00B23D01"/>
    <w:rsid w:val="00B24354"/>
    <w:rsid w:val="00B2444F"/>
    <w:rsid w:val="00B24608"/>
    <w:rsid w:val="00B2476E"/>
    <w:rsid w:val="00B247D2"/>
    <w:rsid w:val="00B248E8"/>
    <w:rsid w:val="00B2588E"/>
    <w:rsid w:val="00B25ABD"/>
    <w:rsid w:val="00B2781F"/>
    <w:rsid w:val="00B278B8"/>
    <w:rsid w:val="00B27AAB"/>
    <w:rsid w:val="00B30417"/>
    <w:rsid w:val="00B30DF5"/>
    <w:rsid w:val="00B31F83"/>
    <w:rsid w:val="00B3282B"/>
    <w:rsid w:val="00B34086"/>
    <w:rsid w:val="00B34A0E"/>
    <w:rsid w:val="00B34B86"/>
    <w:rsid w:val="00B3589B"/>
    <w:rsid w:val="00B35E8D"/>
    <w:rsid w:val="00B3615D"/>
    <w:rsid w:val="00B3738F"/>
    <w:rsid w:val="00B37CC8"/>
    <w:rsid w:val="00B401B4"/>
    <w:rsid w:val="00B4035E"/>
    <w:rsid w:val="00B40422"/>
    <w:rsid w:val="00B40550"/>
    <w:rsid w:val="00B40789"/>
    <w:rsid w:val="00B40FF4"/>
    <w:rsid w:val="00B4104B"/>
    <w:rsid w:val="00B41818"/>
    <w:rsid w:val="00B422D3"/>
    <w:rsid w:val="00B42981"/>
    <w:rsid w:val="00B43007"/>
    <w:rsid w:val="00B43068"/>
    <w:rsid w:val="00B430DD"/>
    <w:rsid w:val="00B432FE"/>
    <w:rsid w:val="00B439C1"/>
    <w:rsid w:val="00B440D0"/>
    <w:rsid w:val="00B4417C"/>
    <w:rsid w:val="00B44657"/>
    <w:rsid w:val="00B44E9C"/>
    <w:rsid w:val="00B46049"/>
    <w:rsid w:val="00B465A1"/>
    <w:rsid w:val="00B46A4E"/>
    <w:rsid w:val="00B478D8"/>
    <w:rsid w:val="00B47B07"/>
    <w:rsid w:val="00B47CA7"/>
    <w:rsid w:val="00B47E8E"/>
    <w:rsid w:val="00B503F3"/>
    <w:rsid w:val="00B50D2B"/>
    <w:rsid w:val="00B515FF"/>
    <w:rsid w:val="00B51979"/>
    <w:rsid w:val="00B51A7A"/>
    <w:rsid w:val="00B51BC3"/>
    <w:rsid w:val="00B51F52"/>
    <w:rsid w:val="00B51FE0"/>
    <w:rsid w:val="00B521BE"/>
    <w:rsid w:val="00B52827"/>
    <w:rsid w:val="00B52A7F"/>
    <w:rsid w:val="00B52EEC"/>
    <w:rsid w:val="00B532F9"/>
    <w:rsid w:val="00B5335D"/>
    <w:rsid w:val="00B53F85"/>
    <w:rsid w:val="00B547B2"/>
    <w:rsid w:val="00B54C0A"/>
    <w:rsid w:val="00B550D6"/>
    <w:rsid w:val="00B552F5"/>
    <w:rsid w:val="00B55A25"/>
    <w:rsid w:val="00B56D1C"/>
    <w:rsid w:val="00B56EBB"/>
    <w:rsid w:val="00B56F43"/>
    <w:rsid w:val="00B57578"/>
    <w:rsid w:val="00B57CA8"/>
    <w:rsid w:val="00B604B6"/>
    <w:rsid w:val="00B604D6"/>
    <w:rsid w:val="00B60C29"/>
    <w:rsid w:val="00B60E71"/>
    <w:rsid w:val="00B61036"/>
    <w:rsid w:val="00B6132D"/>
    <w:rsid w:val="00B614C4"/>
    <w:rsid w:val="00B619A0"/>
    <w:rsid w:val="00B61C21"/>
    <w:rsid w:val="00B6202B"/>
    <w:rsid w:val="00B625A0"/>
    <w:rsid w:val="00B62805"/>
    <w:rsid w:val="00B633A3"/>
    <w:rsid w:val="00B637CA"/>
    <w:rsid w:val="00B63A85"/>
    <w:rsid w:val="00B63CD3"/>
    <w:rsid w:val="00B64179"/>
    <w:rsid w:val="00B6473C"/>
    <w:rsid w:val="00B65214"/>
    <w:rsid w:val="00B6566B"/>
    <w:rsid w:val="00B65DB2"/>
    <w:rsid w:val="00B65EA7"/>
    <w:rsid w:val="00B65F2F"/>
    <w:rsid w:val="00B66179"/>
    <w:rsid w:val="00B66A2E"/>
    <w:rsid w:val="00B66D33"/>
    <w:rsid w:val="00B67902"/>
    <w:rsid w:val="00B67D45"/>
    <w:rsid w:val="00B67D93"/>
    <w:rsid w:val="00B70053"/>
    <w:rsid w:val="00B700F6"/>
    <w:rsid w:val="00B713DD"/>
    <w:rsid w:val="00B7176B"/>
    <w:rsid w:val="00B72209"/>
    <w:rsid w:val="00B724CD"/>
    <w:rsid w:val="00B725AB"/>
    <w:rsid w:val="00B7278E"/>
    <w:rsid w:val="00B733B4"/>
    <w:rsid w:val="00B73964"/>
    <w:rsid w:val="00B74602"/>
    <w:rsid w:val="00B74702"/>
    <w:rsid w:val="00B74C83"/>
    <w:rsid w:val="00B74F40"/>
    <w:rsid w:val="00B753B3"/>
    <w:rsid w:val="00B75912"/>
    <w:rsid w:val="00B7631F"/>
    <w:rsid w:val="00B764AE"/>
    <w:rsid w:val="00B768EE"/>
    <w:rsid w:val="00B769C7"/>
    <w:rsid w:val="00B76D89"/>
    <w:rsid w:val="00B77CA7"/>
    <w:rsid w:val="00B77E6E"/>
    <w:rsid w:val="00B801AA"/>
    <w:rsid w:val="00B80A2A"/>
    <w:rsid w:val="00B80C79"/>
    <w:rsid w:val="00B80C95"/>
    <w:rsid w:val="00B80DD7"/>
    <w:rsid w:val="00B8136D"/>
    <w:rsid w:val="00B81931"/>
    <w:rsid w:val="00B81997"/>
    <w:rsid w:val="00B81BAD"/>
    <w:rsid w:val="00B81D20"/>
    <w:rsid w:val="00B81F39"/>
    <w:rsid w:val="00B8299E"/>
    <w:rsid w:val="00B83DAF"/>
    <w:rsid w:val="00B843FE"/>
    <w:rsid w:val="00B8441A"/>
    <w:rsid w:val="00B84CAD"/>
    <w:rsid w:val="00B8509B"/>
    <w:rsid w:val="00B853CD"/>
    <w:rsid w:val="00B85731"/>
    <w:rsid w:val="00B862F7"/>
    <w:rsid w:val="00B8675E"/>
    <w:rsid w:val="00B86CB8"/>
    <w:rsid w:val="00B871D4"/>
    <w:rsid w:val="00B87894"/>
    <w:rsid w:val="00B87F48"/>
    <w:rsid w:val="00B90116"/>
    <w:rsid w:val="00B90CA6"/>
    <w:rsid w:val="00B9124B"/>
    <w:rsid w:val="00B91B3E"/>
    <w:rsid w:val="00B91F58"/>
    <w:rsid w:val="00B92531"/>
    <w:rsid w:val="00B929CD"/>
    <w:rsid w:val="00B932FA"/>
    <w:rsid w:val="00B933DC"/>
    <w:rsid w:val="00B94F13"/>
    <w:rsid w:val="00B95036"/>
    <w:rsid w:val="00B95798"/>
    <w:rsid w:val="00B95B27"/>
    <w:rsid w:val="00B963AB"/>
    <w:rsid w:val="00B96455"/>
    <w:rsid w:val="00B96695"/>
    <w:rsid w:val="00B96705"/>
    <w:rsid w:val="00B96AAF"/>
    <w:rsid w:val="00B96B76"/>
    <w:rsid w:val="00B96E92"/>
    <w:rsid w:val="00B9701B"/>
    <w:rsid w:val="00B97331"/>
    <w:rsid w:val="00BA0348"/>
    <w:rsid w:val="00BA05AA"/>
    <w:rsid w:val="00BA09AE"/>
    <w:rsid w:val="00BA0BA1"/>
    <w:rsid w:val="00BA0C71"/>
    <w:rsid w:val="00BA0DBE"/>
    <w:rsid w:val="00BA0E7F"/>
    <w:rsid w:val="00BA0F16"/>
    <w:rsid w:val="00BA1276"/>
    <w:rsid w:val="00BA1E6E"/>
    <w:rsid w:val="00BA2063"/>
    <w:rsid w:val="00BA240D"/>
    <w:rsid w:val="00BA284A"/>
    <w:rsid w:val="00BA2EFA"/>
    <w:rsid w:val="00BA301D"/>
    <w:rsid w:val="00BA31B3"/>
    <w:rsid w:val="00BA3F61"/>
    <w:rsid w:val="00BA476C"/>
    <w:rsid w:val="00BA4829"/>
    <w:rsid w:val="00BA4C23"/>
    <w:rsid w:val="00BA4E81"/>
    <w:rsid w:val="00BA5466"/>
    <w:rsid w:val="00BA57A4"/>
    <w:rsid w:val="00BA57E9"/>
    <w:rsid w:val="00BA59C5"/>
    <w:rsid w:val="00BA6E9C"/>
    <w:rsid w:val="00BA7079"/>
    <w:rsid w:val="00BA72BA"/>
    <w:rsid w:val="00BA7FE5"/>
    <w:rsid w:val="00BB0074"/>
    <w:rsid w:val="00BB0D3B"/>
    <w:rsid w:val="00BB1B4B"/>
    <w:rsid w:val="00BB1BB0"/>
    <w:rsid w:val="00BB2595"/>
    <w:rsid w:val="00BB25E2"/>
    <w:rsid w:val="00BB278D"/>
    <w:rsid w:val="00BB3046"/>
    <w:rsid w:val="00BB3C2F"/>
    <w:rsid w:val="00BB3D51"/>
    <w:rsid w:val="00BB3EB3"/>
    <w:rsid w:val="00BB4131"/>
    <w:rsid w:val="00BB462C"/>
    <w:rsid w:val="00BB4F70"/>
    <w:rsid w:val="00BB571A"/>
    <w:rsid w:val="00BB57B3"/>
    <w:rsid w:val="00BB60C5"/>
    <w:rsid w:val="00BB654B"/>
    <w:rsid w:val="00BB6E45"/>
    <w:rsid w:val="00BB7DD6"/>
    <w:rsid w:val="00BC06AA"/>
    <w:rsid w:val="00BC086C"/>
    <w:rsid w:val="00BC0948"/>
    <w:rsid w:val="00BC1088"/>
    <w:rsid w:val="00BC1425"/>
    <w:rsid w:val="00BC1B72"/>
    <w:rsid w:val="00BC2238"/>
    <w:rsid w:val="00BC29EF"/>
    <w:rsid w:val="00BC2B79"/>
    <w:rsid w:val="00BC2C01"/>
    <w:rsid w:val="00BC2DAE"/>
    <w:rsid w:val="00BC335A"/>
    <w:rsid w:val="00BC36C7"/>
    <w:rsid w:val="00BC3F7F"/>
    <w:rsid w:val="00BC4899"/>
    <w:rsid w:val="00BC5343"/>
    <w:rsid w:val="00BC5416"/>
    <w:rsid w:val="00BC694F"/>
    <w:rsid w:val="00BC6F10"/>
    <w:rsid w:val="00BC6F90"/>
    <w:rsid w:val="00BC6F99"/>
    <w:rsid w:val="00BC78C1"/>
    <w:rsid w:val="00BC7B1E"/>
    <w:rsid w:val="00BC7F26"/>
    <w:rsid w:val="00BC7F95"/>
    <w:rsid w:val="00BD0119"/>
    <w:rsid w:val="00BD0AA9"/>
    <w:rsid w:val="00BD13DA"/>
    <w:rsid w:val="00BD22F3"/>
    <w:rsid w:val="00BD27CB"/>
    <w:rsid w:val="00BD2812"/>
    <w:rsid w:val="00BD2E85"/>
    <w:rsid w:val="00BD2FAA"/>
    <w:rsid w:val="00BD32AA"/>
    <w:rsid w:val="00BD3926"/>
    <w:rsid w:val="00BD3E61"/>
    <w:rsid w:val="00BD560A"/>
    <w:rsid w:val="00BD5E97"/>
    <w:rsid w:val="00BD677C"/>
    <w:rsid w:val="00BD6B1F"/>
    <w:rsid w:val="00BD6E20"/>
    <w:rsid w:val="00BD77AA"/>
    <w:rsid w:val="00BD79B8"/>
    <w:rsid w:val="00BD7BA2"/>
    <w:rsid w:val="00BD7F5C"/>
    <w:rsid w:val="00BE0777"/>
    <w:rsid w:val="00BE0835"/>
    <w:rsid w:val="00BE1976"/>
    <w:rsid w:val="00BE1CC1"/>
    <w:rsid w:val="00BE1D4D"/>
    <w:rsid w:val="00BE1E94"/>
    <w:rsid w:val="00BE228F"/>
    <w:rsid w:val="00BE267A"/>
    <w:rsid w:val="00BE2A6E"/>
    <w:rsid w:val="00BE3815"/>
    <w:rsid w:val="00BE39ED"/>
    <w:rsid w:val="00BE4989"/>
    <w:rsid w:val="00BE49F1"/>
    <w:rsid w:val="00BE4ACF"/>
    <w:rsid w:val="00BE4CDC"/>
    <w:rsid w:val="00BE5046"/>
    <w:rsid w:val="00BE575A"/>
    <w:rsid w:val="00BE6660"/>
    <w:rsid w:val="00BE6ADA"/>
    <w:rsid w:val="00BE750C"/>
    <w:rsid w:val="00BE7EA5"/>
    <w:rsid w:val="00BE7EF4"/>
    <w:rsid w:val="00BF06A1"/>
    <w:rsid w:val="00BF088E"/>
    <w:rsid w:val="00BF0CB8"/>
    <w:rsid w:val="00BF135B"/>
    <w:rsid w:val="00BF1809"/>
    <w:rsid w:val="00BF2977"/>
    <w:rsid w:val="00BF2CBD"/>
    <w:rsid w:val="00BF2DE4"/>
    <w:rsid w:val="00BF3A16"/>
    <w:rsid w:val="00BF46A8"/>
    <w:rsid w:val="00BF4DF1"/>
    <w:rsid w:val="00BF5229"/>
    <w:rsid w:val="00BF59AD"/>
    <w:rsid w:val="00BF5CF1"/>
    <w:rsid w:val="00BF6CA5"/>
    <w:rsid w:val="00BF793E"/>
    <w:rsid w:val="00BF7BD2"/>
    <w:rsid w:val="00BF7DCD"/>
    <w:rsid w:val="00C006A1"/>
    <w:rsid w:val="00C0099F"/>
    <w:rsid w:val="00C00A28"/>
    <w:rsid w:val="00C00C3B"/>
    <w:rsid w:val="00C0114B"/>
    <w:rsid w:val="00C01559"/>
    <w:rsid w:val="00C01967"/>
    <w:rsid w:val="00C01984"/>
    <w:rsid w:val="00C020AF"/>
    <w:rsid w:val="00C02E9B"/>
    <w:rsid w:val="00C03237"/>
    <w:rsid w:val="00C03421"/>
    <w:rsid w:val="00C03C4C"/>
    <w:rsid w:val="00C04209"/>
    <w:rsid w:val="00C0420B"/>
    <w:rsid w:val="00C04524"/>
    <w:rsid w:val="00C04ADD"/>
    <w:rsid w:val="00C04E02"/>
    <w:rsid w:val="00C0507E"/>
    <w:rsid w:val="00C05958"/>
    <w:rsid w:val="00C06E51"/>
    <w:rsid w:val="00C07411"/>
    <w:rsid w:val="00C07569"/>
    <w:rsid w:val="00C07717"/>
    <w:rsid w:val="00C078F4"/>
    <w:rsid w:val="00C07E4A"/>
    <w:rsid w:val="00C07E54"/>
    <w:rsid w:val="00C07EF6"/>
    <w:rsid w:val="00C101D8"/>
    <w:rsid w:val="00C10A01"/>
    <w:rsid w:val="00C10AD2"/>
    <w:rsid w:val="00C1145F"/>
    <w:rsid w:val="00C115DF"/>
    <w:rsid w:val="00C11B42"/>
    <w:rsid w:val="00C1257E"/>
    <w:rsid w:val="00C12796"/>
    <w:rsid w:val="00C1288F"/>
    <w:rsid w:val="00C13242"/>
    <w:rsid w:val="00C13575"/>
    <w:rsid w:val="00C13CA3"/>
    <w:rsid w:val="00C14258"/>
    <w:rsid w:val="00C1534F"/>
    <w:rsid w:val="00C15D9A"/>
    <w:rsid w:val="00C163E2"/>
    <w:rsid w:val="00C16B9F"/>
    <w:rsid w:val="00C1708C"/>
    <w:rsid w:val="00C1756D"/>
    <w:rsid w:val="00C17652"/>
    <w:rsid w:val="00C177B4"/>
    <w:rsid w:val="00C17991"/>
    <w:rsid w:val="00C200C0"/>
    <w:rsid w:val="00C20255"/>
    <w:rsid w:val="00C203E7"/>
    <w:rsid w:val="00C207B4"/>
    <w:rsid w:val="00C20C76"/>
    <w:rsid w:val="00C20CCE"/>
    <w:rsid w:val="00C21166"/>
    <w:rsid w:val="00C21251"/>
    <w:rsid w:val="00C2180E"/>
    <w:rsid w:val="00C21CE4"/>
    <w:rsid w:val="00C21E6E"/>
    <w:rsid w:val="00C22275"/>
    <w:rsid w:val="00C22538"/>
    <w:rsid w:val="00C22814"/>
    <w:rsid w:val="00C22824"/>
    <w:rsid w:val="00C22C23"/>
    <w:rsid w:val="00C22D16"/>
    <w:rsid w:val="00C22E13"/>
    <w:rsid w:val="00C22E1B"/>
    <w:rsid w:val="00C2313D"/>
    <w:rsid w:val="00C2353E"/>
    <w:rsid w:val="00C23F7E"/>
    <w:rsid w:val="00C2417C"/>
    <w:rsid w:val="00C24634"/>
    <w:rsid w:val="00C248E6"/>
    <w:rsid w:val="00C24C15"/>
    <w:rsid w:val="00C25873"/>
    <w:rsid w:val="00C2589E"/>
    <w:rsid w:val="00C26264"/>
    <w:rsid w:val="00C26406"/>
    <w:rsid w:val="00C26DA5"/>
    <w:rsid w:val="00C26DED"/>
    <w:rsid w:val="00C30381"/>
    <w:rsid w:val="00C30CBC"/>
    <w:rsid w:val="00C30EBC"/>
    <w:rsid w:val="00C3104D"/>
    <w:rsid w:val="00C31117"/>
    <w:rsid w:val="00C3199E"/>
    <w:rsid w:val="00C31EAE"/>
    <w:rsid w:val="00C3207D"/>
    <w:rsid w:val="00C323A3"/>
    <w:rsid w:val="00C32855"/>
    <w:rsid w:val="00C3292C"/>
    <w:rsid w:val="00C32E3F"/>
    <w:rsid w:val="00C33405"/>
    <w:rsid w:val="00C33719"/>
    <w:rsid w:val="00C349A5"/>
    <w:rsid w:val="00C34AE3"/>
    <w:rsid w:val="00C351F1"/>
    <w:rsid w:val="00C35363"/>
    <w:rsid w:val="00C36052"/>
    <w:rsid w:val="00C36F33"/>
    <w:rsid w:val="00C37366"/>
    <w:rsid w:val="00C408C6"/>
    <w:rsid w:val="00C412D2"/>
    <w:rsid w:val="00C414EF"/>
    <w:rsid w:val="00C4153F"/>
    <w:rsid w:val="00C41741"/>
    <w:rsid w:val="00C418CA"/>
    <w:rsid w:val="00C41DC0"/>
    <w:rsid w:val="00C41FC4"/>
    <w:rsid w:val="00C42B78"/>
    <w:rsid w:val="00C4353D"/>
    <w:rsid w:val="00C43650"/>
    <w:rsid w:val="00C44728"/>
    <w:rsid w:val="00C4477D"/>
    <w:rsid w:val="00C46C02"/>
    <w:rsid w:val="00C46C59"/>
    <w:rsid w:val="00C50D55"/>
    <w:rsid w:val="00C50E1D"/>
    <w:rsid w:val="00C51CDC"/>
    <w:rsid w:val="00C534FD"/>
    <w:rsid w:val="00C53648"/>
    <w:rsid w:val="00C5443B"/>
    <w:rsid w:val="00C55229"/>
    <w:rsid w:val="00C566A4"/>
    <w:rsid w:val="00C566E3"/>
    <w:rsid w:val="00C568F9"/>
    <w:rsid w:val="00C56EF0"/>
    <w:rsid w:val="00C576B3"/>
    <w:rsid w:val="00C57BB0"/>
    <w:rsid w:val="00C601B2"/>
    <w:rsid w:val="00C6034D"/>
    <w:rsid w:val="00C60572"/>
    <w:rsid w:val="00C61096"/>
    <w:rsid w:val="00C61A05"/>
    <w:rsid w:val="00C61D88"/>
    <w:rsid w:val="00C61E23"/>
    <w:rsid w:val="00C61EFF"/>
    <w:rsid w:val="00C6216E"/>
    <w:rsid w:val="00C62272"/>
    <w:rsid w:val="00C628E4"/>
    <w:rsid w:val="00C62A9C"/>
    <w:rsid w:val="00C630E0"/>
    <w:rsid w:val="00C63F1A"/>
    <w:rsid w:val="00C655B4"/>
    <w:rsid w:val="00C6575B"/>
    <w:rsid w:val="00C65E27"/>
    <w:rsid w:val="00C65F4F"/>
    <w:rsid w:val="00C65FF6"/>
    <w:rsid w:val="00C6664F"/>
    <w:rsid w:val="00C6745F"/>
    <w:rsid w:val="00C67464"/>
    <w:rsid w:val="00C70999"/>
    <w:rsid w:val="00C7125D"/>
    <w:rsid w:val="00C71CA7"/>
    <w:rsid w:val="00C71DA7"/>
    <w:rsid w:val="00C72286"/>
    <w:rsid w:val="00C7233E"/>
    <w:rsid w:val="00C72454"/>
    <w:rsid w:val="00C72D29"/>
    <w:rsid w:val="00C73135"/>
    <w:rsid w:val="00C734E3"/>
    <w:rsid w:val="00C734FF"/>
    <w:rsid w:val="00C73B78"/>
    <w:rsid w:val="00C74D53"/>
    <w:rsid w:val="00C7722F"/>
    <w:rsid w:val="00C77805"/>
    <w:rsid w:val="00C80A25"/>
    <w:rsid w:val="00C8144A"/>
    <w:rsid w:val="00C81C11"/>
    <w:rsid w:val="00C82E83"/>
    <w:rsid w:val="00C8353E"/>
    <w:rsid w:val="00C8425D"/>
    <w:rsid w:val="00C84F91"/>
    <w:rsid w:val="00C8548A"/>
    <w:rsid w:val="00C858D7"/>
    <w:rsid w:val="00C8641A"/>
    <w:rsid w:val="00C8700E"/>
    <w:rsid w:val="00C871AE"/>
    <w:rsid w:val="00C87F56"/>
    <w:rsid w:val="00C906A8"/>
    <w:rsid w:val="00C90D79"/>
    <w:rsid w:val="00C933D1"/>
    <w:rsid w:val="00C936D3"/>
    <w:rsid w:val="00C93860"/>
    <w:rsid w:val="00C93AE8"/>
    <w:rsid w:val="00C94A73"/>
    <w:rsid w:val="00C95897"/>
    <w:rsid w:val="00C95ADB"/>
    <w:rsid w:val="00C962D1"/>
    <w:rsid w:val="00C97587"/>
    <w:rsid w:val="00CA0638"/>
    <w:rsid w:val="00CA069E"/>
    <w:rsid w:val="00CA09D2"/>
    <w:rsid w:val="00CA2477"/>
    <w:rsid w:val="00CA2C69"/>
    <w:rsid w:val="00CA2D82"/>
    <w:rsid w:val="00CA316E"/>
    <w:rsid w:val="00CA31BC"/>
    <w:rsid w:val="00CA374A"/>
    <w:rsid w:val="00CA3C2B"/>
    <w:rsid w:val="00CA5462"/>
    <w:rsid w:val="00CA5C6D"/>
    <w:rsid w:val="00CA6296"/>
    <w:rsid w:val="00CA68F3"/>
    <w:rsid w:val="00CA6A61"/>
    <w:rsid w:val="00CA6DE1"/>
    <w:rsid w:val="00CA72B4"/>
    <w:rsid w:val="00CA7B83"/>
    <w:rsid w:val="00CA7B9C"/>
    <w:rsid w:val="00CA7BA9"/>
    <w:rsid w:val="00CA7FED"/>
    <w:rsid w:val="00CB021A"/>
    <w:rsid w:val="00CB0E44"/>
    <w:rsid w:val="00CB17B8"/>
    <w:rsid w:val="00CB199A"/>
    <w:rsid w:val="00CB1DC5"/>
    <w:rsid w:val="00CB2A14"/>
    <w:rsid w:val="00CB3335"/>
    <w:rsid w:val="00CB3C0D"/>
    <w:rsid w:val="00CB425D"/>
    <w:rsid w:val="00CB517C"/>
    <w:rsid w:val="00CB5EC0"/>
    <w:rsid w:val="00CB5F1C"/>
    <w:rsid w:val="00CB60FA"/>
    <w:rsid w:val="00CB6F11"/>
    <w:rsid w:val="00CB70D0"/>
    <w:rsid w:val="00CB711D"/>
    <w:rsid w:val="00CB7176"/>
    <w:rsid w:val="00CB72D4"/>
    <w:rsid w:val="00CB76E9"/>
    <w:rsid w:val="00CC0BC5"/>
    <w:rsid w:val="00CC10F0"/>
    <w:rsid w:val="00CC1B96"/>
    <w:rsid w:val="00CC1D87"/>
    <w:rsid w:val="00CC246A"/>
    <w:rsid w:val="00CC2E3A"/>
    <w:rsid w:val="00CC3A52"/>
    <w:rsid w:val="00CC4069"/>
    <w:rsid w:val="00CC51CD"/>
    <w:rsid w:val="00CC534E"/>
    <w:rsid w:val="00CC571D"/>
    <w:rsid w:val="00CC6202"/>
    <w:rsid w:val="00CC72CC"/>
    <w:rsid w:val="00CC76E9"/>
    <w:rsid w:val="00CC78BD"/>
    <w:rsid w:val="00CC7912"/>
    <w:rsid w:val="00CD0507"/>
    <w:rsid w:val="00CD06D9"/>
    <w:rsid w:val="00CD0B3D"/>
    <w:rsid w:val="00CD0C07"/>
    <w:rsid w:val="00CD170B"/>
    <w:rsid w:val="00CD17D9"/>
    <w:rsid w:val="00CD17F4"/>
    <w:rsid w:val="00CD1A03"/>
    <w:rsid w:val="00CD1AD1"/>
    <w:rsid w:val="00CD1DAA"/>
    <w:rsid w:val="00CD22FD"/>
    <w:rsid w:val="00CD292C"/>
    <w:rsid w:val="00CD2AB8"/>
    <w:rsid w:val="00CD2ACB"/>
    <w:rsid w:val="00CD2BDD"/>
    <w:rsid w:val="00CD3086"/>
    <w:rsid w:val="00CD33A7"/>
    <w:rsid w:val="00CD4068"/>
    <w:rsid w:val="00CD5286"/>
    <w:rsid w:val="00CD5D1C"/>
    <w:rsid w:val="00CD5DEA"/>
    <w:rsid w:val="00CD6946"/>
    <w:rsid w:val="00CD6C49"/>
    <w:rsid w:val="00CD6DCB"/>
    <w:rsid w:val="00CD6F92"/>
    <w:rsid w:val="00CD6FA2"/>
    <w:rsid w:val="00CD73F1"/>
    <w:rsid w:val="00CD73F2"/>
    <w:rsid w:val="00CD78BF"/>
    <w:rsid w:val="00CD79DD"/>
    <w:rsid w:val="00CD7C53"/>
    <w:rsid w:val="00CD7CD4"/>
    <w:rsid w:val="00CE01D5"/>
    <w:rsid w:val="00CE0271"/>
    <w:rsid w:val="00CE0E52"/>
    <w:rsid w:val="00CE123A"/>
    <w:rsid w:val="00CE184D"/>
    <w:rsid w:val="00CE1AE9"/>
    <w:rsid w:val="00CE1EEF"/>
    <w:rsid w:val="00CE1F71"/>
    <w:rsid w:val="00CE37F9"/>
    <w:rsid w:val="00CE416E"/>
    <w:rsid w:val="00CE445E"/>
    <w:rsid w:val="00CE4863"/>
    <w:rsid w:val="00CE4877"/>
    <w:rsid w:val="00CE4940"/>
    <w:rsid w:val="00CE4E73"/>
    <w:rsid w:val="00CE58D8"/>
    <w:rsid w:val="00CE5A0D"/>
    <w:rsid w:val="00CE6102"/>
    <w:rsid w:val="00CE6521"/>
    <w:rsid w:val="00CE6C2C"/>
    <w:rsid w:val="00CE6C6B"/>
    <w:rsid w:val="00CE71C6"/>
    <w:rsid w:val="00CE74A8"/>
    <w:rsid w:val="00CE7519"/>
    <w:rsid w:val="00CE76A3"/>
    <w:rsid w:val="00CE7C73"/>
    <w:rsid w:val="00CE7D67"/>
    <w:rsid w:val="00CF04DD"/>
    <w:rsid w:val="00CF0AF1"/>
    <w:rsid w:val="00CF0B0E"/>
    <w:rsid w:val="00CF1044"/>
    <w:rsid w:val="00CF1302"/>
    <w:rsid w:val="00CF139F"/>
    <w:rsid w:val="00CF14BE"/>
    <w:rsid w:val="00CF14C3"/>
    <w:rsid w:val="00CF1944"/>
    <w:rsid w:val="00CF198B"/>
    <w:rsid w:val="00CF1F27"/>
    <w:rsid w:val="00CF280B"/>
    <w:rsid w:val="00CF3EDA"/>
    <w:rsid w:val="00CF3FD0"/>
    <w:rsid w:val="00CF44A4"/>
    <w:rsid w:val="00CF45CB"/>
    <w:rsid w:val="00CF46D2"/>
    <w:rsid w:val="00CF480C"/>
    <w:rsid w:val="00CF4E31"/>
    <w:rsid w:val="00CF4E56"/>
    <w:rsid w:val="00CF524B"/>
    <w:rsid w:val="00CF5E27"/>
    <w:rsid w:val="00CF6340"/>
    <w:rsid w:val="00D00308"/>
    <w:rsid w:val="00D00714"/>
    <w:rsid w:val="00D007AD"/>
    <w:rsid w:val="00D00FAA"/>
    <w:rsid w:val="00D01B1C"/>
    <w:rsid w:val="00D01E59"/>
    <w:rsid w:val="00D025E8"/>
    <w:rsid w:val="00D02785"/>
    <w:rsid w:val="00D02A29"/>
    <w:rsid w:val="00D02EBC"/>
    <w:rsid w:val="00D03321"/>
    <w:rsid w:val="00D03CC6"/>
    <w:rsid w:val="00D03D3C"/>
    <w:rsid w:val="00D042EB"/>
    <w:rsid w:val="00D04929"/>
    <w:rsid w:val="00D04F2A"/>
    <w:rsid w:val="00D05538"/>
    <w:rsid w:val="00D05724"/>
    <w:rsid w:val="00D05A61"/>
    <w:rsid w:val="00D05F3F"/>
    <w:rsid w:val="00D06C73"/>
    <w:rsid w:val="00D06D4C"/>
    <w:rsid w:val="00D07BB3"/>
    <w:rsid w:val="00D101D1"/>
    <w:rsid w:val="00D10A0A"/>
    <w:rsid w:val="00D10D53"/>
    <w:rsid w:val="00D10F82"/>
    <w:rsid w:val="00D1155F"/>
    <w:rsid w:val="00D115ED"/>
    <w:rsid w:val="00D11DFB"/>
    <w:rsid w:val="00D1248F"/>
    <w:rsid w:val="00D12836"/>
    <w:rsid w:val="00D12B1A"/>
    <w:rsid w:val="00D132E1"/>
    <w:rsid w:val="00D13ED8"/>
    <w:rsid w:val="00D13F0C"/>
    <w:rsid w:val="00D1429B"/>
    <w:rsid w:val="00D142D2"/>
    <w:rsid w:val="00D1479C"/>
    <w:rsid w:val="00D158CC"/>
    <w:rsid w:val="00D160B7"/>
    <w:rsid w:val="00D161F5"/>
    <w:rsid w:val="00D1624A"/>
    <w:rsid w:val="00D165A5"/>
    <w:rsid w:val="00D16817"/>
    <w:rsid w:val="00D17D1D"/>
    <w:rsid w:val="00D20631"/>
    <w:rsid w:val="00D2119F"/>
    <w:rsid w:val="00D220A1"/>
    <w:rsid w:val="00D2224A"/>
    <w:rsid w:val="00D22450"/>
    <w:rsid w:val="00D22669"/>
    <w:rsid w:val="00D22BE3"/>
    <w:rsid w:val="00D243B9"/>
    <w:rsid w:val="00D2471C"/>
    <w:rsid w:val="00D25084"/>
    <w:rsid w:val="00D263A0"/>
    <w:rsid w:val="00D2677B"/>
    <w:rsid w:val="00D26A67"/>
    <w:rsid w:val="00D26C73"/>
    <w:rsid w:val="00D27D9F"/>
    <w:rsid w:val="00D27EE3"/>
    <w:rsid w:val="00D3027D"/>
    <w:rsid w:val="00D308CA"/>
    <w:rsid w:val="00D30C24"/>
    <w:rsid w:val="00D30E2A"/>
    <w:rsid w:val="00D3135A"/>
    <w:rsid w:val="00D31CCB"/>
    <w:rsid w:val="00D31F91"/>
    <w:rsid w:val="00D321B1"/>
    <w:rsid w:val="00D32A49"/>
    <w:rsid w:val="00D32E75"/>
    <w:rsid w:val="00D335E3"/>
    <w:rsid w:val="00D33617"/>
    <w:rsid w:val="00D33DB5"/>
    <w:rsid w:val="00D340EF"/>
    <w:rsid w:val="00D344DB"/>
    <w:rsid w:val="00D34C54"/>
    <w:rsid w:val="00D3570C"/>
    <w:rsid w:val="00D35802"/>
    <w:rsid w:val="00D359A1"/>
    <w:rsid w:val="00D35D03"/>
    <w:rsid w:val="00D35D70"/>
    <w:rsid w:val="00D35D99"/>
    <w:rsid w:val="00D35DFE"/>
    <w:rsid w:val="00D35EC3"/>
    <w:rsid w:val="00D37858"/>
    <w:rsid w:val="00D404E5"/>
    <w:rsid w:val="00D4066F"/>
    <w:rsid w:val="00D406D9"/>
    <w:rsid w:val="00D40D13"/>
    <w:rsid w:val="00D4164B"/>
    <w:rsid w:val="00D41796"/>
    <w:rsid w:val="00D419E3"/>
    <w:rsid w:val="00D41B1C"/>
    <w:rsid w:val="00D427A8"/>
    <w:rsid w:val="00D43870"/>
    <w:rsid w:val="00D439A8"/>
    <w:rsid w:val="00D43C9C"/>
    <w:rsid w:val="00D43F84"/>
    <w:rsid w:val="00D440A3"/>
    <w:rsid w:val="00D446FD"/>
    <w:rsid w:val="00D44748"/>
    <w:rsid w:val="00D4508A"/>
    <w:rsid w:val="00D45BCE"/>
    <w:rsid w:val="00D45F79"/>
    <w:rsid w:val="00D46390"/>
    <w:rsid w:val="00D464AF"/>
    <w:rsid w:val="00D464DB"/>
    <w:rsid w:val="00D46C98"/>
    <w:rsid w:val="00D47D42"/>
    <w:rsid w:val="00D50938"/>
    <w:rsid w:val="00D50F7D"/>
    <w:rsid w:val="00D51D90"/>
    <w:rsid w:val="00D51E5A"/>
    <w:rsid w:val="00D524C7"/>
    <w:rsid w:val="00D5254B"/>
    <w:rsid w:val="00D525AC"/>
    <w:rsid w:val="00D52DE9"/>
    <w:rsid w:val="00D53B41"/>
    <w:rsid w:val="00D5407E"/>
    <w:rsid w:val="00D540C0"/>
    <w:rsid w:val="00D5418B"/>
    <w:rsid w:val="00D5472A"/>
    <w:rsid w:val="00D55042"/>
    <w:rsid w:val="00D5581A"/>
    <w:rsid w:val="00D573C6"/>
    <w:rsid w:val="00D57549"/>
    <w:rsid w:val="00D5776B"/>
    <w:rsid w:val="00D60168"/>
    <w:rsid w:val="00D60265"/>
    <w:rsid w:val="00D60271"/>
    <w:rsid w:val="00D60736"/>
    <w:rsid w:val="00D60C2F"/>
    <w:rsid w:val="00D60C8F"/>
    <w:rsid w:val="00D60E2F"/>
    <w:rsid w:val="00D61553"/>
    <w:rsid w:val="00D61D1F"/>
    <w:rsid w:val="00D6247C"/>
    <w:rsid w:val="00D62977"/>
    <w:rsid w:val="00D62D90"/>
    <w:rsid w:val="00D63CDB"/>
    <w:rsid w:val="00D6423A"/>
    <w:rsid w:val="00D642E1"/>
    <w:rsid w:val="00D64DBD"/>
    <w:rsid w:val="00D656C8"/>
    <w:rsid w:val="00D65C26"/>
    <w:rsid w:val="00D65D52"/>
    <w:rsid w:val="00D6648C"/>
    <w:rsid w:val="00D66F35"/>
    <w:rsid w:val="00D67F70"/>
    <w:rsid w:val="00D70282"/>
    <w:rsid w:val="00D7083F"/>
    <w:rsid w:val="00D70D0B"/>
    <w:rsid w:val="00D71CA0"/>
    <w:rsid w:val="00D71F5C"/>
    <w:rsid w:val="00D72093"/>
    <w:rsid w:val="00D72236"/>
    <w:rsid w:val="00D7322D"/>
    <w:rsid w:val="00D7346C"/>
    <w:rsid w:val="00D73721"/>
    <w:rsid w:val="00D7380D"/>
    <w:rsid w:val="00D740E7"/>
    <w:rsid w:val="00D744AD"/>
    <w:rsid w:val="00D749CB"/>
    <w:rsid w:val="00D74CCD"/>
    <w:rsid w:val="00D75180"/>
    <w:rsid w:val="00D752EC"/>
    <w:rsid w:val="00D75442"/>
    <w:rsid w:val="00D756EF"/>
    <w:rsid w:val="00D767AC"/>
    <w:rsid w:val="00D76CFD"/>
    <w:rsid w:val="00D770BD"/>
    <w:rsid w:val="00D773EB"/>
    <w:rsid w:val="00D80960"/>
    <w:rsid w:val="00D810A4"/>
    <w:rsid w:val="00D81358"/>
    <w:rsid w:val="00D8161B"/>
    <w:rsid w:val="00D81F7C"/>
    <w:rsid w:val="00D82498"/>
    <w:rsid w:val="00D827A1"/>
    <w:rsid w:val="00D828E6"/>
    <w:rsid w:val="00D828F7"/>
    <w:rsid w:val="00D83ABB"/>
    <w:rsid w:val="00D847B4"/>
    <w:rsid w:val="00D85366"/>
    <w:rsid w:val="00D8630B"/>
    <w:rsid w:val="00D86A1C"/>
    <w:rsid w:val="00D86D0F"/>
    <w:rsid w:val="00D874AF"/>
    <w:rsid w:val="00D878AA"/>
    <w:rsid w:val="00D900B5"/>
    <w:rsid w:val="00D9063F"/>
    <w:rsid w:val="00D908B2"/>
    <w:rsid w:val="00D91983"/>
    <w:rsid w:val="00D919F6"/>
    <w:rsid w:val="00D920FE"/>
    <w:rsid w:val="00D92107"/>
    <w:rsid w:val="00D92417"/>
    <w:rsid w:val="00D926AD"/>
    <w:rsid w:val="00D93004"/>
    <w:rsid w:val="00D945D4"/>
    <w:rsid w:val="00D94AC9"/>
    <w:rsid w:val="00D94B4E"/>
    <w:rsid w:val="00D95536"/>
    <w:rsid w:val="00D9554A"/>
    <w:rsid w:val="00D95CD7"/>
    <w:rsid w:val="00D96302"/>
    <w:rsid w:val="00D963B7"/>
    <w:rsid w:val="00D96501"/>
    <w:rsid w:val="00DA04BE"/>
    <w:rsid w:val="00DA0CAD"/>
    <w:rsid w:val="00DA0D67"/>
    <w:rsid w:val="00DA1442"/>
    <w:rsid w:val="00DA1772"/>
    <w:rsid w:val="00DA1DB7"/>
    <w:rsid w:val="00DA3CE0"/>
    <w:rsid w:val="00DA3E01"/>
    <w:rsid w:val="00DA535D"/>
    <w:rsid w:val="00DA572B"/>
    <w:rsid w:val="00DA5C8D"/>
    <w:rsid w:val="00DA6AF3"/>
    <w:rsid w:val="00DA6B0F"/>
    <w:rsid w:val="00DA6E4D"/>
    <w:rsid w:val="00DA74F3"/>
    <w:rsid w:val="00DB0A41"/>
    <w:rsid w:val="00DB0D8D"/>
    <w:rsid w:val="00DB0E48"/>
    <w:rsid w:val="00DB137A"/>
    <w:rsid w:val="00DB1DD6"/>
    <w:rsid w:val="00DB2993"/>
    <w:rsid w:val="00DB3AEB"/>
    <w:rsid w:val="00DB4B38"/>
    <w:rsid w:val="00DB5505"/>
    <w:rsid w:val="00DB5857"/>
    <w:rsid w:val="00DB5893"/>
    <w:rsid w:val="00DB5CDE"/>
    <w:rsid w:val="00DB6476"/>
    <w:rsid w:val="00DB661E"/>
    <w:rsid w:val="00DB6BF8"/>
    <w:rsid w:val="00DB6E27"/>
    <w:rsid w:val="00DB7294"/>
    <w:rsid w:val="00DB7457"/>
    <w:rsid w:val="00DB749A"/>
    <w:rsid w:val="00DB7500"/>
    <w:rsid w:val="00DB7DAF"/>
    <w:rsid w:val="00DC02B1"/>
    <w:rsid w:val="00DC0A2E"/>
    <w:rsid w:val="00DC172B"/>
    <w:rsid w:val="00DC19D6"/>
    <w:rsid w:val="00DC1ABD"/>
    <w:rsid w:val="00DC2062"/>
    <w:rsid w:val="00DC2337"/>
    <w:rsid w:val="00DC29C1"/>
    <w:rsid w:val="00DC2C94"/>
    <w:rsid w:val="00DC2E54"/>
    <w:rsid w:val="00DC3069"/>
    <w:rsid w:val="00DC3C7C"/>
    <w:rsid w:val="00DC42BC"/>
    <w:rsid w:val="00DC448C"/>
    <w:rsid w:val="00DC44CB"/>
    <w:rsid w:val="00DC49BF"/>
    <w:rsid w:val="00DC4C4F"/>
    <w:rsid w:val="00DC59B5"/>
    <w:rsid w:val="00DC6862"/>
    <w:rsid w:val="00DC7C59"/>
    <w:rsid w:val="00DC7D56"/>
    <w:rsid w:val="00DD1222"/>
    <w:rsid w:val="00DD294D"/>
    <w:rsid w:val="00DD29DA"/>
    <w:rsid w:val="00DD3A04"/>
    <w:rsid w:val="00DD47A3"/>
    <w:rsid w:val="00DD4C2E"/>
    <w:rsid w:val="00DD53BB"/>
    <w:rsid w:val="00DD59EF"/>
    <w:rsid w:val="00DD5DDF"/>
    <w:rsid w:val="00DD60C7"/>
    <w:rsid w:val="00DD6343"/>
    <w:rsid w:val="00DD6B84"/>
    <w:rsid w:val="00DD75B4"/>
    <w:rsid w:val="00DD7A9D"/>
    <w:rsid w:val="00DE0F60"/>
    <w:rsid w:val="00DE0FAE"/>
    <w:rsid w:val="00DE11A4"/>
    <w:rsid w:val="00DE1263"/>
    <w:rsid w:val="00DE2021"/>
    <w:rsid w:val="00DE202A"/>
    <w:rsid w:val="00DE26EE"/>
    <w:rsid w:val="00DE2BE9"/>
    <w:rsid w:val="00DE2F0B"/>
    <w:rsid w:val="00DE30AE"/>
    <w:rsid w:val="00DE3209"/>
    <w:rsid w:val="00DE3CB0"/>
    <w:rsid w:val="00DE443D"/>
    <w:rsid w:val="00DE4905"/>
    <w:rsid w:val="00DE4B1D"/>
    <w:rsid w:val="00DE5932"/>
    <w:rsid w:val="00DE6232"/>
    <w:rsid w:val="00DE6277"/>
    <w:rsid w:val="00DE6D62"/>
    <w:rsid w:val="00DE6E21"/>
    <w:rsid w:val="00DE6FB3"/>
    <w:rsid w:val="00DE7CBB"/>
    <w:rsid w:val="00DE7D1E"/>
    <w:rsid w:val="00DE7F14"/>
    <w:rsid w:val="00DF013F"/>
    <w:rsid w:val="00DF0285"/>
    <w:rsid w:val="00DF14AA"/>
    <w:rsid w:val="00DF1588"/>
    <w:rsid w:val="00DF1D22"/>
    <w:rsid w:val="00DF1D80"/>
    <w:rsid w:val="00DF2549"/>
    <w:rsid w:val="00DF299A"/>
    <w:rsid w:val="00DF3A2D"/>
    <w:rsid w:val="00DF4221"/>
    <w:rsid w:val="00DF42BC"/>
    <w:rsid w:val="00DF44B7"/>
    <w:rsid w:val="00DF4580"/>
    <w:rsid w:val="00DF486B"/>
    <w:rsid w:val="00DF4C9A"/>
    <w:rsid w:val="00DF56C4"/>
    <w:rsid w:val="00DF57D0"/>
    <w:rsid w:val="00DF5BAB"/>
    <w:rsid w:val="00DF6AB9"/>
    <w:rsid w:val="00DF6B5F"/>
    <w:rsid w:val="00DF6E81"/>
    <w:rsid w:val="00DF77BC"/>
    <w:rsid w:val="00DF788C"/>
    <w:rsid w:val="00E001A2"/>
    <w:rsid w:val="00E004FA"/>
    <w:rsid w:val="00E005BB"/>
    <w:rsid w:val="00E009BB"/>
    <w:rsid w:val="00E00AD9"/>
    <w:rsid w:val="00E01645"/>
    <w:rsid w:val="00E0251D"/>
    <w:rsid w:val="00E03D02"/>
    <w:rsid w:val="00E03E3B"/>
    <w:rsid w:val="00E04888"/>
    <w:rsid w:val="00E04B8F"/>
    <w:rsid w:val="00E05114"/>
    <w:rsid w:val="00E054D6"/>
    <w:rsid w:val="00E05BAA"/>
    <w:rsid w:val="00E06438"/>
    <w:rsid w:val="00E0675A"/>
    <w:rsid w:val="00E073B6"/>
    <w:rsid w:val="00E0766D"/>
    <w:rsid w:val="00E07869"/>
    <w:rsid w:val="00E078D5"/>
    <w:rsid w:val="00E1004C"/>
    <w:rsid w:val="00E10529"/>
    <w:rsid w:val="00E10AC6"/>
    <w:rsid w:val="00E10D9E"/>
    <w:rsid w:val="00E10EDA"/>
    <w:rsid w:val="00E11343"/>
    <w:rsid w:val="00E11356"/>
    <w:rsid w:val="00E1165D"/>
    <w:rsid w:val="00E117C2"/>
    <w:rsid w:val="00E11FF3"/>
    <w:rsid w:val="00E1202B"/>
    <w:rsid w:val="00E1349A"/>
    <w:rsid w:val="00E1358C"/>
    <w:rsid w:val="00E13B4E"/>
    <w:rsid w:val="00E140E7"/>
    <w:rsid w:val="00E1538F"/>
    <w:rsid w:val="00E1544E"/>
    <w:rsid w:val="00E159F5"/>
    <w:rsid w:val="00E15B4E"/>
    <w:rsid w:val="00E1624F"/>
    <w:rsid w:val="00E16290"/>
    <w:rsid w:val="00E166BF"/>
    <w:rsid w:val="00E177C8"/>
    <w:rsid w:val="00E17861"/>
    <w:rsid w:val="00E20BEA"/>
    <w:rsid w:val="00E21220"/>
    <w:rsid w:val="00E21B7E"/>
    <w:rsid w:val="00E22186"/>
    <w:rsid w:val="00E22216"/>
    <w:rsid w:val="00E22C60"/>
    <w:rsid w:val="00E23115"/>
    <w:rsid w:val="00E23281"/>
    <w:rsid w:val="00E23D95"/>
    <w:rsid w:val="00E246E4"/>
    <w:rsid w:val="00E25743"/>
    <w:rsid w:val="00E26685"/>
    <w:rsid w:val="00E26D9B"/>
    <w:rsid w:val="00E2766C"/>
    <w:rsid w:val="00E276E9"/>
    <w:rsid w:val="00E2771F"/>
    <w:rsid w:val="00E277DD"/>
    <w:rsid w:val="00E3011D"/>
    <w:rsid w:val="00E30744"/>
    <w:rsid w:val="00E30B6A"/>
    <w:rsid w:val="00E315DE"/>
    <w:rsid w:val="00E317A6"/>
    <w:rsid w:val="00E31AD0"/>
    <w:rsid w:val="00E324B6"/>
    <w:rsid w:val="00E32B95"/>
    <w:rsid w:val="00E3317A"/>
    <w:rsid w:val="00E33258"/>
    <w:rsid w:val="00E344B8"/>
    <w:rsid w:val="00E34AF3"/>
    <w:rsid w:val="00E357A8"/>
    <w:rsid w:val="00E35941"/>
    <w:rsid w:val="00E362D4"/>
    <w:rsid w:val="00E36F85"/>
    <w:rsid w:val="00E372D5"/>
    <w:rsid w:val="00E37FE2"/>
    <w:rsid w:val="00E404D6"/>
    <w:rsid w:val="00E40B51"/>
    <w:rsid w:val="00E412C2"/>
    <w:rsid w:val="00E4179B"/>
    <w:rsid w:val="00E417CB"/>
    <w:rsid w:val="00E41B78"/>
    <w:rsid w:val="00E42106"/>
    <w:rsid w:val="00E42466"/>
    <w:rsid w:val="00E433B8"/>
    <w:rsid w:val="00E433DB"/>
    <w:rsid w:val="00E434C6"/>
    <w:rsid w:val="00E440CC"/>
    <w:rsid w:val="00E4437E"/>
    <w:rsid w:val="00E447D3"/>
    <w:rsid w:val="00E45164"/>
    <w:rsid w:val="00E4544B"/>
    <w:rsid w:val="00E45A16"/>
    <w:rsid w:val="00E45E2E"/>
    <w:rsid w:val="00E467BE"/>
    <w:rsid w:val="00E46C74"/>
    <w:rsid w:val="00E46FD7"/>
    <w:rsid w:val="00E47F29"/>
    <w:rsid w:val="00E50BD4"/>
    <w:rsid w:val="00E50E35"/>
    <w:rsid w:val="00E51240"/>
    <w:rsid w:val="00E525CD"/>
    <w:rsid w:val="00E52FB1"/>
    <w:rsid w:val="00E53DED"/>
    <w:rsid w:val="00E53E6C"/>
    <w:rsid w:val="00E54482"/>
    <w:rsid w:val="00E54BD9"/>
    <w:rsid w:val="00E5506F"/>
    <w:rsid w:val="00E550D7"/>
    <w:rsid w:val="00E55643"/>
    <w:rsid w:val="00E55F9C"/>
    <w:rsid w:val="00E560BF"/>
    <w:rsid w:val="00E57956"/>
    <w:rsid w:val="00E600F1"/>
    <w:rsid w:val="00E601EF"/>
    <w:rsid w:val="00E60298"/>
    <w:rsid w:val="00E6057C"/>
    <w:rsid w:val="00E6058B"/>
    <w:rsid w:val="00E618ED"/>
    <w:rsid w:val="00E61FF4"/>
    <w:rsid w:val="00E622CD"/>
    <w:rsid w:val="00E628A7"/>
    <w:rsid w:val="00E63753"/>
    <w:rsid w:val="00E64816"/>
    <w:rsid w:val="00E6506D"/>
    <w:rsid w:val="00E65D03"/>
    <w:rsid w:val="00E66373"/>
    <w:rsid w:val="00E669EC"/>
    <w:rsid w:val="00E66D81"/>
    <w:rsid w:val="00E66E80"/>
    <w:rsid w:val="00E67394"/>
    <w:rsid w:val="00E674CA"/>
    <w:rsid w:val="00E67880"/>
    <w:rsid w:val="00E70171"/>
    <w:rsid w:val="00E71EBD"/>
    <w:rsid w:val="00E720B0"/>
    <w:rsid w:val="00E72355"/>
    <w:rsid w:val="00E72CD6"/>
    <w:rsid w:val="00E73888"/>
    <w:rsid w:val="00E73D8C"/>
    <w:rsid w:val="00E74374"/>
    <w:rsid w:val="00E74676"/>
    <w:rsid w:val="00E74A1B"/>
    <w:rsid w:val="00E75298"/>
    <w:rsid w:val="00E757D6"/>
    <w:rsid w:val="00E759BF"/>
    <w:rsid w:val="00E75BE5"/>
    <w:rsid w:val="00E75C0E"/>
    <w:rsid w:val="00E765D9"/>
    <w:rsid w:val="00E775D8"/>
    <w:rsid w:val="00E777C6"/>
    <w:rsid w:val="00E77F29"/>
    <w:rsid w:val="00E80488"/>
    <w:rsid w:val="00E8086E"/>
    <w:rsid w:val="00E80DBD"/>
    <w:rsid w:val="00E81774"/>
    <w:rsid w:val="00E81B52"/>
    <w:rsid w:val="00E82587"/>
    <w:rsid w:val="00E82A65"/>
    <w:rsid w:val="00E82D2F"/>
    <w:rsid w:val="00E8352F"/>
    <w:rsid w:val="00E83951"/>
    <w:rsid w:val="00E84734"/>
    <w:rsid w:val="00E84AC7"/>
    <w:rsid w:val="00E84DD4"/>
    <w:rsid w:val="00E850E7"/>
    <w:rsid w:val="00E851ED"/>
    <w:rsid w:val="00E8537E"/>
    <w:rsid w:val="00E8608F"/>
    <w:rsid w:val="00E86181"/>
    <w:rsid w:val="00E8642C"/>
    <w:rsid w:val="00E87463"/>
    <w:rsid w:val="00E8778F"/>
    <w:rsid w:val="00E87892"/>
    <w:rsid w:val="00E90742"/>
    <w:rsid w:val="00E90A3C"/>
    <w:rsid w:val="00E91471"/>
    <w:rsid w:val="00E9165D"/>
    <w:rsid w:val="00E9191D"/>
    <w:rsid w:val="00E92614"/>
    <w:rsid w:val="00E92EF0"/>
    <w:rsid w:val="00E93119"/>
    <w:rsid w:val="00E931A7"/>
    <w:rsid w:val="00E9391D"/>
    <w:rsid w:val="00E945BD"/>
    <w:rsid w:val="00E95404"/>
    <w:rsid w:val="00E9563D"/>
    <w:rsid w:val="00E9599E"/>
    <w:rsid w:val="00E95CD1"/>
    <w:rsid w:val="00E95F7D"/>
    <w:rsid w:val="00E960FC"/>
    <w:rsid w:val="00E96311"/>
    <w:rsid w:val="00E96939"/>
    <w:rsid w:val="00E96D32"/>
    <w:rsid w:val="00E96E6F"/>
    <w:rsid w:val="00E975D1"/>
    <w:rsid w:val="00E975DD"/>
    <w:rsid w:val="00E97978"/>
    <w:rsid w:val="00E97A1C"/>
    <w:rsid w:val="00EA07B0"/>
    <w:rsid w:val="00EA0ADE"/>
    <w:rsid w:val="00EA0DF8"/>
    <w:rsid w:val="00EA0FAF"/>
    <w:rsid w:val="00EA1586"/>
    <w:rsid w:val="00EA16F5"/>
    <w:rsid w:val="00EA1985"/>
    <w:rsid w:val="00EA235F"/>
    <w:rsid w:val="00EA2494"/>
    <w:rsid w:val="00EA2FDD"/>
    <w:rsid w:val="00EA3365"/>
    <w:rsid w:val="00EA33F8"/>
    <w:rsid w:val="00EA387B"/>
    <w:rsid w:val="00EA3E55"/>
    <w:rsid w:val="00EA3F92"/>
    <w:rsid w:val="00EA4EFF"/>
    <w:rsid w:val="00EA5459"/>
    <w:rsid w:val="00EA5911"/>
    <w:rsid w:val="00EA5CA9"/>
    <w:rsid w:val="00EA5E08"/>
    <w:rsid w:val="00EA66AA"/>
    <w:rsid w:val="00EA6808"/>
    <w:rsid w:val="00EA718E"/>
    <w:rsid w:val="00EA7963"/>
    <w:rsid w:val="00EA7BD2"/>
    <w:rsid w:val="00EA7BFF"/>
    <w:rsid w:val="00EB0040"/>
    <w:rsid w:val="00EB02E2"/>
    <w:rsid w:val="00EB0333"/>
    <w:rsid w:val="00EB05F8"/>
    <w:rsid w:val="00EB1435"/>
    <w:rsid w:val="00EB1B37"/>
    <w:rsid w:val="00EB1D81"/>
    <w:rsid w:val="00EB2103"/>
    <w:rsid w:val="00EB2221"/>
    <w:rsid w:val="00EB23CB"/>
    <w:rsid w:val="00EB27F2"/>
    <w:rsid w:val="00EB2A1E"/>
    <w:rsid w:val="00EB3AEA"/>
    <w:rsid w:val="00EB3FCC"/>
    <w:rsid w:val="00EB4010"/>
    <w:rsid w:val="00EB47D1"/>
    <w:rsid w:val="00EB4BB6"/>
    <w:rsid w:val="00EB52BF"/>
    <w:rsid w:val="00EB54DC"/>
    <w:rsid w:val="00EB5CC8"/>
    <w:rsid w:val="00EB5EE1"/>
    <w:rsid w:val="00EB63EF"/>
    <w:rsid w:val="00EB6DD8"/>
    <w:rsid w:val="00EB7772"/>
    <w:rsid w:val="00EB7E3C"/>
    <w:rsid w:val="00EC029B"/>
    <w:rsid w:val="00EC0339"/>
    <w:rsid w:val="00EC055B"/>
    <w:rsid w:val="00EC1959"/>
    <w:rsid w:val="00EC1E6B"/>
    <w:rsid w:val="00EC2314"/>
    <w:rsid w:val="00EC236E"/>
    <w:rsid w:val="00EC328D"/>
    <w:rsid w:val="00EC33CE"/>
    <w:rsid w:val="00EC38E2"/>
    <w:rsid w:val="00EC3D04"/>
    <w:rsid w:val="00EC3D79"/>
    <w:rsid w:val="00EC410D"/>
    <w:rsid w:val="00EC42FE"/>
    <w:rsid w:val="00EC44FA"/>
    <w:rsid w:val="00EC45BD"/>
    <w:rsid w:val="00EC4AC9"/>
    <w:rsid w:val="00EC5063"/>
    <w:rsid w:val="00EC51FC"/>
    <w:rsid w:val="00EC5319"/>
    <w:rsid w:val="00EC56CA"/>
    <w:rsid w:val="00EC5780"/>
    <w:rsid w:val="00EC58A9"/>
    <w:rsid w:val="00EC5DC2"/>
    <w:rsid w:val="00EC6956"/>
    <w:rsid w:val="00EC711F"/>
    <w:rsid w:val="00EC7709"/>
    <w:rsid w:val="00EC7B6B"/>
    <w:rsid w:val="00EC7BAB"/>
    <w:rsid w:val="00ED0118"/>
    <w:rsid w:val="00ED03B0"/>
    <w:rsid w:val="00ED0E44"/>
    <w:rsid w:val="00ED0F5A"/>
    <w:rsid w:val="00ED1612"/>
    <w:rsid w:val="00ED20D5"/>
    <w:rsid w:val="00ED242F"/>
    <w:rsid w:val="00ED2A94"/>
    <w:rsid w:val="00ED2CC9"/>
    <w:rsid w:val="00ED38D8"/>
    <w:rsid w:val="00ED3D7E"/>
    <w:rsid w:val="00ED3DCC"/>
    <w:rsid w:val="00ED4045"/>
    <w:rsid w:val="00ED4300"/>
    <w:rsid w:val="00ED487B"/>
    <w:rsid w:val="00ED4E2D"/>
    <w:rsid w:val="00ED58D3"/>
    <w:rsid w:val="00ED5B48"/>
    <w:rsid w:val="00ED5DD0"/>
    <w:rsid w:val="00ED64AA"/>
    <w:rsid w:val="00ED6660"/>
    <w:rsid w:val="00ED6782"/>
    <w:rsid w:val="00ED6EEF"/>
    <w:rsid w:val="00ED73BF"/>
    <w:rsid w:val="00ED7C35"/>
    <w:rsid w:val="00ED7DA0"/>
    <w:rsid w:val="00EE0363"/>
    <w:rsid w:val="00EE03A8"/>
    <w:rsid w:val="00EE1062"/>
    <w:rsid w:val="00EE130E"/>
    <w:rsid w:val="00EE1C1D"/>
    <w:rsid w:val="00EE24E2"/>
    <w:rsid w:val="00EE332D"/>
    <w:rsid w:val="00EE35D2"/>
    <w:rsid w:val="00EE3761"/>
    <w:rsid w:val="00EE45E6"/>
    <w:rsid w:val="00EE47AF"/>
    <w:rsid w:val="00EE48EB"/>
    <w:rsid w:val="00EE4CEB"/>
    <w:rsid w:val="00EE545B"/>
    <w:rsid w:val="00EE6076"/>
    <w:rsid w:val="00EE6201"/>
    <w:rsid w:val="00EE64BC"/>
    <w:rsid w:val="00EE664A"/>
    <w:rsid w:val="00EE67CA"/>
    <w:rsid w:val="00EE79D8"/>
    <w:rsid w:val="00EE7A56"/>
    <w:rsid w:val="00EE7A8D"/>
    <w:rsid w:val="00EE7BD7"/>
    <w:rsid w:val="00EF0871"/>
    <w:rsid w:val="00EF0BAD"/>
    <w:rsid w:val="00EF174E"/>
    <w:rsid w:val="00EF1E11"/>
    <w:rsid w:val="00EF1EC8"/>
    <w:rsid w:val="00EF2162"/>
    <w:rsid w:val="00EF2297"/>
    <w:rsid w:val="00EF277D"/>
    <w:rsid w:val="00EF27D7"/>
    <w:rsid w:val="00EF2890"/>
    <w:rsid w:val="00EF30CE"/>
    <w:rsid w:val="00EF3518"/>
    <w:rsid w:val="00EF3533"/>
    <w:rsid w:val="00EF3B68"/>
    <w:rsid w:val="00EF3C64"/>
    <w:rsid w:val="00EF433C"/>
    <w:rsid w:val="00EF4563"/>
    <w:rsid w:val="00EF4A36"/>
    <w:rsid w:val="00EF529D"/>
    <w:rsid w:val="00EF5527"/>
    <w:rsid w:val="00EF5B0E"/>
    <w:rsid w:val="00EF667A"/>
    <w:rsid w:val="00EF6EED"/>
    <w:rsid w:val="00EF70E6"/>
    <w:rsid w:val="00EF79E5"/>
    <w:rsid w:val="00EF7B97"/>
    <w:rsid w:val="00F00E19"/>
    <w:rsid w:val="00F01526"/>
    <w:rsid w:val="00F02D1D"/>
    <w:rsid w:val="00F03AE2"/>
    <w:rsid w:val="00F04159"/>
    <w:rsid w:val="00F04461"/>
    <w:rsid w:val="00F046BF"/>
    <w:rsid w:val="00F04F69"/>
    <w:rsid w:val="00F06E2B"/>
    <w:rsid w:val="00F0776B"/>
    <w:rsid w:val="00F104B7"/>
    <w:rsid w:val="00F10D3E"/>
    <w:rsid w:val="00F10E2A"/>
    <w:rsid w:val="00F11B92"/>
    <w:rsid w:val="00F120D6"/>
    <w:rsid w:val="00F12E94"/>
    <w:rsid w:val="00F13EC1"/>
    <w:rsid w:val="00F16F13"/>
    <w:rsid w:val="00F1747B"/>
    <w:rsid w:val="00F1786F"/>
    <w:rsid w:val="00F20062"/>
    <w:rsid w:val="00F209F8"/>
    <w:rsid w:val="00F20F92"/>
    <w:rsid w:val="00F2103B"/>
    <w:rsid w:val="00F2103E"/>
    <w:rsid w:val="00F2197E"/>
    <w:rsid w:val="00F21D5E"/>
    <w:rsid w:val="00F2222E"/>
    <w:rsid w:val="00F2247D"/>
    <w:rsid w:val="00F2296D"/>
    <w:rsid w:val="00F22AFD"/>
    <w:rsid w:val="00F23676"/>
    <w:rsid w:val="00F237A9"/>
    <w:rsid w:val="00F238FE"/>
    <w:rsid w:val="00F23A7C"/>
    <w:rsid w:val="00F23BAB"/>
    <w:rsid w:val="00F24023"/>
    <w:rsid w:val="00F246B2"/>
    <w:rsid w:val="00F251FB"/>
    <w:rsid w:val="00F25313"/>
    <w:rsid w:val="00F253AF"/>
    <w:rsid w:val="00F25A72"/>
    <w:rsid w:val="00F26377"/>
    <w:rsid w:val="00F26778"/>
    <w:rsid w:val="00F26F37"/>
    <w:rsid w:val="00F30087"/>
    <w:rsid w:val="00F30EFF"/>
    <w:rsid w:val="00F312EF"/>
    <w:rsid w:val="00F312F6"/>
    <w:rsid w:val="00F3163C"/>
    <w:rsid w:val="00F31E25"/>
    <w:rsid w:val="00F322D4"/>
    <w:rsid w:val="00F32C56"/>
    <w:rsid w:val="00F33058"/>
    <w:rsid w:val="00F331BD"/>
    <w:rsid w:val="00F33C08"/>
    <w:rsid w:val="00F348B3"/>
    <w:rsid w:val="00F34955"/>
    <w:rsid w:val="00F34BAF"/>
    <w:rsid w:val="00F34EC2"/>
    <w:rsid w:val="00F356A9"/>
    <w:rsid w:val="00F35A83"/>
    <w:rsid w:val="00F36537"/>
    <w:rsid w:val="00F3656F"/>
    <w:rsid w:val="00F36C37"/>
    <w:rsid w:val="00F36E9F"/>
    <w:rsid w:val="00F370F2"/>
    <w:rsid w:val="00F37D63"/>
    <w:rsid w:val="00F40A49"/>
    <w:rsid w:val="00F40CF6"/>
    <w:rsid w:val="00F40E47"/>
    <w:rsid w:val="00F41211"/>
    <w:rsid w:val="00F41D33"/>
    <w:rsid w:val="00F43943"/>
    <w:rsid w:val="00F43D07"/>
    <w:rsid w:val="00F43DDE"/>
    <w:rsid w:val="00F440AC"/>
    <w:rsid w:val="00F442D0"/>
    <w:rsid w:val="00F44415"/>
    <w:rsid w:val="00F445AA"/>
    <w:rsid w:val="00F44617"/>
    <w:rsid w:val="00F449DF"/>
    <w:rsid w:val="00F44F6E"/>
    <w:rsid w:val="00F4523A"/>
    <w:rsid w:val="00F45437"/>
    <w:rsid w:val="00F45D76"/>
    <w:rsid w:val="00F46728"/>
    <w:rsid w:val="00F46AF2"/>
    <w:rsid w:val="00F46E3B"/>
    <w:rsid w:val="00F476DB"/>
    <w:rsid w:val="00F47A73"/>
    <w:rsid w:val="00F50311"/>
    <w:rsid w:val="00F505A6"/>
    <w:rsid w:val="00F50D8F"/>
    <w:rsid w:val="00F51A64"/>
    <w:rsid w:val="00F51C01"/>
    <w:rsid w:val="00F51DC5"/>
    <w:rsid w:val="00F5204B"/>
    <w:rsid w:val="00F521EA"/>
    <w:rsid w:val="00F53888"/>
    <w:rsid w:val="00F539A5"/>
    <w:rsid w:val="00F543EE"/>
    <w:rsid w:val="00F54A28"/>
    <w:rsid w:val="00F54AB4"/>
    <w:rsid w:val="00F54D06"/>
    <w:rsid w:val="00F54E45"/>
    <w:rsid w:val="00F54F60"/>
    <w:rsid w:val="00F558B7"/>
    <w:rsid w:val="00F55E02"/>
    <w:rsid w:val="00F56697"/>
    <w:rsid w:val="00F5674F"/>
    <w:rsid w:val="00F603A3"/>
    <w:rsid w:val="00F609FE"/>
    <w:rsid w:val="00F6115A"/>
    <w:rsid w:val="00F6168F"/>
    <w:rsid w:val="00F61CE2"/>
    <w:rsid w:val="00F61F44"/>
    <w:rsid w:val="00F622B1"/>
    <w:rsid w:val="00F627EC"/>
    <w:rsid w:val="00F62C6B"/>
    <w:rsid w:val="00F633C5"/>
    <w:rsid w:val="00F63FC3"/>
    <w:rsid w:val="00F64479"/>
    <w:rsid w:val="00F6457F"/>
    <w:rsid w:val="00F64FEB"/>
    <w:rsid w:val="00F650EC"/>
    <w:rsid w:val="00F6560E"/>
    <w:rsid w:val="00F6569A"/>
    <w:rsid w:val="00F65A7B"/>
    <w:rsid w:val="00F67133"/>
    <w:rsid w:val="00F677E7"/>
    <w:rsid w:val="00F678DB"/>
    <w:rsid w:val="00F67C5F"/>
    <w:rsid w:val="00F7050A"/>
    <w:rsid w:val="00F709A4"/>
    <w:rsid w:val="00F710A5"/>
    <w:rsid w:val="00F711E1"/>
    <w:rsid w:val="00F71714"/>
    <w:rsid w:val="00F71E66"/>
    <w:rsid w:val="00F725C4"/>
    <w:rsid w:val="00F7298C"/>
    <w:rsid w:val="00F72C36"/>
    <w:rsid w:val="00F72ED6"/>
    <w:rsid w:val="00F72F17"/>
    <w:rsid w:val="00F73DDC"/>
    <w:rsid w:val="00F746A7"/>
    <w:rsid w:val="00F750D8"/>
    <w:rsid w:val="00F752A9"/>
    <w:rsid w:val="00F754CD"/>
    <w:rsid w:val="00F754FF"/>
    <w:rsid w:val="00F75E04"/>
    <w:rsid w:val="00F75F8C"/>
    <w:rsid w:val="00F760D3"/>
    <w:rsid w:val="00F77875"/>
    <w:rsid w:val="00F77897"/>
    <w:rsid w:val="00F778FE"/>
    <w:rsid w:val="00F77E52"/>
    <w:rsid w:val="00F8082E"/>
    <w:rsid w:val="00F80C29"/>
    <w:rsid w:val="00F80D56"/>
    <w:rsid w:val="00F80DC8"/>
    <w:rsid w:val="00F81A59"/>
    <w:rsid w:val="00F8201B"/>
    <w:rsid w:val="00F8241F"/>
    <w:rsid w:val="00F82528"/>
    <w:rsid w:val="00F82587"/>
    <w:rsid w:val="00F825EE"/>
    <w:rsid w:val="00F83485"/>
    <w:rsid w:val="00F83BE3"/>
    <w:rsid w:val="00F84375"/>
    <w:rsid w:val="00F84681"/>
    <w:rsid w:val="00F846D1"/>
    <w:rsid w:val="00F8564C"/>
    <w:rsid w:val="00F8580B"/>
    <w:rsid w:val="00F85910"/>
    <w:rsid w:val="00F85A81"/>
    <w:rsid w:val="00F86EFF"/>
    <w:rsid w:val="00F8783D"/>
    <w:rsid w:val="00F9078A"/>
    <w:rsid w:val="00F90AFE"/>
    <w:rsid w:val="00F90CFE"/>
    <w:rsid w:val="00F9180A"/>
    <w:rsid w:val="00F918CA"/>
    <w:rsid w:val="00F9224A"/>
    <w:rsid w:val="00F924F1"/>
    <w:rsid w:val="00F932C9"/>
    <w:rsid w:val="00F943FB"/>
    <w:rsid w:val="00F947EE"/>
    <w:rsid w:val="00F95195"/>
    <w:rsid w:val="00F9535F"/>
    <w:rsid w:val="00F95749"/>
    <w:rsid w:val="00F95C18"/>
    <w:rsid w:val="00F95D8D"/>
    <w:rsid w:val="00F95F5A"/>
    <w:rsid w:val="00F96655"/>
    <w:rsid w:val="00FA0780"/>
    <w:rsid w:val="00FA09DD"/>
    <w:rsid w:val="00FA108D"/>
    <w:rsid w:val="00FA16FF"/>
    <w:rsid w:val="00FA18D8"/>
    <w:rsid w:val="00FA1D5B"/>
    <w:rsid w:val="00FA1DE8"/>
    <w:rsid w:val="00FA2292"/>
    <w:rsid w:val="00FA321D"/>
    <w:rsid w:val="00FA3277"/>
    <w:rsid w:val="00FA3761"/>
    <w:rsid w:val="00FA3CFD"/>
    <w:rsid w:val="00FA4EAE"/>
    <w:rsid w:val="00FA5175"/>
    <w:rsid w:val="00FA52D5"/>
    <w:rsid w:val="00FA56A2"/>
    <w:rsid w:val="00FA577D"/>
    <w:rsid w:val="00FA5C6F"/>
    <w:rsid w:val="00FA7323"/>
    <w:rsid w:val="00FA74A3"/>
    <w:rsid w:val="00FA7EE2"/>
    <w:rsid w:val="00FA7FCE"/>
    <w:rsid w:val="00FB0141"/>
    <w:rsid w:val="00FB05D7"/>
    <w:rsid w:val="00FB0CB0"/>
    <w:rsid w:val="00FB10FF"/>
    <w:rsid w:val="00FB1B5A"/>
    <w:rsid w:val="00FB23B2"/>
    <w:rsid w:val="00FB29D2"/>
    <w:rsid w:val="00FB322D"/>
    <w:rsid w:val="00FB34FC"/>
    <w:rsid w:val="00FB4442"/>
    <w:rsid w:val="00FB4629"/>
    <w:rsid w:val="00FB4CF0"/>
    <w:rsid w:val="00FB518A"/>
    <w:rsid w:val="00FB5478"/>
    <w:rsid w:val="00FC0A0C"/>
    <w:rsid w:val="00FC0EF2"/>
    <w:rsid w:val="00FC10DF"/>
    <w:rsid w:val="00FC154D"/>
    <w:rsid w:val="00FC2070"/>
    <w:rsid w:val="00FC2DFB"/>
    <w:rsid w:val="00FC314C"/>
    <w:rsid w:val="00FC3556"/>
    <w:rsid w:val="00FC38E5"/>
    <w:rsid w:val="00FC403A"/>
    <w:rsid w:val="00FC4D8A"/>
    <w:rsid w:val="00FC5379"/>
    <w:rsid w:val="00FC538A"/>
    <w:rsid w:val="00FC5D35"/>
    <w:rsid w:val="00FC5D43"/>
    <w:rsid w:val="00FC65F2"/>
    <w:rsid w:val="00FC6F9F"/>
    <w:rsid w:val="00FC79B8"/>
    <w:rsid w:val="00FD0023"/>
    <w:rsid w:val="00FD2097"/>
    <w:rsid w:val="00FD20C8"/>
    <w:rsid w:val="00FD238E"/>
    <w:rsid w:val="00FD3430"/>
    <w:rsid w:val="00FD354D"/>
    <w:rsid w:val="00FD3FD5"/>
    <w:rsid w:val="00FD408B"/>
    <w:rsid w:val="00FD40CC"/>
    <w:rsid w:val="00FD516F"/>
    <w:rsid w:val="00FD5510"/>
    <w:rsid w:val="00FD5952"/>
    <w:rsid w:val="00FD5B97"/>
    <w:rsid w:val="00FD5E41"/>
    <w:rsid w:val="00FD6248"/>
    <w:rsid w:val="00FD69DB"/>
    <w:rsid w:val="00FD6C1A"/>
    <w:rsid w:val="00FD70DA"/>
    <w:rsid w:val="00FD7212"/>
    <w:rsid w:val="00FD725A"/>
    <w:rsid w:val="00FD7C33"/>
    <w:rsid w:val="00FE0481"/>
    <w:rsid w:val="00FE063E"/>
    <w:rsid w:val="00FE06C5"/>
    <w:rsid w:val="00FE0B1B"/>
    <w:rsid w:val="00FE0C5D"/>
    <w:rsid w:val="00FE1964"/>
    <w:rsid w:val="00FE19E2"/>
    <w:rsid w:val="00FE20A1"/>
    <w:rsid w:val="00FE2893"/>
    <w:rsid w:val="00FE2E03"/>
    <w:rsid w:val="00FE2E08"/>
    <w:rsid w:val="00FE3A26"/>
    <w:rsid w:val="00FE3E75"/>
    <w:rsid w:val="00FE4A0B"/>
    <w:rsid w:val="00FE4C91"/>
    <w:rsid w:val="00FE4FEC"/>
    <w:rsid w:val="00FE5FA8"/>
    <w:rsid w:val="00FE60D3"/>
    <w:rsid w:val="00FE62F9"/>
    <w:rsid w:val="00FE664D"/>
    <w:rsid w:val="00FE6E49"/>
    <w:rsid w:val="00FE7166"/>
    <w:rsid w:val="00FE72B2"/>
    <w:rsid w:val="00FE794E"/>
    <w:rsid w:val="00FE7D51"/>
    <w:rsid w:val="00FF0F7A"/>
    <w:rsid w:val="00FF1DAA"/>
    <w:rsid w:val="00FF1EBA"/>
    <w:rsid w:val="00FF1F5F"/>
    <w:rsid w:val="00FF27A3"/>
    <w:rsid w:val="00FF2B21"/>
    <w:rsid w:val="00FF32E0"/>
    <w:rsid w:val="00FF350E"/>
    <w:rsid w:val="00FF3531"/>
    <w:rsid w:val="00FF3883"/>
    <w:rsid w:val="00FF3B70"/>
    <w:rsid w:val="00FF3CE9"/>
    <w:rsid w:val="00FF4734"/>
    <w:rsid w:val="00FF4AFC"/>
    <w:rsid w:val="00FF4BC6"/>
    <w:rsid w:val="00FF4DA7"/>
    <w:rsid w:val="00FF5037"/>
    <w:rsid w:val="00FF5A9F"/>
    <w:rsid w:val="00FF64B2"/>
    <w:rsid w:val="00FF66EA"/>
    <w:rsid w:val="00FF6B66"/>
    <w:rsid w:val="00FF78B6"/>
    <w:rsid w:val="00FF7A59"/>
    <w:rsid w:val="00FF7C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8A52A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5E3E0B"/>
  </w:style>
  <w:style w:type="paragraph" w:styleId="Header">
    <w:name w:val="header"/>
    <w:basedOn w:val="Normal"/>
    <w:link w:val="HeaderChar"/>
    <w:uiPriority w:val="99"/>
    <w:unhideWhenUsed/>
    <w:rsid w:val="00B74702"/>
    <w:pPr>
      <w:tabs>
        <w:tab w:val="center" w:pos="4320"/>
        <w:tab w:val="right" w:pos="8640"/>
      </w:tabs>
    </w:pPr>
  </w:style>
  <w:style w:type="character" w:customStyle="1" w:styleId="HeaderChar">
    <w:name w:val="Header Char"/>
    <w:basedOn w:val="DefaultParagraphFont"/>
    <w:link w:val="Header"/>
    <w:uiPriority w:val="99"/>
    <w:rsid w:val="00B74702"/>
  </w:style>
  <w:style w:type="paragraph" w:styleId="Footer">
    <w:name w:val="footer"/>
    <w:basedOn w:val="Normal"/>
    <w:link w:val="FooterChar"/>
    <w:uiPriority w:val="99"/>
    <w:unhideWhenUsed/>
    <w:rsid w:val="00B74702"/>
    <w:pPr>
      <w:tabs>
        <w:tab w:val="center" w:pos="4320"/>
        <w:tab w:val="right" w:pos="8640"/>
      </w:tabs>
    </w:pPr>
  </w:style>
  <w:style w:type="character" w:customStyle="1" w:styleId="FooterChar">
    <w:name w:val="Footer Char"/>
    <w:basedOn w:val="DefaultParagraphFont"/>
    <w:link w:val="Footer"/>
    <w:uiPriority w:val="99"/>
    <w:rsid w:val="00B74702"/>
  </w:style>
  <w:style w:type="character" w:styleId="Hyperlink">
    <w:name w:val="Hyperlink"/>
    <w:basedOn w:val="DefaultParagraphFont"/>
    <w:rsid w:val="00022452"/>
    <w:rPr>
      <w:color w:val="0000FF"/>
      <w:u w:val="single"/>
    </w:rPr>
  </w:style>
  <w:style w:type="character" w:styleId="CommentReference">
    <w:name w:val="annotation reference"/>
    <w:basedOn w:val="DefaultParagraphFont"/>
    <w:uiPriority w:val="99"/>
    <w:semiHidden/>
    <w:unhideWhenUsed/>
    <w:rsid w:val="00E9563D"/>
    <w:rPr>
      <w:sz w:val="18"/>
      <w:szCs w:val="18"/>
    </w:rPr>
  </w:style>
  <w:style w:type="paragraph" w:styleId="CommentText">
    <w:name w:val="annotation text"/>
    <w:basedOn w:val="Normal"/>
    <w:link w:val="CommentTextChar"/>
    <w:uiPriority w:val="99"/>
    <w:unhideWhenUsed/>
    <w:rsid w:val="00E9563D"/>
    <w:rPr>
      <w:sz w:val="24"/>
      <w:szCs w:val="24"/>
    </w:rPr>
  </w:style>
  <w:style w:type="character" w:customStyle="1" w:styleId="CommentTextChar">
    <w:name w:val="Comment Text Char"/>
    <w:basedOn w:val="DefaultParagraphFont"/>
    <w:link w:val="CommentText"/>
    <w:uiPriority w:val="99"/>
    <w:rsid w:val="00E9563D"/>
    <w:rPr>
      <w:sz w:val="24"/>
      <w:szCs w:val="24"/>
    </w:rPr>
  </w:style>
  <w:style w:type="paragraph" w:styleId="CommentSubject">
    <w:name w:val="annotation subject"/>
    <w:basedOn w:val="CommentText"/>
    <w:next w:val="CommentText"/>
    <w:link w:val="CommentSubjectChar"/>
    <w:uiPriority w:val="99"/>
    <w:semiHidden/>
    <w:unhideWhenUsed/>
    <w:rsid w:val="00E9563D"/>
    <w:rPr>
      <w:b/>
      <w:bCs/>
      <w:sz w:val="20"/>
      <w:szCs w:val="20"/>
    </w:rPr>
  </w:style>
  <w:style w:type="character" w:customStyle="1" w:styleId="CommentSubjectChar">
    <w:name w:val="Comment Subject Char"/>
    <w:basedOn w:val="CommentTextChar"/>
    <w:link w:val="CommentSubject"/>
    <w:uiPriority w:val="99"/>
    <w:semiHidden/>
    <w:rsid w:val="00E9563D"/>
    <w:rPr>
      <w:b/>
      <w:bCs/>
      <w:sz w:val="20"/>
      <w:szCs w:val="20"/>
    </w:rPr>
  </w:style>
  <w:style w:type="paragraph" w:styleId="BalloonText">
    <w:name w:val="Balloon Text"/>
    <w:basedOn w:val="Normal"/>
    <w:link w:val="BalloonTextChar"/>
    <w:uiPriority w:val="99"/>
    <w:semiHidden/>
    <w:unhideWhenUsed/>
    <w:rsid w:val="00E956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563D"/>
    <w:rPr>
      <w:rFonts w:ascii="Lucida Grande" w:hAnsi="Lucida Grande" w:cs="Lucida Grande"/>
      <w:sz w:val="18"/>
      <w:szCs w:val="18"/>
    </w:rPr>
  </w:style>
  <w:style w:type="paragraph" w:customStyle="1" w:styleId="EndNoteBibliographyTitle">
    <w:name w:val="EndNote Bibliography Title"/>
    <w:basedOn w:val="Normal"/>
    <w:rsid w:val="00B90CA6"/>
    <w:pPr>
      <w:jc w:val="center"/>
    </w:pPr>
    <w:rPr>
      <w:rFonts w:ascii="Georgia" w:hAnsi="Georgia"/>
      <w:sz w:val="24"/>
    </w:rPr>
  </w:style>
  <w:style w:type="paragraph" w:customStyle="1" w:styleId="EndNoteBibliography">
    <w:name w:val="EndNote Bibliography"/>
    <w:basedOn w:val="Normal"/>
    <w:rsid w:val="00B90CA6"/>
    <w:pPr>
      <w:spacing w:line="480" w:lineRule="auto"/>
    </w:pPr>
    <w:rPr>
      <w:rFonts w:ascii="Georgia" w:hAnsi="Georgia"/>
      <w:sz w:val="24"/>
    </w:rPr>
  </w:style>
  <w:style w:type="paragraph" w:customStyle="1" w:styleId="Normal1">
    <w:name w:val="Normal1"/>
    <w:rsid w:val="00DB5857"/>
    <w:pPr>
      <w:spacing w:line="276" w:lineRule="auto"/>
    </w:pPr>
    <w:rPr>
      <w:rFonts w:eastAsia="Arial"/>
      <w:color w:val="000000"/>
      <w:szCs w:val="24"/>
      <w:lang w:eastAsia="ja-JP"/>
    </w:rPr>
  </w:style>
  <w:style w:type="paragraph" w:styleId="HTMLPreformatted">
    <w:name w:val="HTML Preformatted"/>
    <w:basedOn w:val="Normal"/>
    <w:link w:val="HTMLPreformattedChar"/>
    <w:uiPriority w:val="99"/>
    <w:unhideWhenUsed/>
    <w:rsid w:val="00DB5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DB5857"/>
    <w:rPr>
      <w:rFonts w:ascii="Courier" w:hAnsi="Courier" w:cs="Courier"/>
      <w:sz w:val="20"/>
      <w:szCs w:val="20"/>
    </w:rPr>
  </w:style>
  <w:style w:type="character" w:styleId="PageNumber">
    <w:name w:val="page number"/>
    <w:basedOn w:val="DefaultParagraphFont"/>
    <w:uiPriority w:val="99"/>
    <w:semiHidden/>
    <w:unhideWhenUsed/>
    <w:rsid w:val="002B439E"/>
  </w:style>
  <w:style w:type="character" w:styleId="Emphasis">
    <w:name w:val="Emphasis"/>
    <w:basedOn w:val="DefaultParagraphFont"/>
    <w:uiPriority w:val="20"/>
    <w:qFormat/>
    <w:rsid w:val="0091410E"/>
    <w:rPr>
      <w:i/>
      <w:iCs/>
    </w:rPr>
  </w:style>
  <w:style w:type="character" w:styleId="FollowedHyperlink">
    <w:name w:val="FollowedHyperlink"/>
    <w:basedOn w:val="DefaultParagraphFont"/>
    <w:uiPriority w:val="99"/>
    <w:semiHidden/>
    <w:unhideWhenUsed/>
    <w:rsid w:val="00B625A0"/>
    <w:rPr>
      <w:color w:val="800080" w:themeColor="followedHyperlink"/>
      <w:u w:val="single"/>
    </w:rPr>
  </w:style>
  <w:style w:type="paragraph" w:styleId="Revision">
    <w:name w:val="Revision"/>
    <w:hidden/>
    <w:uiPriority w:val="99"/>
    <w:semiHidden/>
    <w:rsid w:val="00C0196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5E3E0B"/>
  </w:style>
  <w:style w:type="paragraph" w:styleId="Header">
    <w:name w:val="header"/>
    <w:basedOn w:val="Normal"/>
    <w:link w:val="HeaderChar"/>
    <w:uiPriority w:val="99"/>
    <w:unhideWhenUsed/>
    <w:rsid w:val="00B74702"/>
    <w:pPr>
      <w:tabs>
        <w:tab w:val="center" w:pos="4320"/>
        <w:tab w:val="right" w:pos="8640"/>
      </w:tabs>
    </w:pPr>
  </w:style>
  <w:style w:type="character" w:customStyle="1" w:styleId="HeaderChar">
    <w:name w:val="Header Char"/>
    <w:basedOn w:val="DefaultParagraphFont"/>
    <w:link w:val="Header"/>
    <w:uiPriority w:val="99"/>
    <w:rsid w:val="00B74702"/>
  </w:style>
  <w:style w:type="paragraph" w:styleId="Footer">
    <w:name w:val="footer"/>
    <w:basedOn w:val="Normal"/>
    <w:link w:val="FooterChar"/>
    <w:uiPriority w:val="99"/>
    <w:unhideWhenUsed/>
    <w:rsid w:val="00B74702"/>
    <w:pPr>
      <w:tabs>
        <w:tab w:val="center" w:pos="4320"/>
        <w:tab w:val="right" w:pos="8640"/>
      </w:tabs>
    </w:pPr>
  </w:style>
  <w:style w:type="character" w:customStyle="1" w:styleId="FooterChar">
    <w:name w:val="Footer Char"/>
    <w:basedOn w:val="DefaultParagraphFont"/>
    <w:link w:val="Footer"/>
    <w:uiPriority w:val="99"/>
    <w:rsid w:val="00B74702"/>
  </w:style>
  <w:style w:type="character" w:styleId="Hyperlink">
    <w:name w:val="Hyperlink"/>
    <w:basedOn w:val="DefaultParagraphFont"/>
    <w:rsid w:val="00022452"/>
    <w:rPr>
      <w:color w:val="0000FF"/>
      <w:u w:val="single"/>
    </w:rPr>
  </w:style>
  <w:style w:type="character" w:styleId="CommentReference">
    <w:name w:val="annotation reference"/>
    <w:basedOn w:val="DefaultParagraphFont"/>
    <w:uiPriority w:val="99"/>
    <w:semiHidden/>
    <w:unhideWhenUsed/>
    <w:rsid w:val="00E9563D"/>
    <w:rPr>
      <w:sz w:val="18"/>
      <w:szCs w:val="18"/>
    </w:rPr>
  </w:style>
  <w:style w:type="paragraph" w:styleId="CommentText">
    <w:name w:val="annotation text"/>
    <w:basedOn w:val="Normal"/>
    <w:link w:val="CommentTextChar"/>
    <w:uiPriority w:val="99"/>
    <w:unhideWhenUsed/>
    <w:rsid w:val="00E9563D"/>
    <w:rPr>
      <w:sz w:val="24"/>
      <w:szCs w:val="24"/>
    </w:rPr>
  </w:style>
  <w:style w:type="character" w:customStyle="1" w:styleId="CommentTextChar">
    <w:name w:val="Comment Text Char"/>
    <w:basedOn w:val="DefaultParagraphFont"/>
    <w:link w:val="CommentText"/>
    <w:uiPriority w:val="99"/>
    <w:rsid w:val="00E9563D"/>
    <w:rPr>
      <w:sz w:val="24"/>
      <w:szCs w:val="24"/>
    </w:rPr>
  </w:style>
  <w:style w:type="paragraph" w:styleId="CommentSubject">
    <w:name w:val="annotation subject"/>
    <w:basedOn w:val="CommentText"/>
    <w:next w:val="CommentText"/>
    <w:link w:val="CommentSubjectChar"/>
    <w:uiPriority w:val="99"/>
    <w:semiHidden/>
    <w:unhideWhenUsed/>
    <w:rsid w:val="00E9563D"/>
    <w:rPr>
      <w:b/>
      <w:bCs/>
      <w:sz w:val="20"/>
      <w:szCs w:val="20"/>
    </w:rPr>
  </w:style>
  <w:style w:type="character" w:customStyle="1" w:styleId="CommentSubjectChar">
    <w:name w:val="Comment Subject Char"/>
    <w:basedOn w:val="CommentTextChar"/>
    <w:link w:val="CommentSubject"/>
    <w:uiPriority w:val="99"/>
    <w:semiHidden/>
    <w:rsid w:val="00E9563D"/>
    <w:rPr>
      <w:b/>
      <w:bCs/>
      <w:sz w:val="20"/>
      <w:szCs w:val="20"/>
    </w:rPr>
  </w:style>
  <w:style w:type="paragraph" w:styleId="BalloonText">
    <w:name w:val="Balloon Text"/>
    <w:basedOn w:val="Normal"/>
    <w:link w:val="BalloonTextChar"/>
    <w:uiPriority w:val="99"/>
    <w:semiHidden/>
    <w:unhideWhenUsed/>
    <w:rsid w:val="00E956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563D"/>
    <w:rPr>
      <w:rFonts w:ascii="Lucida Grande" w:hAnsi="Lucida Grande" w:cs="Lucida Grande"/>
      <w:sz w:val="18"/>
      <w:szCs w:val="18"/>
    </w:rPr>
  </w:style>
  <w:style w:type="paragraph" w:customStyle="1" w:styleId="EndNoteBibliographyTitle">
    <w:name w:val="EndNote Bibliography Title"/>
    <w:basedOn w:val="Normal"/>
    <w:rsid w:val="00B90CA6"/>
    <w:pPr>
      <w:jc w:val="center"/>
    </w:pPr>
    <w:rPr>
      <w:rFonts w:ascii="Georgia" w:hAnsi="Georgia"/>
      <w:sz w:val="24"/>
    </w:rPr>
  </w:style>
  <w:style w:type="paragraph" w:customStyle="1" w:styleId="EndNoteBibliography">
    <w:name w:val="EndNote Bibliography"/>
    <w:basedOn w:val="Normal"/>
    <w:rsid w:val="00B90CA6"/>
    <w:pPr>
      <w:spacing w:line="480" w:lineRule="auto"/>
    </w:pPr>
    <w:rPr>
      <w:rFonts w:ascii="Georgia" w:hAnsi="Georgia"/>
      <w:sz w:val="24"/>
    </w:rPr>
  </w:style>
  <w:style w:type="paragraph" w:customStyle="1" w:styleId="Normal1">
    <w:name w:val="Normal1"/>
    <w:rsid w:val="00DB5857"/>
    <w:pPr>
      <w:spacing w:line="276" w:lineRule="auto"/>
    </w:pPr>
    <w:rPr>
      <w:rFonts w:eastAsia="Arial"/>
      <w:color w:val="000000"/>
      <w:szCs w:val="24"/>
      <w:lang w:eastAsia="ja-JP"/>
    </w:rPr>
  </w:style>
  <w:style w:type="paragraph" w:styleId="HTMLPreformatted">
    <w:name w:val="HTML Preformatted"/>
    <w:basedOn w:val="Normal"/>
    <w:link w:val="HTMLPreformattedChar"/>
    <w:uiPriority w:val="99"/>
    <w:unhideWhenUsed/>
    <w:rsid w:val="00DB5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DB5857"/>
    <w:rPr>
      <w:rFonts w:ascii="Courier" w:hAnsi="Courier" w:cs="Courier"/>
      <w:sz w:val="20"/>
      <w:szCs w:val="20"/>
    </w:rPr>
  </w:style>
  <w:style w:type="character" w:styleId="PageNumber">
    <w:name w:val="page number"/>
    <w:basedOn w:val="DefaultParagraphFont"/>
    <w:uiPriority w:val="99"/>
    <w:semiHidden/>
    <w:unhideWhenUsed/>
    <w:rsid w:val="002B439E"/>
  </w:style>
  <w:style w:type="character" w:styleId="Emphasis">
    <w:name w:val="Emphasis"/>
    <w:basedOn w:val="DefaultParagraphFont"/>
    <w:uiPriority w:val="20"/>
    <w:qFormat/>
    <w:rsid w:val="0091410E"/>
    <w:rPr>
      <w:i/>
      <w:iCs/>
    </w:rPr>
  </w:style>
  <w:style w:type="character" w:styleId="FollowedHyperlink">
    <w:name w:val="FollowedHyperlink"/>
    <w:basedOn w:val="DefaultParagraphFont"/>
    <w:uiPriority w:val="99"/>
    <w:semiHidden/>
    <w:unhideWhenUsed/>
    <w:rsid w:val="00B625A0"/>
    <w:rPr>
      <w:color w:val="800080" w:themeColor="followedHyperlink"/>
      <w:u w:val="single"/>
    </w:rPr>
  </w:style>
  <w:style w:type="paragraph" w:styleId="Revision">
    <w:name w:val="Revision"/>
    <w:hidden/>
    <w:uiPriority w:val="99"/>
    <w:semiHidden/>
    <w:rsid w:val="00C019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7170">
      <w:bodyDiv w:val="1"/>
      <w:marLeft w:val="0"/>
      <w:marRight w:val="0"/>
      <w:marTop w:val="0"/>
      <w:marBottom w:val="0"/>
      <w:divBdr>
        <w:top w:val="none" w:sz="0" w:space="0" w:color="auto"/>
        <w:left w:val="none" w:sz="0" w:space="0" w:color="auto"/>
        <w:bottom w:val="none" w:sz="0" w:space="0" w:color="auto"/>
        <w:right w:val="none" w:sz="0" w:space="0" w:color="auto"/>
      </w:divBdr>
    </w:div>
    <w:div w:id="146015923">
      <w:bodyDiv w:val="1"/>
      <w:marLeft w:val="0"/>
      <w:marRight w:val="0"/>
      <w:marTop w:val="0"/>
      <w:marBottom w:val="0"/>
      <w:divBdr>
        <w:top w:val="none" w:sz="0" w:space="0" w:color="auto"/>
        <w:left w:val="none" w:sz="0" w:space="0" w:color="auto"/>
        <w:bottom w:val="none" w:sz="0" w:space="0" w:color="auto"/>
        <w:right w:val="none" w:sz="0" w:space="0" w:color="auto"/>
      </w:divBdr>
    </w:div>
    <w:div w:id="180554554">
      <w:bodyDiv w:val="1"/>
      <w:marLeft w:val="0"/>
      <w:marRight w:val="0"/>
      <w:marTop w:val="0"/>
      <w:marBottom w:val="0"/>
      <w:divBdr>
        <w:top w:val="none" w:sz="0" w:space="0" w:color="auto"/>
        <w:left w:val="none" w:sz="0" w:space="0" w:color="auto"/>
        <w:bottom w:val="none" w:sz="0" w:space="0" w:color="auto"/>
        <w:right w:val="none" w:sz="0" w:space="0" w:color="auto"/>
      </w:divBdr>
    </w:div>
    <w:div w:id="928732571">
      <w:bodyDiv w:val="1"/>
      <w:marLeft w:val="0"/>
      <w:marRight w:val="0"/>
      <w:marTop w:val="0"/>
      <w:marBottom w:val="0"/>
      <w:divBdr>
        <w:top w:val="none" w:sz="0" w:space="0" w:color="auto"/>
        <w:left w:val="none" w:sz="0" w:space="0" w:color="auto"/>
        <w:bottom w:val="none" w:sz="0" w:space="0" w:color="auto"/>
        <w:right w:val="none" w:sz="0" w:space="0" w:color="auto"/>
      </w:divBdr>
    </w:div>
    <w:div w:id="1278562675">
      <w:bodyDiv w:val="1"/>
      <w:marLeft w:val="0"/>
      <w:marRight w:val="0"/>
      <w:marTop w:val="0"/>
      <w:marBottom w:val="0"/>
      <w:divBdr>
        <w:top w:val="none" w:sz="0" w:space="0" w:color="auto"/>
        <w:left w:val="none" w:sz="0" w:space="0" w:color="auto"/>
        <w:bottom w:val="none" w:sz="0" w:space="0" w:color="auto"/>
        <w:right w:val="none" w:sz="0" w:space="0" w:color="auto"/>
      </w:divBdr>
    </w:div>
    <w:div w:id="134528268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settings" Target="settings.xm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30" Type="http://schemas.microsoft.com/office/2011/relationships/people" Target="people.xml"/><Relationship Id="rId31" Type="http://schemas.microsoft.com/office/2011/relationships/commentsExtended" Target="commentsExtended.xml"/><Relationship Id="rId10" Type="http://schemas.openxmlformats.org/officeDocument/2006/relationships/webSettings" Target="webSettings.xml"/><Relationship Id="rId11" Type="http://schemas.openxmlformats.org/officeDocument/2006/relationships/footnotes" Target="footnotes.xml"/><Relationship Id="rId12" Type="http://schemas.openxmlformats.org/officeDocument/2006/relationships/endnotes" Target="endnotes.xml"/><Relationship Id="rId13" Type="http://schemas.openxmlformats.org/officeDocument/2006/relationships/hyperlink" Target="mailto:samuel@physics.harvard.edu" TargetMode="External"/><Relationship Id="rId14" Type="http://schemas.openxmlformats.org/officeDocument/2006/relationships/hyperlink" Target="mailto:Richard.Benton@unil.ch" TargetMode="External"/><Relationship Id="rId15" Type="http://schemas.openxmlformats.org/officeDocument/2006/relationships/hyperlink" Target="mailto:pgarrity@brandeis.edu" TargetMode="External"/><Relationship Id="rId16" Type="http://schemas.openxmlformats.org/officeDocument/2006/relationships/hyperlink" Target="mailto:pgarrity@brandeis.edu" TargetMode="External"/><Relationship Id="rId17" Type="http://schemas.openxmlformats.org/officeDocument/2006/relationships/comments" Target="comments.xml"/><Relationship Id="rId18" Type="http://schemas.openxmlformats.org/officeDocument/2006/relationships/image" Target="media/image1.png"/><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customXml" Target="../customXml/item6.xml"/><Relationship Id="rId7" Type="http://schemas.openxmlformats.org/officeDocument/2006/relationships/styles" Target="styles.xml"/><Relationship Id="rId8"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74307-F5B5-9D49-A6F2-1754F7FD6339}">
  <ds:schemaRefs>
    <ds:schemaRef ds:uri="http://schemas.openxmlformats.org/officeDocument/2006/bibliography"/>
  </ds:schemaRefs>
</ds:datastoreItem>
</file>

<file path=customXml/itemProps2.xml><?xml version="1.0" encoding="utf-8"?>
<ds:datastoreItem xmlns:ds="http://schemas.openxmlformats.org/officeDocument/2006/customXml" ds:itemID="{61C1CB96-3599-F942-BD86-50EB3067F5C8}">
  <ds:schemaRefs>
    <ds:schemaRef ds:uri="http://schemas.openxmlformats.org/officeDocument/2006/bibliography"/>
  </ds:schemaRefs>
</ds:datastoreItem>
</file>

<file path=customXml/itemProps3.xml><?xml version="1.0" encoding="utf-8"?>
<ds:datastoreItem xmlns:ds="http://schemas.openxmlformats.org/officeDocument/2006/customXml" ds:itemID="{7ECA0A83-90DE-6C42-B69C-EC08BE0F0423}">
  <ds:schemaRefs>
    <ds:schemaRef ds:uri="http://schemas.openxmlformats.org/officeDocument/2006/bibliography"/>
  </ds:schemaRefs>
</ds:datastoreItem>
</file>

<file path=customXml/itemProps4.xml><?xml version="1.0" encoding="utf-8"?>
<ds:datastoreItem xmlns:ds="http://schemas.openxmlformats.org/officeDocument/2006/customXml" ds:itemID="{9209692D-C8F4-394F-A7BE-24277874F8AE}">
  <ds:schemaRefs>
    <ds:schemaRef ds:uri="http://schemas.openxmlformats.org/officeDocument/2006/bibliography"/>
  </ds:schemaRefs>
</ds:datastoreItem>
</file>

<file path=customXml/itemProps5.xml><?xml version="1.0" encoding="utf-8"?>
<ds:datastoreItem xmlns:ds="http://schemas.openxmlformats.org/officeDocument/2006/customXml" ds:itemID="{E1B87E5E-C898-0844-AF27-23D8C787683F}">
  <ds:schemaRefs>
    <ds:schemaRef ds:uri="http://schemas.openxmlformats.org/officeDocument/2006/bibliography"/>
  </ds:schemaRefs>
</ds:datastoreItem>
</file>

<file path=customXml/itemProps6.xml><?xml version="1.0" encoding="utf-8"?>
<ds:datastoreItem xmlns:ds="http://schemas.openxmlformats.org/officeDocument/2006/customXml" ds:itemID="{99DE12BB-1D5D-C340-A415-8607827AB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32</Pages>
  <Words>15894</Words>
  <Characters>90598</Characters>
  <Application>Microsoft Macintosh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106280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Garrity</dc:creator>
  <cp:keywords/>
  <dc:description/>
  <cp:lastModifiedBy>Paul Garrity</cp:lastModifiedBy>
  <cp:revision>3</cp:revision>
  <cp:lastPrinted>2016-05-30T18:56:00Z</cp:lastPrinted>
  <dcterms:created xsi:type="dcterms:W3CDTF">2016-09-16T13:25:00Z</dcterms:created>
  <dcterms:modified xsi:type="dcterms:W3CDTF">2016-09-16T15:09:00Z</dcterms:modified>
</cp:coreProperties>
</file>