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C2FA0E" w14:textId="77777777" w:rsidR="0048642A" w:rsidRPr="00213D57" w:rsidRDefault="0048642A" w:rsidP="0048642A">
      <w:pPr>
        <w:spacing w:line="480" w:lineRule="auto"/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>Stra</w:t>
      </w:r>
      <w:bookmarkStart w:id="0" w:name="_GoBack"/>
      <w:bookmarkEnd w:id="0"/>
      <w:r>
        <w:rPr>
          <w:rFonts w:ascii="Arial" w:hAnsi="Arial"/>
          <w:b/>
        </w:rPr>
        <w:t>ins used in this study:</w:t>
      </w:r>
    </w:p>
    <w:p w14:paraId="0EFFD975" w14:textId="77777777" w:rsidR="0048642A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t>JD21</w:t>
      </w:r>
      <w:r w:rsidRPr="00F938BD">
        <w:rPr>
          <w:rFonts w:ascii="Arial" w:hAnsi="Arial"/>
        </w:rPr>
        <w:t xml:space="preserve"> </w:t>
      </w:r>
      <w:r w:rsidRPr="00F938BD">
        <w:rPr>
          <w:rFonts w:ascii="Arial" w:hAnsi="Arial"/>
          <w:i/>
        </w:rPr>
        <w:t>cca-1(ad1650)</w:t>
      </w:r>
    </w:p>
    <w:p w14:paraId="0846266A" w14:textId="77777777" w:rsidR="0048642A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t>FQ226</w:t>
      </w:r>
      <w:r w:rsidRPr="00F938BD">
        <w:rPr>
          <w:rFonts w:ascii="Arial" w:hAnsi="Arial"/>
        </w:rPr>
        <w:t xml:space="preserve"> </w:t>
      </w:r>
      <w:r w:rsidRPr="00F938BD">
        <w:rPr>
          <w:rFonts w:ascii="Arial" w:hAnsi="Arial"/>
          <w:i/>
        </w:rPr>
        <w:t>cca-1(n5209)</w:t>
      </w:r>
    </w:p>
    <w:p w14:paraId="063C59DF" w14:textId="77777777" w:rsidR="0048642A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t>FQ46</w:t>
      </w:r>
      <w:r w:rsidRPr="00F938BD">
        <w:rPr>
          <w:rFonts w:ascii="Arial" w:hAnsi="Arial"/>
        </w:rPr>
        <w:t xml:space="preserve"> </w:t>
      </w:r>
      <w:r w:rsidRPr="00F938BD">
        <w:rPr>
          <w:rFonts w:ascii="Arial" w:hAnsi="Arial"/>
          <w:i/>
        </w:rPr>
        <w:t>egl-6(n529) cca-1(n5209)</w:t>
      </w:r>
    </w:p>
    <w:p w14:paraId="54507DAD" w14:textId="77777777" w:rsidR="0048642A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t>MT1222</w:t>
      </w:r>
      <w:r w:rsidRPr="00F938BD">
        <w:rPr>
          <w:rFonts w:ascii="Arial" w:hAnsi="Arial"/>
        </w:rPr>
        <w:t xml:space="preserve"> </w:t>
      </w:r>
      <w:r w:rsidRPr="00F938BD">
        <w:rPr>
          <w:rFonts w:ascii="Arial" w:hAnsi="Arial"/>
          <w:i/>
        </w:rPr>
        <w:t>egl-6(n592)</w:t>
      </w:r>
    </w:p>
    <w:p w14:paraId="2EF2427F" w14:textId="77777777" w:rsidR="0048642A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t>MT1082</w:t>
      </w:r>
      <w:r w:rsidRPr="00F938BD">
        <w:rPr>
          <w:rFonts w:ascii="Arial" w:hAnsi="Arial"/>
        </w:rPr>
        <w:t xml:space="preserve"> </w:t>
      </w:r>
      <w:r w:rsidRPr="00F938BD">
        <w:rPr>
          <w:rFonts w:ascii="Arial" w:hAnsi="Arial"/>
          <w:i/>
        </w:rPr>
        <w:t>egl-1(n487)</w:t>
      </w:r>
    </w:p>
    <w:p w14:paraId="1EEDC427" w14:textId="77777777" w:rsidR="0048642A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t>MT1443</w:t>
      </w:r>
      <w:r w:rsidRPr="00F938BD">
        <w:rPr>
          <w:rFonts w:ascii="Arial" w:hAnsi="Arial"/>
        </w:rPr>
        <w:t xml:space="preserve"> </w:t>
      </w:r>
      <w:r w:rsidRPr="00F938BD">
        <w:rPr>
          <w:rFonts w:ascii="Arial" w:hAnsi="Arial"/>
          <w:i/>
        </w:rPr>
        <w:t>egl-10(n692)</w:t>
      </w:r>
    </w:p>
    <w:p w14:paraId="228AC09F" w14:textId="77777777" w:rsidR="0048642A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t xml:space="preserve">MT2248 </w:t>
      </w:r>
      <w:r w:rsidRPr="00F938BD">
        <w:rPr>
          <w:rFonts w:ascii="Arial" w:hAnsi="Arial"/>
          <w:i/>
        </w:rPr>
        <w:t>egl-47(n1081)</w:t>
      </w:r>
    </w:p>
    <w:p w14:paraId="400C4CEF" w14:textId="77777777" w:rsidR="0048642A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t>MT16698</w:t>
      </w:r>
      <w:r w:rsidRPr="00F938BD">
        <w:rPr>
          <w:rFonts w:ascii="Arial" w:hAnsi="Arial"/>
        </w:rPr>
        <w:t xml:space="preserve"> </w:t>
      </w:r>
      <w:r w:rsidRPr="00F938BD">
        <w:rPr>
          <w:rFonts w:ascii="Arial" w:hAnsi="Arial"/>
          <w:i/>
        </w:rPr>
        <w:t>goa-1(n1134); egl-6(n592)</w:t>
      </w:r>
    </w:p>
    <w:p w14:paraId="32F03701" w14:textId="77777777" w:rsidR="0048642A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t>FQ37</w:t>
      </w:r>
      <w:r w:rsidRPr="00F938BD">
        <w:rPr>
          <w:rFonts w:ascii="Arial" w:hAnsi="Arial"/>
        </w:rPr>
        <w:t xml:space="preserve"> </w:t>
      </w:r>
      <w:r w:rsidRPr="00F938BD">
        <w:rPr>
          <w:rFonts w:ascii="Arial" w:hAnsi="Arial"/>
          <w:i/>
        </w:rPr>
        <w:t>flp-10(n4543) flp-17(n4894); egl-6(n592)</w:t>
      </w:r>
    </w:p>
    <w:p w14:paraId="447AF475" w14:textId="77777777" w:rsidR="0048642A" w:rsidRDefault="0048642A" w:rsidP="0048642A">
      <w:pPr>
        <w:spacing w:line="480" w:lineRule="auto"/>
        <w:rPr>
          <w:rFonts w:ascii="Arial" w:hAnsi="Arial"/>
          <w:i/>
        </w:rPr>
      </w:pPr>
      <w:r w:rsidRPr="001919FD">
        <w:rPr>
          <w:rFonts w:ascii="Arial" w:hAnsi="Arial"/>
          <w:b/>
        </w:rPr>
        <w:t>FQ232</w:t>
      </w:r>
      <w:r w:rsidRPr="00F938BD">
        <w:rPr>
          <w:rFonts w:ascii="Arial" w:hAnsi="Arial"/>
          <w:i/>
        </w:rPr>
        <w:t xml:space="preserve"> egl-6(n592) cca-1(ad1650)</w:t>
      </w:r>
    </w:p>
    <w:p w14:paraId="3C011734" w14:textId="77777777" w:rsidR="0048642A" w:rsidRPr="00CA7414" w:rsidRDefault="0048642A" w:rsidP="0048642A">
      <w:pPr>
        <w:spacing w:line="480" w:lineRule="auto"/>
        <w:rPr>
          <w:rFonts w:ascii="Arial" w:hAnsi="Arial"/>
        </w:rPr>
      </w:pPr>
      <w:r w:rsidRPr="00CA7414">
        <w:rPr>
          <w:rFonts w:ascii="Arial" w:hAnsi="Arial"/>
          <w:b/>
        </w:rPr>
        <w:t>FQ604</w:t>
      </w:r>
      <w:r>
        <w:rPr>
          <w:rFonts w:ascii="Arial" w:hAnsi="Arial"/>
          <w:b/>
        </w:rPr>
        <w:t xml:space="preserve"> </w:t>
      </w:r>
      <w:r w:rsidRPr="0094379D">
        <w:rPr>
          <w:rFonts w:ascii="Arial" w:hAnsi="Arial"/>
          <w:i/>
        </w:rPr>
        <w:t>wzEx125[P</w:t>
      </w:r>
      <w:r>
        <w:rPr>
          <w:rFonts w:ascii="Arial" w:hAnsi="Arial"/>
          <w:i/>
        </w:rPr>
        <w:t>rom</w:t>
      </w:r>
      <w:r w:rsidRPr="0094379D">
        <w:rPr>
          <w:rFonts w:ascii="Arial" w:hAnsi="Arial"/>
          <w:i/>
          <w:vertAlign w:val="subscript"/>
        </w:rPr>
        <w:t>cca-1(3kb</w:t>
      </w:r>
      <w:proofErr w:type="gramStart"/>
      <w:r w:rsidRPr="0094379D">
        <w:rPr>
          <w:rFonts w:ascii="Arial" w:hAnsi="Arial"/>
          <w:i/>
          <w:vertAlign w:val="subscript"/>
        </w:rPr>
        <w:t>)</w:t>
      </w:r>
      <w:r>
        <w:rPr>
          <w:rFonts w:ascii="Arial" w:hAnsi="Arial"/>
          <w:i/>
        </w:rPr>
        <w:t>::</w:t>
      </w:r>
      <w:proofErr w:type="gramEnd"/>
      <w:r>
        <w:rPr>
          <w:rFonts w:ascii="Arial" w:hAnsi="Arial"/>
          <w:i/>
        </w:rPr>
        <w:t>GFP]</w:t>
      </w:r>
    </w:p>
    <w:p w14:paraId="10E3F28C" w14:textId="77777777" w:rsidR="0048642A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t>FQ666</w:t>
      </w:r>
      <w:r w:rsidRPr="00F938BD">
        <w:rPr>
          <w:rFonts w:ascii="Arial" w:hAnsi="Arial"/>
        </w:rPr>
        <w:t xml:space="preserve"> </w:t>
      </w:r>
      <w:r w:rsidRPr="00F938BD">
        <w:rPr>
          <w:rFonts w:ascii="Arial" w:hAnsi="Arial"/>
          <w:i/>
        </w:rPr>
        <w:t>egl-10(n692); cca-1(n5209)</w:t>
      </w:r>
    </w:p>
    <w:p w14:paraId="13DC915F" w14:textId="77777777" w:rsidR="0048642A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t>FQ707</w:t>
      </w:r>
      <w:r w:rsidRPr="00F938BD">
        <w:rPr>
          <w:rFonts w:ascii="Arial" w:hAnsi="Arial"/>
        </w:rPr>
        <w:t xml:space="preserve"> </w:t>
      </w:r>
      <w:r w:rsidRPr="00F938BD">
        <w:rPr>
          <w:rFonts w:ascii="Arial" w:hAnsi="Arial"/>
          <w:i/>
        </w:rPr>
        <w:t>egl-47(n1081); cca-1(n5209)</w:t>
      </w:r>
    </w:p>
    <w:p w14:paraId="0FC198F2" w14:textId="77777777" w:rsidR="0048642A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t>FQ757</w:t>
      </w:r>
      <w:r w:rsidRPr="0094379D">
        <w:rPr>
          <w:rFonts w:ascii="Arial" w:hAnsi="Arial"/>
        </w:rPr>
        <w:t xml:space="preserve"> </w:t>
      </w:r>
      <w:r w:rsidRPr="0094379D">
        <w:rPr>
          <w:rFonts w:ascii="Arial" w:hAnsi="Arial"/>
          <w:i/>
        </w:rPr>
        <w:t>lin-39(n709); egl-6(n592) cca-1(n5209); wzEx125[P</w:t>
      </w:r>
      <w:r>
        <w:rPr>
          <w:rFonts w:ascii="Arial" w:hAnsi="Arial"/>
          <w:i/>
        </w:rPr>
        <w:t>rom</w:t>
      </w:r>
      <w:r w:rsidRPr="0094379D">
        <w:rPr>
          <w:rFonts w:ascii="Arial" w:hAnsi="Arial"/>
          <w:i/>
          <w:vertAlign w:val="subscript"/>
        </w:rPr>
        <w:t>cca-1(3kb</w:t>
      </w:r>
      <w:proofErr w:type="gramStart"/>
      <w:r w:rsidRPr="0094379D">
        <w:rPr>
          <w:rFonts w:ascii="Arial" w:hAnsi="Arial"/>
          <w:i/>
          <w:vertAlign w:val="subscript"/>
        </w:rPr>
        <w:t>)</w:t>
      </w:r>
      <w:r>
        <w:rPr>
          <w:rFonts w:ascii="Arial" w:hAnsi="Arial"/>
          <w:i/>
        </w:rPr>
        <w:t>::</w:t>
      </w:r>
      <w:proofErr w:type="gramEnd"/>
      <w:r>
        <w:rPr>
          <w:rFonts w:ascii="Arial" w:hAnsi="Arial"/>
          <w:i/>
        </w:rPr>
        <w:t>GFP]</w:t>
      </w:r>
      <w:r w:rsidRPr="0094379D">
        <w:rPr>
          <w:rFonts w:ascii="Arial" w:hAnsi="Arial"/>
          <w:i/>
        </w:rPr>
        <w:t xml:space="preserve"> </w:t>
      </w:r>
      <w:r w:rsidRPr="001919FD">
        <w:rPr>
          <w:rFonts w:ascii="Arial" w:hAnsi="Arial"/>
          <w:b/>
        </w:rPr>
        <w:t>FQ810</w:t>
      </w:r>
      <w:r w:rsidRPr="00D04F7C">
        <w:rPr>
          <w:rFonts w:ascii="Arial" w:hAnsi="Arial"/>
        </w:rPr>
        <w:t xml:space="preserve"> </w:t>
      </w:r>
      <w:r w:rsidRPr="00D04F7C">
        <w:rPr>
          <w:rFonts w:ascii="Arial" w:hAnsi="Arial"/>
          <w:i/>
        </w:rPr>
        <w:t>egl-1(n487); cca-1(n5209)</w:t>
      </w:r>
    </w:p>
    <w:p w14:paraId="11152E92" w14:textId="77777777" w:rsidR="0048642A" w:rsidRDefault="0048642A" w:rsidP="0048642A">
      <w:pPr>
        <w:spacing w:line="480" w:lineRule="auto"/>
        <w:rPr>
          <w:rFonts w:ascii="Arial" w:hAnsi="Arial"/>
          <w:i/>
        </w:rPr>
      </w:pPr>
      <w:r w:rsidRPr="001919FD">
        <w:rPr>
          <w:rFonts w:ascii="Arial" w:hAnsi="Arial"/>
          <w:b/>
        </w:rPr>
        <w:t>FQ862</w:t>
      </w:r>
      <w:r w:rsidRPr="0094379D">
        <w:rPr>
          <w:rFonts w:ascii="Arial" w:hAnsi="Arial"/>
        </w:rPr>
        <w:t xml:space="preserve"> </w:t>
      </w:r>
      <w:r w:rsidRPr="0094379D">
        <w:rPr>
          <w:rFonts w:ascii="Arial" w:hAnsi="Arial"/>
          <w:i/>
        </w:rPr>
        <w:t>egl-6(n592) cca-1(n5209); wzEx125[P</w:t>
      </w:r>
      <w:r>
        <w:rPr>
          <w:rFonts w:ascii="Arial" w:hAnsi="Arial"/>
          <w:i/>
        </w:rPr>
        <w:t>rom</w:t>
      </w:r>
      <w:r w:rsidRPr="0094379D">
        <w:rPr>
          <w:rFonts w:ascii="Arial" w:hAnsi="Arial"/>
          <w:i/>
          <w:vertAlign w:val="subscript"/>
        </w:rPr>
        <w:t>cca-1(3kb</w:t>
      </w:r>
      <w:proofErr w:type="gramStart"/>
      <w:r w:rsidRPr="0094379D">
        <w:rPr>
          <w:rFonts w:ascii="Arial" w:hAnsi="Arial"/>
          <w:i/>
          <w:vertAlign w:val="subscript"/>
        </w:rPr>
        <w:t>)</w:t>
      </w:r>
      <w:r w:rsidRPr="0094379D">
        <w:rPr>
          <w:rFonts w:ascii="Arial" w:hAnsi="Arial"/>
          <w:i/>
        </w:rPr>
        <w:t>::</w:t>
      </w:r>
      <w:proofErr w:type="gramEnd"/>
      <w:r w:rsidRPr="0094379D">
        <w:rPr>
          <w:rFonts w:ascii="Arial" w:hAnsi="Arial"/>
          <w:i/>
        </w:rPr>
        <w:t>GFP]</w:t>
      </w:r>
    </w:p>
    <w:p w14:paraId="74A8426B" w14:textId="77777777" w:rsidR="0048642A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t>FQ863</w:t>
      </w:r>
      <w:r w:rsidRPr="00D04F7C">
        <w:rPr>
          <w:rFonts w:ascii="Arial" w:hAnsi="Arial"/>
        </w:rPr>
        <w:t xml:space="preserve"> </w:t>
      </w:r>
      <w:r w:rsidRPr="00D04F7C">
        <w:rPr>
          <w:rFonts w:ascii="Arial" w:hAnsi="Arial"/>
          <w:i/>
        </w:rPr>
        <w:t>goa-1(n1134); egl-6(n592) cca-1(n5209)</w:t>
      </w:r>
    </w:p>
    <w:p w14:paraId="76090997" w14:textId="77777777" w:rsidR="0048642A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t>FQ892</w:t>
      </w:r>
      <w:r w:rsidRPr="00D04F7C">
        <w:rPr>
          <w:rFonts w:ascii="Arial" w:hAnsi="Arial"/>
        </w:rPr>
        <w:t xml:space="preserve"> </w:t>
      </w:r>
      <w:r w:rsidRPr="00D04F7C">
        <w:rPr>
          <w:rFonts w:ascii="Arial" w:hAnsi="Arial"/>
          <w:i/>
        </w:rPr>
        <w:t>flp-10(n4543) flp-17(n4894); egl-6(n592) cca-1(n5209)</w:t>
      </w:r>
    </w:p>
    <w:p w14:paraId="53C1D679" w14:textId="77777777" w:rsidR="0048642A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t>FQ992</w:t>
      </w:r>
      <w:r w:rsidRPr="00D04F7C">
        <w:rPr>
          <w:rFonts w:ascii="Arial" w:hAnsi="Arial"/>
        </w:rPr>
        <w:t xml:space="preserve"> </w:t>
      </w:r>
      <w:r w:rsidRPr="00D04F7C">
        <w:rPr>
          <w:rFonts w:ascii="Arial" w:hAnsi="Arial"/>
          <w:i/>
        </w:rPr>
        <w:t>wzEx227[P</w:t>
      </w:r>
      <w:r>
        <w:rPr>
          <w:rFonts w:ascii="Arial" w:hAnsi="Arial"/>
          <w:i/>
        </w:rPr>
        <w:t>rom</w:t>
      </w:r>
      <w:r w:rsidRPr="0094379D">
        <w:rPr>
          <w:rFonts w:ascii="Arial" w:hAnsi="Arial"/>
          <w:i/>
          <w:vertAlign w:val="subscript"/>
        </w:rPr>
        <w:t>egl-6</w:t>
      </w:r>
      <w:proofErr w:type="gramStart"/>
      <w:r w:rsidRPr="0094379D">
        <w:rPr>
          <w:rFonts w:ascii="Arial" w:hAnsi="Arial"/>
          <w:i/>
          <w:vertAlign w:val="subscript"/>
        </w:rPr>
        <w:t>a</w:t>
      </w:r>
      <w:r w:rsidRPr="00D04F7C">
        <w:rPr>
          <w:rFonts w:ascii="Arial" w:hAnsi="Arial"/>
          <w:i/>
        </w:rPr>
        <w:t>::</w:t>
      </w:r>
      <w:proofErr w:type="gramEnd"/>
      <w:r w:rsidRPr="00D04F7C">
        <w:rPr>
          <w:rFonts w:ascii="Arial" w:hAnsi="Arial"/>
          <w:i/>
        </w:rPr>
        <w:t xml:space="preserve">GCaMP6f </w:t>
      </w:r>
      <w:r w:rsidRPr="0094379D">
        <w:rPr>
          <w:rFonts w:ascii="Arial" w:hAnsi="Arial"/>
          <w:i/>
        </w:rPr>
        <w:t>Prom</w:t>
      </w:r>
      <w:r>
        <w:rPr>
          <w:rFonts w:ascii="Arial" w:hAnsi="Arial"/>
          <w:i/>
          <w:vertAlign w:val="subscript"/>
        </w:rPr>
        <w:t>unc-122</w:t>
      </w:r>
      <w:r w:rsidRPr="00D04F7C">
        <w:rPr>
          <w:rFonts w:ascii="Arial" w:hAnsi="Arial"/>
          <w:i/>
        </w:rPr>
        <w:t>:</w:t>
      </w:r>
      <w:r>
        <w:rPr>
          <w:rFonts w:ascii="Arial" w:hAnsi="Arial"/>
          <w:i/>
        </w:rPr>
        <w:t>:</w:t>
      </w:r>
      <w:proofErr w:type="spellStart"/>
      <w:r w:rsidRPr="00D04F7C">
        <w:rPr>
          <w:rFonts w:ascii="Arial" w:hAnsi="Arial"/>
          <w:i/>
        </w:rPr>
        <w:t>mCherry</w:t>
      </w:r>
      <w:proofErr w:type="spellEnd"/>
      <w:r w:rsidRPr="00D04F7C">
        <w:rPr>
          <w:rFonts w:ascii="Arial" w:hAnsi="Arial"/>
          <w:i/>
        </w:rPr>
        <w:t>]</w:t>
      </w:r>
    </w:p>
    <w:p w14:paraId="4E4DBA18" w14:textId="77777777" w:rsidR="0048642A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t>FQ1078</w:t>
      </w:r>
      <w:r w:rsidRPr="00D04F7C">
        <w:rPr>
          <w:rFonts w:ascii="Arial" w:hAnsi="Arial"/>
        </w:rPr>
        <w:t xml:space="preserve"> </w:t>
      </w:r>
      <w:r w:rsidRPr="00D04F7C">
        <w:rPr>
          <w:rFonts w:ascii="Arial" w:hAnsi="Arial"/>
          <w:i/>
        </w:rPr>
        <w:t>cca-1(n5209); wzEx227[P</w:t>
      </w:r>
      <w:r>
        <w:rPr>
          <w:rFonts w:ascii="Arial" w:hAnsi="Arial"/>
          <w:i/>
        </w:rPr>
        <w:t>rom</w:t>
      </w:r>
      <w:r w:rsidRPr="0094379D">
        <w:rPr>
          <w:rFonts w:ascii="Arial" w:hAnsi="Arial"/>
          <w:i/>
          <w:vertAlign w:val="subscript"/>
        </w:rPr>
        <w:t>egl-6</w:t>
      </w:r>
      <w:proofErr w:type="gramStart"/>
      <w:r w:rsidRPr="0094379D">
        <w:rPr>
          <w:rFonts w:ascii="Arial" w:hAnsi="Arial"/>
          <w:i/>
          <w:vertAlign w:val="subscript"/>
        </w:rPr>
        <w:t>a</w:t>
      </w:r>
      <w:r w:rsidRPr="00D04F7C">
        <w:rPr>
          <w:rFonts w:ascii="Arial" w:hAnsi="Arial"/>
          <w:i/>
        </w:rPr>
        <w:t>::</w:t>
      </w:r>
      <w:proofErr w:type="gramEnd"/>
      <w:r w:rsidRPr="00D04F7C">
        <w:rPr>
          <w:rFonts w:ascii="Arial" w:hAnsi="Arial"/>
          <w:i/>
        </w:rPr>
        <w:t xml:space="preserve">GCaMP6f </w:t>
      </w:r>
      <w:r>
        <w:rPr>
          <w:rFonts w:ascii="Arial" w:hAnsi="Arial"/>
          <w:i/>
        </w:rPr>
        <w:t>Prom</w:t>
      </w:r>
      <w:r w:rsidRPr="0094379D">
        <w:rPr>
          <w:rFonts w:ascii="Arial" w:hAnsi="Arial"/>
          <w:i/>
          <w:vertAlign w:val="subscript"/>
        </w:rPr>
        <w:t>unc-122</w:t>
      </w:r>
      <w:r w:rsidRPr="00D04F7C">
        <w:rPr>
          <w:rFonts w:ascii="Arial" w:hAnsi="Arial"/>
          <w:i/>
        </w:rPr>
        <w:t>:</w:t>
      </w:r>
      <w:r>
        <w:rPr>
          <w:rFonts w:ascii="Arial" w:hAnsi="Arial"/>
          <w:i/>
        </w:rPr>
        <w:t>:</w:t>
      </w:r>
      <w:proofErr w:type="spellStart"/>
      <w:r w:rsidRPr="00D04F7C">
        <w:rPr>
          <w:rFonts w:ascii="Arial" w:hAnsi="Arial"/>
          <w:i/>
        </w:rPr>
        <w:t>mCherry</w:t>
      </w:r>
      <w:proofErr w:type="spellEnd"/>
      <w:r w:rsidRPr="00D04F7C">
        <w:rPr>
          <w:rFonts w:ascii="Arial" w:hAnsi="Arial"/>
          <w:i/>
        </w:rPr>
        <w:t>]</w:t>
      </w:r>
    </w:p>
    <w:p w14:paraId="16E91844" w14:textId="77777777" w:rsidR="0048642A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t>FQ1079</w:t>
      </w:r>
      <w:r w:rsidRPr="00D04F7C">
        <w:rPr>
          <w:rFonts w:ascii="Arial" w:hAnsi="Arial"/>
        </w:rPr>
        <w:t xml:space="preserve"> </w:t>
      </w:r>
      <w:r w:rsidRPr="00D04F7C">
        <w:rPr>
          <w:rFonts w:ascii="Arial" w:hAnsi="Arial"/>
          <w:i/>
        </w:rPr>
        <w:t>egl-6(n592); wzEx227[P</w:t>
      </w:r>
      <w:r>
        <w:rPr>
          <w:rFonts w:ascii="Arial" w:hAnsi="Arial"/>
          <w:i/>
        </w:rPr>
        <w:t>rom</w:t>
      </w:r>
      <w:r w:rsidRPr="0094379D">
        <w:rPr>
          <w:rFonts w:ascii="Arial" w:hAnsi="Arial"/>
          <w:i/>
          <w:vertAlign w:val="subscript"/>
        </w:rPr>
        <w:t>egl-6</w:t>
      </w:r>
      <w:proofErr w:type="gramStart"/>
      <w:r w:rsidRPr="0094379D">
        <w:rPr>
          <w:rFonts w:ascii="Arial" w:hAnsi="Arial"/>
          <w:i/>
          <w:vertAlign w:val="subscript"/>
        </w:rPr>
        <w:t>a</w:t>
      </w:r>
      <w:r w:rsidRPr="00D04F7C">
        <w:rPr>
          <w:rFonts w:ascii="Arial" w:hAnsi="Arial"/>
          <w:i/>
        </w:rPr>
        <w:t>::</w:t>
      </w:r>
      <w:proofErr w:type="gramEnd"/>
      <w:r w:rsidRPr="00D04F7C">
        <w:rPr>
          <w:rFonts w:ascii="Arial" w:hAnsi="Arial"/>
          <w:i/>
        </w:rPr>
        <w:t xml:space="preserve">GCaMP6f </w:t>
      </w:r>
      <w:r w:rsidRPr="0094379D">
        <w:rPr>
          <w:rFonts w:ascii="Arial" w:hAnsi="Arial"/>
          <w:i/>
        </w:rPr>
        <w:t>Prom</w:t>
      </w:r>
      <w:r>
        <w:rPr>
          <w:rFonts w:ascii="Arial" w:hAnsi="Arial"/>
          <w:i/>
          <w:vertAlign w:val="subscript"/>
        </w:rPr>
        <w:t>unc-122</w:t>
      </w:r>
      <w:r w:rsidRPr="00D04F7C">
        <w:rPr>
          <w:rFonts w:ascii="Arial" w:hAnsi="Arial"/>
          <w:i/>
        </w:rPr>
        <w:t>:</w:t>
      </w:r>
      <w:r>
        <w:rPr>
          <w:rFonts w:ascii="Arial" w:hAnsi="Arial"/>
          <w:i/>
        </w:rPr>
        <w:t>:</w:t>
      </w:r>
      <w:proofErr w:type="spellStart"/>
      <w:r w:rsidRPr="00D04F7C">
        <w:rPr>
          <w:rFonts w:ascii="Arial" w:hAnsi="Arial"/>
          <w:i/>
        </w:rPr>
        <w:t>mCherry</w:t>
      </w:r>
      <w:proofErr w:type="spellEnd"/>
      <w:r w:rsidRPr="00D04F7C">
        <w:rPr>
          <w:rFonts w:ascii="Arial" w:hAnsi="Arial"/>
          <w:i/>
        </w:rPr>
        <w:t>]</w:t>
      </w:r>
    </w:p>
    <w:p w14:paraId="0754B19D" w14:textId="77777777" w:rsidR="0048642A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t>FQ1081</w:t>
      </w:r>
      <w:r w:rsidRPr="00D04F7C">
        <w:rPr>
          <w:rFonts w:ascii="Arial" w:hAnsi="Arial"/>
        </w:rPr>
        <w:t xml:space="preserve"> </w:t>
      </w:r>
      <w:r w:rsidRPr="00D04F7C">
        <w:rPr>
          <w:rFonts w:ascii="Arial" w:hAnsi="Arial"/>
          <w:i/>
        </w:rPr>
        <w:t>egl-6(n592) cca-1(n5209); wzEx227[P</w:t>
      </w:r>
      <w:r>
        <w:rPr>
          <w:rFonts w:ascii="Arial" w:hAnsi="Arial"/>
          <w:i/>
        </w:rPr>
        <w:t>rom</w:t>
      </w:r>
      <w:r w:rsidRPr="0094379D">
        <w:rPr>
          <w:rFonts w:ascii="Arial" w:hAnsi="Arial"/>
          <w:i/>
          <w:vertAlign w:val="subscript"/>
        </w:rPr>
        <w:t>egl-6</w:t>
      </w:r>
      <w:proofErr w:type="gramStart"/>
      <w:r w:rsidRPr="0094379D">
        <w:rPr>
          <w:rFonts w:ascii="Arial" w:hAnsi="Arial"/>
          <w:i/>
          <w:vertAlign w:val="subscript"/>
        </w:rPr>
        <w:t>a</w:t>
      </w:r>
      <w:r w:rsidRPr="00D04F7C">
        <w:rPr>
          <w:rFonts w:ascii="Arial" w:hAnsi="Arial"/>
          <w:i/>
        </w:rPr>
        <w:t>::</w:t>
      </w:r>
      <w:proofErr w:type="gramEnd"/>
      <w:r w:rsidRPr="00D04F7C">
        <w:rPr>
          <w:rFonts w:ascii="Arial" w:hAnsi="Arial"/>
          <w:i/>
        </w:rPr>
        <w:t xml:space="preserve">GCaMP6f </w:t>
      </w:r>
      <w:r>
        <w:rPr>
          <w:rFonts w:ascii="Arial" w:hAnsi="Arial"/>
          <w:i/>
        </w:rPr>
        <w:t>Prom</w:t>
      </w:r>
      <w:r w:rsidRPr="0094379D">
        <w:rPr>
          <w:rFonts w:ascii="Arial" w:hAnsi="Arial"/>
          <w:i/>
          <w:vertAlign w:val="subscript"/>
        </w:rPr>
        <w:t>unc-122</w:t>
      </w:r>
      <w:r w:rsidRPr="00D04F7C">
        <w:rPr>
          <w:rFonts w:ascii="Arial" w:hAnsi="Arial"/>
          <w:i/>
        </w:rPr>
        <w:t>:mCherry]</w:t>
      </w:r>
    </w:p>
    <w:p w14:paraId="572E7D65" w14:textId="77777777" w:rsidR="0048642A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lastRenderedPageBreak/>
        <w:t>FQ1194</w:t>
      </w:r>
      <w:r w:rsidRPr="00D04F7C">
        <w:rPr>
          <w:rFonts w:ascii="Arial" w:hAnsi="Arial"/>
        </w:rPr>
        <w:t xml:space="preserve"> </w:t>
      </w:r>
      <w:r w:rsidRPr="00D04F7C">
        <w:rPr>
          <w:rFonts w:ascii="Arial" w:hAnsi="Arial"/>
          <w:i/>
        </w:rPr>
        <w:t>lin-15AB(n765); wzEx335[P</w:t>
      </w:r>
      <w:r>
        <w:rPr>
          <w:rFonts w:ascii="Arial" w:hAnsi="Arial"/>
          <w:i/>
        </w:rPr>
        <w:t>rom</w:t>
      </w:r>
      <w:r w:rsidRPr="0094379D">
        <w:rPr>
          <w:rFonts w:ascii="Arial" w:hAnsi="Arial"/>
          <w:i/>
          <w:vertAlign w:val="subscript"/>
        </w:rPr>
        <w:t>ceh-</w:t>
      </w:r>
      <w:proofErr w:type="gramStart"/>
      <w:r w:rsidRPr="0094379D">
        <w:rPr>
          <w:rFonts w:ascii="Arial" w:hAnsi="Arial"/>
          <w:i/>
          <w:vertAlign w:val="subscript"/>
        </w:rPr>
        <w:t>24</w:t>
      </w:r>
      <w:r w:rsidRPr="00D04F7C">
        <w:rPr>
          <w:rFonts w:ascii="Arial" w:hAnsi="Arial"/>
          <w:i/>
        </w:rPr>
        <w:t>::</w:t>
      </w:r>
      <w:proofErr w:type="gramEnd"/>
      <w:r w:rsidRPr="00D04F7C">
        <w:rPr>
          <w:rFonts w:ascii="Arial" w:hAnsi="Arial"/>
          <w:i/>
        </w:rPr>
        <w:t>GCaMP6</w:t>
      </w:r>
      <w:r>
        <w:rPr>
          <w:rFonts w:ascii="Arial" w:hAnsi="Arial"/>
          <w:i/>
        </w:rPr>
        <w:t>f</w:t>
      </w:r>
      <w:r w:rsidRPr="00D04F7C">
        <w:rPr>
          <w:rFonts w:ascii="Arial" w:hAnsi="Arial"/>
          <w:i/>
        </w:rPr>
        <w:t>; lin-15(+)]</w:t>
      </w:r>
    </w:p>
    <w:p w14:paraId="2D8D6FB9" w14:textId="77777777" w:rsidR="0048642A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t>FQ1201</w:t>
      </w:r>
      <w:r w:rsidRPr="00D04F7C">
        <w:rPr>
          <w:rFonts w:ascii="Arial" w:hAnsi="Arial"/>
        </w:rPr>
        <w:t xml:space="preserve"> </w:t>
      </w:r>
      <w:r w:rsidRPr="00D04F7C">
        <w:rPr>
          <w:rFonts w:ascii="Arial" w:hAnsi="Arial"/>
          <w:i/>
        </w:rPr>
        <w:t>lin-15AB(n765) egl-6(n592); wzEx335[P</w:t>
      </w:r>
      <w:r>
        <w:rPr>
          <w:rFonts w:ascii="Arial" w:hAnsi="Arial"/>
          <w:i/>
        </w:rPr>
        <w:t>rom</w:t>
      </w:r>
      <w:r w:rsidRPr="0094379D">
        <w:rPr>
          <w:rFonts w:ascii="Arial" w:hAnsi="Arial"/>
          <w:i/>
          <w:vertAlign w:val="subscript"/>
        </w:rPr>
        <w:t>ceh-</w:t>
      </w:r>
      <w:proofErr w:type="gramStart"/>
      <w:r w:rsidRPr="0094379D">
        <w:rPr>
          <w:rFonts w:ascii="Arial" w:hAnsi="Arial"/>
          <w:i/>
          <w:vertAlign w:val="subscript"/>
        </w:rPr>
        <w:t>24</w:t>
      </w:r>
      <w:r w:rsidRPr="00D04F7C">
        <w:rPr>
          <w:rFonts w:ascii="Arial" w:hAnsi="Arial"/>
          <w:i/>
        </w:rPr>
        <w:t>::</w:t>
      </w:r>
      <w:proofErr w:type="gramEnd"/>
      <w:r w:rsidRPr="00D04F7C">
        <w:rPr>
          <w:rFonts w:ascii="Arial" w:hAnsi="Arial"/>
          <w:i/>
        </w:rPr>
        <w:t>GCaMP6</w:t>
      </w:r>
      <w:r>
        <w:rPr>
          <w:rFonts w:ascii="Arial" w:hAnsi="Arial"/>
          <w:i/>
        </w:rPr>
        <w:t>f</w:t>
      </w:r>
      <w:r w:rsidRPr="00D04F7C">
        <w:rPr>
          <w:rFonts w:ascii="Arial" w:hAnsi="Arial"/>
          <w:i/>
        </w:rPr>
        <w:t>; lin-15(+)]</w:t>
      </w:r>
      <w:r w:rsidRPr="00D04F7C">
        <w:rPr>
          <w:rFonts w:ascii="Arial" w:hAnsi="Arial"/>
        </w:rPr>
        <w:t xml:space="preserve"> </w:t>
      </w:r>
      <w:r w:rsidRPr="001919FD">
        <w:rPr>
          <w:rFonts w:ascii="Arial" w:hAnsi="Arial"/>
          <w:b/>
        </w:rPr>
        <w:t>FQ1202</w:t>
      </w:r>
      <w:r w:rsidRPr="00D04F7C">
        <w:rPr>
          <w:rFonts w:ascii="Arial" w:hAnsi="Arial"/>
        </w:rPr>
        <w:t xml:space="preserve"> </w:t>
      </w:r>
      <w:r w:rsidRPr="00D04F7C">
        <w:rPr>
          <w:rFonts w:ascii="Arial" w:hAnsi="Arial"/>
          <w:i/>
        </w:rPr>
        <w:t>lin-15AB(n765) cca-1(n5209); wzEx335[P</w:t>
      </w:r>
      <w:r>
        <w:rPr>
          <w:rFonts w:ascii="Arial" w:hAnsi="Arial"/>
          <w:i/>
        </w:rPr>
        <w:t>rom</w:t>
      </w:r>
      <w:r w:rsidRPr="0094379D">
        <w:rPr>
          <w:rFonts w:ascii="Arial" w:hAnsi="Arial"/>
          <w:i/>
          <w:vertAlign w:val="subscript"/>
        </w:rPr>
        <w:t>ceh-24</w:t>
      </w:r>
      <w:r w:rsidRPr="00D04F7C">
        <w:rPr>
          <w:rFonts w:ascii="Arial" w:hAnsi="Arial"/>
          <w:i/>
        </w:rPr>
        <w:t>::GCaMP6</w:t>
      </w:r>
      <w:r>
        <w:rPr>
          <w:rFonts w:ascii="Arial" w:hAnsi="Arial"/>
          <w:i/>
        </w:rPr>
        <w:t>f</w:t>
      </w:r>
      <w:r w:rsidRPr="00D04F7C">
        <w:rPr>
          <w:rFonts w:ascii="Arial" w:hAnsi="Arial"/>
          <w:i/>
        </w:rPr>
        <w:t>; lin-15(+)]</w:t>
      </w:r>
    </w:p>
    <w:p w14:paraId="2603D27E" w14:textId="77777777" w:rsidR="0048642A" w:rsidRDefault="0048642A" w:rsidP="0048642A">
      <w:pPr>
        <w:spacing w:line="480" w:lineRule="auto"/>
        <w:rPr>
          <w:rFonts w:ascii="Arial" w:hAnsi="Arial"/>
          <w:i/>
        </w:rPr>
      </w:pPr>
      <w:r w:rsidRPr="001919FD">
        <w:rPr>
          <w:rFonts w:ascii="Arial" w:hAnsi="Arial"/>
          <w:b/>
        </w:rPr>
        <w:t>FQ1203</w:t>
      </w:r>
      <w:r w:rsidRPr="00D04F7C">
        <w:rPr>
          <w:rFonts w:ascii="Arial" w:hAnsi="Arial"/>
        </w:rPr>
        <w:t xml:space="preserve"> </w:t>
      </w:r>
      <w:r w:rsidRPr="00D04F7C">
        <w:rPr>
          <w:rFonts w:ascii="Arial" w:hAnsi="Arial"/>
          <w:i/>
        </w:rPr>
        <w:t>lin-15AB(n765) egl-6(n592) cca-1(n5209); wzEx335[P</w:t>
      </w:r>
      <w:r>
        <w:rPr>
          <w:rFonts w:ascii="Arial" w:hAnsi="Arial"/>
          <w:i/>
        </w:rPr>
        <w:t>rom</w:t>
      </w:r>
      <w:r w:rsidRPr="0094379D">
        <w:rPr>
          <w:rFonts w:ascii="Arial" w:hAnsi="Arial"/>
          <w:i/>
          <w:vertAlign w:val="subscript"/>
        </w:rPr>
        <w:t>ceh-</w:t>
      </w:r>
      <w:proofErr w:type="gramStart"/>
      <w:r w:rsidRPr="0094379D">
        <w:rPr>
          <w:rFonts w:ascii="Arial" w:hAnsi="Arial"/>
          <w:i/>
          <w:vertAlign w:val="subscript"/>
        </w:rPr>
        <w:t>24</w:t>
      </w:r>
      <w:r w:rsidRPr="00D04F7C">
        <w:rPr>
          <w:rFonts w:ascii="Arial" w:hAnsi="Arial"/>
          <w:i/>
        </w:rPr>
        <w:t>::</w:t>
      </w:r>
      <w:proofErr w:type="gramEnd"/>
      <w:r w:rsidRPr="00D04F7C">
        <w:rPr>
          <w:rFonts w:ascii="Arial" w:hAnsi="Arial"/>
          <w:i/>
        </w:rPr>
        <w:t>GCaMP6</w:t>
      </w:r>
      <w:r>
        <w:rPr>
          <w:rFonts w:ascii="Arial" w:hAnsi="Arial"/>
          <w:i/>
        </w:rPr>
        <w:t>f; lin-15(+)]</w:t>
      </w:r>
    </w:p>
    <w:p w14:paraId="7BAEEDC8" w14:textId="77777777" w:rsidR="0048642A" w:rsidRDefault="0048642A" w:rsidP="0048642A">
      <w:pPr>
        <w:spacing w:line="480" w:lineRule="auto"/>
        <w:rPr>
          <w:rFonts w:ascii="Arial" w:hAnsi="Arial"/>
          <w:i/>
        </w:rPr>
      </w:pPr>
      <w:r w:rsidRPr="001919FD">
        <w:rPr>
          <w:rFonts w:ascii="Arial" w:hAnsi="Arial"/>
          <w:b/>
        </w:rPr>
        <w:t>FQ1267</w:t>
      </w:r>
      <w:r w:rsidRPr="00D04F7C">
        <w:rPr>
          <w:rFonts w:ascii="Arial" w:hAnsi="Arial"/>
        </w:rPr>
        <w:t xml:space="preserve"> </w:t>
      </w:r>
      <w:r w:rsidRPr="00D04F7C">
        <w:rPr>
          <w:rFonts w:ascii="Arial" w:hAnsi="Arial"/>
          <w:i/>
        </w:rPr>
        <w:t>wzEx343[P</w:t>
      </w:r>
      <w:r>
        <w:rPr>
          <w:rFonts w:ascii="Arial" w:hAnsi="Arial"/>
          <w:i/>
        </w:rPr>
        <w:t>rom</w:t>
      </w:r>
      <w:r w:rsidRPr="0094379D">
        <w:rPr>
          <w:rFonts w:ascii="Arial" w:hAnsi="Arial"/>
          <w:i/>
          <w:vertAlign w:val="subscript"/>
        </w:rPr>
        <w:t>cca-</w:t>
      </w:r>
      <w:proofErr w:type="gramStart"/>
      <w:r w:rsidRPr="0094379D">
        <w:rPr>
          <w:rFonts w:ascii="Arial" w:hAnsi="Arial"/>
          <w:i/>
          <w:vertAlign w:val="subscript"/>
        </w:rPr>
        <w:t>1</w:t>
      </w:r>
      <w:r w:rsidRPr="00D04F7C">
        <w:rPr>
          <w:rFonts w:ascii="Arial" w:hAnsi="Arial"/>
          <w:i/>
        </w:rPr>
        <w:t>::</w:t>
      </w:r>
      <w:proofErr w:type="gramEnd"/>
      <w:r w:rsidRPr="00D04F7C">
        <w:rPr>
          <w:rFonts w:ascii="Arial" w:hAnsi="Arial"/>
          <w:i/>
        </w:rPr>
        <w:t>GFP; P</w:t>
      </w:r>
      <w:r>
        <w:rPr>
          <w:rFonts w:ascii="Arial" w:hAnsi="Arial"/>
          <w:i/>
        </w:rPr>
        <w:t>rom</w:t>
      </w:r>
      <w:r w:rsidRPr="0094379D">
        <w:rPr>
          <w:rFonts w:ascii="Arial" w:hAnsi="Arial"/>
          <w:i/>
          <w:vertAlign w:val="subscript"/>
        </w:rPr>
        <w:t>flp-17</w:t>
      </w:r>
      <w:r w:rsidRPr="00D04F7C">
        <w:rPr>
          <w:rFonts w:ascii="Arial" w:hAnsi="Arial"/>
          <w:i/>
        </w:rPr>
        <w:t>::</w:t>
      </w:r>
      <w:proofErr w:type="spellStart"/>
      <w:r>
        <w:rPr>
          <w:rFonts w:ascii="Arial" w:hAnsi="Arial"/>
          <w:i/>
        </w:rPr>
        <w:t>mStrawberry</w:t>
      </w:r>
      <w:proofErr w:type="spellEnd"/>
      <w:r w:rsidRPr="00D04F7C">
        <w:rPr>
          <w:rFonts w:ascii="Arial" w:hAnsi="Arial"/>
          <w:i/>
        </w:rPr>
        <w:t>]</w:t>
      </w:r>
    </w:p>
    <w:p w14:paraId="00E512D6" w14:textId="77777777" w:rsidR="0048642A" w:rsidRDefault="0048642A" w:rsidP="0048642A">
      <w:pPr>
        <w:spacing w:line="480" w:lineRule="auto"/>
        <w:rPr>
          <w:rFonts w:ascii="Arial" w:hAnsi="Arial"/>
          <w:i/>
        </w:rPr>
      </w:pPr>
      <w:r w:rsidRPr="001919FD">
        <w:rPr>
          <w:rFonts w:ascii="Arial" w:hAnsi="Arial"/>
          <w:b/>
        </w:rPr>
        <w:t>FQ1348</w:t>
      </w:r>
      <w:r w:rsidRPr="00D04F7C">
        <w:rPr>
          <w:rFonts w:ascii="Arial" w:hAnsi="Arial"/>
        </w:rPr>
        <w:t xml:space="preserve"> </w:t>
      </w:r>
      <w:r w:rsidRPr="00D04F7C">
        <w:rPr>
          <w:rFonts w:ascii="Arial" w:hAnsi="Arial"/>
          <w:i/>
        </w:rPr>
        <w:t>wzEx355[P</w:t>
      </w:r>
      <w:r>
        <w:rPr>
          <w:rFonts w:ascii="Arial" w:hAnsi="Arial"/>
          <w:i/>
        </w:rPr>
        <w:t>rom</w:t>
      </w:r>
      <w:r w:rsidRPr="0094379D">
        <w:rPr>
          <w:rFonts w:ascii="Arial" w:hAnsi="Arial"/>
          <w:i/>
          <w:vertAlign w:val="subscript"/>
        </w:rPr>
        <w:t>cca-</w:t>
      </w:r>
      <w:proofErr w:type="gramStart"/>
      <w:r w:rsidRPr="0094379D">
        <w:rPr>
          <w:rFonts w:ascii="Arial" w:hAnsi="Arial"/>
          <w:i/>
          <w:vertAlign w:val="subscript"/>
        </w:rPr>
        <w:t>1</w:t>
      </w:r>
      <w:r w:rsidRPr="00D04F7C">
        <w:rPr>
          <w:rFonts w:ascii="Arial" w:hAnsi="Arial"/>
          <w:i/>
        </w:rPr>
        <w:t>::</w:t>
      </w:r>
      <w:proofErr w:type="gramEnd"/>
      <w:r w:rsidRPr="00D04F7C">
        <w:rPr>
          <w:rFonts w:ascii="Arial" w:hAnsi="Arial"/>
          <w:i/>
        </w:rPr>
        <w:t>GFP; P</w:t>
      </w:r>
      <w:r>
        <w:rPr>
          <w:rFonts w:ascii="Arial" w:hAnsi="Arial"/>
          <w:i/>
        </w:rPr>
        <w:t>rom</w:t>
      </w:r>
      <w:r w:rsidRPr="0094379D">
        <w:rPr>
          <w:rFonts w:ascii="Arial" w:hAnsi="Arial"/>
          <w:i/>
          <w:vertAlign w:val="subscript"/>
        </w:rPr>
        <w:t>egl-6a</w:t>
      </w:r>
      <w:r w:rsidRPr="00D04F7C">
        <w:rPr>
          <w:rFonts w:ascii="Arial" w:hAnsi="Arial"/>
          <w:i/>
        </w:rPr>
        <w:t>::</w:t>
      </w:r>
      <w:proofErr w:type="spellStart"/>
      <w:r>
        <w:rPr>
          <w:rFonts w:ascii="Arial" w:hAnsi="Arial"/>
          <w:i/>
        </w:rPr>
        <w:t>mStrawberry</w:t>
      </w:r>
      <w:proofErr w:type="spellEnd"/>
      <w:r>
        <w:rPr>
          <w:rFonts w:ascii="Arial" w:hAnsi="Arial"/>
          <w:i/>
        </w:rPr>
        <w:t>]</w:t>
      </w:r>
    </w:p>
    <w:p w14:paraId="6F1054E9" w14:textId="77777777" w:rsidR="0048642A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t xml:space="preserve">FQ1357 </w:t>
      </w:r>
      <w:r w:rsidRPr="00D04F7C">
        <w:rPr>
          <w:rFonts w:ascii="Arial" w:hAnsi="Arial"/>
          <w:i/>
        </w:rPr>
        <w:t>egl-6(n592) cca-1(n5209); wzEx360[P</w:t>
      </w:r>
      <w:r>
        <w:rPr>
          <w:rFonts w:ascii="Arial" w:hAnsi="Arial"/>
          <w:i/>
        </w:rPr>
        <w:t>rom</w:t>
      </w:r>
      <w:r w:rsidRPr="0094379D">
        <w:rPr>
          <w:rFonts w:ascii="Arial" w:hAnsi="Arial"/>
          <w:i/>
          <w:vertAlign w:val="subscript"/>
        </w:rPr>
        <w:t>ceh-</w:t>
      </w:r>
      <w:proofErr w:type="gramStart"/>
      <w:r w:rsidRPr="0094379D">
        <w:rPr>
          <w:rFonts w:ascii="Arial" w:hAnsi="Arial"/>
          <w:i/>
          <w:vertAlign w:val="subscript"/>
        </w:rPr>
        <w:t>24</w:t>
      </w:r>
      <w:r w:rsidRPr="00D04F7C">
        <w:rPr>
          <w:rFonts w:ascii="Arial" w:hAnsi="Arial"/>
          <w:i/>
        </w:rPr>
        <w:t>::</w:t>
      </w:r>
      <w:proofErr w:type="gramEnd"/>
      <w:r w:rsidRPr="00D04F7C">
        <w:rPr>
          <w:rFonts w:ascii="Arial" w:hAnsi="Arial"/>
          <w:i/>
        </w:rPr>
        <w:t>cca-1 RNAi</w:t>
      </w:r>
      <w:r w:rsidRPr="00D04F7C">
        <w:rPr>
          <w:rFonts w:ascii="Arial" w:hAnsi="Arial"/>
        </w:rPr>
        <w:t>]</w:t>
      </w:r>
    </w:p>
    <w:p w14:paraId="60965F30" w14:textId="77777777" w:rsidR="0048642A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t>FQ1364</w:t>
      </w:r>
      <w:r w:rsidRPr="00D04F7C">
        <w:rPr>
          <w:rFonts w:ascii="Arial" w:hAnsi="Arial"/>
        </w:rPr>
        <w:t xml:space="preserve"> </w:t>
      </w:r>
      <w:r w:rsidRPr="0094379D">
        <w:rPr>
          <w:rFonts w:ascii="Arial" w:hAnsi="Arial"/>
          <w:i/>
        </w:rPr>
        <w:t>egl-6(n592) cca-1(n5209); wzEx367[P</w:t>
      </w:r>
      <w:r>
        <w:rPr>
          <w:rFonts w:ascii="Arial" w:hAnsi="Arial"/>
          <w:i/>
        </w:rPr>
        <w:t>rom</w:t>
      </w:r>
      <w:r w:rsidRPr="0094379D">
        <w:rPr>
          <w:rFonts w:ascii="Arial" w:hAnsi="Arial"/>
          <w:i/>
          <w:vertAlign w:val="subscript"/>
        </w:rPr>
        <w:t>cca-1(3kb</w:t>
      </w:r>
      <w:proofErr w:type="gramStart"/>
      <w:r w:rsidRPr="0094379D">
        <w:rPr>
          <w:rFonts w:ascii="Arial" w:hAnsi="Arial"/>
          <w:i/>
          <w:vertAlign w:val="subscript"/>
        </w:rPr>
        <w:t>)</w:t>
      </w:r>
      <w:r w:rsidRPr="0094379D">
        <w:rPr>
          <w:rFonts w:ascii="Arial" w:hAnsi="Arial"/>
          <w:i/>
        </w:rPr>
        <w:t>::</w:t>
      </w:r>
      <w:proofErr w:type="gramEnd"/>
      <w:r w:rsidRPr="0094379D">
        <w:rPr>
          <w:rFonts w:ascii="Arial" w:hAnsi="Arial"/>
          <w:i/>
        </w:rPr>
        <w:t>cca-1 RNAi</w:t>
      </w:r>
      <w:r>
        <w:rPr>
          <w:rFonts w:ascii="Arial" w:hAnsi="Arial"/>
        </w:rPr>
        <w:t>]</w:t>
      </w:r>
    </w:p>
    <w:p w14:paraId="03CE9313" w14:textId="77777777" w:rsidR="0048642A" w:rsidRDefault="0048642A" w:rsidP="0048642A">
      <w:pPr>
        <w:spacing w:line="480" w:lineRule="auto"/>
        <w:rPr>
          <w:rFonts w:ascii="Arial" w:hAnsi="Arial"/>
          <w:i/>
        </w:rPr>
      </w:pPr>
      <w:r w:rsidRPr="001919FD">
        <w:rPr>
          <w:rFonts w:ascii="Arial" w:hAnsi="Arial"/>
          <w:b/>
        </w:rPr>
        <w:t>FQ1447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lin-39(n709); wzEx355[Prom</w:t>
      </w:r>
      <w:r w:rsidRPr="0094379D">
        <w:rPr>
          <w:rFonts w:ascii="Arial" w:hAnsi="Arial"/>
          <w:i/>
          <w:vertAlign w:val="subscript"/>
        </w:rPr>
        <w:t>cca-</w:t>
      </w:r>
      <w:proofErr w:type="gramStart"/>
      <w:r w:rsidRPr="0094379D">
        <w:rPr>
          <w:rFonts w:ascii="Arial" w:hAnsi="Arial"/>
          <w:i/>
          <w:vertAlign w:val="subscript"/>
        </w:rPr>
        <w:t>1</w:t>
      </w:r>
      <w:r>
        <w:rPr>
          <w:rFonts w:ascii="Arial" w:hAnsi="Arial"/>
          <w:i/>
        </w:rPr>
        <w:t>::</w:t>
      </w:r>
      <w:proofErr w:type="gramEnd"/>
      <w:r>
        <w:rPr>
          <w:rFonts w:ascii="Arial" w:hAnsi="Arial"/>
          <w:i/>
        </w:rPr>
        <w:t xml:space="preserve">GFP; </w:t>
      </w:r>
      <w:r w:rsidRPr="00F938BD">
        <w:rPr>
          <w:rFonts w:ascii="Arial" w:hAnsi="Arial"/>
          <w:i/>
        </w:rPr>
        <w:t>P</w:t>
      </w:r>
      <w:r>
        <w:rPr>
          <w:rFonts w:ascii="Arial" w:hAnsi="Arial"/>
          <w:i/>
        </w:rPr>
        <w:t>rom</w:t>
      </w:r>
      <w:r w:rsidRPr="0094379D">
        <w:rPr>
          <w:rFonts w:ascii="Arial" w:hAnsi="Arial"/>
          <w:i/>
          <w:vertAlign w:val="subscript"/>
        </w:rPr>
        <w:t>egl-6a</w:t>
      </w:r>
      <w:r w:rsidRPr="00F938BD">
        <w:rPr>
          <w:rFonts w:ascii="Arial" w:hAnsi="Arial"/>
          <w:i/>
        </w:rPr>
        <w:t>::</w:t>
      </w:r>
      <w:proofErr w:type="spellStart"/>
      <w:r>
        <w:rPr>
          <w:rFonts w:ascii="Arial" w:hAnsi="Arial"/>
          <w:i/>
        </w:rPr>
        <w:t>mStrawberry</w:t>
      </w:r>
      <w:proofErr w:type="spellEnd"/>
      <w:r w:rsidRPr="00F938BD">
        <w:rPr>
          <w:rFonts w:ascii="Arial" w:hAnsi="Arial"/>
          <w:i/>
        </w:rPr>
        <w:t>]</w:t>
      </w:r>
    </w:p>
    <w:p w14:paraId="26ED0331" w14:textId="77777777" w:rsidR="0048642A" w:rsidRPr="001919FD" w:rsidRDefault="0048642A" w:rsidP="0048642A">
      <w:pPr>
        <w:spacing w:line="480" w:lineRule="auto"/>
        <w:rPr>
          <w:rFonts w:ascii="Arial" w:hAnsi="Arial"/>
        </w:rPr>
      </w:pPr>
      <w:r w:rsidRPr="001919FD">
        <w:rPr>
          <w:rFonts w:ascii="Arial" w:hAnsi="Arial"/>
          <w:b/>
        </w:rPr>
        <w:t>FQ1468</w:t>
      </w:r>
      <w:r w:rsidRPr="004A1BBF">
        <w:rPr>
          <w:rFonts w:ascii="Arial" w:hAnsi="Arial"/>
        </w:rPr>
        <w:t xml:space="preserve"> </w:t>
      </w:r>
      <w:r w:rsidRPr="004A1BBF">
        <w:rPr>
          <w:rFonts w:ascii="Arial" w:hAnsi="Arial"/>
          <w:i/>
        </w:rPr>
        <w:t>egl-6(n592) cca-1(n5209); wzEx402[P</w:t>
      </w:r>
      <w:r>
        <w:rPr>
          <w:rFonts w:ascii="Arial" w:hAnsi="Arial"/>
          <w:i/>
        </w:rPr>
        <w:t>rom</w:t>
      </w:r>
      <w:r w:rsidRPr="0094379D">
        <w:rPr>
          <w:rFonts w:ascii="Arial" w:hAnsi="Arial"/>
          <w:i/>
          <w:vertAlign w:val="subscript"/>
        </w:rPr>
        <w:t>egl-6</w:t>
      </w:r>
      <w:proofErr w:type="gramStart"/>
      <w:r w:rsidRPr="0094379D">
        <w:rPr>
          <w:rFonts w:ascii="Arial" w:hAnsi="Arial"/>
          <w:i/>
          <w:vertAlign w:val="subscript"/>
        </w:rPr>
        <w:t>a</w:t>
      </w:r>
      <w:r w:rsidRPr="004A1BBF">
        <w:rPr>
          <w:rFonts w:ascii="Arial" w:hAnsi="Arial"/>
          <w:i/>
        </w:rPr>
        <w:t>::</w:t>
      </w:r>
      <w:proofErr w:type="gramEnd"/>
      <w:r w:rsidRPr="004A1BBF">
        <w:rPr>
          <w:rFonts w:ascii="Arial" w:hAnsi="Arial"/>
          <w:i/>
        </w:rPr>
        <w:t>cca-1 RNAi</w:t>
      </w:r>
      <w:ins w:id="1" w:author="Microsoft Office User" w:date="2017-01-26T22:00:00Z">
        <w:r w:rsidRPr="00D04F7C">
          <w:rPr>
            <w:rFonts w:ascii="Arial" w:hAnsi="Arial"/>
            <w:i/>
          </w:rPr>
          <w:t>; P</w:t>
        </w:r>
        <w:r>
          <w:rPr>
            <w:rFonts w:ascii="Arial" w:hAnsi="Arial"/>
            <w:i/>
          </w:rPr>
          <w:t>rom</w:t>
        </w:r>
        <w:r w:rsidRPr="0094379D">
          <w:rPr>
            <w:rFonts w:ascii="Arial" w:hAnsi="Arial"/>
            <w:i/>
            <w:vertAlign w:val="subscript"/>
          </w:rPr>
          <w:t>flp-17</w:t>
        </w:r>
        <w:r w:rsidRPr="00D04F7C">
          <w:rPr>
            <w:rFonts w:ascii="Arial" w:hAnsi="Arial"/>
            <w:i/>
          </w:rPr>
          <w:t>::</w:t>
        </w:r>
        <w:proofErr w:type="spellStart"/>
        <w:r>
          <w:rPr>
            <w:rFonts w:ascii="Arial" w:hAnsi="Arial"/>
            <w:i/>
          </w:rPr>
          <w:t>mStrawberry</w:t>
        </w:r>
        <w:proofErr w:type="spellEnd"/>
        <w:r>
          <w:rPr>
            <w:rFonts w:ascii="Arial" w:hAnsi="Arial"/>
            <w:i/>
          </w:rPr>
          <w:t xml:space="preserve"> </w:t>
        </w:r>
      </w:ins>
      <w:r w:rsidRPr="004A1BBF">
        <w:rPr>
          <w:rFonts w:ascii="Arial" w:hAnsi="Arial"/>
          <w:i/>
        </w:rPr>
        <w:t>]</w:t>
      </w:r>
      <w:r>
        <w:rPr>
          <w:rFonts w:ascii="Arial" w:hAnsi="Arial"/>
          <w:i/>
        </w:rPr>
        <w:t xml:space="preserve"> </w:t>
      </w:r>
      <w:r w:rsidRPr="00C36F69">
        <w:rPr>
          <w:rFonts w:ascii="Arial" w:hAnsi="Arial"/>
        </w:rPr>
        <w:t xml:space="preserve"> </w:t>
      </w:r>
    </w:p>
    <w:p w14:paraId="6DA0269F" w14:textId="77777777" w:rsidR="0048642A" w:rsidRPr="001919FD" w:rsidRDefault="0048642A" w:rsidP="0048642A">
      <w:pPr>
        <w:spacing w:line="480" w:lineRule="auto"/>
        <w:rPr>
          <w:ins w:id="2" w:author="Microsoft Office User" w:date="2017-01-26T21:56:00Z"/>
          <w:rFonts w:ascii="Arial" w:hAnsi="Arial"/>
        </w:rPr>
      </w:pPr>
      <w:ins w:id="3" w:author="Microsoft Office User" w:date="2017-01-26T21:56:00Z">
        <w:r w:rsidRPr="00F153D2">
          <w:rPr>
            <w:b/>
          </w:rPr>
          <w:t>FQ16</w:t>
        </w:r>
        <w:r w:rsidRPr="00C27554">
          <w:rPr>
            <w:b/>
            <w:rPrChange w:id="4" w:author="Microsoft Office User" w:date="2017-01-26T21:56:00Z">
              <w:rPr/>
            </w:rPrChange>
          </w:rPr>
          <w:t>49</w:t>
        </w:r>
        <w:r>
          <w:t xml:space="preserve"> </w:t>
        </w:r>
        <w:r w:rsidRPr="004A1BBF">
          <w:rPr>
            <w:rFonts w:ascii="Arial" w:hAnsi="Arial"/>
            <w:i/>
          </w:rPr>
          <w:t>wzEx402[P</w:t>
        </w:r>
        <w:r>
          <w:rPr>
            <w:rFonts w:ascii="Arial" w:hAnsi="Arial"/>
            <w:i/>
          </w:rPr>
          <w:t>rom</w:t>
        </w:r>
        <w:r w:rsidRPr="0094379D">
          <w:rPr>
            <w:rFonts w:ascii="Arial" w:hAnsi="Arial"/>
            <w:i/>
            <w:vertAlign w:val="subscript"/>
          </w:rPr>
          <w:t>egl-6</w:t>
        </w:r>
        <w:proofErr w:type="gramStart"/>
        <w:r w:rsidRPr="0094379D">
          <w:rPr>
            <w:rFonts w:ascii="Arial" w:hAnsi="Arial"/>
            <w:i/>
            <w:vertAlign w:val="subscript"/>
          </w:rPr>
          <w:t>a</w:t>
        </w:r>
        <w:r w:rsidRPr="004A1BBF">
          <w:rPr>
            <w:rFonts w:ascii="Arial" w:hAnsi="Arial"/>
            <w:i/>
          </w:rPr>
          <w:t>::</w:t>
        </w:r>
        <w:proofErr w:type="gramEnd"/>
        <w:r w:rsidRPr="004A1BBF">
          <w:rPr>
            <w:rFonts w:ascii="Arial" w:hAnsi="Arial"/>
            <w:i/>
          </w:rPr>
          <w:t>cca-1 RNAi</w:t>
        </w:r>
      </w:ins>
      <w:ins w:id="5" w:author="Microsoft Office User" w:date="2017-01-26T22:00:00Z">
        <w:r>
          <w:rPr>
            <w:rFonts w:ascii="Arial" w:hAnsi="Arial"/>
            <w:i/>
          </w:rPr>
          <w:t>;</w:t>
        </w:r>
        <w:r w:rsidRPr="00D04F7C">
          <w:rPr>
            <w:rFonts w:ascii="Arial" w:hAnsi="Arial"/>
            <w:i/>
          </w:rPr>
          <w:t xml:space="preserve"> P</w:t>
        </w:r>
        <w:r>
          <w:rPr>
            <w:rFonts w:ascii="Arial" w:hAnsi="Arial"/>
            <w:i/>
          </w:rPr>
          <w:t>rom</w:t>
        </w:r>
        <w:r w:rsidRPr="0094379D">
          <w:rPr>
            <w:rFonts w:ascii="Arial" w:hAnsi="Arial"/>
            <w:i/>
            <w:vertAlign w:val="subscript"/>
          </w:rPr>
          <w:t>flp-17</w:t>
        </w:r>
        <w:r w:rsidRPr="00D04F7C">
          <w:rPr>
            <w:rFonts w:ascii="Arial" w:hAnsi="Arial"/>
            <w:i/>
          </w:rPr>
          <w:t>::</w:t>
        </w:r>
        <w:proofErr w:type="spellStart"/>
        <w:r>
          <w:rPr>
            <w:rFonts w:ascii="Arial" w:hAnsi="Arial"/>
            <w:i/>
          </w:rPr>
          <w:t>mStrawberry</w:t>
        </w:r>
      </w:ins>
      <w:proofErr w:type="spellEnd"/>
      <w:ins w:id="6" w:author="Microsoft Office User" w:date="2017-01-26T21:56:00Z">
        <w:r w:rsidRPr="004A1BBF">
          <w:rPr>
            <w:rFonts w:ascii="Arial" w:hAnsi="Arial"/>
            <w:i/>
          </w:rPr>
          <w:t>]</w:t>
        </w:r>
        <w:r>
          <w:rPr>
            <w:rFonts w:ascii="Arial" w:hAnsi="Arial"/>
            <w:i/>
          </w:rPr>
          <w:t xml:space="preserve"> </w:t>
        </w:r>
        <w:r w:rsidRPr="00C36F69">
          <w:rPr>
            <w:rFonts w:ascii="Arial" w:hAnsi="Arial"/>
          </w:rPr>
          <w:t xml:space="preserve"> </w:t>
        </w:r>
      </w:ins>
    </w:p>
    <w:p w14:paraId="33F687F7" w14:textId="77777777" w:rsidR="0048642A" w:rsidRPr="001919FD" w:rsidRDefault="0048642A" w:rsidP="0048642A">
      <w:pPr>
        <w:spacing w:line="480" w:lineRule="auto"/>
        <w:rPr>
          <w:ins w:id="7" w:author="Microsoft Office User" w:date="2017-01-26T22:02:00Z"/>
          <w:rFonts w:ascii="Arial" w:hAnsi="Arial"/>
        </w:rPr>
      </w:pPr>
      <w:ins w:id="8" w:author="Microsoft Office User" w:date="2017-01-26T22:02:00Z">
        <w:r>
          <w:rPr>
            <w:b/>
          </w:rPr>
          <w:t>FQ1650</w:t>
        </w:r>
        <w:r>
          <w:t xml:space="preserve"> </w:t>
        </w:r>
        <w:r w:rsidRPr="004A1BBF">
          <w:rPr>
            <w:rFonts w:ascii="Arial" w:hAnsi="Arial"/>
            <w:i/>
          </w:rPr>
          <w:t>wzEx402[P</w:t>
        </w:r>
        <w:r>
          <w:rPr>
            <w:rFonts w:ascii="Arial" w:hAnsi="Arial"/>
            <w:i/>
          </w:rPr>
          <w:t>rom</w:t>
        </w:r>
        <w:r w:rsidRPr="0094379D">
          <w:rPr>
            <w:rFonts w:ascii="Arial" w:hAnsi="Arial"/>
            <w:i/>
            <w:vertAlign w:val="subscript"/>
          </w:rPr>
          <w:t>egl-6</w:t>
        </w:r>
        <w:proofErr w:type="gramStart"/>
        <w:r w:rsidRPr="0094379D">
          <w:rPr>
            <w:rFonts w:ascii="Arial" w:hAnsi="Arial"/>
            <w:i/>
            <w:vertAlign w:val="subscript"/>
          </w:rPr>
          <w:t>a</w:t>
        </w:r>
        <w:r w:rsidRPr="004A1BBF">
          <w:rPr>
            <w:rFonts w:ascii="Arial" w:hAnsi="Arial"/>
            <w:i/>
          </w:rPr>
          <w:t>::</w:t>
        </w:r>
        <w:proofErr w:type="gramEnd"/>
        <w:r w:rsidRPr="004A1BBF">
          <w:rPr>
            <w:rFonts w:ascii="Arial" w:hAnsi="Arial"/>
            <w:i/>
          </w:rPr>
          <w:t>cca-1 RNAi</w:t>
        </w:r>
        <w:r>
          <w:rPr>
            <w:rFonts w:ascii="Arial" w:hAnsi="Arial"/>
            <w:i/>
          </w:rPr>
          <w:t>;</w:t>
        </w:r>
        <w:r w:rsidRPr="00D04F7C">
          <w:rPr>
            <w:rFonts w:ascii="Arial" w:hAnsi="Arial"/>
            <w:i/>
          </w:rPr>
          <w:t xml:space="preserve"> P</w:t>
        </w:r>
        <w:r>
          <w:rPr>
            <w:rFonts w:ascii="Arial" w:hAnsi="Arial"/>
            <w:i/>
          </w:rPr>
          <w:t>rom</w:t>
        </w:r>
        <w:r w:rsidRPr="0094379D">
          <w:rPr>
            <w:rFonts w:ascii="Arial" w:hAnsi="Arial"/>
            <w:i/>
            <w:vertAlign w:val="subscript"/>
          </w:rPr>
          <w:t>flp-17</w:t>
        </w:r>
        <w:r w:rsidRPr="00D04F7C">
          <w:rPr>
            <w:rFonts w:ascii="Arial" w:hAnsi="Arial"/>
            <w:i/>
          </w:rPr>
          <w:t>::</w:t>
        </w:r>
        <w:proofErr w:type="spellStart"/>
        <w:r>
          <w:rPr>
            <w:rFonts w:ascii="Arial" w:hAnsi="Arial"/>
            <w:i/>
          </w:rPr>
          <w:t>mStrawberry</w:t>
        </w:r>
        <w:proofErr w:type="spellEnd"/>
        <w:r w:rsidRPr="004A1BBF">
          <w:rPr>
            <w:rFonts w:ascii="Arial" w:hAnsi="Arial"/>
            <w:i/>
          </w:rPr>
          <w:t>]</w:t>
        </w:r>
        <w:r>
          <w:rPr>
            <w:rFonts w:ascii="Arial" w:hAnsi="Arial"/>
            <w:i/>
          </w:rPr>
          <w:t xml:space="preserve"> </w:t>
        </w:r>
        <w:r w:rsidRPr="00C36F69">
          <w:rPr>
            <w:rFonts w:ascii="Arial" w:hAnsi="Arial"/>
          </w:rPr>
          <w:t xml:space="preserve"> </w:t>
        </w:r>
      </w:ins>
    </w:p>
    <w:p w14:paraId="13CADF48" w14:textId="77777777" w:rsidR="00114639" w:rsidRDefault="008A2106"/>
    <w:sectPr w:rsidR="00114639" w:rsidSect="0007245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659C38" w14:textId="77777777" w:rsidR="008A2106" w:rsidRDefault="008A2106" w:rsidP="004758FE">
      <w:r>
        <w:separator/>
      </w:r>
    </w:p>
  </w:endnote>
  <w:endnote w:type="continuationSeparator" w:id="0">
    <w:p w14:paraId="2476ED4A" w14:textId="77777777" w:rsidR="008A2106" w:rsidRDefault="008A2106" w:rsidP="0047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07FE34" w14:textId="77777777" w:rsidR="008A2106" w:rsidRDefault="008A2106" w:rsidP="004758FE">
      <w:r>
        <w:separator/>
      </w:r>
    </w:p>
  </w:footnote>
  <w:footnote w:type="continuationSeparator" w:id="0">
    <w:p w14:paraId="226BA089" w14:textId="77777777" w:rsidR="008A2106" w:rsidRDefault="008A2106" w:rsidP="004758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82B670" w14:textId="4094E5AE" w:rsidR="004758FE" w:rsidRPr="004758FE" w:rsidRDefault="004758FE">
    <w:pPr>
      <w:pStyle w:val="Header"/>
      <w:rPr>
        <w:rFonts w:ascii="Arial" w:hAnsi="Arial" w:cs="Arial"/>
      </w:rPr>
    </w:pPr>
    <w:r>
      <w:tab/>
    </w:r>
    <w:r>
      <w:tab/>
    </w:r>
    <w:r w:rsidRPr="004758FE">
      <w:rPr>
        <w:rFonts w:ascii="Arial" w:hAnsi="Arial" w:cs="Arial"/>
      </w:rPr>
      <w:t>Supplemental File 3</w:t>
    </w:r>
  </w:p>
</w:hdr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revisionView w:markup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42A"/>
    <w:rsid w:val="00034B4D"/>
    <w:rsid w:val="0004759E"/>
    <w:rsid w:val="0007245C"/>
    <w:rsid w:val="00090D6E"/>
    <w:rsid w:val="000A7E28"/>
    <w:rsid w:val="000C2C17"/>
    <w:rsid w:val="000C4ECB"/>
    <w:rsid w:val="001F1C84"/>
    <w:rsid w:val="001F7067"/>
    <w:rsid w:val="00216678"/>
    <w:rsid w:val="0031374B"/>
    <w:rsid w:val="00353D0A"/>
    <w:rsid w:val="00366C42"/>
    <w:rsid w:val="003B6643"/>
    <w:rsid w:val="00432533"/>
    <w:rsid w:val="00441C1A"/>
    <w:rsid w:val="00445893"/>
    <w:rsid w:val="004669FC"/>
    <w:rsid w:val="004758FE"/>
    <w:rsid w:val="0048642A"/>
    <w:rsid w:val="00497EC9"/>
    <w:rsid w:val="004B4D78"/>
    <w:rsid w:val="004C1295"/>
    <w:rsid w:val="004C5ABF"/>
    <w:rsid w:val="0050676D"/>
    <w:rsid w:val="00601A64"/>
    <w:rsid w:val="00656E72"/>
    <w:rsid w:val="00687A33"/>
    <w:rsid w:val="006E5669"/>
    <w:rsid w:val="007530E9"/>
    <w:rsid w:val="007B6A6A"/>
    <w:rsid w:val="007C55CF"/>
    <w:rsid w:val="00845B82"/>
    <w:rsid w:val="008631F0"/>
    <w:rsid w:val="008A2106"/>
    <w:rsid w:val="0095477E"/>
    <w:rsid w:val="009559C1"/>
    <w:rsid w:val="009A25AB"/>
    <w:rsid w:val="009D0370"/>
    <w:rsid w:val="009E7B14"/>
    <w:rsid w:val="00A22B90"/>
    <w:rsid w:val="00A3129E"/>
    <w:rsid w:val="00A84AAC"/>
    <w:rsid w:val="00AE24F8"/>
    <w:rsid w:val="00C555B2"/>
    <w:rsid w:val="00C57A07"/>
    <w:rsid w:val="00CC745F"/>
    <w:rsid w:val="00D02DE6"/>
    <w:rsid w:val="00E559BC"/>
    <w:rsid w:val="00E75A2E"/>
    <w:rsid w:val="00EB7746"/>
    <w:rsid w:val="00EC5DC7"/>
    <w:rsid w:val="00F23BE5"/>
    <w:rsid w:val="00F63928"/>
    <w:rsid w:val="00F66B88"/>
    <w:rsid w:val="00F707CB"/>
    <w:rsid w:val="00FA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A41D2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8642A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8FE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8FE"/>
    <w:rPr>
      <w:rFonts w:ascii="Times New Roman" w:eastAsia="ＭＳ 明朝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758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58FE"/>
    <w:rPr>
      <w:rFonts w:ascii="Cambria" w:eastAsia="ＭＳ 明朝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4758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58FE"/>
    <w:rPr>
      <w:rFonts w:ascii="Cambria" w:eastAsia="ＭＳ 明朝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microsoft.com/office/2011/relationships/people" Target="peop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266</Words>
  <Characters>1519</Characters>
  <Application>Microsoft Macintosh Word</Application>
  <DocSecurity>0</DocSecurity>
  <Lines>12</Lines>
  <Paragraphs>3</Paragraphs>
  <ScaleCrop>false</ScaleCrop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2017-02-01T19:54:00Z</dcterms:created>
  <dcterms:modified xsi:type="dcterms:W3CDTF">2017-02-01T19:57:00Z</dcterms:modified>
</cp:coreProperties>
</file>