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0E4E30" w14:textId="77777777" w:rsidR="00C15A16" w:rsidRDefault="00C15A16" w:rsidP="00C15A16">
      <w:pPr>
        <w:spacing w:line="480" w:lineRule="auto"/>
        <w:rPr>
          <w:ins w:id="0" w:author="Microsoft Office User" w:date="2017-01-13T12:13:00Z"/>
        </w:rPr>
      </w:pPr>
      <w:ins w:id="1" w:author="Microsoft Office User" w:date="2017-01-13T12:13:00Z">
        <w:r>
          <w:rPr>
            <w:b/>
          </w:rPr>
          <w:t>RNAi lines were generated using the following seeds:</w:t>
        </w:r>
      </w:ins>
    </w:p>
    <w:p w14:paraId="3CDA54B0" w14:textId="77777777" w:rsidR="00C15A16" w:rsidRDefault="00C15A16" w:rsidP="00C15A16">
      <w:pPr>
        <w:spacing w:line="480" w:lineRule="auto"/>
        <w:rPr>
          <w:ins w:id="2" w:author="Microsoft Office User" w:date="2017-01-13T12:23:00Z"/>
          <w:b/>
        </w:rPr>
      </w:pPr>
      <w:ins w:id="3" w:author="Microsoft Office User" w:date="2017-01-13T12:13:00Z">
        <w:r w:rsidRPr="009458C5">
          <w:rPr>
            <w:b/>
            <w:i/>
          </w:rPr>
          <w:t>cca-1</w:t>
        </w:r>
        <w:r>
          <w:rPr>
            <w:b/>
          </w:rPr>
          <w:t xml:space="preserve"> sense</w:t>
        </w:r>
      </w:ins>
      <w:ins w:id="4" w:author="Microsoft Office User" w:date="2017-01-13T12:23:00Z">
        <w:r>
          <w:rPr>
            <w:b/>
          </w:rPr>
          <w:t xml:space="preserve">: </w:t>
        </w:r>
      </w:ins>
      <w:ins w:id="5" w:author="Microsoft Office User" w:date="2017-01-13T12:13:00Z">
        <w:r>
          <w:rPr>
            <w:b/>
          </w:rPr>
          <w:t xml:space="preserve"> 5</w:t>
        </w:r>
      </w:ins>
      <w:ins w:id="6" w:author="Microsoft Office User" w:date="2017-01-13T12:23:00Z">
        <w:r>
          <w:rPr>
            <w:b/>
          </w:rPr>
          <w:t>’-</w:t>
        </w:r>
      </w:ins>
      <w:ins w:id="7" w:author="Microsoft Office User" w:date="2017-01-13T12:24:00Z">
        <w:r>
          <w:rPr>
            <w:b/>
          </w:rPr>
          <w:t xml:space="preserve"> </w:t>
        </w:r>
      </w:ins>
      <w:proofErr w:type="spellStart"/>
      <w:ins w:id="8" w:author="Microsoft Office User" w:date="2017-01-13T12:17:00Z">
        <w:r w:rsidRPr="0066498F">
          <w:rPr>
            <w:rPrChange w:id="9" w:author="Microsoft Office User" w:date="2017-01-13T12:18:00Z">
              <w:rPr>
                <w:b/>
              </w:rPr>
            </w:rPrChange>
          </w:rPr>
          <w:t>cgcaattgaacatgttaaagagggtgaacttgatgaagaagaagagacagaagaaggtccca</w:t>
        </w:r>
      </w:ins>
      <w:proofErr w:type="spellEnd"/>
      <w:ins w:id="10" w:author="Microsoft Office User" w:date="2017-01-13T12:24:00Z">
        <w:r>
          <w:t xml:space="preserve"> </w:t>
        </w:r>
      </w:ins>
      <w:ins w:id="11" w:author="Microsoft Office User" w:date="2017-01-13T12:17:00Z">
        <w:r w:rsidRPr="0066498F">
          <w:rPr>
            <w:rPrChange w:id="12" w:author="Microsoft Office User" w:date="2017-01-13T12:18:00Z">
              <w:rPr>
                <w:b/>
              </w:rPr>
            </w:rPrChange>
          </w:rPr>
          <w:t>ccactcaaataccagacgggcatggtggtattaaacggttatccatgcaggttctggaacaagaattaatcgaagtcgagagacatttggaagaaagatatcggagggcaagcgagtgtctcggcggagaacttcagcctttgaatcccggagagatcgaagatctagacgatcccgagttcagaccacggagtagatcacatagaccacgagcaagaacaaacagtgcgttgagcaataaaagccgtggatcacacaagtctgcttta</w:t>
        </w:r>
        <w:r>
          <w:rPr>
            <w:b/>
          </w:rPr>
          <w:t xml:space="preserve"> </w:t>
        </w:r>
      </w:ins>
      <w:ins w:id="13" w:author="Microsoft Office User" w:date="2017-01-13T12:27:00Z">
        <w:r>
          <w:rPr>
            <w:b/>
          </w:rPr>
          <w:t>–</w:t>
        </w:r>
      </w:ins>
      <w:ins w:id="14" w:author="Microsoft Office User" w:date="2017-01-13T12:17:00Z">
        <w:r>
          <w:rPr>
            <w:b/>
          </w:rPr>
          <w:t xml:space="preserve"> 3</w:t>
        </w:r>
      </w:ins>
      <w:ins w:id="15" w:author="Microsoft Office User" w:date="2017-01-13T12:27:00Z">
        <w:r>
          <w:rPr>
            <w:b/>
          </w:rPr>
          <w:t>’</w:t>
        </w:r>
      </w:ins>
    </w:p>
    <w:p w14:paraId="1EEFC832" w14:textId="77777777" w:rsidR="00C15A16" w:rsidRPr="00306F82" w:rsidRDefault="00C15A16" w:rsidP="00C15A16">
      <w:pPr>
        <w:spacing w:line="480" w:lineRule="auto"/>
        <w:rPr>
          <w:ins w:id="16" w:author="Microsoft Office User" w:date="2017-01-13T12:18:00Z"/>
          <w:b/>
        </w:rPr>
      </w:pPr>
      <w:ins w:id="17" w:author="Microsoft Office User" w:date="2017-01-13T12:23:00Z">
        <w:r w:rsidRPr="009458C5">
          <w:rPr>
            <w:b/>
            <w:i/>
          </w:rPr>
          <w:t>cca-1</w:t>
        </w:r>
        <w:r>
          <w:rPr>
            <w:b/>
          </w:rPr>
          <w:t xml:space="preserve"> antisense</w:t>
        </w:r>
      </w:ins>
      <w:ins w:id="18" w:author="Microsoft Office User" w:date="2017-01-13T12:24:00Z">
        <w:r>
          <w:rPr>
            <w:b/>
          </w:rPr>
          <w:t>: 5’-</w:t>
        </w:r>
      </w:ins>
      <w:ins w:id="19" w:author="Microsoft Office User" w:date="2017-01-13T12:27:00Z">
        <w:r>
          <w:rPr>
            <w:b/>
          </w:rPr>
          <w:t xml:space="preserve"> </w:t>
        </w:r>
      </w:ins>
      <w:ins w:id="20" w:author="Microsoft Office User" w:date="2017-01-13T12:25:00Z">
        <w:r w:rsidRPr="00306F82">
          <w:rPr>
            <w:rPrChange w:id="21" w:author="Microsoft Office User" w:date="2017-01-13T12:26:00Z">
              <w:rPr>
                <w:b/>
              </w:rPr>
            </w:rPrChange>
          </w:rPr>
          <w:t>taaagcagacttgtgtgatccacggcttttattgctcaacgcactgtttgttcttgctcgtggt</w:t>
        </w:r>
      </w:ins>
      <w:ins w:id="22" w:author="Microsoft Office User" w:date="2017-01-13T12:26:00Z">
        <w:r>
          <w:t xml:space="preserve"> </w:t>
        </w:r>
      </w:ins>
      <w:ins w:id="23" w:author="Microsoft Office User" w:date="2017-01-13T12:25:00Z">
        <w:r w:rsidRPr="00306F82">
          <w:rPr>
            <w:rPrChange w:id="24" w:author="Microsoft Office User" w:date="2017-01-13T12:26:00Z">
              <w:rPr>
                <w:b/>
              </w:rPr>
            </w:rPrChange>
          </w:rPr>
          <w:t>ctatgtgatctactccgtggtctgaactcgggatcgtctagatcttcgatctctccgggattcaaaggctgaagttctccgccgagacactcgcttgccctccgatatctttcttccaaatgtctctcgacttcgattaattcttgttccagaacctgcatggataaccgtttaataccaccatgcccgtctggtatttgagtggtgggaccttcttctgtctcttcttcttcatcaagttcaccctctttaacatgttcaattgcg</w:t>
        </w:r>
      </w:ins>
      <w:ins w:id="25" w:author="Microsoft Office User" w:date="2017-01-13T12:26:00Z">
        <w:r>
          <w:rPr>
            <w:b/>
          </w:rPr>
          <w:t xml:space="preserve"> – 3’</w:t>
        </w:r>
      </w:ins>
    </w:p>
    <w:p w14:paraId="6FDFDAFC" w14:textId="77777777" w:rsidR="00114639" w:rsidRDefault="000F5DFC"/>
    <w:sectPr w:rsidR="00114639" w:rsidSect="000724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C0F8F9" w14:textId="77777777" w:rsidR="000F5DFC" w:rsidRDefault="000F5DFC" w:rsidP="00C15A16">
      <w:r>
        <w:separator/>
      </w:r>
    </w:p>
  </w:endnote>
  <w:endnote w:type="continuationSeparator" w:id="0">
    <w:p w14:paraId="58506D78" w14:textId="77777777" w:rsidR="000F5DFC" w:rsidRDefault="000F5DFC" w:rsidP="00C15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6BD235" w14:textId="77777777" w:rsidR="00C15A16" w:rsidRDefault="00C15A1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DA34C7" w14:textId="77777777" w:rsidR="00C15A16" w:rsidRDefault="00C15A16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657A2A" w14:textId="77777777" w:rsidR="00C15A16" w:rsidRDefault="00C15A1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E305CC" w14:textId="77777777" w:rsidR="000F5DFC" w:rsidRDefault="000F5DFC" w:rsidP="00C15A16">
      <w:r>
        <w:separator/>
      </w:r>
    </w:p>
  </w:footnote>
  <w:footnote w:type="continuationSeparator" w:id="0">
    <w:p w14:paraId="0B44F969" w14:textId="77777777" w:rsidR="000F5DFC" w:rsidRDefault="000F5DFC" w:rsidP="00C15A1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DCEAA8" w14:textId="77777777" w:rsidR="00C15A16" w:rsidRDefault="00C15A1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1AD90B" w14:textId="77777777" w:rsidR="00C15A16" w:rsidRPr="00C15A16" w:rsidRDefault="00C15A16">
    <w:pPr>
      <w:pStyle w:val="Header"/>
      <w:rPr>
        <w:rFonts w:ascii="Arial" w:hAnsi="Arial" w:cs="Arial"/>
      </w:rPr>
    </w:pPr>
    <w:bookmarkStart w:id="26" w:name="_GoBack"/>
    <w:r>
      <w:tab/>
    </w:r>
    <w:r>
      <w:tab/>
    </w:r>
    <w:r w:rsidRPr="00C15A16">
      <w:rPr>
        <w:rFonts w:ascii="Arial" w:hAnsi="Arial" w:cs="Arial"/>
      </w:rPr>
      <w:t>Supplemental File 5</w:t>
    </w:r>
  </w:p>
  <w:bookmarkEnd w:id="26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8242F" w14:textId="77777777" w:rsidR="00C15A16" w:rsidRDefault="00C15A16">
    <w:pPr>
      <w:pStyle w:val="Header"/>
    </w:pPr>
  </w:p>
</w:hdr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A16"/>
    <w:rsid w:val="00034B4D"/>
    <w:rsid w:val="0004759E"/>
    <w:rsid w:val="0007245C"/>
    <w:rsid w:val="00090D6E"/>
    <w:rsid w:val="000A7E28"/>
    <w:rsid w:val="000C2C17"/>
    <w:rsid w:val="000C4ECB"/>
    <w:rsid w:val="000F5DFC"/>
    <w:rsid w:val="001F1C84"/>
    <w:rsid w:val="001F7067"/>
    <w:rsid w:val="0031374B"/>
    <w:rsid w:val="00353D0A"/>
    <w:rsid w:val="00366C42"/>
    <w:rsid w:val="003B6643"/>
    <w:rsid w:val="00432533"/>
    <w:rsid w:val="00441C1A"/>
    <w:rsid w:val="00445893"/>
    <w:rsid w:val="004669FC"/>
    <w:rsid w:val="00497EC9"/>
    <w:rsid w:val="004B4D78"/>
    <w:rsid w:val="004C1295"/>
    <w:rsid w:val="004C5ABF"/>
    <w:rsid w:val="0050676D"/>
    <w:rsid w:val="00601A64"/>
    <w:rsid w:val="00656E72"/>
    <w:rsid w:val="00687A33"/>
    <w:rsid w:val="006E5669"/>
    <w:rsid w:val="007530E9"/>
    <w:rsid w:val="007B6A6A"/>
    <w:rsid w:val="007C55CF"/>
    <w:rsid w:val="00845B82"/>
    <w:rsid w:val="008631F0"/>
    <w:rsid w:val="0095477E"/>
    <w:rsid w:val="009559C1"/>
    <w:rsid w:val="009A25AB"/>
    <w:rsid w:val="009D0370"/>
    <w:rsid w:val="009E7B14"/>
    <w:rsid w:val="00A22B90"/>
    <w:rsid w:val="00A3129E"/>
    <w:rsid w:val="00A84AAC"/>
    <w:rsid w:val="00AE24F8"/>
    <w:rsid w:val="00C15A16"/>
    <w:rsid w:val="00C555B2"/>
    <w:rsid w:val="00C57A07"/>
    <w:rsid w:val="00CC745F"/>
    <w:rsid w:val="00D02DE6"/>
    <w:rsid w:val="00E559BC"/>
    <w:rsid w:val="00E75A2E"/>
    <w:rsid w:val="00EB7746"/>
    <w:rsid w:val="00EC5DC7"/>
    <w:rsid w:val="00F23BE5"/>
    <w:rsid w:val="00F63928"/>
    <w:rsid w:val="00F66B88"/>
    <w:rsid w:val="00F707CB"/>
    <w:rsid w:val="00FA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B3494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15A16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A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5A16"/>
    <w:rPr>
      <w:rFonts w:ascii="Cambria" w:eastAsia="ＭＳ 明朝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C15A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5A16"/>
    <w:rPr>
      <w:rFonts w:ascii="Cambria" w:eastAsia="ＭＳ 明朝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microsoft.com/office/2011/relationships/people" Target="peop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655</Characters>
  <Application>Microsoft Macintosh Word</Application>
  <DocSecurity>0</DocSecurity>
  <Lines>5</Lines>
  <Paragraphs>1</Paragraphs>
  <ScaleCrop>false</ScaleCrop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2017-02-01T19:58:00Z</dcterms:created>
  <dcterms:modified xsi:type="dcterms:W3CDTF">2017-02-01T19:59:00Z</dcterms:modified>
</cp:coreProperties>
</file>