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35D" w:rsidRPr="00E87393" w:rsidRDefault="003E235D" w:rsidP="00ED7C8A">
      <w:pPr>
        <w:spacing w:line="480" w:lineRule="auto"/>
        <w:rPr>
          <w:rFonts w:ascii="Times New Roman" w:hAnsi="Times New Roman"/>
          <w:b/>
          <w:sz w:val="30"/>
          <w:szCs w:val="30"/>
        </w:rPr>
      </w:pPr>
      <w:r>
        <w:rPr>
          <w:rFonts w:ascii="Times New Roman" w:hAnsi="Times New Roman"/>
          <w:b/>
          <w:sz w:val="30"/>
          <w:szCs w:val="30"/>
        </w:rPr>
        <w:t>27 T Ultra-</w:t>
      </w:r>
      <w:r w:rsidRPr="00E87393">
        <w:rPr>
          <w:rFonts w:ascii="Times New Roman" w:hAnsi="Times New Roman"/>
          <w:b/>
          <w:sz w:val="30"/>
          <w:szCs w:val="30"/>
        </w:rPr>
        <w:t xml:space="preserve">high Static Magnetic Field Changes Orientation </w:t>
      </w:r>
      <w:r>
        <w:rPr>
          <w:rFonts w:ascii="Times New Roman" w:hAnsi="Times New Roman"/>
          <w:b/>
          <w:sz w:val="30"/>
          <w:szCs w:val="30"/>
        </w:rPr>
        <w:t xml:space="preserve">and </w:t>
      </w:r>
      <w:r w:rsidR="00894EDA">
        <w:rPr>
          <w:rFonts w:ascii="Times New Roman" w:hAnsi="Times New Roman" w:hint="eastAsia"/>
          <w:b/>
          <w:sz w:val="30"/>
          <w:szCs w:val="30"/>
        </w:rPr>
        <w:t>M</w:t>
      </w:r>
      <w:r>
        <w:rPr>
          <w:rFonts w:ascii="Times New Roman" w:hAnsi="Times New Roman"/>
          <w:b/>
          <w:sz w:val="30"/>
          <w:szCs w:val="30"/>
        </w:rPr>
        <w:t xml:space="preserve">orphology </w:t>
      </w:r>
      <w:r w:rsidRPr="00E87393">
        <w:rPr>
          <w:rFonts w:ascii="Times New Roman" w:hAnsi="Times New Roman"/>
          <w:b/>
          <w:sz w:val="30"/>
          <w:szCs w:val="30"/>
        </w:rPr>
        <w:t>of Mitotic Spindle</w:t>
      </w:r>
      <w:r w:rsidR="004D5837">
        <w:rPr>
          <w:rFonts w:ascii="Times New Roman" w:hAnsi="Times New Roman"/>
          <w:b/>
          <w:sz w:val="30"/>
          <w:szCs w:val="30"/>
        </w:rPr>
        <w:t>s</w:t>
      </w:r>
      <w:r w:rsidRPr="00E87393">
        <w:rPr>
          <w:rFonts w:ascii="Times New Roman" w:hAnsi="Times New Roman"/>
          <w:b/>
          <w:sz w:val="30"/>
          <w:szCs w:val="30"/>
        </w:rPr>
        <w:t xml:space="preserve"> in Human Cells</w:t>
      </w:r>
    </w:p>
    <w:p w:rsidR="003E235D" w:rsidRPr="00E87393" w:rsidRDefault="003E235D" w:rsidP="00313CD1">
      <w:pPr>
        <w:pStyle w:val="Teaser"/>
        <w:spacing w:beforeLines="50" w:line="480" w:lineRule="auto"/>
        <w:ind w:rightChars="7" w:right="15"/>
        <w:jc w:val="both"/>
        <w:rPr>
          <w:vertAlign w:val="superscript"/>
          <w:lang w:eastAsia="zh-CN"/>
        </w:rPr>
      </w:pPr>
      <w:r w:rsidRPr="00E87393">
        <w:t>Lei Zhang</w:t>
      </w:r>
      <w:r w:rsidRPr="00E87393">
        <w:rPr>
          <w:shd w:val="clear" w:color="050000" w:fill="FFFFFF"/>
          <w:vertAlign w:val="superscript"/>
          <w:lang w:eastAsia="zh-CN"/>
        </w:rPr>
        <w:t>1,2, #</w:t>
      </w:r>
      <w:r w:rsidRPr="00E87393">
        <w:t xml:space="preserve">, </w:t>
      </w:r>
      <w:proofErr w:type="spellStart"/>
      <w:r w:rsidRPr="00E87393">
        <w:t>Yubin</w:t>
      </w:r>
      <w:proofErr w:type="spellEnd"/>
      <w:r w:rsidRPr="00E87393">
        <w:t xml:space="preserve"> Hou</w:t>
      </w:r>
      <w:r w:rsidRPr="00E87393">
        <w:rPr>
          <w:shd w:val="clear" w:color="050000" w:fill="FFFFFF"/>
          <w:vertAlign w:val="superscript"/>
          <w:lang w:eastAsia="zh-CN"/>
        </w:rPr>
        <w:t>1, #</w:t>
      </w:r>
      <w:r w:rsidRPr="00E87393">
        <w:t xml:space="preserve">, </w:t>
      </w:r>
      <w:proofErr w:type="spellStart"/>
      <w:r w:rsidR="005901E0" w:rsidRPr="00E87393">
        <w:rPr>
          <w:lang w:eastAsia="zh-CN"/>
        </w:rPr>
        <w:t>Zhiyuan</w:t>
      </w:r>
      <w:proofErr w:type="spellEnd"/>
      <w:r w:rsidR="005901E0" w:rsidRPr="00E87393">
        <w:rPr>
          <w:lang w:eastAsia="zh-CN"/>
        </w:rPr>
        <w:t xml:space="preserve"> Li</w:t>
      </w:r>
      <w:r w:rsidR="005901E0" w:rsidRPr="00E87393">
        <w:rPr>
          <w:shd w:val="clear" w:color="050000" w:fill="FFFFFF"/>
          <w:vertAlign w:val="superscript"/>
          <w:lang w:eastAsia="zh-CN"/>
        </w:rPr>
        <w:t>1</w:t>
      </w:r>
      <w:r w:rsidR="005901E0" w:rsidRPr="00E87393">
        <w:t>,</w:t>
      </w:r>
      <w:r w:rsidR="005901E0">
        <w:rPr>
          <w:rFonts w:hint="eastAsia"/>
          <w:lang w:eastAsia="zh-CN"/>
        </w:rPr>
        <w:t xml:space="preserve"> </w:t>
      </w:r>
      <w:proofErr w:type="spellStart"/>
      <w:r w:rsidRPr="00E87393">
        <w:t>Xinmiao</w:t>
      </w:r>
      <w:proofErr w:type="spellEnd"/>
      <w:r w:rsidRPr="00E87393">
        <w:rPr>
          <w:lang w:eastAsia="zh-CN"/>
        </w:rPr>
        <w:t xml:space="preserve"> </w:t>
      </w:r>
      <w:r w:rsidRPr="00E87393">
        <w:t>Ji</w:t>
      </w:r>
      <w:r w:rsidRPr="00E87393">
        <w:rPr>
          <w:shd w:val="clear" w:color="050000" w:fill="FFFFFF"/>
          <w:vertAlign w:val="superscript"/>
          <w:lang w:eastAsia="zh-CN"/>
        </w:rPr>
        <w:t>1</w:t>
      </w:r>
      <w:r w:rsidRPr="00E87393">
        <w:t>,</w:t>
      </w:r>
      <w:r w:rsidRPr="00E87393">
        <w:rPr>
          <w:lang w:eastAsia="zh-CN"/>
        </w:rPr>
        <w:t xml:space="preserve"> </w:t>
      </w:r>
      <w:proofErr w:type="spellStart"/>
      <w:r w:rsidRPr="00E87393">
        <w:rPr>
          <w:lang w:eastAsia="zh-CN"/>
        </w:rPr>
        <w:t>Ze</w:t>
      </w:r>
      <w:proofErr w:type="spellEnd"/>
      <w:r w:rsidRPr="00E87393">
        <w:rPr>
          <w:lang w:eastAsia="zh-CN"/>
        </w:rPr>
        <w:t xml:space="preserve"> Wang</w:t>
      </w:r>
      <w:r w:rsidRPr="00E87393">
        <w:rPr>
          <w:shd w:val="clear" w:color="050000" w:fill="FFFFFF"/>
          <w:vertAlign w:val="superscript"/>
          <w:lang w:eastAsia="zh-CN"/>
        </w:rPr>
        <w:t>1,2</w:t>
      </w:r>
      <w:r w:rsidRPr="00E87393">
        <w:rPr>
          <w:lang w:eastAsia="zh-CN"/>
        </w:rPr>
        <w:t xml:space="preserve">, </w:t>
      </w:r>
      <w:proofErr w:type="spellStart"/>
      <w:r w:rsidRPr="00E87393">
        <w:rPr>
          <w:lang w:eastAsia="zh-CN"/>
        </w:rPr>
        <w:t>Huizhen</w:t>
      </w:r>
      <w:proofErr w:type="spellEnd"/>
      <w:r w:rsidRPr="00E87393">
        <w:rPr>
          <w:lang w:eastAsia="zh-CN"/>
        </w:rPr>
        <w:t xml:space="preserve"> Wang</w:t>
      </w:r>
      <w:r w:rsidR="00C922BD" w:rsidRPr="00E87393">
        <w:rPr>
          <w:shd w:val="clear" w:color="050000" w:fill="FFFFFF"/>
          <w:vertAlign w:val="superscript"/>
          <w:lang w:eastAsia="zh-CN"/>
        </w:rPr>
        <w:t>1,2</w:t>
      </w:r>
      <w:r w:rsidRPr="00E87393">
        <w:rPr>
          <w:lang w:eastAsia="zh-CN"/>
        </w:rPr>
        <w:t xml:space="preserve">, </w:t>
      </w:r>
      <w:proofErr w:type="spellStart"/>
      <w:r w:rsidRPr="00E87393">
        <w:rPr>
          <w:lang w:eastAsia="zh-CN"/>
        </w:rPr>
        <w:t>Xiaofei</w:t>
      </w:r>
      <w:proofErr w:type="spellEnd"/>
      <w:r w:rsidRPr="00E87393">
        <w:rPr>
          <w:lang w:eastAsia="zh-CN"/>
        </w:rPr>
        <w:t xml:space="preserve"> Tian</w:t>
      </w:r>
      <w:r w:rsidR="00C922BD" w:rsidRPr="00E87393">
        <w:rPr>
          <w:shd w:val="clear" w:color="050000" w:fill="FFFFFF"/>
          <w:vertAlign w:val="superscript"/>
          <w:lang w:eastAsia="zh-CN"/>
        </w:rPr>
        <w:t>1,2</w:t>
      </w:r>
      <w:r w:rsidRPr="00E87393">
        <w:rPr>
          <w:lang w:eastAsia="zh-CN"/>
        </w:rPr>
        <w:t xml:space="preserve">, </w:t>
      </w:r>
      <w:proofErr w:type="spellStart"/>
      <w:r w:rsidRPr="00E87393">
        <w:rPr>
          <w:lang w:eastAsia="zh-CN"/>
        </w:rPr>
        <w:t>Fazhi</w:t>
      </w:r>
      <w:proofErr w:type="spellEnd"/>
      <w:r w:rsidRPr="00E87393">
        <w:rPr>
          <w:lang w:eastAsia="zh-CN"/>
        </w:rPr>
        <w:t xml:space="preserve"> Yu</w:t>
      </w:r>
      <w:r w:rsidRPr="00E87393">
        <w:rPr>
          <w:shd w:val="clear" w:color="050000" w:fill="FFFFFF"/>
          <w:vertAlign w:val="superscript"/>
          <w:lang w:eastAsia="zh-CN"/>
        </w:rPr>
        <w:t>2</w:t>
      </w:r>
      <w:r w:rsidRPr="00E87393">
        <w:rPr>
          <w:lang w:eastAsia="zh-CN"/>
        </w:rPr>
        <w:t xml:space="preserve">, </w:t>
      </w:r>
      <w:proofErr w:type="spellStart"/>
      <w:r w:rsidRPr="00E87393">
        <w:rPr>
          <w:lang w:eastAsia="zh-CN"/>
        </w:rPr>
        <w:t>Zhenye</w:t>
      </w:r>
      <w:proofErr w:type="spellEnd"/>
      <w:r w:rsidRPr="00E87393">
        <w:rPr>
          <w:lang w:eastAsia="zh-CN"/>
        </w:rPr>
        <w:t xml:space="preserve"> Yang</w:t>
      </w:r>
      <w:r w:rsidRPr="00E87393">
        <w:rPr>
          <w:shd w:val="clear" w:color="050000" w:fill="FFFFFF"/>
          <w:vertAlign w:val="superscript"/>
          <w:lang w:eastAsia="zh-CN"/>
        </w:rPr>
        <w:t>2</w:t>
      </w:r>
      <w:r w:rsidRPr="00E87393">
        <w:rPr>
          <w:lang w:eastAsia="zh-CN"/>
        </w:rPr>
        <w:t>, Li Pi</w:t>
      </w:r>
      <w:r w:rsidRPr="00E87393">
        <w:rPr>
          <w:shd w:val="clear" w:color="050000" w:fill="FFFFFF"/>
          <w:vertAlign w:val="superscript"/>
          <w:lang w:eastAsia="zh-CN"/>
        </w:rPr>
        <w:t>1,2</w:t>
      </w:r>
      <w:r w:rsidRPr="00E87393">
        <w:rPr>
          <w:lang w:eastAsia="zh-CN"/>
        </w:rPr>
        <w:t>,</w:t>
      </w:r>
      <w:r w:rsidRPr="00E87393">
        <w:rPr>
          <w:rStyle w:val="nlmxref-aff"/>
          <w:bCs/>
          <w:vertAlign w:val="superscript"/>
          <w:lang w:eastAsia="zh-CN"/>
        </w:rPr>
        <w:t xml:space="preserve"> </w:t>
      </w:r>
      <w:r w:rsidR="00F110C7">
        <w:rPr>
          <w:rFonts w:hint="eastAsia"/>
          <w:lang w:eastAsia="zh-CN"/>
        </w:rPr>
        <w:t xml:space="preserve">Timothy </w:t>
      </w:r>
      <w:r w:rsidR="00FB1B48">
        <w:rPr>
          <w:rFonts w:hint="eastAsia"/>
          <w:lang w:eastAsia="zh-CN"/>
        </w:rPr>
        <w:t xml:space="preserve">J. </w:t>
      </w:r>
      <w:r w:rsidR="00F110C7">
        <w:rPr>
          <w:rFonts w:hint="eastAsia"/>
          <w:lang w:eastAsia="zh-CN"/>
        </w:rPr>
        <w:t>Mitchison</w:t>
      </w:r>
      <w:r w:rsidR="00F110C7" w:rsidRPr="00E87393">
        <w:rPr>
          <w:shd w:val="clear" w:color="050000" w:fill="FFFFFF"/>
          <w:vertAlign w:val="superscript"/>
          <w:lang w:eastAsia="zh-CN"/>
        </w:rPr>
        <w:t>3</w:t>
      </w:r>
      <w:r w:rsidR="00FB1B48">
        <w:rPr>
          <w:rFonts w:hint="eastAsia"/>
          <w:shd w:val="clear" w:color="050000" w:fill="FFFFFF"/>
          <w:vertAlign w:val="superscript"/>
          <w:lang w:eastAsia="zh-CN"/>
        </w:rPr>
        <w:t>,</w:t>
      </w:r>
      <w:r w:rsidR="00FB1B48" w:rsidRPr="00E87393">
        <w:rPr>
          <w:vertAlign w:val="superscript"/>
          <w:lang w:eastAsia="zh-CN"/>
        </w:rPr>
        <w:t>*</w:t>
      </w:r>
      <w:r w:rsidR="00F110C7">
        <w:rPr>
          <w:rFonts w:hint="eastAsia"/>
          <w:lang w:eastAsia="zh-CN"/>
        </w:rPr>
        <w:t xml:space="preserve">, </w:t>
      </w:r>
      <w:proofErr w:type="spellStart"/>
      <w:r w:rsidR="00F110C7">
        <w:rPr>
          <w:rFonts w:hint="eastAsia"/>
          <w:lang w:eastAsia="zh-CN"/>
        </w:rPr>
        <w:t>Q</w:t>
      </w:r>
      <w:r w:rsidRPr="00E87393">
        <w:t>ingyou</w:t>
      </w:r>
      <w:proofErr w:type="spellEnd"/>
      <w:r w:rsidRPr="00E87393">
        <w:t xml:space="preserve"> Lu</w:t>
      </w:r>
      <w:r w:rsidRPr="00E87393">
        <w:rPr>
          <w:shd w:val="clear" w:color="050000" w:fill="FFFFFF"/>
          <w:vertAlign w:val="superscript"/>
          <w:lang w:eastAsia="zh-CN"/>
        </w:rPr>
        <w:t>1,2,</w:t>
      </w:r>
      <w:r w:rsidR="00F110C7">
        <w:rPr>
          <w:rFonts w:hint="eastAsia"/>
          <w:shd w:val="clear" w:color="050000" w:fill="FFFFFF"/>
          <w:vertAlign w:val="superscript"/>
          <w:lang w:eastAsia="zh-CN"/>
        </w:rPr>
        <w:t xml:space="preserve"> 4</w:t>
      </w:r>
      <w:r w:rsidRPr="00E87393">
        <w:rPr>
          <w:vertAlign w:val="superscript"/>
          <w:lang w:eastAsia="zh-CN"/>
        </w:rPr>
        <w:t>*</w:t>
      </w:r>
      <w:r w:rsidRPr="00E87393">
        <w:t>,</w:t>
      </w:r>
      <w:r w:rsidRPr="00E87393">
        <w:rPr>
          <w:lang w:eastAsia="zh-CN"/>
        </w:rPr>
        <w:t xml:space="preserve"> </w:t>
      </w:r>
      <w:proofErr w:type="spellStart"/>
      <w:r w:rsidRPr="00E87393">
        <w:t>Xin</w:t>
      </w:r>
      <w:proofErr w:type="spellEnd"/>
      <w:r w:rsidRPr="00E87393">
        <w:t xml:space="preserve"> Zhang</w:t>
      </w:r>
      <w:r w:rsidRPr="00E87393">
        <w:rPr>
          <w:shd w:val="clear" w:color="050000" w:fill="FFFFFF"/>
          <w:vertAlign w:val="superscript"/>
          <w:lang w:eastAsia="zh-CN"/>
        </w:rPr>
        <w:t>1</w:t>
      </w:r>
      <w:r w:rsidRPr="00E87393">
        <w:rPr>
          <w:vertAlign w:val="superscript"/>
          <w:lang w:eastAsia="zh-CN"/>
        </w:rPr>
        <w:t>*</w:t>
      </w:r>
    </w:p>
    <w:p w:rsidR="003E235D" w:rsidRPr="00E87393" w:rsidRDefault="003E235D" w:rsidP="00313CD1">
      <w:pPr>
        <w:pStyle w:val="Teaser"/>
        <w:spacing w:beforeLines="50" w:line="480" w:lineRule="auto"/>
        <w:ind w:rightChars="7" w:right="15"/>
        <w:rPr>
          <w:vertAlign w:val="superscript"/>
          <w:lang w:eastAsia="zh-CN"/>
        </w:rPr>
      </w:pPr>
    </w:p>
    <w:p w:rsidR="003E235D" w:rsidRPr="00E87393" w:rsidRDefault="003E235D" w:rsidP="00313CD1">
      <w:pPr>
        <w:pStyle w:val="Teaser"/>
        <w:spacing w:beforeLines="50" w:line="480" w:lineRule="auto"/>
        <w:ind w:rightChars="7" w:right="15"/>
        <w:rPr>
          <w:sz w:val="21"/>
          <w:szCs w:val="21"/>
          <w:vertAlign w:val="superscript"/>
          <w:lang w:eastAsia="zh-CN"/>
        </w:rPr>
      </w:pPr>
    </w:p>
    <w:p w:rsidR="003E235D" w:rsidRPr="00E87393" w:rsidRDefault="003E235D" w:rsidP="00ED7C8A">
      <w:pPr>
        <w:widowControl/>
        <w:spacing w:line="480" w:lineRule="auto"/>
        <w:rPr>
          <w:rFonts w:ascii="Times New Roman" w:hAnsi="Times New Roman"/>
          <w:kern w:val="0"/>
          <w:szCs w:val="21"/>
        </w:rPr>
      </w:pPr>
      <w:r w:rsidRPr="00E87393">
        <w:rPr>
          <w:rFonts w:ascii="Times New Roman" w:hAnsi="Times New Roman"/>
          <w:kern w:val="0"/>
          <w:szCs w:val="21"/>
          <w:vertAlign w:val="superscript"/>
        </w:rPr>
        <w:t>1</w:t>
      </w:r>
      <w:r w:rsidRPr="00E87393">
        <w:rPr>
          <w:rFonts w:ascii="Times New Roman" w:hAnsi="Times New Roman"/>
          <w:kern w:val="0"/>
          <w:szCs w:val="21"/>
        </w:rPr>
        <w:t xml:space="preserve">High Magnetic Field Laboratory, Chinese Academy of Sciences, Hefei, Anhui, 230031, </w:t>
      </w:r>
      <w:r w:rsidRPr="00E87393">
        <w:rPr>
          <w:rFonts w:ascii="Times New Roman" w:hAnsi="Times New Roman"/>
          <w:szCs w:val="21"/>
        </w:rPr>
        <w:t xml:space="preserve">P. R. </w:t>
      </w:r>
      <w:r w:rsidRPr="00E87393">
        <w:rPr>
          <w:rFonts w:ascii="Times New Roman" w:hAnsi="Times New Roman"/>
          <w:kern w:val="0"/>
          <w:szCs w:val="21"/>
        </w:rPr>
        <w:t xml:space="preserve">China; </w:t>
      </w:r>
    </w:p>
    <w:p w:rsidR="003E235D" w:rsidRPr="00E87393" w:rsidRDefault="003E235D" w:rsidP="00ED7C8A">
      <w:pPr>
        <w:widowControl/>
        <w:spacing w:line="480" w:lineRule="auto"/>
        <w:rPr>
          <w:rFonts w:ascii="Times New Roman" w:hAnsi="Times New Roman"/>
          <w:szCs w:val="21"/>
        </w:rPr>
      </w:pPr>
      <w:r w:rsidRPr="00E87393">
        <w:rPr>
          <w:rFonts w:ascii="Times New Roman" w:hAnsi="Times New Roman"/>
          <w:kern w:val="0"/>
          <w:szCs w:val="21"/>
          <w:vertAlign w:val="superscript"/>
        </w:rPr>
        <w:t>2</w:t>
      </w:r>
      <w:r w:rsidRPr="00E87393">
        <w:rPr>
          <w:rFonts w:ascii="Times New Roman" w:hAnsi="Times New Roman"/>
          <w:szCs w:val="21"/>
        </w:rPr>
        <w:t xml:space="preserve">University of Science and Technology of China, Hefei 230026, China; </w:t>
      </w:r>
    </w:p>
    <w:p w:rsidR="00F110C7" w:rsidRPr="00FB1B48" w:rsidRDefault="003E235D" w:rsidP="00ED7C8A">
      <w:pPr>
        <w:widowControl/>
        <w:spacing w:line="480" w:lineRule="auto"/>
        <w:rPr>
          <w:rFonts w:ascii="Times New Roman" w:hAnsi="Times New Roman"/>
          <w:kern w:val="0"/>
          <w:szCs w:val="21"/>
          <w:vertAlign w:val="superscript"/>
        </w:rPr>
      </w:pPr>
      <w:r w:rsidRPr="0001435C">
        <w:rPr>
          <w:rFonts w:ascii="Times New Roman" w:hAnsi="Times New Roman"/>
          <w:kern w:val="0"/>
          <w:szCs w:val="21"/>
          <w:vertAlign w:val="superscript"/>
        </w:rPr>
        <w:t>3</w:t>
      </w:r>
      <w:r w:rsidR="002A44E3">
        <w:rPr>
          <w:rFonts w:ascii="Times New Roman" w:hAnsi="Times New Roman" w:hint="eastAsia"/>
          <w:szCs w:val="21"/>
        </w:rPr>
        <w:t xml:space="preserve">Department of </w:t>
      </w:r>
      <w:r w:rsidR="00F110C7">
        <w:rPr>
          <w:rFonts w:ascii="Times New Roman" w:hAnsi="Times New Roman" w:hint="eastAsia"/>
          <w:szCs w:val="21"/>
        </w:rPr>
        <w:t>Syste</w:t>
      </w:r>
      <w:r w:rsidR="00F110C7" w:rsidRPr="00FB1B48">
        <w:rPr>
          <w:rFonts w:ascii="Times New Roman" w:hAnsi="Times New Roman" w:hint="eastAsia"/>
          <w:szCs w:val="21"/>
        </w:rPr>
        <w:t>m</w:t>
      </w:r>
      <w:r w:rsidR="002A44E3" w:rsidRPr="00FB1B48">
        <w:rPr>
          <w:rFonts w:ascii="Times New Roman" w:hAnsi="Times New Roman" w:hint="eastAsia"/>
          <w:szCs w:val="21"/>
        </w:rPr>
        <w:t>s</w:t>
      </w:r>
      <w:r w:rsidR="00F110C7" w:rsidRPr="00FB1B48">
        <w:rPr>
          <w:rFonts w:ascii="Times New Roman" w:hAnsi="Times New Roman" w:hint="eastAsia"/>
          <w:szCs w:val="21"/>
        </w:rPr>
        <w:t xml:space="preserve"> Biology,</w:t>
      </w:r>
      <w:r w:rsidR="002A44E3" w:rsidRPr="00FB1B48">
        <w:rPr>
          <w:rFonts w:ascii="Times New Roman" w:hAnsi="Times New Roman" w:hint="eastAsia"/>
          <w:szCs w:val="21"/>
        </w:rPr>
        <w:t xml:space="preserve"> Harvard Medical School, Boston, MA, 02115, USA;</w:t>
      </w:r>
    </w:p>
    <w:p w:rsidR="003E235D" w:rsidRDefault="00F110C7" w:rsidP="00ED7C8A">
      <w:pPr>
        <w:widowControl/>
        <w:spacing w:line="480" w:lineRule="auto"/>
        <w:rPr>
          <w:rFonts w:ascii="Times New Roman" w:hAnsi="Times New Roman"/>
          <w:szCs w:val="21"/>
          <w:shd w:val="clear" w:color="050000" w:fill="FFFFFF"/>
        </w:rPr>
      </w:pPr>
      <w:r w:rsidRPr="00FB1B48">
        <w:rPr>
          <w:rFonts w:ascii="Times New Roman" w:hAnsi="Times New Roman" w:hint="eastAsia"/>
          <w:kern w:val="0"/>
          <w:szCs w:val="21"/>
          <w:vertAlign w:val="superscript"/>
        </w:rPr>
        <w:t>4</w:t>
      </w:r>
      <w:r w:rsidR="003E235D" w:rsidRPr="00FB1B48">
        <w:rPr>
          <w:rFonts w:ascii="Times New Roman" w:hAnsi="Times New Roman"/>
          <w:color w:val="000000"/>
          <w:szCs w:val="21"/>
        </w:rPr>
        <w:t xml:space="preserve">Collaborative Innovation Center of Advanced Microstructure, Nanjing University, Nanjing, Jiangsu 210093, </w:t>
      </w:r>
      <w:r w:rsidR="003E235D" w:rsidRPr="00FB1B48">
        <w:rPr>
          <w:rFonts w:ascii="Times New Roman" w:hAnsi="Times New Roman"/>
          <w:szCs w:val="21"/>
          <w:shd w:val="clear" w:color="050000" w:fill="FFFFFF"/>
        </w:rPr>
        <w:t>People’s Republic of China</w:t>
      </w:r>
    </w:p>
    <w:p w:rsidR="00C922BD" w:rsidRPr="00FB1B48" w:rsidRDefault="00C922BD" w:rsidP="00ED7C8A">
      <w:pPr>
        <w:widowControl/>
        <w:spacing w:line="480" w:lineRule="auto"/>
        <w:rPr>
          <w:rFonts w:ascii="Times New Roman" w:hAnsi="Times New Roman"/>
          <w:szCs w:val="21"/>
        </w:rPr>
      </w:pPr>
      <w:r w:rsidRPr="00C922BD">
        <w:rPr>
          <w:rFonts w:ascii="Times New Roman" w:hAnsi="Times New Roman" w:hint="eastAsia"/>
          <w:szCs w:val="21"/>
          <w:shd w:val="clear" w:color="050000" w:fill="FFFFFF"/>
          <w:vertAlign w:val="superscript"/>
        </w:rPr>
        <w:t>#</w:t>
      </w:r>
      <w:r>
        <w:rPr>
          <w:rFonts w:ascii="Times New Roman" w:hAnsi="Times New Roman" w:hint="eastAsia"/>
          <w:szCs w:val="21"/>
          <w:shd w:val="clear" w:color="050000" w:fill="FFFFFF"/>
        </w:rPr>
        <w:t xml:space="preserve"> </w:t>
      </w:r>
      <w:proofErr w:type="gramStart"/>
      <w:r>
        <w:rPr>
          <w:rFonts w:ascii="Times New Roman" w:hAnsi="Times New Roman" w:hint="eastAsia"/>
          <w:szCs w:val="21"/>
          <w:shd w:val="clear" w:color="050000" w:fill="FFFFFF"/>
        </w:rPr>
        <w:t>T</w:t>
      </w:r>
      <w:r>
        <w:rPr>
          <w:rFonts w:ascii="Times New Roman" w:hAnsi="Times New Roman"/>
          <w:szCs w:val="21"/>
          <w:shd w:val="clear" w:color="050000" w:fill="FFFFFF"/>
        </w:rPr>
        <w:t>h</w:t>
      </w:r>
      <w:r>
        <w:rPr>
          <w:rFonts w:ascii="Times New Roman" w:hAnsi="Times New Roman" w:hint="eastAsia"/>
          <w:szCs w:val="21"/>
          <w:shd w:val="clear" w:color="050000" w:fill="FFFFFF"/>
        </w:rPr>
        <w:t>ese</w:t>
      </w:r>
      <w:proofErr w:type="gramEnd"/>
      <w:r>
        <w:rPr>
          <w:rFonts w:ascii="Times New Roman" w:hAnsi="Times New Roman" w:hint="eastAsia"/>
          <w:szCs w:val="21"/>
          <w:shd w:val="clear" w:color="050000" w:fill="FFFFFF"/>
        </w:rPr>
        <w:t xml:space="preserve"> authors contributed equally to this work. </w:t>
      </w:r>
    </w:p>
    <w:p w:rsidR="003E235D" w:rsidRPr="00FB1B48" w:rsidRDefault="003E235D" w:rsidP="00313CD1">
      <w:pPr>
        <w:spacing w:beforeLines="50" w:line="480" w:lineRule="auto"/>
        <w:jc w:val="left"/>
        <w:rPr>
          <w:rFonts w:ascii="Times New Roman" w:hAnsi="Times New Roman"/>
          <w:color w:val="000000"/>
          <w:szCs w:val="21"/>
          <w:shd w:val="clear" w:color="auto" w:fill="F6F9FC"/>
        </w:rPr>
      </w:pPr>
      <w:r w:rsidRPr="00FB1B48">
        <w:rPr>
          <w:rFonts w:ascii="Times New Roman" w:hAnsi="Times New Roman"/>
          <w:szCs w:val="21"/>
          <w:shd w:val="clear" w:color="050000" w:fill="auto"/>
          <w:vertAlign w:val="superscript"/>
        </w:rPr>
        <w:t>*</w:t>
      </w:r>
      <w:r w:rsidRPr="00FB1B48">
        <w:rPr>
          <w:rFonts w:ascii="Times New Roman" w:hAnsi="Times New Roman"/>
          <w:szCs w:val="21"/>
          <w:shd w:val="clear" w:color="050000" w:fill="auto"/>
        </w:rPr>
        <w:t xml:space="preserve">To whom correspondence should be addressed: </w:t>
      </w:r>
      <w:proofErr w:type="spellStart"/>
      <w:r w:rsidRPr="00FB1B48">
        <w:rPr>
          <w:rFonts w:ascii="Times New Roman" w:hAnsi="Times New Roman"/>
          <w:szCs w:val="21"/>
          <w:shd w:val="clear" w:color="050000" w:fill="auto"/>
        </w:rPr>
        <w:t>Xin</w:t>
      </w:r>
      <w:proofErr w:type="spellEnd"/>
      <w:r w:rsidRPr="00FB1B48">
        <w:rPr>
          <w:rFonts w:ascii="Times New Roman" w:hAnsi="Times New Roman"/>
          <w:szCs w:val="21"/>
          <w:shd w:val="clear" w:color="050000" w:fill="auto"/>
        </w:rPr>
        <w:t xml:space="preserve"> Zhang, </w:t>
      </w:r>
      <w:hyperlink r:id="rId7" w:history="1">
        <w:r w:rsidRPr="00FB1B48">
          <w:rPr>
            <w:rStyle w:val="a5"/>
            <w:rFonts w:ascii="Times New Roman" w:hAnsi="Times New Roman"/>
            <w:szCs w:val="21"/>
            <w:shd w:val="clear" w:color="060000" w:fill="auto"/>
          </w:rPr>
          <w:t>xinzhang@hmfl.ac.cn</w:t>
        </w:r>
      </w:hyperlink>
      <w:r w:rsidRPr="00FB1B48">
        <w:rPr>
          <w:rFonts w:ascii="Times New Roman" w:hAnsi="Times New Roman"/>
          <w:szCs w:val="21"/>
          <w:shd w:val="clear" w:color="050000" w:fill="auto"/>
        </w:rPr>
        <w:t xml:space="preserve">; </w:t>
      </w:r>
      <w:proofErr w:type="spellStart"/>
      <w:r w:rsidRPr="00FB1B48">
        <w:rPr>
          <w:rFonts w:ascii="Times New Roman" w:hAnsi="Times New Roman"/>
          <w:szCs w:val="21"/>
          <w:shd w:val="clear" w:color="050000" w:fill="auto"/>
        </w:rPr>
        <w:t>Qingyou</w:t>
      </w:r>
      <w:proofErr w:type="spellEnd"/>
      <w:r w:rsidRPr="00FB1B48">
        <w:rPr>
          <w:rFonts w:ascii="Times New Roman" w:hAnsi="Times New Roman"/>
          <w:szCs w:val="21"/>
          <w:shd w:val="clear" w:color="050000" w:fill="auto"/>
        </w:rPr>
        <w:t xml:space="preserve"> Lu, </w:t>
      </w:r>
      <w:hyperlink r:id="rId8" w:history="1">
        <w:r w:rsidR="00FB1B48" w:rsidRPr="0075692D">
          <w:rPr>
            <w:rStyle w:val="a5"/>
            <w:rFonts w:ascii="Times New Roman" w:hAnsi="Times New Roman"/>
            <w:szCs w:val="21"/>
            <w:shd w:val="clear" w:color="auto" w:fill="F6F9FC"/>
          </w:rPr>
          <w:t>qxl@ustc.edu.cn</w:t>
        </w:r>
        <w:r w:rsidR="00FB1B48" w:rsidRPr="0075692D">
          <w:rPr>
            <w:rStyle w:val="a5"/>
            <w:rFonts w:ascii="Times New Roman" w:hAnsi="Times New Roman" w:hint="eastAsia"/>
            <w:szCs w:val="21"/>
          </w:rPr>
          <w:t xml:space="preserve">; </w:t>
        </w:r>
        <w:r w:rsidR="00FB1B48" w:rsidRPr="00FB1B48">
          <w:rPr>
            <w:rStyle w:val="a5"/>
            <w:rFonts w:ascii="Times New Roman" w:hAnsi="Times New Roman" w:hint="eastAsia"/>
            <w:color w:val="auto"/>
            <w:szCs w:val="21"/>
            <w:u w:val="none"/>
          </w:rPr>
          <w:t>Timothy</w:t>
        </w:r>
      </w:hyperlink>
      <w:r w:rsidR="00FB1B48">
        <w:rPr>
          <w:rFonts w:ascii="Times New Roman" w:hAnsi="Times New Roman" w:hint="eastAsia"/>
          <w:szCs w:val="21"/>
          <w:shd w:val="clear" w:color="auto" w:fill="F6F9FC"/>
        </w:rPr>
        <w:t xml:space="preserve"> J.</w:t>
      </w:r>
      <w:r w:rsidR="00FB1B48">
        <w:rPr>
          <w:rFonts w:ascii="Times New Roman" w:hAnsi="Times New Roman" w:hint="eastAsia"/>
          <w:szCs w:val="21"/>
        </w:rPr>
        <w:t xml:space="preserve"> </w:t>
      </w:r>
      <w:proofErr w:type="spellStart"/>
      <w:r w:rsidR="00FB1B48">
        <w:rPr>
          <w:rFonts w:ascii="Times New Roman" w:hAnsi="Times New Roman" w:hint="eastAsia"/>
          <w:szCs w:val="21"/>
        </w:rPr>
        <w:t>Mitchison</w:t>
      </w:r>
      <w:proofErr w:type="spellEnd"/>
      <w:r w:rsidR="00FB1B48" w:rsidRPr="00FB1B48">
        <w:rPr>
          <w:rFonts w:ascii="Times New Roman" w:hAnsi="Times New Roman"/>
          <w:color w:val="000000"/>
          <w:szCs w:val="21"/>
          <w:shd w:val="clear" w:color="auto" w:fill="F6F9FC"/>
        </w:rPr>
        <w:t xml:space="preserve"> </w:t>
      </w:r>
      <w:hyperlink r:id="rId9" w:history="1">
        <w:r w:rsidR="00FB1B48" w:rsidRPr="00FB1B48">
          <w:rPr>
            <w:rStyle w:val="a5"/>
            <w:rFonts w:ascii="Times New Roman" w:hAnsi="Times New Roman"/>
            <w:szCs w:val="21"/>
            <w:shd w:val="clear" w:color="auto" w:fill="F6F9FC"/>
          </w:rPr>
          <w:t>timothy_mitchison@hms.harvard.edu</w:t>
        </w:r>
      </w:hyperlink>
    </w:p>
    <w:p w:rsidR="00FB1B48" w:rsidRPr="00FB1B48" w:rsidRDefault="00FB1B48" w:rsidP="00313CD1">
      <w:pPr>
        <w:spacing w:beforeLines="50" w:line="480" w:lineRule="auto"/>
        <w:jc w:val="left"/>
        <w:rPr>
          <w:rFonts w:ascii="Times New Roman" w:hAnsi="Times New Roman"/>
          <w:color w:val="000000"/>
          <w:szCs w:val="21"/>
          <w:shd w:val="clear" w:color="auto" w:fill="F6F9FC"/>
        </w:rPr>
      </w:pPr>
    </w:p>
    <w:p w:rsidR="003E235D" w:rsidRDefault="003E235D" w:rsidP="00ED7C8A">
      <w:pPr>
        <w:spacing w:line="480" w:lineRule="auto"/>
        <w:rPr>
          <w:rFonts w:ascii="Times New Roman" w:hAnsi="Times New Roman"/>
          <w:sz w:val="24"/>
          <w:szCs w:val="24"/>
          <w:shd w:val="clear" w:color="auto" w:fill="FFFFFF"/>
        </w:rPr>
      </w:pPr>
    </w:p>
    <w:p w:rsidR="003E235D" w:rsidRDefault="003E235D" w:rsidP="00ED7C8A">
      <w:pPr>
        <w:spacing w:line="480" w:lineRule="auto"/>
        <w:rPr>
          <w:rFonts w:ascii="Times New Roman" w:hAnsi="Times New Roman"/>
          <w:sz w:val="24"/>
          <w:szCs w:val="24"/>
        </w:rPr>
      </w:pPr>
    </w:p>
    <w:p w:rsidR="00ED7C8A" w:rsidRDefault="00ED7C8A" w:rsidP="00ED7C8A">
      <w:pPr>
        <w:spacing w:line="480" w:lineRule="auto"/>
        <w:rPr>
          <w:rFonts w:ascii="Times New Roman" w:hAnsi="Times New Roman"/>
          <w:sz w:val="24"/>
          <w:szCs w:val="24"/>
        </w:rPr>
      </w:pPr>
    </w:p>
    <w:p w:rsidR="00ED7C8A" w:rsidRPr="00783978" w:rsidRDefault="00ED7C8A" w:rsidP="00ED7C8A">
      <w:pPr>
        <w:spacing w:line="480" w:lineRule="auto"/>
        <w:rPr>
          <w:rFonts w:ascii="Times New Roman" w:hAnsi="Times New Roman"/>
          <w:sz w:val="24"/>
          <w:szCs w:val="24"/>
        </w:rPr>
      </w:pPr>
    </w:p>
    <w:p w:rsidR="003E235D" w:rsidRDefault="003E235D" w:rsidP="00313CD1">
      <w:pPr>
        <w:autoSpaceDE w:val="0"/>
        <w:autoSpaceDN w:val="0"/>
        <w:adjustRightInd w:val="0"/>
        <w:spacing w:afterLines="50" w:line="480" w:lineRule="auto"/>
        <w:rPr>
          <w:rFonts w:ascii="Times New Roman" w:hAnsi="Times New Roman"/>
          <w:b/>
          <w:bCs/>
          <w:kern w:val="0"/>
          <w:sz w:val="24"/>
          <w:szCs w:val="24"/>
        </w:rPr>
      </w:pPr>
      <w:r>
        <w:rPr>
          <w:rFonts w:ascii="Times New Roman" w:hAnsi="Times New Roman"/>
          <w:b/>
          <w:bCs/>
          <w:kern w:val="0"/>
          <w:sz w:val="24"/>
          <w:szCs w:val="24"/>
        </w:rPr>
        <w:lastRenderedPageBreak/>
        <w:t>Abstract</w:t>
      </w:r>
    </w:p>
    <w:p w:rsidR="003E235D" w:rsidRDefault="003E235D" w:rsidP="00ED7C8A">
      <w:pPr>
        <w:autoSpaceDE w:val="0"/>
        <w:autoSpaceDN w:val="0"/>
        <w:adjustRightInd w:val="0"/>
        <w:spacing w:line="480" w:lineRule="auto"/>
        <w:rPr>
          <w:rStyle w:val="a6"/>
          <w:rFonts w:ascii="Times New Roman" w:hAnsi="Times New Roman"/>
          <w:i w:val="0"/>
          <w:iCs w:val="0"/>
          <w:sz w:val="24"/>
          <w:szCs w:val="24"/>
          <w:shd w:val="clear" w:color="auto" w:fill="FFFFFF"/>
        </w:rPr>
      </w:pPr>
      <w:r>
        <w:rPr>
          <w:rStyle w:val="a6"/>
          <w:rFonts w:ascii="Times New Roman" w:hAnsi="Times New Roman"/>
          <w:i w:val="0"/>
          <w:iCs w:val="0"/>
          <w:sz w:val="24"/>
          <w:szCs w:val="24"/>
          <w:shd w:val="clear" w:color="auto" w:fill="FFFFFF"/>
        </w:rPr>
        <w:t xml:space="preserve">Purified microtubules have been shown to align along the static magnetic field (SMF) </w:t>
      </w:r>
      <w:r w:rsidRPr="00AF731E">
        <w:rPr>
          <w:rStyle w:val="a6"/>
          <w:rFonts w:ascii="Times New Roman" w:hAnsi="Times New Roman"/>
          <w:iCs w:val="0"/>
          <w:sz w:val="24"/>
          <w:szCs w:val="24"/>
          <w:shd w:val="clear" w:color="auto" w:fill="FFFFFF"/>
        </w:rPr>
        <w:t>in vitro</w:t>
      </w:r>
      <w:r>
        <w:rPr>
          <w:rStyle w:val="a6"/>
          <w:rFonts w:ascii="Times New Roman" w:hAnsi="Times New Roman"/>
          <w:i w:val="0"/>
          <w:iCs w:val="0"/>
          <w:sz w:val="24"/>
          <w:szCs w:val="24"/>
          <w:shd w:val="clear" w:color="auto" w:fill="FFFFFF"/>
        </w:rPr>
        <w:t xml:space="preserve"> because of their diamagnetic anisotropy. However, whether mitotic spindle in cell</w:t>
      </w:r>
      <w:r w:rsidR="00343F7E">
        <w:rPr>
          <w:rStyle w:val="a6"/>
          <w:rFonts w:ascii="Times New Roman" w:hAnsi="Times New Roman"/>
          <w:i w:val="0"/>
          <w:iCs w:val="0"/>
          <w:sz w:val="24"/>
          <w:szCs w:val="24"/>
          <w:shd w:val="clear" w:color="auto" w:fill="FFFFFF"/>
        </w:rPr>
        <w:t>s</w:t>
      </w:r>
      <w:r>
        <w:rPr>
          <w:rStyle w:val="a6"/>
          <w:rFonts w:ascii="Times New Roman" w:hAnsi="Times New Roman"/>
          <w:i w:val="0"/>
          <w:iCs w:val="0"/>
          <w:sz w:val="24"/>
          <w:szCs w:val="24"/>
          <w:shd w:val="clear" w:color="auto" w:fill="FFFFFF"/>
        </w:rPr>
        <w:t xml:space="preserve"> can be aligned by magnetic field has not been experimentally </w:t>
      </w:r>
      <w:r w:rsidR="004766FC">
        <w:rPr>
          <w:rStyle w:val="a6"/>
          <w:rFonts w:ascii="Times New Roman" w:hAnsi="Times New Roman" w:hint="eastAsia"/>
          <w:i w:val="0"/>
          <w:iCs w:val="0"/>
          <w:sz w:val="24"/>
          <w:szCs w:val="24"/>
          <w:shd w:val="clear" w:color="auto" w:fill="FFFFFF"/>
        </w:rPr>
        <w:t>proved</w:t>
      </w:r>
      <w:r>
        <w:rPr>
          <w:rStyle w:val="a6"/>
          <w:rFonts w:ascii="Times New Roman" w:hAnsi="Times New Roman"/>
          <w:i w:val="0"/>
          <w:iCs w:val="0"/>
          <w:sz w:val="24"/>
          <w:szCs w:val="24"/>
          <w:shd w:val="clear" w:color="auto" w:fill="FFFFFF"/>
        </w:rPr>
        <w:t xml:space="preserve">. In </w:t>
      </w:r>
      <w:r w:rsidR="00343F7E">
        <w:rPr>
          <w:rStyle w:val="a6"/>
          <w:rFonts w:ascii="Times New Roman" w:hAnsi="Times New Roman"/>
          <w:i w:val="0"/>
          <w:iCs w:val="0"/>
          <w:sz w:val="24"/>
          <w:szCs w:val="24"/>
          <w:shd w:val="clear" w:color="auto" w:fill="FFFFFF"/>
        </w:rPr>
        <w:t>particular</w:t>
      </w:r>
      <w:r>
        <w:rPr>
          <w:rStyle w:val="a6"/>
          <w:rFonts w:ascii="Times New Roman" w:hAnsi="Times New Roman"/>
          <w:i w:val="0"/>
          <w:iCs w:val="0"/>
          <w:sz w:val="24"/>
          <w:szCs w:val="24"/>
          <w:shd w:val="clear" w:color="auto" w:fill="FFFFFF"/>
        </w:rPr>
        <w:t>, the biological effects of SMF of above 20 T</w:t>
      </w:r>
      <w:r w:rsidR="009F7FF8">
        <w:rPr>
          <w:rStyle w:val="a6"/>
          <w:rFonts w:ascii="Times New Roman" w:hAnsi="Times New Roman" w:hint="eastAsia"/>
          <w:i w:val="0"/>
          <w:iCs w:val="0"/>
          <w:sz w:val="24"/>
          <w:szCs w:val="24"/>
          <w:shd w:val="clear" w:color="auto" w:fill="FFFFFF"/>
        </w:rPr>
        <w:t xml:space="preserve"> (Tesla)</w:t>
      </w:r>
      <w:r>
        <w:rPr>
          <w:rStyle w:val="a6"/>
          <w:rFonts w:ascii="Times New Roman" w:hAnsi="Times New Roman"/>
          <w:i w:val="0"/>
          <w:iCs w:val="0"/>
          <w:sz w:val="24"/>
          <w:szCs w:val="24"/>
          <w:shd w:val="clear" w:color="auto" w:fill="FFFFFF"/>
        </w:rPr>
        <w:t xml:space="preserve"> have never been reported. Here we found that </w:t>
      </w:r>
      <w:r w:rsidR="00C97AA1">
        <w:rPr>
          <w:rStyle w:val="a6"/>
          <w:rFonts w:ascii="Times New Roman" w:hAnsi="Times New Roman" w:hint="eastAsia"/>
          <w:i w:val="0"/>
          <w:iCs w:val="0"/>
          <w:sz w:val="24"/>
          <w:szCs w:val="24"/>
          <w:shd w:val="clear" w:color="auto" w:fill="FFFFFF"/>
        </w:rPr>
        <w:t>in</w:t>
      </w:r>
      <w:r w:rsidR="00C932EF">
        <w:rPr>
          <w:rStyle w:val="a6"/>
          <w:rFonts w:ascii="Times New Roman" w:hAnsi="Times New Roman" w:hint="eastAsia"/>
          <w:i w:val="0"/>
          <w:iCs w:val="0"/>
          <w:sz w:val="24"/>
          <w:szCs w:val="24"/>
          <w:shd w:val="clear" w:color="auto" w:fill="FFFFFF"/>
        </w:rPr>
        <w:t xml:space="preserve"> both CNE-2Z and RPE1 </w:t>
      </w:r>
      <w:r w:rsidR="004766FC">
        <w:rPr>
          <w:rStyle w:val="a6"/>
          <w:rFonts w:ascii="Times New Roman" w:hAnsi="Times New Roman" w:hint="eastAsia"/>
          <w:i w:val="0"/>
          <w:iCs w:val="0"/>
          <w:sz w:val="24"/>
          <w:szCs w:val="24"/>
          <w:shd w:val="clear" w:color="auto" w:fill="FFFFFF"/>
        </w:rPr>
        <w:t xml:space="preserve">human </w:t>
      </w:r>
      <w:r w:rsidR="00C932EF">
        <w:rPr>
          <w:rStyle w:val="a6"/>
          <w:rFonts w:ascii="Times New Roman" w:hAnsi="Times New Roman" w:hint="eastAsia"/>
          <w:i w:val="0"/>
          <w:iCs w:val="0"/>
          <w:sz w:val="24"/>
          <w:szCs w:val="24"/>
          <w:shd w:val="clear" w:color="auto" w:fill="FFFFFF"/>
        </w:rPr>
        <w:t xml:space="preserve">cells </w:t>
      </w:r>
      <w:r>
        <w:rPr>
          <w:rStyle w:val="a6"/>
          <w:rFonts w:ascii="Times New Roman" w:hAnsi="Times New Roman"/>
          <w:i w:val="0"/>
          <w:iCs w:val="0"/>
          <w:sz w:val="24"/>
          <w:szCs w:val="24"/>
          <w:shd w:val="clear" w:color="auto" w:fill="FFFFFF"/>
        </w:rPr>
        <w:t>spindle orient</w:t>
      </w:r>
      <w:r w:rsidR="006E6057">
        <w:rPr>
          <w:rStyle w:val="a6"/>
          <w:rFonts w:ascii="Times New Roman" w:hAnsi="Times New Roman" w:hint="eastAsia"/>
          <w:i w:val="0"/>
          <w:iCs w:val="0"/>
          <w:sz w:val="24"/>
          <w:szCs w:val="24"/>
          <w:shd w:val="clear" w:color="auto" w:fill="FFFFFF"/>
        </w:rPr>
        <w:t>s</w:t>
      </w:r>
      <w:r>
        <w:rPr>
          <w:rStyle w:val="a6"/>
          <w:rFonts w:ascii="Times New Roman" w:hAnsi="Times New Roman"/>
          <w:i w:val="0"/>
          <w:iCs w:val="0"/>
          <w:sz w:val="24"/>
          <w:szCs w:val="24"/>
          <w:shd w:val="clear" w:color="auto" w:fill="FFFFFF"/>
        </w:rPr>
        <w:t xml:space="preserve"> in </w:t>
      </w:r>
      <w:r w:rsidR="00C97AA1">
        <w:rPr>
          <w:rStyle w:val="a6"/>
          <w:rFonts w:ascii="Times New Roman" w:hAnsi="Times New Roman" w:hint="eastAsia"/>
          <w:i w:val="0"/>
          <w:iCs w:val="0"/>
          <w:sz w:val="24"/>
          <w:szCs w:val="24"/>
          <w:shd w:val="clear" w:color="auto" w:fill="FFFFFF"/>
        </w:rPr>
        <w:t xml:space="preserve">27 T </w:t>
      </w:r>
      <w:r w:rsidR="00C932EF">
        <w:rPr>
          <w:rStyle w:val="a6"/>
          <w:rFonts w:ascii="Times New Roman" w:hAnsi="Times New Roman" w:hint="eastAsia"/>
          <w:i w:val="0"/>
          <w:iCs w:val="0"/>
          <w:sz w:val="24"/>
          <w:szCs w:val="24"/>
          <w:shd w:val="clear" w:color="auto" w:fill="FFFFFF"/>
        </w:rPr>
        <w:t>SMF</w:t>
      </w:r>
      <w:r w:rsidR="002A6C3E">
        <w:rPr>
          <w:rStyle w:val="a6"/>
          <w:rFonts w:ascii="Times New Roman" w:hAnsi="Times New Roman"/>
          <w:i w:val="0"/>
          <w:iCs w:val="0"/>
          <w:sz w:val="24"/>
          <w:szCs w:val="24"/>
          <w:shd w:val="clear" w:color="auto" w:fill="FFFFFF"/>
        </w:rPr>
        <w:t xml:space="preserve">. </w:t>
      </w:r>
      <w:r w:rsidR="00F033B6">
        <w:rPr>
          <w:rStyle w:val="a6"/>
          <w:rFonts w:ascii="Times New Roman" w:hAnsi="Times New Roman" w:hint="eastAsia"/>
          <w:i w:val="0"/>
          <w:iCs w:val="0"/>
          <w:sz w:val="24"/>
          <w:szCs w:val="24"/>
          <w:shd w:val="clear" w:color="auto" w:fill="FFFFFF"/>
        </w:rPr>
        <w:t>T</w:t>
      </w:r>
      <w:r w:rsidR="002A6C3E">
        <w:rPr>
          <w:rStyle w:val="a6"/>
          <w:rFonts w:ascii="Times New Roman" w:hAnsi="Times New Roman"/>
          <w:i w:val="0"/>
          <w:iCs w:val="0"/>
          <w:sz w:val="24"/>
          <w:szCs w:val="24"/>
          <w:shd w:val="clear" w:color="auto" w:fill="FFFFFF"/>
        </w:rPr>
        <w:t xml:space="preserve">he direction of spindle alignment depended on the extent to which </w:t>
      </w:r>
      <w:r w:rsidR="00654106">
        <w:rPr>
          <w:rStyle w:val="a6"/>
          <w:rFonts w:ascii="Times New Roman" w:hAnsi="Times New Roman"/>
          <w:i w:val="0"/>
          <w:iCs w:val="0"/>
          <w:sz w:val="24"/>
          <w:szCs w:val="24"/>
          <w:shd w:val="clear" w:color="auto" w:fill="FFFFFF"/>
        </w:rPr>
        <w:t>chromosomes</w:t>
      </w:r>
      <w:r w:rsidR="002A6C3E">
        <w:rPr>
          <w:rStyle w:val="a6"/>
          <w:rFonts w:ascii="Times New Roman" w:hAnsi="Times New Roman"/>
          <w:i w:val="0"/>
          <w:iCs w:val="0"/>
          <w:sz w:val="24"/>
          <w:szCs w:val="24"/>
          <w:shd w:val="clear" w:color="auto" w:fill="FFFFFF"/>
        </w:rPr>
        <w:t xml:space="preserve"> were aligned to form a planar metaphase plate. </w:t>
      </w:r>
      <w:r w:rsidR="00BF7550">
        <w:rPr>
          <w:rStyle w:val="a6"/>
          <w:rFonts w:ascii="Times New Roman" w:hAnsi="Times New Roman" w:hint="eastAsia"/>
          <w:i w:val="0"/>
          <w:iCs w:val="0"/>
          <w:sz w:val="24"/>
          <w:szCs w:val="24"/>
          <w:shd w:val="clear" w:color="auto" w:fill="FFFFFF"/>
        </w:rPr>
        <w:t>Our results show that the</w:t>
      </w:r>
      <w:r w:rsidR="002A6C3E">
        <w:rPr>
          <w:rStyle w:val="a6"/>
          <w:rFonts w:ascii="Times New Roman" w:hAnsi="Times New Roman"/>
          <w:i w:val="0"/>
          <w:iCs w:val="0"/>
          <w:sz w:val="24"/>
          <w:szCs w:val="24"/>
          <w:shd w:val="clear" w:color="auto" w:fill="FFFFFF"/>
        </w:rPr>
        <w:t xml:space="preserve"> m</w:t>
      </w:r>
      <w:r>
        <w:rPr>
          <w:rStyle w:val="a6"/>
          <w:rFonts w:ascii="Times New Roman" w:hAnsi="Times New Roman"/>
          <w:i w:val="0"/>
          <w:iCs w:val="0"/>
          <w:sz w:val="24"/>
          <w:szCs w:val="24"/>
          <w:shd w:val="clear" w:color="auto" w:fill="FFFFFF"/>
        </w:rPr>
        <w:t xml:space="preserve">agnetic </w:t>
      </w:r>
      <w:r w:rsidR="00AE5E75">
        <w:rPr>
          <w:rStyle w:val="a6"/>
          <w:rFonts w:ascii="Times New Roman" w:hAnsi="Times New Roman" w:hint="eastAsia"/>
          <w:i w:val="0"/>
          <w:iCs w:val="0"/>
          <w:sz w:val="24"/>
          <w:szCs w:val="24"/>
          <w:shd w:val="clear" w:color="auto" w:fill="FFFFFF"/>
        </w:rPr>
        <w:t>torque</w:t>
      </w:r>
      <w:r>
        <w:rPr>
          <w:rStyle w:val="a6"/>
          <w:rFonts w:ascii="Times New Roman" w:hAnsi="Times New Roman"/>
          <w:i w:val="0"/>
          <w:iCs w:val="0"/>
          <w:sz w:val="24"/>
          <w:szCs w:val="24"/>
          <w:shd w:val="clear" w:color="auto" w:fill="FFFFFF"/>
        </w:rPr>
        <w:t xml:space="preserve"> </w:t>
      </w:r>
      <w:r w:rsidR="00343F7E">
        <w:rPr>
          <w:rStyle w:val="a6"/>
          <w:rFonts w:ascii="Times New Roman" w:hAnsi="Times New Roman"/>
          <w:i w:val="0"/>
          <w:iCs w:val="0"/>
          <w:sz w:val="24"/>
          <w:szCs w:val="24"/>
          <w:shd w:val="clear" w:color="auto" w:fill="FFFFFF"/>
        </w:rPr>
        <w:t>act</w:t>
      </w:r>
      <w:r w:rsidR="00AE5E75">
        <w:rPr>
          <w:rStyle w:val="a6"/>
          <w:rFonts w:ascii="Times New Roman" w:hAnsi="Times New Roman" w:hint="eastAsia"/>
          <w:i w:val="0"/>
          <w:iCs w:val="0"/>
          <w:sz w:val="24"/>
          <w:szCs w:val="24"/>
          <w:shd w:val="clear" w:color="auto" w:fill="FFFFFF"/>
        </w:rPr>
        <w:t>s</w:t>
      </w:r>
      <w:r w:rsidR="00343F7E">
        <w:rPr>
          <w:rStyle w:val="a6"/>
          <w:rFonts w:ascii="Times New Roman" w:hAnsi="Times New Roman"/>
          <w:i w:val="0"/>
          <w:iCs w:val="0"/>
          <w:sz w:val="24"/>
          <w:szCs w:val="24"/>
          <w:shd w:val="clear" w:color="auto" w:fill="FFFFFF"/>
        </w:rPr>
        <w:t xml:space="preserve"> </w:t>
      </w:r>
      <w:r>
        <w:rPr>
          <w:rStyle w:val="a6"/>
          <w:rFonts w:ascii="Times New Roman" w:hAnsi="Times New Roman"/>
          <w:i w:val="0"/>
          <w:iCs w:val="0"/>
          <w:sz w:val="24"/>
          <w:szCs w:val="24"/>
          <w:shd w:val="clear" w:color="auto" w:fill="FFFFFF"/>
        </w:rPr>
        <w:t>on both microtubules and chromosomes</w:t>
      </w:r>
      <w:r w:rsidR="00C97AA1">
        <w:rPr>
          <w:rStyle w:val="a6"/>
          <w:rFonts w:ascii="Times New Roman" w:hAnsi="Times New Roman" w:hint="eastAsia"/>
          <w:i w:val="0"/>
          <w:iCs w:val="0"/>
          <w:sz w:val="24"/>
          <w:szCs w:val="24"/>
          <w:shd w:val="clear" w:color="auto" w:fill="FFFFFF"/>
        </w:rPr>
        <w:t xml:space="preserve">, </w:t>
      </w:r>
      <w:r w:rsidR="00343F7E">
        <w:rPr>
          <w:rStyle w:val="a6"/>
          <w:rFonts w:ascii="Times New Roman" w:hAnsi="Times New Roman"/>
          <w:i w:val="0"/>
          <w:iCs w:val="0"/>
          <w:sz w:val="24"/>
          <w:szCs w:val="24"/>
          <w:shd w:val="clear" w:color="auto" w:fill="FFFFFF"/>
        </w:rPr>
        <w:t>and</w:t>
      </w:r>
      <w:r w:rsidR="002A6C3E">
        <w:rPr>
          <w:rStyle w:val="a6"/>
          <w:rFonts w:ascii="Times New Roman" w:hAnsi="Times New Roman"/>
          <w:i w:val="0"/>
          <w:iCs w:val="0"/>
          <w:sz w:val="24"/>
          <w:szCs w:val="24"/>
          <w:shd w:val="clear" w:color="auto" w:fill="FFFFFF"/>
        </w:rPr>
        <w:t xml:space="preserve"> the preferred direction of spindle alignment relative to the field depends </w:t>
      </w:r>
      <w:r w:rsidR="00BF7550">
        <w:rPr>
          <w:rStyle w:val="a6"/>
          <w:rFonts w:ascii="Times New Roman" w:hAnsi="Times New Roman" w:hint="eastAsia"/>
          <w:i w:val="0"/>
          <w:iCs w:val="0"/>
          <w:sz w:val="24"/>
          <w:szCs w:val="24"/>
          <w:shd w:val="clear" w:color="auto" w:fill="FFFFFF"/>
        </w:rPr>
        <w:t xml:space="preserve">more </w:t>
      </w:r>
      <w:r w:rsidR="002A6C3E">
        <w:rPr>
          <w:rStyle w:val="a6"/>
          <w:rFonts w:ascii="Times New Roman" w:hAnsi="Times New Roman"/>
          <w:i w:val="0"/>
          <w:iCs w:val="0"/>
          <w:sz w:val="24"/>
          <w:szCs w:val="24"/>
          <w:shd w:val="clear" w:color="auto" w:fill="FFFFFF"/>
        </w:rPr>
        <w:t xml:space="preserve">on </w:t>
      </w:r>
      <w:r w:rsidR="00C97AA1">
        <w:rPr>
          <w:rStyle w:val="a6"/>
          <w:rFonts w:ascii="Times New Roman" w:hAnsi="Times New Roman" w:hint="eastAsia"/>
          <w:i w:val="0"/>
          <w:iCs w:val="0"/>
          <w:sz w:val="24"/>
          <w:szCs w:val="24"/>
          <w:shd w:val="clear" w:color="auto" w:fill="FFFFFF"/>
        </w:rPr>
        <w:t>chromosome alignment</w:t>
      </w:r>
      <w:bookmarkStart w:id="0" w:name="_GoBack"/>
      <w:bookmarkEnd w:id="0"/>
      <w:r w:rsidR="00BF7550">
        <w:rPr>
          <w:rStyle w:val="a6"/>
          <w:rFonts w:ascii="Times New Roman" w:hAnsi="Times New Roman" w:hint="eastAsia"/>
          <w:i w:val="0"/>
          <w:iCs w:val="0"/>
          <w:sz w:val="24"/>
          <w:szCs w:val="24"/>
          <w:shd w:val="clear" w:color="auto" w:fill="FFFFFF"/>
        </w:rPr>
        <w:t xml:space="preserve"> than microtubules</w:t>
      </w:r>
      <w:r>
        <w:rPr>
          <w:rStyle w:val="a6"/>
          <w:rFonts w:ascii="Times New Roman" w:hAnsi="Times New Roman"/>
          <w:i w:val="0"/>
          <w:iCs w:val="0"/>
          <w:sz w:val="24"/>
          <w:szCs w:val="24"/>
          <w:shd w:val="clear" w:color="auto" w:fill="FFFFFF"/>
        </w:rPr>
        <w:t xml:space="preserve">. </w:t>
      </w:r>
      <w:r w:rsidR="00C97AA1">
        <w:rPr>
          <w:rStyle w:val="a6"/>
          <w:rFonts w:ascii="Times New Roman" w:hAnsi="Times New Roman" w:hint="eastAsia"/>
          <w:i w:val="0"/>
          <w:iCs w:val="0"/>
          <w:sz w:val="24"/>
          <w:szCs w:val="24"/>
          <w:shd w:val="clear" w:color="auto" w:fill="FFFFFF"/>
        </w:rPr>
        <w:t xml:space="preserve">In addition, spindle morphology was also </w:t>
      </w:r>
      <w:r w:rsidR="00C14395">
        <w:rPr>
          <w:rStyle w:val="a6"/>
          <w:rFonts w:ascii="Times New Roman" w:hAnsi="Times New Roman"/>
          <w:i w:val="0"/>
          <w:iCs w:val="0"/>
          <w:sz w:val="24"/>
          <w:szCs w:val="24"/>
          <w:shd w:val="clear" w:color="auto" w:fill="FFFFFF"/>
        </w:rPr>
        <w:t>pertur</w:t>
      </w:r>
      <w:r w:rsidR="00343F7E">
        <w:rPr>
          <w:rStyle w:val="a6"/>
          <w:rFonts w:ascii="Times New Roman" w:hAnsi="Times New Roman"/>
          <w:i w:val="0"/>
          <w:iCs w:val="0"/>
          <w:sz w:val="24"/>
          <w:szCs w:val="24"/>
          <w:shd w:val="clear" w:color="auto" w:fill="FFFFFF"/>
        </w:rPr>
        <w:t>bed</w:t>
      </w:r>
      <w:r w:rsidR="00343F7E">
        <w:rPr>
          <w:rStyle w:val="a6"/>
          <w:rFonts w:ascii="Times New Roman" w:hAnsi="Times New Roman" w:hint="eastAsia"/>
          <w:i w:val="0"/>
          <w:iCs w:val="0"/>
          <w:sz w:val="24"/>
          <w:szCs w:val="24"/>
          <w:shd w:val="clear" w:color="auto" w:fill="FFFFFF"/>
        </w:rPr>
        <w:t xml:space="preserve"> </w:t>
      </w:r>
      <w:r w:rsidR="00F56EC9">
        <w:rPr>
          <w:rStyle w:val="a6"/>
          <w:rFonts w:ascii="Times New Roman" w:hAnsi="Times New Roman" w:hint="eastAsia"/>
          <w:i w:val="0"/>
          <w:iCs w:val="0"/>
          <w:sz w:val="24"/>
          <w:szCs w:val="24"/>
          <w:shd w:val="clear" w:color="auto" w:fill="FFFFFF"/>
        </w:rPr>
        <w:t>by 27 T SMF</w:t>
      </w:r>
      <w:r w:rsidR="00C97AA1">
        <w:rPr>
          <w:rStyle w:val="a6"/>
          <w:rFonts w:ascii="Times New Roman" w:hAnsi="Times New Roman" w:hint="eastAsia"/>
          <w:i w:val="0"/>
          <w:iCs w:val="0"/>
          <w:sz w:val="24"/>
          <w:szCs w:val="24"/>
          <w:shd w:val="clear" w:color="auto" w:fill="FFFFFF"/>
        </w:rPr>
        <w:t xml:space="preserve">. </w:t>
      </w:r>
      <w:r w:rsidR="00EF0155" w:rsidRPr="00FD65A3">
        <w:rPr>
          <w:rFonts w:ascii="Times New Roman" w:hAnsi="Times New Roman"/>
          <w:sz w:val="24"/>
          <w:szCs w:val="24"/>
          <w:shd w:val="clear" w:color="auto" w:fill="FFFFFF"/>
        </w:rPr>
        <w:t xml:space="preserve">This is the first reported study that investigated the cellular responses </w:t>
      </w:r>
      <w:del w:id="1" w:author="xin" w:date="2017-02-12T17:59:00Z">
        <w:r w:rsidR="00EF0155" w:rsidRPr="00FD65A3" w:rsidDel="0058598B">
          <w:rPr>
            <w:rFonts w:ascii="Times New Roman" w:hAnsi="Times New Roman"/>
            <w:sz w:val="24"/>
            <w:szCs w:val="24"/>
            <w:shd w:val="clear" w:color="auto" w:fill="FFFFFF"/>
          </w:rPr>
          <w:delText xml:space="preserve">in </w:delText>
        </w:r>
      </w:del>
      <w:ins w:id="2" w:author="xin" w:date="2017-02-12T17:59:00Z">
        <w:r w:rsidR="0058598B">
          <w:rPr>
            <w:rFonts w:ascii="Times New Roman" w:hAnsi="Times New Roman" w:hint="eastAsia"/>
            <w:sz w:val="24"/>
            <w:szCs w:val="24"/>
            <w:shd w:val="clear" w:color="auto" w:fill="FFFFFF"/>
          </w:rPr>
          <w:t>to</w:t>
        </w:r>
        <w:r w:rsidR="0058598B" w:rsidRPr="00FD65A3">
          <w:rPr>
            <w:rFonts w:ascii="Times New Roman" w:hAnsi="Times New Roman"/>
            <w:sz w:val="24"/>
            <w:szCs w:val="24"/>
            <w:shd w:val="clear" w:color="auto" w:fill="FFFFFF"/>
          </w:rPr>
          <w:t xml:space="preserve"> </w:t>
        </w:r>
      </w:ins>
      <w:r w:rsidR="00EF0155" w:rsidRPr="00FD65A3">
        <w:rPr>
          <w:rFonts w:ascii="Times New Roman" w:hAnsi="Times New Roman"/>
          <w:sz w:val="24"/>
          <w:szCs w:val="24"/>
          <w:shd w:val="clear" w:color="auto" w:fill="FFFFFF"/>
        </w:rPr>
        <w:t>ultra-high magnetic field of above 20 T</w:t>
      </w:r>
      <w:r w:rsidR="00EF0155">
        <w:rPr>
          <w:rFonts w:ascii="Times New Roman" w:hAnsi="Times New Roman" w:hint="eastAsia"/>
          <w:sz w:val="24"/>
          <w:szCs w:val="24"/>
          <w:shd w:val="clear" w:color="auto" w:fill="FFFFFF"/>
        </w:rPr>
        <w:t>.</w:t>
      </w:r>
      <w:r w:rsidR="00EF0155">
        <w:rPr>
          <w:rStyle w:val="a6"/>
          <w:rFonts w:ascii="Times New Roman" w:hAnsi="Times New Roman"/>
          <w:i w:val="0"/>
          <w:iCs w:val="0"/>
          <w:sz w:val="24"/>
          <w:szCs w:val="24"/>
          <w:shd w:val="clear" w:color="auto" w:fill="FFFFFF"/>
        </w:rPr>
        <w:t xml:space="preserve"> </w:t>
      </w:r>
      <w:r w:rsidR="00F73ECE">
        <w:rPr>
          <w:rStyle w:val="a6"/>
          <w:rFonts w:ascii="Times New Roman" w:hAnsi="Times New Roman" w:hint="eastAsia"/>
          <w:i w:val="0"/>
          <w:iCs w:val="0"/>
          <w:sz w:val="24"/>
          <w:szCs w:val="24"/>
          <w:shd w:val="clear" w:color="auto" w:fill="FFFFFF"/>
        </w:rPr>
        <w:t xml:space="preserve">Our study not only found that </w:t>
      </w:r>
      <w:r w:rsidR="00F73ECE">
        <w:rPr>
          <w:rStyle w:val="a6"/>
          <w:rFonts w:ascii="Times New Roman" w:hAnsi="Times New Roman"/>
          <w:i w:val="0"/>
          <w:iCs w:val="0"/>
          <w:sz w:val="24"/>
          <w:szCs w:val="24"/>
          <w:shd w:val="clear" w:color="auto" w:fill="FFFFFF"/>
        </w:rPr>
        <w:t>ultra-high magnetic field</w:t>
      </w:r>
      <w:r w:rsidR="00F73ECE">
        <w:rPr>
          <w:rStyle w:val="a6"/>
          <w:rFonts w:ascii="Times New Roman" w:hAnsi="Times New Roman" w:hint="eastAsia"/>
          <w:i w:val="0"/>
          <w:iCs w:val="0"/>
          <w:sz w:val="24"/>
          <w:szCs w:val="24"/>
          <w:shd w:val="clear" w:color="auto" w:fill="FFFFFF"/>
        </w:rPr>
        <w:t xml:space="preserve"> can change the o</w:t>
      </w:r>
      <w:r w:rsidR="00343F7E">
        <w:rPr>
          <w:rStyle w:val="a6"/>
          <w:rFonts w:ascii="Times New Roman" w:hAnsi="Times New Roman"/>
          <w:i w:val="0"/>
          <w:iCs w:val="0"/>
          <w:sz w:val="24"/>
          <w:szCs w:val="24"/>
          <w:shd w:val="clear" w:color="auto" w:fill="FFFFFF"/>
        </w:rPr>
        <w:t xml:space="preserve">rientation and </w:t>
      </w:r>
      <w:r w:rsidR="00F73ECE">
        <w:rPr>
          <w:rStyle w:val="a6"/>
          <w:rFonts w:ascii="Times New Roman" w:hAnsi="Times New Roman" w:hint="eastAsia"/>
          <w:i w:val="0"/>
          <w:iCs w:val="0"/>
          <w:sz w:val="24"/>
          <w:szCs w:val="24"/>
          <w:shd w:val="clear" w:color="auto" w:fill="FFFFFF"/>
        </w:rPr>
        <w:t>morphology</w:t>
      </w:r>
      <w:r w:rsidR="00343F7E">
        <w:rPr>
          <w:rStyle w:val="a6"/>
          <w:rFonts w:ascii="Times New Roman" w:hAnsi="Times New Roman"/>
          <w:i w:val="0"/>
          <w:iCs w:val="0"/>
          <w:sz w:val="24"/>
          <w:szCs w:val="24"/>
          <w:shd w:val="clear" w:color="auto" w:fill="FFFFFF"/>
        </w:rPr>
        <w:t xml:space="preserve"> of </w:t>
      </w:r>
      <w:r w:rsidR="00BF7550">
        <w:rPr>
          <w:rStyle w:val="a6"/>
          <w:rFonts w:ascii="Times New Roman" w:hAnsi="Times New Roman" w:hint="eastAsia"/>
          <w:i w:val="0"/>
          <w:iCs w:val="0"/>
          <w:sz w:val="24"/>
          <w:szCs w:val="24"/>
          <w:shd w:val="clear" w:color="auto" w:fill="FFFFFF"/>
        </w:rPr>
        <w:t xml:space="preserve">mitotic </w:t>
      </w:r>
      <w:r w:rsidR="00343F7E">
        <w:rPr>
          <w:rStyle w:val="a6"/>
          <w:rFonts w:ascii="Times New Roman" w:hAnsi="Times New Roman"/>
          <w:i w:val="0"/>
          <w:iCs w:val="0"/>
          <w:sz w:val="24"/>
          <w:szCs w:val="24"/>
          <w:shd w:val="clear" w:color="auto" w:fill="FFFFFF"/>
        </w:rPr>
        <w:t>spindles</w:t>
      </w:r>
      <w:r w:rsidR="00F73ECE">
        <w:rPr>
          <w:rStyle w:val="a6"/>
          <w:rFonts w:ascii="Times New Roman" w:hAnsi="Times New Roman" w:hint="eastAsia"/>
          <w:i w:val="0"/>
          <w:iCs w:val="0"/>
          <w:sz w:val="24"/>
          <w:szCs w:val="24"/>
          <w:shd w:val="clear" w:color="auto" w:fill="FFFFFF"/>
        </w:rPr>
        <w:t>, but also</w:t>
      </w:r>
      <w:r w:rsidR="00343F7E">
        <w:rPr>
          <w:rStyle w:val="a6"/>
          <w:rFonts w:ascii="Times New Roman" w:hAnsi="Times New Roman"/>
          <w:i w:val="0"/>
          <w:iCs w:val="0"/>
          <w:sz w:val="24"/>
          <w:szCs w:val="24"/>
          <w:shd w:val="clear" w:color="auto" w:fill="FFFFFF"/>
        </w:rPr>
        <w:t xml:space="preserve"> </w:t>
      </w:r>
      <w:r>
        <w:rPr>
          <w:rStyle w:val="a6"/>
          <w:rFonts w:ascii="Times New Roman" w:hAnsi="Times New Roman"/>
          <w:i w:val="0"/>
          <w:iCs w:val="0"/>
          <w:sz w:val="24"/>
          <w:szCs w:val="24"/>
          <w:shd w:val="clear" w:color="auto" w:fill="FFFFFF"/>
        </w:rPr>
        <w:t>provide</w:t>
      </w:r>
      <w:ins w:id="3" w:author="xin" w:date="2017-02-12T17:59:00Z">
        <w:r w:rsidR="0058598B">
          <w:rPr>
            <w:rStyle w:val="a6"/>
            <w:rFonts w:ascii="Times New Roman" w:hAnsi="Times New Roman" w:hint="eastAsia"/>
            <w:i w:val="0"/>
            <w:iCs w:val="0"/>
            <w:sz w:val="24"/>
            <w:szCs w:val="24"/>
            <w:shd w:val="clear" w:color="auto" w:fill="FFFFFF"/>
          </w:rPr>
          <w:t>d</w:t>
        </w:r>
      </w:ins>
      <w:del w:id="4" w:author="xin" w:date="2017-02-12T17:59:00Z">
        <w:r w:rsidDel="0058598B">
          <w:rPr>
            <w:rStyle w:val="a6"/>
            <w:rFonts w:ascii="Times New Roman" w:hAnsi="Times New Roman"/>
            <w:i w:val="0"/>
            <w:iCs w:val="0"/>
            <w:sz w:val="24"/>
            <w:szCs w:val="24"/>
            <w:shd w:val="clear" w:color="auto" w:fill="FFFFFF"/>
          </w:rPr>
          <w:delText>s</w:delText>
        </w:r>
      </w:del>
      <w:r>
        <w:rPr>
          <w:rStyle w:val="a6"/>
          <w:rFonts w:ascii="Times New Roman" w:hAnsi="Times New Roman"/>
          <w:i w:val="0"/>
          <w:iCs w:val="0"/>
          <w:sz w:val="24"/>
          <w:szCs w:val="24"/>
          <w:shd w:val="clear" w:color="auto" w:fill="FFFFFF"/>
        </w:rPr>
        <w:t xml:space="preserve"> a tool to </w:t>
      </w:r>
      <w:r w:rsidR="00343F7E">
        <w:rPr>
          <w:rStyle w:val="a6"/>
          <w:rFonts w:ascii="Times New Roman" w:hAnsi="Times New Roman"/>
          <w:i w:val="0"/>
          <w:iCs w:val="0"/>
          <w:sz w:val="24"/>
          <w:szCs w:val="24"/>
          <w:shd w:val="clear" w:color="auto" w:fill="FFFFFF"/>
        </w:rPr>
        <w:t xml:space="preserve">probe the role of </w:t>
      </w:r>
      <w:r>
        <w:rPr>
          <w:rStyle w:val="a6"/>
          <w:rFonts w:ascii="Times New Roman" w:hAnsi="Times New Roman"/>
          <w:i w:val="0"/>
          <w:iCs w:val="0"/>
          <w:sz w:val="24"/>
          <w:szCs w:val="24"/>
          <w:shd w:val="clear" w:color="auto" w:fill="FFFFFF"/>
        </w:rPr>
        <w:t>spindle orientation</w:t>
      </w:r>
      <w:r w:rsidR="00F73ECE">
        <w:rPr>
          <w:rStyle w:val="a6"/>
          <w:rFonts w:ascii="Times New Roman" w:hAnsi="Times New Roman" w:hint="eastAsia"/>
          <w:i w:val="0"/>
          <w:iCs w:val="0"/>
          <w:sz w:val="24"/>
          <w:szCs w:val="24"/>
          <w:shd w:val="clear" w:color="auto" w:fill="FFFFFF"/>
        </w:rPr>
        <w:t xml:space="preserve"> and perturbation</w:t>
      </w:r>
      <w:r>
        <w:rPr>
          <w:rStyle w:val="a6"/>
          <w:rFonts w:ascii="Times New Roman" w:hAnsi="Times New Roman"/>
          <w:i w:val="0"/>
          <w:iCs w:val="0"/>
          <w:sz w:val="24"/>
          <w:szCs w:val="24"/>
          <w:shd w:val="clear" w:color="auto" w:fill="FFFFFF"/>
        </w:rPr>
        <w:t xml:space="preserve"> in development</w:t>
      </w:r>
      <w:r w:rsidR="00F73ECE">
        <w:rPr>
          <w:rStyle w:val="a6"/>
          <w:rFonts w:ascii="Times New Roman" w:hAnsi="Times New Roman" w:hint="eastAsia"/>
          <w:i w:val="0"/>
          <w:iCs w:val="0"/>
          <w:sz w:val="24"/>
          <w:szCs w:val="24"/>
          <w:shd w:val="clear" w:color="auto" w:fill="FFFFFF"/>
        </w:rPr>
        <w:t>al</w:t>
      </w:r>
      <w:r w:rsidR="00343F7E">
        <w:rPr>
          <w:rStyle w:val="a6"/>
          <w:rFonts w:ascii="Times New Roman" w:hAnsi="Times New Roman"/>
          <w:i w:val="0"/>
          <w:iCs w:val="0"/>
          <w:sz w:val="24"/>
          <w:szCs w:val="24"/>
          <w:shd w:val="clear" w:color="auto" w:fill="FFFFFF"/>
        </w:rPr>
        <w:t xml:space="preserve"> and cancer</w:t>
      </w:r>
      <w:r w:rsidR="00F73ECE">
        <w:rPr>
          <w:rStyle w:val="a6"/>
          <w:rFonts w:ascii="Times New Roman" w:hAnsi="Times New Roman" w:hint="eastAsia"/>
          <w:i w:val="0"/>
          <w:iCs w:val="0"/>
          <w:sz w:val="24"/>
          <w:szCs w:val="24"/>
          <w:shd w:val="clear" w:color="auto" w:fill="FFFFFF"/>
        </w:rPr>
        <w:t xml:space="preserve"> biology</w:t>
      </w:r>
      <w:r>
        <w:rPr>
          <w:rStyle w:val="a6"/>
          <w:rFonts w:ascii="Times New Roman" w:hAnsi="Times New Roman"/>
          <w:i w:val="0"/>
          <w:iCs w:val="0"/>
          <w:sz w:val="24"/>
          <w:szCs w:val="24"/>
          <w:shd w:val="clear" w:color="auto" w:fill="FFFFFF"/>
        </w:rPr>
        <w:t>.</w:t>
      </w:r>
    </w:p>
    <w:p w:rsidR="003E235D" w:rsidRPr="00382FE7" w:rsidRDefault="003E235D" w:rsidP="00ED7C8A">
      <w:pPr>
        <w:autoSpaceDE w:val="0"/>
        <w:autoSpaceDN w:val="0"/>
        <w:adjustRightInd w:val="0"/>
        <w:spacing w:line="480" w:lineRule="auto"/>
        <w:rPr>
          <w:rFonts w:ascii="Times New Roman" w:hAnsi="Times New Roman"/>
          <w:kern w:val="0"/>
          <w:sz w:val="24"/>
          <w:szCs w:val="24"/>
        </w:rPr>
      </w:pPr>
    </w:p>
    <w:p w:rsidR="003E235D" w:rsidRPr="00A57271" w:rsidRDefault="003E235D" w:rsidP="00ED7C8A">
      <w:pPr>
        <w:autoSpaceDE w:val="0"/>
        <w:autoSpaceDN w:val="0"/>
        <w:adjustRightInd w:val="0"/>
        <w:spacing w:line="480" w:lineRule="auto"/>
        <w:rPr>
          <w:rFonts w:ascii="Times New Roman" w:hAnsi="Times New Roman"/>
          <w:kern w:val="0"/>
          <w:sz w:val="24"/>
          <w:szCs w:val="24"/>
        </w:rPr>
      </w:pPr>
    </w:p>
    <w:p w:rsidR="003E235D" w:rsidRDefault="005021DC" w:rsidP="00ED7C8A">
      <w:pPr>
        <w:autoSpaceDE w:val="0"/>
        <w:autoSpaceDN w:val="0"/>
        <w:adjustRightInd w:val="0"/>
        <w:spacing w:line="480" w:lineRule="auto"/>
        <w:rPr>
          <w:rFonts w:ascii="Times New Roman" w:hAnsi="Times New Roman"/>
          <w:kern w:val="0"/>
          <w:sz w:val="24"/>
          <w:szCs w:val="24"/>
        </w:rPr>
      </w:pPr>
      <w:r w:rsidRPr="007F12DB">
        <w:rPr>
          <w:rStyle w:val="a6"/>
          <w:rFonts w:ascii="Times New Roman" w:hAnsi="Times New Roman" w:hint="eastAsia"/>
          <w:b/>
          <w:i w:val="0"/>
          <w:iCs w:val="0"/>
          <w:sz w:val="24"/>
          <w:szCs w:val="24"/>
          <w:shd w:val="clear" w:color="auto" w:fill="FFFFFF"/>
        </w:rPr>
        <w:t>Key words:</w:t>
      </w:r>
      <w:r>
        <w:rPr>
          <w:rStyle w:val="a6"/>
          <w:rFonts w:ascii="Times New Roman" w:hAnsi="Times New Roman" w:hint="eastAsia"/>
          <w:i w:val="0"/>
          <w:iCs w:val="0"/>
          <w:sz w:val="24"/>
          <w:szCs w:val="24"/>
          <w:shd w:val="clear" w:color="auto" w:fill="FFFFFF"/>
        </w:rPr>
        <w:t xml:space="preserve"> </w:t>
      </w:r>
      <w:r>
        <w:rPr>
          <w:rStyle w:val="a6"/>
          <w:rFonts w:ascii="Times New Roman" w:hAnsi="Times New Roman"/>
          <w:i w:val="0"/>
          <w:iCs w:val="0"/>
          <w:sz w:val="24"/>
          <w:szCs w:val="24"/>
          <w:shd w:val="clear" w:color="auto" w:fill="FFFFFF"/>
        </w:rPr>
        <w:t>static magnetic field (SMF)</w:t>
      </w:r>
      <w:r>
        <w:rPr>
          <w:rStyle w:val="a6"/>
          <w:rFonts w:ascii="Times New Roman" w:hAnsi="Times New Roman" w:hint="eastAsia"/>
          <w:i w:val="0"/>
          <w:iCs w:val="0"/>
          <w:sz w:val="24"/>
          <w:szCs w:val="24"/>
          <w:shd w:val="clear" w:color="auto" w:fill="FFFFFF"/>
        </w:rPr>
        <w:t xml:space="preserve">; </w:t>
      </w:r>
      <w:r w:rsidR="007F12DB">
        <w:rPr>
          <w:rStyle w:val="a6"/>
          <w:rFonts w:ascii="Times New Roman" w:hAnsi="Times New Roman" w:hint="eastAsia"/>
          <w:i w:val="0"/>
          <w:iCs w:val="0"/>
          <w:sz w:val="24"/>
          <w:szCs w:val="24"/>
          <w:shd w:val="clear" w:color="auto" w:fill="FFFFFF"/>
        </w:rPr>
        <w:t>u</w:t>
      </w:r>
      <w:r>
        <w:rPr>
          <w:rStyle w:val="a6"/>
          <w:rFonts w:ascii="Times New Roman" w:hAnsi="Times New Roman" w:hint="eastAsia"/>
          <w:i w:val="0"/>
          <w:iCs w:val="0"/>
          <w:sz w:val="24"/>
          <w:szCs w:val="24"/>
          <w:shd w:val="clear" w:color="auto" w:fill="FFFFFF"/>
        </w:rPr>
        <w:t>ltra-high magnetic field; mitotic spindle; spindle orientation; chromosome alignment.</w:t>
      </w:r>
    </w:p>
    <w:p w:rsidR="00832477" w:rsidRPr="00832477" w:rsidRDefault="00832477" w:rsidP="00313CD1">
      <w:pPr>
        <w:widowControl/>
        <w:spacing w:afterLines="50" w:line="480" w:lineRule="auto"/>
        <w:jc w:val="left"/>
        <w:rPr>
          <w:rFonts w:ascii="Times New Roman" w:hAnsi="Times New Roman"/>
          <w:b/>
          <w:kern w:val="0"/>
          <w:sz w:val="24"/>
          <w:szCs w:val="24"/>
        </w:rPr>
      </w:pPr>
      <w:r>
        <w:rPr>
          <w:rFonts w:ascii="Times New Roman" w:hAnsi="Times New Roman"/>
          <w:kern w:val="0"/>
          <w:sz w:val="24"/>
          <w:szCs w:val="24"/>
        </w:rPr>
        <w:br w:type="page"/>
      </w:r>
      <w:r w:rsidR="00A97F7A">
        <w:rPr>
          <w:rFonts w:ascii="Times New Roman" w:hAnsi="Times New Roman"/>
          <w:b/>
          <w:kern w:val="0"/>
          <w:sz w:val="24"/>
          <w:szCs w:val="24"/>
        </w:rPr>
        <w:lastRenderedPageBreak/>
        <w:t>Introduction</w:t>
      </w:r>
    </w:p>
    <w:p w:rsidR="003E235D" w:rsidRPr="00003DDB" w:rsidRDefault="003E235D" w:rsidP="00ED7C8A">
      <w:pPr>
        <w:autoSpaceDE w:val="0"/>
        <w:autoSpaceDN w:val="0"/>
        <w:adjustRightInd w:val="0"/>
        <w:spacing w:line="480" w:lineRule="auto"/>
        <w:rPr>
          <w:rFonts w:ascii="Times New Roman" w:hAnsi="Times New Roman"/>
          <w:sz w:val="24"/>
          <w:szCs w:val="24"/>
        </w:rPr>
      </w:pPr>
      <w:r>
        <w:rPr>
          <w:rFonts w:ascii="Times New Roman" w:hAnsi="Times New Roman"/>
          <w:sz w:val="24"/>
          <w:szCs w:val="24"/>
        </w:rPr>
        <w:tab/>
      </w:r>
      <w:r w:rsidR="00832477">
        <w:rPr>
          <w:rFonts w:ascii="Times New Roman" w:hAnsi="Times New Roman"/>
          <w:sz w:val="24"/>
          <w:szCs w:val="24"/>
        </w:rPr>
        <w:t>The m</w:t>
      </w:r>
      <w:r>
        <w:rPr>
          <w:rFonts w:ascii="Times New Roman" w:hAnsi="Times New Roman"/>
          <w:sz w:val="24"/>
          <w:szCs w:val="24"/>
        </w:rPr>
        <w:t xml:space="preserve">itotic spindle </w:t>
      </w:r>
      <w:r w:rsidR="00832477">
        <w:rPr>
          <w:rFonts w:ascii="Times New Roman" w:hAnsi="Times New Roman"/>
          <w:sz w:val="24"/>
          <w:szCs w:val="24"/>
        </w:rPr>
        <w:t>is a highly dynamic microtubule assembly responsible for chromosome segregation and cleavage furrow positioning during cell division</w:t>
      </w:r>
      <w:r>
        <w:rPr>
          <w:rFonts w:ascii="Times New Roman" w:hAnsi="Times New Roman"/>
          <w:sz w:val="24"/>
          <w:szCs w:val="24"/>
        </w:rPr>
        <w:t>.</w:t>
      </w:r>
      <w:r>
        <w:rPr>
          <w:rFonts w:ascii="Times New Roman" w:hAnsi="Times New Roman"/>
          <w:kern w:val="0"/>
          <w:sz w:val="24"/>
          <w:szCs w:val="24"/>
        </w:rPr>
        <w:t xml:space="preserve"> </w:t>
      </w:r>
      <w:r w:rsidR="004D5837">
        <w:rPr>
          <w:rFonts w:ascii="Times New Roman" w:hAnsi="Times New Roman"/>
          <w:sz w:val="24"/>
          <w:szCs w:val="24"/>
        </w:rPr>
        <w:t>Spindle orientation is central to cell fate determination and tissue architecture, and m</w:t>
      </w:r>
      <w:r>
        <w:rPr>
          <w:rFonts w:ascii="Times New Roman" w:hAnsi="Times New Roman"/>
          <w:sz w:val="24"/>
          <w:szCs w:val="24"/>
        </w:rPr>
        <w:t xml:space="preserve">ounting evidences show that astral microtubules, multiple cortical proteins and their interactions with plasma membrane are all critical </w:t>
      </w:r>
      <w:r w:rsidR="004D5837">
        <w:rPr>
          <w:rFonts w:ascii="Times New Roman" w:hAnsi="Times New Roman"/>
          <w:sz w:val="24"/>
          <w:szCs w:val="24"/>
        </w:rPr>
        <w:t xml:space="preserve">to </w:t>
      </w:r>
      <w:r w:rsidR="004D5837" w:rsidRPr="00003DDB">
        <w:rPr>
          <w:rFonts w:ascii="Times New Roman" w:hAnsi="Times New Roman"/>
          <w:sz w:val="24"/>
          <w:szCs w:val="24"/>
        </w:rPr>
        <w:t>achieve correct orientation</w:t>
      </w:r>
      <w:r w:rsidR="00E146C6">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PEVuZE5vdGU+PENpdGU+PEF1dGhvcj5CZXJnc3RyYWxoPC9BdXRob3I+PFllYXI+MjAxNDwvWWVh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</w:fldData>
        </w:fldChar>
      </w:r>
      <w:r w:rsidR="008646CF">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PEVuZE5vdGU+PENpdGU+PEF1dGhvcj5CZXJnc3RyYWxoPC9BdXRob3I+PFllYXI+MjAxNDwvWWVh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</w:fldData>
        </w:fldChar>
      </w:r>
      <w:r w:rsidR="008646CF">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8646CF">
        <w:rPr>
          <w:rFonts w:ascii="Times New Roman" w:hAnsi="Times New Roman"/>
          <w:noProof/>
          <w:sz w:val="24"/>
          <w:szCs w:val="24"/>
        </w:rPr>
        <w:t>(</w:t>
      </w:r>
      <w:hyperlink w:anchor="_ENREF_35" w:tooltip="Toyoshima, 2007 #2" w:history="1">
        <w:r w:rsidR="008F426E">
          <w:rPr>
            <w:rFonts w:ascii="Times New Roman" w:hAnsi="Times New Roman"/>
            <w:noProof/>
            <w:sz w:val="24"/>
            <w:szCs w:val="24"/>
          </w:rPr>
          <w:t>Toyoshima et al. 2007</w:t>
        </w:r>
      </w:hyperlink>
      <w:r w:rsidR="008646CF">
        <w:rPr>
          <w:rFonts w:ascii="Times New Roman" w:hAnsi="Times New Roman"/>
          <w:noProof/>
          <w:sz w:val="24"/>
          <w:szCs w:val="24"/>
        </w:rPr>
        <w:t xml:space="preserve">, </w:t>
      </w:r>
      <w:hyperlink w:anchor="_ENREF_12" w:tooltip="Lancaster, 2012 #4" w:history="1">
        <w:r w:rsidR="008F426E">
          <w:rPr>
            <w:rFonts w:ascii="Times New Roman" w:hAnsi="Times New Roman"/>
            <w:noProof/>
            <w:sz w:val="24"/>
            <w:szCs w:val="24"/>
          </w:rPr>
          <w:t>Lancaster and Knoblich 2012</w:t>
        </w:r>
      </w:hyperlink>
      <w:r w:rsidR="008646CF">
        <w:rPr>
          <w:rFonts w:ascii="Times New Roman" w:hAnsi="Times New Roman"/>
          <w:noProof/>
          <w:sz w:val="24"/>
          <w:szCs w:val="24"/>
        </w:rPr>
        <w:t xml:space="preserve">, </w:t>
      </w:r>
      <w:hyperlink w:anchor="_ENREF_15" w:tooltip="Lu, 2013 #3" w:history="1">
        <w:r w:rsidR="008F426E">
          <w:rPr>
            <w:rFonts w:ascii="Times New Roman" w:hAnsi="Times New Roman"/>
            <w:noProof/>
            <w:sz w:val="24"/>
            <w:szCs w:val="24"/>
          </w:rPr>
          <w:t>Lu and Johnston 2013</w:t>
        </w:r>
      </w:hyperlink>
      <w:r w:rsidR="008646CF">
        <w:rPr>
          <w:rFonts w:ascii="Times New Roman" w:hAnsi="Times New Roman"/>
          <w:noProof/>
          <w:sz w:val="24"/>
          <w:szCs w:val="24"/>
        </w:rPr>
        <w:t xml:space="preserve">, </w:t>
      </w:r>
      <w:hyperlink w:anchor="_ENREF_1" w:tooltip="Bergstralh, 2014 #5" w:history="1">
        <w:r w:rsidR="008F426E">
          <w:rPr>
            <w:rFonts w:ascii="Times New Roman" w:hAnsi="Times New Roman"/>
            <w:noProof/>
            <w:sz w:val="24"/>
            <w:szCs w:val="24"/>
          </w:rPr>
          <w:t>Bergstralh and St Johnston 2014</w:t>
        </w:r>
      </w:hyperlink>
      <w:r w:rsidR="008646CF">
        <w:rPr>
          <w:rFonts w:ascii="Times New Roman" w:hAnsi="Times New Roman"/>
          <w:noProof/>
          <w:sz w:val="24"/>
          <w:szCs w:val="24"/>
        </w:rPr>
        <w:t xml:space="preserve">, </w:t>
      </w:r>
      <w:hyperlink w:anchor="_ENREF_21" w:tooltip="Nestor-Bergmann, 2014 #1" w:history="1">
        <w:r w:rsidR="008F426E">
          <w:rPr>
            <w:rFonts w:ascii="Times New Roman" w:hAnsi="Times New Roman"/>
            <w:noProof/>
            <w:sz w:val="24"/>
            <w:szCs w:val="24"/>
          </w:rPr>
          <w:t>Nestor-Bergmann et al. 2014</w:t>
        </w:r>
      </w:hyperlink>
      <w:r w:rsidR="008646CF">
        <w:rPr>
          <w:rFonts w:ascii="Times New Roman" w:hAnsi="Times New Roman"/>
          <w:noProof/>
          <w:sz w:val="24"/>
          <w:szCs w:val="24"/>
        </w:rPr>
        <w:t>)</w:t>
      </w:r>
      <w:r w:rsidR="00B36698">
        <w:rPr>
          <w:rFonts w:ascii="Times New Roman" w:hAnsi="Times New Roman"/>
          <w:sz w:val="24"/>
          <w:szCs w:val="24"/>
        </w:rPr>
        <w:fldChar w:fldCharType="end"/>
      </w:r>
      <w:r w:rsidR="009234F6" w:rsidRPr="00003DDB">
        <w:rPr>
          <w:rFonts w:ascii="Times New Roman" w:hAnsi="Times New Roman" w:hint="eastAsia"/>
          <w:sz w:val="24"/>
          <w:szCs w:val="24"/>
        </w:rPr>
        <w:t>.</w:t>
      </w:r>
      <w:r w:rsidR="004D5837" w:rsidRPr="00003DDB">
        <w:rPr>
          <w:rFonts w:ascii="Times New Roman" w:hAnsi="Times New Roman"/>
          <w:sz w:val="24"/>
          <w:szCs w:val="24"/>
        </w:rPr>
        <w:t xml:space="preserve"> </w:t>
      </w:r>
      <w:r w:rsidR="000B6525" w:rsidRPr="00003DDB">
        <w:rPr>
          <w:rFonts w:ascii="Times New Roman" w:hAnsi="Times New Roman"/>
          <w:sz w:val="24"/>
          <w:szCs w:val="24"/>
        </w:rPr>
        <w:t>Tissues may have add</w:t>
      </w:r>
      <w:r w:rsidR="000B6525" w:rsidRPr="00003DDB">
        <w:rPr>
          <w:rFonts w:ascii="Times New Roman" w:hAnsi="Times New Roman" w:hint="eastAsia"/>
          <w:sz w:val="24"/>
          <w:szCs w:val="24"/>
        </w:rPr>
        <w:t>i</w:t>
      </w:r>
      <w:r w:rsidR="000B6525" w:rsidRPr="00003DDB">
        <w:rPr>
          <w:rFonts w:ascii="Times New Roman" w:hAnsi="Times New Roman"/>
          <w:sz w:val="24"/>
          <w:szCs w:val="24"/>
        </w:rPr>
        <w:t xml:space="preserve">tional </w:t>
      </w:r>
      <w:r w:rsidR="000B6525" w:rsidRPr="00003DDB">
        <w:rPr>
          <w:rFonts w:ascii="Times New Roman" w:hAnsi="Times New Roman" w:hint="eastAsia"/>
          <w:sz w:val="24"/>
          <w:szCs w:val="24"/>
        </w:rPr>
        <w:t>c</w:t>
      </w:r>
      <w:r w:rsidR="000B6525" w:rsidRPr="00003DDB">
        <w:rPr>
          <w:rFonts w:ascii="Times New Roman" w:hAnsi="Times New Roman"/>
          <w:sz w:val="24"/>
          <w:szCs w:val="24"/>
        </w:rPr>
        <w:t>ontrol mechanisms to minimize spindle orientation errors, such as apoptosis in the wing disc</w:t>
      </w:r>
      <w:r w:rsidR="000B6525">
        <w:rPr>
          <w:rFonts w:ascii="Times New Roman" w:hAnsi="Times New Roman" w:hint="eastAsia"/>
          <w:sz w:val="24"/>
          <w:szCs w:val="24"/>
        </w:rPr>
        <w:t xml:space="preserve"> </w:t>
      </w:r>
      <w:r w:rsidR="00B36698">
        <w:rPr>
          <w:rFonts w:ascii="Times New Roman" w:hAnsi="Times New Roman"/>
          <w:sz w:val="24"/>
          <w:szCs w:val="24"/>
        </w:rPr>
        <w:fldChar w:fldCharType="begin"/>
      </w:r>
      <w:r w:rsidR="000B6525">
        <w:rPr>
          <w:rFonts w:ascii="Times New Roman" w:hAnsi="Times New Roman"/>
          <w:sz w:val="24"/>
          <w:szCs w:val="24"/>
        </w:rPr>
        <w:instrText xml:space="preserve"> ADDIN EN.CITE &lt;EndNote&gt;&lt;Cite&gt;&lt;Author&gt;Bergstralh&lt;/Author&gt;&lt;Year&gt;2014&lt;/Year&gt;&lt;RecNum&gt;5&lt;/RecNum&gt;&lt;DisplayText&gt;(Bergstralh and St Johnston 2014)&lt;/DisplayText&gt;&lt;record&gt;&lt;rec-number&gt;5&lt;/rec-number&gt;&lt;foreign-keys&gt;&lt;key app="EN" db-id="zdaxrs90q9fra8ezxthx2atl9dtdzwwzrzfr"&gt;5&lt;/key&gt;&lt;/foreign-keys&gt;&lt;ref-type name="Journal Article"&gt;17&lt;/ref-type&gt;&lt;contributors&gt;&lt;authors&gt;&lt;author&gt;Bergstralh, D. T.&lt;/author&gt;&lt;author&gt;St Johnston, D.&lt;/author&gt;&lt;/authors&gt;&lt;/contributors&gt;&lt;auth-address&gt;Gurdon Inst, Cambridge CB2 1QN, England&amp;#xD;Univ Cambridge, Dept Genet, Cambridge CB2 1QN, England&lt;/auth-address&gt;&lt;titles&gt;&lt;title&gt;Spindle orientation: What if it goes wrong?&lt;/title&gt;&lt;secondary-title&gt;Seminars in Cell &amp;amp; Developmental Biology&lt;/secondary-title&gt;&lt;alt-title&gt;Semin Cell Dev Biol&lt;/alt-title&gt;&lt;/titles&gt;&lt;periodical&gt;&lt;full-title&gt;Semin Cell Dev Biol&lt;/full-title&gt;&lt;abbr-1&gt;Seminars in cell &amp;amp; developmental biology&lt;/abbr-1&gt;&lt;/periodical&gt;&lt;alt-periodical&gt;&lt;full-title&gt;Semin Cell Dev Biol&lt;/full-title&gt;&lt;abbr-1&gt;Seminars in cell &amp;amp; developmental biology&lt;/abbr-1&gt;&lt;/alt-periodical&gt;&lt;pages&gt;140-145&lt;/pages&gt;&lt;volume&gt;34&lt;/volume&gt;&lt;keywords&gt;&lt;keyword&gt;spindle orientation&lt;/keyword&gt;&lt;keyword&gt;metaphase&lt;/keyword&gt;&lt;keyword&gt;numa/mud/lin-5&lt;/keyword&gt;&lt;keyword&gt;tumorigenesis&lt;/keyword&gt;&lt;keyword&gt;epithelia&lt;/keyword&gt;&lt;keyword&gt;neuroblast&lt;/keyword&gt;&lt;keyword&gt;asymmetric cell divisions&lt;/keyword&gt;&lt;keyword&gt;neuroblast self-renewal&lt;/keyword&gt;&lt;keyword&gt;neural stem-cells&lt;/keyword&gt;&lt;keyword&gt;body-defect gene&lt;/keyword&gt;&lt;keyword&gt;protein-kinase-c&lt;/keyword&gt;&lt;keyword&gt;epithelial morphogenesis&lt;/keyword&gt;&lt;keyword&gt;cortical dynein&lt;/keyword&gt;&lt;keyword&gt;neuronal differentiation&lt;/keyword&gt;&lt;keyword&gt;drosophila-melanogaster&lt;/keyword&gt;&lt;keyword&gt;planar divisions&lt;/keyword&gt;&lt;/keywords&gt;&lt;dates&gt;&lt;year&gt;2014&lt;/year&gt;&lt;pub-dates&gt;&lt;date&gt;Oct&lt;/date&gt;&lt;/pub-dates&gt;&lt;/dates&gt;&lt;isbn&gt;1084-9521&lt;/isbn&gt;&lt;accession-num&gt;WOS:000342086700020&lt;/accession-num&gt;&lt;urls&gt;&lt;related-urls&gt;&lt;url&gt;&amp;lt;Go to ISI&amp;gt;://WOS:000342086700020&lt;/url&gt;&lt;/related-urls&gt;&lt;/urls&gt;&lt;electronic-resource-num&gt;10.1016/j.semcdb.2014.06.014&lt;/electronic-resource-num&gt;&lt;language&gt;English&lt;/language&gt;&lt;/record&gt;&lt;/Cite&gt;&lt;/EndNote&gt;</w:instrText>
      </w:r>
      <w:r w:rsidR="00B36698">
        <w:rPr>
          <w:rFonts w:ascii="Times New Roman" w:hAnsi="Times New Roman"/>
          <w:sz w:val="24"/>
          <w:szCs w:val="24"/>
        </w:rPr>
        <w:fldChar w:fldCharType="separate"/>
      </w:r>
      <w:r w:rsidR="000B6525">
        <w:rPr>
          <w:rFonts w:ascii="Times New Roman" w:hAnsi="Times New Roman"/>
          <w:noProof/>
          <w:sz w:val="24"/>
          <w:szCs w:val="24"/>
        </w:rPr>
        <w:t>(</w:t>
      </w:r>
      <w:hyperlink w:anchor="_ENREF_1" w:tooltip="Bergstralh, 2014 #5" w:history="1">
        <w:r w:rsidR="008F426E">
          <w:rPr>
            <w:rFonts w:ascii="Times New Roman" w:hAnsi="Times New Roman"/>
            <w:noProof/>
            <w:sz w:val="24"/>
            <w:szCs w:val="24"/>
          </w:rPr>
          <w:t>Bergstralh and St Johnston 2014</w:t>
        </w:r>
      </w:hyperlink>
      <w:r w:rsidR="000B6525">
        <w:rPr>
          <w:rFonts w:ascii="Times New Roman" w:hAnsi="Times New Roman"/>
          <w:noProof/>
          <w:sz w:val="24"/>
          <w:szCs w:val="24"/>
        </w:rPr>
        <w:t>)</w:t>
      </w:r>
      <w:r w:rsidR="00B36698">
        <w:rPr>
          <w:rFonts w:ascii="Times New Roman" w:hAnsi="Times New Roman"/>
          <w:sz w:val="24"/>
          <w:szCs w:val="24"/>
        </w:rPr>
        <w:fldChar w:fldCharType="end"/>
      </w:r>
      <w:r w:rsidR="00021DD7" w:rsidRPr="00003DDB">
        <w:rPr>
          <w:rFonts w:ascii="Times New Roman" w:hAnsi="Times New Roman" w:hint="eastAsia"/>
          <w:sz w:val="24"/>
          <w:szCs w:val="24"/>
        </w:rPr>
        <w:t>.</w:t>
      </w:r>
      <w:r w:rsidRPr="00003DDB">
        <w:rPr>
          <w:rFonts w:ascii="Times New Roman" w:hAnsi="Times New Roman"/>
          <w:sz w:val="24"/>
          <w:szCs w:val="24"/>
        </w:rPr>
        <w:t xml:space="preserve"> </w:t>
      </w:r>
      <w:r w:rsidR="004D5837" w:rsidRPr="00003DDB">
        <w:rPr>
          <w:rFonts w:ascii="Times New Roman" w:hAnsi="Times New Roman"/>
          <w:sz w:val="24"/>
          <w:szCs w:val="24"/>
        </w:rPr>
        <w:t xml:space="preserve">The </w:t>
      </w:r>
      <w:r w:rsidR="0069646A" w:rsidRPr="00003DDB">
        <w:rPr>
          <w:rFonts w:ascii="Times New Roman" w:hAnsi="Times New Roman"/>
          <w:sz w:val="24"/>
          <w:szCs w:val="24"/>
        </w:rPr>
        <w:t>connection</w:t>
      </w:r>
      <w:r w:rsidRPr="00003DDB">
        <w:rPr>
          <w:rFonts w:ascii="Times New Roman" w:hAnsi="Times New Roman"/>
          <w:sz w:val="24"/>
          <w:szCs w:val="24"/>
        </w:rPr>
        <w:t xml:space="preserve"> between spindle orientation and </w:t>
      </w:r>
      <w:proofErr w:type="spellStart"/>
      <w:r w:rsidRPr="00003DDB">
        <w:rPr>
          <w:rFonts w:ascii="Times New Roman" w:hAnsi="Times New Roman"/>
          <w:sz w:val="24"/>
          <w:szCs w:val="24"/>
        </w:rPr>
        <w:t>tumorigenesis</w:t>
      </w:r>
      <w:proofErr w:type="spellEnd"/>
      <w:r w:rsidRPr="00003DDB">
        <w:rPr>
          <w:rFonts w:ascii="Times New Roman" w:hAnsi="Times New Roman"/>
          <w:sz w:val="24"/>
          <w:szCs w:val="24"/>
        </w:rPr>
        <w:t xml:space="preserve"> </w:t>
      </w:r>
      <w:r w:rsidR="004D5837" w:rsidRPr="00003DDB">
        <w:rPr>
          <w:rFonts w:ascii="Times New Roman" w:hAnsi="Times New Roman"/>
          <w:sz w:val="24"/>
          <w:szCs w:val="24"/>
        </w:rPr>
        <w:t>has</w:t>
      </w:r>
      <w:r w:rsidRPr="00003DDB">
        <w:rPr>
          <w:rFonts w:ascii="Times New Roman" w:hAnsi="Times New Roman"/>
          <w:sz w:val="24"/>
          <w:szCs w:val="24"/>
        </w:rPr>
        <w:t xml:space="preserve"> also </w:t>
      </w:r>
      <w:r w:rsidR="004D5837" w:rsidRPr="00003DDB">
        <w:rPr>
          <w:rFonts w:ascii="Times New Roman" w:hAnsi="Times New Roman"/>
          <w:sz w:val="24"/>
          <w:szCs w:val="24"/>
        </w:rPr>
        <w:t xml:space="preserve">been </w:t>
      </w:r>
      <w:r w:rsidRPr="00003DDB">
        <w:rPr>
          <w:rFonts w:ascii="Times New Roman" w:hAnsi="Times New Roman"/>
          <w:sz w:val="24"/>
          <w:szCs w:val="24"/>
        </w:rPr>
        <w:t>a</w:t>
      </w:r>
      <w:r w:rsidR="00832477">
        <w:rPr>
          <w:rFonts w:ascii="Times New Roman" w:hAnsi="Times New Roman"/>
          <w:sz w:val="24"/>
          <w:szCs w:val="24"/>
        </w:rPr>
        <w:t xml:space="preserve">n active field </w:t>
      </w:r>
      <w:r w:rsidR="004D5837" w:rsidRPr="00003DDB">
        <w:rPr>
          <w:rFonts w:ascii="Times New Roman" w:hAnsi="Times New Roman"/>
          <w:sz w:val="24"/>
          <w:szCs w:val="24"/>
        </w:rPr>
        <w:t xml:space="preserve">in </w:t>
      </w:r>
      <w:r w:rsidRPr="00003DDB">
        <w:rPr>
          <w:rFonts w:ascii="Times New Roman" w:hAnsi="Times New Roman"/>
          <w:sz w:val="24"/>
          <w:szCs w:val="24"/>
        </w:rPr>
        <w:t>recent years</w:t>
      </w:r>
      <w:r w:rsidR="007B51BC">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PEVuZE5vdGU+PENpdGU+PEF1dGhvcj5Lbm9ibGljaDwvQXV0aG9yPjxZZWFyPjIwMTA8L1llYXI+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</w:fldData>
        </w:fldChar>
      </w:r>
      <w:r w:rsidR="00432A7A">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PEVuZE5vdGU+PENpdGU+PEF1dGhvcj5Lbm9ibGljaDwvQXV0aG9yPjxZZWFyPjIwMTA8L1llYXI+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</w:fldData>
        </w:fldChar>
      </w:r>
      <w:r w:rsidR="00432A7A">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432A7A">
        <w:rPr>
          <w:rFonts w:ascii="Times New Roman" w:hAnsi="Times New Roman"/>
          <w:noProof/>
          <w:sz w:val="24"/>
          <w:szCs w:val="24"/>
        </w:rPr>
        <w:t>(</w:t>
      </w:r>
      <w:hyperlink w:anchor="_ENREF_9" w:tooltip="Gonzalez, 2007 #7" w:history="1">
        <w:r w:rsidR="008F426E">
          <w:rPr>
            <w:rFonts w:ascii="Times New Roman" w:hAnsi="Times New Roman"/>
            <w:noProof/>
            <w:sz w:val="24"/>
            <w:szCs w:val="24"/>
          </w:rPr>
          <w:t>Gonzalez 2007</w:t>
        </w:r>
      </w:hyperlink>
      <w:r w:rsidR="00432A7A">
        <w:rPr>
          <w:rFonts w:ascii="Times New Roman" w:hAnsi="Times New Roman"/>
          <w:noProof/>
          <w:sz w:val="24"/>
          <w:szCs w:val="24"/>
        </w:rPr>
        <w:t xml:space="preserve">, </w:t>
      </w:r>
      <w:hyperlink w:anchor="_ENREF_11" w:tooltip="Knoblich, 2010 #9" w:history="1">
        <w:r w:rsidR="008F426E">
          <w:rPr>
            <w:rFonts w:ascii="Times New Roman" w:hAnsi="Times New Roman"/>
            <w:noProof/>
            <w:sz w:val="24"/>
            <w:szCs w:val="24"/>
          </w:rPr>
          <w:t>Knoblich 2010</w:t>
        </w:r>
      </w:hyperlink>
      <w:r w:rsidR="00432A7A">
        <w:rPr>
          <w:rFonts w:ascii="Times New Roman" w:hAnsi="Times New Roman"/>
          <w:noProof/>
          <w:sz w:val="24"/>
          <w:szCs w:val="24"/>
        </w:rPr>
        <w:t xml:space="preserve">, </w:t>
      </w:r>
      <w:hyperlink w:anchor="_ENREF_24" w:tooltip="Pease, 2011 #8" w:history="1">
        <w:r w:rsidR="008F426E">
          <w:rPr>
            <w:rFonts w:ascii="Times New Roman" w:hAnsi="Times New Roman"/>
            <w:noProof/>
            <w:sz w:val="24"/>
            <w:szCs w:val="24"/>
          </w:rPr>
          <w:t>Pease and Tirnauer 2011</w:t>
        </w:r>
      </w:hyperlink>
      <w:r w:rsidR="00432A7A">
        <w:rPr>
          <w:rFonts w:ascii="Times New Roman" w:hAnsi="Times New Roman"/>
          <w:noProof/>
          <w:sz w:val="24"/>
          <w:szCs w:val="24"/>
        </w:rPr>
        <w:t>)</w:t>
      </w:r>
      <w:r w:rsidR="00B36698">
        <w:rPr>
          <w:rFonts w:ascii="Times New Roman" w:hAnsi="Times New Roman"/>
          <w:sz w:val="24"/>
          <w:szCs w:val="24"/>
        </w:rPr>
        <w:fldChar w:fldCharType="end"/>
      </w:r>
      <w:del w:id="5" w:author="xin zhang" w:date="2017-01-23T13:35:00Z">
        <w:r w:rsidR="00832477" w:rsidDel="00362CB9">
          <w:rPr>
            <w:rFonts w:ascii="Times New Roman" w:hAnsi="Times New Roman"/>
            <w:sz w:val="24"/>
            <w:szCs w:val="24"/>
          </w:rPr>
          <w:delText>, and the therapeutic action of AC elec</w:delText>
        </w:r>
        <w:r w:rsidR="00B11281" w:rsidDel="00362CB9">
          <w:rPr>
            <w:rFonts w:ascii="Times New Roman" w:hAnsi="Times New Roman"/>
            <w:sz w:val="24"/>
            <w:szCs w:val="24"/>
          </w:rPr>
          <w:delText>tric fields in glioblastoma is</w:delText>
        </w:r>
        <w:r w:rsidR="00832477" w:rsidDel="00362CB9">
          <w:rPr>
            <w:rFonts w:ascii="Times New Roman" w:hAnsi="Times New Roman"/>
            <w:sz w:val="24"/>
            <w:szCs w:val="24"/>
          </w:rPr>
          <w:delText xml:space="preserve"> </w:delText>
        </w:r>
        <w:r w:rsidR="00B11281" w:rsidDel="00362CB9">
          <w:rPr>
            <w:rFonts w:ascii="Times New Roman" w:hAnsi="Times New Roman" w:hint="eastAsia"/>
            <w:sz w:val="24"/>
            <w:szCs w:val="24"/>
          </w:rPr>
          <w:delText>largely mediated by</w:delText>
        </w:r>
        <w:r w:rsidR="00832477" w:rsidDel="00362CB9">
          <w:rPr>
            <w:rFonts w:ascii="Times New Roman" w:hAnsi="Times New Roman"/>
            <w:sz w:val="24"/>
            <w:szCs w:val="24"/>
          </w:rPr>
          <w:delText xml:space="preserve"> </w:delText>
        </w:r>
        <w:r w:rsidR="00F033B6" w:rsidDel="00362CB9">
          <w:rPr>
            <w:rFonts w:ascii="Times New Roman" w:hAnsi="Times New Roman" w:hint="eastAsia"/>
            <w:sz w:val="24"/>
            <w:szCs w:val="24"/>
          </w:rPr>
          <w:delText>mitotic</w:delText>
        </w:r>
        <w:r w:rsidR="00F033B6" w:rsidDel="00362CB9">
          <w:rPr>
            <w:rFonts w:ascii="Times New Roman" w:hAnsi="Times New Roman"/>
            <w:sz w:val="24"/>
            <w:szCs w:val="24"/>
          </w:rPr>
          <w:delText xml:space="preserve"> spindle</w:delText>
        </w:r>
        <w:r w:rsidR="00F033B6" w:rsidDel="00362CB9">
          <w:rPr>
            <w:rFonts w:ascii="Times New Roman" w:hAnsi="Times New Roman" w:hint="eastAsia"/>
            <w:sz w:val="24"/>
            <w:szCs w:val="24"/>
          </w:rPr>
          <w:delText xml:space="preserve"> </w:delText>
        </w:r>
        <w:r w:rsidR="00B11281" w:rsidDel="00362CB9">
          <w:rPr>
            <w:rFonts w:ascii="Times New Roman" w:hAnsi="Times New Roman" w:hint="eastAsia"/>
            <w:sz w:val="24"/>
            <w:szCs w:val="24"/>
          </w:rPr>
          <w:delText>disruptions</w:delText>
        </w:r>
        <w:r w:rsidR="005D5239" w:rsidDel="00362CB9">
          <w:rPr>
            <w:rFonts w:ascii="Times New Roman" w:hAnsi="Times New Roman" w:hint="eastAsia"/>
            <w:sz w:val="24"/>
            <w:szCs w:val="24"/>
          </w:rPr>
          <w:delText xml:space="preserve"> </w:delText>
        </w:r>
        <w:r w:rsidR="00B36698" w:rsidDel="00362CB9">
          <w:rPr>
            <w:rFonts w:ascii="Times New Roman" w:hAnsi="Times New Roman"/>
            <w:sz w:val="24"/>
            <w:szCs w:val="24"/>
          </w:rPr>
          <w:fldChar w:fldCharType="begin">
            <w:fldData xml:space="preserve">PEVuZE5vdGU+PENpdGU+PEF1dGhvcj5FbHppbmdhPC9BdXRob3I+PFllYXI+MjAxNDwvWWVhcj48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</w:fldData>
          </w:fldChar>
        </w:r>
        <w:r w:rsidR="008646CF" w:rsidDel="00362CB9">
          <w:rPr>
            <w:rFonts w:ascii="Times New Roman" w:hAnsi="Times New Roman"/>
            <w:sz w:val="24"/>
            <w:szCs w:val="24"/>
          </w:rPr>
          <w:delInstrText xml:space="preserve"> ADDIN EN.CITE </w:delInstrText>
        </w:r>
        <w:r w:rsidR="00B36698" w:rsidDel="00362CB9">
          <w:rPr>
            <w:rFonts w:ascii="Times New Roman" w:hAnsi="Times New Roman"/>
            <w:sz w:val="24"/>
            <w:szCs w:val="24"/>
          </w:rPr>
          <w:fldChar w:fldCharType="begin">
            <w:fldData xml:space="preserve">PEVuZE5vdGU+PENpdGU+PEF1dGhvcj5FbHppbmdhPC9BdXRob3I+PFllYXI+MjAxNDwvWWVhcj48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</w:fldData>
          </w:fldChar>
        </w:r>
        <w:r w:rsidR="008646CF" w:rsidDel="00362CB9">
          <w:rPr>
            <w:rFonts w:ascii="Times New Roman" w:hAnsi="Times New Roman"/>
            <w:sz w:val="24"/>
            <w:szCs w:val="24"/>
          </w:rPr>
          <w:delInstrText xml:space="preserve"> ADDIN EN.CITE.DATA </w:delInstrText>
        </w:r>
        <w:r w:rsidR="00B36698" w:rsidDel="00362CB9">
          <w:rPr>
            <w:rFonts w:ascii="Times New Roman" w:hAnsi="Times New Roman"/>
            <w:sz w:val="24"/>
            <w:szCs w:val="24"/>
          </w:rPr>
        </w:r>
        <w:r w:rsidR="00B36698" w:rsidDel="00362CB9">
          <w:rPr>
            <w:rFonts w:ascii="Times New Roman" w:hAnsi="Times New Roman"/>
            <w:sz w:val="24"/>
            <w:szCs w:val="24"/>
          </w:rPr>
          <w:fldChar w:fldCharType="end"/>
        </w:r>
        <w:r w:rsidR="00B36698" w:rsidDel="00362CB9">
          <w:rPr>
            <w:rFonts w:ascii="Times New Roman" w:hAnsi="Times New Roman"/>
            <w:sz w:val="24"/>
            <w:szCs w:val="24"/>
          </w:rPr>
        </w:r>
        <w:r w:rsidR="00B36698" w:rsidDel="00362CB9">
          <w:rPr>
            <w:rFonts w:ascii="Times New Roman" w:hAnsi="Times New Roman"/>
            <w:sz w:val="24"/>
            <w:szCs w:val="24"/>
          </w:rPr>
          <w:fldChar w:fldCharType="separate"/>
        </w:r>
        <w:r w:rsidR="008646CF" w:rsidDel="00362CB9">
          <w:rPr>
            <w:rFonts w:ascii="Times New Roman" w:hAnsi="Times New Roman"/>
            <w:noProof/>
            <w:sz w:val="24"/>
            <w:szCs w:val="24"/>
          </w:rPr>
          <w:delText>(</w:delText>
        </w:r>
      </w:del>
      <w:r w:rsidR="00B36698">
        <w:rPr>
          <w:rFonts w:ascii="Times New Roman" w:hAnsi="Times New Roman"/>
          <w:noProof/>
          <w:sz w:val="24"/>
          <w:szCs w:val="24"/>
        </w:rPr>
        <w:fldChar w:fldCharType="begin"/>
      </w:r>
      <w:r w:rsidR="008F426E">
        <w:rPr>
          <w:rFonts w:ascii="Times New Roman" w:hAnsi="Times New Roman"/>
          <w:noProof/>
          <w:sz w:val="24"/>
          <w:szCs w:val="24"/>
        </w:rPr>
        <w:instrText xml:space="preserve"> HYPERLINK \l "_ENREF_6" \o "Elzinga, 2014 #13" </w:instrText>
      </w:r>
      <w:r w:rsidR="00B36698">
        <w:rPr>
          <w:rFonts w:ascii="Times New Roman" w:hAnsi="Times New Roman"/>
          <w:noProof/>
          <w:sz w:val="24"/>
          <w:szCs w:val="24"/>
        </w:rPr>
        <w:fldChar w:fldCharType="separate"/>
      </w:r>
      <w:del w:id="6" w:author="xin zhang" w:date="2017-01-23T13:35:00Z">
        <w:r w:rsidR="008F426E" w:rsidDel="00362CB9">
          <w:rPr>
            <w:rFonts w:ascii="Times New Roman" w:hAnsi="Times New Roman"/>
            <w:noProof/>
            <w:sz w:val="24"/>
            <w:szCs w:val="24"/>
          </w:rPr>
          <w:delText>Elzinga and Wong 2014</w:delText>
        </w:r>
      </w:del>
      <w:r w:rsidR="00B36698">
        <w:rPr>
          <w:rFonts w:ascii="Times New Roman" w:hAnsi="Times New Roman"/>
          <w:noProof/>
          <w:sz w:val="24"/>
          <w:szCs w:val="24"/>
        </w:rPr>
        <w:fldChar w:fldCharType="end"/>
      </w:r>
      <w:del w:id="7" w:author="xin zhang" w:date="2017-01-23T13:35:00Z">
        <w:r w:rsidR="008646CF" w:rsidDel="00362CB9">
          <w:rPr>
            <w:rFonts w:ascii="Times New Roman" w:hAnsi="Times New Roman"/>
            <w:noProof/>
            <w:sz w:val="24"/>
            <w:szCs w:val="24"/>
          </w:rPr>
          <w:delText xml:space="preserve">, </w:delText>
        </w:r>
      </w:del>
      <w:r w:rsidR="00B36698">
        <w:rPr>
          <w:rFonts w:ascii="Times New Roman" w:hAnsi="Times New Roman"/>
          <w:noProof/>
          <w:sz w:val="24"/>
          <w:szCs w:val="24"/>
        </w:rPr>
        <w:fldChar w:fldCharType="begin"/>
      </w:r>
      <w:r w:rsidR="008F426E">
        <w:rPr>
          <w:rFonts w:ascii="Times New Roman" w:hAnsi="Times New Roman"/>
          <w:noProof/>
          <w:sz w:val="24"/>
          <w:szCs w:val="24"/>
        </w:rPr>
        <w:instrText xml:space="preserve"> HYPERLINK \l "_ENREF_14" \o "Lok, 2015 #11" </w:instrText>
      </w:r>
      <w:r w:rsidR="00B36698">
        <w:rPr>
          <w:rFonts w:ascii="Times New Roman" w:hAnsi="Times New Roman"/>
          <w:noProof/>
          <w:sz w:val="24"/>
          <w:szCs w:val="24"/>
        </w:rPr>
        <w:fldChar w:fldCharType="separate"/>
      </w:r>
      <w:del w:id="8" w:author="xin zhang" w:date="2017-01-23T13:35:00Z">
        <w:r w:rsidR="008F426E" w:rsidDel="00362CB9">
          <w:rPr>
            <w:rFonts w:ascii="Times New Roman" w:hAnsi="Times New Roman"/>
            <w:noProof/>
            <w:sz w:val="24"/>
            <w:szCs w:val="24"/>
          </w:rPr>
          <w:delText>Lok et al. 2015</w:delText>
        </w:r>
      </w:del>
      <w:r w:rsidR="00B36698">
        <w:rPr>
          <w:rFonts w:ascii="Times New Roman" w:hAnsi="Times New Roman"/>
          <w:noProof/>
          <w:sz w:val="24"/>
          <w:szCs w:val="24"/>
        </w:rPr>
        <w:fldChar w:fldCharType="end"/>
      </w:r>
      <w:del w:id="9" w:author="xin zhang" w:date="2017-01-23T13:35:00Z">
        <w:r w:rsidR="008646CF" w:rsidDel="00362CB9">
          <w:rPr>
            <w:rFonts w:ascii="Times New Roman" w:hAnsi="Times New Roman"/>
            <w:noProof/>
            <w:sz w:val="24"/>
            <w:szCs w:val="24"/>
          </w:rPr>
          <w:delText xml:space="preserve">, </w:delText>
        </w:r>
      </w:del>
      <w:r w:rsidR="00B36698">
        <w:rPr>
          <w:rFonts w:ascii="Times New Roman" w:hAnsi="Times New Roman"/>
          <w:noProof/>
          <w:sz w:val="24"/>
          <w:szCs w:val="24"/>
        </w:rPr>
        <w:fldChar w:fldCharType="begin"/>
      </w:r>
      <w:r w:rsidR="008F426E">
        <w:rPr>
          <w:rFonts w:ascii="Times New Roman" w:hAnsi="Times New Roman"/>
          <w:noProof/>
          <w:sz w:val="24"/>
          <w:szCs w:val="24"/>
        </w:rPr>
        <w:instrText xml:space="preserve"> HYPERLINK \l "_ENREF_30" \o "Taillibert, 2015 #12" </w:instrText>
      </w:r>
      <w:r w:rsidR="00B36698">
        <w:rPr>
          <w:rFonts w:ascii="Times New Roman" w:hAnsi="Times New Roman"/>
          <w:noProof/>
          <w:sz w:val="24"/>
          <w:szCs w:val="24"/>
        </w:rPr>
        <w:fldChar w:fldCharType="separate"/>
      </w:r>
      <w:del w:id="10" w:author="xin zhang" w:date="2017-01-23T13:35:00Z">
        <w:r w:rsidR="008F426E" w:rsidDel="00362CB9">
          <w:rPr>
            <w:rFonts w:ascii="Times New Roman" w:hAnsi="Times New Roman"/>
            <w:noProof/>
            <w:sz w:val="24"/>
            <w:szCs w:val="24"/>
          </w:rPr>
          <w:delText>Taillibert et al. 2015</w:delText>
        </w:r>
      </w:del>
      <w:r w:rsidR="00B36698">
        <w:rPr>
          <w:rFonts w:ascii="Times New Roman" w:hAnsi="Times New Roman"/>
          <w:noProof/>
          <w:sz w:val="24"/>
          <w:szCs w:val="24"/>
        </w:rPr>
        <w:fldChar w:fldCharType="end"/>
      </w:r>
      <w:del w:id="11" w:author="xin zhang" w:date="2017-01-23T13:35:00Z">
        <w:r w:rsidR="008646CF" w:rsidDel="00362CB9">
          <w:rPr>
            <w:rFonts w:ascii="Times New Roman" w:hAnsi="Times New Roman"/>
            <w:noProof/>
            <w:sz w:val="24"/>
            <w:szCs w:val="24"/>
          </w:rPr>
          <w:delText>)</w:delText>
        </w:r>
        <w:r w:rsidR="00B36698" w:rsidDel="00362CB9">
          <w:rPr>
            <w:rFonts w:ascii="Times New Roman" w:hAnsi="Times New Roman"/>
            <w:sz w:val="24"/>
            <w:szCs w:val="24"/>
          </w:rPr>
          <w:fldChar w:fldCharType="end"/>
        </w:r>
      </w:del>
      <w:r w:rsidRPr="00003DDB">
        <w:rPr>
          <w:rFonts w:ascii="Times New Roman" w:hAnsi="Times New Roman"/>
          <w:sz w:val="24"/>
          <w:szCs w:val="24"/>
        </w:rPr>
        <w:t xml:space="preserve">. </w:t>
      </w:r>
    </w:p>
    <w:p w:rsidR="00613E96" w:rsidRPr="00003DDB" w:rsidRDefault="00613E96" w:rsidP="00ED7C8A">
      <w:pPr>
        <w:autoSpaceDE w:val="0"/>
        <w:autoSpaceDN w:val="0"/>
        <w:adjustRightInd w:val="0"/>
        <w:spacing w:line="480" w:lineRule="auto"/>
        <w:ind w:firstLine="420"/>
        <w:rPr>
          <w:rFonts w:ascii="Times New Roman" w:hAnsi="Times New Roman"/>
          <w:color w:val="000000"/>
          <w:kern w:val="0"/>
          <w:sz w:val="24"/>
          <w:szCs w:val="24"/>
        </w:rPr>
      </w:pPr>
      <w:r w:rsidRPr="00003DDB">
        <w:rPr>
          <w:rFonts w:ascii="Times New Roman" w:hAnsi="Times New Roman"/>
          <w:color w:val="000000"/>
          <w:kern w:val="0"/>
          <w:sz w:val="24"/>
          <w:szCs w:val="24"/>
        </w:rPr>
        <w:t xml:space="preserve">Most biological </w:t>
      </w:r>
      <w:r w:rsidR="00C14395">
        <w:rPr>
          <w:rFonts w:ascii="Times New Roman" w:hAnsi="Times New Roman"/>
          <w:color w:val="000000"/>
          <w:kern w:val="0"/>
          <w:sz w:val="24"/>
          <w:szCs w:val="24"/>
        </w:rPr>
        <w:t>ma</w:t>
      </w:r>
      <w:r w:rsidR="00DE66CF">
        <w:rPr>
          <w:rFonts w:ascii="Times New Roman" w:hAnsi="Times New Roman"/>
          <w:color w:val="000000"/>
          <w:kern w:val="0"/>
          <w:sz w:val="24"/>
          <w:szCs w:val="24"/>
        </w:rPr>
        <w:t>terials</w:t>
      </w:r>
      <w:r w:rsidR="00FA1254">
        <w:rPr>
          <w:rFonts w:ascii="Times New Roman" w:hAnsi="Times New Roman" w:hint="eastAsia"/>
          <w:color w:val="000000"/>
          <w:kern w:val="0"/>
          <w:sz w:val="24"/>
          <w:szCs w:val="24"/>
        </w:rPr>
        <w:t xml:space="preserve"> </w:t>
      </w:r>
      <w:r w:rsidR="00FA1254" w:rsidRPr="00003DDB">
        <w:rPr>
          <w:rFonts w:ascii="Times New Roman" w:hAnsi="Times New Roman"/>
          <w:color w:val="000000"/>
          <w:kern w:val="0"/>
          <w:sz w:val="24"/>
          <w:szCs w:val="24"/>
        </w:rPr>
        <w:t>are diamagnetic</w:t>
      </w:r>
      <w:r w:rsidRPr="00003DDB">
        <w:rPr>
          <w:rFonts w:ascii="Times New Roman" w:hAnsi="Times New Roman"/>
          <w:color w:val="000000"/>
          <w:kern w:val="0"/>
          <w:sz w:val="24"/>
          <w:szCs w:val="24"/>
        </w:rPr>
        <w:t>, such as proteins, DNA</w:t>
      </w:r>
      <w:r w:rsidR="00121864">
        <w:rPr>
          <w:rFonts w:ascii="Times New Roman" w:hAnsi="Times New Roman" w:hint="eastAsia"/>
          <w:color w:val="000000"/>
          <w:kern w:val="0"/>
          <w:sz w:val="24"/>
          <w:szCs w:val="24"/>
        </w:rPr>
        <w:t xml:space="preserve"> and</w:t>
      </w:r>
      <w:r w:rsidRPr="00003DDB">
        <w:rPr>
          <w:rFonts w:ascii="Times New Roman" w:hAnsi="Times New Roman"/>
          <w:color w:val="000000"/>
          <w:kern w:val="0"/>
          <w:sz w:val="24"/>
          <w:szCs w:val="24"/>
        </w:rPr>
        <w:t xml:space="preserve"> lipids</w:t>
      </w:r>
      <w:r w:rsidR="00121864">
        <w:rPr>
          <w:rFonts w:ascii="Times New Roman" w:hAnsi="Times New Roman" w:hint="eastAsia"/>
          <w:color w:val="000000"/>
          <w:kern w:val="0"/>
          <w:sz w:val="24"/>
          <w:szCs w:val="24"/>
        </w:rPr>
        <w:t xml:space="preserve">. </w:t>
      </w:r>
      <w:r w:rsidRPr="00003DDB">
        <w:rPr>
          <w:rFonts w:ascii="Times New Roman" w:hAnsi="Times New Roman"/>
          <w:sz w:val="24"/>
          <w:szCs w:val="24"/>
        </w:rPr>
        <w:t xml:space="preserve">SMFs </w:t>
      </w:r>
      <w:r w:rsidR="00C14395">
        <w:rPr>
          <w:rFonts w:ascii="Times New Roman" w:hAnsi="Times New Roman"/>
          <w:sz w:val="24"/>
          <w:szCs w:val="24"/>
        </w:rPr>
        <w:t>can</w:t>
      </w:r>
      <w:r w:rsidRPr="00003DDB">
        <w:rPr>
          <w:rFonts w:ascii="Times New Roman" w:hAnsi="Times New Roman"/>
          <w:sz w:val="24"/>
          <w:szCs w:val="24"/>
        </w:rPr>
        <w:t xml:space="preserve"> align large biological </w:t>
      </w:r>
      <w:r w:rsidR="00C14395">
        <w:rPr>
          <w:rFonts w:ascii="Times New Roman" w:hAnsi="Times New Roman"/>
          <w:sz w:val="24"/>
          <w:szCs w:val="24"/>
        </w:rPr>
        <w:t>objects</w:t>
      </w:r>
      <w:r w:rsidR="00C14395" w:rsidRPr="00003DDB">
        <w:rPr>
          <w:rFonts w:ascii="Times New Roman" w:hAnsi="Times New Roman"/>
          <w:sz w:val="24"/>
          <w:szCs w:val="24"/>
        </w:rPr>
        <w:t xml:space="preserve"> </w:t>
      </w:r>
      <w:r w:rsidRPr="00003DDB">
        <w:rPr>
          <w:rFonts w:ascii="Times New Roman" w:hAnsi="Times New Roman"/>
          <w:sz w:val="24"/>
          <w:szCs w:val="24"/>
        </w:rPr>
        <w:t>that have diamagnetic anisotropy, such as microtubule polymers and nucleic acid chains, as well as some types of cells and organism</w:t>
      </w:r>
      <w:r w:rsidR="00121864">
        <w:rPr>
          <w:rFonts w:ascii="Times New Roman" w:hAnsi="Times New Roman" w:hint="eastAsia"/>
          <w:sz w:val="24"/>
          <w:szCs w:val="24"/>
        </w:rPr>
        <w:t>s</w:t>
      </w:r>
      <w:r w:rsidR="00DE3FC8">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PEVuZE5vdGU+PENpdGU+PEF1dGhvcj5IaWdhc2hpPC9BdXRob3I+PFllYXI+MTk5MzwvWWVhcj48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</w:fldData>
        </w:fldChar>
      </w:r>
      <w:r w:rsidR="002E472D">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PEVuZE5vdGU+PENpdGU+PEF1dGhvcj5IaWdhc2hpPC9BdXRob3I+PFllYXI+MTk5MzwvWWVhcj48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</w:fldData>
        </w:fldChar>
      </w:r>
      <w:r w:rsidR="002E472D">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8646CF">
        <w:rPr>
          <w:rFonts w:ascii="Times New Roman" w:hAnsi="Times New Roman"/>
          <w:noProof/>
          <w:sz w:val="24"/>
          <w:szCs w:val="24"/>
        </w:rPr>
        <w:t>(</w:t>
      </w:r>
      <w:hyperlink w:anchor="_ENREF_18" w:tooltip="Maret, 1977 #20" w:history="1">
        <w:r w:rsidR="008F426E">
          <w:rPr>
            <w:rFonts w:ascii="Times New Roman" w:hAnsi="Times New Roman"/>
            <w:noProof/>
            <w:sz w:val="24"/>
            <w:szCs w:val="24"/>
          </w:rPr>
          <w:t>Maret and Dransfeld 1977</w:t>
        </w:r>
      </w:hyperlink>
      <w:r w:rsidR="008646CF">
        <w:rPr>
          <w:rFonts w:ascii="Times New Roman" w:hAnsi="Times New Roman"/>
          <w:noProof/>
          <w:sz w:val="24"/>
          <w:szCs w:val="24"/>
        </w:rPr>
        <w:t xml:space="preserve">, </w:t>
      </w:r>
      <w:hyperlink w:anchor="_ENREF_34" w:tooltip="Torbet, 1984 #15" w:history="1">
        <w:r w:rsidR="008F426E">
          <w:rPr>
            <w:rFonts w:ascii="Times New Roman" w:hAnsi="Times New Roman"/>
            <w:noProof/>
            <w:sz w:val="24"/>
            <w:szCs w:val="24"/>
          </w:rPr>
          <w:t>Torbet and Ronziere 1984</w:t>
        </w:r>
      </w:hyperlink>
      <w:r w:rsidR="008646CF">
        <w:rPr>
          <w:rFonts w:ascii="Times New Roman" w:hAnsi="Times New Roman"/>
          <w:noProof/>
          <w:sz w:val="24"/>
          <w:szCs w:val="24"/>
        </w:rPr>
        <w:t xml:space="preserve">, </w:t>
      </w:r>
      <w:hyperlink w:anchor="_ENREF_10" w:tooltip="Higashi, 1993 #19" w:history="1">
        <w:r w:rsidR="008F426E">
          <w:rPr>
            <w:rFonts w:ascii="Times New Roman" w:hAnsi="Times New Roman"/>
            <w:noProof/>
            <w:sz w:val="24"/>
            <w:szCs w:val="24"/>
          </w:rPr>
          <w:t>Higashi et al. 1993</w:t>
        </w:r>
      </w:hyperlink>
      <w:r w:rsidR="008646CF">
        <w:rPr>
          <w:rFonts w:ascii="Times New Roman" w:hAnsi="Times New Roman"/>
          <w:noProof/>
          <w:sz w:val="24"/>
          <w:szCs w:val="24"/>
        </w:rPr>
        <w:t xml:space="preserve">, </w:t>
      </w:r>
      <w:hyperlink w:anchor="_ENREF_7" w:tooltip="Emura, 2001 #18" w:history="1">
        <w:r w:rsidR="008F426E">
          <w:rPr>
            <w:rFonts w:ascii="Times New Roman" w:hAnsi="Times New Roman"/>
            <w:noProof/>
            <w:sz w:val="24"/>
            <w:szCs w:val="24"/>
          </w:rPr>
          <w:t>Emura et al. 2001</w:t>
        </w:r>
      </w:hyperlink>
      <w:r w:rsidR="008646CF">
        <w:rPr>
          <w:rFonts w:ascii="Times New Roman" w:hAnsi="Times New Roman"/>
          <w:noProof/>
          <w:sz w:val="24"/>
          <w:szCs w:val="24"/>
        </w:rPr>
        <w:t xml:space="preserve">, </w:t>
      </w:r>
      <w:hyperlink w:anchor="_ENREF_31" w:tooltip="Takeuchi, 2002 #17" w:history="1">
        <w:r w:rsidR="008F426E">
          <w:rPr>
            <w:rFonts w:ascii="Times New Roman" w:hAnsi="Times New Roman"/>
            <w:noProof/>
            <w:sz w:val="24"/>
            <w:szCs w:val="24"/>
          </w:rPr>
          <w:t>Takeuchi et al. 2002</w:t>
        </w:r>
      </w:hyperlink>
      <w:r w:rsidR="008646CF">
        <w:rPr>
          <w:rFonts w:ascii="Times New Roman" w:hAnsi="Times New Roman"/>
          <w:noProof/>
          <w:sz w:val="24"/>
          <w:szCs w:val="24"/>
        </w:rPr>
        <w:t xml:space="preserve">, </w:t>
      </w:r>
      <w:hyperlink w:anchor="_ENREF_32" w:tooltip="Teodori, 2006 #16" w:history="1">
        <w:r w:rsidR="008F426E">
          <w:rPr>
            <w:rFonts w:ascii="Times New Roman" w:hAnsi="Times New Roman"/>
            <w:noProof/>
            <w:sz w:val="24"/>
            <w:szCs w:val="24"/>
          </w:rPr>
          <w:t>Teodori et al. 2006</w:t>
        </w:r>
      </w:hyperlink>
      <w:r w:rsidR="008646CF">
        <w:rPr>
          <w:rFonts w:ascii="Times New Roman" w:hAnsi="Times New Roman"/>
          <w:noProof/>
          <w:sz w:val="24"/>
          <w:szCs w:val="24"/>
        </w:rPr>
        <w:t xml:space="preserve">, </w:t>
      </w:r>
      <w:hyperlink w:anchor="_ENREF_29" w:tooltip="Stern-Straeter, 2011 #14" w:history="1">
        <w:r w:rsidR="008F426E">
          <w:rPr>
            <w:rFonts w:ascii="Times New Roman" w:hAnsi="Times New Roman"/>
            <w:noProof/>
            <w:sz w:val="24"/>
            <w:szCs w:val="24"/>
          </w:rPr>
          <w:t>Stern-Straeter et al. 2011</w:t>
        </w:r>
      </w:hyperlink>
      <w:r w:rsidR="008646CF">
        <w:rPr>
          <w:rFonts w:ascii="Times New Roman" w:hAnsi="Times New Roman"/>
          <w:noProof/>
          <w:sz w:val="24"/>
          <w:szCs w:val="24"/>
        </w:rPr>
        <w:t>)</w:t>
      </w:r>
      <w:r w:rsidR="00B36698">
        <w:rPr>
          <w:rFonts w:ascii="Times New Roman" w:hAnsi="Times New Roman"/>
          <w:sz w:val="24"/>
          <w:szCs w:val="24"/>
        </w:rPr>
        <w:fldChar w:fldCharType="end"/>
      </w:r>
      <w:r w:rsidRPr="00003DDB">
        <w:rPr>
          <w:rFonts w:ascii="Times New Roman" w:hAnsi="Times New Roman"/>
          <w:sz w:val="24"/>
          <w:szCs w:val="24"/>
        </w:rPr>
        <w:t xml:space="preserve">. </w:t>
      </w:r>
      <w:r w:rsidRPr="00003DDB">
        <w:rPr>
          <w:rFonts w:ascii="Times New Roman" w:hAnsi="Times New Roman"/>
          <w:color w:val="000000"/>
          <w:kern w:val="0"/>
          <w:sz w:val="24"/>
          <w:szCs w:val="24"/>
        </w:rPr>
        <w:t xml:space="preserve">The degree of alignment </w:t>
      </w:r>
      <w:r w:rsidR="00C14395">
        <w:rPr>
          <w:rFonts w:ascii="Times New Roman" w:hAnsi="Times New Roman"/>
          <w:color w:val="000000"/>
          <w:kern w:val="0"/>
          <w:sz w:val="24"/>
          <w:szCs w:val="24"/>
        </w:rPr>
        <w:t>with</w:t>
      </w:r>
      <w:r w:rsidR="00C14395" w:rsidRPr="00003DDB">
        <w:rPr>
          <w:rFonts w:ascii="Times New Roman" w:hAnsi="Times New Roman"/>
          <w:color w:val="000000"/>
          <w:kern w:val="0"/>
          <w:sz w:val="24"/>
          <w:szCs w:val="24"/>
        </w:rPr>
        <w:t xml:space="preserve"> </w:t>
      </w:r>
      <w:r w:rsidRPr="00003DDB">
        <w:rPr>
          <w:rFonts w:ascii="Times New Roman" w:hAnsi="Times New Roman"/>
          <w:color w:val="000000"/>
          <w:kern w:val="0"/>
          <w:sz w:val="24"/>
          <w:szCs w:val="24"/>
        </w:rPr>
        <w:t xml:space="preserve">the externally applied magnetic field is proportional to the product of the molecular magnetic susceptibility and the magnetic field strength. </w:t>
      </w:r>
      <w:r w:rsidRPr="00003DDB">
        <w:rPr>
          <w:rFonts w:ascii="Times New Roman" w:hAnsi="Times New Roman"/>
          <w:sz w:val="24"/>
          <w:szCs w:val="24"/>
        </w:rPr>
        <w:t>For proteins, the diamagnetic anisotropy is mainly due to the alpha helix, beta sheet</w:t>
      </w:r>
      <w:r w:rsidR="00E17A9D">
        <w:rPr>
          <w:rFonts w:ascii="Times New Roman" w:hAnsi="Times New Roman" w:hint="eastAsia"/>
          <w:sz w:val="24"/>
          <w:szCs w:val="24"/>
        </w:rPr>
        <w:t xml:space="preserve"> and</w:t>
      </w:r>
      <w:r w:rsidRPr="00003DDB">
        <w:rPr>
          <w:rFonts w:ascii="Times New Roman" w:hAnsi="Times New Roman"/>
          <w:sz w:val="24"/>
          <w:szCs w:val="24"/>
        </w:rPr>
        <w:t xml:space="preserve"> aromatic rings</w:t>
      </w:r>
      <w:r w:rsidR="00E17A9D">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PEVuZE5vdGU+PENpdGU+PEF1dGhvcj5DaGFicmU8L0F1dGhvcj48WWVhcj4xOTc4PC9ZZWFyPjxS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</w:fldData>
        </w:fldChar>
      </w:r>
      <w:r w:rsidR="00432A7A">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PEVuZE5vdGU+PENpdGU+PEF1dGhvcj5DaGFicmU8L0F1dGhvcj48WWVhcj4xOTc4PC9ZZWFyPjxS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</w:fldData>
        </w:fldChar>
      </w:r>
      <w:r w:rsidR="00432A7A">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432A7A">
        <w:rPr>
          <w:rFonts w:ascii="Times New Roman" w:hAnsi="Times New Roman"/>
          <w:noProof/>
          <w:sz w:val="24"/>
          <w:szCs w:val="24"/>
        </w:rPr>
        <w:t>(</w:t>
      </w:r>
      <w:hyperlink w:anchor="_ENREF_4" w:tooltip="Chabre, 1978 #21" w:history="1">
        <w:r w:rsidR="008F426E">
          <w:rPr>
            <w:rFonts w:ascii="Times New Roman" w:hAnsi="Times New Roman"/>
            <w:noProof/>
            <w:sz w:val="24"/>
            <w:szCs w:val="24"/>
          </w:rPr>
          <w:t>Chabre 1978</w:t>
        </w:r>
      </w:hyperlink>
      <w:r w:rsidR="00432A7A">
        <w:rPr>
          <w:rFonts w:ascii="Times New Roman" w:hAnsi="Times New Roman"/>
          <w:noProof/>
          <w:sz w:val="24"/>
          <w:szCs w:val="24"/>
        </w:rPr>
        <w:t xml:space="preserve">, </w:t>
      </w:r>
      <w:hyperlink w:anchor="_ENREF_45" w:tooltip="Worcester, 1978 #23" w:history="1">
        <w:r w:rsidR="008F426E">
          <w:rPr>
            <w:rFonts w:ascii="Times New Roman" w:hAnsi="Times New Roman"/>
            <w:noProof/>
            <w:sz w:val="24"/>
            <w:szCs w:val="24"/>
          </w:rPr>
          <w:t>Worcester 1978</w:t>
        </w:r>
      </w:hyperlink>
      <w:r w:rsidR="00432A7A">
        <w:rPr>
          <w:rFonts w:ascii="Times New Roman" w:hAnsi="Times New Roman"/>
          <w:noProof/>
          <w:sz w:val="24"/>
          <w:szCs w:val="24"/>
        </w:rPr>
        <w:t xml:space="preserve">, </w:t>
      </w:r>
      <w:hyperlink w:anchor="_ENREF_23" w:tooltip="Pauling, 1979 #22" w:history="1">
        <w:r w:rsidR="008F426E">
          <w:rPr>
            <w:rFonts w:ascii="Times New Roman" w:hAnsi="Times New Roman"/>
            <w:noProof/>
            <w:sz w:val="24"/>
            <w:szCs w:val="24"/>
          </w:rPr>
          <w:t>Pauling 1979</w:t>
        </w:r>
      </w:hyperlink>
      <w:r w:rsidR="00432A7A">
        <w:rPr>
          <w:rFonts w:ascii="Times New Roman" w:hAnsi="Times New Roman"/>
          <w:noProof/>
          <w:sz w:val="24"/>
          <w:szCs w:val="24"/>
        </w:rPr>
        <w:t>)</w:t>
      </w:r>
      <w:r w:rsidR="00B36698">
        <w:rPr>
          <w:rFonts w:ascii="Times New Roman" w:hAnsi="Times New Roman"/>
          <w:sz w:val="24"/>
          <w:szCs w:val="24"/>
        </w:rPr>
        <w:fldChar w:fldCharType="end"/>
      </w:r>
      <w:r w:rsidR="00C14395">
        <w:rPr>
          <w:rFonts w:ascii="Times New Roman" w:hAnsi="Times New Roman"/>
          <w:sz w:val="24"/>
          <w:szCs w:val="24"/>
        </w:rPr>
        <w:t xml:space="preserve">. </w:t>
      </w:r>
      <w:r w:rsidR="00C14395">
        <w:rPr>
          <w:rFonts w:ascii="Times New Roman" w:hAnsi="Times New Roman"/>
          <w:sz w:val="24"/>
          <w:szCs w:val="24"/>
        </w:rPr>
        <w:lastRenderedPageBreak/>
        <w:t>E</w:t>
      </w:r>
      <w:r w:rsidRPr="00003DDB">
        <w:rPr>
          <w:rFonts w:ascii="Times New Roman" w:hAnsi="Times New Roman"/>
          <w:sz w:val="24"/>
          <w:szCs w:val="24"/>
        </w:rPr>
        <w:t xml:space="preserve">ven </w:t>
      </w:r>
      <w:r w:rsidR="00C14395">
        <w:rPr>
          <w:rFonts w:ascii="Times New Roman" w:hAnsi="Times New Roman"/>
          <w:sz w:val="24"/>
          <w:szCs w:val="24"/>
        </w:rPr>
        <w:t xml:space="preserve">individual </w:t>
      </w:r>
      <w:r w:rsidRPr="00003DDB">
        <w:rPr>
          <w:rFonts w:ascii="Times New Roman" w:hAnsi="Times New Roman"/>
          <w:sz w:val="24"/>
          <w:szCs w:val="24"/>
        </w:rPr>
        <w:t xml:space="preserve">peptide bonds, which </w:t>
      </w:r>
      <w:r w:rsidR="00C14395" w:rsidRPr="00003DDB">
        <w:rPr>
          <w:rFonts w:ascii="Times New Roman" w:hAnsi="Times New Roman"/>
          <w:sz w:val="24"/>
          <w:szCs w:val="24"/>
        </w:rPr>
        <w:t>ha</w:t>
      </w:r>
      <w:r w:rsidR="00C14395">
        <w:rPr>
          <w:rFonts w:ascii="Times New Roman" w:hAnsi="Times New Roman"/>
          <w:sz w:val="24"/>
          <w:szCs w:val="24"/>
        </w:rPr>
        <w:t>ve</w:t>
      </w:r>
      <w:r w:rsidR="00C14395" w:rsidRPr="00003DDB">
        <w:rPr>
          <w:rFonts w:ascii="Times New Roman" w:hAnsi="Times New Roman"/>
          <w:sz w:val="24"/>
          <w:szCs w:val="24"/>
        </w:rPr>
        <w:t xml:space="preserve"> </w:t>
      </w:r>
      <w:r w:rsidRPr="00003DDB">
        <w:rPr>
          <w:rFonts w:ascii="Times New Roman" w:hAnsi="Times New Roman"/>
          <w:sz w:val="24"/>
          <w:szCs w:val="24"/>
        </w:rPr>
        <w:t>weak diam</w:t>
      </w:r>
      <w:r w:rsidR="00121864">
        <w:rPr>
          <w:rFonts w:ascii="Times New Roman" w:hAnsi="Times New Roman"/>
          <w:sz w:val="24"/>
          <w:szCs w:val="24"/>
        </w:rPr>
        <w:t xml:space="preserve">agnetic </w:t>
      </w:r>
      <w:proofErr w:type="gramStart"/>
      <w:r w:rsidR="00121864">
        <w:rPr>
          <w:rFonts w:ascii="Times New Roman" w:hAnsi="Times New Roman"/>
          <w:sz w:val="24"/>
          <w:szCs w:val="24"/>
        </w:rPr>
        <w:t>anisotropy</w:t>
      </w:r>
      <w:proofErr w:type="gramEnd"/>
      <w:r w:rsidR="00121864">
        <w:rPr>
          <w:rFonts w:ascii="Times New Roman" w:hAnsi="Times New Roman"/>
          <w:sz w:val="24"/>
          <w:szCs w:val="24"/>
        </w:rPr>
        <w:t xml:space="preserve"> </w:t>
      </w:r>
      <w:r w:rsidR="00C14395">
        <w:rPr>
          <w:rFonts w:ascii="Times New Roman" w:hAnsi="Times New Roman"/>
          <w:sz w:val="24"/>
          <w:szCs w:val="24"/>
        </w:rPr>
        <w:t xml:space="preserve">can contribute </w:t>
      </w:r>
      <w:r w:rsidR="00121864">
        <w:rPr>
          <w:rFonts w:ascii="Times New Roman" w:hAnsi="Times New Roman"/>
          <w:sz w:val="24"/>
          <w:szCs w:val="24"/>
        </w:rPr>
        <w:t>when</w:t>
      </w:r>
      <w:r w:rsidRPr="00003DDB">
        <w:rPr>
          <w:rFonts w:ascii="Times New Roman" w:hAnsi="Times New Roman"/>
          <w:sz w:val="24"/>
          <w:szCs w:val="24"/>
        </w:rPr>
        <w:t xml:space="preserve"> link</w:t>
      </w:r>
      <w:r w:rsidR="00121864">
        <w:rPr>
          <w:rFonts w:ascii="Times New Roman" w:hAnsi="Times New Roman" w:hint="eastAsia"/>
          <w:sz w:val="24"/>
          <w:szCs w:val="24"/>
        </w:rPr>
        <w:t>ed</w:t>
      </w:r>
      <w:r w:rsidRPr="00003DDB">
        <w:rPr>
          <w:rFonts w:ascii="Times New Roman" w:hAnsi="Times New Roman"/>
          <w:sz w:val="24"/>
          <w:szCs w:val="24"/>
        </w:rPr>
        <w:t xml:space="preserve"> together in a fixed and organized orientation in alpha helix or beta sheet. </w:t>
      </w:r>
      <w:r w:rsidR="00C14395">
        <w:rPr>
          <w:rFonts w:ascii="Times New Roman" w:hAnsi="Times New Roman"/>
          <w:sz w:val="24"/>
          <w:szCs w:val="24"/>
        </w:rPr>
        <w:t>M</w:t>
      </w:r>
      <w:r w:rsidRPr="00003DDB">
        <w:rPr>
          <w:rFonts w:ascii="Times New Roman" w:hAnsi="Times New Roman"/>
          <w:sz w:val="24"/>
          <w:szCs w:val="24"/>
        </w:rPr>
        <w:t xml:space="preserve">ost proteins have very weak diamagnetic anisotropy, </w:t>
      </w:r>
      <w:r w:rsidR="00C14395">
        <w:rPr>
          <w:rFonts w:ascii="Times New Roman" w:hAnsi="Times New Roman"/>
          <w:sz w:val="24"/>
          <w:szCs w:val="24"/>
        </w:rPr>
        <w:t xml:space="preserve">but </w:t>
      </w:r>
      <w:r w:rsidRPr="00003DDB">
        <w:rPr>
          <w:rFonts w:ascii="Times New Roman" w:hAnsi="Times New Roman"/>
          <w:sz w:val="24"/>
          <w:szCs w:val="24"/>
        </w:rPr>
        <w:t xml:space="preserve">their response to </w:t>
      </w:r>
      <w:r w:rsidR="00C14395">
        <w:rPr>
          <w:rFonts w:ascii="Times New Roman" w:hAnsi="Times New Roman"/>
          <w:sz w:val="24"/>
          <w:szCs w:val="24"/>
        </w:rPr>
        <w:t>a</w:t>
      </w:r>
      <w:r w:rsidR="00C14395" w:rsidRPr="00003DDB">
        <w:rPr>
          <w:rFonts w:ascii="Times New Roman" w:hAnsi="Times New Roman"/>
          <w:sz w:val="24"/>
          <w:szCs w:val="24"/>
        </w:rPr>
        <w:t xml:space="preserve"> </w:t>
      </w:r>
      <w:r w:rsidRPr="00003DDB">
        <w:rPr>
          <w:rFonts w:ascii="Times New Roman" w:hAnsi="Times New Roman"/>
          <w:sz w:val="24"/>
          <w:szCs w:val="24"/>
        </w:rPr>
        <w:t xml:space="preserve">magnetic field can be amplified </w:t>
      </w:r>
      <w:r w:rsidR="00C14395">
        <w:rPr>
          <w:rFonts w:ascii="Times New Roman" w:hAnsi="Times New Roman"/>
          <w:sz w:val="24"/>
          <w:szCs w:val="24"/>
        </w:rPr>
        <w:t xml:space="preserve">by </w:t>
      </w:r>
      <w:r w:rsidRPr="00003DDB">
        <w:rPr>
          <w:rFonts w:ascii="Times New Roman" w:hAnsi="Times New Roman"/>
          <w:sz w:val="24"/>
          <w:szCs w:val="24"/>
        </w:rPr>
        <w:t xml:space="preserve">ordered </w:t>
      </w:r>
      <w:r w:rsidR="00C14395" w:rsidRPr="00003DDB">
        <w:rPr>
          <w:rFonts w:ascii="Times New Roman" w:hAnsi="Times New Roman"/>
          <w:sz w:val="24"/>
          <w:szCs w:val="24"/>
        </w:rPr>
        <w:t>polymer</w:t>
      </w:r>
      <w:r w:rsidR="00C14395">
        <w:rPr>
          <w:rFonts w:ascii="Times New Roman" w:hAnsi="Times New Roman"/>
          <w:sz w:val="24"/>
          <w:szCs w:val="24"/>
        </w:rPr>
        <w:t>ization</w:t>
      </w:r>
      <w:r w:rsidRPr="00003DDB">
        <w:rPr>
          <w:rFonts w:ascii="Times New Roman" w:hAnsi="Times New Roman"/>
          <w:sz w:val="24"/>
          <w:szCs w:val="24"/>
        </w:rPr>
        <w:t xml:space="preserve">, as </w:t>
      </w:r>
      <w:r w:rsidR="00C14395">
        <w:rPr>
          <w:rFonts w:ascii="Times New Roman" w:hAnsi="Times New Roman"/>
          <w:sz w:val="24"/>
          <w:szCs w:val="24"/>
        </w:rPr>
        <w:t xml:space="preserve">in </w:t>
      </w:r>
      <w:r w:rsidRPr="00003DDB">
        <w:rPr>
          <w:rFonts w:ascii="Times New Roman" w:hAnsi="Times New Roman"/>
          <w:sz w:val="24"/>
          <w:szCs w:val="24"/>
        </w:rPr>
        <w:t xml:space="preserve">microtubules, where the additive diamagnetic anisotropy can be significant. </w:t>
      </w:r>
      <w:r w:rsidRPr="00003DDB">
        <w:rPr>
          <w:rFonts w:ascii="Times New Roman" w:hAnsi="Times New Roman"/>
          <w:color w:val="000000"/>
          <w:kern w:val="0"/>
          <w:sz w:val="24"/>
          <w:szCs w:val="24"/>
        </w:rPr>
        <w:t xml:space="preserve">The DNA chain is another example </w:t>
      </w:r>
      <w:r w:rsidR="00C14395">
        <w:rPr>
          <w:rFonts w:ascii="Times New Roman" w:hAnsi="Times New Roman"/>
          <w:color w:val="000000"/>
          <w:kern w:val="0"/>
          <w:sz w:val="24"/>
          <w:szCs w:val="24"/>
        </w:rPr>
        <w:t>of a biopolymer with</w:t>
      </w:r>
      <w:r w:rsidRPr="00003DDB">
        <w:rPr>
          <w:rFonts w:ascii="Times New Roman" w:hAnsi="Times New Roman"/>
          <w:color w:val="000000"/>
          <w:kern w:val="0"/>
          <w:sz w:val="24"/>
          <w:szCs w:val="24"/>
        </w:rPr>
        <w:t xml:space="preserve"> relative</w:t>
      </w:r>
      <w:r w:rsidR="00C14395">
        <w:rPr>
          <w:rFonts w:ascii="Times New Roman" w:hAnsi="Times New Roman"/>
          <w:color w:val="000000"/>
          <w:kern w:val="0"/>
          <w:sz w:val="24"/>
          <w:szCs w:val="24"/>
        </w:rPr>
        <w:t>ly</w:t>
      </w:r>
      <w:r w:rsidRPr="00003DDB">
        <w:rPr>
          <w:rFonts w:ascii="Times New Roman" w:hAnsi="Times New Roman"/>
          <w:color w:val="000000"/>
          <w:kern w:val="0"/>
          <w:sz w:val="24"/>
          <w:szCs w:val="24"/>
        </w:rPr>
        <w:t xml:space="preserve"> large diamagnetic anisotropy</w:t>
      </w:r>
      <w:r w:rsidR="00FA4C53">
        <w:rPr>
          <w:rFonts w:ascii="Times New Roman" w:hAnsi="Times New Roman" w:hint="eastAsia"/>
          <w:color w:val="000000"/>
          <w:kern w:val="0"/>
          <w:sz w:val="24"/>
          <w:szCs w:val="24"/>
        </w:rPr>
        <w:t xml:space="preserve"> </w:t>
      </w:r>
      <w:r w:rsidR="00B36698">
        <w:rPr>
          <w:rFonts w:ascii="Times New Roman" w:hAnsi="Times New Roman"/>
          <w:color w:val="000000"/>
          <w:kern w:val="0"/>
          <w:sz w:val="24"/>
          <w:szCs w:val="24"/>
        </w:rPr>
        <w:fldChar w:fldCharType="begin"/>
      </w:r>
      <w:r w:rsidR="008646CF">
        <w:rPr>
          <w:rFonts w:ascii="Times New Roman" w:hAnsi="Times New Roman"/>
          <w:color w:val="000000"/>
          <w:kern w:val="0"/>
          <w:sz w:val="24"/>
          <w:szCs w:val="24"/>
        </w:rPr>
        <w:instrText xml:space="preserve"> ADDIN EN.CITE &lt;EndNote&gt;&lt;Cite&gt;&lt;Author&gt;Maret&lt;/Author&gt;&lt;Year&gt;1975&lt;/Year&gt;&lt;RecNum&gt;24&lt;/RecNum&gt;&lt;DisplayText&gt;(Maret et al. 1975)&lt;/DisplayText&gt;&lt;record&gt;&lt;rec-number&gt;24&lt;/rec-number&gt;&lt;foreign-keys&gt;&lt;key app="EN" db-id="zdaxrs90q9fra8ezxthx2atl9dtdzwwzrzfr"&gt;24&lt;/key&gt;&lt;/foreign-keys&gt;&lt;ref-type name="Journal Article"&gt;17&lt;/ref-type&gt;&lt;contributors&gt;&lt;authors&gt;&lt;author&gt;Maret, G.&lt;/author&gt;&lt;author&gt;Schickfus, M. V.&lt;/author&gt;&lt;author&gt;Mayer, A.&lt;/author&gt;&lt;author&gt;Dransfeld, K.&lt;/author&gt;&lt;/authors&gt;&lt;/contributors&gt;&lt;auth-address&gt;Max Planck Inst Festkorper Forsch,Hochfeld Magnetlabor,38042 Grenoble,France&lt;/auth-address&gt;&lt;titles&gt;&lt;title&gt;Orientation of Nucleic-Acids in High Magnetic-Fields&lt;/title&gt;&lt;secondary-title&gt;Physical Review Letters&lt;/secondary-title&gt;&lt;alt-title&gt;Phys Rev Lett&lt;/alt-title&gt;&lt;/titles&gt;&lt;periodical&gt;&lt;full-title&gt;Physical Review Letters&lt;/full-title&gt;&lt;abbr-1&gt;Phys Rev Lett&lt;/abbr-1&gt;&lt;/periodical&gt;&lt;alt-periodical&gt;&lt;full-title&gt;Physical Review Letters&lt;/full-title&gt;&lt;abbr-1&gt;Phys Rev Lett&lt;/abbr-1&gt;&lt;/alt-periodical&gt;&lt;pages&gt;397-400&lt;/pages&gt;&lt;volume&gt;35&lt;/volume&gt;&lt;number&gt;6&lt;/number&gt;&lt;dates&gt;&lt;year&gt;1975&lt;/year&gt;&lt;/dates&gt;&lt;isbn&gt;0031-9007&lt;/isbn&gt;&lt;accession-num&gt;WOS:A1975AL12000023&lt;/accession-num&gt;&lt;urls&gt;&lt;related-urls&gt;&lt;url&gt;&amp;lt;Go to ISI&amp;gt;://WOS:A1975AL12000023&lt;/url&gt;&lt;/related-urls&gt;&lt;/urls&gt;&lt;electronic-resource-num&gt;DOI 10.1103/PhysRevLett.35.397&lt;/electronic-resource-num&gt;&lt;language&gt;English&lt;/language&gt;&lt;/record&gt;&lt;/Cite&gt;&lt;/EndNote&gt;</w:instrText>
      </w:r>
      <w:r w:rsidR="00B36698">
        <w:rPr>
          <w:rFonts w:ascii="Times New Roman" w:hAnsi="Times New Roman"/>
          <w:color w:val="000000"/>
          <w:kern w:val="0"/>
          <w:sz w:val="24"/>
          <w:szCs w:val="24"/>
        </w:rPr>
        <w:fldChar w:fldCharType="separate"/>
      </w:r>
      <w:r w:rsidR="008646CF">
        <w:rPr>
          <w:rFonts w:ascii="Times New Roman" w:hAnsi="Times New Roman"/>
          <w:noProof/>
          <w:color w:val="000000"/>
          <w:kern w:val="0"/>
          <w:sz w:val="24"/>
          <w:szCs w:val="24"/>
        </w:rPr>
        <w:t>(</w:t>
      </w:r>
      <w:hyperlink w:anchor="_ENREF_19" w:tooltip="Maret, 1975 #24" w:history="1">
        <w:r w:rsidR="008F426E">
          <w:rPr>
            <w:rFonts w:ascii="Times New Roman" w:hAnsi="Times New Roman"/>
            <w:noProof/>
            <w:color w:val="000000"/>
            <w:kern w:val="0"/>
            <w:sz w:val="24"/>
            <w:szCs w:val="24"/>
          </w:rPr>
          <w:t>Maret et al. 1975</w:t>
        </w:r>
      </w:hyperlink>
      <w:r w:rsidR="008646CF">
        <w:rPr>
          <w:rFonts w:ascii="Times New Roman" w:hAnsi="Times New Roman"/>
          <w:noProof/>
          <w:color w:val="000000"/>
          <w:kern w:val="0"/>
          <w:sz w:val="24"/>
          <w:szCs w:val="24"/>
        </w:rPr>
        <w:t>)</w:t>
      </w:r>
      <w:r w:rsidR="00B36698">
        <w:rPr>
          <w:rFonts w:ascii="Times New Roman" w:hAnsi="Times New Roman"/>
          <w:color w:val="000000"/>
          <w:kern w:val="0"/>
          <w:sz w:val="24"/>
          <w:szCs w:val="24"/>
        </w:rPr>
        <w:fldChar w:fldCharType="end"/>
      </w:r>
      <w:r w:rsidRPr="00003DDB">
        <w:rPr>
          <w:rFonts w:ascii="Times New Roman" w:hAnsi="Times New Roman"/>
          <w:color w:val="000000"/>
          <w:kern w:val="0"/>
          <w:sz w:val="24"/>
          <w:szCs w:val="24"/>
        </w:rPr>
        <w:t xml:space="preserve">, mainly due to </w:t>
      </w:r>
      <w:r w:rsidR="00C14395">
        <w:rPr>
          <w:rFonts w:ascii="Times New Roman" w:hAnsi="Times New Roman"/>
          <w:color w:val="000000"/>
          <w:kern w:val="0"/>
          <w:sz w:val="24"/>
          <w:szCs w:val="24"/>
        </w:rPr>
        <w:t>its</w:t>
      </w:r>
      <w:r w:rsidR="00C14395" w:rsidRPr="00003DDB">
        <w:rPr>
          <w:rFonts w:ascii="Times New Roman" w:hAnsi="Times New Roman"/>
          <w:color w:val="000000"/>
          <w:kern w:val="0"/>
          <w:sz w:val="24"/>
          <w:szCs w:val="24"/>
        </w:rPr>
        <w:t xml:space="preserve"> </w:t>
      </w:r>
      <w:r w:rsidRPr="00003DDB">
        <w:rPr>
          <w:rFonts w:ascii="Times New Roman" w:hAnsi="Times New Roman"/>
          <w:color w:val="000000"/>
          <w:kern w:val="0"/>
          <w:sz w:val="24"/>
          <w:szCs w:val="24"/>
        </w:rPr>
        <w:t xml:space="preserve">stacked aromatic bases. </w:t>
      </w:r>
      <w:r w:rsidR="00C14395">
        <w:rPr>
          <w:rFonts w:ascii="Times New Roman" w:hAnsi="Times New Roman"/>
          <w:color w:val="000000"/>
          <w:kern w:val="0"/>
          <w:sz w:val="24"/>
          <w:szCs w:val="24"/>
        </w:rPr>
        <w:t>T</w:t>
      </w:r>
      <w:r w:rsidRPr="00003DDB">
        <w:rPr>
          <w:rFonts w:ascii="Times New Roman" w:hAnsi="Times New Roman"/>
          <w:color w:val="000000"/>
          <w:kern w:val="0"/>
          <w:sz w:val="24"/>
          <w:szCs w:val="24"/>
        </w:rPr>
        <w:t>heoretical predict</w:t>
      </w:r>
      <w:r w:rsidR="00C14395">
        <w:rPr>
          <w:rFonts w:ascii="Times New Roman" w:hAnsi="Times New Roman"/>
          <w:color w:val="000000"/>
          <w:kern w:val="0"/>
          <w:sz w:val="24"/>
          <w:szCs w:val="24"/>
        </w:rPr>
        <w:t xml:space="preserve">ions suggested </w:t>
      </w:r>
      <w:r w:rsidRPr="00003DDB">
        <w:rPr>
          <w:rFonts w:ascii="Times New Roman" w:hAnsi="Times New Roman"/>
          <w:color w:val="000000"/>
          <w:kern w:val="0"/>
          <w:sz w:val="24"/>
          <w:szCs w:val="24"/>
        </w:rPr>
        <w:t>that mitotic chromosome arms</w:t>
      </w:r>
      <w:r w:rsidR="00C14395">
        <w:rPr>
          <w:rFonts w:ascii="Times New Roman" w:hAnsi="Times New Roman"/>
          <w:color w:val="000000"/>
          <w:kern w:val="0"/>
          <w:sz w:val="24"/>
          <w:szCs w:val="24"/>
        </w:rPr>
        <w:t>, where DNA is highly compacted,</w:t>
      </w:r>
      <w:r w:rsidRPr="00003DDB">
        <w:rPr>
          <w:rFonts w:ascii="Times New Roman" w:hAnsi="Times New Roman"/>
          <w:color w:val="000000"/>
          <w:kern w:val="0"/>
          <w:sz w:val="24"/>
          <w:szCs w:val="24"/>
        </w:rPr>
        <w:t xml:space="preserve"> </w:t>
      </w:r>
      <w:r w:rsidR="00C14395">
        <w:rPr>
          <w:rFonts w:ascii="Times New Roman" w:hAnsi="Times New Roman"/>
          <w:color w:val="000000"/>
          <w:kern w:val="0"/>
          <w:sz w:val="24"/>
          <w:szCs w:val="24"/>
        </w:rPr>
        <w:t>might</w:t>
      </w:r>
      <w:r w:rsidR="00C14395" w:rsidRPr="00003DDB">
        <w:rPr>
          <w:rFonts w:ascii="Times New Roman" w:hAnsi="Times New Roman"/>
          <w:color w:val="000000"/>
          <w:kern w:val="0"/>
          <w:sz w:val="24"/>
          <w:szCs w:val="24"/>
        </w:rPr>
        <w:t xml:space="preserve"> </w:t>
      </w:r>
      <w:r w:rsidRPr="00003DDB">
        <w:rPr>
          <w:rFonts w:ascii="Times New Roman" w:hAnsi="Times New Roman"/>
          <w:color w:val="000000"/>
          <w:kern w:val="0"/>
          <w:sz w:val="24"/>
          <w:szCs w:val="24"/>
        </w:rPr>
        <w:t>generate electromagnetic fields along the chromosome arm direction</w:t>
      </w:r>
      <w:r w:rsidR="00FA4C53">
        <w:rPr>
          <w:rFonts w:ascii="Times New Roman" w:hAnsi="Times New Roman" w:hint="eastAsia"/>
          <w:color w:val="000000"/>
          <w:kern w:val="0"/>
          <w:sz w:val="24"/>
          <w:szCs w:val="24"/>
        </w:rPr>
        <w:t xml:space="preserve"> </w:t>
      </w:r>
      <w:r w:rsidR="00B36698">
        <w:rPr>
          <w:rFonts w:ascii="Times New Roman" w:hAnsi="Times New Roman"/>
          <w:color w:val="000000"/>
          <w:kern w:val="0"/>
          <w:sz w:val="24"/>
          <w:szCs w:val="24"/>
        </w:rPr>
        <w:fldChar w:fldCharType="begin"/>
      </w:r>
      <w:r w:rsidR="00E94FD9">
        <w:rPr>
          <w:rFonts w:ascii="Times New Roman" w:hAnsi="Times New Roman"/>
          <w:color w:val="000000"/>
          <w:kern w:val="0"/>
          <w:sz w:val="24"/>
          <w:szCs w:val="24"/>
        </w:rPr>
        <w:instrText xml:space="preserve"> ADDIN EN.CITE &lt;EndNote&gt;&lt;Cite&gt;&lt;Author&gt;Zhao&lt;/Author&gt;&lt;Year&gt;2012&lt;/Year&gt;&lt;RecNum&gt;25&lt;/RecNum&gt;&lt;DisplayText&gt;(Zhao and Zhan 2012)&lt;/DisplayText&gt;&lt;record&gt;&lt;rec-number&gt;25&lt;/rec-number&gt;&lt;foreign-keys&gt;&lt;key app="EN" db-id="zdaxrs90q9fra8ezxthx2atl9dtdzwwzrzfr"&gt;25&lt;/key&gt;&lt;/foreign-keys&gt;&lt;ref-type name="Journal Article"&gt;17&lt;/ref-type&gt;&lt;contributors&gt;&lt;authors&gt;&lt;author&gt;Zhao, Y.&lt;/author&gt;&lt;author&gt;Zhan, Q. M.&lt;/author&gt;&lt;/authors&gt;&lt;/contributors&gt;&lt;auth-address&gt;Chinese Acad Med Sci, State Key Lab Mol Oncol, Canc Inst &amp;amp; Hosp, Peking Union Med Coll, Beijing 100021, Peoples R China&lt;/auth-address&gt;&lt;titles&gt;&lt;title&gt;Electric fields generated by synchronized oscillations of microtubules, centrosomes and chromosomes regulate the dynamics of mitosis and meiosis&lt;/title&gt;&lt;secondary-title&gt;Theoretical Biology and Medical Modelling&lt;/secondary-title&gt;&lt;alt-title&gt;Theor Biol Med Model&lt;/alt-title&gt;&lt;/titles&gt;&lt;periodical&gt;&lt;full-title&gt;Theoretical Biology and Medical Modelling&lt;/full-title&gt;&lt;abbr-1&gt;Theor Biol Med Model&lt;/abbr-1&gt;&lt;/periodical&gt;&lt;alt-periodical&gt;&lt;full-title&gt;Theoretical Biology and Medical Modelling&lt;/full-title&gt;&lt;abbr-1&gt;Theor Biol Med Model&lt;/abbr-1&gt;&lt;/alt-periodical&gt;&lt;pages&gt;DOI: 10.1186/1742-4682-9-26&lt;/pages&gt;&lt;volume&gt;9&lt;/volume&gt;&lt;keywords&gt;&lt;keyword&gt;polar wind&lt;/keyword&gt;&lt;keyword&gt;chromosome&lt;/keyword&gt;&lt;keyword&gt;microtubule&lt;/keyword&gt;&lt;keyword&gt;centrosome&lt;/keyword&gt;&lt;keyword&gt;spindle body&lt;/keyword&gt;&lt;keyword&gt;electromagnetic activity&lt;/keyword&gt;&lt;keyword&gt;ejection properties&lt;/keyword&gt;&lt;keyword&gt;cell-proliferation&lt;/keyword&gt;&lt;keyword&gt;brain-tumors&lt;/keyword&gt;&lt;keyword&gt;spindle&lt;/keyword&gt;&lt;keyword&gt;frequencies&lt;/keyword&gt;&lt;keyword&gt;metabolism&lt;/keyword&gt;&lt;keyword&gt;exposure&lt;/keyword&gt;&lt;keyword&gt;phase&lt;/keyword&gt;&lt;keyword&gt;array&lt;/keyword&gt;&lt;/keywords&gt;&lt;dates&gt;&lt;year&gt;2012&lt;/year&gt;&lt;pub-dates&gt;&lt;date&gt;Jul 2&lt;/date&gt;&lt;/pub-dates&gt;&lt;/dates&gt;&lt;isbn&gt;1742-4682&lt;/isbn&gt;&lt;accession-num&gt;WOS:000311407500001&lt;/accession-num&gt;&lt;urls&gt;&lt;related-urls&gt;&lt;url&gt;&amp;lt;Go to ISI&amp;gt;://WOS:000311407500001&lt;/url&gt;&lt;/related-urls&gt;&lt;/urls&gt;&lt;electronic-resource-num&gt;Artn 26&amp;#xD;10.1186/1742-4682-9-26&lt;/electronic-resource-num&gt;&lt;language&gt;English&lt;/language&gt;&lt;/record&gt;&lt;/Cite&gt;&lt;/EndNote&gt;</w:instrText>
      </w:r>
      <w:r w:rsidR="00B36698">
        <w:rPr>
          <w:rFonts w:ascii="Times New Roman" w:hAnsi="Times New Roman"/>
          <w:color w:val="000000"/>
          <w:kern w:val="0"/>
          <w:sz w:val="24"/>
          <w:szCs w:val="24"/>
        </w:rPr>
        <w:fldChar w:fldCharType="separate"/>
      </w:r>
      <w:r w:rsidR="00432A7A">
        <w:rPr>
          <w:rFonts w:ascii="Times New Roman" w:hAnsi="Times New Roman"/>
          <w:noProof/>
          <w:color w:val="000000"/>
          <w:kern w:val="0"/>
          <w:sz w:val="24"/>
          <w:szCs w:val="24"/>
        </w:rPr>
        <w:t>(</w:t>
      </w:r>
      <w:hyperlink w:anchor="_ENREF_48" w:tooltip="Zhao, 2012 #25" w:history="1">
        <w:r w:rsidR="008F426E">
          <w:rPr>
            <w:rFonts w:ascii="Times New Roman" w:hAnsi="Times New Roman"/>
            <w:noProof/>
            <w:color w:val="000000"/>
            <w:kern w:val="0"/>
            <w:sz w:val="24"/>
            <w:szCs w:val="24"/>
          </w:rPr>
          <w:t>Zhao and Zhan 2012</w:t>
        </w:r>
      </w:hyperlink>
      <w:r w:rsidR="00432A7A">
        <w:rPr>
          <w:rFonts w:ascii="Times New Roman" w:hAnsi="Times New Roman"/>
          <w:noProof/>
          <w:color w:val="000000"/>
          <w:kern w:val="0"/>
          <w:sz w:val="24"/>
          <w:szCs w:val="24"/>
        </w:rPr>
        <w:t>)</w:t>
      </w:r>
      <w:r w:rsidR="00B36698">
        <w:rPr>
          <w:rFonts w:ascii="Times New Roman" w:hAnsi="Times New Roman"/>
          <w:color w:val="000000"/>
          <w:kern w:val="0"/>
          <w:sz w:val="24"/>
          <w:szCs w:val="24"/>
        </w:rPr>
        <w:fldChar w:fldCharType="end"/>
      </w:r>
      <w:r w:rsidR="003673F2">
        <w:rPr>
          <w:rFonts w:ascii="Times New Roman" w:hAnsi="Times New Roman" w:hint="eastAsia"/>
          <w:color w:val="000000"/>
          <w:kern w:val="0"/>
          <w:sz w:val="24"/>
          <w:szCs w:val="24"/>
        </w:rPr>
        <w:t xml:space="preserve"> </w:t>
      </w:r>
      <w:r w:rsidRPr="00003DDB">
        <w:rPr>
          <w:rFonts w:ascii="Times New Roman" w:hAnsi="Times New Roman"/>
          <w:color w:val="000000"/>
          <w:kern w:val="0"/>
          <w:sz w:val="24"/>
          <w:szCs w:val="24"/>
        </w:rPr>
        <w:t>and</w:t>
      </w:r>
      <w:r w:rsidR="00C14395">
        <w:rPr>
          <w:rFonts w:ascii="Times New Roman" w:hAnsi="Times New Roman"/>
          <w:color w:val="000000"/>
          <w:kern w:val="0"/>
          <w:sz w:val="24"/>
          <w:szCs w:val="24"/>
        </w:rPr>
        <w:t xml:space="preserve">, less speculatively, that </w:t>
      </w:r>
      <w:r w:rsidRPr="00003DDB">
        <w:rPr>
          <w:rFonts w:ascii="Times New Roman" w:hAnsi="Times New Roman"/>
          <w:color w:val="000000"/>
          <w:kern w:val="0"/>
          <w:sz w:val="24"/>
          <w:szCs w:val="24"/>
        </w:rPr>
        <w:t>chromosomes should be fully aligned by SMFs of around 1.4 T</w:t>
      </w:r>
      <w:r w:rsidR="00CA6605">
        <w:rPr>
          <w:rFonts w:ascii="Times New Roman" w:hAnsi="Times New Roman" w:hint="eastAsia"/>
          <w:color w:val="000000"/>
          <w:kern w:val="0"/>
          <w:sz w:val="24"/>
          <w:szCs w:val="24"/>
        </w:rPr>
        <w:t xml:space="preserve"> </w:t>
      </w:r>
      <w:r w:rsidR="00B36698">
        <w:rPr>
          <w:rFonts w:ascii="Times New Roman" w:hAnsi="Times New Roman"/>
          <w:color w:val="000000"/>
          <w:kern w:val="0"/>
          <w:sz w:val="24"/>
          <w:szCs w:val="24"/>
        </w:rPr>
        <w:fldChar w:fldCharType="begin"/>
      </w:r>
      <w:r w:rsidR="00432A7A">
        <w:rPr>
          <w:rFonts w:ascii="Times New Roman" w:hAnsi="Times New Roman"/>
          <w:color w:val="000000"/>
          <w:kern w:val="0"/>
          <w:sz w:val="24"/>
          <w:szCs w:val="24"/>
        </w:rPr>
        <w:instrText xml:space="preserve"> ADDIN EN.CITE &lt;EndNote&gt;&lt;Cite&gt;&lt;Author&gt;Maret&lt;/Author&gt;&lt;Year&gt;1990&lt;/Year&gt;&lt;RecNum&gt;26&lt;/RecNum&gt;&lt;DisplayText&gt;(Maret 1990)&lt;/DisplayText&gt;&lt;record&gt;&lt;rec-number&gt;26&lt;/rec-number&gt;&lt;foreign-keys&gt;&lt;key app="EN" db-id="zdaxrs90q9fra8ezxthx2atl9dtdzwwzrzfr"&gt;26&lt;/key&gt;&lt;/foreign-keys&gt;&lt;ref-type name="Journal Article"&gt;17&lt;/ref-type&gt;&lt;contributors&gt;&lt;authors&gt;&lt;author&gt;Maret, G.&lt;/author&gt;&lt;/authors&gt;&lt;/contributors&gt;&lt;titles&gt;&lt;title&gt;Recent Biophysical Studies in High Magnetic-Fields&lt;/title&gt;&lt;secondary-title&gt;Physica B&lt;/secondary-title&gt;&lt;alt-title&gt;Physica B&lt;/alt-title&gt;&lt;/titles&gt;&lt;periodical&gt;&lt;full-title&gt;Physica B&lt;/full-title&gt;&lt;abbr-1&gt;Physica B&lt;/abbr-1&gt;&lt;/periodical&gt;&lt;alt-periodical&gt;&lt;full-title&gt;Physica B&lt;/full-title&gt;&lt;abbr-1&gt;Physica B&lt;/abbr-1&gt;&lt;/alt-periodical&gt;&lt;pages&gt;205-212&lt;/pages&gt;&lt;volume&gt;164&lt;/volume&gt;&lt;number&gt;1-2&lt;/number&gt;&lt;dates&gt;&lt;year&gt;1990&lt;/year&gt;&lt;pub-dates&gt;&lt;date&gt;Jun&lt;/date&gt;&lt;/pub-dates&gt;&lt;/dates&gt;&lt;isbn&gt;0921-4526&lt;/isbn&gt;&lt;accession-num&gt;WOS:A1990DR76900026&lt;/accession-num&gt;&lt;urls&gt;&lt;related-urls&gt;&lt;url&gt;&amp;lt;Go to ISI&amp;gt;://WOS:A1990DR76900026&lt;/url&gt;&lt;/related-urls&gt;&lt;/urls&gt;&lt;electronic-resource-num&gt;Doi 10.1016/0921-4526(90)90077-8&lt;/electronic-resource-num&gt;&lt;language&gt;English&lt;/language&gt;&lt;/record&gt;&lt;/Cite&gt;&lt;/EndNote&gt;</w:instrText>
      </w:r>
      <w:r w:rsidR="00B36698">
        <w:rPr>
          <w:rFonts w:ascii="Times New Roman" w:hAnsi="Times New Roman"/>
          <w:color w:val="000000"/>
          <w:kern w:val="0"/>
          <w:sz w:val="24"/>
          <w:szCs w:val="24"/>
        </w:rPr>
        <w:fldChar w:fldCharType="separate"/>
      </w:r>
      <w:r w:rsidR="00432A7A">
        <w:rPr>
          <w:rFonts w:ascii="Times New Roman" w:hAnsi="Times New Roman"/>
          <w:noProof/>
          <w:color w:val="000000"/>
          <w:kern w:val="0"/>
          <w:sz w:val="24"/>
          <w:szCs w:val="24"/>
        </w:rPr>
        <w:t>(</w:t>
      </w:r>
      <w:hyperlink w:anchor="_ENREF_17" w:tooltip="Maret, 1990 #26" w:history="1">
        <w:r w:rsidR="008F426E">
          <w:rPr>
            <w:rFonts w:ascii="Times New Roman" w:hAnsi="Times New Roman"/>
            <w:noProof/>
            <w:color w:val="000000"/>
            <w:kern w:val="0"/>
            <w:sz w:val="24"/>
            <w:szCs w:val="24"/>
          </w:rPr>
          <w:t>Maret 1990</w:t>
        </w:r>
      </w:hyperlink>
      <w:r w:rsidR="00432A7A">
        <w:rPr>
          <w:rFonts w:ascii="Times New Roman" w:hAnsi="Times New Roman"/>
          <w:noProof/>
          <w:color w:val="000000"/>
          <w:kern w:val="0"/>
          <w:sz w:val="24"/>
          <w:szCs w:val="24"/>
        </w:rPr>
        <w:t>)</w:t>
      </w:r>
      <w:r w:rsidR="00B36698">
        <w:rPr>
          <w:rFonts w:ascii="Times New Roman" w:hAnsi="Times New Roman"/>
          <w:color w:val="000000"/>
          <w:kern w:val="0"/>
          <w:sz w:val="24"/>
          <w:szCs w:val="24"/>
        </w:rPr>
        <w:fldChar w:fldCharType="end"/>
      </w:r>
      <w:r w:rsidRPr="00003DDB">
        <w:rPr>
          <w:rFonts w:ascii="Times New Roman" w:hAnsi="Times New Roman"/>
          <w:color w:val="000000"/>
          <w:kern w:val="0"/>
          <w:sz w:val="24"/>
          <w:szCs w:val="24"/>
        </w:rPr>
        <w:t xml:space="preserve">. </w:t>
      </w:r>
    </w:p>
    <w:p w:rsidR="003E235D" w:rsidRDefault="00A97F7A" w:rsidP="00ED7C8A">
      <w:pPr>
        <w:autoSpaceDE w:val="0"/>
        <w:autoSpaceDN w:val="0"/>
        <w:adjustRightInd w:val="0"/>
        <w:spacing w:line="480" w:lineRule="auto"/>
        <w:ind w:firstLine="420"/>
        <w:rPr>
          <w:rFonts w:ascii="Times New Roman" w:hAnsi="Times New Roman"/>
          <w:sz w:val="24"/>
          <w:szCs w:val="24"/>
        </w:rPr>
      </w:pPr>
      <w:r>
        <w:rPr>
          <w:rFonts w:ascii="Times New Roman" w:hAnsi="Times New Roman"/>
          <w:sz w:val="24"/>
          <w:szCs w:val="24"/>
          <w:shd w:val="clear" w:color="auto" w:fill="FFFFFF"/>
        </w:rPr>
        <w:t xml:space="preserve">Mitotic spindles comprise both microtubules and chromosomes, but most studies of their potential response to magnetic fields have focused on microtubules. </w:t>
      </w:r>
      <w:del w:id="12" w:author="xin zhang" w:date="2017-02-08T16:26:00Z">
        <w:r w:rsidDel="008F426E">
          <w:rPr>
            <w:rFonts w:ascii="Times New Roman" w:hAnsi="Times New Roman"/>
            <w:sz w:val="24"/>
            <w:szCs w:val="24"/>
            <w:shd w:val="clear" w:color="auto" w:fill="FFFFFF"/>
          </w:rPr>
          <w:delText xml:space="preserve"> </w:delText>
        </w:r>
      </w:del>
      <w:r w:rsidR="003E235D" w:rsidRPr="00003DDB">
        <w:rPr>
          <w:rFonts w:ascii="Times New Roman" w:hAnsi="Times New Roman"/>
          <w:sz w:val="24"/>
          <w:szCs w:val="24"/>
          <w:shd w:val="clear" w:color="auto" w:fill="FFFFFF"/>
        </w:rPr>
        <w:t>Multiple studies have shown that purified microtubules can be</w:t>
      </w:r>
      <w:r w:rsidR="003E235D" w:rsidRPr="00003DDB">
        <w:rPr>
          <w:rFonts w:ascii="Times New Roman" w:hAnsi="Times New Roman"/>
          <w:sz w:val="24"/>
          <w:szCs w:val="24"/>
        </w:rPr>
        <w:t xml:space="preserve"> aligned by moderate and high SMFs</w:t>
      </w:r>
      <w:r w:rsidR="003E235D" w:rsidRPr="00003DDB">
        <w:rPr>
          <w:rFonts w:ascii="Times New Roman" w:hAnsi="Times New Roman"/>
          <w:sz w:val="24"/>
          <w:szCs w:val="24"/>
          <w:shd w:val="clear" w:color="auto" w:fill="FFFFFF"/>
        </w:rPr>
        <w:t xml:space="preserve"> and the alignment effect increase</w:t>
      </w:r>
      <w:r w:rsidR="0069646A" w:rsidRPr="00003DDB">
        <w:rPr>
          <w:rFonts w:ascii="Times New Roman" w:hAnsi="Times New Roman" w:hint="eastAsia"/>
          <w:sz w:val="24"/>
          <w:szCs w:val="24"/>
          <w:shd w:val="clear" w:color="auto" w:fill="FFFFFF"/>
        </w:rPr>
        <w:t>s</w:t>
      </w:r>
      <w:r w:rsidR="003E235D" w:rsidRPr="00003DDB">
        <w:rPr>
          <w:rFonts w:ascii="Times New Roman" w:hAnsi="Times New Roman"/>
          <w:sz w:val="24"/>
          <w:szCs w:val="24"/>
          <w:shd w:val="clear" w:color="auto" w:fill="FFFFFF"/>
        </w:rPr>
        <w:t xml:space="preserve"> significantly with magnetic field strength</w:t>
      </w:r>
      <w:r w:rsidR="00D32540">
        <w:rPr>
          <w:rFonts w:ascii="Times New Roman" w:hAnsi="Times New Roman" w:hint="eastAsia"/>
          <w:sz w:val="24"/>
          <w:szCs w:val="24"/>
          <w:shd w:val="clear" w:color="auto" w:fill="FFFFFF"/>
        </w:rPr>
        <w:t xml:space="preserve"> </w:t>
      </w:r>
      <w:r w:rsidR="00B36698">
        <w:rPr>
          <w:rFonts w:ascii="Times New Roman" w:hAnsi="Times New Roman"/>
          <w:sz w:val="24"/>
          <w:szCs w:val="24"/>
          <w:shd w:val="clear" w:color="auto" w:fill="FFFFFF"/>
        </w:rPr>
        <w:fldChar w:fldCharType="begin">
          <w:fldData xml:space="preserve">PEVuZE5vdGU+PENpdGU+PEF1dGhvcj5WYXNzaWxldjwvQXV0aG9yPjxZZWFyPjE5ODI8L1llYXI+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</w:fldData>
        </w:fldChar>
      </w:r>
      <w:r w:rsidR="008646CF">
        <w:rPr>
          <w:rFonts w:ascii="Times New Roman" w:hAnsi="Times New Roman"/>
          <w:sz w:val="24"/>
          <w:szCs w:val="24"/>
          <w:shd w:val="clear" w:color="auto" w:fill="FFFFFF"/>
        </w:rPr>
        <w:instrText xml:space="preserve"> ADDIN EN.CITE </w:instrText>
      </w:r>
      <w:r w:rsidR="00B36698">
        <w:rPr>
          <w:rFonts w:ascii="Times New Roman" w:hAnsi="Times New Roman"/>
          <w:sz w:val="24"/>
          <w:szCs w:val="24"/>
          <w:shd w:val="clear" w:color="auto" w:fill="FFFFFF"/>
        </w:rPr>
        <w:fldChar w:fldCharType="begin">
          <w:fldData xml:space="preserve">PEVuZE5vdGU+PENpdGU+PEF1dGhvcj5WYXNzaWxldjwvQXV0aG9yPjxZZWFyPjE5ODI8L1llYXI+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</w:fldData>
        </w:fldChar>
      </w:r>
      <w:r w:rsidR="008646CF">
        <w:rPr>
          <w:rFonts w:ascii="Times New Roman" w:hAnsi="Times New Roman"/>
          <w:sz w:val="24"/>
          <w:szCs w:val="24"/>
          <w:shd w:val="clear" w:color="auto" w:fill="FFFFFF"/>
        </w:rPr>
        <w:instrText xml:space="preserve"> ADDIN EN.CITE.DATA </w:instrText>
      </w:r>
      <w:r w:rsidR="00B36698">
        <w:rPr>
          <w:rFonts w:ascii="Times New Roman" w:hAnsi="Times New Roman"/>
          <w:sz w:val="24"/>
          <w:szCs w:val="24"/>
          <w:shd w:val="clear" w:color="auto" w:fill="FFFFFF"/>
        </w:rPr>
      </w:r>
      <w:r w:rsidR="00B36698">
        <w:rPr>
          <w:rFonts w:ascii="Times New Roman" w:hAnsi="Times New Roman"/>
          <w:sz w:val="24"/>
          <w:szCs w:val="24"/>
          <w:shd w:val="clear" w:color="auto" w:fill="FFFFFF"/>
        </w:rPr>
        <w:fldChar w:fldCharType="end"/>
      </w:r>
      <w:r w:rsidR="00B36698">
        <w:rPr>
          <w:rFonts w:ascii="Times New Roman" w:hAnsi="Times New Roman"/>
          <w:sz w:val="24"/>
          <w:szCs w:val="24"/>
          <w:shd w:val="clear" w:color="auto" w:fill="FFFFFF"/>
        </w:rPr>
      </w:r>
      <w:r w:rsidR="00B36698">
        <w:rPr>
          <w:rFonts w:ascii="Times New Roman" w:hAnsi="Times New Roman"/>
          <w:sz w:val="24"/>
          <w:szCs w:val="24"/>
          <w:shd w:val="clear" w:color="auto" w:fill="FFFFFF"/>
        </w:rPr>
        <w:fldChar w:fldCharType="separate"/>
      </w:r>
      <w:r w:rsidR="008646CF">
        <w:rPr>
          <w:rFonts w:ascii="Times New Roman" w:hAnsi="Times New Roman"/>
          <w:noProof/>
          <w:sz w:val="24"/>
          <w:szCs w:val="24"/>
          <w:shd w:val="clear" w:color="auto" w:fill="FFFFFF"/>
        </w:rPr>
        <w:t>(</w:t>
      </w:r>
      <w:hyperlink w:anchor="_ENREF_42" w:tooltip="Vassilev, 1982 #29" w:history="1">
        <w:r w:rsidR="008F426E">
          <w:rPr>
            <w:rFonts w:ascii="Times New Roman" w:hAnsi="Times New Roman"/>
            <w:noProof/>
            <w:sz w:val="24"/>
            <w:szCs w:val="24"/>
            <w:shd w:val="clear" w:color="auto" w:fill="FFFFFF"/>
          </w:rPr>
          <w:t>Vassilev et al. 1982</w:t>
        </w:r>
      </w:hyperlink>
      <w:r w:rsidR="008646CF">
        <w:rPr>
          <w:rFonts w:ascii="Times New Roman" w:hAnsi="Times New Roman"/>
          <w:noProof/>
          <w:sz w:val="24"/>
          <w:szCs w:val="24"/>
          <w:shd w:val="clear" w:color="auto" w:fill="FFFFFF"/>
        </w:rPr>
        <w:t xml:space="preserve">, </w:t>
      </w:r>
      <w:hyperlink w:anchor="_ENREF_2" w:tooltip="Bras, 1998 #28" w:history="1">
        <w:r w:rsidR="008F426E">
          <w:rPr>
            <w:rFonts w:ascii="Times New Roman" w:hAnsi="Times New Roman"/>
            <w:noProof/>
            <w:sz w:val="24"/>
            <w:szCs w:val="24"/>
            <w:shd w:val="clear" w:color="auto" w:fill="FFFFFF"/>
          </w:rPr>
          <w:t>Bras et al. 1998</w:t>
        </w:r>
      </w:hyperlink>
      <w:r w:rsidR="008646CF">
        <w:rPr>
          <w:rFonts w:ascii="Times New Roman" w:hAnsi="Times New Roman"/>
          <w:noProof/>
          <w:sz w:val="24"/>
          <w:szCs w:val="24"/>
          <w:shd w:val="clear" w:color="auto" w:fill="FFFFFF"/>
        </w:rPr>
        <w:t xml:space="preserve">, </w:t>
      </w:r>
      <w:hyperlink w:anchor="_ENREF_8" w:tooltip="Glade, 2005 #27" w:history="1">
        <w:r w:rsidR="008F426E">
          <w:rPr>
            <w:rFonts w:ascii="Times New Roman" w:hAnsi="Times New Roman"/>
            <w:noProof/>
            <w:sz w:val="24"/>
            <w:szCs w:val="24"/>
            <w:shd w:val="clear" w:color="auto" w:fill="FFFFFF"/>
          </w:rPr>
          <w:t>Glade and Tabony 2005</w:t>
        </w:r>
      </w:hyperlink>
      <w:r w:rsidR="008646CF">
        <w:rPr>
          <w:rFonts w:ascii="Times New Roman" w:hAnsi="Times New Roman"/>
          <w:noProof/>
          <w:sz w:val="24"/>
          <w:szCs w:val="24"/>
          <w:shd w:val="clear" w:color="auto" w:fill="FFFFFF"/>
        </w:rPr>
        <w:t>)</w:t>
      </w:r>
      <w:r w:rsidR="00B36698">
        <w:rPr>
          <w:rFonts w:ascii="Times New Roman" w:hAnsi="Times New Roman"/>
          <w:sz w:val="24"/>
          <w:szCs w:val="24"/>
          <w:shd w:val="clear" w:color="auto" w:fill="FFFFFF"/>
        </w:rPr>
        <w:fldChar w:fldCharType="end"/>
      </w:r>
      <w:r w:rsidR="003E235D" w:rsidRPr="00003DDB">
        <w:rPr>
          <w:rFonts w:ascii="Times New Roman" w:hAnsi="Times New Roman"/>
          <w:sz w:val="24"/>
          <w:szCs w:val="24"/>
          <w:shd w:val="clear" w:color="auto" w:fill="FFFFFF"/>
        </w:rPr>
        <w:t xml:space="preserve">. This is due to the </w:t>
      </w:r>
      <w:r w:rsidR="003E235D" w:rsidRPr="00003DDB">
        <w:rPr>
          <w:rFonts w:ascii="Times New Roman" w:hAnsi="Times New Roman"/>
          <w:kern w:val="0"/>
          <w:sz w:val="24"/>
          <w:szCs w:val="24"/>
        </w:rPr>
        <w:t>diamagnetic anisotropy of tubulin and microtubules</w:t>
      </w:r>
      <w:r w:rsidR="00DC390A">
        <w:rPr>
          <w:rFonts w:ascii="Times New Roman" w:hAnsi="Times New Roman" w:hint="eastAsia"/>
          <w:kern w:val="0"/>
          <w:sz w:val="24"/>
          <w:szCs w:val="24"/>
        </w:rPr>
        <w:t xml:space="preserve"> </w:t>
      </w:r>
      <w:r w:rsidR="00B36698">
        <w:rPr>
          <w:rFonts w:ascii="Times New Roman" w:hAnsi="Times New Roman"/>
          <w:kern w:val="0"/>
          <w:sz w:val="24"/>
          <w:szCs w:val="24"/>
        </w:rPr>
        <w:fldChar w:fldCharType="begin"/>
      </w:r>
      <w:r w:rsidR="002E472D">
        <w:rPr>
          <w:rFonts w:ascii="Times New Roman" w:hAnsi="Times New Roman"/>
          <w:kern w:val="0"/>
          <w:sz w:val="24"/>
          <w:szCs w:val="24"/>
        </w:rPr>
        <w:instrText xml:space="preserve"> ADDIN EN.CITE &lt;EndNote&gt;&lt;Cite&gt;&lt;Author&gt;Bras&lt;/Author&gt;&lt;Year&gt;2014&lt;/Year&gt;&lt;RecNum&gt;30&lt;/RecNum&gt;&lt;DisplayText&gt;(Bras et al. 2014)&lt;/DisplayText&gt;&lt;record&gt;&lt;rec-number&gt;30&lt;/rec-number&gt;&lt;foreign-keys&gt;&lt;key app="EN" db-id="zdaxrs90q9fra8ezxthx2atl9dtdzwwzrzfr"&gt;30&lt;/key&gt;&lt;/foreign-keys&gt;&lt;ref-type name="Journal Article"&gt;17&lt;/ref-type&gt;&lt;contributors&gt;&lt;authors&gt;&lt;author&gt;Bras, W.&lt;/author&gt;&lt;author&gt;Torbet, J.&lt;/author&gt;&lt;author&gt;Diakun, G. P.&lt;/author&gt;&lt;author&gt;Rikken, G. L.&lt;/author&gt;&lt;author&gt;Diaz, J. F.&lt;/author&gt;&lt;/authors&gt;&lt;/contributors&gt;&lt;auth-address&gt;Netherlands Organisation for Scientific Research, Dutch-Belgian Beamlines, European Synchrotron Radiation Facility, BP 220, 38043 Grenoble, France.&amp;#xD;Science and Technology Facility Council (STFC), Daresbury Laboratory, Cheshire WA4 4AD, UK.&amp;#xD;National Centre for Scientific Research (CNRS), National High Magnetic Field Laboratory, 143 Avenue de Rangueil, 31400 Toulouse, France.&amp;#xD;CIB Centro de Investigaciones Biologicas, Ramiro de Maeztu 9, 28040 Madrid, Spain.&lt;/auth-address&gt;&lt;titles&gt;&lt;title&gt;The diamagnetic susceptibility of the tubulin dimer&lt;/title&gt;&lt;secondary-title&gt;J Biophys&lt;/secondary-title&gt;&lt;alt-title&gt;Journal of biophysics&lt;/alt-title&gt;&lt;/titles&gt;&lt;periodical&gt;&lt;full-title&gt;J Biophys&lt;/full-title&gt;&lt;abbr-1&gt;Journal of biophysics&lt;/abbr-1&gt;&lt;/periodical&gt;&lt;alt-periodical&gt;&lt;full-title&gt;J Biophys&lt;/full-title&gt;&lt;abbr-1&gt;Journal of biophysics&lt;/abbr-1&gt;&lt;/alt-periodical&gt;&lt;pages&gt;985082&lt;/pages&gt;&lt;volume&gt;2014&lt;/volume&gt;&lt;dates&gt;&lt;year&gt;2014&lt;/year&gt;&lt;/dates&gt;&lt;isbn&gt;1687-8000 (Print)&amp;#xD;1687-8000 (Linking)&lt;/isbn&gt;&lt;accession-num&gt;24701206&lt;/accession-num&gt;&lt;urls&gt;&lt;related-urls&gt;&lt;url&gt;http://www.ncbi.nlm.nih.gov/pubmed/24701206&lt;/url&gt;&lt;/related-urls&gt;&lt;/urls&gt;&lt;custom2&gt;3948583&lt;/custom2&gt;&lt;electronic-resource-num&gt;10.1155/2014/985082&lt;/electronic-resource-num&gt;&lt;/record&gt;&lt;/Cite&gt;&lt;/EndNote&gt;</w:instrText>
      </w:r>
      <w:r w:rsidR="00B36698">
        <w:rPr>
          <w:rFonts w:ascii="Times New Roman" w:hAnsi="Times New Roman"/>
          <w:kern w:val="0"/>
          <w:sz w:val="24"/>
          <w:szCs w:val="24"/>
        </w:rPr>
        <w:fldChar w:fldCharType="separate"/>
      </w:r>
      <w:r w:rsidR="008646CF">
        <w:rPr>
          <w:rFonts w:ascii="Times New Roman" w:hAnsi="Times New Roman"/>
          <w:noProof/>
          <w:kern w:val="0"/>
          <w:sz w:val="24"/>
          <w:szCs w:val="24"/>
        </w:rPr>
        <w:t>(</w:t>
      </w:r>
      <w:hyperlink w:anchor="_ENREF_3" w:tooltip="Bras, 2014 #30" w:history="1">
        <w:r w:rsidR="008F426E">
          <w:rPr>
            <w:rFonts w:ascii="Times New Roman" w:hAnsi="Times New Roman"/>
            <w:noProof/>
            <w:kern w:val="0"/>
            <w:sz w:val="24"/>
            <w:szCs w:val="24"/>
          </w:rPr>
          <w:t>Bras et al. 2014</w:t>
        </w:r>
      </w:hyperlink>
      <w:r w:rsidR="008646CF">
        <w:rPr>
          <w:rFonts w:ascii="Times New Roman" w:hAnsi="Times New Roman"/>
          <w:noProof/>
          <w:kern w:val="0"/>
          <w:sz w:val="24"/>
          <w:szCs w:val="24"/>
        </w:rPr>
        <w:t>)</w:t>
      </w:r>
      <w:r w:rsidR="00B36698">
        <w:rPr>
          <w:rFonts w:ascii="Times New Roman" w:hAnsi="Times New Roman"/>
          <w:kern w:val="0"/>
          <w:sz w:val="24"/>
          <w:szCs w:val="24"/>
        </w:rPr>
        <w:fldChar w:fldCharType="end"/>
      </w:r>
      <w:r w:rsidR="003E235D" w:rsidRPr="00003DDB">
        <w:rPr>
          <w:rFonts w:ascii="Times New Roman" w:hAnsi="Times New Roman"/>
          <w:kern w:val="0"/>
          <w:sz w:val="24"/>
          <w:szCs w:val="24"/>
        </w:rPr>
        <w:t xml:space="preserve">. </w:t>
      </w:r>
      <w:r w:rsidR="003E235D" w:rsidRPr="00003DDB">
        <w:rPr>
          <w:rFonts w:ascii="Times New Roman" w:hAnsi="Times New Roman"/>
          <w:sz w:val="24"/>
          <w:szCs w:val="24"/>
          <w:shd w:val="clear" w:color="auto" w:fill="FFFFFF"/>
        </w:rPr>
        <w:t xml:space="preserve">In addition, tubulin assembly </w:t>
      </w:r>
      <w:r w:rsidR="003E235D" w:rsidRPr="00003DDB">
        <w:rPr>
          <w:rFonts w:ascii="Times New Roman" w:hAnsi="Times New Roman"/>
          <w:i/>
          <w:sz w:val="24"/>
          <w:szCs w:val="24"/>
          <w:shd w:val="clear" w:color="auto" w:fill="FFFFFF"/>
        </w:rPr>
        <w:t>in vitro</w:t>
      </w:r>
      <w:r w:rsidR="003E235D" w:rsidRPr="00003DDB">
        <w:rPr>
          <w:rFonts w:ascii="Times New Roman" w:hAnsi="Times New Roman"/>
          <w:sz w:val="24"/>
          <w:szCs w:val="24"/>
          <w:shd w:val="clear" w:color="auto" w:fill="FFFFFF"/>
        </w:rPr>
        <w:t xml:space="preserve"> </w:t>
      </w:r>
      <w:r w:rsidR="004D5837" w:rsidRPr="00003DDB">
        <w:rPr>
          <w:rFonts w:ascii="Times New Roman" w:hAnsi="Times New Roman"/>
          <w:sz w:val="24"/>
          <w:szCs w:val="24"/>
          <w:shd w:val="clear" w:color="auto" w:fill="FFFFFF"/>
        </w:rPr>
        <w:t>was</w:t>
      </w:r>
      <w:r w:rsidR="003E235D" w:rsidRPr="00003DDB">
        <w:rPr>
          <w:rFonts w:ascii="Times New Roman" w:hAnsi="Times New Roman"/>
          <w:sz w:val="24"/>
          <w:szCs w:val="24"/>
          <w:shd w:val="clear" w:color="auto" w:fill="FFFFFF"/>
        </w:rPr>
        <w:t xml:space="preserve"> disordered </w:t>
      </w:r>
      <w:r w:rsidR="004D5837" w:rsidRPr="00003DDB">
        <w:rPr>
          <w:rFonts w:ascii="Times New Roman" w:hAnsi="Times New Roman"/>
          <w:sz w:val="24"/>
          <w:szCs w:val="24"/>
          <w:shd w:val="clear" w:color="auto" w:fill="FFFFFF"/>
        </w:rPr>
        <w:t xml:space="preserve">by </w:t>
      </w:r>
      <w:r w:rsidR="003E235D" w:rsidRPr="00003DDB">
        <w:rPr>
          <w:rFonts w:ascii="Times New Roman" w:hAnsi="Times New Roman"/>
          <w:sz w:val="24"/>
          <w:szCs w:val="24"/>
          <w:shd w:val="clear" w:color="auto" w:fill="FFFFFF"/>
        </w:rPr>
        <w:t xml:space="preserve">a 10-100 </w:t>
      </w:r>
      <w:proofErr w:type="spellStart"/>
      <w:proofErr w:type="gramStart"/>
      <w:r w:rsidR="003E235D" w:rsidRPr="00003DDB">
        <w:rPr>
          <w:rFonts w:ascii="Times New Roman" w:hAnsi="Times New Roman"/>
          <w:sz w:val="24"/>
          <w:szCs w:val="24"/>
          <w:shd w:val="clear" w:color="auto" w:fill="FFFFFF"/>
        </w:rPr>
        <w:t>nT</w:t>
      </w:r>
      <w:proofErr w:type="spellEnd"/>
      <w:proofErr w:type="gramEnd"/>
      <w:r w:rsidR="003E235D" w:rsidRPr="00003DDB">
        <w:rPr>
          <w:rFonts w:ascii="Times New Roman" w:hAnsi="Times New Roman"/>
          <w:sz w:val="24"/>
          <w:szCs w:val="24"/>
          <w:shd w:val="clear" w:color="auto" w:fill="FFFFFF"/>
        </w:rPr>
        <w:t xml:space="preserve"> hypogeomagnetic field (natural geomagnetic field is usually around 50000 </w:t>
      </w:r>
      <w:proofErr w:type="spellStart"/>
      <w:r w:rsidR="003E235D" w:rsidRPr="00003DDB">
        <w:rPr>
          <w:rFonts w:ascii="Times New Roman" w:hAnsi="Times New Roman"/>
          <w:sz w:val="24"/>
          <w:szCs w:val="24"/>
          <w:shd w:val="clear" w:color="auto" w:fill="FFFFFF"/>
        </w:rPr>
        <w:t>nT</w:t>
      </w:r>
      <w:proofErr w:type="spellEnd"/>
      <w:r w:rsidR="003E235D" w:rsidRPr="00003DDB">
        <w:rPr>
          <w:rFonts w:ascii="Times New Roman" w:hAnsi="Times New Roman"/>
          <w:sz w:val="24"/>
          <w:szCs w:val="24"/>
          <w:shd w:val="clear" w:color="auto" w:fill="FFFFFF"/>
        </w:rPr>
        <w:t>/0.5 Gauss)</w:t>
      </w:r>
      <w:r w:rsidR="00DC390A">
        <w:rPr>
          <w:rFonts w:ascii="Times New Roman" w:hAnsi="Times New Roman" w:hint="eastAsia"/>
          <w:sz w:val="24"/>
          <w:szCs w:val="24"/>
          <w:shd w:val="clear" w:color="auto" w:fill="FFFFFF"/>
        </w:rPr>
        <w:t xml:space="preserve"> </w:t>
      </w:r>
      <w:r w:rsidR="00B36698">
        <w:rPr>
          <w:rFonts w:ascii="Times New Roman" w:hAnsi="Times New Roman"/>
          <w:sz w:val="24"/>
          <w:szCs w:val="24"/>
          <w:shd w:val="clear" w:color="auto" w:fill="FFFFFF"/>
        </w:rPr>
        <w:fldChar w:fldCharType="begin">
          <w:fldData xml:space="preserve">PEVuZE5vdGU+PENpdGU+PEF1dGhvcj5XYW5nPC9BdXRob3I+PFllYXI+MjAwODwvWWVhcj48UmVj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</w:fldData>
        </w:fldChar>
      </w:r>
      <w:r w:rsidR="008646CF">
        <w:rPr>
          <w:rFonts w:ascii="Times New Roman" w:hAnsi="Times New Roman"/>
          <w:sz w:val="24"/>
          <w:szCs w:val="24"/>
          <w:shd w:val="clear" w:color="auto" w:fill="FFFFFF"/>
        </w:rPr>
        <w:instrText xml:space="preserve"> ADDIN EN.CITE </w:instrText>
      </w:r>
      <w:r w:rsidR="00B36698">
        <w:rPr>
          <w:rFonts w:ascii="Times New Roman" w:hAnsi="Times New Roman"/>
          <w:sz w:val="24"/>
          <w:szCs w:val="24"/>
          <w:shd w:val="clear" w:color="auto" w:fill="FFFFFF"/>
        </w:rPr>
        <w:fldChar w:fldCharType="begin">
          <w:fldData xml:space="preserve">PEVuZE5vdGU+PENpdGU+PEF1dGhvcj5XYW5nPC9BdXRob3I+PFllYXI+MjAwODwvWWVhcj48UmVj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</w:fldData>
        </w:fldChar>
      </w:r>
      <w:r w:rsidR="008646CF">
        <w:rPr>
          <w:rFonts w:ascii="Times New Roman" w:hAnsi="Times New Roman"/>
          <w:sz w:val="24"/>
          <w:szCs w:val="24"/>
          <w:shd w:val="clear" w:color="auto" w:fill="FFFFFF"/>
        </w:rPr>
        <w:instrText xml:space="preserve"> ADDIN EN.CITE.DATA </w:instrText>
      </w:r>
      <w:r w:rsidR="00B36698">
        <w:rPr>
          <w:rFonts w:ascii="Times New Roman" w:hAnsi="Times New Roman"/>
          <w:sz w:val="24"/>
          <w:szCs w:val="24"/>
          <w:shd w:val="clear" w:color="auto" w:fill="FFFFFF"/>
        </w:rPr>
      </w:r>
      <w:r w:rsidR="00B36698">
        <w:rPr>
          <w:rFonts w:ascii="Times New Roman" w:hAnsi="Times New Roman"/>
          <w:sz w:val="24"/>
          <w:szCs w:val="24"/>
          <w:shd w:val="clear" w:color="auto" w:fill="FFFFFF"/>
        </w:rPr>
        <w:fldChar w:fldCharType="end"/>
      </w:r>
      <w:r w:rsidR="00B36698">
        <w:rPr>
          <w:rFonts w:ascii="Times New Roman" w:hAnsi="Times New Roman"/>
          <w:sz w:val="24"/>
          <w:szCs w:val="24"/>
          <w:shd w:val="clear" w:color="auto" w:fill="FFFFFF"/>
        </w:rPr>
      </w:r>
      <w:r w:rsidR="00B36698">
        <w:rPr>
          <w:rFonts w:ascii="Times New Roman" w:hAnsi="Times New Roman"/>
          <w:sz w:val="24"/>
          <w:szCs w:val="24"/>
          <w:shd w:val="clear" w:color="auto" w:fill="FFFFFF"/>
        </w:rPr>
        <w:fldChar w:fldCharType="separate"/>
      </w:r>
      <w:r w:rsidR="008646CF">
        <w:rPr>
          <w:rFonts w:ascii="Times New Roman" w:hAnsi="Times New Roman"/>
          <w:noProof/>
          <w:sz w:val="24"/>
          <w:szCs w:val="24"/>
          <w:shd w:val="clear" w:color="auto" w:fill="FFFFFF"/>
        </w:rPr>
        <w:t>(</w:t>
      </w:r>
      <w:hyperlink w:anchor="_ENREF_43" w:tooltip="Wang, 2008 #31" w:history="1">
        <w:r w:rsidR="008F426E">
          <w:rPr>
            <w:rFonts w:ascii="Times New Roman" w:hAnsi="Times New Roman"/>
            <w:noProof/>
            <w:sz w:val="24"/>
            <w:szCs w:val="24"/>
            <w:shd w:val="clear" w:color="auto" w:fill="FFFFFF"/>
          </w:rPr>
          <w:t>Wang et al. 2008</w:t>
        </w:r>
      </w:hyperlink>
      <w:r w:rsidR="008646CF">
        <w:rPr>
          <w:rFonts w:ascii="Times New Roman" w:hAnsi="Times New Roman"/>
          <w:noProof/>
          <w:sz w:val="24"/>
          <w:szCs w:val="24"/>
          <w:shd w:val="clear" w:color="auto" w:fill="FFFFFF"/>
        </w:rPr>
        <w:t>)</w:t>
      </w:r>
      <w:r w:rsidR="00B36698">
        <w:rPr>
          <w:rFonts w:ascii="Times New Roman" w:hAnsi="Times New Roman"/>
          <w:sz w:val="24"/>
          <w:szCs w:val="24"/>
          <w:shd w:val="clear" w:color="auto" w:fill="FFFFFF"/>
        </w:rPr>
        <w:fldChar w:fldCharType="end"/>
      </w:r>
      <w:r w:rsidR="003E235D" w:rsidRPr="00003DDB">
        <w:rPr>
          <w:rFonts w:ascii="Times New Roman" w:hAnsi="Times New Roman"/>
          <w:sz w:val="24"/>
          <w:szCs w:val="24"/>
          <w:shd w:val="clear" w:color="auto" w:fill="FFFFFF"/>
        </w:rPr>
        <w:t xml:space="preserve">. </w:t>
      </w:r>
      <w:r w:rsidR="003E235D" w:rsidRPr="00003DDB">
        <w:rPr>
          <w:rFonts w:ascii="Times New Roman" w:hAnsi="Times New Roman"/>
          <w:kern w:val="0"/>
          <w:sz w:val="24"/>
          <w:szCs w:val="24"/>
        </w:rPr>
        <w:t>However, whether SMF can change the mitotic spindle orientation in a cell</w:t>
      </w:r>
      <w:r w:rsidR="004D5837" w:rsidRPr="00003DDB">
        <w:rPr>
          <w:rFonts w:ascii="Times New Roman" w:hAnsi="Times New Roman"/>
          <w:kern w:val="0"/>
          <w:sz w:val="24"/>
          <w:szCs w:val="24"/>
        </w:rPr>
        <w:t xml:space="preserve"> </w:t>
      </w:r>
      <w:r w:rsidR="003E235D" w:rsidRPr="00003DDB">
        <w:rPr>
          <w:rFonts w:ascii="Times New Roman" w:hAnsi="Times New Roman"/>
          <w:kern w:val="0"/>
          <w:sz w:val="24"/>
          <w:szCs w:val="24"/>
        </w:rPr>
        <w:t xml:space="preserve">has never been reported. </w:t>
      </w:r>
      <w:proofErr w:type="spellStart"/>
      <w:r w:rsidR="003E235D" w:rsidRPr="00003DDB">
        <w:rPr>
          <w:rFonts w:ascii="Times New Roman" w:hAnsi="Times New Roman"/>
          <w:sz w:val="24"/>
          <w:szCs w:val="24"/>
        </w:rPr>
        <w:t>Denegre</w:t>
      </w:r>
      <w:proofErr w:type="spellEnd"/>
      <w:r w:rsidR="003E235D" w:rsidRPr="00003DDB">
        <w:rPr>
          <w:rFonts w:ascii="Times New Roman" w:hAnsi="Times New Roman"/>
          <w:sz w:val="24"/>
          <w:szCs w:val="24"/>
        </w:rPr>
        <w:t xml:space="preserve"> et al found that 16</w:t>
      </w:r>
      <w:r w:rsidR="003E235D" w:rsidRPr="00003DDB">
        <w:rPr>
          <w:rFonts w:ascii="Times New Roman" w:hAnsi="Times New Roman"/>
          <w:bCs/>
          <w:sz w:val="24"/>
          <w:szCs w:val="24"/>
        </w:rPr>
        <w:t>.7 T large gradient SMFs can affect the division orientation of Xenopus eggs</w:t>
      </w:r>
      <w:r w:rsidR="00DC390A">
        <w:rPr>
          <w:rFonts w:ascii="Times New Roman" w:hAnsi="Times New Roman" w:hint="eastAsia"/>
          <w:bCs/>
          <w:sz w:val="24"/>
          <w:szCs w:val="24"/>
        </w:rPr>
        <w:t xml:space="preserve"> </w:t>
      </w:r>
      <w:r w:rsidR="00B36698">
        <w:rPr>
          <w:rFonts w:ascii="Times New Roman" w:hAnsi="Times New Roman"/>
          <w:bCs/>
          <w:sz w:val="24"/>
          <w:szCs w:val="24"/>
        </w:rPr>
        <w:fldChar w:fldCharType="begin"/>
      </w:r>
      <w:r w:rsidR="008646CF">
        <w:rPr>
          <w:rFonts w:ascii="Times New Roman" w:hAnsi="Times New Roman"/>
          <w:bCs/>
          <w:sz w:val="24"/>
          <w:szCs w:val="24"/>
        </w:rPr>
        <w:instrText xml:space="preserve"> ADDIN EN.CITE &lt;EndNote&gt;&lt;Cite&gt;&lt;Author&gt;Denegre&lt;/Author&gt;&lt;Year&gt;1998&lt;/Year&gt;&lt;RecNum&gt;32&lt;/RecNum&gt;&lt;DisplayText&gt;(Denegre et al. 1998)&lt;/DisplayText&gt;&lt;record&gt;&lt;rec-number&gt;32&lt;/rec-number&gt;&lt;foreign-keys&gt;&lt;key app="EN" db-id="zdaxrs90q9fra8ezxthx2atl9dtdzwwzrzfr"&gt;32&lt;/key&gt;&lt;/foreign-keys&gt;&lt;ref-type name="Journal Article"&gt;17&lt;/ref-type&gt;&lt;contributors&gt;&lt;authors&gt;&lt;author&gt;Denegre, J. M.&lt;/author&gt;&lt;author&gt;Valles, J. M.&lt;/author&gt;&lt;author&gt;Lin, K.&lt;/author&gt;&lt;author&gt;Jordan, W. B.&lt;/author&gt;&lt;author&gt;Mowry, K. L.&lt;/author&gt;&lt;/authors&gt;&lt;/contributors&gt;&lt;auth-address&gt;Brown Univ, Dept Biochem Mol Biol &amp;amp; Cell Biol, Providence, RI 02912 USA&amp;#xD;Brown Univ, Dept Phys, Providence, RI 02912 USA&lt;/auth-address&gt;&lt;titles&gt;&lt;title&gt;Cleavage planes in frog eggs are altered by strong magnetic fields&lt;/title&gt;&lt;secondary-title&gt;Proceedings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USA&lt;/abbr-1&gt;&lt;/alt-periodical&gt;&lt;pages&gt;14729-14732&lt;/pages&gt;&lt;volume&gt;95&lt;/volume&gt;&lt;number&gt;25&lt;/number&gt;&lt;keywords&gt;&lt;keyword&gt;cell division&lt;/keyword&gt;&lt;keyword&gt;mitotic apparatus&lt;/keyword&gt;&lt;keyword&gt;microtubules&lt;/keyword&gt;&lt;keyword&gt;xenopus&lt;/keyword&gt;&lt;keyword&gt;confocal immunofluorescence microscopy&lt;/keyword&gt;&lt;keyword&gt;xenopus-laevis&lt;/keyword&gt;&lt;keyword&gt;microtubules&lt;/keyword&gt;&lt;/keywords&gt;&lt;dates&gt;&lt;year&gt;1998&lt;/year&gt;&lt;pub-dates&gt;&lt;date&gt;Dec 8&lt;/date&gt;&lt;/pub-dates&gt;&lt;/dates&gt;&lt;isbn&gt;0027-8424&lt;/isbn&gt;&lt;accession-num&gt;WOS:000077436700027&lt;/accession-num&gt;&lt;urls&gt;&lt;related-urls&gt;&lt;url&gt;&amp;lt;Go to ISI&amp;gt;://WOS:000077436700027&lt;/url&gt;&lt;/related-urls&gt;&lt;/urls&gt;&lt;electronic-resource-num&gt;DOI 10.1073/pnas.95.25.14729&lt;/electronic-resource-num&gt;&lt;language&gt;English&lt;/language&gt;&lt;/record&gt;&lt;/Cite&gt;&lt;/EndNote&gt;</w:instrText>
      </w:r>
      <w:r w:rsidR="00B36698">
        <w:rPr>
          <w:rFonts w:ascii="Times New Roman" w:hAnsi="Times New Roman"/>
          <w:bCs/>
          <w:sz w:val="24"/>
          <w:szCs w:val="24"/>
        </w:rPr>
        <w:fldChar w:fldCharType="separate"/>
      </w:r>
      <w:r w:rsidR="008646CF">
        <w:rPr>
          <w:rFonts w:ascii="Times New Roman" w:hAnsi="Times New Roman"/>
          <w:bCs/>
          <w:noProof/>
          <w:sz w:val="24"/>
          <w:szCs w:val="24"/>
        </w:rPr>
        <w:t>(</w:t>
      </w:r>
      <w:hyperlink w:anchor="_ENREF_5" w:tooltip="Denegre, 1998 #32" w:history="1">
        <w:r w:rsidR="008F426E">
          <w:rPr>
            <w:rFonts w:ascii="Times New Roman" w:hAnsi="Times New Roman"/>
            <w:bCs/>
            <w:noProof/>
            <w:sz w:val="24"/>
            <w:szCs w:val="24"/>
          </w:rPr>
          <w:t>Denegre et al. 1998</w:t>
        </w:r>
      </w:hyperlink>
      <w:r w:rsidR="008646CF">
        <w:rPr>
          <w:rFonts w:ascii="Times New Roman" w:hAnsi="Times New Roman"/>
          <w:bCs/>
          <w:noProof/>
          <w:sz w:val="24"/>
          <w:szCs w:val="24"/>
        </w:rPr>
        <w:t>)</w:t>
      </w:r>
      <w:r w:rsidR="00B36698">
        <w:rPr>
          <w:rFonts w:ascii="Times New Roman" w:hAnsi="Times New Roman"/>
          <w:bCs/>
          <w:sz w:val="24"/>
          <w:szCs w:val="24"/>
        </w:rPr>
        <w:fldChar w:fldCharType="end"/>
      </w:r>
      <w:r w:rsidR="003E235D" w:rsidRPr="00003DDB">
        <w:rPr>
          <w:rFonts w:ascii="Times New Roman" w:hAnsi="Times New Roman"/>
          <w:sz w:val="24"/>
          <w:szCs w:val="24"/>
        </w:rPr>
        <w:t xml:space="preserve">. They proposed that SMF may </w:t>
      </w:r>
      <w:r w:rsidR="003E235D" w:rsidRPr="00003DDB">
        <w:rPr>
          <w:rFonts w:ascii="Times New Roman" w:hAnsi="Times New Roman"/>
          <w:bCs/>
          <w:sz w:val="24"/>
          <w:szCs w:val="24"/>
        </w:rPr>
        <w:t xml:space="preserve">affect the orientation of astral microtubules and/or spindles, which was theoretically </w:t>
      </w:r>
      <w:del w:id="13" w:author="xin" w:date="2017-02-12T18:10:00Z">
        <w:r w:rsidR="003E235D" w:rsidRPr="00003DDB" w:rsidDel="007D7C62">
          <w:rPr>
            <w:rFonts w:ascii="Times New Roman" w:hAnsi="Times New Roman"/>
            <w:bCs/>
            <w:sz w:val="24"/>
            <w:szCs w:val="24"/>
          </w:rPr>
          <w:delText xml:space="preserve">proven </w:delText>
        </w:r>
      </w:del>
      <w:ins w:id="14" w:author="xin" w:date="2017-02-12T18:10:00Z">
        <w:r w:rsidR="007D7C62" w:rsidRPr="00003DDB">
          <w:rPr>
            <w:rFonts w:ascii="Times New Roman" w:hAnsi="Times New Roman"/>
            <w:bCs/>
            <w:sz w:val="24"/>
            <w:szCs w:val="24"/>
          </w:rPr>
          <w:t>prove</w:t>
        </w:r>
        <w:r w:rsidR="007D7C62">
          <w:rPr>
            <w:rFonts w:ascii="Times New Roman" w:hAnsi="Times New Roman" w:hint="eastAsia"/>
            <w:bCs/>
            <w:sz w:val="24"/>
            <w:szCs w:val="24"/>
          </w:rPr>
          <w:t>d</w:t>
        </w:r>
        <w:r w:rsidR="007D7C62" w:rsidRPr="00003DDB">
          <w:rPr>
            <w:rFonts w:ascii="Times New Roman" w:hAnsi="Times New Roman"/>
            <w:bCs/>
            <w:sz w:val="24"/>
            <w:szCs w:val="24"/>
          </w:rPr>
          <w:t xml:space="preserve"> </w:t>
        </w:r>
      </w:ins>
      <w:r w:rsidR="003E235D" w:rsidRPr="00003DDB">
        <w:rPr>
          <w:rFonts w:ascii="Times New Roman" w:hAnsi="Times New Roman"/>
          <w:bCs/>
          <w:sz w:val="24"/>
          <w:szCs w:val="24"/>
        </w:rPr>
        <w:t xml:space="preserve">later by </w:t>
      </w:r>
      <w:proofErr w:type="spellStart"/>
      <w:r w:rsidR="003E235D" w:rsidRPr="00003DDB">
        <w:rPr>
          <w:rFonts w:ascii="Times New Roman" w:hAnsi="Times New Roman"/>
          <w:bCs/>
          <w:sz w:val="24"/>
          <w:szCs w:val="24"/>
        </w:rPr>
        <w:t>Valles</w:t>
      </w:r>
      <w:proofErr w:type="spellEnd"/>
      <w:r w:rsidR="00DC390A">
        <w:rPr>
          <w:rFonts w:ascii="Times New Roman" w:hAnsi="Times New Roman" w:hint="eastAsia"/>
          <w:bCs/>
          <w:sz w:val="24"/>
          <w:szCs w:val="24"/>
        </w:rPr>
        <w:t xml:space="preserve"> </w:t>
      </w:r>
      <w:r w:rsidR="00B36698">
        <w:rPr>
          <w:rFonts w:ascii="Times New Roman" w:hAnsi="Times New Roman"/>
          <w:bCs/>
          <w:sz w:val="24"/>
          <w:szCs w:val="24"/>
        </w:rPr>
        <w:fldChar w:fldCharType="begin"/>
      </w:r>
      <w:r w:rsidR="00432A7A">
        <w:rPr>
          <w:rFonts w:ascii="Times New Roman" w:hAnsi="Times New Roman"/>
          <w:bCs/>
          <w:sz w:val="24"/>
          <w:szCs w:val="24"/>
        </w:rPr>
        <w:instrText xml:space="preserve"> ADDIN EN.CITE &lt;EndNote&gt;&lt;Cite&gt;&lt;Author&gt;Valles&lt;/Author&gt;&lt;Year&gt;2002&lt;/Year&gt;&lt;RecNum&gt;33&lt;/RecNum&gt;&lt;DisplayText&gt;(Valles 2002)&lt;/DisplayText&gt;&lt;record&gt;&lt;rec-number&gt;33&lt;/rec-number&gt;&lt;foreign-keys&gt;&lt;key app="EN" db-id="zdaxrs90q9fra8ezxthx2atl9dtdzwwzrzfr"&gt;33&lt;/key&gt;&lt;/foreign-keys&gt;&lt;ref-type name="Journal Article"&gt;17&lt;/ref-type&gt;&lt;contributors&gt;&lt;authors&gt;&lt;author&gt;Valles, J. M.&lt;/author&gt;&lt;/authors&gt;&lt;/contributors&gt;&lt;auth-address&gt;Brown Univ, Dept Phys, Providence, RI 02912 USA&lt;/auth-address&gt;&lt;titles&gt;&lt;title&gt;Model of magnetic field-induced mitotic apparatus reorientation in frog eggs&lt;/title&gt;&lt;secondary-title&gt;Biophysical Journal&lt;/secondary-title&gt;&lt;alt-title&gt;Biophys J&lt;/alt-title&gt;&lt;/titles&gt;&lt;periodical&gt;&lt;full-title&gt;Biophysical Journal&lt;/full-title&gt;&lt;abbr-1&gt;Biophys J&lt;/abbr-1&gt;&lt;/periodical&gt;&lt;alt-periodical&gt;&lt;full-title&gt;Biophysical Journal&lt;/full-title&gt;&lt;abbr-1&gt;Biophys J&lt;/abbr-1&gt;&lt;/alt-periodical&gt;&lt;pages&gt;1260-1265&lt;/pages&gt;&lt;volume&gt;82&lt;/volume&gt;&lt;number&gt;3&lt;/number&gt;&lt;keywords&gt;&lt;keyword&gt;cell-division&lt;/keyword&gt;&lt;keyword&gt;gravity&lt;/keyword&gt;&lt;keyword&gt;orientation&lt;/keyword&gt;&lt;keyword&gt;levitation&lt;/keyword&gt;&lt;keyword&gt;position&lt;/keyword&gt;&lt;keyword&gt;mitosis&lt;/keyword&gt;&lt;/keywords&gt;&lt;dates&gt;&lt;year&gt;2002&lt;/year&gt;&lt;pub-dates&gt;&lt;date&gt;Mar&lt;/date&gt;&lt;/pub-dates&gt;&lt;/dates&gt;&lt;isbn&gt;0006-3495&lt;/isbn&gt;&lt;accession-num&gt;WOS:000174170700013&lt;/accession-num&gt;&lt;urls&gt;&lt;related-urls&gt;&lt;url&gt;&amp;lt;Go to ISI&amp;gt;://WOS:000174170700013&lt;/url&gt;&lt;/related-urls&gt;&lt;/urls&gt;&lt;language&gt;English&lt;/language&gt;&lt;/record&gt;&lt;/Cite&gt;&lt;/EndNote&gt;</w:instrText>
      </w:r>
      <w:r w:rsidR="00B36698">
        <w:rPr>
          <w:rFonts w:ascii="Times New Roman" w:hAnsi="Times New Roman"/>
          <w:bCs/>
          <w:sz w:val="24"/>
          <w:szCs w:val="24"/>
        </w:rPr>
        <w:fldChar w:fldCharType="separate"/>
      </w:r>
      <w:r w:rsidR="00432A7A">
        <w:rPr>
          <w:rFonts w:ascii="Times New Roman" w:hAnsi="Times New Roman"/>
          <w:bCs/>
          <w:noProof/>
          <w:sz w:val="24"/>
          <w:szCs w:val="24"/>
        </w:rPr>
        <w:t>(</w:t>
      </w:r>
      <w:hyperlink w:anchor="_ENREF_39" w:tooltip="Valles, 2002 #33" w:history="1">
        <w:r w:rsidR="008F426E">
          <w:rPr>
            <w:rFonts w:ascii="Times New Roman" w:hAnsi="Times New Roman"/>
            <w:bCs/>
            <w:noProof/>
            <w:sz w:val="24"/>
            <w:szCs w:val="24"/>
          </w:rPr>
          <w:t>Valles 2002</w:t>
        </w:r>
      </w:hyperlink>
      <w:r w:rsidR="00432A7A">
        <w:rPr>
          <w:rFonts w:ascii="Times New Roman" w:hAnsi="Times New Roman"/>
          <w:bCs/>
          <w:noProof/>
          <w:sz w:val="24"/>
          <w:szCs w:val="24"/>
        </w:rPr>
        <w:t>)</w:t>
      </w:r>
      <w:r w:rsidR="00B36698">
        <w:rPr>
          <w:rFonts w:ascii="Times New Roman" w:hAnsi="Times New Roman"/>
          <w:bCs/>
          <w:sz w:val="24"/>
          <w:szCs w:val="24"/>
        </w:rPr>
        <w:fldChar w:fldCharType="end"/>
      </w:r>
      <w:r w:rsidR="003E235D" w:rsidRPr="00003DDB">
        <w:rPr>
          <w:rFonts w:ascii="Times New Roman" w:hAnsi="Times New Roman"/>
          <w:bCs/>
          <w:sz w:val="24"/>
          <w:szCs w:val="24"/>
        </w:rPr>
        <w:t xml:space="preserve">, </w:t>
      </w:r>
      <w:r w:rsidR="004D5837" w:rsidRPr="00003DDB">
        <w:rPr>
          <w:rFonts w:ascii="Times New Roman" w:hAnsi="Times New Roman"/>
          <w:bCs/>
          <w:sz w:val="24"/>
          <w:szCs w:val="24"/>
        </w:rPr>
        <w:t xml:space="preserve">but </w:t>
      </w:r>
      <w:r w:rsidR="003E235D" w:rsidRPr="00003DDB">
        <w:rPr>
          <w:rFonts w:ascii="Times New Roman" w:hAnsi="Times New Roman"/>
          <w:bCs/>
          <w:sz w:val="24"/>
          <w:szCs w:val="24"/>
        </w:rPr>
        <w:t xml:space="preserve">no experimental </w:t>
      </w:r>
      <w:r w:rsidR="003E235D" w:rsidRPr="00003DDB">
        <w:rPr>
          <w:rFonts w:ascii="Times New Roman" w:hAnsi="Times New Roman"/>
          <w:bCs/>
          <w:sz w:val="24"/>
          <w:szCs w:val="24"/>
        </w:rPr>
        <w:lastRenderedPageBreak/>
        <w:t>evidence has been</w:t>
      </w:r>
      <w:r w:rsidR="0099768A" w:rsidRPr="00003DDB">
        <w:rPr>
          <w:rFonts w:ascii="Times New Roman" w:hAnsi="Times New Roman" w:hint="eastAsia"/>
          <w:bCs/>
          <w:sz w:val="24"/>
          <w:szCs w:val="24"/>
        </w:rPr>
        <w:t xml:space="preserve"> provided</w:t>
      </w:r>
      <w:r w:rsidR="003E235D" w:rsidRPr="00003DDB">
        <w:rPr>
          <w:rFonts w:ascii="Times New Roman" w:hAnsi="Times New Roman"/>
          <w:bCs/>
          <w:sz w:val="24"/>
          <w:szCs w:val="24"/>
        </w:rPr>
        <w:t xml:space="preserve"> so far to prove this hypothesis</w:t>
      </w:r>
      <w:r w:rsidR="003E235D" w:rsidRPr="00003DDB">
        <w:rPr>
          <w:rFonts w:ascii="Times New Roman" w:hAnsi="Times New Roman"/>
          <w:sz w:val="24"/>
          <w:szCs w:val="24"/>
        </w:rPr>
        <w:t xml:space="preserve">. </w:t>
      </w:r>
      <w:r w:rsidR="0028709F" w:rsidRPr="00003DDB">
        <w:rPr>
          <w:rFonts w:ascii="Times New Roman" w:hAnsi="Times New Roman"/>
          <w:sz w:val="24"/>
          <w:szCs w:val="24"/>
        </w:rPr>
        <w:t>Although the importance of aster microtubules in spindle orientation determination</w:t>
      </w:r>
      <w:r w:rsidR="00D943BD" w:rsidRPr="00003DDB">
        <w:rPr>
          <w:rFonts w:ascii="Times New Roman" w:hAnsi="Times New Roman"/>
          <w:sz w:val="24"/>
          <w:szCs w:val="24"/>
        </w:rPr>
        <w:t xml:space="preserve"> in some types of cells</w:t>
      </w:r>
      <w:r w:rsidR="0028709F" w:rsidRPr="00D92FB7">
        <w:rPr>
          <w:rFonts w:ascii="Times New Roman" w:hAnsi="Times New Roman"/>
          <w:sz w:val="24"/>
          <w:szCs w:val="24"/>
        </w:rPr>
        <w:t xml:space="preserve"> is well </w:t>
      </w:r>
      <w:r w:rsidR="0099768A" w:rsidRPr="00D92FB7">
        <w:rPr>
          <w:rFonts w:ascii="Times New Roman" w:hAnsi="Times New Roman"/>
          <w:sz w:val="24"/>
          <w:szCs w:val="24"/>
        </w:rPr>
        <w:t>known</w:t>
      </w:r>
      <w:r w:rsidR="006D6384">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PEVuZE5vdGU+PENpdGU+PEF1dGhvcj5QYWxtZXI8L0F1dGhvcj48WWVhcj4xOTkyPC9ZZWFyPjxS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</w:fldData>
        </w:fldChar>
      </w:r>
      <w:r w:rsidR="008646CF">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PEVuZE5vdGU+PENpdGU+PEF1dGhvcj5QYWxtZXI8L0F1dGhvcj48WWVhcj4xOTkyPC9ZZWFyPjxS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</w:fldData>
        </w:fldChar>
      </w:r>
      <w:r w:rsidR="008646CF">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8646CF">
        <w:rPr>
          <w:rFonts w:ascii="Times New Roman" w:hAnsi="Times New Roman"/>
          <w:noProof/>
          <w:sz w:val="24"/>
          <w:szCs w:val="24"/>
        </w:rPr>
        <w:t>(</w:t>
      </w:r>
      <w:hyperlink w:anchor="_ENREF_22" w:tooltip="Palmer, 1992 #35" w:history="1">
        <w:r w:rsidR="008F426E">
          <w:rPr>
            <w:rFonts w:ascii="Times New Roman" w:hAnsi="Times New Roman"/>
            <w:noProof/>
            <w:sz w:val="24"/>
            <w:szCs w:val="24"/>
          </w:rPr>
          <w:t>Palmer et al. 1992</w:t>
        </w:r>
      </w:hyperlink>
      <w:r w:rsidR="008646CF">
        <w:rPr>
          <w:rFonts w:ascii="Times New Roman" w:hAnsi="Times New Roman"/>
          <w:noProof/>
          <w:sz w:val="24"/>
          <w:szCs w:val="24"/>
        </w:rPr>
        <w:t xml:space="preserve">, </w:t>
      </w:r>
      <w:hyperlink w:anchor="_ENREF_28" w:tooltip="Shaw, 1997 #34" w:history="1">
        <w:r w:rsidR="008F426E">
          <w:rPr>
            <w:rFonts w:ascii="Times New Roman" w:hAnsi="Times New Roman"/>
            <w:noProof/>
            <w:sz w:val="24"/>
            <w:szCs w:val="24"/>
          </w:rPr>
          <w:t>Shaw et al. 1997</w:t>
        </w:r>
      </w:hyperlink>
      <w:r w:rsidR="008646CF">
        <w:rPr>
          <w:rFonts w:ascii="Times New Roman" w:hAnsi="Times New Roman"/>
          <w:noProof/>
          <w:sz w:val="24"/>
          <w:szCs w:val="24"/>
        </w:rPr>
        <w:t>)</w:t>
      </w:r>
      <w:r w:rsidR="00B36698">
        <w:rPr>
          <w:rFonts w:ascii="Times New Roman" w:hAnsi="Times New Roman"/>
          <w:sz w:val="24"/>
          <w:szCs w:val="24"/>
        </w:rPr>
        <w:fldChar w:fldCharType="end"/>
      </w:r>
      <w:r w:rsidR="0028709F" w:rsidRPr="00D92FB7">
        <w:rPr>
          <w:rFonts w:ascii="Times New Roman" w:hAnsi="Times New Roman"/>
          <w:sz w:val="24"/>
          <w:szCs w:val="24"/>
        </w:rPr>
        <w:t xml:space="preserve">, the metaphase spindles still can orient themselves </w:t>
      </w:r>
      <w:r w:rsidR="00D943BD" w:rsidRPr="00D92FB7">
        <w:rPr>
          <w:rFonts w:ascii="Times New Roman" w:hAnsi="Times New Roman"/>
          <w:sz w:val="24"/>
          <w:szCs w:val="24"/>
        </w:rPr>
        <w:t xml:space="preserve">parallel to the substrate </w:t>
      </w:r>
      <w:r w:rsidR="0028709F" w:rsidRPr="00D92FB7">
        <w:rPr>
          <w:rFonts w:ascii="Times New Roman" w:hAnsi="Times New Roman"/>
          <w:sz w:val="24"/>
          <w:szCs w:val="24"/>
        </w:rPr>
        <w:t xml:space="preserve">in the absence of aster microtubules in both </w:t>
      </w:r>
      <w:proofErr w:type="spellStart"/>
      <w:r w:rsidR="00D92FB7" w:rsidRPr="00D92FB7">
        <w:rPr>
          <w:rStyle w:val="st1"/>
          <w:rFonts w:ascii="Times New Roman" w:hAnsi="Times New Roman"/>
          <w:sz w:val="24"/>
          <w:szCs w:val="24"/>
        </w:rPr>
        <w:t>Madin</w:t>
      </w:r>
      <w:proofErr w:type="spellEnd"/>
      <w:r w:rsidR="00D92FB7" w:rsidRPr="00D92FB7">
        <w:rPr>
          <w:rStyle w:val="st1"/>
          <w:rFonts w:ascii="Times New Roman" w:hAnsi="Times New Roman"/>
          <w:sz w:val="24"/>
          <w:szCs w:val="24"/>
        </w:rPr>
        <w:t>-Darby Canine Kidney (</w:t>
      </w:r>
      <w:r w:rsidR="0028709F" w:rsidRPr="00D92FB7">
        <w:rPr>
          <w:rFonts w:ascii="Times New Roman" w:hAnsi="Times New Roman"/>
          <w:kern w:val="0"/>
          <w:sz w:val="24"/>
          <w:szCs w:val="24"/>
        </w:rPr>
        <w:t>MDCK</w:t>
      </w:r>
      <w:r w:rsidR="00D92FB7" w:rsidRPr="00D92FB7">
        <w:rPr>
          <w:rFonts w:ascii="Times New Roman" w:hAnsi="Times New Roman"/>
          <w:kern w:val="0"/>
          <w:sz w:val="24"/>
          <w:szCs w:val="24"/>
        </w:rPr>
        <w:t>)</w:t>
      </w:r>
      <w:r w:rsidR="0028709F" w:rsidRPr="00D92FB7">
        <w:rPr>
          <w:rFonts w:ascii="Times New Roman" w:hAnsi="Times New Roman"/>
          <w:kern w:val="0"/>
          <w:sz w:val="24"/>
          <w:szCs w:val="24"/>
        </w:rPr>
        <w:t xml:space="preserve"> and </w:t>
      </w:r>
      <w:r w:rsidR="00596902" w:rsidRPr="00D92FB7">
        <w:rPr>
          <w:rFonts w:ascii="Times New Roman" w:hAnsi="Times New Roman"/>
          <w:kern w:val="0"/>
          <w:sz w:val="24"/>
          <w:szCs w:val="24"/>
        </w:rPr>
        <w:t xml:space="preserve">human cervical cancer </w:t>
      </w:r>
      <w:r w:rsidR="0028709F" w:rsidRPr="00D92FB7">
        <w:rPr>
          <w:rFonts w:ascii="Times New Roman" w:hAnsi="Times New Roman"/>
          <w:kern w:val="0"/>
          <w:sz w:val="24"/>
          <w:szCs w:val="24"/>
        </w:rPr>
        <w:t>HeLa cells</w:t>
      </w:r>
      <w:r w:rsidR="006D6384">
        <w:rPr>
          <w:rFonts w:ascii="Times New Roman" w:hAnsi="Times New Roman" w:hint="eastAsia"/>
          <w:kern w:val="0"/>
          <w:sz w:val="24"/>
          <w:szCs w:val="24"/>
        </w:rPr>
        <w:t xml:space="preserve"> </w:t>
      </w:r>
      <w:r w:rsidR="00B36698">
        <w:rPr>
          <w:rFonts w:ascii="Times New Roman" w:hAnsi="Times New Roman"/>
          <w:kern w:val="0"/>
          <w:sz w:val="24"/>
          <w:szCs w:val="24"/>
        </w:rPr>
        <w:fldChar w:fldCharType="begin"/>
      </w:r>
      <w:r w:rsidR="008646CF">
        <w:rPr>
          <w:rFonts w:ascii="Times New Roman" w:hAnsi="Times New Roman"/>
          <w:kern w:val="0"/>
          <w:sz w:val="24"/>
          <w:szCs w:val="24"/>
        </w:rPr>
        <w:instrText xml:space="preserve"> ADDIN EN.CITE &lt;EndNote&gt;&lt;Cite&gt;&lt;Author&gt;Lazaro-Dieguez&lt;/Author&gt;&lt;Year&gt;2015&lt;/Year&gt;&lt;RecNum&gt;36&lt;/RecNum&gt;&lt;DisplayText&gt;(Lazaro-Dieguez et al. 2015)&lt;/DisplayText&gt;&lt;record&gt;&lt;rec-number&gt;36&lt;/rec-number&gt;&lt;foreign-keys&gt;&lt;key app="EN" db-id="zdaxrs90q9fra8ezxthx2atl9dtdzwwzrzfr"&gt;36&lt;/key&gt;&lt;/foreign-keys&gt;&lt;ref-type name="Journal Article"&gt;17&lt;/ref-type&gt;&lt;contributors&gt;&lt;authors&gt;&lt;author&gt;Lazaro-Dieguez, F.&lt;/author&gt;&lt;author&gt;Ispolatov, I.&lt;/author&gt;&lt;author&gt;Musch, A.&lt;/author&gt;&lt;/authors&gt;&lt;/contributors&gt;&lt;auth-address&gt;Albert Einstein Coll Med, Dept Dev &amp;amp; Mol Biol, New York, NY 10461 USA&amp;#xD;Univ Santiago Chile, Dept Fis, Santiago 9170124, Chile&lt;/auth-address&gt;&lt;titles&gt;&lt;title&gt;Cell shape impacts on the positioning of the mitotic spindle with respect to the substratum&lt;/title&gt;&lt;secondary-title&gt;Molecular Biology of the Cell&lt;/secondary-title&gt;&lt;alt-title&gt;Mol Biol Cell&lt;/alt-title&gt;&lt;/titles&gt;&lt;periodical&gt;&lt;full-title&gt;Molecular Biology of the Cell&lt;/full-title&gt;&lt;abbr-1&gt;Mol Biol Cell&lt;/abbr-1&gt;&lt;/periodical&gt;&lt;alt-periodical&gt;&lt;full-title&gt;Molecular Biology of the Cell&lt;/full-title&gt;&lt;abbr-1&gt;Mol Biol Cell&lt;/abbr-1&gt;&lt;/alt-periodical&gt;&lt;pages&gt;1286-1295&lt;/pages&gt;&lt;volume&gt;26&lt;/volume&gt;&lt;number&gt;7&lt;/number&gt;&lt;keywords&gt;&lt;keyword&gt;epithelial morphogenesis&lt;/keyword&gt;&lt;keyword&gt;orientation&lt;/keyword&gt;&lt;keyword&gt;division&lt;/keyword&gt;&lt;keyword&gt;length&lt;/keyword&gt;&lt;keyword&gt;dynein&lt;/keyword&gt;&lt;keyword&gt;lgn&lt;/keyword&gt;&lt;keyword&gt;mechanisms&lt;/keyword&gt;&lt;keyword&gt;numa&lt;/keyword&gt;&lt;keyword&gt;geometry&lt;/keyword&gt;&lt;keyword&gt;mitosis&lt;/keyword&gt;&lt;/keywords&gt;&lt;dates&gt;&lt;year&gt;2015&lt;/year&gt;&lt;pub-dates&gt;&lt;date&gt;Apr 1&lt;/date&gt;&lt;/pub-dates&gt;&lt;/dates&gt;&lt;isbn&gt;1059-1524&lt;/isbn&gt;&lt;accession-num&gt;WOS:000351946100008&lt;/accession-num&gt;&lt;urls&gt;&lt;related-urls&gt;&lt;url&gt;&amp;lt;Go to ISI&amp;gt;://WOS:000351946100008&lt;/url&gt;&lt;/related-urls&gt;&lt;/urls&gt;&lt;electronic-resource-num&gt;10.1091/mbc.E14-08-1330&lt;/electronic-resource-num&gt;&lt;language&gt;English&lt;/language&gt;&lt;/record&gt;&lt;/Cite&gt;&lt;/EndNote&gt;</w:instrText>
      </w:r>
      <w:r w:rsidR="00B36698">
        <w:rPr>
          <w:rFonts w:ascii="Times New Roman" w:hAnsi="Times New Roman"/>
          <w:kern w:val="0"/>
          <w:sz w:val="24"/>
          <w:szCs w:val="24"/>
        </w:rPr>
        <w:fldChar w:fldCharType="separate"/>
      </w:r>
      <w:r w:rsidR="008646CF">
        <w:rPr>
          <w:rFonts w:ascii="Times New Roman" w:hAnsi="Times New Roman"/>
          <w:noProof/>
          <w:kern w:val="0"/>
          <w:sz w:val="24"/>
          <w:szCs w:val="24"/>
        </w:rPr>
        <w:t>(</w:t>
      </w:r>
      <w:hyperlink w:anchor="_ENREF_13" w:tooltip="Lazaro-Dieguez, 2015 #36" w:history="1">
        <w:r w:rsidR="008F426E">
          <w:rPr>
            <w:rFonts w:ascii="Times New Roman" w:hAnsi="Times New Roman"/>
            <w:noProof/>
            <w:kern w:val="0"/>
            <w:sz w:val="24"/>
            <w:szCs w:val="24"/>
          </w:rPr>
          <w:t>Lazaro-Dieguez et al. 2015</w:t>
        </w:r>
      </w:hyperlink>
      <w:r w:rsidR="008646CF">
        <w:rPr>
          <w:rFonts w:ascii="Times New Roman" w:hAnsi="Times New Roman"/>
          <w:noProof/>
          <w:kern w:val="0"/>
          <w:sz w:val="24"/>
          <w:szCs w:val="24"/>
        </w:rPr>
        <w:t>)</w:t>
      </w:r>
      <w:r w:rsidR="00B36698">
        <w:rPr>
          <w:rFonts w:ascii="Times New Roman" w:hAnsi="Times New Roman"/>
          <w:kern w:val="0"/>
          <w:sz w:val="24"/>
          <w:szCs w:val="24"/>
        </w:rPr>
        <w:fldChar w:fldCharType="end"/>
      </w:r>
      <w:r w:rsidR="0028709F" w:rsidRPr="00D92FB7">
        <w:rPr>
          <w:rFonts w:ascii="Times New Roman" w:hAnsi="Times New Roman"/>
          <w:kern w:val="0"/>
          <w:sz w:val="24"/>
          <w:szCs w:val="24"/>
        </w:rPr>
        <w:t xml:space="preserve">. </w:t>
      </w:r>
      <w:r w:rsidR="00912FDD">
        <w:rPr>
          <w:rFonts w:ascii="Times New Roman" w:hAnsi="Times New Roman" w:hint="eastAsia"/>
          <w:kern w:val="0"/>
          <w:sz w:val="24"/>
          <w:szCs w:val="24"/>
        </w:rPr>
        <w:t>In addition, t</w:t>
      </w:r>
      <w:r w:rsidR="00D943BD" w:rsidRPr="00D92FB7">
        <w:rPr>
          <w:rFonts w:ascii="Times New Roman" w:hAnsi="Times New Roman"/>
          <w:kern w:val="0"/>
          <w:sz w:val="24"/>
          <w:szCs w:val="24"/>
        </w:rPr>
        <w:t xml:space="preserve">he spindle orientation </w:t>
      </w:r>
      <w:r w:rsidR="00D943BD" w:rsidRPr="00D943BD">
        <w:rPr>
          <w:rFonts w:ascii="Times New Roman" w:hAnsi="Times New Roman"/>
          <w:kern w:val="0"/>
          <w:sz w:val="24"/>
          <w:szCs w:val="24"/>
        </w:rPr>
        <w:t xml:space="preserve">is controlled </w:t>
      </w:r>
      <w:r w:rsidR="00D943BD" w:rsidRPr="00D943BD">
        <w:rPr>
          <w:rFonts w:ascii="Times New Roman" w:hAnsi="Times New Roman"/>
          <w:sz w:val="24"/>
          <w:szCs w:val="24"/>
        </w:rPr>
        <w:t>by multiple signaling proteins, microtubules and associated proteins, and actin and associated proteins</w:t>
      </w:r>
      <w:r w:rsidR="006D6384">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PEVuZE5vdGU+PENpdGU+PEF1dGhvcj5Xb29sbmVyPC9BdXRob3I+PFllYXI+MjAwODwvWWVhcj48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==
</w:fldData>
        </w:fldChar>
      </w:r>
      <w:r w:rsidR="008646CF">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PEVuZE5vdGU+PENpdGU+PEF1dGhvcj5Xb29sbmVyPC9BdXRob3I+PFllYXI+MjAwODwvWWVhcj48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==
</w:fldData>
        </w:fldChar>
      </w:r>
      <w:r w:rsidR="008646CF">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8646CF">
        <w:rPr>
          <w:rFonts w:ascii="Times New Roman" w:hAnsi="Times New Roman"/>
          <w:noProof/>
          <w:sz w:val="24"/>
          <w:szCs w:val="24"/>
        </w:rPr>
        <w:t>(</w:t>
      </w:r>
      <w:hyperlink w:anchor="_ENREF_36" w:tooltip="Toyoshima, 2007 #39" w:history="1">
        <w:r w:rsidR="008F426E">
          <w:rPr>
            <w:rFonts w:ascii="Times New Roman" w:hAnsi="Times New Roman"/>
            <w:noProof/>
            <w:sz w:val="24"/>
            <w:szCs w:val="24"/>
          </w:rPr>
          <w:t>Toyoshima and Nishida 2007</w:t>
        </w:r>
      </w:hyperlink>
      <w:r w:rsidR="008646CF">
        <w:rPr>
          <w:rFonts w:ascii="Times New Roman" w:hAnsi="Times New Roman"/>
          <w:noProof/>
          <w:sz w:val="24"/>
          <w:szCs w:val="24"/>
        </w:rPr>
        <w:t xml:space="preserve">, </w:t>
      </w:r>
      <w:hyperlink w:anchor="_ENREF_37" w:tooltip="Toyoshima, 2007 #38" w:history="1">
        <w:r w:rsidR="008F426E">
          <w:rPr>
            <w:rFonts w:ascii="Times New Roman" w:hAnsi="Times New Roman"/>
            <w:noProof/>
            <w:sz w:val="24"/>
            <w:szCs w:val="24"/>
          </w:rPr>
          <w:t>Toyoshima and Nishida 2007</w:t>
        </w:r>
      </w:hyperlink>
      <w:r w:rsidR="008646CF">
        <w:rPr>
          <w:rFonts w:ascii="Times New Roman" w:hAnsi="Times New Roman"/>
          <w:noProof/>
          <w:sz w:val="24"/>
          <w:szCs w:val="24"/>
        </w:rPr>
        <w:t xml:space="preserve">, </w:t>
      </w:r>
      <w:hyperlink w:anchor="_ENREF_44" w:tooltip="Woolner, 2008 #37" w:history="1">
        <w:r w:rsidR="008F426E">
          <w:rPr>
            <w:rFonts w:ascii="Times New Roman" w:hAnsi="Times New Roman"/>
            <w:noProof/>
            <w:sz w:val="24"/>
            <w:szCs w:val="24"/>
          </w:rPr>
          <w:t>Woolner et al. 2008</w:t>
        </w:r>
      </w:hyperlink>
      <w:r w:rsidR="008646CF">
        <w:rPr>
          <w:rFonts w:ascii="Times New Roman" w:hAnsi="Times New Roman"/>
          <w:noProof/>
          <w:sz w:val="24"/>
          <w:szCs w:val="24"/>
        </w:rPr>
        <w:t xml:space="preserve">, </w:t>
      </w:r>
      <w:hyperlink w:anchor="_ENREF_33" w:tooltip="Thaiparambil, 2012 #40" w:history="1">
        <w:r w:rsidR="008F426E">
          <w:rPr>
            <w:rFonts w:ascii="Times New Roman" w:hAnsi="Times New Roman"/>
            <w:noProof/>
            <w:sz w:val="24"/>
            <w:szCs w:val="24"/>
          </w:rPr>
          <w:t>Thaiparambil et al. 2012</w:t>
        </w:r>
      </w:hyperlink>
      <w:r w:rsidR="008646CF">
        <w:rPr>
          <w:rFonts w:ascii="Times New Roman" w:hAnsi="Times New Roman"/>
          <w:noProof/>
          <w:sz w:val="24"/>
          <w:szCs w:val="24"/>
        </w:rPr>
        <w:t>)</w:t>
      </w:r>
      <w:r w:rsidR="00B36698">
        <w:rPr>
          <w:rFonts w:ascii="Times New Roman" w:hAnsi="Times New Roman"/>
          <w:sz w:val="24"/>
          <w:szCs w:val="24"/>
        </w:rPr>
        <w:fldChar w:fldCharType="end"/>
      </w:r>
      <w:r w:rsidR="00D943BD" w:rsidRPr="00D943BD">
        <w:rPr>
          <w:rFonts w:ascii="Times New Roman" w:hAnsi="Times New Roman"/>
          <w:sz w:val="24"/>
          <w:szCs w:val="24"/>
        </w:rPr>
        <w:t xml:space="preserve">. </w:t>
      </w:r>
      <w:r w:rsidR="00912FDD">
        <w:rPr>
          <w:rFonts w:ascii="Times New Roman" w:hAnsi="Times New Roman" w:hint="eastAsia"/>
          <w:sz w:val="24"/>
          <w:szCs w:val="24"/>
        </w:rPr>
        <w:t>A</w:t>
      </w:r>
      <w:r w:rsidR="003E235D" w:rsidRPr="00D943BD">
        <w:rPr>
          <w:rFonts w:ascii="Times New Roman" w:hAnsi="Times New Roman"/>
          <w:sz w:val="24"/>
          <w:szCs w:val="24"/>
        </w:rPr>
        <w:t xml:space="preserve">lthough a few reports in recent years showed that the microtubule and actin cytoskeleton in interphase cells could be affected by 7-17 T </w:t>
      </w:r>
      <w:r w:rsidR="003E235D" w:rsidRPr="00D943BD">
        <w:rPr>
          <w:rFonts w:ascii="Times New Roman" w:hAnsi="Times New Roman"/>
          <w:sz w:val="24"/>
          <w:szCs w:val="24"/>
          <w:shd w:val="clear" w:color="auto" w:fill="FFFFFF"/>
        </w:rPr>
        <w:t>ultra-high</w:t>
      </w:r>
      <w:r w:rsidR="003E235D" w:rsidRPr="00D943BD">
        <w:rPr>
          <w:rFonts w:ascii="Times New Roman" w:hAnsi="Times New Roman"/>
          <w:sz w:val="24"/>
          <w:szCs w:val="24"/>
        </w:rPr>
        <w:t xml:space="preserve"> SM</w:t>
      </w:r>
      <w:r w:rsidR="003E235D" w:rsidRPr="0028709F">
        <w:rPr>
          <w:rFonts w:ascii="Times New Roman" w:hAnsi="Times New Roman"/>
          <w:sz w:val="24"/>
          <w:szCs w:val="24"/>
        </w:rPr>
        <w:t>Fs</w:t>
      </w:r>
      <w:r w:rsidR="00912FDD">
        <w:rPr>
          <w:rFonts w:ascii="Times New Roman" w:hAnsi="Times New Roman" w:hint="eastAsia"/>
          <w:sz w:val="24"/>
          <w:szCs w:val="24"/>
        </w:rPr>
        <w:t xml:space="preserve"> in some cell type</w:t>
      </w:r>
      <w:r w:rsidR="004F6AD4">
        <w:rPr>
          <w:rFonts w:ascii="Times New Roman" w:hAnsi="Times New Roman" w:hint="eastAsia"/>
          <w:sz w:val="24"/>
          <w:szCs w:val="24"/>
        </w:rPr>
        <w:t>s</w:t>
      </w:r>
      <w:r w:rsidR="002F6DF1">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PEVuZE5vdGU+PENpdGU+PEF1dGhvcj5WYWxpcm9uPC9BdXRob3I+PFllYXI+MjAwNTwvWWVhcj48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</w:fldData>
        </w:fldChar>
      </w:r>
      <w:r w:rsidR="008646CF">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PEVuZE5vdGU+PENpdGU+PEF1dGhvcj5WYWxpcm9uPC9BdXRob3I+PFllYXI+MjAwNTwvWWVhcj48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</w:fldData>
        </w:fldChar>
      </w:r>
      <w:r w:rsidR="008646CF">
        <w:rPr>
          <w:rFonts w:ascii="Times New Roman" w:hAnsi="Times New Roman"/>
          <w:sz w:val="24"/>
          <w:szCs w:val="24"/>
        </w:rPr>
        <w:instrText xml:space="preserve"> ADDIN EN.CITE.DATA </w:instrText>
      </w:r>
      <w:r w:rsidR="00B36698">
        <w:rPr>
          <w:rFonts w:ascii="Times New Roman" w:hAnsi="Times New Roman"/>
          <w:sz w:val="24"/>
          <w:szCs w:val="24"/>
        </w:rPr>
      </w:r>
      <w:r w:rsidR="00B36698">
        <w:rPr>
          <w:rFonts w:ascii="Times New Roman" w:hAnsi="Times New Roman"/>
          <w:sz w:val="24"/>
          <w:szCs w:val="24"/>
        </w:rPr>
        <w:fldChar w:fldCharType="end"/>
      </w:r>
      <w:r w:rsidR="00B36698">
        <w:rPr>
          <w:rFonts w:ascii="Times New Roman" w:hAnsi="Times New Roman"/>
          <w:sz w:val="24"/>
          <w:szCs w:val="24"/>
        </w:rPr>
      </w:r>
      <w:r w:rsidR="00B36698">
        <w:rPr>
          <w:rFonts w:ascii="Times New Roman" w:hAnsi="Times New Roman"/>
          <w:sz w:val="24"/>
          <w:szCs w:val="24"/>
        </w:rPr>
        <w:fldChar w:fldCharType="separate"/>
      </w:r>
      <w:r w:rsidR="008646CF">
        <w:rPr>
          <w:rFonts w:ascii="Times New Roman" w:hAnsi="Times New Roman"/>
          <w:noProof/>
          <w:sz w:val="24"/>
          <w:szCs w:val="24"/>
        </w:rPr>
        <w:t>(</w:t>
      </w:r>
      <w:hyperlink w:anchor="_ENREF_38" w:tooltip="Valiron, 2005 #41" w:history="1">
        <w:r w:rsidR="008F426E">
          <w:rPr>
            <w:rFonts w:ascii="Times New Roman" w:hAnsi="Times New Roman"/>
            <w:noProof/>
            <w:sz w:val="24"/>
            <w:szCs w:val="24"/>
          </w:rPr>
          <w:t>Valiron et al. 2005</w:t>
        </w:r>
      </w:hyperlink>
      <w:r w:rsidR="008646CF">
        <w:rPr>
          <w:rFonts w:ascii="Times New Roman" w:hAnsi="Times New Roman"/>
          <w:noProof/>
          <w:sz w:val="24"/>
          <w:szCs w:val="24"/>
        </w:rPr>
        <w:t>)</w:t>
      </w:r>
      <w:r w:rsidR="00B36698">
        <w:rPr>
          <w:rFonts w:ascii="Times New Roman" w:hAnsi="Times New Roman"/>
          <w:sz w:val="24"/>
          <w:szCs w:val="24"/>
        </w:rPr>
        <w:fldChar w:fldCharType="end"/>
      </w:r>
      <w:r w:rsidR="003E235D" w:rsidRPr="0028709F">
        <w:rPr>
          <w:rFonts w:ascii="Times New Roman" w:hAnsi="Times New Roman"/>
          <w:sz w:val="24"/>
          <w:szCs w:val="24"/>
        </w:rPr>
        <w:t>, information abo</w:t>
      </w:r>
      <w:r w:rsidR="003E235D">
        <w:rPr>
          <w:rFonts w:ascii="Times New Roman" w:hAnsi="Times New Roman"/>
          <w:sz w:val="24"/>
          <w:szCs w:val="24"/>
        </w:rPr>
        <w:t>ut the mitotic spindle was not provided. Therefore, the theoretical prediction of the SMF effect on spindle orientation</w:t>
      </w:r>
      <w:r w:rsidR="0099768A">
        <w:rPr>
          <w:rFonts w:ascii="Times New Roman" w:hAnsi="Times New Roman" w:hint="eastAsia"/>
          <w:sz w:val="24"/>
          <w:szCs w:val="24"/>
        </w:rPr>
        <w:t xml:space="preserve"> in cells</w:t>
      </w:r>
      <w:r w:rsidR="003E235D">
        <w:rPr>
          <w:rFonts w:ascii="Times New Roman" w:hAnsi="Times New Roman"/>
          <w:sz w:val="24"/>
          <w:szCs w:val="24"/>
        </w:rPr>
        <w:t xml:space="preserve"> has not been experimentally </w:t>
      </w:r>
      <w:r w:rsidR="004D5837">
        <w:rPr>
          <w:rFonts w:ascii="Times New Roman" w:hAnsi="Times New Roman"/>
          <w:sz w:val="24"/>
          <w:szCs w:val="24"/>
        </w:rPr>
        <w:t>tested</w:t>
      </w:r>
      <w:r w:rsidR="003E235D">
        <w:rPr>
          <w:rFonts w:ascii="Times New Roman" w:hAnsi="Times New Roman"/>
          <w:sz w:val="24"/>
          <w:szCs w:val="24"/>
        </w:rPr>
        <w:t xml:space="preserve">. </w:t>
      </w:r>
    </w:p>
    <w:p w:rsidR="003E235D" w:rsidRDefault="003E235D" w:rsidP="00ED7C8A">
      <w:pPr>
        <w:autoSpaceDE w:val="0"/>
        <w:autoSpaceDN w:val="0"/>
        <w:adjustRightInd w:val="0"/>
        <w:spacing w:line="480" w:lineRule="auto"/>
        <w:ind w:firstLine="420"/>
        <w:rPr>
          <w:rFonts w:ascii="Times New Roman" w:hAnsi="Times New Roman"/>
          <w:sz w:val="24"/>
          <w:szCs w:val="24"/>
        </w:rPr>
      </w:pPr>
      <w:r>
        <w:rPr>
          <w:rFonts w:ascii="Times New Roman" w:hAnsi="Times New Roman"/>
          <w:kern w:val="0"/>
          <w:sz w:val="24"/>
          <w:szCs w:val="24"/>
        </w:rPr>
        <w:t xml:space="preserve">In our previous study, we found that </w:t>
      </w:r>
      <w:r w:rsidR="004F6AD4">
        <w:rPr>
          <w:rFonts w:ascii="Times New Roman" w:hAnsi="Times New Roman" w:hint="eastAsia"/>
          <w:kern w:val="0"/>
          <w:sz w:val="24"/>
          <w:szCs w:val="24"/>
        </w:rPr>
        <w:t xml:space="preserve">prolonged treatment of </w:t>
      </w:r>
      <w:r>
        <w:rPr>
          <w:rFonts w:ascii="Times New Roman" w:hAnsi="Times New Roman"/>
          <w:kern w:val="0"/>
          <w:sz w:val="24"/>
          <w:szCs w:val="24"/>
        </w:rPr>
        <w:t>1</w:t>
      </w:r>
      <w:r w:rsidR="00A77E17">
        <w:rPr>
          <w:rFonts w:ascii="Times New Roman" w:hAnsi="Times New Roman" w:hint="eastAsia"/>
          <w:kern w:val="0"/>
          <w:sz w:val="24"/>
          <w:szCs w:val="24"/>
        </w:rPr>
        <w:t xml:space="preserve"> </w:t>
      </w:r>
      <w:r>
        <w:rPr>
          <w:rFonts w:ascii="Times New Roman" w:hAnsi="Times New Roman"/>
          <w:kern w:val="0"/>
          <w:sz w:val="24"/>
          <w:szCs w:val="24"/>
        </w:rPr>
        <w:t xml:space="preserve">T moderate intensity SMF can </w:t>
      </w:r>
      <w:r w:rsidRPr="00696F5B">
        <w:rPr>
          <w:rFonts w:ascii="Times New Roman" w:hAnsi="Times New Roman"/>
          <w:kern w:val="0"/>
          <w:sz w:val="24"/>
          <w:szCs w:val="24"/>
        </w:rPr>
        <w:t xml:space="preserve">cause multipolar spindles in cells </w:t>
      </w:r>
      <w:r w:rsidR="00B36698">
        <w:rPr>
          <w:rFonts w:ascii="Times New Roman" w:hAnsi="Times New Roman"/>
          <w:kern w:val="0"/>
          <w:sz w:val="24"/>
          <w:szCs w:val="24"/>
        </w:rPr>
        <w:fldChar w:fldCharType="begin">
          <w:fldData xml:space="preserve">PEVuZE5vdGU+PENpdGU+PEF1dGhvcj5MdW88L0F1dGhvcj48WWVhcj4yMDE2PC9ZZWFyPjxSZWNO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</w:fldData>
        </w:fldChar>
      </w:r>
      <w:r w:rsidR="002E472D">
        <w:rPr>
          <w:rFonts w:ascii="Times New Roman" w:hAnsi="Times New Roman"/>
          <w:kern w:val="0"/>
          <w:sz w:val="24"/>
          <w:szCs w:val="24"/>
        </w:rPr>
        <w:instrText xml:space="preserve"> ADDIN EN.CITE </w:instrText>
      </w:r>
      <w:r w:rsidR="00B36698">
        <w:rPr>
          <w:rFonts w:ascii="Times New Roman" w:hAnsi="Times New Roman"/>
          <w:kern w:val="0"/>
          <w:sz w:val="24"/>
          <w:szCs w:val="24"/>
        </w:rPr>
        <w:fldChar w:fldCharType="begin">
          <w:fldData xml:space="preserve">PEVuZE5vdGU+PENpdGU+PEF1dGhvcj5MdW88L0F1dGhvcj48WWVhcj4yMDE2PC9ZZWFyPjxSZWNO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</w:fldData>
        </w:fldChar>
      </w:r>
      <w:r w:rsidR="002E472D">
        <w:rPr>
          <w:rFonts w:ascii="Times New Roman" w:hAnsi="Times New Roman"/>
          <w:kern w:val="0"/>
          <w:sz w:val="24"/>
          <w:szCs w:val="24"/>
        </w:rPr>
        <w:instrText xml:space="preserve"> ADDIN EN.CITE.DATA </w:instrText>
      </w:r>
      <w:r w:rsidR="00B36698">
        <w:rPr>
          <w:rFonts w:ascii="Times New Roman" w:hAnsi="Times New Roman"/>
          <w:kern w:val="0"/>
          <w:sz w:val="24"/>
          <w:szCs w:val="24"/>
        </w:rPr>
      </w:r>
      <w:r w:rsidR="00B36698">
        <w:rPr>
          <w:rFonts w:ascii="Times New Roman" w:hAnsi="Times New Roman"/>
          <w:kern w:val="0"/>
          <w:sz w:val="24"/>
          <w:szCs w:val="24"/>
        </w:rPr>
        <w:fldChar w:fldCharType="end"/>
      </w:r>
      <w:r w:rsidR="00B36698">
        <w:rPr>
          <w:rFonts w:ascii="Times New Roman" w:hAnsi="Times New Roman"/>
          <w:kern w:val="0"/>
          <w:sz w:val="24"/>
          <w:szCs w:val="24"/>
        </w:rPr>
      </w:r>
      <w:r w:rsidR="00B36698">
        <w:rPr>
          <w:rFonts w:ascii="Times New Roman" w:hAnsi="Times New Roman"/>
          <w:kern w:val="0"/>
          <w:sz w:val="24"/>
          <w:szCs w:val="24"/>
        </w:rPr>
        <w:fldChar w:fldCharType="separate"/>
      </w:r>
      <w:r w:rsidR="008646CF">
        <w:rPr>
          <w:rFonts w:ascii="Times New Roman" w:hAnsi="Times New Roman"/>
          <w:noProof/>
          <w:kern w:val="0"/>
          <w:sz w:val="24"/>
          <w:szCs w:val="24"/>
        </w:rPr>
        <w:t>(</w:t>
      </w:r>
      <w:hyperlink w:anchor="_ENREF_16" w:tooltip="Luo, 2016 #42" w:history="1">
        <w:r w:rsidR="008F426E">
          <w:rPr>
            <w:rFonts w:ascii="Times New Roman" w:hAnsi="Times New Roman"/>
            <w:noProof/>
            <w:kern w:val="0"/>
            <w:sz w:val="24"/>
            <w:szCs w:val="24"/>
          </w:rPr>
          <w:t>Luo et al. 2016</w:t>
        </w:r>
      </w:hyperlink>
      <w:r w:rsidR="008646CF">
        <w:rPr>
          <w:rFonts w:ascii="Times New Roman" w:hAnsi="Times New Roman"/>
          <w:noProof/>
          <w:kern w:val="0"/>
          <w:sz w:val="24"/>
          <w:szCs w:val="24"/>
        </w:rPr>
        <w:t>)</w:t>
      </w:r>
      <w:r w:rsidR="00B36698">
        <w:rPr>
          <w:rFonts w:ascii="Times New Roman" w:hAnsi="Times New Roman"/>
          <w:kern w:val="0"/>
          <w:sz w:val="24"/>
          <w:szCs w:val="24"/>
        </w:rPr>
        <w:fldChar w:fldCharType="end"/>
      </w:r>
      <w:r w:rsidR="00D30B02">
        <w:rPr>
          <w:rFonts w:ascii="Times New Roman" w:hAnsi="Times New Roman" w:hint="eastAsia"/>
          <w:kern w:val="0"/>
          <w:sz w:val="24"/>
          <w:szCs w:val="24"/>
        </w:rPr>
        <w:t xml:space="preserve"> </w:t>
      </w:r>
      <w:r w:rsidRPr="00696F5B">
        <w:rPr>
          <w:rFonts w:ascii="Times New Roman" w:hAnsi="Times New Roman"/>
          <w:kern w:val="0"/>
          <w:sz w:val="24"/>
          <w:szCs w:val="24"/>
        </w:rPr>
        <w:t xml:space="preserve">and we predict that stronger SMFs are likely to produce more obvious effects on spindles. </w:t>
      </w:r>
      <w:r>
        <w:rPr>
          <w:rFonts w:ascii="Times New Roman" w:hAnsi="Times New Roman"/>
          <w:sz w:val="24"/>
          <w:szCs w:val="24"/>
          <w:shd w:val="clear" w:color="auto" w:fill="FFFFFF"/>
        </w:rPr>
        <w:t>To accommodate cells in the ultra-high field magnet we construct</w:t>
      </w:r>
      <w:r w:rsidR="004D5837">
        <w:rPr>
          <w:rFonts w:ascii="Times New Roman" w:hAnsi="Times New Roman"/>
          <w:sz w:val="24"/>
          <w:szCs w:val="24"/>
          <w:shd w:val="clear" w:color="auto" w:fill="FFFFFF"/>
        </w:rPr>
        <w:t>ed</w:t>
      </w:r>
      <w:r>
        <w:rPr>
          <w:rFonts w:ascii="Times New Roman" w:hAnsi="Times New Roman"/>
          <w:sz w:val="24"/>
          <w:szCs w:val="24"/>
          <w:shd w:val="clear" w:color="auto" w:fill="FFFFFF"/>
        </w:rPr>
        <w:t xml:space="preserve"> a </w:t>
      </w:r>
      <w:r w:rsidR="004D5837">
        <w:rPr>
          <w:rFonts w:ascii="Times New Roman" w:hAnsi="Times New Roman"/>
          <w:sz w:val="24"/>
          <w:szCs w:val="24"/>
          <w:shd w:val="clear" w:color="auto" w:fill="FFFFFF"/>
        </w:rPr>
        <w:t xml:space="preserve">custom </w:t>
      </w:r>
      <w:r>
        <w:rPr>
          <w:rFonts w:ascii="Times New Roman" w:hAnsi="Times New Roman"/>
          <w:sz w:val="24"/>
          <w:szCs w:val="24"/>
          <w:shd w:val="clear" w:color="auto" w:fill="FFFFFF"/>
        </w:rPr>
        <w:t xml:space="preserve">cell incubation system </w:t>
      </w:r>
      <w:r w:rsidR="004D5837">
        <w:rPr>
          <w:rFonts w:ascii="Times New Roman" w:hAnsi="Times New Roman"/>
          <w:sz w:val="24"/>
          <w:szCs w:val="24"/>
          <w:shd w:val="clear" w:color="auto" w:fill="FFFFFF"/>
        </w:rPr>
        <w:t>using</w:t>
      </w:r>
      <w:r>
        <w:rPr>
          <w:rFonts w:ascii="Times New Roman" w:hAnsi="Times New Roman"/>
          <w:sz w:val="24"/>
          <w:szCs w:val="24"/>
          <w:shd w:val="clear" w:color="auto" w:fill="FFFFFF"/>
        </w:rPr>
        <w:t xml:space="preserve"> two sample holders that fit in</w:t>
      </w:r>
      <w:r w:rsidR="004D5837">
        <w:rPr>
          <w:rFonts w:ascii="Times New Roman" w:hAnsi="Times New Roman"/>
          <w:sz w:val="24"/>
          <w:szCs w:val="24"/>
          <w:shd w:val="clear" w:color="auto" w:fill="FFFFFF"/>
        </w:rPr>
        <w:t>side</w:t>
      </w:r>
      <w:r>
        <w:rPr>
          <w:rFonts w:ascii="Times New Roman" w:hAnsi="Times New Roman"/>
          <w:sz w:val="24"/>
          <w:szCs w:val="24"/>
          <w:shd w:val="clear" w:color="auto" w:fill="FFFFFF"/>
        </w:rPr>
        <w:t xml:space="preserve"> </w:t>
      </w:r>
      <w:r w:rsidR="005F2DCD">
        <w:rPr>
          <w:rFonts w:ascii="Times New Roman" w:hAnsi="Times New Roman" w:hint="eastAsia"/>
          <w:sz w:val="24"/>
          <w:szCs w:val="24"/>
          <w:shd w:val="clear" w:color="auto" w:fill="FFFFFF"/>
        </w:rPr>
        <w:t xml:space="preserve">the </w:t>
      </w:r>
      <w:r w:rsidR="004D5837">
        <w:rPr>
          <w:rFonts w:ascii="Times New Roman" w:hAnsi="Times New Roman"/>
          <w:sz w:val="24"/>
          <w:szCs w:val="24"/>
          <w:shd w:val="clear" w:color="auto" w:fill="FFFFFF"/>
        </w:rPr>
        <w:t xml:space="preserve">new </w:t>
      </w:r>
      <w:r>
        <w:rPr>
          <w:rFonts w:ascii="Times New Roman" w:hAnsi="Times New Roman"/>
          <w:sz w:val="24"/>
          <w:szCs w:val="24"/>
          <w:shd w:val="clear" w:color="auto" w:fill="FFFFFF"/>
        </w:rPr>
        <w:t>32 mm</w:t>
      </w:r>
      <w:r w:rsidR="004D5837">
        <w:rPr>
          <w:rFonts w:ascii="Times New Roman" w:hAnsi="Times New Roman"/>
          <w:sz w:val="24"/>
          <w:szCs w:val="24"/>
          <w:shd w:val="clear" w:color="auto" w:fill="FFFFFF"/>
        </w:rPr>
        <w:t xml:space="preserve"> bore ultra-high field magnets</w:t>
      </w:r>
      <w:r>
        <w:rPr>
          <w:rFonts w:ascii="Times New Roman" w:hAnsi="Times New Roman"/>
          <w:sz w:val="24"/>
          <w:szCs w:val="24"/>
          <w:shd w:val="clear" w:color="auto" w:fill="FFFFFF"/>
        </w:rPr>
        <w:t xml:space="preserve"> in the </w:t>
      </w:r>
      <w:r>
        <w:rPr>
          <w:rFonts w:ascii="Times New Roman" w:hAnsi="Times New Roman"/>
          <w:sz w:val="24"/>
          <w:szCs w:val="24"/>
        </w:rPr>
        <w:t>Chinese</w:t>
      </w:r>
      <w:r w:rsidRPr="001D1EA7">
        <w:rPr>
          <w:rFonts w:ascii="Times New Roman" w:hAnsi="Times New Roman"/>
          <w:sz w:val="24"/>
          <w:szCs w:val="24"/>
        </w:rPr>
        <w:t xml:space="preserve"> High Magnetic Field Laboratory (</w:t>
      </w:r>
      <w:r>
        <w:rPr>
          <w:rFonts w:ascii="Times New Roman" w:hAnsi="Times New Roman"/>
          <w:sz w:val="24"/>
          <w:szCs w:val="24"/>
        </w:rPr>
        <w:t>C</w:t>
      </w:r>
      <w:r w:rsidRPr="001D1EA7">
        <w:rPr>
          <w:rFonts w:ascii="Times New Roman" w:hAnsi="Times New Roman"/>
          <w:sz w:val="24"/>
          <w:szCs w:val="24"/>
        </w:rPr>
        <w:t>HMFL</w:t>
      </w:r>
      <w:r>
        <w:rPr>
          <w:rFonts w:ascii="Times New Roman" w:hAnsi="Times New Roman"/>
          <w:sz w:val="24"/>
          <w:szCs w:val="24"/>
        </w:rPr>
        <w:t>, China</w:t>
      </w:r>
      <w:r w:rsidRPr="001D1EA7">
        <w:rPr>
          <w:rFonts w:ascii="Times New Roman" w:hAnsi="Times New Roman"/>
          <w:sz w:val="24"/>
          <w:szCs w:val="24"/>
        </w:rPr>
        <w:t>)</w:t>
      </w:r>
      <w:r>
        <w:rPr>
          <w:rFonts w:ascii="Times New Roman" w:hAnsi="Times New Roman"/>
          <w:sz w:val="24"/>
          <w:szCs w:val="24"/>
        </w:rPr>
        <w:t>.</w:t>
      </w:r>
      <w:r>
        <w:rPr>
          <w:rFonts w:ascii="Times New Roman" w:hAnsi="Times New Roman"/>
          <w:sz w:val="24"/>
          <w:szCs w:val="24"/>
          <w:shd w:val="clear" w:color="auto" w:fill="FFFFFF"/>
        </w:rPr>
        <w:t xml:space="preserve"> </w:t>
      </w:r>
      <w:r w:rsidR="004D5837">
        <w:rPr>
          <w:rFonts w:ascii="Times New Roman" w:hAnsi="Times New Roman"/>
          <w:sz w:val="24"/>
          <w:szCs w:val="24"/>
          <w:shd w:val="clear" w:color="auto" w:fill="FFFFFF"/>
        </w:rPr>
        <w:t xml:space="preserve">This </w:t>
      </w:r>
      <w:r>
        <w:rPr>
          <w:rFonts w:ascii="Times New Roman" w:hAnsi="Times New Roman"/>
          <w:sz w:val="24"/>
          <w:szCs w:val="24"/>
          <w:shd w:val="clear" w:color="auto" w:fill="FFFFFF"/>
        </w:rPr>
        <w:t>platform provide</w:t>
      </w:r>
      <w:r w:rsidR="004D5837">
        <w:rPr>
          <w:rFonts w:ascii="Times New Roman" w:hAnsi="Times New Roman"/>
          <w:sz w:val="24"/>
          <w:szCs w:val="24"/>
          <w:shd w:val="clear" w:color="auto" w:fill="FFFFFF"/>
        </w:rPr>
        <w:t>s</w:t>
      </w:r>
      <w:r>
        <w:rPr>
          <w:rFonts w:ascii="Times New Roman" w:hAnsi="Times New Roman"/>
          <w:sz w:val="24"/>
          <w:szCs w:val="24"/>
          <w:shd w:val="clear" w:color="auto" w:fill="FFFFFF"/>
        </w:rPr>
        <w:t xml:space="preserve"> accurate temperature and gas control for animal and human cells </w:t>
      </w:r>
      <w:r w:rsidR="00A77E17">
        <w:rPr>
          <w:rFonts w:ascii="Times New Roman" w:hAnsi="Times New Roman" w:hint="eastAsia"/>
          <w:sz w:val="24"/>
          <w:szCs w:val="24"/>
          <w:shd w:val="clear" w:color="auto" w:fill="FFFFFF"/>
        </w:rPr>
        <w:t>as well as</w:t>
      </w:r>
      <w:r>
        <w:rPr>
          <w:rFonts w:ascii="Times New Roman" w:hAnsi="Times New Roman"/>
          <w:sz w:val="24"/>
          <w:szCs w:val="24"/>
          <w:shd w:val="clear" w:color="auto" w:fill="FFFFFF"/>
        </w:rPr>
        <w:t xml:space="preserve"> some small </w:t>
      </w:r>
      <w:r w:rsidR="006E6057">
        <w:rPr>
          <w:rFonts w:ascii="Times New Roman" w:hAnsi="Times New Roman" w:hint="eastAsia"/>
          <w:sz w:val="24"/>
          <w:szCs w:val="24"/>
          <w:shd w:val="clear" w:color="auto" w:fill="FFFFFF"/>
        </w:rPr>
        <w:t xml:space="preserve">model </w:t>
      </w:r>
      <w:r>
        <w:rPr>
          <w:rFonts w:ascii="Times New Roman" w:hAnsi="Times New Roman"/>
          <w:sz w:val="24"/>
          <w:szCs w:val="24"/>
          <w:shd w:val="clear" w:color="auto" w:fill="FFFFFF"/>
        </w:rPr>
        <w:t>animal</w:t>
      </w:r>
      <w:r w:rsidR="006E6057">
        <w:rPr>
          <w:rFonts w:ascii="Times New Roman" w:hAnsi="Times New Roman" w:hint="eastAsia"/>
          <w:sz w:val="24"/>
          <w:szCs w:val="24"/>
          <w:shd w:val="clear" w:color="auto" w:fill="FFFFFF"/>
        </w:rPr>
        <w:t>s</w:t>
      </w:r>
      <w:r>
        <w:rPr>
          <w:rFonts w:ascii="Times New Roman" w:hAnsi="Times New Roman"/>
          <w:sz w:val="24"/>
          <w:szCs w:val="24"/>
          <w:shd w:val="clear" w:color="auto" w:fill="FFFFFF"/>
        </w:rPr>
        <w:t>.</w:t>
      </w:r>
    </w:p>
    <w:p w:rsidR="003E235D" w:rsidRPr="009B2209" w:rsidRDefault="003E235D" w:rsidP="00ED7C8A">
      <w:pPr>
        <w:tabs>
          <w:tab w:val="num" w:pos="720"/>
        </w:tabs>
        <w:autoSpaceDE w:val="0"/>
        <w:autoSpaceDN w:val="0"/>
        <w:adjustRightInd w:val="0"/>
        <w:spacing w:line="480" w:lineRule="auto"/>
        <w:ind w:firstLine="420"/>
        <w:rPr>
          <w:rFonts w:ascii="Times New Roman" w:hAnsi="Times New Roman"/>
          <w:sz w:val="24"/>
          <w:szCs w:val="24"/>
        </w:rPr>
      </w:pPr>
    </w:p>
    <w:p w:rsidR="008C19DC" w:rsidRDefault="00F421C7" w:rsidP="00313CD1">
      <w:pPr>
        <w:autoSpaceDE w:val="0"/>
        <w:autoSpaceDN w:val="0"/>
        <w:adjustRightInd w:val="0"/>
        <w:spacing w:afterLines="50" w:line="480" w:lineRule="auto"/>
        <w:jc w:val="left"/>
        <w:rPr>
          <w:rFonts w:ascii="Times New Roman" w:hAnsi="Times New Roman"/>
          <w:b/>
          <w:sz w:val="24"/>
          <w:szCs w:val="24"/>
        </w:rPr>
      </w:pPr>
      <w:r w:rsidRPr="003A0B9D">
        <w:rPr>
          <w:rFonts w:ascii="Times New Roman" w:hAnsi="Times New Roman"/>
          <w:b/>
          <w:sz w:val="24"/>
          <w:szCs w:val="24"/>
        </w:rPr>
        <w:t>Materials and Methods</w:t>
      </w:r>
    </w:p>
    <w:p w:rsidR="008C19DC" w:rsidRDefault="00F421C7" w:rsidP="00313CD1">
      <w:pPr>
        <w:autoSpaceDE w:val="0"/>
        <w:autoSpaceDN w:val="0"/>
        <w:adjustRightInd w:val="0"/>
        <w:spacing w:afterLines="50" w:line="480" w:lineRule="auto"/>
        <w:rPr>
          <w:rFonts w:ascii="Times New Roman" w:hAnsi="Times New Roman"/>
          <w:b/>
          <w:sz w:val="24"/>
          <w:szCs w:val="24"/>
        </w:rPr>
      </w:pPr>
      <w:r w:rsidRPr="0080744C">
        <w:rPr>
          <w:rFonts w:ascii="Times New Roman" w:hAnsi="Times New Roman"/>
          <w:b/>
          <w:sz w:val="24"/>
          <w:szCs w:val="24"/>
        </w:rPr>
        <w:lastRenderedPageBreak/>
        <w:t>Materials</w:t>
      </w:r>
    </w:p>
    <w:p w:rsidR="00F421C7" w:rsidRDefault="00F421C7" w:rsidP="00ED7C8A">
      <w:pPr>
        <w:spacing w:line="480" w:lineRule="auto"/>
        <w:rPr>
          <w:rFonts w:ascii="Times New Roman" w:eastAsiaTheme="majorEastAsia" w:hAnsi="Times New Roman"/>
          <w:sz w:val="24"/>
          <w:szCs w:val="24"/>
          <w:shd w:val="clear" w:color="auto" w:fill="FFFFFF"/>
        </w:rPr>
      </w:pPr>
      <w:r w:rsidRPr="0080744C">
        <w:rPr>
          <w:rFonts w:ascii="Times New Roman" w:hAnsi="Times New Roman" w:hint="eastAsia"/>
          <w:sz w:val="24"/>
          <w:szCs w:val="24"/>
        </w:rPr>
        <w:t xml:space="preserve">The 18 mm cell culture plates were custom made </w:t>
      </w:r>
      <w:r w:rsidR="004F6AD4">
        <w:rPr>
          <w:rFonts w:ascii="Times New Roman" w:hAnsi="Times New Roman" w:hint="eastAsia"/>
          <w:sz w:val="24"/>
          <w:szCs w:val="24"/>
        </w:rPr>
        <w:t>by</w:t>
      </w:r>
      <w:r w:rsidRPr="0080744C">
        <w:rPr>
          <w:rFonts w:ascii="Times New Roman" w:hAnsi="Times New Roman" w:hint="eastAsia"/>
          <w:sz w:val="24"/>
          <w:szCs w:val="24"/>
        </w:rPr>
        <w:t xml:space="preserve"> Guangzhou Jet Bio-Filtration Company</w:t>
      </w:r>
      <w:ins w:id="15" w:author="xin zhang" w:date="2017-02-13T10:51:00Z">
        <w:r w:rsidR="003542B6">
          <w:rPr>
            <w:rFonts w:ascii="Times New Roman" w:hAnsi="Times New Roman" w:hint="eastAsia"/>
            <w:sz w:val="24"/>
            <w:szCs w:val="24"/>
          </w:rPr>
          <w:t>, China</w:t>
        </w:r>
      </w:ins>
      <w:r w:rsidRPr="0080744C">
        <w:rPr>
          <w:rFonts w:ascii="Times New Roman" w:hAnsi="Times New Roman" w:hint="eastAsia"/>
          <w:sz w:val="24"/>
          <w:szCs w:val="24"/>
        </w:rPr>
        <w:t xml:space="preserve">. </w:t>
      </w:r>
      <w:r w:rsidR="00A531E4">
        <w:rPr>
          <w:rFonts w:ascii="Times New Roman" w:hAnsi="Times New Roman" w:hint="eastAsia"/>
          <w:sz w:val="24"/>
          <w:szCs w:val="24"/>
        </w:rPr>
        <w:t>The antibody</w:t>
      </w:r>
      <w:r>
        <w:rPr>
          <w:rFonts w:ascii="Times New Roman" w:hAnsi="Times New Roman" w:hint="eastAsia"/>
          <w:sz w:val="24"/>
          <w:szCs w:val="24"/>
        </w:rPr>
        <w:t xml:space="preserve"> for </w:t>
      </w:r>
      <w:r w:rsidRPr="00706527">
        <w:rPr>
          <w:rFonts w:ascii="Times New Roman" w:hAnsi="Times New Roman"/>
          <w:sz w:val="24"/>
          <w:szCs w:val="24"/>
        </w:rPr>
        <w:t>β</w:t>
      </w:r>
      <w:r>
        <w:rPr>
          <w:rFonts w:ascii="Times New Roman" w:hAnsi="Times New Roman" w:hint="eastAsia"/>
          <w:sz w:val="24"/>
          <w:szCs w:val="24"/>
        </w:rPr>
        <w:t>-tubulin (#HC101) w</w:t>
      </w:r>
      <w:r w:rsidR="00A531E4">
        <w:rPr>
          <w:rFonts w:ascii="Times New Roman" w:hAnsi="Times New Roman" w:hint="eastAsia"/>
          <w:sz w:val="24"/>
          <w:szCs w:val="24"/>
        </w:rPr>
        <w:t>as</w:t>
      </w:r>
      <w:r>
        <w:rPr>
          <w:rFonts w:ascii="Times New Roman" w:hAnsi="Times New Roman" w:hint="eastAsia"/>
          <w:sz w:val="24"/>
          <w:szCs w:val="24"/>
        </w:rPr>
        <w:t xml:space="preserve"> from </w:t>
      </w:r>
      <w:r>
        <w:rPr>
          <w:rFonts w:ascii="Times New Roman" w:hAnsi="Times New Roman"/>
          <w:sz w:val="24"/>
          <w:szCs w:val="24"/>
        </w:rPr>
        <w:t xml:space="preserve">Beijing </w:t>
      </w:r>
      <w:proofErr w:type="spellStart"/>
      <w:r>
        <w:rPr>
          <w:rFonts w:ascii="Times New Roman" w:hAnsi="Times New Roman"/>
          <w:sz w:val="24"/>
          <w:szCs w:val="24"/>
        </w:rPr>
        <w:t>TransGen</w:t>
      </w:r>
      <w:proofErr w:type="spellEnd"/>
      <w:r>
        <w:rPr>
          <w:rFonts w:ascii="Times New Roman" w:hAnsi="Times New Roman"/>
          <w:sz w:val="24"/>
          <w:szCs w:val="24"/>
        </w:rPr>
        <w:t xml:space="preserve"> Biotech</w:t>
      </w:r>
      <w:r>
        <w:rPr>
          <w:rFonts w:ascii="Times New Roman" w:hAnsi="Times New Roman" w:hint="eastAsia"/>
          <w:sz w:val="24"/>
          <w:szCs w:val="24"/>
        </w:rPr>
        <w:t xml:space="preserve">. </w:t>
      </w:r>
      <w:r w:rsidRPr="0080744C">
        <w:rPr>
          <w:rFonts w:ascii="Times New Roman" w:hAnsi="Times New Roman"/>
          <w:sz w:val="24"/>
          <w:szCs w:val="24"/>
          <w:shd w:val="clear" w:color="auto" w:fill="FFFFFF"/>
        </w:rPr>
        <w:t xml:space="preserve">The </w:t>
      </w:r>
      <w:proofErr w:type="spellStart"/>
      <w:r w:rsidRPr="0080744C">
        <w:rPr>
          <w:rFonts w:ascii="Times New Roman" w:hAnsi="Times New Roman"/>
          <w:sz w:val="24"/>
          <w:szCs w:val="24"/>
          <w:shd w:val="clear" w:color="auto" w:fill="FFFFFF"/>
        </w:rPr>
        <w:t>Alexa</w:t>
      </w:r>
      <w:proofErr w:type="spellEnd"/>
      <w:r w:rsidRPr="0080744C">
        <w:rPr>
          <w:rFonts w:ascii="Times New Roman" w:hAnsi="Times New Roman"/>
          <w:sz w:val="24"/>
          <w:szCs w:val="24"/>
          <w:shd w:val="clear" w:color="auto" w:fill="FFFFFF"/>
        </w:rPr>
        <w:t xml:space="preserve"> Fluor 488</w:t>
      </w:r>
      <w:r w:rsidR="004F6AD4">
        <w:rPr>
          <w:rFonts w:ascii="Times New Roman" w:hAnsi="Times New Roman" w:hint="eastAsia"/>
          <w:sz w:val="24"/>
          <w:szCs w:val="24"/>
          <w:shd w:val="clear" w:color="auto" w:fill="FFFFFF"/>
        </w:rPr>
        <w:t xml:space="preserve"> and </w:t>
      </w:r>
      <w:r w:rsidRPr="0080744C">
        <w:rPr>
          <w:rFonts w:ascii="Times New Roman" w:hAnsi="Times New Roman"/>
          <w:sz w:val="24"/>
          <w:szCs w:val="24"/>
          <w:shd w:val="clear" w:color="auto" w:fill="FFFFFF"/>
        </w:rPr>
        <w:t>594 Phalloidin</w:t>
      </w:r>
      <w:r w:rsidRPr="0080744C">
        <w:rPr>
          <w:rFonts w:ascii="Times New Roman" w:eastAsiaTheme="majorEastAsia" w:hAnsi="Times New Roman"/>
          <w:sz w:val="24"/>
          <w:szCs w:val="24"/>
          <w:shd w:val="clear" w:color="auto" w:fill="FFFFFF"/>
        </w:rPr>
        <w:t>, secondary antibodies for immunofluorescence</w:t>
      </w:r>
      <w:r w:rsidRPr="0080744C">
        <w:rPr>
          <w:rFonts w:ascii="Times New Roman" w:eastAsiaTheme="majorEastAsia" w:hAnsi="Times New Roman" w:hint="eastAsia"/>
          <w:sz w:val="24"/>
          <w:szCs w:val="24"/>
          <w:shd w:val="clear" w:color="auto" w:fill="FFFFFF"/>
        </w:rPr>
        <w:t xml:space="preserve"> and </w:t>
      </w:r>
      <w:r w:rsidRPr="0080744C">
        <w:rPr>
          <w:rFonts w:ascii="Times New Roman" w:eastAsiaTheme="majorEastAsia" w:hAnsi="Times New Roman"/>
          <w:sz w:val="24"/>
          <w:szCs w:val="24"/>
          <w:shd w:val="clear" w:color="auto" w:fill="FFFFFF"/>
        </w:rPr>
        <w:t>anti-</w:t>
      </w:r>
      <w:r w:rsidR="00177529">
        <w:rPr>
          <w:rFonts w:ascii="Times New Roman" w:eastAsiaTheme="majorEastAsia" w:hAnsi="Times New Roman"/>
          <w:sz w:val="24"/>
          <w:szCs w:val="24"/>
          <w:shd w:val="clear" w:color="auto" w:fill="FFFFFF"/>
        </w:rPr>
        <w:t xml:space="preserve">fade </w:t>
      </w:r>
      <w:proofErr w:type="spellStart"/>
      <w:r w:rsidR="00177529">
        <w:rPr>
          <w:rFonts w:ascii="Times New Roman" w:eastAsiaTheme="majorEastAsia" w:hAnsi="Times New Roman" w:hint="eastAsia"/>
          <w:sz w:val="24"/>
          <w:szCs w:val="24"/>
          <w:shd w:val="clear" w:color="auto" w:fill="FFFFFF"/>
        </w:rPr>
        <w:t>P</w:t>
      </w:r>
      <w:r w:rsidR="00830CD6">
        <w:rPr>
          <w:rFonts w:ascii="Times New Roman" w:eastAsiaTheme="majorEastAsia" w:hAnsi="Times New Roman"/>
          <w:sz w:val="24"/>
          <w:szCs w:val="24"/>
          <w:shd w:val="clear" w:color="auto" w:fill="FFFFFF"/>
        </w:rPr>
        <w:t>ro</w:t>
      </w:r>
      <w:r w:rsidR="00177529">
        <w:rPr>
          <w:rFonts w:ascii="Times New Roman" w:eastAsiaTheme="majorEastAsia" w:hAnsi="Times New Roman" w:hint="eastAsia"/>
          <w:sz w:val="24"/>
          <w:szCs w:val="24"/>
          <w:shd w:val="clear" w:color="auto" w:fill="FFFFFF"/>
        </w:rPr>
        <w:t>L</w:t>
      </w:r>
      <w:r w:rsidR="00830CD6">
        <w:rPr>
          <w:rFonts w:ascii="Times New Roman" w:eastAsiaTheme="majorEastAsia" w:hAnsi="Times New Roman"/>
          <w:sz w:val="24"/>
          <w:szCs w:val="24"/>
          <w:shd w:val="clear" w:color="auto" w:fill="FFFFFF"/>
        </w:rPr>
        <w:t>ong</w:t>
      </w:r>
      <w:proofErr w:type="spellEnd"/>
      <w:r w:rsidR="00177529">
        <w:rPr>
          <w:rFonts w:ascii="Times New Roman" w:eastAsiaTheme="majorEastAsia" w:hAnsi="Times New Roman" w:hint="eastAsia"/>
          <w:sz w:val="24"/>
          <w:szCs w:val="24"/>
          <w:shd w:val="clear" w:color="auto" w:fill="FFFFFF"/>
        </w:rPr>
        <w:t xml:space="preserve"> </w:t>
      </w:r>
      <w:r>
        <w:rPr>
          <w:rFonts w:ascii="Times New Roman" w:eastAsiaTheme="majorEastAsia" w:hAnsi="Times New Roman"/>
          <w:sz w:val="24"/>
          <w:szCs w:val="24"/>
          <w:shd w:val="clear" w:color="auto" w:fill="FFFFFF"/>
        </w:rPr>
        <w:t>Gold wit</w:t>
      </w:r>
      <w:r>
        <w:rPr>
          <w:rFonts w:ascii="Times New Roman" w:hAnsi="Times New Roman"/>
          <w:sz w:val="24"/>
          <w:szCs w:val="24"/>
          <w:shd w:val="clear" w:color="auto" w:fill="FFFFFF"/>
        </w:rPr>
        <w:t>h DAPI</w:t>
      </w:r>
      <w:r>
        <w:rPr>
          <w:rFonts w:ascii="Times New Roman" w:eastAsiaTheme="majorEastAsia" w:hAnsi="Times New Roman" w:hint="eastAsia"/>
          <w:sz w:val="24"/>
          <w:szCs w:val="24"/>
          <w:shd w:val="clear" w:color="auto" w:fill="FFFFFF"/>
        </w:rPr>
        <w:t xml:space="preserve"> were all from Invitrogen.</w:t>
      </w:r>
      <w:r w:rsidRPr="0080744C">
        <w:rPr>
          <w:rFonts w:ascii="Times New Roman" w:hAnsi="Times New Roman" w:hint="eastAsia"/>
          <w:sz w:val="24"/>
          <w:szCs w:val="24"/>
        </w:rPr>
        <w:t xml:space="preserve"> </w:t>
      </w:r>
      <w:r>
        <w:rPr>
          <w:rFonts w:ascii="Times New Roman" w:hAnsi="Times New Roman" w:hint="eastAsia"/>
          <w:sz w:val="24"/>
          <w:szCs w:val="24"/>
        </w:rPr>
        <w:t>The 1 T magnets (</w:t>
      </w:r>
      <w:r w:rsidRPr="00023A91">
        <w:rPr>
          <w:rFonts w:ascii="Times New Roman" w:hAnsi="Times New Roman"/>
          <w:sz w:val="24"/>
          <w:szCs w:val="24"/>
        </w:rPr>
        <w:t>Neodymium magnet</w:t>
      </w:r>
      <w:r>
        <w:rPr>
          <w:rFonts w:ascii="Times New Roman" w:hAnsi="Times New Roman" w:hint="eastAsia"/>
          <w:sz w:val="24"/>
          <w:szCs w:val="24"/>
        </w:rPr>
        <w:t>, N38, dimension of 5</w:t>
      </w:r>
      <w:r w:rsidR="00C7510E">
        <w:rPr>
          <w:rFonts w:ascii="Times New Roman" w:hAnsi="Times New Roman" w:hint="eastAsia"/>
          <w:sz w:val="24"/>
          <w:szCs w:val="24"/>
        </w:rPr>
        <w:t xml:space="preserve"> </w:t>
      </w:r>
      <w:r>
        <w:rPr>
          <w:rFonts w:ascii="Times New Roman" w:hAnsi="Times New Roman" w:hint="eastAsia"/>
          <w:sz w:val="24"/>
          <w:szCs w:val="24"/>
        </w:rPr>
        <w:t>cm x 5</w:t>
      </w:r>
      <w:r w:rsidR="00C7510E">
        <w:rPr>
          <w:rFonts w:ascii="Times New Roman" w:hAnsi="Times New Roman" w:hint="eastAsia"/>
          <w:sz w:val="24"/>
          <w:szCs w:val="24"/>
        </w:rPr>
        <w:t xml:space="preserve"> </w:t>
      </w:r>
      <w:r>
        <w:rPr>
          <w:rFonts w:ascii="Times New Roman" w:hAnsi="Times New Roman" w:hint="eastAsia"/>
          <w:sz w:val="24"/>
          <w:szCs w:val="24"/>
        </w:rPr>
        <w:t xml:space="preserve">cm x 5 cm) were from China </w:t>
      </w:r>
      <w:proofErr w:type="spellStart"/>
      <w:r>
        <w:rPr>
          <w:rFonts w:ascii="Times New Roman" w:hAnsi="Times New Roman" w:hint="eastAsia"/>
          <w:sz w:val="24"/>
          <w:szCs w:val="24"/>
        </w:rPr>
        <w:t>Dafeng</w:t>
      </w:r>
      <w:proofErr w:type="spellEnd"/>
      <w:r>
        <w:rPr>
          <w:rFonts w:ascii="Times New Roman" w:hAnsi="Times New Roman" w:hint="eastAsia"/>
          <w:sz w:val="24"/>
          <w:szCs w:val="24"/>
        </w:rPr>
        <w:t xml:space="preserve"> </w:t>
      </w:r>
      <w:proofErr w:type="spellStart"/>
      <w:r>
        <w:rPr>
          <w:rFonts w:ascii="Times New Roman" w:hAnsi="Times New Roman" w:hint="eastAsia"/>
          <w:sz w:val="24"/>
          <w:szCs w:val="24"/>
        </w:rPr>
        <w:t>Zhongxin</w:t>
      </w:r>
      <w:proofErr w:type="spellEnd"/>
      <w:r>
        <w:rPr>
          <w:rFonts w:ascii="Times New Roman" w:hAnsi="Times New Roman" w:hint="eastAsia"/>
          <w:sz w:val="24"/>
          <w:szCs w:val="24"/>
        </w:rPr>
        <w:t xml:space="preserve"> Permanent Magnet Material. </w:t>
      </w:r>
      <w:r w:rsidR="00830CD6">
        <w:rPr>
          <w:rFonts w:ascii="Times New Roman" w:hAnsi="Times New Roman" w:hint="eastAsia"/>
          <w:sz w:val="24"/>
          <w:szCs w:val="24"/>
        </w:rPr>
        <w:t xml:space="preserve">The </w:t>
      </w:r>
      <w:r>
        <w:rPr>
          <w:rFonts w:ascii="Times New Roman" w:hAnsi="Times New Roman" w:hint="eastAsia"/>
          <w:sz w:val="24"/>
          <w:szCs w:val="24"/>
        </w:rPr>
        <w:t>CENP</w:t>
      </w:r>
      <w:ins w:id="16" w:author="xin zhang" w:date="2017-02-13T10:52:00Z">
        <w:r w:rsidR="00BC2C27">
          <w:rPr>
            <w:rFonts w:ascii="Times New Roman" w:hAnsi="Times New Roman" w:hint="eastAsia"/>
            <w:sz w:val="24"/>
            <w:szCs w:val="24"/>
          </w:rPr>
          <w:t>-</w:t>
        </w:r>
      </w:ins>
      <w:del w:id="17" w:author="xin zhang" w:date="2017-02-13T10:52:00Z">
        <w:r w:rsidR="00830CD6" w:rsidDel="00BC2C27">
          <w:rPr>
            <w:rFonts w:ascii="Times New Roman" w:hAnsi="Times New Roman" w:hint="eastAsia"/>
            <w:sz w:val="24"/>
            <w:szCs w:val="24"/>
          </w:rPr>
          <w:delText xml:space="preserve"> </w:delText>
        </w:r>
      </w:del>
      <w:r>
        <w:rPr>
          <w:rFonts w:ascii="Times New Roman" w:hAnsi="Times New Roman" w:hint="eastAsia"/>
          <w:sz w:val="24"/>
          <w:szCs w:val="24"/>
        </w:rPr>
        <w:t>E inhibitor (GSK923295, #</w:t>
      </w:r>
      <w:r w:rsidRPr="008B3788">
        <w:rPr>
          <w:rFonts w:ascii="Times New Roman" w:hAnsi="Times New Roman"/>
          <w:sz w:val="24"/>
          <w:szCs w:val="24"/>
        </w:rPr>
        <w:t xml:space="preserve"> </w:t>
      </w:r>
      <w:r w:rsidRPr="00BC0B1F">
        <w:rPr>
          <w:rFonts w:ascii="Times New Roman" w:hAnsi="Times New Roman"/>
          <w:sz w:val="24"/>
          <w:szCs w:val="24"/>
        </w:rPr>
        <w:t>S7090</w:t>
      </w:r>
      <w:r>
        <w:rPr>
          <w:rFonts w:ascii="Times New Roman" w:hAnsi="Times New Roman" w:hint="eastAsia"/>
          <w:sz w:val="24"/>
          <w:szCs w:val="24"/>
        </w:rPr>
        <w:t xml:space="preserve">) was from </w:t>
      </w:r>
      <w:proofErr w:type="spellStart"/>
      <w:r w:rsidRPr="00BC0B1F">
        <w:rPr>
          <w:rFonts w:ascii="Times New Roman" w:hAnsi="Times New Roman"/>
          <w:sz w:val="24"/>
          <w:szCs w:val="24"/>
        </w:rPr>
        <w:t>Selleck</w:t>
      </w:r>
      <w:proofErr w:type="spellEnd"/>
      <w:r>
        <w:rPr>
          <w:rFonts w:ascii="Times New Roman" w:hAnsi="Times New Roman" w:hint="eastAsia"/>
          <w:sz w:val="24"/>
          <w:szCs w:val="24"/>
        </w:rPr>
        <w:t>.</w:t>
      </w:r>
      <w:r w:rsidR="004966BA">
        <w:rPr>
          <w:rFonts w:ascii="Times New Roman" w:hAnsi="Times New Roman" w:hint="eastAsia"/>
          <w:sz w:val="24"/>
          <w:szCs w:val="24"/>
        </w:rPr>
        <w:t xml:space="preserve"> </w:t>
      </w:r>
      <w:r w:rsidR="004966BA" w:rsidRPr="00A35730">
        <w:rPr>
          <w:rFonts w:ascii="Times New Roman" w:hAnsi="Times New Roman"/>
          <w:kern w:val="0"/>
          <w:sz w:val="24"/>
          <w:szCs w:val="24"/>
        </w:rPr>
        <w:t xml:space="preserve">FITC-Annexin V Apoptosis Detection Kit was from BD </w:t>
      </w:r>
      <w:proofErr w:type="spellStart"/>
      <w:r w:rsidR="004966BA" w:rsidRPr="00A35730">
        <w:rPr>
          <w:rFonts w:ascii="Times New Roman" w:hAnsi="Times New Roman"/>
          <w:kern w:val="0"/>
          <w:sz w:val="24"/>
          <w:szCs w:val="24"/>
        </w:rPr>
        <w:t>Pharmingen</w:t>
      </w:r>
      <w:r w:rsidR="004966BA" w:rsidRPr="00EC05BF">
        <w:rPr>
          <w:rFonts w:ascii="Times New Roman" w:hAnsi="Times New Roman"/>
          <w:kern w:val="0"/>
          <w:sz w:val="24"/>
          <w:szCs w:val="24"/>
          <w:vertAlign w:val="superscript"/>
        </w:rPr>
        <w:t>TM</w:t>
      </w:r>
      <w:proofErr w:type="spellEnd"/>
      <w:r w:rsidR="004966BA">
        <w:rPr>
          <w:rFonts w:ascii="Times New Roman" w:hAnsi="Times New Roman" w:hint="eastAsia"/>
          <w:kern w:val="0"/>
          <w:sz w:val="24"/>
          <w:szCs w:val="24"/>
        </w:rPr>
        <w:t>.</w:t>
      </w:r>
    </w:p>
    <w:p w:rsidR="00833A5E" w:rsidRDefault="00833A5E" w:rsidP="0077101E">
      <w:pPr>
        <w:autoSpaceDE w:val="0"/>
        <w:autoSpaceDN w:val="0"/>
        <w:adjustRightInd w:val="0"/>
        <w:spacing w:line="480" w:lineRule="auto"/>
        <w:rPr>
          <w:ins w:id="18" w:author="xin zhang" w:date="2017-01-23T12:34:00Z"/>
          <w:rFonts w:ascii="Times New Roman" w:hAnsi="Times New Roman"/>
          <w:b/>
          <w:sz w:val="24"/>
          <w:szCs w:val="24"/>
        </w:rPr>
      </w:pPr>
    </w:p>
    <w:p w:rsidR="0077101E" w:rsidRDefault="0077101E" w:rsidP="0077101E">
      <w:pPr>
        <w:autoSpaceDE w:val="0"/>
        <w:autoSpaceDN w:val="0"/>
        <w:adjustRightInd w:val="0"/>
        <w:spacing w:line="480" w:lineRule="auto"/>
        <w:rPr>
          <w:ins w:id="19" w:author="xin zhang" w:date="2017-01-23T12:14:00Z"/>
          <w:rFonts w:ascii="Times New Roman" w:hAnsi="Times New Roman"/>
          <w:kern w:val="0"/>
          <w:sz w:val="24"/>
          <w:szCs w:val="24"/>
        </w:rPr>
      </w:pPr>
      <w:moveToRangeStart w:id="20" w:author="xin zhang" w:date="2017-01-23T12:14:00Z" w:name="move472936981"/>
      <w:moveTo w:id="21" w:author="xin zhang" w:date="2017-01-23T12:14:00Z">
        <w:r>
          <w:rPr>
            <w:rFonts w:ascii="Times New Roman" w:hAnsi="Times New Roman" w:hint="eastAsia"/>
            <w:b/>
            <w:sz w:val="24"/>
            <w:szCs w:val="24"/>
          </w:rPr>
          <w:t xml:space="preserve">Construction of </w:t>
        </w:r>
        <w:r w:rsidRPr="00B737BC">
          <w:rPr>
            <w:rFonts w:ascii="Times New Roman" w:hAnsi="Times New Roman"/>
            <w:b/>
            <w:sz w:val="24"/>
            <w:szCs w:val="24"/>
          </w:rPr>
          <w:t>the biological sa</w:t>
        </w:r>
        <w:r>
          <w:rPr>
            <w:rFonts w:ascii="Times New Roman" w:hAnsi="Times New Roman"/>
            <w:b/>
            <w:sz w:val="24"/>
            <w:szCs w:val="24"/>
          </w:rPr>
          <w:t>mple</w:t>
        </w:r>
        <w:r w:rsidRPr="00DE76F6">
          <w:rPr>
            <w:rFonts w:ascii="Times New Roman" w:hAnsi="Times New Roman"/>
            <w:b/>
            <w:sz w:val="24"/>
            <w:szCs w:val="24"/>
          </w:rPr>
          <w:t xml:space="preserve"> incubation system</w:t>
        </w:r>
        <w:r>
          <w:rPr>
            <w:rFonts w:ascii="Times New Roman" w:hAnsi="Times New Roman" w:hint="eastAsia"/>
            <w:b/>
            <w:sz w:val="24"/>
            <w:szCs w:val="24"/>
          </w:rPr>
          <w:t xml:space="preserve"> for </w:t>
        </w:r>
        <w:r w:rsidRPr="00B737BC">
          <w:rPr>
            <w:rFonts w:ascii="Times New Roman" w:hAnsi="Times New Roman"/>
            <w:b/>
            <w:sz w:val="24"/>
            <w:szCs w:val="24"/>
          </w:rPr>
          <w:t>27</w:t>
        </w:r>
        <w:r>
          <w:rPr>
            <w:rFonts w:ascii="Times New Roman" w:hAnsi="Times New Roman" w:hint="eastAsia"/>
            <w:b/>
            <w:sz w:val="24"/>
            <w:szCs w:val="24"/>
          </w:rPr>
          <w:t xml:space="preserve"> </w:t>
        </w:r>
        <w:r w:rsidRPr="00B737BC">
          <w:rPr>
            <w:rFonts w:ascii="Times New Roman" w:hAnsi="Times New Roman"/>
            <w:b/>
            <w:sz w:val="24"/>
            <w:szCs w:val="24"/>
          </w:rPr>
          <w:t xml:space="preserve">T </w:t>
        </w:r>
        <w:r>
          <w:rPr>
            <w:rFonts w:ascii="Times New Roman" w:hAnsi="Times New Roman" w:hint="eastAsia"/>
            <w:b/>
            <w:sz w:val="24"/>
            <w:szCs w:val="24"/>
          </w:rPr>
          <w:t xml:space="preserve">ultra-high </w:t>
        </w:r>
        <w:r w:rsidRPr="00B737BC">
          <w:rPr>
            <w:rFonts w:ascii="Times New Roman" w:hAnsi="Times New Roman"/>
            <w:b/>
            <w:sz w:val="24"/>
            <w:szCs w:val="24"/>
          </w:rPr>
          <w:t>Magnet</w:t>
        </w:r>
      </w:moveTo>
      <w:moveToRangeEnd w:id="20"/>
    </w:p>
    <w:p w:rsidR="00833A5E" w:rsidRPr="007F1699" w:rsidRDefault="00833A5E" w:rsidP="00833A5E">
      <w:pPr>
        <w:spacing w:line="480" w:lineRule="auto"/>
        <w:rPr>
          <w:rFonts w:ascii="Times New Roman" w:hAnsi="Times New Roman"/>
          <w:sz w:val="24"/>
          <w:szCs w:val="24"/>
        </w:rPr>
      </w:pPr>
      <w:moveToRangeStart w:id="22" w:author="xin zhang" w:date="2017-01-23T12:35:00Z" w:name="move472938230"/>
      <w:moveTo w:id="23" w:author="xin zhang" w:date="2017-01-23T12:35:00Z">
        <w:r w:rsidRPr="007F1699">
          <w:rPr>
            <w:rFonts w:ascii="Times New Roman" w:hAnsi="Times New Roman"/>
            <w:sz w:val="24"/>
            <w:szCs w:val="24"/>
          </w:rPr>
          <w:t>The 27</w:t>
        </w:r>
        <w:r>
          <w:rPr>
            <w:rFonts w:ascii="Times New Roman" w:hAnsi="Times New Roman" w:hint="eastAsia"/>
            <w:sz w:val="24"/>
            <w:szCs w:val="24"/>
          </w:rPr>
          <w:t xml:space="preserve"> </w:t>
        </w:r>
        <w:r w:rsidRPr="007F1699">
          <w:rPr>
            <w:rFonts w:ascii="Times New Roman" w:hAnsi="Times New Roman"/>
            <w:sz w:val="24"/>
            <w:szCs w:val="24"/>
          </w:rPr>
          <w:t xml:space="preserve">T water-cooled </w:t>
        </w:r>
        <w:proofErr w:type="gramStart"/>
        <w:r w:rsidRPr="007F1699">
          <w:rPr>
            <w:rFonts w:ascii="Times New Roman" w:hAnsi="Times New Roman"/>
            <w:sz w:val="24"/>
            <w:szCs w:val="24"/>
          </w:rPr>
          <w:t>magnet</w:t>
        </w:r>
        <w:proofErr w:type="gramEnd"/>
        <w:r w:rsidRPr="007F1699">
          <w:rPr>
            <w:rFonts w:ascii="Times New Roman" w:hAnsi="Times New Roman"/>
            <w:sz w:val="24"/>
            <w:szCs w:val="24"/>
          </w:rPr>
          <w:t xml:space="preserve"> (WM) </w:t>
        </w:r>
        <w:r>
          <w:rPr>
            <w:rFonts w:ascii="Times New Roman" w:hAnsi="Times New Roman" w:hint="eastAsia"/>
            <w:sz w:val="24"/>
            <w:szCs w:val="24"/>
          </w:rPr>
          <w:t>in</w:t>
        </w:r>
        <w:r w:rsidRPr="007F1699">
          <w:rPr>
            <w:rFonts w:ascii="Times New Roman" w:hAnsi="Times New Roman"/>
            <w:sz w:val="24"/>
            <w:szCs w:val="24"/>
          </w:rPr>
          <w:t xml:space="preserve"> Chinese High Magnetic Field Laboratory </w:t>
        </w:r>
        <w:r w:rsidRPr="001D1EA7">
          <w:rPr>
            <w:rFonts w:ascii="Times New Roman" w:hAnsi="Times New Roman"/>
            <w:sz w:val="24"/>
            <w:szCs w:val="24"/>
          </w:rPr>
          <w:t>(</w:t>
        </w:r>
        <w:r>
          <w:rPr>
            <w:rFonts w:ascii="Times New Roman" w:hAnsi="Times New Roman"/>
            <w:sz w:val="24"/>
            <w:szCs w:val="24"/>
          </w:rPr>
          <w:t>C</w:t>
        </w:r>
        <w:r w:rsidRPr="001D1EA7">
          <w:rPr>
            <w:rFonts w:ascii="Times New Roman" w:hAnsi="Times New Roman"/>
            <w:sz w:val="24"/>
            <w:szCs w:val="24"/>
          </w:rPr>
          <w:t>HMFL</w:t>
        </w:r>
        <w:r>
          <w:rPr>
            <w:rFonts w:ascii="Times New Roman" w:hAnsi="Times New Roman"/>
            <w:sz w:val="24"/>
            <w:szCs w:val="24"/>
          </w:rPr>
          <w:t>, China</w:t>
        </w:r>
        <w:r w:rsidRPr="001D1EA7">
          <w:rPr>
            <w:rFonts w:ascii="Times New Roman" w:hAnsi="Times New Roman"/>
            <w:sz w:val="24"/>
            <w:szCs w:val="24"/>
          </w:rPr>
          <w:t>)</w:t>
        </w:r>
        <w:r>
          <w:rPr>
            <w:rFonts w:ascii="Times New Roman" w:hAnsi="Times New Roman" w:hint="eastAsia"/>
            <w:sz w:val="24"/>
            <w:szCs w:val="24"/>
          </w:rPr>
          <w:t xml:space="preserve"> </w:t>
        </w:r>
        <w:r w:rsidRPr="007F1699">
          <w:rPr>
            <w:rFonts w:ascii="Times New Roman" w:hAnsi="Times New Roman"/>
            <w:sz w:val="24"/>
            <w:szCs w:val="24"/>
          </w:rPr>
          <w:t>fa</w:t>
        </w:r>
        <w:r w:rsidRPr="00CF2355">
          <w:rPr>
            <w:rFonts w:ascii="Times New Roman" w:hAnsi="Times New Roman"/>
            <w:sz w:val="24"/>
            <w:szCs w:val="24"/>
          </w:rPr>
          <w:t>cility (</w:t>
        </w:r>
        <w:del w:id="24" w:author="xin zhang" w:date="2017-02-13T11:10:00Z">
          <w:r w:rsidRPr="00CF2355" w:rsidDel="001D6B8A">
            <w:rPr>
              <w:rFonts w:ascii="Times New Roman" w:hAnsi="Times New Roman"/>
              <w:sz w:val="24"/>
              <w:szCs w:val="24"/>
            </w:rPr>
            <w:delText xml:space="preserve">labeled </w:delText>
          </w:r>
        </w:del>
        <w:r w:rsidRPr="00CF2355">
          <w:rPr>
            <w:rFonts w:ascii="Times New Roman" w:hAnsi="Times New Roman"/>
            <w:sz w:val="24"/>
            <w:szCs w:val="24"/>
          </w:rPr>
          <w:t xml:space="preserve">WM#4) </w:t>
        </w:r>
        <w:r>
          <w:rPr>
            <w:rFonts w:ascii="Times New Roman" w:hAnsi="Times New Roman" w:hint="eastAsia"/>
            <w:sz w:val="24"/>
            <w:szCs w:val="24"/>
          </w:rPr>
          <w:t>has a</w:t>
        </w:r>
        <w:r w:rsidRPr="00CF2355">
          <w:rPr>
            <w:rFonts w:ascii="Times New Roman" w:hAnsi="Times New Roman"/>
            <w:sz w:val="24"/>
            <w:szCs w:val="24"/>
          </w:rPr>
          <w:t xml:space="preserve"> 32 mm diameter room temperature bore. Figure </w:t>
        </w:r>
        <w:r>
          <w:rPr>
            <w:rFonts w:ascii="Times New Roman" w:hAnsi="Times New Roman"/>
            <w:sz w:val="24"/>
            <w:szCs w:val="24"/>
          </w:rPr>
          <w:t>1</w:t>
        </w:r>
        <w:r w:rsidRPr="00CF2355">
          <w:rPr>
            <w:rFonts w:ascii="Times New Roman" w:hAnsi="Times New Roman"/>
            <w:sz w:val="24"/>
            <w:szCs w:val="24"/>
          </w:rPr>
          <w:t xml:space="preserve"> shows the device that can fit the 27</w:t>
        </w:r>
        <w:r>
          <w:rPr>
            <w:rFonts w:ascii="Times New Roman" w:hAnsi="Times New Roman" w:hint="eastAsia"/>
            <w:sz w:val="24"/>
            <w:szCs w:val="24"/>
          </w:rPr>
          <w:t xml:space="preserve"> </w:t>
        </w:r>
        <w:r w:rsidRPr="00CF2355">
          <w:rPr>
            <w:rFonts w:ascii="Times New Roman" w:hAnsi="Times New Roman"/>
            <w:sz w:val="24"/>
            <w:szCs w:val="24"/>
          </w:rPr>
          <w:t>T WM. The device consists of two coaxial non-magnetic stainless steel tube</w:t>
        </w:r>
        <w:r>
          <w:rPr>
            <w:rFonts w:ascii="Times New Roman" w:hAnsi="Times New Roman" w:hint="eastAsia"/>
            <w:sz w:val="24"/>
            <w:szCs w:val="24"/>
          </w:rPr>
          <w:t>s</w:t>
        </w:r>
        <w:r w:rsidRPr="00CF2355">
          <w:rPr>
            <w:rFonts w:ascii="Times New Roman" w:hAnsi="Times New Roman"/>
            <w:sz w:val="24"/>
            <w:szCs w:val="24"/>
          </w:rPr>
          <w:t xml:space="preserve">. The outer diameter of the outer tube (OT) is 30 mm and the inner diameter of the inner tube (IT) is 22.4 mm. </w:t>
        </w:r>
      </w:moveTo>
      <w:ins w:id="25" w:author="xin zhang" w:date="2017-02-13T11:12:00Z">
        <w:r w:rsidR="002931C3">
          <w:rPr>
            <w:rFonts w:ascii="Times New Roman" w:hAnsi="Times New Roman"/>
            <w:kern w:val="0"/>
            <w:sz w:val="24"/>
            <w:szCs w:val="24"/>
          </w:rPr>
          <w:t>To investigate the biological effect of th</w:t>
        </w:r>
        <w:r w:rsidR="002931C3">
          <w:rPr>
            <w:rFonts w:ascii="Times New Roman" w:hAnsi="Times New Roman" w:hint="eastAsia"/>
            <w:kern w:val="0"/>
            <w:sz w:val="24"/>
            <w:szCs w:val="24"/>
          </w:rPr>
          <w:t>e magnetic</w:t>
        </w:r>
        <w:r w:rsidR="002931C3" w:rsidRPr="00480E6D">
          <w:rPr>
            <w:rFonts w:ascii="Times New Roman" w:hAnsi="Times New Roman"/>
            <w:kern w:val="0"/>
            <w:sz w:val="24"/>
            <w:szCs w:val="24"/>
          </w:rPr>
          <w:t xml:space="preserve"> field</w:t>
        </w:r>
        <w:r w:rsidR="002931C3">
          <w:rPr>
            <w:rFonts w:ascii="Times New Roman" w:hAnsi="Times New Roman" w:hint="eastAsia"/>
            <w:kern w:val="0"/>
            <w:sz w:val="24"/>
            <w:szCs w:val="24"/>
          </w:rPr>
          <w:t xml:space="preserve"> provided by </w:t>
        </w:r>
        <w:r w:rsidR="002931C3">
          <w:rPr>
            <w:rFonts w:ascii="Times New Roman" w:hAnsi="Times New Roman"/>
            <w:sz w:val="24"/>
            <w:szCs w:val="24"/>
          </w:rPr>
          <w:t xml:space="preserve">The WM4 </w:t>
        </w:r>
        <w:r w:rsidR="002931C3">
          <w:rPr>
            <w:rFonts w:ascii="Times New Roman" w:hAnsi="Times New Roman" w:hint="eastAsia"/>
            <w:sz w:val="24"/>
            <w:szCs w:val="24"/>
          </w:rPr>
          <w:t>(Figure 1A)</w:t>
        </w:r>
        <w:r w:rsidR="002931C3" w:rsidRPr="00480E6D">
          <w:rPr>
            <w:rFonts w:ascii="Times New Roman" w:hAnsi="Times New Roman"/>
            <w:kern w:val="0"/>
            <w:sz w:val="24"/>
            <w:szCs w:val="24"/>
          </w:rPr>
          <w:t>, we designed (Fig</w:t>
        </w:r>
        <w:r w:rsidR="002931C3">
          <w:rPr>
            <w:rFonts w:ascii="Times New Roman" w:hAnsi="Times New Roman" w:hint="eastAsia"/>
            <w:kern w:val="0"/>
            <w:sz w:val="24"/>
            <w:szCs w:val="24"/>
          </w:rPr>
          <w:t>ure</w:t>
        </w:r>
        <w:r w:rsidR="002931C3" w:rsidRPr="00480E6D">
          <w:rPr>
            <w:rFonts w:ascii="Times New Roman" w:hAnsi="Times New Roman"/>
            <w:kern w:val="0"/>
            <w:sz w:val="24"/>
            <w:szCs w:val="24"/>
          </w:rPr>
          <w:t xml:space="preserve"> </w:t>
        </w:r>
        <w:r w:rsidR="002931C3" w:rsidRPr="00480E6D">
          <w:rPr>
            <w:rFonts w:ascii="Times New Roman" w:hAnsi="Times New Roman" w:hint="eastAsia"/>
            <w:kern w:val="0"/>
            <w:sz w:val="24"/>
            <w:szCs w:val="24"/>
          </w:rPr>
          <w:t>1B</w:t>
        </w:r>
        <w:r w:rsidR="002931C3" w:rsidRPr="00480E6D">
          <w:rPr>
            <w:rFonts w:ascii="Times New Roman" w:hAnsi="Times New Roman"/>
            <w:kern w:val="0"/>
            <w:sz w:val="24"/>
            <w:szCs w:val="24"/>
          </w:rPr>
          <w:t>) and constructed a set of biological sample incubation system (Fig</w:t>
        </w:r>
        <w:r w:rsidR="002931C3">
          <w:rPr>
            <w:rFonts w:ascii="Times New Roman" w:hAnsi="Times New Roman" w:hint="eastAsia"/>
            <w:kern w:val="0"/>
            <w:sz w:val="24"/>
            <w:szCs w:val="24"/>
          </w:rPr>
          <w:t>ure</w:t>
        </w:r>
        <w:r w:rsidR="002931C3" w:rsidRPr="00480E6D">
          <w:rPr>
            <w:rFonts w:ascii="Times New Roman" w:hAnsi="Times New Roman"/>
            <w:kern w:val="0"/>
            <w:sz w:val="24"/>
            <w:szCs w:val="24"/>
          </w:rPr>
          <w:t xml:space="preserve"> 1</w:t>
        </w:r>
        <w:r w:rsidR="002931C3" w:rsidRPr="00480E6D">
          <w:rPr>
            <w:rFonts w:ascii="Times New Roman" w:hAnsi="Times New Roman" w:hint="eastAsia"/>
            <w:kern w:val="0"/>
            <w:sz w:val="24"/>
            <w:szCs w:val="24"/>
          </w:rPr>
          <w:t>C</w:t>
        </w:r>
        <w:r w:rsidR="002931C3">
          <w:rPr>
            <w:rFonts w:ascii="Times New Roman" w:hAnsi="Times New Roman" w:hint="eastAsia"/>
            <w:kern w:val="0"/>
            <w:sz w:val="24"/>
            <w:szCs w:val="24"/>
          </w:rPr>
          <w:t>, and Figure 1-figure supplement 1</w:t>
        </w:r>
        <w:r w:rsidR="002931C3" w:rsidRPr="00480E6D">
          <w:rPr>
            <w:rFonts w:ascii="Times New Roman" w:hAnsi="Times New Roman"/>
            <w:kern w:val="0"/>
            <w:sz w:val="24"/>
            <w:szCs w:val="24"/>
          </w:rPr>
          <w:t xml:space="preserve">), with accurate temperature, gas and humidity control. </w:t>
        </w:r>
      </w:ins>
      <w:moveTo w:id="26" w:author="xin zhang" w:date="2017-01-23T12:35:00Z">
        <w:r w:rsidRPr="00CF2355">
          <w:rPr>
            <w:rFonts w:ascii="Times New Roman" w:hAnsi="Times New Roman"/>
            <w:sz w:val="24"/>
            <w:szCs w:val="24"/>
          </w:rPr>
          <w:t>A non-magnetic stainless steel tube with 10 mm outer diameter was used as a shaft and was inserted into the inner space of the IT. We have used a rubber O-ring to hold the shaft and sealed the inner space of t</w:t>
        </w:r>
        <w:r w:rsidRPr="007F1699">
          <w:rPr>
            <w:rFonts w:ascii="Times New Roman" w:hAnsi="Times New Roman"/>
            <w:sz w:val="24"/>
            <w:szCs w:val="24"/>
          </w:rPr>
          <w:t xml:space="preserve">he IT. A sample house and a Teflon concentricity spacer were fixed on the shaft. The concentricity spacer was </w:t>
        </w:r>
        <w:r w:rsidRPr="007F1699">
          <w:rPr>
            <w:rFonts w:ascii="Times New Roman" w:hAnsi="Times New Roman"/>
            <w:sz w:val="24"/>
            <w:szCs w:val="24"/>
          </w:rPr>
          <w:lastRenderedPageBreak/>
          <w:t>used to make sure that the shaft and the sample house are coaxial with the IT. Because the shaft was held by the rubber O-ring, it can be move</w:t>
        </w:r>
        <w:r>
          <w:rPr>
            <w:rFonts w:ascii="Times New Roman" w:hAnsi="Times New Roman"/>
            <w:sz w:val="24"/>
            <w:szCs w:val="24"/>
          </w:rPr>
          <w:t>d</w:t>
        </w:r>
        <w:r w:rsidRPr="007F1699">
          <w:rPr>
            <w:rFonts w:ascii="Times New Roman" w:hAnsi="Times New Roman"/>
            <w:sz w:val="24"/>
            <w:szCs w:val="24"/>
          </w:rPr>
          <w:t xml:space="preserve"> on axial easily to adjust the position of the sample house in the WM. A PT100 near the samples was used as a temperature sensor and connected to a temperature display to monitor the temperature of the samples. The temperature of the samples can be controlled by thermal conduction from the temperature controlled water</w:t>
        </w:r>
        <w:r>
          <w:rPr>
            <w:rFonts w:ascii="Times New Roman" w:hAnsi="Times New Roman" w:hint="eastAsia"/>
            <w:sz w:val="24"/>
            <w:szCs w:val="24"/>
          </w:rPr>
          <w:t>,</w:t>
        </w:r>
        <w:r w:rsidRPr="007F1699">
          <w:rPr>
            <w:rFonts w:ascii="Times New Roman" w:hAnsi="Times New Roman"/>
            <w:sz w:val="24"/>
            <w:szCs w:val="24"/>
          </w:rPr>
          <w:t xml:space="preserve"> which flow through the space between the IT and OT. By adjusting the temperature of the water, the temperature of the samples can be controlled precisely. To adjust the atmosphere of the sample house, the air with 5% CO</w:t>
        </w:r>
        <w:r w:rsidRPr="007F1699">
          <w:rPr>
            <w:rFonts w:ascii="Times New Roman" w:hAnsi="Times New Roman"/>
            <w:sz w:val="24"/>
            <w:szCs w:val="24"/>
            <w:vertAlign w:val="subscript"/>
          </w:rPr>
          <w:t>2</w:t>
        </w:r>
        <w:r w:rsidRPr="007F1699">
          <w:rPr>
            <w:rFonts w:ascii="Times New Roman" w:hAnsi="Times New Roman"/>
            <w:sz w:val="24"/>
            <w:szCs w:val="24"/>
          </w:rPr>
          <w:t xml:space="preserve"> </w:t>
        </w:r>
        <w:del w:id="27" w:author="xin" w:date="2017-02-12T20:44:00Z">
          <w:r w:rsidRPr="007F1699" w:rsidDel="00C0542E">
            <w:rPr>
              <w:rFonts w:ascii="Times New Roman" w:hAnsi="Times New Roman"/>
              <w:sz w:val="24"/>
              <w:szCs w:val="24"/>
            </w:rPr>
            <w:delText>and</w:delText>
          </w:r>
        </w:del>
      </w:moveTo>
      <w:ins w:id="28" w:author="xin" w:date="2017-02-12T20:44:00Z">
        <w:r w:rsidR="00C0542E">
          <w:rPr>
            <w:rFonts w:ascii="Times New Roman" w:hAnsi="Times New Roman" w:hint="eastAsia"/>
            <w:sz w:val="24"/>
            <w:szCs w:val="24"/>
          </w:rPr>
          <w:t>with</w:t>
        </w:r>
      </w:ins>
      <w:moveTo w:id="29" w:author="xin zhang" w:date="2017-01-23T12:35:00Z">
        <w:r w:rsidRPr="007F1699">
          <w:rPr>
            <w:rFonts w:ascii="Times New Roman" w:hAnsi="Times New Roman"/>
            <w:sz w:val="24"/>
            <w:szCs w:val="24"/>
          </w:rPr>
          <w:t xml:space="preserve"> temperature and humidity control</w:t>
        </w:r>
        <w:del w:id="30" w:author="xin" w:date="2017-02-12T20:45:00Z">
          <w:r w:rsidRPr="007F1699" w:rsidDel="00C0542E">
            <w:rPr>
              <w:rFonts w:ascii="Times New Roman" w:hAnsi="Times New Roman"/>
              <w:sz w:val="24"/>
              <w:szCs w:val="24"/>
            </w:rPr>
            <w:delText>led</w:delText>
          </w:r>
        </w:del>
        <w:r w:rsidRPr="007F1699">
          <w:rPr>
            <w:rFonts w:ascii="Times New Roman" w:hAnsi="Times New Roman"/>
            <w:sz w:val="24"/>
            <w:szCs w:val="24"/>
          </w:rPr>
          <w:t xml:space="preserve"> was introduced by the shaft. </w:t>
        </w:r>
      </w:moveTo>
    </w:p>
    <w:p w:rsidR="0077101E" w:rsidRDefault="0077101E" w:rsidP="00833A5E">
      <w:pPr>
        <w:autoSpaceDE w:val="0"/>
        <w:autoSpaceDN w:val="0"/>
        <w:adjustRightInd w:val="0"/>
        <w:spacing w:line="480" w:lineRule="auto"/>
        <w:ind w:firstLine="420"/>
        <w:rPr>
          <w:ins w:id="31" w:author="xin zhang" w:date="2017-01-23T12:35:00Z"/>
          <w:rFonts w:ascii="Times New Roman" w:hAnsi="Times New Roman"/>
          <w:kern w:val="0"/>
          <w:sz w:val="24"/>
          <w:szCs w:val="24"/>
        </w:rPr>
      </w:pPr>
      <w:moveToRangeStart w:id="32" w:author="xin zhang" w:date="2017-01-23T12:11:00Z" w:name="move472936830"/>
      <w:moveToRangeEnd w:id="22"/>
      <w:moveTo w:id="33" w:author="xin zhang" w:date="2017-01-23T12:11:00Z">
        <w:del w:id="34" w:author="xin zhang" w:date="2017-02-13T11:12:00Z">
          <w:r w:rsidDel="002931C3">
            <w:rPr>
              <w:rFonts w:ascii="Times New Roman" w:hAnsi="Times New Roman"/>
              <w:kern w:val="0"/>
              <w:sz w:val="24"/>
              <w:szCs w:val="24"/>
            </w:rPr>
            <w:delText>To investigate the biological effect of th</w:delText>
          </w:r>
        </w:del>
        <w:del w:id="35" w:author="xin zhang" w:date="2017-01-23T12:12:00Z">
          <w:r w:rsidDel="0077101E">
            <w:rPr>
              <w:rFonts w:ascii="Times New Roman" w:hAnsi="Times New Roman" w:hint="eastAsia"/>
              <w:kern w:val="0"/>
              <w:sz w:val="24"/>
              <w:szCs w:val="24"/>
            </w:rPr>
            <w:delText>is</w:delText>
          </w:r>
        </w:del>
        <w:del w:id="36" w:author="xin zhang" w:date="2017-02-13T11:12:00Z">
          <w:r w:rsidRPr="00480E6D" w:rsidDel="002931C3">
            <w:rPr>
              <w:rFonts w:ascii="Times New Roman" w:hAnsi="Times New Roman"/>
              <w:kern w:val="0"/>
              <w:sz w:val="24"/>
              <w:szCs w:val="24"/>
            </w:rPr>
            <w:delText xml:space="preserve"> field</w:delText>
          </w:r>
        </w:del>
      </w:moveTo>
      <w:ins w:id="37" w:author="xin" w:date="2017-02-12T20:45:00Z">
        <w:del w:id="38" w:author="xin zhang" w:date="2017-02-13T11:12:00Z">
          <w:r w:rsidR="00C0542E" w:rsidDel="002931C3">
            <w:rPr>
              <w:rFonts w:ascii="Times New Roman" w:hAnsi="Times New Roman" w:hint="eastAsia"/>
              <w:sz w:val="24"/>
              <w:szCs w:val="24"/>
            </w:rPr>
            <w:delText>1</w:delText>
          </w:r>
        </w:del>
      </w:ins>
      <w:moveTo w:id="39" w:author="xin zhang" w:date="2017-01-23T12:11:00Z">
        <w:del w:id="40" w:author="xin zhang" w:date="2017-02-13T11:12:00Z">
          <w:r w:rsidRPr="00480E6D" w:rsidDel="002931C3">
            <w:rPr>
              <w:rFonts w:ascii="Times New Roman" w:hAnsi="Times New Roman"/>
              <w:kern w:val="0"/>
              <w:sz w:val="24"/>
              <w:szCs w:val="24"/>
            </w:rPr>
            <w:delText>, we designed (Fig</w:delText>
          </w:r>
          <w:r w:rsidDel="002931C3">
            <w:rPr>
              <w:rFonts w:ascii="Times New Roman" w:hAnsi="Times New Roman" w:hint="eastAsia"/>
              <w:kern w:val="0"/>
              <w:sz w:val="24"/>
              <w:szCs w:val="24"/>
            </w:rPr>
            <w:delText>ure</w:delText>
          </w:r>
          <w:r w:rsidRPr="00480E6D" w:rsidDel="002931C3">
            <w:rPr>
              <w:rFonts w:ascii="Times New Roman" w:hAnsi="Times New Roman"/>
              <w:kern w:val="0"/>
              <w:sz w:val="24"/>
              <w:szCs w:val="24"/>
            </w:rPr>
            <w:delText xml:space="preserve"> </w:delText>
          </w:r>
          <w:r w:rsidRPr="00480E6D" w:rsidDel="002931C3">
            <w:rPr>
              <w:rFonts w:ascii="Times New Roman" w:hAnsi="Times New Roman" w:hint="eastAsia"/>
              <w:kern w:val="0"/>
              <w:sz w:val="24"/>
              <w:szCs w:val="24"/>
            </w:rPr>
            <w:delText>1B</w:delText>
          </w:r>
          <w:r w:rsidRPr="00480E6D" w:rsidDel="002931C3">
            <w:rPr>
              <w:rFonts w:ascii="Times New Roman" w:hAnsi="Times New Roman"/>
              <w:kern w:val="0"/>
              <w:sz w:val="24"/>
              <w:szCs w:val="24"/>
            </w:rPr>
            <w:delText>) and constructed a set of biological sample incubation system (Fig</w:delText>
          </w:r>
          <w:r w:rsidDel="002931C3">
            <w:rPr>
              <w:rFonts w:ascii="Times New Roman" w:hAnsi="Times New Roman" w:hint="eastAsia"/>
              <w:kern w:val="0"/>
              <w:sz w:val="24"/>
              <w:szCs w:val="24"/>
            </w:rPr>
            <w:delText>ure</w:delText>
          </w:r>
          <w:r w:rsidRPr="00480E6D" w:rsidDel="002931C3">
            <w:rPr>
              <w:rFonts w:ascii="Times New Roman" w:hAnsi="Times New Roman"/>
              <w:kern w:val="0"/>
              <w:sz w:val="24"/>
              <w:szCs w:val="24"/>
            </w:rPr>
            <w:delText xml:space="preserve"> 1</w:delText>
          </w:r>
          <w:r w:rsidRPr="00480E6D" w:rsidDel="002931C3">
            <w:rPr>
              <w:rFonts w:ascii="Times New Roman" w:hAnsi="Times New Roman" w:hint="eastAsia"/>
              <w:kern w:val="0"/>
              <w:sz w:val="24"/>
              <w:szCs w:val="24"/>
            </w:rPr>
            <w:delText>C</w:delText>
          </w:r>
          <w:r w:rsidDel="002931C3">
            <w:rPr>
              <w:rFonts w:ascii="Times New Roman" w:hAnsi="Times New Roman" w:hint="eastAsia"/>
              <w:kern w:val="0"/>
              <w:sz w:val="24"/>
              <w:szCs w:val="24"/>
            </w:rPr>
            <w:delText>, and Figure 1-figure supplement 1</w:delText>
          </w:r>
          <w:r w:rsidRPr="00480E6D" w:rsidDel="002931C3">
            <w:rPr>
              <w:rFonts w:ascii="Times New Roman" w:hAnsi="Times New Roman"/>
              <w:kern w:val="0"/>
              <w:sz w:val="24"/>
              <w:szCs w:val="24"/>
            </w:rPr>
            <w:delText xml:space="preserve">), with accurate temperature, gas and humidity control. </w:delText>
          </w:r>
        </w:del>
        <w:r w:rsidRPr="00480E6D">
          <w:rPr>
            <w:rFonts w:ascii="Times New Roman" w:hAnsi="Times New Roman"/>
            <w:kern w:val="0"/>
            <w:sz w:val="24"/>
            <w:szCs w:val="24"/>
          </w:rPr>
          <w:t>To control for possible effect of the incubation system we made two identical sets, one for “sham”</w:t>
        </w:r>
        <w:del w:id="41" w:author="xin zhang" w:date="2017-02-13T11:15:00Z">
          <w:r w:rsidRPr="00480E6D" w:rsidDel="002258A1">
            <w:rPr>
              <w:rFonts w:ascii="Times New Roman" w:hAnsi="Times New Roman" w:hint="eastAsia"/>
              <w:kern w:val="0"/>
              <w:sz w:val="24"/>
              <w:szCs w:val="24"/>
            </w:rPr>
            <w:delText xml:space="preserve"> control</w:delText>
          </w:r>
          <w:r w:rsidRPr="00480E6D" w:rsidDel="002258A1">
            <w:rPr>
              <w:rFonts w:ascii="Times New Roman" w:hAnsi="Times New Roman"/>
              <w:kern w:val="0"/>
              <w:sz w:val="24"/>
              <w:szCs w:val="24"/>
            </w:rPr>
            <w:delText>s</w:delText>
          </w:r>
        </w:del>
        <w:r w:rsidRPr="00480E6D">
          <w:rPr>
            <w:rFonts w:ascii="Times New Roman" w:hAnsi="Times New Roman"/>
            <w:kern w:val="0"/>
            <w:sz w:val="24"/>
            <w:szCs w:val="24"/>
          </w:rPr>
          <w:t xml:space="preserve"> and the other for </w:t>
        </w:r>
      </w:moveTo>
      <w:ins w:id="42" w:author="xin zhang" w:date="2017-02-13T11:14:00Z">
        <w:r w:rsidR="007F0D94">
          <w:rPr>
            <w:rFonts w:ascii="Times New Roman" w:hAnsi="Times New Roman" w:hint="eastAsia"/>
            <w:kern w:val="0"/>
            <w:sz w:val="24"/>
            <w:szCs w:val="24"/>
          </w:rPr>
          <w:t xml:space="preserve">the experimental </w:t>
        </w:r>
      </w:ins>
      <w:moveTo w:id="43" w:author="xin zhang" w:date="2017-01-23T12:11:00Z">
        <w:r w:rsidRPr="00480E6D">
          <w:rPr>
            <w:rFonts w:ascii="Times New Roman" w:hAnsi="Times New Roman"/>
            <w:kern w:val="0"/>
            <w:sz w:val="24"/>
            <w:szCs w:val="24"/>
          </w:rPr>
          <w:t>27</w:t>
        </w:r>
        <w:r w:rsidRPr="00480E6D">
          <w:rPr>
            <w:rFonts w:ascii="Times New Roman" w:hAnsi="Times New Roman" w:hint="eastAsia"/>
            <w:kern w:val="0"/>
            <w:sz w:val="24"/>
            <w:szCs w:val="24"/>
          </w:rPr>
          <w:t xml:space="preserve"> </w:t>
        </w:r>
        <w:r w:rsidRPr="00480E6D">
          <w:rPr>
            <w:rFonts w:ascii="Times New Roman" w:hAnsi="Times New Roman"/>
            <w:kern w:val="0"/>
            <w:sz w:val="24"/>
            <w:szCs w:val="24"/>
          </w:rPr>
          <w:t xml:space="preserve">T SMF exposure </w:t>
        </w:r>
      </w:moveTo>
      <w:ins w:id="44" w:author="xin zhang" w:date="2017-02-13T11:14:00Z">
        <w:r w:rsidR="007F0D94">
          <w:rPr>
            <w:rFonts w:ascii="Times New Roman" w:hAnsi="Times New Roman" w:hint="eastAsia"/>
            <w:kern w:val="0"/>
            <w:sz w:val="24"/>
            <w:szCs w:val="24"/>
          </w:rPr>
          <w:t xml:space="preserve">group </w:t>
        </w:r>
      </w:ins>
      <w:moveTo w:id="45" w:author="xin zhang" w:date="2017-01-23T12:11:00Z">
        <w:r w:rsidRPr="00480E6D">
          <w:rPr>
            <w:rFonts w:ascii="Times New Roman" w:hAnsi="Times New Roman"/>
            <w:kern w:val="0"/>
            <w:sz w:val="24"/>
            <w:szCs w:val="24"/>
          </w:rPr>
          <w:t>(Fig</w:t>
        </w:r>
        <w:r>
          <w:rPr>
            <w:rFonts w:ascii="Times New Roman" w:hAnsi="Times New Roman" w:hint="eastAsia"/>
            <w:kern w:val="0"/>
            <w:sz w:val="24"/>
            <w:szCs w:val="24"/>
          </w:rPr>
          <w:t>ure</w:t>
        </w:r>
        <w:r w:rsidRPr="00480E6D">
          <w:rPr>
            <w:rFonts w:ascii="Times New Roman" w:hAnsi="Times New Roman"/>
            <w:kern w:val="0"/>
            <w:sz w:val="24"/>
            <w:szCs w:val="24"/>
          </w:rPr>
          <w:t xml:space="preserve"> 1</w:t>
        </w:r>
        <w:r w:rsidRPr="00480E6D">
          <w:rPr>
            <w:rFonts w:ascii="Times New Roman" w:hAnsi="Times New Roman" w:hint="eastAsia"/>
            <w:kern w:val="0"/>
            <w:sz w:val="24"/>
            <w:szCs w:val="24"/>
          </w:rPr>
          <w:t>C</w:t>
        </w:r>
        <w:r w:rsidRPr="00480E6D">
          <w:rPr>
            <w:rFonts w:ascii="Times New Roman" w:hAnsi="Times New Roman"/>
            <w:kern w:val="0"/>
            <w:sz w:val="24"/>
            <w:szCs w:val="24"/>
          </w:rPr>
          <w:t xml:space="preserve">). </w:t>
        </w:r>
        <w:r w:rsidRPr="00480E6D">
          <w:rPr>
            <w:rFonts w:ascii="Times New Roman" w:hAnsi="Times New Roman" w:hint="eastAsia"/>
            <w:kern w:val="0"/>
            <w:sz w:val="24"/>
            <w:szCs w:val="24"/>
          </w:rPr>
          <w:t>The experimental group was placed in the tube and inserted into the WM4 (</w:t>
        </w:r>
        <w:r w:rsidRPr="00480E6D">
          <w:rPr>
            <w:rFonts w:ascii="Times New Roman" w:hAnsi="Times New Roman"/>
            <w:kern w:val="0"/>
            <w:sz w:val="24"/>
            <w:szCs w:val="24"/>
          </w:rPr>
          <w:t>Fig</w:t>
        </w:r>
        <w:r>
          <w:rPr>
            <w:rFonts w:ascii="Times New Roman" w:hAnsi="Times New Roman" w:hint="eastAsia"/>
            <w:kern w:val="0"/>
            <w:sz w:val="24"/>
            <w:szCs w:val="24"/>
          </w:rPr>
          <w:t>ure</w:t>
        </w:r>
        <w:r w:rsidRPr="00480E6D">
          <w:rPr>
            <w:rFonts w:ascii="Times New Roman" w:hAnsi="Times New Roman" w:hint="eastAsia"/>
            <w:kern w:val="0"/>
            <w:sz w:val="24"/>
            <w:szCs w:val="24"/>
          </w:rPr>
          <w:t xml:space="preserve"> 1D), while the sham group was placed in the other identical tube and left outside of the magnet. The control group was kept in the regular full-size CO</w:t>
        </w:r>
        <w:r w:rsidRPr="00480E6D">
          <w:rPr>
            <w:rFonts w:ascii="Times New Roman" w:hAnsi="Times New Roman" w:hint="eastAsia"/>
            <w:kern w:val="0"/>
            <w:sz w:val="24"/>
            <w:szCs w:val="24"/>
            <w:vertAlign w:val="subscript"/>
          </w:rPr>
          <w:t>2</w:t>
        </w:r>
        <w:r w:rsidRPr="00480E6D">
          <w:rPr>
            <w:rFonts w:ascii="Times New Roman" w:hAnsi="Times New Roman" w:hint="eastAsia"/>
            <w:kern w:val="0"/>
            <w:sz w:val="24"/>
            <w:szCs w:val="24"/>
          </w:rPr>
          <w:t xml:space="preserve"> cell incubator in the lab. </w:t>
        </w:r>
      </w:moveTo>
      <w:ins w:id="46" w:author="xin zhang" w:date="2017-02-13T11:17:00Z">
        <w:r w:rsidR="00DC4D16">
          <w:rPr>
            <w:rFonts w:ascii="Times New Roman" w:hAnsi="Times New Roman" w:hint="eastAsia"/>
            <w:kern w:val="0"/>
            <w:sz w:val="24"/>
            <w:szCs w:val="24"/>
          </w:rPr>
          <w:t>Although the maximal magnetic field intensity that WM4 can reach is 27.5 T, here we used</w:t>
        </w:r>
        <w:r w:rsidR="00DC4D16" w:rsidRPr="00480E6D">
          <w:rPr>
            <w:rFonts w:ascii="Times New Roman" w:hAnsi="Times New Roman" w:hint="eastAsia"/>
            <w:kern w:val="0"/>
            <w:sz w:val="24"/>
            <w:szCs w:val="24"/>
          </w:rPr>
          <w:t xml:space="preserve"> 27 T</w:t>
        </w:r>
        <w:r w:rsidR="00DC4D16">
          <w:rPr>
            <w:rFonts w:ascii="Times New Roman" w:hAnsi="Times New Roman" w:hint="eastAsia"/>
            <w:kern w:val="0"/>
            <w:sz w:val="24"/>
            <w:szCs w:val="24"/>
          </w:rPr>
          <w:t xml:space="preserve"> to ensure the stability</w:t>
        </w:r>
      </w:ins>
      <w:ins w:id="47" w:author="xin zhang" w:date="2017-02-13T11:18:00Z">
        <w:r w:rsidR="00F60916">
          <w:rPr>
            <w:rFonts w:ascii="Times New Roman" w:hAnsi="Times New Roman" w:hint="eastAsia"/>
            <w:kern w:val="0"/>
            <w:sz w:val="24"/>
            <w:szCs w:val="24"/>
          </w:rPr>
          <w:t xml:space="preserve"> during the whole experiment process</w:t>
        </w:r>
        <w:r w:rsidR="00F60916" w:rsidRPr="00480E6D" w:rsidDel="00DC4D16">
          <w:rPr>
            <w:rFonts w:ascii="Times New Roman" w:hAnsi="Times New Roman" w:hint="eastAsia"/>
            <w:kern w:val="0"/>
            <w:sz w:val="24"/>
            <w:szCs w:val="24"/>
          </w:rPr>
          <w:t xml:space="preserve"> </w:t>
        </w:r>
      </w:ins>
      <w:moveTo w:id="48" w:author="xin zhang" w:date="2017-01-23T12:11:00Z">
        <w:del w:id="49" w:author="xin zhang" w:date="2017-02-13T11:17:00Z">
          <w:r w:rsidRPr="00480E6D" w:rsidDel="00DC4D16">
            <w:rPr>
              <w:rFonts w:ascii="Times New Roman" w:hAnsi="Times New Roman" w:hint="eastAsia"/>
              <w:kern w:val="0"/>
              <w:sz w:val="24"/>
              <w:szCs w:val="24"/>
            </w:rPr>
            <w:delText>The magnetic field intensity we tested here was 27 T</w:delText>
          </w:r>
        </w:del>
        <w:r w:rsidRPr="00480E6D">
          <w:rPr>
            <w:rFonts w:ascii="Times New Roman" w:hAnsi="Times New Roman" w:hint="eastAsia"/>
            <w:kern w:val="0"/>
            <w:sz w:val="24"/>
            <w:szCs w:val="24"/>
          </w:rPr>
          <w:t xml:space="preserve"> (</w:t>
        </w:r>
        <w:r w:rsidRPr="00480E6D">
          <w:rPr>
            <w:rFonts w:ascii="Times New Roman" w:hAnsi="Times New Roman"/>
            <w:kern w:val="0"/>
            <w:sz w:val="24"/>
            <w:szCs w:val="24"/>
          </w:rPr>
          <w:t>Fig</w:t>
        </w:r>
        <w:r>
          <w:rPr>
            <w:rFonts w:ascii="Times New Roman" w:hAnsi="Times New Roman" w:hint="eastAsia"/>
            <w:kern w:val="0"/>
            <w:sz w:val="24"/>
            <w:szCs w:val="24"/>
          </w:rPr>
          <w:t>ure</w:t>
        </w:r>
        <w:r w:rsidRPr="00480E6D">
          <w:rPr>
            <w:rFonts w:ascii="Times New Roman" w:hAnsi="Times New Roman" w:hint="eastAsia"/>
            <w:kern w:val="0"/>
            <w:sz w:val="24"/>
            <w:szCs w:val="24"/>
          </w:rPr>
          <w:t xml:space="preserve"> 1E).</w:t>
        </w:r>
      </w:moveTo>
      <w:ins w:id="50" w:author="xin zhang" w:date="2017-01-23T12:35:00Z">
        <w:r w:rsidR="00833A5E">
          <w:rPr>
            <w:rFonts w:ascii="Times New Roman" w:hAnsi="Times New Roman" w:hint="eastAsia"/>
            <w:kern w:val="0"/>
            <w:sz w:val="24"/>
            <w:szCs w:val="24"/>
          </w:rPr>
          <w:t xml:space="preserve"> </w:t>
        </w:r>
      </w:ins>
    </w:p>
    <w:p w:rsidR="00833A5E" w:rsidRDefault="00833A5E" w:rsidP="00833A5E">
      <w:pPr>
        <w:autoSpaceDE w:val="0"/>
        <w:autoSpaceDN w:val="0"/>
        <w:adjustRightInd w:val="0"/>
        <w:spacing w:line="480" w:lineRule="auto"/>
        <w:ind w:firstLine="420"/>
        <w:rPr>
          <w:ins w:id="51" w:author="xin zhang" w:date="2017-01-23T12:35:00Z"/>
          <w:rFonts w:ascii="Times New Roman" w:hAnsi="Times New Roman"/>
          <w:kern w:val="0"/>
          <w:sz w:val="24"/>
          <w:szCs w:val="24"/>
        </w:rPr>
      </w:pPr>
      <w:ins w:id="52" w:author="xin zhang" w:date="2017-01-23T12:35:00Z">
        <w:r w:rsidRPr="00216CBF">
          <w:rPr>
            <w:rFonts w:ascii="Times New Roman" w:hAnsi="Times New Roman"/>
            <w:kern w:val="0"/>
            <w:sz w:val="24"/>
            <w:szCs w:val="24"/>
          </w:rPr>
          <w:t xml:space="preserve">The biological sample incubation system we constructed can hold samples up to 18 mm in diameter and incubate at temperature range of 4-100 degree. We custom made small plates to fit in this biological sample incubation system. </w:t>
        </w:r>
        <w:r>
          <w:rPr>
            <w:rFonts w:ascii="Times New Roman" w:hAnsi="Times New Roman" w:hint="eastAsia"/>
            <w:kern w:val="0"/>
            <w:sz w:val="24"/>
            <w:szCs w:val="24"/>
          </w:rPr>
          <w:t>Most</w:t>
        </w:r>
        <w:r w:rsidRPr="00216CBF">
          <w:rPr>
            <w:rFonts w:ascii="Times New Roman" w:hAnsi="Times New Roman"/>
            <w:kern w:val="0"/>
            <w:sz w:val="24"/>
            <w:szCs w:val="24"/>
          </w:rPr>
          <w:t xml:space="preserve"> experiments in this study were carried </w:t>
        </w:r>
        <w:r w:rsidRPr="00216CBF">
          <w:rPr>
            <w:rFonts w:ascii="Times New Roman" w:hAnsi="Times New Roman"/>
            <w:kern w:val="0"/>
            <w:sz w:val="24"/>
            <w:szCs w:val="24"/>
          </w:rPr>
          <w:lastRenderedPageBreak/>
          <w:t xml:space="preserve">out in these custom made 18 mm plates, including full size incubator control, sham control and the 27 T experimental groups. Since the gas, humidity and temperature can all be </w:t>
        </w:r>
        <w:r>
          <w:rPr>
            <w:rFonts w:ascii="Times New Roman" w:hAnsi="Times New Roman" w:hint="eastAsia"/>
            <w:kern w:val="0"/>
            <w:sz w:val="24"/>
            <w:szCs w:val="24"/>
          </w:rPr>
          <w:t xml:space="preserve">well </w:t>
        </w:r>
        <w:r w:rsidRPr="00216CBF">
          <w:rPr>
            <w:rFonts w:ascii="Times New Roman" w:hAnsi="Times New Roman"/>
            <w:kern w:val="0"/>
            <w:sz w:val="24"/>
            <w:szCs w:val="24"/>
          </w:rPr>
          <w:t>controlled, the platform we built is suitable to study a wide range of biological samples, such as various cell cultures, small</w:t>
        </w:r>
        <w:r>
          <w:rPr>
            <w:rFonts w:ascii="Times New Roman" w:hAnsi="Times New Roman" w:hint="eastAsia"/>
            <w:kern w:val="0"/>
            <w:sz w:val="24"/>
            <w:szCs w:val="24"/>
          </w:rPr>
          <w:t xml:space="preserve"> model</w:t>
        </w:r>
        <w:r w:rsidRPr="00216CBF">
          <w:rPr>
            <w:rFonts w:ascii="Times New Roman" w:hAnsi="Times New Roman"/>
            <w:kern w:val="0"/>
            <w:sz w:val="24"/>
            <w:szCs w:val="24"/>
          </w:rPr>
          <w:t xml:space="preserve"> animal</w:t>
        </w:r>
        <w:r>
          <w:rPr>
            <w:rFonts w:ascii="Times New Roman" w:hAnsi="Times New Roman" w:hint="eastAsia"/>
            <w:kern w:val="0"/>
            <w:sz w:val="24"/>
            <w:szCs w:val="24"/>
          </w:rPr>
          <w:t>s</w:t>
        </w:r>
        <w:r w:rsidRPr="00216CBF">
          <w:rPr>
            <w:rFonts w:ascii="Times New Roman" w:hAnsi="Times New Roman"/>
            <w:kern w:val="0"/>
            <w:sz w:val="24"/>
            <w:szCs w:val="24"/>
          </w:rPr>
          <w:t xml:space="preserve"> such as fruit flies, C elegans, </w:t>
        </w:r>
        <w:proofErr w:type="spellStart"/>
        <w:proofErr w:type="gramStart"/>
        <w:r w:rsidRPr="00216CBF">
          <w:rPr>
            <w:rFonts w:ascii="Times New Roman" w:hAnsi="Times New Roman"/>
            <w:kern w:val="0"/>
            <w:sz w:val="24"/>
            <w:szCs w:val="24"/>
          </w:rPr>
          <w:t>zebrafish</w:t>
        </w:r>
        <w:proofErr w:type="spellEnd"/>
        <w:proofErr w:type="gramEnd"/>
        <w:r w:rsidRPr="00216CBF">
          <w:rPr>
            <w:rFonts w:ascii="Times New Roman" w:hAnsi="Times New Roman"/>
            <w:kern w:val="0"/>
            <w:sz w:val="24"/>
            <w:szCs w:val="24"/>
          </w:rPr>
          <w:t xml:space="preserve"> and mouse tissues.</w:t>
        </w:r>
      </w:ins>
    </w:p>
    <w:p w:rsidR="00833A5E" w:rsidRPr="00833A5E" w:rsidDel="00833A5E" w:rsidRDefault="00833A5E" w:rsidP="00833A5E">
      <w:pPr>
        <w:autoSpaceDE w:val="0"/>
        <w:autoSpaceDN w:val="0"/>
        <w:adjustRightInd w:val="0"/>
        <w:spacing w:line="480" w:lineRule="auto"/>
        <w:ind w:firstLine="420"/>
        <w:rPr>
          <w:del w:id="53" w:author="xin zhang" w:date="2017-01-23T12:35:00Z"/>
          <w:rFonts w:ascii="Times New Roman" w:hAnsi="Times New Roman"/>
          <w:kern w:val="0"/>
          <w:sz w:val="24"/>
          <w:szCs w:val="24"/>
        </w:rPr>
      </w:pPr>
    </w:p>
    <w:moveToRangeEnd w:id="32"/>
    <w:p w:rsidR="00F421C7" w:rsidRPr="0077101E" w:rsidDel="00833A5E" w:rsidRDefault="00F421C7" w:rsidP="00ED7C8A">
      <w:pPr>
        <w:spacing w:line="480" w:lineRule="auto"/>
        <w:rPr>
          <w:del w:id="54" w:author="xin zhang" w:date="2017-01-23T12:35:00Z"/>
          <w:rFonts w:ascii="Times New Roman" w:eastAsiaTheme="majorEastAsia" w:hAnsi="Times New Roman"/>
          <w:b/>
          <w:sz w:val="24"/>
          <w:szCs w:val="24"/>
          <w:shd w:val="clear" w:color="auto" w:fill="FFFFFF"/>
        </w:rPr>
      </w:pPr>
    </w:p>
    <w:p w:rsidR="008C19DC" w:rsidRDefault="00C85F8F" w:rsidP="00313CD1">
      <w:pPr>
        <w:spacing w:afterLines="50" w:line="480" w:lineRule="auto"/>
        <w:rPr>
          <w:rFonts w:ascii="Times New Roman" w:eastAsiaTheme="majorEastAsia" w:hAnsi="Times New Roman"/>
          <w:b/>
          <w:sz w:val="24"/>
          <w:szCs w:val="24"/>
          <w:shd w:val="clear" w:color="auto" w:fill="FFFFFF"/>
        </w:rPr>
      </w:pPr>
      <w:r w:rsidRPr="005C7374">
        <w:rPr>
          <w:rFonts w:ascii="Times New Roman" w:eastAsiaTheme="majorEastAsia" w:hAnsi="Times New Roman"/>
          <w:b/>
          <w:sz w:val="24"/>
          <w:szCs w:val="24"/>
          <w:shd w:val="clear" w:color="auto" w:fill="FFFFFF"/>
        </w:rPr>
        <w:t>Cell culture</w:t>
      </w:r>
    </w:p>
    <w:p w:rsidR="00C85F8F" w:rsidRPr="005C7374" w:rsidRDefault="00C85F8F" w:rsidP="00ED7C8A">
      <w:pPr>
        <w:spacing w:line="480" w:lineRule="auto"/>
        <w:rPr>
          <w:rFonts w:ascii="Times New Roman" w:hAnsi="Times New Roman"/>
          <w:b/>
          <w:sz w:val="24"/>
          <w:szCs w:val="24"/>
        </w:rPr>
      </w:pPr>
      <w:r w:rsidRPr="005C7374">
        <w:rPr>
          <w:rFonts w:ascii="Times New Roman" w:hAnsi="Times New Roman"/>
          <w:sz w:val="24"/>
          <w:szCs w:val="24"/>
        </w:rPr>
        <w:t xml:space="preserve">CNE-2Z cells were cultured in RPMI-1640 (#10-040-CVR, </w:t>
      </w:r>
      <w:bookmarkStart w:id="55" w:name="OLE_LINK8"/>
      <w:bookmarkStart w:id="56" w:name="OLE_LINK9"/>
      <w:r w:rsidRPr="005C7374">
        <w:rPr>
          <w:rFonts w:ascii="Times New Roman" w:hAnsi="Times New Roman"/>
          <w:sz w:val="24"/>
          <w:szCs w:val="24"/>
        </w:rPr>
        <w:t>CORNING Life Sciences</w:t>
      </w:r>
      <w:bookmarkEnd w:id="55"/>
      <w:bookmarkEnd w:id="56"/>
      <w:r w:rsidRPr="005C7374">
        <w:rPr>
          <w:rFonts w:ascii="Times New Roman" w:hAnsi="Times New Roman"/>
          <w:sz w:val="24"/>
          <w:szCs w:val="24"/>
        </w:rPr>
        <w:t>) supplemented with 10</w:t>
      </w:r>
      <w:r>
        <w:rPr>
          <w:rFonts w:ascii="Times New Roman" w:hAnsi="Times New Roman" w:hint="eastAsia"/>
          <w:sz w:val="24"/>
          <w:szCs w:val="24"/>
        </w:rPr>
        <w:t xml:space="preserve"> </w:t>
      </w:r>
      <w:r w:rsidRPr="005C7374">
        <w:rPr>
          <w:rFonts w:ascii="Times New Roman" w:hAnsi="Times New Roman"/>
          <w:sz w:val="24"/>
          <w:szCs w:val="24"/>
        </w:rPr>
        <w:t>% FBS and 1</w:t>
      </w:r>
      <w:r>
        <w:rPr>
          <w:rFonts w:ascii="Times New Roman" w:hAnsi="Times New Roman" w:hint="eastAsia"/>
          <w:sz w:val="24"/>
          <w:szCs w:val="24"/>
        </w:rPr>
        <w:t xml:space="preserve"> </w:t>
      </w:r>
      <w:r w:rsidRPr="005C7374">
        <w:rPr>
          <w:rFonts w:ascii="Times New Roman" w:hAnsi="Times New Roman"/>
          <w:sz w:val="24"/>
          <w:szCs w:val="24"/>
        </w:rPr>
        <w:t>% P/S (</w:t>
      </w:r>
      <w:r w:rsidRPr="005C7374">
        <w:rPr>
          <w:rFonts w:ascii="Times New Roman" w:hAnsi="Times New Roman"/>
          <w:kern w:val="0"/>
          <w:sz w:val="24"/>
          <w:szCs w:val="24"/>
        </w:rPr>
        <w:t>penicillin/streptomycin</w:t>
      </w:r>
      <w:r w:rsidRPr="005C7374">
        <w:rPr>
          <w:rFonts w:ascii="Times New Roman" w:hAnsi="Times New Roman"/>
          <w:sz w:val="24"/>
          <w:szCs w:val="24"/>
        </w:rPr>
        <w:t>). RPE1 cells were maintained in DMEM (#10-017-CV, CORNING Life Sciences) supplemented with 10</w:t>
      </w:r>
      <w:r>
        <w:rPr>
          <w:rFonts w:ascii="Times New Roman" w:hAnsi="Times New Roman" w:hint="eastAsia"/>
          <w:sz w:val="24"/>
          <w:szCs w:val="24"/>
        </w:rPr>
        <w:t xml:space="preserve"> </w:t>
      </w:r>
      <w:r w:rsidRPr="005C7374">
        <w:rPr>
          <w:rFonts w:ascii="Times New Roman" w:hAnsi="Times New Roman"/>
          <w:sz w:val="24"/>
          <w:szCs w:val="24"/>
        </w:rPr>
        <w:t>% FBS and 1</w:t>
      </w:r>
      <w:r>
        <w:rPr>
          <w:rFonts w:ascii="Times New Roman" w:hAnsi="Times New Roman" w:hint="eastAsia"/>
          <w:sz w:val="24"/>
          <w:szCs w:val="24"/>
        </w:rPr>
        <w:t xml:space="preserve"> </w:t>
      </w:r>
      <w:r w:rsidRPr="005C7374">
        <w:rPr>
          <w:rFonts w:ascii="Times New Roman" w:hAnsi="Times New Roman"/>
          <w:sz w:val="24"/>
          <w:szCs w:val="24"/>
        </w:rPr>
        <w:t xml:space="preserve">% P/S. Both cells were </w:t>
      </w:r>
      <w:r>
        <w:rPr>
          <w:rFonts w:ascii="Times New Roman" w:hAnsi="Times New Roman" w:hint="eastAsia"/>
          <w:sz w:val="24"/>
          <w:szCs w:val="24"/>
        </w:rPr>
        <w:t>maintained in cell incubator with</w:t>
      </w:r>
      <w:r w:rsidRPr="005C7374">
        <w:rPr>
          <w:rFonts w:ascii="Times New Roman" w:hAnsi="Times New Roman"/>
          <w:sz w:val="24"/>
          <w:szCs w:val="24"/>
        </w:rPr>
        <w:t xml:space="preserve"> 5% CO</w:t>
      </w:r>
      <w:r w:rsidRPr="005C7374">
        <w:rPr>
          <w:rFonts w:ascii="Times New Roman" w:hAnsi="Times New Roman"/>
          <w:sz w:val="24"/>
          <w:szCs w:val="24"/>
          <w:vertAlign w:val="subscript"/>
        </w:rPr>
        <w:t>2</w:t>
      </w:r>
      <w:r w:rsidRPr="005C7374">
        <w:rPr>
          <w:rFonts w:ascii="Times New Roman" w:hAnsi="Times New Roman"/>
          <w:sz w:val="24"/>
          <w:szCs w:val="24"/>
        </w:rPr>
        <w:t xml:space="preserve">, </w:t>
      </w:r>
      <w:r>
        <w:rPr>
          <w:rFonts w:ascii="Times New Roman" w:hAnsi="Times New Roman" w:hint="eastAsia"/>
          <w:sz w:val="24"/>
          <w:szCs w:val="24"/>
        </w:rPr>
        <w:t xml:space="preserve">at </w:t>
      </w:r>
      <w:r w:rsidRPr="005C7374">
        <w:rPr>
          <w:rFonts w:ascii="Times New Roman" w:hAnsi="Times New Roman"/>
          <w:sz w:val="24"/>
          <w:szCs w:val="24"/>
        </w:rPr>
        <w:t xml:space="preserve">37 </w:t>
      </w:r>
      <w:r w:rsidRPr="005C7374">
        <w:rPr>
          <w:rFonts w:ascii="Times New Roman" w:hAnsi="宋体"/>
          <w:sz w:val="24"/>
          <w:szCs w:val="24"/>
        </w:rPr>
        <w:t>℃</w:t>
      </w:r>
      <w:r w:rsidRPr="005C7374">
        <w:rPr>
          <w:rFonts w:ascii="Times New Roman" w:hAnsi="Times New Roman"/>
          <w:sz w:val="24"/>
          <w:szCs w:val="24"/>
        </w:rPr>
        <w:t>.</w:t>
      </w:r>
      <w:r w:rsidRPr="005C7374">
        <w:rPr>
          <w:rFonts w:ascii="Times New Roman" w:hAnsi="Times New Roman"/>
          <w:b/>
          <w:sz w:val="24"/>
          <w:szCs w:val="24"/>
        </w:rPr>
        <w:t xml:space="preserve"> </w:t>
      </w:r>
    </w:p>
    <w:p w:rsidR="00C85F8F" w:rsidRPr="00536541" w:rsidRDefault="00C85F8F" w:rsidP="00ED7C8A">
      <w:pPr>
        <w:spacing w:line="480" w:lineRule="auto"/>
        <w:rPr>
          <w:rFonts w:ascii="Times New Roman" w:hAnsi="Times New Roman"/>
          <w:sz w:val="24"/>
          <w:szCs w:val="24"/>
        </w:rPr>
      </w:pPr>
    </w:p>
    <w:p w:rsidR="008C19DC" w:rsidRDefault="00C85F8F" w:rsidP="00313CD1">
      <w:pPr>
        <w:spacing w:afterLines="50" w:line="480" w:lineRule="auto"/>
        <w:rPr>
          <w:rFonts w:ascii="Times New Roman" w:hAnsi="Times New Roman"/>
          <w:b/>
          <w:sz w:val="24"/>
          <w:szCs w:val="24"/>
        </w:rPr>
      </w:pPr>
      <w:r w:rsidRPr="005C7374">
        <w:rPr>
          <w:rFonts w:ascii="Times New Roman" w:hAnsi="Times New Roman"/>
          <w:b/>
          <w:sz w:val="24"/>
          <w:szCs w:val="24"/>
        </w:rPr>
        <w:t>Immunofluorescence</w:t>
      </w:r>
    </w:p>
    <w:p w:rsidR="00C85F8F" w:rsidRDefault="00C85F8F" w:rsidP="00ED7C8A">
      <w:pPr>
        <w:spacing w:line="480" w:lineRule="auto"/>
        <w:rPr>
          <w:rFonts w:ascii="Times New Roman" w:hAnsi="Times New Roman"/>
          <w:sz w:val="24"/>
          <w:szCs w:val="24"/>
        </w:rPr>
      </w:pPr>
      <w:r w:rsidRPr="005C7374">
        <w:rPr>
          <w:rFonts w:ascii="Times New Roman" w:hAnsi="Times New Roman"/>
          <w:sz w:val="24"/>
          <w:szCs w:val="24"/>
        </w:rPr>
        <w:t>CNE-2Z and RPE1 cells were placed on coverslips in 18 mm or 24-well plates/35mm cell culture plates and treated with 27</w:t>
      </w:r>
      <w:r>
        <w:rPr>
          <w:rFonts w:ascii="Times New Roman" w:hAnsi="Times New Roman" w:hint="eastAsia"/>
          <w:sz w:val="24"/>
          <w:szCs w:val="24"/>
        </w:rPr>
        <w:t xml:space="preserve"> </w:t>
      </w:r>
      <w:r w:rsidRPr="005C7374">
        <w:rPr>
          <w:rFonts w:ascii="Times New Roman" w:hAnsi="Times New Roman"/>
          <w:sz w:val="24"/>
          <w:szCs w:val="24"/>
        </w:rPr>
        <w:t>T</w:t>
      </w:r>
      <w:r>
        <w:rPr>
          <w:rFonts w:ascii="Times New Roman" w:hAnsi="Times New Roman" w:hint="eastAsia"/>
          <w:sz w:val="24"/>
          <w:szCs w:val="24"/>
        </w:rPr>
        <w:t>,</w:t>
      </w:r>
      <w:r w:rsidRPr="005C7374">
        <w:rPr>
          <w:rFonts w:ascii="Times New Roman" w:hAnsi="Times New Roman"/>
          <w:sz w:val="24"/>
          <w:szCs w:val="24"/>
        </w:rPr>
        <w:t xml:space="preserve"> 1</w:t>
      </w:r>
      <w:r>
        <w:rPr>
          <w:rFonts w:ascii="Times New Roman" w:hAnsi="Times New Roman" w:hint="eastAsia"/>
          <w:sz w:val="24"/>
          <w:szCs w:val="24"/>
        </w:rPr>
        <w:t xml:space="preserve"> </w:t>
      </w:r>
      <w:r w:rsidRPr="005C7374">
        <w:rPr>
          <w:rFonts w:ascii="Times New Roman" w:hAnsi="Times New Roman"/>
          <w:sz w:val="24"/>
          <w:szCs w:val="24"/>
        </w:rPr>
        <w:t>T</w:t>
      </w:r>
      <w:r>
        <w:rPr>
          <w:rFonts w:ascii="Times New Roman" w:hAnsi="Times New Roman" w:hint="eastAsia"/>
          <w:sz w:val="24"/>
          <w:szCs w:val="24"/>
        </w:rPr>
        <w:t xml:space="preserve"> or </w:t>
      </w:r>
      <w:r w:rsidRPr="005C7374">
        <w:rPr>
          <w:rFonts w:ascii="Times New Roman" w:hAnsi="Times New Roman"/>
          <w:sz w:val="24"/>
          <w:szCs w:val="24"/>
        </w:rPr>
        <w:t>9</w:t>
      </w:r>
      <w:r>
        <w:rPr>
          <w:rFonts w:ascii="Times New Roman" w:hAnsi="Times New Roman" w:hint="eastAsia"/>
          <w:sz w:val="24"/>
          <w:szCs w:val="24"/>
        </w:rPr>
        <w:t xml:space="preserve"> </w:t>
      </w:r>
      <w:r w:rsidRPr="005C7374">
        <w:rPr>
          <w:rFonts w:ascii="Times New Roman" w:hAnsi="Times New Roman"/>
          <w:sz w:val="24"/>
          <w:szCs w:val="24"/>
        </w:rPr>
        <w:t>T magnetic f</w:t>
      </w:r>
      <w:r>
        <w:rPr>
          <w:rFonts w:ascii="Times New Roman" w:hAnsi="Times New Roman" w:hint="eastAsia"/>
          <w:sz w:val="24"/>
          <w:szCs w:val="24"/>
        </w:rPr>
        <w:t xml:space="preserve">ields. </w:t>
      </w:r>
      <w:r>
        <w:rPr>
          <w:rFonts w:ascii="Times New Roman" w:hAnsi="Times New Roman"/>
          <w:sz w:val="24"/>
          <w:szCs w:val="24"/>
        </w:rPr>
        <w:t>Cells were washed once with PBS and fixed by</w:t>
      </w:r>
      <w:r>
        <w:rPr>
          <w:rFonts w:ascii="Times New Roman" w:hAnsi="Times New Roman" w:hint="eastAsia"/>
          <w:sz w:val="24"/>
          <w:szCs w:val="24"/>
        </w:rPr>
        <w:t xml:space="preserve"> </w:t>
      </w:r>
      <w:r>
        <w:rPr>
          <w:rFonts w:ascii="Times New Roman" w:hAnsi="Times New Roman"/>
          <w:sz w:val="24"/>
          <w:szCs w:val="24"/>
        </w:rPr>
        <w:t>4</w:t>
      </w:r>
      <w:r>
        <w:rPr>
          <w:rFonts w:ascii="Times New Roman" w:hAnsi="Times New Roman" w:hint="eastAsia"/>
          <w:sz w:val="24"/>
          <w:szCs w:val="24"/>
        </w:rPr>
        <w:t xml:space="preserve"> </w:t>
      </w:r>
      <w:r>
        <w:rPr>
          <w:rFonts w:ascii="Times New Roman" w:hAnsi="Times New Roman"/>
          <w:sz w:val="24"/>
          <w:szCs w:val="24"/>
        </w:rPr>
        <w:t>%</w:t>
      </w:r>
      <w:r>
        <w:rPr>
          <w:rFonts w:ascii="Times New Roman" w:hAnsi="Times New Roman" w:hint="eastAsia"/>
          <w:sz w:val="24"/>
          <w:szCs w:val="24"/>
        </w:rPr>
        <w:t xml:space="preserve"> </w:t>
      </w:r>
      <w:r w:rsidRPr="005C7374">
        <w:rPr>
          <w:rFonts w:ascii="Times New Roman" w:hAnsi="Times New Roman"/>
          <w:kern w:val="0"/>
          <w:sz w:val="24"/>
          <w:szCs w:val="24"/>
        </w:rPr>
        <w:t>(</w:t>
      </w:r>
      <w:proofErr w:type="spellStart"/>
      <w:r w:rsidRPr="005C7374">
        <w:rPr>
          <w:rFonts w:ascii="Times New Roman" w:hAnsi="Times New Roman"/>
          <w:kern w:val="0"/>
          <w:sz w:val="24"/>
          <w:szCs w:val="24"/>
        </w:rPr>
        <w:t>vol</w:t>
      </w:r>
      <w:proofErr w:type="spellEnd"/>
      <w:r w:rsidRPr="005C7374">
        <w:rPr>
          <w:rFonts w:ascii="Times New Roman" w:hAnsi="Times New Roman"/>
          <w:kern w:val="0"/>
          <w:sz w:val="24"/>
          <w:szCs w:val="24"/>
        </w:rPr>
        <w:t>/</w:t>
      </w:r>
      <w:proofErr w:type="spellStart"/>
      <w:r w:rsidRPr="005C7374">
        <w:rPr>
          <w:rFonts w:ascii="Times New Roman" w:hAnsi="Times New Roman"/>
          <w:kern w:val="0"/>
          <w:sz w:val="24"/>
          <w:szCs w:val="24"/>
        </w:rPr>
        <w:t>vol</w:t>
      </w:r>
      <w:proofErr w:type="spellEnd"/>
      <w:r w:rsidRPr="005C7374">
        <w:rPr>
          <w:rFonts w:ascii="Times New Roman" w:hAnsi="Times New Roman"/>
          <w:kern w:val="0"/>
          <w:sz w:val="24"/>
          <w:szCs w:val="24"/>
        </w:rPr>
        <w:t>)</w:t>
      </w:r>
      <w:r>
        <w:rPr>
          <w:rFonts w:ascii="Times New Roman" w:hAnsi="Times New Roman"/>
          <w:sz w:val="24"/>
          <w:szCs w:val="24"/>
        </w:rPr>
        <w:t xml:space="preserve"> formaldehyde at room temperature for 20 minutes.</w:t>
      </w:r>
      <w:r>
        <w:rPr>
          <w:rFonts w:ascii="Times New Roman" w:hAnsi="Times New Roman" w:hint="eastAsia"/>
          <w:sz w:val="24"/>
          <w:szCs w:val="24"/>
        </w:rPr>
        <w:t xml:space="preserve"> </w:t>
      </w:r>
      <w:r>
        <w:rPr>
          <w:rFonts w:ascii="Times New Roman" w:hAnsi="Times New Roman"/>
          <w:sz w:val="24"/>
          <w:szCs w:val="24"/>
        </w:rPr>
        <w:t xml:space="preserve">Then </w:t>
      </w:r>
      <w:r>
        <w:rPr>
          <w:rFonts w:ascii="Times New Roman" w:hAnsi="Times New Roman" w:hint="eastAsia"/>
          <w:sz w:val="24"/>
          <w:szCs w:val="24"/>
        </w:rPr>
        <w:t xml:space="preserve">the </w:t>
      </w:r>
      <w:r>
        <w:rPr>
          <w:rFonts w:ascii="Times New Roman" w:hAnsi="Times New Roman"/>
          <w:sz w:val="24"/>
          <w:szCs w:val="24"/>
        </w:rPr>
        <w:t>coverslips were washed with TBS-</w:t>
      </w:r>
      <w:proofErr w:type="spellStart"/>
      <w:r>
        <w:rPr>
          <w:rFonts w:ascii="Times New Roman" w:hAnsi="Times New Roman"/>
          <w:sz w:val="24"/>
          <w:szCs w:val="24"/>
        </w:rPr>
        <w:t>Tx</w:t>
      </w:r>
      <w:proofErr w:type="spellEnd"/>
      <w:r>
        <w:rPr>
          <w:rFonts w:ascii="Times New Roman" w:hAnsi="Times New Roman"/>
          <w:sz w:val="24"/>
          <w:szCs w:val="24"/>
        </w:rPr>
        <w:t xml:space="preserve"> (TBS supplemented with 0.1% Triton X-100) and blocked by </w:t>
      </w:r>
      <w:proofErr w:type="spellStart"/>
      <w:r>
        <w:rPr>
          <w:rFonts w:ascii="Times New Roman" w:hAnsi="Times New Roman"/>
          <w:sz w:val="24"/>
          <w:szCs w:val="24"/>
        </w:rPr>
        <w:t>AbDil-Tx</w:t>
      </w:r>
      <w:proofErr w:type="spellEnd"/>
      <w:r>
        <w:rPr>
          <w:rFonts w:ascii="Times New Roman" w:hAnsi="Times New Roman"/>
          <w:sz w:val="24"/>
          <w:szCs w:val="24"/>
        </w:rPr>
        <w:t xml:space="preserve"> (TBS-</w:t>
      </w:r>
      <w:proofErr w:type="spellStart"/>
      <w:r>
        <w:rPr>
          <w:rFonts w:ascii="Times New Roman" w:hAnsi="Times New Roman"/>
          <w:sz w:val="24"/>
          <w:szCs w:val="24"/>
        </w:rPr>
        <w:t>Tx</w:t>
      </w:r>
      <w:proofErr w:type="spellEnd"/>
      <w:r>
        <w:rPr>
          <w:rFonts w:ascii="Times New Roman" w:hAnsi="Times New Roman"/>
          <w:sz w:val="24"/>
          <w:szCs w:val="24"/>
        </w:rPr>
        <w:t xml:space="preserve"> with 2% </w:t>
      </w:r>
      <w:r w:rsidRPr="005C7374">
        <w:rPr>
          <w:rFonts w:ascii="Times New Roman" w:hAnsi="Times New Roman"/>
          <w:kern w:val="0"/>
          <w:sz w:val="24"/>
          <w:szCs w:val="24"/>
        </w:rPr>
        <w:t>(wt/</w:t>
      </w:r>
      <w:proofErr w:type="spellStart"/>
      <w:r w:rsidRPr="005C7374">
        <w:rPr>
          <w:rFonts w:ascii="Times New Roman" w:hAnsi="Times New Roman"/>
          <w:kern w:val="0"/>
          <w:sz w:val="24"/>
          <w:szCs w:val="24"/>
        </w:rPr>
        <w:t>vol</w:t>
      </w:r>
      <w:proofErr w:type="spellEnd"/>
      <w:r w:rsidRPr="005C7374">
        <w:rPr>
          <w:rFonts w:ascii="Times New Roman" w:hAnsi="Times New Roman"/>
          <w:kern w:val="0"/>
          <w:sz w:val="24"/>
          <w:szCs w:val="24"/>
        </w:rPr>
        <w:t>)</w:t>
      </w:r>
      <w:r>
        <w:rPr>
          <w:rFonts w:ascii="Times New Roman" w:hAnsi="Times New Roman" w:hint="eastAsia"/>
          <w:kern w:val="0"/>
          <w:sz w:val="24"/>
          <w:szCs w:val="24"/>
        </w:rPr>
        <w:t xml:space="preserve"> </w:t>
      </w:r>
      <w:r>
        <w:rPr>
          <w:rFonts w:ascii="Times New Roman" w:hAnsi="Times New Roman"/>
          <w:sz w:val="24"/>
          <w:szCs w:val="24"/>
        </w:rPr>
        <w:t xml:space="preserve">BSA and 0.05% sodium </w:t>
      </w:r>
      <w:proofErr w:type="spellStart"/>
      <w:r>
        <w:rPr>
          <w:rFonts w:ascii="Times New Roman" w:hAnsi="Times New Roman"/>
          <w:sz w:val="24"/>
          <w:szCs w:val="24"/>
        </w:rPr>
        <w:t>azide</w:t>
      </w:r>
      <w:proofErr w:type="spellEnd"/>
      <w:r>
        <w:rPr>
          <w:rFonts w:ascii="Times New Roman" w:hAnsi="Times New Roman"/>
          <w:sz w:val="24"/>
          <w:szCs w:val="24"/>
        </w:rPr>
        <w:t>) at room temperature for at least 30 minutes.</w:t>
      </w:r>
      <w:r w:rsidRPr="00894EB5">
        <w:rPr>
          <w:rFonts w:ascii="Times New Roman" w:hAnsi="Times New Roman"/>
          <w:sz w:val="24"/>
          <w:szCs w:val="24"/>
        </w:rPr>
        <w:t xml:space="preserve"> </w:t>
      </w:r>
      <w:r>
        <w:rPr>
          <w:rFonts w:ascii="Times New Roman" w:hAnsi="Times New Roman"/>
          <w:sz w:val="24"/>
          <w:szCs w:val="24"/>
        </w:rPr>
        <w:t>Cover</w:t>
      </w:r>
      <w:r>
        <w:rPr>
          <w:rFonts w:ascii="Times New Roman" w:hAnsi="Times New Roman" w:hint="eastAsia"/>
          <w:sz w:val="24"/>
          <w:szCs w:val="24"/>
        </w:rPr>
        <w:t>slip</w:t>
      </w:r>
      <w:r>
        <w:rPr>
          <w:rFonts w:ascii="Times New Roman" w:hAnsi="Times New Roman"/>
          <w:sz w:val="24"/>
          <w:szCs w:val="24"/>
        </w:rPr>
        <w:t>s were stained with</w:t>
      </w:r>
      <w:r>
        <w:rPr>
          <w:rFonts w:ascii="Times New Roman" w:hAnsi="Times New Roman" w:hint="eastAsia"/>
          <w:sz w:val="24"/>
          <w:szCs w:val="24"/>
        </w:rPr>
        <w:t xml:space="preserve"> anti-</w:t>
      </w:r>
      <w:r w:rsidRPr="00706527">
        <w:rPr>
          <w:rFonts w:ascii="Times New Roman" w:hAnsi="Times New Roman"/>
          <w:sz w:val="24"/>
          <w:szCs w:val="24"/>
        </w:rPr>
        <w:t>β</w:t>
      </w:r>
      <w:r>
        <w:rPr>
          <w:rFonts w:ascii="Times New Roman" w:hAnsi="Times New Roman" w:hint="eastAsia"/>
          <w:sz w:val="24"/>
          <w:szCs w:val="24"/>
        </w:rPr>
        <w:t xml:space="preserve">-tubulin antibody </w:t>
      </w:r>
      <w:r>
        <w:rPr>
          <w:rFonts w:ascii="Times New Roman" w:hAnsi="Times New Roman"/>
          <w:sz w:val="24"/>
          <w:szCs w:val="24"/>
        </w:rPr>
        <w:t xml:space="preserve">at room temperature for </w:t>
      </w:r>
      <w:r>
        <w:rPr>
          <w:rFonts w:ascii="Times New Roman" w:hAnsi="Times New Roman" w:hint="eastAsia"/>
          <w:sz w:val="24"/>
          <w:szCs w:val="24"/>
        </w:rPr>
        <w:t>2</w:t>
      </w:r>
      <w:r>
        <w:rPr>
          <w:rFonts w:ascii="Times New Roman" w:hAnsi="Times New Roman"/>
          <w:sz w:val="24"/>
          <w:szCs w:val="24"/>
        </w:rPr>
        <w:t xml:space="preserve"> hours</w:t>
      </w:r>
      <w:r>
        <w:rPr>
          <w:rFonts w:ascii="Times New Roman" w:hAnsi="Times New Roman" w:hint="eastAsia"/>
          <w:sz w:val="24"/>
          <w:szCs w:val="24"/>
        </w:rPr>
        <w:t xml:space="preserve">, </w:t>
      </w:r>
      <w:r>
        <w:rPr>
          <w:rFonts w:ascii="Times New Roman" w:hAnsi="Times New Roman"/>
          <w:sz w:val="24"/>
          <w:szCs w:val="24"/>
        </w:rPr>
        <w:t xml:space="preserve">followed by fluorescently conjugated secondary antibodies at </w:t>
      </w:r>
      <w:r>
        <w:rPr>
          <w:rFonts w:ascii="Times New Roman" w:hAnsi="Times New Roman"/>
          <w:sz w:val="24"/>
          <w:szCs w:val="24"/>
        </w:rPr>
        <w:lastRenderedPageBreak/>
        <w:t>room temperature for 1 hour.</w:t>
      </w:r>
      <w:r>
        <w:rPr>
          <w:rFonts w:ascii="Times New Roman" w:hAnsi="Times New Roman" w:hint="eastAsia"/>
          <w:sz w:val="24"/>
          <w:szCs w:val="24"/>
        </w:rPr>
        <w:t xml:space="preserve"> Then the </w:t>
      </w:r>
      <w:r>
        <w:rPr>
          <w:rFonts w:ascii="Times New Roman" w:hAnsi="Times New Roman"/>
          <w:sz w:val="24"/>
          <w:szCs w:val="24"/>
        </w:rPr>
        <w:t xml:space="preserve">cells were directly stained with </w:t>
      </w:r>
      <w:r>
        <w:rPr>
          <w:rFonts w:ascii="Times New Roman" w:hAnsi="Times New Roman" w:hint="eastAsia"/>
          <w:sz w:val="24"/>
          <w:szCs w:val="24"/>
          <w:shd w:val="clear" w:color="auto" w:fill="FFFFFF"/>
        </w:rPr>
        <w:t>fluorescently labeled</w:t>
      </w:r>
      <w:r>
        <w:rPr>
          <w:rFonts w:ascii="Times New Roman" w:hAnsi="Times New Roman"/>
          <w:sz w:val="24"/>
          <w:szCs w:val="24"/>
          <w:shd w:val="clear" w:color="auto" w:fill="FFFFFF"/>
        </w:rPr>
        <w:t xml:space="preserve"> Phalloidin</w:t>
      </w:r>
      <w:r>
        <w:rPr>
          <w:rFonts w:ascii="Times New Roman" w:hAnsi="Times New Roman" w:hint="eastAsia"/>
          <w:sz w:val="24"/>
          <w:szCs w:val="24"/>
          <w:shd w:val="clear" w:color="auto" w:fill="FFFFFF"/>
        </w:rPr>
        <w:t xml:space="preserve"> for 1 hour at room temperature</w:t>
      </w:r>
      <w:r>
        <w:rPr>
          <w:rFonts w:ascii="Times New Roman" w:hAnsi="Times New Roman"/>
          <w:sz w:val="24"/>
          <w:szCs w:val="24"/>
          <w:shd w:val="clear" w:color="auto" w:fill="FFFFFF"/>
        </w:rPr>
        <w:t>.</w:t>
      </w:r>
      <w:r>
        <w:rPr>
          <w:rFonts w:ascii="Times New Roman" w:hAnsi="Times New Roman" w:hint="eastAsia"/>
          <w:sz w:val="24"/>
          <w:szCs w:val="24"/>
          <w:shd w:val="clear" w:color="auto" w:fill="FFFFFF"/>
        </w:rPr>
        <w:t xml:space="preserve"> </w:t>
      </w:r>
      <w:r>
        <w:rPr>
          <w:rFonts w:ascii="Times New Roman" w:hAnsi="Times New Roman"/>
          <w:sz w:val="24"/>
          <w:szCs w:val="24"/>
        </w:rPr>
        <w:t xml:space="preserve">After </w:t>
      </w:r>
      <w:r>
        <w:rPr>
          <w:rFonts w:ascii="Times New Roman" w:hAnsi="Times New Roman" w:hint="eastAsia"/>
          <w:sz w:val="24"/>
          <w:szCs w:val="24"/>
        </w:rPr>
        <w:t>washing with</w:t>
      </w:r>
      <w:r>
        <w:rPr>
          <w:rFonts w:ascii="Times New Roman" w:hAnsi="Times New Roman"/>
          <w:sz w:val="24"/>
          <w:szCs w:val="24"/>
        </w:rPr>
        <w:t xml:space="preserve"> TBS-</w:t>
      </w:r>
      <w:proofErr w:type="spellStart"/>
      <w:r>
        <w:rPr>
          <w:rFonts w:ascii="Times New Roman" w:hAnsi="Times New Roman"/>
          <w:sz w:val="24"/>
          <w:szCs w:val="24"/>
        </w:rPr>
        <w:t>Tx</w:t>
      </w:r>
      <w:proofErr w:type="spellEnd"/>
      <w:r>
        <w:rPr>
          <w:rFonts w:ascii="Times New Roman" w:hAnsi="Times New Roman"/>
          <w:sz w:val="24"/>
          <w:szCs w:val="24"/>
        </w:rPr>
        <w:t>, cover</w:t>
      </w:r>
      <w:r>
        <w:rPr>
          <w:rFonts w:ascii="Times New Roman" w:hAnsi="Times New Roman" w:hint="eastAsia"/>
          <w:sz w:val="24"/>
          <w:szCs w:val="24"/>
        </w:rPr>
        <w:t>slip</w:t>
      </w:r>
      <w:r>
        <w:rPr>
          <w:rFonts w:ascii="Times New Roman" w:hAnsi="Times New Roman"/>
          <w:sz w:val="24"/>
          <w:szCs w:val="24"/>
        </w:rPr>
        <w:t xml:space="preserve">s were mounted in anti-fade </w:t>
      </w:r>
      <w:proofErr w:type="spellStart"/>
      <w:r>
        <w:rPr>
          <w:rFonts w:ascii="Times New Roman" w:hAnsi="Times New Roman"/>
          <w:kern w:val="0"/>
          <w:sz w:val="24"/>
          <w:szCs w:val="24"/>
        </w:rPr>
        <w:t>Pro</w:t>
      </w:r>
      <w:r>
        <w:rPr>
          <w:rFonts w:ascii="Times New Roman" w:hAnsi="Times New Roman" w:hint="eastAsia"/>
          <w:kern w:val="0"/>
          <w:sz w:val="24"/>
          <w:szCs w:val="24"/>
        </w:rPr>
        <w:t>L</w:t>
      </w:r>
      <w:r>
        <w:rPr>
          <w:rFonts w:ascii="Times New Roman" w:hAnsi="Times New Roman"/>
          <w:kern w:val="0"/>
          <w:sz w:val="24"/>
          <w:szCs w:val="24"/>
        </w:rPr>
        <w:t>ong</w:t>
      </w:r>
      <w:proofErr w:type="spellEnd"/>
      <w:r>
        <w:rPr>
          <w:rFonts w:ascii="Times New Roman" w:hAnsi="Times New Roman" w:hint="eastAsia"/>
          <w:kern w:val="0"/>
          <w:sz w:val="24"/>
          <w:szCs w:val="24"/>
        </w:rPr>
        <w:t xml:space="preserve"> G</w:t>
      </w:r>
      <w:r w:rsidRPr="005C7374">
        <w:rPr>
          <w:rFonts w:ascii="Times New Roman" w:hAnsi="Times New Roman"/>
          <w:kern w:val="0"/>
          <w:sz w:val="24"/>
          <w:szCs w:val="24"/>
        </w:rPr>
        <w:t xml:space="preserve">old mounting medium </w:t>
      </w:r>
      <w:r>
        <w:rPr>
          <w:rFonts w:ascii="Times New Roman" w:hAnsi="Times New Roman" w:hint="eastAsia"/>
          <w:kern w:val="0"/>
          <w:sz w:val="24"/>
          <w:szCs w:val="24"/>
        </w:rPr>
        <w:t xml:space="preserve">with DAPI </w:t>
      </w:r>
      <w:r w:rsidRPr="005C7374">
        <w:rPr>
          <w:rFonts w:ascii="Times New Roman" w:hAnsi="Times New Roman"/>
          <w:kern w:val="0"/>
          <w:sz w:val="24"/>
          <w:szCs w:val="24"/>
        </w:rPr>
        <w:t>(Invitrogen)</w:t>
      </w:r>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sz w:val="24"/>
          <w:szCs w:val="24"/>
        </w:rPr>
        <w:t xml:space="preserve">The antibodies </w:t>
      </w:r>
      <w:r>
        <w:rPr>
          <w:rFonts w:ascii="Times New Roman" w:hAnsi="Times New Roman" w:hint="eastAsia"/>
          <w:sz w:val="24"/>
          <w:szCs w:val="24"/>
        </w:rPr>
        <w:t xml:space="preserve">and reagents </w:t>
      </w:r>
      <w:r>
        <w:rPr>
          <w:rFonts w:ascii="Times New Roman" w:hAnsi="Times New Roman"/>
          <w:sz w:val="24"/>
          <w:szCs w:val="24"/>
        </w:rPr>
        <w:t xml:space="preserve">used in immunofluorescence experiments </w:t>
      </w:r>
      <w:r>
        <w:rPr>
          <w:rFonts w:ascii="Times New Roman" w:hAnsi="Times New Roman" w:hint="eastAsia"/>
          <w:sz w:val="24"/>
          <w:szCs w:val="24"/>
        </w:rPr>
        <w:t xml:space="preserve">include </w:t>
      </w:r>
      <w:r w:rsidRPr="00706527">
        <w:rPr>
          <w:rFonts w:ascii="Times New Roman" w:hAnsi="Times New Roman"/>
          <w:sz w:val="24"/>
          <w:szCs w:val="24"/>
        </w:rPr>
        <w:t>β</w:t>
      </w:r>
      <w:r>
        <w:rPr>
          <w:rFonts w:ascii="Times New Roman" w:hAnsi="Times New Roman" w:hint="eastAsia"/>
          <w:sz w:val="24"/>
          <w:szCs w:val="24"/>
        </w:rPr>
        <w:t xml:space="preserve">-tubulin (used at 1:1000 dilution), </w:t>
      </w:r>
      <w:r>
        <w:rPr>
          <w:rFonts w:ascii="Times New Roman" w:hAnsi="Times New Roman"/>
          <w:sz w:val="24"/>
          <w:szCs w:val="24"/>
        </w:rPr>
        <w:t>the secondary fluorescently conjugated antibodies</w:t>
      </w:r>
      <w:r>
        <w:rPr>
          <w:rFonts w:ascii="Times New Roman" w:hAnsi="Times New Roman" w:hint="eastAsia"/>
          <w:sz w:val="24"/>
          <w:szCs w:val="24"/>
        </w:rPr>
        <w:t xml:space="preserve"> (used at 1:250 dilution), </w:t>
      </w:r>
      <w:r w:rsidR="00FD4D26">
        <w:rPr>
          <w:rFonts w:ascii="Times New Roman" w:hAnsi="Times New Roman" w:hint="eastAsia"/>
          <w:sz w:val="24"/>
          <w:szCs w:val="24"/>
        </w:rPr>
        <w:t xml:space="preserve">as well as </w:t>
      </w:r>
      <w:proofErr w:type="spellStart"/>
      <w:r>
        <w:rPr>
          <w:rFonts w:ascii="Times New Roman" w:hAnsi="Times New Roman"/>
          <w:sz w:val="24"/>
          <w:szCs w:val="24"/>
          <w:shd w:val="clear" w:color="auto" w:fill="FFFFFF"/>
        </w:rPr>
        <w:t>Alexa</w:t>
      </w:r>
      <w:proofErr w:type="spellEnd"/>
      <w:r>
        <w:rPr>
          <w:rFonts w:ascii="Times New Roman" w:hAnsi="Times New Roman"/>
          <w:sz w:val="24"/>
          <w:szCs w:val="24"/>
          <w:shd w:val="clear" w:color="auto" w:fill="FFFFFF"/>
        </w:rPr>
        <w:t xml:space="preserve"> 488 or 594 Phalloidin</w:t>
      </w:r>
      <w:r>
        <w:rPr>
          <w:rFonts w:ascii="Times New Roman" w:hAnsi="Times New Roman" w:hint="eastAsia"/>
          <w:sz w:val="24"/>
          <w:szCs w:val="24"/>
          <w:shd w:val="clear" w:color="auto" w:fill="FFFFFF"/>
        </w:rPr>
        <w:t xml:space="preserve"> (used at 1:40 dilution). </w:t>
      </w:r>
    </w:p>
    <w:p w:rsidR="00C85F8F" w:rsidRDefault="00C85F8F" w:rsidP="00ED7C8A">
      <w:pPr>
        <w:spacing w:line="480" w:lineRule="auto"/>
        <w:rPr>
          <w:rFonts w:ascii="Times New Roman" w:hAnsi="Times New Roman"/>
          <w:szCs w:val="21"/>
        </w:rPr>
      </w:pPr>
    </w:p>
    <w:p w:rsidR="008C19DC" w:rsidRDefault="00C85F8F" w:rsidP="00313CD1">
      <w:pPr>
        <w:spacing w:afterLines="50" w:line="480" w:lineRule="auto"/>
        <w:rPr>
          <w:rFonts w:ascii="Times New Roman" w:hAnsi="Times New Roman"/>
          <w:b/>
          <w:sz w:val="24"/>
          <w:szCs w:val="24"/>
        </w:rPr>
      </w:pPr>
      <w:r w:rsidRPr="008B21A9">
        <w:rPr>
          <w:rFonts w:ascii="Times New Roman" w:hAnsi="Times New Roman"/>
          <w:b/>
          <w:sz w:val="24"/>
          <w:szCs w:val="24"/>
        </w:rPr>
        <w:t>Cell counting</w:t>
      </w:r>
      <w:r>
        <w:rPr>
          <w:rFonts w:ascii="Times New Roman" w:hAnsi="Times New Roman" w:hint="eastAsia"/>
          <w:b/>
          <w:sz w:val="24"/>
          <w:szCs w:val="24"/>
        </w:rPr>
        <w:t xml:space="preserve"> and c</w:t>
      </w:r>
      <w:r w:rsidRPr="00A35730">
        <w:rPr>
          <w:rFonts w:ascii="Times New Roman" w:hAnsi="Times New Roman"/>
          <w:b/>
          <w:sz w:val="24"/>
          <w:szCs w:val="24"/>
        </w:rPr>
        <w:t>ell cycle analysis</w:t>
      </w:r>
    </w:p>
    <w:p w:rsidR="00C85F8F" w:rsidRDefault="00C85F8F" w:rsidP="00ED7C8A">
      <w:pPr>
        <w:spacing w:line="480" w:lineRule="auto"/>
        <w:rPr>
          <w:rFonts w:ascii="Times New Roman" w:hAnsi="Times New Roman"/>
          <w:kern w:val="0"/>
          <w:sz w:val="24"/>
          <w:szCs w:val="24"/>
        </w:rPr>
      </w:pPr>
      <w:r>
        <w:rPr>
          <w:rFonts w:ascii="Times New Roman" w:hAnsi="Times New Roman" w:hint="eastAsia"/>
          <w:kern w:val="0"/>
          <w:sz w:val="24"/>
          <w:szCs w:val="24"/>
        </w:rPr>
        <w:t xml:space="preserve">All attached and floating cells were collected for cell counting, apoptosis and cell cycle analysis. </w:t>
      </w:r>
      <w:r>
        <w:rPr>
          <w:rFonts w:ascii="Times New Roman" w:hAnsi="Times New Roman" w:hint="eastAsia"/>
          <w:sz w:val="24"/>
          <w:szCs w:val="24"/>
        </w:rPr>
        <w:t>B</w:t>
      </w:r>
      <w:r w:rsidRPr="00D7701C">
        <w:rPr>
          <w:rFonts w:ascii="Times New Roman" w:hAnsi="Times New Roman"/>
          <w:kern w:val="0"/>
          <w:sz w:val="24"/>
          <w:szCs w:val="24"/>
        </w:rPr>
        <w:t xml:space="preserve">right </w:t>
      </w:r>
      <w:r w:rsidRPr="00D7701C">
        <w:rPr>
          <w:rFonts w:ascii="Times New Roman" w:eastAsia="AdvTT5235d5a9+fb" w:hAnsi="Times New Roman"/>
          <w:kern w:val="0"/>
          <w:sz w:val="24"/>
          <w:szCs w:val="24"/>
        </w:rPr>
        <w:t>fi</w:t>
      </w:r>
      <w:r w:rsidRPr="00D7701C">
        <w:rPr>
          <w:rFonts w:ascii="Times New Roman" w:hAnsi="Times New Roman"/>
          <w:kern w:val="0"/>
          <w:sz w:val="24"/>
          <w:szCs w:val="24"/>
        </w:rPr>
        <w:t>eld images were taken</w:t>
      </w:r>
      <w:r>
        <w:rPr>
          <w:rFonts w:ascii="Times New Roman" w:hAnsi="Times New Roman" w:hint="eastAsia"/>
          <w:kern w:val="0"/>
          <w:sz w:val="24"/>
          <w:szCs w:val="24"/>
        </w:rPr>
        <w:t xml:space="preserve"> </w:t>
      </w:r>
      <w:r w:rsidRPr="00D7701C">
        <w:rPr>
          <w:rFonts w:ascii="Times New Roman" w:hAnsi="Times New Roman"/>
          <w:kern w:val="0"/>
          <w:sz w:val="24"/>
          <w:szCs w:val="24"/>
        </w:rPr>
        <w:t xml:space="preserve">before </w:t>
      </w:r>
      <w:r>
        <w:rPr>
          <w:rFonts w:ascii="Times New Roman" w:hAnsi="Times New Roman" w:hint="eastAsia"/>
          <w:kern w:val="0"/>
          <w:sz w:val="24"/>
          <w:szCs w:val="24"/>
        </w:rPr>
        <w:t>the cells</w:t>
      </w:r>
      <w:r w:rsidRPr="00D7701C">
        <w:rPr>
          <w:rFonts w:ascii="Times New Roman" w:hAnsi="Times New Roman"/>
          <w:kern w:val="0"/>
          <w:sz w:val="24"/>
          <w:szCs w:val="24"/>
        </w:rPr>
        <w:t xml:space="preserve"> were harvested by trypsinization.</w:t>
      </w:r>
      <w:r>
        <w:rPr>
          <w:rFonts w:ascii="Times New Roman" w:hAnsi="Times New Roman" w:hint="eastAsia"/>
          <w:kern w:val="0"/>
          <w:sz w:val="24"/>
          <w:szCs w:val="24"/>
        </w:rPr>
        <w:t xml:space="preserve"> </w:t>
      </w:r>
      <w:r w:rsidRPr="00D7701C">
        <w:rPr>
          <w:rFonts w:ascii="Times New Roman" w:hAnsi="Times New Roman"/>
          <w:kern w:val="0"/>
          <w:sz w:val="24"/>
          <w:szCs w:val="24"/>
        </w:rPr>
        <w:t>An aliquot of</w:t>
      </w:r>
      <w:r>
        <w:rPr>
          <w:rFonts w:ascii="Times New Roman" w:hAnsi="Times New Roman" w:hint="eastAsia"/>
          <w:kern w:val="0"/>
          <w:sz w:val="24"/>
          <w:szCs w:val="24"/>
        </w:rPr>
        <w:t xml:space="preserve"> </w:t>
      </w:r>
      <w:r w:rsidRPr="00D7701C">
        <w:rPr>
          <w:rFonts w:ascii="Times New Roman" w:hAnsi="Times New Roman"/>
          <w:kern w:val="0"/>
          <w:sz w:val="24"/>
          <w:szCs w:val="24"/>
        </w:rPr>
        <w:t xml:space="preserve">the cells were counted by </w:t>
      </w:r>
      <w:proofErr w:type="spellStart"/>
      <w:r w:rsidRPr="00D7701C">
        <w:rPr>
          <w:rFonts w:ascii="Times New Roman" w:hAnsi="Times New Roman"/>
          <w:kern w:val="0"/>
          <w:sz w:val="24"/>
          <w:szCs w:val="24"/>
        </w:rPr>
        <w:t>hemocytometer</w:t>
      </w:r>
      <w:proofErr w:type="spellEnd"/>
      <w:r w:rsidRPr="00D7701C">
        <w:rPr>
          <w:rFonts w:ascii="Times New Roman" w:hAnsi="Times New Roman"/>
          <w:kern w:val="0"/>
          <w:sz w:val="24"/>
          <w:szCs w:val="24"/>
        </w:rPr>
        <w:t xml:space="preserve"> and the rest cells were used</w:t>
      </w:r>
      <w:r>
        <w:rPr>
          <w:rFonts w:ascii="Times New Roman" w:hAnsi="Times New Roman" w:hint="eastAsia"/>
          <w:kern w:val="0"/>
          <w:sz w:val="24"/>
          <w:szCs w:val="24"/>
        </w:rPr>
        <w:t xml:space="preserve"> </w:t>
      </w:r>
      <w:r w:rsidRPr="00D7701C">
        <w:rPr>
          <w:rFonts w:ascii="Times New Roman" w:hAnsi="Times New Roman"/>
          <w:kern w:val="0"/>
          <w:sz w:val="24"/>
          <w:szCs w:val="24"/>
        </w:rPr>
        <w:t xml:space="preserve">for </w:t>
      </w:r>
      <w:r w:rsidRPr="00D7701C">
        <w:rPr>
          <w:rFonts w:ascii="Times New Roman" w:eastAsia="AdvTT5235d5a9+fb" w:hAnsi="Times New Roman"/>
          <w:kern w:val="0"/>
          <w:sz w:val="24"/>
          <w:szCs w:val="24"/>
        </w:rPr>
        <w:t>fl</w:t>
      </w:r>
      <w:r w:rsidRPr="00D7701C">
        <w:rPr>
          <w:rFonts w:ascii="Times New Roman" w:hAnsi="Times New Roman"/>
          <w:kern w:val="0"/>
          <w:sz w:val="24"/>
          <w:szCs w:val="24"/>
        </w:rPr>
        <w:t>ow cytometry analysis</w:t>
      </w:r>
      <w:r>
        <w:rPr>
          <w:rFonts w:ascii="Times New Roman" w:hAnsi="Times New Roman" w:hint="eastAsia"/>
          <w:kern w:val="0"/>
          <w:sz w:val="24"/>
          <w:szCs w:val="24"/>
        </w:rPr>
        <w:t xml:space="preserve"> (cell death and cell cycle)</w:t>
      </w:r>
      <w:r w:rsidRPr="00D7701C">
        <w:rPr>
          <w:rFonts w:ascii="Times New Roman" w:hAnsi="Times New Roman"/>
          <w:kern w:val="0"/>
          <w:sz w:val="24"/>
          <w:szCs w:val="24"/>
        </w:rPr>
        <w:t>. Experiments were repeated for at least</w:t>
      </w:r>
      <w:r>
        <w:rPr>
          <w:rFonts w:ascii="Times New Roman" w:hAnsi="Times New Roman" w:hint="eastAsia"/>
          <w:kern w:val="0"/>
          <w:sz w:val="24"/>
          <w:szCs w:val="24"/>
        </w:rPr>
        <w:t xml:space="preserve"> </w:t>
      </w:r>
      <w:r w:rsidRPr="00D7701C">
        <w:rPr>
          <w:rFonts w:ascii="Times New Roman" w:hAnsi="Times New Roman"/>
          <w:kern w:val="0"/>
          <w:sz w:val="24"/>
          <w:szCs w:val="24"/>
        </w:rPr>
        <w:t>three</w:t>
      </w:r>
      <w:r>
        <w:rPr>
          <w:rFonts w:ascii="Times New Roman" w:hAnsi="Times New Roman" w:hint="eastAsia"/>
          <w:kern w:val="0"/>
          <w:sz w:val="24"/>
          <w:szCs w:val="24"/>
        </w:rPr>
        <w:t xml:space="preserve"> </w:t>
      </w:r>
      <w:r w:rsidRPr="00D7701C">
        <w:rPr>
          <w:rFonts w:ascii="Times New Roman" w:hAnsi="Times New Roman"/>
          <w:kern w:val="0"/>
          <w:sz w:val="24"/>
          <w:szCs w:val="24"/>
        </w:rPr>
        <w:t>independent times by two researchers. The results were gathered together for analysis.</w:t>
      </w:r>
    </w:p>
    <w:p w:rsidR="00C85F8F" w:rsidRPr="00A35730" w:rsidRDefault="00C85F8F" w:rsidP="00ED7C8A">
      <w:pPr>
        <w:autoSpaceDE w:val="0"/>
        <w:autoSpaceDN w:val="0"/>
        <w:adjustRightInd w:val="0"/>
        <w:spacing w:line="480" w:lineRule="auto"/>
        <w:ind w:firstLine="420"/>
        <w:rPr>
          <w:rFonts w:ascii="Times New Roman" w:hAnsi="Times New Roman"/>
          <w:sz w:val="24"/>
          <w:szCs w:val="24"/>
        </w:rPr>
      </w:pPr>
      <w:r w:rsidRPr="00A35730">
        <w:rPr>
          <w:rFonts w:ascii="Times New Roman" w:hAnsi="Times New Roman"/>
          <w:sz w:val="24"/>
          <w:szCs w:val="24"/>
        </w:rPr>
        <w:t>Cells were trypsinized and washed three times with PBS before they were fixed in 70% ice-cold ethanol overnight at 4 °C. Then they were washed with PBS again, and incubated in PI (</w:t>
      </w:r>
      <w:proofErr w:type="spellStart"/>
      <w:r w:rsidRPr="00A35730">
        <w:rPr>
          <w:rFonts w:ascii="Times New Roman" w:hAnsi="Times New Roman"/>
          <w:sz w:val="24"/>
          <w:szCs w:val="24"/>
        </w:rPr>
        <w:t>propidium</w:t>
      </w:r>
      <w:proofErr w:type="spellEnd"/>
      <w:r w:rsidRPr="00A35730">
        <w:rPr>
          <w:rFonts w:ascii="Times New Roman" w:hAnsi="Times New Roman"/>
          <w:sz w:val="24"/>
          <w:szCs w:val="24"/>
        </w:rPr>
        <w:t xml:space="preserve"> iodide) solution (BD </w:t>
      </w:r>
      <w:proofErr w:type="spellStart"/>
      <w:r w:rsidRPr="00A35730">
        <w:rPr>
          <w:rFonts w:ascii="Times New Roman" w:hAnsi="Times New Roman"/>
          <w:sz w:val="24"/>
          <w:szCs w:val="24"/>
        </w:rPr>
        <w:t>Pharmingen</w:t>
      </w:r>
      <w:proofErr w:type="spellEnd"/>
      <w:r w:rsidRPr="00A35730">
        <w:rPr>
          <w:rFonts w:ascii="Times New Roman" w:hAnsi="Times New Roman"/>
          <w:sz w:val="24"/>
          <w:szCs w:val="24"/>
        </w:rPr>
        <w:t xml:space="preserve">) for 30 min in the dark at room temperature. Samples were then analyzed on a BD Flow Cytometry (BD bioscience, </w:t>
      </w:r>
      <w:proofErr w:type="spellStart"/>
      <w:r w:rsidRPr="00A35730">
        <w:rPr>
          <w:rFonts w:ascii="Times New Roman" w:hAnsi="Times New Roman"/>
          <w:sz w:val="24"/>
          <w:szCs w:val="24"/>
        </w:rPr>
        <w:t>Calibur</w:t>
      </w:r>
      <w:proofErr w:type="spellEnd"/>
      <w:r w:rsidRPr="00A35730">
        <w:rPr>
          <w:rFonts w:ascii="Times New Roman" w:hAnsi="Times New Roman"/>
          <w:sz w:val="24"/>
          <w:szCs w:val="24"/>
        </w:rPr>
        <w:t>). 1 × 10</w:t>
      </w:r>
      <w:r w:rsidRPr="00BF7778">
        <w:rPr>
          <w:rFonts w:ascii="Times New Roman" w:hAnsi="Times New Roman"/>
          <w:sz w:val="24"/>
          <w:szCs w:val="24"/>
          <w:vertAlign w:val="superscript"/>
        </w:rPr>
        <w:t>4</w:t>
      </w:r>
      <w:r w:rsidRPr="00A35730">
        <w:rPr>
          <w:rFonts w:ascii="Times New Roman" w:hAnsi="Times New Roman"/>
          <w:sz w:val="24"/>
          <w:szCs w:val="24"/>
        </w:rPr>
        <w:t xml:space="preserve"> cells per sample were collected for each condition. Data were analyzed by </w:t>
      </w:r>
      <w:proofErr w:type="spellStart"/>
      <w:r w:rsidRPr="00A35730">
        <w:rPr>
          <w:rFonts w:ascii="Times New Roman" w:hAnsi="Times New Roman"/>
          <w:sz w:val="24"/>
          <w:szCs w:val="24"/>
        </w:rPr>
        <w:t>ModFit</w:t>
      </w:r>
      <w:proofErr w:type="spellEnd"/>
      <w:r w:rsidRPr="00A35730">
        <w:rPr>
          <w:rFonts w:ascii="Times New Roman" w:hAnsi="Times New Roman"/>
          <w:sz w:val="24"/>
          <w:szCs w:val="24"/>
        </w:rPr>
        <w:t xml:space="preserve"> LT. Experiments were done for at least three times.</w:t>
      </w:r>
    </w:p>
    <w:p w:rsidR="00C85F8F" w:rsidRPr="00A35730" w:rsidRDefault="00C85F8F" w:rsidP="00ED7C8A">
      <w:pPr>
        <w:autoSpaceDE w:val="0"/>
        <w:autoSpaceDN w:val="0"/>
        <w:adjustRightInd w:val="0"/>
        <w:spacing w:line="480" w:lineRule="auto"/>
        <w:rPr>
          <w:rFonts w:ascii="Times New Roman" w:hAnsi="Times New Roman"/>
          <w:sz w:val="24"/>
          <w:szCs w:val="24"/>
        </w:rPr>
      </w:pPr>
    </w:p>
    <w:p w:rsidR="00C85F8F" w:rsidRPr="00A35730" w:rsidRDefault="00C85F8F" w:rsidP="00313CD1">
      <w:pPr>
        <w:autoSpaceDE w:val="0"/>
        <w:autoSpaceDN w:val="0"/>
        <w:adjustRightInd w:val="0"/>
        <w:spacing w:afterLines="50" w:line="480" w:lineRule="auto"/>
        <w:rPr>
          <w:rFonts w:ascii="Times New Roman" w:hAnsi="Times New Roman"/>
          <w:kern w:val="0"/>
          <w:sz w:val="24"/>
          <w:szCs w:val="24"/>
        </w:rPr>
      </w:pPr>
      <w:r w:rsidRPr="00A35730">
        <w:rPr>
          <w:rFonts w:ascii="Times New Roman" w:hAnsi="Times New Roman"/>
          <w:b/>
          <w:sz w:val="24"/>
          <w:szCs w:val="24"/>
        </w:rPr>
        <w:t xml:space="preserve">Apoptosis assay </w:t>
      </w:r>
    </w:p>
    <w:p w:rsidR="00C85F8F" w:rsidRPr="00A35730" w:rsidRDefault="00C85F8F" w:rsidP="00ED7C8A">
      <w:pPr>
        <w:autoSpaceDE w:val="0"/>
        <w:autoSpaceDN w:val="0"/>
        <w:adjustRightInd w:val="0"/>
        <w:spacing w:line="480" w:lineRule="auto"/>
        <w:rPr>
          <w:rFonts w:ascii="Times New Roman" w:hAnsi="Times New Roman"/>
          <w:kern w:val="0"/>
          <w:sz w:val="24"/>
          <w:szCs w:val="24"/>
        </w:rPr>
      </w:pPr>
      <w:r w:rsidRPr="00A35730">
        <w:rPr>
          <w:rFonts w:ascii="Times New Roman" w:hAnsi="Times New Roman"/>
          <w:kern w:val="0"/>
          <w:sz w:val="24"/>
          <w:szCs w:val="24"/>
        </w:rPr>
        <w:lastRenderedPageBreak/>
        <w:t>Cells were trypsinized and washed twice with ice-cold PBS</w:t>
      </w:r>
      <w:r w:rsidR="005E72CD">
        <w:rPr>
          <w:rFonts w:ascii="Times New Roman" w:hAnsi="Times New Roman" w:hint="eastAsia"/>
          <w:kern w:val="0"/>
          <w:sz w:val="24"/>
          <w:szCs w:val="24"/>
        </w:rPr>
        <w:t xml:space="preserve"> before</w:t>
      </w:r>
      <w:r w:rsidRPr="00A35730">
        <w:rPr>
          <w:rFonts w:ascii="Times New Roman" w:hAnsi="Times New Roman"/>
          <w:kern w:val="0"/>
          <w:sz w:val="24"/>
          <w:szCs w:val="24"/>
        </w:rPr>
        <w:t xml:space="preserve"> they were </w:t>
      </w:r>
      <w:proofErr w:type="spellStart"/>
      <w:r w:rsidRPr="00A35730">
        <w:rPr>
          <w:rFonts w:ascii="Times New Roman" w:hAnsi="Times New Roman"/>
          <w:kern w:val="0"/>
          <w:sz w:val="24"/>
          <w:szCs w:val="24"/>
        </w:rPr>
        <w:t>resuspended</w:t>
      </w:r>
      <w:proofErr w:type="spellEnd"/>
      <w:r w:rsidRPr="00A35730">
        <w:rPr>
          <w:rFonts w:ascii="Times New Roman" w:hAnsi="Times New Roman"/>
          <w:kern w:val="0"/>
          <w:sz w:val="24"/>
          <w:szCs w:val="24"/>
        </w:rPr>
        <w:t xml:space="preserve"> in binding buffer at </w:t>
      </w:r>
      <w:ins w:id="57" w:author="xin zhang" w:date="2017-02-13T13:00:00Z">
        <w:r w:rsidR="000B472E" w:rsidRPr="00A35730">
          <w:rPr>
            <w:rFonts w:ascii="Times New Roman" w:hAnsi="Times New Roman"/>
            <w:sz w:val="24"/>
            <w:szCs w:val="24"/>
          </w:rPr>
          <w:t>1 ×</w:t>
        </w:r>
        <w:r w:rsidR="000B472E">
          <w:rPr>
            <w:rFonts w:ascii="Times New Roman" w:hAnsi="Times New Roman" w:hint="eastAsia"/>
            <w:sz w:val="24"/>
            <w:szCs w:val="24"/>
          </w:rPr>
          <w:t xml:space="preserve"> </w:t>
        </w:r>
      </w:ins>
      <w:r w:rsidRPr="00A35730">
        <w:rPr>
          <w:rFonts w:ascii="Times New Roman" w:hAnsi="Times New Roman"/>
          <w:kern w:val="0"/>
          <w:sz w:val="24"/>
          <w:szCs w:val="24"/>
        </w:rPr>
        <w:t>10</w:t>
      </w:r>
      <w:r w:rsidRPr="0069646A">
        <w:rPr>
          <w:rFonts w:ascii="Times New Roman" w:hAnsi="Times New Roman"/>
          <w:kern w:val="0"/>
          <w:sz w:val="24"/>
          <w:szCs w:val="24"/>
          <w:vertAlign w:val="superscript"/>
        </w:rPr>
        <w:t>6</w:t>
      </w:r>
      <w:r w:rsidRPr="00A35730">
        <w:rPr>
          <w:rFonts w:ascii="Times New Roman" w:hAnsi="Times New Roman"/>
          <w:kern w:val="0"/>
          <w:sz w:val="24"/>
          <w:szCs w:val="24"/>
        </w:rPr>
        <w:t xml:space="preserve"> cells/ml. </w:t>
      </w:r>
      <w:r w:rsidR="005E72CD">
        <w:rPr>
          <w:rFonts w:ascii="Times New Roman" w:hAnsi="Times New Roman" w:hint="eastAsia"/>
          <w:kern w:val="0"/>
          <w:sz w:val="24"/>
          <w:szCs w:val="24"/>
        </w:rPr>
        <w:t xml:space="preserve">Then </w:t>
      </w:r>
      <w:r w:rsidRPr="00A35730">
        <w:rPr>
          <w:rFonts w:ascii="Times New Roman" w:hAnsi="Times New Roman"/>
          <w:kern w:val="0"/>
          <w:sz w:val="24"/>
          <w:szCs w:val="24"/>
        </w:rPr>
        <w:t xml:space="preserve">100 </w:t>
      </w:r>
      <w:proofErr w:type="spellStart"/>
      <w:r w:rsidRPr="0023339C">
        <w:rPr>
          <w:rFonts w:ascii="Times New Roman" w:hAnsi="Times New Roman"/>
          <w:sz w:val="24"/>
          <w:szCs w:val="24"/>
        </w:rPr>
        <w:t>μ</w:t>
      </w:r>
      <w:r w:rsidRPr="00A35730">
        <w:rPr>
          <w:rFonts w:ascii="Times New Roman" w:hAnsi="Times New Roman"/>
          <w:kern w:val="0"/>
          <w:sz w:val="24"/>
          <w:szCs w:val="24"/>
        </w:rPr>
        <w:t>l</w:t>
      </w:r>
      <w:proofErr w:type="spellEnd"/>
      <w:r w:rsidRPr="00A35730">
        <w:rPr>
          <w:rFonts w:ascii="Times New Roman" w:hAnsi="Times New Roman"/>
          <w:kern w:val="0"/>
          <w:sz w:val="24"/>
          <w:szCs w:val="24"/>
        </w:rPr>
        <w:t xml:space="preserve"> of them was transferred to a 1.5-ml culture tube. FITC-Annexin V </w:t>
      </w:r>
      <w:r w:rsidR="005E72CD">
        <w:rPr>
          <w:rFonts w:ascii="Times New Roman" w:hAnsi="Times New Roman" w:hint="eastAsia"/>
          <w:kern w:val="0"/>
          <w:sz w:val="24"/>
          <w:szCs w:val="24"/>
        </w:rPr>
        <w:t>(</w:t>
      </w:r>
      <w:r w:rsidR="005E72CD" w:rsidRPr="00A35730">
        <w:rPr>
          <w:rFonts w:ascii="Times New Roman" w:hAnsi="Times New Roman"/>
          <w:kern w:val="0"/>
          <w:sz w:val="24"/>
          <w:szCs w:val="24"/>
        </w:rPr>
        <w:t xml:space="preserve">5 </w:t>
      </w:r>
      <w:proofErr w:type="spellStart"/>
      <w:r w:rsidR="005E72CD" w:rsidRPr="0023339C">
        <w:rPr>
          <w:rFonts w:ascii="Times New Roman" w:hAnsi="Times New Roman"/>
          <w:sz w:val="24"/>
          <w:szCs w:val="24"/>
        </w:rPr>
        <w:t>μ</w:t>
      </w:r>
      <w:r w:rsidR="005E72CD" w:rsidRPr="00A35730">
        <w:rPr>
          <w:rFonts w:ascii="Times New Roman" w:hAnsi="Times New Roman"/>
          <w:kern w:val="0"/>
          <w:sz w:val="24"/>
          <w:szCs w:val="24"/>
        </w:rPr>
        <w:t>l</w:t>
      </w:r>
      <w:proofErr w:type="spellEnd"/>
      <w:r w:rsidR="005E72CD">
        <w:rPr>
          <w:rFonts w:ascii="Times New Roman" w:hAnsi="Times New Roman" w:hint="eastAsia"/>
          <w:kern w:val="0"/>
          <w:sz w:val="24"/>
          <w:szCs w:val="24"/>
        </w:rPr>
        <w:t>)</w:t>
      </w:r>
      <w:r w:rsidR="005E72CD" w:rsidRPr="00A35730">
        <w:rPr>
          <w:rFonts w:ascii="Times New Roman" w:hAnsi="Times New Roman"/>
          <w:kern w:val="0"/>
          <w:sz w:val="24"/>
          <w:szCs w:val="24"/>
        </w:rPr>
        <w:t xml:space="preserve"> </w:t>
      </w:r>
      <w:r w:rsidRPr="00A35730">
        <w:rPr>
          <w:rFonts w:ascii="Times New Roman" w:hAnsi="Times New Roman"/>
          <w:kern w:val="0"/>
          <w:sz w:val="24"/>
          <w:szCs w:val="24"/>
        </w:rPr>
        <w:t>and PI</w:t>
      </w:r>
      <w:r w:rsidR="005E72CD" w:rsidRPr="00A35730">
        <w:rPr>
          <w:rFonts w:ascii="Times New Roman" w:hAnsi="Times New Roman"/>
          <w:kern w:val="0"/>
          <w:sz w:val="24"/>
          <w:szCs w:val="24"/>
        </w:rPr>
        <w:t xml:space="preserve"> </w:t>
      </w:r>
      <w:r w:rsidR="005E72CD">
        <w:rPr>
          <w:rFonts w:ascii="Times New Roman" w:hAnsi="Times New Roman" w:hint="eastAsia"/>
          <w:kern w:val="0"/>
          <w:sz w:val="24"/>
          <w:szCs w:val="24"/>
        </w:rPr>
        <w:t>(</w:t>
      </w:r>
      <w:r w:rsidR="005E72CD" w:rsidRPr="00A35730">
        <w:rPr>
          <w:rFonts w:ascii="Times New Roman" w:hAnsi="Times New Roman"/>
          <w:kern w:val="0"/>
          <w:sz w:val="24"/>
          <w:szCs w:val="24"/>
        </w:rPr>
        <w:t xml:space="preserve">5 </w:t>
      </w:r>
      <w:proofErr w:type="spellStart"/>
      <w:r w:rsidR="005E72CD" w:rsidRPr="0023339C">
        <w:rPr>
          <w:rFonts w:ascii="Times New Roman" w:hAnsi="Times New Roman"/>
          <w:sz w:val="24"/>
          <w:szCs w:val="24"/>
        </w:rPr>
        <w:t>μ</w:t>
      </w:r>
      <w:r w:rsidR="005E72CD" w:rsidRPr="00A35730">
        <w:rPr>
          <w:rFonts w:ascii="Times New Roman" w:hAnsi="Times New Roman"/>
          <w:kern w:val="0"/>
          <w:sz w:val="24"/>
          <w:szCs w:val="24"/>
        </w:rPr>
        <w:t>l</w:t>
      </w:r>
      <w:proofErr w:type="spellEnd"/>
      <w:r w:rsidR="005E72CD">
        <w:rPr>
          <w:rFonts w:ascii="Times New Roman" w:hAnsi="Times New Roman" w:hint="eastAsia"/>
          <w:kern w:val="0"/>
          <w:sz w:val="24"/>
          <w:szCs w:val="24"/>
        </w:rPr>
        <w:t>)</w:t>
      </w:r>
      <w:r w:rsidRPr="00A35730">
        <w:rPr>
          <w:rFonts w:ascii="Times New Roman" w:hAnsi="Times New Roman"/>
          <w:kern w:val="0"/>
          <w:sz w:val="24"/>
          <w:szCs w:val="24"/>
        </w:rPr>
        <w:t xml:space="preserve"> were added to the tube, mixed, and incubated for 15 min at roo</w:t>
      </w:r>
      <w:r w:rsidR="005E72CD">
        <w:rPr>
          <w:rFonts w:ascii="Times New Roman" w:hAnsi="Times New Roman"/>
          <w:kern w:val="0"/>
          <w:sz w:val="24"/>
          <w:szCs w:val="24"/>
        </w:rPr>
        <w:t>m temperature in the dark. Then</w:t>
      </w:r>
      <w:r w:rsidRPr="00A35730">
        <w:rPr>
          <w:rFonts w:ascii="Times New Roman" w:hAnsi="Times New Roman"/>
          <w:kern w:val="0"/>
          <w:sz w:val="24"/>
          <w:szCs w:val="24"/>
        </w:rPr>
        <w:t xml:space="preserve"> 400 </w:t>
      </w:r>
      <w:proofErr w:type="spellStart"/>
      <w:r w:rsidRPr="0023339C">
        <w:rPr>
          <w:rFonts w:ascii="Times New Roman" w:hAnsi="Times New Roman"/>
          <w:sz w:val="24"/>
          <w:szCs w:val="24"/>
        </w:rPr>
        <w:t>μ</w:t>
      </w:r>
      <w:r w:rsidRPr="00A35730">
        <w:rPr>
          <w:rFonts w:ascii="Times New Roman" w:hAnsi="Times New Roman"/>
          <w:kern w:val="0"/>
          <w:sz w:val="24"/>
          <w:szCs w:val="24"/>
        </w:rPr>
        <w:t>l</w:t>
      </w:r>
      <w:proofErr w:type="spellEnd"/>
      <w:r w:rsidRPr="00A35730">
        <w:rPr>
          <w:rFonts w:ascii="Times New Roman" w:hAnsi="Times New Roman"/>
          <w:kern w:val="0"/>
          <w:sz w:val="24"/>
          <w:szCs w:val="24"/>
        </w:rPr>
        <w:t xml:space="preserve"> of binding buffer was added to the stained cells and mixed</w:t>
      </w:r>
      <w:r w:rsidR="005E72CD">
        <w:rPr>
          <w:rFonts w:ascii="Times New Roman" w:hAnsi="Times New Roman" w:hint="eastAsia"/>
          <w:kern w:val="0"/>
          <w:sz w:val="24"/>
          <w:szCs w:val="24"/>
        </w:rPr>
        <w:t xml:space="preserve"> before</w:t>
      </w:r>
      <w:r w:rsidRPr="00A35730">
        <w:rPr>
          <w:rFonts w:ascii="Times New Roman" w:hAnsi="Times New Roman"/>
          <w:kern w:val="0"/>
          <w:sz w:val="24"/>
          <w:szCs w:val="24"/>
        </w:rPr>
        <w:t xml:space="preserve"> they were analyzed by flow cytometry within 1 h. Approximately 1 × 10</w:t>
      </w:r>
      <w:r w:rsidRPr="00A35730">
        <w:rPr>
          <w:rFonts w:ascii="Times New Roman" w:hAnsi="Times New Roman"/>
          <w:kern w:val="0"/>
          <w:sz w:val="24"/>
          <w:szCs w:val="24"/>
          <w:vertAlign w:val="superscript"/>
        </w:rPr>
        <w:t>4</w:t>
      </w:r>
      <w:r w:rsidRPr="00A35730">
        <w:rPr>
          <w:rFonts w:ascii="Times New Roman" w:hAnsi="Times New Roman"/>
          <w:kern w:val="0"/>
          <w:sz w:val="24"/>
          <w:szCs w:val="24"/>
        </w:rPr>
        <w:t xml:space="preserve"> cells were collected by flow cytometer. Data were analyzed by </w:t>
      </w:r>
      <w:proofErr w:type="spellStart"/>
      <w:r w:rsidRPr="00A35730">
        <w:rPr>
          <w:rFonts w:ascii="Times New Roman" w:hAnsi="Times New Roman"/>
          <w:kern w:val="0"/>
          <w:sz w:val="24"/>
          <w:szCs w:val="24"/>
        </w:rPr>
        <w:t>FlowJo</w:t>
      </w:r>
      <w:proofErr w:type="spellEnd"/>
      <w:r w:rsidRPr="00A35730">
        <w:rPr>
          <w:rFonts w:ascii="Times New Roman" w:hAnsi="Times New Roman"/>
          <w:kern w:val="0"/>
          <w:sz w:val="24"/>
          <w:szCs w:val="24"/>
        </w:rPr>
        <w:t>. Experiments were done for at least three times and representative results were shown in the figures.</w:t>
      </w:r>
    </w:p>
    <w:p w:rsidR="00C85F8F" w:rsidRDefault="00C85F8F" w:rsidP="00313CD1">
      <w:pPr>
        <w:spacing w:afterLines="50" w:line="480" w:lineRule="auto"/>
        <w:rPr>
          <w:rFonts w:ascii="Times New Roman" w:hAnsi="Times New Roman"/>
          <w:b/>
          <w:sz w:val="24"/>
          <w:szCs w:val="24"/>
        </w:rPr>
      </w:pPr>
    </w:p>
    <w:p w:rsidR="00000000" w:rsidRDefault="00C85F8F" w:rsidP="00313CD1">
      <w:pPr>
        <w:spacing w:afterLines="50" w:line="480" w:lineRule="auto"/>
        <w:rPr>
          <w:rFonts w:ascii="Times New Roman" w:hAnsi="Times New Roman"/>
          <w:b/>
          <w:sz w:val="24"/>
          <w:szCs w:val="24"/>
        </w:rPr>
      </w:pPr>
      <w:r w:rsidRPr="00B737BC">
        <w:rPr>
          <w:rFonts w:ascii="Times New Roman" w:hAnsi="Times New Roman"/>
          <w:b/>
          <w:sz w:val="24"/>
          <w:szCs w:val="24"/>
        </w:rPr>
        <w:t>Microscopy</w:t>
      </w:r>
    </w:p>
    <w:p w:rsidR="00C85F8F" w:rsidRDefault="00C85F8F" w:rsidP="00ED7C8A">
      <w:pPr>
        <w:spacing w:line="480" w:lineRule="auto"/>
        <w:rPr>
          <w:rFonts w:ascii="Times New Roman" w:hAnsi="Times New Roman"/>
          <w:sz w:val="24"/>
          <w:szCs w:val="24"/>
        </w:rPr>
      </w:pPr>
      <w:r w:rsidRPr="0023339C">
        <w:rPr>
          <w:rFonts w:ascii="Times New Roman" w:hAnsi="Times New Roman"/>
          <w:sz w:val="24"/>
          <w:szCs w:val="24"/>
        </w:rPr>
        <w:t xml:space="preserve">The bright field images </w:t>
      </w:r>
      <w:r w:rsidRPr="0023339C">
        <w:rPr>
          <w:rFonts w:ascii="Times New Roman" w:hAnsi="Times New Roman" w:hint="eastAsia"/>
          <w:sz w:val="24"/>
          <w:szCs w:val="24"/>
        </w:rPr>
        <w:t xml:space="preserve">were taken by a DSZ2000 microscope equipped with ISH300 3.0MP camera (UOP). </w:t>
      </w:r>
      <w:r w:rsidRPr="0023339C">
        <w:rPr>
          <w:rFonts w:ascii="Times New Roman" w:hAnsi="Times New Roman"/>
          <w:sz w:val="24"/>
          <w:szCs w:val="24"/>
        </w:rPr>
        <w:t xml:space="preserve">Most </w:t>
      </w:r>
      <w:r w:rsidRPr="0023339C">
        <w:rPr>
          <w:rFonts w:ascii="Times New Roman" w:hAnsi="Times New Roman" w:hint="eastAsia"/>
          <w:sz w:val="24"/>
          <w:szCs w:val="24"/>
        </w:rPr>
        <w:t>Immunofluorescence</w:t>
      </w:r>
      <w:r w:rsidRPr="0023339C">
        <w:rPr>
          <w:rFonts w:ascii="Times New Roman" w:hAnsi="Times New Roman"/>
          <w:sz w:val="24"/>
          <w:szCs w:val="24"/>
        </w:rPr>
        <w:t xml:space="preserve"> images shown in the figures were using a </w:t>
      </w:r>
      <w:proofErr w:type="spellStart"/>
      <w:r w:rsidRPr="0023339C">
        <w:rPr>
          <w:rFonts w:ascii="Times New Roman" w:hAnsi="Times New Roman"/>
          <w:sz w:val="24"/>
          <w:szCs w:val="24"/>
        </w:rPr>
        <w:t>DeltaVision</w:t>
      </w:r>
      <w:proofErr w:type="spellEnd"/>
      <w:r w:rsidRPr="0023339C">
        <w:rPr>
          <w:rFonts w:ascii="Times New Roman" w:hAnsi="Times New Roman"/>
          <w:sz w:val="24"/>
          <w:szCs w:val="24"/>
        </w:rPr>
        <w:t xml:space="preserve"> microscope (GE Healthcare) equipped with a 60× objective lens, 0.5</w:t>
      </w:r>
      <w:r w:rsidRPr="0023339C">
        <w:rPr>
          <w:rFonts w:ascii="Times New Roman" w:hAnsi="Times New Roman" w:hint="eastAsia"/>
          <w:sz w:val="24"/>
          <w:szCs w:val="24"/>
        </w:rPr>
        <w:t xml:space="preserve"> </w:t>
      </w:r>
      <w:proofErr w:type="spellStart"/>
      <w:r w:rsidRPr="0023339C">
        <w:rPr>
          <w:rFonts w:ascii="Times New Roman" w:hAnsi="Times New Roman"/>
          <w:sz w:val="24"/>
          <w:szCs w:val="24"/>
        </w:rPr>
        <w:t>μm</w:t>
      </w:r>
      <w:proofErr w:type="spellEnd"/>
      <w:r w:rsidRPr="0023339C">
        <w:rPr>
          <w:rFonts w:ascii="Times New Roman" w:hAnsi="Times New Roman"/>
          <w:sz w:val="24"/>
          <w:szCs w:val="24"/>
        </w:rPr>
        <w:t xml:space="preserve"> step size. </w:t>
      </w:r>
      <w:proofErr w:type="spellStart"/>
      <w:r w:rsidRPr="0023339C">
        <w:rPr>
          <w:rFonts w:ascii="Times New Roman" w:hAnsi="Times New Roman"/>
          <w:sz w:val="24"/>
          <w:szCs w:val="24"/>
        </w:rPr>
        <w:t>Deconvolved</w:t>
      </w:r>
      <w:proofErr w:type="spellEnd"/>
      <w:r w:rsidRPr="0023339C">
        <w:rPr>
          <w:rFonts w:ascii="Times New Roman" w:hAnsi="Times New Roman"/>
          <w:sz w:val="24"/>
          <w:szCs w:val="24"/>
        </w:rPr>
        <w:t xml:space="preserve"> images were projected into a single picture using Image J software and maximum projection images are shown in the figures. </w:t>
      </w:r>
      <w:r w:rsidR="005E72CD">
        <w:rPr>
          <w:rFonts w:ascii="Times New Roman" w:hAnsi="Times New Roman" w:hint="eastAsia"/>
          <w:sz w:val="24"/>
          <w:szCs w:val="24"/>
        </w:rPr>
        <w:t>S</w:t>
      </w:r>
      <w:r w:rsidRPr="0023339C">
        <w:rPr>
          <w:rFonts w:ascii="Times New Roman" w:hAnsi="Times New Roman" w:hint="eastAsia"/>
          <w:sz w:val="24"/>
          <w:szCs w:val="24"/>
        </w:rPr>
        <w:t xml:space="preserve">ome </w:t>
      </w:r>
      <w:r w:rsidR="005E72CD">
        <w:rPr>
          <w:rFonts w:ascii="Times New Roman" w:hAnsi="Times New Roman" w:hint="eastAsia"/>
          <w:sz w:val="24"/>
          <w:szCs w:val="24"/>
        </w:rPr>
        <w:t>low magnifications i</w:t>
      </w:r>
      <w:r w:rsidRPr="0023339C">
        <w:rPr>
          <w:rFonts w:ascii="Times New Roman" w:hAnsi="Times New Roman" w:hint="eastAsia"/>
          <w:sz w:val="24"/>
          <w:szCs w:val="24"/>
        </w:rPr>
        <w:t xml:space="preserve">mmunofluorescence images </w:t>
      </w:r>
      <w:r w:rsidRPr="0023339C">
        <w:rPr>
          <w:rFonts w:ascii="Times New Roman" w:hAnsi="Times New Roman"/>
          <w:sz w:val="24"/>
          <w:szCs w:val="24"/>
        </w:rPr>
        <w:t>were taken</w:t>
      </w:r>
      <w:r w:rsidRPr="0023339C">
        <w:rPr>
          <w:rFonts w:ascii="Times New Roman" w:hAnsi="Times New Roman" w:hint="eastAsia"/>
          <w:sz w:val="24"/>
          <w:szCs w:val="24"/>
        </w:rPr>
        <w:t xml:space="preserve"> </w:t>
      </w:r>
      <w:r w:rsidRPr="0023339C">
        <w:rPr>
          <w:rFonts w:ascii="Times New Roman" w:hAnsi="Times New Roman"/>
          <w:sz w:val="24"/>
          <w:szCs w:val="24"/>
        </w:rPr>
        <w:t xml:space="preserve">by a </w:t>
      </w:r>
      <w:proofErr w:type="spellStart"/>
      <w:r w:rsidRPr="0023339C">
        <w:rPr>
          <w:rFonts w:ascii="Times New Roman" w:hAnsi="Times New Roman" w:hint="eastAsia"/>
          <w:sz w:val="24"/>
          <w:szCs w:val="24"/>
        </w:rPr>
        <w:t>Leica</w:t>
      </w:r>
      <w:proofErr w:type="spellEnd"/>
      <w:r w:rsidRPr="0023339C">
        <w:rPr>
          <w:rFonts w:ascii="Times New Roman" w:hAnsi="Times New Roman" w:hint="eastAsia"/>
          <w:sz w:val="24"/>
          <w:szCs w:val="24"/>
        </w:rPr>
        <w:t xml:space="preserve"> DMI4000B </w:t>
      </w:r>
      <w:r w:rsidRPr="0023339C">
        <w:rPr>
          <w:rFonts w:ascii="Times New Roman" w:hAnsi="Times New Roman"/>
          <w:sz w:val="24"/>
          <w:szCs w:val="24"/>
        </w:rPr>
        <w:t>microscope</w:t>
      </w:r>
      <w:r w:rsidR="005E72CD">
        <w:rPr>
          <w:rFonts w:ascii="Times New Roman" w:hAnsi="Times New Roman" w:hint="eastAsia"/>
          <w:sz w:val="24"/>
          <w:szCs w:val="24"/>
        </w:rPr>
        <w:t xml:space="preserve"> for spindle measurement</w:t>
      </w:r>
      <w:r w:rsidRPr="0023339C">
        <w:rPr>
          <w:rFonts w:ascii="Times New Roman" w:hAnsi="Times New Roman"/>
          <w:sz w:val="24"/>
          <w:szCs w:val="24"/>
        </w:rPr>
        <w:t>.</w:t>
      </w:r>
    </w:p>
    <w:p w:rsidR="00C85F8F" w:rsidRPr="005C7374" w:rsidRDefault="00C85F8F" w:rsidP="00ED7C8A">
      <w:pPr>
        <w:spacing w:line="480" w:lineRule="auto"/>
        <w:rPr>
          <w:rFonts w:ascii="Times New Roman" w:eastAsiaTheme="majorEastAsia" w:hAnsi="Times New Roman"/>
          <w:b/>
          <w:sz w:val="24"/>
          <w:szCs w:val="24"/>
          <w:shd w:val="clear" w:color="auto" w:fill="FFFFFF"/>
        </w:rPr>
      </w:pPr>
    </w:p>
    <w:p w:rsidR="00161B22" w:rsidDel="00833A5E" w:rsidRDefault="00F421C7" w:rsidP="00313CD1">
      <w:pPr>
        <w:spacing w:afterLines="50" w:line="480" w:lineRule="auto"/>
        <w:rPr>
          <w:del w:id="58" w:author="xin zhang" w:date="2017-01-23T12:34:00Z"/>
          <w:rFonts w:ascii="Times New Roman" w:hAnsi="Times New Roman"/>
          <w:b/>
          <w:sz w:val="24"/>
          <w:szCs w:val="24"/>
        </w:rPr>
      </w:pPr>
      <w:del w:id="59" w:author="xin zhang" w:date="2017-01-23T12:34:00Z">
        <w:r w:rsidDel="00833A5E">
          <w:rPr>
            <w:rFonts w:ascii="Times New Roman" w:hAnsi="Times New Roman" w:hint="eastAsia"/>
            <w:b/>
            <w:sz w:val="24"/>
            <w:szCs w:val="24"/>
          </w:rPr>
          <w:delText>Ultra-h</w:delText>
        </w:r>
        <w:r w:rsidRPr="007F1699" w:rsidDel="00833A5E">
          <w:rPr>
            <w:rFonts w:ascii="Times New Roman" w:hAnsi="Times New Roman"/>
            <w:b/>
            <w:sz w:val="24"/>
            <w:szCs w:val="24"/>
          </w:rPr>
          <w:delText>igh magnetic field</w:delText>
        </w:r>
        <w:r w:rsidRPr="003D076C" w:rsidDel="00833A5E">
          <w:rPr>
            <w:rFonts w:ascii="Times New Roman" w:hAnsi="Times New Roman"/>
            <w:b/>
            <w:sz w:val="24"/>
            <w:szCs w:val="24"/>
          </w:rPr>
          <w:delText xml:space="preserve"> </w:delText>
        </w:r>
        <w:r w:rsidRPr="003D076C" w:rsidDel="00833A5E">
          <w:rPr>
            <w:rFonts w:ascii="Times New Roman" w:hAnsi="Times New Roman"/>
            <w:b/>
            <w:kern w:val="0"/>
            <w:sz w:val="24"/>
            <w:szCs w:val="24"/>
          </w:rPr>
          <w:delText>biological sample incubation system</w:delText>
        </w:r>
      </w:del>
    </w:p>
    <w:p w:rsidR="00F421C7" w:rsidRPr="007F1699" w:rsidDel="00833A5E" w:rsidRDefault="00F421C7" w:rsidP="00ED7C8A">
      <w:pPr>
        <w:spacing w:line="480" w:lineRule="auto"/>
        <w:rPr>
          <w:rFonts w:ascii="Times New Roman" w:hAnsi="Times New Roman"/>
          <w:sz w:val="24"/>
          <w:szCs w:val="24"/>
        </w:rPr>
      </w:pPr>
      <w:moveFromRangeStart w:id="60" w:author="xin zhang" w:date="2017-01-23T12:35:00Z" w:name="move472938230"/>
      <w:moveFrom w:id="61" w:author="xin zhang" w:date="2017-01-23T12:35:00Z">
        <w:r w:rsidRPr="007F1699" w:rsidDel="00833A5E">
          <w:rPr>
            <w:rFonts w:ascii="Times New Roman" w:hAnsi="Times New Roman"/>
            <w:sz w:val="24"/>
            <w:szCs w:val="24"/>
          </w:rPr>
          <w:t>The 27</w:t>
        </w:r>
        <w:r w:rsidR="007F2673" w:rsidDel="00833A5E">
          <w:rPr>
            <w:rFonts w:ascii="Times New Roman" w:hAnsi="Times New Roman" w:hint="eastAsia"/>
            <w:sz w:val="24"/>
            <w:szCs w:val="24"/>
          </w:rPr>
          <w:t xml:space="preserve"> </w:t>
        </w:r>
        <w:r w:rsidRPr="007F1699" w:rsidDel="00833A5E">
          <w:rPr>
            <w:rFonts w:ascii="Times New Roman" w:hAnsi="Times New Roman"/>
            <w:sz w:val="24"/>
            <w:szCs w:val="24"/>
          </w:rPr>
          <w:t xml:space="preserve">T water-cooled magnet (WM) </w:t>
        </w:r>
        <w:r w:rsidR="007F2673" w:rsidDel="00833A5E">
          <w:rPr>
            <w:rFonts w:ascii="Times New Roman" w:hAnsi="Times New Roman" w:hint="eastAsia"/>
            <w:sz w:val="24"/>
            <w:szCs w:val="24"/>
          </w:rPr>
          <w:t>in</w:t>
        </w:r>
        <w:r w:rsidRPr="007F1699" w:rsidDel="00833A5E">
          <w:rPr>
            <w:rFonts w:ascii="Times New Roman" w:hAnsi="Times New Roman"/>
            <w:sz w:val="24"/>
            <w:szCs w:val="24"/>
          </w:rPr>
          <w:t xml:space="preserve"> Chinese High Magnetic Field Laboratory </w:t>
        </w:r>
        <w:r w:rsidR="00BD0B5E" w:rsidRPr="001D1EA7" w:rsidDel="00833A5E">
          <w:rPr>
            <w:rFonts w:ascii="Times New Roman" w:hAnsi="Times New Roman"/>
            <w:sz w:val="24"/>
            <w:szCs w:val="24"/>
          </w:rPr>
          <w:t>(</w:t>
        </w:r>
        <w:r w:rsidR="00BD0B5E" w:rsidDel="00833A5E">
          <w:rPr>
            <w:rFonts w:ascii="Times New Roman" w:hAnsi="Times New Roman"/>
            <w:sz w:val="24"/>
            <w:szCs w:val="24"/>
          </w:rPr>
          <w:t>C</w:t>
        </w:r>
        <w:r w:rsidR="00BD0B5E" w:rsidRPr="001D1EA7" w:rsidDel="00833A5E">
          <w:rPr>
            <w:rFonts w:ascii="Times New Roman" w:hAnsi="Times New Roman"/>
            <w:sz w:val="24"/>
            <w:szCs w:val="24"/>
          </w:rPr>
          <w:t>HMFL</w:t>
        </w:r>
        <w:r w:rsidR="00BD0B5E" w:rsidDel="00833A5E">
          <w:rPr>
            <w:rFonts w:ascii="Times New Roman" w:hAnsi="Times New Roman"/>
            <w:sz w:val="24"/>
            <w:szCs w:val="24"/>
          </w:rPr>
          <w:t>, China</w:t>
        </w:r>
        <w:r w:rsidR="00BD0B5E" w:rsidRPr="001D1EA7" w:rsidDel="00833A5E">
          <w:rPr>
            <w:rFonts w:ascii="Times New Roman" w:hAnsi="Times New Roman"/>
            <w:sz w:val="24"/>
            <w:szCs w:val="24"/>
          </w:rPr>
          <w:t>)</w:t>
        </w:r>
        <w:r w:rsidR="00BD0B5E" w:rsidDel="00833A5E">
          <w:rPr>
            <w:rFonts w:ascii="Times New Roman" w:hAnsi="Times New Roman" w:hint="eastAsia"/>
            <w:sz w:val="24"/>
            <w:szCs w:val="24"/>
          </w:rPr>
          <w:t xml:space="preserve"> </w:t>
        </w:r>
        <w:r w:rsidRPr="007F1699" w:rsidDel="00833A5E">
          <w:rPr>
            <w:rFonts w:ascii="Times New Roman" w:hAnsi="Times New Roman"/>
            <w:sz w:val="24"/>
            <w:szCs w:val="24"/>
          </w:rPr>
          <w:t>fa</w:t>
        </w:r>
        <w:r w:rsidRPr="00CF2355" w:rsidDel="00833A5E">
          <w:rPr>
            <w:rFonts w:ascii="Times New Roman" w:hAnsi="Times New Roman"/>
            <w:sz w:val="24"/>
            <w:szCs w:val="24"/>
          </w:rPr>
          <w:t xml:space="preserve">cility (labeled WM#4) </w:t>
        </w:r>
        <w:r w:rsidR="007F2673" w:rsidDel="00833A5E">
          <w:rPr>
            <w:rFonts w:ascii="Times New Roman" w:hAnsi="Times New Roman" w:hint="eastAsia"/>
            <w:sz w:val="24"/>
            <w:szCs w:val="24"/>
          </w:rPr>
          <w:t>has a</w:t>
        </w:r>
        <w:r w:rsidRPr="00CF2355" w:rsidDel="00833A5E">
          <w:rPr>
            <w:rFonts w:ascii="Times New Roman" w:hAnsi="Times New Roman"/>
            <w:sz w:val="24"/>
            <w:szCs w:val="24"/>
          </w:rPr>
          <w:t xml:space="preserve"> 32 mm diameter room temperature bore. Figure </w:t>
        </w:r>
        <w:r w:rsidDel="00833A5E">
          <w:rPr>
            <w:rFonts w:ascii="Times New Roman" w:hAnsi="Times New Roman"/>
            <w:sz w:val="24"/>
            <w:szCs w:val="24"/>
          </w:rPr>
          <w:t>1</w:t>
        </w:r>
        <w:r w:rsidRPr="00CF2355" w:rsidDel="00833A5E">
          <w:rPr>
            <w:rFonts w:ascii="Times New Roman" w:hAnsi="Times New Roman"/>
            <w:sz w:val="24"/>
            <w:szCs w:val="24"/>
          </w:rPr>
          <w:t xml:space="preserve"> </w:t>
        </w:r>
        <w:r w:rsidRPr="00CF2355" w:rsidDel="00833A5E">
          <w:rPr>
            <w:rFonts w:ascii="Times New Roman" w:hAnsi="Times New Roman"/>
            <w:sz w:val="24"/>
            <w:szCs w:val="24"/>
          </w:rPr>
          <w:lastRenderedPageBreak/>
          <w:t>shows the device that can fit the 27</w:t>
        </w:r>
        <w:r w:rsidR="006F30DA" w:rsidDel="00833A5E">
          <w:rPr>
            <w:rFonts w:ascii="Times New Roman" w:hAnsi="Times New Roman" w:hint="eastAsia"/>
            <w:sz w:val="24"/>
            <w:szCs w:val="24"/>
          </w:rPr>
          <w:t xml:space="preserve"> </w:t>
        </w:r>
        <w:r w:rsidRPr="00CF2355" w:rsidDel="00833A5E">
          <w:rPr>
            <w:rFonts w:ascii="Times New Roman" w:hAnsi="Times New Roman"/>
            <w:sz w:val="24"/>
            <w:szCs w:val="24"/>
          </w:rPr>
          <w:t>T WM. The device consists of two coaxial non-magnetic stainless steel tube</w:t>
        </w:r>
        <w:r w:rsidDel="00833A5E">
          <w:rPr>
            <w:rFonts w:ascii="Times New Roman" w:hAnsi="Times New Roman" w:hint="eastAsia"/>
            <w:sz w:val="24"/>
            <w:szCs w:val="24"/>
          </w:rPr>
          <w:t>s</w:t>
        </w:r>
        <w:r w:rsidRPr="00CF2355" w:rsidDel="00833A5E">
          <w:rPr>
            <w:rFonts w:ascii="Times New Roman" w:hAnsi="Times New Roman"/>
            <w:sz w:val="24"/>
            <w:szCs w:val="24"/>
          </w:rPr>
          <w:t>. The outer diameter of the outer tube (OT) is 30 mm and the inner diameter of the inner tube (IT) is 22.4 mm. A non-magnetic stainless steel tube with 10 mm outer diameter was used as a shaft and was inserted into the inner space of the IT. We have used a rubber O-ring to hold the shaft and sealed the inner space of t</w:t>
        </w:r>
        <w:r w:rsidRPr="007F1699" w:rsidDel="00833A5E">
          <w:rPr>
            <w:rFonts w:ascii="Times New Roman" w:hAnsi="Times New Roman"/>
            <w:sz w:val="24"/>
            <w:szCs w:val="24"/>
          </w:rPr>
          <w:t>he IT. A sample house and a Teflon concentricity spacer were fixed on the shaft. The concentricity spacer was used to make sure that the shaft and the sample house are coaxial with the IT. Because the shaft was held by the rubber O-ring, it can be move</w:t>
        </w:r>
        <w:r w:rsidDel="00833A5E">
          <w:rPr>
            <w:rFonts w:ascii="Times New Roman" w:hAnsi="Times New Roman"/>
            <w:sz w:val="24"/>
            <w:szCs w:val="24"/>
          </w:rPr>
          <w:t>d</w:t>
        </w:r>
        <w:r w:rsidRPr="007F1699" w:rsidDel="00833A5E">
          <w:rPr>
            <w:rFonts w:ascii="Times New Roman" w:hAnsi="Times New Roman"/>
            <w:sz w:val="24"/>
            <w:szCs w:val="24"/>
          </w:rPr>
          <w:t xml:space="preserve"> on axial easily to adjust the position of the sample house in the WM. A PT100 near the samples was used as a temperature sensor and connected to a temperature display to monitor the temperature of the samples. The temperature of the samples can be controlled by thermal conduction from the temperature controlled water</w:t>
        </w:r>
        <w:r w:rsidR="006F30DA" w:rsidDel="00833A5E">
          <w:rPr>
            <w:rFonts w:ascii="Times New Roman" w:hAnsi="Times New Roman" w:hint="eastAsia"/>
            <w:sz w:val="24"/>
            <w:szCs w:val="24"/>
          </w:rPr>
          <w:t>,</w:t>
        </w:r>
        <w:r w:rsidRPr="007F1699" w:rsidDel="00833A5E">
          <w:rPr>
            <w:rFonts w:ascii="Times New Roman" w:hAnsi="Times New Roman"/>
            <w:sz w:val="24"/>
            <w:szCs w:val="24"/>
          </w:rPr>
          <w:t xml:space="preserve"> which flow through the space between the IT and OT. By adjusting the temperature of the water, the temperature of the samples can be controlled precisely. To adjust the atmosphere of the sample house, the air with 5% CO</w:t>
        </w:r>
        <w:r w:rsidRPr="007F1699" w:rsidDel="00833A5E">
          <w:rPr>
            <w:rFonts w:ascii="Times New Roman" w:hAnsi="Times New Roman"/>
            <w:sz w:val="24"/>
            <w:szCs w:val="24"/>
            <w:vertAlign w:val="subscript"/>
          </w:rPr>
          <w:t>2</w:t>
        </w:r>
        <w:r w:rsidRPr="007F1699" w:rsidDel="00833A5E">
          <w:rPr>
            <w:rFonts w:ascii="Times New Roman" w:hAnsi="Times New Roman"/>
            <w:sz w:val="24"/>
            <w:szCs w:val="24"/>
          </w:rPr>
          <w:t xml:space="preserve"> and temperature and humidity controlled was introduced by the shaft. </w:t>
        </w:r>
      </w:moveFrom>
    </w:p>
    <w:moveFromRangeEnd w:id="60"/>
    <w:p w:rsidR="00216CBF" w:rsidDel="00833A5E" w:rsidRDefault="00216CBF" w:rsidP="00ED7C8A">
      <w:pPr>
        <w:autoSpaceDE w:val="0"/>
        <w:autoSpaceDN w:val="0"/>
        <w:adjustRightInd w:val="0"/>
        <w:spacing w:line="480" w:lineRule="auto"/>
        <w:ind w:firstLine="420"/>
        <w:rPr>
          <w:del w:id="62" w:author="xin zhang" w:date="2017-01-23T12:35:00Z"/>
          <w:rFonts w:ascii="Times New Roman" w:hAnsi="Times New Roman"/>
          <w:kern w:val="0"/>
          <w:sz w:val="24"/>
          <w:szCs w:val="24"/>
        </w:rPr>
      </w:pPr>
      <w:del w:id="63" w:author="xin zhang" w:date="2017-01-23T12:35:00Z">
        <w:r w:rsidRPr="00216CBF" w:rsidDel="00833A5E">
          <w:rPr>
            <w:rFonts w:ascii="Times New Roman" w:hAnsi="Times New Roman"/>
            <w:kern w:val="0"/>
            <w:sz w:val="24"/>
            <w:szCs w:val="24"/>
          </w:rPr>
          <w:delText xml:space="preserve">The biological sample incubation system we constructed can hold samples up to 18 mm in diameter and incubate at temperature range of 4-100 degree. We custom made small plates to fit in this biological sample incubation system. </w:delText>
        </w:r>
        <w:r w:rsidR="00BD0B5E" w:rsidDel="00833A5E">
          <w:rPr>
            <w:rFonts w:ascii="Times New Roman" w:hAnsi="Times New Roman" w:hint="eastAsia"/>
            <w:kern w:val="0"/>
            <w:sz w:val="24"/>
            <w:szCs w:val="24"/>
          </w:rPr>
          <w:delText>Most</w:delText>
        </w:r>
        <w:r w:rsidRPr="00216CBF" w:rsidDel="00833A5E">
          <w:rPr>
            <w:rFonts w:ascii="Times New Roman" w:hAnsi="Times New Roman"/>
            <w:kern w:val="0"/>
            <w:sz w:val="24"/>
            <w:szCs w:val="24"/>
          </w:rPr>
          <w:delText xml:space="preserve"> experiments in this study were carried out in these custom made 18 mm plates, including full size incubator control, sham control and the 27 T experimental groups. Since the gas, humidity and temperature can all be </w:delText>
        </w:r>
        <w:r w:rsidR="00BD0B5E" w:rsidDel="00833A5E">
          <w:rPr>
            <w:rFonts w:ascii="Times New Roman" w:hAnsi="Times New Roman" w:hint="eastAsia"/>
            <w:kern w:val="0"/>
            <w:sz w:val="24"/>
            <w:szCs w:val="24"/>
          </w:rPr>
          <w:delText xml:space="preserve">well </w:delText>
        </w:r>
        <w:r w:rsidRPr="00216CBF" w:rsidDel="00833A5E">
          <w:rPr>
            <w:rFonts w:ascii="Times New Roman" w:hAnsi="Times New Roman"/>
            <w:kern w:val="0"/>
            <w:sz w:val="24"/>
            <w:szCs w:val="24"/>
          </w:rPr>
          <w:delText>controlled, the platform we built is suitable to study a wide range of biological samples, such as various cell cultures, small</w:delText>
        </w:r>
        <w:r w:rsidR="00177529" w:rsidDel="00833A5E">
          <w:rPr>
            <w:rFonts w:ascii="Times New Roman" w:hAnsi="Times New Roman" w:hint="eastAsia"/>
            <w:kern w:val="0"/>
            <w:sz w:val="24"/>
            <w:szCs w:val="24"/>
          </w:rPr>
          <w:delText xml:space="preserve"> model</w:delText>
        </w:r>
        <w:r w:rsidRPr="00216CBF" w:rsidDel="00833A5E">
          <w:rPr>
            <w:rFonts w:ascii="Times New Roman" w:hAnsi="Times New Roman"/>
            <w:kern w:val="0"/>
            <w:sz w:val="24"/>
            <w:szCs w:val="24"/>
          </w:rPr>
          <w:delText xml:space="preserve"> animal</w:delText>
        </w:r>
        <w:r w:rsidR="00177529" w:rsidDel="00833A5E">
          <w:rPr>
            <w:rFonts w:ascii="Times New Roman" w:hAnsi="Times New Roman" w:hint="eastAsia"/>
            <w:kern w:val="0"/>
            <w:sz w:val="24"/>
            <w:szCs w:val="24"/>
          </w:rPr>
          <w:delText>s</w:delText>
        </w:r>
        <w:r w:rsidRPr="00216CBF" w:rsidDel="00833A5E">
          <w:rPr>
            <w:rFonts w:ascii="Times New Roman" w:hAnsi="Times New Roman"/>
            <w:kern w:val="0"/>
            <w:sz w:val="24"/>
            <w:szCs w:val="24"/>
          </w:rPr>
          <w:delText xml:space="preserve"> such as fruit flies, C elegans, zebrafish and </w:delText>
        </w:r>
        <w:r w:rsidRPr="00216CBF" w:rsidDel="00833A5E">
          <w:rPr>
            <w:rFonts w:ascii="Times New Roman" w:hAnsi="Times New Roman"/>
            <w:kern w:val="0"/>
            <w:sz w:val="24"/>
            <w:szCs w:val="24"/>
          </w:rPr>
          <w:lastRenderedPageBreak/>
          <w:delText>mouse tissues.</w:delText>
        </w:r>
      </w:del>
    </w:p>
    <w:p w:rsidR="00F421C7" w:rsidRPr="00216CBF" w:rsidRDefault="00F421C7" w:rsidP="00ED7C8A">
      <w:pPr>
        <w:spacing w:line="480" w:lineRule="auto"/>
        <w:rPr>
          <w:rFonts w:ascii="Times New Roman" w:hAnsi="Times New Roman"/>
          <w:b/>
          <w:sz w:val="24"/>
          <w:szCs w:val="24"/>
        </w:rPr>
      </w:pPr>
    </w:p>
    <w:p w:rsidR="00161B22" w:rsidRDefault="00F421C7" w:rsidP="00313CD1">
      <w:pPr>
        <w:spacing w:afterLines="50" w:line="480" w:lineRule="auto"/>
        <w:rPr>
          <w:rFonts w:ascii="Times New Roman" w:hAnsi="Times New Roman"/>
          <w:b/>
          <w:sz w:val="24"/>
          <w:szCs w:val="24"/>
        </w:rPr>
      </w:pPr>
      <w:r w:rsidRPr="00D96C95">
        <w:rPr>
          <w:rFonts w:ascii="Times New Roman" w:hAnsi="Times New Roman" w:hint="eastAsia"/>
          <w:b/>
          <w:sz w:val="24"/>
          <w:szCs w:val="24"/>
        </w:rPr>
        <w:t>Magnetic field exposure</w:t>
      </w:r>
    </w:p>
    <w:p w:rsidR="00F421C7" w:rsidRDefault="00833A5E" w:rsidP="00ED7C8A">
      <w:pPr>
        <w:spacing w:line="480" w:lineRule="auto"/>
        <w:rPr>
          <w:rFonts w:ascii="Times New Roman" w:hAnsi="Times New Roman"/>
          <w:sz w:val="24"/>
          <w:szCs w:val="24"/>
        </w:rPr>
      </w:pPr>
      <w:moveToRangeStart w:id="64" w:author="xin zhang" w:date="2017-01-23T12:33:00Z" w:name="move472938126"/>
      <w:moveTo w:id="65" w:author="xin zhang" w:date="2017-01-23T12:33:00Z">
        <w:r>
          <w:rPr>
            <w:rFonts w:ascii="Times New Roman" w:hAnsi="Times New Roman"/>
            <w:sz w:val="24"/>
            <w:szCs w:val="24"/>
            <w:shd w:val="clear" w:color="auto" w:fill="FFFFFF"/>
          </w:rPr>
          <w:t xml:space="preserve">Since most high field MRI </w:t>
        </w:r>
        <w:r>
          <w:rPr>
            <w:rFonts w:ascii="Times New Roman" w:hAnsi="Times New Roman" w:hint="eastAsia"/>
            <w:sz w:val="24"/>
            <w:szCs w:val="24"/>
            <w:shd w:val="clear" w:color="auto" w:fill="FFFFFF"/>
          </w:rPr>
          <w:t xml:space="preserve">for </w:t>
        </w:r>
        <w:r>
          <w:rPr>
            <w:rFonts w:ascii="Times New Roman" w:hAnsi="Times New Roman"/>
            <w:sz w:val="24"/>
            <w:szCs w:val="24"/>
            <w:shd w:val="clear" w:color="auto" w:fill="FFFFFF"/>
          </w:rPr>
          <w:t>preclinical or research</w:t>
        </w:r>
        <w:r>
          <w:rPr>
            <w:rFonts w:ascii="Times New Roman" w:hAnsi="Times New Roman" w:hint="eastAsia"/>
            <w:sz w:val="24"/>
            <w:szCs w:val="24"/>
            <w:shd w:val="clear" w:color="auto" w:fill="FFFFFF"/>
          </w:rPr>
          <w:t xml:space="preserve"> uses</w:t>
        </w:r>
        <w:r>
          <w:rPr>
            <w:rFonts w:ascii="Times New Roman" w:hAnsi="Times New Roman"/>
            <w:sz w:val="24"/>
            <w:szCs w:val="24"/>
            <w:shd w:val="clear" w:color="auto" w:fill="FFFFFF"/>
          </w:rPr>
          <w:t xml:space="preserve"> are </w:t>
        </w:r>
        <w:r>
          <w:rPr>
            <w:rFonts w:ascii="Times New Roman" w:hAnsi="Times New Roman" w:hint="eastAsia"/>
            <w:sz w:val="24"/>
            <w:szCs w:val="24"/>
            <w:shd w:val="clear" w:color="auto" w:fill="FFFFFF"/>
          </w:rPr>
          <w:t>applied</w:t>
        </w:r>
        <w:r>
          <w:rPr>
            <w:rFonts w:ascii="Times New Roman" w:hAnsi="Times New Roman"/>
            <w:sz w:val="24"/>
            <w:szCs w:val="24"/>
            <w:shd w:val="clear" w:color="auto" w:fill="FFFFFF"/>
          </w:rPr>
          <w:t xml:space="preserve"> in the head region, including the highest </w:t>
        </w:r>
        <w:r>
          <w:rPr>
            <w:rFonts w:ascii="Times New Roman" w:hAnsi="Times New Roman" w:hint="eastAsia"/>
            <w:sz w:val="24"/>
            <w:szCs w:val="24"/>
            <w:shd w:val="clear" w:color="auto" w:fill="FFFFFF"/>
          </w:rPr>
          <w:t xml:space="preserve">field </w:t>
        </w:r>
        <w:r>
          <w:rPr>
            <w:rFonts w:ascii="Times New Roman" w:hAnsi="Times New Roman"/>
            <w:sz w:val="24"/>
            <w:szCs w:val="24"/>
            <w:shd w:val="clear" w:color="auto" w:fill="FFFFFF"/>
          </w:rPr>
          <w:t xml:space="preserve">MRI (21.1 T) </w:t>
        </w:r>
        <w:r>
          <w:rPr>
            <w:rFonts w:ascii="Times New Roman" w:hAnsi="Times New Roman" w:hint="eastAsia"/>
            <w:sz w:val="24"/>
            <w:szCs w:val="24"/>
            <w:shd w:val="clear" w:color="auto" w:fill="FFFFFF"/>
          </w:rPr>
          <w:t xml:space="preserve">used </w:t>
        </w:r>
        <w:r>
          <w:rPr>
            <w:rFonts w:ascii="Times New Roman" w:hAnsi="Times New Roman"/>
            <w:sz w:val="24"/>
            <w:szCs w:val="24"/>
            <w:shd w:val="clear" w:color="auto" w:fill="FFFFFF"/>
          </w:rPr>
          <w:t xml:space="preserve">in </w:t>
        </w:r>
        <w:r>
          <w:rPr>
            <w:rFonts w:ascii="Times New Roman" w:hAnsi="Times New Roman" w:hint="eastAsia"/>
            <w:sz w:val="24"/>
            <w:szCs w:val="24"/>
            <w:shd w:val="clear" w:color="auto" w:fill="FFFFFF"/>
          </w:rPr>
          <w:t xml:space="preserve">mice </w:t>
        </w:r>
        <w:r w:rsidR="00B36698">
          <w:rPr>
            <w:rFonts w:ascii="Times New Roman" w:hAnsi="Times New Roman"/>
            <w:sz w:val="24"/>
            <w:szCs w:val="24"/>
            <w:shd w:val="clear" w:color="auto" w:fill="FFFFFF"/>
          </w:rPr>
          <w:fldChar w:fldCharType="begin"/>
        </w:r>
        <w:r>
          <w:rPr>
            <w:rFonts w:ascii="Times New Roman" w:hAnsi="Times New Roman"/>
            <w:sz w:val="24"/>
            <w:szCs w:val="24"/>
            <w:shd w:val="clear" w:color="auto" w:fill="FFFFFF"/>
          </w:rPr>
          <w:instrText xml:space="preserve"> ADDIN EN.CITE &lt;EndNote&gt;&lt;Cite&gt;&lt;Author&gt;Schepkin&lt;/Author&gt;&lt;Year&gt;2010&lt;/Year&gt;&lt;RecNum&gt;43&lt;/RecNum&gt;&lt;DisplayText&gt;(Schepkin et al. 2010)&lt;/DisplayText&gt;&lt;record&gt;&lt;rec-number&gt;43&lt;/rec-number&gt;&lt;foreign-keys&gt;&lt;key app="EN" db-id="zdaxrs90q9fra8ezxthx2atl9dtdzwwzrzfr"&gt;43&lt;/key&gt;&lt;/foreign-keys&gt;&lt;ref-type name="Journal Article"&gt;17&lt;/ref-type&gt;&lt;contributors&gt;&lt;authors&gt;&lt;author&gt;Schepkin, V. D.&lt;/author&gt;&lt;author&gt;Brey, W. W.&lt;/author&gt;&lt;author&gt;Gor&amp;apos;kov, P. L.&lt;/author&gt;&lt;author&gt;Grant, S. C.&lt;/author&gt;&lt;/authors&gt;&lt;/contributors&gt;&lt;auth-address&gt;Florida State Univ, Natl High Magnet Field Lab, Ctr Interdisciplinary Magnet Resonance, Tallahassee, FL 32310 USA&amp;#xD;Florida State Univ, Dept Chem &amp;amp; Biomed Engn, Tallahassee, FL 32310 USA&lt;/auth-address&gt;&lt;titles&gt;&lt;title&gt;Initial in vivo rodent sodium and proton MR imaging at 21.1 T&lt;/title&gt;&lt;secondary-title&gt;Magnetic Resonance Imaging&lt;/secondary-title&gt;&lt;alt-title&gt;Magn Reson Imaging&lt;/alt-title&gt;&lt;/titles&gt;&lt;periodical&gt;&lt;full-title&gt;Magnetic Resonance Imaging&lt;/full-title&gt;&lt;abbr-1&gt;Magn Reson Imaging&lt;/abbr-1&gt;&lt;/periodical&gt;&lt;alt-periodical&gt;&lt;full-title&gt;Magnetic Resonance Imaging&lt;/full-title&gt;&lt;abbr-1&gt;Magn Reson Imaging&lt;/abbr-1&gt;&lt;/alt-periodical&gt;&lt;pages&gt;400-407&lt;/pages&gt;&lt;volume&gt;28&lt;/volume&gt;&lt;number&gt;3&lt;/number&gt;&lt;keywords&gt;&lt;keyword&gt;high magnetic field&lt;/keyword&gt;&lt;keyword&gt;in vivo rodent&lt;/keyword&gt;&lt;keyword&gt;mri&lt;/keyword&gt;&lt;keyword&gt;sodium&lt;/keyword&gt;&lt;keyword&gt;localized spectroscopy&lt;/keyword&gt;&lt;keyword&gt;h-1-nmr spectroscopy&lt;/keyword&gt;&lt;keyword&gt;rat-brain&lt;/keyword&gt;&lt;keyword&gt;alzheimers-disease&lt;/keyword&gt;&lt;keyword&gt;magnetic-field&lt;/keyword&gt;&lt;keyword&gt;relaxation-time&lt;/keyword&gt;&lt;keyword&gt;nmr&lt;/keyword&gt;&lt;keyword&gt;design&lt;/keyword&gt;&lt;keyword&gt;tesla&lt;/keyword&gt;&lt;keyword&gt;na-23&lt;/keyword&gt;&lt;keyword&gt;coil&lt;/keyword&gt;&lt;/keywords&gt;&lt;dates&gt;&lt;year&gt;2010&lt;/year&gt;&lt;pub-dates&gt;&lt;date&gt;Apr&lt;/date&gt;&lt;/pub-dates&gt;&lt;/dates&gt;&lt;isbn&gt;0730-725X&lt;/isbn&gt;&lt;accession-num&gt;WOS:000276042400012&lt;/accession-num&gt;&lt;urls&gt;&lt;related-urls&gt;&lt;url&gt;&amp;lt;Go to ISI&amp;gt;://WOS:000276042400012&lt;/url&gt;&lt;/related-urls&gt;&lt;/urls&gt;&lt;electronic-resource-num&gt;10.1016/j.mri.2009.10.002&lt;/electronic-resource-num&gt;&lt;language&gt;English&lt;/language&gt;&lt;/record&gt;&lt;/Cite&gt;&lt;/EndNote&gt;</w:instrText>
        </w:r>
        <w:r w:rsidR="00B36698">
          <w:rPr>
            <w:rFonts w:ascii="Times New Roman" w:hAnsi="Times New Roman"/>
            <w:sz w:val="24"/>
            <w:szCs w:val="24"/>
            <w:shd w:val="clear" w:color="auto" w:fill="FFFFFF"/>
          </w:rPr>
          <w:fldChar w:fldCharType="separate"/>
        </w:r>
        <w:r>
          <w:rPr>
            <w:rFonts w:ascii="Times New Roman" w:hAnsi="Times New Roman"/>
            <w:noProof/>
            <w:sz w:val="24"/>
            <w:szCs w:val="24"/>
            <w:shd w:val="clear" w:color="auto" w:fill="FFFFFF"/>
          </w:rPr>
          <w:t>(</w:t>
        </w:r>
      </w:moveTo>
      <w:r w:rsidR="00B36698">
        <w:rPr>
          <w:rFonts w:ascii="Times New Roman" w:hAnsi="Times New Roman"/>
          <w:noProof/>
          <w:sz w:val="24"/>
          <w:szCs w:val="24"/>
          <w:shd w:val="clear" w:color="auto" w:fill="FFFFFF"/>
        </w:rPr>
        <w:fldChar w:fldCharType="begin"/>
      </w:r>
      <w:r w:rsidR="008F426E">
        <w:rPr>
          <w:rFonts w:ascii="Times New Roman" w:hAnsi="Times New Roman"/>
          <w:noProof/>
          <w:sz w:val="24"/>
          <w:szCs w:val="24"/>
          <w:shd w:val="clear" w:color="auto" w:fill="FFFFFF"/>
        </w:rPr>
        <w:instrText xml:space="preserve"> HYPERLINK \l "_ENREF_27" \o "Schepkin, 2010 #43" </w:instrText>
      </w:r>
      <w:r w:rsidR="00B36698">
        <w:rPr>
          <w:rFonts w:ascii="Times New Roman" w:hAnsi="Times New Roman"/>
          <w:noProof/>
          <w:sz w:val="24"/>
          <w:szCs w:val="24"/>
          <w:shd w:val="clear" w:color="auto" w:fill="FFFFFF"/>
        </w:rPr>
        <w:fldChar w:fldCharType="separate"/>
      </w:r>
      <w:moveTo w:id="66" w:author="xin zhang" w:date="2017-01-23T12:33:00Z">
        <w:r w:rsidR="008F426E">
          <w:rPr>
            <w:rFonts w:ascii="Times New Roman" w:hAnsi="Times New Roman"/>
            <w:noProof/>
            <w:sz w:val="24"/>
            <w:szCs w:val="24"/>
            <w:shd w:val="clear" w:color="auto" w:fill="FFFFFF"/>
          </w:rPr>
          <w:t>Schepkin et al. 2010</w:t>
        </w:r>
      </w:moveTo>
      <w:r w:rsidR="00B36698">
        <w:rPr>
          <w:rFonts w:ascii="Times New Roman" w:hAnsi="Times New Roman"/>
          <w:noProof/>
          <w:sz w:val="24"/>
          <w:szCs w:val="24"/>
          <w:shd w:val="clear" w:color="auto" w:fill="FFFFFF"/>
        </w:rPr>
        <w:fldChar w:fldCharType="end"/>
      </w:r>
      <w:moveTo w:id="67" w:author="xin zhang" w:date="2017-01-23T12:33:00Z">
        <w:r>
          <w:rPr>
            <w:rFonts w:ascii="Times New Roman" w:hAnsi="Times New Roman"/>
            <w:noProof/>
            <w:sz w:val="24"/>
            <w:szCs w:val="24"/>
            <w:shd w:val="clear" w:color="auto" w:fill="FFFFFF"/>
          </w:rPr>
          <w:t>)</w:t>
        </w:r>
        <w:r w:rsidR="00B36698">
          <w:rPr>
            <w:rFonts w:ascii="Times New Roman" w:hAnsi="Times New Roman"/>
            <w:sz w:val="24"/>
            <w:szCs w:val="24"/>
            <w:shd w:val="clear" w:color="auto" w:fill="FFFFFF"/>
          </w:rPr>
          <w:fldChar w:fldCharType="end"/>
        </w:r>
        <w:r>
          <w:rPr>
            <w:rFonts w:ascii="Times New Roman" w:hAnsi="Times New Roman"/>
            <w:sz w:val="24"/>
            <w:szCs w:val="24"/>
            <w:shd w:val="clear" w:color="auto" w:fill="FFFFFF"/>
          </w:rPr>
          <w:t xml:space="preserve">, we chose a </w:t>
        </w:r>
        <w:r w:rsidRPr="002B66D7">
          <w:rPr>
            <w:rFonts w:ascii="Times New Roman" w:hAnsi="Times New Roman"/>
            <w:sz w:val="24"/>
            <w:szCs w:val="24"/>
            <w:shd w:val="clear" w:color="auto" w:fill="FFFFFF"/>
          </w:rPr>
          <w:t xml:space="preserve">human </w:t>
        </w:r>
        <w:r w:rsidRPr="002B66D7">
          <w:rPr>
            <w:rFonts w:ascii="Times New Roman" w:hAnsi="Times New Roman"/>
            <w:sz w:val="24"/>
            <w:szCs w:val="24"/>
          </w:rPr>
          <w:t xml:space="preserve">nasopharyngeal carcinoma </w:t>
        </w:r>
        <w:r w:rsidRPr="002B66D7">
          <w:rPr>
            <w:rFonts w:ascii="Times New Roman" w:hAnsi="Times New Roman"/>
            <w:sz w:val="24"/>
            <w:szCs w:val="24"/>
            <w:shd w:val="clear" w:color="auto" w:fill="FFFFFF"/>
          </w:rPr>
          <w:t xml:space="preserve">CNE-2Z </w:t>
        </w:r>
        <w:r w:rsidRPr="002B66D7">
          <w:rPr>
            <w:rFonts w:ascii="Times New Roman" w:hAnsi="Times New Roman"/>
            <w:sz w:val="24"/>
            <w:szCs w:val="24"/>
          </w:rPr>
          <w:t>cell</w:t>
        </w:r>
        <w:r>
          <w:rPr>
            <w:rFonts w:ascii="Times New Roman" w:hAnsi="Times New Roman"/>
            <w:sz w:val="24"/>
            <w:szCs w:val="24"/>
          </w:rPr>
          <w:t xml:space="preserve"> line for its potential clinical relevance.</w:t>
        </w:r>
        <w:r>
          <w:rPr>
            <w:rFonts w:ascii="Times New Roman" w:hAnsi="Times New Roman"/>
            <w:kern w:val="0"/>
            <w:sz w:val="24"/>
            <w:szCs w:val="24"/>
          </w:rPr>
          <w:t xml:space="preserve"> </w:t>
        </w:r>
      </w:moveTo>
      <w:ins w:id="68" w:author="xin zhang" w:date="2017-01-23T13:23:00Z">
        <w:r w:rsidR="006F2DE3">
          <w:rPr>
            <w:rFonts w:ascii="Times New Roman" w:hAnsi="Times New Roman" w:hint="eastAsia"/>
            <w:sz w:val="24"/>
            <w:szCs w:val="24"/>
          </w:rPr>
          <w:t xml:space="preserve">Cells were </w:t>
        </w:r>
        <w:proofErr w:type="spellStart"/>
        <w:r w:rsidR="006F2DE3">
          <w:rPr>
            <w:rFonts w:ascii="Times New Roman" w:hAnsi="Times New Roman" w:hint="eastAsia"/>
            <w:sz w:val="24"/>
            <w:szCs w:val="24"/>
          </w:rPr>
          <w:t>plated</w:t>
        </w:r>
        <w:proofErr w:type="spellEnd"/>
        <w:r w:rsidR="006F2DE3">
          <w:rPr>
            <w:rFonts w:ascii="Times New Roman" w:hAnsi="Times New Roman" w:hint="eastAsia"/>
            <w:sz w:val="24"/>
            <w:szCs w:val="24"/>
          </w:rPr>
          <w:t xml:space="preserve"> on round or pre-cut coverslips one night before to allow the cells to attach. They were then exposed to different magnetic fields for indicated time points.</w:t>
        </w:r>
      </w:ins>
      <w:moveTo w:id="69" w:author="xin zhang" w:date="2017-01-23T12:33:00Z">
        <w:del w:id="70" w:author="xin zhang" w:date="2017-01-23T13:23:00Z">
          <w:r w:rsidDel="006F2DE3">
            <w:rPr>
              <w:rFonts w:ascii="Times New Roman" w:hAnsi="Times New Roman"/>
              <w:kern w:val="0"/>
              <w:sz w:val="24"/>
              <w:szCs w:val="24"/>
            </w:rPr>
            <w:delText>C</w:delText>
          </w:r>
          <w:r w:rsidRPr="00783978" w:rsidDel="006F2DE3">
            <w:rPr>
              <w:rFonts w:ascii="Times New Roman" w:hAnsi="Times New Roman"/>
              <w:kern w:val="0"/>
              <w:sz w:val="24"/>
              <w:szCs w:val="24"/>
            </w:rPr>
            <w:delText xml:space="preserve">ells were </w:delText>
          </w:r>
          <w:r w:rsidDel="006F2DE3">
            <w:rPr>
              <w:rFonts w:ascii="Times New Roman" w:hAnsi="Times New Roman"/>
              <w:kern w:val="0"/>
              <w:sz w:val="24"/>
              <w:szCs w:val="24"/>
            </w:rPr>
            <w:delText xml:space="preserve">plated on coverslips and </w:delText>
          </w:r>
          <w:r w:rsidRPr="00783978" w:rsidDel="006F2DE3">
            <w:rPr>
              <w:rFonts w:ascii="Times New Roman" w:hAnsi="Times New Roman"/>
              <w:kern w:val="0"/>
              <w:sz w:val="24"/>
              <w:szCs w:val="24"/>
            </w:rPr>
            <w:delText>exposed to 27</w:delText>
          </w:r>
          <w:r w:rsidDel="006F2DE3">
            <w:rPr>
              <w:rFonts w:ascii="Times New Roman" w:hAnsi="Times New Roman"/>
              <w:kern w:val="0"/>
              <w:sz w:val="24"/>
              <w:szCs w:val="24"/>
            </w:rPr>
            <w:delText xml:space="preserve"> </w:delText>
          </w:r>
          <w:r w:rsidRPr="00783978" w:rsidDel="006F2DE3">
            <w:rPr>
              <w:rFonts w:ascii="Times New Roman" w:hAnsi="Times New Roman"/>
              <w:kern w:val="0"/>
              <w:sz w:val="24"/>
              <w:szCs w:val="24"/>
            </w:rPr>
            <w:delText>T ultra</w:delText>
          </w:r>
          <w:r w:rsidDel="006F2DE3">
            <w:rPr>
              <w:rFonts w:ascii="Times New Roman" w:hAnsi="Times New Roman"/>
              <w:kern w:val="0"/>
              <w:sz w:val="24"/>
              <w:szCs w:val="24"/>
            </w:rPr>
            <w:delText>-high</w:delText>
          </w:r>
          <w:r w:rsidRPr="00783978" w:rsidDel="006F2DE3">
            <w:rPr>
              <w:rFonts w:ascii="Times New Roman" w:hAnsi="Times New Roman"/>
              <w:kern w:val="0"/>
              <w:sz w:val="24"/>
              <w:szCs w:val="24"/>
            </w:rPr>
            <w:delText xml:space="preserve"> magnetic fields for </w:delText>
          </w:r>
          <w:r w:rsidDel="006F2DE3">
            <w:rPr>
              <w:rFonts w:ascii="Times New Roman" w:hAnsi="Times New Roman"/>
              <w:kern w:val="0"/>
              <w:sz w:val="24"/>
              <w:szCs w:val="24"/>
            </w:rPr>
            <w:delText>4</w:delText>
          </w:r>
          <w:r w:rsidRPr="00783978" w:rsidDel="006F2DE3">
            <w:rPr>
              <w:rFonts w:ascii="Times New Roman" w:hAnsi="Times New Roman"/>
              <w:kern w:val="0"/>
              <w:sz w:val="24"/>
              <w:szCs w:val="24"/>
            </w:rPr>
            <w:delText xml:space="preserve"> </w:delText>
          </w:r>
          <w:r w:rsidDel="006F2DE3">
            <w:rPr>
              <w:rFonts w:ascii="Times New Roman" w:hAnsi="Times New Roman" w:hint="eastAsia"/>
              <w:kern w:val="0"/>
              <w:sz w:val="24"/>
              <w:szCs w:val="24"/>
            </w:rPr>
            <w:delText>h</w:delText>
          </w:r>
        </w:del>
        <w:r>
          <w:rPr>
            <w:rFonts w:ascii="Times New Roman" w:hAnsi="Times New Roman"/>
            <w:kern w:val="0"/>
            <w:sz w:val="24"/>
            <w:szCs w:val="24"/>
          </w:rPr>
          <w:t>, then removed</w:t>
        </w:r>
        <w:r>
          <w:rPr>
            <w:rFonts w:ascii="Times New Roman" w:hAnsi="Times New Roman" w:hint="eastAsia"/>
            <w:kern w:val="0"/>
            <w:sz w:val="24"/>
            <w:szCs w:val="24"/>
          </w:rPr>
          <w:t xml:space="preserve"> </w:t>
        </w:r>
        <w:r>
          <w:rPr>
            <w:rFonts w:ascii="Times New Roman" w:hAnsi="Times New Roman"/>
            <w:kern w:val="0"/>
            <w:sz w:val="24"/>
            <w:szCs w:val="24"/>
          </w:rPr>
          <w:t>for analysis</w:t>
        </w:r>
        <w:r w:rsidRPr="00783978">
          <w:rPr>
            <w:rFonts w:ascii="Times New Roman" w:hAnsi="Times New Roman"/>
            <w:kern w:val="0"/>
            <w:sz w:val="24"/>
            <w:szCs w:val="24"/>
          </w:rPr>
          <w:t xml:space="preserve">. </w:t>
        </w:r>
        <w:r>
          <w:rPr>
            <w:rFonts w:ascii="Times New Roman" w:hAnsi="Times New Roman"/>
            <w:kern w:val="0"/>
            <w:sz w:val="24"/>
            <w:szCs w:val="24"/>
          </w:rPr>
          <w:t xml:space="preserve">Bright field microscopic </w:t>
        </w:r>
        <w:del w:id="71" w:author="xin zhang" w:date="2017-01-23T13:21:00Z">
          <w:r w:rsidDel="00A617A9">
            <w:rPr>
              <w:rFonts w:ascii="Times New Roman" w:hAnsi="Times New Roman"/>
              <w:kern w:val="0"/>
              <w:sz w:val="24"/>
              <w:szCs w:val="24"/>
            </w:rPr>
            <w:delText>o</w:delText>
          </w:r>
          <w:r w:rsidRPr="006C3E13" w:rsidDel="00A617A9">
            <w:rPr>
              <w:rFonts w:ascii="Times New Roman" w:hAnsi="Times New Roman"/>
              <w:kern w:val="0"/>
              <w:sz w:val="24"/>
              <w:szCs w:val="24"/>
            </w:rPr>
            <w:delText xml:space="preserve">bservation showed </w:delText>
          </w:r>
          <w:r w:rsidDel="00A617A9">
            <w:rPr>
              <w:rFonts w:ascii="Times New Roman" w:hAnsi="Times New Roman"/>
              <w:kern w:val="0"/>
              <w:sz w:val="24"/>
              <w:szCs w:val="24"/>
            </w:rPr>
            <w:delText>no</w:delText>
          </w:r>
          <w:r w:rsidRPr="006C3E13" w:rsidDel="00A617A9">
            <w:rPr>
              <w:rFonts w:ascii="Times New Roman" w:hAnsi="Times New Roman"/>
              <w:kern w:val="0"/>
              <w:sz w:val="24"/>
              <w:szCs w:val="24"/>
            </w:rPr>
            <w:delText xml:space="preserve"> apparent </w:delText>
          </w:r>
          <w:r w:rsidDel="00A617A9">
            <w:rPr>
              <w:rFonts w:ascii="Times New Roman" w:hAnsi="Times New Roman"/>
              <w:kern w:val="0"/>
              <w:sz w:val="24"/>
              <w:szCs w:val="24"/>
            </w:rPr>
            <w:delText>effects on cell morphology or number (Fig</w:delText>
          </w:r>
          <w:r w:rsidDel="00A617A9">
            <w:rPr>
              <w:rFonts w:ascii="Times New Roman" w:hAnsi="Times New Roman" w:hint="eastAsia"/>
              <w:kern w:val="0"/>
              <w:sz w:val="24"/>
              <w:szCs w:val="24"/>
            </w:rPr>
            <w:delText>ure</w:delText>
          </w:r>
          <w:r w:rsidDel="00A617A9">
            <w:rPr>
              <w:rFonts w:ascii="Times New Roman" w:hAnsi="Times New Roman"/>
              <w:kern w:val="0"/>
              <w:sz w:val="24"/>
              <w:szCs w:val="24"/>
            </w:rPr>
            <w:delText xml:space="preserve"> 2</w:delText>
          </w:r>
          <w:r w:rsidDel="00A617A9">
            <w:rPr>
              <w:rFonts w:ascii="Times New Roman" w:hAnsi="Times New Roman" w:hint="eastAsia"/>
              <w:kern w:val="0"/>
              <w:sz w:val="24"/>
              <w:szCs w:val="24"/>
            </w:rPr>
            <w:delText>A,</w:delText>
          </w:r>
          <w:r w:rsidDel="00A617A9">
            <w:rPr>
              <w:rFonts w:ascii="Times New Roman" w:hAnsi="Times New Roman"/>
              <w:kern w:val="0"/>
              <w:sz w:val="24"/>
              <w:szCs w:val="24"/>
            </w:rPr>
            <w:delText xml:space="preserve"> </w:delText>
          </w:r>
          <w:r w:rsidDel="00A617A9">
            <w:rPr>
              <w:rFonts w:ascii="Times New Roman" w:hAnsi="Times New Roman" w:hint="eastAsia"/>
              <w:kern w:val="0"/>
              <w:sz w:val="24"/>
              <w:szCs w:val="24"/>
            </w:rPr>
            <w:delText>B</w:delText>
          </w:r>
          <w:r w:rsidDel="00A617A9">
            <w:rPr>
              <w:rFonts w:ascii="Times New Roman" w:hAnsi="Times New Roman"/>
              <w:kern w:val="0"/>
              <w:sz w:val="24"/>
              <w:szCs w:val="24"/>
            </w:rPr>
            <w:delText>).</w:delText>
          </w:r>
        </w:del>
      </w:moveTo>
      <w:ins w:id="72" w:author="xin zhang" w:date="2017-01-23T13:21:00Z">
        <w:r w:rsidR="00A617A9">
          <w:rPr>
            <w:rFonts w:ascii="Times New Roman" w:hAnsi="Times New Roman" w:hint="eastAsia"/>
            <w:kern w:val="0"/>
            <w:sz w:val="24"/>
            <w:szCs w:val="24"/>
          </w:rPr>
          <w:t>and</w:t>
        </w:r>
      </w:ins>
      <w:moveTo w:id="73" w:author="xin zhang" w:date="2017-01-23T12:33:00Z">
        <w:r>
          <w:rPr>
            <w:rFonts w:ascii="Times New Roman" w:hAnsi="Times New Roman"/>
            <w:kern w:val="0"/>
            <w:sz w:val="24"/>
            <w:szCs w:val="24"/>
          </w:rPr>
          <w:t xml:space="preserve"> </w:t>
        </w:r>
        <w:del w:id="74" w:author="xin zhang" w:date="2017-01-23T13:21:00Z">
          <w:r w:rsidDel="00A617A9">
            <w:rPr>
              <w:rFonts w:ascii="Times New Roman" w:hAnsi="Times New Roman"/>
              <w:kern w:val="0"/>
              <w:sz w:val="24"/>
              <w:szCs w:val="24"/>
            </w:rPr>
            <w:delText>A</w:delText>
          </w:r>
        </w:del>
      </w:moveTo>
      <w:proofErr w:type="spellStart"/>
      <w:ins w:id="75" w:author="xin zhang" w:date="2017-01-23T13:21:00Z">
        <w:r w:rsidR="00A617A9">
          <w:rPr>
            <w:rFonts w:ascii="Times New Roman" w:hAnsi="Times New Roman" w:hint="eastAsia"/>
            <w:kern w:val="0"/>
            <w:sz w:val="24"/>
            <w:szCs w:val="24"/>
          </w:rPr>
          <w:t>a</w:t>
        </w:r>
      </w:ins>
      <w:moveTo w:id="76" w:author="xin zhang" w:date="2017-01-23T12:33:00Z">
        <w:r>
          <w:rPr>
            <w:rFonts w:ascii="Times New Roman" w:hAnsi="Times New Roman"/>
            <w:kern w:val="0"/>
            <w:sz w:val="24"/>
            <w:szCs w:val="24"/>
          </w:rPr>
          <w:t>nnexin</w:t>
        </w:r>
        <w:proofErr w:type="spellEnd"/>
        <w:r>
          <w:rPr>
            <w:rFonts w:ascii="Times New Roman" w:hAnsi="Times New Roman"/>
            <w:kern w:val="0"/>
            <w:sz w:val="24"/>
            <w:szCs w:val="24"/>
          </w:rPr>
          <w:t xml:space="preserve"> V/PI </w:t>
        </w:r>
        <w:r>
          <w:rPr>
            <w:rFonts w:ascii="Times New Roman" w:hAnsi="Times New Roman" w:hint="eastAsia"/>
            <w:kern w:val="0"/>
            <w:sz w:val="24"/>
            <w:szCs w:val="24"/>
          </w:rPr>
          <w:t>double stain in f</w:t>
        </w:r>
        <w:r>
          <w:rPr>
            <w:rFonts w:ascii="Times New Roman" w:hAnsi="Times New Roman"/>
            <w:kern w:val="0"/>
            <w:sz w:val="24"/>
            <w:szCs w:val="24"/>
          </w:rPr>
          <w:t>low cytometry</w:t>
        </w:r>
        <w:r w:rsidRPr="006C3E13">
          <w:rPr>
            <w:rFonts w:ascii="Times New Roman" w:hAnsi="Times New Roman"/>
            <w:kern w:val="0"/>
            <w:sz w:val="24"/>
            <w:szCs w:val="24"/>
          </w:rPr>
          <w:t xml:space="preserve"> assays</w:t>
        </w:r>
        <w:r>
          <w:rPr>
            <w:rFonts w:ascii="Times New Roman" w:hAnsi="Times New Roman"/>
            <w:kern w:val="0"/>
            <w:sz w:val="24"/>
            <w:szCs w:val="24"/>
          </w:rPr>
          <w:t xml:space="preserve"> </w:t>
        </w:r>
      </w:moveTo>
      <w:ins w:id="77" w:author="xin zhang" w:date="2017-01-23T13:22:00Z">
        <w:r w:rsidR="00A617A9">
          <w:rPr>
            <w:rFonts w:ascii="Times New Roman" w:hAnsi="Times New Roman" w:hint="eastAsia"/>
            <w:kern w:val="0"/>
            <w:sz w:val="24"/>
            <w:szCs w:val="24"/>
          </w:rPr>
          <w:t xml:space="preserve">were used to analyze </w:t>
        </w:r>
      </w:ins>
      <w:moveTo w:id="78" w:author="xin zhang" w:date="2017-01-23T12:33:00Z">
        <w:del w:id="79" w:author="xin zhang" w:date="2017-01-23T13:22:00Z">
          <w:r w:rsidDel="00A617A9">
            <w:rPr>
              <w:rFonts w:ascii="Times New Roman" w:hAnsi="Times New Roman"/>
              <w:kern w:val="0"/>
              <w:sz w:val="24"/>
              <w:szCs w:val="24"/>
            </w:rPr>
            <w:delText xml:space="preserve">showed that </w:delText>
          </w:r>
        </w:del>
        <w:r>
          <w:rPr>
            <w:rFonts w:ascii="Times New Roman" w:hAnsi="Times New Roman"/>
            <w:kern w:val="0"/>
            <w:sz w:val="24"/>
            <w:szCs w:val="24"/>
          </w:rPr>
          <w:t>apoptosis and necrosis</w:t>
        </w:r>
        <w:del w:id="80" w:author="xin zhang" w:date="2017-01-23T13:22:00Z">
          <w:r w:rsidDel="00A617A9">
            <w:rPr>
              <w:rFonts w:ascii="Times New Roman" w:hAnsi="Times New Roman"/>
              <w:kern w:val="0"/>
              <w:sz w:val="24"/>
              <w:szCs w:val="24"/>
            </w:rPr>
            <w:delText xml:space="preserve"> were not increased </w:delText>
          </w:r>
          <w:r w:rsidDel="00A617A9">
            <w:rPr>
              <w:rFonts w:ascii="Times New Roman" w:hAnsi="Times New Roman" w:hint="eastAsia"/>
              <w:kern w:val="0"/>
              <w:sz w:val="24"/>
              <w:szCs w:val="24"/>
            </w:rPr>
            <w:delText>(</w:delText>
          </w:r>
          <w:r w:rsidDel="00A617A9">
            <w:rPr>
              <w:rFonts w:ascii="Times New Roman" w:hAnsi="Times New Roman"/>
              <w:kern w:val="0"/>
              <w:sz w:val="24"/>
              <w:szCs w:val="24"/>
            </w:rPr>
            <w:delText>Fig</w:delText>
          </w:r>
          <w:r w:rsidDel="00A617A9">
            <w:rPr>
              <w:rFonts w:ascii="Times New Roman" w:hAnsi="Times New Roman" w:hint="eastAsia"/>
              <w:kern w:val="0"/>
              <w:sz w:val="24"/>
              <w:szCs w:val="24"/>
            </w:rPr>
            <w:delText>ure</w:delText>
          </w:r>
          <w:r w:rsidRPr="006C3E13" w:rsidDel="00A617A9">
            <w:rPr>
              <w:rFonts w:ascii="Times New Roman" w:hAnsi="Times New Roman"/>
              <w:kern w:val="0"/>
              <w:sz w:val="24"/>
              <w:szCs w:val="24"/>
            </w:rPr>
            <w:delText xml:space="preserve"> 2</w:delText>
          </w:r>
          <w:r w:rsidDel="00A617A9">
            <w:rPr>
              <w:rFonts w:ascii="Times New Roman" w:hAnsi="Times New Roman" w:hint="eastAsia"/>
              <w:kern w:val="0"/>
              <w:sz w:val="24"/>
              <w:szCs w:val="24"/>
            </w:rPr>
            <w:delText>C, D</w:delText>
          </w:r>
          <w:r w:rsidRPr="006C3E13" w:rsidDel="00A617A9">
            <w:rPr>
              <w:rFonts w:ascii="Times New Roman" w:hAnsi="Times New Roman"/>
              <w:kern w:val="0"/>
              <w:sz w:val="24"/>
              <w:szCs w:val="24"/>
            </w:rPr>
            <w:delText>)</w:delText>
          </w:r>
          <w:r w:rsidDel="00A617A9">
            <w:rPr>
              <w:rFonts w:ascii="Times New Roman" w:hAnsi="Times New Roman"/>
              <w:kern w:val="0"/>
              <w:sz w:val="24"/>
              <w:szCs w:val="24"/>
            </w:rPr>
            <w:delText>.</w:delText>
          </w:r>
          <w:r w:rsidRPr="006C3E13" w:rsidDel="00A617A9">
            <w:rPr>
              <w:rFonts w:ascii="Times New Roman" w:hAnsi="Times New Roman"/>
              <w:kern w:val="0"/>
              <w:sz w:val="24"/>
              <w:szCs w:val="24"/>
            </w:rPr>
            <w:delText xml:space="preserve"> </w:delText>
          </w:r>
          <w:r w:rsidDel="00A617A9">
            <w:rPr>
              <w:rFonts w:ascii="Times New Roman" w:hAnsi="Times New Roman" w:hint="eastAsia"/>
              <w:kern w:val="0"/>
              <w:sz w:val="24"/>
              <w:szCs w:val="24"/>
            </w:rPr>
            <w:delText xml:space="preserve">We also </w:delText>
          </w:r>
          <w:r w:rsidRPr="004B79A5" w:rsidDel="00A617A9">
            <w:rPr>
              <w:rFonts w:ascii="Times New Roman" w:hAnsi="Times New Roman"/>
              <w:kern w:val="0"/>
              <w:sz w:val="24"/>
              <w:szCs w:val="24"/>
            </w:rPr>
            <w:delText xml:space="preserve">examined the microtubule and actin cytoskeleton in cells because they have been shown to be affected </w:delText>
          </w:r>
          <w:r w:rsidRPr="002D0AC0" w:rsidDel="00A617A9">
            <w:rPr>
              <w:rFonts w:ascii="Times New Roman" w:hAnsi="Times New Roman"/>
              <w:kern w:val="0"/>
              <w:sz w:val="24"/>
              <w:szCs w:val="24"/>
            </w:rPr>
            <w:delText xml:space="preserve">by </w:delText>
          </w:r>
          <w:r w:rsidDel="00A617A9">
            <w:rPr>
              <w:rFonts w:ascii="Times New Roman" w:hAnsi="Times New Roman" w:hint="eastAsia"/>
              <w:kern w:val="0"/>
              <w:sz w:val="24"/>
              <w:szCs w:val="24"/>
            </w:rPr>
            <w:delText>10</w:delText>
          </w:r>
          <w:r w:rsidRPr="002D0AC0" w:rsidDel="00A617A9">
            <w:rPr>
              <w:rFonts w:ascii="Times New Roman" w:hAnsi="Times New Roman"/>
              <w:kern w:val="0"/>
              <w:sz w:val="24"/>
              <w:szCs w:val="24"/>
            </w:rPr>
            <w:delText>-1</w:delText>
          </w:r>
          <w:r w:rsidDel="00A617A9">
            <w:rPr>
              <w:rFonts w:ascii="Times New Roman" w:hAnsi="Times New Roman"/>
              <w:kern w:val="0"/>
              <w:sz w:val="24"/>
              <w:szCs w:val="24"/>
            </w:rPr>
            <w:delText xml:space="preserve">7 </w:delText>
          </w:r>
          <w:r w:rsidRPr="002D0AC0" w:rsidDel="00A617A9">
            <w:rPr>
              <w:rFonts w:ascii="Times New Roman" w:hAnsi="Times New Roman"/>
              <w:kern w:val="0"/>
              <w:sz w:val="24"/>
              <w:szCs w:val="24"/>
            </w:rPr>
            <w:delText xml:space="preserve">T ultra-high SMFs in </w:delText>
          </w:r>
          <w:r w:rsidDel="00A617A9">
            <w:rPr>
              <w:rFonts w:ascii="Times New Roman" w:hAnsi="Times New Roman"/>
              <w:sz w:val="24"/>
              <w:szCs w:val="24"/>
            </w:rPr>
            <w:delText>mouse NIH-3T3 cells as well as hippocampal neuron cells isolated from fetal rats</w:delText>
          </w:r>
          <w:r w:rsidDel="00A617A9">
            <w:rPr>
              <w:rFonts w:ascii="Times New Roman" w:hAnsi="Times New Roman" w:hint="eastAsia"/>
              <w:sz w:val="24"/>
              <w:szCs w:val="24"/>
            </w:rPr>
            <w:delText xml:space="preserve"> </w:delText>
          </w:r>
          <w:r w:rsidRPr="002D0AC0" w:rsidDel="00A617A9">
            <w:rPr>
              <w:rFonts w:ascii="Times New Roman" w:hAnsi="Times New Roman"/>
              <w:sz w:val="24"/>
              <w:szCs w:val="24"/>
            </w:rPr>
            <w:delText>.</w:delText>
          </w:r>
        </w:del>
        <w:r w:rsidRPr="002D0AC0">
          <w:rPr>
            <w:rFonts w:ascii="Times New Roman" w:hAnsi="Times New Roman"/>
            <w:sz w:val="24"/>
            <w:szCs w:val="24"/>
          </w:rPr>
          <w:t xml:space="preserve"> </w:t>
        </w:r>
      </w:moveTo>
      <w:moveToRangeEnd w:id="64"/>
      <w:del w:id="81" w:author="xin zhang" w:date="2017-01-23T13:23:00Z">
        <w:r w:rsidR="00F421C7" w:rsidDel="006F2DE3">
          <w:rPr>
            <w:rFonts w:ascii="Times New Roman" w:hAnsi="Times New Roman" w:hint="eastAsia"/>
            <w:sz w:val="24"/>
            <w:szCs w:val="24"/>
          </w:rPr>
          <w:delText>CNE-2Z and/or RPE1 cells were plated on round or pre-cut coverslips one night before to allow the cells to attach. They were then exposed to different magnetic fields for indicated time points.</w:delText>
        </w:r>
      </w:del>
      <w:r w:rsidR="00F421C7">
        <w:rPr>
          <w:rFonts w:ascii="Times New Roman" w:hAnsi="Times New Roman" w:hint="eastAsia"/>
          <w:sz w:val="24"/>
          <w:szCs w:val="24"/>
        </w:rPr>
        <w:t xml:space="preserve"> </w:t>
      </w:r>
    </w:p>
    <w:p w:rsidR="00F421C7" w:rsidRPr="00602D28" w:rsidRDefault="00F421C7" w:rsidP="00ED7C8A">
      <w:pPr>
        <w:spacing w:line="480" w:lineRule="auto"/>
        <w:ind w:firstLine="360"/>
        <w:rPr>
          <w:rFonts w:ascii="Times New Roman" w:hAnsi="Times New Roman"/>
          <w:sz w:val="24"/>
          <w:szCs w:val="24"/>
        </w:rPr>
      </w:pPr>
      <w:r>
        <w:rPr>
          <w:rFonts w:ascii="Times New Roman" w:hAnsi="Times New Roman" w:hint="eastAsia"/>
          <w:sz w:val="24"/>
          <w:szCs w:val="24"/>
        </w:rPr>
        <w:t xml:space="preserve">For 0.05 T and 1 T magnetic field exposure, CNE-2Z cells on coverslips were </w:t>
      </w:r>
      <w:r w:rsidR="006F30DA">
        <w:rPr>
          <w:rFonts w:ascii="Times New Roman" w:hAnsi="Times New Roman" w:hint="eastAsia"/>
          <w:sz w:val="24"/>
          <w:szCs w:val="24"/>
        </w:rPr>
        <w:t>exposed to</w:t>
      </w:r>
      <w:r>
        <w:rPr>
          <w:rFonts w:ascii="Times New Roman" w:hAnsi="Times New Roman" w:hint="eastAsia"/>
          <w:sz w:val="24"/>
          <w:szCs w:val="24"/>
        </w:rPr>
        <w:t xml:space="preserve"> magnetic field</w:t>
      </w:r>
      <w:r w:rsidR="006F30DA">
        <w:rPr>
          <w:rFonts w:ascii="Times New Roman" w:hAnsi="Times New Roman" w:hint="eastAsia"/>
          <w:sz w:val="24"/>
          <w:szCs w:val="24"/>
        </w:rPr>
        <w:t>s</w:t>
      </w:r>
      <w:r>
        <w:rPr>
          <w:rFonts w:ascii="Times New Roman" w:hAnsi="Times New Roman" w:hint="eastAsia"/>
          <w:sz w:val="24"/>
          <w:szCs w:val="24"/>
        </w:rPr>
        <w:t xml:space="preserve"> for 4 hours, 3 days or 7 days in regular</w:t>
      </w:r>
      <w:r w:rsidRPr="009C1C50">
        <w:rPr>
          <w:rFonts w:ascii="Times New Roman" w:hAnsi="Times New Roman" w:hint="eastAsia"/>
          <w:sz w:val="24"/>
          <w:szCs w:val="24"/>
        </w:rPr>
        <w:t xml:space="preserve"> </w:t>
      </w:r>
      <w:r w:rsidRPr="00C65082">
        <w:rPr>
          <w:rFonts w:ascii="Times New Roman" w:hAnsi="Times New Roman" w:hint="eastAsia"/>
          <w:sz w:val="24"/>
          <w:szCs w:val="24"/>
        </w:rPr>
        <w:t xml:space="preserve">full-sized </w:t>
      </w:r>
      <w:r w:rsidRPr="00C65082">
        <w:rPr>
          <w:rFonts w:ascii="Times New Roman" w:hAnsi="Times New Roman"/>
          <w:kern w:val="0"/>
          <w:sz w:val="24"/>
          <w:szCs w:val="24"/>
        </w:rPr>
        <w:t>CO</w:t>
      </w:r>
      <w:r w:rsidRPr="00C65082">
        <w:rPr>
          <w:rFonts w:ascii="Times New Roman" w:hAnsi="Times New Roman"/>
          <w:kern w:val="0"/>
          <w:sz w:val="24"/>
          <w:szCs w:val="24"/>
          <w:vertAlign w:val="subscript"/>
        </w:rPr>
        <w:t>2</w:t>
      </w:r>
      <w:r w:rsidRPr="00C65082">
        <w:rPr>
          <w:rFonts w:ascii="Times New Roman" w:hAnsi="Times New Roman" w:hint="eastAsia"/>
          <w:kern w:val="0"/>
          <w:sz w:val="24"/>
          <w:szCs w:val="24"/>
        </w:rPr>
        <w:t xml:space="preserve"> </w:t>
      </w:r>
      <w:r w:rsidRPr="00C65082">
        <w:rPr>
          <w:rFonts w:ascii="Times New Roman" w:hAnsi="Times New Roman" w:hint="eastAsia"/>
          <w:sz w:val="24"/>
          <w:szCs w:val="24"/>
        </w:rPr>
        <w:t>cell</w:t>
      </w:r>
      <w:r w:rsidRPr="00C65082">
        <w:rPr>
          <w:rFonts w:ascii="Times New Roman" w:hAnsi="Times New Roman"/>
          <w:sz w:val="24"/>
          <w:szCs w:val="24"/>
        </w:rPr>
        <w:t xml:space="preserve"> incubator</w:t>
      </w:r>
      <w:r w:rsidRPr="00C65082">
        <w:rPr>
          <w:rFonts w:ascii="Times New Roman" w:hAnsi="Times New Roman" w:hint="eastAsia"/>
          <w:sz w:val="24"/>
          <w:szCs w:val="24"/>
        </w:rPr>
        <w:t xml:space="preserve"> (Shanghai </w:t>
      </w:r>
      <w:proofErr w:type="spellStart"/>
      <w:r w:rsidRPr="00C65082">
        <w:rPr>
          <w:rFonts w:ascii="Times New Roman" w:hAnsi="Times New Roman" w:hint="eastAsia"/>
          <w:sz w:val="24"/>
          <w:szCs w:val="24"/>
        </w:rPr>
        <w:t>Boxun</w:t>
      </w:r>
      <w:proofErr w:type="spellEnd"/>
      <w:r w:rsidRPr="00C65082">
        <w:rPr>
          <w:rFonts w:ascii="Times New Roman" w:hAnsi="Times New Roman" w:hint="eastAsia"/>
          <w:sz w:val="24"/>
          <w:szCs w:val="24"/>
        </w:rPr>
        <w:t>, BC-J160S) that has accurate control of temperature (</w:t>
      </w:r>
      <w:r w:rsidRPr="00C65082">
        <w:rPr>
          <w:rFonts w:ascii="Times New Roman" w:hAnsi="Times New Roman"/>
          <w:kern w:val="0"/>
          <w:sz w:val="24"/>
          <w:szCs w:val="24"/>
        </w:rPr>
        <w:t>37</w:t>
      </w:r>
      <w:r w:rsidR="00F033B6" w:rsidRPr="005C7374">
        <w:rPr>
          <w:rFonts w:ascii="Times New Roman" w:hAnsi="宋体"/>
          <w:sz w:val="24"/>
          <w:szCs w:val="24"/>
        </w:rPr>
        <w:t>℃</w:t>
      </w:r>
      <w:r w:rsidRPr="00C65082">
        <w:rPr>
          <w:rFonts w:ascii="Times New Roman" w:hAnsi="Times New Roman" w:hint="eastAsia"/>
          <w:sz w:val="24"/>
          <w:szCs w:val="24"/>
        </w:rPr>
        <w:t>), humidity and CO</w:t>
      </w:r>
      <w:r w:rsidRPr="00C65082">
        <w:rPr>
          <w:rFonts w:ascii="Times New Roman" w:hAnsi="Times New Roman" w:hint="eastAsia"/>
          <w:sz w:val="24"/>
          <w:szCs w:val="24"/>
          <w:vertAlign w:val="subscript"/>
        </w:rPr>
        <w:t>2</w:t>
      </w:r>
      <w:r w:rsidRPr="00C65082">
        <w:rPr>
          <w:rFonts w:ascii="Times New Roman" w:hAnsi="Times New Roman" w:hint="eastAsia"/>
          <w:sz w:val="24"/>
          <w:szCs w:val="24"/>
        </w:rPr>
        <w:t xml:space="preserve"> (</w:t>
      </w:r>
      <w:r w:rsidRPr="00C65082">
        <w:rPr>
          <w:rFonts w:ascii="Times New Roman" w:hAnsi="Times New Roman"/>
          <w:kern w:val="0"/>
          <w:sz w:val="24"/>
          <w:szCs w:val="24"/>
        </w:rPr>
        <w:t>5%</w:t>
      </w:r>
      <w:r w:rsidRPr="00C65082">
        <w:rPr>
          <w:rFonts w:ascii="Times New Roman" w:hAnsi="Times New Roman" w:hint="eastAsia"/>
          <w:sz w:val="24"/>
          <w:szCs w:val="24"/>
        </w:rPr>
        <w:t>)</w:t>
      </w:r>
      <w:r>
        <w:rPr>
          <w:rFonts w:ascii="Times New Roman" w:hAnsi="Times New Roman" w:hint="eastAsia"/>
          <w:sz w:val="24"/>
          <w:szCs w:val="24"/>
        </w:rPr>
        <w:t xml:space="preserve">. The cell plates were placed right on the top </w:t>
      </w:r>
      <w:r w:rsidR="00077BB2">
        <w:rPr>
          <w:rFonts w:ascii="Times New Roman" w:hAnsi="Times New Roman" w:hint="eastAsia"/>
          <w:sz w:val="24"/>
          <w:szCs w:val="24"/>
        </w:rPr>
        <w:t xml:space="preserve">center </w:t>
      </w:r>
      <w:r>
        <w:rPr>
          <w:rFonts w:ascii="Times New Roman" w:hAnsi="Times New Roman" w:hint="eastAsia"/>
          <w:sz w:val="24"/>
          <w:szCs w:val="24"/>
        </w:rPr>
        <w:t>of the magn</w:t>
      </w:r>
      <w:r w:rsidRPr="00C60E20">
        <w:rPr>
          <w:rFonts w:ascii="Times New Roman" w:hAnsi="Times New Roman"/>
          <w:sz w:val="24"/>
          <w:szCs w:val="24"/>
        </w:rPr>
        <w:t xml:space="preserve">ets </w:t>
      </w:r>
      <w:r w:rsidRPr="00C60E20">
        <w:rPr>
          <w:rFonts w:ascii="Times New Roman" w:hAnsi="Times New Roman"/>
          <w:sz w:val="24"/>
          <w:szCs w:val="24"/>
        </w:rPr>
        <w:lastRenderedPageBreak/>
        <w:t>(</w:t>
      </w:r>
      <w:r w:rsidR="00C60E20" w:rsidRPr="00C60E20">
        <w:rPr>
          <w:rFonts w:ascii="Times New Roman" w:hAnsi="Times New Roman"/>
          <w:sz w:val="24"/>
          <w:szCs w:val="24"/>
          <w:shd w:val="clear" w:color="auto" w:fill="FFFFFF"/>
        </w:rPr>
        <w:t>Neodymium</w:t>
      </w:r>
      <w:r w:rsidR="00C60E20" w:rsidRPr="00C60E20">
        <w:rPr>
          <w:rStyle w:val="apple-converted-space"/>
          <w:rFonts w:ascii="Times New Roman" w:hAnsi="Times New Roman"/>
          <w:sz w:val="24"/>
          <w:szCs w:val="24"/>
          <w:shd w:val="clear" w:color="auto" w:fill="FFFFFF"/>
        </w:rPr>
        <w:t> </w:t>
      </w:r>
      <w:r w:rsidR="00C60E20" w:rsidRPr="00C60E20">
        <w:rPr>
          <w:rStyle w:val="a6"/>
          <w:rFonts w:ascii="Times New Roman" w:hAnsi="Times New Roman"/>
          <w:i w:val="0"/>
          <w:iCs w:val="0"/>
          <w:sz w:val="24"/>
          <w:szCs w:val="24"/>
          <w:shd w:val="clear" w:color="auto" w:fill="FFFFFF"/>
        </w:rPr>
        <w:t>magnet</w:t>
      </w:r>
      <w:r w:rsidR="005E72CD">
        <w:rPr>
          <w:rStyle w:val="a6"/>
          <w:rFonts w:ascii="Times New Roman" w:hAnsi="Times New Roman" w:hint="eastAsia"/>
          <w:i w:val="0"/>
          <w:iCs w:val="0"/>
          <w:sz w:val="24"/>
          <w:szCs w:val="24"/>
          <w:shd w:val="clear" w:color="auto" w:fill="FFFFFF"/>
        </w:rPr>
        <w:t xml:space="preserve"> N38</w:t>
      </w:r>
      <w:r w:rsidR="00C60E20" w:rsidRPr="00C60E20">
        <w:rPr>
          <w:rStyle w:val="a6"/>
          <w:rFonts w:ascii="Times New Roman" w:hAnsi="Times New Roman"/>
          <w:i w:val="0"/>
          <w:iCs w:val="0"/>
          <w:sz w:val="24"/>
          <w:szCs w:val="24"/>
          <w:shd w:val="clear" w:color="auto" w:fill="FFFFFF"/>
        </w:rPr>
        <w:t>,</w:t>
      </w:r>
      <w:r w:rsidR="00C60E20" w:rsidRPr="00C60E20">
        <w:rPr>
          <w:rFonts w:ascii="Times New Roman" w:hAnsi="Times New Roman"/>
          <w:sz w:val="24"/>
          <w:szCs w:val="24"/>
        </w:rPr>
        <w:t xml:space="preserve"> </w:t>
      </w:r>
      <w:r w:rsidRPr="00C60E20">
        <w:rPr>
          <w:rFonts w:ascii="Times New Roman" w:hAnsi="Times New Roman"/>
          <w:sz w:val="24"/>
          <w:szCs w:val="24"/>
        </w:rPr>
        <w:t>dimension: 5 cm x 5 cm x 5 cm) and the magnetic field intensity measured by a Gauss meter (</w:t>
      </w:r>
      <w:proofErr w:type="spellStart"/>
      <w:r w:rsidRPr="00C60E20">
        <w:rPr>
          <w:rFonts w:ascii="Times New Roman" w:hAnsi="Times New Roman"/>
          <w:sz w:val="24"/>
          <w:szCs w:val="24"/>
        </w:rPr>
        <w:t>LakeSh</w:t>
      </w:r>
      <w:r w:rsidRPr="00C65082">
        <w:rPr>
          <w:rFonts w:ascii="Times New Roman" w:hAnsi="Times New Roman" w:hint="eastAsia"/>
          <w:sz w:val="24"/>
          <w:szCs w:val="24"/>
        </w:rPr>
        <w:t>ore</w:t>
      </w:r>
      <w:proofErr w:type="spellEnd"/>
      <w:r w:rsidRPr="00C65082">
        <w:rPr>
          <w:rFonts w:ascii="Times New Roman" w:hAnsi="Times New Roman" w:hint="eastAsia"/>
          <w:sz w:val="24"/>
          <w:szCs w:val="24"/>
        </w:rPr>
        <w:t xml:space="preserve"> 475 DSP </w:t>
      </w:r>
      <w:proofErr w:type="spellStart"/>
      <w:r w:rsidRPr="00C65082">
        <w:rPr>
          <w:rFonts w:ascii="Times New Roman" w:hAnsi="Times New Roman" w:hint="eastAsia"/>
          <w:sz w:val="24"/>
          <w:szCs w:val="24"/>
        </w:rPr>
        <w:t>Gaussmeter</w:t>
      </w:r>
      <w:proofErr w:type="spellEnd"/>
      <w:r w:rsidRPr="00C65082">
        <w:rPr>
          <w:rFonts w:ascii="Times New Roman" w:hAnsi="Times New Roman" w:hint="eastAsia"/>
          <w:sz w:val="24"/>
          <w:szCs w:val="24"/>
        </w:rPr>
        <w:t xml:space="preserve">) showed the magnetic field intensity of </w:t>
      </w:r>
      <w:r>
        <w:rPr>
          <w:rFonts w:ascii="Times New Roman" w:hAnsi="Times New Roman" w:hint="eastAsia"/>
          <w:sz w:val="24"/>
          <w:szCs w:val="24"/>
        </w:rPr>
        <w:t>1.07 T (10700 Gs)</w:t>
      </w:r>
      <w:r w:rsidR="00BD0B5E">
        <w:rPr>
          <w:rFonts w:ascii="Times New Roman" w:hAnsi="Times New Roman" w:hint="eastAsia"/>
          <w:sz w:val="24"/>
          <w:szCs w:val="24"/>
        </w:rPr>
        <w:t xml:space="preserve"> for the 1 T magnet</w:t>
      </w:r>
      <w:r>
        <w:rPr>
          <w:rFonts w:ascii="Times New Roman" w:hAnsi="Times New Roman" w:hint="eastAsia"/>
          <w:sz w:val="24"/>
          <w:szCs w:val="24"/>
        </w:rPr>
        <w:t xml:space="preserve">. The sham control group was in the same incubator, </w:t>
      </w:r>
      <w:r w:rsidR="006F30DA">
        <w:rPr>
          <w:rFonts w:ascii="Times New Roman" w:hAnsi="Times New Roman" w:hint="eastAsia"/>
          <w:sz w:val="24"/>
          <w:szCs w:val="24"/>
        </w:rPr>
        <w:t xml:space="preserve">around 30-40 cm </w:t>
      </w:r>
      <w:r>
        <w:rPr>
          <w:rFonts w:ascii="Times New Roman" w:hAnsi="Times New Roman" w:hint="eastAsia"/>
          <w:sz w:val="24"/>
          <w:szCs w:val="24"/>
        </w:rPr>
        <w:t xml:space="preserve">away from the magnets, where the magnetic field is </w:t>
      </w:r>
      <w:r w:rsidRPr="00C65082">
        <w:rPr>
          <w:rFonts w:ascii="Times New Roman" w:hAnsi="Times New Roman" w:hint="eastAsia"/>
          <w:sz w:val="24"/>
          <w:szCs w:val="24"/>
        </w:rPr>
        <w:t>0.925</w:t>
      </w:r>
      <w:r>
        <w:rPr>
          <w:rFonts w:ascii="Times New Roman" w:hAnsi="Times New Roman" w:hint="eastAsia"/>
          <w:sz w:val="24"/>
          <w:szCs w:val="24"/>
        </w:rPr>
        <w:t xml:space="preserve"> </w:t>
      </w:r>
      <w:r w:rsidRPr="00C65082">
        <w:rPr>
          <w:rFonts w:ascii="Times New Roman" w:hAnsi="Times New Roman" w:hint="eastAsia"/>
          <w:sz w:val="24"/>
          <w:szCs w:val="24"/>
        </w:rPr>
        <w:t>Gs (background magnetic field in the lab was</w:t>
      </w:r>
      <w:r w:rsidR="00BD0B5E">
        <w:rPr>
          <w:rFonts w:ascii="Times New Roman" w:hAnsi="Times New Roman" w:hint="eastAsia"/>
          <w:sz w:val="24"/>
          <w:szCs w:val="24"/>
        </w:rPr>
        <w:t xml:space="preserve"> measured to be</w:t>
      </w:r>
      <w:r w:rsidRPr="00C65082">
        <w:rPr>
          <w:rFonts w:ascii="Times New Roman" w:hAnsi="Times New Roman" w:hint="eastAsia"/>
          <w:sz w:val="24"/>
          <w:szCs w:val="24"/>
        </w:rPr>
        <w:t xml:space="preserve"> 0.875</w:t>
      </w:r>
      <w:r w:rsidR="00196B3B" w:rsidRPr="00196B3B">
        <w:rPr>
          <w:rFonts w:ascii="Times New Roman" w:hAnsi="Times New Roman"/>
          <w:sz w:val="24"/>
          <w:szCs w:val="24"/>
        </w:rPr>
        <w:t xml:space="preserve">± 0.171 </w:t>
      </w:r>
      <w:r w:rsidRPr="00C65082">
        <w:rPr>
          <w:rFonts w:ascii="Times New Roman" w:hAnsi="Times New Roman" w:hint="eastAsia"/>
          <w:sz w:val="24"/>
          <w:szCs w:val="24"/>
        </w:rPr>
        <w:t xml:space="preserve">Gs and in a </w:t>
      </w:r>
      <w:r w:rsidRPr="00C65082">
        <w:rPr>
          <w:rFonts w:ascii="Times New Roman" w:hAnsi="Times New Roman"/>
          <w:sz w:val="24"/>
          <w:szCs w:val="24"/>
        </w:rPr>
        <w:t>separate</w:t>
      </w:r>
      <w:r w:rsidRPr="00C65082">
        <w:rPr>
          <w:rFonts w:ascii="Times New Roman" w:hAnsi="Times New Roman" w:hint="eastAsia"/>
          <w:sz w:val="24"/>
          <w:szCs w:val="24"/>
        </w:rPr>
        <w:t xml:space="preserve"> </w:t>
      </w:r>
      <w:r w:rsidRPr="00C65082">
        <w:rPr>
          <w:rFonts w:ascii="Times New Roman" w:hAnsi="Times New Roman"/>
          <w:kern w:val="0"/>
          <w:sz w:val="24"/>
          <w:szCs w:val="24"/>
        </w:rPr>
        <w:t>CO</w:t>
      </w:r>
      <w:r w:rsidRPr="00A46954">
        <w:rPr>
          <w:rFonts w:ascii="Times New Roman" w:hAnsi="Times New Roman"/>
          <w:kern w:val="0"/>
          <w:sz w:val="24"/>
          <w:szCs w:val="24"/>
          <w:vertAlign w:val="subscript"/>
        </w:rPr>
        <w:t>2</w:t>
      </w:r>
      <w:r w:rsidRPr="00C65082">
        <w:rPr>
          <w:rFonts w:ascii="Times New Roman" w:hAnsi="Times New Roman" w:hint="eastAsia"/>
          <w:kern w:val="0"/>
          <w:sz w:val="24"/>
          <w:szCs w:val="24"/>
        </w:rPr>
        <w:t xml:space="preserve"> </w:t>
      </w:r>
      <w:r w:rsidRPr="00C65082">
        <w:rPr>
          <w:rFonts w:ascii="Times New Roman" w:hAnsi="Times New Roman" w:hint="eastAsia"/>
          <w:sz w:val="24"/>
          <w:szCs w:val="24"/>
        </w:rPr>
        <w:t>cell</w:t>
      </w:r>
      <w:r w:rsidRPr="00C65082">
        <w:rPr>
          <w:rFonts w:ascii="Times New Roman" w:hAnsi="Times New Roman"/>
          <w:sz w:val="24"/>
          <w:szCs w:val="24"/>
        </w:rPr>
        <w:t xml:space="preserve"> incubator</w:t>
      </w:r>
      <w:r w:rsidRPr="00C65082">
        <w:rPr>
          <w:rFonts w:ascii="Times New Roman" w:hAnsi="Times New Roman" w:hint="eastAsia"/>
          <w:sz w:val="24"/>
          <w:szCs w:val="24"/>
        </w:rPr>
        <w:t xml:space="preserve"> with no magnets was 0.875</w:t>
      </w:r>
      <w:r w:rsidR="00196B3B" w:rsidRPr="00196B3B">
        <w:rPr>
          <w:rFonts w:ascii="Times New Roman" w:hAnsi="Times New Roman"/>
          <w:sz w:val="24"/>
          <w:szCs w:val="24"/>
        </w:rPr>
        <w:t>± 0.096</w:t>
      </w:r>
      <w:r w:rsidR="00196B3B" w:rsidRPr="00196B3B">
        <w:rPr>
          <w:rFonts w:ascii="Times New Roman" w:hAnsi="Times New Roman" w:hint="eastAsia"/>
          <w:sz w:val="24"/>
          <w:szCs w:val="24"/>
        </w:rPr>
        <w:t xml:space="preserve"> </w:t>
      </w:r>
      <w:r w:rsidRPr="00C65082">
        <w:rPr>
          <w:rFonts w:ascii="Times New Roman" w:hAnsi="Times New Roman" w:hint="eastAsia"/>
          <w:sz w:val="24"/>
          <w:szCs w:val="24"/>
        </w:rPr>
        <w:t>Gs</w:t>
      </w:r>
      <w:r>
        <w:rPr>
          <w:rFonts w:ascii="Times New Roman" w:hAnsi="Times New Roman" w:hint="eastAsia"/>
          <w:sz w:val="24"/>
          <w:szCs w:val="24"/>
        </w:rPr>
        <w:t>)</w:t>
      </w:r>
      <w:r w:rsidRPr="00C65082">
        <w:rPr>
          <w:rFonts w:ascii="Times New Roman" w:hAnsi="Times New Roman" w:hint="eastAsia"/>
          <w:sz w:val="24"/>
          <w:szCs w:val="24"/>
        </w:rPr>
        <w:t>.</w:t>
      </w:r>
      <w:r>
        <w:rPr>
          <w:rFonts w:ascii="Times New Roman" w:hAnsi="Times New Roman" w:hint="eastAsia"/>
          <w:sz w:val="24"/>
          <w:szCs w:val="24"/>
        </w:rPr>
        <w:t xml:space="preserve">   </w:t>
      </w:r>
    </w:p>
    <w:p w:rsidR="00F421C7" w:rsidRDefault="00F421C7" w:rsidP="00ED7C8A">
      <w:pPr>
        <w:spacing w:line="480" w:lineRule="auto"/>
        <w:ind w:firstLineChars="150" w:firstLine="360"/>
        <w:rPr>
          <w:rFonts w:ascii="Times New Roman" w:hAnsi="宋体"/>
          <w:sz w:val="24"/>
          <w:szCs w:val="24"/>
        </w:rPr>
      </w:pPr>
      <w:r>
        <w:rPr>
          <w:rFonts w:ascii="Times New Roman" w:hAnsi="Times New Roman" w:hint="eastAsia"/>
          <w:sz w:val="24"/>
          <w:szCs w:val="24"/>
        </w:rPr>
        <w:t xml:space="preserve">For 9 T magnetic field </w:t>
      </w:r>
      <w:r w:rsidR="00715294">
        <w:rPr>
          <w:rFonts w:ascii="Times New Roman" w:hAnsi="Times New Roman" w:hint="eastAsia"/>
          <w:sz w:val="24"/>
          <w:szCs w:val="24"/>
        </w:rPr>
        <w:t xml:space="preserve">(upward direction) </w:t>
      </w:r>
      <w:r>
        <w:rPr>
          <w:rFonts w:ascii="Times New Roman" w:hAnsi="Times New Roman" w:hint="eastAsia"/>
          <w:sz w:val="24"/>
          <w:szCs w:val="24"/>
        </w:rPr>
        <w:t xml:space="preserve">exposure perpendicular to coverslips, 2 ml </w:t>
      </w:r>
      <w:ins w:id="82" w:author="xin" w:date="2017-02-12T17:36:00Z">
        <w:r w:rsidR="000F1E77">
          <w:rPr>
            <w:rFonts w:ascii="Times New Roman" w:hAnsi="Times New Roman" w:hint="eastAsia"/>
            <w:sz w:val="24"/>
            <w:szCs w:val="24"/>
          </w:rPr>
          <w:t>5 x 10</w:t>
        </w:r>
        <w:r w:rsidR="000F1E77">
          <w:rPr>
            <w:rFonts w:ascii="Times New Roman" w:hAnsi="Times New Roman" w:hint="eastAsia"/>
            <w:sz w:val="24"/>
            <w:szCs w:val="24"/>
            <w:vertAlign w:val="superscript"/>
          </w:rPr>
          <w:t>5</w:t>
        </w:r>
        <w:r w:rsidR="000F1E77" w:rsidRPr="00995F36">
          <w:rPr>
            <w:rFonts w:ascii="Times New Roman" w:hAnsi="Times New Roman" w:hint="eastAsia"/>
            <w:sz w:val="24"/>
            <w:szCs w:val="24"/>
          </w:rPr>
          <w:t xml:space="preserve"> </w:t>
        </w:r>
        <w:r w:rsidR="000F1E77">
          <w:rPr>
            <w:rFonts w:ascii="Times New Roman" w:hAnsi="Times New Roman" w:hint="eastAsia"/>
            <w:sz w:val="24"/>
            <w:szCs w:val="24"/>
          </w:rPr>
          <w:t xml:space="preserve">cells /ml (4 hours assay) or 2 ml </w:t>
        </w:r>
      </w:ins>
      <w:r>
        <w:rPr>
          <w:rFonts w:ascii="Times New Roman" w:hAnsi="Times New Roman" w:hint="eastAsia"/>
          <w:sz w:val="24"/>
          <w:szCs w:val="24"/>
        </w:rPr>
        <w:t xml:space="preserve">1.25 </w:t>
      </w:r>
      <w:r w:rsidR="00B6308D">
        <w:rPr>
          <w:rFonts w:ascii="Times New Roman" w:hAnsi="Times New Roman" w:hint="eastAsia"/>
          <w:sz w:val="24"/>
          <w:szCs w:val="24"/>
        </w:rPr>
        <w:t>x</w:t>
      </w:r>
      <w:r>
        <w:rPr>
          <w:rFonts w:ascii="Times New Roman" w:hAnsi="Times New Roman" w:hint="eastAsia"/>
          <w:sz w:val="24"/>
          <w:szCs w:val="24"/>
        </w:rPr>
        <w:t xml:space="preserve"> 10</w:t>
      </w:r>
      <w:r>
        <w:rPr>
          <w:rFonts w:ascii="Times New Roman" w:hAnsi="Times New Roman" w:hint="eastAsia"/>
          <w:sz w:val="24"/>
          <w:szCs w:val="24"/>
          <w:vertAlign w:val="superscript"/>
        </w:rPr>
        <w:t>5</w:t>
      </w:r>
      <w:r w:rsidRPr="00995F36">
        <w:rPr>
          <w:rFonts w:ascii="Times New Roman" w:hAnsi="Times New Roman" w:hint="eastAsia"/>
          <w:sz w:val="24"/>
          <w:szCs w:val="24"/>
        </w:rPr>
        <w:t xml:space="preserve"> </w:t>
      </w:r>
      <w:r>
        <w:rPr>
          <w:rFonts w:ascii="Times New Roman" w:hAnsi="Times New Roman" w:hint="eastAsia"/>
          <w:sz w:val="24"/>
          <w:szCs w:val="24"/>
        </w:rPr>
        <w:t xml:space="preserve">cells /ml </w:t>
      </w:r>
      <w:ins w:id="83" w:author="xin" w:date="2017-02-12T17:37:00Z">
        <w:r w:rsidR="001724F9">
          <w:rPr>
            <w:rFonts w:ascii="Times New Roman" w:hAnsi="Times New Roman" w:hint="eastAsia"/>
            <w:sz w:val="24"/>
            <w:szCs w:val="24"/>
          </w:rPr>
          <w:t xml:space="preserve">(3 days assay) </w:t>
        </w:r>
      </w:ins>
      <w:r>
        <w:rPr>
          <w:rFonts w:ascii="Times New Roman" w:hAnsi="Times New Roman" w:hint="eastAsia"/>
          <w:sz w:val="24"/>
          <w:szCs w:val="24"/>
        </w:rPr>
        <w:t>CNE-2Z cells were placed on coverslips in each 35 mm cell culture plates one night ahead to allow the cells to attach. On the second day, they were placed in 5% CO</w:t>
      </w:r>
      <w:r>
        <w:rPr>
          <w:rFonts w:ascii="Times New Roman" w:hAnsi="Times New Roman" w:hint="eastAsia"/>
          <w:sz w:val="24"/>
          <w:szCs w:val="24"/>
          <w:vertAlign w:val="subscript"/>
        </w:rPr>
        <w:t>2</w:t>
      </w:r>
      <w:r>
        <w:rPr>
          <w:rFonts w:ascii="Times New Roman" w:hAnsi="Times New Roman" w:hint="eastAsia"/>
          <w:sz w:val="24"/>
          <w:szCs w:val="24"/>
        </w:rPr>
        <w:t xml:space="preserve"> at 37</w:t>
      </w:r>
      <w:r w:rsidRPr="00B67581">
        <w:rPr>
          <w:rFonts w:ascii="Times New Roman" w:hAnsi="Times New Roman"/>
          <w:sz w:val="24"/>
          <w:szCs w:val="24"/>
        </w:rPr>
        <w:t xml:space="preserve"> </w:t>
      </w:r>
      <w:r w:rsidRPr="00B67581">
        <w:rPr>
          <w:rFonts w:ascii="Times New Roman" w:hAnsi="宋体"/>
          <w:sz w:val="24"/>
          <w:szCs w:val="24"/>
        </w:rPr>
        <w:t>℃</w:t>
      </w:r>
      <w:r>
        <w:rPr>
          <w:rFonts w:ascii="Times New Roman" w:hAnsi="宋体" w:hint="eastAsia"/>
          <w:sz w:val="24"/>
          <w:szCs w:val="24"/>
        </w:rPr>
        <w:t xml:space="preserve"> under 9</w:t>
      </w:r>
      <w:r w:rsidR="00715294">
        <w:rPr>
          <w:rFonts w:ascii="Times New Roman" w:hAnsi="宋体" w:hint="eastAsia"/>
          <w:sz w:val="24"/>
          <w:szCs w:val="24"/>
        </w:rPr>
        <w:t xml:space="preserve"> </w:t>
      </w:r>
      <w:r>
        <w:rPr>
          <w:rFonts w:ascii="Times New Roman" w:hAnsi="宋体" w:hint="eastAsia"/>
          <w:sz w:val="24"/>
          <w:szCs w:val="24"/>
        </w:rPr>
        <w:t>T SMF for</w:t>
      </w:r>
      <w:ins w:id="84" w:author="xin" w:date="2017-02-12T17:37:00Z">
        <w:r w:rsidR="00A727C9">
          <w:rPr>
            <w:rFonts w:ascii="Times New Roman" w:hAnsi="宋体" w:hint="eastAsia"/>
            <w:sz w:val="24"/>
            <w:szCs w:val="24"/>
          </w:rPr>
          <w:t xml:space="preserve"> 4 hours (</w:t>
        </w:r>
        <w:r w:rsidR="00A727C9">
          <w:rPr>
            <w:rFonts w:ascii="Times New Roman" w:hAnsi="Times New Roman"/>
            <w:sz w:val="24"/>
            <w:szCs w:val="24"/>
          </w:rPr>
          <w:t xml:space="preserve">3 hours stable maintenance at </w:t>
        </w:r>
        <w:r w:rsidR="00A727C9">
          <w:rPr>
            <w:rFonts w:ascii="Times New Roman" w:hAnsi="Times New Roman" w:hint="eastAsia"/>
            <w:sz w:val="24"/>
            <w:szCs w:val="24"/>
          </w:rPr>
          <w:t>9</w:t>
        </w:r>
        <w:r w:rsidR="00A727C9">
          <w:rPr>
            <w:rFonts w:ascii="Times New Roman" w:hAnsi="Times New Roman"/>
            <w:sz w:val="24"/>
            <w:szCs w:val="24"/>
          </w:rPr>
          <w:t xml:space="preserve"> T with half hour increase and half hour </w:t>
        </w:r>
        <w:proofErr w:type="gramStart"/>
        <w:r w:rsidR="00A727C9">
          <w:rPr>
            <w:rFonts w:ascii="Times New Roman" w:hAnsi="Times New Roman"/>
            <w:sz w:val="24"/>
            <w:szCs w:val="24"/>
          </w:rPr>
          <w:t>decrease</w:t>
        </w:r>
        <w:r w:rsidR="00A727C9">
          <w:rPr>
            <w:rFonts w:ascii="Times New Roman" w:hAnsi="宋体" w:hint="eastAsia"/>
            <w:sz w:val="24"/>
            <w:szCs w:val="24"/>
          </w:rPr>
          <w:t xml:space="preserve"> )</w:t>
        </w:r>
        <w:proofErr w:type="gramEnd"/>
        <w:r w:rsidR="00A727C9">
          <w:rPr>
            <w:rFonts w:ascii="Times New Roman" w:hAnsi="宋体" w:hint="eastAsia"/>
            <w:sz w:val="24"/>
            <w:szCs w:val="24"/>
          </w:rPr>
          <w:t xml:space="preserve"> or</w:t>
        </w:r>
      </w:ins>
      <w:r>
        <w:rPr>
          <w:rFonts w:ascii="Times New Roman" w:hAnsi="宋体" w:hint="eastAsia"/>
          <w:sz w:val="24"/>
          <w:szCs w:val="24"/>
        </w:rPr>
        <w:t xml:space="preserve"> 3 days before they were fixed and stained for analysis. </w:t>
      </w:r>
    </w:p>
    <w:p w:rsidR="00F421C7" w:rsidRDefault="00F421C7" w:rsidP="00ED7C8A">
      <w:pPr>
        <w:spacing w:line="480" w:lineRule="auto"/>
        <w:ind w:firstLineChars="150" w:firstLine="360"/>
        <w:rPr>
          <w:rFonts w:ascii="Times New Roman" w:hAnsi="宋体"/>
          <w:sz w:val="24"/>
          <w:szCs w:val="24"/>
        </w:rPr>
      </w:pPr>
      <w:r>
        <w:rPr>
          <w:rFonts w:ascii="Times New Roman" w:hAnsi="Times New Roman" w:hint="eastAsia"/>
          <w:sz w:val="24"/>
          <w:szCs w:val="24"/>
        </w:rPr>
        <w:t xml:space="preserve">For 27 T magnetic field exposure perpendicular to coverslips, 400 </w:t>
      </w:r>
      <w:proofErr w:type="spellStart"/>
      <w:r w:rsidRPr="00BF6DB4">
        <w:rPr>
          <w:rFonts w:ascii="Times New Roman" w:hAnsi="Times New Roman"/>
          <w:sz w:val="24"/>
          <w:szCs w:val="24"/>
        </w:rPr>
        <w:t>μl</w:t>
      </w:r>
      <w:proofErr w:type="spellEnd"/>
      <w:r>
        <w:rPr>
          <w:rFonts w:ascii="Times New Roman" w:hAnsi="Times New Roman" w:hint="eastAsia"/>
          <w:sz w:val="24"/>
          <w:szCs w:val="24"/>
        </w:rPr>
        <w:t xml:space="preserve"> 6.25 </w:t>
      </w:r>
      <w:r w:rsidR="00B6308D">
        <w:rPr>
          <w:rFonts w:ascii="Times New Roman" w:hAnsi="Times New Roman" w:hint="eastAsia"/>
          <w:sz w:val="24"/>
          <w:szCs w:val="24"/>
        </w:rPr>
        <w:t>x</w:t>
      </w:r>
      <w:r>
        <w:rPr>
          <w:rFonts w:ascii="Times New Roman" w:hAnsi="Times New Roman" w:hint="eastAsia"/>
          <w:sz w:val="24"/>
          <w:szCs w:val="24"/>
        </w:rPr>
        <w:t xml:space="preserve"> 10</w:t>
      </w:r>
      <w:r>
        <w:rPr>
          <w:rFonts w:ascii="Times New Roman" w:hAnsi="Times New Roman" w:hint="eastAsia"/>
          <w:sz w:val="24"/>
          <w:szCs w:val="24"/>
          <w:vertAlign w:val="superscript"/>
        </w:rPr>
        <w:t>5</w:t>
      </w:r>
      <w:r>
        <w:rPr>
          <w:rFonts w:ascii="Times New Roman" w:hAnsi="Times New Roman" w:hint="eastAsia"/>
          <w:sz w:val="24"/>
          <w:szCs w:val="24"/>
        </w:rPr>
        <w:t>/ml</w:t>
      </w:r>
      <w:r>
        <w:rPr>
          <w:rFonts w:ascii="Times New Roman" w:hAnsi="Times New Roman" w:hint="eastAsia"/>
          <w:sz w:val="24"/>
          <w:szCs w:val="24"/>
          <w:vertAlign w:val="superscript"/>
        </w:rPr>
        <w:t xml:space="preserve"> </w:t>
      </w:r>
      <w:r>
        <w:rPr>
          <w:rFonts w:ascii="Times New Roman" w:hAnsi="Times New Roman" w:hint="eastAsia"/>
          <w:sz w:val="24"/>
          <w:szCs w:val="24"/>
        </w:rPr>
        <w:t xml:space="preserve">CNE-2Z cells were placed on coverslips in each 18 mm cell culture plates one night ahead to allow the cells to attach. </w:t>
      </w:r>
      <w:bookmarkStart w:id="85" w:name="OLE_LINK4"/>
      <w:r>
        <w:rPr>
          <w:rFonts w:ascii="Times New Roman" w:hAnsi="Times New Roman" w:hint="eastAsia"/>
          <w:sz w:val="24"/>
          <w:szCs w:val="24"/>
        </w:rPr>
        <w:t xml:space="preserve">On the second day, they were </w:t>
      </w:r>
      <w:r w:rsidRPr="00D31DA0">
        <w:rPr>
          <w:rFonts w:ascii="Times New Roman" w:hAnsi="Times New Roman"/>
          <w:sz w:val="24"/>
          <w:szCs w:val="24"/>
        </w:rPr>
        <w:t xml:space="preserve">placed in regular </w:t>
      </w:r>
      <w:r>
        <w:rPr>
          <w:rFonts w:ascii="Times New Roman" w:hAnsi="Times New Roman" w:hint="eastAsia"/>
          <w:sz w:val="24"/>
          <w:szCs w:val="24"/>
        </w:rPr>
        <w:t>full-sized cell</w:t>
      </w:r>
      <w:r w:rsidRPr="00D31DA0">
        <w:rPr>
          <w:rFonts w:ascii="Times New Roman" w:hAnsi="Times New Roman"/>
          <w:sz w:val="24"/>
          <w:szCs w:val="24"/>
        </w:rPr>
        <w:t xml:space="preserve"> incubator</w:t>
      </w:r>
      <w:r>
        <w:rPr>
          <w:rFonts w:ascii="Times New Roman" w:hAnsi="Times New Roman" w:hint="eastAsia"/>
          <w:sz w:val="24"/>
          <w:szCs w:val="24"/>
        </w:rPr>
        <w:t xml:space="preserve"> (Control group)</w:t>
      </w:r>
      <w:bookmarkEnd w:id="85"/>
      <w:r>
        <w:rPr>
          <w:rFonts w:ascii="Times New Roman" w:hAnsi="Times New Roman" w:hint="eastAsia"/>
          <w:sz w:val="24"/>
          <w:szCs w:val="24"/>
        </w:rPr>
        <w:t xml:space="preserve"> or in two h</w:t>
      </w:r>
      <w:r w:rsidRPr="00D96C95">
        <w:rPr>
          <w:rFonts w:ascii="Times New Roman" w:hAnsi="Times New Roman"/>
          <w:sz w:val="24"/>
          <w:szCs w:val="24"/>
        </w:rPr>
        <w:t xml:space="preserve">igh magnetic field </w:t>
      </w:r>
      <w:r w:rsidRPr="00D96C95">
        <w:rPr>
          <w:rFonts w:ascii="Times New Roman" w:hAnsi="Times New Roman" w:hint="eastAsia"/>
          <w:kern w:val="0"/>
          <w:sz w:val="24"/>
          <w:szCs w:val="24"/>
        </w:rPr>
        <w:t>biological sample incubation system</w:t>
      </w:r>
      <w:r>
        <w:rPr>
          <w:rFonts w:ascii="Times New Roman" w:hAnsi="Times New Roman" w:hint="eastAsia"/>
          <w:kern w:val="0"/>
          <w:sz w:val="24"/>
          <w:szCs w:val="24"/>
        </w:rPr>
        <w:t xml:space="preserve">s. One was </w:t>
      </w:r>
      <w:r w:rsidR="00172B61">
        <w:rPr>
          <w:rFonts w:ascii="Times New Roman" w:hAnsi="Times New Roman" w:hint="eastAsia"/>
          <w:kern w:val="0"/>
          <w:sz w:val="24"/>
          <w:szCs w:val="24"/>
        </w:rPr>
        <w:t xml:space="preserve">used as </w:t>
      </w:r>
      <w:r>
        <w:rPr>
          <w:rFonts w:ascii="Times New Roman" w:hAnsi="Times New Roman" w:hint="eastAsia"/>
          <w:kern w:val="0"/>
          <w:sz w:val="24"/>
          <w:szCs w:val="24"/>
        </w:rPr>
        <w:t>Sham group and the other was 27 T group. Then the 27 T group was placed in the center of t</w:t>
      </w:r>
      <w:r w:rsidRPr="007F1699">
        <w:rPr>
          <w:rFonts w:ascii="Times New Roman" w:hAnsi="Times New Roman"/>
          <w:sz w:val="24"/>
          <w:szCs w:val="24"/>
        </w:rPr>
        <w:t>he 27</w:t>
      </w:r>
      <w:r>
        <w:rPr>
          <w:rFonts w:ascii="Times New Roman" w:hAnsi="Times New Roman" w:hint="eastAsia"/>
          <w:sz w:val="24"/>
          <w:szCs w:val="24"/>
        </w:rPr>
        <w:t xml:space="preserve"> </w:t>
      </w:r>
      <w:r w:rsidRPr="007F1699">
        <w:rPr>
          <w:rFonts w:ascii="Times New Roman" w:hAnsi="Times New Roman"/>
          <w:sz w:val="24"/>
          <w:szCs w:val="24"/>
        </w:rPr>
        <w:t>T water-cooled magnet (WM</w:t>
      </w:r>
      <w:r>
        <w:rPr>
          <w:rFonts w:ascii="Times New Roman" w:hAnsi="Times New Roman" w:hint="eastAsia"/>
          <w:sz w:val="24"/>
          <w:szCs w:val="24"/>
        </w:rPr>
        <w:t>4</w:t>
      </w:r>
      <w:r w:rsidRPr="007F1699">
        <w:rPr>
          <w:rFonts w:ascii="Times New Roman" w:hAnsi="Times New Roman"/>
          <w:sz w:val="24"/>
          <w:szCs w:val="24"/>
        </w:rPr>
        <w:t>)</w:t>
      </w:r>
      <w:r>
        <w:rPr>
          <w:rFonts w:ascii="Times New Roman" w:hAnsi="Times New Roman" w:hint="eastAsia"/>
          <w:sz w:val="24"/>
          <w:szCs w:val="24"/>
        </w:rPr>
        <w:t xml:space="preserve"> and the whole cell culture plate was exposed </w:t>
      </w:r>
      <w:r>
        <w:rPr>
          <w:rFonts w:ascii="Times New Roman" w:hAnsi="Times New Roman"/>
          <w:sz w:val="24"/>
          <w:szCs w:val="24"/>
        </w:rPr>
        <w:t>homogeneously</w:t>
      </w:r>
      <w:r>
        <w:rPr>
          <w:rFonts w:ascii="Times New Roman" w:hAnsi="Times New Roman" w:hint="eastAsia"/>
          <w:sz w:val="24"/>
          <w:szCs w:val="24"/>
        </w:rPr>
        <w:t xml:space="preserve"> to the 27</w:t>
      </w:r>
      <w:r w:rsidR="00172B61">
        <w:rPr>
          <w:rFonts w:ascii="Times New Roman" w:hAnsi="Times New Roman" w:hint="eastAsia"/>
          <w:sz w:val="24"/>
          <w:szCs w:val="24"/>
        </w:rPr>
        <w:t xml:space="preserve"> </w:t>
      </w:r>
      <w:r>
        <w:rPr>
          <w:rFonts w:ascii="Times New Roman" w:hAnsi="Times New Roman" w:hint="eastAsia"/>
          <w:sz w:val="24"/>
          <w:szCs w:val="24"/>
        </w:rPr>
        <w:t xml:space="preserve">T magnetic field for 4 hours </w:t>
      </w:r>
      <w:r w:rsidR="00172B61">
        <w:rPr>
          <w:rFonts w:ascii="Times New Roman" w:hAnsi="Times New Roman" w:hint="eastAsia"/>
          <w:sz w:val="24"/>
          <w:szCs w:val="24"/>
        </w:rPr>
        <w:t xml:space="preserve">in total </w:t>
      </w:r>
      <w:r>
        <w:rPr>
          <w:rFonts w:ascii="Times New Roman" w:hAnsi="Times New Roman" w:hint="eastAsia"/>
          <w:sz w:val="24"/>
          <w:szCs w:val="24"/>
        </w:rPr>
        <w:t xml:space="preserve">(increasing field for 30 minutes, </w:t>
      </w:r>
      <w:r w:rsidR="00710216">
        <w:rPr>
          <w:rFonts w:ascii="Times New Roman" w:hAnsi="Times New Roman" w:hint="eastAsia"/>
          <w:sz w:val="24"/>
          <w:szCs w:val="24"/>
        </w:rPr>
        <w:t>constant 27 T field for 3 hours and reducing field for 30 minutes</w:t>
      </w:r>
      <w:r>
        <w:rPr>
          <w:rFonts w:ascii="Times New Roman" w:hAnsi="Times New Roman" w:hint="eastAsia"/>
          <w:sz w:val="24"/>
          <w:szCs w:val="24"/>
        </w:rPr>
        <w:t xml:space="preserve">). </w:t>
      </w:r>
      <w:r>
        <w:rPr>
          <w:rFonts w:ascii="Times New Roman" w:hAnsi="宋体" w:hint="eastAsia"/>
          <w:sz w:val="24"/>
          <w:szCs w:val="24"/>
        </w:rPr>
        <w:t>For the 3 days</w:t>
      </w:r>
      <w:r w:rsidR="005E72CD">
        <w:rPr>
          <w:rFonts w:ascii="Times New Roman" w:hAnsi="宋体" w:hint="eastAsia"/>
          <w:sz w:val="24"/>
          <w:szCs w:val="24"/>
        </w:rPr>
        <w:t xml:space="preserve"> post-exposure experiments, </w:t>
      </w:r>
      <w:r>
        <w:rPr>
          <w:rFonts w:ascii="Times New Roman" w:hAnsi="宋体" w:hint="eastAsia"/>
          <w:sz w:val="24"/>
          <w:szCs w:val="24"/>
        </w:rPr>
        <w:t xml:space="preserve">cells taken out of the magnet were then maintained </w:t>
      </w:r>
      <w:r w:rsidRPr="00D31DA0">
        <w:rPr>
          <w:rFonts w:ascii="Times New Roman" w:hAnsi="Times New Roman"/>
          <w:sz w:val="24"/>
          <w:szCs w:val="24"/>
        </w:rPr>
        <w:t xml:space="preserve">in regular </w:t>
      </w:r>
      <w:r>
        <w:rPr>
          <w:rFonts w:ascii="Times New Roman" w:hAnsi="Times New Roman" w:hint="eastAsia"/>
          <w:sz w:val="24"/>
          <w:szCs w:val="24"/>
        </w:rPr>
        <w:t>full-sized cell</w:t>
      </w:r>
      <w:r w:rsidRPr="00D31DA0">
        <w:rPr>
          <w:rFonts w:ascii="Times New Roman" w:hAnsi="Times New Roman"/>
          <w:sz w:val="24"/>
          <w:szCs w:val="24"/>
        </w:rPr>
        <w:t xml:space="preserve"> incubator</w:t>
      </w:r>
      <w:r>
        <w:rPr>
          <w:rFonts w:ascii="Times New Roman" w:hAnsi="Times New Roman" w:hint="eastAsia"/>
          <w:sz w:val="24"/>
          <w:szCs w:val="24"/>
        </w:rPr>
        <w:t xml:space="preserve"> for </w:t>
      </w:r>
      <w:r>
        <w:rPr>
          <w:rFonts w:ascii="Times New Roman" w:hAnsi="Times New Roman"/>
          <w:sz w:val="24"/>
          <w:szCs w:val="24"/>
        </w:rPr>
        <w:t>another</w:t>
      </w:r>
      <w:r>
        <w:rPr>
          <w:rFonts w:ascii="Times New Roman" w:hAnsi="Times New Roman" w:hint="eastAsia"/>
          <w:sz w:val="24"/>
          <w:szCs w:val="24"/>
        </w:rPr>
        <w:t xml:space="preserve"> 3 days before they were taken out and subjected </w:t>
      </w:r>
      <w:r>
        <w:rPr>
          <w:rFonts w:ascii="Times New Roman" w:hAnsi="Times New Roman"/>
          <w:sz w:val="24"/>
          <w:szCs w:val="24"/>
        </w:rPr>
        <w:t xml:space="preserve">to </w:t>
      </w:r>
      <w:r>
        <w:rPr>
          <w:rFonts w:ascii="Times New Roman" w:hAnsi="Times New Roman" w:hint="eastAsia"/>
          <w:sz w:val="24"/>
          <w:szCs w:val="24"/>
        </w:rPr>
        <w:lastRenderedPageBreak/>
        <w:t xml:space="preserve">further </w:t>
      </w:r>
      <w:r>
        <w:rPr>
          <w:rFonts w:ascii="Times New Roman" w:hAnsi="Times New Roman"/>
          <w:sz w:val="24"/>
          <w:szCs w:val="24"/>
        </w:rPr>
        <w:t>analyses</w:t>
      </w:r>
      <w:r>
        <w:rPr>
          <w:rFonts w:ascii="Times New Roman" w:hAnsi="Times New Roman" w:hint="eastAsia"/>
          <w:sz w:val="24"/>
          <w:szCs w:val="24"/>
        </w:rPr>
        <w:t>.</w:t>
      </w:r>
      <w:r w:rsidRPr="00B67581">
        <w:rPr>
          <w:rFonts w:ascii="Times New Roman" w:hAnsi="宋体" w:hint="eastAsia"/>
          <w:sz w:val="24"/>
          <w:szCs w:val="24"/>
        </w:rPr>
        <w:t xml:space="preserve"> </w:t>
      </w:r>
      <w:r>
        <w:rPr>
          <w:rFonts w:ascii="Times New Roman" w:hAnsi="宋体" w:hint="eastAsia"/>
          <w:sz w:val="24"/>
          <w:szCs w:val="24"/>
        </w:rPr>
        <w:t>The sham group was processed identically.</w:t>
      </w:r>
    </w:p>
    <w:p w:rsidR="00F421C7" w:rsidRPr="005C7374" w:rsidRDefault="00F421C7" w:rsidP="00ED7C8A">
      <w:pPr>
        <w:spacing w:line="480" w:lineRule="auto"/>
        <w:ind w:firstLineChars="150" w:firstLine="360"/>
        <w:rPr>
          <w:rFonts w:ascii="Times New Roman" w:hAnsi="Times New Roman"/>
          <w:sz w:val="24"/>
          <w:szCs w:val="24"/>
        </w:rPr>
      </w:pPr>
      <w:r>
        <w:rPr>
          <w:rFonts w:ascii="Times New Roman" w:hAnsi="Times New Roman" w:hint="eastAsia"/>
          <w:sz w:val="24"/>
          <w:szCs w:val="24"/>
        </w:rPr>
        <w:t xml:space="preserve">For </w:t>
      </w:r>
      <w:ins w:id="86" w:author="xin" w:date="2017-02-12T17:38:00Z">
        <w:r w:rsidR="00715964">
          <w:rPr>
            <w:rFonts w:ascii="Times New Roman" w:hAnsi="Times New Roman" w:hint="eastAsia"/>
            <w:sz w:val="24"/>
            <w:szCs w:val="24"/>
          </w:rPr>
          <w:t>1</w:t>
        </w:r>
      </w:ins>
      <w:ins w:id="87" w:author="xin" w:date="2017-02-12T17:41:00Z">
        <w:r w:rsidR="00B71136">
          <w:rPr>
            <w:rFonts w:ascii="Times New Roman" w:hAnsi="Times New Roman" w:hint="eastAsia"/>
            <w:sz w:val="24"/>
            <w:szCs w:val="24"/>
          </w:rPr>
          <w:t xml:space="preserve"> </w:t>
        </w:r>
      </w:ins>
      <w:ins w:id="88" w:author="xin" w:date="2017-02-12T17:38:00Z">
        <w:r w:rsidR="00715964">
          <w:rPr>
            <w:rFonts w:ascii="Times New Roman" w:hAnsi="Times New Roman" w:hint="eastAsia"/>
            <w:sz w:val="24"/>
            <w:szCs w:val="24"/>
          </w:rPr>
          <w:t>T, 9</w:t>
        </w:r>
      </w:ins>
      <w:ins w:id="89" w:author="xin" w:date="2017-02-12T17:41:00Z">
        <w:r w:rsidR="00B71136">
          <w:rPr>
            <w:rFonts w:ascii="Times New Roman" w:hAnsi="Times New Roman" w:hint="eastAsia"/>
            <w:sz w:val="24"/>
            <w:szCs w:val="24"/>
          </w:rPr>
          <w:t xml:space="preserve"> </w:t>
        </w:r>
      </w:ins>
      <w:ins w:id="90" w:author="xin" w:date="2017-02-12T17:38:00Z">
        <w:r w:rsidR="00715964">
          <w:rPr>
            <w:rFonts w:ascii="Times New Roman" w:hAnsi="Times New Roman" w:hint="eastAsia"/>
            <w:sz w:val="24"/>
            <w:szCs w:val="24"/>
          </w:rPr>
          <w:t xml:space="preserve">T or </w:t>
        </w:r>
      </w:ins>
      <w:r>
        <w:rPr>
          <w:rFonts w:ascii="Times New Roman" w:hAnsi="Times New Roman" w:hint="eastAsia"/>
          <w:sz w:val="24"/>
          <w:szCs w:val="24"/>
        </w:rPr>
        <w:t xml:space="preserve">27 T magnetic field exposure parallel to coverslips, coverslips were cut in half using a glass cutter and 1 </w:t>
      </w:r>
      <w:r w:rsidR="008729B8">
        <w:rPr>
          <w:rFonts w:ascii="Times New Roman" w:hAnsi="Times New Roman" w:hint="eastAsia"/>
          <w:sz w:val="24"/>
          <w:szCs w:val="24"/>
        </w:rPr>
        <w:t>x</w:t>
      </w:r>
      <w:r>
        <w:rPr>
          <w:rFonts w:ascii="Times New Roman" w:hAnsi="Times New Roman" w:hint="eastAsia"/>
          <w:sz w:val="24"/>
          <w:szCs w:val="24"/>
        </w:rPr>
        <w:t xml:space="preserve"> 10</w:t>
      </w:r>
      <w:r w:rsidR="00C97399">
        <w:rPr>
          <w:rFonts w:ascii="Times New Roman" w:hAnsi="Times New Roman" w:hint="eastAsia"/>
          <w:sz w:val="24"/>
          <w:szCs w:val="24"/>
          <w:vertAlign w:val="superscript"/>
        </w:rPr>
        <w:t>7</w:t>
      </w:r>
      <w:r>
        <w:rPr>
          <w:rFonts w:ascii="Times New Roman" w:hAnsi="Times New Roman" w:hint="eastAsia"/>
          <w:sz w:val="24"/>
          <w:szCs w:val="24"/>
        </w:rPr>
        <w:t xml:space="preserve"> CNE-2Z or RPE1 </w:t>
      </w:r>
      <w:r w:rsidR="00AF3208">
        <w:rPr>
          <w:rFonts w:ascii="Times New Roman" w:hAnsi="Times New Roman" w:hint="eastAsia"/>
          <w:sz w:val="24"/>
          <w:szCs w:val="24"/>
        </w:rPr>
        <w:t xml:space="preserve">cells </w:t>
      </w:r>
      <w:r>
        <w:rPr>
          <w:rFonts w:ascii="Times New Roman" w:hAnsi="Times New Roman" w:hint="eastAsia"/>
          <w:sz w:val="24"/>
          <w:szCs w:val="24"/>
        </w:rPr>
        <w:t>were pla</w:t>
      </w:r>
      <w:r w:rsidR="00C97399">
        <w:rPr>
          <w:rFonts w:ascii="Times New Roman" w:hAnsi="Times New Roman" w:hint="eastAsia"/>
          <w:sz w:val="24"/>
          <w:szCs w:val="24"/>
        </w:rPr>
        <w:t>te</w:t>
      </w:r>
      <w:r>
        <w:rPr>
          <w:rFonts w:ascii="Times New Roman" w:hAnsi="Times New Roman" w:hint="eastAsia"/>
          <w:sz w:val="24"/>
          <w:szCs w:val="24"/>
        </w:rPr>
        <w:t>d</w:t>
      </w:r>
      <w:r w:rsidR="00C97399">
        <w:rPr>
          <w:rFonts w:ascii="Times New Roman" w:hAnsi="Times New Roman" w:hint="eastAsia"/>
          <w:sz w:val="24"/>
          <w:szCs w:val="24"/>
        </w:rPr>
        <w:t xml:space="preserve"> in 10</w:t>
      </w:r>
      <w:r w:rsidR="00E066E6">
        <w:rPr>
          <w:rFonts w:ascii="Times New Roman" w:hAnsi="Times New Roman" w:hint="eastAsia"/>
          <w:sz w:val="24"/>
          <w:szCs w:val="24"/>
        </w:rPr>
        <w:t>0</w:t>
      </w:r>
      <w:r w:rsidR="00C97399">
        <w:rPr>
          <w:rFonts w:ascii="Times New Roman" w:hAnsi="Times New Roman" w:hint="eastAsia"/>
          <w:sz w:val="24"/>
          <w:szCs w:val="24"/>
        </w:rPr>
        <w:t xml:space="preserve"> </w:t>
      </w:r>
      <w:r w:rsidR="00E066E6">
        <w:rPr>
          <w:rFonts w:ascii="Times New Roman" w:hAnsi="Times New Roman" w:hint="eastAsia"/>
          <w:sz w:val="24"/>
          <w:szCs w:val="24"/>
        </w:rPr>
        <w:t>m</w:t>
      </w:r>
      <w:r w:rsidR="00C97399">
        <w:rPr>
          <w:rFonts w:ascii="Times New Roman" w:hAnsi="Times New Roman" w:hint="eastAsia"/>
          <w:sz w:val="24"/>
          <w:szCs w:val="24"/>
        </w:rPr>
        <w:t>m plate</w:t>
      </w:r>
      <w:r>
        <w:rPr>
          <w:rFonts w:ascii="Times New Roman" w:hAnsi="Times New Roman" w:hint="eastAsia"/>
          <w:sz w:val="24"/>
          <w:szCs w:val="24"/>
        </w:rPr>
        <w:t xml:space="preserve"> one night ahead to allow the cells to attach. On the second day, the half coverslips were inserted vertically into the agarose gel pre-plated and solidified on the bottom of </w:t>
      </w:r>
      <w:ins w:id="91" w:author="xin" w:date="2017-02-12T17:39:00Z">
        <w:r w:rsidR="00A73BCE">
          <w:rPr>
            <w:rFonts w:ascii="Times New Roman" w:hAnsi="Times New Roman" w:hint="eastAsia"/>
            <w:sz w:val="24"/>
            <w:szCs w:val="24"/>
          </w:rPr>
          <w:t>35 mm (1</w:t>
        </w:r>
      </w:ins>
      <w:ins w:id="92" w:author="xin" w:date="2017-02-12T17:40:00Z">
        <w:r w:rsidR="00B71136">
          <w:rPr>
            <w:rFonts w:ascii="Times New Roman" w:hAnsi="Times New Roman" w:hint="eastAsia"/>
            <w:sz w:val="24"/>
            <w:szCs w:val="24"/>
          </w:rPr>
          <w:t xml:space="preserve"> </w:t>
        </w:r>
      </w:ins>
      <w:ins w:id="93" w:author="xin" w:date="2017-02-12T17:39:00Z">
        <w:r w:rsidR="00A73BCE">
          <w:rPr>
            <w:rFonts w:ascii="Times New Roman" w:hAnsi="Times New Roman" w:hint="eastAsia"/>
            <w:sz w:val="24"/>
            <w:szCs w:val="24"/>
          </w:rPr>
          <w:t>T and 9</w:t>
        </w:r>
      </w:ins>
      <w:ins w:id="94" w:author="xin" w:date="2017-02-12T17:40:00Z">
        <w:r w:rsidR="00B71136">
          <w:rPr>
            <w:rFonts w:ascii="Times New Roman" w:hAnsi="Times New Roman" w:hint="eastAsia"/>
            <w:sz w:val="24"/>
            <w:szCs w:val="24"/>
          </w:rPr>
          <w:t xml:space="preserve"> </w:t>
        </w:r>
      </w:ins>
      <w:ins w:id="95" w:author="xin" w:date="2017-02-12T17:39:00Z">
        <w:r w:rsidR="00A73BCE">
          <w:rPr>
            <w:rFonts w:ascii="Times New Roman" w:hAnsi="Times New Roman" w:hint="eastAsia"/>
            <w:sz w:val="24"/>
            <w:szCs w:val="24"/>
          </w:rPr>
          <w:t xml:space="preserve">T groups) or </w:t>
        </w:r>
      </w:ins>
      <w:r>
        <w:rPr>
          <w:rFonts w:ascii="Times New Roman" w:hAnsi="Times New Roman" w:hint="eastAsia"/>
          <w:sz w:val="24"/>
          <w:szCs w:val="24"/>
        </w:rPr>
        <w:t xml:space="preserve">18 mm </w:t>
      </w:r>
      <w:bookmarkStart w:id="96" w:name="OLE_LINK11"/>
      <w:ins w:id="97" w:author="xin" w:date="2017-02-12T17:39:00Z">
        <w:r w:rsidR="00A73BCE">
          <w:rPr>
            <w:rFonts w:ascii="Times New Roman" w:hAnsi="Times New Roman" w:hint="eastAsia"/>
            <w:sz w:val="24"/>
            <w:szCs w:val="24"/>
          </w:rPr>
          <w:t>(27</w:t>
        </w:r>
      </w:ins>
      <w:ins w:id="98" w:author="xin" w:date="2017-02-12T17:41:00Z">
        <w:r w:rsidR="00B71136">
          <w:rPr>
            <w:rFonts w:ascii="Times New Roman" w:hAnsi="Times New Roman" w:hint="eastAsia"/>
            <w:sz w:val="24"/>
            <w:szCs w:val="24"/>
          </w:rPr>
          <w:t xml:space="preserve"> </w:t>
        </w:r>
      </w:ins>
      <w:ins w:id="99" w:author="xin" w:date="2017-02-12T17:39:00Z">
        <w:r w:rsidR="00A73BCE">
          <w:rPr>
            <w:rFonts w:ascii="Times New Roman" w:hAnsi="Times New Roman" w:hint="eastAsia"/>
            <w:sz w:val="24"/>
            <w:szCs w:val="24"/>
          </w:rPr>
          <w:t>T group)</w:t>
        </w:r>
        <w:bookmarkEnd w:id="96"/>
        <w:r w:rsidR="00A73BCE">
          <w:rPr>
            <w:rFonts w:ascii="Times New Roman" w:hAnsi="Times New Roman" w:hint="eastAsia"/>
            <w:sz w:val="24"/>
            <w:szCs w:val="24"/>
          </w:rPr>
          <w:t xml:space="preserve"> </w:t>
        </w:r>
      </w:ins>
      <w:r>
        <w:rPr>
          <w:rFonts w:ascii="Times New Roman" w:hAnsi="Times New Roman" w:hint="eastAsia"/>
          <w:sz w:val="24"/>
          <w:szCs w:val="24"/>
        </w:rPr>
        <w:t xml:space="preserve">plates. </w:t>
      </w:r>
      <w:ins w:id="100" w:author="xin" w:date="2017-02-12T17:40:00Z">
        <w:r w:rsidR="00B71136">
          <w:rPr>
            <w:rFonts w:ascii="Times New Roman" w:hAnsi="Times New Roman" w:hint="eastAsia"/>
            <w:sz w:val="24"/>
            <w:szCs w:val="24"/>
          </w:rPr>
          <w:t xml:space="preserve">1 ml (0.05 T, 1 T and 9 T groups) or </w:t>
        </w:r>
      </w:ins>
      <w:r>
        <w:rPr>
          <w:rFonts w:ascii="Times New Roman" w:hAnsi="Times New Roman" w:hint="eastAsia"/>
          <w:sz w:val="24"/>
          <w:szCs w:val="24"/>
        </w:rPr>
        <w:t xml:space="preserve">400 </w:t>
      </w:r>
      <w:proofErr w:type="spellStart"/>
      <w:r w:rsidRPr="00BF6DB4">
        <w:rPr>
          <w:rFonts w:ascii="Times New Roman" w:hAnsi="Times New Roman"/>
          <w:sz w:val="24"/>
          <w:szCs w:val="24"/>
        </w:rPr>
        <w:t>μl</w:t>
      </w:r>
      <w:proofErr w:type="spellEnd"/>
      <w:r>
        <w:rPr>
          <w:rFonts w:ascii="Times New Roman" w:hAnsi="Times New Roman" w:hint="eastAsia"/>
          <w:sz w:val="24"/>
          <w:szCs w:val="24"/>
        </w:rPr>
        <w:t xml:space="preserve"> </w:t>
      </w:r>
      <w:ins w:id="101" w:author="xin" w:date="2017-02-12T17:40:00Z">
        <w:r w:rsidR="00B71136">
          <w:rPr>
            <w:rFonts w:ascii="Times New Roman" w:hAnsi="Times New Roman" w:hint="eastAsia"/>
            <w:sz w:val="24"/>
            <w:szCs w:val="24"/>
          </w:rPr>
          <w:t xml:space="preserve">(27 T group) </w:t>
        </w:r>
      </w:ins>
      <w:r>
        <w:rPr>
          <w:rFonts w:ascii="Times New Roman" w:hAnsi="Times New Roman" w:hint="eastAsia"/>
          <w:sz w:val="24"/>
          <w:szCs w:val="24"/>
        </w:rPr>
        <w:t xml:space="preserve">1.5% agarose was used for each plate. They were </w:t>
      </w:r>
      <w:r w:rsidRPr="00D31DA0">
        <w:rPr>
          <w:rFonts w:ascii="Times New Roman" w:hAnsi="Times New Roman"/>
          <w:sz w:val="24"/>
          <w:szCs w:val="24"/>
        </w:rPr>
        <w:t xml:space="preserve">placed in regular </w:t>
      </w:r>
      <w:r>
        <w:rPr>
          <w:rFonts w:ascii="Times New Roman" w:hAnsi="Times New Roman" w:hint="eastAsia"/>
          <w:sz w:val="24"/>
          <w:szCs w:val="24"/>
        </w:rPr>
        <w:t>full-sized cell</w:t>
      </w:r>
      <w:r w:rsidRPr="00D31DA0">
        <w:rPr>
          <w:rFonts w:ascii="Times New Roman" w:hAnsi="Times New Roman"/>
          <w:sz w:val="24"/>
          <w:szCs w:val="24"/>
        </w:rPr>
        <w:t xml:space="preserve"> incubator</w:t>
      </w:r>
      <w:r>
        <w:rPr>
          <w:rFonts w:ascii="Times New Roman" w:hAnsi="Times New Roman" w:hint="eastAsia"/>
          <w:sz w:val="24"/>
          <w:szCs w:val="24"/>
        </w:rPr>
        <w:t xml:space="preserve"> (Control group)</w:t>
      </w:r>
      <w:ins w:id="102" w:author="xin" w:date="2017-02-12T17:40:00Z">
        <w:r w:rsidR="00B71136">
          <w:rPr>
            <w:rFonts w:ascii="Times New Roman" w:hAnsi="Times New Roman" w:hint="eastAsia"/>
            <w:sz w:val="24"/>
            <w:szCs w:val="24"/>
          </w:rPr>
          <w:t xml:space="preserve">, in 1 T, 9 T magnetic </w:t>
        </w:r>
        <w:proofErr w:type="gramStart"/>
        <w:r w:rsidR="00B71136">
          <w:rPr>
            <w:rFonts w:ascii="Times New Roman" w:hAnsi="Times New Roman" w:hint="eastAsia"/>
            <w:sz w:val="24"/>
            <w:szCs w:val="24"/>
          </w:rPr>
          <w:t>field</w:t>
        </w:r>
      </w:ins>
      <w:proofErr w:type="gramEnd"/>
      <w:r>
        <w:rPr>
          <w:rFonts w:ascii="Times New Roman" w:hAnsi="Times New Roman" w:hint="eastAsia"/>
          <w:sz w:val="24"/>
          <w:szCs w:val="24"/>
        </w:rPr>
        <w:t xml:space="preserve"> or in two h</w:t>
      </w:r>
      <w:r w:rsidRPr="00D96C95">
        <w:rPr>
          <w:rFonts w:ascii="Times New Roman" w:hAnsi="Times New Roman"/>
          <w:sz w:val="24"/>
          <w:szCs w:val="24"/>
        </w:rPr>
        <w:t xml:space="preserve">igh magnetic field </w:t>
      </w:r>
      <w:r w:rsidRPr="00D96C95">
        <w:rPr>
          <w:rFonts w:ascii="Times New Roman" w:hAnsi="Times New Roman" w:hint="eastAsia"/>
          <w:kern w:val="0"/>
          <w:sz w:val="24"/>
          <w:szCs w:val="24"/>
        </w:rPr>
        <w:t xml:space="preserve">biological </w:t>
      </w:r>
      <w:r w:rsidRPr="005C7374">
        <w:rPr>
          <w:rFonts w:ascii="Times New Roman" w:hAnsi="Times New Roman"/>
          <w:kern w:val="0"/>
          <w:sz w:val="24"/>
          <w:szCs w:val="24"/>
        </w:rPr>
        <w:t xml:space="preserve">sample incubation systems. One was Sham group and the other was 27 T group. The rest of the experiment was identical to the above mentioned experiments. </w:t>
      </w:r>
    </w:p>
    <w:p w:rsidR="00F421C7" w:rsidRDefault="00F421C7" w:rsidP="00ED7C8A">
      <w:pPr>
        <w:autoSpaceDE w:val="0"/>
        <w:autoSpaceDN w:val="0"/>
        <w:adjustRightInd w:val="0"/>
        <w:spacing w:line="480" w:lineRule="auto"/>
        <w:jc w:val="left"/>
        <w:rPr>
          <w:rFonts w:ascii="Times New Roman" w:hAnsi="Times New Roman"/>
          <w:kern w:val="0"/>
          <w:sz w:val="24"/>
          <w:szCs w:val="24"/>
        </w:rPr>
      </w:pPr>
    </w:p>
    <w:p w:rsidR="00161B22" w:rsidRDefault="00F421C7" w:rsidP="00313CD1">
      <w:pPr>
        <w:spacing w:afterLines="50" w:line="480" w:lineRule="auto"/>
        <w:rPr>
          <w:rFonts w:ascii="Times New Roman" w:hAnsi="Times New Roman"/>
          <w:kern w:val="0"/>
          <w:sz w:val="24"/>
          <w:szCs w:val="24"/>
        </w:rPr>
      </w:pPr>
      <w:r>
        <w:rPr>
          <w:rFonts w:ascii="Times New Roman" w:hAnsi="Times New Roman" w:hint="eastAsia"/>
          <w:b/>
          <w:sz w:val="24"/>
          <w:szCs w:val="24"/>
        </w:rPr>
        <w:t>S</w:t>
      </w:r>
      <w:r w:rsidRPr="008B21A9">
        <w:rPr>
          <w:rFonts w:ascii="Times New Roman" w:hAnsi="Times New Roman"/>
          <w:b/>
          <w:sz w:val="24"/>
          <w:szCs w:val="24"/>
        </w:rPr>
        <w:t>pindle</w:t>
      </w:r>
      <w:r>
        <w:rPr>
          <w:rFonts w:ascii="Times New Roman" w:hAnsi="Times New Roman" w:hint="eastAsia"/>
          <w:b/>
          <w:sz w:val="24"/>
          <w:szCs w:val="24"/>
        </w:rPr>
        <w:t xml:space="preserve"> Measurement</w:t>
      </w:r>
    </w:p>
    <w:p w:rsidR="00F421C7" w:rsidRDefault="00F421C7" w:rsidP="00ED7C8A">
      <w:pPr>
        <w:spacing w:line="480" w:lineRule="auto"/>
        <w:rPr>
          <w:rFonts w:ascii="Times New Roman" w:hAnsi="Times New Roman"/>
          <w:kern w:val="0"/>
          <w:sz w:val="24"/>
          <w:szCs w:val="24"/>
        </w:rPr>
      </w:pPr>
      <w:r>
        <w:rPr>
          <w:rFonts w:ascii="Times New Roman" w:hAnsi="Times New Roman" w:hint="eastAsia"/>
          <w:kern w:val="0"/>
          <w:sz w:val="24"/>
          <w:szCs w:val="24"/>
        </w:rPr>
        <w:t>To measure the spindle angles with the coverslips (lateral or non-lateral)</w:t>
      </w:r>
      <w:r w:rsidR="00491D0B">
        <w:rPr>
          <w:rFonts w:ascii="Times New Roman" w:hAnsi="Times New Roman" w:hint="eastAsia"/>
          <w:kern w:val="0"/>
          <w:sz w:val="24"/>
          <w:szCs w:val="24"/>
        </w:rPr>
        <w:t xml:space="preserve"> in Figure </w:t>
      </w:r>
      <w:r w:rsidR="005835BC">
        <w:rPr>
          <w:rFonts w:ascii="Times New Roman" w:hAnsi="Times New Roman" w:hint="eastAsia"/>
          <w:kern w:val="0"/>
          <w:sz w:val="24"/>
          <w:szCs w:val="24"/>
        </w:rPr>
        <w:t>3</w:t>
      </w:r>
      <w:ins w:id="103" w:author="xin" w:date="2017-02-12T17:41:00Z">
        <w:r w:rsidR="00C67A8F">
          <w:rPr>
            <w:rFonts w:ascii="Times New Roman" w:hAnsi="Times New Roman" w:hint="eastAsia"/>
            <w:kern w:val="0"/>
            <w:sz w:val="24"/>
            <w:szCs w:val="24"/>
          </w:rPr>
          <w:t>-4</w:t>
        </w:r>
      </w:ins>
      <w:r>
        <w:rPr>
          <w:rFonts w:ascii="Times New Roman" w:hAnsi="Times New Roman" w:hint="eastAsia"/>
          <w:kern w:val="0"/>
          <w:sz w:val="24"/>
          <w:szCs w:val="24"/>
        </w:rPr>
        <w:t>, w</w:t>
      </w:r>
      <w:r>
        <w:rPr>
          <w:rFonts w:ascii="Times New Roman" w:hAnsi="Times New Roman" w:hint="eastAsia"/>
          <w:sz w:val="24"/>
          <w:szCs w:val="24"/>
        </w:rPr>
        <w:t>e use</w:t>
      </w:r>
      <w:r w:rsidR="005E72CD">
        <w:rPr>
          <w:rFonts w:ascii="Times New Roman" w:hAnsi="Times New Roman" w:hint="eastAsia"/>
          <w:sz w:val="24"/>
          <w:szCs w:val="24"/>
        </w:rPr>
        <w:t>d</w:t>
      </w:r>
      <w:r>
        <w:rPr>
          <w:rFonts w:ascii="Times New Roman" w:hAnsi="Times New Roman" w:hint="eastAsia"/>
          <w:sz w:val="24"/>
          <w:szCs w:val="24"/>
        </w:rPr>
        <w:t xml:space="preserve"> the </w:t>
      </w:r>
      <w:proofErr w:type="spellStart"/>
      <w:r>
        <w:rPr>
          <w:rFonts w:ascii="Times New Roman" w:hAnsi="Times New Roman"/>
          <w:sz w:val="24"/>
          <w:szCs w:val="24"/>
        </w:rPr>
        <w:t>Leica</w:t>
      </w:r>
      <w:proofErr w:type="spellEnd"/>
      <w:r>
        <w:rPr>
          <w:rFonts w:ascii="Times New Roman" w:hAnsi="Times New Roman"/>
          <w:sz w:val="24"/>
          <w:szCs w:val="24"/>
        </w:rPr>
        <w:t xml:space="preserve"> </w:t>
      </w:r>
      <w:r w:rsidR="006E6057">
        <w:rPr>
          <w:rFonts w:ascii="Times New Roman" w:hAnsi="Times New Roman" w:hint="eastAsia"/>
          <w:sz w:val="24"/>
          <w:szCs w:val="24"/>
        </w:rPr>
        <w:t>D</w:t>
      </w:r>
      <w:r>
        <w:rPr>
          <w:rFonts w:ascii="Times New Roman" w:hAnsi="Times New Roman"/>
          <w:sz w:val="24"/>
          <w:szCs w:val="24"/>
        </w:rPr>
        <w:t>MI4000B fluorescent microscope</w:t>
      </w:r>
      <w:r>
        <w:rPr>
          <w:rFonts w:ascii="Times New Roman" w:hAnsi="Times New Roman" w:hint="eastAsia"/>
          <w:sz w:val="24"/>
          <w:szCs w:val="24"/>
        </w:rPr>
        <w:t xml:space="preserve"> and observed the spindle poles under the 100 </w:t>
      </w:r>
      <w:r w:rsidR="000D287E">
        <w:rPr>
          <w:rFonts w:ascii="Times New Roman" w:hAnsi="Times New Roman" w:hint="eastAsia"/>
          <w:sz w:val="24"/>
          <w:szCs w:val="24"/>
        </w:rPr>
        <w:t>x</w:t>
      </w:r>
      <w:r>
        <w:rPr>
          <w:rFonts w:ascii="Times New Roman" w:hAnsi="Times New Roman" w:hint="eastAsia"/>
          <w:sz w:val="24"/>
          <w:szCs w:val="24"/>
        </w:rPr>
        <w:t xml:space="preserve"> </w:t>
      </w:r>
      <w:r w:rsidRPr="00E81314">
        <w:rPr>
          <w:rFonts w:ascii="Times New Roman" w:hAnsi="Times New Roman"/>
          <w:sz w:val="24"/>
          <w:szCs w:val="24"/>
        </w:rPr>
        <w:t>objective lens</w:t>
      </w:r>
      <w:r w:rsidR="005E72CD">
        <w:rPr>
          <w:rFonts w:ascii="Times New Roman" w:hAnsi="Times New Roman" w:hint="eastAsia"/>
          <w:sz w:val="24"/>
          <w:szCs w:val="24"/>
        </w:rPr>
        <w:t>. We consider the spindle</w:t>
      </w:r>
      <w:r>
        <w:rPr>
          <w:rFonts w:ascii="Times New Roman" w:hAnsi="Times New Roman" w:hint="eastAsia"/>
          <w:sz w:val="24"/>
          <w:szCs w:val="24"/>
        </w:rPr>
        <w:t xml:space="preserve"> lateral with the coverslips if the two poles of spindle apparatus were on one </w:t>
      </w:r>
      <w:r w:rsidRPr="00E81314">
        <w:rPr>
          <w:rFonts w:ascii="Times New Roman" w:hAnsi="Times New Roman"/>
          <w:sz w:val="24"/>
          <w:szCs w:val="24"/>
        </w:rPr>
        <w:t>focal plane</w:t>
      </w:r>
      <w:r w:rsidR="005E72CD">
        <w:rPr>
          <w:rFonts w:ascii="Times New Roman" w:hAnsi="Times New Roman" w:hint="eastAsia"/>
          <w:sz w:val="24"/>
          <w:szCs w:val="24"/>
        </w:rPr>
        <w:t xml:space="preserve">. </w:t>
      </w:r>
      <w:r w:rsidR="00196B3B">
        <w:rPr>
          <w:rFonts w:ascii="Times New Roman" w:hAnsi="Times New Roman" w:hint="eastAsia"/>
          <w:sz w:val="24"/>
          <w:szCs w:val="24"/>
        </w:rPr>
        <w:t>When the two poles were not on one focal plane, we defined it as</w:t>
      </w:r>
      <w:r>
        <w:rPr>
          <w:rFonts w:ascii="Times New Roman" w:hAnsi="Times New Roman" w:hint="eastAsia"/>
          <w:sz w:val="24"/>
          <w:szCs w:val="24"/>
        </w:rPr>
        <w:t xml:space="preserve"> </w:t>
      </w:r>
      <w:r w:rsidR="00196B3B">
        <w:rPr>
          <w:rFonts w:ascii="Times New Roman" w:hAnsi="Times New Roman"/>
          <w:sz w:val="24"/>
          <w:szCs w:val="24"/>
        </w:rPr>
        <w:t>“</w:t>
      </w:r>
      <w:r>
        <w:rPr>
          <w:rFonts w:ascii="Times New Roman" w:hAnsi="Times New Roman" w:hint="eastAsia"/>
          <w:sz w:val="24"/>
          <w:szCs w:val="24"/>
        </w:rPr>
        <w:t>non-</w:t>
      </w:r>
      <w:r>
        <w:rPr>
          <w:rFonts w:ascii="Times New Roman" w:hAnsi="Times New Roman"/>
          <w:sz w:val="24"/>
          <w:szCs w:val="24"/>
        </w:rPr>
        <w:t>lateral</w:t>
      </w:r>
      <w:r w:rsidR="00196B3B">
        <w:rPr>
          <w:rFonts w:ascii="Times New Roman" w:hAnsi="Times New Roman"/>
          <w:sz w:val="24"/>
          <w:szCs w:val="24"/>
        </w:rPr>
        <w:t>”</w:t>
      </w:r>
      <w:r>
        <w:rPr>
          <w:rFonts w:ascii="Times New Roman" w:hAnsi="Times New Roman" w:hint="eastAsia"/>
          <w:sz w:val="24"/>
          <w:szCs w:val="24"/>
        </w:rPr>
        <w:t xml:space="preserve"> with the coverslips. </w:t>
      </w:r>
    </w:p>
    <w:p w:rsidR="00311880" w:rsidRDefault="00F421C7" w:rsidP="00ED7C8A">
      <w:pPr>
        <w:spacing w:line="480" w:lineRule="auto"/>
        <w:ind w:firstLine="420"/>
        <w:rPr>
          <w:rFonts w:ascii="Times New Roman" w:hAnsi="Times New Roman"/>
          <w:sz w:val="24"/>
          <w:szCs w:val="24"/>
        </w:rPr>
      </w:pPr>
      <w:r>
        <w:rPr>
          <w:rFonts w:ascii="Times New Roman" w:hAnsi="Times New Roman" w:hint="eastAsia"/>
          <w:kern w:val="0"/>
          <w:sz w:val="24"/>
          <w:szCs w:val="24"/>
        </w:rPr>
        <w:t xml:space="preserve">To measure the spindle orientation when they were exposed to </w:t>
      </w:r>
      <w:r>
        <w:rPr>
          <w:rFonts w:ascii="Times New Roman" w:hAnsi="Times New Roman" w:hint="eastAsia"/>
          <w:sz w:val="24"/>
          <w:szCs w:val="24"/>
        </w:rPr>
        <w:t xml:space="preserve">27 T magnetic fields that were </w:t>
      </w:r>
      <w:r>
        <w:rPr>
          <w:rFonts w:ascii="Times New Roman" w:hAnsi="Times New Roman"/>
          <w:sz w:val="24"/>
          <w:szCs w:val="24"/>
        </w:rPr>
        <w:t>parallel</w:t>
      </w:r>
      <w:r>
        <w:rPr>
          <w:rFonts w:ascii="Times New Roman" w:hAnsi="Times New Roman" w:hint="eastAsia"/>
          <w:sz w:val="24"/>
          <w:szCs w:val="24"/>
        </w:rPr>
        <w:t xml:space="preserve"> to the covers</w:t>
      </w:r>
      <w:r w:rsidRPr="00480E6D">
        <w:rPr>
          <w:rFonts w:ascii="Times New Roman" w:hAnsi="Times New Roman" w:hint="eastAsia"/>
          <w:sz w:val="24"/>
          <w:szCs w:val="24"/>
        </w:rPr>
        <w:t xml:space="preserve">lips in Figure </w:t>
      </w:r>
      <w:r w:rsidR="005835BC">
        <w:rPr>
          <w:rFonts w:ascii="Times New Roman" w:hAnsi="Times New Roman" w:hint="eastAsia"/>
          <w:sz w:val="24"/>
          <w:szCs w:val="24"/>
        </w:rPr>
        <w:t>5</w:t>
      </w:r>
      <w:r w:rsidRPr="00480E6D">
        <w:rPr>
          <w:rFonts w:ascii="Times New Roman" w:hAnsi="Times New Roman" w:hint="eastAsia"/>
          <w:sz w:val="24"/>
          <w:szCs w:val="24"/>
        </w:rPr>
        <w:t>-</w:t>
      </w:r>
      <w:r w:rsidR="005835BC">
        <w:rPr>
          <w:rFonts w:ascii="Times New Roman" w:hAnsi="Times New Roman" w:hint="eastAsia"/>
          <w:sz w:val="24"/>
          <w:szCs w:val="24"/>
        </w:rPr>
        <w:t>7</w:t>
      </w:r>
      <w:r w:rsidRPr="00480E6D">
        <w:rPr>
          <w:rFonts w:ascii="Times New Roman" w:hAnsi="Times New Roman" w:hint="eastAsia"/>
          <w:sz w:val="24"/>
          <w:szCs w:val="24"/>
        </w:rPr>
        <w:t xml:space="preserve">, we </w:t>
      </w:r>
      <w:bookmarkStart w:id="104" w:name="OLE_LINK7"/>
      <w:bookmarkStart w:id="105" w:name="OLE_LINK10"/>
      <w:r w:rsidRPr="00480E6D">
        <w:rPr>
          <w:rFonts w:ascii="Times New Roman" w:hAnsi="Times New Roman" w:hint="eastAsia"/>
          <w:sz w:val="24"/>
          <w:szCs w:val="24"/>
        </w:rPr>
        <w:t xml:space="preserve">used the </w:t>
      </w:r>
      <w:proofErr w:type="spellStart"/>
      <w:r w:rsidRPr="00480E6D">
        <w:rPr>
          <w:rFonts w:ascii="Times New Roman" w:hAnsi="Times New Roman"/>
          <w:sz w:val="24"/>
          <w:szCs w:val="24"/>
        </w:rPr>
        <w:t>Leica</w:t>
      </w:r>
      <w:proofErr w:type="spellEnd"/>
      <w:r w:rsidRPr="00480E6D">
        <w:rPr>
          <w:rFonts w:ascii="Times New Roman" w:hAnsi="Times New Roman"/>
          <w:sz w:val="24"/>
          <w:szCs w:val="24"/>
        </w:rPr>
        <w:t xml:space="preserve"> </w:t>
      </w:r>
      <w:r w:rsidR="006E6057">
        <w:rPr>
          <w:rFonts w:ascii="Times New Roman" w:hAnsi="Times New Roman" w:hint="eastAsia"/>
          <w:sz w:val="24"/>
          <w:szCs w:val="24"/>
        </w:rPr>
        <w:t>D</w:t>
      </w:r>
      <w:r w:rsidRPr="00480E6D">
        <w:rPr>
          <w:rFonts w:ascii="Times New Roman" w:hAnsi="Times New Roman"/>
          <w:sz w:val="24"/>
          <w:szCs w:val="24"/>
        </w:rPr>
        <w:t>MI4000B fluorescent microscope</w:t>
      </w:r>
      <w:r w:rsidRPr="00480E6D">
        <w:rPr>
          <w:rFonts w:ascii="Times New Roman" w:hAnsi="Times New Roman" w:hint="eastAsia"/>
          <w:sz w:val="24"/>
          <w:szCs w:val="24"/>
        </w:rPr>
        <w:t xml:space="preserve"> to get low magnification images</w:t>
      </w:r>
      <w:bookmarkEnd w:id="104"/>
      <w:bookmarkEnd w:id="105"/>
      <w:r w:rsidRPr="00480E6D">
        <w:rPr>
          <w:rFonts w:ascii="Times New Roman" w:hAnsi="Times New Roman" w:hint="eastAsia"/>
          <w:sz w:val="24"/>
          <w:szCs w:val="24"/>
        </w:rPr>
        <w:t xml:space="preserve">. Then we used the </w:t>
      </w:r>
      <w:proofErr w:type="spellStart"/>
      <w:r w:rsidRPr="00480E6D">
        <w:rPr>
          <w:rFonts w:ascii="Times New Roman" w:hAnsi="Times New Roman" w:hint="eastAsia"/>
          <w:sz w:val="24"/>
          <w:szCs w:val="24"/>
        </w:rPr>
        <w:t>Picpick</w:t>
      </w:r>
      <w:proofErr w:type="spellEnd"/>
      <w:r w:rsidRPr="00480E6D">
        <w:rPr>
          <w:rFonts w:ascii="Times New Roman" w:hAnsi="Times New Roman" w:hint="eastAsia"/>
          <w:sz w:val="24"/>
          <w:szCs w:val="24"/>
        </w:rPr>
        <w:t xml:space="preserve"> software to measure the angles between spindle long axis and the magnetic field lines on these images</w:t>
      </w:r>
      <w:r w:rsidR="002D5454" w:rsidRPr="00480E6D">
        <w:rPr>
          <w:rFonts w:ascii="Times New Roman" w:hAnsi="Times New Roman" w:hint="eastAsia"/>
          <w:sz w:val="24"/>
          <w:szCs w:val="24"/>
        </w:rPr>
        <w:t xml:space="preserve"> for Figure </w:t>
      </w:r>
      <w:r w:rsidR="001E6114">
        <w:rPr>
          <w:rFonts w:ascii="Times New Roman" w:hAnsi="Times New Roman" w:hint="eastAsia"/>
          <w:sz w:val="24"/>
          <w:szCs w:val="24"/>
        </w:rPr>
        <w:t>5</w:t>
      </w:r>
      <w:r w:rsidR="00084D46" w:rsidRPr="00480E6D">
        <w:rPr>
          <w:rFonts w:ascii="Times New Roman" w:hAnsi="Times New Roman" w:hint="eastAsia"/>
          <w:sz w:val="24"/>
          <w:szCs w:val="24"/>
        </w:rPr>
        <w:t xml:space="preserve"> </w:t>
      </w:r>
      <w:r w:rsidR="00084D46" w:rsidRPr="00480E6D">
        <w:rPr>
          <w:rFonts w:ascii="Times New Roman" w:hAnsi="Times New Roman" w:hint="eastAsia"/>
          <w:sz w:val="24"/>
          <w:szCs w:val="24"/>
        </w:rPr>
        <w:lastRenderedPageBreak/>
        <w:t xml:space="preserve">as well as </w:t>
      </w:r>
      <w:r w:rsidRPr="00480E6D">
        <w:rPr>
          <w:rFonts w:ascii="Times New Roman" w:hAnsi="Times New Roman" w:hint="eastAsia"/>
          <w:sz w:val="24"/>
          <w:szCs w:val="24"/>
        </w:rPr>
        <w:t xml:space="preserve">the </w:t>
      </w:r>
      <w:r w:rsidR="00311880">
        <w:rPr>
          <w:rFonts w:ascii="Times New Roman" w:hAnsi="Times New Roman" w:hint="eastAsia"/>
          <w:sz w:val="24"/>
          <w:szCs w:val="24"/>
        </w:rPr>
        <w:t xml:space="preserve">spindle pole </w:t>
      </w:r>
      <w:r w:rsidRPr="00480E6D">
        <w:rPr>
          <w:rFonts w:ascii="Times New Roman" w:hAnsi="Times New Roman" w:hint="eastAsia"/>
          <w:sz w:val="24"/>
          <w:szCs w:val="24"/>
        </w:rPr>
        <w:t xml:space="preserve">angles </w:t>
      </w:r>
      <w:r w:rsidR="002D5454" w:rsidRPr="00480E6D">
        <w:rPr>
          <w:rFonts w:ascii="Times New Roman" w:hAnsi="Times New Roman" w:hint="eastAsia"/>
          <w:sz w:val="24"/>
          <w:szCs w:val="24"/>
        </w:rPr>
        <w:t xml:space="preserve">in Figure </w:t>
      </w:r>
      <w:r w:rsidR="001E6114">
        <w:rPr>
          <w:rFonts w:ascii="Times New Roman" w:hAnsi="Times New Roman" w:hint="eastAsia"/>
          <w:sz w:val="24"/>
          <w:szCs w:val="24"/>
        </w:rPr>
        <w:t>7</w:t>
      </w:r>
      <w:r w:rsidR="00835F22" w:rsidRPr="00480E6D">
        <w:rPr>
          <w:rFonts w:ascii="Times New Roman" w:hAnsi="Times New Roman" w:hint="eastAsia"/>
          <w:sz w:val="24"/>
          <w:szCs w:val="24"/>
        </w:rPr>
        <w:t>C</w:t>
      </w:r>
      <w:r w:rsidRPr="00480E6D">
        <w:rPr>
          <w:rFonts w:ascii="Times New Roman" w:hAnsi="Times New Roman" w:hint="eastAsia"/>
          <w:sz w:val="24"/>
          <w:szCs w:val="24"/>
        </w:rPr>
        <w:t xml:space="preserve">. </w:t>
      </w:r>
    </w:p>
    <w:p w:rsidR="00F421C7" w:rsidRPr="00480E6D" w:rsidRDefault="002D5454" w:rsidP="00ED7C8A">
      <w:pPr>
        <w:spacing w:line="480" w:lineRule="auto"/>
        <w:ind w:firstLine="420"/>
        <w:rPr>
          <w:rFonts w:ascii="Times New Roman" w:hAnsi="Times New Roman"/>
          <w:sz w:val="24"/>
          <w:szCs w:val="24"/>
        </w:rPr>
      </w:pPr>
      <w:r w:rsidRPr="00480E6D">
        <w:rPr>
          <w:rFonts w:ascii="Times New Roman" w:hAnsi="Times New Roman" w:hint="eastAsia"/>
          <w:sz w:val="24"/>
          <w:szCs w:val="24"/>
        </w:rPr>
        <w:t xml:space="preserve">The spindle length, width, </w:t>
      </w:r>
      <w:r w:rsidRPr="00480E6D">
        <w:rPr>
          <w:rFonts w:ascii="Times New Roman" w:hAnsi="Times New Roman"/>
          <w:sz w:val="24"/>
          <w:szCs w:val="24"/>
        </w:rPr>
        <w:t>chromosome</w:t>
      </w:r>
      <w:r w:rsidRPr="00480E6D">
        <w:rPr>
          <w:rFonts w:ascii="Times New Roman" w:hAnsi="Times New Roman" w:hint="eastAsia"/>
          <w:sz w:val="24"/>
          <w:szCs w:val="24"/>
        </w:rPr>
        <w:t xml:space="preserve"> </w:t>
      </w:r>
      <w:r w:rsidR="00084D46" w:rsidRPr="00480E6D">
        <w:rPr>
          <w:rFonts w:ascii="Times New Roman" w:hAnsi="Times New Roman" w:hint="eastAsia"/>
          <w:sz w:val="24"/>
          <w:szCs w:val="24"/>
        </w:rPr>
        <w:t xml:space="preserve">distribution, metaphase </w:t>
      </w:r>
      <w:r w:rsidRPr="00480E6D">
        <w:rPr>
          <w:rFonts w:ascii="Times New Roman" w:hAnsi="Times New Roman" w:hint="eastAsia"/>
          <w:sz w:val="24"/>
          <w:szCs w:val="24"/>
        </w:rPr>
        <w:t xml:space="preserve">plate </w:t>
      </w:r>
      <w:r w:rsidR="00084D46" w:rsidRPr="00480E6D">
        <w:rPr>
          <w:rFonts w:ascii="Times New Roman" w:hAnsi="Times New Roman" w:hint="eastAsia"/>
          <w:sz w:val="24"/>
          <w:szCs w:val="24"/>
        </w:rPr>
        <w:t>width and the angles between spindle long axis and the magnetic field lines in Figure</w:t>
      </w:r>
      <w:r w:rsidR="00503127">
        <w:rPr>
          <w:rFonts w:ascii="Times New Roman" w:hAnsi="Times New Roman" w:hint="eastAsia"/>
          <w:sz w:val="24"/>
          <w:szCs w:val="24"/>
        </w:rPr>
        <w:t>s</w:t>
      </w:r>
      <w:r w:rsidR="00084D46" w:rsidRPr="00480E6D">
        <w:rPr>
          <w:rFonts w:ascii="Times New Roman" w:hAnsi="Times New Roman" w:hint="eastAsia"/>
          <w:sz w:val="24"/>
          <w:szCs w:val="24"/>
        </w:rPr>
        <w:t xml:space="preserve"> </w:t>
      </w:r>
      <w:r w:rsidR="001E6114">
        <w:rPr>
          <w:rFonts w:ascii="Times New Roman" w:hAnsi="Times New Roman" w:hint="eastAsia"/>
          <w:sz w:val="24"/>
          <w:szCs w:val="24"/>
        </w:rPr>
        <w:t>6</w:t>
      </w:r>
      <w:r w:rsidR="00084D46" w:rsidRPr="00480E6D">
        <w:rPr>
          <w:rFonts w:ascii="Times New Roman" w:hAnsi="Times New Roman" w:hint="eastAsia"/>
          <w:sz w:val="24"/>
          <w:szCs w:val="24"/>
        </w:rPr>
        <w:t xml:space="preserve"> and </w:t>
      </w:r>
      <w:r w:rsidR="001E6114">
        <w:rPr>
          <w:rFonts w:ascii="Times New Roman" w:hAnsi="Times New Roman" w:hint="eastAsia"/>
          <w:sz w:val="24"/>
          <w:szCs w:val="24"/>
        </w:rPr>
        <w:t>7</w:t>
      </w:r>
      <w:r w:rsidR="00084D46" w:rsidRPr="00480E6D">
        <w:rPr>
          <w:rFonts w:ascii="Times New Roman" w:hAnsi="Times New Roman" w:hint="eastAsia"/>
          <w:sz w:val="24"/>
          <w:szCs w:val="24"/>
        </w:rPr>
        <w:t xml:space="preserve"> were measured by Adobe Photoshop. </w:t>
      </w:r>
      <w:r w:rsidR="00C3585A" w:rsidRPr="00480E6D">
        <w:rPr>
          <w:rFonts w:ascii="Times New Roman" w:hAnsi="Times New Roman" w:hint="eastAsia"/>
          <w:sz w:val="24"/>
          <w:szCs w:val="24"/>
        </w:rPr>
        <w:t>S</w:t>
      </w:r>
      <w:r w:rsidR="00084D46" w:rsidRPr="00480E6D">
        <w:rPr>
          <w:rFonts w:ascii="Times New Roman" w:hAnsi="Times New Roman" w:hint="eastAsia"/>
          <w:sz w:val="24"/>
          <w:szCs w:val="24"/>
        </w:rPr>
        <w:t xml:space="preserve">pindles </w:t>
      </w:r>
      <w:r w:rsidR="00DB67CB" w:rsidRPr="00480E6D">
        <w:rPr>
          <w:rFonts w:ascii="Times New Roman" w:hAnsi="Times New Roman" w:hint="eastAsia"/>
          <w:sz w:val="24"/>
          <w:szCs w:val="24"/>
        </w:rPr>
        <w:t xml:space="preserve">dimension and </w:t>
      </w:r>
      <w:r w:rsidR="00DB67CB" w:rsidRPr="00480E6D">
        <w:rPr>
          <w:rFonts w:ascii="Times New Roman" w:hAnsi="Times New Roman"/>
          <w:sz w:val="24"/>
          <w:szCs w:val="24"/>
        </w:rPr>
        <w:t>chromosome</w:t>
      </w:r>
      <w:r w:rsidR="00DB67CB" w:rsidRPr="00480E6D">
        <w:rPr>
          <w:rFonts w:ascii="Times New Roman" w:hAnsi="Times New Roman" w:hint="eastAsia"/>
          <w:sz w:val="24"/>
          <w:szCs w:val="24"/>
        </w:rPr>
        <w:t xml:space="preserve"> distributions </w:t>
      </w:r>
      <w:r w:rsidR="00084D46" w:rsidRPr="00480E6D">
        <w:rPr>
          <w:rFonts w:ascii="Times New Roman" w:hAnsi="Times New Roman" w:hint="eastAsia"/>
          <w:sz w:val="24"/>
          <w:szCs w:val="24"/>
        </w:rPr>
        <w:t xml:space="preserve">were measured from 4 </w:t>
      </w:r>
      <w:r w:rsidR="00503127">
        <w:rPr>
          <w:rFonts w:ascii="Times New Roman" w:hAnsi="Times New Roman" w:hint="eastAsia"/>
          <w:sz w:val="24"/>
          <w:szCs w:val="24"/>
        </w:rPr>
        <w:t xml:space="preserve">independent </w:t>
      </w:r>
      <w:r w:rsidR="00084D46" w:rsidRPr="00480E6D">
        <w:rPr>
          <w:rFonts w:ascii="Times New Roman" w:hAnsi="Times New Roman" w:hint="eastAsia"/>
          <w:sz w:val="24"/>
          <w:szCs w:val="24"/>
        </w:rPr>
        <w:t xml:space="preserve">coverslips of CNE-2Z cells and 4 </w:t>
      </w:r>
      <w:r w:rsidR="00503127">
        <w:rPr>
          <w:rFonts w:ascii="Times New Roman" w:hAnsi="Times New Roman" w:hint="eastAsia"/>
          <w:sz w:val="24"/>
          <w:szCs w:val="24"/>
        </w:rPr>
        <w:t xml:space="preserve">independent </w:t>
      </w:r>
      <w:r w:rsidR="00084D46" w:rsidRPr="00480E6D">
        <w:rPr>
          <w:rFonts w:ascii="Times New Roman" w:hAnsi="Times New Roman" w:hint="eastAsia"/>
          <w:sz w:val="24"/>
          <w:szCs w:val="24"/>
        </w:rPr>
        <w:t xml:space="preserve">coverslips of RPE1 cells </w:t>
      </w:r>
      <w:r w:rsidR="00DB67CB" w:rsidRPr="00480E6D">
        <w:rPr>
          <w:rFonts w:ascii="Times New Roman" w:hAnsi="Times New Roman" w:hint="eastAsia"/>
          <w:sz w:val="24"/>
          <w:szCs w:val="24"/>
        </w:rPr>
        <w:t xml:space="preserve">that were treated with RO-3306 and CENP-E inhibitors </w:t>
      </w:r>
      <w:r w:rsidR="00084D46" w:rsidRPr="00480E6D">
        <w:rPr>
          <w:rFonts w:ascii="Times New Roman" w:hAnsi="Times New Roman" w:hint="eastAsia"/>
          <w:sz w:val="24"/>
          <w:szCs w:val="24"/>
        </w:rPr>
        <w:t xml:space="preserve">from two independent days. </w:t>
      </w:r>
      <w:del w:id="106" w:author="xin zhang" w:date="2017-02-13T17:38:00Z">
        <w:r w:rsidR="00C3585A" w:rsidRPr="00480E6D" w:rsidDel="005E15DD">
          <w:rPr>
            <w:rFonts w:ascii="Times New Roman" w:hAnsi="Times New Roman" w:hint="eastAsia"/>
            <w:sz w:val="24"/>
            <w:szCs w:val="24"/>
          </w:rPr>
          <w:delText>Total of 618 CNE-2Z spindles and 452 RPE1 spindles were measured.</w:delText>
        </w:r>
      </w:del>
    </w:p>
    <w:p w:rsidR="00F421C7" w:rsidRPr="00480E6D" w:rsidRDefault="00F421C7" w:rsidP="00ED7C8A">
      <w:pPr>
        <w:autoSpaceDE w:val="0"/>
        <w:autoSpaceDN w:val="0"/>
        <w:adjustRightInd w:val="0"/>
        <w:spacing w:line="480" w:lineRule="auto"/>
        <w:rPr>
          <w:rFonts w:ascii="Times New Roman" w:hAnsi="Times New Roman"/>
          <w:b/>
          <w:sz w:val="24"/>
          <w:szCs w:val="24"/>
        </w:rPr>
      </w:pPr>
    </w:p>
    <w:p w:rsidR="00161B22" w:rsidRDefault="00F421C7" w:rsidP="00313CD1">
      <w:pPr>
        <w:spacing w:afterLines="50" w:line="480" w:lineRule="auto"/>
        <w:rPr>
          <w:rFonts w:ascii="Times New Roman" w:hAnsi="Times New Roman"/>
          <w:b/>
          <w:sz w:val="24"/>
          <w:szCs w:val="24"/>
        </w:rPr>
      </w:pPr>
      <w:r w:rsidRPr="00B737BC">
        <w:rPr>
          <w:rFonts w:ascii="Times New Roman" w:hAnsi="Times New Roman"/>
          <w:b/>
          <w:sz w:val="24"/>
          <w:szCs w:val="24"/>
        </w:rPr>
        <w:t xml:space="preserve">Cell synchronization </w:t>
      </w:r>
    </w:p>
    <w:p w:rsidR="00F421C7" w:rsidRPr="00B737BC" w:rsidRDefault="00B67CE9" w:rsidP="00816644">
      <w:pPr>
        <w:spacing w:line="480" w:lineRule="auto"/>
        <w:rPr>
          <w:rFonts w:ascii="Times New Roman" w:hAnsi="Times New Roman"/>
          <w:sz w:val="24"/>
          <w:szCs w:val="24"/>
        </w:rPr>
      </w:pPr>
      <w:moveToRangeStart w:id="107" w:author="xin zhang" w:date="2017-01-23T12:23:00Z" w:name="move472937511"/>
      <w:moveTo w:id="108" w:author="xin zhang" w:date="2017-01-23T12:23:00Z">
        <w:r>
          <w:rPr>
            <w:rFonts w:ascii="Times New Roman" w:hAnsi="Times New Roman" w:hint="eastAsia"/>
            <w:color w:val="000000"/>
            <w:sz w:val="24"/>
            <w:szCs w:val="24"/>
          </w:rPr>
          <w:t>T</w:t>
        </w:r>
        <w:r w:rsidRPr="005C2A02">
          <w:rPr>
            <w:rFonts w:ascii="Times New Roman" w:hAnsi="Times New Roman"/>
            <w:color w:val="000000"/>
            <w:sz w:val="24"/>
            <w:szCs w:val="24"/>
          </w:rPr>
          <w:t xml:space="preserve">o increase the sample size </w:t>
        </w:r>
        <w:r>
          <w:rPr>
            <w:rFonts w:ascii="Times New Roman" w:hAnsi="Times New Roman"/>
            <w:color w:val="000000"/>
            <w:sz w:val="24"/>
            <w:szCs w:val="24"/>
          </w:rPr>
          <w:t>and</w:t>
        </w:r>
        <w:r w:rsidRPr="005C2A02">
          <w:rPr>
            <w:rFonts w:ascii="Times New Roman" w:hAnsi="Times New Roman"/>
            <w:color w:val="000000"/>
            <w:sz w:val="24"/>
            <w:szCs w:val="24"/>
          </w:rPr>
          <w:t xml:space="preserve"> ensure strong statistics</w:t>
        </w:r>
        <w:r>
          <w:rPr>
            <w:rFonts w:ascii="Times New Roman" w:hAnsi="Times New Roman" w:hint="eastAsia"/>
            <w:color w:val="000000"/>
            <w:sz w:val="24"/>
            <w:szCs w:val="24"/>
          </w:rPr>
          <w:t>,</w:t>
        </w:r>
        <w:r w:rsidRPr="005C2A02">
          <w:rPr>
            <w:rFonts w:ascii="Times New Roman" w:hAnsi="Times New Roman"/>
            <w:color w:val="000000"/>
            <w:sz w:val="24"/>
            <w:szCs w:val="24"/>
          </w:rPr>
          <w:t xml:space="preserve"> we</w:t>
        </w:r>
        <w:r w:rsidRPr="00DB67CB">
          <w:rPr>
            <w:rFonts w:ascii="Times New Roman" w:hAnsi="Times New Roman"/>
            <w:sz w:val="24"/>
            <w:szCs w:val="24"/>
          </w:rPr>
          <w:t xml:space="preserve"> applied a standard drug synchronization protocol </w:t>
        </w:r>
        <w:r w:rsidRPr="00DB67CB">
          <w:rPr>
            <w:rFonts w:ascii="Times New Roman" w:hAnsi="Times New Roman" w:hint="eastAsia"/>
            <w:sz w:val="24"/>
            <w:szCs w:val="24"/>
          </w:rPr>
          <w:t xml:space="preserve">by using RO-3306 </w:t>
        </w:r>
        <w:r w:rsidRPr="00DB67CB">
          <w:rPr>
            <w:rFonts w:ascii="Times New Roman" w:hAnsi="Times New Roman"/>
            <w:sz w:val="24"/>
            <w:szCs w:val="24"/>
          </w:rPr>
          <w:t>to arrest cells in G2</w:t>
        </w:r>
        <w:r>
          <w:rPr>
            <w:rFonts w:ascii="Times New Roman" w:hAnsi="Times New Roman" w:hint="eastAsia"/>
            <w:sz w:val="24"/>
            <w:szCs w:val="24"/>
          </w:rPr>
          <w:t xml:space="preserve"> </w:t>
        </w:r>
        <w:r w:rsidR="00B36698">
          <w:rPr>
            <w:rFonts w:ascii="Times New Roman" w:hAnsi="Times New Roman"/>
            <w:sz w:val="24"/>
            <w:szCs w:val="24"/>
          </w:rPr>
          <w:fldChar w:fldCharType="begin">
            <w:fldData xml:space="preserve">PEVuZE5vdGU+PENpdGU+PEF1dGhvcj5WYXNzaWxldjwvQXV0aG9yPjxZZWFyPjIwMDY8L1llYXI+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</w:fldData>
          </w:fldChar>
        </w:r>
        <w:r>
          <w:rPr>
            <w:rFonts w:ascii="Times New Roman" w:hAnsi="Times New Roman"/>
            <w:sz w:val="24"/>
            <w:szCs w:val="24"/>
          </w:rPr>
          <w:instrText xml:space="preserve"> ADDIN EN.CITE </w:instrText>
        </w:r>
        <w:r w:rsidR="00B36698">
          <w:rPr>
            <w:rFonts w:ascii="Times New Roman" w:hAnsi="Times New Roman"/>
            <w:sz w:val="24"/>
            <w:szCs w:val="24"/>
          </w:rPr>
          <w:fldChar w:fldCharType="begin">
            <w:fldData xml:space="preserve">PEVuZE5vdGU+PENpdGU+PEF1dGhvcj5WYXNzaWxldjwvQXV0aG9yPjxZZWFyPjIwMDY8L1llYXI+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</w:fldData>
          </w:fldChar>
        </w:r>
        <w:r>
          <w:rPr>
            <w:rFonts w:ascii="Times New Roman" w:hAnsi="Times New Roman"/>
            <w:sz w:val="24"/>
            <w:szCs w:val="24"/>
          </w:rPr>
          <w:instrText xml:space="preserve"> ADDIN EN.CITE.DATA </w:instrText>
        </w:r>
      </w:moveTo>
      <w:ins w:id="109" w:author="xin zhang" w:date="2017-01-23T12:23:00Z">
        <w:r w:rsidR="00B36698">
          <w:rPr>
            <w:rFonts w:ascii="Times New Roman" w:hAnsi="Times New Roman"/>
            <w:sz w:val="24"/>
            <w:szCs w:val="24"/>
          </w:rPr>
        </w:r>
      </w:ins>
      <w:moveTo w:id="110" w:author="xin zhang" w:date="2017-01-23T12:23:00Z">
        <w:r w:rsidR="00B36698">
          <w:rPr>
            <w:rFonts w:ascii="Times New Roman" w:hAnsi="Times New Roman"/>
            <w:sz w:val="24"/>
            <w:szCs w:val="24"/>
          </w:rPr>
          <w:fldChar w:fldCharType="end"/>
        </w:r>
      </w:moveTo>
      <w:ins w:id="111" w:author="xin zhang" w:date="2017-01-23T12:23:00Z">
        <w:r w:rsidR="00B36698">
          <w:rPr>
            <w:rFonts w:ascii="Times New Roman" w:hAnsi="Times New Roman"/>
            <w:sz w:val="24"/>
            <w:szCs w:val="24"/>
          </w:rPr>
        </w:r>
      </w:ins>
      <w:moveTo w:id="112" w:author="xin zhang" w:date="2017-01-23T12:23:00Z">
        <w:r w:rsidR="00B36698">
          <w:rPr>
            <w:rFonts w:ascii="Times New Roman" w:hAnsi="Times New Roman"/>
            <w:sz w:val="24"/>
            <w:szCs w:val="24"/>
          </w:rPr>
          <w:fldChar w:fldCharType="separate"/>
        </w:r>
        <w:r>
          <w:rPr>
            <w:rFonts w:ascii="Times New Roman" w:hAnsi="Times New Roman"/>
            <w:noProof/>
            <w:sz w:val="24"/>
            <w:szCs w:val="24"/>
          </w:rPr>
          <w:t>(</w:t>
        </w:r>
      </w:moveTo>
      <w:r w:rsidR="00B36698">
        <w:rPr>
          <w:rFonts w:ascii="Times New Roman" w:hAnsi="Times New Roman"/>
          <w:noProof/>
          <w:sz w:val="24"/>
          <w:szCs w:val="24"/>
        </w:rPr>
        <w:fldChar w:fldCharType="begin"/>
      </w:r>
      <w:r w:rsidR="008F426E">
        <w:rPr>
          <w:rFonts w:ascii="Times New Roman" w:hAnsi="Times New Roman"/>
          <w:noProof/>
          <w:sz w:val="24"/>
          <w:szCs w:val="24"/>
        </w:rPr>
        <w:instrText xml:space="preserve"> HYPERLINK \l "_ENREF_40" \o "Vassilev, 2006 #52" </w:instrText>
      </w:r>
      <w:r w:rsidR="00B36698">
        <w:rPr>
          <w:rFonts w:ascii="Times New Roman" w:hAnsi="Times New Roman"/>
          <w:noProof/>
          <w:sz w:val="24"/>
          <w:szCs w:val="24"/>
        </w:rPr>
        <w:fldChar w:fldCharType="separate"/>
      </w:r>
      <w:moveTo w:id="113" w:author="xin zhang" w:date="2017-01-23T12:23:00Z">
        <w:r w:rsidR="008F426E">
          <w:rPr>
            <w:rFonts w:ascii="Times New Roman" w:hAnsi="Times New Roman"/>
            <w:noProof/>
            <w:sz w:val="24"/>
            <w:szCs w:val="24"/>
          </w:rPr>
          <w:t>Vassilev 2006</w:t>
        </w:r>
      </w:moveTo>
      <w:r w:rsidR="00B36698">
        <w:rPr>
          <w:rFonts w:ascii="Times New Roman" w:hAnsi="Times New Roman"/>
          <w:noProof/>
          <w:sz w:val="24"/>
          <w:szCs w:val="24"/>
        </w:rPr>
        <w:fldChar w:fldCharType="end"/>
      </w:r>
      <w:moveTo w:id="114" w:author="xin zhang" w:date="2017-01-23T12:23:00Z">
        <w:r>
          <w:rPr>
            <w:rFonts w:ascii="Times New Roman" w:hAnsi="Times New Roman"/>
            <w:noProof/>
            <w:sz w:val="24"/>
            <w:szCs w:val="24"/>
          </w:rPr>
          <w:t xml:space="preserve">, </w:t>
        </w:r>
      </w:moveTo>
      <w:r w:rsidR="00B36698">
        <w:rPr>
          <w:rFonts w:ascii="Times New Roman" w:hAnsi="Times New Roman"/>
          <w:noProof/>
          <w:sz w:val="24"/>
          <w:szCs w:val="24"/>
        </w:rPr>
        <w:fldChar w:fldCharType="begin"/>
      </w:r>
      <w:r w:rsidR="008F426E">
        <w:rPr>
          <w:rFonts w:ascii="Times New Roman" w:hAnsi="Times New Roman"/>
          <w:noProof/>
          <w:sz w:val="24"/>
          <w:szCs w:val="24"/>
        </w:rPr>
        <w:instrText xml:space="preserve"> HYPERLINK \l "_ENREF_41" \o "Vassilev, 2006 #53" </w:instrText>
      </w:r>
      <w:r w:rsidR="00B36698">
        <w:rPr>
          <w:rFonts w:ascii="Times New Roman" w:hAnsi="Times New Roman"/>
          <w:noProof/>
          <w:sz w:val="24"/>
          <w:szCs w:val="24"/>
        </w:rPr>
        <w:fldChar w:fldCharType="separate"/>
      </w:r>
      <w:moveTo w:id="115" w:author="xin zhang" w:date="2017-01-23T12:23:00Z">
        <w:r w:rsidR="008F426E">
          <w:rPr>
            <w:rFonts w:ascii="Times New Roman" w:hAnsi="Times New Roman"/>
            <w:noProof/>
            <w:sz w:val="24"/>
            <w:szCs w:val="24"/>
          </w:rPr>
          <w:t>Vassilev et al. 2006</w:t>
        </w:r>
      </w:moveTo>
      <w:r w:rsidR="00B36698">
        <w:rPr>
          <w:rFonts w:ascii="Times New Roman" w:hAnsi="Times New Roman"/>
          <w:noProof/>
          <w:sz w:val="24"/>
          <w:szCs w:val="24"/>
        </w:rPr>
        <w:fldChar w:fldCharType="end"/>
      </w:r>
      <w:moveTo w:id="116" w:author="xin zhang" w:date="2017-01-23T12:23:00Z">
        <w:r>
          <w:rPr>
            <w:rFonts w:ascii="Times New Roman" w:hAnsi="Times New Roman"/>
            <w:noProof/>
            <w:sz w:val="24"/>
            <w:szCs w:val="24"/>
          </w:rPr>
          <w:t>)</w:t>
        </w:r>
        <w:r w:rsidR="00B36698">
          <w:rPr>
            <w:rFonts w:ascii="Times New Roman" w:hAnsi="Times New Roman"/>
            <w:sz w:val="24"/>
            <w:szCs w:val="24"/>
          </w:rPr>
          <w:fldChar w:fldCharType="end"/>
        </w:r>
        <w:r w:rsidRPr="00DB67CB">
          <w:rPr>
            <w:rFonts w:ascii="Times New Roman" w:hAnsi="Times New Roman"/>
            <w:sz w:val="24"/>
            <w:szCs w:val="24"/>
          </w:rPr>
          <w:t xml:space="preserve">, then washout into </w:t>
        </w:r>
        <w:r w:rsidRPr="00DB67CB">
          <w:rPr>
            <w:rFonts w:ascii="Times New Roman" w:hAnsi="Times New Roman" w:hint="eastAsia"/>
            <w:sz w:val="24"/>
            <w:szCs w:val="24"/>
          </w:rPr>
          <w:t>MG132 to enrich</w:t>
        </w:r>
        <w:r>
          <w:rPr>
            <w:rFonts w:ascii="Times New Roman" w:hAnsi="Times New Roman" w:hint="eastAsia"/>
            <w:sz w:val="24"/>
            <w:szCs w:val="24"/>
          </w:rPr>
          <w:t xml:space="preserve"> cells</w:t>
        </w:r>
        <w:r w:rsidRPr="00DB67CB">
          <w:rPr>
            <w:rFonts w:ascii="Times New Roman" w:hAnsi="Times New Roman" w:hint="eastAsia"/>
            <w:sz w:val="24"/>
            <w:szCs w:val="24"/>
          </w:rPr>
          <w:t xml:space="preserve"> </w:t>
        </w:r>
        <w:r w:rsidRPr="00DB67CB">
          <w:rPr>
            <w:rFonts w:ascii="Times New Roman" w:hAnsi="Times New Roman"/>
            <w:sz w:val="24"/>
            <w:szCs w:val="24"/>
          </w:rPr>
          <w:t>in mitosis with intact spindles</w:t>
        </w:r>
        <w:del w:id="117" w:author="xin zhang" w:date="2017-01-23T12:26:00Z">
          <w:r w:rsidRPr="00DB67CB" w:rsidDel="00B67CE9">
            <w:rPr>
              <w:rFonts w:ascii="Times New Roman" w:hAnsi="Times New Roman" w:hint="eastAsia"/>
              <w:sz w:val="24"/>
              <w:szCs w:val="24"/>
            </w:rPr>
            <w:delText xml:space="preserve"> (</w:delText>
          </w:r>
          <w:r w:rsidDel="00B67CE9">
            <w:rPr>
              <w:rFonts w:ascii="Times New Roman" w:hAnsi="Times New Roman" w:hint="eastAsia"/>
              <w:kern w:val="0"/>
              <w:sz w:val="24"/>
              <w:szCs w:val="24"/>
            </w:rPr>
            <w:delText>Figure 5-figure supplement 1A</w:delText>
          </w:r>
          <w:r w:rsidRPr="00DB67CB" w:rsidDel="00B67CE9">
            <w:rPr>
              <w:rFonts w:ascii="Times New Roman" w:hAnsi="Times New Roman" w:hint="eastAsia"/>
              <w:sz w:val="24"/>
              <w:szCs w:val="24"/>
            </w:rPr>
            <w:delText>)</w:delText>
          </w:r>
        </w:del>
        <w:r w:rsidRPr="00DB67CB">
          <w:rPr>
            <w:rFonts w:ascii="Times New Roman" w:hAnsi="Times New Roman" w:hint="eastAsia"/>
            <w:sz w:val="24"/>
            <w:szCs w:val="24"/>
          </w:rPr>
          <w:t xml:space="preserve">. </w:t>
        </w:r>
        <w:r w:rsidRPr="00DB67CB">
          <w:rPr>
            <w:rFonts w:ascii="Times New Roman" w:hAnsi="Times New Roman"/>
            <w:sz w:val="24"/>
            <w:szCs w:val="24"/>
          </w:rPr>
          <w:t>We then collected many low magnification images to provide reliable statistics</w:t>
        </w:r>
        <w:del w:id="118" w:author="xin zhang" w:date="2017-01-23T12:26:00Z">
          <w:r w:rsidRPr="00DB67CB" w:rsidDel="00B67CE9">
            <w:rPr>
              <w:rFonts w:ascii="Times New Roman" w:hAnsi="Times New Roman" w:hint="eastAsia"/>
              <w:sz w:val="24"/>
              <w:szCs w:val="24"/>
            </w:rPr>
            <w:delText xml:space="preserve"> (</w:delText>
          </w:r>
          <w:r w:rsidDel="00B67CE9">
            <w:rPr>
              <w:rFonts w:ascii="Times New Roman" w:hAnsi="Times New Roman" w:hint="eastAsia"/>
              <w:kern w:val="0"/>
              <w:sz w:val="24"/>
              <w:szCs w:val="24"/>
            </w:rPr>
            <w:delText>Figure 5-figure supplement 1</w:delText>
          </w:r>
          <w:r w:rsidRPr="00DB67CB" w:rsidDel="00B67CE9">
            <w:rPr>
              <w:rFonts w:ascii="Times New Roman" w:hAnsi="Times New Roman" w:hint="eastAsia"/>
              <w:kern w:val="0"/>
              <w:sz w:val="24"/>
              <w:szCs w:val="24"/>
            </w:rPr>
            <w:delText>B</w:delText>
          </w:r>
          <w:r w:rsidRPr="00DB67CB" w:rsidDel="00B67CE9">
            <w:rPr>
              <w:rFonts w:ascii="Times New Roman" w:hAnsi="Times New Roman" w:hint="eastAsia"/>
              <w:sz w:val="24"/>
              <w:szCs w:val="24"/>
            </w:rPr>
            <w:delText>)</w:delText>
          </w:r>
        </w:del>
        <w:r w:rsidRPr="00DB67CB">
          <w:rPr>
            <w:rFonts w:ascii="Times New Roman" w:hAnsi="Times New Roman"/>
            <w:sz w:val="24"/>
            <w:szCs w:val="24"/>
          </w:rPr>
          <w:t>.</w:t>
        </w:r>
      </w:moveTo>
      <w:moveToRangeEnd w:id="107"/>
      <w:ins w:id="119" w:author="xin zhang" w:date="2017-01-23T12:23:00Z">
        <w:r>
          <w:rPr>
            <w:rFonts w:ascii="Times New Roman" w:hAnsi="Times New Roman" w:hint="eastAsia"/>
            <w:sz w:val="24"/>
            <w:szCs w:val="24"/>
          </w:rPr>
          <w:t xml:space="preserve"> </w:t>
        </w:r>
      </w:ins>
      <w:r w:rsidR="00F421C7" w:rsidRPr="00B737BC">
        <w:rPr>
          <w:rFonts w:ascii="Times New Roman" w:hAnsi="Times New Roman"/>
          <w:sz w:val="24"/>
          <w:szCs w:val="24"/>
        </w:rPr>
        <w:t>RPE1 and CNE</w:t>
      </w:r>
      <w:r w:rsidR="00F421C7">
        <w:rPr>
          <w:rFonts w:ascii="Times New Roman" w:hAnsi="Times New Roman"/>
          <w:sz w:val="24"/>
          <w:szCs w:val="24"/>
        </w:rPr>
        <w:t>-2Z cells were plated onto the pre-cut</w:t>
      </w:r>
      <w:r w:rsidR="00F421C7" w:rsidRPr="00B737BC">
        <w:rPr>
          <w:rFonts w:ascii="Times New Roman" w:hAnsi="Times New Roman"/>
          <w:sz w:val="24"/>
          <w:szCs w:val="24"/>
        </w:rPr>
        <w:t xml:space="preserve"> coverslips 24</w:t>
      </w:r>
      <w:r w:rsidR="00F421C7">
        <w:rPr>
          <w:rFonts w:ascii="Times New Roman" w:hAnsi="Times New Roman" w:hint="eastAsia"/>
          <w:sz w:val="24"/>
          <w:szCs w:val="24"/>
        </w:rPr>
        <w:t xml:space="preserve"> </w:t>
      </w:r>
      <w:r w:rsidR="00F421C7" w:rsidRPr="00B737BC">
        <w:rPr>
          <w:rFonts w:ascii="Times New Roman" w:hAnsi="Times New Roman"/>
          <w:sz w:val="24"/>
          <w:szCs w:val="24"/>
        </w:rPr>
        <w:t xml:space="preserve">h prior to the assay. </w:t>
      </w:r>
      <w:r w:rsidR="00F421C7">
        <w:rPr>
          <w:rFonts w:ascii="Times New Roman" w:hAnsi="Times New Roman" w:hint="eastAsia"/>
          <w:sz w:val="24"/>
          <w:szCs w:val="24"/>
        </w:rPr>
        <w:t>C</w:t>
      </w:r>
      <w:r w:rsidR="00F421C7" w:rsidRPr="00B737BC">
        <w:rPr>
          <w:rFonts w:ascii="Times New Roman" w:hAnsi="Times New Roman"/>
          <w:sz w:val="24"/>
          <w:szCs w:val="24"/>
        </w:rPr>
        <w:t>ells were</w:t>
      </w:r>
      <w:r w:rsidR="00F421C7">
        <w:rPr>
          <w:rFonts w:ascii="Times New Roman" w:hAnsi="Times New Roman" w:hint="eastAsia"/>
          <w:sz w:val="24"/>
          <w:szCs w:val="24"/>
        </w:rPr>
        <w:t xml:space="preserve"> then</w:t>
      </w:r>
      <w:r w:rsidR="00F421C7" w:rsidRPr="00B737BC">
        <w:rPr>
          <w:rFonts w:ascii="Times New Roman" w:hAnsi="Times New Roman"/>
          <w:sz w:val="24"/>
          <w:szCs w:val="24"/>
        </w:rPr>
        <w:t xml:space="preserve"> treated with RO-3306 (</w:t>
      </w:r>
      <w:bookmarkStart w:id="120" w:name="OLE_LINK2"/>
      <w:r w:rsidR="00F421C7" w:rsidRPr="00B737BC">
        <w:rPr>
          <w:rFonts w:ascii="Times New Roman" w:hAnsi="Times New Roman"/>
          <w:sz w:val="24"/>
          <w:szCs w:val="24"/>
        </w:rPr>
        <w:t>10 μM</w:t>
      </w:r>
      <w:bookmarkEnd w:id="120"/>
      <w:r w:rsidR="00F421C7" w:rsidRPr="00B737BC">
        <w:rPr>
          <w:rFonts w:ascii="Times New Roman" w:hAnsi="Times New Roman"/>
          <w:sz w:val="24"/>
          <w:szCs w:val="24"/>
        </w:rPr>
        <w:t>) for 21</w:t>
      </w:r>
      <w:r w:rsidR="006F50C7">
        <w:rPr>
          <w:rFonts w:ascii="Times New Roman" w:hAnsi="Times New Roman" w:hint="eastAsia"/>
          <w:sz w:val="24"/>
          <w:szCs w:val="24"/>
        </w:rPr>
        <w:t xml:space="preserve"> </w:t>
      </w:r>
      <w:r w:rsidR="00F421C7" w:rsidRPr="00B737BC">
        <w:rPr>
          <w:rFonts w:ascii="Times New Roman" w:hAnsi="Times New Roman"/>
          <w:sz w:val="24"/>
          <w:szCs w:val="24"/>
        </w:rPr>
        <w:t xml:space="preserve">h to arrest cells at late G2 phase. After washing with warm PBS for three times, cells were subsequently treated with MG-132 (20 μM) </w:t>
      </w:r>
      <w:r w:rsidR="00F421C7">
        <w:rPr>
          <w:rFonts w:ascii="Times New Roman" w:hAnsi="Times New Roman" w:hint="eastAsia"/>
          <w:sz w:val="24"/>
          <w:szCs w:val="24"/>
        </w:rPr>
        <w:t>or CENP</w:t>
      </w:r>
      <w:r w:rsidR="00DB67CB">
        <w:rPr>
          <w:rFonts w:ascii="Times New Roman" w:hAnsi="Times New Roman" w:hint="eastAsia"/>
          <w:sz w:val="24"/>
          <w:szCs w:val="24"/>
        </w:rPr>
        <w:t>-</w:t>
      </w:r>
      <w:r w:rsidR="00F421C7">
        <w:rPr>
          <w:rFonts w:ascii="Times New Roman" w:hAnsi="Times New Roman" w:hint="eastAsia"/>
          <w:sz w:val="24"/>
          <w:szCs w:val="24"/>
        </w:rPr>
        <w:t>E inhibitor (GSK923295</w:t>
      </w:r>
      <w:r w:rsidR="007D505C">
        <w:rPr>
          <w:rFonts w:ascii="Times New Roman" w:hAnsi="Times New Roman" w:hint="eastAsia"/>
          <w:sz w:val="24"/>
          <w:szCs w:val="24"/>
        </w:rPr>
        <w:t xml:space="preserve">, 1 </w:t>
      </w:r>
      <w:r w:rsidR="007D505C">
        <w:rPr>
          <w:rFonts w:ascii="Times New Roman" w:hAnsi="Times New Roman"/>
          <w:sz w:val="24"/>
          <w:szCs w:val="24"/>
        </w:rPr>
        <w:t>μ</w:t>
      </w:r>
      <w:r w:rsidR="007D505C">
        <w:rPr>
          <w:rFonts w:ascii="Times New Roman" w:hAnsi="Times New Roman" w:hint="eastAsia"/>
          <w:sz w:val="24"/>
          <w:szCs w:val="24"/>
        </w:rPr>
        <w:t>M</w:t>
      </w:r>
      <w:r w:rsidR="00F421C7">
        <w:rPr>
          <w:rFonts w:ascii="Times New Roman" w:hAnsi="Times New Roman" w:hint="eastAsia"/>
          <w:sz w:val="24"/>
          <w:szCs w:val="24"/>
        </w:rPr>
        <w:t>)</w:t>
      </w:r>
      <w:r w:rsidR="00F421C7" w:rsidRPr="00B737BC">
        <w:rPr>
          <w:rFonts w:ascii="Times New Roman" w:hAnsi="Times New Roman"/>
          <w:sz w:val="24"/>
          <w:szCs w:val="24"/>
        </w:rPr>
        <w:t xml:space="preserve"> for another 6</w:t>
      </w:r>
      <w:r w:rsidR="007D505C">
        <w:rPr>
          <w:rFonts w:ascii="Times New Roman" w:hAnsi="Times New Roman" w:hint="eastAsia"/>
          <w:sz w:val="24"/>
          <w:szCs w:val="24"/>
        </w:rPr>
        <w:t xml:space="preserve"> </w:t>
      </w:r>
      <w:r w:rsidR="00F421C7" w:rsidRPr="00B737BC">
        <w:rPr>
          <w:rFonts w:ascii="Times New Roman" w:hAnsi="Times New Roman"/>
          <w:sz w:val="24"/>
          <w:szCs w:val="24"/>
        </w:rPr>
        <w:t xml:space="preserve">h to </w:t>
      </w:r>
      <w:r w:rsidR="00F421C7">
        <w:rPr>
          <w:rFonts w:ascii="Times New Roman" w:hAnsi="Times New Roman"/>
          <w:sz w:val="24"/>
          <w:szCs w:val="24"/>
        </w:rPr>
        <w:t>arrest</w:t>
      </w:r>
      <w:r w:rsidR="00F421C7" w:rsidRPr="00B737BC">
        <w:rPr>
          <w:rFonts w:ascii="Times New Roman" w:hAnsi="Times New Roman"/>
          <w:sz w:val="24"/>
          <w:szCs w:val="24"/>
        </w:rPr>
        <w:t xml:space="preserve"> cells in metaphase</w:t>
      </w:r>
      <w:r w:rsidR="00F421C7">
        <w:rPr>
          <w:rFonts w:ascii="Times New Roman" w:hAnsi="Times New Roman" w:hint="eastAsia"/>
          <w:sz w:val="24"/>
          <w:szCs w:val="24"/>
        </w:rPr>
        <w:t xml:space="preserve"> or to produce </w:t>
      </w:r>
      <w:r w:rsidR="00F421C7">
        <w:rPr>
          <w:rFonts w:ascii="Times New Roman" w:hAnsi="Times New Roman"/>
          <w:sz w:val="24"/>
          <w:szCs w:val="24"/>
        </w:rPr>
        <w:t>misaligned</w:t>
      </w:r>
      <w:r w:rsidR="00F421C7">
        <w:rPr>
          <w:rFonts w:ascii="Times New Roman" w:hAnsi="Times New Roman" w:hint="eastAsia"/>
          <w:sz w:val="24"/>
          <w:szCs w:val="24"/>
        </w:rPr>
        <w:t xml:space="preserve"> chromosomes</w:t>
      </w:r>
      <w:r w:rsidR="007D505C">
        <w:rPr>
          <w:rFonts w:ascii="Times New Roman" w:hAnsi="Times New Roman" w:hint="eastAsia"/>
          <w:sz w:val="24"/>
          <w:szCs w:val="24"/>
        </w:rPr>
        <w:t>. Magnetic field was applied</w:t>
      </w:r>
      <w:r w:rsidR="00134ABF">
        <w:rPr>
          <w:rFonts w:ascii="Times New Roman" w:hAnsi="Times New Roman" w:hint="eastAsia"/>
          <w:sz w:val="24"/>
          <w:szCs w:val="24"/>
        </w:rPr>
        <w:t xml:space="preserve"> during</w:t>
      </w:r>
      <w:r w:rsidR="007D505C">
        <w:rPr>
          <w:rFonts w:ascii="Times New Roman" w:hAnsi="Times New Roman" w:hint="eastAsia"/>
          <w:sz w:val="24"/>
          <w:szCs w:val="24"/>
        </w:rPr>
        <w:t xml:space="preserve"> the last 4 h</w:t>
      </w:r>
      <w:r w:rsidR="00F421C7" w:rsidRPr="00B737BC">
        <w:rPr>
          <w:rFonts w:ascii="Times New Roman" w:hAnsi="Times New Roman"/>
          <w:sz w:val="24"/>
          <w:szCs w:val="24"/>
        </w:rPr>
        <w:t xml:space="preserve">. </w:t>
      </w:r>
    </w:p>
    <w:p w:rsidR="00AA01BD" w:rsidRDefault="00AA01BD" w:rsidP="00313CD1">
      <w:pPr>
        <w:autoSpaceDE w:val="0"/>
        <w:autoSpaceDN w:val="0"/>
        <w:adjustRightInd w:val="0"/>
        <w:spacing w:afterLines="50" w:line="480" w:lineRule="auto"/>
        <w:rPr>
          <w:rFonts w:ascii="Times New Roman" w:hAnsi="Times New Roman"/>
          <w:b/>
          <w:bCs/>
          <w:kern w:val="0"/>
          <w:sz w:val="24"/>
          <w:szCs w:val="24"/>
        </w:rPr>
      </w:pPr>
    </w:p>
    <w:p w:rsidR="00BE21A6" w:rsidRPr="00304396" w:rsidRDefault="00BE21A6" w:rsidP="00BE21A6">
      <w:pPr>
        <w:autoSpaceDE w:val="0"/>
        <w:autoSpaceDN w:val="0"/>
        <w:adjustRightInd w:val="0"/>
        <w:spacing w:line="480" w:lineRule="auto"/>
        <w:rPr>
          <w:ins w:id="121" w:author="xin zhang" w:date="2017-02-08T16:03:00Z"/>
          <w:rFonts w:ascii="Times New Roman" w:hAnsi="Times New Roman"/>
          <w:kern w:val="0"/>
          <w:sz w:val="24"/>
          <w:szCs w:val="24"/>
        </w:rPr>
      </w:pPr>
      <w:ins w:id="122" w:author="xin zhang" w:date="2017-02-08T16:03:00Z">
        <w:r w:rsidRPr="00304396">
          <w:rPr>
            <w:rFonts w:ascii="Times New Roman" w:hAnsi="Times New Roman"/>
            <w:b/>
            <w:kern w:val="0"/>
            <w:sz w:val="24"/>
            <w:szCs w:val="24"/>
          </w:rPr>
          <w:t>Statistics</w:t>
        </w:r>
        <w:r w:rsidRPr="00304396">
          <w:rPr>
            <w:rFonts w:ascii="Times New Roman" w:hAnsi="Times New Roman"/>
            <w:kern w:val="0"/>
            <w:sz w:val="24"/>
            <w:szCs w:val="24"/>
          </w:rPr>
          <w:t xml:space="preserve"> </w:t>
        </w:r>
      </w:ins>
    </w:p>
    <w:p w:rsidR="00BE21A6" w:rsidRPr="00304396" w:rsidRDefault="00BE21A6" w:rsidP="00BE21A6">
      <w:pPr>
        <w:autoSpaceDE w:val="0"/>
        <w:autoSpaceDN w:val="0"/>
        <w:adjustRightInd w:val="0"/>
        <w:spacing w:line="480" w:lineRule="auto"/>
        <w:rPr>
          <w:ins w:id="123" w:author="xin zhang" w:date="2017-02-08T16:03:00Z"/>
          <w:rFonts w:ascii="Times New Roman" w:hAnsi="Times New Roman"/>
          <w:color w:val="000000"/>
          <w:sz w:val="24"/>
          <w:szCs w:val="24"/>
          <w:shd w:val="clear" w:color="auto" w:fill="FFFFFF"/>
        </w:rPr>
      </w:pPr>
      <w:ins w:id="124" w:author="xin zhang" w:date="2017-02-08T16:03:00Z">
        <w:r>
          <w:rPr>
            <w:rFonts w:ascii="Times New Roman" w:hAnsi="Times New Roman" w:hint="eastAsia"/>
            <w:kern w:val="0"/>
            <w:sz w:val="24"/>
            <w:szCs w:val="24"/>
          </w:rPr>
          <w:lastRenderedPageBreak/>
          <w:t>For quantifications</w:t>
        </w:r>
      </w:ins>
      <w:ins w:id="125" w:author="xin zhang" w:date="2017-02-08T16:04:00Z">
        <w:r>
          <w:rPr>
            <w:rFonts w:ascii="Times New Roman" w:hAnsi="Times New Roman" w:hint="eastAsia"/>
            <w:kern w:val="0"/>
            <w:sz w:val="24"/>
            <w:szCs w:val="24"/>
          </w:rPr>
          <w:t xml:space="preserve"> in the manuscript</w:t>
        </w:r>
      </w:ins>
      <w:ins w:id="126" w:author="xin zhang" w:date="2017-02-08T16:03:00Z">
        <w:r>
          <w:rPr>
            <w:rFonts w:ascii="Times New Roman" w:hAnsi="Times New Roman" w:hint="eastAsia"/>
            <w:kern w:val="0"/>
            <w:sz w:val="24"/>
            <w:szCs w:val="24"/>
          </w:rPr>
          <w:t>, c</w:t>
        </w:r>
        <w:r w:rsidRPr="00304396">
          <w:rPr>
            <w:rFonts w:ascii="Times New Roman" w:hAnsi="Times New Roman"/>
            <w:kern w:val="0"/>
            <w:sz w:val="24"/>
            <w:szCs w:val="24"/>
          </w:rPr>
          <w:t xml:space="preserve">ells </w:t>
        </w:r>
        <w:r>
          <w:rPr>
            <w:rFonts w:ascii="Times New Roman" w:hAnsi="Times New Roman" w:hint="eastAsia"/>
            <w:kern w:val="0"/>
            <w:sz w:val="24"/>
            <w:szCs w:val="24"/>
          </w:rPr>
          <w:t xml:space="preserve">and spindles </w:t>
        </w:r>
        <w:r w:rsidRPr="00304396">
          <w:rPr>
            <w:rFonts w:ascii="Times New Roman" w:hAnsi="Times New Roman"/>
            <w:kern w:val="0"/>
            <w:sz w:val="24"/>
            <w:szCs w:val="24"/>
          </w:rPr>
          <w:t xml:space="preserve">were counted for each condition </w:t>
        </w:r>
      </w:ins>
      <w:ins w:id="127" w:author="xin zhang" w:date="2017-02-08T16:04:00Z">
        <w:r>
          <w:rPr>
            <w:rFonts w:ascii="Times New Roman" w:hAnsi="Times New Roman" w:hint="eastAsia"/>
            <w:kern w:val="0"/>
            <w:sz w:val="24"/>
            <w:szCs w:val="24"/>
          </w:rPr>
          <w:t>from</w:t>
        </w:r>
      </w:ins>
      <w:ins w:id="128" w:author="xin zhang" w:date="2017-02-08T16:03:00Z">
        <w:r w:rsidRPr="00304396">
          <w:rPr>
            <w:rFonts w:ascii="Times New Roman" w:hAnsi="Times New Roman"/>
            <w:kern w:val="0"/>
            <w:sz w:val="24"/>
            <w:szCs w:val="24"/>
          </w:rPr>
          <w:t xml:space="preserve"> </w:t>
        </w:r>
        <w:r>
          <w:rPr>
            <w:rFonts w:ascii="Times New Roman" w:hAnsi="Times New Roman" w:hint="eastAsia"/>
            <w:kern w:val="0"/>
            <w:sz w:val="24"/>
            <w:szCs w:val="24"/>
          </w:rPr>
          <w:t>at least three</w:t>
        </w:r>
      </w:ins>
      <w:ins w:id="129" w:author="xin zhang" w:date="2017-02-08T16:04:00Z">
        <w:r>
          <w:rPr>
            <w:rFonts w:ascii="Times New Roman" w:hAnsi="Times New Roman" w:hint="eastAsia"/>
            <w:kern w:val="0"/>
            <w:sz w:val="24"/>
            <w:szCs w:val="24"/>
          </w:rPr>
          <w:t xml:space="preserve"> to four</w:t>
        </w:r>
      </w:ins>
      <w:ins w:id="130" w:author="xin zhang" w:date="2017-02-08T16:03:00Z">
        <w:r w:rsidRPr="00304396">
          <w:rPr>
            <w:rFonts w:ascii="Times New Roman" w:hAnsi="Times New Roman"/>
            <w:kern w:val="0"/>
            <w:sz w:val="24"/>
            <w:szCs w:val="24"/>
          </w:rPr>
          <w:t xml:space="preserve"> independent</w:t>
        </w:r>
        <w:r>
          <w:rPr>
            <w:rFonts w:ascii="Times New Roman" w:hAnsi="Times New Roman" w:hint="eastAsia"/>
            <w:kern w:val="0"/>
            <w:sz w:val="24"/>
            <w:szCs w:val="24"/>
          </w:rPr>
          <w:t xml:space="preserve"> coverslips or cell culture plates</w:t>
        </w:r>
        <w:r w:rsidRPr="00304396">
          <w:rPr>
            <w:rFonts w:ascii="Times New Roman" w:hAnsi="Times New Roman"/>
            <w:kern w:val="0"/>
            <w:sz w:val="24"/>
            <w:szCs w:val="24"/>
          </w:rPr>
          <w:t>. Comparisons between treatments were analyzed by a two</w:t>
        </w:r>
        <w:r>
          <w:rPr>
            <w:rFonts w:ascii="Times New Roman" w:hAnsi="Times New Roman" w:hint="eastAsia"/>
            <w:kern w:val="0"/>
            <w:sz w:val="24"/>
            <w:szCs w:val="24"/>
          </w:rPr>
          <w:t>-</w:t>
        </w:r>
        <w:r w:rsidRPr="00304396">
          <w:rPr>
            <w:rFonts w:ascii="Times New Roman" w:hAnsi="Times New Roman"/>
            <w:kern w:val="0"/>
            <w:sz w:val="24"/>
            <w:szCs w:val="24"/>
          </w:rPr>
          <w:t>tailed</w:t>
        </w:r>
        <w:r>
          <w:rPr>
            <w:rFonts w:ascii="Times New Roman" w:hAnsi="Times New Roman" w:hint="eastAsia"/>
            <w:kern w:val="0"/>
            <w:sz w:val="24"/>
            <w:szCs w:val="24"/>
          </w:rPr>
          <w:t xml:space="preserve"> </w:t>
        </w:r>
        <w:r w:rsidRPr="00304396">
          <w:rPr>
            <w:rFonts w:ascii="Times New Roman" w:hAnsi="Times New Roman"/>
            <w:kern w:val="0"/>
            <w:sz w:val="24"/>
            <w:szCs w:val="24"/>
          </w:rPr>
          <w:t xml:space="preserve">Student t test. P values are labeled in the </w:t>
        </w:r>
        <w:r w:rsidRPr="00304396">
          <w:rPr>
            <w:rFonts w:ascii="Times New Roman" w:eastAsia="AdvOT118e7927+fb" w:hAnsi="Times New Roman"/>
            <w:kern w:val="0"/>
            <w:sz w:val="24"/>
            <w:szCs w:val="24"/>
          </w:rPr>
          <w:t>fi</w:t>
        </w:r>
        <w:r w:rsidRPr="00304396">
          <w:rPr>
            <w:rFonts w:ascii="Times New Roman" w:hAnsi="Times New Roman"/>
            <w:kern w:val="0"/>
            <w:sz w:val="24"/>
            <w:szCs w:val="24"/>
          </w:rPr>
          <w:t>gures for where data were</w:t>
        </w:r>
        <w:r>
          <w:rPr>
            <w:rFonts w:ascii="Times New Roman" w:hAnsi="Times New Roman" w:hint="eastAsia"/>
            <w:kern w:val="0"/>
            <w:sz w:val="24"/>
            <w:szCs w:val="24"/>
          </w:rPr>
          <w:t xml:space="preserve"> </w:t>
        </w:r>
        <w:r w:rsidRPr="00304396">
          <w:rPr>
            <w:rFonts w:ascii="Times New Roman" w:hAnsi="Times New Roman"/>
            <w:kern w:val="0"/>
            <w:sz w:val="24"/>
            <w:szCs w:val="24"/>
          </w:rPr>
          <w:t>compared.</w:t>
        </w:r>
      </w:ins>
    </w:p>
    <w:p w:rsidR="00BE21A6" w:rsidRPr="00BE21A6" w:rsidRDefault="00BE21A6" w:rsidP="00313CD1">
      <w:pPr>
        <w:autoSpaceDE w:val="0"/>
        <w:autoSpaceDN w:val="0"/>
        <w:adjustRightInd w:val="0"/>
        <w:spacing w:afterLines="50" w:line="480" w:lineRule="auto"/>
        <w:rPr>
          <w:rFonts w:ascii="Times New Roman" w:hAnsi="Times New Roman"/>
          <w:b/>
          <w:bCs/>
          <w:kern w:val="0"/>
          <w:sz w:val="24"/>
          <w:szCs w:val="24"/>
        </w:rPr>
      </w:pPr>
    </w:p>
    <w:p w:rsidR="00000000" w:rsidRDefault="00F421C7" w:rsidP="00313CD1">
      <w:pPr>
        <w:autoSpaceDE w:val="0"/>
        <w:autoSpaceDN w:val="0"/>
        <w:adjustRightInd w:val="0"/>
        <w:spacing w:afterLines="50" w:line="480" w:lineRule="auto"/>
        <w:rPr>
          <w:rFonts w:ascii="Times New Roman" w:hAnsi="Times New Roman"/>
          <w:b/>
          <w:bCs/>
          <w:kern w:val="0"/>
          <w:sz w:val="24"/>
          <w:szCs w:val="24"/>
        </w:rPr>
      </w:pPr>
      <w:r w:rsidRPr="00B737BC">
        <w:rPr>
          <w:rFonts w:ascii="Times New Roman" w:hAnsi="Times New Roman"/>
          <w:b/>
          <w:bCs/>
          <w:kern w:val="0"/>
          <w:sz w:val="24"/>
          <w:szCs w:val="24"/>
        </w:rPr>
        <w:t>Results</w:t>
      </w:r>
    </w:p>
    <w:p w:rsidR="00000000" w:rsidRDefault="00F421C7" w:rsidP="00313CD1">
      <w:pPr>
        <w:autoSpaceDE w:val="0"/>
        <w:autoSpaceDN w:val="0"/>
        <w:adjustRightInd w:val="0"/>
        <w:spacing w:afterLines="50" w:line="480" w:lineRule="auto"/>
        <w:rPr>
          <w:rFonts w:ascii="Times New Roman" w:hAnsi="Times New Roman"/>
          <w:sz w:val="24"/>
          <w:szCs w:val="24"/>
        </w:rPr>
        <w:pPrChange w:id="131" w:author="xin zhang" w:date="2017-02-17T14:27:00Z">
          <w:pPr>
            <w:autoSpaceDE w:val="0"/>
            <w:autoSpaceDN w:val="0"/>
            <w:adjustRightInd w:val="0"/>
            <w:spacing w:afterLines="50" w:line="480" w:lineRule="auto"/>
          </w:pPr>
        </w:pPrChange>
      </w:pPr>
      <w:moveFromRangeStart w:id="132" w:author="xin zhang" w:date="2017-01-23T12:14:00Z" w:name="move472936981"/>
      <w:moveFrom w:id="133" w:author="xin zhang" w:date="2017-01-23T12:14:00Z">
        <w:r w:rsidDel="0077101E">
          <w:rPr>
            <w:rFonts w:ascii="Times New Roman" w:hAnsi="Times New Roman" w:hint="eastAsia"/>
            <w:b/>
            <w:sz w:val="24"/>
            <w:szCs w:val="24"/>
          </w:rPr>
          <w:t xml:space="preserve">Construction of </w:t>
        </w:r>
        <w:r w:rsidRPr="00B737BC" w:rsidDel="0077101E">
          <w:rPr>
            <w:rFonts w:ascii="Times New Roman" w:hAnsi="Times New Roman"/>
            <w:b/>
            <w:sz w:val="24"/>
            <w:szCs w:val="24"/>
          </w:rPr>
          <w:t>the biological sa</w:t>
        </w:r>
        <w:r w:rsidDel="0077101E">
          <w:rPr>
            <w:rFonts w:ascii="Times New Roman" w:hAnsi="Times New Roman"/>
            <w:b/>
            <w:sz w:val="24"/>
            <w:szCs w:val="24"/>
          </w:rPr>
          <w:t>mple</w:t>
        </w:r>
        <w:r w:rsidRPr="00DE76F6" w:rsidDel="0077101E">
          <w:rPr>
            <w:rFonts w:ascii="Times New Roman" w:hAnsi="Times New Roman"/>
            <w:b/>
            <w:sz w:val="24"/>
            <w:szCs w:val="24"/>
          </w:rPr>
          <w:t xml:space="preserve"> incubation system</w:t>
        </w:r>
        <w:r w:rsidDel="0077101E">
          <w:rPr>
            <w:rFonts w:ascii="Times New Roman" w:hAnsi="Times New Roman" w:hint="eastAsia"/>
            <w:b/>
            <w:sz w:val="24"/>
            <w:szCs w:val="24"/>
          </w:rPr>
          <w:t xml:space="preserve"> for </w:t>
        </w:r>
        <w:r w:rsidRPr="00B737BC" w:rsidDel="0077101E">
          <w:rPr>
            <w:rFonts w:ascii="Times New Roman" w:hAnsi="Times New Roman"/>
            <w:b/>
            <w:sz w:val="24"/>
            <w:szCs w:val="24"/>
          </w:rPr>
          <w:t>27</w:t>
        </w:r>
        <w:r w:rsidDel="0077101E">
          <w:rPr>
            <w:rFonts w:ascii="Times New Roman" w:hAnsi="Times New Roman" w:hint="eastAsia"/>
            <w:b/>
            <w:sz w:val="24"/>
            <w:szCs w:val="24"/>
          </w:rPr>
          <w:t xml:space="preserve"> </w:t>
        </w:r>
        <w:r w:rsidRPr="00B737BC" w:rsidDel="0077101E">
          <w:rPr>
            <w:rFonts w:ascii="Times New Roman" w:hAnsi="Times New Roman"/>
            <w:b/>
            <w:sz w:val="24"/>
            <w:szCs w:val="24"/>
          </w:rPr>
          <w:t xml:space="preserve">T </w:t>
        </w:r>
        <w:r w:rsidR="004C0581" w:rsidDel="0077101E">
          <w:rPr>
            <w:rFonts w:ascii="Times New Roman" w:hAnsi="Times New Roman" w:hint="eastAsia"/>
            <w:b/>
            <w:sz w:val="24"/>
            <w:szCs w:val="24"/>
          </w:rPr>
          <w:t>u</w:t>
        </w:r>
        <w:r w:rsidDel="0077101E">
          <w:rPr>
            <w:rFonts w:ascii="Times New Roman" w:hAnsi="Times New Roman" w:hint="eastAsia"/>
            <w:b/>
            <w:sz w:val="24"/>
            <w:szCs w:val="24"/>
          </w:rPr>
          <w:t xml:space="preserve">ltra-high </w:t>
        </w:r>
        <w:r w:rsidRPr="00B737BC" w:rsidDel="0077101E">
          <w:rPr>
            <w:rFonts w:ascii="Times New Roman" w:hAnsi="Times New Roman"/>
            <w:b/>
            <w:sz w:val="24"/>
            <w:szCs w:val="24"/>
          </w:rPr>
          <w:t>Magnet</w:t>
        </w:r>
        <w:r w:rsidDel="0077101E">
          <w:rPr>
            <w:rFonts w:ascii="Times New Roman" w:hAnsi="Times New Roman"/>
            <w:sz w:val="24"/>
            <w:szCs w:val="24"/>
          </w:rPr>
          <w:t xml:space="preserve"> </w:t>
        </w:r>
      </w:moveFrom>
      <w:moveFromRangeEnd w:id="132"/>
      <w:moveToRangeStart w:id="134" w:author="xin zhang" w:date="2017-01-23T12:14:00Z" w:name="move472937011"/>
      <w:moveTo w:id="135" w:author="xin zhang" w:date="2017-01-23T12:14:00Z">
        <w:r w:rsidR="0077101E">
          <w:rPr>
            <w:rFonts w:ascii="Times New Roman" w:hAnsi="Times New Roman"/>
            <w:b/>
            <w:sz w:val="24"/>
            <w:szCs w:val="24"/>
            <w:shd w:val="clear" w:color="auto" w:fill="FFFFFF"/>
          </w:rPr>
          <w:t xml:space="preserve">Cells survive in </w:t>
        </w:r>
        <w:r w:rsidR="0077101E" w:rsidRPr="00541B6F">
          <w:rPr>
            <w:rFonts w:ascii="Times New Roman" w:hAnsi="Times New Roman"/>
            <w:b/>
            <w:sz w:val="24"/>
            <w:szCs w:val="24"/>
            <w:shd w:val="clear" w:color="auto" w:fill="FFFFFF"/>
          </w:rPr>
          <w:t>27</w:t>
        </w:r>
        <w:r w:rsidR="0077101E">
          <w:rPr>
            <w:rFonts w:ascii="Times New Roman" w:hAnsi="Times New Roman"/>
            <w:b/>
            <w:sz w:val="24"/>
            <w:szCs w:val="24"/>
            <w:shd w:val="clear" w:color="auto" w:fill="FFFFFF"/>
          </w:rPr>
          <w:t xml:space="preserve"> </w:t>
        </w:r>
        <w:r w:rsidR="0077101E" w:rsidRPr="00541B6F">
          <w:rPr>
            <w:rFonts w:ascii="Times New Roman" w:hAnsi="Times New Roman"/>
            <w:b/>
            <w:sz w:val="24"/>
            <w:szCs w:val="24"/>
            <w:shd w:val="clear" w:color="auto" w:fill="FFFFFF"/>
          </w:rPr>
          <w:t>T SMF</w:t>
        </w:r>
      </w:moveTo>
      <w:moveToRangeEnd w:id="134"/>
    </w:p>
    <w:p w:rsidR="000161D8" w:rsidRPr="00480E6D" w:rsidDel="0077101E" w:rsidRDefault="00F421C7" w:rsidP="00ED7C8A">
      <w:pPr>
        <w:autoSpaceDE w:val="0"/>
        <w:autoSpaceDN w:val="0"/>
        <w:adjustRightInd w:val="0"/>
        <w:spacing w:line="480" w:lineRule="auto"/>
        <w:rPr>
          <w:del w:id="136" w:author="xin zhang" w:date="2017-01-23T12:14:00Z"/>
          <w:rFonts w:ascii="Times New Roman" w:hAnsi="Times New Roman"/>
          <w:kern w:val="0"/>
          <w:sz w:val="24"/>
          <w:szCs w:val="24"/>
        </w:rPr>
      </w:pPr>
      <w:r>
        <w:rPr>
          <w:rFonts w:ascii="Times New Roman" w:hAnsi="Times New Roman"/>
          <w:sz w:val="24"/>
          <w:szCs w:val="24"/>
        </w:rPr>
        <w:t>The WM4</w:t>
      </w:r>
      <w:ins w:id="137" w:author="xin zhang" w:date="2017-01-23T12:32:00Z">
        <w:r w:rsidR="00833A5E">
          <w:rPr>
            <w:rFonts w:ascii="Times New Roman" w:hAnsi="Times New Roman" w:hint="eastAsia"/>
            <w:sz w:val="24"/>
            <w:szCs w:val="24"/>
          </w:rPr>
          <w:t xml:space="preserve"> magnet we use</w:t>
        </w:r>
      </w:ins>
      <w:del w:id="138" w:author="xin zhang" w:date="2017-01-23T12:13:00Z">
        <w:r w:rsidDel="0077101E">
          <w:rPr>
            <w:rFonts w:ascii="Times New Roman" w:hAnsi="Times New Roman"/>
            <w:sz w:val="24"/>
            <w:szCs w:val="24"/>
          </w:rPr>
          <w:delText xml:space="preserve"> (</w:delText>
        </w:r>
        <w:bookmarkStart w:id="139" w:name="OLE_LINK1"/>
        <w:r w:rsidR="00710216" w:rsidDel="0077101E">
          <w:rPr>
            <w:rFonts w:ascii="Times New Roman" w:hAnsi="Times New Roman" w:hint="eastAsia"/>
            <w:sz w:val="24"/>
            <w:szCs w:val="24"/>
          </w:rPr>
          <w:delText>w</w:delText>
        </w:r>
        <w:r w:rsidDel="0077101E">
          <w:rPr>
            <w:rFonts w:ascii="Times New Roman" w:hAnsi="Times New Roman"/>
            <w:sz w:val="24"/>
            <w:szCs w:val="24"/>
          </w:rPr>
          <w:delText>ater</w:delText>
        </w:r>
        <w:r w:rsidDel="0077101E">
          <w:rPr>
            <w:rFonts w:ascii="Times New Roman" w:hAnsi="Times New Roman" w:hint="eastAsia"/>
            <w:sz w:val="24"/>
            <w:szCs w:val="24"/>
          </w:rPr>
          <w:delText xml:space="preserve"> </w:delText>
        </w:r>
        <w:r w:rsidDel="0077101E">
          <w:rPr>
            <w:rFonts w:ascii="Times New Roman" w:hAnsi="Times New Roman"/>
            <w:sz w:val="24"/>
            <w:szCs w:val="24"/>
          </w:rPr>
          <w:delText>cool</w:delText>
        </w:r>
        <w:r w:rsidDel="0077101E">
          <w:rPr>
            <w:rFonts w:ascii="Times New Roman" w:hAnsi="Times New Roman" w:hint="eastAsia"/>
            <w:sz w:val="24"/>
            <w:szCs w:val="24"/>
          </w:rPr>
          <w:delText xml:space="preserve">ed </w:delText>
        </w:r>
        <w:r w:rsidDel="0077101E">
          <w:rPr>
            <w:rFonts w:ascii="Times New Roman" w:hAnsi="Times New Roman"/>
            <w:sz w:val="24"/>
            <w:szCs w:val="24"/>
          </w:rPr>
          <w:delText xml:space="preserve">magnet </w:delText>
        </w:r>
        <w:bookmarkEnd w:id="139"/>
        <w:r w:rsidDel="0077101E">
          <w:rPr>
            <w:rFonts w:ascii="Times New Roman" w:hAnsi="Times New Roman"/>
            <w:sz w:val="24"/>
            <w:szCs w:val="24"/>
          </w:rPr>
          <w:delText>#4</w:delText>
        </w:r>
        <w:r w:rsidR="00A17E88" w:rsidDel="0077101E">
          <w:rPr>
            <w:rFonts w:ascii="Times New Roman" w:hAnsi="Times New Roman"/>
            <w:sz w:val="24"/>
            <w:szCs w:val="24"/>
          </w:rPr>
          <w:delText>, Chinese Academy of Sciences, High Magnetic field laboratory</w:delText>
        </w:r>
        <w:r w:rsidDel="0077101E">
          <w:rPr>
            <w:rFonts w:ascii="Times New Roman" w:hAnsi="Times New Roman"/>
            <w:sz w:val="24"/>
            <w:szCs w:val="24"/>
          </w:rPr>
          <w:delText>)</w:delText>
        </w:r>
      </w:del>
      <w:r>
        <w:rPr>
          <w:rFonts w:ascii="Times New Roman" w:hAnsi="Times New Roman"/>
          <w:sz w:val="24"/>
          <w:szCs w:val="24"/>
        </w:rPr>
        <w:t xml:space="preserve"> </w:t>
      </w:r>
      <w:r w:rsidR="00835F22">
        <w:rPr>
          <w:rFonts w:ascii="Times New Roman" w:hAnsi="Times New Roman"/>
          <w:kern w:val="0"/>
          <w:sz w:val="24"/>
          <w:szCs w:val="24"/>
        </w:rPr>
        <w:t>(Fig</w:t>
      </w:r>
      <w:r w:rsidR="006B796A">
        <w:rPr>
          <w:rFonts w:ascii="Times New Roman" w:hAnsi="Times New Roman" w:hint="eastAsia"/>
          <w:kern w:val="0"/>
          <w:sz w:val="24"/>
          <w:szCs w:val="24"/>
        </w:rPr>
        <w:t>ure</w:t>
      </w:r>
      <w:r w:rsidR="00835F22">
        <w:rPr>
          <w:rFonts w:ascii="Times New Roman" w:hAnsi="Times New Roman"/>
          <w:kern w:val="0"/>
          <w:sz w:val="24"/>
          <w:szCs w:val="24"/>
        </w:rPr>
        <w:t xml:space="preserve"> 1</w:t>
      </w:r>
      <w:r w:rsidR="00835F22">
        <w:rPr>
          <w:rFonts w:ascii="Times New Roman" w:hAnsi="Times New Roman" w:hint="eastAsia"/>
          <w:kern w:val="0"/>
          <w:sz w:val="24"/>
          <w:szCs w:val="24"/>
        </w:rPr>
        <w:t>A</w:t>
      </w:r>
      <w:r>
        <w:rPr>
          <w:rFonts w:ascii="Times New Roman" w:hAnsi="Times New Roman"/>
          <w:kern w:val="0"/>
          <w:sz w:val="24"/>
          <w:szCs w:val="24"/>
        </w:rPr>
        <w:t>)</w:t>
      </w:r>
      <w:r>
        <w:rPr>
          <w:rFonts w:ascii="Times New Roman" w:hAnsi="Times New Roman"/>
          <w:sz w:val="24"/>
          <w:szCs w:val="24"/>
        </w:rPr>
        <w:t xml:space="preserve"> provides vertical ultra-high homogenous </w:t>
      </w:r>
      <w:r w:rsidR="00A17E88">
        <w:rPr>
          <w:rFonts w:ascii="Times New Roman" w:hAnsi="Times New Roman"/>
          <w:sz w:val="24"/>
          <w:szCs w:val="24"/>
        </w:rPr>
        <w:t>S</w:t>
      </w:r>
      <w:r w:rsidR="003F2BBF">
        <w:rPr>
          <w:rFonts w:ascii="Times New Roman" w:hAnsi="Times New Roman" w:hint="eastAsia"/>
          <w:sz w:val="24"/>
          <w:szCs w:val="24"/>
        </w:rPr>
        <w:t>M</w:t>
      </w:r>
      <w:r w:rsidR="00A17E88">
        <w:rPr>
          <w:rFonts w:ascii="Times New Roman" w:hAnsi="Times New Roman"/>
          <w:sz w:val="24"/>
          <w:szCs w:val="24"/>
        </w:rPr>
        <w:t xml:space="preserve">F </w:t>
      </w:r>
      <w:r>
        <w:rPr>
          <w:rFonts w:ascii="Times New Roman" w:hAnsi="Times New Roman"/>
          <w:sz w:val="24"/>
          <w:szCs w:val="24"/>
        </w:rPr>
        <w:t xml:space="preserve">at the center of the magnet. </w:t>
      </w:r>
      <w:r>
        <w:rPr>
          <w:rFonts w:ascii="Times New Roman" w:hAnsi="Times New Roman" w:hint="eastAsia"/>
          <w:sz w:val="24"/>
          <w:szCs w:val="24"/>
        </w:rPr>
        <w:t xml:space="preserve">The magnetic field direction is upward. </w:t>
      </w:r>
      <w:moveFromRangeStart w:id="140" w:author="xin zhang" w:date="2017-01-23T12:11:00Z" w:name="move472936830"/>
      <w:moveFrom w:id="141" w:author="xin zhang" w:date="2017-01-23T12:11:00Z">
        <w:r w:rsidDel="0077101E">
          <w:rPr>
            <w:rFonts w:ascii="Times New Roman" w:hAnsi="Times New Roman"/>
            <w:kern w:val="0"/>
            <w:sz w:val="24"/>
            <w:szCs w:val="24"/>
          </w:rPr>
          <w:t xml:space="preserve">To investigate the biological effect of </w:t>
        </w:r>
        <w:r w:rsidR="00A17E88" w:rsidDel="0077101E">
          <w:rPr>
            <w:rFonts w:ascii="Times New Roman" w:hAnsi="Times New Roman"/>
            <w:kern w:val="0"/>
            <w:sz w:val="24"/>
            <w:szCs w:val="24"/>
          </w:rPr>
          <w:t>this</w:t>
        </w:r>
        <w:r w:rsidRPr="00480E6D" w:rsidDel="0077101E">
          <w:rPr>
            <w:rFonts w:ascii="Times New Roman" w:hAnsi="Times New Roman"/>
            <w:kern w:val="0"/>
            <w:sz w:val="24"/>
            <w:szCs w:val="24"/>
          </w:rPr>
          <w:t xml:space="preserve"> field, we designed (Fig</w:t>
        </w:r>
        <w:r w:rsidR="006B796A" w:rsidDel="0077101E">
          <w:rPr>
            <w:rFonts w:ascii="Times New Roman" w:hAnsi="Times New Roman" w:hint="eastAsia"/>
            <w:kern w:val="0"/>
            <w:sz w:val="24"/>
            <w:szCs w:val="24"/>
          </w:rPr>
          <w:t>ure</w:t>
        </w:r>
        <w:r w:rsidRPr="00480E6D" w:rsidDel="0077101E">
          <w:rPr>
            <w:rFonts w:ascii="Times New Roman" w:hAnsi="Times New Roman"/>
            <w:kern w:val="0"/>
            <w:sz w:val="24"/>
            <w:szCs w:val="24"/>
          </w:rPr>
          <w:t xml:space="preserve"> </w:t>
        </w:r>
        <w:r w:rsidR="00835F22" w:rsidRPr="00480E6D" w:rsidDel="0077101E">
          <w:rPr>
            <w:rFonts w:ascii="Times New Roman" w:hAnsi="Times New Roman" w:hint="eastAsia"/>
            <w:kern w:val="0"/>
            <w:sz w:val="24"/>
            <w:szCs w:val="24"/>
          </w:rPr>
          <w:t>1B</w:t>
        </w:r>
        <w:r w:rsidRPr="00480E6D" w:rsidDel="0077101E">
          <w:rPr>
            <w:rFonts w:ascii="Times New Roman" w:hAnsi="Times New Roman"/>
            <w:kern w:val="0"/>
            <w:sz w:val="24"/>
            <w:szCs w:val="24"/>
          </w:rPr>
          <w:t>) and constructed a set of biological sample incubation system (Fig</w:t>
        </w:r>
        <w:r w:rsidR="006B796A" w:rsidDel="0077101E">
          <w:rPr>
            <w:rFonts w:ascii="Times New Roman" w:hAnsi="Times New Roman" w:hint="eastAsia"/>
            <w:kern w:val="0"/>
            <w:sz w:val="24"/>
            <w:szCs w:val="24"/>
          </w:rPr>
          <w:t>ure</w:t>
        </w:r>
        <w:r w:rsidRPr="00480E6D" w:rsidDel="0077101E">
          <w:rPr>
            <w:rFonts w:ascii="Times New Roman" w:hAnsi="Times New Roman"/>
            <w:kern w:val="0"/>
            <w:sz w:val="24"/>
            <w:szCs w:val="24"/>
          </w:rPr>
          <w:t xml:space="preserve"> 1</w:t>
        </w:r>
        <w:r w:rsidR="00835F22" w:rsidRPr="00480E6D" w:rsidDel="0077101E">
          <w:rPr>
            <w:rFonts w:ascii="Times New Roman" w:hAnsi="Times New Roman" w:hint="eastAsia"/>
            <w:kern w:val="0"/>
            <w:sz w:val="24"/>
            <w:szCs w:val="24"/>
          </w:rPr>
          <w:t>C</w:t>
        </w:r>
        <w:r w:rsidR="00D2338E" w:rsidDel="0077101E">
          <w:rPr>
            <w:rFonts w:ascii="Times New Roman" w:hAnsi="Times New Roman" w:hint="eastAsia"/>
            <w:kern w:val="0"/>
            <w:sz w:val="24"/>
            <w:szCs w:val="24"/>
          </w:rPr>
          <w:t>, and Figure 1-figure supplement 1</w:t>
        </w:r>
        <w:r w:rsidRPr="00480E6D" w:rsidDel="0077101E">
          <w:rPr>
            <w:rFonts w:ascii="Times New Roman" w:hAnsi="Times New Roman"/>
            <w:kern w:val="0"/>
            <w:sz w:val="24"/>
            <w:szCs w:val="24"/>
          </w:rPr>
          <w:t xml:space="preserve">), </w:t>
        </w:r>
        <w:r w:rsidR="000161D8" w:rsidRPr="00480E6D" w:rsidDel="0077101E">
          <w:rPr>
            <w:rFonts w:ascii="Times New Roman" w:hAnsi="Times New Roman"/>
            <w:kern w:val="0"/>
            <w:sz w:val="24"/>
            <w:szCs w:val="24"/>
          </w:rPr>
          <w:t>with</w:t>
        </w:r>
        <w:r w:rsidRPr="00480E6D" w:rsidDel="0077101E">
          <w:rPr>
            <w:rFonts w:ascii="Times New Roman" w:hAnsi="Times New Roman"/>
            <w:kern w:val="0"/>
            <w:sz w:val="24"/>
            <w:szCs w:val="24"/>
          </w:rPr>
          <w:t xml:space="preserve"> accurate temperature</w:t>
        </w:r>
        <w:r w:rsidR="000161D8" w:rsidRPr="00480E6D" w:rsidDel="0077101E">
          <w:rPr>
            <w:rFonts w:ascii="Times New Roman" w:hAnsi="Times New Roman"/>
            <w:kern w:val="0"/>
            <w:sz w:val="24"/>
            <w:szCs w:val="24"/>
          </w:rPr>
          <w:t xml:space="preserve">, </w:t>
        </w:r>
        <w:r w:rsidRPr="00480E6D" w:rsidDel="0077101E">
          <w:rPr>
            <w:rFonts w:ascii="Times New Roman" w:hAnsi="Times New Roman"/>
            <w:kern w:val="0"/>
            <w:sz w:val="24"/>
            <w:szCs w:val="24"/>
          </w:rPr>
          <w:t xml:space="preserve">gas and humidity control. To </w:t>
        </w:r>
        <w:r w:rsidR="000161D8" w:rsidRPr="00480E6D" w:rsidDel="0077101E">
          <w:rPr>
            <w:rFonts w:ascii="Times New Roman" w:hAnsi="Times New Roman"/>
            <w:kern w:val="0"/>
            <w:sz w:val="24"/>
            <w:szCs w:val="24"/>
          </w:rPr>
          <w:t>control for</w:t>
        </w:r>
        <w:r w:rsidRPr="00480E6D" w:rsidDel="0077101E">
          <w:rPr>
            <w:rFonts w:ascii="Times New Roman" w:hAnsi="Times New Roman"/>
            <w:kern w:val="0"/>
            <w:sz w:val="24"/>
            <w:szCs w:val="24"/>
          </w:rPr>
          <w:t xml:space="preserve"> possible effect of the incubation system we made two identical sets, one </w:t>
        </w:r>
        <w:r w:rsidR="000161D8" w:rsidRPr="00480E6D" w:rsidDel="0077101E">
          <w:rPr>
            <w:rFonts w:ascii="Times New Roman" w:hAnsi="Times New Roman"/>
            <w:kern w:val="0"/>
            <w:sz w:val="24"/>
            <w:szCs w:val="24"/>
          </w:rPr>
          <w:t xml:space="preserve">for </w:t>
        </w:r>
        <w:r w:rsidRPr="00480E6D" w:rsidDel="0077101E">
          <w:rPr>
            <w:rFonts w:ascii="Times New Roman" w:hAnsi="Times New Roman"/>
            <w:kern w:val="0"/>
            <w:sz w:val="24"/>
            <w:szCs w:val="24"/>
          </w:rPr>
          <w:t>“sham”</w:t>
        </w:r>
        <w:r w:rsidRPr="00480E6D" w:rsidDel="0077101E">
          <w:rPr>
            <w:rFonts w:ascii="Times New Roman" w:hAnsi="Times New Roman" w:hint="eastAsia"/>
            <w:kern w:val="0"/>
            <w:sz w:val="24"/>
            <w:szCs w:val="24"/>
          </w:rPr>
          <w:t xml:space="preserve"> control</w:t>
        </w:r>
        <w:r w:rsidR="000161D8" w:rsidRPr="00480E6D" w:rsidDel="0077101E">
          <w:rPr>
            <w:rFonts w:ascii="Times New Roman" w:hAnsi="Times New Roman"/>
            <w:kern w:val="0"/>
            <w:sz w:val="24"/>
            <w:szCs w:val="24"/>
          </w:rPr>
          <w:t>s</w:t>
        </w:r>
        <w:r w:rsidRPr="00480E6D" w:rsidDel="0077101E">
          <w:rPr>
            <w:rFonts w:ascii="Times New Roman" w:hAnsi="Times New Roman"/>
            <w:kern w:val="0"/>
            <w:sz w:val="24"/>
            <w:szCs w:val="24"/>
          </w:rPr>
          <w:t xml:space="preserve"> and the other </w:t>
        </w:r>
        <w:r w:rsidR="000161D8" w:rsidRPr="00480E6D" w:rsidDel="0077101E">
          <w:rPr>
            <w:rFonts w:ascii="Times New Roman" w:hAnsi="Times New Roman"/>
            <w:kern w:val="0"/>
            <w:sz w:val="24"/>
            <w:szCs w:val="24"/>
          </w:rPr>
          <w:t>for 27</w:t>
        </w:r>
        <w:r w:rsidR="00835F22" w:rsidRPr="00480E6D" w:rsidDel="0077101E">
          <w:rPr>
            <w:rFonts w:ascii="Times New Roman" w:hAnsi="Times New Roman" w:hint="eastAsia"/>
            <w:kern w:val="0"/>
            <w:sz w:val="24"/>
            <w:szCs w:val="24"/>
          </w:rPr>
          <w:t xml:space="preserve"> </w:t>
        </w:r>
        <w:r w:rsidR="000161D8" w:rsidRPr="00480E6D" w:rsidDel="0077101E">
          <w:rPr>
            <w:rFonts w:ascii="Times New Roman" w:hAnsi="Times New Roman"/>
            <w:kern w:val="0"/>
            <w:sz w:val="24"/>
            <w:szCs w:val="24"/>
          </w:rPr>
          <w:t>T SMF exposure</w:t>
        </w:r>
        <w:r w:rsidRPr="00480E6D" w:rsidDel="0077101E">
          <w:rPr>
            <w:rFonts w:ascii="Times New Roman" w:hAnsi="Times New Roman"/>
            <w:kern w:val="0"/>
            <w:sz w:val="24"/>
            <w:szCs w:val="24"/>
          </w:rPr>
          <w:t xml:space="preserve"> (</w:t>
        </w:r>
        <w:r w:rsidR="006B796A" w:rsidRPr="00480E6D" w:rsidDel="0077101E">
          <w:rPr>
            <w:rFonts w:ascii="Times New Roman" w:hAnsi="Times New Roman"/>
            <w:kern w:val="0"/>
            <w:sz w:val="24"/>
            <w:szCs w:val="24"/>
          </w:rPr>
          <w:t>Fig</w:t>
        </w:r>
        <w:r w:rsidR="006B796A" w:rsidDel="0077101E">
          <w:rPr>
            <w:rFonts w:ascii="Times New Roman" w:hAnsi="Times New Roman" w:hint="eastAsia"/>
            <w:kern w:val="0"/>
            <w:sz w:val="24"/>
            <w:szCs w:val="24"/>
          </w:rPr>
          <w:t>ure</w:t>
        </w:r>
        <w:r w:rsidRPr="00480E6D" w:rsidDel="0077101E">
          <w:rPr>
            <w:rFonts w:ascii="Times New Roman" w:hAnsi="Times New Roman"/>
            <w:kern w:val="0"/>
            <w:sz w:val="24"/>
            <w:szCs w:val="24"/>
          </w:rPr>
          <w:t xml:space="preserve"> 1</w:t>
        </w:r>
        <w:r w:rsidR="00835F22" w:rsidRPr="00480E6D" w:rsidDel="0077101E">
          <w:rPr>
            <w:rFonts w:ascii="Times New Roman" w:hAnsi="Times New Roman" w:hint="eastAsia"/>
            <w:kern w:val="0"/>
            <w:sz w:val="24"/>
            <w:szCs w:val="24"/>
          </w:rPr>
          <w:t>C</w:t>
        </w:r>
        <w:r w:rsidRPr="00480E6D" w:rsidDel="0077101E">
          <w:rPr>
            <w:rFonts w:ascii="Times New Roman" w:hAnsi="Times New Roman"/>
            <w:kern w:val="0"/>
            <w:sz w:val="24"/>
            <w:szCs w:val="24"/>
          </w:rPr>
          <w:t xml:space="preserve">). </w:t>
        </w:r>
        <w:r w:rsidR="00835F22" w:rsidRPr="00480E6D" w:rsidDel="0077101E">
          <w:rPr>
            <w:rFonts w:ascii="Times New Roman" w:hAnsi="Times New Roman" w:hint="eastAsia"/>
            <w:kern w:val="0"/>
            <w:sz w:val="24"/>
            <w:szCs w:val="24"/>
          </w:rPr>
          <w:t>The experimental group was placed in the tube and inserted into the WM4 (</w:t>
        </w:r>
        <w:r w:rsidR="006B796A" w:rsidRPr="00480E6D" w:rsidDel="0077101E">
          <w:rPr>
            <w:rFonts w:ascii="Times New Roman" w:hAnsi="Times New Roman"/>
            <w:kern w:val="0"/>
            <w:sz w:val="24"/>
            <w:szCs w:val="24"/>
          </w:rPr>
          <w:t>Fig</w:t>
        </w:r>
        <w:r w:rsidR="006B796A" w:rsidDel="0077101E">
          <w:rPr>
            <w:rFonts w:ascii="Times New Roman" w:hAnsi="Times New Roman" w:hint="eastAsia"/>
            <w:kern w:val="0"/>
            <w:sz w:val="24"/>
            <w:szCs w:val="24"/>
          </w:rPr>
          <w:t>ure</w:t>
        </w:r>
        <w:r w:rsidR="00835F22" w:rsidRPr="00480E6D" w:rsidDel="0077101E">
          <w:rPr>
            <w:rFonts w:ascii="Times New Roman" w:hAnsi="Times New Roman" w:hint="eastAsia"/>
            <w:kern w:val="0"/>
            <w:sz w:val="24"/>
            <w:szCs w:val="24"/>
          </w:rPr>
          <w:t xml:space="preserve"> 1D), while the sham group was placed in the other </w:t>
        </w:r>
        <w:r w:rsidR="00DB67CB" w:rsidRPr="00480E6D" w:rsidDel="0077101E">
          <w:rPr>
            <w:rFonts w:ascii="Times New Roman" w:hAnsi="Times New Roman" w:hint="eastAsia"/>
            <w:kern w:val="0"/>
            <w:sz w:val="24"/>
            <w:szCs w:val="24"/>
          </w:rPr>
          <w:t xml:space="preserve">identical </w:t>
        </w:r>
        <w:r w:rsidR="00835F22" w:rsidRPr="00480E6D" w:rsidDel="0077101E">
          <w:rPr>
            <w:rFonts w:ascii="Times New Roman" w:hAnsi="Times New Roman" w:hint="eastAsia"/>
            <w:kern w:val="0"/>
            <w:sz w:val="24"/>
            <w:szCs w:val="24"/>
          </w:rPr>
          <w:t>tube and left outside of the magnet. The control group was kept in the regular full-size CO</w:t>
        </w:r>
        <w:r w:rsidR="00835F22" w:rsidRPr="00480E6D" w:rsidDel="0077101E">
          <w:rPr>
            <w:rFonts w:ascii="Times New Roman" w:hAnsi="Times New Roman" w:hint="eastAsia"/>
            <w:kern w:val="0"/>
            <w:sz w:val="24"/>
            <w:szCs w:val="24"/>
            <w:vertAlign w:val="subscript"/>
          </w:rPr>
          <w:t>2</w:t>
        </w:r>
        <w:r w:rsidR="00835F22" w:rsidRPr="00480E6D" w:rsidDel="0077101E">
          <w:rPr>
            <w:rFonts w:ascii="Times New Roman" w:hAnsi="Times New Roman" w:hint="eastAsia"/>
            <w:kern w:val="0"/>
            <w:sz w:val="24"/>
            <w:szCs w:val="24"/>
          </w:rPr>
          <w:t xml:space="preserve"> cell incubator in the lab. The magnetic field intensity we tested here was 27 T (</w:t>
        </w:r>
        <w:r w:rsidR="006B796A" w:rsidRPr="00480E6D" w:rsidDel="0077101E">
          <w:rPr>
            <w:rFonts w:ascii="Times New Roman" w:hAnsi="Times New Roman"/>
            <w:kern w:val="0"/>
            <w:sz w:val="24"/>
            <w:szCs w:val="24"/>
          </w:rPr>
          <w:t>Fig</w:t>
        </w:r>
        <w:r w:rsidR="006B796A" w:rsidDel="0077101E">
          <w:rPr>
            <w:rFonts w:ascii="Times New Roman" w:hAnsi="Times New Roman" w:hint="eastAsia"/>
            <w:kern w:val="0"/>
            <w:sz w:val="24"/>
            <w:szCs w:val="24"/>
          </w:rPr>
          <w:t>ure</w:t>
        </w:r>
        <w:r w:rsidR="00835F22" w:rsidRPr="00480E6D" w:rsidDel="0077101E">
          <w:rPr>
            <w:rFonts w:ascii="Times New Roman" w:hAnsi="Times New Roman" w:hint="eastAsia"/>
            <w:kern w:val="0"/>
            <w:sz w:val="24"/>
            <w:szCs w:val="24"/>
          </w:rPr>
          <w:t xml:space="preserve"> 1E).</w:t>
        </w:r>
      </w:moveFrom>
    </w:p>
    <w:moveFromRangeEnd w:id="140"/>
    <w:p w:rsidR="00F421C7" w:rsidRPr="006B796A" w:rsidDel="0077101E" w:rsidRDefault="00F421C7" w:rsidP="00ED7C8A">
      <w:pPr>
        <w:autoSpaceDE w:val="0"/>
        <w:autoSpaceDN w:val="0"/>
        <w:adjustRightInd w:val="0"/>
        <w:spacing w:line="480" w:lineRule="auto"/>
        <w:rPr>
          <w:del w:id="142" w:author="xin zhang" w:date="2017-01-23T12:14:00Z"/>
          <w:rFonts w:ascii="Times New Roman" w:hAnsi="Times New Roman"/>
          <w:kern w:val="0"/>
          <w:sz w:val="24"/>
          <w:szCs w:val="24"/>
        </w:rPr>
      </w:pPr>
    </w:p>
    <w:p w:rsidR="00F421C7" w:rsidDel="0077101E" w:rsidRDefault="00A57A66" w:rsidP="00313CD1">
      <w:pPr>
        <w:autoSpaceDE w:val="0"/>
        <w:autoSpaceDN w:val="0"/>
        <w:adjustRightInd w:val="0"/>
        <w:spacing w:afterLines="50" w:line="480" w:lineRule="auto"/>
        <w:rPr>
          <w:del w:id="143" w:author="xin zhang" w:date="2017-01-23T12:14:00Z"/>
          <w:rFonts w:ascii="Times New Roman" w:hAnsi="Times New Roman"/>
          <w:b/>
          <w:sz w:val="24"/>
          <w:szCs w:val="24"/>
          <w:shd w:val="clear" w:color="auto" w:fill="FFFFFF"/>
        </w:rPr>
      </w:pPr>
      <w:moveFromRangeStart w:id="144" w:author="xin zhang" w:date="2017-01-23T12:14:00Z" w:name="move472937011"/>
      <w:moveFrom w:id="145" w:author="xin zhang" w:date="2017-01-23T12:14:00Z">
        <w:r w:rsidDel="0077101E">
          <w:rPr>
            <w:rFonts w:ascii="Times New Roman" w:hAnsi="Times New Roman"/>
            <w:b/>
            <w:sz w:val="24"/>
            <w:szCs w:val="24"/>
            <w:shd w:val="clear" w:color="auto" w:fill="FFFFFF"/>
          </w:rPr>
          <w:t xml:space="preserve">Cells survive in </w:t>
        </w:r>
        <w:r w:rsidR="00F421C7" w:rsidRPr="00541B6F" w:rsidDel="0077101E">
          <w:rPr>
            <w:rFonts w:ascii="Times New Roman" w:hAnsi="Times New Roman"/>
            <w:b/>
            <w:sz w:val="24"/>
            <w:szCs w:val="24"/>
            <w:shd w:val="clear" w:color="auto" w:fill="FFFFFF"/>
          </w:rPr>
          <w:t>27</w:t>
        </w:r>
        <w:r w:rsidR="00F421C7" w:rsidDel="0077101E">
          <w:rPr>
            <w:rFonts w:ascii="Times New Roman" w:hAnsi="Times New Roman"/>
            <w:b/>
            <w:sz w:val="24"/>
            <w:szCs w:val="24"/>
            <w:shd w:val="clear" w:color="auto" w:fill="FFFFFF"/>
          </w:rPr>
          <w:t xml:space="preserve"> </w:t>
        </w:r>
        <w:r w:rsidR="00F421C7" w:rsidRPr="00541B6F" w:rsidDel="0077101E">
          <w:rPr>
            <w:rFonts w:ascii="Times New Roman" w:hAnsi="Times New Roman"/>
            <w:b/>
            <w:sz w:val="24"/>
            <w:szCs w:val="24"/>
            <w:shd w:val="clear" w:color="auto" w:fill="FFFFFF"/>
          </w:rPr>
          <w:t xml:space="preserve">T SMF </w:t>
        </w:r>
      </w:moveFrom>
      <w:moveFromRangeEnd w:id="144"/>
    </w:p>
    <w:p w:rsidR="00F421C7" w:rsidRPr="004B79A5" w:rsidDel="00BF60D4" w:rsidRDefault="00F421C7" w:rsidP="00313CD1">
      <w:pPr>
        <w:autoSpaceDE w:val="0"/>
        <w:autoSpaceDN w:val="0"/>
        <w:adjustRightInd w:val="0"/>
        <w:spacing w:afterLines="50" w:line="480" w:lineRule="auto"/>
        <w:rPr>
          <w:del w:id="146" w:author="xin zhang" w:date="2017-01-23T13:42:00Z"/>
          <w:rFonts w:ascii="Times New Roman" w:hAnsi="Times New Roman"/>
          <w:kern w:val="0"/>
          <w:sz w:val="24"/>
          <w:szCs w:val="24"/>
        </w:rPr>
      </w:pPr>
      <w:moveFromRangeStart w:id="147" w:author="xin zhang" w:date="2017-01-23T12:33:00Z" w:name="move472938126"/>
      <w:moveFrom w:id="148" w:author="xin zhang" w:date="2017-01-23T12:33:00Z">
        <w:r w:rsidDel="00833A5E">
          <w:rPr>
            <w:rFonts w:ascii="Times New Roman" w:hAnsi="Times New Roman"/>
            <w:sz w:val="24"/>
            <w:szCs w:val="24"/>
            <w:shd w:val="clear" w:color="auto" w:fill="FFFFFF"/>
          </w:rPr>
          <w:lastRenderedPageBreak/>
          <w:t xml:space="preserve">Since most high field MRI </w:t>
        </w:r>
        <w:r w:rsidR="00A6307B" w:rsidDel="00833A5E">
          <w:rPr>
            <w:rFonts w:ascii="Times New Roman" w:hAnsi="Times New Roman" w:hint="eastAsia"/>
            <w:sz w:val="24"/>
            <w:szCs w:val="24"/>
            <w:shd w:val="clear" w:color="auto" w:fill="FFFFFF"/>
          </w:rPr>
          <w:t xml:space="preserve">for </w:t>
        </w:r>
        <w:r w:rsidR="00A6307B" w:rsidDel="00833A5E">
          <w:rPr>
            <w:rFonts w:ascii="Times New Roman" w:hAnsi="Times New Roman"/>
            <w:sz w:val="24"/>
            <w:szCs w:val="24"/>
            <w:shd w:val="clear" w:color="auto" w:fill="FFFFFF"/>
          </w:rPr>
          <w:t>preclinical or research</w:t>
        </w:r>
        <w:r w:rsidR="00A6307B" w:rsidDel="00833A5E">
          <w:rPr>
            <w:rFonts w:ascii="Times New Roman" w:hAnsi="Times New Roman" w:hint="eastAsia"/>
            <w:sz w:val="24"/>
            <w:szCs w:val="24"/>
            <w:shd w:val="clear" w:color="auto" w:fill="FFFFFF"/>
          </w:rPr>
          <w:t xml:space="preserve"> uses</w:t>
        </w:r>
        <w:r w:rsidR="00A6307B" w:rsidDel="00833A5E">
          <w:rPr>
            <w:rFonts w:ascii="Times New Roman" w:hAnsi="Times New Roman"/>
            <w:sz w:val="24"/>
            <w:szCs w:val="24"/>
            <w:shd w:val="clear" w:color="auto" w:fill="FFFFFF"/>
          </w:rPr>
          <w:t xml:space="preserve"> </w:t>
        </w:r>
        <w:r w:rsidDel="00833A5E">
          <w:rPr>
            <w:rFonts w:ascii="Times New Roman" w:hAnsi="Times New Roman"/>
            <w:sz w:val="24"/>
            <w:szCs w:val="24"/>
            <w:shd w:val="clear" w:color="auto" w:fill="FFFFFF"/>
          </w:rPr>
          <w:t xml:space="preserve">are </w:t>
        </w:r>
        <w:r w:rsidR="00A6307B" w:rsidDel="00833A5E">
          <w:rPr>
            <w:rFonts w:ascii="Times New Roman" w:hAnsi="Times New Roman" w:hint="eastAsia"/>
            <w:sz w:val="24"/>
            <w:szCs w:val="24"/>
            <w:shd w:val="clear" w:color="auto" w:fill="FFFFFF"/>
          </w:rPr>
          <w:t>applied</w:t>
        </w:r>
        <w:r w:rsidDel="00833A5E">
          <w:rPr>
            <w:rFonts w:ascii="Times New Roman" w:hAnsi="Times New Roman"/>
            <w:sz w:val="24"/>
            <w:szCs w:val="24"/>
            <w:shd w:val="clear" w:color="auto" w:fill="FFFFFF"/>
          </w:rPr>
          <w:t xml:space="preserve"> in the head region, including the highest </w:t>
        </w:r>
        <w:r w:rsidDel="00833A5E">
          <w:rPr>
            <w:rFonts w:ascii="Times New Roman" w:hAnsi="Times New Roman" w:hint="eastAsia"/>
            <w:sz w:val="24"/>
            <w:szCs w:val="24"/>
            <w:shd w:val="clear" w:color="auto" w:fill="FFFFFF"/>
          </w:rPr>
          <w:t xml:space="preserve">field </w:t>
        </w:r>
        <w:r w:rsidDel="00833A5E">
          <w:rPr>
            <w:rFonts w:ascii="Times New Roman" w:hAnsi="Times New Roman"/>
            <w:sz w:val="24"/>
            <w:szCs w:val="24"/>
            <w:shd w:val="clear" w:color="auto" w:fill="FFFFFF"/>
          </w:rPr>
          <w:t xml:space="preserve">MRI (21.1 T) </w:t>
        </w:r>
        <w:r w:rsidR="00A6307B" w:rsidDel="00833A5E">
          <w:rPr>
            <w:rFonts w:ascii="Times New Roman" w:hAnsi="Times New Roman" w:hint="eastAsia"/>
            <w:sz w:val="24"/>
            <w:szCs w:val="24"/>
            <w:shd w:val="clear" w:color="auto" w:fill="FFFFFF"/>
          </w:rPr>
          <w:t xml:space="preserve">used </w:t>
        </w:r>
        <w:r w:rsidDel="00833A5E">
          <w:rPr>
            <w:rFonts w:ascii="Times New Roman" w:hAnsi="Times New Roman"/>
            <w:sz w:val="24"/>
            <w:szCs w:val="24"/>
            <w:shd w:val="clear" w:color="auto" w:fill="FFFFFF"/>
          </w:rPr>
          <w:t xml:space="preserve">in </w:t>
        </w:r>
        <w:r w:rsidDel="00833A5E">
          <w:rPr>
            <w:rFonts w:ascii="Times New Roman" w:hAnsi="Times New Roman" w:hint="eastAsia"/>
            <w:sz w:val="24"/>
            <w:szCs w:val="24"/>
            <w:shd w:val="clear" w:color="auto" w:fill="FFFFFF"/>
          </w:rPr>
          <w:t>mice</w:t>
        </w:r>
        <w:r w:rsidR="00D30B02" w:rsidDel="00833A5E">
          <w:rPr>
            <w:rFonts w:ascii="Times New Roman" w:hAnsi="Times New Roman" w:hint="eastAsia"/>
            <w:sz w:val="24"/>
            <w:szCs w:val="24"/>
            <w:shd w:val="clear" w:color="auto" w:fill="FFFFFF"/>
          </w:rPr>
          <w:t xml:space="preserve"> </w:t>
        </w:r>
        <w:r w:rsidR="00B36698" w:rsidDel="00833A5E">
          <w:rPr>
            <w:rFonts w:ascii="Times New Roman" w:hAnsi="Times New Roman"/>
            <w:sz w:val="24"/>
            <w:szCs w:val="24"/>
            <w:shd w:val="clear" w:color="auto" w:fill="FFFFFF"/>
          </w:rPr>
          <w:fldChar w:fldCharType="begin"/>
        </w:r>
        <w:r w:rsidR="008646CF" w:rsidDel="00833A5E">
          <w:rPr>
            <w:rFonts w:ascii="Times New Roman" w:hAnsi="Times New Roman"/>
            <w:sz w:val="24"/>
            <w:szCs w:val="24"/>
            <w:shd w:val="clear" w:color="auto" w:fill="FFFFFF"/>
          </w:rPr>
          <w:instrText xml:space="preserve"> ADDIN EN.CITE &lt;EndNote&gt;&lt;Cite&gt;&lt;Author&gt;Schepkin&lt;/Author&gt;&lt;Year&gt;2010&lt;/Year&gt;&lt;RecNum&gt;43&lt;/RecNum&gt;&lt;DisplayText&gt;(Schepkin et al. 2010)&lt;/DisplayText&gt;&lt;record&gt;&lt;rec-number&gt;43&lt;/rec-number&gt;&lt;foreign-keys&gt;&lt;key app="EN" db-id="zdaxrs90q9fra8ezxthx2atl9dtdzwwzrzfr"&gt;43&lt;/key&gt;&lt;/foreign-keys&gt;&lt;ref-type name="Journal Article"&gt;17&lt;/ref-type&gt;&lt;contributors&gt;&lt;authors&gt;&lt;author&gt;Schepkin, V. D.&lt;/author&gt;&lt;author&gt;Brey, W. W.&lt;/author&gt;&lt;author&gt;Gor&amp;apos;kov, P. L.&lt;/author&gt;&lt;author&gt;Grant, S. C.&lt;/author&gt;&lt;/authors&gt;&lt;/contributors&gt;&lt;auth-address&gt;Florida State Univ, Natl High Magnet Field Lab, Ctr Interdisciplinary Magnet Resonance, Tallahassee, FL 32310 USA&amp;#xD;Florida State Univ, Dept Chem &amp;amp; Biomed Engn, Tallahassee, FL 32310 USA&lt;/auth-address&gt;&lt;titles&gt;&lt;title&gt;Initial in vivo rodent sodium and proton MR imaging at 21.1 T&lt;/title&gt;&lt;secondary-title&gt;Magnetic Resonance Imaging&lt;/secondary-title&gt;&lt;alt-title&gt;Magn Reson Imaging&lt;/alt-title&gt;&lt;/titles&gt;&lt;periodical&gt;&lt;full-title&gt;Magnetic Resonance Imaging&lt;/full-title&gt;&lt;abbr-1&gt;Magn Reson Imaging&lt;/abbr-1&gt;&lt;/periodical&gt;&lt;alt-periodical&gt;&lt;full-title&gt;Magnetic Resonance Imaging&lt;/full-title&gt;&lt;abbr-1&gt;Magn Reson Imaging&lt;/abbr-1&gt;&lt;/alt-periodical&gt;&lt;pages&gt;400-407&lt;/pages&gt;&lt;volume&gt;28&lt;/volume&gt;&lt;number&gt;3&lt;/number&gt;&lt;keywords&gt;&lt;keyword&gt;high magnetic field&lt;/keyword&gt;&lt;keyword&gt;in vivo rodent&lt;/keyword&gt;&lt;keyword&gt;mri&lt;/keyword&gt;&lt;keyword&gt;sodium&lt;/keyword&gt;&lt;keyword&gt;localized spectroscopy&lt;/keyword&gt;&lt;keyword&gt;h-1-nmr spectroscopy&lt;/keyword&gt;&lt;keyword&gt;rat-brain&lt;/keyword&gt;&lt;keyword&gt;alzheimers-disease&lt;/keyword&gt;&lt;keyword&gt;magnetic-field&lt;/keyword&gt;&lt;keyword&gt;relaxation-time&lt;/keyword&gt;&lt;keyword&gt;nmr&lt;/keyword&gt;&lt;keyword&gt;design&lt;/keyword&gt;&lt;keyword&gt;tesla&lt;/keyword&gt;&lt;keyword&gt;na-23&lt;/keyword&gt;&lt;keyword&gt;coil&lt;/keyword&gt;&lt;/keywords&gt;&lt;dates&gt;&lt;year&gt;2010&lt;/year&gt;&lt;pub-dates&gt;&lt;date&gt;Apr&lt;/date&gt;&lt;/pub-dates&gt;&lt;/dates&gt;&lt;isbn&gt;0730-725X&lt;/isbn&gt;&lt;accession-num&gt;WOS:000276042400012&lt;/accession-num&gt;&lt;urls&gt;&lt;related-urls&gt;&lt;url&gt;&amp;lt;Go to ISI&amp;gt;://WOS:000276042400012&lt;/url&gt;&lt;/related-urls&gt;&lt;/urls&gt;&lt;electronic-resource-num&gt;10.1016/j.mri.2009.10.002&lt;/electronic-resource-num&gt;&lt;language&gt;English&lt;/language&gt;&lt;/record&gt;&lt;/Cite&gt;&lt;/EndNote&gt;</w:instrText>
        </w:r>
        <w:r w:rsidR="00B36698" w:rsidDel="00833A5E">
          <w:rPr>
            <w:rFonts w:ascii="Times New Roman" w:hAnsi="Times New Roman"/>
            <w:sz w:val="24"/>
            <w:szCs w:val="24"/>
            <w:shd w:val="clear" w:color="auto" w:fill="FFFFFF"/>
          </w:rPr>
          <w:fldChar w:fldCharType="separate"/>
        </w:r>
        <w:r w:rsidR="008646CF" w:rsidDel="00833A5E">
          <w:rPr>
            <w:rFonts w:ascii="Times New Roman" w:hAnsi="Times New Roman"/>
            <w:noProof/>
            <w:sz w:val="24"/>
            <w:szCs w:val="24"/>
            <w:shd w:val="clear" w:color="auto" w:fill="FFFFFF"/>
          </w:rPr>
          <w:t>(</w:t>
        </w:r>
      </w:moveFrom>
      <w:r w:rsidR="00B36698">
        <w:rPr>
          <w:rFonts w:ascii="Times New Roman" w:hAnsi="Times New Roman"/>
          <w:noProof/>
          <w:sz w:val="24"/>
          <w:szCs w:val="24"/>
          <w:shd w:val="clear" w:color="auto" w:fill="FFFFFF"/>
        </w:rPr>
        <w:fldChar w:fldCharType="begin"/>
      </w:r>
      <w:r w:rsidR="008F426E">
        <w:rPr>
          <w:rFonts w:ascii="Times New Roman" w:hAnsi="Times New Roman"/>
          <w:noProof/>
          <w:sz w:val="24"/>
          <w:szCs w:val="24"/>
          <w:shd w:val="clear" w:color="auto" w:fill="FFFFFF"/>
        </w:rPr>
        <w:instrText xml:space="preserve"> HYPERLINK \l "_ENREF_27" \o "Schepkin, 2010 #43" </w:instrText>
      </w:r>
      <w:r w:rsidR="00B36698">
        <w:rPr>
          <w:rFonts w:ascii="Times New Roman" w:hAnsi="Times New Roman"/>
          <w:noProof/>
          <w:sz w:val="24"/>
          <w:szCs w:val="24"/>
          <w:shd w:val="clear" w:color="auto" w:fill="FFFFFF"/>
        </w:rPr>
        <w:fldChar w:fldCharType="separate"/>
      </w:r>
      <w:moveFrom w:id="149" w:author="xin zhang" w:date="2017-01-23T12:33:00Z">
        <w:r w:rsidR="008F426E" w:rsidDel="00833A5E">
          <w:rPr>
            <w:rFonts w:ascii="Times New Roman" w:hAnsi="Times New Roman"/>
            <w:noProof/>
            <w:sz w:val="24"/>
            <w:szCs w:val="24"/>
            <w:shd w:val="clear" w:color="auto" w:fill="FFFFFF"/>
          </w:rPr>
          <w:t>Schepkin et al. 2010</w:t>
        </w:r>
      </w:moveFrom>
      <w:r w:rsidR="00B36698">
        <w:rPr>
          <w:rFonts w:ascii="Times New Roman" w:hAnsi="Times New Roman"/>
          <w:noProof/>
          <w:sz w:val="24"/>
          <w:szCs w:val="24"/>
          <w:shd w:val="clear" w:color="auto" w:fill="FFFFFF"/>
        </w:rPr>
        <w:fldChar w:fldCharType="end"/>
      </w:r>
      <w:moveFrom w:id="150" w:author="xin zhang" w:date="2017-01-23T12:33:00Z">
        <w:r w:rsidR="008646CF" w:rsidDel="00833A5E">
          <w:rPr>
            <w:rFonts w:ascii="Times New Roman" w:hAnsi="Times New Roman"/>
            <w:noProof/>
            <w:sz w:val="24"/>
            <w:szCs w:val="24"/>
            <w:shd w:val="clear" w:color="auto" w:fill="FFFFFF"/>
          </w:rPr>
          <w:t>)</w:t>
        </w:r>
        <w:r w:rsidR="00B36698" w:rsidDel="00833A5E">
          <w:rPr>
            <w:rFonts w:ascii="Times New Roman" w:hAnsi="Times New Roman"/>
            <w:sz w:val="24"/>
            <w:szCs w:val="24"/>
            <w:shd w:val="clear" w:color="auto" w:fill="FFFFFF"/>
          </w:rPr>
          <w:fldChar w:fldCharType="end"/>
        </w:r>
        <w:r w:rsidDel="00833A5E">
          <w:rPr>
            <w:rFonts w:ascii="Times New Roman" w:hAnsi="Times New Roman"/>
            <w:sz w:val="24"/>
            <w:szCs w:val="24"/>
            <w:shd w:val="clear" w:color="auto" w:fill="FFFFFF"/>
          </w:rPr>
          <w:t xml:space="preserve">, we chose a </w:t>
        </w:r>
        <w:r w:rsidRPr="002B66D7" w:rsidDel="00833A5E">
          <w:rPr>
            <w:rFonts w:ascii="Times New Roman" w:hAnsi="Times New Roman"/>
            <w:sz w:val="24"/>
            <w:szCs w:val="24"/>
            <w:shd w:val="clear" w:color="auto" w:fill="FFFFFF"/>
          </w:rPr>
          <w:t xml:space="preserve">human </w:t>
        </w:r>
        <w:r w:rsidRPr="002B66D7" w:rsidDel="00833A5E">
          <w:rPr>
            <w:rFonts w:ascii="Times New Roman" w:hAnsi="Times New Roman"/>
            <w:sz w:val="24"/>
            <w:szCs w:val="24"/>
          </w:rPr>
          <w:t xml:space="preserve">nasopharyngeal carcinoma </w:t>
        </w:r>
        <w:r w:rsidRPr="002B66D7" w:rsidDel="00833A5E">
          <w:rPr>
            <w:rFonts w:ascii="Times New Roman" w:hAnsi="Times New Roman"/>
            <w:sz w:val="24"/>
            <w:szCs w:val="24"/>
            <w:shd w:val="clear" w:color="auto" w:fill="FFFFFF"/>
          </w:rPr>
          <w:t xml:space="preserve">CNE-2Z </w:t>
        </w:r>
        <w:r w:rsidRPr="002B66D7" w:rsidDel="00833A5E">
          <w:rPr>
            <w:rFonts w:ascii="Times New Roman" w:hAnsi="Times New Roman"/>
            <w:sz w:val="24"/>
            <w:szCs w:val="24"/>
          </w:rPr>
          <w:t>cell</w:t>
        </w:r>
        <w:r w:rsidDel="00833A5E">
          <w:rPr>
            <w:rFonts w:ascii="Times New Roman" w:hAnsi="Times New Roman"/>
            <w:sz w:val="24"/>
            <w:szCs w:val="24"/>
          </w:rPr>
          <w:t xml:space="preserve"> line for its potential clinical relevance.</w:t>
        </w:r>
        <w:r w:rsidDel="00833A5E">
          <w:rPr>
            <w:rFonts w:ascii="Times New Roman" w:hAnsi="Times New Roman"/>
            <w:kern w:val="0"/>
            <w:sz w:val="24"/>
            <w:szCs w:val="24"/>
          </w:rPr>
          <w:t xml:space="preserve"> </w:t>
        </w:r>
        <w:r w:rsidR="00A57A66" w:rsidDel="00833A5E">
          <w:rPr>
            <w:rFonts w:ascii="Times New Roman" w:hAnsi="Times New Roman"/>
            <w:kern w:val="0"/>
            <w:sz w:val="24"/>
            <w:szCs w:val="24"/>
          </w:rPr>
          <w:t>C</w:t>
        </w:r>
        <w:r w:rsidRPr="00783978" w:rsidDel="00833A5E">
          <w:rPr>
            <w:rFonts w:ascii="Times New Roman" w:hAnsi="Times New Roman"/>
            <w:kern w:val="0"/>
            <w:sz w:val="24"/>
            <w:szCs w:val="24"/>
          </w:rPr>
          <w:t xml:space="preserve">ells were </w:t>
        </w:r>
        <w:r w:rsidDel="00833A5E">
          <w:rPr>
            <w:rFonts w:ascii="Times New Roman" w:hAnsi="Times New Roman"/>
            <w:kern w:val="0"/>
            <w:sz w:val="24"/>
            <w:szCs w:val="24"/>
          </w:rPr>
          <w:t xml:space="preserve">plated on coverslips </w:t>
        </w:r>
        <w:r w:rsidR="00A57A66" w:rsidDel="00833A5E">
          <w:rPr>
            <w:rFonts w:ascii="Times New Roman" w:hAnsi="Times New Roman"/>
            <w:kern w:val="0"/>
            <w:sz w:val="24"/>
            <w:szCs w:val="24"/>
          </w:rPr>
          <w:t>and</w:t>
        </w:r>
        <w:r w:rsidDel="00833A5E">
          <w:rPr>
            <w:rFonts w:ascii="Times New Roman" w:hAnsi="Times New Roman"/>
            <w:kern w:val="0"/>
            <w:sz w:val="24"/>
            <w:szCs w:val="24"/>
          </w:rPr>
          <w:t xml:space="preserve"> </w:t>
        </w:r>
        <w:r w:rsidRPr="00783978" w:rsidDel="00833A5E">
          <w:rPr>
            <w:rFonts w:ascii="Times New Roman" w:hAnsi="Times New Roman"/>
            <w:kern w:val="0"/>
            <w:sz w:val="24"/>
            <w:szCs w:val="24"/>
          </w:rPr>
          <w:t>exposed to 27</w:t>
        </w:r>
        <w:r w:rsidDel="00833A5E">
          <w:rPr>
            <w:rFonts w:ascii="Times New Roman" w:hAnsi="Times New Roman"/>
            <w:kern w:val="0"/>
            <w:sz w:val="24"/>
            <w:szCs w:val="24"/>
          </w:rPr>
          <w:t xml:space="preserve"> </w:t>
        </w:r>
        <w:r w:rsidRPr="00783978" w:rsidDel="00833A5E">
          <w:rPr>
            <w:rFonts w:ascii="Times New Roman" w:hAnsi="Times New Roman"/>
            <w:kern w:val="0"/>
            <w:sz w:val="24"/>
            <w:szCs w:val="24"/>
          </w:rPr>
          <w:t>T ultra</w:t>
        </w:r>
        <w:r w:rsidDel="00833A5E">
          <w:rPr>
            <w:rFonts w:ascii="Times New Roman" w:hAnsi="Times New Roman"/>
            <w:kern w:val="0"/>
            <w:sz w:val="24"/>
            <w:szCs w:val="24"/>
          </w:rPr>
          <w:t>-high</w:t>
        </w:r>
        <w:r w:rsidRPr="00783978" w:rsidDel="00833A5E">
          <w:rPr>
            <w:rFonts w:ascii="Times New Roman" w:hAnsi="Times New Roman"/>
            <w:kern w:val="0"/>
            <w:sz w:val="24"/>
            <w:szCs w:val="24"/>
          </w:rPr>
          <w:t xml:space="preserve"> magnetic fields for </w:t>
        </w:r>
        <w:r w:rsidDel="00833A5E">
          <w:rPr>
            <w:rFonts w:ascii="Times New Roman" w:hAnsi="Times New Roman"/>
            <w:kern w:val="0"/>
            <w:sz w:val="24"/>
            <w:szCs w:val="24"/>
          </w:rPr>
          <w:t>4</w:t>
        </w:r>
        <w:r w:rsidRPr="00783978" w:rsidDel="00833A5E">
          <w:rPr>
            <w:rFonts w:ascii="Times New Roman" w:hAnsi="Times New Roman"/>
            <w:kern w:val="0"/>
            <w:sz w:val="24"/>
            <w:szCs w:val="24"/>
          </w:rPr>
          <w:t xml:space="preserve"> </w:t>
        </w:r>
        <w:r w:rsidR="00A6307B" w:rsidDel="00833A5E">
          <w:rPr>
            <w:rFonts w:ascii="Times New Roman" w:hAnsi="Times New Roman" w:hint="eastAsia"/>
            <w:kern w:val="0"/>
            <w:sz w:val="24"/>
            <w:szCs w:val="24"/>
          </w:rPr>
          <w:t>h</w:t>
        </w:r>
        <w:r w:rsidR="00A57A66" w:rsidDel="00833A5E">
          <w:rPr>
            <w:rFonts w:ascii="Times New Roman" w:hAnsi="Times New Roman"/>
            <w:kern w:val="0"/>
            <w:sz w:val="24"/>
            <w:szCs w:val="24"/>
          </w:rPr>
          <w:t>, then removed</w:t>
        </w:r>
        <w:r w:rsidR="00A6307B" w:rsidDel="00833A5E">
          <w:rPr>
            <w:rFonts w:ascii="Times New Roman" w:hAnsi="Times New Roman" w:hint="eastAsia"/>
            <w:kern w:val="0"/>
            <w:sz w:val="24"/>
            <w:szCs w:val="24"/>
          </w:rPr>
          <w:t xml:space="preserve"> </w:t>
        </w:r>
        <w:r w:rsidDel="00833A5E">
          <w:rPr>
            <w:rFonts w:ascii="Times New Roman" w:hAnsi="Times New Roman"/>
            <w:kern w:val="0"/>
            <w:sz w:val="24"/>
            <w:szCs w:val="24"/>
          </w:rPr>
          <w:t>for analysis</w:t>
        </w:r>
        <w:r w:rsidRPr="00783978" w:rsidDel="00833A5E">
          <w:rPr>
            <w:rFonts w:ascii="Times New Roman" w:hAnsi="Times New Roman"/>
            <w:kern w:val="0"/>
            <w:sz w:val="24"/>
            <w:szCs w:val="24"/>
          </w:rPr>
          <w:t xml:space="preserve">. </w:t>
        </w:r>
        <w:r w:rsidDel="00833A5E">
          <w:rPr>
            <w:rFonts w:ascii="Times New Roman" w:hAnsi="Times New Roman"/>
            <w:kern w:val="0"/>
            <w:sz w:val="24"/>
            <w:szCs w:val="24"/>
          </w:rPr>
          <w:t>Bright field microscopic o</w:t>
        </w:r>
        <w:r w:rsidRPr="006C3E13" w:rsidDel="00833A5E">
          <w:rPr>
            <w:rFonts w:ascii="Times New Roman" w:hAnsi="Times New Roman"/>
            <w:kern w:val="0"/>
            <w:sz w:val="24"/>
            <w:szCs w:val="24"/>
          </w:rPr>
          <w:t xml:space="preserve">bservation showed </w:t>
        </w:r>
        <w:r w:rsidR="00A57A66" w:rsidDel="00833A5E">
          <w:rPr>
            <w:rFonts w:ascii="Times New Roman" w:hAnsi="Times New Roman"/>
            <w:kern w:val="0"/>
            <w:sz w:val="24"/>
            <w:szCs w:val="24"/>
          </w:rPr>
          <w:t>no</w:t>
        </w:r>
        <w:r w:rsidRPr="006C3E13" w:rsidDel="00833A5E">
          <w:rPr>
            <w:rFonts w:ascii="Times New Roman" w:hAnsi="Times New Roman"/>
            <w:kern w:val="0"/>
            <w:sz w:val="24"/>
            <w:szCs w:val="24"/>
          </w:rPr>
          <w:t xml:space="preserve"> apparent </w:t>
        </w:r>
        <w:r w:rsidDel="00833A5E">
          <w:rPr>
            <w:rFonts w:ascii="Times New Roman" w:hAnsi="Times New Roman"/>
            <w:kern w:val="0"/>
            <w:sz w:val="24"/>
            <w:szCs w:val="24"/>
          </w:rPr>
          <w:t>effect</w:t>
        </w:r>
        <w:r w:rsidR="00A57A66" w:rsidDel="00833A5E">
          <w:rPr>
            <w:rFonts w:ascii="Times New Roman" w:hAnsi="Times New Roman"/>
            <w:kern w:val="0"/>
            <w:sz w:val="24"/>
            <w:szCs w:val="24"/>
          </w:rPr>
          <w:t>s</w:t>
        </w:r>
        <w:r w:rsidDel="00833A5E">
          <w:rPr>
            <w:rFonts w:ascii="Times New Roman" w:hAnsi="Times New Roman"/>
            <w:kern w:val="0"/>
            <w:sz w:val="24"/>
            <w:szCs w:val="24"/>
          </w:rPr>
          <w:t xml:space="preserve"> on cell morphology or number (Fig</w:t>
        </w:r>
        <w:r w:rsidR="00D2338E" w:rsidDel="00833A5E">
          <w:rPr>
            <w:rFonts w:ascii="Times New Roman" w:hAnsi="Times New Roman" w:hint="eastAsia"/>
            <w:kern w:val="0"/>
            <w:sz w:val="24"/>
            <w:szCs w:val="24"/>
          </w:rPr>
          <w:t>ure</w:t>
        </w:r>
        <w:r w:rsidDel="00833A5E">
          <w:rPr>
            <w:rFonts w:ascii="Times New Roman" w:hAnsi="Times New Roman"/>
            <w:kern w:val="0"/>
            <w:sz w:val="24"/>
            <w:szCs w:val="24"/>
          </w:rPr>
          <w:t xml:space="preserve"> 2</w:t>
        </w:r>
        <w:r w:rsidR="007B2F32" w:rsidDel="00833A5E">
          <w:rPr>
            <w:rFonts w:ascii="Times New Roman" w:hAnsi="Times New Roman" w:hint="eastAsia"/>
            <w:kern w:val="0"/>
            <w:sz w:val="24"/>
            <w:szCs w:val="24"/>
          </w:rPr>
          <w:t>A</w:t>
        </w:r>
        <w:r w:rsidR="00D2338E" w:rsidDel="00833A5E">
          <w:rPr>
            <w:rFonts w:ascii="Times New Roman" w:hAnsi="Times New Roman" w:hint="eastAsia"/>
            <w:kern w:val="0"/>
            <w:sz w:val="24"/>
            <w:szCs w:val="24"/>
          </w:rPr>
          <w:t>,</w:t>
        </w:r>
        <w:r w:rsidDel="00833A5E">
          <w:rPr>
            <w:rFonts w:ascii="Times New Roman" w:hAnsi="Times New Roman"/>
            <w:kern w:val="0"/>
            <w:sz w:val="24"/>
            <w:szCs w:val="24"/>
          </w:rPr>
          <w:t xml:space="preserve"> </w:t>
        </w:r>
        <w:r w:rsidR="007B2F32" w:rsidDel="00833A5E">
          <w:rPr>
            <w:rFonts w:ascii="Times New Roman" w:hAnsi="Times New Roman" w:hint="eastAsia"/>
            <w:kern w:val="0"/>
            <w:sz w:val="24"/>
            <w:szCs w:val="24"/>
          </w:rPr>
          <w:t>B</w:t>
        </w:r>
        <w:r w:rsidDel="00833A5E">
          <w:rPr>
            <w:rFonts w:ascii="Times New Roman" w:hAnsi="Times New Roman"/>
            <w:kern w:val="0"/>
            <w:sz w:val="24"/>
            <w:szCs w:val="24"/>
          </w:rPr>
          <w:t xml:space="preserve">). Annexin V/PI </w:t>
        </w:r>
        <w:r w:rsidDel="00833A5E">
          <w:rPr>
            <w:rFonts w:ascii="Times New Roman" w:hAnsi="Times New Roman" w:hint="eastAsia"/>
            <w:kern w:val="0"/>
            <w:sz w:val="24"/>
            <w:szCs w:val="24"/>
          </w:rPr>
          <w:t>double stain in f</w:t>
        </w:r>
        <w:r w:rsidDel="00833A5E">
          <w:rPr>
            <w:rFonts w:ascii="Times New Roman" w:hAnsi="Times New Roman"/>
            <w:kern w:val="0"/>
            <w:sz w:val="24"/>
            <w:szCs w:val="24"/>
          </w:rPr>
          <w:t>low cytometry</w:t>
        </w:r>
        <w:r w:rsidRPr="006C3E13" w:rsidDel="00833A5E">
          <w:rPr>
            <w:rFonts w:ascii="Times New Roman" w:hAnsi="Times New Roman"/>
            <w:kern w:val="0"/>
            <w:sz w:val="24"/>
            <w:szCs w:val="24"/>
          </w:rPr>
          <w:t xml:space="preserve"> assays</w:t>
        </w:r>
        <w:r w:rsidDel="00833A5E">
          <w:rPr>
            <w:rFonts w:ascii="Times New Roman" w:hAnsi="Times New Roman"/>
            <w:kern w:val="0"/>
            <w:sz w:val="24"/>
            <w:szCs w:val="24"/>
          </w:rPr>
          <w:t xml:space="preserve"> showed that apoptosis and necrosis were not increased </w:t>
        </w:r>
        <w:r w:rsidDel="00833A5E">
          <w:rPr>
            <w:rFonts w:ascii="Times New Roman" w:hAnsi="Times New Roman" w:hint="eastAsia"/>
            <w:kern w:val="0"/>
            <w:sz w:val="24"/>
            <w:szCs w:val="24"/>
          </w:rPr>
          <w:t>(</w:t>
        </w:r>
        <w:r w:rsidDel="00833A5E">
          <w:rPr>
            <w:rFonts w:ascii="Times New Roman" w:hAnsi="Times New Roman"/>
            <w:kern w:val="0"/>
            <w:sz w:val="24"/>
            <w:szCs w:val="24"/>
          </w:rPr>
          <w:t>Fig</w:t>
        </w:r>
        <w:r w:rsidR="00D2338E" w:rsidDel="00833A5E">
          <w:rPr>
            <w:rFonts w:ascii="Times New Roman" w:hAnsi="Times New Roman" w:hint="eastAsia"/>
            <w:kern w:val="0"/>
            <w:sz w:val="24"/>
            <w:szCs w:val="24"/>
          </w:rPr>
          <w:t>ure</w:t>
        </w:r>
        <w:r w:rsidRPr="006C3E13" w:rsidDel="00833A5E">
          <w:rPr>
            <w:rFonts w:ascii="Times New Roman" w:hAnsi="Times New Roman"/>
            <w:kern w:val="0"/>
            <w:sz w:val="24"/>
            <w:szCs w:val="24"/>
          </w:rPr>
          <w:t xml:space="preserve"> 2</w:t>
        </w:r>
        <w:r w:rsidR="007B2F32" w:rsidDel="00833A5E">
          <w:rPr>
            <w:rFonts w:ascii="Times New Roman" w:hAnsi="Times New Roman" w:hint="eastAsia"/>
            <w:kern w:val="0"/>
            <w:sz w:val="24"/>
            <w:szCs w:val="24"/>
          </w:rPr>
          <w:t>C</w:t>
        </w:r>
        <w:r w:rsidR="003F69CC" w:rsidDel="00833A5E">
          <w:rPr>
            <w:rFonts w:ascii="Times New Roman" w:hAnsi="Times New Roman" w:hint="eastAsia"/>
            <w:kern w:val="0"/>
            <w:sz w:val="24"/>
            <w:szCs w:val="24"/>
          </w:rPr>
          <w:t>, D</w:t>
        </w:r>
        <w:r w:rsidRPr="006C3E13" w:rsidDel="00833A5E">
          <w:rPr>
            <w:rFonts w:ascii="Times New Roman" w:hAnsi="Times New Roman"/>
            <w:kern w:val="0"/>
            <w:sz w:val="24"/>
            <w:szCs w:val="24"/>
          </w:rPr>
          <w:t>)</w:t>
        </w:r>
        <w:r w:rsidDel="00833A5E">
          <w:rPr>
            <w:rFonts w:ascii="Times New Roman" w:hAnsi="Times New Roman"/>
            <w:kern w:val="0"/>
            <w:sz w:val="24"/>
            <w:szCs w:val="24"/>
          </w:rPr>
          <w:t>.</w:t>
        </w:r>
        <w:r w:rsidRPr="006C3E13" w:rsidDel="00833A5E">
          <w:rPr>
            <w:rFonts w:ascii="Times New Roman" w:hAnsi="Times New Roman"/>
            <w:kern w:val="0"/>
            <w:sz w:val="24"/>
            <w:szCs w:val="24"/>
          </w:rPr>
          <w:t xml:space="preserve"> </w:t>
        </w:r>
        <w:r w:rsidR="00D758D2" w:rsidDel="00833A5E">
          <w:rPr>
            <w:rFonts w:ascii="Times New Roman" w:hAnsi="Times New Roman" w:hint="eastAsia"/>
            <w:kern w:val="0"/>
            <w:sz w:val="24"/>
            <w:szCs w:val="24"/>
          </w:rPr>
          <w:t xml:space="preserve">We also </w:t>
        </w:r>
        <w:r w:rsidRPr="004B79A5" w:rsidDel="00833A5E">
          <w:rPr>
            <w:rFonts w:ascii="Times New Roman" w:hAnsi="Times New Roman"/>
            <w:kern w:val="0"/>
            <w:sz w:val="24"/>
            <w:szCs w:val="24"/>
          </w:rPr>
          <w:t xml:space="preserve">examined the microtubule and actin cytoskeleton in cells because they have been shown to be affected </w:t>
        </w:r>
        <w:r w:rsidRPr="002D0AC0" w:rsidDel="00833A5E">
          <w:rPr>
            <w:rFonts w:ascii="Times New Roman" w:hAnsi="Times New Roman"/>
            <w:kern w:val="0"/>
            <w:sz w:val="24"/>
            <w:szCs w:val="24"/>
          </w:rPr>
          <w:t xml:space="preserve">by </w:t>
        </w:r>
        <w:r w:rsidR="00134ABF" w:rsidDel="00833A5E">
          <w:rPr>
            <w:rFonts w:ascii="Times New Roman" w:hAnsi="Times New Roman" w:hint="eastAsia"/>
            <w:kern w:val="0"/>
            <w:sz w:val="24"/>
            <w:szCs w:val="24"/>
          </w:rPr>
          <w:t>10</w:t>
        </w:r>
        <w:r w:rsidRPr="002D0AC0" w:rsidDel="00833A5E">
          <w:rPr>
            <w:rFonts w:ascii="Times New Roman" w:hAnsi="Times New Roman"/>
            <w:kern w:val="0"/>
            <w:sz w:val="24"/>
            <w:szCs w:val="24"/>
          </w:rPr>
          <w:t>-1</w:t>
        </w:r>
        <w:r w:rsidDel="00833A5E">
          <w:rPr>
            <w:rFonts w:ascii="Times New Roman" w:hAnsi="Times New Roman"/>
            <w:kern w:val="0"/>
            <w:sz w:val="24"/>
            <w:szCs w:val="24"/>
          </w:rPr>
          <w:t xml:space="preserve">7 </w:t>
        </w:r>
        <w:r w:rsidRPr="002D0AC0" w:rsidDel="00833A5E">
          <w:rPr>
            <w:rFonts w:ascii="Times New Roman" w:hAnsi="Times New Roman"/>
            <w:kern w:val="0"/>
            <w:sz w:val="24"/>
            <w:szCs w:val="24"/>
          </w:rPr>
          <w:t xml:space="preserve">T ultra-high SMFs in </w:t>
        </w:r>
        <w:r w:rsidDel="00833A5E">
          <w:rPr>
            <w:rFonts w:ascii="Times New Roman" w:hAnsi="Times New Roman"/>
            <w:sz w:val="24"/>
            <w:szCs w:val="24"/>
          </w:rPr>
          <w:t>mouse NIH-3T3 cells as well as hippocampal neuron cells isolated from fetal rats</w:t>
        </w:r>
        <w:r w:rsidR="00134ABF" w:rsidDel="00833A5E">
          <w:rPr>
            <w:rFonts w:ascii="Times New Roman" w:hAnsi="Times New Roman" w:hint="eastAsia"/>
            <w:sz w:val="24"/>
            <w:szCs w:val="24"/>
          </w:rPr>
          <w:t xml:space="preserve"> </w:t>
        </w:r>
        <w:r w:rsidRPr="002D0AC0" w:rsidDel="00833A5E">
          <w:rPr>
            <w:rFonts w:ascii="Times New Roman" w:hAnsi="Times New Roman"/>
            <w:sz w:val="24"/>
            <w:szCs w:val="24"/>
          </w:rPr>
          <w:t xml:space="preserve">. </w:t>
        </w:r>
      </w:moveFrom>
      <w:moveFromRangeEnd w:id="147"/>
      <w:ins w:id="151" w:author="xin zhang" w:date="2017-01-23T13:19:00Z">
        <w:r w:rsidR="00A617A9">
          <w:rPr>
            <w:rFonts w:ascii="Times New Roman" w:hAnsi="Times New Roman" w:hint="eastAsia"/>
            <w:sz w:val="24"/>
            <w:szCs w:val="24"/>
          </w:rPr>
          <w:t>Bright field microscopic observation</w:t>
        </w:r>
      </w:ins>
      <w:ins w:id="152" w:author="xin zhang" w:date="2017-01-23T13:20:00Z">
        <w:r w:rsidR="00A617A9">
          <w:rPr>
            <w:rFonts w:ascii="Times New Roman" w:hAnsi="Times New Roman" w:hint="eastAsia"/>
            <w:sz w:val="24"/>
            <w:szCs w:val="24"/>
          </w:rPr>
          <w:t xml:space="preserve"> and flow cytometry</w:t>
        </w:r>
      </w:ins>
      <w:ins w:id="153" w:author="xin zhang" w:date="2017-01-23T13:19:00Z">
        <w:r w:rsidR="00A617A9">
          <w:rPr>
            <w:rFonts w:ascii="Times New Roman" w:hAnsi="Times New Roman" w:hint="eastAsia"/>
            <w:sz w:val="24"/>
            <w:szCs w:val="24"/>
          </w:rPr>
          <w:t xml:space="preserve"> did not reveal obvious change</w:t>
        </w:r>
      </w:ins>
      <w:ins w:id="154" w:author="xin zhang" w:date="2017-01-23T13:20:00Z">
        <w:r w:rsidR="00A617A9">
          <w:rPr>
            <w:rFonts w:ascii="Times New Roman" w:hAnsi="Times New Roman" w:hint="eastAsia"/>
            <w:sz w:val="24"/>
            <w:szCs w:val="24"/>
          </w:rPr>
          <w:t xml:space="preserve">s of cell morphology or cell death after 4 h of 27 T SMF </w:t>
        </w:r>
        <w:proofErr w:type="gramStart"/>
        <w:r w:rsidR="00A617A9">
          <w:rPr>
            <w:rFonts w:ascii="Times New Roman" w:hAnsi="Times New Roman" w:hint="eastAsia"/>
            <w:sz w:val="24"/>
            <w:szCs w:val="24"/>
          </w:rPr>
          <w:t>expos</w:t>
        </w:r>
      </w:ins>
      <w:ins w:id="155" w:author="xin zhang" w:date="2017-01-23T13:21:00Z">
        <w:r w:rsidR="00A617A9">
          <w:rPr>
            <w:rFonts w:ascii="Times New Roman" w:hAnsi="Times New Roman" w:hint="eastAsia"/>
            <w:sz w:val="24"/>
            <w:szCs w:val="24"/>
          </w:rPr>
          <w:t>ure</w:t>
        </w:r>
      </w:ins>
      <w:proofErr w:type="gramEnd"/>
      <w:ins w:id="156" w:author="xin zhang" w:date="2017-02-13T17:43:00Z">
        <w:r w:rsidR="00C132C6">
          <w:rPr>
            <w:rFonts w:ascii="Times New Roman" w:hAnsi="Times New Roman" w:hint="eastAsia"/>
            <w:sz w:val="24"/>
            <w:szCs w:val="24"/>
          </w:rPr>
          <w:t xml:space="preserve"> in </w:t>
        </w:r>
        <w:r w:rsidR="00C132C6" w:rsidRPr="002B66D7">
          <w:rPr>
            <w:rFonts w:ascii="Times New Roman" w:hAnsi="Times New Roman"/>
            <w:sz w:val="24"/>
            <w:szCs w:val="24"/>
            <w:shd w:val="clear" w:color="auto" w:fill="FFFFFF"/>
          </w:rPr>
          <w:t xml:space="preserve">human </w:t>
        </w:r>
        <w:r w:rsidR="00C132C6" w:rsidRPr="002B66D7">
          <w:rPr>
            <w:rFonts w:ascii="Times New Roman" w:hAnsi="Times New Roman"/>
            <w:sz w:val="24"/>
            <w:szCs w:val="24"/>
          </w:rPr>
          <w:t xml:space="preserve">nasopharyngeal carcinoma </w:t>
        </w:r>
        <w:r w:rsidR="00C132C6" w:rsidRPr="002B66D7">
          <w:rPr>
            <w:rFonts w:ascii="Times New Roman" w:hAnsi="Times New Roman"/>
            <w:sz w:val="24"/>
            <w:szCs w:val="24"/>
            <w:shd w:val="clear" w:color="auto" w:fill="FFFFFF"/>
          </w:rPr>
          <w:t xml:space="preserve">CNE-2Z </w:t>
        </w:r>
        <w:r w:rsidR="00C132C6" w:rsidRPr="002B66D7">
          <w:rPr>
            <w:rFonts w:ascii="Times New Roman" w:hAnsi="Times New Roman"/>
            <w:sz w:val="24"/>
            <w:szCs w:val="24"/>
          </w:rPr>
          <w:t>cell</w:t>
        </w:r>
      </w:ins>
      <w:ins w:id="157" w:author="xin zhang" w:date="2017-02-17T14:27:00Z">
        <w:r w:rsidR="00313CD1">
          <w:rPr>
            <w:rFonts w:ascii="Times New Roman" w:hAnsi="Times New Roman" w:hint="eastAsia"/>
            <w:sz w:val="24"/>
            <w:szCs w:val="24"/>
          </w:rPr>
          <w:t xml:space="preserve"> </w:t>
        </w:r>
        <w:r w:rsidR="00313CD1">
          <w:rPr>
            <w:rFonts w:ascii="Times New Roman" w:hAnsi="Times New Roman" w:hint="eastAsia"/>
            <w:sz w:val="24"/>
            <w:szCs w:val="24"/>
          </w:rPr>
          <w:t>(Figure 2A-D)</w:t>
        </w:r>
      </w:ins>
      <w:ins w:id="158" w:author="xin zhang" w:date="2017-01-23T13:21:00Z">
        <w:r w:rsidR="00A617A9">
          <w:rPr>
            <w:rFonts w:ascii="Times New Roman" w:hAnsi="Times New Roman" w:hint="eastAsia"/>
            <w:sz w:val="24"/>
            <w:szCs w:val="24"/>
          </w:rPr>
          <w:t>.</w:t>
        </w:r>
      </w:ins>
      <w:ins w:id="159" w:author="xin zhang" w:date="2017-01-23T13:20:00Z">
        <w:r w:rsidR="00A617A9">
          <w:rPr>
            <w:rFonts w:ascii="Times New Roman" w:hAnsi="Times New Roman" w:hint="eastAsia"/>
            <w:sz w:val="24"/>
            <w:szCs w:val="24"/>
          </w:rPr>
          <w:t xml:space="preserve"> </w:t>
        </w:r>
      </w:ins>
      <w:ins w:id="160" w:author="xin zhang" w:date="2017-01-23T13:21:00Z">
        <w:r w:rsidR="00A617A9">
          <w:rPr>
            <w:rFonts w:ascii="Times New Roman" w:hAnsi="Times New Roman" w:hint="eastAsia"/>
            <w:sz w:val="24"/>
            <w:szCs w:val="24"/>
          </w:rPr>
          <w:t xml:space="preserve">Moreover, </w:t>
        </w:r>
      </w:ins>
      <w:del w:id="161" w:author="xin zhang" w:date="2017-01-23T13:21:00Z">
        <w:r w:rsidRPr="002D0AC0" w:rsidDel="00A617A9">
          <w:rPr>
            <w:rFonts w:ascii="Times New Roman" w:hAnsi="Times New Roman"/>
            <w:sz w:val="24"/>
            <w:szCs w:val="24"/>
          </w:rPr>
          <w:delText xml:space="preserve">Our </w:delText>
        </w:r>
      </w:del>
      <w:r w:rsidRPr="002D0AC0">
        <w:rPr>
          <w:rFonts w:ascii="Times New Roman" w:hAnsi="Times New Roman"/>
          <w:sz w:val="24"/>
          <w:szCs w:val="24"/>
        </w:rPr>
        <w:t>immunostaining anal</w:t>
      </w:r>
      <w:r w:rsidRPr="004B79A5">
        <w:rPr>
          <w:rFonts w:ascii="Times New Roman" w:hAnsi="Times New Roman"/>
          <w:sz w:val="24"/>
          <w:szCs w:val="24"/>
        </w:rPr>
        <w:t>ysis did not reveal obvious microtubule or actin cytoskeleton abnormali</w:t>
      </w:r>
      <w:r w:rsidR="00A57A66">
        <w:rPr>
          <w:rFonts w:ascii="Times New Roman" w:hAnsi="Times New Roman"/>
          <w:sz w:val="24"/>
          <w:szCs w:val="24"/>
        </w:rPr>
        <w:t>ties</w:t>
      </w:r>
      <w:r w:rsidRPr="004B79A5">
        <w:rPr>
          <w:rFonts w:ascii="Times New Roman" w:hAnsi="Times New Roman"/>
          <w:sz w:val="24"/>
          <w:szCs w:val="24"/>
        </w:rPr>
        <w:t xml:space="preserve"> </w:t>
      </w:r>
      <w:r>
        <w:rPr>
          <w:rFonts w:ascii="Times New Roman" w:hAnsi="Times New Roman" w:hint="eastAsia"/>
          <w:sz w:val="24"/>
          <w:szCs w:val="24"/>
        </w:rPr>
        <w:t xml:space="preserve">in interphase cells </w:t>
      </w:r>
      <w:r w:rsidRPr="004B79A5">
        <w:rPr>
          <w:rFonts w:ascii="Times New Roman" w:hAnsi="Times New Roman"/>
          <w:sz w:val="24"/>
          <w:szCs w:val="24"/>
        </w:rPr>
        <w:t xml:space="preserve">after 4 </w:t>
      </w:r>
      <w:r w:rsidR="000A257B">
        <w:rPr>
          <w:rFonts w:ascii="Times New Roman" w:hAnsi="Times New Roman" w:hint="eastAsia"/>
          <w:sz w:val="24"/>
          <w:szCs w:val="24"/>
        </w:rPr>
        <w:t>h</w:t>
      </w:r>
      <w:r w:rsidRPr="004B79A5">
        <w:rPr>
          <w:rFonts w:ascii="Times New Roman" w:hAnsi="Times New Roman"/>
          <w:sz w:val="24"/>
          <w:szCs w:val="24"/>
        </w:rPr>
        <w:t xml:space="preserve"> of 27 T</w:t>
      </w:r>
      <w:r>
        <w:rPr>
          <w:rFonts w:ascii="Times New Roman" w:hAnsi="Times New Roman"/>
          <w:sz w:val="24"/>
          <w:szCs w:val="24"/>
        </w:rPr>
        <w:t xml:space="preserve"> </w:t>
      </w:r>
      <w:proofErr w:type="gramStart"/>
      <w:r>
        <w:rPr>
          <w:rFonts w:ascii="Times New Roman" w:hAnsi="Times New Roman"/>
          <w:sz w:val="24"/>
          <w:szCs w:val="24"/>
        </w:rPr>
        <w:t>exposure</w:t>
      </w:r>
      <w:proofErr w:type="gramEnd"/>
      <w:r>
        <w:rPr>
          <w:rFonts w:ascii="Times New Roman" w:hAnsi="Times New Roman"/>
          <w:sz w:val="24"/>
          <w:szCs w:val="24"/>
        </w:rPr>
        <w:t xml:space="preserve"> </w:t>
      </w:r>
      <w:r w:rsidRPr="006C3E13">
        <w:rPr>
          <w:rFonts w:ascii="Times New Roman" w:hAnsi="Times New Roman"/>
          <w:kern w:val="0"/>
          <w:sz w:val="24"/>
          <w:szCs w:val="24"/>
        </w:rPr>
        <w:t>(</w:t>
      </w:r>
      <w:r>
        <w:rPr>
          <w:rFonts w:ascii="Times New Roman" w:hAnsi="Times New Roman"/>
          <w:kern w:val="0"/>
          <w:sz w:val="24"/>
          <w:szCs w:val="24"/>
        </w:rPr>
        <w:t>Fig</w:t>
      </w:r>
      <w:r w:rsidR="00D2338E">
        <w:rPr>
          <w:rFonts w:ascii="Times New Roman" w:hAnsi="Times New Roman" w:hint="eastAsia"/>
          <w:kern w:val="0"/>
          <w:sz w:val="24"/>
          <w:szCs w:val="24"/>
        </w:rPr>
        <w:t>ure</w:t>
      </w:r>
      <w:r>
        <w:rPr>
          <w:rFonts w:ascii="Times New Roman" w:hAnsi="Times New Roman"/>
          <w:kern w:val="0"/>
          <w:sz w:val="24"/>
          <w:szCs w:val="24"/>
        </w:rPr>
        <w:t xml:space="preserve"> </w:t>
      </w:r>
      <w:r w:rsidRPr="006C3E13">
        <w:rPr>
          <w:rFonts w:ascii="Times New Roman" w:hAnsi="Times New Roman"/>
          <w:kern w:val="0"/>
          <w:sz w:val="24"/>
          <w:szCs w:val="24"/>
        </w:rPr>
        <w:t>2</w:t>
      </w:r>
      <w:r w:rsidR="00DD06E7">
        <w:rPr>
          <w:rFonts w:ascii="Times New Roman" w:hAnsi="Times New Roman" w:hint="eastAsia"/>
          <w:kern w:val="0"/>
          <w:sz w:val="24"/>
          <w:szCs w:val="24"/>
        </w:rPr>
        <w:t>E</w:t>
      </w:r>
      <w:r w:rsidRPr="006C3E13">
        <w:rPr>
          <w:rFonts w:ascii="Times New Roman" w:hAnsi="Times New Roman"/>
          <w:kern w:val="0"/>
          <w:sz w:val="24"/>
          <w:szCs w:val="24"/>
        </w:rPr>
        <w:t>)</w:t>
      </w:r>
      <w:ins w:id="162" w:author="xin zhang" w:date="2017-01-23T13:21:00Z">
        <w:r w:rsidR="00A617A9">
          <w:rPr>
            <w:rFonts w:ascii="Times New Roman" w:hAnsi="Times New Roman" w:hint="eastAsia"/>
            <w:kern w:val="0"/>
            <w:sz w:val="24"/>
            <w:szCs w:val="24"/>
          </w:rPr>
          <w:t xml:space="preserve"> either</w:t>
        </w:r>
      </w:ins>
      <w:r w:rsidRPr="004B79A5">
        <w:rPr>
          <w:rFonts w:ascii="Times New Roman" w:hAnsi="Times New Roman"/>
          <w:sz w:val="24"/>
          <w:szCs w:val="24"/>
        </w:rPr>
        <w:t>.</w:t>
      </w:r>
      <w:r w:rsidR="00D758D2">
        <w:rPr>
          <w:rFonts w:ascii="Times New Roman" w:hAnsi="Times New Roman" w:hint="eastAsia"/>
          <w:sz w:val="24"/>
          <w:szCs w:val="24"/>
        </w:rPr>
        <w:t xml:space="preserve"> </w:t>
      </w:r>
      <w:r w:rsidR="00D758D2">
        <w:rPr>
          <w:rFonts w:ascii="Times New Roman" w:hAnsi="Times New Roman"/>
          <w:kern w:val="0"/>
          <w:sz w:val="24"/>
          <w:szCs w:val="24"/>
        </w:rPr>
        <w:t xml:space="preserve">Therefore 27 T SMF </w:t>
      </w:r>
      <w:proofErr w:type="gramStart"/>
      <w:r w:rsidR="00D758D2">
        <w:rPr>
          <w:rFonts w:ascii="Times New Roman" w:hAnsi="Times New Roman" w:hint="eastAsia"/>
          <w:kern w:val="0"/>
          <w:sz w:val="24"/>
          <w:szCs w:val="24"/>
        </w:rPr>
        <w:t>treatment</w:t>
      </w:r>
      <w:proofErr w:type="gramEnd"/>
      <w:r w:rsidR="00D758D2">
        <w:rPr>
          <w:rFonts w:ascii="Times New Roman" w:hAnsi="Times New Roman" w:hint="eastAsia"/>
          <w:kern w:val="0"/>
          <w:sz w:val="24"/>
          <w:szCs w:val="24"/>
        </w:rPr>
        <w:t xml:space="preserve"> for 4 h </w:t>
      </w:r>
      <w:r w:rsidR="00D758D2">
        <w:rPr>
          <w:rFonts w:ascii="Times New Roman" w:hAnsi="Times New Roman"/>
          <w:kern w:val="0"/>
          <w:sz w:val="24"/>
          <w:szCs w:val="24"/>
        </w:rPr>
        <w:t>is not acutely toxic</w:t>
      </w:r>
      <w:r w:rsidR="00134ABF">
        <w:rPr>
          <w:rFonts w:ascii="Times New Roman" w:hAnsi="Times New Roman" w:hint="eastAsia"/>
          <w:kern w:val="0"/>
          <w:sz w:val="24"/>
          <w:szCs w:val="24"/>
        </w:rPr>
        <w:t xml:space="preserve"> to CNE-2Z cells</w:t>
      </w:r>
      <w:r w:rsidR="00D758D2">
        <w:rPr>
          <w:rFonts w:ascii="Times New Roman" w:hAnsi="Times New Roman"/>
          <w:kern w:val="0"/>
          <w:sz w:val="24"/>
          <w:szCs w:val="24"/>
        </w:rPr>
        <w:t>.</w:t>
      </w:r>
    </w:p>
    <w:p w:rsidR="00000000" w:rsidRDefault="00F421C7" w:rsidP="00313CD1">
      <w:pPr>
        <w:autoSpaceDE w:val="0"/>
        <w:autoSpaceDN w:val="0"/>
        <w:adjustRightInd w:val="0"/>
        <w:spacing w:afterLines="50" w:line="480" w:lineRule="auto"/>
        <w:rPr>
          <w:rFonts w:ascii="Times New Roman" w:hAnsi="Times New Roman"/>
          <w:kern w:val="0"/>
          <w:sz w:val="24"/>
          <w:szCs w:val="24"/>
        </w:rPr>
      </w:pPr>
      <w:del w:id="163" w:author="xin zhang" w:date="2017-01-23T13:42:00Z">
        <w:r w:rsidRPr="004B79A5" w:rsidDel="00BF60D4">
          <w:rPr>
            <w:rFonts w:ascii="Times New Roman" w:hAnsi="Times New Roman"/>
            <w:color w:val="000000"/>
            <w:kern w:val="0"/>
            <w:sz w:val="24"/>
            <w:szCs w:val="24"/>
          </w:rPr>
          <w:delText xml:space="preserve">To investigate potential </w:delText>
        </w:r>
        <w:r w:rsidDel="00BF60D4">
          <w:rPr>
            <w:rFonts w:ascii="Times New Roman" w:hAnsi="Times New Roman"/>
            <w:color w:val="000000"/>
            <w:kern w:val="0"/>
            <w:sz w:val="24"/>
            <w:szCs w:val="24"/>
          </w:rPr>
          <w:delText xml:space="preserve">delayed effects of </w:delText>
        </w:r>
        <w:r w:rsidDel="00BF60D4">
          <w:rPr>
            <w:rFonts w:ascii="Times New Roman" w:hAnsi="Times New Roman"/>
            <w:kern w:val="0"/>
            <w:sz w:val="24"/>
            <w:szCs w:val="24"/>
          </w:rPr>
          <w:delText>27 T SMF, we examined the cell number, cell cycle and cell death three days post-exposure.</w:delText>
        </w:r>
      </w:del>
      <w:r w:rsidDel="0012705E">
        <w:rPr>
          <w:rFonts w:ascii="Times New Roman" w:hAnsi="Times New Roman"/>
          <w:kern w:val="0"/>
          <w:sz w:val="24"/>
          <w:szCs w:val="24"/>
        </w:rPr>
        <w:t xml:space="preserve"> </w:t>
      </w:r>
      <w:ins w:id="164" w:author="xin zhang" w:date="2017-01-23T13:42:00Z">
        <w:r w:rsidR="00BF60D4">
          <w:rPr>
            <w:rFonts w:ascii="Times New Roman" w:hAnsi="Times New Roman" w:hint="eastAsia"/>
            <w:kern w:val="0"/>
            <w:sz w:val="24"/>
            <w:szCs w:val="24"/>
          </w:rPr>
          <w:t xml:space="preserve">In addition, </w:t>
        </w:r>
      </w:ins>
      <w:del w:id="165" w:author="xin zhang" w:date="2017-01-23T13:42:00Z">
        <w:r w:rsidDel="00BF60D4">
          <w:rPr>
            <w:rFonts w:ascii="Times New Roman" w:hAnsi="Times New Roman"/>
            <w:kern w:val="0"/>
            <w:sz w:val="24"/>
            <w:szCs w:val="24"/>
          </w:rPr>
          <w:delText>W</w:delText>
        </w:r>
      </w:del>
      <w:ins w:id="166" w:author="xin zhang" w:date="2017-01-23T13:42:00Z">
        <w:r w:rsidR="00BF60D4">
          <w:rPr>
            <w:rFonts w:ascii="Times New Roman" w:hAnsi="Times New Roman" w:hint="eastAsia"/>
            <w:kern w:val="0"/>
            <w:sz w:val="24"/>
            <w:szCs w:val="24"/>
          </w:rPr>
          <w:t>w</w:t>
        </w:r>
      </w:ins>
      <w:r>
        <w:rPr>
          <w:rFonts w:ascii="Times New Roman" w:hAnsi="Times New Roman"/>
          <w:kern w:val="0"/>
          <w:sz w:val="24"/>
          <w:szCs w:val="24"/>
        </w:rPr>
        <w:t>e found that the cell morphology was not obviously changed (</w:t>
      </w:r>
      <w:r w:rsidR="00114C61">
        <w:rPr>
          <w:rFonts w:ascii="Times New Roman" w:hAnsi="Times New Roman" w:hint="eastAsia"/>
          <w:kern w:val="0"/>
          <w:sz w:val="24"/>
          <w:szCs w:val="24"/>
        </w:rPr>
        <w:t>Figure 2-figure supplement 1</w:t>
      </w:r>
      <w:r w:rsidR="00DD06E7">
        <w:rPr>
          <w:rFonts w:ascii="Times New Roman" w:hAnsi="Times New Roman" w:hint="eastAsia"/>
          <w:kern w:val="0"/>
          <w:sz w:val="24"/>
          <w:szCs w:val="24"/>
        </w:rPr>
        <w:t>A</w:t>
      </w:r>
      <w:r>
        <w:rPr>
          <w:rFonts w:ascii="Times New Roman" w:hAnsi="Times New Roman"/>
          <w:kern w:val="0"/>
          <w:sz w:val="24"/>
          <w:szCs w:val="24"/>
        </w:rPr>
        <w:t>)</w:t>
      </w:r>
      <w:ins w:id="167" w:author="xin zhang" w:date="2017-01-23T13:42:00Z">
        <w:r w:rsidR="00BF60D4">
          <w:rPr>
            <w:rFonts w:ascii="Times New Roman" w:hAnsi="Times New Roman" w:hint="eastAsia"/>
            <w:kern w:val="0"/>
            <w:sz w:val="24"/>
            <w:szCs w:val="24"/>
          </w:rPr>
          <w:t xml:space="preserve"> three days post exposure</w:t>
        </w:r>
      </w:ins>
      <w:r>
        <w:rPr>
          <w:rFonts w:ascii="Times New Roman" w:hAnsi="Times New Roman"/>
          <w:kern w:val="0"/>
          <w:sz w:val="24"/>
          <w:szCs w:val="24"/>
        </w:rPr>
        <w:t xml:space="preserve"> but the cell number decreased by ~40% (</w:t>
      </w:r>
      <w:r w:rsidR="00114C61">
        <w:rPr>
          <w:rFonts w:ascii="Times New Roman" w:hAnsi="Times New Roman" w:hint="eastAsia"/>
          <w:kern w:val="0"/>
          <w:sz w:val="24"/>
          <w:szCs w:val="24"/>
        </w:rPr>
        <w:t>Figure 2-figure supplement 1</w:t>
      </w:r>
      <w:r w:rsidR="00DD06E7">
        <w:rPr>
          <w:rFonts w:ascii="Times New Roman" w:hAnsi="Times New Roman" w:hint="eastAsia"/>
          <w:kern w:val="0"/>
          <w:sz w:val="24"/>
          <w:szCs w:val="24"/>
        </w:rPr>
        <w:t>B</w:t>
      </w:r>
      <w:r>
        <w:rPr>
          <w:rFonts w:ascii="Times New Roman" w:hAnsi="Times New Roman"/>
          <w:kern w:val="0"/>
          <w:sz w:val="24"/>
          <w:szCs w:val="24"/>
        </w:rPr>
        <w:t xml:space="preserve">). Flow cytometry analysis </w:t>
      </w:r>
      <w:r>
        <w:rPr>
          <w:rFonts w:ascii="Times New Roman" w:hAnsi="Times New Roman" w:hint="eastAsia"/>
          <w:kern w:val="0"/>
          <w:sz w:val="24"/>
          <w:szCs w:val="24"/>
        </w:rPr>
        <w:t xml:space="preserve">showed that the </w:t>
      </w:r>
      <w:r>
        <w:rPr>
          <w:rFonts w:ascii="Times New Roman" w:hAnsi="Times New Roman"/>
          <w:kern w:val="0"/>
          <w:sz w:val="24"/>
          <w:szCs w:val="24"/>
        </w:rPr>
        <w:t xml:space="preserve">cell cycle </w:t>
      </w:r>
      <w:r>
        <w:rPr>
          <w:rFonts w:ascii="Times New Roman" w:hAnsi="Times New Roman" w:hint="eastAsia"/>
          <w:kern w:val="0"/>
          <w:sz w:val="24"/>
          <w:szCs w:val="24"/>
        </w:rPr>
        <w:t xml:space="preserve">was only </w:t>
      </w:r>
      <w:r>
        <w:rPr>
          <w:rFonts w:ascii="Times New Roman" w:hAnsi="Times New Roman"/>
          <w:kern w:val="0"/>
          <w:sz w:val="24"/>
          <w:szCs w:val="24"/>
        </w:rPr>
        <w:t>slightly</w:t>
      </w:r>
      <w:r>
        <w:rPr>
          <w:rFonts w:ascii="Times New Roman" w:hAnsi="Times New Roman" w:hint="eastAsia"/>
          <w:kern w:val="0"/>
          <w:sz w:val="24"/>
          <w:szCs w:val="24"/>
        </w:rPr>
        <w:t xml:space="preserve"> changed </w:t>
      </w:r>
      <w:r>
        <w:rPr>
          <w:rFonts w:ascii="Times New Roman" w:hAnsi="Times New Roman"/>
          <w:kern w:val="0"/>
          <w:sz w:val="24"/>
          <w:szCs w:val="24"/>
        </w:rPr>
        <w:t>(</w:t>
      </w:r>
      <w:r w:rsidR="00E045DF">
        <w:rPr>
          <w:rFonts w:ascii="Times New Roman" w:hAnsi="Times New Roman" w:hint="eastAsia"/>
          <w:kern w:val="0"/>
          <w:sz w:val="24"/>
          <w:szCs w:val="24"/>
        </w:rPr>
        <w:t>Figure 2-figure supplement 1</w:t>
      </w:r>
      <w:r w:rsidR="00DD06E7">
        <w:rPr>
          <w:rFonts w:ascii="Times New Roman" w:hAnsi="Times New Roman" w:hint="eastAsia"/>
          <w:kern w:val="0"/>
          <w:sz w:val="24"/>
          <w:szCs w:val="24"/>
        </w:rPr>
        <w:t>C</w:t>
      </w:r>
      <w:r>
        <w:rPr>
          <w:rFonts w:ascii="Times New Roman" w:hAnsi="Times New Roman"/>
          <w:kern w:val="0"/>
          <w:sz w:val="24"/>
          <w:szCs w:val="24"/>
        </w:rPr>
        <w:t>)</w:t>
      </w:r>
      <w:r>
        <w:rPr>
          <w:rFonts w:ascii="Times New Roman" w:hAnsi="Times New Roman" w:hint="eastAsia"/>
          <w:kern w:val="0"/>
          <w:sz w:val="24"/>
          <w:szCs w:val="24"/>
        </w:rPr>
        <w:t xml:space="preserve"> while the</w:t>
      </w:r>
      <w:r>
        <w:rPr>
          <w:rFonts w:ascii="Times New Roman" w:hAnsi="Times New Roman"/>
          <w:kern w:val="0"/>
          <w:sz w:val="24"/>
          <w:szCs w:val="24"/>
        </w:rPr>
        <w:t xml:space="preserve"> cell death </w:t>
      </w:r>
      <w:r>
        <w:rPr>
          <w:rFonts w:ascii="Times New Roman" w:hAnsi="Times New Roman" w:hint="eastAsia"/>
          <w:kern w:val="0"/>
          <w:sz w:val="24"/>
          <w:szCs w:val="24"/>
        </w:rPr>
        <w:t>was</w:t>
      </w:r>
      <w:r>
        <w:rPr>
          <w:rFonts w:ascii="Times New Roman" w:hAnsi="Times New Roman"/>
          <w:kern w:val="0"/>
          <w:sz w:val="24"/>
          <w:szCs w:val="24"/>
        </w:rPr>
        <w:t xml:space="preserve"> not obviously affected</w:t>
      </w:r>
      <w:r>
        <w:rPr>
          <w:rFonts w:ascii="Times New Roman" w:hAnsi="Times New Roman" w:hint="eastAsia"/>
          <w:kern w:val="0"/>
          <w:sz w:val="24"/>
          <w:szCs w:val="24"/>
        </w:rPr>
        <w:t xml:space="preserve"> </w:t>
      </w:r>
      <w:r>
        <w:rPr>
          <w:rFonts w:ascii="Times New Roman" w:hAnsi="Times New Roman"/>
          <w:kern w:val="0"/>
          <w:sz w:val="24"/>
          <w:szCs w:val="24"/>
        </w:rPr>
        <w:t>(</w:t>
      </w:r>
      <w:r w:rsidR="00E045DF">
        <w:rPr>
          <w:rFonts w:ascii="Times New Roman" w:hAnsi="Times New Roman" w:hint="eastAsia"/>
          <w:kern w:val="0"/>
          <w:sz w:val="24"/>
          <w:szCs w:val="24"/>
        </w:rPr>
        <w:t xml:space="preserve">Figure 2-figure supplement </w:t>
      </w:r>
      <w:r w:rsidR="00E045DF">
        <w:rPr>
          <w:rFonts w:ascii="Times New Roman" w:hAnsi="Times New Roman" w:hint="eastAsia"/>
          <w:kern w:val="0"/>
          <w:sz w:val="24"/>
          <w:szCs w:val="24"/>
        </w:rPr>
        <w:lastRenderedPageBreak/>
        <w:t>1</w:t>
      </w:r>
      <w:r w:rsidR="00DD06E7">
        <w:rPr>
          <w:rFonts w:ascii="Times New Roman" w:hAnsi="Times New Roman" w:hint="eastAsia"/>
          <w:kern w:val="0"/>
          <w:sz w:val="24"/>
          <w:szCs w:val="24"/>
        </w:rPr>
        <w:t>D</w:t>
      </w:r>
      <w:r>
        <w:rPr>
          <w:rFonts w:ascii="Times New Roman" w:hAnsi="Times New Roman"/>
          <w:kern w:val="0"/>
          <w:sz w:val="24"/>
          <w:szCs w:val="24"/>
        </w:rPr>
        <w:t>).</w:t>
      </w:r>
      <w:del w:id="168" w:author="xin zhang" w:date="2017-01-23T12:09:00Z">
        <w:r w:rsidDel="0077101E">
          <w:rPr>
            <w:rFonts w:ascii="Times New Roman" w:hAnsi="Times New Roman"/>
            <w:kern w:val="0"/>
            <w:sz w:val="24"/>
            <w:szCs w:val="24"/>
          </w:rPr>
          <w:delText xml:space="preserve"> These</w:delText>
        </w:r>
        <w:r w:rsidDel="0077101E">
          <w:rPr>
            <w:rFonts w:ascii="Times New Roman" w:hAnsi="Times New Roman" w:hint="eastAsia"/>
            <w:kern w:val="0"/>
            <w:sz w:val="24"/>
            <w:szCs w:val="24"/>
          </w:rPr>
          <w:delText xml:space="preserve"> results</w:delText>
        </w:r>
        <w:r w:rsidDel="0077101E">
          <w:rPr>
            <w:rFonts w:ascii="Times New Roman" w:hAnsi="Times New Roman"/>
            <w:kern w:val="0"/>
            <w:sz w:val="24"/>
            <w:szCs w:val="24"/>
          </w:rPr>
          <w:delText xml:space="preserve"> are in consistent with the previous report</w:delText>
        </w:r>
        <w:r w:rsidDel="0077101E">
          <w:rPr>
            <w:rFonts w:ascii="Times New Roman" w:hAnsi="Times New Roman" w:hint="eastAsia"/>
            <w:kern w:val="0"/>
            <w:sz w:val="24"/>
            <w:szCs w:val="24"/>
          </w:rPr>
          <w:delText>s</w:delText>
        </w:r>
        <w:r w:rsidDel="0077101E">
          <w:rPr>
            <w:rFonts w:ascii="Times New Roman" w:hAnsi="Times New Roman"/>
            <w:kern w:val="0"/>
            <w:sz w:val="24"/>
            <w:szCs w:val="24"/>
          </w:rPr>
          <w:delText xml:space="preserve"> that cell cycle or cell death was </w:delText>
        </w:r>
        <w:r w:rsidDel="0077101E">
          <w:rPr>
            <w:rFonts w:ascii="Times New Roman" w:hAnsi="Times New Roman" w:hint="eastAsia"/>
            <w:kern w:val="0"/>
            <w:sz w:val="24"/>
            <w:szCs w:val="24"/>
          </w:rPr>
          <w:delText xml:space="preserve">not much </w:delText>
        </w:r>
        <w:r w:rsidDel="0077101E">
          <w:rPr>
            <w:rFonts w:ascii="Times New Roman" w:hAnsi="Times New Roman"/>
            <w:kern w:val="0"/>
            <w:sz w:val="24"/>
            <w:szCs w:val="24"/>
          </w:rPr>
          <w:delText xml:space="preserve">affected by </w:delText>
        </w:r>
        <w:r w:rsidDel="0077101E">
          <w:rPr>
            <w:rFonts w:ascii="Times New Roman" w:hAnsi="Times New Roman" w:hint="eastAsia"/>
            <w:kern w:val="0"/>
            <w:sz w:val="24"/>
            <w:szCs w:val="24"/>
          </w:rPr>
          <w:delText xml:space="preserve">strong </w:delText>
        </w:r>
        <w:r w:rsidDel="0077101E">
          <w:rPr>
            <w:rFonts w:ascii="Times New Roman" w:hAnsi="Times New Roman"/>
            <w:kern w:val="0"/>
            <w:sz w:val="24"/>
            <w:szCs w:val="24"/>
          </w:rPr>
          <w:delText>SMFs</w:delText>
        </w:r>
        <w:r w:rsidR="00D30B02" w:rsidDel="0077101E">
          <w:rPr>
            <w:rFonts w:ascii="Times New Roman" w:hAnsi="Times New Roman" w:hint="eastAsia"/>
            <w:kern w:val="0"/>
            <w:sz w:val="24"/>
            <w:szCs w:val="24"/>
          </w:rPr>
          <w:delText xml:space="preserve"> </w:delText>
        </w:r>
        <w:r w:rsidR="00B36698" w:rsidDel="0077101E">
          <w:rPr>
            <w:rFonts w:ascii="Times New Roman" w:hAnsi="Times New Roman"/>
            <w:kern w:val="0"/>
            <w:sz w:val="24"/>
            <w:szCs w:val="24"/>
          </w:rPr>
          <w:fldChar w:fldCharType="begin">
            <w:fldData xml:space="preserve">PEVuZE5vdGU+PENpdGU+PEF1dGhvcj5aaGFvPC9BdXRob3I+PFllYXI+MjAxMDwvWWVhcj48UmVj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</w:fldData>
          </w:fldChar>
        </w:r>
      </w:del>
      <w:r w:rsidR="002E472D">
        <w:rPr>
          <w:rFonts w:ascii="Times New Roman" w:hAnsi="Times New Roman"/>
          <w:kern w:val="0"/>
          <w:sz w:val="24"/>
          <w:szCs w:val="24"/>
        </w:rPr>
        <w:instrText xml:space="preserve"> ADDIN EN.CITE </w:instrText>
      </w:r>
      <w:r w:rsidR="00B36698">
        <w:rPr>
          <w:rFonts w:ascii="Times New Roman" w:hAnsi="Times New Roman"/>
          <w:kern w:val="0"/>
          <w:sz w:val="24"/>
          <w:szCs w:val="24"/>
        </w:rPr>
        <w:fldChar w:fldCharType="begin">
          <w:fldData xml:space="preserve">PEVuZE5vdGU+PENpdGU+PEF1dGhvcj5aaGFvPC9BdXRob3I+PFllYXI+MjAxMDwvWWVhcj48UmVj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</w:fldData>
        </w:fldChar>
      </w:r>
      <w:r w:rsidR="002E472D">
        <w:rPr>
          <w:rFonts w:ascii="Times New Roman" w:hAnsi="Times New Roman"/>
          <w:kern w:val="0"/>
          <w:sz w:val="24"/>
          <w:szCs w:val="24"/>
        </w:rPr>
        <w:instrText xml:space="preserve"> ADDIN EN.CITE.DATA </w:instrText>
      </w:r>
      <w:r w:rsidR="00B36698">
        <w:rPr>
          <w:rFonts w:ascii="Times New Roman" w:hAnsi="Times New Roman"/>
          <w:kern w:val="0"/>
          <w:sz w:val="24"/>
          <w:szCs w:val="24"/>
        </w:rPr>
      </w:r>
      <w:r w:rsidR="00B36698">
        <w:rPr>
          <w:rFonts w:ascii="Times New Roman" w:hAnsi="Times New Roman"/>
          <w:kern w:val="0"/>
          <w:sz w:val="24"/>
          <w:szCs w:val="24"/>
        </w:rPr>
        <w:fldChar w:fldCharType="end"/>
      </w:r>
      <w:del w:id="169" w:author="xin zhang" w:date="2017-01-23T12:09:00Z">
        <w:r w:rsidR="00B36698" w:rsidDel="0077101E">
          <w:rPr>
            <w:rFonts w:ascii="Times New Roman" w:hAnsi="Times New Roman"/>
            <w:kern w:val="0"/>
            <w:sz w:val="24"/>
            <w:szCs w:val="24"/>
          </w:rPr>
        </w:r>
        <w:r w:rsidR="00B36698" w:rsidDel="0077101E">
          <w:rPr>
            <w:rFonts w:ascii="Times New Roman" w:hAnsi="Times New Roman"/>
            <w:kern w:val="0"/>
            <w:sz w:val="24"/>
            <w:szCs w:val="24"/>
          </w:rPr>
          <w:fldChar w:fldCharType="separate"/>
        </w:r>
        <w:r w:rsidR="008646CF" w:rsidDel="0077101E">
          <w:rPr>
            <w:rFonts w:ascii="Times New Roman" w:hAnsi="Times New Roman"/>
            <w:noProof/>
            <w:kern w:val="0"/>
            <w:sz w:val="24"/>
            <w:szCs w:val="24"/>
          </w:rPr>
          <w:delText>(</w:delText>
        </w:r>
      </w:del>
      <w:r w:rsidR="00B36698">
        <w:rPr>
          <w:rFonts w:ascii="Times New Roman" w:hAnsi="Times New Roman"/>
          <w:noProof/>
          <w:kern w:val="0"/>
          <w:sz w:val="24"/>
          <w:szCs w:val="24"/>
        </w:rPr>
        <w:fldChar w:fldCharType="begin"/>
      </w:r>
      <w:r w:rsidR="008F426E">
        <w:rPr>
          <w:rFonts w:ascii="Times New Roman" w:hAnsi="Times New Roman"/>
          <w:noProof/>
          <w:kern w:val="0"/>
          <w:sz w:val="24"/>
          <w:szCs w:val="24"/>
        </w:rPr>
        <w:instrText xml:space="preserve"> HYPERLINK \l "_ENREF_20" \o "Nakahara, 2002 #46" </w:instrText>
      </w:r>
      <w:r w:rsidR="00B36698">
        <w:rPr>
          <w:rFonts w:ascii="Times New Roman" w:hAnsi="Times New Roman"/>
          <w:noProof/>
          <w:kern w:val="0"/>
          <w:sz w:val="24"/>
          <w:szCs w:val="24"/>
        </w:rPr>
        <w:fldChar w:fldCharType="separate"/>
      </w:r>
      <w:del w:id="170" w:author="xin zhang" w:date="2017-01-23T12:09:00Z">
        <w:r w:rsidR="008F426E" w:rsidDel="0077101E">
          <w:rPr>
            <w:rFonts w:ascii="Times New Roman" w:hAnsi="Times New Roman"/>
            <w:noProof/>
            <w:kern w:val="0"/>
            <w:sz w:val="24"/>
            <w:szCs w:val="24"/>
          </w:rPr>
          <w:delText>Nakahara et al. 2002</w:delText>
        </w:r>
      </w:del>
      <w:r w:rsidR="00B36698">
        <w:rPr>
          <w:rFonts w:ascii="Times New Roman" w:hAnsi="Times New Roman"/>
          <w:noProof/>
          <w:kern w:val="0"/>
          <w:sz w:val="24"/>
          <w:szCs w:val="24"/>
        </w:rPr>
        <w:fldChar w:fldCharType="end"/>
      </w:r>
      <w:del w:id="171" w:author="xin zhang" w:date="2017-01-23T12:09:00Z">
        <w:r w:rsidR="008646CF" w:rsidDel="0077101E">
          <w:rPr>
            <w:rFonts w:ascii="Times New Roman" w:hAnsi="Times New Roman"/>
            <w:noProof/>
            <w:kern w:val="0"/>
            <w:sz w:val="24"/>
            <w:szCs w:val="24"/>
          </w:rPr>
          <w:delText xml:space="preserve">, </w:delText>
        </w:r>
      </w:del>
      <w:r w:rsidR="00B36698">
        <w:rPr>
          <w:rFonts w:ascii="Times New Roman" w:hAnsi="Times New Roman"/>
          <w:noProof/>
          <w:kern w:val="0"/>
          <w:sz w:val="24"/>
          <w:szCs w:val="24"/>
        </w:rPr>
        <w:fldChar w:fldCharType="begin"/>
      </w:r>
      <w:r w:rsidR="008F426E">
        <w:rPr>
          <w:rFonts w:ascii="Times New Roman" w:hAnsi="Times New Roman"/>
          <w:noProof/>
          <w:kern w:val="0"/>
          <w:sz w:val="24"/>
          <w:szCs w:val="24"/>
        </w:rPr>
        <w:instrText xml:space="preserve"> HYPERLINK \l "_ENREF_47" \o "Zhao, 2010 #47" </w:instrText>
      </w:r>
      <w:r w:rsidR="00B36698">
        <w:rPr>
          <w:rFonts w:ascii="Times New Roman" w:hAnsi="Times New Roman"/>
          <w:noProof/>
          <w:kern w:val="0"/>
          <w:sz w:val="24"/>
          <w:szCs w:val="24"/>
        </w:rPr>
        <w:fldChar w:fldCharType="separate"/>
      </w:r>
      <w:del w:id="172" w:author="xin zhang" w:date="2017-01-23T12:09:00Z">
        <w:r w:rsidR="008F426E" w:rsidDel="0077101E">
          <w:rPr>
            <w:rFonts w:ascii="Times New Roman" w:hAnsi="Times New Roman"/>
            <w:noProof/>
            <w:kern w:val="0"/>
            <w:sz w:val="24"/>
            <w:szCs w:val="24"/>
          </w:rPr>
          <w:delText>Zhao et al. 2010</w:delText>
        </w:r>
      </w:del>
      <w:r w:rsidR="00B36698">
        <w:rPr>
          <w:rFonts w:ascii="Times New Roman" w:hAnsi="Times New Roman"/>
          <w:noProof/>
          <w:kern w:val="0"/>
          <w:sz w:val="24"/>
          <w:szCs w:val="24"/>
        </w:rPr>
        <w:fldChar w:fldCharType="end"/>
      </w:r>
      <w:del w:id="173" w:author="xin zhang" w:date="2017-01-23T12:09:00Z">
        <w:r w:rsidR="008646CF" w:rsidDel="0077101E">
          <w:rPr>
            <w:rFonts w:ascii="Times New Roman" w:hAnsi="Times New Roman"/>
            <w:noProof/>
            <w:kern w:val="0"/>
            <w:sz w:val="24"/>
            <w:szCs w:val="24"/>
          </w:rPr>
          <w:delText>)</w:delText>
        </w:r>
        <w:r w:rsidR="00B36698" w:rsidDel="0077101E">
          <w:rPr>
            <w:rFonts w:ascii="Times New Roman" w:hAnsi="Times New Roman"/>
            <w:kern w:val="0"/>
            <w:sz w:val="24"/>
            <w:szCs w:val="24"/>
          </w:rPr>
          <w:fldChar w:fldCharType="end"/>
        </w:r>
        <w:r w:rsidDel="0077101E">
          <w:rPr>
            <w:rFonts w:ascii="Times New Roman" w:hAnsi="Times New Roman"/>
            <w:kern w:val="0"/>
            <w:sz w:val="24"/>
            <w:szCs w:val="24"/>
          </w:rPr>
          <w:delText xml:space="preserve">. </w:delText>
        </w:r>
        <w:r w:rsidR="00444B33" w:rsidDel="0077101E">
          <w:rPr>
            <w:rFonts w:ascii="Times New Roman" w:hAnsi="Times New Roman" w:hint="eastAsia"/>
            <w:kern w:val="0"/>
            <w:sz w:val="24"/>
            <w:szCs w:val="24"/>
          </w:rPr>
          <w:delText>Since</w:delText>
        </w:r>
        <w:r w:rsidDel="0077101E">
          <w:rPr>
            <w:rFonts w:ascii="Times New Roman" w:hAnsi="Times New Roman" w:hint="eastAsia"/>
            <w:kern w:val="0"/>
            <w:sz w:val="24"/>
            <w:szCs w:val="24"/>
          </w:rPr>
          <w:delText xml:space="preserve"> we counted cells in the whole cell culture dish, including attached and floating cells, it is less likely that the cell number reduction </w:delText>
        </w:r>
        <w:r w:rsidR="00CA6258" w:rsidDel="0077101E">
          <w:rPr>
            <w:rFonts w:ascii="Times New Roman" w:hAnsi="Times New Roman" w:hint="eastAsia"/>
            <w:kern w:val="0"/>
            <w:sz w:val="24"/>
            <w:szCs w:val="24"/>
          </w:rPr>
          <w:delText>three</w:delText>
        </w:r>
        <w:r w:rsidDel="0077101E">
          <w:rPr>
            <w:rFonts w:ascii="Times New Roman" w:hAnsi="Times New Roman" w:hint="eastAsia"/>
            <w:kern w:val="0"/>
            <w:sz w:val="24"/>
            <w:szCs w:val="24"/>
          </w:rPr>
          <w:delText xml:space="preserve"> days post exposure was a result of cell </w:delText>
        </w:r>
        <w:r w:rsidDel="0077101E">
          <w:rPr>
            <w:rFonts w:ascii="Times New Roman" w:hAnsi="Times New Roman"/>
            <w:kern w:val="0"/>
            <w:sz w:val="24"/>
            <w:szCs w:val="24"/>
          </w:rPr>
          <w:delText>detachment</w:delText>
        </w:r>
        <w:r w:rsidDel="0077101E">
          <w:rPr>
            <w:rFonts w:ascii="Times New Roman" w:hAnsi="Times New Roman" w:hint="eastAsia"/>
            <w:kern w:val="0"/>
            <w:sz w:val="24"/>
            <w:szCs w:val="24"/>
          </w:rPr>
          <w:delText xml:space="preserve"> from cell culture dishes. </w:delText>
        </w:r>
      </w:del>
      <w:r>
        <w:rPr>
          <w:rFonts w:ascii="Times New Roman" w:hAnsi="Times New Roman"/>
          <w:kern w:val="0"/>
          <w:sz w:val="24"/>
          <w:szCs w:val="24"/>
        </w:rPr>
        <w:t xml:space="preserve"> </w:t>
      </w:r>
    </w:p>
    <w:p w:rsidR="00F421C7" w:rsidRDefault="00F421C7" w:rsidP="00ED7C8A">
      <w:pPr>
        <w:autoSpaceDE w:val="0"/>
        <w:autoSpaceDN w:val="0"/>
        <w:adjustRightInd w:val="0"/>
        <w:spacing w:line="480" w:lineRule="auto"/>
        <w:rPr>
          <w:rFonts w:ascii="Times New Roman" w:hAnsi="Times New Roman"/>
          <w:b/>
          <w:color w:val="000000"/>
          <w:kern w:val="0"/>
          <w:sz w:val="24"/>
          <w:szCs w:val="24"/>
        </w:rPr>
      </w:pPr>
    </w:p>
    <w:p w:rsidR="00C81B90" w:rsidRDefault="002B730A" w:rsidP="00313CD1">
      <w:pPr>
        <w:autoSpaceDE w:val="0"/>
        <w:autoSpaceDN w:val="0"/>
        <w:adjustRightInd w:val="0"/>
        <w:spacing w:afterLines="50" w:line="480" w:lineRule="auto"/>
        <w:rPr>
          <w:rFonts w:ascii="Times New Roman" w:hAnsi="Times New Roman"/>
          <w:b/>
          <w:color w:val="000000"/>
          <w:kern w:val="0"/>
          <w:sz w:val="24"/>
          <w:szCs w:val="24"/>
        </w:rPr>
      </w:pPr>
      <w:ins w:id="174" w:author="xin zhang" w:date="2017-01-23T13:59:00Z">
        <w:r>
          <w:rPr>
            <w:rFonts w:ascii="Times New Roman" w:hAnsi="Times New Roman" w:hint="eastAsia"/>
            <w:b/>
            <w:color w:val="000000"/>
            <w:kern w:val="0"/>
            <w:sz w:val="24"/>
            <w:szCs w:val="24"/>
          </w:rPr>
          <w:t xml:space="preserve">27 T </w:t>
        </w:r>
      </w:ins>
      <w:r w:rsidR="003E235D" w:rsidRPr="007D28F7">
        <w:rPr>
          <w:rFonts w:ascii="Times New Roman" w:hAnsi="Times New Roman"/>
          <w:b/>
          <w:color w:val="000000"/>
          <w:kern w:val="0"/>
          <w:sz w:val="24"/>
          <w:szCs w:val="24"/>
        </w:rPr>
        <w:t>SMF change</w:t>
      </w:r>
      <w:r w:rsidR="003E235D">
        <w:rPr>
          <w:rFonts w:ascii="Times New Roman" w:hAnsi="Times New Roman"/>
          <w:b/>
          <w:color w:val="000000"/>
          <w:kern w:val="0"/>
          <w:sz w:val="24"/>
          <w:szCs w:val="24"/>
        </w:rPr>
        <w:t>s</w:t>
      </w:r>
      <w:r w:rsidR="003E235D" w:rsidRPr="007D28F7">
        <w:rPr>
          <w:rFonts w:ascii="Times New Roman" w:hAnsi="Times New Roman"/>
          <w:b/>
          <w:color w:val="000000"/>
          <w:kern w:val="0"/>
          <w:sz w:val="24"/>
          <w:szCs w:val="24"/>
        </w:rPr>
        <w:t xml:space="preserve"> spindle orientation</w:t>
      </w:r>
      <w:r w:rsidR="003E235D">
        <w:rPr>
          <w:rFonts w:ascii="Times New Roman" w:hAnsi="Times New Roman"/>
          <w:b/>
          <w:color w:val="000000"/>
          <w:kern w:val="0"/>
          <w:sz w:val="24"/>
          <w:szCs w:val="24"/>
        </w:rPr>
        <w:t xml:space="preserve"> </w:t>
      </w:r>
      <w:del w:id="175" w:author="xin zhang" w:date="2017-01-23T13:48:00Z">
        <w:r w:rsidR="003E235D" w:rsidDel="00DF4258">
          <w:rPr>
            <w:rFonts w:ascii="Times New Roman" w:hAnsi="Times New Roman"/>
            <w:b/>
            <w:color w:val="000000"/>
            <w:kern w:val="0"/>
            <w:sz w:val="24"/>
            <w:szCs w:val="24"/>
          </w:rPr>
          <w:delText>in a field intensity dependent manner</w:delText>
        </w:r>
        <w:r w:rsidR="003E235D" w:rsidRPr="007D28F7" w:rsidDel="00DF4258">
          <w:rPr>
            <w:rFonts w:ascii="Times New Roman" w:hAnsi="Times New Roman"/>
            <w:b/>
            <w:color w:val="000000"/>
            <w:kern w:val="0"/>
            <w:sz w:val="24"/>
            <w:szCs w:val="24"/>
          </w:rPr>
          <w:delText xml:space="preserve"> </w:delText>
        </w:r>
      </w:del>
    </w:p>
    <w:p w:rsidR="009C4B66" w:rsidRPr="009F7FF8" w:rsidDel="002E472D" w:rsidRDefault="009C4B66" w:rsidP="002E472D">
      <w:pPr>
        <w:autoSpaceDE w:val="0"/>
        <w:autoSpaceDN w:val="0"/>
        <w:adjustRightInd w:val="0"/>
        <w:spacing w:line="480" w:lineRule="auto"/>
        <w:rPr>
          <w:del w:id="176" w:author="xin zhang" w:date="2017-02-08T14:36:00Z"/>
          <w:rFonts w:ascii="Times New Roman" w:hAnsi="Times New Roman"/>
          <w:kern w:val="0"/>
          <w:sz w:val="24"/>
          <w:szCs w:val="24"/>
        </w:rPr>
      </w:pPr>
      <w:r w:rsidRPr="009C4B66">
        <w:rPr>
          <w:rFonts w:ascii="Times New Roman" w:hAnsi="Times New Roman"/>
          <w:kern w:val="0"/>
          <w:sz w:val="24"/>
          <w:szCs w:val="24"/>
        </w:rPr>
        <w:t xml:space="preserve">Tubulin and microtubules has been shown to have diamagnetic anisotropy and purified microtubules can align along the magnetic field </w:t>
      </w:r>
      <w:r w:rsidRPr="009C4B66">
        <w:rPr>
          <w:rFonts w:ascii="Times New Roman" w:hAnsi="Times New Roman"/>
          <w:i/>
          <w:kern w:val="0"/>
          <w:sz w:val="24"/>
          <w:szCs w:val="24"/>
        </w:rPr>
        <w:t>in vitro</w:t>
      </w:r>
      <w:r w:rsidRPr="009C4B66">
        <w:rPr>
          <w:rFonts w:ascii="Times New Roman" w:hAnsi="Times New Roman"/>
          <w:kern w:val="0"/>
          <w:sz w:val="24"/>
          <w:szCs w:val="24"/>
        </w:rPr>
        <w:t>. However, th</w:t>
      </w:r>
      <w:r w:rsidRPr="009C4B66">
        <w:rPr>
          <w:rFonts w:ascii="Times New Roman" w:hAnsi="Times New Roman" w:hint="eastAsia"/>
          <w:kern w:val="0"/>
          <w:sz w:val="24"/>
          <w:szCs w:val="24"/>
        </w:rPr>
        <w:t>e spindle orientation after strong SMF exposure</w:t>
      </w:r>
      <w:r w:rsidRPr="009C4B66">
        <w:rPr>
          <w:rFonts w:ascii="Times New Roman" w:hAnsi="Times New Roman"/>
          <w:kern w:val="0"/>
          <w:sz w:val="24"/>
          <w:szCs w:val="24"/>
        </w:rPr>
        <w:t xml:space="preserve"> had never been experimentally </w:t>
      </w:r>
      <w:r>
        <w:rPr>
          <w:rFonts w:ascii="Times New Roman" w:hAnsi="Times New Roman" w:hint="eastAsia"/>
          <w:kern w:val="0"/>
          <w:sz w:val="24"/>
          <w:szCs w:val="24"/>
        </w:rPr>
        <w:t>investigated</w:t>
      </w:r>
      <w:r w:rsidRPr="009C4B66">
        <w:rPr>
          <w:rFonts w:ascii="Times New Roman" w:hAnsi="Times New Roman"/>
          <w:kern w:val="0"/>
          <w:sz w:val="24"/>
          <w:szCs w:val="24"/>
        </w:rPr>
        <w:t>.</w:t>
      </w:r>
      <w:r>
        <w:rPr>
          <w:rFonts w:ascii="Times New Roman" w:hAnsi="Times New Roman" w:hint="eastAsia"/>
          <w:kern w:val="0"/>
          <w:sz w:val="24"/>
          <w:szCs w:val="24"/>
        </w:rPr>
        <w:t xml:space="preserve"> Using i</w:t>
      </w:r>
      <w:r w:rsidR="003E235D" w:rsidRPr="006C3E13">
        <w:rPr>
          <w:rFonts w:ascii="Times New Roman" w:hAnsi="Times New Roman"/>
          <w:kern w:val="0"/>
          <w:sz w:val="24"/>
          <w:szCs w:val="24"/>
        </w:rPr>
        <w:t>mmunofluorescence ana</w:t>
      </w:r>
      <w:r w:rsidR="003E235D" w:rsidRPr="00351091">
        <w:rPr>
          <w:rFonts w:ascii="Times New Roman" w:hAnsi="Times New Roman"/>
          <w:kern w:val="0"/>
          <w:sz w:val="24"/>
          <w:szCs w:val="24"/>
        </w:rPr>
        <w:t xml:space="preserve">lysis </w:t>
      </w:r>
      <w:r w:rsidR="00076F4E" w:rsidRPr="00351091">
        <w:rPr>
          <w:rFonts w:ascii="Times New Roman" w:hAnsi="Times New Roman"/>
          <w:kern w:val="0"/>
          <w:sz w:val="24"/>
          <w:szCs w:val="24"/>
        </w:rPr>
        <w:t xml:space="preserve">of cells fixed </w:t>
      </w:r>
      <w:r w:rsidR="00C81B90">
        <w:rPr>
          <w:rFonts w:ascii="Times New Roman" w:hAnsi="Times New Roman"/>
          <w:kern w:val="0"/>
          <w:sz w:val="24"/>
          <w:szCs w:val="24"/>
        </w:rPr>
        <w:t>immediately</w:t>
      </w:r>
      <w:r w:rsidR="00C81B90" w:rsidRPr="00351091">
        <w:rPr>
          <w:rFonts w:ascii="Times New Roman" w:hAnsi="Times New Roman" w:hint="eastAsia"/>
          <w:kern w:val="0"/>
          <w:sz w:val="24"/>
          <w:szCs w:val="24"/>
        </w:rPr>
        <w:t xml:space="preserve"> </w:t>
      </w:r>
      <w:r w:rsidR="00351091" w:rsidRPr="00351091">
        <w:rPr>
          <w:rFonts w:ascii="Times New Roman" w:hAnsi="Times New Roman" w:hint="eastAsia"/>
          <w:kern w:val="0"/>
          <w:sz w:val="24"/>
          <w:szCs w:val="24"/>
        </w:rPr>
        <w:t>after they were taken out of the magnet</w:t>
      </w:r>
      <w:r>
        <w:rPr>
          <w:rFonts w:ascii="Times New Roman" w:hAnsi="Times New Roman" w:hint="eastAsia"/>
          <w:kern w:val="0"/>
          <w:sz w:val="24"/>
          <w:szCs w:val="24"/>
        </w:rPr>
        <w:t xml:space="preserve">, we found </w:t>
      </w:r>
      <w:r w:rsidR="003E235D" w:rsidRPr="00351091">
        <w:rPr>
          <w:rFonts w:ascii="Times New Roman" w:hAnsi="Times New Roman"/>
          <w:kern w:val="0"/>
          <w:sz w:val="24"/>
          <w:szCs w:val="24"/>
        </w:rPr>
        <w:t xml:space="preserve">that mitotic spindle </w:t>
      </w:r>
      <w:r w:rsidR="00830F60" w:rsidRPr="00351091">
        <w:rPr>
          <w:rFonts w:ascii="Times New Roman" w:hAnsi="Times New Roman"/>
          <w:kern w:val="0"/>
          <w:sz w:val="24"/>
          <w:szCs w:val="24"/>
        </w:rPr>
        <w:t xml:space="preserve">orientation </w:t>
      </w:r>
      <w:r w:rsidR="003E235D" w:rsidRPr="00351091">
        <w:rPr>
          <w:rFonts w:ascii="Times New Roman" w:hAnsi="Times New Roman"/>
          <w:kern w:val="0"/>
          <w:sz w:val="24"/>
          <w:szCs w:val="24"/>
        </w:rPr>
        <w:t xml:space="preserve">was </w:t>
      </w:r>
      <w:r w:rsidR="008372D6" w:rsidRPr="00351091">
        <w:rPr>
          <w:rFonts w:ascii="Times New Roman" w:hAnsi="Times New Roman"/>
          <w:kern w:val="0"/>
          <w:sz w:val="24"/>
          <w:szCs w:val="24"/>
        </w:rPr>
        <w:t>perturbed</w:t>
      </w:r>
      <w:r w:rsidR="003E235D" w:rsidRPr="00351091">
        <w:rPr>
          <w:rFonts w:ascii="Times New Roman" w:hAnsi="Times New Roman"/>
          <w:kern w:val="0"/>
          <w:sz w:val="24"/>
          <w:szCs w:val="24"/>
        </w:rPr>
        <w:t xml:space="preserve"> by 27 T</w:t>
      </w:r>
      <w:r w:rsidR="000A257B">
        <w:rPr>
          <w:rFonts w:ascii="Times New Roman" w:hAnsi="Times New Roman" w:hint="eastAsia"/>
          <w:kern w:val="0"/>
          <w:sz w:val="24"/>
          <w:szCs w:val="24"/>
        </w:rPr>
        <w:t xml:space="preserve"> SMF </w:t>
      </w:r>
      <w:r w:rsidR="003E235D" w:rsidRPr="00351091">
        <w:rPr>
          <w:rFonts w:ascii="Times New Roman" w:hAnsi="Times New Roman"/>
          <w:kern w:val="0"/>
          <w:sz w:val="24"/>
          <w:szCs w:val="24"/>
        </w:rPr>
        <w:t>(Fig</w:t>
      </w:r>
      <w:r w:rsidR="00CA6E00">
        <w:rPr>
          <w:rFonts w:ascii="Times New Roman" w:hAnsi="Times New Roman" w:hint="eastAsia"/>
          <w:kern w:val="0"/>
          <w:sz w:val="24"/>
          <w:szCs w:val="24"/>
        </w:rPr>
        <w:t>ure</w:t>
      </w:r>
      <w:r w:rsidR="00CC6BE1" w:rsidRPr="00351091">
        <w:rPr>
          <w:rFonts w:ascii="Times New Roman" w:hAnsi="Times New Roman" w:hint="eastAsia"/>
          <w:kern w:val="0"/>
          <w:sz w:val="24"/>
          <w:szCs w:val="24"/>
        </w:rPr>
        <w:t xml:space="preserve"> </w:t>
      </w:r>
      <w:r w:rsidR="00CA6E00">
        <w:rPr>
          <w:rFonts w:ascii="Times New Roman" w:hAnsi="Times New Roman" w:hint="eastAsia"/>
          <w:kern w:val="0"/>
          <w:sz w:val="24"/>
          <w:szCs w:val="24"/>
        </w:rPr>
        <w:t>3</w:t>
      </w:r>
      <w:r w:rsidR="00A133EA">
        <w:rPr>
          <w:rFonts w:ascii="Times New Roman" w:hAnsi="Times New Roman" w:hint="eastAsia"/>
          <w:kern w:val="0"/>
          <w:sz w:val="24"/>
          <w:szCs w:val="24"/>
        </w:rPr>
        <w:t>A</w:t>
      </w:r>
      <w:r w:rsidR="003E235D" w:rsidRPr="00351091">
        <w:rPr>
          <w:rFonts w:ascii="Times New Roman" w:hAnsi="Times New Roman"/>
          <w:kern w:val="0"/>
          <w:sz w:val="24"/>
          <w:szCs w:val="24"/>
        </w:rPr>
        <w:t>). In</w:t>
      </w:r>
      <w:r w:rsidR="003E235D" w:rsidRPr="006C3E13">
        <w:rPr>
          <w:rFonts w:ascii="Times New Roman" w:hAnsi="Times New Roman"/>
          <w:kern w:val="0"/>
          <w:sz w:val="24"/>
          <w:szCs w:val="24"/>
        </w:rPr>
        <w:t xml:space="preserve"> </w:t>
      </w:r>
      <w:r w:rsidR="00C81B90">
        <w:rPr>
          <w:rFonts w:ascii="Times New Roman" w:hAnsi="Times New Roman"/>
          <w:kern w:val="0"/>
          <w:sz w:val="24"/>
          <w:szCs w:val="24"/>
        </w:rPr>
        <w:t>sham incubated or control cells</w:t>
      </w:r>
      <w:r w:rsidR="003E235D" w:rsidRPr="006C3E13">
        <w:rPr>
          <w:rFonts w:ascii="Times New Roman" w:hAnsi="Times New Roman"/>
          <w:kern w:val="0"/>
          <w:sz w:val="24"/>
          <w:szCs w:val="24"/>
        </w:rPr>
        <w:t xml:space="preserve">, </w:t>
      </w:r>
      <w:r w:rsidR="00830F60">
        <w:rPr>
          <w:rFonts w:ascii="Times New Roman" w:hAnsi="Times New Roman"/>
          <w:kern w:val="0"/>
          <w:sz w:val="24"/>
          <w:szCs w:val="24"/>
        </w:rPr>
        <w:t>the</w:t>
      </w:r>
      <w:r w:rsidR="003E235D" w:rsidRPr="006C3E13">
        <w:rPr>
          <w:rFonts w:ascii="Times New Roman" w:hAnsi="Times New Roman"/>
          <w:kern w:val="0"/>
          <w:sz w:val="24"/>
          <w:szCs w:val="24"/>
        </w:rPr>
        <w:t xml:space="preserve"> mitotic</w:t>
      </w:r>
      <w:r w:rsidR="003E235D">
        <w:rPr>
          <w:rFonts w:ascii="Times New Roman" w:hAnsi="Times New Roman"/>
          <w:kern w:val="0"/>
          <w:sz w:val="24"/>
          <w:szCs w:val="24"/>
        </w:rPr>
        <w:t xml:space="preserve"> spindle</w:t>
      </w:r>
      <w:r w:rsidR="00830F60">
        <w:rPr>
          <w:rFonts w:ascii="Times New Roman" w:hAnsi="Times New Roman"/>
          <w:kern w:val="0"/>
          <w:sz w:val="24"/>
          <w:szCs w:val="24"/>
        </w:rPr>
        <w:t xml:space="preserve"> axis is usually</w:t>
      </w:r>
      <w:r w:rsidR="003E235D">
        <w:rPr>
          <w:rFonts w:ascii="Times New Roman" w:hAnsi="Times New Roman"/>
          <w:kern w:val="0"/>
          <w:sz w:val="24"/>
          <w:szCs w:val="24"/>
        </w:rPr>
        <w:t xml:space="preserve"> </w:t>
      </w:r>
      <w:r w:rsidR="00830F60">
        <w:rPr>
          <w:rFonts w:ascii="Times New Roman" w:hAnsi="Times New Roman"/>
          <w:kern w:val="0"/>
          <w:sz w:val="24"/>
          <w:szCs w:val="24"/>
        </w:rPr>
        <w:t xml:space="preserve">parallel </w:t>
      </w:r>
      <w:r w:rsidR="003E235D">
        <w:rPr>
          <w:rFonts w:ascii="Times New Roman" w:hAnsi="Times New Roman"/>
          <w:kern w:val="0"/>
          <w:sz w:val="24"/>
          <w:szCs w:val="24"/>
        </w:rPr>
        <w:t xml:space="preserve">to the </w:t>
      </w:r>
      <w:r w:rsidR="00C81B90">
        <w:rPr>
          <w:rFonts w:ascii="Times New Roman" w:hAnsi="Times New Roman"/>
          <w:kern w:val="0"/>
          <w:sz w:val="24"/>
          <w:szCs w:val="24"/>
        </w:rPr>
        <w:t xml:space="preserve">tissue </w:t>
      </w:r>
      <w:r w:rsidR="00872DE0">
        <w:rPr>
          <w:rFonts w:ascii="Times New Roman" w:hAnsi="Times New Roman"/>
          <w:kern w:val="0"/>
          <w:sz w:val="24"/>
          <w:szCs w:val="24"/>
        </w:rPr>
        <w:t>culture</w:t>
      </w:r>
      <w:r w:rsidR="00C81B90">
        <w:rPr>
          <w:rFonts w:ascii="Times New Roman" w:hAnsi="Times New Roman"/>
          <w:kern w:val="0"/>
          <w:sz w:val="24"/>
          <w:szCs w:val="24"/>
        </w:rPr>
        <w:t xml:space="preserve"> </w:t>
      </w:r>
      <w:r w:rsidR="003E235D">
        <w:rPr>
          <w:rFonts w:ascii="Times New Roman" w:hAnsi="Times New Roman"/>
          <w:kern w:val="0"/>
          <w:sz w:val="24"/>
          <w:szCs w:val="24"/>
        </w:rPr>
        <w:t xml:space="preserve">plate or </w:t>
      </w:r>
      <w:proofErr w:type="spellStart"/>
      <w:r w:rsidR="003E235D">
        <w:rPr>
          <w:rFonts w:ascii="Times New Roman" w:hAnsi="Times New Roman"/>
          <w:kern w:val="0"/>
          <w:sz w:val="24"/>
          <w:szCs w:val="24"/>
        </w:rPr>
        <w:t>coverslip</w:t>
      </w:r>
      <w:proofErr w:type="spellEnd"/>
      <w:r w:rsidR="003E235D">
        <w:rPr>
          <w:rFonts w:ascii="Times New Roman" w:hAnsi="Times New Roman"/>
          <w:kern w:val="0"/>
          <w:sz w:val="24"/>
          <w:szCs w:val="24"/>
        </w:rPr>
        <w:t xml:space="preserve"> </w:t>
      </w:r>
      <w:ins w:id="177" w:author="xin zhang" w:date="2017-02-13T17:47:00Z">
        <w:r w:rsidR="006D26F4">
          <w:rPr>
            <w:rFonts w:ascii="Times New Roman" w:hAnsi="Times New Roman" w:hint="eastAsia"/>
            <w:kern w:val="0"/>
            <w:sz w:val="24"/>
            <w:szCs w:val="24"/>
          </w:rPr>
          <w:t>(</w:t>
        </w:r>
        <w:r w:rsidR="006D26F4">
          <w:rPr>
            <w:rFonts w:ascii="Times New Roman" w:hAnsi="Times New Roman"/>
            <w:kern w:val="0"/>
            <w:sz w:val="24"/>
            <w:szCs w:val="24"/>
          </w:rPr>
          <w:t>“</w:t>
        </w:r>
        <w:r w:rsidR="006D26F4">
          <w:rPr>
            <w:rFonts w:ascii="Times New Roman" w:hAnsi="Times New Roman" w:hint="eastAsia"/>
            <w:kern w:val="0"/>
            <w:sz w:val="24"/>
            <w:szCs w:val="24"/>
          </w:rPr>
          <w:t>lateral</w:t>
        </w:r>
        <w:r w:rsidR="006D26F4">
          <w:rPr>
            <w:rFonts w:ascii="Times New Roman" w:hAnsi="Times New Roman"/>
            <w:kern w:val="0"/>
            <w:sz w:val="24"/>
            <w:szCs w:val="24"/>
          </w:rPr>
          <w:t>”</w:t>
        </w:r>
        <w:r w:rsidR="006D26F4">
          <w:rPr>
            <w:rFonts w:ascii="Times New Roman" w:hAnsi="Times New Roman" w:hint="eastAsia"/>
            <w:kern w:val="0"/>
            <w:sz w:val="24"/>
            <w:szCs w:val="24"/>
          </w:rPr>
          <w:t xml:space="preserve">) </w:t>
        </w:r>
      </w:ins>
      <w:r w:rsidR="00BC457A">
        <w:rPr>
          <w:rFonts w:ascii="Times New Roman" w:hAnsi="Times New Roman" w:hint="eastAsia"/>
          <w:kern w:val="0"/>
          <w:sz w:val="24"/>
          <w:szCs w:val="24"/>
        </w:rPr>
        <w:t>while</w:t>
      </w:r>
      <w:r w:rsidR="00830F60">
        <w:rPr>
          <w:rFonts w:ascii="Times New Roman" w:hAnsi="Times New Roman"/>
          <w:kern w:val="0"/>
          <w:sz w:val="24"/>
          <w:szCs w:val="24"/>
        </w:rPr>
        <w:t xml:space="preserve"> </w:t>
      </w:r>
      <w:r w:rsidR="00BC457A">
        <w:rPr>
          <w:rFonts w:ascii="Times New Roman" w:hAnsi="Times New Roman" w:hint="eastAsia"/>
          <w:kern w:val="0"/>
          <w:sz w:val="24"/>
          <w:szCs w:val="24"/>
        </w:rPr>
        <w:t>t</w:t>
      </w:r>
      <w:r w:rsidR="003E235D">
        <w:rPr>
          <w:rFonts w:ascii="Times New Roman" w:hAnsi="Times New Roman"/>
          <w:kern w:val="0"/>
          <w:sz w:val="24"/>
          <w:szCs w:val="24"/>
        </w:rPr>
        <w:t>he 27 T magnetic field</w:t>
      </w:r>
      <w:r w:rsidR="008372D6">
        <w:rPr>
          <w:rFonts w:ascii="Times New Roman" w:hAnsi="Times New Roman" w:hint="eastAsia"/>
          <w:kern w:val="0"/>
          <w:sz w:val="24"/>
          <w:szCs w:val="24"/>
        </w:rPr>
        <w:t>s</w:t>
      </w:r>
      <w:r w:rsidR="003E235D">
        <w:rPr>
          <w:rFonts w:ascii="Times New Roman" w:hAnsi="Times New Roman"/>
          <w:kern w:val="0"/>
          <w:sz w:val="24"/>
          <w:szCs w:val="24"/>
        </w:rPr>
        <w:t xml:space="preserve"> </w:t>
      </w:r>
      <w:r w:rsidR="00830F60">
        <w:rPr>
          <w:rFonts w:ascii="Times New Roman" w:hAnsi="Times New Roman"/>
          <w:kern w:val="0"/>
          <w:sz w:val="24"/>
          <w:szCs w:val="24"/>
        </w:rPr>
        <w:t xml:space="preserve">increased </w:t>
      </w:r>
      <w:r w:rsidR="003E235D">
        <w:rPr>
          <w:rFonts w:ascii="Times New Roman" w:hAnsi="Times New Roman"/>
          <w:kern w:val="0"/>
          <w:sz w:val="24"/>
          <w:szCs w:val="24"/>
        </w:rPr>
        <w:t>the percentage of spindles</w:t>
      </w:r>
      <w:r w:rsidR="00830F60">
        <w:rPr>
          <w:rFonts w:ascii="Times New Roman" w:hAnsi="Times New Roman"/>
          <w:kern w:val="0"/>
          <w:sz w:val="24"/>
          <w:szCs w:val="24"/>
        </w:rPr>
        <w:t xml:space="preserve"> that were </w:t>
      </w:r>
      <w:r w:rsidR="003E235D">
        <w:rPr>
          <w:rFonts w:ascii="Times New Roman" w:hAnsi="Times New Roman"/>
          <w:kern w:val="0"/>
          <w:sz w:val="24"/>
          <w:szCs w:val="24"/>
        </w:rPr>
        <w:t xml:space="preserve">not parallel to the </w:t>
      </w:r>
      <w:proofErr w:type="spellStart"/>
      <w:r w:rsidR="003E235D">
        <w:rPr>
          <w:rFonts w:ascii="Times New Roman" w:hAnsi="Times New Roman"/>
          <w:kern w:val="0"/>
          <w:sz w:val="24"/>
          <w:szCs w:val="24"/>
        </w:rPr>
        <w:t>coverslip</w:t>
      </w:r>
      <w:proofErr w:type="spellEnd"/>
      <w:r w:rsidR="003E235D">
        <w:rPr>
          <w:rFonts w:ascii="Times New Roman" w:hAnsi="Times New Roman"/>
          <w:kern w:val="0"/>
          <w:sz w:val="24"/>
          <w:szCs w:val="24"/>
        </w:rPr>
        <w:t xml:space="preserve"> </w:t>
      </w:r>
      <w:ins w:id="178" w:author="xin zhang" w:date="2017-02-13T17:47:00Z">
        <w:r w:rsidR="006D26F4">
          <w:rPr>
            <w:rFonts w:ascii="Times New Roman" w:hAnsi="Times New Roman" w:hint="eastAsia"/>
            <w:kern w:val="0"/>
            <w:sz w:val="24"/>
            <w:szCs w:val="24"/>
          </w:rPr>
          <w:t>(</w:t>
        </w:r>
        <w:r w:rsidR="006D26F4">
          <w:rPr>
            <w:rFonts w:ascii="Times New Roman" w:hAnsi="Times New Roman"/>
            <w:kern w:val="0"/>
            <w:sz w:val="24"/>
            <w:szCs w:val="24"/>
          </w:rPr>
          <w:t>“</w:t>
        </w:r>
        <w:r w:rsidR="006D26F4">
          <w:rPr>
            <w:rFonts w:ascii="Times New Roman" w:hAnsi="Times New Roman" w:hint="eastAsia"/>
            <w:kern w:val="0"/>
            <w:sz w:val="24"/>
            <w:szCs w:val="24"/>
          </w:rPr>
          <w:t>non-lateral</w:t>
        </w:r>
        <w:r w:rsidR="006D26F4">
          <w:rPr>
            <w:rFonts w:ascii="Times New Roman" w:hAnsi="Times New Roman"/>
            <w:kern w:val="0"/>
            <w:sz w:val="24"/>
            <w:szCs w:val="24"/>
          </w:rPr>
          <w:t>”</w:t>
        </w:r>
        <w:r w:rsidR="006D26F4">
          <w:rPr>
            <w:rFonts w:ascii="Times New Roman" w:hAnsi="Times New Roman" w:hint="eastAsia"/>
            <w:kern w:val="0"/>
            <w:sz w:val="24"/>
            <w:szCs w:val="24"/>
          </w:rPr>
          <w:t>)</w:t>
        </w:r>
        <w:r w:rsidR="006D26F4">
          <w:rPr>
            <w:rFonts w:ascii="Times New Roman" w:hAnsi="Times New Roman"/>
            <w:kern w:val="0"/>
            <w:sz w:val="24"/>
            <w:szCs w:val="24"/>
          </w:rPr>
          <w:t xml:space="preserve"> </w:t>
        </w:r>
      </w:ins>
      <w:r w:rsidR="003E235D">
        <w:rPr>
          <w:rFonts w:ascii="Times New Roman" w:hAnsi="Times New Roman"/>
          <w:kern w:val="0"/>
          <w:sz w:val="24"/>
          <w:szCs w:val="24"/>
        </w:rPr>
        <w:t>(</w:t>
      </w:r>
      <w:r w:rsidR="00E045DF">
        <w:rPr>
          <w:rFonts w:ascii="Times New Roman" w:hAnsi="Times New Roman"/>
          <w:kern w:val="0"/>
          <w:sz w:val="24"/>
          <w:szCs w:val="24"/>
        </w:rPr>
        <w:t>Fig</w:t>
      </w:r>
      <w:r w:rsidR="00E045DF">
        <w:rPr>
          <w:rFonts w:ascii="Times New Roman" w:hAnsi="Times New Roman" w:hint="eastAsia"/>
          <w:kern w:val="0"/>
          <w:sz w:val="24"/>
          <w:szCs w:val="24"/>
        </w:rPr>
        <w:t>ure 3</w:t>
      </w:r>
      <w:r w:rsidR="00BC457A">
        <w:rPr>
          <w:rFonts w:ascii="Times New Roman" w:hAnsi="Times New Roman" w:hint="eastAsia"/>
          <w:kern w:val="0"/>
          <w:sz w:val="24"/>
          <w:szCs w:val="24"/>
        </w:rPr>
        <w:t>A, B</w:t>
      </w:r>
      <w:r w:rsidR="003E235D">
        <w:rPr>
          <w:rFonts w:ascii="Times New Roman" w:hAnsi="Times New Roman"/>
          <w:kern w:val="0"/>
          <w:sz w:val="24"/>
          <w:szCs w:val="24"/>
        </w:rPr>
        <w:t xml:space="preserve">). </w:t>
      </w:r>
      <w:r w:rsidR="00047D66">
        <w:rPr>
          <w:rFonts w:ascii="Times New Roman" w:hAnsi="Times New Roman" w:hint="eastAsia"/>
          <w:kern w:val="0"/>
          <w:sz w:val="24"/>
          <w:szCs w:val="24"/>
        </w:rPr>
        <w:t xml:space="preserve">We </w:t>
      </w:r>
      <w:r w:rsidR="00C81B90">
        <w:rPr>
          <w:rFonts w:ascii="Times New Roman" w:hAnsi="Times New Roman"/>
          <w:kern w:val="0"/>
          <w:sz w:val="24"/>
          <w:szCs w:val="24"/>
        </w:rPr>
        <w:t xml:space="preserve">separately </w:t>
      </w:r>
      <w:r w:rsidR="00047D66">
        <w:rPr>
          <w:rFonts w:ascii="Times New Roman" w:hAnsi="Times New Roman" w:hint="eastAsia"/>
          <w:kern w:val="0"/>
          <w:sz w:val="24"/>
          <w:szCs w:val="24"/>
        </w:rPr>
        <w:t>measured metaphase spindles (</w:t>
      </w:r>
      <w:r w:rsidR="00E045DF">
        <w:rPr>
          <w:rFonts w:ascii="Times New Roman" w:hAnsi="Times New Roman"/>
          <w:kern w:val="0"/>
          <w:sz w:val="24"/>
          <w:szCs w:val="24"/>
        </w:rPr>
        <w:t>Fig</w:t>
      </w:r>
      <w:r w:rsidR="00E045DF">
        <w:rPr>
          <w:rFonts w:ascii="Times New Roman" w:hAnsi="Times New Roman" w:hint="eastAsia"/>
          <w:kern w:val="0"/>
          <w:sz w:val="24"/>
          <w:szCs w:val="24"/>
        </w:rPr>
        <w:t>ure 3</w:t>
      </w:r>
      <w:r w:rsidR="00A133EA">
        <w:rPr>
          <w:rFonts w:ascii="Times New Roman" w:hAnsi="Times New Roman" w:hint="eastAsia"/>
          <w:kern w:val="0"/>
          <w:sz w:val="24"/>
          <w:szCs w:val="24"/>
        </w:rPr>
        <w:t>C</w:t>
      </w:r>
      <w:r w:rsidR="00047D66">
        <w:rPr>
          <w:rFonts w:ascii="Times New Roman" w:hAnsi="Times New Roman" w:hint="eastAsia"/>
          <w:kern w:val="0"/>
          <w:sz w:val="24"/>
          <w:szCs w:val="24"/>
        </w:rPr>
        <w:t xml:space="preserve">) as </w:t>
      </w:r>
      <w:r w:rsidR="00047D66" w:rsidRPr="009F7FF8">
        <w:rPr>
          <w:rFonts w:ascii="Times New Roman" w:hAnsi="Times New Roman" w:hint="eastAsia"/>
          <w:kern w:val="0"/>
          <w:sz w:val="24"/>
          <w:szCs w:val="24"/>
        </w:rPr>
        <w:t>well as prometaphase and metaphase spindles together (</w:t>
      </w:r>
      <w:r w:rsidR="00E045DF">
        <w:rPr>
          <w:rFonts w:ascii="Times New Roman" w:hAnsi="Times New Roman" w:hint="eastAsia"/>
          <w:kern w:val="0"/>
          <w:sz w:val="24"/>
          <w:szCs w:val="24"/>
        </w:rPr>
        <w:t>Figure 3-figure supplement 1</w:t>
      </w:r>
      <w:r w:rsidR="00047D66" w:rsidRPr="009F7FF8">
        <w:rPr>
          <w:rFonts w:ascii="Times New Roman" w:hAnsi="Times New Roman" w:hint="eastAsia"/>
          <w:kern w:val="0"/>
          <w:sz w:val="24"/>
          <w:szCs w:val="24"/>
        </w:rPr>
        <w:t>)</w:t>
      </w:r>
      <w:r w:rsidR="00BC457A">
        <w:rPr>
          <w:rFonts w:ascii="Times New Roman" w:hAnsi="Times New Roman" w:hint="eastAsia"/>
          <w:kern w:val="0"/>
          <w:sz w:val="24"/>
          <w:szCs w:val="24"/>
        </w:rPr>
        <w:t xml:space="preserve"> and b</w:t>
      </w:r>
      <w:r w:rsidR="00047D66" w:rsidRPr="009F7FF8">
        <w:rPr>
          <w:rFonts w:ascii="Times New Roman" w:hAnsi="Times New Roman" w:hint="eastAsia"/>
          <w:kern w:val="0"/>
          <w:sz w:val="24"/>
          <w:szCs w:val="24"/>
        </w:rPr>
        <w:t>oth results showed that non-lateral spindles were increased by 27 T SMF.</w:t>
      </w:r>
      <w:r w:rsidRPr="009F7FF8">
        <w:rPr>
          <w:rFonts w:ascii="Times New Roman" w:hAnsi="Times New Roman" w:hint="eastAsia"/>
          <w:kern w:val="0"/>
          <w:sz w:val="24"/>
          <w:szCs w:val="24"/>
        </w:rPr>
        <w:t xml:space="preserve"> </w:t>
      </w:r>
    </w:p>
    <w:p w:rsidR="003E235D" w:rsidRDefault="009C4B66" w:rsidP="002E472D">
      <w:pPr>
        <w:autoSpaceDE w:val="0"/>
        <w:autoSpaceDN w:val="0"/>
        <w:adjustRightInd w:val="0"/>
        <w:spacing w:line="480" w:lineRule="auto"/>
        <w:rPr>
          <w:rFonts w:ascii="Times New Roman" w:hAnsi="Times New Roman"/>
          <w:kern w:val="0"/>
          <w:sz w:val="24"/>
          <w:szCs w:val="24"/>
        </w:rPr>
      </w:pPr>
      <w:del w:id="179" w:author="xin zhang" w:date="2017-02-08T14:36:00Z">
        <w:r w:rsidRPr="009F7FF8" w:rsidDel="002E472D">
          <w:rPr>
            <w:rFonts w:ascii="Times New Roman" w:hAnsi="Times New Roman" w:hint="eastAsia"/>
            <w:kern w:val="0"/>
            <w:sz w:val="24"/>
            <w:szCs w:val="24"/>
          </w:rPr>
          <w:delText xml:space="preserve">It has been reported that </w:delText>
        </w:r>
        <w:r w:rsidRPr="009F7FF8" w:rsidDel="002E472D">
          <w:rPr>
            <w:rFonts w:ascii="Times New Roman" w:hAnsi="Times New Roman"/>
            <w:kern w:val="0"/>
            <w:sz w:val="24"/>
            <w:szCs w:val="24"/>
          </w:rPr>
          <w:delText xml:space="preserve">0.02 T </w:delText>
        </w:r>
        <w:r w:rsidR="009F7FF8" w:rsidDel="002E472D">
          <w:rPr>
            <w:rFonts w:ascii="Times New Roman" w:hAnsi="Times New Roman" w:hint="eastAsia"/>
            <w:kern w:val="0"/>
            <w:sz w:val="24"/>
            <w:szCs w:val="24"/>
          </w:rPr>
          <w:delText xml:space="preserve">moderate intensity </w:delText>
        </w:r>
        <w:r w:rsidRPr="009F7FF8" w:rsidDel="002E472D">
          <w:rPr>
            <w:rFonts w:ascii="Times New Roman" w:hAnsi="Times New Roman"/>
            <w:kern w:val="0"/>
            <w:sz w:val="24"/>
            <w:szCs w:val="24"/>
          </w:rPr>
          <w:delText xml:space="preserve">SMF </w:delText>
        </w:r>
        <w:r w:rsidRPr="009F7FF8" w:rsidDel="002E472D">
          <w:rPr>
            <w:rFonts w:ascii="Times New Roman" w:hAnsi="Times New Roman" w:hint="eastAsia"/>
            <w:kern w:val="0"/>
            <w:sz w:val="24"/>
            <w:szCs w:val="24"/>
          </w:rPr>
          <w:delText>could</w:delText>
        </w:r>
        <w:r w:rsidRPr="009F7FF8" w:rsidDel="002E472D">
          <w:rPr>
            <w:rFonts w:ascii="Times New Roman" w:hAnsi="Times New Roman"/>
            <w:kern w:val="0"/>
            <w:sz w:val="24"/>
            <w:szCs w:val="24"/>
          </w:rPr>
          <w:delText xml:space="preserve"> align purified microtubules </w:delText>
        </w:r>
        <w:r w:rsidRPr="009F7FF8" w:rsidDel="002E472D">
          <w:rPr>
            <w:rFonts w:ascii="Times New Roman" w:hAnsi="Times New Roman"/>
            <w:i/>
            <w:kern w:val="0"/>
            <w:sz w:val="24"/>
            <w:szCs w:val="24"/>
          </w:rPr>
          <w:delText>in vitro</w:delText>
        </w:r>
        <w:r w:rsidRPr="009F7FF8" w:rsidDel="002E472D">
          <w:rPr>
            <w:rFonts w:ascii="Times New Roman" w:hAnsi="Times New Roman" w:hint="eastAsia"/>
            <w:kern w:val="0"/>
            <w:sz w:val="24"/>
            <w:szCs w:val="24"/>
          </w:rPr>
          <w:delText xml:space="preserve">. To reveal </w:delText>
        </w:r>
        <w:r w:rsidR="009F7FF8" w:rsidRPr="009F7FF8" w:rsidDel="002E472D">
          <w:rPr>
            <w:rFonts w:ascii="Times New Roman" w:hAnsi="Times New Roman"/>
            <w:kern w:val="0"/>
            <w:sz w:val="24"/>
            <w:szCs w:val="24"/>
          </w:rPr>
          <w:delText>whether</w:delText>
        </w:r>
        <w:r w:rsidR="009F7FF8" w:rsidRPr="009F7FF8" w:rsidDel="002E472D">
          <w:rPr>
            <w:rFonts w:ascii="Times New Roman" w:hAnsi="Times New Roman" w:hint="eastAsia"/>
            <w:kern w:val="0"/>
            <w:sz w:val="24"/>
            <w:szCs w:val="24"/>
          </w:rPr>
          <w:delText xml:space="preserve"> </w:delText>
        </w:r>
        <w:r w:rsidRPr="009F7FF8" w:rsidDel="002E472D">
          <w:rPr>
            <w:rFonts w:ascii="Times New Roman" w:hAnsi="Times New Roman"/>
            <w:kern w:val="0"/>
            <w:sz w:val="24"/>
            <w:szCs w:val="24"/>
          </w:rPr>
          <w:delText xml:space="preserve">the spindle orientation </w:delText>
        </w:r>
        <w:r w:rsidR="009F7FF8" w:rsidRPr="009F7FF8" w:rsidDel="002E472D">
          <w:rPr>
            <w:rFonts w:ascii="Times New Roman" w:hAnsi="Times New Roman" w:hint="eastAsia"/>
            <w:kern w:val="0"/>
            <w:sz w:val="24"/>
            <w:szCs w:val="24"/>
          </w:rPr>
          <w:delText xml:space="preserve">can be affected </w:delText>
        </w:r>
        <w:r w:rsidR="00674D2C" w:rsidDel="002E472D">
          <w:rPr>
            <w:rFonts w:ascii="Times New Roman" w:hAnsi="Times New Roman" w:hint="eastAsia"/>
            <w:kern w:val="0"/>
            <w:sz w:val="24"/>
            <w:szCs w:val="24"/>
          </w:rPr>
          <w:delText xml:space="preserve">by </w:delText>
        </w:r>
        <w:r w:rsidR="009F7FF8" w:rsidRPr="009F7FF8" w:rsidDel="002E472D">
          <w:rPr>
            <w:rFonts w:ascii="Times New Roman" w:hAnsi="Times New Roman" w:hint="eastAsia"/>
            <w:kern w:val="0"/>
            <w:sz w:val="24"/>
            <w:szCs w:val="24"/>
          </w:rPr>
          <w:delText>SMF</w:delText>
        </w:r>
        <w:r w:rsidR="00674D2C" w:rsidDel="002E472D">
          <w:rPr>
            <w:rFonts w:ascii="Times New Roman" w:hAnsi="Times New Roman" w:hint="eastAsia"/>
            <w:kern w:val="0"/>
            <w:sz w:val="24"/>
            <w:szCs w:val="24"/>
          </w:rPr>
          <w:delText>s</w:delText>
        </w:r>
        <w:r w:rsidR="009F7FF8" w:rsidRPr="009F7FF8" w:rsidDel="002E472D">
          <w:rPr>
            <w:rFonts w:ascii="Times New Roman" w:hAnsi="Times New Roman" w:hint="eastAsia"/>
            <w:kern w:val="0"/>
            <w:sz w:val="24"/>
            <w:szCs w:val="24"/>
          </w:rPr>
          <w:delText xml:space="preserve"> with lower magnetic field intensities,</w:delText>
        </w:r>
        <w:r w:rsidRPr="009F7FF8" w:rsidDel="002E472D">
          <w:rPr>
            <w:rFonts w:ascii="Times New Roman" w:hAnsi="Times New Roman" w:hint="eastAsia"/>
            <w:kern w:val="0"/>
            <w:sz w:val="24"/>
            <w:szCs w:val="24"/>
          </w:rPr>
          <w:delText xml:space="preserve"> w</w:delText>
        </w:r>
      </w:del>
      <w:ins w:id="180" w:author="xin zhang" w:date="2017-02-08T14:36:00Z">
        <w:r w:rsidR="002E472D">
          <w:rPr>
            <w:rFonts w:ascii="Times New Roman" w:hAnsi="Times New Roman" w:hint="eastAsia"/>
            <w:kern w:val="0"/>
            <w:sz w:val="24"/>
            <w:szCs w:val="24"/>
          </w:rPr>
          <w:t>W</w:t>
        </w:r>
      </w:ins>
      <w:r w:rsidR="003E235D" w:rsidRPr="009F7FF8">
        <w:rPr>
          <w:rFonts w:ascii="Times New Roman" w:hAnsi="Times New Roman"/>
          <w:kern w:val="0"/>
          <w:sz w:val="24"/>
          <w:szCs w:val="24"/>
        </w:rPr>
        <w:t xml:space="preserve">e </w:t>
      </w:r>
      <w:ins w:id="181" w:author="xin zhang" w:date="2017-02-08T14:36:00Z">
        <w:r w:rsidR="002E472D">
          <w:rPr>
            <w:rFonts w:ascii="Times New Roman" w:hAnsi="Times New Roman" w:hint="eastAsia"/>
            <w:kern w:val="0"/>
            <w:sz w:val="24"/>
            <w:szCs w:val="24"/>
          </w:rPr>
          <w:t xml:space="preserve">also </w:t>
        </w:r>
      </w:ins>
      <w:r w:rsidR="003E235D" w:rsidRPr="009F7FF8">
        <w:rPr>
          <w:rFonts w:ascii="Times New Roman" w:hAnsi="Times New Roman"/>
          <w:kern w:val="0"/>
          <w:sz w:val="24"/>
          <w:szCs w:val="24"/>
        </w:rPr>
        <w:t xml:space="preserve">examined </w:t>
      </w:r>
      <w:del w:id="182" w:author="xin zhang" w:date="2017-02-08T14:38:00Z">
        <w:r w:rsidR="00BD5579" w:rsidDel="002E472D">
          <w:rPr>
            <w:rFonts w:ascii="Times New Roman" w:hAnsi="Times New Roman" w:hint="eastAsia"/>
            <w:kern w:val="0"/>
            <w:sz w:val="24"/>
            <w:szCs w:val="24"/>
          </w:rPr>
          <w:delText xml:space="preserve">9 T, 1 T and </w:delText>
        </w:r>
        <w:r w:rsidR="009F7FF8" w:rsidRPr="009F7FF8" w:rsidDel="002E472D">
          <w:rPr>
            <w:rFonts w:ascii="Times New Roman" w:hAnsi="Times New Roman" w:hint="eastAsia"/>
            <w:kern w:val="0"/>
            <w:sz w:val="24"/>
            <w:szCs w:val="24"/>
          </w:rPr>
          <w:delText>0.05 T</w:delText>
        </w:r>
        <w:r w:rsidR="003E235D" w:rsidRPr="009F7FF8" w:rsidDel="002E472D">
          <w:rPr>
            <w:rFonts w:ascii="Times New Roman" w:hAnsi="Times New Roman"/>
            <w:kern w:val="0"/>
            <w:sz w:val="24"/>
            <w:szCs w:val="24"/>
          </w:rPr>
          <w:delText xml:space="preserve"> SMF</w:delText>
        </w:r>
      </w:del>
      <w:ins w:id="183" w:author="xin zhang" w:date="2017-02-08T14:38:00Z">
        <w:r w:rsidR="002E472D">
          <w:rPr>
            <w:rFonts w:ascii="Times New Roman" w:hAnsi="Times New Roman" w:hint="eastAsia"/>
            <w:kern w:val="0"/>
            <w:sz w:val="24"/>
            <w:szCs w:val="24"/>
          </w:rPr>
          <w:t>lower magnetic field</w:t>
        </w:r>
      </w:ins>
      <w:r w:rsidR="003E235D" w:rsidRPr="009F7FF8">
        <w:rPr>
          <w:rFonts w:ascii="Times New Roman" w:hAnsi="Times New Roman"/>
          <w:kern w:val="0"/>
          <w:sz w:val="24"/>
          <w:szCs w:val="24"/>
        </w:rPr>
        <w:t xml:space="preserve"> intensities </w:t>
      </w:r>
      <w:r w:rsidR="003E235D" w:rsidRPr="009F7FF8">
        <w:rPr>
          <w:rFonts w:ascii="Times New Roman" w:hAnsi="Times New Roman"/>
          <w:kern w:val="0"/>
          <w:sz w:val="24"/>
          <w:szCs w:val="24"/>
        </w:rPr>
        <w:lastRenderedPageBreak/>
        <w:t xml:space="preserve">for their effect on spindle orientation. </w:t>
      </w:r>
      <w:ins w:id="184" w:author="xin zhang" w:date="2017-02-08T14:39:00Z">
        <w:r w:rsidR="002E472D">
          <w:rPr>
            <w:rFonts w:ascii="Times New Roman" w:hAnsi="Times New Roman" w:hint="eastAsia"/>
            <w:kern w:val="0"/>
            <w:sz w:val="24"/>
            <w:szCs w:val="24"/>
          </w:rPr>
          <w:t>The 0.05 T and 1 T SMF were provided by permanent magnets placed in regular incubators</w:t>
        </w:r>
      </w:ins>
      <w:ins w:id="185" w:author="xin zhang" w:date="2017-02-08T14:42:00Z">
        <w:r w:rsidR="002E472D">
          <w:rPr>
            <w:rFonts w:ascii="Times New Roman" w:hAnsi="Times New Roman" w:hint="eastAsia"/>
            <w:kern w:val="0"/>
            <w:sz w:val="24"/>
            <w:szCs w:val="24"/>
          </w:rPr>
          <w:t xml:space="preserve"> (Figure 4A)</w:t>
        </w:r>
      </w:ins>
      <w:ins w:id="186" w:author="xin zhang" w:date="2017-02-08T14:39:00Z">
        <w:r w:rsidR="002E472D">
          <w:rPr>
            <w:rFonts w:ascii="Times New Roman" w:hAnsi="Times New Roman" w:hint="eastAsia"/>
            <w:kern w:val="0"/>
            <w:sz w:val="24"/>
            <w:szCs w:val="24"/>
          </w:rPr>
          <w:t>. We found that 4 hour expos</w:t>
        </w:r>
      </w:ins>
      <w:ins w:id="187" w:author="xin zhang" w:date="2017-02-08T14:40:00Z">
        <w:r w:rsidR="002E472D">
          <w:rPr>
            <w:rFonts w:ascii="Times New Roman" w:hAnsi="Times New Roman" w:hint="eastAsia"/>
            <w:kern w:val="0"/>
            <w:sz w:val="24"/>
            <w:szCs w:val="24"/>
          </w:rPr>
          <w:t>ure does not increase the non-lateral spindles</w:t>
        </w:r>
      </w:ins>
      <w:ins w:id="188" w:author="xin zhang" w:date="2017-02-08T14:42:00Z">
        <w:r w:rsidR="002E472D">
          <w:rPr>
            <w:rFonts w:ascii="Times New Roman" w:hAnsi="Times New Roman" w:hint="eastAsia"/>
            <w:kern w:val="0"/>
            <w:sz w:val="24"/>
            <w:szCs w:val="24"/>
          </w:rPr>
          <w:t xml:space="preserve"> (Figure 4B)</w:t>
        </w:r>
      </w:ins>
      <w:ins w:id="189" w:author="xin zhang" w:date="2017-02-08T14:40:00Z">
        <w:r w:rsidR="002E472D">
          <w:rPr>
            <w:rFonts w:ascii="Times New Roman" w:hAnsi="Times New Roman" w:hint="eastAsia"/>
            <w:kern w:val="0"/>
            <w:sz w:val="24"/>
            <w:szCs w:val="24"/>
          </w:rPr>
          <w:t xml:space="preserve"> as 27 T SMF. We also tested </w:t>
        </w:r>
      </w:ins>
      <w:r w:rsidR="003E235D" w:rsidRPr="009F7FF8">
        <w:rPr>
          <w:rFonts w:ascii="Times New Roman" w:hAnsi="Times New Roman"/>
          <w:kern w:val="0"/>
          <w:sz w:val="24"/>
          <w:szCs w:val="24"/>
        </w:rPr>
        <w:t xml:space="preserve">9 T </w:t>
      </w:r>
      <w:r w:rsidR="00423106" w:rsidRPr="009F7FF8">
        <w:rPr>
          <w:rFonts w:ascii="Times New Roman" w:hAnsi="Times New Roman"/>
          <w:kern w:val="0"/>
          <w:sz w:val="24"/>
          <w:szCs w:val="24"/>
        </w:rPr>
        <w:t xml:space="preserve">SMF </w:t>
      </w:r>
      <w:ins w:id="190" w:author="xin zhang" w:date="2017-02-08T14:40:00Z">
        <w:r w:rsidR="000E3DB4">
          <w:rPr>
            <w:rFonts w:ascii="Times New Roman" w:hAnsi="Times New Roman" w:hint="eastAsia"/>
            <w:kern w:val="0"/>
            <w:sz w:val="24"/>
            <w:szCs w:val="24"/>
          </w:rPr>
          <w:t>provided by a super</w:t>
        </w:r>
        <w:r w:rsidR="002E472D">
          <w:rPr>
            <w:rFonts w:ascii="Times New Roman" w:hAnsi="Times New Roman" w:hint="eastAsia"/>
            <w:kern w:val="0"/>
            <w:sz w:val="24"/>
            <w:szCs w:val="24"/>
          </w:rPr>
          <w:t xml:space="preserve">conducting magnet </w:t>
        </w:r>
      </w:ins>
      <w:r w:rsidR="00B36698">
        <w:rPr>
          <w:rFonts w:ascii="Times New Roman" w:hAnsi="Times New Roman"/>
          <w:kern w:val="0"/>
          <w:sz w:val="24"/>
          <w:szCs w:val="24"/>
        </w:rPr>
        <w:fldChar w:fldCharType="begin">
          <w:fldData xml:space="preserve">PEVuZE5vdGU+PENpdGU+PEF1dGhvcj5aaGFuZzwvQXV0aG9yPjxZZWFyPjIwMTY8L1llYXI+PFJl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</w:fldData>
        </w:fldChar>
      </w:r>
      <w:r w:rsidR="002E472D">
        <w:rPr>
          <w:rFonts w:ascii="Times New Roman" w:hAnsi="Times New Roman"/>
          <w:kern w:val="0"/>
          <w:sz w:val="24"/>
          <w:szCs w:val="24"/>
        </w:rPr>
        <w:instrText xml:space="preserve"> ADDIN EN.CITE </w:instrText>
      </w:r>
      <w:r w:rsidR="00B36698">
        <w:rPr>
          <w:rFonts w:ascii="Times New Roman" w:hAnsi="Times New Roman"/>
          <w:kern w:val="0"/>
          <w:sz w:val="24"/>
          <w:szCs w:val="24"/>
        </w:rPr>
        <w:fldChar w:fldCharType="begin">
          <w:fldData xml:space="preserve">PEVuZE5vdGU+PENpdGU+PEF1dGhvcj5aaGFuZzwvQXV0aG9yPjxZZWFyPjIwMTY8L1llYXI+PFJl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</w:fldData>
        </w:fldChar>
      </w:r>
      <w:r w:rsidR="002E472D">
        <w:rPr>
          <w:rFonts w:ascii="Times New Roman" w:hAnsi="Times New Roman"/>
          <w:kern w:val="0"/>
          <w:sz w:val="24"/>
          <w:szCs w:val="24"/>
        </w:rPr>
        <w:instrText xml:space="preserve"> ADDIN EN.CITE.DATA </w:instrText>
      </w:r>
      <w:r w:rsidR="00B36698">
        <w:rPr>
          <w:rFonts w:ascii="Times New Roman" w:hAnsi="Times New Roman"/>
          <w:kern w:val="0"/>
          <w:sz w:val="24"/>
          <w:szCs w:val="24"/>
        </w:rPr>
      </w:r>
      <w:r w:rsidR="00B36698">
        <w:rPr>
          <w:rFonts w:ascii="Times New Roman" w:hAnsi="Times New Roman"/>
          <w:kern w:val="0"/>
          <w:sz w:val="24"/>
          <w:szCs w:val="24"/>
        </w:rPr>
        <w:fldChar w:fldCharType="end"/>
      </w:r>
      <w:r w:rsidR="00B36698">
        <w:rPr>
          <w:rFonts w:ascii="Times New Roman" w:hAnsi="Times New Roman"/>
          <w:kern w:val="0"/>
          <w:sz w:val="24"/>
          <w:szCs w:val="24"/>
        </w:rPr>
      </w:r>
      <w:r w:rsidR="00B36698">
        <w:rPr>
          <w:rFonts w:ascii="Times New Roman" w:hAnsi="Times New Roman"/>
          <w:kern w:val="0"/>
          <w:sz w:val="24"/>
          <w:szCs w:val="24"/>
        </w:rPr>
        <w:fldChar w:fldCharType="separate"/>
      </w:r>
      <w:r w:rsidR="002E472D">
        <w:rPr>
          <w:rFonts w:ascii="Times New Roman" w:hAnsi="Times New Roman"/>
          <w:noProof/>
          <w:kern w:val="0"/>
          <w:sz w:val="24"/>
          <w:szCs w:val="24"/>
        </w:rPr>
        <w:t>(</w:t>
      </w:r>
      <w:hyperlink w:anchor="_ENREF_46" w:tooltip="Zhang, 2016 #48" w:history="1">
        <w:r w:rsidR="008F426E">
          <w:rPr>
            <w:rFonts w:ascii="Times New Roman" w:hAnsi="Times New Roman"/>
            <w:noProof/>
            <w:kern w:val="0"/>
            <w:sz w:val="24"/>
            <w:szCs w:val="24"/>
          </w:rPr>
          <w:t>Zhang et al. 2016</w:t>
        </w:r>
      </w:hyperlink>
      <w:r w:rsidR="002E472D">
        <w:rPr>
          <w:rFonts w:ascii="Times New Roman" w:hAnsi="Times New Roman"/>
          <w:noProof/>
          <w:kern w:val="0"/>
          <w:sz w:val="24"/>
          <w:szCs w:val="24"/>
        </w:rPr>
        <w:t>)</w:t>
      </w:r>
      <w:r w:rsidR="00B36698">
        <w:rPr>
          <w:rFonts w:ascii="Times New Roman" w:hAnsi="Times New Roman"/>
          <w:kern w:val="0"/>
          <w:sz w:val="24"/>
          <w:szCs w:val="24"/>
        </w:rPr>
        <w:fldChar w:fldCharType="end"/>
      </w:r>
      <w:ins w:id="191" w:author="xin zhang" w:date="2017-02-08T14:41:00Z">
        <w:r w:rsidR="002E472D">
          <w:rPr>
            <w:rFonts w:ascii="Times New Roman" w:hAnsi="Times New Roman" w:hint="eastAsia"/>
            <w:kern w:val="0"/>
            <w:sz w:val="24"/>
            <w:szCs w:val="24"/>
          </w:rPr>
          <w:t xml:space="preserve"> and found that </w:t>
        </w:r>
      </w:ins>
      <w:ins w:id="192" w:author="xin zhang" w:date="2017-02-08T14:43:00Z">
        <w:r w:rsidR="002E472D">
          <w:rPr>
            <w:rFonts w:ascii="Times New Roman" w:hAnsi="Times New Roman" w:hint="eastAsia"/>
            <w:kern w:val="0"/>
            <w:sz w:val="24"/>
            <w:szCs w:val="24"/>
          </w:rPr>
          <w:t>4 hour of 9 T exposure</w:t>
        </w:r>
      </w:ins>
      <w:ins w:id="193" w:author="xin zhang" w:date="2017-02-08T14:41:00Z">
        <w:r w:rsidR="002E472D">
          <w:rPr>
            <w:rFonts w:ascii="Times New Roman" w:hAnsi="Times New Roman" w:hint="eastAsia"/>
            <w:kern w:val="0"/>
            <w:sz w:val="24"/>
            <w:szCs w:val="24"/>
          </w:rPr>
          <w:t xml:space="preserve"> does not </w:t>
        </w:r>
      </w:ins>
      <w:ins w:id="194" w:author="xin zhang" w:date="2017-02-08T14:42:00Z">
        <w:r w:rsidR="002E472D">
          <w:rPr>
            <w:rFonts w:ascii="Times New Roman" w:hAnsi="Times New Roman" w:hint="eastAsia"/>
            <w:kern w:val="0"/>
            <w:sz w:val="24"/>
            <w:szCs w:val="24"/>
          </w:rPr>
          <w:t>increase the non-lateral spindles either (Figure 4</w:t>
        </w:r>
      </w:ins>
      <w:ins w:id="195" w:author="xin zhang" w:date="2017-02-08T14:43:00Z">
        <w:r w:rsidR="002E472D">
          <w:rPr>
            <w:rFonts w:ascii="Times New Roman" w:hAnsi="Times New Roman" w:hint="eastAsia"/>
            <w:kern w:val="0"/>
            <w:sz w:val="24"/>
            <w:szCs w:val="24"/>
          </w:rPr>
          <w:t>C</w:t>
        </w:r>
      </w:ins>
      <w:ins w:id="196" w:author="xin zhang" w:date="2017-02-08T14:42:00Z">
        <w:r w:rsidR="002E472D">
          <w:rPr>
            <w:rFonts w:ascii="Times New Roman" w:hAnsi="Times New Roman" w:hint="eastAsia"/>
            <w:kern w:val="0"/>
            <w:sz w:val="24"/>
            <w:szCs w:val="24"/>
          </w:rPr>
          <w:t>).</w:t>
        </w:r>
      </w:ins>
      <w:ins w:id="197" w:author="xin zhang" w:date="2017-02-08T14:41:00Z">
        <w:r w:rsidR="002E472D">
          <w:rPr>
            <w:rFonts w:ascii="Times New Roman" w:hAnsi="Times New Roman" w:hint="eastAsia"/>
            <w:kern w:val="0"/>
            <w:sz w:val="24"/>
            <w:szCs w:val="24"/>
          </w:rPr>
          <w:t xml:space="preserve"> </w:t>
        </w:r>
      </w:ins>
      <w:ins w:id="198" w:author="xin zhang" w:date="2017-02-08T14:43:00Z">
        <w:r w:rsidR="002E472D">
          <w:rPr>
            <w:rFonts w:ascii="Times New Roman" w:hAnsi="Times New Roman" w:hint="eastAsia"/>
            <w:kern w:val="0"/>
            <w:sz w:val="24"/>
            <w:szCs w:val="24"/>
          </w:rPr>
          <w:t xml:space="preserve">However, although </w:t>
        </w:r>
      </w:ins>
      <w:r w:rsidR="00C83096">
        <w:rPr>
          <w:rFonts w:ascii="Times New Roman" w:hAnsi="Times New Roman" w:hint="eastAsia"/>
          <w:kern w:val="0"/>
          <w:sz w:val="24"/>
          <w:szCs w:val="24"/>
        </w:rPr>
        <w:t xml:space="preserve">exposure for </w:t>
      </w:r>
      <w:r w:rsidR="00762103">
        <w:rPr>
          <w:rFonts w:ascii="Times New Roman" w:hAnsi="Times New Roman" w:hint="eastAsia"/>
          <w:kern w:val="0"/>
          <w:sz w:val="24"/>
          <w:szCs w:val="24"/>
        </w:rPr>
        <w:t xml:space="preserve">a prolonged time of </w:t>
      </w:r>
      <w:r w:rsidR="00C83096">
        <w:rPr>
          <w:rFonts w:ascii="Times New Roman" w:hAnsi="Times New Roman" w:hint="eastAsia"/>
          <w:kern w:val="0"/>
          <w:sz w:val="24"/>
          <w:szCs w:val="24"/>
        </w:rPr>
        <w:t xml:space="preserve">3 days </w:t>
      </w:r>
      <w:ins w:id="199" w:author="xin zhang" w:date="2017-02-08T14:44:00Z">
        <w:r w:rsidR="002E472D">
          <w:rPr>
            <w:rFonts w:ascii="Times New Roman" w:hAnsi="Times New Roman" w:hint="eastAsia"/>
            <w:kern w:val="0"/>
            <w:sz w:val="24"/>
            <w:szCs w:val="24"/>
          </w:rPr>
          <w:t>to 0.05 T or 1 T SMFs still had no effect</w:t>
        </w:r>
      </w:ins>
      <w:ins w:id="200" w:author="xin zhang" w:date="2017-02-08T14:45:00Z">
        <w:r w:rsidR="002E472D">
          <w:rPr>
            <w:rFonts w:ascii="Times New Roman" w:hAnsi="Times New Roman" w:hint="eastAsia"/>
            <w:kern w:val="0"/>
            <w:sz w:val="24"/>
            <w:szCs w:val="24"/>
          </w:rPr>
          <w:t xml:space="preserve"> (Figure 4D)</w:t>
        </w:r>
      </w:ins>
      <w:ins w:id="201" w:author="xin zhang" w:date="2017-02-08T14:44:00Z">
        <w:r w:rsidR="002E472D">
          <w:rPr>
            <w:rFonts w:ascii="Times New Roman" w:hAnsi="Times New Roman" w:hint="eastAsia"/>
            <w:kern w:val="0"/>
            <w:sz w:val="24"/>
            <w:szCs w:val="24"/>
          </w:rPr>
          <w:t xml:space="preserve">, 9 T SMF </w:t>
        </w:r>
      </w:ins>
      <w:r w:rsidR="00BC457A">
        <w:rPr>
          <w:rFonts w:ascii="Times New Roman" w:hAnsi="Times New Roman" w:hint="eastAsia"/>
          <w:kern w:val="0"/>
          <w:sz w:val="24"/>
          <w:szCs w:val="24"/>
        </w:rPr>
        <w:t xml:space="preserve">could </w:t>
      </w:r>
      <w:del w:id="202" w:author="xin zhang" w:date="2017-02-08T14:44:00Z">
        <w:r w:rsidR="00BC457A" w:rsidDel="002E472D">
          <w:rPr>
            <w:rFonts w:ascii="Times New Roman" w:hAnsi="Times New Roman" w:hint="eastAsia"/>
            <w:kern w:val="0"/>
            <w:sz w:val="24"/>
            <w:szCs w:val="24"/>
          </w:rPr>
          <w:delText xml:space="preserve">also </w:delText>
        </w:r>
        <w:r w:rsidR="00423106" w:rsidRPr="009F7FF8" w:rsidDel="002E472D">
          <w:rPr>
            <w:rFonts w:ascii="Times New Roman" w:hAnsi="Times New Roman"/>
            <w:kern w:val="0"/>
            <w:sz w:val="24"/>
            <w:szCs w:val="24"/>
          </w:rPr>
          <w:delText xml:space="preserve"> </w:delText>
        </w:r>
      </w:del>
      <w:r w:rsidR="009F7FF8" w:rsidRPr="009F7FF8">
        <w:rPr>
          <w:rFonts w:ascii="Times New Roman" w:hAnsi="Times New Roman"/>
          <w:kern w:val="0"/>
          <w:sz w:val="24"/>
          <w:szCs w:val="24"/>
        </w:rPr>
        <w:t>perturb</w:t>
      </w:r>
      <w:r w:rsidR="003E235D" w:rsidRPr="009F7FF8">
        <w:rPr>
          <w:rFonts w:ascii="Times New Roman" w:hAnsi="Times New Roman"/>
          <w:kern w:val="0"/>
          <w:sz w:val="24"/>
          <w:szCs w:val="24"/>
        </w:rPr>
        <w:t xml:space="preserve"> spindle orientation </w:t>
      </w:r>
      <w:ins w:id="203" w:author="xin zhang" w:date="2017-02-08T14:45:00Z">
        <w:r w:rsidR="002E472D">
          <w:rPr>
            <w:rFonts w:ascii="Times New Roman" w:hAnsi="Times New Roman" w:hint="eastAsia"/>
            <w:kern w:val="0"/>
            <w:sz w:val="24"/>
            <w:szCs w:val="24"/>
          </w:rPr>
          <w:t>(Figure 4E)</w:t>
        </w:r>
      </w:ins>
      <w:del w:id="204" w:author="xin zhang" w:date="2017-02-08T14:45:00Z">
        <w:r w:rsidR="003E235D" w:rsidRPr="009F7FF8" w:rsidDel="002E472D">
          <w:rPr>
            <w:rFonts w:ascii="Times New Roman" w:hAnsi="Times New Roman"/>
            <w:kern w:val="0"/>
            <w:sz w:val="24"/>
            <w:szCs w:val="24"/>
          </w:rPr>
          <w:delText>(Fig</w:delText>
        </w:r>
        <w:r w:rsidR="00E045DF" w:rsidDel="002E472D">
          <w:rPr>
            <w:rFonts w:ascii="Times New Roman" w:hAnsi="Times New Roman" w:hint="eastAsia"/>
            <w:kern w:val="0"/>
            <w:sz w:val="24"/>
            <w:szCs w:val="24"/>
          </w:rPr>
          <w:delText>ure 4</w:delText>
        </w:r>
        <w:r w:rsidR="00A133EA" w:rsidDel="002E472D">
          <w:rPr>
            <w:rFonts w:ascii="Times New Roman" w:hAnsi="Times New Roman" w:hint="eastAsia"/>
            <w:kern w:val="0"/>
            <w:sz w:val="24"/>
            <w:szCs w:val="24"/>
          </w:rPr>
          <w:delText>A</w:delText>
        </w:r>
        <w:r w:rsidR="00423106" w:rsidRPr="009F7FF8" w:rsidDel="002E472D">
          <w:rPr>
            <w:rFonts w:ascii="Times New Roman" w:hAnsi="Times New Roman"/>
            <w:kern w:val="0"/>
            <w:sz w:val="24"/>
            <w:szCs w:val="24"/>
          </w:rPr>
          <w:delText>)</w:delText>
        </w:r>
      </w:del>
      <w:ins w:id="205" w:author="xin zhang" w:date="2017-02-08T14:45:00Z">
        <w:r w:rsidR="002E472D">
          <w:rPr>
            <w:rFonts w:ascii="Times New Roman" w:hAnsi="Times New Roman" w:hint="eastAsia"/>
            <w:kern w:val="0"/>
            <w:sz w:val="24"/>
            <w:szCs w:val="24"/>
          </w:rPr>
          <w:t xml:space="preserve">. In contrast, </w:t>
        </w:r>
      </w:ins>
      <w:del w:id="206" w:author="xin zhang" w:date="2017-02-08T14:45:00Z">
        <w:r w:rsidR="00423106" w:rsidRPr="009F7FF8" w:rsidDel="002E472D">
          <w:rPr>
            <w:rFonts w:ascii="Times New Roman" w:hAnsi="Times New Roman"/>
            <w:kern w:val="0"/>
            <w:sz w:val="24"/>
            <w:szCs w:val="24"/>
          </w:rPr>
          <w:delText>, but</w:delText>
        </w:r>
        <w:r w:rsidR="003E235D" w:rsidRPr="009F7FF8" w:rsidDel="002E472D">
          <w:rPr>
            <w:rFonts w:ascii="Times New Roman" w:hAnsi="Times New Roman"/>
            <w:kern w:val="0"/>
            <w:sz w:val="24"/>
            <w:szCs w:val="24"/>
          </w:rPr>
          <w:delText xml:space="preserve"> </w:delText>
        </w:r>
      </w:del>
      <w:r w:rsidR="003E235D" w:rsidRPr="009F7FF8">
        <w:rPr>
          <w:rFonts w:ascii="Times New Roman" w:hAnsi="Times New Roman"/>
          <w:kern w:val="0"/>
          <w:sz w:val="24"/>
          <w:szCs w:val="24"/>
        </w:rPr>
        <w:t>0.05 T and 1 T</w:t>
      </w:r>
      <w:r w:rsidR="00423106" w:rsidRPr="009F7FF8">
        <w:rPr>
          <w:rFonts w:ascii="Times New Roman" w:hAnsi="Times New Roman"/>
          <w:kern w:val="0"/>
          <w:sz w:val="24"/>
          <w:szCs w:val="24"/>
        </w:rPr>
        <w:t xml:space="preserve"> </w:t>
      </w:r>
      <w:del w:id="207" w:author="xin zhang" w:date="2017-02-13T17:49:00Z">
        <w:r w:rsidR="00BC457A" w:rsidDel="007B7C68">
          <w:rPr>
            <w:rFonts w:ascii="Times New Roman" w:hAnsi="Times New Roman" w:hint="eastAsia"/>
            <w:kern w:val="0"/>
            <w:sz w:val="24"/>
            <w:szCs w:val="24"/>
          </w:rPr>
          <w:delText xml:space="preserve">moderate intensity </w:delText>
        </w:r>
      </w:del>
      <w:r w:rsidR="00BC457A">
        <w:rPr>
          <w:rFonts w:ascii="Times New Roman" w:hAnsi="Times New Roman" w:hint="eastAsia"/>
          <w:kern w:val="0"/>
          <w:sz w:val="24"/>
          <w:szCs w:val="24"/>
        </w:rPr>
        <w:t xml:space="preserve">SMFs </w:t>
      </w:r>
      <w:r w:rsidR="00423106" w:rsidRPr="009F7FF8">
        <w:rPr>
          <w:rFonts w:ascii="Times New Roman" w:hAnsi="Times New Roman"/>
          <w:kern w:val="0"/>
          <w:sz w:val="24"/>
          <w:szCs w:val="24"/>
        </w:rPr>
        <w:t>ha</w:t>
      </w:r>
      <w:r w:rsidR="00BC457A">
        <w:rPr>
          <w:rFonts w:ascii="Times New Roman" w:hAnsi="Times New Roman" w:hint="eastAsia"/>
          <w:kern w:val="0"/>
          <w:sz w:val="24"/>
          <w:szCs w:val="24"/>
        </w:rPr>
        <w:t>d</w:t>
      </w:r>
      <w:r w:rsidR="00423106" w:rsidRPr="009F7FF8">
        <w:rPr>
          <w:rFonts w:ascii="Times New Roman" w:hAnsi="Times New Roman"/>
          <w:kern w:val="0"/>
          <w:sz w:val="24"/>
          <w:szCs w:val="24"/>
        </w:rPr>
        <w:t xml:space="preserve"> no effect</w:t>
      </w:r>
      <w:ins w:id="208" w:author="xin zhang" w:date="2017-02-08T14:46:00Z">
        <w:r w:rsidR="002E472D">
          <w:rPr>
            <w:rFonts w:ascii="Times New Roman" w:hAnsi="Times New Roman" w:hint="eastAsia"/>
            <w:kern w:val="0"/>
            <w:sz w:val="24"/>
            <w:szCs w:val="24"/>
          </w:rPr>
          <w:t xml:space="preserve"> on spindle orientation</w:t>
        </w:r>
      </w:ins>
      <w:del w:id="209" w:author="xin zhang" w:date="2017-02-08T14:46:00Z">
        <w:r w:rsidR="009F7FF8" w:rsidRPr="009F7FF8" w:rsidDel="002E472D">
          <w:rPr>
            <w:rFonts w:ascii="Times New Roman" w:hAnsi="Times New Roman" w:hint="eastAsia"/>
            <w:kern w:val="0"/>
            <w:sz w:val="24"/>
            <w:szCs w:val="24"/>
          </w:rPr>
          <w:delText>,</w:delText>
        </w:r>
      </w:del>
      <w:r w:rsidR="009F7FF8" w:rsidRPr="009F7FF8">
        <w:rPr>
          <w:rFonts w:ascii="Times New Roman" w:hAnsi="Times New Roman" w:hint="eastAsia"/>
          <w:kern w:val="0"/>
          <w:sz w:val="24"/>
          <w:szCs w:val="24"/>
        </w:rPr>
        <w:t xml:space="preserve"> </w:t>
      </w:r>
      <w:r w:rsidR="009F7FF8" w:rsidRPr="009F7FF8">
        <w:rPr>
          <w:rFonts w:ascii="Times New Roman" w:hAnsi="Times New Roman"/>
          <w:kern w:val="0"/>
          <w:sz w:val="24"/>
          <w:szCs w:val="24"/>
        </w:rPr>
        <w:t>even after 7 days of exposure</w:t>
      </w:r>
      <w:r w:rsidR="003E235D" w:rsidRPr="009F7FF8">
        <w:rPr>
          <w:rFonts w:ascii="Times New Roman" w:hAnsi="Times New Roman"/>
          <w:kern w:val="0"/>
          <w:sz w:val="24"/>
          <w:szCs w:val="24"/>
        </w:rPr>
        <w:t xml:space="preserve"> (Fig</w:t>
      </w:r>
      <w:r w:rsidR="00E045DF">
        <w:rPr>
          <w:rFonts w:ascii="Times New Roman" w:hAnsi="Times New Roman" w:hint="eastAsia"/>
          <w:kern w:val="0"/>
          <w:sz w:val="24"/>
          <w:szCs w:val="24"/>
        </w:rPr>
        <w:t>ure</w:t>
      </w:r>
      <w:r w:rsidR="003E235D" w:rsidRPr="009F7FF8">
        <w:rPr>
          <w:rFonts w:ascii="Times New Roman" w:hAnsi="Times New Roman"/>
          <w:kern w:val="0"/>
          <w:sz w:val="24"/>
          <w:szCs w:val="24"/>
        </w:rPr>
        <w:t xml:space="preserve"> </w:t>
      </w:r>
      <w:r w:rsidR="00E045DF">
        <w:rPr>
          <w:rFonts w:ascii="Times New Roman" w:hAnsi="Times New Roman" w:hint="eastAsia"/>
          <w:kern w:val="0"/>
          <w:sz w:val="24"/>
          <w:szCs w:val="24"/>
        </w:rPr>
        <w:t>4</w:t>
      </w:r>
      <w:del w:id="210" w:author="xin" w:date="2017-02-12T17:42:00Z">
        <w:r w:rsidR="00B36873" w:rsidDel="00C27643">
          <w:rPr>
            <w:rFonts w:ascii="Times New Roman" w:hAnsi="Times New Roman" w:hint="eastAsia"/>
            <w:kern w:val="0"/>
            <w:sz w:val="24"/>
            <w:szCs w:val="24"/>
          </w:rPr>
          <w:delText>B</w:delText>
        </w:r>
        <w:r w:rsidR="00423106" w:rsidRPr="009F7FF8" w:rsidDel="00C27643">
          <w:rPr>
            <w:rFonts w:ascii="Times New Roman" w:hAnsi="Times New Roman"/>
            <w:kern w:val="0"/>
            <w:sz w:val="24"/>
            <w:szCs w:val="24"/>
          </w:rPr>
          <w:delText>,</w:delText>
        </w:r>
        <w:r w:rsidR="00E045DF" w:rsidDel="00C27643">
          <w:rPr>
            <w:rFonts w:ascii="Times New Roman" w:hAnsi="Times New Roman" w:hint="eastAsia"/>
            <w:kern w:val="0"/>
            <w:sz w:val="24"/>
            <w:szCs w:val="24"/>
          </w:rPr>
          <w:delText xml:space="preserve"> </w:delText>
        </w:r>
        <w:r w:rsidR="00B36873" w:rsidDel="00C27643">
          <w:rPr>
            <w:rFonts w:ascii="Times New Roman" w:hAnsi="Times New Roman" w:hint="eastAsia"/>
            <w:kern w:val="0"/>
            <w:sz w:val="24"/>
            <w:szCs w:val="24"/>
          </w:rPr>
          <w:delText>C</w:delText>
        </w:r>
      </w:del>
      <w:ins w:id="211" w:author="xin" w:date="2017-02-12T17:42:00Z">
        <w:r w:rsidR="00C27643">
          <w:rPr>
            <w:rFonts w:ascii="Times New Roman" w:hAnsi="Times New Roman" w:hint="eastAsia"/>
            <w:kern w:val="0"/>
            <w:sz w:val="24"/>
            <w:szCs w:val="24"/>
          </w:rPr>
          <w:t>F</w:t>
        </w:r>
      </w:ins>
      <w:r w:rsidR="003E235D" w:rsidRPr="009F7FF8">
        <w:rPr>
          <w:rFonts w:ascii="Times New Roman" w:hAnsi="Times New Roman"/>
          <w:kern w:val="0"/>
          <w:sz w:val="24"/>
          <w:szCs w:val="24"/>
        </w:rPr>
        <w:t>).</w:t>
      </w:r>
      <w:r w:rsidR="004425D9">
        <w:rPr>
          <w:rFonts w:ascii="Times New Roman" w:hAnsi="Times New Roman" w:hint="eastAsia"/>
          <w:kern w:val="0"/>
          <w:sz w:val="24"/>
          <w:szCs w:val="24"/>
        </w:rPr>
        <w:t xml:space="preserve"> </w:t>
      </w:r>
      <w:r w:rsidR="00C83096">
        <w:rPr>
          <w:rFonts w:ascii="Times New Roman" w:hAnsi="Times New Roman" w:hint="eastAsia"/>
          <w:kern w:val="0"/>
          <w:sz w:val="24"/>
          <w:szCs w:val="24"/>
        </w:rPr>
        <w:t>Therefore the effect of SMF on spindle orientation was field intensity</w:t>
      </w:r>
      <w:r w:rsidR="00BC457A">
        <w:rPr>
          <w:rFonts w:ascii="Times New Roman" w:hAnsi="Times New Roman" w:hint="eastAsia"/>
          <w:kern w:val="0"/>
          <w:sz w:val="24"/>
          <w:szCs w:val="24"/>
        </w:rPr>
        <w:t>-</w:t>
      </w:r>
      <w:r w:rsidR="00C83096">
        <w:rPr>
          <w:rFonts w:ascii="Times New Roman" w:hAnsi="Times New Roman" w:hint="eastAsia"/>
          <w:kern w:val="0"/>
          <w:sz w:val="24"/>
          <w:szCs w:val="24"/>
        </w:rPr>
        <w:t>dependent</w:t>
      </w:r>
      <w:ins w:id="212" w:author="xin zhang" w:date="2017-02-08T14:46:00Z">
        <w:r w:rsidR="002E472D">
          <w:rPr>
            <w:rFonts w:ascii="Times New Roman" w:hAnsi="Times New Roman" w:hint="eastAsia"/>
            <w:kern w:val="0"/>
            <w:sz w:val="24"/>
            <w:szCs w:val="24"/>
          </w:rPr>
          <w:t xml:space="preserve"> and time-dependent</w:t>
        </w:r>
      </w:ins>
      <w:r w:rsidR="00C83096">
        <w:rPr>
          <w:rFonts w:ascii="Times New Roman" w:hAnsi="Times New Roman" w:hint="eastAsia"/>
          <w:kern w:val="0"/>
          <w:sz w:val="24"/>
          <w:szCs w:val="24"/>
        </w:rPr>
        <w:t>.</w:t>
      </w:r>
      <w:ins w:id="213" w:author="xin zhang" w:date="2017-02-08T14:46:00Z">
        <w:r w:rsidR="002E472D">
          <w:rPr>
            <w:rFonts w:ascii="Times New Roman" w:hAnsi="Times New Roman" w:hint="eastAsia"/>
            <w:kern w:val="0"/>
            <w:sz w:val="24"/>
            <w:szCs w:val="24"/>
          </w:rPr>
          <w:t xml:space="preserve"> Ultra-high SMF of 27T could change spindle orientation in 4 hours </w:t>
        </w:r>
      </w:ins>
      <w:ins w:id="214" w:author="xin zhang" w:date="2017-02-08T14:47:00Z">
        <w:r w:rsidR="002E472D">
          <w:rPr>
            <w:rFonts w:ascii="Times New Roman" w:hAnsi="Times New Roman" w:hint="eastAsia"/>
            <w:kern w:val="0"/>
            <w:sz w:val="24"/>
            <w:szCs w:val="24"/>
          </w:rPr>
          <w:t xml:space="preserve">but 9 T SMF need 3 days to show effects. </w:t>
        </w:r>
      </w:ins>
    </w:p>
    <w:p w:rsidR="003E235D" w:rsidRDefault="003E235D" w:rsidP="00ED7C8A">
      <w:pPr>
        <w:autoSpaceDE w:val="0"/>
        <w:autoSpaceDN w:val="0"/>
        <w:adjustRightInd w:val="0"/>
        <w:spacing w:line="480" w:lineRule="auto"/>
        <w:rPr>
          <w:rFonts w:ascii="Times New Roman" w:hAnsi="Times New Roman"/>
          <w:color w:val="000000"/>
          <w:kern w:val="0"/>
          <w:sz w:val="24"/>
          <w:szCs w:val="24"/>
        </w:rPr>
      </w:pPr>
    </w:p>
    <w:p w:rsidR="00161B22" w:rsidRDefault="00DC0763" w:rsidP="00313CD1">
      <w:pPr>
        <w:pStyle w:val="HTML"/>
        <w:spacing w:afterLines="50" w:line="480" w:lineRule="auto"/>
        <w:jc w:val="both"/>
        <w:rPr>
          <w:rFonts w:ascii="Times New Roman" w:hAnsi="Times New Roman" w:cs="Times New Roman"/>
          <w:color w:val="000000"/>
        </w:rPr>
      </w:pPr>
      <w:r>
        <w:rPr>
          <w:rFonts w:ascii="Times New Roman" w:hAnsi="Times New Roman"/>
          <w:b/>
          <w:shd w:val="clear" w:color="auto" w:fill="FFFFFF"/>
        </w:rPr>
        <w:t>Spindle orientation reflect</w:t>
      </w:r>
      <w:r w:rsidR="00423106">
        <w:rPr>
          <w:rFonts w:ascii="Times New Roman" w:hAnsi="Times New Roman"/>
          <w:b/>
          <w:shd w:val="clear" w:color="auto" w:fill="FFFFFF"/>
        </w:rPr>
        <w:t>s</w:t>
      </w:r>
      <w:r>
        <w:rPr>
          <w:rFonts w:ascii="Times New Roman" w:hAnsi="Times New Roman"/>
          <w:b/>
          <w:shd w:val="clear" w:color="auto" w:fill="FFFFFF"/>
        </w:rPr>
        <w:t xml:space="preserve"> </w:t>
      </w:r>
      <w:r w:rsidR="00077BB2">
        <w:rPr>
          <w:rFonts w:ascii="Times New Roman" w:hAnsi="Times New Roman" w:hint="eastAsia"/>
          <w:b/>
          <w:shd w:val="clear" w:color="auto" w:fill="FFFFFF"/>
        </w:rPr>
        <w:t xml:space="preserve">magnetic </w:t>
      </w:r>
      <w:r w:rsidR="00D53646">
        <w:rPr>
          <w:rFonts w:ascii="Times New Roman" w:hAnsi="Times New Roman" w:hint="eastAsia"/>
          <w:b/>
          <w:shd w:val="clear" w:color="auto" w:fill="FFFFFF"/>
        </w:rPr>
        <w:t>torque</w:t>
      </w:r>
      <w:r>
        <w:rPr>
          <w:rFonts w:ascii="Times New Roman" w:hAnsi="Times New Roman"/>
          <w:b/>
          <w:shd w:val="clear" w:color="auto" w:fill="FFFFFF"/>
        </w:rPr>
        <w:t xml:space="preserve">s on </w:t>
      </w:r>
      <w:del w:id="215" w:author="xin zhang" w:date="2017-02-09T17:41:00Z">
        <w:r w:rsidDel="00E67A8C">
          <w:rPr>
            <w:rFonts w:ascii="Times New Roman" w:hAnsi="Times New Roman"/>
            <w:b/>
            <w:shd w:val="clear" w:color="auto" w:fill="FFFFFF"/>
          </w:rPr>
          <w:delText xml:space="preserve">chromatin </w:delText>
        </w:r>
      </w:del>
      <w:ins w:id="216" w:author="xin zhang" w:date="2017-02-09T17:41:00Z">
        <w:r w:rsidR="00E67A8C">
          <w:rPr>
            <w:rFonts w:ascii="Times New Roman" w:hAnsi="Times New Roman"/>
            <w:b/>
            <w:shd w:val="clear" w:color="auto" w:fill="FFFFFF"/>
          </w:rPr>
          <w:t>chrom</w:t>
        </w:r>
        <w:del w:id="217" w:author="xin" w:date="2017-02-12T20:53:00Z">
          <w:r w:rsidR="00E67A8C" w:rsidDel="00FC1271">
            <w:rPr>
              <w:rFonts w:ascii="Times New Roman" w:hAnsi="Times New Roman"/>
              <w:b/>
              <w:shd w:val="clear" w:color="auto" w:fill="FFFFFF"/>
            </w:rPr>
            <w:delText>a</w:delText>
          </w:r>
        </w:del>
      </w:ins>
      <w:ins w:id="218" w:author="xin" w:date="2017-02-12T20:53:00Z">
        <w:r w:rsidR="00FC1271">
          <w:rPr>
            <w:rFonts w:ascii="Times New Roman" w:hAnsi="Times New Roman" w:hint="eastAsia"/>
            <w:b/>
            <w:shd w:val="clear" w:color="auto" w:fill="FFFFFF"/>
          </w:rPr>
          <w:t>o</w:t>
        </w:r>
      </w:ins>
      <w:ins w:id="219" w:author="xin zhang" w:date="2017-02-09T17:41:00Z">
        <w:r w:rsidR="00E67A8C">
          <w:rPr>
            <w:rFonts w:ascii="Times New Roman" w:hAnsi="Times New Roman" w:hint="eastAsia"/>
            <w:b/>
            <w:shd w:val="clear" w:color="auto" w:fill="FFFFFF"/>
          </w:rPr>
          <w:t>so</w:t>
        </w:r>
      </w:ins>
      <w:ins w:id="220" w:author="xin zhang" w:date="2017-02-09T17:42:00Z">
        <w:r w:rsidR="00E67A8C">
          <w:rPr>
            <w:rFonts w:ascii="Times New Roman" w:hAnsi="Times New Roman" w:hint="eastAsia"/>
            <w:b/>
            <w:shd w:val="clear" w:color="auto" w:fill="FFFFFF"/>
          </w:rPr>
          <w:t>mes</w:t>
        </w:r>
      </w:ins>
      <w:ins w:id="221" w:author="xin zhang" w:date="2017-02-09T17:41:00Z">
        <w:r w:rsidR="00E67A8C">
          <w:rPr>
            <w:rFonts w:ascii="Times New Roman" w:hAnsi="Times New Roman"/>
            <w:b/>
            <w:shd w:val="clear" w:color="auto" w:fill="FFFFFF"/>
          </w:rPr>
          <w:t xml:space="preserve"> </w:t>
        </w:r>
      </w:ins>
      <w:r>
        <w:rPr>
          <w:rFonts w:ascii="Times New Roman" w:hAnsi="Times New Roman"/>
          <w:b/>
          <w:shd w:val="clear" w:color="auto" w:fill="FFFFFF"/>
        </w:rPr>
        <w:t>more than microtubules</w:t>
      </w:r>
    </w:p>
    <w:p w:rsidR="00581B9A" w:rsidRPr="00865766" w:rsidRDefault="00830F60" w:rsidP="00947661">
      <w:pPr>
        <w:autoSpaceDE w:val="0"/>
        <w:autoSpaceDN w:val="0"/>
        <w:adjustRightInd w:val="0"/>
        <w:spacing w:line="480" w:lineRule="auto"/>
        <w:rPr>
          <w:rFonts w:ascii="Times New Roman" w:hAnsi="Times New Roman"/>
          <w:sz w:val="24"/>
          <w:szCs w:val="24"/>
        </w:rPr>
      </w:pPr>
      <w:r>
        <w:rPr>
          <w:rFonts w:ascii="Times New Roman" w:hAnsi="Times New Roman"/>
          <w:color w:val="000000"/>
          <w:sz w:val="24"/>
          <w:szCs w:val="24"/>
        </w:rPr>
        <w:t>Both microtubules and chromatin exhibit diamagnetic anisotropy, but prior work</w:t>
      </w:r>
      <w:r w:rsidR="006218DA">
        <w:rPr>
          <w:rFonts w:ascii="Times New Roman" w:hAnsi="Times New Roman" w:hint="eastAsia"/>
          <w:color w:val="000000"/>
          <w:sz w:val="24"/>
          <w:szCs w:val="24"/>
        </w:rPr>
        <w:t xml:space="preserve"> about spindle orientation</w:t>
      </w:r>
      <w:r>
        <w:rPr>
          <w:rFonts w:ascii="Times New Roman" w:hAnsi="Times New Roman"/>
          <w:color w:val="000000"/>
          <w:sz w:val="24"/>
          <w:szCs w:val="24"/>
        </w:rPr>
        <w:t xml:space="preserve"> has </w:t>
      </w:r>
      <w:r w:rsidR="006218DA">
        <w:rPr>
          <w:rFonts w:ascii="Times New Roman" w:hAnsi="Times New Roman" w:hint="eastAsia"/>
          <w:color w:val="000000"/>
          <w:sz w:val="24"/>
          <w:szCs w:val="24"/>
        </w:rPr>
        <w:t xml:space="preserve">only </w:t>
      </w:r>
      <w:r>
        <w:rPr>
          <w:rFonts w:ascii="Times New Roman" w:hAnsi="Times New Roman"/>
          <w:color w:val="000000"/>
          <w:sz w:val="24"/>
          <w:szCs w:val="24"/>
        </w:rPr>
        <w:t>assume</w:t>
      </w:r>
      <w:r w:rsidR="006218DA">
        <w:rPr>
          <w:rFonts w:ascii="Times New Roman" w:hAnsi="Times New Roman" w:hint="eastAsia"/>
          <w:color w:val="000000"/>
          <w:sz w:val="24"/>
          <w:szCs w:val="24"/>
        </w:rPr>
        <w:t>d</w:t>
      </w:r>
      <w:r>
        <w:rPr>
          <w:rFonts w:ascii="Times New Roman" w:hAnsi="Times New Roman"/>
          <w:color w:val="000000"/>
          <w:sz w:val="24"/>
          <w:szCs w:val="24"/>
        </w:rPr>
        <w:t xml:space="preserve"> microtubules are the target of s</w:t>
      </w:r>
      <w:r w:rsidR="006218DA">
        <w:rPr>
          <w:rFonts w:ascii="Times New Roman" w:hAnsi="Times New Roman" w:hint="eastAsia"/>
          <w:color w:val="000000"/>
          <w:sz w:val="24"/>
          <w:szCs w:val="24"/>
        </w:rPr>
        <w:t>t</w:t>
      </w:r>
      <w:r>
        <w:rPr>
          <w:rFonts w:ascii="Times New Roman" w:hAnsi="Times New Roman"/>
          <w:color w:val="000000"/>
          <w:sz w:val="24"/>
          <w:szCs w:val="24"/>
        </w:rPr>
        <w:t xml:space="preserve">rong magnetic fields </w:t>
      </w:r>
      <w:r w:rsidR="006218DA">
        <w:rPr>
          <w:rFonts w:ascii="Times New Roman" w:hAnsi="Times New Roman" w:hint="eastAsia"/>
          <w:color w:val="000000"/>
          <w:sz w:val="24"/>
          <w:szCs w:val="24"/>
        </w:rPr>
        <w:t>and did not considered the chromatin</w:t>
      </w:r>
      <w:r w:rsidR="00021DD7">
        <w:rPr>
          <w:rFonts w:ascii="Times New Roman" w:hAnsi="Times New Roman" w:hint="eastAsia"/>
          <w:color w:val="000000"/>
          <w:sz w:val="24"/>
          <w:szCs w:val="24"/>
        </w:rPr>
        <w:t>.</w:t>
      </w:r>
      <w:r>
        <w:rPr>
          <w:rFonts w:ascii="Times New Roman" w:hAnsi="Times New Roman"/>
          <w:color w:val="000000"/>
          <w:sz w:val="24"/>
          <w:szCs w:val="24"/>
        </w:rPr>
        <w:t xml:space="preserve"> As a start to distinguish</w:t>
      </w:r>
      <w:del w:id="222" w:author="xin" w:date="2017-02-12T20:53:00Z">
        <w:r w:rsidDel="00FC1271">
          <w:rPr>
            <w:rFonts w:ascii="Times New Roman" w:hAnsi="Times New Roman"/>
            <w:color w:val="000000"/>
            <w:sz w:val="24"/>
            <w:szCs w:val="24"/>
          </w:rPr>
          <w:delText>ing</w:delText>
        </w:r>
      </w:del>
      <w:r>
        <w:rPr>
          <w:rFonts w:ascii="Times New Roman" w:hAnsi="Times New Roman"/>
          <w:color w:val="000000"/>
          <w:sz w:val="24"/>
          <w:szCs w:val="24"/>
        </w:rPr>
        <w:t xml:space="preserve"> these effects, </w:t>
      </w:r>
      <w:r w:rsidR="003E235D" w:rsidRPr="00625BA3">
        <w:rPr>
          <w:rFonts w:ascii="Times New Roman" w:hAnsi="Times New Roman"/>
          <w:color w:val="000000"/>
          <w:sz w:val="24"/>
          <w:szCs w:val="24"/>
        </w:rPr>
        <w:t xml:space="preserve">we </w:t>
      </w:r>
      <w:r>
        <w:rPr>
          <w:rFonts w:ascii="Times New Roman" w:hAnsi="Times New Roman"/>
          <w:color w:val="000000"/>
          <w:sz w:val="24"/>
          <w:szCs w:val="24"/>
        </w:rPr>
        <w:t>aligned</w:t>
      </w:r>
      <w:r w:rsidR="003E235D" w:rsidRPr="00625BA3">
        <w:rPr>
          <w:rFonts w:ascii="Times New Roman" w:hAnsi="Times New Roman"/>
          <w:color w:val="000000"/>
          <w:sz w:val="24"/>
          <w:szCs w:val="24"/>
        </w:rPr>
        <w:t xml:space="preserve"> coverslips in the </w:t>
      </w:r>
      <w:r w:rsidR="003E235D" w:rsidRPr="0063782E">
        <w:rPr>
          <w:rFonts w:ascii="Times New Roman" w:hAnsi="Times New Roman"/>
          <w:sz w:val="24"/>
          <w:szCs w:val="24"/>
        </w:rPr>
        <w:t>same axis as the magnetic field direction</w:t>
      </w:r>
      <w:r w:rsidR="009E63F0" w:rsidRPr="0063782E">
        <w:rPr>
          <w:rFonts w:ascii="Times New Roman" w:hAnsi="Times New Roman"/>
          <w:sz w:val="24"/>
          <w:szCs w:val="24"/>
        </w:rPr>
        <w:t>, so the field should only change orientation in the plane of the coverslip</w:t>
      </w:r>
      <w:r w:rsidRPr="0063782E">
        <w:rPr>
          <w:rFonts w:ascii="Times New Roman" w:hAnsi="Times New Roman"/>
          <w:sz w:val="24"/>
          <w:szCs w:val="24"/>
        </w:rPr>
        <w:t xml:space="preserve"> </w:t>
      </w:r>
      <w:r w:rsidR="003E235D" w:rsidRPr="0063782E">
        <w:rPr>
          <w:rFonts w:ascii="Times New Roman" w:hAnsi="Times New Roman"/>
          <w:sz w:val="24"/>
          <w:szCs w:val="24"/>
        </w:rPr>
        <w:t>(Fig</w:t>
      </w:r>
      <w:r w:rsidR="00947661">
        <w:rPr>
          <w:rFonts w:ascii="Times New Roman" w:hAnsi="Times New Roman" w:hint="eastAsia"/>
          <w:sz w:val="24"/>
          <w:szCs w:val="24"/>
        </w:rPr>
        <w:t>ure 5</w:t>
      </w:r>
      <w:r w:rsidR="00404186" w:rsidRPr="0063782E">
        <w:rPr>
          <w:rFonts w:ascii="Times New Roman" w:hAnsi="Times New Roman"/>
          <w:sz w:val="24"/>
          <w:szCs w:val="24"/>
        </w:rPr>
        <w:t>A</w:t>
      </w:r>
      <w:r w:rsidR="003E235D" w:rsidRPr="0063782E">
        <w:rPr>
          <w:rFonts w:ascii="Times New Roman" w:hAnsi="Times New Roman"/>
          <w:sz w:val="24"/>
          <w:szCs w:val="24"/>
        </w:rPr>
        <w:t>-</w:t>
      </w:r>
      <w:r w:rsidR="00404186" w:rsidRPr="0063782E">
        <w:rPr>
          <w:rFonts w:ascii="Times New Roman" w:hAnsi="Times New Roman"/>
          <w:sz w:val="24"/>
          <w:szCs w:val="24"/>
        </w:rPr>
        <w:t>C</w:t>
      </w:r>
      <w:r w:rsidR="003E235D" w:rsidRPr="0063782E">
        <w:rPr>
          <w:rFonts w:ascii="Times New Roman" w:hAnsi="Times New Roman"/>
          <w:sz w:val="24"/>
          <w:szCs w:val="24"/>
        </w:rPr>
        <w:t>).</w:t>
      </w:r>
      <w:r w:rsidR="009E63F0" w:rsidRPr="0063782E">
        <w:rPr>
          <w:rFonts w:ascii="Times New Roman" w:hAnsi="Times New Roman"/>
          <w:sz w:val="24"/>
          <w:szCs w:val="24"/>
        </w:rPr>
        <w:t xml:space="preserve"> W</w:t>
      </w:r>
      <w:r w:rsidR="003E235D" w:rsidRPr="0063782E">
        <w:rPr>
          <w:rFonts w:ascii="Times New Roman" w:hAnsi="Times New Roman"/>
          <w:sz w:val="24"/>
          <w:szCs w:val="24"/>
        </w:rPr>
        <w:t xml:space="preserve">e also added another non-transformed human </w:t>
      </w:r>
      <w:r w:rsidR="0063782E" w:rsidRPr="0063782E">
        <w:rPr>
          <w:rFonts w:ascii="Times New Roman" w:hAnsi="Times New Roman"/>
          <w:sz w:val="24"/>
          <w:szCs w:val="24"/>
          <w:shd w:val="clear" w:color="auto" w:fill="FFFFFF"/>
        </w:rPr>
        <w:t xml:space="preserve">retinal pigment epithelial </w:t>
      </w:r>
      <w:r w:rsidR="003E235D" w:rsidRPr="0063782E">
        <w:rPr>
          <w:rFonts w:ascii="Times New Roman" w:hAnsi="Times New Roman"/>
          <w:sz w:val="24"/>
          <w:szCs w:val="24"/>
        </w:rPr>
        <w:t xml:space="preserve">cell line </w:t>
      </w:r>
      <w:r w:rsidR="0056731A" w:rsidRPr="0063782E">
        <w:rPr>
          <w:rFonts w:ascii="Times New Roman" w:hAnsi="Times New Roman"/>
          <w:sz w:val="24"/>
          <w:szCs w:val="24"/>
        </w:rPr>
        <w:t xml:space="preserve">RPE1 to the experiment </w:t>
      </w:r>
      <w:r w:rsidR="003E235D" w:rsidRPr="0063782E">
        <w:rPr>
          <w:rFonts w:ascii="Times New Roman" w:hAnsi="Times New Roman"/>
          <w:sz w:val="24"/>
          <w:szCs w:val="24"/>
        </w:rPr>
        <w:t xml:space="preserve">to see whether the effects we </w:t>
      </w:r>
      <w:r w:rsidR="000C2612" w:rsidRPr="0063782E">
        <w:rPr>
          <w:rFonts w:ascii="Times New Roman" w:hAnsi="Times New Roman"/>
          <w:sz w:val="24"/>
          <w:szCs w:val="24"/>
        </w:rPr>
        <w:t>observed</w:t>
      </w:r>
      <w:r w:rsidR="003E235D" w:rsidRPr="0063782E">
        <w:rPr>
          <w:rFonts w:ascii="Times New Roman" w:hAnsi="Times New Roman"/>
          <w:sz w:val="24"/>
          <w:szCs w:val="24"/>
        </w:rPr>
        <w:t xml:space="preserve"> are cell specific</w:t>
      </w:r>
      <w:r w:rsidR="0056731A" w:rsidRPr="0063782E">
        <w:rPr>
          <w:rFonts w:ascii="Times New Roman" w:hAnsi="Times New Roman"/>
          <w:sz w:val="24"/>
          <w:szCs w:val="24"/>
        </w:rPr>
        <w:t xml:space="preserve"> </w:t>
      </w:r>
      <w:r w:rsidR="0056731A" w:rsidRPr="005C2A02">
        <w:rPr>
          <w:rFonts w:ascii="Times New Roman" w:hAnsi="Times New Roman"/>
          <w:color w:val="000000"/>
          <w:sz w:val="24"/>
          <w:szCs w:val="24"/>
        </w:rPr>
        <w:t>(Fig</w:t>
      </w:r>
      <w:r w:rsidR="00947661">
        <w:rPr>
          <w:rFonts w:ascii="Times New Roman" w:hAnsi="Times New Roman" w:hint="eastAsia"/>
          <w:color w:val="000000"/>
          <w:sz w:val="24"/>
          <w:szCs w:val="24"/>
        </w:rPr>
        <w:t>ure</w:t>
      </w:r>
      <w:r w:rsidR="0056731A" w:rsidRPr="005C2A02">
        <w:rPr>
          <w:rFonts w:ascii="Times New Roman" w:hAnsi="Times New Roman"/>
          <w:color w:val="000000"/>
          <w:sz w:val="24"/>
          <w:szCs w:val="24"/>
        </w:rPr>
        <w:t xml:space="preserve"> </w:t>
      </w:r>
      <w:r w:rsidR="00947661">
        <w:rPr>
          <w:rFonts w:ascii="Times New Roman" w:hAnsi="Times New Roman" w:hint="eastAsia"/>
          <w:color w:val="000000"/>
          <w:sz w:val="24"/>
          <w:szCs w:val="24"/>
        </w:rPr>
        <w:t>5</w:t>
      </w:r>
      <w:r w:rsidR="0051722F">
        <w:rPr>
          <w:rFonts w:ascii="Times New Roman" w:hAnsi="Times New Roman" w:hint="eastAsia"/>
          <w:color w:val="000000"/>
          <w:sz w:val="24"/>
          <w:szCs w:val="24"/>
        </w:rPr>
        <w:t>C</w:t>
      </w:r>
      <w:r w:rsidR="0056731A" w:rsidRPr="005C2A02">
        <w:rPr>
          <w:rFonts w:ascii="Times New Roman" w:hAnsi="Times New Roman"/>
          <w:color w:val="000000"/>
          <w:sz w:val="24"/>
          <w:szCs w:val="24"/>
        </w:rPr>
        <w:t>)</w:t>
      </w:r>
      <w:r w:rsidR="003E235D" w:rsidRPr="005C2A02">
        <w:rPr>
          <w:rFonts w:ascii="Times New Roman" w:hAnsi="Times New Roman"/>
          <w:color w:val="000000"/>
          <w:sz w:val="24"/>
          <w:szCs w:val="24"/>
        </w:rPr>
        <w:t>.</w:t>
      </w:r>
      <w:ins w:id="223" w:author="xin zhang" w:date="2017-01-23T12:25:00Z">
        <w:r w:rsidR="00B67CE9">
          <w:rPr>
            <w:rFonts w:ascii="Times New Roman" w:hAnsi="Times New Roman" w:hint="eastAsia"/>
            <w:color w:val="000000"/>
            <w:sz w:val="24"/>
            <w:szCs w:val="24"/>
          </w:rPr>
          <w:t xml:space="preserve"> Synchronization was also used </w:t>
        </w:r>
        <w:r w:rsidR="00B67CE9">
          <w:rPr>
            <w:rFonts w:ascii="Times New Roman" w:hAnsi="Times New Roman" w:hint="eastAsia"/>
            <w:color w:val="000000"/>
            <w:sz w:val="24"/>
            <w:szCs w:val="24"/>
          </w:rPr>
          <w:lastRenderedPageBreak/>
          <w:t>to enrich mitotic cells (Figure 5-figure supplement 1).</w:t>
        </w:r>
      </w:ins>
      <w:r w:rsidR="003E235D" w:rsidRPr="005C2A02">
        <w:rPr>
          <w:rFonts w:ascii="Times New Roman" w:hAnsi="Times New Roman"/>
          <w:color w:val="000000"/>
          <w:sz w:val="24"/>
          <w:szCs w:val="24"/>
        </w:rPr>
        <w:t xml:space="preserve"> </w:t>
      </w:r>
      <w:moveFromRangeStart w:id="224" w:author="xin zhang" w:date="2017-01-23T12:23:00Z" w:name="move472937511"/>
      <w:moveFrom w:id="225" w:author="xin zhang" w:date="2017-01-23T12:23:00Z">
        <w:r w:rsidR="007B006B" w:rsidDel="00B67CE9">
          <w:rPr>
            <w:rFonts w:ascii="Times New Roman" w:hAnsi="Times New Roman" w:hint="eastAsia"/>
            <w:color w:val="000000"/>
            <w:sz w:val="24"/>
            <w:szCs w:val="24"/>
          </w:rPr>
          <w:t>T</w:t>
        </w:r>
        <w:r w:rsidR="005C2A02" w:rsidRPr="005C2A02" w:rsidDel="00B67CE9">
          <w:rPr>
            <w:rFonts w:ascii="Times New Roman" w:hAnsi="Times New Roman"/>
            <w:color w:val="000000"/>
            <w:sz w:val="24"/>
            <w:szCs w:val="24"/>
          </w:rPr>
          <w:t xml:space="preserve">o increase the sample size </w:t>
        </w:r>
        <w:r w:rsidR="00423106" w:rsidDel="00B67CE9">
          <w:rPr>
            <w:rFonts w:ascii="Times New Roman" w:hAnsi="Times New Roman"/>
            <w:color w:val="000000"/>
            <w:sz w:val="24"/>
            <w:szCs w:val="24"/>
          </w:rPr>
          <w:t>and</w:t>
        </w:r>
        <w:r w:rsidR="00423106" w:rsidRPr="005C2A02" w:rsidDel="00B67CE9">
          <w:rPr>
            <w:rFonts w:ascii="Times New Roman" w:hAnsi="Times New Roman"/>
            <w:color w:val="000000"/>
            <w:sz w:val="24"/>
            <w:szCs w:val="24"/>
          </w:rPr>
          <w:t xml:space="preserve"> </w:t>
        </w:r>
        <w:r w:rsidR="005C2A02" w:rsidRPr="005C2A02" w:rsidDel="00B67CE9">
          <w:rPr>
            <w:rFonts w:ascii="Times New Roman" w:hAnsi="Times New Roman"/>
            <w:color w:val="000000"/>
            <w:sz w:val="24"/>
            <w:szCs w:val="24"/>
          </w:rPr>
          <w:t>ensure strong statistics</w:t>
        </w:r>
        <w:r w:rsidR="007B006B" w:rsidDel="00B67CE9">
          <w:rPr>
            <w:rFonts w:ascii="Times New Roman" w:hAnsi="Times New Roman" w:hint="eastAsia"/>
            <w:color w:val="000000"/>
            <w:sz w:val="24"/>
            <w:szCs w:val="24"/>
          </w:rPr>
          <w:t>,</w:t>
        </w:r>
        <w:r w:rsidR="005C2A02" w:rsidRPr="005C2A02" w:rsidDel="00B67CE9">
          <w:rPr>
            <w:rFonts w:ascii="Times New Roman" w:hAnsi="Times New Roman"/>
            <w:color w:val="000000"/>
            <w:sz w:val="24"/>
            <w:szCs w:val="24"/>
          </w:rPr>
          <w:t xml:space="preserve"> we</w:t>
        </w:r>
        <w:r w:rsidR="005C2A02" w:rsidRPr="00DB67CB" w:rsidDel="00B67CE9">
          <w:rPr>
            <w:rFonts w:ascii="Times New Roman" w:hAnsi="Times New Roman"/>
            <w:sz w:val="24"/>
            <w:szCs w:val="24"/>
          </w:rPr>
          <w:t xml:space="preserve"> applied a standard drug synchronization protocol </w:t>
        </w:r>
        <w:r w:rsidR="005C2A02" w:rsidRPr="00DB67CB" w:rsidDel="00B67CE9">
          <w:rPr>
            <w:rFonts w:ascii="Times New Roman" w:hAnsi="Times New Roman" w:hint="eastAsia"/>
            <w:sz w:val="24"/>
            <w:szCs w:val="24"/>
          </w:rPr>
          <w:t>by using</w:t>
        </w:r>
        <w:r w:rsidR="00374799" w:rsidRPr="00DB67CB" w:rsidDel="00B67CE9">
          <w:rPr>
            <w:rFonts w:ascii="Times New Roman" w:hAnsi="Times New Roman" w:hint="eastAsia"/>
            <w:sz w:val="24"/>
            <w:szCs w:val="24"/>
          </w:rPr>
          <w:t xml:space="preserve"> RO-3306 </w:t>
        </w:r>
        <w:r w:rsidR="002D5454" w:rsidRPr="00DB67CB" w:rsidDel="00B67CE9">
          <w:rPr>
            <w:rFonts w:ascii="Times New Roman" w:hAnsi="Times New Roman"/>
            <w:sz w:val="24"/>
            <w:szCs w:val="24"/>
          </w:rPr>
          <w:t>to arrest cells in G2</w:t>
        </w:r>
        <w:r w:rsidR="00F95558" w:rsidDel="00B67CE9">
          <w:rPr>
            <w:rFonts w:ascii="Times New Roman" w:hAnsi="Times New Roman" w:hint="eastAsia"/>
            <w:sz w:val="24"/>
            <w:szCs w:val="24"/>
          </w:rPr>
          <w:t xml:space="preserve"> </w:t>
        </w:r>
        <w:r w:rsidR="00423106" w:rsidRPr="00DB67CB" w:rsidDel="00B67CE9">
          <w:rPr>
            <w:rFonts w:ascii="Times New Roman" w:hAnsi="Times New Roman"/>
            <w:sz w:val="24"/>
            <w:szCs w:val="24"/>
          </w:rPr>
          <w:t xml:space="preserve">, then washout into </w:t>
        </w:r>
        <w:r w:rsidR="00374799" w:rsidRPr="00DB67CB" w:rsidDel="00B67CE9">
          <w:rPr>
            <w:rFonts w:ascii="Times New Roman" w:hAnsi="Times New Roman" w:hint="eastAsia"/>
            <w:sz w:val="24"/>
            <w:szCs w:val="24"/>
          </w:rPr>
          <w:t>MG132 to enrich</w:t>
        </w:r>
        <w:r w:rsidR="0063782E" w:rsidDel="00B67CE9">
          <w:rPr>
            <w:rFonts w:ascii="Times New Roman" w:hAnsi="Times New Roman" w:hint="eastAsia"/>
            <w:sz w:val="24"/>
            <w:szCs w:val="24"/>
          </w:rPr>
          <w:t xml:space="preserve"> cells</w:t>
        </w:r>
        <w:r w:rsidR="00374799" w:rsidRPr="00DB67CB" w:rsidDel="00B67CE9">
          <w:rPr>
            <w:rFonts w:ascii="Times New Roman" w:hAnsi="Times New Roman" w:hint="eastAsia"/>
            <w:sz w:val="24"/>
            <w:szCs w:val="24"/>
          </w:rPr>
          <w:t xml:space="preserve"> </w:t>
        </w:r>
        <w:r w:rsidR="00423106" w:rsidRPr="00DB67CB" w:rsidDel="00B67CE9">
          <w:rPr>
            <w:rFonts w:ascii="Times New Roman" w:hAnsi="Times New Roman"/>
            <w:sz w:val="24"/>
            <w:szCs w:val="24"/>
          </w:rPr>
          <w:t>in mitosis with intact spindles</w:t>
        </w:r>
        <w:r w:rsidR="00374799" w:rsidRPr="00DB67CB" w:rsidDel="00B67CE9">
          <w:rPr>
            <w:rFonts w:ascii="Times New Roman" w:hAnsi="Times New Roman" w:hint="eastAsia"/>
            <w:sz w:val="24"/>
            <w:szCs w:val="24"/>
          </w:rPr>
          <w:t xml:space="preserve"> (</w:t>
        </w:r>
        <w:r w:rsidR="00947661" w:rsidDel="00B67CE9">
          <w:rPr>
            <w:rFonts w:ascii="Times New Roman" w:hAnsi="Times New Roman" w:hint="eastAsia"/>
            <w:kern w:val="0"/>
            <w:sz w:val="24"/>
            <w:szCs w:val="24"/>
          </w:rPr>
          <w:t>Figure 5-figure supplement 1</w:t>
        </w:r>
        <w:r w:rsidR="0063782E" w:rsidDel="00B67CE9">
          <w:rPr>
            <w:rFonts w:ascii="Times New Roman" w:hAnsi="Times New Roman" w:hint="eastAsia"/>
            <w:kern w:val="0"/>
            <w:sz w:val="24"/>
            <w:szCs w:val="24"/>
          </w:rPr>
          <w:t>A</w:t>
        </w:r>
        <w:r w:rsidR="00374799" w:rsidRPr="00DB67CB" w:rsidDel="00B67CE9">
          <w:rPr>
            <w:rFonts w:ascii="Times New Roman" w:hAnsi="Times New Roman" w:hint="eastAsia"/>
            <w:sz w:val="24"/>
            <w:szCs w:val="24"/>
          </w:rPr>
          <w:t xml:space="preserve">). </w:t>
        </w:r>
        <w:r w:rsidR="003E235D" w:rsidRPr="00DB67CB" w:rsidDel="00B67CE9">
          <w:rPr>
            <w:rFonts w:ascii="Times New Roman" w:hAnsi="Times New Roman"/>
            <w:sz w:val="24"/>
            <w:szCs w:val="24"/>
          </w:rPr>
          <w:t xml:space="preserve">We then </w:t>
        </w:r>
        <w:r w:rsidR="009E63F0" w:rsidRPr="00DB67CB" w:rsidDel="00B67CE9">
          <w:rPr>
            <w:rFonts w:ascii="Times New Roman" w:hAnsi="Times New Roman"/>
            <w:sz w:val="24"/>
            <w:szCs w:val="24"/>
          </w:rPr>
          <w:t>collected many</w:t>
        </w:r>
        <w:r w:rsidR="003E235D" w:rsidRPr="00DB67CB" w:rsidDel="00B67CE9">
          <w:rPr>
            <w:rFonts w:ascii="Times New Roman" w:hAnsi="Times New Roman"/>
            <w:sz w:val="24"/>
            <w:szCs w:val="24"/>
          </w:rPr>
          <w:t xml:space="preserve"> low magnifi</w:t>
        </w:r>
        <w:r w:rsidR="009E63F0" w:rsidRPr="00DB67CB" w:rsidDel="00B67CE9">
          <w:rPr>
            <w:rFonts w:ascii="Times New Roman" w:hAnsi="Times New Roman"/>
            <w:sz w:val="24"/>
            <w:szCs w:val="24"/>
          </w:rPr>
          <w:t>cation images to provide reliable statistics</w:t>
        </w:r>
        <w:r w:rsidR="00374799" w:rsidRPr="00DB67CB" w:rsidDel="00B67CE9">
          <w:rPr>
            <w:rFonts w:ascii="Times New Roman" w:hAnsi="Times New Roman" w:hint="eastAsia"/>
            <w:sz w:val="24"/>
            <w:szCs w:val="24"/>
          </w:rPr>
          <w:t xml:space="preserve"> (</w:t>
        </w:r>
        <w:r w:rsidR="00947661" w:rsidDel="00B67CE9">
          <w:rPr>
            <w:rFonts w:ascii="Times New Roman" w:hAnsi="Times New Roman" w:hint="eastAsia"/>
            <w:kern w:val="0"/>
            <w:sz w:val="24"/>
            <w:szCs w:val="24"/>
          </w:rPr>
          <w:t>Figure 5-figure supplement 1</w:t>
        </w:r>
        <w:r w:rsidR="00404186" w:rsidRPr="00DB67CB" w:rsidDel="00B67CE9">
          <w:rPr>
            <w:rFonts w:ascii="Times New Roman" w:hAnsi="Times New Roman" w:hint="eastAsia"/>
            <w:kern w:val="0"/>
            <w:sz w:val="24"/>
            <w:szCs w:val="24"/>
          </w:rPr>
          <w:t>B</w:t>
        </w:r>
        <w:r w:rsidR="00374799" w:rsidRPr="00DB67CB" w:rsidDel="00B67CE9">
          <w:rPr>
            <w:rFonts w:ascii="Times New Roman" w:hAnsi="Times New Roman" w:hint="eastAsia"/>
            <w:sz w:val="24"/>
            <w:szCs w:val="24"/>
          </w:rPr>
          <w:t>)</w:t>
        </w:r>
        <w:r w:rsidR="009E63F0" w:rsidRPr="00DB67CB" w:rsidDel="00B67CE9">
          <w:rPr>
            <w:rFonts w:ascii="Times New Roman" w:hAnsi="Times New Roman"/>
            <w:sz w:val="24"/>
            <w:szCs w:val="24"/>
          </w:rPr>
          <w:t>.</w:t>
        </w:r>
        <w:del w:id="226" w:author="xin zhang" w:date="2017-01-23T12:28:00Z">
          <w:r w:rsidR="009E63F0" w:rsidRPr="00DB67CB" w:rsidDel="00D54736">
            <w:rPr>
              <w:rFonts w:ascii="Times New Roman" w:hAnsi="Times New Roman"/>
              <w:sz w:val="24"/>
              <w:szCs w:val="24"/>
            </w:rPr>
            <w:delText xml:space="preserve"> </w:delText>
          </w:r>
        </w:del>
      </w:moveFrom>
      <w:moveFromRangeEnd w:id="224"/>
      <w:del w:id="227" w:author="xin zhang" w:date="2017-01-23T12:28:00Z">
        <w:r w:rsidR="003E235D" w:rsidRPr="00DB67CB" w:rsidDel="00D54736">
          <w:rPr>
            <w:rFonts w:ascii="Times New Roman" w:hAnsi="Times New Roman"/>
            <w:sz w:val="24"/>
            <w:szCs w:val="24"/>
          </w:rPr>
          <w:delText>To quantif</w:delText>
        </w:r>
        <w:r w:rsidR="009E63F0" w:rsidRPr="00DB67CB" w:rsidDel="00D54736">
          <w:rPr>
            <w:rFonts w:ascii="Times New Roman" w:hAnsi="Times New Roman"/>
            <w:sz w:val="24"/>
            <w:szCs w:val="24"/>
          </w:rPr>
          <w:delText>y spindle orientation we</w:delText>
        </w:r>
        <w:r w:rsidR="003E235D" w:rsidRPr="00DB67CB" w:rsidDel="00D54736">
          <w:rPr>
            <w:rFonts w:ascii="Times New Roman" w:hAnsi="Times New Roman"/>
            <w:sz w:val="24"/>
            <w:szCs w:val="24"/>
          </w:rPr>
          <w:delText xml:space="preserve"> dr</w:delText>
        </w:r>
        <w:r w:rsidR="009E63F0" w:rsidRPr="00DB67CB" w:rsidDel="00D54736">
          <w:rPr>
            <w:rFonts w:ascii="Times New Roman" w:hAnsi="Times New Roman"/>
            <w:sz w:val="24"/>
            <w:szCs w:val="24"/>
          </w:rPr>
          <w:delText>ew</w:delText>
        </w:r>
        <w:r w:rsidR="003E235D" w:rsidRPr="00DB67CB" w:rsidDel="00D54736">
          <w:rPr>
            <w:rFonts w:ascii="Times New Roman" w:hAnsi="Times New Roman"/>
            <w:sz w:val="24"/>
            <w:szCs w:val="24"/>
          </w:rPr>
          <w:delText xml:space="preserve"> a line through the two spindle poles </w:delText>
        </w:r>
        <w:r w:rsidR="009E63F0" w:rsidRPr="00DB67CB" w:rsidDel="00D54736">
          <w:rPr>
            <w:rFonts w:ascii="Times New Roman" w:hAnsi="Times New Roman"/>
            <w:sz w:val="24"/>
            <w:szCs w:val="24"/>
          </w:rPr>
          <w:delText>and used</w:delText>
        </w:r>
        <w:r w:rsidR="003E235D" w:rsidRPr="00DB67CB" w:rsidDel="00D54736">
          <w:rPr>
            <w:rFonts w:ascii="Times New Roman" w:hAnsi="Times New Roman"/>
            <w:sz w:val="24"/>
            <w:szCs w:val="24"/>
          </w:rPr>
          <w:delText xml:space="preserve"> </w:delText>
        </w:r>
        <w:r w:rsidR="00963E59" w:rsidRPr="00DB67CB" w:rsidDel="00D54736">
          <w:rPr>
            <w:rFonts w:ascii="Times New Roman" w:hAnsi="Times New Roman" w:hint="eastAsia"/>
            <w:sz w:val="24"/>
            <w:szCs w:val="24"/>
          </w:rPr>
          <w:delText>Picpi</w:delText>
        </w:r>
        <w:r w:rsidR="00963E59" w:rsidRPr="005C2A02" w:rsidDel="00D54736">
          <w:rPr>
            <w:rFonts w:ascii="Times New Roman" w:hAnsi="Times New Roman" w:hint="eastAsia"/>
            <w:color w:val="000000"/>
            <w:sz w:val="24"/>
            <w:szCs w:val="24"/>
          </w:rPr>
          <w:delText>ck</w:delText>
        </w:r>
        <w:r w:rsidR="003E235D" w:rsidRPr="005C2A02" w:rsidDel="00D54736">
          <w:rPr>
            <w:rFonts w:ascii="Times New Roman" w:hAnsi="Times New Roman"/>
            <w:color w:val="000000"/>
            <w:sz w:val="24"/>
            <w:szCs w:val="24"/>
          </w:rPr>
          <w:delText xml:space="preserve"> soft</w:delText>
        </w:r>
        <w:r w:rsidR="003E235D" w:rsidRPr="00E31525" w:rsidDel="00D54736">
          <w:rPr>
            <w:rFonts w:ascii="Times New Roman" w:hAnsi="Times New Roman"/>
            <w:color w:val="000000"/>
            <w:sz w:val="24"/>
            <w:szCs w:val="24"/>
          </w:rPr>
          <w:delText>ware for angle measurement</w:delText>
        </w:r>
        <w:r w:rsidR="0063782E" w:rsidDel="00D54736">
          <w:rPr>
            <w:rFonts w:ascii="Times New Roman" w:hAnsi="Times New Roman" w:hint="eastAsia"/>
            <w:color w:val="000000"/>
            <w:sz w:val="24"/>
            <w:szCs w:val="24"/>
          </w:rPr>
          <w:delText xml:space="preserve"> </w:delText>
        </w:r>
        <w:r w:rsidR="0063782E" w:rsidRPr="00DB67CB" w:rsidDel="00D54736">
          <w:rPr>
            <w:rFonts w:ascii="Times New Roman" w:hAnsi="Times New Roman"/>
            <w:sz w:val="24"/>
            <w:szCs w:val="24"/>
          </w:rPr>
          <w:delText>(</w:delText>
        </w:r>
        <w:r w:rsidR="00947661" w:rsidDel="00D54736">
          <w:rPr>
            <w:rFonts w:ascii="Times New Roman" w:hAnsi="Times New Roman" w:hint="eastAsia"/>
            <w:kern w:val="0"/>
            <w:sz w:val="24"/>
            <w:szCs w:val="24"/>
          </w:rPr>
          <w:delText>Figure 5-figure supplement 1</w:delText>
        </w:r>
        <w:r w:rsidR="0063782E" w:rsidRPr="00DB67CB" w:rsidDel="00D54736">
          <w:rPr>
            <w:rFonts w:ascii="Times New Roman" w:hAnsi="Times New Roman" w:hint="eastAsia"/>
            <w:kern w:val="0"/>
            <w:sz w:val="24"/>
            <w:szCs w:val="24"/>
          </w:rPr>
          <w:delText>C</w:delText>
        </w:r>
        <w:r w:rsidR="0063782E" w:rsidRPr="00DB67CB" w:rsidDel="00D54736">
          <w:rPr>
            <w:rFonts w:ascii="Times New Roman" w:hAnsi="Times New Roman"/>
            <w:sz w:val="24"/>
            <w:szCs w:val="24"/>
          </w:rPr>
          <w:delText>)</w:delText>
        </w:r>
        <w:r w:rsidR="003E235D" w:rsidRPr="00E31525" w:rsidDel="00D54736">
          <w:rPr>
            <w:rFonts w:ascii="Times New Roman" w:hAnsi="Times New Roman"/>
            <w:color w:val="000000"/>
            <w:sz w:val="24"/>
            <w:szCs w:val="24"/>
          </w:rPr>
          <w:delText>.</w:delText>
        </w:r>
      </w:del>
      <w:r w:rsidR="003E235D" w:rsidRPr="00E31525">
        <w:rPr>
          <w:rFonts w:ascii="Times New Roman" w:hAnsi="Times New Roman"/>
          <w:color w:val="000000"/>
          <w:sz w:val="24"/>
          <w:szCs w:val="24"/>
        </w:rPr>
        <w:t xml:space="preserve"> We grouped the spindles into three different groups based on their orientation relative to the field direction: parallel</w:t>
      </w:r>
      <w:r w:rsidR="00367ACE">
        <w:rPr>
          <w:rFonts w:ascii="Times New Roman" w:hAnsi="Times New Roman" w:hint="eastAsia"/>
          <w:color w:val="000000"/>
          <w:sz w:val="24"/>
          <w:szCs w:val="24"/>
        </w:rPr>
        <w:t xml:space="preserve"> with the magnetic field</w:t>
      </w:r>
      <w:r w:rsidR="003E235D" w:rsidRPr="00E31525">
        <w:rPr>
          <w:rFonts w:ascii="Times New Roman" w:hAnsi="Times New Roman"/>
          <w:color w:val="000000"/>
          <w:sz w:val="24"/>
          <w:szCs w:val="24"/>
        </w:rPr>
        <w:t xml:space="preserve">, </w:t>
      </w:r>
      <w:r w:rsidR="005C2A02">
        <w:rPr>
          <w:rFonts w:ascii="Times New Roman" w:hAnsi="Times New Roman" w:hint="eastAsia"/>
          <w:color w:val="000000"/>
          <w:sz w:val="24"/>
          <w:szCs w:val="24"/>
        </w:rPr>
        <w:t>normal</w:t>
      </w:r>
      <w:r w:rsidR="00367ACE" w:rsidRPr="00E31525">
        <w:rPr>
          <w:rFonts w:ascii="Times New Roman" w:hAnsi="Times New Roman"/>
          <w:color w:val="000000"/>
          <w:sz w:val="24"/>
          <w:szCs w:val="24"/>
        </w:rPr>
        <w:t xml:space="preserve"> </w:t>
      </w:r>
      <w:r w:rsidR="00367ACE">
        <w:rPr>
          <w:rFonts w:ascii="Times New Roman" w:hAnsi="Times New Roman" w:hint="eastAsia"/>
          <w:color w:val="000000"/>
          <w:sz w:val="24"/>
          <w:szCs w:val="24"/>
        </w:rPr>
        <w:t>to the magnet</w:t>
      </w:r>
      <w:ins w:id="228" w:author="xin" w:date="2017-02-12T20:53:00Z">
        <w:r w:rsidR="00BD62F3">
          <w:rPr>
            <w:rFonts w:ascii="Times New Roman" w:hAnsi="Times New Roman" w:hint="eastAsia"/>
            <w:color w:val="000000"/>
            <w:sz w:val="24"/>
            <w:szCs w:val="24"/>
          </w:rPr>
          <w:t>ic</w:t>
        </w:r>
      </w:ins>
      <w:r w:rsidR="00367ACE">
        <w:rPr>
          <w:rFonts w:ascii="Times New Roman" w:hAnsi="Times New Roman" w:hint="eastAsia"/>
          <w:color w:val="000000"/>
          <w:sz w:val="24"/>
          <w:szCs w:val="24"/>
        </w:rPr>
        <w:t xml:space="preserve"> field </w:t>
      </w:r>
      <w:r w:rsidR="00423106">
        <w:rPr>
          <w:rFonts w:ascii="Times New Roman" w:hAnsi="Times New Roman"/>
          <w:color w:val="000000"/>
          <w:sz w:val="24"/>
          <w:szCs w:val="24"/>
        </w:rPr>
        <w:t>and</w:t>
      </w:r>
      <w:r w:rsidR="00423106" w:rsidRPr="00E31525">
        <w:rPr>
          <w:rFonts w:ascii="Times New Roman" w:hAnsi="Times New Roman"/>
          <w:color w:val="000000"/>
          <w:sz w:val="24"/>
          <w:szCs w:val="24"/>
        </w:rPr>
        <w:t xml:space="preserve"> </w:t>
      </w:r>
      <w:r w:rsidR="003E235D" w:rsidRPr="00E31525">
        <w:rPr>
          <w:rFonts w:ascii="Times New Roman" w:hAnsi="Times New Roman"/>
          <w:color w:val="000000"/>
          <w:sz w:val="24"/>
          <w:szCs w:val="24"/>
        </w:rPr>
        <w:t>other (Fig</w:t>
      </w:r>
      <w:r w:rsidR="00947661">
        <w:rPr>
          <w:rFonts w:ascii="Times New Roman" w:hAnsi="Times New Roman" w:hint="eastAsia"/>
          <w:color w:val="000000"/>
          <w:sz w:val="24"/>
          <w:szCs w:val="24"/>
        </w:rPr>
        <w:t>ure</w:t>
      </w:r>
      <w:r w:rsidR="003E235D" w:rsidRPr="00E31525">
        <w:rPr>
          <w:rFonts w:ascii="Times New Roman" w:hAnsi="Times New Roman"/>
          <w:color w:val="000000"/>
          <w:sz w:val="24"/>
          <w:szCs w:val="24"/>
        </w:rPr>
        <w:t xml:space="preserve"> </w:t>
      </w:r>
      <w:r w:rsidR="00947661">
        <w:rPr>
          <w:rFonts w:ascii="Times New Roman" w:hAnsi="Times New Roman" w:hint="eastAsia"/>
          <w:color w:val="000000"/>
          <w:sz w:val="24"/>
          <w:szCs w:val="24"/>
        </w:rPr>
        <w:t>5</w:t>
      </w:r>
      <w:r w:rsidR="00404186">
        <w:rPr>
          <w:rFonts w:ascii="Times New Roman" w:hAnsi="Times New Roman" w:hint="eastAsia"/>
          <w:color w:val="000000"/>
          <w:sz w:val="24"/>
          <w:szCs w:val="24"/>
        </w:rPr>
        <w:t>D</w:t>
      </w:r>
      <w:r w:rsidR="003E235D" w:rsidRPr="00E31525">
        <w:rPr>
          <w:rFonts w:ascii="Times New Roman" w:hAnsi="Times New Roman"/>
          <w:color w:val="000000"/>
          <w:sz w:val="24"/>
          <w:szCs w:val="24"/>
        </w:rPr>
        <w:t xml:space="preserve">). </w:t>
      </w:r>
      <w:r w:rsidR="00C43C5C">
        <w:rPr>
          <w:rFonts w:ascii="Times New Roman" w:hAnsi="Times New Roman"/>
          <w:color w:val="000000"/>
          <w:sz w:val="24"/>
          <w:szCs w:val="24"/>
        </w:rPr>
        <w:t>Interestingly,</w:t>
      </w:r>
      <w:r w:rsidR="005C2A02">
        <w:rPr>
          <w:rFonts w:ascii="Times New Roman" w:hAnsi="Times New Roman" w:hint="eastAsia"/>
          <w:color w:val="000000"/>
          <w:sz w:val="24"/>
          <w:szCs w:val="24"/>
        </w:rPr>
        <w:t xml:space="preserve"> spindle orientation was different in prometaphase cells vs</w:t>
      </w:r>
      <w:ins w:id="229" w:author="xin zhang" w:date="2017-02-13T17:52:00Z">
        <w:r w:rsidR="00526A07">
          <w:rPr>
            <w:rFonts w:ascii="Times New Roman" w:hAnsi="Times New Roman" w:hint="eastAsia"/>
            <w:color w:val="000000"/>
            <w:sz w:val="24"/>
            <w:szCs w:val="24"/>
          </w:rPr>
          <w:t>.</w:t>
        </w:r>
      </w:ins>
      <w:r w:rsidR="005C2A02">
        <w:rPr>
          <w:rFonts w:ascii="Times New Roman" w:hAnsi="Times New Roman" w:hint="eastAsia"/>
          <w:color w:val="000000"/>
          <w:sz w:val="24"/>
          <w:szCs w:val="24"/>
        </w:rPr>
        <w:t xml:space="preserve"> metaphase cells (</w:t>
      </w:r>
      <w:r w:rsidR="005C2A02" w:rsidRPr="00E31525">
        <w:rPr>
          <w:rFonts w:ascii="Times New Roman" w:hAnsi="Times New Roman"/>
          <w:color w:val="000000"/>
          <w:sz w:val="24"/>
          <w:szCs w:val="24"/>
        </w:rPr>
        <w:t>Fig</w:t>
      </w:r>
      <w:r w:rsidR="00947661">
        <w:rPr>
          <w:rFonts w:ascii="Times New Roman" w:hAnsi="Times New Roman" w:hint="eastAsia"/>
          <w:color w:val="000000"/>
          <w:sz w:val="24"/>
          <w:szCs w:val="24"/>
        </w:rPr>
        <w:t>ure</w:t>
      </w:r>
      <w:r w:rsidR="005C2A02" w:rsidRPr="00E31525">
        <w:rPr>
          <w:rFonts w:ascii="Times New Roman" w:hAnsi="Times New Roman"/>
          <w:color w:val="000000"/>
          <w:sz w:val="24"/>
          <w:szCs w:val="24"/>
        </w:rPr>
        <w:t xml:space="preserve"> </w:t>
      </w:r>
      <w:r w:rsidR="00947661">
        <w:rPr>
          <w:rFonts w:ascii="Times New Roman" w:hAnsi="Times New Roman" w:hint="eastAsia"/>
          <w:color w:val="000000"/>
          <w:sz w:val="24"/>
          <w:szCs w:val="24"/>
        </w:rPr>
        <w:t>5</w:t>
      </w:r>
      <w:r w:rsidR="00404186">
        <w:rPr>
          <w:rFonts w:ascii="Times New Roman" w:hAnsi="Times New Roman" w:hint="eastAsia"/>
          <w:color w:val="000000"/>
          <w:sz w:val="24"/>
          <w:szCs w:val="24"/>
        </w:rPr>
        <w:t>E</w:t>
      </w:r>
      <w:r w:rsidR="005C2A02">
        <w:rPr>
          <w:rFonts w:ascii="Times New Roman" w:hAnsi="Times New Roman" w:hint="eastAsia"/>
          <w:color w:val="000000"/>
          <w:sz w:val="24"/>
          <w:szCs w:val="24"/>
        </w:rPr>
        <w:t>). In the 2</w:t>
      </w:r>
      <w:r w:rsidR="005C2A02" w:rsidRPr="005C2A02">
        <w:rPr>
          <w:rFonts w:ascii="Times New Roman" w:hAnsi="Times New Roman" w:hint="eastAsia"/>
          <w:color w:val="000000"/>
          <w:sz w:val="24"/>
          <w:szCs w:val="24"/>
        </w:rPr>
        <w:t xml:space="preserve">7 T SMF treated group, </w:t>
      </w:r>
      <w:r w:rsidR="005C2A02" w:rsidRPr="005C2A02">
        <w:rPr>
          <w:rFonts w:ascii="Times New Roman" w:hAnsi="Times New Roman"/>
          <w:color w:val="000000"/>
          <w:sz w:val="24"/>
          <w:szCs w:val="24"/>
        </w:rPr>
        <w:t>prometaphase</w:t>
      </w:r>
      <w:r w:rsidR="005C2A02" w:rsidRPr="005C2A02">
        <w:rPr>
          <w:rFonts w:ascii="Times New Roman" w:hAnsi="Times New Roman" w:hint="eastAsia"/>
          <w:color w:val="000000"/>
          <w:sz w:val="24"/>
          <w:szCs w:val="24"/>
        </w:rPr>
        <w:t xml:space="preserve"> cells tend</w:t>
      </w:r>
      <w:r w:rsidR="00774341">
        <w:rPr>
          <w:rFonts w:ascii="Times New Roman" w:hAnsi="Times New Roman"/>
          <w:color w:val="000000"/>
          <w:sz w:val="24"/>
          <w:szCs w:val="24"/>
        </w:rPr>
        <w:t>ed</w:t>
      </w:r>
      <w:r w:rsidR="005C2A02" w:rsidRPr="005C2A02">
        <w:rPr>
          <w:rFonts w:ascii="Times New Roman" w:hAnsi="Times New Roman" w:hint="eastAsia"/>
          <w:color w:val="000000"/>
          <w:sz w:val="24"/>
          <w:szCs w:val="24"/>
        </w:rPr>
        <w:t xml:space="preserve"> to orient with their spindle long axis in parallel </w:t>
      </w:r>
      <w:r w:rsidR="005C2A02" w:rsidRPr="005C2A02">
        <w:rPr>
          <w:rFonts w:ascii="Times New Roman" w:hAnsi="Times New Roman"/>
          <w:color w:val="000000"/>
          <w:sz w:val="24"/>
          <w:szCs w:val="24"/>
        </w:rPr>
        <w:t>with the</w:t>
      </w:r>
      <w:r w:rsidR="005C2A02" w:rsidRPr="005C2A02">
        <w:rPr>
          <w:rFonts w:ascii="Times New Roman" w:hAnsi="Times New Roman" w:hint="eastAsia"/>
          <w:color w:val="000000"/>
          <w:sz w:val="24"/>
          <w:szCs w:val="24"/>
        </w:rPr>
        <w:t xml:space="preserve"> field direction</w:t>
      </w:r>
      <w:r w:rsidR="00774341">
        <w:rPr>
          <w:rFonts w:ascii="Times New Roman" w:hAnsi="Times New Roman"/>
          <w:color w:val="000000"/>
          <w:sz w:val="24"/>
          <w:szCs w:val="24"/>
        </w:rPr>
        <w:t>,</w:t>
      </w:r>
      <w:r w:rsidR="005C2A02" w:rsidRPr="005C2A02">
        <w:rPr>
          <w:rFonts w:ascii="Times New Roman" w:hAnsi="Times New Roman" w:hint="eastAsia"/>
          <w:color w:val="000000"/>
          <w:sz w:val="24"/>
          <w:szCs w:val="24"/>
        </w:rPr>
        <w:t xml:space="preserve"> while metaphase cells </w:t>
      </w:r>
      <w:r w:rsidR="00774341">
        <w:rPr>
          <w:rFonts w:ascii="Times New Roman" w:hAnsi="Times New Roman"/>
          <w:color w:val="000000"/>
          <w:sz w:val="24"/>
          <w:szCs w:val="24"/>
        </w:rPr>
        <w:t xml:space="preserve">tended to orient with </w:t>
      </w:r>
      <w:r w:rsidR="005C2A02" w:rsidRPr="005C2A02">
        <w:rPr>
          <w:rFonts w:ascii="Times New Roman" w:hAnsi="Times New Roman" w:hint="eastAsia"/>
          <w:color w:val="000000"/>
          <w:sz w:val="24"/>
          <w:szCs w:val="24"/>
        </w:rPr>
        <w:t>the spindle long axis normal to the field direction (</w:t>
      </w:r>
      <w:r w:rsidR="00947661" w:rsidRPr="00E31525">
        <w:rPr>
          <w:rFonts w:ascii="Times New Roman" w:hAnsi="Times New Roman"/>
          <w:color w:val="000000"/>
          <w:sz w:val="24"/>
          <w:szCs w:val="24"/>
        </w:rPr>
        <w:t>Fig</w:t>
      </w:r>
      <w:r w:rsidR="00947661">
        <w:rPr>
          <w:rFonts w:ascii="Times New Roman" w:hAnsi="Times New Roman" w:hint="eastAsia"/>
          <w:color w:val="000000"/>
          <w:sz w:val="24"/>
          <w:szCs w:val="24"/>
        </w:rPr>
        <w:t>ure</w:t>
      </w:r>
      <w:r w:rsidR="00947661" w:rsidRPr="00E31525">
        <w:rPr>
          <w:rFonts w:ascii="Times New Roman" w:hAnsi="Times New Roman"/>
          <w:color w:val="000000"/>
          <w:sz w:val="24"/>
          <w:szCs w:val="24"/>
        </w:rPr>
        <w:t xml:space="preserve"> </w:t>
      </w:r>
      <w:r w:rsidR="00947661">
        <w:rPr>
          <w:rFonts w:ascii="Times New Roman" w:hAnsi="Times New Roman" w:hint="eastAsia"/>
          <w:color w:val="000000"/>
          <w:sz w:val="24"/>
          <w:szCs w:val="24"/>
        </w:rPr>
        <w:t>5E</w:t>
      </w:r>
      <w:r w:rsidR="005C2A02" w:rsidRPr="005C2A02">
        <w:rPr>
          <w:rFonts w:ascii="Times New Roman" w:hAnsi="Times New Roman" w:hint="eastAsia"/>
          <w:color w:val="000000"/>
          <w:sz w:val="24"/>
          <w:szCs w:val="24"/>
        </w:rPr>
        <w:t xml:space="preserve">). </w:t>
      </w:r>
      <w:r w:rsidR="00774341">
        <w:rPr>
          <w:rFonts w:ascii="Times New Roman" w:hAnsi="Times New Roman"/>
          <w:color w:val="000000"/>
          <w:sz w:val="24"/>
          <w:szCs w:val="24"/>
        </w:rPr>
        <w:t>Synchroni</w:t>
      </w:r>
      <w:r w:rsidR="00F614FA">
        <w:rPr>
          <w:rFonts w:ascii="Times New Roman" w:hAnsi="Times New Roman" w:hint="eastAsia"/>
          <w:color w:val="000000"/>
          <w:sz w:val="24"/>
          <w:szCs w:val="24"/>
        </w:rPr>
        <w:t>z</w:t>
      </w:r>
      <w:r w:rsidR="00774341">
        <w:rPr>
          <w:rFonts w:ascii="Times New Roman" w:hAnsi="Times New Roman"/>
          <w:color w:val="000000"/>
          <w:sz w:val="24"/>
          <w:szCs w:val="24"/>
        </w:rPr>
        <w:t>ed and unsynchronized cells responded similarly</w:t>
      </w:r>
      <w:r w:rsidR="005C2A02" w:rsidRPr="005C2A02">
        <w:rPr>
          <w:rFonts w:ascii="Times New Roman" w:hAnsi="Times New Roman" w:hint="eastAsia"/>
          <w:color w:val="000000"/>
          <w:sz w:val="24"/>
          <w:szCs w:val="24"/>
        </w:rPr>
        <w:t xml:space="preserve"> (</w:t>
      </w:r>
      <w:r w:rsidR="00947661">
        <w:rPr>
          <w:rFonts w:ascii="Times New Roman" w:hAnsi="Times New Roman" w:hint="eastAsia"/>
          <w:kern w:val="0"/>
          <w:sz w:val="24"/>
          <w:szCs w:val="24"/>
        </w:rPr>
        <w:t>Figure 5-figure supplement 2</w:t>
      </w:r>
      <w:r w:rsidR="00404186">
        <w:rPr>
          <w:rFonts w:ascii="Times New Roman" w:hAnsi="Times New Roman" w:hint="eastAsia"/>
          <w:kern w:val="0"/>
          <w:sz w:val="24"/>
          <w:szCs w:val="24"/>
        </w:rPr>
        <w:t>A</w:t>
      </w:r>
      <w:r w:rsidR="00774341">
        <w:rPr>
          <w:rFonts w:ascii="Times New Roman" w:hAnsi="Times New Roman"/>
          <w:color w:val="000000"/>
          <w:sz w:val="24"/>
          <w:szCs w:val="24"/>
        </w:rPr>
        <w:t>,</w:t>
      </w:r>
      <w:r w:rsidR="005C2A02" w:rsidRPr="005C2A02">
        <w:rPr>
          <w:rFonts w:ascii="Times New Roman" w:hAnsi="Times New Roman"/>
          <w:kern w:val="0"/>
          <w:sz w:val="24"/>
          <w:szCs w:val="24"/>
        </w:rPr>
        <w:t xml:space="preserve"> </w:t>
      </w:r>
      <w:r w:rsidR="00404186">
        <w:rPr>
          <w:rFonts w:ascii="Times New Roman" w:hAnsi="Times New Roman" w:hint="eastAsia"/>
          <w:kern w:val="0"/>
          <w:sz w:val="24"/>
          <w:szCs w:val="24"/>
        </w:rPr>
        <w:t>B</w:t>
      </w:r>
      <w:r w:rsidR="005C2A02" w:rsidRPr="005C2A02">
        <w:rPr>
          <w:rFonts w:ascii="Times New Roman" w:hAnsi="Times New Roman" w:hint="eastAsia"/>
          <w:color w:val="000000"/>
          <w:sz w:val="24"/>
          <w:szCs w:val="24"/>
        </w:rPr>
        <w:t>)</w:t>
      </w:r>
      <w:r w:rsidR="00774341">
        <w:rPr>
          <w:rFonts w:ascii="Times New Roman" w:hAnsi="Times New Roman"/>
          <w:color w:val="000000"/>
          <w:sz w:val="24"/>
          <w:szCs w:val="24"/>
        </w:rPr>
        <w:t xml:space="preserve"> so </w:t>
      </w:r>
      <w:r w:rsidR="005C2A02" w:rsidRPr="005C2A02">
        <w:rPr>
          <w:rFonts w:ascii="Times New Roman" w:hAnsi="Times New Roman" w:hint="eastAsia"/>
          <w:color w:val="000000"/>
          <w:sz w:val="24"/>
          <w:szCs w:val="24"/>
        </w:rPr>
        <w:t xml:space="preserve">we combined </w:t>
      </w:r>
      <w:r w:rsidR="00774341">
        <w:rPr>
          <w:rFonts w:ascii="Times New Roman" w:hAnsi="Times New Roman"/>
          <w:color w:val="000000"/>
          <w:sz w:val="24"/>
          <w:szCs w:val="24"/>
        </w:rPr>
        <w:t>data from both synchronized and unsynchronized cells</w:t>
      </w:r>
      <w:r w:rsidR="00774341" w:rsidRPr="005C2A02">
        <w:rPr>
          <w:rFonts w:ascii="Times New Roman" w:hAnsi="Times New Roman" w:hint="eastAsia"/>
          <w:color w:val="000000"/>
          <w:sz w:val="24"/>
          <w:szCs w:val="24"/>
        </w:rPr>
        <w:t xml:space="preserve"> </w:t>
      </w:r>
      <w:r w:rsidR="005C2A02" w:rsidRPr="005C2A02">
        <w:rPr>
          <w:rFonts w:ascii="Times New Roman" w:hAnsi="Times New Roman" w:hint="eastAsia"/>
          <w:color w:val="000000"/>
          <w:sz w:val="24"/>
          <w:szCs w:val="24"/>
        </w:rPr>
        <w:t>for statis</w:t>
      </w:r>
      <w:r w:rsidR="00077BB2">
        <w:rPr>
          <w:rFonts w:ascii="Times New Roman" w:hAnsi="Times New Roman" w:hint="eastAsia"/>
          <w:color w:val="000000"/>
          <w:sz w:val="24"/>
          <w:szCs w:val="24"/>
        </w:rPr>
        <w:t>ti</w:t>
      </w:r>
      <w:r w:rsidR="005C2A02" w:rsidRPr="005C2A02">
        <w:rPr>
          <w:rFonts w:ascii="Times New Roman" w:hAnsi="Times New Roman" w:hint="eastAsia"/>
          <w:color w:val="000000"/>
          <w:sz w:val="24"/>
          <w:szCs w:val="24"/>
        </w:rPr>
        <w:t>cal analysis. As shown in Fig</w:t>
      </w:r>
      <w:r w:rsidR="002F63D9">
        <w:rPr>
          <w:rFonts w:ascii="Times New Roman" w:hAnsi="Times New Roman" w:hint="eastAsia"/>
          <w:color w:val="000000"/>
          <w:sz w:val="24"/>
          <w:szCs w:val="24"/>
        </w:rPr>
        <w:t>ure</w:t>
      </w:r>
      <w:r w:rsidR="003314E5">
        <w:rPr>
          <w:rFonts w:ascii="Times New Roman" w:hAnsi="Times New Roman" w:hint="eastAsia"/>
          <w:color w:val="000000"/>
          <w:sz w:val="24"/>
          <w:szCs w:val="24"/>
        </w:rPr>
        <w:t>s</w:t>
      </w:r>
      <w:r w:rsidR="005C2A02" w:rsidRPr="005C2A02">
        <w:rPr>
          <w:rFonts w:ascii="Times New Roman" w:hAnsi="Times New Roman" w:hint="eastAsia"/>
          <w:color w:val="000000"/>
          <w:sz w:val="24"/>
          <w:szCs w:val="24"/>
        </w:rPr>
        <w:t xml:space="preserve">. </w:t>
      </w:r>
      <w:r w:rsidR="002F63D9">
        <w:rPr>
          <w:rFonts w:ascii="Times New Roman" w:hAnsi="Times New Roman" w:hint="eastAsia"/>
          <w:color w:val="000000"/>
          <w:sz w:val="24"/>
          <w:szCs w:val="24"/>
        </w:rPr>
        <w:t>5</w:t>
      </w:r>
      <w:r w:rsidR="0021002A">
        <w:rPr>
          <w:rFonts w:ascii="Times New Roman" w:hAnsi="Times New Roman" w:hint="eastAsia"/>
          <w:color w:val="000000"/>
          <w:sz w:val="24"/>
          <w:szCs w:val="24"/>
        </w:rPr>
        <w:t>F</w:t>
      </w:r>
      <w:r w:rsidR="005C2A02" w:rsidRPr="005C2A02">
        <w:rPr>
          <w:rFonts w:ascii="Times New Roman" w:hAnsi="Times New Roman" w:hint="eastAsia"/>
          <w:color w:val="000000"/>
          <w:sz w:val="24"/>
          <w:szCs w:val="24"/>
        </w:rPr>
        <w:t xml:space="preserve"> and </w:t>
      </w:r>
      <w:r w:rsidR="002F63D9">
        <w:rPr>
          <w:rFonts w:ascii="Times New Roman" w:hAnsi="Times New Roman" w:hint="eastAsia"/>
          <w:color w:val="000000"/>
          <w:sz w:val="24"/>
          <w:szCs w:val="24"/>
        </w:rPr>
        <w:t>5</w:t>
      </w:r>
      <w:r w:rsidR="0021002A">
        <w:rPr>
          <w:rFonts w:ascii="Times New Roman" w:hAnsi="Times New Roman" w:hint="eastAsia"/>
          <w:color w:val="000000"/>
          <w:sz w:val="24"/>
          <w:szCs w:val="24"/>
        </w:rPr>
        <w:t>G</w:t>
      </w:r>
      <w:r w:rsidR="005C2A02" w:rsidRPr="005C2A02">
        <w:rPr>
          <w:rFonts w:ascii="Times New Roman" w:hAnsi="Times New Roman" w:hint="eastAsia"/>
          <w:color w:val="000000"/>
          <w:sz w:val="24"/>
          <w:szCs w:val="24"/>
        </w:rPr>
        <w:t xml:space="preserve">, 27 T SMF had </w:t>
      </w:r>
      <w:r w:rsidR="005C2A02" w:rsidRPr="005C2A02">
        <w:rPr>
          <w:rFonts w:ascii="Times New Roman" w:hAnsi="Times New Roman"/>
          <w:color w:val="000000"/>
          <w:sz w:val="24"/>
          <w:szCs w:val="24"/>
        </w:rPr>
        <w:t>similar</w:t>
      </w:r>
      <w:r w:rsidR="005C2A02" w:rsidRPr="005C2A02">
        <w:rPr>
          <w:rFonts w:ascii="Times New Roman" w:hAnsi="Times New Roman" w:hint="eastAsia"/>
          <w:color w:val="000000"/>
          <w:sz w:val="24"/>
          <w:szCs w:val="24"/>
        </w:rPr>
        <w:t xml:space="preserve"> </w:t>
      </w:r>
      <w:r w:rsidR="009E63F0" w:rsidRPr="005C2A02">
        <w:rPr>
          <w:rFonts w:ascii="Times New Roman" w:hAnsi="Times New Roman"/>
          <w:color w:val="000000"/>
          <w:sz w:val="24"/>
          <w:szCs w:val="24"/>
        </w:rPr>
        <w:t>orie</w:t>
      </w:r>
      <w:r w:rsidR="009E63F0" w:rsidRPr="00865766">
        <w:rPr>
          <w:rFonts w:ascii="Times New Roman" w:hAnsi="Times New Roman"/>
          <w:sz w:val="24"/>
          <w:szCs w:val="24"/>
        </w:rPr>
        <w:t>nt</w:t>
      </w:r>
      <w:r w:rsidR="005C2A02" w:rsidRPr="00865766">
        <w:rPr>
          <w:rFonts w:ascii="Times New Roman" w:hAnsi="Times New Roman" w:hint="eastAsia"/>
          <w:sz w:val="24"/>
          <w:szCs w:val="24"/>
        </w:rPr>
        <w:t xml:space="preserve">ation effects on </w:t>
      </w:r>
      <w:r w:rsidR="003E235D" w:rsidRPr="00865766">
        <w:rPr>
          <w:rFonts w:ascii="Times New Roman" w:hAnsi="Times New Roman"/>
          <w:sz w:val="24"/>
          <w:szCs w:val="24"/>
        </w:rPr>
        <w:t xml:space="preserve">CNE-2Z and RPE1 </w:t>
      </w:r>
      <w:r w:rsidR="00774341" w:rsidRPr="00865766">
        <w:rPr>
          <w:rFonts w:ascii="Times New Roman" w:hAnsi="Times New Roman"/>
          <w:sz w:val="24"/>
          <w:szCs w:val="24"/>
        </w:rPr>
        <w:t xml:space="preserve">spindles. </w:t>
      </w:r>
      <w:ins w:id="230" w:author="xin zhang" w:date="2017-02-09T09:21:00Z">
        <w:r w:rsidR="008A3480">
          <w:rPr>
            <w:rFonts w:ascii="Times New Roman" w:hAnsi="Times New Roman" w:hint="eastAsia"/>
            <w:kern w:val="0"/>
            <w:sz w:val="24"/>
            <w:szCs w:val="24"/>
          </w:rPr>
          <w:t>Figure 5-figure supplement 3 shows the</w:t>
        </w:r>
        <w:r w:rsidR="008A3480">
          <w:rPr>
            <w:rFonts w:ascii="Times New Roman" w:hAnsi="Times New Roman" w:hint="eastAsia"/>
            <w:color w:val="000000"/>
            <w:sz w:val="24"/>
            <w:szCs w:val="24"/>
          </w:rPr>
          <w:t xml:space="preserve"> </w:t>
        </w:r>
      </w:ins>
      <w:proofErr w:type="spellStart"/>
      <w:ins w:id="231" w:author="xin zhang" w:date="2017-02-09T09:20:00Z">
        <w:r w:rsidR="008A3480">
          <w:rPr>
            <w:rFonts w:ascii="Times New Roman" w:hAnsi="Times New Roman" w:hint="eastAsia"/>
            <w:color w:val="000000"/>
            <w:sz w:val="24"/>
            <w:szCs w:val="24"/>
          </w:rPr>
          <w:t>Co</w:t>
        </w:r>
      </w:ins>
      <w:ins w:id="232" w:author="xin zhang" w:date="2017-02-09T09:21:00Z">
        <w:r w:rsidR="008A3480">
          <w:rPr>
            <w:rFonts w:ascii="Times New Roman" w:hAnsi="Times New Roman" w:hint="eastAsia"/>
            <w:color w:val="000000"/>
            <w:sz w:val="24"/>
            <w:szCs w:val="24"/>
          </w:rPr>
          <w:t>sinus</w:t>
        </w:r>
        <w:proofErr w:type="spellEnd"/>
        <w:r w:rsidR="008A3480">
          <w:rPr>
            <w:rFonts w:ascii="Times New Roman" w:hAnsi="Times New Roman" w:hint="eastAsia"/>
            <w:color w:val="000000"/>
            <w:sz w:val="24"/>
            <w:szCs w:val="24"/>
          </w:rPr>
          <w:t xml:space="preserve"> of spindle angle. </w:t>
        </w:r>
      </w:ins>
      <w:r w:rsidR="00774341" w:rsidRPr="00865766">
        <w:rPr>
          <w:rFonts w:ascii="Times New Roman" w:hAnsi="Times New Roman"/>
          <w:sz w:val="24"/>
          <w:szCs w:val="24"/>
        </w:rPr>
        <w:t xml:space="preserve">The main difference between </w:t>
      </w:r>
      <w:r w:rsidR="006A4103">
        <w:rPr>
          <w:rFonts w:ascii="Times New Roman" w:hAnsi="Times New Roman" w:hint="eastAsia"/>
          <w:sz w:val="24"/>
          <w:szCs w:val="24"/>
        </w:rPr>
        <w:t xml:space="preserve">cells in </w:t>
      </w:r>
      <w:r w:rsidR="00774341" w:rsidRPr="00865766">
        <w:rPr>
          <w:rFonts w:ascii="Times New Roman" w:hAnsi="Times New Roman"/>
          <w:sz w:val="24"/>
          <w:szCs w:val="24"/>
        </w:rPr>
        <w:t>prom</w:t>
      </w:r>
      <w:r w:rsidR="00AB3608" w:rsidRPr="00865766">
        <w:rPr>
          <w:rFonts w:ascii="Times New Roman" w:hAnsi="Times New Roman" w:hint="eastAsia"/>
          <w:sz w:val="24"/>
          <w:szCs w:val="24"/>
        </w:rPr>
        <w:t>e</w:t>
      </w:r>
      <w:r w:rsidR="00774341" w:rsidRPr="00865766">
        <w:rPr>
          <w:rFonts w:ascii="Times New Roman" w:hAnsi="Times New Roman"/>
          <w:sz w:val="24"/>
          <w:szCs w:val="24"/>
        </w:rPr>
        <w:t>taphase and metaphase is the organization of chromosomes, which are distributed in prometaphase and tightly aligned in metaphase</w:t>
      </w:r>
      <w:r w:rsidR="005C2A02" w:rsidRPr="00865766">
        <w:rPr>
          <w:rFonts w:ascii="Times New Roman" w:hAnsi="Times New Roman" w:hint="eastAsia"/>
          <w:sz w:val="24"/>
          <w:szCs w:val="24"/>
        </w:rPr>
        <w:t xml:space="preserve">. </w:t>
      </w:r>
      <w:r w:rsidR="00774341" w:rsidRPr="00865766">
        <w:rPr>
          <w:rFonts w:ascii="Times New Roman" w:hAnsi="Times New Roman"/>
          <w:sz w:val="24"/>
          <w:szCs w:val="24"/>
        </w:rPr>
        <w:t>We suspect this difference accounts for the differential response to magnetic fields</w:t>
      </w:r>
      <w:r w:rsidR="005C2A02" w:rsidRPr="00865766">
        <w:rPr>
          <w:rFonts w:ascii="Times New Roman" w:hAnsi="Times New Roman"/>
          <w:sz w:val="24"/>
          <w:szCs w:val="24"/>
        </w:rPr>
        <w:t>.</w:t>
      </w:r>
    </w:p>
    <w:p w:rsidR="00261AB8" w:rsidRPr="00865766" w:rsidRDefault="005C2A02" w:rsidP="00ED7C8A">
      <w:pPr>
        <w:pStyle w:val="HTML"/>
        <w:spacing w:line="480" w:lineRule="auto"/>
        <w:ind w:firstLineChars="177" w:firstLine="425"/>
        <w:jc w:val="both"/>
        <w:rPr>
          <w:rFonts w:ascii="Times New Roman" w:hAnsi="Times New Roman" w:cs="Times New Roman"/>
        </w:rPr>
      </w:pPr>
      <w:r w:rsidRPr="00865766">
        <w:rPr>
          <w:rFonts w:ascii="Times New Roman" w:hAnsi="Times New Roman" w:cs="Times New Roman" w:hint="eastAsia"/>
        </w:rPr>
        <w:t>To further investigate the relative contribution of chromosomes</w:t>
      </w:r>
      <w:r w:rsidR="00774341" w:rsidRPr="00865766">
        <w:rPr>
          <w:rFonts w:ascii="Times New Roman" w:hAnsi="Times New Roman" w:cs="Times New Roman"/>
        </w:rPr>
        <w:t xml:space="preserve"> </w:t>
      </w:r>
      <w:proofErr w:type="spellStart"/>
      <w:r w:rsidR="00774341" w:rsidRPr="00865766">
        <w:rPr>
          <w:rFonts w:ascii="Times New Roman" w:hAnsi="Times New Roman" w:cs="Times New Roman"/>
        </w:rPr>
        <w:t>vs</w:t>
      </w:r>
      <w:proofErr w:type="spellEnd"/>
      <w:r w:rsidR="00774341" w:rsidRPr="00865766">
        <w:rPr>
          <w:rFonts w:ascii="Times New Roman" w:hAnsi="Times New Roman" w:cs="Times New Roman"/>
        </w:rPr>
        <w:t xml:space="preserve"> </w:t>
      </w:r>
      <w:r w:rsidR="00385C5D" w:rsidRPr="00865766">
        <w:rPr>
          <w:rFonts w:ascii="Times New Roman" w:hAnsi="Times New Roman" w:cs="Times New Roman"/>
        </w:rPr>
        <w:t>microtubules</w:t>
      </w:r>
      <w:r w:rsidRPr="00865766">
        <w:rPr>
          <w:rFonts w:ascii="Times New Roman" w:hAnsi="Times New Roman" w:cs="Times New Roman" w:hint="eastAsia"/>
        </w:rPr>
        <w:t xml:space="preserve"> in spindle orientation, we used</w:t>
      </w:r>
      <w:r w:rsidR="007B006B" w:rsidRPr="00865766">
        <w:rPr>
          <w:rFonts w:ascii="Times New Roman" w:hAnsi="Times New Roman" w:cs="Times New Roman" w:hint="eastAsia"/>
        </w:rPr>
        <w:t xml:space="preserve"> a</w:t>
      </w:r>
      <w:r w:rsidRPr="00865766">
        <w:rPr>
          <w:rFonts w:ascii="Times New Roman" w:hAnsi="Times New Roman" w:cs="Times New Roman" w:hint="eastAsia"/>
        </w:rPr>
        <w:t xml:space="preserve"> CENP E inhibitor to disrupt </w:t>
      </w:r>
      <w:r w:rsidR="00774341" w:rsidRPr="00865766">
        <w:rPr>
          <w:rFonts w:ascii="Times New Roman" w:hAnsi="Times New Roman" w:cs="Times New Roman"/>
        </w:rPr>
        <w:t>metaphase</w:t>
      </w:r>
      <w:r w:rsidR="00774341" w:rsidRPr="00865766">
        <w:rPr>
          <w:rFonts w:ascii="Times New Roman" w:hAnsi="Times New Roman" w:cs="Times New Roman" w:hint="eastAsia"/>
        </w:rPr>
        <w:t xml:space="preserve"> </w:t>
      </w:r>
      <w:r w:rsidRPr="00865766">
        <w:rPr>
          <w:rFonts w:ascii="Times New Roman" w:hAnsi="Times New Roman" w:cs="Times New Roman"/>
        </w:rPr>
        <w:t>chromosome</w:t>
      </w:r>
      <w:r w:rsidRPr="00865766">
        <w:rPr>
          <w:rFonts w:ascii="Times New Roman" w:hAnsi="Times New Roman" w:cs="Times New Roman" w:hint="eastAsia"/>
        </w:rPr>
        <w:t xml:space="preserve"> alignment</w:t>
      </w:r>
      <w:r w:rsidR="00DC0763" w:rsidRPr="00865766">
        <w:rPr>
          <w:rFonts w:ascii="Times New Roman" w:hAnsi="Times New Roman" w:cs="Times New Roman" w:hint="eastAsia"/>
        </w:rPr>
        <w:t xml:space="preserve"> </w:t>
      </w:r>
      <w:r w:rsidR="00DC0763" w:rsidRPr="00865766">
        <w:rPr>
          <w:rFonts w:ascii="Times New Roman" w:hAnsi="Times New Roman" w:cs="Times New Roman" w:hint="eastAsia"/>
        </w:rPr>
        <w:lastRenderedPageBreak/>
        <w:t xml:space="preserve">without damaging the bipolar </w:t>
      </w:r>
      <w:r w:rsidR="007B006B" w:rsidRPr="00865766">
        <w:rPr>
          <w:rFonts w:ascii="Times New Roman" w:hAnsi="Times New Roman" w:cs="Times New Roman"/>
        </w:rPr>
        <w:t>spindle</w:t>
      </w:r>
      <w:r w:rsidRPr="00865766">
        <w:rPr>
          <w:rFonts w:ascii="Times New Roman" w:hAnsi="Times New Roman" w:cs="Times New Roman" w:hint="eastAsia"/>
        </w:rPr>
        <w:t xml:space="preserve"> (Fig</w:t>
      </w:r>
      <w:r w:rsidR="002F63D9">
        <w:rPr>
          <w:rFonts w:ascii="Times New Roman" w:hAnsi="Times New Roman" w:cs="Times New Roman" w:hint="eastAsia"/>
        </w:rPr>
        <w:t>ure 6</w:t>
      </w:r>
      <w:r w:rsidR="002C3DAA" w:rsidRPr="00865766">
        <w:rPr>
          <w:rFonts w:ascii="Times New Roman" w:hAnsi="Times New Roman" w:cs="Times New Roman" w:hint="eastAsia"/>
        </w:rPr>
        <w:t>A</w:t>
      </w:r>
      <w:r w:rsidRPr="00865766">
        <w:rPr>
          <w:rFonts w:ascii="Times New Roman" w:hAnsi="Times New Roman" w:cs="Times New Roman" w:hint="eastAsia"/>
        </w:rPr>
        <w:t xml:space="preserve">). In this </w:t>
      </w:r>
      <w:r w:rsidR="00774341" w:rsidRPr="00865766">
        <w:rPr>
          <w:rFonts w:ascii="Times New Roman" w:hAnsi="Times New Roman" w:cs="Times New Roman"/>
        </w:rPr>
        <w:t>drug</w:t>
      </w:r>
      <w:r w:rsidRPr="00865766">
        <w:rPr>
          <w:rFonts w:ascii="Times New Roman" w:hAnsi="Times New Roman" w:cs="Times New Roman" w:hint="eastAsia"/>
        </w:rPr>
        <w:t xml:space="preserve">, </w:t>
      </w:r>
      <w:r w:rsidR="00774341" w:rsidRPr="00865766">
        <w:rPr>
          <w:rFonts w:ascii="Times New Roman" w:hAnsi="Times New Roman" w:cs="Times New Roman"/>
        </w:rPr>
        <w:t xml:space="preserve">many mitotic </w:t>
      </w:r>
      <w:r w:rsidRPr="00865766">
        <w:rPr>
          <w:rFonts w:ascii="Times New Roman" w:hAnsi="Times New Roman" w:cs="Times New Roman" w:hint="eastAsia"/>
        </w:rPr>
        <w:t xml:space="preserve">cells </w:t>
      </w:r>
      <w:r w:rsidR="00774341" w:rsidRPr="00865766">
        <w:rPr>
          <w:rFonts w:ascii="Times New Roman" w:hAnsi="Times New Roman" w:cs="Times New Roman"/>
        </w:rPr>
        <w:t>exhibited</w:t>
      </w:r>
      <w:r w:rsidRPr="00865766">
        <w:rPr>
          <w:rFonts w:ascii="Times New Roman" w:hAnsi="Times New Roman" w:cs="Times New Roman" w:hint="eastAsia"/>
        </w:rPr>
        <w:t xml:space="preserve"> </w:t>
      </w:r>
      <w:r w:rsidR="00774341" w:rsidRPr="00865766">
        <w:rPr>
          <w:rFonts w:ascii="Times New Roman" w:hAnsi="Times New Roman" w:cs="Times New Roman"/>
        </w:rPr>
        <w:t xml:space="preserve">highly </w:t>
      </w:r>
      <w:r w:rsidRPr="00865766">
        <w:rPr>
          <w:rFonts w:ascii="Times New Roman" w:hAnsi="Times New Roman" w:cs="Times New Roman" w:hint="eastAsia"/>
        </w:rPr>
        <w:t>disorganized chromosomes</w:t>
      </w:r>
      <w:r w:rsidR="00B82933">
        <w:rPr>
          <w:rFonts w:ascii="Times New Roman" w:hAnsi="Times New Roman" w:cs="Times New Roman" w:hint="eastAsia"/>
        </w:rPr>
        <w:t xml:space="preserve"> </w:t>
      </w:r>
      <w:r w:rsidR="00B82933" w:rsidRPr="00865766">
        <w:rPr>
          <w:rFonts w:ascii="Times New Roman" w:hAnsi="Times New Roman" w:cs="Times New Roman" w:hint="eastAsia"/>
        </w:rPr>
        <w:t>(</w:t>
      </w:r>
      <w:r w:rsidR="00BC58FA" w:rsidRPr="00865766">
        <w:rPr>
          <w:rFonts w:ascii="Times New Roman" w:hAnsi="Times New Roman" w:cs="Times New Roman" w:hint="eastAsia"/>
        </w:rPr>
        <w:t>Fig</w:t>
      </w:r>
      <w:r w:rsidR="00BC58FA">
        <w:rPr>
          <w:rFonts w:ascii="Times New Roman" w:hAnsi="Times New Roman" w:cs="Times New Roman" w:hint="eastAsia"/>
        </w:rPr>
        <w:t>ure 6</w:t>
      </w:r>
      <w:r w:rsidR="00B82933">
        <w:rPr>
          <w:rFonts w:ascii="Times New Roman" w:hAnsi="Times New Roman" w:cs="Times New Roman" w:hint="eastAsia"/>
        </w:rPr>
        <w:t>B</w:t>
      </w:r>
      <w:r w:rsidR="00B82933" w:rsidRPr="00865766">
        <w:rPr>
          <w:rFonts w:ascii="Times New Roman" w:hAnsi="Times New Roman" w:cs="Times New Roman" w:hint="eastAsia"/>
        </w:rPr>
        <w:t>)</w:t>
      </w:r>
      <w:r w:rsidR="00774341" w:rsidRPr="00865766">
        <w:rPr>
          <w:rFonts w:ascii="Times New Roman" w:hAnsi="Times New Roman" w:cs="Times New Roman"/>
        </w:rPr>
        <w:t xml:space="preserve">. </w:t>
      </w:r>
      <w:r w:rsidR="00A771F8" w:rsidRPr="00865766">
        <w:rPr>
          <w:rFonts w:ascii="Times New Roman" w:hAnsi="Times New Roman" w:cs="Times New Roman" w:hint="eastAsia"/>
        </w:rPr>
        <w:t>Then we measure</w:t>
      </w:r>
      <w:r w:rsidR="00AD7CBB">
        <w:rPr>
          <w:rFonts w:ascii="Times New Roman" w:hAnsi="Times New Roman" w:cs="Times New Roman" w:hint="eastAsia"/>
        </w:rPr>
        <w:t>d</w:t>
      </w:r>
      <w:r w:rsidR="00A771F8" w:rsidRPr="00865766">
        <w:rPr>
          <w:rFonts w:ascii="Times New Roman" w:hAnsi="Times New Roman" w:cs="Times New Roman" w:hint="eastAsia"/>
        </w:rPr>
        <w:t xml:space="preserve"> the spindle length, chromosome distribution, metaphase plate width (</w:t>
      </w:r>
      <w:r w:rsidR="00BC58FA" w:rsidRPr="00865766">
        <w:rPr>
          <w:rFonts w:ascii="Times New Roman" w:hAnsi="Times New Roman" w:cs="Times New Roman" w:hint="eastAsia"/>
        </w:rPr>
        <w:t>Fig</w:t>
      </w:r>
      <w:r w:rsidR="00BC58FA">
        <w:rPr>
          <w:rFonts w:ascii="Times New Roman" w:hAnsi="Times New Roman" w:cs="Times New Roman" w:hint="eastAsia"/>
        </w:rPr>
        <w:t>ure 6</w:t>
      </w:r>
      <w:r w:rsidR="00A771F8" w:rsidRPr="00865766">
        <w:rPr>
          <w:rFonts w:ascii="Times New Roman" w:hAnsi="Times New Roman" w:cs="Times New Roman" w:hint="eastAsia"/>
        </w:rPr>
        <w:t>C) as well as the angle between spindle long axis and the magnetic field/gravity direction</w:t>
      </w:r>
      <w:r w:rsidR="00DB67CB" w:rsidRPr="00865766">
        <w:rPr>
          <w:rFonts w:ascii="Times New Roman" w:hAnsi="Times New Roman" w:cs="Times New Roman" w:hint="eastAsia"/>
        </w:rPr>
        <w:t xml:space="preserve"> in Adobe Photoshop</w:t>
      </w:r>
      <w:r w:rsidR="00A771F8" w:rsidRPr="00865766">
        <w:rPr>
          <w:rFonts w:ascii="Times New Roman" w:hAnsi="Times New Roman" w:cs="Times New Roman" w:hint="eastAsia"/>
        </w:rPr>
        <w:t xml:space="preserve">. </w:t>
      </w:r>
      <w:r w:rsidR="00261AB8" w:rsidRPr="00865766">
        <w:rPr>
          <w:rFonts w:ascii="Times New Roman" w:hAnsi="Times New Roman" w:cs="Times New Roman"/>
        </w:rPr>
        <w:t>After</w:t>
      </w:r>
      <w:r w:rsidR="00DC0763" w:rsidRPr="00865766">
        <w:rPr>
          <w:rFonts w:ascii="Times New Roman" w:hAnsi="Times New Roman" w:cs="Times New Roman" w:hint="eastAsia"/>
        </w:rPr>
        <w:t xml:space="preserve"> quantif</w:t>
      </w:r>
      <w:r w:rsidR="00261AB8" w:rsidRPr="00865766">
        <w:rPr>
          <w:rFonts w:ascii="Times New Roman" w:hAnsi="Times New Roman" w:cs="Times New Roman"/>
        </w:rPr>
        <w:t>ying</w:t>
      </w:r>
      <w:r w:rsidR="00DC0763" w:rsidRPr="00865766">
        <w:rPr>
          <w:rFonts w:ascii="Times New Roman" w:hAnsi="Times New Roman" w:cs="Times New Roman" w:hint="eastAsia"/>
        </w:rPr>
        <w:t xml:space="preserve"> four independent coverslips for both CNE-2Z and RPE1 cells</w:t>
      </w:r>
      <w:r w:rsidR="00A771F8" w:rsidRPr="00865766">
        <w:rPr>
          <w:rFonts w:ascii="Times New Roman" w:hAnsi="Times New Roman" w:cs="Times New Roman" w:hint="eastAsia"/>
        </w:rPr>
        <w:t>,</w:t>
      </w:r>
      <w:r w:rsidR="00DC0763" w:rsidRPr="00865766">
        <w:rPr>
          <w:rFonts w:ascii="Times New Roman" w:hAnsi="Times New Roman" w:cs="Times New Roman" w:hint="eastAsia"/>
        </w:rPr>
        <w:t xml:space="preserve"> </w:t>
      </w:r>
      <w:r w:rsidR="00261AB8" w:rsidRPr="00865766">
        <w:rPr>
          <w:rFonts w:ascii="Times New Roman" w:hAnsi="Times New Roman" w:cs="Times New Roman"/>
        </w:rPr>
        <w:t>we</w:t>
      </w:r>
      <w:r w:rsidR="00261AB8" w:rsidRPr="00865766">
        <w:rPr>
          <w:rFonts w:ascii="Times New Roman" w:hAnsi="Times New Roman" w:cs="Times New Roman" w:hint="eastAsia"/>
        </w:rPr>
        <w:t xml:space="preserve"> </w:t>
      </w:r>
      <w:r w:rsidR="00DC0763" w:rsidRPr="00865766">
        <w:rPr>
          <w:rFonts w:ascii="Times New Roman" w:hAnsi="Times New Roman" w:cs="Times New Roman" w:hint="eastAsia"/>
        </w:rPr>
        <w:t xml:space="preserve">found that </w:t>
      </w:r>
      <w:r w:rsidR="00A771F8" w:rsidRPr="00865766">
        <w:rPr>
          <w:rFonts w:ascii="Times New Roman" w:hAnsi="Times New Roman" w:cs="Times New Roman" w:hint="eastAsia"/>
        </w:rPr>
        <w:t>the chromosome distribution in spindles seemed to affect the angle between spindle long axis and the magnetic field/gravity direction (</w:t>
      </w:r>
      <w:r w:rsidR="00BC58FA" w:rsidRPr="00865766">
        <w:rPr>
          <w:rFonts w:ascii="Times New Roman" w:hAnsi="Times New Roman" w:cs="Times New Roman" w:hint="eastAsia"/>
        </w:rPr>
        <w:t>Fig</w:t>
      </w:r>
      <w:r w:rsidR="00BC58FA">
        <w:rPr>
          <w:rFonts w:ascii="Times New Roman" w:hAnsi="Times New Roman" w:cs="Times New Roman" w:hint="eastAsia"/>
        </w:rPr>
        <w:t>ure 6D</w:t>
      </w:r>
      <w:r w:rsidR="00422D67" w:rsidRPr="00865766">
        <w:rPr>
          <w:rFonts w:ascii="Times New Roman" w:hAnsi="Times New Roman" w:cs="Times New Roman" w:hint="eastAsia"/>
        </w:rPr>
        <w:t xml:space="preserve"> and</w:t>
      </w:r>
      <w:r w:rsidR="00E077F4" w:rsidRPr="00865766">
        <w:rPr>
          <w:rFonts w:ascii="Times New Roman" w:hAnsi="Times New Roman" w:cs="Times New Roman" w:hint="eastAsia"/>
        </w:rPr>
        <w:t xml:space="preserve"> </w:t>
      </w:r>
      <w:r w:rsidR="00BC58FA">
        <w:rPr>
          <w:rFonts w:ascii="Times New Roman" w:hAnsi="Times New Roman" w:hint="eastAsia"/>
        </w:rPr>
        <w:t>Figure 6-figure supplement</w:t>
      </w:r>
      <w:r w:rsidR="00BC58FA" w:rsidRPr="00865766">
        <w:rPr>
          <w:rFonts w:ascii="Times New Roman" w:hAnsi="Times New Roman" w:cs="Times New Roman" w:hint="eastAsia"/>
        </w:rPr>
        <w:t xml:space="preserve"> </w:t>
      </w:r>
      <w:r w:rsidR="00BC58FA">
        <w:rPr>
          <w:rFonts w:ascii="Times New Roman" w:hAnsi="Times New Roman" w:cs="Times New Roman" w:hint="eastAsia"/>
        </w:rPr>
        <w:t>1</w:t>
      </w:r>
      <w:r w:rsidR="00A771F8" w:rsidRPr="00865766">
        <w:rPr>
          <w:rFonts w:ascii="Times New Roman" w:hAnsi="Times New Roman" w:cs="Times New Roman" w:hint="eastAsia"/>
        </w:rPr>
        <w:t>). T</w:t>
      </w:r>
      <w:r w:rsidR="00DC0763" w:rsidRPr="00865766">
        <w:rPr>
          <w:rFonts w:ascii="Times New Roman" w:hAnsi="Times New Roman" w:cs="Times New Roman" w:hint="eastAsia"/>
        </w:rPr>
        <w:t xml:space="preserve">he </w:t>
      </w:r>
      <w:r w:rsidR="00261AB8" w:rsidRPr="00865766">
        <w:rPr>
          <w:rFonts w:ascii="Times New Roman" w:hAnsi="Times New Roman" w:cs="Times New Roman"/>
        </w:rPr>
        <w:t xml:space="preserve">preferred </w:t>
      </w:r>
      <w:r w:rsidR="00DC0763" w:rsidRPr="00865766">
        <w:rPr>
          <w:rFonts w:ascii="Times New Roman" w:hAnsi="Times New Roman" w:cs="Times New Roman" w:hint="eastAsia"/>
        </w:rPr>
        <w:t xml:space="preserve">spindle orientation </w:t>
      </w:r>
      <w:r w:rsidR="00261AB8" w:rsidRPr="00865766">
        <w:rPr>
          <w:rFonts w:ascii="Times New Roman" w:hAnsi="Times New Roman" w:cs="Times New Roman"/>
        </w:rPr>
        <w:t xml:space="preserve">relative to the field </w:t>
      </w:r>
      <w:r w:rsidR="00B97598" w:rsidRPr="00865766">
        <w:rPr>
          <w:rFonts w:ascii="Times New Roman" w:hAnsi="Times New Roman" w:cs="Times New Roman" w:hint="eastAsia"/>
        </w:rPr>
        <w:t>differe</w:t>
      </w:r>
      <w:r w:rsidR="00261AB8" w:rsidRPr="00865766">
        <w:rPr>
          <w:rFonts w:ascii="Times New Roman" w:hAnsi="Times New Roman" w:cs="Times New Roman"/>
        </w:rPr>
        <w:t>d</w:t>
      </w:r>
      <w:r w:rsidR="00B97598" w:rsidRPr="00865766">
        <w:rPr>
          <w:rFonts w:ascii="Times New Roman" w:hAnsi="Times New Roman" w:cs="Times New Roman" w:hint="eastAsia"/>
        </w:rPr>
        <w:t xml:space="preserve"> </w:t>
      </w:r>
      <w:r w:rsidR="00DC0763" w:rsidRPr="00865766">
        <w:rPr>
          <w:rFonts w:ascii="Times New Roman" w:hAnsi="Times New Roman" w:cs="Times New Roman" w:hint="eastAsia"/>
        </w:rPr>
        <w:t xml:space="preserve">between cells </w:t>
      </w:r>
      <w:r w:rsidR="00B97598" w:rsidRPr="00865766">
        <w:rPr>
          <w:rFonts w:ascii="Times New Roman" w:hAnsi="Times New Roman" w:cs="Times New Roman" w:hint="eastAsia"/>
        </w:rPr>
        <w:t xml:space="preserve">that have </w:t>
      </w:r>
      <w:r w:rsidR="00DC0763" w:rsidRPr="00865766">
        <w:rPr>
          <w:rFonts w:ascii="Times New Roman" w:hAnsi="Times New Roman" w:cs="Times New Roman" w:hint="eastAsia"/>
        </w:rPr>
        <w:t xml:space="preserve">well aligned chromosomes and </w:t>
      </w:r>
      <w:r w:rsidR="00DC0763" w:rsidRPr="00865766">
        <w:rPr>
          <w:rFonts w:ascii="Times New Roman" w:hAnsi="Times New Roman" w:cs="Times New Roman"/>
        </w:rPr>
        <w:t>misaligned</w:t>
      </w:r>
      <w:r w:rsidR="00DC0763" w:rsidRPr="00865766">
        <w:rPr>
          <w:rFonts w:ascii="Times New Roman" w:hAnsi="Times New Roman" w:cs="Times New Roman" w:hint="eastAsia"/>
        </w:rPr>
        <w:t xml:space="preserve"> chromosomes</w:t>
      </w:r>
      <w:r w:rsidR="00261AB8" w:rsidRPr="00865766">
        <w:rPr>
          <w:rFonts w:ascii="Times New Roman" w:hAnsi="Times New Roman" w:cs="Times New Roman"/>
        </w:rPr>
        <w:t>, and that this difference was</w:t>
      </w:r>
      <w:r w:rsidR="00261AB8" w:rsidRPr="00865766">
        <w:rPr>
          <w:rFonts w:ascii="Times New Roman" w:hAnsi="Times New Roman" w:cs="Times New Roman" w:hint="eastAsia"/>
        </w:rPr>
        <w:t xml:space="preserve"> </w:t>
      </w:r>
      <w:r w:rsidR="00DC0763" w:rsidRPr="00865766">
        <w:rPr>
          <w:rFonts w:ascii="Times New Roman" w:hAnsi="Times New Roman" w:cs="Times New Roman" w:hint="eastAsia"/>
        </w:rPr>
        <w:t>sign</w:t>
      </w:r>
      <w:r w:rsidR="00A771F8" w:rsidRPr="00865766">
        <w:rPr>
          <w:rFonts w:ascii="Times New Roman" w:hAnsi="Times New Roman" w:cs="Times New Roman" w:hint="eastAsia"/>
        </w:rPr>
        <w:t>ificant (p&lt; 0.0</w:t>
      </w:r>
      <w:r w:rsidR="00DC0763" w:rsidRPr="00865766">
        <w:rPr>
          <w:rFonts w:ascii="Times New Roman" w:hAnsi="Times New Roman" w:cs="Times New Roman" w:hint="eastAsia"/>
        </w:rPr>
        <w:t>1</w:t>
      </w:r>
      <w:r w:rsidR="00A771F8" w:rsidRPr="00865766">
        <w:rPr>
          <w:rFonts w:ascii="Times New Roman" w:hAnsi="Times New Roman" w:cs="Times New Roman" w:hint="eastAsia"/>
        </w:rPr>
        <w:t xml:space="preserve"> in RPE1</w:t>
      </w:r>
      <w:r w:rsidR="00422D67" w:rsidRPr="00865766">
        <w:rPr>
          <w:rFonts w:ascii="Times New Roman" w:hAnsi="Times New Roman" w:cs="Times New Roman" w:hint="eastAsia"/>
        </w:rPr>
        <w:t xml:space="preserve"> cells</w:t>
      </w:r>
      <w:r w:rsidR="00A771F8" w:rsidRPr="00865766">
        <w:rPr>
          <w:rFonts w:ascii="Times New Roman" w:hAnsi="Times New Roman" w:cs="Times New Roman" w:hint="eastAsia"/>
        </w:rPr>
        <w:t xml:space="preserve"> and p&lt; 0.05 in CNE-2Z</w:t>
      </w:r>
      <w:r w:rsidR="00422D67" w:rsidRPr="00865766">
        <w:rPr>
          <w:rFonts w:ascii="Times New Roman" w:hAnsi="Times New Roman" w:cs="Times New Roman" w:hint="eastAsia"/>
        </w:rPr>
        <w:t xml:space="preserve"> cells</w:t>
      </w:r>
      <w:r w:rsidR="00DC0763" w:rsidRPr="00865766">
        <w:rPr>
          <w:rFonts w:ascii="Times New Roman" w:hAnsi="Times New Roman" w:cs="Times New Roman" w:hint="eastAsia"/>
        </w:rPr>
        <w:t>)</w:t>
      </w:r>
      <w:r w:rsidR="00422D67" w:rsidRPr="00865766">
        <w:rPr>
          <w:rFonts w:ascii="Times New Roman" w:hAnsi="Times New Roman" w:cs="Times New Roman" w:hint="eastAsia"/>
        </w:rPr>
        <w:t xml:space="preserve"> (</w:t>
      </w:r>
      <w:r w:rsidR="00BC58FA" w:rsidRPr="00865766">
        <w:rPr>
          <w:rFonts w:ascii="Times New Roman" w:hAnsi="Times New Roman" w:cs="Times New Roman" w:hint="eastAsia"/>
        </w:rPr>
        <w:t>Fig</w:t>
      </w:r>
      <w:r w:rsidR="00BC58FA">
        <w:rPr>
          <w:rFonts w:ascii="Times New Roman" w:hAnsi="Times New Roman" w:cs="Times New Roman" w:hint="eastAsia"/>
        </w:rPr>
        <w:t>ure 6</w:t>
      </w:r>
      <w:r w:rsidR="00422D67" w:rsidRPr="00865766">
        <w:rPr>
          <w:rFonts w:ascii="Times New Roman" w:hAnsi="Times New Roman" w:cs="Times New Roman" w:hint="eastAsia"/>
        </w:rPr>
        <w:t>E, F)</w:t>
      </w:r>
      <w:r w:rsidR="00B82933">
        <w:rPr>
          <w:rFonts w:ascii="Times New Roman" w:hAnsi="Times New Roman" w:cs="Times New Roman" w:hint="eastAsia"/>
        </w:rPr>
        <w:t>. This</w:t>
      </w:r>
      <w:r w:rsidR="00422D67" w:rsidRPr="00865766">
        <w:rPr>
          <w:rFonts w:ascii="Times New Roman" w:hAnsi="Times New Roman" w:cs="Times New Roman" w:hint="eastAsia"/>
        </w:rPr>
        <w:t xml:space="preserve"> indicates</w:t>
      </w:r>
      <w:r w:rsidR="00261AB8" w:rsidRPr="00865766">
        <w:rPr>
          <w:rFonts w:ascii="Times New Roman" w:hAnsi="Times New Roman" w:cs="Times New Roman"/>
        </w:rPr>
        <w:t xml:space="preserve"> that</w:t>
      </w:r>
      <w:r w:rsidR="00DC0763" w:rsidRPr="00865766">
        <w:rPr>
          <w:rFonts w:ascii="Times New Roman" w:hAnsi="Times New Roman" w:cs="Times New Roman" w:hint="eastAsia"/>
        </w:rPr>
        <w:t xml:space="preserve"> chromosomes play a </w:t>
      </w:r>
      <w:r w:rsidR="00261AB8" w:rsidRPr="00865766">
        <w:rPr>
          <w:rFonts w:ascii="Times New Roman" w:hAnsi="Times New Roman" w:cs="Times New Roman"/>
        </w:rPr>
        <w:t>major</w:t>
      </w:r>
      <w:r w:rsidR="00261AB8" w:rsidRPr="00865766">
        <w:rPr>
          <w:rFonts w:ascii="Times New Roman" w:hAnsi="Times New Roman" w:cs="Times New Roman" w:hint="eastAsia"/>
        </w:rPr>
        <w:t xml:space="preserve"> </w:t>
      </w:r>
      <w:r w:rsidR="00DC0763" w:rsidRPr="00865766">
        <w:rPr>
          <w:rFonts w:ascii="Times New Roman" w:hAnsi="Times New Roman" w:cs="Times New Roman" w:hint="eastAsia"/>
        </w:rPr>
        <w:t>role in spindle orientation in</w:t>
      </w:r>
      <w:r w:rsidR="00261AB8" w:rsidRPr="00865766">
        <w:rPr>
          <w:rFonts w:ascii="Times New Roman" w:hAnsi="Times New Roman" w:cs="Times New Roman"/>
        </w:rPr>
        <w:t xml:space="preserve"> response to</w:t>
      </w:r>
      <w:r w:rsidR="00DC0763" w:rsidRPr="00865766">
        <w:rPr>
          <w:rFonts w:ascii="Times New Roman" w:hAnsi="Times New Roman" w:cs="Times New Roman" w:hint="eastAsia"/>
        </w:rPr>
        <w:t xml:space="preserve"> SMFs</w:t>
      </w:r>
      <w:r w:rsidR="00B82933">
        <w:rPr>
          <w:rFonts w:ascii="Times New Roman" w:hAnsi="Times New Roman" w:cs="Times New Roman" w:hint="eastAsia"/>
        </w:rPr>
        <w:t xml:space="preserve">. Spindles with </w:t>
      </w:r>
      <w:r w:rsidR="00B82933">
        <w:rPr>
          <w:rFonts w:ascii="Times New Roman" w:hAnsi="Times New Roman" w:cs="Times New Roman"/>
        </w:rPr>
        <w:t>misaligned</w:t>
      </w:r>
      <w:r w:rsidR="00B82933">
        <w:rPr>
          <w:rFonts w:ascii="Times New Roman" w:hAnsi="Times New Roman" w:cs="Times New Roman" w:hint="eastAsia"/>
        </w:rPr>
        <w:t xml:space="preserve"> </w:t>
      </w:r>
      <w:r w:rsidR="00B82933">
        <w:rPr>
          <w:rFonts w:ascii="Times New Roman" w:hAnsi="Times New Roman" w:cs="Times New Roman"/>
        </w:rPr>
        <w:t>chromosomes</w:t>
      </w:r>
      <w:r w:rsidR="00B82933">
        <w:rPr>
          <w:rFonts w:ascii="Times New Roman" w:hAnsi="Times New Roman" w:cs="Times New Roman" w:hint="eastAsia"/>
        </w:rPr>
        <w:t xml:space="preserve"> tend to align with </w:t>
      </w:r>
      <w:del w:id="233" w:author="xin zhang" w:date="2017-02-17T14:28:00Z">
        <w:r w:rsidR="00B82933" w:rsidDel="00BF2F08">
          <w:rPr>
            <w:rFonts w:ascii="Times New Roman" w:hAnsi="Times New Roman" w:cs="Times New Roman" w:hint="eastAsia"/>
          </w:rPr>
          <w:delText xml:space="preserve">long </w:delText>
        </w:r>
      </w:del>
      <w:ins w:id="234" w:author="xin zhang" w:date="2017-02-17T14:28:00Z">
        <w:r w:rsidR="00BF2F08">
          <w:rPr>
            <w:rFonts w:ascii="Times New Roman" w:hAnsi="Times New Roman" w:cs="Times New Roman" w:hint="eastAsia"/>
          </w:rPr>
          <w:t>the</w:t>
        </w:r>
        <w:r w:rsidR="00BF2F08">
          <w:rPr>
            <w:rFonts w:ascii="Times New Roman" w:hAnsi="Times New Roman" w:cs="Times New Roman" w:hint="eastAsia"/>
          </w:rPr>
          <w:t xml:space="preserve"> </w:t>
        </w:r>
      </w:ins>
      <w:r w:rsidR="00B82933">
        <w:rPr>
          <w:rFonts w:ascii="Times New Roman" w:hAnsi="Times New Roman" w:cs="Times New Roman" w:hint="eastAsia"/>
        </w:rPr>
        <w:t xml:space="preserve">spindle long axis in parallel with the field direction while spindles with well aligned chromosomes tend to align their </w:t>
      </w:r>
      <w:r w:rsidR="00882536">
        <w:rPr>
          <w:rFonts w:ascii="Times New Roman" w:hAnsi="Times New Roman" w:cs="Times New Roman" w:hint="eastAsia"/>
        </w:rPr>
        <w:t>metaphase</w:t>
      </w:r>
      <w:r w:rsidR="00B82933">
        <w:rPr>
          <w:rFonts w:ascii="Times New Roman" w:hAnsi="Times New Roman" w:cs="Times New Roman" w:hint="eastAsia"/>
        </w:rPr>
        <w:t xml:space="preserve"> plate in parallel with the field direction</w:t>
      </w:r>
      <w:r w:rsidR="00A771F8" w:rsidRPr="00865766">
        <w:rPr>
          <w:rFonts w:ascii="Times New Roman" w:hAnsi="Times New Roman" w:cs="Times New Roman" w:hint="eastAsia"/>
        </w:rPr>
        <w:t xml:space="preserve"> (</w:t>
      </w:r>
      <w:r w:rsidR="00BC58FA" w:rsidRPr="00865766">
        <w:rPr>
          <w:rFonts w:ascii="Times New Roman" w:hAnsi="Times New Roman" w:cs="Times New Roman" w:hint="eastAsia"/>
        </w:rPr>
        <w:t>Fig</w:t>
      </w:r>
      <w:r w:rsidR="00BC58FA">
        <w:rPr>
          <w:rFonts w:ascii="Times New Roman" w:hAnsi="Times New Roman" w:cs="Times New Roman" w:hint="eastAsia"/>
        </w:rPr>
        <w:t>ure 6</w:t>
      </w:r>
      <w:r w:rsidR="005B3258" w:rsidRPr="00865766">
        <w:rPr>
          <w:rFonts w:ascii="Times New Roman" w:hAnsi="Times New Roman" w:cs="Times New Roman" w:hint="eastAsia"/>
        </w:rPr>
        <w:t>G</w:t>
      </w:r>
      <w:r w:rsidR="00A771F8" w:rsidRPr="00865766">
        <w:rPr>
          <w:rFonts w:ascii="Times New Roman" w:hAnsi="Times New Roman" w:cs="Times New Roman" w:hint="eastAsia"/>
        </w:rPr>
        <w:t>)</w:t>
      </w:r>
      <w:r w:rsidR="00DC0763" w:rsidRPr="00865766">
        <w:rPr>
          <w:rFonts w:ascii="Times New Roman" w:hAnsi="Times New Roman" w:cs="Times New Roman" w:hint="eastAsia"/>
        </w:rPr>
        <w:t xml:space="preserve">. </w:t>
      </w:r>
      <w:ins w:id="235" w:author="xin zhang" w:date="2017-02-08T14:51:00Z">
        <w:r w:rsidR="002E472D">
          <w:rPr>
            <w:rFonts w:ascii="Times New Roman" w:hAnsi="Times New Roman" w:cs="Times New Roman" w:hint="eastAsia"/>
          </w:rPr>
          <w:t xml:space="preserve">Not </w:t>
        </w:r>
        <w:r w:rsidR="002E472D">
          <w:rPr>
            <w:rFonts w:ascii="Times New Roman" w:hAnsi="Times New Roman" w:cs="Times New Roman"/>
          </w:rPr>
          <w:t>surprisingly</w:t>
        </w:r>
        <w:r w:rsidR="00081EF2">
          <w:rPr>
            <w:rFonts w:ascii="Times New Roman" w:hAnsi="Times New Roman" w:cs="Times New Roman" w:hint="eastAsia"/>
          </w:rPr>
          <w:t>, lower magnetic field</w:t>
        </w:r>
        <w:r w:rsidR="002E472D">
          <w:rPr>
            <w:rFonts w:ascii="Times New Roman" w:hAnsi="Times New Roman" w:cs="Times New Roman" w:hint="eastAsia"/>
          </w:rPr>
          <w:t>s of 1 T or 9 T did not affect the spindle orientation</w:t>
        </w:r>
      </w:ins>
      <w:ins w:id="236" w:author="xin zhang" w:date="2017-02-08T14:52:00Z">
        <w:r w:rsidR="002E472D">
          <w:rPr>
            <w:rFonts w:ascii="Times New Roman" w:hAnsi="Times New Roman" w:cs="Times New Roman" w:hint="eastAsia"/>
          </w:rPr>
          <w:t xml:space="preserve"> (Figure 6-figure supplement </w:t>
        </w:r>
      </w:ins>
      <w:ins w:id="237" w:author="xin zhang" w:date="2017-02-09T17:13:00Z">
        <w:r w:rsidR="00E30A0A">
          <w:rPr>
            <w:rFonts w:ascii="Times New Roman" w:hAnsi="Times New Roman" w:cs="Times New Roman" w:hint="eastAsia"/>
          </w:rPr>
          <w:t>2</w:t>
        </w:r>
      </w:ins>
      <w:ins w:id="238" w:author="xin zhang" w:date="2017-02-08T14:52:00Z">
        <w:r w:rsidR="002E472D">
          <w:rPr>
            <w:rFonts w:ascii="Times New Roman" w:hAnsi="Times New Roman" w:cs="Times New Roman" w:hint="eastAsia"/>
          </w:rPr>
          <w:t>).</w:t>
        </w:r>
      </w:ins>
      <w:r w:rsidRPr="00865766">
        <w:rPr>
          <w:rFonts w:ascii="Times New Roman" w:hAnsi="Times New Roman" w:cs="Times New Roman" w:hint="eastAsia"/>
        </w:rPr>
        <w:t xml:space="preserve"> </w:t>
      </w:r>
    </w:p>
    <w:p w:rsidR="00DC0763" w:rsidRPr="00865766" w:rsidRDefault="00DC0763" w:rsidP="00ED7C8A">
      <w:pPr>
        <w:pStyle w:val="HTML"/>
        <w:spacing w:line="480" w:lineRule="auto"/>
        <w:jc w:val="both"/>
        <w:rPr>
          <w:rFonts w:ascii="Times New Roman" w:hAnsi="Times New Roman" w:cs="Times New Roman"/>
        </w:rPr>
      </w:pPr>
    </w:p>
    <w:p w:rsidR="00161B22" w:rsidRPr="00865766" w:rsidRDefault="007902CF" w:rsidP="00313CD1">
      <w:pPr>
        <w:pStyle w:val="HTML"/>
        <w:spacing w:afterLines="50" w:line="480" w:lineRule="auto"/>
        <w:jc w:val="both"/>
        <w:rPr>
          <w:rFonts w:ascii="Times New Roman" w:hAnsi="Times New Roman" w:cs="Times New Roman"/>
          <w:b/>
        </w:rPr>
      </w:pPr>
      <w:r w:rsidRPr="00865766">
        <w:rPr>
          <w:rFonts w:ascii="Times New Roman" w:hAnsi="Times New Roman" w:cs="Times New Roman"/>
          <w:b/>
        </w:rPr>
        <w:t xml:space="preserve">Magnetic </w:t>
      </w:r>
      <w:r w:rsidR="00D53646">
        <w:rPr>
          <w:rFonts w:ascii="Times New Roman" w:hAnsi="Times New Roman" w:cs="Times New Roman" w:hint="eastAsia"/>
          <w:b/>
        </w:rPr>
        <w:t>torque</w:t>
      </w:r>
      <w:r w:rsidRPr="00865766">
        <w:rPr>
          <w:rFonts w:ascii="Times New Roman" w:hAnsi="Times New Roman" w:cs="Times New Roman"/>
          <w:b/>
        </w:rPr>
        <w:t xml:space="preserve"> on spindles </w:t>
      </w:r>
      <w:r w:rsidR="0098762A">
        <w:rPr>
          <w:rFonts w:ascii="Times New Roman" w:hAnsi="Times New Roman" w:cs="Times New Roman" w:hint="eastAsia"/>
          <w:b/>
        </w:rPr>
        <w:t>affect</w:t>
      </w:r>
      <w:r w:rsidR="004C0581">
        <w:rPr>
          <w:rFonts w:ascii="Times New Roman" w:hAnsi="Times New Roman" w:cs="Times New Roman" w:hint="eastAsia"/>
          <w:b/>
        </w:rPr>
        <w:t>s</w:t>
      </w:r>
      <w:r w:rsidR="00DC0763" w:rsidRPr="00865766">
        <w:rPr>
          <w:rFonts w:ascii="Times New Roman" w:hAnsi="Times New Roman" w:cs="Times New Roman"/>
          <w:b/>
        </w:rPr>
        <w:t xml:space="preserve"> spindle morphology</w:t>
      </w:r>
      <w:r w:rsidRPr="00865766">
        <w:rPr>
          <w:rFonts w:ascii="Times New Roman" w:hAnsi="Times New Roman" w:cs="Times New Roman"/>
          <w:b/>
        </w:rPr>
        <w:t xml:space="preserve"> </w:t>
      </w:r>
    </w:p>
    <w:p w:rsidR="00CA765A" w:rsidRDefault="007902CF" w:rsidP="00ED7C8A">
      <w:pPr>
        <w:pStyle w:val="HTML"/>
        <w:spacing w:line="480" w:lineRule="auto"/>
        <w:jc w:val="both"/>
        <w:rPr>
          <w:rFonts w:ascii="Times New Roman" w:hAnsi="Times New Roman" w:cs="Times New Roman"/>
        </w:rPr>
      </w:pPr>
      <w:r w:rsidRPr="00865766">
        <w:rPr>
          <w:rFonts w:ascii="Times New Roman" w:hAnsi="Times New Roman" w:cs="Times New Roman"/>
        </w:rPr>
        <w:t>We</w:t>
      </w:r>
      <w:r w:rsidR="00CA765A">
        <w:rPr>
          <w:rFonts w:ascii="Times New Roman" w:hAnsi="Times New Roman" w:cs="Times New Roman" w:hint="eastAsia"/>
        </w:rPr>
        <w:t xml:space="preserve"> also</w:t>
      </w:r>
      <w:r w:rsidRPr="00865766">
        <w:rPr>
          <w:rFonts w:ascii="Times New Roman" w:hAnsi="Times New Roman" w:cs="Times New Roman"/>
        </w:rPr>
        <w:t xml:space="preserve"> noted that</w:t>
      </w:r>
      <w:r w:rsidR="000C2612" w:rsidRPr="00865766">
        <w:rPr>
          <w:rFonts w:ascii="Times New Roman" w:hAnsi="Times New Roman" w:cs="Times New Roman"/>
        </w:rPr>
        <w:t xml:space="preserve"> spindles </w:t>
      </w:r>
      <w:r w:rsidRPr="00865766">
        <w:rPr>
          <w:rFonts w:ascii="Times New Roman" w:hAnsi="Times New Roman" w:cs="Times New Roman"/>
        </w:rPr>
        <w:t>aligned normal</w:t>
      </w:r>
      <w:r w:rsidR="000C2612" w:rsidRPr="00865766">
        <w:rPr>
          <w:rFonts w:ascii="Times New Roman" w:hAnsi="Times New Roman" w:cs="Times New Roman"/>
        </w:rPr>
        <w:t xml:space="preserve"> to the magnetic field direction </w:t>
      </w:r>
      <w:r w:rsidRPr="00865766">
        <w:rPr>
          <w:rFonts w:ascii="Times New Roman" w:hAnsi="Times New Roman" w:cs="Times New Roman"/>
        </w:rPr>
        <w:t xml:space="preserve">were </w:t>
      </w:r>
      <w:r w:rsidR="000C2612" w:rsidRPr="00865766">
        <w:rPr>
          <w:rFonts w:ascii="Times New Roman" w:hAnsi="Times New Roman" w:cs="Times New Roman"/>
        </w:rPr>
        <w:t>wide</w:t>
      </w:r>
      <w:r w:rsidR="00972BF0" w:rsidRPr="00865766">
        <w:rPr>
          <w:rFonts w:ascii="Times New Roman" w:hAnsi="Times New Roman" w:cs="Times New Roman"/>
        </w:rPr>
        <w:t>r</w:t>
      </w:r>
      <w:r w:rsidR="000C2612" w:rsidRPr="00865766">
        <w:rPr>
          <w:rFonts w:ascii="Times New Roman" w:hAnsi="Times New Roman" w:cs="Times New Roman"/>
        </w:rPr>
        <w:t xml:space="preserve"> than </w:t>
      </w:r>
      <w:r w:rsidRPr="00865766">
        <w:rPr>
          <w:rFonts w:ascii="Times New Roman" w:hAnsi="Times New Roman" w:cs="Times New Roman"/>
        </w:rPr>
        <w:t>those</w:t>
      </w:r>
      <w:r w:rsidR="000C2612" w:rsidRPr="00865766">
        <w:rPr>
          <w:rFonts w:ascii="Times New Roman" w:hAnsi="Times New Roman" w:cs="Times New Roman"/>
        </w:rPr>
        <w:t xml:space="preserve"> parallel to the field direction (</w:t>
      </w:r>
      <w:r w:rsidR="00BC58FA" w:rsidRPr="00865766">
        <w:rPr>
          <w:rFonts w:ascii="Times New Roman" w:hAnsi="Times New Roman" w:cs="Times New Roman" w:hint="eastAsia"/>
        </w:rPr>
        <w:t>Fig</w:t>
      </w:r>
      <w:r w:rsidR="00BC58FA">
        <w:rPr>
          <w:rFonts w:ascii="Times New Roman" w:hAnsi="Times New Roman" w:cs="Times New Roman" w:hint="eastAsia"/>
        </w:rPr>
        <w:t>ure 7</w:t>
      </w:r>
      <w:r w:rsidR="002C3DAA" w:rsidRPr="00865766">
        <w:rPr>
          <w:rFonts w:ascii="Times New Roman" w:hAnsi="Times New Roman" w:cs="Times New Roman" w:hint="eastAsia"/>
        </w:rPr>
        <w:t>A</w:t>
      </w:r>
      <w:r w:rsidR="000C2612" w:rsidRPr="00865766">
        <w:rPr>
          <w:rFonts w:ascii="Times New Roman" w:hAnsi="Times New Roman" w:cs="Times New Roman"/>
        </w:rPr>
        <w:t xml:space="preserve">). </w:t>
      </w:r>
      <w:r w:rsidR="00D03012">
        <w:rPr>
          <w:rFonts w:ascii="Times New Roman" w:hAnsi="Times New Roman" w:cs="Times New Roman" w:hint="eastAsia"/>
        </w:rPr>
        <w:t>W</w:t>
      </w:r>
      <w:r w:rsidR="000C2612" w:rsidRPr="00865766">
        <w:rPr>
          <w:rFonts w:ascii="Times New Roman" w:hAnsi="Times New Roman" w:cs="Times New Roman"/>
        </w:rPr>
        <w:t xml:space="preserve">e </w:t>
      </w:r>
      <w:r w:rsidRPr="00865766">
        <w:rPr>
          <w:rFonts w:ascii="Times New Roman" w:hAnsi="Times New Roman" w:cs="Times New Roman"/>
        </w:rPr>
        <w:t xml:space="preserve">carefully compared it in </w:t>
      </w:r>
      <w:r w:rsidR="000C2612" w:rsidRPr="00865766">
        <w:rPr>
          <w:rFonts w:ascii="Times New Roman" w:hAnsi="Times New Roman" w:cs="Times New Roman"/>
        </w:rPr>
        <w:t>control and 27 T SMF treated cells</w:t>
      </w:r>
      <w:r w:rsidRPr="00865766">
        <w:rPr>
          <w:rFonts w:ascii="Times New Roman" w:hAnsi="Times New Roman" w:cs="Times New Roman"/>
        </w:rPr>
        <w:t xml:space="preserve"> (</w:t>
      </w:r>
      <w:r w:rsidR="00BC58FA" w:rsidRPr="00865766">
        <w:rPr>
          <w:rFonts w:ascii="Times New Roman" w:hAnsi="Times New Roman" w:cs="Times New Roman" w:hint="eastAsia"/>
        </w:rPr>
        <w:t>Fig</w:t>
      </w:r>
      <w:r w:rsidR="00BC58FA">
        <w:rPr>
          <w:rFonts w:ascii="Times New Roman" w:hAnsi="Times New Roman" w:cs="Times New Roman" w:hint="eastAsia"/>
        </w:rPr>
        <w:t>ure 7</w:t>
      </w:r>
      <w:r w:rsidR="002C3DAA" w:rsidRPr="00865766">
        <w:rPr>
          <w:rFonts w:ascii="Times New Roman" w:hAnsi="Times New Roman" w:cs="Times New Roman" w:hint="eastAsia"/>
        </w:rPr>
        <w:t>B</w:t>
      </w:r>
      <w:r w:rsidRPr="00865766">
        <w:rPr>
          <w:rFonts w:ascii="Times New Roman" w:hAnsi="Times New Roman" w:cs="Times New Roman"/>
        </w:rPr>
        <w:t>)</w:t>
      </w:r>
      <w:r w:rsidR="000C2612" w:rsidRPr="00865766">
        <w:rPr>
          <w:rFonts w:ascii="Times New Roman" w:hAnsi="Times New Roman" w:cs="Times New Roman"/>
        </w:rPr>
        <w:t xml:space="preserve">. In both synchronized and unsynchronized CNE-2Z and RPE1 cells, the spindles in 27 T SMF-treated cells that </w:t>
      </w:r>
      <w:r w:rsidRPr="00865766">
        <w:rPr>
          <w:rFonts w:ascii="Times New Roman" w:hAnsi="Times New Roman" w:cs="Times New Roman"/>
        </w:rPr>
        <w:t xml:space="preserve">were </w:t>
      </w:r>
      <w:r w:rsidR="008E60EC" w:rsidRPr="00865766">
        <w:rPr>
          <w:rFonts w:ascii="Times New Roman" w:hAnsi="Times New Roman" w:cs="Times New Roman" w:hint="eastAsia"/>
        </w:rPr>
        <w:t>normal</w:t>
      </w:r>
      <w:r w:rsidR="000C2612" w:rsidRPr="00865766">
        <w:rPr>
          <w:rFonts w:ascii="Times New Roman" w:hAnsi="Times New Roman" w:cs="Times New Roman"/>
        </w:rPr>
        <w:t xml:space="preserve"> to the field direction has bigger </w:t>
      </w:r>
      <w:r w:rsidR="000C2612" w:rsidRPr="00865766">
        <w:rPr>
          <w:rFonts w:ascii="Times New Roman" w:hAnsi="Times New Roman" w:cs="Times New Roman"/>
        </w:rPr>
        <w:lastRenderedPageBreak/>
        <w:t>spindle pole angles, which makes them look “wider” (</w:t>
      </w:r>
      <w:r w:rsidR="00BC58FA" w:rsidRPr="00865766">
        <w:rPr>
          <w:rFonts w:ascii="Times New Roman" w:hAnsi="Times New Roman" w:cs="Times New Roman" w:hint="eastAsia"/>
        </w:rPr>
        <w:t>Fig</w:t>
      </w:r>
      <w:r w:rsidR="00BC58FA">
        <w:rPr>
          <w:rFonts w:ascii="Times New Roman" w:hAnsi="Times New Roman" w:cs="Times New Roman" w:hint="eastAsia"/>
        </w:rPr>
        <w:t>ure 7</w:t>
      </w:r>
      <w:r w:rsidR="002C3DAA" w:rsidRPr="00865766">
        <w:rPr>
          <w:rFonts w:ascii="Times New Roman" w:hAnsi="Times New Roman" w:cs="Times New Roman" w:hint="eastAsia"/>
        </w:rPr>
        <w:t>C</w:t>
      </w:r>
      <w:r w:rsidR="00BC58FA">
        <w:rPr>
          <w:rFonts w:ascii="Times New Roman" w:hAnsi="Times New Roman" w:cs="Times New Roman" w:hint="eastAsia"/>
        </w:rPr>
        <w:t xml:space="preserve"> and </w:t>
      </w:r>
      <w:r w:rsidR="000C2612" w:rsidRPr="00865766">
        <w:rPr>
          <w:rFonts w:ascii="Times New Roman" w:hAnsi="Times New Roman" w:cs="Times New Roman"/>
        </w:rPr>
        <w:t xml:space="preserve"> </w:t>
      </w:r>
      <w:r w:rsidR="00BC58FA">
        <w:rPr>
          <w:rFonts w:ascii="Times New Roman" w:hAnsi="Times New Roman" w:hint="eastAsia"/>
        </w:rPr>
        <w:t>Figure 7-figure supplement</w:t>
      </w:r>
      <w:r w:rsidR="00BC58FA" w:rsidRPr="00865766">
        <w:rPr>
          <w:rFonts w:ascii="Times New Roman" w:hAnsi="Times New Roman" w:cs="Times New Roman" w:hint="eastAsia"/>
        </w:rPr>
        <w:t xml:space="preserve"> </w:t>
      </w:r>
      <w:r w:rsidR="00BC58FA">
        <w:rPr>
          <w:rFonts w:ascii="Times New Roman" w:hAnsi="Times New Roman" w:cs="Times New Roman" w:hint="eastAsia"/>
        </w:rPr>
        <w:t>1</w:t>
      </w:r>
      <w:r w:rsidR="000C2612" w:rsidRPr="00865766">
        <w:rPr>
          <w:rFonts w:ascii="Times New Roman" w:hAnsi="Times New Roman" w:cs="Times New Roman"/>
        </w:rPr>
        <w:t xml:space="preserve">) compare to the ones parallel to the field direction. In control cells that were not treated with SMFs, the spindle </w:t>
      </w:r>
      <w:r w:rsidR="00337773" w:rsidRPr="00865766">
        <w:rPr>
          <w:rFonts w:ascii="Times New Roman" w:hAnsi="Times New Roman" w:cs="Times New Roman" w:hint="eastAsia"/>
        </w:rPr>
        <w:t xml:space="preserve">pole angles are </w:t>
      </w:r>
      <w:r w:rsidR="00337773" w:rsidRPr="00865766">
        <w:rPr>
          <w:rFonts w:ascii="Times New Roman" w:hAnsi="Times New Roman" w:cs="Times New Roman"/>
        </w:rPr>
        <w:t>similar</w:t>
      </w:r>
      <w:r w:rsidR="00337773" w:rsidRPr="00865766">
        <w:rPr>
          <w:rFonts w:ascii="Times New Roman" w:hAnsi="Times New Roman" w:cs="Times New Roman" w:hint="eastAsia"/>
        </w:rPr>
        <w:t xml:space="preserve"> in both directions (</w:t>
      </w:r>
      <w:r w:rsidR="00BC58FA" w:rsidRPr="00865766">
        <w:rPr>
          <w:rFonts w:ascii="Times New Roman" w:hAnsi="Times New Roman" w:cs="Times New Roman" w:hint="eastAsia"/>
        </w:rPr>
        <w:t>Fig</w:t>
      </w:r>
      <w:r w:rsidR="00BC58FA">
        <w:rPr>
          <w:rFonts w:ascii="Times New Roman" w:hAnsi="Times New Roman" w:cs="Times New Roman" w:hint="eastAsia"/>
        </w:rPr>
        <w:t>ure 7</w:t>
      </w:r>
      <w:r w:rsidR="00BC58FA" w:rsidRPr="00865766">
        <w:rPr>
          <w:rFonts w:ascii="Times New Roman" w:hAnsi="Times New Roman" w:cs="Times New Roman" w:hint="eastAsia"/>
        </w:rPr>
        <w:t>C</w:t>
      </w:r>
      <w:r w:rsidR="00337773" w:rsidRPr="00865766">
        <w:rPr>
          <w:rFonts w:ascii="Times New Roman" w:hAnsi="Times New Roman" w:cs="Times New Roman" w:hint="eastAsia"/>
        </w:rPr>
        <w:t xml:space="preserve">). </w:t>
      </w:r>
      <w:r w:rsidR="001537F3" w:rsidRPr="00865766">
        <w:rPr>
          <w:rFonts w:ascii="Times New Roman" w:hAnsi="Times New Roman" w:cs="Times New Roman" w:hint="eastAsia"/>
        </w:rPr>
        <w:t>To get a more quantitative measurement, we quantified the spindle length</w:t>
      </w:r>
      <w:r w:rsidR="004F70B3" w:rsidRPr="00865766">
        <w:rPr>
          <w:rFonts w:ascii="Times New Roman" w:hAnsi="Times New Roman" w:cs="Times New Roman" w:hint="eastAsia"/>
        </w:rPr>
        <w:t xml:space="preserve"> (a)</w:t>
      </w:r>
      <w:r w:rsidR="001537F3" w:rsidRPr="00865766">
        <w:rPr>
          <w:rFonts w:ascii="Times New Roman" w:hAnsi="Times New Roman" w:cs="Times New Roman" w:hint="eastAsia"/>
        </w:rPr>
        <w:t xml:space="preserve"> and width</w:t>
      </w:r>
      <w:r w:rsidR="004F70B3" w:rsidRPr="00865766">
        <w:rPr>
          <w:rFonts w:ascii="Times New Roman" w:hAnsi="Times New Roman" w:cs="Times New Roman" w:hint="eastAsia"/>
        </w:rPr>
        <w:t xml:space="preserve"> (</w:t>
      </w:r>
      <w:r w:rsidR="00337773" w:rsidRPr="00865766">
        <w:rPr>
          <w:rFonts w:ascii="Times New Roman" w:hAnsi="Times New Roman" w:cs="Times New Roman" w:hint="eastAsia"/>
        </w:rPr>
        <w:t>w</w:t>
      </w:r>
      <w:r w:rsidR="004F70B3" w:rsidRPr="00865766">
        <w:rPr>
          <w:rFonts w:ascii="Times New Roman" w:hAnsi="Times New Roman" w:cs="Times New Roman" w:hint="eastAsia"/>
        </w:rPr>
        <w:t>)</w:t>
      </w:r>
      <w:r w:rsidR="001537F3" w:rsidRPr="00865766">
        <w:rPr>
          <w:rFonts w:ascii="Times New Roman" w:hAnsi="Times New Roman" w:cs="Times New Roman" w:hint="eastAsia"/>
        </w:rPr>
        <w:t xml:space="preserve"> and found that the </w:t>
      </w:r>
      <w:r w:rsidR="00337773" w:rsidRPr="00865766">
        <w:rPr>
          <w:rFonts w:ascii="Times New Roman" w:hAnsi="Times New Roman" w:cs="Times New Roman" w:hint="eastAsia"/>
        </w:rPr>
        <w:t xml:space="preserve">spindle length </w:t>
      </w:r>
      <w:r w:rsidR="0068360A" w:rsidRPr="00865766">
        <w:rPr>
          <w:rFonts w:ascii="Times New Roman" w:hAnsi="Times New Roman" w:cs="Times New Roman" w:hint="eastAsia"/>
        </w:rPr>
        <w:t xml:space="preserve">was not much affected </w:t>
      </w:r>
      <w:r w:rsidR="00434E4F" w:rsidRPr="00865766">
        <w:rPr>
          <w:rFonts w:ascii="Times New Roman" w:hAnsi="Times New Roman" w:cs="Times New Roman" w:hint="eastAsia"/>
        </w:rPr>
        <w:t xml:space="preserve">by the 27 T magnetic field </w:t>
      </w:r>
      <w:r w:rsidR="00337773" w:rsidRPr="00865766">
        <w:rPr>
          <w:rFonts w:ascii="Times New Roman" w:hAnsi="Times New Roman" w:cs="Times New Roman" w:hint="eastAsia"/>
        </w:rPr>
        <w:t>(</w:t>
      </w:r>
      <w:r w:rsidR="00BC58FA">
        <w:rPr>
          <w:rFonts w:ascii="Times New Roman" w:hAnsi="Times New Roman" w:hint="eastAsia"/>
        </w:rPr>
        <w:t>Figure 7-figure supplement</w:t>
      </w:r>
      <w:r w:rsidR="00BC58FA">
        <w:rPr>
          <w:rFonts w:ascii="Times New Roman" w:hAnsi="Times New Roman" w:cs="Times New Roman" w:hint="eastAsia"/>
        </w:rPr>
        <w:t xml:space="preserve"> 2</w:t>
      </w:r>
      <w:r w:rsidR="00CA765A">
        <w:rPr>
          <w:rFonts w:ascii="Times New Roman" w:hAnsi="Times New Roman" w:cs="Times New Roman" w:hint="eastAsia"/>
        </w:rPr>
        <w:t>A</w:t>
      </w:r>
      <w:r w:rsidR="00BC58FA">
        <w:rPr>
          <w:rFonts w:ascii="Times New Roman" w:hAnsi="Times New Roman" w:cs="Times New Roman" w:hint="eastAsia"/>
        </w:rPr>
        <w:t>,</w:t>
      </w:r>
      <w:r w:rsidR="00CA765A">
        <w:rPr>
          <w:rFonts w:ascii="Times New Roman" w:hAnsi="Times New Roman" w:cs="Times New Roman" w:hint="eastAsia"/>
        </w:rPr>
        <w:t xml:space="preserve"> B</w:t>
      </w:r>
      <w:r w:rsidR="00337773" w:rsidRPr="00865766">
        <w:rPr>
          <w:rFonts w:ascii="Times New Roman" w:hAnsi="Times New Roman" w:cs="Times New Roman" w:hint="eastAsia"/>
        </w:rPr>
        <w:t xml:space="preserve">) </w:t>
      </w:r>
      <w:r w:rsidR="0068360A" w:rsidRPr="00865766">
        <w:rPr>
          <w:rFonts w:ascii="Times New Roman" w:hAnsi="Times New Roman" w:cs="Times New Roman" w:hint="eastAsia"/>
        </w:rPr>
        <w:t>but the spindle width was increased in both CNE-2Z and RPE1 cells,</w:t>
      </w:r>
      <w:r w:rsidR="004F70B3" w:rsidRPr="00865766">
        <w:rPr>
          <w:rFonts w:ascii="Times New Roman" w:hAnsi="Times New Roman" w:cs="Times New Roman" w:hint="eastAsia"/>
        </w:rPr>
        <w:t xml:space="preserve"> when the spindle </w:t>
      </w:r>
      <w:ins w:id="239" w:author="xin zhang" w:date="2017-02-08T15:03:00Z">
        <w:r w:rsidR="00DE429D">
          <w:rPr>
            <w:rFonts w:ascii="Times New Roman" w:hAnsi="Times New Roman" w:cs="Times New Roman" w:hint="eastAsia"/>
          </w:rPr>
          <w:t>wa</w:t>
        </w:r>
      </w:ins>
      <w:del w:id="240" w:author="xin zhang" w:date="2017-02-08T15:03:00Z">
        <w:r w:rsidR="004F70B3" w:rsidRPr="00865766" w:rsidDel="00DE429D">
          <w:rPr>
            <w:rFonts w:ascii="Times New Roman" w:hAnsi="Times New Roman" w:cs="Times New Roman" w:hint="eastAsia"/>
          </w:rPr>
          <w:delText>i</w:delText>
        </w:r>
      </w:del>
      <w:r w:rsidR="004F70B3" w:rsidRPr="00865766">
        <w:rPr>
          <w:rFonts w:ascii="Times New Roman" w:hAnsi="Times New Roman" w:cs="Times New Roman" w:hint="eastAsia"/>
        </w:rPr>
        <w:t>s normal to the field direction</w:t>
      </w:r>
      <w:r w:rsidR="0068360A" w:rsidRPr="00865766">
        <w:rPr>
          <w:rFonts w:ascii="Times New Roman" w:hAnsi="Times New Roman" w:cs="Times New Roman" w:hint="eastAsia"/>
        </w:rPr>
        <w:t xml:space="preserve"> (</w:t>
      </w:r>
      <w:r w:rsidR="00167035" w:rsidRPr="00865766">
        <w:rPr>
          <w:rFonts w:ascii="Times New Roman" w:hAnsi="Times New Roman" w:cs="Times New Roman" w:hint="eastAsia"/>
        </w:rPr>
        <w:t>Fig</w:t>
      </w:r>
      <w:r w:rsidR="00167035">
        <w:rPr>
          <w:rFonts w:ascii="Times New Roman" w:hAnsi="Times New Roman" w:cs="Times New Roman" w:hint="eastAsia"/>
        </w:rPr>
        <w:t>ure 7</w:t>
      </w:r>
      <w:r w:rsidR="00337773" w:rsidRPr="00865766">
        <w:rPr>
          <w:rFonts w:ascii="Times New Roman" w:hAnsi="Times New Roman" w:cs="Times New Roman" w:hint="eastAsia"/>
        </w:rPr>
        <w:t>D</w:t>
      </w:r>
      <w:r w:rsidR="00167035">
        <w:rPr>
          <w:rFonts w:ascii="Times New Roman" w:hAnsi="Times New Roman" w:cs="Times New Roman" w:hint="eastAsia"/>
        </w:rPr>
        <w:t xml:space="preserve"> and </w:t>
      </w:r>
      <w:r w:rsidR="00167035">
        <w:rPr>
          <w:rFonts w:ascii="Times New Roman" w:hAnsi="Times New Roman" w:hint="eastAsia"/>
        </w:rPr>
        <w:t>Figure 7-figure supplement</w:t>
      </w:r>
      <w:r w:rsidR="00167035">
        <w:rPr>
          <w:rFonts w:ascii="Times New Roman" w:hAnsi="Times New Roman" w:cs="Times New Roman" w:hint="eastAsia"/>
        </w:rPr>
        <w:t xml:space="preserve"> 2</w:t>
      </w:r>
      <w:r w:rsidR="00CA765A">
        <w:rPr>
          <w:rFonts w:ascii="Times New Roman" w:hAnsi="Times New Roman" w:cs="Times New Roman" w:hint="eastAsia"/>
        </w:rPr>
        <w:t>C</w:t>
      </w:r>
      <w:r w:rsidR="00167035">
        <w:rPr>
          <w:rFonts w:ascii="Times New Roman" w:hAnsi="Times New Roman" w:cs="Times New Roman" w:hint="eastAsia"/>
        </w:rPr>
        <w:t xml:space="preserve">, </w:t>
      </w:r>
      <w:r w:rsidR="00CA765A">
        <w:rPr>
          <w:rFonts w:ascii="Times New Roman" w:hAnsi="Times New Roman" w:cs="Times New Roman" w:hint="eastAsia"/>
        </w:rPr>
        <w:t>D</w:t>
      </w:r>
      <w:r w:rsidR="0068360A" w:rsidRPr="00865766">
        <w:rPr>
          <w:rFonts w:ascii="Times New Roman" w:hAnsi="Times New Roman" w:cs="Times New Roman" w:hint="eastAsia"/>
        </w:rPr>
        <w:t xml:space="preserve">), which confirms that the </w:t>
      </w:r>
      <w:r w:rsidR="0068360A" w:rsidRPr="00865766">
        <w:rPr>
          <w:rFonts w:ascii="Times New Roman" w:hAnsi="Times New Roman" w:cs="Times New Roman"/>
        </w:rPr>
        <w:t>spindle</w:t>
      </w:r>
      <w:r w:rsidR="0068360A" w:rsidRPr="00865766">
        <w:rPr>
          <w:rFonts w:ascii="Times New Roman" w:hAnsi="Times New Roman" w:cs="Times New Roman" w:hint="eastAsia"/>
        </w:rPr>
        <w:t xml:space="preserve"> is </w:t>
      </w:r>
      <w:r w:rsidR="0068360A" w:rsidRPr="00865766">
        <w:rPr>
          <w:rFonts w:ascii="Times New Roman" w:hAnsi="Times New Roman" w:cs="Times New Roman"/>
        </w:rPr>
        <w:t>“</w:t>
      </w:r>
      <w:r w:rsidR="0068360A" w:rsidRPr="00865766">
        <w:rPr>
          <w:rFonts w:ascii="Times New Roman" w:hAnsi="Times New Roman" w:cs="Times New Roman" w:hint="eastAsia"/>
        </w:rPr>
        <w:t>wider</w:t>
      </w:r>
      <w:r w:rsidR="0068360A" w:rsidRPr="00865766">
        <w:rPr>
          <w:rFonts w:ascii="Times New Roman" w:hAnsi="Times New Roman" w:cs="Times New Roman"/>
        </w:rPr>
        <w:t>”</w:t>
      </w:r>
      <w:r w:rsidR="004F70B3" w:rsidRPr="00865766">
        <w:rPr>
          <w:rFonts w:ascii="Times New Roman" w:hAnsi="Times New Roman" w:cs="Times New Roman" w:hint="eastAsia"/>
        </w:rPr>
        <w:t>.</w:t>
      </w:r>
      <w:r w:rsidR="0068360A" w:rsidRPr="00865766">
        <w:rPr>
          <w:rFonts w:ascii="Times New Roman" w:hAnsi="Times New Roman" w:cs="Times New Roman" w:hint="eastAsia"/>
        </w:rPr>
        <w:t xml:space="preserve"> </w:t>
      </w:r>
    </w:p>
    <w:p w:rsidR="00DF4258" w:rsidRDefault="0077332E" w:rsidP="00200CDC">
      <w:pPr>
        <w:pStyle w:val="HTML"/>
        <w:spacing w:line="480" w:lineRule="auto"/>
        <w:ind w:firstLineChars="177" w:firstLine="425"/>
        <w:jc w:val="both"/>
        <w:rPr>
          <w:rFonts w:ascii="Times New Roman" w:hAnsi="Times New Roman"/>
          <w:b/>
          <w:color w:val="000000"/>
        </w:rPr>
      </w:pPr>
      <w:r w:rsidRPr="00865766">
        <w:rPr>
          <w:rFonts w:ascii="Times New Roman" w:hAnsi="Times New Roman" w:cs="Times New Roman" w:hint="eastAsia"/>
        </w:rPr>
        <w:t xml:space="preserve">To find out whether chromosome </w:t>
      </w:r>
      <w:r w:rsidRPr="00865766">
        <w:rPr>
          <w:rFonts w:ascii="Times New Roman" w:hAnsi="Times New Roman" w:cs="Times New Roman"/>
        </w:rPr>
        <w:t>alignment</w:t>
      </w:r>
      <w:r w:rsidRPr="00865766">
        <w:rPr>
          <w:rFonts w:ascii="Times New Roman" w:hAnsi="Times New Roman" w:cs="Times New Roman" w:hint="eastAsia"/>
        </w:rPr>
        <w:t xml:space="preserve"> affected the spindle morphology change in the presence of 27 T field, we </w:t>
      </w:r>
      <w:r w:rsidR="0068360A" w:rsidRPr="00865766">
        <w:rPr>
          <w:rFonts w:ascii="Times New Roman" w:hAnsi="Times New Roman" w:cs="Times New Roman"/>
        </w:rPr>
        <w:t>analyzed</w:t>
      </w:r>
      <w:r w:rsidR="0068360A" w:rsidRPr="00865766">
        <w:rPr>
          <w:rFonts w:ascii="Times New Roman" w:hAnsi="Times New Roman" w:cs="Times New Roman" w:hint="eastAsia"/>
        </w:rPr>
        <w:t xml:space="preserve"> the spindle </w:t>
      </w:r>
      <w:r w:rsidR="00337773" w:rsidRPr="00865766">
        <w:rPr>
          <w:rFonts w:ascii="Times New Roman" w:hAnsi="Times New Roman" w:cs="Times New Roman" w:hint="eastAsia"/>
        </w:rPr>
        <w:t>dimension and chromosome distribution (Fig</w:t>
      </w:r>
      <w:r w:rsidR="00167035">
        <w:rPr>
          <w:rFonts w:ascii="Times New Roman" w:hAnsi="Times New Roman" w:cs="Times New Roman" w:hint="eastAsia"/>
        </w:rPr>
        <w:t>ure</w:t>
      </w:r>
      <w:r w:rsidR="00337773" w:rsidRPr="00865766">
        <w:rPr>
          <w:rFonts w:ascii="Times New Roman" w:hAnsi="Times New Roman" w:cs="Times New Roman" w:hint="eastAsia"/>
        </w:rPr>
        <w:t xml:space="preserve"> </w:t>
      </w:r>
      <w:r w:rsidR="00167035">
        <w:rPr>
          <w:rFonts w:ascii="Times New Roman" w:hAnsi="Times New Roman" w:cs="Times New Roman" w:hint="eastAsia"/>
        </w:rPr>
        <w:t>7</w:t>
      </w:r>
      <w:r w:rsidR="00337773" w:rsidRPr="00865766">
        <w:rPr>
          <w:rFonts w:ascii="Times New Roman" w:hAnsi="Times New Roman" w:cs="Times New Roman" w:hint="eastAsia"/>
        </w:rPr>
        <w:t xml:space="preserve">E) for </w:t>
      </w:r>
      <w:r w:rsidR="003B2ACE" w:rsidRPr="00865766">
        <w:rPr>
          <w:rFonts w:ascii="Times New Roman" w:hAnsi="Times New Roman" w:cs="Times New Roman" w:hint="eastAsia"/>
        </w:rPr>
        <w:t xml:space="preserve">CENP-E inhibitor treated </w:t>
      </w:r>
      <w:r w:rsidR="00337773" w:rsidRPr="00865766">
        <w:rPr>
          <w:rFonts w:ascii="Times New Roman" w:hAnsi="Times New Roman" w:cs="Times New Roman" w:hint="eastAsia"/>
        </w:rPr>
        <w:t>spindles that</w:t>
      </w:r>
      <w:r w:rsidR="0068360A" w:rsidRPr="00865766">
        <w:rPr>
          <w:rFonts w:ascii="Times New Roman" w:hAnsi="Times New Roman" w:cs="Times New Roman" w:hint="eastAsia"/>
        </w:rPr>
        <w:t xml:space="preserve"> are normal to the field direction (the angle between spindle long </w:t>
      </w:r>
      <w:proofErr w:type="gramStart"/>
      <w:r w:rsidR="0068360A" w:rsidRPr="00865766">
        <w:rPr>
          <w:rFonts w:ascii="Times New Roman" w:hAnsi="Times New Roman" w:cs="Times New Roman" w:hint="eastAsia"/>
        </w:rPr>
        <w:t>axis</w:t>
      </w:r>
      <w:proofErr w:type="gramEnd"/>
      <w:r w:rsidR="0068360A" w:rsidRPr="00865766">
        <w:rPr>
          <w:rFonts w:ascii="Times New Roman" w:hAnsi="Times New Roman" w:cs="Times New Roman" w:hint="eastAsia"/>
        </w:rPr>
        <w:t xml:space="preserve"> to the magnetic field direction within </w:t>
      </w:r>
      <w:r w:rsidR="00444B33">
        <w:rPr>
          <w:rFonts w:ascii="Times New Roman" w:hAnsi="Times New Roman" w:cs="Times New Roman" w:hint="eastAsia"/>
        </w:rPr>
        <w:t>8</w:t>
      </w:r>
      <w:r w:rsidR="0068360A" w:rsidRPr="00865766">
        <w:rPr>
          <w:rFonts w:ascii="Times New Roman" w:hAnsi="Times New Roman" w:cs="Times New Roman" w:hint="eastAsia"/>
        </w:rPr>
        <w:t>0-90 degree)</w:t>
      </w:r>
      <w:r w:rsidRPr="00865766">
        <w:rPr>
          <w:rFonts w:ascii="Times New Roman" w:hAnsi="Times New Roman" w:cs="Times New Roman" w:hint="eastAsia"/>
        </w:rPr>
        <w:t xml:space="preserve">. It is interesting </w:t>
      </w:r>
      <w:r w:rsidR="0068360A" w:rsidRPr="00865766">
        <w:rPr>
          <w:rFonts w:ascii="Times New Roman" w:hAnsi="Times New Roman" w:cs="Times New Roman" w:hint="eastAsia"/>
        </w:rPr>
        <w:t xml:space="preserve">that </w:t>
      </w:r>
      <w:r w:rsidR="0068360A" w:rsidRPr="00865766">
        <w:rPr>
          <w:rFonts w:ascii="Times New Roman" w:hAnsi="Times New Roman" w:cs="Times New Roman"/>
        </w:rPr>
        <w:t>the chromosome alignment</w:t>
      </w:r>
      <w:r w:rsidR="0068360A" w:rsidRPr="00865766">
        <w:rPr>
          <w:rFonts w:ascii="Times New Roman" w:hAnsi="Times New Roman" w:cs="Times New Roman" w:hint="eastAsia"/>
        </w:rPr>
        <w:t xml:space="preserve"> or </w:t>
      </w:r>
      <w:r w:rsidR="0068360A" w:rsidRPr="00865766">
        <w:rPr>
          <w:rFonts w:ascii="Times New Roman" w:hAnsi="Times New Roman" w:cs="Times New Roman"/>
        </w:rPr>
        <w:t>misalignment</w:t>
      </w:r>
      <w:r w:rsidR="0068360A" w:rsidRPr="00865766">
        <w:rPr>
          <w:rFonts w:ascii="Times New Roman" w:hAnsi="Times New Roman" w:cs="Times New Roman" w:hint="eastAsia"/>
        </w:rPr>
        <w:t xml:space="preserve"> did</w:t>
      </w:r>
      <w:r w:rsidR="0068360A" w:rsidRPr="00865766">
        <w:rPr>
          <w:rFonts w:ascii="Times New Roman" w:hAnsi="Times New Roman" w:cs="Times New Roman"/>
        </w:rPr>
        <w:t xml:space="preserve"> </w:t>
      </w:r>
      <w:r w:rsidR="00337773" w:rsidRPr="00865766">
        <w:rPr>
          <w:rFonts w:ascii="Times New Roman" w:hAnsi="Times New Roman" w:cs="Times New Roman" w:hint="eastAsia"/>
        </w:rPr>
        <w:t>actually</w:t>
      </w:r>
      <w:r w:rsidR="0068360A" w:rsidRPr="00865766">
        <w:rPr>
          <w:rFonts w:ascii="Times New Roman" w:hAnsi="Times New Roman" w:cs="Times New Roman"/>
        </w:rPr>
        <w:t xml:space="preserve"> affect the spindle </w:t>
      </w:r>
      <w:r w:rsidR="0068360A" w:rsidRPr="00865766">
        <w:rPr>
          <w:rFonts w:ascii="Times New Roman" w:hAnsi="Times New Roman" w:cs="Times New Roman"/>
          <w:kern w:val="2"/>
          <w:shd w:val="clear" w:color="auto" w:fill="FFFFFF"/>
        </w:rPr>
        <w:t>el</w:t>
      </w:r>
      <w:r w:rsidR="0095745A">
        <w:rPr>
          <w:rFonts w:ascii="Times New Roman" w:hAnsi="Times New Roman" w:cs="Times New Roman" w:hint="eastAsia"/>
          <w:kern w:val="2"/>
          <w:shd w:val="clear" w:color="auto" w:fill="FFFFFF"/>
        </w:rPr>
        <w:t>l</w:t>
      </w:r>
      <w:r w:rsidR="0068360A" w:rsidRPr="00865766">
        <w:rPr>
          <w:rFonts w:ascii="Times New Roman" w:hAnsi="Times New Roman" w:cs="Times New Roman"/>
          <w:kern w:val="2"/>
          <w:shd w:val="clear" w:color="auto" w:fill="FFFFFF"/>
        </w:rPr>
        <w:t>ipticity</w:t>
      </w:r>
      <w:r w:rsidR="0068360A" w:rsidRPr="00865766">
        <w:rPr>
          <w:rFonts w:ascii="Times New Roman" w:hAnsi="Times New Roman" w:cs="Times New Roman" w:hint="eastAsia"/>
          <w:kern w:val="2"/>
          <w:shd w:val="clear" w:color="auto" w:fill="FFFFFF"/>
        </w:rPr>
        <w:t xml:space="preserve"> (Fig</w:t>
      </w:r>
      <w:r w:rsidR="00167035">
        <w:rPr>
          <w:rFonts w:ascii="Times New Roman" w:hAnsi="Times New Roman" w:cs="Times New Roman" w:hint="eastAsia"/>
          <w:kern w:val="2"/>
          <w:shd w:val="clear" w:color="auto" w:fill="FFFFFF"/>
        </w:rPr>
        <w:t>ure</w:t>
      </w:r>
      <w:r w:rsidR="0068360A" w:rsidRPr="00865766">
        <w:rPr>
          <w:rFonts w:ascii="Times New Roman" w:hAnsi="Times New Roman" w:cs="Times New Roman" w:hint="eastAsia"/>
          <w:kern w:val="2"/>
          <w:shd w:val="clear" w:color="auto" w:fill="FFFFFF"/>
        </w:rPr>
        <w:t xml:space="preserve"> </w:t>
      </w:r>
      <w:r w:rsidR="00167035">
        <w:rPr>
          <w:rFonts w:ascii="Times New Roman" w:hAnsi="Times New Roman" w:cs="Times New Roman" w:hint="eastAsia"/>
          <w:kern w:val="2"/>
          <w:shd w:val="clear" w:color="auto" w:fill="FFFFFF"/>
        </w:rPr>
        <w:t>7</w:t>
      </w:r>
      <w:r w:rsidR="003B2ACE" w:rsidRPr="00865766">
        <w:rPr>
          <w:rFonts w:ascii="Times New Roman" w:hAnsi="Times New Roman" w:cs="Times New Roman" w:hint="eastAsia"/>
          <w:kern w:val="2"/>
          <w:shd w:val="clear" w:color="auto" w:fill="FFFFFF"/>
        </w:rPr>
        <w:t>F</w:t>
      </w:r>
      <w:r w:rsidR="0068360A" w:rsidRPr="00865766">
        <w:rPr>
          <w:rFonts w:ascii="Times New Roman" w:hAnsi="Times New Roman" w:cs="Times New Roman" w:hint="eastAsia"/>
          <w:kern w:val="2"/>
          <w:shd w:val="clear" w:color="auto" w:fill="FFFFFF"/>
        </w:rPr>
        <w:t>).</w:t>
      </w:r>
      <w:r w:rsidR="001537F3" w:rsidRPr="00865766">
        <w:rPr>
          <w:rFonts w:ascii="Times New Roman" w:hAnsi="Times New Roman" w:cs="Times New Roman"/>
        </w:rPr>
        <w:t xml:space="preserve"> </w:t>
      </w:r>
      <w:r w:rsidR="00746208" w:rsidRPr="00865766">
        <w:rPr>
          <w:rFonts w:ascii="Times New Roman" w:hAnsi="Times New Roman" w:cs="Times New Roman"/>
        </w:rPr>
        <w:t>Our results show that spindles with well aligned chromosomes became obviously wider in 27 T</w:t>
      </w:r>
      <w:r w:rsidR="00136703" w:rsidRPr="00865766">
        <w:rPr>
          <w:rFonts w:ascii="Times New Roman" w:hAnsi="Times New Roman" w:cs="Times New Roman" w:hint="eastAsia"/>
        </w:rPr>
        <w:t xml:space="preserve"> (p</w:t>
      </w:r>
      <w:r w:rsidR="00F57E0C" w:rsidRPr="00865766">
        <w:rPr>
          <w:rFonts w:ascii="Times New Roman" w:hAnsi="Times New Roman" w:cs="Times New Roman" w:hint="eastAsia"/>
        </w:rPr>
        <w:t>&lt;</w:t>
      </w:r>
      <w:r w:rsidR="00136703" w:rsidRPr="00865766">
        <w:rPr>
          <w:rFonts w:ascii="Times New Roman" w:hAnsi="Times New Roman" w:cs="Times New Roman" w:hint="eastAsia"/>
        </w:rPr>
        <w:t>0.00</w:t>
      </w:r>
      <w:r w:rsidR="00F57E0C" w:rsidRPr="00865766">
        <w:rPr>
          <w:rFonts w:ascii="Times New Roman" w:hAnsi="Times New Roman" w:cs="Times New Roman" w:hint="eastAsia"/>
        </w:rPr>
        <w:t>5</w:t>
      </w:r>
      <w:r w:rsidR="00136703" w:rsidRPr="00865766">
        <w:rPr>
          <w:rFonts w:ascii="Times New Roman" w:hAnsi="Times New Roman" w:cs="Times New Roman" w:hint="eastAsia"/>
        </w:rPr>
        <w:t>)</w:t>
      </w:r>
      <w:r w:rsidR="00746208" w:rsidRPr="00865766">
        <w:rPr>
          <w:rFonts w:ascii="Times New Roman" w:hAnsi="Times New Roman" w:cs="Times New Roman"/>
        </w:rPr>
        <w:t>, but the morphology of spindles with misaligned chromosomes was not much affected</w:t>
      </w:r>
      <w:r w:rsidR="00746208" w:rsidRPr="00865766">
        <w:rPr>
          <w:rFonts w:ascii="Times New Roman" w:hAnsi="Times New Roman" w:cs="Times New Roman" w:hint="eastAsia"/>
        </w:rPr>
        <w:t xml:space="preserve"> </w:t>
      </w:r>
      <w:r w:rsidR="00746208" w:rsidRPr="00865766">
        <w:rPr>
          <w:rFonts w:ascii="Times New Roman" w:hAnsi="Times New Roman" w:cs="Times New Roman" w:hint="eastAsia"/>
          <w:kern w:val="2"/>
          <w:shd w:val="clear" w:color="auto" w:fill="FFFFFF"/>
        </w:rPr>
        <w:t>(Fig</w:t>
      </w:r>
      <w:r w:rsidR="00167035">
        <w:rPr>
          <w:rFonts w:ascii="Times New Roman" w:hAnsi="Times New Roman" w:cs="Times New Roman" w:hint="eastAsia"/>
          <w:kern w:val="2"/>
          <w:shd w:val="clear" w:color="auto" w:fill="FFFFFF"/>
        </w:rPr>
        <w:t>ure</w:t>
      </w:r>
      <w:r w:rsidR="00746208" w:rsidRPr="00865766">
        <w:rPr>
          <w:rFonts w:ascii="Times New Roman" w:hAnsi="Times New Roman" w:cs="Times New Roman" w:hint="eastAsia"/>
          <w:kern w:val="2"/>
          <w:shd w:val="clear" w:color="auto" w:fill="FFFFFF"/>
        </w:rPr>
        <w:t xml:space="preserve"> </w:t>
      </w:r>
      <w:r w:rsidR="00167035">
        <w:rPr>
          <w:rFonts w:ascii="Times New Roman" w:hAnsi="Times New Roman" w:cs="Times New Roman" w:hint="eastAsia"/>
          <w:kern w:val="2"/>
          <w:shd w:val="clear" w:color="auto" w:fill="FFFFFF"/>
        </w:rPr>
        <w:t>7</w:t>
      </w:r>
      <w:r w:rsidR="00746208" w:rsidRPr="00865766">
        <w:rPr>
          <w:rFonts w:ascii="Times New Roman" w:hAnsi="Times New Roman" w:cs="Times New Roman" w:hint="eastAsia"/>
          <w:kern w:val="2"/>
          <w:shd w:val="clear" w:color="auto" w:fill="FFFFFF"/>
        </w:rPr>
        <w:t>F)</w:t>
      </w:r>
      <w:r w:rsidR="00746208" w:rsidRPr="00865766">
        <w:rPr>
          <w:rFonts w:ascii="Times New Roman" w:hAnsi="Times New Roman" w:cs="Times New Roman"/>
        </w:rPr>
        <w:t xml:space="preserve">. </w:t>
      </w:r>
      <w:r w:rsidR="00746208" w:rsidRPr="00865766">
        <w:rPr>
          <w:rFonts w:ascii="Times New Roman" w:hAnsi="Times New Roman" w:cs="Times New Roman" w:hint="eastAsia"/>
        </w:rPr>
        <w:t xml:space="preserve">We also noticed </w:t>
      </w:r>
      <w:r w:rsidR="00746208" w:rsidRPr="00865766">
        <w:rPr>
          <w:rFonts w:ascii="Times New Roman" w:hAnsi="Times New Roman" w:cs="Times New Roman"/>
        </w:rPr>
        <w:t>that</w:t>
      </w:r>
      <w:r w:rsidR="00746208" w:rsidRPr="00865766">
        <w:rPr>
          <w:rFonts w:ascii="Times New Roman" w:hAnsi="Times New Roman" w:cs="Times New Roman" w:hint="eastAsia"/>
        </w:rPr>
        <w:t xml:space="preserve"> </w:t>
      </w:r>
      <w:r w:rsidR="00746208" w:rsidRPr="00865766">
        <w:rPr>
          <w:rFonts w:ascii="Times New Roman" w:hAnsi="Times New Roman" w:cs="Times New Roman"/>
        </w:rPr>
        <w:t xml:space="preserve">spindles with </w:t>
      </w:r>
      <w:r w:rsidR="00746208" w:rsidRPr="00865766">
        <w:rPr>
          <w:rFonts w:ascii="Times New Roman" w:hAnsi="Times New Roman" w:cs="Times New Roman" w:hint="eastAsia"/>
        </w:rPr>
        <w:t xml:space="preserve">well </w:t>
      </w:r>
      <w:r w:rsidR="00746208" w:rsidRPr="00865766">
        <w:rPr>
          <w:rFonts w:ascii="Times New Roman" w:hAnsi="Times New Roman" w:cs="Times New Roman"/>
        </w:rPr>
        <w:t xml:space="preserve">aligned </w:t>
      </w:r>
      <w:r w:rsidR="00E23010" w:rsidRPr="00865766">
        <w:rPr>
          <w:rFonts w:ascii="Times New Roman" w:hAnsi="Times New Roman" w:cs="Times New Roman"/>
        </w:rPr>
        <w:t xml:space="preserve">chromosomes themselves are </w:t>
      </w:r>
      <w:r w:rsidR="00E23010" w:rsidRPr="00865766">
        <w:rPr>
          <w:rFonts w:ascii="Times New Roman" w:hAnsi="Times New Roman" w:cs="Times New Roman" w:hint="eastAsia"/>
        </w:rPr>
        <w:t>slightly</w:t>
      </w:r>
      <w:r w:rsidR="00746208" w:rsidRPr="00865766">
        <w:rPr>
          <w:rFonts w:ascii="Times New Roman" w:hAnsi="Times New Roman" w:cs="Times New Roman"/>
        </w:rPr>
        <w:t xml:space="preserve"> </w:t>
      </w:r>
      <w:r w:rsidR="00746208" w:rsidRPr="00865766">
        <w:rPr>
          <w:rFonts w:ascii="Times New Roman" w:hAnsi="Times New Roman" w:cs="Times New Roman" w:hint="eastAsia"/>
        </w:rPr>
        <w:t xml:space="preserve">wider in the sham </w:t>
      </w:r>
      <w:r w:rsidR="004E4F41" w:rsidRPr="00865766">
        <w:rPr>
          <w:rFonts w:ascii="Times New Roman" w:hAnsi="Times New Roman" w:cs="Times New Roman" w:hint="eastAsia"/>
        </w:rPr>
        <w:t xml:space="preserve">control </w:t>
      </w:r>
      <w:r w:rsidR="00746208" w:rsidRPr="00865766">
        <w:rPr>
          <w:rFonts w:ascii="Times New Roman" w:hAnsi="Times New Roman" w:cs="Times New Roman" w:hint="eastAsia"/>
        </w:rPr>
        <w:t xml:space="preserve">group </w:t>
      </w:r>
      <w:r w:rsidR="00E23010" w:rsidRPr="00865766">
        <w:rPr>
          <w:rFonts w:ascii="Times New Roman" w:hAnsi="Times New Roman" w:cs="Times New Roman" w:hint="eastAsia"/>
        </w:rPr>
        <w:t xml:space="preserve">compared to spindles with </w:t>
      </w:r>
      <w:r w:rsidR="00E23010" w:rsidRPr="00865766">
        <w:rPr>
          <w:rFonts w:ascii="Times New Roman" w:hAnsi="Times New Roman" w:cs="Times New Roman"/>
        </w:rPr>
        <w:t>misaligned</w:t>
      </w:r>
      <w:r w:rsidR="00E23010" w:rsidRPr="00865766">
        <w:rPr>
          <w:rFonts w:ascii="Times New Roman" w:hAnsi="Times New Roman" w:cs="Times New Roman" w:hint="eastAsia"/>
        </w:rPr>
        <w:t xml:space="preserve"> chromosomes </w:t>
      </w:r>
      <w:r w:rsidR="00746208" w:rsidRPr="00865766">
        <w:rPr>
          <w:rFonts w:ascii="Times New Roman" w:hAnsi="Times New Roman" w:cs="Times New Roman" w:hint="eastAsia"/>
        </w:rPr>
        <w:t>(Fig</w:t>
      </w:r>
      <w:r w:rsidR="00167035">
        <w:rPr>
          <w:rFonts w:ascii="Times New Roman" w:hAnsi="Times New Roman" w:cs="Times New Roman" w:hint="eastAsia"/>
        </w:rPr>
        <w:t>ure 7</w:t>
      </w:r>
      <w:r w:rsidR="00746208" w:rsidRPr="00865766">
        <w:rPr>
          <w:rFonts w:ascii="Times New Roman" w:hAnsi="Times New Roman" w:cs="Times New Roman" w:hint="eastAsia"/>
        </w:rPr>
        <w:t>F)</w:t>
      </w:r>
      <w:r w:rsidR="00746208" w:rsidRPr="00865766">
        <w:rPr>
          <w:rFonts w:ascii="Times New Roman" w:hAnsi="Times New Roman" w:cs="Times New Roman"/>
        </w:rPr>
        <w:t xml:space="preserve">, which </w:t>
      </w:r>
      <w:r w:rsidR="004E4F41" w:rsidRPr="00865766">
        <w:rPr>
          <w:rFonts w:ascii="Times New Roman" w:hAnsi="Times New Roman" w:cs="Times New Roman" w:hint="eastAsia"/>
        </w:rPr>
        <w:t xml:space="preserve">may have their microtubules relative easier to be aligned by </w:t>
      </w:r>
      <w:r w:rsidR="00746208" w:rsidRPr="00865766">
        <w:rPr>
          <w:rFonts w:ascii="Times New Roman" w:hAnsi="Times New Roman" w:cs="Times New Roman" w:hint="eastAsia"/>
        </w:rPr>
        <w:t>a vertical magnetic field.</w:t>
      </w:r>
    </w:p>
    <w:p w:rsidR="00DF4258" w:rsidRPr="00DF4258" w:rsidRDefault="00DF4258" w:rsidP="00ED7C8A">
      <w:pPr>
        <w:autoSpaceDE w:val="0"/>
        <w:autoSpaceDN w:val="0"/>
        <w:adjustRightInd w:val="0"/>
        <w:spacing w:line="480" w:lineRule="auto"/>
        <w:rPr>
          <w:rFonts w:ascii="Times New Roman" w:hAnsi="Times New Roman"/>
          <w:kern w:val="0"/>
          <w:sz w:val="24"/>
          <w:szCs w:val="24"/>
        </w:rPr>
      </w:pPr>
    </w:p>
    <w:p w:rsidR="007902CF" w:rsidRPr="00865766" w:rsidRDefault="007902CF" w:rsidP="00313CD1">
      <w:pPr>
        <w:autoSpaceDE w:val="0"/>
        <w:autoSpaceDN w:val="0"/>
        <w:adjustRightInd w:val="0"/>
        <w:spacing w:afterLines="50" w:line="480" w:lineRule="auto"/>
        <w:rPr>
          <w:rFonts w:ascii="Times New Roman" w:hAnsi="Times New Roman"/>
          <w:kern w:val="0"/>
          <w:sz w:val="24"/>
          <w:szCs w:val="24"/>
        </w:rPr>
      </w:pPr>
      <w:r w:rsidRPr="00865766">
        <w:rPr>
          <w:rFonts w:ascii="Times New Roman" w:hAnsi="Times New Roman"/>
          <w:b/>
          <w:bCs/>
          <w:kern w:val="0"/>
          <w:sz w:val="24"/>
          <w:szCs w:val="24"/>
        </w:rPr>
        <w:t xml:space="preserve">Discussion </w:t>
      </w:r>
    </w:p>
    <w:p w:rsidR="000C2612" w:rsidRPr="004F3970" w:rsidRDefault="007902CF" w:rsidP="00ED7C8A">
      <w:pPr>
        <w:autoSpaceDE w:val="0"/>
        <w:autoSpaceDN w:val="0"/>
        <w:adjustRightInd w:val="0"/>
        <w:spacing w:line="480" w:lineRule="auto"/>
        <w:ind w:firstLine="420"/>
        <w:rPr>
          <w:rFonts w:ascii="Times New Roman" w:hAnsi="Times New Roman"/>
          <w:color w:val="000000"/>
          <w:sz w:val="24"/>
          <w:szCs w:val="24"/>
        </w:rPr>
      </w:pPr>
      <w:r w:rsidRPr="00865766">
        <w:rPr>
          <w:rFonts w:ascii="Times New Roman" w:hAnsi="Times New Roman"/>
          <w:kern w:val="0"/>
          <w:sz w:val="24"/>
          <w:szCs w:val="24"/>
        </w:rPr>
        <w:lastRenderedPageBreak/>
        <w:t>W</w:t>
      </w:r>
      <w:r w:rsidR="004F3970" w:rsidRPr="00865766">
        <w:rPr>
          <w:rFonts w:ascii="Times New Roman" w:hAnsi="Times New Roman"/>
          <w:kern w:val="0"/>
          <w:sz w:val="24"/>
          <w:szCs w:val="24"/>
        </w:rPr>
        <w:t>e propose tha</w:t>
      </w:r>
      <w:r w:rsidR="004F3970" w:rsidRPr="008831DB">
        <w:rPr>
          <w:rFonts w:ascii="Times New Roman" w:hAnsi="Times New Roman"/>
          <w:kern w:val="0"/>
          <w:sz w:val="24"/>
          <w:szCs w:val="24"/>
        </w:rPr>
        <w:t>t the SMF-induced spindle orientation and morphology changes are due to the combined alignment effects of both microtubules and chromosomes in the magnetic field (Fig</w:t>
      </w:r>
      <w:r w:rsidR="00167035">
        <w:rPr>
          <w:rFonts w:ascii="Times New Roman" w:hAnsi="Times New Roman" w:hint="eastAsia"/>
          <w:kern w:val="0"/>
          <w:sz w:val="24"/>
          <w:szCs w:val="24"/>
        </w:rPr>
        <w:t>ure 8</w:t>
      </w:r>
      <w:r w:rsidR="004F3970" w:rsidRPr="008831DB">
        <w:rPr>
          <w:rFonts w:ascii="Times New Roman" w:hAnsi="Times New Roman"/>
          <w:kern w:val="0"/>
          <w:sz w:val="24"/>
          <w:szCs w:val="24"/>
        </w:rPr>
        <w:t>).</w:t>
      </w:r>
      <w:r w:rsidR="004F3970" w:rsidRPr="008831DB">
        <w:rPr>
          <w:rFonts w:ascii="Times New Roman" w:hAnsi="Times New Roman" w:hint="eastAsia"/>
          <w:kern w:val="0"/>
          <w:sz w:val="24"/>
          <w:szCs w:val="24"/>
        </w:rPr>
        <w:t xml:space="preserve"> </w:t>
      </w:r>
      <w:r w:rsidR="008B0816" w:rsidRPr="008831DB">
        <w:rPr>
          <w:rFonts w:ascii="Times New Roman" w:hAnsi="Times New Roman"/>
          <w:kern w:val="0"/>
          <w:sz w:val="24"/>
          <w:szCs w:val="24"/>
        </w:rPr>
        <w:t xml:space="preserve">When the field is oriented normal to the substrate, </w:t>
      </w:r>
      <w:r w:rsidR="00D53646" w:rsidRPr="008831DB">
        <w:rPr>
          <w:rFonts w:ascii="Times New Roman" w:hAnsi="Times New Roman" w:hint="eastAsia"/>
          <w:kern w:val="0"/>
          <w:sz w:val="24"/>
          <w:szCs w:val="24"/>
        </w:rPr>
        <w:t>magnetic torques</w:t>
      </w:r>
      <w:r w:rsidR="008B0816" w:rsidRPr="008831DB">
        <w:rPr>
          <w:rFonts w:ascii="Times New Roman" w:hAnsi="Times New Roman"/>
          <w:kern w:val="0"/>
          <w:sz w:val="24"/>
          <w:szCs w:val="24"/>
        </w:rPr>
        <w:t xml:space="preserve"> on both microtubules and chromatin may combine </w:t>
      </w:r>
      <w:r w:rsidR="00991A78" w:rsidRPr="008831DB">
        <w:rPr>
          <w:rFonts w:ascii="Times New Roman" w:hAnsi="Times New Roman" w:hint="eastAsia"/>
          <w:kern w:val="0"/>
          <w:sz w:val="24"/>
          <w:szCs w:val="24"/>
        </w:rPr>
        <w:t>to</w:t>
      </w:r>
      <w:r w:rsidR="008B0816" w:rsidRPr="008831DB">
        <w:rPr>
          <w:rFonts w:ascii="Times New Roman" w:hAnsi="Times New Roman"/>
          <w:kern w:val="0"/>
          <w:sz w:val="24"/>
          <w:szCs w:val="24"/>
        </w:rPr>
        <w:t xml:space="preserve"> re-orient spindles away from the surface plane, </w:t>
      </w:r>
      <w:r w:rsidR="00C652FD" w:rsidRPr="008831DB">
        <w:rPr>
          <w:rFonts w:ascii="Times New Roman" w:hAnsi="Times New Roman"/>
          <w:kern w:val="0"/>
          <w:sz w:val="24"/>
          <w:szCs w:val="24"/>
        </w:rPr>
        <w:t>opposing</w:t>
      </w:r>
      <w:r w:rsidR="008B0816" w:rsidRPr="008831DB">
        <w:rPr>
          <w:rFonts w:ascii="Times New Roman" w:hAnsi="Times New Roman"/>
          <w:kern w:val="0"/>
          <w:sz w:val="24"/>
          <w:szCs w:val="24"/>
        </w:rPr>
        <w:t xml:space="preserve"> </w:t>
      </w:r>
      <w:r w:rsidR="00CB7089" w:rsidRPr="008831DB">
        <w:rPr>
          <w:rFonts w:ascii="Times New Roman" w:hAnsi="Times New Roman" w:hint="eastAsia"/>
          <w:kern w:val="0"/>
          <w:sz w:val="24"/>
          <w:szCs w:val="24"/>
        </w:rPr>
        <w:t>torque</w:t>
      </w:r>
      <w:r w:rsidR="008B0816" w:rsidRPr="008831DB">
        <w:rPr>
          <w:rFonts w:ascii="Times New Roman" w:hAnsi="Times New Roman"/>
          <w:kern w:val="0"/>
          <w:sz w:val="24"/>
          <w:szCs w:val="24"/>
        </w:rPr>
        <w:t xml:space="preserve">s on astral microtubules that </w:t>
      </w:r>
      <w:r w:rsidR="008B0816" w:rsidRPr="008831DB">
        <w:rPr>
          <w:rFonts w:ascii="Times New Roman" w:hAnsi="Times New Roman"/>
          <w:color w:val="000000"/>
          <w:kern w:val="0"/>
          <w:sz w:val="24"/>
          <w:szCs w:val="24"/>
        </w:rPr>
        <w:t xml:space="preserve">promote the normal orientation. </w:t>
      </w:r>
      <w:r w:rsidR="00C652FD" w:rsidRPr="008831DB">
        <w:rPr>
          <w:rFonts w:ascii="Times New Roman" w:hAnsi="Times New Roman"/>
          <w:color w:val="000000"/>
          <w:kern w:val="0"/>
          <w:sz w:val="24"/>
          <w:szCs w:val="24"/>
        </w:rPr>
        <w:t>Application</w:t>
      </w:r>
      <w:r w:rsidR="008B0816" w:rsidRPr="008831DB">
        <w:rPr>
          <w:rFonts w:ascii="Times New Roman" w:hAnsi="Times New Roman"/>
          <w:color w:val="000000"/>
          <w:kern w:val="0"/>
          <w:sz w:val="24"/>
          <w:szCs w:val="24"/>
        </w:rPr>
        <w:t xml:space="preserve"> of the magnetic field parallel to the coverslip allowed us to discriminate </w:t>
      </w:r>
      <w:r w:rsidR="00CB7089" w:rsidRPr="008831DB">
        <w:rPr>
          <w:rFonts w:ascii="Times New Roman" w:hAnsi="Times New Roman" w:hint="eastAsia"/>
          <w:color w:val="000000"/>
          <w:kern w:val="0"/>
          <w:sz w:val="24"/>
          <w:szCs w:val="24"/>
        </w:rPr>
        <w:t>torque</w:t>
      </w:r>
      <w:r w:rsidR="008B0816" w:rsidRPr="008831DB">
        <w:rPr>
          <w:rFonts w:ascii="Times New Roman" w:hAnsi="Times New Roman"/>
          <w:color w:val="000000"/>
          <w:kern w:val="0"/>
          <w:sz w:val="24"/>
          <w:szCs w:val="24"/>
        </w:rPr>
        <w:t xml:space="preserve">s on chromatin </w:t>
      </w:r>
      <w:proofErr w:type="spellStart"/>
      <w:r w:rsidR="008B0816" w:rsidRPr="008831DB">
        <w:rPr>
          <w:rFonts w:ascii="Times New Roman" w:hAnsi="Times New Roman"/>
          <w:color w:val="000000"/>
          <w:kern w:val="0"/>
          <w:sz w:val="24"/>
          <w:szCs w:val="24"/>
        </w:rPr>
        <w:t>vs</w:t>
      </w:r>
      <w:proofErr w:type="spellEnd"/>
      <w:r w:rsidR="008B0816" w:rsidRPr="008831DB">
        <w:rPr>
          <w:rFonts w:ascii="Times New Roman" w:hAnsi="Times New Roman"/>
          <w:color w:val="000000"/>
          <w:kern w:val="0"/>
          <w:sz w:val="24"/>
          <w:szCs w:val="24"/>
        </w:rPr>
        <w:t xml:space="preserve"> </w:t>
      </w:r>
      <w:r w:rsidR="00C652FD" w:rsidRPr="008831DB">
        <w:rPr>
          <w:rFonts w:ascii="Times New Roman" w:hAnsi="Times New Roman"/>
          <w:color w:val="000000"/>
          <w:kern w:val="0"/>
          <w:sz w:val="24"/>
          <w:szCs w:val="24"/>
        </w:rPr>
        <w:t>microtubules</w:t>
      </w:r>
      <w:r w:rsidR="008B0816" w:rsidRPr="008831DB">
        <w:rPr>
          <w:rFonts w:ascii="Times New Roman" w:hAnsi="Times New Roman"/>
          <w:color w:val="000000"/>
          <w:kern w:val="0"/>
          <w:sz w:val="24"/>
          <w:szCs w:val="24"/>
        </w:rPr>
        <w:t xml:space="preserve">, and in this case it appears that </w:t>
      </w:r>
      <w:r w:rsidR="00CB7089" w:rsidRPr="008831DB">
        <w:rPr>
          <w:rFonts w:ascii="Times New Roman" w:hAnsi="Times New Roman" w:hint="eastAsia"/>
          <w:color w:val="000000"/>
          <w:kern w:val="0"/>
          <w:sz w:val="24"/>
          <w:szCs w:val="24"/>
        </w:rPr>
        <w:t>torque</w:t>
      </w:r>
      <w:r w:rsidR="008B0816" w:rsidRPr="008831DB">
        <w:rPr>
          <w:rFonts w:ascii="Times New Roman" w:hAnsi="Times New Roman"/>
          <w:color w:val="000000"/>
          <w:kern w:val="0"/>
          <w:sz w:val="24"/>
          <w:szCs w:val="24"/>
        </w:rPr>
        <w:t xml:space="preserve">s on </w:t>
      </w:r>
      <w:r w:rsidR="00E12424">
        <w:rPr>
          <w:rFonts w:ascii="Times New Roman" w:hAnsi="Times New Roman" w:hint="eastAsia"/>
          <w:color w:val="000000"/>
          <w:kern w:val="0"/>
          <w:sz w:val="24"/>
          <w:szCs w:val="24"/>
        </w:rPr>
        <w:t xml:space="preserve">well aligned </w:t>
      </w:r>
      <w:r w:rsidR="008B0816" w:rsidRPr="008831DB">
        <w:rPr>
          <w:rFonts w:ascii="Times New Roman" w:hAnsi="Times New Roman"/>
          <w:color w:val="000000"/>
          <w:kern w:val="0"/>
          <w:sz w:val="24"/>
          <w:szCs w:val="24"/>
        </w:rPr>
        <w:t xml:space="preserve">chromatin dominated, aligning spindles preferentially with their microtubules normal to the field, and their metaphase plate </w:t>
      </w:r>
      <w:r w:rsidR="00976A2F" w:rsidRPr="008831DB">
        <w:rPr>
          <w:rFonts w:ascii="Times New Roman" w:hAnsi="Times New Roman"/>
          <w:color w:val="000000"/>
          <w:kern w:val="0"/>
          <w:sz w:val="24"/>
          <w:szCs w:val="24"/>
        </w:rPr>
        <w:t>parallel</w:t>
      </w:r>
      <w:r w:rsidR="008B0816" w:rsidRPr="008831DB">
        <w:rPr>
          <w:rFonts w:ascii="Times New Roman" w:hAnsi="Times New Roman"/>
          <w:color w:val="000000"/>
          <w:kern w:val="0"/>
          <w:sz w:val="24"/>
          <w:szCs w:val="24"/>
        </w:rPr>
        <w:t xml:space="preserve"> to the field (Fig</w:t>
      </w:r>
      <w:r w:rsidR="00167035">
        <w:rPr>
          <w:rFonts w:ascii="Times New Roman" w:hAnsi="Times New Roman" w:hint="eastAsia"/>
          <w:color w:val="000000"/>
          <w:kern w:val="0"/>
          <w:sz w:val="24"/>
          <w:szCs w:val="24"/>
        </w:rPr>
        <w:t>ures</w:t>
      </w:r>
      <w:r w:rsidR="008B0816" w:rsidRPr="008831DB">
        <w:rPr>
          <w:rFonts w:ascii="Times New Roman" w:hAnsi="Times New Roman"/>
          <w:color w:val="000000"/>
          <w:kern w:val="0"/>
          <w:sz w:val="24"/>
          <w:szCs w:val="24"/>
        </w:rPr>
        <w:t xml:space="preserve"> </w:t>
      </w:r>
      <w:r w:rsidR="00167035">
        <w:rPr>
          <w:rFonts w:ascii="Times New Roman" w:hAnsi="Times New Roman" w:hint="eastAsia"/>
          <w:color w:val="000000"/>
          <w:kern w:val="0"/>
          <w:sz w:val="24"/>
          <w:szCs w:val="24"/>
        </w:rPr>
        <w:t>5 and 6</w:t>
      </w:r>
      <w:r w:rsidR="008B0816" w:rsidRPr="008831DB">
        <w:rPr>
          <w:rFonts w:ascii="Times New Roman" w:hAnsi="Times New Roman"/>
          <w:color w:val="000000"/>
          <w:kern w:val="0"/>
          <w:sz w:val="24"/>
          <w:szCs w:val="24"/>
        </w:rPr>
        <w:t>).</w:t>
      </w:r>
      <w:r w:rsidR="003E235D" w:rsidRPr="008831DB">
        <w:rPr>
          <w:rFonts w:ascii="Times New Roman" w:hAnsi="Times New Roman"/>
          <w:color w:val="000000"/>
          <w:sz w:val="24"/>
          <w:szCs w:val="24"/>
        </w:rPr>
        <w:t xml:space="preserve"> </w:t>
      </w:r>
      <w:r w:rsidR="0034791B" w:rsidRPr="008831DB">
        <w:rPr>
          <w:rFonts w:ascii="Times New Roman" w:hAnsi="Times New Roman" w:hint="eastAsia"/>
          <w:color w:val="000000"/>
          <w:sz w:val="24"/>
          <w:szCs w:val="24"/>
        </w:rPr>
        <w:t>Our</w:t>
      </w:r>
      <w:r w:rsidR="008B0816" w:rsidRPr="008831DB">
        <w:rPr>
          <w:rFonts w:ascii="Times New Roman" w:hAnsi="Times New Roman"/>
          <w:color w:val="000000"/>
          <w:sz w:val="24"/>
          <w:szCs w:val="24"/>
        </w:rPr>
        <w:t xml:space="preserve"> result is opposite </w:t>
      </w:r>
      <w:r w:rsidR="0034791B" w:rsidRPr="008831DB">
        <w:rPr>
          <w:rFonts w:ascii="Times New Roman" w:hAnsi="Times New Roman" w:hint="eastAsia"/>
          <w:color w:val="000000"/>
          <w:sz w:val="24"/>
          <w:szCs w:val="24"/>
        </w:rPr>
        <w:t>to</w:t>
      </w:r>
      <w:r w:rsidR="008B0816" w:rsidRPr="008831DB">
        <w:rPr>
          <w:rFonts w:ascii="Times New Roman" w:hAnsi="Times New Roman"/>
          <w:color w:val="000000"/>
          <w:sz w:val="24"/>
          <w:szCs w:val="24"/>
        </w:rPr>
        <w:t xml:space="preserve"> that proposed by </w:t>
      </w:r>
      <w:proofErr w:type="spellStart"/>
      <w:r w:rsidR="00366FBE" w:rsidRPr="008831DB">
        <w:rPr>
          <w:rFonts w:ascii="Times New Roman" w:hAnsi="Times New Roman"/>
          <w:sz w:val="24"/>
          <w:szCs w:val="24"/>
        </w:rPr>
        <w:t>Denegre</w:t>
      </w:r>
      <w:proofErr w:type="spellEnd"/>
      <w:r w:rsidR="00366FBE" w:rsidRPr="00005FEF">
        <w:rPr>
          <w:rFonts w:ascii="Times New Roman" w:hAnsi="Times New Roman"/>
          <w:sz w:val="24"/>
          <w:szCs w:val="24"/>
        </w:rPr>
        <w:t xml:space="preserve"> et al</w:t>
      </w:r>
      <w:r w:rsidR="00EF0155">
        <w:rPr>
          <w:rFonts w:ascii="Times New Roman" w:hAnsi="Times New Roman" w:hint="eastAsia"/>
          <w:sz w:val="24"/>
          <w:szCs w:val="24"/>
        </w:rPr>
        <w:t>,</w:t>
      </w:r>
      <w:r w:rsidR="008B0816">
        <w:rPr>
          <w:rFonts w:ascii="Times New Roman" w:hAnsi="Times New Roman"/>
          <w:sz w:val="24"/>
          <w:szCs w:val="24"/>
        </w:rPr>
        <w:t xml:space="preserve"> who studied </w:t>
      </w:r>
      <w:r w:rsidR="003E235D" w:rsidRPr="004F3970">
        <w:rPr>
          <w:rFonts w:ascii="Times New Roman" w:hAnsi="Times New Roman"/>
          <w:color w:val="000000"/>
          <w:sz w:val="24"/>
          <w:szCs w:val="24"/>
        </w:rPr>
        <w:t>Xenopus egg</w:t>
      </w:r>
      <w:r w:rsidR="008B0816">
        <w:rPr>
          <w:rFonts w:ascii="Times New Roman" w:hAnsi="Times New Roman"/>
          <w:color w:val="000000"/>
          <w:sz w:val="24"/>
          <w:szCs w:val="24"/>
        </w:rPr>
        <w:t xml:space="preserve"> cleavage in </w:t>
      </w:r>
      <w:r w:rsidR="00EF0155">
        <w:rPr>
          <w:rFonts w:ascii="Times New Roman" w:hAnsi="Times New Roman" w:hint="eastAsia"/>
          <w:color w:val="000000"/>
          <w:sz w:val="24"/>
          <w:szCs w:val="24"/>
        </w:rPr>
        <w:t xml:space="preserve">16.7 T </w:t>
      </w:r>
      <w:r w:rsidR="008B0816">
        <w:rPr>
          <w:rFonts w:ascii="Times New Roman" w:hAnsi="Times New Roman"/>
          <w:color w:val="000000"/>
          <w:sz w:val="24"/>
          <w:szCs w:val="24"/>
        </w:rPr>
        <w:t xml:space="preserve">high </w:t>
      </w:r>
      <w:r w:rsidR="00976A2F">
        <w:rPr>
          <w:rFonts w:ascii="Times New Roman" w:hAnsi="Times New Roman"/>
          <w:color w:val="000000"/>
          <w:sz w:val="24"/>
          <w:szCs w:val="24"/>
        </w:rPr>
        <w:t>magnetic</w:t>
      </w:r>
      <w:r w:rsidR="008B0816">
        <w:rPr>
          <w:rFonts w:ascii="Times New Roman" w:hAnsi="Times New Roman"/>
          <w:color w:val="000000"/>
          <w:sz w:val="24"/>
          <w:szCs w:val="24"/>
        </w:rPr>
        <w:t xml:space="preserve"> fields</w:t>
      </w:r>
      <w:r w:rsidR="00E12424" w:rsidRPr="00E12424">
        <w:rPr>
          <w:rFonts w:ascii="Times New Roman" w:hAnsi="Times New Roman"/>
          <w:color w:val="000000"/>
          <w:sz w:val="24"/>
          <w:szCs w:val="24"/>
        </w:rPr>
        <w:t xml:space="preserve"> </w:t>
      </w:r>
      <w:r w:rsidR="00E12424">
        <w:rPr>
          <w:rFonts w:ascii="Times New Roman" w:hAnsi="Times New Roman" w:hint="eastAsia"/>
          <w:color w:val="000000"/>
          <w:sz w:val="24"/>
          <w:szCs w:val="24"/>
        </w:rPr>
        <w:t xml:space="preserve">and </w:t>
      </w:r>
      <w:r w:rsidR="00E12424" w:rsidRPr="008831DB">
        <w:rPr>
          <w:rFonts w:ascii="Times New Roman" w:hAnsi="Times New Roman"/>
          <w:color w:val="000000"/>
          <w:sz w:val="24"/>
          <w:szCs w:val="24"/>
        </w:rPr>
        <w:t>theoretically proposed that the orientation of spindle in magnetic field is a result of the balance between aster microtubules and spindle microtubules</w:t>
      </w:r>
      <w:r w:rsidR="003927D5">
        <w:rPr>
          <w:rFonts w:ascii="Times New Roman" w:hAnsi="Times New Roman" w:hint="eastAsia"/>
          <w:color w:val="000000"/>
          <w:sz w:val="24"/>
          <w:szCs w:val="24"/>
        </w:rPr>
        <w:t xml:space="preserve"> </w:t>
      </w:r>
      <w:r w:rsidR="00B36698">
        <w:rPr>
          <w:rFonts w:ascii="Times New Roman" w:hAnsi="Times New Roman"/>
          <w:color w:val="000000"/>
          <w:sz w:val="24"/>
          <w:szCs w:val="24"/>
        </w:rPr>
        <w:fldChar w:fldCharType="begin"/>
      </w:r>
      <w:r w:rsidR="008646CF">
        <w:rPr>
          <w:rFonts w:ascii="Times New Roman" w:hAnsi="Times New Roman"/>
          <w:color w:val="000000"/>
          <w:sz w:val="24"/>
          <w:szCs w:val="24"/>
        </w:rPr>
        <w:instrText xml:space="preserve"> ADDIN EN.CITE &lt;EndNote&gt;&lt;Cite&gt;&lt;Author&gt;Denegre&lt;/Author&gt;&lt;Year&gt;1998&lt;/Year&gt;&lt;RecNum&gt;32&lt;/RecNum&gt;&lt;DisplayText&gt;(Denegre et al. 1998)&lt;/DisplayText&gt;&lt;record&gt;&lt;rec-number&gt;32&lt;/rec-number&gt;&lt;foreign-keys&gt;&lt;key app="EN" db-id="zdaxrs90q9fra8ezxthx2atl9dtdzwwzrzfr"&gt;32&lt;/key&gt;&lt;/foreign-keys&gt;&lt;ref-type name="Journal Article"&gt;17&lt;/ref-type&gt;&lt;contributors&gt;&lt;authors&gt;&lt;author&gt;Denegre, J. M.&lt;/author&gt;&lt;author&gt;Valles, J. M.&lt;/author&gt;&lt;author&gt;Lin, K.&lt;/author&gt;&lt;author&gt;Jordan, W. B.&lt;/author&gt;&lt;author&gt;Mowry, K. L.&lt;/author&gt;&lt;/authors&gt;&lt;/contributors&gt;&lt;auth-address&gt;Brown Univ, Dept Biochem Mol Biol &amp;amp; Cell Biol, Providence, RI 02912 USA&amp;#xD;Brown Univ, Dept Phys, Providence, RI 02912 USA&lt;/auth-address&gt;&lt;titles&gt;&lt;title&gt;Cleavage planes in frog eggs are altered by strong magnetic fields&lt;/title&gt;&lt;secondary-title&gt;Proceedings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USA&lt;/abbr-1&gt;&lt;/alt-periodical&gt;&lt;pages&gt;14729-14732&lt;/pages&gt;&lt;volume&gt;95&lt;/volume&gt;&lt;number&gt;25&lt;/number&gt;&lt;keywords&gt;&lt;keyword&gt;cell division&lt;/keyword&gt;&lt;keyword&gt;mitotic apparatus&lt;/keyword&gt;&lt;keyword&gt;microtubules&lt;/keyword&gt;&lt;keyword&gt;xenopus&lt;/keyword&gt;&lt;keyword&gt;confocal immunofluorescence microscopy&lt;/keyword&gt;&lt;keyword&gt;xenopus-laevis&lt;/keyword&gt;&lt;keyword&gt;microtubules&lt;/keyword&gt;&lt;/keywords&gt;&lt;dates&gt;&lt;year&gt;1998&lt;/year&gt;&lt;pub-dates&gt;&lt;date&gt;Dec 8&lt;/date&gt;&lt;/pub-dates&gt;&lt;/dates&gt;&lt;isbn&gt;0027-8424&lt;/isbn&gt;&lt;accession-num&gt;WOS:000077436700027&lt;/accession-num&gt;&lt;urls&gt;&lt;related-urls&gt;&lt;url&gt;&amp;lt;Go to ISI&amp;gt;://WOS:000077436700027&lt;/url&gt;&lt;/related-urls&gt;&lt;/urls&gt;&lt;electronic-resource-num&gt;DOI 10.1073/pnas.95.25.14729&lt;/electronic-resource-num&gt;&lt;language&gt;English&lt;/language&gt;&lt;/record&gt;&lt;/Cite&gt;&lt;/EndNote&gt;</w:instrText>
      </w:r>
      <w:r w:rsidR="00B36698">
        <w:rPr>
          <w:rFonts w:ascii="Times New Roman" w:hAnsi="Times New Roman"/>
          <w:color w:val="000000"/>
          <w:sz w:val="24"/>
          <w:szCs w:val="24"/>
        </w:rPr>
        <w:fldChar w:fldCharType="separate"/>
      </w:r>
      <w:r w:rsidR="008646CF">
        <w:rPr>
          <w:rFonts w:ascii="Times New Roman" w:hAnsi="Times New Roman"/>
          <w:noProof/>
          <w:color w:val="000000"/>
          <w:sz w:val="24"/>
          <w:szCs w:val="24"/>
        </w:rPr>
        <w:t>(</w:t>
      </w:r>
      <w:hyperlink w:anchor="_ENREF_5" w:tooltip="Denegre, 1998 #32" w:history="1">
        <w:r w:rsidR="008F426E">
          <w:rPr>
            <w:rFonts w:ascii="Times New Roman" w:hAnsi="Times New Roman"/>
            <w:noProof/>
            <w:color w:val="000000"/>
            <w:sz w:val="24"/>
            <w:szCs w:val="24"/>
          </w:rPr>
          <w:t>Denegre et al. 1998</w:t>
        </w:r>
      </w:hyperlink>
      <w:r w:rsidR="008646CF">
        <w:rPr>
          <w:rFonts w:ascii="Times New Roman" w:hAnsi="Times New Roman"/>
          <w:noProof/>
          <w:color w:val="000000"/>
          <w:sz w:val="24"/>
          <w:szCs w:val="24"/>
        </w:rPr>
        <w:t>)</w:t>
      </w:r>
      <w:r w:rsidR="00B36698">
        <w:rPr>
          <w:rFonts w:ascii="Times New Roman" w:hAnsi="Times New Roman"/>
          <w:color w:val="000000"/>
          <w:sz w:val="24"/>
          <w:szCs w:val="24"/>
        </w:rPr>
        <w:fldChar w:fldCharType="end"/>
      </w:r>
      <w:r w:rsidR="008B0816">
        <w:rPr>
          <w:rFonts w:ascii="Times New Roman" w:hAnsi="Times New Roman"/>
          <w:color w:val="000000"/>
          <w:sz w:val="24"/>
          <w:szCs w:val="24"/>
        </w:rPr>
        <w:t>. Th</w:t>
      </w:r>
      <w:r w:rsidR="00E12424">
        <w:rPr>
          <w:rFonts w:ascii="Times New Roman" w:hAnsi="Times New Roman" w:hint="eastAsia"/>
          <w:color w:val="000000"/>
          <w:sz w:val="24"/>
          <w:szCs w:val="24"/>
        </w:rPr>
        <w:t>ey</w:t>
      </w:r>
      <w:r w:rsidR="008B0816">
        <w:rPr>
          <w:rFonts w:ascii="Times New Roman" w:hAnsi="Times New Roman"/>
          <w:color w:val="000000"/>
          <w:sz w:val="24"/>
          <w:szCs w:val="24"/>
        </w:rPr>
        <w:t xml:space="preserve"> did not directly image spindles, but we note opposite results in the two systems might depend on </w:t>
      </w:r>
      <w:r w:rsidR="00977B40">
        <w:rPr>
          <w:rFonts w:ascii="Times New Roman" w:hAnsi="Times New Roman"/>
          <w:color w:val="000000"/>
          <w:sz w:val="24"/>
          <w:szCs w:val="24"/>
        </w:rPr>
        <w:t xml:space="preserve">huge size-scaling differences between </w:t>
      </w:r>
      <w:r w:rsidR="00E12424">
        <w:rPr>
          <w:rFonts w:ascii="Times New Roman" w:hAnsi="Times New Roman" w:hint="eastAsia"/>
          <w:color w:val="000000"/>
          <w:sz w:val="24"/>
          <w:szCs w:val="24"/>
        </w:rPr>
        <w:t xml:space="preserve">the two </w:t>
      </w:r>
      <w:r w:rsidR="00977B40">
        <w:rPr>
          <w:rFonts w:ascii="Times New Roman" w:hAnsi="Times New Roman"/>
          <w:color w:val="000000"/>
          <w:sz w:val="24"/>
          <w:szCs w:val="24"/>
        </w:rPr>
        <w:t>systems</w:t>
      </w:r>
      <w:r w:rsidR="00E12424">
        <w:rPr>
          <w:rFonts w:ascii="Times New Roman" w:hAnsi="Times New Roman" w:hint="eastAsia"/>
          <w:color w:val="000000"/>
          <w:sz w:val="24"/>
          <w:szCs w:val="24"/>
        </w:rPr>
        <w:t xml:space="preserve"> we used</w:t>
      </w:r>
      <w:r w:rsidR="00977B40">
        <w:rPr>
          <w:rFonts w:ascii="Times New Roman" w:hAnsi="Times New Roman"/>
          <w:color w:val="000000"/>
          <w:sz w:val="24"/>
          <w:szCs w:val="24"/>
        </w:rPr>
        <w:t xml:space="preserve">. The cleavage plane in </w:t>
      </w:r>
      <w:r w:rsidR="003E235D" w:rsidRPr="004F3970">
        <w:rPr>
          <w:rFonts w:ascii="Times New Roman" w:hAnsi="Times New Roman"/>
          <w:color w:val="000000"/>
          <w:sz w:val="24"/>
          <w:szCs w:val="24"/>
        </w:rPr>
        <w:t>Xenopus eggs</w:t>
      </w:r>
      <w:r w:rsidR="00977B40">
        <w:rPr>
          <w:rFonts w:ascii="Times New Roman" w:hAnsi="Times New Roman"/>
          <w:color w:val="000000"/>
          <w:sz w:val="24"/>
          <w:szCs w:val="24"/>
        </w:rPr>
        <w:t xml:space="preserve"> is oriented by huge microtubule asters with almost mm dimensions, while the amount of </w:t>
      </w:r>
      <w:r w:rsidR="00976A2F">
        <w:rPr>
          <w:rFonts w:ascii="Times New Roman" w:hAnsi="Times New Roman"/>
          <w:color w:val="000000"/>
          <w:sz w:val="24"/>
          <w:szCs w:val="24"/>
        </w:rPr>
        <w:t>chromatin</w:t>
      </w:r>
      <w:r w:rsidR="00977B40">
        <w:rPr>
          <w:rFonts w:ascii="Times New Roman" w:hAnsi="Times New Roman"/>
          <w:color w:val="000000"/>
          <w:sz w:val="24"/>
          <w:szCs w:val="24"/>
        </w:rPr>
        <w:t xml:space="preserve"> is the same as a mitotic cell. In </w:t>
      </w:r>
      <w:r w:rsidR="00804FE6">
        <w:rPr>
          <w:rFonts w:ascii="Times New Roman" w:hAnsi="Times New Roman" w:hint="eastAsia"/>
          <w:color w:val="000000"/>
          <w:sz w:val="24"/>
          <w:szCs w:val="24"/>
        </w:rPr>
        <w:t xml:space="preserve">contrast, </w:t>
      </w:r>
      <w:r w:rsidR="00977B40">
        <w:rPr>
          <w:rFonts w:ascii="Times New Roman" w:hAnsi="Times New Roman"/>
          <w:color w:val="000000"/>
          <w:sz w:val="24"/>
          <w:szCs w:val="24"/>
        </w:rPr>
        <w:t>the ratio of chromatin to microtubules is much larger</w:t>
      </w:r>
      <w:r w:rsidR="00804FE6">
        <w:rPr>
          <w:rFonts w:ascii="Times New Roman" w:hAnsi="Times New Roman" w:hint="eastAsia"/>
          <w:color w:val="000000"/>
          <w:sz w:val="24"/>
          <w:szCs w:val="24"/>
        </w:rPr>
        <w:t xml:space="preserve"> in </w:t>
      </w:r>
      <w:r w:rsidR="00804FE6">
        <w:rPr>
          <w:rFonts w:ascii="Times New Roman" w:hAnsi="Times New Roman"/>
          <w:color w:val="000000"/>
          <w:sz w:val="24"/>
          <w:szCs w:val="24"/>
        </w:rPr>
        <w:t>human somatic cells</w:t>
      </w:r>
      <w:r w:rsidR="00977B40">
        <w:rPr>
          <w:rFonts w:ascii="Times New Roman" w:hAnsi="Times New Roman"/>
          <w:color w:val="000000"/>
          <w:sz w:val="24"/>
          <w:szCs w:val="24"/>
        </w:rPr>
        <w:t>. T</w:t>
      </w:r>
      <w:r w:rsidR="0073370C" w:rsidRPr="004F3970">
        <w:rPr>
          <w:rFonts w:ascii="Times New Roman" w:hAnsi="Times New Roman" w:hint="eastAsia"/>
          <w:color w:val="000000"/>
          <w:sz w:val="24"/>
          <w:szCs w:val="24"/>
        </w:rPr>
        <w:t>heoretical calculation</w:t>
      </w:r>
      <w:r w:rsidR="0073370C" w:rsidRPr="004F3970">
        <w:rPr>
          <w:rFonts w:ascii="Times New Roman" w:hAnsi="Times New Roman"/>
          <w:color w:val="000000"/>
          <w:sz w:val="24"/>
          <w:szCs w:val="24"/>
        </w:rPr>
        <w:t xml:space="preserve"> </w:t>
      </w:r>
      <w:r w:rsidR="0073370C" w:rsidRPr="004F3970">
        <w:rPr>
          <w:rFonts w:ascii="Times New Roman" w:hAnsi="Times New Roman" w:hint="eastAsia"/>
          <w:color w:val="000000"/>
          <w:sz w:val="24"/>
          <w:szCs w:val="24"/>
        </w:rPr>
        <w:t xml:space="preserve">predicted that </w:t>
      </w:r>
      <w:r w:rsidR="0073370C" w:rsidRPr="004F3970">
        <w:rPr>
          <w:rFonts w:ascii="Times New Roman" w:hAnsi="Times New Roman"/>
          <w:color w:val="000000"/>
          <w:sz w:val="24"/>
          <w:szCs w:val="24"/>
        </w:rPr>
        <w:t>the highly compacted mitotic chromosome</w:t>
      </w:r>
      <w:r w:rsidR="0073370C" w:rsidRPr="004F3970">
        <w:rPr>
          <w:rFonts w:ascii="Times New Roman" w:hAnsi="Times New Roman" w:hint="eastAsia"/>
          <w:color w:val="000000"/>
          <w:sz w:val="24"/>
          <w:szCs w:val="24"/>
        </w:rPr>
        <w:t xml:space="preserve">s could be </w:t>
      </w:r>
      <w:r w:rsidR="00EF0155">
        <w:rPr>
          <w:rFonts w:ascii="Times New Roman" w:hAnsi="Times New Roman" w:hint="eastAsia"/>
          <w:color w:val="000000"/>
          <w:sz w:val="24"/>
          <w:szCs w:val="24"/>
        </w:rPr>
        <w:t xml:space="preserve">fully </w:t>
      </w:r>
      <w:r w:rsidR="0073370C" w:rsidRPr="004F3970">
        <w:rPr>
          <w:rFonts w:ascii="Times New Roman" w:hAnsi="Times New Roman" w:hint="eastAsia"/>
          <w:color w:val="000000"/>
          <w:sz w:val="24"/>
          <w:szCs w:val="24"/>
        </w:rPr>
        <w:t xml:space="preserve">aligned by magnetic fields </w:t>
      </w:r>
      <w:r w:rsidR="000C2612" w:rsidRPr="004F3970">
        <w:rPr>
          <w:rFonts w:ascii="Times New Roman" w:hAnsi="Times New Roman" w:hint="eastAsia"/>
          <w:color w:val="000000"/>
          <w:sz w:val="24"/>
          <w:szCs w:val="24"/>
        </w:rPr>
        <w:t>at around 1.4 T</w:t>
      </w:r>
      <w:del w:id="241" w:author="xin zhang" w:date="2017-01-23T13:36:00Z">
        <w:r w:rsidR="000C2612" w:rsidRPr="004F3970" w:rsidDel="007D3FBE">
          <w:rPr>
            <w:rFonts w:ascii="Times New Roman" w:hAnsi="Times New Roman" w:hint="eastAsia"/>
            <w:color w:val="000000"/>
            <w:sz w:val="24"/>
            <w:szCs w:val="24"/>
          </w:rPr>
          <w:delText xml:space="preserve"> </w:delText>
        </w:r>
        <w:r w:rsidR="0073370C" w:rsidRPr="004F3970" w:rsidDel="007D3FBE">
          <w:rPr>
            <w:rFonts w:ascii="Times New Roman" w:hAnsi="Times New Roman" w:hint="eastAsia"/>
            <w:color w:val="000000"/>
            <w:sz w:val="24"/>
            <w:szCs w:val="24"/>
          </w:rPr>
          <w:delText>and experimental results showed that electric fields can align mitotic chromosomes</w:delText>
        </w:r>
      </w:del>
      <w:r w:rsidR="00A5675F">
        <w:rPr>
          <w:rFonts w:ascii="Times New Roman" w:hAnsi="Times New Roman" w:hint="eastAsia"/>
          <w:color w:val="000000"/>
          <w:sz w:val="24"/>
          <w:szCs w:val="24"/>
        </w:rPr>
        <w:t xml:space="preserve"> </w:t>
      </w:r>
      <w:r w:rsidR="00B36698">
        <w:rPr>
          <w:rFonts w:ascii="Times New Roman" w:hAnsi="Times New Roman"/>
          <w:color w:val="000000"/>
          <w:sz w:val="24"/>
          <w:szCs w:val="24"/>
        </w:rPr>
        <w:fldChar w:fldCharType="begin"/>
      </w:r>
      <w:r w:rsidR="007D3FBE">
        <w:rPr>
          <w:rFonts w:ascii="Times New Roman" w:hAnsi="Times New Roman"/>
          <w:color w:val="000000"/>
          <w:sz w:val="24"/>
          <w:szCs w:val="24"/>
        </w:rPr>
        <w:instrText xml:space="preserve"> ADDIN EN.CITE &lt;EndNote&gt;&lt;Cite&gt;&lt;Author&gt;Maret&lt;/Author&gt;&lt;Year&gt;1990&lt;/Year&gt;&lt;RecNum&gt;26&lt;/RecNum&gt;&lt;DisplayText&gt;(Maret 1990)&lt;/DisplayText&gt;&lt;record&gt;&lt;rec-number&gt;26&lt;/rec-number&gt;&lt;foreign-keys&gt;&lt;key app="EN" db-id="zdaxrs90q9fra8ezxthx2atl9dtdzwwzrzfr"&gt;26&lt;/key&gt;&lt;/foreign-keys&gt;&lt;ref-type name="Journal Article"&gt;17&lt;/ref-type&gt;&lt;contributors&gt;&lt;authors&gt;&lt;author&gt;Maret, G.&lt;/author&gt;&lt;/authors&gt;&lt;/contributors&gt;&lt;titles&gt;&lt;title&gt;Recent Biophysical Studies in High Magnetic-Fields&lt;/title&gt;&lt;secondary-title&gt;Physica B&lt;/secondary-title&gt;&lt;alt-title&gt;Physica B&lt;/alt-title&gt;&lt;/titles&gt;&lt;periodical&gt;&lt;full-title&gt;Physica B&lt;/full-title&gt;&lt;abbr-1&gt;Physica B&lt;/abbr-1&gt;&lt;/periodical&gt;&lt;alt-periodical&gt;&lt;full-title&gt;Physica B&lt;/full-title&gt;&lt;abbr-1&gt;Physica B&lt;/abbr-1&gt;&lt;/alt-periodical&gt;&lt;pages&gt;205-212&lt;/pages&gt;&lt;volume&gt;164&lt;/volume&gt;&lt;number&gt;1-2&lt;/number&gt;&lt;dates&gt;&lt;year&gt;1990&lt;/year&gt;&lt;pub-dates&gt;&lt;date&gt;Jun&lt;/date&gt;&lt;/pub-dates&gt;&lt;/dates&gt;&lt;isbn&gt;0921-4526&lt;/isbn&gt;&lt;accession-num&gt;WOS:A1990DR76900026&lt;/accession-num&gt;&lt;urls&gt;&lt;related-urls&gt;&lt;url&gt;&amp;lt;Go to ISI&amp;gt;://WOS:A1990DR76900026&lt;/url&gt;&lt;/related-urls&gt;&lt;/urls&gt;&lt;electronic-resource-num&gt;Doi 10.1016/0921-4526(90)90077-8&lt;/electronic-resource-num&gt;&lt;language&gt;English&lt;/language&gt;&lt;/record&gt;&lt;/Cite&gt;&lt;/EndNote&gt;</w:instrText>
      </w:r>
      <w:r w:rsidR="00B36698">
        <w:rPr>
          <w:rFonts w:ascii="Times New Roman" w:hAnsi="Times New Roman"/>
          <w:color w:val="000000"/>
          <w:sz w:val="24"/>
          <w:szCs w:val="24"/>
        </w:rPr>
        <w:fldChar w:fldCharType="separate"/>
      </w:r>
      <w:r w:rsidR="007D3FBE">
        <w:rPr>
          <w:rFonts w:ascii="Times New Roman" w:hAnsi="Times New Roman"/>
          <w:noProof/>
          <w:color w:val="000000"/>
          <w:sz w:val="24"/>
          <w:szCs w:val="24"/>
        </w:rPr>
        <w:t>(</w:t>
      </w:r>
      <w:hyperlink w:anchor="_ENREF_17" w:tooltip="Maret, 1990 #26" w:history="1">
        <w:r w:rsidR="008F426E">
          <w:rPr>
            <w:rFonts w:ascii="Times New Roman" w:hAnsi="Times New Roman"/>
            <w:noProof/>
            <w:color w:val="000000"/>
            <w:sz w:val="24"/>
            <w:szCs w:val="24"/>
          </w:rPr>
          <w:t>Maret 1990</w:t>
        </w:r>
      </w:hyperlink>
      <w:r w:rsidR="007D3FBE">
        <w:rPr>
          <w:rFonts w:ascii="Times New Roman" w:hAnsi="Times New Roman"/>
          <w:noProof/>
          <w:color w:val="000000"/>
          <w:sz w:val="24"/>
          <w:szCs w:val="24"/>
        </w:rPr>
        <w:t>)</w:t>
      </w:r>
      <w:r w:rsidR="00B36698">
        <w:rPr>
          <w:rFonts w:ascii="Times New Roman" w:hAnsi="Times New Roman"/>
          <w:color w:val="000000"/>
          <w:sz w:val="24"/>
          <w:szCs w:val="24"/>
        </w:rPr>
        <w:fldChar w:fldCharType="end"/>
      </w:r>
      <w:r w:rsidR="0073370C" w:rsidRPr="004F3970">
        <w:rPr>
          <w:rFonts w:ascii="Times New Roman" w:hAnsi="Times New Roman"/>
          <w:color w:val="000000"/>
          <w:sz w:val="24"/>
          <w:szCs w:val="24"/>
        </w:rPr>
        <w:t>.</w:t>
      </w:r>
      <w:r w:rsidR="00366FBE">
        <w:rPr>
          <w:rFonts w:ascii="Times New Roman" w:hAnsi="Times New Roman" w:hint="eastAsia"/>
          <w:color w:val="000000"/>
          <w:sz w:val="24"/>
          <w:szCs w:val="24"/>
        </w:rPr>
        <w:t xml:space="preserve"> </w:t>
      </w:r>
      <w:r w:rsidR="000C2612" w:rsidRPr="004F3970">
        <w:rPr>
          <w:rFonts w:ascii="Times New Roman" w:hAnsi="Times New Roman" w:hint="eastAsia"/>
          <w:color w:val="000000"/>
          <w:sz w:val="24"/>
          <w:szCs w:val="24"/>
        </w:rPr>
        <w:t>Therefore t</w:t>
      </w:r>
      <w:r w:rsidR="00A2495B" w:rsidRPr="004F3970">
        <w:rPr>
          <w:rFonts w:ascii="Times New Roman" w:hAnsi="Times New Roman" w:hint="eastAsia"/>
          <w:color w:val="000000"/>
          <w:sz w:val="24"/>
          <w:szCs w:val="24"/>
        </w:rPr>
        <w:t xml:space="preserve">he metaphase plate composed of chromosomes </w:t>
      </w:r>
      <w:r w:rsidR="000C2612" w:rsidRPr="004F3970">
        <w:rPr>
          <w:rFonts w:ascii="Times New Roman" w:hAnsi="Times New Roman" w:hint="eastAsia"/>
          <w:color w:val="000000"/>
          <w:sz w:val="24"/>
          <w:szCs w:val="24"/>
        </w:rPr>
        <w:t xml:space="preserve">likely </w:t>
      </w:r>
      <w:r w:rsidR="00B94DB6">
        <w:rPr>
          <w:rFonts w:ascii="Times New Roman" w:hAnsi="Times New Roman"/>
          <w:color w:val="000000"/>
          <w:sz w:val="24"/>
          <w:szCs w:val="24"/>
        </w:rPr>
        <w:t>dominated</w:t>
      </w:r>
      <w:r w:rsidRPr="004F3970">
        <w:rPr>
          <w:rFonts w:ascii="Times New Roman" w:hAnsi="Times New Roman" w:hint="eastAsia"/>
          <w:color w:val="000000"/>
          <w:sz w:val="24"/>
          <w:szCs w:val="24"/>
        </w:rPr>
        <w:t xml:space="preserve"> </w:t>
      </w:r>
      <w:r w:rsidR="00A2495B" w:rsidRPr="004F3970">
        <w:rPr>
          <w:rFonts w:ascii="Times New Roman" w:hAnsi="Times New Roman" w:hint="eastAsia"/>
          <w:color w:val="000000"/>
          <w:sz w:val="24"/>
          <w:szCs w:val="24"/>
        </w:rPr>
        <w:t>the SMF-induced orientation</w:t>
      </w:r>
      <w:r w:rsidR="00977B40">
        <w:rPr>
          <w:rFonts w:ascii="Times New Roman" w:hAnsi="Times New Roman"/>
          <w:color w:val="000000"/>
          <w:sz w:val="24"/>
          <w:szCs w:val="24"/>
        </w:rPr>
        <w:t xml:space="preserve"> in normal-sized somatic cells</w:t>
      </w:r>
      <w:r w:rsidR="00A2495B" w:rsidRPr="004F3970">
        <w:rPr>
          <w:rFonts w:ascii="Times New Roman" w:hAnsi="Times New Roman" w:hint="eastAsia"/>
          <w:color w:val="000000"/>
          <w:sz w:val="24"/>
          <w:szCs w:val="24"/>
        </w:rPr>
        <w:t xml:space="preserve">. </w:t>
      </w:r>
    </w:p>
    <w:p w:rsidR="003E235D" w:rsidRDefault="0056060C" w:rsidP="00ED7C8A">
      <w:pPr>
        <w:autoSpaceDE w:val="0"/>
        <w:autoSpaceDN w:val="0"/>
        <w:adjustRightInd w:val="0"/>
        <w:spacing w:line="480" w:lineRule="auto"/>
        <w:ind w:firstLine="420"/>
        <w:rPr>
          <w:ins w:id="242" w:author="xin zhang" w:date="2017-01-23T12:30:00Z"/>
          <w:rFonts w:ascii="Times New Roman" w:hAnsi="Times New Roman"/>
          <w:kern w:val="0"/>
          <w:sz w:val="24"/>
          <w:szCs w:val="24"/>
        </w:rPr>
      </w:pPr>
      <w:r w:rsidRPr="00FD65A3">
        <w:rPr>
          <w:rFonts w:ascii="Times New Roman" w:hAnsi="Times New Roman"/>
          <w:sz w:val="24"/>
          <w:szCs w:val="24"/>
          <w:shd w:val="clear" w:color="auto" w:fill="FFFFFF"/>
        </w:rPr>
        <w:t xml:space="preserve">This is the first reported study that investigated the cellular responses in ultra-high </w:t>
      </w:r>
      <w:r w:rsidRPr="00FD65A3">
        <w:rPr>
          <w:rFonts w:ascii="Times New Roman" w:hAnsi="Times New Roman"/>
          <w:sz w:val="24"/>
          <w:szCs w:val="24"/>
          <w:shd w:val="clear" w:color="auto" w:fill="FFFFFF"/>
        </w:rPr>
        <w:lastRenderedPageBreak/>
        <w:t xml:space="preserve">magnetic field of above 20 T. </w:t>
      </w:r>
      <w:ins w:id="243" w:author="xin zhang" w:date="2017-02-13T16:49:00Z">
        <w:r w:rsidR="00A41890" w:rsidRPr="00CB2BB9">
          <w:rPr>
            <w:rFonts w:ascii="Times New Roman" w:hAnsi="Times New Roman" w:hint="eastAsia"/>
            <w:sz w:val="24"/>
            <w:szCs w:val="24"/>
            <w:shd w:val="clear" w:color="auto" w:fill="FFFFFF"/>
          </w:rPr>
          <w:t xml:space="preserve">The torque of a substance is equal to the product of magnetic field intensity and the </w:t>
        </w:r>
        <w:r w:rsidR="00A41890" w:rsidRPr="00CB2BB9">
          <w:rPr>
            <w:rFonts w:ascii="Times New Roman" w:hAnsi="Times New Roman"/>
            <w:sz w:val="24"/>
            <w:szCs w:val="24"/>
          </w:rPr>
          <w:t>magnetic susceptibility of the object</w:t>
        </w:r>
        <w:r w:rsidR="00A41890" w:rsidRPr="00CB2BB9">
          <w:rPr>
            <w:rFonts w:ascii="Times New Roman" w:hAnsi="Times New Roman" w:hint="eastAsia"/>
            <w:sz w:val="24"/>
            <w:szCs w:val="24"/>
          </w:rPr>
          <w:t xml:space="preserve">, in which the </w:t>
        </w:r>
        <w:r w:rsidR="00A41890" w:rsidRPr="00CB2BB9">
          <w:rPr>
            <w:rFonts w:ascii="Times New Roman" w:hAnsi="Times New Roman"/>
            <w:sz w:val="24"/>
            <w:szCs w:val="24"/>
          </w:rPr>
          <w:t>susceptibility</w:t>
        </w:r>
        <w:r w:rsidR="00A41890" w:rsidRPr="00CB2BB9">
          <w:rPr>
            <w:rFonts w:ascii="Times New Roman" w:hAnsi="Times New Roman" w:hint="eastAsia"/>
            <w:sz w:val="24"/>
            <w:szCs w:val="24"/>
          </w:rPr>
          <w:t xml:space="preserve"> could also be field-dependent and can be </w:t>
        </w:r>
        <w:r w:rsidR="00A41890" w:rsidRPr="00CB2BB9">
          <w:rPr>
            <w:rFonts w:ascii="Times New Roman" w:hAnsi="Times New Roman"/>
            <w:sz w:val="24"/>
            <w:szCs w:val="24"/>
          </w:rPr>
          <w:t>Taylor</w:t>
        </w:r>
        <w:r w:rsidR="00A41890" w:rsidRPr="00CB2BB9">
          <w:rPr>
            <w:rFonts w:ascii="Times New Roman" w:hAnsi="Times New Roman" w:hint="eastAsia"/>
            <w:sz w:val="24"/>
            <w:szCs w:val="24"/>
          </w:rPr>
          <w:t xml:space="preserve"> expanded. This means that the torque could be parabolically proportional to the magnetic field strength. Thus, a high field has much more severe impact than a low field as far as field-induced alignment is concerned, and the relationship is not linear.</w:t>
        </w:r>
        <w:r w:rsidR="00A41890">
          <w:rPr>
            <w:rFonts w:ascii="Times New Roman" w:hAnsi="Times New Roman" w:hint="eastAsia"/>
            <w:sz w:val="24"/>
            <w:szCs w:val="24"/>
          </w:rPr>
          <w:t xml:space="preserve"> </w:t>
        </w:r>
      </w:ins>
      <w:r w:rsidRPr="00FD65A3">
        <w:rPr>
          <w:rFonts w:ascii="Times New Roman" w:hAnsi="Times New Roman"/>
          <w:sz w:val="24"/>
          <w:szCs w:val="24"/>
          <w:shd w:val="clear" w:color="auto" w:fill="FFFFFF"/>
        </w:rPr>
        <w:t>Although there are various potential concerns for the safety issue of the high magnetic fields, the known biological effects of high field of above 10</w:t>
      </w:r>
      <w:r w:rsidR="00B66CDE">
        <w:rPr>
          <w:rFonts w:ascii="Times New Roman" w:hAnsi="Times New Roman" w:hint="eastAsia"/>
          <w:sz w:val="24"/>
          <w:szCs w:val="24"/>
          <w:shd w:val="clear" w:color="auto" w:fill="FFFFFF"/>
        </w:rPr>
        <w:t xml:space="preserve"> </w:t>
      </w:r>
      <w:r w:rsidRPr="00FD65A3">
        <w:rPr>
          <w:rFonts w:ascii="Times New Roman" w:hAnsi="Times New Roman"/>
          <w:sz w:val="24"/>
          <w:szCs w:val="24"/>
          <w:shd w:val="clear" w:color="auto" w:fill="FFFFFF"/>
        </w:rPr>
        <w:t xml:space="preserve">T </w:t>
      </w:r>
      <w:del w:id="244" w:author="xin" w:date="2017-02-12T20:54:00Z">
        <w:r w:rsidRPr="00FD65A3" w:rsidDel="00947967">
          <w:rPr>
            <w:rFonts w:ascii="Times New Roman" w:hAnsi="Times New Roman"/>
            <w:sz w:val="24"/>
            <w:szCs w:val="24"/>
            <w:shd w:val="clear" w:color="auto" w:fill="FFFFFF"/>
          </w:rPr>
          <w:delText>is</w:delText>
        </w:r>
      </w:del>
      <w:ins w:id="245" w:author="xin" w:date="2017-02-12T20:54:00Z">
        <w:r w:rsidR="00947967">
          <w:rPr>
            <w:rFonts w:ascii="Times New Roman" w:hAnsi="Times New Roman" w:hint="eastAsia"/>
            <w:sz w:val="24"/>
            <w:szCs w:val="24"/>
            <w:shd w:val="clear" w:color="auto" w:fill="FFFFFF"/>
          </w:rPr>
          <w:t>are</w:t>
        </w:r>
      </w:ins>
      <w:r w:rsidRPr="00FD65A3">
        <w:rPr>
          <w:rFonts w:ascii="Times New Roman" w:hAnsi="Times New Roman"/>
          <w:sz w:val="24"/>
          <w:szCs w:val="24"/>
          <w:shd w:val="clear" w:color="auto" w:fill="FFFFFF"/>
        </w:rPr>
        <w:t xml:space="preserve"> limited. There are only a few studies that have investigated the animal or human cells at </w:t>
      </w:r>
      <w:r w:rsidRPr="00FD65A3">
        <w:rPr>
          <w:rFonts w:ascii="宋体" w:hAnsi="宋体" w:hint="eastAsia"/>
          <w:sz w:val="24"/>
          <w:szCs w:val="24"/>
          <w:shd w:val="clear" w:color="auto" w:fill="FFFFFF"/>
        </w:rPr>
        <w:t>≥</w:t>
      </w:r>
      <w:r w:rsidRPr="00FD65A3">
        <w:rPr>
          <w:rFonts w:ascii="Times New Roman" w:hAnsi="Times New Roman"/>
          <w:sz w:val="24"/>
          <w:szCs w:val="24"/>
          <w:shd w:val="clear" w:color="auto" w:fill="FFFFFF"/>
        </w:rPr>
        <w:t>10 T. Nakahara et al and Zhao et al showed that 10</w:t>
      </w:r>
      <w:r w:rsidR="00B66CDE">
        <w:rPr>
          <w:rFonts w:ascii="Times New Roman" w:hAnsi="Times New Roman" w:hint="eastAsia"/>
          <w:sz w:val="24"/>
          <w:szCs w:val="24"/>
          <w:shd w:val="clear" w:color="auto" w:fill="FFFFFF"/>
        </w:rPr>
        <w:t xml:space="preserve"> </w:t>
      </w:r>
      <w:r w:rsidRPr="00FD65A3">
        <w:rPr>
          <w:rFonts w:ascii="Times New Roman" w:hAnsi="Times New Roman"/>
          <w:sz w:val="24"/>
          <w:szCs w:val="24"/>
          <w:shd w:val="clear" w:color="auto" w:fill="FFFFFF"/>
        </w:rPr>
        <w:t>T or 13</w:t>
      </w:r>
      <w:r w:rsidR="00B66CDE">
        <w:rPr>
          <w:rFonts w:ascii="Times New Roman" w:hAnsi="Times New Roman" w:hint="eastAsia"/>
          <w:sz w:val="24"/>
          <w:szCs w:val="24"/>
          <w:shd w:val="clear" w:color="auto" w:fill="FFFFFF"/>
        </w:rPr>
        <w:t xml:space="preserve"> </w:t>
      </w:r>
      <w:r w:rsidRPr="00FD65A3">
        <w:rPr>
          <w:rFonts w:ascii="Times New Roman" w:hAnsi="Times New Roman"/>
          <w:sz w:val="24"/>
          <w:szCs w:val="24"/>
          <w:shd w:val="clear" w:color="auto" w:fill="FFFFFF"/>
        </w:rPr>
        <w:t xml:space="preserve">T SMFs did not </w:t>
      </w:r>
      <w:r w:rsidR="00B66CDE">
        <w:rPr>
          <w:rFonts w:ascii="Times New Roman" w:hAnsi="Times New Roman" w:hint="eastAsia"/>
          <w:sz w:val="24"/>
          <w:szCs w:val="24"/>
          <w:shd w:val="clear" w:color="auto" w:fill="FFFFFF"/>
        </w:rPr>
        <w:t xml:space="preserve">have </w:t>
      </w:r>
      <w:r w:rsidR="00B66CDE">
        <w:rPr>
          <w:rFonts w:ascii="Times New Roman" w:hAnsi="Times New Roman"/>
          <w:sz w:val="24"/>
          <w:szCs w:val="24"/>
          <w:shd w:val="clear" w:color="auto" w:fill="FFFFFF"/>
        </w:rPr>
        <w:t>obvious</w:t>
      </w:r>
      <w:r w:rsidR="00B66CDE">
        <w:rPr>
          <w:rFonts w:ascii="Times New Roman" w:hAnsi="Times New Roman" w:hint="eastAsia"/>
          <w:sz w:val="24"/>
          <w:szCs w:val="24"/>
          <w:shd w:val="clear" w:color="auto" w:fill="FFFFFF"/>
        </w:rPr>
        <w:t xml:space="preserve"> e</w:t>
      </w:r>
      <w:r w:rsidRPr="00FD65A3">
        <w:rPr>
          <w:rFonts w:ascii="Times New Roman" w:hAnsi="Times New Roman"/>
          <w:sz w:val="24"/>
          <w:szCs w:val="24"/>
          <w:shd w:val="clear" w:color="auto" w:fill="FFFFFF"/>
        </w:rPr>
        <w:t>ffect</w:t>
      </w:r>
      <w:r w:rsidR="00B66CDE">
        <w:rPr>
          <w:rFonts w:ascii="Times New Roman" w:hAnsi="Times New Roman" w:hint="eastAsia"/>
          <w:sz w:val="24"/>
          <w:szCs w:val="24"/>
          <w:shd w:val="clear" w:color="auto" w:fill="FFFFFF"/>
        </w:rPr>
        <w:t>s on</w:t>
      </w:r>
      <w:r w:rsidRPr="00FD65A3">
        <w:rPr>
          <w:rFonts w:ascii="Times New Roman" w:hAnsi="Times New Roman"/>
          <w:sz w:val="24"/>
          <w:szCs w:val="24"/>
          <w:shd w:val="clear" w:color="auto" w:fill="FFFFFF"/>
        </w:rPr>
        <w:t xml:space="preserve"> the </w:t>
      </w:r>
      <w:r w:rsidRPr="00FD65A3">
        <w:rPr>
          <w:rFonts w:ascii="Times New Roman" w:hAnsi="Times New Roman"/>
          <w:kern w:val="0"/>
          <w:sz w:val="24"/>
          <w:szCs w:val="24"/>
        </w:rPr>
        <w:t>human-hamster hybrid (</w:t>
      </w:r>
      <w:r w:rsidRPr="00FD65A3">
        <w:rPr>
          <w:rFonts w:ascii="Times New Roman" w:hAnsi="Times New Roman"/>
          <w:i/>
          <w:iCs/>
          <w:kern w:val="0"/>
          <w:sz w:val="24"/>
          <w:szCs w:val="24"/>
        </w:rPr>
        <w:t>A</w:t>
      </w:r>
      <w:r w:rsidRPr="00FD65A3">
        <w:rPr>
          <w:rFonts w:ascii="Times New Roman" w:hAnsi="Times New Roman"/>
          <w:kern w:val="0"/>
          <w:sz w:val="24"/>
          <w:szCs w:val="24"/>
        </w:rPr>
        <w:t xml:space="preserve">L) cells, Chinese Hamster Ovary (CHO) cells or human primary skin fibroblasts (AG1522) cells; </w:t>
      </w:r>
      <w:proofErr w:type="spellStart"/>
      <w:r w:rsidRPr="00FD65A3">
        <w:rPr>
          <w:rFonts w:ascii="Times New Roman" w:hAnsi="Times New Roman"/>
          <w:sz w:val="24"/>
          <w:szCs w:val="24"/>
        </w:rPr>
        <w:t>Denegre</w:t>
      </w:r>
      <w:proofErr w:type="spellEnd"/>
      <w:r w:rsidRPr="00FD65A3">
        <w:rPr>
          <w:rFonts w:ascii="Times New Roman" w:hAnsi="Times New Roman"/>
          <w:sz w:val="24"/>
          <w:szCs w:val="24"/>
        </w:rPr>
        <w:t xml:space="preserve"> et al found that 16</w:t>
      </w:r>
      <w:r w:rsidRPr="00FD65A3">
        <w:rPr>
          <w:rFonts w:ascii="Times New Roman" w:hAnsi="Times New Roman"/>
          <w:bCs/>
          <w:sz w:val="24"/>
          <w:szCs w:val="24"/>
        </w:rPr>
        <w:t>.7 T large gradient SMFs can affect the division of Xenopus eggs, which is presumed to act through astral microtubules and spindles</w:t>
      </w:r>
      <w:r w:rsidR="00917EAE">
        <w:rPr>
          <w:rFonts w:ascii="Times New Roman" w:hAnsi="Times New Roman" w:hint="eastAsia"/>
          <w:bCs/>
          <w:sz w:val="24"/>
          <w:szCs w:val="24"/>
        </w:rPr>
        <w:t xml:space="preserve"> </w:t>
      </w:r>
      <w:r w:rsidR="00B36698">
        <w:rPr>
          <w:rFonts w:ascii="Times New Roman" w:hAnsi="Times New Roman"/>
          <w:color w:val="000000"/>
          <w:sz w:val="24"/>
          <w:szCs w:val="24"/>
        </w:rPr>
        <w:fldChar w:fldCharType="begin"/>
      </w:r>
      <w:r w:rsidR="00917EAE">
        <w:rPr>
          <w:rFonts w:ascii="Times New Roman" w:hAnsi="Times New Roman"/>
          <w:color w:val="000000"/>
          <w:sz w:val="24"/>
          <w:szCs w:val="24"/>
        </w:rPr>
        <w:instrText xml:space="preserve"> ADDIN EN.CITE &lt;EndNote&gt;&lt;Cite&gt;&lt;Author&gt;Denegre&lt;/Author&gt;&lt;Year&gt;1998&lt;/Year&gt;&lt;RecNum&gt;32&lt;/RecNum&gt;&lt;DisplayText&gt;(Denegre et al. 1998)&lt;/DisplayText&gt;&lt;record&gt;&lt;rec-number&gt;32&lt;/rec-number&gt;&lt;foreign-keys&gt;&lt;key app="EN" db-id="zdaxrs90q9fra8ezxthx2atl9dtdzwwzrzfr"&gt;32&lt;/key&gt;&lt;/foreign-keys&gt;&lt;ref-type name="Journal Article"&gt;17&lt;/ref-type&gt;&lt;contributors&gt;&lt;authors&gt;&lt;author&gt;Denegre, J. M.&lt;/author&gt;&lt;author&gt;Valles, J. M.&lt;/author&gt;&lt;author&gt;Lin, K.&lt;/author&gt;&lt;author&gt;Jordan, W. B.&lt;/author&gt;&lt;author&gt;Mowry, K. L.&lt;/author&gt;&lt;/authors&gt;&lt;/contributors&gt;&lt;auth-address&gt;Brown Univ, Dept Biochem Mol Biol &amp;amp; Cell Biol, Providence, RI 02912 USA&amp;#xD;Brown Univ, Dept Phys, Providence, RI 02912 USA&lt;/auth-address&gt;&lt;titles&gt;&lt;title&gt;Cleavage planes in frog eggs are altered by strong magnetic fields&lt;/title&gt;&lt;secondary-title&gt;Proceedings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USA&lt;/abbr-1&gt;&lt;/alt-periodical&gt;&lt;pages&gt;14729-14732&lt;/pages&gt;&lt;volume&gt;95&lt;/volume&gt;&lt;number&gt;25&lt;/number&gt;&lt;keywords&gt;&lt;keyword&gt;cell division&lt;/keyword&gt;&lt;keyword&gt;mitotic apparatus&lt;/keyword&gt;&lt;keyword&gt;microtubules&lt;/keyword&gt;&lt;keyword&gt;xenopus&lt;/keyword&gt;&lt;keyword&gt;confocal immunofluorescence microscopy&lt;/keyword&gt;&lt;keyword&gt;xenopus-laevis&lt;/keyword&gt;&lt;keyword&gt;microtubules&lt;/keyword&gt;&lt;/keywords&gt;&lt;dates&gt;&lt;year&gt;1998&lt;/year&gt;&lt;pub-dates&gt;&lt;date&gt;Dec 8&lt;/date&gt;&lt;/pub-dates&gt;&lt;/dates&gt;&lt;isbn&gt;0027-8424&lt;/isbn&gt;&lt;accession-num&gt;WOS:000077436700027&lt;/accession-num&gt;&lt;urls&gt;&lt;related-urls&gt;&lt;url&gt;&amp;lt;Go to ISI&amp;gt;://WOS:000077436700027&lt;/url&gt;&lt;/related-urls&gt;&lt;/urls&gt;&lt;electronic-resource-num&gt;DOI 10.1073/pnas.95.25.14729&lt;/electronic-resource-num&gt;&lt;language&gt;English&lt;/language&gt;&lt;/record&gt;&lt;/Cite&gt;&lt;/EndNote&gt;</w:instrText>
      </w:r>
      <w:r w:rsidR="00B36698">
        <w:rPr>
          <w:rFonts w:ascii="Times New Roman" w:hAnsi="Times New Roman"/>
          <w:color w:val="000000"/>
          <w:sz w:val="24"/>
          <w:szCs w:val="24"/>
        </w:rPr>
        <w:fldChar w:fldCharType="separate"/>
      </w:r>
      <w:r w:rsidR="00917EAE">
        <w:rPr>
          <w:rFonts w:ascii="Times New Roman" w:hAnsi="Times New Roman"/>
          <w:noProof/>
          <w:color w:val="000000"/>
          <w:sz w:val="24"/>
          <w:szCs w:val="24"/>
        </w:rPr>
        <w:t>(</w:t>
      </w:r>
      <w:hyperlink w:anchor="_ENREF_5" w:tooltip="Denegre, 1998 #32" w:history="1">
        <w:r w:rsidR="008F426E">
          <w:rPr>
            <w:rFonts w:ascii="Times New Roman" w:hAnsi="Times New Roman"/>
            <w:noProof/>
            <w:color w:val="000000"/>
            <w:sz w:val="24"/>
            <w:szCs w:val="24"/>
          </w:rPr>
          <w:t>Denegre et al. 1998</w:t>
        </w:r>
      </w:hyperlink>
      <w:r w:rsidR="00917EAE">
        <w:rPr>
          <w:rFonts w:ascii="Times New Roman" w:hAnsi="Times New Roman"/>
          <w:noProof/>
          <w:color w:val="000000"/>
          <w:sz w:val="24"/>
          <w:szCs w:val="24"/>
        </w:rPr>
        <w:t>)</w:t>
      </w:r>
      <w:r w:rsidR="00B36698">
        <w:rPr>
          <w:rFonts w:ascii="Times New Roman" w:hAnsi="Times New Roman"/>
          <w:color w:val="000000"/>
          <w:sz w:val="24"/>
          <w:szCs w:val="24"/>
        </w:rPr>
        <w:fldChar w:fldCharType="end"/>
      </w:r>
      <w:r w:rsidRPr="00FD65A3">
        <w:rPr>
          <w:rFonts w:ascii="Times New Roman" w:hAnsi="Times New Roman"/>
          <w:sz w:val="24"/>
          <w:szCs w:val="24"/>
        </w:rPr>
        <w:t xml:space="preserve">; </w:t>
      </w:r>
      <w:r w:rsidRPr="00FD65A3">
        <w:rPr>
          <w:rFonts w:ascii="Times New Roman" w:hAnsi="Times New Roman"/>
          <w:kern w:val="0"/>
          <w:sz w:val="24"/>
          <w:szCs w:val="24"/>
        </w:rPr>
        <w:t xml:space="preserve">the Shang group found that </w:t>
      </w:r>
      <w:r w:rsidRPr="00FD65A3">
        <w:rPr>
          <w:rFonts w:ascii="Times New Roman" w:hAnsi="Times New Roman"/>
          <w:bCs/>
          <w:sz w:val="24"/>
          <w:szCs w:val="24"/>
        </w:rPr>
        <w:t xml:space="preserve">12-16-12T large gradient SMFs can affect </w:t>
      </w:r>
      <w:r w:rsidRPr="00FD65A3">
        <w:rPr>
          <w:rFonts w:ascii="Times New Roman" w:hAnsi="Times New Roman"/>
          <w:kern w:val="0"/>
          <w:sz w:val="24"/>
          <w:szCs w:val="24"/>
        </w:rPr>
        <w:t xml:space="preserve">microtubule actin </w:t>
      </w:r>
      <w:proofErr w:type="spellStart"/>
      <w:r w:rsidRPr="00FD65A3">
        <w:rPr>
          <w:rFonts w:ascii="Times New Roman" w:hAnsi="Times New Roman"/>
          <w:kern w:val="0"/>
          <w:sz w:val="24"/>
          <w:szCs w:val="24"/>
        </w:rPr>
        <w:t>crosslinking</w:t>
      </w:r>
      <w:proofErr w:type="spellEnd"/>
      <w:r w:rsidRPr="00FD65A3">
        <w:rPr>
          <w:rFonts w:ascii="Times New Roman" w:hAnsi="Times New Roman"/>
          <w:kern w:val="0"/>
          <w:sz w:val="24"/>
          <w:szCs w:val="24"/>
        </w:rPr>
        <w:t xml:space="preserve"> factor 1 (MACF1) expression and its association with cytoskeleton</w:t>
      </w:r>
      <w:r w:rsidR="00A5675F">
        <w:rPr>
          <w:rFonts w:ascii="Times New Roman" w:hAnsi="Times New Roman" w:hint="eastAsia"/>
          <w:kern w:val="0"/>
          <w:sz w:val="24"/>
          <w:szCs w:val="24"/>
        </w:rPr>
        <w:t xml:space="preserve"> </w:t>
      </w:r>
      <w:r w:rsidR="00B36698">
        <w:rPr>
          <w:rFonts w:ascii="Times New Roman" w:hAnsi="Times New Roman"/>
          <w:kern w:val="0"/>
          <w:sz w:val="24"/>
          <w:szCs w:val="24"/>
        </w:rPr>
        <w:fldChar w:fldCharType="begin">
          <w:fldData xml:space="preserve">PEVuZE5vdGU+PENpdGU+PEF1dGhvcj5RaWFuPC9BdXRob3I+PFllYXI+MjAwOTwvWWVhcj48UmVj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==
</w:fldData>
        </w:fldChar>
      </w:r>
      <w:r w:rsidR="002E472D">
        <w:rPr>
          <w:rFonts w:ascii="Times New Roman" w:hAnsi="Times New Roman"/>
          <w:kern w:val="0"/>
          <w:sz w:val="24"/>
          <w:szCs w:val="24"/>
        </w:rPr>
        <w:instrText xml:space="preserve"> ADDIN EN.CITE </w:instrText>
      </w:r>
      <w:r w:rsidR="00B36698">
        <w:rPr>
          <w:rFonts w:ascii="Times New Roman" w:hAnsi="Times New Roman"/>
          <w:kern w:val="0"/>
          <w:sz w:val="24"/>
          <w:szCs w:val="24"/>
        </w:rPr>
        <w:fldChar w:fldCharType="begin">
          <w:fldData xml:space="preserve">PEVuZE5vdGU+PENpdGU+PEF1dGhvcj5RaWFuPC9BdXRob3I+PFllYXI+MjAwOTwvWWVhcj48UmVj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==
</w:fldData>
        </w:fldChar>
      </w:r>
      <w:r w:rsidR="002E472D">
        <w:rPr>
          <w:rFonts w:ascii="Times New Roman" w:hAnsi="Times New Roman"/>
          <w:kern w:val="0"/>
          <w:sz w:val="24"/>
          <w:szCs w:val="24"/>
        </w:rPr>
        <w:instrText xml:space="preserve"> ADDIN EN.CITE.DATA </w:instrText>
      </w:r>
      <w:r w:rsidR="00B36698">
        <w:rPr>
          <w:rFonts w:ascii="Times New Roman" w:hAnsi="Times New Roman"/>
          <w:kern w:val="0"/>
          <w:sz w:val="24"/>
          <w:szCs w:val="24"/>
        </w:rPr>
      </w:r>
      <w:r w:rsidR="00B36698">
        <w:rPr>
          <w:rFonts w:ascii="Times New Roman" w:hAnsi="Times New Roman"/>
          <w:kern w:val="0"/>
          <w:sz w:val="24"/>
          <w:szCs w:val="24"/>
        </w:rPr>
        <w:fldChar w:fldCharType="end"/>
      </w:r>
      <w:r w:rsidR="00B36698">
        <w:rPr>
          <w:rFonts w:ascii="Times New Roman" w:hAnsi="Times New Roman"/>
          <w:kern w:val="0"/>
          <w:sz w:val="24"/>
          <w:szCs w:val="24"/>
        </w:rPr>
      </w:r>
      <w:r w:rsidR="00B36698">
        <w:rPr>
          <w:rFonts w:ascii="Times New Roman" w:hAnsi="Times New Roman"/>
          <w:kern w:val="0"/>
          <w:sz w:val="24"/>
          <w:szCs w:val="24"/>
        </w:rPr>
        <w:fldChar w:fldCharType="separate"/>
      </w:r>
      <w:r w:rsidR="008646CF">
        <w:rPr>
          <w:rFonts w:ascii="Times New Roman" w:hAnsi="Times New Roman"/>
          <w:noProof/>
          <w:kern w:val="0"/>
          <w:sz w:val="24"/>
          <w:szCs w:val="24"/>
        </w:rPr>
        <w:t>(</w:t>
      </w:r>
      <w:hyperlink w:anchor="_ENREF_26" w:tooltip="Qian, 2009 #49" w:history="1">
        <w:r w:rsidR="008F426E">
          <w:rPr>
            <w:rFonts w:ascii="Times New Roman" w:hAnsi="Times New Roman"/>
            <w:noProof/>
            <w:kern w:val="0"/>
            <w:sz w:val="24"/>
            <w:szCs w:val="24"/>
          </w:rPr>
          <w:t>Qian et al. 2009</w:t>
        </w:r>
      </w:hyperlink>
      <w:r w:rsidR="008646CF">
        <w:rPr>
          <w:rFonts w:ascii="Times New Roman" w:hAnsi="Times New Roman"/>
          <w:noProof/>
          <w:kern w:val="0"/>
          <w:sz w:val="24"/>
          <w:szCs w:val="24"/>
        </w:rPr>
        <w:t>)</w:t>
      </w:r>
      <w:r w:rsidR="00B36698">
        <w:rPr>
          <w:rFonts w:ascii="Times New Roman" w:hAnsi="Times New Roman"/>
          <w:kern w:val="0"/>
          <w:sz w:val="24"/>
          <w:szCs w:val="24"/>
        </w:rPr>
        <w:fldChar w:fldCharType="end"/>
      </w:r>
      <w:r w:rsidRPr="00FD65A3">
        <w:rPr>
          <w:rFonts w:ascii="Times New Roman" w:hAnsi="Times New Roman"/>
          <w:kern w:val="0"/>
          <w:sz w:val="24"/>
          <w:szCs w:val="24"/>
        </w:rPr>
        <w:t xml:space="preserve"> </w:t>
      </w:r>
      <w:r w:rsidRPr="00FD65A3">
        <w:rPr>
          <w:rFonts w:ascii="Times New Roman" w:hAnsi="Times New Roman"/>
          <w:sz w:val="24"/>
          <w:szCs w:val="24"/>
        </w:rPr>
        <w:t xml:space="preserve">as well as </w:t>
      </w:r>
      <w:proofErr w:type="spellStart"/>
      <w:r w:rsidRPr="00FD65A3">
        <w:rPr>
          <w:rFonts w:ascii="Times New Roman" w:hAnsi="Times New Roman"/>
          <w:kern w:val="0"/>
          <w:sz w:val="24"/>
          <w:szCs w:val="24"/>
        </w:rPr>
        <w:t>osteoblast</w:t>
      </w:r>
      <w:proofErr w:type="spellEnd"/>
      <w:r w:rsidRPr="00FD65A3">
        <w:rPr>
          <w:rFonts w:ascii="Times New Roman" w:hAnsi="Times New Roman"/>
          <w:kern w:val="0"/>
          <w:sz w:val="24"/>
          <w:szCs w:val="24"/>
        </w:rPr>
        <w:t xml:space="preserve"> </w:t>
      </w:r>
      <w:proofErr w:type="spellStart"/>
      <w:r w:rsidRPr="00FD65A3">
        <w:rPr>
          <w:rFonts w:ascii="Times New Roman" w:hAnsi="Times New Roman"/>
          <w:kern w:val="0"/>
          <w:sz w:val="24"/>
          <w:szCs w:val="24"/>
        </w:rPr>
        <w:t>ultrastructure</w:t>
      </w:r>
      <w:proofErr w:type="spellEnd"/>
      <w:r w:rsidRPr="00FD65A3">
        <w:rPr>
          <w:rFonts w:ascii="Times New Roman" w:hAnsi="Times New Roman"/>
          <w:kern w:val="0"/>
          <w:sz w:val="24"/>
          <w:szCs w:val="24"/>
        </w:rPr>
        <w:t xml:space="preserve"> and cell viability by disrupting collagen I or </w:t>
      </w:r>
      <w:proofErr w:type="spellStart"/>
      <w:r w:rsidRPr="00FD65A3">
        <w:rPr>
          <w:rFonts w:ascii="Times New Roman" w:hAnsi="Times New Roman"/>
          <w:kern w:val="0"/>
          <w:sz w:val="24"/>
          <w:szCs w:val="24"/>
        </w:rPr>
        <w:t>Febronectin</w:t>
      </w:r>
      <w:proofErr w:type="spellEnd"/>
      <w:r w:rsidRPr="00FD65A3">
        <w:rPr>
          <w:rFonts w:ascii="Times New Roman" w:hAnsi="Times New Roman"/>
          <w:kern w:val="0"/>
          <w:sz w:val="24"/>
          <w:szCs w:val="24"/>
        </w:rPr>
        <w:t>/</w:t>
      </w:r>
      <w:r w:rsidRPr="00FD65A3">
        <w:rPr>
          <w:rFonts w:ascii="Symbol" w:hAnsi="Symbol"/>
          <w:kern w:val="0"/>
          <w:sz w:val="24"/>
          <w:szCs w:val="24"/>
        </w:rPr>
        <w:t></w:t>
      </w:r>
      <w:r w:rsidRPr="00FD65A3">
        <w:rPr>
          <w:rFonts w:ascii="Symbol" w:hAnsi="Symbol"/>
          <w:kern w:val="0"/>
          <w:sz w:val="24"/>
          <w:szCs w:val="24"/>
        </w:rPr>
        <w:t></w:t>
      </w:r>
      <w:r w:rsidRPr="00FD65A3">
        <w:rPr>
          <w:rFonts w:ascii="Times New Roman" w:hAnsi="Times New Roman"/>
          <w:kern w:val="0"/>
          <w:sz w:val="24"/>
          <w:szCs w:val="24"/>
        </w:rPr>
        <w:t xml:space="preserve">1 </w:t>
      </w:r>
      <w:proofErr w:type="spellStart"/>
      <w:r w:rsidRPr="00FD65A3">
        <w:rPr>
          <w:rFonts w:ascii="Times New Roman" w:hAnsi="Times New Roman"/>
          <w:kern w:val="0"/>
          <w:sz w:val="24"/>
          <w:szCs w:val="24"/>
        </w:rPr>
        <w:t>integrin</w:t>
      </w:r>
      <w:proofErr w:type="spellEnd"/>
      <w:r w:rsidRPr="00FD65A3">
        <w:rPr>
          <w:rFonts w:ascii="Times New Roman" w:hAnsi="Times New Roman"/>
          <w:sz w:val="24"/>
          <w:szCs w:val="24"/>
        </w:rPr>
        <w:t xml:space="preserve"> </w:t>
      </w:r>
      <w:r w:rsidRPr="00FD65A3">
        <w:rPr>
          <w:rFonts w:ascii="Times New Roman" w:hAnsi="Times New Roman"/>
          <w:bCs/>
          <w:sz w:val="24"/>
          <w:szCs w:val="24"/>
        </w:rPr>
        <w:t xml:space="preserve">in </w:t>
      </w:r>
      <w:r w:rsidRPr="00FD65A3">
        <w:rPr>
          <w:rFonts w:ascii="Times New Roman" w:hAnsi="Times New Roman"/>
          <w:kern w:val="0"/>
          <w:sz w:val="24"/>
          <w:szCs w:val="24"/>
        </w:rPr>
        <w:t>human osteoblast-like cell lines</w:t>
      </w:r>
      <w:r w:rsidR="00A5675F">
        <w:rPr>
          <w:rFonts w:ascii="Times New Roman" w:hAnsi="Times New Roman" w:hint="eastAsia"/>
          <w:kern w:val="0"/>
          <w:sz w:val="24"/>
          <w:szCs w:val="24"/>
        </w:rPr>
        <w:t xml:space="preserve"> </w:t>
      </w:r>
      <w:r w:rsidR="00B36698">
        <w:rPr>
          <w:rFonts w:ascii="Times New Roman" w:hAnsi="Times New Roman"/>
          <w:kern w:val="0"/>
          <w:sz w:val="24"/>
          <w:szCs w:val="24"/>
        </w:rPr>
        <w:fldChar w:fldCharType="begin"/>
      </w:r>
      <w:r w:rsidR="008646CF">
        <w:rPr>
          <w:rFonts w:ascii="Times New Roman" w:hAnsi="Times New Roman"/>
          <w:kern w:val="0"/>
          <w:sz w:val="24"/>
          <w:szCs w:val="24"/>
        </w:rPr>
        <w:instrText xml:space="preserve"> ADDIN EN.CITE &lt;EndNote&gt;&lt;Cite&gt;&lt;Author&gt;Qian&lt;/Author&gt;&lt;Year&gt;2013&lt;/Year&gt;&lt;RecNum&gt;50&lt;/RecNum&gt;&lt;DisplayText&gt;(Qian et al. 2013)&lt;/DisplayText&gt;&lt;record&gt;&lt;rec-number&gt;50&lt;/rec-number&gt;&lt;foreign-keys&gt;&lt;key app="EN" db-id="zdaxrs90q9fra8ezxthx2atl9dtdzwwzrzfr"&gt;50&lt;/key&gt;&lt;/foreign-keys&gt;&lt;ref-type name="Journal Article"&gt;17&lt;/ref-type&gt;&lt;contributors&gt;&lt;authors&gt;&lt;author&gt;Qian, A. R.&lt;/author&gt;&lt;author&gt;Gao, X.&lt;/author&gt;&lt;author&gt;Zhang, W.&lt;/author&gt;&lt;author&gt;Li, J. B.&lt;/author&gt;&lt;author&gt;Wang, Y.&lt;/author&gt;&lt;author&gt;Di, S. M.&lt;/author&gt;&lt;author&gt;Hu, L. F.&lt;/author&gt;&lt;author&gt;Shang, P.&lt;/author&gt;&lt;/authors&gt;&lt;/contributors&gt;&lt;auth-address&gt;Northwestern Polytech Univ, Sch Life Sci, Key Lab Space Biosci &amp;amp; Biotechnol, Inst Special Environm Biophys, Xian 710072, Peoples R China&lt;/auth-address&gt;&lt;titles&gt;&lt;title&gt;Large Gradient High Magnetic Fields Affect Osteoblast Ultrastructure and Function by Disrupting Collagen I or Fibronectin/alpha beta 1 Integrin&lt;/title&gt;&lt;secondary-title&gt;Plos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One&lt;/abbr-1&gt;&lt;/alt-periodical&gt;&lt;volume&gt;8&lt;/volume&gt;&lt;number&gt;1&lt;/number&gt;&lt;keywords&gt;&lt;keyword&gt;mesenchymal stem-cells&lt;/keyword&gt;&lt;keyword&gt;gene-expression&lt;/keyword&gt;&lt;keyword&gt;differentiation&lt;/keyword&gt;&lt;keyword&gt;levitation&lt;/keyword&gt;&lt;keyword&gt;microgravity&lt;/keyword&gt;&lt;keyword&gt;gravity&lt;/keyword&gt;&lt;keyword&gt;environment&lt;/keyword&gt;&lt;keyword&gt;growth&lt;/keyword&gt;&lt;keyword&gt;proliferation&lt;/keyword&gt;&lt;keyword&gt;osteocalcin&lt;/keyword&gt;&lt;/keywords&gt;&lt;dates&gt;&lt;year&gt;2013&lt;/year&gt;&lt;pub-dates&gt;&lt;date&gt;Jan 29&lt;/date&gt;&lt;/pub-dates&gt;&lt;/dates&gt;&lt;isbn&gt;1932-6203&lt;/isbn&gt;&lt;accession-num&gt;WOS:000315483200040&lt;/accession-num&gt;&lt;urls&gt;&lt;related-urls&gt;&lt;url&gt;&amp;lt;Go to ISI&amp;gt;://WOS:000315483200040&lt;/url&gt;&lt;/related-urls&gt;&lt;/urls&gt;&lt;electronic-resource-num&gt;ARTN e51036&amp;#xD;10.1371/journal.pone.0051036&lt;/electronic-resource-num&gt;&lt;language&gt;English&lt;/language&gt;&lt;/record&gt;&lt;/Cite&gt;&lt;/EndNote&gt;</w:instrText>
      </w:r>
      <w:r w:rsidR="00B36698">
        <w:rPr>
          <w:rFonts w:ascii="Times New Roman" w:hAnsi="Times New Roman"/>
          <w:kern w:val="0"/>
          <w:sz w:val="24"/>
          <w:szCs w:val="24"/>
        </w:rPr>
        <w:fldChar w:fldCharType="separate"/>
      </w:r>
      <w:r w:rsidR="008646CF">
        <w:rPr>
          <w:rFonts w:ascii="Times New Roman" w:hAnsi="Times New Roman"/>
          <w:noProof/>
          <w:kern w:val="0"/>
          <w:sz w:val="24"/>
          <w:szCs w:val="24"/>
        </w:rPr>
        <w:t>(</w:t>
      </w:r>
      <w:hyperlink w:anchor="_ENREF_25" w:tooltip="Qian, 2013 #50" w:history="1">
        <w:r w:rsidR="008F426E">
          <w:rPr>
            <w:rFonts w:ascii="Times New Roman" w:hAnsi="Times New Roman"/>
            <w:noProof/>
            <w:kern w:val="0"/>
            <w:sz w:val="24"/>
            <w:szCs w:val="24"/>
          </w:rPr>
          <w:t>Qian et al. 2013</w:t>
        </w:r>
      </w:hyperlink>
      <w:r w:rsidR="008646CF">
        <w:rPr>
          <w:rFonts w:ascii="Times New Roman" w:hAnsi="Times New Roman"/>
          <w:noProof/>
          <w:kern w:val="0"/>
          <w:sz w:val="24"/>
          <w:szCs w:val="24"/>
        </w:rPr>
        <w:t>)</w:t>
      </w:r>
      <w:r w:rsidR="00B36698">
        <w:rPr>
          <w:rFonts w:ascii="Times New Roman" w:hAnsi="Times New Roman"/>
          <w:kern w:val="0"/>
          <w:sz w:val="24"/>
          <w:szCs w:val="24"/>
        </w:rPr>
        <w:fldChar w:fldCharType="end"/>
      </w:r>
      <w:r w:rsidRPr="00FD65A3">
        <w:rPr>
          <w:rFonts w:ascii="Times New Roman" w:hAnsi="Times New Roman"/>
          <w:sz w:val="24"/>
          <w:szCs w:val="24"/>
        </w:rPr>
        <w:t xml:space="preserve">; </w:t>
      </w:r>
      <w:proofErr w:type="spellStart"/>
      <w:r w:rsidRPr="00FD65A3">
        <w:rPr>
          <w:rFonts w:ascii="Times New Roman" w:hAnsi="Times New Roman"/>
          <w:sz w:val="24"/>
          <w:szCs w:val="24"/>
        </w:rPr>
        <w:t>Valiron</w:t>
      </w:r>
      <w:proofErr w:type="spellEnd"/>
      <w:r w:rsidRPr="00FD65A3">
        <w:rPr>
          <w:rFonts w:ascii="Times New Roman" w:hAnsi="Times New Roman"/>
          <w:sz w:val="24"/>
          <w:szCs w:val="24"/>
        </w:rPr>
        <w:t xml:space="preserve"> et al used 17 T, the highest SMF strength </w:t>
      </w:r>
      <w:r w:rsidR="00917EAE">
        <w:rPr>
          <w:rFonts w:ascii="Times New Roman" w:hAnsi="Times New Roman" w:hint="eastAsia"/>
          <w:sz w:val="24"/>
          <w:szCs w:val="24"/>
        </w:rPr>
        <w:t xml:space="preserve">applied </w:t>
      </w:r>
      <w:r w:rsidRPr="00FD65A3">
        <w:rPr>
          <w:rFonts w:ascii="Times New Roman" w:hAnsi="Times New Roman"/>
          <w:sz w:val="24"/>
          <w:szCs w:val="24"/>
        </w:rPr>
        <w:t>on cells so far and t</w:t>
      </w:r>
      <w:r w:rsidRPr="00FD65A3">
        <w:rPr>
          <w:rFonts w:ascii="Times New Roman" w:hAnsi="Times New Roman"/>
          <w:bCs/>
          <w:sz w:val="24"/>
          <w:szCs w:val="24"/>
        </w:rPr>
        <w:t>hey did not observe strong cell killing effects</w:t>
      </w:r>
      <w:r w:rsidR="004F62D0">
        <w:rPr>
          <w:rFonts w:ascii="Times New Roman" w:hAnsi="Times New Roman" w:hint="eastAsia"/>
          <w:bCs/>
          <w:sz w:val="24"/>
          <w:szCs w:val="24"/>
        </w:rPr>
        <w:t xml:space="preserve"> </w:t>
      </w:r>
      <w:r w:rsidR="00B36698">
        <w:rPr>
          <w:rFonts w:ascii="Times New Roman" w:hAnsi="Times New Roman"/>
          <w:bCs/>
          <w:sz w:val="24"/>
          <w:szCs w:val="24"/>
        </w:rPr>
        <w:fldChar w:fldCharType="begin">
          <w:fldData xml:space="preserve">PEVuZE5vdGU+PENpdGU+PEF1dGhvcj5WYWxpcm9uPC9BdXRob3I+PFllYXI+MjAwNTwvWWVhcj48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</w:fldData>
        </w:fldChar>
      </w:r>
      <w:r w:rsidR="008646CF">
        <w:rPr>
          <w:rFonts w:ascii="Times New Roman" w:hAnsi="Times New Roman"/>
          <w:bCs/>
          <w:sz w:val="24"/>
          <w:szCs w:val="24"/>
        </w:rPr>
        <w:instrText xml:space="preserve"> ADDIN EN.CITE </w:instrText>
      </w:r>
      <w:r w:rsidR="00B36698">
        <w:rPr>
          <w:rFonts w:ascii="Times New Roman" w:hAnsi="Times New Roman"/>
          <w:bCs/>
          <w:sz w:val="24"/>
          <w:szCs w:val="24"/>
        </w:rPr>
        <w:fldChar w:fldCharType="begin">
          <w:fldData xml:space="preserve">PEVuZE5vdGU+PENpdGU+PEF1dGhvcj5WYWxpcm9uPC9BdXRob3I+PFllYXI+MjAwNTwvWWVhcj48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</w:fldData>
        </w:fldChar>
      </w:r>
      <w:r w:rsidR="008646CF">
        <w:rPr>
          <w:rFonts w:ascii="Times New Roman" w:hAnsi="Times New Roman"/>
          <w:bCs/>
          <w:sz w:val="24"/>
          <w:szCs w:val="24"/>
        </w:rPr>
        <w:instrText xml:space="preserve"> ADDIN EN.CITE.DATA </w:instrText>
      </w:r>
      <w:r w:rsidR="00B36698">
        <w:rPr>
          <w:rFonts w:ascii="Times New Roman" w:hAnsi="Times New Roman"/>
          <w:bCs/>
          <w:sz w:val="24"/>
          <w:szCs w:val="24"/>
        </w:rPr>
      </w:r>
      <w:r w:rsidR="00B36698">
        <w:rPr>
          <w:rFonts w:ascii="Times New Roman" w:hAnsi="Times New Roman"/>
          <w:bCs/>
          <w:sz w:val="24"/>
          <w:szCs w:val="24"/>
        </w:rPr>
        <w:fldChar w:fldCharType="end"/>
      </w:r>
      <w:r w:rsidR="00B36698">
        <w:rPr>
          <w:rFonts w:ascii="Times New Roman" w:hAnsi="Times New Roman"/>
          <w:bCs/>
          <w:sz w:val="24"/>
          <w:szCs w:val="24"/>
        </w:rPr>
      </w:r>
      <w:r w:rsidR="00B36698">
        <w:rPr>
          <w:rFonts w:ascii="Times New Roman" w:hAnsi="Times New Roman"/>
          <w:bCs/>
          <w:sz w:val="24"/>
          <w:szCs w:val="24"/>
        </w:rPr>
        <w:fldChar w:fldCharType="separate"/>
      </w:r>
      <w:r w:rsidR="008646CF">
        <w:rPr>
          <w:rFonts w:ascii="Times New Roman" w:hAnsi="Times New Roman"/>
          <w:bCs/>
          <w:noProof/>
          <w:sz w:val="24"/>
          <w:szCs w:val="24"/>
        </w:rPr>
        <w:t>(</w:t>
      </w:r>
      <w:hyperlink w:anchor="_ENREF_38" w:tooltip="Valiron, 2005 #41" w:history="1">
        <w:r w:rsidR="008F426E">
          <w:rPr>
            <w:rFonts w:ascii="Times New Roman" w:hAnsi="Times New Roman"/>
            <w:bCs/>
            <w:noProof/>
            <w:sz w:val="24"/>
            <w:szCs w:val="24"/>
          </w:rPr>
          <w:t>Valiron et al. 2005</w:t>
        </w:r>
      </w:hyperlink>
      <w:r w:rsidR="008646CF">
        <w:rPr>
          <w:rFonts w:ascii="Times New Roman" w:hAnsi="Times New Roman"/>
          <w:bCs/>
          <w:noProof/>
          <w:sz w:val="24"/>
          <w:szCs w:val="24"/>
        </w:rPr>
        <w:t>)</w:t>
      </w:r>
      <w:r w:rsidR="00B36698">
        <w:rPr>
          <w:rFonts w:ascii="Times New Roman" w:hAnsi="Times New Roman"/>
          <w:bCs/>
          <w:sz w:val="24"/>
          <w:szCs w:val="24"/>
        </w:rPr>
        <w:fldChar w:fldCharType="end"/>
      </w:r>
      <w:r w:rsidRPr="00FD65A3">
        <w:rPr>
          <w:rFonts w:ascii="Times New Roman" w:hAnsi="Times New Roman"/>
          <w:sz w:val="24"/>
          <w:szCs w:val="24"/>
        </w:rPr>
        <w:t xml:space="preserve">. Instead, they found that the cytoskeleton of </w:t>
      </w:r>
      <w:r w:rsidR="00335D52">
        <w:rPr>
          <w:rFonts w:ascii="Times New Roman" w:hAnsi="Times New Roman" w:hint="eastAsia"/>
          <w:sz w:val="24"/>
          <w:szCs w:val="24"/>
        </w:rPr>
        <w:t xml:space="preserve">interphase </w:t>
      </w:r>
      <w:r w:rsidRPr="00FD65A3">
        <w:rPr>
          <w:rFonts w:ascii="Times New Roman" w:hAnsi="Times New Roman"/>
          <w:sz w:val="24"/>
          <w:szCs w:val="24"/>
        </w:rPr>
        <w:t xml:space="preserve">mouse embryo fibroblast 3T3 cells and human cervical cancer HeLa cells can be affected by </w:t>
      </w:r>
      <w:r w:rsidRPr="00FD65A3">
        <w:rPr>
          <w:rFonts w:ascii="Times New Roman" w:hAnsi="Times New Roman"/>
          <w:bCs/>
          <w:sz w:val="24"/>
          <w:szCs w:val="24"/>
        </w:rPr>
        <w:t>17 T SMF</w:t>
      </w:r>
      <w:r w:rsidRPr="00FD65A3">
        <w:rPr>
          <w:rFonts w:ascii="Times New Roman" w:hAnsi="Times New Roman"/>
          <w:sz w:val="24"/>
          <w:szCs w:val="24"/>
        </w:rPr>
        <w:t>. Here we found that 27 T SMF does not have a</w:t>
      </w:r>
      <w:r w:rsidR="00917EAE">
        <w:rPr>
          <w:rFonts w:ascii="Times New Roman" w:hAnsi="Times New Roman" w:hint="eastAsia"/>
          <w:sz w:val="24"/>
          <w:szCs w:val="24"/>
        </w:rPr>
        <w:t>n</w:t>
      </w:r>
      <w:r w:rsidRPr="00FD65A3">
        <w:rPr>
          <w:rFonts w:ascii="Times New Roman" w:hAnsi="Times New Roman"/>
          <w:sz w:val="24"/>
          <w:szCs w:val="24"/>
        </w:rPr>
        <w:t xml:space="preserve"> immediate </w:t>
      </w:r>
      <w:r w:rsidRPr="00FD65A3">
        <w:rPr>
          <w:rFonts w:ascii="Times New Roman" w:hAnsi="Times New Roman"/>
          <w:bCs/>
          <w:sz w:val="24"/>
          <w:szCs w:val="24"/>
        </w:rPr>
        <w:t>cell killing effects on</w:t>
      </w:r>
      <w:r w:rsidR="00917EAE">
        <w:rPr>
          <w:rFonts w:ascii="Times New Roman" w:hAnsi="Times New Roman" w:hint="eastAsia"/>
          <w:bCs/>
          <w:sz w:val="24"/>
          <w:szCs w:val="24"/>
        </w:rPr>
        <w:t xml:space="preserve"> human</w:t>
      </w:r>
      <w:r w:rsidRPr="00FD65A3">
        <w:rPr>
          <w:rFonts w:ascii="Times New Roman" w:hAnsi="Times New Roman"/>
          <w:bCs/>
          <w:sz w:val="24"/>
          <w:szCs w:val="24"/>
        </w:rPr>
        <w:t xml:space="preserve"> CNE-2Z </w:t>
      </w:r>
      <w:r w:rsidR="00917EAE">
        <w:rPr>
          <w:rFonts w:ascii="Times New Roman" w:hAnsi="Times New Roman" w:hint="eastAsia"/>
          <w:bCs/>
          <w:sz w:val="24"/>
          <w:szCs w:val="24"/>
        </w:rPr>
        <w:t xml:space="preserve">and RPE1 </w:t>
      </w:r>
      <w:r w:rsidRPr="00FD65A3">
        <w:rPr>
          <w:rFonts w:ascii="Times New Roman" w:hAnsi="Times New Roman"/>
          <w:bCs/>
          <w:sz w:val="24"/>
          <w:szCs w:val="24"/>
        </w:rPr>
        <w:t xml:space="preserve">cells but it changes the mitotic spindle orientation </w:t>
      </w:r>
      <w:bookmarkStart w:id="246" w:name="OLE_LINK3"/>
      <w:r w:rsidR="0003286C">
        <w:rPr>
          <w:rFonts w:ascii="Times New Roman" w:hAnsi="Times New Roman" w:hint="eastAsia"/>
          <w:bCs/>
          <w:sz w:val="24"/>
          <w:szCs w:val="24"/>
        </w:rPr>
        <w:t>and morphology</w:t>
      </w:r>
      <w:r w:rsidRPr="00FD65A3">
        <w:rPr>
          <w:rFonts w:ascii="Times New Roman" w:hAnsi="Times New Roman"/>
          <w:bCs/>
          <w:sz w:val="24"/>
          <w:szCs w:val="24"/>
        </w:rPr>
        <w:t>.</w:t>
      </w:r>
      <w:bookmarkEnd w:id="246"/>
    </w:p>
    <w:p w:rsidR="003E235D" w:rsidRPr="00FD65A3" w:rsidRDefault="0056060C" w:rsidP="00ED7C8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480" w:lineRule="auto"/>
        <w:ind w:firstLine="420"/>
        <w:jc w:val="both"/>
        <w:rPr>
          <w:rFonts w:ascii="Times New Roman" w:hAnsi="Times New Roman" w:cs="Times New Roman"/>
        </w:rPr>
      </w:pPr>
      <w:r w:rsidRPr="00FD65A3">
        <w:rPr>
          <w:rFonts w:ascii="Times New Roman" w:hAnsi="Times New Roman" w:cs="Times New Roman"/>
        </w:rPr>
        <w:lastRenderedPageBreak/>
        <w:t xml:space="preserve">The spindle orientation change induced by ultra-high SMF is likely conserved between different cell types, although there may be variations among them. </w:t>
      </w:r>
      <w:r w:rsidRPr="00FD65A3">
        <w:rPr>
          <w:rFonts w:ascii="Times New Roman" w:hAnsi="Times New Roman" w:cs="Times New Roman"/>
          <w:color w:val="000000"/>
        </w:rPr>
        <w:t xml:space="preserve">The spindles align with their long axis vertical to the field direction and their metaphase plate parallel to the field direction </w:t>
      </w:r>
      <w:ins w:id="247" w:author="xin" w:date="2017-02-12T20:56:00Z">
        <w:r w:rsidR="00B777C4">
          <w:rPr>
            <w:rFonts w:ascii="Times New Roman" w:hAnsi="Times New Roman" w:cs="Times New Roman" w:hint="eastAsia"/>
            <w:color w:val="000000"/>
          </w:rPr>
          <w:t>are</w:t>
        </w:r>
      </w:ins>
      <w:del w:id="248" w:author="xin" w:date="2017-02-12T20:56:00Z">
        <w:r w:rsidRPr="00FD65A3" w:rsidDel="00B777C4">
          <w:rPr>
            <w:rFonts w:ascii="Times New Roman" w:hAnsi="Times New Roman" w:cs="Times New Roman"/>
            <w:color w:val="000000"/>
          </w:rPr>
          <w:delText>is</w:delText>
        </w:r>
      </w:del>
      <w:r w:rsidRPr="00FD65A3">
        <w:rPr>
          <w:rFonts w:ascii="Times New Roman" w:hAnsi="Times New Roman" w:cs="Times New Roman"/>
          <w:color w:val="000000"/>
        </w:rPr>
        <w:t xml:space="preserve"> different from our prediction. We thought the microtubules within the spindle would align with the magnetic field direction so that the spindle would also align with the field. However, it has been shown that the mitotic chromosomes have electromagnetic properties </w:t>
      </w:r>
      <w:del w:id="249" w:author="xin zhang" w:date="2017-01-23T13:33:00Z">
        <w:r w:rsidRPr="00FD65A3" w:rsidDel="00362CB9">
          <w:rPr>
            <w:rFonts w:ascii="Times New Roman" w:hAnsi="Times New Roman" w:cs="Times New Roman"/>
            <w:color w:val="000000"/>
          </w:rPr>
          <w:delText>and can be aligned by electric fields</w:delText>
        </w:r>
        <w:r w:rsidR="004F62D0" w:rsidDel="00362CB9">
          <w:rPr>
            <w:rFonts w:ascii="Times New Roman" w:hAnsi="Times New Roman" w:cs="Times New Roman" w:hint="eastAsia"/>
            <w:color w:val="000000"/>
          </w:rPr>
          <w:delText xml:space="preserve"> </w:delText>
        </w:r>
      </w:del>
      <w:r w:rsidR="00B36698">
        <w:rPr>
          <w:rFonts w:ascii="Times New Roman" w:hAnsi="Times New Roman" w:cs="Times New Roman"/>
          <w:color w:val="000000"/>
        </w:rPr>
        <w:fldChar w:fldCharType="begin"/>
      </w:r>
      <w:r w:rsidR="00362CB9">
        <w:rPr>
          <w:rFonts w:ascii="Times New Roman" w:hAnsi="Times New Roman" w:cs="Times New Roman"/>
          <w:color w:val="000000"/>
        </w:rPr>
        <w:instrText xml:space="preserve"> ADDIN EN.CITE &lt;EndNote&gt;&lt;Cite&gt;&lt;Author&gt;Zhao&lt;/Author&gt;&lt;Year&gt;2012&lt;/Year&gt;&lt;RecNum&gt;25&lt;/RecNum&gt;&lt;DisplayText&gt;(Zhao and Zhan 2012)&lt;/DisplayText&gt;&lt;record&gt;&lt;rec-number&gt;25&lt;/rec-number&gt;&lt;foreign-keys&gt;&lt;key app="EN" db-id="zdaxrs90q9fra8ezxthx2atl9dtdzwwzrzfr"&gt;25&lt;/key&gt;&lt;/foreign-keys&gt;&lt;ref-type name="Journal Article"&gt;17&lt;/ref-type&gt;&lt;contributors&gt;&lt;authors&gt;&lt;author&gt;Zhao, Y.&lt;/author&gt;&lt;author&gt;Zhan, Q. M.&lt;/author&gt;&lt;/authors&gt;&lt;/contributors&gt;&lt;auth-address&gt;Chinese Acad Med Sci, State Key Lab Mol Oncol, Canc Inst &amp;amp; Hosp, Peking Union Med Coll, Beijing 100021, Peoples R China&lt;/auth-address&gt;&lt;titles&gt;&lt;title&gt;Electric fields generated by synchronized oscillations of microtubules, centrosomes and chromosomes regulate the dynamics of mitosis and meiosis&lt;/title&gt;&lt;secondary-title&gt;Theoretical Biology and Medical Modelling&lt;/secondary-title&gt;&lt;alt-title&gt;Theor Biol Med Model&lt;/alt-title&gt;&lt;/titles&gt;&lt;periodical&gt;&lt;full-title&gt;Theoretical Biology and Medical Modelling&lt;/full-title&gt;&lt;abbr-1&gt;Theor Biol Med Model&lt;/abbr-1&gt;&lt;/periodical&gt;&lt;alt-periodical&gt;&lt;full-title&gt;Theoretical Biology and Medical Modelling&lt;/full-title&gt;&lt;abbr-1&gt;Theor Biol Med Model&lt;/abbr-1&gt;&lt;/alt-periodical&gt;&lt;pages&gt;DOI: 10.1186/1742-4682-9-26&lt;/pages&gt;&lt;volume&gt;9&lt;/volume&gt;&lt;keywords&gt;&lt;keyword&gt;polar wind&lt;/keyword&gt;&lt;keyword&gt;chromosome&lt;/keyword&gt;&lt;keyword&gt;microtubule&lt;/keyword&gt;&lt;keyword&gt;centrosome&lt;/keyword&gt;&lt;keyword&gt;spindle body&lt;/keyword&gt;&lt;keyword&gt;electromagnetic activity&lt;/keyword&gt;&lt;keyword&gt;ejection properties&lt;/keyword&gt;&lt;keyword&gt;cell-proliferation&lt;/keyword&gt;&lt;keyword&gt;brain-tumors&lt;/keyword&gt;&lt;keyword&gt;spindle&lt;/keyword&gt;&lt;keyword&gt;frequencies&lt;/keyword&gt;&lt;keyword&gt;metabolism&lt;/keyword&gt;&lt;keyword&gt;exposure&lt;/keyword&gt;&lt;keyword&gt;phase&lt;/keyword&gt;&lt;keyword&gt;array&lt;/keyword&gt;&lt;/keywords&gt;&lt;dates&gt;&lt;year&gt;2012&lt;/year&gt;&lt;pub-dates&gt;&lt;date&gt;Jul 2&lt;/date&gt;&lt;/pub-dates&gt;&lt;/dates&gt;&lt;isbn&gt;1742-4682&lt;/isbn&gt;&lt;accession-num&gt;WOS:000311407500001&lt;/accession-num&gt;&lt;urls&gt;&lt;related-urls&gt;&lt;url&gt;&amp;lt;Go to ISI&amp;gt;://WOS:000311407500001&lt;/url&gt;&lt;/related-urls&gt;&lt;/urls&gt;&lt;electronic-resource-num&gt;Artn 26&amp;#xD;10.1186/1742-4682-9-26&lt;/electronic-resource-num&gt;&lt;language&gt;English&lt;/language&gt;&lt;/record&gt;&lt;/Cite&gt;&lt;/EndNote&gt;</w:instrText>
      </w:r>
      <w:r w:rsidR="00B36698">
        <w:rPr>
          <w:rFonts w:ascii="Times New Roman" w:hAnsi="Times New Roman" w:cs="Times New Roman"/>
          <w:color w:val="000000"/>
        </w:rPr>
        <w:fldChar w:fldCharType="separate"/>
      </w:r>
      <w:r w:rsidR="00362CB9">
        <w:rPr>
          <w:rFonts w:ascii="Times New Roman" w:hAnsi="Times New Roman" w:cs="Times New Roman"/>
          <w:noProof/>
          <w:color w:val="000000"/>
        </w:rPr>
        <w:t>(</w:t>
      </w:r>
      <w:hyperlink w:anchor="_ENREF_48" w:tooltip="Zhao, 2012 #25" w:history="1">
        <w:r w:rsidR="008F426E">
          <w:rPr>
            <w:rFonts w:ascii="Times New Roman" w:hAnsi="Times New Roman" w:cs="Times New Roman"/>
            <w:noProof/>
            <w:color w:val="000000"/>
          </w:rPr>
          <w:t>Zhao and Zhan 2012</w:t>
        </w:r>
      </w:hyperlink>
      <w:r w:rsidR="00362CB9">
        <w:rPr>
          <w:rFonts w:ascii="Times New Roman" w:hAnsi="Times New Roman" w:cs="Times New Roman"/>
          <w:noProof/>
          <w:color w:val="000000"/>
        </w:rPr>
        <w:t>)</w:t>
      </w:r>
      <w:r w:rsidR="00B36698">
        <w:rPr>
          <w:rFonts w:ascii="Times New Roman" w:hAnsi="Times New Roman" w:cs="Times New Roman"/>
          <w:color w:val="000000"/>
        </w:rPr>
        <w:fldChar w:fldCharType="end"/>
      </w:r>
      <w:r w:rsidRPr="00FD65A3">
        <w:rPr>
          <w:rFonts w:ascii="Times New Roman" w:hAnsi="Times New Roman" w:cs="Times New Roman"/>
          <w:color w:val="000000"/>
        </w:rPr>
        <w:t>. Although the chromosomes alignment in the magnetic field has not been experimentally shown, calculation predicted that the chromosomes could be</w:t>
      </w:r>
      <w:r w:rsidR="00812997">
        <w:rPr>
          <w:rFonts w:ascii="Times New Roman" w:hAnsi="Times New Roman" w:cs="Times New Roman" w:hint="eastAsia"/>
          <w:color w:val="000000"/>
        </w:rPr>
        <w:t xml:space="preserve"> fully</w:t>
      </w:r>
      <w:r w:rsidRPr="00FD65A3">
        <w:rPr>
          <w:rFonts w:ascii="Times New Roman" w:hAnsi="Times New Roman" w:cs="Times New Roman"/>
          <w:color w:val="000000"/>
        </w:rPr>
        <w:t xml:space="preserve"> aligned with the magnetic field as long as the field is above 1.4 T</w:t>
      </w:r>
      <w:r w:rsidR="004F62D0">
        <w:rPr>
          <w:rFonts w:ascii="Times New Roman" w:hAnsi="Times New Roman" w:cs="Times New Roman" w:hint="eastAsia"/>
          <w:color w:val="000000"/>
        </w:rPr>
        <w:t xml:space="preserve"> </w:t>
      </w:r>
      <w:r w:rsidR="00B36698">
        <w:rPr>
          <w:rFonts w:ascii="Times New Roman" w:hAnsi="Times New Roman" w:cs="Times New Roman"/>
          <w:color w:val="000000"/>
        </w:rPr>
        <w:fldChar w:fldCharType="begin"/>
      </w:r>
      <w:r w:rsidR="00432A7A">
        <w:rPr>
          <w:rFonts w:ascii="Times New Roman" w:hAnsi="Times New Roman" w:cs="Times New Roman"/>
          <w:color w:val="000000"/>
        </w:rPr>
        <w:instrText xml:space="preserve"> ADDIN EN.CITE &lt;EndNote&gt;&lt;Cite&gt;&lt;Author&gt;Maret&lt;/Author&gt;&lt;Year&gt;1990&lt;/Year&gt;&lt;RecNum&gt;26&lt;/RecNum&gt;&lt;DisplayText&gt;(Maret 1990)&lt;/DisplayText&gt;&lt;record&gt;&lt;rec-number&gt;26&lt;/rec-number&gt;&lt;foreign-keys&gt;&lt;key app="EN" db-id="zdaxrs90q9fra8ezxthx2atl9dtdzwwzrzfr"&gt;26&lt;/key&gt;&lt;/foreign-keys&gt;&lt;ref-type name="Journal Article"&gt;17&lt;/ref-type&gt;&lt;contributors&gt;&lt;authors&gt;&lt;author&gt;Maret, G.&lt;/author&gt;&lt;/authors&gt;&lt;/contributors&gt;&lt;titles&gt;&lt;title&gt;Recent Biophysical Studies in High Magnetic-Fields&lt;/title&gt;&lt;secondary-title&gt;Physica B&lt;/secondary-title&gt;&lt;alt-title&gt;Physica B&lt;/alt-title&gt;&lt;/titles&gt;&lt;periodical&gt;&lt;full-title&gt;Physica B&lt;/full-title&gt;&lt;abbr-1&gt;Physica B&lt;/abbr-1&gt;&lt;/periodical&gt;&lt;alt-periodical&gt;&lt;full-title&gt;Physica B&lt;/full-title&gt;&lt;abbr-1&gt;Physica B&lt;/abbr-1&gt;&lt;/alt-periodical&gt;&lt;pages&gt;205-212&lt;/pages&gt;&lt;volume&gt;164&lt;/volume&gt;&lt;number&gt;1-2&lt;/number&gt;&lt;dates&gt;&lt;year&gt;1990&lt;/year&gt;&lt;pub-dates&gt;&lt;date&gt;Jun&lt;/date&gt;&lt;/pub-dates&gt;&lt;/dates&gt;&lt;isbn&gt;0921-4526&lt;/isbn&gt;&lt;accession-num&gt;WOS:A1990DR76900026&lt;/accession-num&gt;&lt;urls&gt;&lt;related-urls&gt;&lt;url&gt;&amp;lt;Go to ISI&amp;gt;://WOS:A1990DR76900026&lt;/url&gt;&lt;/related-urls&gt;&lt;/urls&gt;&lt;electronic-resource-num&gt;Doi 10.1016/0921-4526(90)90077-8&lt;/electronic-resource-num&gt;&lt;language&gt;English&lt;/language&gt;&lt;/record&gt;&lt;/Cite&gt;&lt;/EndNote&gt;</w:instrText>
      </w:r>
      <w:r w:rsidR="00B36698">
        <w:rPr>
          <w:rFonts w:ascii="Times New Roman" w:hAnsi="Times New Roman" w:cs="Times New Roman"/>
          <w:color w:val="000000"/>
        </w:rPr>
        <w:fldChar w:fldCharType="separate"/>
      </w:r>
      <w:r w:rsidR="00432A7A">
        <w:rPr>
          <w:rFonts w:ascii="Times New Roman" w:hAnsi="Times New Roman" w:cs="Times New Roman"/>
          <w:noProof/>
          <w:color w:val="000000"/>
        </w:rPr>
        <w:t>(</w:t>
      </w:r>
      <w:hyperlink w:anchor="_ENREF_17" w:tooltip="Maret, 1990 #26" w:history="1">
        <w:r w:rsidR="008F426E">
          <w:rPr>
            <w:rFonts w:ascii="Times New Roman" w:hAnsi="Times New Roman" w:cs="Times New Roman"/>
            <w:noProof/>
            <w:color w:val="000000"/>
          </w:rPr>
          <w:t>Maret 1990</w:t>
        </w:r>
      </w:hyperlink>
      <w:r w:rsidR="00432A7A">
        <w:rPr>
          <w:rFonts w:ascii="Times New Roman" w:hAnsi="Times New Roman" w:cs="Times New Roman"/>
          <w:noProof/>
          <w:color w:val="000000"/>
        </w:rPr>
        <w:t>)</w:t>
      </w:r>
      <w:r w:rsidR="00B36698">
        <w:rPr>
          <w:rFonts w:ascii="Times New Roman" w:hAnsi="Times New Roman" w:cs="Times New Roman"/>
          <w:color w:val="000000"/>
        </w:rPr>
        <w:fldChar w:fldCharType="end"/>
      </w:r>
      <w:r w:rsidRPr="00FD65A3">
        <w:rPr>
          <w:rFonts w:ascii="Times New Roman" w:hAnsi="Times New Roman" w:cs="Times New Roman"/>
          <w:color w:val="000000"/>
        </w:rPr>
        <w:t xml:space="preserve">. Based on theoretical calculation, </w:t>
      </w:r>
      <w:proofErr w:type="spellStart"/>
      <w:r w:rsidRPr="00FD65A3">
        <w:rPr>
          <w:rFonts w:ascii="Times New Roman" w:hAnsi="Times New Roman" w:cs="Times New Roman"/>
          <w:color w:val="000000"/>
        </w:rPr>
        <w:t>Valles</w:t>
      </w:r>
      <w:proofErr w:type="spellEnd"/>
      <w:r w:rsidRPr="00FD65A3">
        <w:rPr>
          <w:rFonts w:ascii="Times New Roman" w:hAnsi="Times New Roman" w:cs="Times New Roman"/>
          <w:color w:val="000000"/>
        </w:rPr>
        <w:t xml:space="preserve"> also proposed that </w:t>
      </w:r>
      <w:r w:rsidRPr="00FD65A3">
        <w:rPr>
          <w:rFonts w:ascii="Times New Roman" w:hAnsi="Times New Roman" w:cs="Times New Roman"/>
        </w:rPr>
        <w:t xml:space="preserve">the </w:t>
      </w:r>
      <w:r w:rsidR="002A6C3E">
        <w:rPr>
          <w:rFonts w:ascii="Times New Roman" w:hAnsi="Times New Roman" w:cs="Times New Roman"/>
        </w:rPr>
        <w:t xml:space="preserve">direction of </w:t>
      </w:r>
      <w:r w:rsidRPr="00FD65A3">
        <w:rPr>
          <w:rFonts w:ascii="Times New Roman" w:hAnsi="Times New Roman" w:cs="Times New Roman"/>
        </w:rPr>
        <w:t>mitotic spindle align</w:t>
      </w:r>
      <w:r w:rsidR="002A6C3E">
        <w:rPr>
          <w:rFonts w:ascii="Times New Roman" w:hAnsi="Times New Roman" w:cs="Times New Roman"/>
        </w:rPr>
        <w:t>ment</w:t>
      </w:r>
      <w:r w:rsidRPr="00FD65A3">
        <w:rPr>
          <w:rFonts w:ascii="Times New Roman" w:hAnsi="Times New Roman" w:cs="Times New Roman"/>
        </w:rPr>
        <w:t xml:space="preserve"> in the magnetic field depends on how the diamagnetic anisotropies of its individual components, including microtubules and chromosomes, align within it</w:t>
      </w:r>
      <w:r w:rsidR="00812997">
        <w:rPr>
          <w:rFonts w:ascii="Times New Roman" w:hAnsi="Times New Roman" w:cs="Times New Roman" w:hint="eastAsia"/>
        </w:rPr>
        <w:t xml:space="preserve"> </w:t>
      </w:r>
      <w:r w:rsidR="00B36698">
        <w:rPr>
          <w:rFonts w:ascii="Times New Roman" w:hAnsi="Times New Roman" w:cs="Times New Roman"/>
        </w:rPr>
        <w:fldChar w:fldCharType="begin"/>
      </w:r>
      <w:r w:rsidR="00812997">
        <w:rPr>
          <w:rFonts w:ascii="Times New Roman" w:hAnsi="Times New Roman" w:cs="Times New Roman"/>
        </w:rPr>
        <w:instrText xml:space="preserve"> ADDIN EN.CITE &lt;EndNote&gt;&lt;Cite&gt;&lt;Author&gt;Valles&lt;/Author&gt;&lt;Year&gt;2002&lt;/Year&gt;&lt;RecNum&gt;33&lt;/RecNum&gt;&lt;DisplayText&gt;(Valles 2002)&lt;/DisplayText&gt;&lt;record&gt;&lt;rec-number&gt;33&lt;/rec-number&gt;&lt;foreign-keys&gt;&lt;key app="EN" db-id="zdaxrs90q9fra8ezxthx2atl9dtdzwwzrzfr"&gt;33&lt;/key&gt;&lt;/foreign-keys&gt;&lt;ref-type name="Journal Article"&gt;17&lt;/ref-type&gt;&lt;contributors&gt;&lt;authors&gt;&lt;author&gt;Valles, J. M.&lt;/author&gt;&lt;/authors&gt;&lt;/contributors&gt;&lt;auth-address&gt;Brown Univ, Dept Phys, Providence, RI 02912 USA&lt;/auth-address&gt;&lt;titles&gt;&lt;title&gt;Model of magnetic field-induced mitotic apparatus reorientation in frog eggs&lt;/title&gt;&lt;secondary-title&gt;Biophysical Journal&lt;/secondary-title&gt;&lt;alt-title&gt;Biophys J&lt;/alt-title&gt;&lt;/titles&gt;&lt;periodical&gt;&lt;full-title&gt;Biophysical Journal&lt;/full-title&gt;&lt;abbr-1&gt;Biophys J&lt;/abbr-1&gt;&lt;/periodical&gt;&lt;alt-periodical&gt;&lt;full-title&gt;Biophysical Journal&lt;/full-title&gt;&lt;abbr-1&gt;Biophys J&lt;/abbr-1&gt;&lt;/alt-periodical&gt;&lt;pages&gt;1260-1265&lt;/pages&gt;&lt;volume&gt;82&lt;/volume&gt;&lt;number&gt;3&lt;/number&gt;&lt;keywords&gt;&lt;keyword&gt;cell-division&lt;/keyword&gt;&lt;keyword&gt;gravity&lt;/keyword&gt;&lt;keyword&gt;orientation&lt;/keyword&gt;&lt;keyword&gt;levitation&lt;/keyword&gt;&lt;keyword&gt;position&lt;/keyword&gt;&lt;keyword&gt;mitosis&lt;/keyword&gt;&lt;/keywords&gt;&lt;dates&gt;&lt;year&gt;2002&lt;/year&gt;&lt;pub-dates&gt;&lt;date&gt;Mar&lt;/date&gt;&lt;/pub-dates&gt;&lt;/dates&gt;&lt;isbn&gt;0006-3495&lt;/isbn&gt;&lt;accession-num&gt;WOS:000174170700013&lt;/accession-num&gt;&lt;urls&gt;&lt;related-urls&gt;&lt;url&gt;&amp;lt;Go to ISI&amp;gt;://WOS:000174170700013&lt;/url&gt;&lt;/related-urls&gt;&lt;/urls&gt;&lt;language&gt;English&lt;/language&gt;&lt;/record&gt;&lt;/Cite&gt;&lt;/EndNote&gt;</w:instrText>
      </w:r>
      <w:r w:rsidR="00B36698">
        <w:rPr>
          <w:rFonts w:ascii="Times New Roman" w:hAnsi="Times New Roman" w:cs="Times New Roman"/>
        </w:rPr>
        <w:fldChar w:fldCharType="separate"/>
      </w:r>
      <w:r w:rsidR="00812997">
        <w:rPr>
          <w:rFonts w:ascii="Times New Roman" w:hAnsi="Times New Roman" w:cs="Times New Roman"/>
          <w:noProof/>
        </w:rPr>
        <w:t>(</w:t>
      </w:r>
      <w:hyperlink w:anchor="_ENREF_39" w:tooltip="Valles, 2002 #33" w:history="1">
        <w:r w:rsidR="008F426E">
          <w:rPr>
            <w:rFonts w:ascii="Times New Roman" w:hAnsi="Times New Roman" w:cs="Times New Roman"/>
            <w:noProof/>
          </w:rPr>
          <w:t>Valles 2002</w:t>
        </w:r>
      </w:hyperlink>
      <w:r w:rsidR="00812997">
        <w:rPr>
          <w:rFonts w:ascii="Times New Roman" w:hAnsi="Times New Roman" w:cs="Times New Roman"/>
          <w:noProof/>
        </w:rPr>
        <w:t>)</w:t>
      </w:r>
      <w:r w:rsidR="00B36698">
        <w:rPr>
          <w:rFonts w:ascii="Times New Roman" w:hAnsi="Times New Roman" w:cs="Times New Roman"/>
        </w:rPr>
        <w:fldChar w:fldCharType="end"/>
      </w:r>
      <w:r w:rsidRPr="00FD65A3">
        <w:rPr>
          <w:rFonts w:ascii="Times New Roman" w:hAnsi="Times New Roman" w:cs="Times New Roman"/>
        </w:rPr>
        <w:t xml:space="preserve">. </w:t>
      </w:r>
      <w:proofErr w:type="spellStart"/>
      <w:r w:rsidRPr="00FD65A3">
        <w:rPr>
          <w:rFonts w:ascii="Times New Roman" w:hAnsi="Times New Roman" w:cs="Times New Roman"/>
        </w:rPr>
        <w:t>Denegre</w:t>
      </w:r>
      <w:proofErr w:type="spellEnd"/>
      <w:r w:rsidRPr="00FD65A3">
        <w:rPr>
          <w:rFonts w:ascii="Times New Roman" w:hAnsi="Times New Roman" w:cs="Times New Roman"/>
        </w:rPr>
        <w:t xml:space="preserve"> et </w:t>
      </w:r>
      <w:proofErr w:type="spellStart"/>
      <w:r w:rsidRPr="00FD65A3">
        <w:rPr>
          <w:rFonts w:ascii="Times New Roman" w:hAnsi="Times New Roman" w:cs="Times New Roman"/>
        </w:rPr>
        <w:t>al’s</w:t>
      </w:r>
      <w:proofErr w:type="spellEnd"/>
      <w:r w:rsidRPr="00FD65A3">
        <w:rPr>
          <w:rFonts w:ascii="Times New Roman" w:hAnsi="Times New Roman" w:cs="Times New Roman"/>
        </w:rPr>
        <w:t xml:space="preserve"> results about Xenopus egg division shows that the cleavage plane, which is perpendicular to the spindle long axis, tend to parallel with the magnetic field direction</w:t>
      </w:r>
      <w:r w:rsidR="004F62D0">
        <w:rPr>
          <w:rFonts w:ascii="Times New Roman" w:hAnsi="Times New Roman" w:cs="Times New Roman" w:hint="eastAsia"/>
        </w:rPr>
        <w:t xml:space="preserve"> </w:t>
      </w:r>
      <w:r w:rsidR="00B36698">
        <w:rPr>
          <w:rFonts w:ascii="Times New Roman" w:hAnsi="Times New Roman" w:cs="Times New Roman"/>
        </w:rPr>
        <w:fldChar w:fldCharType="begin"/>
      </w:r>
      <w:r w:rsidR="000B6525">
        <w:rPr>
          <w:rFonts w:ascii="Times New Roman" w:hAnsi="Times New Roman" w:cs="Times New Roman"/>
        </w:rPr>
        <w:instrText xml:space="preserve"> ADDIN EN.CITE &lt;EndNote&gt;&lt;Cite&gt;&lt;Author&gt;Denegre&lt;/Author&gt;&lt;Year&gt;1998&lt;/Year&gt;&lt;RecNum&gt;32&lt;/RecNum&gt;&lt;DisplayText&gt;(Denegre et al. 1998)&lt;/DisplayText&gt;&lt;record&gt;&lt;rec-number&gt;32&lt;/rec-number&gt;&lt;foreign-keys&gt;&lt;key app="EN" db-id="zdaxrs90q9fra8ezxthx2atl9dtdzwwzrzfr"&gt;32&lt;/key&gt;&lt;/foreign-keys&gt;&lt;ref-type name="Journal Article"&gt;17&lt;/ref-type&gt;&lt;contributors&gt;&lt;authors&gt;&lt;author&gt;Denegre, J. M.&lt;/author&gt;&lt;author&gt;Valles, J. M.&lt;/author&gt;&lt;author&gt;Lin, K.&lt;/author&gt;&lt;author&gt;Jordan, W. B.&lt;/author&gt;&lt;author&gt;Mowry, K. L.&lt;/author&gt;&lt;/authors&gt;&lt;/contributors&gt;&lt;auth-address&gt;Brown Univ, Dept Biochem Mol Biol &amp;amp; Cell Biol, Providence, RI 02912 USA&amp;#xD;Brown Univ, Dept Phys, Providence, RI 02912 USA&lt;/auth-address&gt;&lt;titles&gt;&lt;title&gt;Cleavage planes in frog eggs are altered by strong magnetic fields&lt;/title&gt;&lt;secondary-title&gt;Proceedings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USA&lt;/abbr-1&gt;&lt;/alt-periodical&gt;&lt;pages&gt;14729-14732&lt;/pages&gt;&lt;volume&gt;95&lt;/volume&gt;&lt;number&gt;25&lt;/number&gt;&lt;keywords&gt;&lt;keyword&gt;cell division&lt;/keyword&gt;&lt;keyword&gt;mitotic apparatus&lt;/keyword&gt;&lt;keyword&gt;microtubules&lt;/keyword&gt;&lt;keyword&gt;xenopus&lt;/keyword&gt;&lt;keyword&gt;confocal immunofluorescence microscopy&lt;/keyword&gt;&lt;keyword&gt;xenopus-laevis&lt;/keyword&gt;&lt;keyword&gt;microtubules&lt;/keyword&gt;&lt;/keywords&gt;&lt;dates&gt;&lt;year&gt;1998&lt;/year&gt;&lt;pub-dates&gt;&lt;date&gt;Dec 8&lt;/date&gt;&lt;/pub-dates&gt;&lt;/dates&gt;&lt;isbn&gt;0027-8424&lt;/isbn&gt;&lt;accession-num&gt;WOS:000077436700027&lt;/accession-num&gt;&lt;urls&gt;&lt;related-urls&gt;&lt;url&gt;&amp;lt;Go to ISI&amp;gt;://WOS:000077436700027&lt;/url&gt;&lt;/related-urls&gt;&lt;/urls&gt;&lt;electronic-resource-num&gt;DOI 10.1073/pnas.95.25.14729&lt;/electronic-resource-num&gt;&lt;language&gt;English&lt;/language&gt;&lt;/record&gt;&lt;/Cite&gt;&lt;/EndNote&gt;</w:instrText>
      </w:r>
      <w:r w:rsidR="00B36698">
        <w:rPr>
          <w:rFonts w:ascii="Times New Roman" w:hAnsi="Times New Roman" w:cs="Times New Roman"/>
        </w:rPr>
        <w:fldChar w:fldCharType="separate"/>
      </w:r>
      <w:r w:rsidR="000B6525">
        <w:rPr>
          <w:rFonts w:ascii="Times New Roman" w:hAnsi="Times New Roman" w:cs="Times New Roman"/>
          <w:noProof/>
        </w:rPr>
        <w:t>(</w:t>
      </w:r>
      <w:hyperlink w:anchor="_ENREF_5" w:tooltip="Denegre, 1998 #32" w:history="1">
        <w:r w:rsidR="008F426E">
          <w:rPr>
            <w:rFonts w:ascii="Times New Roman" w:hAnsi="Times New Roman" w:cs="Times New Roman"/>
            <w:noProof/>
          </w:rPr>
          <w:t>Denegre et al. 1998</w:t>
        </w:r>
      </w:hyperlink>
      <w:r w:rsidR="000B6525">
        <w:rPr>
          <w:rFonts w:ascii="Times New Roman" w:hAnsi="Times New Roman" w:cs="Times New Roman"/>
          <w:noProof/>
        </w:rPr>
        <w:t>)</w:t>
      </w:r>
      <w:r w:rsidR="00B36698">
        <w:rPr>
          <w:rFonts w:ascii="Times New Roman" w:hAnsi="Times New Roman" w:cs="Times New Roman"/>
        </w:rPr>
        <w:fldChar w:fldCharType="end"/>
      </w:r>
      <w:r w:rsidRPr="00FD65A3">
        <w:rPr>
          <w:rFonts w:ascii="Times New Roman" w:hAnsi="Times New Roman" w:cs="Times New Roman"/>
        </w:rPr>
        <w:t xml:space="preserve">. Xenopus eggs have very different long astral microtubules, which composed a large portion of the whole cell. In contrast, the cells used in our study as well as most human somatic cells have much less astral microtubules and much bigger spindle microtubules compared to Xenopus eggs. Since both astral and spindle microtubules, as well as chromosomes respond to magnetic field, their relative contribution will be critical to determine the final outcome in a given cell type. </w:t>
      </w:r>
    </w:p>
    <w:p w:rsidR="003E235D" w:rsidRPr="00F673C2" w:rsidRDefault="006D1178" w:rsidP="00ED7C8A">
      <w:pPr>
        <w:autoSpaceDE w:val="0"/>
        <w:autoSpaceDN w:val="0"/>
        <w:adjustRightInd w:val="0"/>
        <w:spacing w:line="480" w:lineRule="auto"/>
        <w:ind w:firstLine="420"/>
        <w:rPr>
          <w:rFonts w:ascii="Times New Roman" w:hAnsi="Times New Roman"/>
          <w:sz w:val="24"/>
          <w:szCs w:val="24"/>
        </w:rPr>
      </w:pPr>
      <w:r>
        <w:rPr>
          <w:rFonts w:ascii="Times New Roman" w:hAnsi="Times New Roman" w:hint="eastAsia"/>
          <w:sz w:val="24"/>
          <w:szCs w:val="24"/>
        </w:rPr>
        <w:t>In conclusion, a</w:t>
      </w:r>
      <w:r w:rsidR="0056060C" w:rsidRPr="00FD65A3">
        <w:rPr>
          <w:rFonts w:ascii="Times New Roman" w:hAnsi="Times New Roman"/>
          <w:sz w:val="24"/>
          <w:szCs w:val="24"/>
        </w:rPr>
        <w:t xml:space="preserve">lthough it is well accepted that microtubules can be affected by magnetic fields, the effect of high magnetic field on mitotic spindles in a cell has never been </w:t>
      </w:r>
      <w:r w:rsidR="0056060C" w:rsidRPr="00FD65A3">
        <w:rPr>
          <w:rFonts w:ascii="Times New Roman" w:hAnsi="Times New Roman"/>
          <w:sz w:val="24"/>
          <w:szCs w:val="24"/>
        </w:rPr>
        <w:lastRenderedPageBreak/>
        <w:t xml:space="preserve">investigated. Here we examined the mitotic spindles in 27 T </w:t>
      </w:r>
      <w:r w:rsidR="0056060C" w:rsidRPr="00FD65A3">
        <w:rPr>
          <w:rFonts w:ascii="Times New Roman" w:hAnsi="Times New Roman"/>
          <w:kern w:val="0"/>
          <w:sz w:val="24"/>
          <w:szCs w:val="24"/>
        </w:rPr>
        <w:t xml:space="preserve">ultra-high SMF treated </w:t>
      </w:r>
      <w:r>
        <w:rPr>
          <w:rFonts w:ascii="Times New Roman" w:hAnsi="Times New Roman" w:hint="eastAsia"/>
          <w:kern w:val="0"/>
          <w:sz w:val="24"/>
          <w:szCs w:val="24"/>
        </w:rPr>
        <w:t xml:space="preserve">human CNE-2Z and RPE1 </w:t>
      </w:r>
      <w:r w:rsidR="0056060C" w:rsidRPr="00FD65A3">
        <w:rPr>
          <w:rFonts w:ascii="Times New Roman" w:hAnsi="Times New Roman"/>
          <w:kern w:val="0"/>
          <w:sz w:val="24"/>
          <w:szCs w:val="24"/>
        </w:rPr>
        <w:t>cells and found that the spindle orientation is indeed affected</w:t>
      </w:r>
      <w:r w:rsidR="00812997">
        <w:rPr>
          <w:rFonts w:ascii="Times New Roman" w:hAnsi="Times New Roman" w:hint="eastAsia"/>
          <w:kern w:val="0"/>
          <w:sz w:val="24"/>
          <w:szCs w:val="24"/>
        </w:rPr>
        <w:t xml:space="preserve"> and the direction is dependent on the chromosome alignment</w:t>
      </w:r>
      <w:r w:rsidR="0056060C" w:rsidRPr="00FD65A3">
        <w:rPr>
          <w:rFonts w:ascii="Times New Roman" w:hAnsi="Times New Roman"/>
          <w:kern w:val="0"/>
          <w:sz w:val="24"/>
          <w:szCs w:val="24"/>
        </w:rPr>
        <w:t xml:space="preserve">. This </w:t>
      </w:r>
      <w:r w:rsidR="0056060C" w:rsidRPr="00FD65A3">
        <w:rPr>
          <w:rStyle w:val="a6"/>
          <w:rFonts w:ascii="Times New Roman" w:hAnsi="Times New Roman"/>
          <w:i w:val="0"/>
          <w:iCs w:val="0"/>
          <w:sz w:val="24"/>
          <w:szCs w:val="24"/>
          <w:shd w:val="clear" w:color="auto" w:fill="FFFFFF"/>
        </w:rPr>
        <w:t>provides a powerful tool to study spindle orientation related questions in developmental biology, such as cell fate, tissue architecture, and cancer biology.</w:t>
      </w:r>
    </w:p>
    <w:p w:rsidR="003E235D" w:rsidRPr="00F673C2" w:rsidRDefault="003E235D" w:rsidP="00ED7C8A">
      <w:pPr>
        <w:autoSpaceDE w:val="0"/>
        <w:autoSpaceDN w:val="0"/>
        <w:adjustRightInd w:val="0"/>
        <w:spacing w:line="480" w:lineRule="auto"/>
        <w:rPr>
          <w:rFonts w:ascii="Times New Roman" w:hAnsi="Times New Roman"/>
          <w:sz w:val="24"/>
          <w:szCs w:val="24"/>
        </w:rPr>
      </w:pPr>
    </w:p>
    <w:p w:rsidR="003E235D" w:rsidRPr="00F673C2" w:rsidRDefault="003E235D" w:rsidP="00313CD1">
      <w:pPr>
        <w:autoSpaceDE w:val="0"/>
        <w:autoSpaceDN w:val="0"/>
        <w:adjustRightInd w:val="0"/>
        <w:spacing w:afterLines="50" w:line="480" w:lineRule="auto"/>
        <w:rPr>
          <w:rFonts w:ascii="Times New Roman" w:hAnsi="Times New Roman"/>
          <w:b/>
          <w:sz w:val="24"/>
          <w:szCs w:val="24"/>
        </w:rPr>
      </w:pPr>
      <w:r w:rsidRPr="00F673C2">
        <w:rPr>
          <w:rFonts w:ascii="Times New Roman" w:hAnsi="Times New Roman"/>
          <w:b/>
          <w:sz w:val="24"/>
          <w:szCs w:val="24"/>
        </w:rPr>
        <w:t>Acknowledgement</w:t>
      </w:r>
    </w:p>
    <w:p w:rsidR="00C85A9B" w:rsidRDefault="003E235D" w:rsidP="00ED7C8A">
      <w:pPr>
        <w:pStyle w:val="Acknowledgement"/>
        <w:spacing w:before="0" w:line="480" w:lineRule="auto"/>
        <w:ind w:left="0" w:firstLineChars="118" w:firstLine="283"/>
        <w:jc w:val="both"/>
      </w:pPr>
      <w:r w:rsidRPr="00F673C2">
        <w:t xml:space="preserve">We would like to thank Dr. </w:t>
      </w:r>
      <w:proofErr w:type="spellStart"/>
      <w:r w:rsidRPr="00F673C2">
        <w:t>Yuheng</w:t>
      </w:r>
      <w:proofErr w:type="spellEnd"/>
      <w:r w:rsidRPr="00F673C2">
        <w:t xml:space="preserve"> Zhang </w:t>
      </w:r>
      <w:r w:rsidRPr="00F673C2">
        <w:rPr>
          <w:lang w:eastAsia="zh-CN"/>
        </w:rPr>
        <w:t xml:space="preserve">in the physical division of </w:t>
      </w:r>
      <w:r w:rsidRPr="00F673C2">
        <w:t>Chines</w:t>
      </w:r>
      <w:r w:rsidRPr="00B53657">
        <w:t xml:space="preserve">e High Magnetic Field Laboratory for helpful discussions about the project. This work was supported by </w:t>
      </w:r>
      <w:r w:rsidR="00800A3F">
        <w:rPr>
          <w:rFonts w:hint="eastAsia"/>
          <w:lang w:eastAsia="zh-CN"/>
        </w:rPr>
        <w:t xml:space="preserve">the National Key Research and Development Program of China (#2016YFA0400900), </w:t>
      </w:r>
      <w:r w:rsidR="00200CDC" w:rsidRPr="00696F5B">
        <w:t>National Natural Science Foundation of China (Grant No U1532151)</w:t>
      </w:r>
      <w:r w:rsidR="00200CDC">
        <w:rPr>
          <w:rFonts w:hint="eastAsia"/>
          <w:lang w:eastAsia="zh-CN"/>
        </w:rPr>
        <w:t xml:space="preserve">, </w:t>
      </w:r>
      <w:r w:rsidRPr="00AC6389">
        <w:rPr>
          <w:color w:val="000000"/>
        </w:rPr>
        <w:t>Hefei Science Center CAS (2016HSC-IU007)</w:t>
      </w:r>
      <w:r w:rsidR="005C3D8F">
        <w:rPr>
          <w:rFonts w:hint="eastAsia"/>
          <w:color w:val="000000"/>
          <w:lang w:eastAsia="zh-CN"/>
        </w:rPr>
        <w:t xml:space="preserve"> and</w:t>
      </w:r>
      <w:r w:rsidRPr="00AC6389">
        <w:rPr>
          <w:color w:val="000000"/>
        </w:rPr>
        <w:t xml:space="preserve"> </w:t>
      </w:r>
      <w:r w:rsidRPr="00B53657">
        <w:t xml:space="preserve">Chinese Academy of Sciences “Hundred Talent </w:t>
      </w:r>
      <w:r w:rsidRPr="00696F5B">
        <w:t xml:space="preserve">program” to </w:t>
      </w:r>
      <w:proofErr w:type="spellStart"/>
      <w:r w:rsidRPr="00696F5B">
        <w:t>Xin</w:t>
      </w:r>
      <w:proofErr w:type="spellEnd"/>
      <w:r w:rsidRPr="00696F5B">
        <w:t xml:space="preserve"> Zhang</w:t>
      </w:r>
      <w:r w:rsidRPr="00696F5B">
        <w:rPr>
          <w:lang w:eastAsia="zh-CN"/>
        </w:rPr>
        <w:t xml:space="preserve">, </w:t>
      </w:r>
      <w:r w:rsidR="005C3D8F" w:rsidRPr="00696F5B">
        <w:t xml:space="preserve">National Natural Science Foundation of China </w:t>
      </w:r>
      <w:r w:rsidRPr="00696F5B">
        <w:t>(Grant</w:t>
      </w:r>
      <w:r w:rsidRPr="00696F5B">
        <w:rPr>
          <w:rFonts w:eastAsia="Times New Roman"/>
        </w:rPr>
        <w:t xml:space="preserve"> </w:t>
      </w:r>
      <w:r w:rsidRPr="00696F5B">
        <w:t xml:space="preserve">Nos. 11204306, U1232210, 11374278) to </w:t>
      </w:r>
      <w:proofErr w:type="spellStart"/>
      <w:r w:rsidRPr="00696F5B">
        <w:t>Qingyou</w:t>
      </w:r>
      <w:proofErr w:type="spellEnd"/>
      <w:r w:rsidRPr="00696F5B">
        <w:t xml:space="preserve"> Lu and</w:t>
      </w:r>
      <w:r w:rsidRPr="00696F5B">
        <w:rPr>
          <w:rFonts w:eastAsia="Times New Roman"/>
        </w:rPr>
        <w:t xml:space="preserve"> </w:t>
      </w:r>
      <w:r w:rsidRPr="00696F5B">
        <w:t>Chinese High Magnetic Field Laboratory facility.</w:t>
      </w:r>
    </w:p>
    <w:p w:rsidR="003E235D" w:rsidRPr="00696F5B" w:rsidRDefault="003E235D" w:rsidP="00ED7C8A">
      <w:pPr>
        <w:autoSpaceDE w:val="0"/>
        <w:autoSpaceDN w:val="0"/>
        <w:adjustRightInd w:val="0"/>
        <w:spacing w:line="480" w:lineRule="auto"/>
        <w:jc w:val="left"/>
        <w:rPr>
          <w:rFonts w:ascii="Times New Roman" w:hAnsi="Times New Roman"/>
          <w:sz w:val="24"/>
          <w:szCs w:val="24"/>
        </w:rPr>
      </w:pPr>
    </w:p>
    <w:p w:rsidR="003E235D" w:rsidRPr="00E87393" w:rsidRDefault="003E235D" w:rsidP="00313CD1">
      <w:pPr>
        <w:autoSpaceDE w:val="0"/>
        <w:autoSpaceDN w:val="0"/>
        <w:adjustRightInd w:val="0"/>
        <w:spacing w:afterLines="50" w:line="480" w:lineRule="auto"/>
        <w:jc w:val="left"/>
        <w:rPr>
          <w:rFonts w:ascii="Times New Roman" w:hAnsi="Times New Roman"/>
          <w:b/>
          <w:sz w:val="24"/>
          <w:szCs w:val="24"/>
        </w:rPr>
      </w:pPr>
      <w:r w:rsidRPr="00E87393">
        <w:rPr>
          <w:rFonts w:ascii="Times New Roman" w:hAnsi="Times New Roman"/>
          <w:b/>
          <w:sz w:val="24"/>
          <w:szCs w:val="24"/>
        </w:rPr>
        <w:t>Author contributions</w:t>
      </w:r>
    </w:p>
    <w:p w:rsidR="001F48B2" w:rsidRDefault="00E06F88" w:rsidP="00ED7C8A">
      <w:pPr>
        <w:autoSpaceDE w:val="0"/>
        <w:autoSpaceDN w:val="0"/>
        <w:adjustRightInd w:val="0"/>
        <w:spacing w:line="480" w:lineRule="auto"/>
        <w:rPr>
          <w:rFonts w:ascii="Times New Roman" w:hAnsi="Times New Roman"/>
          <w:sz w:val="24"/>
          <w:szCs w:val="24"/>
        </w:rPr>
      </w:pPr>
      <w:r>
        <w:rPr>
          <w:rFonts w:ascii="Times New Roman" w:hAnsi="Times New Roman" w:hint="eastAsia"/>
          <w:sz w:val="24"/>
          <w:szCs w:val="24"/>
        </w:rPr>
        <w:t xml:space="preserve">X.Z. and Q. L. initiated the project. L.Z. performed most </w:t>
      </w:r>
      <w:r>
        <w:rPr>
          <w:rFonts w:ascii="Times New Roman" w:hAnsi="Times New Roman"/>
          <w:sz w:val="24"/>
          <w:szCs w:val="24"/>
        </w:rPr>
        <w:t>cellular</w:t>
      </w:r>
      <w:r>
        <w:rPr>
          <w:rFonts w:ascii="Times New Roman" w:hAnsi="Times New Roman" w:hint="eastAsia"/>
          <w:sz w:val="24"/>
          <w:szCs w:val="24"/>
        </w:rPr>
        <w:t xml:space="preserve"> </w:t>
      </w:r>
      <w:r w:rsidR="00A936E5">
        <w:rPr>
          <w:rFonts w:ascii="Times New Roman" w:hAnsi="Times New Roman" w:hint="eastAsia"/>
          <w:sz w:val="24"/>
          <w:szCs w:val="24"/>
        </w:rPr>
        <w:t xml:space="preserve">studies </w:t>
      </w:r>
      <w:r>
        <w:rPr>
          <w:rFonts w:ascii="Times New Roman" w:hAnsi="Times New Roman" w:hint="eastAsia"/>
          <w:sz w:val="24"/>
          <w:szCs w:val="24"/>
        </w:rPr>
        <w:t xml:space="preserve">and data analysis. Y.H, Z.W. and Q. L. </w:t>
      </w:r>
      <w:r>
        <w:rPr>
          <w:rFonts w:ascii="Times New Roman" w:hAnsi="Times New Roman"/>
          <w:sz w:val="24"/>
          <w:szCs w:val="24"/>
        </w:rPr>
        <w:t>designed</w:t>
      </w:r>
      <w:r>
        <w:rPr>
          <w:rFonts w:ascii="Times New Roman" w:hAnsi="Times New Roman" w:hint="eastAsia"/>
          <w:sz w:val="24"/>
          <w:szCs w:val="24"/>
        </w:rPr>
        <w:t xml:space="preserve"> and constructed the biological sample system for the magnet. X. J. performed cell cycle and apoptosis assays. H.W. and X.T. performed the low magnetic field assays. </w:t>
      </w:r>
      <w:r w:rsidR="00A936E5">
        <w:rPr>
          <w:rFonts w:ascii="Times New Roman" w:hAnsi="Times New Roman" w:hint="eastAsia"/>
          <w:sz w:val="24"/>
          <w:szCs w:val="24"/>
        </w:rPr>
        <w:t xml:space="preserve">Z.L. performed cell synchronization </w:t>
      </w:r>
      <w:r w:rsidR="00704856">
        <w:rPr>
          <w:rFonts w:ascii="Times New Roman" w:hAnsi="Times New Roman"/>
          <w:sz w:val="24"/>
          <w:szCs w:val="24"/>
        </w:rPr>
        <w:t>assay</w:t>
      </w:r>
      <w:r w:rsidR="00A936E5">
        <w:rPr>
          <w:rFonts w:ascii="Times New Roman" w:hAnsi="Times New Roman" w:hint="eastAsia"/>
          <w:sz w:val="24"/>
          <w:szCs w:val="24"/>
        </w:rPr>
        <w:t xml:space="preserve">. </w:t>
      </w:r>
      <w:r>
        <w:rPr>
          <w:rFonts w:ascii="Times New Roman" w:hAnsi="Times New Roman" w:hint="eastAsia"/>
          <w:sz w:val="24"/>
          <w:szCs w:val="24"/>
        </w:rPr>
        <w:t>F.Y. and Z.</w:t>
      </w:r>
      <w:r w:rsidR="00A936E5">
        <w:rPr>
          <w:rFonts w:ascii="Times New Roman" w:hAnsi="Times New Roman" w:hint="eastAsia"/>
          <w:sz w:val="24"/>
          <w:szCs w:val="24"/>
        </w:rPr>
        <w:t>L</w:t>
      </w:r>
      <w:r>
        <w:rPr>
          <w:rFonts w:ascii="Times New Roman" w:hAnsi="Times New Roman" w:hint="eastAsia"/>
          <w:sz w:val="24"/>
          <w:szCs w:val="24"/>
        </w:rPr>
        <w:t xml:space="preserve">. provided microscope </w:t>
      </w:r>
      <w:r>
        <w:rPr>
          <w:rFonts w:ascii="Times New Roman" w:hAnsi="Times New Roman"/>
          <w:sz w:val="24"/>
          <w:szCs w:val="24"/>
        </w:rPr>
        <w:lastRenderedPageBreak/>
        <w:t>assistance</w:t>
      </w:r>
      <w:r>
        <w:rPr>
          <w:rFonts w:ascii="Times New Roman" w:hAnsi="Times New Roman" w:hint="eastAsia"/>
          <w:sz w:val="24"/>
          <w:szCs w:val="24"/>
        </w:rPr>
        <w:t xml:space="preserve">. L.P. </w:t>
      </w:r>
      <w:r>
        <w:rPr>
          <w:rFonts w:ascii="Times New Roman" w:hAnsi="Times New Roman"/>
          <w:sz w:val="24"/>
          <w:szCs w:val="24"/>
        </w:rPr>
        <w:t>assisted</w:t>
      </w:r>
      <w:r>
        <w:rPr>
          <w:rFonts w:ascii="Times New Roman" w:hAnsi="Times New Roman" w:hint="eastAsia"/>
          <w:sz w:val="24"/>
          <w:szCs w:val="24"/>
        </w:rPr>
        <w:t xml:space="preserve"> with the ultra-high magnet operation </w:t>
      </w:r>
      <w:r w:rsidR="005B7E13">
        <w:rPr>
          <w:rFonts w:ascii="Times New Roman" w:hAnsi="Times New Roman" w:hint="eastAsia"/>
          <w:sz w:val="24"/>
          <w:szCs w:val="24"/>
        </w:rPr>
        <w:t>and platform design</w:t>
      </w:r>
      <w:r>
        <w:rPr>
          <w:rFonts w:ascii="Times New Roman" w:hAnsi="Times New Roman" w:hint="eastAsia"/>
          <w:sz w:val="24"/>
          <w:szCs w:val="24"/>
        </w:rPr>
        <w:t xml:space="preserve">. </w:t>
      </w:r>
      <w:r w:rsidR="0092350A">
        <w:rPr>
          <w:rFonts w:ascii="Times New Roman" w:hAnsi="Times New Roman" w:hint="eastAsia"/>
          <w:sz w:val="24"/>
          <w:szCs w:val="24"/>
        </w:rPr>
        <w:t>T.</w:t>
      </w:r>
      <w:r w:rsidR="00AF0F9E">
        <w:rPr>
          <w:rFonts w:ascii="Times New Roman" w:hAnsi="Times New Roman" w:hint="eastAsia"/>
          <w:sz w:val="24"/>
          <w:szCs w:val="24"/>
        </w:rPr>
        <w:t>J.</w:t>
      </w:r>
      <w:r w:rsidR="0092350A">
        <w:rPr>
          <w:rFonts w:ascii="Times New Roman" w:hAnsi="Times New Roman" w:hint="eastAsia"/>
          <w:sz w:val="24"/>
          <w:szCs w:val="24"/>
        </w:rPr>
        <w:t xml:space="preserve">M. designed experiments and edited the manuscript. </w:t>
      </w:r>
      <w:r>
        <w:rPr>
          <w:rFonts w:ascii="Times New Roman" w:hAnsi="Times New Roman" w:hint="eastAsia"/>
          <w:sz w:val="24"/>
          <w:szCs w:val="24"/>
        </w:rPr>
        <w:t>X. Z. drafted the manuscript and all authors help</w:t>
      </w:r>
      <w:r w:rsidR="00404FF0">
        <w:rPr>
          <w:rFonts w:ascii="Times New Roman" w:hAnsi="Times New Roman" w:hint="eastAsia"/>
          <w:sz w:val="24"/>
          <w:szCs w:val="24"/>
        </w:rPr>
        <w:t>ed</w:t>
      </w:r>
      <w:r>
        <w:rPr>
          <w:rFonts w:ascii="Times New Roman" w:hAnsi="Times New Roman" w:hint="eastAsia"/>
          <w:sz w:val="24"/>
          <w:szCs w:val="24"/>
        </w:rPr>
        <w:t xml:space="preserve"> edited the manuscript.</w:t>
      </w:r>
    </w:p>
    <w:p w:rsidR="003E235D" w:rsidRPr="00E87393" w:rsidRDefault="003E235D" w:rsidP="00ED7C8A">
      <w:pPr>
        <w:pStyle w:val="Default"/>
        <w:spacing w:line="480" w:lineRule="auto"/>
        <w:rPr>
          <w:rFonts w:ascii="Times New Roman" w:hAnsi="Times New Roman" w:cs="Times New Roman"/>
        </w:rPr>
      </w:pPr>
    </w:p>
    <w:p w:rsidR="003E235D" w:rsidRDefault="004C0581" w:rsidP="00313CD1">
      <w:pPr>
        <w:autoSpaceDE w:val="0"/>
        <w:autoSpaceDN w:val="0"/>
        <w:adjustRightInd w:val="0"/>
        <w:spacing w:afterLines="50" w:line="480" w:lineRule="auto"/>
        <w:jc w:val="left"/>
        <w:rPr>
          <w:rFonts w:ascii="Times New Roman" w:hAnsi="Times New Roman"/>
          <w:b/>
          <w:bCs/>
          <w:sz w:val="24"/>
          <w:szCs w:val="24"/>
        </w:rPr>
      </w:pPr>
      <w:r>
        <w:rPr>
          <w:rFonts w:ascii="Times New Roman" w:hAnsi="Times New Roman"/>
          <w:b/>
          <w:bCs/>
          <w:sz w:val="24"/>
          <w:szCs w:val="24"/>
        </w:rPr>
        <w:t>Competing financial interests</w:t>
      </w:r>
      <w:r w:rsidR="003E235D" w:rsidRPr="00E87393">
        <w:rPr>
          <w:rFonts w:ascii="Times New Roman" w:hAnsi="Times New Roman"/>
          <w:b/>
          <w:bCs/>
          <w:sz w:val="24"/>
          <w:szCs w:val="24"/>
        </w:rPr>
        <w:t xml:space="preserve"> </w:t>
      </w:r>
    </w:p>
    <w:p w:rsidR="003E235D" w:rsidRDefault="003E235D" w:rsidP="00ED7C8A">
      <w:pPr>
        <w:autoSpaceDE w:val="0"/>
        <w:autoSpaceDN w:val="0"/>
        <w:adjustRightInd w:val="0"/>
        <w:spacing w:line="480" w:lineRule="auto"/>
        <w:jc w:val="left"/>
        <w:rPr>
          <w:rFonts w:ascii="Times New Roman" w:hAnsi="Times New Roman"/>
          <w:bCs/>
          <w:sz w:val="24"/>
          <w:szCs w:val="24"/>
        </w:rPr>
      </w:pPr>
      <w:proofErr w:type="gramStart"/>
      <w:r w:rsidRPr="00E87393">
        <w:rPr>
          <w:rFonts w:ascii="Times New Roman" w:hAnsi="Times New Roman"/>
          <w:bCs/>
          <w:sz w:val="24"/>
          <w:szCs w:val="24"/>
        </w:rPr>
        <w:t>N/A.</w:t>
      </w:r>
      <w:proofErr w:type="gramEnd"/>
      <w:r w:rsidRPr="00E87393">
        <w:rPr>
          <w:rFonts w:ascii="Times New Roman" w:hAnsi="Times New Roman"/>
          <w:bCs/>
          <w:sz w:val="24"/>
          <w:szCs w:val="24"/>
        </w:rPr>
        <w:t xml:space="preserve">  </w:t>
      </w:r>
    </w:p>
    <w:p w:rsidR="00D80721" w:rsidRDefault="00D80721" w:rsidP="00ED7C8A">
      <w:pPr>
        <w:autoSpaceDE w:val="0"/>
        <w:autoSpaceDN w:val="0"/>
        <w:adjustRightInd w:val="0"/>
        <w:spacing w:line="480" w:lineRule="auto"/>
        <w:jc w:val="left"/>
        <w:rPr>
          <w:rFonts w:ascii="Times New Roman" w:hAnsi="Times New Roman"/>
          <w:sz w:val="24"/>
          <w:szCs w:val="24"/>
        </w:rPr>
      </w:pPr>
    </w:p>
    <w:p w:rsidR="004C0581" w:rsidRDefault="004C0581" w:rsidP="00ED7C8A">
      <w:pPr>
        <w:autoSpaceDE w:val="0"/>
        <w:autoSpaceDN w:val="0"/>
        <w:adjustRightInd w:val="0"/>
        <w:spacing w:line="480" w:lineRule="auto"/>
        <w:jc w:val="left"/>
        <w:rPr>
          <w:rFonts w:ascii="Times New Roman" w:hAnsi="Times New Roman"/>
          <w:sz w:val="24"/>
          <w:szCs w:val="24"/>
        </w:rPr>
      </w:pPr>
    </w:p>
    <w:p w:rsidR="00D80721" w:rsidRPr="00AC72D2" w:rsidRDefault="00AC72D2" w:rsidP="00313CD1">
      <w:pPr>
        <w:autoSpaceDE w:val="0"/>
        <w:autoSpaceDN w:val="0"/>
        <w:adjustRightInd w:val="0"/>
        <w:spacing w:afterLines="50"/>
        <w:jc w:val="left"/>
        <w:rPr>
          <w:rFonts w:ascii="Times New Roman" w:hAnsi="Times New Roman"/>
          <w:b/>
          <w:sz w:val="24"/>
          <w:szCs w:val="24"/>
        </w:rPr>
      </w:pPr>
      <w:r w:rsidRPr="00AC72D2">
        <w:rPr>
          <w:rFonts w:ascii="Times New Roman" w:hAnsi="Times New Roman" w:hint="eastAsia"/>
          <w:b/>
          <w:sz w:val="24"/>
          <w:szCs w:val="24"/>
        </w:rPr>
        <w:t>References</w:t>
      </w:r>
    </w:p>
    <w:p w:rsidR="008F426E" w:rsidRPr="00255449" w:rsidRDefault="00B36698" w:rsidP="008F426E">
      <w:pPr>
        <w:pStyle w:val="EndNoteBibliography"/>
        <w:spacing w:after="240"/>
      </w:pPr>
      <w:r w:rsidRPr="00B36698">
        <w:fldChar w:fldCharType="begin"/>
      </w:r>
      <w:r w:rsidR="00CE06CB" w:rsidRPr="00255449">
        <w:instrText xml:space="preserve"> ADDIN EN.REFLIST </w:instrText>
      </w:r>
      <w:r w:rsidRPr="00B36698">
        <w:fldChar w:fldCharType="separate"/>
      </w:r>
      <w:bookmarkStart w:id="250" w:name="_ENREF_1"/>
      <w:r w:rsidR="008F426E" w:rsidRPr="00255449">
        <w:t xml:space="preserve">Bergstralh, D. T. and D. St Johnston (2014). "Spindle orientation: What if it goes wrong?" </w:t>
      </w:r>
      <w:r w:rsidR="008F426E" w:rsidRPr="00255449">
        <w:rPr>
          <w:i/>
        </w:rPr>
        <w:t>Semin Cell Dev Biol</w:t>
      </w:r>
      <w:r w:rsidR="008F426E" w:rsidRPr="00255449">
        <w:t xml:space="preserve"> </w:t>
      </w:r>
      <w:r w:rsidR="008F426E" w:rsidRPr="00255449">
        <w:rPr>
          <w:b/>
        </w:rPr>
        <w:t>34</w:t>
      </w:r>
      <w:r w:rsidR="008F426E" w:rsidRPr="00255449">
        <w:t>: 140-145.</w:t>
      </w:r>
      <w:bookmarkEnd w:id="250"/>
      <w:ins w:id="251" w:author="xin zhang" w:date="2017-02-09T11:23:00Z">
        <w:r w:rsidR="003D6590" w:rsidRPr="00255449">
          <w:rPr>
            <w:kern w:val="0"/>
          </w:rPr>
          <w:t xml:space="preserve"> DOI:</w:t>
        </w:r>
        <w:r w:rsidRPr="00255449">
          <w:fldChar w:fldCharType="begin"/>
        </w:r>
        <w:r w:rsidR="00D47847">
          <w:instrText>HYPERLINK "https://dx.doi.org/10.1016/j.semcdb.2014.06.014"</w:instrText>
        </w:r>
        <w:r w:rsidRPr="00255449">
          <w:rPr>
            <w:rPrChange w:id="252" w:author="xin zhang" w:date="2017-02-09T11:31:00Z">
              <w:rPr/>
            </w:rPrChange>
          </w:rPr>
          <w:fldChar w:fldCharType="separate"/>
        </w:r>
        <w:r w:rsidR="003D6590" w:rsidRPr="00255449">
          <w:rPr>
            <w:kern w:val="0"/>
            <w:u w:val="single"/>
          </w:rPr>
          <w:t>10.1016/j.semcdb.2014.06.014</w:t>
        </w:r>
        <w:r w:rsidRPr="00255449">
          <w:fldChar w:fldCharType="end"/>
        </w:r>
      </w:ins>
    </w:p>
    <w:p w:rsidR="008F426E" w:rsidRPr="00255449" w:rsidRDefault="008F426E" w:rsidP="008F426E">
      <w:pPr>
        <w:pStyle w:val="EndNoteBibliography"/>
        <w:spacing w:after="240"/>
      </w:pPr>
      <w:bookmarkStart w:id="253" w:name="_ENREF_2"/>
      <w:r w:rsidRPr="00255449">
        <w:t xml:space="preserve">Bras, W., G. P. Diakun, J. F. Diaz, G. Maret, H. Kramer, J. Bordas and F. J. Medrano (1998). "The susceptibility of pure tubulin to high magnetic fields: A magnetic birefringence and x-ray fiber diffraction study." </w:t>
      </w:r>
      <w:r w:rsidRPr="00255449">
        <w:rPr>
          <w:i/>
        </w:rPr>
        <w:t>Biophysical Journal</w:t>
      </w:r>
      <w:r w:rsidRPr="00255449">
        <w:t xml:space="preserve"> </w:t>
      </w:r>
      <w:r w:rsidRPr="00255449">
        <w:rPr>
          <w:b/>
        </w:rPr>
        <w:t>74</w:t>
      </w:r>
      <w:r w:rsidRPr="00255449">
        <w:t>(3): 1509-1521.</w:t>
      </w:r>
      <w:bookmarkEnd w:id="253"/>
      <w:ins w:id="254" w:author="xin zhang" w:date="2017-02-09T11:23:00Z">
        <w:r w:rsidR="003D6590" w:rsidRPr="00255449">
          <w:rPr>
            <w:kern w:val="0"/>
          </w:rPr>
          <w:t xml:space="preserve"> DOI:</w:t>
        </w:r>
        <w:r w:rsidR="00B36698" w:rsidRPr="00255449">
          <w:fldChar w:fldCharType="begin"/>
        </w:r>
        <w:r w:rsidR="00D47847">
          <w:instrText>HYPERLINK "https://dx.doi.org/10.1016/S0006-3495(98)77863-4"</w:instrText>
        </w:r>
        <w:r w:rsidR="00B36698" w:rsidRPr="00255449">
          <w:rPr>
            <w:rPrChange w:id="255" w:author="xin zhang" w:date="2017-02-09T11:31:00Z">
              <w:rPr/>
            </w:rPrChange>
          </w:rPr>
          <w:fldChar w:fldCharType="separate"/>
        </w:r>
        <w:r w:rsidR="003D6590" w:rsidRPr="00255449">
          <w:rPr>
            <w:kern w:val="0"/>
            <w:u w:val="single"/>
          </w:rPr>
          <w:t>10.1016/S0006-3495(98)77863-4</w:t>
        </w:r>
        <w:r w:rsidR="00B36698" w:rsidRPr="00255449">
          <w:fldChar w:fldCharType="end"/>
        </w:r>
      </w:ins>
    </w:p>
    <w:p w:rsidR="008F426E" w:rsidRPr="00255449" w:rsidRDefault="008F426E" w:rsidP="008F426E">
      <w:pPr>
        <w:pStyle w:val="EndNoteBibliography"/>
        <w:spacing w:after="240"/>
      </w:pPr>
      <w:bookmarkStart w:id="256" w:name="_ENREF_3"/>
      <w:r w:rsidRPr="00255449">
        <w:t xml:space="preserve">Bras, W., J. Torbet, G. P. Diakun, G. L. Rikken and J. F. Diaz (2014). "The diamagnetic susceptibility of the tubulin dimer." </w:t>
      </w:r>
      <w:r w:rsidRPr="00255449">
        <w:rPr>
          <w:i/>
        </w:rPr>
        <w:t>J Biophys</w:t>
      </w:r>
      <w:r w:rsidRPr="00255449">
        <w:t xml:space="preserve"> </w:t>
      </w:r>
      <w:r w:rsidRPr="00255449">
        <w:rPr>
          <w:b/>
        </w:rPr>
        <w:t>2014</w:t>
      </w:r>
      <w:r w:rsidRPr="00255449">
        <w:t>: 985082.</w:t>
      </w:r>
      <w:bookmarkEnd w:id="256"/>
      <w:ins w:id="257" w:author="xin zhang" w:date="2017-02-09T11:23:00Z">
        <w:r w:rsidR="003D6590" w:rsidRPr="00255449">
          <w:rPr>
            <w:kern w:val="0"/>
          </w:rPr>
          <w:t xml:space="preserve"> DOI:</w:t>
        </w:r>
        <w:r w:rsidR="00B36698" w:rsidRPr="00255449">
          <w:fldChar w:fldCharType="begin"/>
        </w:r>
        <w:r w:rsidR="00D47847">
          <w:instrText>HYPERLINK "https://dx.doi.org/10.1155/2014/985082"</w:instrText>
        </w:r>
        <w:r w:rsidR="00B36698" w:rsidRPr="00255449">
          <w:rPr>
            <w:rPrChange w:id="258" w:author="xin zhang" w:date="2017-02-09T11:31:00Z">
              <w:rPr/>
            </w:rPrChange>
          </w:rPr>
          <w:fldChar w:fldCharType="separate"/>
        </w:r>
        <w:r w:rsidR="003D6590" w:rsidRPr="00255449">
          <w:rPr>
            <w:kern w:val="0"/>
            <w:u w:val="single"/>
          </w:rPr>
          <w:t>10.1155/2014/985082</w:t>
        </w:r>
        <w:r w:rsidR="00B36698" w:rsidRPr="00255449">
          <w:fldChar w:fldCharType="end"/>
        </w:r>
      </w:ins>
    </w:p>
    <w:p w:rsidR="008F426E" w:rsidRPr="00255449" w:rsidRDefault="008F426E" w:rsidP="008F426E">
      <w:pPr>
        <w:pStyle w:val="EndNoteBibliography"/>
        <w:spacing w:after="240"/>
      </w:pPr>
      <w:bookmarkStart w:id="259" w:name="_ENREF_4"/>
      <w:r w:rsidRPr="00255449">
        <w:t xml:space="preserve">Chabre, M. (1978). "Diamagnetic Anisotropy and Orientation of Alpha-Helix in Frog Rhodopsin and Meta Ii Intermediate." </w:t>
      </w:r>
      <w:r w:rsidRPr="00255449">
        <w:rPr>
          <w:i/>
        </w:rPr>
        <w:t>Proceedings of the National Academy of Sciences of the United States of America</w:t>
      </w:r>
      <w:r w:rsidRPr="00255449">
        <w:t xml:space="preserve"> </w:t>
      </w:r>
      <w:r w:rsidRPr="00255449">
        <w:rPr>
          <w:b/>
        </w:rPr>
        <w:t>75</w:t>
      </w:r>
      <w:r w:rsidRPr="00255449">
        <w:t>(11): 5471-5474.</w:t>
      </w:r>
      <w:bookmarkEnd w:id="259"/>
    </w:p>
    <w:p w:rsidR="008F426E" w:rsidRPr="00255449" w:rsidRDefault="00D47847" w:rsidP="008F426E">
      <w:pPr>
        <w:pStyle w:val="EndNoteBibliography"/>
        <w:spacing w:after="240"/>
      </w:pPr>
      <w:bookmarkStart w:id="260" w:name="_ENREF_5"/>
      <w:r>
        <w:t xml:space="preserve">Denegre, J. M., J. M. Valles, K. Lin, W. B. Jordan and K. L. Mowry (1998). "Cleavage planes in frog eggs are altered by strong magnetic fields." </w:t>
      </w:r>
      <w:r>
        <w:rPr>
          <w:i/>
        </w:rPr>
        <w:t>Proceedings of the National Academy of Sciences of the United States of America</w:t>
      </w:r>
      <w:r>
        <w:t xml:space="preserve"> </w:t>
      </w:r>
      <w:r>
        <w:rPr>
          <w:b/>
        </w:rPr>
        <w:t>95</w:t>
      </w:r>
      <w:r>
        <w:t>(25): 14729-14732.</w:t>
      </w:r>
      <w:bookmarkEnd w:id="260"/>
    </w:p>
    <w:p w:rsidR="008F426E" w:rsidRPr="00255449" w:rsidDel="00255449" w:rsidRDefault="00D47847" w:rsidP="008F426E">
      <w:pPr>
        <w:pStyle w:val="EndNoteBibliography"/>
        <w:spacing w:after="240"/>
        <w:rPr>
          <w:del w:id="261" w:author="xin zhang" w:date="2017-02-09T11:34:00Z"/>
        </w:rPr>
      </w:pPr>
      <w:bookmarkStart w:id="262" w:name="_ENREF_6"/>
      <w:del w:id="263" w:author="xin zhang" w:date="2017-02-09T11:34:00Z">
        <w:r>
          <w:delText xml:space="preserve">Elzinga, G. and E. T. Wong (2014). "Resolution of cystic enhancement to add-on tumor treating electric fields for recurrent glioblastoma after incomplete response to bevacizumab." </w:delText>
        </w:r>
        <w:r>
          <w:rPr>
            <w:i/>
          </w:rPr>
          <w:delText>Case Rep Neurol</w:delText>
        </w:r>
        <w:r>
          <w:delText xml:space="preserve"> </w:delText>
        </w:r>
        <w:r>
          <w:rPr>
            <w:b/>
          </w:rPr>
          <w:delText>6</w:delText>
        </w:r>
        <w:r>
          <w:delText>(1): 109-115.</w:delText>
        </w:r>
        <w:bookmarkEnd w:id="262"/>
      </w:del>
    </w:p>
    <w:p w:rsidR="008F426E" w:rsidRPr="00255449" w:rsidRDefault="00D47847" w:rsidP="008F426E">
      <w:pPr>
        <w:pStyle w:val="EndNoteBibliography"/>
        <w:spacing w:after="240"/>
      </w:pPr>
      <w:bookmarkStart w:id="264" w:name="_ENREF_7"/>
      <w:r>
        <w:t xml:space="preserve">Emura, R., N. Ashida, T. Higashi and T. Takeuchi (2001). "Orientation of bull sperms in static magnetic fields." </w:t>
      </w:r>
      <w:r>
        <w:rPr>
          <w:i/>
        </w:rPr>
        <w:t>Bioelectromagnetics</w:t>
      </w:r>
      <w:r>
        <w:t xml:space="preserve"> </w:t>
      </w:r>
      <w:r>
        <w:rPr>
          <w:b/>
        </w:rPr>
        <w:t>22</w:t>
      </w:r>
      <w:r>
        <w:t>(1): 60-65.</w:t>
      </w:r>
      <w:bookmarkEnd w:id="264"/>
    </w:p>
    <w:p w:rsidR="008F426E" w:rsidRPr="00255449" w:rsidRDefault="00D47847" w:rsidP="008F426E">
      <w:pPr>
        <w:pStyle w:val="EndNoteBibliography"/>
        <w:spacing w:after="240"/>
      </w:pPr>
      <w:bookmarkStart w:id="265" w:name="_ENREF_8"/>
      <w:r>
        <w:t xml:space="preserve">Glade, N. and J. Tabony (2005). "Brief exposure to high magnetic fields determines microtubule self-organisation by reaction-diffusion processes." </w:t>
      </w:r>
      <w:r>
        <w:rPr>
          <w:i/>
        </w:rPr>
        <w:t>Biophysical Chemistry</w:t>
      </w:r>
      <w:r>
        <w:t xml:space="preserve"> </w:t>
      </w:r>
      <w:r>
        <w:rPr>
          <w:b/>
        </w:rPr>
        <w:t>115</w:t>
      </w:r>
      <w:r>
        <w:t>(1): 29-35.</w:t>
      </w:r>
      <w:bookmarkEnd w:id="265"/>
      <w:ins w:id="266" w:author="xin zhang" w:date="2017-02-09T11:24:00Z">
        <w:r w:rsidR="00B36698" w:rsidRPr="00B36698">
          <w:rPr>
            <w:kern w:val="0"/>
            <w:rPrChange w:id="267" w:author="xin zhang" w:date="2017-02-09T11:31:00Z">
              <w:rPr>
                <w:rFonts w:asciiTheme="minorHAnsi" w:hAnsiTheme="minorHAnsi" w:cstheme="minorHAnsi"/>
                <w:kern w:val="0"/>
                <w:sz w:val="18"/>
                <w:szCs w:val="18"/>
              </w:rPr>
            </w:rPrChange>
          </w:rPr>
          <w:t xml:space="preserve"> </w:t>
        </w:r>
        <w:r w:rsidR="00B36698" w:rsidRPr="00B36698">
          <w:rPr>
            <w:kern w:val="0"/>
            <w:rPrChange w:id="268" w:author="xin zhang" w:date="2017-02-09T11:31:00Z">
              <w:rPr>
                <w:rFonts w:asciiTheme="minorHAnsi" w:hAnsiTheme="minorHAnsi" w:cstheme="minorHAnsi"/>
                <w:kern w:val="0"/>
                <w:sz w:val="18"/>
                <w:szCs w:val="18"/>
              </w:rPr>
            </w:rPrChange>
          </w:rPr>
          <w:lastRenderedPageBreak/>
          <w:t>DOI:</w:t>
        </w:r>
        <w:r w:rsidR="00B36698" w:rsidRPr="00255449">
          <w:fldChar w:fldCharType="begin"/>
        </w:r>
        <w:r>
          <w:instrText>HYPERLINK "https://dx.doi.org/10.1016/j.bpc.2004.12.048"</w:instrText>
        </w:r>
        <w:r w:rsidR="00B36698" w:rsidRPr="00255449">
          <w:rPr>
            <w:rPrChange w:id="269" w:author="xin zhang" w:date="2017-02-09T11:31:00Z">
              <w:rPr/>
            </w:rPrChange>
          </w:rPr>
          <w:fldChar w:fldCharType="separate"/>
        </w:r>
        <w:r w:rsidR="00B36698" w:rsidRPr="00B36698">
          <w:rPr>
            <w:kern w:val="0"/>
            <w:u w:val="single"/>
            <w:rPrChange w:id="270" w:author="xin zhang" w:date="2017-02-09T11:31:00Z">
              <w:rPr>
                <w:rFonts w:asciiTheme="minorHAnsi" w:hAnsiTheme="minorHAnsi" w:cstheme="minorHAnsi"/>
                <w:kern w:val="0"/>
                <w:sz w:val="18"/>
                <w:szCs w:val="18"/>
                <w:u w:val="single"/>
              </w:rPr>
            </w:rPrChange>
          </w:rPr>
          <w:t>10.1016/j.bpc.2004.12.048</w:t>
        </w:r>
        <w:r w:rsidR="00B36698" w:rsidRPr="00255449">
          <w:fldChar w:fldCharType="end"/>
        </w:r>
      </w:ins>
    </w:p>
    <w:p w:rsidR="008F426E" w:rsidRPr="00255449" w:rsidRDefault="008F426E" w:rsidP="008F426E">
      <w:pPr>
        <w:pStyle w:val="EndNoteBibliography"/>
        <w:spacing w:after="240"/>
      </w:pPr>
      <w:bookmarkStart w:id="271" w:name="_ENREF_9"/>
      <w:r w:rsidRPr="00255449">
        <w:t xml:space="preserve">Gonzalez, C. (2007). "Spindle orientation, asymmetric division and tumour suppression in Drosophila stem cells." </w:t>
      </w:r>
      <w:r w:rsidRPr="00255449">
        <w:rPr>
          <w:i/>
        </w:rPr>
        <w:t>Nat Rev Genet</w:t>
      </w:r>
      <w:r w:rsidRPr="00255449">
        <w:t xml:space="preserve"> </w:t>
      </w:r>
      <w:r w:rsidRPr="00255449">
        <w:rPr>
          <w:b/>
        </w:rPr>
        <w:t>8</w:t>
      </w:r>
      <w:r w:rsidRPr="00255449">
        <w:t>(6): 462-472.</w:t>
      </w:r>
      <w:bookmarkEnd w:id="271"/>
      <w:ins w:id="272" w:author="xin zhang" w:date="2017-02-09T11:24:00Z">
        <w:r w:rsidR="003D6590" w:rsidRPr="00255449">
          <w:t xml:space="preserve"> </w:t>
        </w:r>
        <w:r w:rsidR="00B36698" w:rsidRPr="00B36698">
          <w:rPr>
            <w:kern w:val="0"/>
            <w:rPrChange w:id="273" w:author="xin zhang" w:date="2017-02-09T11:31:00Z">
              <w:rPr>
                <w:rFonts w:asciiTheme="minorHAnsi" w:hAnsiTheme="minorHAnsi" w:cstheme="minorHAnsi"/>
                <w:kern w:val="0"/>
                <w:sz w:val="18"/>
                <w:szCs w:val="18"/>
              </w:rPr>
            </w:rPrChange>
          </w:rPr>
          <w:t>DOI:</w:t>
        </w:r>
        <w:r w:rsidR="00B36698" w:rsidRPr="00255449">
          <w:fldChar w:fldCharType="begin"/>
        </w:r>
        <w:r w:rsidR="00D47847">
          <w:instrText>HYPERLINK "https://dx.doi.org/10.1038/nrg2103"</w:instrText>
        </w:r>
        <w:r w:rsidR="00B36698" w:rsidRPr="00255449">
          <w:rPr>
            <w:rPrChange w:id="274" w:author="xin zhang" w:date="2017-02-09T11:31:00Z">
              <w:rPr/>
            </w:rPrChange>
          </w:rPr>
          <w:fldChar w:fldCharType="separate"/>
        </w:r>
        <w:r w:rsidR="00B36698" w:rsidRPr="00B36698">
          <w:rPr>
            <w:kern w:val="0"/>
            <w:u w:val="single"/>
            <w:rPrChange w:id="275" w:author="xin zhang" w:date="2017-02-09T11:31:00Z">
              <w:rPr>
                <w:rFonts w:asciiTheme="minorHAnsi" w:hAnsiTheme="minorHAnsi" w:cstheme="minorHAnsi"/>
                <w:kern w:val="0"/>
                <w:sz w:val="18"/>
                <w:szCs w:val="18"/>
                <w:u w:val="single"/>
              </w:rPr>
            </w:rPrChange>
          </w:rPr>
          <w:t>10.1038/nrg2103</w:t>
        </w:r>
        <w:r w:rsidR="00B36698" w:rsidRPr="00255449">
          <w:fldChar w:fldCharType="end"/>
        </w:r>
      </w:ins>
    </w:p>
    <w:p w:rsidR="008F426E" w:rsidRPr="00255449" w:rsidRDefault="008F426E" w:rsidP="008F426E">
      <w:pPr>
        <w:pStyle w:val="EndNoteBibliography"/>
        <w:spacing w:after="240"/>
      </w:pPr>
      <w:bookmarkStart w:id="276" w:name="_ENREF_10"/>
      <w:r w:rsidRPr="00255449">
        <w:t xml:space="preserve">Higashi, T., A. Yamagishi, T. Takeuchi, N. Kawaguchi, S. Sagawa, S. Onishi and M. Date (1993). "Orientation of Erythrocytes in a Strong Static Magnetic-Field." </w:t>
      </w:r>
      <w:r w:rsidRPr="00255449">
        <w:rPr>
          <w:i/>
        </w:rPr>
        <w:t>Blood</w:t>
      </w:r>
      <w:r w:rsidRPr="00255449">
        <w:t xml:space="preserve"> </w:t>
      </w:r>
      <w:r w:rsidRPr="00255449">
        <w:rPr>
          <w:b/>
        </w:rPr>
        <w:t>82</w:t>
      </w:r>
      <w:r w:rsidRPr="00255449">
        <w:t>(4): 1328-1334.</w:t>
      </w:r>
      <w:bookmarkEnd w:id="276"/>
    </w:p>
    <w:p w:rsidR="008F426E" w:rsidRPr="00255449" w:rsidRDefault="00D47847" w:rsidP="008F426E">
      <w:pPr>
        <w:pStyle w:val="EndNoteBibliography"/>
        <w:spacing w:after="240"/>
      </w:pPr>
      <w:bookmarkStart w:id="277" w:name="_ENREF_11"/>
      <w:r>
        <w:t xml:space="preserve">Knoblich, J. A. (2010). "Asymmetric cell division: recent developments and their implications for tumour biology." </w:t>
      </w:r>
      <w:r>
        <w:rPr>
          <w:i/>
        </w:rPr>
        <w:t>Nature Reviews Molecular Cell Biology</w:t>
      </w:r>
      <w:r>
        <w:t xml:space="preserve"> </w:t>
      </w:r>
      <w:r>
        <w:rPr>
          <w:b/>
        </w:rPr>
        <w:t>11</w:t>
      </w:r>
      <w:r>
        <w:t>(12): 849-860.</w:t>
      </w:r>
      <w:bookmarkEnd w:id="277"/>
      <w:ins w:id="278" w:author="xin zhang" w:date="2017-02-09T11:24:00Z">
        <w:r w:rsidR="00B36698" w:rsidRPr="00B36698">
          <w:rPr>
            <w:kern w:val="0"/>
            <w:rPrChange w:id="279"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"https://dx.doi.org/10.1038/nrm3010"</w:instrText>
        </w:r>
        <w:r w:rsidR="00B36698" w:rsidRPr="00255449">
          <w:rPr>
            <w:rPrChange w:id="280" w:author="xin zhang" w:date="2017-02-09T11:31:00Z">
              <w:rPr/>
            </w:rPrChange>
          </w:rPr>
          <w:fldChar w:fldCharType="separate"/>
        </w:r>
        <w:r w:rsidR="00B36698" w:rsidRPr="00B36698">
          <w:rPr>
            <w:kern w:val="0"/>
            <w:u w:val="single"/>
            <w:rPrChange w:id="281" w:author="xin zhang" w:date="2017-02-09T11:31:00Z">
              <w:rPr>
                <w:rFonts w:asciiTheme="minorHAnsi" w:hAnsiTheme="minorHAnsi" w:cstheme="minorHAnsi"/>
                <w:kern w:val="0"/>
                <w:sz w:val="18"/>
                <w:szCs w:val="18"/>
                <w:u w:val="single"/>
              </w:rPr>
            </w:rPrChange>
          </w:rPr>
          <w:t>10.1038/nrm3010</w:t>
        </w:r>
        <w:r w:rsidR="00B36698" w:rsidRPr="00255449">
          <w:fldChar w:fldCharType="end"/>
        </w:r>
      </w:ins>
    </w:p>
    <w:p w:rsidR="008F426E" w:rsidRPr="00255449" w:rsidRDefault="008F426E" w:rsidP="008F426E">
      <w:pPr>
        <w:pStyle w:val="EndNoteBibliography"/>
        <w:spacing w:after="240"/>
      </w:pPr>
      <w:bookmarkStart w:id="282" w:name="_ENREF_12"/>
      <w:r w:rsidRPr="00255449">
        <w:t xml:space="preserve">Lancaster, M. A. and J. A. Knoblich (2012). "Spindle orientation in mammalian cerebral cortical development." </w:t>
      </w:r>
      <w:r w:rsidRPr="00255449">
        <w:rPr>
          <w:i/>
        </w:rPr>
        <w:t>Curr Opin Neurobiol</w:t>
      </w:r>
      <w:r w:rsidRPr="00255449">
        <w:t xml:space="preserve"> </w:t>
      </w:r>
      <w:r w:rsidRPr="00255449">
        <w:rPr>
          <w:b/>
        </w:rPr>
        <w:t>22</w:t>
      </w:r>
      <w:r w:rsidRPr="00255449">
        <w:t>(5): 737-746.</w:t>
      </w:r>
      <w:bookmarkEnd w:id="282"/>
      <w:ins w:id="283" w:author="xin zhang" w:date="2017-02-09T11:24:00Z">
        <w:r w:rsidR="00B36698" w:rsidRPr="00B36698">
          <w:rPr>
            <w:kern w:val="0"/>
            <w:rPrChange w:id="284"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"https://dx.doi.org/10.1016/j.conb.2012.04.003"</w:instrText>
        </w:r>
        <w:r w:rsidR="00B36698" w:rsidRPr="00255449">
          <w:rPr>
            <w:rPrChange w:id="285" w:author="xin zhang" w:date="2017-02-09T11:31:00Z">
              <w:rPr/>
            </w:rPrChange>
          </w:rPr>
          <w:fldChar w:fldCharType="separate"/>
        </w:r>
        <w:r w:rsidR="00B36698" w:rsidRPr="00B36698">
          <w:rPr>
            <w:kern w:val="0"/>
            <w:u w:val="single"/>
            <w:rPrChange w:id="286" w:author="xin zhang" w:date="2017-02-09T11:31:00Z">
              <w:rPr>
                <w:rFonts w:asciiTheme="minorHAnsi" w:hAnsiTheme="minorHAnsi" w:cstheme="minorHAnsi"/>
                <w:kern w:val="0"/>
                <w:sz w:val="18"/>
                <w:szCs w:val="18"/>
                <w:u w:val="single"/>
              </w:rPr>
            </w:rPrChange>
          </w:rPr>
          <w:t>10.1016/j.conb.2012.04.003</w:t>
        </w:r>
        <w:r w:rsidR="00B36698" w:rsidRPr="00255449">
          <w:fldChar w:fldCharType="end"/>
        </w:r>
      </w:ins>
    </w:p>
    <w:p w:rsidR="008F426E" w:rsidRPr="00255449" w:rsidRDefault="008F426E" w:rsidP="008F426E">
      <w:pPr>
        <w:pStyle w:val="EndNoteBibliography"/>
        <w:spacing w:after="240"/>
      </w:pPr>
      <w:bookmarkStart w:id="287" w:name="_ENREF_13"/>
      <w:r w:rsidRPr="00255449">
        <w:t xml:space="preserve">Lazaro-Dieguez, F., I. Ispolatov and A. Musch (2015). "Cell shape impacts on the positioning of the mitotic spindle with respect to the substratum." </w:t>
      </w:r>
      <w:r w:rsidRPr="00255449">
        <w:rPr>
          <w:i/>
        </w:rPr>
        <w:t>Molecular Biology of the Cell</w:t>
      </w:r>
      <w:r w:rsidRPr="00255449">
        <w:t xml:space="preserve"> </w:t>
      </w:r>
      <w:r w:rsidRPr="00255449">
        <w:rPr>
          <w:b/>
        </w:rPr>
        <w:t>26</w:t>
      </w:r>
      <w:r w:rsidRPr="00255449">
        <w:t>(7): 1286-1295.</w:t>
      </w:r>
      <w:bookmarkEnd w:id="287"/>
      <w:ins w:id="288" w:author="xin zhang" w:date="2017-02-09T11:25:00Z">
        <w:r w:rsidR="00B36698" w:rsidRPr="00B36698">
          <w:rPr>
            <w:kern w:val="0"/>
            <w:rPrChange w:id="289"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"https://dx.doi.org/10.1091/mbc.E14-08-1330"</w:instrText>
        </w:r>
        <w:r w:rsidR="00B36698" w:rsidRPr="00255449">
          <w:rPr>
            <w:rPrChange w:id="290" w:author="xin zhang" w:date="2017-02-09T11:31:00Z">
              <w:rPr/>
            </w:rPrChange>
          </w:rPr>
          <w:fldChar w:fldCharType="separate"/>
        </w:r>
        <w:r w:rsidR="00B36698" w:rsidRPr="00B36698">
          <w:rPr>
            <w:kern w:val="0"/>
            <w:u w:val="single"/>
            <w:rPrChange w:id="291" w:author="xin zhang" w:date="2017-02-09T11:31:00Z">
              <w:rPr>
                <w:rFonts w:asciiTheme="minorHAnsi" w:hAnsiTheme="minorHAnsi" w:cstheme="minorHAnsi"/>
                <w:kern w:val="0"/>
                <w:sz w:val="18"/>
                <w:szCs w:val="18"/>
                <w:u w:val="single"/>
              </w:rPr>
            </w:rPrChange>
          </w:rPr>
          <w:t>10.1091/mbc.E14-08-1330</w:t>
        </w:r>
        <w:r w:rsidR="00B36698" w:rsidRPr="00255449">
          <w:fldChar w:fldCharType="end"/>
        </w:r>
      </w:ins>
    </w:p>
    <w:p w:rsidR="008F426E" w:rsidRPr="00255449" w:rsidDel="00255449" w:rsidRDefault="008F426E" w:rsidP="008F426E">
      <w:pPr>
        <w:pStyle w:val="EndNoteBibliography"/>
        <w:spacing w:after="240"/>
        <w:rPr>
          <w:del w:id="292" w:author="xin zhang" w:date="2017-02-09T11:34:00Z"/>
        </w:rPr>
      </w:pPr>
      <w:bookmarkStart w:id="293" w:name="_ENREF_14"/>
      <w:del w:id="294" w:author="xin zhang" w:date="2017-02-09T11:34:00Z">
        <w:r w:rsidRPr="00255449" w:rsidDel="00255449">
          <w:delText xml:space="preserve">Lok, E., K. D. Swanson and E. T. Wong (2015). "Tumor treating fields therapy device for glioblastoma: physics and clinical practice considerations." </w:delText>
        </w:r>
        <w:r w:rsidRPr="00255449" w:rsidDel="00255449">
          <w:rPr>
            <w:i/>
          </w:rPr>
          <w:delText>Expert Rev Med Devices</w:delText>
        </w:r>
        <w:r w:rsidRPr="00255449" w:rsidDel="00255449">
          <w:delText xml:space="preserve"> </w:delText>
        </w:r>
        <w:r w:rsidRPr="00255449" w:rsidDel="00255449">
          <w:rPr>
            <w:b/>
          </w:rPr>
          <w:delText>12</w:delText>
        </w:r>
        <w:r w:rsidRPr="00255449" w:rsidDel="00255449">
          <w:delText>(6): 717-726.</w:delText>
        </w:r>
        <w:bookmarkEnd w:id="293"/>
      </w:del>
    </w:p>
    <w:p w:rsidR="008F426E" w:rsidRPr="00255449" w:rsidRDefault="00D47847" w:rsidP="008F426E">
      <w:pPr>
        <w:pStyle w:val="EndNoteBibliography"/>
        <w:spacing w:after="240"/>
      </w:pPr>
      <w:bookmarkStart w:id="295" w:name="_ENREF_15"/>
      <w:r>
        <w:t xml:space="preserve">Lu, M. S. and C. A. Johnston (2013). "Molecular pathways regulating mitotic spindle orientation in animal cells." </w:t>
      </w:r>
      <w:r>
        <w:rPr>
          <w:i/>
        </w:rPr>
        <w:t>Development</w:t>
      </w:r>
      <w:r>
        <w:t xml:space="preserve"> </w:t>
      </w:r>
      <w:r>
        <w:rPr>
          <w:b/>
        </w:rPr>
        <w:t>140</w:t>
      </w:r>
      <w:r>
        <w:t>(9): 1843-1856.</w:t>
      </w:r>
      <w:bookmarkEnd w:id="295"/>
      <w:ins w:id="296" w:author="xin zhang" w:date="2017-02-09T11:25:00Z">
        <w:r w:rsidR="00B36698" w:rsidRPr="00B36698">
          <w:rPr>
            <w:kern w:val="0"/>
            <w:rPrChange w:id="297"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"https://dx.doi.org/10.1242/dev.087627"</w:instrText>
        </w:r>
        <w:r w:rsidR="00B36698" w:rsidRPr="00255449">
          <w:rPr>
            <w:rPrChange w:id="298" w:author="xin zhang" w:date="2017-02-09T11:31:00Z">
              <w:rPr/>
            </w:rPrChange>
          </w:rPr>
          <w:fldChar w:fldCharType="separate"/>
        </w:r>
        <w:r w:rsidR="00B36698" w:rsidRPr="00B36698">
          <w:rPr>
            <w:kern w:val="0"/>
            <w:u w:val="single"/>
            <w:rPrChange w:id="299" w:author="xin zhang" w:date="2017-02-09T11:31:00Z">
              <w:rPr>
                <w:rFonts w:asciiTheme="minorHAnsi" w:hAnsiTheme="minorHAnsi" w:cstheme="minorHAnsi"/>
                <w:kern w:val="0"/>
                <w:sz w:val="18"/>
                <w:szCs w:val="18"/>
                <w:u w:val="single"/>
              </w:rPr>
            </w:rPrChange>
          </w:rPr>
          <w:t>10.1242/dev.087627</w:t>
        </w:r>
        <w:r w:rsidR="00B36698" w:rsidRPr="00255449">
          <w:fldChar w:fldCharType="end"/>
        </w:r>
      </w:ins>
    </w:p>
    <w:p w:rsidR="008F426E" w:rsidRPr="00255449" w:rsidRDefault="008F426E" w:rsidP="008F426E">
      <w:pPr>
        <w:pStyle w:val="EndNoteBibliography"/>
        <w:spacing w:after="240"/>
      </w:pPr>
      <w:bookmarkStart w:id="300" w:name="_ENREF_16"/>
      <w:r w:rsidRPr="00255449">
        <w:t xml:space="preserve">Luo, Y., X. M. Ji, J. J. Liu, Z. Y. Li, W. C. Wang, W. Chen, J. F. Wang, Q. S. Liu and X. Zhang (2016). "Moderate intensity static magnetic fields affect mitotic spindles and increase the antitumor efficacy of 5-FU and Taxol." </w:t>
      </w:r>
      <w:r w:rsidRPr="00255449">
        <w:rPr>
          <w:i/>
        </w:rPr>
        <w:t>Bioelectrochemistry</w:t>
      </w:r>
      <w:r w:rsidRPr="00255449">
        <w:t xml:space="preserve"> </w:t>
      </w:r>
      <w:r w:rsidRPr="00255449">
        <w:rPr>
          <w:b/>
        </w:rPr>
        <w:t>109</w:t>
      </w:r>
      <w:r w:rsidRPr="00255449">
        <w:t>: 31-40.</w:t>
      </w:r>
      <w:bookmarkEnd w:id="300"/>
      <w:ins w:id="301" w:author="xin zhang" w:date="2017-02-09T11:25:00Z">
        <w:r w:rsidR="00B36698" w:rsidRPr="00B36698">
          <w:rPr>
            <w:kern w:val="0"/>
            <w:rPrChange w:id="302"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"https://dx.doi.org/10.1016/j.bioelechem.2016.01.001"</w:instrText>
        </w:r>
        <w:r w:rsidR="00B36698" w:rsidRPr="00255449">
          <w:rPr>
            <w:rPrChange w:id="303" w:author="xin zhang" w:date="2017-02-09T11:31:00Z">
              <w:rPr/>
            </w:rPrChange>
          </w:rPr>
          <w:fldChar w:fldCharType="separate"/>
        </w:r>
        <w:r w:rsidR="00B36698" w:rsidRPr="00B36698">
          <w:rPr>
            <w:kern w:val="0"/>
            <w:u w:val="single"/>
            <w:rPrChange w:id="304" w:author="xin zhang" w:date="2017-02-09T11:31:00Z">
              <w:rPr>
                <w:rFonts w:asciiTheme="minorHAnsi" w:hAnsiTheme="minorHAnsi" w:cstheme="minorHAnsi"/>
                <w:kern w:val="0"/>
                <w:sz w:val="18"/>
                <w:szCs w:val="18"/>
                <w:u w:val="single"/>
              </w:rPr>
            </w:rPrChange>
          </w:rPr>
          <w:t>10.1016/j.bioelechem.2016.01.001</w:t>
        </w:r>
        <w:r w:rsidR="00B36698" w:rsidRPr="00255449">
          <w:fldChar w:fldCharType="end"/>
        </w:r>
      </w:ins>
    </w:p>
    <w:p w:rsidR="008F426E" w:rsidRPr="00255449" w:rsidRDefault="008F426E" w:rsidP="008F426E">
      <w:pPr>
        <w:pStyle w:val="EndNoteBibliography"/>
        <w:spacing w:after="240"/>
      </w:pPr>
      <w:bookmarkStart w:id="305" w:name="_ENREF_17"/>
      <w:r w:rsidRPr="00255449">
        <w:t xml:space="preserve">Maret, G. (1990). "Recent Biophysical Studies in High Magnetic-Fields." </w:t>
      </w:r>
      <w:r w:rsidRPr="00255449">
        <w:rPr>
          <w:i/>
        </w:rPr>
        <w:t>Physica B</w:t>
      </w:r>
      <w:r w:rsidRPr="00255449">
        <w:t xml:space="preserve"> </w:t>
      </w:r>
      <w:r w:rsidRPr="00255449">
        <w:rPr>
          <w:b/>
        </w:rPr>
        <w:t>164</w:t>
      </w:r>
      <w:r w:rsidRPr="00255449">
        <w:t>(1-2): 205-212.</w:t>
      </w:r>
      <w:bookmarkEnd w:id="305"/>
    </w:p>
    <w:p w:rsidR="008F426E" w:rsidRPr="00255449" w:rsidRDefault="00D47847" w:rsidP="008F426E">
      <w:pPr>
        <w:pStyle w:val="EndNoteBibliography"/>
        <w:spacing w:after="240"/>
      </w:pPr>
      <w:bookmarkStart w:id="306" w:name="_ENREF_18"/>
      <w:r>
        <w:t xml:space="preserve">Maret, G. and K. Dransfeld (1977). "Macromolecules and Membranes in High Magnetic-Fields." </w:t>
      </w:r>
      <w:r>
        <w:rPr>
          <w:i/>
        </w:rPr>
        <w:t>Physica B &amp; C</w:t>
      </w:r>
      <w:r>
        <w:t xml:space="preserve"> </w:t>
      </w:r>
      <w:r>
        <w:rPr>
          <w:b/>
        </w:rPr>
        <w:t>86</w:t>
      </w:r>
      <w:r>
        <w:t>(Jan-M): 1077-1083.</w:t>
      </w:r>
      <w:bookmarkEnd w:id="306"/>
    </w:p>
    <w:p w:rsidR="008F426E" w:rsidRPr="00255449" w:rsidRDefault="00D47847" w:rsidP="008F426E">
      <w:pPr>
        <w:pStyle w:val="EndNoteBibliography"/>
        <w:spacing w:after="240"/>
      </w:pPr>
      <w:bookmarkStart w:id="307" w:name="_ENREF_19"/>
      <w:r>
        <w:t xml:space="preserve">Maret, G., M. V. Schickfus, A. Mayer and K. Dransfeld (1975). "Orientation of Nucleic-Acids in High Magnetic-Fields." </w:t>
      </w:r>
      <w:r>
        <w:rPr>
          <w:i/>
        </w:rPr>
        <w:t>Physical Review Letters</w:t>
      </w:r>
      <w:r>
        <w:t xml:space="preserve"> </w:t>
      </w:r>
      <w:r>
        <w:rPr>
          <w:b/>
        </w:rPr>
        <w:t>35</w:t>
      </w:r>
      <w:r>
        <w:t>(6): 397-400.</w:t>
      </w:r>
      <w:bookmarkEnd w:id="307"/>
    </w:p>
    <w:p w:rsidR="008F426E" w:rsidRPr="00255449" w:rsidRDefault="00D47847" w:rsidP="008F426E">
      <w:pPr>
        <w:pStyle w:val="EndNoteBibliography"/>
        <w:spacing w:after="240"/>
      </w:pPr>
      <w:bookmarkStart w:id="308" w:name="_ENREF_20"/>
      <w:r>
        <w:t xml:space="preserve">Nakahara, T., H. Yaguchi, M. Yoshida and J. Miyakoshi (2002). "Effects of exposure of CHO-K1 cells to a 10-T static magnetic field." </w:t>
      </w:r>
      <w:r>
        <w:rPr>
          <w:i/>
        </w:rPr>
        <w:t>Radiology</w:t>
      </w:r>
      <w:r>
        <w:t xml:space="preserve"> </w:t>
      </w:r>
      <w:r>
        <w:rPr>
          <w:b/>
        </w:rPr>
        <w:t>224</w:t>
      </w:r>
      <w:r>
        <w:t>(3): 817-822.</w:t>
      </w:r>
      <w:bookmarkEnd w:id="308"/>
      <w:ins w:id="309" w:author="xin zhang" w:date="2017-02-09T11:26:00Z">
        <w:r w:rsidR="00B36698" w:rsidRPr="00B36698">
          <w:rPr>
            <w:kern w:val="0"/>
            <w:rPrChange w:id="310"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"https://dx.doi.org/10.1148/radiol.2243011300"</w:instrText>
        </w:r>
        <w:r w:rsidR="00B36698" w:rsidRPr="00255449">
          <w:rPr>
            <w:rPrChange w:id="311" w:author="xin zhang" w:date="2017-02-09T11:31:00Z">
              <w:rPr/>
            </w:rPrChange>
          </w:rPr>
          <w:fldChar w:fldCharType="separate"/>
        </w:r>
        <w:r w:rsidR="00B36698" w:rsidRPr="00B36698">
          <w:rPr>
            <w:kern w:val="0"/>
            <w:u w:val="single"/>
            <w:rPrChange w:id="312" w:author="xin zhang" w:date="2017-02-09T11:31:00Z">
              <w:rPr>
                <w:rFonts w:asciiTheme="minorHAnsi" w:hAnsiTheme="minorHAnsi" w:cstheme="minorHAnsi"/>
                <w:kern w:val="0"/>
                <w:sz w:val="18"/>
                <w:szCs w:val="18"/>
                <w:u w:val="single"/>
              </w:rPr>
            </w:rPrChange>
          </w:rPr>
          <w:t>10.1148/radiol.2243011300</w:t>
        </w:r>
        <w:r w:rsidR="00B36698" w:rsidRPr="00255449">
          <w:fldChar w:fldCharType="end"/>
        </w:r>
      </w:ins>
    </w:p>
    <w:p w:rsidR="008F426E" w:rsidRPr="00255449" w:rsidRDefault="008F426E" w:rsidP="008F426E">
      <w:pPr>
        <w:pStyle w:val="EndNoteBibliography"/>
        <w:spacing w:after="240"/>
      </w:pPr>
      <w:bookmarkStart w:id="313" w:name="_ENREF_21"/>
      <w:r w:rsidRPr="00255449">
        <w:t xml:space="preserve">Nestor-Bergmann, A., G. Goddard and S. Woolner (2014). "Force and the spindle: mechanical cues in mitotic spindle orientation." </w:t>
      </w:r>
      <w:r w:rsidRPr="00255449">
        <w:rPr>
          <w:i/>
        </w:rPr>
        <w:t>Semin Cell Dev Biol</w:t>
      </w:r>
      <w:r w:rsidRPr="00255449">
        <w:t xml:space="preserve"> </w:t>
      </w:r>
      <w:r w:rsidRPr="00255449">
        <w:rPr>
          <w:b/>
        </w:rPr>
        <w:t>34</w:t>
      </w:r>
      <w:r w:rsidRPr="00255449">
        <w:t>: 133-139.</w:t>
      </w:r>
      <w:bookmarkEnd w:id="313"/>
      <w:ins w:id="314" w:author="xin zhang" w:date="2017-02-09T11:26:00Z">
        <w:r w:rsidR="00B36698" w:rsidRPr="00B36698">
          <w:rPr>
            <w:kern w:val="0"/>
            <w:rPrChange w:id="315"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"https://dx.doi.org/10.1016/j.semcdb.2014.07.008"</w:instrText>
        </w:r>
        <w:r w:rsidR="00B36698" w:rsidRPr="00255449">
          <w:rPr>
            <w:rPrChange w:id="316" w:author="xin zhang" w:date="2017-02-09T11:31:00Z">
              <w:rPr/>
            </w:rPrChange>
          </w:rPr>
          <w:fldChar w:fldCharType="separate"/>
        </w:r>
        <w:r w:rsidR="00B36698" w:rsidRPr="00B36698">
          <w:rPr>
            <w:kern w:val="0"/>
            <w:u w:val="single"/>
            <w:rPrChange w:id="317" w:author="xin zhang" w:date="2017-02-09T11:31:00Z">
              <w:rPr>
                <w:rFonts w:asciiTheme="minorHAnsi" w:hAnsiTheme="minorHAnsi" w:cstheme="minorHAnsi"/>
                <w:kern w:val="0"/>
                <w:sz w:val="18"/>
                <w:szCs w:val="18"/>
                <w:u w:val="single"/>
              </w:rPr>
            </w:rPrChange>
          </w:rPr>
          <w:t>10.1016/j.semcdb.2014.07.008</w:t>
        </w:r>
        <w:r w:rsidR="00B36698" w:rsidRPr="00255449">
          <w:fldChar w:fldCharType="end"/>
        </w:r>
      </w:ins>
    </w:p>
    <w:p w:rsidR="008F426E" w:rsidRPr="00255449" w:rsidRDefault="008F426E" w:rsidP="008F426E">
      <w:pPr>
        <w:pStyle w:val="EndNoteBibliography"/>
        <w:spacing w:after="240"/>
      </w:pPr>
      <w:bookmarkStart w:id="318" w:name="_ENREF_22"/>
      <w:r w:rsidRPr="00255449">
        <w:t xml:space="preserve">Palmer, R. E., D. S. Sullivan, T. Huffaker and D. Koshland (1992). "Role of Astral Microtubules and Actin in Spindle Orientation and Migration in the Budding Yeast, Saccharomyces-Cerevisiae." </w:t>
      </w:r>
      <w:r w:rsidRPr="00255449">
        <w:rPr>
          <w:i/>
        </w:rPr>
        <w:t>Journal of Cell Biology</w:t>
      </w:r>
      <w:r w:rsidRPr="00255449">
        <w:t xml:space="preserve"> </w:t>
      </w:r>
      <w:r w:rsidRPr="00255449">
        <w:rPr>
          <w:b/>
        </w:rPr>
        <w:t>119</w:t>
      </w:r>
      <w:r w:rsidRPr="00255449">
        <w:t>(3): 583-593.</w:t>
      </w:r>
      <w:bookmarkEnd w:id="318"/>
    </w:p>
    <w:p w:rsidR="008F426E" w:rsidRPr="00255449" w:rsidRDefault="00D47847" w:rsidP="008F426E">
      <w:pPr>
        <w:pStyle w:val="EndNoteBibliography"/>
        <w:spacing w:after="240"/>
      </w:pPr>
      <w:bookmarkStart w:id="319" w:name="_ENREF_23"/>
      <w:r>
        <w:lastRenderedPageBreak/>
        <w:t xml:space="preserve">Pauling, L. (1979). "Diamagnetic Anisotropy of the Peptide Group." </w:t>
      </w:r>
      <w:r>
        <w:rPr>
          <w:i/>
        </w:rPr>
        <w:t>Proceedings of the National Academy of Sciences of the United States of America</w:t>
      </w:r>
      <w:r>
        <w:t xml:space="preserve"> </w:t>
      </w:r>
      <w:r>
        <w:rPr>
          <w:b/>
        </w:rPr>
        <w:t>76</w:t>
      </w:r>
      <w:r>
        <w:t>(5): 2293-2294.</w:t>
      </w:r>
      <w:bookmarkEnd w:id="319"/>
    </w:p>
    <w:p w:rsidR="008F426E" w:rsidRPr="00255449" w:rsidRDefault="00D47847" w:rsidP="008F426E">
      <w:pPr>
        <w:pStyle w:val="EndNoteBibliography"/>
        <w:spacing w:after="240"/>
      </w:pPr>
      <w:bookmarkStart w:id="320" w:name="_ENREF_24"/>
      <w:r>
        <w:t xml:space="preserve">Pease, J. C. and J. S. Tirnauer (2011). "Mitotic spindle misorientation in cancer - out of alignment and into the fire." </w:t>
      </w:r>
      <w:r>
        <w:rPr>
          <w:i/>
        </w:rPr>
        <w:t>Journal of Cell Science</w:t>
      </w:r>
      <w:r>
        <w:t xml:space="preserve"> </w:t>
      </w:r>
      <w:r>
        <w:rPr>
          <w:b/>
        </w:rPr>
        <w:t>124</w:t>
      </w:r>
      <w:r>
        <w:t>(7): 1007-1016.</w:t>
      </w:r>
      <w:bookmarkEnd w:id="320"/>
      <w:ins w:id="321" w:author="xin zhang" w:date="2017-02-09T11:27:00Z">
        <w:r w:rsidR="00B36698" w:rsidRPr="00B36698">
          <w:rPr>
            <w:kern w:val="0"/>
            <w:rPrChange w:id="322"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"https://dx.doi.org/10.1242/jcs.081406"</w:instrText>
        </w:r>
        <w:r w:rsidR="00B36698" w:rsidRPr="00255449">
          <w:rPr>
            <w:rPrChange w:id="323" w:author="xin zhang" w:date="2017-02-09T11:31:00Z">
              <w:rPr/>
            </w:rPrChange>
          </w:rPr>
          <w:fldChar w:fldCharType="separate"/>
        </w:r>
        <w:r w:rsidR="00B36698" w:rsidRPr="00B36698">
          <w:rPr>
            <w:kern w:val="0"/>
            <w:u w:val="single"/>
            <w:rPrChange w:id="324" w:author="xin zhang" w:date="2017-02-09T11:31:00Z">
              <w:rPr>
                <w:rFonts w:asciiTheme="minorHAnsi" w:hAnsiTheme="minorHAnsi" w:cstheme="minorHAnsi"/>
                <w:kern w:val="0"/>
                <w:sz w:val="18"/>
                <w:szCs w:val="18"/>
                <w:u w:val="single"/>
              </w:rPr>
            </w:rPrChange>
          </w:rPr>
          <w:t>10.1242/jcs.081406</w:t>
        </w:r>
        <w:r w:rsidR="00B36698" w:rsidRPr="00255449">
          <w:fldChar w:fldCharType="end"/>
        </w:r>
      </w:ins>
    </w:p>
    <w:p w:rsidR="008F426E" w:rsidRPr="00255449" w:rsidRDefault="008F426E" w:rsidP="008F426E">
      <w:pPr>
        <w:pStyle w:val="EndNoteBibliography"/>
        <w:spacing w:after="240"/>
      </w:pPr>
      <w:bookmarkStart w:id="325" w:name="_ENREF_25"/>
      <w:r w:rsidRPr="00255449">
        <w:t xml:space="preserve">Qian, A. R., X. Gao, W. Zhang, J. B. Li, Y. Wang, S. M. Di, L. F. Hu and P. Shang (2013). "Large Gradient High Magnetic Fields Affect Osteoblast Ultrastructure and Function by Disrupting Collagen I or Fibronectin/alpha beta 1 Integrin." </w:t>
      </w:r>
      <w:r w:rsidRPr="00255449">
        <w:rPr>
          <w:i/>
        </w:rPr>
        <w:t>Plos One</w:t>
      </w:r>
      <w:r w:rsidRPr="00255449">
        <w:t xml:space="preserve"> </w:t>
      </w:r>
      <w:r w:rsidRPr="00255449">
        <w:rPr>
          <w:b/>
        </w:rPr>
        <w:t>8</w:t>
      </w:r>
      <w:r w:rsidRPr="00255449">
        <w:t>(1).</w:t>
      </w:r>
      <w:bookmarkEnd w:id="325"/>
      <w:ins w:id="326" w:author="xin zhang" w:date="2017-02-09T11:27:00Z">
        <w:r w:rsidR="00B36698" w:rsidRPr="00B36698">
          <w:rPr>
            <w:rPrChange w:id="327" w:author="xin zhang" w:date="2017-02-09T11:31:00Z">
              <w:rPr>
                <w:rFonts w:asciiTheme="minorHAnsi" w:hAnsiTheme="minorHAnsi" w:cstheme="minorHAnsi"/>
                <w:sz w:val="18"/>
                <w:szCs w:val="18"/>
              </w:rPr>
            </w:rPrChange>
          </w:rPr>
          <w:t xml:space="preserve"> </w:t>
        </w:r>
        <w:r w:rsidR="00B36698" w:rsidRPr="00B36698">
          <w:rPr>
            <w:kern w:val="0"/>
            <w:rPrChange w:id="328" w:author="xin zhang" w:date="2017-02-09T11:31:00Z">
              <w:rPr>
                <w:rFonts w:asciiTheme="minorHAnsi" w:hAnsiTheme="minorHAnsi" w:cstheme="minorHAnsi"/>
                <w:kern w:val="0"/>
                <w:sz w:val="18"/>
                <w:szCs w:val="18"/>
              </w:rPr>
            </w:rPrChange>
          </w:rPr>
          <w:t>DOI:</w:t>
        </w:r>
        <w:r w:rsidR="00B36698" w:rsidRPr="00255449">
          <w:fldChar w:fldCharType="begin"/>
        </w:r>
        <w:r w:rsidR="00D47847">
          <w:instrText>HYPERLINK "https://dx.doi.org/10.1371/journal.pone.0051036"</w:instrText>
        </w:r>
        <w:r w:rsidR="00B36698" w:rsidRPr="00255449">
          <w:rPr>
            <w:rPrChange w:id="329" w:author="xin zhang" w:date="2017-02-09T11:31:00Z">
              <w:rPr/>
            </w:rPrChange>
          </w:rPr>
          <w:fldChar w:fldCharType="separate"/>
        </w:r>
        <w:r w:rsidR="00B36698" w:rsidRPr="00B36698">
          <w:rPr>
            <w:kern w:val="0"/>
            <w:u w:val="single"/>
            <w:rPrChange w:id="330" w:author="xin zhang" w:date="2017-02-09T11:31:00Z">
              <w:rPr>
                <w:rFonts w:asciiTheme="minorHAnsi" w:hAnsiTheme="minorHAnsi" w:cstheme="minorHAnsi"/>
                <w:kern w:val="0"/>
                <w:sz w:val="18"/>
                <w:szCs w:val="18"/>
                <w:u w:val="single"/>
              </w:rPr>
            </w:rPrChange>
          </w:rPr>
          <w:t>10.1371/journal.pone.0051036</w:t>
        </w:r>
        <w:r w:rsidR="00B36698" w:rsidRPr="00255449">
          <w:fldChar w:fldCharType="end"/>
        </w:r>
      </w:ins>
    </w:p>
    <w:p w:rsidR="008F426E" w:rsidRPr="00255449" w:rsidRDefault="008F426E" w:rsidP="008F426E">
      <w:pPr>
        <w:pStyle w:val="EndNoteBibliography"/>
        <w:spacing w:after="240"/>
      </w:pPr>
      <w:bookmarkStart w:id="331" w:name="_ENREF_26"/>
      <w:r w:rsidRPr="00255449">
        <w:t xml:space="preserve">Qian, A. R., L. F. Hu, X. Gao, W. Zhang, S. M. Di, Z. C. Tian, P. F. Yang, D. C. Yin, Y. Y. Weng and P. Shang (2009). "Large Gradient High Magnetic Field Affects the Association of MACF1 With Actin and Microtubule Cytoskeleton." </w:t>
      </w:r>
      <w:r w:rsidRPr="00255449">
        <w:rPr>
          <w:i/>
        </w:rPr>
        <w:t>Bioelectromagnetics</w:t>
      </w:r>
      <w:r w:rsidRPr="00255449">
        <w:t xml:space="preserve"> </w:t>
      </w:r>
      <w:r w:rsidRPr="00255449">
        <w:rPr>
          <w:b/>
        </w:rPr>
        <w:t>30</w:t>
      </w:r>
      <w:r w:rsidRPr="00255449">
        <w:t>(7): 545-555.</w:t>
      </w:r>
      <w:bookmarkEnd w:id="331"/>
      <w:ins w:id="332" w:author="xin zhang" w:date="2017-02-09T11:27:00Z">
        <w:r w:rsidR="00B36698" w:rsidRPr="00B36698">
          <w:rPr>
            <w:kern w:val="0"/>
            <w:rPrChange w:id="333" w:author="xin zhang" w:date="2017-02-09T11:31:00Z">
              <w:rPr>
                <w:rFonts w:asciiTheme="minorHAnsi" w:hAnsiTheme="minorHAnsi" w:cstheme="minorHAnsi"/>
                <w:kern w:val="0"/>
                <w:sz w:val="18"/>
                <w:szCs w:val="18"/>
              </w:rPr>
            </w:rPrChange>
          </w:rPr>
          <w:t xml:space="preserve"> DOI: </w:t>
        </w:r>
        <w:r w:rsidR="00B36698" w:rsidRPr="00255449">
          <w:fldChar w:fldCharType="begin"/>
        </w:r>
        <w:r w:rsidR="00D47847">
          <w:instrText>HYPERLINK "https://dx.doi.org/10.1002/bem.20511"</w:instrText>
        </w:r>
        <w:r w:rsidR="00B36698" w:rsidRPr="00255449">
          <w:rPr>
            <w:rPrChange w:id="334" w:author="xin zhang" w:date="2017-02-09T11:31:00Z">
              <w:rPr/>
            </w:rPrChange>
          </w:rPr>
          <w:fldChar w:fldCharType="separate"/>
        </w:r>
        <w:r w:rsidR="00B36698" w:rsidRPr="00B36698">
          <w:rPr>
            <w:kern w:val="0"/>
            <w:u w:val="single"/>
            <w:rPrChange w:id="335" w:author="xin zhang" w:date="2017-02-09T11:31:00Z">
              <w:rPr>
                <w:rFonts w:asciiTheme="minorHAnsi" w:hAnsiTheme="minorHAnsi" w:cstheme="minorHAnsi"/>
                <w:kern w:val="0"/>
                <w:sz w:val="18"/>
                <w:szCs w:val="18"/>
                <w:u w:val="single"/>
              </w:rPr>
            </w:rPrChange>
          </w:rPr>
          <w:t>10.1002/bem.20511</w:t>
        </w:r>
        <w:r w:rsidR="00B36698" w:rsidRPr="00255449">
          <w:fldChar w:fldCharType="end"/>
        </w:r>
      </w:ins>
    </w:p>
    <w:p w:rsidR="008F426E" w:rsidRPr="00255449" w:rsidRDefault="008F426E" w:rsidP="008F426E">
      <w:pPr>
        <w:pStyle w:val="EndNoteBibliography"/>
        <w:spacing w:after="240"/>
      </w:pPr>
      <w:bookmarkStart w:id="336" w:name="_ENREF_27"/>
      <w:r w:rsidRPr="00255449">
        <w:t xml:space="preserve">Schepkin, V. D., W. W. Brey, P. L. Gor'kov and S. C. Grant (2010). "Initial in vivo rodent sodium and proton MR imaging at 21.1 T." </w:t>
      </w:r>
      <w:r w:rsidRPr="00255449">
        <w:rPr>
          <w:i/>
        </w:rPr>
        <w:t>Magnetic Resonance Imaging</w:t>
      </w:r>
      <w:r w:rsidRPr="00255449">
        <w:t xml:space="preserve"> </w:t>
      </w:r>
      <w:r w:rsidRPr="00255449">
        <w:rPr>
          <w:b/>
        </w:rPr>
        <w:t>28</w:t>
      </w:r>
      <w:r w:rsidRPr="00255449">
        <w:t>(3): 400-407.</w:t>
      </w:r>
      <w:bookmarkEnd w:id="336"/>
      <w:ins w:id="337" w:author="xin zhang" w:date="2017-02-09T11:27:00Z">
        <w:r w:rsidR="00B36698" w:rsidRPr="00B36698">
          <w:rPr>
            <w:kern w:val="0"/>
            <w:rPrChange w:id="338"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"https://dx.doi.org/10.1016/j.mri.2009.10.002"</w:instrText>
        </w:r>
        <w:r w:rsidR="00B36698" w:rsidRPr="00255449">
          <w:rPr>
            <w:rPrChange w:id="339" w:author="xin zhang" w:date="2017-02-09T11:31:00Z">
              <w:rPr/>
            </w:rPrChange>
          </w:rPr>
          <w:fldChar w:fldCharType="separate"/>
        </w:r>
        <w:r w:rsidR="00B36698" w:rsidRPr="00B36698">
          <w:rPr>
            <w:kern w:val="0"/>
            <w:u w:val="single"/>
            <w:rPrChange w:id="340" w:author="xin zhang" w:date="2017-02-09T11:31:00Z">
              <w:rPr>
                <w:rFonts w:asciiTheme="minorHAnsi" w:hAnsiTheme="minorHAnsi" w:cstheme="minorHAnsi"/>
                <w:kern w:val="0"/>
                <w:sz w:val="18"/>
                <w:szCs w:val="18"/>
                <w:u w:val="single"/>
              </w:rPr>
            </w:rPrChange>
          </w:rPr>
          <w:t>10.1016/j.mri.2009.10.002</w:t>
        </w:r>
        <w:r w:rsidR="00B36698" w:rsidRPr="00255449">
          <w:fldChar w:fldCharType="end"/>
        </w:r>
      </w:ins>
    </w:p>
    <w:p w:rsidR="008F426E" w:rsidRPr="00255449" w:rsidRDefault="008F426E" w:rsidP="008F426E">
      <w:pPr>
        <w:pStyle w:val="EndNoteBibliography"/>
        <w:spacing w:after="240"/>
      </w:pPr>
      <w:bookmarkStart w:id="341" w:name="_ENREF_28"/>
      <w:r w:rsidRPr="00255449">
        <w:t xml:space="preserve">Shaw, S. L., E. Yeh, P. Maddox, E. D. Salmon and K. Bloom (1997). "Astral microtubule dynamics in yeast: A microtubule-based searching mechanism for spindle orientation and nuclear migration into the bud." </w:t>
      </w:r>
      <w:r w:rsidRPr="00255449">
        <w:rPr>
          <w:i/>
        </w:rPr>
        <w:t>Journal of Cell Biology</w:t>
      </w:r>
      <w:r w:rsidRPr="00255449">
        <w:t xml:space="preserve"> </w:t>
      </w:r>
      <w:r w:rsidRPr="00255449">
        <w:rPr>
          <w:b/>
        </w:rPr>
        <w:t>139</w:t>
      </w:r>
      <w:r w:rsidRPr="00255449">
        <w:t>(4): 985-994.</w:t>
      </w:r>
      <w:bookmarkEnd w:id="341"/>
    </w:p>
    <w:p w:rsidR="008F426E" w:rsidRPr="00255449" w:rsidRDefault="00D47847" w:rsidP="008F426E">
      <w:pPr>
        <w:pStyle w:val="EndNoteBibliography"/>
        <w:spacing w:after="240"/>
      </w:pPr>
      <w:bookmarkStart w:id="342" w:name="_ENREF_29"/>
      <w:r>
        <w:t xml:space="preserve">Stern-Straeter, J., G. A. Bonaterra, S. S. Kassner, A. Faber, A. Sauter, J. D. Schulz, K. Hormann, R. Kinscherf and U. R. Goessler (2011). "Impact of static magnetic fields on human myoblast cell cultures." </w:t>
      </w:r>
      <w:r>
        <w:rPr>
          <w:i/>
        </w:rPr>
        <w:t>Int J Mol Med</w:t>
      </w:r>
      <w:r>
        <w:t xml:space="preserve"> </w:t>
      </w:r>
      <w:r>
        <w:rPr>
          <w:b/>
        </w:rPr>
        <w:t>28</w:t>
      </w:r>
      <w:r>
        <w:t>(6): 907-917.</w:t>
      </w:r>
      <w:bookmarkEnd w:id="342"/>
      <w:ins w:id="343" w:author="xin zhang" w:date="2017-02-09T11:28:00Z">
        <w:r w:rsidR="00B36698" w:rsidRPr="00B36698">
          <w:rPr>
            <w:kern w:val="0"/>
            <w:rPrChange w:id="344"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"https://dx.doi.org/10.3892/ijmm.2011.777"</w:instrText>
        </w:r>
        <w:r w:rsidR="00B36698" w:rsidRPr="00255449">
          <w:rPr>
            <w:rPrChange w:id="345" w:author="xin zhang" w:date="2017-02-09T11:31:00Z">
              <w:rPr/>
            </w:rPrChange>
          </w:rPr>
          <w:fldChar w:fldCharType="separate"/>
        </w:r>
        <w:r w:rsidR="00B36698" w:rsidRPr="00B36698">
          <w:rPr>
            <w:kern w:val="0"/>
            <w:u w:val="single"/>
            <w:rPrChange w:id="346" w:author="xin zhang" w:date="2017-02-09T11:31:00Z">
              <w:rPr>
                <w:rFonts w:asciiTheme="minorHAnsi" w:hAnsiTheme="minorHAnsi" w:cstheme="minorHAnsi"/>
                <w:kern w:val="0"/>
                <w:sz w:val="18"/>
                <w:szCs w:val="18"/>
                <w:u w:val="single"/>
              </w:rPr>
            </w:rPrChange>
          </w:rPr>
          <w:t>10.3892/ijmm.2011.777</w:t>
        </w:r>
        <w:r w:rsidR="00B36698" w:rsidRPr="00255449">
          <w:fldChar w:fldCharType="end"/>
        </w:r>
      </w:ins>
    </w:p>
    <w:p w:rsidR="008F426E" w:rsidRPr="00255449" w:rsidDel="00255449" w:rsidRDefault="008F426E" w:rsidP="008F426E">
      <w:pPr>
        <w:pStyle w:val="EndNoteBibliography"/>
        <w:spacing w:after="240"/>
        <w:rPr>
          <w:del w:id="347" w:author="xin zhang" w:date="2017-02-09T11:35:00Z"/>
        </w:rPr>
      </w:pPr>
      <w:bookmarkStart w:id="348" w:name="_ENREF_30"/>
      <w:del w:id="349" w:author="xin zhang" w:date="2017-02-09T11:35:00Z">
        <w:r w:rsidRPr="00255449" w:rsidDel="00255449">
          <w:delText xml:space="preserve">Taillibert, S., E. Le Rhun and M. C. Chamberlain (2015). "Tumor treating fields: a new standard treatment for glioblastoma?" </w:delText>
        </w:r>
        <w:r w:rsidRPr="00255449" w:rsidDel="00255449">
          <w:rPr>
            <w:i/>
          </w:rPr>
          <w:delText>Curr Opin Neurol</w:delText>
        </w:r>
        <w:r w:rsidRPr="00255449" w:rsidDel="00255449">
          <w:delText xml:space="preserve"> </w:delText>
        </w:r>
        <w:r w:rsidRPr="00255449" w:rsidDel="00255449">
          <w:rPr>
            <w:b/>
          </w:rPr>
          <w:delText>28</w:delText>
        </w:r>
        <w:r w:rsidRPr="00255449" w:rsidDel="00255449">
          <w:delText>(6): 659-664.</w:delText>
        </w:r>
        <w:bookmarkEnd w:id="348"/>
      </w:del>
    </w:p>
    <w:p w:rsidR="008F426E" w:rsidRPr="00255449" w:rsidRDefault="00D47847" w:rsidP="008F426E">
      <w:pPr>
        <w:pStyle w:val="EndNoteBibliography"/>
        <w:spacing w:after="240"/>
      </w:pPr>
      <w:bookmarkStart w:id="350" w:name="_ENREF_31"/>
      <w:r>
        <w:t xml:space="preserve">Takeuchi, T., Y. Nakaoka, R. Emura and T. Higashi (2002). "Diamagnetic orientation of bull sperms and related materials in static magnetic fields." </w:t>
      </w:r>
      <w:r>
        <w:rPr>
          <w:i/>
        </w:rPr>
        <w:t>Journal of the Physical Society of Japan</w:t>
      </w:r>
      <w:r>
        <w:t xml:space="preserve"> </w:t>
      </w:r>
      <w:r>
        <w:rPr>
          <w:b/>
        </w:rPr>
        <w:t>71</w:t>
      </w:r>
      <w:r>
        <w:t>(1): 363-368.</w:t>
      </w:r>
      <w:bookmarkEnd w:id="350"/>
    </w:p>
    <w:p w:rsidR="008F426E" w:rsidRPr="00255449" w:rsidRDefault="00D47847" w:rsidP="008F426E">
      <w:pPr>
        <w:pStyle w:val="EndNoteBibliography"/>
        <w:spacing w:after="240"/>
      </w:pPr>
      <w:bookmarkStart w:id="351" w:name="_ENREF_32"/>
      <w:r>
        <w:t xml:space="preserve">Teodori, L., M. C. Albertini, F. Uguccioni, E. Falcieri, M. B. L. Rocchi, M. Battistelli, C. Coluzza, G. Piantanida, A. Bergamaschi, A. Magrini, R. Mucciato and A. Accorsi (2006). "Static magnetic fields affect cell size, shape, orientation, and membrane surface of human glioblastoma cells, as demonstrated by electron, optic, and atomic force microscopy." </w:t>
      </w:r>
      <w:r>
        <w:rPr>
          <w:i/>
        </w:rPr>
        <w:t>Cytometry Part A</w:t>
      </w:r>
      <w:r>
        <w:t xml:space="preserve"> </w:t>
      </w:r>
      <w:r>
        <w:rPr>
          <w:b/>
        </w:rPr>
        <w:t>69A</w:t>
      </w:r>
      <w:r>
        <w:t>(2): 75-85.</w:t>
      </w:r>
      <w:bookmarkEnd w:id="351"/>
      <w:ins w:id="352" w:author="xin zhang" w:date="2017-02-09T11:28:00Z">
        <w:r w:rsidR="00B36698" w:rsidRPr="00B36698">
          <w:rPr>
            <w:kern w:val="0"/>
            <w:rPrChange w:id="353"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"https://dx.doi.org/10.1002/cyto.a.20208"</w:instrText>
        </w:r>
        <w:r w:rsidR="00B36698" w:rsidRPr="00255449">
          <w:rPr>
            <w:rPrChange w:id="354" w:author="xin zhang" w:date="2017-02-09T11:31:00Z">
              <w:rPr/>
            </w:rPrChange>
          </w:rPr>
          <w:fldChar w:fldCharType="separate"/>
        </w:r>
        <w:r w:rsidR="00B36698" w:rsidRPr="00B36698">
          <w:rPr>
            <w:kern w:val="0"/>
            <w:u w:val="single"/>
            <w:rPrChange w:id="355" w:author="xin zhang" w:date="2017-02-09T11:31:00Z">
              <w:rPr>
                <w:rFonts w:asciiTheme="minorHAnsi" w:hAnsiTheme="minorHAnsi" w:cstheme="minorHAnsi"/>
                <w:kern w:val="0"/>
                <w:sz w:val="18"/>
                <w:szCs w:val="18"/>
                <w:u w:val="single"/>
              </w:rPr>
            </w:rPrChange>
          </w:rPr>
          <w:t>10.1002/cyto.a.20208</w:t>
        </w:r>
        <w:r w:rsidR="00B36698" w:rsidRPr="00255449">
          <w:fldChar w:fldCharType="end"/>
        </w:r>
      </w:ins>
    </w:p>
    <w:p w:rsidR="008F426E" w:rsidRPr="00255449" w:rsidRDefault="008F426E" w:rsidP="008F426E">
      <w:pPr>
        <w:pStyle w:val="EndNoteBibliography"/>
        <w:spacing w:after="240"/>
      </w:pPr>
      <w:bookmarkStart w:id="356" w:name="_ENREF_33"/>
      <w:r w:rsidRPr="00255449">
        <w:t xml:space="preserve">Thaiparambil, J. T., C. M. Eggers and A. I. Marcus (2012). "AMPK Regulates Mitotic Spindle Orientation through Phosphorylation of Myosin Regulatory Light Chain." </w:t>
      </w:r>
      <w:r w:rsidRPr="00255449">
        <w:rPr>
          <w:i/>
        </w:rPr>
        <w:t>Molecular and Cellular Biology</w:t>
      </w:r>
      <w:r w:rsidRPr="00255449">
        <w:t xml:space="preserve"> </w:t>
      </w:r>
      <w:r w:rsidRPr="00255449">
        <w:rPr>
          <w:b/>
        </w:rPr>
        <w:t>32</w:t>
      </w:r>
      <w:r w:rsidRPr="00255449">
        <w:t>(16): 3203-3217.</w:t>
      </w:r>
      <w:bookmarkEnd w:id="356"/>
      <w:ins w:id="357" w:author="xin zhang" w:date="2017-02-09T11:28:00Z">
        <w:r w:rsidR="00B36698" w:rsidRPr="00B36698">
          <w:rPr>
            <w:kern w:val="0"/>
            <w:rPrChange w:id="358"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"https://dx.doi.org/10.1128/MCB.00418-12"</w:instrText>
        </w:r>
        <w:r w:rsidR="00B36698" w:rsidRPr="00255449">
          <w:rPr>
            <w:rPrChange w:id="359" w:author="xin zhang" w:date="2017-02-09T11:31:00Z">
              <w:rPr/>
            </w:rPrChange>
          </w:rPr>
          <w:fldChar w:fldCharType="separate"/>
        </w:r>
        <w:r w:rsidR="00B36698" w:rsidRPr="00B36698">
          <w:rPr>
            <w:kern w:val="0"/>
            <w:u w:val="single"/>
            <w:rPrChange w:id="360" w:author="xin zhang" w:date="2017-02-09T11:31:00Z">
              <w:rPr>
                <w:rFonts w:asciiTheme="minorHAnsi" w:hAnsiTheme="minorHAnsi" w:cstheme="minorHAnsi"/>
                <w:kern w:val="0"/>
                <w:sz w:val="18"/>
                <w:szCs w:val="18"/>
                <w:u w:val="single"/>
              </w:rPr>
            </w:rPrChange>
          </w:rPr>
          <w:t>10.1128/MCB.00418-12</w:t>
        </w:r>
        <w:r w:rsidR="00B36698" w:rsidRPr="00255449">
          <w:fldChar w:fldCharType="end"/>
        </w:r>
      </w:ins>
    </w:p>
    <w:p w:rsidR="008F426E" w:rsidRPr="00255449" w:rsidRDefault="008F426E" w:rsidP="008F426E">
      <w:pPr>
        <w:pStyle w:val="EndNoteBibliography"/>
        <w:spacing w:after="240"/>
      </w:pPr>
      <w:bookmarkStart w:id="361" w:name="_ENREF_34"/>
      <w:r w:rsidRPr="00255449">
        <w:t xml:space="preserve">Torbet, J. and M. C. Ronziere (1984). "Magnetic alignment of collagen during self-assembly." </w:t>
      </w:r>
      <w:r w:rsidRPr="00255449">
        <w:rPr>
          <w:i/>
        </w:rPr>
        <w:t>Biochem J</w:t>
      </w:r>
      <w:r w:rsidRPr="00255449">
        <w:t xml:space="preserve"> </w:t>
      </w:r>
      <w:r w:rsidRPr="00255449">
        <w:rPr>
          <w:b/>
        </w:rPr>
        <w:t>219</w:t>
      </w:r>
      <w:r w:rsidRPr="00255449">
        <w:t>(3): 1057-1059.</w:t>
      </w:r>
      <w:bookmarkEnd w:id="361"/>
    </w:p>
    <w:p w:rsidR="008F426E" w:rsidRPr="00255449" w:rsidRDefault="00D47847" w:rsidP="008F426E">
      <w:pPr>
        <w:pStyle w:val="EndNoteBibliography"/>
        <w:spacing w:after="240"/>
      </w:pPr>
      <w:bookmarkStart w:id="362" w:name="_ENREF_35"/>
      <w:r>
        <w:lastRenderedPageBreak/>
        <w:t xml:space="preserve">Toyoshima, F., S. Matsumura, H. Morimoto, M. Mitsushima and E. Nishida (2007). "PtdIns(3,4,5)P3 regulates spindle orientation in adherent cells." </w:t>
      </w:r>
      <w:r>
        <w:rPr>
          <w:i/>
        </w:rPr>
        <w:t>Dev Cell</w:t>
      </w:r>
      <w:r>
        <w:t xml:space="preserve"> </w:t>
      </w:r>
      <w:r>
        <w:rPr>
          <w:b/>
        </w:rPr>
        <w:t>13</w:t>
      </w:r>
      <w:r>
        <w:t>(6): 796-811.</w:t>
      </w:r>
      <w:bookmarkEnd w:id="362"/>
      <w:ins w:id="363" w:author="xin zhang" w:date="2017-02-09T11:28:00Z">
        <w:r w:rsidR="00B36698" w:rsidRPr="00B36698">
          <w:rPr>
            <w:kern w:val="0"/>
            <w:rPrChange w:id="364" w:author="xin zhang" w:date="2017-02-09T11:31:00Z">
              <w:rPr>
                <w:rFonts w:asciiTheme="minorHAnsi" w:hAnsiTheme="minorHAnsi" w:cstheme="minorHAnsi"/>
                <w:kern w:val="0"/>
                <w:sz w:val="18"/>
                <w:szCs w:val="18"/>
              </w:rPr>
            </w:rPrChange>
          </w:rPr>
          <w:t xml:space="preserve"> DOI:</w:t>
        </w:r>
        <w:r w:rsidR="00B36698" w:rsidRPr="00255449">
          <w:fldChar w:fldCharType="begin"/>
        </w:r>
        <w:r>
          <w:instrText>HYPERLINK "https://dx.doi.org/10.1016/j.devcel.2007.10.014"</w:instrText>
        </w:r>
        <w:r w:rsidR="00B36698" w:rsidRPr="00255449">
          <w:rPr>
            <w:rPrChange w:id="365" w:author="xin zhang" w:date="2017-02-09T11:31:00Z">
              <w:rPr/>
            </w:rPrChange>
          </w:rPr>
          <w:fldChar w:fldCharType="separate"/>
        </w:r>
        <w:r w:rsidR="00B36698" w:rsidRPr="00B36698">
          <w:rPr>
            <w:kern w:val="0"/>
            <w:u w:val="single"/>
            <w:rPrChange w:id="366" w:author="xin zhang" w:date="2017-02-09T11:31:00Z">
              <w:rPr>
                <w:rFonts w:asciiTheme="minorHAnsi" w:hAnsiTheme="minorHAnsi" w:cstheme="minorHAnsi"/>
                <w:kern w:val="0"/>
                <w:sz w:val="18"/>
                <w:szCs w:val="18"/>
                <w:u w:val="single"/>
              </w:rPr>
            </w:rPrChange>
          </w:rPr>
          <w:t>10.1016/j.devcel.2007.10.014</w:t>
        </w:r>
        <w:r w:rsidR="00B36698" w:rsidRPr="00255449">
          <w:fldChar w:fldCharType="end"/>
        </w:r>
      </w:ins>
    </w:p>
    <w:p w:rsidR="008F426E" w:rsidRPr="00255449" w:rsidRDefault="008F426E" w:rsidP="008F426E">
      <w:pPr>
        <w:pStyle w:val="EndNoteBibliography"/>
        <w:spacing w:after="240"/>
      </w:pPr>
      <w:bookmarkStart w:id="367" w:name="_ENREF_36"/>
      <w:r w:rsidRPr="00255449">
        <w:t xml:space="preserve">Toyoshima, F. and E. Nishida (2007). "Integrin-mediated adhesion orients the spindle parallel to the substratum in an EB1-and myosin X-dependent manner." </w:t>
      </w:r>
      <w:r w:rsidRPr="00255449">
        <w:rPr>
          <w:i/>
        </w:rPr>
        <w:t>Embo Journal</w:t>
      </w:r>
      <w:r w:rsidRPr="00255449">
        <w:t xml:space="preserve"> </w:t>
      </w:r>
      <w:r w:rsidRPr="00255449">
        <w:rPr>
          <w:b/>
        </w:rPr>
        <w:t>26</w:t>
      </w:r>
      <w:r w:rsidRPr="00255449">
        <w:t>(6): 1487-1498.</w:t>
      </w:r>
      <w:bookmarkEnd w:id="367"/>
      <w:ins w:id="368" w:author="xin zhang" w:date="2017-02-09T11:29:00Z">
        <w:r w:rsidR="00B36698" w:rsidRPr="00B36698">
          <w:rPr>
            <w:kern w:val="0"/>
            <w:rPrChange w:id="369"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"https://dx.doi.org/10.1038/sj.emboj.7601599"</w:instrText>
        </w:r>
        <w:r w:rsidR="00B36698" w:rsidRPr="00255449">
          <w:rPr>
            <w:rPrChange w:id="370" w:author="xin zhang" w:date="2017-02-09T11:31:00Z">
              <w:rPr/>
            </w:rPrChange>
          </w:rPr>
          <w:fldChar w:fldCharType="separate"/>
        </w:r>
        <w:r w:rsidR="00B36698" w:rsidRPr="00B36698">
          <w:rPr>
            <w:kern w:val="0"/>
            <w:u w:val="single"/>
            <w:rPrChange w:id="371" w:author="xin zhang" w:date="2017-02-09T11:31:00Z">
              <w:rPr>
                <w:rFonts w:asciiTheme="minorHAnsi" w:hAnsiTheme="minorHAnsi" w:cstheme="minorHAnsi"/>
                <w:kern w:val="0"/>
                <w:sz w:val="18"/>
                <w:szCs w:val="18"/>
                <w:u w:val="single"/>
              </w:rPr>
            </w:rPrChange>
          </w:rPr>
          <w:t>10.1038/sj.emboj.7601599</w:t>
        </w:r>
        <w:r w:rsidR="00B36698" w:rsidRPr="00255449">
          <w:fldChar w:fldCharType="end"/>
        </w:r>
      </w:ins>
    </w:p>
    <w:p w:rsidR="008F426E" w:rsidRPr="00255449" w:rsidRDefault="008F426E" w:rsidP="008F426E">
      <w:pPr>
        <w:pStyle w:val="EndNoteBibliography"/>
        <w:spacing w:after="240"/>
      </w:pPr>
      <w:bookmarkStart w:id="372" w:name="_ENREF_37"/>
      <w:r w:rsidRPr="00255449">
        <w:t xml:space="preserve">Toyoshima, F. and E. Nishida (2007). "Spindle orientation in animal cell mitosis: Roles of integrin in the control of spindle axis." </w:t>
      </w:r>
      <w:r w:rsidRPr="00255449">
        <w:rPr>
          <w:i/>
        </w:rPr>
        <w:t>Journal of Cellular Physiology</w:t>
      </w:r>
      <w:r w:rsidRPr="00255449">
        <w:t xml:space="preserve"> </w:t>
      </w:r>
      <w:r w:rsidRPr="00255449">
        <w:rPr>
          <w:b/>
        </w:rPr>
        <w:t>213</w:t>
      </w:r>
      <w:r w:rsidRPr="00255449">
        <w:t>(2): 407-411.</w:t>
      </w:r>
      <w:bookmarkEnd w:id="372"/>
      <w:ins w:id="373" w:author="xin zhang" w:date="2017-02-09T11:29:00Z">
        <w:r w:rsidR="00B36698" w:rsidRPr="00B36698">
          <w:rPr>
            <w:kern w:val="0"/>
            <w:rPrChange w:id="374"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"https://dx.doi.org/10.1002/jcp.21227"</w:instrText>
        </w:r>
        <w:r w:rsidR="00B36698" w:rsidRPr="00255449">
          <w:rPr>
            <w:rPrChange w:id="375" w:author="xin zhang" w:date="2017-02-09T11:31:00Z">
              <w:rPr/>
            </w:rPrChange>
          </w:rPr>
          <w:fldChar w:fldCharType="separate"/>
        </w:r>
        <w:r w:rsidR="00B36698" w:rsidRPr="00B36698">
          <w:rPr>
            <w:kern w:val="0"/>
            <w:u w:val="single"/>
            <w:rPrChange w:id="376" w:author="xin zhang" w:date="2017-02-09T11:31:00Z">
              <w:rPr>
                <w:rFonts w:asciiTheme="minorHAnsi" w:hAnsiTheme="minorHAnsi" w:cstheme="minorHAnsi"/>
                <w:kern w:val="0"/>
                <w:sz w:val="18"/>
                <w:szCs w:val="18"/>
                <w:u w:val="single"/>
              </w:rPr>
            </w:rPrChange>
          </w:rPr>
          <w:t>10.1002/jcp.21227</w:t>
        </w:r>
        <w:r w:rsidR="00B36698" w:rsidRPr="00255449">
          <w:fldChar w:fldCharType="end"/>
        </w:r>
      </w:ins>
    </w:p>
    <w:p w:rsidR="008F426E" w:rsidRPr="00255449" w:rsidRDefault="008F426E" w:rsidP="008F426E">
      <w:pPr>
        <w:pStyle w:val="EndNoteBibliography"/>
        <w:spacing w:after="240"/>
      </w:pPr>
      <w:bookmarkStart w:id="377" w:name="_ENREF_38"/>
      <w:r w:rsidRPr="00255449">
        <w:t xml:space="preserve">Valiron, O., L. Peris, G. Rikken, A. Schweitzer, Y. Saoudi, C. Remy and D. Job (2005). "Cellular disorders induced by high magnetic fields." </w:t>
      </w:r>
      <w:r w:rsidRPr="00255449">
        <w:rPr>
          <w:i/>
        </w:rPr>
        <w:t>Journal of Magnetic Resonance Imaging</w:t>
      </w:r>
      <w:r w:rsidRPr="00255449">
        <w:t xml:space="preserve"> </w:t>
      </w:r>
      <w:r w:rsidRPr="00255449">
        <w:rPr>
          <w:b/>
        </w:rPr>
        <w:t>22</w:t>
      </w:r>
      <w:r w:rsidRPr="00255449">
        <w:t>(3): 334-340.</w:t>
      </w:r>
      <w:bookmarkEnd w:id="377"/>
      <w:ins w:id="378" w:author="xin zhang" w:date="2017-02-09T11:29:00Z">
        <w:r w:rsidR="00B36698" w:rsidRPr="00B36698">
          <w:rPr>
            <w:rPrChange w:id="379" w:author="xin zhang" w:date="2017-02-09T11:31:00Z">
              <w:rPr>
                <w:rFonts w:asciiTheme="minorHAnsi" w:hAnsiTheme="minorHAnsi" w:cstheme="minorHAnsi"/>
                <w:sz w:val="18"/>
                <w:szCs w:val="18"/>
              </w:rPr>
            </w:rPrChange>
          </w:rPr>
          <w:t xml:space="preserve"> </w:t>
        </w:r>
        <w:r w:rsidR="00B36698" w:rsidRPr="00B36698">
          <w:rPr>
            <w:kern w:val="0"/>
            <w:rPrChange w:id="380" w:author="xin zhang" w:date="2017-02-09T11:31:00Z">
              <w:rPr>
                <w:rFonts w:asciiTheme="minorHAnsi" w:hAnsiTheme="minorHAnsi" w:cstheme="minorHAnsi"/>
                <w:kern w:val="0"/>
                <w:sz w:val="18"/>
                <w:szCs w:val="18"/>
              </w:rPr>
            </w:rPrChange>
          </w:rPr>
          <w:t>DOI:</w:t>
        </w:r>
        <w:r w:rsidR="00B36698" w:rsidRPr="00255449">
          <w:fldChar w:fldCharType="begin"/>
        </w:r>
        <w:r w:rsidR="00D47847">
          <w:instrText>HYPERLINK "https://dx.doi.org/10.1002/jmri.20398"</w:instrText>
        </w:r>
        <w:r w:rsidR="00B36698" w:rsidRPr="00255449">
          <w:rPr>
            <w:rPrChange w:id="381" w:author="xin zhang" w:date="2017-02-09T11:31:00Z">
              <w:rPr/>
            </w:rPrChange>
          </w:rPr>
          <w:fldChar w:fldCharType="separate"/>
        </w:r>
        <w:r w:rsidR="00B36698" w:rsidRPr="00B36698">
          <w:rPr>
            <w:kern w:val="0"/>
            <w:u w:val="single"/>
            <w:rPrChange w:id="382" w:author="xin zhang" w:date="2017-02-09T11:31:00Z">
              <w:rPr>
                <w:rFonts w:asciiTheme="minorHAnsi" w:hAnsiTheme="minorHAnsi" w:cstheme="minorHAnsi"/>
                <w:kern w:val="0"/>
                <w:sz w:val="18"/>
                <w:szCs w:val="18"/>
                <w:u w:val="single"/>
              </w:rPr>
            </w:rPrChange>
          </w:rPr>
          <w:t>10.1002/jmri.20398</w:t>
        </w:r>
        <w:r w:rsidR="00B36698" w:rsidRPr="00255449">
          <w:fldChar w:fldCharType="end"/>
        </w:r>
      </w:ins>
    </w:p>
    <w:p w:rsidR="008F426E" w:rsidRPr="00255449" w:rsidRDefault="008F426E" w:rsidP="008F426E">
      <w:pPr>
        <w:pStyle w:val="EndNoteBibliography"/>
        <w:spacing w:after="240"/>
      </w:pPr>
      <w:bookmarkStart w:id="383" w:name="_ENREF_39"/>
      <w:r w:rsidRPr="00255449">
        <w:t xml:space="preserve">Valles, J. M. (2002). "Model of magnetic field-induced mitotic apparatus reorientation in frog eggs." </w:t>
      </w:r>
      <w:r w:rsidRPr="00255449">
        <w:rPr>
          <w:i/>
        </w:rPr>
        <w:t>Biophysical Journal</w:t>
      </w:r>
      <w:r w:rsidRPr="00255449">
        <w:t xml:space="preserve"> </w:t>
      </w:r>
      <w:r w:rsidRPr="00255449">
        <w:rPr>
          <w:b/>
        </w:rPr>
        <w:t>82</w:t>
      </w:r>
      <w:r w:rsidRPr="00255449">
        <w:t>(3): 1260-1265.</w:t>
      </w:r>
      <w:bookmarkEnd w:id="383"/>
      <w:ins w:id="384" w:author="xin zhang" w:date="2017-02-09T11:30:00Z">
        <w:r w:rsidR="00B36698" w:rsidRPr="00B36698">
          <w:rPr>
            <w:kern w:val="0"/>
            <w:rPrChange w:id="385"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"https://dx.doi.org/10.1016/S0006-3495(02)75482-9"</w:instrText>
        </w:r>
        <w:r w:rsidR="00B36698" w:rsidRPr="00255449">
          <w:rPr>
            <w:rPrChange w:id="386" w:author="xin zhang" w:date="2017-02-09T11:31:00Z">
              <w:rPr/>
            </w:rPrChange>
          </w:rPr>
          <w:fldChar w:fldCharType="separate"/>
        </w:r>
        <w:r w:rsidR="00B36698" w:rsidRPr="00B36698">
          <w:rPr>
            <w:kern w:val="0"/>
            <w:u w:val="single"/>
            <w:rPrChange w:id="387" w:author="xin zhang" w:date="2017-02-09T11:31:00Z">
              <w:rPr>
                <w:rFonts w:asciiTheme="minorHAnsi" w:hAnsiTheme="minorHAnsi" w:cstheme="minorHAnsi"/>
                <w:kern w:val="0"/>
                <w:sz w:val="18"/>
                <w:szCs w:val="18"/>
                <w:u w:val="single"/>
              </w:rPr>
            </w:rPrChange>
          </w:rPr>
          <w:t>10.1016/S0006-3495(02)75482-9</w:t>
        </w:r>
        <w:r w:rsidR="00B36698" w:rsidRPr="00255449">
          <w:fldChar w:fldCharType="end"/>
        </w:r>
      </w:ins>
    </w:p>
    <w:p w:rsidR="008F426E" w:rsidRPr="00255449" w:rsidRDefault="008F426E" w:rsidP="008F426E">
      <w:pPr>
        <w:pStyle w:val="EndNoteBibliography"/>
        <w:spacing w:after="240"/>
      </w:pPr>
      <w:bookmarkStart w:id="388" w:name="_ENREF_40"/>
      <w:r w:rsidRPr="00255449">
        <w:t xml:space="preserve">Vassilev, L. T. (2006). "Cell cycle synchronization at the G2/M phase border by reversible inhibition of CDK1." </w:t>
      </w:r>
      <w:r w:rsidRPr="00255449">
        <w:rPr>
          <w:i/>
        </w:rPr>
        <w:t>Cell Cycle</w:t>
      </w:r>
      <w:r w:rsidRPr="00255449">
        <w:t xml:space="preserve"> </w:t>
      </w:r>
      <w:r w:rsidRPr="00255449">
        <w:rPr>
          <w:b/>
        </w:rPr>
        <w:t>5</w:t>
      </w:r>
      <w:r w:rsidRPr="00255449">
        <w:t>(22): 2555-2556.</w:t>
      </w:r>
      <w:bookmarkEnd w:id="388"/>
      <w:ins w:id="389" w:author="xin zhang" w:date="2017-02-09T11:30:00Z">
        <w:r w:rsidR="00B36698" w:rsidRPr="00B36698">
          <w:rPr>
            <w:kern w:val="0"/>
            <w:rPrChange w:id="390"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"https://dx.doi.org/10.4161/cc.5.22.3463"</w:instrText>
        </w:r>
        <w:r w:rsidR="00B36698" w:rsidRPr="00255449">
          <w:rPr>
            <w:rPrChange w:id="391" w:author="xin zhang" w:date="2017-02-09T11:31:00Z">
              <w:rPr/>
            </w:rPrChange>
          </w:rPr>
          <w:fldChar w:fldCharType="separate"/>
        </w:r>
        <w:r w:rsidR="00B36698" w:rsidRPr="00B36698">
          <w:rPr>
            <w:kern w:val="0"/>
            <w:u w:val="single"/>
            <w:rPrChange w:id="392" w:author="xin zhang" w:date="2017-02-09T11:31:00Z">
              <w:rPr>
                <w:rFonts w:asciiTheme="minorHAnsi" w:hAnsiTheme="minorHAnsi" w:cstheme="minorHAnsi"/>
                <w:kern w:val="0"/>
                <w:sz w:val="18"/>
                <w:szCs w:val="18"/>
                <w:u w:val="single"/>
              </w:rPr>
            </w:rPrChange>
          </w:rPr>
          <w:t>10.4161/cc.5.22.3463</w:t>
        </w:r>
        <w:r w:rsidR="00B36698" w:rsidRPr="00255449">
          <w:fldChar w:fldCharType="end"/>
        </w:r>
      </w:ins>
    </w:p>
    <w:p w:rsidR="008F426E" w:rsidRPr="00255449" w:rsidRDefault="008F426E" w:rsidP="008F426E">
      <w:pPr>
        <w:pStyle w:val="EndNoteBibliography"/>
        <w:spacing w:after="240"/>
      </w:pPr>
      <w:bookmarkStart w:id="393" w:name="_ENREF_41"/>
      <w:r w:rsidRPr="00255449">
        <w:t xml:space="preserve">Vassilev, L. T., C. Tovar, S. Chen, D. Knezevic, X. Zhao, H. Sun, D. C. Heimbrook and L. Chen (2006). "Selective small-molecule inhibitor reveals critical mitotic functions of human CDK1." </w:t>
      </w:r>
      <w:r w:rsidRPr="00255449">
        <w:rPr>
          <w:i/>
        </w:rPr>
        <w:t>Proc Natl Acad Sci U S A</w:t>
      </w:r>
      <w:r w:rsidRPr="00255449">
        <w:t xml:space="preserve"> </w:t>
      </w:r>
      <w:r w:rsidRPr="00255449">
        <w:rPr>
          <w:b/>
        </w:rPr>
        <w:t>103</w:t>
      </w:r>
      <w:r w:rsidRPr="00255449">
        <w:t>(28): 10660-10665.</w:t>
      </w:r>
      <w:bookmarkEnd w:id="393"/>
      <w:ins w:id="394" w:author="xin zhang" w:date="2017-02-09T11:30:00Z">
        <w:r w:rsidR="00B36698" w:rsidRPr="00B36698">
          <w:rPr>
            <w:kern w:val="0"/>
            <w:rPrChange w:id="395"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"https://dx.doi.org/10.1073/pnas.0600447103"</w:instrText>
        </w:r>
        <w:r w:rsidR="00B36698" w:rsidRPr="00255449">
          <w:rPr>
            <w:rPrChange w:id="396" w:author="xin zhang" w:date="2017-02-09T11:31:00Z">
              <w:rPr/>
            </w:rPrChange>
          </w:rPr>
          <w:fldChar w:fldCharType="separate"/>
        </w:r>
        <w:r w:rsidR="00B36698" w:rsidRPr="00B36698">
          <w:rPr>
            <w:kern w:val="0"/>
            <w:u w:val="single"/>
            <w:rPrChange w:id="397" w:author="xin zhang" w:date="2017-02-09T11:31:00Z">
              <w:rPr>
                <w:rFonts w:asciiTheme="minorHAnsi" w:hAnsiTheme="minorHAnsi" w:cstheme="minorHAnsi"/>
                <w:kern w:val="0"/>
                <w:sz w:val="18"/>
                <w:szCs w:val="18"/>
                <w:u w:val="single"/>
              </w:rPr>
            </w:rPrChange>
          </w:rPr>
          <w:t>10.1073/pnas.0600447103</w:t>
        </w:r>
        <w:r w:rsidR="00B36698" w:rsidRPr="00255449">
          <w:fldChar w:fldCharType="end"/>
        </w:r>
      </w:ins>
    </w:p>
    <w:p w:rsidR="008F426E" w:rsidRPr="00255449" w:rsidRDefault="008F426E" w:rsidP="008F426E">
      <w:pPr>
        <w:pStyle w:val="EndNoteBibliography"/>
        <w:spacing w:after="240"/>
      </w:pPr>
      <w:bookmarkStart w:id="398" w:name="_ENREF_42"/>
      <w:r w:rsidRPr="00255449">
        <w:t xml:space="preserve">Vassilev, P. M., R. T. Dronzine, M. P. Vassileva and G. A. Georgiev (1982). "Parallel Arrays of Microtubules Formed in Electric and Magnetic-Fields." </w:t>
      </w:r>
      <w:r w:rsidRPr="00255449">
        <w:rPr>
          <w:i/>
        </w:rPr>
        <w:t>Bioscience Reports</w:t>
      </w:r>
      <w:r w:rsidRPr="00255449">
        <w:t xml:space="preserve"> </w:t>
      </w:r>
      <w:r w:rsidRPr="00255449">
        <w:rPr>
          <w:b/>
        </w:rPr>
        <w:t>2</w:t>
      </w:r>
      <w:r w:rsidRPr="00255449">
        <w:t>(12): 1025-1029.</w:t>
      </w:r>
      <w:bookmarkEnd w:id="398"/>
    </w:p>
    <w:p w:rsidR="008F426E" w:rsidRPr="00255449" w:rsidRDefault="00D47847" w:rsidP="008F426E">
      <w:pPr>
        <w:pStyle w:val="EndNoteBibliography"/>
        <w:spacing w:after="240"/>
      </w:pPr>
      <w:bookmarkStart w:id="399" w:name="_ENREF_43"/>
      <w:r>
        <w:t xml:space="preserve">Wang, D. L., X. S. Wang, R. Xiao, Y. Liu and R. Q. He (2008). "Tubulin assembly is disordered in a hypogeomagnetic field." </w:t>
      </w:r>
      <w:r>
        <w:rPr>
          <w:i/>
        </w:rPr>
        <w:t>Biochemical and Biophysical Research Communications</w:t>
      </w:r>
      <w:r>
        <w:t xml:space="preserve"> </w:t>
      </w:r>
      <w:r>
        <w:rPr>
          <w:b/>
        </w:rPr>
        <w:t>376</w:t>
      </w:r>
      <w:r>
        <w:t>(2): 363-368.</w:t>
      </w:r>
      <w:bookmarkEnd w:id="399"/>
      <w:ins w:id="400" w:author="xin zhang" w:date="2017-02-09T11:30:00Z">
        <w:r w:rsidR="00B36698" w:rsidRPr="00B36698">
          <w:rPr>
            <w:rPrChange w:id="401" w:author="xin zhang" w:date="2017-02-09T11:31:00Z">
              <w:rPr>
                <w:rFonts w:asciiTheme="minorHAnsi" w:hAnsiTheme="minorHAnsi" w:cstheme="minorHAnsi"/>
                <w:sz w:val="18"/>
                <w:szCs w:val="18"/>
              </w:rPr>
            </w:rPrChange>
          </w:rPr>
          <w:t xml:space="preserve"> </w:t>
        </w:r>
        <w:r w:rsidR="00B36698" w:rsidRPr="00B36698">
          <w:rPr>
            <w:kern w:val="0"/>
            <w:rPrChange w:id="402" w:author="xin zhang" w:date="2017-02-09T11:31:00Z">
              <w:rPr>
                <w:rFonts w:asciiTheme="minorHAnsi" w:hAnsiTheme="minorHAnsi" w:cstheme="minorHAnsi"/>
                <w:kern w:val="0"/>
                <w:sz w:val="18"/>
                <w:szCs w:val="18"/>
              </w:rPr>
            </w:rPrChange>
          </w:rPr>
          <w:t>DOI:</w:t>
        </w:r>
        <w:r w:rsidR="00B36698" w:rsidRPr="00255449">
          <w:fldChar w:fldCharType="begin"/>
        </w:r>
        <w:r>
          <w:instrText>HYPERLINK "https://dx.doi.org/10.1016/j.bbrc.2008.08.156"</w:instrText>
        </w:r>
        <w:r w:rsidR="00B36698" w:rsidRPr="00255449">
          <w:rPr>
            <w:rPrChange w:id="403" w:author="xin zhang" w:date="2017-02-09T11:31:00Z">
              <w:rPr/>
            </w:rPrChange>
          </w:rPr>
          <w:fldChar w:fldCharType="separate"/>
        </w:r>
        <w:r w:rsidR="00B36698" w:rsidRPr="00B36698">
          <w:rPr>
            <w:kern w:val="0"/>
            <w:u w:val="single"/>
            <w:rPrChange w:id="404" w:author="xin zhang" w:date="2017-02-09T11:31:00Z">
              <w:rPr>
                <w:rFonts w:asciiTheme="minorHAnsi" w:hAnsiTheme="minorHAnsi" w:cstheme="minorHAnsi"/>
                <w:kern w:val="0"/>
                <w:sz w:val="18"/>
                <w:szCs w:val="18"/>
                <w:u w:val="single"/>
              </w:rPr>
            </w:rPrChange>
          </w:rPr>
          <w:t>10.1016/j.bbrc.2008.08.156</w:t>
        </w:r>
        <w:r w:rsidR="00B36698" w:rsidRPr="00255449">
          <w:fldChar w:fldCharType="end"/>
        </w:r>
      </w:ins>
    </w:p>
    <w:p w:rsidR="008F426E" w:rsidRPr="00255449" w:rsidRDefault="008F426E" w:rsidP="008F426E">
      <w:pPr>
        <w:pStyle w:val="EndNoteBibliography"/>
        <w:spacing w:after="240"/>
      </w:pPr>
      <w:bookmarkStart w:id="405" w:name="_ENREF_44"/>
      <w:r w:rsidRPr="00255449">
        <w:t xml:space="preserve">Woolner, S., L. L. O'Brien, C. Wiese and W. M. Bement (2008). "Myosin-10 and actin filaments are essential for mitotic spindle function." </w:t>
      </w:r>
      <w:r w:rsidRPr="00255449">
        <w:rPr>
          <w:i/>
        </w:rPr>
        <w:t>Journal of Cell Biology</w:t>
      </w:r>
      <w:r w:rsidRPr="00255449">
        <w:t xml:space="preserve"> </w:t>
      </w:r>
      <w:r w:rsidRPr="00255449">
        <w:rPr>
          <w:b/>
        </w:rPr>
        <w:t>182</w:t>
      </w:r>
      <w:r w:rsidRPr="00255449">
        <w:t>(1): 77-88.</w:t>
      </w:r>
      <w:bookmarkEnd w:id="405"/>
      <w:ins w:id="406" w:author="xin zhang" w:date="2017-02-09T11:30:00Z">
        <w:r w:rsidR="00B36698" w:rsidRPr="00B36698">
          <w:rPr>
            <w:kern w:val="0"/>
            <w:rPrChange w:id="407" w:author="xin zhang" w:date="2017-02-09T11:31:00Z">
              <w:rPr>
                <w:rFonts w:asciiTheme="minorHAnsi" w:hAnsiTheme="minorHAnsi" w:cstheme="minorHAnsi"/>
                <w:kern w:val="0"/>
                <w:sz w:val="18"/>
                <w:szCs w:val="18"/>
              </w:rPr>
            </w:rPrChange>
          </w:rPr>
          <w:t xml:space="preserve"> DOI:</w:t>
        </w:r>
        <w:r w:rsidR="00B36698" w:rsidRPr="00255449">
          <w:fldChar w:fldCharType="begin"/>
        </w:r>
        <w:r w:rsidR="00D47847">
          <w:instrText>HYPERLINK "https://dx.doi.org/10.1083/jcb.200804062"</w:instrText>
        </w:r>
        <w:r w:rsidR="00B36698" w:rsidRPr="00255449">
          <w:rPr>
            <w:rPrChange w:id="408" w:author="xin zhang" w:date="2017-02-09T11:31:00Z">
              <w:rPr/>
            </w:rPrChange>
          </w:rPr>
          <w:fldChar w:fldCharType="separate"/>
        </w:r>
        <w:r w:rsidR="00B36698" w:rsidRPr="00B36698">
          <w:rPr>
            <w:kern w:val="0"/>
            <w:u w:val="single"/>
            <w:rPrChange w:id="409" w:author="xin zhang" w:date="2017-02-09T11:31:00Z">
              <w:rPr>
                <w:rFonts w:asciiTheme="minorHAnsi" w:hAnsiTheme="minorHAnsi" w:cstheme="minorHAnsi"/>
                <w:kern w:val="0"/>
                <w:sz w:val="18"/>
                <w:szCs w:val="18"/>
                <w:u w:val="single"/>
              </w:rPr>
            </w:rPrChange>
          </w:rPr>
          <w:t>10.1083/jcb.200804062</w:t>
        </w:r>
        <w:r w:rsidR="00B36698" w:rsidRPr="00255449">
          <w:fldChar w:fldCharType="end"/>
        </w:r>
      </w:ins>
    </w:p>
    <w:p w:rsidR="008F426E" w:rsidRPr="00255449" w:rsidRDefault="008F426E" w:rsidP="008F426E">
      <w:pPr>
        <w:pStyle w:val="EndNoteBibliography"/>
        <w:spacing w:after="240"/>
      </w:pPr>
      <w:bookmarkStart w:id="410" w:name="_ENREF_45"/>
      <w:r w:rsidRPr="00255449">
        <w:t xml:space="preserve">Worcester, D. L. (1978). "Structural Origins of Diamagnetic Anisotropy in Proteins." </w:t>
      </w:r>
      <w:r w:rsidRPr="00255449">
        <w:rPr>
          <w:i/>
        </w:rPr>
        <w:t>Proceedings of the National Academy of Sciences of the United States of America</w:t>
      </w:r>
      <w:r w:rsidRPr="00255449">
        <w:t xml:space="preserve"> </w:t>
      </w:r>
      <w:r w:rsidRPr="00255449">
        <w:rPr>
          <w:b/>
        </w:rPr>
        <w:t>75</w:t>
      </w:r>
      <w:r w:rsidRPr="00255449">
        <w:t>(11): 5475-5477.</w:t>
      </w:r>
      <w:bookmarkEnd w:id="410"/>
    </w:p>
    <w:p w:rsidR="008F426E" w:rsidRPr="00255449" w:rsidRDefault="00D47847" w:rsidP="008F426E">
      <w:pPr>
        <w:pStyle w:val="EndNoteBibliography"/>
        <w:spacing w:after="240"/>
      </w:pPr>
      <w:bookmarkStart w:id="411" w:name="_ENREF_46"/>
      <w:r>
        <w:t xml:space="preserve">Zhang, L., J. H. Wang, H. L. Wang, W. C. Wang, Z. Y. Li, J. J. Liu, X. X. Yang, X. M. Ji, Y. Luo, C. Hu, Y. B. Hou, Q. Q. He, J. Fang, J. F. Wang, Q. S. Liu, G. H. Li, Q. Y. Lu and X. Zhang (2016). "Moderate and strong static magnetic fields directly affect EGFR kinase domain orientation to inhibit cancer cell proliferation." </w:t>
      </w:r>
      <w:r>
        <w:rPr>
          <w:i/>
        </w:rPr>
        <w:t>Oncotarget</w:t>
      </w:r>
      <w:r>
        <w:t xml:space="preserve"> </w:t>
      </w:r>
      <w:r>
        <w:rPr>
          <w:b/>
        </w:rPr>
        <w:t>7</w:t>
      </w:r>
      <w:r>
        <w:t>(27): 41527-41539.</w:t>
      </w:r>
      <w:bookmarkEnd w:id="411"/>
    </w:p>
    <w:p w:rsidR="008F426E" w:rsidRPr="00255449" w:rsidRDefault="00D47847" w:rsidP="008F426E">
      <w:pPr>
        <w:pStyle w:val="EndNoteBibliography"/>
        <w:spacing w:after="240"/>
      </w:pPr>
      <w:bookmarkStart w:id="412" w:name="_ENREF_47"/>
      <w:r>
        <w:t xml:space="preserve">Zhao, G. P., S. P. Chen, Y. Zhao, L. Y. Zhu, P. Huang, L. Z. Bao, J. Wang, L. Wang, L. J. Wu, Y. J. Wu and A. Xu (2010). "Effects of 13 T Static Magnetic Fields (SMF) in the Cell Cycle Distribution and </w:t>
      </w:r>
      <w:r>
        <w:lastRenderedPageBreak/>
        <w:t xml:space="preserve">Cell Viability in Immortalized Hamster Cells and Human Primary Fibroblasts Cells." </w:t>
      </w:r>
      <w:r>
        <w:rPr>
          <w:i/>
        </w:rPr>
        <w:t>Plasma Science &amp; Technology</w:t>
      </w:r>
      <w:r>
        <w:t xml:space="preserve"> </w:t>
      </w:r>
      <w:r>
        <w:rPr>
          <w:b/>
        </w:rPr>
        <w:t>12</w:t>
      </w:r>
      <w:r>
        <w:t>(1): 123-128.</w:t>
      </w:r>
      <w:bookmarkEnd w:id="412"/>
    </w:p>
    <w:p w:rsidR="008F426E" w:rsidRPr="00255449" w:rsidRDefault="00D47847" w:rsidP="008F426E">
      <w:pPr>
        <w:pStyle w:val="EndNoteBibliography"/>
      </w:pPr>
      <w:bookmarkStart w:id="413" w:name="_ENREF_48"/>
      <w:r>
        <w:t xml:space="preserve">Zhao, Y. and Q. M. Zhan (2012). "Electric fields generated by synchronized oscillations of microtubules, centrosomes and chromosomes regulate the dynamics of mitosis and meiosis." </w:t>
      </w:r>
      <w:r>
        <w:rPr>
          <w:i/>
        </w:rPr>
        <w:t>Theoretical Biology and Medical Modelling</w:t>
      </w:r>
      <w:r>
        <w:t xml:space="preserve"> </w:t>
      </w:r>
      <w:r>
        <w:rPr>
          <w:b/>
        </w:rPr>
        <w:t>9</w:t>
      </w:r>
      <w:r>
        <w:t>: DOI: 10.1186/1742-4682-1189-1126.</w:t>
      </w:r>
      <w:bookmarkEnd w:id="413"/>
      <w:ins w:id="414" w:author="xin zhang" w:date="2017-02-09T11:31:00Z">
        <w:r w:rsidR="00B36698" w:rsidRPr="00B36698">
          <w:rPr>
            <w:rPrChange w:id="415" w:author="xin zhang" w:date="2017-02-09T11:31:00Z">
              <w:rPr>
                <w:rFonts w:asciiTheme="minorHAnsi" w:hAnsiTheme="minorHAnsi" w:cstheme="minorHAnsi"/>
                <w:sz w:val="18"/>
                <w:szCs w:val="18"/>
              </w:rPr>
            </w:rPrChange>
          </w:rPr>
          <w:t xml:space="preserve"> </w:t>
        </w:r>
        <w:r w:rsidR="00B36698" w:rsidRPr="00B36698">
          <w:rPr>
            <w:kern w:val="0"/>
            <w:rPrChange w:id="416" w:author="xin zhang" w:date="2017-02-09T11:31:00Z">
              <w:rPr>
                <w:rFonts w:asciiTheme="minorHAnsi" w:hAnsiTheme="minorHAnsi" w:cstheme="minorHAnsi"/>
                <w:kern w:val="0"/>
                <w:sz w:val="18"/>
                <w:szCs w:val="18"/>
              </w:rPr>
            </w:rPrChange>
          </w:rPr>
          <w:t>DOI:</w:t>
        </w:r>
        <w:r w:rsidR="00B36698" w:rsidRPr="00255449">
          <w:fldChar w:fldCharType="begin"/>
        </w:r>
        <w:r>
          <w:instrText>HYPERLINK "https://dx.doi.org/10.1186/1742-4682-9-26"</w:instrText>
        </w:r>
        <w:r w:rsidR="00B36698" w:rsidRPr="00255449">
          <w:rPr>
            <w:rPrChange w:id="417" w:author="xin zhang" w:date="2017-02-09T11:31:00Z">
              <w:rPr/>
            </w:rPrChange>
          </w:rPr>
          <w:fldChar w:fldCharType="separate"/>
        </w:r>
        <w:r w:rsidR="00B36698" w:rsidRPr="00B36698">
          <w:rPr>
            <w:kern w:val="0"/>
            <w:u w:val="single"/>
            <w:rPrChange w:id="418" w:author="xin zhang" w:date="2017-02-09T11:31:00Z">
              <w:rPr>
                <w:rFonts w:asciiTheme="minorHAnsi" w:hAnsiTheme="minorHAnsi" w:cstheme="minorHAnsi"/>
                <w:kern w:val="0"/>
                <w:sz w:val="18"/>
                <w:szCs w:val="18"/>
                <w:u w:val="single"/>
              </w:rPr>
            </w:rPrChange>
          </w:rPr>
          <w:t>10.1186/1742-4682-9-26</w:t>
        </w:r>
        <w:r w:rsidR="00B36698" w:rsidRPr="00255449">
          <w:fldChar w:fldCharType="end"/>
        </w:r>
      </w:ins>
    </w:p>
    <w:p w:rsidR="00B36698" w:rsidRDefault="00B36698" w:rsidP="00B36698">
      <w:pPr>
        <w:tabs>
          <w:tab w:val="left" w:pos="851"/>
        </w:tabs>
        <w:ind w:left="649" w:hangingChars="295" w:hanging="649"/>
        <w:rPr>
          <w:rFonts w:ascii="Times New Roman" w:hAnsi="Times New Roman"/>
          <w:sz w:val="24"/>
          <w:szCs w:val="24"/>
        </w:rPr>
        <w:pPrChange w:id="419" w:author="xin zhang" w:date="2017-02-09T11:31:00Z">
          <w:pPr>
            <w:tabs>
              <w:tab w:val="left" w:pos="851"/>
            </w:tabs>
            <w:ind w:left="708" w:hangingChars="295" w:hanging="708"/>
          </w:pPr>
        </w:pPrChange>
      </w:pPr>
      <w:r w:rsidRPr="00B36698">
        <w:rPr>
          <w:rFonts w:ascii="Times New Roman" w:hAnsi="Times New Roman"/>
          <w:sz w:val="22"/>
          <w:rPrChange w:id="420" w:author="xin zhang" w:date="2017-02-09T11:31:00Z">
            <w:rPr>
              <w:rFonts w:ascii="Times New Roman" w:hAnsi="Times New Roman"/>
              <w:sz w:val="24"/>
              <w:szCs w:val="24"/>
            </w:rPr>
          </w:rPrChange>
        </w:rPr>
        <w:fldChar w:fldCharType="end"/>
      </w:r>
    </w:p>
    <w:p w:rsidR="001C5A94" w:rsidRDefault="001C5A94" w:rsidP="00ED7C8A">
      <w:pPr>
        <w:spacing w:line="480" w:lineRule="auto"/>
        <w:rPr>
          <w:rFonts w:ascii="Times New Roman" w:hAnsi="Times New Roman"/>
          <w:sz w:val="24"/>
          <w:szCs w:val="24"/>
        </w:rPr>
      </w:pPr>
    </w:p>
    <w:p w:rsidR="003B11B0" w:rsidRDefault="003B11B0" w:rsidP="00ED7C8A">
      <w:pPr>
        <w:spacing w:line="480" w:lineRule="auto"/>
        <w:rPr>
          <w:rFonts w:ascii="Times New Roman" w:hAnsi="Times New Roman"/>
          <w:sz w:val="24"/>
          <w:szCs w:val="24"/>
        </w:rPr>
      </w:pPr>
    </w:p>
    <w:p w:rsidR="003B11B0" w:rsidRDefault="003B11B0" w:rsidP="00ED7C8A">
      <w:pPr>
        <w:spacing w:line="480" w:lineRule="auto"/>
        <w:rPr>
          <w:rFonts w:ascii="Times New Roman" w:hAnsi="Times New Roman"/>
          <w:sz w:val="24"/>
          <w:szCs w:val="24"/>
        </w:rPr>
      </w:pPr>
    </w:p>
    <w:p w:rsidR="00B15AED" w:rsidRDefault="00E94FD9" w:rsidP="00ED7C8A">
      <w:pPr>
        <w:spacing w:line="480" w:lineRule="auto"/>
        <w:rPr>
          <w:rFonts w:ascii="Times New Roman" w:hAnsi="Times New Roman"/>
          <w:b/>
          <w:sz w:val="24"/>
          <w:szCs w:val="24"/>
        </w:rPr>
      </w:pPr>
      <w:r>
        <w:rPr>
          <w:rFonts w:ascii="Times New Roman" w:hAnsi="Times New Roman" w:hint="eastAsia"/>
          <w:b/>
          <w:sz w:val="24"/>
          <w:szCs w:val="24"/>
        </w:rPr>
        <w:t>F</w:t>
      </w:r>
      <w:r w:rsidR="00B15AED" w:rsidRPr="00B15AED">
        <w:rPr>
          <w:rFonts w:ascii="Times New Roman" w:hAnsi="Times New Roman" w:hint="eastAsia"/>
          <w:b/>
          <w:sz w:val="24"/>
          <w:szCs w:val="24"/>
        </w:rPr>
        <w:t>igure</w:t>
      </w:r>
      <w:r w:rsidR="00E249DF">
        <w:rPr>
          <w:rFonts w:ascii="Times New Roman" w:hAnsi="Times New Roman" w:hint="eastAsia"/>
          <w:b/>
          <w:sz w:val="24"/>
          <w:szCs w:val="24"/>
        </w:rPr>
        <w:t>s</w:t>
      </w:r>
    </w:p>
    <w:p w:rsidR="00B13560" w:rsidRDefault="00B13560" w:rsidP="00ED7C8A">
      <w:pPr>
        <w:autoSpaceDE w:val="0"/>
        <w:autoSpaceDN w:val="0"/>
        <w:adjustRightInd w:val="0"/>
        <w:spacing w:line="480" w:lineRule="auto"/>
        <w:rPr>
          <w:rFonts w:ascii="Times New Roman" w:hAnsi="Times New Roman"/>
          <w:sz w:val="24"/>
          <w:szCs w:val="24"/>
        </w:rPr>
      </w:pPr>
      <w:proofErr w:type="gramStart"/>
      <w:r w:rsidRPr="00DE6D5B">
        <w:rPr>
          <w:rFonts w:ascii="Times New Roman" w:hAnsi="Times New Roman"/>
          <w:b/>
          <w:sz w:val="24"/>
          <w:szCs w:val="24"/>
        </w:rPr>
        <w:t>Figure 1.</w:t>
      </w:r>
      <w:proofErr w:type="gramEnd"/>
      <w:r w:rsidRPr="00DE6D5B">
        <w:rPr>
          <w:rFonts w:ascii="Times New Roman" w:hAnsi="Times New Roman"/>
          <w:b/>
          <w:sz w:val="24"/>
          <w:szCs w:val="24"/>
        </w:rPr>
        <w:t xml:space="preserve"> 27</w:t>
      </w:r>
      <w:r>
        <w:rPr>
          <w:rFonts w:ascii="Times New Roman" w:hAnsi="Times New Roman" w:hint="eastAsia"/>
          <w:b/>
          <w:sz w:val="24"/>
          <w:szCs w:val="24"/>
        </w:rPr>
        <w:t xml:space="preserve"> </w:t>
      </w:r>
      <w:r w:rsidRPr="00DE6D5B">
        <w:rPr>
          <w:rFonts w:ascii="Times New Roman" w:hAnsi="Times New Roman"/>
          <w:b/>
          <w:sz w:val="24"/>
          <w:szCs w:val="24"/>
        </w:rPr>
        <w:t xml:space="preserve">T ultra-high </w:t>
      </w:r>
      <w:r w:rsidR="00177529">
        <w:rPr>
          <w:rFonts w:ascii="Times New Roman" w:hAnsi="Times New Roman" w:hint="eastAsia"/>
          <w:b/>
          <w:sz w:val="24"/>
          <w:szCs w:val="24"/>
        </w:rPr>
        <w:t>w</w:t>
      </w:r>
      <w:r w:rsidRPr="00DE6D5B">
        <w:rPr>
          <w:rFonts w:ascii="Times New Roman" w:hAnsi="Times New Roman"/>
          <w:b/>
          <w:sz w:val="24"/>
          <w:szCs w:val="24"/>
        </w:rPr>
        <w:t>ater</w:t>
      </w:r>
      <w:r>
        <w:rPr>
          <w:rFonts w:ascii="Times New Roman" w:hAnsi="Times New Roman" w:hint="eastAsia"/>
          <w:b/>
          <w:sz w:val="24"/>
          <w:szCs w:val="24"/>
        </w:rPr>
        <w:t>-</w:t>
      </w:r>
      <w:r>
        <w:rPr>
          <w:rFonts w:ascii="Times New Roman" w:hAnsi="Times New Roman"/>
          <w:b/>
          <w:sz w:val="24"/>
          <w:szCs w:val="24"/>
        </w:rPr>
        <w:t>cool</w:t>
      </w:r>
      <w:r>
        <w:rPr>
          <w:rFonts w:ascii="Times New Roman" w:hAnsi="Times New Roman" w:hint="eastAsia"/>
          <w:b/>
          <w:sz w:val="24"/>
          <w:szCs w:val="24"/>
        </w:rPr>
        <w:t>ed</w:t>
      </w:r>
      <w:r w:rsidR="00177529">
        <w:rPr>
          <w:rFonts w:ascii="Times New Roman" w:hAnsi="Times New Roman"/>
          <w:b/>
          <w:sz w:val="24"/>
          <w:szCs w:val="24"/>
        </w:rPr>
        <w:t xml:space="preserve"> </w:t>
      </w:r>
      <w:r w:rsidR="00177529">
        <w:rPr>
          <w:rFonts w:ascii="Times New Roman" w:hAnsi="Times New Roman" w:hint="eastAsia"/>
          <w:b/>
          <w:sz w:val="24"/>
          <w:szCs w:val="24"/>
        </w:rPr>
        <w:t>m</w:t>
      </w:r>
      <w:r w:rsidRPr="00DE6D5B">
        <w:rPr>
          <w:rFonts w:ascii="Times New Roman" w:hAnsi="Times New Roman"/>
          <w:b/>
          <w:sz w:val="24"/>
          <w:szCs w:val="24"/>
        </w:rPr>
        <w:t>agnet and the biological sample incubation system.</w:t>
      </w:r>
      <w:r w:rsidRPr="005974A1">
        <w:rPr>
          <w:rFonts w:ascii="Times New Roman" w:hAnsi="Times New Roman"/>
          <w:b/>
          <w:sz w:val="24"/>
          <w:szCs w:val="24"/>
        </w:rPr>
        <w:t xml:space="preserve"> (</w:t>
      </w:r>
      <w:r>
        <w:rPr>
          <w:rFonts w:ascii="Times New Roman" w:hAnsi="Times New Roman" w:hint="eastAsia"/>
          <w:b/>
          <w:sz w:val="24"/>
          <w:szCs w:val="24"/>
        </w:rPr>
        <w:t>A</w:t>
      </w:r>
      <w:r w:rsidRPr="005974A1">
        <w:rPr>
          <w:rFonts w:ascii="Times New Roman" w:hAnsi="Times New Roman"/>
          <w:b/>
          <w:sz w:val="24"/>
          <w:szCs w:val="24"/>
        </w:rPr>
        <w:t>)</w:t>
      </w:r>
      <w:r>
        <w:rPr>
          <w:rFonts w:ascii="Times New Roman" w:hAnsi="Times New Roman"/>
          <w:sz w:val="24"/>
          <w:szCs w:val="24"/>
        </w:rPr>
        <w:t xml:space="preserve"> The WM4 (</w:t>
      </w:r>
      <w:r w:rsidR="00177529">
        <w:rPr>
          <w:rFonts w:ascii="Times New Roman" w:hAnsi="Times New Roman" w:hint="eastAsia"/>
          <w:sz w:val="24"/>
          <w:szCs w:val="24"/>
        </w:rPr>
        <w:t>w</w:t>
      </w:r>
      <w:r>
        <w:rPr>
          <w:rFonts w:ascii="Times New Roman" w:hAnsi="Times New Roman"/>
          <w:sz w:val="24"/>
          <w:szCs w:val="24"/>
        </w:rPr>
        <w:t>ater</w:t>
      </w:r>
      <w:r>
        <w:rPr>
          <w:rFonts w:ascii="Times New Roman" w:hAnsi="Times New Roman" w:hint="eastAsia"/>
          <w:sz w:val="24"/>
          <w:szCs w:val="24"/>
        </w:rPr>
        <w:t>-</w:t>
      </w:r>
      <w:r>
        <w:rPr>
          <w:rFonts w:ascii="Times New Roman" w:hAnsi="Times New Roman"/>
          <w:sz w:val="24"/>
          <w:szCs w:val="24"/>
        </w:rPr>
        <w:t>cool</w:t>
      </w:r>
      <w:r>
        <w:rPr>
          <w:rFonts w:ascii="Times New Roman" w:hAnsi="Times New Roman" w:hint="eastAsia"/>
          <w:sz w:val="24"/>
          <w:szCs w:val="24"/>
        </w:rPr>
        <w:t>ed</w:t>
      </w:r>
      <w:r w:rsidR="00177529">
        <w:rPr>
          <w:rFonts w:ascii="Times New Roman" w:hAnsi="Times New Roman"/>
          <w:sz w:val="24"/>
          <w:szCs w:val="24"/>
        </w:rPr>
        <w:t xml:space="preserve"> </w:t>
      </w:r>
      <w:r w:rsidR="00177529">
        <w:rPr>
          <w:rFonts w:ascii="Times New Roman" w:hAnsi="Times New Roman" w:hint="eastAsia"/>
          <w:sz w:val="24"/>
          <w:szCs w:val="24"/>
        </w:rPr>
        <w:t>m</w:t>
      </w:r>
      <w:r>
        <w:rPr>
          <w:rFonts w:ascii="Times New Roman" w:hAnsi="Times New Roman"/>
          <w:sz w:val="24"/>
          <w:szCs w:val="24"/>
        </w:rPr>
        <w:t>agnet#4 in the Chinese High Magnetic Field Lab).</w:t>
      </w:r>
      <w:r w:rsidRPr="005974A1">
        <w:rPr>
          <w:rFonts w:ascii="Times New Roman" w:hAnsi="Times New Roman"/>
          <w:b/>
          <w:sz w:val="24"/>
          <w:szCs w:val="24"/>
        </w:rPr>
        <w:t xml:space="preserve"> (</w:t>
      </w:r>
      <w:r>
        <w:rPr>
          <w:rFonts w:ascii="Times New Roman" w:hAnsi="Times New Roman" w:hint="eastAsia"/>
          <w:b/>
          <w:sz w:val="24"/>
          <w:szCs w:val="24"/>
        </w:rPr>
        <w:t>B</w:t>
      </w:r>
      <w:r w:rsidRPr="005974A1">
        <w:rPr>
          <w:rFonts w:ascii="Times New Roman" w:hAnsi="Times New Roman"/>
          <w:b/>
          <w:sz w:val="24"/>
          <w:szCs w:val="24"/>
        </w:rPr>
        <w:t xml:space="preserve">, </w:t>
      </w:r>
      <w:r>
        <w:rPr>
          <w:rFonts w:ascii="Times New Roman" w:hAnsi="Times New Roman" w:hint="eastAsia"/>
          <w:b/>
          <w:sz w:val="24"/>
          <w:szCs w:val="24"/>
        </w:rPr>
        <w:t>C</w:t>
      </w:r>
      <w:r w:rsidRPr="005974A1">
        <w:rPr>
          <w:rFonts w:ascii="Times New Roman" w:hAnsi="Times New Roman"/>
          <w:b/>
          <w:sz w:val="24"/>
          <w:szCs w:val="24"/>
        </w:rPr>
        <w:t>)</w:t>
      </w:r>
      <w:r w:rsidR="008065AF">
        <w:rPr>
          <w:rFonts w:ascii="Times New Roman" w:hAnsi="Times New Roman"/>
          <w:sz w:val="24"/>
          <w:szCs w:val="24"/>
        </w:rPr>
        <w:t xml:space="preserve"> </w:t>
      </w:r>
      <w:proofErr w:type="gramStart"/>
      <w:r w:rsidR="008065AF">
        <w:rPr>
          <w:rFonts w:ascii="Times New Roman" w:hAnsi="Times New Roman"/>
          <w:sz w:val="24"/>
          <w:szCs w:val="24"/>
        </w:rPr>
        <w:t xml:space="preserve">The design and </w:t>
      </w:r>
      <w:r>
        <w:rPr>
          <w:rFonts w:ascii="Times New Roman" w:hAnsi="Times New Roman"/>
          <w:sz w:val="24"/>
          <w:szCs w:val="24"/>
        </w:rPr>
        <w:t>picture of the biological sample incubation system.</w:t>
      </w:r>
      <w:proofErr w:type="gramEnd"/>
      <w:r>
        <w:rPr>
          <w:rFonts w:ascii="Times New Roman" w:hAnsi="Times New Roman"/>
          <w:sz w:val="24"/>
          <w:szCs w:val="24"/>
        </w:rPr>
        <w:t xml:space="preserve"> Two identical sets were made. One was used in the magnet while the other was placed outside of the magnet to serve as the “sham” control. </w:t>
      </w:r>
      <w:r w:rsidRPr="00936473">
        <w:rPr>
          <w:rFonts w:ascii="Times New Roman" w:hAnsi="Times New Roman"/>
          <w:b/>
          <w:sz w:val="24"/>
          <w:szCs w:val="24"/>
        </w:rPr>
        <w:t>(</w:t>
      </w:r>
      <w:r>
        <w:rPr>
          <w:rFonts w:ascii="Times New Roman" w:hAnsi="Times New Roman" w:hint="eastAsia"/>
          <w:b/>
          <w:sz w:val="24"/>
          <w:szCs w:val="24"/>
        </w:rPr>
        <w:t>D</w:t>
      </w:r>
      <w:r w:rsidRPr="00936473">
        <w:rPr>
          <w:rFonts w:ascii="Times New Roman" w:hAnsi="Times New Roman"/>
          <w:b/>
          <w:sz w:val="24"/>
          <w:szCs w:val="24"/>
        </w:rPr>
        <w:t xml:space="preserve">) </w:t>
      </w:r>
      <w:r>
        <w:rPr>
          <w:rFonts w:ascii="Times New Roman" w:hAnsi="Times New Roman"/>
          <w:sz w:val="24"/>
          <w:szCs w:val="24"/>
        </w:rPr>
        <w:t>The top view of the magnet, where the biological sample incubation tube was inserted.</w:t>
      </w:r>
      <w:r w:rsidRPr="00936473">
        <w:rPr>
          <w:rFonts w:ascii="Times New Roman" w:hAnsi="Times New Roman"/>
          <w:b/>
          <w:sz w:val="24"/>
          <w:szCs w:val="24"/>
        </w:rPr>
        <w:t xml:space="preserve"> (</w:t>
      </w:r>
      <w:r>
        <w:rPr>
          <w:rFonts w:ascii="Times New Roman" w:hAnsi="Times New Roman" w:hint="eastAsia"/>
          <w:b/>
          <w:sz w:val="24"/>
          <w:szCs w:val="24"/>
        </w:rPr>
        <w:t>E</w:t>
      </w:r>
      <w:r w:rsidRPr="00936473">
        <w:rPr>
          <w:rFonts w:ascii="Times New Roman" w:hAnsi="Times New Roman"/>
          <w:b/>
          <w:sz w:val="24"/>
          <w:szCs w:val="24"/>
        </w:rPr>
        <w:t>)</w:t>
      </w:r>
      <w:r>
        <w:rPr>
          <w:rFonts w:ascii="Times New Roman" w:hAnsi="Times New Roman"/>
          <w:sz w:val="24"/>
          <w:szCs w:val="24"/>
        </w:rPr>
        <w:t xml:space="preserve"> The magnetic field was maintained at 27 T (</w:t>
      </w:r>
      <w:r w:rsidR="00FA1F6A">
        <w:rPr>
          <w:rFonts w:ascii="Times New Roman" w:hAnsi="Times New Roman" w:hint="eastAsia"/>
          <w:sz w:val="24"/>
          <w:szCs w:val="24"/>
        </w:rPr>
        <w:t xml:space="preserve">total of 4 hours, </w:t>
      </w:r>
      <w:r>
        <w:rPr>
          <w:rFonts w:ascii="Times New Roman" w:hAnsi="Times New Roman"/>
          <w:sz w:val="24"/>
          <w:szCs w:val="24"/>
        </w:rPr>
        <w:t xml:space="preserve">3 hours stable maintenance at 27 T with half hour increase and half hour decrease). </w:t>
      </w:r>
    </w:p>
    <w:p w:rsidR="00362FAA" w:rsidRDefault="00362FAA" w:rsidP="00ED7C8A">
      <w:pPr>
        <w:autoSpaceDE w:val="0"/>
        <w:autoSpaceDN w:val="0"/>
        <w:adjustRightInd w:val="0"/>
        <w:spacing w:line="480" w:lineRule="auto"/>
        <w:rPr>
          <w:rFonts w:ascii="Times New Roman" w:hAnsi="Times New Roman"/>
          <w:sz w:val="24"/>
          <w:szCs w:val="24"/>
        </w:rPr>
      </w:pPr>
    </w:p>
    <w:p w:rsidR="00362FAA" w:rsidRDefault="00362FAA" w:rsidP="00ED7C8A">
      <w:pPr>
        <w:spacing w:line="480" w:lineRule="auto"/>
        <w:rPr>
          <w:rFonts w:ascii="Times New Roman" w:hAnsi="Times New Roman"/>
          <w:sz w:val="24"/>
          <w:szCs w:val="24"/>
        </w:rPr>
      </w:pPr>
    </w:p>
    <w:p w:rsidR="00362FAA" w:rsidRDefault="00362FAA" w:rsidP="003B11B0">
      <w:pPr>
        <w:autoSpaceDE w:val="0"/>
        <w:autoSpaceDN w:val="0"/>
        <w:adjustRightInd w:val="0"/>
        <w:spacing w:line="480" w:lineRule="auto"/>
        <w:jc w:val="left"/>
        <w:rPr>
          <w:rFonts w:ascii="Times New Roman" w:hAnsi="Times New Roman"/>
          <w:sz w:val="24"/>
          <w:szCs w:val="24"/>
        </w:rPr>
      </w:pPr>
      <w:r w:rsidRPr="00782D72">
        <w:rPr>
          <w:rFonts w:ascii="Times New Roman" w:hAnsi="Times New Roman"/>
          <w:b/>
          <w:sz w:val="24"/>
          <w:szCs w:val="24"/>
        </w:rPr>
        <w:t>Figure 1</w:t>
      </w:r>
      <w:r>
        <w:rPr>
          <w:rFonts w:ascii="Times New Roman" w:hAnsi="Times New Roman" w:hint="eastAsia"/>
          <w:b/>
          <w:sz w:val="24"/>
          <w:szCs w:val="24"/>
        </w:rPr>
        <w:t>-figure supplement 1</w:t>
      </w:r>
      <w:r w:rsidRPr="00782D72">
        <w:rPr>
          <w:rFonts w:ascii="Times New Roman" w:hAnsi="Times New Roman"/>
          <w:b/>
          <w:sz w:val="24"/>
          <w:szCs w:val="24"/>
        </w:rPr>
        <w:t>. The design and actual picture of the 18 mm custom made cell culture plate.</w:t>
      </w:r>
      <w:r>
        <w:rPr>
          <w:rFonts w:ascii="Times New Roman" w:hAnsi="Times New Roman"/>
          <w:sz w:val="24"/>
          <w:szCs w:val="24"/>
        </w:rPr>
        <w:t xml:space="preserve"> (</w:t>
      </w:r>
      <w:r w:rsidR="00C24F49">
        <w:rPr>
          <w:rFonts w:ascii="Times New Roman" w:hAnsi="Times New Roman" w:hint="eastAsia"/>
          <w:sz w:val="24"/>
          <w:szCs w:val="24"/>
        </w:rPr>
        <w:t>A</w:t>
      </w:r>
      <w:r>
        <w:rPr>
          <w:rFonts w:ascii="Times New Roman" w:hAnsi="Times New Roman"/>
          <w:sz w:val="24"/>
          <w:szCs w:val="24"/>
        </w:rPr>
        <w:t>) The design of the 18 mm plate. (</w:t>
      </w:r>
      <w:r w:rsidR="00C24F49">
        <w:rPr>
          <w:rFonts w:ascii="Times New Roman" w:hAnsi="Times New Roman" w:hint="eastAsia"/>
          <w:sz w:val="24"/>
          <w:szCs w:val="24"/>
        </w:rPr>
        <w:t>B</w:t>
      </w:r>
      <w:r>
        <w:rPr>
          <w:rFonts w:ascii="Times New Roman" w:hAnsi="Times New Roman"/>
          <w:sz w:val="24"/>
          <w:szCs w:val="24"/>
        </w:rPr>
        <w:t>) The picture of the cell culture plates of different sizes. 100 mm, 60 mm and 35 mm plates were placed side-by-side in the bottom picture for size comparison. The smallest plate in the picture was the custom made 18 mm cell plate.</w:t>
      </w:r>
    </w:p>
    <w:p w:rsidR="00362FAA" w:rsidRDefault="00362FAA" w:rsidP="00ED7C8A">
      <w:pPr>
        <w:autoSpaceDE w:val="0"/>
        <w:autoSpaceDN w:val="0"/>
        <w:adjustRightInd w:val="0"/>
        <w:spacing w:line="480" w:lineRule="auto"/>
        <w:jc w:val="left"/>
        <w:rPr>
          <w:rFonts w:ascii="Times New Roman" w:hAnsi="Times New Roman"/>
          <w:sz w:val="24"/>
          <w:szCs w:val="24"/>
        </w:rPr>
      </w:pPr>
    </w:p>
    <w:p w:rsidR="00362FAA" w:rsidRDefault="00362FAA" w:rsidP="006D1178">
      <w:pPr>
        <w:autoSpaceDE w:val="0"/>
        <w:autoSpaceDN w:val="0"/>
        <w:adjustRightInd w:val="0"/>
        <w:spacing w:line="480" w:lineRule="auto"/>
        <w:rPr>
          <w:rFonts w:ascii="Times New Roman" w:hAnsi="Times New Roman"/>
          <w:sz w:val="24"/>
          <w:szCs w:val="24"/>
          <w:shd w:val="clear" w:color="auto" w:fill="FFFFFF"/>
        </w:rPr>
      </w:pPr>
      <w:proofErr w:type="gramStart"/>
      <w:r w:rsidRPr="00782D72">
        <w:rPr>
          <w:rFonts w:ascii="Times New Roman" w:hAnsi="Times New Roman"/>
          <w:b/>
          <w:sz w:val="24"/>
          <w:szCs w:val="24"/>
        </w:rPr>
        <w:t>Figure</w:t>
      </w:r>
      <w:r w:rsidRPr="00DE6D5B">
        <w:rPr>
          <w:rFonts w:ascii="Times New Roman" w:hAnsi="Times New Roman"/>
          <w:b/>
          <w:sz w:val="24"/>
          <w:szCs w:val="24"/>
        </w:rPr>
        <w:t xml:space="preserve"> 2.</w:t>
      </w:r>
      <w:proofErr w:type="gramEnd"/>
      <w:r w:rsidRPr="00DE6D5B">
        <w:rPr>
          <w:rFonts w:ascii="Times New Roman" w:hAnsi="Times New Roman"/>
          <w:b/>
          <w:sz w:val="24"/>
          <w:szCs w:val="24"/>
        </w:rPr>
        <w:t xml:space="preserve"> 27</w:t>
      </w:r>
      <w:r w:rsidR="00F25B08">
        <w:rPr>
          <w:rFonts w:ascii="Times New Roman" w:hAnsi="Times New Roman" w:hint="eastAsia"/>
          <w:b/>
          <w:sz w:val="24"/>
          <w:szCs w:val="24"/>
        </w:rPr>
        <w:t xml:space="preserve"> </w:t>
      </w:r>
      <w:r w:rsidRPr="00DE6D5B">
        <w:rPr>
          <w:rFonts w:ascii="Times New Roman" w:hAnsi="Times New Roman"/>
          <w:b/>
          <w:sz w:val="24"/>
          <w:szCs w:val="24"/>
        </w:rPr>
        <w:t xml:space="preserve">T Ultra-high magnetic </w:t>
      </w:r>
      <w:proofErr w:type="gramStart"/>
      <w:r w:rsidRPr="00DE6D5B">
        <w:rPr>
          <w:rFonts w:ascii="Times New Roman" w:hAnsi="Times New Roman"/>
          <w:b/>
          <w:sz w:val="24"/>
          <w:szCs w:val="24"/>
        </w:rPr>
        <w:t>field</w:t>
      </w:r>
      <w:proofErr w:type="gramEnd"/>
      <w:r w:rsidRPr="00DE6D5B">
        <w:rPr>
          <w:rFonts w:ascii="Times New Roman" w:hAnsi="Times New Roman"/>
          <w:b/>
          <w:sz w:val="24"/>
          <w:szCs w:val="24"/>
        </w:rPr>
        <w:t xml:space="preserve"> does not have immediate </w:t>
      </w:r>
      <w:r>
        <w:rPr>
          <w:rFonts w:ascii="Times New Roman" w:hAnsi="Times New Roman"/>
          <w:b/>
          <w:sz w:val="24"/>
          <w:szCs w:val="24"/>
        </w:rPr>
        <w:t xml:space="preserve">cytotoxicity </w:t>
      </w:r>
      <w:r w:rsidRPr="00DE6D5B">
        <w:rPr>
          <w:rFonts w:ascii="Times New Roman" w:hAnsi="Times New Roman"/>
          <w:b/>
          <w:sz w:val="24"/>
          <w:szCs w:val="24"/>
        </w:rPr>
        <w:t>effects in CNE-2Z cells.</w:t>
      </w:r>
      <w:r>
        <w:rPr>
          <w:rFonts w:ascii="Times New Roman" w:hAnsi="Times New Roman"/>
          <w:b/>
          <w:sz w:val="24"/>
          <w:szCs w:val="24"/>
        </w:rPr>
        <w:t xml:space="preserve"> </w:t>
      </w:r>
      <w:r w:rsidRPr="00D31DA0">
        <w:rPr>
          <w:rFonts w:ascii="Times New Roman" w:hAnsi="Times New Roman"/>
          <w:sz w:val="24"/>
          <w:szCs w:val="24"/>
        </w:rPr>
        <w:t xml:space="preserve">CNE-2Z cells were plated </w:t>
      </w:r>
      <w:r>
        <w:rPr>
          <w:rFonts w:ascii="Times New Roman" w:hAnsi="Times New Roman"/>
          <w:sz w:val="24"/>
          <w:szCs w:val="24"/>
        </w:rPr>
        <w:t xml:space="preserve">directly on 18 mm tissue culture plate or coverslips in the18 mm tissue culture plate </w:t>
      </w:r>
      <w:r w:rsidRPr="00D31DA0">
        <w:rPr>
          <w:rFonts w:ascii="Times New Roman" w:hAnsi="Times New Roman"/>
          <w:sz w:val="24"/>
          <w:szCs w:val="24"/>
        </w:rPr>
        <w:t xml:space="preserve">one night </w:t>
      </w:r>
      <w:r>
        <w:rPr>
          <w:rFonts w:ascii="Times New Roman" w:hAnsi="Times New Roman"/>
          <w:sz w:val="24"/>
          <w:szCs w:val="24"/>
        </w:rPr>
        <w:t>ahead to allow the cells to attach. On the day of experiment,</w:t>
      </w:r>
      <w:r w:rsidRPr="00D31DA0">
        <w:rPr>
          <w:rFonts w:ascii="Times New Roman" w:hAnsi="Times New Roman"/>
          <w:sz w:val="24"/>
          <w:szCs w:val="24"/>
        </w:rPr>
        <w:t xml:space="preserve"> they were placed in regular </w:t>
      </w:r>
      <w:r>
        <w:rPr>
          <w:rFonts w:ascii="Times New Roman" w:hAnsi="Times New Roman"/>
          <w:sz w:val="24"/>
          <w:szCs w:val="24"/>
        </w:rPr>
        <w:t>full-sized cell</w:t>
      </w:r>
      <w:r w:rsidRPr="00D31DA0">
        <w:rPr>
          <w:rFonts w:ascii="Times New Roman" w:hAnsi="Times New Roman"/>
          <w:sz w:val="24"/>
          <w:szCs w:val="24"/>
        </w:rPr>
        <w:t xml:space="preserve"> incubator</w:t>
      </w:r>
      <w:r>
        <w:rPr>
          <w:rFonts w:ascii="Times New Roman" w:hAnsi="Times New Roman"/>
          <w:sz w:val="24"/>
          <w:szCs w:val="24"/>
        </w:rPr>
        <w:t xml:space="preserve"> (control)</w:t>
      </w:r>
      <w:r w:rsidRPr="00D31DA0">
        <w:rPr>
          <w:rFonts w:ascii="Times New Roman" w:hAnsi="Times New Roman"/>
          <w:sz w:val="24"/>
          <w:szCs w:val="24"/>
        </w:rPr>
        <w:t xml:space="preserve"> or the sample incubators in sham or in 27T magnet for 4 hours</w:t>
      </w:r>
      <w:r>
        <w:rPr>
          <w:rFonts w:ascii="Times New Roman" w:hAnsi="Times New Roman"/>
          <w:sz w:val="24"/>
          <w:szCs w:val="24"/>
        </w:rPr>
        <w:t xml:space="preserve"> before they were taken out and subjected to the following analysis</w:t>
      </w:r>
      <w:r w:rsidRPr="00D31DA0">
        <w:rPr>
          <w:rFonts w:ascii="Times New Roman" w:hAnsi="Times New Roman"/>
          <w:sz w:val="24"/>
          <w:szCs w:val="24"/>
        </w:rPr>
        <w:t>.</w:t>
      </w:r>
      <w:r w:rsidRPr="00783978">
        <w:rPr>
          <w:rFonts w:ascii="Times New Roman" w:hAnsi="Times New Roman"/>
          <w:sz w:val="24"/>
          <w:szCs w:val="24"/>
        </w:rPr>
        <w:t xml:space="preserve"> </w:t>
      </w:r>
      <w:r w:rsidRPr="00DE6D5B">
        <w:rPr>
          <w:rFonts w:ascii="Times New Roman" w:hAnsi="Times New Roman"/>
          <w:b/>
          <w:sz w:val="24"/>
          <w:szCs w:val="24"/>
        </w:rPr>
        <w:t>(</w:t>
      </w:r>
      <w:r>
        <w:rPr>
          <w:rFonts w:ascii="Times New Roman" w:hAnsi="Times New Roman" w:hint="eastAsia"/>
          <w:b/>
          <w:sz w:val="24"/>
          <w:szCs w:val="24"/>
        </w:rPr>
        <w:t>A</w:t>
      </w:r>
      <w:r w:rsidRPr="00DE6D5B">
        <w:rPr>
          <w:rFonts w:ascii="Times New Roman" w:hAnsi="Times New Roman"/>
          <w:b/>
          <w:sz w:val="24"/>
          <w:szCs w:val="24"/>
        </w:rPr>
        <w:t>)</w:t>
      </w:r>
      <w:r>
        <w:rPr>
          <w:rFonts w:ascii="Times New Roman" w:hAnsi="Times New Roman"/>
          <w:sz w:val="24"/>
          <w:szCs w:val="24"/>
        </w:rPr>
        <w:t xml:space="preserve"> Representative bright field images and of control, sham and 27 T SMF treated CNE-2</w:t>
      </w:r>
      <w:r w:rsidRPr="00D31DA0">
        <w:rPr>
          <w:rFonts w:ascii="Times New Roman" w:hAnsi="Times New Roman"/>
          <w:sz w:val="24"/>
          <w:szCs w:val="24"/>
        </w:rPr>
        <w:t>Z cells.</w:t>
      </w:r>
      <w:r>
        <w:rPr>
          <w:rFonts w:ascii="Times New Roman" w:hAnsi="Times New Roman"/>
          <w:sz w:val="24"/>
          <w:szCs w:val="24"/>
        </w:rPr>
        <w:t xml:space="preserve"> Scale bar: </w:t>
      </w:r>
      <w:r w:rsidRPr="005F2E31">
        <w:rPr>
          <w:rFonts w:ascii="Times New Roman" w:hAnsi="Times New Roman"/>
          <w:sz w:val="24"/>
          <w:szCs w:val="24"/>
        </w:rPr>
        <w:t xml:space="preserve">20 </w:t>
      </w:r>
      <w:r w:rsidRPr="005F2E31">
        <w:rPr>
          <w:rFonts w:ascii="Symbol" w:hAnsi="Symbol"/>
          <w:sz w:val="24"/>
          <w:szCs w:val="24"/>
        </w:rPr>
        <w:t></w:t>
      </w:r>
      <w:r w:rsidRPr="005F2E31">
        <w:rPr>
          <w:rFonts w:ascii="Times New Roman" w:hAnsi="Times New Roman"/>
          <w:sz w:val="24"/>
          <w:szCs w:val="24"/>
        </w:rPr>
        <w:t>m</w:t>
      </w:r>
      <w:r>
        <w:rPr>
          <w:rFonts w:ascii="Times New Roman" w:hAnsi="Times New Roman"/>
          <w:sz w:val="24"/>
          <w:szCs w:val="24"/>
        </w:rPr>
        <w:t>.</w:t>
      </w:r>
      <w:r w:rsidRPr="005F2E31">
        <w:rPr>
          <w:rFonts w:ascii="Times New Roman" w:hAnsi="Times New Roman"/>
          <w:sz w:val="24"/>
          <w:szCs w:val="24"/>
        </w:rPr>
        <w:t xml:space="preserve"> </w:t>
      </w:r>
      <w:r w:rsidRPr="005F2E31">
        <w:rPr>
          <w:rFonts w:ascii="Times New Roman" w:hAnsi="Times New Roman"/>
          <w:b/>
          <w:sz w:val="24"/>
          <w:szCs w:val="24"/>
        </w:rPr>
        <w:t>(</w:t>
      </w:r>
      <w:r>
        <w:rPr>
          <w:rFonts w:ascii="Times New Roman" w:hAnsi="Times New Roman" w:hint="eastAsia"/>
          <w:b/>
          <w:sz w:val="24"/>
          <w:szCs w:val="24"/>
        </w:rPr>
        <w:t>B</w:t>
      </w:r>
      <w:r w:rsidRPr="00DE6D5B">
        <w:rPr>
          <w:rFonts w:ascii="Times New Roman" w:hAnsi="Times New Roman"/>
          <w:b/>
          <w:sz w:val="24"/>
          <w:szCs w:val="24"/>
        </w:rPr>
        <w:t>)</w:t>
      </w:r>
      <w:r w:rsidRPr="00D31DA0">
        <w:rPr>
          <w:rFonts w:ascii="Times New Roman" w:hAnsi="Times New Roman"/>
          <w:sz w:val="24"/>
          <w:szCs w:val="24"/>
        </w:rPr>
        <w:t xml:space="preserve"> Quantification of cell numbers in </w:t>
      </w:r>
      <w:r>
        <w:rPr>
          <w:rFonts w:ascii="Times New Roman" w:hAnsi="Times New Roman"/>
          <w:sz w:val="24"/>
          <w:szCs w:val="24"/>
        </w:rPr>
        <w:t xml:space="preserve">control, sham and 27 </w:t>
      </w:r>
      <w:r w:rsidRPr="00816644">
        <w:rPr>
          <w:rFonts w:ascii="Times New Roman" w:hAnsi="Times New Roman"/>
          <w:sz w:val="24"/>
          <w:szCs w:val="24"/>
        </w:rPr>
        <w:t>T SMF treated CNE-2Z cells from three independent experiments (n=3).</w:t>
      </w:r>
      <w:r w:rsidR="00816644" w:rsidRPr="00816644">
        <w:rPr>
          <w:rFonts w:ascii="Times New Roman" w:hAnsi="Times New Roman"/>
          <w:sz w:val="24"/>
          <w:szCs w:val="24"/>
        </w:rPr>
        <w:t xml:space="preserve"> </w:t>
      </w:r>
      <w:r w:rsidR="00816644" w:rsidRPr="00816644">
        <w:rPr>
          <w:rFonts w:ascii="Times New Roman" w:hAnsi="Times New Roman"/>
          <w:color w:val="00000F"/>
          <w:sz w:val="24"/>
          <w:szCs w:val="24"/>
          <w:shd w:val="clear" w:color="auto" w:fill="FFFFFF"/>
        </w:rPr>
        <w:t>Data is mean ± SD.</w:t>
      </w:r>
      <w:r w:rsidRPr="00816644">
        <w:rPr>
          <w:rFonts w:ascii="Times New Roman" w:hAnsi="Times New Roman"/>
          <w:sz w:val="24"/>
          <w:szCs w:val="24"/>
        </w:rPr>
        <w:t xml:space="preserve"> “ns”,</w:t>
      </w:r>
      <w:r>
        <w:rPr>
          <w:rFonts w:ascii="Times New Roman" w:hAnsi="Times New Roman"/>
          <w:sz w:val="24"/>
          <w:szCs w:val="24"/>
        </w:rPr>
        <w:t xml:space="preserve"> not significant. </w:t>
      </w:r>
      <w:r>
        <w:rPr>
          <w:rFonts w:ascii="Times New Roman" w:hAnsi="Times New Roman"/>
          <w:b/>
          <w:sz w:val="24"/>
          <w:szCs w:val="24"/>
        </w:rPr>
        <w:t>(</w:t>
      </w:r>
      <w:r>
        <w:rPr>
          <w:rFonts w:ascii="Times New Roman" w:hAnsi="Times New Roman" w:hint="eastAsia"/>
          <w:b/>
          <w:sz w:val="24"/>
          <w:szCs w:val="24"/>
        </w:rPr>
        <w:t>C</w:t>
      </w:r>
      <w:r w:rsidRPr="00DE6D5B">
        <w:rPr>
          <w:rFonts w:ascii="Times New Roman" w:hAnsi="Times New Roman"/>
          <w:b/>
          <w:sz w:val="24"/>
          <w:szCs w:val="24"/>
        </w:rPr>
        <w:t xml:space="preserve">) </w:t>
      </w:r>
      <w:r>
        <w:rPr>
          <w:rFonts w:ascii="Times New Roman" w:hAnsi="Times New Roman"/>
          <w:sz w:val="24"/>
          <w:szCs w:val="24"/>
        </w:rPr>
        <w:t>Flow cytometry results of CNE-2</w:t>
      </w:r>
      <w:r w:rsidRPr="00D31DA0">
        <w:rPr>
          <w:rFonts w:ascii="Times New Roman" w:hAnsi="Times New Roman"/>
          <w:sz w:val="24"/>
          <w:szCs w:val="24"/>
        </w:rPr>
        <w:t>Z cells</w:t>
      </w:r>
      <w:r>
        <w:rPr>
          <w:rFonts w:ascii="Times New Roman" w:hAnsi="Times New Roman"/>
          <w:sz w:val="24"/>
          <w:szCs w:val="24"/>
        </w:rPr>
        <w:t xml:space="preserve"> treated with control, sham or 27</w:t>
      </w:r>
      <w:r w:rsidR="006D1178">
        <w:rPr>
          <w:rFonts w:ascii="Times New Roman" w:hAnsi="Times New Roman" w:hint="eastAsia"/>
          <w:sz w:val="24"/>
          <w:szCs w:val="24"/>
        </w:rPr>
        <w:t xml:space="preserve"> </w:t>
      </w:r>
      <w:r>
        <w:rPr>
          <w:rFonts w:ascii="Times New Roman" w:hAnsi="Times New Roman"/>
          <w:sz w:val="24"/>
          <w:szCs w:val="24"/>
        </w:rPr>
        <w:t>T for 4 hours and d</w:t>
      </w:r>
      <w:r w:rsidRPr="00D31DA0">
        <w:rPr>
          <w:rFonts w:ascii="Times New Roman" w:hAnsi="Times New Roman"/>
          <w:sz w:val="24"/>
          <w:szCs w:val="24"/>
          <w:shd w:val="clear" w:color="auto" w:fill="FFFFFF"/>
        </w:rPr>
        <w:t xml:space="preserve">ual staining with </w:t>
      </w:r>
      <w:proofErr w:type="spellStart"/>
      <w:r w:rsidRPr="00D31DA0">
        <w:rPr>
          <w:rFonts w:ascii="Times New Roman" w:hAnsi="Times New Roman"/>
          <w:sz w:val="24"/>
          <w:szCs w:val="24"/>
          <w:shd w:val="clear" w:color="auto" w:fill="FFFFFF"/>
        </w:rPr>
        <w:t>annexin</w:t>
      </w:r>
      <w:proofErr w:type="spellEnd"/>
      <w:r w:rsidRPr="00D31DA0">
        <w:rPr>
          <w:rFonts w:ascii="Times New Roman" w:hAnsi="Times New Roman"/>
          <w:sz w:val="24"/>
          <w:szCs w:val="24"/>
          <w:shd w:val="clear" w:color="auto" w:fill="FFFFFF"/>
        </w:rPr>
        <w:t xml:space="preserve"> V and PI. </w:t>
      </w:r>
      <w:r>
        <w:rPr>
          <w:rFonts w:ascii="Times New Roman" w:hAnsi="Times New Roman"/>
          <w:sz w:val="24"/>
          <w:szCs w:val="24"/>
          <w:shd w:val="clear" w:color="auto" w:fill="FFFFFF"/>
        </w:rPr>
        <w:t xml:space="preserve">Bottom left leaflet shows the live cells that have intact cell membrane and have negative staining for both dyes. Top left leaflet shows necrotic cells. Right parts show apoptotic cells. </w:t>
      </w:r>
      <w:r w:rsidRPr="00DE6D5B">
        <w:rPr>
          <w:rFonts w:ascii="Times New Roman" w:hAnsi="Times New Roman"/>
          <w:b/>
          <w:sz w:val="24"/>
          <w:szCs w:val="24"/>
          <w:shd w:val="clear" w:color="auto" w:fill="FFFFFF"/>
        </w:rPr>
        <w:t>(</w:t>
      </w:r>
      <w:r>
        <w:rPr>
          <w:rFonts w:ascii="Times New Roman" w:hAnsi="Times New Roman" w:hint="eastAsia"/>
          <w:b/>
          <w:sz w:val="24"/>
          <w:szCs w:val="24"/>
          <w:shd w:val="clear" w:color="auto" w:fill="FFFFFF"/>
        </w:rPr>
        <w:t>D</w:t>
      </w:r>
      <w:r w:rsidRPr="00DE6D5B">
        <w:rPr>
          <w:rFonts w:ascii="Times New Roman" w:hAnsi="Times New Roman"/>
          <w:b/>
          <w:sz w:val="24"/>
          <w:szCs w:val="24"/>
          <w:shd w:val="clear" w:color="auto" w:fill="FFFFFF"/>
        </w:rPr>
        <w:t>)</w:t>
      </w:r>
      <w:r>
        <w:rPr>
          <w:rFonts w:ascii="Times New Roman" w:hAnsi="Times New Roman"/>
          <w:sz w:val="24"/>
          <w:szCs w:val="24"/>
          <w:shd w:val="clear" w:color="auto" w:fill="FFFFFF"/>
        </w:rPr>
        <w:t xml:space="preserve"> </w:t>
      </w:r>
      <w:r w:rsidRPr="00D31DA0">
        <w:rPr>
          <w:rFonts w:ascii="Times New Roman" w:hAnsi="Times New Roman"/>
          <w:sz w:val="24"/>
          <w:szCs w:val="24"/>
        </w:rPr>
        <w:t>Quantification of cell numbers in</w:t>
      </w:r>
      <w:r>
        <w:rPr>
          <w:rFonts w:ascii="Times New Roman" w:hAnsi="Times New Roman"/>
          <w:sz w:val="24"/>
          <w:szCs w:val="24"/>
        </w:rPr>
        <w:t xml:space="preserve"> each population. </w:t>
      </w:r>
      <w:r w:rsidRPr="00DA3DBD">
        <w:rPr>
          <w:rFonts w:ascii="Times New Roman" w:hAnsi="Times New Roman"/>
          <w:b/>
          <w:sz w:val="24"/>
          <w:szCs w:val="24"/>
        </w:rPr>
        <w:t>(</w:t>
      </w:r>
      <w:r>
        <w:rPr>
          <w:rFonts w:ascii="Times New Roman" w:hAnsi="Times New Roman" w:hint="eastAsia"/>
          <w:b/>
          <w:sz w:val="24"/>
          <w:szCs w:val="24"/>
        </w:rPr>
        <w:t>E</w:t>
      </w:r>
      <w:r w:rsidRPr="00DA3DBD">
        <w:rPr>
          <w:rFonts w:ascii="Times New Roman" w:hAnsi="Times New Roman"/>
          <w:b/>
          <w:sz w:val="24"/>
          <w:szCs w:val="24"/>
        </w:rPr>
        <w:t xml:space="preserve">) </w:t>
      </w:r>
      <w:r>
        <w:rPr>
          <w:rFonts w:ascii="Times New Roman" w:hAnsi="Times New Roman"/>
          <w:sz w:val="24"/>
          <w:szCs w:val="24"/>
        </w:rPr>
        <w:t>Immunofluorescence of CNE-2</w:t>
      </w:r>
      <w:r w:rsidRPr="00D31DA0">
        <w:rPr>
          <w:rFonts w:ascii="Times New Roman" w:hAnsi="Times New Roman"/>
          <w:sz w:val="24"/>
          <w:szCs w:val="24"/>
        </w:rPr>
        <w:t>Z cells</w:t>
      </w:r>
      <w:r>
        <w:rPr>
          <w:rFonts w:ascii="Times New Roman" w:hAnsi="Times New Roman"/>
          <w:sz w:val="24"/>
          <w:szCs w:val="24"/>
        </w:rPr>
        <w:t xml:space="preserve"> shows that 27 T SMF does not have obvious effects on microtubule and actin cytoskeleton in interphase cells. </w:t>
      </w:r>
      <w:r w:rsidRPr="00D31DA0">
        <w:rPr>
          <w:rFonts w:ascii="Times New Roman" w:hAnsi="Times New Roman"/>
          <w:sz w:val="24"/>
          <w:szCs w:val="24"/>
        </w:rPr>
        <w:t>CNE-2Z cells were</w:t>
      </w:r>
      <w:r>
        <w:rPr>
          <w:rFonts w:ascii="Times New Roman" w:hAnsi="Times New Roman"/>
          <w:sz w:val="24"/>
          <w:szCs w:val="24"/>
        </w:rPr>
        <w:t xml:space="preserve"> fixed and stained with anti-tubulin antibody and fluorescently labeled phalloidin for microtubules (green) and actin (red) cytoskeleton</w:t>
      </w:r>
      <w:r>
        <w:rPr>
          <w:rFonts w:ascii="Times New Roman" w:hAnsi="Times New Roman" w:hint="eastAsia"/>
          <w:sz w:val="24"/>
          <w:szCs w:val="24"/>
        </w:rPr>
        <w:t>.</w:t>
      </w:r>
      <w:r w:rsidRPr="00FE7237">
        <w:rPr>
          <w:rFonts w:ascii="Times New Roman" w:hAnsi="Times New Roman" w:hint="eastAsia"/>
          <w:sz w:val="24"/>
          <w:szCs w:val="24"/>
        </w:rPr>
        <w:t xml:space="preserve"> </w:t>
      </w:r>
      <w:r w:rsidR="009A02FA">
        <w:rPr>
          <w:rFonts w:ascii="Times New Roman" w:hAnsi="Times New Roman" w:hint="eastAsia"/>
          <w:sz w:val="24"/>
          <w:szCs w:val="24"/>
        </w:rPr>
        <w:t xml:space="preserve">Experiments have been repeated for three times and representative images are shown in the figure. </w:t>
      </w:r>
      <w:r>
        <w:rPr>
          <w:rFonts w:ascii="Times New Roman" w:hAnsi="Times New Roman" w:hint="eastAsia"/>
          <w:sz w:val="24"/>
          <w:szCs w:val="24"/>
        </w:rPr>
        <w:t xml:space="preserve">Scale bar: 10 </w:t>
      </w:r>
      <w:r w:rsidRPr="00DE02A2">
        <w:rPr>
          <w:rFonts w:ascii="Symbol" w:hAnsi="Symbol"/>
          <w:sz w:val="24"/>
          <w:szCs w:val="24"/>
        </w:rPr>
        <w:t></w:t>
      </w:r>
      <w:r>
        <w:rPr>
          <w:rFonts w:ascii="Times New Roman" w:hAnsi="Times New Roman" w:hint="eastAsia"/>
          <w:sz w:val="24"/>
          <w:szCs w:val="24"/>
        </w:rPr>
        <w:t>m.</w:t>
      </w:r>
    </w:p>
    <w:p w:rsidR="00362FAA" w:rsidRDefault="00362FAA" w:rsidP="00ED7C8A">
      <w:pPr>
        <w:autoSpaceDE w:val="0"/>
        <w:autoSpaceDN w:val="0"/>
        <w:adjustRightInd w:val="0"/>
        <w:spacing w:line="480" w:lineRule="auto"/>
        <w:rPr>
          <w:rFonts w:ascii="Times New Roman" w:hAnsi="Times New Roman"/>
          <w:sz w:val="24"/>
          <w:szCs w:val="24"/>
        </w:rPr>
      </w:pPr>
    </w:p>
    <w:p w:rsidR="00362FAA" w:rsidRDefault="00362FAA" w:rsidP="00ED7C8A">
      <w:pPr>
        <w:spacing w:line="480" w:lineRule="auto"/>
        <w:rPr>
          <w:rFonts w:ascii="Times New Roman" w:hAnsi="Times New Roman"/>
          <w:sz w:val="24"/>
          <w:szCs w:val="24"/>
        </w:rPr>
      </w:pPr>
    </w:p>
    <w:p w:rsidR="00362FAA" w:rsidRPr="00783978" w:rsidRDefault="00362FAA" w:rsidP="009A3867">
      <w:pPr>
        <w:autoSpaceDE w:val="0"/>
        <w:autoSpaceDN w:val="0"/>
        <w:adjustRightInd w:val="0"/>
        <w:spacing w:line="480" w:lineRule="auto"/>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2-figure supplement 1</w:t>
      </w:r>
      <w:r w:rsidRPr="00782D72">
        <w:rPr>
          <w:rFonts w:ascii="Times New Roman" w:hAnsi="Times New Roman"/>
          <w:b/>
          <w:sz w:val="24"/>
          <w:szCs w:val="24"/>
        </w:rPr>
        <w:t xml:space="preserve">. </w:t>
      </w:r>
      <w:r>
        <w:rPr>
          <w:rFonts w:ascii="Times New Roman" w:hAnsi="Times New Roman"/>
          <w:b/>
          <w:sz w:val="24"/>
          <w:szCs w:val="24"/>
        </w:rPr>
        <w:t>27</w:t>
      </w:r>
      <w:r w:rsidR="00F25B08">
        <w:rPr>
          <w:rFonts w:ascii="Times New Roman" w:hAnsi="Times New Roman" w:hint="eastAsia"/>
          <w:b/>
          <w:sz w:val="24"/>
          <w:szCs w:val="24"/>
        </w:rPr>
        <w:t xml:space="preserve"> </w:t>
      </w:r>
      <w:r>
        <w:rPr>
          <w:rFonts w:ascii="Times New Roman" w:hAnsi="Times New Roman"/>
          <w:b/>
          <w:sz w:val="24"/>
          <w:szCs w:val="24"/>
        </w:rPr>
        <w:t xml:space="preserve">T SMF reduced CNE-2Z cell number three days post-exposure. </w:t>
      </w:r>
      <w:r w:rsidRPr="00D31DA0">
        <w:rPr>
          <w:rFonts w:ascii="Times New Roman" w:hAnsi="Times New Roman"/>
          <w:sz w:val="24"/>
          <w:szCs w:val="24"/>
        </w:rPr>
        <w:t xml:space="preserve">CNE-2Z cells were plated one night </w:t>
      </w:r>
      <w:r>
        <w:rPr>
          <w:rFonts w:ascii="Times New Roman" w:hAnsi="Times New Roman"/>
          <w:sz w:val="24"/>
          <w:szCs w:val="24"/>
        </w:rPr>
        <w:t xml:space="preserve">ahead to allow the cells to attach, </w:t>
      </w:r>
      <w:r>
        <w:rPr>
          <w:rFonts w:ascii="Times New Roman" w:hAnsi="Times New Roman"/>
          <w:sz w:val="24"/>
          <w:szCs w:val="24"/>
        </w:rPr>
        <w:lastRenderedPageBreak/>
        <w:t>exposed to 27 T SMF</w:t>
      </w:r>
      <w:r w:rsidRPr="00D31DA0">
        <w:rPr>
          <w:rFonts w:ascii="Times New Roman" w:hAnsi="Times New Roman"/>
          <w:sz w:val="24"/>
          <w:szCs w:val="24"/>
        </w:rPr>
        <w:t xml:space="preserve"> for 4 hours</w:t>
      </w:r>
      <w:r>
        <w:rPr>
          <w:rFonts w:ascii="Times New Roman" w:hAnsi="Times New Roman"/>
          <w:sz w:val="24"/>
          <w:szCs w:val="24"/>
        </w:rPr>
        <w:t xml:space="preserve"> before they were taken out and returned back to the regular full sized cell incubator</w:t>
      </w:r>
      <w:r w:rsidR="009A3867">
        <w:rPr>
          <w:rFonts w:ascii="Times New Roman" w:hAnsi="Times New Roman" w:hint="eastAsia"/>
          <w:sz w:val="24"/>
          <w:szCs w:val="24"/>
        </w:rPr>
        <w:t xml:space="preserve"> </w:t>
      </w:r>
      <w:r>
        <w:rPr>
          <w:rFonts w:ascii="Times New Roman" w:hAnsi="Times New Roman"/>
          <w:sz w:val="24"/>
          <w:szCs w:val="24"/>
        </w:rPr>
        <w:t xml:space="preserve">for another </w:t>
      </w:r>
      <w:r w:rsidR="009A3867">
        <w:rPr>
          <w:rFonts w:ascii="Times New Roman" w:hAnsi="Times New Roman" w:hint="eastAsia"/>
          <w:sz w:val="24"/>
          <w:szCs w:val="24"/>
        </w:rPr>
        <w:t>3</w:t>
      </w:r>
      <w:r>
        <w:rPr>
          <w:rFonts w:ascii="Times New Roman" w:hAnsi="Times New Roman"/>
          <w:sz w:val="24"/>
          <w:szCs w:val="24"/>
        </w:rPr>
        <w:t xml:space="preserve"> day</w:t>
      </w:r>
      <w:r w:rsidR="009A3867">
        <w:rPr>
          <w:rFonts w:ascii="Times New Roman" w:hAnsi="Times New Roman" w:hint="eastAsia"/>
          <w:sz w:val="24"/>
          <w:szCs w:val="24"/>
        </w:rPr>
        <w:t>s</w:t>
      </w:r>
      <w:r>
        <w:rPr>
          <w:rFonts w:ascii="Times New Roman" w:hAnsi="Times New Roman"/>
          <w:sz w:val="24"/>
          <w:szCs w:val="24"/>
        </w:rPr>
        <w:t xml:space="preserve"> before they were subjected to the following analysis</w:t>
      </w:r>
      <w:r w:rsidRPr="00D31DA0">
        <w:rPr>
          <w:rFonts w:ascii="Times New Roman" w:hAnsi="Times New Roman"/>
          <w:sz w:val="24"/>
          <w:szCs w:val="24"/>
        </w:rPr>
        <w:t>.</w:t>
      </w:r>
      <w:r w:rsidRPr="00783978">
        <w:rPr>
          <w:rFonts w:ascii="Times New Roman" w:hAnsi="Times New Roman"/>
          <w:sz w:val="24"/>
          <w:szCs w:val="24"/>
        </w:rPr>
        <w:t xml:space="preserve"> </w:t>
      </w:r>
      <w:r>
        <w:rPr>
          <w:rFonts w:ascii="Times New Roman" w:hAnsi="Times New Roman"/>
          <w:b/>
          <w:sz w:val="24"/>
          <w:szCs w:val="24"/>
        </w:rPr>
        <w:t>(</w:t>
      </w:r>
      <w:r>
        <w:rPr>
          <w:rFonts w:ascii="Times New Roman" w:hAnsi="Times New Roman" w:hint="eastAsia"/>
          <w:b/>
          <w:sz w:val="24"/>
          <w:szCs w:val="24"/>
        </w:rPr>
        <w:t>A</w:t>
      </w:r>
      <w:r w:rsidRPr="00DE6D5B">
        <w:rPr>
          <w:rFonts w:ascii="Times New Roman" w:hAnsi="Times New Roman"/>
          <w:b/>
          <w:sz w:val="24"/>
          <w:szCs w:val="24"/>
        </w:rPr>
        <w:t>)</w:t>
      </w:r>
      <w:r>
        <w:rPr>
          <w:rFonts w:ascii="Times New Roman" w:hAnsi="Times New Roman"/>
          <w:sz w:val="24"/>
          <w:szCs w:val="24"/>
        </w:rPr>
        <w:t xml:space="preserve"> Representative bright field images and of control, sham and 27T SMF treated CNE-2</w:t>
      </w:r>
      <w:r w:rsidRPr="00D31DA0">
        <w:rPr>
          <w:rFonts w:ascii="Times New Roman" w:hAnsi="Times New Roman"/>
          <w:sz w:val="24"/>
          <w:szCs w:val="24"/>
        </w:rPr>
        <w:t xml:space="preserve">Z cells. </w:t>
      </w:r>
      <w:r>
        <w:rPr>
          <w:rFonts w:ascii="Times New Roman" w:hAnsi="Times New Roman"/>
          <w:b/>
          <w:sz w:val="24"/>
          <w:szCs w:val="24"/>
        </w:rPr>
        <w:t>(</w:t>
      </w:r>
      <w:r>
        <w:rPr>
          <w:rFonts w:ascii="Times New Roman" w:hAnsi="Times New Roman" w:hint="eastAsia"/>
          <w:b/>
          <w:sz w:val="24"/>
          <w:szCs w:val="24"/>
        </w:rPr>
        <w:t>B</w:t>
      </w:r>
      <w:r w:rsidRPr="00DE6D5B">
        <w:rPr>
          <w:rFonts w:ascii="Times New Roman" w:hAnsi="Times New Roman"/>
          <w:b/>
          <w:sz w:val="24"/>
          <w:szCs w:val="24"/>
        </w:rPr>
        <w:t>)</w:t>
      </w:r>
      <w:r w:rsidRPr="00D31DA0">
        <w:rPr>
          <w:rFonts w:ascii="Times New Roman" w:hAnsi="Times New Roman"/>
          <w:sz w:val="24"/>
          <w:szCs w:val="24"/>
        </w:rPr>
        <w:t xml:space="preserve"> Quantification of cell numbers in </w:t>
      </w:r>
      <w:r>
        <w:rPr>
          <w:rFonts w:ascii="Times New Roman" w:hAnsi="Times New Roman"/>
          <w:sz w:val="24"/>
          <w:szCs w:val="24"/>
        </w:rPr>
        <w:t>control, sham and 27 T SMF treated CNE-2Z cells</w:t>
      </w:r>
      <w:r w:rsidRPr="00D31DA0">
        <w:rPr>
          <w:rFonts w:ascii="Times New Roman" w:hAnsi="Times New Roman"/>
          <w:sz w:val="24"/>
          <w:szCs w:val="24"/>
        </w:rPr>
        <w:t xml:space="preserve"> from three independent experiments</w:t>
      </w:r>
      <w:r>
        <w:rPr>
          <w:rFonts w:ascii="Times New Roman" w:hAnsi="Times New Roman"/>
          <w:sz w:val="24"/>
          <w:szCs w:val="24"/>
        </w:rPr>
        <w:t xml:space="preserve"> (n=3)</w:t>
      </w:r>
      <w:r w:rsidRPr="00D31DA0">
        <w:rPr>
          <w:rFonts w:ascii="Times New Roman" w:hAnsi="Times New Roman"/>
          <w:sz w:val="24"/>
          <w:szCs w:val="24"/>
        </w:rPr>
        <w:t>.</w:t>
      </w:r>
      <w:r w:rsidR="007C432B">
        <w:rPr>
          <w:rFonts w:ascii="Times New Roman" w:hAnsi="Times New Roman" w:hint="eastAsia"/>
          <w:sz w:val="24"/>
          <w:szCs w:val="24"/>
        </w:rPr>
        <w:t xml:space="preserve"> </w:t>
      </w:r>
      <w:r w:rsidR="007C432B" w:rsidRPr="00F25B08">
        <w:rPr>
          <w:rFonts w:ascii="Times New Roman" w:hAnsi="Times New Roman"/>
          <w:color w:val="00000F"/>
          <w:sz w:val="24"/>
          <w:szCs w:val="24"/>
          <w:shd w:val="clear" w:color="auto" w:fill="FFFFFF"/>
        </w:rPr>
        <w:t>Data is mean ± SD.</w:t>
      </w:r>
      <w:r w:rsidR="007C432B" w:rsidRPr="00F25B08">
        <w:rPr>
          <w:rFonts w:ascii="Times New Roman" w:hAnsi="Times New Roman"/>
          <w:b/>
          <w:sz w:val="24"/>
          <w:szCs w:val="24"/>
        </w:rPr>
        <w:t xml:space="preserve"> </w:t>
      </w:r>
      <w:r>
        <w:rPr>
          <w:rFonts w:ascii="Times New Roman" w:hAnsi="Times New Roman" w:hint="eastAsia"/>
          <w:sz w:val="24"/>
          <w:szCs w:val="24"/>
        </w:rPr>
        <w:t xml:space="preserve"> </w:t>
      </w:r>
      <w:r w:rsidR="009A3867" w:rsidRPr="0045712F">
        <w:rPr>
          <w:rFonts w:ascii="Times New Roman" w:hAnsi="Times New Roman"/>
          <w:sz w:val="24"/>
          <w:szCs w:val="24"/>
        </w:rPr>
        <w:t xml:space="preserve">*. </w:t>
      </w:r>
      <w:proofErr w:type="gramStart"/>
      <w:r w:rsidR="009A3867">
        <w:rPr>
          <w:rFonts w:ascii="Times New Roman" w:hAnsi="Times New Roman"/>
          <w:sz w:val="24"/>
          <w:szCs w:val="24"/>
        </w:rPr>
        <w:t>p</w:t>
      </w:r>
      <w:proofErr w:type="gramEnd"/>
      <w:r w:rsidR="009A3867">
        <w:rPr>
          <w:rFonts w:ascii="Times New Roman" w:hAnsi="Times New Roman" w:hint="eastAsia"/>
          <w:sz w:val="24"/>
          <w:szCs w:val="24"/>
        </w:rPr>
        <w:t xml:space="preserve"> </w:t>
      </w:r>
      <w:r w:rsidR="009A3867" w:rsidRPr="0045712F">
        <w:rPr>
          <w:rFonts w:ascii="Times New Roman" w:hAnsi="Times New Roman"/>
          <w:sz w:val="24"/>
          <w:szCs w:val="24"/>
        </w:rPr>
        <w:t>&lt; 0.05</w:t>
      </w:r>
      <w:r w:rsidR="009A3867">
        <w:rPr>
          <w:rFonts w:ascii="Times New Roman" w:hAnsi="Times New Roman" w:hint="eastAsia"/>
          <w:sz w:val="24"/>
          <w:szCs w:val="24"/>
        </w:rPr>
        <w:t xml:space="preserve">. </w:t>
      </w:r>
      <w:r>
        <w:rPr>
          <w:rFonts w:ascii="Times New Roman" w:hAnsi="Times New Roman"/>
          <w:b/>
          <w:kern w:val="0"/>
          <w:sz w:val="24"/>
          <w:szCs w:val="24"/>
        </w:rPr>
        <w:t>(</w:t>
      </w:r>
      <w:r>
        <w:rPr>
          <w:rFonts w:ascii="Times New Roman" w:hAnsi="Times New Roman" w:hint="eastAsia"/>
          <w:b/>
          <w:kern w:val="0"/>
          <w:sz w:val="24"/>
          <w:szCs w:val="24"/>
        </w:rPr>
        <w:t>C</w:t>
      </w:r>
      <w:r>
        <w:rPr>
          <w:rFonts w:ascii="Times New Roman" w:hAnsi="Times New Roman"/>
          <w:b/>
          <w:kern w:val="0"/>
          <w:sz w:val="24"/>
          <w:szCs w:val="24"/>
        </w:rPr>
        <w:t>)</w:t>
      </w:r>
      <w:r>
        <w:rPr>
          <w:rFonts w:ascii="Times New Roman" w:hAnsi="Times New Roman"/>
          <w:kern w:val="0"/>
          <w:sz w:val="24"/>
          <w:szCs w:val="24"/>
        </w:rPr>
        <w:t xml:space="preserve"> Flow cytometry cell cycle analysis shows the cell distribution in each cell cycle. </w:t>
      </w:r>
      <w:r>
        <w:rPr>
          <w:rFonts w:ascii="Times New Roman" w:hAnsi="Times New Roman"/>
          <w:b/>
          <w:kern w:val="0"/>
          <w:sz w:val="24"/>
          <w:szCs w:val="24"/>
        </w:rPr>
        <w:t>(</w:t>
      </w:r>
      <w:r>
        <w:rPr>
          <w:rFonts w:ascii="Times New Roman" w:hAnsi="Times New Roman" w:hint="eastAsia"/>
          <w:b/>
          <w:kern w:val="0"/>
          <w:sz w:val="24"/>
          <w:szCs w:val="24"/>
        </w:rPr>
        <w:t>D</w:t>
      </w:r>
      <w:r>
        <w:rPr>
          <w:rFonts w:ascii="Times New Roman" w:hAnsi="Times New Roman"/>
          <w:b/>
          <w:kern w:val="0"/>
          <w:sz w:val="24"/>
          <w:szCs w:val="24"/>
        </w:rPr>
        <w:t>)</w:t>
      </w:r>
      <w:r>
        <w:rPr>
          <w:rFonts w:ascii="Times New Roman" w:hAnsi="Times New Roman"/>
          <w:sz w:val="24"/>
          <w:szCs w:val="24"/>
        </w:rPr>
        <w:t xml:space="preserve"> Flow cytometry results of CNE-2</w:t>
      </w:r>
      <w:r w:rsidRPr="00D31DA0">
        <w:rPr>
          <w:rFonts w:ascii="Times New Roman" w:hAnsi="Times New Roman"/>
          <w:sz w:val="24"/>
          <w:szCs w:val="24"/>
        </w:rPr>
        <w:t>Z cells</w:t>
      </w:r>
      <w:r>
        <w:rPr>
          <w:rFonts w:ascii="Times New Roman" w:hAnsi="Times New Roman"/>
          <w:sz w:val="24"/>
          <w:szCs w:val="24"/>
        </w:rPr>
        <w:t xml:space="preserve"> treated with control, sham or 27T for 4 hours and d</w:t>
      </w:r>
      <w:r w:rsidRPr="00D31DA0">
        <w:rPr>
          <w:rFonts w:ascii="Times New Roman" w:hAnsi="Times New Roman"/>
          <w:sz w:val="24"/>
          <w:szCs w:val="24"/>
          <w:shd w:val="clear" w:color="auto" w:fill="FFFFFF"/>
        </w:rPr>
        <w:t xml:space="preserve">ual staining with </w:t>
      </w:r>
      <w:proofErr w:type="spellStart"/>
      <w:r w:rsidRPr="00D31DA0">
        <w:rPr>
          <w:rFonts w:ascii="Times New Roman" w:hAnsi="Times New Roman"/>
          <w:sz w:val="24"/>
          <w:szCs w:val="24"/>
          <w:shd w:val="clear" w:color="auto" w:fill="FFFFFF"/>
        </w:rPr>
        <w:t>annexin</w:t>
      </w:r>
      <w:proofErr w:type="spellEnd"/>
      <w:r w:rsidRPr="00D31DA0">
        <w:rPr>
          <w:rFonts w:ascii="Times New Roman" w:hAnsi="Times New Roman"/>
          <w:sz w:val="24"/>
          <w:szCs w:val="24"/>
          <w:shd w:val="clear" w:color="auto" w:fill="FFFFFF"/>
        </w:rPr>
        <w:t xml:space="preserve"> V and PI</w:t>
      </w:r>
      <w:r>
        <w:rPr>
          <w:rFonts w:ascii="Times New Roman" w:hAnsi="Times New Roman"/>
          <w:sz w:val="24"/>
          <w:szCs w:val="24"/>
          <w:shd w:val="clear" w:color="auto" w:fill="FFFFFF"/>
        </w:rPr>
        <w:t xml:space="preserve"> for cell death</w:t>
      </w:r>
      <w:r w:rsidRPr="00D31DA0">
        <w:rPr>
          <w:rFonts w:ascii="Times New Roman" w:hAnsi="Times New Roman"/>
          <w:sz w:val="24"/>
          <w:szCs w:val="24"/>
          <w:shd w:val="clear" w:color="auto" w:fill="FFFFFF"/>
        </w:rPr>
        <w:t>.</w:t>
      </w:r>
      <w:r>
        <w:rPr>
          <w:rFonts w:ascii="Times New Roman" w:hAnsi="Times New Roman" w:hint="eastAsia"/>
          <w:sz w:val="24"/>
          <w:szCs w:val="24"/>
          <w:shd w:val="clear" w:color="auto" w:fill="FFFFFF"/>
        </w:rPr>
        <w:t xml:space="preserve"> Q</w:t>
      </w:r>
      <w:r w:rsidRPr="00D31DA0">
        <w:rPr>
          <w:rFonts w:ascii="Times New Roman" w:hAnsi="Times New Roman"/>
          <w:sz w:val="24"/>
          <w:szCs w:val="24"/>
        </w:rPr>
        <w:t>uantification of cell numbers in</w:t>
      </w:r>
      <w:r>
        <w:rPr>
          <w:rFonts w:ascii="Times New Roman" w:hAnsi="Times New Roman"/>
          <w:sz w:val="24"/>
          <w:szCs w:val="24"/>
        </w:rPr>
        <w:t xml:space="preserve"> each cell population</w:t>
      </w:r>
      <w:r>
        <w:rPr>
          <w:rFonts w:ascii="Times New Roman" w:hAnsi="Times New Roman" w:hint="eastAsia"/>
          <w:sz w:val="24"/>
          <w:szCs w:val="24"/>
        </w:rPr>
        <w:t xml:space="preserve"> from three independent experiments</w:t>
      </w:r>
      <w:r w:rsidR="00F25B08">
        <w:rPr>
          <w:rFonts w:ascii="Times New Roman" w:hAnsi="Times New Roman" w:hint="eastAsia"/>
          <w:sz w:val="24"/>
          <w:szCs w:val="24"/>
        </w:rPr>
        <w:t xml:space="preserve"> </w:t>
      </w:r>
      <w:r w:rsidR="00F25B08">
        <w:rPr>
          <w:rFonts w:ascii="Times New Roman" w:hAnsi="Times New Roman"/>
          <w:sz w:val="24"/>
          <w:szCs w:val="24"/>
        </w:rPr>
        <w:t>(n=3)</w:t>
      </w:r>
      <w:r w:rsidR="00F25B08" w:rsidRPr="00D31DA0">
        <w:rPr>
          <w:rFonts w:ascii="Times New Roman" w:hAnsi="Times New Roman"/>
          <w:sz w:val="24"/>
          <w:szCs w:val="24"/>
        </w:rPr>
        <w:t>.</w:t>
      </w:r>
      <w:r>
        <w:rPr>
          <w:rFonts w:ascii="Times New Roman" w:hAnsi="Times New Roman"/>
          <w:sz w:val="24"/>
          <w:szCs w:val="24"/>
        </w:rPr>
        <w:t xml:space="preserve"> </w:t>
      </w:r>
      <w:r w:rsidR="007C432B" w:rsidRPr="00F25B08">
        <w:rPr>
          <w:rFonts w:ascii="Times New Roman" w:hAnsi="Times New Roman"/>
          <w:color w:val="00000F"/>
          <w:sz w:val="24"/>
          <w:szCs w:val="24"/>
          <w:shd w:val="clear" w:color="auto" w:fill="FFFFFF"/>
        </w:rPr>
        <w:t>Data is mean ± SD.</w:t>
      </w:r>
    </w:p>
    <w:p w:rsidR="00E249DF" w:rsidRPr="00B13560" w:rsidRDefault="00E249DF" w:rsidP="00ED7C8A">
      <w:pPr>
        <w:autoSpaceDE w:val="0"/>
        <w:autoSpaceDN w:val="0"/>
        <w:adjustRightInd w:val="0"/>
        <w:spacing w:line="480" w:lineRule="auto"/>
        <w:rPr>
          <w:rFonts w:ascii="Times New Roman" w:hAnsi="Times New Roman"/>
          <w:b/>
          <w:sz w:val="24"/>
          <w:szCs w:val="24"/>
        </w:rPr>
      </w:pPr>
    </w:p>
    <w:p w:rsidR="00913347" w:rsidRDefault="00913347" w:rsidP="00ED7C8A">
      <w:pPr>
        <w:autoSpaceDE w:val="0"/>
        <w:autoSpaceDN w:val="0"/>
        <w:adjustRightInd w:val="0"/>
        <w:spacing w:line="480" w:lineRule="auto"/>
        <w:rPr>
          <w:rFonts w:ascii="Times New Roman" w:hAnsi="Times New Roman"/>
          <w:sz w:val="24"/>
          <w:szCs w:val="24"/>
        </w:rPr>
      </w:pPr>
      <w:proofErr w:type="gramStart"/>
      <w:r w:rsidRPr="00117963">
        <w:rPr>
          <w:rFonts w:ascii="Times New Roman" w:hAnsi="Times New Roman"/>
          <w:b/>
          <w:sz w:val="24"/>
          <w:szCs w:val="24"/>
        </w:rPr>
        <w:t xml:space="preserve">Figure </w:t>
      </w:r>
      <w:r w:rsidR="00362FAA">
        <w:rPr>
          <w:rFonts w:ascii="Times New Roman" w:hAnsi="Times New Roman" w:hint="eastAsia"/>
          <w:b/>
          <w:sz w:val="24"/>
          <w:szCs w:val="24"/>
        </w:rPr>
        <w:t>3</w:t>
      </w:r>
      <w:r w:rsidRPr="00117963">
        <w:rPr>
          <w:rFonts w:ascii="Times New Roman" w:hAnsi="Times New Roman"/>
          <w:b/>
          <w:sz w:val="24"/>
          <w:szCs w:val="24"/>
        </w:rPr>
        <w:t>.</w:t>
      </w:r>
      <w:proofErr w:type="gramEnd"/>
      <w:r w:rsidRPr="00117963">
        <w:rPr>
          <w:rFonts w:ascii="Times New Roman" w:hAnsi="Times New Roman"/>
          <w:b/>
          <w:sz w:val="24"/>
          <w:szCs w:val="24"/>
        </w:rPr>
        <w:t xml:space="preserve"> </w:t>
      </w:r>
      <w:r w:rsidRPr="007D28F7">
        <w:rPr>
          <w:rFonts w:ascii="Times New Roman" w:hAnsi="Times New Roman"/>
          <w:b/>
          <w:color w:val="000000"/>
          <w:kern w:val="0"/>
          <w:sz w:val="24"/>
          <w:szCs w:val="24"/>
        </w:rPr>
        <w:t>27</w:t>
      </w:r>
      <w:r>
        <w:rPr>
          <w:rFonts w:ascii="Times New Roman" w:hAnsi="Times New Roman"/>
          <w:b/>
          <w:color w:val="000000"/>
          <w:kern w:val="0"/>
          <w:sz w:val="24"/>
          <w:szCs w:val="24"/>
        </w:rPr>
        <w:t xml:space="preserve"> T SMF changed</w:t>
      </w:r>
      <w:r w:rsidRPr="007D28F7">
        <w:rPr>
          <w:rFonts w:ascii="Times New Roman" w:hAnsi="Times New Roman"/>
          <w:b/>
          <w:color w:val="000000"/>
          <w:kern w:val="0"/>
          <w:sz w:val="24"/>
          <w:szCs w:val="24"/>
        </w:rPr>
        <w:t xml:space="preserve"> spindle orientation</w:t>
      </w:r>
      <w:r>
        <w:rPr>
          <w:rFonts w:ascii="Times New Roman" w:hAnsi="Times New Roman"/>
          <w:b/>
          <w:color w:val="000000"/>
          <w:kern w:val="0"/>
          <w:sz w:val="24"/>
          <w:szCs w:val="24"/>
        </w:rPr>
        <w:t>.</w:t>
      </w:r>
      <w:r w:rsidRPr="00117963">
        <w:rPr>
          <w:rFonts w:ascii="Times New Roman" w:hAnsi="Times New Roman"/>
          <w:b/>
          <w:sz w:val="24"/>
          <w:szCs w:val="24"/>
        </w:rPr>
        <w:t xml:space="preserve"> </w:t>
      </w:r>
      <w:r w:rsidRPr="00D31DA0">
        <w:rPr>
          <w:rFonts w:ascii="Times New Roman" w:hAnsi="Times New Roman"/>
          <w:sz w:val="24"/>
          <w:szCs w:val="24"/>
        </w:rPr>
        <w:t xml:space="preserve">CNE-2Z cells were </w:t>
      </w:r>
      <w:proofErr w:type="spellStart"/>
      <w:r w:rsidRPr="00D31DA0">
        <w:rPr>
          <w:rFonts w:ascii="Times New Roman" w:hAnsi="Times New Roman"/>
          <w:sz w:val="24"/>
          <w:szCs w:val="24"/>
        </w:rPr>
        <w:t>plated</w:t>
      </w:r>
      <w:proofErr w:type="spellEnd"/>
      <w:r w:rsidRPr="00D31DA0">
        <w:rPr>
          <w:rFonts w:ascii="Times New Roman" w:hAnsi="Times New Roman"/>
          <w:sz w:val="24"/>
          <w:szCs w:val="24"/>
        </w:rPr>
        <w:t xml:space="preserve"> </w:t>
      </w:r>
      <w:r>
        <w:rPr>
          <w:rFonts w:ascii="Times New Roman" w:hAnsi="Times New Roman"/>
          <w:sz w:val="24"/>
          <w:szCs w:val="24"/>
        </w:rPr>
        <w:t>on coverslips in the</w:t>
      </w:r>
      <w:r>
        <w:rPr>
          <w:rFonts w:ascii="Times New Roman" w:hAnsi="Times New Roman" w:hint="eastAsia"/>
          <w:sz w:val="24"/>
          <w:szCs w:val="24"/>
        </w:rPr>
        <w:t xml:space="preserve"> </w:t>
      </w:r>
      <w:r>
        <w:rPr>
          <w:rFonts w:ascii="Times New Roman" w:hAnsi="Times New Roman"/>
          <w:sz w:val="24"/>
          <w:szCs w:val="24"/>
        </w:rPr>
        <w:t xml:space="preserve">18 mm tissue culture plate </w:t>
      </w:r>
      <w:r w:rsidRPr="00D31DA0">
        <w:rPr>
          <w:rFonts w:ascii="Times New Roman" w:hAnsi="Times New Roman"/>
          <w:sz w:val="24"/>
          <w:szCs w:val="24"/>
        </w:rPr>
        <w:t xml:space="preserve">one night </w:t>
      </w:r>
      <w:r>
        <w:rPr>
          <w:rFonts w:ascii="Times New Roman" w:hAnsi="Times New Roman"/>
          <w:sz w:val="24"/>
          <w:szCs w:val="24"/>
        </w:rPr>
        <w:t>ahead to allow the cells to attach. On the day of experiment,</w:t>
      </w:r>
      <w:r w:rsidRPr="00D31DA0">
        <w:rPr>
          <w:rFonts w:ascii="Times New Roman" w:hAnsi="Times New Roman"/>
          <w:sz w:val="24"/>
          <w:szCs w:val="24"/>
        </w:rPr>
        <w:t xml:space="preserve"> they were placed in regular </w:t>
      </w:r>
      <w:r>
        <w:rPr>
          <w:rFonts w:ascii="Times New Roman" w:hAnsi="Times New Roman"/>
          <w:sz w:val="24"/>
          <w:szCs w:val="24"/>
        </w:rPr>
        <w:t>full-sized cell</w:t>
      </w:r>
      <w:r w:rsidRPr="00D31DA0">
        <w:rPr>
          <w:rFonts w:ascii="Times New Roman" w:hAnsi="Times New Roman"/>
          <w:sz w:val="24"/>
          <w:szCs w:val="24"/>
        </w:rPr>
        <w:t xml:space="preserve"> incubator</w:t>
      </w:r>
      <w:r>
        <w:rPr>
          <w:rFonts w:ascii="Times New Roman" w:hAnsi="Times New Roman"/>
          <w:sz w:val="24"/>
          <w:szCs w:val="24"/>
        </w:rPr>
        <w:t xml:space="preserve"> (control)</w:t>
      </w:r>
      <w:r w:rsidRPr="00D31DA0">
        <w:rPr>
          <w:rFonts w:ascii="Times New Roman" w:hAnsi="Times New Roman"/>
          <w:sz w:val="24"/>
          <w:szCs w:val="24"/>
        </w:rPr>
        <w:t xml:space="preserve"> or the sample incubators in sham or in 27</w:t>
      </w:r>
      <w:r>
        <w:rPr>
          <w:rFonts w:ascii="Times New Roman" w:hAnsi="Times New Roman" w:hint="eastAsia"/>
          <w:sz w:val="24"/>
          <w:szCs w:val="24"/>
        </w:rPr>
        <w:t xml:space="preserve"> </w:t>
      </w:r>
      <w:r w:rsidRPr="00D31DA0">
        <w:rPr>
          <w:rFonts w:ascii="Times New Roman" w:hAnsi="Times New Roman"/>
          <w:sz w:val="24"/>
          <w:szCs w:val="24"/>
        </w:rPr>
        <w:t>T magnet for 4 hours</w:t>
      </w:r>
      <w:r>
        <w:rPr>
          <w:rFonts w:ascii="Times New Roman" w:hAnsi="Times New Roman"/>
          <w:sz w:val="24"/>
          <w:szCs w:val="24"/>
        </w:rPr>
        <w:t xml:space="preserve"> before they were taken out, fixed and stained with anti-tubulin antibody (for microtubules)</w:t>
      </w:r>
      <w:r w:rsidR="00B13560">
        <w:rPr>
          <w:rFonts w:ascii="Times New Roman" w:hAnsi="Times New Roman" w:hint="eastAsia"/>
          <w:sz w:val="24"/>
          <w:szCs w:val="24"/>
        </w:rPr>
        <w:t>,</w:t>
      </w:r>
      <w:r>
        <w:rPr>
          <w:rFonts w:ascii="Times New Roman" w:hAnsi="Times New Roman"/>
          <w:sz w:val="24"/>
          <w:szCs w:val="24"/>
        </w:rPr>
        <w:t xml:space="preserve"> phalloidin (for </w:t>
      </w:r>
      <w:r w:rsidR="00B13560">
        <w:rPr>
          <w:rFonts w:ascii="Times New Roman" w:hAnsi="Times New Roman" w:hint="eastAsia"/>
          <w:sz w:val="24"/>
          <w:szCs w:val="24"/>
        </w:rPr>
        <w:t>F-</w:t>
      </w:r>
      <w:r>
        <w:rPr>
          <w:rFonts w:ascii="Times New Roman" w:hAnsi="Times New Roman"/>
          <w:sz w:val="24"/>
          <w:szCs w:val="24"/>
        </w:rPr>
        <w:t>actin)</w:t>
      </w:r>
      <w:r w:rsidRPr="00D31DA0">
        <w:rPr>
          <w:rFonts w:ascii="Times New Roman" w:hAnsi="Times New Roman"/>
          <w:sz w:val="24"/>
          <w:szCs w:val="24"/>
        </w:rPr>
        <w:t>.</w:t>
      </w:r>
      <w:r w:rsidRPr="00783978">
        <w:rPr>
          <w:rFonts w:ascii="Times New Roman" w:hAnsi="Times New Roman"/>
          <w:sz w:val="24"/>
          <w:szCs w:val="24"/>
        </w:rPr>
        <w:t xml:space="preserve"> </w:t>
      </w:r>
      <w:r w:rsidRPr="00117963">
        <w:rPr>
          <w:rFonts w:ascii="Times New Roman" w:hAnsi="Times New Roman"/>
          <w:b/>
          <w:sz w:val="24"/>
          <w:szCs w:val="24"/>
        </w:rPr>
        <w:t>(</w:t>
      </w:r>
      <w:r>
        <w:rPr>
          <w:rFonts w:ascii="Times New Roman" w:hAnsi="Times New Roman" w:hint="eastAsia"/>
          <w:b/>
          <w:sz w:val="24"/>
          <w:szCs w:val="24"/>
        </w:rPr>
        <w:t>A</w:t>
      </w:r>
      <w:r w:rsidRPr="00117963">
        <w:rPr>
          <w:rFonts w:ascii="Times New Roman" w:hAnsi="Times New Roman"/>
          <w:b/>
          <w:sz w:val="24"/>
          <w:szCs w:val="24"/>
        </w:rPr>
        <w:t>)</w:t>
      </w:r>
      <w:r>
        <w:rPr>
          <w:rFonts w:ascii="Times New Roman" w:hAnsi="Times New Roman"/>
          <w:b/>
          <w:sz w:val="24"/>
          <w:szCs w:val="24"/>
        </w:rPr>
        <w:t xml:space="preserve"> </w:t>
      </w:r>
      <w:r w:rsidRPr="00292C80">
        <w:rPr>
          <w:rFonts w:ascii="Times New Roman" w:hAnsi="Times New Roman"/>
          <w:sz w:val="24"/>
          <w:szCs w:val="24"/>
        </w:rPr>
        <w:t>Representative i</w:t>
      </w:r>
      <w:r>
        <w:rPr>
          <w:rFonts w:ascii="Times New Roman" w:hAnsi="Times New Roman"/>
          <w:sz w:val="24"/>
          <w:szCs w:val="24"/>
        </w:rPr>
        <w:t>mmunofluorescence images of CNE-2</w:t>
      </w:r>
      <w:r w:rsidRPr="00D31DA0">
        <w:rPr>
          <w:rFonts w:ascii="Times New Roman" w:hAnsi="Times New Roman"/>
          <w:sz w:val="24"/>
          <w:szCs w:val="24"/>
        </w:rPr>
        <w:t>Z cells</w:t>
      </w:r>
      <w:r>
        <w:rPr>
          <w:rFonts w:ascii="Times New Roman" w:hAnsi="Times New Roman"/>
          <w:sz w:val="24"/>
          <w:szCs w:val="24"/>
        </w:rPr>
        <w:t xml:space="preserve"> show that 27 T SMF changes spindle orientation. </w:t>
      </w:r>
      <w:proofErr w:type="spellStart"/>
      <w:r>
        <w:rPr>
          <w:rFonts w:ascii="Times New Roman" w:hAnsi="Times New Roman"/>
          <w:sz w:val="24"/>
          <w:szCs w:val="24"/>
        </w:rPr>
        <w:t>Multistack</w:t>
      </w:r>
      <w:proofErr w:type="spellEnd"/>
      <w:r>
        <w:rPr>
          <w:rFonts w:ascii="Times New Roman" w:hAnsi="Times New Roman"/>
          <w:sz w:val="24"/>
          <w:szCs w:val="24"/>
        </w:rPr>
        <w:t xml:space="preserve"> images were taken and individual vertical image planes (Z) were displayed to show the spindle orientation. Microtubules are shown in green and </w:t>
      </w:r>
      <w:r w:rsidR="00B13560">
        <w:rPr>
          <w:rFonts w:ascii="Times New Roman" w:hAnsi="Times New Roman" w:hint="eastAsia"/>
          <w:sz w:val="24"/>
          <w:szCs w:val="24"/>
        </w:rPr>
        <w:t>F-</w:t>
      </w:r>
      <w:r>
        <w:rPr>
          <w:rFonts w:ascii="Times New Roman" w:hAnsi="Times New Roman"/>
          <w:sz w:val="24"/>
          <w:szCs w:val="24"/>
        </w:rPr>
        <w:t>actin fi</w:t>
      </w:r>
      <w:r w:rsidRPr="00B13560">
        <w:rPr>
          <w:rFonts w:ascii="Times New Roman" w:hAnsi="Times New Roman"/>
          <w:sz w:val="24"/>
          <w:szCs w:val="24"/>
        </w:rPr>
        <w:t>laments are shown in red.</w:t>
      </w:r>
      <w:r w:rsidRPr="00B13560">
        <w:rPr>
          <w:rFonts w:ascii="Times New Roman" w:hAnsi="Times New Roman" w:hint="eastAsia"/>
          <w:sz w:val="24"/>
          <w:szCs w:val="24"/>
        </w:rPr>
        <w:t xml:space="preserve"> </w:t>
      </w:r>
      <w:r w:rsidR="00B13560" w:rsidRPr="00B13560">
        <w:rPr>
          <w:rFonts w:ascii="Times New Roman" w:hAnsi="Times New Roman" w:hint="eastAsia"/>
          <w:sz w:val="24"/>
          <w:szCs w:val="24"/>
        </w:rPr>
        <w:t>One cell in sham and two cells in 27 T SMF</w:t>
      </w:r>
      <w:r w:rsidR="00B13560">
        <w:rPr>
          <w:rFonts w:ascii="Times New Roman" w:hAnsi="Times New Roman" w:hint="eastAsia"/>
          <w:sz w:val="24"/>
          <w:szCs w:val="24"/>
        </w:rPr>
        <w:t xml:space="preserve"> </w:t>
      </w:r>
      <w:r w:rsidR="00B13560" w:rsidRPr="00B13560">
        <w:rPr>
          <w:rFonts w:ascii="Times New Roman" w:hAnsi="Times New Roman" w:hint="eastAsia"/>
          <w:sz w:val="24"/>
          <w:szCs w:val="24"/>
        </w:rPr>
        <w:t xml:space="preserve">treated group are shown. </w:t>
      </w:r>
      <w:r w:rsidRPr="00B13560">
        <w:rPr>
          <w:rFonts w:ascii="Times New Roman" w:hAnsi="Times New Roman"/>
          <w:b/>
          <w:sz w:val="24"/>
          <w:szCs w:val="24"/>
        </w:rPr>
        <w:t>(</w:t>
      </w:r>
      <w:r w:rsidRPr="00B13560">
        <w:rPr>
          <w:rFonts w:ascii="Times New Roman" w:hAnsi="Times New Roman" w:hint="eastAsia"/>
          <w:b/>
          <w:sz w:val="24"/>
          <w:szCs w:val="24"/>
        </w:rPr>
        <w:t>B</w:t>
      </w:r>
      <w:r w:rsidRPr="00B13560">
        <w:rPr>
          <w:rFonts w:ascii="Times New Roman" w:hAnsi="Times New Roman"/>
          <w:b/>
          <w:sz w:val="24"/>
          <w:szCs w:val="24"/>
        </w:rPr>
        <w:t xml:space="preserve">) </w:t>
      </w:r>
      <w:r w:rsidRPr="00B13560">
        <w:rPr>
          <w:rFonts w:ascii="Times New Roman" w:hAnsi="Times New Roman"/>
          <w:sz w:val="24"/>
          <w:szCs w:val="24"/>
        </w:rPr>
        <w:t>Illustration of spindles with different orientation</w:t>
      </w:r>
      <w:r w:rsidRPr="00B13560">
        <w:rPr>
          <w:rFonts w:ascii="Times New Roman" w:hAnsi="Times New Roman" w:hint="eastAsia"/>
          <w:sz w:val="24"/>
          <w:szCs w:val="24"/>
        </w:rPr>
        <w:t>s</w:t>
      </w:r>
      <w:r w:rsidRPr="00B13560">
        <w:rPr>
          <w:rFonts w:ascii="Times New Roman" w:hAnsi="Times New Roman"/>
          <w:sz w:val="24"/>
          <w:szCs w:val="24"/>
        </w:rPr>
        <w:t>.</w:t>
      </w:r>
      <w:r w:rsidR="00B13560" w:rsidRPr="00B13560">
        <w:rPr>
          <w:rFonts w:ascii="Times New Roman" w:hAnsi="Times New Roman" w:hint="eastAsia"/>
          <w:sz w:val="24"/>
          <w:szCs w:val="24"/>
        </w:rPr>
        <w:t xml:space="preserve"> </w:t>
      </w:r>
      <w:r w:rsidR="00B13560" w:rsidRPr="00B13560">
        <w:rPr>
          <w:rFonts w:ascii="Times New Roman" w:hAnsi="Times New Roman"/>
          <w:sz w:val="24"/>
          <w:szCs w:val="24"/>
        </w:rPr>
        <w:t>“B” shows the magnetic field direction an</w:t>
      </w:r>
      <w:r w:rsidR="00B13560">
        <w:rPr>
          <w:rFonts w:ascii="Times New Roman" w:hAnsi="Times New Roman"/>
          <w:sz w:val="24"/>
          <w:szCs w:val="24"/>
        </w:rPr>
        <w:t>d “g” shows the gravity direction.</w:t>
      </w:r>
      <w:r w:rsidR="00B13560">
        <w:rPr>
          <w:rFonts w:ascii="Times New Roman" w:hAnsi="Times New Roman" w:hint="eastAsia"/>
          <w:sz w:val="24"/>
          <w:szCs w:val="24"/>
        </w:rPr>
        <w:t xml:space="preserve"> </w:t>
      </w:r>
      <w:r w:rsidRPr="00117963">
        <w:rPr>
          <w:rFonts w:ascii="Times New Roman" w:hAnsi="Times New Roman"/>
          <w:b/>
          <w:sz w:val="24"/>
          <w:szCs w:val="24"/>
        </w:rPr>
        <w:t>(</w:t>
      </w:r>
      <w:r>
        <w:rPr>
          <w:rFonts w:ascii="Times New Roman" w:hAnsi="Times New Roman" w:hint="eastAsia"/>
          <w:b/>
          <w:sz w:val="24"/>
          <w:szCs w:val="24"/>
        </w:rPr>
        <w:t>C</w:t>
      </w:r>
      <w:r w:rsidRPr="00117963">
        <w:rPr>
          <w:rFonts w:ascii="Times New Roman" w:hAnsi="Times New Roman"/>
          <w:b/>
          <w:sz w:val="24"/>
          <w:szCs w:val="24"/>
        </w:rPr>
        <w:t>)</w:t>
      </w:r>
      <w:r>
        <w:rPr>
          <w:rFonts w:ascii="Times New Roman" w:hAnsi="Times New Roman"/>
          <w:b/>
          <w:sz w:val="24"/>
          <w:szCs w:val="24"/>
        </w:rPr>
        <w:t xml:space="preserve"> </w:t>
      </w:r>
      <w:r w:rsidRPr="00440298">
        <w:rPr>
          <w:rFonts w:ascii="Times New Roman" w:hAnsi="Times New Roman"/>
          <w:sz w:val="24"/>
          <w:szCs w:val="24"/>
        </w:rPr>
        <w:t>Quantification of</w:t>
      </w:r>
      <w:r>
        <w:rPr>
          <w:rFonts w:ascii="Times New Roman" w:hAnsi="Times New Roman"/>
          <w:sz w:val="24"/>
          <w:szCs w:val="24"/>
        </w:rPr>
        <w:t xml:space="preserve"> spindle orientations in control, sham or 27</w:t>
      </w:r>
      <w:r>
        <w:rPr>
          <w:rFonts w:ascii="Times New Roman" w:hAnsi="Times New Roman" w:hint="eastAsia"/>
          <w:sz w:val="24"/>
          <w:szCs w:val="24"/>
        </w:rPr>
        <w:t xml:space="preserve"> </w:t>
      </w:r>
      <w:r>
        <w:rPr>
          <w:rFonts w:ascii="Times New Roman" w:hAnsi="Times New Roman"/>
          <w:sz w:val="24"/>
          <w:szCs w:val="24"/>
        </w:rPr>
        <w:t>T treated cells fr</w:t>
      </w:r>
      <w:r w:rsidRPr="00D31DA0">
        <w:rPr>
          <w:rFonts w:ascii="Times New Roman" w:hAnsi="Times New Roman"/>
          <w:sz w:val="24"/>
          <w:szCs w:val="24"/>
        </w:rPr>
        <w:t xml:space="preserve">om </w:t>
      </w:r>
      <w:r>
        <w:rPr>
          <w:rFonts w:ascii="Times New Roman" w:hAnsi="Times New Roman" w:hint="eastAsia"/>
          <w:sz w:val="24"/>
          <w:szCs w:val="24"/>
        </w:rPr>
        <w:t>four</w:t>
      </w:r>
      <w:r w:rsidRPr="00D31DA0">
        <w:rPr>
          <w:rFonts w:ascii="Times New Roman" w:hAnsi="Times New Roman"/>
          <w:sz w:val="24"/>
          <w:szCs w:val="24"/>
        </w:rPr>
        <w:t xml:space="preserve"> independent </w:t>
      </w:r>
      <w:r w:rsidRPr="00F25B08">
        <w:rPr>
          <w:rFonts w:ascii="Times New Roman" w:hAnsi="Times New Roman"/>
          <w:sz w:val="24"/>
          <w:szCs w:val="24"/>
        </w:rPr>
        <w:t>experiments (n=4).</w:t>
      </w:r>
      <w:r w:rsidR="00F25B08" w:rsidRPr="00F25B08">
        <w:rPr>
          <w:rFonts w:ascii="Times New Roman" w:hAnsi="Times New Roman"/>
          <w:sz w:val="24"/>
          <w:szCs w:val="24"/>
        </w:rPr>
        <w:t xml:space="preserve"> </w:t>
      </w:r>
      <w:r w:rsidR="00F25B08" w:rsidRPr="00F25B08">
        <w:rPr>
          <w:rFonts w:ascii="Times New Roman" w:hAnsi="Times New Roman"/>
          <w:color w:val="00000F"/>
          <w:sz w:val="24"/>
          <w:szCs w:val="24"/>
          <w:shd w:val="clear" w:color="auto" w:fill="FFFFFF"/>
        </w:rPr>
        <w:t xml:space="preserve">Data is </w:t>
      </w:r>
      <w:r w:rsidR="00F25B08">
        <w:rPr>
          <w:rFonts w:ascii="Times New Roman" w:hAnsi="Times New Roman" w:hint="eastAsia"/>
          <w:color w:val="00000F"/>
          <w:sz w:val="24"/>
          <w:szCs w:val="24"/>
          <w:shd w:val="clear" w:color="auto" w:fill="FFFFFF"/>
        </w:rPr>
        <w:lastRenderedPageBreak/>
        <w:t xml:space="preserve">presented as </w:t>
      </w:r>
      <w:r w:rsidR="00F25B08" w:rsidRPr="00F25B08">
        <w:rPr>
          <w:rFonts w:ascii="Times New Roman" w:hAnsi="Times New Roman"/>
          <w:color w:val="00000F"/>
          <w:sz w:val="24"/>
          <w:szCs w:val="24"/>
          <w:shd w:val="clear" w:color="auto" w:fill="FFFFFF"/>
        </w:rPr>
        <w:t>mean ± SD.</w:t>
      </w:r>
      <w:r w:rsidRPr="00F25B08">
        <w:rPr>
          <w:rFonts w:ascii="Times New Roman" w:hAnsi="Times New Roman"/>
          <w:b/>
          <w:sz w:val="24"/>
          <w:szCs w:val="24"/>
        </w:rPr>
        <w:t xml:space="preserve"> </w:t>
      </w:r>
      <w:r w:rsidRPr="00F25B08">
        <w:rPr>
          <w:rFonts w:ascii="Times New Roman" w:hAnsi="Times New Roman"/>
          <w:sz w:val="24"/>
          <w:szCs w:val="24"/>
        </w:rPr>
        <w:t>*</w:t>
      </w:r>
      <w:r w:rsidR="00B13560" w:rsidRPr="00F25B08">
        <w:rPr>
          <w:rFonts w:ascii="Times New Roman" w:hAnsi="Times New Roman"/>
          <w:sz w:val="24"/>
          <w:szCs w:val="24"/>
        </w:rPr>
        <w:t>,</w:t>
      </w:r>
      <w:r w:rsidRPr="00F25B08">
        <w:rPr>
          <w:rFonts w:ascii="Times New Roman" w:hAnsi="Times New Roman"/>
          <w:sz w:val="24"/>
          <w:szCs w:val="24"/>
        </w:rPr>
        <w:t xml:space="preserve"> p &lt; 0.05</w:t>
      </w:r>
      <w:r w:rsidR="00B13560" w:rsidRPr="00F25B08">
        <w:rPr>
          <w:rFonts w:ascii="Times New Roman" w:hAnsi="Times New Roman"/>
          <w:sz w:val="24"/>
          <w:szCs w:val="24"/>
        </w:rPr>
        <w:t>;</w:t>
      </w:r>
      <w:r w:rsidRPr="00F25B08">
        <w:rPr>
          <w:rFonts w:ascii="Times New Roman" w:hAnsi="Times New Roman"/>
          <w:sz w:val="24"/>
          <w:szCs w:val="24"/>
        </w:rPr>
        <w:t xml:space="preserve"> **</w:t>
      </w:r>
      <w:r w:rsidR="00B13560" w:rsidRPr="00F25B08">
        <w:rPr>
          <w:rFonts w:ascii="Times New Roman" w:hAnsi="Times New Roman"/>
          <w:sz w:val="24"/>
          <w:szCs w:val="24"/>
        </w:rPr>
        <w:t>,</w:t>
      </w:r>
      <w:r w:rsidRPr="00F25B08">
        <w:rPr>
          <w:rFonts w:ascii="Times New Roman" w:hAnsi="Times New Roman"/>
          <w:sz w:val="24"/>
          <w:szCs w:val="24"/>
        </w:rPr>
        <w:t xml:space="preserve"> p &lt; 0.01. Total of 921 metaphase spindles were </w:t>
      </w:r>
      <w:r w:rsidR="00B13560" w:rsidRPr="00F25B08">
        <w:rPr>
          <w:rFonts w:ascii="Times New Roman" w:hAnsi="Times New Roman"/>
          <w:sz w:val="24"/>
          <w:szCs w:val="24"/>
        </w:rPr>
        <w:t>cou</w:t>
      </w:r>
      <w:r w:rsidR="00B13560">
        <w:rPr>
          <w:rFonts w:ascii="Times New Roman" w:hAnsi="Times New Roman" w:hint="eastAsia"/>
          <w:sz w:val="24"/>
          <w:szCs w:val="24"/>
        </w:rPr>
        <w:t>nt</w:t>
      </w:r>
      <w:r>
        <w:rPr>
          <w:rFonts w:ascii="Times New Roman" w:hAnsi="Times New Roman" w:hint="eastAsia"/>
          <w:sz w:val="24"/>
          <w:szCs w:val="24"/>
        </w:rPr>
        <w:t xml:space="preserve">ed. </w:t>
      </w:r>
    </w:p>
    <w:p w:rsidR="002203C5" w:rsidRDefault="002203C5" w:rsidP="00ED7C8A">
      <w:pPr>
        <w:spacing w:line="480" w:lineRule="auto"/>
        <w:jc w:val="center"/>
        <w:rPr>
          <w:rFonts w:ascii="Times New Roman" w:hAnsi="Times New Roman"/>
          <w:sz w:val="24"/>
          <w:szCs w:val="24"/>
        </w:rPr>
      </w:pPr>
    </w:p>
    <w:p w:rsidR="002203C5" w:rsidRDefault="002203C5" w:rsidP="00ED7C8A">
      <w:pPr>
        <w:spacing w:line="480" w:lineRule="auto"/>
        <w:jc w:val="center"/>
        <w:rPr>
          <w:rFonts w:ascii="Times New Roman" w:hAnsi="Times New Roman"/>
          <w:sz w:val="24"/>
          <w:szCs w:val="24"/>
        </w:rPr>
      </w:pPr>
    </w:p>
    <w:p w:rsidR="006D1178" w:rsidRDefault="002203C5" w:rsidP="00ED7C8A">
      <w:pPr>
        <w:autoSpaceDE w:val="0"/>
        <w:autoSpaceDN w:val="0"/>
        <w:adjustRightInd w:val="0"/>
        <w:spacing w:line="480" w:lineRule="auto"/>
        <w:jc w:val="left"/>
        <w:rPr>
          <w:rFonts w:ascii="Times New Roman" w:hAnsi="Times New Roman"/>
          <w:sz w:val="24"/>
          <w:szCs w:val="24"/>
        </w:rPr>
      </w:pPr>
      <w:r w:rsidRPr="00782D72">
        <w:rPr>
          <w:rFonts w:ascii="Times New Roman" w:hAnsi="Times New Roman"/>
          <w:b/>
          <w:sz w:val="24"/>
          <w:szCs w:val="24"/>
        </w:rPr>
        <w:t xml:space="preserve">Figure </w:t>
      </w:r>
      <w:r w:rsidR="0077021F">
        <w:rPr>
          <w:rFonts w:ascii="Times New Roman" w:hAnsi="Times New Roman" w:hint="eastAsia"/>
          <w:b/>
          <w:sz w:val="24"/>
          <w:szCs w:val="24"/>
        </w:rPr>
        <w:t>3</w:t>
      </w:r>
      <w:r>
        <w:rPr>
          <w:rFonts w:ascii="Times New Roman" w:hAnsi="Times New Roman" w:hint="eastAsia"/>
          <w:b/>
          <w:sz w:val="24"/>
          <w:szCs w:val="24"/>
        </w:rPr>
        <w:t>-figure supplement 1</w:t>
      </w:r>
      <w:r w:rsidRPr="00782D72">
        <w:rPr>
          <w:rFonts w:ascii="Times New Roman" w:hAnsi="Times New Roman"/>
          <w:b/>
          <w:sz w:val="24"/>
          <w:szCs w:val="24"/>
        </w:rPr>
        <w:t>.</w:t>
      </w:r>
      <w:r>
        <w:rPr>
          <w:rFonts w:ascii="Times New Roman" w:hAnsi="Times New Roman" w:hint="eastAsia"/>
          <w:b/>
          <w:sz w:val="24"/>
          <w:szCs w:val="24"/>
        </w:rPr>
        <w:t xml:space="preserve"> Spindle orientation in prometaphase and metaphase CNE-2Z cells were changed by 27 T SMF. </w:t>
      </w:r>
      <w:r w:rsidRPr="00440298">
        <w:rPr>
          <w:rFonts w:ascii="Times New Roman" w:hAnsi="Times New Roman"/>
          <w:sz w:val="24"/>
          <w:szCs w:val="24"/>
        </w:rPr>
        <w:t>Quantification of</w:t>
      </w:r>
      <w:r>
        <w:rPr>
          <w:rFonts w:ascii="Times New Roman" w:hAnsi="Times New Roman"/>
          <w:sz w:val="24"/>
          <w:szCs w:val="24"/>
        </w:rPr>
        <w:t xml:space="preserve"> spindle orientations in control, sham or 27</w:t>
      </w:r>
      <w:r>
        <w:rPr>
          <w:rFonts w:ascii="Times New Roman" w:hAnsi="Times New Roman" w:hint="eastAsia"/>
          <w:sz w:val="24"/>
          <w:szCs w:val="24"/>
        </w:rPr>
        <w:t xml:space="preserve"> </w:t>
      </w:r>
      <w:r>
        <w:rPr>
          <w:rFonts w:ascii="Times New Roman" w:hAnsi="Times New Roman"/>
          <w:sz w:val="24"/>
          <w:szCs w:val="24"/>
        </w:rPr>
        <w:t>T treated cells fr</w:t>
      </w:r>
      <w:r w:rsidRPr="00D31DA0">
        <w:rPr>
          <w:rFonts w:ascii="Times New Roman" w:hAnsi="Times New Roman"/>
          <w:sz w:val="24"/>
          <w:szCs w:val="24"/>
        </w:rPr>
        <w:t xml:space="preserve">om </w:t>
      </w:r>
      <w:r>
        <w:rPr>
          <w:rFonts w:ascii="Times New Roman" w:hAnsi="Times New Roman" w:hint="eastAsia"/>
          <w:sz w:val="24"/>
          <w:szCs w:val="24"/>
        </w:rPr>
        <w:t>four</w:t>
      </w:r>
      <w:r w:rsidRPr="00D31DA0">
        <w:rPr>
          <w:rFonts w:ascii="Times New Roman" w:hAnsi="Times New Roman"/>
          <w:sz w:val="24"/>
          <w:szCs w:val="24"/>
        </w:rPr>
        <w:t xml:space="preserve"> independent experiments</w:t>
      </w:r>
      <w:r>
        <w:rPr>
          <w:rFonts w:ascii="Times New Roman" w:hAnsi="Times New Roman"/>
          <w:sz w:val="24"/>
          <w:szCs w:val="24"/>
        </w:rPr>
        <w:t xml:space="preserve"> (n=</w:t>
      </w:r>
      <w:r>
        <w:rPr>
          <w:rFonts w:ascii="Times New Roman" w:hAnsi="Times New Roman" w:hint="eastAsia"/>
          <w:sz w:val="24"/>
          <w:szCs w:val="24"/>
        </w:rPr>
        <w:t>4</w:t>
      </w:r>
      <w:r>
        <w:rPr>
          <w:rFonts w:ascii="Times New Roman" w:hAnsi="Times New Roman"/>
          <w:sz w:val="24"/>
          <w:szCs w:val="24"/>
        </w:rPr>
        <w:t>)</w:t>
      </w:r>
      <w:r w:rsidRPr="00D31DA0">
        <w:rPr>
          <w:rFonts w:ascii="Times New Roman" w:hAnsi="Times New Roman"/>
          <w:sz w:val="24"/>
          <w:szCs w:val="24"/>
        </w:rPr>
        <w:t>.</w:t>
      </w:r>
      <w:r w:rsidRPr="00DB77A6">
        <w:rPr>
          <w:rFonts w:ascii="Times New Roman" w:hAnsi="Times New Roman"/>
          <w:sz w:val="24"/>
          <w:szCs w:val="24"/>
        </w:rPr>
        <w:t xml:space="preserve"> </w:t>
      </w:r>
      <w:r w:rsidR="00F25B08" w:rsidRPr="00F25B08">
        <w:rPr>
          <w:rFonts w:ascii="Times New Roman" w:hAnsi="Times New Roman"/>
          <w:color w:val="00000F"/>
          <w:sz w:val="24"/>
          <w:szCs w:val="24"/>
          <w:shd w:val="clear" w:color="auto" w:fill="FFFFFF"/>
        </w:rPr>
        <w:t xml:space="preserve">Data is </w:t>
      </w:r>
      <w:r w:rsidR="00F25B08">
        <w:rPr>
          <w:rFonts w:ascii="Times New Roman" w:hAnsi="Times New Roman" w:hint="eastAsia"/>
          <w:color w:val="00000F"/>
          <w:sz w:val="24"/>
          <w:szCs w:val="24"/>
          <w:shd w:val="clear" w:color="auto" w:fill="FFFFFF"/>
        </w:rPr>
        <w:t xml:space="preserve">presented as </w:t>
      </w:r>
      <w:r w:rsidR="00F25B08" w:rsidRPr="00F25B08">
        <w:rPr>
          <w:rFonts w:ascii="Times New Roman" w:hAnsi="Times New Roman"/>
          <w:color w:val="00000F"/>
          <w:sz w:val="24"/>
          <w:szCs w:val="24"/>
          <w:shd w:val="clear" w:color="auto" w:fill="FFFFFF"/>
        </w:rPr>
        <w:t>mean ± SD.</w:t>
      </w:r>
      <w:r w:rsidR="00F25B08">
        <w:rPr>
          <w:rFonts w:ascii="Times New Roman" w:hAnsi="Times New Roman" w:hint="eastAsia"/>
          <w:color w:val="00000F"/>
          <w:sz w:val="24"/>
          <w:szCs w:val="24"/>
          <w:shd w:val="clear" w:color="auto" w:fill="FFFFFF"/>
        </w:rPr>
        <w:t xml:space="preserve"> </w:t>
      </w:r>
      <w:r w:rsidRPr="00DB77A6">
        <w:rPr>
          <w:rFonts w:ascii="Times New Roman" w:hAnsi="Times New Roman" w:hint="eastAsia"/>
          <w:sz w:val="24"/>
          <w:szCs w:val="24"/>
        </w:rPr>
        <w:t xml:space="preserve">Both </w:t>
      </w:r>
      <w:r w:rsidRPr="00DB77A6">
        <w:rPr>
          <w:rFonts w:ascii="Times New Roman" w:hAnsi="Times New Roman"/>
          <w:sz w:val="24"/>
          <w:szCs w:val="24"/>
        </w:rPr>
        <w:t>promet</w:t>
      </w:r>
      <w:r w:rsidRPr="00DB77A6">
        <w:rPr>
          <w:rFonts w:ascii="Times New Roman" w:hAnsi="Times New Roman" w:hint="eastAsia"/>
          <w:sz w:val="24"/>
          <w:szCs w:val="24"/>
        </w:rPr>
        <w:t xml:space="preserve">aphase and metaphase cells were quantified. </w:t>
      </w:r>
      <w:r>
        <w:rPr>
          <w:rFonts w:ascii="Times New Roman" w:hAnsi="Times New Roman" w:hint="eastAsia"/>
          <w:color w:val="000000"/>
          <w:kern w:val="0"/>
          <w:sz w:val="24"/>
          <w:szCs w:val="24"/>
        </w:rPr>
        <w:t xml:space="preserve">Total of 1447 </w:t>
      </w:r>
      <w:r>
        <w:rPr>
          <w:rFonts w:ascii="Times New Roman" w:hAnsi="Times New Roman"/>
          <w:color w:val="000000"/>
          <w:kern w:val="0"/>
          <w:sz w:val="24"/>
          <w:szCs w:val="24"/>
        </w:rPr>
        <w:t>spindles were measured</w:t>
      </w:r>
      <w:r>
        <w:rPr>
          <w:rFonts w:ascii="Times New Roman" w:hAnsi="Times New Roman" w:hint="eastAsia"/>
          <w:color w:val="000000"/>
          <w:kern w:val="0"/>
          <w:sz w:val="24"/>
          <w:szCs w:val="24"/>
        </w:rPr>
        <w:t>.</w:t>
      </w:r>
      <w:r w:rsidRPr="00DB77A6">
        <w:rPr>
          <w:rFonts w:ascii="Times New Roman" w:hAnsi="Times New Roman"/>
          <w:sz w:val="24"/>
          <w:szCs w:val="24"/>
        </w:rPr>
        <w:t xml:space="preserve"> **</w:t>
      </w:r>
      <w:r>
        <w:rPr>
          <w:rFonts w:ascii="Times New Roman" w:hAnsi="Times New Roman" w:hint="eastAsia"/>
          <w:sz w:val="24"/>
          <w:szCs w:val="24"/>
        </w:rPr>
        <w:t>.</w:t>
      </w:r>
      <w:r w:rsidRPr="00F0211F">
        <w:rPr>
          <w:rFonts w:ascii="Times New Roman" w:hAnsi="Times New Roman"/>
          <w:sz w:val="24"/>
          <w:szCs w:val="24"/>
        </w:rPr>
        <w:t xml:space="preserve"> </w:t>
      </w:r>
      <w:proofErr w:type="gramStart"/>
      <w:r w:rsidRPr="00F0211F">
        <w:rPr>
          <w:rFonts w:ascii="Times New Roman" w:hAnsi="Times New Roman"/>
          <w:sz w:val="24"/>
          <w:szCs w:val="24"/>
        </w:rPr>
        <w:t>p</w:t>
      </w:r>
      <w:proofErr w:type="gramEnd"/>
      <w:r>
        <w:rPr>
          <w:rFonts w:ascii="Times New Roman" w:hAnsi="Times New Roman"/>
          <w:sz w:val="24"/>
          <w:szCs w:val="24"/>
        </w:rPr>
        <w:t xml:space="preserve"> </w:t>
      </w:r>
      <w:r w:rsidRPr="00F0211F">
        <w:rPr>
          <w:rFonts w:ascii="Times New Roman" w:hAnsi="Times New Roman"/>
          <w:sz w:val="24"/>
          <w:szCs w:val="24"/>
        </w:rPr>
        <w:t>&lt;</w:t>
      </w:r>
      <w:r>
        <w:rPr>
          <w:rFonts w:ascii="Times New Roman" w:hAnsi="Times New Roman"/>
          <w:sz w:val="24"/>
          <w:szCs w:val="24"/>
        </w:rPr>
        <w:t xml:space="preserve"> </w:t>
      </w:r>
      <w:r w:rsidRPr="00F0211F">
        <w:rPr>
          <w:rFonts w:ascii="Times New Roman" w:hAnsi="Times New Roman"/>
          <w:sz w:val="24"/>
          <w:szCs w:val="24"/>
        </w:rPr>
        <w:t>0.01.</w:t>
      </w:r>
      <w:r>
        <w:rPr>
          <w:rFonts w:ascii="Times New Roman" w:hAnsi="Times New Roman"/>
          <w:sz w:val="24"/>
          <w:szCs w:val="24"/>
        </w:rPr>
        <w:t xml:space="preserve"> </w:t>
      </w:r>
    </w:p>
    <w:p w:rsidR="006D1178" w:rsidRDefault="006D1178" w:rsidP="00ED7C8A">
      <w:pPr>
        <w:autoSpaceDE w:val="0"/>
        <w:autoSpaceDN w:val="0"/>
        <w:adjustRightInd w:val="0"/>
        <w:spacing w:line="480" w:lineRule="auto"/>
        <w:jc w:val="left"/>
        <w:rPr>
          <w:rFonts w:ascii="Times New Roman" w:hAnsi="Times New Roman"/>
          <w:sz w:val="24"/>
          <w:szCs w:val="24"/>
        </w:rPr>
      </w:pPr>
    </w:p>
    <w:p w:rsidR="00102ABF" w:rsidRDefault="00102ABF" w:rsidP="00ED7C8A">
      <w:pPr>
        <w:spacing w:line="480" w:lineRule="auto"/>
        <w:rPr>
          <w:rFonts w:ascii="Times New Roman" w:hAnsi="Times New Roman"/>
          <w:sz w:val="24"/>
          <w:szCs w:val="24"/>
        </w:rPr>
      </w:pPr>
    </w:p>
    <w:p w:rsidR="00102ABF" w:rsidDel="00D31E6A" w:rsidRDefault="008F43EF" w:rsidP="00ED7C8A">
      <w:pPr>
        <w:autoSpaceDE w:val="0"/>
        <w:autoSpaceDN w:val="0"/>
        <w:adjustRightInd w:val="0"/>
        <w:spacing w:line="480" w:lineRule="auto"/>
        <w:rPr>
          <w:del w:id="421" w:author="xin zhang" w:date="2017-02-09T16:11:00Z"/>
          <w:rFonts w:ascii="Times New Roman" w:hAnsi="Times New Roman"/>
          <w:b/>
          <w:noProof/>
          <w:sz w:val="24"/>
          <w:szCs w:val="24"/>
        </w:rPr>
      </w:pPr>
      <w:proofErr w:type="gramStart"/>
      <w:r w:rsidRPr="00A26193">
        <w:rPr>
          <w:rFonts w:ascii="Times New Roman" w:hAnsi="Times New Roman"/>
          <w:b/>
          <w:sz w:val="24"/>
          <w:szCs w:val="24"/>
        </w:rPr>
        <w:t xml:space="preserve">Figure </w:t>
      </w:r>
      <w:r w:rsidR="00362FAA">
        <w:rPr>
          <w:rFonts w:ascii="Times New Roman" w:hAnsi="Times New Roman" w:hint="eastAsia"/>
          <w:b/>
          <w:sz w:val="24"/>
          <w:szCs w:val="24"/>
        </w:rPr>
        <w:t>4</w:t>
      </w:r>
      <w:r w:rsidRPr="00A26193">
        <w:rPr>
          <w:rFonts w:ascii="Times New Roman" w:hAnsi="Times New Roman"/>
          <w:b/>
          <w:sz w:val="24"/>
          <w:szCs w:val="24"/>
        </w:rPr>
        <w:t>.</w:t>
      </w:r>
      <w:proofErr w:type="gramEnd"/>
      <w:r w:rsidRPr="00A26193">
        <w:rPr>
          <w:rFonts w:ascii="Times New Roman" w:hAnsi="Times New Roman"/>
          <w:b/>
          <w:color w:val="000000"/>
          <w:kern w:val="0"/>
          <w:sz w:val="24"/>
          <w:szCs w:val="24"/>
        </w:rPr>
        <w:t xml:space="preserve"> </w:t>
      </w:r>
      <w:r w:rsidRPr="007D28F7">
        <w:rPr>
          <w:rFonts w:ascii="Times New Roman" w:hAnsi="Times New Roman"/>
          <w:b/>
          <w:color w:val="000000"/>
          <w:kern w:val="0"/>
          <w:sz w:val="24"/>
          <w:szCs w:val="24"/>
        </w:rPr>
        <w:t>SMF</w:t>
      </w:r>
      <w:r>
        <w:rPr>
          <w:rFonts w:ascii="Times New Roman" w:hAnsi="Times New Roman"/>
          <w:b/>
          <w:color w:val="000000"/>
          <w:kern w:val="0"/>
          <w:sz w:val="24"/>
          <w:szCs w:val="24"/>
        </w:rPr>
        <w:t>s</w:t>
      </w:r>
      <w:r w:rsidRPr="007D28F7">
        <w:rPr>
          <w:rFonts w:ascii="Times New Roman" w:hAnsi="Times New Roman"/>
          <w:b/>
          <w:color w:val="000000"/>
          <w:kern w:val="0"/>
          <w:sz w:val="24"/>
          <w:szCs w:val="24"/>
        </w:rPr>
        <w:t xml:space="preserve"> </w:t>
      </w:r>
      <w:r>
        <w:rPr>
          <w:rFonts w:ascii="Times New Roman" w:hAnsi="Times New Roman"/>
          <w:b/>
          <w:color w:val="000000"/>
          <w:kern w:val="0"/>
          <w:sz w:val="24"/>
          <w:szCs w:val="24"/>
        </w:rPr>
        <w:t>affected</w:t>
      </w:r>
      <w:r w:rsidRPr="007D28F7">
        <w:rPr>
          <w:rFonts w:ascii="Times New Roman" w:hAnsi="Times New Roman"/>
          <w:b/>
          <w:color w:val="000000"/>
          <w:kern w:val="0"/>
          <w:sz w:val="24"/>
          <w:szCs w:val="24"/>
        </w:rPr>
        <w:t xml:space="preserve"> spindle</w:t>
      </w:r>
      <w:r>
        <w:rPr>
          <w:rFonts w:ascii="Times New Roman" w:hAnsi="Times New Roman"/>
          <w:b/>
          <w:color w:val="000000"/>
          <w:kern w:val="0"/>
          <w:sz w:val="24"/>
          <w:szCs w:val="24"/>
        </w:rPr>
        <w:t xml:space="preserve"> orientation in a field intensity dependent manner.</w:t>
      </w:r>
      <w:r>
        <w:rPr>
          <w:rFonts w:ascii="Times New Roman" w:hAnsi="Times New Roman"/>
          <w:sz w:val="24"/>
          <w:szCs w:val="24"/>
        </w:rPr>
        <w:t xml:space="preserve"> </w:t>
      </w:r>
      <w:r w:rsidRPr="00D31DA0">
        <w:rPr>
          <w:rFonts w:ascii="Times New Roman" w:hAnsi="Times New Roman"/>
          <w:sz w:val="24"/>
          <w:szCs w:val="24"/>
        </w:rPr>
        <w:t xml:space="preserve">CNE-2Z cells were </w:t>
      </w:r>
      <w:proofErr w:type="spellStart"/>
      <w:r w:rsidRPr="00D31DA0">
        <w:rPr>
          <w:rFonts w:ascii="Times New Roman" w:hAnsi="Times New Roman"/>
          <w:sz w:val="24"/>
          <w:szCs w:val="24"/>
        </w:rPr>
        <w:t>plated</w:t>
      </w:r>
      <w:proofErr w:type="spellEnd"/>
      <w:r w:rsidRPr="00D31DA0">
        <w:rPr>
          <w:rFonts w:ascii="Times New Roman" w:hAnsi="Times New Roman"/>
          <w:sz w:val="24"/>
          <w:szCs w:val="24"/>
        </w:rPr>
        <w:t xml:space="preserve"> </w:t>
      </w:r>
      <w:r>
        <w:rPr>
          <w:rFonts w:ascii="Times New Roman" w:hAnsi="Times New Roman"/>
          <w:sz w:val="24"/>
          <w:szCs w:val="24"/>
        </w:rPr>
        <w:t>on coverslips in the</w:t>
      </w:r>
      <w:r w:rsidR="00A442BB">
        <w:rPr>
          <w:rFonts w:ascii="Times New Roman" w:hAnsi="Times New Roman" w:hint="eastAsia"/>
          <w:sz w:val="24"/>
          <w:szCs w:val="24"/>
        </w:rPr>
        <w:t xml:space="preserve"> </w:t>
      </w:r>
      <w:r w:rsidR="00E33D71">
        <w:rPr>
          <w:rFonts w:ascii="Times New Roman" w:hAnsi="Times New Roman" w:hint="eastAsia"/>
          <w:sz w:val="24"/>
          <w:szCs w:val="24"/>
        </w:rPr>
        <w:t>35</w:t>
      </w:r>
      <w:r>
        <w:rPr>
          <w:rFonts w:ascii="Times New Roman" w:hAnsi="Times New Roman"/>
          <w:sz w:val="24"/>
          <w:szCs w:val="24"/>
        </w:rPr>
        <w:t xml:space="preserve"> mm</w:t>
      </w:r>
      <w:r w:rsidR="00E33D71">
        <w:rPr>
          <w:rFonts w:ascii="Times New Roman" w:hAnsi="Times New Roman" w:hint="eastAsia"/>
          <w:sz w:val="24"/>
          <w:szCs w:val="24"/>
        </w:rPr>
        <w:t xml:space="preserve"> or 24 well</w:t>
      </w:r>
      <w:r>
        <w:rPr>
          <w:rFonts w:ascii="Times New Roman" w:hAnsi="Times New Roman"/>
          <w:sz w:val="24"/>
          <w:szCs w:val="24"/>
        </w:rPr>
        <w:t xml:space="preserve"> tissue culture </w:t>
      </w:r>
      <w:proofErr w:type="gramStart"/>
      <w:r>
        <w:rPr>
          <w:rFonts w:ascii="Times New Roman" w:hAnsi="Times New Roman"/>
          <w:sz w:val="24"/>
          <w:szCs w:val="24"/>
        </w:rPr>
        <w:t>plate</w:t>
      </w:r>
      <w:proofErr w:type="gramEnd"/>
      <w:r>
        <w:rPr>
          <w:rFonts w:ascii="Times New Roman" w:hAnsi="Times New Roman"/>
          <w:sz w:val="24"/>
          <w:szCs w:val="24"/>
        </w:rPr>
        <w:t xml:space="preserve"> </w:t>
      </w:r>
      <w:r w:rsidRPr="00D31DA0">
        <w:rPr>
          <w:rFonts w:ascii="Times New Roman" w:hAnsi="Times New Roman"/>
          <w:sz w:val="24"/>
          <w:szCs w:val="24"/>
        </w:rPr>
        <w:t xml:space="preserve">one night </w:t>
      </w:r>
      <w:r>
        <w:rPr>
          <w:rFonts w:ascii="Times New Roman" w:hAnsi="Times New Roman"/>
          <w:sz w:val="24"/>
          <w:szCs w:val="24"/>
        </w:rPr>
        <w:t>ahead to allow the cells to attach. On the day of experiment,</w:t>
      </w:r>
      <w:r w:rsidRPr="00D31DA0">
        <w:rPr>
          <w:rFonts w:ascii="Times New Roman" w:hAnsi="Times New Roman"/>
          <w:sz w:val="24"/>
          <w:szCs w:val="24"/>
        </w:rPr>
        <w:t xml:space="preserve"> they were </w:t>
      </w:r>
      <w:r>
        <w:rPr>
          <w:rFonts w:ascii="Times New Roman" w:hAnsi="Times New Roman"/>
          <w:sz w:val="24"/>
          <w:szCs w:val="24"/>
        </w:rPr>
        <w:t>exposed to different intensity SMFs for different time before they were taken out, fixed and stained with anti-tubulin antibody (for microtubules)</w:t>
      </w:r>
      <w:r w:rsidR="00A442BB">
        <w:rPr>
          <w:rFonts w:ascii="Times New Roman" w:hAnsi="Times New Roman" w:hint="eastAsia"/>
          <w:sz w:val="24"/>
          <w:szCs w:val="24"/>
        </w:rPr>
        <w:t xml:space="preserve"> and DAPI (for DNA)</w:t>
      </w:r>
      <w:r w:rsidRPr="00D31DA0">
        <w:rPr>
          <w:rFonts w:ascii="Times New Roman" w:hAnsi="Times New Roman"/>
          <w:sz w:val="24"/>
          <w:szCs w:val="24"/>
        </w:rPr>
        <w:t>.</w:t>
      </w:r>
      <w:r w:rsidRPr="00117963">
        <w:rPr>
          <w:rFonts w:ascii="Times New Roman" w:hAnsi="Times New Roman"/>
          <w:b/>
          <w:sz w:val="24"/>
          <w:szCs w:val="24"/>
        </w:rPr>
        <w:t xml:space="preserve"> </w:t>
      </w:r>
      <w:ins w:id="422" w:author="xin zhang" w:date="2017-02-09T16:09:00Z">
        <w:r w:rsidR="00D31E6A" w:rsidRPr="00117963">
          <w:rPr>
            <w:rFonts w:ascii="Times New Roman" w:hAnsi="Times New Roman"/>
            <w:b/>
            <w:sz w:val="24"/>
            <w:szCs w:val="24"/>
          </w:rPr>
          <w:t>(</w:t>
        </w:r>
        <w:r w:rsidR="00D31E6A">
          <w:rPr>
            <w:rFonts w:ascii="Times New Roman" w:hAnsi="Times New Roman" w:hint="eastAsia"/>
            <w:b/>
            <w:sz w:val="24"/>
            <w:szCs w:val="24"/>
          </w:rPr>
          <w:t>A</w:t>
        </w:r>
        <w:r w:rsidR="00D31E6A" w:rsidRPr="00117963">
          <w:rPr>
            <w:rFonts w:ascii="Times New Roman" w:hAnsi="Times New Roman"/>
            <w:b/>
            <w:sz w:val="24"/>
            <w:szCs w:val="24"/>
          </w:rPr>
          <w:t>)</w:t>
        </w:r>
        <w:r w:rsidR="00D31E6A" w:rsidRPr="00782D72">
          <w:rPr>
            <w:rFonts w:ascii="Times New Roman" w:hAnsi="Times New Roman"/>
            <w:sz w:val="24"/>
            <w:szCs w:val="24"/>
          </w:rPr>
          <w:t xml:space="preserve"> </w:t>
        </w:r>
        <w:r w:rsidR="00D31E6A">
          <w:rPr>
            <w:rFonts w:ascii="Times New Roman" w:hAnsi="Times New Roman" w:hint="eastAsia"/>
            <w:sz w:val="24"/>
            <w:szCs w:val="24"/>
          </w:rPr>
          <w:t>0.05 T and 1 T m</w:t>
        </w:r>
        <w:r w:rsidR="00D31E6A" w:rsidRPr="00782D72">
          <w:rPr>
            <w:rFonts w:ascii="Times New Roman" w:hAnsi="Times New Roman"/>
            <w:sz w:val="24"/>
            <w:szCs w:val="24"/>
          </w:rPr>
          <w:t xml:space="preserve">oderate intensity SMF exposure </w:t>
        </w:r>
        <w:r w:rsidR="00D31E6A">
          <w:rPr>
            <w:rFonts w:ascii="Times New Roman" w:hAnsi="Times New Roman"/>
            <w:sz w:val="24"/>
            <w:szCs w:val="24"/>
          </w:rPr>
          <w:t xml:space="preserve">experimental </w:t>
        </w:r>
        <w:r w:rsidR="00D31E6A" w:rsidRPr="00782D72">
          <w:rPr>
            <w:rFonts w:ascii="Times New Roman" w:hAnsi="Times New Roman"/>
            <w:sz w:val="24"/>
            <w:szCs w:val="24"/>
          </w:rPr>
          <w:t>set</w:t>
        </w:r>
        <w:r w:rsidR="00D31E6A">
          <w:rPr>
            <w:rFonts w:ascii="Times New Roman" w:hAnsi="Times New Roman"/>
            <w:sz w:val="24"/>
            <w:szCs w:val="24"/>
          </w:rPr>
          <w:t>-</w:t>
        </w:r>
        <w:r w:rsidR="00D31E6A" w:rsidRPr="00782D72">
          <w:rPr>
            <w:rFonts w:ascii="Times New Roman" w:hAnsi="Times New Roman"/>
            <w:sz w:val="24"/>
            <w:szCs w:val="24"/>
          </w:rPr>
          <w:t>up. Permanent magnets were placed inside a regular full-sized cell incubator to ensure proper culture conditions. Cell culture plate was placed on the top surface center of the magnet.</w:t>
        </w:r>
        <w:r w:rsidR="00D31E6A" w:rsidRPr="00117963">
          <w:rPr>
            <w:rFonts w:ascii="Times New Roman" w:hAnsi="Times New Roman"/>
            <w:b/>
            <w:sz w:val="24"/>
            <w:szCs w:val="24"/>
          </w:rPr>
          <w:t xml:space="preserve"> </w:t>
        </w:r>
      </w:ins>
      <w:r w:rsidRPr="00117963">
        <w:rPr>
          <w:rFonts w:ascii="Times New Roman" w:hAnsi="Times New Roman"/>
          <w:b/>
          <w:sz w:val="24"/>
          <w:szCs w:val="24"/>
        </w:rPr>
        <w:t>(</w:t>
      </w:r>
      <w:del w:id="423" w:author="xin zhang" w:date="2017-02-09T16:09:00Z">
        <w:r w:rsidDel="00D31E6A">
          <w:rPr>
            <w:rFonts w:ascii="Times New Roman" w:hAnsi="Times New Roman" w:hint="eastAsia"/>
            <w:b/>
            <w:sz w:val="24"/>
            <w:szCs w:val="24"/>
          </w:rPr>
          <w:delText>A</w:delText>
        </w:r>
      </w:del>
      <w:ins w:id="424" w:author="xin zhang" w:date="2017-02-09T16:09:00Z">
        <w:r w:rsidR="00D31E6A">
          <w:rPr>
            <w:rFonts w:ascii="Times New Roman" w:hAnsi="Times New Roman" w:hint="eastAsia"/>
            <w:b/>
            <w:sz w:val="24"/>
            <w:szCs w:val="24"/>
          </w:rPr>
          <w:t>B-F</w:t>
        </w:r>
      </w:ins>
      <w:r w:rsidRPr="00117963">
        <w:rPr>
          <w:rFonts w:ascii="Times New Roman" w:hAnsi="Times New Roman"/>
          <w:b/>
          <w:sz w:val="24"/>
          <w:szCs w:val="24"/>
        </w:rPr>
        <w:t>)</w:t>
      </w:r>
      <w:r>
        <w:rPr>
          <w:rFonts w:ascii="Times New Roman" w:hAnsi="Times New Roman"/>
          <w:b/>
          <w:sz w:val="24"/>
          <w:szCs w:val="24"/>
        </w:rPr>
        <w:t xml:space="preserve"> </w:t>
      </w:r>
      <w:r w:rsidRPr="00440298">
        <w:rPr>
          <w:rFonts w:ascii="Times New Roman" w:hAnsi="Times New Roman"/>
          <w:sz w:val="24"/>
          <w:szCs w:val="24"/>
        </w:rPr>
        <w:t>Quantification of</w:t>
      </w:r>
      <w:r>
        <w:rPr>
          <w:rFonts w:ascii="Times New Roman" w:hAnsi="Times New Roman"/>
          <w:sz w:val="24"/>
          <w:szCs w:val="24"/>
        </w:rPr>
        <w:t xml:space="preserve"> spindle orientations in control, </w:t>
      </w:r>
      <w:ins w:id="425" w:author="xin zhang" w:date="2017-02-09T16:09:00Z">
        <w:r w:rsidR="00D31E6A">
          <w:rPr>
            <w:rFonts w:ascii="Times New Roman" w:hAnsi="Times New Roman" w:hint="eastAsia"/>
            <w:sz w:val="24"/>
            <w:szCs w:val="24"/>
          </w:rPr>
          <w:t xml:space="preserve">0.05 T, 1 T </w:t>
        </w:r>
      </w:ins>
      <w:r>
        <w:rPr>
          <w:rFonts w:ascii="Times New Roman" w:hAnsi="Times New Roman"/>
          <w:sz w:val="24"/>
          <w:szCs w:val="24"/>
        </w:rPr>
        <w:t>or 9 T treated cells</w:t>
      </w:r>
      <w:r w:rsidRPr="00D31DA0">
        <w:rPr>
          <w:rFonts w:ascii="Times New Roman" w:hAnsi="Times New Roman"/>
          <w:sz w:val="24"/>
          <w:szCs w:val="24"/>
        </w:rPr>
        <w:t>.</w:t>
      </w:r>
      <w:r>
        <w:rPr>
          <w:rFonts w:ascii="Times New Roman" w:hAnsi="Times New Roman" w:hint="eastAsia"/>
          <w:sz w:val="24"/>
          <w:szCs w:val="24"/>
        </w:rPr>
        <w:t xml:space="preserve"> Total of 2</w:t>
      </w:r>
      <w:del w:id="426" w:author="xin zhang" w:date="2017-02-09T16:10:00Z">
        <w:r w:rsidR="00D31E6A" w:rsidDel="00D31E6A">
          <w:rPr>
            <w:rFonts w:ascii="Times New Roman" w:hAnsi="Times New Roman" w:hint="eastAsia"/>
            <w:sz w:val="24"/>
            <w:szCs w:val="24"/>
          </w:rPr>
          <w:delText>80</w:delText>
        </w:r>
      </w:del>
      <w:ins w:id="427" w:author="xin zhang" w:date="2017-02-09T16:10:00Z">
        <w:r w:rsidR="00D31E6A">
          <w:rPr>
            <w:rFonts w:ascii="Times New Roman" w:hAnsi="Times New Roman" w:hint="eastAsia"/>
            <w:sz w:val="24"/>
            <w:szCs w:val="24"/>
          </w:rPr>
          <w:t>00-300</w:t>
        </w:r>
      </w:ins>
      <w:r>
        <w:rPr>
          <w:rFonts w:ascii="Times New Roman" w:hAnsi="Times New Roman" w:hint="eastAsia"/>
          <w:sz w:val="24"/>
          <w:szCs w:val="24"/>
        </w:rPr>
        <w:t xml:space="preserve"> metaphase spindles </w:t>
      </w:r>
      <w:r w:rsidR="00F25B08">
        <w:rPr>
          <w:rFonts w:ascii="Times New Roman" w:hAnsi="Times New Roman" w:hint="eastAsia"/>
          <w:sz w:val="24"/>
          <w:szCs w:val="24"/>
        </w:rPr>
        <w:t xml:space="preserve">from </w:t>
      </w:r>
      <w:ins w:id="428" w:author="xin zhang" w:date="2017-02-09T16:10:00Z">
        <w:r w:rsidR="00D31E6A">
          <w:rPr>
            <w:rFonts w:ascii="Times New Roman" w:hAnsi="Times New Roman" w:hint="eastAsia"/>
            <w:sz w:val="24"/>
            <w:szCs w:val="24"/>
          </w:rPr>
          <w:t>3-4</w:t>
        </w:r>
      </w:ins>
      <w:ins w:id="429" w:author="xin zhang" w:date="2017-02-09T16:11:00Z">
        <w:r w:rsidR="00D31E6A">
          <w:rPr>
            <w:rFonts w:ascii="Times New Roman" w:hAnsi="Times New Roman" w:hint="eastAsia"/>
            <w:sz w:val="24"/>
            <w:szCs w:val="24"/>
          </w:rPr>
          <w:t xml:space="preserve"> </w:t>
        </w:r>
      </w:ins>
      <w:del w:id="430" w:author="xin zhang" w:date="2017-02-09T16:11:00Z">
        <w:r w:rsidR="00F25B08" w:rsidDel="00D31E6A">
          <w:rPr>
            <w:rFonts w:ascii="Times New Roman" w:hAnsi="Times New Roman" w:hint="eastAsia"/>
            <w:sz w:val="24"/>
            <w:szCs w:val="24"/>
          </w:rPr>
          <w:delText xml:space="preserve">three </w:delText>
        </w:r>
      </w:del>
      <w:r w:rsidR="00F25B08">
        <w:rPr>
          <w:rFonts w:ascii="Times New Roman" w:hAnsi="Times New Roman" w:hint="eastAsia"/>
          <w:sz w:val="24"/>
          <w:szCs w:val="24"/>
        </w:rPr>
        <w:t xml:space="preserve">independent </w:t>
      </w:r>
      <w:del w:id="431" w:author="xin zhang" w:date="2017-02-09T16:11:00Z">
        <w:r w:rsidR="00F25B08" w:rsidDel="00D31E6A">
          <w:rPr>
            <w:rFonts w:ascii="Times New Roman" w:hAnsi="Times New Roman" w:hint="eastAsia"/>
            <w:sz w:val="24"/>
            <w:szCs w:val="24"/>
          </w:rPr>
          <w:delText>experiments</w:delText>
        </w:r>
      </w:del>
      <w:ins w:id="432" w:author="xin zhang" w:date="2017-02-09T16:11:00Z">
        <w:r w:rsidR="00D31E6A">
          <w:rPr>
            <w:rFonts w:ascii="Times New Roman" w:hAnsi="Times New Roman" w:hint="eastAsia"/>
            <w:sz w:val="24"/>
            <w:szCs w:val="24"/>
          </w:rPr>
          <w:t>coverslips</w:t>
        </w:r>
      </w:ins>
      <w:r w:rsidR="00F25B08">
        <w:rPr>
          <w:rFonts w:ascii="Times New Roman" w:hAnsi="Times New Roman" w:hint="eastAsia"/>
          <w:sz w:val="24"/>
          <w:szCs w:val="24"/>
        </w:rPr>
        <w:t xml:space="preserve"> </w:t>
      </w:r>
      <w:r>
        <w:rPr>
          <w:rFonts w:ascii="Times New Roman" w:hAnsi="Times New Roman" w:hint="eastAsia"/>
          <w:sz w:val="24"/>
          <w:szCs w:val="24"/>
        </w:rPr>
        <w:t>were examined</w:t>
      </w:r>
      <w:ins w:id="433" w:author="xin zhang" w:date="2017-02-09T16:11:00Z">
        <w:r w:rsidR="00D31E6A">
          <w:rPr>
            <w:rFonts w:ascii="Times New Roman" w:hAnsi="Times New Roman" w:hint="eastAsia"/>
            <w:sz w:val="24"/>
            <w:szCs w:val="24"/>
          </w:rPr>
          <w:t xml:space="preserve"> for each condition</w:t>
        </w:r>
      </w:ins>
      <w:r>
        <w:rPr>
          <w:rFonts w:ascii="Times New Roman" w:hAnsi="Times New Roman" w:hint="eastAsia"/>
          <w:sz w:val="24"/>
          <w:szCs w:val="24"/>
        </w:rPr>
        <w:t>.</w:t>
      </w:r>
      <w:r w:rsidR="00913347" w:rsidRPr="00913347">
        <w:rPr>
          <w:rFonts w:ascii="Times New Roman" w:hAnsi="Times New Roman"/>
          <w:sz w:val="24"/>
          <w:szCs w:val="24"/>
        </w:rPr>
        <w:t xml:space="preserve"> </w:t>
      </w:r>
      <w:r w:rsidR="00F25B08" w:rsidRPr="00F25B08">
        <w:rPr>
          <w:rFonts w:ascii="Times New Roman" w:hAnsi="Times New Roman"/>
          <w:color w:val="00000F"/>
          <w:sz w:val="24"/>
          <w:szCs w:val="24"/>
          <w:shd w:val="clear" w:color="auto" w:fill="FFFFFF"/>
        </w:rPr>
        <w:t xml:space="preserve">Data is </w:t>
      </w:r>
      <w:r w:rsidR="00F25B08">
        <w:rPr>
          <w:rFonts w:ascii="Times New Roman" w:hAnsi="Times New Roman" w:hint="eastAsia"/>
          <w:color w:val="00000F"/>
          <w:sz w:val="24"/>
          <w:szCs w:val="24"/>
          <w:shd w:val="clear" w:color="auto" w:fill="FFFFFF"/>
        </w:rPr>
        <w:t xml:space="preserve">presented as </w:t>
      </w:r>
      <w:r w:rsidR="00F25B08" w:rsidRPr="00F25B08">
        <w:rPr>
          <w:rFonts w:ascii="Times New Roman" w:hAnsi="Times New Roman"/>
          <w:color w:val="00000F"/>
          <w:sz w:val="24"/>
          <w:szCs w:val="24"/>
          <w:shd w:val="clear" w:color="auto" w:fill="FFFFFF"/>
        </w:rPr>
        <w:t>mean ± SD.</w:t>
      </w:r>
      <w:r w:rsidR="00F25B08">
        <w:rPr>
          <w:rFonts w:ascii="Times New Roman" w:hAnsi="Times New Roman" w:hint="eastAsia"/>
          <w:color w:val="00000F"/>
          <w:sz w:val="24"/>
          <w:szCs w:val="24"/>
          <w:shd w:val="clear" w:color="auto" w:fill="FFFFFF"/>
        </w:rPr>
        <w:t xml:space="preserve"> </w:t>
      </w:r>
      <w:moveToRangeStart w:id="434" w:author="xin zhang" w:date="2017-02-09T16:11:00Z" w:name="move474420026"/>
      <w:moveTo w:id="435" w:author="xin zhang" w:date="2017-02-09T16:11:00Z">
        <w:r w:rsidR="00D31E6A">
          <w:rPr>
            <w:rFonts w:ascii="Times New Roman" w:hAnsi="Times New Roman"/>
            <w:sz w:val="24"/>
            <w:szCs w:val="24"/>
          </w:rPr>
          <w:t>“ns”, not significant</w:t>
        </w:r>
        <w:del w:id="436" w:author="xin zhang" w:date="2017-02-09T16:11:00Z">
          <w:r w:rsidR="00D31E6A" w:rsidDel="00D31E6A">
            <w:rPr>
              <w:rFonts w:ascii="Times New Roman" w:hAnsi="Times New Roman"/>
              <w:sz w:val="24"/>
              <w:szCs w:val="24"/>
            </w:rPr>
            <w:delText>.</w:delText>
          </w:r>
        </w:del>
      </w:moveTo>
      <w:moveToRangeEnd w:id="434"/>
      <w:ins w:id="437" w:author="xin zhang" w:date="2017-02-09T16:11:00Z">
        <w:r w:rsidR="00D31E6A">
          <w:rPr>
            <w:rFonts w:ascii="Times New Roman" w:hAnsi="Times New Roman" w:hint="eastAsia"/>
            <w:sz w:val="24"/>
            <w:szCs w:val="24"/>
          </w:rPr>
          <w:t xml:space="preserve">; </w:t>
        </w:r>
      </w:ins>
      <w:r w:rsidR="00913347">
        <w:rPr>
          <w:rFonts w:ascii="Times New Roman" w:hAnsi="Times New Roman"/>
          <w:sz w:val="24"/>
          <w:szCs w:val="24"/>
        </w:rPr>
        <w:t>*</w:t>
      </w:r>
      <w:r w:rsidR="00913347">
        <w:rPr>
          <w:rFonts w:ascii="Times New Roman" w:hAnsi="Times New Roman" w:hint="eastAsia"/>
          <w:sz w:val="24"/>
          <w:szCs w:val="24"/>
        </w:rPr>
        <w:t>,</w:t>
      </w:r>
      <w:r w:rsidR="00913347">
        <w:rPr>
          <w:rFonts w:ascii="Times New Roman" w:hAnsi="Times New Roman"/>
          <w:sz w:val="24"/>
          <w:szCs w:val="24"/>
        </w:rPr>
        <w:t xml:space="preserve"> </w:t>
      </w:r>
      <w:r w:rsidR="00913347">
        <w:rPr>
          <w:rFonts w:ascii="Times New Roman" w:hAnsi="Times New Roman" w:hint="eastAsia"/>
          <w:sz w:val="24"/>
          <w:szCs w:val="24"/>
        </w:rPr>
        <w:t>p</w:t>
      </w:r>
      <w:r w:rsidR="00913347">
        <w:rPr>
          <w:rFonts w:ascii="Times New Roman" w:hAnsi="Times New Roman"/>
          <w:sz w:val="24"/>
          <w:szCs w:val="24"/>
        </w:rPr>
        <w:t xml:space="preserve"> &lt; 0.05</w:t>
      </w:r>
      <w:r w:rsidR="00913347">
        <w:rPr>
          <w:rFonts w:ascii="Times New Roman" w:hAnsi="Times New Roman" w:hint="eastAsia"/>
          <w:sz w:val="24"/>
          <w:szCs w:val="24"/>
        </w:rPr>
        <w:t>.</w:t>
      </w:r>
      <w:r>
        <w:rPr>
          <w:rFonts w:ascii="Times New Roman" w:hAnsi="Times New Roman"/>
          <w:b/>
          <w:sz w:val="24"/>
          <w:szCs w:val="24"/>
        </w:rPr>
        <w:t xml:space="preserve"> </w:t>
      </w:r>
      <w:del w:id="438" w:author="xin zhang" w:date="2017-02-09T16:09:00Z">
        <w:r w:rsidRPr="00117963" w:rsidDel="00D31E6A">
          <w:rPr>
            <w:rFonts w:ascii="Times New Roman" w:hAnsi="Times New Roman"/>
            <w:b/>
            <w:sz w:val="24"/>
            <w:szCs w:val="24"/>
          </w:rPr>
          <w:delText>(</w:delText>
        </w:r>
        <w:r w:rsidDel="00D31E6A">
          <w:rPr>
            <w:rFonts w:ascii="Times New Roman" w:hAnsi="Times New Roman" w:hint="eastAsia"/>
            <w:b/>
            <w:sz w:val="24"/>
            <w:szCs w:val="24"/>
          </w:rPr>
          <w:delText>B</w:delText>
        </w:r>
        <w:r w:rsidRPr="00117963" w:rsidDel="00D31E6A">
          <w:rPr>
            <w:rFonts w:ascii="Times New Roman" w:hAnsi="Times New Roman"/>
            <w:b/>
            <w:sz w:val="24"/>
            <w:szCs w:val="24"/>
          </w:rPr>
          <w:delText>)</w:delText>
        </w:r>
        <w:r w:rsidRPr="00782D72" w:rsidDel="00D31E6A">
          <w:rPr>
            <w:rFonts w:ascii="Times New Roman" w:hAnsi="Times New Roman"/>
            <w:sz w:val="24"/>
            <w:szCs w:val="24"/>
          </w:rPr>
          <w:delText xml:space="preserve"> </w:delText>
        </w:r>
        <w:r w:rsidR="00A442BB" w:rsidDel="00D31E6A">
          <w:rPr>
            <w:rFonts w:ascii="Times New Roman" w:hAnsi="Times New Roman" w:hint="eastAsia"/>
            <w:sz w:val="24"/>
            <w:szCs w:val="24"/>
          </w:rPr>
          <w:delText>0.05 T and 1 T m</w:delText>
        </w:r>
        <w:r w:rsidRPr="00782D72" w:rsidDel="00D31E6A">
          <w:rPr>
            <w:rFonts w:ascii="Times New Roman" w:hAnsi="Times New Roman"/>
            <w:sz w:val="24"/>
            <w:szCs w:val="24"/>
          </w:rPr>
          <w:delText xml:space="preserve">oderate intensity SMF </w:delText>
        </w:r>
        <w:r w:rsidRPr="00782D72" w:rsidDel="00D31E6A">
          <w:rPr>
            <w:rFonts w:ascii="Times New Roman" w:hAnsi="Times New Roman"/>
            <w:sz w:val="24"/>
            <w:szCs w:val="24"/>
          </w:rPr>
          <w:lastRenderedPageBreak/>
          <w:delText xml:space="preserve">exposure </w:delText>
        </w:r>
        <w:r w:rsidDel="00D31E6A">
          <w:rPr>
            <w:rFonts w:ascii="Times New Roman" w:hAnsi="Times New Roman"/>
            <w:sz w:val="24"/>
            <w:szCs w:val="24"/>
          </w:rPr>
          <w:delText xml:space="preserve">experimental </w:delText>
        </w:r>
        <w:r w:rsidRPr="00782D72" w:rsidDel="00D31E6A">
          <w:rPr>
            <w:rFonts w:ascii="Times New Roman" w:hAnsi="Times New Roman"/>
            <w:sz w:val="24"/>
            <w:szCs w:val="24"/>
          </w:rPr>
          <w:delText>set</w:delText>
        </w:r>
        <w:r w:rsidDel="00D31E6A">
          <w:rPr>
            <w:rFonts w:ascii="Times New Roman" w:hAnsi="Times New Roman"/>
            <w:sz w:val="24"/>
            <w:szCs w:val="24"/>
          </w:rPr>
          <w:delText>-</w:delText>
        </w:r>
        <w:r w:rsidRPr="00782D72" w:rsidDel="00D31E6A">
          <w:rPr>
            <w:rFonts w:ascii="Times New Roman" w:hAnsi="Times New Roman"/>
            <w:sz w:val="24"/>
            <w:szCs w:val="24"/>
          </w:rPr>
          <w:delText xml:space="preserve">up. Permanent magnets were placed inside a regular full-sized cell incubator to ensure proper culture conditions. Cell culture plate was placed on the top surface center of the magnet. </w:delText>
        </w:r>
      </w:del>
      <w:del w:id="439" w:author="xin zhang" w:date="2017-02-09T16:11:00Z">
        <w:r w:rsidRPr="00117963" w:rsidDel="00D31E6A">
          <w:rPr>
            <w:rFonts w:ascii="Times New Roman" w:hAnsi="Times New Roman"/>
            <w:b/>
            <w:sz w:val="24"/>
            <w:szCs w:val="24"/>
          </w:rPr>
          <w:delText>(</w:delText>
        </w:r>
        <w:r w:rsidDel="00D31E6A">
          <w:rPr>
            <w:rFonts w:ascii="Times New Roman" w:hAnsi="Times New Roman" w:hint="eastAsia"/>
            <w:b/>
            <w:sz w:val="24"/>
            <w:szCs w:val="24"/>
          </w:rPr>
          <w:delText>C</w:delText>
        </w:r>
        <w:r w:rsidRPr="00117963" w:rsidDel="00D31E6A">
          <w:rPr>
            <w:rFonts w:ascii="Times New Roman" w:hAnsi="Times New Roman"/>
            <w:b/>
            <w:sz w:val="24"/>
            <w:szCs w:val="24"/>
          </w:rPr>
          <w:delText>)</w:delText>
        </w:r>
        <w:r w:rsidDel="00D31E6A">
          <w:rPr>
            <w:rFonts w:ascii="Times New Roman" w:hAnsi="Times New Roman"/>
            <w:b/>
            <w:sz w:val="24"/>
            <w:szCs w:val="24"/>
          </w:rPr>
          <w:delText xml:space="preserve"> </w:delText>
        </w:r>
        <w:r w:rsidRPr="00440298" w:rsidDel="00D31E6A">
          <w:rPr>
            <w:rFonts w:ascii="Times New Roman" w:hAnsi="Times New Roman"/>
            <w:sz w:val="24"/>
            <w:szCs w:val="24"/>
          </w:rPr>
          <w:delText>Quantification of</w:delText>
        </w:r>
        <w:r w:rsidDel="00D31E6A">
          <w:rPr>
            <w:rFonts w:ascii="Times New Roman" w:hAnsi="Times New Roman"/>
            <w:sz w:val="24"/>
            <w:szCs w:val="24"/>
          </w:rPr>
          <w:delText xml:space="preserve"> spindle orientations in control, 0.05 T or 1 T SMF treated cells for different time period</w:delText>
        </w:r>
        <w:r w:rsidRPr="00D31DA0" w:rsidDel="00D31E6A">
          <w:rPr>
            <w:rFonts w:ascii="Times New Roman" w:hAnsi="Times New Roman"/>
            <w:sz w:val="24"/>
            <w:szCs w:val="24"/>
          </w:rPr>
          <w:delText>.</w:delText>
        </w:r>
        <w:r w:rsidR="00F25B08" w:rsidDel="00D31E6A">
          <w:rPr>
            <w:rFonts w:ascii="Times New Roman" w:hAnsi="Times New Roman" w:hint="eastAsia"/>
            <w:sz w:val="24"/>
            <w:szCs w:val="24"/>
          </w:rPr>
          <w:delText xml:space="preserve"> </w:delText>
        </w:r>
        <w:r w:rsidR="00F25B08" w:rsidRPr="00F25B08" w:rsidDel="00D31E6A">
          <w:rPr>
            <w:rFonts w:ascii="Times New Roman" w:hAnsi="Times New Roman"/>
            <w:color w:val="00000F"/>
            <w:sz w:val="24"/>
            <w:szCs w:val="24"/>
            <w:shd w:val="clear" w:color="auto" w:fill="FFFFFF"/>
          </w:rPr>
          <w:delText xml:space="preserve">Data is </w:delText>
        </w:r>
        <w:r w:rsidR="00F25B08" w:rsidDel="00D31E6A">
          <w:rPr>
            <w:rFonts w:ascii="Times New Roman" w:hAnsi="Times New Roman" w:hint="eastAsia"/>
            <w:color w:val="00000F"/>
            <w:sz w:val="24"/>
            <w:szCs w:val="24"/>
            <w:shd w:val="clear" w:color="auto" w:fill="FFFFFF"/>
          </w:rPr>
          <w:delText xml:space="preserve">presented as </w:delText>
        </w:r>
        <w:r w:rsidR="00F25B08" w:rsidRPr="00F25B08" w:rsidDel="00D31E6A">
          <w:rPr>
            <w:rFonts w:ascii="Times New Roman" w:hAnsi="Times New Roman"/>
            <w:color w:val="00000F"/>
            <w:sz w:val="24"/>
            <w:szCs w:val="24"/>
            <w:shd w:val="clear" w:color="auto" w:fill="FFFFFF"/>
          </w:rPr>
          <w:delText>mean ± SD</w:delText>
        </w:r>
        <w:r w:rsidR="00F25B08" w:rsidDel="00D31E6A">
          <w:rPr>
            <w:rFonts w:ascii="Times New Roman" w:hAnsi="Times New Roman" w:hint="eastAsia"/>
            <w:color w:val="00000F"/>
            <w:sz w:val="24"/>
            <w:szCs w:val="24"/>
            <w:shd w:val="clear" w:color="auto" w:fill="FFFFFF"/>
          </w:rPr>
          <w:delText xml:space="preserve"> </w:delText>
        </w:r>
        <w:r w:rsidR="00F25B08" w:rsidDel="00D31E6A">
          <w:rPr>
            <w:rFonts w:ascii="Times New Roman" w:hAnsi="Times New Roman" w:hint="eastAsia"/>
            <w:sz w:val="24"/>
            <w:szCs w:val="24"/>
          </w:rPr>
          <w:delText xml:space="preserve">from </w:delText>
        </w:r>
        <w:r w:rsidR="00C02476" w:rsidDel="00D31E6A">
          <w:rPr>
            <w:rFonts w:ascii="Times New Roman" w:hAnsi="Times New Roman" w:hint="eastAsia"/>
            <w:sz w:val="24"/>
            <w:szCs w:val="24"/>
          </w:rPr>
          <w:delText>1858 metaphase spindles in multiple</w:delText>
        </w:r>
        <w:r w:rsidR="00F25B08" w:rsidDel="00D31E6A">
          <w:rPr>
            <w:rFonts w:ascii="Times New Roman" w:hAnsi="Times New Roman" w:hint="eastAsia"/>
            <w:sz w:val="24"/>
            <w:szCs w:val="24"/>
          </w:rPr>
          <w:delText xml:space="preserve"> independent experiments</w:delText>
        </w:r>
        <w:r w:rsidR="00F25B08" w:rsidRPr="00F25B08" w:rsidDel="00D31E6A">
          <w:rPr>
            <w:rFonts w:ascii="Times New Roman" w:hAnsi="Times New Roman"/>
            <w:color w:val="00000F"/>
            <w:sz w:val="24"/>
            <w:szCs w:val="24"/>
            <w:shd w:val="clear" w:color="auto" w:fill="FFFFFF"/>
          </w:rPr>
          <w:delText>.</w:delText>
        </w:r>
      </w:del>
      <w:moveFromRangeStart w:id="440" w:author="xin zhang" w:date="2017-02-09T16:11:00Z" w:name="move474420026"/>
      <w:moveFrom w:id="441" w:author="xin zhang" w:date="2017-02-09T16:11:00Z">
        <w:del w:id="442" w:author="xin zhang" w:date="2017-02-09T16:11:00Z">
          <w:r w:rsidDel="00D31E6A">
            <w:rPr>
              <w:rFonts w:ascii="Times New Roman" w:hAnsi="Times New Roman"/>
              <w:sz w:val="24"/>
              <w:szCs w:val="24"/>
            </w:rPr>
            <w:delText xml:space="preserve"> “ns”, not significant.</w:delText>
          </w:r>
        </w:del>
      </w:moveFrom>
      <w:moveFromRangeEnd w:id="440"/>
    </w:p>
    <w:p w:rsidR="00E9216A" w:rsidRDefault="00E9216A" w:rsidP="00ED7C8A">
      <w:pPr>
        <w:autoSpaceDE w:val="0"/>
        <w:autoSpaceDN w:val="0"/>
        <w:adjustRightInd w:val="0"/>
        <w:spacing w:line="480" w:lineRule="auto"/>
        <w:rPr>
          <w:rFonts w:ascii="Times New Roman" w:hAnsi="Times New Roman"/>
          <w:b/>
          <w:sz w:val="24"/>
          <w:szCs w:val="24"/>
        </w:rPr>
      </w:pPr>
    </w:p>
    <w:p w:rsidR="00A50514" w:rsidRDefault="00A50514" w:rsidP="00ED7C8A">
      <w:pPr>
        <w:autoSpaceDE w:val="0"/>
        <w:autoSpaceDN w:val="0"/>
        <w:adjustRightInd w:val="0"/>
        <w:spacing w:line="480" w:lineRule="auto"/>
        <w:rPr>
          <w:rFonts w:ascii="Times New Roman" w:hAnsi="Times New Roman"/>
          <w:b/>
          <w:sz w:val="24"/>
          <w:szCs w:val="24"/>
        </w:rPr>
      </w:pPr>
    </w:p>
    <w:p w:rsidR="00B15AED" w:rsidRDefault="00B15AED" w:rsidP="00ED7C8A">
      <w:pPr>
        <w:autoSpaceDE w:val="0"/>
        <w:autoSpaceDN w:val="0"/>
        <w:adjustRightInd w:val="0"/>
        <w:spacing w:line="480" w:lineRule="auto"/>
        <w:rPr>
          <w:rFonts w:ascii="Times New Roman" w:hAnsi="Times New Roman"/>
          <w:b/>
          <w:sz w:val="24"/>
          <w:szCs w:val="24"/>
        </w:rPr>
      </w:pPr>
      <w:proofErr w:type="gramStart"/>
      <w:r w:rsidRPr="00A26193">
        <w:rPr>
          <w:rFonts w:ascii="Times New Roman" w:hAnsi="Times New Roman"/>
          <w:b/>
          <w:sz w:val="24"/>
          <w:szCs w:val="24"/>
        </w:rPr>
        <w:t xml:space="preserve">Figure </w:t>
      </w:r>
      <w:r w:rsidR="00362FAA">
        <w:rPr>
          <w:rFonts w:ascii="Times New Roman" w:hAnsi="Times New Roman" w:hint="eastAsia"/>
          <w:b/>
          <w:sz w:val="24"/>
          <w:szCs w:val="24"/>
        </w:rPr>
        <w:t>5</w:t>
      </w:r>
      <w:r w:rsidRPr="00A26193">
        <w:rPr>
          <w:rFonts w:ascii="Times New Roman" w:hAnsi="Times New Roman"/>
          <w:b/>
          <w:sz w:val="24"/>
          <w:szCs w:val="24"/>
        </w:rPr>
        <w:t>.</w:t>
      </w:r>
      <w:proofErr w:type="gramEnd"/>
      <w:r w:rsidRPr="00A26193">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 xml:space="preserve">Prometaphase and metaphase spindles have different orientations in </w:t>
      </w:r>
      <w:r w:rsidRPr="00541B6F">
        <w:rPr>
          <w:rFonts w:ascii="Times New Roman" w:hAnsi="Times New Roman"/>
          <w:b/>
          <w:sz w:val="24"/>
          <w:szCs w:val="24"/>
          <w:shd w:val="clear" w:color="auto" w:fill="FFFFFF"/>
        </w:rPr>
        <w:t>27</w:t>
      </w:r>
      <w:r>
        <w:rPr>
          <w:rFonts w:ascii="Times New Roman" w:hAnsi="Times New Roman"/>
          <w:b/>
          <w:sz w:val="24"/>
          <w:szCs w:val="24"/>
          <w:shd w:val="clear" w:color="auto" w:fill="FFFFFF"/>
        </w:rPr>
        <w:t xml:space="preserve"> </w:t>
      </w:r>
      <w:r w:rsidRPr="00541B6F">
        <w:rPr>
          <w:rFonts w:ascii="Times New Roman" w:hAnsi="Times New Roman"/>
          <w:b/>
          <w:sz w:val="24"/>
          <w:szCs w:val="24"/>
          <w:shd w:val="clear" w:color="auto" w:fill="FFFFFF"/>
        </w:rPr>
        <w:t>T SMF</w:t>
      </w:r>
      <w:r>
        <w:rPr>
          <w:rFonts w:ascii="Times New Roman" w:hAnsi="Times New Roman" w:hint="eastAsia"/>
          <w:b/>
          <w:sz w:val="24"/>
          <w:szCs w:val="24"/>
          <w:shd w:val="clear" w:color="auto" w:fill="FFFFFF"/>
        </w:rPr>
        <w:t>s</w:t>
      </w:r>
      <w:r>
        <w:rPr>
          <w:rFonts w:ascii="Times New Roman" w:hAnsi="Times New Roman" w:hint="eastAsia"/>
          <w:b/>
          <w:color w:val="000000"/>
          <w:kern w:val="0"/>
          <w:sz w:val="24"/>
          <w:szCs w:val="24"/>
        </w:rPr>
        <w:t>.</w:t>
      </w:r>
      <w:r w:rsidRPr="00AB7818">
        <w:rPr>
          <w:rFonts w:ascii="Times New Roman" w:hAnsi="Times New Roman" w:hint="eastAsia"/>
          <w:b/>
          <w:color w:val="000000"/>
          <w:kern w:val="0"/>
          <w:sz w:val="24"/>
          <w:szCs w:val="24"/>
        </w:rPr>
        <w:t xml:space="preserve"> </w:t>
      </w:r>
      <w:r w:rsidRPr="00AB7818">
        <w:rPr>
          <w:rFonts w:ascii="Times New Roman" w:hAnsi="Times New Roman"/>
          <w:b/>
          <w:color w:val="000000"/>
          <w:sz w:val="24"/>
          <w:szCs w:val="24"/>
        </w:rPr>
        <w:t>(</w:t>
      </w:r>
      <w:r>
        <w:rPr>
          <w:rFonts w:ascii="Times New Roman" w:hAnsi="Times New Roman" w:hint="eastAsia"/>
          <w:b/>
          <w:color w:val="000000"/>
          <w:sz w:val="24"/>
          <w:szCs w:val="24"/>
        </w:rPr>
        <w:t>A</w:t>
      </w:r>
      <w:r w:rsidRPr="00AB7818">
        <w:rPr>
          <w:rFonts w:ascii="Times New Roman" w:hAnsi="Times New Roman"/>
          <w:b/>
          <w:color w:val="000000"/>
          <w:sz w:val="24"/>
          <w:szCs w:val="24"/>
        </w:rPr>
        <w:t>-</w:t>
      </w:r>
      <w:r>
        <w:rPr>
          <w:rFonts w:ascii="Times New Roman" w:hAnsi="Times New Roman" w:hint="eastAsia"/>
          <w:b/>
          <w:color w:val="000000"/>
          <w:sz w:val="24"/>
          <w:szCs w:val="24"/>
        </w:rPr>
        <w:t>C</w:t>
      </w:r>
      <w:r w:rsidRPr="00AB7818">
        <w:rPr>
          <w:rFonts w:ascii="Times New Roman" w:hAnsi="Times New Roman"/>
          <w:b/>
          <w:color w:val="000000"/>
          <w:sz w:val="24"/>
          <w:szCs w:val="24"/>
        </w:rPr>
        <w:t>)</w:t>
      </w:r>
      <w:r w:rsidRPr="00730AFE">
        <w:rPr>
          <w:rFonts w:ascii="Times New Roman" w:hAnsi="Times New Roman"/>
          <w:color w:val="000000"/>
          <w:sz w:val="24"/>
          <w:szCs w:val="24"/>
        </w:rPr>
        <w:t xml:space="preserve"> </w:t>
      </w:r>
      <w:r w:rsidRPr="00730AFE">
        <w:rPr>
          <w:rFonts w:ascii="Times New Roman" w:hAnsi="Times New Roman"/>
          <w:color w:val="000000"/>
          <w:sz w:val="24"/>
          <w:szCs w:val="24"/>
          <w:shd w:val="clear" w:color="auto" w:fill="FFFFFF"/>
        </w:rPr>
        <w:t>Schematic</w:t>
      </w:r>
      <w:r w:rsidRPr="00730AFE">
        <w:rPr>
          <w:rStyle w:val="apple-converted-space"/>
          <w:rFonts w:ascii="Times New Roman" w:hAnsi="Times New Roman"/>
          <w:color w:val="000000"/>
          <w:sz w:val="24"/>
          <w:szCs w:val="24"/>
          <w:shd w:val="clear" w:color="auto" w:fill="FFFFFF"/>
        </w:rPr>
        <w:t> </w:t>
      </w:r>
      <w:r w:rsidRPr="00730AFE">
        <w:rPr>
          <w:rStyle w:val="a6"/>
          <w:rFonts w:ascii="Times New Roman" w:hAnsi="Times New Roman"/>
          <w:i w:val="0"/>
          <w:iCs w:val="0"/>
          <w:color w:val="000000"/>
          <w:sz w:val="24"/>
          <w:szCs w:val="24"/>
          <w:shd w:val="clear" w:color="auto" w:fill="FFFFFF"/>
        </w:rPr>
        <w:t>illustration of the experimental set-up</w:t>
      </w:r>
      <w:r w:rsidRPr="00730AFE">
        <w:rPr>
          <w:rFonts w:ascii="Times New Roman" w:hAnsi="Times New Roman"/>
          <w:color w:val="000000"/>
          <w:sz w:val="24"/>
          <w:szCs w:val="24"/>
        </w:rPr>
        <w:t>.</w:t>
      </w:r>
      <w:r w:rsidRPr="00730AFE">
        <w:rPr>
          <w:rFonts w:ascii="Times New Roman" w:hAnsi="Times New Roman"/>
          <w:b/>
          <w:color w:val="000000"/>
          <w:sz w:val="24"/>
          <w:szCs w:val="24"/>
        </w:rPr>
        <w:t xml:space="preserve"> (</w:t>
      </w:r>
      <w:r>
        <w:rPr>
          <w:rFonts w:ascii="Times New Roman" w:hAnsi="Times New Roman" w:hint="eastAsia"/>
          <w:b/>
          <w:color w:val="000000"/>
          <w:sz w:val="24"/>
          <w:szCs w:val="24"/>
        </w:rPr>
        <w:t>A</w:t>
      </w:r>
      <w:r w:rsidRPr="00730AFE">
        <w:rPr>
          <w:rFonts w:ascii="Times New Roman" w:hAnsi="Times New Roman"/>
          <w:b/>
          <w:color w:val="000000"/>
          <w:sz w:val="24"/>
          <w:szCs w:val="24"/>
        </w:rPr>
        <w:t>)</w:t>
      </w:r>
      <w:r w:rsidRPr="00730AFE">
        <w:rPr>
          <w:rFonts w:ascii="Times New Roman" w:hAnsi="Times New Roman"/>
          <w:color w:val="000000"/>
          <w:sz w:val="24"/>
          <w:szCs w:val="24"/>
        </w:rPr>
        <w:t xml:space="preserve"> C</w:t>
      </w:r>
      <w:r w:rsidRPr="00D31DA0">
        <w:rPr>
          <w:rFonts w:ascii="Times New Roman" w:hAnsi="Times New Roman"/>
          <w:sz w:val="24"/>
          <w:szCs w:val="24"/>
        </w:rPr>
        <w:t xml:space="preserve">NE-2Z </w:t>
      </w:r>
      <w:r>
        <w:rPr>
          <w:rFonts w:ascii="Times New Roman" w:hAnsi="Times New Roman"/>
          <w:sz w:val="24"/>
          <w:szCs w:val="24"/>
        </w:rPr>
        <w:t xml:space="preserve">and </w:t>
      </w:r>
      <w:r>
        <w:rPr>
          <w:rFonts w:ascii="Times New Roman" w:hAnsi="Times New Roman" w:hint="eastAsia"/>
          <w:sz w:val="24"/>
          <w:szCs w:val="24"/>
        </w:rPr>
        <w:t>RPE1</w:t>
      </w:r>
      <w:r>
        <w:rPr>
          <w:rFonts w:ascii="Times New Roman" w:hAnsi="Times New Roman"/>
          <w:sz w:val="24"/>
          <w:szCs w:val="24"/>
        </w:rPr>
        <w:t xml:space="preserve"> </w:t>
      </w:r>
      <w:r w:rsidRPr="00D31DA0">
        <w:rPr>
          <w:rFonts w:ascii="Times New Roman" w:hAnsi="Times New Roman"/>
          <w:sz w:val="24"/>
          <w:szCs w:val="24"/>
        </w:rPr>
        <w:t xml:space="preserve">cells were </w:t>
      </w:r>
      <w:proofErr w:type="spellStart"/>
      <w:r w:rsidRPr="00D31DA0">
        <w:rPr>
          <w:rFonts w:ascii="Times New Roman" w:hAnsi="Times New Roman"/>
          <w:sz w:val="24"/>
          <w:szCs w:val="24"/>
        </w:rPr>
        <w:t>plated</w:t>
      </w:r>
      <w:proofErr w:type="spellEnd"/>
      <w:r w:rsidRPr="00D31DA0">
        <w:rPr>
          <w:rFonts w:ascii="Times New Roman" w:hAnsi="Times New Roman"/>
          <w:sz w:val="24"/>
          <w:szCs w:val="24"/>
        </w:rPr>
        <w:t xml:space="preserve"> </w:t>
      </w:r>
      <w:r>
        <w:rPr>
          <w:rFonts w:ascii="Times New Roman" w:hAnsi="Times New Roman"/>
          <w:sz w:val="24"/>
          <w:szCs w:val="24"/>
        </w:rPr>
        <w:t>on pre</w:t>
      </w:r>
      <w:r>
        <w:rPr>
          <w:rFonts w:ascii="Times New Roman" w:hAnsi="Times New Roman" w:hint="eastAsia"/>
          <w:sz w:val="24"/>
          <w:szCs w:val="24"/>
        </w:rPr>
        <w:t>-</w:t>
      </w:r>
      <w:r>
        <w:rPr>
          <w:rFonts w:ascii="Times New Roman" w:hAnsi="Times New Roman"/>
          <w:sz w:val="24"/>
          <w:szCs w:val="24"/>
        </w:rPr>
        <w:t xml:space="preserve">cut coverslips </w:t>
      </w:r>
      <w:r w:rsidRPr="00D31DA0">
        <w:rPr>
          <w:rFonts w:ascii="Times New Roman" w:hAnsi="Times New Roman"/>
          <w:sz w:val="24"/>
          <w:szCs w:val="24"/>
        </w:rPr>
        <w:t xml:space="preserve">one night </w:t>
      </w:r>
      <w:r>
        <w:rPr>
          <w:rFonts w:ascii="Times New Roman" w:hAnsi="Times New Roman"/>
          <w:sz w:val="24"/>
          <w:szCs w:val="24"/>
        </w:rPr>
        <w:t xml:space="preserve">ahead to allow the cells to attach. </w:t>
      </w:r>
      <w:r w:rsidRPr="00A458A1">
        <w:rPr>
          <w:rFonts w:ascii="Times New Roman" w:hAnsi="Times New Roman"/>
          <w:b/>
          <w:sz w:val="24"/>
          <w:szCs w:val="24"/>
        </w:rPr>
        <w:t>(</w:t>
      </w:r>
      <w:r>
        <w:rPr>
          <w:rFonts w:ascii="Times New Roman" w:hAnsi="Times New Roman" w:hint="eastAsia"/>
          <w:b/>
          <w:sz w:val="24"/>
          <w:szCs w:val="24"/>
        </w:rPr>
        <w:t>B</w:t>
      </w:r>
      <w:r w:rsidRPr="00A458A1">
        <w:rPr>
          <w:rFonts w:ascii="Times New Roman" w:hAnsi="Times New Roman"/>
          <w:b/>
          <w:sz w:val="24"/>
          <w:szCs w:val="24"/>
        </w:rPr>
        <w:t>)</w:t>
      </w:r>
      <w:r>
        <w:rPr>
          <w:rFonts w:ascii="Times New Roman" w:hAnsi="Times New Roman" w:hint="eastAsia"/>
          <w:b/>
          <w:sz w:val="24"/>
          <w:szCs w:val="24"/>
        </w:rPr>
        <w:t xml:space="preserve"> </w:t>
      </w:r>
      <w:r>
        <w:rPr>
          <w:rFonts w:ascii="Times New Roman" w:hAnsi="Times New Roman"/>
          <w:sz w:val="24"/>
          <w:szCs w:val="24"/>
        </w:rPr>
        <w:t>On the day of experiment,</w:t>
      </w:r>
      <w:r w:rsidRPr="00D31DA0">
        <w:rPr>
          <w:rFonts w:ascii="Times New Roman" w:hAnsi="Times New Roman"/>
          <w:sz w:val="24"/>
          <w:szCs w:val="24"/>
        </w:rPr>
        <w:t xml:space="preserve"> </w:t>
      </w:r>
      <w:r>
        <w:rPr>
          <w:rFonts w:ascii="Times New Roman" w:hAnsi="Times New Roman"/>
          <w:sz w:val="24"/>
          <w:szCs w:val="24"/>
        </w:rPr>
        <w:t xml:space="preserve">the coverslips were inserted onto </w:t>
      </w:r>
      <w:proofErr w:type="spellStart"/>
      <w:r>
        <w:rPr>
          <w:rFonts w:ascii="Times New Roman" w:hAnsi="Times New Roman"/>
          <w:sz w:val="24"/>
          <w:szCs w:val="24"/>
        </w:rPr>
        <w:t>agrose</w:t>
      </w:r>
      <w:proofErr w:type="spellEnd"/>
      <w:r>
        <w:rPr>
          <w:rFonts w:ascii="Times New Roman" w:hAnsi="Times New Roman"/>
          <w:sz w:val="24"/>
          <w:szCs w:val="24"/>
        </w:rPr>
        <w:t xml:space="preserve"> gel in the 18 mm plates. </w:t>
      </w:r>
      <w:r w:rsidRPr="00A458A1">
        <w:rPr>
          <w:rFonts w:ascii="Times New Roman" w:hAnsi="Times New Roman"/>
          <w:b/>
          <w:sz w:val="24"/>
          <w:szCs w:val="24"/>
        </w:rPr>
        <w:t>(</w:t>
      </w:r>
      <w:r>
        <w:rPr>
          <w:rFonts w:ascii="Times New Roman" w:hAnsi="Times New Roman" w:hint="eastAsia"/>
          <w:b/>
          <w:sz w:val="24"/>
          <w:szCs w:val="24"/>
        </w:rPr>
        <w:t>C</w:t>
      </w:r>
      <w:r w:rsidRPr="00A458A1">
        <w:rPr>
          <w:rFonts w:ascii="Times New Roman" w:hAnsi="Times New Roman"/>
          <w:b/>
          <w:sz w:val="24"/>
          <w:szCs w:val="24"/>
        </w:rPr>
        <w:t xml:space="preserve">) </w:t>
      </w:r>
      <w:r>
        <w:rPr>
          <w:rFonts w:ascii="Times New Roman" w:hAnsi="Times New Roman"/>
          <w:sz w:val="24"/>
          <w:szCs w:val="24"/>
        </w:rPr>
        <w:t xml:space="preserve">Cells were treated </w:t>
      </w:r>
      <w:r>
        <w:rPr>
          <w:rFonts w:ascii="Times New Roman" w:hAnsi="Times New Roman" w:hint="eastAsia"/>
          <w:sz w:val="24"/>
          <w:szCs w:val="24"/>
        </w:rPr>
        <w:t>with or without synchronization, and with or without</w:t>
      </w:r>
      <w:r w:rsidRPr="00D31DA0">
        <w:rPr>
          <w:rFonts w:ascii="Times New Roman" w:hAnsi="Times New Roman"/>
          <w:sz w:val="24"/>
          <w:szCs w:val="24"/>
        </w:rPr>
        <w:t xml:space="preserve"> 27</w:t>
      </w:r>
      <w:r>
        <w:rPr>
          <w:rFonts w:ascii="Times New Roman" w:hAnsi="Times New Roman" w:hint="eastAsia"/>
          <w:sz w:val="24"/>
          <w:szCs w:val="24"/>
        </w:rPr>
        <w:t xml:space="preserve"> </w:t>
      </w:r>
      <w:r w:rsidRPr="00D31DA0">
        <w:rPr>
          <w:rFonts w:ascii="Times New Roman" w:hAnsi="Times New Roman"/>
          <w:sz w:val="24"/>
          <w:szCs w:val="24"/>
        </w:rPr>
        <w:t>T magnet</w:t>
      </w:r>
      <w:r w:rsidR="004D61A8">
        <w:rPr>
          <w:rFonts w:ascii="Times New Roman" w:hAnsi="Times New Roman" w:hint="eastAsia"/>
          <w:sz w:val="24"/>
          <w:szCs w:val="24"/>
        </w:rPr>
        <w:t xml:space="preserve">ic </w:t>
      </w:r>
      <w:proofErr w:type="gramStart"/>
      <w:r w:rsidR="004D61A8">
        <w:rPr>
          <w:rFonts w:ascii="Times New Roman" w:hAnsi="Times New Roman" w:hint="eastAsia"/>
          <w:sz w:val="24"/>
          <w:szCs w:val="24"/>
        </w:rPr>
        <w:t>field</w:t>
      </w:r>
      <w:proofErr w:type="gramEnd"/>
      <w:r w:rsidRPr="00D31DA0">
        <w:rPr>
          <w:rFonts w:ascii="Times New Roman" w:hAnsi="Times New Roman"/>
          <w:sz w:val="24"/>
          <w:szCs w:val="24"/>
        </w:rPr>
        <w:t xml:space="preserve"> for 4 hours</w:t>
      </w:r>
      <w:r>
        <w:rPr>
          <w:rFonts w:ascii="Times New Roman" w:hAnsi="Times New Roman"/>
          <w:sz w:val="24"/>
          <w:szCs w:val="24"/>
        </w:rPr>
        <w:t xml:space="preserve"> before they were fixed and stained with anti-tubulin antibody (for microtubules) and </w:t>
      </w:r>
      <w:r w:rsidR="004D61A8">
        <w:rPr>
          <w:rFonts w:ascii="Times New Roman" w:hAnsi="Times New Roman" w:hint="eastAsia"/>
          <w:sz w:val="24"/>
          <w:szCs w:val="24"/>
        </w:rPr>
        <w:t xml:space="preserve">fluorescently </w:t>
      </w:r>
      <w:r w:rsidR="004D61A8">
        <w:rPr>
          <w:rFonts w:ascii="Times New Roman" w:hAnsi="Times New Roman"/>
          <w:sz w:val="24"/>
          <w:szCs w:val="24"/>
        </w:rPr>
        <w:t>labeled</w:t>
      </w:r>
      <w:r w:rsidR="004D61A8">
        <w:rPr>
          <w:rFonts w:ascii="Times New Roman" w:hAnsi="Times New Roman" w:hint="eastAsia"/>
          <w:sz w:val="24"/>
          <w:szCs w:val="24"/>
        </w:rPr>
        <w:t xml:space="preserve"> </w:t>
      </w:r>
      <w:r>
        <w:rPr>
          <w:rFonts w:ascii="Times New Roman" w:hAnsi="Times New Roman"/>
          <w:sz w:val="24"/>
          <w:szCs w:val="24"/>
        </w:rPr>
        <w:t>phalloidin (for actin</w:t>
      </w:r>
      <w:r w:rsidR="004D61A8">
        <w:rPr>
          <w:rFonts w:ascii="Times New Roman" w:hAnsi="Times New Roman" w:hint="eastAsia"/>
          <w:sz w:val="24"/>
          <w:szCs w:val="24"/>
        </w:rPr>
        <w:t xml:space="preserve"> polymer</w:t>
      </w:r>
      <w:r>
        <w:rPr>
          <w:rFonts w:ascii="Times New Roman" w:hAnsi="Times New Roman"/>
          <w:sz w:val="24"/>
          <w:szCs w:val="24"/>
        </w:rPr>
        <w:t>) and DAPI (for DNA)</w:t>
      </w:r>
      <w:r w:rsidRPr="00D31DA0">
        <w:rPr>
          <w:rFonts w:ascii="Times New Roman" w:hAnsi="Times New Roman"/>
          <w:sz w:val="24"/>
          <w:szCs w:val="24"/>
        </w:rPr>
        <w:t>.</w:t>
      </w:r>
      <w:r w:rsidRPr="00783978">
        <w:rPr>
          <w:rFonts w:ascii="Times New Roman" w:hAnsi="Times New Roman"/>
          <w:sz w:val="24"/>
          <w:szCs w:val="24"/>
        </w:rPr>
        <w:t xml:space="preserve"> </w:t>
      </w:r>
      <w:r>
        <w:rPr>
          <w:rFonts w:ascii="Times New Roman" w:hAnsi="Times New Roman"/>
          <w:sz w:val="24"/>
          <w:szCs w:val="24"/>
        </w:rPr>
        <w:t>“B” shows the magnetic field direction and “g” shows the gravity direction.</w:t>
      </w:r>
      <w:r w:rsidRPr="00AB7818">
        <w:rPr>
          <w:rFonts w:ascii="Times New Roman" w:hAnsi="Times New Roman"/>
          <w:b/>
          <w:sz w:val="24"/>
          <w:szCs w:val="24"/>
        </w:rPr>
        <w:t xml:space="preserve"> </w:t>
      </w:r>
      <w:r w:rsidRPr="00A458A1">
        <w:rPr>
          <w:rFonts w:ascii="Times New Roman" w:hAnsi="Times New Roman"/>
          <w:b/>
          <w:sz w:val="24"/>
          <w:szCs w:val="24"/>
        </w:rPr>
        <w:t>(</w:t>
      </w:r>
      <w:r>
        <w:rPr>
          <w:rFonts w:ascii="Times New Roman" w:hAnsi="Times New Roman" w:hint="eastAsia"/>
          <w:b/>
          <w:sz w:val="24"/>
          <w:szCs w:val="24"/>
        </w:rPr>
        <w:t>D</w:t>
      </w:r>
      <w:r w:rsidRPr="00A458A1">
        <w:rPr>
          <w:rFonts w:ascii="Times New Roman" w:hAnsi="Times New Roman"/>
          <w:b/>
          <w:sz w:val="24"/>
          <w:szCs w:val="24"/>
        </w:rPr>
        <w:t>)</w:t>
      </w:r>
      <w:r>
        <w:rPr>
          <w:rFonts w:ascii="Times New Roman" w:hAnsi="Times New Roman"/>
          <w:sz w:val="24"/>
          <w:szCs w:val="24"/>
        </w:rPr>
        <w:t xml:space="preserve"> The </w:t>
      </w:r>
      <w:r>
        <w:rPr>
          <w:rFonts w:ascii="Times New Roman" w:hAnsi="Times New Roman" w:hint="eastAsia"/>
          <w:sz w:val="24"/>
          <w:szCs w:val="24"/>
        </w:rPr>
        <w:t xml:space="preserve">orientation of the </w:t>
      </w:r>
      <w:r>
        <w:rPr>
          <w:rFonts w:ascii="Times New Roman" w:hAnsi="Times New Roman"/>
          <w:sz w:val="24"/>
          <w:szCs w:val="24"/>
        </w:rPr>
        <w:t>spindle</w:t>
      </w:r>
      <w:r>
        <w:rPr>
          <w:rFonts w:ascii="Times New Roman" w:hAnsi="Times New Roman" w:hint="eastAsia"/>
          <w:sz w:val="24"/>
          <w:szCs w:val="24"/>
        </w:rPr>
        <w:t xml:space="preserve"> long axis </w:t>
      </w:r>
      <w:del w:id="443" w:author="xin" w:date="2017-02-12T20:57:00Z">
        <w:r w:rsidDel="008575C8">
          <w:rPr>
            <w:rFonts w:ascii="Times New Roman" w:hAnsi="Times New Roman" w:hint="eastAsia"/>
            <w:sz w:val="24"/>
            <w:szCs w:val="24"/>
          </w:rPr>
          <w:delText xml:space="preserve">were </w:delText>
        </w:r>
      </w:del>
      <w:ins w:id="444" w:author="xin" w:date="2017-02-12T20:57:00Z">
        <w:r w:rsidR="008575C8">
          <w:rPr>
            <w:rFonts w:ascii="Times New Roman" w:hAnsi="Times New Roman" w:hint="eastAsia"/>
            <w:sz w:val="24"/>
            <w:szCs w:val="24"/>
          </w:rPr>
          <w:t xml:space="preserve">was </w:t>
        </w:r>
      </w:ins>
      <w:r>
        <w:rPr>
          <w:rFonts w:ascii="Times New Roman" w:hAnsi="Times New Roman" w:hint="eastAsia"/>
          <w:sz w:val="24"/>
          <w:szCs w:val="24"/>
        </w:rPr>
        <w:t xml:space="preserve">measured and </w:t>
      </w:r>
      <w:r>
        <w:rPr>
          <w:rFonts w:ascii="Times New Roman" w:hAnsi="Times New Roman"/>
          <w:sz w:val="24"/>
          <w:szCs w:val="24"/>
        </w:rPr>
        <w:t>characterized</w:t>
      </w:r>
      <w:r>
        <w:rPr>
          <w:rFonts w:ascii="Times New Roman" w:hAnsi="Times New Roman" w:hint="eastAsia"/>
          <w:sz w:val="24"/>
          <w:szCs w:val="24"/>
        </w:rPr>
        <w:t xml:space="preserve"> into </w:t>
      </w:r>
      <w:r>
        <w:rPr>
          <w:rFonts w:ascii="Times New Roman" w:hAnsi="Times New Roman"/>
          <w:sz w:val="24"/>
          <w:szCs w:val="24"/>
        </w:rPr>
        <w:t>“</w:t>
      </w:r>
      <w:r>
        <w:rPr>
          <w:rFonts w:ascii="Times New Roman" w:hAnsi="Times New Roman" w:hint="eastAsia"/>
          <w:sz w:val="24"/>
          <w:szCs w:val="24"/>
        </w:rPr>
        <w:t>parallel</w:t>
      </w:r>
      <w:r>
        <w:rPr>
          <w:rFonts w:ascii="Times New Roman" w:hAnsi="Times New Roman"/>
          <w:sz w:val="24"/>
          <w:szCs w:val="24"/>
        </w:rPr>
        <w:t>”</w:t>
      </w:r>
      <w:r w:rsidR="004D61A8">
        <w:rPr>
          <w:rFonts w:ascii="Times New Roman" w:hAnsi="Times New Roman" w:hint="eastAsia"/>
          <w:sz w:val="24"/>
          <w:szCs w:val="24"/>
        </w:rPr>
        <w:t xml:space="preserve"> (green),</w:t>
      </w:r>
      <w:r>
        <w:rPr>
          <w:rFonts w:ascii="Times New Roman" w:hAnsi="Times New Roman" w:hint="eastAsia"/>
          <w:sz w:val="24"/>
          <w:szCs w:val="24"/>
        </w:rPr>
        <w:t xml:space="preserve"> </w:t>
      </w:r>
      <w:r>
        <w:rPr>
          <w:rFonts w:ascii="Times New Roman" w:hAnsi="Times New Roman"/>
          <w:sz w:val="24"/>
          <w:szCs w:val="24"/>
        </w:rPr>
        <w:t>“</w:t>
      </w:r>
      <w:r>
        <w:rPr>
          <w:rFonts w:ascii="Times New Roman" w:hAnsi="Times New Roman" w:hint="eastAsia"/>
          <w:sz w:val="24"/>
          <w:szCs w:val="24"/>
        </w:rPr>
        <w:t>normal</w:t>
      </w:r>
      <w:r>
        <w:rPr>
          <w:rFonts w:ascii="Times New Roman" w:hAnsi="Times New Roman"/>
          <w:sz w:val="24"/>
          <w:szCs w:val="24"/>
        </w:rPr>
        <w:t>”</w:t>
      </w:r>
      <w:r w:rsidR="004D61A8">
        <w:rPr>
          <w:rFonts w:ascii="Times New Roman" w:hAnsi="Times New Roman" w:hint="eastAsia"/>
          <w:sz w:val="24"/>
          <w:szCs w:val="24"/>
        </w:rPr>
        <w:t xml:space="preserve"> (blue)</w:t>
      </w:r>
      <w:r>
        <w:rPr>
          <w:rFonts w:ascii="Times New Roman" w:hAnsi="Times New Roman" w:hint="eastAsia"/>
          <w:sz w:val="24"/>
          <w:szCs w:val="24"/>
        </w:rPr>
        <w:t xml:space="preserve"> and </w:t>
      </w:r>
      <w:r>
        <w:rPr>
          <w:rFonts w:ascii="Times New Roman" w:hAnsi="Times New Roman"/>
          <w:sz w:val="24"/>
          <w:szCs w:val="24"/>
        </w:rPr>
        <w:t>“</w:t>
      </w:r>
      <w:r>
        <w:rPr>
          <w:rFonts w:ascii="Times New Roman" w:hAnsi="Times New Roman" w:hint="eastAsia"/>
          <w:sz w:val="24"/>
          <w:szCs w:val="24"/>
        </w:rPr>
        <w:t>others</w:t>
      </w:r>
      <w:r>
        <w:rPr>
          <w:rFonts w:ascii="Times New Roman" w:hAnsi="Times New Roman"/>
          <w:sz w:val="24"/>
          <w:szCs w:val="24"/>
        </w:rPr>
        <w:t>”</w:t>
      </w:r>
      <w:r w:rsidR="004D61A8">
        <w:rPr>
          <w:rFonts w:ascii="Times New Roman" w:hAnsi="Times New Roman" w:hint="eastAsia"/>
          <w:sz w:val="24"/>
          <w:szCs w:val="24"/>
        </w:rPr>
        <w:t xml:space="preserve"> (grey)</w:t>
      </w:r>
      <w:r>
        <w:rPr>
          <w:rFonts w:ascii="Times New Roman" w:hAnsi="Times New Roman" w:hint="eastAsia"/>
          <w:sz w:val="24"/>
          <w:szCs w:val="24"/>
        </w:rPr>
        <w:t xml:space="preserve"> according to the </w:t>
      </w:r>
      <w:r>
        <w:rPr>
          <w:rFonts w:ascii="Times New Roman" w:hAnsi="Times New Roman"/>
          <w:sz w:val="24"/>
          <w:szCs w:val="24"/>
        </w:rPr>
        <w:t>angle between spindle</w:t>
      </w:r>
      <w:r>
        <w:rPr>
          <w:rFonts w:ascii="Times New Roman" w:hAnsi="Times New Roman" w:hint="eastAsia"/>
          <w:sz w:val="24"/>
          <w:szCs w:val="24"/>
        </w:rPr>
        <w:t xml:space="preserve"> long axis</w:t>
      </w:r>
      <w:r>
        <w:rPr>
          <w:rFonts w:ascii="Times New Roman" w:hAnsi="Times New Roman"/>
          <w:sz w:val="24"/>
          <w:szCs w:val="24"/>
        </w:rPr>
        <w:t xml:space="preserve"> and the magnetic field direction.</w:t>
      </w:r>
      <w:r>
        <w:rPr>
          <w:rFonts w:ascii="Times New Roman" w:hAnsi="Times New Roman" w:hint="eastAsia"/>
          <w:sz w:val="24"/>
          <w:szCs w:val="24"/>
        </w:rPr>
        <w:t xml:space="preserve"> </w:t>
      </w:r>
      <w:r w:rsidRPr="00A458A1">
        <w:rPr>
          <w:rFonts w:ascii="Times New Roman" w:hAnsi="Times New Roman"/>
          <w:b/>
          <w:sz w:val="24"/>
          <w:szCs w:val="24"/>
        </w:rPr>
        <w:t>(</w:t>
      </w:r>
      <w:r>
        <w:rPr>
          <w:rFonts w:ascii="Times New Roman" w:hAnsi="Times New Roman" w:hint="eastAsia"/>
          <w:b/>
          <w:sz w:val="24"/>
          <w:szCs w:val="24"/>
        </w:rPr>
        <w:t>E</w:t>
      </w:r>
      <w:r w:rsidRPr="00A458A1">
        <w:rPr>
          <w:rFonts w:ascii="Times New Roman" w:hAnsi="Times New Roman"/>
          <w:b/>
          <w:sz w:val="24"/>
          <w:szCs w:val="24"/>
        </w:rPr>
        <w:t>)</w:t>
      </w:r>
      <w:r>
        <w:rPr>
          <w:rFonts w:ascii="Times New Roman" w:hAnsi="Times New Roman"/>
          <w:sz w:val="24"/>
          <w:szCs w:val="24"/>
        </w:rPr>
        <w:t xml:space="preserve"> </w:t>
      </w:r>
      <w:r w:rsidRPr="00292C80">
        <w:rPr>
          <w:rFonts w:ascii="Times New Roman" w:hAnsi="Times New Roman"/>
          <w:sz w:val="24"/>
          <w:szCs w:val="24"/>
        </w:rPr>
        <w:t>Representative i</w:t>
      </w:r>
      <w:r>
        <w:rPr>
          <w:rFonts w:ascii="Times New Roman" w:hAnsi="Times New Roman"/>
          <w:sz w:val="24"/>
          <w:szCs w:val="24"/>
        </w:rPr>
        <w:t xml:space="preserve">mmunofluorescence images of </w:t>
      </w:r>
      <w:r>
        <w:rPr>
          <w:rFonts w:ascii="Times New Roman" w:hAnsi="Times New Roman" w:hint="eastAsia"/>
          <w:sz w:val="24"/>
          <w:szCs w:val="24"/>
        </w:rPr>
        <w:t xml:space="preserve">prometaphase and metaphase </w:t>
      </w:r>
      <w:r>
        <w:rPr>
          <w:rFonts w:ascii="Times New Roman" w:hAnsi="Times New Roman"/>
          <w:sz w:val="24"/>
          <w:szCs w:val="24"/>
        </w:rPr>
        <w:t xml:space="preserve">RPE1 </w:t>
      </w:r>
      <w:r w:rsidRPr="00D31DA0">
        <w:rPr>
          <w:rFonts w:ascii="Times New Roman" w:hAnsi="Times New Roman"/>
          <w:sz w:val="24"/>
          <w:szCs w:val="24"/>
        </w:rPr>
        <w:t>cells</w:t>
      </w:r>
      <w:r>
        <w:rPr>
          <w:rFonts w:ascii="Times New Roman" w:hAnsi="Times New Roman"/>
          <w:sz w:val="24"/>
          <w:szCs w:val="24"/>
        </w:rPr>
        <w:t xml:space="preserve"> </w:t>
      </w:r>
      <w:r w:rsidR="008E5F19">
        <w:rPr>
          <w:rFonts w:ascii="Times New Roman" w:hAnsi="Times New Roman" w:hint="eastAsia"/>
          <w:sz w:val="24"/>
          <w:szCs w:val="24"/>
        </w:rPr>
        <w:t xml:space="preserve">that </w:t>
      </w:r>
      <w:r>
        <w:rPr>
          <w:rFonts w:ascii="Times New Roman" w:hAnsi="Times New Roman" w:hint="eastAsia"/>
          <w:sz w:val="24"/>
          <w:szCs w:val="24"/>
        </w:rPr>
        <w:t xml:space="preserve">have </w:t>
      </w:r>
      <w:r>
        <w:rPr>
          <w:rFonts w:ascii="Times New Roman" w:hAnsi="Times New Roman"/>
          <w:sz w:val="24"/>
          <w:szCs w:val="24"/>
        </w:rPr>
        <w:t>different</w:t>
      </w:r>
      <w:r>
        <w:rPr>
          <w:rFonts w:ascii="Times New Roman" w:hAnsi="Times New Roman" w:hint="eastAsia"/>
          <w:sz w:val="24"/>
          <w:szCs w:val="24"/>
        </w:rPr>
        <w:t xml:space="preserve"> orientation when they were exposed to</w:t>
      </w:r>
      <w:r>
        <w:rPr>
          <w:rFonts w:ascii="Times New Roman" w:hAnsi="Times New Roman"/>
          <w:sz w:val="24"/>
          <w:szCs w:val="24"/>
        </w:rPr>
        <w:t xml:space="preserve"> 27 T SMF </w:t>
      </w:r>
      <w:r>
        <w:rPr>
          <w:rFonts w:ascii="Times New Roman" w:hAnsi="Times New Roman" w:hint="eastAsia"/>
          <w:sz w:val="24"/>
          <w:szCs w:val="24"/>
        </w:rPr>
        <w:t xml:space="preserve">for 4 hours. Scale bar: 10 </w:t>
      </w:r>
      <w:r w:rsidRPr="00DE02A2">
        <w:rPr>
          <w:rFonts w:ascii="Symbol" w:hAnsi="Symbol"/>
          <w:sz w:val="24"/>
          <w:szCs w:val="24"/>
        </w:rPr>
        <w:t></w:t>
      </w:r>
      <w:r>
        <w:rPr>
          <w:rFonts w:ascii="Times New Roman" w:hAnsi="Times New Roman" w:hint="eastAsia"/>
          <w:sz w:val="24"/>
          <w:szCs w:val="24"/>
        </w:rPr>
        <w:t xml:space="preserve">m. </w:t>
      </w:r>
      <w:r w:rsidRPr="00117963">
        <w:rPr>
          <w:rFonts w:ascii="Times New Roman" w:hAnsi="Times New Roman"/>
          <w:b/>
          <w:sz w:val="24"/>
          <w:szCs w:val="24"/>
        </w:rPr>
        <w:t>(</w:t>
      </w:r>
      <w:r>
        <w:rPr>
          <w:rFonts w:ascii="Times New Roman" w:hAnsi="Times New Roman" w:hint="eastAsia"/>
          <w:b/>
          <w:sz w:val="24"/>
          <w:szCs w:val="24"/>
        </w:rPr>
        <w:t>F, G</w:t>
      </w:r>
      <w:r w:rsidRPr="00117963">
        <w:rPr>
          <w:rFonts w:ascii="Times New Roman" w:hAnsi="Times New Roman"/>
          <w:b/>
          <w:sz w:val="24"/>
          <w:szCs w:val="24"/>
        </w:rPr>
        <w:t>)</w:t>
      </w:r>
      <w:r>
        <w:rPr>
          <w:rFonts w:ascii="Times New Roman" w:hAnsi="Times New Roman" w:hint="eastAsia"/>
          <w:b/>
          <w:sz w:val="24"/>
          <w:szCs w:val="24"/>
        </w:rPr>
        <w:t xml:space="preserve"> </w:t>
      </w:r>
      <w:r w:rsidRPr="00440298">
        <w:rPr>
          <w:rFonts w:ascii="Times New Roman" w:hAnsi="Times New Roman"/>
          <w:sz w:val="24"/>
          <w:szCs w:val="24"/>
        </w:rPr>
        <w:t>Quantification of</w:t>
      </w:r>
      <w:r>
        <w:rPr>
          <w:rFonts w:ascii="Times New Roman" w:hAnsi="Times New Roman" w:hint="eastAsia"/>
          <w:sz w:val="24"/>
          <w:szCs w:val="24"/>
        </w:rPr>
        <w:t xml:space="preserve"> prometaphase and metaphase</w:t>
      </w:r>
      <w:r>
        <w:rPr>
          <w:rFonts w:ascii="Times New Roman" w:hAnsi="Times New Roman"/>
          <w:sz w:val="24"/>
          <w:szCs w:val="24"/>
        </w:rPr>
        <w:t xml:space="preserve"> spindle orientations in </w:t>
      </w:r>
      <w:r w:rsidR="008E5F19">
        <w:rPr>
          <w:rFonts w:ascii="Times New Roman" w:hAnsi="Times New Roman" w:hint="eastAsia"/>
          <w:sz w:val="24"/>
          <w:szCs w:val="24"/>
        </w:rPr>
        <w:t xml:space="preserve">control, </w:t>
      </w:r>
      <w:r>
        <w:rPr>
          <w:rFonts w:ascii="Times New Roman" w:hAnsi="Times New Roman" w:hint="eastAsia"/>
          <w:sz w:val="24"/>
          <w:szCs w:val="24"/>
        </w:rPr>
        <w:t>sham</w:t>
      </w:r>
      <w:r>
        <w:rPr>
          <w:rFonts w:ascii="Times New Roman" w:hAnsi="Times New Roman"/>
          <w:sz w:val="24"/>
          <w:szCs w:val="24"/>
        </w:rPr>
        <w:t xml:space="preserve"> or 27</w:t>
      </w:r>
      <w:r>
        <w:rPr>
          <w:rFonts w:ascii="Times New Roman" w:hAnsi="Times New Roman" w:hint="eastAsia"/>
          <w:sz w:val="24"/>
          <w:szCs w:val="24"/>
        </w:rPr>
        <w:t xml:space="preserve"> </w:t>
      </w:r>
      <w:r>
        <w:rPr>
          <w:rFonts w:ascii="Times New Roman" w:hAnsi="Times New Roman"/>
          <w:sz w:val="24"/>
          <w:szCs w:val="24"/>
        </w:rPr>
        <w:t>T treated C</w:t>
      </w:r>
      <w:r w:rsidRPr="0045712F">
        <w:rPr>
          <w:rFonts w:ascii="Times New Roman" w:hAnsi="Times New Roman"/>
          <w:sz w:val="24"/>
          <w:szCs w:val="24"/>
        </w:rPr>
        <w:t xml:space="preserve">NE-2Z </w:t>
      </w:r>
      <w:r>
        <w:rPr>
          <w:rFonts w:ascii="Times New Roman" w:hAnsi="Times New Roman" w:hint="eastAsia"/>
          <w:sz w:val="24"/>
          <w:szCs w:val="24"/>
        </w:rPr>
        <w:t>(F)</w:t>
      </w:r>
      <w:r w:rsidR="008E5F19">
        <w:rPr>
          <w:rFonts w:ascii="Times New Roman" w:hAnsi="Times New Roman" w:hint="eastAsia"/>
          <w:sz w:val="24"/>
          <w:szCs w:val="24"/>
        </w:rPr>
        <w:t>,</w:t>
      </w:r>
      <w:r>
        <w:rPr>
          <w:rFonts w:ascii="Times New Roman" w:hAnsi="Times New Roman" w:hint="eastAsia"/>
          <w:sz w:val="24"/>
          <w:szCs w:val="24"/>
        </w:rPr>
        <w:t xml:space="preserve"> </w:t>
      </w:r>
      <w:r w:rsidRPr="0045712F">
        <w:rPr>
          <w:rFonts w:ascii="Times New Roman" w:hAnsi="Times New Roman"/>
          <w:sz w:val="24"/>
          <w:szCs w:val="24"/>
        </w:rPr>
        <w:t>and RPE1</w:t>
      </w:r>
      <w:r>
        <w:rPr>
          <w:rFonts w:ascii="Times New Roman" w:hAnsi="Times New Roman" w:hint="eastAsia"/>
          <w:sz w:val="24"/>
          <w:szCs w:val="24"/>
        </w:rPr>
        <w:t xml:space="preserve"> (G)</w:t>
      </w:r>
      <w:r w:rsidRPr="0045712F">
        <w:rPr>
          <w:rFonts w:ascii="Times New Roman" w:hAnsi="Times New Roman"/>
          <w:sz w:val="24"/>
          <w:szCs w:val="24"/>
        </w:rPr>
        <w:t xml:space="preserve"> cells</w:t>
      </w:r>
      <w:r>
        <w:rPr>
          <w:rFonts w:ascii="Times New Roman" w:hAnsi="Times New Roman" w:hint="eastAsia"/>
          <w:sz w:val="24"/>
          <w:szCs w:val="24"/>
        </w:rPr>
        <w:t>. One experiment was done in</w:t>
      </w:r>
      <w:r w:rsidRPr="0045712F">
        <w:rPr>
          <w:rFonts w:ascii="Times New Roman" w:hAnsi="Times New Roman" w:hint="eastAsia"/>
          <w:sz w:val="24"/>
          <w:szCs w:val="24"/>
        </w:rPr>
        <w:t xml:space="preserve"> synchronized</w:t>
      </w:r>
      <w:r>
        <w:rPr>
          <w:rFonts w:ascii="Times New Roman" w:hAnsi="Times New Roman" w:hint="eastAsia"/>
          <w:sz w:val="24"/>
          <w:szCs w:val="24"/>
        </w:rPr>
        <w:t xml:space="preserve"> cells</w:t>
      </w:r>
      <w:r w:rsidRPr="0045712F">
        <w:rPr>
          <w:rFonts w:ascii="Times New Roman" w:hAnsi="Times New Roman" w:hint="eastAsia"/>
          <w:sz w:val="24"/>
          <w:szCs w:val="24"/>
        </w:rPr>
        <w:t xml:space="preserve"> and</w:t>
      </w:r>
      <w:r>
        <w:rPr>
          <w:rFonts w:ascii="Times New Roman" w:hAnsi="Times New Roman" w:hint="eastAsia"/>
          <w:sz w:val="24"/>
          <w:szCs w:val="24"/>
        </w:rPr>
        <w:t xml:space="preserve"> the other was done with </w:t>
      </w:r>
      <w:r w:rsidRPr="0045712F">
        <w:rPr>
          <w:rFonts w:ascii="Times New Roman" w:hAnsi="Times New Roman" w:hint="eastAsia"/>
          <w:sz w:val="24"/>
          <w:szCs w:val="24"/>
        </w:rPr>
        <w:t>unsynchronized</w:t>
      </w:r>
      <w:r w:rsidRPr="0045712F">
        <w:rPr>
          <w:rFonts w:ascii="Times New Roman" w:hAnsi="Times New Roman"/>
          <w:sz w:val="24"/>
          <w:szCs w:val="24"/>
        </w:rPr>
        <w:t>.</w:t>
      </w:r>
      <w:r w:rsidR="00C02476">
        <w:rPr>
          <w:rFonts w:ascii="Times New Roman" w:hAnsi="Times New Roman" w:hint="eastAsia"/>
          <w:sz w:val="24"/>
          <w:szCs w:val="24"/>
        </w:rPr>
        <w:t xml:space="preserve"> </w:t>
      </w:r>
      <w:r w:rsidR="00C02476">
        <w:rPr>
          <w:rFonts w:ascii="Times New Roman" w:hAnsi="Times New Roman" w:hint="eastAsia"/>
          <w:sz w:val="24"/>
          <w:szCs w:val="24"/>
        </w:rPr>
        <w:lastRenderedPageBreak/>
        <w:t>Total of 1575</w:t>
      </w:r>
      <w:r w:rsidRPr="0045712F">
        <w:rPr>
          <w:rFonts w:ascii="Times New Roman" w:hAnsi="Times New Roman" w:hint="eastAsia"/>
          <w:sz w:val="24"/>
          <w:szCs w:val="24"/>
        </w:rPr>
        <w:t xml:space="preserve"> spindles were measured</w:t>
      </w:r>
      <w:r w:rsidR="00C02476">
        <w:rPr>
          <w:rFonts w:ascii="Times New Roman" w:hAnsi="Times New Roman" w:hint="eastAsia"/>
          <w:sz w:val="24"/>
          <w:szCs w:val="24"/>
        </w:rPr>
        <w:t xml:space="preserve"> from</w:t>
      </w:r>
      <w:r w:rsidR="00C02476" w:rsidRPr="0045712F">
        <w:rPr>
          <w:rFonts w:ascii="Times New Roman" w:hAnsi="Times New Roman"/>
          <w:sz w:val="24"/>
          <w:szCs w:val="24"/>
        </w:rPr>
        <w:t xml:space="preserve"> four </w:t>
      </w:r>
      <w:r w:rsidR="00C02476" w:rsidRPr="0045712F">
        <w:rPr>
          <w:rFonts w:ascii="Times New Roman" w:hAnsi="Times New Roman" w:hint="eastAsia"/>
          <w:sz w:val="24"/>
          <w:szCs w:val="24"/>
        </w:rPr>
        <w:t xml:space="preserve">independent </w:t>
      </w:r>
      <w:r w:rsidR="00C02476" w:rsidRPr="0045712F">
        <w:rPr>
          <w:rFonts w:ascii="Times New Roman" w:hAnsi="Times New Roman"/>
          <w:sz w:val="24"/>
          <w:szCs w:val="24"/>
        </w:rPr>
        <w:t>coverslips from two independent experiments</w:t>
      </w:r>
      <w:r w:rsidRPr="0045712F">
        <w:rPr>
          <w:rFonts w:ascii="Times New Roman" w:hAnsi="Times New Roman" w:hint="eastAsia"/>
          <w:sz w:val="24"/>
          <w:szCs w:val="24"/>
        </w:rPr>
        <w:t>.</w:t>
      </w:r>
      <w:r w:rsidR="00400EDF">
        <w:rPr>
          <w:rFonts w:ascii="Times New Roman" w:hAnsi="Times New Roman" w:hint="eastAsia"/>
          <w:sz w:val="24"/>
          <w:szCs w:val="24"/>
        </w:rPr>
        <w:t xml:space="preserve"> The </w:t>
      </w:r>
      <w:r w:rsidR="00400EDF">
        <w:rPr>
          <w:rFonts w:ascii="Times New Roman" w:hAnsi="Times New Roman"/>
          <w:sz w:val="24"/>
          <w:szCs w:val="24"/>
        </w:rPr>
        <w:t>histograms</w:t>
      </w:r>
      <w:r w:rsidR="00400EDF">
        <w:rPr>
          <w:rFonts w:ascii="Times New Roman" w:hAnsi="Times New Roman" w:hint="eastAsia"/>
          <w:sz w:val="24"/>
          <w:szCs w:val="24"/>
        </w:rPr>
        <w:t xml:space="preserve"> were created in excel </w:t>
      </w:r>
      <w:r w:rsidR="00CF5DA4">
        <w:rPr>
          <w:rFonts w:ascii="Times New Roman" w:hAnsi="Times New Roman" w:hint="eastAsia"/>
          <w:sz w:val="24"/>
          <w:szCs w:val="24"/>
        </w:rPr>
        <w:t>(</w:t>
      </w:r>
      <w:r w:rsidR="00400EDF" w:rsidRPr="00F25B08">
        <w:rPr>
          <w:rFonts w:ascii="Times New Roman" w:hAnsi="Times New Roman"/>
          <w:color w:val="00000F"/>
          <w:sz w:val="24"/>
          <w:szCs w:val="24"/>
          <w:shd w:val="clear" w:color="auto" w:fill="FFFFFF"/>
        </w:rPr>
        <w:t>mean ± SD</w:t>
      </w:r>
      <w:r w:rsidR="00CF5DA4">
        <w:rPr>
          <w:rFonts w:ascii="Times New Roman" w:hAnsi="Times New Roman" w:hint="eastAsia"/>
          <w:color w:val="00000F"/>
          <w:sz w:val="24"/>
          <w:szCs w:val="24"/>
          <w:shd w:val="clear" w:color="auto" w:fill="FFFFFF"/>
        </w:rPr>
        <w:t>)</w:t>
      </w:r>
      <w:r w:rsidR="00400EDF">
        <w:rPr>
          <w:rFonts w:ascii="Times New Roman" w:hAnsi="Times New Roman" w:hint="eastAsia"/>
          <w:color w:val="00000F"/>
          <w:sz w:val="24"/>
          <w:szCs w:val="24"/>
          <w:shd w:val="clear" w:color="auto" w:fill="FFFFFF"/>
        </w:rPr>
        <w:t xml:space="preserve">. </w:t>
      </w:r>
      <w:r w:rsidR="004E4D51">
        <w:rPr>
          <w:rFonts w:ascii="Times New Roman" w:hAnsi="Times New Roman" w:hint="eastAsia"/>
          <w:color w:val="00000F"/>
          <w:sz w:val="24"/>
          <w:szCs w:val="24"/>
          <w:shd w:val="clear" w:color="auto" w:fill="FFFFFF"/>
        </w:rPr>
        <w:t>S</w:t>
      </w:r>
      <w:r w:rsidR="00454317">
        <w:rPr>
          <w:rFonts w:ascii="Times New Roman" w:hAnsi="Times New Roman" w:hint="eastAsia"/>
          <w:color w:val="00000F"/>
          <w:sz w:val="24"/>
          <w:szCs w:val="24"/>
          <w:shd w:val="clear" w:color="auto" w:fill="FFFFFF"/>
        </w:rPr>
        <w:t>catter</w:t>
      </w:r>
      <w:r w:rsidR="00400EDF">
        <w:rPr>
          <w:rFonts w:ascii="Times New Roman" w:hAnsi="Times New Roman" w:hint="eastAsia"/>
          <w:color w:val="00000F"/>
          <w:sz w:val="24"/>
          <w:szCs w:val="24"/>
          <w:shd w:val="clear" w:color="auto" w:fill="FFFFFF"/>
        </w:rPr>
        <w:t xml:space="preserve"> </w:t>
      </w:r>
      <w:r w:rsidR="00CF5DA4">
        <w:rPr>
          <w:rFonts w:ascii="Times New Roman" w:hAnsi="Times New Roman" w:hint="eastAsia"/>
          <w:color w:val="00000F"/>
          <w:sz w:val="24"/>
          <w:szCs w:val="24"/>
          <w:shd w:val="clear" w:color="auto" w:fill="FFFFFF"/>
        </w:rPr>
        <w:t>plots</w:t>
      </w:r>
      <w:r w:rsidR="004E4D51">
        <w:rPr>
          <w:rFonts w:ascii="Times New Roman" w:hAnsi="Times New Roman" w:hint="eastAsia"/>
          <w:color w:val="00000F"/>
          <w:sz w:val="24"/>
          <w:szCs w:val="24"/>
          <w:shd w:val="clear" w:color="auto" w:fill="FFFFFF"/>
        </w:rPr>
        <w:t xml:space="preserve"> </w:t>
      </w:r>
      <w:r w:rsidR="004E4D51">
        <w:rPr>
          <w:rFonts w:ascii="Times New Roman" w:hAnsi="Times New Roman" w:hint="eastAsia"/>
          <w:sz w:val="24"/>
          <w:szCs w:val="24"/>
        </w:rPr>
        <w:t xml:space="preserve">were created in </w:t>
      </w:r>
      <w:proofErr w:type="spellStart"/>
      <w:r w:rsidR="004E4D51">
        <w:rPr>
          <w:rFonts w:ascii="Times New Roman" w:hAnsi="Times New Roman" w:hint="eastAsia"/>
          <w:sz w:val="24"/>
          <w:szCs w:val="24"/>
        </w:rPr>
        <w:t>GraphPad</w:t>
      </w:r>
      <w:proofErr w:type="spellEnd"/>
      <w:r w:rsidR="004E4D51">
        <w:rPr>
          <w:rFonts w:ascii="Times New Roman" w:hAnsi="Times New Roman" w:hint="eastAsia"/>
          <w:sz w:val="24"/>
          <w:szCs w:val="24"/>
        </w:rPr>
        <w:t xml:space="preserve"> </w:t>
      </w:r>
      <w:r w:rsidR="00CF5DA4">
        <w:rPr>
          <w:rFonts w:ascii="Times New Roman" w:hAnsi="Times New Roman" w:hint="eastAsia"/>
          <w:sz w:val="24"/>
          <w:szCs w:val="24"/>
        </w:rPr>
        <w:t>(</w:t>
      </w:r>
      <w:r w:rsidR="00400EDF" w:rsidRPr="00F25B08">
        <w:rPr>
          <w:rFonts w:ascii="Times New Roman" w:hAnsi="Times New Roman"/>
          <w:color w:val="00000F"/>
          <w:sz w:val="24"/>
          <w:szCs w:val="24"/>
          <w:shd w:val="clear" w:color="auto" w:fill="FFFFFF"/>
        </w:rPr>
        <w:t>mean ± S</w:t>
      </w:r>
      <w:r w:rsidR="004E4D51">
        <w:rPr>
          <w:rFonts w:ascii="Times New Roman" w:hAnsi="Times New Roman" w:hint="eastAsia"/>
          <w:color w:val="00000F"/>
          <w:sz w:val="24"/>
          <w:szCs w:val="24"/>
          <w:shd w:val="clear" w:color="auto" w:fill="FFFFFF"/>
        </w:rPr>
        <w:t>EM</w:t>
      </w:r>
      <w:r w:rsidR="00CF5DA4">
        <w:rPr>
          <w:rFonts w:ascii="Times New Roman" w:hAnsi="Times New Roman" w:hint="eastAsia"/>
          <w:color w:val="00000F"/>
          <w:sz w:val="24"/>
          <w:szCs w:val="24"/>
          <w:shd w:val="clear" w:color="auto" w:fill="FFFFFF"/>
        </w:rPr>
        <w:t>)</w:t>
      </w:r>
      <w:r w:rsidR="00400EDF">
        <w:rPr>
          <w:rFonts w:ascii="Times New Roman" w:hAnsi="Times New Roman" w:hint="eastAsia"/>
          <w:color w:val="00000F"/>
          <w:sz w:val="24"/>
          <w:szCs w:val="24"/>
          <w:shd w:val="clear" w:color="auto" w:fill="FFFFFF"/>
        </w:rPr>
        <w:t xml:space="preserve">. </w:t>
      </w:r>
      <w:r w:rsidRPr="0045712F">
        <w:rPr>
          <w:rFonts w:ascii="Times New Roman" w:hAnsi="Times New Roman"/>
          <w:sz w:val="24"/>
          <w:szCs w:val="24"/>
        </w:rPr>
        <w:t xml:space="preserve">*. </w:t>
      </w:r>
      <w:proofErr w:type="gramStart"/>
      <w:r>
        <w:rPr>
          <w:rFonts w:ascii="Times New Roman" w:hAnsi="Times New Roman"/>
          <w:sz w:val="24"/>
          <w:szCs w:val="24"/>
        </w:rPr>
        <w:t>p</w:t>
      </w:r>
      <w:proofErr w:type="gramEnd"/>
      <w:r>
        <w:rPr>
          <w:rFonts w:ascii="Times New Roman" w:hAnsi="Times New Roman" w:hint="eastAsia"/>
          <w:sz w:val="24"/>
          <w:szCs w:val="24"/>
        </w:rPr>
        <w:t xml:space="preserve"> </w:t>
      </w:r>
      <w:r w:rsidRPr="0045712F">
        <w:rPr>
          <w:rFonts w:ascii="Times New Roman" w:hAnsi="Times New Roman"/>
          <w:sz w:val="24"/>
          <w:szCs w:val="24"/>
        </w:rPr>
        <w:t>&lt; 0.05</w:t>
      </w:r>
      <w:r>
        <w:rPr>
          <w:rFonts w:ascii="Times New Roman" w:hAnsi="Times New Roman" w:hint="eastAsia"/>
          <w:sz w:val="24"/>
          <w:szCs w:val="24"/>
        </w:rPr>
        <w:t xml:space="preserve">, **. </w:t>
      </w:r>
      <w:proofErr w:type="gramStart"/>
      <w:r>
        <w:rPr>
          <w:rFonts w:ascii="Times New Roman" w:hAnsi="Times New Roman" w:hint="eastAsia"/>
          <w:sz w:val="24"/>
          <w:szCs w:val="24"/>
        </w:rPr>
        <w:t>p</w:t>
      </w:r>
      <w:proofErr w:type="gramEnd"/>
      <w:r>
        <w:rPr>
          <w:rFonts w:ascii="Times New Roman" w:hAnsi="Times New Roman" w:hint="eastAsia"/>
          <w:sz w:val="24"/>
          <w:szCs w:val="24"/>
        </w:rPr>
        <w:t xml:space="preserve"> &lt; 0.01, ***. </w:t>
      </w:r>
      <w:proofErr w:type="gramStart"/>
      <w:r>
        <w:rPr>
          <w:rFonts w:ascii="Times New Roman" w:hAnsi="Times New Roman"/>
          <w:sz w:val="24"/>
          <w:szCs w:val="24"/>
        </w:rPr>
        <w:t>p</w:t>
      </w:r>
      <w:r>
        <w:rPr>
          <w:rFonts w:ascii="Times New Roman" w:hAnsi="Times New Roman" w:hint="eastAsia"/>
          <w:sz w:val="24"/>
          <w:szCs w:val="24"/>
        </w:rPr>
        <w:t xml:space="preserve"> &lt;0.005.</w:t>
      </w:r>
      <w:proofErr w:type="gramEnd"/>
    </w:p>
    <w:p w:rsidR="00B15AED" w:rsidRDefault="00B15AED" w:rsidP="00ED7C8A">
      <w:pPr>
        <w:spacing w:line="480" w:lineRule="auto"/>
        <w:rPr>
          <w:rFonts w:ascii="Times New Roman" w:hAnsi="Times New Roman"/>
          <w:sz w:val="24"/>
          <w:szCs w:val="24"/>
        </w:rPr>
      </w:pPr>
    </w:p>
    <w:p w:rsidR="0077021F" w:rsidRDefault="0077021F" w:rsidP="00ED7C8A">
      <w:pPr>
        <w:spacing w:line="480" w:lineRule="auto"/>
        <w:rPr>
          <w:rFonts w:ascii="Times New Roman" w:hAnsi="Times New Roman"/>
          <w:sz w:val="24"/>
          <w:szCs w:val="24"/>
        </w:rPr>
      </w:pPr>
    </w:p>
    <w:p w:rsidR="0077021F" w:rsidRDefault="0077021F" w:rsidP="00ED7C8A">
      <w:pPr>
        <w:autoSpaceDE w:val="0"/>
        <w:autoSpaceDN w:val="0"/>
        <w:adjustRightInd w:val="0"/>
        <w:spacing w:line="480" w:lineRule="auto"/>
        <w:jc w:val="left"/>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 xml:space="preserve">5-figure supplement 1. </w:t>
      </w:r>
      <w:proofErr w:type="gramStart"/>
      <w:r>
        <w:rPr>
          <w:rFonts w:ascii="Times New Roman" w:hAnsi="Times New Roman"/>
          <w:b/>
          <w:sz w:val="24"/>
          <w:szCs w:val="24"/>
        </w:rPr>
        <w:t>S</w:t>
      </w:r>
      <w:r>
        <w:rPr>
          <w:rFonts w:ascii="Times New Roman" w:hAnsi="Times New Roman" w:hint="eastAsia"/>
          <w:b/>
          <w:sz w:val="24"/>
          <w:szCs w:val="24"/>
        </w:rPr>
        <w:t xml:space="preserve">ynchronization procedure to enrich </w:t>
      </w:r>
      <w:r>
        <w:rPr>
          <w:rFonts w:ascii="Times New Roman" w:hAnsi="Times New Roman"/>
          <w:b/>
          <w:sz w:val="24"/>
          <w:szCs w:val="24"/>
        </w:rPr>
        <w:t>mitotic</w:t>
      </w:r>
      <w:r>
        <w:rPr>
          <w:rFonts w:ascii="Times New Roman" w:hAnsi="Times New Roman" w:hint="eastAsia"/>
          <w:b/>
          <w:sz w:val="24"/>
          <w:szCs w:val="24"/>
        </w:rPr>
        <w:t xml:space="preserve"> cells and spindle orientation measurement.</w:t>
      </w:r>
      <w:proofErr w:type="gramEnd"/>
      <w:r w:rsidRPr="00290A0A">
        <w:rPr>
          <w:rFonts w:ascii="Times New Roman" w:hAnsi="Times New Roman"/>
          <w:b/>
          <w:sz w:val="24"/>
          <w:szCs w:val="24"/>
        </w:rPr>
        <w:t xml:space="preserve"> </w:t>
      </w:r>
      <w:r w:rsidRPr="00290A0A">
        <w:rPr>
          <w:rFonts w:ascii="Times New Roman" w:hAnsi="Times New Roman" w:hint="eastAsia"/>
          <w:b/>
          <w:sz w:val="24"/>
          <w:szCs w:val="24"/>
        </w:rPr>
        <w:t>(A)</w:t>
      </w:r>
      <w:r>
        <w:rPr>
          <w:rFonts w:ascii="Times New Roman" w:hAnsi="Times New Roman" w:hint="eastAsia"/>
          <w:sz w:val="24"/>
          <w:szCs w:val="24"/>
        </w:rPr>
        <w:t xml:space="preserve"> </w:t>
      </w:r>
      <w:r w:rsidRPr="00641442">
        <w:rPr>
          <w:rFonts w:ascii="Times New Roman" w:hAnsi="Times New Roman" w:hint="eastAsia"/>
          <w:sz w:val="24"/>
          <w:szCs w:val="24"/>
        </w:rPr>
        <w:t>Schematic illustration of the experimental procedure.</w:t>
      </w:r>
      <w:r>
        <w:rPr>
          <w:rFonts w:ascii="Times New Roman" w:hAnsi="Times New Roman" w:hint="eastAsia"/>
          <w:sz w:val="24"/>
          <w:szCs w:val="24"/>
        </w:rPr>
        <w:t xml:space="preserve"> </w:t>
      </w:r>
      <w:r w:rsidRPr="00117963">
        <w:rPr>
          <w:rFonts w:ascii="Times New Roman" w:hAnsi="Times New Roman"/>
          <w:b/>
          <w:sz w:val="24"/>
          <w:szCs w:val="24"/>
        </w:rPr>
        <w:t>(</w:t>
      </w:r>
      <w:r>
        <w:rPr>
          <w:rFonts w:ascii="Times New Roman" w:hAnsi="Times New Roman" w:hint="eastAsia"/>
          <w:b/>
          <w:sz w:val="24"/>
          <w:szCs w:val="24"/>
        </w:rPr>
        <w:t>B</w:t>
      </w:r>
      <w:r w:rsidRPr="00117963">
        <w:rPr>
          <w:rFonts w:ascii="Times New Roman" w:hAnsi="Times New Roman"/>
          <w:b/>
          <w:sz w:val="24"/>
          <w:szCs w:val="24"/>
        </w:rPr>
        <w:t>)</w:t>
      </w:r>
      <w:r>
        <w:rPr>
          <w:rFonts w:ascii="Times New Roman" w:hAnsi="Times New Roman"/>
          <w:b/>
          <w:sz w:val="24"/>
          <w:szCs w:val="24"/>
        </w:rPr>
        <w:t xml:space="preserve"> </w:t>
      </w:r>
      <w:r w:rsidRPr="00292C80">
        <w:rPr>
          <w:rFonts w:ascii="Times New Roman" w:hAnsi="Times New Roman"/>
          <w:sz w:val="24"/>
          <w:szCs w:val="24"/>
        </w:rPr>
        <w:t>Representative i</w:t>
      </w:r>
      <w:r>
        <w:rPr>
          <w:rFonts w:ascii="Times New Roman" w:hAnsi="Times New Roman"/>
          <w:sz w:val="24"/>
          <w:szCs w:val="24"/>
        </w:rPr>
        <w:t>mmunofluorescence images of CNE-2</w:t>
      </w:r>
      <w:r w:rsidRPr="00D31DA0">
        <w:rPr>
          <w:rFonts w:ascii="Times New Roman" w:hAnsi="Times New Roman"/>
          <w:sz w:val="24"/>
          <w:szCs w:val="24"/>
        </w:rPr>
        <w:t xml:space="preserve">Z </w:t>
      </w:r>
      <w:r>
        <w:rPr>
          <w:rFonts w:ascii="Times New Roman" w:hAnsi="Times New Roman"/>
          <w:sz w:val="24"/>
          <w:szCs w:val="24"/>
        </w:rPr>
        <w:t xml:space="preserve">and RPE1 </w:t>
      </w:r>
      <w:r w:rsidRPr="00D31DA0">
        <w:rPr>
          <w:rFonts w:ascii="Times New Roman" w:hAnsi="Times New Roman"/>
          <w:sz w:val="24"/>
          <w:szCs w:val="24"/>
        </w:rPr>
        <w:t>cells</w:t>
      </w:r>
      <w:r>
        <w:rPr>
          <w:rFonts w:ascii="Times New Roman" w:hAnsi="Times New Roman"/>
          <w:sz w:val="24"/>
          <w:szCs w:val="24"/>
        </w:rPr>
        <w:t xml:space="preserve"> show that 27 T SMF changes spindle orientation. Spindles with different orientations were labeled by boxes with different colors. Orange indicates parallel to the field direction; Red indicates </w:t>
      </w:r>
      <w:r>
        <w:rPr>
          <w:rFonts w:ascii="Times New Roman" w:hAnsi="Times New Roman" w:hint="eastAsia"/>
          <w:sz w:val="24"/>
          <w:szCs w:val="24"/>
        </w:rPr>
        <w:t>normal</w:t>
      </w:r>
      <w:r>
        <w:rPr>
          <w:rFonts w:ascii="Times New Roman" w:hAnsi="Times New Roman"/>
          <w:sz w:val="24"/>
          <w:szCs w:val="24"/>
        </w:rPr>
        <w:t xml:space="preserve"> to the field directions; Gray indicates others that are not parallel or vertical to the field direction.</w:t>
      </w:r>
      <w:r w:rsidRPr="00D72D4E">
        <w:rPr>
          <w:rFonts w:ascii="Times New Roman" w:hAnsi="Times New Roman"/>
          <w:b/>
          <w:sz w:val="24"/>
          <w:szCs w:val="24"/>
        </w:rPr>
        <w:t xml:space="preserve"> </w:t>
      </w:r>
      <w:r>
        <w:rPr>
          <w:rFonts w:ascii="Times New Roman" w:hAnsi="Times New Roman" w:hint="eastAsia"/>
          <w:sz w:val="24"/>
          <w:szCs w:val="24"/>
        </w:rPr>
        <w:t xml:space="preserve">Scale bar: 10 </w:t>
      </w:r>
      <w:r w:rsidRPr="00DE02A2">
        <w:rPr>
          <w:rFonts w:ascii="Symbol" w:hAnsi="Symbol"/>
          <w:sz w:val="24"/>
          <w:szCs w:val="24"/>
        </w:rPr>
        <w:t></w:t>
      </w:r>
      <w:r>
        <w:rPr>
          <w:rFonts w:ascii="Times New Roman" w:hAnsi="Times New Roman" w:hint="eastAsia"/>
          <w:sz w:val="24"/>
          <w:szCs w:val="24"/>
        </w:rPr>
        <w:t>m.</w:t>
      </w:r>
      <w:r w:rsidRPr="00A458A1">
        <w:rPr>
          <w:rFonts w:ascii="Times New Roman" w:hAnsi="Times New Roman"/>
          <w:b/>
          <w:sz w:val="24"/>
          <w:szCs w:val="24"/>
        </w:rPr>
        <w:t xml:space="preserve"> (</w:t>
      </w:r>
      <w:r>
        <w:rPr>
          <w:rFonts w:ascii="Times New Roman" w:hAnsi="Times New Roman" w:hint="eastAsia"/>
          <w:b/>
          <w:sz w:val="24"/>
          <w:szCs w:val="24"/>
        </w:rPr>
        <w:t>C</w:t>
      </w:r>
      <w:r w:rsidRPr="00A458A1">
        <w:rPr>
          <w:rFonts w:ascii="Times New Roman" w:hAnsi="Times New Roman"/>
          <w:b/>
          <w:sz w:val="24"/>
          <w:szCs w:val="24"/>
        </w:rPr>
        <w:t>)</w:t>
      </w:r>
      <w:r>
        <w:rPr>
          <w:rFonts w:ascii="Times New Roman" w:hAnsi="Times New Roman"/>
          <w:sz w:val="24"/>
          <w:szCs w:val="24"/>
        </w:rPr>
        <w:t xml:space="preserve"> The angle between spindles and the magnetic field direction </w:t>
      </w:r>
      <w:del w:id="445" w:author="xin" w:date="2017-02-12T20:57:00Z">
        <w:r w:rsidDel="002155D8">
          <w:rPr>
            <w:rFonts w:ascii="Times New Roman" w:hAnsi="Times New Roman"/>
            <w:sz w:val="24"/>
            <w:szCs w:val="24"/>
          </w:rPr>
          <w:delText xml:space="preserve">were </w:delText>
        </w:r>
      </w:del>
      <w:ins w:id="446" w:author="xin" w:date="2017-02-12T20:57:00Z">
        <w:r w:rsidR="002155D8">
          <w:rPr>
            <w:rFonts w:ascii="Times New Roman" w:hAnsi="Times New Roman"/>
            <w:sz w:val="24"/>
            <w:szCs w:val="24"/>
          </w:rPr>
          <w:t>w</w:t>
        </w:r>
        <w:r w:rsidR="002155D8">
          <w:rPr>
            <w:rFonts w:ascii="Times New Roman" w:hAnsi="Times New Roman" w:hint="eastAsia"/>
            <w:sz w:val="24"/>
            <w:szCs w:val="24"/>
          </w:rPr>
          <w:t>as</w:t>
        </w:r>
        <w:r w:rsidR="002155D8">
          <w:rPr>
            <w:rFonts w:ascii="Times New Roman" w:hAnsi="Times New Roman"/>
            <w:sz w:val="24"/>
            <w:szCs w:val="24"/>
          </w:rPr>
          <w:t xml:space="preserve"> </w:t>
        </w:r>
      </w:ins>
      <w:r>
        <w:rPr>
          <w:rFonts w:ascii="Times New Roman" w:hAnsi="Times New Roman"/>
          <w:sz w:val="24"/>
          <w:szCs w:val="24"/>
        </w:rPr>
        <w:t>measured. The angles were measured by drawing a line between the two spindle poles and a line for the field direction.</w:t>
      </w:r>
    </w:p>
    <w:p w:rsidR="00102ABF" w:rsidRDefault="00102ABF" w:rsidP="00ED7C8A">
      <w:pPr>
        <w:spacing w:line="480" w:lineRule="auto"/>
        <w:rPr>
          <w:rFonts w:ascii="Times New Roman" w:hAnsi="Times New Roman"/>
          <w:sz w:val="24"/>
          <w:szCs w:val="24"/>
        </w:rPr>
      </w:pPr>
    </w:p>
    <w:p w:rsidR="0077021F" w:rsidRPr="006473E7" w:rsidRDefault="0077021F" w:rsidP="00ED7C8A">
      <w:pPr>
        <w:spacing w:line="480" w:lineRule="auto"/>
        <w:rPr>
          <w:rFonts w:ascii="Times New Roman" w:hAnsi="Times New Roman"/>
          <w:sz w:val="24"/>
          <w:szCs w:val="24"/>
        </w:rPr>
      </w:pPr>
    </w:p>
    <w:p w:rsidR="0077021F" w:rsidRDefault="0077021F" w:rsidP="00ED7C8A">
      <w:pPr>
        <w:autoSpaceDE w:val="0"/>
        <w:autoSpaceDN w:val="0"/>
        <w:adjustRightInd w:val="0"/>
        <w:spacing w:line="480" w:lineRule="auto"/>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 xml:space="preserve">5-figure supplement 2. Prometaphase and metaphase cells show different orientation in both synchronized and unsynchronized CNE-2Z and RPE1 cells after 27 T SMF exposure for 4 h. </w:t>
      </w:r>
      <w:r w:rsidRPr="00440298">
        <w:rPr>
          <w:rFonts w:ascii="Times New Roman" w:hAnsi="Times New Roman"/>
          <w:sz w:val="24"/>
          <w:szCs w:val="24"/>
        </w:rPr>
        <w:t>Quantification of</w:t>
      </w:r>
      <w:r>
        <w:rPr>
          <w:rFonts w:ascii="Times New Roman" w:hAnsi="Times New Roman" w:hint="eastAsia"/>
          <w:sz w:val="24"/>
          <w:szCs w:val="24"/>
        </w:rPr>
        <w:t xml:space="preserve"> prometaphase and metaphase</w:t>
      </w:r>
      <w:r>
        <w:rPr>
          <w:rFonts w:ascii="Times New Roman" w:hAnsi="Times New Roman"/>
          <w:sz w:val="24"/>
          <w:szCs w:val="24"/>
        </w:rPr>
        <w:t xml:space="preserve"> spindle orientations in 27</w:t>
      </w:r>
      <w:r>
        <w:rPr>
          <w:rFonts w:ascii="Times New Roman" w:hAnsi="Times New Roman" w:hint="eastAsia"/>
          <w:sz w:val="24"/>
          <w:szCs w:val="24"/>
        </w:rPr>
        <w:t xml:space="preserve"> </w:t>
      </w:r>
      <w:r>
        <w:rPr>
          <w:rFonts w:ascii="Times New Roman" w:hAnsi="Times New Roman"/>
          <w:sz w:val="24"/>
          <w:szCs w:val="24"/>
        </w:rPr>
        <w:t>T treated C</w:t>
      </w:r>
      <w:r w:rsidRPr="0045712F">
        <w:rPr>
          <w:rFonts w:ascii="Times New Roman" w:hAnsi="Times New Roman"/>
          <w:sz w:val="24"/>
          <w:szCs w:val="24"/>
        </w:rPr>
        <w:t xml:space="preserve">NE-2Z </w:t>
      </w:r>
      <w:r>
        <w:rPr>
          <w:rFonts w:ascii="Times New Roman" w:hAnsi="Times New Roman" w:hint="eastAsia"/>
          <w:sz w:val="24"/>
          <w:szCs w:val="24"/>
        </w:rPr>
        <w:t xml:space="preserve">(A) </w:t>
      </w:r>
      <w:r w:rsidRPr="0045712F">
        <w:rPr>
          <w:rFonts w:ascii="Times New Roman" w:hAnsi="Times New Roman"/>
          <w:sz w:val="24"/>
          <w:szCs w:val="24"/>
        </w:rPr>
        <w:t>and RPE1</w:t>
      </w:r>
      <w:r>
        <w:rPr>
          <w:rFonts w:ascii="Times New Roman" w:hAnsi="Times New Roman" w:hint="eastAsia"/>
          <w:sz w:val="24"/>
          <w:szCs w:val="24"/>
        </w:rPr>
        <w:t xml:space="preserve"> (B)</w:t>
      </w:r>
      <w:r w:rsidRPr="0045712F">
        <w:rPr>
          <w:rFonts w:ascii="Times New Roman" w:hAnsi="Times New Roman"/>
          <w:sz w:val="24"/>
          <w:szCs w:val="24"/>
        </w:rPr>
        <w:t xml:space="preserve"> cells from </w:t>
      </w:r>
      <w:r w:rsidR="00C7174C">
        <w:rPr>
          <w:rFonts w:ascii="Times New Roman" w:hAnsi="Times New Roman" w:hint="eastAsia"/>
          <w:sz w:val="24"/>
          <w:szCs w:val="24"/>
        </w:rPr>
        <w:t>four</w:t>
      </w:r>
      <w:r w:rsidRPr="0045712F">
        <w:rPr>
          <w:rFonts w:ascii="Times New Roman" w:hAnsi="Times New Roman"/>
          <w:sz w:val="24"/>
          <w:szCs w:val="24"/>
        </w:rPr>
        <w:t xml:space="preserve"> </w:t>
      </w:r>
      <w:r w:rsidRPr="0045712F">
        <w:rPr>
          <w:rFonts w:ascii="Times New Roman" w:hAnsi="Times New Roman" w:hint="eastAsia"/>
          <w:sz w:val="24"/>
          <w:szCs w:val="24"/>
        </w:rPr>
        <w:t xml:space="preserve">independent </w:t>
      </w:r>
      <w:r w:rsidRPr="0045712F">
        <w:rPr>
          <w:rFonts w:ascii="Times New Roman" w:hAnsi="Times New Roman"/>
          <w:sz w:val="24"/>
          <w:szCs w:val="24"/>
        </w:rPr>
        <w:t xml:space="preserve">coverslips from </w:t>
      </w:r>
      <w:r>
        <w:rPr>
          <w:rFonts w:ascii="Times New Roman" w:hAnsi="Times New Roman" w:hint="eastAsia"/>
          <w:sz w:val="24"/>
          <w:szCs w:val="24"/>
        </w:rPr>
        <w:t>an unsynchronized or synchronized</w:t>
      </w:r>
      <w:r w:rsidRPr="0045712F">
        <w:rPr>
          <w:rFonts w:ascii="Times New Roman" w:hAnsi="Times New Roman"/>
          <w:sz w:val="24"/>
          <w:szCs w:val="24"/>
        </w:rPr>
        <w:t xml:space="preserve"> experiment</w:t>
      </w:r>
      <w:r>
        <w:rPr>
          <w:rFonts w:ascii="Times New Roman" w:hAnsi="Times New Roman" w:hint="eastAsia"/>
          <w:sz w:val="24"/>
          <w:szCs w:val="24"/>
        </w:rPr>
        <w:t>.</w:t>
      </w:r>
      <w:r w:rsidRPr="0045712F">
        <w:rPr>
          <w:rFonts w:ascii="Times New Roman" w:hAnsi="Times New Roman" w:hint="eastAsia"/>
          <w:sz w:val="24"/>
          <w:szCs w:val="24"/>
        </w:rPr>
        <w:t xml:space="preserve"> </w:t>
      </w:r>
      <w:r>
        <w:rPr>
          <w:rFonts w:ascii="Times New Roman" w:hAnsi="Times New Roman" w:hint="eastAsia"/>
          <w:sz w:val="24"/>
          <w:szCs w:val="24"/>
        </w:rPr>
        <w:t>One dot represents one spindle</w:t>
      </w:r>
      <w:r w:rsidRPr="0045712F">
        <w:rPr>
          <w:rFonts w:ascii="Times New Roman" w:hAnsi="Times New Roman" w:hint="eastAsia"/>
          <w:sz w:val="24"/>
          <w:szCs w:val="24"/>
        </w:rPr>
        <w:t xml:space="preserve">. </w:t>
      </w:r>
      <w:r w:rsidR="00454317">
        <w:rPr>
          <w:rFonts w:ascii="Times New Roman" w:hAnsi="Times New Roman" w:hint="eastAsia"/>
          <w:sz w:val="24"/>
          <w:szCs w:val="24"/>
        </w:rPr>
        <w:t xml:space="preserve">Data is </w:t>
      </w:r>
      <w:r w:rsidR="00454317" w:rsidRPr="00F25B08">
        <w:rPr>
          <w:rFonts w:ascii="Times New Roman" w:hAnsi="Times New Roman"/>
          <w:color w:val="00000F"/>
          <w:sz w:val="24"/>
          <w:szCs w:val="24"/>
          <w:shd w:val="clear" w:color="auto" w:fill="FFFFFF"/>
        </w:rPr>
        <w:t>mean ± S</w:t>
      </w:r>
      <w:r w:rsidR="00454317">
        <w:rPr>
          <w:rFonts w:ascii="Times New Roman" w:hAnsi="Times New Roman" w:hint="eastAsia"/>
          <w:color w:val="00000F"/>
          <w:sz w:val="24"/>
          <w:szCs w:val="24"/>
          <w:shd w:val="clear" w:color="auto" w:fill="FFFFFF"/>
        </w:rPr>
        <w:t>EM.</w:t>
      </w:r>
      <w:del w:id="447" w:author="xin zhang" w:date="2017-02-17T14:29:00Z">
        <w:r w:rsidRPr="0045712F" w:rsidDel="00BD5A41">
          <w:rPr>
            <w:rFonts w:ascii="Times New Roman" w:hAnsi="Times New Roman"/>
            <w:sz w:val="24"/>
            <w:szCs w:val="24"/>
          </w:rPr>
          <w:delText>*</w:delText>
        </w:r>
        <w:r w:rsidDel="00BD5A41">
          <w:rPr>
            <w:rFonts w:ascii="Times New Roman" w:hAnsi="Times New Roman" w:hint="eastAsia"/>
            <w:sz w:val="24"/>
            <w:szCs w:val="24"/>
          </w:rPr>
          <w:delText>*</w:delText>
        </w:r>
        <w:r w:rsidRPr="0045712F" w:rsidDel="00BD5A41">
          <w:rPr>
            <w:rFonts w:ascii="Times New Roman" w:hAnsi="Times New Roman"/>
            <w:sz w:val="24"/>
            <w:szCs w:val="24"/>
          </w:rPr>
          <w:delText xml:space="preserve">. </w:delText>
        </w:r>
        <w:r w:rsidRPr="0045712F" w:rsidDel="00BD5A41">
          <w:rPr>
            <w:rFonts w:ascii="Times New Roman" w:hAnsi="Times New Roman" w:hint="eastAsia"/>
            <w:sz w:val="24"/>
            <w:szCs w:val="24"/>
          </w:rPr>
          <w:delText>p</w:delText>
        </w:r>
        <w:r w:rsidRPr="0045712F" w:rsidDel="00BD5A41">
          <w:rPr>
            <w:rFonts w:ascii="Times New Roman" w:hAnsi="Times New Roman"/>
            <w:sz w:val="24"/>
            <w:szCs w:val="24"/>
          </w:rPr>
          <w:delText>&lt; 0.0</w:delText>
        </w:r>
        <w:r w:rsidDel="00BD5A41">
          <w:rPr>
            <w:rFonts w:ascii="Times New Roman" w:hAnsi="Times New Roman" w:hint="eastAsia"/>
            <w:sz w:val="24"/>
            <w:szCs w:val="24"/>
          </w:rPr>
          <w:delText>1;</w:delText>
        </w:r>
      </w:del>
      <w:r>
        <w:rPr>
          <w:rFonts w:ascii="Times New Roman" w:hAnsi="Times New Roman" w:hint="eastAsia"/>
          <w:sz w:val="24"/>
          <w:szCs w:val="24"/>
        </w:rPr>
        <w:t xml:space="preserve"> </w:t>
      </w:r>
      <w:proofErr w:type="gramStart"/>
      <w:r>
        <w:rPr>
          <w:rFonts w:ascii="Times New Roman" w:hAnsi="Times New Roman" w:hint="eastAsia"/>
          <w:sz w:val="24"/>
          <w:szCs w:val="24"/>
        </w:rPr>
        <w:t>***, p&lt;0.005</w:t>
      </w:r>
      <w:r w:rsidRPr="0045712F">
        <w:rPr>
          <w:rFonts w:ascii="Times New Roman" w:hAnsi="Times New Roman"/>
          <w:sz w:val="24"/>
          <w:szCs w:val="24"/>
        </w:rPr>
        <w:t>.</w:t>
      </w:r>
      <w:proofErr w:type="gramEnd"/>
    </w:p>
    <w:p w:rsidR="00102ABF" w:rsidRDefault="00102ABF" w:rsidP="00ED7C8A">
      <w:pPr>
        <w:spacing w:line="480" w:lineRule="auto"/>
        <w:rPr>
          <w:rFonts w:ascii="Times New Roman" w:hAnsi="Times New Roman"/>
          <w:sz w:val="24"/>
          <w:szCs w:val="24"/>
        </w:rPr>
      </w:pPr>
    </w:p>
    <w:p w:rsidR="00102ABF" w:rsidRDefault="009245AE" w:rsidP="00ED7C8A">
      <w:pPr>
        <w:spacing w:line="480" w:lineRule="auto"/>
        <w:rPr>
          <w:ins w:id="448" w:author="xin zhang" w:date="2017-02-09T16:12:00Z"/>
          <w:rFonts w:ascii="Times New Roman" w:hAnsi="Times New Roman"/>
          <w:b/>
          <w:sz w:val="24"/>
          <w:szCs w:val="24"/>
        </w:rPr>
      </w:pPr>
      <w:ins w:id="449" w:author="xin zhang" w:date="2017-02-09T16:12:00Z">
        <w:r w:rsidRPr="00782D72">
          <w:rPr>
            <w:rFonts w:ascii="Times New Roman" w:hAnsi="Times New Roman"/>
            <w:b/>
            <w:sz w:val="24"/>
            <w:szCs w:val="24"/>
          </w:rPr>
          <w:t xml:space="preserve">Figure </w:t>
        </w:r>
        <w:r>
          <w:rPr>
            <w:rFonts w:ascii="Times New Roman" w:hAnsi="Times New Roman" w:hint="eastAsia"/>
            <w:b/>
            <w:sz w:val="24"/>
            <w:szCs w:val="24"/>
          </w:rPr>
          <w:t>5-figure supplement 3.</w:t>
        </w:r>
      </w:ins>
      <w:ins w:id="450" w:author="xin zhang" w:date="2017-02-09T16:15:00Z">
        <w:r>
          <w:rPr>
            <w:rFonts w:ascii="Times New Roman" w:hAnsi="Times New Roman" w:hint="eastAsia"/>
            <w:b/>
            <w:sz w:val="24"/>
            <w:szCs w:val="24"/>
          </w:rPr>
          <w:t xml:space="preserve"> </w:t>
        </w:r>
        <w:proofErr w:type="spellStart"/>
        <w:r w:rsidRPr="009245AE">
          <w:rPr>
            <w:rFonts w:ascii="Times New Roman" w:hAnsi="Times New Roman" w:hint="eastAsia"/>
            <w:b/>
            <w:sz w:val="24"/>
            <w:szCs w:val="24"/>
          </w:rPr>
          <w:t>Cosinus</w:t>
        </w:r>
        <w:proofErr w:type="spellEnd"/>
        <w:r w:rsidRPr="009245AE">
          <w:rPr>
            <w:rFonts w:ascii="Times New Roman" w:hAnsi="Times New Roman" w:hint="eastAsia"/>
            <w:b/>
            <w:sz w:val="24"/>
            <w:szCs w:val="24"/>
          </w:rPr>
          <w:t xml:space="preserve"> of angles between </w:t>
        </w:r>
      </w:ins>
      <w:ins w:id="451" w:author="xin zhang" w:date="2017-02-09T16:16:00Z">
        <w:r>
          <w:rPr>
            <w:rFonts w:ascii="Times New Roman" w:hAnsi="Times New Roman" w:hint="eastAsia"/>
            <w:b/>
            <w:sz w:val="24"/>
            <w:szCs w:val="24"/>
          </w:rPr>
          <w:t xml:space="preserve">spindle long axis and </w:t>
        </w:r>
      </w:ins>
      <w:ins w:id="452" w:author="xin zhang" w:date="2017-02-09T16:17:00Z">
        <w:r>
          <w:rPr>
            <w:rFonts w:ascii="Times New Roman" w:hAnsi="Times New Roman" w:hint="eastAsia"/>
            <w:b/>
            <w:sz w:val="24"/>
            <w:szCs w:val="24"/>
          </w:rPr>
          <w:t xml:space="preserve">the 27 T magnetic field </w:t>
        </w:r>
        <w:proofErr w:type="gramStart"/>
        <w:r>
          <w:rPr>
            <w:rFonts w:ascii="Times New Roman" w:hAnsi="Times New Roman" w:hint="eastAsia"/>
            <w:b/>
            <w:sz w:val="24"/>
            <w:szCs w:val="24"/>
          </w:rPr>
          <w:t>direction</w:t>
        </w:r>
      </w:ins>
      <w:proofErr w:type="gramEnd"/>
      <w:ins w:id="453" w:author="xin zhang" w:date="2017-02-09T16:16:00Z">
        <w:r w:rsidRPr="009245AE">
          <w:rPr>
            <w:rFonts w:ascii="Times New Roman" w:hAnsi="Times New Roman" w:hint="eastAsia"/>
            <w:b/>
            <w:sz w:val="24"/>
            <w:szCs w:val="24"/>
          </w:rPr>
          <w:t>.</w:t>
        </w:r>
        <w:r>
          <w:rPr>
            <w:rFonts w:ascii="Times New Roman" w:hAnsi="Times New Roman" w:hint="eastAsia"/>
            <w:sz w:val="24"/>
            <w:szCs w:val="24"/>
          </w:rPr>
          <w:t xml:space="preserve"> The </w:t>
        </w:r>
      </w:ins>
      <w:ins w:id="454" w:author="xin zhang" w:date="2017-02-09T16:19:00Z">
        <w:r>
          <w:rPr>
            <w:rFonts w:ascii="Times New Roman" w:hAnsi="Times New Roman" w:hint="eastAsia"/>
            <w:sz w:val="24"/>
            <w:szCs w:val="24"/>
          </w:rPr>
          <w:t>calculation</w:t>
        </w:r>
      </w:ins>
      <w:ins w:id="455" w:author="xin zhang" w:date="2017-02-09T16:16:00Z">
        <w:r>
          <w:rPr>
            <w:rFonts w:ascii="Times New Roman" w:hAnsi="Times New Roman" w:hint="eastAsia"/>
            <w:sz w:val="24"/>
            <w:szCs w:val="24"/>
          </w:rPr>
          <w:t xml:space="preserve"> was based on figure 5 F and G.</w:t>
        </w:r>
      </w:ins>
    </w:p>
    <w:p w:rsidR="009245AE" w:rsidRDefault="009245AE" w:rsidP="00ED7C8A">
      <w:pPr>
        <w:spacing w:line="480" w:lineRule="auto"/>
        <w:rPr>
          <w:ins w:id="456" w:author="xin zhang" w:date="2017-02-09T16:12:00Z"/>
          <w:rFonts w:ascii="Times New Roman" w:hAnsi="Times New Roman"/>
          <w:b/>
          <w:sz w:val="24"/>
          <w:szCs w:val="24"/>
        </w:rPr>
      </w:pPr>
    </w:p>
    <w:p w:rsidR="009245AE" w:rsidRDefault="009245AE" w:rsidP="00ED7C8A">
      <w:pPr>
        <w:spacing w:line="480" w:lineRule="auto"/>
        <w:rPr>
          <w:rFonts w:ascii="Times New Roman" w:hAnsi="Times New Roman"/>
          <w:sz w:val="24"/>
          <w:szCs w:val="24"/>
        </w:rPr>
      </w:pPr>
    </w:p>
    <w:p w:rsidR="008E5F19" w:rsidRDefault="008E5F19" w:rsidP="00ED7C8A">
      <w:pPr>
        <w:autoSpaceDE w:val="0"/>
        <w:autoSpaceDN w:val="0"/>
        <w:adjustRightInd w:val="0"/>
        <w:spacing w:line="480" w:lineRule="auto"/>
        <w:rPr>
          <w:rFonts w:ascii="Times New Roman" w:hAnsi="Times New Roman"/>
          <w:sz w:val="24"/>
          <w:szCs w:val="24"/>
        </w:rPr>
      </w:pPr>
      <w:proofErr w:type="gramStart"/>
      <w:r w:rsidRPr="00A26193">
        <w:rPr>
          <w:rFonts w:ascii="Times New Roman" w:hAnsi="Times New Roman"/>
          <w:b/>
          <w:sz w:val="24"/>
          <w:szCs w:val="24"/>
        </w:rPr>
        <w:t>Figure</w:t>
      </w:r>
      <w:r>
        <w:rPr>
          <w:rFonts w:ascii="Times New Roman" w:hAnsi="Times New Roman" w:hint="eastAsia"/>
          <w:b/>
          <w:sz w:val="24"/>
          <w:szCs w:val="24"/>
        </w:rPr>
        <w:t xml:space="preserve"> </w:t>
      </w:r>
      <w:r w:rsidR="0077021F">
        <w:rPr>
          <w:rFonts w:ascii="Times New Roman" w:hAnsi="Times New Roman" w:hint="eastAsia"/>
          <w:b/>
          <w:sz w:val="24"/>
          <w:szCs w:val="24"/>
        </w:rPr>
        <w:t>6</w:t>
      </w:r>
      <w:r>
        <w:rPr>
          <w:rFonts w:ascii="Times New Roman" w:hAnsi="Times New Roman" w:hint="eastAsia"/>
          <w:b/>
          <w:sz w:val="24"/>
          <w:szCs w:val="24"/>
        </w:rPr>
        <w:t>.</w:t>
      </w:r>
      <w:proofErr w:type="gramEnd"/>
      <w:r>
        <w:rPr>
          <w:rFonts w:ascii="Times New Roman" w:hAnsi="Times New Roman" w:hint="eastAsia"/>
          <w:b/>
          <w:sz w:val="24"/>
          <w:szCs w:val="24"/>
        </w:rPr>
        <w:t xml:space="preserve"> </w:t>
      </w:r>
      <w:r w:rsidR="00865766">
        <w:rPr>
          <w:rFonts w:ascii="Times New Roman" w:hAnsi="Times New Roman" w:hint="eastAsia"/>
          <w:b/>
          <w:sz w:val="24"/>
          <w:szCs w:val="24"/>
        </w:rPr>
        <w:t>Chromosome alignment affects</w:t>
      </w:r>
      <w:r>
        <w:rPr>
          <w:rFonts w:ascii="Times New Roman" w:hAnsi="Times New Roman" w:hint="eastAsia"/>
          <w:b/>
          <w:sz w:val="24"/>
          <w:szCs w:val="24"/>
        </w:rPr>
        <w:t xml:space="preserve"> spindle orientation. </w:t>
      </w:r>
      <w:r w:rsidRPr="00641442">
        <w:rPr>
          <w:rFonts w:ascii="Times New Roman" w:hAnsi="Times New Roman" w:hint="eastAsia"/>
          <w:sz w:val="24"/>
          <w:szCs w:val="24"/>
        </w:rPr>
        <w:t>CNE-2Z and RPE1 cells were treated with RO-3306 and the CENP</w:t>
      </w:r>
      <w:r w:rsidR="00865766">
        <w:rPr>
          <w:rFonts w:ascii="Times New Roman" w:hAnsi="Times New Roman" w:hint="eastAsia"/>
          <w:sz w:val="24"/>
          <w:szCs w:val="24"/>
        </w:rPr>
        <w:t>-</w:t>
      </w:r>
      <w:r w:rsidRPr="00641442">
        <w:rPr>
          <w:rFonts w:ascii="Times New Roman" w:hAnsi="Times New Roman" w:hint="eastAsia"/>
          <w:sz w:val="24"/>
          <w:szCs w:val="24"/>
        </w:rPr>
        <w:t xml:space="preserve">E inhibitor (GSK923295) before they were exposed to 27 T SMF for 4 hours. Cells were then harvested for </w:t>
      </w:r>
      <w:r w:rsidRPr="00641442">
        <w:rPr>
          <w:rFonts w:ascii="Times New Roman" w:hAnsi="Times New Roman"/>
          <w:sz w:val="24"/>
          <w:szCs w:val="24"/>
        </w:rPr>
        <w:t>Immunofluorescence</w:t>
      </w:r>
      <w:r w:rsidRPr="00641442">
        <w:rPr>
          <w:rFonts w:ascii="Times New Roman" w:hAnsi="Times New Roman" w:hint="eastAsia"/>
          <w:sz w:val="24"/>
          <w:szCs w:val="24"/>
        </w:rPr>
        <w:t xml:space="preserve"> experiment. </w:t>
      </w:r>
      <w:r w:rsidRPr="00641442">
        <w:rPr>
          <w:rFonts w:ascii="Times New Roman" w:hAnsi="Times New Roman" w:hint="eastAsia"/>
          <w:b/>
          <w:sz w:val="24"/>
          <w:szCs w:val="24"/>
        </w:rPr>
        <w:t>(</w:t>
      </w:r>
      <w:r>
        <w:rPr>
          <w:rFonts w:ascii="Times New Roman" w:hAnsi="Times New Roman" w:hint="eastAsia"/>
          <w:b/>
          <w:sz w:val="24"/>
          <w:szCs w:val="24"/>
        </w:rPr>
        <w:t>A</w:t>
      </w:r>
      <w:r w:rsidRPr="00641442">
        <w:rPr>
          <w:rFonts w:ascii="Times New Roman" w:hAnsi="Times New Roman" w:hint="eastAsia"/>
          <w:b/>
          <w:sz w:val="24"/>
          <w:szCs w:val="24"/>
        </w:rPr>
        <w:t>)</w:t>
      </w:r>
      <w:r w:rsidRPr="00641442">
        <w:rPr>
          <w:rFonts w:ascii="Times New Roman" w:hAnsi="Times New Roman" w:hint="eastAsia"/>
          <w:sz w:val="24"/>
          <w:szCs w:val="24"/>
        </w:rPr>
        <w:t xml:space="preserve"> Schematic illustration of the experimental procedure.</w:t>
      </w:r>
      <w:r>
        <w:rPr>
          <w:rFonts w:ascii="Times New Roman" w:hAnsi="Times New Roman" w:hint="eastAsia"/>
          <w:sz w:val="24"/>
          <w:szCs w:val="24"/>
        </w:rPr>
        <w:t xml:space="preserve"> </w:t>
      </w:r>
      <w:r>
        <w:rPr>
          <w:rFonts w:ascii="Times New Roman" w:hAnsi="Times New Roman" w:hint="eastAsia"/>
          <w:b/>
          <w:sz w:val="24"/>
          <w:szCs w:val="24"/>
        </w:rPr>
        <w:t>(B)</w:t>
      </w:r>
      <w:r w:rsidRPr="00DE02A2">
        <w:rPr>
          <w:rFonts w:ascii="Times New Roman" w:hAnsi="Times New Roman" w:hint="eastAsia"/>
          <w:sz w:val="24"/>
          <w:szCs w:val="24"/>
        </w:rPr>
        <w:t xml:space="preserve"> Representative immunofluorescence </w:t>
      </w:r>
      <w:r>
        <w:rPr>
          <w:rFonts w:ascii="Times New Roman" w:hAnsi="Times New Roman" w:hint="eastAsia"/>
          <w:sz w:val="24"/>
          <w:szCs w:val="24"/>
        </w:rPr>
        <w:t>images</w:t>
      </w:r>
      <w:r w:rsidRPr="00DE02A2">
        <w:rPr>
          <w:rFonts w:ascii="Times New Roman" w:hAnsi="Times New Roman" w:hint="eastAsia"/>
          <w:sz w:val="24"/>
          <w:szCs w:val="24"/>
        </w:rPr>
        <w:t xml:space="preserve"> show that </w:t>
      </w:r>
      <w:r>
        <w:rPr>
          <w:rFonts w:ascii="Times New Roman" w:hAnsi="Times New Roman" w:hint="eastAsia"/>
          <w:sz w:val="24"/>
          <w:szCs w:val="24"/>
        </w:rPr>
        <w:t xml:space="preserve">CNE-2Z </w:t>
      </w:r>
      <w:r w:rsidRPr="00DE02A2">
        <w:rPr>
          <w:rFonts w:ascii="Times New Roman" w:hAnsi="Times New Roman" w:hint="eastAsia"/>
          <w:sz w:val="24"/>
          <w:szCs w:val="24"/>
        </w:rPr>
        <w:t>cells</w:t>
      </w:r>
      <w:r>
        <w:rPr>
          <w:rFonts w:ascii="Times New Roman" w:hAnsi="Times New Roman" w:hint="eastAsia"/>
          <w:sz w:val="24"/>
          <w:szCs w:val="24"/>
        </w:rPr>
        <w:t xml:space="preserve"> with misaligned chromosomes prefer to align with their </w:t>
      </w:r>
      <w:r>
        <w:rPr>
          <w:rFonts w:ascii="Times New Roman" w:hAnsi="Times New Roman"/>
          <w:sz w:val="24"/>
          <w:szCs w:val="24"/>
        </w:rPr>
        <w:t>spindle</w:t>
      </w:r>
      <w:r>
        <w:rPr>
          <w:rFonts w:ascii="Times New Roman" w:hAnsi="Times New Roman" w:hint="eastAsia"/>
          <w:sz w:val="24"/>
          <w:szCs w:val="24"/>
        </w:rPr>
        <w:t xml:space="preserve"> long axis in </w:t>
      </w:r>
      <w:r>
        <w:rPr>
          <w:rFonts w:ascii="Times New Roman" w:hAnsi="Times New Roman"/>
          <w:sz w:val="24"/>
          <w:szCs w:val="24"/>
        </w:rPr>
        <w:t>parallel</w:t>
      </w:r>
      <w:r>
        <w:rPr>
          <w:rFonts w:ascii="Times New Roman" w:hAnsi="Times New Roman" w:hint="eastAsia"/>
          <w:sz w:val="24"/>
          <w:szCs w:val="24"/>
        </w:rPr>
        <w:t xml:space="preserve"> </w:t>
      </w:r>
      <w:r w:rsidRPr="008E5F19">
        <w:rPr>
          <w:rFonts w:ascii="Times New Roman" w:hAnsi="Times New Roman" w:hint="eastAsia"/>
          <w:sz w:val="24"/>
          <w:szCs w:val="24"/>
        </w:rPr>
        <w:t>with the magne</w:t>
      </w:r>
      <w:r w:rsidR="00865766">
        <w:rPr>
          <w:rFonts w:ascii="Times New Roman" w:hAnsi="Times New Roman" w:hint="eastAsia"/>
          <w:sz w:val="24"/>
          <w:szCs w:val="24"/>
        </w:rPr>
        <w:t>tic field direction (upward</w:t>
      </w:r>
      <w:r w:rsidRPr="008E5F19">
        <w:rPr>
          <w:rFonts w:ascii="Times New Roman" w:hAnsi="Times New Roman" w:hint="eastAsia"/>
          <w:sz w:val="24"/>
          <w:szCs w:val="24"/>
        </w:rPr>
        <w:t xml:space="preserve">) but the cells with well aligned chromosomes prefer to align their chromosome plate in parallel, with the spindle long axis normal to, the magnetic field direction. Scale bar: 10 </w:t>
      </w:r>
      <w:r w:rsidRPr="008E5F19">
        <w:rPr>
          <w:rFonts w:ascii="Symbol" w:hAnsi="Symbol"/>
          <w:sz w:val="24"/>
          <w:szCs w:val="24"/>
        </w:rPr>
        <w:t></w:t>
      </w:r>
      <w:r w:rsidRPr="008E5F19">
        <w:rPr>
          <w:rFonts w:ascii="Times New Roman" w:hAnsi="Times New Roman" w:hint="eastAsia"/>
          <w:sz w:val="24"/>
          <w:szCs w:val="24"/>
        </w:rPr>
        <w:t>m.</w:t>
      </w:r>
      <w:r w:rsidRPr="008E5F19">
        <w:rPr>
          <w:rFonts w:ascii="Times New Roman" w:hAnsi="Times New Roman" w:hint="eastAsia"/>
          <w:b/>
          <w:sz w:val="24"/>
          <w:szCs w:val="24"/>
        </w:rPr>
        <w:t xml:space="preserve"> (C)</w:t>
      </w:r>
      <w:r w:rsidRPr="008E5F19">
        <w:rPr>
          <w:rFonts w:ascii="Times New Roman" w:hAnsi="Times New Roman" w:hint="eastAsia"/>
          <w:sz w:val="24"/>
          <w:szCs w:val="24"/>
        </w:rPr>
        <w:t xml:space="preserve"> Schematic illustration of the spindle and chromosome measurement. </w:t>
      </w:r>
      <w:r w:rsidRPr="008E5F19">
        <w:rPr>
          <w:rFonts w:ascii="Times New Roman" w:hAnsi="Times New Roman"/>
          <w:sz w:val="24"/>
          <w:szCs w:val="24"/>
        </w:rPr>
        <w:t>“</w:t>
      </w:r>
      <w:proofErr w:type="gramStart"/>
      <w:r w:rsidRPr="008E5F19">
        <w:rPr>
          <w:rFonts w:ascii="Times New Roman" w:hAnsi="Times New Roman" w:hint="eastAsia"/>
          <w:sz w:val="24"/>
          <w:szCs w:val="24"/>
        </w:rPr>
        <w:t>a</w:t>
      </w:r>
      <w:proofErr w:type="gramEnd"/>
      <w:r w:rsidRPr="008E5F19">
        <w:rPr>
          <w:rFonts w:ascii="Times New Roman" w:hAnsi="Times New Roman"/>
          <w:sz w:val="24"/>
          <w:szCs w:val="24"/>
        </w:rPr>
        <w:t>”</w:t>
      </w:r>
      <w:r w:rsidRPr="008E5F19">
        <w:rPr>
          <w:rFonts w:ascii="Times New Roman" w:hAnsi="Times New Roman" w:hint="eastAsia"/>
          <w:sz w:val="24"/>
          <w:szCs w:val="24"/>
        </w:rPr>
        <w:t xml:space="preserve"> is </w:t>
      </w:r>
      <w:r w:rsidRPr="008E5F19">
        <w:rPr>
          <w:rFonts w:ascii="Times New Roman" w:hAnsi="Times New Roman"/>
          <w:sz w:val="24"/>
          <w:szCs w:val="24"/>
        </w:rPr>
        <w:t>the</w:t>
      </w:r>
      <w:r w:rsidRPr="008E5F19">
        <w:rPr>
          <w:rFonts w:ascii="Times New Roman" w:hAnsi="Times New Roman" w:hint="eastAsia"/>
          <w:sz w:val="24"/>
          <w:szCs w:val="24"/>
        </w:rPr>
        <w:t xml:space="preserve"> spindle length, defined as the distance between two spindle poles. </w:t>
      </w:r>
      <w:r w:rsidRPr="008E5F19">
        <w:rPr>
          <w:rFonts w:ascii="Times New Roman" w:hAnsi="Times New Roman"/>
          <w:sz w:val="24"/>
          <w:szCs w:val="24"/>
        </w:rPr>
        <w:t>“</w:t>
      </w:r>
      <w:proofErr w:type="gramStart"/>
      <w:r w:rsidRPr="008E5F19">
        <w:rPr>
          <w:rFonts w:ascii="Times New Roman" w:hAnsi="Times New Roman" w:hint="eastAsia"/>
          <w:sz w:val="24"/>
          <w:szCs w:val="24"/>
        </w:rPr>
        <w:t>b</w:t>
      </w:r>
      <w:proofErr w:type="gramEnd"/>
      <w:r w:rsidRPr="008E5F19">
        <w:rPr>
          <w:rFonts w:ascii="Times New Roman" w:hAnsi="Times New Roman"/>
          <w:sz w:val="24"/>
          <w:szCs w:val="24"/>
        </w:rPr>
        <w:t>”</w:t>
      </w:r>
      <w:r w:rsidRPr="008E5F19">
        <w:rPr>
          <w:rFonts w:ascii="Times New Roman" w:hAnsi="Times New Roman" w:hint="eastAsia"/>
          <w:sz w:val="24"/>
          <w:szCs w:val="24"/>
        </w:rPr>
        <w:t xml:space="preserve"> is </w:t>
      </w:r>
      <w:r w:rsidRPr="008E5F19">
        <w:rPr>
          <w:rFonts w:ascii="Times New Roman" w:hAnsi="Times New Roman"/>
          <w:sz w:val="24"/>
          <w:szCs w:val="24"/>
        </w:rPr>
        <w:t>the</w:t>
      </w:r>
      <w:r w:rsidRPr="008E5F19">
        <w:rPr>
          <w:rFonts w:ascii="Times New Roman" w:hAnsi="Times New Roman" w:hint="eastAsia"/>
          <w:sz w:val="24"/>
          <w:szCs w:val="24"/>
        </w:rPr>
        <w:t xml:space="preserve"> chromosome distribution, defined by the </w:t>
      </w:r>
      <w:r w:rsidRPr="008E5F19">
        <w:rPr>
          <w:rFonts w:ascii="Times New Roman" w:hAnsi="Times New Roman"/>
          <w:sz w:val="24"/>
          <w:szCs w:val="24"/>
        </w:rPr>
        <w:t>maximum</w:t>
      </w:r>
      <w:r w:rsidRPr="008E5F19">
        <w:rPr>
          <w:rFonts w:ascii="Times New Roman" w:hAnsi="Times New Roman" w:hint="eastAsia"/>
          <w:sz w:val="24"/>
          <w:szCs w:val="24"/>
        </w:rPr>
        <w:t xml:space="preserve"> distance between chromosomes</w:t>
      </w:r>
      <w:ins w:id="457" w:author="xin zhang" w:date="2017-02-14T15:33:00Z">
        <w:r w:rsidR="002A75BC">
          <w:rPr>
            <w:rFonts w:ascii="Times New Roman" w:hAnsi="Times New Roman" w:hint="eastAsia"/>
            <w:sz w:val="24"/>
            <w:szCs w:val="24"/>
          </w:rPr>
          <w:t xml:space="preserve"> along the spindle long axis</w:t>
        </w:r>
      </w:ins>
      <w:r w:rsidRPr="008E5F19">
        <w:rPr>
          <w:rFonts w:ascii="Times New Roman" w:hAnsi="Times New Roman" w:hint="eastAsia"/>
          <w:sz w:val="24"/>
          <w:szCs w:val="24"/>
        </w:rPr>
        <w:t xml:space="preserve">. </w:t>
      </w:r>
      <w:r w:rsidRPr="008E5F19">
        <w:rPr>
          <w:rFonts w:ascii="Times New Roman" w:hAnsi="Times New Roman"/>
          <w:sz w:val="24"/>
          <w:szCs w:val="24"/>
        </w:rPr>
        <w:t>“</w:t>
      </w:r>
      <w:proofErr w:type="gramStart"/>
      <w:r w:rsidRPr="008E5F19">
        <w:rPr>
          <w:rFonts w:ascii="Times New Roman" w:hAnsi="Times New Roman" w:hint="eastAsia"/>
          <w:sz w:val="24"/>
          <w:szCs w:val="24"/>
        </w:rPr>
        <w:t>c</w:t>
      </w:r>
      <w:proofErr w:type="gramEnd"/>
      <w:r w:rsidRPr="008E5F19">
        <w:rPr>
          <w:rFonts w:ascii="Times New Roman" w:hAnsi="Times New Roman"/>
          <w:sz w:val="24"/>
          <w:szCs w:val="24"/>
        </w:rPr>
        <w:t>”</w:t>
      </w:r>
      <w:r w:rsidRPr="008E5F19">
        <w:rPr>
          <w:rFonts w:ascii="Times New Roman" w:hAnsi="Times New Roman" w:hint="eastAsia"/>
          <w:sz w:val="24"/>
          <w:szCs w:val="24"/>
        </w:rPr>
        <w:t xml:space="preserve"> is the metaphase plate width. Measurements were done in Adobe Photoshop. </w:t>
      </w:r>
      <w:r w:rsidRPr="008E5F19">
        <w:rPr>
          <w:rFonts w:ascii="Times New Roman" w:hAnsi="Times New Roman" w:hint="eastAsia"/>
          <w:b/>
          <w:sz w:val="24"/>
          <w:szCs w:val="24"/>
        </w:rPr>
        <w:t xml:space="preserve">(D) </w:t>
      </w:r>
      <w:r w:rsidRPr="008E5F19">
        <w:rPr>
          <w:rFonts w:ascii="Times New Roman" w:hAnsi="Times New Roman" w:hint="eastAsia"/>
          <w:sz w:val="24"/>
          <w:szCs w:val="24"/>
        </w:rPr>
        <w:t xml:space="preserve">The 27 T SMF affects the angle between spindle long axis with magnetic field direction in CNE-2Z and RPE1 cells, which is determined by chromosome </w:t>
      </w:r>
      <w:r w:rsidRPr="008E5F19">
        <w:rPr>
          <w:rFonts w:ascii="Times New Roman" w:hAnsi="Times New Roman"/>
          <w:sz w:val="24"/>
          <w:szCs w:val="24"/>
        </w:rPr>
        <w:t>distribution</w:t>
      </w:r>
      <w:r w:rsidRPr="008E5F19">
        <w:rPr>
          <w:rFonts w:ascii="Times New Roman" w:hAnsi="Times New Roman" w:hint="eastAsia"/>
          <w:sz w:val="24"/>
          <w:szCs w:val="24"/>
        </w:rPr>
        <w:t>.</w:t>
      </w:r>
      <w:r w:rsidRPr="008E5F19">
        <w:rPr>
          <w:rFonts w:ascii="Times New Roman" w:hAnsi="Times New Roman" w:hint="eastAsia"/>
          <w:b/>
          <w:sz w:val="24"/>
          <w:szCs w:val="24"/>
        </w:rPr>
        <w:t xml:space="preserve"> </w:t>
      </w:r>
      <w:r w:rsidRPr="008E5F19">
        <w:rPr>
          <w:rFonts w:ascii="Times New Roman" w:hAnsi="Times New Roman" w:hint="eastAsia"/>
          <w:sz w:val="24"/>
          <w:szCs w:val="24"/>
        </w:rPr>
        <w:t xml:space="preserve">Sham and 27 T groups are shown in the figure. Control groups are shown in the </w:t>
      </w:r>
      <w:r w:rsidR="002F35EB">
        <w:rPr>
          <w:rFonts w:ascii="Times New Roman" w:hAnsi="Times New Roman" w:hint="eastAsia"/>
          <w:sz w:val="24"/>
          <w:szCs w:val="24"/>
        </w:rPr>
        <w:t xml:space="preserve">figure </w:t>
      </w:r>
      <w:r w:rsidRPr="008E5F19">
        <w:rPr>
          <w:rFonts w:ascii="Times New Roman" w:hAnsi="Times New Roman" w:hint="eastAsia"/>
          <w:sz w:val="24"/>
          <w:szCs w:val="24"/>
        </w:rPr>
        <w:t>supplement</w:t>
      </w:r>
      <w:r w:rsidR="002F35EB">
        <w:rPr>
          <w:rFonts w:ascii="Times New Roman" w:hAnsi="Times New Roman" w:hint="eastAsia"/>
          <w:sz w:val="24"/>
          <w:szCs w:val="24"/>
        </w:rPr>
        <w:t xml:space="preserve"> </w:t>
      </w:r>
      <w:r w:rsidRPr="008E5F19">
        <w:rPr>
          <w:rFonts w:ascii="Times New Roman" w:hAnsi="Times New Roman" w:hint="eastAsia"/>
          <w:sz w:val="24"/>
          <w:szCs w:val="24"/>
        </w:rPr>
        <w:t>due to space limitation.</w:t>
      </w:r>
      <w:r w:rsidRPr="008E5F19">
        <w:rPr>
          <w:rFonts w:ascii="Times New Roman" w:hAnsi="Times New Roman" w:hint="eastAsia"/>
          <w:b/>
          <w:sz w:val="24"/>
          <w:szCs w:val="24"/>
        </w:rPr>
        <w:t xml:space="preserve"> (E, F) </w:t>
      </w:r>
      <w:r w:rsidRPr="008E5F19">
        <w:rPr>
          <w:rFonts w:ascii="Times New Roman" w:hAnsi="Times New Roman" w:hint="eastAsia"/>
          <w:sz w:val="24"/>
          <w:szCs w:val="24"/>
        </w:rPr>
        <w:t xml:space="preserve">Quantification of the angle between </w:t>
      </w:r>
      <w:r w:rsidRPr="008E5F19">
        <w:rPr>
          <w:rFonts w:ascii="Times New Roman" w:hAnsi="Times New Roman"/>
          <w:sz w:val="24"/>
          <w:szCs w:val="24"/>
        </w:rPr>
        <w:t>spindle</w:t>
      </w:r>
      <w:r w:rsidRPr="008E5F19">
        <w:rPr>
          <w:rFonts w:ascii="Times New Roman" w:hAnsi="Times New Roman" w:hint="eastAsia"/>
          <w:sz w:val="24"/>
          <w:szCs w:val="24"/>
        </w:rPr>
        <w:t xml:space="preserve"> long axis with the magnetic field direction in CNE-2Z (</w:t>
      </w:r>
      <w:r w:rsidR="00740442">
        <w:rPr>
          <w:rFonts w:ascii="Times New Roman" w:hAnsi="Times New Roman" w:hint="eastAsia"/>
          <w:sz w:val="24"/>
          <w:szCs w:val="24"/>
        </w:rPr>
        <w:t>E</w:t>
      </w:r>
      <w:r w:rsidRPr="008E5F19">
        <w:rPr>
          <w:rFonts w:ascii="Times New Roman" w:hAnsi="Times New Roman" w:hint="eastAsia"/>
          <w:sz w:val="24"/>
          <w:szCs w:val="24"/>
        </w:rPr>
        <w:t>) or RPE1 (</w:t>
      </w:r>
      <w:r w:rsidR="00740442">
        <w:rPr>
          <w:rFonts w:ascii="Times New Roman" w:hAnsi="Times New Roman" w:hint="eastAsia"/>
          <w:sz w:val="24"/>
          <w:szCs w:val="24"/>
        </w:rPr>
        <w:t>F</w:t>
      </w:r>
      <w:r w:rsidRPr="008E5F19">
        <w:rPr>
          <w:rFonts w:ascii="Times New Roman" w:hAnsi="Times New Roman" w:hint="eastAsia"/>
          <w:sz w:val="24"/>
          <w:szCs w:val="24"/>
        </w:rPr>
        <w:t xml:space="preserve">) cells in control, sham control or 27 T SMF treated </w:t>
      </w:r>
      <w:r w:rsidRPr="008E5F19">
        <w:rPr>
          <w:rFonts w:ascii="Times New Roman" w:hAnsi="Times New Roman" w:hint="eastAsia"/>
          <w:sz w:val="24"/>
          <w:szCs w:val="24"/>
        </w:rPr>
        <w:lastRenderedPageBreak/>
        <w:t xml:space="preserve">group to compare </w:t>
      </w:r>
      <w:r w:rsidR="00740442">
        <w:rPr>
          <w:rFonts w:ascii="Times New Roman" w:hAnsi="Times New Roman" w:hint="eastAsia"/>
          <w:sz w:val="24"/>
          <w:szCs w:val="24"/>
        </w:rPr>
        <w:t xml:space="preserve">the difference between </w:t>
      </w:r>
      <w:r w:rsidRPr="008E5F19">
        <w:rPr>
          <w:rFonts w:ascii="Times New Roman" w:hAnsi="Times New Roman" w:hint="eastAsia"/>
          <w:sz w:val="24"/>
          <w:szCs w:val="24"/>
        </w:rPr>
        <w:t>spindle</w:t>
      </w:r>
      <w:r w:rsidR="00740442">
        <w:rPr>
          <w:rFonts w:ascii="Times New Roman" w:hAnsi="Times New Roman" w:hint="eastAsia"/>
          <w:sz w:val="24"/>
          <w:szCs w:val="24"/>
        </w:rPr>
        <w:t>s</w:t>
      </w:r>
      <w:r w:rsidRPr="008E5F19">
        <w:rPr>
          <w:rFonts w:ascii="Times New Roman" w:hAnsi="Times New Roman" w:hint="eastAsia"/>
          <w:sz w:val="24"/>
          <w:szCs w:val="24"/>
        </w:rPr>
        <w:t xml:space="preserve"> with misaligned </w:t>
      </w:r>
      <w:r w:rsidR="00740442">
        <w:rPr>
          <w:rFonts w:ascii="Times New Roman" w:hAnsi="Times New Roman" w:hint="eastAsia"/>
          <w:sz w:val="24"/>
          <w:szCs w:val="24"/>
        </w:rPr>
        <w:t>vs.</w:t>
      </w:r>
      <w:r w:rsidR="00740442" w:rsidRPr="008E5F19">
        <w:rPr>
          <w:rFonts w:ascii="Times New Roman" w:hAnsi="Times New Roman" w:hint="eastAsia"/>
          <w:sz w:val="24"/>
          <w:szCs w:val="24"/>
        </w:rPr>
        <w:t xml:space="preserve"> </w:t>
      </w:r>
      <w:r w:rsidRPr="008E5F19">
        <w:rPr>
          <w:rFonts w:ascii="Times New Roman" w:hAnsi="Times New Roman" w:hint="eastAsia"/>
          <w:sz w:val="24"/>
          <w:szCs w:val="24"/>
        </w:rPr>
        <w:t xml:space="preserve">aligned chromosomes. </w:t>
      </w:r>
      <w:r w:rsidRPr="008E5F19">
        <w:rPr>
          <w:rFonts w:ascii="Times New Roman" w:hAnsi="Times New Roman"/>
          <w:sz w:val="24"/>
          <w:szCs w:val="24"/>
        </w:rPr>
        <w:t>“</w:t>
      </w:r>
      <w:r w:rsidR="00AD48CA">
        <w:rPr>
          <w:rFonts w:ascii="Times New Roman" w:hAnsi="Times New Roman" w:hint="eastAsia"/>
          <w:sz w:val="24"/>
          <w:szCs w:val="24"/>
        </w:rPr>
        <w:t>M</w:t>
      </w:r>
      <w:r w:rsidRPr="008E5F19">
        <w:rPr>
          <w:rFonts w:ascii="Times New Roman" w:hAnsi="Times New Roman" w:hint="eastAsia"/>
          <w:sz w:val="24"/>
          <w:szCs w:val="24"/>
        </w:rPr>
        <w:t>isaligned chromosomes</w:t>
      </w:r>
      <w:r w:rsidRPr="008E5F19">
        <w:rPr>
          <w:rFonts w:ascii="Times New Roman" w:hAnsi="Times New Roman"/>
          <w:sz w:val="24"/>
          <w:szCs w:val="24"/>
        </w:rPr>
        <w:t>”</w:t>
      </w:r>
      <w:r w:rsidRPr="008E5F19">
        <w:rPr>
          <w:rFonts w:ascii="Times New Roman" w:hAnsi="Times New Roman" w:hint="eastAsia"/>
          <w:sz w:val="24"/>
          <w:szCs w:val="24"/>
        </w:rPr>
        <w:t xml:space="preserve"> were defined as c/b&lt;1.5 (CNE-2Z cells) or 1.8 (RPE1 cells) and </w:t>
      </w:r>
      <w:r w:rsidRPr="008E5F19">
        <w:rPr>
          <w:rFonts w:ascii="Times New Roman" w:hAnsi="Times New Roman"/>
          <w:sz w:val="24"/>
          <w:szCs w:val="24"/>
        </w:rPr>
        <w:t>“</w:t>
      </w:r>
      <w:r w:rsidRPr="008E5F19">
        <w:rPr>
          <w:rFonts w:ascii="Times New Roman" w:hAnsi="Times New Roman" w:hint="eastAsia"/>
          <w:sz w:val="24"/>
          <w:szCs w:val="24"/>
        </w:rPr>
        <w:t>Aligned chromosomes</w:t>
      </w:r>
      <w:r w:rsidRPr="008E5F19">
        <w:rPr>
          <w:rFonts w:ascii="Times New Roman" w:hAnsi="Times New Roman"/>
          <w:sz w:val="24"/>
          <w:szCs w:val="24"/>
        </w:rPr>
        <w:t>”</w:t>
      </w:r>
      <w:r w:rsidRPr="008E5F19">
        <w:rPr>
          <w:rFonts w:ascii="Times New Roman" w:hAnsi="Times New Roman" w:hint="eastAsia"/>
          <w:sz w:val="24"/>
          <w:szCs w:val="24"/>
        </w:rPr>
        <w:t xml:space="preserve"> were defined as c/b&gt;1.5 (CNE-2Z cells) or 1.8 (RPE1 cells). Quantifications for D-F were from </w:t>
      </w:r>
      <w:r w:rsidR="00AD48CA">
        <w:rPr>
          <w:rFonts w:ascii="Times New Roman" w:hAnsi="Times New Roman" w:hint="eastAsia"/>
          <w:sz w:val="24"/>
          <w:szCs w:val="24"/>
        </w:rPr>
        <w:t>t</w:t>
      </w:r>
      <w:r w:rsidRPr="008E5F19">
        <w:rPr>
          <w:rFonts w:ascii="Times New Roman" w:hAnsi="Times New Roman" w:hint="eastAsia"/>
          <w:sz w:val="24"/>
          <w:szCs w:val="24"/>
        </w:rPr>
        <w:t xml:space="preserve">otal of 618 CNE-2Z spindles and 452 RPE1 spindles. Spindles for each cell type were from four independent coverslips in two independent days. </w:t>
      </w:r>
      <w:r w:rsidR="00F615E1">
        <w:rPr>
          <w:rFonts w:ascii="Times New Roman" w:hAnsi="Times New Roman" w:hint="eastAsia"/>
          <w:sz w:val="24"/>
          <w:szCs w:val="24"/>
        </w:rPr>
        <w:t xml:space="preserve">Data is </w:t>
      </w:r>
      <w:r w:rsidR="00F615E1" w:rsidRPr="00F25B08">
        <w:rPr>
          <w:rFonts w:ascii="Times New Roman" w:hAnsi="Times New Roman"/>
          <w:color w:val="00000F"/>
          <w:sz w:val="24"/>
          <w:szCs w:val="24"/>
          <w:shd w:val="clear" w:color="auto" w:fill="FFFFFF"/>
        </w:rPr>
        <w:t>mean ± S</w:t>
      </w:r>
      <w:r w:rsidR="00F615E1">
        <w:rPr>
          <w:rFonts w:ascii="Times New Roman" w:hAnsi="Times New Roman" w:hint="eastAsia"/>
          <w:color w:val="00000F"/>
          <w:sz w:val="24"/>
          <w:szCs w:val="24"/>
          <w:shd w:val="clear" w:color="auto" w:fill="FFFFFF"/>
        </w:rPr>
        <w:t>EM.</w:t>
      </w:r>
      <w:r w:rsidR="00F615E1">
        <w:rPr>
          <w:rFonts w:ascii="Times New Roman" w:hAnsi="Times New Roman"/>
          <w:sz w:val="24"/>
          <w:szCs w:val="24"/>
        </w:rPr>
        <w:t xml:space="preserve"> </w:t>
      </w:r>
      <w:r w:rsidR="00AD48CA">
        <w:rPr>
          <w:rFonts w:ascii="Times New Roman" w:hAnsi="Times New Roman"/>
          <w:sz w:val="24"/>
          <w:szCs w:val="24"/>
        </w:rPr>
        <w:t>“ns”, not significant;</w:t>
      </w:r>
      <w:r w:rsidR="00AD48CA">
        <w:rPr>
          <w:rFonts w:ascii="Times New Roman" w:hAnsi="Times New Roman" w:hint="eastAsia"/>
          <w:sz w:val="24"/>
          <w:szCs w:val="24"/>
        </w:rPr>
        <w:t xml:space="preserve"> </w:t>
      </w:r>
      <w:r w:rsidRPr="008E5F19">
        <w:rPr>
          <w:rFonts w:ascii="Times New Roman" w:hAnsi="Times New Roman"/>
          <w:sz w:val="24"/>
          <w:szCs w:val="24"/>
        </w:rPr>
        <w:t>*</w:t>
      </w:r>
      <w:r w:rsidRPr="008E5F19">
        <w:rPr>
          <w:rFonts w:ascii="Times New Roman" w:hAnsi="Times New Roman" w:hint="eastAsia"/>
          <w:sz w:val="24"/>
          <w:szCs w:val="24"/>
        </w:rPr>
        <w:t>,</w:t>
      </w:r>
      <w:r w:rsidRPr="008E5F19">
        <w:rPr>
          <w:rFonts w:ascii="Times New Roman" w:hAnsi="Times New Roman"/>
          <w:sz w:val="24"/>
          <w:szCs w:val="24"/>
        </w:rPr>
        <w:t xml:space="preserve"> p</w:t>
      </w:r>
      <w:r w:rsidRPr="008E5F19">
        <w:rPr>
          <w:rFonts w:ascii="Times New Roman" w:hAnsi="Times New Roman" w:hint="eastAsia"/>
          <w:sz w:val="24"/>
          <w:szCs w:val="24"/>
        </w:rPr>
        <w:t xml:space="preserve"> </w:t>
      </w:r>
      <w:r w:rsidRPr="008E5F19">
        <w:rPr>
          <w:rFonts w:ascii="Times New Roman" w:hAnsi="Times New Roman"/>
          <w:sz w:val="24"/>
          <w:szCs w:val="24"/>
        </w:rPr>
        <w:t>&lt; 0.05</w:t>
      </w:r>
      <w:r w:rsidRPr="008E5F19">
        <w:rPr>
          <w:rFonts w:ascii="Times New Roman" w:hAnsi="Times New Roman" w:hint="eastAsia"/>
          <w:sz w:val="24"/>
          <w:szCs w:val="24"/>
        </w:rPr>
        <w:t xml:space="preserve">; **, p &lt; 0.01. </w:t>
      </w:r>
      <w:r w:rsidRPr="008E5F19">
        <w:rPr>
          <w:rFonts w:ascii="Times New Roman" w:hAnsi="Times New Roman" w:hint="eastAsia"/>
          <w:b/>
          <w:sz w:val="24"/>
          <w:szCs w:val="24"/>
        </w:rPr>
        <w:t>(G)</w:t>
      </w:r>
      <w:r w:rsidRPr="008E5F19">
        <w:rPr>
          <w:rFonts w:ascii="Times New Roman" w:hAnsi="Times New Roman" w:hint="eastAsia"/>
          <w:sz w:val="24"/>
          <w:szCs w:val="24"/>
        </w:rPr>
        <w:t xml:space="preserve"> Cartoon illustrates that spindles with </w:t>
      </w:r>
      <w:r w:rsidRPr="008E5F19">
        <w:rPr>
          <w:rFonts w:ascii="Times New Roman" w:hAnsi="Times New Roman"/>
          <w:sz w:val="24"/>
          <w:szCs w:val="24"/>
        </w:rPr>
        <w:t>misaligned</w:t>
      </w:r>
      <w:r w:rsidRPr="008E5F19">
        <w:rPr>
          <w:rFonts w:ascii="Times New Roman" w:hAnsi="Times New Roman" w:hint="eastAsia"/>
          <w:sz w:val="24"/>
          <w:szCs w:val="24"/>
        </w:rPr>
        <w:t xml:space="preserve"> chromosomes tend to align along the magnetic field direction</w:t>
      </w:r>
      <w:r w:rsidR="00AD48CA">
        <w:rPr>
          <w:rFonts w:ascii="Times New Roman" w:hAnsi="Times New Roman" w:hint="eastAsia"/>
          <w:sz w:val="24"/>
          <w:szCs w:val="24"/>
        </w:rPr>
        <w:t xml:space="preserve"> (B, upward)</w:t>
      </w:r>
      <w:r w:rsidRPr="008E5F19">
        <w:rPr>
          <w:rFonts w:ascii="Times New Roman" w:hAnsi="Times New Roman" w:hint="eastAsia"/>
          <w:sz w:val="24"/>
          <w:szCs w:val="24"/>
        </w:rPr>
        <w:t xml:space="preserve"> while spindles with compact metaphase plate tend to align normal to the field direction.  </w:t>
      </w:r>
    </w:p>
    <w:p w:rsidR="00C85F8F" w:rsidRDefault="00C85F8F" w:rsidP="00ED7C8A">
      <w:pPr>
        <w:autoSpaceDE w:val="0"/>
        <w:autoSpaceDN w:val="0"/>
        <w:adjustRightInd w:val="0"/>
        <w:spacing w:line="480" w:lineRule="auto"/>
        <w:rPr>
          <w:rFonts w:ascii="Times New Roman" w:hAnsi="Times New Roman"/>
          <w:sz w:val="24"/>
          <w:szCs w:val="24"/>
        </w:rPr>
      </w:pPr>
    </w:p>
    <w:p w:rsidR="00C85F8F" w:rsidRPr="00CB066B" w:rsidRDefault="00C85F8F" w:rsidP="00ED7C8A">
      <w:pPr>
        <w:autoSpaceDE w:val="0"/>
        <w:autoSpaceDN w:val="0"/>
        <w:adjustRightInd w:val="0"/>
        <w:spacing w:line="480" w:lineRule="auto"/>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6-figure supplement 1. The chromosome distribution and angle between spindle long axis and the magnetic field/gravity direction in control CNE-2Z and RPE1 cells.</w:t>
      </w:r>
      <w:r w:rsidRPr="00CB066B">
        <w:rPr>
          <w:rFonts w:ascii="Times New Roman" w:hAnsi="Times New Roman" w:hint="eastAsia"/>
          <w:sz w:val="24"/>
          <w:szCs w:val="24"/>
        </w:rPr>
        <w:t xml:space="preserve"> These are the control groups of figure</w:t>
      </w:r>
      <w:r w:rsidR="002D3676">
        <w:rPr>
          <w:rFonts w:ascii="Times New Roman" w:hAnsi="Times New Roman" w:hint="eastAsia"/>
          <w:sz w:val="24"/>
          <w:szCs w:val="24"/>
        </w:rPr>
        <w:t xml:space="preserve"> 6</w:t>
      </w:r>
      <w:r w:rsidRPr="00CB066B">
        <w:rPr>
          <w:rFonts w:ascii="Times New Roman" w:hAnsi="Times New Roman" w:hint="eastAsia"/>
          <w:sz w:val="24"/>
          <w:szCs w:val="24"/>
        </w:rPr>
        <w:t>D.</w:t>
      </w:r>
      <w:r w:rsidR="00F615E1">
        <w:rPr>
          <w:rFonts w:ascii="Times New Roman" w:hAnsi="Times New Roman" w:hint="eastAsia"/>
          <w:sz w:val="24"/>
          <w:szCs w:val="24"/>
        </w:rPr>
        <w:t xml:space="preserve"> </w:t>
      </w:r>
    </w:p>
    <w:p w:rsidR="00102ABF" w:rsidRDefault="00102ABF" w:rsidP="00ED7C8A">
      <w:pPr>
        <w:spacing w:line="480" w:lineRule="auto"/>
        <w:rPr>
          <w:rFonts w:ascii="Times New Roman" w:hAnsi="Times New Roman"/>
          <w:sz w:val="24"/>
          <w:szCs w:val="24"/>
        </w:rPr>
      </w:pPr>
    </w:p>
    <w:p w:rsidR="009245AE" w:rsidRDefault="009245AE" w:rsidP="00EB675F">
      <w:pPr>
        <w:spacing w:line="480" w:lineRule="auto"/>
        <w:rPr>
          <w:ins w:id="458" w:author="xin zhang" w:date="2017-02-09T16:19:00Z"/>
          <w:rFonts w:ascii="Times New Roman" w:hAnsi="Times New Roman"/>
          <w:b/>
          <w:sz w:val="24"/>
          <w:szCs w:val="24"/>
        </w:rPr>
      </w:pPr>
      <w:ins w:id="459" w:author="xin zhang" w:date="2017-02-09T16:19:00Z">
        <w:r w:rsidRPr="00782D72">
          <w:rPr>
            <w:rFonts w:ascii="Times New Roman" w:hAnsi="Times New Roman"/>
            <w:b/>
            <w:sz w:val="24"/>
            <w:szCs w:val="24"/>
          </w:rPr>
          <w:t xml:space="preserve">Figure </w:t>
        </w:r>
        <w:r>
          <w:rPr>
            <w:rFonts w:ascii="Times New Roman" w:hAnsi="Times New Roman" w:hint="eastAsia"/>
            <w:b/>
            <w:sz w:val="24"/>
            <w:szCs w:val="24"/>
          </w:rPr>
          <w:t xml:space="preserve">6-figure supplement </w:t>
        </w:r>
      </w:ins>
      <w:ins w:id="460" w:author="xin zhang" w:date="2017-02-09T17:10:00Z">
        <w:r w:rsidR="00E30A0A">
          <w:rPr>
            <w:rFonts w:ascii="Times New Roman" w:hAnsi="Times New Roman" w:hint="eastAsia"/>
            <w:b/>
            <w:sz w:val="24"/>
            <w:szCs w:val="24"/>
          </w:rPr>
          <w:t>2</w:t>
        </w:r>
      </w:ins>
      <w:ins w:id="461" w:author="xin zhang" w:date="2017-02-09T16:19:00Z">
        <w:r>
          <w:rPr>
            <w:rFonts w:ascii="Times New Roman" w:hAnsi="Times New Roman" w:hint="eastAsia"/>
            <w:b/>
            <w:sz w:val="24"/>
            <w:szCs w:val="24"/>
          </w:rPr>
          <w:t>.</w:t>
        </w:r>
      </w:ins>
      <w:ins w:id="462" w:author="xin zhang" w:date="2017-02-09T16:20:00Z">
        <w:r w:rsidR="00EB675F">
          <w:rPr>
            <w:rFonts w:ascii="Times New Roman" w:hAnsi="Times New Roman" w:hint="eastAsia"/>
            <w:b/>
            <w:sz w:val="24"/>
            <w:szCs w:val="24"/>
          </w:rPr>
          <w:t xml:space="preserve"> SMFs of 1 T </w:t>
        </w:r>
      </w:ins>
      <w:ins w:id="463" w:author="xin zhang" w:date="2017-02-09T16:36:00Z">
        <w:r w:rsidR="00301FF6">
          <w:rPr>
            <w:rFonts w:ascii="Times New Roman" w:hAnsi="Times New Roman" w:hint="eastAsia"/>
            <w:b/>
            <w:sz w:val="24"/>
            <w:szCs w:val="24"/>
          </w:rPr>
          <w:t>and</w:t>
        </w:r>
      </w:ins>
      <w:ins w:id="464" w:author="xin zhang" w:date="2017-02-09T16:20:00Z">
        <w:r w:rsidR="00EB675F">
          <w:rPr>
            <w:rFonts w:ascii="Times New Roman" w:hAnsi="Times New Roman" w:hint="eastAsia"/>
            <w:b/>
            <w:sz w:val="24"/>
            <w:szCs w:val="24"/>
          </w:rPr>
          <w:t xml:space="preserve"> 9</w:t>
        </w:r>
      </w:ins>
      <w:ins w:id="465" w:author="xin zhang" w:date="2017-02-09T16:21:00Z">
        <w:r w:rsidR="00EB675F">
          <w:rPr>
            <w:rFonts w:ascii="Times New Roman" w:hAnsi="Times New Roman" w:hint="eastAsia"/>
            <w:b/>
            <w:sz w:val="24"/>
            <w:szCs w:val="24"/>
          </w:rPr>
          <w:t xml:space="preserve"> T did not affect </w:t>
        </w:r>
      </w:ins>
      <w:ins w:id="466" w:author="xin zhang" w:date="2017-02-09T16:41:00Z">
        <w:r w:rsidR="00AE2500">
          <w:rPr>
            <w:rFonts w:ascii="Times New Roman" w:hAnsi="Times New Roman" w:hint="eastAsia"/>
            <w:b/>
            <w:sz w:val="24"/>
            <w:szCs w:val="24"/>
          </w:rPr>
          <w:t>spindle orient</w:t>
        </w:r>
      </w:ins>
      <w:ins w:id="467" w:author="xin zhang" w:date="2017-02-09T16:42:00Z">
        <w:r w:rsidR="00AE2500">
          <w:rPr>
            <w:rFonts w:ascii="Times New Roman" w:hAnsi="Times New Roman" w:hint="eastAsia"/>
            <w:b/>
            <w:sz w:val="24"/>
            <w:szCs w:val="24"/>
          </w:rPr>
          <w:t>ation</w:t>
        </w:r>
      </w:ins>
      <w:ins w:id="468" w:author="xin zhang" w:date="2017-02-09T16:25:00Z">
        <w:r w:rsidR="00EB675F">
          <w:rPr>
            <w:rFonts w:ascii="Times New Roman" w:hAnsi="Times New Roman" w:hint="eastAsia"/>
            <w:b/>
            <w:sz w:val="24"/>
            <w:szCs w:val="24"/>
          </w:rPr>
          <w:t xml:space="preserve"> in CNE-2Z cells</w:t>
        </w:r>
      </w:ins>
      <w:ins w:id="469" w:author="xin zhang" w:date="2017-02-09T16:21:00Z">
        <w:r w:rsidR="00EB675F">
          <w:rPr>
            <w:rFonts w:ascii="Times New Roman" w:hAnsi="Times New Roman" w:hint="eastAsia"/>
            <w:b/>
            <w:sz w:val="24"/>
            <w:szCs w:val="24"/>
          </w:rPr>
          <w:t xml:space="preserve">. </w:t>
        </w:r>
        <w:r w:rsidR="00EB675F" w:rsidRPr="00EB675F">
          <w:rPr>
            <w:rFonts w:ascii="Times New Roman" w:hAnsi="Times New Roman"/>
            <w:sz w:val="24"/>
            <w:szCs w:val="24"/>
          </w:rPr>
          <w:t>Similar</w:t>
        </w:r>
        <w:r w:rsidR="00EB675F" w:rsidRPr="00EB675F">
          <w:rPr>
            <w:rFonts w:ascii="Times New Roman" w:hAnsi="Times New Roman" w:hint="eastAsia"/>
            <w:sz w:val="24"/>
            <w:szCs w:val="24"/>
          </w:rPr>
          <w:t xml:space="preserve"> to Figure 6, </w:t>
        </w:r>
      </w:ins>
      <w:ins w:id="470" w:author="xin zhang" w:date="2017-02-09T16:20:00Z">
        <w:r w:rsidR="00EB675F" w:rsidRPr="008E5F19">
          <w:rPr>
            <w:rFonts w:ascii="Times New Roman" w:hAnsi="Times New Roman"/>
            <w:sz w:val="24"/>
            <w:szCs w:val="24"/>
          </w:rPr>
          <w:t>“</w:t>
        </w:r>
        <w:r w:rsidR="00EB675F" w:rsidRPr="008E5F19">
          <w:rPr>
            <w:rFonts w:ascii="Times New Roman" w:hAnsi="Times New Roman" w:hint="eastAsia"/>
            <w:sz w:val="24"/>
            <w:szCs w:val="24"/>
          </w:rPr>
          <w:t>a</w:t>
        </w:r>
        <w:r w:rsidR="00EB675F" w:rsidRPr="008E5F19">
          <w:rPr>
            <w:rFonts w:ascii="Times New Roman" w:hAnsi="Times New Roman"/>
            <w:sz w:val="24"/>
            <w:szCs w:val="24"/>
          </w:rPr>
          <w:t>”</w:t>
        </w:r>
        <w:r w:rsidR="00EB675F" w:rsidRPr="008E5F19">
          <w:rPr>
            <w:rFonts w:ascii="Times New Roman" w:hAnsi="Times New Roman" w:hint="eastAsia"/>
            <w:sz w:val="24"/>
            <w:szCs w:val="24"/>
          </w:rPr>
          <w:t xml:space="preserve"> is </w:t>
        </w:r>
        <w:r w:rsidR="00EB675F" w:rsidRPr="008E5F19">
          <w:rPr>
            <w:rFonts w:ascii="Times New Roman" w:hAnsi="Times New Roman"/>
            <w:sz w:val="24"/>
            <w:szCs w:val="24"/>
          </w:rPr>
          <w:t>the</w:t>
        </w:r>
        <w:r w:rsidR="00EB675F" w:rsidRPr="008E5F19">
          <w:rPr>
            <w:rFonts w:ascii="Times New Roman" w:hAnsi="Times New Roman" w:hint="eastAsia"/>
            <w:sz w:val="24"/>
            <w:szCs w:val="24"/>
          </w:rPr>
          <w:t xml:space="preserve"> spindle length, defined as the distance between two spindle poles. </w:t>
        </w:r>
        <w:r w:rsidR="00EB675F" w:rsidRPr="008E5F19">
          <w:rPr>
            <w:rFonts w:ascii="Times New Roman" w:hAnsi="Times New Roman"/>
            <w:sz w:val="24"/>
            <w:szCs w:val="24"/>
          </w:rPr>
          <w:t>“</w:t>
        </w:r>
        <w:proofErr w:type="gramStart"/>
        <w:r w:rsidR="00EB675F" w:rsidRPr="008E5F19">
          <w:rPr>
            <w:rFonts w:ascii="Times New Roman" w:hAnsi="Times New Roman" w:hint="eastAsia"/>
            <w:sz w:val="24"/>
            <w:szCs w:val="24"/>
          </w:rPr>
          <w:t>b</w:t>
        </w:r>
        <w:proofErr w:type="gramEnd"/>
        <w:r w:rsidR="00EB675F" w:rsidRPr="008E5F19">
          <w:rPr>
            <w:rFonts w:ascii="Times New Roman" w:hAnsi="Times New Roman"/>
            <w:sz w:val="24"/>
            <w:szCs w:val="24"/>
          </w:rPr>
          <w:t>”</w:t>
        </w:r>
        <w:r w:rsidR="00EB675F" w:rsidRPr="008E5F19">
          <w:rPr>
            <w:rFonts w:ascii="Times New Roman" w:hAnsi="Times New Roman" w:hint="eastAsia"/>
            <w:sz w:val="24"/>
            <w:szCs w:val="24"/>
          </w:rPr>
          <w:t xml:space="preserve"> is </w:t>
        </w:r>
        <w:r w:rsidR="00EB675F" w:rsidRPr="008E5F19">
          <w:rPr>
            <w:rFonts w:ascii="Times New Roman" w:hAnsi="Times New Roman"/>
            <w:sz w:val="24"/>
            <w:szCs w:val="24"/>
          </w:rPr>
          <w:t>the</w:t>
        </w:r>
        <w:r w:rsidR="00EB675F" w:rsidRPr="008E5F19">
          <w:rPr>
            <w:rFonts w:ascii="Times New Roman" w:hAnsi="Times New Roman" w:hint="eastAsia"/>
            <w:sz w:val="24"/>
            <w:szCs w:val="24"/>
          </w:rPr>
          <w:t xml:space="preserve"> chromosome distribution, defined by the </w:t>
        </w:r>
        <w:r w:rsidR="00EB675F" w:rsidRPr="008E5F19">
          <w:rPr>
            <w:rFonts w:ascii="Times New Roman" w:hAnsi="Times New Roman"/>
            <w:sz w:val="24"/>
            <w:szCs w:val="24"/>
          </w:rPr>
          <w:t>maximum</w:t>
        </w:r>
        <w:r w:rsidR="00EB675F" w:rsidRPr="008E5F19">
          <w:rPr>
            <w:rFonts w:ascii="Times New Roman" w:hAnsi="Times New Roman" w:hint="eastAsia"/>
            <w:sz w:val="24"/>
            <w:szCs w:val="24"/>
          </w:rPr>
          <w:t xml:space="preserve"> distance between chromosomes</w:t>
        </w:r>
      </w:ins>
      <w:ins w:id="471" w:author="xin zhang" w:date="2017-02-17T14:31:00Z">
        <w:r w:rsidR="00EE7974">
          <w:rPr>
            <w:rFonts w:ascii="Times New Roman" w:hAnsi="Times New Roman" w:hint="eastAsia"/>
            <w:sz w:val="24"/>
            <w:szCs w:val="24"/>
          </w:rPr>
          <w:t xml:space="preserve"> </w:t>
        </w:r>
        <w:r w:rsidR="00EE7974">
          <w:rPr>
            <w:rFonts w:ascii="Times New Roman" w:hAnsi="Times New Roman" w:hint="eastAsia"/>
            <w:sz w:val="24"/>
            <w:szCs w:val="24"/>
          </w:rPr>
          <w:t>along the spindle long axis</w:t>
        </w:r>
      </w:ins>
      <w:ins w:id="472" w:author="xin zhang" w:date="2017-02-09T16:20:00Z">
        <w:r w:rsidR="00EB675F" w:rsidRPr="008E5F19">
          <w:rPr>
            <w:rFonts w:ascii="Times New Roman" w:hAnsi="Times New Roman" w:hint="eastAsia"/>
            <w:sz w:val="24"/>
            <w:szCs w:val="24"/>
          </w:rPr>
          <w:t>.</w:t>
        </w:r>
      </w:ins>
      <w:ins w:id="473" w:author="xin zhang" w:date="2017-02-09T16:22:00Z">
        <w:r w:rsidR="00EB675F">
          <w:rPr>
            <w:rFonts w:ascii="Times New Roman" w:hAnsi="Times New Roman" w:hint="eastAsia"/>
            <w:sz w:val="24"/>
            <w:szCs w:val="24"/>
          </w:rPr>
          <w:t xml:space="preserve"> </w:t>
        </w:r>
      </w:ins>
      <w:proofErr w:type="gramStart"/>
      <w:ins w:id="474" w:author="xin zhang" w:date="2017-02-09T16:23:00Z">
        <w:r w:rsidR="00EB675F">
          <w:rPr>
            <w:rFonts w:ascii="Times New Roman" w:hAnsi="Times New Roman" w:hint="eastAsia"/>
            <w:sz w:val="24"/>
            <w:szCs w:val="24"/>
          </w:rPr>
          <w:t>a/</w:t>
        </w:r>
        <w:proofErr w:type="gramEnd"/>
        <w:r w:rsidR="00EB675F">
          <w:rPr>
            <w:rFonts w:ascii="Times New Roman" w:hAnsi="Times New Roman" w:hint="eastAsia"/>
            <w:sz w:val="24"/>
            <w:szCs w:val="24"/>
          </w:rPr>
          <w:t xml:space="preserve">b value </w:t>
        </w:r>
      </w:ins>
      <w:ins w:id="475" w:author="xin zhang" w:date="2017-02-09T16:24:00Z">
        <w:r w:rsidR="00EB675F">
          <w:rPr>
            <w:rFonts w:ascii="Times New Roman" w:hAnsi="Times New Roman" w:hint="eastAsia"/>
            <w:sz w:val="24"/>
            <w:szCs w:val="24"/>
          </w:rPr>
          <w:t xml:space="preserve">reflects the chromosome distribution within the spindle. </w:t>
        </w:r>
      </w:ins>
      <w:ins w:id="476" w:author="xin zhang" w:date="2017-02-09T16:31:00Z">
        <w:r w:rsidR="00C66147">
          <w:rPr>
            <w:rFonts w:ascii="Times New Roman" w:hAnsi="Times New Roman" w:hint="eastAsia"/>
            <w:sz w:val="24"/>
            <w:szCs w:val="24"/>
          </w:rPr>
          <w:t xml:space="preserve">(A) </w:t>
        </w:r>
      </w:ins>
      <w:ins w:id="477" w:author="xin zhang" w:date="2017-02-09T16:36:00Z">
        <w:r w:rsidR="00301FF6">
          <w:rPr>
            <w:rFonts w:ascii="Times New Roman" w:hAnsi="Times New Roman" w:hint="eastAsia"/>
            <w:sz w:val="24"/>
            <w:szCs w:val="24"/>
          </w:rPr>
          <w:t xml:space="preserve">The </w:t>
        </w:r>
        <w:r w:rsidR="00301FF6" w:rsidRPr="008E5F19">
          <w:rPr>
            <w:rFonts w:ascii="Times New Roman" w:hAnsi="Times New Roman" w:hint="eastAsia"/>
            <w:sz w:val="24"/>
            <w:szCs w:val="24"/>
          </w:rPr>
          <w:t xml:space="preserve">angle between </w:t>
        </w:r>
        <w:r w:rsidR="00301FF6" w:rsidRPr="008E5F19">
          <w:rPr>
            <w:rFonts w:ascii="Times New Roman" w:hAnsi="Times New Roman"/>
            <w:sz w:val="24"/>
            <w:szCs w:val="24"/>
          </w:rPr>
          <w:t>spindle</w:t>
        </w:r>
        <w:r w:rsidR="00301FF6" w:rsidRPr="008E5F19">
          <w:rPr>
            <w:rFonts w:ascii="Times New Roman" w:hAnsi="Times New Roman" w:hint="eastAsia"/>
            <w:sz w:val="24"/>
            <w:szCs w:val="24"/>
          </w:rPr>
          <w:t xml:space="preserve"> long axis with the magn</w:t>
        </w:r>
        <w:r w:rsidR="00301FF6">
          <w:rPr>
            <w:rFonts w:ascii="Times New Roman" w:hAnsi="Times New Roman" w:hint="eastAsia"/>
            <w:sz w:val="24"/>
            <w:szCs w:val="24"/>
          </w:rPr>
          <w:t>etic field direction was not affected by 1 T and 9 T SMFs</w:t>
        </w:r>
      </w:ins>
      <w:ins w:id="478" w:author="xin zhang" w:date="2017-02-09T16:39:00Z">
        <w:r w:rsidR="003B0F53">
          <w:rPr>
            <w:rFonts w:ascii="Times New Roman" w:hAnsi="Times New Roman" w:hint="eastAsia"/>
            <w:sz w:val="24"/>
            <w:szCs w:val="24"/>
          </w:rPr>
          <w:t xml:space="preserve"> or the chromosome distribution within the spindle</w:t>
        </w:r>
      </w:ins>
      <w:ins w:id="479" w:author="xin zhang" w:date="2017-02-09T16:36:00Z">
        <w:r w:rsidR="00301FF6">
          <w:rPr>
            <w:rFonts w:ascii="Times New Roman" w:hAnsi="Times New Roman"/>
            <w:sz w:val="24"/>
            <w:szCs w:val="24"/>
          </w:rPr>
          <w:t>;</w:t>
        </w:r>
        <w:r w:rsidR="00301FF6">
          <w:rPr>
            <w:rFonts w:ascii="Times New Roman" w:hAnsi="Times New Roman" w:hint="eastAsia"/>
            <w:sz w:val="24"/>
            <w:szCs w:val="24"/>
          </w:rPr>
          <w:t xml:space="preserve"> (B) </w:t>
        </w:r>
      </w:ins>
      <w:ins w:id="480" w:author="xin zhang" w:date="2017-02-09T16:37:00Z">
        <w:r w:rsidR="00301FF6">
          <w:rPr>
            <w:rFonts w:ascii="Times New Roman" w:hAnsi="Times New Roman" w:hint="eastAsia"/>
            <w:sz w:val="24"/>
            <w:szCs w:val="24"/>
          </w:rPr>
          <w:t xml:space="preserve">The </w:t>
        </w:r>
        <w:r w:rsidR="00301FF6" w:rsidRPr="008E5F19">
          <w:rPr>
            <w:rFonts w:ascii="Times New Roman" w:hAnsi="Times New Roman" w:hint="eastAsia"/>
            <w:sz w:val="24"/>
            <w:szCs w:val="24"/>
          </w:rPr>
          <w:t xml:space="preserve">angle between </w:t>
        </w:r>
        <w:r w:rsidR="00301FF6" w:rsidRPr="008E5F19">
          <w:rPr>
            <w:rFonts w:ascii="Times New Roman" w:hAnsi="Times New Roman"/>
            <w:sz w:val="24"/>
            <w:szCs w:val="24"/>
          </w:rPr>
          <w:t>spindle</w:t>
        </w:r>
        <w:r w:rsidR="00301FF6" w:rsidRPr="008E5F19">
          <w:rPr>
            <w:rFonts w:ascii="Times New Roman" w:hAnsi="Times New Roman" w:hint="eastAsia"/>
            <w:sz w:val="24"/>
            <w:szCs w:val="24"/>
          </w:rPr>
          <w:t xml:space="preserve"> long axis with the magn</w:t>
        </w:r>
        <w:r w:rsidR="00301FF6">
          <w:rPr>
            <w:rFonts w:ascii="Times New Roman" w:hAnsi="Times New Roman" w:hint="eastAsia"/>
            <w:sz w:val="24"/>
            <w:szCs w:val="24"/>
          </w:rPr>
          <w:t xml:space="preserve">etic field direction was not affected </w:t>
        </w:r>
        <w:r w:rsidR="00301FF6" w:rsidRPr="00301FF6">
          <w:rPr>
            <w:rFonts w:ascii="Times New Roman" w:hAnsi="Times New Roman" w:hint="eastAsia"/>
            <w:sz w:val="24"/>
            <w:szCs w:val="24"/>
          </w:rPr>
          <w:t xml:space="preserve">by chromosome </w:t>
        </w:r>
      </w:ins>
      <w:ins w:id="481" w:author="xin zhang" w:date="2017-02-09T16:38:00Z">
        <w:r w:rsidR="00301FF6">
          <w:rPr>
            <w:rFonts w:ascii="Times New Roman" w:hAnsi="Times New Roman" w:hint="eastAsia"/>
            <w:sz w:val="24"/>
            <w:szCs w:val="24"/>
          </w:rPr>
          <w:t>alignment</w:t>
        </w:r>
      </w:ins>
      <w:ins w:id="482" w:author="xin zhang" w:date="2017-02-17T14:32:00Z">
        <w:r w:rsidR="00D169E2">
          <w:rPr>
            <w:rFonts w:ascii="Times New Roman" w:hAnsi="Times New Roman" w:hint="eastAsia"/>
            <w:sz w:val="24"/>
            <w:szCs w:val="24"/>
          </w:rPr>
          <w:t xml:space="preserve"> </w:t>
        </w:r>
        <w:r w:rsidR="00D169E2">
          <w:rPr>
            <w:rFonts w:ascii="Times New Roman" w:hAnsi="Times New Roman" w:hint="eastAsia"/>
            <w:sz w:val="24"/>
            <w:szCs w:val="24"/>
          </w:rPr>
          <w:t>1</w:t>
        </w:r>
        <w:r w:rsidR="00D169E2">
          <w:rPr>
            <w:rFonts w:ascii="Times New Roman" w:hAnsi="Times New Roman" w:hint="eastAsia"/>
            <w:sz w:val="24"/>
            <w:szCs w:val="24"/>
          </w:rPr>
          <w:t xml:space="preserve"> </w:t>
        </w:r>
        <w:r w:rsidR="00D169E2">
          <w:rPr>
            <w:rFonts w:ascii="Times New Roman" w:hAnsi="Times New Roman" w:hint="eastAsia"/>
            <w:sz w:val="24"/>
            <w:szCs w:val="24"/>
          </w:rPr>
          <w:t>T and 9</w:t>
        </w:r>
        <w:r w:rsidR="00D169E2">
          <w:rPr>
            <w:rFonts w:ascii="Times New Roman" w:hAnsi="Times New Roman" w:hint="eastAsia"/>
            <w:sz w:val="24"/>
            <w:szCs w:val="24"/>
          </w:rPr>
          <w:t xml:space="preserve"> </w:t>
        </w:r>
        <w:r w:rsidR="00D169E2">
          <w:rPr>
            <w:rFonts w:ascii="Times New Roman" w:hAnsi="Times New Roman" w:hint="eastAsia"/>
            <w:sz w:val="24"/>
            <w:szCs w:val="24"/>
          </w:rPr>
          <w:t>T SMFs</w:t>
        </w:r>
      </w:ins>
      <w:ins w:id="483" w:author="xin zhang" w:date="2017-02-09T16:31:00Z">
        <w:r w:rsidR="00C66147" w:rsidRPr="008E5F19">
          <w:rPr>
            <w:rFonts w:ascii="Times New Roman" w:hAnsi="Times New Roman" w:hint="eastAsia"/>
            <w:sz w:val="24"/>
            <w:szCs w:val="24"/>
          </w:rPr>
          <w:t xml:space="preserve">. Quantifications were from </w:t>
        </w:r>
        <w:r w:rsidR="00C66147">
          <w:rPr>
            <w:rFonts w:ascii="Times New Roman" w:hAnsi="Times New Roman" w:hint="eastAsia"/>
            <w:sz w:val="24"/>
            <w:szCs w:val="24"/>
          </w:rPr>
          <w:t>t</w:t>
        </w:r>
        <w:r w:rsidR="00C66147" w:rsidRPr="008E5F19">
          <w:rPr>
            <w:rFonts w:ascii="Times New Roman" w:hAnsi="Times New Roman" w:hint="eastAsia"/>
            <w:sz w:val="24"/>
            <w:szCs w:val="24"/>
          </w:rPr>
          <w:t xml:space="preserve">otal of </w:t>
        </w:r>
      </w:ins>
      <w:ins w:id="484" w:author="xin zhang" w:date="2017-02-09T17:21:00Z">
        <w:r w:rsidR="006564CF">
          <w:rPr>
            <w:rFonts w:ascii="Times New Roman" w:hAnsi="Times New Roman" w:hint="eastAsia"/>
            <w:sz w:val="24"/>
            <w:szCs w:val="24"/>
          </w:rPr>
          <w:lastRenderedPageBreak/>
          <w:t>466</w:t>
        </w:r>
      </w:ins>
      <w:ins w:id="485" w:author="xin zhang" w:date="2017-02-09T16:31:00Z">
        <w:r w:rsidR="00C66147" w:rsidRPr="008E5F19">
          <w:rPr>
            <w:rFonts w:ascii="Times New Roman" w:hAnsi="Times New Roman" w:hint="eastAsia"/>
            <w:sz w:val="24"/>
            <w:szCs w:val="24"/>
          </w:rPr>
          <w:t xml:space="preserve"> CNE-2Z spindles from four independent coverslips in two independent days. </w:t>
        </w:r>
        <w:r w:rsidR="00C66147">
          <w:rPr>
            <w:rFonts w:ascii="Times New Roman" w:hAnsi="Times New Roman" w:hint="eastAsia"/>
            <w:sz w:val="24"/>
            <w:szCs w:val="24"/>
          </w:rPr>
          <w:t xml:space="preserve">Data is </w:t>
        </w:r>
        <w:r w:rsidR="00C66147" w:rsidRPr="00F25B08">
          <w:rPr>
            <w:rFonts w:ascii="Times New Roman" w:hAnsi="Times New Roman"/>
            <w:color w:val="00000F"/>
            <w:sz w:val="24"/>
            <w:szCs w:val="24"/>
            <w:shd w:val="clear" w:color="auto" w:fill="FFFFFF"/>
          </w:rPr>
          <w:t>mean ± S</w:t>
        </w:r>
        <w:r w:rsidR="00C66147">
          <w:rPr>
            <w:rFonts w:ascii="Times New Roman" w:hAnsi="Times New Roman" w:hint="eastAsia"/>
            <w:color w:val="00000F"/>
            <w:sz w:val="24"/>
            <w:szCs w:val="24"/>
            <w:shd w:val="clear" w:color="auto" w:fill="FFFFFF"/>
          </w:rPr>
          <w:t>EM.</w:t>
        </w:r>
        <w:r w:rsidR="00C66147">
          <w:rPr>
            <w:rFonts w:ascii="Times New Roman" w:hAnsi="Times New Roman"/>
            <w:sz w:val="24"/>
            <w:szCs w:val="24"/>
          </w:rPr>
          <w:t xml:space="preserve"> “ns”, not significant</w:t>
        </w:r>
        <w:r w:rsidR="00C66147" w:rsidRPr="008E5F19">
          <w:rPr>
            <w:rFonts w:ascii="Times New Roman" w:hAnsi="Times New Roman" w:hint="eastAsia"/>
            <w:sz w:val="24"/>
            <w:szCs w:val="24"/>
          </w:rPr>
          <w:t>.</w:t>
        </w:r>
      </w:ins>
    </w:p>
    <w:p w:rsidR="009245AE" w:rsidRDefault="009245AE" w:rsidP="00ED7C8A">
      <w:pPr>
        <w:spacing w:line="480" w:lineRule="auto"/>
        <w:rPr>
          <w:rFonts w:ascii="Times New Roman" w:hAnsi="Times New Roman"/>
          <w:sz w:val="24"/>
          <w:szCs w:val="24"/>
        </w:rPr>
      </w:pPr>
    </w:p>
    <w:p w:rsidR="00AD48CA" w:rsidRDefault="00AD48CA" w:rsidP="00ED7C8A">
      <w:pPr>
        <w:autoSpaceDE w:val="0"/>
        <w:autoSpaceDN w:val="0"/>
        <w:adjustRightInd w:val="0"/>
        <w:spacing w:line="480" w:lineRule="auto"/>
        <w:rPr>
          <w:rFonts w:ascii="Times New Roman" w:hAnsi="Times New Roman"/>
          <w:sz w:val="24"/>
          <w:szCs w:val="24"/>
        </w:rPr>
      </w:pPr>
      <w:proofErr w:type="gramStart"/>
      <w:r w:rsidRPr="00A26193">
        <w:rPr>
          <w:rFonts w:ascii="Times New Roman" w:hAnsi="Times New Roman"/>
          <w:b/>
          <w:sz w:val="24"/>
          <w:szCs w:val="24"/>
        </w:rPr>
        <w:t xml:space="preserve">Figure </w:t>
      </w:r>
      <w:r w:rsidR="00C85F8F">
        <w:rPr>
          <w:rFonts w:ascii="Times New Roman" w:hAnsi="Times New Roman" w:hint="eastAsia"/>
          <w:b/>
          <w:sz w:val="24"/>
          <w:szCs w:val="24"/>
        </w:rPr>
        <w:t>7</w:t>
      </w:r>
      <w:r w:rsidRPr="00A26193">
        <w:rPr>
          <w:rFonts w:ascii="Times New Roman" w:hAnsi="Times New Roman"/>
          <w:b/>
          <w:sz w:val="24"/>
          <w:szCs w:val="24"/>
        </w:rPr>
        <w:t>.</w:t>
      </w:r>
      <w:proofErr w:type="gramEnd"/>
      <w:r w:rsidRPr="00A26193">
        <w:rPr>
          <w:rFonts w:ascii="Times New Roman" w:hAnsi="Times New Roman"/>
          <w:b/>
          <w:color w:val="000000"/>
          <w:kern w:val="0"/>
          <w:sz w:val="24"/>
          <w:szCs w:val="24"/>
        </w:rPr>
        <w:t xml:space="preserve"> </w:t>
      </w:r>
      <w:r w:rsidRPr="00541B6F">
        <w:rPr>
          <w:rFonts w:ascii="Times New Roman" w:hAnsi="Times New Roman"/>
          <w:b/>
          <w:sz w:val="24"/>
          <w:szCs w:val="24"/>
          <w:shd w:val="clear" w:color="auto" w:fill="FFFFFF"/>
        </w:rPr>
        <w:t>27</w:t>
      </w:r>
      <w:r>
        <w:rPr>
          <w:rFonts w:ascii="Times New Roman" w:hAnsi="Times New Roman"/>
          <w:b/>
          <w:sz w:val="24"/>
          <w:szCs w:val="24"/>
          <w:shd w:val="clear" w:color="auto" w:fill="FFFFFF"/>
        </w:rPr>
        <w:t xml:space="preserve"> </w:t>
      </w:r>
      <w:r w:rsidRPr="00541B6F">
        <w:rPr>
          <w:rFonts w:ascii="Times New Roman" w:hAnsi="Times New Roman"/>
          <w:b/>
          <w:sz w:val="24"/>
          <w:szCs w:val="24"/>
          <w:shd w:val="clear" w:color="auto" w:fill="FFFFFF"/>
        </w:rPr>
        <w:t>T SMF</w:t>
      </w:r>
      <w:r>
        <w:rPr>
          <w:rFonts w:ascii="Times New Roman" w:hAnsi="Times New Roman"/>
          <w:b/>
          <w:sz w:val="24"/>
          <w:szCs w:val="24"/>
          <w:shd w:val="clear" w:color="auto" w:fill="FFFFFF"/>
        </w:rPr>
        <w:t xml:space="preserve"> </w:t>
      </w:r>
      <w:r w:rsidRPr="007D28F7">
        <w:rPr>
          <w:rFonts w:ascii="Times New Roman" w:hAnsi="Times New Roman"/>
          <w:b/>
          <w:color w:val="000000"/>
          <w:kern w:val="0"/>
          <w:sz w:val="24"/>
          <w:szCs w:val="24"/>
        </w:rPr>
        <w:t>change</w:t>
      </w:r>
      <w:r>
        <w:rPr>
          <w:rFonts w:ascii="Times New Roman" w:hAnsi="Times New Roman"/>
          <w:b/>
          <w:color w:val="000000"/>
          <w:kern w:val="0"/>
          <w:sz w:val="24"/>
          <w:szCs w:val="24"/>
        </w:rPr>
        <w:t>s</w:t>
      </w:r>
      <w:r w:rsidRPr="007D28F7">
        <w:rPr>
          <w:rFonts w:ascii="Times New Roman" w:hAnsi="Times New Roman"/>
          <w:b/>
          <w:color w:val="000000"/>
          <w:kern w:val="0"/>
          <w:sz w:val="24"/>
          <w:szCs w:val="24"/>
        </w:rPr>
        <w:t xml:space="preserve"> spindle</w:t>
      </w:r>
      <w:r>
        <w:rPr>
          <w:rFonts w:ascii="Times New Roman" w:hAnsi="Times New Roman"/>
          <w:b/>
          <w:color w:val="000000"/>
          <w:kern w:val="0"/>
          <w:sz w:val="24"/>
          <w:szCs w:val="24"/>
        </w:rPr>
        <w:t xml:space="preserve"> morphology in both CNE-2Z and RPE1 cells. (</w:t>
      </w:r>
      <w:r>
        <w:rPr>
          <w:rFonts w:ascii="Times New Roman" w:hAnsi="Times New Roman" w:hint="eastAsia"/>
          <w:b/>
          <w:color w:val="000000"/>
          <w:kern w:val="0"/>
          <w:sz w:val="24"/>
          <w:szCs w:val="24"/>
        </w:rPr>
        <w:t>A</w:t>
      </w:r>
      <w:r>
        <w:rPr>
          <w:rFonts w:ascii="Times New Roman" w:hAnsi="Times New Roman"/>
          <w:b/>
          <w:color w:val="000000"/>
          <w:kern w:val="0"/>
          <w:sz w:val="24"/>
          <w:szCs w:val="24"/>
        </w:rPr>
        <w:t xml:space="preserve">) </w:t>
      </w:r>
      <w:r w:rsidRPr="00292C80">
        <w:rPr>
          <w:rFonts w:ascii="Times New Roman" w:hAnsi="Times New Roman"/>
          <w:sz w:val="24"/>
          <w:szCs w:val="24"/>
        </w:rPr>
        <w:t>Representative i</w:t>
      </w:r>
      <w:r>
        <w:rPr>
          <w:rFonts w:ascii="Times New Roman" w:hAnsi="Times New Roman"/>
          <w:sz w:val="24"/>
          <w:szCs w:val="24"/>
        </w:rPr>
        <w:t>mmunofluorescence images of CNE-2</w:t>
      </w:r>
      <w:r w:rsidRPr="00D31DA0">
        <w:rPr>
          <w:rFonts w:ascii="Times New Roman" w:hAnsi="Times New Roman"/>
          <w:sz w:val="24"/>
          <w:szCs w:val="24"/>
        </w:rPr>
        <w:t xml:space="preserve">Z </w:t>
      </w:r>
      <w:r>
        <w:rPr>
          <w:rFonts w:ascii="Times New Roman" w:hAnsi="Times New Roman"/>
          <w:sz w:val="24"/>
          <w:szCs w:val="24"/>
        </w:rPr>
        <w:t xml:space="preserve">and RPE1 </w:t>
      </w:r>
      <w:r w:rsidRPr="00D31DA0">
        <w:rPr>
          <w:rFonts w:ascii="Times New Roman" w:hAnsi="Times New Roman"/>
          <w:sz w:val="24"/>
          <w:szCs w:val="24"/>
        </w:rPr>
        <w:t>cells</w:t>
      </w:r>
      <w:r>
        <w:rPr>
          <w:rFonts w:ascii="Times New Roman" w:hAnsi="Times New Roman"/>
          <w:sz w:val="24"/>
          <w:szCs w:val="24"/>
        </w:rPr>
        <w:t xml:space="preserve"> with or without 27 T SMF </w:t>
      </w:r>
      <w:proofErr w:type="gramStart"/>
      <w:r>
        <w:rPr>
          <w:rFonts w:ascii="Times New Roman" w:hAnsi="Times New Roman"/>
          <w:sz w:val="24"/>
          <w:szCs w:val="24"/>
        </w:rPr>
        <w:t>treatment</w:t>
      </w:r>
      <w:proofErr w:type="gramEnd"/>
      <w:r>
        <w:rPr>
          <w:rFonts w:ascii="Times New Roman" w:hAnsi="Times New Roman"/>
          <w:sz w:val="24"/>
          <w:szCs w:val="24"/>
        </w:rPr>
        <w:t xml:space="preserve"> for 4 hours.</w:t>
      </w:r>
      <w:r w:rsidRPr="00FE7237">
        <w:rPr>
          <w:rFonts w:ascii="Times New Roman" w:hAnsi="Times New Roman" w:hint="eastAsia"/>
          <w:sz w:val="24"/>
          <w:szCs w:val="24"/>
        </w:rPr>
        <w:t xml:space="preserve"> </w:t>
      </w:r>
      <w:r>
        <w:rPr>
          <w:rFonts w:ascii="Times New Roman" w:hAnsi="Times New Roman" w:hint="eastAsia"/>
          <w:sz w:val="24"/>
          <w:szCs w:val="24"/>
        </w:rPr>
        <w:t xml:space="preserve">Scale bar: 5 </w:t>
      </w:r>
      <w:r w:rsidRPr="00DE02A2">
        <w:rPr>
          <w:rFonts w:ascii="Symbol" w:hAnsi="Symbol"/>
          <w:sz w:val="24"/>
          <w:szCs w:val="24"/>
        </w:rPr>
        <w:t></w:t>
      </w:r>
      <w:r>
        <w:rPr>
          <w:rFonts w:ascii="Times New Roman" w:hAnsi="Times New Roman" w:hint="eastAsia"/>
          <w:sz w:val="24"/>
          <w:szCs w:val="24"/>
        </w:rPr>
        <w:t>m.</w:t>
      </w:r>
      <w:r>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B</w:t>
      </w:r>
      <w:r>
        <w:rPr>
          <w:rFonts w:ascii="Times New Roman" w:hAnsi="Times New Roman"/>
          <w:b/>
          <w:color w:val="000000"/>
          <w:kern w:val="0"/>
          <w:sz w:val="24"/>
          <w:szCs w:val="24"/>
        </w:rPr>
        <w:t>)</w:t>
      </w:r>
      <w:r w:rsidRPr="00B05843">
        <w:rPr>
          <w:rFonts w:ascii="Times New Roman" w:hAnsi="Times New Roman"/>
          <w:color w:val="000000"/>
          <w:kern w:val="0"/>
          <w:sz w:val="24"/>
          <w:szCs w:val="24"/>
        </w:rPr>
        <w:t xml:space="preserve"> Illustration of the </w:t>
      </w:r>
      <w:ins w:id="486" w:author="xin" w:date="2017-02-12T17:57:00Z">
        <w:r w:rsidR="00B41649">
          <w:rPr>
            <w:rFonts w:ascii="Times New Roman" w:hAnsi="Times New Roman" w:hint="eastAsia"/>
            <w:color w:val="000000"/>
            <w:kern w:val="0"/>
            <w:sz w:val="24"/>
            <w:szCs w:val="24"/>
          </w:rPr>
          <w:t xml:space="preserve">pole </w:t>
        </w:r>
      </w:ins>
      <w:r w:rsidRPr="00B05843">
        <w:rPr>
          <w:rFonts w:ascii="Times New Roman" w:hAnsi="Times New Roman"/>
          <w:color w:val="000000"/>
          <w:kern w:val="0"/>
          <w:sz w:val="24"/>
          <w:szCs w:val="24"/>
        </w:rPr>
        <w:t xml:space="preserve">angle measurement of the </w:t>
      </w:r>
      <w:ins w:id="487" w:author="xin" w:date="2017-02-12T17:57:00Z">
        <w:r w:rsidR="00B41649">
          <w:rPr>
            <w:rFonts w:ascii="Times New Roman" w:hAnsi="Times New Roman" w:hint="eastAsia"/>
            <w:color w:val="000000"/>
            <w:kern w:val="0"/>
            <w:sz w:val="24"/>
            <w:szCs w:val="24"/>
          </w:rPr>
          <w:t xml:space="preserve">metaphase </w:t>
        </w:r>
      </w:ins>
      <w:r w:rsidRPr="00B05843">
        <w:rPr>
          <w:rFonts w:ascii="Times New Roman" w:hAnsi="Times New Roman"/>
          <w:color w:val="000000"/>
          <w:kern w:val="0"/>
          <w:sz w:val="24"/>
          <w:szCs w:val="24"/>
        </w:rPr>
        <w:t>spindles in</w:t>
      </w:r>
      <w:r>
        <w:rPr>
          <w:rFonts w:ascii="Times New Roman" w:hAnsi="Times New Roman"/>
          <w:b/>
          <w:color w:val="000000"/>
          <w:kern w:val="0"/>
          <w:sz w:val="24"/>
          <w:szCs w:val="24"/>
        </w:rPr>
        <w:t xml:space="preserve"> </w:t>
      </w:r>
      <w:r>
        <w:rPr>
          <w:rFonts w:ascii="Times New Roman" w:hAnsi="Times New Roman"/>
          <w:sz w:val="24"/>
          <w:szCs w:val="24"/>
        </w:rPr>
        <w:t>CNE-2</w:t>
      </w:r>
      <w:r w:rsidRPr="00D31DA0">
        <w:rPr>
          <w:rFonts w:ascii="Times New Roman" w:hAnsi="Times New Roman"/>
          <w:sz w:val="24"/>
          <w:szCs w:val="24"/>
        </w:rPr>
        <w:t xml:space="preserve">Z </w:t>
      </w:r>
      <w:r>
        <w:rPr>
          <w:rFonts w:ascii="Times New Roman" w:hAnsi="Times New Roman"/>
          <w:sz w:val="24"/>
          <w:szCs w:val="24"/>
        </w:rPr>
        <w:t xml:space="preserve">and RPE1 </w:t>
      </w:r>
      <w:r w:rsidRPr="00D31DA0">
        <w:rPr>
          <w:rFonts w:ascii="Times New Roman" w:hAnsi="Times New Roman"/>
          <w:sz w:val="24"/>
          <w:szCs w:val="24"/>
        </w:rPr>
        <w:t>cells</w:t>
      </w:r>
      <w:r>
        <w:rPr>
          <w:rFonts w:ascii="Times New Roman" w:hAnsi="Times New Roman"/>
          <w:sz w:val="24"/>
          <w:szCs w:val="24"/>
        </w:rPr>
        <w:t xml:space="preserve"> with or without 27 T SMF </w:t>
      </w:r>
      <w:proofErr w:type="gramStart"/>
      <w:r>
        <w:rPr>
          <w:rFonts w:ascii="Times New Roman" w:hAnsi="Times New Roman"/>
          <w:sz w:val="24"/>
          <w:szCs w:val="24"/>
        </w:rPr>
        <w:t>treatment</w:t>
      </w:r>
      <w:proofErr w:type="gramEnd"/>
      <w:r>
        <w:rPr>
          <w:rFonts w:ascii="Times New Roman" w:hAnsi="Times New Roman"/>
          <w:sz w:val="24"/>
          <w:szCs w:val="24"/>
        </w:rPr>
        <w:t xml:space="preserve"> for 4 hours. “1” measures the </w:t>
      </w:r>
      <w:r>
        <w:rPr>
          <w:rFonts w:ascii="Times New Roman" w:hAnsi="Times New Roman" w:hint="eastAsia"/>
          <w:sz w:val="24"/>
          <w:szCs w:val="24"/>
        </w:rPr>
        <w:t xml:space="preserve">pole </w:t>
      </w:r>
      <w:r>
        <w:rPr>
          <w:rFonts w:ascii="Times New Roman" w:hAnsi="Times New Roman"/>
          <w:sz w:val="24"/>
          <w:szCs w:val="24"/>
        </w:rPr>
        <w:t xml:space="preserve">angle of </w:t>
      </w:r>
      <w:ins w:id="488" w:author="xin" w:date="2017-02-12T17:57:00Z">
        <w:r w:rsidR="00B41649">
          <w:rPr>
            <w:rFonts w:ascii="Times New Roman" w:hAnsi="Times New Roman" w:hint="eastAsia"/>
            <w:color w:val="000000"/>
            <w:kern w:val="0"/>
            <w:sz w:val="24"/>
            <w:szCs w:val="24"/>
          </w:rPr>
          <w:t xml:space="preserve">metaphase </w:t>
        </w:r>
      </w:ins>
      <w:r>
        <w:rPr>
          <w:rFonts w:ascii="Times New Roman" w:hAnsi="Times New Roman"/>
          <w:sz w:val="24"/>
          <w:szCs w:val="24"/>
        </w:rPr>
        <w:t>spindles in parallel to the magnetic field/gravity direction</w:t>
      </w:r>
      <w:r>
        <w:rPr>
          <w:rFonts w:ascii="Times New Roman" w:hAnsi="Times New Roman" w:hint="eastAsia"/>
          <w:sz w:val="24"/>
          <w:szCs w:val="24"/>
        </w:rPr>
        <w:t xml:space="preserve"> (green)</w:t>
      </w:r>
      <w:r>
        <w:rPr>
          <w:rFonts w:ascii="Times New Roman" w:hAnsi="Times New Roman"/>
          <w:sz w:val="24"/>
          <w:szCs w:val="24"/>
        </w:rPr>
        <w:t xml:space="preserve"> and “2” measures the </w:t>
      </w:r>
      <w:r>
        <w:rPr>
          <w:rFonts w:ascii="Times New Roman" w:hAnsi="Times New Roman" w:hint="eastAsia"/>
          <w:sz w:val="24"/>
          <w:szCs w:val="24"/>
        </w:rPr>
        <w:t xml:space="preserve">pole </w:t>
      </w:r>
      <w:r>
        <w:rPr>
          <w:rFonts w:ascii="Times New Roman" w:hAnsi="Times New Roman"/>
          <w:sz w:val="24"/>
          <w:szCs w:val="24"/>
        </w:rPr>
        <w:t xml:space="preserve">angle of </w:t>
      </w:r>
      <w:ins w:id="489" w:author="xin" w:date="2017-02-12T17:57:00Z">
        <w:r w:rsidR="00B41649">
          <w:rPr>
            <w:rFonts w:ascii="Times New Roman" w:hAnsi="Times New Roman" w:hint="eastAsia"/>
            <w:color w:val="000000"/>
            <w:kern w:val="0"/>
            <w:sz w:val="24"/>
            <w:szCs w:val="24"/>
          </w:rPr>
          <w:t xml:space="preserve">metaphase </w:t>
        </w:r>
      </w:ins>
      <w:r>
        <w:rPr>
          <w:rFonts w:ascii="Times New Roman" w:hAnsi="Times New Roman"/>
          <w:sz w:val="24"/>
          <w:szCs w:val="24"/>
        </w:rPr>
        <w:t xml:space="preserve">spindles </w:t>
      </w:r>
      <w:r>
        <w:rPr>
          <w:rFonts w:ascii="Times New Roman" w:hAnsi="Times New Roman" w:hint="eastAsia"/>
          <w:sz w:val="24"/>
          <w:szCs w:val="24"/>
        </w:rPr>
        <w:t>normal</w:t>
      </w:r>
      <w:r>
        <w:rPr>
          <w:rFonts w:ascii="Times New Roman" w:hAnsi="Times New Roman"/>
          <w:sz w:val="24"/>
          <w:szCs w:val="24"/>
        </w:rPr>
        <w:t xml:space="preserve"> to the magnetic field/gravity direction</w:t>
      </w:r>
      <w:r>
        <w:rPr>
          <w:rFonts w:ascii="Times New Roman" w:hAnsi="Times New Roman" w:hint="eastAsia"/>
          <w:sz w:val="24"/>
          <w:szCs w:val="24"/>
        </w:rPr>
        <w:t xml:space="preserve"> (blue)</w:t>
      </w:r>
      <w:r>
        <w:rPr>
          <w:rFonts w:ascii="Times New Roman" w:hAnsi="Times New Roman"/>
          <w:sz w:val="24"/>
          <w:szCs w:val="24"/>
        </w:rPr>
        <w:t xml:space="preserve">. </w:t>
      </w:r>
      <w:r>
        <w:rPr>
          <w:rFonts w:ascii="Times New Roman" w:hAnsi="Times New Roman" w:hint="eastAsia"/>
          <w:sz w:val="24"/>
          <w:szCs w:val="24"/>
        </w:rPr>
        <w:t xml:space="preserve">Scale bar: 5 </w:t>
      </w:r>
      <w:r w:rsidRPr="00DE02A2">
        <w:rPr>
          <w:rFonts w:ascii="Symbol" w:hAnsi="Symbol"/>
          <w:sz w:val="24"/>
          <w:szCs w:val="24"/>
        </w:rPr>
        <w:t></w:t>
      </w:r>
      <w:r>
        <w:rPr>
          <w:rFonts w:ascii="Times New Roman" w:hAnsi="Times New Roman" w:hint="eastAsia"/>
          <w:sz w:val="24"/>
          <w:szCs w:val="24"/>
        </w:rPr>
        <w:t>m.</w:t>
      </w:r>
      <w:r>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C</w:t>
      </w:r>
      <w:r>
        <w:rPr>
          <w:rFonts w:ascii="Times New Roman" w:hAnsi="Times New Roman"/>
          <w:b/>
          <w:color w:val="000000"/>
          <w:kern w:val="0"/>
          <w:sz w:val="24"/>
          <w:szCs w:val="24"/>
        </w:rPr>
        <w:t xml:space="preserve">) </w:t>
      </w:r>
      <w:r w:rsidRPr="00B05843">
        <w:rPr>
          <w:rFonts w:ascii="Times New Roman" w:hAnsi="Times New Roman"/>
          <w:color w:val="000000"/>
          <w:kern w:val="0"/>
          <w:sz w:val="24"/>
          <w:szCs w:val="24"/>
        </w:rPr>
        <w:t>Quantification of the</w:t>
      </w:r>
      <w:r w:rsidRPr="00F651C6">
        <w:rPr>
          <w:rFonts w:ascii="Times New Roman" w:hAnsi="Times New Roman"/>
          <w:color w:val="000000"/>
          <w:kern w:val="0"/>
          <w:sz w:val="24"/>
          <w:szCs w:val="24"/>
        </w:rPr>
        <w:t xml:space="preserve"> </w:t>
      </w:r>
      <w:ins w:id="490" w:author="xin" w:date="2017-02-12T17:58:00Z">
        <w:r w:rsidR="00B41649">
          <w:rPr>
            <w:rFonts w:ascii="Times New Roman" w:hAnsi="Times New Roman" w:hint="eastAsia"/>
            <w:color w:val="000000"/>
            <w:kern w:val="0"/>
            <w:sz w:val="24"/>
            <w:szCs w:val="24"/>
          </w:rPr>
          <w:t xml:space="preserve">metaphase </w:t>
        </w:r>
      </w:ins>
      <w:r w:rsidRPr="00F651C6">
        <w:rPr>
          <w:rFonts w:ascii="Times New Roman" w:hAnsi="Times New Roman" w:hint="eastAsia"/>
          <w:color w:val="000000"/>
          <w:kern w:val="0"/>
          <w:sz w:val="24"/>
          <w:szCs w:val="24"/>
        </w:rPr>
        <w:t>spindle pole</w:t>
      </w:r>
      <w:r>
        <w:rPr>
          <w:rFonts w:ascii="Times New Roman" w:hAnsi="Times New Roman" w:hint="eastAsia"/>
          <w:b/>
          <w:color w:val="000000"/>
          <w:kern w:val="0"/>
          <w:sz w:val="24"/>
          <w:szCs w:val="24"/>
        </w:rPr>
        <w:t xml:space="preserve"> </w:t>
      </w:r>
      <w:r w:rsidRPr="00B05843">
        <w:rPr>
          <w:rFonts w:ascii="Times New Roman" w:hAnsi="Times New Roman"/>
          <w:color w:val="000000"/>
          <w:kern w:val="0"/>
          <w:sz w:val="24"/>
          <w:szCs w:val="24"/>
        </w:rPr>
        <w:t xml:space="preserve">angle measurement </w:t>
      </w:r>
      <w:r>
        <w:rPr>
          <w:rFonts w:ascii="Times New Roman" w:hAnsi="Times New Roman"/>
          <w:color w:val="000000"/>
          <w:kern w:val="0"/>
          <w:sz w:val="24"/>
          <w:szCs w:val="24"/>
        </w:rPr>
        <w:t>for synchronized CNE-2Z and RPE1 cells</w:t>
      </w:r>
      <w:r w:rsidR="00F651C6">
        <w:rPr>
          <w:rFonts w:ascii="Times New Roman" w:hAnsi="Times New Roman" w:hint="eastAsia"/>
          <w:color w:val="000000"/>
          <w:kern w:val="0"/>
          <w:sz w:val="24"/>
          <w:szCs w:val="24"/>
        </w:rPr>
        <w:t xml:space="preserve"> with or without 27 T SMF</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RO-3306 and MG132</w:t>
      </w:r>
      <w:r>
        <w:rPr>
          <w:rFonts w:ascii="Times New Roman" w:hAnsi="Times New Roman"/>
          <w:color w:val="000000"/>
          <w:kern w:val="0"/>
          <w:sz w:val="24"/>
          <w:szCs w:val="24"/>
        </w:rPr>
        <w:t xml:space="preserve"> synchronization was used to increase the percentage of mitotic</w:t>
      </w:r>
      <w:r w:rsidRPr="00AD48CA">
        <w:rPr>
          <w:rFonts w:ascii="Times New Roman" w:hAnsi="Times New Roman"/>
          <w:kern w:val="0"/>
          <w:sz w:val="24"/>
          <w:szCs w:val="24"/>
        </w:rPr>
        <w:t xml:space="preserve"> cells. </w:t>
      </w:r>
      <w:bookmarkStart w:id="491" w:name="OLE_LINK5"/>
      <w:bookmarkStart w:id="492" w:name="OLE_LINK6"/>
      <w:r w:rsidRPr="00AD48CA">
        <w:rPr>
          <w:rFonts w:ascii="Times New Roman" w:hAnsi="Times New Roman" w:hint="eastAsia"/>
          <w:kern w:val="0"/>
          <w:sz w:val="24"/>
          <w:szCs w:val="24"/>
        </w:rPr>
        <w:t>Total of 295 metaphase</w:t>
      </w:r>
      <w:r w:rsidRPr="00AD48CA">
        <w:rPr>
          <w:rFonts w:ascii="Times New Roman" w:hAnsi="Times New Roman"/>
          <w:kern w:val="0"/>
          <w:sz w:val="24"/>
          <w:szCs w:val="24"/>
        </w:rPr>
        <w:t xml:space="preserve"> spindles were measured</w:t>
      </w:r>
      <w:bookmarkEnd w:id="491"/>
      <w:bookmarkEnd w:id="492"/>
      <w:r w:rsidRPr="00AD48CA">
        <w:rPr>
          <w:rFonts w:ascii="Times New Roman" w:hAnsi="Times New Roman"/>
          <w:kern w:val="0"/>
          <w:sz w:val="24"/>
          <w:szCs w:val="24"/>
        </w:rPr>
        <w:t xml:space="preserve"> </w:t>
      </w:r>
      <w:r w:rsidR="0011635E">
        <w:rPr>
          <w:rFonts w:ascii="Times New Roman" w:hAnsi="Times New Roman" w:hint="eastAsia"/>
          <w:kern w:val="0"/>
          <w:sz w:val="24"/>
          <w:szCs w:val="24"/>
        </w:rPr>
        <w:t xml:space="preserve">from </w:t>
      </w:r>
      <w:r w:rsidR="00E03835">
        <w:rPr>
          <w:rFonts w:ascii="Times New Roman" w:hAnsi="Times New Roman" w:hint="eastAsia"/>
          <w:kern w:val="0"/>
          <w:sz w:val="24"/>
          <w:szCs w:val="24"/>
        </w:rPr>
        <w:t>four</w:t>
      </w:r>
      <w:r w:rsidRPr="00AD48CA">
        <w:rPr>
          <w:rFonts w:ascii="Times New Roman" w:hAnsi="Times New Roman"/>
          <w:kern w:val="0"/>
          <w:sz w:val="24"/>
          <w:szCs w:val="24"/>
        </w:rPr>
        <w:t xml:space="preserve"> independent coverslips.</w:t>
      </w:r>
      <w:r w:rsidRPr="00AD48CA">
        <w:rPr>
          <w:rFonts w:ascii="Times New Roman" w:hAnsi="Times New Roman" w:hint="eastAsia"/>
          <w:sz w:val="24"/>
          <w:szCs w:val="24"/>
        </w:rPr>
        <w:t xml:space="preserve"> </w:t>
      </w:r>
      <w:r w:rsidR="00F615E1">
        <w:rPr>
          <w:rFonts w:ascii="Times New Roman" w:hAnsi="Times New Roman" w:hint="eastAsia"/>
          <w:sz w:val="24"/>
          <w:szCs w:val="24"/>
        </w:rPr>
        <w:t xml:space="preserve">Data is </w:t>
      </w:r>
      <w:r w:rsidR="00F615E1" w:rsidRPr="00F25B08">
        <w:rPr>
          <w:rFonts w:ascii="Times New Roman" w:hAnsi="Times New Roman"/>
          <w:color w:val="00000F"/>
          <w:sz w:val="24"/>
          <w:szCs w:val="24"/>
          <w:shd w:val="clear" w:color="auto" w:fill="FFFFFF"/>
        </w:rPr>
        <w:t>mean ± S</w:t>
      </w:r>
      <w:r w:rsidR="00F615E1">
        <w:rPr>
          <w:rFonts w:ascii="Times New Roman" w:hAnsi="Times New Roman" w:hint="eastAsia"/>
          <w:color w:val="00000F"/>
          <w:sz w:val="24"/>
          <w:szCs w:val="24"/>
          <w:shd w:val="clear" w:color="auto" w:fill="FFFFFF"/>
        </w:rPr>
        <w:t>EM.</w:t>
      </w:r>
      <w:r w:rsidR="00F615E1" w:rsidRPr="00AD48CA">
        <w:rPr>
          <w:rFonts w:ascii="Times New Roman" w:hAnsi="Times New Roman"/>
          <w:b/>
          <w:kern w:val="0"/>
          <w:sz w:val="24"/>
          <w:szCs w:val="24"/>
        </w:rPr>
        <w:t xml:space="preserve"> </w:t>
      </w:r>
      <w:r w:rsidRPr="00AD48CA">
        <w:rPr>
          <w:rFonts w:ascii="Times New Roman" w:hAnsi="Times New Roman"/>
          <w:b/>
          <w:kern w:val="0"/>
          <w:sz w:val="24"/>
          <w:szCs w:val="24"/>
        </w:rPr>
        <w:t>(</w:t>
      </w:r>
      <w:r w:rsidRPr="00AD48CA">
        <w:rPr>
          <w:rFonts w:ascii="Times New Roman" w:hAnsi="Times New Roman" w:hint="eastAsia"/>
          <w:b/>
          <w:kern w:val="0"/>
          <w:sz w:val="24"/>
          <w:szCs w:val="24"/>
        </w:rPr>
        <w:t>D</w:t>
      </w:r>
      <w:r w:rsidRPr="00AD48CA">
        <w:rPr>
          <w:rFonts w:ascii="Times New Roman" w:hAnsi="Times New Roman"/>
          <w:b/>
          <w:kern w:val="0"/>
          <w:sz w:val="24"/>
          <w:szCs w:val="24"/>
        </w:rPr>
        <w:t>)</w:t>
      </w:r>
      <w:r w:rsidRPr="00AD48CA">
        <w:rPr>
          <w:rFonts w:ascii="Times New Roman" w:hAnsi="Times New Roman" w:hint="eastAsia"/>
          <w:b/>
          <w:kern w:val="0"/>
          <w:sz w:val="24"/>
          <w:szCs w:val="24"/>
        </w:rPr>
        <w:t xml:space="preserve"> </w:t>
      </w:r>
      <w:r w:rsidRPr="00AD48CA">
        <w:rPr>
          <w:rFonts w:ascii="Times New Roman" w:hAnsi="Times New Roman"/>
          <w:kern w:val="0"/>
          <w:sz w:val="24"/>
          <w:szCs w:val="24"/>
        </w:rPr>
        <w:t>Quantification of the</w:t>
      </w:r>
      <w:r w:rsidRPr="00AD48CA">
        <w:rPr>
          <w:rFonts w:ascii="Times New Roman" w:hAnsi="Times New Roman"/>
          <w:b/>
          <w:kern w:val="0"/>
          <w:sz w:val="24"/>
          <w:szCs w:val="24"/>
        </w:rPr>
        <w:t xml:space="preserve"> </w:t>
      </w:r>
      <w:r w:rsidRPr="00AD48CA">
        <w:rPr>
          <w:rFonts w:ascii="Times New Roman" w:hAnsi="Times New Roman" w:hint="eastAsia"/>
          <w:kern w:val="0"/>
          <w:sz w:val="24"/>
          <w:szCs w:val="24"/>
        </w:rPr>
        <w:t>spindle width</w:t>
      </w:r>
      <w:r w:rsidRPr="00AD48CA">
        <w:rPr>
          <w:rFonts w:ascii="Times New Roman" w:hAnsi="Times New Roman"/>
          <w:kern w:val="0"/>
          <w:sz w:val="24"/>
          <w:szCs w:val="24"/>
        </w:rPr>
        <w:t xml:space="preserve"> for </w:t>
      </w:r>
      <w:r w:rsidRPr="00AD48CA">
        <w:rPr>
          <w:rFonts w:ascii="Times New Roman" w:hAnsi="Times New Roman" w:hint="eastAsia"/>
          <w:kern w:val="0"/>
          <w:sz w:val="24"/>
          <w:szCs w:val="24"/>
        </w:rPr>
        <w:t xml:space="preserve">RO-3306 and CENP-E inhibitor treated </w:t>
      </w:r>
      <w:r w:rsidRPr="00AD48CA">
        <w:rPr>
          <w:rFonts w:ascii="Times New Roman" w:hAnsi="Times New Roman"/>
          <w:kern w:val="0"/>
          <w:sz w:val="24"/>
          <w:szCs w:val="24"/>
        </w:rPr>
        <w:t xml:space="preserve">CNE-2Z and RPE1 cells. </w:t>
      </w:r>
      <w:r w:rsidRPr="00AD48CA">
        <w:rPr>
          <w:rFonts w:ascii="Times New Roman" w:hAnsi="Times New Roman" w:hint="eastAsia"/>
          <w:kern w:val="0"/>
          <w:sz w:val="24"/>
          <w:szCs w:val="24"/>
        </w:rPr>
        <w:t xml:space="preserve">Experimental </w:t>
      </w:r>
      <w:r w:rsidRPr="00AD48CA">
        <w:rPr>
          <w:rFonts w:ascii="Times New Roman" w:hAnsi="Times New Roman"/>
          <w:kern w:val="0"/>
          <w:sz w:val="24"/>
          <w:szCs w:val="24"/>
        </w:rPr>
        <w:t>procedu</w:t>
      </w:r>
      <w:r w:rsidRPr="00AD48CA">
        <w:rPr>
          <w:rFonts w:ascii="Times New Roman" w:hAnsi="Times New Roman" w:hint="eastAsia"/>
          <w:kern w:val="0"/>
          <w:sz w:val="24"/>
          <w:szCs w:val="24"/>
        </w:rPr>
        <w:t>re was as shown in Fig.5A. Sham and 27 T treated groups are shown here and the control group</w:t>
      </w:r>
      <w:r w:rsidR="00AC4EB6">
        <w:rPr>
          <w:rFonts w:ascii="Times New Roman" w:hAnsi="Times New Roman" w:hint="eastAsia"/>
          <w:kern w:val="0"/>
          <w:sz w:val="24"/>
          <w:szCs w:val="24"/>
        </w:rPr>
        <w:t>s</w:t>
      </w:r>
      <w:r w:rsidRPr="00AD48CA">
        <w:rPr>
          <w:rFonts w:ascii="Times New Roman" w:hAnsi="Times New Roman" w:hint="eastAsia"/>
          <w:kern w:val="0"/>
          <w:sz w:val="24"/>
          <w:szCs w:val="24"/>
        </w:rPr>
        <w:t xml:space="preserve"> </w:t>
      </w:r>
      <w:r w:rsidR="00AC4EB6">
        <w:rPr>
          <w:rFonts w:ascii="Times New Roman" w:hAnsi="Times New Roman" w:hint="eastAsia"/>
          <w:kern w:val="0"/>
          <w:sz w:val="24"/>
          <w:szCs w:val="24"/>
        </w:rPr>
        <w:t>are</w:t>
      </w:r>
      <w:r w:rsidRPr="00AD48CA">
        <w:rPr>
          <w:rFonts w:ascii="Times New Roman" w:hAnsi="Times New Roman" w:hint="eastAsia"/>
          <w:kern w:val="0"/>
          <w:sz w:val="24"/>
          <w:szCs w:val="24"/>
        </w:rPr>
        <w:t xml:space="preserve"> shown in figure </w:t>
      </w:r>
      <w:r w:rsidR="00AC4EB6">
        <w:rPr>
          <w:rFonts w:ascii="Times New Roman" w:hAnsi="Times New Roman" w:hint="eastAsia"/>
          <w:kern w:val="0"/>
          <w:sz w:val="24"/>
          <w:szCs w:val="24"/>
        </w:rPr>
        <w:t>supplement 2</w:t>
      </w:r>
      <w:r w:rsidRPr="00AD48CA">
        <w:rPr>
          <w:rFonts w:ascii="Times New Roman" w:hAnsi="Times New Roman" w:hint="eastAsia"/>
          <w:kern w:val="0"/>
          <w:sz w:val="24"/>
          <w:szCs w:val="24"/>
        </w:rPr>
        <w:t>C</w:t>
      </w:r>
      <w:r w:rsidR="00AC4EB6">
        <w:rPr>
          <w:rFonts w:ascii="Times New Roman" w:hAnsi="Times New Roman" w:hint="eastAsia"/>
          <w:kern w:val="0"/>
          <w:sz w:val="24"/>
          <w:szCs w:val="24"/>
        </w:rPr>
        <w:t xml:space="preserve">, </w:t>
      </w:r>
      <w:r w:rsidRPr="00AD48CA">
        <w:rPr>
          <w:rFonts w:ascii="Times New Roman" w:hAnsi="Times New Roman" w:hint="eastAsia"/>
          <w:kern w:val="0"/>
          <w:sz w:val="24"/>
          <w:szCs w:val="24"/>
        </w:rPr>
        <w:t xml:space="preserve">D. </w:t>
      </w:r>
      <w:r w:rsidRPr="000D7181">
        <w:rPr>
          <w:rFonts w:ascii="Times New Roman" w:hAnsi="Times New Roman" w:hint="eastAsia"/>
          <w:b/>
          <w:kern w:val="0"/>
          <w:sz w:val="24"/>
          <w:szCs w:val="24"/>
        </w:rPr>
        <w:t>(E)</w:t>
      </w:r>
      <w:r w:rsidRPr="00AD48CA">
        <w:rPr>
          <w:rFonts w:ascii="Times New Roman" w:hAnsi="Times New Roman" w:hint="eastAsia"/>
          <w:kern w:val="0"/>
          <w:sz w:val="24"/>
          <w:szCs w:val="24"/>
        </w:rPr>
        <w:t xml:space="preserve"> </w:t>
      </w:r>
      <w:r w:rsidRPr="00AD48CA">
        <w:rPr>
          <w:rFonts w:ascii="Times New Roman" w:hAnsi="Times New Roman"/>
          <w:kern w:val="0"/>
          <w:sz w:val="24"/>
          <w:szCs w:val="24"/>
        </w:rPr>
        <w:t xml:space="preserve">Illustration of the </w:t>
      </w:r>
      <w:r w:rsidRPr="00AD48CA">
        <w:rPr>
          <w:rFonts w:ascii="Times New Roman" w:hAnsi="Times New Roman" w:hint="eastAsia"/>
          <w:kern w:val="0"/>
          <w:sz w:val="24"/>
          <w:szCs w:val="24"/>
        </w:rPr>
        <w:t xml:space="preserve">spindle and chromosome measurement. </w:t>
      </w:r>
      <w:r w:rsidRPr="000D7181">
        <w:rPr>
          <w:rFonts w:ascii="Times New Roman" w:hAnsi="Times New Roman" w:hint="eastAsia"/>
          <w:b/>
          <w:kern w:val="0"/>
          <w:sz w:val="24"/>
          <w:szCs w:val="24"/>
        </w:rPr>
        <w:t>(F)</w:t>
      </w:r>
      <w:r w:rsidRPr="00AD48CA">
        <w:rPr>
          <w:rFonts w:ascii="Times New Roman" w:hAnsi="Times New Roman" w:hint="eastAsia"/>
          <w:kern w:val="0"/>
          <w:sz w:val="24"/>
          <w:szCs w:val="24"/>
        </w:rPr>
        <w:t xml:space="preserve"> Quantification of the relationship between spindle morphology and chromosome alignment in CENP-E inhibitor treated CNE-2Z cells that have spindle</w:t>
      </w:r>
      <w:r w:rsidR="000D7181">
        <w:rPr>
          <w:rFonts w:ascii="Times New Roman" w:hAnsi="Times New Roman" w:hint="eastAsia"/>
          <w:kern w:val="0"/>
          <w:sz w:val="24"/>
          <w:szCs w:val="24"/>
        </w:rPr>
        <w:t xml:space="preserve"> axis</w:t>
      </w:r>
      <w:r w:rsidRPr="00AD48CA">
        <w:rPr>
          <w:rFonts w:ascii="Times New Roman" w:hAnsi="Times New Roman" w:hint="eastAsia"/>
          <w:kern w:val="0"/>
          <w:sz w:val="24"/>
          <w:szCs w:val="24"/>
        </w:rPr>
        <w:t xml:space="preserve"> normal to the magnetic field/gravity direction (angle of 80-90 degree). </w:t>
      </w:r>
      <w:r w:rsidR="000D7181">
        <w:rPr>
          <w:rFonts w:ascii="Times New Roman" w:hAnsi="Times New Roman" w:hint="eastAsia"/>
          <w:kern w:val="0"/>
          <w:sz w:val="24"/>
          <w:szCs w:val="24"/>
        </w:rPr>
        <w:t>M</w:t>
      </w:r>
      <w:r w:rsidR="000D7181" w:rsidRPr="00AD48CA">
        <w:rPr>
          <w:rFonts w:ascii="Times New Roman" w:hAnsi="Times New Roman" w:hint="eastAsia"/>
          <w:kern w:val="0"/>
          <w:sz w:val="24"/>
          <w:szCs w:val="24"/>
        </w:rPr>
        <w:t>isaligned chromosomes</w:t>
      </w:r>
      <w:r w:rsidR="000D7181">
        <w:rPr>
          <w:rFonts w:ascii="Times New Roman" w:hAnsi="Times New Roman" w:hint="eastAsia"/>
          <w:kern w:val="0"/>
          <w:sz w:val="24"/>
          <w:szCs w:val="24"/>
        </w:rPr>
        <w:t xml:space="preserve"> (black)</w:t>
      </w:r>
      <w:r w:rsidR="000D7181" w:rsidRPr="00AD48CA">
        <w:rPr>
          <w:rFonts w:ascii="Times New Roman" w:hAnsi="Times New Roman" w:hint="eastAsia"/>
          <w:kern w:val="0"/>
          <w:sz w:val="24"/>
          <w:szCs w:val="24"/>
        </w:rPr>
        <w:t xml:space="preserve"> </w:t>
      </w:r>
      <w:r w:rsidR="000D7181">
        <w:rPr>
          <w:rFonts w:ascii="Times New Roman" w:hAnsi="Times New Roman" w:hint="eastAsia"/>
          <w:kern w:val="0"/>
          <w:sz w:val="24"/>
          <w:szCs w:val="24"/>
        </w:rPr>
        <w:t>vs. a</w:t>
      </w:r>
      <w:r w:rsidRPr="00AD48CA">
        <w:rPr>
          <w:rFonts w:ascii="Times New Roman" w:hAnsi="Times New Roman" w:hint="eastAsia"/>
          <w:kern w:val="0"/>
          <w:sz w:val="24"/>
          <w:szCs w:val="24"/>
        </w:rPr>
        <w:t>ligned chromosomes</w:t>
      </w:r>
      <w:r w:rsidR="000D7181">
        <w:rPr>
          <w:rFonts w:ascii="Times New Roman" w:hAnsi="Times New Roman" w:hint="eastAsia"/>
          <w:kern w:val="0"/>
          <w:sz w:val="24"/>
          <w:szCs w:val="24"/>
        </w:rPr>
        <w:t xml:space="preserve"> (red)</w:t>
      </w:r>
      <w:r w:rsidRPr="00AD48CA">
        <w:rPr>
          <w:rFonts w:ascii="Times New Roman" w:hAnsi="Times New Roman" w:hint="eastAsia"/>
          <w:kern w:val="0"/>
          <w:sz w:val="24"/>
          <w:szCs w:val="24"/>
        </w:rPr>
        <w:t xml:space="preserve"> were classified by different c/b ratio values. </w:t>
      </w:r>
      <w:r w:rsidRPr="00AD48CA">
        <w:rPr>
          <w:rFonts w:ascii="Times New Roman" w:hAnsi="Times New Roman"/>
          <w:kern w:val="0"/>
          <w:sz w:val="24"/>
          <w:szCs w:val="24"/>
        </w:rPr>
        <w:t>Measurement</w:t>
      </w:r>
      <w:r w:rsidRPr="00AD48CA">
        <w:rPr>
          <w:rFonts w:ascii="Times New Roman" w:hAnsi="Times New Roman" w:hint="eastAsia"/>
          <w:kern w:val="0"/>
          <w:sz w:val="24"/>
          <w:szCs w:val="24"/>
        </w:rPr>
        <w:t xml:space="preserve"> was done on spindles</w:t>
      </w:r>
      <w:r w:rsidRPr="00AD48CA">
        <w:rPr>
          <w:rFonts w:ascii="Times New Roman" w:hAnsi="Times New Roman"/>
          <w:kern w:val="0"/>
          <w:sz w:val="24"/>
          <w:szCs w:val="24"/>
        </w:rPr>
        <w:t xml:space="preserve"> from </w:t>
      </w:r>
      <w:r w:rsidR="00E03835">
        <w:rPr>
          <w:rFonts w:ascii="Times New Roman" w:hAnsi="Times New Roman" w:hint="eastAsia"/>
          <w:kern w:val="0"/>
          <w:sz w:val="24"/>
          <w:szCs w:val="24"/>
        </w:rPr>
        <w:t>four</w:t>
      </w:r>
      <w:r w:rsidRPr="00AD48CA">
        <w:rPr>
          <w:rFonts w:ascii="Times New Roman" w:hAnsi="Times New Roman"/>
          <w:kern w:val="0"/>
          <w:sz w:val="24"/>
          <w:szCs w:val="24"/>
        </w:rPr>
        <w:t xml:space="preserve"> independent coverslips from two </w:t>
      </w:r>
      <w:r w:rsidRPr="00AD48CA">
        <w:rPr>
          <w:rFonts w:ascii="Times New Roman" w:hAnsi="Times New Roman"/>
          <w:kern w:val="0"/>
          <w:sz w:val="24"/>
          <w:szCs w:val="24"/>
        </w:rPr>
        <w:lastRenderedPageBreak/>
        <w:t>independent experiments.</w:t>
      </w:r>
      <w:r w:rsidRPr="00AD48CA">
        <w:rPr>
          <w:rFonts w:ascii="Times New Roman" w:hAnsi="Times New Roman" w:hint="eastAsia"/>
          <w:kern w:val="0"/>
          <w:sz w:val="24"/>
          <w:szCs w:val="24"/>
        </w:rPr>
        <w:t xml:space="preserve"> </w:t>
      </w:r>
      <w:r w:rsidR="00F615E1">
        <w:rPr>
          <w:rFonts w:ascii="Times New Roman" w:hAnsi="Times New Roman" w:hint="eastAsia"/>
          <w:sz w:val="24"/>
          <w:szCs w:val="24"/>
        </w:rPr>
        <w:t xml:space="preserve">Data is </w:t>
      </w:r>
      <w:r w:rsidR="00F615E1" w:rsidRPr="00F25B08">
        <w:rPr>
          <w:rFonts w:ascii="Times New Roman" w:hAnsi="Times New Roman"/>
          <w:color w:val="00000F"/>
          <w:sz w:val="24"/>
          <w:szCs w:val="24"/>
          <w:shd w:val="clear" w:color="auto" w:fill="FFFFFF"/>
        </w:rPr>
        <w:t>mean ± S</w:t>
      </w:r>
      <w:r w:rsidR="00F615E1">
        <w:rPr>
          <w:rFonts w:ascii="Times New Roman" w:hAnsi="Times New Roman" w:hint="eastAsia"/>
          <w:color w:val="00000F"/>
          <w:sz w:val="24"/>
          <w:szCs w:val="24"/>
          <w:shd w:val="clear" w:color="auto" w:fill="FFFFFF"/>
        </w:rPr>
        <w:t>EM.</w:t>
      </w:r>
      <w:r w:rsidR="00F615E1" w:rsidRPr="00AD48CA">
        <w:rPr>
          <w:rFonts w:ascii="Times New Roman" w:hAnsi="Times New Roman"/>
          <w:sz w:val="24"/>
          <w:szCs w:val="24"/>
        </w:rPr>
        <w:t xml:space="preserve"> </w:t>
      </w:r>
      <w:r w:rsidRPr="00AD48CA">
        <w:rPr>
          <w:rFonts w:ascii="Times New Roman" w:hAnsi="Times New Roman"/>
          <w:sz w:val="24"/>
          <w:szCs w:val="24"/>
        </w:rPr>
        <w:t xml:space="preserve">“ns”, not significant; *. </w:t>
      </w:r>
      <w:proofErr w:type="gramStart"/>
      <w:r w:rsidRPr="00AD48CA">
        <w:rPr>
          <w:rFonts w:ascii="Times New Roman" w:hAnsi="Times New Roman"/>
          <w:sz w:val="24"/>
          <w:szCs w:val="24"/>
        </w:rPr>
        <w:t>p</w:t>
      </w:r>
      <w:proofErr w:type="gramEnd"/>
      <w:r w:rsidRPr="00AD48CA">
        <w:rPr>
          <w:rFonts w:ascii="Times New Roman" w:hAnsi="Times New Roman" w:hint="eastAsia"/>
          <w:sz w:val="24"/>
          <w:szCs w:val="24"/>
        </w:rPr>
        <w:t xml:space="preserve"> </w:t>
      </w:r>
      <w:r w:rsidRPr="00AD48CA">
        <w:rPr>
          <w:rFonts w:ascii="Times New Roman" w:hAnsi="Times New Roman"/>
          <w:sz w:val="24"/>
          <w:szCs w:val="24"/>
        </w:rPr>
        <w:t>&lt; 0.05</w:t>
      </w:r>
      <w:r w:rsidR="000D7181" w:rsidRPr="00AD48CA">
        <w:rPr>
          <w:rFonts w:ascii="Times New Roman" w:hAnsi="Times New Roman" w:hint="eastAsia"/>
          <w:sz w:val="24"/>
          <w:szCs w:val="24"/>
        </w:rPr>
        <w:t>; ***</w:t>
      </w:r>
      <w:r w:rsidR="000D7181">
        <w:rPr>
          <w:rFonts w:ascii="Times New Roman" w:hAnsi="Times New Roman" w:hint="eastAsia"/>
          <w:sz w:val="24"/>
          <w:szCs w:val="24"/>
        </w:rPr>
        <w:t>,</w:t>
      </w:r>
      <w:r w:rsidR="000D7181" w:rsidRPr="00AD48CA">
        <w:rPr>
          <w:rFonts w:ascii="Times New Roman" w:hAnsi="Times New Roman" w:hint="eastAsia"/>
          <w:sz w:val="24"/>
          <w:szCs w:val="24"/>
        </w:rPr>
        <w:t xml:space="preserve"> </w:t>
      </w:r>
      <w:r w:rsidR="000D7181" w:rsidRPr="00AD48CA">
        <w:rPr>
          <w:rFonts w:ascii="Times New Roman" w:hAnsi="Times New Roman"/>
          <w:sz w:val="24"/>
          <w:szCs w:val="24"/>
        </w:rPr>
        <w:t>p</w:t>
      </w:r>
      <w:r w:rsidR="000D7181" w:rsidRPr="00AD48CA">
        <w:rPr>
          <w:rFonts w:ascii="Times New Roman" w:hAnsi="Times New Roman" w:hint="eastAsia"/>
          <w:sz w:val="24"/>
          <w:szCs w:val="24"/>
        </w:rPr>
        <w:t xml:space="preserve"> &lt;0.005.</w:t>
      </w:r>
    </w:p>
    <w:p w:rsidR="0018517D" w:rsidRDefault="0018517D" w:rsidP="00ED7C8A">
      <w:pPr>
        <w:autoSpaceDE w:val="0"/>
        <w:autoSpaceDN w:val="0"/>
        <w:adjustRightInd w:val="0"/>
        <w:spacing w:line="480" w:lineRule="auto"/>
        <w:rPr>
          <w:rFonts w:ascii="Times New Roman" w:hAnsi="Times New Roman"/>
          <w:sz w:val="24"/>
          <w:szCs w:val="24"/>
        </w:rPr>
      </w:pPr>
    </w:p>
    <w:p w:rsidR="00C85F8F" w:rsidRDefault="00C85F8F" w:rsidP="00ED7C8A">
      <w:pPr>
        <w:autoSpaceDE w:val="0"/>
        <w:autoSpaceDN w:val="0"/>
        <w:adjustRightInd w:val="0"/>
        <w:spacing w:line="480" w:lineRule="auto"/>
        <w:rPr>
          <w:rFonts w:ascii="Times New Roman" w:hAnsi="Times New Roman"/>
          <w:sz w:val="24"/>
          <w:szCs w:val="24"/>
        </w:rPr>
      </w:pPr>
    </w:p>
    <w:p w:rsidR="00C85F8F" w:rsidRDefault="00C85F8F" w:rsidP="00ED7C8A">
      <w:pPr>
        <w:autoSpaceDE w:val="0"/>
        <w:autoSpaceDN w:val="0"/>
        <w:adjustRightInd w:val="0"/>
        <w:spacing w:line="480" w:lineRule="auto"/>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 xml:space="preserve">7-figure supplement 1. </w:t>
      </w:r>
      <w:proofErr w:type="gramStart"/>
      <w:r w:rsidRPr="003B6160">
        <w:rPr>
          <w:rFonts w:ascii="Times New Roman" w:hAnsi="Times New Roman"/>
          <w:b/>
          <w:color w:val="000000"/>
          <w:kern w:val="0"/>
          <w:sz w:val="24"/>
          <w:szCs w:val="24"/>
        </w:rPr>
        <w:t xml:space="preserve">Quantification of the </w:t>
      </w:r>
      <w:r>
        <w:rPr>
          <w:rFonts w:ascii="Times New Roman" w:hAnsi="Times New Roman" w:hint="eastAsia"/>
          <w:b/>
          <w:color w:val="000000"/>
          <w:kern w:val="0"/>
          <w:sz w:val="24"/>
          <w:szCs w:val="24"/>
        </w:rPr>
        <w:t xml:space="preserve">spindle pole </w:t>
      </w:r>
      <w:r w:rsidRPr="003B6160">
        <w:rPr>
          <w:rFonts w:ascii="Times New Roman" w:hAnsi="Times New Roman"/>
          <w:b/>
          <w:color w:val="000000"/>
          <w:kern w:val="0"/>
          <w:sz w:val="24"/>
          <w:szCs w:val="24"/>
        </w:rPr>
        <w:t xml:space="preserve">angle measurement </w:t>
      </w:r>
      <w:r>
        <w:rPr>
          <w:rFonts w:ascii="Times New Roman" w:hAnsi="Times New Roman" w:hint="eastAsia"/>
          <w:b/>
          <w:color w:val="000000"/>
          <w:kern w:val="0"/>
          <w:sz w:val="24"/>
          <w:szCs w:val="24"/>
        </w:rPr>
        <w:t>in</w:t>
      </w:r>
      <w:r w:rsidRPr="003B6160">
        <w:rPr>
          <w:rFonts w:ascii="Times New Roman" w:hAnsi="Times New Roman"/>
          <w:b/>
          <w:color w:val="000000"/>
          <w:kern w:val="0"/>
          <w:sz w:val="24"/>
          <w:szCs w:val="24"/>
        </w:rPr>
        <w:t xml:space="preserve"> unsynchronized CNE-2Z and RPE1 cells.</w:t>
      </w:r>
      <w:proofErr w:type="gramEnd"/>
      <w:r>
        <w:rPr>
          <w:rFonts w:ascii="Times New Roman" w:hAnsi="Times New Roman" w:hint="eastAsia"/>
          <w:color w:val="000000"/>
          <w:kern w:val="0"/>
          <w:sz w:val="24"/>
          <w:szCs w:val="24"/>
        </w:rPr>
        <w:t xml:space="preserve"> Green dots represent spindles that are in parallel to the field direction. Blue dots represent spindles that are normal to the field direction.</w:t>
      </w:r>
      <w:r w:rsidRPr="00E01B67">
        <w:rPr>
          <w:rFonts w:ascii="Times New Roman" w:hAnsi="Times New Roman"/>
          <w:sz w:val="24"/>
          <w:szCs w:val="24"/>
        </w:rPr>
        <w:t xml:space="preserve"> </w:t>
      </w:r>
      <w:r w:rsidR="0011538E">
        <w:rPr>
          <w:rFonts w:ascii="Times New Roman" w:hAnsi="Times New Roman" w:hint="eastAsia"/>
          <w:sz w:val="24"/>
          <w:szCs w:val="24"/>
        </w:rPr>
        <w:t xml:space="preserve">Total of 166 metaphase spindles were measured from </w:t>
      </w:r>
      <w:r w:rsidR="00E03835">
        <w:rPr>
          <w:rFonts w:ascii="Times New Roman" w:hAnsi="Times New Roman" w:hint="eastAsia"/>
          <w:sz w:val="24"/>
          <w:szCs w:val="24"/>
        </w:rPr>
        <w:t>four</w:t>
      </w:r>
      <w:r w:rsidR="0011538E">
        <w:rPr>
          <w:rFonts w:ascii="Times New Roman" w:hAnsi="Times New Roman" w:hint="eastAsia"/>
          <w:sz w:val="24"/>
          <w:szCs w:val="24"/>
        </w:rPr>
        <w:t xml:space="preserve"> independent coverslips. </w:t>
      </w:r>
      <w:r w:rsidR="00F615E1">
        <w:rPr>
          <w:rFonts w:ascii="Times New Roman" w:hAnsi="Times New Roman" w:hint="eastAsia"/>
          <w:sz w:val="24"/>
          <w:szCs w:val="24"/>
        </w:rPr>
        <w:t xml:space="preserve">Data is </w:t>
      </w:r>
      <w:r w:rsidR="00F615E1" w:rsidRPr="00F25B08">
        <w:rPr>
          <w:rFonts w:ascii="Times New Roman" w:hAnsi="Times New Roman"/>
          <w:color w:val="00000F"/>
          <w:sz w:val="24"/>
          <w:szCs w:val="24"/>
          <w:shd w:val="clear" w:color="auto" w:fill="FFFFFF"/>
        </w:rPr>
        <w:t>mean ± S</w:t>
      </w:r>
      <w:r w:rsidR="00F615E1">
        <w:rPr>
          <w:rFonts w:ascii="Times New Roman" w:hAnsi="Times New Roman" w:hint="eastAsia"/>
          <w:color w:val="00000F"/>
          <w:sz w:val="24"/>
          <w:szCs w:val="24"/>
          <w:shd w:val="clear" w:color="auto" w:fill="FFFFFF"/>
        </w:rPr>
        <w:t>EM.</w:t>
      </w:r>
      <w:r w:rsidR="00F615E1">
        <w:rPr>
          <w:rFonts w:ascii="Times New Roman" w:hAnsi="Times New Roman"/>
          <w:sz w:val="24"/>
          <w:szCs w:val="24"/>
        </w:rPr>
        <w:t xml:space="preserve"> </w:t>
      </w:r>
      <w:r>
        <w:rPr>
          <w:rFonts w:ascii="Times New Roman" w:hAnsi="Times New Roman"/>
          <w:sz w:val="24"/>
          <w:szCs w:val="24"/>
        </w:rPr>
        <w:t>“ns”, not significant; *</w:t>
      </w:r>
      <w:r>
        <w:rPr>
          <w:rFonts w:ascii="Times New Roman" w:hAnsi="Times New Roman" w:hint="eastAsia"/>
          <w:sz w:val="24"/>
          <w:szCs w:val="24"/>
        </w:rPr>
        <w:t>,</w:t>
      </w:r>
      <w:r>
        <w:rPr>
          <w:rFonts w:ascii="Times New Roman" w:hAnsi="Times New Roman"/>
          <w:sz w:val="24"/>
          <w:szCs w:val="24"/>
        </w:rPr>
        <w:t xml:space="preserve"> </w:t>
      </w:r>
      <w:r>
        <w:rPr>
          <w:rFonts w:ascii="Times New Roman" w:hAnsi="Times New Roman" w:hint="eastAsia"/>
          <w:sz w:val="24"/>
          <w:szCs w:val="24"/>
        </w:rPr>
        <w:t>p</w:t>
      </w:r>
      <w:r>
        <w:rPr>
          <w:rFonts w:ascii="Times New Roman" w:hAnsi="Times New Roman"/>
          <w:sz w:val="24"/>
          <w:szCs w:val="24"/>
        </w:rPr>
        <w:t xml:space="preserve"> &lt; 0.05</w:t>
      </w:r>
      <w:r>
        <w:rPr>
          <w:rFonts w:ascii="Times New Roman" w:hAnsi="Times New Roman" w:hint="eastAsia"/>
          <w:sz w:val="24"/>
          <w:szCs w:val="24"/>
        </w:rPr>
        <w:t xml:space="preserve">; </w:t>
      </w:r>
      <w:r>
        <w:rPr>
          <w:rFonts w:ascii="Times New Roman" w:hAnsi="Times New Roman"/>
          <w:sz w:val="24"/>
          <w:szCs w:val="24"/>
        </w:rPr>
        <w:t>*</w:t>
      </w:r>
      <w:r>
        <w:rPr>
          <w:rFonts w:ascii="Times New Roman" w:hAnsi="Times New Roman" w:hint="eastAsia"/>
          <w:sz w:val="24"/>
          <w:szCs w:val="24"/>
        </w:rPr>
        <w:t>**,</w:t>
      </w:r>
      <w:r>
        <w:rPr>
          <w:rFonts w:ascii="Times New Roman" w:hAnsi="Times New Roman"/>
          <w:sz w:val="24"/>
          <w:szCs w:val="24"/>
        </w:rPr>
        <w:t xml:space="preserve"> </w:t>
      </w:r>
      <w:r>
        <w:rPr>
          <w:rFonts w:ascii="Times New Roman" w:hAnsi="Times New Roman" w:hint="eastAsia"/>
          <w:sz w:val="24"/>
          <w:szCs w:val="24"/>
        </w:rPr>
        <w:t>p</w:t>
      </w:r>
      <w:r>
        <w:rPr>
          <w:rFonts w:ascii="Times New Roman" w:hAnsi="Times New Roman"/>
          <w:sz w:val="24"/>
          <w:szCs w:val="24"/>
        </w:rPr>
        <w:t xml:space="preserve"> &lt; 0.0</w:t>
      </w:r>
      <w:r>
        <w:rPr>
          <w:rFonts w:ascii="Times New Roman" w:hAnsi="Times New Roman" w:hint="eastAsia"/>
          <w:sz w:val="24"/>
          <w:szCs w:val="24"/>
        </w:rPr>
        <w:t>0</w:t>
      </w:r>
      <w:r>
        <w:rPr>
          <w:rFonts w:ascii="Times New Roman" w:hAnsi="Times New Roman"/>
          <w:sz w:val="24"/>
          <w:szCs w:val="24"/>
        </w:rPr>
        <w:t>5.</w:t>
      </w:r>
    </w:p>
    <w:p w:rsidR="0011538E" w:rsidRDefault="0011538E" w:rsidP="0011538E">
      <w:pPr>
        <w:autoSpaceDE w:val="0"/>
        <w:autoSpaceDN w:val="0"/>
        <w:adjustRightInd w:val="0"/>
        <w:jc w:val="left"/>
        <w:rPr>
          <w:rFonts w:ascii="Tahoma" w:hAnsi="Tahoma" w:cs="Tahoma"/>
          <w:kern w:val="0"/>
          <w:sz w:val="20"/>
          <w:szCs w:val="20"/>
        </w:rPr>
      </w:pPr>
    </w:p>
    <w:p w:rsidR="00C85F8F" w:rsidRDefault="00C85F8F" w:rsidP="00ED7C8A">
      <w:pPr>
        <w:autoSpaceDE w:val="0"/>
        <w:autoSpaceDN w:val="0"/>
        <w:adjustRightInd w:val="0"/>
        <w:spacing w:line="480" w:lineRule="auto"/>
        <w:rPr>
          <w:rFonts w:ascii="Times New Roman" w:hAnsi="Times New Roman"/>
          <w:b/>
          <w:sz w:val="24"/>
          <w:szCs w:val="24"/>
        </w:rPr>
      </w:pPr>
    </w:p>
    <w:p w:rsidR="00C85F8F" w:rsidRPr="001C5A94" w:rsidRDefault="00C85F8F" w:rsidP="00ED7C8A">
      <w:pPr>
        <w:autoSpaceDE w:val="0"/>
        <w:autoSpaceDN w:val="0"/>
        <w:adjustRightInd w:val="0"/>
        <w:spacing w:line="480" w:lineRule="auto"/>
        <w:rPr>
          <w:rFonts w:ascii="Times New Roman" w:hAnsi="Times New Roman"/>
          <w:sz w:val="24"/>
          <w:szCs w:val="24"/>
        </w:rPr>
      </w:pPr>
      <w:r w:rsidRPr="00782D72">
        <w:rPr>
          <w:rFonts w:ascii="Times New Roman" w:hAnsi="Times New Roman"/>
          <w:b/>
          <w:sz w:val="24"/>
          <w:szCs w:val="24"/>
        </w:rPr>
        <w:t xml:space="preserve">Figure </w:t>
      </w:r>
      <w:r>
        <w:rPr>
          <w:rFonts w:ascii="Times New Roman" w:hAnsi="Times New Roman" w:hint="eastAsia"/>
          <w:b/>
          <w:sz w:val="24"/>
          <w:szCs w:val="24"/>
        </w:rPr>
        <w:t xml:space="preserve">7-figure supplement 2. Spindle length was not affected by 27 T SMF when spindle axis was normal to the field direction. </w:t>
      </w:r>
      <w:r w:rsidRPr="006121E5">
        <w:rPr>
          <w:rFonts w:ascii="Times New Roman" w:hAnsi="Times New Roman" w:hint="eastAsia"/>
          <w:sz w:val="24"/>
          <w:szCs w:val="24"/>
        </w:rPr>
        <w:t>Spindle length and width</w:t>
      </w:r>
      <w:r>
        <w:rPr>
          <w:rFonts w:ascii="Times New Roman" w:hAnsi="Times New Roman" w:hint="eastAsia"/>
          <w:sz w:val="24"/>
          <w:szCs w:val="24"/>
        </w:rPr>
        <w:t>, as well as their orientation</w:t>
      </w:r>
      <w:r w:rsidRPr="006121E5">
        <w:rPr>
          <w:rFonts w:ascii="Times New Roman" w:hAnsi="Times New Roman" w:hint="eastAsia"/>
          <w:sz w:val="24"/>
          <w:szCs w:val="24"/>
        </w:rPr>
        <w:t xml:space="preserve"> were measured in CNE-2Z and RPE1 cells. </w:t>
      </w:r>
      <w:r>
        <w:rPr>
          <w:rFonts w:ascii="Times New Roman" w:hAnsi="Times New Roman" w:hint="eastAsia"/>
          <w:b/>
          <w:sz w:val="24"/>
          <w:szCs w:val="24"/>
        </w:rPr>
        <w:t>(A, B)</w:t>
      </w:r>
      <w:r w:rsidRPr="006121E5">
        <w:rPr>
          <w:rFonts w:ascii="Times New Roman" w:hAnsi="Times New Roman" w:hint="eastAsia"/>
          <w:sz w:val="24"/>
          <w:szCs w:val="24"/>
        </w:rPr>
        <w:t xml:space="preserve"> Spindle length of control, sham or 27 T treated CNE-2Z (A) and RPE1 (B) cells.</w:t>
      </w:r>
      <w:r>
        <w:rPr>
          <w:rFonts w:ascii="Times New Roman" w:hAnsi="Times New Roman" w:hint="eastAsia"/>
          <w:b/>
          <w:sz w:val="24"/>
          <w:szCs w:val="24"/>
        </w:rPr>
        <w:t xml:space="preserve"> (C, D) </w:t>
      </w:r>
      <w:proofErr w:type="gramStart"/>
      <w:r w:rsidRPr="006121E5">
        <w:rPr>
          <w:rFonts w:ascii="Times New Roman" w:hAnsi="Times New Roman" w:hint="eastAsia"/>
          <w:sz w:val="24"/>
          <w:szCs w:val="24"/>
        </w:rPr>
        <w:t xml:space="preserve">Spindle width </w:t>
      </w:r>
      <w:r>
        <w:rPr>
          <w:rFonts w:ascii="Times New Roman" w:hAnsi="Times New Roman" w:hint="eastAsia"/>
          <w:sz w:val="24"/>
          <w:szCs w:val="24"/>
        </w:rPr>
        <w:t>in</w:t>
      </w:r>
      <w:r w:rsidRPr="006121E5">
        <w:rPr>
          <w:rFonts w:ascii="Times New Roman" w:hAnsi="Times New Roman" w:hint="eastAsia"/>
          <w:sz w:val="24"/>
          <w:szCs w:val="24"/>
        </w:rPr>
        <w:t xml:space="preserve"> contro</w:t>
      </w:r>
      <w:r>
        <w:rPr>
          <w:rFonts w:ascii="Times New Roman" w:hAnsi="Times New Roman" w:hint="eastAsia"/>
          <w:sz w:val="24"/>
          <w:szCs w:val="24"/>
        </w:rPr>
        <w:t>l</w:t>
      </w:r>
      <w:r w:rsidRPr="006121E5">
        <w:rPr>
          <w:rFonts w:ascii="Times New Roman" w:hAnsi="Times New Roman" w:hint="eastAsia"/>
          <w:sz w:val="24"/>
          <w:szCs w:val="24"/>
        </w:rPr>
        <w:t xml:space="preserve"> CNE-2Z (C) and RPE1 (D) cells.</w:t>
      </w:r>
      <w:proofErr w:type="gramEnd"/>
      <w:r w:rsidRPr="006121E5">
        <w:rPr>
          <w:rFonts w:ascii="Times New Roman" w:hAnsi="Times New Roman" w:hint="eastAsia"/>
          <w:sz w:val="24"/>
          <w:szCs w:val="24"/>
        </w:rPr>
        <w:t xml:space="preserve"> </w:t>
      </w:r>
    </w:p>
    <w:p w:rsidR="00102ABF" w:rsidRPr="00C85F8F" w:rsidRDefault="00102ABF" w:rsidP="00ED7C8A">
      <w:pPr>
        <w:spacing w:line="480" w:lineRule="auto"/>
        <w:rPr>
          <w:rFonts w:ascii="Times New Roman" w:hAnsi="Times New Roman"/>
          <w:sz w:val="24"/>
          <w:szCs w:val="24"/>
        </w:rPr>
      </w:pPr>
    </w:p>
    <w:p w:rsidR="00102ABF" w:rsidRDefault="00102ABF" w:rsidP="00ED7C8A">
      <w:pPr>
        <w:spacing w:line="480" w:lineRule="auto"/>
        <w:rPr>
          <w:rFonts w:ascii="Times New Roman" w:hAnsi="Times New Roman"/>
          <w:sz w:val="24"/>
          <w:szCs w:val="24"/>
        </w:rPr>
      </w:pPr>
    </w:p>
    <w:p w:rsidR="00AD48CA" w:rsidRDefault="00AD48CA" w:rsidP="00ED7C8A">
      <w:pPr>
        <w:autoSpaceDE w:val="0"/>
        <w:autoSpaceDN w:val="0"/>
        <w:adjustRightInd w:val="0"/>
        <w:spacing w:line="480" w:lineRule="auto"/>
        <w:rPr>
          <w:rFonts w:ascii="Times New Roman" w:hAnsi="Times New Roman"/>
          <w:sz w:val="24"/>
          <w:szCs w:val="24"/>
        </w:rPr>
      </w:pPr>
      <w:proofErr w:type="gramStart"/>
      <w:r w:rsidRPr="00782D72">
        <w:rPr>
          <w:rFonts w:ascii="Times New Roman" w:hAnsi="Times New Roman"/>
          <w:b/>
          <w:sz w:val="24"/>
          <w:szCs w:val="24"/>
        </w:rPr>
        <w:t>Figure</w:t>
      </w:r>
      <w:r>
        <w:rPr>
          <w:rFonts w:ascii="Times New Roman" w:hAnsi="Times New Roman"/>
          <w:b/>
          <w:sz w:val="24"/>
          <w:szCs w:val="24"/>
        </w:rPr>
        <w:t xml:space="preserve"> </w:t>
      </w:r>
      <w:r w:rsidR="00C85F8F">
        <w:rPr>
          <w:rFonts w:ascii="Times New Roman" w:hAnsi="Times New Roman" w:hint="eastAsia"/>
          <w:b/>
          <w:sz w:val="24"/>
          <w:szCs w:val="24"/>
        </w:rPr>
        <w:t>8</w:t>
      </w:r>
      <w:r w:rsidRPr="00782D72">
        <w:rPr>
          <w:rFonts w:ascii="Times New Roman" w:hAnsi="Times New Roman"/>
          <w:b/>
          <w:sz w:val="24"/>
          <w:szCs w:val="24"/>
        </w:rPr>
        <w:t>.</w:t>
      </w:r>
      <w:proofErr w:type="gramEnd"/>
      <w:r w:rsidRPr="00782D72">
        <w:rPr>
          <w:rFonts w:ascii="Times New Roman" w:hAnsi="Times New Roman"/>
          <w:b/>
          <w:sz w:val="24"/>
          <w:szCs w:val="24"/>
        </w:rPr>
        <w:t xml:space="preserve"> </w:t>
      </w:r>
      <w:r w:rsidR="008F43EF">
        <w:rPr>
          <w:rFonts w:ascii="Times New Roman" w:hAnsi="Times New Roman" w:hint="eastAsia"/>
          <w:b/>
          <w:sz w:val="24"/>
          <w:szCs w:val="24"/>
        </w:rPr>
        <w:t>M</w:t>
      </w:r>
      <w:r>
        <w:rPr>
          <w:rFonts w:ascii="Times New Roman" w:hAnsi="Times New Roman"/>
          <w:b/>
          <w:sz w:val="24"/>
          <w:szCs w:val="24"/>
        </w:rPr>
        <w:t>odel</w:t>
      </w:r>
      <w:r w:rsidR="008F43EF">
        <w:rPr>
          <w:rFonts w:ascii="Times New Roman" w:hAnsi="Times New Roman" w:hint="eastAsia"/>
          <w:b/>
          <w:sz w:val="24"/>
          <w:szCs w:val="24"/>
        </w:rPr>
        <w:t>s</w:t>
      </w:r>
      <w:r w:rsidR="00FA1254">
        <w:rPr>
          <w:rFonts w:ascii="Times New Roman" w:hAnsi="Times New Roman"/>
          <w:b/>
          <w:sz w:val="24"/>
          <w:szCs w:val="24"/>
        </w:rPr>
        <w:t xml:space="preserve"> show that ultra-</w:t>
      </w:r>
      <w:r w:rsidR="00FA1254">
        <w:rPr>
          <w:rFonts w:ascii="Times New Roman" w:hAnsi="Times New Roman" w:hint="eastAsia"/>
          <w:b/>
          <w:sz w:val="24"/>
          <w:szCs w:val="24"/>
        </w:rPr>
        <w:t>high</w:t>
      </w:r>
      <w:r>
        <w:rPr>
          <w:rFonts w:ascii="Times New Roman" w:hAnsi="Times New Roman"/>
          <w:b/>
          <w:sz w:val="24"/>
          <w:szCs w:val="24"/>
        </w:rPr>
        <w:t xml:space="preserve"> SMFs align microtubules and chromosomes to change spindle orientation and morphology. </w:t>
      </w:r>
      <w:r w:rsidRPr="0055667F">
        <w:rPr>
          <w:rFonts w:ascii="Times New Roman" w:hAnsi="Times New Roman" w:hint="eastAsia"/>
          <w:sz w:val="24"/>
          <w:szCs w:val="24"/>
        </w:rPr>
        <w:t xml:space="preserve">Blue </w:t>
      </w:r>
      <w:r w:rsidR="008F43EF">
        <w:rPr>
          <w:rFonts w:ascii="Times New Roman" w:hAnsi="Times New Roman" w:hint="eastAsia"/>
          <w:sz w:val="24"/>
          <w:szCs w:val="24"/>
        </w:rPr>
        <w:t xml:space="preserve">upward </w:t>
      </w:r>
      <w:r w:rsidRPr="0055667F">
        <w:rPr>
          <w:rFonts w:ascii="Times New Roman" w:hAnsi="Times New Roman" w:hint="eastAsia"/>
          <w:sz w:val="24"/>
          <w:szCs w:val="24"/>
        </w:rPr>
        <w:t>arrows show magnetic field direction.</w:t>
      </w:r>
      <w:r>
        <w:rPr>
          <w:rFonts w:ascii="Times New Roman" w:hAnsi="Times New Roman" w:hint="eastAsia"/>
          <w:sz w:val="24"/>
          <w:szCs w:val="24"/>
        </w:rPr>
        <w:t xml:space="preserve"> Cells were </w:t>
      </w:r>
      <w:proofErr w:type="spellStart"/>
      <w:r>
        <w:rPr>
          <w:rFonts w:ascii="Times New Roman" w:hAnsi="Times New Roman" w:hint="eastAsia"/>
          <w:sz w:val="24"/>
          <w:szCs w:val="24"/>
        </w:rPr>
        <w:t>plated</w:t>
      </w:r>
      <w:proofErr w:type="spellEnd"/>
      <w:r>
        <w:rPr>
          <w:rFonts w:ascii="Times New Roman" w:hAnsi="Times New Roman" w:hint="eastAsia"/>
          <w:sz w:val="24"/>
          <w:szCs w:val="24"/>
        </w:rPr>
        <w:t xml:space="preserve"> on coverslips, which were placed in the ultra-</w:t>
      </w:r>
      <w:r w:rsidR="00FA1254">
        <w:rPr>
          <w:rFonts w:ascii="Times New Roman" w:hAnsi="Times New Roman" w:hint="eastAsia"/>
          <w:sz w:val="24"/>
          <w:szCs w:val="24"/>
        </w:rPr>
        <w:t>high</w:t>
      </w:r>
      <w:r>
        <w:rPr>
          <w:rFonts w:ascii="Times New Roman" w:hAnsi="Times New Roman" w:hint="eastAsia"/>
          <w:sz w:val="24"/>
          <w:szCs w:val="24"/>
        </w:rPr>
        <w:t xml:space="preserve"> magnetic field either normal to or in </w:t>
      </w:r>
      <w:r>
        <w:rPr>
          <w:rFonts w:ascii="Times New Roman" w:hAnsi="Times New Roman"/>
          <w:sz w:val="24"/>
          <w:szCs w:val="24"/>
        </w:rPr>
        <w:t>parallel</w:t>
      </w:r>
      <w:r>
        <w:rPr>
          <w:rFonts w:ascii="Times New Roman" w:hAnsi="Times New Roman" w:hint="eastAsia"/>
          <w:sz w:val="24"/>
          <w:szCs w:val="24"/>
        </w:rPr>
        <w:t xml:space="preserve"> with the field direction. </w:t>
      </w:r>
    </w:p>
    <w:p w:rsidR="00C85F8F" w:rsidRDefault="00C85F8F" w:rsidP="00ED7C8A">
      <w:pPr>
        <w:spacing w:line="480" w:lineRule="auto"/>
        <w:jc w:val="center"/>
        <w:rPr>
          <w:rFonts w:ascii="Times New Roman" w:hAnsi="Times New Roman"/>
          <w:b/>
          <w:sz w:val="30"/>
          <w:szCs w:val="30"/>
        </w:rPr>
      </w:pPr>
    </w:p>
    <w:sectPr w:rsidR="00C85F8F" w:rsidSect="0024102A">
      <w:footerReference w:type="default" r:id="rId10"/>
      <w:pgSz w:w="11906" w:h="16838"/>
      <w:pgMar w:top="1440" w:right="1440" w:bottom="1701" w:left="1440" w:header="851" w:footer="992" w:gutter="0"/>
      <w:lnNumType w:countBy="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400" w:rsidRDefault="00C21400" w:rsidP="000B209C">
      <w:r>
        <w:separator/>
      </w:r>
    </w:p>
  </w:endnote>
  <w:endnote w:type="continuationSeparator" w:id="0">
    <w:p w:rsidR="00C21400" w:rsidRDefault="00C21400" w:rsidP="000B209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dvTT5235d5a9+fb">
    <w:altName w:val="方正兰亭超细黑简体"/>
    <w:panose1 w:val="00000000000000000000"/>
    <w:charset w:val="86"/>
    <w:family w:val="auto"/>
    <w:notTrueType/>
    <w:pitch w:val="default"/>
    <w:sig w:usb0="00000001" w:usb1="080E0000" w:usb2="00000010" w:usb3="00000000" w:csb0="00040000" w:csb1="00000000"/>
  </w:font>
  <w:font w:name="AdvOT118e7927+fb">
    <w:altName w:val="宋体"/>
    <w:charset w:val="86"/>
    <w:family w:val="auto"/>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170"/>
      <w:docPartObj>
        <w:docPartGallery w:val="Page Numbers (Bottom of Page)"/>
        <w:docPartUnique/>
      </w:docPartObj>
    </w:sdtPr>
    <w:sdtContent>
      <w:p w:rsidR="007D7C62" w:rsidRDefault="00B36698">
        <w:pPr>
          <w:pStyle w:val="a4"/>
          <w:jc w:val="center"/>
        </w:pPr>
        <w:fldSimple w:instr=" PAGE   \* MERGEFORMAT ">
          <w:r w:rsidR="00D169E2">
            <w:rPr>
              <w:noProof/>
            </w:rPr>
            <w:t>39</w:t>
          </w:r>
        </w:fldSimple>
      </w:p>
    </w:sdtContent>
  </w:sdt>
  <w:p w:rsidR="007D7C62" w:rsidRDefault="007D7C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400" w:rsidRDefault="00C21400" w:rsidP="000B209C">
      <w:r>
        <w:separator/>
      </w:r>
    </w:p>
  </w:footnote>
  <w:footnote w:type="continuationSeparator" w:id="0">
    <w:p w:rsidR="00C21400" w:rsidRDefault="00C21400" w:rsidP="000B2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3020C6"/>
    <w:multiLevelType w:val="hybridMultilevel"/>
    <w:tmpl w:val="18C0DFB0"/>
    <w:lvl w:ilvl="0" w:tplc="0FD6D80C">
      <w:start w:val="1"/>
      <w:numFmt w:val="decimal"/>
      <w:lvlText w:val="%1."/>
      <w:lvlJc w:val="left"/>
      <w:pPr>
        <w:tabs>
          <w:tab w:val="num" w:pos="720"/>
        </w:tabs>
        <w:ind w:left="720" w:hanging="360"/>
      </w:pPr>
      <w:rPr>
        <w:rFonts w:cs="Times New Roman"/>
      </w:rPr>
    </w:lvl>
    <w:lvl w:ilvl="1" w:tplc="CE96F5D0" w:tentative="1">
      <w:start w:val="1"/>
      <w:numFmt w:val="decimal"/>
      <w:lvlText w:val="%2."/>
      <w:lvlJc w:val="left"/>
      <w:pPr>
        <w:tabs>
          <w:tab w:val="num" w:pos="1440"/>
        </w:tabs>
        <w:ind w:left="1440" w:hanging="360"/>
      </w:pPr>
      <w:rPr>
        <w:rFonts w:cs="Times New Roman"/>
      </w:rPr>
    </w:lvl>
    <w:lvl w:ilvl="2" w:tplc="E6864270" w:tentative="1">
      <w:start w:val="1"/>
      <w:numFmt w:val="decimal"/>
      <w:lvlText w:val="%3."/>
      <w:lvlJc w:val="left"/>
      <w:pPr>
        <w:tabs>
          <w:tab w:val="num" w:pos="2160"/>
        </w:tabs>
        <w:ind w:left="2160" w:hanging="360"/>
      </w:pPr>
      <w:rPr>
        <w:rFonts w:cs="Times New Roman"/>
      </w:rPr>
    </w:lvl>
    <w:lvl w:ilvl="3" w:tplc="201E9790" w:tentative="1">
      <w:start w:val="1"/>
      <w:numFmt w:val="decimal"/>
      <w:lvlText w:val="%4."/>
      <w:lvlJc w:val="left"/>
      <w:pPr>
        <w:tabs>
          <w:tab w:val="num" w:pos="2880"/>
        </w:tabs>
        <w:ind w:left="2880" w:hanging="360"/>
      </w:pPr>
      <w:rPr>
        <w:rFonts w:cs="Times New Roman"/>
      </w:rPr>
    </w:lvl>
    <w:lvl w:ilvl="4" w:tplc="150A69A8" w:tentative="1">
      <w:start w:val="1"/>
      <w:numFmt w:val="decimal"/>
      <w:lvlText w:val="%5."/>
      <w:lvlJc w:val="left"/>
      <w:pPr>
        <w:tabs>
          <w:tab w:val="num" w:pos="3600"/>
        </w:tabs>
        <w:ind w:left="3600" w:hanging="360"/>
      </w:pPr>
      <w:rPr>
        <w:rFonts w:cs="Times New Roman"/>
      </w:rPr>
    </w:lvl>
    <w:lvl w:ilvl="5" w:tplc="CE68F226" w:tentative="1">
      <w:start w:val="1"/>
      <w:numFmt w:val="decimal"/>
      <w:lvlText w:val="%6."/>
      <w:lvlJc w:val="left"/>
      <w:pPr>
        <w:tabs>
          <w:tab w:val="num" w:pos="4320"/>
        </w:tabs>
        <w:ind w:left="4320" w:hanging="360"/>
      </w:pPr>
      <w:rPr>
        <w:rFonts w:cs="Times New Roman"/>
      </w:rPr>
    </w:lvl>
    <w:lvl w:ilvl="6" w:tplc="1D0A4BEA" w:tentative="1">
      <w:start w:val="1"/>
      <w:numFmt w:val="decimal"/>
      <w:lvlText w:val="%7."/>
      <w:lvlJc w:val="left"/>
      <w:pPr>
        <w:tabs>
          <w:tab w:val="num" w:pos="5040"/>
        </w:tabs>
        <w:ind w:left="5040" w:hanging="360"/>
      </w:pPr>
      <w:rPr>
        <w:rFonts w:cs="Times New Roman"/>
      </w:rPr>
    </w:lvl>
    <w:lvl w:ilvl="7" w:tplc="B97A22E6" w:tentative="1">
      <w:start w:val="1"/>
      <w:numFmt w:val="decimal"/>
      <w:lvlText w:val="%8."/>
      <w:lvlJc w:val="left"/>
      <w:pPr>
        <w:tabs>
          <w:tab w:val="num" w:pos="5760"/>
        </w:tabs>
        <w:ind w:left="5760" w:hanging="360"/>
      </w:pPr>
      <w:rPr>
        <w:rFonts w:cs="Times New Roman"/>
      </w:rPr>
    </w:lvl>
    <w:lvl w:ilvl="8" w:tplc="590A5BA8" w:tentative="1">
      <w:start w:val="1"/>
      <w:numFmt w:val="decimal"/>
      <w:lvlText w:val="%9."/>
      <w:lvlJc w:val="left"/>
      <w:pPr>
        <w:tabs>
          <w:tab w:val="num" w:pos="6480"/>
        </w:tabs>
        <w:ind w:left="6480" w:hanging="360"/>
      </w:pPr>
      <w:rPr>
        <w:rFonts w:cs="Times New Roman"/>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164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Suspended&gt;0&lt;/Suspended&gt;&lt;/ENInstantFormat&gt;"/>
    <w:docVar w:name="EN.Layout" w:val="&lt;ENLayout&gt;&lt;Style&gt;Author-Date Copy&lt;/Style&gt;&lt;LeftDelim&gt;{&lt;/LeftDelim&gt;&lt;RightDelim&gt;}&lt;/RightDelim&gt;&lt;FontName&gt;Times New Roman&lt;/FontName&gt;&lt;FontSize&gt;11&lt;/FontSize&gt;&lt;ReflistTitle&gt;&lt;/ReflistTitle&gt;&lt;StartingRefnum&gt;1&lt;/StartingRefnum&gt;&lt;FirstLineIndent&gt;565&lt;/FirstLineIndent&gt;&lt;HangingIndent&gt;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zdaxrs90q9fra8ezxthx2atl9dtdzwwzrzfr&quot;&gt;27 T and spindle 10-26-2016&lt;record-ids&gt;&lt;item&gt;1&lt;/item&gt;&lt;item&gt;2&lt;/item&gt;&lt;item&gt;3&lt;/item&gt;&lt;item&gt;4&lt;/item&gt;&lt;item&gt;5&lt;/item&gt;&lt;item&gt;7&lt;/item&gt;&lt;item&gt;8&lt;/item&gt;&lt;item&gt;9&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6&lt;/item&gt;&lt;item&gt;47&lt;/item&gt;&lt;item&gt;48&lt;/item&gt;&lt;item&gt;49&lt;/item&gt;&lt;item&gt;50&lt;/item&gt;&lt;item&gt;52&lt;/item&gt;&lt;item&gt;53&lt;/item&gt;&lt;/record-ids&gt;&lt;/item&gt;&lt;/Libraries&gt;"/>
  </w:docVars>
  <w:rsids>
    <w:rsidRoot w:val="000B209C"/>
    <w:rsid w:val="000020CE"/>
    <w:rsid w:val="0000382E"/>
    <w:rsid w:val="00003DDB"/>
    <w:rsid w:val="00004321"/>
    <w:rsid w:val="00004B37"/>
    <w:rsid w:val="00005932"/>
    <w:rsid w:val="00005D82"/>
    <w:rsid w:val="00005FEF"/>
    <w:rsid w:val="00006502"/>
    <w:rsid w:val="00007E42"/>
    <w:rsid w:val="000136F6"/>
    <w:rsid w:val="00013F46"/>
    <w:rsid w:val="0001435C"/>
    <w:rsid w:val="00014531"/>
    <w:rsid w:val="000161D8"/>
    <w:rsid w:val="00021398"/>
    <w:rsid w:val="00021C78"/>
    <w:rsid w:val="00021DD7"/>
    <w:rsid w:val="00022875"/>
    <w:rsid w:val="0002531F"/>
    <w:rsid w:val="0003286C"/>
    <w:rsid w:val="00032CB0"/>
    <w:rsid w:val="000337FA"/>
    <w:rsid w:val="00035446"/>
    <w:rsid w:val="00037A88"/>
    <w:rsid w:val="000415E8"/>
    <w:rsid w:val="00042C9B"/>
    <w:rsid w:val="00042F53"/>
    <w:rsid w:val="00044972"/>
    <w:rsid w:val="00047465"/>
    <w:rsid w:val="00047598"/>
    <w:rsid w:val="00047D66"/>
    <w:rsid w:val="00053DF6"/>
    <w:rsid w:val="00054CE6"/>
    <w:rsid w:val="00055654"/>
    <w:rsid w:val="000561E6"/>
    <w:rsid w:val="000564F1"/>
    <w:rsid w:val="00063329"/>
    <w:rsid w:val="0006427F"/>
    <w:rsid w:val="00065BF0"/>
    <w:rsid w:val="0006650E"/>
    <w:rsid w:val="00072060"/>
    <w:rsid w:val="00076CC8"/>
    <w:rsid w:val="00076F4E"/>
    <w:rsid w:val="00077BB2"/>
    <w:rsid w:val="00080989"/>
    <w:rsid w:val="00081EF2"/>
    <w:rsid w:val="0008237A"/>
    <w:rsid w:val="00084D46"/>
    <w:rsid w:val="000855CD"/>
    <w:rsid w:val="00090FA4"/>
    <w:rsid w:val="00092713"/>
    <w:rsid w:val="00096A47"/>
    <w:rsid w:val="000A01FB"/>
    <w:rsid w:val="000A03F5"/>
    <w:rsid w:val="000A257B"/>
    <w:rsid w:val="000A33AF"/>
    <w:rsid w:val="000A3A1B"/>
    <w:rsid w:val="000A4370"/>
    <w:rsid w:val="000A4BCD"/>
    <w:rsid w:val="000A571C"/>
    <w:rsid w:val="000B0E12"/>
    <w:rsid w:val="000B209C"/>
    <w:rsid w:val="000B2836"/>
    <w:rsid w:val="000B3E54"/>
    <w:rsid w:val="000B472E"/>
    <w:rsid w:val="000B64C3"/>
    <w:rsid w:val="000B6525"/>
    <w:rsid w:val="000B6F4B"/>
    <w:rsid w:val="000C113C"/>
    <w:rsid w:val="000C2612"/>
    <w:rsid w:val="000C34C5"/>
    <w:rsid w:val="000C6796"/>
    <w:rsid w:val="000D287E"/>
    <w:rsid w:val="000D408E"/>
    <w:rsid w:val="000D6AC8"/>
    <w:rsid w:val="000D7181"/>
    <w:rsid w:val="000D7B9A"/>
    <w:rsid w:val="000E17D8"/>
    <w:rsid w:val="000E3DB4"/>
    <w:rsid w:val="000E40E1"/>
    <w:rsid w:val="000F18C7"/>
    <w:rsid w:val="000F1E77"/>
    <w:rsid w:val="000F2614"/>
    <w:rsid w:val="000F4074"/>
    <w:rsid w:val="000F52E8"/>
    <w:rsid w:val="00102ABF"/>
    <w:rsid w:val="00103DA0"/>
    <w:rsid w:val="001069B8"/>
    <w:rsid w:val="001073B6"/>
    <w:rsid w:val="001076DB"/>
    <w:rsid w:val="0010798A"/>
    <w:rsid w:val="00107C46"/>
    <w:rsid w:val="00110291"/>
    <w:rsid w:val="00111DC7"/>
    <w:rsid w:val="00113837"/>
    <w:rsid w:val="00113C3B"/>
    <w:rsid w:val="00114C61"/>
    <w:rsid w:val="0011538E"/>
    <w:rsid w:val="0011635E"/>
    <w:rsid w:val="00117963"/>
    <w:rsid w:val="00121864"/>
    <w:rsid w:val="00121951"/>
    <w:rsid w:val="00124DB7"/>
    <w:rsid w:val="00126D27"/>
    <w:rsid w:val="00126E62"/>
    <w:rsid w:val="0012705E"/>
    <w:rsid w:val="00130274"/>
    <w:rsid w:val="001318C7"/>
    <w:rsid w:val="001325A6"/>
    <w:rsid w:val="001325BA"/>
    <w:rsid w:val="00134ABF"/>
    <w:rsid w:val="00134DB2"/>
    <w:rsid w:val="00134FAD"/>
    <w:rsid w:val="001357E7"/>
    <w:rsid w:val="00135ADC"/>
    <w:rsid w:val="00136703"/>
    <w:rsid w:val="001368AA"/>
    <w:rsid w:val="001402F1"/>
    <w:rsid w:val="001409F9"/>
    <w:rsid w:val="0014373D"/>
    <w:rsid w:val="0014417C"/>
    <w:rsid w:val="00146D09"/>
    <w:rsid w:val="00150D47"/>
    <w:rsid w:val="001514C5"/>
    <w:rsid w:val="001537F3"/>
    <w:rsid w:val="00154D8C"/>
    <w:rsid w:val="00155D56"/>
    <w:rsid w:val="00161A56"/>
    <w:rsid w:val="00161B22"/>
    <w:rsid w:val="00161D73"/>
    <w:rsid w:val="0016332F"/>
    <w:rsid w:val="0016392B"/>
    <w:rsid w:val="001640BD"/>
    <w:rsid w:val="00165185"/>
    <w:rsid w:val="00167035"/>
    <w:rsid w:val="00167D7E"/>
    <w:rsid w:val="0017024A"/>
    <w:rsid w:val="00170465"/>
    <w:rsid w:val="001724F9"/>
    <w:rsid w:val="00172B61"/>
    <w:rsid w:val="001744B9"/>
    <w:rsid w:val="0017533E"/>
    <w:rsid w:val="001763D6"/>
    <w:rsid w:val="00176FD5"/>
    <w:rsid w:val="00177529"/>
    <w:rsid w:val="001803E0"/>
    <w:rsid w:val="001813E6"/>
    <w:rsid w:val="00181BFA"/>
    <w:rsid w:val="0018214B"/>
    <w:rsid w:val="00182D30"/>
    <w:rsid w:val="00183148"/>
    <w:rsid w:val="0018517D"/>
    <w:rsid w:val="00186108"/>
    <w:rsid w:val="00187BD7"/>
    <w:rsid w:val="0019107F"/>
    <w:rsid w:val="00192707"/>
    <w:rsid w:val="00196B3B"/>
    <w:rsid w:val="001975AF"/>
    <w:rsid w:val="001A03B4"/>
    <w:rsid w:val="001A1EFE"/>
    <w:rsid w:val="001A337F"/>
    <w:rsid w:val="001A4006"/>
    <w:rsid w:val="001A53A7"/>
    <w:rsid w:val="001B20C5"/>
    <w:rsid w:val="001B238E"/>
    <w:rsid w:val="001B2FD9"/>
    <w:rsid w:val="001B32F4"/>
    <w:rsid w:val="001B6169"/>
    <w:rsid w:val="001B70C7"/>
    <w:rsid w:val="001B70EF"/>
    <w:rsid w:val="001B7E6F"/>
    <w:rsid w:val="001C1584"/>
    <w:rsid w:val="001C260E"/>
    <w:rsid w:val="001C4449"/>
    <w:rsid w:val="001C5A94"/>
    <w:rsid w:val="001D0084"/>
    <w:rsid w:val="001D11C3"/>
    <w:rsid w:val="001D1EA7"/>
    <w:rsid w:val="001D4A5D"/>
    <w:rsid w:val="001D6B8A"/>
    <w:rsid w:val="001E3983"/>
    <w:rsid w:val="001E4984"/>
    <w:rsid w:val="001E541D"/>
    <w:rsid w:val="001E6114"/>
    <w:rsid w:val="001F227D"/>
    <w:rsid w:val="001F3FEC"/>
    <w:rsid w:val="001F48B2"/>
    <w:rsid w:val="001F5344"/>
    <w:rsid w:val="00200CDC"/>
    <w:rsid w:val="00202EC9"/>
    <w:rsid w:val="00205BD6"/>
    <w:rsid w:val="0021002A"/>
    <w:rsid w:val="00210208"/>
    <w:rsid w:val="002122D7"/>
    <w:rsid w:val="00214DE4"/>
    <w:rsid w:val="002152D4"/>
    <w:rsid w:val="002155D8"/>
    <w:rsid w:val="00215EA8"/>
    <w:rsid w:val="00215EB0"/>
    <w:rsid w:val="00216CBF"/>
    <w:rsid w:val="002203C5"/>
    <w:rsid w:val="00221C21"/>
    <w:rsid w:val="00222ABE"/>
    <w:rsid w:val="002240AB"/>
    <w:rsid w:val="0022460A"/>
    <w:rsid w:val="002258A1"/>
    <w:rsid w:val="00227714"/>
    <w:rsid w:val="00230564"/>
    <w:rsid w:val="002312AB"/>
    <w:rsid w:val="00231A58"/>
    <w:rsid w:val="0023339C"/>
    <w:rsid w:val="00235000"/>
    <w:rsid w:val="00237C75"/>
    <w:rsid w:val="0024102A"/>
    <w:rsid w:val="00241199"/>
    <w:rsid w:val="00246F36"/>
    <w:rsid w:val="00253508"/>
    <w:rsid w:val="00255449"/>
    <w:rsid w:val="00255940"/>
    <w:rsid w:val="00260F5A"/>
    <w:rsid w:val="00261AB8"/>
    <w:rsid w:val="00261E3A"/>
    <w:rsid w:val="00264E9C"/>
    <w:rsid w:val="002667B6"/>
    <w:rsid w:val="00267176"/>
    <w:rsid w:val="002700AE"/>
    <w:rsid w:val="002732B7"/>
    <w:rsid w:val="00273BEB"/>
    <w:rsid w:val="00274197"/>
    <w:rsid w:val="002766BD"/>
    <w:rsid w:val="00276E3B"/>
    <w:rsid w:val="002774F5"/>
    <w:rsid w:val="002802E1"/>
    <w:rsid w:val="002817F2"/>
    <w:rsid w:val="00281ECB"/>
    <w:rsid w:val="0028281B"/>
    <w:rsid w:val="00283142"/>
    <w:rsid w:val="002850CE"/>
    <w:rsid w:val="0028709F"/>
    <w:rsid w:val="00292C80"/>
    <w:rsid w:val="00292C9A"/>
    <w:rsid w:val="002931C3"/>
    <w:rsid w:val="00294222"/>
    <w:rsid w:val="002948AC"/>
    <w:rsid w:val="0029632B"/>
    <w:rsid w:val="00296954"/>
    <w:rsid w:val="0029739B"/>
    <w:rsid w:val="002A048B"/>
    <w:rsid w:val="002A2606"/>
    <w:rsid w:val="002A2FE2"/>
    <w:rsid w:val="002A3494"/>
    <w:rsid w:val="002A404D"/>
    <w:rsid w:val="002A44E3"/>
    <w:rsid w:val="002A50B3"/>
    <w:rsid w:val="002A6A0E"/>
    <w:rsid w:val="002A6C3E"/>
    <w:rsid w:val="002A73AC"/>
    <w:rsid w:val="002A75BC"/>
    <w:rsid w:val="002A7A13"/>
    <w:rsid w:val="002B26D0"/>
    <w:rsid w:val="002B2A48"/>
    <w:rsid w:val="002B66D7"/>
    <w:rsid w:val="002B730A"/>
    <w:rsid w:val="002B7F68"/>
    <w:rsid w:val="002C0B13"/>
    <w:rsid w:val="002C1B51"/>
    <w:rsid w:val="002C35E3"/>
    <w:rsid w:val="002C3DAA"/>
    <w:rsid w:val="002C50BF"/>
    <w:rsid w:val="002C658F"/>
    <w:rsid w:val="002D0AC0"/>
    <w:rsid w:val="002D168C"/>
    <w:rsid w:val="002D2997"/>
    <w:rsid w:val="002D2AF0"/>
    <w:rsid w:val="002D354C"/>
    <w:rsid w:val="002D3676"/>
    <w:rsid w:val="002D5206"/>
    <w:rsid w:val="002D5454"/>
    <w:rsid w:val="002D56AE"/>
    <w:rsid w:val="002D7003"/>
    <w:rsid w:val="002D75E0"/>
    <w:rsid w:val="002E0BB8"/>
    <w:rsid w:val="002E1E3A"/>
    <w:rsid w:val="002E472D"/>
    <w:rsid w:val="002E4B8E"/>
    <w:rsid w:val="002F35EB"/>
    <w:rsid w:val="002F63D9"/>
    <w:rsid w:val="002F6DF1"/>
    <w:rsid w:val="002F71F2"/>
    <w:rsid w:val="00301847"/>
    <w:rsid w:val="00301FF6"/>
    <w:rsid w:val="003038DE"/>
    <w:rsid w:val="00311880"/>
    <w:rsid w:val="00312435"/>
    <w:rsid w:val="00313CD1"/>
    <w:rsid w:val="00314788"/>
    <w:rsid w:val="00314922"/>
    <w:rsid w:val="003157A5"/>
    <w:rsid w:val="00315AE0"/>
    <w:rsid w:val="003214BA"/>
    <w:rsid w:val="00323D75"/>
    <w:rsid w:val="003314E5"/>
    <w:rsid w:val="003324A3"/>
    <w:rsid w:val="003334BD"/>
    <w:rsid w:val="00335D52"/>
    <w:rsid w:val="00337169"/>
    <w:rsid w:val="00337773"/>
    <w:rsid w:val="003400A8"/>
    <w:rsid w:val="00340C31"/>
    <w:rsid w:val="0034253C"/>
    <w:rsid w:val="00343F7E"/>
    <w:rsid w:val="003460A3"/>
    <w:rsid w:val="0034791B"/>
    <w:rsid w:val="00351091"/>
    <w:rsid w:val="003512DD"/>
    <w:rsid w:val="00354123"/>
    <w:rsid w:val="003542B6"/>
    <w:rsid w:val="003567FB"/>
    <w:rsid w:val="0035717B"/>
    <w:rsid w:val="00360701"/>
    <w:rsid w:val="00360EF5"/>
    <w:rsid w:val="00361D09"/>
    <w:rsid w:val="00362CB9"/>
    <w:rsid w:val="00362FAA"/>
    <w:rsid w:val="00366FBE"/>
    <w:rsid w:val="003673F2"/>
    <w:rsid w:val="00367ACE"/>
    <w:rsid w:val="0037043C"/>
    <w:rsid w:val="0037116A"/>
    <w:rsid w:val="003738E9"/>
    <w:rsid w:val="00374799"/>
    <w:rsid w:val="00374A0C"/>
    <w:rsid w:val="00376E4D"/>
    <w:rsid w:val="00377B2B"/>
    <w:rsid w:val="00377BFF"/>
    <w:rsid w:val="00382FE7"/>
    <w:rsid w:val="00384EA4"/>
    <w:rsid w:val="00385C5D"/>
    <w:rsid w:val="00385FBE"/>
    <w:rsid w:val="00390972"/>
    <w:rsid w:val="00391474"/>
    <w:rsid w:val="00391B03"/>
    <w:rsid w:val="00391C4C"/>
    <w:rsid w:val="003927D5"/>
    <w:rsid w:val="0039433E"/>
    <w:rsid w:val="0039591F"/>
    <w:rsid w:val="0039671A"/>
    <w:rsid w:val="003A0B9D"/>
    <w:rsid w:val="003A18D4"/>
    <w:rsid w:val="003A4218"/>
    <w:rsid w:val="003A4CC7"/>
    <w:rsid w:val="003A55E0"/>
    <w:rsid w:val="003A65D2"/>
    <w:rsid w:val="003A7545"/>
    <w:rsid w:val="003B0F53"/>
    <w:rsid w:val="003B11B0"/>
    <w:rsid w:val="003B2468"/>
    <w:rsid w:val="003B2ACE"/>
    <w:rsid w:val="003B3270"/>
    <w:rsid w:val="003B3395"/>
    <w:rsid w:val="003B5B6B"/>
    <w:rsid w:val="003B6CC4"/>
    <w:rsid w:val="003B7762"/>
    <w:rsid w:val="003B7ADF"/>
    <w:rsid w:val="003C05EE"/>
    <w:rsid w:val="003C1626"/>
    <w:rsid w:val="003C1FE0"/>
    <w:rsid w:val="003C3B3D"/>
    <w:rsid w:val="003C5163"/>
    <w:rsid w:val="003C5D13"/>
    <w:rsid w:val="003C7EEF"/>
    <w:rsid w:val="003D076C"/>
    <w:rsid w:val="003D0E7E"/>
    <w:rsid w:val="003D173C"/>
    <w:rsid w:val="003D6590"/>
    <w:rsid w:val="003E235D"/>
    <w:rsid w:val="003E4524"/>
    <w:rsid w:val="003E5BDF"/>
    <w:rsid w:val="003E5C9B"/>
    <w:rsid w:val="003E7E7D"/>
    <w:rsid w:val="003F0781"/>
    <w:rsid w:val="003F17F9"/>
    <w:rsid w:val="003F2BBF"/>
    <w:rsid w:val="003F600D"/>
    <w:rsid w:val="003F62AB"/>
    <w:rsid w:val="003F69CC"/>
    <w:rsid w:val="00400A95"/>
    <w:rsid w:val="00400EDF"/>
    <w:rsid w:val="00401F24"/>
    <w:rsid w:val="00402214"/>
    <w:rsid w:val="004035EA"/>
    <w:rsid w:val="00404186"/>
    <w:rsid w:val="00404FF0"/>
    <w:rsid w:val="0040557A"/>
    <w:rsid w:val="004057B9"/>
    <w:rsid w:val="00410676"/>
    <w:rsid w:val="00412720"/>
    <w:rsid w:val="00416A14"/>
    <w:rsid w:val="00417351"/>
    <w:rsid w:val="00422D67"/>
    <w:rsid w:val="00423106"/>
    <w:rsid w:val="00425038"/>
    <w:rsid w:val="00430B27"/>
    <w:rsid w:val="00432A7A"/>
    <w:rsid w:val="0043312E"/>
    <w:rsid w:val="00434E4F"/>
    <w:rsid w:val="004400D8"/>
    <w:rsid w:val="00440298"/>
    <w:rsid w:val="0044189B"/>
    <w:rsid w:val="004425D9"/>
    <w:rsid w:val="00444A18"/>
    <w:rsid w:val="00444B33"/>
    <w:rsid w:val="00446409"/>
    <w:rsid w:val="004469B6"/>
    <w:rsid w:val="00447B76"/>
    <w:rsid w:val="00451ABE"/>
    <w:rsid w:val="00453F2C"/>
    <w:rsid w:val="00454317"/>
    <w:rsid w:val="00456D8C"/>
    <w:rsid w:val="0045759F"/>
    <w:rsid w:val="004617B4"/>
    <w:rsid w:val="0046226E"/>
    <w:rsid w:val="004625B7"/>
    <w:rsid w:val="0046626E"/>
    <w:rsid w:val="00470BC1"/>
    <w:rsid w:val="004713E0"/>
    <w:rsid w:val="00472964"/>
    <w:rsid w:val="004766FC"/>
    <w:rsid w:val="00477658"/>
    <w:rsid w:val="00477666"/>
    <w:rsid w:val="00480E6D"/>
    <w:rsid w:val="00481DCC"/>
    <w:rsid w:val="00482D77"/>
    <w:rsid w:val="0048523D"/>
    <w:rsid w:val="0049048D"/>
    <w:rsid w:val="00491D0B"/>
    <w:rsid w:val="0049225F"/>
    <w:rsid w:val="004966BA"/>
    <w:rsid w:val="004972C3"/>
    <w:rsid w:val="00497AB1"/>
    <w:rsid w:val="004A0300"/>
    <w:rsid w:val="004A2E6C"/>
    <w:rsid w:val="004A3612"/>
    <w:rsid w:val="004A3725"/>
    <w:rsid w:val="004A67F1"/>
    <w:rsid w:val="004A7C36"/>
    <w:rsid w:val="004A7D17"/>
    <w:rsid w:val="004A7F35"/>
    <w:rsid w:val="004B2C08"/>
    <w:rsid w:val="004B3D5E"/>
    <w:rsid w:val="004B42F8"/>
    <w:rsid w:val="004B537D"/>
    <w:rsid w:val="004B7235"/>
    <w:rsid w:val="004B79A5"/>
    <w:rsid w:val="004C0265"/>
    <w:rsid w:val="004C0581"/>
    <w:rsid w:val="004C12EB"/>
    <w:rsid w:val="004C2429"/>
    <w:rsid w:val="004C369A"/>
    <w:rsid w:val="004C3CA3"/>
    <w:rsid w:val="004C4FE4"/>
    <w:rsid w:val="004D36F4"/>
    <w:rsid w:val="004D4353"/>
    <w:rsid w:val="004D5837"/>
    <w:rsid w:val="004D61A8"/>
    <w:rsid w:val="004D73DC"/>
    <w:rsid w:val="004E248F"/>
    <w:rsid w:val="004E4D51"/>
    <w:rsid w:val="004E4F41"/>
    <w:rsid w:val="004F0883"/>
    <w:rsid w:val="004F0A92"/>
    <w:rsid w:val="004F33DA"/>
    <w:rsid w:val="004F388F"/>
    <w:rsid w:val="004F3970"/>
    <w:rsid w:val="004F62D0"/>
    <w:rsid w:val="004F6AD4"/>
    <w:rsid w:val="004F6B9D"/>
    <w:rsid w:val="004F70B3"/>
    <w:rsid w:val="004F79CE"/>
    <w:rsid w:val="004F7C44"/>
    <w:rsid w:val="004F7D6E"/>
    <w:rsid w:val="0050206A"/>
    <w:rsid w:val="005021DC"/>
    <w:rsid w:val="00503127"/>
    <w:rsid w:val="00503242"/>
    <w:rsid w:val="00503897"/>
    <w:rsid w:val="0050795E"/>
    <w:rsid w:val="00510DFA"/>
    <w:rsid w:val="0051286B"/>
    <w:rsid w:val="00515C0B"/>
    <w:rsid w:val="0051722F"/>
    <w:rsid w:val="0052029A"/>
    <w:rsid w:val="0052277F"/>
    <w:rsid w:val="00524399"/>
    <w:rsid w:val="005267FD"/>
    <w:rsid w:val="00526A07"/>
    <w:rsid w:val="0053001C"/>
    <w:rsid w:val="0053024F"/>
    <w:rsid w:val="00530DD8"/>
    <w:rsid w:val="00533ED4"/>
    <w:rsid w:val="005348A1"/>
    <w:rsid w:val="00536700"/>
    <w:rsid w:val="00536A9B"/>
    <w:rsid w:val="00536FC7"/>
    <w:rsid w:val="0054101E"/>
    <w:rsid w:val="005418EA"/>
    <w:rsid w:val="00541B6F"/>
    <w:rsid w:val="0054224E"/>
    <w:rsid w:val="00542E61"/>
    <w:rsid w:val="00544FAE"/>
    <w:rsid w:val="00547825"/>
    <w:rsid w:val="00547BCB"/>
    <w:rsid w:val="00550410"/>
    <w:rsid w:val="00551A1F"/>
    <w:rsid w:val="005558C6"/>
    <w:rsid w:val="005562A1"/>
    <w:rsid w:val="0056060C"/>
    <w:rsid w:val="00563318"/>
    <w:rsid w:val="00563B63"/>
    <w:rsid w:val="0056731A"/>
    <w:rsid w:val="00571149"/>
    <w:rsid w:val="00572E84"/>
    <w:rsid w:val="00573989"/>
    <w:rsid w:val="00575698"/>
    <w:rsid w:val="0057783F"/>
    <w:rsid w:val="00581826"/>
    <w:rsid w:val="00581B9A"/>
    <w:rsid w:val="005835BC"/>
    <w:rsid w:val="0058598B"/>
    <w:rsid w:val="00585C39"/>
    <w:rsid w:val="005901E0"/>
    <w:rsid w:val="0059104E"/>
    <w:rsid w:val="00593080"/>
    <w:rsid w:val="00596902"/>
    <w:rsid w:val="005970A2"/>
    <w:rsid w:val="005974A1"/>
    <w:rsid w:val="005A02AE"/>
    <w:rsid w:val="005A2F44"/>
    <w:rsid w:val="005A404B"/>
    <w:rsid w:val="005A4557"/>
    <w:rsid w:val="005A4B2D"/>
    <w:rsid w:val="005A5150"/>
    <w:rsid w:val="005A53DD"/>
    <w:rsid w:val="005A5D8D"/>
    <w:rsid w:val="005A6D1D"/>
    <w:rsid w:val="005A787E"/>
    <w:rsid w:val="005A7BC0"/>
    <w:rsid w:val="005B11B0"/>
    <w:rsid w:val="005B2145"/>
    <w:rsid w:val="005B3258"/>
    <w:rsid w:val="005B50E8"/>
    <w:rsid w:val="005B7E13"/>
    <w:rsid w:val="005C2A02"/>
    <w:rsid w:val="005C3908"/>
    <w:rsid w:val="005C3CF4"/>
    <w:rsid w:val="005C3D8F"/>
    <w:rsid w:val="005C5C0C"/>
    <w:rsid w:val="005C60AE"/>
    <w:rsid w:val="005C77F1"/>
    <w:rsid w:val="005C7F94"/>
    <w:rsid w:val="005D0182"/>
    <w:rsid w:val="005D0A1D"/>
    <w:rsid w:val="005D3590"/>
    <w:rsid w:val="005D3A02"/>
    <w:rsid w:val="005D5239"/>
    <w:rsid w:val="005D5362"/>
    <w:rsid w:val="005D74D3"/>
    <w:rsid w:val="005D7BD9"/>
    <w:rsid w:val="005E15DD"/>
    <w:rsid w:val="005E41AB"/>
    <w:rsid w:val="005E539D"/>
    <w:rsid w:val="005E5684"/>
    <w:rsid w:val="005E59A8"/>
    <w:rsid w:val="005E72CD"/>
    <w:rsid w:val="005F2DCD"/>
    <w:rsid w:val="005F2E31"/>
    <w:rsid w:val="005F5577"/>
    <w:rsid w:val="005F5840"/>
    <w:rsid w:val="005F5ADD"/>
    <w:rsid w:val="00602290"/>
    <w:rsid w:val="006039A5"/>
    <w:rsid w:val="00604D60"/>
    <w:rsid w:val="00605FDD"/>
    <w:rsid w:val="00606B88"/>
    <w:rsid w:val="00607374"/>
    <w:rsid w:val="00610660"/>
    <w:rsid w:val="00610BC8"/>
    <w:rsid w:val="00612180"/>
    <w:rsid w:val="00612E56"/>
    <w:rsid w:val="00612E91"/>
    <w:rsid w:val="00613E96"/>
    <w:rsid w:val="00614B85"/>
    <w:rsid w:val="00617AA0"/>
    <w:rsid w:val="0062026A"/>
    <w:rsid w:val="00620977"/>
    <w:rsid w:val="006218DA"/>
    <w:rsid w:val="00623A35"/>
    <w:rsid w:val="00623C91"/>
    <w:rsid w:val="006259C5"/>
    <w:rsid w:val="00625BA3"/>
    <w:rsid w:val="006260B3"/>
    <w:rsid w:val="0063402A"/>
    <w:rsid w:val="006354C2"/>
    <w:rsid w:val="00635A0A"/>
    <w:rsid w:val="0063782E"/>
    <w:rsid w:val="0064027B"/>
    <w:rsid w:val="006408C7"/>
    <w:rsid w:val="00641143"/>
    <w:rsid w:val="006412D7"/>
    <w:rsid w:val="00647107"/>
    <w:rsid w:val="006473E7"/>
    <w:rsid w:val="00654106"/>
    <w:rsid w:val="00654280"/>
    <w:rsid w:val="006564CF"/>
    <w:rsid w:val="00656AA1"/>
    <w:rsid w:val="00656DE8"/>
    <w:rsid w:val="00661DFD"/>
    <w:rsid w:val="00666E4D"/>
    <w:rsid w:val="0067026C"/>
    <w:rsid w:val="00671397"/>
    <w:rsid w:val="00671F22"/>
    <w:rsid w:val="006723B7"/>
    <w:rsid w:val="006745E2"/>
    <w:rsid w:val="00674D2C"/>
    <w:rsid w:val="00677729"/>
    <w:rsid w:val="006800F1"/>
    <w:rsid w:val="0068076D"/>
    <w:rsid w:val="00681202"/>
    <w:rsid w:val="00681BF9"/>
    <w:rsid w:val="00682D70"/>
    <w:rsid w:val="0068360A"/>
    <w:rsid w:val="00685964"/>
    <w:rsid w:val="00686710"/>
    <w:rsid w:val="00687B8A"/>
    <w:rsid w:val="0069646A"/>
    <w:rsid w:val="00696F5B"/>
    <w:rsid w:val="006A1CA6"/>
    <w:rsid w:val="006A4103"/>
    <w:rsid w:val="006A4717"/>
    <w:rsid w:val="006A5D1B"/>
    <w:rsid w:val="006A6AEB"/>
    <w:rsid w:val="006A6D4B"/>
    <w:rsid w:val="006A6F81"/>
    <w:rsid w:val="006A7FED"/>
    <w:rsid w:val="006B0513"/>
    <w:rsid w:val="006B3F68"/>
    <w:rsid w:val="006B63B0"/>
    <w:rsid w:val="006B74A3"/>
    <w:rsid w:val="006B796A"/>
    <w:rsid w:val="006C0336"/>
    <w:rsid w:val="006C29B4"/>
    <w:rsid w:val="006C3E13"/>
    <w:rsid w:val="006C4A93"/>
    <w:rsid w:val="006C6A9D"/>
    <w:rsid w:val="006D0863"/>
    <w:rsid w:val="006D1178"/>
    <w:rsid w:val="006D26F4"/>
    <w:rsid w:val="006D4F2C"/>
    <w:rsid w:val="006D573B"/>
    <w:rsid w:val="006D6384"/>
    <w:rsid w:val="006D700F"/>
    <w:rsid w:val="006E0C81"/>
    <w:rsid w:val="006E3D7B"/>
    <w:rsid w:val="006E6057"/>
    <w:rsid w:val="006F1C62"/>
    <w:rsid w:val="006F2784"/>
    <w:rsid w:val="006F2DE3"/>
    <w:rsid w:val="006F30DA"/>
    <w:rsid w:val="006F3E12"/>
    <w:rsid w:val="006F50C7"/>
    <w:rsid w:val="00702306"/>
    <w:rsid w:val="0070268C"/>
    <w:rsid w:val="00702AF4"/>
    <w:rsid w:val="00702DC0"/>
    <w:rsid w:val="00702EE3"/>
    <w:rsid w:val="0070458D"/>
    <w:rsid w:val="00704856"/>
    <w:rsid w:val="0070697A"/>
    <w:rsid w:val="00710216"/>
    <w:rsid w:val="00711FE5"/>
    <w:rsid w:val="00715294"/>
    <w:rsid w:val="00715964"/>
    <w:rsid w:val="00716B4C"/>
    <w:rsid w:val="00722C7A"/>
    <w:rsid w:val="00722E9B"/>
    <w:rsid w:val="00726BFA"/>
    <w:rsid w:val="00727464"/>
    <w:rsid w:val="00730AFE"/>
    <w:rsid w:val="0073370C"/>
    <w:rsid w:val="00735E5D"/>
    <w:rsid w:val="0073653C"/>
    <w:rsid w:val="00740442"/>
    <w:rsid w:val="007442C5"/>
    <w:rsid w:val="00746208"/>
    <w:rsid w:val="00747388"/>
    <w:rsid w:val="007505B2"/>
    <w:rsid w:val="00751582"/>
    <w:rsid w:val="00751FDA"/>
    <w:rsid w:val="00752CE4"/>
    <w:rsid w:val="00752E10"/>
    <w:rsid w:val="00754E34"/>
    <w:rsid w:val="00757722"/>
    <w:rsid w:val="00757985"/>
    <w:rsid w:val="00762103"/>
    <w:rsid w:val="0077021F"/>
    <w:rsid w:val="00770F07"/>
    <w:rsid w:val="0077101E"/>
    <w:rsid w:val="00771826"/>
    <w:rsid w:val="00772158"/>
    <w:rsid w:val="00773293"/>
    <w:rsid w:val="0077332E"/>
    <w:rsid w:val="00774341"/>
    <w:rsid w:val="00775224"/>
    <w:rsid w:val="00775C0B"/>
    <w:rsid w:val="0077729C"/>
    <w:rsid w:val="0078032D"/>
    <w:rsid w:val="007804B0"/>
    <w:rsid w:val="00782D72"/>
    <w:rsid w:val="007832FE"/>
    <w:rsid w:val="00783978"/>
    <w:rsid w:val="007839E1"/>
    <w:rsid w:val="00784195"/>
    <w:rsid w:val="00784C35"/>
    <w:rsid w:val="0078552A"/>
    <w:rsid w:val="0078670C"/>
    <w:rsid w:val="00786B53"/>
    <w:rsid w:val="00786C69"/>
    <w:rsid w:val="007902CF"/>
    <w:rsid w:val="00791EFB"/>
    <w:rsid w:val="007946FD"/>
    <w:rsid w:val="00796823"/>
    <w:rsid w:val="00797691"/>
    <w:rsid w:val="007977B6"/>
    <w:rsid w:val="007A0162"/>
    <w:rsid w:val="007A268D"/>
    <w:rsid w:val="007A3887"/>
    <w:rsid w:val="007A48A3"/>
    <w:rsid w:val="007A6055"/>
    <w:rsid w:val="007A6C47"/>
    <w:rsid w:val="007A7091"/>
    <w:rsid w:val="007A7755"/>
    <w:rsid w:val="007B006B"/>
    <w:rsid w:val="007B016C"/>
    <w:rsid w:val="007B15F2"/>
    <w:rsid w:val="007B2F32"/>
    <w:rsid w:val="007B4DEF"/>
    <w:rsid w:val="007B51BC"/>
    <w:rsid w:val="007B68F7"/>
    <w:rsid w:val="007B6DB0"/>
    <w:rsid w:val="007B7A38"/>
    <w:rsid w:val="007B7C68"/>
    <w:rsid w:val="007C1F78"/>
    <w:rsid w:val="007C432B"/>
    <w:rsid w:val="007C5320"/>
    <w:rsid w:val="007C56D6"/>
    <w:rsid w:val="007C69F6"/>
    <w:rsid w:val="007D01A5"/>
    <w:rsid w:val="007D28F7"/>
    <w:rsid w:val="007D298D"/>
    <w:rsid w:val="007D3FBE"/>
    <w:rsid w:val="007D4F90"/>
    <w:rsid w:val="007D505C"/>
    <w:rsid w:val="007D7C62"/>
    <w:rsid w:val="007E0218"/>
    <w:rsid w:val="007E1441"/>
    <w:rsid w:val="007E1AE4"/>
    <w:rsid w:val="007E35C4"/>
    <w:rsid w:val="007E3F5D"/>
    <w:rsid w:val="007E47E6"/>
    <w:rsid w:val="007E5285"/>
    <w:rsid w:val="007E715F"/>
    <w:rsid w:val="007F0108"/>
    <w:rsid w:val="007F0237"/>
    <w:rsid w:val="007F0D94"/>
    <w:rsid w:val="007F12DB"/>
    <w:rsid w:val="007F1699"/>
    <w:rsid w:val="007F2673"/>
    <w:rsid w:val="007F580C"/>
    <w:rsid w:val="007F5D5E"/>
    <w:rsid w:val="007F6CD5"/>
    <w:rsid w:val="00800A3F"/>
    <w:rsid w:val="00801270"/>
    <w:rsid w:val="00803B86"/>
    <w:rsid w:val="00804FE6"/>
    <w:rsid w:val="008065AF"/>
    <w:rsid w:val="0080731E"/>
    <w:rsid w:val="0080744C"/>
    <w:rsid w:val="00810C8B"/>
    <w:rsid w:val="00811928"/>
    <w:rsid w:val="00812997"/>
    <w:rsid w:val="00816644"/>
    <w:rsid w:val="00820567"/>
    <w:rsid w:val="00820BD1"/>
    <w:rsid w:val="00821C00"/>
    <w:rsid w:val="008256A7"/>
    <w:rsid w:val="00827615"/>
    <w:rsid w:val="00830A03"/>
    <w:rsid w:val="00830CD6"/>
    <w:rsid w:val="00830F60"/>
    <w:rsid w:val="00831D09"/>
    <w:rsid w:val="00832477"/>
    <w:rsid w:val="00833A5E"/>
    <w:rsid w:val="00833AA7"/>
    <w:rsid w:val="0083546D"/>
    <w:rsid w:val="00835F22"/>
    <w:rsid w:val="008372D6"/>
    <w:rsid w:val="00840AC4"/>
    <w:rsid w:val="00840FD5"/>
    <w:rsid w:val="00845464"/>
    <w:rsid w:val="0084577F"/>
    <w:rsid w:val="00845B83"/>
    <w:rsid w:val="008467A5"/>
    <w:rsid w:val="00846C4F"/>
    <w:rsid w:val="008515C3"/>
    <w:rsid w:val="00852F6D"/>
    <w:rsid w:val="0085381E"/>
    <w:rsid w:val="00853B1D"/>
    <w:rsid w:val="00854DB3"/>
    <w:rsid w:val="00857009"/>
    <w:rsid w:val="008575C8"/>
    <w:rsid w:val="0086083C"/>
    <w:rsid w:val="00861164"/>
    <w:rsid w:val="00861D3F"/>
    <w:rsid w:val="0086460D"/>
    <w:rsid w:val="008646CF"/>
    <w:rsid w:val="0086471B"/>
    <w:rsid w:val="00865766"/>
    <w:rsid w:val="008668D5"/>
    <w:rsid w:val="008729B8"/>
    <w:rsid w:val="00872DE0"/>
    <w:rsid w:val="00873408"/>
    <w:rsid w:val="008741ED"/>
    <w:rsid w:val="008747BB"/>
    <w:rsid w:val="008757C8"/>
    <w:rsid w:val="00875B7A"/>
    <w:rsid w:val="008761CD"/>
    <w:rsid w:val="00876A4D"/>
    <w:rsid w:val="00877365"/>
    <w:rsid w:val="00882391"/>
    <w:rsid w:val="00882536"/>
    <w:rsid w:val="008831DB"/>
    <w:rsid w:val="00885E48"/>
    <w:rsid w:val="00886370"/>
    <w:rsid w:val="00887C55"/>
    <w:rsid w:val="0089110B"/>
    <w:rsid w:val="0089216E"/>
    <w:rsid w:val="00894EDA"/>
    <w:rsid w:val="00896035"/>
    <w:rsid w:val="00897907"/>
    <w:rsid w:val="00897AF1"/>
    <w:rsid w:val="008A0D33"/>
    <w:rsid w:val="008A1431"/>
    <w:rsid w:val="008A3480"/>
    <w:rsid w:val="008A34C7"/>
    <w:rsid w:val="008A4817"/>
    <w:rsid w:val="008A5C51"/>
    <w:rsid w:val="008A6060"/>
    <w:rsid w:val="008B0291"/>
    <w:rsid w:val="008B0816"/>
    <w:rsid w:val="008B1E23"/>
    <w:rsid w:val="008B28A0"/>
    <w:rsid w:val="008B2B97"/>
    <w:rsid w:val="008B5F7B"/>
    <w:rsid w:val="008C0693"/>
    <w:rsid w:val="008C12A7"/>
    <w:rsid w:val="008C14F7"/>
    <w:rsid w:val="008C19DC"/>
    <w:rsid w:val="008C1F24"/>
    <w:rsid w:val="008C6500"/>
    <w:rsid w:val="008C6F92"/>
    <w:rsid w:val="008C715D"/>
    <w:rsid w:val="008D0188"/>
    <w:rsid w:val="008D020E"/>
    <w:rsid w:val="008D18EE"/>
    <w:rsid w:val="008D3218"/>
    <w:rsid w:val="008E5181"/>
    <w:rsid w:val="008E5F19"/>
    <w:rsid w:val="008E60EC"/>
    <w:rsid w:val="008E6AA6"/>
    <w:rsid w:val="008F2F52"/>
    <w:rsid w:val="008F426E"/>
    <w:rsid w:val="008F43EF"/>
    <w:rsid w:val="008F5E12"/>
    <w:rsid w:val="009004A9"/>
    <w:rsid w:val="00900BA2"/>
    <w:rsid w:val="0090472A"/>
    <w:rsid w:val="00904B69"/>
    <w:rsid w:val="00910704"/>
    <w:rsid w:val="00910F94"/>
    <w:rsid w:val="00911A1E"/>
    <w:rsid w:val="00912ABD"/>
    <w:rsid w:val="00912D85"/>
    <w:rsid w:val="00912FDD"/>
    <w:rsid w:val="00913347"/>
    <w:rsid w:val="00913DCD"/>
    <w:rsid w:val="00915E58"/>
    <w:rsid w:val="00916BCE"/>
    <w:rsid w:val="00917EAE"/>
    <w:rsid w:val="0092113F"/>
    <w:rsid w:val="009226AA"/>
    <w:rsid w:val="009234F6"/>
    <w:rsid w:val="0092350A"/>
    <w:rsid w:val="009245AE"/>
    <w:rsid w:val="0093250E"/>
    <w:rsid w:val="00932B04"/>
    <w:rsid w:val="00932DF6"/>
    <w:rsid w:val="00934281"/>
    <w:rsid w:val="00936473"/>
    <w:rsid w:val="00937367"/>
    <w:rsid w:val="009407F9"/>
    <w:rsid w:val="009418D7"/>
    <w:rsid w:val="00944050"/>
    <w:rsid w:val="00944136"/>
    <w:rsid w:val="00944AE9"/>
    <w:rsid w:val="00947661"/>
    <w:rsid w:val="00947847"/>
    <w:rsid w:val="00947967"/>
    <w:rsid w:val="00950F87"/>
    <w:rsid w:val="009524EC"/>
    <w:rsid w:val="00952723"/>
    <w:rsid w:val="00953031"/>
    <w:rsid w:val="009531A3"/>
    <w:rsid w:val="00953790"/>
    <w:rsid w:val="00954BD4"/>
    <w:rsid w:val="009552FF"/>
    <w:rsid w:val="009559F1"/>
    <w:rsid w:val="009562FA"/>
    <w:rsid w:val="0095745A"/>
    <w:rsid w:val="00960345"/>
    <w:rsid w:val="009606B4"/>
    <w:rsid w:val="00961E1D"/>
    <w:rsid w:val="00963402"/>
    <w:rsid w:val="00963E59"/>
    <w:rsid w:val="00964A44"/>
    <w:rsid w:val="00965243"/>
    <w:rsid w:val="00966128"/>
    <w:rsid w:val="00971B4A"/>
    <w:rsid w:val="00972B35"/>
    <w:rsid w:val="00972BF0"/>
    <w:rsid w:val="00975A14"/>
    <w:rsid w:val="00976A2F"/>
    <w:rsid w:val="00977B40"/>
    <w:rsid w:val="00977F98"/>
    <w:rsid w:val="009805A9"/>
    <w:rsid w:val="00980A7D"/>
    <w:rsid w:val="00984827"/>
    <w:rsid w:val="00985055"/>
    <w:rsid w:val="0098762A"/>
    <w:rsid w:val="009910AE"/>
    <w:rsid w:val="00991A78"/>
    <w:rsid w:val="00995F36"/>
    <w:rsid w:val="0099768A"/>
    <w:rsid w:val="009A02FA"/>
    <w:rsid w:val="009A04B5"/>
    <w:rsid w:val="009A18A3"/>
    <w:rsid w:val="009A21D7"/>
    <w:rsid w:val="009A24E1"/>
    <w:rsid w:val="009A3867"/>
    <w:rsid w:val="009A3D6B"/>
    <w:rsid w:val="009A3F1C"/>
    <w:rsid w:val="009A6373"/>
    <w:rsid w:val="009A64CF"/>
    <w:rsid w:val="009B2209"/>
    <w:rsid w:val="009B357D"/>
    <w:rsid w:val="009B58FA"/>
    <w:rsid w:val="009B68C2"/>
    <w:rsid w:val="009C001B"/>
    <w:rsid w:val="009C1676"/>
    <w:rsid w:val="009C176F"/>
    <w:rsid w:val="009C29AF"/>
    <w:rsid w:val="009C3577"/>
    <w:rsid w:val="009C4B66"/>
    <w:rsid w:val="009C5BDB"/>
    <w:rsid w:val="009D185A"/>
    <w:rsid w:val="009D3492"/>
    <w:rsid w:val="009D45F1"/>
    <w:rsid w:val="009D4B9C"/>
    <w:rsid w:val="009E3100"/>
    <w:rsid w:val="009E3317"/>
    <w:rsid w:val="009E3CDE"/>
    <w:rsid w:val="009E63F0"/>
    <w:rsid w:val="009F12BE"/>
    <w:rsid w:val="009F56CB"/>
    <w:rsid w:val="009F6056"/>
    <w:rsid w:val="009F7FF8"/>
    <w:rsid w:val="00A00776"/>
    <w:rsid w:val="00A01200"/>
    <w:rsid w:val="00A0335E"/>
    <w:rsid w:val="00A03492"/>
    <w:rsid w:val="00A03AC6"/>
    <w:rsid w:val="00A04A35"/>
    <w:rsid w:val="00A05B7A"/>
    <w:rsid w:val="00A10E83"/>
    <w:rsid w:val="00A11A7D"/>
    <w:rsid w:val="00A133EA"/>
    <w:rsid w:val="00A15114"/>
    <w:rsid w:val="00A15C62"/>
    <w:rsid w:val="00A17271"/>
    <w:rsid w:val="00A17E88"/>
    <w:rsid w:val="00A2007E"/>
    <w:rsid w:val="00A203AF"/>
    <w:rsid w:val="00A206F0"/>
    <w:rsid w:val="00A23746"/>
    <w:rsid w:val="00A248C7"/>
    <w:rsid w:val="00A2495B"/>
    <w:rsid w:val="00A24A9B"/>
    <w:rsid w:val="00A26193"/>
    <w:rsid w:val="00A2663A"/>
    <w:rsid w:val="00A3141B"/>
    <w:rsid w:val="00A317D4"/>
    <w:rsid w:val="00A3263B"/>
    <w:rsid w:val="00A34531"/>
    <w:rsid w:val="00A35526"/>
    <w:rsid w:val="00A35730"/>
    <w:rsid w:val="00A3594D"/>
    <w:rsid w:val="00A35DF4"/>
    <w:rsid w:val="00A361DC"/>
    <w:rsid w:val="00A367EC"/>
    <w:rsid w:val="00A4085C"/>
    <w:rsid w:val="00A40D25"/>
    <w:rsid w:val="00A41890"/>
    <w:rsid w:val="00A43F3C"/>
    <w:rsid w:val="00A442BB"/>
    <w:rsid w:val="00A449F5"/>
    <w:rsid w:val="00A458A1"/>
    <w:rsid w:val="00A46461"/>
    <w:rsid w:val="00A46954"/>
    <w:rsid w:val="00A50514"/>
    <w:rsid w:val="00A531E4"/>
    <w:rsid w:val="00A54608"/>
    <w:rsid w:val="00A549DA"/>
    <w:rsid w:val="00A5675F"/>
    <w:rsid w:val="00A56E79"/>
    <w:rsid w:val="00A57271"/>
    <w:rsid w:val="00A57A66"/>
    <w:rsid w:val="00A57B27"/>
    <w:rsid w:val="00A612F7"/>
    <w:rsid w:val="00A617A9"/>
    <w:rsid w:val="00A62E9A"/>
    <w:rsid w:val="00A6307B"/>
    <w:rsid w:val="00A642A7"/>
    <w:rsid w:val="00A6471D"/>
    <w:rsid w:val="00A6646A"/>
    <w:rsid w:val="00A6661B"/>
    <w:rsid w:val="00A66F26"/>
    <w:rsid w:val="00A71136"/>
    <w:rsid w:val="00A722DE"/>
    <w:rsid w:val="00A727C9"/>
    <w:rsid w:val="00A73BCE"/>
    <w:rsid w:val="00A747BB"/>
    <w:rsid w:val="00A7595E"/>
    <w:rsid w:val="00A76843"/>
    <w:rsid w:val="00A76B2C"/>
    <w:rsid w:val="00A771F8"/>
    <w:rsid w:val="00A7723B"/>
    <w:rsid w:val="00A77E17"/>
    <w:rsid w:val="00A80507"/>
    <w:rsid w:val="00A82C28"/>
    <w:rsid w:val="00A82FD6"/>
    <w:rsid w:val="00A83212"/>
    <w:rsid w:val="00A832AE"/>
    <w:rsid w:val="00A86027"/>
    <w:rsid w:val="00A90BE4"/>
    <w:rsid w:val="00A911C7"/>
    <w:rsid w:val="00A91225"/>
    <w:rsid w:val="00A936E5"/>
    <w:rsid w:val="00A95C0E"/>
    <w:rsid w:val="00A963A7"/>
    <w:rsid w:val="00A976F4"/>
    <w:rsid w:val="00A97777"/>
    <w:rsid w:val="00A97C9F"/>
    <w:rsid w:val="00A97F7A"/>
    <w:rsid w:val="00AA01BD"/>
    <w:rsid w:val="00AA3460"/>
    <w:rsid w:val="00AA5753"/>
    <w:rsid w:val="00AA57A4"/>
    <w:rsid w:val="00AA5BF5"/>
    <w:rsid w:val="00AA6725"/>
    <w:rsid w:val="00AA6D7D"/>
    <w:rsid w:val="00AB147E"/>
    <w:rsid w:val="00AB2ACE"/>
    <w:rsid w:val="00AB3608"/>
    <w:rsid w:val="00AB539B"/>
    <w:rsid w:val="00AC08A9"/>
    <w:rsid w:val="00AC09C0"/>
    <w:rsid w:val="00AC0B57"/>
    <w:rsid w:val="00AC0CBC"/>
    <w:rsid w:val="00AC1F52"/>
    <w:rsid w:val="00AC3E65"/>
    <w:rsid w:val="00AC4EB6"/>
    <w:rsid w:val="00AC6389"/>
    <w:rsid w:val="00AC702D"/>
    <w:rsid w:val="00AC7149"/>
    <w:rsid w:val="00AC72D2"/>
    <w:rsid w:val="00AD0454"/>
    <w:rsid w:val="00AD058B"/>
    <w:rsid w:val="00AD0E47"/>
    <w:rsid w:val="00AD4065"/>
    <w:rsid w:val="00AD48CA"/>
    <w:rsid w:val="00AD5DCC"/>
    <w:rsid w:val="00AD72FA"/>
    <w:rsid w:val="00AD7CBB"/>
    <w:rsid w:val="00AE1590"/>
    <w:rsid w:val="00AE15E3"/>
    <w:rsid w:val="00AE1DAF"/>
    <w:rsid w:val="00AE215B"/>
    <w:rsid w:val="00AE2500"/>
    <w:rsid w:val="00AE3F88"/>
    <w:rsid w:val="00AE3FBD"/>
    <w:rsid w:val="00AE4611"/>
    <w:rsid w:val="00AE51B1"/>
    <w:rsid w:val="00AE5E75"/>
    <w:rsid w:val="00AF0391"/>
    <w:rsid w:val="00AF0F9E"/>
    <w:rsid w:val="00AF3208"/>
    <w:rsid w:val="00AF5EDB"/>
    <w:rsid w:val="00AF731E"/>
    <w:rsid w:val="00AF79AF"/>
    <w:rsid w:val="00B00E9A"/>
    <w:rsid w:val="00B0140B"/>
    <w:rsid w:val="00B01C9C"/>
    <w:rsid w:val="00B01DC5"/>
    <w:rsid w:val="00B01FF9"/>
    <w:rsid w:val="00B0245E"/>
    <w:rsid w:val="00B0396D"/>
    <w:rsid w:val="00B0438F"/>
    <w:rsid w:val="00B0465A"/>
    <w:rsid w:val="00B04678"/>
    <w:rsid w:val="00B05843"/>
    <w:rsid w:val="00B06CE4"/>
    <w:rsid w:val="00B11281"/>
    <w:rsid w:val="00B114DE"/>
    <w:rsid w:val="00B11998"/>
    <w:rsid w:val="00B130D8"/>
    <w:rsid w:val="00B13560"/>
    <w:rsid w:val="00B156AD"/>
    <w:rsid w:val="00B15AED"/>
    <w:rsid w:val="00B171C6"/>
    <w:rsid w:val="00B17B26"/>
    <w:rsid w:val="00B236CE"/>
    <w:rsid w:val="00B25D36"/>
    <w:rsid w:val="00B267C7"/>
    <w:rsid w:val="00B2700B"/>
    <w:rsid w:val="00B27186"/>
    <w:rsid w:val="00B27797"/>
    <w:rsid w:val="00B30180"/>
    <w:rsid w:val="00B308DB"/>
    <w:rsid w:val="00B309D6"/>
    <w:rsid w:val="00B309F2"/>
    <w:rsid w:val="00B32C06"/>
    <w:rsid w:val="00B32FF0"/>
    <w:rsid w:val="00B33C32"/>
    <w:rsid w:val="00B36698"/>
    <w:rsid w:val="00B36873"/>
    <w:rsid w:val="00B36BB8"/>
    <w:rsid w:val="00B37228"/>
    <w:rsid w:val="00B37A2C"/>
    <w:rsid w:val="00B41649"/>
    <w:rsid w:val="00B42436"/>
    <w:rsid w:val="00B42D93"/>
    <w:rsid w:val="00B4745F"/>
    <w:rsid w:val="00B476B0"/>
    <w:rsid w:val="00B478C8"/>
    <w:rsid w:val="00B51A11"/>
    <w:rsid w:val="00B52877"/>
    <w:rsid w:val="00B52AEC"/>
    <w:rsid w:val="00B53657"/>
    <w:rsid w:val="00B53737"/>
    <w:rsid w:val="00B5636D"/>
    <w:rsid w:val="00B567E9"/>
    <w:rsid w:val="00B6216D"/>
    <w:rsid w:val="00B6308D"/>
    <w:rsid w:val="00B64ADA"/>
    <w:rsid w:val="00B65091"/>
    <w:rsid w:val="00B66CDE"/>
    <w:rsid w:val="00B676E6"/>
    <w:rsid w:val="00B67CE9"/>
    <w:rsid w:val="00B71136"/>
    <w:rsid w:val="00B7147A"/>
    <w:rsid w:val="00B72133"/>
    <w:rsid w:val="00B73667"/>
    <w:rsid w:val="00B737BC"/>
    <w:rsid w:val="00B745D2"/>
    <w:rsid w:val="00B754DD"/>
    <w:rsid w:val="00B7555F"/>
    <w:rsid w:val="00B75C85"/>
    <w:rsid w:val="00B7722B"/>
    <w:rsid w:val="00B77468"/>
    <w:rsid w:val="00B777C4"/>
    <w:rsid w:val="00B81FB2"/>
    <w:rsid w:val="00B82933"/>
    <w:rsid w:val="00B85033"/>
    <w:rsid w:val="00B92F4C"/>
    <w:rsid w:val="00B948A1"/>
    <w:rsid w:val="00B94DB6"/>
    <w:rsid w:val="00B95AF8"/>
    <w:rsid w:val="00B96D98"/>
    <w:rsid w:val="00B97598"/>
    <w:rsid w:val="00BA16EF"/>
    <w:rsid w:val="00BA1DF2"/>
    <w:rsid w:val="00BA2132"/>
    <w:rsid w:val="00BA272A"/>
    <w:rsid w:val="00BA3B2F"/>
    <w:rsid w:val="00BA5156"/>
    <w:rsid w:val="00BA65C6"/>
    <w:rsid w:val="00BA7DD1"/>
    <w:rsid w:val="00BC0991"/>
    <w:rsid w:val="00BC1090"/>
    <w:rsid w:val="00BC23FE"/>
    <w:rsid w:val="00BC2C27"/>
    <w:rsid w:val="00BC2F99"/>
    <w:rsid w:val="00BC42D6"/>
    <w:rsid w:val="00BC457A"/>
    <w:rsid w:val="00BC58FA"/>
    <w:rsid w:val="00BD02BA"/>
    <w:rsid w:val="00BD0B5E"/>
    <w:rsid w:val="00BD21F5"/>
    <w:rsid w:val="00BD551A"/>
    <w:rsid w:val="00BD5579"/>
    <w:rsid w:val="00BD5A41"/>
    <w:rsid w:val="00BD628F"/>
    <w:rsid w:val="00BD62F3"/>
    <w:rsid w:val="00BE21A6"/>
    <w:rsid w:val="00BE2F91"/>
    <w:rsid w:val="00BF005D"/>
    <w:rsid w:val="00BF1861"/>
    <w:rsid w:val="00BF2077"/>
    <w:rsid w:val="00BF239E"/>
    <w:rsid w:val="00BF2F08"/>
    <w:rsid w:val="00BF4FBB"/>
    <w:rsid w:val="00BF55BA"/>
    <w:rsid w:val="00BF60D4"/>
    <w:rsid w:val="00BF631F"/>
    <w:rsid w:val="00BF6325"/>
    <w:rsid w:val="00BF7550"/>
    <w:rsid w:val="00BF7778"/>
    <w:rsid w:val="00C0039F"/>
    <w:rsid w:val="00C02476"/>
    <w:rsid w:val="00C027AF"/>
    <w:rsid w:val="00C03279"/>
    <w:rsid w:val="00C044DE"/>
    <w:rsid w:val="00C0542E"/>
    <w:rsid w:val="00C0767B"/>
    <w:rsid w:val="00C132C6"/>
    <w:rsid w:val="00C14395"/>
    <w:rsid w:val="00C14DCE"/>
    <w:rsid w:val="00C15AC5"/>
    <w:rsid w:val="00C161CD"/>
    <w:rsid w:val="00C16787"/>
    <w:rsid w:val="00C20138"/>
    <w:rsid w:val="00C202BE"/>
    <w:rsid w:val="00C21400"/>
    <w:rsid w:val="00C22459"/>
    <w:rsid w:val="00C22A50"/>
    <w:rsid w:val="00C22E88"/>
    <w:rsid w:val="00C22F15"/>
    <w:rsid w:val="00C2470A"/>
    <w:rsid w:val="00C24F49"/>
    <w:rsid w:val="00C27643"/>
    <w:rsid w:val="00C31B53"/>
    <w:rsid w:val="00C31C43"/>
    <w:rsid w:val="00C31DDF"/>
    <w:rsid w:val="00C31EC9"/>
    <w:rsid w:val="00C33DB8"/>
    <w:rsid w:val="00C34DEF"/>
    <w:rsid w:val="00C3585A"/>
    <w:rsid w:val="00C35C59"/>
    <w:rsid w:val="00C35E8A"/>
    <w:rsid w:val="00C361C6"/>
    <w:rsid w:val="00C400FA"/>
    <w:rsid w:val="00C4161B"/>
    <w:rsid w:val="00C41767"/>
    <w:rsid w:val="00C419E4"/>
    <w:rsid w:val="00C43C5C"/>
    <w:rsid w:val="00C44138"/>
    <w:rsid w:val="00C46312"/>
    <w:rsid w:val="00C47115"/>
    <w:rsid w:val="00C52624"/>
    <w:rsid w:val="00C53021"/>
    <w:rsid w:val="00C53377"/>
    <w:rsid w:val="00C5405C"/>
    <w:rsid w:val="00C55078"/>
    <w:rsid w:val="00C56BB2"/>
    <w:rsid w:val="00C57CD8"/>
    <w:rsid w:val="00C60E20"/>
    <w:rsid w:val="00C61437"/>
    <w:rsid w:val="00C62946"/>
    <w:rsid w:val="00C6395B"/>
    <w:rsid w:val="00C64EFC"/>
    <w:rsid w:val="00C652FD"/>
    <w:rsid w:val="00C65D80"/>
    <w:rsid w:val="00C66147"/>
    <w:rsid w:val="00C67A8F"/>
    <w:rsid w:val="00C7174C"/>
    <w:rsid w:val="00C71CD9"/>
    <w:rsid w:val="00C73F0E"/>
    <w:rsid w:val="00C7419F"/>
    <w:rsid w:val="00C74B39"/>
    <w:rsid w:val="00C7510E"/>
    <w:rsid w:val="00C756B5"/>
    <w:rsid w:val="00C81B90"/>
    <w:rsid w:val="00C83096"/>
    <w:rsid w:val="00C85921"/>
    <w:rsid w:val="00C85A9B"/>
    <w:rsid w:val="00C85F8F"/>
    <w:rsid w:val="00C9060A"/>
    <w:rsid w:val="00C90DAA"/>
    <w:rsid w:val="00C914B4"/>
    <w:rsid w:val="00C922BD"/>
    <w:rsid w:val="00C932EF"/>
    <w:rsid w:val="00C93D4B"/>
    <w:rsid w:val="00C96CE5"/>
    <w:rsid w:val="00C97399"/>
    <w:rsid w:val="00C97AA1"/>
    <w:rsid w:val="00CA06F0"/>
    <w:rsid w:val="00CA0937"/>
    <w:rsid w:val="00CA0A26"/>
    <w:rsid w:val="00CA1579"/>
    <w:rsid w:val="00CA4290"/>
    <w:rsid w:val="00CA4945"/>
    <w:rsid w:val="00CA512E"/>
    <w:rsid w:val="00CA546A"/>
    <w:rsid w:val="00CA6258"/>
    <w:rsid w:val="00CA6605"/>
    <w:rsid w:val="00CA6E00"/>
    <w:rsid w:val="00CA765A"/>
    <w:rsid w:val="00CB4759"/>
    <w:rsid w:val="00CB7089"/>
    <w:rsid w:val="00CB73FB"/>
    <w:rsid w:val="00CC01E6"/>
    <w:rsid w:val="00CC0EE4"/>
    <w:rsid w:val="00CC14F6"/>
    <w:rsid w:val="00CC4BC9"/>
    <w:rsid w:val="00CC6BE1"/>
    <w:rsid w:val="00CD5BAE"/>
    <w:rsid w:val="00CD70F3"/>
    <w:rsid w:val="00CE05D7"/>
    <w:rsid w:val="00CE06CB"/>
    <w:rsid w:val="00CE0960"/>
    <w:rsid w:val="00CE17BC"/>
    <w:rsid w:val="00CE3D00"/>
    <w:rsid w:val="00CE42A8"/>
    <w:rsid w:val="00CE463F"/>
    <w:rsid w:val="00CE5132"/>
    <w:rsid w:val="00CE5F80"/>
    <w:rsid w:val="00CE7AB1"/>
    <w:rsid w:val="00CF2355"/>
    <w:rsid w:val="00CF5DA4"/>
    <w:rsid w:val="00D03012"/>
    <w:rsid w:val="00D061DA"/>
    <w:rsid w:val="00D07CDF"/>
    <w:rsid w:val="00D11E91"/>
    <w:rsid w:val="00D12C54"/>
    <w:rsid w:val="00D14FC6"/>
    <w:rsid w:val="00D15771"/>
    <w:rsid w:val="00D169E2"/>
    <w:rsid w:val="00D171D7"/>
    <w:rsid w:val="00D21600"/>
    <w:rsid w:val="00D2338E"/>
    <w:rsid w:val="00D2348A"/>
    <w:rsid w:val="00D2365C"/>
    <w:rsid w:val="00D245C1"/>
    <w:rsid w:val="00D262BE"/>
    <w:rsid w:val="00D30B02"/>
    <w:rsid w:val="00D31405"/>
    <w:rsid w:val="00D3145E"/>
    <w:rsid w:val="00D317A6"/>
    <w:rsid w:val="00D31DA0"/>
    <w:rsid w:val="00D31E6A"/>
    <w:rsid w:val="00D32540"/>
    <w:rsid w:val="00D33160"/>
    <w:rsid w:val="00D3346C"/>
    <w:rsid w:val="00D33C93"/>
    <w:rsid w:val="00D343ED"/>
    <w:rsid w:val="00D34BDC"/>
    <w:rsid w:val="00D35237"/>
    <w:rsid w:val="00D37901"/>
    <w:rsid w:val="00D40253"/>
    <w:rsid w:val="00D404C6"/>
    <w:rsid w:val="00D40C5D"/>
    <w:rsid w:val="00D41BCB"/>
    <w:rsid w:val="00D42D3D"/>
    <w:rsid w:val="00D441D5"/>
    <w:rsid w:val="00D47847"/>
    <w:rsid w:val="00D47C7F"/>
    <w:rsid w:val="00D5002B"/>
    <w:rsid w:val="00D52A38"/>
    <w:rsid w:val="00D53646"/>
    <w:rsid w:val="00D54371"/>
    <w:rsid w:val="00D54676"/>
    <w:rsid w:val="00D54736"/>
    <w:rsid w:val="00D55021"/>
    <w:rsid w:val="00D558C9"/>
    <w:rsid w:val="00D60154"/>
    <w:rsid w:val="00D60AAC"/>
    <w:rsid w:val="00D621DF"/>
    <w:rsid w:val="00D6336C"/>
    <w:rsid w:val="00D6404E"/>
    <w:rsid w:val="00D64D5C"/>
    <w:rsid w:val="00D65B93"/>
    <w:rsid w:val="00D67F57"/>
    <w:rsid w:val="00D70492"/>
    <w:rsid w:val="00D70D6A"/>
    <w:rsid w:val="00D72D4E"/>
    <w:rsid w:val="00D73BC3"/>
    <w:rsid w:val="00D75671"/>
    <w:rsid w:val="00D758D2"/>
    <w:rsid w:val="00D763F8"/>
    <w:rsid w:val="00D77A8C"/>
    <w:rsid w:val="00D80721"/>
    <w:rsid w:val="00D8210A"/>
    <w:rsid w:val="00D8227E"/>
    <w:rsid w:val="00D92FB7"/>
    <w:rsid w:val="00D93C3C"/>
    <w:rsid w:val="00D943BD"/>
    <w:rsid w:val="00D959BF"/>
    <w:rsid w:val="00D95D67"/>
    <w:rsid w:val="00D97365"/>
    <w:rsid w:val="00D97A0D"/>
    <w:rsid w:val="00DA049D"/>
    <w:rsid w:val="00DA0D5E"/>
    <w:rsid w:val="00DA1287"/>
    <w:rsid w:val="00DA129D"/>
    <w:rsid w:val="00DA1866"/>
    <w:rsid w:val="00DA3DBD"/>
    <w:rsid w:val="00DA55B8"/>
    <w:rsid w:val="00DA57E7"/>
    <w:rsid w:val="00DA57F4"/>
    <w:rsid w:val="00DA6706"/>
    <w:rsid w:val="00DA75E6"/>
    <w:rsid w:val="00DB03D4"/>
    <w:rsid w:val="00DB170E"/>
    <w:rsid w:val="00DB45ED"/>
    <w:rsid w:val="00DB53DC"/>
    <w:rsid w:val="00DB67CB"/>
    <w:rsid w:val="00DB722B"/>
    <w:rsid w:val="00DB77A6"/>
    <w:rsid w:val="00DC0763"/>
    <w:rsid w:val="00DC2D2D"/>
    <w:rsid w:val="00DC390A"/>
    <w:rsid w:val="00DC4D16"/>
    <w:rsid w:val="00DC604B"/>
    <w:rsid w:val="00DD06E7"/>
    <w:rsid w:val="00DD12A5"/>
    <w:rsid w:val="00DD1B1B"/>
    <w:rsid w:val="00DD1C9D"/>
    <w:rsid w:val="00DD211C"/>
    <w:rsid w:val="00DD2900"/>
    <w:rsid w:val="00DE24DC"/>
    <w:rsid w:val="00DE3FC8"/>
    <w:rsid w:val="00DE429D"/>
    <w:rsid w:val="00DE66CF"/>
    <w:rsid w:val="00DE6D5B"/>
    <w:rsid w:val="00DE751B"/>
    <w:rsid w:val="00DE76F6"/>
    <w:rsid w:val="00DF0B4C"/>
    <w:rsid w:val="00DF1941"/>
    <w:rsid w:val="00DF1C2F"/>
    <w:rsid w:val="00DF4258"/>
    <w:rsid w:val="00DF58BE"/>
    <w:rsid w:val="00DF69E8"/>
    <w:rsid w:val="00DF6BCD"/>
    <w:rsid w:val="00E01649"/>
    <w:rsid w:val="00E03835"/>
    <w:rsid w:val="00E045DF"/>
    <w:rsid w:val="00E04F94"/>
    <w:rsid w:val="00E066E6"/>
    <w:rsid w:val="00E06F88"/>
    <w:rsid w:val="00E077F4"/>
    <w:rsid w:val="00E1172B"/>
    <w:rsid w:val="00E12424"/>
    <w:rsid w:val="00E1291F"/>
    <w:rsid w:val="00E146C6"/>
    <w:rsid w:val="00E153F4"/>
    <w:rsid w:val="00E17A9D"/>
    <w:rsid w:val="00E2023D"/>
    <w:rsid w:val="00E21812"/>
    <w:rsid w:val="00E23010"/>
    <w:rsid w:val="00E236BB"/>
    <w:rsid w:val="00E244B7"/>
    <w:rsid w:val="00E249DF"/>
    <w:rsid w:val="00E30A0A"/>
    <w:rsid w:val="00E30DC0"/>
    <w:rsid w:val="00E31525"/>
    <w:rsid w:val="00E3181E"/>
    <w:rsid w:val="00E32745"/>
    <w:rsid w:val="00E333C2"/>
    <w:rsid w:val="00E33D71"/>
    <w:rsid w:val="00E375E4"/>
    <w:rsid w:val="00E40413"/>
    <w:rsid w:val="00E41947"/>
    <w:rsid w:val="00E429FE"/>
    <w:rsid w:val="00E4548E"/>
    <w:rsid w:val="00E47CE5"/>
    <w:rsid w:val="00E54306"/>
    <w:rsid w:val="00E54467"/>
    <w:rsid w:val="00E55F8F"/>
    <w:rsid w:val="00E56EC4"/>
    <w:rsid w:val="00E57104"/>
    <w:rsid w:val="00E624AD"/>
    <w:rsid w:val="00E63086"/>
    <w:rsid w:val="00E630A2"/>
    <w:rsid w:val="00E67A8C"/>
    <w:rsid w:val="00E73B65"/>
    <w:rsid w:val="00E754FF"/>
    <w:rsid w:val="00E75A89"/>
    <w:rsid w:val="00E76531"/>
    <w:rsid w:val="00E7717A"/>
    <w:rsid w:val="00E771B8"/>
    <w:rsid w:val="00E8250F"/>
    <w:rsid w:val="00E82DC0"/>
    <w:rsid w:val="00E85C2D"/>
    <w:rsid w:val="00E87393"/>
    <w:rsid w:val="00E907F2"/>
    <w:rsid w:val="00E9216A"/>
    <w:rsid w:val="00E93A98"/>
    <w:rsid w:val="00E9432D"/>
    <w:rsid w:val="00E946CC"/>
    <w:rsid w:val="00E94FD9"/>
    <w:rsid w:val="00E95EDD"/>
    <w:rsid w:val="00E97CDD"/>
    <w:rsid w:val="00EA0AD0"/>
    <w:rsid w:val="00EA1D9A"/>
    <w:rsid w:val="00EA3AC7"/>
    <w:rsid w:val="00EA43C3"/>
    <w:rsid w:val="00EA6915"/>
    <w:rsid w:val="00EB0908"/>
    <w:rsid w:val="00EB2C8E"/>
    <w:rsid w:val="00EB3823"/>
    <w:rsid w:val="00EB4469"/>
    <w:rsid w:val="00EB675F"/>
    <w:rsid w:val="00EB6C92"/>
    <w:rsid w:val="00EC05BF"/>
    <w:rsid w:val="00EC1627"/>
    <w:rsid w:val="00EC1E2E"/>
    <w:rsid w:val="00EC2268"/>
    <w:rsid w:val="00EC31DF"/>
    <w:rsid w:val="00EC5DD5"/>
    <w:rsid w:val="00ED0A4C"/>
    <w:rsid w:val="00ED204D"/>
    <w:rsid w:val="00ED6052"/>
    <w:rsid w:val="00ED7757"/>
    <w:rsid w:val="00ED79DC"/>
    <w:rsid w:val="00ED7C8A"/>
    <w:rsid w:val="00ED7D05"/>
    <w:rsid w:val="00EE0336"/>
    <w:rsid w:val="00EE1184"/>
    <w:rsid w:val="00EE3681"/>
    <w:rsid w:val="00EE7974"/>
    <w:rsid w:val="00EE7C17"/>
    <w:rsid w:val="00EF0155"/>
    <w:rsid w:val="00EF0E4D"/>
    <w:rsid w:val="00EF34DE"/>
    <w:rsid w:val="00EF3BE8"/>
    <w:rsid w:val="00EF5F35"/>
    <w:rsid w:val="00EF6AA7"/>
    <w:rsid w:val="00EF6B52"/>
    <w:rsid w:val="00EF6C8E"/>
    <w:rsid w:val="00F0211F"/>
    <w:rsid w:val="00F033B6"/>
    <w:rsid w:val="00F03462"/>
    <w:rsid w:val="00F055AE"/>
    <w:rsid w:val="00F10BD8"/>
    <w:rsid w:val="00F110C7"/>
    <w:rsid w:val="00F1185D"/>
    <w:rsid w:val="00F1186C"/>
    <w:rsid w:val="00F12DD3"/>
    <w:rsid w:val="00F1765E"/>
    <w:rsid w:val="00F17E27"/>
    <w:rsid w:val="00F211B4"/>
    <w:rsid w:val="00F225C9"/>
    <w:rsid w:val="00F232B6"/>
    <w:rsid w:val="00F25AB0"/>
    <w:rsid w:val="00F25B08"/>
    <w:rsid w:val="00F271AE"/>
    <w:rsid w:val="00F307B1"/>
    <w:rsid w:val="00F30AA8"/>
    <w:rsid w:val="00F3259D"/>
    <w:rsid w:val="00F330A7"/>
    <w:rsid w:val="00F33BB4"/>
    <w:rsid w:val="00F35CA9"/>
    <w:rsid w:val="00F36CCB"/>
    <w:rsid w:val="00F37F31"/>
    <w:rsid w:val="00F40388"/>
    <w:rsid w:val="00F421C7"/>
    <w:rsid w:val="00F43ACA"/>
    <w:rsid w:val="00F44E57"/>
    <w:rsid w:val="00F4565A"/>
    <w:rsid w:val="00F45A4E"/>
    <w:rsid w:val="00F45B88"/>
    <w:rsid w:val="00F474BB"/>
    <w:rsid w:val="00F506A1"/>
    <w:rsid w:val="00F50F63"/>
    <w:rsid w:val="00F51983"/>
    <w:rsid w:val="00F51D52"/>
    <w:rsid w:val="00F5326F"/>
    <w:rsid w:val="00F5486D"/>
    <w:rsid w:val="00F54983"/>
    <w:rsid w:val="00F56EC9"/>
    <w:rsid w:val="00F57163"/>
    <w:rsid w:val="00F57D27"/>
    <w:rsid w:val="00F57E0C"/>
    <w:rsid w:val="00F60798"/>
    <w:rsid w:val="00F60916"/>
    <w:rsid w:val="00F614FA"/>
    <w:rsid w:val="00F615E1"/>
    <w:rsid w:val="00F61C6F"/>
    <w:rsid w:val="00F651C6"/>
    <w:rsid w:val="00F6599F"/>
    <w:rsid w:val="00F65A66"/>
    <w:rsid w:val="00F65DD6"/>
    <w:rsid w:val="00F673AF"/>
    <w:rsid w:val="00F673C2"/>
    <w:rsid w:val="00F71338"/>
    <w:rsid w:val="00F713A7"/>
    <w:rsid w:val="00F72A2C"/>
    <w:rsid w:val="00F73742"/>
    <w:rsid w:val="00F73ECE"/>
    <w:rsid w:val="00F74707"/>
    <w:rsid w:val="00F76BB7"/>
    <w:rsid w:val="00F7784C"/>
    <w:rsid w:val="00F82265"/>
    <w:rsid w:val="00F82515"/>
    <w:rsid w:val="00F84A83"/>
    <w:rsid w:val="00F8630A"/>
    <w:rsid w:val="00F90297"/>
    <w:rsid w:val="00F9158C"/>
    <w:rsid w:val="00F95558"/>
    <w:rsid w:val="00F970CE"/>
    <w:rsid w:val="00F972F4"/>
    <w:rsid w:val="00FA0FA2"/>
    <w:rsid w:val="00FA1254"/>
    <w:rsid w:val="00FA1B2C"/>
    <w:rsid w:val="00FA1F6A"/>
    <w:rsid w:val="00FA1FB4"/>
    <w:rsid w:val="00FA2464"/>
    <w:rsid w:val="00FA2D44"/>
    <w:rsid w:val="00FA4C53"/>
    <w:rsid w:val="00FA5C4C"/>
    <w:rsid w:val="00FA6693"/>
    <w:rsid w:val="00FA6B2F"/>
    <w:rsid w:val="00FA7A6E"/>
    <w:rsid w:val="00FB1B48"/>
    <w:rsid w:val="00FB25A5"/>
    <w:rsid w:val="00FC1271"/>
    <w:rsid w:val="00FC29A0"/>
    <w:rsid w:val="00FC2D75"/>
    <w:rsid w:val="00FC563C"/>
    <w:rsid w:val="00FC5698"/>
    <w:rsid w:val="00FC5DBC"/>
    <w:rsid w:val="00FC603B"/>
    <w:rsid w:val="00FD024F"/>
    <w:rsid w:val="00FD08EA"/>
    <w:rsid w:val="00FD1D37"/>
    <w:rsid w:val="00FD2602"/>
    <w:rsid w:val="00FD2C0D"/>
    <w:rsid w:val="00FD3868"/>
    <w:rsid w:val="00FD3D04"/>
    <w:rsid w:val="00FD42D1"/>
    <w:rsid w:val="00FD4D26"/>
    <w:rsid w:val="00FD4E1B"/>
    <w:rsid w:val="00FD5341"/>
    <w:rsid w:val="00FD65A3"/>
    <w:rsid w:val="00FE0E75"/>
    <w:rsid w:val="00FE2414"/>
    <w:rsid w:val="00FE3896"/>
    <w:rsid w:val="00FE7237"/>
    <w:rsid w:val="00FE7E3E"/>
    <w:rsid w:val="00FF2862"/>
    <w:rsid w:val="00FF420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36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0B20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B209C"/>
    <w:rPr>
      <w:rFonts w:cs="Times New Roman"/>
      <w:sz w:val="18"/>
      <w:szCs w:val="18"/>
    </w:rPr>
  </w:style>
  <w:style w:type="paragraph" w:styleId="a4">
    <w:name w:val="footer"/>
    <w:basedOn w:val="a"/>
    <w:link w:val="Char0"/>
    <w:uiPriority w:val="99"/>
    <w:rsid w:val="000B209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B209C"/>
    <w:rPr>
      <w:rFonts w:cs="Times New Roman"/>
      <w:sz w:val="18"/>
      <w:szCs w:val="18"/>
    </w:rPr>
  </w:style>
  <w:style w:type="paragraph" w:customStyle="1" w:styleId="Teaser">
    <w:name w:val="Teaser"/>
    <w:basedOn w:val="a"/>
    <w:uiPriority w:val="99"/>
    <w:rsid w:val="00971B4A"/>
    <w:pPr>
      <w:widowControl/>
      <w:spacing w:before="120"/>
      <w:jc w:val="left"/>
    </w:pPr>
    <w:rPr>
      <w:rFonts w:ascii="Times New Roman" w:hAnsi="Times New Roman"/>
      <w:kern w:val="0"/>
      <w:sz w:val="24"/>
      <w:szCs w:val="24"/>
      <w:lang w:eastAsia="en-US"/>
    </w:rPr>
  </w:style>
  <w:style w:type="character" w:customStyle="1" w:styleId="nlmxref-aff">
    <w:name w:val="nlm_xref-aff"/>
    <w:basedOn w:val="a0"/>
    <w:uiPriority w:val="99"/>
    <w:rsid w:val="00971B4A"/>
    <w:rPr>
      <w:rFonts w:cs="Times New Roman"/>
    </w:rPr>
  </w:style>
  <w:style w:type="character" w:styleId="a5">
    <w:name w:val="Hyperlink"/>
    <w:basedOn w:val="a0"/>
    <w:uiPriority w:val="99"/>
    <w:rsid w:val="00971B4A"/>
    <w:rPr>
      <w:rFonts w:cs="Times New Roman"/>
      <w:color w:val="0000FF"/>
      <w:u w:val="single"/>
    </w:rPr>
  </w:style>
  <w:style w:type="paragraph" w:customStyle="1" w:styleId="Acknowledgement">
    <w:name w:val="Acknowledgement"/>
    <w:basedOn w:val="a"/>
    <w:uiPriority w:val="99"/>
    <w:rsid w:val="00971B4A"/>
    <w:pPr>
      <w:widowControl/>
      <w:spacing w:before="120"/>
      <w:ind w:left="720" w:hanging="720"/>
      <w:jc w:val="left"/>
    </w:pPr>
    <w:rPr>
      <w:rFonts w:ascii="Times New Roman" w:hAnsi="Times New Roman"/>
      <w:kern w:val="0"/>
      <w:sz w:val="24"/>
      <w:szCs w:val="24"/>
      <w:lang w:eastAsia="en-US"/>
    </w:rPr>
  </w:style>
  <w:style w:type="character" w:styleId="a6">
    <w:name w:val="Emphasis"/>
    <w:basedOn w:val="a0"/>
    <w:uiPriority w:val="20"/>
    <w:qFormat/>
    <w:rsid w:val="0086083C"/>
    <w:rPr>
      <w:rFonts w:cs="Times New Roman"/>
      <w:i/>
      <w:iCs/>
    </w:rPr>
  </w:style>
  <w:style w:type="character" w:customStyle="1" w:styleId="apple-converted-space">
    <w:name w:val="apple-converted-space"/>
    <w:basedOn w:val="a0"/>
    <w:rsid w:val="0086083C"/>
    <w:rPr>
      <w:rFonts w:cs="Times New Roman"/>
    </w:rPr>
  </w:style>
  <w:style w:type="paragraph" w:customStyle="1" w:styleId="EndNoteBibliographyTitle">
    <w:name w:val="EndNote Bibliography Title"/>
    <w:basedOn w:val="a"/>
    <w:link w:val="EndNoteBibliographyTitleChar"/>
    <w:uiPriority w:val="99"/>
    <w:rsid w:val="0070458D"/>
    <w:pPr>
      <w:jc w:val="center"/>
    </w:pPr>
    <w:rPr>
      <w:rFonts w:ascii="Times New Roman" w:hAnsi="Times New Roman"/>
      <w:noProof/>
      <w:sz w:val="22"/>
    </w:rPr>
  </w:style>
  <w:style w:type="character" w:customStyle="1" w:styleId="EndNoteBibliographyTitleChar">
    <w:name w:val="EndNote Bibliography Title Char"/>
    <w:basedOn w:val="a0"/>
    <w:link w:val="EndNoteBibliographyTitle"/>
    <w:uiPriority w:val="99"/>
    <w:locked/>
    <w:rsid w:val="0070458D"/>
    <w:rPr>
      <w:rFonts w:ascii="Times New Roman" w:hAnsi="Times New Roman"/>
      <w:noProof/>
      <w:kern w:val="2"/>
    </w:rPr>
  </w:style>
  <w:style w:type="paragraph" w:customStyle="1" w:styleId="EndNoteBibliography">
    <w:name w:val="EndNote Bibliography"/>
    <w:basedOn w:val="a"/>
    <w:link w:val="EndNoteBibliographyChar"/>
    <w:uiPriority w:val="99"/>
    <w:rsid w:val="0070458D"/>
    <w:pPr>
      <w:jc w:val="left"/>
    </w:pPr>
    <w:rPr>
      <w:rFonts w:ascii="Times New Roman" w:hAnsi="Times New Roman"/>
      <w:noProof/>
      <w:sz w:val="22"/>
    </w:rPr>
  </w:style>
  <w:style w:type="character" w:customStyle="1" w:styleId="EndNoteBibliographyChar">
    <w:name w:val="EndNote Bibliography Char"/>
    <w:basedOn w:val="a0"/>
    <w:link w:val="EndNoteBibliography"/>
    <w:uiPriority w:val="99"/>
    <w:locked/>
    <w:rsid w:val="0070458D"/>
    <w:rPr>
      <w:rFonts w:ascii="Times New Roman" w:hAnsi="Times New Roman"/>
      <w:noProof/>
      <w:kern w:val="2"/>
    </w:rPr>
  </w:style>
  <w:style w:type="character" w:customStyle="1" w:styleId="highlight2">
    <w:name w:val="highlight2"/>
    <w:basedOn w:val="a0"/>
    <w:uiPriority w:val="99"/>
    <w:rsid w:val="009C176F"/>
    <w:rPr>
      <w:rFonts w:cs="Times New Roman"/>
    </w:rPr>
  </w:style>
  <w:style w:type="paragraph" w:styleId="a7">
    <w:name w:val="Balloon Text"/>
    <w:basedOn w:val="a"/>
    <w:link w:val="Char1"/>
    <w:uiPriority w:val="99"/>
    <w:semiHidden/>
    <w:rsid w:val="00681202"/>
    <w:rPr>
      <w:sz w:val="16"/>
      <w:szCs w:val="16"/>
    </w:rPr>
  </w:style>
  <w:style w:type="character" w:customStyle="1" w:styleId="Char1">
    <w:name w:val="批注框文本 Char"/>
    <w:basedOn w:val="a0"/>
    <w:link w:val="a7"/>
    <w:uiPriority w:val="99"/>
    <w:semiHidden/>
    <w:locked/>
    <w:rsid w:val="00681202"/>
    <w:rPr>
      <w:rFonts w:cs="Times New Roman"/>
      <w:sz w:val="16"/>
      <w:szCs w:val="16"/>
    </w:rPr>
  </w:style>
  <w:style w:type="paragraph" w:customStyle="1" w:styleId="Default">
    <w:name w:val="Default"/>
    <w:uiPriority w:val="99"/>
    <w:rsid w:val="00E87393"/>
    <w:pPr>
      <w:widowControl w:val="0"/>
      <w:autoSpaceDE w:val="0"/>
      <w:autoSpaceDN w:val="0"/>
      <w:adjustRightInd w:val="0"/>
    </w:pPr>
    <w:rPr>
      <w:rFonts w:cs="Calibri"/>
      <w:color w:val="000000"/>
      <w:sz w:val="24"/>
      <w:szCs w:val="24"/>
    </w:rPr>
  </w:style>
  <w:style w:type="paragraph" w:styleId="a8">
    <w:name w:val="List Paragraph"/>
    <w:basedOn w:val="a"/>
    <w:uiPriority w:val="99"/>
    <w:qFormat/>
    <w:rsid w:val="00730AFE"/>
    <w:pPr>
      <w:ind w:firstLineChars="200" w:firstLine="420"/>
    </w:pPr>
  </w:style>
  <w:style w:type="paragraph" w:styleId="HTML">
    <w:name w:val="HTML Preformatted"/>
    <w:basedOn w:val="a"/>
    <w:link w:val="HTMLChar"/>
    <w:uiPriority w:val="99"/>
    <w:rsid w:val="00A62E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locked/>
    <w:rsid w:val="00A62E9A"/>
    <w:rPr>
      <w:rFonts w:ascii="宋体" w:eastAsia="宋体" w:hAnsi="宋体" w:cs="宋体"/>
      <w:kern w:val="0"/>
      <w:sz w:val="24"/>
      <w:szCs w:val="24"/>
    </w:rPr>
  </w:style>
  <w:style w:type="character" w:styleId="a9">
    <w:name w:val="annotation reference"/>
    <w:basedOn w:val="a0"/>
    <w:uiPriority w:val="99"/>
    <w:semiHidden/>
    <w:rsid w:val="00D07CDF"/>
    <w:rPr>
      <w:rFonts w:cs="Times New Roman"/>
      <w:sz w:val="21"/>
      <w:szCs w:val="21"/>
    </w:rPr>
  </w:style>
  <w:style w:type="paragraph" w:styleId="aa">
    <w:name w:val="annotation text"/>
    <w:basedOn w:val="a"/>
    <w:link w:val="Char2"/>
    <w:uiPriority w:val="99"/>
    <w:semiHidden/>
    <w:rsid w:val="00D07CDF"/>
    <w:pPr>
      <w:jc w:val="left"/>
    </w:pPr>
  </w:style>
  <w:style w:type="character" w:customStyle="1" w:styleId="Char2">
    <w:name w:val="批注文字 Char"/>
    <w:basedOn w:val="a0"/>
    <w:link w:val="aa"/>
    <w:uiPriority w:val="99"/>
    <w:semiHidden/>
    <w:locked/>
    <w:rsid w:val="00D64D5C"/>
    <w:rPr>
      <w:rFonts w:cs="Times New Roman"/>
      <w:kern w:val="2"/>
      <w:sz w:val="20"/>
      <w:szCs w:val="20"/>
    </w:rPr>
  </w:style>
  <w:style w:type="paragraph" w:styleId="ab">
    <w:name w:val="annotation subject"/>
    <w:basedOn w:val="aa"/>
    <w:next w:val="aa"/>
    <w:link w:val="Char3"/>
    <w:uiPriority w:val="99"/>
    <w:semiHidden/>
    <w:rsid w:val="00D07CDF"/>
    <w:rPr>
      <w:b/>
      <w:bCs/>
    </w:rPr>
  </w:style>
  <w:style w:type="character" w:customStyle="1" w:styleId="Char3">
    <w:name w:val="批注主题 Char"/>
    <w:basedOn w:val="Char2"/>
    <w:link w:val="ab"/>
    <w:uiPriority w:val="99"/>
    <w:semiHidden/>
    <w:locked/>
    <w:rsid w:val="00D64D5C"/>
    <w:rPr>
      <w:rFonts w:cs="Times New Roman"/>
      <w:b/>
      <w:bCs/>
      <w:kern w:val="2"/>
      <w:sz w:val="20"/>
      <w:szCs w:val="20"/>
    </w:rPr>
  </w:style>
  <w:style w:type="character" w:customStyle="1" w:styleId="st1">
    <w:name w:val="st1"/>
    <w:basedOn w:val="a0"/>
    <w:rsid w:val="00D92FB7"/>
  </w:style>
  <w:style w:type="character" w:styleId="ac">
    <w:name w:val="line number"/>
    <w:basedOn w:val="a0"/>
    <w:uiPriority w:val="99"/>
    <w:semiHidden/>
    <w:unhideWhenUsed/>
    <w:rsid w:val="001B7E6F"/>
  </w:style>
</w:styles>
</file>

<file path=word/webSettings.xml><?xml version="1.0" encoding="utf-8"?>
<w:webSettings xmlns:r="http://schemas.openxmlformats.org/officeDocument/2006/relationships" xmlns:w="http://schemas.openxmlformats.org/wordprocessingml/2006/main">
  <w:divs>
    <w:div w:id="1154252103">
      <w:marLeft w:val="0"/>
      <w:marRight w:val="0"/>
      <w:marTop w:val="0"/>
      <w:marBottom w:val="0"/>
      <w:divBdr>
        <w:top w:val="none" w:sz="0" w:space="0" w:color="auto"/>
        <w:left w:val="none" w:sz="0" w:space="0" w:color="auto"/>
        <w:bottom w:val="none" w:sz="0" w:space="0" w:color="auto"/>
        <w:right w:val="none" w:sz="0" w:space="0" w:color="auto"/>
      </w:divBdr>
    </w:div>
    <w:div w:id="1154252104">
      <w:marLeft w:val="0"/>
      <w:marRight w:val="0"/>
      <w:marTop w:val="0"/>
      <w:marBottom w:val="0"/>
      <w:divBdr>
        <w:top w:val="none" w:sz="0" w:space="0" w:color="auto"/>
        <w:left w:val="none" w:sz="0" w:space="0" w:color="auto"/>
        <w:bottom w:val="none" w:sz="0" w:space="0" w:color="auto"/>
        <w:right w:val="none" w:sz="0" w:space="0" w:color="auto"/>
      </w:divBdr>
    </w:div>
    <w:div w:id="1154252105">
      <w:marLeft w:val="0"/>
      <w:marRight w:val="0"/>
      <w:marTop w:val="0"/>
      <w:marBottom w:val="0"/>
      <w:divBdr>
        <w:top w:val="none" w:sz="0" w:space="0" w:color="auto"/>
        <w:left w:val="none" w:sz="0" w:space="0" w:color="auto"/>
        <w:bottom w:val="none" w:sz="0" w:space="0" w:color="auto"/>
        <w:right w:val="none" w:sz="0" w:space="0" w:color="auto"/>
      </w:divBdr>
    </w:div>
    <w:div w:id="1154252107">
      <w:marLeft w:val="0"/>
      <w:marRight w:val="0"/>
      <w:marTop w:val="0"/>
      <w:marBottom w:val="0"/>
      <w:divBdr>
        <w:top w:val="none" w:sz="0" w:space="0" w:color="auto"/>
        <w:left w:val="none" w:sz="0" w:space="0" w:color="auto"/>
        <w:bottom w:val="none" w:sz="0" w:space="0" w:color="auto"/>
        <w:right w:val="none" w:sz="0" w:space="0" w:color="auto"/>
      </w:divBdr>
    </w:div>
    <w:div w:id="1154252108">
      <w:marLeft w:val="0"/>
      <w:marRight w:val="0"/>
      <w:marTop w:val="0"/>
      <w:marBottom w:val="0"/>
      <w:divBdr>
        <w:top w:val="none" w:sz="0" w:space="0" w:color="auto"/>
        <w:left w:val="none" w:sz="0" w:space="0" w:color="auto"/>
        <w:bottom w:val="none" w:sz="0" w:space="0" w:color="auto"/>
        <w:right w:val="none" w:sz="0" w:space="0" w:color="auto"/>
      </w:divBdr>
    </w:div>
    <w:div w:id="1154252112">
      <w:marLeft w:val="0"/>
      <w:marRight w:val="0"/>
      <w:marTop w:val="0"/>
      <w:marBottom w:val="0"/>
      <w:divBdr>
        <w:top w:val="none" w:sz="0" w:space="0" w:color="auto"/>
        <w:left w:val="none" w:sz="0" w:space="0" w:color="auto"/>
        <w:bottom w:val="none" w:sz="0" w:space="0" w:color="auto"/>
        <w:right w:val="none" w:sz="0" w:space="0" w:color="auto"/>
      </w:divBdr>
      <w:divsChild>
        <w:div w:id="1154252102">
          <w:marLeft w:val="360"/>
          <w:marRight w:val="0"/>
          <w:marTop w:val="0"/>
          <w:marBottom w:val="0"/>
          <w:divBdr>
            <w:top w:val="none" w:sz="0" w:space="0" w:color="auto"/>
            <w:left w:val="none" w:sz="0" w:space="0" w:color="auto"/>
            <w:bottom w:val="none" w:sz="0" w:space="0" w:color="auto"/>
            <w:right w:val="none" w:sz="0" w:space="0" w:color="auto"/>
          </w:divBdr>
        </w:div>
        <w:div w:id="1154252106">
          <w:marLeft w:val="360"/>
          <w:marRight w:val="0"/>
          <w:marTop w:val="0"/>
          <w:marBottom w:val="0"/>
          <w:divBdr>
            <w:top w:val="none" w:sz="0" w:space="0" w:color="auto"/>
            <w:left w:val="none" w:sz="0" w:space="0" w:color="auto"/>
            <w:bottom w:val="none" w:sz="0" w:space="0" w:color="auto"/>
            <w:right w:val="none" w:sz="0" w:space="0" w:color="auto"/>
          </w:divBdr>
        </w:div>
        <w:div w:id="1154252109">
          <w:marLeft w:val="360"/>
          <w:marRight w:val="0"/>
          <w:marTop w:val="0"/>
          <w:marBottom w:val="0"/>
          <w:divBdr>
            <w:top w:val="none" w:sz="0" w:space="0" w:color="auto"/>
            <w:left w:val="none" w:sz="0" w:space="0" w:color="auto"/>
            <w:bottom w:val="none" w:sz="0" w:space="0" w:color="auto"/>
            <w:right w:val="none" w:sz="0" w:space="0" w:color="auto"/>
          </w:divBdr>
        </w:div>
        <w:div w:id="1154252110">
          <w:marLeft w:val="360"/>
          <w:marRight w:val="0"/>
          <w:marTop w:val="0"/>
          <w:marBottom w:val="0"/>
          <w:divBdr>
            <w:top w:val="none" w:sz="0" w:space="0" w:color="auto"/>
            <w:left w:val="none" w:sz="0" w:space="0" w:color="auto"/>
            <w:bottom w:val="none" w:sz="0" w:space="0" w:color="auto"/>
            <w:right w:val="none" w:sz="0" w:space="0" w:color="auto"/>
          </w:divBdr>
        </w:div>
        <w:div w:id="1154252111">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xl@ustc.edu.cn;%20Timothy" TargetMode="External"/><Relationship Id="rId3" Type="http://schemas.openxmlformats.org/officeDocument/2006/relationships/settings" Target="settings.xml"/><Relationship Id="rId7" Type="http://schemas.openxmlformats.org/officeDocument/2006/relationships/hyperlink" Target="mailto:xinzhang@hmfl.ac.cn" TargetMode="External"/><Relationship Id="rId12" Type="http://schemas.openxmlformats.org/officeDocument/2006/relationships/theme" Target="theme/theme1.xml"/><Relationship Id="rId2" Type="http://schemas.openxmlformats.org/officeDocument/2006/relationships/styles" Target="styles.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imothy_mitchison@hms.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41</Pages>
  <Words>15783</Words>
  <Characters>89969</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27 T Ultra-high Static Magnetic Field Changes Orientation and morphology of Mitotic Spindle in Human Cells</vt:lpstr>
    </vt:vector>
  </TitlesOfParts>
  <Company>MS</Company>
  <LinksUpToDate>false</LinksUpToDate>
  <CharactersWithSpaces>105541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T Ultra-high Static Magnetic Field Changes Orientation and morphology of Mitotic Spindle in Human Cells</dc:title>
  <dc:creator>xin zhang</dc:creator>
  <cp:lastModifiedBy>xin zhang</cp:lastModifiedBy>
  <cp:revision>96</cp:revision>
  <cp:lastPrinted>2016-10-20T00:53:00Z</cp:lastPrinted>
  <dcterms:created xsi:type="dcterms:W3CDTF">2017-02-08T07:24:00Z</dcterms:created>
  <dcterms:modified xsi:type="dcterms:W3CDTF">2017-02-17T06:32:00Z</dcterms:modified>
</cp:coreProperties>
</file>