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DE9AF" w14:textId="77777777" w:rsidR="00865799" w:rsidRDefault="00DA0351" w:rsidP="007D0401">
      <w:pPr>
        <w:widowControl w:val="0"/>
        <w:tabs>
          <w:tab w:val="left" w:pos="1260"/>
        </w:tabs>
        <w:rPr>
          <w:rFonts w:ascii="Arial" w:hAnsi="Arial"/>
          <w:sz w:val="28"/>
        </w:rPr>
      </w:pPr>
      <w:r>
        <w:rPr>
          <w:rFonts w:ascii="Arial" w:hAnsi="Arial"/>
          <w:sz w:val="28"/>
        </w:rPr>
        <w:t>SHORT REPORT</w:t>
      </w:r>
    </w:p>
    <w:p w14:paraId="688A945F" w14:textId="77777777" w:rsidR="00FD2151" w:rsidRPr="007D0401" w:rsidRDefault="00FD2151" w:rsidP="007D0401">
      <w:pPr>
        <w:widowControl w:val="0"/>
        <w:tabs>
          <w:tab w:val="left" w:pos="1260"/>
        </w:tabs>
        <w:rPr>
          <w:rFonts w:ascii="Arial" w:hAnsi="Arial"/>
          <w:sz w:val="28"/>
        </w:rPr>
      </w:pPr>
    </w:p>
    <w:p w14:paraId="276AEA63" w14:textId="77777777" w:rsidR="00865799" w:rsidRDefault="00865799" w:rsidP="00F7024F">
      <w:pPr>
        <w:spacing w:line="360" w:lineRule="auto"/>
        <w:rPr>
          <w:rFonts w:ascii="Arial" w:eastAsiaTheme="minorEastAsia" w:hAnsi="Arial"/>
          <w:b/>
          <w:color w:val="000000"/>
          <w:szCs w:val="32"/>
          <w:lang w:val="en-GB" w:eastAsia="ja-JP"/>
        </w:rPr>
      </w:pPr>
    </w:p>
    <w:p w14:paraId="4BAEA4B1" w14:textId="77777777" w:rsidR="00F7024F" w:rsidRPr="00EC6A06" w:rsidRDefault="00EF7EB7" w:rsidP="00865799">
      <w:pPr>
        <w:spacing w:line="360" w:lineRule="auto"/>
        <w:jc w:val="center"/>
        <w:rPr>
          <w:rFonts w:ascii="Arial" w:eastAsiaTheme="minorEastAsia" w:hAnsi="Arial"/>
          <w:b/>
          <w:color w:val="000000"/>
          <w:szCs w:val="32"/>
          <w:lang w:val="en-GB" w:eastAsia="ja-JP"/>
        </w:rPr>
      </w:pPr>
      <w:r>
        <w:rPr>
          <w:rFonts w:ascii="Arial" w:eastAsiaTheme="minorEastAsia" w:hAnsi="Arial" w:hint="eastAsia"/>
          <w:b/>
          <w:color w:val="000000"/>
          <w:szCs w:val="32"/>
          <w:lang w:val="en-GB" w:eastAsia="ja-JP"/>
        </w:rPr>
        <w:t>The</w:t>
      </w:r>
      <w:r w:rsidR="00F7024F">
        <w:rPr>
          <w:rFonts w:ascii="Arial" w:hAnsi="Arial"/>
          <w:b/>
          <w:color w:val="000000"/>
          <w:szCs w:val="32"/>
          <w:lang w:val="en-GB"/>
        </w:rPr>
        <w:t xml:space="preserve"> comprehensive connectome of </w:t>
      </w:r>
      <w:r w:rsidR="002B05E0">
        <w:rPr>
          <w:rFonts w:ascii="Arial" w:hAnsi="Arial"/>
          <w:b/>
          <w:color w:val="000000"/>
          <w:szCs w:val="32"/>
          <w:lang w:val="en-GB"/>
        </w:rPr>
        <w:t xml:space="preserve">a </w:t>
      </w:r>
      <w:r w:rsidR="00F7024F">
        <w:rPr>
          <w:rFonts w:ascii="Arial" w:hAnsi="Arial"/>
          <w:b/>
          <w:color w:val="000000"/>
          <w:szCs w:val="32"/>
          <w:lang w:val="en-GB"/>
        </w:rPr>
        <w:t xml:space="preserve">neural substrate for </w:t>
      </w:r>
      <w:r w:rsidR="00A55E24">
        <w:rPr>
          <w:rFonts w:ascii="Arial" w:hAnsi="Arial"/>
          <w:b/>
          <w:color w:val="000000"/>
          <w:szCs w:val="32"/>
          <w:lang w:val="en-GB"/>
        </w:rPr>
        <w:t>‘ON</w:t>
      </w:r>
      <w:r w:rsidR="009E4EA4">
        <w:rPr>
          <w:rFonts w:ascii="Arial" w:hAnsi="Arial"/>
          <w:b/>
          <w:color w:val="000000"/>
          <w:szCs w:val="32"/>
          <w:lang w:val="en-GB"/>
        </w:rPr>
        <w:t xml:space="preserve">’ </w:t>
      </w:r>
      <w:r w:rsidR="00F7024F">
        <w:rPr>
          <w:rFonts w:ascii="Arial" w:hAnsi="Arial"/>
          <w:b/>
          <w:color w:val="000000"/>
          <w:szCs w:val="32"/>
          <w:lang w:val="en-GB"/>
        </w:rPr>
        <w:t>motion detection in</w:t>
      </w:r>
      <w:r w:rsidR="00F7024F" w:rsidRPr="00C136C9">
        <w:rPr>
          <w:rFonts w:ascii="Arial" w:hAnsi="Arial"/>
          <w:b/>
          <w:i/>
          <w:color w:val="000000"/>
          <w:szCs w:val="32"/>
          <w:lang w:val="en-GB"/>
        </w:rPr>
        <w:t xml:space="preserve"> </w:t>
      </w:r>
      <w:r w:rsidR="00F7024F" w:rsidRPr="00EC6A06">
        <w:rPr>
          <w:rFonts w:ascii="Arial" w:hAnsi="Arial"/>
          <w:b/>
          <w:i/>
          <w:color w:val="000000"/>
          <w:szCs w:val="32"/>
          <w:lang w:val="en-GB"/>
        </w:rPr>
        <w:t>Drosophila</w:t>
      </w:r>
    </w:p>
    <w:p w14:paraId="05F0F425" w14:textId="77777777" w:rsidR="00F7024F" w:rsidRDefault="00F7024F" w:rsidP="00F7024F">
      <w:pPr>
        <w:spacing w:line="360" w:lineRule="auto"/>
        <w:rPr>
          <w:rFonts w:ascii="Arial" w:hAnsi="Arial"/>
          <w:b/>
          <w:color w:val="000000"/>
          <w:szCs w:val="32"/>
          <w:lang w:val="en-GB"/>
        </w:rPr>
      </w:pPr>
    </w:p>
    <w:p w14:paraId="07D2DAC1" w14:textId="77777777" w:rsidR="00F7024F" w:rsidRPr="0011159A" w:rsidRDefault="00F7024F" w:rsidP="00F7024F">
      <w:pPr>
        <w:spacing w:line="360" w:lineRule="auto"/>
        <w:rPr>
          <w:rFonts w:ascii="Arial" w:hAnsi="Arial"/>
          <w:b/>
          <w:color w:val="000000"/>
          <w:szCs w:val="32"/>
          <w:lang w:val="en-GB"/>
        </w:rPr>
      </w:pPr>
    </w:p>
    <w:p w14:paraId="3F1ED124" w14:textId="77777777" w:rsidR="00F7024F" w:rsidRDefault="00F7024F" w:rsidP="00F7024F">
      <w:pPr>
        <w:spacing w:line="360" w:lineRule="auto"/>
        <w:rPr>
          <w:rFonts w:ascii="Arial" w:eastAsia="Times New Roman" w:hAnsi="Arial" w:cs="Arial"/>
          <w:vertAlign w:val="superscript"/>
        </w:rPr>
      </w:pPr>
      <w:r w:rsidRPr="00191CE1">
        <w:rPr>
          <w:rFonts w:ascii="Arial" w:eastAsia="Times New Roman" w:hAnsi="Arial" w:cs="Arial"/>
        </w:rPr>
        <w:t>Shin</w:t>
      </w:r>
      <w:r>
        <w:rPr>
          <w:rFonts w:ascii="Arial" w:eastAsia="Times New Roman" w:hAnsi="Arial" w:cs="Arial"/>
        </w:rPr>
        <w:t>-</w:t>
      </w:r>
      <w:r w:rsidRPr="00191CE1">
        <w:rPr>
          <w:rFonts w:ascii="Arial" w:eastAsia="Times New Roman" w:hAnsi="Arial" w:cs="Arial"/>
        </w:rPr>
        <w:t>ya Takemura</w:t>
      </w:r>
      <w:r w:rsidR="00B11523">
        <w:rPr>
          <w:rFonts w:ascii="Arial" w:eastAsia="Times New Roman" w:hAnsi="Arial" w:cs="Arial"/>
        </w:rPr>
        <w:t>*</w:t>
      </w:r>
      <w:r w:rsidRPr="002619A2">
        <w:rPr>
          <w:rFonts w:ascii="Arial" w:eastAsia="Times New Roman" w:hAnsi="Arial" w:cs="Arial"/>
          <w:vertAlign w:val="superscript"/>
        </w:rPr>
        <w:t>1</w:t>
      </w:r>
      <w:r w:rsidRPr="00191CE1">
        <w:rPr>
          <w:rFonts w:ascii="Arial" w:eastAsia="Times New Roman" w:hAnsi="Arial" w:cs="Arial"/>
        </w:rPr>
        <w:t xml:space="preserve">, </w:t>
      </w:r>
      <w:r>
        <w:rPr>
          <w:rFonts w:ascii="Arial" w:eastAsia="Times New Roman" w:hAnsi="Arial" w:cs="Arial"/>
        </w:rPr>
        <w:t>Aljoscha Nern</w:t>
      </w:r>
      <w:r w:rsidRPr="002619A2">
        <w:rPr>
          <w:rFonts w:ascii="Arial" w:eastAsia="Times New Roman" w:hAnsi="Arial" w:cs="Arial"/>
          <w:vertAlign w:val="superscript"/>
        </w:rPr>
        <w:t>1</w:t>
      </w:r>
      <w:r>
        <w:rPr>
          <w:rFonts w:ascii="Arial" w:eastAsia="Times New Roman" w:hAnsi="Arial" w:cs="Arial"/>
        </w:rPr>
        <w:t>, Dmitri B. Chklovskii</w:t>
      </w:r>
      <w:r>
        <w:rPr>
          <w:rFonts w:ascii="Arial" w:eastAsia="Times New Roman" w:hAnsi="Arial" w:cs="Arial"/>
          <w:vertAlign w:val="superscript"/>
        </w:rPr>
        <w:t>2</w:t>
      </w:r>
      <w:r w:rsidRPr="00191CE1">
        <w:rPr>
          <w:rFonts w:ascii="Arial" w:eastAsia="Times New Roman" w:hAnsi="Arial" w:cs="Arial"/>
        </w:rPr>
        <w:t>,</w:t>
      </w:r>
      <w:r>
        <w:rPr>
          <w:rFonts w:ascii="Arial" w:eastAsia="Times New Roman" w:hAnsi="Arial" w:cs="Arial"/>
        </w:rPr>
        <w:t xml:space="preserve"> Louis K. Scheffer</w:t>
      </w:r>
      <w:r w:rsidRPr="002619A2">
        <w:rPr>
          <w:rFonts w:ascii="Arial" w:eastAsia="Times New Roman" w:hAnsi="Arial" w:cs="Arial"/>
          <w:vertAlign w:val="superscript"/>
        </w:rPr>
        <w:t>1</w:t>
      </w:r>
      <w:r w:rsidRPr="00191CE1">
        <w:rPr>
          <w:rFonts w:ascii="Arial" w:eastAsia="Times New Roman" w:hAnsi="Arial" w:cs="Arial"/>
        </w:rPr>
        <w:t>,</w:t>
      </w:r>
      <w:r>
        <w:rPr>
          <w:rFonts w:ascii="Arial" w:eastAsia="Times New Roman" w:hAnsi="Arial" w:cs="Arial"/>
        </w:rPr>
        <w:t xml:space="preserve"> </w:t>
      </w:r>
      <w:r w:rsidR="002B7925">
        <w:rPr>
          <w:rFonts w:ascii="Arial" w:eastAsiaTheme="minorEastAsia" w:hAnsi="Arial" w:cs="Arial" w:hint="eastAsia"/>
          <w:lang w:eastAsia="ja-JP"/>
        </w:rPr>
        <w:t>Gerald M.</w:t>
      </w:r>
      <w:r w:rsidR="002B7925">
        <w:rPr>
          <w:rFonts w:ascii="Arial" w:eastAsia="Times New Roman" w:hAnsi="Arial" w:cs="Arial"/>
        </w:rPr>
        <w:t xml:space="preserve"> </w:t>
      </w:r>
      <w:r w:rsidR="002B7925">
        <w:rPr>
          <w:rFonts w:ascii="Arial" w:eastAsiaTheme="minorEastAsia" w:hAnsi="Arial" w:cs="Arial" w:hint="eastAsia"/>
          <w:lang w:eastAsia="ja-JP"/>
        </w:rPr>
        <w:t>Rubin</w:t>
      </w:r>
      <w:r w:rsidR="002B7925" w:rsidRPr="002619A2">
        <w:rPr>
          <w:rFonts w:ascii="Arial" w:eastAsia="Times New Roman" w:hAnsi="Arial" w:cs="Arial"/>
          <w:vertAlign w:val="superscript"/>
        </w:rPr>
        <w:t>1</w:t>
      </w:r>
      <w:r w:rsidR="002B7925">
        <w:rPr>
          <w:rFonts w:ascii="Arial" w:eastAsia="Times New Roman" w:hAnsi="Arial" w:cs="Arial"/>
        </w:rPr>
        <w:t>,</w:t>
      </w:r>
      <w:r w:rsidR="002B7925">
        <w:rPr>
          <w:rFonts w:ascii="Arial" w:eastAsiaTheme="minorEastAsia" w:hAnsi="Arial" w:cs="Arial" w:hint="eastAsia"/>
          <w:lang w:eastAsia="ja-JP"/>
        </w:rPr>
        <w:t xml:space="preserve"> </w:t>
      </w:r>
      <w:r>
        <w:rPr>
          <w:rFonts w:ascii="Arial" w:eastAsia="Times New Roman" w:hAnsi="Arial" w:cs="Arial"/>
        </w:rPr>
        <w:t>Ian A. Meinertzhagen</w:t>
      </w:r>
      <w:r w:rsidRPr="00475FA4">
        <w:rPr>
          <w:rFonts w:ascii="Arial" w:eastAsia="Times New Roman" w:hAnsi="Arial" w:cs="Arial"/>
          <w:vertAlign w:val="superscript"/>
        </w:rPr>
        <w:t>1</w:t>
      </w:r>
      <w:r>
        <w:rPr>
          <w:rFonts w:ascii="Arial" w:eastAsia="Times New Roman" w:hAnsi="Arial" w:cs="Arial"/>
          <w:vertAlign w:val="superscript"/>
        </w:rPr>
        <w:t>,3</w:t>
      </w:r>
    </w:p>
    <w:p w14:paraId="1C4A204E" w14:textId="77777777" w:rsidR="00F7024F" w:rsidRDefault="00F7024F" w:rsidP="00F7024F">
      <w:pPr>
        <w:spacing w:line="360" w:lineRule="auto"/>
        <w:jc w:val="center"/>
        <w:rPr>
          <w:rFonts w:ascii="Arial" w:eastAsia="Times New Roman" w:hAnsi="Arial" w:cs="Arial"/>
          <w:vertAlign w:val="superscript"/>
        </w:rPr>
      </w:pPr>
    </w:p>
    <w:p w14:paraId="62C61C16" w14:textId="77777777" w:rsidR="00F7024F" w:rsidRDefault="00F7024F" w:rsidP="00F7024F">
      <w:pPr>
        <w:spacing w:line="360" w:lineRule="auto"/>
        <w:jc w:val="center"/>
        <w:rPr>
          <w:rFonts w:ascii="Arial" w:eastAsia="Times New Roman" w:hAnsi="Arial" w:cs="Arial"/>
          <w:vertAlign w:val="superscript"/>
        </w:rPr>
      </w:pPr>
      <w:r>
        <w:rPr>
          <w:rFonts w:ascii="Arial" w:hAnsi="Arial"/>
          <w:vertAlign w:val="superscript"/>
          <w:lang w:val="en-GB"/>
        </w:rPr>
        <w:t>1</w:t>
      </w:r>
      <w:r w:rsidRPr="008339E9">
        <w:rPr>
          <w:rFonts w:ascii="Arial" w:hAnsi="Arial"/>
          <w:lang w:val="en-GB"/>
        </w:rPr>
        <w:t>J</w:t>
      </w:r>
      <w:r>
        <w:rPr>
          <w:rFonts w:ascii="Arial" w:hAnsi="Arial"/>
          <w:lang w:val="en-GB"/>
        </w:rPr>
        <w:t>anelia Research Campus, HHMI, Ashburn, VA, USA</w:t>
      </w:r>
    </w:p>
    <w:p w14:paraId="65306A55" w14:textId="77777777" w:rsidR="00F7024F" w:rsidRDefault="00F7024F" w:rsidP="004D1849">
      <w:pPr>
        <w:spacing w:line="360" w:lineRule="auto"/>
        <w:jc w:val="center"/>
        <w:rPr>
          <w:rFonts w:ascii="Arial" w:hAnsi="Arial"/>
          <w:lang w:val="en-GB"/>
        </w:rPr>
      </w:pPr>
      <w:r>
        <w:rPr>
          <w:rFonts w:ascii="Arial" w:hAnsi="Arial"/>
          <w:vertAlign w:val="superscript"/>
          <w:lang w:val="en-GB"/>
        </w:rPr>
        <w:t>2</w:t>
      </w:r>
      <w:r w:rsidRPr="003516BA">
        <w:rPr>
          <w:rFonts w:ascii="Arial" w:hAnsi="Arial"/>
          <w:lang w:val="en-GB"/>
        </w:rPr>
        <w:t xml:space="preserve"> </w:t>
      </w:r>
      <w:r>
        <w:rPr>
          <w:rFonts w:ascii="Arial" w:hAnsi="Arial"/>
          <w:lang w:val="en-GB"/>
        </w:rPr>
        <w:t xml:space="preserve">Simons </w:t>
      </w:r>
      <w:proofErr w:type="spellStart"/>
      <w:r>
        <w:rPr>
          <w:rFonts w:ascii="Arial" w:hAnsi="Arial"/>
          <w:lang w:val="en-GB"/>
        </w:rPr>
        <w:t>Center</w:t>
      </w:r>
      <w:proofErr w:type="spellEnd"/>
      <w:r>
        <w:rPr>
          <w:rFonts w:ascii="Arial" w:hAnsi="Arial"/>
          <w:lang w:val="en-GB"/>
        </w:rPr>
        <w:t xml:space="preserve"> for Data Analysis, Simons Foundation, New York, NY, USA and Neuroscience Institute, NYU Medical </w:t>
      </w:r>
      <w:proofErr w:type="spellStart"/>
      <w:r>
        <w:rPr>
          <w:rFonts w:ascii="Arial" w:hAnsi="Arial"/>
          <w:lang w:val="en-GB"/>
        </w:rPr>
        <w:t>Center</w:t>
      </w:r>
      <w:proofErr w:type="spellEnd"/>
      <w:r>
        <w:rPr>
          <w:rFonts w:ascii="Arial" w:hAnsi="Arial"/>
          <w:lang w:val="en-GB"/>
        </w:rPr>
        <w:t>, New York, NY, USA</w:t>
      </w:r>
    </w:p>
    <w:p w14:paraId="0D6C1FC4" w14:textId="77777777" w:rsidR="00F7024F" w:rsidRPr="004E39F5" w:rsidRDefault="00F7024F" w:rsidP="001B3E08">
      <w:pPr>
        <w:jc w:val="center"/>
        <w:rPr>
          <w:rFonts w:ascii="Arial" w:hAnsi="Arial"/>
          <w:lang w:val="en-GB"/>
        </w:rPr>
      </w:pPr>
      <w:r>
        <w:rPr>
          <w:rFonts w:ascii="Arial" w:hAnsi="Arial"/>
          <w:vertAlign w:val="superscript"/>
          <w:lang w:val="en-GB"/>
        </w:rPr>
        <w:t>3</w:t>
      </w:r>
      <w:r w:rsidRPr="003516BA">
        <w:rPr>
          <w:rFonts w:ascii="Arial" w:hAnsi="Arial"/>
          <w:lang w:val="en-GB"/>
        </w:rPr>
        <w:t xml:space="preserve"> </w:t>
      </w:r>
      <w:proofErr w:type="gramStart"/>
      <w:r>
        <w:rPr>
          <w:rFonts w:ascii="Arial" w:hAnsi="Arial"/>
          <w:lang w:val="en-GB"/>
        </w:rPr>
        <w:t>Department</w:t>
      </w:r>
      <w:proofErr w:type="gramEnd"/>
      <w:r>
        <w:rPr>
          <w:rFonts w:ascii="Arial" w:hAnsi="Arial"/>
          <w:lang w:val="en-GB"/>
        </w:rPr>
        <w:t xml:space="preserve"> of Psychology and Neuroscience, Dalhousie University, Halifax, NS, Canada</w:t>
      </w:r>
    </w:p>
    <w:p w14:paraId="080B505D" w14:textId="77777777" w:rsidR="00F7024F" w:rsidRDefault="00F7024F" w:rsidP="00F7024F">
      <w:pPr>
        <w:spacing w:line="360" w:lineRule="auto"/>
        <w:rPr>
          <w:rFonts w:ascii="Arial" w:hAnsi="Arial"/>
          <w:b/>
          <w:color w:val="000000"/>
          <w:szCs w:val="32"/>
          <w:lang w:val="en-GB"/>
        </w:rPr>
      </w:pPr>
    </w:p>
    <w:p w14:paraId="3516AF11" w14:textId="77777777" w:rsidR="00F7024F" w:rsidRDefault="00F7024F" w:rsidP="00F7024F">
      <w:pPr>
        <w:spacing w:line="360" w:lineRule="auto"/>
        <w:rPr>
          <w:rFonts w:ascii="Arial" w:hAnsi="Arial"/>
          <w:b/>
          <w:color w:val="000000"/>
          <w:szCs w:val="32"/>
          <w:lang w:val="en-GB"/>
        </w:rPr>
      </w:pPr>
    </w:p>
    <w:p w14:paraId="4246EA41" w14:textId="77777777" w:rsidR="00F17A3F" w:rsidRDefault="00F17A3F" w:rsidP="00865799">
      <w:pPr>
        <w:widowControl w:val="0"/>
        <w:spacing w:before="120"/>
        <w:rPr>
          <w:rFonts w:ascii="Arial" w:hAnsi="Arial"/>
        </w:rPr>
      </w:pPr>
    </w:p>
    <w:p w14:paraId="3595999A" w14:textId="77777777" w:rsidR="00865799" w:rsidRPr="00865799" w:rsidRDefault="00DC07CB" w:rsidP="00A51B07">
      <w:pPr>
        <w:widowControl w:val="0"/>
        <w:spacing w:before="120"/>
        <w:rPr>
          <w:rFonts w:ascii="Arial" w:hAnsi="Arial"/>
        </w:rPr>
      </w:pPr>
      <w:r>
        <w:rPr>
          <w:rFonts w:ascii="Arial" w:hAnsi="Arial"/>
        </w:rPr>
        <w:t>*</w:t>
      </w:r>
      <w:r w:rsidR="00865799" w:rsidRPr="00865799">
        <w:rPr>
          <w:rFonts w:ascii="Arial" w:hAnsi="Arial"/>
        </w:rPr>
        <w:t>Corresponding author</w:t>
      </w:r>
      <w:r w:rsidR="00AC320C">
        <w:rPr>
          <w:rFonts w:ascii="Arial" w:hAnsi="Arial"/>
        </w:rPr>
        <w:t>:</w:t>
      </w:r>
    </w:p>
    <w:p w14:paraId="4732888E" w14:textId="77777777" w:rsidR="00865799" w:rsidRDefault="00865799" w:rsidP="00865799">
      <w:pPr>
        <w:widowControl w:val="0"/>
        <w:tabs>
          <w:tab w:val="left" w:pos="360"/>
        </w:tabs>
        <w:rPr>
          <w:rFonts w:ascii="Arial" w:hAnsi="Arial"/>
        </w:rPr>
      </w:pPr>
    </w:p>
    <w:p w14:paraId="78AD80BB" w14:textId="77777777" w:rsidR="00A51B07" w:rsidRDefault="00A51B07" w:rsidP="00A51B07">
      <w:pPr>
        <w:widowControl w:val="0"/>
        <w:tabs>
          <w:tab w:val="left" w:pos="360"/>
        </w:tabs>
        <w:rPr>
          <w:rFonts w:ascii="Arial" w:hAnsi="Arial"/>
        </w:rPr>
      </w:pPr>
      <w:r w:rsidRPr="00191CE1">
        <w:rPr>
          <w:rFonts w:ascii="Arial" w:eastAsia="Times New Roman" w:hAnsi="Arial" w:cs="Arial"/>
        </w:rPr>
        <w:t>Shin</w:t>
      </w:r>
      <w:r>
        <w:rPr>
          <w:rFonts w:ascii="Arial" w:eastAsia="Times New Roman" w:hAnsi="Arial" w:cs="Arial"/>
        </w:rPr>
        <w:t>-</w:t>
      </w:r>
      <w:r w:rsidRPr="00191CE1">
        <w:rPr>
          <w:rFonts w:ascii="Arial" w:eastAsia="Times New Roman" w:hAnsi="Arial" w:cs="Arial"/>
        </w:rPr>
        <w:t>ya Takemura</w:t>
      </w:r>
      <w:r w:rsidDel="00660C8B">
        <w:rPr>
          <w:rFonts w:ascii="Arial" w:hAnsi="Arial"/>
        </w:rPr>
        <w:t xml:space="preserve"> </w:t>
      </w:r>
    </w:p>
    <w:p w14:paraId="33307B46" w14:textId="77777777" w:rsidR="00A51B07" w:rsidRDefault="00A51B07" w:rsidP="00A51B07">
      <w:pPr>
        <w:rPr>
          <w:rFonts w:ascii="Arial" w:hAnsi="Arial"/>
          <w:lang w:val="en-GB"/>
        </w:rPr>
      </w:pPr>
      <w:r w:rsidRPr="008339E9">
        <w:rPr>
          <w:rFonts w:ascii="Arial" w:hAnsi="Arial"/>
          <w:lang w:val="en-GB"/>
        </w:rPr>
        <w:t>J</w:t>
      </w:r>
      <w:r>
        <w:rPr>
          <w:rFonts w:ascii="Arial" w:hAnsi="Arial"/>
          <w:lang w:val="en-GB"/>
        </w:rPr>
        <w:t>anelia Research Campus, HHMI</w:t>
      </w:r>
    </w:p>
    <w:p w14:paraId="65F5F123" w14:textId="77777777" w:rsidR="00A51B07" w:rsidRDefault="00A51B07" w:rsidP="00A51B07">
      <w:pPr>
        <w:rPr>
          <w:rFonts w:ascii="Arial" w:hAnsi="Arial"/>
          <w:lang w:val="en-GB"/>
        </w:rPr>
      </w:pPr>
      <w:r>
        <w:rPr>
          <w:rFonts w:ascii="Arial" w:hAnsi="Arial"/>
          <w:lang w:val="en-GB"/>
        </w:rPr>
        <w:t>Ashburn</w:t>
      </w:r>
    </w:p>
    <w:p w14:paraId="2730BB36" w14:textId="77777777" w:rsidR="00A51B07" w:rsidRDefault="00A51B07" w:rsidP="00A51B07">
      <w:pPr>
        <w:rPr>
          <w:rFonts w:ascii="Arial" w:hAnsi="Arial"/>
          <w:lang w:val="en-GB"/>
        </w:rPr>
      </w:pPr>
      <w:r>
        <w:rPr>
          <w:rFonts w:ascii="Arial" w:hAnsi="Arial"/>
          <w:lang w:val="en-GB"/>
        </w:rPr>
        <w:t xml:space="preserve">VA </w:t>
      </w:r>
      <w:r w:rsidRPr="00660C8B">
        <w:rPr>
          <w:rFonts w:ascii="Arial" w:hAnsi="Arial"/>
          <w:lang w:val="en-GB"/>
        </w:rPr>
        <w:t>20147</w:t>
      </w:r>
    </w:p>
    <w:p w14:paraId="138AC4E3" w14:textId="77777777" w:rsidR="00A51B07" w:rsidRDefault="00A51B07" w:rsidP="00A51B07">
      <w:pPr>
        <w:rPr>
          <w:rFonts w:ascii="Arial" w:eastAsia="Times New Roman" w:hAnsi="Arial" w:cs="Arial"/>
          <w:vertAlign w:val="superscript"/>
        </w:rPr>
      </w:pPr>
      <w:r>
        <w:rPr>
          <w:rFonts w:ascii="Arial" w:hAnsi="Arial"/>
          <w:lang w:val="en-GB"/>
        </w:rPr>
        <w:t>USA</w:t>
      </w:r>
    </w:p>
    <w:p w14:paraId="4DAFE9C4" w14:textId="77777777" w:rsidR="002E726D" w:rsidRDefault="00A51B07" w:rsidP="00F17A3F">
      <w:pPr>
        <w:widowControl w:val="0"/>
        <w:tabs>
          <w:tab w:val="left" w:pos="360"/>
        </w:tabs>
        <w:rPr>
          <w:rFonts w:ascii="Arial" w:eastAsiaTheme="minorEastAsia" w:hAnsi="Arial"/>
          <w:b/>
          <w:caps/>
          <w:color w:val="000000"/>
          <w:szCs w:val="32"/>
          <w:lang w:val="en-GB" w:eastAsia="ja-JP"/>
        </w:rPr>
      </w:pPr>
      <w:r>
        <w:rPr>
          <w:rFonts w:ascii="Arial" w:hAnsi="Arial"/>
        </w:rPr>
        <w:t xml:space="preserve">Telephone: </w:t>
      </w:r>
      <w:r w:rsidRPr="00660C8B">
        <w:rPr>
          <w:rFonts w:ascii="Arial" w:hAnsi="Arial"/>
        </w:rPr>
        <w:t>571-209-4286</w:t>
      </w:r>
      <w:r w:rsidRPr="00865799">
        <w:rPr>
          <w:rFonts w:ascii="Arial" w:hAnsi="Arial"/>
        </w:rPr>
        <w:t>; F</w:t>
      </w:r>
      <w:r>
        <w:rPr>
          <w:rFonts w:ascii="Arial" w:hAnsi="Arial"/>
        </w:rPr>
        <w:t xml:space="preserve">ax: </w:t>
      </w:r>
      <w:r w:rsidRPr="00660C8B">
        <w:rPr>
          <w:rFonts w:ascii="Arial" w:hAnsi="Arial"/>
        </w:rPr>
        <w:t>(571) 209-4942</w:t>
      </w:r>
      <w:r w:rsidRPr="00865799">
        <w:rPr>
          <w:rFonts w:ascii="Arial" w:hAnsi="Arial"/>
        </w:rPr>
        <w:t xml:space="preserve">; E-Mail: </w:t>
      </w:r>
      <w:r>
        <w:rPr>
          <w:rFonts w:ascii="Arial" w:hAnsi="Arial"/>
        </w:rPr>
        <w:t>takemuras@janelia.hhmi.org</w:t>
      </w:r>
    </w:p>
    <w:p w14:paraId="70A7F1F8" w14:textId="77777777" w:rsidR="00F17A3F" w:rsidRDefault="00F17A3F">
      <w:pPr>
        <w:spacing w:after="200" w:line="276" w:lineRule="auto"/>
        <w:rPr>
          <w:rFonts w:ascii="Arial" w:eastAsiaTheme="minorEastAsia" w:hAnsi="Arial"/>
          <w:b/>
          <w:caps/>
          <w:color w:val="000000"/>
          <w:szCs w:val="32"/>
          <w:lang w:val="en-GB" w:eastAsia="ja-JP"/>
        </w:rPr>
      </w:pPr>
      <w:r>
        <w:rPr>
          <w:rFonts w:ascii="Arial" w:eastAsiaTheme="minorEastAsia" w:hAnsi="Arial"/>
          <w:b/>
          <w:caps/>
          <w:color w:val="000000"/>
          <w:szCs w:val="32"/>
          <w:lang w:val="en-GB" w:eastAsia="ja-JP"/>
        </w:rPr>
        <w:br w:type="page"/>
      </w:r>
    </w:p>
    <w:p w14:paraId="75FABB44" w14:textId="77777777" w:rsidR="00F7024F" w:rsidRPr="00B27948" w:rsidRDefault="002613C0" w:rsidP="00967997">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lastRenderedPageBreak/>
        <w:t>Abstract</w:t>
      </w:r>
    </w:p>
    <w:p w14:paraId="2EEF096E" w14:textId="71E3FD75" w:rsidR="002E726D" w:rsidRDefault="0052490A" w:rsidP="00F17A3F">
      <w:pPr>
        <w:spacing w:line="360" w:lineRule="auto"/>
        <w:rPr>
          <w:rFonts w:ascii="Arial" w:eastAsiaTheme="minorEastAsia" w:hAnsi="Arial"/>
          <w:b/>
          <w:caps/>
          <w:color w:val="000000"/>
          <w:szCs w:val="32"/>
          <w:lang w:val="en-GB" w:eastAsia="ja-JP"/>
        </w:rPr>
      </w:pPr>
      <w:r>
        <w:rPr>
          <w:rFonts w:ascii="Arial" w:eastAsiaTheme="minorEastAsia" w:hAnsi="Arial" w:cs="Arial"/>
          <w:color w:val="000000" w:themeColor="text1"/>
          <w:szCs w:val="32"/>
          <w:lang w:val="en-GB" w:eastAsia="ja-JP"/>
        </w:rPr>
        <w:t>A</w:t>
      </w:r>
      <w:r>
        <w:rPr>
          <w:rFonts w:ascii="Arial" w:eastAsiaTheme="minorEastAsia" w:hAnsi="Arial" w:cs="Arial" w:hint="eastAsia"/>
          <w:color w:val="000000" w:themeColor="text1"/>
          <w:szCs w:val="32"/>
          <w:lang w:val="en-GB" w:eastAsia="ja-JP"/>
        </w:rPr>
        <w:t>nalysi</w:t>
      </w:r>
      <w:r>
        <w:rPr>
          <w:rFonts w:ascii="Arial" w:eastAsiaTheme="minorEastAsia" w:hAnsi="Arial" w:cs="Arial"/>
          <w:color w:val="000000" w:themeColor="text1"/>
          <w:szCs w:val="32"/>
          <w:lang w:val="en-GB" w:eastAsia="ja-JP"/>
        </w:rPr>
        <w:t>ng</w:t>
      </w:r>
      <w:r>
        <w:rPr>
          <w:rFonts w:ascii="Arial" w:eastAsiaTheme="minorEastAsia" w:hAnsi="Arial" w:cs="Arial" w:hint="eastAsia"/>
          <w:color w:val="000000" w:themeColor="text1"/>
          <w:szCs w:val="32"/>
          <w:lang w:val="en-GB" w:eastAsia="ja-JP"/>
        </w:rPr>
        <w:t xml:space="preserve"> </w:t>
      </w:r>
      <w:r>
        <w:rPr>
          <w:rFonts w:ascii="Arial" w:eastAsiaTheme="minorEastAsia" w:hAnsi="Arial" w:cs="Arial"/>
          <w:color w:val="000000" w:themeColor="text1"/>
          <w:szCs w:val="32"/>
          <w:lang w:val="en-GB" w:eastAsia="ja-JP"/>
        </w:rPr>
        <w:t>c</w:t>
      </w:r>
      <w:r w:rsidRPr="00E01435">
        <w:rPr>
          <w:rFonts w:ascii="Arial" w:eastAsiaTheme="minorEastAsia" w:hAnsi="Arial" w:cs="Arial"/>
          <w:color w:val="000000" w:themeColor="text1"/>
          <w:szCs w:val="32"/>
          <w:lang w:val="en-GB" w:eastAsia="ja-JP"/>
        </w:rPr>
        <w:t xml:space="preserve">omputations in neural circuits often </w:t>
      </w:r>
      <w:r>
        <w:rPr>
          <w:rFonts w:ascii="Arial" w:eastAsiaTheme="minorEastAsia" w:hAnsi="Arial" w:cs="Arial" w:hint="eastAsia"/>
          <w:color w:val="000000" w:themeColor="text1"/>
          <w:szCs w:val="32"/>
          <w:lang w:val="en-GB" w:eastAsia="ja-JP"/>
        </w:rPr>
        <w:t>use</w:t>
      </w:r>
      <w:r>
        <w:rPr>
          <w:rFonts w:ascii="Arial" w:eastAsiaTheme="minorEastAsia" w:hAnsi="Arial" w:cs="Arial"/>
          <w:color w:val="000000" w:themeColor="text1"/>
          <w:szCs w:val="32"/>
          <w:lang w:val="en-GB" w:eastAsia="ja-JP"/>
        </w:rPr>
        <w:t>s</w:t>
      </w:r>
      <w:r w:rsidRPr="00E01435">
        <w:rPr>
          <w:rFonts w:ascii="Arial" w:eastAsiaTheme="minorEastAsia" w:hAnsi="Arial" w:cs="Arial"/>
          <w:color w:val="000000" w:themeColor="text1"/>
          <w:szCs w:val="32"/>
          <w:lang w:val="en-GB" w:eastAsia="ja-JP"/>
        </w:rPr>
        <w:t xml:space="preserve"> simplified models </w:t>
      </w:r>
      <w:r w:rsidR="00D013E4">
        <w:rPr>
          <w:rFonts w:ascii="Arial" w:eastAsiaTheme="minorEastAsia" w:hAnsi="Arial" w:cs="Arial"/>
          <w:color w:val="000000" w:themeColor="text1"/>
          <w:szCs w:val="32"/>
          <w:lang w:val="en-GB" w:eastAsia="ja-JP"/>
        </w:rPr>
        <w:t>because</w:t>
      </w:r>
      <w:r w:rsidR="00D013E4">
        <w:rPr>
          <w:rFonts w:ascii="Arial" w:eastAsiaTheme="minorEastAsia" w:hAnsi="Arial" w:cs="Arial" w:hint="eastAsia"/>
          <w:color w:val="000000" w:themeColor="text1"/>
          <w:szCs w:val="32"/>
          <w:lang w:val="en-GB" w:eastAsia="ja-JP"/>
        </w:rPr>
        <w:t xml:space="preserve"> </w:t>
      </w:r>
      <w:r>
        <w:rPr>
          <w:rFonts w:ascii="Arial" w:eastAsiaTheme="minorEastAsia" w:hAnsi="Arial" w:cs="Arial" w:hint="eastAsia"/>
          <w:color w:val="000000" w:themeColor="text1"/>
          <w:szCs w:val="32"/>
          <w:lang w:val="en-GB" w:eastAsia="ja-JP"/>
        </w:rPr>
        <w:t xml:space="preserve">the </w:t>
      </w:r>
      <w:r w:rsidR="00D013E4">
        <w:rPr>
          <w:rFonts w:ascii="Arial" w:eastAsiaTheme="minorEastAsia" w:hAnsi="Arial" w:cs="Arial"/>
          <w:color w:val="000000" w:themeColor="text1"/>
          <w:szCs w:val="32"/>
          <w:lang w:val="en-GB" w:eastAsia="ja-JP"/>
        </w:rPr>
        <w:t>actual</w:t>
      </w:r>
      <w:r w:rsidR="00D013E4" w:rsidRPr="00E01435">
        <w:rPr>
          <w:rFonts w:ascii="Arial" w:eastAsiaTheme="minorEastAsia" w:hAnsi="Arial" w:cs="Arial"/>
          <w:color w:val="000000" w:themeColor="text1"/>
          <w:szCs w:val="32"/>
          <w:lang w:val="en-GB" w:eastAsia="ja-JP"/>
        </w:rPr>
        <w:t xml:space="preserve"> </w:t>
      </w:r>
      <w:r w:rsidRPr="00E01435">
        <w:rPr>
          <w:rFonts w:ascii="Arial" w:eastAsiaTheme="minorEastAsia" w:hAnsi="Arial" w:cs="Arial"/>
          <w:color w:val="000000" w:themeColor="text1"/>
          <w:szCs w:val="32"/>
          <w:lang w:val="en-GB" w:eastAsia="ja-JP"/>
        </w:rPr>
        <w:t>neuronal implementation</w:t>
      </w:r>
      <w:r>
        <w:rPr>
          <w:rFonts w:ascii="Arial" w:eastAsiaTheme="minorEastAsia" w:hAnsi="Arial" w:cs="Arial" w:hint="eastAsia"/>
          <w:color w:val="000000" w:themeColor="text1"/>
          <w:szCs w:val="32"/>
          <w:lang w:val="en-GB" w:eastAsia="ja-JP"/>
        </w:rPr>
        <w:t xml:space="preserve"> is </w:t>
      </w:r>
      <w:r w:rsidR="002E12C3">
        <w:rPr>
          <w:rFonts w:ascii="Arial" w:eastAsiaTheme="minorEastAsia" w:hAnsi="Arial" w:cs="Arial"/>
          <w:color w:val="000000" w:themeColor="text1"/>
          <w:szCs w:val="32"/>
          <w:lang w:val="en-GB" w:eastAsia="ja-JP"/>
        </w:rPr>
        <w:t xml:space="preserve">not </w:t>
      </w:r>
      <w:r>
        <w:rPr>
          <w:rFonts w:ascii="Arial" w:eastAsiaTheme="minorEastAsia" w:hAnsi="Arial" w:cs="Arial" w:hint="eastAsia"/>
          <w:color w:val="000000" w:themeColor="text1"/>
          <w:szCs w:val="32"/>
          <w:lang w:val="en-GB" w:eastAsia="ja-JP"/>
        </w:rPr>
        <w:t>known</w:t>
      </w:r>
      <w:r w:rsidRPr="00E01435">
        <w:rPr>
          <w:rFonts w:ascii="Arial" w:eastAsiaTheme="minorEastAsia" w:hAnsi="Arial" w:cs="Arial"/>
          <w:color w:val="000000" w:themeColor="text1"/>
          <w:szCs w:val="32"/>
          <w:lang w:val="en-GB" w:eastAsia="ja-JP"/>
        </w:rPr>
        <w:t xml:space="preserve">.  </w:t>
      </w:r>
      <w:r w:rsidRPr="00E01435">
        <w:rPr>
          <w:rFonts w:ascii="Arial" w:eastAsiaTheme="minorEastAsia" w:hAnsi="Arial" w:cs="Arial"/>
          <w:color w:val="000000" w:themeColor="text1"/>
          <w:szCs w:val="32"/>
          <w:lang w:eastAsia="ja-JP"/>
        </w:rPr>
        <w:t xml:space="preserve">For example, a problem in vision, how </w:t>
      </w:r>
      <w:r w:rsidRPr="00E01435">
        <w:rPr>
          <w:rFonts w:ascii="Arial" w:hAnsi="Arial" w:cs="Arial"/>
          <w:color w:val="000000" w:themeColor="text1"/>
          <w:szCs w:val="32"/>
          <w:lang w:val="en-GB"/>
        </w:rPr>
        <w:t>the eye detects image motion</w:t>
      </w:r>
      <w:r w:rsidRPr="00E01435">
        <w:rPr>
          <w:rFonts w:ascii="Arial" w:eastAsiaTheme="minorEastAsia" w:hAnsi="Arial" w:cs="Arial"/>
          <w:color w:val="000000" w:themeColor="text1"/>
          <w:szCs w:val="32"/>
          <w:lang w:val="en-GB" w:eastAsia="ja-JP"/>
        </w:rPr>
        <w:t xml:space="preserve">, </w:t>
      </w:r>
      <w:r w:rsidRPr="00E01435">
        <w:rPr>
          <w:rFonts w:ascii="Arial" w:hAnsi="Arial" w:cs="Arial"/>
          <w:color w:val="000000" w:themeColor="text1"/>
          <w:szCs w:val="32"/>
          <w:lang w:val="en-GB"/>
        </w:rPr>
        <w:t xml:space="preserve">has long been </w:t>
      </w:r>
      <w:r>
        <w:rPr>
          <w:rFonts w:ascii="Arial" w:eastAsiaTheme="minorEastAsia" w:hAnsi="Arial" w:cs="Arial" w:hint="eastAsia"/>
          <w:color w:val="000000" w:themeColor="text1"/>
          <w:szCs w:val="32"/>
          <w:lang w:val="en-GB" w:eastAsia="ja-JP"/>
        </w:rPr>
        <w:t>analysed using</w:t>
      </w:r>
      <w:r w:rsidRPr="00E01435">
        <w:rPr>
          <w:rFonts w:ascii="Arial" w:hAnsi="Arial" w:cs="Arial"/>
          <w:color w:val="000000" w:themeColor="text1"/>
          <w:szCs w:val="32"/>
          <w:lang w:val="en-GB"/>
        </w:rPr>
        <w:t xml:space="preserve"> </w:t>
      </w:r>
      <w:r>
        <w:rPr>
          <w:rFonts w:ascii="Arial" w:eastAsiaTheme="minorEastAsia" w:hAnsi="Arial" w:cs="Arial"/>
          <w:color w:val="000000"/>
          <w:szCs w:val="32"/>
          <w:lang w:val="en-GB" w:eastAsia="ja-JP"/>
        </w:rPr>
        <w:t xml:space="preserve">Hassenstein-Reichardt </w:t>
      </w:r>
      <w:r w:rsidR="00507CB5">
        <w:rPr>
          <w:rFonts w:ascii="Arial" w:eastAsiaTheme="minorEastAsia" w:hAnsi="Arial" w:cs="Arial"/>
          <w:color w:val="000000"/>
          <w:szCs w:val="32"/>
          <w:lang w:val="en-GB" w:eastAsia="ja-JP"/>
        </w:rPr>
        <w:t xml:space="preserve">(HR) </w:t>
      </w:r>
      <w:r>
        <w:rPr>
          <w:rFonts w:ascii="Arial" w:eastAsiaTheme="minorEastAsia" w:hAnsi="Arial" w:cs="Arial"/>
          <w:color w:val="000000"/>
          <w:szCs w:val="32"/>
          <w:lang w:val="en-GB" w:eastAsia="ja-JP"/>
        </w:rPr>
        <w:t xml:space="preserve">detector or Barlow-Levick </w:t>
      </w:r>
      <w:r w:rsidR="00507CB5">
        <w:rPr>
          <w:rFonts w:ascii="Arial" w:eastAsiaTheme="minorEastAsia" w:hAnsi="Arial" w:cs="Arial"/>
          <w:color w:val="000000"/>
          <w:szCs w:val="32"/>
          <w:lang w:val="en-GB" w:eastAsia="ja-JP"/>
        </w:rPr>
        <w:t xml:space="preserve">(BL) </w:t>
      </w:r>
      <w:r>
        <w:rPr>
          <w:rFonts w:ascii="Arial" w:eastAsiaTheme="minorEastAsia" w:hAnsi="Arial" w:cs="Arial"/>
          <w:color w:val="000000"/>
          <w:szCs w:val="32"/>
          <w:lang w:val="en-GB" w:eastAsia="ja-JP"/>
        </w:rPr>
        <w:t>model</w:t>
      </w:r>
      <w:r w:rsidR="00D7027A">
        <w:rPr>
          <w:rFonts w:ascii="Arial" w:eastAsiaTheme="minorEastAsia" w:hAnsi="Arial" w:cs="Arial"/>
          <w:color w:val="000000"/>
          <w:szCs w:val="32"/>
          <w:lang w:val="en-GB" w:eastAsia="ja-JP"/>
        </w:rPr>
        <w:t>s</w:t>
      </w:r>
      <w:r w:rsidR="00FD384C">
        <w:rPr>
          <w:rFonts w:ascii="Arial" w:eastAsiaTheme="minorEastAsia" w:hAnsi="Arial" w:cs="Arial"/>
          <w:color w:val="000000"/>
          <w:szCs w:val="32"/>
          <w:lang w:val="en-GB" w:eastAsia="ja-JP"/>
        </w:rPr>
        <w:t>.</w:t>
      </w:r>
      <w:r w:rsidR="00507CB5">
        <w:rPr>
          <w:rFonts w:ascii="Arial" w:eastAsiaTheme="minorEastAsia" w:hAnsi="Arial" w:cs="Arial"/>
          <w:color w:val="000000"/>
          <w:szCs w:val="32"/>
          <w:lang w:val="en-GB" w:eastAsia="ja-JP"/>
        </w:rPr>
        <w:t xml:space="preserve"> </w:t>
      </w:r>
      <w:r w:rsidR="00FD384C">
        <w:rPr>
          <w:rFonts w:ascii="Arial" w:eastAsiaTheme="minorEastAsia" w:hAnsi="Arial" w:cs="Arial"/>
          <w:color w:val="000000"/>
          <w:szCs w:val="32"/>
          <w:lang w:val="en-GB" w:eastAsia="ja-JP"/>
        </w:rPr>
        <w:t xml:space="preserve"> </w:t>
      </w:r>
      <w:r w:rsidR="00D7027A">
        <w:rPr>
          <w:rFonts w:ascii="Arial" w:eastAsiaTheme="minorEastAsia" w:hAnsi="Arial" w:cs="Arial"/>
          <w:color w:val="000000"/>
          <w:szCs w:val="32"/>
          <w:lang w:val="en-GB" w:eastAsia="ja-JP"/>
        </w:rPr>
        <w:t>These b</w:t>
      </w:r>
      <w:r w:rsidR="00FD384C">
        <w:rPr>
          <w:rFonts w:ascii="Arial" w:eastAsiaTheme="minorEastAsia" w:hAnsi="Arial" w:cs="Arial"/>
          <w:color w:val="000000"/>
          <w:szCs w:val="32"/>
          <w:lang w:val="en-GB" w:eastAsia="ja-JP"/>
        </w:rPr>
        <w:t>oth</w:t>
      </w:r>
      <w:r w:rsidR="00A04D3E">
        <w:rPr>
          <w:rFonts w:ascii="Arial" w:eastAsiaTheme="minorEastAsia" w:hAnsi="Arial" w:cs="Arial"/>
          <w:color w:val="000000"/>
          <w:szCs w:val="32"/>
          <w:lang w:val="en-GB" w:eastAsia="ja-JP"/>
        </w:rPr>
        <w:t xml:space="preserve"> simulate motion detection well</w:t>
      </w:r>
      <w:r w:rsidR="001C6619">
        <w:rPr>
          <w:rFonts w:ascii="Arial" w:eastAsiaTheme="minorEastAsia" w:hAnsi="Arial" w:cs="Arial"/>
          <w:color w:val="000000"/>
          <w:szCs w:val="32"/>
          <w:lang w:val="en-GB" w:eastAsia="ja-JP"/>
        </w:rPr>
        <w:t>,</w:t>
      </w:r>
      <w:r w:rsidR="00A04D3E">
        <w:rPr>
          <w:rFonts w:ascii="Arial" w:eastAsiaTheme="minorEastAsia" w:hAnsi="Arial" w:cs="Arial"/>
          <w:color w:val="000000"/>
          <w:szCs w:val="32"/>
          <w:lang w:val="en-GB" w:eastAsia="ja-JP"/>
        </w:rPr>
        <w:t xml:space="preserve"> but</w:t>
      </w:r>
      <w:r w:rsidR="00507CB5">
        <w:rPr>
          <w:rFonts w:ascii="Arial" w:eastAsiaTheme="minorEastAsia" w:hAnsi="Arial" w:cs="Arial"/>
          <w:color w:val="000000"/>
          <w:szCs w:val="32"/>
          <w:lang w:val="en-GB" w:eastAsia="ja-JP"/>
        </w:rPr>
        <w:t xml:space="preserve"> </w:t>
      </w:r>
      <w:del w:id="0" w:author="Takemura, Shin-ya" w:date="2017-04-01T02:16:00Z">
        <w:r w:rsidR="00507CB5">
          <w:rPr>
            <w:rFonts w:ascii="Arial" w:eastAsiaTheme="minorEastAsia" w:hAnsi="Arial" w:cs="Arial"/>
            <w:color w:val="000000"/>
            <w:szCs w:val="32"/>
            <w:lang w:val="en-GB" w:eastAsia="ja-JP"/>
          </w:rPr>
          <w:delText xml:space="preserve">which model best describes </w:delText>
        </w:r>
      </w:del>
      <w:r w:rsidR="000811DC">
        <w:rPr>
          <w:rFonts w:ascii="Arial" w:eastAsiaTheme="minorEastAsia" w:hAnsi="Arial" w:cs="Arial"/>
          <w:color w:val="000000"/>
          <w:szCs w:val="32"/>
          <w:lang w:val="en-GB" w:eastAsia="ja-JP"/>
        </w:rPr>
        <w:t>the</w:t>
      </w:r>
      <w:r w:rsidR="006E3196">
        <w:rPr>
          <w:rFonts w:ascii="Arial" w:eastAsiaTheme="minorEastAsia" w:hAnsi="Arial" w:cs="Arial"/>
          <w:color w:val="000000"/>
          <w:szCs w:val="32"/>
          <w:lang w:val="en-GB" w:eastAsia="ja-JP"/>
        </w:rPr>
        <w:t xml:space="preserve"> </w:t>
      </w:r>
      <w:del w:id="1" w:author="Takemura, Shin-ya" w:date="2017-04-01T02:16:00Z">
        <w:r w:rsidR="00507CB5">
          <w:rPr>
            <w:rFonts w:ascii="Arial" w:eastAsiaTheme="minorEastAsia" w:hAnsi="Arial" w:cs="Arial"/>
            <w:color w:val="000000"/>
            <w:szCs w:val="32"/>
            <w:lang w:val="en-GB" w:eastAsia="ja-JP"/>
          </w:rPr>
          <w:delText xml:space="preserve">operation of </w:delText>
        </w:r>
        <w:r w:rsidR="00D7027A">
          <w:rPr>
            <w:rFonts w:ascii="Arial" w:eastAsiaTheme="minorEastAsia" w:hAnsi="Arial" w:cs="Arial"/>
            <w:color w:val="000000"/>
            <w:szCs w:val="32"/>
            <w:lang w:val="en-GB" w:eastAsia="ja-JP"/>
          </w:rPr>
          <w:delText xml:space="preserve">which </w:delText>
        </w:r>
        <w:r w:rsidR="00F60855">
          <w:rPr>
            <w:rFonts w:ascii="Arial" w:eastAsiaTheme="minorEastAsia" w:hAnsi="Arial" w:cs="Arial"/>
            <w:color w:val="000000"/>
            <w:szCs w:val="32"/>
            <w:lang w:val="en-GB" w:eastAsia="ja-JP"/>
          </w:rPr>
          <w:delText>motion-sensing</w:delText>
        </w:r>
      </w:del>
      <w:ins w:id="2" w:author="Takemura, Shin-ya" w:date="2017-04-01T02:16:00Z">
        <w:r w:rsidR="006E3196">
          <w:rPr>
            <w:rFonts w:ascii="Arial" w:eastAsiaTheme="minorEastAsia" w:hAnsi="Arial" w:cs="Arial"/>
            <w:color w:val="000000"/>
            <w:szCs w:val="32"/>
            <w:lang w:val="en-GB" w:eastAsia="ja-JP"/>
          </w:rPr>
          <w:t>exact neuronal</w:t>
        </w:r>
      </w:ins>
      <w:r w:rsidR="002050B5">
        <w:rPr>
          <w:rFonts w:ascii="Arial" w:eastAsiaTheme="minorEastAsia" w:hAnsi="Arial" w:cs="Arial"/>
          <w:color w:val="000000"/>
          <w:szCs w:val="32"/>
          <w:lang w:val="en-GB" w:eastAsia="ja-JP"/>
        </w:rPr>
        <w:t xml:space="preserve"> cir</w:t>
      </w:r>
      <w:r w:rsidR="001B2E60">
        <w:rPr>
          <w:rFonts w:ascii="Arial" w:eastAsiaTheme="minorEastAsia" w:hAnsi="Arial" w:cs="Arial"/>
          <w:color w:val="000000"/>
          <w:szCs w:val="32"/>
          <w:lang w:val="en-GB" w:eastAsia="ja-JP"/>
        </w:rPr>
        <w:t>cuit</w:t>
      </w:r>
      <w:r w:rsidR="006E3196">
        <w:rPr>
          <w:rFonts w:ascii="Arial" w:eastAsiaTheme="minorEastAsia" w:hAnsi="Arial" w:cs="Arial"/>
          <w:color w:val="000000"/>
          <w:szCs w:val="32"/>
          <w:lang w:val="en-GB" w:eastAsia="ja-JP"/>
        </w:rPr>
        <w:t>s</w:t>
      </w:r>
      <w:r w:rsidR="001B2E60">
        <w:rPr>
          <w:rFonts w:ascii="Arial" w:eastAsiaTheme="minorEastAsia" w:hAnsi="Arial" w:cs="Arial"/>
          <w:color w:val="000000"/>
          <w:szCs w:val="32"/>
          <w:lang w:val="en-GB" w:eastAsia="ja-JP"/>
        </w:rPr>
        <w:t xml:space="preserve"> </w:t>
      </w:r>
      <w:del w:id="3" w:author="Takemura, Shin-ya" w:date="2017-04-01T02:16:00Z">
        <w:r w:rsidR="00507CB5">
          <w:rPr>
            <w:rFonts w:ascii="Arial" w:eastAsiaTheme="minorEastAsia" w:hAnsi="Arial" w:cs="Arial"/>
            <w:color w:val="000000"/>
            <w:szCs w:val="32"/>
            <w:lang w:val="en-GB" w:eastAsia="ja-JP"/>
          </w:rPr>
          <w:delText>remains unclear</w:delText>
        </w:r>
        <w:r w:rsidR="00F60855">
          <w:rPr>
            <w:rFonts w:ascii="Arial" w:eastAsiaTheme="minorEastAsia" w:hAnsi="Arial" w:cs="Arial"/>
            <w:color w:val="000000"/>
            <w:szCs w:val="32"/>
            <w:lang w:val="en-GB" w:eastAsia="ja-JP"/>
          </w:rPr>
          <w:delText xml:space="preserve">.  </w:delText>
        </w:r>
        <w:r w:rsidR="00F60855">
          <w:rPr>
            <w:rFonts w:ascii="Arial" w:eastAsiaTheme="minorEastAsia" w:hAnsi="Arial" w:cs="Arial" w:hint="eastAsia"/>
            <w:color w:val="000000" w:themeColor="text1"/>
            <w:szCs w:val="32"/>
            <w:lang w:val="en-GB" w:eastAsia="ja-JP"/>
          </w:rPr>
          <w:delText>Here we reconstruct</w:delText>
        </w:r>
      </w:del>
      <w:ins w:id="4" w:author="Takemura, Shin-ya" w:date="2017-04-01T02:16:00Z">
        <w:r w:rsidR="00732EE9">
          <w:rPr>
            <w:rFonts w:ascii="Arial" w:eastAsiaTheme="minorEastAsia" w:hAnsi="Arial" w:cs="Arial"/>
            <w:color w:val="000000"/>
            <w:szCs w:val="32"/>
            <w:lang w:val="en-GB" w:eastAsia="ja-JP"/>
          </w:rPr>
          <w:t>undertaking</w:t>
        </w:r>
        <w:r w:rsidR="001B2E60">
          <w:rPr>
            <w:rFonts w:ascii="Arial" w:eastAsiaTheme="minorEastAsia" w:hAnsi="Arial" w:cs="Arial"/>
            <w:color w:val="000000"/>
            <w:szCs w:val="32"/>
            <w:lang w:val="en-GB" w:eastAsia="ja-JP"/>
          </w:rPr>
          <w:t xml:space="preserve"> these </w:t>
        </w:r>
        <w:r w:rsidR="006E3196">
          <w:rPr>
            <w:rFonts w:ascii="Arial" w:eastAsiaTheme="minorEastAsia" w:hAnsi="Arial" w:cs="Arial"/>
            <w:color w:val="000000"/>
            <w:szCs w:val="32"/>
            <w:lang w:val="en-GB" w:eastAsia="ja-JP"/>
          </w:rPr>
          <w:t>tasks</w:t>
        </w:r>
        <w:r w:rsidR="00753D7A">
          <w:rPr>
            <w:rFonts w:ascii="Arial" w:eastAsiaTheme="minorEastAsia" w:hAnsi="Arial" w:cs="Arial"/>
            <w:color w:val="000000"/>
            <w:szCs w:val="32"/>
            <w:lang w:val="en-GB" w:eastAsia="ja-JP"/>
          </w:rPr>
          <w:t xml:space="preserve"> </w:t>
        </w:r>
        <w:r w:rsidR="00647235">
          <w:rPr>
            <w:rFonts w:ascii="Arial" w:eastAsiaTheme="minorEastAsia" w:hAnsi="Arial" w:cs="Arial"/>
            <w:color w:val="000000"/>
            <w:szCs w:val="32"/>
            <w:lang w:val="en-GB" w:eastAsia="ja-JP"/>
          </w:rPr>
          <w:t>remain</w:t>
        </w:r>
        <w:r w:rsidR="00753D7A">
          <w:rPr>
            <w:rFonts w:ascii="Arial" w:eastAsiaTheme="minorEastAsia" w:hAnsi="Arial" w:cs="Arial"/>
            <w:color w:val="000000"/>
            <w:szCs w:val="32"/>
            <w:lang w:val="en-GB" w:eastAsia="ja-JP"/>
          </w:rPr>
          <w:t xml:space="preserve"> elusive</w:t>
        </w:r>
        <w:r w:rsidR="00F60855">
          <w:rPr>
            <w:rFonts w:ascii="Arial" w:eastAsiaTheme="minorEastAsia" w:hAnsi="Arial" w:cs="Arial"/>
            <w:color w:val="000000"/>
            <w:szCs w:val="32"/>
            <w:lang w:val="en-GB" w:eastAsia="ja-JP"/>
          </w:rPr>
          <w:t xml:space="preserve">.  </w:t>
        </w:r>
        <w:r w:rsidR="007315C0">
          <w:rPr>
            <w:rFonts w:ascii="Arial" w:eastAsiaTheme="minorEastAsia" w:hAnsi="Arial" w:cs="Arial"/>
            <w:color w:val="000000" w:themeColor="text1"/>
            <w:szCs w:val="32"/>
            <w:lang w:val="en-GB" w:eastAsia="ja-JP"/>
          </w:rPr>
          <w:t>W</w:t>
        </w:r>
        <w:r w:rsidR="00F60855">
          <w:rPr>
            <w:rFonts w:ascii="Arial" w:eastAsiaTheme="minorEastAsia" w:hAnsi="Arial" w:cs="Arial" w:hint="eastAsia"/>
            <w:color w:val="000000" w:themeColor="text1"/>
            <w:szCs w:val="32"/>
            <w:lang w:val="en-GB" w:eastAsia="ja-JP"/>
          </w:rPr>
          <w:t>e reconstruct</w:t>
        </w:r>
        <w:r w:rsidR="007315C0">
          <w:rPr>
            <w:rFonts w:ascii="Arial" w:eastAsiaTheme="minorEastAsia" w:hAnsi="Arial" w:cs="Arial"/>
            <w:color w:val="000000" w:themeColor="text1"/>
            <w:szCs w:val="32"/>
            <w:lang w:val="en-GB" w:eastAsia="ja-JP"/>
          </w:rPr>
          <w:t>ed</w:t>
        </w:r>
      </w:ins>
      <w:r w:rsidR="00F60855">
        <w:rPr>
          <w:rFonts w:ascii="Arial" w:eastAsiaTheme="minorEastAsia" w:hAnsi="Arial" w:cs="Arial" w:hint="eastAsia"/>
          <w:color w:val="000000" w:themeColor="text1"/>
          <w:szCs w:val="32"/>
          <w:lang w:val="en-GB" w:eastAsia="ja-JP"/>
        </w:rPr>
        <w:t xml:space="preserve"> a comprehensive connectome </w:t>
      </w:r>
      <w:r w:rsidR="00664752">
        <w:rPr>
          <w:rFonts w:ascii="Arial" w:eastAsiaTheme="minorEastAsia" w:hAnsi="Arial" w:cs="Arial"/>
          <w:color w:val="000000" w:themeColor="text1"/>
          <w:szCs w:val="32"/>
          <w:lang w:val="en-GB" w:eastAsia="ja-JP"/>
        </w:rPr>
        <w:t>of the</w:t>
      </w:r>
      <w:r w:rsidR="00664752">
        <w:rPr>
          <w:rFonts w:ascii="Arial" w:eastAsiaTheme="minorEastAsia" w:hAnsi="Arial" w:cs="Arial" w:hint="eastAsia"/>
          <w:color w:val="000000" w:themeColor="text1"/>
          <w:szCs w:val="32"/>
          <w:lang w:val="en-GB" w:eastAsia="ja-JP"/>
        </w:rPr>
        <w:t xml:space="preserve"> </w:t>
      </w:r>
      <w:r w:rsidR="00664752">
        <w:rPr>
          <w:rFonts w:ascii="Arial" w:eastAsiaTheme="minorEastAsia" w:hAnsi="Arial" w:cs="Arial"/>
          <w:color w:val="000000" w:themeColor="text1"/>
          <w:szCs w:val="32"/>
          <w:lang w:val="en-GB" w:eastAsia="ja-JP"/>
        </w:rPr>
        <w:t xml:space="preserve">circuits of </w:t>
      </w:r>
      <w:r w:rsidR="00664752" w:rsidRPr="00664752">
        <w:rPr>
          <w:rFonts w:ascii="Arial" w:eastAsiaTheme="minorEastAsia" w:hAnsi="Arial" w:cs="Arial"/>
          <w:i/>
          <w:color w:val="000000" w:themeColor="text1"/>
          <w:szCs w:val="32"/>
          <w:lang w:val="en-GB" w:eastAsia="ja-JP"/>
        </w:rPr>
        <w:t>Drosophila</w:t>
      </w:r>
      <w:r w:rsidR="00664752">
        <w:rPr>
          <w:rFonts w:ascii="Arial" w:eastAsiaTheme="minorEastAsia" w:hAnsi="Arial" w:cs="Arial"/>
          <w:color w:val="000000" w:themeColor="text1"/>
          <w:szCs w:val="32"/>
          <w:lang w:val="en-GB" w:eastAsia="ja-JP"/>
        </w:rPr>
        <w:t xml:space="preserve">‘s </w:t>
      </w:r>
      <w:r w:rsidR="00664752">
        <w:rPr>
          <w:rFonts w:ascii="Arial" w:eastAsiaTheme="minorEastAsia" w:hAnsi="Arial" w:cs="Arial"/>
          <w:color w:val="000000"/>
          <w:szCs w:val="32"/>
          <w:lang w:val="en-GB" w:eastAsia="ja-JP"/>
        </w:rPr>
        <w:t>motion-sensing</w:t>
      </w:r>
      <w:r w:rsidR="00664752">
        <w:rPr>
          <w:rFonts w:ascii="Arial" w:eastAsiaTheme="minorEastAsia" w:hAnsi="Arial" w:cs="Arial"/>
          <w:color w:val="000000" w:themeColor="text1"/>
          <w:szCs w:val="32"/>
          <w:lang w:val="en-GB" w:eastAsia="ja-JP"/>
        </w:rPr>
        <w:t xml:space="preserve"> T4 cells </w:t>
      </w:r>
      <w:r w:rsidR="00F60855" w:rsidRPr="00E01435">
        <w:rPr>
          <w:rFonts w:ascii="Arial" w:eastAsiaTheme="minorEastAsia" w:hAnsi="Arial" w:cs="Arial"/>
          <w:color w:val="000000" w:themeColor="text1"/>
          <w:szCs w:val="32"/>
          <w:lang w:val="en-GB" w:eastAsia="ja-JP"/>
        </w:rPr>
        <w:t xml:space="preserve">using </w:t>
      </w:r>
      <w:r w:rsidR="00F60855">
        <w:rPr>
          <w:rFonts w:ascii="Arial" w:eastAsiaTheme="minorEastAsia" w:hAnsi="Arial" w:cs="Arial" w:hint="eastAsia"/>
          <w:color w:val="000000" w:themeColor="text1"/>
          <w:lang w:eastAsia="ja-JP"/>
        </w:rPr>
        <w:t>a</w:t>
      </w:r>
      <w:r w:rsidR="00FD0119">
        <w:rPr>
          <w:rFonts w:ascii="Arial" w:eastAsiaTheme="minorEastAsia" w:hAnsi="Arial" w:cs="Arial" w:hint="eastAsia"/>
          <w:color w:val="000000" w:themeColor="text1"/>
          <w:lang w:eastAsia="ja-JP"/>
        </w:rPr>
        <w:t xml:space="preserve"> novel </w:t>
      </w:r>
      <w:r w:rsidR="00764985">
        <w:rPr>
          <w:rFonts w:ascii="Arial" w:eastAsiaTheme="minorEastAsia" w:hAnsi="Arial" w:cs="Arial"/>
          <w:color w:val="000000" w:themeColor="text1"/>
          <w:lang w:eastAsia="ja-JP"/>
        </w:rPr>
        <w:t>E</w:t>
      </w:r>
      <w:r w:rsidR="00FD0119">
        <w:rPr>
          <w:rFonts w:ascii="Arial" w:eastAsiaTheme="minorEastAsia" w:hAnsi="Arial" w:cs="Arial" w:hint="eastAsia"/>
          <w:color w:val="000000" w:themeColor="text1"/>
          <w:lang w:eastAsia="ja-JP"/>
        </w:rPr>
        <w:t xml:space="preserve">M </w:t>
      </w:r>
      <w:r w:rsidR="00C41612">
        <w:rPr>
          <w:rFonts w:ascii="Arial" w:eastAsiaTheme="minorEastAsia" w:hAnsi="Arial" w:cs="Arial" w:hint="eastAsia"/>
          <w:color w:val="000000" w:themeColor="text1"/>
          <w:lang w:eastAsia="ja-JP"/>
        </w:rPr>
        <w:t>technique</w:t>
      </w:r>
      <w:r w:rsidR="00F60855" w:rsidRPr="00C6001F">
        <w:rPr>
          <w:rFonts w:ascii="Arial" w:eastAsiaTheme="minorEastAsia" w:hAnsi="Arial" w:cs="Arial"/>
          <w:color w:val="000000" w:themeColor="text1"/>
          <w:szCs w:val="32"/>
          <w:lang w:val="en-GB" w:eastAsia="ja-JP"/>
        </w:rPr>
        <w:t xml:space="preserve">.  We </w:t>
      </w:r>
      <w:r w:rsidR="00F60855">
        <w:rPr>
          <w:rFonts w:ascii="Arial" w:eastAsiaTheme="minorEastAsia" w:hAnsi="Arial" w:cs="Arial"/>
          <w:color w:val="000000" w:themeColor="text1"/>
          <w:szCs w:val="32"/>
          <w:lang w:val="en-GB" w:eastAsia="ja-JP"/>
        </w:rPr>
        <w:t>uncover</w:t>
      </w:r>
      <w:r w:rsidR="00F60855" w:rsidRPr="00C6001F">
        <w:rPr>
          <w:rFonts w:ascii="Arial" w:eastAsiaTheme="minorEastAsia" w:hAnsi="Arial" w:cs="Arial"/>
          <w:color w:val="000000" w:themeColor="text1"/>
          <w:szCs w:val="32"/>
          <w:lang w:val="en-GB" w:eastAsia="ja-JP"/>
        </w:rPr>
        <w:t xml:space="preserve"> </w:t>
      </w:r>
      <w:r w:rsidR="00664752">
        <w:rPr>
          <w:rFonts w:ascii="Arial" w:eastAsiaTheme="minorEastAsia" w:hAnsi="Arial" w:cs="Arial" w:hint="eastAsia"/>
          <w:color w:val="000000" w:themeColor="text1"/>
          <w:szCs w:val="32"/>
          <w:lang w:val="en-GB" w:eastAsia="ja-JP"/>
        </w:rPr>
        <w:t>complex</w:t>
      </w:r>
      <w:r w:rsidR="00F60855">
        <w:rPr>
          <w:rFonts w:ascii="Arial" w:eastAsiaTheme="minorEastAsia" w:hAnsi="Arial" w:cs="Arial" w:hint="eastAsia"/>
          <w:color w:val="000000" w:themeColor="text1"/>
          <w:szCs w:val="32"/>
          <w:lang w:val="en-GB" w:eastAsia="ja-JP"/>
        </w:rPr>
        <w:t xml:space="preserve"> T4 inputs</w:t>
      </w:r>
      <w:r w:rsidR="008E546A">
        <w:rPr>
          <w:rFonts w:ascii="Arial" w:eastAsiaTheme="minorEastAsia" w:hAnsi="Arial" w:cs="Arial"/>
          <w:color w:val="000000" w:themeColor="text1"/>
          <w:szCs w:val="32"/>
          <w:lang w:val="en-GB" w:eastAsia="ja-JP"/>
        </w:rPr>
        <w:t xml:space="preserve"> </w:t>
      </w:r>
      <w:del w:id="5" w:author="Takemura, Shin-ya" w:date="2017-04-01T02:16:00Z">
        <w:r w:rsidR="008E546A">
          <w:rPr>
            <w:rFonts w:ascii="Arial" w:eastAsiaTheme="minorEastAsia" w:hAnsi="Arial" w:cs="Arial"/>
            <w:color w:val="000000" w:themeColor="text1"/>
            <w:szCs w:val="32"/>
            <w:lang w:val="en-GB" w:eastAsia="ja-JP"/>
          </w:rPr>
          <w:delText>contributed by eight cell types</w:delText>
        </w:r>
        <w:r w:rsidR="00555817">
          <w:rPr>
            <w:rFonts w:ascii="Arial" w:eastAsiaTheme="minorEastAsia" w:hAnsi="Arial" w:cs="Arial"/>
            <w:color w:val="000000" w:themeColor="text1"/>
            <w:szCs w:val="32"/>
            <w:lang w:val="en-GB" w:eastAsia="ja-JP"/>
          </w:rPr>
          <w:delText>.  S</w:delText>
        </w:r>
        <w:r w:rsidR="00F60855">
          <w:rPr>
            <w:rFonts w:ascii="Arial" w:eastAsiaTheme="minorEastAsia" w:hAnsi="Arial" w:cs="Arial" w:hint="eastAsia"/>
            <w:color w:val="000000" w:themeColor="text1"/>
            <w:szCs w:val="32"/>
            <w:lang w:val="en-GB" w:eastAsia="ja-JP"/>
          </w:rPr>
          <w:delText>ignificantly</w:delText>
        </w:r>
        <w:r w:rsidR="00F60855" w:rsidRPr="00741D13">
          <w:rPr>
            <w:rFonts w:ascii="Arial" w:eastAsiaTheme="minorEastAsia" w:hAnsi="Arial" w:cs="Arial"/>
            <w:color w:val="000000" w:themeColor="text1"/>
            <w:szCs w:val="32"/>
            <w:lang w:val="en-GB" w:eastAsia="ja-JP"/>
          </w:rPr>
          <w:delText xml:space="preserve"> the placement of inputs from </w:delText>
        </w:r>
        <w:r w:rsidR="00F60855">
          <w:rPr>
            <w:rFonts w:ascii="Arial" w:eastAsiaTheme="minorEastAsia" w:hAnsi="Arial" w:cs="Arial" w:hint="eastAsia"/>
            <w:color w:val="000000" w:themeColor="text1"/>
            <w:szCs w:val="32"/>
            <w:lang w:val="en-GB" w:eastAsia="ja-JP"/>
          </w:rPr>
          <w:delText xml:space="preserve">different types </w:delText>
        </w:r>
        <w:r w:rsidR="00F60855" w:rsidRPr="00741D13">
          <w:rPr>
            <w:rFonts w:ascii="Arial" w:eastAsiaTheme="minorEastAsia" w:hAnsi="Arial" w:cs="Arial"/>
            <w:color w:val="000000" w:themeColor="text1"/>
            <w:szCs w:val="32"/>
            <w:lang w:val="en-GB" w:eastAsia="ja-JP"/>
          </w:rPr>
          <w:delText>differs:</w:delText>
        </w:r>
      </w:del>
      <w:ins w:id="6" w:author="Takemura, Shin-ya" w:date="2017-04-01T02:16:00Z">
        <w:r w:rsidR="00B95946">
          <w:rPr>
            <w:rFonts w:ascii="Arial" w:eastAsiaTheme="minorEastAsia" w:hAnsi="Arial" w:cs="Arial"/>
            <w:color w:val="000000" w:themeColor="text1"/>
            <w:szCs w:val="32"/>
            <w:lang w:val="en-GB" w:eastAsia="ja-JP"/>
          </w:rPr>
          <w:t xml:space="preserve">and </w:t>
        </w:r>
        <w:r w:rsidR="000C39C4">
          <w:rPr>
            <w:rFonts w:ascii="Arial" w:eastAsiaTheme="minorEastAsia" w:hAnsi="Arial" w:cs="Arial"/>
            <w:color w:val="000000" w:themeColor="text1"/>
            <w:szCs w:val="32"/>
            <w:lang w:val="en-GB" w:eastAsia="ja-JP"/>
          </w:rPr>
          <w:t>reveal</w:t>
        </w:r>
        <w:r w:rsidR="00B95946">
          <w:rPr>
            <w:rFonts w:ascii="Arial" w:eastAsiaTheme="minorEastAsia" w:hAnsi="Arial" w:cs="Arial"/>
            <w:color w:val="000000" w:themeColor="text1"/>
            <w:szCs w:val="32"/>
            <w:lang w:val="en-GB" w:eastAsia="ja-JP"/>
          </w:rPr>
          <w:t xml:space="preserve"> that</w:t>
        </w:r>
      </w:ins>
      <w:r w:rsidR="00F60855" w:rsidRPr="00741D13">
        <w:rPr>
          <w:rFonts w:ascii="Arial" w:eastAsiaTheme="minorEastAsia" w:hAnsi="Arial" w:cs="Arial"/>
          <w:color w:val="000000" w:themeColor="text1"/>
          <w:szCs w:val="32"/>
          <w:lang w:val="en-GB" w:eastAsia="ja-JP"/>
        </w:rPr>
        <w:t xml:space="preserve"> </w:t>
      </w:r>
      <w:r w:rsidR="00F60855">
        <w:rPr>
          <w:rFonts w:ascii="Arial" w:eastAsiaTheme="minorEastAsia" w:hAnsi="Arial" w:cs="Arial" w:hint="eastAsia"/>
          <w:color w:val="000000" w:themeColor="text1"/>
          <w:szCs w:val="32"/>
          <w:lang w:eastAsia="ja-JP"/>
        </w:rPr>
        <w:t>putative excitatory inputs</w:t>
      </w:r>
      <w:r w:rsidR="00764985">
        <w:rPr>
          <w:rFonts w:ascii="Arial" w:eastAsiaTheme="minorEastAsia" w:hAnsi="Arial" w:cs="Arial"/>
          <w:color w:val="000000" w:themeColor="text1"/>
          <w:szCs w:val="32"/>
          <w:lang w:eastAsia="ja-JP"/>
        </w:rPr>
        <w:t xml:space="preserve"> cluster at T4’s dendrite </w:t>
      </w:r>
      <w:r w:rsidR="00F60855" w:rsidRPr="004D67D8">
        <w:rPr>
          <w:rFonts w:ascii="Arial" w:eastAsiaTheme="minorEastAsia" w:hAnsi="Arial" w:cs="Arial"/>
          <w:color w:val="000000" w:themeColor="text1"/>
          <w:szCs w:val="32"/>
          <w:lang w:eastAsia="ja-JP"/>
        </w:rPr>
        <w:t xml:space="preserve">shafts, </w:t>
      </w:r>
      <w:r w:rsidR="00764985">
        <w:rPr>
          <w:rFonts w:ascii="Arial" w:eastAsiaTheme="minorEastAsia" w:hAnsi="Arial" w:cs="Arial"/>
          <w:color w:val="000000" w:themeColor="text1"/>
          <w:szCs w:val="32"/>
          <w:lang w:eastAsia="ja-JP"/>
        </w:rPr>
        <w:t>while</w:t>
      </w:r>
      <w:r w:rsidR="00F60855" w:rsidRPr="00BC57EE">
        <w:rPr>
          <w:rFonts w:ascii="Arial" w:eastAsiaTheme="minorEastAsia" w:hAnsi="Arial" w:cs="Arial"/>
          <w:color w:val="000000" w:themeColor="text1"/>
          <w:szCs w:val="32"/>
          <w:lang w:val="en-GB" w:eastAsia="ja-JP"/>
        </w:rPr>
        <w:t xml:space="preserve"> </w:t>
      </w:r>
      <w:r w:rsidR="00F60855">
        <w:rPr>
          <w:rFonts w:ascii="Arial" w:eastAsiaTheme="minorEastAsia" w:hAnsi="Arial" w:cs="Arial" w:hint="eastAsia"/>
          <w:color w:val="000000" w:themeColor="text1"/>
          <w:szCs w:val="32"/>
          <w:lang w:val="en-GB" w:eastAsia="ja-JP"/>
        </w:rPr>
        <w:t xml:space="preserve">inhibitory </w:t>
      </w:r>
      <w:r w:rsidR="00F60855" w:rsidRPr="00BC57EE">
        <w:rPr>
          <w:rFonts w:ascii="Arial" w:eastAsiaTheme="minorEastAsia" w:hAnsi="Arial" w:cs="Arial"/>
          <w:color w:val="000000" w:themeColor="text1"/>
          <w:szCs w:val="32"/>
          <w:lang w:val="en-GB" w:eastAsia="ja-JP"/>
        </w:rPr>
        <w:t>input</w:t>
      </w:r>
      <w:r w:rsidR="00F60855">
        <w:rPr>
          <w:rFonts w:ascii="Arial" w:eastAsiaTheme="minorEastAsia" w:hAnsi="Arial" w:cs="Arial" w:hint="eastAsia"/>
          <w:color w:val="000000" w:themeColor="text1"/>
          <w:szCs w:val="32"/>
          <w:lang w:val="en-GB" w:eastAsia="ja-JP"/>
        </w:rPr>
        <w:t>s</w:t>
      </w:r>
      <w:r w:rsidR="00F60855" w:rsidRPr="00BC57EE">
        <w:rPr>
          <w:rFonts w:ascii="Arial" w:eastAsiaTheme="minorEastAsia" w:hAnsi="Arial" w:cs="Arial"/>
          <w:color w:val="000000" w:themeColor="text1"/>
          <w:szCs w:val="32"/>
          <w:lang w:val="en-GB" w:eastAsia="ja-JP"/>
        </w:rPr>
        <w:t xml:space="preserve"> localize to the bases.  </w:t>
      </w:r>
      <w:del w:id="7" w:author="Takemura, Shin-ya" w:date="2017-04-01T02:16:00Z">
        <w:r w:rsidR="00F60855" w:rsidRPr="00BC57EE">
          <w:rPr>
            <w:rFonts w:ascii="Arial" w:eastAsiaTheme="minorEastAsia" w:hAnsi="Arial" w:cs="Arial"/>
            <w:color w:val="000000" w:themeColor="text1"/>
            <w:szCs w:val="32"/>
            <w:lang w:val="en-GB" w:eastAsia="ja-JP"/>
          </w:rPr>
          <w:delText>G</w:delText>
        </w:r>
        <w:r w:rsidR="00F60855" w:rsidRPr="00803911">
          <w:rPr>
            <w:rFonts w:ascii="Arial" w:eastAsiaTheme="minorEastAsia" w:hAnsi="Arial" w:cs="Arial"/>
            <w:color w:val="000000" w:themeColor="text1"/>
            <w:szCs w:val="32"/>
            <w:lang w:val="en-GB" w:eastAsia="ja-JP"/>
          </w:rPr>
          <w:delText>iven the retinotopic org</w:delText>
        </w:r>
        <w:r w:rsidR="00F60855" w:rsidRPr="00D95FFF">
          <w:rPr>
            <w:rFonts w:ascii="Arial" w:eastAsiaTheme="minorEastAsia" w:hAnsi="Arial" w:cs="Arial"/>
            <w:color w:val="000000" w:themeColor="text1"/>
            <w:szCs w:val="32"/>
            <w:lang w:val="en-GB" w:eastAsia="ja-JP"/>
          </w:rPr>
          <w:delText>anisation of the neuropile</w:delText>
        </w:r>
        <w:r w:rsidR="00F60855">
          <w:rPr>
            <w:rFonts w:ascii="Arial" w:eastAsiaTheme="minorEastAsia" w:hAnsi="Arial" w:cs="Arial"/>
            <w:color w:val="000000" w:themeColor="text1"/>
            <w:szCs w:val="32"/>
            <w:lang w:val="en-GB" w:eastAsia="ja-JP"/>
          </w:rPr>
          <w:delText>,</w:delText>
        </w:r>
        <w:r w:rsidR="00F60855" w:rsidRPr="00D95FFF">
          <w:rPr>
            <w:rFonts w:ascii="Arial" w:eastAsiaTheme="minorEastAsia" w:hAnsi="Arial" w:cs="Arial"/>
            <w:color w:val="000000" w:themeColor="text1"/>
            <w:szCs w:val="32"/>
            <w:lang w:val="en-GB" w:eastAsia="ja-JP"/>
          </w:rPr>
          <w:delText xml:space="preserve"> this distribution provides a </w:delText>
        </w:r>
        <w:r w:rsidR="00F60855">
          <w:rPr>
            <w:rFonts w:ascii="Arial" w:eastAsiaTheme="minorEastAsia" w:hAnsi="Arial" w:cs="Arial" w:hint="eastAsia"/>
            <w:color w:val="000000" w:themeColor="text1"/>
            <w:szCs w:val="32"/>
            <w:lang w:val="en-GB" w:eastAsia="ja-JP"/>
          </w:rPr>
          <w:delText xml:space="preserve">substantial </w:delText>
        </w:r>
        <w:r w:rsidR="00F60855" w:rsidRPr="00D95FFF">
          <w:rPr>
            <w:rFonts w:ascii="Arial" w:eastAsiaTheme="minorEastAsia" w:hAnsi="Arial" w:cs="Arial"/>
            <w:color w:val="000000" w:themeColor="text1"/>
            <w:szCs w:val="32"/>
            <w:lang w:val="en-GB" w:eastAsia="ja-JP"/>
          </w:rPr>
          <w:delText>spatial offset between the different inputs.</w:delText>
        </w:r>
      </w:del>
      <w:ins w:id="8" w:author="Takemura, Shin-ya" w:date="2017-04-01T02:16:00Z">
        <w:r w:rsidR="000C39C4">
          <w:rPr>
            <w:rFonts w:ascii="Arial" w:eastAsiaTheme="minorEastAsia" w:hAnsi="Arial" w:cs="Arial"/>
            <w:color w:val="000000" w:themeColor="text1"/>
            <w:szCs w:val="32"/>
            <w:lang w:val="en-GB" w:eastAsia="ja-JP"/>
          </w:rPr>
          <w:t xml:space="preserve">Consistent with our previous study, </w:t>
        </w:r>
        <w:r w:rsidR="00EF1003">
          <w:rPr>
            <w:rFonts w:ascii="Arial" w:eastAsiaTheme="minorEastAsia" w:hAnsi="Arial" w:cs="Arial"/>
            <w:color w:val="000000" w:themeColor="text1"/>
            <w:szCs w:val="32"/>
            <w:lang w:val="en-GB" w:eastAsia="ja-JP"/>
          </w:rPr>
          <w:t xml:space="preserve">we reveal that </w:t>
        </w:r>
        <w:r w:rsidR="000C39C4">
          <w:rPr>
            <w:rFonts w:ascii="Arial" w:eastAsiaTheme="minorEastAsia" w:hAnsi="Arial" w:cs="Arial"/>
            <w:color w:val="000000" w:themeColor="text1"/>
            <w:szCs w:val="32"/>
            <w:lang w:val="en-GB" w:eastAsia="ja-JP"/>
          </w:rPr>
          <w:t xml:space="preserve">Mi1 and Tm3 cells provide most </w:t>
        </w:r>
        <w:r w:rsidR="00EF1003">
          <w:rPr>
            <w:rFonts w:ascii="Arial" w:eastAsiaTheme="minorEastAsia" w:hAnsi="Arial" w:cs="Arial"/>
            <w:color w:val="000000" w:themeColor="text1"/>
            <w:szCs w:val="32"/>
            <w:lang w:val="en-GB" w:eastAsia="ja-JP"/>
          </w:rPr>
          <w:t>synaptic contacts</w:t>
        </w:r>
        <w:r w:rsidR="000C39C4">
          <w:rPr>
            <w:rFonts w:ascii="Arial" w:eastAsiaTheme="minorEastAsia" w:hAnsi="Arial" w:cs="Arial"/>
            <w:color w:val="000000" w:themeColor="text1"/>
            <w:szCs w:val="32"/>
            <w:lang w:val="en-GB" w:eastAsia="ja-JP"/>
          </w:rPr>
          <w:t xml:space="preserve"> </w:t>
        </w:r>
        <w:r w:rsidR="00EF1003">
          <w:rPr>
            <w:rFonts w:ascii="Arial" w:eastAsiaTheme="minorEastAsia" w:hAnsi="Arial" w:cs="Arial"/>
            <w:color w:val="000000" w:themeColor="text1"/>
            <w:szCs w:val="32"/>
            <w:lang w:val="en-GB" w:eastAsia="ja-JP"/>
          </w:rPr>
          <w:t>on</w:t>
        </w:r>
        <w:r w:rsidR="000C39C4">
          <w:rPr>
            <w:rFonts w:ascii="Arial" w:eastAsiaTheme="minorEastAsia" w:hAnsi="Arial" w:cs="Arial"/>
            <w:color w:val="000000" w:themeColor="text1"/>
            <w:szCs w:val="32"/>
            <w:lang w:val="en-GB" w:eastAsia="ja-JP"/>
          </w:rPr>
          <w:t>to T4.  We are, however, unable to reproduce the spatial offset between these cells</w:t>
        </w:r>
        <w:r w:rsidR="00927103">
          <w:rPr>
            <w:rFonts w:ascii="Arial" w:eastAsiaTheme="minorEastAsia" w:hAnsi="Arial" w:cs="Arial"/>
            <w:color w:val="000000" w:themeColor="text1"/>
            <w:szCs w:val="32"/>
            <w:lang w:val="en-GB" w:eastAsia="ja-JP"/>
          </w:rPr>
          <w:t xml:space="preserve"> reported </w:t>
        </w:r>
        <w:r w:rsidR="00C015B8">
          <w:rPr>
            <w:rFonts w:ascii="Arial" w:eastAsiaTheme="minorEastAsia" w:hAnsi="Arial" w:cs="Arial"/>
            <w:color w:val="000000" w:themeColor="text1"/>
            <w:szCs w:val="32"/>
            <w:lang w:val="en-GB" w:eastAsia="ja-JP"/>
          </w:rPr>
          <w:t>previously</w:t>
        </w:r>
        <w:r w:rsidR="000C39C4">
          <w:rPr>
            <w:rFonts w:ascii="Arial" w:eastAsiaTheme="minorEastAsia" w:hAnsi="Arial" w:cs="Arial"/>
            <w:color w:val="000000" w:themeColor="text1"/>
            <w:szCs w:val="32"/>
            <w:lang w:val="en-GB" w:eastAsia="ja-JP"/>
          </w:rPr>
          <w:t>.</w:t>
        </w:r>
      </w:ins>
      <w:r w:rsidR="000C39C4">
        <w:rPr>
          <w:rFonts w:ascii="Arial" w:eastAsiaTheme="minorEastAsia" w:hAnsi="Arial" w:cs="Arial"/>
          <w:color w:val="000000" w:themeColor="text1"/>
          <w:szCs w:val="32"/>
          <w:lang w:val="en-GB" w:eastAsia="ja-JP"/>
        </w:rPr>
        <w:t xml:space="preserve">  </w:t>
      </w:r>
      <w:r w:rsidR="00F60855">
        <w:rPr>
          <w:rFonts w:ascii="Arial" w:eastAsiaTheme="minorEastAsia" w:hAnsi="Arial" w:cs="Arial" w:hint="eastAsia"/>
          <w:color w:val="000000" w:themeColor="text1"/>
          <w:szCs w:val="32"/>
          <w:lang w:val="en-GB" w:eastAsia="ja-JP"/>
        </w:rPr>
        <w:t>Our comprehensive connectome</w:t>
      </w:r>
      <w:r w:rsidR="00F60855" w:rsidRPr="00356651">
        <w:rPr>
          <w:rFonts w:ascii="Arial" w:eastAsiaTheme="minorEastAsia" w:hAnsi="Arial" w:cs="Arial"/>
          <w:color w:val="000000" w:themeColor="text1"/>
          <w:szCs w:val="32"/>
          <w:lang w:val="en-GB" w:eastAsia="ja-JP"/>
        </w:rPr>
        <w:t xml:space="preserve"> </w:t>
      </w:r>
      <w:r w:rsidR="00F60855" w:rsidRPr="00C32DC7">
        <w:rPr>
          <w:rFonts w:ascii="Arial" w:eastAsiaTheme="minorEastAsia" w:hAnsi="Arial" w:cs="Arial"/>
          <w:color w:val="000000" w:themeColor="text1"/>
          <w:szCs w:val="32"/>
          <w:lang w:val="en-GB" w:eastAsia="ja-JP"/>
        </w:rPr>
        <w:t>reveal</w:t>
      </w:r>
      <w:r w:rsidR="00555817">
        <w:rPr>
          <w:rFonts w:ascii="Arial" w:eastAsiaTheme="minorEastAsia" w:hAnsi="Arial" w:cs="Arial"/>
          <w:color w:val="000000" w:themeColor="text1"/>
          <w:szCs w:val="32"/>
          <w:lang w:val="en-GB" w:eastAsia="ja-JP"/>
        </w:rPr>
        <w:t>s</w:t>
      </w:r>
      <w:r w:rsidR="00F60855" w:rsidRPr="00C32DC7">
        <w:rPr>
          <w:rFonts w:ascii="Arial" w:eastAsiaTheme="minorEastAsia" w:hAnsi="Arial" w:cs="Arial"/>
          <w:color w:val="000000" w:themeColor="text1"/>
          <w:szCs w:val="32"/>
          <w:lang w:val="en-GB" w:eastAsia="ja-JP"/>
        </w:rPr>
        <w:t xml:space="preserve"> </w:t>
      </w:r>
      <w:r w:rsidR="00507CB5">
        <w:rPr>
          <w:rFonts w:ascii="Arial" w:eastAsiaTheme="minorEastAsia" w:hAnsi="Arial" w:cs="Arial"/>
          <w:color w:val="000000" w:themeColor="text1"/>
          <w:szCs w:val="32"/>
          <w:lang w:val="en-GB" w:eastAsia="ja-JP"/>
        </w:rPr>
        <w:t>complex circuit</w:t>
      </w:r>
      <w:r w:rsidR="00D7027A">
        <w:rPr>
          <w:rFonts w:ascii="Arial" w:eastAsiaTheme="minorEastAsia" w:hAnsi="Arial" w:cs="Arial"/>
          <w:color w:val="000000" w:themeColor="text1"/>
          <w:szCs w:val="32"/>
          <w:lang w:val="en-GB" w:eastAsia="ja-JP"/>
        </w:rPr>
        <w:t>s that</w:t>
      </w:r>
      <w:r w:rsidR="00507CB5">
        <w:rPr>
          <w:rFonts w:ascii="Arial" w:eastAsiaTheme="minorEastAsia" w:hAnsi="Arial" w:cs="Arial"/>
          <w:color w:val="000000" w:themeColor="text1"/>
          <w:szCs w:val="32"/>
          <w:lang w:val="en-GB" w:eastAsia="ja-JP"/>
        </w:rPr>
        <w:t xml:space="preserve"> includ</w:t>
      </w:r>
      <w:r w:rsidR="00D7027A">
        <w:rPr>
          <w:rFonts w:ascii="Arial" w:eastAsiaTheme="minorEastAsia" w:hAnsi="Arial" w:cs="Arial"/>
          <w:color w:val="000000" w:themeColor="text1"/>
          <w:szCs w:val="32"/>
          <w:lang w:val="en-GB" w:eastAsia="ja-JP"/>
        </w:rPr>
        <w:t>e</w:t>
      </w:r>
      <w:r w:rsidR="00507CB5">
        <w:rPr>
          <w:rFonts w:ascii="Arial" w:eastAsiaTheme="minorEastAsia" w:hAnsi="Arial" w:cs="Arial"/>
          <w:color w:val="000000" w:themeColor="text1"/>
          <w:szCs w:val="32"/>
          <w:lang w:val="en-GB" w:eastAsia="ja-JP"/>
        </w:rPr>
        <w:t xml:space="preserve"> </w:t>
      </w:r>
      <w:r w:rsidR="00F60855">
        <w:rPr>
          <w:rFonts w:ascii="Arial" w:eastAsiaTheme="minorEastAsia" w:hAnsi="Arial" w:cs="Arial"/>
          <w:color w:val="000000" w:themeColor="text1"/>
          <w:szCs w:val="32"/>
          <w:lang w:val="en-GB" w:eastAsia="ja-JP"/>
        </w:rPr>
        <w:t xml:space="preserve">candidate </w:t>
      </w:r>
      <w:r w:rsidR="00F60855" w:rsidRPr="00C32DC7">
        <w:rPr>
          <w:rFonts w:ascii="Arial" w:eastAsiaTheme="minorEastAsia" w:hAnsi="Arial" w:cs="Arial"/>
          <w:color w:val="000000" w:themeColor="text1"/>
          <w:szCs w:val="32"/>
          <w:lang w:val="en-GB" w:eastAsia="ja-JP"/>
        </w:rPr>
        <w:t xml:space="preserve">anatomical substrates for </w:t>
      </w:r>
      <w:r w:rsidR="00156CD4">
        <w:rPr>
          <w:rFonts w:ascii="Arial" w:eastAsiaTheme="minorEastAsia" w:hAnsi="Arial" w:cs="Arial"/>
          <w:color w:val="000000" w:themeColor="text1"/>
          <w:szCs w:val="32"/>
          <w:lang w:val="en-GB" w:eastAsia="ja-JP"/>
        </w:rPr>
        <w:t>both</w:t>
      </w:r>
      <w:r w:rsidR="00E10D8C">
        <w:rPr>
          <w:rFonts w:ascii="Arial" w:eastAsiaTheme="minorEastAsia" w:hAnsi="Arial" w:cs="Arial"/>
          <w:color w:val="000000" w:themeColor="text1"/>
          <w:szCs w:val="32"/>
          <w:lang w:val="en-GB" w:eastAsia="ja-JP"/>
        </w:rPr>
        <w:t xml:space="preserve"> </w:t>
      </w:r>
      <w:r w:rsidR="00507CB5">
        <w:rPr>
          <w:rFonts w:ascii="Arial" w:eastAsiaTheme="minorEastAsia" w:hAnsi="Arial" w:cs="Arial"/>
          <w:color w:val="000000" w:themeColor="text1"/>
          <w:szCs w:val="32"/>
          <w:lang w:val="en-GB" w:eastAsia="ja-JP"/>
        </w:rPr>
        <w:t xml:space="preserve">HR and BL </w:t>
      </w:r>
      <w:r w:rsidR="00630EFC">
        <w:rPr>
          <w:rFonts w:ascii="Arial" w:eastAsiaTheme="minorEastAsia" w:hAnsi="Arial" w:cs="Arial"/>
          <w:color w:val="000000" w:themeColor="text1"/>
          <w:szCs w:val="32"/>
          <w:lang w:val="en-GB" w:eastAsia="ja-JP"/>
        </w:rPr>
        <w:t>type</w:t>
      </w:r>
      <w:r w:rsidR="00E10D8C">
        <w:rPr>
          <w:rFonts w:ascii="Arial" w:eastAsiaTheme="minorEastAsia" w:hAnsi="Arial" w:cs="Arial"/>
          <w:color w:val="000000" w:themeColor="text1"/>
          <w:szCs w:val="32"/>
          <w:lang w:val="en-GB" w:eastAsia="ja-JP"/>
        </w:rPr>
        <w:t>s of</w:t>
      </w:r>
      <w:r w:rsidR="00F60855" w:rsidRPr="00C32DC7">
        <w:rPr>
          <w:rFonts w:ascii="Arial" w:eastAsiaTheme="minorEastAsia" w:hAnsi="Arial" w:cs="Arial"/>
          <w:color w:val="000000" w:themeColor="text1"/>
          <w:szCs w:val="32"/>
          <w:lang w:val="en-GB" w:eastAsia="ja-JP"/>
        </w:rPr>
        <w:t xml:space="preserve"> motion detect</w:t>
      </w:r>
      <w:r w:rsidR="00630EFC">
        <w:rPr>
          <w:rFonts w:ascii="Arial" w:eastAsiaTheme="minorEastAsia" w:hAnsi="Arial" w:cs="Arial"/>
          <w:color w:val="000000" w:themeColor="text1"/>
          <w:szCs w:val="32"/>
          <w:lang w:val="en-GB" w:eastAsia="ja-JP"/>
        </w:rPr>
        <w:t>ors.</w:t>
      </w:r>
    </w:p>
    <w:p w14:paraId="23497FD4" w14:textId="77777777" w:rsidR="007C296E" w:rsidRDefault="007C296E">
      <w:pPr>
        <w:spacing w:after="200" w:line="276" w:lineRule="auto"/>
        <w:rPr>
          <w:rFonts w:ascii="Arial" w:eastAsiaTheme="minorEastAsia" w:hAnsi="Arial"/>
          <w:b/>
          <w:caps/>
          <w:color w:val="000000"/>
          <w:szCs w:val="32"/>
          <w:lang w:val="en-GB" w:eastAsia="ja-JP"/>
        </w:rPr>
      </w:pPr>
      <w:r>
        <w:rPr>
          <w:rFonts w:ascii="Arial" w:eastAsiaTheme="minorEastAsia" w:hAnsi="Arial"/>
          <w:b/>
          <w:caps/>
          <w:color w:val="000000"/>
          <w:szCs w:val="32"/>
          <w:lang w:val="en-GB" w:eastAsia="ja-JP"/>
        </w:rPr>
        <w:br w:type="page"/>
      </w:r>
    </w:p>
    <w:p w14:paraId="55B9AAB3" w14:textId="77777777" w:rsidR="00967997" w:rsidRPr="00B27948" w:rsidRDefault="002613C0" w:rsidP="00967997">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lastRenderedPageBreak/>
        <w:t>Introduction</w:t>
      </w:r>
    </w:p>
    <w:p w14:paraId="4ED68831" w14:textId="77777777" w:rsidR="001C6619" w:rsidRPr="00D41D8E" w:rsidRDefault="0052490A" w:rsidP="00DB6A13">
      <w:pPr>
        <w:autoSpaceDE w:val="0"/>
        <w:autoSpaceDN w:val="0"/>
        <w:adjustRightInd w:val="0"/>
        <w:spacing w:line="360" w:lineRule="auto"/>
        <w:rPr>
          <w:rFonts w:ascii="Arial" w:eastAsiaTheme="minorEastAsia" w:hAnsi="Arial" w:cs="Arial"/>
          <w:color w:val="000000" w:themeColor="text1"/>
          <w:szCs w:val="32"/>
          <w:lang w:val="en-GB" w:eastAsia="ja-JP"/>
        </w:rPr>
      </w:pPr>
      <w:r w:rsidRPr="00E01435">
        <w:rPr>
          <w:rFonts w:ascii="Arial" w:eastAsiaTheme="minorEastAsia" w:hAnsi="Arial" w:cs="Arial"/>
          <w:color w:val="000000"/>
          <w:szCs w:val="32"/>
          <w:lang w:val="en-GB" w:eastAsia="ja-JP"/>
        </w:rPr>
        <w:t xml:space="preserve">A classic problem in visual neuroscience, how the visual system detects image motion, has recently undergone resurgent interest in </w:t>
      </w:r>
      <w:r w:rsidR="003743FC">
        <w:rPr>
          <w:rFonts w:ascii="Arial" w:eastAsiaTheme="minorEastAsia" w:hAnsi="Arial" w:cs="Arial"/>
          <w:color w:val="000000"/>
          <w:szCs w:val="32"/>
          <w:lang w:val="en-GB" w:eastAsia="ja-JP"/>
        </w:rPr>
        <w:t xml:space="preserve">the fruit fly </w:t>
      </w:r>
      <w:r w:rsidRPr="00E01435">
        <w:rPr>
          <w:rFonts w:ascii="Arial" w:eastAsiaTheme="minorEastAsia" w:hAnsi="Arial" w:cs="Arial"/>
          <w:i/>
          <w:color w:val="000000"/>
          <w:szCs w:val="32"/>
          <w:lang w:val="en-GB" w:eastAsia="ja-JP"/>
        </w:rPr>
        <w:t>Drosophila</w:t>
      </w:r>
      <w:r w:rsidRPr="00E01435">
        <w:rPr>
          <w:rFonts w:ascii="Arial" w:eastAsiaTheme="minorEastAsia" w:hAnsi="Arial" w:cs="Arial"/>
          <w:color w:val="000000"/>
          <w:szCs w:val="32"/>
          <w:lang w:val="en-GB" w:eastAsia="ja-JP"/>
        </w:rPr>
        <w:t xml:space="preserve">.  </w:t>
      </w:r>
      <w:r>
        <w:rPr>
          <w:rFonts w:ascii="Arial" w:eastAsiaTheme="minorEastAsia" w:hAnsi="Arial" w:cs="Arial"/>
          <w:color w:val="000000"/>
          <w:szCs w:val="32"/>
          <w:lang w:val="en-GB" w:eastAsia="ja-JP"/>
        </w:rPr>
        <w:t xml:space="preserve">The problem has </w:t>
      </w:r>
      <w:r w:rsidR="001C6619" w:rsidRPr="00E01435">
        <w:rPr>
          <w:rFonts w:ascii="Arial" w:hAnsi="Arial" w:cs="Arial"/>
          <w:color w:val="000000" w:themeColor="text1"/>
          <w:szCs w:val="32"/>
          <w:lang w:val="en-GB"/>
        </w:rPr>
        <w:t xml:space="preserve">long been </w:t>
      </w:r>
      <w:r w:rsidR="001C6619">
        <w:rPr>
          <w:rFonts w:ascii="Arial" w:eastAsiaTheme="minorEastAsia" w:hAnsi="Arial" w:cs="Arial" w:hint="eastAsia"/>
          <w:color w:val="000000" w:themeColor="text1"/>
          <w:szCs w:val="32"/>
          <w:lang w:val="en-GB" w:eastAsia="ja-JP"/>
        </w:rPr>
        <w:t>analysed using</w:t>
      </w:r>
      <w:r w:rsidR="001C6619" w:rsidRPr="00E01435">
        <w:rPr>
          <w:rFonts w:ascii="Arial" w:hAnsi="Arial" w:cs="Arial"/>
          <w:color w:val="000000" w:themeColor="text1"/>
          <w:szCs w:val="32"/>
          <w:lang w:val="en-GB"/>
        </w:rPr>
        <w:t xml:space="preserve"> mathematical models</w:t>
      </w:r>
      <w:r w:rsidR="001C6619">
        <w:rPr>
          <w:rFonts w:ascii="Arial" w:eastAsiaTheme="minorEastAsia" w:hAnsi="Arial" w:cs="Arial" w:hint="eastAsia"/>
          <w:color w:val="000000" w:themeColor="text1"/>
          <w:szCs w:val="32"/>
          <w:lang w:val="en-GB" w:eastAsia="ja-JP"/>
        </w:rPr>
        <w:t xml:space="preserve"> that compare two adjacent </w:t>
      </w:r>
      <w:r w:rsidR="001C6619">
        <w:rPr>
          <w:rFonts w:ascii="Arial" w:eastAsiaTheme="minorEastAsia" w:hAnsi="Arial" w:cs="Arial"/>
          <w:color w:val="000000" w:themeColor="text1"/>
          <w:szCs w:val="32"/>
          <w:lang w:val="en-GB" w:eastAsia="ja-JP"/>
        </w:rPr>
        <w:t>viewpoints</w:t>
      </w:r>
      <w:r w:rsidR="001C6619" w:rsidRPr="00E01435">
        <w:rPr>
          <w:rFonts w:ascii="Arial" w:hAnsi="Arial" w:cs="Arial"/>
          <w:color w:val="000000" w:themeColor="text1"/>
          <w:szCs w:val="32"/>
          <w:lang w:val="en-GB"/>
        </w:rPr>
        <w:t xml:space="preserve">, of which the Hassenstein-Reichardt </w:t>
      </w:r>
      <w:r w:rsidR="001C6619" w:rsidRPr="00E01435">
        <w:rPr>
          <w:rFonts w:ascii="Arial" w:eastAsiaTheme="minorEastAsia" w:hAnsi="Arial" w:cs="Arial"/>
          <w:color w:val="000000" w:themeColor="text1"/>
          <w:szCs w:val="32"/>
          <w:lang w:val="en-GB" w:eastAsia="ja-JP"/>
        </w:rPr>
        <w:t xml:space="preserve">(HR) </w:t>
      </w:r>
      <w:r w:rsidR="001C6619" w:rsidRPr="00E01435">
        <w:rPr>
          <w:rFonts w:ascii="Arial" w:hAnsi="Arial" w:cs="Arial"/>
          <w:color w:val="000000" w:themeColor="text1"/>
          <w:szCs w:val="32"/>
          <w:lang w:val="en-GB"/>
        </w:rPr>
        <w:t>elementary motion detector</w:t>
      </w:r>
      <w:r w:rsidR="001C6619" w:rsidRPr="00E01435">
        <w:rPr>
          <w:rFonts w:ascii="Arial" w:eastAsiaTheme="minorEastAsia" w:hAnsi="Arial" w:cs="Arial"/>
          <w:color w:val="000000" w:themeColor="text1"/>
          <w:szCs w:val="32"/>
          <w:lang w:val="en-GB" w:eastAsia="ja-JP"/>
        </w:rPr>
        <w:t xml:space="preserve"> (EMD</w:t>
      </w:r>
      <w:r w:rsidR="002850F5">
        <w:rPr>
          <w:rFonts w:ascii="Arial" w:eastAsiaTheme="minorEastAsia" w:hAnsi="Arial" w:cs="Arial"/>
          <w:color w:val="000000" w:themeColor="text1"/>
          <w:szCs w:val="32"/>
          <w:lang w:val="en-GB" w:eastAsia="ja-JP"/>
        </w:rPr>
        <w:t>;</w:t>
      </w:r>
      <w:r w:rsidR="005B340E">
        <w:rPr>
          <w:rFonts w:ascii="Arial" w:eastAsiaTheme="minorEastAsia" w:hAnsi="Arial" w:cs="Arial"/>
          <w:color w:val="000000" w:themeColor="text1"/>
          <w:szCs w:val="32"/>
          <w:lang w:val="en-GB" w:eastAsia="ja-JP"/>
        </w:rPr>
        <w:t xml:space="preserve"> </w:t>
      </w:r>
      <w:r w:rsidR="00003769" w:rsidRPr="00B27948">
        <w:rPr>
          <w:rFonts w:ascii="Arial" w:eastAsiaTheme="minorEastAsia" w:hAnsi="Arial" w:cs="Arial"/>
          <w:color w:val="000000" w:themeColor="text1"/>
          <w:szCs w:val="32"/>
          <w:lang w:val="en-GB" w:eastAsia="ja-JP"/>
        </w:rPr>
        <w:t>Hassenstein and Reichardt, 1956</w:t>
      </w:r>
      <w:r w:rsidR="003E6ECD">
        <w:rPr>
          <w:rFonts w:ascii="Arial" w:eastAsiaTheme="minorEastAsia" w:hAnsi="Arial" w:cs="Arial"/>
          <w:color w:val="000000" w:themeColor="text1"/>
          <w:szCs w:val="32"/>
          <w:lang w:val="en-GB" w:eastAsia="ja-JP"/>
        </w:rPr>
        <w:t xml:space="preserve">; Figure </w:t>
      </w:r>
      <w:r w:rsidR="00834242">
        <w:rPr>
          <w:rFonts w:ascii="Arial" w:eastAsiaTheme="minorEastAsia" w:hAnsi="Arial" w:cs="Arial"/>
          <w:color w:val="000000" w:themeColor="text1"/>
          <w:szCs w:val="32"/>
          <w:lang w:val="en-GB" w:eastAsia="ja-JP"/>
        </w:rPr>
        <w:t>1A</w:t>
      </w:r>
      <w:r w:rsidR="001C6619" w:rsidRPr="00D41D8E">
        <w:rPr>
          <w:rFonts w:ascii="Arial" w:eastAsiaTheme="minorEastAsia" w:hAnsi="Arial" w:cs="Arial"/>
          <w:color w:val="000000" w:themeColor="text1"/>
          <w:szCs w:val="32"/>
          <w:lang w:val="en-GB" w:eastAsia="ja-JP"/>
        </w:rPr>
        <w:t>)</w:t>
      </w:r>
      <w:r w:rsidR="001C6619" w:rsidRPr="00D41D8E">
        <w:rPr>
          <w:rFonts w:ascii="Arial" w:hAnsi="Arial" w:cs="Arial"/>
          <w:color w:val="000000" w:themeColor="text1"/>
          <w:szCs w:val="32"/>
          <w:lang w:val="en-GB"/>
        </w:rPr>
        <w:t xml:space="preserve"> </w:t>
      </w:r>
      <w:r w:rsidR="001C6619" w:rsidRPr="00D41D8E">
        <w:rPr>
          <w:rFonts w:ascii="Arial" w:eastAsiaTheme="minorEastAsia" w:hAnsi="Arial" w:cs="Arial"/>
          <w:color w:val="000000" w:themeColor="text1"/>
          <w:szCs w:val="32"/>
          <w:lang w:val="en-GB" w:eastAsia="ja-JP"/>
        </w:rPr>
        <w:t xml:space="preserve">or Barlow-Levick (BL) </w:t>
      </w:r>
      <w:r w:rsidR="001C6619" w:rsidRPr="00D41D8E">
        <w:rPr>
          <w:rFonts w:ascii="Arial" w:hAnsi="Arial" w:cs="Arial"/>
          <w:color w:val="000000" w:themeColor="text1"/>
          <w:szCs w:val="32"/>
          <w:lang w:val="en-GB"/>
        </w:rPr>
        <w:t>mode</w:t>
      </w:r>
      <w:r w:rsidR="001C6619" w:rsidRPr="00D41D8E">
        <w:rPr>
          <w:rFonts w:ascii="Arial" w:hAnsi="Arial" w:cs="Arial"/>
          <w:szCs w:val="32"/>
          <w:lang w:val="en-GB"/>
        </w:rPr>
        <w:t>l</w:t>
      </w:r>
      <w:r w:rsidR="005B340E" w:rsidRPr="00D41D8E">
        <w:rPr>
          <w:rFonts w:ascii="Arial" w:hAnsi="Arial" w:cs="Arial"/>
          <w:szCs w:val="32"/>
          <w:lang w:val="en-GB"/>
        </w:rPr>
        <w:t xml:space="preserve"> (</w:t>
      </w:r>
      <w:r w:rsidR="00003769" w:rsidRPr="00B27948">
        <w:rPr>
          <w:rFonts w:ascii="Arial" w:hAnsi="Arial" w:cs="Arial"/>
          <w:szCs w:val="32"/>
          <w:lang w:val="en-GB"/>
        </w:rPr>
        <w:t>Barlow and Levick, 1965</w:t>
      </w:r>
      <w:r w:rsidR="003E6ECD">
        <w:rPr>
          <w:rFonts w:ascii="Arial" w:hAnsi="Arial" w:cs="Arial"/>
          <w:szCs w:val="32"/>
          <w:lang w:val="en-GB"/>
        </w:rPr>
        <w:t xml:space="preserve">; Figure </w:t>
      </w:r>
      <w:r w:rsidR="00834242">
        <w:rPr>
          <w:rFonts w:ascii="Arial" w:hAnsi="Arial" w:cs="Arial"/>
          <w:szCs w:val="32"/>
          <w:lang w:val="en-GB"/>
        </w:rPr>
        <w:t>1B</w:t>
      </w:r>
      <w:r w:rsidR="005B340E" w:rsidRPr="00D41D8E">
        <w:rPr>
          <w:rFonts w:ascii="Arial" w:hAnsi="Arial" w:cs="Arial"/>
          <w:szCs w:val="32"/>
          <w:lang w:val="en-GB"/>
        </w:rPr>
        <w:t>)</w:t>
      </w:r>
      <w:r w:rsidR="001C6619" w:rsidRPr="00D41D8E">
        <w:rPr>
          <w:rFonts w:ascii="Arial" w:hAnsi="Arial" w:cs="Arial"/>
          <w:color w:val="000000" w:themeColor="text1"/>
          <w:szCs w:val="32"/>
          <w:lang w:val="en-GB"/>
        </w:rPr>
        <w:t xml:space="preserve"> </w:t>
      </w:r>
      <w:r w:rsidR="001C6619" w:rsidRPr="00D41D8E">
        <w:rPr>
          <w:rFonts w:ascii="Arial" w:eastAsiaTheme="minorEastAsia" w:hAnsi="Arial" w:cs="Arial"/>
          <w:color w:val="000000" w:themeColor="text1"/>
          <w:szCs w:val="32"/>
          <w:lang w:val="en-GB" w:eastAsia="ja-JP"/>
        </w:rPr>
        <w:t>are both widely canvassed</w:t>
      </w:r>
      <w:r w:rsidR="001C6619" w:rsidRPr="00D41D8E">
        <w:rPr>
          <w:rFonts w:ascii="Arial" w:hAnsi="Arial" w:cs="Arial"/>
          <w:color w:val="000000" w:themeColor="text1"/>
          <w:szCs w:val="32"/>
          <w:lang w:val="en-GB"/>
        </w:rPr>
        <w:t>.</w:t>
      </w:r>
      <w:r w:rsidR="001C6619" w:rsidRPr="00D41D8E">
        <w:rPr>
          <w:rFonts w:ascii="Arial" w:eastAsiaTheme="minorEastAsia" w:hAnsi="Arial" w:cs="Arial"/>
          <w:color w:val="000000" w:themeColor="text1"/>
          <w:szCs w:val="32"/>
          <w:lang w:val="en-GB" w:eastAsia="ja-JP"/>
        </w:rPr>
        <w:t xml:space="preserve">  Both models </w:t>
      </w:r>
      <w:r w:rsidR="001C6619" w:rsidRPr="00D41D8E">
        <w:rPr>
          <w:rFonts w:ascii="Arial" w:hAnsi="Arial" w:cs="Arial"/>
          <w:color w:val="000000" w:themeColor="text1"/>
          <w:szCs w:val="32"/>
          <w:lang w:val="en-GB"/>
        </w:rPr>
        <w:t xml:space="preserve">compare two </w:t>
      </w:r>
      <w:r w:rsidR="0063657B">
        <w:rPr>
          <w:rFonts w:ascii="Arial" w:hAnsi="Arial" w:cs="Arial"/>
          <w:color w:val="000000" w:themeColor="text1"/>
          <w:szCs w:val="32"/>
          <w:lang w:val="en-GB"/>
        </w:rPr>
        <w:t xml:space="preserve">visual </w:t>
      </w:r>
      <w:r w:rsidR="001C6619" w:rsidRPr="00D41D8E">
        <w:rPr>
          <w:rFonts w:ascii="Arial" w:hAnsi="Arial" w:cs="Arial"/>
          <w:color w:val="000000" w:themeColor="text1"/>
          <w:szCs w:val="32"/>
          <w:lang w:val="en-GB"/>
        </w:rPr>
        <w:t>inputs separated in time and</w:t>
      </w:r>
      <w:r w:rsidR="001C6619" w:rsidRPr="00E01435">
        <w:rPr>
          <w:rFonts w:ascii="Arial" w:hAnsi="Arial" w:cs="Arial"/>
          <w:color w:val="000000" w:themeColor="text1"/>
          <w:szCs w:val="32"/>
          <w:lang w:val="en-GB"/>
        </w:rPr>
        <w:t xml:space="preserve"> space </w:t>
      </w:r>
      <w:r w:rsidR="001C6619" w:rsidRPr="00E01435">
        <w:rPr>
          <w:rFonts w:ascii="Arial" w:eastAsiaTheme="minorEastAsia" w:hAnsi="Arial" w:cs="Arial"/>
          <w:color w:val="000000" w:themeColor="text1"/>
          <w:szCs w:val="32"/>
          <w:lang w:val="en-GB" w:eastAsia="ja-JP"/>
        </w:rPr>
        <w:t>and simulate motion detection</w:t>
      </w:r>
      <w:r w:rsidR="005947D1">
        <w:rPr>
          <w:rFonts w:ascii="Arial" w:eastAsiaTheme="minorEastAsia" w:hAnsi="Arial" w:cs="Arial"/>
          <w:color w:val="000000" w:themeColor="text1"/>
          <w:szCs w:val="32"/>
          <w:lang w:val="en-GB" w:eastAsia="ja-JP"/>
        </w:rPr>
        <w:t xml:space="preserve"> </w:t>
      </w:r>
      <w:r w:rsidR="00AE293D">
        <w:rPr>
          <w:rFonts w:ascii="Arial" w:eastAsiaTheme="minorEastAsia" w:hAnsi="Arial" w:cs="Arial"/>
          <w:color w:val="000000" w:themeColor="text1"/>
          <w:szCs w:val="32"/>
          <w:lang w:val="en-GB" w:eastAsia="ja-JP"/>
        </w:rPr>
        <w:t xml:space="preserve">well </w:t>
      </w:r>
      <w:r w:rsidR="005947D1">
        <w:rPr>
          <w:rFonts w:ascii="Arial" w:eastAsiaTheme="minorEastAsia" w:hAnsi="Arial" w:cs="Arial"/>
          <w:color w:val="000000" w:themeColor="text1"/>
          <w:szCs w:val="32"/>
          <w:lang w:val="en-GB" w:eastAsia="ja-JP"/>
        </w:rPr>
        <w:t>(</w:t>
      </w:r>
      <w:r w:rsidR="00003769" w:rsidRPr="00B27948">
        <w:rPr>
          <w:rFonts w:ascii="Arial" w:eastAsiaTheme="minorEastAsia" w:hAnsi="Arial" w:cs="Arial"/>
          <w:color w:val="000000" w:themeColor="text1"/>
          <w:szCs w:val="32"/>
          <w:lang w:val="en-GB" w:eastAsia="ja-JP"/>
        </w:rPr>
        <w:t>Haag et al., 2016</w:t>
      </w:r>
      <w:r w:rsidR="005947D1" w:rsidRPr="00D41D8E">
        <w:rPr>
          <w:rFonts w:ascii="Arial" w:eastAsiaTheme="minorEastAsia" w:hAnsi="Arial" w:cs="Arial"/>
          <w:color w:val="000000" w:themeColor="text1"/>
          <w:szCs w:val="32"/>
          <w:lang w:val="en-GB" w:eastAsia="ja-JP"/>
        </w:rPr>
        <w:t>)</w:t>
      </w:r>
      <w:r w:rsidR="001C6619" w:rsidRPr="00D41D8E">
        <w:rPr>
          <w:rFonts w:ascii="Arial" w:eastAsiaTheme="minorEastAsia" w:hAnsi="Arial" w:cs="Arial"/>
          <w:color w:val="000000" w:themeColor="text1"/>
          <w:szCs w:val="32"/>
          <w:lang w:val="en-GB" w:eastAsia="ja-JP"/>
        </w:rPr>
        <w:t xml:space="preserve">.  </w:t>
      </w:r>
      <w:r w:rsidR="00C360DD" w:rsidRPr="00D41D8E">
        <w:rPr>
          <w:rFonts w:ascii="Arial" w:eastAsiaTheme="minorEastAsia" w:hAnsi="Arial" w:cs="Arial" w:hint="eastAsia"/>
          <w:color w:val="000000" w:themeColor="text1"/>
          <w:szCs w:val="32"/>
          <w:lang w:val="en-GB" w:eastAsia="ja-JP"/>
        </w:rPr>
        <w:t xml:space="preserve">However, </w:t>
      </w:r>
      <w:r w:rsidR="001C6619" w:rsidRPr="00D41D8E">
        <w:rPr>
          <w:rFonts w:ascii="Arial" w:eastAsiaTheme="minorEastAsia" w:hAnsi="Arial" w:cs="Arial" w:hint="eastAsia"/>
          <w:color w:val="000000" w:themeColor="text1"/>
          <w:szCs w:val="32"/>
          <w:lang w:val="en-GB" w:eastAsia="ja-JP"/>
        </w:rPr>
        <w:t xml:space="preserve">the </w:t>
      </w:r>
      <w:r w:rsidR="00AE293D">
        <w:rPr>
          <w:rFonts w:ascii="Arial" w:eastAsiaTheme="minorEastAsia" w:hAnsi="Arial" w:cs="Arial"/>
          <w:color w:val="000000" w:themeColor="text1"/>
          <w:szCs w:val="32"/>
          <w:lang w:val="en-GB" w:eastAsia="ja-JP"/>
        </w:rPr>
        <w:t xml:space="preserve">exact neural </w:t>
      </w:r>
      <w:r w:rsidR="001C6619" w:rsidRPr="00D41D8E">
        <w:rPr>
          <w:rFonts w:ascii="Arial" w:eastAsiaTheme="minorEastAsia" w:hAnsi="Arial" w:cs="Arial" w:hint="eastAsia"/>
          <w:color w:val="000000" w:themeColor="text1"/>
          <w:szCs w:val="32"/>
          <w:lang w:val="en-GB" w:eastAsia="ja-JP"/>
        </w:rPr>
        <w:t>mechanism</w:t>
      </w:r>
      <w:r w:rsidR="001C6619" w:rsidRPr="00D41D8E">
        <w:rPr>
          <w:rFonts w:ascii="Arial" w:eastAsiaTheme="minorEastAsia" w:hAnsi="Arial" w:cs="Arial"/>
          <w:color w:val="000000" w:themeColor="text1"/>
          <w:szCs w:val="32"/>
          <w:lang w:val="en-GB" w:eastAsia="ja-JP"/>
        </w:rPr>
        <w:t xml:space="preserve"> underlying the detection of direction by motion-sensing cells </w:t>
      </w:r>
      <w:r w:rsidR="00C360DD" w:rsidRPr="00D41D8E">
        <w:rPr>
          <w:rFonts w:ascii="Arial" w:eastAsiaTheme="minorEastAsia" w:hAnsi="Arial" w:cs="Arial"/>
          <w:color w:val="000000" w:themeColor="text1"/>
          <w:szCs w:val="32"/>
          <w:lang w:val="en-GB" w:eastAsia="ja-JP"/>
        </w:rPr>
        <w:t>is</w:t>
      </w:r>
      <w:r w:rsidR="00C360DD" w:rsidRPr="00D41D8E">
        <w:rPr>
          <w:rFonts w:ascii="Arial" w:eastAsiaTheme="minorEastAsia" w:hAnsi="Arial" w:cs="Arial" w:hint="eastAsia"/>
          <w:color w:val="000000" w:themeColor="text1"/>
          <w:szCs w:val="32"/>
          <w:lang w:val="en-GB" w:eastAsia="ja-JP"/>
        </w:rPr>
        <w:t xml:space="preserve"> still </w:t>
      </w:r>
      <w:r w:rsidR="00D7027A">
        <w:rPr>
          <w:rFonts w:ascii="Arial" w:eastAsiaTheme="minorEastAsia" w:hAnsi="Arial" w:cs="Arial"/>
          <w:color w:val="000000" w:themeColor="text1"/>
          <w:szCs w:val="32"/>
          <w:lang w:val="en-GB" w:eastAsia="ja-JP"/>
        </w:rPr>
        <w:t>understood</w:t>
      </w:r>
      <w:r w:rsidR="00D7027A" w:rsidRPr="00D41D8E">
        <w:rPr>
          <w:rFonts w:ascii="Arial" w:eastAsiaTheme="minorEastAsia" w:hAnsi="Arial" w:cs="Arial" w:hint="eastAsia"/>
          <w:color w:val="000000" w:themeColor="text1"/>
          <w:szCs w:val="32"/>
          <w:lang w:val="en-GB" w:eastAsia="ja-JP"/>
        </w:rPr>
        <w:t xml:space="preserve"> </w:t>
      </w:r>
      <w:r w:rsidR="00C360DD" w:rsidRPr="00D41D8E">
        <w:rPr>
          <w:rFonts w:ascii="Arial" w:eastAsiaTheme="minorEastAsia" w:hAnsi="Arial" w:cs="Arial" w:hint="eastAsia"/>
          <w:color w:val="000000" w:themeColor="text1"/>
          <w:szCs w:val="32"/>
          <w:lang w:val="en-GB" w:eastAsia="ja-JP"/>
        </w:rPr>
        <w:t>only i</w:t>
      </w:r>
      <w:r w:rsidR="00D7027A">
        <w:rPr>
          <w:rFonts w:ascii="Arial" w:eastAsiaTheme="minorEastAsia" w:hAnsi="Arial" w:cs="Arial"/>
          <w:color w:val="000000" w:themeColor="text1"/>
          <w:szCs w:val="32"/>
          <w:lang w:val="en-GB" w:eastAsia="ja-JP"/>
        </w:rPr>
        <w:t>mperfect</w:t>
      </w:r>
      <w:r w:rsidR="00C360DD" w:rsidRPr="00D41D8E">
        <w:rPr>
          <w:rFonts w:ascii="Arial" w:eastAsiaTheme="minorEastAsia" w:hAnsi="Arial" w:cs="Arial" w:hint="eastAsia"/>
          <w:color w:val="000000" w:themeColor="text1"/>
          <w:szCs w:val="32"/>
          <w:lang w:val="en-GB" w:eastAsia="ja-JP"/>
        </w:rPr>
        <w:t>ly</w:t>
      </w:r>
      <w:r w:rsidR="001C6619" w:rsidRPr="00D41D8E">
        <w:rPr>
          <w:rFonts w:ascii="Arial" w:eastAsiaTheme="minorEastAsia" w:hAnsi="Arial" w:cs="Arial"/>
          <w:color w:val="000000" w:themeColor="text1"/>
          <w:szCs w:val="32"/>
          <w:lang w:val="en-GB" w:eastAsia="ja-JP"/>
        </w:rPr>
        <w:t>.</w:t>
      </w:r>
    </w:p>
    <w:p w14:paraId="1733A09C" w14:textId="527F58D4" w:rsidR="00AE293D" w:rsidRDefault="00F7024F" w:rsidP="001C6619">
      <w:pPr>
        <w:autoSpaceDE w:val="0"/>
        <w:autoSpaceDN w:val="0"/>
        <w:adjustRightInd w:val="0"/>
        <w:spacing w:line="360" w:lineRule="auto"/>
        <w:ind w:firstLine="720"/>
        <w:rPr>
          <w:rFonts w:ascii="Arial" w:eastAsiaTheme="minorEastAsia" w:hAnsi="Arial" w:cs="Arial"/>
          <w:color w:val="000000"/>
          <w:szCs w:val="32"/>
          <w:lang w:val="en-GB" w:eastAsia="ja-JP"/>
        </w:rPr>
      </w:pPr>
      <w:r w:rsidRPr="00D41D8E">
        <w:rPr>
          <w:rFonts w:ascii="Arial" w:eastAsiaTheme="minorEastAsia" w:hAnsi="Arial" w:cs="Arial"/>
          <w:color w:val="000000"/>
          <w:szCs w:val="32"/>
          <w:lang w:val="en-GB" w:eastAsia="ja-JP"/>
        </w:rPr>
        <w:t xml:space="preserve">Visual processing in flies occurs </w:t>
      </w:r>
      <w:r w:rsidR="0063657B">
        <w:rPr>
          <w:rFonts w:ascii="Arial" w:eastAsiaTheme="minorEastAsia" w:hAnsi="Arial" w:cs="Arial"/>
          <w:color w:val="000000"/>
          <w:szCs w:val="32"/>
          <w:lang w:val="en-GB" w:eastAsia="ja-JP"/>
        </w:rPr>
        <w:t xml:space="preserve">consecutively </w:t>
      </w:r>
      <w:r w:rsidRPr="00D41D8E">
        <w:rPr>
          <w:rFonts w:ascii="Arial" w:eastAsiaTheme="minorEastAsia" w:hAnsi="Arial" w:cs="Arial"/>
          <w:color w:val="000000"/>
          <w:szCs w:val="32"/>
          <w:lang w:val="en-GB" w:eastAsia="ja-JP"/>
        </w:rPr>
        <w:t xml:space="preserve">in four retinotopically organised </w:t>
      </w:r>
      <w:proofErr w:type="spellStart"/>
      <w:r w:rsidRPr="00D41D8E">
        <w:rPr>
          <w:rFonts w:ascii="Arial" w:eastAsiaTheme="minorEastAsia" w:hAnsi="Arial" w:cs="Arial"/>
          <w:color w:val="000000"/>
          <w:szCs w:val="32"/>
          <w:lang w:val="en-GB" w:eastAsia="ja-JP"/>
        </w:rPr>
        <w:t>neuropil</w:t>
      </w:r>
      <w:r w:rsidR="001D1334" w:rsidRPr="00D41D8E">
        <w:rPr>
          <w:rFonts w:ascii="Arial" w:eastAsiaTheme="minorEastAsia" w:hAnsi="Arial" w:cs="Arial"/>
          <w:color w:val="000000"/>
          <w:szCs w:val="32"/>
          <w:lang w:val="en-GB" w:eastAsia="ja-JP"/>
        </w:rPr>
        <w:t>e</w:t>
      </w:r>
      <w:proofErr w:type="spellEnd"/>
      <w:r w:rsidRPr="00D41D8E">
        <w:rPr>
          <w:rFonts w:ascii="Arial" w:eastAsiaTheme="minorEastAsia" w:hAnsi="Arial" w:cs="Arial"/>
          <w:color w:val="000000"/>
          <w:szCs w:val="32"/>
          <w:lang w:val="en-GB" w:eastAsia="ja-JP"/>
        </w:rPr>
        <w:t xml:space="preserve"> relays be</w:t>
      </w:r>
      <w:r w:rsidR="00DC719C" w:rsidRPr="00D41D8E">
        <w:rPr>
          <w:rFonts w:ascii="Arial" w:eastAsiaTheme="minorEastAsia" w:hAnsi="Arial" w:cs="Arial"/>
          <w:color w:val="000000"/>
          <w:szCs w:val="32"/>
          <w:lang w:val="en-GB" w:eastAsia="ja-JP"/>
        </w:rPr>
        <w:t>neath</w:t>
      </w:r>
      <w:r w:rsidRPr="00D41D8E">
        <w:rPr>
          <w:rFonts w:ascii="Arial" w:eastAsiaTheme="minorEastAsia" w:hAnsi="Arial" w:cs="Arial"/>
          <w:color w:val="000000"/>
          <w:szCs w:val="32"/>
          <w:lang w:val="en-GB" w:eastAsia="ja-JP"/>
        </w:rPr>
        <w:t xml:space="preserve"> the photoreceptor layer (</w:t>
      </w:r>
      <w:r w:rsidR="00A24E08" w:rsidRPr="003471CE">
        <w:rPr>
          <w:rFonts w:ascii="Arial" w:eastAsiaTheme="minorEastAsia" w:hAnsi="Arial" w:cs="Arial"/>
          <w:color w:val="000000"/>
          <w:szCs w:val="32"/>
          <w:lang w:val="en-GB" w:eastAsia="ja-JP"/>
        </w:rPr>
        <w:t xml:space="preserve">Figure </w:t>
      </w:r>
      <w:r w:rsidR="00834242">
        <w:rPr>
          <w:rFonts w:ascii="Arial" w:eastAsiaTheme="minorEastAsia" w:hAnsi="Arial" w:cs="Arial"/>
          <w:color w:val="000000"/>
          <w:szCs w:val="32"/>
          <w:lang w:val="en-GB" w:eastAsia="ja-JP"/>
        </w:rPr>
        <w:t>1C</w:t>
      </w:r>
      <w:r w:rsidRPr="003743FC">
        <w:rPr>
          <w:rFonts w:ascii="Arial" w:eastAsiaTheme="minorEastAsia" w:hAnsi="Arial" w:cs="Arial"/>
          <w:color w:val="000000"/>
          <w:szCs w:val="32"/>
          <w:lang w:val="en-GB" w:eastAsia="ja-JP"/>
        </w:rPr>
        <w:t xml:space="preserve">). </w:t>
      </w:r>
      <w:r w:rsidR="00C81D5A" w:rsidRPr="003743FC">
        <w:rPr>
          <w:rFonts w:ascii="Arial" w:eastAsiaTheme="minorEastAsia" w:hAnsi="Arial" w:cs="Arial"/>
          <w:color w:val="000000"/>
          <w:szCs w:val="32"/>
          <w:lang w:val="en-GB" w:eastAsia="ja-JP"/>
        </w:rPr>
        <w:t xml:space="preserve"> </w:t>
      </w:r>
      <w:r w:rsidRPr="003743FC">
        <w:rPr>
          <w:rFonts w:ascii="Arial" w:eastAsiaTheme="minorEastAsia" w:hAnsi="Arial" w:cs="Arial"/>
          <w:color w:val="000000"/>
          <w:szCs w:val="32"/>
          <w:lang w:val="en-GB" w:eastAsia="ja-JP"/>
        </w:rPr>
        <w:t xml:space="preserve">Each </w:t>
      </w:r>
      <w:proofErr w:type="spellStart"/>
      <w:r w:rsidRPr="003743FC">
        <w:rPr>
          <w:rFonts w:ascii="Arial" w:eastAsiaTheme="minorEastAsia" w:hAnsi="Arial" w:cs="Arial"/>
          <w:color w:val="000000"/>
          <w:szCs w:val="32"/>
          <w:lang w:val="en-GB" w:eastAsia="ja-JP"/>
        </w:rPr>
        <w:t>neuropil</w:t>
      </w:r>
      <w:r w:rsidR="001D1334" w:rsidRPr="003743FC">
        <w:rPr>
          <w:rFonts w:ascii="Arial" w:eastAsiaTheme="minorEastAsia" w:hAnsi="Arial" w:cs="Arial"/>
          <w:color w:val="000000"/>
          <w:szCs w:val="32"/>
          <w:lang w:val="en-GB" w:eastAsia="ja-JP"/>
        </w:rPr>
        <w:t>e</w:t>
      </w:r>
      <w:proofErr w:type="spellEnd"/>
      <w:r w:rsidRPr="003743FC">
        <w:rPr>
          <w:rFonts w:ascii="Arial" w:eastAsiaTheme="minorEastAsia" w:hAnsi="Arial" w:cs="Arial"/>
          <w:color w:val="000000"/>
          <w:szCs w:val="32"/>
          <w:lang w:val="en-GB" w:eastAsia="ja-JP"/>
        </w:rPr>
        <w:t xml:space="preserve"> comprises an array of repeating modules corresponding to the hexagonal lattice of ommatidia in the overlying compound eye</w:t>
      </w:r>
      <w:r w:rsidR="005947D1" w:rsidRPr="003743FC">
        <w:rPr>
          <w:rFonts w:ascii="Arial" w:eastAsiaTheme="minorEastAsia" w:hAnsi="Arial" w:cs="Arial"/>
          <w:color w:val="000000"/>
          <w:szCs w:val="32"/>
          <w:lang w:val="en-GB" w:eastAsia="ja-JP"/>
        </w:rPr>
        <w:t xml:space="preserve"> (</w:t>
      </w:r>
      <w:proofErr w:type="spellStart"/>
      <w:r w:rsidR="00003769" w:rsidRPr="003743FC">
        <w:rPr>
          <w:rFonts w:ascii="Arial" w:eastAsiaTheme="minorEastAsia" w:hAnsi="Arial" w:cs="Arial"/>
          <w:color w:val="000000"/>
          <w:szCs w:val="32"/>
          <w:lang w:val="en-GB" w:eastAsia="ja-JP"/>
        </w:rPr>
        <w:t>Braitenberg</w:t>
      </w:r>
      <w:proofErr w:type="spellEnd"/>
      <w:r w:rsidR="00003769" w:rsidRPr="003743FC">
        <w:rPr>
          <w:rFonts w:ascii="Arial" w:eastAsiaTheme="minorEastAsia" w:hAnsi="Arial" w:cs="Arial"/>
          <w:color w:val="000000"/>
          <w:szCs w:val="32"/>
          <w:lang w:val="en-GB" w:eastAsia="ja-JP"/>
        </w:rPr>
        <w:t>, 1970; Fischbach and Dittrich, 1989; Takemura et al., 2008</w:t>
      </w:r>
      <w:r w:rsidR="005947D1" w:rsidRPr="003743FC">
        <w:rPr>
          <w:rFonts w:ascii="Arial" w:eastAsiaTheme="minorEastAsia" w:hAnsi="Arial" w:cs="Arial"/>
          <w:color w:val="000000"/>
          <w:szCs w:val="32"/>
          <w:lang w:val="en-GB" w:eastAsia="ja-JP"/>
        </w:rPr>
        <w:t>)</w:t>
      </w:r>
      <w:r w:rsidRPr="003743FC">
        <w:rPr>
          <w:rFonts w:ascii="Arial" w:eastAsiaTheme="minorEastAsia" w:hAnsi="Arial" w:cs="Arial"/>
          <w:color w:val="000000"/>
          <w:szCs w:val="32"/>
          <w:lang w:val="en-GB" w:eastAsia="ja-JP"/>
        </w:rPr>
        <w:t>.  Visual signals generated by photoreceptors</w:t>
      </w:r>
      <w:r w:rsidR="007922EC" w:rsidRPr="003743FC">
        <w:rPr>
          <w:rFonts w:ascii="Arial" w:eastAsiaTheme="minorEastAsia" w:hAnsi="Arial" w:cs="Arial"/>
          <w:color w:val="000000"/>
          <w:szCs w:val="32"/>
          <w:lang w:val="en-GB" w:eastAsia="ja-JP"/>
        </w:rPr>
        <w:t>, R1-R6,</w:t>
      </w:r>
      <w:r w:rsidRPr="003743FC">
        <w:rPr>
          <w:rFonts w:ascii="Arial" w:eastAsiaTheme="minorEastAsia" w:hAnsi="Arial" w:cs="Arial"/>
          <w:color w:val="000000"/>
          <w:szCs w:val="32"/>
          <w:lang w:val="en-GB" w:eastAsia="ja-JP"/>
        </w:rPr>
        <w:t xml:space="preserve"> </w:t>
      </w:r>
      <w:r w:rsidRPr="003743FC">
        <w:rPr>
          <w:rFonts w:ascii="Arial" w:hAnsi="Arial" w:cs="Arial"/>
          <w:color w:val="000000"/>
          <w:szCs w:val="32"/>
          <w:lang w:val="en-GB"/>
        </w:rPr>
        <w:t xml:space="preserve">are transmitted to two </w:t>
      </w:r>
      <w:r w:rsidR="009F7303" w:rsidRPr="003743FC">
        <w:rPr>
          <w:rFonts w:ascii="Arial" w:hAnsi="Arial" w:cs="Arial"/>
          <w:color w:val="000000"/>
          <w:szCs w:val="32"/>
          <w:lang w:val="en-GB"/>
        </w:rPr>
        <w:t xml:space="preserve">matched </w:t>
      </w:r>
      <w:r w:rsidRPr="003743FC">
        <w:rPr>
          <w:rFonts w:ascii="Arial" w:hAnsi="Arial" w:cs="Arial"/>
          <w:color w:val="000000"/>
          <w:szCs w:val="32"/>
          <w:lang w:val="en-GB"/>
        </w:rPr>
        <w:t xml:space="preserve">classes of </w:t>
      </w:r>
      <w:r w:rsidRPr="003743FC">
        <w:rPr>
          <w:rFonts w:ascii="Arial" w:eastAsiaTheme="minorEastAsia" w:hAnsi="Arial" w:cs="Arial"/>
          <w:color w:val="000000"/>
          <w:szCs w:val="32"/>
          <w:lang w:val="en-GB" w:eastAsia="ja-JP"/>
        </w:rPr>
        <w:t xml:space="preserve">large paired </w:t>
      </w:r>
      <w:r w:rsidRPr="003743FC">
        <w:rPr>
          <w:rFonts w:ascii="Arial" w:hAnsi="Arial" w:cs="Arial"/>
          <w:color w:val="000000"/>
          <w:szCs w:val="32"/>
          <w:lang w:val="en-GB"/>
        </w:rPr>
        <w:t>interneurons, L1 and L2,</w:t>
      </w:r>
      <w:r w:rsidR="009F7303" w:rsidRPr="003743FC">
        <w:rPr>
          <w:rFonts w:ascii="Arial" w:hAnsi="Arial" w:cs="Arial"/>
          <w:color w:val="000000"/>
          <w:szCs w:val="32"/>
          <w:lang w:val="en-GB"/>
        </w:rPr>
        <w:t xml:space="preserve"> and a third, L3,</w:t>
      </w:r>
      <w:r w:rsidRPr="003743FC">
        <w:rPr>
          <w:rFonts w:ascii="Arial" w:hAnsi="Arial" w:cs="Arial"/>
          <w:color w:val="000000"/>
          <w:szCs w:val="32"/>
          <w:lang w:val="en-GB"/>
        </w:rPr>
        <w:t xml:space="preserve"> in the fi</w:t>
      </w:r>
      <w:r w:rsidRPr="003743FC">
        <w:rPr>
          <w:rFonts w:ascii="Arial" w:eastAsiaTheme="minorEastAsia" w:hAnsi="Arial" w:cs="Arial"/>
          <w:color w:val="000000"/>
          <w:szCs w:val="32"/>
          <w:lang w:val="en-GB" w:eastAsia="ja-JP"/>
        </w:rPr>
        <w:t>r</w:t>
      </w:r>
      <w:r w:rsidRPr="003743FC">
        <w:rPr>
          <w:rFonts w:ascii="Arial" w:hAnsi="Arial" w:cs="Arial"/>
          <w:color w:val="000000"/>
          <w:szCs w:val="32"/>
          <w:lang w:val="en-GB"/>
        </w:rPr>
        <w:t xml:space="preserve">st </w:t>
      </w:r>
      <w:proofErr w:type="spellStart"/>
      <w:r w:rsidRPr="003743FC">
        <w:rPr>
          <w:rFonts w:ascii="Arial" w:hAnsi="Arial" w:cs="Arial"/>
          <w:color w:val="000000"/>
          <w:szCs w:val="32"/>
          <w:lang w:val="en-GB"/>
        </w:rPr>
        <w:t>neuropil</w:t>
      </w:r>
      <w:r w:rsidR="001D1334" w:rsidRPr="003743FC">
        <w:rPr>
          <w:rFonts w:ascii="Arial" w:hAnsi="Arial" w:cs="Arial"/>
          <w:color w:val="000000"/>
          <w:szCs w:val="32"/>
          <w:lang w:val="en-GB"/>
        </w:rPr>
        <w:t>e</w:t>
      </w:r>
      <w:proofErr w:type="spellEnd"/>
      <w:r w:rsidRPr="003743FC">
        <w:rPr>
          <w:rFonts w:ascii="Arial" w:hAnsi="Arial" w:cs="Arial"/>
          <w:color w:val="000000"/>
          <w:szCs w:val="32"/>
          <w:lang w:val="en-GB"/>
        </w:rPr>
        <w:t>,</w:t>
      </w:r>
      <w:r w:rsidRPr="003743FC">
        <w:rPr>
          <w:rFonts w:ascii="Arial" w:eastAsiaTheme="minorEastAsia" w:hAnsi="Arial" w:cs="Arial"/>
          <w:color w:val="000000"/>
          <w:szCs w:val="32"/>
          <w:lang w:val="en-GB" w:eastAsia="ja-JP"/>
        </w:rPr>
        <w:t xml:space="preserve"> or lamina (</w:t>
      </w:r>
      <w:r w:rsidR="00A24E08" w:rsidRPr="003471CE">
        <w:rPr>
          <w:rFonts w:ascii="Arial" w:eastAsiaTheme="minorEastAsia" w:hAnsi="Arial" w:cs="Arial"/>
          <w:color w:val="000000"/>
          <w:szCs w:val="32"/>
          <w:lang w:val="en-GB" w:eastAsia="ja-JP"/>
        </w:rPr>
        <w:t xml:space="preserve">Figure </w:t>
      </w:r>
      <w:r w:rsidR="00834242">
        <w:rPr>
          <w:rFonts w:ascii="Arial" w:eastAsiaTheme="minorEastAsia" w:hAnsi="Arial" w:cs="Arial"/>
          <w:color w:val="000000"/>
          <w:szCs w:val="32"/>
          <w:lang w:val="en-GB" w:eastAsia="ja-JP"/>
        </w:rPr>
        <w:t>1C</w:t>
      </w:r>
      <w:r w:rsidRPr="00E01435">
        <w:rPr>
          <w:rFonts w:ascii="Arial" w:eastAsiaTheme="minorEastAsia" w:hAnsi="Arial" w:cs="Arial"/>
          <w:color w:val="000000"/>
          <w:szCs w:val="32"/>
          <w:lang w:val="en-GB" w:eastAsia="ja-JP"/>
        </w:rPr>
        <w:t>)</w:t>
      </w:r>
      <w:r w:rsidR="005947D1">
        <w:rPr>
          <w:rFonts w:ascii="Arial" w:eastAsiaTheme="minorEastAsia" w:hAnsi="Arial" w:cs="Arial"/>
          <w:color w:val="000000"/>
          <w:szCs w:val="32"/>
          <w:lang w:val="en-GB" w:eastAsia="ja-JP"/>
        </w:rPr>
        <w:t xml:space="preserve"> (</w:t>
      </w:r>
      <w:r w:rsidR="00003769" w:rsidRPr="00B27948">
        <w:rPr>
          <w:rFonts w:ascii="Arial" w:eastAsiaTheme="minorEastAsia" w:hAnsi="Arial" w:cs="Arial"/>
          <w:color w:val="000000"/>
          <w:szCs w:val="32"/>
          <w:lang w:val="en-GB" w:eastAsia="ja-JP"/>
        </w:rPr>
        <w:t>Meinertzhagen and O’Neil, 1991; Rivera-Alba et al., 2011</w:t>
      </w:r>
      <w:r w:rsidR="005947D1" w:rsidRPr="00D41D8E">
        <w:rPr>
          <w:rFonts w:ascii="Arial" w:eastAsiaTheme="minorEastAsia" w:hAnsi="Arial" w:cs="Arial"/>
          <w:color w:val="000000"/>
          <w:szCs w:val="32"/>
          <w:lang w:val="en-GB" w:eastAsia="ja-JP"/>
        </w:rPr>
        <w:t>)</w:t>
      </w:r>
      <w:r w:rsidRPr="00D41D8E">
        <w:rPr>
          <w:rFonts w:ascii="Arial" w:hAnsi="Arial" w:cs="Arial"/>
          <w:color w:val="000000"/>
          <w:szCs w:val="32"/>
          <w:lang w:val="en-GB"/>
        </w:rPr>
        <w:t>.</w:t>
      </w:r>
      <w:r w:rsidR="00D8373B" w:rsidRPr="00D41D8E">
        <w:rPr>
          <w:rFonts w:ascii="Arial" w:hAnsi="Arial" w:cs="Arial"/>
          <w:color w:val="000000"/>
          <w:szCs w:val="32"/>
          <w:lang w:val="en-GB"/>
        </w:rPr>
        <w:t xml:space="preserve"> </w:t>
      </w:r>
      <w:r w:rsidR="00CB74DC" w:rsidRPr="00D41D8E">
        <w:rPr>
          <w:rFonts w:ascii="Arial" w:hAnsi="Arial" w:cs="Arial"/>
          <w:color w:val="000000"/>
          <w:szCs w:val="32"/>
          <w:lang w:val="en-GB"/>
        </w:rPr>
        <w:t xml:space="preserve"> </w:t>
      </w:r>
      <w:r w:rsidRPr="00D41D8E">
        <w:rPr>
          <w:rFonts w:ascii="Arial" w:eastAsiaTheme="minorEastAsia" w:hAnsi="Arial" w:cs="Arial"/>
          <w:color w:val="000000"/>
          <w:szCs w:val="32"/>
          <w:lang w:val="en-GB" w:eastAsia="ja-JP"/>
        </w:rPr>
        <w:t>Like ON and OFF bipolar cells in the vertebrate retina</w:t>
      </w:r>
      <w:r w:rsidR="00925F24" w:rsidRPr="00D41D8E">
        <w:rPr>
          <w:rFonts w:ascii="Arial" w:eastAsiaTheme="minorEastAsia" w:hAnsi="Arial" w:cs="Arial"/>
          <w:color w:val="000000"/>
          <w:szCs w:val="32"/>
          <w:lang w:val="en-GB" w:eastAsia="ja-JP"/>
        </w:rPr>
        <w:t xml:space="preserve"> (</w:t>
      </w:r>
      <w:r w:rsidR="00003769" w:rsidRPr="00B27948">
        <w:rPr>
          <w:rFonts w:ascii="Arial" w:hAnsi="Arial" w:cs="Arial"/>
          <w:noProof/>
          <w:szCs w:val="20"/>
        </w:rPr>
        <w:t>Wässle, 2004; D</w:t>
      </w:r>
      <w:r w:rsidR="00D41D8E">
        <w:rPr>
          <w:rFonts w:ascii="Arial" w:hAnsi="Arial" w:cs="Arial"/>
          <w:noProof/>
          <w:szCs w:val="20"/>
        </w:rPr>
        <w:t>o</w:t>
      </w:r>
      <w:r w:rsidR="00003769" w:rsidRPr="00B27948">
        <w:rPr>
          <w:rFonts w:ascii="Arial" w:hAnsi="Arial" w:cs="Arial"/>
          <w:noProof/>
          <w:szCs w:val="20"/>
        </w:rPr>
        <w:t>wling, 2012</w:t>
      </w:r>
      <w:r w:rsidR="00925F24">
        <w:rPr>
          <w:rFonts w:ascii="Arial" w:eastAsiaTheme="minorEastAsia" w:hAnsi="Arial" w:cs="Arial"/>
          <w:color w:val="000000"/>
          <w:szCs w:val="32"/>
          <w:lang w:val="en-GB" w:eastAsia="ja-JP"/>
        </w:rPr>
        <w:t>)</w:t>
      </w:r>
      <w:r w:rsidRPr="00E01435">
        <w:rPr>
          <w:rFonts w:ascii="Arial" w:eastAsiaTheme="minorEastAsia" w:hAnsi="Arial" w:cs="Arial"/>
          <w:color w:val="000000"/>
          <w:szCs w:val="32"/>
          <w:lang w:val="en-GB" w:eastAsia="ja-JP"/>
        </w:rPr>
        <w:t xml:space="preserve">, the visual pathways split at the first synapse, </w:t>
      </w:r>
      <w:r w:rsidR="00A04FA6" w:rsidRPr="00E01435">
        <w:rPr>
          <w:rFonts w:ascii="Arial" w:eastAsiaTheme="minorEastAsia" w:hAnsi="Arial" w:cs="Arial"/>
          <w:color w:val="000000"/>
          <w:szCs w:val="32"/>
          <w:lang w:val="en-GB" w:eastAsia="ja-JP"/>
        </w:rPr>
        <w:t xml:space="preserve">with </w:t>
      </w:r>
      <w:r w:rsidRPr="00E01435">
        <w:rPr>
          <w:rFonts w:ascii="Arial" w:eastAsiaTheme="minorEastAsia" w:hAnsi="Arial" w:cs="Arial"/>
          <w:color w:val="000000"/>
          <w:szCs w:val="32"/>
          <w:lang w:val="en-GB" w:eastAsia="ja-JP"/>
        </w:rPr>
        <w:t xml:space="preserve">L1 and L2 </w:t>
      </w:r>
      <w:r w:rsidR="00A04FA6" w:rsidRPr="00E01435">
        <w:rPr>
          <w:rFonts w:ascii="Arial" w:eastAsiaTheme="minorEastAsia" w:hAnsi="Arial" w:cs="Arial"/>
          <w:color w:val="000000"/>
          <w:szCs w:val="32"/>
          <w:lang w:val="en-GB" w:eastAsia="ja-JP"/>
        </w:rPr>
        <w:t xml:space="preserve">as the main inputs </w:t>
      </w:r>
      <w:ins w:id="9" w:author="Takemura, Shin-ya" w:date="2017-04-01T02:16:00Z">
        <w:r w:rsidR="000707A5">
          <w:rPr>
            <w:rFonts w:ascii="Arial" w:eastAsiaTheme="minorEastAsia" w:hAnsi="Arial" w:cs="Arial"/>
            <w:color w:val="000000"/>
            <w:szCs w:val="32"/>
            <w:lang w:val="en-GB" w:eastAsia="ja-JP"/>
          </w:rPr>
          <w:t>(</w:t>
        </w:r>
        <w:r w:rsidR="000707A5" w:rsidRPr="00B27948">
          <w:rPr>
            <w:rFonts w:ascii="Arial" w:eastAsiaTheme="minorEastAsia" w:hAnsi="Arial" w:cs="Arial"/>
            <w:color w:val="000000"/>
            <w:szCs w:val="32"/>
            <w:lang w:val="en-GB" w:eastAsia="ja-JP"/>
          </w:rPr>
          <w:t>Rister et al., 2007</w:t>
        </w:r>
        <w:r w:rsidR="000707A5">
          <w:rPr>
            <w:rFonts w:ascii="Arial" w:eastAsiaTheme="minorEastAsia" w:hAnsi="Arial" w:cs="Arial"/>
            <w:color w:val="000000"/>
            <w:szCs w:val="32"/>
            <w:lang w:val="en-GB" w:eastAsia="ja-JP"/>
          </w:rPr>
          <w:t xml:space="preserve">), </w:t>
        </w:r>
      </w:ins>
      <w:r w:rsidR="00A04FA6" w:rsidRPr="00E01435">
        <w:rPr>
          <w:rFonts w:ascii="Arial" w:eastAsiaTheme="minorEastAsia" w:hAnsi="Arial" w:cs="Arial"/>
          <w:color w:val="000000"/>
          <w:szCs w:val="32"/>
          <w:lang w:val="en-GB" w:eastAsia="ja-JP"/>
        </w:rPr>
        <w:t xml:space="preserve">to </w:t>
      </w:r>
      <w:r w:rsidR="0039557D">
        <w:rPr>
          <w:rFonts w:ascii="Arial" w:eastAsiaTheme="minorEastAsia" w:hAnsi="Arial" w:cs="Arial"/>
          <w:color w:val="000000"/>
          <w:szCs w:val="32"/>
          <w:lang w:val="en-GB" w:eastAsia="ja-JP"/>
        </w:rPr>
        <w:t xml:space="preserve">separate </w:t>
      </w:r>
      <w:r w:rsidRPr="00E01435">
        <w:rPr>
          <w:rFonts w:ascii="Arial" w:hAnsi="Arial" w:cs="Arial"/>
          <w:color w:val="000000"/>
          <w:szCs w:val="32"/>
          <w:lang w:val="en-GB"/>
        </w:rPr>
        <w:t>ON</w:t>
      </w:r>
      <w:r w:rsidRPr="00E01435">
        <w:rPr>
          <w:rFonts w:ascii="Arial" w:eastAsiaTheme="minorEastAsia" w:hAnsi="Arial" w:cs="Arial"/>
          <w:color w:val="000000"/>
          <w:szCs w:val="32"/>
          <w:lang w:val="en-GB" w:eastAsia="ja-JP"/>
        </w:rPr>
        <w:t>- and OFF-edge motion pathways, respectively</w:t>
      </w:r>
      <w:r w:rsidR="00925F24">
        <w:rPr>
          <w:rFonts w:ascii="Arial" w:eastAsiaTheme="minorEastAsia" w:hAnsi="Arial" w:cs="Arial"/>
          <w:color w:val="000000"/>
          <w:szCs w:val="32"/>
          <w:lang w:val="en-GB" w:eastAsia="ja-JP"/>
        </w:rPr>
        <w:t xml:space="preserve"> (</w:t>
      </w:r>
      <w:del w:id="10" w:author="Takemura, Shin-ya" w:date="2017-04-01T02:16:00Z">
        <w:r w:rsidR="00003769" w:rsidRPr="00B27948">
          <w:rPr>
            <w:rFonts w:ascii="Arial" w:eastAsiaTheme="minorEastAsia" w:hAnsi="Arial" w:cs="Arial"/>
            <w:color w:val="000000"/>
            <w:szCs w:val="32"/>
            <w:lang w:val="en-GB" w:eastAsia="ja-JP"/>
          </w:rPr>
          <w:delText xml:space="preserve">Rister et al., 2007; </w:delText>
        </w:r>
      </w:del>
      <w:r w:rsidR="00003769" w:rsidRPr="00B27948">
        <w:rPr>
          <w:rFonts w:ascii="Arial" w:eastAsiaTheme="minorEastAsia" w:hAnsi="Arial" w:cs="Arial"/>
          <w:color w:val="000000"/>
          <w:szCs w:val="32"/>
          <w:lang w:val="en-GB" w:eastAsia="ja-JP"/>
        </w:rPr>
        <w:t>Joesch et al., 2010; Clark et al., 2011</w:t>
      </w:r>
      <w:r w:rsidR="00925F24" w:rsidRPr="00D41D8E">
        <w:rPr>
          <w:rFonts w:ascii="Arial" w:eastAsiaTheme="minorEastAsia" w:hAnsi="Arial" w:cs="Arial"/>
          <w:color w:val="000000"/>
          <w:szCs w:val="32"/>
          <w:lang w:val="en-GB" w:eastAsia="ja-JP"/>
        </w:rPr>
        <w:t>)</w:t>
      </w:r>
      <w:r w:rsidRPr="00D41D8E">
        <w:rPr>
          <w:rFonts w:ascii="Arial" w:eastAsiaTheme="minorEastAsia" w:hAnsi="Arial" w:cs="Arial"/>
          <w:color w:val="000000"/>
          <w:szCs w:val="32"/>
          <w:lang w:val="en-GB" w:eastAsia="ja-JP"/>
        </w:rPr>
        <w:t xml:space="preserve">.  </w:t>
      </w:r>
    </w:p>
    <w:p w14:paraId="32A54E39" w14:textId="77777777" w:rsidR="00081F27" w:rsidRDefault="00F7024F" w:rsidP="003E1CE7">
      <w:pPr>
        <w:autoSpaceDE w:val="0"/>
        <w:autoSpaceDN w:val="0"/>
        <w:adjustRightInd w:val="0"/>
        <w:spacing w:line="360" w:lineRule="auto"/>
        <w:ind w:firstLine="720"/>
        <w:rPr>
          <w:rFonts w:ascii="Arial" w:eastAsiaTheme="minorEastAsia" w:hAnsi="Arial"/>
          <w:color w:val="000000"/>
          <w:szCs w:val="32"/>
          <w:lang w:val="en-GB" w:eastAsia="ja-JP"/>
        </w:rPr>
      </w:pPr>
      <w:r w:rsidRPr="00D41D8E">
        <w:rPr>
          <w:rFonts w:ascii="Arial" w:eastAsiaTheme="minorEastAsia" w:hAnsi="Arial" w:cs="Arial"/>
          <w:color w:val="000000"/>
          <w:szCs w:val="32"/>
          <w:lang w:val="en-GB" w:eastAsia="ja-JP"/>
        </w:rPr>
        <w:t xml:space="preserve">ON-edge signals </w:t>
      </w:r>
      <w:r w:rsidRPr="00D41D8E">
        <w:rPr>
          <w:rFonts w:ascii="Arial" w:hAnsi="Arial" w:cs="Arial"/>
          <w:color w:val="000000"/>
          <w:szCs w:val="32"/>
          <w:lang w:val="en-GB"/>
        </w:rPr>
        <w:t>are then locally computed</w:t>
      </w:r>
      <w:r w:rsidRPr="00D41D8E">
        <w:rPr>
          <w:rFonts w:ascii="Arial" w:eastAsiaTheme="minorEastAsia" w:hAnsi="Arial" w:cs="Arial"/>
          <w:color w:val="000000"/>
          <w:szCs w:val="32"/>
          <w:lang w:val="en-GB" w:eastAsia="ja-JP"/>
        </w:rPr>
        <w:t xml:space="preserve"> on the dendritic arbours of</w:t>
      </w:r>
      <w:r w:rsidRPr="00D41D8E">
        <w:rPr>
          <w:rFonts w:ascii="Arial" w:hAnsi="Arial" w:cs="Arial"/>
          <w:color w:val="000000"/>
          <w:szCs w:val="32"/>
          <w:lang w:val="en-GB"/>
        </w:rPr>
        <w:t xml:space="preserve"> columnar cells, T4, </w:t>
      </w:r>
      <w:r w:rsidR="0095321D" w:rsidRPr="00D41D8E">
        <w:rPr>
          <w:rFonts w:ascii="Arial" w:hAnsi="Arial" w:cs="Arial"/>
          <w:color w:val="000000"/>
          <w:szCs w:val="32"/>
          <w:lang w:val="en-GB"/>
        </w:rPr>
        <w:t xml:space="preserve">in </w:t>
      </w:r>
      <w:r w:rsidR="00731E31">
        <w:rPr>
          <w:rFonts w:ascii="Arial" w:eastAsiaTheme="minorEastAsia" w:hAnsi="Arial" w:cs="Arial"/>
          <w:color w:val="000000"/>
          <w:szCs w:val="32"/>
          <w:lang w:val="en-GB" w:eastAsia="ja-JP"/>
        </w:rPr>
        <w:t>the most proximal stratum M10</w:t>
      </w:r>
      <w:r w:rsidR="0095321D" w:rsidRPr="00D41D8E">
        <w:rPr>
          <w:rFonts w:ascii="Arial" w:hAnsi="Arial" w:cs="Arial"/>
        </w:rPr>
        <w:t xml:space="preserve"> of the second </w:t>
      </w:r>
      <w:proofErr w:type="spellStart"/>
      <w:r w:rsidR="0095321D" w:rsidRPr="00D41D8E">
        <w:rPr>
          <w:rFonts w:ascii="Arial" w:hAnsi="Arial" w:cs="Arial"/>
        </w:rPr>
        <w:t>neuropile</w:t>
      </w:r>
      <w:proofErr w:type="spellEnd"/>
      <w:r w:rsidR="0095321D" w:rsidRPr="00D41D8E">
        <w:rPr>
          <w:rFonts w:ascii="Arial" w:hAnsi="Arial" w:cs="Arial"/>
        </w:rPr>
        <w:t>, or medulla</w:t>
      </w:r>
      <w:r w:rsidR="00925F24" w:rsidRPr="00D41D8E">
        <w:rPr>
          <w:rFonts w:ascii="Arial" w:hAnsi="Arial" w:cs="Arial"/>
        </w:rPr>
        <w:t xml:space="preserve"> (</w:t>
      </w:r>
      <w:r w:rsidR="00003769" w:rsidRPr="00B27948">
        <w:rPr>
          <w:rFonts w:ascii="Arial" w:hAnsi="Arial" w:cs="Arial"/>
        </w:rPr>
        <w:t>Fisher et al., 2015</w:t>
      </w:r>
      <w:r w:rsidR="00925F24" w:rsidRPr="00D41D8E">
        <w:rPr>
          <w:rFonts w:ascii="Arial" w:hAnsi="Arial" w:cs="Arial"/>
        </w:rPr>
        <w:t>)</w:t>
      </w:r>
      <w:r w:rsidRPr="00D41D8E">
        <w:rPr>
          <w:rFonts w:ascii="Arial" w:hAnsi="Arial" w:cs="Arial"/>
          <w:color w:val="000000"/>
          <w:szCs w:val="32"/>
          <w:lang w:val="en-GB"/>
        </w:rPr>
        <w:t>.</w:t>
      </w:r>
      <w:r w:rsidRPr="00BC7448">
        <w:rPr>
          <w:rFonts w:ascii="Arial" w:hAnsi="Arial" w:cs="Arial"/>
          <w:color w:val="000000"/>
          <w:szCs w:val="32"/>
          <w:lang w:val="en-GB"/>
        </w:rPr>
        <w:t xml:space="preserve">  </w:t>
      </w:r>
      <w:r w:rsidRPr="00E01435">
        <w:rPr>
          <w:rFonts w:ascii="Arial" w:eastAsiaTheme="minorEastAsia" w:hAnsi="Arial" w:cs="Arial"/>
          <w:color w:val="000000"/>
          <w:szCs w:val="32"/>
          <w:lang w:val="en-GB" w:eastAsia="ja-JP"/>
        </w:rPr>
        <w:t xml:space="preserve">These </w:t>
      </w:r>
      <w:r w:rsidRPr="00E01435">
        <w:rPr>
          <w:rFonts w:ascii="Arial" w:hAnsi="Arial" w:cs="Arial"/>
          <w:color w:val="000000"/>
          <w:szCs w:val="32"/>
          <w:lang w:val="en-GB"/>
        </w:rPr>
        <w:t>cells respond to visual motion in a directionally-selective manner</w:t>
      </w:r>
      <w:r w:rsidR="00925F24">
        <w:rPr>
          <w:rFonts w:ascii="Arial" w:hAnsi="Arial" w:cs="Arial"/>
          <w:color w:val="000000"/>
          <w:szCs w:val="32"/>
          <w:lang w:val="en-GB"/>
        </w:rPr>
        <w:t xml:space="preserve"> (</w:t>
      </w:r>
      <w:r w:rsidR="00003769" w:rsidRPr="00B27948">
        <w:rPr>
          <w:rFonts w:ascii="Arial" w:hAnsi="Arial" w:cs="Arial"/>
          <w:color w:val="000000"/>
          <w:szCs w:val="32"/>
          <w:lang w:val="en-GB"/>
        </w:rPr>
        <w:t>Maisak et al., 2013</w:t>
      </w:r>
      <w:r w:rsidR="00925F24" w:rsidRPr="00D41D8E">
        <w:rPr>
          <w:rFonts w:ascii="Arial" w:hAnsi="Arial" w:cs="Arial"/>
          <w:color w:val="000000"/>
          <w:szCs w:val="32"/>
          <w:lang w:val="en-GB"/>
        </w:rPr>
        <w:t>)</w:t>
      </w:r>
      <w:r w:rsidRPr="00D41D8E">
        <w:rPr>
          <w:rFonts w:ascii="Arial" w:eastAsiaTheme="minorEastAsia" w:hAnsi="Arial" w:cs="Arial"/>
          <w:color w:val="000000"/>
          <w:szCs w:val="32"/>
          <w:lang w:val="en-GB" w:eastAsia="ja-JP"/>
        </w:rPr>
        <w:t>, and have four subtypes, T4a-T4d</w:t>
      </w:r>
      <w:r w:rsidR="00925F24" w:rsidRPr="00D41D8E">
        <w:rPr>
          <w:rFonts w:ascii="Arial" w:eastAsiaTheme="minorEastAsia" w:hAnsi="Arial" w:cs="Arial"/>
          <w:color w:val="000000"/>
          <w:szCs w:val="32"/>
          <w:lang w:val="en-GB" w:eastAsia="ja-JP"/>
        </w:rPr>
        <w:t xml:space="preserve"> (</w:t>
      </w:r>
      <w:r w:rsidR="00003769" w:rsidRPr="00B27948">
        <w:rPr>
          <w:rFonts w:ascii="Arial" w:eastAsiaTheme="minorEastAsia" w:hAnsi="Arial" w:cs="Arial"/>
          <w:color w:val="000000"/>
          <w:szCs w:val="32"/>
          <w:lang w:val="en-GB" w:eastAsia="ja-JP"/>
        </w:rPr>
        <w:t>Fischbach and Dittrich, 1989; Takemura et al., 2013</w:t>
      </w:r>
      <w:r w:rsidR="00925F24" w:rsidRPr="00D41D8E">
        <w:rPr>
          <w:rFonts w:ascii="Arial" w:eastAsiaTheme="minorEastAsia" w:hAnsi="Arial" w:cs="Arial"/>
          <w:color w:val="000000"/>
          <w:szCs w:val="32"/>
          <w:lang w:val="en-GB" w:eastAsia="ja-JP"/>
        </w:rPr>
        <w:t>)</w:t>
      </w:r>
      <w:r w:rsidR="008D23B0" w:rsidRPr="00D41D8E">
        <w:rPr>
          <w:rFonts w:ascii="Arial" w:eastAsiaTheme="minorEastAsia" w:hAnsi="Arial" w:cs="Arial"/>
          <w:color w:val="000000"/>
          <w:szCs w:val="32"/>
          <w:lang w:val="en-GB" w:eastAsia="ja-JP"/>
        </w:rPr>
        <w:t>.  E</w:t>
      </w:r>
      <w:r w:rsidRPr="00D41D8E">
        <w:rPr>
          <w:rFonts w:ascii="Arial" w:eastAsiaTheme="minorEastAsia" w:hAnsi="Arial" w:cs="Arial"/>
          <w:color w:val="000000"/>
          <w:szCs w:val="32"/>
          <w:lang w:val="en-GB" w:eastAsia="ja-JP"/>
        </w:rPr>
        <w:t>ach</w:t>
      </w:r>
      <w:r w:rsidR="008D23B0" w:rsidRPr="00D41D8E">
        <w:rPr>
          <w:rFonts w:ascii="Arial" w:eastAsiaTheme="minorEastAsia" w:hAnsi="Arial" w:cs="Arial"/>
          <w:color w:val="000000"/>
          <w:szCs w:val="32"/>
          <w:lang w:val="en-GB" w:eastAsia="ja-JP"/>
        </w:rPr>
        <w:t xml:space="preserve"> subtype is</w:t>
      </w:r>
      <w:r w:rsidRPr="00D41D8E">
        <w:rPr>
          <w:rFonts w:ascii="Arial" w:eastAsiaTheme="minorEastAsia" w:hAnsi="Arial" w:cs="Arial"/>
          <w:color w:val="000000"/>
          <w:szCs w:val="32"/>
          <w:lang w:val="en-GB" w:eastAsia="ja-JP"/>
        </w:rPr>
        <w:t xml:space="preserve"> tuned to one of four cardinal directions of stimulus motion, front-to-back (T4a), back-to-front (T4b), upward (T4c) and downward (T4d)</w:t>
      </w:r>
      <w:r w:rsidR="00925F24" w:rsidRPr="00D41D8E">
        <w:rPr>
          <w:rFonts w:ascii="Arial" w:eastAsiaTheme="minorEastAsia" w:hAnsi="Arial" w:cs="Arial"/>
          <w:color w:val="000000"/>
          <w:szCs w:val="32"/>
          <w:lang w:val="en-GB" w:eastAsia="ja-JP"/>
        </w:rPr>
        <w:t xml:space="preserve"> (</w:t>
      </w:r>
      <w:r w:rsidR="00003769" w:rsidRPr="00B27948">
        <w:rPr>
          <w:rFonts w:ascii="Arial" w:hAnsi="Arial" w:cs="Arial"/>
          <w:color w:val="000000"/>
          <w:szCs w:val="32"/>
          <w:lang w:val="en-GB"/>
        </w:rPr>
        <w:t>Maisak et al., 2013</w:t>
      </w:r>
      <w:r w:rsidR="00925F24" w:rsidRPr="00D41D8E">
        <w:rPr>
          <w:rFonts w:ascii="Arial" w:eastAsiaTheme="minorEastAsia" w:hAnsi="Arial" w:cs="Arial"/>
          <w:color w:val="000000"/>
          <w:szCs w:val="32"/>
          <w:lang w:val="en-GB" w:eastAsia="ja-JP"/>
        </w:rPr>
        <w:t>)</w:t>
      </w:r>
      <w:r w:rsidRPr="00D41D8E">
        <w:rPr>
          <w:rFonts w:ascii="Arial" w:eastAsiaTheme="minorEastAsia" w:hAnsi="Arial" w:cs="Arial"/>
          <w:color w:val="000000"/>
          <w:szCs w:val="32"/>
          <w:lang w:val="en-GB" w:eastAsia="ja-JP"/>
        </w:rPr>
        <w:t xml:space="preserve">, approximately one </w:t>
      </w:r>
      <w:proofErr w:type="gramStart"/>
      <w:r w:rsidRPr="00D41D8E">
        <w:rPr>
          <w:rFonts w:ascii="Arial" w:eastAsiaTheme="minorEastAsia" w:hAnsi="Arial" w:cs="Arial"/>
          <w:color w:val="000000"/>
          <w:szCs w:val="32"/>
          <w:lang w:val="en-GB" w:eastAsia="ja-JP"/>
        </w:rPr>
        <w:t>each</w:t>
      </w:r>
      <w:proofErr w:type="gramEnd"/>
      <w:r w:rsidRPr="00D41D8E">
        <w:rPr>
          <w:rFonts w:ascii="Arial" w:eastAsiaTheme="minorEastAsia" w:hAnsi="Arial" w:cs="Arial"/>
          <w:color w:val="000000"/>
          <w:szCs w:val="32"/>
          <w:lang w:val="en-GB" w:eastAsia="ja-JP"/>
        </w:rPr>
        <w:t xml:space="preserve"> per unit column of the medulla</w:t>
      </w:r>
      <w:r w:rsidR="00925F24" w:rsidRPr="00D41D8E">
        <w:rPr>
          <w:rFonts w:ascii="Arial" w:eastAsiaTheme="minorEastAsia" w:hAnsi="Arial" w:cs="Arial"/>
          <w:color w:val="000000"/>
          <w:szCs w:val="32"/>
          <w:lang w:val="en-GB" w:eastAsia="ja-JP"/>
        </w:rPr>
        <w:t xml:space="preserve"> (</w:t>
      </w:r>
      <w:r w:rsidR="00003769" w:rsidRPr="00B27948">
        <w:rPr>
          <w:rFonts w:ascii="Arial" w:eastAsiaTheme="minorEastAsia" w:hAnsi="Arial" w:cs="Arial"/>
          <w:color w:val="000000"/>
          <w:szCs w:val="32"/>
          <w:lang w:val="en-GB" w:eastAsia="ja-JP"/>
        </w:rPr>
        <w:t xml:space="preserve">Takemura et al., 2013; </w:t>
      </w:r>
      <w:proofErr w:type="spellStart"/>
      <w:r w:rsidR="00003769" w:rsidRPr="00B27948">
        <w:rPr>
          <w:rFonts w:ascii="Arial" w:eastAsiaTheme="minorEastAsia" w:hAnsi="Arial" w:cs="Arial"/>
          <w:color w:val="000000"/>
          <w:szCs w:val="32"/>
          <w:lang w:val="en-GB" w:eastAsia="ja-JP"/>
        </w:rPr>
        <w:t>Mauss</w:t>
      </w:r>
      <w:proofErr w:type="spellEnd"/>
      <w:r w:rsidR="00003769" w:rsidRPr="00B27948">
        <w:rPr>
          <w:rFonts w:ascii="Arial" w:eastAsiaTheme="minorEastAsia" w:hAnsi="Arial" w:cs="Arial"/>
          <w:color w:val="000000"/>
          <w:szCs w:val="32"/>
          <w:lang w:val="en-GB" w:eastAsia="ja-JP"/>
        </w:rPr>
        <w:t xml:space="preserve"> et al., 2014</w:t>
      </w:r>
      <w:r w:rsidR="00925F24" w:rsidRPr="00D41D8E">
        <w:rPr>
          <w:rFonts w:ascii="Arial" w:eastAsiaTheme="minorEastAsia" w:hAnsi="Arial" w:cs="Arial"/>
          <w:color w:val="000000"/>
          <w:szCs w:val="32"/>
          <w:lang w:val="en-GB" w:eastAsia="ja-JP"/>
        </w:rPr>
        <w:t>)</w:t>
      </w:r>
      <w:r w:rsidRPr="00D41D8E">
        <w:rPr>
          <w:rFonts w:ascii="Arial" w:eastAsiaTheme="minorEastAsia" w:hAnsi="Arial" w:cs="Arial"/>
          <w:color w:val="000000"/>
          <w:szCs w:val="32"/>
          <w:lang w:val="en-GB" w:eastAsia="ja-JP"/>
        </w:rPr>
        <w:t>.</w:t>
      </w:r>
      <w:r w:rsidR="0053128E">
        <w:rPr>
          <w:rFonts w:ascii="Arial" w:eastAsiaTheme="minorEastAsia" w:hAnsi="Arial" w:cs="Arial"/>
          <w:color w:val="000000"/>
          <w:szCs w:val="32"/>
          <w:lang w:val="en-GB" w:eastAsia="ja-JP"/>
        </w:rPr>
        <w:t xml:space="preserve">  Each in turn </w:t>
      </w:r>
      <w:r w:rsidRPr="00E01435">
        <w:rPr>
          <w:rFonts w:ascii="Arial" w:eastAsiaTheme="minorEastAsia" w:hAnsi="Arial" w:cs="Arial"/>
          <w:color w:val="000000"/>
          <w:szCs w:val="32"/>
          <w:lang w:val="en-GB" w:eastAsia="ja-JP"/>
        </w:rPr>
        <w:t xml:space="preserve">projects its terminal to </w:t>
      </w:r>
      <w:r w:rsidR="006948B7" w:rsidRPr="002E3E7F">
        <w:rPr>
          <w:rFonts w:ascii="Arial" w:eastAsiaTheme="minorEastAsia" w:hAnsi="Arial" w:cs="Arial"/>
          <w:color w:val="000000"/>
          <w:szCs w:val="32"/>
          <w:lang w:val="en-GB" w:eastAsia="ja-JP"/>
        </w:rPr>
        <w:t xml:space="preserve">a specific stratum, </w:t>
      </w:r>
      <w:r w:rsidRPr="00741D13">
        <w:rPr>
          <w:rFonts w:ascii="Arial" w:eastAsiaTheme="minorEastAsia" w:hAnsi="Arial" w:cs="Arial"/>
          <w:color w:val="000000"/>
          <w:szCs w:val="32"/>
          <w:lang w:val="en-GB" w:eastAsia="ja-JP"/>
        </w:rPr>
        <w:t>one of four</w:t>
      </w:r>
      <w:r w:rsidR="006948B7" w:rsidRPr="00741D13">
        <w:rPr>
          <w:rFonts w:ascii="Arial" w:eastAsiaTheme="minorEastAsia" w:hAnsi="Arial" w:cs="Arial"/>
          <w:color w:val="000000"/>
          <w:szCs w:val="32"/>
          <w:lang w:val="en-GB" w:eastAsia="ja-JP"/>
        </w:rPr>
        <w:t xml:space="preserve"> </w:t>
      </w:r>
      <w:r w:rsidRPr="00741D13">
        <w:rPr>
          <w:rFonts w:ascii="Arial" w:eastAsiaTheme="minorEastAsia" w:hAnsi="Arial" w:cs="Arial"/>
          <w:color w:val="000000"/>
          <w:szCs w:val="32"/>
          <w:lang w:val="en-GB" w:eastAsia="ja-JP"/>
        </w:rPr>
        <w:t xml:space="preserve">in the motion-sensing fourth </w:t>
      </w:r>
      <w:proofErr w:type="spellStart"/>
      <w:r w:rsidRPr="00741D13">
        <w:rPr>
          <w:rFonts w:ascii="Arial" w:eastAsiaTheme="minorEastAsia" w:hAnsi="Arial" w:cs="Arial"/>
          <w:color w:val="000000"/>
          <w:szCs w:val="32"/>
          <w:lang w:val="en-GB" w:eastAsia="ja-JP"/>
        </w:rPr>
        <w:t>neuropil</w:t>
      </w:r>
      <w:r w:rsidR="001D1334" w:rsidRPr="006674DA">
        <w:rPr>
          <w:rFonts w:ascii="Arial" w:eastAsiaTheme="minorEastAsia" w:hAnsi="Arial" w:cs="Arial"/>
          <w:color w:val="000000"/>
          <w:szCs w:val="32"/>
          <w:lang w:val="en-GB" w:eastAsia="ja-JP"/>
        </w:rPr>
        <w:t>e</w:t>
      </w:r>
      <w:proofErr w:type="spellEnd"/>
      <w:r w:rsidRPr="00BC57EE">
        <w:rPr>
          <w:rFonts w:ascii="Arial" w:eastAsiaTheme="minorEastAsia" w:hAnsi="Arial" w:cs="Arial"/>
          <w:color w:val="000000"/>
          <w:szCs w:val="32"/>
          <w:lang w:val="en-GB" w:eastAsia="ja-JP"/>
        </w:rPr>
        <w:t>, the lobula plate</w:t>
      </w:r>
      <w:r w:rsidRPr="00E01435">
        <w:rPr>
          <w:rFonts w:ascii="Arial" w:eastAsiaTheme="minorEastAsia" w:hAnsi="Arial" w:cs="Arial"/>
          <w:color w:val="000000"/>
          <w:szCs w:val="32"/>
          <w:lang w:val="en-GB" w:eastAsia="ja-JP"/>
        </w:rPr>
        <w:t xml:space="preserve"> (</w:t>
      </w:r>
      <w:r w:rsidR="00A24E08" w:rsidRPr="003471CE">
        <w:rPr>
          <w:rFonts w:ascii="Arial" w:eastAsiaTheme="minorEastAsia" w:hAnsi="Arial" w:cs="Arial"/>
          <w:color w:val="000000"/>
          <w:szCs w:val="32"/>
          <w:lang w:val="en-GB" w:eastAsia="ja-JP"/>
        </w:rPr>
        <w:t xml:space="preserve">Figure </w:t>
      </w:r>
      <w:r w:rsidR="00834242">
        <w:rPr>
          <w:rFonts w:ascii="Arial" w:eastAsiaTheme="minorEastAsia" w:hAnsi="Arial" w:cs="Arial"/>
          <w:color w:val="000000"/>
          <w:szCs w:val="32"/>
          <w:lang w:val="en-GB" w:eastAsia="ja-JP"/>
        </w:rPr>
        <w:t>1C</w:t>
      </w:r>
      <w:r w:rsidRPr="003743FC">
        <w:rPr>
          <w:rFonts w:ascii="Arial" w:eastAsiaTheme="minorEastAsia" w:hAnsi="Arial" w:cs="Arial"/>
          <w:color w:val="000000"/>
          <w:szCs w:val="32"/>
          <w:lang w:val="en-GB" w:eastAsia="ja-JP"/>
        </w:rPr>
        <w:t>).  There</w:t>
      </w:r>
      <w:r w:rsidRPr="00E01435">
        <w:rPr>
          <w:rFonts w:ascii="Arial" w:eastAsiaTheme="minorEastAsia" w:hAnsi="Arial" w:cs="Arial"/>
          <w:color w:val="000000"/>
          <w:szCs w:val="32"/>
          <w:lang w:val="en-GB" w:eastAsia="ja-JP"/>
        </w:rPr>
        <w:t xml:space="preserve">, T4 signals from hundreds of columns sum to generate wide-field </w:t>
      </w:r>
      <w:r w:rsidRPr="00E01435">
        <w:rPr>
          <w:rFonts w:ascii="Arial" w:eastAsiaTheme="minorEastAsia" w:hAnsi="Arial" w:cs="Arial"/>
          <w:color w:val="000000"/>
          <w:szCs w:val="32"/>
          <w:lang w:val="en-GB" w:eastAsia="ja-JP"/>
        </w:rPr>
        <w:lastRenderedPageBreak/>
        <w:t xml:space="preserve">motion responses in </w:t>
      </w:r>
      <w:r w:rsidR="0039557D">
        <w:rPr>
          <w:rFonts w:ascii="Arial" w:eastAsiaTheme="minorEastAsia" w:hAnsi="Arial" w:cs="Arial"/>
          <w:color w:val="000000"/>
          <w:szCs w:val="32"/>
          <w:lang w:val="en-GB" w:eastAsia="ja-JP"/>
        </w:rPr>
        <w:t xml:space="preserve">target, </w:t>
      </w:r>
      <w:r w:rsidRPr="00E01435">
        <w:rPr>
          <w:rFonts w:ascii="Arial" w:eastAsiaTheme="minorEastAsia" w:hAnsi="Arial" w:cs="Arial"/>
          <w:color w:val="000000"/>
          <w:szCs w:val="32"/>
          <w:lang w:val="en-GB" w:eastAsia="ja-JP"/>
        </w:rPr>
        <w:t>directionally-selective tangential cells</w:t>
      </w:r>
      <w:r w:rsidR="00413939">
        <w:rPr>
          <w:rFonts w:ascii="Arial" w:eastAsiaTheme="minorEastAsia" w:hAnsi="Arial" w:cs="Arial"/>
          <w:color w:val="000000"/>
          <w:szCs w:val="32"/>
          <w:lang w:val="en-GB" w:eastAsia="ja-JP"/>
        </w:rPr>
        <w:t xml:space="preserve"> (</w:t>
      </w:r>
      <w:r w:rsidR="00003769" w:rsidRPr="00B27948">
        <w:rPr>
          <w:rFonts w:ascii="Arial" w:eastAsiaTheme="minorEastAsia" w:hAnsi="Arial" w:cs="Arial"/>
          <w:color w:val="000000"/>
          <w:szCs w:val="32"/>
          <w:lang w:val="en-GB" w:eastAsia="ja-JP"/>
        </w:rPr>
        <w:t>Borst et al., 2010</w:t>
      </w:r>
      <w:r w:rsidR="00413939" w:rsidRPr="00D41D8E">
        <w:rPr>
          <w:rFonts w:ascii="Arial" w:eastAsiaTheme="minorEastAsia" w:hAnsi="Arial" w:cs="Arial"/>
          <w:color w:val="000000"/>
          <w:szCs w:val="32"/>
          <w:lang w:val="en-GB" w:eastAsia="ja-JP"/>
        </w:rPr>
        <w:t>)</w:t>
      </w:r>
      <w:r w:rsidR="0039557D" w:rsidRPr="00D41D8E">
        <w:rPr>
          <w:rFonts w:ascii="Arial" w:eastAsiaTheme="minorEastAsia" w:hAnsi="Arial" w:cs="Arial"/>
          <w:color w:val="000000"/>
          <w:szCs w:val="32"/>
          <w:lang w:val="en-GB" w:eastAsia="ja-JP"/>
        </w:rPr>
        <w:t xml:space="preserve">, </w:t>
      </w:r>
      <w:r w:rsidRPr="00D41D8E">
        <w:rPr>
          <w:rFonts w:ascii="Arial" w:eastAsiaTheme="minorEastAsia" w:hAnsi="Arial" w:cs="Arial"/>
          <w:color w:val="000000"/>
          <w:szCs w:val="32"/>
          <w:lang w:val="en-GB" w:eastAsia="ja-JP"/>
        </w:rPr>
        <w:t xml:space="preserve">aided by various lobula </w:t>
      </w:r>
      <w:r w:rsidR="007922EC" w:rsidRPr="00D41D8E">
        <w:rPr>
          <w:rFonts w:ascii="Arial" w:eastAsiaTheme="minorEastAsia" w:hAnsi="Arial" w:cs="Arial"/>
          <w:color w:val="000000"/>
          <w:szCs w:val="32"/>
          <w:lang w:val="en-GB" w:eastAsia="ja-JP"/>
        </w:rPr>
        <w:t xml:space="preserve">plate </w:t>
      </w:r>
      <w:r w:rsidR="00411CB3" w:rsidRPr="00D41D8E">
        <w:rPr>
          <w:rFonts w:ascii="Arial" w:eastAsiaTheme="minorEastAsia" w:hAnsi="Arial" w:cs="Arial"/>
          <w:color w:val="000000"/>
          <w:szCs w:val="32"/>
          <w:lang w:val="en-GB" w:eastAsia="ja-JP"/>
        </w:rPr>
        <w:t>interneurons</w:t>
      </w:r>
      <w:r w:rsidR="00413939" w:rsidRPr="00D41D8E">
        <w:rPr>
          <w:rFonts w:ascii="Arial" w:eastAsiaTheme="minorEastAsia" w:hAnsi="Arial" w:cs="Arial"/>
          <w:color w:val="000000"/>
          <w:szCs w:val="32"/>
          <w:lang w:val="en-GB" w:eastAsia="ja-JP"/>
        </w:rPr>
        <w:t xml:space="preserve"> (</w:t>
      </w:r>
      <w:proofErr w:type="spellStart"/>
      <w:r w:rsidR="00003769" w:rsidRPr="00B27948">
        <w:rPr>
          <w:rFonts w:ascii="Arial" w:eastAsiaTheme="minorEastAsia" w:hAnsi="Arial" w:cs="Arial"/>
          <w:color w:val="000000"/>
          <w:szCs w:val="32"/>
          <w:lang w:val="en-GB" w:eastAsia="ja-JP"/>
        </w:rPr>
        <w:t>Mauss</w:t>
      </w:r>
      <w:proofErr w:type="spellEnd"/>
      <w:r w:rsidR="00003769" w:rsidRPr="00B27948">
        <w:rPr>
          <w:rFonts w:ascii="Arial" w:eastAsiaTheme="minorEastAsia" w:hAnsi="Arial" w:cs="Arial"/>
          <w:color w:val="000000"/>
          <w:szCs w:val="32"/>
          <w:lang w:val="en-GB" w:eastAsia="ja-JP"/>
        </w:rPr>
        <w:t xml:space="preserve"> et al., 2015</w:t>
      </w:r>
      <w:r w:rsidR="00413939" w:rsidRPr="00D41D8E">
        <w:rPr>
          <w:rFonts w:ascii="Arial" w:eastAsiaTheme="minorEastAsia" w:hAnsi="Arial" w:cs="Arial"/>
          <w:color w:val="000000"/>
          <w:szCs w:val="32"/>
          <w:lang w:val="en-GB" w:eastAsia="ja-JP"/>
        </w:rPr>
        <w:t>)</w:t>
      </w:r>
      <w:r w:rsidR="00411CB3" w:rsidRPr="00D41D8E">
        <w:rPr>
          <w:rFonts w:ascii="Arial" w:eastAsiaTheme="minorEastAsia" w:hAnsi="Arial" w:cs="Arial"/>
          <w:color w:val="000000"/>
          <w:szCs w:val="32"/>
          <w:lang w:val="en-GB" w:eastAsia="ja-JP"/>
        </w:rPr>
        <w:t>.</w:t>
      </w:r>
    </w:p>
    <w:p w14:paraId="0AB6BA7A" w14:textId="5EFD42B5" w:rsidR="00F7024F" w:rsidRPr="00D41D8E" w:rsidRDefault="00F7024F" w:rsidP="00EC7BAD">
      <w:pPr>
        <w:autoSpaceDE w:val="0"/>
        <w:autoSpaceDN w:val="0"/>
        <w:adjustRightInd w:val="0"/>
        <w:spacing w:line="360" w:lineRule="auto"/>
        <w:ind w:firstLine="720"/>
        <w:rPr>
          <w:rFonts w:ascii="Arial" w:eastAsiaTheme="minorEastAsia" w:hAnsi="Arial"/>
          <w:color w:val="000000"/>
          <w:szCs w:val="32"/>
          <w:lang w:val="en-GB" w:eastAsia="ja-JP"/>
        </w:rPr>
      </w:pPr>
      <w:r w:rsidRPr="00D41D8E">
        <w:rPr>
          <w:rFonts w:ascii="Arial" w:eastAsiaTheme="minorEastAsia" w:hAnsi="Arial"/>
          <w:color w:val="000000"/>
          <w:szCs w:val="32"/>
          <w:lang w:val="en-GB" w:eastAsia="ja-JP"/>
        </w:rPr>
        <w:t xml:space="preserve">How do T4 cells compute the direction of motion? </w:t>
      </w:r>
      <w:r w:rsidR="00630F73" w:rsidRPr="00D41D8E">
        <w:rPr>
          <w:rFonts w:ascii="Arial" w:eastAsiaTheme="minorEastAsia" w:hAnsi="Arial"/>
          <w:color w:val="000000"/>
          <w:szCs w:val="32"/>
          <w:lang w:val="en-GB" w:eastAsia="ja-JP"/>
        </w:rPr>
        <w:t xml:space="preserve"> </w:t>
      </w:r>
      <w:r w:rsidRPr="00D41D8E">
        <w:rPr>
          <w:rFonts w:ascii="Arial" w:eastAsiaTheme="minorEastAsia" w:hAnsi="Arial"/>
          <w:color w:val="000000"/>
          <w:szCs w:val="32"/>
          <w:lang w:val="en-GB" w:eastAsia="ja-JP"/>
        </w:rPr>
        <w:t>A recent</w:t>
      </w:r>
      <w:r w:rsidR="00A51B07">
        <w:rPr>
          <w:rFonts w:ascii="Arial" w:eastAsiaTheme="minorEastAsia" w:hAnsi="Arial"/>
          <w:color w:val="000000"/>
          <w:szCs w:val="32"/>
          <w:lang w:val="en-GB" w:eastAsia="ja-JP"/>
        </w:rPr>
        <w:t xml:space="preserve"> connectomic </w:t>
      </w:r>
      <w:r w:rsidR="00B17008">
        <w:rPr>
          <w:rFonts w:ascii="Arial" w:eastAsiaTheme="minorEastAsia" w:hAnsi="Arial"/>
          <w:color w:val="000000"/>
          <w:szCs w:val="32"/>
          <w:lang w:val="en-GB" w:eastAsia="ja-JP"/>
        </w:rPr>
        <w:t xml:space="preserve">study using </w:t>
      </w:r>
      <w:r w:rsidR="003743FC">
        <w:rPr>
          <w:rFonts w:ascii="Arial" w:eastAsiaTheme="minorEastAsia" w:hAnsi="Arial"/>
          <w:color w:val="000000"/>
          <w:szCs w:val="32"/>
          <w:lang w:val="en-GB" w:eastAsia="ja-JP"/>
        </w:rPr>
        <w:t>serial</w:t>
      </w:r>
      <w:r w:rsidR="003471CE">
        <w:rPr>
          <w:rFonts w:ascii="Arial" w:eastAsiaTheme="minorEastAsia" w:hAnsi="Arial"/>
          <w:color w:val="000000"/>
          <w:szCs w:val="32"/>
          <w:lang w:val="en-GB" w:eastAsia="ja-JP"/>
        </w:rPr>
        <w:t>-</w:t>
      </w:r>
      <w:r w:rsidR="003743FC">
        <w:rPr>
          <w:rFonts w:ascii="Arial" w:eastAsiaTheme="minorEastAsia" w:hAnsi="Arial"/>
          <w:color w:val="000000"/>
          <w:szCs w:val="32"/>
          <w:lang w:val="en-GB" w:eastAsia="ja-JP"/>
        </w:rPr>
        <w:t xml:space="preserve">section </w:t>
      </w:r>
      <w:r w:rsidRPr="00D41D8E">
        <w:rPr>
          <w:rFonts w:ascii="Arial" w:eastAsiaTheme="minorEastAsia" w:hAnsi="Arial" w:hint="eastAsia"/>
          <w:color w:val="000000"/>
          <w:szCs w:val="32"/>
          <w:lang w:val="en-GB" w:eastAsia="ja-JP"/>
        </w:rPr>
        <w:t>EM</w:t>
      </w:r>
      <w:r w:rsidRPr="00D41D8E">
        <w:rPr>
          <w:rFonts w:ascii="Arial" w:eastAsiaTheme="minorEastAsia" w:hAnsi="Arial"/>
          <w:color w:val="000000"/>
          <w:szCs w:val="32"/>
          <w:lang w:val="en-GB" w:eastAsia="ja-JP"/>
        </w:rPr>
        <w:t xml:space="preserve"> </w:t>
      </w:r>
      <w:r w:rsidR="00B17008">
        <w:rPr>
          <w:rFonts w:ascii="Arial" w:eastAsiaTheme="minorEastAsia" w:hAnsi="Arial"/>
          <w:color w:val="000000"/>
          <w:szCs w:val="32"/>
          <w:lang w:val="en-GB" w:eastAsia="ja-JP"/>
        </w:rPr>
        <w:t>(</w:t>
      </w:r>
      <w:proofErr w:type="spellStart"/>
      <w:r w:rsidR="00B17008">
        <w:rPr>
          <w:rFonts w:ascii="Arial" w:eastAsiaTheme="minorEastAsia" w:hAnsi="Arial"/>
          <w:color w:val="000000"/>
          <w:szCs w:val="32"/>
          <w:lang w:val="en-GB" w:eastAsia="ja-JP"/>
        </w:rPr>
        <w:t>ssEM</w:t>
      </w:r>
      <w:proofErr w:type="spellEnd"/>
      <w:r w:rsidR="00B17008">
        <w:rPr>
          <w:rFonts w:ascii="Arial" w:eastAsiaTheme="minorEastAsia" w:hAnsi="Arial"/>
          <w:color w:val="000000"/>
          <w:szCs w:val="32"/>
          <w:lang w:val="en-GB" w:eastAsia="ja-JP"/>
        </w:rPr>
        <w:t xml:space="preserve">) </w:t>
      </w:r>
      <w:r w:rsidRPr="00D41D8E">
        <w:rPr>
          <w:rFonts w:ascii="Arial" w:eastAsiaTheme="minorEastAsia" w:hAnsi="Arial"/>
          <w:color w:val="000000"/>
          <w:szCs w:val="32"/>
          <w:lang w:val="en-GB" w:eastAsia="ja-JP"/>
        </w:rPr>
        <w:t xml:space="preserve">identified two medulla cell types, </w:t>
      </w:r>
      <w:r w:rsidRPr="00D41D8E">
        <w:rPr>
          <w:rFonts w:ascii="Arial" w:eastAsiaTheme="minorEastAsia" w:hAnsi="Arial" w:hint="eastAsia"/>
          <w:color w:val="000000"/>
          <w:szCs w:val="32"/>
          <w:lang w:val="en-GB" w:eastAsia="ja-JP"/>
        </w:rPr>
        <w:t>Mi1</w:t>
      </w:r>
      <w:r w:rsidRPr="00D41D8E">
        <w:rPr>
          <w:rFonts w:ascii="Arial" w:eastAsiaTheme="minorEastAsia" w:hAnsi="Arial"/>
          <w:color w:val="000000"/>
          <w:szCs w:val="32"/>
          <w:lang w:val="en-GB" w:eastAsia="ja-JP"/>
        </w:rPr>
        <w:t xml:space="preserve"> and </w:t>
      </w:r>
      <w:r w:rsidRPr="00D41D8E">
        <w:rPr>
          <w:rFonts w:ascii="Arial" w:eastAsiaTheme="minorEastAsia" w:hAnsi="Arial" w:hint="eastAsia"/>
          <w:color w:val="000000"/>
          <w:szCs w:val="32"/>
          <w:lang w:val="en-GB" w:eastAsia="ja-JP"/>
        </w:rPr>
        <w:t>Tm3</w:t>
      </w:r>
      <w:r w:rsidRPr="00D41D8E">
        <w:rPr>
          <w:rFonts w:ascii="Arial" w:eastAsiaTheme="minorEastAsia" w:hAnsi="Arial"/>
          <w:color w:val="000000"/>
          <w:szCs w:val="32"/>
          <w:lang w:val="en-GB" w:eastAsia="ja-JP"/>
        </w:rPr>
        <w:t xml:space="preserve">, </w:t>
      </w:r>
      <w:r w:rsidR="007315B5" w:rsidRPr="00D41D8E">
        <w:rPr>
          <w:rFonts w:ascii="Arial" w:eastAsiaTheme="minorEastAsia" w:hAnsi="Arial"/>
          <w:color w:val="000000"/>
          <w:szCs w:val="32"/>
          <w:lang w:val="en-GB" w:eastAsia="ja-JP"/>
        </w:rPr>
        <w:t>as the</w:t>
      </w:r>
      <w:r w:rsidR="00647D48">
        <w:rPr>
          <w:rFonts w:ascii="Arial" w:eastAsiaTheme="minorEastAsia" w:hAnsi="Arial"/>
          <w:color w:val="000000"/>
          <w:szCs w:val="32"/>
          <w:lang w:val="en-GB" w:eastAsia="ja-JP"/>
        </w:rPr>
        <w:t xml:space="preserve"> </w:t>
      </w:r>
      <w:r w:rsidR="007315B5" w:rsidRPr="00D41D8E">
        <w:rPr>
          <w:rFonts w:ascii="Arial" w:eastAsiaTheme="minorEastAsia" w:hAnsi="Arial"/>
          <w:color w:val="000000"/>
          <w:szCs w:val="32"/>
          <w:lang w:val="en-GB" w:eastAsia="ja-JP"/>
        </w:rPr>
        <w:t>direct path</w:t>
      </w:r>
      <w:r w:rsidR="00630F73" w:rsidRPr="00D41D8E">
        <w:rPr>
          <w:rFonts w:ascii="Arial" w:eastAsiaTheme="minorEastAsia" w:hAnsi="Arial"/>
          <w:color w:val="000000"/>
          <w:szCs w:val="32"/>
          <w:lang w:val="en-GB" w:eastAsia="ja-JP"/>
        </w:rPr>
        <w:t>way</w:t>
      </w:r>
      <w:r w:rsidR="007315B5" w:rsidRPr="00D41D8E">
        <w:rPr>
          <w:rFonts w:ascii="Arial" w:eastAsiaTheme="minorEastAsia" w:hAnsi="Arial"/>
          <w:color w:val="000000"/>
          <w:szCs w:val="32"/>
          <w:lang w:val="en-GB" w:eastAsia="ja-JP"/>
        </w:rPr>
        <w:t xml:space="preserve">s </w:t>
      </w:r>
      <w:r w:rsidR="00630F73" w:rsidRPr="00D41D8E">
        <w:rPr>
          <w:rFonts w:ascii="Arial" w:eastAsiaTheme="minorEastAsia" w:hAnsi="Arial"/>
          <w:color w:val="000000"/>
          <w:szCs w:val="32"/>
          <w:lang w:val="en-GB" w:eastAsia="ja-JP"/>
        </w:rPr>
        <w:t>between</w:t>
      </w:r>
      <w:r w:rsidR="007315B5" w:rsidRPr="00D41D8E">
        <w:rPr>
          <w:rFonts w:ascii="Arial" w:eastAsiaTheme="minorEastAsia" w:hAnsi="Arial"/>
          <w:color w:val="000000"/>
          <w:szCs w:val="32"/>
          <w:lang w:val="en-GB" w:eastAsia="ja-JP"/>
        </w:rPr>
        <w:t xml:space="preserve"> L1 </w:t>
      </w:r>
      <w:r w:rsidR="00630F73" w:rsidRPr="00D41D8E">
        <w:rPr>
          <w:rFonts w:ascii="Arial" w:eastAsiaTheme="minorEastAsia" w:hAnsi="Arial"/>
          <w:color w:val="000000"/>
          <w:szCs w:val="32"/>
          <w:lang w:val="en-GB" w:eastAsia="ja-JP"/>
        </w:rPr>
        <w:t>and</w:t>
      </w:r>
      <w:r w:rsidR="007315B5" w:rsidRPr="00D41D8E">
        <w:rPr>
          <w:rFonts w:ascii="Arial" w:eastAsiaTheme="minorEastAsia" w:hAnsi="Arial"/>
          <w:color w:val="000000"/>
          <w:szCs w:val="32"/>
          <w:lang w:val="en-GB" w:eastAsia="ja-JP"/>
        </w:rPr>
        <w:t xml:space="preserve"> T4</w:t>
      </w:r>
      <w:r w:rsidR="00767D24" w:rsidRPr="00D41D8E">
        <w:rPr>
          <w:rFonts w:ascii="Arial" w:eastAsiaTheme="minorEastAsia" w:hAnsi="Arial"/>
          <w:color w:val="000000"/>
          <w:szCs w:val="32"/>
          <w:lang w:val="en-GB" w:eastAsia="ja-JP"/>
        </w:rPr>
        <w:t xml:space="preserve"> (</w:t>
      </w:r>
      <w:r w:rsidR="00003769" w:rsidRPr="00B27948">
        <w:rPr>
          <w:rFonts w:ascii="Arial" w:eastAsiaTheme="minorEastAsia" w:hAnsi="Arial" w:cs="Arial"/>
          <w:color w:val="000000"/>
          <w:szCs w:val="32"/>
          <w:lang w:val="en-GB" w:eastAsia="ja-JP"/>
        </w:rPr>
        <w:t>Takemura et al., 2013</w:t>
      </w:r>
      <w:r w:rsidR="00767D24" w:rsidRPr="00D41D8E">
        <w:rPr>
          <w:rFonts w:ascii="Arial" w:eastAsiaTheme="minorEastAsia" w:hAnsi="Arial"/>
          <w:color w:val="000000"/>
          <w:szCs w:val="32"/>
          <w:lang w:val="en-GB" w:eastAsia="ja-JP"/>
        </w:rPr>
        <w:t>)</w:t>
      </w:r>
      <w:r w:rsidR="007315B5" w:rsidRPr="00D41D8E">
        <w:rPr>
          <w:rFonts w:ascii="Arial" w:eastAsiaTheme="minorEastAsia" w:hAnsi="Arial"/>
          <w:color w:val="000000"/>
          <w:szCs w:val="32"/>
          <w:lang w:val="en-GB" w:eastAsia="ja-JP"/>
        </w:rPr>
        <w:t>.</w:t>
      </w:r>
      <w:r w:rsidR="00630F73" w:rsidRPr="00D41D8E">
        <w:rPr>
          <w:rFonts w:ascii="Arial" w:eastAsiaTheme="minorEastAsia" w:hAnsi="Arial"/>
          <w:color w:val="000000"/>
          <w:szCs w:val="32"/>
          <w:lang w:val="en-GB" w:eastAsia="ja-JP"/>
        </w:rPr>
        <w:t xml:space="preserve"> </w:t>
      </w:r>
      <w:r w:rsidR="007315B5" w:rsidRPr="00D41D8E">
        <w:rPr>
          <w:rFonts w:ascii="Arial" w:eastAsiaTheme="minorEastAsia" w:hAnsi="Arial"/>
          <w:color w:val="000000"/>
          <w:szCs w:val="32"/>
          <w:lang w:val="en-GB" w:eastAsia="ja-JP"/>
        </w:rPr>
        <w:t xml:space="preserve"> </w:t>
      </w:r>
      <w:r w:rsidR="00A04FA6" w:rsidRPr="00D41D8E">
        <w:rPr>
          <w:rFonts w:ascii="Arial" w:eastAsiaTheme="minorEastAsia" w:hAnsi="Arial"/>
          <w:color w:val="000000"/>
          <w:szCs w:val="32"/>
          <w:lang w:val="en-GB" w:eastAsia="ja-JP"/>
        </w:rPr>
        <w:t>Detailed</w:t>
      </w:r>
      <w:r w:rsidR="00275499" w:rsidRPr="00D41D8E">
        <w:rPr>
          <w:rFonts w:ascii="Arial" w:eastAsiaTheme="minorEastAsia" w:hAnsi="Arial"/>
          <w:color w:val="000000"/>
          <w:szCs w:val="32"/>
          <w:lang w:val="en-GB" w:eastAsia="ja-JP"/>
        </w:rPr>
        <w:t xml:space="preserve"> analyses </w:t>
      </w:r>
      <w:r w:rsidR="000E7B81" w:rsidRPr="00D41D8E">
        <w:rPr>
          <w:rFonts w:ascii="Arial" w:eastAsiaTheme="minorEastAsia" w:hAnsi="Arial"/>
          <w:color w:val="000000"/>
          <w:szCs w:val="32"/>
          <w:lang w:val="en-GB" w:eastAsia="ja-JP"/>
        </w:rPr>
        <w:t>reveal</w:t>
      </w:r>
      <w:r w:rsidR="00EC738F">
        <w:rPr>
          <w:rFonts w:ascii="Arial" w:eastAsiaTheme="minorEastAsia" w:hAnsi="Arial"/>
          <w:color w:val="000000"/>
          <w:szCs w:val="32"/>
          <w:lang w:val="en-GB" w:eastAsia="ja-JP"/>
        </w:rPr>
        <w:t>ed</w:t>
      </w:r>
      <w:r w:rsidR="00275499" w:rsidRPr="00D41D8E">
        <w:rPr>
          <w:rFonts w:ascii="Arial" w:eastAsiaTheme="minorEastAsia" w:hAnsi="Arial"/>
          <w:color w:val="000000"/>
          <w:szCs w:val="32"/>
          <w:lang w:val="en-GB" w:eastAsia="ja-JP"/>
        </w:rPr>
        <w:t xml:space="preserve"> that t</w:t>
      </w:r>
      <w:r w:rsidRPr="00D41D8E">
        <w:rPr>
          <w:rFonts w:ascii="Arial" w:eastAsiaTheme="minorEastAsia" w:hAnsi="Arial"/>
          <w:color w:val="000000"/>
          <w:szCs w:val="32"/>
          <w:lang w:val="en-GB" w:eastAsia="ja-JP"/>
        </w:rPr>
        <w:t>he</w:t>
      </w:r>
      <w:r w:rsidRPr="00D41D8E">
        <w:rPr>
          <w:rFonts w:ascii="Arial" w:eastAsiaTheme="minorEastAsia" w:hAnsi="Arial" w:hint="eastAsia"/>
          <w:color w:val="000000"/>
          <w:szCs w:val="32"/>
          <w:lang w:val="en-GB" w:eastAsia="ja-JP"/>
        </w:rPr>
        <w:t xml:space="preserve"> </w:t>
      </w:r>
      <w:r w:rsidRPr="00D41D8E">
        <w:rPr>
          <w:rFonts w:ascii="Arial" w:eastAsiaTheme="minorEastAsia" w:hAnsi="Arial"/>
          <w:color w:val="000000"/>
          <w:szCs w:val="32"/>
          <w:lang w:val="en-GB" w:eastAsia="ja-JP"/>
        </w:rPr>
        <w:t>weighted centre of</w:t>
      </w:r>
      <w:r w:rsidR="00647D48">
        <w:rPr>
          <w:rFonts w:ascii="Arial" w:eastAsiaTheme="minorEastAsia" w:hAnsi="Arial"/>
          <w:color w:val="000000"/>
          <w:szCs w:val="32"/>
          <w:lang w:val="en-GB" w:eastAsia="ja-JP"/>
        </w:rPr>
        <w:t xml:space="preserve"> </w:t>
      </w:r>
      <w:ins w:id="11" w:author="Takemura, Shin-ya" w:date="2017-04-01T02:16:00Z">
        <w:r w:rsidR="00035064">
          <w:rPr>
            <w:rFonts w:ascii="Arial" w:eastAsiaTheme="minorEastAsia" w:hAnsi="Arial" w:hint="eastAsia"/>
            <w:color w:val="000000"/>
            <w:szCs w:val="32"/>
            <w:lang w:val="en-GB" w:eastAsia="ja-JP"/>
          </w:rPr>
          <w:t xml:space="preserve">the </w:t>
        </w:r>
      </w:ins>
      <w:r w:rsidR="00647D48">
        <w:rPr>
          <w:rFonts w:ascii="Arial" w:eastAsiaTheme="minorEastAsia" w:hAnsi="Arial"/>
          <w:color w:val="000000"/>
          <w:szCs w:val="32"/>
          <w:lang w:val="en-GB" w:eastAsia="ja-JP"/>
        </w:rPr>
        <w:t xml:space="preserve">Mi1-mediated </w:t>
      </w:r>
      <w:r w:rsidR="00411C70">
        <w:rPr>
          <w:rFonts w:ascii="Arial" w:eastAsiaTheme="minorEastAsia" w:hAnsi="Arial"/>
          <w:color w:val="000000"/>
          <w:szCs w:val="32"/>
          <w:lang w:val="en-GB" w:eastAsia="ja-JP"/>
        </w:rPr>
        <w:t>receptive field</w:t>
      </w:r>
      <w:r w:rsidRPr="00D41D8E">
        <w:rPr>
          <w:rFonts w:ascii="Arial" w:eastAsiaTheme="minorEastAsia" w:hAnsi="Arial"/>
          <w:color w:val="000000"/>
          <w:szCs w:val="32"/>
          <w:lang w:val="en-GB" w:eastAsia="ja-JP"/>
        </w:rPr>
        <w:t xml:space="preserve"> is displaced from that of </w:t>
      </w:r>
      <w:ins w:id="12" w:author="Takemura, Shin-ya" w:date="2017-04-01T02:16:00Z">
        <w:r w:rsidR="00035064">
          <w:rPr>
            <w:rFonts w:ascii="Arial" w:eastAsiaTheme="minorEastAsia" w:hAnsi="Arial" w:hint="eastAsia"/>
            <w:color w:val="000000"/>
            <w:szCs w:val="32"/>
            <w:lang w:val="en-GB" w:eastAsia="ja-JP"/>
          </w:rPr>
          <w:t xml:space="preserve">the </w:t>
        </w:r>
      </w:ins>
      <w:r w:rsidRPr="00D41D8E">
        <w:rPr>
          <w:rFonts w:ascii="Arial" w:eastAsiaTheme="minorEastAsia" w:hAnsi="Arial"/>
          <w:color w:val="000000"/>
          <w:szCs w:val="32"/>
          <w:lang w:val="en-GB" w:eastAsia="ja-JP"/>
        </w:rPr>
        <w:t>Tm3-mediated subfield</w:t>
      </w:r>
      <w:r w:rsidR="00411C70">
        <w:rPr>
          <w:rFonts w:ascii="Arial" w:eastAsiaTheme="minorEastAsia" w:hAnsi="Arial"/>
          <w:color w:val="000000"/>
          <w:szCs w:val="32"/>
          <w:lang w:val="en-GB" w:eastAsia="ja-JP"/>
        </w:rPr>
        <w:t>,</w:t>
      </w:r>
      <w:r w:rsidRPr="00D41D8E">
        <w:rPr>
          <w:rFonts w:ascii="Arial" w:eastAsiaTheme="minorEastAsia" w:hAnsi="Arial"/>
          <w:color w:val="000000"/>
          <w:szCs w:val="32"/>
          <w:lang w:val="en-GB" w:eastAsia="ja-JP"/>
        </w:rPr>
        <w:t xml:space="preserve"> and</w:t>
      </w:r>
      <w:r w:rsidR="00720A86" w:rsidRPr="00D41D8E">
        <w:rPr>
          <w:rFonts w:ascii="Arial" w:eastAsiaTheme="minorEastAsia" w:hAnsi="Arial"/>
          <w:color w:val="000000"/>
          <w:szCs w:val="32"/>
          <w:lang w:val="en-GB" w:eastAsia="ja-JP"/>
        </w:rPr>
        <w:t xml:space="preserve"> </w:t>
      </w:r>
      <w:r w:rsidR="00103771" w:rsidRPr="00D41D8E">
        <w:rPr>
          <w:rFonts w:ascii="Arial" w:eastAsiaTheme="minorEastAsia" w:hAnsi="Arial"/>
          <w:color w:val="000000"/>
          <w:szCs w:val="32"/>
          <w:lang w:val="en-GB" w:eastAsia="ja-JP"/>
        </w:rPr>
        <w:t xml:space="preserve">that </w:t>
      </w:r>
      <w:r w:rsidRPr="00D41D8E">
        <w:rPr>
          <w:rFonts w:ascii="Arial" w:eastAsiaTheme="minorEastAsia" w:hAnsi="Arial" w:hint="eastAsia"/>
          <w:color w:val="000000"/>
          <w:szCs w:val="32"/>
          <w:lang w:val="en-GB" w:eastAsia="ja-JP"/>
        </w:rPr>
        <w:t xml:space="preserve">the </w:t>
      </w:r>
      <w:r w:rsidRPr="00D41D8E">
        <w:rPr>
          <w:rFonts w:ascii="Arial" w:eastAsiaTheme="minorEastAsia" w:hAnsi="Arial"/>
          <w:color w:val="000000"/>
          <w:szCs w:val="32"/>
          <w:lang w:val="en-GB" w:eastAsia="ja-JP"/>
        </w:rPr>
        <w:t xml:space="preserve">direction </w:t>
      </w:r>
      <w:r w:rsidRPr="00D41D8E">
        <w:rPr>
          <w:rFonts w:ascii="Arial" w:eastAsiaTheme="minorEastAsia" w:hAnsi="Arial" w:hint="eastAsia"/>
          <w:color w:val="000000"/>
          <w:szCs w:val="32"/>
          <w:lang w:val="en-GB" w:eastAsia="ja-JP"/>
        </w:rPr>
        <w:t xml:space="preserve">of displacement between </w:t>
      </w:r>
      <w:r w:rsidRPr="00D41D8E">
        <w:rPr>
          <w:rFonts w:ascii="Arial" w:eastAsiaTheme="minorEastAsia" w:hAnsi="Arial"/>
          <w:color w:val="000000"/>
          <w:szCs w:val="32"/>
          <w:lang w:val="en-GB" w:eastAsia="ja-JP"/>
        </w:rPr>
        <w:t xml:space="preserve">the two subfields </w:t>
      </w:r>
      <w:del w:id="13" w:author="Takemura, Shin-ya" w:date="2017-04-01T02:16:00Z">
        <w:r w:rsidRPr="00D41D8E">
          <w:rPr>
            <w:rFonts w:ascii="Arial" w:eastAsiaTheme="minorEastAsia" w:hAnsi="Arial"/>
            <w:color w:val="000000"/>
            <w:szCs w:val="32"/>
            <w:lang w:val="en-GB" w:eastAsia="ja-JP"/>
          </w:rPr>
          <w:delText xml:space="preserve">usually </w:delText>
        </w:r>
      </w:del>
      <w:r w:rsidR="000E7B81" w:rsidRPr="00D41D8E">
        <w:rPr>
          <w:rFonts w:ascii="Arial" w:eastAsiaTheme="minorEastAsia" w:hAnsi="Arial"/>
          <w:color w:val="000000"/>
          <w:szCs w:val="32"/>
          <w:lang w:val="en-GB" w:eastAsia="ja-JP"/>
        </w:rPr>
        <w:t>aligns</w:t>
      </w:r>
      <w:ins w:id="14" w:author="Takemura, Shin-ya" w:date="2017-04-01T02:16:00Z">
        <w:r w:rsidR="000E7B81" w:rsidRPr="00D41D8E">
          <w:rPr>
            <w:rFonts w:ascii="Arial" w:eastAsiaTheme="minorEastAsia" w:hAnsi="Arial"/>
            <w:color w:val="000000"/>
            <w:szCs w:val="32"/>
            <w:lang w:val="en-GB" w:eastAsia="ja-JP"/>
          </w:rPr>
          <w:t xml:space="preserve"> </w:t>
        </w:r>
        <w:r w:rsidR="00787E5C" w:rsidRPr="00787E5C">
          <w:rPr>
            <w:rFonts w:ascii="Arial" w:eastAsiaTheme="minorEastAsia" w:hAnsi="Arial"/>
            <w:color w:val="000000"/>
            <w:szCs w:val="32"/>
            <w:lang w:val="en-GB" w:eastAsia="ja-JP"/>
          </w:rPr>
          <w:t>in ~70% of cases</w:t>
        </w:r>
      </w:ins>
      <w:r w:rsidR="00787E5C" w:rsidRPr="00787E5C">
        <w:rPr>
          <w:rFonts w:ascii="Arial" w:eastAsiaTheme="minorEastAsia" w:hAnsi="Arial"/>
          <w:color w:val="000000"/>
          <w:szCs w:val="32"/>
          <w:lang w:val="en-GB" w:eastAsia="ja-JP"/>
        </w:rPr>
        <w:t xml:space="preserve"> </w:t>
      </w:r>
      <w:r w:rsidRPr="00D41D8E">
        <w:rPr>
          <w:rFonts w:ascii="Arial" w:eastAsiaTheme="minorEastAsia" w:hAnsi="Arial"/>
          <w:color w:val="000000"/>
          <w:szCs w:val="32"/>
          <w:lang w:val="en-GB" w:eastAsia="ja-JP"/>
        </w:rPr>
        <w:t>with T4’s preferred direction</w:t>
      </w:r>
      <w:r w:rsidR="00EE75A0" w:rsidRPr="00D41D8E">
        <w:rPr>
          <w:rFonts w:ascii="Arial" w:eastAsiaTheme="minorEastAsia" w:hAnsi="Arial"/>
          <w:color w:val="000000"/>
          <w:szCs w:val="32"/>
          <w:lang w:val="en-GB" w:eastAsia="ja-JP"/>
        </w:rPr>
        <w:t xml:space="preserve"> </w:t>
      </w:r>
      <w:r w:rsidR="00767D24" w:rsidRPr="00D41D8E">
        <w:rPr>
          <w:rFonts w:ascii="Arial" w:eastAsiaTheme="minorEastAsia" w:hAnsi="Arial"/>
          <w:color w:val="000000"/>
          <w:szCs w:val="32"/>
          <w:lang w:val="en-GB" w:eastAsia="ja-JP"/>
        </w:rPr>
        <w:t>(</w:t>
      </w:r>
      <w:r w:rsidR="00003769" w:rsidRPr="00B27948">
        <w:rPr>
          <w:rFonts w:ascii="Arial" w:eastAsiaTheme="minorEastAsia" w:hAnsi="Arial" w:cs="Arial"/>
          <w:color w:val="000000"/>
          <w:szCs w:val="32"/>
          <w:lang w:val="en-GB" w:eastAsia="ja-JP"/>
        </w:rPr>
        <w:t>Takemura et al., 2013</w:t>
      </w:r>
      <w:r w:rsidR="00767D24" w:rsidRPr="00D41D8E">
        <w:rPr>
          <w:rFonts w:ascii="Arial" w:eastAsiaTheme="minorEastAsia" w:hAnsi="Arial"/>
          <w:color w:val="000000"/>
          <w:szCs w:val="32"/>
          <w:lang w:val="en-GB" w:eastAsia="ja-JP"/>
        </w:rPr>
        <w:t>)</w:t>
      </w:r>
      <w:r w:rsidRPr="00D41D8E">
        <w:rPr>
          <w:rFonts w:ascii="Arial" w:eastAsiaTheme="minorEastAsia" w:hAnsi="Arial"/>
          <w:color w:val="000000"/>
          <w:szCs w:val="32"/>
          <w:lang w:val="en-GB" w:eastAsia="ja-JP"/>
        </w:rPr>
        <w:t>.  Electrophysiological recordings demonstrate a temporal offset</w:t>
      </w:r>
      <w:r w:rsidRPr="00D41D8E">
        <w:rPr>
          <w:rFonts w:ascii="Arial" w:eastAsiaTheme="minorEastAsia" w:hAnsi="Arial" w:hint="eastAsia"/>
          <w:color w:val="000000"/>
          <w:szCs w:val="32"/>
          <w:lang w:val="en-GB" w:eastAsia="ja-JP"/>
        </w:rPr>
        <w:t xml:space="preserve"> </w:t>
      </w:r>
      <w:r w:rsidRPr="00D41D8E">
        <w:rPr>
          <w:rFonts w:ascii="Arial" w:eastAsiaTheme="minorEastAsia" w:hAnsi="Arial"/>
          <w:color w:val="000000"/>
          <w:szCs w:val="32"/>
          <w:lang w:val="en-GB" w:eastAsia="ja-JP"/>
        </w:rPr>
        <w:t>between the</w:t>
      </w:r>
      <w:r w:rsidRPr="00D41D8E">
        <w:rPr>
          <w:rFonts w:ascii="Arial" w:eastAsiaTheme="minorEastAsia" w:hAnsi="Arial" w:hint="eastAsia"/>
          <w:color w:val="000000"/>
          <w:szCs w:val="32"/>
          <w:lang w:val="en-GB" w:eastAsia="ja-JP"/>
        </w:rPr>
        <w:t xml:space="preserve"> response</w:t>
      </w:r>
      <w:r w:rsidRPr="00D41D8E">
        <w:rPr>
          <w:rFonts w:ascii="Arial" w:eastAsiaTheme="minorEastAsia" w:hAnsi="Arial"/>
          <w:color w:val="000000"/>
          <w:szCs w:val="32"/>
          <w:lang w:val="en-GB" w:eastAsia="ja-JP"/>
        </w:rPr>
        <w:t>s</w:t>
      </w:r>
      <w:r w:rsidRPr="00D41D8E">
        <w:rPr>
          <w:rFonts w:ascii="Arial" w:eastAsiaTheme="minorEastAsia" w:hAnsi="Arial" w:hint="eastAsia"/>
          <w:color w:val="000000"/>
          <w:szCs w:val="32"/>
          <w:lang w:val="en-GB" w:eastAsia="ja-JP"/>
        </w:rPr>
        <w:t xml:space="preserve"> </w:t>
      </w:r>
      <w:r w:rsidRPr="00D41D8E">
        <w:rPr>
          <w:rFonts w:ascii="Arial" w:eastAsiaTheme="minorEastAsia" w:hAnsi="Arial"/>
          <w:color w:val="000000"/>
          <w:szCs w:val="32"/>
          <w:lang w:val="en-GB" w:eastAsia="ja-JP"/>
        </w:rPr>
        <w:t xml:space="preserve">of </w:t>
      </w:r>
      <w:r w:rsidRPr="00D41D8E">
        <w:rPr>
          <w:rFonts w:ascii="Arial" w:eastAsiaTheme="minorEastAsia" w:hAnsi="Arial" w:hint="eastAsia"/>
          <w:color w:val="000000"/>
          <w:szCs w:val="32"/>
          <w:lang w:val="en-GB" w:eastAsia="ja-JP"/>
        </w:rPr>
        <w:t>the two</w:t>
      </w:r>
      <w:r w:rsidRPr="00D41D8E">
        <w:rPr>
          <w:rFonts w:ascii="Arial" w:eastAsiaTheme="minorEastAsia" w:hAnsi="Arial"/>
          <w:color w:val="000000"/>
          <w:szCs w:val="32"/>
          <w:lang w:val="en-GB" w:eastAsia="ja-JP"/>
        </w:rPr>
        <w:t xml:space="preserve"> cell types</w:t>
      </w:r>
      <w:r w:rsidR="00BE0F36" w:rsidRPr="00D41D8E">
        <w:rPr>
          <w:rFonts w:ascii="Arial" w:eastAsiaTheme="minorEastAsia" w:hAnsi="Arial" w:hint="eastAsia"/>
          <w:color w:val="000000"/>
          <w:szCs w:val="32"/>
          <w:lang w:val="en-GB" w:eastAsia="ja-JP"/>
        </w:rPr>
        <w:t>:</w:t>
      </w:r>
      <w:r w:rsidRPr="00D41D8E">
        <w:rPr>
          <w:rFonts w:ascii="Arial" w:eastAsiaTheme="minorEastAsia" w:hAnsi="Arial"/>
          <w:color w:val="000000"/>
          <w:szCs w:val="32"/>
          <w:lang w:val="en-GB" w:eastAsia="ja-JP"/>
        </w:rPr>
        <w:t xml:space="preserve"> Mi1 exhibit</w:t>
      </w:r>
      <w:r w:rsidR="00BE0F36" w:rsidRPr="00D41D8E">
        <w:rPr>
          <w:rFonts w:ascii="Arial" w:eastAsiaTheme="minorEastAsia" w:hAnsi="Arial" w:hint="eastAsia"/>
          <w:color w:val="000000"/>
          <w:szCs w:val="32"/>
          <w:lang w:val="en-GB" w:eastAsia="ja-JP"/>
        </w:rPr>
        <w:t>s</w:t>
      </w:r>
      <w:r w:rsidRPr="00D41D8E">
        <w:rPr>
          <w:rFonts w:ascii="Arial" w:eastAsiaTheme="minorEastAsia" w:hAnsi="Arial"/>
          <w:color w:val="000000"/>
          <w:szCs w:val="32"/>
          <w:lang w:val="en-GB" w:eastAsia="ja-JP"/>
        </w:rPr>
        <w:t xml:space="preserve"> a peak light response later than that in Tm3</w:t>
      </w:r>
      <w:r w:rsidR="00767D24" w:rsidRPr="00D41D8E">
        <w:rPr>
          <w:rFonts w:ascii="Arial" w:eastAsiaTheme="minorEastAsia" w:hAnsi="Arial"/>
          <w:color w:val="000000"/>
          <w:szCs w:val="32"/>
          <w:lang w:val="en-GB" w:eastAsia="ja-JP"/>
        </w:rPr>
        <w:t xml:space="preserve"> (</w:t>
      </w:r>
      <w:proofErr w:type="spellStart"/>
      <w:r w:rsidR="00003769" w:rsidRPr="00B27948">
        <w:rPr>
          <w:rFonts w:ascii="Arial" w:eastAsiaTheme="minorEastAsia" w:hAnsi="Arial"/>
          <w:color w:val="000000"/>
          <w:szCs w:val="32"/>
          <w:lang w:val="en-GB" w:eastAsia="ja-JP"/>
        </w:rPr>
        <w:t>Behnia</w:t>
      </w:r>
      <w:proofErr w:type="spellEnd"/>
      <w:r w:rsidR="00003769" w:rsidRPr="00B27948">
        <w:rPr>
          <w:rFonts w:ascii="Arial" w:eastAsiaTheme="minorEastAsia" w:hAnsi="Arial"/>
          <w:color w:val="000000"/>
          <w:szCs w:val="32"/>
          <w:lang w:val="en-GB" w:eastAsia="ja-JP"/>
        </w:rPr>
        <w:t xml:space="preserve"> et al., 2014</w:t>
      </w:r>
      <w:del w:id="15" w:author="Takemura, Shin-ya" w:date="2017-04-01T02:16:00Z">
        <w:r w:rsidR="00767D24" w:rsidRPr="00D41D8E">
          <w:rPr>
            <w:rFonts w:ascii="Arial" w:eastAsiaTheme="minorEastAsia" w:hAnsi="Arial"/>
            <w:color w:val="000000"/>
            <w:szCs w:val="32"/>
            <w:lang w:val="en-GB" w:eastAsia="ja-JP"/>
          </w:rPr>
          <w:delText>)</w:delText>
        </w:r>
        <w:r w:rsidRPr="00D41D8E">
          <w:rPr>
            <w:rFonts w:ascii="Arial" w:eastAsiaTheme="minorEastAsia" w:hAnsi="Arial"/>
            <w:color w:val="000000"/>
            <w:szCs w:val="32"/>
            <w:lang w:val="en-GB" w:eastAsia="ja-JP"/>
          </w:rPr>
          <w:delText>.</w:delText>
        </w:r>
      </w:del>
      <w:ins w:id="16" w:author="Takemura, Shin-ya" w:date="2017-04-01T02:16:00Z">
        <w:r w:rsidR="00767D24" w:rsidRPr="00D41D8E">
          <w:rPr>
            <w:rFonts w:ascii="Arial" w:eastAsiaTheme="minorEastAsia" w:hAnsi="Arial"/>
            <w:color w:val="000000"/>
            <w:szCs w:val="32"/>
            <w:lang w:val="en-GB" w:eastAsia="ja-JP"/>
          </w:rPr>
          <w:t>)</w:t>
        </w:r>
        <w:r w:rsidR="004F5781">
          <w:rPr>
            <w:rFonts w:ascii="Arial" w:eastAsiaTheme="minorEastAsia" w:hAnsi="Arial" w:hint="eastAsia"/>
            <w:color w:val="000000"/>
            <w:szCs w:val="32"/>
            <w:lang w:val="en-GB" w:eastAsia="ja-JP"/>
          </w:rPr>
          <w:t xml:space="preserve">, </w:t>
        </w:r>
        <w:r w:rsidR="006D3634">
          <w:rPr>
            <w:rFonts w:ascii="Arial" w:eastAsiaTheme="minorEastAsia" w:hAnsi="Arial"/>
            <w:color w:val="000000"/>
            <w:szCs w:val="32"/>
            <w:lang w:val="en-GB" w:eastAsia="ja-JP"/>
          </w:rPr>
          <w:t>although</w:t>
        </w:r>
        <w:r w:rsidR="00E31074">
          <w:rPr>
            <w:rFonts w:ascii="Arial" w:eastAsiaTheme="minorEastAsia" w:hAnsi="Arial"/>
            <w:color w:val="000000"/>
            <w:szCs w:val="32"/>
            <w:lang w:val="en-GB" w:eastAsia="ja-JP"/>
          </w:rPr>
          <w:t xml:space="preserve"> the time difference</w:t>
        </w:r>
        <w:r w:rsidR="004F5781">
          <w:rPr>
            <w:rFonts w:ascii="Arial" w:eastAsiaTheme="minorEastAsia" w:hAnsi="Arial" w:hint="eastAsia"/>
            <w:color w:val="000000"/>
            <w:szCs w:val="32"/>
            <w:lang w:val="en-GB" w:eastAsia="ja-JP"/>
          </w:rPr>
          <w:t xml:space="preserve"> </w:t>
        </w:r>
        <w:r w:rsidR="00654218">
          <w:rPr>
            <w:rFonts w:ascii="Arial" w:eastAsiaTheme="minorEastAsia" w:hAnsi="Arial"/>
            <w:color w:val="000000"/>
            <w:szCs w:val="32"/>
            <w:lang w:val="en-GB" w:eastAsia="ja-JP"/>
          </w:rPr>
          <w:t xml:space="preserve">(~15 </w:t>
        </w:r>
        <w:proofErr w:type="spellStart"/>
        <w:r w:rsidR="00654218">
          <w:rPr>
            <w:rFonts w:ascii="Arial" w:eastAsiaTheme="minorEastAsia" w:hAnsi="Arial"/>
            <w:color w:val="000000"/>
            <w:szCs w:val="32"/>
            <w:lang w:val="en-GB" w:eastAsia="ja-JP"/>
          </w:rPr>
          <w:t>ms</w:t>
        </w:r>
        <w:proofErr w:type="spellEnd"/>
        <w:r w:rsidR="00654218">
          <w:rPr>
            <w:rFonts w:ascii="Arial" w:eastAsiaTheme="minorEastAsia" w:hAnsi="Arial"/>
            <w:color w:val="000000"/>
            <w:szCs w:val="32"/>
            <w:lang w:val="en-GB" w:eastAsia="ja-JP"/>
          </w:rPr>
          <w:t>)</w:t>
        </w:r>
        <w:r w:rsidR="00654218">
          <w:rPr>
            <w:rFonts w:ascii="Arial" w:eastAsiaTheme="minorEastAsia" w:hAnsi="Arial" w:hint="eastAsia"/>
            <w:color w:val="000000"/>
            <w:szCs w:val="32"/>
            <w:lang w:val="en-GB" w:eastAsia="ja-JP"/>
          </w:rPr>
          <w:t xml:space="preserve"> is </w:t>
        </w:r>
        <w:r w:rsidR="006D3634">
          <w:rPr>
            <w:rFonts w:ascii="Arial" w:eastAsiaTheme="minorEastAsia" w:hAnsi="Arial"/>
            <w:color w:val="000000"/>
            <w:szCs w:val="32"/>
            <w:lang w:val="en-GB" w:eastAsia="ja-JP"/>
          </w:rPr>
          <w:t>probably</w:t>
        </w:r>
        <w:r w:rsidR="00E31074">
          <w:rPr>
            <w:rFonts w:ascii="Arial" w:eastAsiaTheme="minorEastAsia" w:hAnsi="Arial"/>
            <w:color w:val="000000"/>
            <w:szCs w:val="32"/>
            <w:lang w:val="en-GB" w:eastAsia="ja-JP"/>
          </w:rPr>
          <w:t xml:space="preserve"> too small to account for T4’s</w:t>
        </w:r>
        <w:r w:rsidR="004F5781">
          <w:rPr>
            <w:rFonts w:ascii="Arial" w:eastAsiaTheme="minorEastAsia" w:hAnsi="Arial" w:hint="eastAsia"/>
            <w:color w:val="000000"/>
            <w:szCs w:val="32"/>
            <w:lang w:val="en-GB" w:eastAsia="ja-JP"/>
          </w:rPr>
          <w:t xml:space="preserve"> </w:t>
        </w:r>
        <w:r w:rsidR="006D3634">
          <w:rPr>
            <w:rFonts w:ascii="Arial" w:eastAsiaTheme="minorEastAsia" w:hAnsi="Arial"/>
            <w:color w:val="000000"/>
            <w:szCs w:val="32"/>
            <w:lang w:val="en-GB" w:eastAsia="ja-JP"/>
          </w:rPr>
          <w:t>measured</w:t>
        </w:r>
        <w:r w:rsidR="00980D61">
          <w:rPr>
            <w:rFonts w:ascii="Arial" w:eastAsiaTheme="minorEastAsia" w:hAnsi="Arial"/>
            <w:color w:val="000000"/>
            <w:szCs w:val="32"/>
            <w:lang w:val="en-GB" w:eastAsia="ja-JP"/>
          </w:rPr>
          <w:t xml:space="preserve"> </w:t>
        </w:r>
        <w:r w:rsidR="004F5781">
          <w:rPr>
            <w:rFonts w:ascii="Arial" w:eastAsiaTheme="minorEastAsia" w:hAnsi="Arial" w:hint="eastAsia"/>
            <w:color w:val="000000"/>
            <w:szCs w:val="32"/>
            <w:lang w:val="en-GB" w:eastAsia="ja-JP"/>
          </w:rPr>
          <w:t xml:space="preserve">temporal frequency </w:t>
        </w:r>
        <w:r w:rsidR="006D3634">
          <w:rPr>
            <w:rFonts w:ascii="Arial" w:eastAsiaTheme="minorEastAsia" w:hAnsi="Arial"/>
            <w:color w:val="000000"/>
            <w:szCs w:val="32"/>
            <w:lang w:val="en-GB" w:eastAsia="ja-JP"/>
          </w:rPr>
          <w:t>optimum</w:t>
        </w:r>
        <w:r w:rsidR="00980D61" w:rsidRPr="00836184">
          <w:rPr>
            <w:rFonts w:ascii="Arial" w:eastAsiaTheme="minorEastAsia" w:hAnsi="Arial"/>
            <w:szCs w:val="32"/>
            <w:lang w:eastAsia="ja-JP"/>
          </w:rPr>
          <w:t xml:space="preserve"> </w:t>
        </w:r>
        <w:r w:rsidR="004F5781">
          <w:rPr>
            <w:rFonts w:ascii="Arial" w:eastAsiaTheme="minorEastAsia" w:hAnsi="Arial" w:hint="eastAsia"/>
            <w:color w:val="000000"/>
            <w:szCs w:val="32"/>
            <w:lang w:val="en-GB" w:eastAsia="ja-JP"/>
          </w:rPr>
          <w:t>of ~1 Hz</w:t>
        </w:r>
        <w:r w:rsidR="00F22808">
          <w:rPr>
            <w:rFonts w:ascii="Arial" w:eastAsiaTheme="minorEastAsia" w:hAnsi="Arial"/>
            <w:color w:val="000000"/>
            <w:szCs w:val="32"/>
            <w:lang w:val="en-GB" w:eastAsia="ja-JP"/>
          </w:rPr>
          <w:t xml:space="preserve"> </w:t>
        </w:r>
        <w:r w:rsidR="004F5781" w:rsidRPr="00836184">
          <w:rPr>
            <w:rFonts w:ascii="Arial" w:eastAsiaTheme="minorEastAsia" w:hAnsi="Arial"/>
            <w:szCs w:val="32"/>
            <w:lang w:eastAsia="ja-JP"/>
          </w:rPr>
          <w:t>(Maisak et al., 2013)</w:t>
        </w:r>
        <w:r w:rsidRPr="00D41D8E">
          <w:rPr>
            <w:rFonts w:ascii="Arial" w:eastAsiaTheme="minorEastAsia" w:hAnsi="Arial"/>
            <w:color w:val="000000"/>
            <w:szCs w:val="32"/>
            <w:lang w:val="en-GB" w:eastAsia="ja-JP"/>
          </w:rPr>
          <w:t>.</w:t>
        </w:r>
      </w:ins>
      <w:r w:rsidRPr="00D41D8E">
        <w:rPr>
          <w:rFonts w:ascii="Arial" w:eastAsiaTheme="minorEastAsia" w:hAnsi="Arial" w:hint="eastAsia"/>
          <w:color w:val="000000"/>
          <w:szCs w:val="32"/>
          <w:lang w:val="en-GB" w:eastAsia="ja-JP"/>
        </w:rPr>
        <w:t xml:space="preserve"> </w:t>
      </w:r>
      <w:r w:rsidRPr="00D41D8E">
        <w:rPr>
          <w:rFonts w:ascii="Arial" w:eastAsiaTheme="minorEastAsia" w:hAnsi="Arial"/>
          <w:color w:val="000000"/>
          <w:szCs w:val="32"/>
          <w:lang w:val="en-GB" w:eastAsia="ja-JP"/>
        </w:rPr>
        <w:t xml:space="preserve"> </w:t>
      </w:r>
      <w:r w:rsidR="00640556" w:rsidRPr="00D41D8E">
        <w:rPr>
          <w:rFonts w:ascii="Arial" w:eastAsiaTheme="minorEastAsia" w:hAnsi="Arial"/>
          <w:color w:val="000000"/>
          <w:szCs w:val="32"/>
          <w:lang w:val="en-GB" w:eastAsia="ja-JP"/>
        </w:rPr>
        <w:t xml:space="preserve">The direction of spatial offsets from Tm3 to </w:t>
      </w:r>
      <w:del w:id="17" w:author="Takemura, Shin-ya" w:date="2017-04-01T02:16:00Z">
        <w:r w:rsidR="00640556" w:rsidRPr="00D41D8E">
          <w:rPr>
            <w:rFonts w:ascii="Arial" w:eastAsiaTheme="minorEastAsia" w:hAnsi="Arial"/>
            <w:color w:val="000000"/>
            <w:szCs w:val="32"/>
            <w:lang w:val="en-GB" w:eastAsia="ja-JP"/>
          </w:rPr>
          <w:delText>M1,</w:delText>
        </w:r>
      </w:del>
      <w:ins w:id="18" w:author="Takemura, Shin-ya" w:date="2017-04-01T02:16:00Z">
        <w:r w:rsidR="00640556" w:rsidRPr="00D41D8E">
          <w:rPr>
            <w:rFonts w:ascii="Arial" w:eastAsiaTheme="minorEastAsia" w:hAnsi="Arial"/>
            <w:color w:val="000000"/>
            <w:szCs w:val="32"/>
            <w:lang w:val="en-GB" w:eastAsia="ja-JP"/>
          </w:rPr>
          <w:t>M</w:t>
        </w:r>
        <w:r w:rsidR="005A3473">
          <w:rPr>
            <w:rFonts w:ascii="Arial" w:eastAsiaTheme="minorEastAsia" w:hAnsi="Arial" w:hint="eastAsia"/>
            <w:color w:val="000000"/>
            <w:szCs w:val="32"/>
            <w:lang w:val="en-GB" w:eastAsia="ja-JP"/>
          </w:rPr>
          <w:t>i</w:t>
        </w:r>
        <w:r w:rsidR="00640556" w:rsidRPr="00D41D8E">
          <w:rPr>
            <w:rFonts w:ascii="Arial" w:eastAsiaTheme="minorEastAsia" w:hAnsi="Arial"/>
            <w:color w:val="000000"/>
            <w:szCs w:val="32"/>
            <w:lang w:val="en-GB" w:eastAsia="ja-JP"/>
          </w:rPr>
          <w:t xml:space="preserve">1, </w:t>
        </w:r>
        <w:r w:rsidR="00E14C23">
          <w:rPr>
            <w:rFonts w:ascii="Arial" w:eastAsiaTheme="minorEastAsia" w:hAnsi="Arial" w:hint="eastAsia"/>
            <w:color w:val="000000"/>
            <w:szCs w:val="32"/>
            <w:lang w:val="en-GB" w:eastAsia="ja-JP"/>
          </w:rPr>
          <w:t>generally</w:t>
        </w:r>
      </w:ins>
      <w:r w:rsidR="00E14C23">
        <w:rPr>
          <w:rFonts w:ascii="Arial" w:eastAsiaTheme="minorEastAsia" w:hAnsi="Arial" w:hint="eastAsia"/>
          <w:color w:val="000000"/>
          <w:szCs w:val="32"/>
          <w:lang w:val="en-GB" w:eastAsia="ja-JP"/>
        </w:rPr>
        <w:t xml:space="preserve"> </w:t>
      </w:r>
      <w:r w:rsidR="00640556" w:rsidRPr="00D41D8E">
        <w:rPr>
          <w:rFonts w:ascii="Arial" w:eastAsiaTheme="minorEastAsia" w:hAnsi="Arial"/>
          <w:color w:val="000000"/>
          <w:szCs w:val="32"/>
          <w:lang w:val="en-GB" w:eastAsia="ja-JP"/>
        </w:rPr>
        <w:t xml:space="preserve">consistent with T4’s preferred direction, matches the requirements of non-delay and delay input channels of </w:t>
      </w:r>
      <w:r w:rsidR="00C50B0D" w:rsidRPr="00D41D8E">
        <w:rPr>
          <w:rFonts w:ascii="Arial" w:eastAsiaTheme="minorEastAsia" w:hAnsi="Arial"/>
          <w:color w:val="000000"/>
          <w:szCs w:val="32"/>
          <w:lang w:val="en-GB" w:eastAsia="ja-JP"/>
        </w:rPr>
        <w:t xml:space="preserve">a </w:t>
      </w:r>
      <w:r w:rsidR="00640556" w:rsidRPr="00D41D8E">
        <w:rPr>
          <w:rFonts w:ascii="Arial" w:eastAsiaTheme="minorEastAsia" w:hAnsi="Arial"/>
          <w:color w:val="000000"/>
          <w:szCs w:val="32"/>
          <w:lang w:val="en-GB" w:eastAsia="ja-JP"/>
        </w:rPr>
        <w:t>BL-type detector.</w:t>
      </w:r>
    </w:p>
    <w:p w14:paraId="1F1C7EAA" w14:textId="3F2E428C" w:rsidR="00AA4EA3" w:rsidRDefault="00F7024F" w:rsidP="00F17A3F">
      <w:pPr>
        <w:autoSpaceDE w:val="0"/>
        <w:autoSpaceDN w:val="0"/>
        <w:adjustRightInd w:val="0"/>
        <w:spacing w:line="360" w:lineRule="auto"/>
        <w:ind w:firstLine="720"/>
        <w:rPr>
          <w:rFonts w:ascii="Arial" w:eastAsiaTheme="minorEastAsia" w:hAnsi="Arial"/>
          <w:color w:val="000000"/>
          <w:szCs w:val="32"/>
          <w:lang w:val="en-GB" w:eastAsia="ja-JP"/>
        </w:rPr>
      </w:pPr>
      <w:r w:rsidRPr="00D41D8E">
        <w:rPr>
          <w:rFonts w:ascii="Arial" w:eastAsiaTheme="minorEastAsia" w:hAnsi="Arial"/>
          <w:color w:val="000000"/>
          <w:szCs w:val="32"/>
          <w:lang w:val="en-GB" w:eastAsia="ja-JP"/>
        </w:rPr>
        <w:t xml:space="preserve">Despite this evidence, there are multiple indications that Mi1 and Tm3 inputs are not the only players in T4’s motion detection.  First, </w:t>
      </w:r>
      <w:r w:rsidR="00275499" w:rsidRPr="00D41D8E">
        <w:rPr>
          <w:rFonts w:ascii="Arial" w:eastAsiaTheme="minorEastAsia" w:hAnsi="Arial"/>
          <w:color w:val="000000"/>
          <w:szCs w:val="32"/>
          <w:lang w:val="en-GB" w:eastAsia="ja-JP"/>
        </w:rPr>
        <w:t>a BL-type</w:t>
      </w:r>
      <w:r w:rsidRPr="00D41D8E">
        <w:rPr>
          <w:rFonts w:ascii="Arial" w:eastAsiaTheme="minorEastAsia" w:hAnsi="Arial"/>
          <w:color w:val="000000"/>
          <w:szCs w:val="32"/>
          <w:lang w:val="en-GB" w:eastAsia="ja-JP"/>
        </w:rPr>
        <w:t xml:space="preserve"> </w:t>
      </w:r>
      <w:r w:rsidR="00275499" w:rsidRPr="00D41D8E">
        <w:rPr>
          <w:rFonts w:ascii="Arial" w:eastAsiaTheme="minorEastAsia" w:hAnsi="Arial"/>
          <w:color w:val="000000"/>
          <w:szCs w:val="32"/>
          <w:lang w:val="en-GB" w:eastAsia="ja-JP"/>
        </w:rPr>
        <w:t>detector requires</w:t>
      </w:r>
      <w:r w:rsidRPr="00D41D8E">
        <w:rPr>
          <w:rFonts w:ascii="Arial" w:eastAsiaTheme="minorEastAsia" w:hAnsi="Arial"/>
          <w:color w:val="000000"/>
          <w:szCs w:val="32"/>
          <w:lang w:val="en-GB" w:eastAsia="ja-JP"/>
        </w:rPr>
        <w:t xml:space="preserve"> Mi1 and Tm3 </w:t>
      </w:r>
      <w:r w:rsidR="00275499" w:rsidRPr="00D41D8E">
        <w:rPr>
          <w:rFonts w:ascii="Arial" w:eastAsiaTheme="minorEastAsia" w:hAnsi="Arial"/>
          <w:color w:val="000000"/>
          <w:szCs w:val="32"/>
          <w:lang w:val="en-GB" w:eastAsia="ja-JP"/>
        </w:rPr>
        <w:t>inputs to T4 to have different signs</w:t>
      </w:r>
      <w:r w:rsidR="00756103">
        <w:rPr>
          <w:rFonts w:ascii="Arial" w:eastAsiaTheme="minorEastAsia" w:hAnsi="Arial"/>
          <w:color w:val="000000"/>
          <w:szCs w:val="32"/>
          <w:lang w:val="en-GB" w:eastAsia="ja-JP"/>
        </w:rPr>
        <w:t xml:space="preserve"> (Figure 1B)</w:t>
      </w:r>
      <w:r w:rsidR="00275499" w:rsidRPr="00D41D8E">
        <w:rPr>
          <w:rFonts w:ascii="Arial" w:eastAsiaTheme="minorEastAsia" w:hAnsi="Arial"/>
          <w:color w:val="000000"/>
          <w:szCs w:val="32"/>
          <w:lang w:val="en-GB" w:eastAsia="ja-JP"/>
        </w:rPr>
        <w:t>; this is not supported by available neurotransmitter information</w:t>
      </w:r>
      <w:r w:rsidR="00851A8C" w:rsidRPr="00D41D8E">
        <w:rPr>
          <w:rFonts w:ascii="Arial" w:eastAsiaTheme="minorEastAsia" w:hAnsi="Arial"/>
          <w:color w:val="000000"/>
          <w:szCs w:val="32"/>
          <w:lang w:val="en-GB" w:eastAsia="ja-JP"/>
        </w:rPr>
        <w:t xml:space="preserve"> (see below)</w:t>
      </w:r>
      <w:r w:rsidRPr="00D41D8E">
        <w:rPr>
          <w:rFonts w:ascii="Arial" w:eastAsiaTheme="minorEastAsia" w:hAnsi="Arial"/>
          <w:color w:val="000000"/>
          <w:szCs w:val="32"/>
          <w:lang w:val="en-GB" w:eastAsia="ja-JP"/>
        </w:rPr>
        <w:t xml:space="preserve">. </w:t>
      </w:r>
      <w:r w:rsidR="00034E84" w:rsidRPr="00D41D8E">
        <w:rPr>
          <w:rFonts w:ascii="Arial" w:eastAsiaTheme="minorEastAsia" w:hAnsi="Arial"/>
          <w:color w:val="000000"/>
          <w:szCs w:val="32"/>
          <w:lang w:val="en-GB" w:eastAsia="ja-JP"/>
        </w:rPr>
        <w:t xml:space="preserve"> </w:t>
      </w:r>
      <w:r w:rsidRPr="00D41D8E">
        <w:rPr>
          <w:rFonts w:ascii="Arial" w:eastAsiaTheme="minorEastAsia" w:hAnsi="Arial"/>
          <w:color w:val="000000"/>
          <w:szCs w:val="32"/>
          <w:lang w:val="en-GB" w:eastAsia="ja-JP"/>
        </w:rPr>
        <w:t xml:space="preserve">Second, whereas </w:t>
      </w:r>
      <w:r w:rsidR="00275499" w:rsidRPr="00D41D8E">
        <w:rPr>
          <w:rFonts w:ascii="Arial" w:eastAsiaTheme="minorEastAsia" w:hAnsi="Arial"/>
          <w:color w:val="000000"/>
          <w:szCs w:val="32"/>
          <w:lang w:val="en-GB" w:eastAsia="ja-JP"/>
        </w:rPr>
        <w:t xml:space="preserve">each </w:t>
      </w:r>
      <w:r w:rsidRPr="00D41D8E">
        <w:rPr>
          <w:rFonts w:ascii="Arial" w:eastAsiaTheme="minorEastAsia" w:hAnsi="Arial"/>
          <w:color w:val="000000"/>
          <w:szCs w:val="32"/>
          <w:lang w:val="en-GB" w:eastAsia="ja-JP"/>
        </w:rPr>
        <w:t xml:space="preserve">T4 dendrite </w:t>
      </w:r>
      <w:r w:rsidR="00034E84" w:rsidRPr="00D41D8E">
        <w:rPr>
          <w:rFonts w:ascii="Arial" w:eastAsiaTheme="minorEastAsia" w:hAnsi="Arial"/>
          <w:color w:val="000000"/>
          <w:szCs w:val="32"/>
          <w:lang w:val="en-GB" w:eastAsia="ja-JP"/>
        </w:rPr>
        <w:t>is</w:t>
      </w:r>
      <w:r w:rsidR="00275499" w:rsidRPr="00D41D8E">
        <w:rPr>
          <w:rFonts w:ascii="Arial" w:eastAsiaTheme="minorEastAsia" w:hAnsi="Arial"/>
          <w:color w:val="000000"/>
          <w:szCs w:val="32"/>
          <w:lang w:val="en-GB" w:eastAsia="ja-JP"/>
        </w:rPr>
        <w:t xml:space="preserve"> orientated primarily in a direction </w:t>
      </w:r>
      <w:r w:rsidR="00034E84" w:rsidRPr="00D41D8E">
        <w:rPr>
          <w:rFonts w:ascii="Arial" w:eastAsiaTheme="minorEastAsia" w:hAnsi="Arial"/>
          <w:color w:val="000000"/>
          <w:szCs w:val="32"/>
          <w:lang w:val="en-GB" w:eastAsia="ja-JP"/>
        </w:rPr>
        <w:t>aligned</w:t>
      </w:r>
      <w:r w:rsidR="00275499" w:rsidRPr="00D41D8E">
        <w:rPr>
          <w:rFonts w:ascii="Arial" w:eastAsiaTheme="minorEastAsia" w:hAnsi="Arial"/>
          <w:color w:val="000000"/>
          <w:szCs w:val="32"/>
          <w:lang w:val="en-GB" w:eastAsia="ja-JP"/>
        </w:rPr>
        <w:t xml:space="preserve"> with its directional preference</w:t>
      </w:r>
      <w:r w:rsidR="00767D24" w:rsidRPr="00D41D8E">
        <w:rPr>
          <w:rFonts w:ascii="Arial" w:eastAsiaTheme="minorEastAsia" w:hAnsi="Arial"/>
          <w:color w:val="000000"/>
          <w:szCs w:val="32"/>
          <w:lang w:val="en-GB" w:eastAsia="ja-JP"/>
        </w:rPr>
        <w:t xml:space="preserve"> (</w:t>
      </w:r>
      <w:r w:rsidR="00003769" w:rsidRPr="00B27948">
        <w:rPr>
          <w:rFonts w:ascii="Arial" w:eastAsiaTheme="minorEastAsia" w:hAnsi="Arial" w:cs="Arial"/>
          <w:color w:val="000000"/>
          <w:szCs w:val="32"/>
          <w:lang w:val="en-GB" w:eastAsia="ja-JP"/>
        </w:rPr>
        <w:t>Takemura et al., 2013</w:t>
      </w:r>
      <w:r w:rsidR="00767D24" w:rsidRPr="00D41D8E">
        <w:rPr>
          <w:rFonts w:ascii="Arial" w:eastAsiaTheme="minorEastAsia" w:hAnsi="Arial"/>
          <w:color w:val="000000"/>
          <w:szCs w:val="32"/>
          <w:lang w:val="en-GB" w:eastAsia="ja-JP"/>
        </w:rPr>
        <w:t>)</w:t>
      </w:r>
      <w:r w:rsidRPr="00D41D8E">
        <w:rPr>
          <w:rFonts w:ascii="Arial" w:eastAsiaTheme="minorEastAsia" w:hAnsi="Arial"/>
          <w:color w:val="000000"/>
          <w:szCs w:val="32"/>
          <w:lang w:val="en-GB" w:eastAsia="ja-JP"/>
        </w:rPr>
        <w:t xml:space="preserve">, Mi1 and Tm3 synapses on those dendrites are distributed with </w:t>
      </w:r>
      <w:r w:rsidR="00034E84" w:rsidRPr="00D41D8E">
        <w:rPr>
          <w:rFonts w:ascii="Arial" w:eastAsiaTheme="minorEastAsia" w:hAnsi="Arial"/>
          <w:color w:val="000000"/>
          <w:szCs w:val="32"/>
          <w:lang w:val="en-GB" w:eastAsia="ja-JP"/>
        </w:rPr>
        <w:t xml:space="preserve">substantial </w:t>
      </w:r>
      <w:r w:rsidRPr="00D41D8E">
        <w:rPr>
          <w:rFonts w:ascii="Arial" w:eastAsiaTheme="minorEastAsia" w:hAnsi="Arial"/>
          <w:color w:val="000000"/>
          <w:szCs w:val="32"/>
          <w:lang w:val="en-GB" w:eastAsia="ja-JP"/>
        </w:rPr>
        <w:t>overlap</w:t>
      </w:r>
      <w:r w:rsidR="002B481A" w:rsidRPr="00D41D8E">
        <w:rPr>
          <w:rFonts w:ascii="Arial" w:eastAsiaTheme="minorEastAsia" w:hAnsi="Arial"/>
          <w:color w:val="000000"/>
          <w:szCs w:val="32"/>
          <w:lang w:val="en-GB" w:eastAsia="ja-JP"/>
        </w:rPr>
        <w:t xml:space="preserve">.  </w:t>
      </w:r>
      <w:r w:rsidRPr="00D41D8E">
        <w:rPr>
          <w:rFonts w:ascii="Arial" w:eastAsiaTheme="minorEastAsia" w:hAnsi="Arial"/>
          <w:color w:val="000000"/>
          <w:szCs w:val="32"/>
          <w:lang w:val="en-GB" w:eastAsia="ja-JP"/>
        </w:rPr>
        <w:t xml:space="preserve">Third, </w:t>
      </w:r>
      <w:r w:rsidR="004C2C6F" w:rsidRPr="00D41D8E">
        <w:rPr>
          <w:rFonts w:ascii="Arial" w:eastAsiaTheme="minorEastAsia" w:hAnsi="Arial"/>
          <w:color w:val="000000"/>
          <w:szCs w:val="32"/>
          <w:lang w:val="en-GB" w:eastAsia="ja-JP"/>
        </w:rPr>
        <w:t xml:space="preserve">although </w:t>
      </w:r>
      <w:r w:rsidR="00CD31B2" w:rsidRPr="00D41D8E">
        <w:rPr>
          <w:rFonts w:ascii="Arial" w:eastAsiaTheme="minorEastAsia" w:hAnsi="Arial"/>
          <w:color w:val="000000"/>
          <w:szCs w:val="32"/>
          <w:lang w:val="en-GB" w:eastAsia="ja-JP"/>
        </w:rPr>
        <w:t xml:space="preserve">recent </w:t>
      </w:r>
      <w:r w:rsidRPr="00D41D8E">
        <w:rPr>
          <w:rFonts w:ascii="Arial" w:eastAsiaTheme="minorEastAsia" w:hAnsi="Arial"/>
          <w:color w:val="000000"/>
          <w:szCs w:val="32"/>
          <w:lang w:val="en-GB" w:eastAsia="ja-JP"/>
        </w:rPr>
        <w:t xml:space="preserve">experiments confirm </w:t>
      </w:r>
      <w:r w:rsidR="00CD31B2" w:rsidRPr="00D41D8E">
        <w:rPr>
          <w:rFonts w:ascii="Arial" w:eastAsiaTheme="minorEastAsia" w:hAnsi="Arial"/>
          <w:color w:val="000000"/>
          <w:szCs w:val="32"/>
          <w:lang w:val="en-GB" w:eastAsia="ja-JP"/>
        </w:rPr>
        <w:t>a general</w:t>
      </w:r>
      <w:r w:rsidRPr="00D41D8E">
        <w:rPr>
          <w:rFonts w:ascii="Arial" w:eastAsiaTheme="minorEastAsia" w:hAnsi="Arial"/>
          <w:color w:val="000000"/>
          <w:szCs w:val="32"/>
          <w:lang w:val="en-GB" w:eastAsia="ja-JP"/>
        </w:rPr>
        <w:t xml:space="preserve"> role </w:t>
      </w:r>
      <w:r w:rsidR="00034E84" w:rsidRPr="00D41D8E">
        <w:rPr>
          <w:rFonts w:ascii="Arial" w:eastAsiaTheme="minorEastAsia" w:hAnsi="Arial"/>
          <w:color w:val="000000"/>
          <w:szCs w:val="32"/>
          <w:lang w:val="en-GB" w:eastAsia="ja-JP"/>
        </w:rPr>
        <w:t xml:space="preserve">for </w:t>
      </w:r>
      <w:r w:rsidRPr="00D41D8E">
        <w:rPr>
          <w:rFonts w:ascii="Arial" w:eastAsiaTheme="minorEastAsia" w:hAnsi="Arial"/>
          <w:color w:val="000000"/>
          <w:szCs w:val="32"/>
          <w:lang w:val="en-GB" w:eastAsia="ja-JP"/>
        </w:rPr>
        <w:t xml:space="preserve">Mi1 in </w:t>
      </w:r>
      <w:r w:rsidR="00CD31B2" w:rsidRPr="00D41D8E">
        <w:rPr>
          <w:rFonts w:ascii="Arial" w:eastAsiaTheme="minorEastAsia" w:hAnsi="Arial"/>
          <w:color w:val="000000"/>
          <w:szCs w:val="32"/>
          <w:lang w:val="en-GB" w:eastAsia="ja-JP"/>
        </w:rPr>
        <w:t>ON-</w:t>
      </w:r>
      <w:r w:rsidRPr="00D41D8E">
        <w:rPr>
          <w:rFonts w:ascii="Arial" w:eastAsiaTheme="minorEastAsia" w:hAnsi="Arial"/>
          <w:color w:val="000000"/>
          <w:szCs w:val="32"/>
          <w:lang w:val="en-GB" w:eastAsia="ja-JP"/>
        </w:rPr>
        <w:t>motion detection</w:t>
      </w:r>
      <w:r w:rsidR="009271F4">
        <w:rPr>
          <w:rFonts w:ascii="Arial" w:eastAsiaTheme="minorEastAsia" w:hAnsi="Arial"/>
          <w:color w:val="000000"/>
          <w:szCs w:val="32"/>
          <w:lang w:val="en-GB" w:eastAsia="ja-JP"/>
        </w:rPr>
        <w:t>,</w:t>
      </w:r>
      <w:r w:rsidRPr="00D41D8E">
        <w:rPr>
          <w:rFonts w:ascii="Arial" w:eastAsiaTheme="minorEastAsia" w:hAnsi="Arial"/>
          <w:color w:val="000000"/>
          <w:szCs w:val="32"/>
          <w:lang w:val="en-GB" w:eastAsia="ja-JP"/>
        </w:rPr>
        <w:t xml:space="preserve"> </w:t>
      </w:r>
      <w:del w:id="19" w:author="Takemura, Shin-ya" w:date="2017-04-01T02:16:00Z">
        <w:r w:rsidR="009271F4">
          <w:rPr>
            <w:rFonts w:ascii="Arial" w:eastAsiaTheme="minorEastAsia" w:hAnsi="Arial"/>
            <w:color w:val="000000"/>
            <w:szCs w:val="32"/>
            <w:lang w:val="en-GB" w:eastAsia="ja-JP"/>
          </w:rPr>
          <w:delText>because when Mi1 is genetically silenced the fly is motion blind,</w:delText>
        </w:r>
        <w:r w:rsidRPr="00D41D8E">
          <w:rPr>
            <w:rFonts w:ascii="Arial" w:eastAsiaTheme="minorEastAsia" w:hAnsi="Arial"/>
            <w:color w:val="000000"/>
            <w:szCs w:val="32"/>
            <w:lang w:val="en-GB" w:eastAsia="ja-JP"/>
          </w:rPr>
          <w:delText xml:space="preserve"> </w:delText>
        </w:r>
      </w:del>
      <w:r w:rsidR="004C2C6F" w:rsidRPr="00D41D8E">
        <w:rPr>
          <w:rFonts w:ascii="Arial" w:eastAsiaTheme="minorEastAsia" w:hAnsi="Arial"/>
          <w:color w:val="000000"/>
          <w:szCs w:val="32"/>
          <w:lang w:val="en-GB" w:eastAsia="ja-JP"/>
        </w:rPr>
        <w:t xml:space="preserve">they </w:t>
      </w:r>
      <w:r w:rsidRPr="00D41D8E">
        <w:rPr>
          <w:rFonts w:ascii="Arial" w:eastAsiaTheme="minorEastAsia" w:hAnsi="Arial"/>
          <w:color w:val="000000"/>
          <w:szCs w:val="32"/>
          <w:lang w:val="en-GB" w:eastAsia="ja-JP"/>
        </w:rPr>
        <w:t xml:space="preserve">suggest </w:t>
      </w:r>
      <w:r w:rsidR="00CD31B2" w:rsidRPr="00D41D8E">
        <w:rPr>
          <w:rFonts w:ascii="Arial" w:eastAsiaTheme="minorEastAsia" w:hAnsi="Arial"/>
          <w:color w:val="000000"/>
          <w:szCs w:val="32"/>
          <w:lang w:val="en-GB" w:eastAsia="ja-JP"/>
        </w:rPr>
        <w:t xml:space="preserve">that </w:t>
      </w:r>
      <w:r w:rsidRPr="00D41D8E">
        <w:rPr>
          <w:rFonts w:ascii="Arial" w:eastAsiaTheme="minorEastAsia" w:hAnsi="Arial"/>
          <w:color w:val="000000"/>
          <w:szCs w:val="32"/>
          <w:lang w:val="en-GB" w:eastAsia="ja-JP"/>
        </w:rPr>
        <w:t xml:space="preserve">Tm3 </w:t>
      </w:r>
      <w:r w:rsidR="00CD31B2" w:rsidRPr="00D41D8E">
        <w:rPr>
          <w:rFonts w:ascii="Arial" w:eastAsiaTheme="minorEastAsia" w:hAnsi="Arial"/>
          <w:color w:val="000000"/>
          <w:szCs w:val="32"/>
          <w:lang w:val="en-GB" w:eastAsia="ja-JP"/>
        </w:rPr>
        <w:t xml:space="preserve">is required for responses </w:t>
      </w:r>
      <w:r w:rsidR="00BE0F36" w:rsidRPr="00D41D8E">
        <w:rPr>
          <w:rFonts w:ascii="Arial" w:eastAsiaTheme="minorEastAsia" w:hAnsi="Arial"/>
          <w:color w:val="000000"/>
          <w:szCs w:val="32"/>
          <w:lang w:val="en-GB" w:eastAsia="ja-JP"/>
        </w:rPr>
        <w:t xml:space="preserve">only </w:t>
      </w:r>
      <w:r w:rsidR="00CD31B2" w:rsidRPr="00D41D8E">
        <w:rPr>
          <w:rFonts w:ascii="Arial" w:eastAsiaTheme="minorEastAsia" w:hAnsi="Arial"/>
          <w:color w:val="000000"/>
          <w:szCs w:val="32"/>
          <w:lang w:val="en-GB" w:eastAsia="ja-JP"/>
        </w:rPr>
        <w:t>to</w:t>
      </w:r>
      <w:r w:rsidRPr="00D41D8E">
        <w:rPr>
          <w:rFonts w:ascii="Arial" w:eastAsiaTheme="minorEastAsia" w:hAnsi="Arial"/>
          <w:color w:val="000000"/>
          <w:szCs w:val="32"/>
          <w:lang w:val="en-GB" w:eastAsia="ja-JP"/>
        </w:rPr>
        <w:t xml:space="preserve"> </w:t>
      </w:r>
      <w:del w:id="20" w:author="Takemura, Shin-ya" w:date="2017-04-01T02:16:00Z">
        <w:r w:rsidRPr="00D41D8E">
          <w:rPr>
            <w:rFonts w:ascii="Arial" w:eastAsiaTheme="minorEastAsia" w:hAnsi="Arial"/>
            <w:color w:val="000000"/>
            <w:szCs w:val="32"/>
            <w:lang w:val="en-GB" w:eastAsia="ja-JP"/>
          </w:rPr>
          <w:delText>high</w:delText>
        </w:r>
        <w:r w:rsidR="00103771" w:rsidRPr="00D41D8E">
          <w:rPr>
            <w:rFonts w:ascii="Arial" w:eastAsiaTheme="minorEastAsia" w:hAnsi="Arial"/>
            <w:color w:val="000000"/>
            <w:szCs w:val="32"/>
            <w:lang w:val="en-GB" w:eastAsia="ja-JP"/>
          </w:rPr>
          <w:delText>-</w:delText>
        </w:r>
        <w:r w:rsidRPr="00D41D8E">
          <w:rPr>
            <w:rFonts w:ascii="Arial" w:eastAsiaTheme="minorEastAsia" w:hAnsi="Arial"/>
            <w:color w:val="000000"/>
            <w:szCs w:val="32"/>
            <w:lang w:val="en-GB" w:eastAsia="ja-JP"/>
          </w:rPr>
          <w:delText>frequenc</w:delText>
        </w:r>
        <w:r w:rsidR="00CD31B2" w:rsidRPr="00D41D8E">
          <w:rPr>
            <w:rFonts w:ascii="Arial" w:eastAsiaTheme="minorEastAsia" w:hAnsi="Arial"/>
            <w:color w:val="000000"/>
            <w:szCs w:val="32"/>
            <w:lang w:val="en-GB" w:eastAsia="ja-JP"/>
          </w:rPr>
          <w:delText xml:space="preserve">y </w:delText>
        </w:r>
      </w:del>
      <w:ins w:id="21" w:author="Takemura, Shin-ya" w:date="2017-04-01T02:16:00Z">
        <w:r w:rsidR="00546476">
          <w:rPr>
            <w:rFonts w:ascii="Arial" w:eastAsiaTheme="minorEastAsia" w:hAnsi="Arial"/>
            <w:color w:val="000000"/>
            <w:szCs w:val="32"/>
            <w:lang w:val="en-GB" w:eastAsia="ja-JP"/>
          </w:rPr>
          <w:t>fast-</w:t>
        </w:r>
      </w:ins>
      <w:r w:rsidR="00546476">
        <w:rPr>
          <w:rFonts w:ascii="Arial" w:eastAsiaTheme="minorEastAsia" w:hAnsi="Arial"/>
          <w:color w:val="000000"/>
          <w:szCs w:val="32"/>
          <w:lang w:val="en-GB" w:eastAsia="ja-JP"/>
        </w:rPr>
        <w:t xml:space="preserve">motion </w:t>
      </w:r>
      <w:ins w:id="22" w:author="Takemura, Shin-ya" w:date="2017-04-01T02:16:00Z">
        <w:r w:rsidR="00546476">
          <w:rPr>
            <w:rFonts w:ascii="Arial" w:eastAsiaTheme="minorEastAsia" w:hAnsi="Arial"/>
            <w:color w:val="000000"/>
            <w:szCs w:val="32"/>
            <w:lang w:val="en-GB" w:eastAsia="ja-JP"/>
          </w:rPr>
          <w:t>stimul</w:t>
        </w:r>
        <w:r w:rsidR="006D3634">
          <w:rPr>
            <w:rFonts w:ascii="Arial" w:eastAsiaTheme="minorEastAsia" w:hAnsi="Arial"/>
            <w:color w:val="000000"/>
            <w:szCs w:val="32"/>
            <w:lang w:val="en-GB" w:eastAsia="ja-JP"/>
          </w:rPr>
          <w:t>i</w:t>
        </w:r>
        <w:r w:rsidR="00CF21BF" w:rsidRPr="00D41D8E">
          <w:rPr>
            <w:rFonts w:ascii="Arial" w:eastAsiaTheme="minorEastAsia" w:hAnsi="Arial"/>
            <w:color w:val="000000"/>
            <w:szCs w:val="32"/>
            <w:lang w:val="en-GB" w:eastAsia="ja-JP"/>
          </w:rPr>
          <w:t xml:space="preserve"> </w:t>
        </w:r>
      </w:ins>
      <w:r w:rsidR="00CF21BF" w:rsidRPr="00D41D8E">
        <w:rPr>
          <w:rFonts w:ascii="Arial" w:eastAsiaTheme="minorEastAsia" w:hAnsi="Arial"/>
          <w:color w:val="000000"/>
          <w:szCs w:val="32"/>
          <w:lang w:val="en-GB" w:eastAsia="ja-JP"/>
        </w:rPr>
        <w:t>(</w:t>
      </w:r>
      <w:proofErr w:type="spellStart"/>
      <w:r w:rsidR="00003769" w:rsidRPr="00B27948">
        <w:rPr>
          <w:rFonts w:ascii="Arial" w:eastAsiaTheme="minorEastAsia" w:hAnsi="Arial"/>
          <w:color w:val="000000"/>
          <w:szCs w:val="32"/>
          <w:lang w:val="en-GB" w:eastAsia="ja-JP"/>
        </w:rPr>
        <w:t>Ammer</w:t>
      </w:r>
      <w:proofErr w:type="spellEnd"/>
      <w:r w:rsidR="00003769" w:rsidRPr="00B27948">
        <w:rPr>
          <w:rFonts w:ascii="Arial" w:eastAsiaTheme="minorEastAsia" w:hAnsi="Arial"/>
          <w:color w:val="000000"/>
          <w:szCs w:val="32"/>
          <w:lang w:val="en-GB" w:eastAsia="ja-JP"/>
        </w:rPr>
        <w:t xml:space="preserve"> et al., 2015</w:t>
      </w:r>
      <w:r w:rsidR="00CF21BF" w:rsidRPr="00D41D8E">
        <w:rPr>
          <w:rFonts w:ascii="Arial" w:eastAsiaTheme="minorEastAsia" w:hAnsi="Arial"/>
          <w:color w:val="000000"/>
          <w:szCs w:val="32"/>
          <w:lang w:val="en-GB" w:eastAsia="ja-JP"/>
        </w:rPr>
        <w:t>)</w:t>
      </w:r>
      <w:r w:rsidR="003244F8" w:rsidRPr="00D41D8E">
        <w:rPr>
          <w:rFonts w:ascii="Arial" w:eastAsiaTheme="minorEastAsia" w:hAnsi="Arial"/>
          <w:color w:val="000000"/>
          <w:szCs w:val="32"/>
          <w:lang w:val="en-GB" w:eastAsia="ja-JP"/>
        </w:rPr>
        <w:t>, so</w:t>
      </w:r>
      <w:r w:rsidR="003244F8">
        <w:rPr>
          <w:rFonts w:ascii="Arial" w:eastAsiaTheme="minorEastAsia" w:hAnsi="Arial"/>
          <w:color w:val="000000"/>
          <w:szCs w:val="32"/>
          <w:lang w:val="en-GB" w:eastAsia="ja-JP"/>
        </w:rPr>
        <w:t xml:space="preserve"> </w:t>
      </w:r>
      <w:r w:rsidR="006304E1">
        <w:rPr>
          <w:rFonts w:ascii="Arial" w:eastAsiaTheme="minorEastAsia" w:hAnsi="Arial"/>
          <w:color w:val="000000"/>
          <w:szCs w:val="32"/>
          <w:lang w:val="en-GB" w:eastAsia="ja-JP"/>
        </w:rPr>
        <w:t xml:space="preserve">that </w:t>
      </w:r>
      <w:r w:rsidR="003244F8">
        <w:rPr>
          <w:rFonts w:ascii="Arial" w:eastAsiaTheme="minorEastAsia" w:hAnsi="Arial"/>
          <w:color w:val="000000"/>
          <w:szCs w:val="32"/>
          <w:lang w:val="en-GB" w:eastAsia="ja-JP"/>
        </w:rPr>
        <w:t xml:space="preserve">other inputs must be active </w:t>
      </w:r>
      <w:del w:id="23" w:author="Takemura, Shin-ya" w:date="2017-04-01T02:16:00Z">
        <w:r w:rsidR="003244F8">
          <w:rPr>
            <w:rFonts w:ascii="Arial" w:eastAsiaTheme="minorEastAsia" w:hAnsi="Arial"/>
            <w:color w:val="000000"/>
            <w:szCs w:val="32"/>
            <w:lang w:val="en-GB" w:eastAsia="ja-JP"/>
          </w:rPr>
          <w:delText>at low frequencies</w:delText>
        </w:r>
      </w:del>
      <w:ins w:id="24" w:author="Takemura, Shin-ya" w:date="2017-04-01T02:16:00Z">
        <w:r w:rsidR="006D3634">
          <w:rPr>
            <w:rFonts w:ascii="Arial" w:eastAsiaTheme="minorEastAsia" w:hAnsi="Arial"/>
            <w:color w:val="000000"/>
            <w:szCs w:val="32"/>
            <w:lang w:val="en-GB" w:eastAsia="ja-JP"/>
          </w:rPr>
          <w:t>under s</w:t>
        </w:r>
        <w:r w:rsidR="00546476">
          <w:rPr>
            <w:rFonts w:ascii="Arial" w:eastAsiaTheme="minorEastAsia" w:hAnsi="Arial"/>
            <w:color w:val="000000"/>
            <w:szCs w:val="32"/>
            <w:lang w:val="en-GB" w:eastAsia="ja-JP"/>
          </w:rPr>
          <w:t>low-motion stimulus condition</w:t>
        </w:r>
        <w:r w:rsidR="006D3634">
          <w:rPr>
            <w:rFonts w:ascii="Arial" w:eastAsiaTheme="minorEastAsia" w:hAnsi="Arial"/>
            <w:color w:val="000000"/>
            <w:szCs w:val="32"/>
            <w:lang w:val="en-GB" w:eastAsia="ja-JP"/>
          </w:rPr>
          <w:t>s</w:t>
        </w:r>
      </w:ins>
      <w:r w:rsidR="003244F8">
        <w:rPr>
          <w:rFonts w:ascii="Arial" w:eastAsiaTheme="minorEastAsia" w:hAnsi="Arial"/>
          <w:color w:val="000000"/>
          <w:szCs w:val="32"/>
          <w:lang w:val="en-GB" w:eastAsia="ja-JP"/>
        </w:rPr>
        <w:t>.</w:t>
      </w:r>
    </w:p>
    <w:p w14:paraId="2333F6E8" w14:textId="7DA4A74C" w:rsidR="00AA4EA3" w:rsidRDefault="00AA4EA3" w:rsidP="00F17A3F">
      <w:pPr>
        <w:autoSpaceDE w:val="0"/>
        <w:autoSpaceDN w:val="0"/>
        <w:adjustRightInd w:val="0"/>
        <w:spacing w:line="360" w:lineRule="auto"/>
        <w:ind w:firstLine="720"/>
        <w:rPr>
          <w:rFonts w:ascii="Arial" w:eastAsiaTheme="minorEastAsia" w:hAnsi="Arial"/>
          <w:color w:val="000000"/>
          <w:szCs w:val="32"/>
          <w:lang w:val="en-GB" w:eastAsia="ja-JP"/>
        </w:rPr>
      </w:pPr>
      <w:r>
        <w:rPr>
          <w:rFonts w:ascii="Arial" w:eastAsiaTheme="minorEastAsia" w:hAnsi="Arial"/>
          <w:color w:val="000000"/>
          <w:szCs w:val="32"/>
          <w:lang w:val="en-GB" w:eastAsia="ja-JP"/>
        </w:rPr>
        <w:t xml:space="preserve">Here we use a </w:t>
      </w:r>
      <w:del w:id="25" w:author="Takemura, Shin-ya" w:date="2017-04-01T02:16:00Z">
        <w:r>
          <w:rPr>
            <w:rFonts w:ascii="Arial" w:eastAsiaTheme="minorEastAsia" w:hAnsi="Arial"/>
            <w:color w:val="000000"/>
            <w:szCs w:val="32"/>
            <w:lang w:val="en-GB" w:eastAsia="ja-JP"/>
          </w:rPr>
          <w:delText>new</w:delText>
        </w:r>
      </w:del>
      <w:ins w:id="26" w:author="Takemura, Shin-ya" w:date="2017-04-01T02:16:00Z">
        <w:r w:rsidR="001F505D">
          <w:rPr>
            <w:rFonts w:ascii="Arial" w:eastAsiaTheme="minorEastAsia" w:hAnsi="Arial"/>
            <w:color w:val="000000"/>
            <w:szCs w:val="32"/>
            <w:lang w:val="en-GB" w:eastAsia="ja-JP"/>
          </w:rPr>
          <w:t>superior</w:t>
        </w:r>
      </w:ins>
      <w:r>
        <w:rPr>
          <w:rFonts w:ascii="Arial" w:eastAsiaTheme="minorEastAsia" w:hAnsi="Arial"/>
          <w:color w:val="000000"/>
          <w:szCs w:val="32"/>
          <w:lang w:val="en-GB" w:eastAsia="ja-JP"/>
        </w:rPr>
        <w:t xml:space="preserve"> </w:t>
      </w:r>
      <w:r w:rsidR="00EF0022">
        <w:rPr>
          <w:rFonts w:ascii="Arial" w:eastAsiaTheme="minorEastAsia" w:hAnsi="Arial"/>
          <w:color w:val="000000"/>
          <w:szCs w:val="32"/>
          <w:lang w:val="en-GB" w:eastAsia="ja-JP"/>
        </w:rPr>
        <w:t xml:space="preserve">EM technique to reconstruct T4 cells and their presynaptic partners, and provide </w:t>
      </w:r>
      <w:del w:id="27" w:author="Takemura, Shin-ya" w:date="2017-04-01T02:16:00Z">
        <w:r w:rsidR="00EF0022">
          <w:rPr>
            <w:rFonts w:ascii="Arial" w:eastAsiaTheme="minorEastAsia" w:hAnsi="Arial"/>
            <w:color w:val="000000"/>
            <w:szCs w:val="32"/>
            <w:lang w:val="en-GB" w:eastAsia="ja-JP"/>
          </w:rPr>
          <w:delText>the first</w:delText>
        </w:r>
      </w:del>
      <w:ins w:id="28" w:author="Takemura, Shin-ya" w:date="2017-04-01T02:16:00Z">
        <w:r w:rsidR="00B656A4">
          <w:rPr>
            <w:rFonts w:ascii="Arial" w:eastAsiaTheme="minorEastAsia" w:hAnsi="Arial"/>
            <w:color w:val="000000"/>
            <w:szCs w:val="32"/>
            <w:lang w:val="en-GB" w:eastAsia="ja-JP"/>
          </w:rPr>
          <w:t>a</w:t>
        </w:r>
      </w:ins>
      <w:r w:rsidR="00EF0022">
        <w:rPr>
          <w:rFonts w:ascii="Arial" w:eastAsiaTheme="minorEastAsia" w:hAnsi="Arial"/>
          <w:color w:val="000000"/>
          <w:szCs w:val="32"/>
          <w:lang w:val="en-GB" w:eastAsia="ja-JP"/>
        </w:rPr>
        <w:t xml:space="preserve"> comprehensive anatomical view of this critical step in fly motion vision.  Our results suggest new candidate circuits for motion detection, including previously unidentified inhibitory pathways.</w:t>
      </w:r>
      <w:r>
        <w:rPr>
          <w:rFonts w:ascii="Arial" w:eastAsiaTheme="minorEastAsia" w:hAnsi="Arial"/>
          <w:color w:val="000000"/>
          <w:szCs w:val="32"/>
          <w:lang w:val="en-GB" w:eastAsia="ja-JP"/>
        </w:rPr>
        <w:t xml:space="preserve"> </w:t>
      </w:r>
    </w:p>
    <w:p w14:paraId="1B93F022" w14:textId="77777777" w:rsidR="00E02D23" w:rsidRDefault="00E02D23">
      <w:pPr>
        <w:spacing w:after="200" w:line="276" w:lineRule="auto"/>
        <w:rPr>
          <w:rFonts w:ascii="Arial" w:eastAsiaTheme="minorEastAsia" w:hAnsi="Arial"/>
          <w:b/>
          <w:color w:val="000000"/>
          <w:szCs w:val="32"/>
          <w:lang w:val="en-GB" w:eastAsia="ja-JP"/>
        </w:rPr>
      </w:pPr>
      <w:r>
        <w:rPr>
          <w:rFonts w:ascii="Arial" w:eastAsiaTheme="minorEastAsia" w:hAnsi="Arial"/>
          <w:b/>
          <w:color w:val="000000"/>
          <w:szCs w:val="32"/>
          <w:lang w:val="en-GB" w:eastAsia="ja-JP"/>
        </w:rPr>
        <w:br w:type="page"/>
      </w:r>
    </w:p>
    <w:p w14:paraId="157017A1" w14:textId="77777777" w:rsidR="00B26C73" w:rsidRPr="00B27948" w:rsidRDefault="002613C0" w:rsidP="00B26C73">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lastRenderedPageBreak/>
        <w:t>Results and discussion</w:t>
      </w:r>
    </w:p>
    <w:p w14:paraId="084735B6" w14:textId="77777777" w:rsidR="00394F27" w:rsidRDefault="00394F27" w:rsidP="00394F27">
      <w:pPr>
        <w:autoSpaceDE w:val="0"/>
        <w:autoSpaceDN w:val="0"/>
        <w:adjustRightInd w:val="0"/>
        <w:spacing w:line="360" w:lineRule="auto"/>
        <w:rPr>
          <w:rFonts w:ascii="Arial" w:eastAsiaTheme="minorEastAsia" w:hAnsi="Arial"/>
          <w:color w:val="000000"/>
          <w:szCs w:val="32"/>
          <w:lang w:eastAsia="ja-JP"/>
        </w:rPr>
      </w:pPr>
      <w:r>
        <w:rPr>
          <w:rFonts w:ascii="Arial" w:eastAsiaTheme="minorEastAsia" w:hAnsi="Arial" w:hint="eastAsia"/>
          <w:b/>
          <w:color w:val="000000"/>
          <w:szCs w:val="32"/>
          <w:lang w:val="en-GB" w:eastAsia="ja-JP"/>
        </w:rPr>
        <w:t xml:space="preserve">Medulla </w:t>
      </w:r>
      <w:r w:rsidR="00D2108D">
        <w:rPr>
          <w:rFonts w:ascii="Arial" w:eastAsiaTheme="minorEastAsia" w:hAnsi="Arial" w:hint="eastAsia"/>
          <w:b/>
          <w:color w:val="000000"/>
          <w:szCs w:val="32"/>
          <w:lang w:val="en-GB" w:eastAsia="ja-JP"/>
        </w:rPr>
        <w:t xml:space="preserve">connectome reconstruction using </w:t>
      </w:r>
      <w:r w:rsidR="00F400EA">
        <w:rPr>
          <w:rFonts w:ascii="Arial" w:eastAsiaTheme="minorEastAsia" w:hAnsi="Arial"/>
          <w:b/>
          <w:color w:val="000000"/>
          <w:szCs w:val="32"/>
          <w:lang w:val="en-GB" w:eastAsia="ja-JP"/>
        </w:rPr>
        <w:t>Focussed Ion-Beam milling Scanning Electron Microscopy</w:t>
      </w:r>
      <w:r>
        <w:rPr>
          <w:rFonts w:ascii="Arial" w:eastAsiaTheme="minorEastAsia" w:hAnsi="Arial" w:hint="eastAsia"/>
          <w:b/>
          <w:color w:val="000000"/>
          <w:szCs w:val="32"/>
          <w:lang w:val="en-GB" w:eastAsia="ja-JP"/>
        </w:rPr>
        <w:t xml:space="preserve"> </w:t>
      </w:r>
      <w:r w:rsidR="00F400EA">
        <w:rPr>
          <w:rFonts w:ascii="Arial" w:eastAsiaTheme="minorEastAsia" w:hAnsi="Arial"/>
          <w:b/>
          <w:color w:val="000000"/>
          <w:szCs w:val="32"/>
          <w:lang w:val="en-GB" w:eastAsia="ja-JP"/>
        </w:rPr>
        <w:t>(</w:t>
      </w:r>
      <w:r w:rsidR="005F36B4">
        <w:rPr>
          <w:rFonts w:ascii="Arial" w:eastAsiaTheme="minorEastAsia" w:hAnsi="Arial"/>
          <w:b/>
          <w:color w:val="000000"/>
          <w:szCs w:val="32"/>
          <w:lang w:val="en-GB" w:eastAsia="ja-JP"/>
        </w:rPr>
        <w:t>FIBSEM</w:t>
      </w:r>
      <w:r w:rsidR="00F400EA">
        <w:rPr>
          <w:rFonts w:ascii="Arial" w:eastAsiaTheme="minorEastAsia" w:hAnsi="Arial"/>
          <w:b/>
          <w:color w:val="000000"/>
          <w:szCs w:val="32"/>
          <w:lang w:val="en-GB" w:eastAsia="ja-JP"/>
        </w:rPr>
        <w:t>)</w:t>
      </w:r>
    </w:p>
    <w:p w14:paraId="2EE43FC4" w14:textId="77777777" w:rsidR="00F7024F" w:rsidRDefault="00103771" w:rsidP="00394F27">
      <w:pPr>
        <w:autoSpaceDE w:val="0"/>
        <w:autoSpaceDN w:val="0"/>
        <w:adjustRightInd w:val="0"/>
        <w:spacing w:line="360" w:lineRule="auto"/>
        <w:rPr>
          <w:rFonts w:ascii="Arial" w:eastAsiaTheme="minorEastAsia" w:hAnsi="Arial"/>
          <w:color w:val="000000"/>
          <w:szCs w:val="32"/>
          <w:lang w:eastAsia="ja-JP"/>
        </w:rPr>
      </w:pPr>
      <w:r>
        <w:rPr>
          <w:rFonts w:ascii="Arial" w:eastAsiaTheme="minorEastAsia" w:hAnsi="Arial"/>
          <w:color w:val="000000"/>
          <w:szCs w:val="32"/>
          <w:lang w:val="en-GB" w:eastAsia="ja-JP"/>
        </w:rPr>
        <w:t xml:space="preserve">To </w:t>
      </w:r>
      <w:r w:rsidR="00AE293D">
        <w:rPr>
          <w:rFonts w:ascii="Arial" w:eastAsiaTheme="minorEastAsia" w:hAnsi="Arial"/>
          <w:color w:val="000000"/>
          <w:szCs w:val="32"/>
          <w:lang w:val="en-GB" w:eastAsia="ja-JP"/>
        </w:rPr>
        <w:t xml:space="preserve">reconstruct </w:t>
      </w:r>
      <w:r w:rsidR="00F7024F">
        <w:rPr>
          <w:rFonts w:ascii="Arial" w:eastAsiaTheme="minorEastAsia" w:hAnsi="Arial" w:hint="eastAsia"/>
          <w:color w:val="000000"/>
          <w:szCs w:val="32"/>
          <w:lang w:val="en-GB" w:eastAsia="ja-JP"/>
        </w:rPr>
        <w:t>T4</w:t>
      </w:r>
      <w:r w:rsidR="00F7024F">
        <w:rPr>
          <w:rFonts w:ascii="Arial" w:eastAsiaTheme="minorEastAsia" w:hAnsi="Arial"/>
          <w:color w:val="000000"/>
          <w:szCs w:val="32"/>
          <w:lang w:val="en-GB" w:eastAsia="ja-JP"/>
        </w:rPr>
        <w:t>’</w:t>
      </w:r>
      <w:r w:rsidR="00F7024F">
        <w:rPr>
          <w:rFonts w:ascii="Arial" w:eastAsiaTheme="minorEastAsia" w:hAnsi="Arial" w:hint="eastAsia"/>
          <w:color w:val="000000"/>
          <w:szCs w:val="32"/>
          <w:lang w:val="en-GB" w:eastAsia="ja-JP"/>
        </w:rPr>
        <w:t xml:space="preserve">s </w:t>
      </w:r>
      <w:r w:rsidR="00AE293D">
        <w:rPr>
          <w:rFonts w:ascii="Arial" w:eastAsiaTheme="minorEastAsia" w:hAnsi="Arial"/>
          <w:color w:val="000000"/>
          <w:szCs w:val="32"/>
          <w:lang w:val="en-GB" w:eastAsia="ja-JP"/>
        </w:rPr>
        <w:t xml:space="preserve">input circuits </w:t>
      </w:r>
      <w:r w:rsidR="00D7027A">
        <w:rPr>
          <w:rFonts w:ascii="Arial" w:eastAsiaTheme="minorEastAsia" w:hAnsi="Arial"/>
          <w:color w:val="000000"/>
          <w:szCs w:val="32"/>
          <w:lang w:val="en-GB" w:eastAsia="ja-JP"/>
        </w:rPr>
        <w:t xml:space="preserve">comprehensively </w:t>
      </w:r>
      <w:r w:rsidR="00AE293D">
        <w:rPr>
          <w:rFonts w:ascii="Arial" w:hAnsi="Arial" w:cs="Times New Roman"/>
          <w:color w:val="000000" w:themeColor="text1"/>
        </w:rPr>
        <w:t>we used</w:t>
      </w:r>
      <w:r w:rsidR="00F7024F" w:rsidRPr="002279E9">
        <w:rPr>
          <w:rFonts w:ascii="Arial" w:hAnsi="Arial" w:cs="Times New Roman"/>
          <w:color w:val="000000" w:themeColor="text1"/>
        </w:rPr>
        <w:t xml:space="preserve"> </w:t>
      </w:r>
      <w:r w:rsidR="00FD0119">
        <w:rPr>
          <w:rFonts w:ascii="Arial" w:eastAsiaTheme="minorEastAsia" w:hAnsi="Arial" w:cs="Times New Roman" w:hint="eastAsia"/>
          <w:color w:val="000000" w:themeColor="text1"/>
          <w:lang w:eastAsia="ja-JP"/>
        </w:rPr>
        <w:t>a</w:t>
      </w:r>
      <w:r w:rsidR="00AE293D">
        <w:rPr>
          <w:rFonts w:ascii="Arial" w:eastAsiaTheme="minorEastAsia" w:hAnsi="Arial" w:cs="Times New Roman"/>
          <w:color w:val="000000" w:themeColor="text1"/>
          <w:lang w:eastAsia="ja-JP"/>
        </w:rPr>
        <w:t xml:space="preserve"> </w:t>
      </w:r>
      <w:r w:rsidR="00FD0119">
        <w:rPr>
          <w:rFonts w:ascii="Arial" w:eastAsiaTheme="minorEastAsia" w:hAnsi="Arial" w:cs="Times New Roman" w:hint="eastAsia"/>
          <w:color w:val="000000" w:themeColor="text1"/>
          <w:lang w:eastAsia="ja-JP"/>
        </w:rPr>
        <w:t xml:space="preserve">new </w:t>
      </w:r>
      <w:r w:rsidR="00F7024F">
        <w:rPr>
          <w:rFonts w:ascii="Arial" w:hAnsi="Arial" w:cs="Times New Roman"/>
          <w:color w:val="000000" w:themeColor="text1"/>
        </w:rPr>
        <w:t xml:space="preserve">method of </w:t>
      </w:r>
      <w:proofErr w:type="spellStart"/>
      <w:r w:rsidR="00102837" w:rsidRPr="002E3E7F">
        <w:rPr>
          <w:rFonts w:ascii="Arial" w:hAnsi="Arial" w:cs="Arial"/>
          <w:color w:val="000000" w:themeColor="text1"/>
        </w:rPr>
        <w:t>focus</w:t>
      </w:r>
      <w:r>
        <w:rPr>
          <w:rFonts w:ascii="Arial" w:hAnsi="Arial" w:cs="Arial"/>
          <w:color w:val="000000" w:themeColor="text1"/>
        </w:rPr>
        <w:t>s</w:t>
      </w:r>
      <w:r w:rsidR="00102837" w:rsidRPr="002E3E7F">
        <w:rPr>
          <w:rFonts w:ascii="Arial" w:hAnsi="Arial" w:cs="Arial"/>
          <w:color w:val="000000" w:themeColor="text1"/>
        </w:rPr>
        <w:t>ed</w:t>
      </w:r>
      <w:proofErr w:type="spellEnd"/>
      <w:r w:rsidR="00102837" w:rsidRPr="00741D13">
        <w:rPr>
          <w:rFonts w:ascii="Arial" w:hAnsi="Arial" w:cs="Arial"/>
          <w:color w:val="000000" w:themeColor="text1"/>
        </w:rPr>
        <w:t xml:space="preserve"> ion</w:t>
      </w:r>
      <w:r>
        <w:rPr>
          <w:rFonts w:ascii="Arial" w:hAnsi="Arial" w:cs="Arial"/>
          <w:color w:val="000000" w:themeColor="text1"/>
        </w:rPr>
        <w:t>-</w:t>
      </w:r>
      <w:r w:rsidR="00102837" w:rsidRPr="00741D13">
        <w:rPr>
          <w:rFonts w:ascii="Arial" w:hAnsi="Arial" w:cs="Arial"/>
          <w:color w:val="000000" w:themeColor="text1"/>
        </w:rPr>
        <w:t>beam milling scanning electron microscopy</w:t>
      </w:r>
      <w:r w:rsidR="00731E31">
        <w:rPr>
          <w:rFonts w:ascii="Arial" w:hAnsi="Arial" w:cs="Arial"/>
          <w:color w:val="000000" w:themeColor="text1"/>
        </w:rPr>
        <w:t xml:space="preserve"> (FIBSEM)</w:t>
      </w:r>
      <w:r w:rsidR="00D7027A">
        <w:rPr>
          <w:rFonts w:ascii="Arial" w:hAnsi="Arial" w:cs="Arial"/>
          <w:color w:val="000000" w:themeColor="text1"/>
        </w:rPr>
        <w:t>,</w:t>
      </w:r>
      <w:r w:rsidR="00102837">
        <w:rPr>
          <w:rFonts w:ascii="Arial" w:hAnsi="Arial" w:cs="Times New Roman"/>
          <w:color w:val="000000" w:themeColor="text1"/>
        </w:rPr>
        <w:t xml:space="preserve"> </w:t>
      </w:r>
      <w:r w:rsidR="00731E31">
        <w:rPr>
          <w:rFonts w:ascii="Arial" w:hAnsi="Arial" w:cs="Times New Roman"/>
          <w:color w:val="000000" w:themeColor="text1"/>
        </w:rPr>
        <w:t>which enabled a</w:t>
      </w:r>
      <w:r w:rsidR="00AE293D">
        <w:rPr>
          <w:rFonts w:ascii="Arial" w:hAnsi="Arial" w:cs="Times New Roman"/>
          <w:color w:val="000000" w:themeColor="text1"/>
        </w:rPr>
        <w:t xml:space="preserve"> more </w:t>
      </w:r>
      <w:r w:rsidR="00D7027A">
        <w:rPr>
          <w:rFonts w:ascii="Arial" w:hAnsi="Arial" w:cs="Times New Roman"/>
          <w:color w:val="000000" w:themeColor="text1"/>
        </w:rPr>
        <w:t xml:space="preserve">comprehensive </w:t>
      </w:r>
      <w:r w:rsidR="00AE293D">
        <w:rPr>
          <w:rFonts w:ascii="Arial" w:hAnsi="Arial" w:cs="Times New Roman"/>
          <w:color w:val="000000" w:themeColor="text1"/>
        </w:rPr>
        <w:t xml:space="preserve">dense connectome </w:t>
      </w:r>
      <w:r w:rsidR="00D7027A">
        <w:rPr>
          <w:rFonts w:ascii="Arial" w:hAnsi="Arial" w:cs="Times New Roman"/>
          <w:color w:val="000000" w:themeColor="text1"/>
        </w:rPr>
        <w:t xml:space="preserve">with greater accuracy </w:t>
      </w:r>
      <w:r w:rsidR="00102837">
        <w:rPr>
          <w:rFonts w:ascii="Arial" w:eastAsiaTheme="minorEastAsia" w:hAnsi="Arial" w:cs="Times New Roman" w:hint="eastAsia"/>
          <w:color w:val="000000" w:themeColor="text1"/>
          <w:lang w:eastAsia="ja-JP"/>
        </w:rPr>
        <w:t>(</w:t>
      </w:r>
      <w:r w:rsidR="006A0140">
        <w:rPr>
          <w:rFonts w:ascii="Arial" w:hAnsi="Arial" w:cs="Times New Roman"/>
          <w:color w:val="000000" w:themeColor="text1"/>
        </w:rPr>
        <w:t>see Methods)</w:t>
      </w:r>
      <w:r w:rsidR="001C0AFD" w:rsidRPr="001C0AFD">
        <w:rPr>
          <w:rFonts w:ascii="Arial" w:eastAsiaTheme="minorEastAsia" w:hAnsi="Arial"/>
          <w:color w:val="000000"/>
          <w:szCs w:val="32"/>
          <w:lang w:val="en-GB" w:eastAsia="ja-JP"/>
        </w:rPr>
        <w:t xml:space="preserve">.  </w:t>
      </w:r>
      <w:r w:rsidR="00F7024F" w:rsidRPr="003743FC">
        <w:rPr>
          <w:rFonts w:ascii="Arial" w:eastAsiaTheme="minorEastAsia" w:hAnsi="Arial"/>
          <w:color w:val="000000"/>
          <w:szCs w:val="32"/>
          <w:lang w:eastAsia="ja-JP"/>
        </w:rPr>
        <w:t>Briefly</w:t>
      </w:r>
      <w:r w:rsidRPr="003743FC">
        <w:rPr>
          <w:rFonts w:ascii="Arial" w:eastAsiaTheme="minorEastAsia" w:hAnsi="Arial"/>
          <w:color w:val="000000"/>
          <w:szCs w:val="32"/>
          <w:lang w:eastAsia="ja-JP"/>
        </w:rPr>
        <w:t>,</w:t>
      </w:r>
      <w:r w:rsidR="00F7024F" w:rsidRPr="003743FC">
        <w:rPr>
          <w:rFonts w:ascii="Arial" w:eastAsiaTheme="minorEastAsia" w:hAnsi="Arial"/>
          <w:color w:val="000000"/>
          <w:szCs w:val="32"/>
          <w:lang w:eastAsia="ja-JP"/>
        </w:rPr>
        <w:t xml:space="preserve"> we</w:t>
      </w:r>
      <w:r w:rsidR="00F7024F">
        <w:rPr>
          <w:rFonts w:ascii="Arial" w:eastAsiaTheme="minorEastAsia" w:hAnsi="Arial"/>
          <w:color w:val="000000"/>
          <w:szCs w:val="32"/>
          <w:lang w:eastAsia="ja-JP"/>
        </w:rPr>
        <w:t xml:space="preserve"> </w:t>
      </w:r>
      <w:r w:rsidR="00F7024F">
        <w:rPr>
          <w:rFonts w:ascii="Arial" w:eastAsiaTheme="minorEastAsia" w:hAnsi="Arial" w:hint="eastAsia"/>
          <w:color w:val="000000"/>
          <w:szCs w:val="32"/>
          <w:lang w:eastAsia="ja-JP"/>
        </w:rPr>
        <w:t xml:space="preserve">imaged a </w:t>
      </w:r>
      <w:r w:rsidR="00F7024F">
        <w:rPr>
          <w:rFonts w:ascii="Arial" w:eastAsiaTheme="minorEastAsia" w:hAnsi="Arial"/>
          <w:color w:val="000000"/>
          <w:szCs w:val="32"/>
          <w:lang w:eastAsia="ja-JP"/>
        </w:rPr>
        <w:t>~</w:t>
      </w:r>
      <w:r w:rsidR="00F7024F" w:rsidRPr="002279E9">
        <w:rPr>
          <w:rFonts w:ascii="Arial" w:hAnsi="Arial" w:cs="Times New Roman"/>
          <w:color w:val="000000" w:themeColor="text1"/>
        </w:rPr>
        <w:t>40</w:t>
      </w:r>
      <w:r w:rsidR="00075A8F">
        <w:rPr>
          <w:rFonts w:ascii="Arial" w:hAnsi="Arial" w:cs="Times New Roman"/>
          <w:color w:val="000000" w:themeColor="text1"/>
        </w:rPr>
        <w:t xml:space="preserve"> </w:t>
      </w:r>
      <w:r w:rsidR="00F7024F" w:rsidRPr="002279E9">
        <w:rPr>
          <w:rFonts w:ascii="Arial" w:hAnsi="Arial" w:cs="Times New Roman"/>
          <w:color w:val="000000" w:themeColor="text1"/>
        </w:rPr>
        <w:t>x</w:t>
      </w:r>
      <w:r w:rsidR="00075A8F">
        <w:rPr>
          <w:rFonts w:ascii="Arial" w:hAnsi="Arial" w:cs="Times New Roman"/>
          <w:color w:val="000000" w:themeColor="text1"/>
        </w:rPr>
        <w:t xml:space="preserve"> </w:t>
      </w:r>
      <w:r w:rsidR="00F7024F" w:rsidRPr="002279E9">
        <w:rPr>
          <w:rFonts w:ascii="Arial" w:hAnsi="Arial" w:cs="Times New Roman"/>
          <w:color w:val="000000" w:themeColor="text1"/>
        </w:rPr>
        <w:t>40</w:t>
      </w:r>
      <w:r w:rsidR="00075A8F">
        <w:rPr>
          <w:rFonts w:ascii="Arial" w:hAnsi="Arial" w:cs="Times New Roman"/>
          <w:color w:val="000000" w:themeColor="text1"/>
        </w:rPr>
        <w:t xml:space="preserve"> </w:t>
      </w:r>
      <w:r w:rsidR="00F7024F" w:rsidRPr="002279E9">
        <w:rPr>
          <w:rFonts w:ascii="Arial" w:hAnsi="Arial" w:cs="Times New Roman"/>
          <w:color w:val="000000" w:themeColor="text1"/>
        </w:rPr>
        <w:t>x</w:t>
      </w:r>
      <w:r w:rsidR="00075A8F">
        <w:rPr>
          <w:rFonts w:ascii="Arial" w:hAnsi="Arial" w:cs="Times New Roman"/>
          <w:color w:val="000000" w:themeColor="text1"/>
        </w:rPr>
        <w:t xml:space="preserve"> </w:t>
      </w:r>
      <w:r w:rsidR="00F7024F">
        <w:rPr>
          <w:rFonts w:ascii="Arial" w:hAnsi="Arial" w:cs="Times New Roman"/>
          <w:color w:val="000000" w:themeColor="text1"/>
        </w:rPr>
        <w:t>8</w:t>
      </w:r>
      <w:r w:rsidR="00F7024F" w:rsidRPr="002279E9">
        <w:rPr>
          <w:rFonts w:ascii="Arial" w:hAnsi="Arial" w:cs="Times New Roman"/>
          <w:color w:val="000000" w:themeColor="text1"/>
        </w:rPr>
        <w:t>0</w:t>
      </w:r>
      <w:r w:rsidR="00F7024F">
        <w:rPr>
          <w:rFonts w:ascii="Arial" w:hAnsi="Arial" w:cs="Times New Roman"/>
          <w:color w:val="000000" w:themeColor="text1"/>
        </w:rPr>
        <w:t xml:space="preserve"> </w:t>
      </w:r>
      <w:r w:rsidR="00F7024F" w:rsidRPr="002279E9">
        <w:rPr>
          <w:rFonts w:ascii="Arial" w:hAnsi="Arial" w:cs="Times New Roman"/>
          <w:color w:val="000000" w:themeColor="text1"/>
        </w:rPr>
        <w:t>µm volume at a</w:t>
      </w:r>
      <w:r w:rsidR="00F7024F">
        <w:rPr>
          <w:rFonts w:ascii="Arial" w:hAnsi="Arial" w:cs="Times New Roman"/>
          <w:color w:val="000000" w:themeColor="text1"/>
        </w:rPr>
        <w:t>n isotropic resolution of 10 nm</w:t>
      </w:r>
      <w:r w:rsidR="00F7024F">
        <w:rPr>
          <w:rFonts w:ascii="Arial" w:eastAsiaTheme="minorEastAsia" w:hAnsi="Arial" w:cs="Times New Roman" w:hint="eastAsia"/>
          <w:color w:val="000000" w:themeColor="text1"/>
          <w:lang w:eastAsia="ja-JP"/>
        </w:rPr>
        <w:t xml:space="preserve"> per </w:t>
      </w:r>
      <w:r w:rsidR="004133C8">
        <w:rPr>
          <w:rFonts w:ascii="Arial" w:eastAsiaTheme="minorEastAsia" w:hAnsi="Arial" w:cs="Times New Roman" w:hint="eastAsia"/>
          <w:color w:val="000000" w:themeColor="text1"/>
          <w:lang w:eastAsia="ja-JP"/>
        </w:rPr>
        <w:t>voxel</w:t>
      </w:r>
      <w:r w:rsidR="00F7024F">
        <w:rPr>
          <w:rFonts w:ascii="Arial" w:eastAsiaTheme="minorEastAsia" w:hAnsi="Arial" w:cs="Times New Roman" w:hint="eastAsia"/>
          <w:color w:val="000000" w:themeColor="text1"/>
          <w:lang w:eastAsia="ja-JP"/>
        </w:rPr>
        <w:t>,</w:t>
      </w:r>
      <w:r w:rsidR="00F7024F">
        <w:rPr>
          <w:rFonts w:ascii="Arial" w:eastAsiaTheme="minorEastAsia" w:hAnsi="Arial"/>
          <w:color w:val="000000"/>
          <w:szCs w:val="32"/>
          <w:lang w:eastAsia="ja-JP"/>
        </w:rPr>
        <w:t xml:space="preserve"> annotated ~53,500 presynaptic sites and ~315,500 postsynaptic sites, and </w:t>
      </w:r>
      <w:r w:rsidR="00F7024F">
        <w:rPr>
          <w:rFonts w:ascii="Arial" w:eastAsiaTheme="minorEastAsia" w:hAnsi="Arial" w:hint="eastAsia"/>
          <w:color w:val="000000"/>
          <w:szCs w:val="32"/>
          <w:lang w:eastAsia="ja-JP"/>
        </w:rPr>
        <w:t xml:space="preserve">reconstructed </w:t>
      </w:r>
      <w:r w:rsidR="0021195C">
        <w:rPr>
          <w:rFonts w:ascii="Arial" w:eastAsiaTheme="minorEastAsia" w:hAnsi="Arial" w:hint="eastAsia"/>
          <w:color w:val="000000"/>
          <w:szCs w:val="32"/>
          <w:lang w:eastAsia="ja-JP"/>
        </w:rPr>
        <w:t>&gt;</w:t>
      </w:r>
      <w:r w:rsidR="00F7024F">
        <w:rPr>
          <w:rFonts w:ascii="Arial" w:eastAsiaTheme="minorEastAsia" w:hAnsi="Arial"/>
          <w:color w:val="000000"/>
          <w:szCs w:val="32"/>
          <w:lang w:eastAsia="ja-JP"/>
        </w:rPr>
        <w:t xml:space="preserve">900 </w:t>
      </w:r>
      <w:r w:rsidR="00F7024F">
        <w:rPr>
          <w:rFonts w:ascii="Arial" w:eastAsiaTheme="minorEastAsia" w:hAnsi="Arial" w:hint="eastAsia"/>
          <w:color w:val="000000"/>
          <w:szCs w:val="32"/>
          <w:lang w:eastAsia="ja-JP"/>
        </w:rPr>
        <w:t>neur</w:t>
      </w:r>
      <w:r w:rsidR="00F7024F">
        <w:rPr>
          <w:rFonts w:ascii="Arial" w:eastAsiaTheme="minorEastAsia" w:hAnsi="Arial"/>
          <w:color w:val="000000"/>
          <w:szCs w:val="32"/>
          <w:lang w:eastAsia="ja-JP"/>
        </w:rPr>
        <w:t xml:space="preserve">on bodies </w:t>
      </w:r>
      <w:r w:rsidR="00AE293D">
        <w:rPr>
          <w:rFonts w:ascii="Arial" w:eastAsiaTheme="minorEastAsia" w:hAnsi="Arial"/>
          <w:color w:val="000000"/>
          <w:szCs w:val="32"/>
          <w:lang w:eastAsia="ja-JP"/>
        </w:rPr>
        <w:t>including</w:t>
      </w:r>
      <w:r w:rsidR="00F7024F">
        <w:rPr>
          <w:rFonts w:ascii="Arial" w:eastAsiaTheme="minorEastAsia" w:hAnsi="Arial" w:hint="eastAsia"/>
          <w:color w:val="000000"/>
          <w:szCs w:val="32"/>
          <w:lang w:eastAsia="ja-JP"/>
        </w:rPr>
        <w:t xml:space="preserve"> </w:t>
      </w:r>
      <w:r w:rsidR="000607FC">
        <w:rPr>
          <w:rFonts w:ascii="Arial" w:eastAsiaTheme="minorEastAsia" w:hAnsi="Arial"/>
          <w:color w:val="000000"/>
          <w:szCs w:val="32"/>
          <w:lang w:eastAsia="ja-JP"/>
        </w:rPr>
        <w:t>&gt;</w:t>
      </w:r>
      <w:r w:rsidR="00F7024F">
        <w:rPr>
          <w:rFonts w:ascii="Arial" w:eastAsiaTheme="minorEastAsia" w:hAnsi="Arial"/>
          <w:color w:val="000000"/>
          <w:szCs w:val="32"/>
          <w:lang w:eastAsia="ja-JP"/>
        </w:rPr>
        <w:t>60 T4 cells</w:t>
      </w:r>
      <w:r w:rsidR="00F7024F" w:rsidRPr="00082720">
        <w:rPr>
          <w:rFonts w:ascii="Arial" w:eastAsiaTheme="minorEastAsia" w:hAnsi="Arial"/>
          <w:color w:val="000000"/>
          <w:szCs w:val="32"/>
          <w:lang w:eastAsia="ja-JP"/>
        </w:rPr>
        <w:t xml:space="preserve">. </w:t>
      </w:r>
      <w:r w:rsidR="00F7024F" w:rsidRPr="00082720">
        <w:rPr>
          <w:rFonts w:ascii="Arial" w:eastAsiaTheme="minorEastAsia" w:hAnsi="Arial" w:cs="Times New Roman" w:hint="eastAsia"/>
          <w:color w:val="000000" w:themeColor="text1"/>
          <w:lang w:eastAsia="ja-JP"/>
        </w:rPr>
        <w:t xml:space="preserve"> </w:t>
      </w:r>
      <w:r w:rsidR="00731E31">
        <w:rPr>
          <w:rFonts w:ascii="Arial" w:eastAsiaTheme="minorEastAsia" w:hAnsi="Arial"/>
          <w:color w:val="000000"/>
          <w:szCs w:val="32"/>
          <w:lang w:val="en-GB" w:eastAsia="ja-JP"/>
        </w:rPr>
        <w:t>The dataset volume comprised seven medulla columns: a</w:t>
      </w:r>
      <w:r w:rsidR="00731E31" w:rsidRPr="001C0AFD">
        <w:rPr>
          <w:rFonts w:ascii="Arial" w:eastAsiaTheme="minorEastAsia" w:hAnsi="Arial"/>
          <w:color w:val="000000"/>
          <w:szCs w:val="32"/>
          <w:lang w:val="en-GB" w:eastAsia="ja-JP"/>
        </w:rPr>
        <w:t xml:space="preserve"> central ‘Home’ column and its six immediate neighbours</w:t>
      </w:r>
      <w:r w:rsidR="00731E31">
        <w:rPr>
          <w:rFonts w:ascii="Arial" w:eastAsiaTheme="minorEastAsia" w:hAnsi="Arial"/>
          <w:color w:val="000000"/>
          <w:szCs w:val="32"/>
          <w:lang w:val="en-GB" w:eastAsia="ja-JP"/>
        </w:rPr>
        <w:t xml:space="preserve"> </w:t>
      </w:r>
      <w:r w:rsidR="00731E31">
        <w:rPr>
          <w:rFonts w:ascii="Arial" w:eastAsiaTheme="minorEastAsia" w:hAnsi="Arial" w:hint="eastAsia"/>
          <w:color w:val="000000"/>
          <w:szCs w:val="32"/>
          <w:lang w:eastAsia="ja-JP"/>
        </w:rPr>
        <w:t>(</w:t>
      </w:r>
      <w:r w:rsidR="00731E31" w:rsidRPr="003471CE">
        <w:rPr>
          <w:rFonts w:ascii="Arial" w:eastAsiaTheme="minorEastAsia" w:hAnsi="Arial"/>
          <w:color w:val="000000"/>
          <w:szCs w:val="32"/>
          <w:lang w:eastAsia="ja-JP"/>
        </w:rPr>
        <w:t>Figure 1D</w:t>
      </w:r>
      <w:r w:rsidR="00731E31" w:rsidRPr="003743FC">
        <w:rPr>
          <w:rFonts w:ascii="Arial" w:eastAsiaTheme="minorEastAsia" w:hAnsi="Arial" w:hint="eastAsia"/>
          <w:color w:val="000000"/>
          <w:szCs w:val="32"/>
          <w:lang w:eastAsia="ja-JP"/>
        </w:rPr>
        <w:t>)</w:t>
      </w:r>
      <w:r w:rsidR="00731E31" w:rsidRPr="003743FC">
        <w:rPr>
          <w:rFonts w:ascii="Arial" w:hAnsi="Arial" w:cs="Times New Roman"/>
          <w:color w:val="000000" w:themeColor="text1"/>
        </w:rPr>
        <w:t xml:space="preserve">.  </w:t>
      </w:r>
      <w:r w:rsidR="00F7024F" w:rsidRPr="00082720">
        <w:rPr>
          <w:rFonts w:ascii="Arial" w:eastAsiaTheme="minorEastAsia" w:hAnsi="Arial" w:cs="Times New Roman"/>
          <w:color w:val="000000" w:themeColor="text1"/>
          <w:lang w:eastAsia="ja-JP"/>
        </w:rPr>
        <w:t xml:space="preserve">These </w:t>
      </w:r>
      <w:r w:rsidR="00F7024F" w:rsidRPr="00082720">
        <w:rPr>
          <w:rFonts w:ascii="Arial" w:eastAsiaTheme="minorEastAsia" w:hAnsi="Arial"/>
          <w:color w:val="000000"/>
          <w:szCs w:val="32"/>
          <w:lang w:eastAsia="ja-JP"/>
        </w:rPr>
        <w:t>seven columns</w:t>
      </w:r>
      <w:r w:rsidR="00F7024F" w:rsidRPr="00082720">
        <w:rPr>
          <w:rFonts w:ascii="Arial" w:hAnsi="Arial" w:cs="Times New Roman"/>
          <w:color w:val="000000" w:themeColor="text1"/>
        </w:rPr>
        <w:t xml:space="preserve"> have</w:t>
      </w:r>
      <w:r w:rsidR="00F7024F" w:rsidRPr="00082720">
        <w:rPr>
          <w:rFonts w:ascii="Arial" w:eastAsiaTheme="minorEastAsia" w:hAnsi="Arial"/>
          <w:color w:val="000000"/>
          <w:szCs w:val="32"/>
          <w:lang w:eastAsia="ja-JP"/>
        </w:rPr>
        <w:t xml:space="preserve"> been partially </w:t>
      </w:r>
      <w:proofErr w:type="spellStart"/>
      <w:r w:rsidR="00F7024F" w:rsidRPr="00082720">
        <w:rPr>
          <w:rFonts w:ascii="Arial" w:eastAsiaTheme="minorEastAsia" w:hAnsi="Arial"/>
          <w:color w:val="000000"/>
          <w:szCs w:val="32"/>
          <w:lang w:eastAsia="ja-JP"/>
        </w:rPr>
        <w:t>analysed</w:t>
      </w:r>
      <w:proofErr w:type="spellEnd"/>
      <w:r w:rsidR="00F7024F" w:rsidRPr="00082720">
        <w:rPr>
          <w:rFonts w:ascii="Arial" w:eastAsiaTheme="minorEastAsia" w:hAnsi="Arial"/>
          <w:color w:val="000000"/>
          <w:szCs w:val="32"/>
          <w:lang w:eastAsia="ja-JP"/>
        </w:rPr>
        <w:t xml:space="preserve"> elsewhere</w:t>
      </w:r>
      <w:r w:rsidR="00CF21BF">
        <w:rPr>
          <w:rFonts w:ascii="Arial" w:eastAsiaTheme="minorEastAsia" w:hAnsi="Arial"/>
          <w:color w:val="000000"/>
          <w:szCs w:val="32"/>
          <w:lang w:eastAsia="ja-JP"/>
        </w:rPr>
        <w:t xml:space="preserve"> (</w:t>
      </w:r>
      <w:r w:rsidR="006A26E0" w:rsidRPr="006A26E0">
        <w:rPr>
          <w:rFonts w:ascii="Arial" w:eastAsiaTheme="minorEastAsia" w:hAnsi="Arial"/>
          <w:color w:val="000000"/>
          <w:szCs w:val="32"/>
          <w:lang w:eastAsia="ja-JP"/>
        </w:rPr>
        <w:t>Takemura et al., 2015</w:t>
      </w:r>
      <w:r w:rsidR="00CF21BF">
        <w:rPr>
          <w:rFonts w:ascii="Arial" w:eastAsiaTheme="minorEastAsia" w:hAnsi="Arial"/>
          <w:color w:val="000000"/>
          <w:szCs w:val="32"/>
          <w:lang w:eastAsia="ja-JP"/>
        </w:rPr>
        <w:t>)</w:t>
      </w:r>
      <w:r w:rsidR="00F7024F">
        <w:rPr>
          <w:rFonts w:ascii="Arial" w:eastAsiaTheme="minorEastAsia" w:hAnsi="Arial"/>
          <w:color w:val="000000"/>
          <w:szCs w:val="32"/>
          <w:lang w:eastAsia="ja-JP"/>
        </w:rPr>
        <w:t>; here we focus on the inputs to T4.</w:t>
      </w:r>
    </w:p>
    <w:p w14:paraId="056F01F9" w14:textId="77777777" w:rsidR="00394F27" w:rsidRDefault="00394F27" w:rsidP="00C36850">
      <w:pPr>
        <w:autoSpaceDE w:val="0"/>
        <w:autoSpaceDN w:val="0"/>
        <w:adjustRightInd w:val="0"/>
        <w:spacing w:line="360" w:lineRule="auto"/>
        <w:ind w:firstLine="720"/>
        <w:rPr>
          <w:rFonts w:ascii="Arial" w:eastAsiaTheme="minorEastAsia" w:hAnsi="Arial"/>
          <w:color w:val="000000"/>
          <w:szCs w:val="32"/>
          <w:lang w:eastAsia="ja-JP"/>
        </w:rPr>
      </w:pPr>
    </w:p>
    <w:p w14:paraId="0EAB50AD" w14:textId="77777777" w:rsidR="00394F27" w:rsidRDefault="00C4103A" w:rsidP="00394F27">
      <w:pPr>
        <w:autoSpaceDE w:val="0"/>
        <w:autoSpaceDN w:val="0"/>
        <w:adjustRightInd w:val="0"/>
        <w:spacing w:line="360" w:lineRule="auto"/>
        <w:rPr>
          <w:rFonts w:ascii="Arial" w:eastAsiaTheme="minorEastAsia" w:hAnsi="Arial"/>
          <w:color w:val="000000"/>
          <w:szCs w:val="32"/>
          <w:lang w:eastAsia="ja-JP"/>
        </w:rPr>
      </w:pPr>
      <w:r>
        <w:rPr>
          <w:rFonts w:ascii="Arial" w:eastAsiaTheme="minorEastAsia" w:hAnsi="Arial"/>
          <w:b/>
          <w:color w:val="000000"/>
          <w:szCs w:val="32"/>
          <w:lang w:val="en-GB" w:eastAsia="ja-JP"/>
        </w:rPr>
        <w:t>Synaptic i</w:t>
      </w:r>
      <w:r>
        <w:rPr>
          <w:rFonts w:ascii="Arial" w:eastAsiaTheme="minorEastAsia" w:hAnsi="Arial" w:hint="eastAsia"/>
          <w:b/>
          <w:color w:val="000000"/>
          <w:szCs w:val="32"/>
          <w:lang w:val="en-GB" w:eastAsia="ja-JP"/>
        </w:rPr>
        <w:t xml:space="preserve">nputs to T4 </w:t>
      </w:r>
      <w:r w:rsidR="00D056FB">
        <w:rPr>
          <w:rFonts w:ascii="Arial" w:eastAsiaTheme="minorEastAsia" w:hAnsi="Arial"/>
          <w:b/>
          <w:color w:val="000000"/>
          <w:szCs w:val="32"/>
          <w:lang w:val="en-GB" w:eastAsia="ja-JP"/>
        </w:rPr>
        <w:t xml:space="preserve">cells </w:t>
      </w:r>
      <w:r>
        <w:rPr>
          <w:rFonts w:ascii="Arial" w:eastAsiaTheme="minorEastAsia" w:hAnsi="Arial" w:hint="eastAsia"/>
          <w:b/>
          <w:color w:val="000000"/>
          <w:szCs w:val="32"/>
          <w:lang w:val="en-GB" w:eastAsia="ja-JP"/>
        </w:rPr>
        <w:t>from eight</w:t>
      </w:r>
      <w:r w:rsidR="00394F27">
        <w:rPr>
          <w:rFonts w:ascii="Arial" w:eastAsiaTheme="minorEastAsia" w:hAnsi="Arial" w:hint="eastAsia"/>
          <w:b/>
          <w:color w:val="000000"/>
          <w:szCs w:val="32"/>
          <w:lang w:val="en-GB" w:eastAsia="ja-JP"/>
        </w:rPr>
        <w:t xml:space="preserve"> cell types</w:t>
      </w:r>
    </w:p>
    <w:p w14:paraId="5D42BE8F" w14:textId="77777777" w:rsidR="00312FBF" w:rsidRPr="003743FC" w:rsidRDefault="00EB724E" w:rsidP="00E62944">
      <w:pPr>
        <w:autoSpaceDE w:val="0"/>
        <w:autoSpaceDN w:val="0"/>
        <w:adjustRightInd w:val="0"/>
        <w:spacing w:line="360" w:lineRule="auto"/>
        <w:rPr>
          <w:rFonts w:ascii="Arial" w:eastAsiaTheme="minorEastAsia" w:hAnsi="Arial"/>
          <w:color w:val="000000"/>
          <w:szCs w:val="32"/>
          <w:lang w:val="en-GB" w:eastAsia="ja-JP"/>
        </w:rPr>
      </w:pPr>
      <w:r>
        <w:rPr>
          <w:rFonts w:ascii="Arial" w:eastAsiaTheme="minorEastAsia" w:hAnsi="Arial"/>
          <w:color w:val="000000"/>
          <w:szCs w:val="32"/>
          <w:lang w:val="en-GB" w:eastAsia="ja-JP"/>
        </w:rPr>
        <w:t>Since</w:t>
      </w:r>
      <w:r>
        <w:rPr>
          <w:rFonts w:ascii="Arial" w:eastAsiaTheme="minorEastAsia" w:hAnsi="Arial" w:hint="eastAsia"/>
          <w:color w:val="000000"/>
          <w:szCs w:val="32"/>
          <w:lang w:val="en-GB" w:eastAsia="ja-JP"/>
        </w:rPr>
        <w:t xml:space="preserve"> a</w:t>
      </w:r>
      <w:r w:rsidR="005F52BF">
        <w:rPr>
          <w:rFonts w:ascii="Arial" w:eastAsiaTheme="minorEastAsia" w:hAnsi="Arial"/>
          <w:color w:val="000000"/>
          <w:szCs w:val="32"/>
          <w:lang w:val="en-GB" w:eastAsia="ja-JP"/>
        </w:rPr>
        <w:t xml:space="preserve"> T4’s dendrites </w:t>
      </w:r>
      <w:r w:rsidR="007315B5">
        <w:rPr>
          <w:rFonts w:ascii="Arial" w:eastAsiaTheme="minorEastAsia" w:hAnsi="Arial"/>
          <w:color w:val="000000"/>
          <w:szCs w:val="32"/>
          <w:lang w:eastAsia="ja-JP"/>
        </w:rPr>
        <w:t xml:space="preserve">spread </w:t>
      </w:r>
      <w:r w:rsidR="00154BD7">
        <w:rPr>
          <w:rFonts w:ascii="Arial" w:eastAsiaTheme="minorEastAsia" w:hAnsi="Arial"/>
          <w:color w:val="000000"/>
          <w:szCs w:val="32"/>
          <w:lang w:val="en-GB" w:eastAsia="ja-JP"/>
        </w:rPr>
        <w:t xml:space="preserve">across </w:t>
      </w:r>
      <w:r w:rsidR="005F52BF">
        <w:rPr>
          <w:rFonts w:ascii="Arial" w:eastAsiaTheme="minorEastAsia" w:hAnsi="Arial"/>
          <w:color w:val="000000"/>
          <w:szCs w:val="32"/>
          <w:lang w:val="en-GB" w:eastAsia="ja-JP"/>
        </w:rPr>
        <w:t xml:space="preserve">approximately </w:t>
      </w:r>
      <w:r w:rsidR="009D33A3">
        <w:rPr>
          <w:rFonts w:ascii="Arial" w:eastAsiaTheme="minorEastAsia" w:hAnsi="Arial"/>
          <w:color w:val="000000"/>
          <w:szCs w:val="32"/>
          <w:lang w:val="en-GB" w:eastAsia="ja-JP"/>
        </w:rPr>
        <w:t xml:space="preserve">seven </w:t>
      </w:r>
      <w:r w:rsidR="005F52BF">
        <w:rPr>
          <w:rFonts w:ascii="Arial" w:eastAsiaTheme="minorEastAsia" w:hAnsi="Arial"/>
          <w:color w:val="000000"/>
          <w:szCs w:val="32"/>
          <w:lang w:val="en-GB" w:eastAsia="ja-JP"/>
        </w:rPr>
        <w:t>column</w:t>
      </w:r>
      <w:r w:rsidR="00C243AC">
        <w:rPr>
          <w:rFonts w:ascii="Arial" w:eastAsiaTheme="minorEastAsia" w:hAnsi="Arial"/>
          <w:color w:val="000000"/>
          <w:szCs w:val="32"/>
          <w:lang w:val="en-GB" w:eastAsia="ja-JP"/>
        </w:rPr>
        <w:t>s</w:t>
      </w:r>
      <w:r w:rsidR="0091412B">
        <w:rPr>
          <w:rFonts w:ascii="Arial" w:eastAsiaTheme="minorEastAsia" w:hAnsi="Arial"/>
          <w:color w:val="000000"/>
          <w:szCs w:val="32"/>
          <w:lang w:val="en-GB" w:eastAsia="ja-JP"/>
        </w:rPr>
        <w:t xml:space="preserve">, </w:t>
      </w:r>
      <w:r w:rsidR="005F52BF">
        <w:rPr>
          <w:rFonts w:ascii="Arial" w:eastAsiaTheme="minorEastAsia" w:hAnsi="Arial"/>
          <w:color w:val="000000"/>
          <w:szCs w:val="32"/>
          <w:lang w:val="en-GB" w:eastAsia="ja-JP"/>
        </w:rPr>
        <w:t xml:space="preserve">the dendrites of the T4 cells in the </w:t>
      </w:r>
      <w:r w:rsidR="00C47C8A">
        <w:rPr>
          <w:rFonts w:ascii="Arial" w:eastAsiaTheme="minorEastAsia" w:hAnsi="Arial"/>
          <w:color w:val="000000"/>
          <w:szCs w:val="32"/>
          <w:lang w:val="en-GB" w:eastAsia="ja-JP"/>
        </w:rPr>
        <w:t>Home</w:t>
      </w:r>
      <w:r w:rsidR="005F52BF">
        <w:rPr>
          <w:rFonts w:ascii="Arial" w:eastAsiaTheme="minorEastAsia" w:hAnsi="Arial"/>
          <w:color w:val="000000"/>
          <w:szCs w:val="32"/>
          <w:lang w:val="en-GB" w:eastAsia="ja-JP"/>
        </w:rPr>
        <w:t xml:space="preserve"> column </w:t>
      </w:r>
      <w:r w:rsidR="00C243AC">
        <w:rPr>
          <w:rFonts w:ascii="Arial" w:eastAsiaTheme="minorEastAsia" w:hAnsi="Arial"/>
          <w:color w:val="000000"/>
          <w:szCs w:val="32"/>
          <w:lang w:val="en-GB" w:eastAsia="ja-JP"/>
        </w:rPr>
        <w:t>should</w:t>
      </w:r>
      <w:r w:rsidR="005F52BF">
        <w:rPr>
          <w:rFonts w:ascii="Arial" w:eastAsiaTheme="minorEastAsia" w:hAnsi="Arial"/>
          <w:color w:val="000000"/>
          <w:szCs w:val="32"/>
          <w:lang w:val="en-GB" w:eastAsia="ja-JP"/>
        </w:rPr>
        <w:t xml:space="preserve"> be completely contained in the reconstructed volume.  </w:t>
      </w:r>
      <w:r w:rsidR="0091412B">
        <w:rPr>
          <w:rFonts w:ascii="Arial" w:eastAsiaTheme="minorEastAsia" w:hAnsi="Arial"/>
          <w:color w:val="000000"/>
          <w:szCs w:val="32"/>
          <w:lang w:val="en-GB" w:eastAsia="ja-JP"/>
        </w:rPr>
        <w:t>We found</w:t>
      </w:r>
      <w:r w:rsidR="00C243AC">
        <w:rPr>
          <w:rFonts w:ascii="Arial" w:eastAsiaTheme="minorEastAsia" w:hAnsi="Arial" w:cs="Times New Roman"/>
          <w:color w:val="000000" w:themeColor="text1"/>
          <w:lang w:eastAsia="ja-JP"/>
        </w:rPr>
        <w:t xml:space="preserve"> </w:t>
      </w:r>
      <w:r w:rsidR="00F7024F">
        <w:rPr>
          <w:rFonts w:ascii="Arial" w:eastAsiaTheme="minorEastAsia" w:hAnsi="Arial"/>
          <w:color w:val="000000"/>
          <w:szCs w:val="32"/>
          <w:lang w:val="en-GB" w:eastAsia="ja-JP"/>
        </w:rPr>
        <w:t>Mi1</w:t>
      </w:r>
      <w:r w:rsidR="00F7024F">
        <w:rPr>
          <w:rFonts w:ascii="Arial" w:eastAsiaTheme="minorEastAsia" w:hAnsi="Arial" w:hint="eastAsia"/>
          <w:color w:val="000000"/>
          <w:szCs w:val="32"/>
          <w:lang w:val="en-GB" w:eastAsia="ja-JP"/>
        </w:rPr>
        <w:t>-</w:t>
      </w:r>
      <w:r w:rsidR="00F7024F">
        <w:rPr>
          <w:rFonts w:ascii="Arial" w:eastAsiaTheme="minorEastAsia" w:hAnsi="Arial"/>
          <w:color w:val="000000"/>
          <w:szCs w:val="32"/>
          <w:lang w:val="en-GB" w:eastAsia="ja-JP"/>
        </w:rPr>
        <w:t>Home contact</w:t>
      </w:r>
      <w:r w:rsidR="00C243AC">
        <w:rPr>
          <w:rFonts w:ascii="Arial" w:eastAsiaTheme="minorEastAsia" w:hAnsi="Arial"/>
          <w:color w:val="000000"/>
          <w:szCs w:val="32"/>
          <w:lang w:val="en-GB" w:eastAsia="ja-JP"/>
        </w:rPr>
        <w:t>ed</w:t>
      </w:r>
      <w:r w:rsidR="00F7024F">
        <w:rPr>
          <w:rFonts w:ascii="Arial" w:eastAsiaTheme="minorEastAsia" w:hAnsi="Arial" w:hint="eastAsia"/>
          <w:color w:val="000000"/>
          <w:szCs w:val="32"/>
          <w:lang w:val="en-GB" w:eastAsia="ja-JP"/>
        </w:rPr>
        <w:t xml:space="preserve"> </w:t>
      </w:r>
      <w:r w:rsidR="00F7024F">
        <w:rPr>
          <w:rFonts w:ascii="Arial" w:eastAsiaTheme="minorEastAsia" w:hAnsi="Arial"/>
          <w:color w:val="000000"/>
          <w:szCs w:val="32"/>
          <w:lang w:val="en-GB" w:eastAsia="ja-JP"/>
        </w:rPr>
        <w:t>&gt;</w:t>
      </w:r>
      <w:r w:rsidR="00F7024F">
        <w:rPr>
          <w:rFonts w:ascii="Arial" w:eastAsiaTheme="minorEastAsia" w:hAnsi="Arial" w:hint="eastAsia"/>
          <w:color w:val="000000"/>
          <w:szCs w:val="32"/>
          <w:lang w:val="en-GB" w:eastAsia="ja-JP"/>
        </w:rPr>
        <w:t xml:space="preserve">20 </w:t>
      </w:r>
      <w:r w:rsidR="00F7024F">
        <w:rPr>
          <w:rFonts w:ascii="Arial" w:eastAsiaTheme="minorEastAsia" w:hAnsi="Arial"/>
          <w:color w:val="000000"/>
          <w:szCs w:val="32"/>
          <w:lang w:val="en-GB" w:eastAsia="ja-JP"/>
        </w:rPr>
        <w:t>T4 cells</w:t>
      </w:r>
      <w:r w:rsidR="00C243AC">
        <w:rPr>
          <w:rFonts w:ascii="Arial" w:eastAsiaTheme="minorEastAsia" w:hAnsi="Arial"/>
          <w:color w:val="000000"/>
          <w:szCs w:val="32"/>
          <w:lang w:val="en-GB" w:eastAsia="ja-JP"/>
        </w:rPr>
        <w:t>,</w:t>
      </w:r>
      <w:r w:rsidR="00F7024F">
        <w:rPr>
          <w:rFonts w:ascii="Arial" w:eastAsiaTheme="minorEastAsia" w:hAnsi="Arial" w:hint="eastAsia"/>
          <w:color w:val="000000"/>
          <w:szCs w:val="32"/>
          <w:lang w:val="en-GB" w:eastAsia="ja-JP"/>
        </w:rPr>
        <w:t xml:space="preserve"> </w:t>
      </w:r>
      <w:r w:rsidR="00F7024F">
        <w:rPr>
          <w:rFonts w:ascii="Arial" w:eastAsiaTheme="minorEastAsia" w:hAnsi="Arial"/>
          <w:color w:val="000000"/>
          <w:szCs w:val="32"/>
          <w:lang w:val="en-GB" w:eastAsia="ja-JP"/>
        </w:rPr>
        <w:t>forming</w:t>
      </w:r>
      <w:r w:rsidR="00F7024F">
        <w:rPr>
          <w:rFonts w:ascii="Arial" w:eastAsiaTheme="minorEastAsia" w:hAnsi="Arial" w:hint="eastAsia"/>
          <w:color w:val="000000"/>
          <w:szCs w:val="32"/>
          <w:lang w:val="en-GB" w:eastAsia="ja-JP"/>
        </w:rPr>
        <w:t xml:space="preserve"> 2</w:t>
      </w:r>
      <w:r w:rsidR="00421141">
        <w:rPr>
          <w:rFonts w:ascii="Arial" w:eastAsiaTheme="minorEastAsia" w:hAnsi="Arial"/>
          <w:color w:val="000000"/>
          <w:szCs w:val="32"/>
          <w:lang w:val="en-GB" w:eastAsia="ja-JP"/>
        </w:rPr>
        <w:t>-</w:t>
      </w:r>
      <w:r w:rsidR="003442AC">
        <w:rPr>
          <w:rFonts w:ascii="Arial" w:eastAsiaTheme="minorEastAsia" w:hAnsi="Arial" w:hint="eastAsia"/>
          <w:color w:val="000000"/>
          <w:szCs w:val="32"/>
          <w:lang w:val="en-GB" w:eastAsia="ja-JP"/>
        </w:rPr>
        <w:t>4</w:t>
      </w:r>
      <w:r w:rsidR="003442AC">
        <w:rPr>
          <w:rFonts w:ascii="Arial" w:eastAsiaTheme="minorEastAsia" w:hAnsi="Arial"/>
          <w:color w:val="000000"/>
          <w:szCs w:val="32"/>
          <w:lang w:val="en-GB" w:eastAsia="ja-JP"/>
        </w:rPr>
        <w:t xml:space="preserve">3 </w:t>
      </w:r>
      <w:r w:rsidR="00F7024F">
        <w:rPr>
          <w:rFonts w:ascii="Arial" w:eastAsiaTheme="minorEastAsia" w:hAnsi="Arial" w:hint="eastAsia"/>
          <w:color w:val="000000"/>
          <w:szCs w:val="32"/>
          <w:lang w:val="en-GB" w:eastAsia="ja-JP"/>
        </w:rPr>
        <w:t>synap</w:t>
      </w:r>
      <w:r w:rsidR="00C243AC">
        <w:rPr>
          <w:rFonts w:ascii="Arial" w:eastAsiaTheme="minorEastAsia" w:hAnsi="Arial"/>
          <w:color w:val="000000"/>
          <w:szCs w:val="32"/>
          <w:lang w:val="en-GB" w:eastAsia="ja-JP"/>
        </w:rPr>
        <w:t>se</w:t>
      </w:r>
      <w:r w:rsidR="00F7024F">
        <w:rPr>
          <w:rFonts w:ascii="Arial" w:eastAsiaTheme="minorEastAsia" w:hAnsi="Arial"/>
          <w:color w:val="000000"/>
          <w:szCs w:val="32"/>
          <w:lang w:val="en-GB" w:eastAsia="ja-JP"/>
        </w:rPr>
        <w:t>s</w:t>
      </w:r>
      <w:r w:rsidR="00F7024F">
        <w:rPr>
          <w:rFonts w:ascii="Arial" w:eastAsiaTheme="minorEastAsia" w:hAnsi="Arial" w:hint="eastAsia"/>
          <w:color w:val="000000"/>
          <w:szCs w:val="32"/>
          <w:lang w:val="en-GB" w:eastAsia="ja-JP"/>
        </w:rPr>
        <w:t xml:space="preserve"> </w:t>
      </w:r>
      <w:r w:rsidR="00F7024F">
        <w:rPr>
          <w:rFonts w:ascii="Arial" w:eastAsiaTheme="minorEastAsia" w:hAnsi="Arial"/>
          <w:color w:val="000000"/>
          <w:szCs w:val="32"/>
          <w:lang w:val="en-GB" w:eastAsia="ja-JP"/>
        </w:rPr>
        <w:t xml:space="preserve">onto each.  </w:t>
      </w:r>
      <w:r w:rsidR="00F7024F">
        <w:rPr>
          <w:rFonts w:ascii="Arial" w:eastAsiaTheme="minorEastAsia" w:hAnsi="Arial" w:hint="eastAsia"/>
          <w:color w:val="000000"/>
          <w:szCs w:val="32"/>
          <w:lang w:val="en-GB" w:eastAsia="ja-JP"/>
        </w:rPr>
        <w:t xml:space="preserve">Among these, </w:t>
      </w:r>
      <w:r w:rsidR="00F7024F">
        <w:rPr>
          <w:rFonts w:ascii="Arial" w:eastAsiaTheme="minorEastAsia" w:hAnsi="Arial"/>
          <w:color w:val="000000"/>
          <w:szCs w:val="32"/>
          <w:lang w:val="en-GB" w:eastAsia="ja-JP"/>
        </w:rPr>
        <w:t>only four</w:t>
      </w:r>
      <w:r w:rsidR="00F7024F">
        <w:rPr>
          <w:rFonts w:ascii="Arial" w:eastAsiaTheme="minorEastAsia" w:hAnsi="Arial" w:hint="eastAsia"/>
          <w:color w:val="000000"/>
          <w:szCs w:val="32"/>
          <w:lang w:val="en-GB" w:eastAsia="ja-JP"/>
        </w:rPr>
        <w:t xml:space="preserve"> </w:t>
      </w:r>
      <w:r w:rsidR="00421141">
        <w:rPr>
          <w:rFonts w:ascii="Arial" w:eastAsiaTheme="minorEastAsia" w:hAnsi="Arial" w:hint="eastAsia"/>
          <w:color w:val="000000"/>
          <w:szCs w:val="32"/>
          <w:lang w:val="en-GB" w:eastAsia="ja-JP"/>
        </w:rPr>
        <w:t>T4s</w:t>
      </w:r>
      <w:r w:rsidR="00421141">
        <w:rPr>
          <w:rFonts w:ascii="Arial" w:eastAsiaTheme="minorEastAsia" w:hAnsi="Arial"/>
          <w:color w:val="000000"/>
          <w:szCs w:val="32"/>
          <w:lang w:val="en-GB" w:eastAsia="ja-JP"/>
        </w:rPr>
        <w:t xml:space="preserve"> </w:t>
      </w:r>
      <w:r w:rsidR="00F7024F">
        <w:rPr>
          <w:rFonts w:ascii="Arial" w:eastAsiaTheme="minorEastAsia" w:hAnsi="Arial"/>
          <w:color w:val="000000"/>
          <w:szCs w:val="32"/>
          <w:lang w:val="en-GB" w:eastAsia="ja-JP"/>
        </w:rPr>
        <w:t>received &gt;</w:t>
      </w:r>
      <w:r w:rsidR="003442AC">
        <w:rPr>
          <w:rFonts w:ascii="Arial" w:eastAsiaTheme="minorEastAsia" w:hAnsi="Arial"/>
          <w:color w:val="000000"/>
          <w:szCs w:val="32"/>
          <w:lang w:val="en-GB" w:eastAsia="ja-JP"/>
        </w:rPr>
        <w:t xml:space="preserve">35 </w:t>
      </w:r>
      <w:r w:rsidR="00D11B8A">
        <w:rPr>
          <w:rFonts w:ascii="Arial" w:eastAsiaTheme="minorEastAsia" w:hAnsi="Arial"/>
          <w:color w:val="000000"/>
          <w:szCs w:val="32"/>
          <w:lang w:val="en-GB" w:eastAsia="ja-JP"/>
        </w:rPr>
        <w:t xml:space="preserve">such </w:t>
      </w:r>
      <w:r w:rsidR="00F7024F">
        <w:rPr>
          <w:rFonts w:ascii="Arial" w:eastAsiaTheme="minorEastAsia" w:hAnsi="Arial" w:hint="eastAsia"/>
          <w:color w:val="000000"/>
          <w:szCs w:val="32"/>
          <w:lang w:val="en-GB" w:eastAsia="ja-JP"/>
        </w:rPr>
        <w:t>contact</w:t>
      </w:r>
      <w:r w:rsidR="00F7024F">
        <w:rPr>
          <w:rFonts w:ascii="Arial" w:eastAsiaTheme="minorEastAsia" w:hAnsi="Arial"/>
          <w:color w:val="000000"/>
          <w:szCs w:val="32"/>
          <w:lang w:val="en-GB" w:eastAsia="ja-JP"/>
        </w:rPr>
        <w:t>s</w:t>
      </w:r>
      <w:r w:rsidR="00F04231">
        <w:rPr>
          <w:rFonts w:ascii="Arial" w:eastAsiaTheme="minorEastAsia" w:hAnsi="Arial"/>
          <w:color w:val="000000"/>
          <w:szCs w:val="32"/>
          <w:lang w:val="en-GB" w:eastAsia="ja-JP"/>
        </w:rPr>
        <w:t xml:space="preserve">. </w:t>
      </w:r>
      <w:r w:rsidR="00C243AC">
        <w:rPr>
          <w:rFonts w:ascii="Arial" w:eastAsiaTheme="minorEastAsia" w:hAnsi="Arial"/>
          <w:color w:val="000000"/>
          <w:szCs w:val="32"/>
          <w:lang w:val="en-GB" w:eastAsia="ja-JP"/>
        </w:rPr>
        <w:t xml:space="preserve"> </w:t>
      </w:r>
      <w:r w:rsidR="00FC3BCF">
        <w:rPr>
          <w:rFonts w:ascii="Arial" w:eastAsiaTheme="minorEastAsia" w:hAnsi="Arial"/>
          <w:color w:val="000000"/>
          <w:szCs w:val="32"/>
          <w:lang w:val="en-GB" w:eastAsia="ja-JP"/>
        </w:rPr>
        <w:t>T</w:t>
      </w:r>
      <w:r w:rsidR="00F7024F">
        <w:rPr>
          <w:rFonts w:ascii="Arial" w:eastAsiaTheme="minorEastAsia" w:hAnsi="Arial" w:hint="eastAsia"/>
          <w:color w:val="000000"/>
          <w:szCs w:val="32"/>
          <w:lang w:val="en-GB" w:eastAsia="ja-JP"/>
        </w:rPr>
        <w:t>he</w:t>
      </w:r>
      <w:r w:rsidR="00154BD7">
        <w:rPr>
          <w:rFonts w:ascii="Arial" w:eastAsiaTheme="minorEastAsia" w:hAnsi="Arial"/>
          <w:color w:val="000000"/>
          <w:szCs w:val="32"/>
          <w:lang w:val="en-GB" w:eastAsia="ja-JP"/>
        </w:rPr>
        <w:t>y</w:t>
      </w:r>
      <w:r w:rsidR="00F7024F">
        <w:rPr>
          <w:rFonts w:ascii="Arial" w:eastAsiaTheme="minorEastAsia" w:hAnsi="Arial" w:hint="eastAsia"/>
          <w:color w:val="000000"/>
          <w:szCs w:val="32"/>
          <w:lang w:val="en-GB" w:eastAsia="ja-JP"/>
        </w:rPr>
        <w:t xml:space="preserve"> </w:t>
      </w:r>
      <w:r w:rsidR="00D11B8A">
        <w:rPr>
          <w:rFonts w:ascii="Arial" w:eastAsiaTheme="minorEastAsia" w:hAnsi="Arial"/>
          <w:color w:val="000000"/>
          <w:szCs w:val="32"/>
          <w:lang w:val="en-GB" w:eastAsia="ja-JP"/>
        </w:rPr>
        <w:t>included on</w:t>
      </w:r>
      <w:r w:rsidR="00C243AC">
        <w:rPr>
          <w:rFonts w:ascii="Arial" w:eastAsiaTheme="minorEastAsia" w:hAnsi="Arial"/>
          <w:color w:val="000000"/>
          <w:szCs w:val="32"/>
          <w:lang w:val="en-GB" w:eastAsia="ja-JP"/>
        </w:rPr>
        <w:t>e</w:t>
      </w:r>
      <w:r w:rsidR="00D11B8A">
        <w:rPr>
          <w:rFonts w:ascii="Arial" w:eastAsiaTheme="minorEastAsia" w:hAnsi="Arial"/>
          <w:color w:val="000000"/>
          <w:szCs w:val="32"/>
          <w:lang w:val="en-GB" w:eastAsia="ja-JP"/>
        </w:rPr>
        <w:t xml:space="preserve"> of each </w:t>
      </w:r>
      <w:r w:rsidR="00F7024F">
        <w:rPr>
          <w:rFonts w:ascii="Arial" w:eastAsiaTheme="minorEastAsia" w:hAnsi="Arial" w:hint="eastAsia"/>
          <w:color w:val="000000"/>
          <w:szCs w:val="32"/>
          <w:lang w:val="en-GB" w:eastAsia="ja-JP"/>
        </w:rPr>
        <w:t>subtype</w:t>
      </w:r>
      <w:r w:rsidR="00C243AC">
        <w:rPr>
          <w:rFonts w:ascii="Arial" w:eastAsiaTheme="minorEastAsia" w:hAnsi="Arial"/>
          <w:color w:val="000000"/>
          <w:szCs w:val="32"/>
          <w:lang w:val="en-GB" w:eastAsia="ja-JP"/>
        </w:rPr>
        <w:t>,</w:t>
      </w:r>
      <w:r w:rsidR="00F7024F">
        <w:rPr>
          <w:rFonts w:ascii="Arial" w:eastAsiaTheme="minorEastAsia" w:hAnsi="Arial" w:hint="eastAsia"/>
          <w:color w:val="000000"/>
          <w:szCs w:val="32"/>
          <w:lang w:val="en-GB" w:eastAsia="ja-JP"/>
        </w:rPr>
        <w:t xml:space="preserve"> T4a-T4d</w:t>
      </w:r>
      <w:r w:rsidR="00F7024F">
        <w:rPr>
          <w:rFonts w:ascii="Arial" w:eastAsiaTheme="minorEastAsia" w:hAnsi="Arial"/>
          <w:color w:val="000000"/>
          <w:szCs w:val="32"/>
          <w:lang w:val="en-GB" w:eastAsia="ja-JP"/>
        </w:rPr>
        <w:t xml:space="preserve">, as identified by </w:t>
      </w:r>
      <w:r w:rsidR="00C243AC">
        <w:rPr>
          <w:rFonts w:ascii="Arial" w:eastAsiaTheme="minorEastAsia" w:hAnsi="Arial"/>
          <w:color w:val="000000"/>
          <w:szCs w:val="32"/>
          <w:lang w:val="en-GB" w:eastAsia="ja-JP"/>
        </w:rPr>
        <w:t xml:space="preserve">the </w:t>
      </w:r>
      <w:r w:rsidR="00F7024F">
        <w:rPr>
          <w:rFonts w:ascii="Arial" w:eastAsiaTheme="minorEastAsia" w:hAnsi="Arial"/>
          <w:color w:val="000000"/>
          <w:szCs w:val="32"/>
          <w:lang w:val="en-GB" w:eastAsia="ja-JP"/>
        </w:rPr>
        <w:t xml:space="preserve">distinctive </w:t>
      </w:r>
      <w:r w:rsidR="00C243AC">
        <w:rPr>
          <w:rFonts w:ascii="Arial" w:eastAsiaTheme="minorEastAsia" w:hAnsi="Arial"/>
          <w:color w:val="000000"/>
          <w:szCs w:val="32"/>
          <w:lang w:val="en-GB" w:eastAsia="ja-JP"/>
        </w:rPr>
        <w:t xml:space="preserve">orientation of </w:t>
      </w:r>
      <w:r w:rsidR="007E49E8">
        <w:rPr>
          <w:rFonts w:ascii="Arial" w:eastAsiaTheme="minorEastAsia" w:hAnsi="Arial" w:hint="eastAsia"/>
          <w:color w:val="000000"/>
          <w:szCs w:val="32"/>
          <w:lang w:val="en-GB" w:eastAsia="ja-JP"/>
        </w:rPr>
        <w:t>their</w:t>
      </w:r>
      <w:r w:rsidR="007E49E8">
        <w:rPr>
          <w:rFonts w:ascii="Arial" w:eastAsiaTheme="minorEastAsia" w:hAnsi="Arial"/>
          <w:color w:val="000000"/>
          <w:szCs w:val="32"/>
          <w:lang w:val="en-GB" w:eastAsia="ja-JP"/>
        </w:rPr>
        <w:t xml:space="preserve"> </w:t>
      </w:r>
      <w:r w:rsidR="00F7024F">
        <w:rPr>
          <w:rFonts w:ascii="Arial" w:eastAsiaTheme="minorEastAsia" w:hAnsi="Arial"/>
          <w:color w:val="000000"/>
          <w:szCs w:val="32"/>
          <w:lang w:val="en-GB" w:eastAsia="ja-JP"/>
        </w:rPr>
        <w:t>dendrite</w:t>
      </w:r>
      <w:r w:rsidR="00C243AC">
        <w:rPr>
          <w:rFonts w:ascii="Arial" w:eastAsiaTheme="minorEastAsia" w:hAnsi="Arial"/>
          <w:color w:val="000000"/>
          <w:szCs w:val="32"/>
          <w:lang w:val="en-GB" w:eastAsia="ja-JP"/>
        </w:rPr>
        <w:t>s</w:t>
      </w:r>
      <w:r w:rsidR="00343A0A">
        <w:rPr>
          <w:rFonts w:ascii="Arial" w:eastAsiaTheme="minorEastAsia" w:hAnsi="Arial"/>
          <w:color w:val="000000"/>
          <w:szCs w:val="32"/>
          <w:lang w:val="en-GB" w:eastAsia="ja-JP"/>
        </w:rPr>
        <w:t xml:space="preserve"> (</w:t>
      </w:r>
      <w:r w:rsidR="00343A0A" w:rsidRPr="00CA3AB3">
        <w:rPr>
          <w:rFonts w:ascii="Arial" w:eastAsiaTheme="minorEastAsia" w:hAnsi="Arial"/>
          <w:color w:val="000000"/>
          <w:szCs w:val="32"/>
          <w:lang w:eastAsia="ja-JP"/>
        </w:rPr>
        <w:t>Takemura et al., 2013</w:t>
      </w:r>
      <w:r w:rsidR="00343A0A">
        <w:rPr>
          <w:rFonts w:ascii="Arial" w:eastAsiaTheme="minorEastAsia" w:hAnsi="Arial"/>
          <w:color w:val="000000"/>
          <w:szCs w:val="32"/>
          <w:lang w:val="en-GB" w:eastAsia="ja-JP"/>
        </w:rPr>
        <w:t>)</w:t>
      </w:r>
      <w:r w:rsidR="00343A0A">
        <w:rPr>
          <w:rFonts w:ascii="Arial" w:hAnsi="Arial" w:cs="Arial"/>
          <w:color w:val="0070C0"/>
          <w:vertAlign w:val="superscript"/>
        </w:rPr>
        <w:t xml:space="preserve"> </w:t>
      </w:r>
      <w:r w:rsidR="00F7024F">
        <w:rPr>
          <w:rFonts w:ascii="Arial" w:eastAsiaTheme="minorEastAsia" w:hAnsi="Arial"/>
          <w:color w:val="000000"/>
          <w:szCs w:val="32"/>
          <w:lang w:val="en-GB" w:eastAsia="ja-JP"/>
        </w:rPr>
        <w:t>(</w:t>
      </w:r>
      <w:r w:rsidR="00A24E08" w:rsidRPr="006B4D82">
        <w:rPr>
          <w:rFonts w:ascii="Arial" w:eastAsiaTheme="minorEastAsia" w:hAnsi="Arial"/>
          <w:color w:val="000000"/>
          <w:szCs w:val="32"/>
          <w:lang w:val="en-GB" w:eastAsia="ja-JP"/>
        </w:rPr>
        <w:t>Figure</w:t>
      </w:r>
      <w:r w:rsidR="003743FC">
        <w:rPr>
          <w:rFonts w:ascii="Arial" w:eastAsiaTheme="minorEastAsia" w:hAnsi="Arial"/>
          <w:color w:val="000000"/>
          <w:szCs w:val="32"/>
          <w:lang w:val="en-GB" w:eastAsia="ja-JP"/>
        </w:rPr>
        <w:t>s</w:t>
      </w:r>
      <w:r w:rsidR="00A24E08" w:rsidRPr="006B4D82">
        <w:rPr>
          <w:rFonts w:ascii="Arial" w:eastAsiaTheme="minorEastAsia" w:hAnsi="Arial"/>
          <w:color w:val="000000"/>
          <w:szCs w:val="32"/>
          <w:lang w:val="en-GB" w:eastAsia="ja-JP"/>
        </w:rPr>
        <w:t xml:space="preserve"> 2A</w:t>
      </w:r>
      <w:r w:rsidR="009F3953">
        <w:rPr>
          <w:rFonts w:ascii="Arial" w:eastAsiaTheme="minorEastAsia" w:hAnsi="Arial"/>
          <w:color w:val="000000"/>
          <w:szCs w:val="32"/>
          <w:lang w:val="en-GB" w:eastAsia="ja-JP"/>
        </w:rPr>
        <w:t>,</w:t>
      </w:r>
      <w:r w:rsidR="003743FC">
        <w:rPr>
          <w:rFonts w:ascii="Arial" w:eastAsiaTheme="minorEastAsia" w:hAnsi="Arial"/>
          <w:color w:val="000000"/>
          <w:szCs w:val="32"/>
          <w:lang w:val="en-GB" w:eastAsia="ja-JP"/>
        </w:rPr>
        <w:t xml:space="preserve"> </w:t>
      </w:r>
      <w:r w:rsidR="009F3953">
        <w:rPr>
          <w:rFonts w:ascii="Arial" w:eastAsiaTheme="minorEastAsia" w:hAnsi="Arial"/>
          <w:color w:val="000000"/>
          <w:szCs w:val="32"/>
          <w:lang w:val="en-GB" w:eastAsia="ja-JP"/>
        </w:rPr>
        <w:t xml:space="preserve">3D, </w:t>
      </w:r>
      <w:r w:rsidR="003743FC">
        <w:rPr>
          <w:rFonts w:ascii="Arial" w:eastAsiaTheme="minorEastAsia" w:hAnsi="Arial"/>
          <w:color w:val="000000"/>
          <w:szCs w:val="32"/>
          <w:lang w:val="en-GB" w:eastAsia="ja-JP"/>
        </w:rPr>
        <w:t>and</w:t>
      </w:r>
      <w:r w:rsidR="00A24E08" w:rsidRPr="003471CE">
        <w:rPr>
          <w:rFonts w:ascii="Arial" w:eastAsiaTheme="minorEastAsia" w:hAnsi="Arial"/>
          <w:color w:val="000000"/>
          <w:szCs w:val="32"/>
          <w:lang w:val="en-GB" w:eastAsia="ja-JP"/>
        </w:rPr>
        <w:t xml:space="preserve"> </w:t>
      </w:r>
      <w:r w:rsidR="009F3953" w:rsidRPr="003471CE">
        <w:rPr>
          <w:rFonts w:ascii="Arial" w:eastAsiaTheme="minorEastAsia" w:hAnsi="Arial"/>
          <w:color w:val="000000"/>
          <w:szCs w:val="32"/>
          <w:lang w:val="en-GB" w:eastAsia="ja-JP"/>
        </w:rPr>
        <w:t>3</w:t>
      </w:r>
      <w:r w:rsidR="009F3953">
        <w:rPr>
          <w:rFonts w:ascii="Arial" w:eastAsiaTheme="minorEastAsia" w:hAnsi="Arial"/>
          <w:color w:val="000000"/>
          <w:szCs w:val="32"/>
          <w:lang w:val="en-GB" w:eastAsia="ja-JP"/>
        </w:rPr>
        <w:t>E</w:t>
      </w:r>
      <w:r w:rsidR="00C243AC" w:rsidRPr="003743FC">
        <w:rPr>
          <w:rFonts w:ascii="Arial" w:eastAsiaTheme="minorEastAsia" w:hAnsi="Arial"/>
          <w:color w:val="000000"/>
          <w:szCs w:val="32"/>
          <w:lang w:val="en-GB" w:eastAsia="ja-JP"/>
        </w:rPr>
        <w:t>)</w:t>
      </w:r>
      <w:r w:rsidR="00F7024F" w:rsidRPr="003743FC">
        <w:rPr>
          <w:rFonts w:ascii="Arial" w:eastAsiaTheme="minorEastAsia" w:hAnsi="Arial" w:hint="eastAsia"/>
          <w:color w:val="000000"/>
          <w:szCs w:val="32"/>
          <w:lang w:val="en-GB" w:eastAsia="ja-JP"/>
        </w:rPr>
        <w:t>.</w:t>
      </w:r>
    </w:p>
    <w:p w14:paraId="64955940" w14:textId="77777777" w:rsidR="008E2F66" w:rsidRDefault="00F7024F" w:rsidP="003E1CE7">
      <w:pPr>
        <w:autoSpaceDE w:val="0"/>
        <w:autoSpaceDN w:val="0"/>
        <w:adjustRightInd w:val="0"/>
        <w:spacing w:line="360" w:lineRule="auto"/>
        <w:ind w:firstLine="720"/>
        <w:rPr>
          <w:rFonts w:ascii="Arial" w:eastAsiaTheme="minorEastAsia" w:hAnsi="Arial"/>
          <w:color w:val="000000"/>
          <w:szCs w:val="32"/>
          <w:lang w:eastAsia="ja-JP"/>
        </w:rPr>
      </w:pPr>
      <w:r w:rsidRPr="003743FC">
        <w:rPr>
          <w:rFonts w:ascii="Arial" w:eastAsiaTheme="minorEastAsia" w:hAnsi="Arial"/>
          <w:color w:val="000000"/>
          <w:szCs w:val="32"/>
          <w:lang w:val="en-GB" w:eastAsia="ja-JP"/>
        </w:rPr>
        <w:t xml:space="preserve">Next we sought other cell types </w:t>
      </w:r>
      <w:r w:rsidR="00047187" w:rsidRPr="003743FC">
        <w:rPr>
          <w:rFonts w:ascii="Arial" w:eastAsiaTheme="minorEastAsia" w:hAnsi="Arial"/>
          <w:color w:val="000000"/>
          <w:szCs w:val="32"/>
          <w:lang w:val="en-GB" w:eastAsia="ja-JP"/>
        </w:rPr>
        <w:t>with</w:t>
      </w:r>
      <w:r w:rsidRPr="003743FC">
        <w:rPr>
          <w:rFonts w:ascii="Arial" w:eastAsiaTheme="minorEastAsia" w:hAnsi="Arial"/>
          <w:color w:val="000000"/>
          <w:szCs w:val="32"/>
          <w:lang w:val="en-GB" w:eastAsia="ja-JP"/>
        </w:rPr>
        <w:t xml:space="preserve"> input to the T4s.  </w:t>
      </w:r>
      <w:r w:rsidR="00C158FC" w:rsidRPr="003743FC">
        <w:rPr>
          <w:rFonts w:ascii="Arial" w:eastAsiaTheme="minorEastAsia" w:hAnsi="Arial"/>
          <w:color w:val="000000"/>
          <w:szCs w:val="32"/>
          <w:lang w:val="en-GB" w:eastAsia="ja-JP"/>
        </w:rPr>
        <w:t>Reconstructed cell shapes revealed</w:t>
      </w:r>
      <w:r w:rsidR="00BD2D4C" w:rsidRPr="003743FC">
        <w:rPr>
          <w:rFonts w:ascii="Arial" w:eastAsiaTheme="minorEastAsia" w:hAnsi="Arial"/>
          <w:color w:val="000000"/>
          <w:szCs w:val="32"/>
          <w:lang w:val="en-GB" w:eastAsia="ja-JP"/>
        </w:rPr>
        <w:t xml:space="preserve"> eight medulla neuron</w:t>
      </w:r>
      <w:r w:rsidR="00C158FC" w:rsidRPr="003743FC">
        <w:rPr>
          <w:rFonts w:ascii="Arial" w:eastAsiaTheme="minorEastAsia" w:hAnsi="Arial"/>
          <w:color w:val="000000"/>
          <w:szCs w:val="32"/>
          <w:lang w:val="en-GB" w:eastAsia="ja-JP"/>
        </w:rPr>
        <w:t xml:space="preserve"> type</w:t>
      </w:r>
      <w:r w:rsidR="00114561">
        <w:rPr>
          <w:rFonts w:ascii="Arial" w:eastAsiaTheme="minorEastAsia" w:hAnsi="Arial"/>
          <w:color w:val="000000"/>
          <w:szCs w:val="32"/>
          <w:lang w:val="en-GB" w:eastAsia="ja-JP"/>
        </w:rPr>
        <w:t xml:space="preserve">s that </w:t>
      </w:r>
      <w:r w:rsidR="00BD2D4C" w:rsidRPr="003743FC">
        <w:rPr>
          <w:rFonts w:ascii="Arial" w:eastAsiaTheme="minorEastAsia" w:hAnsi="Arial"/>
          <w:color w:val="000000"/>
          <w:szCs w:val="32"/>
          <w:lang w:val="en-GB" w:eastAsia="ja-JP"/>
        </w:rPr>
        <w:t xml:space="preserve">account for inputs to </w:t>
      </w:r>
      <w:r w:rsidR="00114561">
        <w:rPr>
          <w:rFonts w:ascii="Arial" w:eastAsiaTheme="minorEastAsia" w:hAnsi="Arial"/>
          <w:color w:val="000000"/>
          <w:szCs w:val="32"/>
          <w:lang w:val="en-GB" w:eastAsia="ja-JP"/>
        </w:rPr>
        <w:t xml:space="preserve">the </w:t>
      </w:r>
      <w:r w:rsidR="00BD2D4C" w:rsidRPr="003743FC">
        <w:rPr>
          <w:rFonts w:ascii="Arial" w:eastAsiaTheme="minorEastAsia" w:hAnsi="Arial"/>
          <w:color w:val="000000"/>
          <w:szCs w:val="32"/>
          <w:lang w:val="en-GB" w:eastAsia="ja-JP"/>
        </w:rPr>
        <w:t>T4 dendrites</w:t>
      </w:r>
      <w:r w:rsidR="00C158FC" w:rsidRPr="003743FC">
        <w:rPr>
          <w:rFonts w:ascii="Arial" w:eastAsiaTheme="minorEastAsia" w:hAnsi="Arial"/>
          <w:color w:val="000000"/>
          <w:szCs w:val="32"/>
          <w:lang w:val="en-GB" w:eastAsia="ja-JP"/>
        </w:rPr>
        <w:t xml:space="preserve"> (</w:t>
      </w:r>
      <w:r w:rsidR="00A24E08" w:rsidRPr="003471CE">
        <w:rPr>
          <w:rFonts w:ascii="Arial" w:eastAsiaTheme="minorEastAsia" w:hAnsi="Arial"/>
          <w:color w:val="000000"/>
          <w:szCs w:val="32"/>
          <w:lang w:val="en-GB" w:eastAsia="ja-JP"/>
        </w:rPr>
        <w:t>Figure 2A</w:t>
      </w:r>
      <w:r w:rsidR="00C158FC" w:rsidRPr="003743FC">
        <w:rPr>
          <w:rFonts w:ascii="Arial" w:eastAsiaTheme="minorEastAsia" w:hAnsi="Arial"/>
          <w:color w:val="000000"/>
          <w:szCs w:val="32"/>
          <w:lang w:val="en-GB" w:eastAsia="ja-JP"/>
        </w:rPr>
        <w:t>).</w:t>
      </w:r>
      <w:r w:rsidR="00BD2D4C" w:rsidRPr="003743FC">
        <w:rPr>
          <w:rFonts w:ascii="Arial" w:eastAsiaTheme="minorEastAsia" w:hAnsi="Arial"/>
          <w:color w:val="000000"/>
          <w:szCs w:val="32"/>
          <w:lang w:val="en-GB" w:eastAsia="ja-JP"/>
        </w:rPr>
        <w:t xml:space="preserve"> </w:t>
      </w:r>
      <w:r w:rsidR="008C55A3" w:rsidRPr="003743FC">
        <w:rPr>
          <w:rFonts w:ascii="Arial" w:eastAsiaTheme="minorEastAsia" w:hAnsi="Arial"/>
          <w:color w:val="000000"/>
          <w:szCs w:val="32"/>
          <w:lang w:val="en-GB" w:eastAsia="ja-JP"/>
        </w:rPr>
        <w:t xml:space="preserve"> </w:t>
      </w:r>
      <w:r w:rsidR="00C271A5">
        <w:rPr>
          <w:rFonts w:ascii="Arial" w:eastAsiaTheme="minorEastAsia" w:hAnsi="Arial"/>
          <w:color w:val="000000"/>
          <w:szCs w:val="32"/>
          <w:lang w:val="en-GB" w:eastAsia="ja-JP"/>
        </w:rPr>
        <w:t xml:space="preserve">We confirmed previously reported inputs from </w:t>
      </w:r>
      <w:r w:rsidR="004E00AF" w:rsidRPr="003743FC">
        <w:rPr>
          <w:rFonts w:ascii="Arial" w:eastAsiaTheme="minorEastAsia" w:hAnsi="Arial"/>
          <w:color w:val="000000"/>
          <w:szCs w:val="32"/>
          <w:lang w:val="en-GB" w:eastAsia="ja-JP"/>
        </w:rPr>
        <w:t xml:space="preserve">neurons </w:t>
      </w:r>
      <w:r w:rsidR="00BD2D4C" w:rsidRPr="003743FC">
        <w:rPr>
          <w:rFonts w:ascii="Arial" w:eastAsiaTheme="minorEastAsia" w:hAnsi="Arial"/>
          <w:color w:val="000000"/>
          <w:szCs w:val="32"/>
          <w:lang w:val="en-GB" w:eastAsia="ja-JP"/>
        </w:rPr>
        <w:t>Mi1</w:t>
      </w:r>
      <w:r w:rsidR="00C271A5">
        <w:rPr>
          <w:rFonts w:ascii="Arial" w:eastAsiaTheme="minorEastAsia" w:hAnsi="Arial"/>
          <w:color w:val="000000"/>
          <w:szCs w:val="32"/>
          <w:lang w:val="en-GB" w:eastAsia="ja-JP"/>
        </w:rPr>
        <w:t>,</w:t>
      </w:r>
      <w:r w:rsidR="00BD2D4C" w:rsidRPr="003743FC">
        <w:rPr>
          <w:rFonts w:ascii="Arial" w:eastAsiaTheme="minorEastAsia" w:hAnsi="Arial"/>
          <w:color w:val="000000"/>
          <w:szCs w:val="32"/>
          <w:lang w:val="en-GB" w:eastAsia="ja-JP"/>
        </w:rPr>
        <w:t xml:space="preserve"> Tm3</w:t>
      </w:r>
      <w:r w:rsidR="00C271A5">
        <w:rPr>
          <w:rFonts w:ascii="Arial" w:eastAsiaTheme="minorEastAsia" w:hAnsi="Arial"/>
          <w:color w:val="000000"/>
          <w:szCs w:val="32"/>
          <w:lang w:val="en-GB" w:eastAsia="ja-JP"/>
        </w:rPr>
        <w:t>,</w:t>
      </w:r>
      <w:r w:rsidR="00C271A5" w:rsidRPr="00C271A5">
        <w:rPr>
          <w:rFonts w:ascii="Arial" w:eastAsiaTheme="minorEastAsia" w:hAnsi="Arial"/>
          <w:color w:val="000000"/>
          <w:szCs w:val="32"/>
          <w:lang w:eastAsia="ja-JP"/>
        </w:rPr>
        <w:t xml:space="preserve"> </w:t>
      </w:r>
      <w:r w:rsidR="00C271A5" w:rsidRPr="003743FC">
        <w:rPr>
          <w:rFonts w:ascii="Arial" w:eastAsiaTheme="minorEastAsia" w:hAnsi="Arial"/>
          <w:color w:val="000000"/>
          <w:szCs w:val="32"/>
          <w:lang w:eastAsia="ja-JP"/>
        </w:rPr>
        <w:t>C3, Mi4, Mi9 and T4 itself</w:t>
      </w:r>
      <w:r w:rsidR="00673F59" w:rsidRPr="003743FC">
        <w:rPr>
          <w:rFonts w:ascii="Arial" w:eastAsiaTheme="minorEastAsia" w:hAnsi="Arial"/>
          <w:color w:val="000000"/>
          <w:szCs w:val="32"/>
          <w:lang w:val="en-GB" w:eastAsia="ja-JP"/>
        </w:rPr>
        <w:t xml:space="preserve"> (</w:t>
      </w:r>
      <w:r w:rsidR="00003769" w:rsidRPr="003743FC">
        <w:rPr>
          <w:rFonts w:ascii="Arial" w:eastAsiaTheme="minorEastAsia" w:hAnsi="Arial"/>
          <w:color w:val="000000"/>
          <w:szCs w:val="32"/>
          <w:lang w:eastAsia="ja-JP"/>
        </w:rPr>
        <w:t>Takemura et al., 2013</w:t>
      </w:r>
      <w:r w:rsidR="00673F59" w:rsidRPr="003743FC">
        <w:rPr>
          <w:rFonts w:ascii="Arial" w:eastAsiaTheme="minorEastAsia" w:hAnsi="Arial"/>
          <w:color w:val="000000"/>
          <w:szCs w:val="32"/>
          <w:lang w:val="en-GB" w:eastAsia="ja-JP"/>
        </w:rPr>
        <w:t>)</w:t>
      </w:r>
      <w:r w:rsidR="004E00AF" w:rsidRPr="003743FC">
        <w:rPr>
          <w:rFonts w:ascii="Arial" w:eastAsiaTheme="minorEastAsia" w:hAnsi="Arial"/>
          <w:color w:val="000000"/>
          <w:szCs w:val="32"/>
          <w:lang w:eastAsia="ja-JP"/>
        </w:rPr>
        <w:t>.</w:t>
      </w:r>
      <w:r w:rsidR="00BD2D4C" w:rsidRPr="003743FC">
        <w:rPr>
          <w:rFonts w:ascii="Arial" w:eastAsiaTheme="minorEastAsia" w:hAnsi="Arial"/>
          <w:color w:val="000000"/>
          <w:szCs w:val="32"/>
          <w:lang w:eastAsia="ja-JP"/>
        </w:rPr>
        <w:t xml:space="preserve"> </w:t>
      </w:r>
      <w:r w:rsidR="008C55A3" w:rsidRPr="003743FC">
        <w:rPr>
          <w:rFonts w:ascii="Arial" w:eastAsiaTheme="minorEastAsia" w:hAnsi="Arial"/>
          <w:color w:val="000000"/>
          <w:szCs w:val="32"/>
          <w:lang w:eastAsia="ja-JP"/>
        </w:rPr>
        <w:t xml:space="preserve"> </w:t>
      </w:r>
      <w:r w:rsidR="004E00AF" w:rsidRPr="003743FC">
        <w:rPr>
          <w:rFonts w:ascii="Arial" w:eastAsiaTheme="minorEastAsia" w:hAnsi="Arial"/>
          <w:color w:val="000000"/>
          <w:szCs w:val="32"/>
          <w:lang w:val="en-GB" w:eastAsia="ja-JP"/>
        </w:rPr>
        <w:t>Compar</w:t>
      </w:r>
      <w:r w:rsidR="008C55A3" w:rsidRPr="003743FC">
        <w:rPr>
          <w:rFonts w:ascii="Arial" w:eastAsiaTheme="minorEastAsia" w:hAnsi="Arial"/>
          <w:color w:val="000000"/>
          <w:szCs w:val="32"/>
          <w:lang w:val="en-GB" w:eastAsia="ja-JP"/>
        </w:rPr>
        <w:t>ing</w:t>
      </w:r>
      <w:r w:rsidR="004E00AF" w:rsidRPr="003743FC">
        <w:rPr>
          <w:rFonts w:ascii="Arial" w:eastAsiaTheme="minorEastAsia" w:hAnsi="Arial"/>
          <w:color w:val="000000"/>
          <w:szCs w:val="32"/>
          <w:lang w:val="en-GB" w:eastAsia="ja-JP"/>
        </w:rPr>
        <w:t xml:space="preserve"> the remaining reconstruct</w:t>
      </w:r>
      <w:r w:rsidR="008C55A3" w:rsidRPr="003743FC">
        <w:rPr>
          <w:rFonts w:ascii="Arial" w:eastAsiaTheme="minorEastAsia" w:hAnsi="Arial"/>
          <w:color w:val="000000"/>
          <w:szCs w:val="32"/>
          <w:lang w:val="en-GB" w:eastAsia="ja-JP"/>
        </w:rPr>
        <w:t>ed cell</w:t>
      </w:r>
      <w:r w:rsidR="004E00AF" w:rsidRPr="003743FC">
        <w:rPr>
          <w:rFonts w:ascii="Arial" w:eastAsiaTheme="minorEastAsia" w:hAnsi="Arial"/>
          <w:color w:val="000000"/>
          <w:szCs w:val="32"/>
          <w:lang w:val="en-GB" w:eastAsia="ja-JP"/>
        </w:rPr>
        <w:t xml:space="preserve">s with light microscopy data </w:t>
      </w:r>
      <w:r w:rsidR="004E00AF" w:rsidRPr="003743FC">
        <w:rPr>
          <w:rFonts w:ascii="Arial" w:eastAsiaTheme="minorEastAsia" w:hAnsi="Arial" w:hint="eastAsia"/>
          <w:color w:val="000000"/>
          <w:szCs w:val="32"/>
          <w:lang w:val="en-GB" w:eastAsia="ja-JP"/>
        </w:rPr>
        <w:t>further identif</w:t>
      </w:r>
      <w:r w:rsidR="00C158FC" w:rsidRPr="003743FC">
        <w:rPr>
          <w:rFonts w:ascii="Arial" w:eastAsiaTheme="minorEastAsia" w:hAnsi="Arial"/>
          <w:color w:val="000000"/>
          <w:szCs w:val="32"/>
          <w:lang w:val="en-GB" w:eastAsia="ja-JP"/>
        </w:rPr>
        <w:t>ied</w:t>
      </w:r>
      <w:r w:rsidR="004E00AF" w:rsidRPr="003743FC">
        <w:rPr>
          <w:rFonts w:ascii="Arial" w:eastAsiaTheme="minorEastAsia" w:hAnsi="Arial"/>
          <w:color w:val="000000"/>
          <w:szCs w:val="32"/>
          <w:lang w:val="en-GB" w:eastAsia="ja-JP"/>
        </w:rPr>
        <w:t xml:space="preserve"> </w:t>
      </w:r>
      <w:r w:rsidR="004E00AF" w:rsidRPr="003743FC">
        <w:rPr>
          <w:rFonts w:ascii="Arial" w:eastAsiaTheme="minorEastAsia" w:hAnsi="Arial" w:hint="eastAsia"/>
          <w:color w:val="000000"/>
          <w:szCs w:val="32"/>
          <w:lang w:val="en-GB" w:eastAsia="ja-JP"/>
        </w:rPr>
        <w:t xml:space="preserve">a </w:t>
      </w:r>
      <w:r w:rsidR="004E00AF" w:rsidRPr="003743FC">
        <w:rPr>
          <w:rFonts w:ascii="Arial" w:eastAsiaTheme="minorEastAsia" w:hAnsi="Arial"/>
          <w:color w:val="000000"/>
          <w:szCs w:val="32"/>
          <w:lang w:val="en-GB" w:eastAsia="ja-JP"/>
        </w:rPr>
        <w:t xml:space="preserve">previously undescribed </w:t>
      </w:r>
      <w:proofErr w:type="spellStart"/>
      <w:r w:rsidR="004E00AF" w:rsidRPr="003743FC">
        <w:rPr>
          <w:rFonts w:ascii="Arial" w:eastAsiaTheme="minorEastAsia" w:hAnsi="Arial"/>
          <w:color w:val="000000"/>
          <w:szCs w:val="32"/>
          <w:lang w:val="en-GB" w:eastAsia="ja-JP"/>
        </w:rPr>
        <w:t>TmY</w:t>
      </w:r>
      <w:proofErr w:type="spellEnd"/>
      <w:r w:rsidR="004E00AF" w:rsidRPr="003743FC">
        <w:rPr>
          <w:rFonts w:ascii="Arial" w:eastAsiaTheme="minorEastAsia" w:hAnsi="Arial"/>
          <w:color w:val="000000"/>
          <w:szCs w:val="32"/>
          <w:lang w:val="en-GB" w:eastAsia="ja-JP"/>
        </w:rPr>
        <w:t xml:space="preserve"> neuron</w:t>
      </w:r>
      <w:r w:rsidR="0010013C">
        <w:rPr>
          <w:rFonts w:ascii="Arial" w:eastAsiaTheme="minorEastAsia" w:hAnsi="Arial"/>
          <w:color w:val="000000"/>
          <w:szCs w:val="32"/>
          <w:lang w:val="en-GB" w:eastAsia="ja-JP"/>
        </w:rPr>
        <w:t xml:space="preserve">, </w:t>
      </w:r>
      <w:r w:rsidR="008C55A3" w:rsidRPr="003743FC">
        <w:rPr>
          <w:rFonts w:ascii="Arial" w:eastAsiaTheme="minorEastAsia" w:hAnsi="Arial"/>
          <w:color w:val="000000"/>
          <w:szCs w:val="32"/>
          <w:lang w:val="en-GB" w:eastAsia="ja-JP"/>
        </w:rPr>
        <w:t>which we call</w:t>
      </w:r>
      <w:r w:rsidR="004F4A4F" w:rsidRPr="003743FC">
        <w:rPr>
          <w:rFonts w:ascii="Arial" w:eastAsiaTheme="minorEastAsia" w:hAnsi="Arial"/>
          <w:color w:val="000000"/>
          <w:szCs w:val="32"/>
          <w:lang w:val="en-GB" w:eastAsia="ja-JP"/>
        </w:rPr>
        <w:t xml:space="preserve"> </w:t>
      </w:r>
      <w:r w:rsidR="004E00AF" w:rsidRPr="003743FC">
        <w:rPr>
          <w:rFonts w:ascii="Arial" w:eastAsiaTheme="minorEastAsia" w:hAnsi="Arial" w:hint="eastAsia"/>
          <w:color w:val="000000"/>
          <w:szCs w:val="32"/>
          <w:lang w:val="en-GB" w:eastAsia="ja-JP"/>
        </w:rPr>
        <w:t>TmY15</w:t>
      </w:r>
      <w:r w:rsidR="0010013C">
        <w:rPr>
          <w:rFonts w:ascii="Arial" w:eastAsiaTheme="minorEastAsia" w:hAnsi="Arial"/>
          <w:color w:val="000000"/>
          <w:szCs w:val="32"/>
          <w:lang w:val="en-GB" w:eastAsia="ja-JP"/>
        </w:rPr>
        <w:t xml:space="preserve"> (</w:t>
      </w:r>
      <w:r w:rsidR="00A24E08" w:rsidRPr="006B4D82">
        <w:rPr>
          <w:rFonts w:ascii="Arial" w:eastAsiaTheme="minorEastAsia" w:hAnsi="Arial"/>
          <w:color w:val="000000"/>
          <w:szCs w:val="32"/>
          <w:lang w:val="en-GB" w:eastAsia="ja-JP"/>
        </w:rPr>
        <w:t>Figure 2A</w:t>
      </w:r>
      <w:r w:rsidR="003743FC">
        <w:rPr>
          <w:rFonts w:ascii="Arial" w:eastAsiaTheme="minorEastAsia" w:hAnsi="Arial"/>
          <w:color w:val="000000"/>
          <w:szCs w:val="32"/>
          <w:lang w:val="en-GB" w:eastAsia="ja-JP"/>
        </w:rPr>
        <w:t xml:space="preserve"> and</w:t>
      </w:r>
      <w:r w:rsidR="00A24E08" w:rsidRPr="006B4D82">
        <w:rPr>
          <w:rFonts w:ascii="Arial" w:eastAsiaTheme="minorEastAsia" w:hAnsi="Arial"/>
          <w:color w:val="000000"/>
          <w:szCs w:val="32"/>
          <w:lang w:val="en-GB" w:eastAsia="ja-JP"/>
        </w:rPr>
        <w:t xml:space="preserve"> </w:t>
      </w:r>
      <w:r w:rsidR="003743FC">
        <w:rPr>
          <w:rFonts w:ascii="Arial" w:eastAsiaTheme="minorEastAsia" w:hAnsi="Arial"/>
          <w:color w:val="000000"/>
          <w:szCs w:val="32"/>
          <w:lang w:val="en-GB" w:eastAsia="ja-JP"/>
        </w:rPr>
        <w:t>2</w:t>
      </w:r>
      <w:r w:rsidR="00A24E08" w:rsidRPr="003471CE">
        <w:rPr>
          <w:rFonts w:ascii="Arial" w:eastAsiaTheme="minorEastAsia" w:hAnsi="Arial"/>
          <w:color w:val="000000"/>
          <w:szCs w:val="32"/>
          <w:lang w:val="en-GB" w:eastAsia="ja-JP"/>
        </w:rPr>
        <w:t>B</w:t>
      </w:r>
      <w:r w:rsidR="003743FC">
        <w:rPr>
          <w:rFonts w:ascii="Arial" w:eastAsiaTheme="minorEastAsia" w:hAnsi="Arial"/>
          <w:color w:val="000000"/>
          <w:szCs w:val="32"/>
          <w:lang w:val="en-GB" w:eastAsia="ja-JP"/>
        </w:rPr>
        <w:t>;</w:t>
      </w:r>
      <w:r w:rsidR="00A24E08" w:rsidRPr="003471CE">
        <w:rPr>
          <w:rFonts w:ascii="Arial" w:eastAsiaTheme="minorEastAsia" w:hAnsi="Arial"/>
          <w:color w:val="000000"/>
          <w:szCs w:val="32"/>
          <w:lang w:val="en-GB" w:eastAsia="ja-JP"/>
        </w:rPr>
        <w:t xml:space="preserve"> </w:t>
      </w:r>
      <w:r w:rsidR="00344289">
        <w:rPr>
          <w:rFonts w:ascii="Arial" w:eastAsiaTheme="minorEastAsia" w:hAnsi="Arial"/>
          <w:color w:val="000000"/>
          <w:szCs w:val="32"/>
          <w:lang w:val="en-GB" w:eastAsia="ja-JP"/>
        </w:rPr>
        <w:t>Figure 2 – Figure Supplement 1</w:t>
      </w:r>
      <w:r w:rsidR="004E00AF" w:rsidRPr="003743FC">
        <w:rPr>
          <w:rFonts w:ascii="Arial" w:eastAsiaTheme="minorEastAsia" w:hAnsi="Arial" w:hint="eastAsia"/>
          <w:color w:val="000000"/>
          <w:szCs w:val="32"/>
          <w:lang w:val="en-GB" w:eastAsia="ja-JP"/>
        </w:rPr>
        <w:t>)</w:t>
      </w:r>
      <w:r w:rsidR="0010013C">
        <w:rPr>
          <w:rFonts w:ascii="Arial" w:eastAsiaTheme="minorEastAsia" w:hAnsi="Arial"/>
          <w:color w:val="000000"/>
          <w:szCs w:val="32"/>
          <w:lang w:val="en-GB" w:eastAsia="ja-JP"/>
        </w:rPr>
        <w:t>,</w:t>
      </w:r>
      <w:r w:rsidR="004E00AF" w:rsidRPr="003743FC">
        <w:rPr>
          <w:rFonts w:ascii="Arial" w:eastAsiaTheme="minorEastAsia" w:hAnsi="Arial"/>
          <w:color w:val="000000"/>
          <w:szCs w:val="32"/>
          <w:lang w:val="en-GB" w:eastAsia="ja-JP"/>
        </w:rPr>
        <w:t xml:space="preserve"> </w:t>
      </w:r>
      <w:r w:rsidR="004E00AF" w:rsidRPr="003743FC">
        <w:rPr>
          <w:rFonts w:ascii="Arial" w:eastAsiaTheme="minorEastAsia" w:hAnsi="Arial" w:hint="eastAsia"/>
          <w:color w:val="000000"/>
          <w:szCs w:val="32"/>
          <w:lang w:val="en-GB" w:eastAsia="ja-JP"/>
        </w:rPr>
        <w:t>a</w:t>
      </w:r>
      <w:r w:rsidR="004E00AF" w:rsidRPr="003743FC">
        <w:rPr>
          <w:rFonts w:ascii="Arial" w:eastAsiaTheme="minorEastAsia" w:hAnsi="Arial"/>
          <w:color w:val="000000"/>
          <w:szCs w:val="32"/>
          <w:lang w:val="en-GB" w:eastAsia="ja-JP"/>
        </w:rPr>
        <w:t>nd</w:t>
      </w:r>
      <w:r w:rsidR="003E149A" w:rsidRPr="003743FC">
        <w:rPr>
          <w:rFonts w:ascii="Arial" w:eastAsiaTheme="minorEastAsia" w:hAnsi="Arial"/>
          <w:color w:val="000000"/>
          <w:szCs w:val="32"/>
          <w:lang w:val="en-GB" w:eastAsia="ja-JP"/>
        </w:rPr>
        <w:t xml:space="preserve"> </w:t>
      </w:r>
      <w:r w:rsidR="008C55A3" w:rsidRPr="003743FC">
        <w:rPr>
          <w:rFonts w:ascii="Arial" w:eastAsiaTheme="minorEastAsia" w:hAnsi="Arial"/>
          <w:color w:val="000000"/>
          <w:szCs w:val="32"/>
          <w:lang w:val="en-GB" w:eastAsia="ja-JP"/>
        </w:rPr>
        <w:t>neurit</w:t>
      </w:r>
      <w:r w:rsidR="003E149A" w:rsidRPr="003743FC">
        <w:rPr>
          <w:rFonts w:ascii="Arial" w:eastAsiaTheme="minorEastAsia" w:hAnsi="Arial"/>
          <w:color w:val="000000"/>
          <w:szCs w:val="32"/>
          <w:lang w:val="en-GB" w:eastAsia="ja-JP"/>
        </w:rPr>
        <w:t>es of</w:t>
      </w:r>
      <w:r w:rsidR="004E00AF" w:rsidRPr="003743FC">
        <w:rPr>
          <w:rFonts w:ascii="Arial" w:eastAsiaTheme="minorEastAsia" w:hAnsi="Arial" w:hint="eastAsia"/>
          <w:color w:val="000000"/>
          <w:szCs w:val="32"/>
          <w:lang w:val="en-GB" w:eastAsia="ja-JP"/>
        </w:rPr>
        <w:t xml:space="preserve"> </w:t>
      </w:r>
      <w:r w:rsidR="004E00AF" w:rsidRPr="003743FC">
        <w:rPr>
          <w:rFonts w:ascii="Arial" w:eastAsiaTheme="minorEastAsia" w:hAnsi="Arial"/>
          <w:color w:val="000000"/>
          <w:szCs w:val="32"/>
          <w:lang w:val="en-GB" w:eastAsia="ja-JP"/>
        </w:rPr>
        <w:t xml:space="preserve">a </w:t>
      </w:r>
      <w:r w:rsidR="008C55A3" w:rsidRPr="003743FC">
        <w:rPr>
          <w:rFonts w:ascii="Arial" w:eastAsiaTheme="minorEastAsia" w:hAnsi="Arial"/>
          <w:color w:val="000000"/>
          <w:szCs w:val="32"/>
          <w:lang w:val="en-GB" w:eastAsia="ja-JP"/>
        </w:rPr>
        <w:t xml:space="preserve">new </w:t>
      </w:r>
      <w:r w:rsidR="000B23B5" w:rsidRPr="003743FC">
        <w:rPr>
          <w:rFonts w:ascii="Arial" w:eastAsiaTheme="minorEastAsia" w:hAnsi="Arial"/>
          <w:color w:val="000000"/>
          <w:szCs w:val="32"/>
          <w:lang w:val="en-GB" w:eastAsia="ja-JP"/>
        </w:rPr>
        <w:t xml:space="preserve">large </w:t>
      </w:r>
      <w:r w:rsidR="0010013C">
        <w:rPr>
          <w:rFonts w:ascii="Arial" w:eastAsiaTheme="minorEastAsia" w:hAnsi="Arial"/>
          <w:color w:val="000000"/>
          <w:szCs w:val="32"/>
          <w:lang w:val="en-GB" w:eastAsia="ja-JP"/>
        </w:rPr>
        <w:t xml:space="preserve">tangential cell, </w:t>
      </w:r>
      <w:r w:rsidR="008C55A3" w:rsidRPr="003743FC">
        <w:rPr>
          <w:rFonts w:ascii="Arial" w:eastAsiaTheme="minorEastAsia" w:hAnsi="Arial"/>
          <w:color w:val="000000"/>
          <w:szCs w:val="32"/>
          <w:lang w:val="en-GB" w:eastAsia="ja-JP"/>
        </w:rPr>
        <w:t xml:space="preserve">which we call </w:t>
      </w:r>
      <w:r w:rsidR="004E00AF" w:rsidRPr="003743FC">
        <w:rPr>
          <w:rFonts w:ascii="Arial" w:eastAsiaTheme="minorEastAsia" w:hAnsi="Arial"/>
          <w:color w:val="000000"/>
          <w:szCs w:val="32"/>
          <w:lang w:val="en-GB" w:eastAsia="ja-JP"/>
        </w:rPr>
        <w:t>CT1</w:t>
      </w:r>
      <w:r w:rsidR="0010013C">
        <w:rPr>
          <w:rFonts w:ascii="Arial" w:eastAsiaTheme="minorEastAsia" w:hAnsi="Arial"/>
          <w:color w:val="000000"/>
          <w:szCs w:val="32"/>
          <w:lang w:val="en-GB" w:eastAsia="ja-JP"/>
        </w:rPr>
        <w:t xml:space="preserve"> (</w:t>
      </w:r>
      <w:r w:rsidR="00A24E08" w:rsidRPr="003471CE">
        <w:rPr>
          <w:rFonts w:ascii="Arial" w:eastAsiaTheme="minorEastAsia" w:hAnsi="Arial"/>
          <w:color w:val="000000"/>
          <w:szCs w:val="32"/>
          <w:lang w:val="en-GB" w:eastAsia="ja-JP"/>
        </w:rPr>
        <w:t>Figure</w:t>
      </w:r>
      <w:r w:rsidR="00AA4781">
        <w:rPr>
          <w:rFonts w:ascii="Arial" w:eastAsiaTheme="minorEastAsia" w:hAnsi="Arial"/>
          <w:color w:val="000000"/>
          <w:szCs w:val="32"/>
          <w:lang w:val="en-GB" w:eastAsia="ja-JP"/>
        </w:rPr>
        <w:t xml:space="preserve"> 2A and</w:t>
      </w:r>
      <w:r w:rsidR="00A24E08" w:rsidRPr="006B4D82">
        <w:rPr>
          <w:rFonts w:ascii="Arial" w:eastAsiaTheme="minorEastAsia" w:hAnsi="Arial"/>
          <w:color w:val="000000"/>
          <w:szCs w:val="32"/>
          <w:lang w:val="en-GB" w:eastAsia="ja-JP"/>
        </w:rPr>
        <w:t xml:space="preserve"> </w:t>
      </w:r>
      <w:r w:rsidR="007A4C98">
        <w:rPr>
          <w:rFonts w:ascii="Arial" w:eastAsiaTheme="minorEastAsia" w:hAnsi="Arial"/>
          <w:color w:val="000000"/>
          <w:szCs w:val="32"/>
          <w:lang w:val="en-GB" w:eastAsia="ja-JP"/>
        </w:rPr>
        <w:t>2</w:t>
      </w:r>
      <w:r w:rsidR="00A24E08" w:rsidRPr="006B4D82">
        <w:rPr>
          <w:rFonts w:ascii="Arial" w:eastAsiaTheme="minorEastAsia" w:hAnsi="Arial"/>
          <w:color w:val="000000"/>
          <w:szCs w:val="32"/>
          <w:lang w:val="en-GB" w:eastAsia="ja-JP"/>
        </w:rPr>
        <w:t>C</w:t>
      </w:r>
      <w:r w:rsidR="00AA4781">
        <w:rPr>
          <w:rFonts w:ascii="Arial" w:eastAsiaTheme="minorEastAsia" w:hAnsi="Arial"/>
          <w:color w:val="000000"/>
          <w:szCs w:val="32"/>
          <w:lang w:val="en-GB" w:eastAsia="ja-JP"/>
        </w:rPr>
        <w:t>-</w:t>
      </w:r>
      <w:r w:rsidR="007A4C98">
        <w:rPr>
          <w:rFonts w:ascii="Arial" w:eastAsiaTheme="minorEastAsia" w:hAnsi="Arial"/>
          <w:color w:val="000000"/>
          <w:szCs w:val="32"/>
          <w:lang w:val="en-GB" w:eastAsia="ja-JP"/>
        </w:rPr>
        <w:t>2</w:t>
      </w:r>
      <w:r w:rsidR="00A24E08" w:rsidRPr="003471CE">
        <w:rPr>
          <w:rFonts w:ascii="Arial" w:eastAsiaTheme="minorEastAsia" w:hAnsi="Arial"/>
          <w:color w:val="000000"/>
          <w:szCs w:val="32"/>
          <w:lang w:val="en-GB" w:eastAsia="ja-JP"/>
        </w:rPr>
        <w:t>E</w:t>
      </w:r>
      <w:r w:rsidR="003743FC">
        <w:rPr>
          <w:rFonts w:ascii="Arial" w:eastAsiaTheme="minorEastAsia" w:hAnsi="Arial"/>
          <w:color w:val="000000"/>
          <w:szCs w:val="32"/>
          <w:lang w:val="en-GB" w:eastAsia="ja-JP"/>
        </w:rPr>
        <w:t>;</w:t>
      </w:r>
      <w:r w:rsidR="00A24E08" w:rsidRPr="006B4D82">
        <w:rPr>
          <w:rFonts w:ascii="Arial" w:eastAsiaTheme="minorEastAsia" w:hAnsi="Arial"/>
          <w:color w:val="000000"/>
          <w:szCs w:val="32"/>
          <w:lang w:val="en-GB" w:eastAsia="ja-JP"/>
        </w:rPr>
        <w:t xml:space="preserve"> </w:t>
      </w:r>
      <w:r w:rsidR="00344289">
        <w:rPr>
          <w:rFonts w:ascii="Arial" w:eastAsiaTheme="minorEastAsia" w:hAnsi="Arial"/>
          <w:color w:val="000000"/>
          <w:szCs w:val="32"/>
          <w:lang w:val="en-GB" w:eastAsia="ja-JP"/>
        </w:rPr>
        <w:t>Figure 2 – Figure Supplement 1</w:t>
      </w:r>
      <w:r w:rsidR="00A24E08" w:rsidRPr="006B4D82">
        <w:rPr>
          <w:rFonts w:ascii="Arial" w:eastAsiaTheme="minorEastAsia" w:hAnsi="Arial"/>
          <w:color w:val="000000"/>
          <w:szCs w:val="32"/>
          <w:lang w:val="en-GB" w:eastAsia="ja-JP"/>
        </w:rPr>
        <w:t>)</w:t>
      </w:r>
      <w:r w:rsidR="00DF6A29" w:rsidRPr="003743FC">
        <w:rPr>
          <w:rFonts w:ascii="Arial" w:eastAsiaTheme="minorEastAsia" w:hAnsi="Arial"/>
          <w:color w:val="000000"/>
          <w:szCs w:val="32"/>
          <w:lang w:val="en-GB" w:eastAsia="ja-JP"/>
        </w:rPr>
        <w:t>.</w:t>
      </w:r>
      <w:r w:rsidR="005A18F9">
        <w:rPr>
          <w:rFonts w:ascii="Arial" w:eastAsiaTheme="minorEastAsia" w:hAnsi="Arial"/>
          <w:color w:val="000000"/>
          <w:szCs w:val="32"/>
          <w:lang w:val="en-GB" w:eastAsia="ja-JP"/>
        </w:rPr>
        <w:t xml:space="preserve"> </w:t>
      </w:r>
      <w:r w:rsidR="008C55A3">
        <w:rPr>
          <w:rFonts w:ascii="Arial" w:eastAsiaTheme="minorEastAsia" w:hAnsi="Arial"/>
          <w:color w:val="000000"/>
          <w:szCs w:val="32"/>
          <w:lang w:val="en-GB" w:eastAsia="ja-JP"/>
        </w:rPr>
        <w:t xml:space="preserve"> </w:t>
      </w:r>
      <w:r w:rsidR="00DF6A29">
        <w:rPr>
          <w:rFonts w:ascii="Arial" w:eastAsiaTheme="minorEastAsia" w:hAnsi="Arial"/>
          <w:color w:val="000000"/>
          <w:szCs w:val="32"/>
          <w:lang w:val="en-GB" w:eastAsia="ja-JP"/>
        </w:rPr>
        <w:t>CT1</w:t>
      </w:r>
      <w:r w:rsidR="000B23B5">
        <w:rPr>
          <w:rFonts w:ascii="Arial" w:eastAsiaTheme="minorEastAsia" w:hAnsi="Arial"/>
          <w:color w:val="000000"/>
          <w:szCs w:val="32"/>
          <w:lang w:val="en-GB" w:eastAsia="ja-JP"/>
        </w:rPr>
        <w:t xml:space="preserve"> </w:t>
      </w:r>
      <w:r w:rsidR="004E00AF">
        <w:rPr>
          <w:rFonts w:ascii="Arial" w:eastAsiaTheme="minorEastAsia" w:hAnsi="Arial"/>
          <w:color w:val="000000"/>
          <w:szCs w:val="32"/>
          <w:lang w:val="en-GB" w:eastAsia="ja-JP"/>
        </w:rPr>
        <w:t xml:space="preserve">spans </w:t>
      </w:r>
      <w:r w:rsidR="008C55A3">
        <w:rPr>
          <w:rFonts w:ascii="Arial" w:eastAsiaTheme="minorEastAsia" w:hAnsi="Arial"/>
          <w:color w:val="000000"/>
          <w:szCs w:val="32"/>
          <w:lang w:val="en-GB" w:eastAsia="ja-JP"/>
        </w:rPr>
        <w:t xml:space="preserve">the </w:t>
      </w:r>
      <w:r w:rsidR="00E41409">
        <w:rPr>
          <w:rFonts w:ascii="Arial" w:eastAsiaTheme="minorEastAsia" w:hAnsi="Arial"/>
          <w:color w:val="000000"/>
          <w:szCs w:val="32"/>
          <w:lang w:val="en-GB" w:eastAsia="ja-JP"/>
        </w:rPr>
        <w:t xml:space="preserve">opposing </w:t>
      </w:r>
      <w:r w:rsidR="008C55A3">
        <w:rPr>
          <w:rFonts w:ascii="Arial" w:eastAsiaTheme="minorEastAsia" w:hAnsi="Arial"/>
          <w:color w:val="000000"/>
          <w:szCs w:val="32"/>
          <w:lang w:val="en-GB" w:eastAsia="ja-JP"/>
        </w:rPr>
        <w:t>face</w:t>
      </w:r>
      <w:r w:rsidR="00EC31B6">
        <w:rPr>
          <w:rFonts w:ascii="Arial" w:eastAsiaTheme="minorEastAsia" w:hAnsi="Arial"/>
          <w:color w:val="000000"/>
          <w:szCs w:val="32"/>
          <w:lang w:val="en-GB" w:eastAsia="ja-JP"/>
        </w:rPr>
        <w:t>s</w:t>
      </w:r>
      <w:r w:rsidR="004E00AF">
        <w:rPr>
          <w:rFonts w:ascii="Arial" w:eastAsiaTheme="minorEastAsia" w:hAnsi="Arial"/>
          <w:color w:val="000000"/>
          <w:szCs w:val="32"/>
          <w:lang w:val="en-GB" w:eastAsia="ja-JP"/>
        </w:rPr>
        <w:t xml:space="preserve"> of</w:t>
      </w:r>
      <w:r w:rsidR="004E00AF">
        <w:rPr>
          <w:rFonts w:ascii="Arial" w:eastAsiaTheme="minorEastAsia" w:hAnsi="Arial" w:hint="eastAsia"/>
          <w:color w:val="000000"/>
          <w:szCs w:val="32"/>
          <w:lang w:val="en-GB" w:eastAsia="ja-JP"/>
        </w:rPr>
        <w:t xml:space="preserve"> medulla </w:t>
      </w:r>
      <w:r w:rsidR="008C55A3">
        <w:rPr>
          <w:rFonts w:ascii="Arial" w:eastAsiaTheme="minorEastAsia" w:hAnsi="Arial"/>
          <w:color w:val="000000"/>
          <w:szCs w:val="32"/>
          <w:lang w:val="en-GB" w:eastAsia="ja-JP"/>
        </w:rPr>
        <w:t>stratum</w:t>
      </w:r>
      <w:r w:rsidR="004E00AF">
        <w:rPr>
          <w:rFonts w:ascii="Arial" w:eastAsiaTheme="minorEastAsia" w:hAnsi="Arial"/>
          <w:color w:val="000000"/>
          <w:szCs w:val="32"/>
          <w:lang w:val="en-GB" w:eastAsia="ja-JP"/>
        </w:rPr>
        <w:t xml:space="preserve"> M10 </w:t>
      </w:r>
      <w:r w:rsidR="004E00AF">
        <w:rPr>
          <w:rFonts w:ascii="Arial" w:eastAsiaTheme="minorEastAsia" w:hAnsi="Arial" w:hint="eastAsia"/>
          <w:color w:val="000000"/>
          <w:szCs w:val="32"/>
          <w:lang w:val="en-GB" w:eastAsia="ja-JP"/>
        </w:rPr>
        <w:t>and lobula</w:t>
      </w:r>
      <w:r w:rsidR="004E00AF">
        <w:rPr>
          <w:rFonts w:ascii="Arial" w:eastAsiaTheme="minorEastAsia" w:hAnsi="Arial"/>
          <w:color w:val="000000"/>
          <w:szCs w:val="32"/>
          <w:lang w:val="en-GB" w:eastAsia="ja-JP"/>
        </w:rPr>
        <w:t xml:space="preserve"> </w:t>
      </w:r>
      <w:r w:rsidR="008C55A3">
        <w:rPr>
          <w:rFonts w:ascii="Arial" w:eastAsiaTheme="minorEastAsia" w:hAnsi="Arial"/>
          <w:color w:val="000000"/>
          <w:szCs w:val="32"/>
          <w:lang w:val="en-GB" w:eastAsia="ja-JP"/>
        </w:rPr>
        <w:t>stratum Lo</w:t>
      </w:r>
      <w:r w:rsidR="004E00AF">
        <w:rPr>
          <w:rFonts w:ascii="Arial" w:eastAsiaTheme="minorEastAsia" w:hAnsi="Arial"/>
          <w:color w:val="000000"/>
          <w:szCs w:val="32"/>
          <w:lang w:val="en-GB" w:eastAsia="ja-JP"/>
        </w:rPr>
        <w:t xml:space="preserve">1 </w:t>
      </w:r>
      <w:r w:rsidR="0010013C">
        <w:rPr>
          <w:rFonts w:ascii="Arial" w:eastAsiaTheme="minorEastAsia" w:hAnsi="Arial"/>
          <w:color w:val="000000"/>
          <w:szCs w:val="32"/>
          <w:lang w:val="en-GB" w:eastAsia="ja-JP"/>
        </w:rPr>
        <w:t xml:space="preserve">that contains </w:t>
      </w:r>
      <w:r w:rsidR="008C55A3">
        <w:rPr>
          <w:rFonts w:ascii="Arial" w:eastAsiaTheme="minorEastAsia" w:hAnsi="Arial"/>
          <w:color w:val="000000"/>
          <w:szCs w:val="32"/>
          <w:lang w:val="en-GB" w:eastAsia="ja-JP"/>
        </w:rPr>
        <w:t>dendrites</w:t>
      </w:r>
      <w:r w:rsidR="008C55A3" w:rsidDel="008C55A3">
        <w:rPr>
          <w:rFonts w:ascii="Arial" w:eastAsiaTheme="minorEastAsia" w:hAnsi="Arial"/>
          <w:color w:val="000000"/>
          <w:szCs w:val="32"/>
          <w:lang w:val="en-GB" w:eastAsia="ja-JP"/>
        </w:rPr>
        <w:t xml:space="preserve"> </w:t>
      </w:r>
      <w:r w:rsidR="008C55A3">
        <w:rPr>
          <w:rFonts w:ascii="Arial" w:eastAsiaTheme="minorEastAsia" w:hAnsi="Arial"/>
          <w:color w:val="000000"/>
          <w:szCs w:val="32"/>
          <w:lang w:val="en-GB" w:eastAsia="ja-JP"/>
        </w:rPr>
        <w:t>of T4’s</w:t>
      </w:r>
      <w:r w:rsidR="00FC3BCF">
        <w:rPr>
          <w:rFonts w:ascii="Arial" w:eastAsiaTheme="minorEastAsia" w:hAnsi="Arial"/>
          <w:color w:val="000000"/>
          <w:szCs w:val="32"/>
          <w:lang w:val="en-GB" w:eastAsia="ja-JP"/>
        </w:rPr>
        <w:t xml:space="preserve"> </w:t>
      </w:r>
      <w:r w:rsidR="001B3E08">
        <w:rPr>
          <w:rFonts w:ascii="Arial" w:eastAsiaTheme="minorEastAsia" w:hAnsi="Arial"/>
          <w:color w:val="000000"/>
          <w:szCs w:val="32"/>
          <w:lang w:val="en-GB" w:eastAsia="ja-JP"/>
        </w:rPr>
        <w:t>counterpart</w:t>
      </w:r>
      <w:r w:rsidR="008C55A3">
        <w:rPr>
          <w:rFonts w:ascii="Arial" w:eastAsiaTheme="minorEastAsia" w:hAnsi="Arial"/>
          <w:color w:val="000000"/>
          <w:szCs w:val="32"/>
          <w:lang w:val="en-GB" w:eastAsia="ja-JP"/>
        </w:rPr>
        <w:t>,</w:t>
      </w:r>
      <w:r w:rsidR="0010013C">
        <w:rPr>
          <w:rFonts w:ascii="Arial" w:eastAsiaTheme="minorEastAsia" w:hAnsi="Arial"/>
          <w:color w:val="000000"/>
          <w:szCs w:val="32"/>
          <w:lang w:val="en-GB" w:eastAsia="ja-JP"/>
        </w:rPr>
        <w:t xml:space="preserve"> T5, </w:t>
      </w:r>
      <w:r w:rsidR="004E00AF">
        <w:rPr>
          <w:rFonts w:ascii="Arial" w:eastAsiaTheme="minorEastAsia" w:hAnsi="Arial"/>
          <w:color w:val="000000"/>
          <w:szCs w:val="32"/>
          <w:lang w:val="en-GB" w:eastAsia="ja-JP"/>
        </w:rPr>
        <w:t xml:space="preserve">as </w:t>
      </w:r>
      <w:r w:rsidR="008C55A3">
        <w:rPr>
          <w:rFonts w:ascii="Arial" w:eastAsiaTheme="minorEastAsia" w:hAnsi="Arial"/>
          <w:color w:val="000000"/>
          <w:szCs w:val="32"/>
          <w:lang w:val="en-GB" w:eastAsia="ja-JP"/>
        </w:rPr>
        <w:t>a single</w:t>
      </w:r>
      <w:r w:rsidR="004E00AF">
        <w:rPr>
          <w:rFonts w:ascii="Arial" w:eastAsiaTheme="minorEastAsia" w:hAnsi="Arial"/>
          <w:color w:val="000000"/>
          <w:szCs w:val="32"/>
          <w:lang w:val="en-GB" w:eastAsia="ja-JP"/>
        </w:rPr>
        <w:t xml:space="preserve"> </w:t>
      </w:r>
      <w:r w:rsidR="000B23B5">
        <w:rPr>
          <w:rFonts w:ascii="Arial" w:eastAsiaTheme="minorEastAsia" w:hAnsi="Arial"/>
          <w:color w:val="000000"/>
          <w:szCs w:val="32"/>
          <w:lang w:val="en-GB" w:eastAsia="ja-JP"/>
        </w:rPr>
        <w:t>giant</w:t>
      </w:r>
      <w:r w:rsidR="004E00AF">
        <w:rPr>
          <w:rFonts w:ascii="Arial" w:eastAsiaTheme="minorEastAsia" w:hAnsi="Arial"/>
          <w:color w:val="000000"/>
          <w:szCs w:val="32"/>
          <w:lang w:val="en-GB" w:eastAsia="ja-JP"/>
        </w:rPr>
        <w:t xml:space="preserve"> </w:t>
      </w:r>
      <w:r w:rsidR="008C55A3">
        <w:rPr>
          <w:rFonts w:ascii="Arial" w:eastAsiaTheme="minorEastAsia" w:hAnsi="Arial"/>
          <w:color w:val="000000"/>
          <w:szCs w:val="32"/>
          <w:lang w:val="en-GB" w:eastAsia="ja-JP"/>
        </w:rPr>
        <w:t>neuron</w:t>
      </w:r>
      <w:r w:rsidR="0089630D">
        <w:rPr>
          <w:rFonts w:ascii="Arial" w:eastAsiaTheme="minorEastAsia" w:hAnsi="Arial" w:hint="eastAsia"/>
          <w:color w:val="000000"/>
          <w:szCs w:val="32"/>
          <w:lang w:val="en-GB" w:eastAsia="ja-JP"/>
        </w:rPr>
        <w:t xml:space="preserve"> (</w:t>
      </w:r>
      <w:r w:rsidR="00A24E08" w:rsidRPr="003471CE">
        <w:rPr>
          <w:rFonts w:ascii="Arial" w:eastAsiaTheme="minorEastAsia" w:hAnsi="Arial"/>
          <w:color w:val="000000"/>
          <w:szCs w:val="32"/>
          <w:lang w:val="en-GB" w:eastAsia="ja-JP"/>
        </w:rPr>
        <w:t>Figure 2C</w:t>
      </w:r>
      <w:r w:rsidR="0089630D" w:rsidRPr="003743FC">
        <w:rPr>
          <w:rFonts w:ascii="Arial" w:eastAsiaTheme="minorEastAsia" w:hAnsi="Arial" w:hint="eastAsia"/>
          <w:color w:val="000000"/>
          <w:szCs w:val="32"/>
          <w:lang w:val="en-GB" w:eastAsia="ja-JP"/>
        </w:rPr>
        <w:t>)</w:t>
      </w:r>
      <w:r w:rsidR="00DF6A29" w:rsidRPr="003743FC">
        <w:rPr>
          <w:rFonts w:ascii="Arial" w:eastAsiaTheme="minorEastAsia" w:hAnsi="Arial"/>
          <w:color w:val="000000"/>
          <w:szCs w:val="32"/>
          <w:lang w:val="en-GB" w:eastAsia="ja-JP"/>
        </w:rPr>
        <w:t>.</w:t>
      </w:r>
      <w:r w:rsidR="008C55A3" w:rsidRPr="003743FC">
        <w:rPr>
          <w:rFonts w:ascii="Arial" w:eastAsiaTheme="minorEastAsia" w:hAnsi="Arial"/>
          <w:color w:val="000000"/>
          <w:szCs w:val="32"/>
          <w:lang w:val="en-GB" w:eastAsia="ja-JP"/>
        </w:rPr>
        <w:t xml:space="preserve"> </w:t>
      </w:r>
      <w:r w:rsidR="005A18F9" w:rsidRPr="003743FC">
        <w:rPr>
          <w:rFonts w:ascii="Arial" w:eastAsiaTheme="minorEastAsia" w:hAnsi="Arial"/>
          <w:color w:val="000000"/>
          <w:szCs w:val="32"/>
          <w:lang w:val="en-GB" w:eastAsia="ja-JP"/>
        </w:rPr>
        <w:t xml:space="preserve"> </w:t>
      </w:r>
      <w:r w:rsidR="00EC31B6" w:rsidRPr="003743FC">
        <w:rPr>
          <w:rFonts w:ascii="Arial" w:eastAsiaTheme="minorEastAsia" w:hAnsi="Arial"/>
          <w:color w:val="000000"/>
          <w:szCs w:val="32"/>
          <w:lang w:val="en-GB" w:eastAsia="ja-JP"/>
        </w:rPr>
        <w:t>Its</w:t>
      </w:r>
      <w:r w:rsidR="005A18F9" w:rsidRPr="003743FC">
        <w:rPr>
          <w:rFonts w:ascii="Arial" w:eastAsiaTheme="minorEastAsia" w:hAnsi="Arial"/>
          <w:color w:val="000000"/>
          <w:szCs w:val="32"/>
          <w:lang w:val="en-GB" w:eastAsia="ja-JP"/>
        </w:rPr>
        <w:t xml:space="preserve"> </w:t>
      </w:r>
      <w:r w:rsidR="0010013C">
        <w:rPr>
          <w:rFonts w:ascii="Arial" w:eastAsiaTheme="minorEastAsia" w:hAnsi="Arial"/>
          <w:color w:val="000000"/>
          <w:szCs w:val="32"/>
          <w:lang w:val="en-GB" w:eastAsia="ja-JP"/>
        </w:rPr>
        <w:t xml:space="preserve">terminal </w:t>
      </w:r>
      <w:r w:rsidR="005A18F9" w:rsidRPr="003743FC">
        <w:rPr>
          <w:rFonts w:ascii="Arial" w:eastAsiaTheme="minorEastAsia" w:hAnsi="Arial"/>
          <w:color w:val="000000"/>
          <w:szCs w:val="32"/>
          <w:lang w:val="en-GB" w:eastAsia="ja-JP"/>
        </w:rPr>
        <w:t>arbo</w:t>
      </w:r>
      <w:r w:rsidR="003E149A" w:rsidRPr="003743FC">
        <w:rPr>
          <w:rFonts w:ascii="Arial" w:eastAsiaTheme="minorEastAsia" w:hAnsi="Arial"/>
          <w:color w:val="000000"/>
          <w:szCs w:val="32"/>
          <w:lang w:val="en-GB" w:eastAsia="ja-JP"/>
        </w:rPr>
        <w:t>u</w:t>
      </w:r>
      <w:r w:rsidR="005A18F9" w:rsidRPr="003743FC">
        <w:rPr>
          <w:rFonts w:ascii="Arial" w:eastAsiaTheme="minorEastAsia" w:hAnsi="Arial"/>
          <w:color w:val="000000"/>
          <w:szCs w:val="32"/>
          <w:lang w:val="en-GB" w:eastAsia="ja-JP"/>
        </w:rPr>
        <w:t>rs sh</w:t>
      </w:r>
      <w:r w:rsidR="0010013C">
        <w:rPr>
          <w:rFonts w:ascii="Arial" w:eastAsiaTheme="minorEastAsia" w:hAnsi="Arial"/>
          <w:color w:val="000000"/>
          <w:szCs w:val="32"/>
          <w:lang w:val="en-GB" w:eastAsia="ja-JP"/>
        </w:rPr>
        <w:t xml:space="preserve">ow a strikingly regular pattern in each medulla and lobula column </w:t>
      </w:r>
      <w:r w:rsidR="005A18F9" w:rsidRPr="003743FC">
        <w:rPr>
          <w:rFonts w:ascii="Arial" w:eastAsiaTheme="minorEastAsia" w:hAnsi="Arial" w:hint="eastAsia"/>
          <w:color w:val="000000"/>
          <w:szCs w:val="32"/>
          <w:lang w:val="en-GB" w:eastAsia="ja-JP"/>
        </w:rPr>
        <w:t>(</w:t>
      </w:r>
      <w:r w:rsidR="00A24E08" w:rsidRPr="003471CE">
        <w:rPr>
          <w:rFonts w:ascii="Arial" w:eastAsiaTheme="minorEastAsia" w:hAnsi="Arial"/>
          <w:color w:val="000000"/>
          <w:szCs w:val="32"/>
          <w:lang w:val="en-GB" w:eastAsia="ja-JP"/>
        </w:rPr>
        <w:t>Figure 2D</w:t>
      </w:r>
      <w:r w:rsidR="003743FC">
        <w:rPr>
          <w:rFonts w:ascii="Arial" w:eastAsiaTheme="minorEastAsia" w:hAnsi="Arial"/>
          <w:color w:val="000000"/>
          <w:szCs w:val="32"/>
          <w:lang w:val="en-GB" w:eastAsia="ja-JP"/>
        </w:rPr>
        <w:t>;</w:t>
      </w:r>
      <w:r w:rsidR="00A24E08" w:rsidRPr="003471CE">
        <w:rPr>
          <w:rFonts w:ascii="Arial" w:eastAsiaTheme="minorEastAsia" w:hAnsi="Arial"/>
          <w:color w:val="000000"/>
          <w:szCs w:val="32"/>
          <w:lang w:val="en-GB" w:eastAsia="ja-JP"/>
        </w:rPr>
        <w:t xml:space="preserve"> </w:t>
      </w:r>
      <w:r w:rsidR="00344289">
        <w:rPr>
          <w:rFonts w:ascii="Arial" w:eastAsiaTheme="minorEastAsia" w:hAnsi="Arial"/>
          <w:color w:val="000000"/>
          <w:szCs w:val="32"/>
          <w:lang w:val="en-GB" w:eastAsia="ja-JP"/>
        </w:rPr>
        <w:t>Figure 2 – Figure Supplement 1</w:t>
      </w:r>
      <w:r w:rsidR="00A24E08" w:rsidRPr="003471CE">
        <w:rPr>
          <w:rFonts w:ascii="Arial" w:eastAsiaTheme="minorEastAsia" w:hAnsi="Arial"/>
          <w:color w:val="000000"/>
          <w:szCs w:val="32"/>
          <w:lang w:val="en-GB" w:eastAsia="ja-JP"/>
        </w:rPr>
        <w:t>)</w:t>
      </w:r>
      <w:r w:rsidR="003E7961" w:rsidRPr="003743FC">
        <w:rPr>
          <w:rFonts w:ascii="Arial" w:eastAsiaTheme="minorEastAsia" w:hAnsi="Arial"/>
          <w:color w:val="000000"/>
          <w:szCs w:val="32"/>
          <w:lang w:val="en-GB" w:eastAsia="ja-JP"/>
        </w:rPr>
        <w:t>, which</w:t>
      </w:r>
      <w:r w:rsidR="00DF6A29" w:rsidRPr="003743FC">
        <w:rPr>
          <w:rFonts w:ascii="Arial" w:eastAsiaTheme="minorEastAsia" w:hAnsi="Arial"/>
          <w:color w:val="000000"/>
          <w:szCs w:val="32"/>
          <w:lang w:val="en-GB" w:eastAsia="ja-JP"/>
        </w:rPr>
        <w:t xml:space="preserve"> </w:t>
      </w:r>
      <w:r w:rsidR="00CD0BC9">
        <w:rPr>
          <w:rFonts w:ascii="Arial" w:eastAsiaTheme="minorEastAsia" w:hAnsi="Arial"/>
          <w:color w:val="000000"/>
          <w:szCs w:val="32"/>
          <w:lang w:val="en-GB" w:eastAsia="ja-JP"/>
        </w:rPr>
        <w:t>i</w:t>
      </w:r>
      <w:r w:rsidR="00DF6A29" w:rsidRPr="003743FC">
        <w:rPr>
          <w:rFonts w:ascii="Arial" w:eastAsiaTheme="minorEastAsia" w:hAnsi="Arial"/>
          <w:color w:val="000000"/>
          <w:szCs w:val="32"/>
          <w:lang w:val="en-GB" w:eastAsia="ja-JP"/>
        </w:rPr>
        <w:t xml:space="preserve">s also </w:t>
      </w:r>
      <w:r w:rsidR="00505C35">
        <w:rPr>
          <w:rFonts w:ascii="Arial" w:eastAsiaTheme="minorEastAsia" w:hAnsi="Arial"/>
          <w:color w:val="000000"/>
          <w:szCs w:val="32"/>
          <w:lang w:val="en-GB" w:eastAsia="ja-JP"/>
        </w:rPr>
        <w:t>confirmed by</w:t>
      </w:r>
      <w:r w:rsidR="00DF6A29" w:rsidRPr="003743FC">
        <w:rPr>
          <w:rFonts w:ascii="Arial" w:eastAsiaTheme="minorEastAsia" w:hAnsi="Arial"/>
          <w:color w:val="000000"/>
          <w:szCs w:val="32"/>
          <w:lang w:val="en-GB" w:eastAsia="ja-JP"/>
        </w:rPr>
        <w:t xml:space="preserve"> </w:t>
      </w:r>
      <w:r w:rsidR="007315B5" w:rsidRPr="003743FC">
        <w:rPr>
          <w:rFonts w:ascii="Arial" w:eastAsiaTheme="minorEastAsia" w:hAnsi="Arial"/>
          <w:color w:val="000000"/>
          <w:szCs w:val="32"/>
          <w:lang w:val="en-GB" w:eastAsia="ja-JP"/>
        </w:rPr>
        <w:lastRenderedPageBreak/>
        <w:t>EM</w:t>
      </w:r>
      <w:r w:rsidR="00DF6A29" w:rsidRPr="003743FC">
        <w:rPr>
          <w:rFonts w:ascii="Arial" w:eastAsiaTheme="minorEastAsia" w:hAnsi="Arial"/>
          <w:color w:val="000000"/>
          <w:szCs w:val="32"/>
          <w:lang w:val="en-GB" w:eastAsia="ja-JP"/>
        </w:rPr>
        <w:t xml:space="preserve"> (</w:t>
      </w:r>
      <w:r w:rsidR="00A24E08" w:rsidRPr="003471CE">
        <w:rPr>
          <w:rFonts w:ascii="Arial" w:eastAsiaTheme="minorEastAsia" w:hAnsi="Arial"/>
          <w:color w:val="000000"/>
          <w:szCs w:val="32"/>
          <w:lang w:val="en-GB" w:eastAsia="ja-JP"/>
        </w:rPr>
        <w:t>Figure 2E</w:t>
      </w:r>
      <w:r w:rsidR="00DF6A29" w:rsidRPr="003743FC">
        <w:rPr>
          <w:rFonts w:ascii="Arial" w:eastAsiaTheme="minorEastAsia" w:hAnsi="Arial"/>
          <w:color w:val="000000"/>
          <w:szCs w:val="32"/>
          <w:lang w:val="en-GB" w:eastAsia="ja-JP"/>
        </w:rPr>
        <w:t xml:space="preserve">). </w:t>
      </w:r>
      <w:r w:rsidR="004D4D36" w:rsidRPr="003743FC">
        <w:rPr>
          <w:rFonts w:ascii="Arial" w:eastAsiaTheme="minorEastAsia" w:hAnsi="Arial"/>
          <w:color w:val="000000"/>
          <w:szCs w:val="32"/>
          <w:lang w:val="en-GB" w:eastAsia="ja-JP"/>
        </w:rPr>
        <w:t xml:space="preserve"> </w:t>
      </w:r>
      <w:r w:rsidR="00DF6A29" w:rsidRPr="003743FC">
        <w:rPr>
          <w:rFonts w:ascii="Arial" w:eastAsiaTheme="minorEastAsia" w:hAnsi="Arial"/>
          <w:color w:val="000000"/>
          <w:szCs w:val="32"/>
          <w:lang w:val="en-GB" w:eastAsia="ja-JP"/>
        </w:rPr>
        <w:t xml:space="preserve">In each column, </w:t>
      </w:r>
      <w:r w:rsidR="00DF6A29" w:rsidRPr="003743FC">
        <w:rPr>
          <w:rFonts w:ascii="Arial" w:eastAsiaTheme="minorEastAsia" w:hAnsi="Arial"/>
          <w:color w:val="000000"/>
          <w:szCs w:val="32"/>
          <w:lang w:eastAsia="ja-JP"/>
        </w:rPr>
        <w:t>CT1 receive</w:t>
      </w:r>
      <w:r w:rsidR="00CD0BC9">
        <w:rPr>
          <w:rFonts w:ascii="Arial" w:eastAsiaTheme="minorEastAsia" w:hAnsi="Arial"/>
          <w:color w:val="000000"/>
          <w:szCs w:val="32"/>
          <w:lang w:eastAsia="ja-JP"/>
        </w:rPr>
        <w:t>s</w:t>
      </w:r>
      <w:r w:rsidR="00DF6A29" w:rsidRPr="003743FC">
        <w:rPr>
          <w:rFonts w:ascii="Arial" w:eastAsiaTheme="minorEastAsia" w:hAnsi="Arial"/>
          <w:color w:val="000000"/>
          <w:szCs w:val="32"/>
          <w:lang w:eastAsia="ja-JP"/>
        </w:rPr>
        <w:t xml:space="preserve"> a few synaptic inputs from Mi1, Mi9 and all T4 subtypes </w:t>
      </w:r>
      <w:r w:rsidR="00DF6A29" w:rsidRPr="003743FC">
        <w:rPr>
          <w:rFonts w:ascii="Arial" w:eastAsiaTheme="minorEastAsia" w:hAnsi="Arial" w:hint="eastAsia"/>
          <w:color w:val="000000"/>
          <w:szCs w:val="32"/>
          <w:lang w:eastAsia="ja-JP"/>
        </w:rPr>
        <w:t>(</w:t>
      </w:r>
      <w:r w:rsidR="00A24E08" w:rsidRPr="003471CE">
        <w:rPr>
          <w:rFonts w:ascii="Arial" w:eastAsiaTheme="minorEastAsia" w:hAnsi="Arial"/>
          <w:color w:val="000000"/>
          <w:szCs w:val="32"/>
          <w:lang w:eastAsia="ja-JP"/>
        </w:rPr>
        <w:t>Figure 2F</w:t>
      </w:r>
      <w:r w:rsidR="00DF6A29" w:rsidRPr="003743FC">
        <w:rPr>
          <w:rFonts w:ascii="Arial" w:eastAsiaTheme="minorEastAsia" w:hAnsi="Arial"/>
          <w:color w:val="000000"/>
          <w:szCs w:val="32"/>
          <w:lang w:eastAsia="ja-JP"/>
        </w:rPr>
        <w:t>)</w:t>
      </w:r>
      <w:r w:rsidR="008E2F66">
        <w:rPr>
          <w:rFonts w:ascii="Arial" w:eastAsiaTheme="minorEastAsia" w:hAnsi="Arial" w:hint="eastAsia"/>
          <w:color w:val="000000"/>
          <w:szCs w:val="32"/>
          <w:lang w:eastAsia="ja-JP"/>
        </w:rPr>
        <w:t>.</w:t>
      </w:r>
    </w:p>
    <w:p w14:paraId="508DDC44" w14:textId="3DE16294" w:rsidR="00C271A5" w:rsidRDefault="00146FEA" w:rsidP="006E1843">
      <w:pPr>
        <w:autoSpaceDE w:val="0"/>
        <w:autoSpaceDN w:val="0"/>
        <w:adjustRightInd w:val="0"/>
        <w:spacing w:line="360" w:lineRule="auto"/>
        <w:ind w:firstLine="720"/>
        <w:rPr>
          <w:rFonts w:ascii="Arial" w:eastAsiaTheme="minorEastAsia" w:hAnsi="Arial" w:cs="Arial"/>
          <w:lang w:eastAsia="ja-JP"/>
        </w:rPr>
      </w:pPr>
      <w:r w:rsidRPr="003743FC">
        <w:rPr>
          <w:rFonts w:ascii="Arial" w:eastAsiaTheme="minorEastAsia" w:hAnsi="Arial"/>
          <w:color w:val="000000"/>
          <w:szCs w:val="32"/>
          <w:lang w:eastAsia="ja-JP"/>
        </w:rPr>
        <w:t>We next ex</w:t>
      </w:r>
      <w:r w:rsidR="00D85252">
        <w:rPr>
          <w:rFonts w:ascii="Arial" w:eastAsiaTheme="minorEastAsia" w:hAnsi="Arial"/>
          <w:color w:val="000000"/>
          <w:szCs w:val="32"/>
          <w:lang w:eastAsia="ja-JP"/>
        </w:rPr>
        <w:t>amined the number of T4 inputs</w:t>
      </w:r>
      <w:r w:rsidR="00E01B47" w:rsidRPr="003743FC">
        <w:rPr>
          <w:rFonts w:ascii="Arial" w:eastAsiaTheme="minorEastAsia" w:hAnsi="Arial"/>
          <w:color w:val="000000"/>
          <w:szCs w:val="32"/>
          <w:lang w:eastAsia="ja-JP"/>
        </w:rPr>
        <w:t xml:space="preserve"> </w:t>
      </w:r>
      <w:r w:rsidR="004D4D36" w:rsidRPr="003743FC">
        <w:rPr>
          <w:rFonts w:ascii="Arial" w:eastAsiaTheme="minorEastAsia" w:hAnsi="Arial"/>
          <w:color w:val="000000"/>
          <w:szCs w:val="32"/>
          <w:lang w:eastAsia="ja-JP"/>
        </w:rPr>
        <w:t>from</w:t>
      </w:r>
      <w:r w:rsidR="00E01B47" w:rsidRPr="003743FC">
        <w:rPr>
          <w:rFonts w:ascii="Arial" w:eastAsiaTheme="minorEastAsia" w:hAnsi="Arial"/>
          <w:color w:val="000000"/>
          <w:szCs w:val="32"/>
          <w:lang w:eastAsia="ja-JP"/>
        </w:rPr>
        <w:t xml:space="preserve"> each of these cell </w:t>
      </w:r>
      <w:r w:rsidR="00D85252">
        <w:rPr>
          <w:rFonts w:ascii="Arial" w:eastAsiaTheme="minorEastAsia" w:hAnsi="Arial"/>
          <w:color w:val="000000"/>
          <w:szCs w:val="32"/>
          <w:lang w:eastAsia="ja-JP"/>
        </w:rPr>
        <w:t>types</w:t>
      </w:r>
      <w:del w:id="29" w:author="Takemura, Shin-ya" w:date="2017-04-01T02:16:00Z">
        <w:r w:rsidR="00E01B47" w:rsidRPr="003743FC">
          <w:rPr>
            <w:rFonts w:ascii="Arial" w:eastAsiaTheme="minorEastAsia" w:hAnsi="Arial"/>
            <w:color w:val="000000"/>
            <w:szCs w:val="32"/>
            <w:lang w:eastAsia="ja-JP"/>
          </w:rPr>
          <w:delText>.</w:delText>
        </w:r>
      </w:del>
      <w:ins w:id="30" w:author="Takemura, Shin-ya" w:date="2017-04-01T02:16:00Z">
        <w:r w:rsidR="00171256">
          <w:rPr>
            <w:rFonts w:ascii="Arial" w:eastAsiaTheme="minorEastAsia" w:hAnsi="Arial"/>
            <w:color w:val="000000"/>
            <w:szCs w:val="32"/>
            <w:lang w:eastAsia="ja-JP"/>
          </w:rPr>
          <w:t xml:space="preserve"> (Figure 3)</w:t>
        </w:r>
        <w:r w:rsidR="00E01B47" w:rsidRPr="003743FC">
          <w:rPr>
            <w:rFonts w:ascii="Arial" w:eastAsiaTheme="minorEastAsia" w:hAnsi="Arial"/>
            <w:color w:val="000000"/>
            <w:szCs w:val="32"/>
            <w:lang w:eastAsia="ja-JP"/>
          </w:rPr>
          <w:t>.</w:t>
        </w:r>
      </w:ins>
      <w:r w:rsidR="00E01B47" w:rsidRPr="003743FC">
        <w:rPr>
          <w:rFonts w:ascii="Arial" w:eastAsiaTheme="minorEastAsia" w:hAnsi="Arial"/>
          <w:color w:val="000000"/>
          <w:szCs w:val="32"/>
          <w:lang w:eastAsia="ja-JP"/>
        </w:rPr>
        <w:t xml:space="preserve"> </w:t>
      </w:r>
      <w:r w:rsidR="004D4D36" w:rsidRPr="003743FC">
        <w:rPr>
          <w:rFonts w:ascii="Arial" w:eastAsiaTheme="minorEastAsia" w:hAnsi="Arial"/>
          <w:color w:val="000000"/>
          <w:szCs w:val="32"/>
          <w:lang w:eastAsia="ja-JP"/>
        </w:rPr>
        <w:t xml:space="preserve"> </w:t>
      </w:r>
      <w:r w:rsidR="00D85252">
        <w:rPr>
          <w:rFonts w:ascii="Arial" w:eastAsiaTheme="minorEastAsia" w:hAnsi="Arial"/>
          <w:color w:val="000000"/>
          <w:szCs w:val="32"/>
          <w:lang w:eastAsia="ja-JP"/>
        </w:rPr>
        <w:t xml:space="preserve">Each T4 receives </w:t>
      </w:r>
      <w:r w:rsidR="00BF24DF">
        <w:rPr>
          <w:rFonts w:ascii="Arial" w:eastAsiaTheme="minorEastAsia" w:hAnsi="Arial"/>
          <w:color w:val="000000"/>
          <w:szCs w:val="32"/>
          <w:lang w:eastAsia="ja-JP"/>
        </w:rPr>
        <w:t>&gt;200</w:t>
      </w:r>
      <w:r w:rsidR="00D85252">
        <w:rPr>
          <w:rFonts w:ascii="Arial" w:eastAsiaTheme="minorEastAsia" w:hAnsi="Arial"/>
          <w:color w:val="000000"/>
          <w:szCs w:val="32"/>
          <w:lang w:eastAsia="ja-JP"/>
        </w:rPr>
        <w:t xml:space="preserve"> synaptic inputs in total</w:t>
      </w:r>
      <w:r w:rsidR="00BF24DF">
        <w:rPr>
          <w:rFonts w:ascii="Arial" w:eastAsiaTheme="minorEastAsia" w:hAnsi="Arial" w:cs="Arial"/>
          <w:lang w:eastAsia="ja-JP"/>
        </w:rPr>
        <w:t>, and</w:t>
      </w:r>
      <w:r w:rsidR="00263D5F" w:rsidRPr="003743FC">
        <w:rPr>
          <w:rFonts w:ascii="Arial" w:eastAsiaTheme="minorEastAsia" w:hAnsi="Arial"/>
          <w:color w:val="000000"/>
          <w:szCs w:val="32"/>
          <w:lang w:val="en-GB" w:eastAsia="ja-JP"/>
        </w:rPr>
        <w:t xml:space="preserve"> </w:t>
      </w:r>
      <w:r w:rsidR="00F7024F" w:rsidRPr="003743FC">
        <w:rPr>
          <w:rFonts w:ascii="Arial" w:eastAsiaTheme="minorEastAsia" w:hAnsi="Arial"/>
          <w:color w:val="000000"/>
          <w:szCs w:val="32"/>
          <w:lang w:val="en-GB" w:eastAsia="ja-JP"/>
        </w:rPr>
        <w:t>Mi1</w:t>
      </w:r>
      <w:r w:rsidR="007A627B" w:rsidRPr="003743FC">
        <w:rPr>
          <w:rFonts w:ascii="Arial" w:eastAsiaTheme="minorEastAsia" w:hAnsi="Arial"/>
          <w:color w:val="000000"/>
          <w:szCs w:val="32"/>
          <w:lang w:val="en-GB" w:eastAsia="ja-JP"/>
        </w:rPr>
        <w:t xml:space="preserve"> and </w:t>
      </w:r>
      <w:r w:rsidR="00F7024F" w:rsidRPr="003743FC">
        <w:rPr>
          <w:rFonts w:ascii="Arial" w:eastAsiaTheme="minorEastAsia" w:hAnsi="Arial"/>
          <w:color w:val="000000"/>
          <w:szCs w:val="32"/>
          <w:lang w:val="en-GB" w:eastAsia="ja-JP"/>
        </w:rPr>
        <w:t xml:space="preserve">Tm3 cells </w:t>
      </w:r>
      <w:r w:rsidR="0021774E" w:rsidRPr="003743FC">
        <w:rPr>
          <w:rFonts w:ascii="Arial" w:eastAsiaTheme="minorEastAsia" w:hAnsi="Arial"/>
          <w:color w:val="000000"/>
          <w:szCs w:val="32"/>
          <w:lang w:val="en-GB" w:eastAsia="ja-JP"/>
        </w:rPr>
        <w:t>are</w:t>
      </w:r>
      <w:r w:rsidR="009271F4">
        <w:rPr>
          <w:rFonts w:ascii="Arial" w:eastAsiaTheme="minorEastAsia" w:hAnsi="Arial"/>
          <w:color w:val="000000"/>
          <w:szCs w:val="32"/>
          <w:lang w:val="en-GB" w:eastAsia="ja-JP"/>
        </w:rPr>
        <w:t xml:space="preserve"> indeed</w:t>
      </w:r>
      <w:r w:rsidR="0021774E" w:rsidRPr="003743FC">
        <w:rPr>
          <w:rFonts w:ascii="Arial" w:eastAsiaTheme="minorEastAsia" w:hAnsi="Arial"/>
          <w:color w:val="000000"/>
          <w:szCs w:val="32"/>
          <w:lang w:val="en-GB" w:eastAsia="ja-JP"/>
        </w:rPr>
        <w:t xml:space="preserve"> the largest contributors</w:t>
      </w:r>
      <w:r w:rsidR="003E149A" w:rsidRPr="003743FC">
        <w:rPr>
          <w:rFonts w:ascii="Arial" w:eastAsiaTheme="minorEastAsia" w:hAnsi="Arial"/>
          <w:color w:val="000000"/>
          <w:szCs w:val="32"/>
          <w:lang w:val="en-GB" w:eastAsia="ja-JP"/>
        </w:rPr>
        <w:t xml:space="preserve"> with </w:t>
      </w:r>
      <w:del w:id="31" w:author="Takemura, Shin-ya" w:date="2017-04-01T02:16:00Z">
        <w:r w:rsidR="00023D4E" w:rsidRPr="003743FC">
          <w:rPr>
            <w:rFonts w:ascii="Arial" w:eastAsiaTheme="minorEastAsia" w:hAnsi="Arial"/>
            <w:color w:val="000000"/>
            <w:szCs w:val="32"/>
            <w:lang w:val="en-GB" w:eastAsia="ja-JP"/>
          </w:rPr>
          <w:delText>34</w:delText>
        </w:r>
      </w:del>
      <w:ins w:id="32" w:author="Takemura, Shin-ya" w:date="2017-04-01T02:16:00Z">
        <w:r w:rsidR="00023D4E" w:rsidRPr="003743FC">
          <w:rPr>
            <w:rFonts w:ascii="Arial" w:eastAsiaTheme="minorEastAsia" w:hAnsi="Arial"/>
            <w:color w:val="000000"/>
            <w:szCs w:val="32"/>
            <w:lang w:val="en-GB" w:eastAsia="ja-JP"/>
          </w:rPr>
          <w:t>3</w:t>
        </w:r>
        <w:r w:rsidR="009A3D5D">
          <w:rPr>
            <w:rFonts w:ascii="Arial" w:eastAsiaTheme="minorEastAsia" w:hAnsi="Arial"/>
            <w:color w:val="000000"/>
            <w:szCs w:val="32"/>
            <w:lang w:val="en-GB" w:eastAsia="ja-JP"/>
          </w:rPr>
          <w:t>5</w:t>
        </w:r>
      </w:ins>
      <w:r w:rsidR="00086E12" w:rsidRPr="003743FC">
        <w:rPr>
          <w:rFonts w:ascii="Arial" w:eastAsiaTheme="minorEastAsia" w:hAnsi="Arial"/>
          <w:color w:val="000000"/>
          <w:szCs w:val="32"/>
          <w:lang w:val="en-GB" w:eastAsia="ja-JP"/>
        </w:rPr>
        <w:t>.0</w:t>
      </w:r>
      <w:r w:rsidR="007A627B" w:rsidRPr="003743FC">
        <w:rPr>
          <w:rFonts w:ascii="Arial" w:eastAsiaTheme="minorEastAsia" w:hAnsi="Arial"/>
          <w:color w:val="000000"/>
          <w:szCs w:val="32"/>
          <w:lang w:val="en-GB" w:eastAsia="ja-JP"/>
        </w:rPr>
        <w:t>% and</w:t>
      </w:r>
      <w:r w:rsidR="00F7024F" w:rsidRPr="003743FC">
        <w:rPr>
          <w:rFonts w:ascii="Arial" w:eastAsiaTheme="minorEastAsia" w:hAnsi="Arial"/>
          <w:color w:val="000000"/>
          <w:szCs w:val="32"/>
          <w:lang w:val="en-GB" w:eastAsia="ja-JP"/>
        </w:rPr>
        <w:t xml:space="preserve"> </w:t>
      </w:r>
      <w:del w:id="33" w:author="Takemura, Shin-ya" w:date="2017-04-01T02:16:00Z">
        <w:r w:rsidR="00086E12" w:rsidRPr="003743FC">
          <w:rPr>
            <w:rFonts w:ascii="Arial" w:eastAsiaTheme="minorEastAsia" w:hAnsi="Arial"/>
            <w:color w:val="000000"/>
            <w:szCs w:val="32"/>
            <w:lang w:val="en-GB" w:eastAsia="ja-JP"/>
          </w:rPr>
          <w:delText>15.9</w:delText>
        </w:r>
      </w:del>
      <w:ins w:id="34" w:author="Takemura, Shin-ya" w:date="2017-04-01T02:16:00Z">
        <w:r w:rsidR="00086E12" w:rsidRPr="003743FC">
          <w:rPr>
            <w:rFonts w:ascii="Arial" w:eastAsiaTheme="minorEastAsia" w:hAnsi="Arial"/>
            <w:color w:val="000000"/>
            <w:szCs w:val="32"/>
            <w:lang w:val="en-GB" w:eastAsia="ja-JP"/>
          </w:rPr>
          <w:t>1</w:t>
        </w:r>
        <w:r w:rsidR="009A3D5D">
          <w:rPr>
            <w:rFonts w:ascii="Arial" w:eastAsiaTheme="minorEastAsia" w:hAnsi="Arial"/>
            <w:color w:val="000000"/>
            <w:szCs w:val="32"/>
            <w:lang w:val="en-GB" w:eastAsia="ja-JP"/>
          </w:rPr>
          <w:t>6.1</w:t>
        </w:r>
      </w:ins>
      <w:r w:rsidR="00F7024F" w:rsidRPr="003743FC">
        <w:rPr>
          <w:rFonts w:ascii="Arial" w:eastAsiaTheme="minorEastAsia" w:hAnsi="Arial"/>
          <w:color w:val="000000"/>
          <w:szCs w:val="32"/>
          <w:lang w:val="en-GB" w:eastAsia="ja-JP"/>
        </w:rPr>
        <w:t xml:space="preserve">% of </w:t>
      </w:r>
      <w:r w:rsidR="003E149A" w:rsidRPr="003743FC">
        <w:rPr>
          <w:rFonts w:ascii="Arial" w:eastAsiaTheme="minorEastAsia" w:hAnsi="Arial"/>
          <w:color w:val="000000"/>
          <w:szCs w:val="32"/>
          <w:lang w:val="en-GB" w:eastAsia="ja-JP"/>
        </w:rPr>
        <w:t xml:space="preserve">the </w:t>
      </w:r>
      <w:r w:rsidR="00F7024F" w:rsidRPr="003743FC">
        <w:rPr>
          <w:rFonts w:ascii="Arial" w:eastAsiaTheme="minorEastAsia" w:hAnsi="Arial"/>
          <w:color w:val="000000"/>
          <w:szCs w:val="32"/>
          <w:lang w:val="en-GB" w:eastAsia="ja-JP"/>
        </w:rPr>
        <w:t>total</w:t>
      </w:r>
      <w:r w:rsidR="007A627B" w:rsidRPr="003743FC">
        <w:rPr>
          <w:rFonts w:ascii="Arial" w:eastAsiaTheme="minorEastAsia" w:hAnsi="Arial"/>
          <w:color w:val="000000"/>
          <w:szCs w:val="32"/>
          <w:lang w:val="en-GB" w:eastAsia="ja-JP"/>
        </w:rPr>
        <w:t>, respectively</w:t>
      </w:r>
      <w:r w:rsidR="00F7024F" w:rsidRPr="003743FC">
        <w:rPr>
          <w:rFonts w:ascii="Arial" w:eastAsiaTheme="minorEastAsia" w:hAnsi="Arial"/>
          <w:color w:val="000000"/>
          <w:szCs w:val="32"/>
          <w:lang w:val="en-GB" w:eastAsia="ja-JP"/>
        </w:rPr>
        <w:t xml:space="preserve"> </w:t>
      </w:r>
      <w:r w:rsidR="00F7024F" w:rsidRPr="003743FC">
        <w:rPr>
          <w:rFonts w:ascii="Arial" w:eastAsiaTheme="minorEastAsia" w:hAnsi="Arial" w:hint="eastAsia"/>
          <w:color w:val="000000"/>
          <w:szCs w:val="32"/>
          <w:lang w:val="en-GB" w:eastAsia="ja-JP"/>
        </w:rPr>
        <w:t>(</w:t>
      </w:r>
      <w:r w:rsidR="00344289" w:rsidRPr="00DD4A27">
        <w:rPr>
          <w:rFonts w:ascii="Arial" w:hAnsi="Arial"/>
        </w:rPr>
        <w:t xml:space="preserve">Figure </w:t>
      </w:r>
      <w:del w:id="35" w:author="Takemura, Shin-ya" w:date="2017-04-01T02:16:00Z">
        <w:r w:rsidR="00A24E08" w:rsidRPr="003471CE">
          <w:rPr>
            <w:rFonts w:ascii="Arial" w:eastAsiaTheme="minorEastAsia" w:hAnsi="Arial"/>
            <w:color w:val="000000"/>
            <w:szCs w:val="32"/>
            <w:lang w:val="en-GB" w:eastAsia="ja-JP"/>
          </w:rPr>
          <w:delText>3A</w:delText>
        </w:r>
        <w:r w:rsidR="003743FC">
          <w:rPr>
            <w:rFonts w:ascii="Arial" w:eastAsiaTheme="minorEastAsia" w:hAnsi="Arial"/>
            <w:color w:val="000000"/>
            <w:szCs w:val="32"/>
            <w:lang w:val="en-GB" w:eastAsia="ja-JP"/>
          </w:rPr>
          <w:delText>;</w:delText>
        </w:r>
        <w:r w:rsidR="00A24E08" w:rsidRPr="003471CE">
          <w:rPr>
            <w:rFonts w:ascii="Arial" w:eastAsiaTheme="minorEastAsia" w:hAnsi="Arial"/>
            <w:color w:val="000000"/>
            <w:szCs w:val="32"/>
            <w:lang w:val="en-GB" w:eastAsia="ja-JP"/>
          </w:rPr>
          <w:delText xml:space="preserve"> </w:delText>
        </w:r>
        <w:r w:rsidR="00344289">
          <w:rPr>
            <w:rFonts w:ascii="Arial" w:eastAsiaTheme="minorEastAsia" w:hAnsi="Arial" w:cs="Arial"/>
            <w:lang w:eastAsia="ja-JP"/>
          </w:rPr>
          <w:delText xml:space="preserve">Figure </w:delText>
        </w:r>
      </w:del>
      <w:r w:rsidR="00344289">
        <w:rPr>
          <w:rFonts w:ascii="Arial" w:eastAsiaTheme="minorEastAsia" w:hAnsi="Arial" w:cs="Arial"/>
          <w:lang w:eastAsia="ja-JP"/>
        </w:rPr>
        <w:t>3 – Figure Supplement 1</w:t>
      </w:r>
      <w:r w:rsidR="00F7024F" w:rsidRPr="003743FC">
        <w:rPr>
          <w:rFonts w:ascii="Arial" w:eastAsiaTheme="minorEastAsia" w:hAnsi="Arial" w:hint="eastAsia"/>
          <w:color w:val="000000"/>
          <w:szCs w:val="32"/>
          <w:lang w:val="en-GB" w:eastAsia="ja-JP"/>
        </w:rPr>
        <w:t>)</w:t>
      </w:r>
      <w:r w:rsidR="00F7024F" w:rsidRPr="003743FC">
        <w:rPr>
          <w:rFonts w:ascii="Arial" w:eastAsiaTheme="minorEastAsia" w:hAnsi="Arial"/>
          <w:color w:val="000000"/>
          <w:szCs w:val="32"/>
          <w:lang w:val="en-GB" w:eastAsia="ja-JP"/>
        </w:rPr>
        <w:t xml:space="preserve">.  </w:t>
      </w:r>
      <w:r w:rsidR="00F7024F" w:rsidRPr="003743FC">
        <w:rPr>
          <w:rFonts w:ascii="Arial" w:eastAsiaTheme="minorEastAsia" w:hAnsi="Arial" w:cs="Arial"/>
          <w:lang w:eastAsia="ja-JP"/>
        </w:rPr>
        <w:t xml:space="preserve">Endorsing </w:t>
      </w:r>
      <w:r w:rsidR="007A627B" w:rsidRPr="003743FC">
        <w:rPr>
          <w:rFonts w:ascii="Arial" w:eastAsiaTheme="minorEastAsia" w:hAnsi="Arial" w:cs="Arial"/>
          <w:lang w:eastAsia="ja-JP"/>
        </w:rPr>
        <w:t>improved</w:t>
      </w:r>
      <w:r w:rsidR="00E01B47" w:rsidRPr="003743FC">
        <w:rPr>
          <w:rFonts w:ascii="Arial" w:eastAsiaTheme="minorEastAsia" w:hAnsi="Arial" w:cs="Arial"/>
          <w:lang w:eastAsia="ja-JP"/>
        </w:rPr>
        <w:t xml:space="preserve"> </w:t>
      </w:r>
      <w:r w:rsidR="00F7024F" w:rsidRPr="003743FC">
        <w:rPr>
          <w:rFonts w:ascii="Arial" w:eastAsiaTheme="minorEastAsia" w:hAnsi="Arial" w:cs="Arial" w:hint="eastAsia"/>
          <w:lang w:eastAsia="ja-JP"/>
        </w:rPr>
        <w:t>completeness</w:t>
      </w:r>
      <w:r w:rsidR="007A627B" w:rsidRPr="003743FC">
        <w:rPr>
          <w:rFonts w:ascii="Arial" w:eastAsiaTheme="minorEastAsia" w:hAnsi="Arial" w:cs="Arial"/>
          <w:lang w:eastAsia="ja-JP"/>
        </w:rPr>
        <w:t xml:space="preserve"> of the new </w:t>
      </w:r>
      <w:r w:rsidR="005F36B4" w:rsidRPr="003743FC">
        <w:rPr>
          <w:rFonts w:ascii="Arial" w:eastAsiaTheme="minorEastAsia" w:hAnsi="Arial" w:cs="Arial"/>
          <w:lang w:eastAsia="ja-JP"/>
        </w:rPr>
        <w:t>FIBSEM</w:t>
      </w:r>
      <w:r w:rsidR="004D4D36" w:rsidRPr="003743FC">
        <w:rPr>
          <w:rFonts w:ascii="Arial" w:eastAsiaTheme="minorEastAsia" w:hAnsi="Arial" w:cs="Arial"/>
          <w:lang w:eastAsia="ja-JP"/>
        </w:rPr>
        <w:t xml:space="preserve"> </w:t>
      </w:r>
      <w:r w:rsidR="007A627B" w:rsidRPr="003743FC">
        <w:rPr>
          <w:rFonts w:ascii="Arial" w:eastAsiaTheme="minorEastAsia" w:hAnsi="Arial" w:cs="Arial"/>
          <w:lang w:eastAsia="ja-JP"/>
        </w:rPr>
        <w:t>reconstruction</w:t>
      </w:r>
      <w:r w:rsidR="00F7024F" w:rsidRPr="003743FC">
        <w:rPr>
          <w:rFonts w:ascii="Arial" w:eastAsiaTheme="minorEastAsia" w:hAnsi="Arial" w:cs="Arial" w:hint="eastAsia"/>
          <w:lang w:eastAsia="ja-JP"/>
        </w:rPr>
        <w:t xml:space="preserve">, total </w:t>
      </w:r>
      <w:r w:rsidR="00F7024F" w:rsidRPr="003743FC">
        <w:rPr>
          <w:rFonts w:ascii="Arial" w:eastAsiaTheme="minorEastAsia" w:hAnsi="Arial" w:cs="Arial"/>
          <w:lang w:eastAsia="ja-JP"/>
        </w:rPr>
        <w:t>synaptic</w:t>
      </w:r>
      <w:r w:rsidR="00F7024F" w:rsidRPr="003743FC">
        <w:rPr>
          <w:rFonts w:ascii="Arial" w:eastAsiaTheme="minorEastAsia" w:hAnsi="Arial" w:cs="Arial" w:hint="eastAsia"/>
          <w:lang w:eastAsia="ja-JP"/>
        </w:rPr>
        <w:t xml:space="preserve"> inputs from Mi1 and Tm3 to the four </w:t>
      </w:r>
      <w:r w:rsidR="005C7BC8" w:rsidRPr="003743FC">
        <w:rPr>
          <w:rFonts w:ascii="Arial" w:eastAsiaTheme="minorEastAsia" w:hAnsi="Arial" w:cs="Arial"/>
          <w:lang w:eastAsia="ja-JP"/>
        </w:rPr>
        <w:t xml:space="preserve">T4 </w:t>
      </w:r>
      <w:r w:rsidR="00F7024F" w:rsidRPr="003743FC">
        <w:rPr>
          <w:rFonts w:ascii="Arial" w:eastAsiaTheme="minorEastAsia" w:hAnsi="Arial" w:cs="Arial" w:hint="eastAsia"/>
          <w:lang w:eastAsia="ja-JP"/>
        </w:rPr>
        <w:t>subtypes</w:t>
      </w:r>
      <w:r w:rsidR="00E01B47" w:rsidRPr="003743FC">
        <w:rPr>
          <w:rFonts w:ascii="Arial" w:eastAsiaTheme="minorEastAsia" w:hAnsi="Arial" w:cs="Arial"/>
          <w:lang w:eastAsia="ja-JP"/>
        </w:rPr>
        <w:t xml:space="preserve"> (</w:t>
      </w:r>
      <w:r w:rsidR="00E01B47" w:rsidRPr="003743FC">
        <w:rPr>
          <w:rFonts w:ascii="Arial" w:eastAsiaTheme="minorEastAsia" w:hAnsi="Arial" w:cs="Arial" w:hint="eastAsia"/>
          <w:lang w:eastAsia="ja-JP"/>
        </w:rPr>
        <w:t>116, 10</w:t>
      </w:r>
      <w:r w:rsidR="00E01B47" w:rsidRPr="003743FC">
        <w:rPr>
          <w:rFonts w:ascii="Arial" w:eastAsiaTheme="minorEastAsia" w:hAnsi="Arial" w:cs="Arial"/>
          <w:lang w:eastAsia="ja-JP"/>
        </w:rPr>
        <w:t>9</w:t>
      </w:r>
      <w:r w:rsidR="00E01B47" w:rsidRPr="003743FC">
        <w:rPr>
          <w:rFonts w:ascii="Arial" w:eastAsiaTheme="minorEastAsia" w:hAnsi="Arial" w:cs="Arial" w:hint="eastAsia"/>
          <w:lang w:eastAsia="ja-JP"/>
        </w:rPr>
        <w:t>, 113, and 10</w:t>
      </w:r>
      <w:r w:rsidR="00E01B47" w:rsidRPr="003743FC">
        <w:rPr>
          <w:rFonts w:ascii="Arial" w:eastAsiaTheme="minorEastAsia" w:hAnsi="Arial" w:cs="Arial"/>
          <w:lang w:eastAsia="ja-JP"/>
        </w:rPr>
        <w:t>4</w:t>
      </w:r>
      <w:r w:rsidR="007A627B" w:rsidRPr="003743FC">
        <w:rPr>
          <w:rFonts w:ascii="Arial" w:eastAsiaTheme="minorEastAsia" w:hAnsi="Arial" w:cs="Arial"/>
          <w:lang w:eastAsia="ja-JP"/>
        </w:rPr>
        <w:t>, respectively</w:t>
      </w:r>
      <w:r w:rsidR="00E01B47" w:rsidRPr="003743FC">
        <w:rPr>
          <w:rFonts w:ascii="Arial" w:eastAsiaTheme="minorEastAsia" w:hAnsi="Arial" w:cs="Arial"/>
          <w:lang w:eastAsia="ja-JP"/>
        </w:rPr>
        <w:t>)</w:t>
      </w:r>
      <w:r w:rsidR="00F7024F" w:rsidRPr="003743FC">
        <w:rPr>
          <w:rFonts w:ascii="Arial" w:eastAsiaTheme="minorEastAsia" w:hAnsi="Arial" w:cs="Arial"/>
          <w:lang w:eastAsia="ja-JP"/>
        </w:rPr>
        <w:t xml:space="preserve">, </w:t>
      </w:r>
      <w:proofErr w:type="spellStart"/>
      <w:r w:rsidR="009271F4">
        <w:rPr>
          <w:rFonts w:ascii="Arial" w:eastAsiaTheme="minorEastAsia" w:hAnsi="Arial" w:cs="Arial"/>
          <w:lang w:eastAsia="ja-JP"/>
        </w:rPr>
        <w:t>totalled</w:t>
      </w:r>
      <w:proofErr w:type="spellEnd"/>
      <w:r w:rsidR="005920B9" w:rsidRPr="003743FC">
        <w:rPr>
          <w:rFonts w:ascii="Arial" w:eastAsiaTheme="minorEastAsia" w:hAnsi="Arial" w:cs="Arial"/>
          <w:lang w:eastAsia="ja-JP"/>
        </w:rPr>
        <w:t xml:space="preserve"> </w:t>
      </w:r>
      <w:r w:rsidR="00B12563" w:rsidRPr="003743FC">
        <w:rPr>
          <w:rFonts w:ascii="Arial" w:eastAsiaTheme="minorEastAsia" w:hAnsi="Arial" w:cs="Arial"/>
          <w:lang w:eastAsia="ja-JP"/>
        </w:rPr>
        <w:t xml:space="preserve">33% </w:t>
      </w:r>
      <w:r w:rsidR="005920B9" w:rsidRPr="003743FC">
        <w:rPr>
          <w:rFonts w:ascii="Arial" w:eastAsiaTheme="minorEastAsia" w:hAnsi="Arial" w:cs="Arial"/>
          <w:lang w:eastAsia="ja-JP"/>
        </w:rPr>
        <w:t>more than</w:t>
      </w:r>
      <w:r w:rsidR="00F7024F" w:rsidRPr="003743FC">
        <w:rPr>
          <w:rFonts w:ascii="Arial" w:eastAsiaTheme="minorEastAsia" w:hAnsi="Arial" w:cs="Arial"/>
          <w:lang w:eastAsia="ja-JP"/>
        </w:rPr>
        <w:t xml:space="preserve"> </w:t>
      </w:r>
      <w:r w:rsidR="00047187" w:rsidRPr="003743FC">
        <w:rPr>
          <w:rFonts w:ascii="Arial" w:eastAsiaTheme="minorEastAsia" w:hAnsi="Arial" w:cs="Arial"/>
          <w:lang w:eastAsia="ja-JP"/>
        </w:rPr>
        <w:t xml:space="preserve">in </w:t>
      </w:r>
      <w:r w:rsidR="00F7024F" w:rsidRPr="003743FC">
        <w:rPr>
          <w:rFonts w:ascii="Arial" w:eastAsiaTheme="minorEastAsia" w:hAnsi="Arial" w:cs="Arial"/>
          <w:lang w:eastAsia="ja-JP"/>
        </w:rPr>
        <w:t xml:space="preserve">the previous </w:t>
      </w:r>
      <w:proofErr w:type="spellStart"/>
      <w:r w:rsidR="00CB5F71" w:rsidRPr="003743FC">
        <w:rPr>
          <w:rFonts w:ascii="Arial" w:eastAsiaTheme="minorEastAsia" w:hAnsi="Arial" w:cs="Arial"/>
          <w:lang w:eastAsia="ja-JP"/>
        </w:rPr>
        <w:t>ss</w:t>
      </w:r>
      <w:r w:rsidR="00F7024F" w:rsidRPr="003743FC">
        <w:rPr>
          <w:rFonts w:ascii="Arial" w:eastAsiaTheme="minorEastAsia" w:hAnsi="Arial" w:cs="Arial"/>
          <w:lang w:eastAsia="ja-JP"/>
        </w:rPr>
        <w:t>EM</w:t>
      </w:r>
      <w:proofErr w:type="spellEnd"/>
      <w:r w:rsidR="00F7024F" w:rsidRPr="003743FC">
        <w:rPr>
          <w:rFonts w:ascii="Arial" w:eastAsiaTheme="minorEastAsia" w:hAnsi="Arial" w:cs="Arial"/>
          <w:lang w:eastAsia="ja-JP"/>
        </w:rPr>
        <w:t xml:space="preserve"> connectome </w:t>
      </w:r>
      <w:r w:rsidR="005920B9" w:rsidRPr="003743FC">
        <w:rPr>
          <w:rFonts w:ascii="Arial" w:eastAsiaTheme="minorEastAsia" w:hAnsi="Arial" w:cs="Arial"/>
          <w:lang w:eastAsia="ja-JP"/>
        </w:rPr>
        <w:t>(</w:t>
      </w:r>
      <w:r w:rsidR="005920B9" w:rsidRPr="003743FC">
        <w:rPr>
          <w:rFonts w:ascii="Arial" w:eastAsiaTheme="minorEastAsia" w:hAnsi="Arial" w:cs="Arial" w:hint="eastAsia"/>
          <w:lang w:eastAsia="ja-JP"/>
        </w:rPr>
        <w:t>97</w:t>
      </w:r>
      <w:r w:rsidR="005920B9" w:rsidRPr="003743FC">
        <w:rPr>
          <w:rFonts w:ascii="Arial" w:eastAsiaTheme="minorEastAsia" w:hAnsi="Arial" w:cs="Arial"/>
          <w:lang w:eastAsia="ja-JP"/>
        </w:rPr>
        <w:t xml:space="preserve">, </w:t>
      </w:r>
      <w:r w:rsidR="005920B9" w:rsidRPr="003743FC">
        <w:rPr>
          <w:rFonts w:ascii="Arial" w:eastAsiaTheme="minorEastAsia" w:hAnsi="Arial" w:cs="Arial" w:hint="eastAsia"/>
          <w:lang w:eastAsia="ja-JP"/>
        </w:rPr>
        <w:t>69</w:t>
      </w:r>
      <w:r w:rsidR="005920B9" w:rsidRPr="003743FC">
        <w:rPr>
          <w:rFonts w:ascii="Arial" w:eastAsiaTheme="minorEastAsia" w:hAnsi="Arial" w:cs="Arial"/>
          <w:lang w:eastAsia="ja-JP"/>
        </w:rPr>
        <w:t xml:space="preserve">, </w:t>
      </w:r>
      <w:r w:rsidR="005920B9" w:rsidRPr="003743FC">
        <w:rPr>
          <w:rFonts w:ascii="Arial" w:eastAsiaTheme="minorEastAsia" w:hAnsi="Arial" w:cs="Arial" w:hint="eastAsia"/>
          <w:lang w:eastAsia="ja-JP"/>
        </w:rPr>
        <w:t>85</w:t>
      </w:r>
      <w:r w:rsidR="005920B9" w:rsidRPr="003743FC">
        <w:rPr>
          <w:rFonts w:ascii="Arial" w:eastAsiaTheme="minorEastAsia" w:hAnsi="Arial" w:cs="Arial"/>
          <w:lang w:eastAsia="ja-JP"/>
        </w:rPr>
        <w:t xml:space="preserve"> and </w:t>
      </w:r>
      <w:r w:rsidR="005920B9" w:rsidRPr="003743FC">
        <w:rPr>
          <w:rFonts w:ascii="Arial" w:eastAsiaTheme="minorEastAsia" w:hAnsi="Arial" w:cs="Arial" w:hint="eastAsia"/>
          <w:lang w:eastAsia="ja-JP"/>
        </w:rPr>
        <w:t>81</w:t>
      </w:r>
      <w:r w:rsidR="005920B9" w:rsidRPr="003743FC">
        <w:rPr>
          <w:rFonts w:ascii="Arial" w:eastAsiaTheme="minorEastAsia" w:hAnsi="Arial" w:cs="Arial"/>
          <w:lang w:eastAsia="ja-JP"/>
        </w:rPr>
        <w:t>)</w:t>
      </w:r>
      <w:r w:rsidR="00673F59" w:rsidRPr="003743FC">
        <w:rPr>
          <w:rFonts w:ascii="Arial" w:eastAsiaTheme="minorEastAsia" w:hAnsi="Arial" w:cs="Arial"/>
          <w:lang w:eastAsia="ja-JP"/>
        </w:rPr>
        <w:t xml:space="preserve"> </w:t>
      </w:r>
      <w:r w:rsidR="00673F59" w:rsidRPr="003743FC">
        <w:rPr>
          <w:rFonts w:ascii="Arial" w:eastAsiaTheme="minorEastAsia" w:hAnsi="Arial"/>
          <w:color w:val="000000"/>
          <w:szCs w:val="32"/>
          <w:lang w:val="en-GB" w:eastAsia="ja-JP"/>
        </w:rPr>
        <w:t>(</w:t>
      </w:r>
      <w:r w:rsidR="00003769" w:rsidRPr="003743FC">
        <w:rPr>
          <w:rFonts w:ascii="Arial" w:eastAsiaTheme="minorEastAsia" w:hAnsi="Arial"/>
          <w:color w:val="000000"/>
          <w:szCs w:val="32"/>
          <w:lang w:eastAsia="ja-JP"/>
        </w:rPr>
        <w:t>Takemura et al., 2013</w:t>
      </w:r>
      <w:r w:rsidR="00673F59" w:rsidRPr="003743FC">
        <w:rPr>
          <w:rFonts w:ascii="Arial" w:eastAsiaTheme="minorEastAsia" w:hAnsi="Arial"/>
          <w:color w:val="000000"/>
          <w:szCs w:val="32"/>
          <w:lang w:val="en-GB" w:eastAsia="ja-JP"/>
        </w:rPr>
        <w:t>)</w:t>
      </w:r>
      <w:r w:rsidR="004D4D36" w:rsidRPr="003743FC">
        <w:rPr>
          <w:rFonts w:ascii="Arial" w:eastAsiaTheme="minorEastAsia" w:hAnsi="Arial" w:cs="Arial"/>
          <w:lang w:eastAsia="ja-JP"/>
        </w:rPr>
        <w:t>.</w:t>
      </w:r>
      <w:r w:rsidR="00F7024F" w:rsidRPr="003743FC">
        <w:rPr>
          <w:rFonts w:ascii="Arial" w:eastAsiaTheme="minorEastAsia" w:hAnsi="Arial" w:cs="Arial" w:hint="eastAsia"/>
          <w:lang w:eastAsia="ja-JP"/>
        </w:rPr>
        <w:t xml:space="preserve"> </w:t>
      </w:r>
    </w:p>
    <w:p w14:paraId="6D480BBF" w14:textId="12E63D6A" w:rsidR="002235A0" w:rsidRDefault="00154BD7" w:rsidP="006E1843">
      <w:pPr>
        <w:autoSpaceDE w:val="0"/>
        <w:autoSpaceDN w:val="0"/>
        <w:adjustRightInd w:val="0"/>
        <w:spacing w:line="360" w:lineRule="auto"/>
        <w:ind w:firstLine="720"/>
        <w:rPr>
          <w:ins w:id="36" w:author="Takemura, Shin-ya" w:date="2017-04-01T02:16:00Z"/>
          <w:rFonts w:ascii="Arial" w:eastAsiaTheme="minorEastAsia" w:hAnsi="Arial"/>
          <w:color w:val="000000"/>
          <w:szCs w:val="32"/>
          <w:lang w:val="en-GB" w:eastAsia="ja-JP"/>
        </w:rPr>
      </w:pPr>
      <w:r w:rsidRPr="003743FC">
        <w:rPr>
          <w:rFonts w:ascii="Arial" w:eastAsiaTheme="minorEastAsia" w:hAnsi="Arial"/>
          <w:color w:val="000000"/>
          <w:szCs w:val="32"/>
          <w:lang w:val="en-GB" w:eastAsia="ja-JP"/>
        </w:rPr>
        <w:t>A</w:t>
      </w:r>
      <w:r w:rsidR="00F7024F" w:rsidRPr="003743FC">
        <w:rPr>
          <w:rFonts w:ascii="Arial" w:eastAsiaTheme="minorEastAsia" w:hAnsi="Arial"/>
          <w:color w:val="000000"/>
          <w:szCs w:val="32"/>
          <w:lang w:val="en-GB" w:eastAsia="ja-JP"/>
        </w:rPr>
        <w:t xml:space="preserve">dditional </w:t>
      </w:r>
      <w:r w:rsidR="005920B9" w:rsidRPr="003743FC">
        <w:rPr>
          <w:rFonts w:ascii="Arial" w:eastAsiaTheme="minorEastAsia" w:hAnsi="Arial"/>
          <w:color w:val="000000"/>
          <w:szCs w:val="32"/>
          <w:lang w:val="en-GB" w:eastAsia="ja-JP"/>
        </w:rPr>
        <w:t xml:space="preserve">unicolumnar </w:t>
      </w:r>
      <w:r w:rsidR="00F7024F" w:rsidRPr="003743FC">
        <w:rPr>
          <w:rFonts w:ascii="Arial" w:eastAsiaTheme="minorEastAsia" w:hAnsi="Arial"/>
          <w:color w:val="000000"/>
          <w:szCs w:val="32"/>
          <w:lang w:val="en-GB" w:eastAsia="ja-JP"/>
        </w:rPr>
        <w:t>cell types,</w:t>
      </w:r>
      <w:r w:rsidR="00F7024F" w:rsidRPr="003743FC">
        <w:rPr>
          <w:rFonts w:ascii="Arial" w:eastAsiaTheme="minorEastAsia" w:hAnsi="Arial" w:hint="eastAsia"/>
          <w:color w:val="000000"/>
          <w:szCs w:val="32"/>
          <w:lang w:val="en-GB" w:eastAsia="ja-JP"/>
        </w:rPr>
        <w:t xml:space="preserve"> Mi4, Mi9 and C3</w:t>
      </w:r>
      <w:r w:rsidR="00F7024F" w:rsidRPr="003743FC">
        <w:rPr>
          <w:rFonts w:ascii="Arial" w:eastAsiaTheme="minorEastAsia" w:hAnsi="Arial"/>
          <w:color w:val="000000"/>
          <w:szCs w:val="32"/>
          <w:lang w:val="en-GB" w:eastAsia="ja-JP"/>
        </w:rPr>
        <w:t xml:space="preserve">, </w:t>
      </w:r>
      <w:r w:rsidR="00CB5F71" w:rsidRPr="003743FC">
        <w:rPr>
          <w:rFonts w:ascii="Arial" w:eastAsiaTheme="minorEastAsia" w:hAnsi="Arial"/>
          <w:color w:val="000000"/>
          <w:szCs w:val="32"/>
          <w:lang w:val="en-GB" w:eastAsia="ja-JP"/>
        </w:rPr>
        <w:t xml:space="preserve">all </w:t>
      </w:r>
      <w:r w:rsidR="00F7024F" w:rsidRPr="003743FC">
        <w:rPr>
          <w:rFonts w:ascii="Arial" w:eastAsiaTheme="minorEastAsia" w:hAnsi="Arial"/>
          <w:color w:val="000000"/>
          <w:szCs w:val="32"/>
          <w:lang w:val="en-GB" w:eastAsia="ja-JP"/>
        </w:rPr>
        <w:t xml:space="preserve">provide </w:t>
      </w:r>
      <w:r w:rsidR="00047187" w:rsidRPr="003743FC">
        <w:rPr>
          <w:rFonts w:ascii="Arial" w:eastAsiaTheme="minorEastAsia" w:hAnsi="Arial"/>
          <w:color w:val="000000"/>
          <w:szCs w:val="32"/>
          <w:lang w:val="en-GB" w:eastAsia="ja-JP"/>
        </w:rPr>
        <w:t>fewer</w:t>
      </w:r>
      <w:r w:rsidR="00F7024F" w:rsidRPr="003743FC">
        <w:rPr>
          <w:rFonts w:ascii="Arial" w:eastAsiaTheme="minorEastAsia" w:hAnsi="Arial"/>
          <w:color w:val="000000"/>
          <w:szCs w:val="32"/>
          <w:lang w:val="en-GB" w:eastAsia="ja-JP"/>
        </w:rPr>
        <w:t xml:space="preserve"> </w:t>
      </w:r>
      <w:r w:rsidR="003E149A" w:rsidRPr="003743FC">
        <w:rPr>
          <w:rFonts w:ascii="Arial" w:eastAsiaTheme="minorEastAsia" w:hAnsi="Arial"/>
          <w:color w:val="000000"/>
          <w:szCs w:val="32"/>
          <w:lang w:val="en-GB" w:eastAsia="ja-JP"/>
        </w:rPr>
        <w:t xml:space="preserve">synaptic </w:t>
      </w:r>
      <w:r w:rsidR="00F7024F" w:rsidRPr="003743FC">
        <w:rPr>
          <w:rFonts w:ascii="Arial" w:eastAsiaTheme="minorEastAsia" w:hAnsi="Arial"/>
          <w:color w:val="000000"/>
          <w:szCs w:val="32"/>
          <w:lang w:val="en-GB" w:eastAsia="ja-JP"/>
        </w:rPr>
        <w:t>inputs to the T4s</w:t>
      </w:r>
      <w:r w:rsidR="003E149A" w:rsidRPr="003743FC">
        <w:rPr>
          <w:rFonts w:ascii="Arial" w:eastAsiaTheme="minorEastAsia" w:hAnsi="Arial"/>
          <w:color w:val="000000"/>
          <w:szCs w:val="32"/>
          <w:lang w:val="en-GB" w:eastAsia="ja-JP"/>
        </w:rPr>
        <w:t xml:space="preserve"> than Mi1 and Tm3</w:t>
      </w:r>
      <w:r w:rsidR="00D85252">
        <w:rPr>
          <w:rFonts w:ascii="Arial" w:eastAsiaTheme="minorEastAsia" w:hAnsi="Arial"/>
          <w:color w:val="000000"/>
          <w:szCs w:val="32"/>
          <w:lang w:val="en-GB" w:eastAsia="ja-JP"/>
        </w:rPr>
        <w:t xml:space="preserve">.  </w:t>
      </w:r>
      <w:del w:id="37" w:author="Takemura, Shin-ya" w:date="2017-04-01T02:16:00Z">
        <w:r w:rsidR="00D85252">
          <w:rPr>
            <w:rFonts w:ascii="Arial" w:eastAsiaTheme="minorEastAsia" w:hAnsi="Arial"/>
            <w:color w:val="000000"/>
            <w:szCs w:val="32"/>
            <w:lang w:val="en-GB" w:eastAsia="ja-JP"/>
          </w:rPr>
          <w:delText>But</w:delText>
        </w:r>
      </w:del>
      <w:ins w:id="38" w:author="Takemura, Shin-ya" w:date="2017-04-01T02:16:00Z">
        <w:r w:rsidR="00B66B8F">
          <w:rPr>
            <w:rFonts w:ascii="Arial" w:eastAsiaTheme="minorEastAsia" w:hAnsi="Arial"/>
            <w:color w:val="000000"/>
            <w:szCs w:val="32"/>
            <w:lang w:val="en-GB" w:eastAsia="ja-JP"/>
          </w:rPr>
          <w:t>However</w:t>
        </w:r>
      </w:ins>
      <w:r w:rsidR="00B66B8F">
        <w:rPr>
          <w:rFonts w:ascii="Arial" w:eastAsiaTheme="minorEastAsia" w:hAnsi="Arial"/>
          <w:color w:val="000000"/>
          <w:szCs w:val="32"/>
          <w:lang w:val="en-GB" w:eastAsia="ja-JP"/>
        </w:rPr>
        <w:t xml:space="preserve"> </w:t>
      </w:r>
      <w:r w:rsidR="00D85252">
        <w:rPr>
          <w:rFonts w:ascii="Arial" w:eastAsiaTheme="minorEastAsia" w:hAnsi="Arial"/>
          <w:color w:val="000000"/>
          <w:szCs w:val="32"/>
          <w:lang w:val="en-GB" w:eastAsia="ja-JP"/>
        </w:rPr>
        <w:t xml:space="preserve">we identified </w:t>
      </w:r>
      <w:r w:rsidR="00C271A5">
        <w:rPr>
          <w:rFonts w:ascii="Arial" w:eastAsiaTheme="minorEastAsia" w:hAnsi="Arial"/>
          <w:color w:val="000000"/>
          <w:szCs w:val="32"/>
          <w:lang w:val="en-GB" w:eastAsia="ja-JP"/>
        </w:rPr>
        <w:t>more than previously reported</w:t>
      </w:r>
      <w:r w:rsidR="00D85252">
        <w:rPr>
          <w:rFonts w:ascii="Arial" w:eastAsiaTheme="minorEastAsia" w:hAnsi="Arial"/>
          <w:color w:val="000000"/>
          <w:szCs w:val="32"/>
          <w:lang w:val="en-GB" w:eastAsia="ja-JP"/>
        </w:rPr>
        <w:t xml:space="preserve">, </w:t>
      </w:r>
      <w:r w:rsidR="009C7301">
        <w:rPr>
          <w:rFonts w:ascii="Arial" w:eastAsiaTheme="minorEastAsia" w:hAnsi="Arial"/>
          <w:color w:val="000000"/>
          <w:szCs w:val="32"/>
          <w:lang w:val="en-GB" w:eastAsia="ja-JP"/>
        </w:rPr>
        <w:t xml:space="preserve">primarily </w:t>
      </w:r>
      <w:r w:rsidR="00D7027A">
        <w:rPr>
          <w:rFonts w:ascii="Arial" w:eastAsiaTheme="minorEastAsia" w:hAnsi="Arial"/>
          <w:color w:val="000000"/>
          <w:szCs w:val="32"/>
          <w:lang w:val="en-GB" w:eastAsia="ja-JP"/>
        </w:rPr>
        <w:t>because</w:t>
      </w:r>
      <w:r w:rsidR="00C71E3F">
        <w:rPr>
          <w:rFonts w:ascii="Arial" w:eastAsiaTheme="minorEastAsia" w:hAnsi="Arial"/>
          <w:color w:val="000000"/>
          <w:szCs w:val="32"/>
          <w:lang w:val="en-GB" w:eastAsia="ja-JP"/>
        </w:rPr>
        <w:t xml:space="preserve"> </w:t>
      </w:r>
      <w:r w:rsidR="009C7301">
        <w:rPr>
          <w:rFonts w:ascii="Arial" w:eastAsiaTheme="minorEastAsia" w:hAnsi="Arial" w:hint="eastAsia"/>
          <w:color w:val="000000"/>
          <w:szCs w:val="32"/>
          <w:lang w:val="en-GB" w:eastAsia="ja-JP"/>
        </w:rPr>
        <w:t>many of these synapses are located in the periphery of a T4</w:t>
      </w:r>
      <w:r w:rsidR="009C7301">
        <w:rPr>
          <w:rFonts w:ascii="Arial" w:eastAsiaTheme="minorEastAsia" w:hAnsi="Arial"/>
          <w:color w:val="000000"/>
          <w:szCs w:val="32"/>
          <w:lang w:val="en-GB" w:eastAsia="ja-JP"/>
        </w:rPr>
        <w:t>’</w:t>
      </w:r>
      <w:r w:rsidR="007A0734">
        <w:rPr>
          <w:rFonts w:ascii="Arial" w:eastAsiaTheme="minorEastAsia" w:hAnsi="Arial" w:hint="eastAsia"/>
          <w:color w:val="000000"/>
          <w:szCs w:val="32"/>
          <w:lang w:val="en-GB" w:eastAsia="ja-JP"/>
        </w:rPr>
        <w:t xml:space="preserve">s dendrites and </w:t>
      </w:r>
      <w:r w:rsidR="007A0734">
        <w:rPr>
          <w:rFonts w:ascii="Arial" w:eastAsiaTheme="minorEastAsia" w:hAnsi="Arial"/>
          <w:color w:val="000000"/>
          <w:szCs w:val="32"/>
          <w:lang w:val="en-GB" w:eastAsia="ja-JP"/>
        </w:rPr>
        <w:t>we</w:t>
      </w:r>
      <w:r w:rsidR="009C7301">
        <w:rPr>
          <w:rFonts w:ascii="Arial" w:eastAsiaTheme="minorEastAsia" w:hAnsi="Arial" w:hint="eastAsia"/>
          <w:color w:val="000000"/>
          <w:szCs w:val="32"/>
          <w:lang w:val="en-GB" w:eastAsia="ja-JP"/>
        </w:rPr>
        <w:t>re therefore</w:t>
      </w:r>
      <w:r w:rsidR="009C7301" w:rsidRPr="009C7301">
        <w:rPr>
          <w:rFonts w:ascii="Arial" w:eastAsiaTheme="minorEastAsia" w:hAnsi="Arial"/>
          <w:color w:val="000000"/>
          <w:szCs w:val="32"/>
          <w:lang w:val="en-GB" w:eastAsia="ja-JP"/>
        </w:rPr>
        <w:t xml:space="preserve"> </w:t>
      </w:r>
      <w:r w:rsidR="009C7301" w:rsidRPr="003743FC">
        <w:rPr>
          <w:rFonts w:ascii="Arial" w:eastAsiaTheme="minorEastAsia" w:hAnsi="Arial"/>
          <w:color w:val="000000"/>
          <w:szCs w:val="32"/>
          <w:lang w:val="en-GB" w:eastAsia="ja-JP"/>
        </w:rPr>
        <w:t>excluded from an earlier account (</w:t>
      </w:r>
      <w:r w:rsidR="009C7301" w:rsidRPr="003743FC">
        <w:rPr>
          <w:rFonts w:ascii="Arial" w:eastAsiaTheme="minorEastAsia" w:hAnsi="Arial"/>
          <w:color w:val="000000"/>
          <w:szCs w:val="32"/>
          <w:lang w:eastAsia="ja-JP"/>
        </w:rPr>
        <w:t>Takemura et al., 2013</w:t>
      </w:r>
      <w:r w:rsidR="009C7301" w:rsidRPr="003743FC">
        <w:rPr>
          <w:rFonts w:ascii="Arial" w:eastAsiaTheme="minorEastAsia" w:hAnsi="Arial"/>
          <w:color w:val="000000"/>
          <w:szCs w:val="32"/>
          <w:lang w:val="en-GB" w:eastAsia="ja-JP"/>
        </w:rPr>
        <w:t>)</w:t>
      </w:r>
      <w:r w:rsidR="009C7301">
        <w:rPr>
          <w:rFonts w:ascii="Arial" w:eastAsiaTheme="minorEastAsia" w:hAnsi="Arial"/>
          <w:color w:val="000000"/>
          <w:szCs w:val="32"/>
          <w:lang w:val="en-GB" w:eastAsia="ja-JP"/>
        </w:rPr>
        <w:t>,</w:t>
      </w:r>
      <w:r w:rsidR="009C7301" w:rsidRPr="003743FC">
        <w:rPr>
          <w:rFonts w:ascii="Arial" w:eastAsiaTheme="minorEastAsia" w:hAnsi="Arial"/>
          <w:color w:val="000000"/>
          <w:szCs w:val="32"/>
          <w:lang w:val="en-GB" w:eastAsia="ja-JP"/>
        </w:rPr>
        <w:t xml:space="preserve"> which sampled </w:t>
      </w:r>
      <w:r w:rsidR="009C7301">
        <w:rPr>
          <w:rFonts w:ascii="Arial" w:eastAsiaTheme="minorEastAsia" w:hAnsi="Arial"/>
          <w:color w:val="000000"/>
          <w:szCs w:val="32"/>
          <w:lang w:val="en-GB" w:eastAsia="ja-JP"/>
        </w:rPr>
        <w:t xml:space="preserve">densely </w:t>
      </w:r>
      <w:r w:rsidR="009C7301" w:rsidRPr="003743FC">
        <w:rPr>
          <w:rFonts w:ascii="Arial" w:eastAsiaTheme="minorEastAsia" w:hAnsi="Arial"/>
          <w:color w:val="000000"/>
          <w:szCs w:val="32"/>
          <w:lang w:val="en-GB" w:eastAsia="ja-JP"/>
        </w:rPr>
        <w:t>only a single column</w:t>
      </w:r>
      <w:r w:rsidR="00C34B75">
        <w:rPr>
          <w:rFonts w:ascii="Arial" w:eastAsiaTheme="minorEastAsia" w:hAnsi="Arial"/>
          <w:color w:val="000000"/>
          <w:szCs w:val="32"/>
          <w:lang w:val="en-GB" w:eastAsia="ja-JP"/>
        </w:rPr>
        <w:t>.  S</w:t>
      </w:r>
      <w:r w:rsidR="009C7301">
        <w:rPr>
          <w:rFonts w:ascii="Arial" w:eastAsiaTheme="minorEastAsia" w:hAnsi="Arial"/>
          <w:color w:val="000000"/>
          <w:szCs w:val="32"/>
          <w:lang w:val="en-GB" w:eastAsia="ja-JP"/>
        </w:rPr>
        <w:t>econd</w:t>
      </w:r>
      <w:r w:rsidR="009C7301">
        <w:rPr>
          <w:rFonts w:ascii="Arial" w:eastAsiaTheme="minorEastAsia" w:hAnsi="Arial" w:hint="eastAsia"/>
          <w:color w:val="000000"/>
          <w:szCs w:val="32"/>
          <w:lang w:val="en-GB" w:eastAsia="ja-JP"/>
        </w:rPr>
        <w:t>arily</w:t>
      </w:r>
      <w:r w:rsidR="009C7301">
        <w:rPr>
          <w:rFonts w:ascii="Arial" w:eastAsiaTheme="minorEastAsia" w:hAnsi="Arial"/>
          <w:color w:val="000000"/>
          <w:szCs w:val="32"/>
          <w:lang w:val="en-GB" w:eastAsia="ja-JP"/>
        </w:rPr>
        <w:t xml:space="preserve"> we </w:t>
      </w:r>
      <w:r w:rsidR="009C7301">
        <w:rPr>
          <w:rFonts w:ascii="Arial" w:eastAsiaTheme="minorEastAsia" w:hAnsi="Arial" w:hint="eastAsia"/>
          <w:color w:val="000000"/>
          <w:szCs w:val="32"/>
          <w:lang w:val="en-GB" w:eastAsia="ja-JP"/>
        </w:rPr>
        <w:t>benefit from greater</w:t>
      </w:r>
      <w:r w:rsidR="009C7301">
        <w:rPr>
          <w:rFonts w:ascii="Arial" w:eastAsiaTheme="minorEastAsia" w:hAnsi="Arial"/>
          <w:color w:val="000000"/>
          <w:szCs w:val="32"/>
          <w:lang w:val="en-GB" w:eastAsia="ja-JP"/>
        </w:rPr>
        <w:t xml:space="preserve"> image quality </w:t>
      </w:r>
      <w:r w:rsidR="009C7301">
        <w:rPr>
          <w:rFonts w:ascii="Arial" w:eastAsiaTheme="minorEastAsia" w:hAnsi="Arial" w:hint="eastAsia"/>
          <w:color w:val="000000"/>
          <w:szCs w:val="32"/>
          <w:lang w:val="en-GB" w:eastAsia="ja-JP"/>
        </w:rPr>
        <w:t>of</w:t>
      </w:r>
      <w:r w:rsidR="009C7301">
        <w:rPr>
          <w:rFonts w:ascii="Arial" w:eastAsiaTheme="minorEastAsia" w:hAnsi="Arial"/>
          <w:color w:val="000000"/>
          <w:szCs w:val="32"/>
          <w:lang w:val="en-GB" w:eastAsia="ja-JP"/>
        </w:rPr>
        <w:t xml:space="preserve"> FIBSEM</w:t>
      </w:r>
      <w:r w:rsidR="00C271A5">
        <w:rPr>
          <w:rFonts w:ascii="Arial" w:eastAsiaTheme="minorEastAsia" w:hAnsi="Arial"/>
          <w:color w:val="000000"/>
          <w:szCs w:val="32"/>
          <w:lang w:val="en-GB" w:eastAsia="ja-JP"/>
        </w:rPr>
        <w:t xml:space="preserve">. </w:t>
      </w:r>
      <w:r w:rsidR="00D7027A">
        <w:rPr>
          <w:rFonts w:ascii="Arial" w:eastAsiaTheme="minorEastAsia" w:hAnsi="Arial"/>
          <w:color w:val="000000"/>
          <w:szCs w:val="32"/>
          <w:lang w:val="en-GB" w:eastAsia="ja-JP"/>
        </w:rPr>
        <w:t xml:space="preserve"> </w:t>
      </w:r>
      <w:r w:rsidR="00C271A5">
        <w:rPr>
          <w:rFonts w:ascii="Arial" w:eastAsiaTheme="minorEastAsia" w:hAnsi="Arial"/>
          <w:color w:val="000000"/>
          <w:szCs w:val="32"/>
          <w:lang w:val="en-GB" w:eastAsia="ja-JP"/>
        </w:rPr>
        <w:t>T</w:t>
      </w:r>
      <w:r w:rsidR="00F7024F" w:rsidRPr="003743FC">
        <w:rPr>
          <w:rFonts w:ascii="Arial" w:eastAsiaTheme="minorEastAsia" w:hAnsi="Arial"/>
          <w:color w:val="000000"/>
          <w:szCs w:val="32"/>
          <w:lang w:val="en-GB" w:eastAsia="ja-JP"/>
        </w:rPr>
        <w:t xml:space="preserve">heir </w:t>
      </w:r>
      <w:r w:rsidR="00F12576" w:rsidRPr="003743FC">
        <w:rPr>
          <w:rFonts w:ascii="Arial" w:eastAsiaTheme="minorEastAsia" w:hAnsi="Arial"/>
          <w:color w:val="000000"/>
          <w:szCs w:val="32"/>
          <w:lang w:val="en-GB" w:eastAsia="ja-JP"/>
        </w:rPr>
        <w:t xml:space="preserve">wider </w:t>
      </w:r>
      <w:r w:rsidR="00F7024F" w:rsidRPr="003743FC">
        <w:rPr>
          <w:rFonts w:ascii="Arial" w:eastAsiaTheme="minorEastAsia" w:hAnsi="Arial"/>
          <w:color w:val="000000"/>
          <w:szCs w:val="32"/>
          <w:lang w:val="en-GB" w:eastAsia="ja-JP"/>
        </w:rPr>
        <w:t xml:space="preserve">contribution </w:t>
      </w:r>
      <w:r w:rsidR="004133C8" w:rsidRPr="003743FC">
        <w:rPr>
          <w:rFonts w:ascii="Arial" w:eastAsiaTheme="minorEastAsia" w:hAnsi="Arial" w:hint="eastAsia"/>
          <w:color w:val="000000"/>
          <w:szCs w:val="32"/>
          <w:lang w:val="en-GB" w:eastAsia="ja-JP"/>
        </w:rPr>
        <w:t>is</w:t>
      </w:r>
      <w:r w:rsidR="007A627B" w:rsidRPr="003743FC">
        <w:rPr>
          <w:rFonts w:ascii="Arial" w:eastAsiaTheme="minorEastAsia" w:hAnsi="Arial"/>
          <w:color w:val="000000"/>
          <w:szCs w:val="32"/>
          <w:lang w:val="en-GB" w:eastAsia="ja-JP"/>
        </w:rPr>
        <w:t xml:space="preserve"> </w:t>
      </w:r>
      <w:r w:rsidR="004D4D36" w:rsidRPr="003743FC">
        <w:rPr>
          <w:rFonts w:ascii="Arial" w:eastAsiaTheme="minorEastAsia" w:hAnsi="Arial"/>
          <w:color w:val="000000"/>
          <w:szCs w:val="32"/>
          <w:lang w:val="en-GB" w:eastAsia="ja-JP"/>
        </w:rPr>
        <w:t xml:space="preserve">nevertheless </w:t>
      </w:r>
      <w:r w:rsidR="004133C8" w:rsidRPr="003743FC">
        <w:rPr>
          <w:rFonts w:ascii="Arial" w:eastAsiaTheme="minorEastAsia" w:hAnsi="Arial" w:hint="eastAsia"/>
          <w:color w:val="000000"/>
          <w:szCs w:val="32"/>
          <w:lang w:val="en-GB" w:eastAsia="ja-JP"/>
        </w:rPr>
        <w:t>significant</w:t>
      </w:r>
      <w:r w:rsidR="009A3D5D">
        <w:rPr>
          <w:rFonts w:ascii="Arial" w:eastAsiaTheme="minorEastAsia" w:hAnsi="Arial"/>
          <w:color w:val="000000"/>
          <w:szCs w:val="32"/>
          <w:lang w:val="en-GB" w:eastAsia="ja-JP"/>
        </w:rPr>
        <w:t>: 13.</w:t>
      </w:r>
      <w:del w:id="39" w:author="Takemura, Shin-ya" w:date="2017-04-01T02:16:00Z">
        <w:r w:rsidR="00BC4130" w:rsidRPr="003743FC">
          <w:rPr>
            <w:rFonts w:ascii="Arial" w:eastAsiaTheme="minorEastAsia" w:hAnsi="Arial"/>
            <w:color w:val="000000"/>
            <w:szCs w:val="32"/>
            <w:lang w:val="en-GB" w:eastAsia="ja-JP"/>
          </w:rPr>
          <w:delText>4</w:delText>
        </w:r>
      </w:del>
      <w:ins w:id="40" w:author="Takemura, Shin-ya" w:date="2017-04-01T02:16:00Z">
        <w:r w:rsidR="009A3D5D">
          <w:rPr>
            <w:rFonts w:ascii="Arial" w:eastAsiaTheme="minorEastAsia" w:hAnsi="Arial"/>
            <w:color w:val="000000"/>
            <w:szCs w:val="32"/>
            <w:lang w:val="en-GB" w:eastAsia="ja-JP"/>
          </w:rPr>
          <w:t>3</w:t>
        </w:r>
      </w:ins>
      <w:r w:rsidR="00BC4130" w:rsidRPr="003743FC">
        <w:rPr>
          <w:rFonts w:ascii="Arial" w:eastAsiaTheme="minorEastAsia" w:hAnsi="Arial"/>
          <w:color w:val="000000"/>
          <w:szCs w:val="32"/>
          <w:lang w:val="en-GB" w:eastAsia="ja-JP"/>
        </w:rPr>
        <w:t>% (Mi9), 6.4% (Mi4) and 3.9% (C3)</w:t>
      </w:r>
      <w:r w:rsidR="00F7024F" w:rsidRPr="003743FC">
        <w:rPr>
          <w:rFonts w:ascii="Arial" w:eastAsiaTheme="minorEastAsia" w:hAnsi="Arial"/>
          <w:color w:val="000000"/>
          <w:szCs w:val="32"/>
          <w:lang w:val="en-GB" w:eastAsia="ja-JP"/>
        </w:rPr>
        <w:t>, in aggregate ~2</w:t>
      </w:r>
      <w:r w:rsidR="00F7024F" w:rsidRPr="003743FC">
        <w:rPr>
          <w:rFonts w:ascii="Arial" w:eastAsiaTheme="minorEastAsia" w:hAnsi="Arial" w:hint="eastAsia"/>
          <w:color w:val="000000"/>
          <w:szCs w:val="32"/>
          <w:lang w:val="en-GB" w:eastAsia="ja-JP"/>
        </w:rPr>
        <w:t>4</w:t>
      </w:r>
      <w:r w:rsidR="00F7024F" w:rsidRPr="003743FC">
        <w:rPr>
          <w:rFonts w:ascii="Arial" w:eastAsiaTheme="minorEastAsia" w:hAnsi="Arial"/>
          <w:color w:val="000000"/>
          <w:szCs w:val="32"/>
          <w:lang w:val="en-GB" w:eastAsia="ja-JP"/>
        </w:rPr>
        <w:t xml:space="preserve">% of the total </w:t>
      </w:r>
      <w:r w:rsidR="00F7024F" w:rsidRPr="003743FC">
        <w:rPr>
          <w:rFonts w:ascii="Arial" w:eastAsiaTheme="minorEastAsia" w:hAnsi="Arial" w:hint="eastAsia"/>
          <w:color w:val="000000"/>
          <w:szCs w:val="32"/>
          <w:lang w:val="en-GB" w:eastAsia="ja-JP"/>
        </w:rPr>
        <w:t>(</w:t>
      </w:r>
      <w:r w:rsidR="00344289" w:rsidRPr="00DD4A27">
        <w:rPr>
          <w:rFonts w:ascii="Arial" w:hAnsi="Arial"/>
        </w:rPr>
        <w:t xml:space="preserve">Figure </w:t>
      </w:r>
      <w:del w:id="41" w:author="Takemura, Shin-ya" w:date="2017-04-01T02:16:00Z">
        <w:r w:rsidR="00A24E08" w:rsidRPr="003471CE">
          <w:rPr>
            <w:rFonts w:ascii="Arial" w:eastAsiaTheme="minorEastAsia" w:hAnsi="Arial"/>
            <w:color w:val="000000"/>
            <w:szCs w:val="32"/>
            <w:lang w:val="en-GB" w:eastAsia="ja-JP"/>
          </w:rPr>
          <w:delText>3A</w:delText>
        </w:r>
        <w:r w:rsidR="003743FC">
          <w:rPr>
            <w:rFonts w:ascii="Arial" w:eastAsiaTheme="minorEastAsia" w:hAnsi="Arial"/>
            <w:color w:val="000000"/>
            <w:szCs w:val="32"/>
            <w:lang w:val="en-GB" w:eastAsia="ja-JP"/>
          </w:rPr>
          <w:delText>;</w:delText>
        </w:r>
        <w:r w:rsidR="00A24E08" w:rsidRPr="003471CE">
          <w:rPr>
            <w:rFonts w:ascii="Arial" w:eastAsiaTheme="minorEastAsia" w:hAnsi="Arial"/>
            <w:color w:val="000000"/>
            <w:szCs w:val="32"/>
            <w:lang w:val="en-GB" w:eastAsia="ja-JP"/>
          </w:rPr>
          <w:delText xml:space="preserve"> </w:delText>
        </w:r>
        <w:r w:rsidR="00344289">
          <w:rPr>
            <w:rFonts w:ascii="Arial" w:eastAsiaTheme="minorEastAsia" w:hAnsi="Arial" w:cs="Arial"/>
            <w:lang w:eastAsia="ja-JP"/>
          </w:rPr>
          <w:delText xml:space="preserve">Figure </w:delText>
        </w:r>
      </w:del>
      <w:r w:rsidR="00344289">
        <w:rPr>
          <w:rFonts w:ascii="Arial" w:eastAsiaTheme="minorEastAsia" w:hAnsi="Arial" w:cs="Arial"/>
          <w:lang w:eastAsia="ja-JP"/>
        </w:rPr>
        <w:t>3 – Figure Supplement 1</w:t>
      </w:r>
      <w:r w:rsidR="00F7024F" w:rsidRPr="003743FC">
        <w:rPr>
          <w:rFonts w:ascii="Arial" w:eastAsiaTheme="minorEastAsia" w:hAnsi="Arial" w:hint="eastAsia"/>
          <w:color w:val="000000"/>
          <w:szCs w:val="32"/>
          <w:lang w:val="en-GB" w:eastAsia="ja-JP"/>
        </w:rPr>
        <w:t>)</w:t>
      </w:r>
      <w:r w:rsidR="005A7152">
        <w:rPr>
          <w:rFonts w:ascii="Arial" w:eastAsiaTheme="minorEastAsia" w:hAnsi="Arial"/>
          <w:color w:val="000000"/>
          <w:szCs w:val="32"/>
          <w:lang w:val="en-GB" w:eastAsia="ja-JP"/>
        </w:rPr>
        <w:t xml:space="preserve">.  </w:t>
      </w:r>
      <w:ins w:id="42" w:author="Takemura, Shin-ya" w:date="2017-04-01T03:15:00Z">
        <w:r w:rsidR="00021605">
          <w:rPr>
            <w:rFonts w:ascii="Arial" w:eastAsiaTheme="minorEastAsia" w:hAnsi="Arial"/>
            <w:color w:val="000000"/>
            <w:szCs w:val="32"/>
            <w:lang w:val="en-GB" w:eastAsia="ja-JP"/>
          </w:rPr>
          <w:t>The</w:t>
        </w:r>
      </w:ins>
      <w:ins w:id="43" w:author="Takemura, Shin-ya" w:date="2017-04-01T02:16:00Z">
        <w:r w:rsidR="005A7152">
          <w:rPr>
            <w:rFonts w:ascii="Arial" w:eastAsiaTheme="minorEastAsia" w:hAnsi="Arial"/>
            <w:color w:val="000000"/>
            <w:szCs w:val="32"/>
            <w:lang w:val="en-GB" w:eastAsia="ja-JP"/>
          </w:rPr>
          <w:t xml:space="preserve"> new reconstruction</w:t>
        </w:r>
        <w:r w:rsidR="00485C6A">
          <w:rPr>
            <w:rFonts w:ascii="Arial" w:eastAsiaTheme="minorEastAsia" w:hAnsi="Arial"/>
            <w:color w:val="000000"/>
            <w:szCs w:val="32"/>
            <w:lang w:val="en-GB" w:eastAsia="ja-JP"/>
          </w:rPr>
          <w:t xml:space="preserve"> </w:t>
        </w:r>
        <w:r w:rsidR="005A7152">
          <w:rPr>
            <w:rFonts w:ascii="Arial" w:eastAsiaTheme="minorEastAsia" w:hAnsi="Arial"/>
            <w:color w:val="000000"/>
            <w:szCs w:val="32"/>
            <w:lang w:val="en-GB" w:eastAsia="ja-JP"/>
          </w:rPr>
          <w:t xml:space="preserve">identified </w:t>
        </w:r>
        <w:r w:rsidR="00485C6A">
          <w:rPr>
            <w:rFonts w:ascii="Arial" w:eastAsiaTheme="minorEastAsia" w:hAnsi="Arial"/>
            <w:color w:val="000000"/>
            <w:szCs w:val="32"/>
            <w:lang w:val="en-GB" w:eastAsia="ja-JP"/>
          </w:rPr>
          <w:t>m</w:t>
        </w:r>
        <w:r w:rsidR="005A7152">
          <w:rPr>
            <w:rFonts w:ascii="Arial" w:eastAsiaTheme="minorEastAsia" w:hAnsi="Arial"/>
            <w:color w:val="000000"/>
            <w:szCs w:val="32"/>
            <w:lang w:val="en-GB" w:eastAsia="ja-JP"/>
          </w:rPr>
          <w:t xml:space="preserve">any more connections </w:t>
        </w:r>
        <w:r w:rsidR="00485C6A">
          <w:rPr>
            <w:rFonts w:ascii="Arial" w:eastAsiaTheme="minorEastAsia" w:hAnsi="Arial"/>
            <w:color w:val="000000"/>
            <w:szCs w:val="32"/>
            <w:lang w:val="en-GB" w:eastAsia="ja-JP"/>
          </w:rPr>
          <w:t xml:space="preserve">than </w:t>
        </w:r>
        <w:r w:rsidR="005A7152">
          <w:rPr>
            <w:rFonts w:ascii="Arial" w:eastAsiaTheme="minorEastAsia" w:hAnsi="Arial"/>
            <w:color w:val="000000"/>
            <w:szCs w:val="32"/>
            <w:lang w:val="en-GB" w:eastAsia="ja-JP"/>
          </w:rPr>
          <w:t>the</w:t>
        </w:r>
        <w:r w:rsidR="00485C6A">
          <w:rPr>
            <w:rFonts w:ascii="Arial" w:eastAsiaTheme="minorEastAsia" w:hAnsi="Arial"/>
            <w:color w:val="000000"/>
            <w:szCs w:val="32"/>
            <w:lang w:val="en-GB" w:eastAsia="ja-JP"/>
          </w:rPr>
          <w:t xml:space="preserve"> </w:t>
        </w:r>
        <w:r w:rsidR="003D52C5">
          <w:rPr>
            <w:rFonts w:ascii="Arial" w:eastAsiaTheme="minorEastAsia" w:hAnsi="Arial" w:hint="eastAsia"/>
            <w:color w:val="000000"/>
            <w:szCs w:val="32"/>
            <w:lang w:val="en-GB" w:eastAsia="ja-JP"/>
          </w:rPr>
          <w:t>previous</w:t>
        </w:r>
        <w:r w:rsidR="00DB0E25">
          <w:rPr>
            <w:rFonts w:ascii="Arial" w:eastAsiaTheme="minorEastAsia" w:hAnsi="Arial"/>
            <w:color w:val="000000"/>
            <w:szCs w:val="32"/>
            <w:lang w:val="en-GB" w:eastAsia="ja-JP"/>
          </w:rPr>
          <w:t xml:space="preserve"> </w:t>
        </w:r>
        <w:proofErr w:type="spellStart"/>
        <w:r w:rsidR="00DB0E25">
          <w:rPr>
            <w:rFonts w:ascii="Arial" w:eastAsiaTheme="minorEastAsia" w:hAnsi="Arial"/>
            <w:color w:val="000000"/>
            <w:szCs w:val="32"/>
            <w:lang w:val="en-GB" w:eastAsia="ja-JP"/>
          </w:rPr>
          <w:t>ssEM</w:t>
        </w:r>
        <w:proofErr w:type="spellEnd"/>
        <w:r w:rsidR="00E17384">
          <w:rPr>
            <w:rFonts w:ascii="Arial" w:eastAsiaTheme="minorEastAsia" w:hAnsi="Arial"/>
            <w:color w:val="000000"/>
            <w:szCs w:val="32"/>
            <w:lang w:val="en-GB" w:eastAsia="ja-JP"/>
          </w:rPr>
          <w:t xml:space="preserve"> study</w:t>
        </w:r>
        <w:r w:rsidR="005A7152">
          <w:rPr>
            <w:rFonts w:ascii="Arial" w:eastAsiaTheme="minorEastAsia" w:hAnsi="Arial"/>
            <w:color w:val="000000"/>
            <w:szCs w:val="32"/>
            <w:lang w:val="en-GB" w:eastAsia="ja-JP"/>
          </w:rPr>
          <w:t xml:space="preserve"> which found </w:t>
        </w:r>
        <w:r w:rsidR="003D52C5">
          <w:rPr>
            <w:rFonts w:ascii="Arial" w:eastAsiaTheme="minorEastAsia" w:hAnsi="Arial"/>
            <w:color w:val="000000"/>
            <w:szCs w:val="32"/>
            <w:lang w:val="en-GB" w:eastAsia="ja-JP"/>
          </w:rPr>
          <w:t>4</w:t>
        </w:r>
        <w:r w:rsidR="003D52C5">
          <w:rPr>
            <w:rFonts w:ascii="Arial" w:eastAsiaTheme="minorEastAsia" w:hAnsi="Arial" w:hint="eastAsia"/>
            <w:color w:val="000000"/>
            <w:szCs w:val="32"/>
            <w:lang w:val="en-GB" w:eastAsia="ja-JP"/>
          </w:rPr>
          <w:t xml:space="preserve"> Mi4 inputs, </w:t>
        </w:r>
        <w:r w:rsidR="003D52C5">
          <w:rPr>
            <w:rFonts w:ascii="Arial" w:eastAsiaTheme="minorEastAsia" w:hAnsi="Arial"/>
            <w:color w:val="000000"/>
            <w:szCs w:val="32"/>
            <w:lang w:val="en-GB" w:eastAsia="ja-JP"/>
          </w:rPr>
          <w:t>6</w:t>
        </w:r>
        <w:r w:rsidR="003D52C5">
          <w:rPr>
            <w:rFonts w:ascii="Arial" w:eastAsiaTheme="minorEastAsia" w:hAnsi="Arial" w:hint="eastAsia"/>
            <w:color w:val="000000"/>
            <w:szCs w:val="32"/>
            <w:lang w:val="en-GB" w:eastAsia="ja-JP"/>
          </w:rPr>
          <w:t xml:space="preserve"> Mi9 inputs</w:t>
        </w:r>
        <w:r w:rsidR="003D52C5">
          <w:rPr>
            <w:rFonts w:ascii="Arial" w:eastAsiaTheme="minorEastAsia" w:hAnsi="Arial"/>
            <w:color w:val="000000"/>
            <w:szCs w:val="32"/>
            <w:lang w:val="en-GB" w:eastAsia="ja-JP"/>
          </w:rPr>
          <w:t>, and</w:t>
        </w:r>
        <w:r w:rsidR="003D52C5">
          <w:rPr>
            <w:rFonts w:ascii="Arial" w:eastAsiaTheme="minorEastAsia" w:hAnsi="Arial" w:hint="eastAsia"/>
            <w:color w:val="000000"/>
            <w:szCs w:val="32"/>
            <w:lang w:val="en-GB" w:eastAsia="ja-JP"/>
          </w:rPr>
          <w:t xml:space="preserve"> </w:t>
        </w:r>
        <w:r w:rsidR="003D52C5">
          <w:rPr>
            <w:rFonts w:ascii="Arial" w:eastAsiaTheme="minorEastAsia" w:hAnsi="Arial"/>
            <w:color w:val="000000"/>
            <w:szCs w:val="32"/>
            <w:lang w:val="en-GB" w:eastAsia="ja-JP"/>
          </w:rPr>
          <w:t>5</w:t>
        </w:r>
        <w:r w:rsidR="003D52C5">
          <w:rPr>
            <w:rFonts w:ascii="Arial" w:eastAsiaTheme="minorEastAsia" w:hAnsi="Arial" w:hint="eastAsia"/>
            <w:color w:val="000000"/>
            <w:szCs w:val="32"/>
            <w:lang w:val="en-GB" w:eastAsia="ja-JP"/>
          </w:rPr>
          <w:t xml:space="preserve"> C3 inputs</w:t>
        </w:r>
        <w:r w:rsidR="00B66B8F">
          <w:rPr>
            <w:rFonts w:ascii="Arial" w:eastAsiaTheme="minorEastAsia" w:hAnsi="Arial"/>
            <w:color w:val="000000"/>
            <w:szCs w:val="32"/>
            <w:lang w:val="en-GB" w:eastAsia="ja-JP"/>
          </w:rPr>
          <w:t xml:space="preserve"> </w:t>
        </w:r>
        <w:r w:rsidR="005A7152">
          <w:rPr>
            <w:rFonts w:ascii="Arial" w:eastAsiaTheme="minorEastAsia" w:hAnsi="Arial"/>
            <w:color w:val="000000"/>
            <w:szCs w:val="32"/>
            <w:lang w:val="en-GB" w:eastAsia="ja-JP"/>
          </w:rPr>
          <w:t>(</w:t>
        </w:r>
        <w:r w:rsidR="003D52C5">
          <w:rPr>
            <w:rFonts w:ascii="Arial" w:eastAsiaTheme="minorEastAsia" w:hAnsi="Arial" w:hint="eastAsia"/>
            <w:color w:val="000000"/>
            <w:szCs w:val="32"/>
            <w:lang w:val="en-GB" w:eastAsia="ja-JP"/>
          </w:rPr>
          <w:t>Takemura et al., 2013)</w:t>
        </w:r>
        <w:r w:rsidR="00F7024F" w:rsidRPr="003743FC">
          <w:rPr>
            <w:rFonts w:ascii="Arial" w:eastAsiaTheme="minorEastAsia" w:hAnsi="Arial" w:hint="eastAsia"/>
            <w:color w:val="000000"/>
            <w:szCs w:val="32"/>
            <w:lang w:val="en-GB" w:eastAsia="ja-JP"/>
          </w:rPr>
          <w:t xml:space="preserve">. </w:t>
        </w:r>
        <w:r w:rsidR="00F94D9E" w:rsidRPr="003743FC">
          <w:rPr>
            <w:rFonts w:ascii="Arial" w:eastAsiaTheme="minorEastAsia" w:hAnsi="Arial"/>
            <w:color w:val="000000"/>
            <w:szCs w:val="32"/>
            <w:lang w:val="en-GB" w:eastAsia="ja-JP"/>
          </w:rPr>
          <w:t xml:space="preserve"> </w:t>
        </w:r>
      </w:ins>
    </w:p>
    <w:p w14:paraId="7FF77F91" w14:textId="2D4CCF1A" w:rsidR="00C271A5" w:rsidRDefault="00F94D9E" w:rsidP="006E1843">
      <w:pPr>
        <w:autoSpaceDE w:val="0"/>
        <w:autoSpaceDN w:val="0"/>
        <w:adjustRightInd w:val="0"/>
        <w:spacing w:line="360" w:lineRule="auto"/>
        <w:ind w:firstLine="720"/>
        <w:rPr>
          <w:rFonts w:ascii="Arial" w:eastAsiaTheme="minorEastAsia" w:hAnsi="Arial"/>
          <w:color w:val="000000"/>
          <w:szCs w:val="32"/>
          <w:lang w:val="en-GB" w:eastAsia="ja-JP"/>
        </w:rPr>
      </w:pPr>
      <w:proofErr w:type="gramStart"/>
      <w:r w:rsidRPr="003743FC">
        <w:rPr>
          <w:rFonts w:ascii="Arial" w:eastAsiaTheme="minorEastAsia" w:hAnsi="Arial"/>
          <w:color w:val="000000"/>
          <w:szCs w:val="32"/>
          <w:lang w:val="en-GB" w:eastAsia="ja-JP"/>
        </w:rPr>
        <w:t>The n</w:t>
      </w:r>
      <w:r w:rsidR="00AA00FE" w:rsidRPr="003743FC">
        <w:rPr>
          <w:rFonts w:ascii="Arial" w:eastAsiaTheme="minorEastAsia" w:hAnsi="Arial"/>
          <w:color w:val="000000"/>
          <w:szCs w:val="32"/>
          <w:lang w:val="en-GB" w:eastAsia="ja-JP"/>
        </w:rPr>
        <w:t xml:space="preserve">ewly identified </w:t>
      </w:r>
      <w:r w:rsidR="005920B9" w:rsidRPr="003743FC">
        <w:rPr>
          <w:rFonts w:ascii="Arial" w:eastAsiaTheme="minorEastAsia" w:hAnsi="Arial"/>
          <w:color w:val="000000"/>
          <w:szCs w:val="32"/>
          <w:lang w:val="en-GB" w:eastAsia="ja-JP"/>
        </w:rPr>
        <w:t xml:space="preserve">TmY15 and CT1 </w:t>
      </w:r>
      <w:r w:rsidRPr="003743FC">
        <w:rPr>
          <w:rFonts w:ascii="Arial" w:eastAsiaTheme="minorEastAsia" w:hAnsi="Arial"/>
          <w:color w:val="000000"/>
          <w:szCs w:val="32"/>
          <w:lang w:val="en-GB" w:eastAsia="ja-JP"/>
        </w:rPr>
        <w:t xml:space="preserve">cells </w:t>
      </w:r>
      <w:r w:rsidR="00154BD7" w:rsidRPr="003743FC">
        <w:rPr>
          <w:rFonts w:ascii="Arial" w:eastAsiaTheme="minorEastAsia" w:hAnsi="Arial"/>
          <w:color w:val="000000"/>
          <w:szCs w:val="32"/>
          <w:lang w:val="en-GB" w:eastAsia="ja-JP"/>
        </w:rPr>
        <w:t xml:space="preserve">together </w:t>
      </w:r>
      <w:r w:rsidR="005920B9" w:rsidRPr="003743FC">
        <w:rPr>
          <w:rFonts w:ascii="Arial" w:eastAsiaTheme="minorEastAsia" w:hAnsi="Arial"/>
          <w:color w:val="000000"/>
          <w:szCs w:val="32"/>
          <w:lang w:val="en-GB" w:eastAsia="ja-JP"/>
        </w:rPr>
        <w:t>account for another ~</w:t>
      </w:r>
      <w:r w:rsidR="00023D4E" w:rsidRPr="003743FC">
        <w:rPr>
          <w:rFonts w:ascii="Arial" w:eastAsiaTheme="minorEastAsia" w:hAnsi="Arial"/>
          <w:color w:val="000000"/>
          <w:szCs w:val="32"/>
          <w:lang w:val="en-GB" w:eastAsia="ja-JP"/>
        </w:rPr>
        <w:t>15</w:t>
      </w:r>
      <w:r w:rsidR="005920B9" w:rsidRPr="003743FC">
        <w:rPr>
          <w:rFonts w:ascii="Arial" w:eastAsiaTheme="minorEastAsia" w:hAnsi="Arial"/>
          <w:color w:val="000000"/>
          <w:szCs w:val="32"/>
          <w:lang w:val="en-GB" w:eastAsia="ja-JP"/>
        </w:rPr>
        <w:t xml:space="preserve">% </w:t>
      </w:r>
      <w:r w:rsidR="00011279" w:rsidRPr="003743FC">
        <w:rPr>
          <w:rFonts w:ascii="Arial" w:eastAsiaTheme="minorEastAsia" w:hAnsi="Arial"/>
          <w:color w:val="000000"/>
          <w:szCs w:val="32"/>
          <w:lang w:val="en-GB" w:eastAsia="ja-JP"/>
        </w:rPr>
        <w:t>of T4 inputs</w:t>
      </w:r>
      <w:r w:rsidR="00F71342" w:rsidRPr="003743FC">
        <w:rPr>
          <w:rFonts w:ascii="Arial" w:eastAsiaTheme="minorEastAsia" w:hAnsi="Arial"/>
          <w:color w:val="000000"/>
          <w:szCs w:val="32"/>
          <w:lang w:val="en-GB" w:eastAsia="ja-JP"/>
        </w:rPr>
        <w:t>.</w:t>
      </w:r>
      <w:proofErr w:type="gramEnd"/>
      <w:r w:rsidR="004D4D36" w:rsidRPr="003743FC">
        <w:rPr>
          <w:rFonts w:ascii="Arial" w:eastAsiaTheme="minorEastAsia" w:hAnsi="Arial"/>
          <w:color w:val="000000"/>
          <w:szCs w:val="32"/>
          <w:lang w:val="en-GB" w:eastAsia="ja-JP"/>
        </w:rPr>
        <w:t xml:space="preserve"> </w:t>
      </w:r>
      <w:r w:rsidR="00011279" w:rsidRPr="003743FC">
        <w:rPr>
          <w:rFonts w:ascii="Arial" w:eastAsiaTheme="minorEastAsia" w:hAnsi="Arial"/>
          <w:color w:val="000000"/>
          <w:szCs w:val="32"/>
          <w:lang w:val="en-GB" w:eastAsia="ja-JP"/>
        </w:rPr>
        <w:t xml:space="preserve"> </w:t>
      </w:r>
      <w:r w:rsidR="00C8265D" w:rsidRPr="003743FC">
        <w:rPr>
          <w:rFonts w:ascii="Arial" w:eastAsiaTheme="minorEastAsia" w:hAnsi="Arial"/>
          <w:color w:val="000000"/>
          <w:szCs w:val="32"/>
          <w:lang w:val="en-GB" w:eastAsia="ja-JP"/>
        </w:rPr>
        <w:t>In addition,</w:t>
      </w:r>
      <w:r w:rsidR="00C8265D" w:rsidRPr="003743FC">
        <w:rPr>
          <w:rFonts w:ascii="Arial" w:eastAsiaTheme="minorEastAsia" w:hAnsi="Arial"/>
          <w:color w:val="000000"/>
          <w:szCs w:val="32"/>
          <w:lang w:eastAsia="ja-JP"/>
        </w:rPr>
        <w:t xml:space="preserve"> a T4 cell </w:t>
      </w:r>
      <w:r w:rsidR="00C8265D" w:rsidRPr="003743FC">
        <w:rPr>
          <w:rFonts w:ascii="Arial" w:eastAsiaTheme="minorEastAsia" w:hAnsi="Arial"/>
          <w:color w:val="000000"/>
          <w:szCs w:val="32"/>
          <w:lang w:val="en-GB" w:eastAsia="ja-JP"/>
        </w:rPr>
        <w:t xml:space="preserve">also connects reciprocally to other T4s in neighbouring columns </w:t>
      </w:r>
      <w:r w:rsidR="00FC43FA" w:rsidRPr="003743FC">
        <w:rPr>
          <w:rFonts w:ascii="Arial" w:eastAsiaTheme="minorEastAsia" w:hAnsi="Arial"/>
          <w:color w:val="000000"/>
          <w:szCs w:val="32"/>
          <w:lang w:val="en-GB" w:eastAsia="ja-JP"/>
        </w:rPr>
        <w:t>(</w:t>
      </w:r>
      <w:r w:rsidR="00A24E08" w:rsidRPr="003471CE">
        <w:rPr>
          <w:rFonts w:ascii="Arial" w:eastAsiaTheme="minorEastAsia" w:hAnsi="Arial"/>
          <w:color w:val="000000"/>
          <w:szCs w:val="32"/>
          <w:lang w:val="en-GB" w:eastAsia="ja-JP"/>
        </w:rPr>
        <w:t xml:space="preserve">Figure </w:t>
      </w:r>
      <w:del w:id="44" w:author="Takemura, Shin-ya" w:date="2017-04-01T02:16:00Z">
        <w:r w:rsidR="00A24E08" w:rsidRPr="003471CE">
          <w:rPr>
            <w:rFonts w:ascii="Arial" w:eastAsiaTheme="minorEastAsia" w:hAnsi="Arial"/>
            <w:color w:val="000000"/>
            <w:szCs w:val="32"/>
            <w:lang w:val="en-GB" w:eastAsia="ja-JP"/>
          </w:rPr>
          <w:delText>3A</w:delText>
        </w:r>
        <w:r w:rsidR="000300B0">
          <w:rPr>
            <w:rFonts w:ascii="Arial" w:eastAsiaTheme="minorEastAsia" w:hAnsi="Arial"/>
            <w:color w:val="000000"/>
            <w:szCs w:val="32"/>
            <w:lang w:val="en-GB" w:eastAsia="ja-JP"/>
          </w:rPr>
          <w:delText xml:space="preserve"> and 3F</w:delText>
        </w:r>
      </w:del>
      <w:ins w:id="45" w:author="Takemura, Shin-ya" w:date="2017-04-01T02:16:00Z">
        <w:r w:rsidR="00A24E08" w:rsidRPr="003471CE">
          <w:rPr>
            <w:rFonts w:ascii="Arial" w:eastAsiaTheme="minorEastAsia" w:hAnsi="Arial"/>
            <w:color w:val="000000"/>
            <w:szCs w:val="32"/>
            <w:lang w:val="en-GB" w:eastAsia="ja-JP"/>
          </w:rPr>
          <w:t>3</w:t>
        </w:r>
        <w:r w:rsidR="00DA6952">
          <w:rPr>
            <w:rFonts w:ascii="Arial" w:eastAsiaTheme="minorEastAsia" w:hAnsi="Arial"/>
            <w:color w:val="000000"/>
            <w:szCs w:val="32"/>
            <w:lang w:val="en-GB" w:eastAsia="ja-JP"/>
          </w:rPr>
          <w:t>E</w:t>
        </w:r>
      </w:ins>
      <w:r w:rsidR="00FC43FA" w:rsidRPr="003743FC">
        <w:rPr>
          <w:rFonts w:ascii="Arial" w:eastAsiaTheme="minorEastAsia" w:hAnsi="Arial"/>
          <w:color w:val="000000"/>
          <w:szCs w:val="32"/>
          <w:lang w:val="en-GB" w:eastAsia="ja-JP"/>
        </w:rPr>
        <w:t>)</w:t>
      </w:r>
      <w:r w:rsidR="00FC43FA" w:rsidRPr="003743FC">
        <w:rPr>
          <w:rFonts w:ascii="Arial" w:eastAsiaTheme="minorEastAsia" w:hAnsi="Arial" w:hint="eastAsia"/>
          <w:color w:val="000000"/>
          <w:szCs w:val="32"/>
          <w:lang w:val="en-GB" w:eastAsia="ja-JP"/>
        </w:rPr>
        <w:t xml:space="preserve">.  The </w:t>
      </w:r>
      <w:r w:rsidR="002B2907" w:rsidRPr="003743FC">
        <w:rPr>
          <w:rFonts w:ascii="Arial" w:eastAsiaTheme="minorEastAsia" w:hAnsi="Arial"/>
          <w:color w:val="000000"/>
          <w:szCs w:val="32"/>
          <w:lang w:val="en-GB" w:eastAsia="ja-JP"/>
        </w:rPr>
        <w:t xml:space="preserve">T4-T4 </w:t>
      </w:r>
      <w:proofErr w:type="gramStart"/>
      <w:r w:rsidR="002B2907" w:rsidRPr="003743FC">
        <w:rPr>
          <w:rFonts w:ascii="Arial" w:eastAsiaTheme="minorEastAsia" w:hAnsi="Arial"/>
          <w:color w:val="000000"/>
          <w:szCs w:val="32"/>
          <w:lang w:val="en-GB" w:eastAsia="ja-JP"/>
        </w:rPr>
        <w:t>synapses</w:t>
      </w:r>
      <w:proofErr w:type="gramEnd"/>
      <w:r w:rsidR="002B2907" w:rsidRPr="003743FC">
        <w:rPr>
          <w:rFonts w:ascii="Arial" w:eastAsiaTheme="minorEastAsia" w:hAnsi="Arial"/>
          <w:color w:val="000000"/>
          <w:szCs w:val="32"/>
          <w:lang w:val="en-GB" w:eastAsia="ja-JP"/>
        </w:rPr>
        <w:t xml:space="preserve"> showed </w:t>
      </w:r>
      <w:r w:rsidR="005760C2" w:rsidRPr="003743FC">
        <w:rPr>
          <w:rFonts w:ascii="Arial" w:eastAsiaTheme="minorEastAsia" w:hAnsi="Arial" w:hint="eastAsia"/>
          <w:color w:val="000000"/>
          <w:szCs w:val="32"/>
          <w:lang w:val="en-GB" w:eastAsia="ja-JP"/>
        </w:rPr>
        <w:t xml:space="preserve">striking </w:t>
      </w:r>
      <w:r w:rsidR="002B2907" w:rsidRPr="003743FC">
        <w:rPr>
          <w:rFonts w:ascii="Arial" w:eastAsiaTheme="minorEastAsia" w:hAnsi="Arial"/>
          <w:color w:val="000000"/>
          <w:szCs w:val="32"/>
          <w:lang w:val="en-GB" w:eastAsia="ja-JP"/>
        </w:rPr>
        <w:t>subtype selectivity</w:t>
      </w:r>
      <w:r w:rsidR="00FC43FA" w:rsidRPr="003743FC">
        <w:rPr>
          <w:rFonts w:ascii="Arial" w:eastAsiaTheme="minorEastAsia" w:hAnsi="Arial" w:hint="eastAsia"/>
          <w:color w:val="000000"/>
          <w:szCs w:val="32"/>
          <w:lang w:val="en-GB" w:eastAsia="ja-JP"/>
        </w:rPr>
        <w:t xml:space="preserve"> connect</w:t>
      </w:r>
      <w:r w:rsidR="00817B7E" w:rsidRPr="003743FC">
        <w:rPr>
          <w:rFonts w:ascii="Arial" w:eastAsiaTheme="minorEastAsia" w:hAnsi="Arial"/>
          <w:color w:val="000000"/>
          <w:szCs w:val="32"/>
          <w:lang w:val="en-GB" w:eastAsia="ja-JP"/>
        </w:rPr>
        <w:t>ing</w:t>
      </w:r>
      <w:r w:rsidR="00FC43FA" w:rsidRPr="003743FC">
        <w:rPr>
          <w:rFonts w:ascii="Arial" w:eastAsiaTheme="minorEastAsia" w:hAnsi="Arial" w:hint="eastAsia"/>
          <w:color w:val="000000"/>
          <w:szCs w:val="32"/>
          <w:lang w:val="en-GB" w:eastAsia="ja-JP"/>
        </w:rPr>
        <w:t xml:space="preserve"> with</w:t>
      </w:r>
      <w:r w:rsidR="00F7024F" w:rsidRPr="003743FC">
        <w:rPr>
          <w:rFonts w:ascii="Arial" w:eastAsiaTheme="minorEastAsia" w:hAnsi="Arial"/>
          <w:color w:val="000000"/>
          <w:szCs w:val="32"/>
          <w:lang w:val="en-GB" w:eastAsia="ja-JP"/>
        </w:rPr>
        <w:t xml:space="preserve"> </w:t>
      </w:r>
      <w:r w:rsidR="00CB5F71" w:rsidRPr="003743FC">
        <w:rPr>
          <w:rFonts w:ascii="Arial" w:eastAsiaTheme="minorEastAsia" w:hAnsi="Arial"/>
          <w:color w:val="000000"/>
          <w:szCs w:val="32"/>
          <w:lang w:val="en-GB" w:eastAsia="ja-JP"/>
        </w:rPr>
        <w:t xml:space="preserve">cells </w:t>
      </w:r>
      <w:r w:rsidR="00D85252">
        <w:rPr>
          <w:rFonts w:ascii="Arial" w:eastAsiaTheme="minorEastAsia" w:hAnsi="Arial"/>
          <w:color w:val="000000"/>
          <w:szCs w:val="32"/>
          <w:lang w:val="en-GB" w:eastAsia="ja-JP"/>
        </w:rPr>
        <w:t>with</w:t>
      </w:r>
      <w:r w:rsidR="00CB5F71" w:rsidRPr="003743FC">
        <w:rPr>
          <w:rFonts w:ascii="Arial" w:eastAsiaTheme="minorEastAsia" w:hAnsi="Arial"/>
          <w:color w:val="000000"/>
          <w:szCs w:val="32"/>
          <w:lang w:val="en-GB" w:eastAsia="ja-JP"/>
        </w:rPr>
        <w:t xml:space="preserve"> </w:t>
      </w:r>
      <w:r w:rsidR="00F7024F" w:rsidRPr="003743FC">
        <w:rPr>
          <w:rFonts w:ascii="Arial" w:eastAsiaTheme="minorEastAsia" w:hAnsi="Arial"/>
          <w:color w:val="000000"/>
          <w:szCs w:val="32"/>
          <w:lang w:val="en-GB" w:eastAsia="ja-JP"/>
        </w:rPr>
        <w:t>the same direction preference</w:t>
      </w:r>
      <w:del w:id="46" w:author="Takemura, Shin-ya" w:date="2017-04-01T02:16:00Z">
        <w:r w:rsidR="00FC43FA" w:rsidRPr="003743FC">
          <w:rPr>
            <w:rFonts w:ascii="Arial" w:eastAsiaTheme="minorEastAsia" w:hAnsi="Arial" w:hint="eastAsia"/>
            <w:color w:val="000000"/>
            <w:szCs w:val="32"/>
            <w:lang w:val="en-GB" w:eastAsia="ja-JP"/>
          </w:rPr>
          <w:delText xml:space="preserve"> (</w:delText>
        </w:r>
        <w:r w:rsidR="00A24E08" w:rsidRPr="003471CE">
          <w:rPr>
            <w:rFonts w:ascii="Arial" w:eastAsiaTheme="minorEastAsia" w:hAnsi="Arial"/>
            <w:szCs w:val="32"/>
            <w:lang w:val="en-GB" w:eastAsia="ja-JP"/>
          </w:rPr>
          <w:delText xml:space="preserve">Figure </w:delText>
        </w:r>
        <w:r w:rsidR="000300B0">
          <w:rPr>
            <w:rFonts w:ascii="Arial" w:eastAsiaTheme="minorEastAsia" w:hAnsi="Arial"/>
            <w:szCs w:val="32"/>
            <w:lang w:val="en-GB" w:eastAsia="ja-JP"/>
          </w:rPr>
          <w:delText>3F</w:delText>
        </w:r>
        <w:r w:rsidR="00FC43FA" w:rsidRPr="003743FC">
          <w:rPr>
            <w:rFonts w:ascii="Arial" w:eastAsiaTheme="minorEastAsia" w:hAnsi="Arial"/>
            <w:szCs w:val="32"/>
            <w:lang w:val="en-GB" w:eastAsia="ja-JP"/>
          </w:rPr>
          <w:delText>)</w:delText>
        </w:r>
        <w:r w:rsidR="00047187" w:rsidRPr="003743FC">
          <w:rPr>
            <w:rFonts w:ascii="Arial" w:eastAsiaTheme="minorEastAsia" w:hAnsi="Arial"/>
            <w:color w:val="000000"/>
            <w:szCs w:val="32"/>
            <w:lang w:val="en-GB" w:eastAsia="ja-JP"/>
          </w:rPr>
          <w:delText>,</w:delText>
        </w:r>
      </w:del>
      <w:ins w:id="47" w:author="Takemura, Shin-ya" w:date="2017-04-01T02:16:00Z">
        <w:r w:rsidR="00047187" w:rsidRPr="003743FC">
          <w:rPr>
            <w:rFonts w:ascii="Arial" w:eastAsiaTheme="minorEastAsia" w:hAnsi="Arial"/>
            <w:color w:val="000000"/>
            <w:szCs w:val="32"/>
            <w:lang w:val="en-GB" w:eastAsia="ja-JP"/>
          </w:rPr>
          <w:t>,</w:t>
        </w:r>
      </w:ins>
      <w:r w:rsidR="00F7024F" w:rsidRPr="003743FC">
        <w:rPr>
          <w:rFonts w:ascii="Arial" w:eastAsiaTheme="minorEastAsia" w:hAnsi="Arial"/>
          <w:color w:val="000000"/>
          <w:szCs w:val="32"/>
          <w:lang w:val="en-GB" w:eastAsia="ja-JP"/>
        </w:rPr>
        <w:t xml:space="preserve"> app</w:t>
      </w:r>
      <w:r w:rsidR="00047187" w:rsidRPr="003743FC">
        <w:rPr>
          <w:rFonts w:ascii="Arial" w:eastAsiaTheme="minorEastAsia" w:hAnsi="Arial"/>
          <w:color w:val="000000"/>
          <w:szCs w:val="32"/>
          <w:lang w:val="en-GB" w:eastAsia="ja-JP"/>
        </w:rPr>
        <w:t>arently</w:t>
      </w:r>
      <w:r w:rsidR="00F7024F" w:rsidRPr="003743FC">
        <w:rPr>
          <w:rFonts w:ascii="Arial" w:eastAsiaTheme="minorEastAsia" w:hAnsi="Arial"/>
          <w:color w:val="000000"/>
          <w:szCs w:val="32"/>
          <w:lang w:val="en-GB" w:eastAsia="ja-JP"/>
        </w:rPr>
        <w:t xml:space="preserve"> qualify</w:t>
      </w:r>
      <w:r w:rsidR="00047187" w:rsidRPr="003743FC">
        <w:rPr>
          <w:rFonts w:ascii="Arial" w:eastAsiaTheme="minorEastAsia" w:hAnsi="Arial"/>
          <w:color w:val="000000"/>
          <w:szCs w:val="32"/>
          <w:lang w:val="en-GB" w:eastAsia="ja-JP"/>
        </w:rPr>
        <w:t>ing</w:t>
      </w:r>
      <w:r w:rsidR="00F7024F" w:rsidRPr="003743FC">
        <w:rPr>
          <w:rFonts w:ascii="Arial" w:eastAsiaTheme="minorEastAsia" w:hAnsi="Arial"/>
          <w:color w:val="000000"/>
          <w:szCs w:val="32"/>
          <w:lang w:val="en-GB" w:eastAsia="ja-JP"/>
        </w:rPr>
        <w:t xml:space="preserve"> a group of T4s to signal each other about a</w:t>
      </w:r>
      <w:r w:rsidR="00BB186D">
        <w:rPr>
          <w:rFonts w:ascii="Arial" w:eastAsiaTheme="minorEastAsia" w:hAnsi="Arial"/>
          <w:color w:val="000000"/>
          <w:szCs w:val="32"/>
          <w:lang w:val="en-GB" w:eastAsia="ja-JP"/>
        </w:rPr>
        <w:t xml:space="preserve"> particular stimulus direction.</w:t>
      </w:r>
      <w:ins w:id="48" w:author="Takemura, Shin-ya" w:date="2017-04-01T02:16:00Z">
        <w:r w:rsidR="00EC67CE">
          <w:rPr>
            <w:rFonts w:ascii="Arial" w:eastAsiaTheme="minorEastAsia" w:hAnsi="Arial" w:hint="eastAsia"/>
            <w:color w:val="000000"/>
            <w:szCs w:val="32"/>
            <w:lang w:val="en-GB" w:eastAsia="ja-JP"/>
          </w:rPr>
          <w:t xml:space="preserve">  </w:t>
        </w:r>
        <w:r w:rsidR="009A3D5D">
          <w:rPr>
            <w:rFonts w:ascii="Arial" w:eastAsiaTheme="minorEastAsia" w:hAnsi="Arial"/>
            <w:color w:val="000000"/>
            <w:szCs w:val="32"/>
            <w:lang w:val="en-GB" w:eastAsia="ja-JP"/>
          </w:rPr>
          <w:t>T</w:t>
        </w:r>
        <w:r w:rsidR="00EC67CE">
          <w:rPr>
            <w:rFonts w:ascii="Arial" w:eastAsiaTheme="minorEastAsia" w:hAnsi="Arial" w:hint="eastAsia"/>
            <w:color w:val="000000"/>
            <w:szCs w:val="32"/>
            <w:lang w:val="en-GB" w:eastAsia="ja-JP"/>
          </w:rPr>
          <w:t>his</w:t>
        </w:r>
        <w:r w:rsidR="009D1A1C">
          <w:rPr>
            <w:rFonts w:ascii="Arial" w:eastAsiaTheme="minorEastAsia" w:hAnsi="Arial" w:hint="eastAsia"/>
            <w:color w:val="000000"/>
            <w:szCs w:val="32"/>
            <w:lang w:val="en-GB" w:eastAsia="ja-JP"/>
          </w:rPr>
          <w:t xml:space="preserve"> subtype selectivity</w:t>
        </w:r>
        <w:r w:rsidR="009A3D5D">
          <w:rPr>
            <w:rFonts w:ascii="Arial" w:eastAsiaTheme="minorEastAsia" w:hAnsi="Arial"/>
            <w:color w:val="000000"/>
            <w:szCs w:val="32"/>
            <w:lang w:val="en-GB" w:eastAsia="ja-JP"/>
          </w:rPr>
          <w:t xml:space="preserve"> was observed </w:t>
        </w:r>
        <w:r w:rsidR="00B66B8F">
          <w:rPr>
            <w:rFonts w:ascii="Arial" w:eastAsiaTheme="minorEastAsia" w:hAnsi="Arial"/>
            <w:color w:val="000000"/>
            <w:szCs w:val="32"/>
            <w:lang w:val="en-GB" w:eastAsia="ja-JP"/>
          </w:rPr>
          <w:t xml:space="preserve">without exception </w:t>
        </w:r>
        <w:r w:rsidR="009A3D5D">
          <w:rPr>
            <w:rFonts w:ascii="Arial" w:eastAsiaTheme="minorEastAsia" w:hAnsi="Arial"/>
            <w:color w:val="000000"/>
            <w:szCs w:val="32"/>
            <w:lang w:val="en-GB" w:eastAsia="ja-JP"/>
          </w:rPr>
          <w:t>in every T4-T4 contact</w:t>
        </w:r>
        <w:r w:rsidR="00EC67CE">
          <w:rPr>
            <w:rFonts w:ascii="Arial" w:eastAsiaTheme="minorEastAsia" w:hAnsi="Arial" w:hint="eastAsia"/>
            <w:color w:val="000000"/>
            <w:szCs w:val="32"/>
            <w:lang w:val="en-GB" w:eastAsia="ja-JP"/>
          </w:rPr>
          <w:t>.</w:t>
        </w:r>
        <w:r w:rsidR="00DB08D1">
          <w:rPr>
            <w:rFonts w:ascii="Arial" w:eastAsiaTheme="minorEastAsia" w:hAnsi="Arial" w:hint="eastAsia"/>
            <w:color w:val="000000"/>
            <w:szCs w:val="32"/>
            <w:lang w:val="en-GB" w:eastAsia="ja-JP"/>
          </w:rPr>
          <w:t xml:space="preserve">  </w:t>
        </w:r>
        <w:r w:rsidR="00DB08D1" w:rsidRPr="00DB08D1">
          <w:rPr>
            <w:rFonts w:ascii="Arial" w:eastAsiaTheme="minorEastAsia" w:hAnsi="Arial"/>
            <w:color w:val="000000"/>
            <w:szCs w:val="32"/>
            <w:lang w:val="en-GB" w:eastAsia="ja-JP"/>
          </w:rPr>
          <w:t xml:space="preserve">The retinotopic positions of </w:t>
        </w:r>
        <w:r w:rsidR="0093103F">
          <w:rPr>
            <w:rFonts w:ascii="Arial" w:eastAsiaTheme="minorEastAsia" w:hAnsi="Arial"/>
            <w:color w:val="000000"/>
            <w:szCs w:val="32"/>
            <w:lang w:val="en-GB" w:eastAsia="ja-JP"/>
          </w:rPr>
          <w:t>the presynaptic T4s</w:t>
        </w:r>
        <w:r w:rsidR="001573D3">
          <w:rPr>
            <w:rFonts w:ascii="Arial" w:eastAsiaTheme="minorEastAsia" w:hAnsi="Arial"/>
            <w:color w:val="000000"/>
            <w:szCs w:val="32"/>
            <w:lang w:val="en-GB" w:eastAsia="ja-JP"/>
          </w:rPr>
          <w:t xml:space="preserve"> lie</w:t>
        </w:r>
        <w:r w:rsidR="001573D3" w:rsidRPr="00DB08D1">
          <w:rPr>
            <w:rFonts w:ascii="Arial" w:eastAsiaTheme="minorEastAsia" w:hAnsi="Arial"/>
            <w:color w:val="000000"/>
            <w:szCs w:val="32"/>
            <w:lang w:val="en-GB" w:eastAsia="ja-JP"/>
          </w:rPr>
          <w:t xml:space="preserve"> </w:t>
        </w:r>
        <w:r w:rsidR="00DB08D1" w:rsidRPr="00DB08D1">
          <w:rPr>
            <w:rFonts w:ascii="Arial" w:eastAsiaTheme="minorEastAsia" w:hAnsi="Arial"/>
            <w:color w:val="000000"/>
            <w:szCs w:val="32"/>
            <w:lang w:val="en-GB" w:eastAsia="ja-JP"/>
          </w:rPr>
          <w:t>relative to the postsynaptic T4 in a direction opposite to the cell’s preferred direction</w:t>
        </w:r>
        <w:r w:rsidR="00DB08D1">
          <w:rPr>
            <w:rFonts w:ascii="Arial" w:eastAsiaTheme="minorEastAsia" w:hAnsi="Arial" w:hint="eastAsia"/>
            <w:color w:val="000000"/>
            <w:szCs w:val="32"/>
            <w:lang w:val="en-GB" w:eastAsia="ja-JP"/>
          </w:rPr>
          <w:t xml:space="preserve"> (Figure 3E)</w:t>
        </w:r>
        <w:r w:rsidR="00DB08D1" w:rsidRPr="00DB08D1">
          <w:rPr>
            <w:rFonts w:ascii="Arial" w:eastAsiaTheme="minorEastAsia" w:hAnsi="Arial"/>
            <w:color w:val="000000"/>
            <w:szCs w:val="32"/>
            <w:lang w:val="en-GB" w:eastAsia="ja-JP"/>
          </w:rPr>
          <w:t>.</w:t>
        </w:r>
      </w:ins>
    </w:p>
    <w:p w14:paraId="54E5CE24" w14:textId="1FA95A3C" w:rsidR="00F7024F" w:rsidRPr="003743FC" w:rsidRDefault="003E149A" w:rsidP="006E1843">
      <w:pPr>
        <w:autoSpaceDE w:val="0"/>
        <w:autoSpaceDN w:val="0"/>
        <w:adjustRightInd w:val="0"/>
        <w:spacing w:line="360" w:lineRule="auto"/>
        <w:ind w:firstLine="720"/>
        <w:rPr>
          <w:rFonts w:ascii="Arial" w:eastAsiaTheme="minorEastAsia" w:hAnsi="Arial" w:cs="Arial"/>
          <w:lang w:eastAsia="ja-JP"/>
        </w:rPr>
      </w:pPr>
      <w:r w:rsidRPr="003743FC">
        <w:rPr>
          <w:rFonts w:ascii="Arial" w:eastAsiaTheme="minorEastAsia" w:hAnsi="Arial"/>
          <w:color w:val="000000"/>
          <w:szCs w:val="32"/>
          <w:lang w:val="en-GB" w:eastAsia="ja-JP"/>
        </w:rPr>
        <w:t>Only very few synapses onto T4s were from oth</w:t>
      </w:r>
      <w:r w:rsidR="00D76C8F" w:rsidRPr="003743FC">
        <w:rPr>
          <w:rFonts w:ascii="Arial" w:eastAsiaTheme="minorEastAsia" w:hAnsi="Arial"/>
          <w:color w:val="000000"/>
          <w:szCs w:val="32"/>
          <w:lang w:val="en-GB" w:eastAsia="ja-JP"/>
        </w:rPr>
        <w:t>er cell types or could not be i</w:t>
      </w:r>
      <w:r w:rsidRPr="003743FC">
        <w:rPr>
          <w:rFonts w:ascii="Arial" w:eastAsiaTheme="minorEastAsia" w:hAnsi="Arial"/>
          <w:color w:val="000000"/>
          <w:szCs w:val="32"/>
          <w:lang w:val="en-GB" w:eastAsia="ja-JP"/>
        </w:rPr>
        <w:t>dentified:</w:t>
      </w:r>
      <w:r w:rsidR="00F7024F" w:rsidRPr="003743FC">
        <w:rPr>
          <w:rFonts w:ascii="Arial" w:eastAsiaTheme="minorEastAsia" w:hAnsi="Arial" w:cs="Arial"/>
          <w:lang w:eastAsia="ja-JP"/>
        </w:rPr>
        <w:t xml:space="preserve"> </w:t>
      </w:r>
      <w:proofErr w:type="gramStart"/>
      <w:r w:rsidR="00F7024F" w:rsidRPr="003743FC">
        <w:rPr>
          <w:rFonts w:ascii="Arial" w:eastAsiaTheme="minorEastAsia" w:hAnsi="Arial" w:cs="Arial"/>
          <w:lang w:eastAsia="ja-JP"/>
        </w:rPr>
        <w:t>a</w:t>
      </w:r>
      <w:r w:rsidR="00765674" w:rsidRPr="003743FC">
        <w:rPr>
          <w:rFonts w:ascii="Arial" w:eastAsiaTheme="minorEastAsia" w:hAnsi="Arial" w:cs="Arial"/>
          <w:lang w:eastAsia="ja-JP"/>
        </w:rPr>
        <w:t>n</w:t>
      </w:r>
      <w:proofErr w:type="gramEnd"/>
      <w:r w:rsidR="00F7024F" w:rsidRPr="003743FC">
        <w:rPr>
          <w:rFonts w:ascii="Arial" w:eastAsiaTheme="minorEastAsia" w:hAnsi="Arial" w:cs="Arial"/>
          <w:lang w:eastAsia="ja-JP"/>
        </w:rPr>
        <w:t xml:space="preserve"> Mi10 neuron </w:t>
      </w:r>
      <w:r w:rsidR="00F7024F" w:rsidRPr="003743FC">
        <w:rPr>
          <w:rFonts w:ascii="Arial" w:eastAsiaTheme="minorEastAsia" w:hAnsi="Arial" w:cs="Arial" w:hint="eastAsia"/>
          <w:lang w:eastAsia="ja-JP"/>
        </w:rPr>
        <w:t>makes</w:t>
      </w:r>
      <w:r w:rsidR="00F7024F" w:rsidRPr="003743FC">
        <w:rPr>
          <w:rFonts w:ascii="Arial" w:eastAsiaTheme="minorEastAsia" w:hAnsi="Arial" w:cs="Arial"/>
          <w:lang w:eastAsia="ja-JP"/>
        </w:rPr>
        <w:t xml:space="preserve"> a few input synapses (~0.6%), </w:t>
      </w:r>
      <w:r w:rsidR="00047187" w:rsidRPr="003743FC">
        <w:rPr>
          <w:rFonts w:ascii="Arial" w:eastAsiaTheme="minorEastAsia" w:hAnsi="Arial" w:cs="Arial"/>
          <w:lang w:eastAsia="ja-JP"/>
        </w:rPr>
        <w:t xml:space="preserve">with </w:t>
      </w:r>
      <w:r w:rsidR="00F7024F" w:rsidRPr="003743FC">
        <w:rPr>
          <w:rFonts w:ascii="Arial" w:eastAsiaTheme="minorEastAsia" w:hAnsi="Arial" w:cs="Arial"/>
          <w:lang w:eastAsia="ja-JP"/>
        </w:rPr>
        <w:t xml:space="preserve">the remaining </w:t>
      </w:r>
      <w:r w:rsidR="00F7024F" w:rsidRPr="003743FC">
        <w:rPr>
          <w:rFonts w:ascii="Arial" w:eastAsiaTheme="minorEastAsia" w:hAnsi="Arial" w:cs="Arial" w:hint="eastAsia"/>
          <w:lang w:eastAsia="ja-JP"/>
        </w:rPr>
        <w:t>3.</w:t>
      </w:r>
      <w:del w:id="49" w:author="Takemura, Shin-ya" w:date="2017-04-01T02:16:00Z">
        <w:r w:rsidR="00F7024F" w:rsidRPr="003743FC">
          <w:rPr>
            <w:rFonts w:ascii="Arial" w:eastAsiaTheme="minorEastAsia" w:hAnsi="Arial" w:cs="Arial"/>
            <w:lang w:eastAsia="ja-JP"/>
          </w:rPr>
          <w:delText>2</w:delText>
        </w:r>
      </w:del>
      <w:ins w:id="50" w:author="Takemura, Shin-ya" w:date="2017-04-01T02:16:00Z">
        <w:r w:rsidR="009A3D5D">
          <w:rPr>
            <w:rFonts w:ascii="Arial" w:eastAsiaTheme="minorEastAsia" w:hAnsi="Arial" w:cs="Arial"/>
            <w:lang w:eastAsia="ja-JP"/>
          </w:rPr>
          <w:t>1</w:t>
        </w:r>
      </w:ins>
      <w:r w:rsidR="00F7024F" w:rsidRPr="003743FC">
        <w:rPr>
          <w:rFonts w:ascii="Arial" w:eastAsiaTheme="minorEastAsia" w:hAnsi="Arial" w:cs="Arial"/>
          <w:lang w:eastAsia="ja-JP"/>
        </w:rPr>
        <w:t xml:space="preserve">% </w:t>
      </w:r>
      <w:r w:rsidR="00F7024F" w:rsidRPr="003743FC">
        <w:rPr>
          <w:rFonts w:ascii="Arial" w:eastAsiaTheme="minorEastAsia" w:hAnsi="Arial" w:cs="Arial" w:hint="eastAsia"/>
          <w:lang w:eastAsia="ja-JP"/>
        </w:rPr>
        <w:t xml:space="preserve">from several </w:t>
      </w:r>
      <w:r w:rsidR="00F7024F" w:rsidRPr="003743FC">
        <w:rPr>
          <w:rFonts w:ascii="Arial" w:eastAsiaTheme="minorEastAsia" w:hAnsi="Arial" w:cs="Arial"/>
          <w:lang w:eastAsia="ja-JP"/>
        </w:rPr>
        <w:t>unidentified profiles that left the reconstructed volume</w:t>
      </w:r>
      <w:r w:rsidR="00F7024F" w:rsidRPr="003743FC">
        <w:rPr>
          <w:rFonts w:ascii="Arial" w:eastAsiaTheme="minorEastAsia" w:hAnsi="Arial" w:cs="Arial" w:hint="eastAsia"/>
          <w:lang w:eastAsia="ja-JP"/>
        </w:rPr>
        <w:t>,</w:t>
      </w:r>
      <w:r w:rsidR="00047187" w:rsidRPr="003743FC">
        <w:rPr>
          <w:rFonts w:ascii="Arial" w:eastAsiaTheme="minorEastAsia" w:hAnsi="Arial" w:cs="Arial"/>
          <w:lang w:eastAsia="ja-JP"/>
        </w:rPr>
        <w:t xml:space="preserve"> </w:t>
      </w:r>
      <w:r w:rsidR="00047187" w:rsidRPr="003743FC">
        <w:rPr>
          <w:rFonts w:ascii="Arial" w:eastAsiaTheme="minorEastAsia" w:hAnsi="Arial" w:cs="Arial" w:hint="eastAsia"/>
          <w:lang w:eastAsia="ja-JP"/>
        </w:rPr>
        <w:t xml:space="preserve">each </w:t>
      </w:r>
      <w:r w:rsidR="00047187" w:rsidRPr="003743FC">
        <w:rPr>
          <w:rFonts w:ascii="Arial" w:eastAsiaTheme="minorEastAsia" w:hAnsi="Arial" w:cs="Arial"/>
          <w:lang w:eastAsia="ja-JP"/>
        </w:rPr>
        <w:t xml:space="preserve">contacting a T4 at </w:t>
      </w:r>
      <w:r w:rsidR="00C36850" w:rsidRPr="003743FC">
        <w:rPr>
          <w:rFonts w:ascii="Arial" w:eastAsiaTheme="minorEastAsia" w:hAnsi="Arial" w:cs="Monaco"/>
          <w:color w:val="000000"/>
          <w:szCs w:val="32"/>
          <w:lang w:val="en-GB" w:eastAsia="ja-JP"/>
        </w:rPr>
        <w:t>≤</w:t>
      </w:r>
      <w:r w:rsidR="00047187" w:rsidRPr="003743FC">
        <w:rPr>
          <w:rFonts w:ascii="Arial" w:eastAsiaTheme="minorEastAsia" w:hAnsi="Arial" w:cs="Arial"/>
          <w:lang w:eastAsia="ja-JP"/>
        </w:rPr>
        <w:t>3</w:t>
      </w:r>
      <w:r w:rsidR="00047187" w:rsidRPr="003743FC">
        <w:rPr>
          <w:rFonts w:ascii="Arial" w:eastAsiaTheme="minorEastAsia" w:hAnsi="Arial" w:cs="Arial" w:hint="eastAsia"/>
          <w:lang w:eastAsia="ja-JP"/>
        </w:rPr>
        <w:t xml:space="preserve"> synapses</w:t>
      </w:r>
      <w:r w:rsidR="00975D6B" w:rsidRPr="003743FC">
        <w:rPr>
          <w:rFonts w:ascii="Arial" w:eastAsiaTheme="minorEastAsia" w:hAnsi="Arial" w:cs="Arial"/>
          <w:lang w:eastAsia="ja-JP"/>
        </w:rPr>
        <w:t xml:space="preserve"> (</w:t>
      </w:r>
      <w:r w:rsidR="00344289">
        <w:rPr>
          <w:rFonts w:ascii="Arial" w:eastAsiaTheme="minorEastAsia" w:hAnsi="Arial" w:cs="Arial"/>
          <w:lang w:eastAsia="ja-JP"/>
        </w:rPr>
        <w:t xml:space="preserve">Figure 3 – Figure Supplement </w:t>
      </w:r>
      <w:del w:id="51" w:author="Takemura, Shin-ya" w:date="2017-04-01T02:16:00Z">
        <w:r w:rsidR="00344289">
          <w:rPr>
            <w:rFonts w:ascii="Arial" w:eastAsiaTheme="minorEastAsia" w:hAnsi="Arial" w:cs="Arial"/>
            <w:lang w:eastAsia="ja-JP"/>
          </w:rPr>
          <w:delText>1</w:delText>
        </w:r>
      </w:del>
      <w:ins w:id="52" w:author="Takemura, Shin-ya" w:date="2017-04-01T02:16:00Z">
        <w:r w:rsidR="00344289">
          <w:rPr>
            <w:rFonts w:ascii="Arial" w:eastAsiaTheme="minorEastAsia" w:hAnsi="Arial" w:cs="Arial"/>
            <w:lang w:eastAsia="ja-JP"/>
          </w:rPr>
          <w:t>1</w:t>
        </w:r>
        <w:r w:rsidR="00E14FCC">
          <w:rPr>
            <w:rFonts w:ascii="Arial" w:eastAsiaTheme="minorEastAsia" w:hAnsi="Arial" w:cs="Arial"/>
            <w:lang w:eastAsia="ja-JP"/>
          </w:rPr>
          <w:t>B</w:t>
        </w:r>
      </w:ins>
      <w:r w:rsidR="00975D6B" w:rsidRPr="003743FC">
        <w:rPr>
          <w:rFonts w:ascii="Arial" w:eastAsiaTheme="minorEastAsia" w:hAnsi="Arial" w:cs="Arial"/>
          <w:lang w:eastAsia="ja-JP"/>
        </w:rPr>
        <w:t>)</w:t>
      </w:r>
      <w:r w:rsidR="00F7024F" w:rsidRPr="003743FC">
        <w:rPr>
          <w:rFonts w:ascii="Arial" w:eastAsiaTheme="minorEastAsia" w:hAnsi="Arial" w:cs="Arial"/>
          <w:lang w:eastAsia="ja-JP"/>
        </w:rPr>
        <w:t>.</w:t>
      </w:r>
      <w:r w:rsidRPr="003743FC">
        <w:rPr>
          <w:rFonts w:ascii="Arial" w:eastAsiaTheme="minorEastAsia" w:hAnsi="Arial" w:cs="Arial"/>
          <w:lang w:eastAsia="ja-JP"/>
        </w:rPr>
        <w:t xml:space="preserve"> </w:t>
      </w:r>
      <w:r w:rsidR="004D4D36" w:rsidRPr="003743FC">
        <w:rPr>
          <w:rFonts w:ascii="Arial" w:eastAsiaTheme="minorEastAsia" w:hAnsi="Arial" w:cs="Arial"/>
          <w:lang w:eastAsia="ja-JP"/>
        </w:rPr>
        <w:t xml:space="preserve"> </w:t>
      </w:r>
      <w:r w:rsidR="00741469">
        <w:rPr>
          <w:rFonts w:ascii="Arial" w:eastAsiaTheme="minorEastAsia" w:hAnsi="Arial" w:cs="Arial" w:hint="eastAsia"/>
          <w:lang w:eastAsia="ja-JP"/>
        </w:rPr>
        <w:t xml:space="preserve">At least some of </w:t>
      </w:r>
      <w:r w:rsidR="00741469">
        <w:rPr>
          <w:rFonts w:ascii="Arial" w:eastAsiaTheme="minorEastAsia" w:hAnsi="Arial" w:cs="Arial" w:hint="eastAsia"/>
          <w:lang w:eastAsia="ja-JP"/>
        </w:rPr>
        <w:lastRenderedPageBreak/>
        <w:t>these unidentified synapses are likely to be</w:t>
      </w:r>
      <w:r w:rsidR="003800C7">
        <w:rPr>
          <w:rFonts w:ascii="Arial" w:eastAsiaTheme="minorEastAsia" w:hAnsi="Arial" w:cs="Arial" w:hint="eastAsia"/>
          <w:lang w:eastAsia="ja-JP"/>
        </w:rPr>
        <w:t xml:space="preserve"> from branches of other T4</w:t>
      </w:r>
      <w:r w:rsidR="003800C7">
        <w:rPr>
          <w:rFonts w:ascii="Arial" w:eastAsiaTheme="minorEastAsia" w:hAnsi="Arial" w:cs="Arial"/>
          <w:lang w:eastAsia="ja-JP"/>
        </w:rPr>
        <w:t>s</w:t>
      </w:r>
      <w:r w:rsidR="00741469">
        <w:rPr>
          <w:rFonts w:ascii="Arial" w:eastAsiaTheme="minorEastAsia" w:hAnsi="Arial" w:cs="Arial" w:hint="eastAsia"/>
          <w:lang w:eastAsia="ja-JP"/>
        </w:rPr>
        <w:t xml:space="preserve"> that reside outside the</w:t>
      </w:r>
      <w:r w:rsidR="003800C7">
        <w:rPr>
          <w:rFonts w:ascii="Arial" w:eastAsiaTheme="minorEastAsia" w:hAnsi="Arial" w:cs="Arial"/>
          <w:lang w:eastAsia="ja-JP"/>
        </w:rPr>
        <w:t xml:space="preserve"> imaged</w:t>
      </w:r>
      <w:r w:rsidR="00E02D23">
        <w:rPr>
          <w:rFonts w:ascii="Arial" w:eastAsiaTheme="minorEastAsia" w:hAnsi="Arial" w:cs="Arial"/>
          <w:lang w:eastAsia="ja-JP"/>
        </w:rPr>
        <w:t xml:space="preserve"> </w:t>
      </w:r>
      <w:r w:rsidR="003800C7">
        <w:rPr>
          <w:rFonts w:ascii="Arial" w:eastAsiaTheme="minorEastAsia" w:hAnsi="Arial" w:cs="Arial"/>
          <w:lang w:eastAsia="ja-JP"/>
        </w:rPr>
        <w:t>region</w:t>
      </w:r>
      <w:r w:rsidR="00741469">
        <w:rPr>
          <w:rFonts w:ascii="Arial" w:eastAsiaTheme="minorEastAsia" w:hAnsi="Arial" w:cs="Arial" w:hint="eastAsia"/>
          <w:lang w:eastAsia="ja-JP"/>
        </w:rPr>
        <w:t xml:space="preserve">.  </w:t>
      </w:r>
      <w:r w:rsidRPr="003743FC">
        <w:rPr>
          <w:rFonts w:ascii="Arial" w:eastAsiaTheme="minorEastAsia" w:hAnsi="Arial"/>
          <w:color w:val="000000"/>
          <w:szCs w:val="32"/>
          <w:lang w:val="en-GB" w:eastAsia="ja-JP"/>
        </w:rPr>
        <w:t xml:space="preserve">We therefore </w:t>
      </w:r>
      <w:r w:rsidR="004D4D36" w:rsidRPr="003743FC">
        <w:rPr>
          <w:rFonts w:ascii="Arial" w:eastAsiaTheme="minorEastAsia" w:hAnsi="Arial"/>
          <w:color w:val="000000"/>
          <w:szCs w:val="32"/>
          <w:lang w:val="en-GB" w:eastAsia="ja-JP"/>
        </w:rPr>
        <w:t>reason</w:t>
      </w:r>
      <w:r w:rsidRPr="003743FC">
        <w:rPr>
          <w:rFonts w:ascii="Arial" w:eastAsiaTheme="minorEastAsia" w:hAnsi="Arial"/>
          <w:color w:val="000000"/>
          <w:szCs w:val="32"/>
          <w:lang w:val="en-GB" w:eastAsia="ja-JP"/>
        </w:rPr>
        <w:t xml:space="preserve"> that </w:t>
      </w:r>
      <w:r w:rsidRPr="003743FC">
        <w:rPr>
          <w:rFonts w:ascii="Arial" w:eastAsiaTheme="minorEastAsia" w:hAnsi="Arial" w:cs="Arial"/>
          <w:lang w:eastAsia="ja-JP"/>
        </w:rPr>
        <w:t xml:space="preserve">our dense </w:t>
      </w:r>
      <w:r w:rsidR="005F36B4" w:rsidRPr="003743FC">
        <w:rPr>
          <w:rFonts w:ascii="Arial" w:eastAsiaTheme="minorEastAsia" w:hAnsi="Arial" w:cs="Arial"/>
          <w:lang w:eastAsia="ja-JP"/>
        </w:rPr>
        <w:t>FIBSEM</w:t>
      </w:r>
      <w:r w:rsidRPr="003743FC">
        <w:rPr>
          <w:rFonts w:ascii="Arial" w:eastAsiaTheme="minorEastAsia" w:hAnsi="Arial" w:cs="Arial"/>
          <w:lang w:eastAsia="ja-JP"/>
        </w:rPr>
        <w:t xml:space="preserve"> reconstruction </w:t>
      </w:r>
      <w:r w:rsidR="005D0983" w:rsidRPr="003743FC">
        <w:rPr>
          <w:rFonts w:ascii="Arial" w:eastAsiaTheme="minorEastAsia" w:hAnsi="Arial" w:cs="Arial"/>
          <w:lang w:eastAsia="ja-JP"/>
        </w:rPr>
        <w:t>captures all input cell types to T4</w:t>
      </w:r>
      <w:r w:rsidR="00857D75">
        <w:rPr>
          <w:rFonts w:ascii="Arial" w:eastAsiaTheme="minorEastAsia" w:hAnsi="Arial" w:cs="Arial"/>
          <w:lang w:eastAsia="ja-JP"/>
        </w:rPr>
        <w:t xml:space="preserve"> and </w:t>
      </w:r>
      <w:r w:rsidR="00857D75" w:rsidRPr="003743FC">
        <w:rPr>
          <w:rFonts w:ascii="Arial" w:eastAsiaTheme="minorEastAsia" w:hAnsi="Arial" w:cs="Arial"/>
          <w:lang w:eastAsia="ja-JP"/>
        </w:rPr>
        <w:t>is now reliably</w:t>
      </w:r>
      <w:r w:rsidR="007905CA">
        <w:rPr>
          <w:rFonts w:ascii="Arial" w:eastAsiaTheme="minorEastAsia" w:hAnsi="Arial" w:cs="Arial"/>
          <w:lang w:eastAsia="ja-JP"/>
        </w:rPr>
        <w:t xml:space="preserve"> </w:t>
      </w:r>
      <w:r w:rsidR="007905CA" w:rsidRPr="003743FC">
        <w:rPr>
          <w:rFonts w:ascii="Arial" w:eastAsiaTheme="minorEastAsia" w:hAnsi="Arial" w:cs="Arial"/>
          <w:lang w:eastAsia="ja-JP"/>
        </w:rPr>
        <w:t>definitive</w:t>
      </w:r>
      <w:r w:rsidR="00390D55" w:rsidRPr="003743FC">
        <w:rPr>
          <w:rFonts w:ascii="Arial" w:eastAsiaTheme="minorEastAsia" w:hAnsi="Arial" w:cs="Arial"/>
          <w:lang w:eastAsia="ja-JP"/>
        </w:rPr>
        <w:t>.</w:t>
      </w:r>
    </w:p>
    <w:p w14:paraId="0F222DA6" w14:textId="77777777" w:rsidR="00F7024F" w:rsidRPr="00060412" w:rsidRDefault="00F7024F" w:rsidP="00F7024F">
      <w:pPr>
        <w:autoSpaceDE w:val="0"/>
        <w:autoSpaceDN w:val="0"/>
        <w:adjustRightInd w:val="0"/>
        <w:spacing w:line="360" w:lineRule="auto"/>
        <w:rPr>
          <w:rFonts w:ascii="Arial" w:eastAsiaTheme="minorEastAsia" w:hAnsi="Arial"/>
          <w:color w:val="000000"/>
          <w:szCs w:val="32"/>
          <w:lang w:eastAsia="ja-JP"/>
        </w:rPr>
      </w:pPr>
    </w:p>
    <w:p w14:paraId="2D3DE25E" w14:textId="77777777" w:rsidR="00394F27" w:rsidRDefault="00394F27" w:rsidP="00394F27">
      <w:pPr>
        <w:autoSpaceDE w:val="0"/>
        <w:autoSpaceDN w:val="0"/>
        <w:adjustRightInd w:val="0"/>
        <w:spacing w:line="360" w:lineRule="auto"/>
        <w:rPr>
          <w:rFonts w:ascii="Arial" w:eastAsiaTheme="minorEastAsia" w:hAnsi="Arial"/>
          <w:color w:val="000000"/>
          <w:szCs w:val="32"/>
          <w:lang w:val="en-GB" w:eastAsia="ja-JP"/>
        </w:rPr>
      </w:pPr>
      <w:r>
        <w:rPr>
          <w:rFonts w:ascii="Arial" w:eastAsiaTheme="minorEastAsia" w:hAnsi="Arial" w:hint="eastAsia"/>
          <w:b/>
          <w:color w:val="000000"/>
          <w:szCs w:val="32"/>
          <w:lang w:val="en-GB" w:eastAsia="ja-JP"/>
        </w:rPr>
        <w:t xml:space="preserve">Spatial offset between different inputs </w:t>
      </w:r>
      <w:r w:rsidR="002850F5">
        <w:rPr>
          <w:rFonts w:ascii="Arial" w:eastAsiaTheme="minorEastAsia" w:hAnsi="Arial"/>
          <w:b/>
          <w:color w:val="000000"/>
          <w:szCs w:val="32"/>
          <w:lang w:val="en-GB" w:eastAsia="ja-JP"/>
        </w:rPr>
        <w:t xml:space="preserve">distributed </w:t>
      </w:r>
      <w:r>
        <w:rPr>
          <w:rFonts w:ascii="Arial" w:eastAsiaTheme="minorEastAsia" w:hAnsi="Arial" w:hint="eastAsia"/>
          <w:b/>
          <w:color w:val="000000"/>
          <w:szCs w:val="32"/>
          <w:lang w:val="en-GB" w:eastAsia="ja-JP"/>
        </w:rPr>
        <w:t>over T4 dendrites</w:t>
      </w:r>
    </w:p>
    <w:p w14:paraId="3A21F84E" w14:textId="2E0AFBEF" w:rsidR="008E2F66" w:rsidRPr="00DD4A27" w:rsidRDefault="00D76C8F" w:rsidP="003E1CE7">
      <w:pPr>
        <w:spacing w:line="360" w:lineRule="auto"/>
        <w:rPr>
          <w:rFonts w:ascii="Arial" w:hAnsi="Arial"/>
          <w:b/>
          <w:color w:val="000000"/>
          <w:sz w:val="18"/>
          <w:lang w:val="en-GB"/>
        </w:rPr>
      </w:pPr>
      <w:r>
        <w:rPr>
          <w:rFonts w:ascii="Arial" w:eastAsiaTheme="minorEastAsia" w:hAnsi="Arial"/>
          <w:color w:val="000000"/>
          <w:szCs w:val="32"/>
          <w:lang w:val="en-GB" w:eastAsia="ja-JP"/>
        </w:rPr>
        <w:t xml:space="preserve">All </w:t>
      </w:r>
      <w:r w:rsidR="00E44DE5">
        <w:rPr>
          <w:rFonts w:ascii="Arial" w:eastAsiaTheme="minorEastAsia" w:hAnsi="Arial"/>
          <w:color w:val="000000"/>
          <w:szCs w:val="32"/>
          <w:lang w:val="en-GB" w:eastAsia="ja-JP"/>
        </w:rPr>
        <w:t xml:space="preserve">models of </w:t>
      </w:r>
      <w:r>
        <w:rPr>
          <w:rFonts w:ascii="Arial" w:eastAsiaTheme="minorEastAsia" w:hAnsi="Arial"/>
          <w:color w:val="000000"/>
          <w:szCs w:val="32"/>
          <w:lang w:val="en-GB" w:eastAsia="ja-JP"/>
        </w:rPr>
        <w:t xml:space="preserve">motion detection require comparison </w:t>
      </w:r>
      <w:r w:rsidR="00E44DE5">
        <w:rPr>
          <w:rFonts w:ascii="Arial" w:eastAsiaTheme="minorEastAsia" w:hAnsi="Arial"/>
          <w:color w:val="000000"/>
          <w:szCs w:val="32"/>
          <w:lang w:val="en-GB" w:eastAsia="ja-JP"/>
        </w:rPr>
        <w:t>between</w:t>
      </w:r>
      <w:r>
        <w:rPr>
          <w:rFonts w:ascii="Arial" w:eastAsiaTheme="minorEastAsia" w:hAnsi="Arial"/>
          <w:color w:val="000000"/>
          <w:szCs w:val="32"/>
          <w:lang w:val="en-GB" w:eastAsia="ja-JP"/>
        </w:rPr>
        <w:t xml:space="preserve"> </w:t>
      </w:r>
      <w:r w:rsidR="00E44DE5">
        <w:rPr>
          <w:rFonts w:ascii="Arial" w:eastAsiaTheme="minorEastAsia" w:hAnsi="Arial"/>
          <w:color w:val="000000"/>
          <w:szCs w:val="32"/>
          <w:lang w:val="en-GB" w:eastAsia="ja-JP"/>
        </w:rPr>
        <w:t>inputs</w:t>
      </w:r>
      <w:r>
        <w:rPr>
          <w:rFonts w:ascii="Arial" w:eastAsiaTheme="minorEastAsia" w:hAnsi="Arial"/>
          <w:color w:val="000000"/>
          <w:szCs w:val="32"/>
          <w:lang w:val="en-GB" w:eastAsia="ja-JP"/>
        </w:rPr>
        <w:t xml:space="preserve"> </w:t>
      </w:r>
      <w:r w:rsidR="00031474">
        <w:rPr>
          <w:rFonts w:ascii="Arial" w:eastAsiaTheme="minorEastAsia" w:hAnsi="Arial"/>
          <w:color w:val="000000"/>
          <w:szCs w:val="32"/>
          <w:lang w:val="en-GB" w:eastAsia="ja-JP"/>
        </w:rPr>
        <w:t>that view different points in visual space</w:t>
      </w:r>
      <w:r w:rsidR="00F533B5">
        <w:rPr>
          <w:rFonts w:ascii="Arial" w:eastAsiaTheme="minorEastAsia" w:hAnsi="Arial"/>
          <w:color w:val="000000"/>
          <w:szCs w:val="32"/>
          <w:lang w:val="en-GB" w:eastAsia="ja-JP"/>
        </w:rPr>
        <w:t>.  T</w:t>
      </w:r>
      <w:r w:rsidR="00F7024F">
        <w:rPr>
          <w:rFonts w:ascii="Arial" w:eastAsiaTheme="minorEastAsia" w:hAnsi="Arial"/>
          <w:color w:val="000000"/>
          <w:szCs w:val="32"/>
          <w:lang w:val="en-GB" w:eastAsia="ja-JP"/>
        </w:rPr>
        <w:t xml:space="preserve">o judge the potential relevance of </w:t>
      </w:r>
      <w:r>
        <w:rPr>
          <w:rFonts w:ascii="Arial" w:eastAsiaTheme="minorEastAsia" w:hAnsi="Arial"/>
          <w:color w:val="000000"/>
          <w:szCs w:val="32"/>
          <w:lang w:val="en-GB" w:eastAsia="ja-JP"/>
        </w:rPr>
        <w:t>T4</w:t>
      </w:r>
      <w:r w:rsidR="00031474">
        <w:rPr>
          <w:rFonts w:ascii="Arial" w:eastAsiaTheme="minorEastAsia" w:hAnsi="Arial"/>
          <w:color w:val="000000"/>
          <w:szCs w:val="32"/>
          <w:lang w:val="en-GB" w:eastAsia="ja-JP"/>
        </w:rPr>
        <w:t>’s</w:t>
      </w:r>
      <w:r>
        <w:rPr>
          <w:rFonts w:ascii="Arial" w:eastAsiaTheme="minorEastAsia" w:hAnsi="Arial"/>
          <w:color w:val="000000"/>
          <w:szCs w:val="32"/>
          <w:lang w:val="en-GB" w:eastAsia="ja-JP"/>
        </w:rPr>
        <w:t xml:space="preserve"> </w:t>
      </w:r>
      <w:r w:rsidR="00F7024F">
        <w:rPr>
          <w:rFonts w:ascii="Arial" w:eastAsiaTheme="minorEastAsia" w:hAnsi="Arial"/>
          <w:color w:val="000000"/>
          <w:szCs w:val="32"/>
          <w:lang w:val="en-GB" w:eastAsia="ja-JP"/>
        </w:rPr>
        <w:t>input</w:t>
      </w:r>
      <w:r>
        <w:rPr>
          <w:rFonts w:ascii="Arial" w:eastAsiaTheme="minorEastAsia" w:hAnsi="Arial"/>
          <w:color w:val="000000"/>
          <w:szCs w:val="32"/>
          <w:lang w:val="en-GB" w:eastAsia="ja-JP"/>
        </w:rPr>
        <w:t xml:space="preserve"> neurons</w:t>
      </w:r>
      <w:r w:rsidR="00F7024F">
        <w:rPr>
          <w:rFonts w:ascii="Arial" w:eastAsiaTheme="minorEastAsia" w:hAnsi="Arial"/>
          <w:color w:val="000000"/>
          <w:szCs w:val="32"/>
          <w:lang w:val="en-GB" w:eastAsia="ja-JP"/>
        </w:rPr>
        <w:t xml:space="preserve"> to generati</w:t>
      </w:r>
      <w:r w:rsidR="00BB79DC">
        <w:rPr>
          <w:rFonts w:ascii="Arial" w:eastAsiaTheme="minorEastAsia" w:hAnsi="Arial"/>
          <w:color w:val="000000"/>
          <w:szCs w:val="32"/>
          <w:lang w:val="en-GB" w:eastAsia="ja-JP"/>
        </w:rPr>
        <w:t>ng</w:t>
      </w:r>
      <w:r w:rsidR="00F7024F">
        <w:rPr>
          <w:rFonts w:ascii="Arial" w:eastAsiaTheme="minorEastAsia" w:hAnsi="Arial"/>
          <w:color w:val="000000"/>
          <w:szCs w:val="32"/>
          <w:lang w:val="en-GB" w:eastAsia="ja-JP"/>
        </w:rPr>
        <w:t xml:space="preserve"> motion direction preference we analysed the distribution of synapses</w:t>
      </w:r>
      <w:r w:rsidR="00F7024F">
        <w:rPr>
          <w:rFonts w:ascii="Arial" w:eastAsiaTheme="minorEastAsia" w:hAnsi="Arial"/>
          <w:color w:val="000000"/>
          <w:szCs w:val="32"/>
          <w:lang w:eastAsia="ja-JP"/>
        </w:rPr>
        <w:t xml:space="preserve"> over the </w:t>
      </w:r>
      <w:r w:rsidR="00BB79DC">
        <w:rPr>
          <w:rFonts w:ascii="Arial" w:eastAsiaTheme="minorEastAsia" w:hAnsi="Arial"/>
          <w:color w:val="000000"/>
          <w:szCs w:val="32"/>
          <w:lang w:eastAsia="ja-JP"/>
        </w:rPr>
        <w:t xml:space="preserve">T4 </w:t>
      </w:r>
      <w:r w:rsidR="00F7024F">
        <w:rPr>
          <w:rFonts w:ascii="Arial" w:eastAsiaTheme="minorEastAsia" w:hAnsi="Arial"/>
          <w:color w:val="000000"/>
          <w:szCs w:val="32"/>
          <w:lang w:eastAsia="ja-JP"/>
        </w:rPr>
        <w:t>dendrites</w:t>
      </w:r>
      <w:r w:rsidR="00972E80">
        <w:rPr>
          <w:rFonts w:ascii="Arial" w:eastAsiaTheme="minorEastAsia" w:hAnsi="Arial"/>
          <w:color w:val="000000"/>
          <w:szCs w:val="32"/>
          <w:lang w:eastAsia="ja-JP"/>
        </w:rPr>
        <w:t xml:space="preserve"> </w:t>
      </w:r>
      <w:ins w:id="53" w:author="Takemura, Shin-ya" w:date="2017-04-01T02:16:00Z">
        <w:r w:rsidR="00DA6952">
          <w:rPr>
            <w:rFonts w:ascii="Arial" w:eastAsiaTheme="minorEastAsia" w:hAnsi="Arial"/>
            <w:color w:val="000000"/>
            <w:szCs w:val="32"/>
            <w:lang w:eastAsia="ja-JP"/>
          </w:rPr>
          <w:t xml:space="preserve">(Figure 3C-3E) </w:t>
        </w:r>
      </w:ins>
      <w:r>
        <w:rPr>
          <w:rFonts w:ascii="Arial" w:eastAsiaTheme="minorEastAsia" w:hAnsi="Arial"/>
          <w:color w:val="000000"/>
          <w:szCs w:val="32"/>
          <w:lang w:eastAsia="ja-JP"/>
        </w:rPr>
        <w:t>and</w:t>
      </w:r>
      <w:r w:rsidR="00656D9E" w:rsidRPr="00656D9E">
        <w:rPr>
          <w:rFonts w:ascii="Arial" w:eastAsiaTheme="minorEastAsia" w:hAnsi="Arial"/>
          <w:color w:val="000000"/>
          <w:szCs w:val="32"/>
          <w:lang w:eastAsia="ja-JP"/>
        </w:rPr>
        <w:t xml:space="preserve">, for </w:t>
      </w:r>
      <w:del w:id="54" w:author="Takemura, Shin-ya" w:date="2017-04-01T02:16:00Z">
        <w:r w:rsidR="00656D9E" w:rsidRPr="00656D9E">
          <w:rPr>
            <w:rFonts w:ascii="Arial" w:eastAsiaTheme="minorEastAsia" w:hAnsi="Arial"/>
            <w:color w:val="000000"/>
            <w:szCs w:val="32"/>
            <w:lang w:eastAsia="ja-JP"/>
          </w:rPr>
          <w:delText>neurons</w:delText>
        </w:r>
      </w:del>
      <w:ins w:id="55" w:author="Takemura, Shin-ya" w:date="2017-04-01T02:16:00Z">
        <w:r w:rsidR="00F3157E">
          <w:rPr>
            <w:rFonts w:ascii="Arial" w:eastAsiaTheme="minorEastAsia" w:hAnsi="Arial"/>
            <w:color w:val="000000"/>
            <w:szCs w:val="32"/>
            <w:lang w:eastAsia="ja-JP"/>
          </w:rPr>
          <w:t>cell types</w:t>
        </w:r>
      </w:ins>
      <w:r w:rsidR="00F3157E" w:rsidRPr="00656D9E">
        <w:rPr>
          <w:rFonts w:ascii="Arial" w:eastAsiaTheme="minorEastAsia" w:hAnsi="Arial"/>
          <w:color w:val="000000"/>
          <w:szCs w:val="32"/>
          <w:lang w:eastAsia="ja-JP"/>
        </w:rPr>
        <w:t xml:space="preserve"> </w:t>
      </w:r>
      <w:r w:rsidR="00656D9E" w:rsidRPr="00656D9E">
        <w:rPr>
          <w:rFonts w:ascii="Arial" w:eastAsiaTheme="minorEastAsia" w:hAnsi="Arial"/>
          <w:color w:val="000000"/>
          <w:szCs w:val="32"/>
          <w:lang w:eastAsia="ja-JP"/>
        </w:rPr>
        <w:t xml:space="preserve">that could be unambiguously </w:t>
      </w:r>
      <w:del w:id="56" w:author="Takemura, Shin-ya" w:date="2017-04-01T02:16:00Z">
        <w:r w:rsidR="00656D9E" w:rsidRPr="00656D9E">
          <w:rPr>
            <w:rFonts w:ascii="Arial" w:eastAsiaTheme="minorEastAsia" w:hAnsi="Arial"/>
            <w:color w:val="000000"/>
            <w:szCs w:val="32"/>
            <w:lang w:eastAsia="ja-JP"/>
          </w:rPr>
          <w:delText>matched with individual</w:delText>
        </w:r>
      </w:del>
      <w:ins w:id="57" w:author="Takemura, Shin-ya" w:date="2017-04-01T02:16:00Z">
        <w:r w:rsidR="00F3157E">
          <w:rPr>
            <w:rFonts w:ascii="Arial" w:eastAsiaTheme="minorEastAsia" w:hAnsi="Arial"/>
            <w:color w:val="000000"/>
            <w:szCs w:val="32"/>
            <w:lang w:eastAsia="ja-JP"/>
          </w:rPr>
          <w:t>assigned to single</w:t>
        </w:r>
      </w:ins>
      <w:r w:rsidR="00656D9E" w:rsidRPr="00656D9E">
        <w:rPr>
          <w:rFonts w:ascii="Arial" w:eastAsiaTheme="minorEastAsia" w:hAnsi="Arial"/>
          <w:color w:val="000000"/>
          <w:szCs w:val="32"/>
          <w:lang w:eastAsia="ja-JP"/>
        </w:rPr>
        <w:t xml:space="preserve"> columns,</w:t>
      </w:r>
      <w:r>
        <w:rPr>
          <w:rFonts w:ascii="Arial" w:eastAsiaTheme="minorEastAsia" w:hAnsi="Arial"/>
          <w:color w:val="000000"/>
          <w:szCs w:val="32"/>
          <w:lang w:eastAsia="ja-JP"/>
        </w:rPr>
        <w:t xml:space="preserve"> across visual columns </w:t>
      </w:r>
      <w:r w:rsidR="00972E80">
        <w:rPr>
          <w:rFonts w:ascii="Arial" w:eastAsiaTheme="minorEastAsia" w:hAnsi="Arial"/>
          <w:color w:val="000000"/>
          <w:szCs w:val="32"/>
          <w:lang w:eastAsia="ja-JP"/>
        </w:rPr>
        <w:t>(</w:t>
      </w:r>
      <w:r w:rsidR="00A24E08" w:rsidRPr="003471CE">
        <w:rPr>
          <w:rFonts w:ascii="Arial" w:eastAsiaTheme="minorEastAsia" w:hAnsi="Arial"/>
          <w:color w:val="000000"/>
          <w:szCs w:val="32"/>
          <w:lang w:eastAsia="ja-JP"/>
        </w:rPr>
        <w:t xml:space="preserve">Figure </w:t>
      </w:r>
      <w:del w:id="58" w:author="Takemura, Shin-ya" w:date="2017-04-01T02:16:00Z">
        <w:r w:rsidR="00A24E08" w:rsidRPr="003471CE">
          <w:rPr>
            <w:rFonts w:ascii="Arial" w:eastAsiaTheme="minorEastAsia" w:hAnsi="Arial"/>
            <w:color w:val="000000"/>
            <w:szCs w:val="32"/>
            <w:lang w:eastAsia="ja-JP"/>
          </w:rPr>
          <w:delText>3B-</w:delText>
        </w:r>
        <w:r w:rsidR="004C2367">
          <w:rPr>
            <w:rFonts w:ascii="Arial" w:eastAsiaTheme="minorEastAsia" w:hAnsi="Arial"/>
            <w:color w:val="000000"/>
            <w:szCs w:val="32"/>
            <w:lang w:eastAsia="ja-JP"/>
          </w:rPr>
          <w:delText>3</w:delText>
        </w:r>
        <w:r w:rsidR="00060412">
          <w:rPr>
            <w:rFonts w:ascii="Arial" w:eastAsiaTheme="minorEastAsia" w:hAnsi="Arial"/>
            <w:color w:val="000000"/>
            <w:szCs w:val="32"/>
            <w:lang w:eastAsia="ja-JP"/>
          </w:rPr>
          <w:delText>F</w:delText>
        </w:r>
      </w:del>
      <w:ins w:id="59" w:author="Takemura, Shin-ya" w:date="2017-04-01T02:16:00Z">
        <w:r w:rsidR="00A24E08" w:rsidRPr="003471CE">
          <w:rPr>
            <w:rFonts w:ascii="Arial" w:eastAsiaTheme="minorEastAsia" w:hAnsi="Arial"/>
            <w:color w:val="000000"/>
            <w:szCs w:val="32"/>
            <w:lang w:eastAsia="ja-JP"/>
          </w:rPr>
          <w:t>3</w:t>
        </w:r>
        <w:r w:rsidR="00DA6952">
          <w:rPr>
            <w:rFonts w:ascii="Arial" w:eastAsiaTheme="minorEastAsia" w:hAnsi="Arial"/>
            <w:color w:val="000000"/>
            <w:szCs w:val="32"/>
            <w:lang w:eastAsia="ja-JP"/>
          </w:rPr>
          <w:t>A</w:t>
        </w:r>
      </w:ins>
      <w:r w:rsidR="00972E80" w:rsidRPr="003743FC">
        <w:rPr>
          <w:rFonts w:ascii="Arial" w:eastAsiaTheme="minorEastAsia" w:hAnsi="Arial"/>
          <w:color w:val="000000"/>
          <w:szCs w:val="32"/>
          <w:lang w:eastAsia="ja-JP"/>
        </w:rPr>
        <w:t>)</w:t>
      </w:r>
      <w:r w:rsidR="00F7024F" w:rsidRPr="003743FC">
        <w:rPr>
          <w:rFonts w:ascii="Arial" w:eastAsiaTheme="minorEastAsia" w:hAnsi="Arial"/>
          <w:color w:val="000000"/>
          <w:szCs w:val="32"/>
          <w:lang w:eastAsia="ja-JP"/>
        </w:rPr>
        <w:t>.</w:t>
      </w:r>
    </w:p>
    <w:p w14:paraId="443F9F1A" w14:textId="500022E4" w:rsidR="00E20CCA" w:rsidRDefault="00F7024F" w:rsidP="007C5DB6">
      <w:pPr>
        <w:spacing w:line="360" w:lineRule="auto"/>
        <w:ind w:firstLine="720"/>
        <w:rPr>
          <w:rFonts w:ascii="Arial" w:eastAsiaTheme="minorEastAsia" w:hAnsi="Arial"/>
          <w:color w:val="000000"/>
          <w:szCs w:val="32"/>
          <w:lang w:eastAsia="ja-JP"/>
        </w:rPr>
      </w:pPr>
      <w:r w:rsidRPr="003743FC">
        <w:rPr>
          <w:rFonts w:ascii="Arial" w:eastAsiaTheme="minorEastAsia" w:hAnsi="Arial"/>
          <w:color w:val="000000"/>
          <w:szCs w:val="32"/>
          <w:lang w:eastAsia="ja-JP"/>
        </w:rPr>
        <w:t xml:space="preserve">Each T4 subtype receives input from multiple Mi1s, with the strongest from the Home Mi1 and </w:t>
      </w:r>
      <w:r w:rsidR="000201E5">
        <w:rPr>
          <w:rFonts w:ascii="Arial" w:eastAsiaTheme="minorEastAsia" w:hAnsi="Arial"/>
          <w:color w:val="000000"/>
          <w:szCs w:val="32"/>
          <w:lang w:eastAsia="ja-JP"/>
        </w:rPr>
        <w:t>weaker inputs</w:t>
      </w:r>
      <w:r w:rsidR="00F533B5">
        <w:rPr>
          <w:rFonts w:ascii="Arial" w:eastAsiaTheme="minorEastAsia" w:hAnsi="Arial"/>
          <w:color w:val="000000"/>
          <w:szCs w:val="32"/>
          <w:lang w:eastAsia="ja-JP"/>
        </w:rPr>
        <w:t xml:space="preserve"> </w:t>
      </w:r>
      <w:r w:rsidRPr="003743FC">
        <w:rPr>
          <w:rFonts w:ascii="Arial" w:eastAsiaTheme="minorEastAsia" w:hAnsi="Arial"/>
          <w:color w:val="000000"/>
          <w:szCs w:val="32"/>
          <w:lang w:eastAsia="ja-JP"/>
        </w:rPr>
        <w:t>from</w:t>
      </w:r>
      <w:r w:rsidR="000201E5">
        <w:rPr>
          <w:rFonts w:ascii="Arial" w:eastAsiaTheme="minorEastAsia" w:hAnsi="Arial"/>
          <w:color w:val="000000"/>
          <w:szCs w:val="32"/>
          <w:lang w:eastAsia="ja-JP"/>
        </w:rPr>
        <w:t xml:space="preserve"> surrounding</w:t>
      </w:r>
      <w:r w:rsidRPr="003743FC">
        <w:rPr>
          <w:rFonts w:ascii="Arial" w:eastAsiaTheme="minorEastAsia" w:hAnsi="Arial"/>
          <w:color w:val="000000"/>
          <w:szCs w:val="32"/>
          <w:lang w:eastAsia="ja-JP"/>
        </w:rPr>
        <w:t xml:space="preserve"> </w:t>
      </w:r>
      <w:r w:rsidR="000201E5">
        <w:rPr>
          <w:rFonts w:ascii="Arial" w:eastAsiaTheme="minorEastAsia" w:hAnsi="Arial" w:hint="eastAsia"/>
          <w:color w:val="000000"/>
          <w:szCs w:val="32"/>
          <w:lang w:eastAsia="ja-JP"/>
        </w:rPr>
        <w:t>Mi1s</w:t>
      </w:r>
      <w:r w:rsidRPr="003743FC">
        <w:rPr>
          <w:rFonts w:ascii="Arial" w:eastAsiaTheme="minorEastAsia" w:hAnsi="Arial"/>
          <w:color w:val="000000"/>
          <w:szCs w:val="32"/>
          <w:lang w:eastAsia="ja-JP"/>
        </w:rPr>
        <w:t xml:space="preserve"> (</w:t>
      </w:r>
      <w:r w:rsidR="00A24E08" w:rsidRPr="003471CE">
        <w:rPr>
          <w:rFonts w:ascii="Arial" w:eastAsiaTheme="minorEastAsia" w:hAnsi="Arial"/>
          <w:color w:val="000000"/>
          <w:szCs w:val="32"/>
          <w:lang w:eastAsia="ja-JP"/>
        </w:rPr>
        <w:t xml:space="preserve">Figure </w:t>
      </w:r>
      <w:del w:id="60" w:author="Takemura, Shin-ya" w:date="2017-04-01T02:16:00Z">
        <w:r w:rsidR="00A24E08" w:rsidRPr="003471CE">
          <w:rPr>
            <w:rFonts w:ascii="Arial" w:eastAsiaTheme="minorEastAsia" w:hAnsi="Arial"/>
            <w:color w:val="000000"/>
            <w:szCs w:val="32"/>
            <w:lang w:eastAsia="ja-JP"/>
          </w:rPr>
          <w:delText>3B</w:delText>
        </w:r>
      </w:del>
      <w:ins w:id="61" w:author="Takemura, Shin-ya" w:date="2017-04-01T02:16:00Z">
        <w:r w:rsidR="00F3157E" w:rsidRPr="003471CE">
          <w:rPr>
            <w:rFonts w:ascii="Arial" w:eastAsiaTheme="minorEastAsia" w:hAnsi="Arial"/>
            <w:color w:val="000000"/>
            <w:szCs w:val="32"/>
            <w:lang w:eastAsia="ja-JP"/>
          </w:rPr>
          <w:t>3</w:t>
        </w:r>
        <w:r w:rsidR="00F3157E">
          <w:rPr>
            <w:rFonts w:ascii="Arial" w:eastAsiaTheme="minorEastAsia" w:hAnsi="Arial"/>
            <w:color w:val="000000"/>
            <w:szCs w:val="32"/>
            <w:lang w:eastAsia="ja-JP"/>
          </w:rPr>
          <w:t>A</w:t>
        </w:r>
      </w:ins>
      <w:r w:rsidRPr="003743FC">
        <w:rPr>
          <w:rFonts w:ascii="Arial" w:eastAsiaTheme="minorEastAsia" w:hAnsi="Arial"/>
          <w:color w:val="000000"/>
          <w:szCs w:val="32"/>
          <w:lang w:eastAsia="ja-JP"/>
        </w:rPr>
        <w:t>); these spread along the shafts of the T4 dendrites</w:t>
      </w:r>
      <w:r w:rsidRPr="003743FC">
        <w:rPr>
          <w:rFonts w:ascii="Arial" w:eastAsiaTheme="minorEastAsia" w:hAnsi="Arial" w:hint="eastAsia"/>
          <w:color w:val="000000"/>
          <w:szCs w:val="32"/>
          <w:lang w:eastAsia="ja-JP"/>
        </w:rPr>
        <w:t xml:space="preserve"> (</w:t>
      </w:r>
      <w:r w:rsidR="00A24E08" w:rsidRPr="003471CE">
        <w:rPr>
          <w:rFonts w:ascii="Arial" w:eastAsiaTheme="minorEastAsia" w:hAnsi="Arial"/>
          <w:color w:val="000000"/>
          <w:szCs w:val="32"/>
          <w:lang w:eastAsia="ja-JP"/>
        </w:rPr>
        <w:t xml:space="preserve">Figure </w:t>
      </w:r>
      <w:del w:id="62" w:author="Takemura, Shin-ya" w:date="2017-04-01T02:16:00Z">
        <w:r w:rsidR="00A24E08" w:rsidRPr="003471CE">
          <w:rPr>
            <w:rFonts w:ascii="Arial" w:eastAsiaTheme="minorEastAsia" w:hAnsi="Arial"/>
            <w:color w:val="000000"/>
            <w:szCs w:val="32"/>
            <w:lang w:eastAsia="ja-JP"/>
          </w:rPr>
          <w:delText>3D</w:delText>
        </w:r>
      </w:del>
      <w:ins w:id="63" w:author="Takemura, Shin-ya" w:date="2017-04-01T02:16:00Z">
        <w:r w:rsidR="00F3157E" w:rsidRPr="003471CE">
          <w:rPr>
            <w:rFonts w:ascii="Arial" w:eastAsiaTheme="minorEastAsia" w:hAnsi="Arial"/>
            <w:color w:val="000000"/>
            <w:szCs w:val="32"/>
            <w:lang w:eastAsia="ja-JP"/>
          </w:rPr>
          <w:t>3</w:t>
        </w:r>
        <w:r w:rsidR="00F3157E">
          <w:rPr>
            <w:rFonts w:ascii="Arial" w:eastAsiaTheme="minorEastAsia" w:hAnsi="Arial"/>
            <w:color w:val="000000"/>
            <w:szCs w:val="32"/>
            <w:lang w:eastAsia="ja-JP"/>
          </w:rPr>
          <w:t>C</w:t>
        </w:r>
      </w:ins>
      <w:r w:rsidRPr="003743FC">
        <w:rPr>
          <w:rFonts w:ascii="Arial" w:eastAsiaTheme="minorEastAsia" w:hAnsi="Arial" w:hint="eastAsia"/>
          <w:color w:val="000000"/>
          <w:szCs w:val="32"/>
          <w:lang w:eastAsia="ja-JP"/>
        </w:rPr>
        <w:t xml:space="preserve">). </w:t>
      </w:r>
      <w:r w:rsidR="00CD0BC9">
        <w:rPr>
          <w:rFonts w:ascii="Arial" w:eastAsiaTheme="minorEastAsia" w:hAnsi="Arial"/>
          <w:color w:val="000000"/>
          <w:szCs w:val="32"/>
          <w:lang w:eastAsia="ja-JP"/>
        </w:rPr>
        <w:t xml:space="preserve"> </w:t>
      </w:r>
      <w:r w:rsidR="00CD0BC9" w:rsidRPr="003743FC">
        <w:rPr>
          <w:rFonts w:ascii="Arial" w:eastAsiaTheme="minorEastAsia" w:hAnsi="Arial"/>
          <w:color w:val="000000"/>
          <w:szCs w:val="32"/>
          <w:lang w:eastAsia="ja-JP"/>
        </w:rPr>
        <w:t>Like</w:t>
      </w:r>
      <w:r w:rsidR="00F533B5">
        <w:rPr>
          <w:rFonts w:ascii="Arial" w:eastAsiaTheme="minorEastAsia" w:hAnsi="Arial"/>
          <w:color w:val="000000"/>
          <w:szCs w:val="32"/>
          <w:lang w:eastAsia="ja-JP"/>
        </w:rPr>
        <w:t>wise</w:t>
      </w:r>
      <w:r w:rsidR="00CD0BC9" w:rsidRPr="003743FC">
        <w:rPr>
          <w:rFonts w:ascii="Arial" w:eastAsiaTheme="minorEastAsia" w:hAnsi="Arial"/>
          <w:color w:val="000000"/>
          <w:szCs w:val="32"/>
          <w:lang w:eastAsia="ja-JP"/>
        </w:rPr>
        <w:t>, Tm3 synapses appear to distribute evenly over the T4 dendrites (</w:t>
      </w:r>
      <w:r w:rsidR="00CD0BC9" w:rsidRPr="003471CE">
        <w:rPr>
          <w:rFonts w:ascii="Arial" w:eastAsiaTheme="minorEastAsia" w:hAnsi="Arial"/>
          <w:color w:val="000000"/>
          <w:szCs w:val="32"/>
          <w:lang w:eastAsia="ja-JP"/>
        </w:rPr>
        <w:t xml:space="preserve">Figure </w:t>
      </w:r>
      <w:del w:id="64" w:author="Takemura, Shin-ya" w:date="2017-04-01T02:16:00Z">
        <w:r w:rsidR="000300B0">
          <w:rPr>
            <w:rFonts w:ascii="Arial" w:eastAsiaTheme="minorEastAsia" w:hAnsi="Arial"/>
            <w:color w:val="000000"/>
            <w:szCs w:val="32"/>
            <w:lang w:eastAsia="ja-JP"/>
          </w:rPr>
          <w:delText>3E</w:delText>
        </w:r>
      </w:del>
      <w:ins w:id="65" w:author="Takemura, Shin-ya" w:date="2017-04-01T02:16:00Z">
        <w:r w:rsidR="00F3157E">
          <w:rPr>
            <w:rFonts w:ascii="Arial" w:eastAsiaTheme="minorEastAsia" w:hAnsi="Arial"/>
            <w:color w:val="000000"/>
            <w:szCs w:val="32"/>
            <w:lang w:eastAsia="ja-JP"/>
          </w:rPr>
          <w:t>3D</w:t>
        </w:r>
      </w:ins>
      <w:r w:rsidR="00CD0BC9" w:rsidRPr="003743FC">
        <w:rPr>
          <w:rFonts w:ascii="Arial" w:eastAsiaTheme="minorEastAsia" w:hAnsi="Arial"/>
          <w:color w:val="000000"/>
          <w:szCs w:val="32"/>
          <w:lang w:eastAsia="ja-JP"/>
        </w:rPr>
        <w:t xml:space="preserve">). </w:t>
      </w:r>
      <w:r w:rsidR="00CD0BC9">
        <w:rPr>
          <w:rFonts w:ascii="Arial" w:eastAsiaTheme="minorEastAsia" w:hAnsi="Arial"/>
          <w:color w:val="000000"/>
          <w:szCs w:val="32"/>
          <w:lang w:eastAsia="ja-JP"/>
        </w:rPr>
        <w:t xml:space="preserve"> </w:t>
      </w:r>
      <w:r w:rsidR="00CD0BC9" w:rsidRPr="003743FC">
        <w:rPr>
          <w:rFonts w:ascii="Arial" w:eastAsiaTheme="minorEastAsia" w:hAnsi="Arial"/>
          <w:color w:val="000000"/>
          <w:szCs w:val="32"/>
          <w:lang w:eastAsia="ja-JP"/>
        </w:rPr>
        <w:t xml:space="preserve">However, </w:t>
      </w:r>
      <w:r w:rsidR="00B151FA">
        <w:rPr>
          <w:rFonts w:ascii="Arial" w:eastAsiaTheme="minorEastAsia" w:hAnsi="Arial" w:hint="eastAsia"/>
          <w:color w:val="000000"/>
          <w:szCs w:val="32"/>
          <w:lang w:eastAsia="ja-JP"/>
        </w:rPr>
        <w:t>while Mi1 cells can be readily assign</w:t>
      </w:r>
      <w:r w:rsidR="00942039">
        <w:rPr>
          <w:rFonts w:ascii="Arial" w:eastAsiaTheme="minorEastAsia" w:hAnsi="Arial" w:hint="eastAsia"/>
          <w:color w:val="000000"/>
          <w:szCs w:val="32"/>
          <w:lang w:eastAsia="ja-JP"/>
        </w:rPr>
        <w:t xml:space="preserve">ed to specific columns, </w:t>
      </w:r>
      <w:r w:rsidR="00B151FA">
        <w:rPr>
          <w:rFonts w:ascii="Arial" w:eastAsiaTheme="minorEastAsia" w:hAnsi="Arial" w:hint="eastAsia"/>
          <w:color w:val="000000"/>
          <w:szCs w:val="32"/>
          <w:lang w:eastAsia="ja-JP"/>
        </w:rPr>
        <w:t>Tm3s</w:t>
      </w:r>
      <w:r w:rsidR="0059648F">
        <w:rPr>
          <w:rFonts w:ascii="Arial" w:eastAsiaTheme="minorEastAsia" w:hAnsi="Arial" w:hint="eastAsia"/>
          <w:color w:val="000000"/>
          <w:szCs w:val="32"/>
          <w:lang w:eastAsia="ja-JP"/>
        </w:rPr>
        <w:t xml:space="preserve"> </w:t>
      </w:r>
      <w:del w:id="66" w:author="Takemura, Shin-ya" w:date="2017-04-01T02:16:00Z">
        <w:r w:rsidR="00942039">
          <w:rPr>
            <w:rFonts w:ascii="Arial" w:eastAsiaTheme="minorEastAsia" w:hAnsi="Arial"/>
            <w:color w:val="000000"/>
            <w:szCs w:val="32"/>
            <w:lang w:eastAsia="ja-JP"/>
          </w:rPr>
          <w:delText>cannot</w:delText>
        </w:r>
        <w:r w:rsidR="00F13C5A">
          <w:rPr>
            <w:rFonts w:ascii="Arial" w:eastAsiaTheme="minorEastAsia" w:hAnsi="Arial"/>
            <w:color w:val="000000"/>
            <w:szCs w:val="32"/>
            <w:lang w:eastAsia="ja-JP"/>
          </w:rPr>
          <w:delText xml:space="preserve"> be done</w:delText>
        </w:r>
        <w:r w:rsidR="00B151FA">
          <w:rPr>
            <w:rFonts w:ascii="Arial" w:eastAsiaTheme="minorEastAsia" w:hAnsi="Arial" w:hint="eastAsia"/>
            <w:color w:val="000000"/>
            <w:szCs w:val="32"/>
            <w:lang w:eastAsia="ja-JP"/>
          </w:rPr>
          <w:delText xml:space="preserve">, which </w:delText>
        </w:r>
      </w:del>
      <w:r w:rsidR="0059648F">
        <w:rPr>
          <w:rFonts w:ascii="Arial" w:eastAsiaTheme="minorEastAsia" w:hAnsi="Arial" w:hint="eastAsia"/>
          <w:color w:val="000000"/>
          <w:szCs w:val="32"/>
          <w:lang w:eastAsia="ja-JP"/>
        </w:rPr>
        <w:t>occupy more variable positions in the column periphery</w:t>
      </w:r>
      <w:del w:id="67" w:author="Takemura, Shin-ya" w:date="2017-04-01T02:16:00Z">
        <w:r w:rsidR="00B151FA">
          <w:rPr>
            <w:rFonts w:ascii="Arial" w:eastAsiaTheme="minorEastAsia" w:hAnsi="Arial" w:hint="eastAsia"/>
            <w:color w:val="000000"/>
            <w:szCs w:val="32"/>
            <w:lang w:eastAsia="ja-JP"/>
          </w:rPr>
          <w:delText xml:space="preserve">.  Furthermore, </w:delText>
        </w:r>
        <w:r w:rsidR="00CD0BC9" w:rsidRPr="003743FC">
          <w:rPr>
            <w:rFonts w:ascii="Arial" w:eastAsiaTheme="minorEastAsia" w:hAnsi="Arial"/>
            <w:color w:val="000000"/>
            <w:szCs w:val="32"/>
            <w:lang w:eastAsia="ja-JP"/>
          </w:rPr>
          <w:delText xml:space="preserve">Tm3s are </w:delText>
        </w:r>
        <w:r w:rsidR="00CD0BC9" w:rsidRPr="003743FC">
          <w:rPr>
            <w:rFonts w:ascii="Arial" w:eastAsiaTheme="minorEastAsia" w:hAnsi="Arial" w:hint="eastAsia"/>
            <w:color w:val="000000"/>
            <w:szCs w:val="32"/>
            <w:lang w:eastAsia="ja-JP"/>
          </w:rPr>
          <w:delText>multi</w:delText>
        </w:r>
        <w:r w:rsidR="00CD0BC9" w:rsidRPr="003743FC">
          <w:rPr>
            <w:rFonts w:ascii="Arial" w:eastAsiaTheme="minorEastAsia" w:hAnsi="Arial"/>
            <w:color w:val="000000"/>
            <w:szCs w:val="32"/>
            <w:lang w:eastAsia="ja-JP"/>
          </w:rPr>
          <w:delText>-</w:delText>
        </w:r>
        <w:r w:rsidR="00CD0BC9" w:rsidRPr="003743FC">
          <w:rPr>
            <w:rFonts w:ascii="Arial" w:eastAsiaTheme="minorEastAsia" w:hAnsi="Arial" w:hint="eastAsia"/>
            <w:color w:val="000000"/>
            <w:szCs w:val="32"/>
            <w:lang w:eastAsia="ja-JP"/>
          </w:rPr>
          <w:delText>columnar cell</w:delText>
        </w:r>
        <w:r w:rsidR="00CD0BC9" w:rsidRPr="003743FC">
          <w:rPr>
            <w:rFonts w:ascii="Arial" w:eastAsiaTheme="minorEastAsia" w:hAnsi="Arial"/>
            <w:color w:val="000000"/>
            <w:szCs w:val="32"/>
            <w:lang w:eastAsia="ja-JP"/>
          </w:rPr>
          <w:delText>s with</w:delText>
        </w:r>
      </w:del>
      <w:ins w:id="68" w:author="Takemura, Shin-ya" w:date="2017-04-01T02:16:00Z">
        <w:r w:rsidR="0059648F">
          <w:rPr>
            <w:rFonts w:ascii="Arial" w:eastAsiaTheme="minorEastAsia" w:hAnsi="Arial"/>
            <w:color w:val="000000"/>
            <w:szCs w:val="32"/>
            <w:lang w:eastAsia="ja-JP"/>
          </w:rPr>
          <w:t>,</w:t>
        </w:r>
        <w:r w:rsidR="00942039">
          <w:rPr>
            <w:rFonts w:ascii="Arial" w:eastAsiaTheme="minorEastAsia" w:hAnsi="Arial"/>
            <w:color w:val="000000"/>
            <w:szCs w:val="32"/>
            <w:lang w:eastAsia="ja-JP"/>
          </w:rPr>
          <w:t xml:space="preserve"> </w:t>
        </w:r>
        <w:r w:rsidR="00B66B8F">
          <w:rPr>
            <w:rFonts w:ascii="Arial" w:eastAsiaTheme="minorEastAsia" w:hAnsi="Arial"/>
            <w:color w:val="000000"/>
            <w:szCs w:val="32"/>
            <w:lang w:eastAsia="ja-JP"/>
          </w:rPr>
          <w:t xml:space="preserve">and </w:t>
        </w:r>
        <w:r w:rsidR="00942039">
          <w:rPr>
            <w:rFonts w:ascii="Arial" w:eastAsiaTheme="minorEastAsia" w:hAnsi="Arial"/>
            <w:color w:val="000000"/>
            <w:szCs w:val="32"/>
            <w:lang w:eastAsia="ja-JP"/>
          </w:rPr>
          <w:t>cannot</w:t>
        </w:r>
        <w:r w:rsidR="0059648F">
          <w:rPr>
            <w:rFonts w:ascii="Arial" w:eastAsiaTheme="minorEastAsia" w:hAnsi="Arial"/>
            <w:color w:val="000000"/>
            <w:szCs w:val="32"/>
            <w:lang w:eastAsia="ja-JP"/>
          </w:rPr>
          <w:t xml:space="preserve"> be so assigned (Figure 3 – figure supplement </w:t>
        </w:r>
        <w:r w:rsidR="001074C0">
          <w:rPr>
            <w:rFonts w:ascii="Arial" w:eastAsiaTheme="minorEastAsia" w:hAnsi="Arial"/>
            <w:color w:val="000000"/>
            <w:szCs w:val="32"/>
            <w:lang w:eastAsia="ja-JP"/>
          </w:rPr>
          <w:t>2</w:t>
        </w:r>
        <w:r w:rsidR="0059648F">
          <w:rPr>
            <w:rFonts w:ascii="Arial" w:eastAsiaTheme="minorEastAsia" w:hAnsi="Arial"/>
            <w:color w:val="000000"/>
            <w:szCs w:val="32"/>
            <w:lang w:eastAsia="ja-JP"/>
          </w:rPr>
          <w:t>)</w:t>
        </w:r>
        <w:r w:rsidR="00B151FA">
          <w:rPr>
            <w:rFonts w:ascii="Arial" w:eastAsiaTheme="minorEastAsia" w:hAnsi="Arial" w:hint="eastAsia"/>
            <w:color w:val="000000"/>
            <w:szCs w:val="32"/>
            <w:lang w:eastAsia="ja-JP"/>
          </w:rPr>
          <w:t xml:space="preserve">.  </w:t>
        </w:r>
        <w:r w:rsidR="0059648F">
          <w:rPr>
            <w:rFonts w:ascii="Arial" w:eastAsiaTheme="minorEastAsia" w:hAnsi="Arial"/>
            <w:color w:val="000000"/>
            <w:szCs w:val="32"/>
            <w:lang w:eastAsia="ja-JP"/>
          </w:rPr>
          <w:t>Calculating anatomical receptive fields (Takemura et al 2013), is also limited because</w:t>
        </w:r>
      </w:ins>
      <w:r w:rsidR="0059648F">
        <w:rPr>
          <w:rFonts w:ascii="Arial" w:eastAsiaTheme="minorEastAsia" w:hAnsi="Arial"/>
          <w:color w:val="000000"/>
          <w:szCs w:val="32"/>
          <w:lang w:eastAsia="ja-JP"/>
        </w:rPr>
        <w:t xml:space="preserve"> </w:t>
      </w:r>
      <w:r w:rsidR="00CD0BC9" w:rsidRPr="003743FC">
        <w:rPr>
          <w:rFonts w:ascii="Arial" w:eastAsiaTheme="minorEastAsia" w:hAnsi="Arial"/>
          <w:color w:val="000000"/>
          <w:szCs w:val="32"/>
          <w:lang w:eastAsia="ja-JP"/>
        </w:rPr>
        <w:t xml:space="preserve">wide collaterals </w:t>
      </w:r>
      <w:ins w:id="69" w:author="Takemura, Shin-ya" w:date="2017-04-01T02:16:00Z">
        <w:r w:rsidR="0059648F">
          <w:rPr>
            <w:rFonts w:ascii="Arial" w:eastAsiaTheme="minorEastAsia" w:hAnsi="Arial"/>
            <w:color w:val="000000"/>
            <w:szCs w:val="32"/>
            <w:lang w:eastAsia="ja-JP"/>
          </w:rPr>
          <w:t xml:space="preserve">of Tm3 cells </w:t>
        </w:r>
      </w:ins>
      <w:r w:rsidR="00CD0BC9" w:rsidRPr="003743FC">
        <w:rPr>
          <w:rFonts w:ascii="Arial" w:eastAsiaTheme="minorEastAsia" w:hAnsi="Arial"/>
          <w:color w:val="000000"/>
          <w:szCs w:val="32"/>
          <w:lang w:eastAsia="ja-JP"/>
        </w:rPr>
        <w:t>in strata M1 and M5 (</w:t>
      </w:r>
      <w:r w:rsidR="00CD0BC9" w:rsidRPr="003471CE">
        <w:rPr>
          <w:rFonts w:ascii="Arial" w:eastAsiaTheme="minorEastAsia" w:hAnsi="Arial"/>
          <w:color w:val="000000"/>
          <w:szCs w:val="32"/>
          <w:lang w:eastAsia="ja-JP"/>
        </w:rPr>
        <w:t>Figure 2A</w:t>
      </w:r>
      <w:del w:id="70" w:author="Takemura, Shin-ya" w:date="2017-04-01T02:16:00Z">
        <w:r w:rsidR="00CD0BC9" w:rsidRPr="003743FC">
          <w:rPr>
            <w:rFonts w:ascii="Arial" w:eastAsiaTheme="minorEastAsia" w:hAnsi="Arial"/>
            <w:color w:val="000000"/>
            <w:szCs w:val="32"/>
            <w:lang w:eastAsia="ja-JP"/>
          </w:rPr>
          <w:delText>)</w:delText>
        </w:r>
        <w:r w:rsidR="00F533B5">
          <w:rPr>
            <w:rFonts w:ascii="Arial" w:eastAsiaTheme="minorEastAsia" w:hAnsi="Arial"/>
            <w:color w:val="000000"/>
            <w:szCs w:val="32"/>
            <w:lang w:eastAsia="ja-JP"/>
          </w:rPr>
          <w:delText>, extending wider than</w:delText>
        </w:r>
      </w:del>
      <w:ins w:id="71" w:author="Takemura, Shin-ya" w:date="2017-04-01T02:16:00Z">
        <w:r w:rsidR="00CD0BC9" w:rsidRPr="003743FC">
          <w:rPr>
            <w:rFonts w:ascii="Arial" w:eastAsiaTheme="minorEastAsia" w:hAnsi="Arial"/>
            <w:color w:val="000000"/>
            <w:szCs w:val="32"/>
            <w:lang w:eastAsia="ja-JP"/>
          </w:rPr>
          <w:t>)</w:t>
        </w:r>
        <w:r w:rsidR="0059648F">
          <w:rPr>
            <w:rFonts w:ascii="Arial" w:eastAsiaTheme="minorEastAsia" w:hAnsi="Arial"/>
            <w:color w:val="000000"/>
            <w:szCs w:val="32"/>
            <w:lang w:eastAsia="ja-JP"/>
          </w:rPr>
          <w:t xml:space="preserve"> extend beyond</w:t>
        </w:r>
      </w:ins>
      <w:r w:rsidR="00F533B5">
        <w:rPr>
          <w:rFonts w:ascii="Arial" w:eastAsiaTheme="minorEastAsia" w:hAnsi="Arial"/>
          <w:color w:val="000000"/>
          <w:szCs w:val="32"/>
          <w:lang w:eastAsia="ja-JP"/>
        </w:rPr>
        <w:t xml:space="preserve"> the 7-column region</w:t>
      </w:r>
      <w:r w:rsidR="00CD0BC9" w:rsidRPr="003743FC">
        <w:rPr>
          <w:rFonts w:ascii="Arial" w:eastAsiaTheme="minorEastAsia" w:hAnsi="Arial"/>
          <w:color w:val="000000"/>
          <w:szCs w:val="32"/>
          <w:lang w:eastAsia="ja-JP"/>
        </w:rPr>
        <w:t xml:space="preserve">. </w:t>
      </w:r>
      <w:r w:rsidR="00B66B8F">
        <w:rPr>
          <w:rFonts w:ascii="Arial" w:eastAsiaTheme="minorEastAsia" w:hAnsi="Arial"/>
          <w:color w:val="000000"/>
          <w:szCs w:val="32"/>
          <w:lang w:eastAsia="ja-JP"/>
        </w:rPr>
        <w:t xml:space="preserve"> </w:t>
      </w:r>
      <w:r w:rsidR="00B151FA" w:rsidRPr="003743FC">
        <w:rPr>
          <w:rFonts w:ascii="Arial" w:eastAsiaTheme="minorEastAsia" w:hAnsi="Arial"/>
          <w:color w:val="000000"/>
          <w:szCs w:val="32"/>
          <w:lang w:eastAsia="ja-JP"/>
        </w:rPr>
        <w:t xml:space="preserve">The reconstructed Tm3s therefore receive some input </w:t>
      </w:r>
      <w:r w:rsidR="00942039">
        <w:rPr>
          <w:rFonts w:ascii="Arial" w:eastAsiaTheme="minorEastAsia" w:hAnsi="Arial"/>
          <w:color w:val="000000"/>
          <w:szCs w:val="32"/>
          <w:lang w:eastAsia="ja-JP"/>
        </w:rPr>
        <w:t xml:space="preserve">from columns </w:t>
      </w:r>
      <w:del w:id="72" w:author="Takemura, Shin-ya" w:date="2017-04-01T02:16:00Z">
        <w:r w:rsidR="00942039">
          <w:rPr>
            <w:rFonts w:ascii="Arial" w:eastAsiaTheme="minorEastAsia" w:hAnsi="Arial"/>
            <w:color w:val="000000"/>
            <w:szCs w:val="32"/>
            <w:lang w:eastAsia="ja-JP"/>
          </w:rPr>
          <w:delText>outside</w:delText>
        </w:r>
      </w:del>
      <w:ins w:id="73" w:author="Takemura, Shin-ya" w:date="2017-04-01T02:16:00Z">
        <w:r w:rsidR="00D333E4">
          <w:rPr>
            <w:rFonts w:ascii="Arial" w:eastAsiaTheme="minorEastAsia" w:hAnsi="Arial"/>
            <w:color w:val="000000"/>
            <w:szCs w:val="32"/>
            <w:lang w:eastAsia="ja-JP"/>
          </w:rPr>
          <w:t>not contained</w:t>
        </w:r>
        <w:r w:rsidR="009A777A">
          <w:rPr>
            <w:rFonts w:ascii="Arial" w:eastAsiaTheme="minorEastAsia" w:hAnsi="Arial"/>
            <w:color w:val="000000"/>
            <w:szCs w:val="32"/>
            <w:lang w:eastAsia="ja-JP"/>
          </w:rPr>
          <w:t xml:space="preserve"> in</w:t>
        </w:r>
      </w:ins>
      <w:r w:rsidR="009A777A">
        <w:rPr>
          <w:rFonts w:ascii="Arial" w:eastAsiaTheme="minorEastAsia" w:hAnsi="Arial"/>
          <w:color w:val="000000"/>
          <w:szCs w:val="32"/>
          <w:lang w:eastAsia="ja-JP"/>
        </w:rPr>
        <w:t xml:space="preserve"> the </w:t>
      </w:r>
      <w:del w:id="74" w:author="Takemura, Shin-ya" w:date="2017-04-01T02:16:00Z">
        <w:r w:rsidR="00F13C5A">
          <w:rPr>
            <w:rFonts w:ascii="Arial" w:eastAsiaTheme="minorEastAsia" w:hAnsi="Arial"/>
            <w:color w:val="000000"/>
            <w:szCs w:val="32"/>
            <w:lang w:eastAsia="ja-JP"/>
          </w:rPr>
          <w:delText>imaged</w:delText>
        </w:r>
        <w:r w:rsidR="00942039">
          <w:rPr>
            <w:rFonts w:ascii="Arial" w:eastAsiaTheme="minorEastAsia" w:hAnsi="Arial"/>
            <w:color w:val="000000"/>
            <w:szCs w:val="32"/>
            <w:lang w:eastAsia="ja-JP"/>
          </w:rPr>
          <w:delText xml:space="preserve"> </w:delText>
        </w:r>
        <w:r w:rsidR="00F13C5A">
          <w:rPr>
            <w:rFonts w:ascii="Arial" w:eastAsiaTheme="minorEastAsia" w:hAnsi="Arial"/>
            <w:color w:val="000000"/>
            <w:szCs w:val="32"/>
            <w:lang w:eastAsia="ja-JP"/>
          </w:rPr>
          <w:delText>7-column</w:delText>
        </w:r>
        <w:r w:rsidR="00942039">
          <w:rPr>
            <w:rFonts w:ascii="Arial" w:eastAsiaTheme="minorEastAsia" w:hAnsi="Arial"/>
            <w:color w:val="000000"/>
            <w:szCs w:val="32"/>
            <w:lang w:eastAsia="ja-JP"/>
          </w:rPr>
          <w:delText xml:space="preserve"> volume</w:delText>
        </w:r>
      </w:del>
      <w:ins w:id="75" w:author="Takemura, Shin-ya" w:date="2017-04-01T02:16:00Z">
        <w:r w:rsidR="009A777A">
          <w:rPr>
            <w:rFonts w:ascii="Arial" w:eastAsiaTheme="minorEastAsia" w:hAnsi="Arial"/>
            <w:color w:val="000000"/>
            <w:szCs w:val="32"/>
            <w:lang w:eastAsia="ja-JP"/>
          </w:rPr>
          <w:t>FIB</w:t>
        </w:r>
        <w:r w:rsidR="00D333E4">
          <w:rPr>
            <w:rFonts w:ascii="Arial" w:eastAsiaTheme="minorEastAsia" w:hAnsi="Arial"/>
            <w:color w:val="000000"/>
            <w:szCs w:val="32"/>
            <w:lang w:eastAsia="ja-JP"/>
          </w:rPr>
          <w:t>SEM image stack used here and</w:t>
        </w:r>
      </w:ins>
      <w:r w:rsidR="00942039">
        <w:rPr>
          <w:rFonts w:ascii="Arial" w:eastAsiaTheme="minorEastAsia" w:hAnsi="Arial"/>
          <w:color w:val="000000"/>
          <w:szCs w:val="32"/>
          <w:lang w:eastAsia="ja-JP"/>
        </w:rPr>
        <w:t xml:space="preserve"> </w:t>
      </w:r>
      <w:r w:rsidR="00E20CCA">
        <w:rPr>
          <w:rFonts w:ascii="Arial" w:eastAsiaTheme="minorEastAsia" w:hAnsi="Arial" w:hint="eastAsia"/>
          <w:color w:val="000000"/>
          <w:szCs w:val="32"/>
          <w:lang w:eastAsia="ja-JP"/>
        </w:rPr>
        <w:t xml:space="preserve">which </w:t>
      </w:r>
      <w:r w:rsidR="00B151FA" w:rsidRPr="003743FC">
        <w:rPr>
          <w:rFonts w:ascii="Arial" w:eastAsiaTheme="minorEastAsia" w:hAnsi="Arial"/>
          <w:color w:val="000000"/>
          <w:szCs w:val="32"/>
          <w:lang w:eastAsia="ja-JP"/>
        </w:rPr>
        <w:t>we</w:t>
      </w:r>
      <w:ins w:id="76" w:author="Takemura, Shin-ya" w:date="2017-04-01T02:16:00Z">
        <w:r w:rsidR="00B151FA" w:rsidRPr="003743FC">
          <w:rPr>
            <w:rFonts w:ascii="Arial" w:eastAsiaTheme="minorEastAsia" w:hAnsi="Arial"/>
            <w:color w:val="000000"/>
            <w:szCs w:val="32"/>
            <w:lang w:eastAsia="ja-JP"/>
          </w:rPr>
          <w:t xml:space="preserve"> </w:t>
        </w:r>
        <w:r w:rsidR="00D333E4">
          <w:rPr>
            <w:rFonts w:ascii="Arial" w:eastAsiaTheme="minorEastAsia" w:hAnsi="Arial"/>
            <w:color w:val="000000"/>
            <w:szCs w:val="32"/>
            <w:lang w:eastAsia="ja-JP"/>
          </w:rPr>
          <w:t>therefore</w:t>
        </w:r>
      </w:ins>
      <w:r w:rsidR="00D333E4">
        <w:rPr>
          <w:rFonts w:ascii="Arial" w:eastAsiaTheme="minorEastAsia" w:hAnsi="Arial"/>
          <w:color w:val="000000"/>
          <w:szCs w:val="32"/>
          <w:lang w:eastAsia="ja-JP"/>
        </w:rPr>
        <w:t xml:space="preserve"> </w:t>
      </w:r>
      <w:r w:rsidR="00B151FA" w:rsidRPr="003743FC">
        <w:rPr>
          <w:rFonts w:ascii="Arial" w:eastAsiaTheme="minorEastAsia" w:hAnsi="Arial"/>
          <w:color w:val="000000"/>
          <w:szCs w:val="32"/>
          <w:lang w:eastAsia="ja-JP"/>
        </w:rPr>
        <w:t>could not trace</w:t>
      </w:r>
      <w:r w:rsidR="00B151FA">
        <w:rPr>
          <w:rFonts w:ascii="Arial" w:eastAsiaTheme="minorEastAsia" w:hAnsi="Arial"/>
          <w:color w:val="000000"/>
          <w:szCs w:val="32"/>
          <w:lang w:eastAsia="ja-JP"/>
        </w:rPr>
        <w:t xml:space="preserve">.  This limits the accuracy with which potential spatial offsets between Tm3 and other cell types </w:t>
      </w:r>
      <w:del w:id="77" w:author="Takemura, Shin-ya" w:date="2017-04-01T02:16:00Z">
        <w:r w:rsidR="00B151FA">
          <w:rPr>
            <w:rFonts w:ascii="Arial" w:eastAsiaTheme="minorEastAsia" w:hAnsi="Arial"/>
            <w:color w:val="000000"/>
            <w:szCs w:val="32"/>
            <w:lang w:eastAsia="ja-JP"/>
          </w:rPr>
          <w:delText>can</w:delText>
        </w:r>
      </w:del>
      <w:ins w:id="78" w:author="Takemura, Shin-ya" w:date="2017-04-01T02:16:00Z">
        <w:r w:rsidR="00B151FA">
          <w:rPr>
            <w:rFonts w:ascii="Arial" w:eastAsiaTheme="minorEastAsia" w:hAnsi="Arial"/>
            <w:color w:val="000000"/>
            <w:szCs w:val="32"/>
            <w:lang w:eastAsia="ja-JP"/>
          </w:rPr>
          <w:t>c</w:t>
        </w:r>
        <w:r w:rsidR="00B66B8F">
          <w:rPr>
            <w:rFonts w:ascii="Arial" w:eastAsiaTheme="minorEastAsia" w:hAnsi="Arial"/>
            <w:color w:val="000000"/>
            <w:szCs w:val="32"/>
            <w:lang w:eastAsia="ja-JP"/>
          </w:rPr>
          <w:t>ould</w:t>
        </w:r>
      </w:ins>
      <w:r w:rsidR="00B151FA">
        <w:rPr>
          <w:rFonts w:ascii="Arial" w:eastAsiaTheme="minorEastAsia" w:hAnsi="Arial"/>
          <w:color w:val="000000"/>
          <w:szCs w:val="32"/>
          <w:lang w:eastAsia="ja-JP"/>
        </w:rPr>
        <w:t xml:space="preserve"> be determined</w:t>
      </w:r>
      <w:r w:rsidR="00B151FA" w:rsidRPr="003743FC">
        <w:rPr>
          <w:rFonts w:ascii="Arial" w:eastAsiaTheme="minorEastAsia" w:hAnsi="Arial"/>
          <w:color w:val="000000"/>
          <w:szCs w:val="32"/>
          <w:lang w:eastAsia="ja-JP"/>
        </w:rPr>
        <w:t xml:space="preserve"> </w:t>
      </w:r>
      <w:r w:rsidR="00B151FA">
        <w:rPr>
          <w:rFonts w:ascii="Arial" w:eastAsiaTheme="minorEastAsia" w:hAnsi="Arial"/>
          <w:color w:val="000000"/>
          <w:szCs w:val="32"/>
          <w:lang w:eastAsia="ja-JP"/>
        </w:rPr>
        <w:t xml:space="preserve">(see </w:t>
      </w:r>
      <w:r w:rsidR="00344289">
        <w:rPr>
          <w:rFonts w:ascii="Arial" w:eastAsiaTheme="minorEastAsia" w:hAnsi="Arial"/>
          <w:color w:val="000000"/>
          <w:szCs w:val="32"/>
          <w:lang w:eastAsia="ja-JP"/>
        </w:rPr>
        <w:t xml:space="preserve">Figure 3 – Figure Supplement </w:t>
      </w:r>
      <w:del w:id="79" w:author="Takemura, Shin-ya" w:date="2017-04-01T02:16:00Z">
        <w:r w:rsidR="00344289">
          <w:rPr>
            <w:rFonts w:ascii="Arial" w:eastAsiaTheme="minorEastAsia" w:hAnsi="Arial"/>
            <w:color w:val="000000"/>
            <w:szCs w:val="32"/>
            <w:lang w:eastAsia="ja-JP"/>
          </w:rPr>
          <w:delText>2</w:delText>
        </w:r>
        <w:r w:rsidR="00B151FA">
          <w:rPr>
            <w:rFonts w:ascii="Arial" w:eastAsiaTheme="minorEastAsia" w:hAnsi="Arial" w:hint="eastAsia"/>
            <w:color w:val="000000"/>
            <w:szCs w:val="32"/>
            <w:lang w:eastAsia="ja-JP"/>
          </w:rPr>
          <w:delText>A</w:delText>
        </w:r>
      </w:del>
      <w:ins w:id="80" w:author="Takemura, Shin-ya" w:date="2017-04-01T02:16:00Z">
        <w:r w:rsidR="001074C0">
          <w:rPr>
            <w:rFonts w:ascii="Arial" w:eastAsiaTheme="minorEastAsia" w:hAnsi="Arial"/>
            <w:color w:val="000000"/>
            <w:szCs w:val="32"/>
            <w:lang w:eastAsia="ja-JP"/>
          </w:rPr>
          <w:t>3</w:t>
        </w:r>
        <w:r w:rsidR="00B151FA">
          <w:rPr>
            <w:rFonts w:ascii="Arial" w:eastAsiaTheme="minorEastAsia" w:hAnsi="Arial" w:hint="eastAsia"/>
            <w:color w:val="000000"/>
            <w:szCs w:val="32"/>
            <w:lang w:eastAsia="ja-JP"/>
          </w:rPr>
          <w:t>A</w:t>
        </w:r>
      </w:ins>
      <w:r w:rsidR="00B151FA">
        <w:rPr>
          <w:rFonts w:ascii="Arial" w:eastAsiaTheme="minorEastAsia" w:hAnsi="Arial"/>
          <w:color w:val="000000"/>
          <w:szCs w:val="32"/>
          <w:lang w:eastAsia="ja-JP"/>
        </w:rPr>
        <w:t xml:space="preserve"> and Discussion)</w:t>
      </w:r>
      <w:r w:rsidR="00B151FA" w:rsidRPr="003743FC">
        <w:rPr>
          <w:rFonts w:ascii="Arial" w:eastAsiaTheme="minorEastAsia" w:hAnsi="Arial"/>
          <w:color w:val="000000"/>
          <w:szCs w:val="32"/>
          <w:lang w:eastAsia="ja-JP"/>
        </w:rPr>
        <w:t>.</w:t>
      </w:r>
    </w:p>
    <w:p w14:paraId="57C78F52" w14:textId="72629368" w:rsidR="00E20CCA" w:rsidRDefault="00BB79DC" w:rsidP="001705B0">
      <w:pPr>
        <w:spacing w:line="360" w:lineRule="auto"/>
        <w:ind w:firstLine="720"/>
        <w:rPr>
          <w:rFonts w:ascii="Arial" w:eastAsiaTheme="minorEastAsia" w:hAnsi="Arial"/>
          <w:color w:val="000000"/>
          <w:szCs w:val="32"/>
          <w:lang w:eastAsia="ja-JP"/>
        </w:rPr>
      </w:pPr>
      <w:r w:rsidRPr="003743FC">
        <w:rPr>
          <w:rFonts w:ascii="Arial" w:eastAsiaTheme="minorEastAsia" w:hAnsi="Arial"/>
          <w:color w:val="000000"/>
          <w:szCs w:val="32"/>
          <w:lang w:eastAsia="ja-JP"/>
        </w:rPr>
        <w:t>I</w:t>
      </w:r>
      <w:r w:rsidR="00F7024F" w:rsidRPr="003743FC">
        <w:rPr>
          <w:rFonts w:ascii="Arial" w:eastAsiaTheme="minorEastAsia" w:hAnsi="Arial" w:hint="eastAsia"/>
          <w:color w:val="000000"/>
          <w:szCs w:val="32"/>
          <w:lang w:eastAsia="ja-JP"/>
        </w:rPr>
        <w:t xml:space="preserve">nputs </w:t>
      </w:r>
      <w:ins w:id="81" w:author="Takemura, Shin-ya" w:date="2017-04-01T02:16:00Z">
        <w:r w:rsidR="00B66B8F" w:rsidRPr="003743FC">
          <w:rPr>
            <w:rFonts w:ascii="Arial" w:eastAsiaTheme="minorEastAsia" w:hAnsi="Arial" w:hint="eastAsia"/>
            <w:color w:val="000000"/>
            <w:szCs w:val="32"/>
            <w:lang w:eastAsia="ja-JP"/>
          </w:rPr>
          <w:t xml:space="preserve">to T4 </w:t>
        </w:r>
      </w:ins>
      <w:r w:rsidR="00F7024F" w:rsidRPr="003743FC">
        <w:rPr>
          <w:rFonts w:ascii="Arial" w:eastAsiaTheme="minorEastAsia" w:hAnsi="Arial" w:hint="eastAsia"/>
          <w:color w:val="000000"/>
          <w:szCs w:val="32"/>
          <w:lang w:eastAsia="ja-JP"/>
        </w:rPr>
        <w:t>from Mi4</w:t>
      </w:r>
      <w:r w:rsidR="00F7024F" w:rsidRPr="003743FC">
        <w:rPr>
          <w:rFonts w:ascii="Arial" w:eastAsiaTheme="minorEastAsia" w:hAnsi="Arial"/>
          <w:color w:val="000000"/>
          <w:szCs w:val="32"/>
          <w:lang w:eastAsia="ja-JP"/>
        </w:rPr>
        <w:t xml:space="preserve"> and </w:t>
      </w:r>
      <w:r w:rsidR="00F7024F" w:rsidRPr="003743FC">
        <w:rPr>
          <w:rFonts w:ascii="Arial" w:eastAsiaTheme="minorEastAsia" w:hAnsi="Arial" w:hint="eastAsia"/>
          <w:color w:val="000000"/>
          <w:szCs w:val="32"/>
          <w:lang w:eastAsia="ja-JP"/>
        </w:rPr>
        <w:t>Mi9</w:t>
      </w:r>
      <w:r w:rsidR="00F7024F" w:rsidRPr="003743FC">
        <w:rPr>
          <w:rFonts w:ascii="Arial" w:eastAsiaTheme="minorEastAsia" w:hAnsi="Arial"/>
          <w:color w:val="000000"/>
          <w:szCs w:val="32"/>
          <w:lang w:eastAsia="ja-JP"/>
        </w:rPr>
        <w:t xml:space="preserve"> </w:t>
      </w:r>
      <w:del w:id="82" w:author="Takemura, Shin-ya" w:date="2017-04-01T02:16:00Z">
        <w:r w:rsidR="00F7024F" w:rsidRPr="003743FC">
          <w:rPr>
            <w:rFonts w:ascii="Arial" w:eastAsiaTheme="minorEastAsia" w:hAnsi="Arial" w:hint="eastAsia"/>
            <w:color w:val="000000"/>
            <w:szCs w:val="32"/>
            <w:lang w:eastAsia="ja-JP"/>
          </w:rPr>
          <w:delText xml:space="preserve">to T4 </w:delText>
        </w:r>
      </w:del>
      <w:r w:rsidR="00F7024F" w:rsidRPr="003743FC">
        <w:rPr>
          <w:rFonts w:ascii="Arial" w:eastAsiaTheme="minorEastAsia" w:hAnsi="Arial" w:hint="eastAsia"/>
          <w:color w:val="000000"/>
          <w:szCs w:val="32"/>
          <w:lang w:eastAsia="ja-JP"/>
        </w:rPr>
        <w:t xml:space="preserve">are </w:t>
      </w:r>
      <w:r w:rsidR="00F7024F" w:rsidRPr="003743FC">
        <w:rPr>
          <w:rFonts w:ascii="Arial" w:eastAsiaTheme="minorEastAsia" w:hAnsi="Arial"/>
          <w:color w:val="000000"/>
          <w:szCs w:val="32"/>
          <w:lang w:eastAsia="ja-JP"/>
        </w:rPr>
        <w:t>notic</w:t>
      </w:r>
      <w:r w:rsidR="00F7024F" w:rsidRPr="003743FC">
        <w:rPr>
          <w:rFonts w:ascii="Arial" w:eastAsiaTheme="minorEastAsia" w:hAnsi="Arial" w:hint="eastAsia"/>
          <w:color w:val="000000"/>
          <w:szCs w:val="32"/>
          <w:lang w:eastAsia="ja-JP"/>
        </w:rPr>
        <w:t>e</w:t>
      </w:r>
      <w:r w:rsidR="00F7024F" w:rsidRPr="003743FC">
        <w:rPr>
          <w:rFonts w:ascii="Arial" w:eastAsiaTheme="minorEastAsia" w:hAnsi="Arial"/>
          <w:color w:val="000000"/>
          <w:szCs w:val="32"/>
          <w:lang w:eastAsia="ja-JP"/>
        </w:rPr>
        <w:t>ably</w:t>
      </w:r>
      <w:r w:rsidR="00F7024F" w:rsidRPr="003743FC">
        <w:rPr>
          <w:rFonts w:ascii="Arial" w:eastAsiaTheme="minorEastAsia" w:hAnsi="Arial" w:hint="eastAsia"/>
          <w:color w:val="000000"/>
          <w:szCs w:val="32"/>
          <w:lang w:eastAsia="ja-JP"/>
        </w:rPr>
        <w:t xml:space="preserve"> segregated </w:t>
      </w:r>
      <w:r w:rsidR="00F7024F" w:rsidRPr="003743FC">
        <w:rPr>
          <w:rFonts w:ascii="Arial" w:eastAsiaTheme="minorEastAsia" w:hAnsi="Arial"/>
          <w:color w:val="000000"/>
          <w:szCs w:val="32"/>
          <w:lang w:eastAsia="ja-JP"/>
        </w:rPr>
        <w:t xml:space="preserve">from </w:t>
      </w:r>
      <w:r w:rsidR="00F7024F" w:rsidRPr="003743FC">
        <w:rPr>
          <w:rFonts w:ascii="Arial" w:eastAsiaTheme="minorEastAsia" w:hAnsi="Arial" w:hint="eastAsia"/>
          <w:color w:val="000000"/>
          <w:szCs w:val="32"/>
          <w:lang w:eastAsia="ja-JP"/>
        </w:rPr>
        <w:t>each other</w:t>
      </w:r>
      <w:r w:rsidR="00F7024F" w:rsidRPr="003743FC">
        <w:rPr>
          <w:rFonts w:ascii="Arial" w:eastAsiaTheme="minorEastAsia" w:hAnsi="Arial"/>
          <w:color w:val="000000"/>
          <w:szCs w:val="32"/>
          <w:lang w:eastAsia="ja-JP"/>
        </w:rPr>
        <w:t xml:space="preserve"> (</w:t>
      </w:r>
      <w:r w:rsidR="00A24E08" w:rsidRPr="003471CE">
        <w:rPr>
          <w:rFonts w:ascii="Arial" w:eastAsiaTheme="minorEastAsia" w:hAnsi="Arial"/>
          <w:color w:val="000000"/>
          <w:szCs w:val="32"/>
          <w:lang w:eastAsia="ja-JP"/>
        </w:rPr>
        <w:t xml:space="preserve">Figure </w:t>
      </w:r>
      <w:del w:id="83" w:author="Takemura, Shin-ya" w:date="2017-04-01T02:16:00Z">
        <w:r w:rsidR="00A24E08" w:rsidRPr="003471CE">
          <w:rPr>
            <w:rFonts w:ascii="Arial" w:eastAsiaTheme="minorEastAsia" w:hAnsi="Arial"/>
            <w:color w:val="000000"/>
            <w:szCs w:val="32"/>
            <w:lang w:eastAsia="ja-JP"/>
          </w:rPr>
          <w:delText>3B</w:delText>
        </w:r>
      </w:del>
      <w:ins w:id="84" w:author="Takemura, Shin-ya" w:date="2017-04-01T02:16:00Z">
        <w:r w:rsidR="00DE0E62" w:rsidRPr="003471CE">
          <w:rPr>
            <w:rFonts w:ascii="Arial" w:eastAsiaTheme="minorEastAsia" w:hAnsi="Arial"/>
            <w:color w:val="000000"/>
            <w:szCs w:val="32"/>
            <w:lang w:eastAsia="ja-JP"/>
          </w:rPr>
          <w:t>3</w:t>
        </w:r>
        <w:r w:rsidR="00DE0E62">
          <w:rPr>
            <w:rFonts w:ascii="Arial" w:eastAsiaTheme="minorEastAsia" w:hAnsi="Arial"/>
            <w:color w:val="000000"/>
            <w:szCs w:val="32"/>
            <w:lang w:eastAsia="ja-JP"/>
          </w:rPr>
          <w:t>A</w:t>
        </w:r>
      </w:ins>
      <w:r w:rsidR="00DE0E62">
        <w:rPr>
          <w:rFonts w:ascii="Arial" w:eastAsiaTheme="minorEastAsia" w:hAnsi="Arial"/>
          <w:color w:val="000000"/>
          <w:szCs w:val="32"/>
          <w:lang w:eastAsia="ja-JP"/>
        </w:rPr>
        <w:t xml:space="preserve"> </w:t>
      </w:r>
      <w:r w:rsidR="003743FC">
        <w:rPr>
          <w:rFonts w:ascii="Arial" w:eastAsiaTheme="minorEastAsia" w:hAnsi="Arial"/>
          <w:color w:val="000000"/>
          <w:szCs w:val="32"/>
          <w:lang w:eastAsia="ja-JP"/>
        </w:rPr>
        <w:t>and</w:t>
      </w:r>
      <w:r w:rsidR="00A24E08" w:rsidRPr="003471CE">
        <w:rPr>
          <w:rFonts w:ascii="Arial" w:eastAsiaTheme="minorEastAsia" w:hAnsi="Arial"/>
          <w:color w:val="000000"/>
          <w:szCs w:val="32"/>
          <w:lang w:eastAsia="ja-JP"/>
        </w:rPr>
        <w:t xml:space="preserve"> </w:t>
      </w:r>
      <w:del w:id="85" w:author="Takemura, Shin-ya" w:date="2017-04-01T02:16:00Z">
        <w:r w:rsidR="003743FC">
          <w:rPr>
            <w:rFonts w:ascii="Arial" w:eastAsiaTheme="minorEastAsia" w:hAnsi="Arial"/>
            <w:color w:val="000000"/>
            <w:szCs w:val="32"/>
            <w:lang w:eastAsia="ja-JP"/>
          </w:rPr>
          <w:delText>3</w:delText>
        </w:r>
        <w:r w:rsidR="00A24E08" w:rsidRPr="003471CE">
          <w:rPr>
            <w:rFonts w:ascii="Arial" w:eastAsiaTheme="minorEastAsia" w:hAnsi="Arial"/>
            <w:color w:val="000000"/>
            <w:szCs w:val="32"/>
            <w:lang w:eastAsia="ja-JP"/>
          </w:rPr>
          <w:delText>D</w:delText>
        </w:r>
      </w:del>
      <w:ins w:id="86" w:author="Takemura, Shin-ya" w:date="2017-04-01T02:16:00Z">
        <w:r w:rsidR="00DE0E62">
          <w:rPr>
            <w:rFonts w:ascii="Arial" w:eastAsiaTheme="minorEastAsia" w:hAnsi="Arial"/>
            <w:color w:val="000000"/>
            <w:szCs w:val="32"/>
            <w:lang w:eastAsia="ja-JP"/>
          </w:rPr>
          <w:t>3C</w:t>
        </w:r>
      </w:ins>
      <w:r w:rsidR="00F7024F" w:rsidRPr="003743FC">
        <w:rPr>
          <w:rFonts w:ascii="Arial" w:eastAsiaTheme="minorEastAsia" w:hAnsi="Arial"/>
          <w:color w:val="000000"/>
          <w:szCs w:val="32"/>
          <w:lang w:eastAsia="ja-JP"/>
        </w:rPr>
        <w:t>)</w:t>
      </w:r>
      <w:r w:rsidR="00F7024F" w:rsidRPr="003743FC">
        <w:rPr>
          <w:rFonts w:ascii="Arial" w:eastAsiaTheme="minorEastAsia" w:hAnsi="Arial" w:hint="eastAsia"/>
          <w:color w:val="000000"/>
          <w:szCs w:val="32"/>
          <w:lang w:eastAsia="ja-JP"/>
        </w:rPr>
        <w:t xml:space="preserve">.  </w:t>
      </w:r>
      <w:r w:rsidR="00F7024F" w:rsidRPr="003743FC">
        <w:rPr>
          <w:rFonts w:ascii="Arial" w:eastAsiaTheme="minorEastAsia" w:hAnsi="Arial"/>
          <w:color w:val="000000"/>
          <w:szCs w:val="32"/>
          <w:lang w:eastAsia="ja-JP"/>
        </w:rPr>
        <w:t>Significant</w:t>
      </w:r>
      <w:r w:rsidR="00F7024F" w:rsidRPr="003743FC">
        <w:rPr>
          <w:rFonts w:ascii="Arial" w:eastAsiaTheme="minorEastAsia" w:hAnsi="Arial" w:hint="eastAsia"/>
          <w:color w:val="000000"/>
          <w:szCs w:val="32"/>
          <w:lang w:eastAsia="ja-JP"/>
        </w:rPr>
        <w:t>ly, Mi9</w:t>
      </w:r>
      <w:r w:rsidR="00F7024F" w:rsidRPr="003743FC">
        <w:rPr>
          <w:rFonts w:ascii="Arial" w:eastAsiaTheme="minorEastAsia" w:hAnsi="Arial"/>
          <w:color w:val="000000"/>
          <w:szCs w:val="32"/>
          <w:lang w:eastAsia="ja-JP"/>
        </w:rPr>
        <w:t>’</w:t>
      </w:r>
      <w:r w:rsidR="00F7024F" w:rsidRPr="003743FC">
        <w:rPr>
          <w:rFonts w:ascii="Arial" w:eastAsiaTheme="minorEastAsia" w:hAnsi="Arial" w:hint="eastAsia"/>
          <w:color w:val="000000"/>
          <w:szCs w:val="32"/>
          <w:lang w:eastAsia="ja-JP"/>
        </w:rPr>
        <w:t>s input</w:t>
      </w:r>
      <w:r w:rsidR="00F7024F" w:rsidRPr="003743FC">
        <w:rPr>
          <w:rFonts w:ascii="Arial" w:eastAsiaTheme="minorEastAsia" w:hAnsi="Arial"/>
          <w:color w:val="000000"/>
          <w:szCs w:val="32"/>
          <w:lang w:eastAsia="ja-JP"/>
        </w:rPr>
        <w:t xml:space="preserve"> synapse</w:t>
      </w:r>
      <w:r w:rsidR="00F7024F" w:rsidRPr="003743FC">
        <w:rPr>
          <w:rFonts w:ascii="Arial" w:eastAsiaTheme="minorEastAsia" w:hAnsi="Arial" w:hint="eastAsia"/>
          <w:color w:val="000000"/>
          <w:szCs w:val="32"/>
          <w:lang w:eastAsia="ja-JP"/>
        </w:rPr>
        <w:t xml:space="preserve">s </w:t>
      </w:r>
      <w:r w:rsidR="00F7024F" w:rsidRPr="003743FC">
        <w:rPr>
          <w:rFonts w:ascii="Arial" w:eastAsiaTheme="minorEastAsia" w:hAnsi="Arial"/>
          <w:color w:val="000000"/>
          <w:szCs w:val="32"/>
          <w:lang w:eastAsia="ja-JP"/>
        </w:rPr>
        <w:t xml:space="preserve">always </w:t>
      </w:r>
      <w:r w:rsidR="00F7024F" w:rsidRPr="003743FC">
        <w:rPr>
          <w:rFonts w:ascii="Arial" w:eastAsiaTheme="minorEastAsia" w:hAnsi="Arial" w:hint="eastAsia"/>
          <w:color w:val="000000"/>
          <w:szCs w:val="32"/>
          <w:lang w:eastAsia="ja-JP"/>
        </w:rPr>
        <w:t xml:space="preserve">cluster at the tips of </w:t>
      </w:r>
      <w:r w:rsidR="00F7024F" w:rsidRPr="003743FC">
        <w:rPr>
          <w:rFonts w:ascii="Arial" w:eastAsiaTheme="minorEastAsia" w:hAnsi="Arial"/>
          <w:color w:val="000000"/>
          <w:szCs w:val="32"/>
          <w:lang w:eastAsia="ja-JP"/>
        </w:rPr>
        <w:t xml:space="preserve">the </w:t>
      </w:r>
      <w:r w:rsidR="00F7024F" w:rsidRPr="003743FC">
        <w:rPr>
          <w:rFonts w:ascii="Arial" w:eastAsiaTheme="minorEastAsia" w:hAnsi="Arial" w:hint="eastAsia"/>
          <w:color w:val="000000"/>
          <w:szCs w:val="32"/>
          <w:lang w:eastAsia="ja-JP"/>
        </w:rPr>
        <w:t>T4 dendrites while Mi4</w:t>
      </w:r>
      <w:r w:rsidR="00F7024F" w:rsidRPr="003743FC">
        <w:rPr>
          <w:rFonts w:ascii="Arial" w:eastAsiaTheme="minorEastAsia" w:hAnsi="Arial"/>
          <w:color w:val="000000"/>
          <w:szCs w:val="32"/>
          <w:lang w:eastAsia="ja-JP"/>
        </w:rPr>
        <w:t>’</w:t>
      </w:r>
      <w:r w:rsidR="00F7024F" w:rsidRPr="003743FC">
        <w:rPr>
          <w:rFonts w:ascii="Arial" w:eastAsiaTheme="minorEastAsia" w:hAnsi="Arial" w:hint="eastAsia"/>
          <w:color w:val="000000"/>
          <w:szCs w:val="32"/>
          <w:lang w:eastAsia="ja-JP"/>
        </w:rPr>
        <w:t>s inputs localize to the</w:t>
      </w:r>
      <w:r w:rsidR="00F7024F" w:rsidRPr="003743FC">
        <w:rPr>
          <w:rFonts w:ascii="Arial" w:eastAsiaTheme="minorEastAsia" w:hAnsi="Arial"/>
          <w:color w:val="000000"/>
          <w:szCs w:val="32"/>
          <w:lang w:eastAsia="ja-JP"/>
        </w:rPr>
        <w:t>ir</w:t>
      </w:r>
      <w:r w:rsidR="00F7024F" w:rsidRPr="003743FC">
        <w:rPr>
          <w:rFonts w:ascii="Arial" w:eastAsiaTheme="minorEastAsia" w:hAnsi="Arial" w:hint="eastAsia"/>
          <w:color w:val="000000"/>
          <w:szCs w:val="32"/>
          <w:lang w:eastAsia="ja-JP"/>
        </w:rPr>
        <w:t xml:space="preserve"> bases</w:t>
      </w:r>
      <w:r w:rsidR="00F7024F" w:rsidRPr="003743FC">
        <w:rPr>
          <w:rFonts w:ascii="Arial" w:eastAsiaTheme="minorEastAsia" w:hAnsi="Arial"/>
          <w:color w:val="000000"/>
          <w:szCs w:val="32"/>
          <w:lang w:eastAsia="ja-JP"/>
        </w:rPr>
        <w:t xml:space="preserve"> (</w:t>
      </w:r>
      <w:r w:rsidR="00A24E08" w:rsidRPr="003471CE">
        <w:rPr>
          <w:rFonts w:ascii="Arial" w:eastAsiaTheme="minorEastAsia" w:hAnsi="Arial"/>
          <w:color w:val="000000"/>
          <w:szCs w:val="32"/>
          <w:lang w:eastAsia="ja-JP"/>
        </w:rPr>
        <w:t xml:space="preserve">Figure </w:t>
      </w:r>
      <w:del w:id="87" w:author="Takemura, Shin-ya" w:date="2017-04-01T02:16:00Z">
        <w:r w:rsidR="00A24E08" w:rsidRPr="003471CE">
          <w:rPr>
            <w:rFonts w:ascii="Arial" w:eastAsiaTheme="minorEastAsia" w:hAnsi="Arial"/>
            <w:color w:val="000000"/>
            <w:szCs w:val="32"/>
            <w:lang w:eastAsia="ja-JP"/>
          </w:rPr>
          <w:delText>3D</w:delText>
        </w:r>
      </w:del>
      <w:ins w:id="88" w:author="Takemura, Shin-ya" w:date="2017-04-01T02:16:00Z">
        <w:r w:rsidR="00DE0E62" w:rsidRPr="003471CE">
          <w:rPr>
            <w:rFonts w:ascii="Arial" w:eastAsiaTheme="minorEastAsia" w:hAnsi="Arial"/>
            <w:color w:val="000000"/>
            <w:szCs w:val="32"/>
            <w:lang w:eastAsia="ja-JP"/>
          </w:rPr>
          <w:t>3</w:t>
        </w:r>
        <w:r w:rsidR="00DE0E62">
          <w:rPr>
            <w:rFonts w:ascii="Arial" w:eastAsiaTheme="minorEastAsia" w:hAnsi="Arial"/>
            <w:color w:val="000000"/>
            <w:szCs w:val="32"/>
            <w:lang w:eastAsia="ja-JP"/>
          </w:rPr>
          <w:t>C</w:t>
        </w:r>
      </w:ins>
      <w:r w:rsidR="00F7024F" w:rsidRPr="003743FC">
        <w:rPr>
          <w:rFonts w:ascii="Arial" w:eastAsiaTheme="minorEastAsia" w:hAnsi="Arial"/>
          <w:color w:val="000000"/>
          <w:szCs w:val="32"/>
          <w:lang w:eastAsia="ja-JP"/>
        </w:rPr>
        <w:t>)</w:t>
      </w:r>
      <w:r w:rsidR="00F7024F" w:rsidRPr="003743FC">
        <w:rPr>
          <w:rFonts w:ascii="Arial" w:eastAsiaTheme="minorEastAsia" w:hAnsi="Arial" w:hint="eastAsia"/>
          <w:color w:val="000000"/>
          <w:szCs w:val="32"/>
          <w:lang w:eastAsia="ja-JP"/>
        </w:rPr>
        <w:t xml:space="preserve">. </w:t>
      </w:r>
      <w:r w:rsidR="00031474" w:rsidRPr="003743FC">
        <w:rPr>
          <w:rFonts w:ascii="Arial" w:eastAsiaTheme="minorEastAsia" w:hAnsi="Arial"/>
          <w:color w:val="000000"/>
          <w:szCs w:val="32"/>
          <w:lang w:eastAsia="ja-JP"/>
        </w:rPr>
        <w:t xml:space="preserve"> </w:t>
      </w:r>
      <w:r w:rsidR="00EB0E72" w:rsidRPr="003743FC">
        <w:rPr>
          <w:rFonts w:ascii="Arial" w:eastAsiaTheme="minorEastAsia" w:hAnsi="Arial"/>
          <w:color w:val="000000"/>
          <w:szCs w:val="32"/>
          <w:lang w:val="en-GB" w:eastAsia="ja-JP"/>
        </w:rPr>
        <w:t>Inputs from other T4 cells also clustered towards T4’s dendrite tips (</w:t>
      </w:r>
      <w:r w:rsidR="00A24E08" w:rsidRPr="003471CE">
        <w:rPr>
          <w:rFonts w:ascii="Arial" w:eastAsiaTheme="minorEastAsia" w:hAnsi="Arial"/>
          <w:szCs w:val="32"/>
          <w:lang w:val="en-GB" w:eastAsia="ja-JP"/>
        </w:rPr>
        <w:t xml:space="preserve">Figure </w:t>
      </w:r>
      <w:del w:id="89" w:author="Takemura, Shin-ya" w:date="2017-04-01T02:16:00Z">
        <w:r w:rsidR="005E5595">
          <w:rPr>
            <w:rFonts w:ascii="Arial" w:eastAsiaTheme="minorEastAsia" w:hAnsi="Arial"/>
            <w:szCs w:val="32"/>
            <w:lang w:val="en-GB" w:eastAsia="ja-JP"/>
          </w:rPr>
          <w:delText>3F</w:delText>
        </w:r>
      </w:del>
      <w:ins w:id="90" w:author="Takemura, Shin-ya" w:date="2017-04-01T02:16:00Z">
        <w:r w:rsidR="00DE0E62">
          <w:rPr>
            <w:rFonts w:ascii="Arial" w:eastAsiaTheme="minorEastAsia" w:hAnsi="Arial"/>
            <w:szCs w:val="32"/>
            <w:lang w:val="en-GB" w:eastAsia="ja-JP"/>
          </w:rPr>
          <w:t>3E</w:t>
        </w:r>
      </w:ins>
      <w:r w:rsidR="00EB0E72" w:rsidRPr="003743FC">
        <w:rPr>
          <w:rFonts w:ascii="Arial" w:eastAsiaTheme="minorEastAsia" w:hAnsi="Arial"/>
          <w:szCs w:val="32"/>
          <w:lang w:val="en-GB" w:eastAsia="ja-JP"/>
        </w:rPr>
        <w:t xml:space="preserve">).  </w:t>
      </w:r>
      <w:r w:rsidR="00031474" w:rsidRPr="003743FC">
        <w:rPr>
          <w:rFonts w:ascii="Arial" w:eastAsiaTheme="minorEastAsia" w:hAnsi="Arial"/>
          <w:color w:val="000000"/>
          <w:szCs w:val="32"/>
          <w:lang w:val="en-GB" w:eastAsia="ja-JP"/>
        </w:rPr>
        <w:t>Like</w:t>
      </w:r>
      <w:r w:rsidR="00D76C8F" w:rsidRPr="003743FC">
        <w:rPr>
          <w:rFonts w:ascii="Arial" w:eastAsiaTheme="minorEastAsia" w:hAnsi="Arial"/>
          <w:color w:val="000000"/>
          <w:szCs w:val="32"/>
          <w:lang w:val="en-GB" w:eastAsia="ja-JP"/>
        </w:rPr>
        <w:t xml:space="preserve"> Mi4, </w:t>
      </w:r>
      <w:r w:rsidR="00F7024F" w:rsidRPr="003743FC">
        <w:rPr>
          <w:rFonts w:ascii="Arial" w:eastAsiaTheme="minorEastAsia" w:hAnsi="Arial"/>
          <w:color w:val="000000"/>
          <w:szCs w:val="32"/>
          <w:lang w:eastAsia="ja-JP"/>
        </w:rPr>
        <w:t xml:space="preserve">C3 and </w:t>
      </w:r>
      <w:r w:rsidR="00F7024F" w:rsidRPr="003743FC">
        <w:rPr>
          <w:rFonts w:ascii="Arial" w:eastAsiaTheme="minorEastAsia" w:hAnsi="Arial" w:hint="eastAsia"/>
          <w:color w:val="000000"/>
          <w:szCs w:val="32"/>
          <w:lang w:eastAsia="ja-JP"/>
        </w:rPr>
        <w:t xml:space="preserve">CT1 </w:t>
      </w:r>
      <w:r w:rsidR="00F7024F" w:rsidRPr="003743FC">
        <w:rPr>
          <w:rFonts w:ascii="Arial" w:eastAsiaTheme="minorEastAsia" w:hAnsi="Arial"/>
          <w:color w:val="000000"/>
          <w:szCs w:val="32"/>
          <w:lang w:eastAsia="ja-JP"/>
        </w:rPr>
        <w:t>also ma</w:t>
      </w:r>
      <w:r w:rsidR="00031474" w:rsidRPr="003743FC">
        <w:rPr>
          <w:rFonts w:ascii="Arial" w:eastAsiaTheme="minorEastAsia" w:hAnsi="Arial"/>
          <w:color w:val="000000"/>
          <w:szCs w:val="32"/>
          <w:lang w:eastAsia="ja-JP"/>
        </w:rPr>
        <w:t>d</w:t>
      </w:r>
      <w:r w:rsidR="00F7024F" w:rsidRPr="003743FC">
        <w:rPr>
          <w:rFonts w:ascii="Arial" w:eastAsiaTheme="minorEastAsia" w:hAnsi="Arial"/>
          <w:color w:val="000000"/>
          <w:szCs w:val="32"/>
          <w:lang w:eastAsia="ja-JP"/>
        </w:rPr>
        <w:t xml:space="preserve">e synapses at </w:t>
      </w:r>
      <w:r w:rsidR="00F7024F" w:rsidRPr="003743FC">
        <w:rPr>
          <w:rFonts w:ascii="Arial" w:eastAsiaTheme="minorEastAsia" w:hAnsi="Arial" w:hint="eastAsia"/>
          <w:color w:val="000000"/>
          <w:szCs w:val="32"/>
          <w:lang w:eastAsia="ja-JP"/>
        </w:rPr>
        <w:t xml:space="preserve">the </w:t>
      </w:r>
      <w:r w:rsidR="00F7024F" w:rsidRPr="003743FC">
        <w:rPr>
          <w:rFonts w:ascii="Arial" w:eastAsiaTheme="minorEastAsia" w:hAnsi="Arial"/>
          <w:color w:val="000000"/>
          <w:szCs w:val="32"/>
          <w:lang w:eastAsia="ja-JP"/>
        </w:rPr>
        <w:t>bases</w:t>
      </w:r>
      <w:r w:rsidR="00F7024F" w:rsidRPr="003743FC">
        <w:rPr>
          <w:rFonts w:ascii="Arial" w:eastAsiaTheme="minorEastAsia" w:hAnsi="Arial" w:hint="eastAsia"/>
          <w:color w:val="000000"/>
          <w:szCs w:val="32"/>
          <w:lang w:eastAsia="ja-JP"/>
        </w:rPr>
        <w:t xml:space="preserve"> </w:t>
      </w:r>
      <w:r w:rsidR="00F7024F" w:rsidRPr="003743FC">
        <w:rPr>
          <w:rFonts w:ascii="Arial" w:eastAsiaTheme="minorEastAsia" w:hAnsi="Arial"/>
          <w:color w:val="000000"/>
          <w:szCs w:val="32"/>
          <w:lang w:eastAsia="ja-JP"/>
        </w:rPr>
        <w:t>(</w:t>
      </w:r>
      <w:r w:rsidR="00A24E08" w:rsidRPr="003471CE">
        <w:rPr>
          <w:rFonts w:ascii="Arial" w:eastAsiaTheme="minorEastAsia" w:hAnsi="Arial"/>
          <w:color w:val="000000"/>
          <w:szCs w:val="32"/>
          <w:lang w:eastAsia="ja-JP"/>
        </w:rPr>
        <w:t xml:space="preserve">Figure </w:t>
      </w:r>
      <w:del w:id="91" w:author="Takemura, Shin-ya" w:date="2017-04-01T02:16:00Z">
        <w:r w:rsidR="00A24E08" w:rsidRPr="003471CE">
          <w:rPr>
            <w:rFonts w:ascii="Arial" w:eastAsiaTheme="minorEastAsia" w:hAnsi="Arial"/>
            <w:color w:val="000000"/>
            <w:szCs w:val="32"/>
            <w:lang w:eastAsia="ja-JP"/>
          </w:rPr>
          <w:delText>3D</w:delText>
        </w:r>
      </w:del>
      <w:ins w:id="92" w:author="Takemura, Shin-ya" w:date="2017-04-01T02:16:00Z">
        <w:r w:rsidR="00DE0E62" w:rsidRPr="003471CE">
          <w:rPr>
            <w:rFonts w:ascii="Arial" w:eastAsiaTheme="minorEastAsia" w:hAnsi="Arial"/>
            <w:color w:val="000000"/>
            <w:szCs w:val="32"/>
            <w:lang w:eastAsia="ja-JP"/>
          </w:rPr>
          <w:t>3</w:t>
        </w:r>
        <w:r w:rsidR="00DE0E62">
          <w:rPr>
            <w:rFonts w:ascii="Arial" w:eastAsiaTheme="minorEastAsia" w:hAnsi="Arial"/>
            <w:color w:val="000000"/>
            <w:szCs w:val="32"/>
            <w:lang w:eastAsia="ja-JP"/>
          </w:rPr>
          <w:t>C</w:t>
        </w:r>
      </w:ins>
      <w:r w:rsidR="00F7024F" w:rsidRPr="003743FC">
        <w:rPr>
          <w:rFonts w:ascii="Arial" w:eastAsiaTheme="minorEastAsia" w:hAnsi="Arial"/>
          <w:color w:val="000000"/>
          <w:szCs w:val="32"/>
          <w:lang w:eastAsia="ja-JP"/>
        </w:rPr>
        <w:t xml:space="preserve">).  Even </w:t>
      </w:r>
      <w:r w:rsidR="00F7024F" w:rsidRPr="003743FC">
        <w:rPr>
          <w:rFonts w:ascii="Arial" w:eastAsiaTheme="minorEastAsia" w:hAnsi="Arial" w:hint="eastAsia"/>
          <w:color w:val="000000"/>
          <w:szCs w:val="32"/>
          <w:lang w:eastAsia="ja-JP"/>
        </w:rPr>
        <w:t xml:space="preserve">though </w:t>
      </w:r>
      <w:r w:rsidR="00F7024F" w:rsidRPr="003743FC">
        <w:rPr>
          <w:rFonts w:ascii="Arial" w:eastAsiaTheme="minorEastAsia" w:hAnsi="Arial"/>
          <w:color w:val="000000"/>
          <w:szCs w:val="32"/>
          <w:lang w:eastAsia="ja-JP"/>
        </w:rPr>
        <w:t>CT1 is a wide</w:t>
      </w:r>
      <w:r w:rsidR="00F7024F" w:rsidRPr="003743FC">
        <w:rPr>
          <w:rFonts w:ascii="Arial" w:eastAsiaTheme="minorEastAsia" w:hAnsi="Arial" w:hint="eastAsia"/>
          <w:color w:val="000000"/>
          <w:szCs w:val="32"/>
          <w:lang w:eastAsia="ja-JP"/>
        </w:rPr>
        <w:t>-</w:t>
      </w:r>
      <w:r w:rsidR="00F7024F" w:rsidRPr="003743FC">
        <w:rPr>
          <w:rFonts w:ascii="Arial" w:eastAsiaTheme="minorEastAsia" w:hAnsi="Arial"/>
          <w:color w:val="000000"/>
          <w:szCs w:val="32"/>
          <w:lang w:eastAsia="ja-JP"/>
        </w:rPr>
        <w:t>field neuron (</w:t>
      </w:r>
      <w:r w:rsidR="00A24E08" w:rsidRPr="003471CE">
        <w:rPr>
          <w:rFonts w:ascii="Arial" w:eastAsiaTheme="minorEastAsia" w:hAnsi="Arial"/>
          <w:color w:val="000000"/>
          <w:szCs w:val="32"/>
          <w:lang w:eastAsia="ja-JP"/>
        </w:rPr>
        <w:t>Figure 2C</w:t>
      </w:r>
      <w:r w:rsidR="003743FC">
        <w:rPr>
          <w:rFonts w:ascii="Arial" w:eastAsiaTheme="minorEastAsia" w:hAnsi="Arial"/>
          <w:color w:val="000000"/>
          <w:szCs w:val="32"/>
          <w:lang w:eastAsia="ja-JP"/>
        </w:rPr>
        <w:t>;</w:t>
      </w:r>
      <w:r w:rsidR="00A24E08" w:rsidRPr="003471CE">
        <w:rPr>
          <w:rFonts w:ascii="Arial" w:eastAsiaTheme="minorEastAsia" w:hAnsi="Arial"/>
          <w:color w:val="000000"/>
          <w:szCs w:val="32"/>
          <w:lang w:eastAsia="ja-JP"/>
        </w:rPr>
        <w:t xml:space="preserve"> </w:t>
      </w:r>
      <w:r w:rsidR="00344289">
        <w:rPr>
          <w:rFonts w:ascii="Arial" w:eastAsiaTheme="minorEastAsia" w:hAnsi="Arial"/>
          <w:color w:val="000000"/>
          <w:szCs w:val="32"/>
          <w:lang w:eastAsia="ja-JP"/>
        </w:rPr>
        <w:t>Figure 2 – Figure Supplement 1</w:t>
      </w:r>
      <w:r w:rsidR="00F7024F" w:rsidRPr="003743FC">
        <w:rPr>
          <w:rFonts w:ascii="Arial" w:eastAsiaTheme="minorEastAsia" w:hAnsi="Arial"/>
          <w:color w:val="000000"/>
          <w:szCs w:val="32"/>
          <w:lang w:eastAsia="ja-JP"/>
        </w:rPr>
        <w:t xml:space="preserve">), its </w:t>
      </w:r>
      <w:r w:rsidR="0006234D" w:rsidRPr="003743FC">
        <w:rPr>
          <w:rFonts w:ascii="Arial" w:eastAsiaTheme="minorEastAsia" w:hAnsi="Arial"/>
          <w:color w:val="000000"/>
          <w:szCs w:val="32"/>
          <w:lang w:eastAsia="ja-JP"/>
        </w:rPr>
        <w:t xml:space="preserve">connections are displaced from </w:t>
      </w:r>
      <w:r w:rsidR="0006234D" w:rsidRPr="003743FC">
        <w:rPr>
          <w:rFonts w:ascii="Arial" w:eastAsiaTheme="minorEastAsia" w:hAnsi="Arial"/>
          <w:color w:val="000000"/>
          <w:szCs w:val="32"/>
          <w:lang w:eastAsia="ja-JP"/>
        </w:rPr>
        <w:lastRenderedPageBreak/>
        <w:t xml:space="preserve">the Mi1 </w:t>
      </w:r>
      <w:proofErr w:type="spellStart"/>
      <w:r w:rsidR="00BE7C5D" w:rsidRPr="003743FC">
        <w:rPr>
          <w:rFonts w:ascii="Arial" w:eastAsiaTheme="minorEastAsia" w:hAnsi="Arial" w:hint="eastAsia"/>
          <w:color w:val="000000"/>
          <w:szCs w:val="32"/>
          <w:lang w:eastAsia="ja-JP"/>
        </w:rPr>
        <w:t>centre</w:t>
      </w:r>
      <w:proofErr w:type="spellEnd"/>
      <w:r w:rsidR="0006234D" w:rsidRPr="003743FC">
        <w:rPr>
          <w:rFonts w:ascii="Arial" w:eastAsiaTheme="minorEastAsia" w:hAnsi="Arial"/>
          <w:color w:val="000000"/>
          <w:szCs w:val="32"/>
          <w:lang w:eastAsia="ja-JP"/>
        </w:rPr>
        <w:t xml:space="preserve"> in </w:t>
      </w:r>
      <w:ins w:id="93" w:author="Takemura, Shin-ya" w:date="2017-04-01T02:16:00Z">
        <w:r w:rsidR="00B66B8F">
          <w:rPr>
            <w:rFonts w:ascii="Arial" w:eastAsiaTheme="minorEastAsia" w:hAnsi="Arial"/>
            <w:color w:val="000000"/>
            <w:szCs w:val="32"/>
            <w:lang w:eastAsia="ja-JP"/>
          </w:rPr>
          <w:t xml:space="preserve">a </w:t>
        </w:r>
      </w:ins>
      <w:r w:rsidR="0006234D" w:rsidRPr="003743FC">
        <w:rPr>
          <w:rFonts w:ascii="Arial" w:eastAsiaTheme="minorEastAsia" w:hAnsi="Arial"/>
          <w:color w:val="000000"/>
          <w:szCs w:val="32"/>
          <w:lang w:eastAsia="ja-JP"/>
        </w:rPr>
        <w:t>manner very similar to that of Mi4 and C3</w:t>
      </w:r>
      <w:r w:rsidR="00324925" w:rsidRPr="003743FC">
        <w:rPr>
          <w:rFonts w:ascii="Arial" w:eastAsiaTheme="minorEastAsia" w:hAnsi="Arial" w:hint="eastAsia"/>
          <w:color w:val="000000"/>
          <w:szCs w:val="32"/>
          <w:lang w:eastAsia="ja-JP"/>
        </w:rPr>
        <w:t xml:space="preserve"> (</w:t>
      </w:r>
      <w:r w:rsidR="00A24E08" w:rsidRPr="003471CE">
        <w:rPr>
          <w:rFonts w:ascii="Arial" w:eastAsiaTheme="minorEastAsia" w:hAnsi="Arial"/>
          <w:color w:val="000000"/>
          <w:szCs w:val="32"/>
          <w:lang w:eastAsia="ja-JP"/>
        </w:rPr>
        <w:t xml:space="preserve">Figure </w:t>
      </w:r>
      <w:del w:id="94" w:author="Takemura, Shin-ya" w:date="2017-04-01T02:16:00Z">
        <w:r w:rsidR="00A24E08" w:rsidRPr="003471CE">
          <w:rPr>
            <w:rFonts w:ascii="Arial" w:eastAsiaTheme="minorEastAsia" w:hAnsi="Arial"/>
            <w:color w:val="000000"/>
            <w:szCs w:val="32"/>
            <w:lang w:eastAsia="ja-JP"/>
          </w:rPr>
          <w:delText>3C</w:delText>
        </w:r>
      </w:del>
      <w:ins w:id="95" w:author="Takemura, Shin-ya" w:date="2017-04-01T02:16:00Z">
        <w:r w:rsidR="00DE0E62" w:rsidRPr="003471CE">
          <w:rPr>
            <w:rFonts w:ascii="Arial" w:eastAsiaTheme="minorEastAsia" w:hAnsi="Arial"/>
            <w:color w:val="000000"/>
            <w:szCs w:val="32"/>
            <w:lang w:eastAsia="ja-JP"/>
          </w:rPr>
          <w:t>3</w:t>
        </w:r>
        <w:r w:rsidR="00DE0E62">
          <w:rPr>
            <w:rFonts w:ascii="Arial" w:eastAsiaTheme="minorEastAsia" w:hAnsi="Arial"/>
            <w:color w:val="000000"/>
            <w:szCs w:val="32"/>
            <w:lang w:eastAsia="ja-JP"/>
          </w:rPr>
          <w:t>B</w:t>
        </w:r>
      </w:ins>
      <w:r w:rsidR="00324925" w:rsidRPr="003743FC">
        <w:rPr>
          <w:rFonts w:ascii="Arial" w:eastAsiaTheme="minorEastAsia" w:hAnsi="Arial" w:hint="eastAsia"/>
          <w:color w:val="000000"/>
          <w:szCs w:val="32"/>
          <w:lang w:eastAsia="ja-JP"/>
        </w:rPr>
        <w:t>)</w:t>
      </w:r>
      <w:r w:rsidR="00DD496A" w:rsidRPr="003743FC">
        <w:rPr>
          <w:rFonts w:ascii="Arial" w:eastAsiaTheme="minorEastAsia" w:hAnsi="Arial"/>
          <w:color w:val="000000"/>
          <w:szCs w:val="32"/>
          <w:lang w:eastAsia="ja-JP"/>
        </w:rPr>
        <w:t>,</w:t>
      </w:r>
      <w:r w:rsidR="0006234D" w:rsidRPr="003743FC">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suggest</w:t>
      </w:r>
      <w:r w:rsidR="00DD496A" w:rsidRPr="003743FC">
        <w:rPr>
          <w:rFonts w:ascii="Arial" w:eastAsiaTheme="minorEastAsia" w:hAnsi="Arial"/>
          <w:color w:val="000000"/>
          <w:szCs w:val="32"/>
          <w:lang w:eastAsia="ja-JP"/>
        </w:rPr>
        <w:t>ing</w:t>
      </w:r>
      <w:r w:rsidR="00F7024F" w:rsidRPr="003743FC">
        <w:rPr>
          <w:rFonts w:ascii="Arial" w:eastAsiaTheme="minorEastAsia" w:hAnsi="Arial"/>
          <w:color w:val="000000"/>
          <w:szCs w:val="32"/>
          <w:lang w:eastAsia="ja-JP"/>
        </w:rPr>
        <w:t xml:space="preserve"> that each columnar </w:t>
      </w:r>
      <w:proofErr w:type="spellStart"/>
      <w:r w:rsidR="00F7024F" w:rsidRPr="003743FC">
        <w:rPr>
          <w:rFonts w:ascii="Arial" w:eastAsiaTheme="minorEastAsia" w:hAnsi="Arial"/>
          <w:color w:val="000000"/>
          <w:szCs w:val="32"/>
          <w:lang w:eastAsia="ja-JP"/>
        </w:rPr>
        <w:t>arbo</w:t>
      </w:r>
      <w:r w:rsidR="00F32674" w:rsidRPr="003743FC">
        <w:rPr>
          <w:rFonts w:ascii="Arial" w:eastAsiaTheme="minorEastAsia" w:hAnsi="Arial"/>
          <w:color w:val="000000"/>
          <w:szCs w:val="32"/>
          <w:lang w:eastAsia="ja-JP"/>
        </w:rPr>
        <w:t>u</w:t>
      </w:r>
      <w:r w:rsidR="00F7024F" w:rsidRPr="003743FC">
        <w:rPr>
          <w:rFonts w:ascii="Arial" w:eastAsiaTheme="minorEastAsia" w:hAnsi="Arial"/>
          <w:color w:val="000000"/>
          <w:szCs w:val="32"/>
          <w:lang w:eastAsia="ja-JP"/>
        </w:rPr>
        <w:t>r</w:t>
      </w:r>
      <w:proofErr w:type="spellEnd"/>
      <w:r w:rsidR="00F7024F" w:rsidRPr="003743FC">
        <w:rPr>
          <w:rFonts w:ascii="Arial" w:eastAsiaTheme="minorEastAsia" w:hAnsi="Arial"/>
          <w:color w:val="000000"/>
          <w:szCs w:val="32"/>
          <w:lang w:eastAsia="ja-JP"/>
        </w:rPr>
        <w:t xml:space="preserve"> may serve a local computational role</w:t>
      </w:r>
      <w:r w:rsidR="00DD496A" w:rsidRPr="003743FC">
        <w:rPr>
          <w:rFonts w:ascii="Arial" w:eastAsiaTheme="minorEastAsia" w:hAnsi="Arial"/>
          <w:color w:val="000000"/>
          <w:szCs w:val="32"/>
          <w:lang w:eastAsia="ja-JP"/>
        </w:rPr>
        <w:t>.  W</w:t>
      </w:r>
      <w:r w:rsidR="00F7024F" w:rsidRPr="003743FC">
        <w:rPr>
          <w:rFonts w:ascii="Arial" w:eastAsiaTheme="minorEastAsia" w:hAnsi="Arial"/>
          <w:color w:val="000000"/>
          <w:szCs w:val="32"/>
          <w:lang w:eastAsia="ja-JP"/>
        </w:rPr>
        <w:t xml:space="preserve">e </w:t>
      </w:r>
      <w:r w:rsidRPr="003743FC">
        <w:rPr>
          <w:rFonts w:ascii="Arial" w:eastAsiaTheme="minorEastAsia" w:hAnsi="Arial"/>
          <w:color w:val="000000"/>
          <w:szCs w:val="32"/>
          <w:lang w:eastAsia="ja-JP"/>
        </w:rPr>
        <w:t xml:space="preserve">therefore </w:t>
      </w:r>
      <w:r w:rsidR="00F7024F" w:rsidRPr="003743FC">
        <w:rPr>
          <w:rFonts w:ascii="Arial" w:eastAsiaTheme="minorEastAsia" w:hAnsi="Arial"/>
          <w:color w:val="000000"/>
          <w:szCs w:val="32"/>
          <w:lang w:eastAsia="ja-JP"/>
        </w:rPr>
        <w:t>count</w:t>
      </w:r>
      <w:r w:rsidR="00484FB8" w:rsidRPr="003743FC">
        <w:rPr>
          <w:rFonts w:ascii="Arial" w:eastAsiaTheme="minorEastAsia" w:hAnsi="Arial"/>
          <w:color w:val="000000"/>
          <w:szCs w:val="32"/>
          <w:lang w:eastAsia="ja-JP"/>
        </w:rPr>
        <w:t>ed</w:t>
      </w:r>
      <w:r w:rsidR="00F7024F" w:rsidRPr="003743FC">
        <w:rPr>
          <w:rFonts w:ascii="Arial" w:eastAsiaTheme="minorEastAsia" w:hAnsi="Arial"/>
          <w:color w:val="000000"/>
          <w:szCs w:val="32"/>
          <w:lang w:eastAsia="ja-JP"/>
        </w:rPr>
        <w:t xml:space="preserve"> each column’s CT1 </w:t>
      </w:r>
      <w:proofErr w:type="spellStart"/>
      <w:r w:rsidR="00F7024F" w:rsidRPr="003743FC">
        <w:rPr>
          <w:rFonts w:ascii="Arial" w:eastAsiaTheme="minorEastAsia" w:hAnsi="Arial"/>
          <w:color w:val="000000"/>
          <w:szCs w:val="32"/>
          <w:lang w:eastAsia="ja-JP"/>
        </w:rPr>
        <w:t>arbo</w:t>
      </w:r>
      <w:r w:rsidR="00F32674" w:rsidRPr="003743FC">
        <w:rPr>
          <w:rFonts w:ascii="Arial" w:eastAsiaTheme="minorEastAsia" w:hAnsi="Arial"/>
          <w:color w:val="000000"/>
          <w:szCs w:val="32"/>
          <w:lang w:eastAsia="ja-JP"/>
        </w:rPr>
        <w:t>u</w:t>
      </w:r>
      <w:r w:rsidR="00F7024F" w:rsidRPr="003743FC">
        <w:rPr>
          <w:rFonts w:ascii="Arial" w:eastAsiaTheme="minorEastAsia" w:hAnsi="Arial"/>
          <w:color w:val="000000"/>
          <w:szCs w:val="32"/>
          <w:lang w:eastAsia="ja-JP"/>
        </w:rPr>
        <w:t>r</w:t>
      </w:r>
      <w:proofErr w:type="spellEnd"/>
      <w:r w:rsidR="00F7024F" w:rsidRPr="003743FC">
        <w:rPr>
          <w:rFonts w:ascii="Arial" w:eastAsiaTheme="minorEastAsia" w:hAnsi="Arial" w:hint="eastAsia"/>
          <w:color w:val="000000"/>
          <w:szCs w:val="32"/>
          <w:lang w:eastAsia="ja-JP"/>
        </w:rPr>
        <w:t xml:space="preserve"> as </w:t>
      </w:r>
      <w:r w:rsidR="00F7024F" w:rsidRPr="003743FC">
        <w:rPr>
          <w:rFonts w:ascii="Arial" w:eastAsiaTheme="minorEastAsia" w:hAnsi="Arial"/>
          <w:color w:val="000000"/>
          <w:szCs w:val="32"/>
          <w:lang w:eastAsia="ja-JP"/>
        </w:rPr>
        <w:t xml:space="preserve">a separate unit </w:t>
      </w:r>
      <w:r w:rsidR="00F7024F" w:rsidRPr="003743FC">
        <w:rPr>
          <w:rFonts w:ascii="Arial" w:eastAsiaTheme="minorEastAsia" w:hAnsi="Arial" w:hint="eastAsia"/>
          <w:color w:val="000000"/>
          <w:szCs w:val="32"/>
          <w:lang w:eastAsia="ja-JP"/>
        </w:rPr>
        <w:t>per</w:t>
      </w:r>
      <w:r w:rsidR="00F7024F" w:rsidRPr="003743FC">
        <w:rPr>
          <w:rFonts w:ascii="Arial" w:eastAsiaTheme="minorEastAsia" w:hAnsi="Arial"/>
          <w:color w:val="000000"/>
          <w:szCs w:val="32"/>
          <w:lang w:eastAsia="ja-JP"/>
        </w:rPr>
        <w:t xml:space="preserve"> </w:t>
      </w:r>
      <w:r w:rsidR="00F7024F" w:rsidRPr="003743FC">
        <w:rPr>
          <w:rFonts w:ascii="Arial" w:eastAsiaTheme="minorEastAsia" w:hAnsi="Arial" w:hint="eastAsia"/>
          <w:color w:val="000000"/>
          <w:szCs w:val="32"/>
          <w:lang w:eastAsia="ja-JP"/>
        </w:rPr>
        <w:t>column (</w:t>
      </w:r>
      <w:r w:rsidR="00A24E08" w:rsidRPr="003471CE">
        <w:rPr>
          <w:rFonts w:ascii="Arial" w:eastAsiaTheme="minorEastAsia" w:hAnsi="Arial"/>
          <w:color w:val="000000"/>
          <w:szCs w:val="32"/>
          <w:lang w:eastAsia="ja-JP"/>
        </w:rPr>
        <w:t xml:space="preserve">Figure </w:t>
      </w:r>
      <w:del w:id="96" w:author="Takemura, Shin-ya" w:date="2017-04-01T02:16:00Z">
        <w:r w:rsidR="00A24E08" w:rsidRPr="003471CE">
          <w:rPr>
            <w:rFonts w:ascii="Arial" w:eastAsiaTheme="minorEastAsia" w:hAnsi="Arial"/>
            <w:color w:val="000000"/>
            <w:szCs w:val="32"/>
            <w:lang w:eastAsia="ja-JP"/>
          </w:rPr>
          <w:delText>3B</w:delText>
        </w:r>
      </w:del>
      <w:ins w:id="97" w:author="Takemura, Shin-ya" w:date="2017-04-01T02:16:00Z">
        <w:r w:rsidR="00DE0E62" w:rsidRPr="003471CE">
          <w:rPr>
            <w:rFonts w:ascii="Arial" w:eastAsiaTheme="minorEastAsia" w:hAnsi="Arial"/>
            <w:color w:val="000000"/>
            <w:szCs w:val="32"/>
            <w:lang w:eastAsia="ja-JP"/>
          </w:rPr>
          <w:t>3</w:t>
        </w:r>
        <w:r w:rsidR="00DE0E62">
          <w:rPr>
            <w:rFonts w:ascii="Arial" w:eastAsiaTheme="minorEastAsia" w:hAnsi="Arial"/>
            <w:color w:val="000000"/>
            <w:szCs w:val="32"/>
            <w:lang w:eastAsia="ja-JP"/>
          </w:rPr>
          <w:t>A</w:t>
        </w:r>
      </w:ins>
      <w:r w:rsidR="00F7024F" w:rsidRPr="003743FC">
        <w:rPr>
          <w:rFonts w:ascii="Arial" w:eastAsiaTheme="minorEastAsia" w:hAnsi="Arial" w:hint="eastAsia"/>
          <w:color w:val="000000"/>
          <w:szCs w:val="32"/>
          <w:lang w:eastAsia="ja-JP"/>
        </w:rPr>
        <w:t>)</w:t>
      </w:r>
      <w:r w:rsidR="00F7024F" w:rsidRPr="003743FC">
        <w:rPr>
          <w:rFonts w:ascii="Arial" w:eastAsiaTheme="minorEastAsia" w:hAnsi="Arial"/>
          <w:color w:val="000000"/>
          <w:szCs w:val="32"/>
          <w:lang w:eastAsia="ja-JP"/>
        </w:rPr>
        <w:t xml:space="preserve">. </w:t>
      </w:r>
      <w:r w:rsidR="00A13DC7" w:rsidRPr="003743FC">
        <w:rPr>
          <w:rFonts w:ascii="Arial" w:eastAsiaTheme="minorEastAsia" w:hAnsi="Arial"/>
          <w:color w:val="000000"/>
          <w:szCs w:val="32"/>
          <w:lang w:eastAsia="ja-JP"/>
        </w:rPr>
        <w:t xml:space="preserve"> </w:t>
      </w:r>
      <w:r w:rsidR="00E20CCA">
        <w:rPr>
          <w:rFonts w:ascii="Arial" w:eastAsiaTheme="minorEastAsia" w:hAnsi="Arial" w:hint="eastAsia"/>
          <w:color w:val="000000"/>
          <w:szCs w:val="32"/>
          <w:lang w:eastAsia="ja-JP"/>
        </w:rPr>
        <w:t xml:space="preserve">Finally, </w:t>
      </w:r>
      <w:r w:rsidR="00F7024F" w:rsidRPr="003743FC">
        <w:rPr>
          <w:rFonts w:ascii="Arial" w:eastAsiaTheme="minorEastAsia" w:hAnsi="Arial" w:hint="eastAsia"/>
          <w:color w:val="000000"/>
          <w:szCs w:val="32"/>
          <w:lang w:eastAsia="ja-JP"/>
        </w:rPr>
        <w:t>TmY15</w:t>
      </w:r>
      <w:del w:id="98" w:author="Takemura, Shin-ya" w:date="2017-04-01T02:16:00Z">
        <w:r w:rsidR="00C00E40" w:rsidRPr="003743FC">
          <w:rPr>
            <w:rFonts w:ascii="Arial" w:eastAsiaTheme="minorEastAsia" w:hAnsi="Arial"/>
            <w:color w:val="000000"/>
            <w:szCs w:val="32"/>
            <w:lang w:eastAsia="ja-JP"/>
          </w:rPr>
          <w:delText xml:space="preserve">, present far less </w:delText>
        </w:r>
        <w:r w:rsidR="0005269C" w:rsidRPr="003743FC">
          <w:rPr>
            <w:rFonts w:ascii="Arial" w:eastAsiaTheme="minorEastAsia" w:hAnsi="Arial"/>
            <w:color w:val="000000"/>
            <w:szCs w:val="32"/>
            <w:lang w:eastAsia="ja-JP"/>
          </w:rPr>
          <w:delText xml:space="preserve">often </w:delText>
        </w:r>
        <w:r w:rsidR="001705B0">
          <w:rPr>
            <w:rFonts w:ascii="Arial" w:eastAsiaTheme="minorEastAsia" w:hAnsi="Arial"/>
            <w:color w:val="000000"/>
            <w:szCs w:val="32"/>
            <w:lang w:eastAsia="ja-JP"/>
          </w:rPr>
          <w:delText xml:space="preserve">than one cell per </w:delText>
        </w:r>
        <w:r w:rsidR="00C00E40" w:rsidRPr="003743FC">
          <w:rPr>
            <w:rFonts w:ascii="Arial" w:eastAsiaTheme="minorEastAsia" w:hAnsi="Arial"/>
            <w:color w:val="000000"/>
            <w:szCs w:val="32"/>
            <w:lang w:eastAsia="ja-JP"/>
          </w:rPr>
          <w:delText>column,</w:delText>
        </w:r>
      </w:del>
      <w:r w:rsidR="00F7024F" w:rsidRPr="003743FC">
        <w:rPr>
          <w:rFonts w:ascii="Arial" w:eastAsiaTheme="minorEastAsia" w:hAnsi="Arial"/>
          <w:color w:val="000000"/>
          <w:szCs w:val="32"/>
          <w:lang w:eastAsia="ja-JP"/>
        </w:rPr>
        <w:t xml:space="preserve"> is presynaptic to T4s with a </w:t>
      </w:r>
      <w:r w:rsidR="00F7024F" w:rsidRPr="003743FC">
        <w:rPr>
          <w:rFonts w:ascii="Arial" w:eastAsiaTheme="minorEastAsia" w:hAnsi="Arial" w:hint="eastAsia"/>
          <w:color w:val="000000"/>
          <w:szCs w:val="32"/>
          <w:lang w:eastAsia="ja-JP"/>
        </w:rPr>
        <w:t xml:space="preserve">branching </w:t>
      </w:r>
      <w:proofErr w:type="spellStart"/>
      <w:r w:rsidR="00F7024F" w:rsidRPr="003743FC">
        <w:rPr>
          <w:rFonts w:ascii="Arial" w:eastAsiaTheme="minorEastAsia" w:hAnsi="Arial" w:hint="eastAsia"/>
          <w:color w:val="000000"/>
          <w:szCs w:val="32"/>
          <w:lang w:eastAsia="ja-JP"/>
        </w:rPr>
        <w:t>arbo</w:t>
      </w:r>
      <w:r w:rsidR="00F32674" w:rsidRPr="003743FC">
        <w:rPr>
          <w:rFonts w:ascii="Arial" w:eastAsiaTheme="minorEastAsia" w:hAnsi="Arial"/>
          <w:color w:val="000000"/>
          <w:szCs w:val="32"/>
          <w:lang w:eastAsia="ja-JP"/>
        </w:rPr>
        <w:t>u</w:t>
      </w:r>
      <w:r w:rsidR="00F7024F" w:rsidRPr="003743FC">
        <w:rPr>
          <w:rFonts w:ascii="Arial" w:eastAsiaTheme="minorEastAsia" w:hAnsi="Arial" w:hint="eastAsia"/>
          <w:color w:val="000000"/>
          <w:szCs w:val="32"/>
          <w:lang w:eastAsia="ja-JP"/>
        </w:rPr>
        <w:t>r</w:t>
      </w:r>
      <w:proofErr w:type="spellEnd"/>
      <w:r w:rsidR="00F7024F" w:rsidRPr="003743FC">
        <w:rPr>
          <w:rFonts w:ascii="Arial" w:eastAsiaTheme="minorEastAsia" w:hAnsi="Arial"/>
          <w:color w:val="000000"/>
          <w:szCs w:val="32"/>
          <w:lang w:eastAsia="ja-JP"/>
        </w:rPr>
        <w:t xml:space="preserve"> extending more </w:t>
      </w:r>
      <w:r w:rsidR="00F7024F" w:rsidRPr="003743FC">
        <w:rPr>
          <w:rFonts w:ascii="Arial" w:eastAsiaTheme="minorEastAsia" w:hAnsi="Arial" w:hint="eastAsia"/>
          <w:color w:val="000000"/>
          <w:szCs w:val="32"/>
          <w:lang w:eastAsia="ja-JP"/>
        </w:rPr>
        <w:t>wide</w:t>
      </w:r>
      <w:r w:rsidR="00F7024F" w:rsidRPr="003743FC">
        <w:rPr>
          <w:rFonts w:ascii="Arial" w:eastAsiaTheme="minorEastAsia" w:hAnsi="Arial"/>
          <w:color w:val="000000"/>
          <w:szCs w:val="32"/>
          <w:lang w:eastAsia="ja-JP"/>
        </w:rPr>
        <w:t>ly</w:t>
      </w:r>
      <w:r w:rsidR="00F7024F" w:rsidRPr="003743FC">
        <w:rPr>
          <w:rFonts w:ascii="Arial" w:eastAsiaTheme="minorEastAsia" w:hAnsi="Arial" w:hint="eastAsia"/>
          <w:color w:val="000000"/>
          <w:szCs w:val="32"/>
          <w:lang w:eastAsia="ja-JP"/>
        </w:rPr>
        <w:t xml:space="preserve"> than </w:t>
      </w:r>
      <w:r w:rsidR="00F7024F" w:rsidRPr="003743FC">
        <w:rPr>
          <w:rFonts w:ascii="Arial" w:eastAsiaTheme="minorEastAsia" w:hAnsi="Arial"/>
          <w:color w:val="000000"/>
          <w:szCs w:val="32"/>
          <w:lang w:eastAsia="ja-JP"/>
        </w:rPr>
        <w:t xml:space="preserve">the </w:t>
      </w:r>
      <w:r w:rsidR="00F7024F" w:rsidRPr="003743FC">
        <w:rPr>
          <w:rFonts w:ascii="Arial" w:eastAsiaTheme="minorEastAsia" w:hAnsi="Arial" w:hint="eastAsia"/>
          <w:color w:val="000000"/>
          <w:szCs w:val="32"/>
          <w:lang w:eastAsia="ja-JP"/>
        </w:rPr>
        <w:t>7-column</w:t>
      </w:r>
      <w:r w:rsidR="00F7024F" w:rsidRPr="003743FC">
        <w:rPr>
          <w:rFonts w:ascii="Arial" w:eastAsiaTheme="minorEastAsia" w:hAnsi="Arial"/>
          <w:color w:val="000000"/>
          <w:szCs w:val="32"/>
          <w:lang w:eastAsia="ja-JP"/>
        </w:rPr>
        <w:t xml:space="preserve"> area in stratum M10 (</w:t>
      </w:r>
      <w:r w:rsidR="00A24E08" w:rsidRPr="003471CE">
        <w:rPr>
          <w:rFonts w:ascii="Arial" w:eastAsiaTheme="minorEastAsia" w:hAnsi="Arial"/>
          <w:color w:val="000000"/>
          <w:szCs w:val="32"/>
          <w:lang w:eastAsia="ja-JP"/>
        </w:rPr>
        <w:t>Figure 2B</w:t>
      </w:r>
      <w:r w:rsidR="003743FC">
        <w:rPr>
          <w:rFonts w:ascii="Arial" w:eastAsiaTheme="minorEastAsia" w:hAnsi="Arial"/>
          <w:color w:val="000000"/>
          <w:szCs w:val="32"/>
          <w:lang w:eastAsia="ja-JP"/>
        </w:rPr>
        <w:t>;</w:t>
      </w:r>
      <w:r w:rsidR="00A24E08" w:rsidRPr="003471CE">
        <w:rPr>
          <w:rFonts w:ascii="Arial" w:eastAsiaTheme="minorEastAsia" w:hAnsi="Arial"/>
          <w:color w:val="000000"/>
          <w:szCs w:val="32"/>
          <w:lang w:eastAsia="ja-JP"/>
        </w:rPr>
        <w:t xml:space="preserve"> </w:t>
      </w:r>
      <w:r w:rsidR="00344289">
        <w:rPr>
          <w:rFonts w:ascii="Arial" w:eastAsiaTheme="minorEastAsia" w:hAnsi="Arial"/>
          <w:color w:val="000000"/>
          <w:szCs w:val="32"/>
          <w:lang w:eastAsia="ja-JP"/>
        </w:rPr>
        <w:t>Figure 2 – Figure Supplement 1</w:t>
      </w:r>
      <w:r w:rsidR="00F7024F" w:rsidRPr="003743FC">
        <w:rPr>
          <w:rFonts w:ascii="Arial" w:eastAsiaTheme="minorEastAsia" w:hAnsi="Arial"/>
          <w:color w:val="000000"/>
          <w:szCs w:val="32"/>
          <w:lang w:eastAsia="ja-JP"/>
        </w:rPr>
        <w:t>)</w:t>
      </w:r>
      <w:r w:rsidR="00F7024F" w:rsidRPr="003743FC">
        <w:rPr>
          <w:rFonts w:ascii="Arial" w:eastAsiaTheme="minorEastAsia" w:hAnsi="Arial" w:hint="eastAsia"/>
          <w:color w:val="000000"/>
          <w:szCs w:val="32"/>
          <w:lang w:eastAsia="ja-JP"/>
        </w:rPr>
        <w:t>.</w:t>
      </w:r>
      <w:r w:rsidR="007A7E29">
        <w:rPr>
          <w:rFonts w:ascii="Arial" w:eastAsiaTheme="minorEastAsia" w:hAnsi="Arial"/>
          <w:color w:val="000000"/>
          <w:szCs w:val="32"/>
          <w:lang w:eastAsia="ja-JP"/>
        </w:rPr>
        <w:t xml:space="preserve">  </w:t>
      </w:r>
      <w:ins w:id="99" w:author="Takemura, Shin-ya" w:date="2017-04-01T02:16:00Z">
        <w:r w:rsidR="007A7E29">
          <w:rPr>
            <w:rFonts w:ascii="Arial" w:eastAsiaTheme="minorEastAsia" w:hAnsi="Arial"/>
            <w:color w:val="000000"/>
            <w:szCs w:val="32"/>
            <w:lang w:eastAsia="ja-JP"/>
          </w:rPr>
          <w:t>We have reconstructed three TmY15 cells in the 7-column volume</w:t>
        </w:r>
        <w:r w:rsidR="00B66B8F">
          <w:rPr>
            <w:rFonts w:ascii="Arial" w:eastAsiaTheme="minorEastAsia" w:hAnsi="Arial"/>
            <w:color w:val="000000"/>
            <w:szCs w:val="32"/>
            <w:lang w:eastAsia="ja-JP"/>
          </w:rPr>
          <w:t>,</w:t>
        </w:r>
        <w:r w:rsidR="007A7E29">
          <w:rPr>
            <w:rFonts w:ascii="Arial" w:eastAsiaTheme="minorEastAsia" w:hAnsi="Arial"/>
            <w:color w:val="000000"/>
            <w:szCs w:val="32"/>
            <w:lang w:eastAsia="ja-JP"/>
          </w:rPr>
          <w:t xml:space="preserve"> of which two are only partial, suggesting that this cell type is distributed</w:t>
        </w:r>
        <w:r w:rsidR="007A7E29" w:rsidRPr="003743FC">
          <w:rPr>
            <w:rFonts w:ascii="Arial" w:eastAsiaTheme="minorEastAsia" w:hAnsi="Arial"/>
            <w:color w:val="000000"/>
            <w:szCs w:val="32"/>
            <w:lang w:eastAsia="ja-JP"/>
          </w:rPr>
          <w:t xml:space="preserve"> less </w:t>
        </w:r>
        <w:r w:rsidR="007A7E29">
          <w:rPr>
            <w:rFonts w:ascii="Arial" w:eastAsiaTheme="minorEastAsia" w:hAnsi="Arial"/>
            <w:color w:val="000000"/>
            <w:szCs w:val="32"/>
            <w:lang w:eastAsia="ja-JP"/>
          </w:rPr>
          <w:t>frequently</w:t>
        </w:r>
        <w:r w:rsidR="007A7E29" w:rsidRPr="003743FC">
          <w:rPr>
            <w:rFonts w:ascii="Arial" w:eastAsiaTheme="minorEastAsia" w:hAnsi="Arial"/>
            <w:color w:val="000000"/>
            <w:szCs w:val="32"/>
            <w:lang w:eastAsia="ja-JP"/>
          </w:rPr>
          <w:t xml:space="preserve"> </w:t>
        </w:r>
        <w:r w:rsidR="007A7E29">
          <w:rPr>
            <w:rFonts w:ascii="Arial" w:eastAsiaTheme="minorEastAsia" w:hAnsi="Arial"/>
            <w:color w:val="000000"/>
            <w:szCs w:val="32"/>
            <w:lang w:eastAsia="ja-JP"/>
          </w:rPr>
          <w:t xml:space="preserve">than one cell per </w:t>
        </w:r>
        <w:r w:rsidR="007A7E29" w:rsidRPr="003743FC">
          <w:rPr>
            <w:rFonts w:ascii="Arial" w:eastAsiaTheme="minorEastAsia" w:hAnsi="Arial"/>
            <w:color w:val="000000"/>
            <w:szCs w:val="32"/>
            <w:lang w:eastAsia="ja-JP"/>
          </w:rPr>
          <w:t>column</w:t>
        </w:r>
        <w:r w:rsidR="007A7E29">
          <w:rPr>
            <w:rFonts w:ascii="Arial" w:eastAsiaTheme="minorEastAsia" w:hAnsi="Arial"/>
            <w:color w:val="000000"/>
            <w:szCs w:val="32"/>
            <w:lang w:eastAsia="ja-JP"/>
          </w:rPr>
          <w:t>.</w:t>
        </w:r>
        <w:r w:rsidR="007A7E29" w:rsidRPr="003743FC">
          <w:rPr>
            <w:rFonts w:ascii="Arial" w:eastAsiaTheme="minorEastAsia" w:hAnsi="Arial"/>
            <w:color w:val="000000"/>
            <w:szCs w:val="32"/>
            <w:lang w:eastAsia="ja-JP"/>
          </w:rPr>
          <w:t xml:space="preserve"> </w:t>
        </w:r>
        <w:r w:rsidR="007A7E29" w:rsidRPr="003743FC">
          <w:rPr>
            <w:rFonts w:ascii="Arial" w:eastAsiaTheme="minorEastAsia" w:hAnsi="Arial" w:hint="eastAsia"/>
            <w:color w:val="000000"/>
            <w:szCs w:val="32"/>
            <w:lang w:eastAsia="ja-JP"/>
          </w:rPr>
          <w:t xml:space="preserve"> </w:t>
        </w:r>
      </w:ins>
      <w:r w:rsidR="00031474" w:rsidRPr="003743FC">
        <w:rPr>
          <w:rFonts w:ascii="Arial" w:eastAsiaTheme="minorEastAsia" w:hAnsi="Arial"/>
          <w:color w:val="000000"/>
          <w:szCs w:val="32"/>
          <w:lang w:eastAsia="ja-JP"/>
        </w:rPr>
        <w:t>Its</w:t>
      </w:r>
      <w:r w:rsidR="008D6AD7" w:rsidRPr="003743FC">
        <w:rPr>
          <w:rFonts w:ascii="Arial" w:eastAsiaTheme="minorEastAsia" w:hAnsi="Arial"/>
          <w:color w:val="000000"/>
          <w:szCs w:val="32"/>
          <w:lang w:eastAsia="ja-JP"/>
        </w:rPr>
        <w:t xml:space="preserve"> </w:t>
      </w:r>
      <w:r w:rsidR="008D6AD7" w:rsidRPr="003743FC">
        <w:rPr>
          <w:rFonts w:ascii="Arial" w:eastAsiaTheme="minorEastAsia" w:hAnsi="Arial" w:hint="eastAsia"/>
          <w:color w:val="000000"/>
          <w:szCs w:val="32"/>
          <w:lang w:eastAsia="ja-JP"/>
        </w:rPr>
        <w:t xml:space="preserve">synaptic </w:t>
      </w:r>
      <w:r w:rsidR="008D6AD7" w:rsidRPr="003743FC">
        <w:rPr>
          <w:rFonts w:ascii="Arial" w:eastAsiaTheme="minorEastAsia" w:hAnsi="Arial"/>
          <w:color w:val="000000"/>
          <w:szCs w:val="32"/>
          <w:lang w:eastAsia="ja-JP"/>
        </w:rPr>
        <w:t>inputs we</w:t>
      </w:r>
      <w:r w:rsidR="008D6AD7" w:rsidRPr="003743FC">
        <w:rPr>
          <w:rFonts w:ascii="Arial" w:eastAsiaTheme="minorEastAsia" w:hAnsi="Arial" w:hint="eastAsia"/>
          <w:color w:val="000000"/>
          <w:szCs w:val="32"/>
          <w:lang w:eastAsia="ja-JP"/>
        </w:rPr>
        <w:t xml:space="preserve">re </w:t>
      </w:r>
      <w:r w:rsidR="008D6AD7" w:rsidRPr="003743FC">
        <w:rPr>
          <w:rFonts w:ascii="Arial" w:eastAsiaTheme="minorEastAsia" w:hAnsi="Arial"/>
          <w:color w:val="000000"/>
          <w:szCs w:val="32"/>
          <w:lang w:eastAsia="ja-JP"/>
        </w:rPr>
        <w:t>rather uniform</w:t>
      </w:r>
      <w:r w:rsidR="008D6AD7" w:rsidRPr="003743FC">
        <w:rPr>
          <w:rFonts w:ascii="Arial" w:eastAsiaTheme="minorEastAsia" w:hAnsi="Arial" w:hint="eastAsia"/>
          <w:color w:val="000000"/>
          <w:szCs w:val="32"/>
          <w:lang w:eastAsia="ja-JP"/>
        </w:rPr>
        <w:t>ly distributed over T4</w:t>
      </w:r>
      <w:r w:rsidR="00031474" w:rsidRPr="003743FC">
        <w:rPr>
          <w:rFonts w:ascii="Arial" w:eastAsiaTheme="minorEastAsia" w:hAnsi="Arial"/>
          <w:color w:val="000000"/>
          <w:szCs w:val="32"/>
          <w:lang w:eastAsia="ja-JP"/>
        </w:rPr>
        <w:t>’s</w:t>
      </w:r>
      <w:r w:rsidR="008D6AD7" w:rsidRPr="003743FC">
        <w:rPr>
          <w:rFonts w:ascii="Arial" w:eastAsiaTheme="minorEastAsia" w:hAnsi="Arial" w:hint="eastAsia"/>
          <w:color w:val="000000"/>
          <w:szCs w:val="32"/>
          <w:lang w:eastAsia="ja-JP"/>
        </w:rPr>
        <w:t xml:space="preserve"> dendrites</w:t>
      </w:r>
      <w:r w:rsidR="008D6AD7" w:rsidRPr="003743FC">
        <w:rPr>
          <w:rFonts w:ascii="Arial" w:eastAsiaTheme="minorEastAsia" w:hAnsi="Arial"/>
          <w:color w:val="000000"/>
          <w:szCs w:val="32"/>
          <w:lang w:eastAsia="ja-JP"/>
        </w:rPr>
        <w:t xml:space="preserve"> (</w:t>
      </w:r>
      <w:r w:rsidR="00A24E08" w:rsidRPr="003471CE">
        <w:rPr>
          <w:rFonts w:ascii="Arial" w:eastAsiaTheme="minorEastAsia" w:hAnsi="Arial"/>
          <w:color w:val="000000"/>
          <w:szCs w:val="32"/>
          <w:lang w:eastAsia="ja-JP"/>
        </w:rPr>
        <w:t xml:space="preserve">Figure </w:t>
      </w:r>
      <w:del w:id="100" w:author="Takemura, Shin-ya" w:date="2017-04-01T02:16:00Z">
        <w:r w:rsidR="000300B0">
          <w:rPr>
            <w:rFonts w:ascii="Arial" w:eastAsiaTheme="minorEastAsia" w:hAnsi="Arial"/>
            <w:color w:val="000000"/>
            <w:szCs w:val="32"/>
            <w:lang w:eastAsia="ja-JP"/>
          </w:rPr>
          <w:delText>3E</w:delText>
        </w:r>
      </w:del>
      <w:ins w:id="101" w:author="Takemura, Shin-ya" w:date="2017-04-01T02:16:00Z">
        <w:r w:rsidR="00DE0E62">
          <w:rPr>
            <w:rFonts w:ascii="Arial" w:eastAsiaTheme="minorEastAsia" w:hAnsi="Arial"/>
            <w:color w:val="000000"/>
            <w:szCs w:val="32"/>
            <w:lang w:eastAsia="ja-JP"/>
          </w:rPr>
          <w:t>3D</w:t>
        </w:r>
      </w:ins>
      <w:r w:rsidR="00E20CCA">
        <w:rPr>
          <w:rFonts w:ascii="Arial" w:eastAsiaTheme="minorEastAsia" w:hAnsi="Arial"/>
          <w:color w:val="000000"/>
          <w:szCs w:val="32"/>
          <w:lang w:eastAsia="ja-JP"/>
        </w:rPr>
        <w:t>).</w:t>
      </w:r>
    </w:p>
    <w:p w14:paraId="1DD225B1" w14:textId="4ABDE275" w:rsidR="00F7024F" w:rsidRPr="00C00E40" w:rsidRDefault="000602D7" w:rsidP="00656506">
      <w:pPr>
        <w:autoSpaceDE w:val="0"/>
        <w:autoSpaceDN w:val="0"/>
        <w:adjustRightInd w:val="0"/>
        <w:spacing w:line="360" w:lineRule="auto"/>
        <w:ind w:firstLine="720"/>
        <w:rPr>
          <w:rFonts w:ascii="Arial" w:eastAsiaTheme="minorEastAsia" w:hAnsi="Arial"/>
          <w:color w:val="000000"/>
          <w:szCs w:val="32"/>
          <w:lang w:eastAsia="ja-JP"/>
        </w:rPr>
      </w:pPr>
      <w:r w:rsidRPr="003743FC">
        <w:rPr>
          <w:rFonts w:ascii="Arial" w:eastAsiaTheme="minorEastAsia" w:hAnsi="Arial"/>
          <w:color w:val="000000"/>
          <w:szCs w:val="32"/>
          <w:lang w:val="en-GB" w:eastAsia="ja-JP"/>
        </w:rPr>
        <w:t>To confirm the stereotypy of the</w:t>
      </w:r>
      <w:r w:rsidR="00837E96">
        <w:rPr>
          <w:rFonts w:ascii="Arial" w:eastAsiaTheme="minorEastAsia" w:hAnsi="Arial" w:hint="eastAsia"/>
          <w:color w:val="000000"/>
          <w:szCs w:val="32"/>
          <w:lang w:val="en-GB" w:eastAsia="ja-JP"/>
        </w:rPr>
        <w:t xml:space="preserve"> different columnar distributions of </w:t>
      </w:r>
      <w:r w:rsidR="005F2D15">
        <w:rPr>
          <w:rFonts w:ascii="Arial" w:eastAsiaTheme="minorEastAsia" w:hAnsi="Arial" w:hint="eastAsia"/>
          <w:color w:val="000000"/>
          <w:szCs w:val="32"/>
          <w:lang w:val="en-GB" w:eastAsia="ja-JP"/>
        </w:rPr>
        <w:t>T4 inputs</w:t>
      </w:r>
      <w:r w:rsidR="008D58FF" w:rsidRPr="003743FC">
        <w:rPr>
          <w:rFonts w:ascii="Arial" w:eastAsiaTheme="minorEastAsia" w:hAnsi="Arial"/>
          <w:color w:val="000000"/>
          <w:szCs w:val="32"/>
          <w:lang w:val="en-GB" w:eastAsia="ja-JP"/>
        </w:rPr>
        <w:t>, we</w:t>
      </w:r>
      <w:r w:rsidR="008D58FF" w:rsidRPr="003743FC">
        <w:rPr>
          <w:rFonts w:ascii="Arial" w:eastAsiaTheme="minorEastAsia" w:hAnsi="Arial" w:hint="eastAsia"/>
          <w:color w:val="000000"/>
          <w:szCs w:val="32"/>
          <w:lang w:val="en-GB" w:eastAsia="ja-JP"/>
        </w:rPr>
        <w:t xml:space="preserve"> </w:t>
      </w:r>
      <w:r w:rsidR="008D58FF" w:rsidRPr="003743FC">
        <w:rPr>
          <w:rFonts w:ascii="Arial" w:eastAsiaTheme="minorEastAsia" w:hAnsi="Arial"/>
          <w:color w:val="000000"/>
          <w:szCs w:val="32"/>
          <w:lang w:val="en-GB" w:eastAsia="ja-JP"/>
        </w:rPr>
        <w:t>extensively traced an</w:t>
      </w:r>
      <w:r w:rsidR="008D58FF" w:rsidRPr="003743FC">
        <w:rPr>
          <w:rFonts w:ascii="Arial" w:eastAsiaTheme="minorEastAsia" w:hAnsi="Arial" w:hint="eastAsia"/>
          <w:color w:val="000000"/>
          <w:szCs w:val="32"/>
          <w:lang w:val="en-GB" w:eastAsia="ja-JP"/>
        </w:rPr>
        <w:t xml:space="preserve">other </w:t>
      </w:r>
      <w:r w:rsidR="008D58FF" w:rsidRPr="003743FC">
        <w:rPr>
          <w:rFonts w:ascii="Arial" w:eastAsiaTheme="minorEastAsia" w:hAnsi="Arial"/>
          <w:color w:val="000000"/>
          <w:szCs w:val="32"/>
          <w:lang w:val="en-GB" w:eastAsia="ja-JP"/>
        </w:rPr>
        <w:t xml:space="preserve">set of </w:t>
      </w:r>
      <w:r w:rsidR="008D58FF" w:rsidRPr="003743FC">
        <w:rPr>
          <w:rFonts w:ascii="Arial" w:eastAsiaTheme="minorEastAsia" w:hAnsi="Arial" w:hint="eastAsia"/>
          <w:color w:val="000000"/>
          <w:szCs w:val="32"/>
          <w:lang w:val="en-GB" w:eastAsia="ja-JP"/>
        </w:rPr>
        <w:t>T4</w:t>
      </w:r>
      <w:r w:rsidR="008D58FF" w:rsidRPr="003743FC">
        <w:rPr>
          <w:rFonts w:ascii="Arial" w:eastAsiaTheme="minorEastAsia" w:hAnsi="Arial"/>
          <w:color w:val="000000"/>
          <w:szCs w:val="32"/>
          <w:lang w:val="en-GB" w:eastAsia="ja-JP"/>
        </w:rPr>
        <w:t>s</w:t>
      </w:r>
      <w:r w:rsidR="00C00E40" w:rsidRPr="003743FC">
        <w:rPr>
          <w:rFonts w:ascii="Arial" w:eastAsiaTheme="minorEastAsia" w:hAnsi="Arial"/>
          <w:color w:val="000000"/>
          <w:szCs w:val="32"/>
          <w:lang w:val="en-GB" w:eastAsia="ja-JP"/>
        </w:rPr>
        <w:t xml:space="preserve"> in a neighbouring column; again using inputs</w:t>
      </w:r>
      <w:r w:rsidR="008D58FF" w:rsidRPr="003743FC">
        <w:rPr>
          <w:rFonts w:ascii="Arial" w:eastAsiaTheme="minorEastAsia" w:hAnsi="Arial"/>
          <w:color w:val="000000"/>
          <w:szCs w:val="32"/>
          <w:lang w:val="en-GB" w:eastAsia="ja-JP"/>
        </w:rPr>
        <w:t xml:space="preserve"> from Mi1</w:t>
      </w:r>
      <w:r w:rsidR="00C00E40" w:rsidRPr="003743FC">
        <w:rPr>
          <w:rFonts w:ascii="Arial" w:eastAsiaTheme="minorEastAsia" w:hAnsi="Arial"/>
          <w:color w:val="000000"/>
          <w:szCs w:val="32"/>
          <w:lang w:val="en-GB" w:eastAsia="ja-JP"/>
        </w:rPr>
        <w:t xml:space="preserve"> and dendritic morphology to </w:t>
      </w:r>
      <w:r w:rsidR="008D58FF" w:rsidRPr="003743FC">
        <w:rPr>
          <w:rFonts w:ascii="Arial" w:eastAsiaTheme="minorEastAsia" w:hAnsi="Arial" w:hint="eastAsia"/>
          <w:color w:val="000000"/>
          <w:szCs w:val="32"/>
          <w:lang w:val="en-GB" w:eastAsia="ja-JP"/>
        </w:rPr>
        <w:t>identif</w:t>
      </w:r>
      <w:r w:rsidR="00031474" w:rsidRPr="003743FC">
        <w:rPr>
          <w:rFonts w:ascii="Arial" w:eastAsiaTheme="minorEastAsia" w:hAnsi="Arial"/>
          <w:color w:val="000000"/>
          <w:szCs w:val="32"/>
          <w:lang w:val="en-GB" w:eastAsia="ja-JP"/>
        </w:rPr>
        <w:t>y</w:t>
      </w:r>
      <w:r w:rsidR="008D58FF" w:rsidRPr="003743FC">
        <w:rPr>
          <w:rFonts w:ascii="Arial" w:eastAsiaTheme="minorEastAsia" w:hAnsi="Arial" w:hint="eastAsia"/>
          <w:color w:val="000000"/>
          <w:szCs w:val="32"/>
          <w:lang w:val="en-GB" w:eastAsia="ja-JP"/>
        </w:rPr>
        <w:t xml:space="preserve"> </w:t>
      </w:r>
      <w:r w:rsidR="00C00E40" w:rsidRPr="003743FC">
        <w:rPr>
          <w:rFonts w:ascii="Arial" w:eastAsiaTheme="minorEastAsia" w:hAnsi="Arial"/>
          <w:color w:val="000000"/>
          <w:szCs w:val="32"/>
          <w:lang w:val="en-GB" w:eastAsia="ja-JP"/>
        </w:rPr>
        <w:t>four T4</w:t>
      </w:r>
      <w:r w:rsidR="00DE61C8" w:rsidRPr="003743FC">
        <w:rPr>
          <w:rFonts w:ascii="Arial" w:eastAsiaTheme="minorEastAsia" w:hAnsi="Arial"/>
          <w:color w:val="000000"/>
          <w:szCs w:val="32"/>
          <w:lang w:val="en-GB" w:eastAsia="ja-JP"/>
        </w:rPr>
        <w:t xml:space="preserve"> subtype</w:t>
      </w:r>
      <w:r w:rsidR="00C00E40" w:rsidRPr="003743FC">
        <w:rPr>
          <w:rFonts w:ascii="Arial" w:eastAsiaTheme="minorEastAsia" w:hAnsi="Arial"/>
          <w:color w:val="000000"/>
          <w:szCs w:val="32"/>
          <w:lang w:val="en-GB" w:eastAsia="ja-JP"/>
        </w:rPr>
        <w:t>s associated with this column</w:t>
      </w:r>
      <w:r w:rsidR="00A24E08" w:rsidRPr="003471CE">
        <w:rPr>
          <w:rFonts w:ascii="Arial" w:eastAsiaTheme="minorEastAsia" w:hAnsi="Arial"/>
          <w:color w:val="000000"/>
          <w:szCs w:val="32"/>
          <w:lang w:val="en-GB" w:eastAsia="ja-JP"/>
        </w:rPr>
        <w:t xml:space="preserve">.  </w:t>
      </w:r>
      <w:r w:rsidR="00C00E40" w:rsidRPr="003743FC">
        <w:rPr>
          <w:rFonts w:ascii="Arial" w:eastAsiaTheme="minorEastAsia" w:hAnsi="Arial"/>
          <w:color w:val="000000"/>
          <w:szCs w:val="32"/>
          <w:lang w:val="en-GB" w:eastAsia="ja-JP"/>
        </w:rPr>
        <w:t xml:space="preserve">These analyses supported the results for the </w:t>
      </w:r>
      <w:r w:rsidR="00C47C8A">
        <w:rPr>
          <w:rFonts w:ascii="Arial" w:eastAsiaTheme="minorEastAsia" w:hAnsi="Arial"/>
          <w:color w:val="000000"/>
          <w:szCs w:val="32"/>
          <w:lang w:val="en-GB" w:eastAsia="ja-JP"/>
        </w:rPr>
        <w:t>Home</w:t>
      </w:r>
      <w:r w:rsidR="00C00E40" w:rsidRPr="003743FC">
        <w:rPr>
          <w:rFonts w:ascii="Arial" w:eastAsiaTheme="minorEastAsia" w:hAnsi="Arial"/>
          <w:color w:val="000000"/>
          <w:szCs w:val="32"/>
          <w:lang w:val="en-GB" w:eastAsia="ja-JP"/>
        </w:rPr>
        <w:t xml:space="preserve"> column T4 cells</w:t>
      </w:r>
      <w:r w:rsidR="001705B0">
        <w:rPr>
          <w:rFonts w:ascii="Arial" w:eastAsiaTheme="minorEastAsia" w:hAnsi="Arial"/>
          <w:color w:val="000000"/>
          <w:szCs w:val="32"/>
          <w:lang w:val="en-GB" w:eastAsia="ja-JP"/>
        </w:rPr>
        <w:t xml:space="preserve"> </w:t>
      </w:r>
      <w:r w:rsidR="001705B0" w:rsidRPr="003743FC">
        <w:rPr>
          <w:rFonts w:ascii="Arial" w:eastAsiaTheme="minorEastAsia" w:hAnsi="Arial"/>
          <w:color w:val="000000"/>
          <w:szCs w:val="32"/>
          <w:lang w:val="en-GB" w:eastAsia="ja-JP"/>
        </w:rPr>
        <w:t>(</w:t>
      </w:r>
      <w:r w:rsidR="001705B0">
        <w:rPr>
          <w:rFonts w:ascii="Arial" w:eastAsiaTheme="minorEastAsia" w:hAnsi="Arial"/>
          <w:color w:val="000000"/>
          <w:szCs w:val="32"/>
          <w:lang w:val="en-GB" w:eastAsia="ja-JP"/>
        </w:rPr>
        <w:t xml:space="preserve">Figure 3 – Figure Supplement </w:t>
      </w:r>
      <w:del w:id="102" w:author="Takemura, Shin-ya" w:date="2017-04-01T02:16:00Z">
        <w:r w:rsidR="001705B0">
          <w:rPr>
            <w:rFonts w:ascii="Arial" w:eastAsiaTheme="minorEastAsia" w:hAnsi="Arial"/>
            <w:color w:val="000000"/>
            <w:szCs w:val="32"/>
            <w:lang w:val="en-GB" w:eastAsia="ja-JP"/>
          </w:rPr>
          <w:delText>3</w:delText>
        </w:r>
      </w:del>
      <w:ins w:id="103" w:author="Takemura, Shin-ya" w:date="2017-04-01T02:16:00Z">
        <w:r w:rsidR="001074C0">
          <w:rPr>
            <w:rFonts w:ascii="Arial" w:eastAsiaTheme="minorEastAsia" w:hAnsi="Arial"/>
            <w:color w:val="000000"/>
            <w:szCs w:val="32"/>
            <w:lang w:val="en-GB" w:eastAsia="ja-JP"/>
          </w:rPr>
          <w:t>4</w:t>
        </w:r>
      </w:ins>
      <w:r w:rsidR="001705B0" w:rsidRPr="003471CE">
        <w:rPr>
          <w:rFonts w:ascii="Arial" w:eastAsiaTheme="minorEastAsia" w:hAnsi="Arial"/>
          <w:color w:val="000000"/>
          <w:szCs w:val="32"/>
          <w:lang w:val="en-GB" w:eastAsia="ja-JP"/>
        </w:rPr>
        <w:t>)</w:t>
      </w:r>
      <w:r w:rsidR="00C00E40">
        <w:rPr>
          <w:rFonts w:ascii="Arial" w:eastAsiaTheme="minorEastAsia" w:hAnsi="Arial"/>
          <w:color w:val="000000"/>
          <w:szCs w:val="32"/>
          <w:lang w:val="en-GB" w:eastAsia="ja-JP"/>
        </w:rPr>
        <w:t>.</w:t>
      </w:r>
    </w:p>
    <w:p w14:paraId="21FCB62B" w14:textId="77777777" w:rsidR="00394F27" w:rsidRDefault="00394F27" w:rsidP="00F7024F">
      <w:pPr>
        <w:autoSpaceDE w:val="0"/>
        <w:autoSpaceDN w:val="0"/>
        <w:adjustRightInd w:val="0"/>
        <w:spacing w:line="360" w:lineRule="auto"/>
        <w:ind w:firstLine="720"/>
        <w:rPr>
          <w:rFonts w:ascii="Arial" w:eastAsiaTheme="minorEastAsia" w:hAnsi="Arial"/>
          <w:color w:val="000000"/>
          <w:szCs w:val="32"/>
          <w:lang w:eastAsia="ja-JP"/>
        </w:rPr>
      </w:pPr>
    </w:p>
    <w:p w14:paraId="76E5524E" w14:textId="77777777" w:rsidR="00394F27" w:rsidRDefault="004C2D29" w:rsidP="00394F27">
      <w:pPr>
        <w:autoSpaceDE w:val="0"/>
        <w:autoSpaceDN w:val="0"/>
        <w:adjustRightInd w:val="0"/>
        <w:spacing w:line="360" w:lineRule="auto"/>
        <w:rPr>
          <w:rFonts w:ascii="Arial" w:eastAsiaTheme="minorEastAsia" w:hAnsi="Arial"/>
          <w:color w:val="000000"/>
          <w:szCs w:val="32"/>
          <w:lang w:eastAsia="ja-JP"/>
        </w:rPr>
      </w:pPr>
      <w:r>
        <w:rPr>
          <w:rFonts w:ascii="Arial" w:eastAsiaTheme="minorEastAsia" w:hAnsi="Arial"/>
          <w:b/>
          <w:color w:val="000000"/>
          <w:szCs w:val="32"/>
          <w:lang w:val="en-GB" w:eastAsia="ja-JP"/>
        </w:rPr>
        <w:t xml:space="preserve">Polarity of </w:t>
      </w:r>
      <w:r w:rsidR="000B316A">
        <w:rPr>
          <w:rFonts w:ascii="Arial" w:eastAsiaTheme="minorEastAsia" w:hAnsi="Arial"/>
          <w:b/>
          <w:color w:val="000000"/>
          <w:szCs w:val="32"/>
          <w:lang w:val="en-GB" w:eastAsia="ja-JP"/>
        </w:rPr>
        <w:t xml:space="preserve">transmission from </w:t>
      </w:r>
      <w:r>
        <w:rPr>
          <w:rFonts w:ascii="Arial" w:eastAsiaTheme="minorEastAsia" w:hAnsi="Arial"/>
          <w:b/>
          <w:color w:val="000000"/>
          <w:szCs w:val="32"/>
          <w:lang w:val="en-GB" w:eastAsia="ja-JP"/>
        </w:rPr>
        <w:t>the synaptic inputs onto T4</w:t>
      </w:r>
    </w:p>
    <w:p w14:paraId="56936D80" w14:textId="6BFB8EA2" w:rsidR="00955ACA" w:rsidRDefault="00F7024F" w:rsidP="00DD4A27">
      <w:pPr>
        <w:tabs>
          <w:tab w:val="left" w:pos="1530"/>
        </w:tabs>
        <w:autoSpaceDE w:val="0"/>
        <w:autoSpaceDN w:val="0"/>
        <w:adjustRightInd w:val="0"/>
        <w:spacing w:line="360" w:lineRule="auto"/>
        <w:rPr>
          <w:rFonts w:ascii="Arial" w:eastAsiaTheme="minorEastAsia" w:hAnsi="Arial"/>
          <w:color w:val="000000"/>
          <w:szCs w:val="32"/>
          <w:lang w:eastAsia="ja-JP"/>
        </w:rPr>
      </w:pPr>
      <w:r w:rsidRPr="003743FC">
        <w:rPr>
          <w:rFonts w:ascii="Arial" w:eastAsiaTheme="minorEastAsia" w:hAnsi="Arial"/>
          <w:color w:val="000000"/>
          <w:szCs w:val="32"/>
          <w:lang w:eastAsia="ja-JP"/>
        </w:rPr>
        <w:t xml:space="preserve">To </w:t>
      </w:r>
      <w:r w:rsidR="009F1A1E" w:rsidRPr="003743FC">
        <w:rPr>
          <w:rFonts w:ascii="Arial" w:eastAsiaTheme="minorEastAsia" w:hAnsi="Arial"/>
          <w:color w:val="000000"/>
          <w:szCs w:val="32"/>
          <w:lang w:eastAsia="ja-JP"/>
        </w:rPr>
        <w:t xml:space="preserve">gain insight into the possible signs of </w:t>
      </w:r>
      <w:r w:rsidR="00BD53D5" w:rsidRPr="003743FC">
        <w:rPr>
          <w:rFonts w:ascii="Arial" w:eastAsiaTheme="minorEastAsia" w:hAnsi="Arial"/>
          <w:color w:val="000000"/>
          <w:szCs w:val="32"/>
          <w:lang w:eastAsia="ja-JP"/>
        </w:rPr>
        <w:t xml:space="preserve">T4’s </w:t>
      </w:r>
      <w:r w:rsidR="009F1A1E" w:rsidRPr="003743FC">
        <w:rPr>
          <w:rFonts w:ascii="Arial" w:eastAsiaTheme="minorEastAsia" w:hAnsi="Arial"/>
          <w:color w:val="000000"/>
          <w:szCs w:val="32"/>
          <w:lang w:eastAsia="ja-JP"/>
        </w:rPr>
        <w:t>inputs, we</w:t>
      </w:r>
      <w:r w:rsidRPr="003743FC">
        <w:rPr>
          <w:rFonts w:ascii="Arial" w:eastAsiaTheme="minorEastAsia" w:hAnsi="Arial"/>
          <w:color w:val="000000"/>
          <w:szCs w:val="32"/>
          <w:lang w:eastAsia="ja-JP"/>
        </w:rPr>
        <w:t xml:space="preserve"> </w:t>
      </w:r>
      <w:r w:rsidR="00BD53D5" w:rsidRPr="003743FC">
        <w:rPr>
          <w:rFonts w:ascii="Arial" w:eastAsiaTheme="minorEastAsia" w:hAnsi="Arial"/>
          <w:color w:val="000000"/>
          <w:szCs w:val="32"/>
          <w:lang w:eastAsia="ja-JP"/>
        </w:rPr>
        <w:t xml:space="preserve">next </w:t>
      </w:r>
      <w:r w:rsidRPr="003743FC">
        <w:rPr>
          <w:rFonts w:ascii="Arial" w:eastAsiaTheme="minorEastAsia" w:hAnsi="Arial"/>
          <w:color w:val="000000"/>
          <w:szCs w:val="32"/>
          <w:lang w:eastAsia="ja-JP"/>
        </w:rPr>
        <w:t>sought information on the</w:t>
      </w:r>
      <w:r w:rsidR="009F1A1E" w:rsidRPr="003743FC">
        <w:rPr>
          <w:rFonts w:ascii="Arial" w:eastAsiaTheme="minorEastAsia" w:hAnsi="Arial"/>
          <w:color w:val="000000"/>
          <w:szCs w:val="32"/>
          <w:lang w:eastAsia="ja-JP"/>
        </w:rPr>
        <w:t>ir</w:t>
      </w:r>
      <w:r w:rsidRPr="003743FC">
        <w:rPr>
          <w:rFonts w:ascii="Arial" w:eastAsiaTheme="minorEastAsia" w:hAnsi="Arial"/>
          <w:color w:val="000000"/>
          <w:szCs w:val="32"/>
          <w:lang w:eastAsia="ja-JP"/>
        </w:rPr>
        <w:t xml:space="preserve"> neurotransmitters. </w:t>
      </w:r>
      <w:r w:rsidR="00031474" w:rsidRPr="003743FC">
        <w:rPr>
          <w:rFonts w:ascii="Arial" w:eastAsiaTheme="minorEastAsia" w:hAnsi="Arial"/>
          <w:color w:val="000000"/>
          <w:szCs w:val="32"/>
          <w:lang w:eastAsia="ja-JP"/>
        </w:rPr>
        <w:t xml:space="preserve"> </w:t>
      </w:r>
      <w:proofErr w:type="spellStart"/>
      <w:r w:rsidR="009F1A1E" w:rsidRPr="003743FC">
        <w:rPr>
          <w:rFonts w:ascii="Arial" w:eastAsiaTheme="minorEastAsia" w:hAnsi="Arial"/>
          <w:color w:val="000000"/>
          <w:szCs w:val="32"/>
          <w:lang w:eastAsia="ja-JP"/>
        </w:rPr>
        <w:t>Immunolabe</w:t>
      </w:r>
      <w:r w:rsidR="00DD496A" w:rsidRPr="003743FC">
        <w:rPr>
          <w:rFonts w:ascii="Arial" w:eastAsiaTheme="minorEastAsia" w:hAnsi="Arial"/>
          <w:color w:val="000000"/>
          <w:szCs w:val="32"/>
          <w:lang w:eastAsia="ja-JP"/>
        </w:rPr>
        <w:t>l</w:t>
      </w:r>
      <w:r w:rsidR="009F1A1E" w:rsidRPr="003743FC">
        <w:rPr>
          <w:rFonts w:ascii="Arial" w:eastAsiaTheme="minorEastAsia" w:hAnsi="Arial"/>
          <w:color w:val="000000"/>
          <w:szCs w:val="32"/>
          <w:lang w:eastAsia="ja-JP"/>
        </w:rPr>
        <w:t>ling</w:t>
      </w:r>
      <w:proofErr w:type="spellEnd"/>
      <w:r w:rsidR="009F1A1E" w:rsidRPr="003743FC">
        <w:rPr>
          <w:rFonts w:ascii="Arial" w:eastAsiaTheme="minorEastAsia" w:hAnsi="Arial"/>
          <w:color w:val="000000"/>
          <w:szCs w:val="32"/>
          <w:lang w:eastAsia="ja-JP"/>
        </w:rPr>
        <w:t xml:space="preserve"> studies have suggested that </w:t>
      </w:r>
      <w:r w:rsidRPr="003743FC">
        <w:rPr>
          <w:rFonts w:ascii="Arial" w:eastAsiaTheme="minorEastAsia" w:hAnsi="Arial"/>
          <w:color w:val="000000"/>
          <w:szCs w:val="32"/>
          <w:lang w:eastAsia="ja-JP"/>
        </w:rPr>
        <w:t xml:space="preserve">C3 is </w:t>
      </w:r>
      <w:r w:rsidRPr="003743FC">
        <w:rPr>
          <w:rFonts w:ascii="Arial" w:eastAsiaTheme="minorEastAsia" w:hAnsi="Arial" w:cs="Arial"/>
          <w:color w:val="000000"/>
          <w:szCs w:val="32"/>
          <w:lang w:eastAsia="ja-JP"/>
        </w:rPr>
        <w:t>GABAergic</w:t>
      </w:r>
      <w:r w:rsidR="006F3309" w:rsidRPr="003743FC">
        <w:rPr>
          <w:rFonts w:ascii="Arial" w:eastAsiaTheme="minorEastAsia" w:hAnsi="Arial" w:cs="Arial"/>
          <w:color w:val="000000"/>
          <w:szCs w:val="32"/>
          <w:lang w:eastAsia="ja-JP"/>
        </w:rPr>
        <w:t xml:space="preserve"> (</w:t>
      </w:r>
      <w:proofErr w:type="spellStart"/>
      <w:r w:rsidR="00003769" w:rsidRPr="003743FC">
        <w:rPr>
          <w:rFonts w:ascii="Arial" w:eastAsiaTheme="minorEastAsia" w:hAnsi="Arial" w:cs="Arial"/>
          <w:color w:val="000000"/>
          <w:szCs w:val="32"/>
          <w:lang w:eastAsia="ja-JP"/>
        </w:rPr>
        <w:t>Kolodziejczyk</w:t>
      </w:r>
      <w:proofErr w:type="spellEnd"/>
      <w:r w:rsidR="00003769" w:rsidRPr="003743FC">
        <w:rPr>
          <w:rFonts w:ascii="Arial" w:eastAsiaTheme="minorEastAsia" w:hAnsi="Arial" w:cs="Arial"/>
          <w:color w:val="000000"/>
          <w:szCs w:val="32"/>
          <w:lang w:eastAsia="ja-JP"/>
        </w:rPr>
        <w:t xml:space="preserve"> et al., 2008</w:t>
      </w:r>
      <w:r w:rsidR="006F3309" w:rsidRPr="003743FC">
        <w:rPr>
          <w:rFonts w:ascii="Arial" w:eastAsiaTheme="minorEastAsia" w:hAnsi="Arial" w:cs="Arial"/>
          <w:color w:val="000000"/>
          <w:szCs w:val="32"/>
          <w:lang w:eastAsia="ja-JP"/>
        </w:rPr>
        <w:t xml:space="preserve">) </w:t>
      </w:r>
      <w:r w:rsidR="00CC1C6D" w:rsidRPr="003743FC">
        <w:rPr>
          <w:rFonts w:ascii="Arial" w:eastAsiaTheme="minorEastAsia" w:hAnsi="Arial" w:cs="Arial"/>
          <w:color w:val="000000"/>
          <w:szCs w:val="32"/>
          <w:lang w:eastAsia="ja-JP"/>
        </w:rPr>
        <w:t xml:space="preserve">while </w:t>
      </w:r>
      <w:r w:rsidRPr="003743FC">
        <w:rPr>
          <w:rFonts w:ascii="Arial" w:eastAsiaTheme="minorEastAsia" w:hAnsi="Arial" w:cs="Arial"/>
          <w:color w:val="000000"/>
          <w:szCs w:val="32"/>
          <w:lang w:eastAsia="ja-JP"/>
        </w:rPr>
        <w:t xml:space="preserve">Mi1 </w:t>
      </w:r>
      <w:r w:rsidR="00CC1C6D" w:rsidRPr="003743FC">
        <w:rPr>
          <w:rFonts w:ascii="Arial" w:eastAsiaTheme="minorEastAsia" w:hAnsi="Arial" w:cs="Arial"/>
          <w:color w:val="000000"/>
          <w:szCs w:val="32"/>
          <w:lang w:eastAsia="ja-JP"/>
        </w:rPr>
        <w:t>expresses choline acetyltransferase</w:t>
      </w:r>
      <w:r w:rsidR="008A426C" w:rsidRPr="003743FC">
        <w:rPr>
          <w:rFonts w:ascii="Arial" w:eastAsiaTheme="minorEastAsia" w:hAnsi="Arial" w:cs="Arial"/>
          <w:color w:val="000000"/>
          <w:szCs w:val="32"/>
          <w:lang w:eastAsia="ja-JP"/>
        </w:rPr>
        <w:t xml:space="preserve"> (Hasegawa et al., 2011)</w:t>
      </w:r>
      <w:r w:rsidR="00CC1C6D" w:rsidRPr="003743FC">
        <w:rPr>
          <w:rFonts w:ascii="Arial" w:eastAsiaTheme="minorEastAsia" w:hAnsi="Arial" w:cs="Arial"/>
          <w:color w:val="000000"/>
          <w:szCs w:val="32"/>
          <w:lang w:eastAsia="ja-JP"/>
        </w:rPr>
        <w:t>, suggesting it is cholinergic</w:t>
      </w:r>
      <w:r w:rsidRPr="003743FC">
        <w:rPr>
          <w:rFonts w:ascii="Arial" w:eastAsiaTheme="minorEastAsia" w:hAnsi="Arial"/>
          <w:color w:val="000000"/>
          <w:szCs w:val="32"/>
          <w:lang w:eastAsia="ja-JP"/>
        </w:rPr>
        <w:t xml:space="preserve">.  </w:t>
      </w:r>
      <w:del w:id="104" w:author="Takemura, Shin-ya" w:date="2017-04-01T02:16:00Z">
        <w:r w:rsidR="009F1A1E" w:rsidRPr="003743FC">
          <w:rPr>
            <w:rFonts w:ascii="Arial" w:eastAsiaTheme="minorEastAsia" w:hAnsi="Arial"/>
            <w:color w:val="000000"/>
            <w:szCs w:val="32"/>
            <w:lang w:eastAsia="ja-JP"/>
          </w:rPr>
          <w:delText xml:space="preserve">These transmitter phenotypes </w:delText>
        </w:r>
        <w:r w:rsidR="00D86AE1" w:rsidRPr="003743FC">
          <w:rPr>
            <w:rFonts w:ascii="Arial" w:eastAsiaTheme="minorEastAsia" w:hAnsi="Arial"/>
            <w:color w:val="000000"/>
            <w:szCs w:val="32"/>
            <w:lang w:eastAsia="ja-JP"/>
          </w:rPr>
          <w:delText xml:space="preserve">are also </w:delText>
        </w:r>
        <w:r w:rsidR="00BD53D5" w:rsidRPr="003743FC">
          <w:rPr>
            <w:rFonts w:ascii="Arial" w:eastAsiaTheme="minorEastAsia" w:hAnsi="Arial"/>
            <w:color w:val="000000"/>
            <w:szCs w:val="32"/>
            <w:lang w:eastAsia="ja-JP"/>
          </w:rPr>
          <w:delText>endorsed</w:delText>
        </w:r>
      </w:del>
      <w:ins w:id="105" w:author="Takemura, Shin-ya" w:date="2017-04-01T02:16:00Z">
        <w:r w:rsidR="006A313F">
          <w:rPr>
            <w:rFonts w:ascii="Arial" w:eastAsiaTheme="minorEastAsia" w:hAnsi="Arial"/>
            <w:color w:val="000000"/>
            <w:szCs w:val="32"/>
            <w:lang w:eastAsia="ja-JP"/>
          </w:rPr>
          <w:t>Our</w:t>
        </w:r>
        <w:r w:rsidR="00A16D9D">
          <w:rPr>
            <w:rFonts w:ascii="Arial" w:eastAsiaTheme="minorEastAsia" w:hAnsi="Arial"/>
            <w:color w:val="000000"/>
            <w:szCs w:val="32"/>
            <w:lang w:eastAsia="ja-JP"/>
          </w:rPr>
          <w:t xml:space="preserve"> </w:t>
        </w:r>
        <w:proofErr w:type="spellStart"/>
        <w:r w:rsidR="00A16D9D">
          <w:rPr>
            <w:rFonts w:ascii="Arial" w:eastAsiaTheme="minorEastAsia" w:hAnsi="Arial"/>
            <w:color w:val="000000"/>
            <w:szCs w:val="32"/>
            <w:lang w:eastAsia="ja-JP"/>
          </w:rPr>
          <w:t>immuno</w:t>
        </w:r>
        <w:r w:rsidR="001F0C93">
          <w:rPr>
            <w:rFonts w:ascii="Arial" w:eastAsiaTheme="minorEastAsia" w:hAnsi="Arial"/>
            <w:color w:val="000000"/>
            <w:szCs w:val="32"/>
            <w:lang w:eastAsia="ja-JP"/>
          </w:rPr>
          <w:t>label</w:t>
        </w:r>
        <w:r w:rsidR="00A16D9D">
          <w:rPr>
            <w:rFonts w:ascii="Arial" w:eastAsiaTheme="minorEastAsia" w:hAnsi="Arial"/>
            <w:color w:val="000000"/>
            <w:szCs w:val="32"/>
            <w:lang w:eastAsia="ja-JP"/>
          </w:rPr>
          <w:t>ing</w:t>
        </w:r>
        <w:proofErr w:type="spellEnd"/>
        <w:r w:rsidR="00A16D9D">
          <w:rPr>
            <w:rFonts w:ascii="Arial" w:eastAsiaTheme="minorEastAsia" w:hAnsi="Arial"/>
            <w:color w:val="000000"/>
            <w:szCs w:val="32"/>
            <w:lang w:eastAsia="ja-JP"/>
          </w:rPr>
          <w:t xml:space="preserve"> results using anti-GAD1</w:t>
        </w:r>
        <w:r w:rsidR="00A508A8">
          <w:rPr>
            <w:rFonts w:ascii="Arial" w:eastAsiaTheme="minorEastAsia" w:hAnsi="Arial"/>
            <w:color w:val="000000"/>
            <w:szCs w:val="32"/>
            <w:lang w:eastAsia="ja-JP"/>
          </w:rPr>
          <w:t>,</w:t>
        </w:r>
        <w:r w:rsidR="00A16D9D">
          <w:rPr>
            <w:rFonts w:ascii="Arial" w:eastAsiaTheme="minorEastAsia" w:hAnsi="Arial"/>
            <w:color w:val="000000"/>
            <w:szCs w:val="32"/>
            <w:lang w:eastAsia="ja-JP"/>
          </w:rPr>
          <w:t xml:space="preserve"> anti-</w:t>
        </w:r>
        <w:proofErr w:type="spellStart"/>
        <w:r w:rsidR="00A16D9D">
          <w:rPr>
            <w:rFonts w:ascii="Arial" w:eastAsiaTheme="minorEastAsia" w:hAnsi="Arial"/>
            <w:color w:val="000000"/>
            <w:szCs w:val="32"/>
            <w:lang w:eastAsia="ja-JP"/>
          </w:rPr>
          <w:t>ChAT</w:t>
        </w:r>
        <w:proofErr w:type="spellEnd"/>
        <w:r w:rsidR="00A16D9D">
          <w:rPr>
            <w:rFonts w:ascii="Arial" w:eastAsiaTheme="minorEastAsia" w:hAnsi="Arial"/>
            <w:color w:val="000000"/>
            <w:szCs w:val="32"/>
            <w:lang w:eastAsia="ja-JP"/>
          </w:rPr>
          <w:t xml:space="preserve"> </w:t>
        </w:r>
        <w:r w:rsidR="00A508A8">
          <w:rPr>
            <w:rFonts w:ascii="Arial" w:eastAsiaTheme="minorEastAsia" w:hAnsi="Arial"/>
            <w:color w:val="000000"/>
            <w:szCs w:val="32"/>
            <w:lang w:eastAsia="ja-JP"/>
          </w:rPr>
          <w:t>and anti-</w:t>
        </w:r>
        <w:proofErr w:type="spellStart"/>
        <w:r w:rsidR="00A508A8">
          <w:rPr>
            <w:rFonts w:ascii="Arial" w:eastAsiaTheme="minorEastAsia" w:hAnsi="Arial"/>
            <w:color w:val="000000"/>
            <w:szCs w:val="32"/>
            <w:lang w:eastAsia="ja-JP"/>
          </w:rPr>
          <w:t>VG</w:t>
        </w:r>
        <w:r w:rsidR="001E149D">
          <w:rPr>
            <w:rFonts w:ascii="Arial" w:eastAsiaTheme="minorEastAsia" w:hAnsi="Arial"/>
            <w:color w:val="000000"/>
            <w:szCs w:val="32"/>
            <w:lang w:eastAsia="ja-JP"/>
          </w:rPr>
          <w:t>lut</w:t>
        </w:r>
        <w:proofErr w:type="spellEnd"/>
        <w:r w:rsidR="00A508A8">
          <w:rPr>
            <w:rFonts w:ascii="Arial" w:eastAsiaTheme="minorEastAsia" w:hAnsi="Arial"/>
            <w:color w:val="000000"/>
            <w:szCs w:val="32"/>
            <w:lang w:eastAsia="ja-JP"/>
          </w:rPr>
          <w:t xml:space="preserve"> </w:t>
        </w:r>
        <w:r w:rsidR="006A313F">
          <w:rPr>
            <w:rFonts w:ascii="Arial" w:eastAsiaTheme="minorEastAsia" w:hAnsi="Arial"/>
            <w:color w:val="000000"/>
            <w:szCs w:val="32"/>
            <w:lang w:eastAsia="ja-JP"/>
          </w:rPr>
          <w:t xml:space="preserve">confirm these results </w:t>
        </w:r>
        <w:r w:rsidR="00F1338C">
          <w:rPr>
            <w:rFonts w:ascii="Arial" w:eastAsiaTheme="minorEastAsia" w:hAnsi="Arial"/>
            <w:color w:val="000000"/>
            <w:szCs w:val="32"/>
            <w:lang w:eastAsia="ja-JP"/>
          </w:rPr>
          <w:t xml:space="preserve">for C3 and Mi1 </w:t>
        </w:r>
        <w:r w:rsidR="006A313F">
          <w:rPr>
            <w:rFonts w:ascii="Arial" w:eastAsiaTheme="minorEastAsia" w:hAnsi="Arial"/>
            <w:color w:val="000000"/>
            <w:szCs w:val="32"/>
            <w:lang w:eastAsia="ja-JP"/>
          </w:rPr>
          <w:t xml:space="preserve">and further </w:t>
        </w:r>
        <w:r w:rsidR="00A16D9D">
          <w:rPr>
            <w:rFonts w:ascii="Arial" w:eastAsiaTheme="minorEastAsia" w:hAnsi="Arial"/>
            <w:color w:val="000000"/>
            <w:szCs w:val="32"/>
            <w:lang w:eastAsia="ja-JP"/>
          </w:rPr>
          <w:t xml:space="preserve">suggest that </w:t>
        </w:r>
        <w:r w:rsidR="00A172BE" w:rsidRPr="003743FC">
          <w:rPr>
            <w:rFonts w:ascii="Arial" w:eastAsiaTheme="minorEastAsia" w:hAnsi="Arial"/>
            <w:color w:val="000000"/>
            <w:szCs w:val="32"/>
            <w:lang w:eastAsia="ja-JP"/>
          </w:rPr>
          <w:t xml:space="preserve">GABA, </w:t>
        </w:r>
        <w:r w:rsidR="00A172BE" w:rsidRPr="003743FC">
          <w:rPr>
            <w:rFonts w:ascii="Arial" w:eastAsiaTheme="minorEastAsia" w:hAnsi="Arial" w:hint="eastAsia"/>
            <w:color w:val="000000"/>
            <w:szCs w:val="32"/>
            <w:lang w:eastAsia="ja-JP"/>
          </w:rPr>
          <w:t>acetylcholine</w:t>
        </w:r>
        <w:r w:rsidR="00A172BE" w:rsidRPr="003743FC">
          <w:rPr>
            <w:rFonts w:ascii="Arial" w:eastAsiaTheme="minorEastAsia" w:hAnsi="Arial"/>
            <w:color w:val="000000"/>
            <w:szCs w:val="32"/>
            <w:lang w:eastAsia="ja-JP"/>
          </w:rPr>
          <w:t xml:space="preserve"> and glutamate </w:t>
        </w:r>
        <w:r w:rsidR="00A172BE">
          <w:rPr>
            <w:rFonts w:ascii="Arial" w:eastAsiaTheme="minorEastAsia" w:hAnsi="Arial"/>
            <w:color w:val="000000"/>
            <w:szCs w:val="32"/>
            <w:lang w:eastAsia="ja-JP"/>
          </w:rPr>
          <w:t xml:space="preserve">are the respective transmitters for </w:t>
        </w:r>
        <w:r w:rsidR="00A172BE" w:rsidRPr="003743FC">
          <w:rPr>
            <w:rFonts w:ascii="Arial" w:eastAsiaTheme="minorEastAsia" w:hAnsi="Arial"/>
            <w:color w:val="000000"/>
            <w:szCs w:val="32"/>
            <w:lang w:eastAsia="ja-JP"/>
          </w:rPr>
          <w:t>Mi4, Tm3 and Mi9</w:t>
        </w:r>
        <w:r w:rsidR="00A172BE">
          <w:rPr>
            <w:rFonts w:ascii="Arial" w:eastAsiaTheme="minorEastAsia" w:hAnsi="Arial"/>
            <w:color w:val="000000"/>
            <w:szCs w:val="32"/>
            <w:lang w:eastAsia="ja-JP"/>
          </w:rPr>
          <w:t xml:space="preserve"> (Figure 4 – Figure Supplement 1)</w:t>
        </w:r>
        <w:r w:rsidR="006A313F">
          <w:rPr>
            <w:rFonts w:ascii="Arial" w:eastAsiaTheme="minorEastAsia" w:hAnsi="Arial"/>
            <w:color w:val="000000"/>
            <w:szCs w:val="32"/>
            <w:lang w:eastAsia="ja-JP"/>
          </w:rPr>
          <w:t xml:space="preserve">. </w:t>
        </w:r>
        <w:r w:rsidR="00F1338C">
          <w:rPr>
            <w:rFonts w:ascii="Arial" w:eastAsiaTheme="minorEastAsia" w:hAnsi="Arial"/>
            <w:color w:val="000000"/>
            <w:szCs w:val="32"/>
            <w:lang w:eastAsia="ja-JP"/>
          </w:rPr>
          <w:t xml:space="preserve"> </w:t>
        </w:r>
        <w:r w:rsidR="006A313F">
          <w:rPr>
            <w:rFonts w:ascii="Arial" w:eastAsiaTheme="minorEastAsia" w:hAnsi="Arial"/>
            <w:color w:val="000000"/>
            <w:szCs w:val="32"/>
            <w:lang w:eastAsia="ja-JP"/>
          </w:rPr>
          <w:t>These results</w:t>
        </w:r>
        <w:r w:rsidR="00A16D9D">
          <w:rPr>
            <w:rFonts w:ascii="Arial" w:eastAsiaTheme="minorEastAsia" w:hAnsi="Arial"/>
            <w:color w:val="000000"/>
            <w:szCs w:val="32"/>
            <w:lang w:eastAsia="ja-JP"/>
          </w:rPr>
          <w:t xml:space="preserve"> are also supported</w:t>
        </w:r>
      </w:ins>
      <w:r w:rsidR="00A16D9D">
        <w:rPr>
          <w:rFonts w:ascii="Arial" w:eastAsiaTheme="minorEastAsia" w:hAnsi="Arial"/>
          <w:color w:val="000000"/>
          <w:szCs w:val="32"/>
          <w:lang w:eastAsia="ja-JP"/>
        </w:rPr>
        <w:t xml:space="preserve"> by</w:t>
      </w:r>
      <w:r w:rsidR="00A172BE">
        <w:rPr>
          <w:rFonts w:ascii="Arial" w:eastAsiaTheme="minorEastAsia" w:hAnsi="Arial"/>
          <w:color w:val="000000"/>
          <w:szCs w:val="32"/>
          <w:lang w:eastAsia="ja-JP"/>
        </w:rPr>
        <w:t xml:space="preserve"> </w:t>
      </w:r>
      <w:r w:rsidR="00A172BE" w:rsidRPr="003743FC">
        <w:rPr>
          <w:rFonts w:ascii="Arial" w:eastAsiaTheme="minorEastAsia" w:hAnsi="Arial"/>
          <w:color w:val="000000"/>
          <w:szCs w:val="32"/>
          <w:lang w:eastAsia="ja-JP"/>
        </w:rPr>
        <w:t>cell-type-specific transcript profiling studies (</w:t>
      </w:r>
      <w:r w:rsidR="00A172BE" w:rsidRPr="003743FC">
        <w:rPr>
          <w:rFonts w:ascii="Arial" w:eastAsiaTheme="minorEastAsia" w:hAnsi="Arial" w:hint="eastAsia"/>
          <w:color w:val="000000"/>
          <w:szCs w:val="32"/>
          <w:lang w:eastAsia="ja-JP"/>
        </w:rPr>
        <w:t xml:space="preserve">L </w:t>
      </w:r>
      <w:r w:rsidR="00A172BE" w:rsidRPr="003743FC">
        <w:rPr>
          <w:rFonts w:ascii="Arial" w:eastAsiaTheme="minorEastAsia" w:hAnsi="Arial"/>
          <w:color w:val="000000"/>
          <w:szCs w:val="32"/>
          <w:lang w:eastAsia="ja-JP"/>
        </w:rPr>
        <w:t xml:space="preserve">Henry, </w:t>
      </w:r>
      <w:r w:rsidR="00A172BE" w:rsidRPr="003743FC">
        <w:rPr>
          <w:rFonts w:ascii="Arial" w:eastAsiaTheme="minorEastAsia" w:hAnsi="Arial" w:hint="eastAsia"/>
          <w:color w:val="000000"/>
          <w:szCs w:val="32"/>
          <w:lang w:eastAsia="ja-JP"/>
        </w:rPr>
        <w:t xml:space="preserve">F </w:t>
      </w:r>
      <w:r w:rsidR="00A172BE" w:rsidRPr="003743FC">
        <w:rPr>
          <w:rFonts w:ascii="Arial" w:eastAsiaTheme="minorEastAsia" w:hAnsi="Arial"/>
          <w:color w:val="000000"/>
          <w:szCs w:val="32"/>
          <w:lang w:eastAsia="ja-JP"/>
        </w:rPr>
        <w:t xml:space="preserve">Davis and </w:t>
      </w:r>
      <w:r w:rsidR="00A172BE" w:rsidRPr="003743FC">
        <w:rPr>
          <w:rFonts w:ascii="Arial" w:eastAsiaTheme="minorEastAsia" w:hAnsi="Arial" w:hint="eastAsia"/>
          <w:color w:val="000000"/>
          <w:szCs w:val="32"/>
          <w:lang w:eastAsia="ja-JP"/>
        </w:rPr>
        <w:t xml:space="preserve">S </w:t>
      </w:r>
      <w:r w:rsidR="00A172BE" w:rsidRPr="003743FC">
        <w:rPr>
          <w:rFonts w:ascii="Arial" w:eastAsiaTheme="minorEastAsia" w:hAnsi="Arial"/>
          <w:color w:val="000000"/>
          <w:szCs w:val="32"/>
          <w:lang w:eastAsia="ja-JP"/>
        </w:rPr>
        <w:t>Eddy, personal communication</w:t>
      </w:r>
      <w:del w:id="106" w:author="Takemura, Shin-ya" w:date="2017-04-01T02:16:00Z">
        <w:r w:rsidR="009F1A1E" w:rsidRPr="003743FC">
          <w:rPr>
            <w:rFonts w:ascii="Arial" w:eastAsiaTheme="minorEastAsia" w:hAnsi="Arial"/>
            <w:color w:val="000000"/>
            <w:szCs w:val="32"/>
            <w:lang w:eastAsia="ja-JP"/>
          </w:rPr>
          <w:delText xml:space="preserve">) </w:delText>
        </w:r>
        <w:r w:rsidR="003743FC" w:rsidRPr="003743FC">
          <w:rPr>
            <w:rFonts w:ascii="Arial" w:eastAsiaTheme="minorEastAsia" w:hAnsi="Arial"/>
            <w:color w:val="000000"/>
            <w:szCs w:val="32"/>
            <w:lang w:eastAsia="ja-JP"/>
          </w:rPr>
          <w:delText xml:space="preserve">that </w:delText>
        </w:r>
        <w:r w:rsidR="009F1A1E" w:rsidRPr="003743FC">
          <w:rPr>
            <w:rFonts w:ascii="Arial" w:eastAsiaTheme="minorEastAsia" w:hAnsi="Arial"/>
            <w:color w:val="000000"/>
            <w:szCs w:val="32"/>
            <w:lang w:eastAsia="ja-JP"/>
          </w:rPr>
          <w:delText>reveal GABA</w:delText>
        </w:r>
        <w:r w:rsidR="006F7F13" w:rsidRPr="003743FC">
          <w:rPr>
            <w:rFonts w:ascii="Arial" w:eastAsiaTheme="minorEastAsia" w:hAnsi="Arial"/>
            <w:color w:val="000000"/>
            <w:szCs w:val="32"/>
            <w:lang w:eastAsia="ja-JP"/>
          </w:rPr>
          <w:delText>,</w:delText>
        </w:r>
        <w:r w:rsidR="009F1A1E" w:rsidRPr="003743FC">
          <w:rPr>
            <w:rFonts w:ascii="Arial" w:eastAsiaTheme="minorEastAsia" w:hAnsi="Arial"/>
            <w:color w:val="000000"/>
            <w:szCs w:val="32"/>
            <w:lang w:eastAsia="ja-JP"/>
          </w:rPr>
          <w:delText xml:space="preserve"> </w:delText>
        </w:r>
        <w:r w:rsidR="009F1A1E" w:rsidRPr="003743FC">
          <w:rPr>
            <w:rFonts w:ascii="Arial" w:eastAsiaTheme="minorEastAsia" w:hAnsi="Arial" w:hint="eastAsia"/>
            <w:color w:val="000000"/>
            <w:szCs w:val="32"/>
            <w:lang w:eastAsia="ja-JP"/>
          </w:rPr>
          <w:delText>acetylcholine</w:delText>
        </w:r>
        <w:r w:rsidR="00D86AE1" w:rsidRPr="003743FC">
          <w:rPr>
            <w:rFonts w:ascii="Arial" w:eastAsiaTheme="minorEastAsia" w:hAnsi="Arial"/>
            <w:color w:val="000000"/>
            <w:szCs w:val="32"/>
            <w:lang w:eastAsia="ja-JP"/>
          </w:rPr>
          <w:delText xml:space="preserve"> and glutamate</w:delText>
        </w:r>
        <w:r w:rsidR="009F1A1E" w:rsidRPr="003743FC">
          <w:rPr>
            <w:rFonts w:ascii="Arial" w:eastAsiaTheme="minorEastAsia" w:hAnsi="Arial"/>
            <w:color w:val="000000"/>
            <w:szCs w:val="32"/>
            <w:lang w:eastAsia="ja-JP"/>
          </w:rPr>
          <w:delText xml:space="preserve"> as </w:delText>
        </w:r>
        <w:r w:rsidR="00D86AE1" w:rsidRPr="003743FC">
          <w:rPr>
            <w:rFonts w:ascii="Arial" w:eastAsiaTheme="minorEastAsia" w:hAnsi="Arial"/>
            <w:color w:val="000000"/>
            <w:szCs w:val="32"/>
            <w:lang w:eastAsia="ja-JP"/>
          </w:rPr>
          <w:delText xml:space="preserve">the </w:delText>
        </w:r>
        <w:r w:rsidR="00BD53D5" w:rsidRPr="003743FC">
          <w:rPr>
            <w:rFonts w:ascii="Arial" w:eastAsiaTheme="minorEastAsia" w:hAnsi="Arial"/>
            <w:color w:val="000000"/>
            <w:szCs w:val="32"/>
            <w:lang w:eastAsia="ja-JP"/>
          </w:rPr>
          <w:delText xml:space="preserve">respective </w:delText>
        </w:r>
        <w:r w:rsidR="00D86AE1" w:rsidRPr="003743FC">
          <w:rPr>
            <w:rFonts w:ascii="Arial" w:eastAsiaTheme="minorEastAsia" w:hAnsi="Arial"/>
            <w:color w:val="000000"/>
            <w:szCs w:val="32"/>
            <w:lang w:eastAsia="ja-JP"/>
          </w:rPr>
          <w:delText xml:space="preserve">apparent transmitters of Mi4, </w:delText>
        </w:r>
        <w:r w:rsidR="009F1A1E" w:rsidRPr="003743FC">
          <w:rPr>
            <w:rFonts w:ascii="Arial" w:eastAsiaTheme="minorEastAsia" w:hAnsi="Arial"/>
            <w:color w:val="000000"/>
            <w:szCs w:val="32"/>
            <w:lang w:eastAsia="ja-JP"/>
          </w:rPr>
          <w:delText>Tm3</w:delText>
        </w:r>
        <w:r w:rsidR="00D86AE1" w:rsidRPr="003743FC">
          <w:rPr>
            <w:rFonts w:ascii="Arial" w:eastAsiaTheme="minorEastAsia" w:hAnsi="Arial"/>
            <w:color w:val="000000"/>
            <w:szCs w:val="32"/>
            <w:lang w:eastAsia="ja-JP"/>
          </w:rPr>
          <w:delText xml:space="preserve"> and Mi9.</w:delText>
        </w:r>
      </w:del>
      <w:ins w:id="107" w:author="Takemura, Shin-ya" w:date="2017-04-01T02:16:00Z">
        <w:r w:rsidR="00A172BE" w:rsidRPr="003743FC">
          <w:rPr>
            <w:rFonts w:ascii="Arial" w:eastAsiaTheme="minorEastAsia" w:hAnsi="Arial"/>
            <w:color w:val="000000"/>
            <w:szCs w:val="32"/>
            <w:lang w:eastAsia="ja-JP"/>
          </w:rPr>
          <w:t>)</w:t>
        </w:r>
        <w:r w:rsidR="00A172BE">
          <w:rPr>
            <w:rFonts w:ascii="Arial" w:eastAsiaTheme="minorEastAsia" w:hAnsi="Arial"/>
            <w:color w:val="000000"/>
            <w:szCs w:val="32"/>
            <w:lang w:eastAsia="ja-JP"/>
          </w:rPr>
          <w:t>.</w:t>
        </w:r>
      </w:ins>
      <w:r w:rsidR="00A172BE" w:rsidRPr="003743FC">
        <w:rPr>
          <w:rFonts w:ascii="Arial" w:eastAsiaTheme="minorEastAsia" w:hAnsi="Arial"/>
          <w:color w:val="000000"/>
          <w:szCs w:val="32"/>
          <w:lang w:eastAsia="ja-JP"/>
        </w:rPr>
        <w:t xml:space="preserve"> </w:t>
      </w:r>
      <w:r w:rsidR="00D86AE1" w:rsidRPr="003743FC">
        <w:rPr>
          <w:rFonts w:ascii="Arial" w:eastAsiaTheme="minorEastAsia" w:hAnsi="Arial"/>
          <w:color w:val="000000"/>
          <w:szCs w:val="32"/>
          <w:lang w:eastAsia="ja-JP"/>
        </w:rPr>
        <w:t xml:space="preserve"> </w:t>
      </w:r>
      <w:r w:rsidR="007C5B25" w:rsidRPr="003743FC">
        <w:rPr>
          <w:rFonts w:ascii="Arial" w:eastAsiaTheme="minorEastAsia" w:hAnsi="Arial"/>
          <w:color w:val="000000"/>
          <w:szCs w:val="32"/>
          <w:lang w:eastAsia="ja-JP"/>
        </w:rPr>
        <w:t xml:space="preserve">In addition, </w:t>
      </w:r>
      <w:r w:rsidR="00D86AE1" w:rsidRPr="003743FC">
        <w:rPr>
          <w:rFonts w:ascii="Arial" w:eastAsiaTheme="minorEastAsia" w:hAnsi="Arial"/>
          <w:color w:val="000000"/>
          <w:szCs w:val="32"/>
          <w:lang w:eastAsia="ja-JP"/>
        </w:rPr>
        <w:t>a</w:t>
      </w:r>
      <w:r w:rsidR="006F7F13" w:rsidRPr="003743FC">
        <w:rPr>
          <w:rFonts w:ascii="Arial" w:eastAsiaTheme="minorEastAsia" w:hAnsi="Arial"/>
          <w:color w:val="000000"/>
          <w:szCs w:val="32"/>
          <w:lang w:eastAsia="ja-JP"/>
        </w:rPr>
        <w:t xml:space="preserve">nti-GAD1 </w:t>
      </w:r>
      <w:proofErr w:type="spellStart"/>
      <w:r w:rsidR="006F7F13" w:rsidRPr="003743FC">
        <w:rPr>
          <w:rFonts w:ascii="Arial" w:eastAsiaTheme="minorEastAsia" w:hAnsi="Arial"/>
          <w:color w:val="000000"/>
          <w:szCs w:val="32"/>
          <w:lang w:eastAsia="ja-JP"/>
        </w:rPr>
        <w:t>immunolabel</w:t>
      </w:r>
      <w:r w:rsidR="006725F1" w:rsidRPr="003743FC">
        <w:rPr>
          <w:rFonts w:ascii="Arial" w:eastAsiaTheme="minorEastAsia" w:hAnsi="Arial"/>
          <w:color w:val="000000"/>
          <w:szCs w:val="32"/>
          <w:lang w:eastAsia="ja-JP"/>
        </w:rPr>
        <w:t>l</w:t>
      </w:r>
      <w:r w:rsidR="006F7F13" w:rsidRPr="003743FC">
        <w:rPr>
          <w:rFonts w:ascii="Arial" w:eastAsiaTheme="minorEastAsia" w:hAnsi="Arial"/>
          <w:color w:val="000000"/>
          <w:szCs w:val="32"/>
          <w:lang w:eastAsia="ja-JP"/>
        </w:rPr>
        <w:t>ing</w:t>
      </w:r>
      <w:proofErr w:type="spellEnd"/>
      <w:r w:rsidR="00BD53D5" w:rsidRPr="003743FC">
        <w:rPr>
          <w:rFonts w:ascii="Arial" w:eastAsiaTheme="minorEastAsia" w:hAnsi="Arial"/>
          <w:color w:val="000000"/>
          <w:szCs w:val="32"/>
          <w:lang w:eastAsia="ja-JP"/>
        </w:rPr>
        <w:t xml:space="preserve"> reveals that</w:t>
      </w:r>
      <w:r w:rsidR="00D86AE1" w:rsidRPr="003743FC">
        <w:rPr>
          <w:rFonts w:ascii="Arial" w:eastAsiaTheme="minorEastAsia" w:hAnsi="Arial"/>
          <w:color w:val="000000"/>
          <w:szCs w:val="32"/>
          <w:lang w:eastAsia="ja-JP"/>
        </w:rPr>
        <w:t xml:space="preserve"> </w:t>
      </w:r>
      <w:r w:rsidRPr="003743FC">
        <w:rPr>
          <w:rFonts w:ascii="Arial" w:eastAsiaTheme="minorEastAsia" w:hAnsi="Arial"/>
          <w:color w:val="000000"/>
          <w:szCs w:val="32"/>
          <w:lang w:eastAsia="ja-JP"/>
        </w:rPr>
        <w:t>CT1</w:t>
      </w:r>
      <w:r w:rsidRPr="003743FC">
        <w:rPr>
          <w:rFonts w:ascii="Arial" w:eastAsiaTheme="minorEastAsia" w:hAnsi="Arial" w:hint="eastAsia"/>
          <w:color w:val="000000"/>
          <w:szCs w:val="32"/>
          <w:lang w:eastAsia="ja-JP"/>
        </w:rPr>
        <w:t xml:space="preserve"> </w:t>
      </w:r>
      <w:r w:rsidR="00D86AE1" w:rsidRPr="003743FC">
        <w:rPr>
          <w:rFonts w:ascii="Arial" w:eastAsiaTheme="minorEastAsia" w:hAnsi="Arial"/>
          <w:color w:val="000000"/>
          <w:szCs w:val="32"/>
          <w:lang w:eastAsia="ja-JP"/>
        </w:rPr>
        <w:t xml:space="preserve">and TmY15 </w:t>
      </w:r>
      <w:r w:rsidRPr="003743FC">
        <w:rPr>
          <w:rFonts w:ascii="Arial" w:eastAsiaTheme="minorEastAsia" w:hAnsi="Arial"/>
          <w:color w:val="000000"/>
          <w:szCs w:val="32"/>
          <w:lang w:eastAsia="ja-JP"/>
        </w:rPr>
        <w:t xml:space="preserve">appear to </w:t>
      </w:r>
      <w:r w:rsidR="007C5B25" w:rsidRPr="003743FC">
        <w:rPr>
          <w:rFonts w:ascii="Arial" w:eastAsiaTheme="minorEastAsia" w:hAnsi="Arial"/>
          <w:color w:val="000000"/>
          <w:szCs w:val="32"/>
          <w:lang w:eastAsia="ja-JP"/>
        </w:rPr>
        <w:t>use</w:t>
      </w:r>
      <w:r w:rsidR="007C5B25" w:rsidRPr="003743FC">
        <w:rPr>
          <w:rFonts w:ascii="Arial" w:eastAsiaTheme="minorEastAsia" w:hAnsi="Arial" w:hint="eastAsia"/>
          <w:color w:val="000000"/>
          <w:szCs w:val="32"/>
          <w:lang w:eastAsia="ja-JP"/>
        </w:rPr>
        <w:t xml:space="preserve"> </w:t>
      </w:r>
      <w:r w:rsidRPr="003743FC">
        <w:rPr>
          <w:rFonts w:ascii="Arial" w:eastAsiaTheme="minorEastAsia" w:hAnsi="Arial" w:hint="eastAsia"/>
          <w:color w:val="000000"/>
          <w:szCs w:val="32"/>
          <w:lang w:eastAsia="ja-JP"/>
        </w:rPr>
        <w:t>GABA</w:t>
      </w:r>
      <w:r w:rsidR="004008F5" w:rsidRPr="003743FC">
        <w:rPr>
          <w:rFonts w:ascii="Arial" w:eastAsiaTheme="minorEastAsia" w:hAnsi="Arial"/>
          <w:color w:val="000000"/>
          <w:szCs w:val="32"/>
          <w:lang w:eastAsia="ja-JP"/>
        </w:rPr>
        <w:t xml:space="preserve"> (</w:t>
      </w:r>
      <w:r w:rsidR="00344289">
        <w:rPr>
          <w:rFonts w:ascii="Arial" w:eastAsiaTheme="minorEastAsia" w:hAnsi="Arial"/>
          <w:color w:val="000000"/>
          <w:szCs w:val="32"/>
          <w:lang w:eastAsia="ja-JP"/>
        </w:rPr>
        <w:t>Figure 4 – Figure Supplement 1</w:t>
      </w:r>
      <w:r w:rsidR="004008F5" w:rsidRPr="003743FC">
        <w:rPr>
          <w:rFonts w:ascii="Arial" w:eastAsiaTheme="minorEastAsia" w:hAnsi="Arial"/>
          <w:color w:val="000000"/>
          <w:szCs w:val="32"/>
          <w:lang w:eastAsia="ja-JP"/>
        </w:rPr>
        <w:t>)</w:t>
      </w:r>
      <w:r w:rsidR="00C30DC4">
        <w:rPr>
          <w:rFonts w:ascii="Arial" w:eastAsiaTheme="minorEastAsia" w:hAnsi="Arial"/>
          <w:color w:val="000000"/>
          <w:szCs w:val="32"/>
          <w:lang w:eastAsia="ja-JP"/>
        </w:rPr>
        <w:t>.</w:t>
      </w:r>
      <w:del w:id="108" w:author="Takemura, Shin-ya" w:date="2017-04-01T02:16:00Z">
        <w:r w:rsidR="00D86AE1" w:rsidRPr="003743FC">
          <w:rPr>
            <w:rFonts w:ascii="Arial" w:eastAsiaTheme="minorEastAsia" w:hAnsi="Arial"/>
            <w:color w:val="000000"/>
            <w:szCs w:val="32"/>
            <w:lang w:eastAsia="ja-JP"/>
          </w:rPr>
          <w:delText xml:space="preserve">  </w:delText>
        </w:r>
      </w:del>
    </w:p>
    <w:p w14:paraId="70DCA861" w14:textId="2C9BBC16" w:rsidR="00D7027A" w:rsidRDefault="00387474">
      <w:pPr>
        <w:autoSpaceDE w:val="0"/>
        <w:autoSpaceDN w:val="0"/>
        <w:adjustRightInd w:val="0"/>
        <w:spacing w:line="360" w:lineRule="auto"/>
        <w:ind w:firstLine="720"/>
        <w:rPr>
          <w:rFonts w:ascii="Arial" w:eastAsiaTheme="minorEastAsia" w:hAnsi="Arial"/>
          <w:color w:val="000000"/>
          <w:szCs w:val="32"/>
          <w:lang w:eastAsia="ja-JP"/>
        </w:rPr>
      </w:pPr>
      <w:r w:rsidRPr="003743FC">
        <w:rPr>
          <w:rFonts w:ascii="Arial" w:eastAsiaTheme="minorEastAsia" w:hAnsi="Arial"/>
          <w:color w:val="000000"/>
          <w:szCs w:val="32"/>
          <w:lang w:eastAsia="ja-JP"/>
        </w:rPr>
        <w:t>These</w:t>
      </w:r>
      <w:r w:rsidR="00D86AE1" w:rsidRPr="003743FC">
        <w:rPr>
          <w:rFonts w:ascii="Arial" w:eastAsiaTheme="minorEastAsia" w:hAnsi="Arial"/>
          <w:color w:val="000000"/>
          <w:szCs w:val="32"/>
          <w:lang w:eastAsia="ja-JP"/>
        </w:rPr>
        <w:t xml:space="preserve"> </w:t>
      </w:r>
      <w:r w:rsidR="00EB4A2C" w:rsidRPr="003743FC">
        <w:rPr>
          <w:rFonts w:ascii="Arial" w:eastAsiaTheme="minorEastAsia" w:hAnsi="Arial"/>
          <w:color w:val="000000"/>
          <w:szCs w:val="32"/>
          <w:lang w:eastAsia="ja-JP"/>
        </w:rPr>
        <w:t>consider</w:t>
      </w:r>
      <w:r w:rsidR="00F7024F" w:rsidRPr="003743FC">
        <w:rPr>
          <w:rFonts w:ascii="Arial" w:eastAsiaTheme="minorEastAsia" w:hAnsi="Arial"/>
          <w:color w:val="000000"/>
          <w:szCs w:val="32"/>
          <w:lang w:eastAsia="ja-JP"/>
        </w:rPr>
        <w:t xml:space="preserve">ations indicate that </w:t>
      </w:r>
      <w:r w:rsidR="00D86AE1" w:rsidRPr="003743FC">
        <w:rPr>
          <w:rFonts w:ascii="Arial" w:eastAsiaTheme="minorEastAsia" w:hAnsi="Arial"/>
          <w:color w:val="000000"/>
          <w:szCs w:val="32"/>
          <w:lang w:eastAsia="ja-JP"/>
        </w:rPr>
        <w:t xml:space="preserve">T4 dendrites receive both excitatory and inhibitory inputs </w:t>
      </w:r>
      <w:r w:rsidRPr="003743FC">
        <w:rPr>
          <w:rFonts w:ascii="Arial" w:eastAsiaTheme="minorEastAsia" w:hAnsi="Arial"/>
          <w:color w:val="000000"/>
          <w:szCs w:val="32"/>
          <w:lang w:eastAsia="ja-JP"/>
        </w:rPr>
        <w:t xml:space="preserve">and, together with the EM data, </w:t>
      </w:r>
      <w:r w:rsidR="007C5B25" w:rsidRPr="003743FC">
        <w:rPr>
          <w:rFonts w:ascii="Arial" w:eastAsiaTheme="minorEastAsia" w:hAnsi="Arial"/>
          <w:color w:val="000000"/>
          <w:szCs w:val="32"/>
          <w:lang w:eastAsia="ja-JP"/>
        </w:rPr>
        <w:t>allowed us to examine the distribution of</w:t>
      </w:r>
      <w:r w:rsidRPr="003743FC">
        <w:rPr>
          <w:rFonts w:ascii="Arial" w:eastAsiaTheme="minorEastAsia" w:hAnsi="Arial"/>
          <w:color w:val="000000"/>
          <w:szCs w:val="32"/>
          <w:lang w:eastAsia="ja-JP"/>
        </w:rPr>
        <w:t xml:space="preserve"> inputs</w:t>
      </w:r>
      <w:r w:rsidR="007C5B25" w:rsidRPr="003743FC">
        <w:rPr>
          <w:rFonts w:ascii="Arial" w:eastAsiaTheme="minorEastAsia" w:hAnsi="Arial"/>
          <w:color w:val="000000"/>
          <w:szCs w:val="32"/>
          <w:lang w:eastAsia="ja-JP"/>
        </w:rPr>
        <w:t xml:space="preserve"> of different predicted sign</w:t>
      </w:r>
      <w:r w:rsidR="006B3488" w:rsidRPr="003743FC">
        <w:rPr>
          <w:rFonts w:ascii="Arial" w:eastAsiaTheme="minorEastAsia" w:hAnsi="Arial"/>
          <w:color w:val="000000"/>
          <w:szCs w:val="32"/>
          <w:lang w:eastAsia="ja-JP"/>
        </w:rPr>
        <w:t>s</w:t>
      </w:r>
      <w:r w:rsidRPr="003743FC">
        <w:rPr>
          <w:rFonts w:ascii="Arial" w:eastAsiaTheme="minorEastAsia" w:hAnsi="Arial"/>
          <w:color w:val="000000"/>
          <w:szCs w:val="32"/>
          <w:lang w:eastAsia="ja-JP"/>
        </w:rPr>
        <w:t xml:space="preserve">: </w:t>
      </w:r>
      <w:r w:rsidR="00DD496A" w:rsidRPr="003743FC">
        <w:rPr>
          <w:rFonts w:ascii="Arial" w:eastAsiaTheme="minorEastAsia" w:hAnsi="Arial"/>
          <w:color w:val="000000"/>
          <w:szCs w:val="32"/>
          <w:lang w:eastAsia="ja-JP"/>
        </w:rPr>
        <w:t>t</w:t>
      </w:r>
      <w:r w:rsidRPr="003743FC">
        <w:rPr>
          <w:rFonts w:ascii="Arial" w:eastAsiaTheme="minorEastAsia" w:hAnsi="Arial"/>
          <w:color w:val="000000"/>
          <w:szCs w:val="32"/>
          <w:lang w:eastAsia="ja-JP"/>
        </w:rPr>
        <w:t xml:space="preserve">he </w:t>
      </w:r>
      <w:r w:rsidR="00F7024F" w:rsidRPr="003743FC">
        <w:rPr>
          <w:rFonts w:ascii="Arial" w:eastAsiaTheme="minorEastAsia" w:hAnsi="Arial"/>
          <w:color w:val="000000"/>
          <w:szCs w:val="32"/>
          <w:lang w:eastAsia="ja-JP"/>
        </w:rPr>
        <w:t>synapses from C3/Mi4/</w:t>
      </w:r>
      <w:r w:rsidR="00F7024F" w:rsidRPr="003743FC">
        <w:rPr>
          <w:rFonts w:ascii="Arial" w:eastAsiaTheme="minorEastAsia" w:hAnsi="Arial" w:hint="eastAsia"/>
          <w:color w:val="000000"/>
          <w:szCs w:val="32"/>
          <w:lang w:eastAsia="ja-JP"/>
        </w:rPr>
        <w:t xml:space="preserve">CT1 </w:t>
      </w:r>
      <w:r w:rsidR="00F7024F" w:rsidRPr="003743FC">
        <w:rPr>
          <w:rFonts w:ascii="Arial" w:eastAsiaTheme="minorEastAsia" w:hAnsi="Arial"/>
          <w:color w:val="000000"/>
          <w:szCs w:val="32"/>
          <w:lang w:eastAsia="ja-JP"/>
        </w:rPr>
        <w:t xml:space="preserve">onto the T4 </w:t>
      </w:r>
      <w:r w:rsidR="00F7024F" w:rsidRPr="003743FC">
        <w:rPr>
          <w:rFonts w:ascii="Arial" w:eastAsiaTheme="minorEastAsia" w:hAnsi="Arial"/>
          <w:color w:val="000000"/>
          <w:szCs w:val="32"/>
          <w:lang w:eastAsia="ja-JP"/>
        </w:rPr>
        <w:lastRenderedPageBreak/>
        <w:t xml:space="preserve">dendrite base </w:t>
      </w:r>
      <w:r w:rsidR="00BD53D5" w:rsidRPr="003743FC">
        <w:rPr>
          <w:rFonts w:ascii="Arial" w:eastAsiaTheme="minorEastAsia" w:hAnsi="Arial"/>
          <w:color w:val="000000"/>
          <w:szCs w:val="32"/>
          <w:lang w:eastAsia="ja-JP"/>
        </w:rPr>
        <w:t xml:space="preserve">all appear to </w:t>
      </w:r>
      <w:r w:rsidR="00F7024F" w:rsidRPr="003743FC">
        <w:rPr>
          <w:rFonts w:ascii="Arial" w:eastAsiaTheme="minorEastAsia" w:hAnsi="Arial"/>
          <w:color w:val="000000"/>
          <w:szCs w:val="32"/>
          <w:lang w:eastAsia="ja-JP"/>
        </w:rPr>
        <w:t xml:space="preserve">be </w:t>
      </w:r>
      <w:r w:rsidR="00F7024F" w:rsidRPr="003743FC">
        <w:rPr>
          <w:rFonts w:ascii="Arial" w:eastAsiaTheme="minorEastAsia" w:hAnsi="Arial" w:hint="eastAsia"/>
          <w:color w:val="000000"/>
          <w:szCs w:val="32"/>
          <w:lang w:eastAsia="ja-JP"/>
        </w:rPr>
        <w:t>GABA</w:t>
      </w:r>
      <w:r w:rsidR="00F7024F" w:rsidRPr="003743FC">
        <w:rPr>
          <w:rFonts w:ascii="Arial" w:eastAsiaTheme="minorEastAsia" w:hAnsi="Arial"/>
          <w:color w:val="000000"/>
          <w:szCs w:val="32"/>
          <w:lang w:eastAsia="ja-JP"/>
        </w:rPr>
        <w:t>-</w:t>
      </w:r>
      <w:proofErr w:type="spellStart"/>
      <w:r w:rsidR="00F7024F" w:rsidRPr="003743FC">
        <w:rPr>
          <w:rFonts w:ascii="Arial" w:eastAsiaTheme="minorEastAsia" w:hAnsi="Arial"/>
          <w:color w:val="000000"/>
          <w:szCs w:val="32"/>
          <w:lang w:eastAsia="ja-JP"/>
        </w:rPr>
        <w:t>ergic</w:t>
      </w:r>
      <w:proofErr w:type="spellEnd"/>
      <w:r w:rsidR="00F7024F" w:rsidRPr="003743FC">
        <w:rPr>
          <w:rFonts w:ascii="Arial" w:eastAsiaTheme="minorEastAsia" w:hAnsi="Arial"/>
          <w:color w:val="000000"/>
          <w:szCs w:val="32"/>
          <w:lang w:eastAsia="ja-JP"/>
        </w:rPr>
        <w:t xml:space="preserve"> and therefore</w:t>
      </w:r>
      <w:r w:rsidR="00F7024F" w:rsidRPr="003743FC">
        <w:rPr>
          <w:rFonts w:ascii="Arial" w:eastAsiaTheme="minorEastAsia" w:hAnsi="Arial" w:hint="eastAsia"/>
          <w:color w:val="000000"/>
          <w:szCs w:val="32"/>
          <w:lang w:eastAsia="ja-JP"/>
        </w:rPr>
        <w:t xml:space="preserve"> inhibitory</w:t>
      </w:r>
      <w:r w:rsidR="00F7024F" w:rsidRPr="003743FC">
        <w:rPr>
          <w:rFonts w:ascii="Arial" w:eastAsiaTheme="minorEastAsia" w:hAnsi="Arial"/>
          <w:color w:val="000000"/>
          <w:szCs w:val="32"/>
          <w:lang w:eastAsia="ja-JP"/>
        </w:rPr>
        <w:t xml:space="preserve">, whereas those from Mi1 and Tm3 along the shaft of the T4 dendrite are putatively cholinergic, and therefore most likely to be </w:t>
      </w:r>
      <w:r w:rsidR="00F7024F" w:rsidRPr="003743FC">
        <w:rPr>
          <w:rFonts w:ascii="Arial" w:eastAsiaTheme="minorEastAsia" w:hAnsi="Arial" w:hint="eastAsia"/>
          <w:color w:val="000000"/>
          <w:szCs w:val="32"/>
          <w:lang w:eastAsia="ja-JP"/>
        </w:rPr>
        <w:t>excitatory</w:t>
      </w:r>
      <w:r w:rsidR="00F7024F" w:rsidRPr="003743FC">
        <w:rPr>
          <w:rFonts w:ascii="Arial" w:eastAsiaTheme="minorEastAsia" w:hAnsi="Arial"/>
          <w:color w:val="000000"/>
          <w:szCs w:val="32"/>
          <w:lang w:eastAsia="ja-JP"/>
        </w:rPr>
        <w:t xml:space="preserve"> (</w:t>
      </w:r>
      <w:r w:rsidR="00A24E08" w:rsidRPr="003471CE">
        <w:rPr>
          <w:rFonts w:ascii="Arial" w:eastAsiaTheme="minorEastAsia" w:hAnsi="Arial"/>
          <w:color w:val="000000"/>
          <w:szCs w:val="32"/>
          <w:lang w:eastAsia="ja-JP"/>
        </w:rPr>
        <w:t>Figure 4B</w:t>
      </w:r>
      <w:r w:rsidR="00F7024F" w:rsidRPr="003743FC">
        <w:rPr>
          <w:rFonts w:ascii="Arial" w:eastAsiaTheme="minorEastAsia" w:hAnsi="Arial"/>
          <w:color w:val="000000"/>
          <w:szCs w:val="32"/>
          <w:lang w:eastAsia="ja-JP"/>
        </w:rPr>
        <w:t xml:space="preserve">). </w:t>
      </w:r>
      <w:r w:rsidR="00031474" w:rsidRPr="003743FC">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 xml:space="preserve">Mi9’s input at the T4 dendrite tip, </w:t>
      </w:r>
      <w:r w:rsidR="00F7024F" w:rsidRPr="003743FC">
        <w:rPr>
          <w:rFonts w:ascii="Arial" w:eastAsiaTheme="minorEastAsia" w:hAnsi="Arial" w:hint="eastAsia"/>
          <w:color w:val="000000"/>
          <w:szCs w:val="32"/>
          <w:lang w:eastAsia="ja-JP"/>
        </w:rPr>
        <w:t>putative</w:t>
      </w:r>
      <w:r w:rsidR="00BD53D5" w:rsidRPr="003743FC">
        <w:rPr>
          <w:rFonts w:ascii="Arial" w:eastAsiaTheme="minorEastAsia" w:hAnsi="Arial"/>
          <w:color w:val="000000"/>
          <w:szCs w:val="32"/>
          <w:lang w:eastAsia="ja-JP"/>
        </w:rPr>
        <w:t>ly</w:t>
      </w:r>
      <w:r w:rsidR="00F7024F" w:rsidRPr="003743FC">
        <w:rPr>
          <w:rFonts w:ascii="Arial" w:eastAsiaTheme="minorEastAsia" w:hAnsi="Arial" w:hint="eastAsia"/>
          <w:color w:val="000000"/>
          <w:szCs w:val="32"/>
          <w:lang w:eastAsia="ja-JP"/>
        </w:rPr>
        <w:t xml:space="preserve"> glutamate</w:t>
      </w:r>
      <w:r w:rsidR="00BD53D5" w:rsidRPr="003743FC">
        <w:rPr>
          <w:rFonts w:ascii="Arial" w:eastAsiaTheme="minorEastAsia" w:hAnsi="Arial"/>
          <w:color w:val="000000"/>
          <w:szCs w:val="32"/>
          <w:lang w:eastAsia="ja-JP"/>
        </w:rPr>
        <w:t>rgic</w:t>
      </w:r>
      <w:r w:rsidR="000602D7" w:rsidRPr="003743FC">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 xml:space="preserve">may be </w:t>
      </w:r>
      <w:r w:rsidR="000602D7" w:rsidRPr="003743FC">
        <w:rPr>
          <w:rFonts w:ascii="Arial" w:eastAsiaTheme="minorEastAsia" w:hAnsi="Arial"/>
          <w:color w:val="000000"/>
          <w:szCs w:val="32"/>
          <w:lang w:eastAsia="ja-JP"/>
        </w:rPr>
        <w:t xml:space="preserve">either </w:t>
      </w:r>
      <w:r w:rsidR="00F7024F" w:rsidRPr="003743FC">
        <w:rPr>
          <w:rFonts w:ascii="Arial" w:eastAsiaTheme="minorEastAsia" w:hAnsi="Arial"/>
          <w:color w:val="000000"/>
          <w:szCs w:val="32"/>
          <w:lang w:eastAsia="ja-JP"/>
        </w:rPr>
        <w:t xml:space="preserve">excitatory </w:t>
      </w:r>
      <w:r w:rsidR="000602D7" w:rsidRPr="003743FC">
        <w:rPr>
          <w:rFonts w:ascii="Arial" w:eastAsiaTheme="minorEastAsia" w:hAnsi="Arial"/>
          <w:color w:val="000000"/>
          <w:szCs w:val="32"/>
          <w:lang w:eastAsia="ja-JP"/>
        </w:rPr>
        <w:t>or</w:t>
      </w:r>
      <w:r w:rsidRPr="003743FC">
        <w:rPr>
          <w:rFonts w:ascii="Arial" w:eastAsiaTheme="minorEastAsia" w:hAnsi="Arial"/>
          <w:color w:val="000000"/>
          <w:szCs w:val="32"/>
          <w:lang w:eastAsia="ja-JP"/>
        </w:rPr>
        <w:t xml:space="preserve"> inhibitory</w:t>
      </w:r>
      <w:r w:rsidR="000602D7" w:rsidRPr="003743FC">
        <w:rPr>
          <w:rFonts w:ascii="Arial" w:eastAsiaTheme="minorEastAsia" w:hAnsi="Arial"/>
          <w:color w:val="000000"/>
          <w:szCs w:val="32"/>
          <w:lang w:eastAsia="ja-JP"/>
        </w:rPr>
        <w:t>, depend</w:t>
      </w:r>
      <w:r w:rsidR="00BD53D5" w:rsidRPr="003743FC">
        <w:rPr>
          <w:rFonts w:ascii="Arial" w:eastAsiaTheme="minorEastAsia" w:hAnsi="Arial"/>
          <w:color w:val="000000"/>
          <w:szCs w:val="32"/>
          <w:lang w:eastAsia="ja-JP"/>
        </w:rPr>
        <w:t>ing</w:t>
      </w:r>
      <w:r w:rsidR="000602D7" w:rsidRPr="003743FC">
        <w:rPr>
          <w:rFonts w:ascii="Arial" w:eastAsiaTheme="minorEastAsia" w:hAnsi="Arial"/>
          <w:color w:val="000000"/>
          <w:szCs w:val="32"/>
          <w:lang w:eastAsia="ja-JP"/>
        </w:rPr>
        <w:t xml:space="preserve"> on receptor</w:t>
      </w:r>
      <w:r w:rsidR="00825A6E" w:rsidRPr="003743FC">
        <w:rPr>
          <w:rFonts w:ascii="Arial" w:eastAsiaTheme="minorEastAsia" w:hAnsi="Arial"/>
          <w:color w:val="000000"/>
          <w:szCs w:val="32"/>
          <w:lang w:eastAsia="ja-JP"/>
        </w:rPr>
        <w:t xml:space="preserve"> expression</w:t>
      </w:r>
      <w:r w:rsidR="000602D7" w:rsidRPr="003743FC">
        <w:rPr>
          <w:rFonts w:ascii="Arial" w:eastAsiaTheme="minorEastAsia" w:hAnsi="Arial"/>
          <w:color w:val="000000"/>
          <w:szCs w:val="32"/>
          <w:lang w:eastAsia="ja-JP"/>
        </w:rPr>
        <w:t xml:space="preserve"> at this synapse, </w:t>
      </w:r>
      <w:r w:rsidR="00825A6E" w:rsidRPr="003743FC">
        <w:rPr>
          <w:rFonts w:ascii="Arial" w:eastAsiaTheme="minorEastAsia" w:hAnsi="Arial"/>
          <w:color w:val="000000"/>
          <w:szCs w:val="32"/>
          <w:lang w:eastAsia="ja-JP"/>
        </w:rPr>
        <w:t xml:space="preserve">given that </w:t>
      </w:r>
      <w:r w:rsidRPr="003743FC">
        <w:rPr>
          <w:rFonts w:ascii="Arial" w:eastAsiaTheme="minorEastAsia" w:hAnsi="Arial"/>
          <w:color w:val="000000"/>
          <w:szCs w:val="32"/>
          <w:lang w:eastAsia="ja-JP"/>
        </w:rPr>
        <w:t xml:space="preserve">glutamatergic neurotransmission </w:t>
      </w:r>
      <w:r w:rsidR="00825A6E" w:rsidRPr="003743FC">
        <w:rPr>
          <w:rFonts w:ascii="Arial" w:eastAsiaTheme="minorEastAsia" w:hAnsi="Arial"/>
          <w:color w:val="000000"/>
          <w:szCs w:val="32"/>
          <w:lang w:eastAsia="ja-JP"/>
        </w:rPr>
        <w:t xml:space="preserve">can be inhibitory </w:t>
      </w:r>
      <w:r w:rsidRPr="003743FC">
        <w:rPr>
          <w:rFonts w:ascii="Arial" w:eastAsiaTheme="minorEastAsia" w:hAnsi="Arial"/>
          <w:color w:val="000000"/>
          <w:szCs w:val="32"/>
          <w:lang w:eastAsia="ja-JP"/>
        </w:rPr>
        <w:t xml:space="preserve">in </w:t>
      </w:r>
      <w:r w:rsidR="00BD53D5" w:rsidRPr="003743FC">
        <w:rPr>
          <w:rFonts w:ascii="Arial" w:eastAsiaTheme="minorEastAsia" w:hAnsi="Arial"/>
          <w:i/>
          <w:color w:val="000000"/>
          <w:szCs w:val="32"/>
          <w:lang w:eastAsia="ja-JP"/>
        </w:rPr>
        <w:t>Drosophila</w:t>
      </w:r>
      <w:r w:rsidR="006F3309" w:rsidRPr="003743FC">
        <w:rPr>
          <w:rFonts w:ascii="Arial" w:eastAsiaTheme="minorEastAsia" w:hAnsi="Arial"/>
          <w:color w:val="000000"/>
          <w:szCs w:val="32"/>
          <w:lang w:eastAsia="ja-JP"/>
        </w:rPr>
        <w:t xml:space="preserve"> (</w:t>
      </w:r>
      <w:r w:rsidR="00003769" w:rsidRPr="003743FC">
        <w:rPr>
          <w:rFonts w:ascii="Arial" w:eastAsiaTheme="minorEastAsia" w:hAnsi="Arial"/>
          <w:color w:val="000000"/>
          <w:szCs w:val="32"/>
          <w:lang w:eastAsia="ja-JP"/>
        </w:rPr>
        <w:t xml:space="preserve">Liu and Wilson, 2013; </w:t>
      </w:r>
      <w:proofErr w:type="spellStart"/>
      <w:r w:rsidR="00003769" w:rsidRPr="003743FC">
        <w:rPr>
          <w:rFonts w:ascii="Arial" w:eastAsiaTheme="minorEastAsia" w:hAnsi="Arial"/>
          <w:color w:val="000000"/>
          <w:szCs w:val="32"/>
          <w:lang w:eastAsia="ja-JP"/>
        </w:rPr>
        <w:t>Mauss</w:t>
      </w:r>
      <w:proofErr w:type="spellEnd"/>
      <w:r w:rsidR="00003769" w:rsidRPr="003743FC">
        <w:rPr>
          <w:rFonts w:ascii="Arial" w:eastAsiaTheme="minorEastAsia" w:hAnsi="Arial"/>
          <w:color w:val="000000"/>
          <w:szCs w:val="32"/>
          <w:lang w:eastAsia="ja-JP"/>
        </w:rPr>
        <w:t xml:space="preserve"> et al., 2015</w:t>
      </w:r>
      <w:r w:rsidR="006F3309" w:rsidRPr="003743FC">
        <w:rPr>
          <w:rFonts w:ascii="Arial" w:eastAsiaTheme="minorEastAsia" w:hAnsi="Arial"/>
          <w:color w:val="000000"/>
          <w:szCs w:val="32"/>
          <w:lang w:eastAsia="ja-JP"/>
        </w:rPr>
        <w:t>)</w:t>
      </w:r>
      <w:r w:rsidR="00BD53D5" w:rsidRPr="003743FC">
        <w:rPr>
          <w:rFonts w:ascii="Arial" w:eastAsiaTheme="minorEastAsia" w:hAnsi="Arial"/>
          <w:color w:val="000000"/>
          <w:szCs w:val="32"/>
          <w:lang w:eastAsia="ja-JP"/>
        </w:rPr>
        <w:t xml:space="preserve">.  </w:t>
      </w:r>
      <w:r w:rsidR="00C00E40" w:rsidRPr="003743FC">
        <w:rPr>
          <w:rFonts w:ascii="Arial" w:eastAsiaTheme="minorEastAsia" w:hAnsi="Arial"/>
          <w:color w:val="000000"/>
          <w:szCs w:val="32"/>
          <w:lang w:eastAsia="ja-JP"/>
        </w:rPr>
        <w:t xml:space="preserve">T4-T4 synapses, also at the dendritic tips, are </w:t>
      </w:r>
      <w:del w:id="109" w:author="Takemura, Shin-ya" w:date="2017-04-01T02:16:00Z">
        <w:r w:rsidR="00857D75">
          <w:rPr>
            <w:rFonts w:ascii="Arial" w:eastAsiaTheme="minorEastAsia" w:hAnsi="Arial"/>
            <w:color w:val="000000"/>
            <w:szCs w:val="32"/>
            <w:lang w:eastAsia="ja-JP"/>
          </w:rPr>
          <w:delText>probably</w:delText>
        </w:r>
      </w:del>
      <w:ins w:id="110" w:author="Takemura, Shin-ya" w:date="2017-04-01T02:16:00Z">
        <w:r w:rsidR="00195B8C">
          <w:rPr>
            <w:rFonts w:ascii="Arial" w:eastAsiaTheme="minorEastAsia" w:hAnsi="Arial"/>
            <w:color w:val="000000"/>
            <w:szCs w:val="32"/>
            <w:lang w:eastAsia="ja-JP"/>
          </w:rPr>
          <w:t>primarily</w:t>
        </w:r>
      </w:ins>
      <w:r w:rsidR="00195B8C" w:rsidRPr="003743FC">
        <w:rPr>
          <w:rFonts w:ascii="Arial" w:eastAsiaTheme="minorEastAsia" w:hAnsi="Arial"/>
          <w:color w:val="000000"/>
          <w:szCs w:val="32"/>
          <w:lang w:eastAsia="ja-JP"/>
        </w:rPr>
        <w:t xml:space="preserve"> </w:t>
      </w:r>
      <w:r w:rsidR="0082024B" w:rsidRPr="003743FC">
        <w:rPr>
          <w:rFonts w:ascii="Arial" w:eastAsiaTheme="minorEastAsia" w:hAnsi="Arial"/>
          <w:color w:val="000000"/>
          <w:szCs w:val="32"/>
          <w:lang w:eastAsia="ja-JP"/>
        </w:rPr>
        <w:t>cholinergic</w:t>
      </w:r>
      <w:r w:rsidR="006F3309" w:rsidRPr="003743FC">
        <w:rPr>
          <w:rFonts w:ascii="Arial" w:eastAsiaTheme="minorEastAsia" w:hAnsi="Arial"/>
          <w:color w:val="000000"/>
          <w:szCs w:val="32"/>
          <w:lang w:eastAsia="ja-JP"/>
        </w:rPr>
        <w:t xml:space="preserve"> (</w:t>
      </w:r>
      <w:proofErr w:type="spellStart"/>
      <w:ins w:id="111" w:author="Takemura, Shin-ya" w:date="2017-04-01T02:16:00Z">
        <w:r w:rsidR="00195B8C">
          <w:rPr>
            <w:rFonts w:ascii="Arial" w:eastAsiaTheme="minorEastAsia" w:hAnsi="Arial"/>
            <w:color w:val="000000"/>
            <w:szCs w:val="32"/>
            <w:lang w:eastAsia="ja-JP"/>
          </w:rPr>
          <w:t>Mauss</w:t>
        </w:r>
        <w:proofErr w:type="spellEnd"/>
        <w:r w:rsidR="00195B8C">
          <w:rPr>
            <w:rFonts w:ascii="Arial" w:eastAsiaTheme="minorEastAsia" w:hAnsi="Arial"/>
            <w:color w:val="000000"/>
            <w:szCs w:val="32"/>
            <w:lang w:eastAsia="ja-JP"/>
          </w:rPr>
          <w:t xml:space="preserve"> et al., 2014; </w:t>
        </w:r>
      </w:ins>
      <w:r w:rsidR="00003769" w:rsidRPr="003743FC">
        <w:rPr>
          <w:rFonts w:ascii="Arial" w:eastAsiaTheme="minorEastAsia" w:hAnsi="Arial"/>
          <w:color w:val="000000"/>
          <w:szCs w:val="32"/>
          <w:lang w:eastAsia="ja-JP"/>
        </w:rPr>
        <w:t>Shinomiya et al., 2014</w:t>
      </w:r>
      <w:r w:rsidR="006F3309" w:rsidRPr="003743FC">
        <w:rPr>
          <w:rFonts w:ascii="Arial" w:eastAsiaTheme="minorEastAsia" w:hAnsi="Arial"/>
          <w:color w:val="000000"/>
          <w:szCs w:val="32"/>
          <w:lang w:eastAsia="ja-JP"/>
        </w:rPr>
        <w:t>)</w:t>
      </w:r>
      <w:r w:rsidR="00003769" w:rsidRPr="003743FC">
        <w:rPr>
          <w:rFonts w:ascii="Arial" w:eastAsiaTheme="minorEastAsia" w:hAnsi="Arial"/>
          <w:color w:val="000000"/>
          <w:szCs w:val="32"/>
          <w:lang w:eastAsia="ja-JP"/>
        </w:rPr>
        <w:t xml:space="preserve">, </w:t>
      </w:r>
      <w:r w:rsidR="00BD53D5" w:rsidRPr="003743FC">
        <w:rPr>
          <w:rFonts w:ascii="Arial" w:eastAsiaTheme="minorEastAsia" w:hAnsi="Arial"/>
          <w:color w:val="000000"/>
          <w:szCs w:val="32"/>
          <w:lang w:eastAsia="ja-JP"/>
        </w:rPr>
        <w:t xml:space="preserve">and thus </w:t>
      </w:r>
      <w:r w:rsidR="00CE7D18">
        <w:rPr>
          <w:rFonts w:ascii="Arial" w:eastAsiaTheme="minorEastAsia" w:hAnsi="Arial"/>
          <w:color w:val="000000"/>
          <w:szCs w:val="32"/>
          <w:lang w:eastAsia="ja-JP"/>
        </w:rPr>
        <w:t xml:space="preserve">most likely to be </w:t>
      </w:r>
      <w:r w:rsidR="00BD53D5" w:rsidRPr="003743FC">
        <w:rPr>
          <w:rFonts w:ascii="Arial" w:eastAsiaTheme="minorEastAsia" w:hAnsi="Arial"/>
          <w:color w:val="000000"/>
          <w:szCs w:val="32"/>
          <w:lang w:eastAsia="ja-JP"/>
        </w:rPr>
        <w:t>excitatory</w:t>
      </w:r>
      <w:r w:rsidR="0082024B" w:rsidRPr="003743FC">
        <w:rPr>
          <w:rFonts w:ascii="Arial" w:eastAsiaTheme="minorEastAsia" w:hAnsi="Arial"/>
          <w:color w:val="000000"/>
          <w:szCs w:val="32"/>
          <w:lang w:eastAsia="ja-JP"/>
        </w:rPr>
        <w:t>.</w:t>
      </w:r>
    </w:p>
    <w:p w14:paraId="5C348C1F" w14:textId="77777777" w:rsidR="00857D75" w:rsidRDefault="00857D75">
      <w:pPr>
        <w:autoSpaceDE w:val="0"/>
        <w:autoSpaceDN w:val="0"/>
        <w:adjustRightInd w:val="0"/>
        <w:spacing w:line="360" w:lineRule="auto"/>
        <w:ind w:firstLine="720"/>
        <w:rPr>
          <w:rFonts w:ascii="Arial" w:eastAsiaTheme="minorEastAsia" w:hAnsi="Arial"/>
          <w:color w:val="000000"/>
          <w:szCs w:val="32"/>
          <w:lang w:eastAsia="ja-JP"/>
        </w:rPr>
      </w:pPr>
    </w:p>
    <w:p w14:paraId="66F056E7" w14:textId="77777777" w:rsidR="004C2D29" w:rsidRDefault="004C2D29" w:rsidP="004C2D29">
      <w:pPr>
        <w:autoSpaceDE w:val="0"/>
        <w:autoSpaceDN w:val="0"/>
        <w:adjustRightInd w:val="0"/>
        <w:spacing w:line="360" w:lineRule="auto"/>
        <w:rPr>
          <w:rFonts w:ascii="Arial" w:eastAsiaTheme="minorEastAsia" w:hAnsi="Arial"/>
          <w:color w:val="000000"/>
          <w:szCs w:val="32"/>
          <w:lang w:eastAsia="ja-JP"/>
        </w:rPr>
      </w:pPr>
      <w:r>
        <w:rPr>
          <w:rFonts w:ascii="Arial" w:eastAsiaTheme="minorEastAsia" w:hAnsi="Arial" w:hint="eastAsia"/>
          <w:b/>
          <w:color w:val="000000"/>
          <w:szCs w:val="32"/>
          <w:lang w:val="en-GB" w:eastAsia="ja-JP"/>
        </w:rPr>
        <w:t>Candidate neuronal substrate for motion detectors</w:t>
      </w:r>
    </w:p>
    <w:p w14:paraId="2D42CD5C" w14:textId="591E8EF9" w:rsidR="00344289" w:rsidRPr="003E1CE7" w:rsidRDefault="008D60A5" w:rsidP="003E1CE7">
      <w:pPr>
        <w:autoSpaceDE w:val="0"/>
        <w:autoSpaceDN w:val="0"/>
        <w:adjustRightInd w:val="0"/>
        <w:spacing w:line="360" w:lineRule="auto"/>
        <w:rPr>
          <w:rFonts w:ascii="Arial" w:eastAsiaTheme="minorEastAsia" w:hAnsi="Arial"/>
          <w:color w:val="000000"/>
          <w:szCs w:val="32"/>
          <w:lang w:eastAsia="ja-JP"/>
        </w:rPr>
      </w:pPr>
      <w:del w:id="112" w:author="Takemura, Shin-ya" w:date="2017-04-01T02:16:00Z">
        <w:r w:rsidRPr="003743FC">
          <w:rPr>
            <w:rFonts w:ascii="Arial" w:eastAsiaTheme="minorEastAsia" w:hAnsi="Arial"/>
            <w:color w:val="000000"/>
            <w:szCs w:val="32"/>
            <w:lang w:eastAsia="ja-JP"/>
          </w:rPr>
          <w:delText xml:space="preserve">We next compared these </w:delText>
        </w:r>
      </w:del>
      <w:ins w:id="113" w:author="Takemura, Shin-ya" w:date="2017-04-01T02:16:00Z">
        <w:r w:rsidR="00D94D12">
          <w:rPr>
            <w:rFonts w:ascii="Arial" w:eastAsiaTheme="minorEastAsia" w:hAnsi="Arial"/>
            <w:color w:val="000000"/>
            <w:szCs w:val="32"/>
            <w:lang w:eastAsia="ja-JP"/>
          </w:rPr>
          <w:t>The finding of</w:t>
        </w:r>
        <w:r w:rsidR="00B07652">
          <w:rPr>
            <w:rFonts w:ascii="Arial" w:eastAsiaTheme="minorEastAsia" w:hAnsi="Arial"/>
            <w:color w:val="000000"/>
            <w:szCs w:val="32"/>
            <w:lang w:eastAsia="ja-JP"/>
          </w:rPr>
          <w:t xml:space="preserve"> additional T4 inputs and their synaptic arrangements allow</w:t>
        </w:r>
        <w:r w:rsidR="000C2128">
          <w:rPr>
            <w:rFonts w:ascii="Arial" w:eastAsiaTheme="minorEastAsia" w:hAnsi="Arial"/>
            <w:color w:val="000000"/>
            <w:szCs w:val="32"/>
            <w:lang w:eastAsia="ja-JP"/>
          </w:rPr>
          <w:t>s</w:t>
        </w:r>
        <w:r w:rsidR="00B07652">
          <w:rPr>
            <w:rFonts w:ascii="Arial" w:eastAsiaTheme="minorEastAsia" w:hAnsi="Arial"/>
            <w:color w:val="000000"/>
            <w:szCs w:val="32"/>
            <w:lang w:eastAsia="ja-JP"/>
          </w:rPr>
          <w:t xml:space="preserve"> us to compare the </w:t>
        </w:r>
      </w:ins>
      <w:r w:rsidR="00B07652">
        <w:rPr>
          <w:rFonts w:ascii="Arial" w:eastAsiaTheme="minorEastAsia" w:hAnsi="Arial"/>
          <w:color w:val="000000"/>
          <w:szCs w:val="32"/>
          <w:lang w:eastAsia="ja-JP"/>
        </w:rPr>
        <w:t xml:space="preserve">predictions </w:t>
      </w:r>
      <w:ins w:id="114" w:author="Takemura, Shin-ya" w:date="2017-04-01T02:16:00Z">
        <w:r w:rsidR="000C2128">
          <w:rPr>
            <w:rFonts w:ascii="Arial" w:eastAsiaTheme="minorEastAsia" w:hAnsi="Arial"/>
            <w:color w:val="000000"/>
            <w:szCs w:val="32"/>
            <w:lang w:eastAsia="ja-JP"/>
          </w:rPr>
          <w:t xml:space="preserve">from functional studies </w:t>
        </w:r>
      </w:ins>
      <w:r w:rsidR="00B07652">
        <w:rPr>
          <w:rFonts w:ascii="Arial" w:eastAsiaTheme="minorEastAsia" w:hAnsi="Arial"/>
          <w:color w:val="000000"/>
          <w:szCs w:val="32"/>
          <w:lang w:eastAsia="ja-JP"/>
        </w:rPr>
        <w:t xml:space="preserve">with the requirements of different models of motion detection.  </w:t>
      </w:r>
      <w:ins w:id="115" w:author="Takemura, Shin-ya" w:date="2017-04-01T02:16:00Z">
        <w:r w:rsidR="00157D87">
          <w:rPr>
            <w:rFonts w:ascii="Arial" w:eastAsiaTheme="minorEastAsia" w:hAnsi="Arial"/>
            <w:color w:val="000000"/>
            <w:szCs w:val="32"/>
            <w:lang w:eastAsia="ja-JP"/>
          </w:rPr>
          <w:t xml:space="preserve">Our findings reveal potential substrates for both BL- and HR-type motion detectors. </w:t>
        </w:r>
        <w:r w:rsidR="00B66B8F">
          <w:rPr>
            <w:rFonts w:ascii="Arial" w:eastAsiaTheme="minorEastAsia" w:hAnsi="Arial"/>
            <w:color w:val="000000"/>
            <w:szCs w:val="32"/>
            <w:lang w:eastAsia="ja-JP"/>
          </w:rPr>
          <w:t xml:space="preserve"> </w:t>
        </w:r>
        <w:r w:rsidR="00B07652">
          <w:rPr>
            <w:rFonts w:ascii="Arial" w:eastAsiaTheme="minorEastAsia" w:hAnsi="Arial"/>
            <w:color w:val="000000"/>
            <w:szCs w:val="32"/>
            <w:lang w:eastAsia="ja-JP"/>
          </w:rPr>
          <w:t xml:space="preserve">A recent imaging study reported that T4 cells indeed </w:t>
        </w:r>
        <w:r w:rsidR="009D0681">
          <w:rPr>
            <w:rFonts w:ascii="Arial" w:eastAsiaTheme="minorEastAsia" w:hAnsi="Arial"/>
            <w:color w:val="000000"/>
            <w:szCs w:val="32"/>
            <w:lang w:eastAsia="ja-JP"/>
          </w:rPr>
          <w:t>use</w:t>
        </w:r>
        <w:r w:rsidR="00B07652">
          <w:rPr>
            <w:rFonts w:ascii="Arial" w:eastAsiaTheme="minorEastAsia" w:hAnsi="Arial"/>
            <w:color w:val="000000"/>
            <w:szCs w:val="32"/>
            <w:lang w:eastAsia="ja-JP"/>
          </w:rPr>
          <w:t xml:space="preserve"> </w:t>
        </w:r>
        <w:r w:rsidR="00B07652" w:rsidRPr="003743FC">
          <w:rPr>
            <w:rFonts w:ascii="Arial" w:eastAsiaTheme="minorEastAsia" w:hAnsi="Arial" w:hint="eastAsia"/>
            <w:szCs w:val="32"/>
            <w:lang w:val="en-GB" w:eastAsia="ja-JP"/>
          </w:rPr>
          <w:t xml:space="preserve">both </w:t>
        </w:r>
        <w:r w:rsidR="00B07652">
          <w:rPr>
            <w:rFonts w:ascii="Arial" w:eastAsiaTheme="minorEastAsia" w:hAnsi="Arial"/>
            <w:szCs w:val="32"/>
            <w:lang w:val="en-GB" w:eastAsia="ja-JP"/>
          </w:rPr>
          <w:t xml:space="preserve">HR model </w:t>
        </w:r>
        <w:r w:rsidR="00B07652" w:rsidRPr="003743FC">
          <w:rPr>
            <w:rFonts w:ascii="Arial" w:eastAsiaTheme="minorEastAsia" w:hAnsi="Arial" w:hint="eastAsia"/>
            <w:szCs w:val="32"/>
            <w:lang w:val="en-GB" w:eastAsia="ja-JP"/>
          </w:rPr>
          <w:t xml:space="preserve">preferred-direction enhancement and </w:t>
        </w:r>
        <w:r w:rsidR="00B07652">
          <w:rPr>
            <w:rFonts w:ascii="Arial" w:eastAsiaTheme="minorEastAsia" w:hAnsi="Arial"/>
            <w:szCs w:val="32"/>
            <w:lang w:val="en-GB" w:eastAsia="ja-JP"/>
          </w:rPr>
          <w:t xml:space="preserve">BL model </w:t>
        </w:r>
        <w:r w:rsidR="00B07652" w:rsidRPr="003743FC">
          <w:rPr>
            <w:rFonts w:ascii="Arial" w:eastAsiaTheme="minorEastAsia" w:hAnsi="Arial" w:hint="eastAsia"/>
            <w:szCs w:val="32"/>
            <w:lang w:val="en-GB" w:eastAsia="ja-JP"/>
          </w:rPr>
          <w:t>null-direction suppression</w:t>
        </w:r>
        <w:r w:rsidR="00B07652" w:rsidRPr="003743FC">
          <w:rPr>
            <w:rFonts w:ascii="Arial" w:eastAsiaTheme="minorEastAsia" w:hAnsi="Arial"/>
            <w:szCs w:val="32"/>
            <w:lang w:eastAsia="ja-JP"/>
          </w:rPr>
          <w:t xml:space="preserve"> (Haag et al., 2016)</w:t>
        </w:r>
        <w:r w:rsidR="00B07652">
          <w:rPr>
            <w:rFonts w:ascii="Arial" w:eastAsiaTheme="minorEastAsia" w:hAnsi="Arial" w:hint="eastAsia"/>
            <w:szCs w:val="32"/>
            <w:lang w:val="en-GB" w:eastAsia="ja-JP"/>
          </w:rPr>
          <w:t>.</w:t>
        </w:r>
        <w:r w:rsidR="00B07652">
          <w:rPr>
            <w:rFonts w:ascii="Arial" w:eastAsiaTheme="minorEastAsia" w:hAnsi="Arial"/>
            <w:szCs w:val="32"/>
            <w:lang w:val="en-GB" w:eastAsia="ja-JP"/>
          </w:rPr>
          <w:t xml:space="preserve">  Which individual inputs </w:t>
        </w:r>
        <w:r w:rsidR="003E1CE7">
          <w:rPr>
            <w:rFonts w:ascii="Arial" w:eastAsiaTheme="minorEastAsia" w:hAnsi="Arial"/>
            <w:szCs w:val="32"/>
            <w:lang w:val="en-GB" w:eastAsia="ja-JP"/>
          </w:rPr>
          <w:t>onto T4</w:t>
        </w:r>
        <w:r w:rsidR="00B66B8F">
          <w:rPr>
            <w:rFonts w:ascii="Arial" w:eastAsiaTheme="minorEastAsia" w:hAnsi="Arial"/>
            <w:szCs w:val="32"/>
            <w:lang w:val="en-GB" w:eastAsia="ja-JP"/>
          </w:rPr>
          <w:t>’s</w:t>
        </w:r>
        <w:r w:rsidR="003E1CE7">
          <w:rPr>
            <w:rFonts w:ascii="Arial" w:eastAsiaTheme="minorEastAsia" w:hAnsi="Arial"/>
            <w:szCs w:val="32"/>
            <w:lang w:val="en-GB" w:eastAsia="ja-JP"/>
          </w:rPr>
          <w:t xml:space="preserve"> dendrites </w:t>
        </w:r>
        <w:proofErr w:type="spellStart"/>
        <w:r w:rsidR="00B07652" w:rsidRPr="00B66B8F">
          <w:rPr>
            <w:rFonts w:ascii="Arial" w:eastAsiaTheme="minorEastAsia" w:hAnsi="Arial"/>
            <w:szCs w:val="32"/>
            <w:lang w:val="en-GB" w:eastAsia="ja-JP"/>
          </w:rPr>
          <w:t>fulfill</w:t>
        </w:r>
        <w:proofErr w:type="spellEnd"/>
        <w:r w:rsidR="00B07652">
          <w:rPr>
            <w:rFonts w:ascii="Arial" w:eastAsiaTheme="minorEastAsia" w:hAnsi="Arial"/>
            <w:szCs w:val="32"/>
            <w:lang w:val="en-GB" w:eastAsia="ja-JP"/>
          </w:rPr>
          <w:t xml:space="preserve"> the </w:t>
        </w:r>
        <w:r w:rsidR="00B66B8F">
          <w:rPr>
            <w:rFonts w:ascii="Arial" w:eastAsiaTheme="minorEastAsia" w:hAnsi="Arial"/>
            <w:szCs w:val="32"/>
            <w:lang w:val="en-GB" w:eastAsia="ja-JP"/>
          </w:rPr>
          <w:t>requirements for</w:t>
        </w:r>
        <w:r w:rsidR="00B07652">
          <w:rPr>
            <w:rFonts w:ascii="Arial" w:eastAsiaTheme="minorEastAsia" w:hAnsi="Arial"/>
            <w:szCs w:val="32"/>
            <w:lang w:val="en-GB" w:eastAsia="ja-JP"/>
          </w:rPr>
          <w:t xml:space="preserve"> enhancement and suppression</w:t>
        </w:r>
        <w:r w:rsidR="00294545">
          <w:rPr>
            <w:rFonts w:ascii="Arial" w:eastAsiaTheme="minorEastAsia" w:hAnsi="Arial"/>
            <w:szCs w:val="32"/>
            <w:lang w:val="en-GB" w:eastAsia="ja-JP"/>
          </w:rPr>
          <w:t xml:space="preserve"> of direction</w:t>
        </w:r>
        <w:r w:rsidR="00300429">
          <w:rPr>
            <w:rFonts w:ascii="Arial" w:eastAsiaTheme="minorEastAsia" w:hAnsi="Arial"/>
            <w:szCs w:val="32"/>
            <w:lang w:val="en-GB" w:eastAsia="ja-JP"/>
          </w:rPr>
          <w:t>al</w:t>
        </w:r>
        <w:r w:rsidR="00294545">
          <w:rPr>
            <w:rFonts w:ascii="Arial" w:eastAsiaTheme="minorEastAsia" w:hAnsi="Arial"/>
            <w:szCs w:val="32"/>
            <w:lang w:val="en-GB" w:eastAsia="ja-JP"/>
          </w:rPr>
          <w:t xml:space="preserve"> selectivity</w:t>
        </w:r>
        <w:r w:rsidR="00B07652">
          <w:rPr>
            <w:rFonts w:ascii="Arial" w:eastAsiaTheme="minorEastAsia" w:hAnsi="Arial"/>
            <w:szCs w:val="32"/>
            <w:lang w:val="en-GB" w:eastAsia="ja-JP"/>
          </w:rPr>
          <w:t>?</w:t>
        </w:r>
        <w:r w:rsidR="00387474" w:rsidRPr="003743FC">
          <w:rPr>
            <w:rFonts w:ascii="Arial" w:eastAsiaTheme="minorEastAsia" w:hAnsi="Arial"/>
            <w:color w:val="000000"/>
            <w:szCs w:val="32"/>
            <w:lang w:eastAsia="ja-JP"/>
          </w:rPr>
          <w:t xml:space="preserve"> </w:t>
        </w:r>
        <w:r w:rsidR="00031474" w:rsidRPr="003743FC">
          <w:rPr>
            <w:rFonts w:ascii="Arial" w:eastAsiaTheme="minorEastAsia" w:hAnsi="Arial"/>
            <w:color w:val="000000"/>
            <w:szCs w:val="32"/>
            <w:lang w:eastAsia="ja-JP"/>
          </w:rPr>
          <w:t xml:space="preserve"> </w:t>
        </w:r>
      </w:ins>
      <w:r w:rsidR="00240A58">
        <w:rPr>
          <w:rFonts w:ascii="Arial" w:eastAsiaTheme="minorEastAsia" w:hAnsi="Arial" w:hint="eastAsia"/>
          <w:color w:val="000000"/>
          <w:szCs w:val="32"/>
          <w:lang w:eastAsia="ja-JP"/>
        </w:rPr>
        <w:t>Of the</w:t>
      </w:r>
      <w:r w:rsidR="00240A58" w:rsidRPr="003743FC">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synaptic</w:t>
      </w:r>
      <w:r w:rsidR="00F7024F" w:rsidRPr="003743FC">
        <w:rPr>
          <w:rFonts w:ascii="Arial" w:eastAsiaTheme="minorEastAsia" w:hAnsi="Arial" w:hint="eastAsia"/>
          <w:color w:val="000000"/>
          <w:szCs w:val="32"/>
          <w:lang w:eastAsia="ja-JP"/>
        </w:rPr>
        <w:t xml:space="preserve"> </w:t>
      </w:r>
      <w:r w:rsidR="00F7024F" w:rsidRPr="003743FC">
        <w:rPr>
          <w:rFonts w:ascii="Arial" w:eastAsiaTheme="minorEastAsia" w:hAnsi="Arial"/>
          <w:color w:val="000000"/>
          <w:szCs w:val="32"/>
          <w:lang w:eastAsia="ja-JP"/>
        </w:rPr>
        <w:t xml:space="preserve">inputs to T4 </w:t>
      </w:r>
      <w:ins w:id="116" w:author="Takemura, Shin-ya" w:date="2017-04-01T02:16:00Z">
        <w:r w:rsidR="00157D87">
          <w:rPr>
            <w:rFonts w:ascii="Arial" w:eastAsiaTheme="minorEastAsia" w:hAnsi="Arial"/>
            <w:color w:val="000000"/>
            <w:szCs w:val="32"/>
            <w:lang w:eastAsia="ja-JP"/>
          </w:rPr>
          <w:t xml:space="preserve">that </w:t>
        </w:r>
      </w:ins>
      <w:r w:rsidR="00F7024F" w:rsidRPr="003743FC">
        <w:rPr>
          <w:rFonts w:ascii="Arial" w:eastAsiaTheme="minorEastAsia" w:hAnsi="Arial"/>
          <w:color w:val="000000"/>
          <w:szCs w:val="32"/>
          <w:lang w:eastAsia="ja-JP"/>
        </w:rPr>
        <w:t>are anatomically qualified to serve as two channels of a motion detector</w:t>
      </w:r>
      <w:r w:rsidR="00240A58">
        <w:rPr>
          <w:rFonts w:ascii="Arial" w:eastAsiaTheme="minorEastAsia" w:hAnsi="Arial" w:hint="eastAsia"/>
          <w:color w:val="000000"/>
          <w:szCs w:val="32"/>
          <w:lang w:eastAsia="ja-JP"/>
        </w:rPr>
        <w:t>, several</w:t>
      </w:r>
      <w:r w:rsidR="00B753A6" w:rsidRPr="003743FC">
        <w:rPr>
          <w:rFonts w:ascii="Arial" w:eastAsiaTheme="minorEastAsia" w:hAnsi="Arial" w:hint="eastAsia"/>
          <w:color w:val="000000"/>
          <w:szCs w:val="32"/>
          <w:lang w:eastAsia="ja-JP"/>
        </w:rPr>
        <w:t xml:space="preserve"> </w:t>
      </w:r>
      <w:del w:id="117" w:author="Takemura, Shin-ya" w:date="2017-04-01T02:16:00Z">
        <w:r w:rsidR="00F7024F" w:rsidRPr="003743FC">
          <w:rPr>
            <w:rFonts w:ascii="Arial" w:eastAsiaTheme="minorEastAsia" w:hAnsi="Arial"/>
            <w:color w:val="000000"/>
            <w:szCs w:val="32"/>
            <w:lang w:eastAsia="ja-JP"/>
          </w:rPr>
          <w:delText>seem to</w:delText>
        </w:r>
      </w:del>
      <w:ins w:id="118" w:author="Takemura, Shin-ya" w:date="2017-04-01T02:16:00Z">
        <w:r w:rsidR="00157D87">
          <w:rPr>
            <w:rFonts w:ascii="Arial" w:eastAsiaTheme="minorEastAsia" w:hAnsi="Arial"/>
            <w:color w:val="000000"/>
            <w:szCs w:val="32"/>
            <w:lang w:eastAsia="ja-JP"/>
          </w:rPr>
          <w:t>could</w:t>
        </w:r>
      </w:ins>
      <w:r w:rsidR="00F7024F" w:rsidRPr="003743FC">
        <w:rPr>
          <w:rFonts w:ascii="Arial" w:eastAsiaTheme="minorEastAsia" w:hAnsi="Arial"/>
          <w:color w:val="000000"/>
          <w:szCs w:val="32"/>
          <w:lang w:eastAsia="ja-JP"/>
        </w:rPr>
        <w:t xml:space="preserve"> support BL</w:t>
      </w:r>
      <w:r w:rsidR="00F7024F" w:rsidRPr="003743FC">
        <w:rPr>
          <w:rFonts w:ascii="Arial" w:eastAsiaTheme="minorEastAsia" w:hAnsi="Arial" w:hint="eastAsia"/>
          <w:color w:val="000000"/>
          <w:szCs w:val="32"/>
          <w:lang w:eastAsia="ja-JP"/>
        </w:rPr>
        <w:t xml:space="preserve"> motion detector</w:t>
      </w:r>
      <w:r w:rsidR="00F7024F" w:rsidRPr="003743FC">
        <w:rPr>
          <w:rFonts w:ascii="Arial" w:eastAsiaTheme="minorEastAsia" w:hAnsi="Arial"/>
          <w:color w:val="000000"/>
          <w:szCs w:val="32"/>
          <w:lang w:eastAsia="ja-JP"/>
        </w:rPr>
        <w:t xml:space="preserve">s </w:t>
      </w:r>
      <w:r w:rsidR="00F7024F" w:rsidRPr="003743FC">
        <w:rPr>
          <w:rFonts w:ascii="Arial" w:eastAsiaTheme="minorEastAsia" w:hAnsi="Arial" w:hint="eastAsia"/>
          <w:color w:val="000000"/>
          <w:szCs w:val="32"/>
          <w:lang w:val="en-GB" w:eastAsia="ja-JP"/>
        </w:rPr>
        <w:t>(</w:t>
      </w:r>
      <w:r w:rsidR="00A24E08" w:rsidRPr="003471CE">
        <w:rPr>
          <w:rFonts w:ascii="Arial" w:eastAsiaTheme="minorEastAsia" w:hAnsi="Arial"/>
          <w:color w:val="000000"/>
          <w:szCs w:val="32"/>
          <w:lang w:val="en-GB" w:eastAsia="ja-JP"/>
        </w:rPr>
        <w:t xml:space="preserve">Figure </w:t>
      </w:r>
      <w:r w:rsidR="00834242">
        <w:rPr>
          <w:rFonts w:ascii="Arial" w:eastAsiaTheme="minorEastAsia" w:hAnsi="Arial"/>
          <w:color w:val="000000"/>
          <w:szCs w:val="32"/>
          <w:lang w:val="en-GB" w:eastAsia="ja-JP"/>
        </w:rPr>
        <w:t>1B</w:t>
      </w:r>
      <w:r w:rsidR="00F7024F" w:rsidRPr="003743FC">
        <w:rPr>
          <w:rFonts w:ascii="Arial" w:eastAsiaTheme="minorEastAsia" w:hAnsi="Arial" w:hint="eastAsia"/>
          <w:color w:val="000000"/>
          <w:szCs w:val="32"/>
          <w:lang w:val="en-GB" w:eastAsia="ja-JP"/>
        </w:rPr>
        <w:t>)</w:t>
      </w:r>
      <w:r w:rsidR="00F7024F" w:rsidRPr="003743FC">
        <w:rPr>
          <w:rFonts w:ascii="Arial" w:eastAsiaTheme="minorEastAsia" w:hAnsi="Arial"/>
          <w:color w:val="000000"/>
          <w:szCs w:val="32"/>
          <w:lang w:eastAsia="ja-JP"/>
        </w:rPr>
        <w:t xml:space="preserve">.  First, inputs from </w:t>
      </w:r>
      <w:r w:rsidR="00F7024F" w:rsidRPr="003743FC">
        <w:rPr>
          <w:rFonts w:ascii="Arial" w:eastAsiaTheme="minorEastAsia" w:hAnsi="Arial" w:hint="eastAsia"/>
          <w:color w:val="000000"/>
          <w:szCs w:val="32"/>
          <w:lang w:eastAsia="ja-JP"/>
        </w:rPr>
        <w:t>Mi4</w:t>
      </w:r>
      <w:r w:rsidR="00E8714D" w:rsidRPr="003743FC">
        <w:rPr>
          <w:rFonts w:ascii="Arial" w:eastAsiaTheme="minorEastAsia" w:hAnsi="Arial" w:hint="eastAsia"/>
          <w:color w:val="000000"/>
          <w:szCs w:val="32"/>
          <w:lang w:eastAsia="ja-JP"/>
        </w:rPr>
        <w:t>, C3</w:t>
      </w:r>
      <w:r w:rsidR="00F7024F" w:rsidRPr="003743FC">
        <w:rPr>
          <w:rFonts w:ascii="Arial" w:eastAsiaTheme="minorEastAsia" w:hAnsi="Arial"/>
          <w:color w:val="000000"/>
          <w:szCs w:val="32"/>
          <w:lang w:eastAsia="ja-JP"/>
        </w:rPr>
        <w:t xml:space="preserve"> and </w:t>
      </w:r>
      <w:r w:rsidR="00F7024F" w:rsidRPr="003743FC">
        <w:rPr>
          <w:rFonts w:ascii="Arial" w:eastAsiaTheme="minorEastAsia" w:hAnsi="Arial" w:hint="eastAsia"/>
          <w:color w:val="000000"/>
          <w:szCs w:val="32"/>
          <w:lang w:eastAsia="ja-JP"/>
        </w:rPr>
        <w:t>CT1</w:t>
      </w:r>
      <w:r w:rsidR="00F7024F" w:rsidRPr="003743FC">
        <w:rPr>
          <w:rFonts w:ascii="Arial" w:eastAsiaTheme="minorEastAsia" w:hAnsi="Arial"/>
          <w:color w:val="000000"/>
          <w:szCs w:val="32"/>
          <w:lang w:eastAsia="ja-JP"/>
        </w:rPr>
        <w:t xml:space="preserve"> onto T4’s dendrite bases, which could form one </w:t>
      </w:r>
      <w:r w:rsidR="00A867C9" w:rsidRPr="003743FC">
        <w:rPr>
          <w:rFonts w:ascii="Arial" w:eastAsiaTheme="minorEastAsia" w:hAnsi="Arial"/>
          <w:color w:val="000000"/>
          <w:szCs w:val="32"/>
          <w:lang w:eastAsia="ja-JP"/>
        </w:rPr>
        <w:t xml:space="preserve">input </w:t>
      </w:r>
      <w:r w:rsidR="00F7024F" w:rsidRPr="003743FC">
        <w:rPr>
          <w:rFonts w:ascii="Arial" w:eastAsiaTheme="minorEastAsia" w:hAnsi="Arial"/>
          <w:color w:val="000000"/>
          <w:szCs w:val="32"/>
          <w:lang w:eastAsia="ja-JP"/>
        </w:rPr>
        <w:t xml:space="preserve">channel, are putatively inhibitory and therefore opposite in sign to excitatory </w:t>
      </w:r>
      <w:r w:rsidR="00E02096">
        <w:rPr>
          <w:rFonts w:ascii="Arial" w:eastAsiaTheme="minorEastAsia" w:hAnsi="Arial"/>
          <w:color w:val="000000"/>
          <w:szCs w:val="32"/>
          <w:lang w:eastAsia="ja-JP"/>
        </w:rPr>
        <w:t xml:space="preserve">input from </w:t>
      </w:r>
      <w:r w:rsidR="00F7024F" w:rsidRPr="003743FC">
        <w:rPr>
          <w:rFonts w:ascii="Arial" w:eastAsiaTheme="minorEastAsia" w:hAnsi="Arial"/>
          <w:color w:val="000000"/>
          <w:szCs w:val="32"/>
          <w:lang w:eastAsia="ja-JP"/>
        </w:rPr>
        <w:t>Mi1 and Tm3 which could form another</w:t>
      </w:r>
      <w:r w:rsidR="00CE7D18">
        <w:rPr>
          <w:rFonts w:ascii="Arial" w:eastAsiaTheme="minorEastAsia" w:hAnsi="Arial"/>
          <w:color w:val="000000"/>
          <w:szCs w:val="32"/>
          <w:lang w:eastAsia="ja-JP"/>
        </w:rPr>
        <w:t xml:space="preserve"> channel</w:t>
      </w:r>
      <w:r w:rsidR="00F7024F" w:rsidRPr="003743FC">
        <w:rPr>
          <w:rFonts w:ascii="Arial" w:eastAsiaTheme="minorEastAsia" w:hAnsi="Arial"/>
          <w:color w:val="000000"/>
          <w:szCs w:val="32"/>
          <w:lang w:eastAsia="ja-JP"/>
        </w:rPr>
        <w:t xml:space="preserve">.  </w:t>
      </w:r>
      <w:del w:id="119" w:author="Takemura, Shin-ya" w:date="2017-04-01T02:16:00Z">
        <w:r w:rsidR="00F7024F" w:rsidRPr="003743FC">
          <w:rPr>
            <w:rFonts w:ascii="Arial" w:eastAsiaTheme="minorEastAsia" w:hAnsi="Arial"/>
            <w:color w:val="000000"/>
            <w:szCs w:val="32"/>
            <w:lang w:eastAsia="ja-JP"/>
          </w:rPr>
          <w:delText>Second</w:delText>
        </w:r>
      </w:del>
      <w:ins w:id="120" w:author="Takemura, Shin-ya" w:date="2017-04-01T02:16:00Z">
        <w:r w:rsidR="009D0681">
          <w:rPr>
            <w:rFonts w:ascii="Arial" w:eastAsiaTheme="minorEastAsia" w:hAnsi="Arial"/>
            <w:color w:val="000000"/>
            <w:szCs w:val="32"/>
            <w:lang w:eastAsia="ja-JP"/>
          </w:rPr>
          <w:t>Second</w:t>
        </w:r>
        <w:r w:rsidR="00F7024F" w:rsidRPr="003743FC">
          <w:rPr>
            <w:rFonts w:ascii="Arial" w:eastAsiaTheme="minorEastAsia" w:hAnsi="Arial"/>
            <w:color w:val="000000"/>
            <w:szCs w:val="32"/>
            <w:lang w:eastAsia="ja-JP"/>
          </w:rPr>
          <w:t>, t</w:t>
        </w:r>
        <w:r w:rsidR="00F7024F" w:rsidRPr="003743FC">
          <w:rPr>
            <w:rFonts w:ascii="Arial" w:eastAsiaTheme="minorEastAsia" w:hAnsi="Arial" w:hint="eastAsia"/>
            <w:color w:val="000000"/>
            <w:szCs w:val="32"/>
            <w:lang w:eastAsia="ja-JP"/>
          </w:rPr>
          <w:t xml:space="preserve">he vectors </w:t>
        </w:r>
        <w:r w:rsidR="00F7024F" w:rsidRPr="003743FC">
          <w:rPr>
            <w:rFonts w:ascii="Arial" w:eastAsiaTheme="minorEastAsia" w:hAnsi="Arial"/>
            <w:color w:val="000000"/>
            <w:szCs w:val="32"/>
            <w:lang w:eastAsia="ja-JP"/>
          </w:rPr>
          <w:t>of physiological direction preference of ea</w:t>
        </w:r>
        <w:r w:rsidR="00E02096">
          <w:rPr>
            <w:rFonts w:ascii="Arial" w:eastAsiaTheme="minorEastAsia" w:hAnsi="Arial"/>
            <w:color w:val="000000"/>
            <w:szCs w:val="32"/>
            <w:lang w:eastAsia="ja-JP"/>
          </w:rPr>
          <w:t xml:space="preserve">ch T4, </w:t>
        </w:r>
        <w:r w:rsidR="00F7024F" w:rsidRPr="003743FC">
          <w:rPr>
            <w:rFonts w:ascii="Arial" w:eastAsiaTheme="minorEastAsia" w:hAnsi="Arial"/>
            <w:color w:val="000000"/>
            <w:szCs w:val="32"/>
            <w:lang w:eastAsia="ja-JP"/>
          </w:rPr>
          <w:t>as inf</w:t>
        </w:r>
        <w:r w:rsidR="00E02096">
          <w:rPr>
            <w:rFonts w:ascii="Arial" w:eastAsiaTheme="minorEastAsia" w:hAnsi="Arial"/>
            <w:color w:val="000000"/>
            <w:szCs w:val="32"/>
            <w:lang w:eastAsia="ja-JP"/>
          </w:rPr>
          <w:t>erred from dendrite orientation,</w:t>
        </w:r>
        <w:r w:rsidR="00F7024F" w:rsidRPr="003743FC">
          <w:rPr>
            <w:rFonts w:ascii="Arial" w:eastAsiaTheme="minorEastAsia" w:hAnsi="Arial"/>
            <w:color w:val="000000"/>
            <w:szCs w:val="32"/>
            <w:lang w:eastAsia="ja-JP"/>
          </w:rPr>
          <w:t xml:space="preserve"> match those measured in a direction from excitatory inputs </w:t>
        </w:r>
        <w:r w:rsidR="00E02096">
          <w:rPr>
            <w:rFonts w:ascii="Arial" w:eastAsiaTheme="minorEastAsia" w:hAnsi="Arial"/>
            <w:color w:val="000000"/>
            <w:szCs w:val="32"/>
            <w:lang w:eastAsia="ja-JP"/>
          </w:rPr>
          <w:t>(dendrite shaft, Mi1/</w:t>
        </w:r>
        <w:r w:rsidR="00F7024F" w:rsidRPr="003743FC">
          <w:rPr>
            <w:rFonts w:ascii="Arial" w:eastAsiaTheme="minorEastAsia" w:hAnsi="Arial"/>
            <w:color w:val="000000"/>
            <w:szCs w:val="32"/>
            <w:lang w:eastAsia="ja-JP"/>
          </w:rPr>
          <w:t>Tm3) to inhibitory inputs</w:t>
        </w:r>
        <w:r w:rsidR="00E02096">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dendrite base</w:t>
        </w:r>
        <w:r w:rsidR="00E02096">
          <w:rPr>
            <w:rFonts w:ascii="Arial" w:eastAsiaTheme="minorEastAsia" w:hAnsi="Arial"/>
            <w:color w:val="000000"/>
            <w:szCs w:val="32"/>
            <w:lang w:eastAsia="ja-JP"/>
          </w:rPr>
          <w:t xml:space="preserve">, </w:t>
        </w:r>
        <w:r w:rsidR="00F7024F" w:rsidRPr="003743FC">
          <w:rPr>
            <w:rFonts w:ascii="Arial" w:eastAsiaTheme="minorEastAsia" w:hAnsi="Arial"/>
            <w:color w:val="000000"/>
            <w:szCs w:val="32"/>
            <w:lang w:eastAsia="ja-JP"/>
          </w:rPr>
          <w:t>Mi4</w:t>
        </w:r>
        <w:r w:rsidR="00E02096">
          <w:rPr>
            <w:rFonts w:ascii="Arial" w:eastAsiaTheme="minorEastAsia" w:hAnsi="Arial"/>
            <w:color w:val="000000"/>
            <w:szCs w:val="32"/>
            <w:lang w:eastAsia="ja-JP"/>
          </w:rPr>
          <w:t>/</w:t>
        </w:r>
        <w:r w:rsidR="00F7024F" w:rsidRPr="003743FC">
          <w:rPr>
            <w:rFonts w:ascii="Arial" w:eastAsiaTheme="minorEastAsia" w:hAnsi="Arial"/>
            <w:color w:val="000000"/>
            <w:szCs w:val="32"/>
            <w:lang w:eastAsia="ja-JP"/>
          </w:rPr>
          <w:t>C3</w:t>
        </w:r>
        <w:r w:rsidR="00E02096">
          <w:rPr>
            <w:rFonts w:ascii="Arial" w:eastAsiaTheme="minorEastAsia" w:hAnsi="Arial"/>
            <w:color w:val="000000"/>
            <w:szCs w:val="32"/>
            <w:lang w:eastAsia="ja-JP"/>
          </w:rPr>
          <w:t>/</w:t>
        </w:r>
        <w:r w:rsidR="00F7024F" w:rsidRPr="003743FC">
          <w:rPr>
            <w:rFonts w:ascii="Arial" w:eastAsiaTheme="minorEastAsia" w:hAnsi="Arial"/>
            <w:color w:val="000000"/>
            <w:szCs w:val="32"/>
            <w:lang w:eastAsia="ja-JP"/>
          </w:rPr>
          <w:t>CT1) in accordance with a BL motion detector</w:t>
        </w:r>
        <w:r w:rsidR="00D35E54" w:rsidRPr="003743FC">
          <w:rPr>
            <w:rFonts w:ascii="Arial" w:eastAsiaTheme="minorEastAsia" w:hAnsi="Arial"/>
            <w:color w:val="000000"/>
            <w:szCs w:val="32"/>
            <w:lang w:eastAsia="ja-JP"/>
          </w:rPr>
          <w:t xml:space="preserve"> </w:t>
        </w:r>
        <w:r w:rsidR="00D35E54" w:rsidRPr="003743FC">
          <w:rPr>
            <w:rFonts w:ascii="Arial" w:eastAsiaTheme="minorEastAsia" w:hAnsi="Arial" w:hint="eastAsia"/>
            <w:color w:val="000000"/>
            <w:szCs w:val="32"/>
            <w:lang w:eastAsia="ja-JP"/>
          </w:rPr>
          <w:t>(</w:t>
        </w:r>
        <w:r w:rsidR="00A24E08" w:rsidRPr="003471CE">
          <w:rPr>
            <w:rFonts w:ascii="Arial" w:eastAsiaTheme="minorEastAsia" w:hAnsi="Arial"/>
            <w:color w:val="000000"/>
            <w:szCs w:val="32"/>
            <w:lang w:eastAsia="ja-JP"/>
          </w:rPr>
          <w:t>Figure 4B</w:t>
        </w:r>
        <w:r w:rsidR="00AE3E02">
          <w:rPr>
            <w:rFonts w:ascii="Arial" w:eastAsiaTheme="minorEastAsia" w:hAnsi="Arial"/>
            <w:color w:val="000000"/>
            <w:szCs w:val="32"/>
            <w:lang w:eastAsia="ja-JP"/>
          </w:rPr>
          <w:t>;</w:t>
        </w:r>
        <w:r w:rsidR="00A24E08" w:rsidRPr="003471CE">
          <w:rPr>
            <w:rFonts w:ascii="Arial" w:eastAsiaTheme="minorEastAsia" w:hAnsi="Arial"/>
            <w:color w:val="000000"/>
            <w:szCs w:val="32"/>
            <w:lang w:eastAsia="ja-JP"/>
          </w:rPr>
          <w:t xml:space="preserve"> cf. Figure </w:t>
        </w:r>
        <w:r w:rsidR="00834242">
          <w:rPr>
            <w:rFonts w:ascii="Arial" w:eastAsiaTheme="minorEastAsia" w:hAnsi="Arial"/>
            <w:color w:val="000000"/>
            <w:szCs w:val="32"/>
            <w:lang w:eastAsia="ja-JP"/>
          </w:rPr>
          <w:t>1B</w:t>
        </w:r>
        <w:r w:rsidR="00D35E54" w:rsidRPr="003743FC">
          <w:rPr>
            <w:rFonts w:ascii="Arial" w:eastAsiaTheme="minorEastAsia" w:hAnsi="Arial" w:hint="eastAsia"/>
            <w:color w:val="000000"/>
            <w:szCs w:val="32"/>
            <w:lang w:eastAsia="ja-JP"/>
          </w:rPr>
          <w:t>)</w:t>
        </w:r>
        <w:r w:rsidR="00F7024F" w:rsidRPr="003743FC">
          <w:rPr>
            <w:rFonts w:ascii="Arial" w:eastAsiaTheme="minorEastAsia" w:hAnsi="Arial" w:hint="eastAsia"/>
            <w:color w:val="000000"/>
            <w:szCs w:val="32"/>
            <w:lang w:eastAsia="ja-JP"/>
          </w:rPr>
          <w:t>.</w:t>
        </w:r>
        <w:r w:rsidR="009D0681" w:rsidRPr="009D0681">
          <w:rPr>
            <w:rFonts w:ascii="Arial" w:eastAsiaTheme="minorEastAsia" w:hAnsi="Arial"/>
            <w:color w:val="000000"/>
            <w:szCs w:val="32"/>
            <w:lang w:eastAsia="ja-JP"/>
          </w:rPr>
          <w:t xml:space="preserve"> </w:t>
        </w:r>
        <w:r w:rsidR="009D0681">
          <w:rPr>
            <w:rFonts w:ascii="Arial" w:eastAsiaTheme="minorEastAsia" w:hAnsi="Arial"/>
            <w:color w:val="000000"/>
            <w:szCs w:val="32"/>
            <w:lang w:eastAsia="ja-JP"/>
          </w:rPr>
          <w:t xml:space="preserve"> Third</w:t>
        </w:r>
      </w:ins>
      <w:r w:rsidR="009D0681" w:rsidRPr="003743FC">
        <w:rPr>
          <w:rFonts w:ascii="Arial" w:eastAsiaTheme="minorEastAsia" w:hAnsi="Arial"/>
          <w:color w:val="000000"/>
          <w:szCs w:val="32"/>
          <w:lang w:eastAsia="ja-JP"/>
        </w:rPr>
        <w:t>, the inhibitory inputs arrive via a</w:t>
      </w:r>
      <w:r w:rsidR="009D0681" w:rsidRPr="003743FC">
        <w:rPr>
          <w:rFonts w:ascii="Arial" w:eastAsiaTheme="minorEastAsia" w:hAnsi="Arial" w:hint="eastAsia"/>
          <w:color w:val="000000"/>
          <w:szCs w:val="32"/>
          <w:lang w:eastAsia="ja-JP"/>
        </w:rPr>
        <w:t xml:space="preserve"> </w:t>
      </w:r>
      <w:r w:rsidR="009D0681" w:rsidRPr="003743FC">
        <w:rPr>
          <w:rFonts w:ascii="Arial" w:eastAsiaTheme="minorEastAsia" w:hAnsi="Arial"/>
          <w:color w:val="000000"/>
          <w:szCs w:val="32"/>
          <w:lang w:eastAsia="ja-JP"/>
        </w:rPr>
        <w:t xml:space="preserve">di- or </w:t>
      </w:r>
      <w:proofErr w:type="spellStart"/>
      <w:r w:rsidR="009D0681" w:rsidRPr="003743FC">
        <w:rPr>
          <w:rFonts w:ascii="Arial" w:eastAsiaTheme="minorEastAsia" w:hAnsi="Arial"/>
          <w:color w:val="000000"/>
          <w:szCs w:val="32"/>
          <w:lang w:eastAsia="ja-JP"/>
        </w:rPr>
        <w:t>tri</w:t>
      </w:r>
      <w:r w:rsidR="009D0681" w:rsidRPr="003743FC">
        <w:rPr>
          <w:rFonts w:ascii="Arial" w:eastAsiaTheme="minorEastAsia" w:hAnsi="Arial" w:hint="eastAsia"/>
          <w:color w:val="000000"/>
          <w:szCs w:val="32"/>
          <w:lang w:eastAsia="ja-JP"/>
        </w:rPr>
        <w:t>synapti</w:t>
      </w:r>
      <w:r w:rsidR="009D0681" w:rsidRPr="003743FC">
        <w:rPr>
          <w:rFonts w:ascii="Arial" w:eastAsiaTheme="minorEastAsia" w:hAnsi="Arial"/>
          <w:color w:val="000000"/>
          <w:szCs w:val="32"/>
          <w:lang w:eastAsia="ja-JP"/>
        </w:rPr>
        <w:t>c</w:t>
      </w:r>
      <w:proofErr w:type="spellEnd"/>
      <w:r w:rsidR="009D0681" w:rsidRPr="003743FC">
        <w:rPr>
          <w:rFonts w:ascii="Arial" w:eastAsiaTheme="minorEastAsia" w:hAnsi="Arial" w:hint="eastAsia"/>
          <w:color w:val="000000"/>
          <w:szCs w:val="32"/>
          <w:lang w:eastAsia="ja-JP"/>
        </w:rPr>
        <w:t xml:space="preserve"> </w:t>
      </w:r>
      <w:r w:rsidR="009D0681" w:rsidRPr="003743FC">
        <w:rPr>
          <w:rFonts w:ascii="Arial" w:eastAsiaTheme="minorEastAsia" w:hAnsi="Arial"/>
          <w:color w:val="000000"/>
          <w:szCs w:val="32"/>
          <w:lang w:eastAsia="ja-JP"/>
        </w:rPr>
        <w:t xml:space="preserve">pathway from L1, via </w:t>
      </w:r>
      <w:r w:rsidR="009D0681" w:rsidRPr="003743FC">
        <w:rPr>
          <w:rFonts w:ascii="Arial" w:eastAsiaTheme="minorEastAsia" w:hAnsi="Arial" w:hint="eastAsia"/>
          <w:color w:val="000000"/>
          <w:szCs w:val="32"/>
          <w:lang w:eastAsia="ja-JP"/>
        </w:rPr>
        <w:t xml:space="preserve">L5 or </w:t>
      </w:r>
      <w:r w:rsidR="009D0681" w:rsidRPr="003743FC">
        <w:rPr>
          <w:rFonts w:ascii="Arial" w:eastAsiaTheme="minorEastAsia" w:hAnsi="Arial"/>
          <w:color w:val="000000"/>
          <w:szCs w:val="32"/>
          <w:lang w:eastAsia="ja-JP"/>
        </w:rPr>
        <w:t xml:space="preserve">Mi1 and others </w:t>
      </w:r>
      <w:r w:rsidR="009D0681" w:rsidRPr="003743FC">
        <w:rPr>
          <w:rFonts w:ascii="Arial" w:eastAsiaTheme="minorEastAsia" w:hAnsi="Arial" w:hint="eastAsia"/>
          <w:color w:val="000000"/>
          <w:szCs w:val="32"/>
          <w:lang w:eastAsia="ja-JP"/>
        </w:rPr>
        <w:t>(</w:t>
      </w:r>
      <w:r w:rsidR="009D0681" w:rsidRPr="003743FC">
        <w:rPr>
          <w:rFonts w:ascii="Arial" w:eastAsiaTheme="minorEastAsia" w:hAnsi="Arial"/>
          <w:color w:val="000000"/>
          <w:szCs w:val="32"/>
          <w:lang w:eastAsia="ja-JP"/>
        </w:rPr>
        <w:t>e.g. L1</w:t>
      </w:r>
      <w:r w:rsidR="009D0681" w:rsidRPr="003743FC">
        <w:rPr>
          <w:rFonts w:ascii="Arial" w:eastAsiaTheme="minorEastAsia" w:hAnsi="Arial" w:cs="Arial"/>
          <w:color w:val="000000"/>
          <w:szCs w:val="32"/>
          <w:lang w:eastAsia="ja-JP"/>
        </w:rPr>
        <w:t>→</w:t>
      </w:r>
      <w:r w:rsidR="009D0681" w:rsidRPr="003743FC">
        <w:rPr>
          <w:rFonts w:ascii="Arial" w:eastAsiaTheme="minorEastAsia" w:hAnsi="Arial"/>
          <w:color w:val="000000"/>
          <w:szCs w:val="32"/>
          <w:lang w:eastAsia="ja-JP"/>
        </w:rPr>
        <w:t>L5</w:t>
      </w:r>
      <w:r w:rsidR="009D0681" w:rsidRPr="003743FC">
        <w:rPr>
          <w:rFonts w:ascii="Arial" w:eastAsiaTheme="minorEastAsia" w:hAnsi="Arial" w:cs="Arial"/>
          <w:color w:val="000000"/>
          <w:szCs w:val="32"/>
          <w:lang w:eastAsia="ja-JP"/>
        </w:rPr>
        <w:t>→</w:t>
      </w:r>
      <w:r w:rsidR="009D0681" w:rsidRPr="003743FC">
        <w:rPr>
          <w:rFonts w:ascii="Arial" w:eastAsiaTheme="minorEastAsia" w:hAnsi="Arial"/>
          <w:color w:val="000000"/>
          <w:szCs w:val="32"/>
          <w:lang w:eastAsia="ja-JP"/>
        </w:rPr>
        <w:t>Mi4</w:t>
      </w:r>
      <w:r w:rsidR="009D0681" w:rsidRPr="003743FC">
        <w:rPr>
          <w:rFonts w:ascii="Arial" w:eastAsiaTheme="minorEastAsia" w:hAnsi="Arial" w:cs="Arial"/>
          <w:color w:val="000000"/>
          <w:szCs w:val="32"/>
          <w:lang w:eastAsia="ja-JP"/>
        </w:rPr>
        <w:t>→</w:t>
      </w:r>
      <w:r w:rsidR="009D0681" w:rsidRPr="003743FC">
        <w:rPr>
          <w:rFonts w:ascii="Arial" w:eastAsiaTheme="minorEastAsia" w:hAnsi="Arial"/>
          <w:color w:val="000000"/>
          <w:szCs w:val="32"/>
          <w:lang w:eastAsia="ja-JP"/>
        </w:rPr>
        <w:t>T4) (</w:t>
      </w:r>
      <w:r w:rsidR="009D0681" w:rsidRPr="003471CE">
        <w:rPr>
          <w:rFonts w:ascii="Arial" w:eastAsiaTheme="minorEastAsia" w:hAnsi="Arial"/>
          <w:color w:val="000000"/>
          <w:szCs w:val="32"/>
          <w:lang w:eastAsia="ja-JP"/>
        </w:rPr>
        <w:t>Figure 4A</w:t>
      </w:r>
      <w:r w:rsidR="009D0681">
        <w:rPr>
          <w:rFonts w:ascii="Arial" w:eastAsiaTheme="minorEastAsia" w:hAnsi="Arial"/>
          <w:color w:val="000000"/>
          <w:szCs w:val="32"/>
          <w:lang w:eastAsia="ja-JP"/>
        </w:rPr>
        <w:t>;</w:t>
      </w:r>
      <w:r w:rsidR="009D0681" w:rsidRPr="003743FC">
        <w:rPr>
          <w:rFonts w:ascii="Arial" w:eastAsiaTheme="minorEastAsia" w:hAnsi="Arial" w:hint="eastAsia"/>
          <w:color w:val="000000"/>
          <w:szCs w:val="32"/>
          <w:lang w:eastAsia="ja-JP"/>
        </w:rPr>
        <w:t xml:space="preserve"> see also Figure 3a in </w:t>
      </w:r>
      <w:r w:rsidR="009D0681" w:rsidRPr="003743FC">
        <w:rPr>
          <w:rFonts w:ascii="Arial" w:eastAsiaTheme="minorEastAsia" w:hAnsi="Arial"/>
          <w:color w:val="000000"/>
          <w:szCs w:val="32"/>
          <w:lang w:eastAsia="ja-JP"/>
        </w:rPr>
        <w:t>ref 16</w:t>
      </w:r>
      <w:r w:rsidR="009D0681" w:rsidRPr="003743FC">
        <w:rPr>
          <w:rFonts w:ascii="Arial" w:eastAsiaTheme="minorEastAsia" w:hAnsi="Arial" w:hint="eastAsia"/>
          <w:color w:val="000000"/>
          <w:szCs w:val="32"/>
          <w:lang w:eastAsia="ja-JP"/>
        </w:rPr>
        <w:t>)</w:t>
      </w:r>
      <w:r w:rsidR="009D0681" w:rsidRPr="003743FC">
        <w:rPr>
          <w:rFonts w:ascii="Arial" w:eastAsiaTheme="minorEastAsia" w:hAnsi="Arial"/>
          <w:color w:val="000000"/>
          <w:szCs w:val="32"/>
          <w:lang w:eastAsia="ja-JP"/>
        </w:rPr>
        <w:t xml:space="preserve">.  By contrast, putatively excitatory </w:t>
      </w:r>
      <w:r w:rsidR="009D0681" w:rsidRPr="003743FC">
        <w:rPr>
          <w:rFonts w:ascii="Arial" w:eastAsiaTheme="minorEastAsia" w:hAnsi="Arial" w:hint="eastAsia"/>
          <w:color w:val="000000"/>
          <w:szCs w:val="32"/>
          <w:lang w:eastAsia="ja-JP"/>
        </w:rPr>
        <w:t>input</w:t>
      </w:r>
      <w:r w:rsidR="009D0681" w:rsidRPr="003743FC">
        <w:rPr>
          <w:rFonts w:ascii="Arial" w:eastAsiaTheme="minorEastAsia" w:hAnsi="Arial"/>
          <w:color w:val="000000"/>
          <w:szCs w:val="32"/>
          <w:lang w:eastAsia="ja-JP"/>
        </w:rPr>
        <w:t xml:space="preserve">s from </w:t>
      </w:r>
      <w:r w:rsidR="009D0681" w:rsidRPr="003743FC">
        <w:rPr>
          <w:rFonts w:ascii="Arial" w:eastAsiaTheme="minorEastAsia" w:hAnsi="Arial" w:hint="eastAsia"/>
          <w:color w:val="000000"/>
          <w:szCs w:val="32"/>
          <w:lang w:eastAsia="ja-JP"/>
        </w:rPr>
        <w:t>Mi1</w:t>
      </w:r>
      <w:r w:rsidR="009D0681" w:rsidRPr="003743FC">
        <w:rPr>
          <w:rFonts w:ascii="Arial" w:eastAsiaTheme="minorEastAsia" w:hAnsi="Arial"/>
          <w:color w:val="000000"/>
          <w:szCs w:val="32"/>
          <w:lang w:eastAsia="ja-JP"/>
        </w:rPr>
        <w:t xml:space="preserve"> and Tm3 onto </w:t>
      </w:r>
      <w:r w:rsidR="009D0681" w:rsidRPr="003743FC">
        <w:rPr>
          <w:rFonts w:ascii="Arial" w:eastAsiaTheme="minorEastAsia" w:hAnsi="Arial" w:hint="eastAsia"/>
          <w:color w:val="000000"/>
          <w:szCs w:val="32"/>
          <w:lang w:eastAsia="ja-JP"/>
        </w:rPr>
        <w:t>T4</w:t>
      </w:r>
      <w:r w:rsidR="009D0681" w:rsidRPr="003743FC">
        <w:rPr>
          <w:rFonts w:ascii="Arial" w:eastAsiaTheme="minorEastAsia" w:hAnsi="Arial"/>
          <w:color w:val="000000"/>
          <w:szCs w:val="32"/>
          <w:lang w:eastAsia="ja-JP"/>
        </w:rPr>
        <w:t>’s</w:t>
      </w:r>
      <w:r w:rsidR="009D0681" w:rsidRPr="003743FC">
        <w:rPr>
          <w:rFonts w:ascii="Arial" w:eastAsiaTheme="minorEastAsia" w:hAnsi="Arial" w:hint="eastAsia"/>
          <w:color w:val="000000"/>
          <w:szCs w:val="32"/>
          <w:lang w:eastAsia="ja-JP"/>
        </w:rPr>
        <w:t xml:space="preserve"> </w:t>
      </w:r>
      <w:r w:rsidR="009D0681" w:rsidRPr="003743FC">
        <w:rPr>
          <w:rFonts w:ascii="Arial" w:eastAsiaTheme="minorEastAsia" w:hAnsi="Arial"/>
          <w:color w:val="000000"/>
          <w:szCs w:val="32"/>
          <w:lang w:eastAsia="ja-JP"/>
        </w:rPr>
        <w:t>dendrite shafts</w:t>
      </w:r>
      <w:r w:rsidR="009D0681" w:rsidRPr="003743FC">
        <w:rPr>
          <w:rFonts w:ascii="Arial" w:eastAsiaTheme="minorEastAsia" w:hAnsi="Arial" w:hint="eastAsia"/>
          <w:color w:val="000000"/>
          <w:szCs w:val="32"/>
          <w:lang w:eastAsia="ja-JP"/>
        </w:rPr>
        <w:t xml:space="preserve"> </w:t>
      </w:r>
      <w:r w:rsidR="009D0681" w:rsidRPr="003743FC">
        <w:rPr>
          <w:rFonts w:ascii="Arial" w:eastAsiaTheme="minorEastAsia" w:hAnsi="Arial"/>
          <w:color w:val="000000"/>
          <w:szCs w:val="32"/>
          <w:lang w:eastAsia="ja-JP"/>
        </w:rPr>
        <w:t>are monosynaptic</w:t>
      </w:r>
      <w:r w:rsidR="009D0681" w:rsidRPr="003743FC">
        <w:rPr>
          <w:rFonts w:ascii="Arial" w:eastAsiaTheme="minorEastAsia" w:hAnsi="Arial" w:hint="eastAsia"/>
          <w:color w:val="000000"/>
          <w:szCs w:val="32"/>
          <w:lang w:eastAsia="ja-JP"/>
        </w:rPr>
        <w:t xml:space="preserve"> (</w:t>
      </w:r>
      <w:r w:rsidR="009D0681" w:rsidRPr="003471CE">
        <w:rPr>
          <w:rFonts w:ascii="Arial" w:eastAsiaTheme="minorEastAsia" w:hAnsi="Arial"/>
          <w:color w:val="000000"/>
          <w:szCs w:val="32"/>
          <w:lang w:eastAsia="ja-JP"/>
        </w:rPr>
        <w:t>Figure 4</w:t>
      </w:r>
      <w:r w:rsidR="009D0681" w:rsidRPr="003743FC">
        <w:rPr>
          <w:rFonts w:ascii="Arial" w:eastAsiaTheme="minorEastAsia" w:hAnsi="Arial" w:hint="eastAsia"/>
          <w:color w:val="000000"/>
          <w:szCs w:val="32"/>
          <w:lang w:eastAsia="ja-JP"/>
        </w:rPr>
        <w:t>)</w:t>
      </w:r>
      <w:r w:rsidR="009D0681" w:rsidRPr="003743FC">
        <w:rPr>
          <w:rFonts w:ascii="Arial" w:eastAsiaTheme="minorEastAsia" w:hAnsi="Arial"/>
          <w:color w:val="000000"/>
          <w:szCs w:val="32"/>
          <w:lang w:eastAsia="ja-JP"/>
        </w:rPr>
        <w:t xml:space="preserve"> suggesting a possible time delay between excitatory and inhibitory channels</w:t>
      </w:r>
      <w:del w:id="121" w:author="Takemura, Shin-ya" w:date="2017-04-01T02:16:00Z">
        <w:r w:rsidR="00F7024F" w:rsidRPr="003743FC">
          <w:rPr>
            <w:rFonts w:ascii="Arial" w:eastAsiaTheme="minorEastAsia" w:hAnsi="Arial" w:hint="eastAsia"/>
            <w:color w:val="000000"/>
            <w:szCs w:val="32"/>
            <w:lang w:eastAsia="ja-JP"/>
          </w:rPr>
          <w:delText>.</w:delText>
        </w:r>
        <w:r w:rsidR="00F7024F" w:rsidRPr="003743FC">
          <w:rPr>
            <w:rFonts w:ascii="Arial" w:eastAsiaTheme="minorEastAsia" w:hAnsi="Arial"/>
            <w:color w:val="000000"/>
            <w:szCs w:val="32"/>
            <w:lang w:eastAsia="ja-JP"/>
          </w:rPr>
          <w:delText xml:space="preserve">  Third, t</w:delText>
        </w:r>
        <w:r w:rsidR="00F7024F" w:rsidRPr="003743FC">
          <w:rPr>
            <w:rFonts w:ascii="Arial" w:eastAsiaTheme="minorEastAsia" w:hAnsi="Arial" w:hint="eastAsia"/>
            <w:color w:val="000000"/>
            <w:szCs w:val="32"/>
            <w:lang w:eastAsia="ja-JP"/>
          </w:rPr>
          <w:delText xml:space="preserve">he vectors </w:delText>
        </w:r>
        <w:r w:rsidR="00F7024F" w:rsidRPr="003743FC">
          <w:rPr>
            <w:rFonts w:ascii="Arial" w:eastAsiaTheme="minorEastAsia" w:hAnsi="Arial"/>
            <w:color w:val="000000"/>
            <w:szCs w:val="32"/>
            <w:lang w:eastAsia="ja-JP"/>
          </w:rPr>
          <w:delText>of physiological direction preference of ea</w:delText>
        </w:r>
        <w:r w:rsidR="00E02096">
          <w:rPr>
            <w:rFonts w:ascii="Arial" w:eastAsiaTheme="minorEastAsia" w:hAnsi="Arial"/>
            <w:color w:val="000000"/>
            <w:szCs w:val="32"/>
            <w:lang w:eastAsia="ja-JP"/>
          </w:rPr>
          <w:delText xml:space="preserve">ch T4, </w:delText>
        </w:r>
        <w:r w:rsidR="00F7024F" w:rsidRPr="003743FC">
          <w:rPr>
            <w:rFonts w:ascii="Arial" w:eastAsiaTheme="minorEastAsia" w:hAnsi="Arial"/>
            <w:color w:val="000000"/>
            <w:szCs w:val="32"/>
            <w:lang w:eastAsia="ja-JP"/>
          </w:rPr>
          <w:delText>as inf</w:delText>
        </w:r>
        <w:r w:rsidR="00E02096">
          <w:rPr>
            <w:rFonts w:ascii="Arial" w:eastAsiaTheme="minorEastAsia" w:hAnsi="Arial"/>
            <w:color w:val="000000"/>
            <w:szCs w:val="32"/>
            <w:lang w:eastAsia="ja-JP"/>
          </w:rPr>
          <w:delText>erred from dendrite orientation,</w:delText>
        </w:r>
        <w:r w:rsidR="00F7024F" w:rsidRPr="003743FC">
          <w:rPr>
            <w:rFonts w:ascii="Arial" w:eastAsiaTheme="minorEastAsia" w:hAnsi="Arial"/>
            <w:color w:val="000000"/>
            <w:szCs w:val="32"/>
            <w:lang w:eastAsia="ja-JP"/>
          </w:rPr>
          <w:delText xml:space="preserve"> match those </w:delText>
        </w:r>
        <w:r w:rsidR="00F7024F" w:rsidRPr="003743FC">
          <w:rPr>
            <w:rFonts w:ascii="Arial" w:eastAsiaTheme="minorEastAsia" w:hAnsi="Arial"/>
            <w:color w:val="000000"/>
            <w:szCs w:val="32"/>
            <w:lang w:eastAsia="ja-JP"/>
          </w:rPr>
          <w:lastRenderedPageBreak/>
          <w:delText xml:space="preserve">measured in a direction from excitatory inputs </w:delText>
        </w:r>
        <w:r w:rsidR="00E02096">
          <w:rPr>
            <w:rFonts w:ascii="Arial" w:eastAsiaTheme="minorEastAsia" w:hAnsi="Arial"/>
            <w:color w:val="000000"/>
            <w:szCs w:val="32"/>
            <w:lang w:eastAsia="ja-JP"/>
          </w:rPr>
          <w:delText>(dendrite shaft, Mi1/</w:delText>
        </w:r>
        <w:r w:rsidR="00F7024F" w:rsidRPr="003743FC">
          <w:rPr>
            <w:rFonts w:ascii="Arial" w:eastAsiaTheme="minorEastAsia" w:hAnsi="Arial"/>
            <w:color w:val="000000"/>
            <w:szCs w:val="32"/>
            <w:lang w:eastAsia="ja-JP"/>
          </w:rPr>
          <w:delText>Tm3) to inhibitory inputs</w:delText>
        </w:r>
        <w:r w:rsidR="00E02096">
          <w:rPr>
            <w:rFonts w:ascii="Arial" w:eastAsiaTheme="minorEastAsia" w:hAnsi="Arial"/>
            <w:color w:val="000000"/>
            <w:szCs w:val="32"/>
            <w:lang w:eastAsia="ja-JP"/>
          </w:rPr>
          <w:delText xml:space="preserve"> (</w:delText>
        </w:r>
        <w:r w:rsidR="00F7024F" w:rsidRPr="003743FC">
          <w:rPr>
            <w:rFonts w:ascii="Arial" w:eastAsiaTheme="minorEastAsia" w:hAnsi="Arial"/>
            <w:color w:val="000000"/>
            <w:szCs w:val="32"/>
            <w:lang w:eastAsia="ja-JP"/>
          </w:rPr>
          <w:delText>dendrite base</w:delText>
        </w:r>
        <w:r w:rsidR="00E02096">
          <w:rPr>
            <w:rFonts w:ascii="Arial" w:eastAsiaTheme="minorEastAsia" w:hAnsi="Arial"/>
            <w:color w:val="000000"/>
            <w:szCs w:val="32"/>
            <w:lang w:eastAsia="ja-JP"/>
          </w:rPr>
          <w:delText xml:space="preserve">, </w:delText>
        </w:r>
        <w:r w:rsidR="00F7024F" w:rsidRPr="003743FC">
          <w:rPr>
            <w:rFonts w:ascii="Arial" w:eastAsiaTheme="minorEastAsia" w:hAnsi="Arial"/>
            <w:color w:val="000000"/>
            <w:szCs w:val="32"/>
            <w:lang w:eastAsia="ja-JP"/>
          </w:rPr>
          <w:delText>Mi4</w:delText>
        </w:r>
        <w:r w:rsidR="00E02096">
          <w:rPr>
            <w:rFonts w:ascii="Arial" w:eastAsiaTheme="minorEastAsia" w:hAnsi="Arial"/>
            <w:color w:val="000000"/>
            <w:szCs w:val="32"/>
            <w:lang w:eastAsia="ja-JP"/>
          </w:rPr>
          <w:delText>/</w:delText>
        </w:r>
        <w:r w:rsidR="00F7024F" w:rsidRPr="003743FC">
          <w:rPr>
            <w:rFonts w:ascii="Arial" w:eastAsiaTheme="minorEastAsia" w:hAnsi="Arial"/>
            <w:color w:val="000000"/>
            <w:szCs w:val="32"/>
            <w:lang w:eastAsia="ja-JP"/>
          </w:rPr>
          <w:delText>C3</w:delText>
        </w:r>
        <w:r w:rsidR="00E02096">
          <w:rPr>
            <w:rFonts w:ascii="Arial" w:eastAsiaTheme="minorEastAsia" w:hAnsi="Arial"/>
            <w:color w:val="000000"/>
            <w:szCs w:val="32"/>
            <w:lang w:eastAsia="ja-JP"/>
          </w:rPr>
          <w:delText>/</w:delText>
        </w:r>
        <w:r w:rsidR="00F7024F" w:rsidRPr="003743FC">
          <w:rPr>
            <w:rFonts w:ascii="Arial" w:eastAsiaTheme="minorEastAsia" w:hAnsi="Arial"/>
            <w:color w:val="000000"/>
            <w:szCs w:val="32"/>
            <w:lang w:eastAsia="ja-JP"/>
          </w:rPr>
          <w:delText>CT1) in accordance with a BL motion detector</w:delText>
        </w:r>
        <w:r w:rsidR="00D35E54" w:rsidRPr="003743FC">
          <w:rPr>
            <w:rFonts w:ascii="Arial" w:eastAsiaTheme="minorEastAsia" w:hAnsi="Arial"/>
            <w:color w:val="000000"/>
            <w:szCs w:val="32"/>
            <w:lang w:eastAsia="ja-JP"/>
          </w:rPr>
          <w:delText xml:space="preserve"> </w:delText>
        </w:r>
        <w:r w:rsidR="00D35E54" w:rsidRPr="003743FC">
          <w:rPr>
            <w:rFonts w:ascii="Arial" w:eastAsiaTheme="minorEastAsia" w:hAnsi="Arial" w:hint="eastAsia"/>
            <w:color w:val="000000"/>
            <w:szCs w:val="32"/>
            <w:lang w:eastAsia="ja-JP"/>
          </w:rPr>
          <w:delText>(</w:delText>
        </w:r>
        <w:r w:rsidR="00A24E08" w:rsidRPr="003471CE">
          <w:rPr>
            <w:rFonts w:ascii="Arial" w:eastAsiaTheme="minorEastAsia" w:hAnsi="Arial"/>
            <w:color w:val="000000"/>
            <w:szCs w:val="32"/>
            <w:lang w:eastAsia="ja-JP"/>
          </w:rPr>
          <w:delText>Figure 4B</w:delText>
        </w:r>
        <w:r w:rsidR="00AE3E02">
          <w:rPr>
            <w:rFonts w:ascii="Arial" w:eastAsiaTheme="minorEastAsia" w:hAnsi="Arial"/>
            <w:color w:val="000000"/>
            <w:szCs w:val="32"/>
            <w:lang w:eastAsia="ja-JP"/>
          </w:rPr>
          <w:delText>;</w:delText>
        </w:r>
        <w:r w:rsidR="00A24E08" w:rsidRPr="003471CE">
          <w:rPr>
            <w:rFonts w:ascii="Arial" w:eastAsiaTheme="minorEastAsia" w:hAnsi="Arial"/>
            <w:color w:val="000000"/>
            <w:szCs w:val="32"/>
            <w:lang w:eastAsia="ja-JP"/>
          </w:rPr>
          <w:delText xml:space="preserve"> cf. Figure </w:delText>
        </w:r>
        <w:r w:rsidR="00834242">
          <w:rPr>
            <w:rFonts w:ascii="Arial" w:eastAsiaTheme="minorEastAsia" w:hAnsi="Arial"/>
            <w:color w:val="000000"/>
            <w:szCs w:val="32"/>
            <w:lang w:eastAsia="ja-JP"/>
          </w:rPr>
          <w:delText>1B</w:delText>
        </w:r>
        <w:r w:rsidR="00D35E54" w:rsidRPr="003743FC">
          <w:rPr>
            <w:rFonts w:ascii="Arial" w:eastAsiaTheme="minorEastAsia" w:hAnsi="Arial" w:hint="eastAsia"/>
            <w:color w:val="000000"/>
            <w:szCs w:val="32"/>
            <w:lang w:eastAsia="ja-JP"/>
          </w:rPr>
          <w:delText>)</w:delText>
        </w:r>
        <w:r w:rsidR="00F7024F" w:rsidRPr="003743FC">
          <w:rPr>
            <w:rFonts w:ascii="Arial" w:eastAsiaTheme="minorEastAsia" w:hAnsi="Arial" w:hint="eastAsia"/>
            <w:color w:val="000000"/>
            <w:szCs w:val="32"/>
            <w:lang w:eastAsia="ja-JP"/>
          </w:rPr>
          <w:delText>.</w:delText>
        </w:r>
      </w:del>
      <w:ins w:id="122" w:author="Takemura, Shin-ya" w:date="2017-04-01T02:16:00Z">
        <w:r w:rsidR="009D0681">
          <w:rPr>
            <w:rFonts w:ascii="Arial" w:eastAsiaTheme="minorEastAsia" w:hAnsi="Arial"/>
            <w:color w:val="000000"/>
            <w:szCs w:val="32"/>
            <w:lang w:eastAsia="ja-JP"/>
          </w:rPr>
          <w:t xml:space="preserve">, but </w:t>
        </w:r>
        <w:r w:rsidR="009D0681" w:rsidRPr="0084380E">
          <w:rPr>
            <w:rFonts w:ascii="Arial" w:eastAsiaTheme="minorEastAsia" w:hAnsi="Arial"/>
            <w:color w:val="000000"/>
            <w:szCs w:val="32"/>
            <w:lang w:eastAsia="ja-JP"/>
          </w:rPr>
          <w:t xml:space="preserve">one that would be too short </w:t>
        </w:r>
        <w:r w:rsidR="009D0681">
          <w:rPr>
            <w:rFonts w:ascii="Arial" w:eastAsiaTheme="minorEastAsia" w:hAnsi="Arial"/>
            <w:color w:val="000000"/>
            <w:szCs w:val="32"/>
            <w:lang w:eastAsia="ja-JP"/>
          </w:rPr>
          <w:t xml:space="preserve">alone </w:t>
        </w:r>
        <w:r w:rsidR="009D0681">
          <w:rPr>
            <w:rFonts w:ascii="Arial" w:hAnsi="Arial"/>
          </w:rPr>
          <w:t xml:space="preserve">to account for the </w:t>
        </w:r>
        <w:r w:rsidR="009D0681" w:rsidRPr="006D6D66">
          <w:rPr>
            <w:rFonts w:ascii="Arial" w:hAnsi="Arial"/>
          </w:rPr>
          <w:t>temporal frequency optimum in T4 cells of about 1 Hz</w:t>
        </w:r>
        <w:r w:rsidR="009D0681">
          <w:rPr>
            <w:rFonts w:ascii="Arial" w:hAnsi="Arial"/>
          </w:rPr>
          <w:t xml:space="preserve"> (Borst et al., 2010; </w:t>
        </w:r>
        <w:proofErr w:type="spellStart"/>
        <w:r w:rsidR="009D0681">
          <w:rPr>
            <w:rFonts w:ascii="Arial" w:hAnsi="Arial"/>
          </w:rPr>
          <w:t>Behnia</w:t>
        </w:r>
        <w:proofErr w:type="spellEnd"/>
        <w:r w:rsidR="009D0681">
          <w:rPr>
            <w:rFonts w:ascii="Arial" w:hAnsi="Arial"/>
          </w:rPr>
          <w:t xml:space="preserve"> et al., 2014)</w:t>
        </w:r>
        <w:r w:rsidR="009D0681" w:rsidRPr="006D6D66">
          <w:rPr>
            <w:rFonts w:ascii="Arial" w:hAnsi="Arial"/>
          </w:rPr>
          <w:t>.</w:t>
        </w:r>
        <w:r w:rsidR="009D0681" w:rsidRPr="003743FC">
          <w:rPr>
            <w:rFonts w:ascii="Arial" w:eastAsiaTheme="minorEastAsia" w:hAnsi="Arial"/>
            <w:color w:val="000000"/>
            <w:szCs w:val="32"/>
            <w:lang w:eastAsia="ja-JP"/>
          </w:rPr>
          <w:t xml:space="preserve">  </w:t>
        </w:r>
      </w:ins>
    </w:p>
    <w:p w14:paraId="76CD1C68" w14:textId="67A8FD8E" w:rsidR="00FB3957" w:rsidRDefault="004C2D29" w:rsidP="002174B7">
      <w:pPr>
        <w:autoSpaceDE w:val="0"/>
        <w:autoSpaceDN w:val="0"/>
        <w:adjustRightInd w:val="0"/>
        <w:spacing w:line="360" w:lineRule="auto"/>
        <w:ind w:firstLine="720"/>
        <w:rPr>
          <w:rFonts w:ascii="Arial" w:eastAsiaTheme="minorEastAsia" w:hAnsi="Arial"/>
          <w:szCs w:val="32"/>
          <w:lang w:eastAsia="ja-JP"/>
        </w:rPr>
      </w:pPr>
      <w:r>
        <w:rPr>
          <w:rFonts w:ascii="Arial" w:eastAsiaTheme="minorEastAsia" w:hAnsi="Arial"/>
          <w:szCs w:val="32"/>
          <w:lang w:val="en-GB" w:eastAsia="ja-JP"/>
        </w:rPr>
        <w:t xml:space="preserve">Among the potential inputs that could serve as HR motion detectors we first consider </w:t>
      </w:r>
      <w:r w:rsidR="007F4C79" w:rsidRPr="00FF2248">
        <w:rPr>
          <w:rFonts w:ascii="Arial" w:eastAsiaTheme="minorEastAsia" w:hAnsi="Arial"/>
          <w:szCs w:val="32"/>
          <w:lang w:val="en-GB" w:eastAsia="ja-JP"/>
        </w:rPr>
        <w:t>Mi1 and Tm3</w:t>
      </w:r>
      <w:r w:rsidR="00CE7D18">
        <w:rPr>
          <w:rFonts w:ascii="Arial" w:eastAsiaTheme="minorEastAsia" w:hAnsi="Arial"/>
          <w:szCs w:val="32"/>
          <w:lang w:val="en-GB" w:eastAsia="ja-JP"/>
        </w:rPr>
        <w:t>,</w:t>
      </w:r>
      <w:r w:rsidR="00A964BC">
        <w:rPr>
          <w:rFonts w:ascii="Arial" w:eastAsiaTheme="minorEastAsia" w:hAnsi="Arial"/>
          <w:szCs w:val="32"/>
          <w:lang w:val="en-GB" w:eastAsia="ja-JP"/>
        </w:rPr>
        <w:t xml:space="preserve"> </w:t>
      </w:r>
      <w:r w:rsidR="00857D75">
        <w:rPr>
          <w:rFonts w:ascii="Arial" w:eastAsiaTheme="minorEastAsia" w:hAnsi="Arial"/>
          <w:szCs w:val="32"/>
          <w:lang w:val="en-GB" w:eastAsia="ja-JP"/>
        </w:rPr>
        <w:t xml:space="preserve">as previously </w:t>
      </w:r>
      <w:r w:rsidR="00A964BC">
        <w:rPr>
          <w:rFonts w:ascii="Arial" w:eastAsiaTheme="minorEastAsia" w:hAnsi="Arial"/>
          <w:szCs w:val="32"/>
          <w:lang w:val="en-GB" w:eastAsia="ja-JP"/>
        </w:rPr>
        <w:t xml:space="preserve">suggested </w:t>
      </w:r>
      <w:r w:rsidR="00A964BC">
        <w:rPr>
          <w:rFonts w:ascii="Arial" w:eastAsiaTheme="minorEastAsia" w:hAnsi="Arial"/>
          <w:color w:val="000000"/>
          <w:szCs w:val="32"/>
          <w:lang w:val="en-GB" w:eastAsia="ja-JP"/>
        </w:rPr>
        <w:t>(Takemura et al., 2013)</w:t>
      </w:r>
      <w:r>
        <w:rPr>
          <w:rFonts w:ascii="Arial" w:eastAsiaTheme="minorEastAsia" w:hAnsi="Arial"/>
          <w:szCs w:val="32"/>
          <w:lang w:val="en-GB" w:eastAsia="ja-JP"/>
        </w:rPr>
        <w:t xml:space="preserve">. </w:t>
      </w:r>
      <w:r w:rsidR="00CD0BC9">
        <w:rPr>
          <w:rFonts w:ascii="Arial" w:eastAsiaTheme="minorEastAsia" w:hAnsi="Arial"/>
          <w:szCs w:val="32"/>
          <w:lang w:val="en-GB" w:eastAsia="ja-JP"/>
        </w:rPr>
        <w:t xml:space="preserve"> </w:t>
      </w:r>
      <w:r w:rsidR="006015A1">
        <w:rPr>
          <w:rFonts w:ascii="Arial" w:eastAsiaTheme="minorEastAsia" w:hAnsi="Arial"/>
          <w:szCs w:val="32"/>
          <w:lang w:val="en-GB" w:eastAsia="ja-JP"/>
        </w:rPr>
        <w:t xml:space="preserve">A </w:t>
      </w:r>
      <w:r w:rsidR="00A964BC">
        <w:rPr>
          <w:rFonts w:ascii="Arial" w:eastAsiaTheme="minorEastAsia" w:hAnsi="Arial"/>
          <w:szCs w:val="32"/>
          <w:lang w:val="en-GB" w:eastAsia="ja-JP"/>
        </w:rPr>
        <w:t xml:space="preserve">role </w:t>
      </w:r>
      <w:r w:rsidR="006015A1">
        <w:rPr>
          <w:rFonts w:ascii="Arial" w:eastAsiaTheme="minorEastAsia" w:hAnsi="Arial"/>
          <w:szCs w:val="32"/>
          <w:lang w:val="en-GB" w:eastAsia="ja-JP"/>
        </w:rPr>
        <w:t xml:space="preserve">for </w:t>
      </w:r>
      <w:r w:rsidR="00A964BC">
        <w:rPr>
          <w:rFonts w:ascii="Arial" w:eastAsiaTheme="minorEastAsia" w:hAnsi="Arial"/>
          <w:szCs w:val="32"/>
          <w:lang w:val="en-GB" w:eastAsia="ja-JP"/>
        </w:rPr>
        <w:t xml:space="preserve">these cells in </w:t>
      </w:r>
      <w:r w:rsidR="007F4C79" w:rsidRPr="00FF2248">
        <w:rPr>
          <w:rFonts w:ascii="Arial" w:eastAsiaTheme="minorEastAsia" w:hAnsi="Arial"/>
          <w:szCs w:val="32"/>
          <w:lang w:val="en-GB" w:eastAsia="ja-JP"/>
        </w:rPr>
        <w:t>T4’s motion computation</w:t>
      </w:r>
      <w:r w:rsidR="00A964BC">
        <w:rPr>
          <w:rFonts w:ascii="Arial" w:eastAsiaTheme="minorEastAsia" w:hAnsi="Arial"/>
          <w:szCs w:val="32"/>
          <w:lang w:val="en-GB" w:eastAsia="ja-JP"/>
        </w:rPr>
        <w:t xml:space="preserve"> has been confirmed:</w:t>
      </w:r>
      <w:r w:rsidR="007F4C79" w:rsidRPr="00FF2248">
        <w:rPr>
          <w:rFonts w:ascii="Arial" w:eastAsiaTheme="minorEastAsia" w:hAnsi="Arial"/>
          <w:szCs w:val="32"/>
          <w:lang w:val="en-GB" w:eastAsia="ja-JP"/>
        </w:rPr>
        <w:t xml:space="preserve"> Mi1 </w:t>
      </w:r>
      <w:r w:rsidR="007F4C79" w:rsidRPr="003743FC">
        <w:rPr>
          <w:rFonts w:ascii="Arial" w:eastAsiaTheme="minorEastAsia" w:hAnsi="Arial"/>
          <w:szCs w:val="32"/>
          <w:lang w:val="en-GB" w:eastAsia="ja-JP"/>
        </w:rPr>
        <w:t xml:space="preserve">knock-out flies are motion blind to ON-edge stimuli, while Tm3 input </w:t>
      </w:r>
      <w:r w:rsidR="007F4C79" w:rsidRPr="003743FC">
        <w:rPr>
          <w:rFonts w:ascii="Arial" w:eastAsiaTheme="minorEastAsia" w:hAnsi="Arial" w:cs="AdvPSHN-M"/>
          <w:szCs w:val="20"/>
          <w:lang w:eastAsia="ja-JP"/>
        </w:rPr>
        <w:t>is specifically required to detect fast ON-edge motion in the preferred direction</w:t>
      </w:r>
      <w:r w:rsidR="001E7FBE" w:rsidRPr="003743FC">
        <w:rPr>
          <w:rFonts w:ascii="Arial" w:eastAsiaTheme="minorEastAsia" w:hAnsi="Arial" w:cs="AdvPSHN-M"/>
          <w:szCs w:val="20"/>
          <w:lang w:eastAsia="ja-JP"/>
        </w:rPr>
        <w:t xml:space="preserve"> (</w:t>
      </w:r>
      <w:proofErr w:type="spellStart"/>
      <w:r w:rsidR="00003769" w:rsidRPr="003743FC">
        <w:rPr>
          <w:rFonts w:ascii="Arial" w:eastAsiaTheme="minorEastAsia" w:hAnsi="Arial" w:cs="AdvPSHN-M"/>
          <w:szCs w:val="20"/>
          <w:lang w:eastAsia="ja-JP"/>
        </w:rPr>
        <w:t>Ammer</w:t>
      </w:r>
      <w:proofErr w:type="spellEnd"/>
      <w:r w:rsidR="00003769" w:rsidRPr="003743FC">
        <w:rPr>
          <w:rFonts w:ascii="Arial" w:eastAsiaTheme="minorEastAsia" w:hAnsi="Arial" w:cs="AdvPSHN-M"/>
          <w:szCs w:val="20"/>
          <w:lang w:eastAsia="ja-JP"/>
        </w:rPr>
        <w:t xml:space="preserve"> et al., 2015</w:t>
      </w:r>
      <w:r w:rsidR="001E7FBE" w:rsidRPr="003743FC">
        <w:rPr>
          <w:rFonts w:ascii="Arial" w:eastAsiaTheme="minorEastAsia" w:hAnsi="Arial" w:cs="AdvPSHN-M"/>
          <w:szCs w:val="20"/>
          <w:lang w:eastAsia="ja-JP"/>
        </w:rPr>
        <w:t>)</w:t>
      </w:r>
      <w:r w:rsidR="007957B2" w:rsidRPr="003743FC">
        <w:rPr>
          <w:rFonts w:ascii="Arial" w:eastAsiaTheme="minorEastAsia" w:hAnsi="Arial" w:cs="AdvPSHN-M"/>
          <w:szCs w:val="20"/>
          <w:lang w:eastAsia="ja-JP"/>
        </w:rPr>
        <w:t>.</w:t>
      </w:r>
      <w:r w:rsidR="007F4C79" w:rsidRPr="003743FC">
        <w:rPr>
          <w:rFonts w:ascii="Arial" w:eastAsiaTheme="minorEastAsia" w:hAnsi="Arial"/>
          <w:szCs w:val="32"/>
          <w:lang w:val="en-GB" w:eastAsia="ja-JP"/>
        </w:rPr>
        <w:t xml:space="preserve">  The polarities of transmission at both </w:t>
      </w:r>
      <w:ins w:id="123" w:author="Takemura, Shin-ya" w:date="2017-04-01T02:16:00Z">
        <w:r w:rsidR="00BA5ADC" w:rsidRPr="003743FC">
          <w:rPr>
            <w:rFonts w:ascii="Arial" w:hAnsi="Arial" w:cs="Arial"/>
          </w:rPr>
          <w:t xml:space="preserve">Mi1 and Tm3 </w:t>
        </w:r>
      </w:ins>
      <w:r w:rsidR="007F4C79" w:rsidRPr="003743FC">
        <w:rPr>
          <w:rFonts w:ascii="Arial" w:eastAsiaTheme="minorEastAsia" w:hAnsi="Arial"/>
          <w:szCs w:val="32"/>
          <w:lang w:val="en-GB" w:eastAsia="ja-JP"/>
        </w:rPr>
        <w:t xml:space="preserve">inputs are </w:t>
      </w:r>
      <w:r w:rsidR="006114BC" w:rsidRPr="003743FC">
        <w:rPr>
          <w:rFonts w:ascii="Arial" w:eastAsiaTheme="minorEastAsia" w:hAnsi="Arial" w:hint="eastAsia"/>
          <w:szCs w:val="32"/>
          <w:lang w:val="en-GB" w:eastAsia="ja-JP"/>
        </w:rPr>
        <w:t>likely</w:t>
      </w:r>
      <w:r w:rsidR="006114BC" w:rsidRPr="003743FC">
        <w:rPr>
          <w:rFonts w:ascii="Arial" w:eastAsiaTheme="minorEastAsia" w:hAnsi="Arial"/>
          <w:szCs w:val="32"/>
          <w:lang w:val="en-GB" w:eastAsia="ja-JP"/>
        </w:rPr>
        <w:t xml:space="preserve"> </w:t>
      </w:r>
      <w:r w:rsidR="009F3923" w:rsidRPr="003743FC">
        <w:rPr>
          <w:rFonts w:ascii="Arial" w:eastAsiaTheme="minorEastAsia" w:hAnsi="Arial" w:hint="eastAsia"/>
          <w:szCs w:val="32"/>
          <w:lang w:val="en-GB" w:eastAsia="ja-JP"/>
        </w:rPr>
        <w:t xml:space="preserve">to be </w:t>
      </w:r>
      <w:r w:rsidR="007F4C79" w:rsidRPr="003743FC">
        <w:rPr>
          <w:rFonts w:ascii="Arial" w:eastAsiaTheme="minorEastAsia" w:hAnsi="Arial"/>
          <w:szCs w:val="32"/>
          <w:lang w:val="en-GB" w:eastAsia="ja-JP"/>
        </w:rPr>
        <w:t xml:space="preserve">the same because both appear to use acetylcholine as a neurotransmitter.  </w:t>
      </w:r>
      <w:r w:rsidR="00185B6D" w:rsidRPr="003743FC">
        <w:rPr>
          <w:rFonts w:ascii="Arial" w:hAnsi="Arial" w:cs="Arial"/>
        </w:rPr>
        <w:t xml:space="preserve">In fact, </w:t>
      </w:r>
      <w:r w:rsidR="00DD496A" w:rsidRPr="003743FC">
        <w:rPr>
          <w:rFonts w:ascii="Arial" w:hAnsi="Arial" w:cs="Arial"/>
        </w:rPr>
        <w:t xml:space="preserve">a </w:t>
      </w:r>
      <w:r w:rsidR="00185B6D" w:rsidRPr="003743FC">
        <w:rPr>
          <w:rFonts w:ascii="Arial" w:hAnsi="Arial" w:cs="Arial"/>
        </w:rPr>
        <w:t xml:space="preserve">recent </w:t>
      </w:r>
      <w:r w:rsidR="00185B6D" w:rsidRPr="003743FC">
        <w:rPr>
          <w:rFonts w:ascii="Arial" w:eastAsiaTheme="minorEastAsia" w:hAnsi="Arial" w:cs="Arial" w:hint="eastAsia"/>
          <w:lang w:eastAsia="ja-JP"/>
        </w:rPr>
        <w:t xml:space="preserve">calcium </w:t>
      </w:r>
      <w:r w:rsidR="00185B6D" w:rsidRPr="003743FC">
        <w:rPr>
          <w:rFonts w:ascii="Arial" w:hAnsi="Arial" w:cs="Arial"/>
        </w:rPr>
        <w:t xml:space="preserve">imaging study </w:t>
      </w:r>
      <w:r w:rsidR="00DD496A" w:rsidRPr="003743FC">
        <w:rPr>
          <w:rFonts w:ascii="Arial" w:hAnsi="Arial" w:cs="Arial"/>
        </w:rPr>
        <w:t xml:space="preserve">has </w:t>
      </w:r>
      <w:r w:rsidR="00185B6D" w:rsidRPr="003743FC">
        <w:rPr>
          <w:rFonts w:ascii="Arial" w:eastAsiaTheme="minorEastAsia" w:hAnsi="Arial" w:cs="Arial" w:hint="eastAsia"/>
          <w:lang w:eastAsia="ja-JP"/>
        </w:rPr>
        <w:t>show</w:t>
      </w:r>
      <w:r w:rsidR="00DD496A" w:rsidRPr="003743FC">
        <w:rPr>
          <w:rFonts w:ascii="Arial" w:hAnsi="Arial" w:cs="Arial"/>
        </w:rPr>
        <w:t>n</w:t>
      </w:r>
      <w:r w:rsidR="00185B6D" w:rsidRPr="003743FC">
        <w:rPr>
          <w:rFonts w:ascii="Arial" w:hAnsi="Arial" w:cs="Arial"/>
        </w:rPr>
        <w:t xml:space="preserve"> </w:t>
      </w:r>
      <w:r w:rsidR="00240A58">
        <w:rPr>
          <w:rFonts w:ascii="Arial" w:eastAsiaTheme="minorEastAsia" w:hAnsi="Arial" w:cs="Arial" w:hint="eastAsia"/>
          <w:lang w:eastAsia="ja-JP"/>
        </w:rPr>
        <w:t>an</w:t>
      </w:r>
      <w:r w:rsidR="00240A58" w:rsidRPr="003743FC">
        <w:rPr>
          <w:rFonts w:ascii="Arial" w:hAnsi="Arial" w:cs="Arial"/>
        </w:rPr>
        <w:t xml:space="preserve"> </w:t>
      </w:r>
      <w:r w:rsidR="00BD5416" w:rsidRPr="003743FC">
        <w:rPr>
          <w:rFonts w:ascii="Arial" w:hAnsi="Arial" w:cs="Arial"/>
        </w:rPr>
        <w:t xml:space="preserve">enhanced </w:t>
      </w:r>
      <w:r w:rsidR="00240A58">
        <w:rPr>
          <w:rFonts w:ascii="Arial" w:eastAsiaTheme="minorEastAsia" w:hAnsi="Arial" w:cs="Arial" w:hint="eastAsia"/>
          <w:lang w:eastAsia="ja-JP"/>
        </w:rPr>
        <w:t xml:space="preserve">T4 </w:t>
      </w:r>
      <w:r w:rsidR="00BD5416" w:rsidRPr="003743FC">
        <w:rPr>
          <w:rFonts w:ascii="Arial" w:hAnsi="Arial" w:cs="Arial"/>
        </w:rPr>
        <w:t>response</w:t>
      </w:r>
      <w:r w:rsidR="00185B6D" w:rsidRPr="003743FC">
        <w:rPr>
          <w:rFonts w:ascii="Arial" w:hAnsi="Arial" w:cs="Arial"/>
        </w:rPr>
        <w:t xml:space="preserve"> when </w:t>
      </w:r>
      <w:r w:rsidR="00DD496A" w:rsidRPr="003743FC">
        <w:rPr>
          <w:rFonts w:ascii="Arial" w:hAnsi="Arial" w:cs="Arial"/>
        </w:rPr>
        <w:t xml:space="preserve">both </w:t>
      </w:r>
      <w:del w:id="124" w:author="Takemura, Shin-ya" w:date="2017-04-01T02:16:00Z">
        <w:r w:rsidR="00185B6D" w:rsidRPr="003743FC">
          <w:rPr>
            <w:rFonts w:ascii="Arial" w:hAnsi="Arial" w:cs="Arial"/>
          </w:rPr>
          <w:delText>Mi1 and Tm3</w:delText>
        </w:r>
      </w:del>
      <w:ins w:id="125" w:author="Takemura, Shin-ya" w:date="2017-04-01T02:16:00Z">
        <w:r w:rsidR="00BA5ADC">
          <w:rPr>
            <w:rFonts w:ascii="Arial" w:hAnsi="Arial" w:cs="Arial"/>
          </w:rPr>
          <w:t>cells</w:t>
        </w:r>
      </w:ins>
      <w:r w:rsidR="00185B6D" w:rsidRPr="003743FC">
        <w:rPr>
          <w:rFonts w:ascii="Arial" w:hAnsi="Arial" w:cs="Arial"/>
        </w:rPr>
        <w:t xml:space="preserve"> are activated (</w:t>
      </w:r>
      <w:r w:rsidR="00003769" w:rsidRPr="003743FC">
        <w:rPr>
          <w:rFonts w:ascii="Arial" w:hAnsi="Arial" w:cs="Arial"/>
        </w:rPr>
        <w:t xml:space="preserve">Strother et al., </w:t>
      </w:r>
      <w:del w:id="126" w:author="Takemura, Shin-ya" w:date="2017-04-01T02:16:00Z">
        <w:r w:rsidR="00003769" w:rsidRPr="003743FC">
          <w:rPr>
            <w:rFonts w:ascii="Arial" w:hAnsi="Arial" w:cs="Arial"/>
          </w:rPr>
          <w:delText>submitted</w:delText>
        </w:r>
      </w:del>
      <w:ins w:id="127" w:author="Takemura, Shin-ya" w:date="2017-04-01T02:16:00Z">
        <w:r w:rsidR="00F9374E">
          <w:rPr>
            <w:rFonts w:ascii="Arial" w:hAnsi="Arial" w:cs="Arial"/>
          </w:rPr>
          <w:t>in press</w:t>
        </w:r>
      </w:ins>
      <w:r w:rsidR="00185B6D" w:rsidRPr="003743FC">
        <w:rPr>
          <w:rFonts w:ascii="Arial" w:hAnsi="Arial" w:cs="Arial"/>
        </w:rPr>
        <w:t>).</w:t>
      </w:r>
      <w:r w:rsidR="007957B2" w:rsidRPr="003743FC">
        <w:rPr>
          <w:rFonts w:ascii="Arial" w:hAnsi="Arial" w:cs="Arial"/>
        </w:rPr>
        <w:t xml:space="preserve">  </w:t>
      </w:r>
      <w:r w:rsidR="007F4C79" w:rsidRPr="003743FC">
        <w:rPr>
          <w:rFonts w:ascii="Arial" w:eastAsiaTheme="minorEastAsia" w:hAnsi="Arial"/>
          <w:szCs w:val="32"/>
          <w:lang w:val="en-GB" w:eastAsia="ja-JP"/>
        </w:rPr>
        <w:t xml:space="preserve">Thus Mi1 and Tm3 could </w:t>
      </w:r>
      <w:r w:rsidR="007F4C79" w:rsidRPr="003743FC">
        <w:rPr>
          <w:rFonts w:ascii="Arial" w:eastAsiaTheme="minorEastAsia" w:hAnsi="Arial"/>
          <w:szCs w:val="32"/>
          <w:lang w:eastAsia="ja-JP"/>
        </w:rPr>
        <w:t xml:space="preserve">function as </w:t>
      </w:r>
      <w:r w:rsidR="00B61A5A" w:rsidRPr="003743FC">
        <w:rPr>
          <w:rFonts w:ascii="Arial" w:eastAsiaTheme="minorEastAsia" w:hAnsi="Arial" w:hint="eastAsia"/>
          <w:szCs w:val="32"/>
          <w:lang w:eastAsia="ja-JP"/>
        </w:rPr>
        <w:t xml:space="preserve">two </w:t>
      </w:r>
      <w:r w:rsidR="007F4C79" w:rsidRPr="003743FC">
        <w:rPr>
          <w:rFonts w:ascii="Arial" w:eastAsiaTheme="minorEastAsia" w:hAnsi="Arial"/>
          <w:szCs w:val="32"/>
          <w:lang w:eastAsia="ja-JP"/>
        </w:rPr>
        <w:t xml:space="preserve">excitatory input channels in </w:t>
      </w:r>
      <w:r w:rsidR="005C7520" w:rsidRPr="003743FC">
        <w:rPr>
          <w:rFonts w:ascii="Arial" w:eastAsiaTheme="minorEastAsia" w:hAnsi="Arial"/>
          <w:szCs w:val="32"/>
          <w:lang w:eastAsia="ja-JP"/>
        </w:rPr>
        <w:t xml:space="preserve">an HR </w:t>
      </w:r>
      <w:r w:rsidR="007F4C79" w:rsidRPr="003743FC">
        <w:rPr>
          <w:rFonts w:ascii="Arial" w:eastAsiaTheme="minorEastAsia" w:hAnsi="Arial"/>
          <w:szCs w:val="32"/>
          <w:lang w:eastAsia="ja-JP"/>
        </w:rPr>
        <w:t>EMD circuit (</w:t>
      </w:r>
      <w:r w:rsidR="00A24E08" w:rsidRPr="003471CE">
        <w:rPr>
          <w:rFonts w:ascii="Arial" w:eastAsiaTheme="minorEastAsia" w:hAnsi="Arial"/>
          <w:szCs w:val="32"/>
          <w:lang w:val="en-GB" w:eastAsia="ja-JP"/>
        </w:rPr>
        <w:t xml:space="preserve">Figure </w:t>
      </w:r>
      <w:r w:rsidR="00834242" w:rsidRPr="003471CE">
        <w:rPr>
          <w:rFonts w:ascii="Arial" w:eastAsiaTheme="minorEastAsia" w:hAnsi="Arial"/>
          <w:szCs w:val="32"/>
          <w:lang w:val="en-GB" w:eastAsia="ja-JP"/>
        </w:rPr>
        <w:t>1</w:t>
      </w:r>
      <w:r w:rsidR="00834242">
        <w:rPr>
          <w:rFonts w:ascii="Arial" w:eastAsiaTheme="minorEastAsia" w:hAnsi="Arial"/>
          <w:szCs w:val="32"/>
          <w:lang w:val="en-GB" w:eastAsia="ja-JP"/>
        </w:rPr>
        <w:t>A</w:t>
      </w:r>
      <w:r w:rsidR="007F4C79" w:rsidRPr="003743FC">
        <w:rPr>
          <w:rFonts w:ascii="Arial" w:eastAsiaTheme="minorEastAsia" w:hAnsi="Arial"/>
          <w:szCs w:val="32"/>
          <w:lang w:eastAsia="ja-JP"/>
        </w:rPr>
        <w:t>)</w:t>
      </w:r>
      <w:proofErr w:type="gramStart"/>
      <w:r w:rsidR="007F4C79" w:rsidRPr="003743FC">
        <w:rPr>
          <w:rFonts w:ascii="Arial" w:eastAsiaTheme="minorEastAsia" w:hAnsi="Arial"/>
          <w:szCs w:val="32"/>
          <w:lang w:eastAsia="ja-JP"/>
        </w:rPr>
        <w:t>,</w:t>
      </w:r>
      <w:proofErr w:type="gramEnd"/>
      <w:r w:rsidR="007F4C79" w:rsidRPr="003743FC">
        <w:rPr>
          <w:rFonts w:ascii="Arial" w:eastAsiaTheme="minorEastAsia" w:hAnsi="Arial"/>
          <w:szCs w:val="32"/>
          <w:lang w:eastAsia="ja-JP"/>
        </w:rPr>
        <w:t xml:space="preserve"> potentially </w:t>
      </w:r>
      <w:r w:rsidR="007F4C79" w:rsidRPr="003743FC">
        <w:rPr>
          <w:rFonts w:ascii="Arial" w:eastAsiaTheme="minorEastAsia" w:hAnsi="Arial" w:hint="eastAsia"/>
          <w:szCs w:val="32"/>
          <w:lang w:eastAsia="ja-JP"/>
        </w:rPr>
        <w:t xml:space="preserve">depending on visual </w:t>
      </w:r>
      <w:r w:rsidR="007F4C79" w:rsidRPr="003743FC">
        <w:rPr>
          <w:rFonts w:ascii="Arial" w:eastAsiaTheme="minorEastAsia" w:hAnsi="Arial"/>
          <w:szCs w:val="32"/>
          <w:lang w:eastAsia="ja-JP"/>
        </w:rPr>
        <w:t xml:space="preserve">stimulus </w:t>
      </w:r>
      <w:r w:rsidR="007F4C79" w:rsidRPr="003743FC">
        <w:rPr>
          <w:rFonts w:ascii="Arial" w:eastAsiaTheme="minorEastAsia" w:hAnsi="Arial" w:hint="eastAsia"/>
          <w:szCs w:val="32"/>
          <w:lang w:eastAsia="ja-JP"/>
        </w:rPr>
        <w:t xml:space="preserve">conditions such as </w:t>
      </w:r>
      <w:r w:rsidR="007F4C79" w:rsidRPr="003743FC">
        <w:rPr>
          <w:rFonts w:ascii="Arial" w:eastAsiaTheme="minorEastAsia" w:hAnsi="Arial"/>
          <w:szCs w:val="32"/>
          <w:lang w:eastAsia="ja-JP"/>
        </w:rPr>
        <w:t>different visual contrast</w:t>
      </w:r>
      <w:r w:rsidR="005C7520" w:rsidRPr="003743FC">
        <w:rPr>
          <w:rFonts w:ascii="Arial" w:eastAsiaTheme="minorEastAsia" w:hAnsi="Arial"/>
          <w:szCs w:val="32"/>
          <w:lang w:eastAsia="ja-JP"/>
        </w:rPr>
        <w:t>s</w:t>
      </w:r>
      <w:r w:rsidR="007F4C79" w:rsidRPr="003743FC">
        <w:rPr>
          <w:rFonts w:ascii="Arial" w:eastAsiaTheme="minorEastAsia" w:hAnsi="Arial"/>
          <w:szCs w:val="32"/>
          <w:lang w:eastAsia="ja-JP"/>
        </w:rPr>
        <w:t xml:space="preserve"> or </w:t>
      </w:r>
      <w:r w:rsidR="007F4C79" w:rsidRPr="003743FC">
        <w:rPr>
          <w:rFonts w:ascii="Arial" w:eastAsiaTheme="minorEastAsia" w:hAnsi="Arial" w:hint="eastAsia"/>
          <w:szCs w:val="32"/>
          <w:lang w:eastAsia="ja-JP"/>
        </w:rPr>
        <w:t>velocit</w:t>
      </w:r>
      <w:r w:rsidR="007F4C79" w:rsidRPr="003743FC">
        <w:rPr>
          <w:rFonts w:ascii="Arial" w:eastAsiaTheme="minorEastAsia" w:hAnsi="Arial"/>
          <w:szCs w:val="32"/>
          <w:lang w:eastAsia="ja-JP"/>
        </w:rPr>
        <w:t>ies</w:t>
      </w:r>
      <w:r w:rsidR="001E7FBE" w:rsidRPr="003743FC">
        <w:rPr>
          <w:rFonts w:ascii="Arial" w:eastAsiaTheme="minorEastAsia" w:hAnsi="Arial"/>
          <w:szCs w:val="32"/>
          <w:lang w:eastAsia="ja-JP"/>
        </w:rPr>
        <w:t xml:space="preserve"> (</w:t>
      </w:r>
      <w:proofErr w:type="spellStart"/>
      <w:r w:rsidR="00003769" w:rsidRPr="003743FC">
        <w:rPr>
          <w:rFonts w:ascii="Arial" w:eastAsiaTheme="minorEastAsia" w:hAnsi="Arial" w:cs="AdvPSHN-M"/>
          <w:szCs w:val="20"/>
          <w:lang w:eastAsia="ja-JP"/>
        </w:rPr>
        <w:t>Ammer</w:t>
      </w:r>
      <w:proofErr w:type="spellEnd"/>
      <w:r w:rsidR="00003769" w:rsidRPr="003743FC">
        <w:rPr>
          <w:rFonts w:ascii="Arial" w:eastAsiaTheme="minorEastAsia" w:hAnsi="Arial" w:cs="AdvPSHN-M"/>
          <w:szCs w:val="20"/>
          <w:lang w:eastAsia="ja-JP"/>
        </w:rPr>
        <w:t xml:space="preserve"> et al., 2015</w:t>
      </w:r>
      <w:r w:rsidR="00FB3957" w:rsidRPr="003743FC">
        <w:rPr>
          <w:rFonts w:ascii="Arial" w:eastAsiaTheme="minorEastAsia" w:hAnsi="Arial"/>
          <w:szCs w:val="32"/>
          <w:lang w:eastAsia="ja-JP"/>
        </w:rPr>
        <w:t>).</w:t>
      </w:r>
    </w:p>
    <w:p w14:paraId="35C7C7C1" w14:textId="3E7D9674" w:rsidR="00A964BC" w:rsidRPr="00B10FF8" w:rsidRDefault="00CE7D18" w:rsidP="00DF0621">
      <w:pPr>
        <w:autoSpaceDE w:val="0"/>
        <w:autoSpaceDN w:val="0"/>
        <w:adjustRightInd w:val="0"/>
        <w:spacing w:line="360" w:lineRule="auto"/>
        <w:ind w:firstLine="720"/>
        <w:rPr>
          <w:rFonts w:ascii="Arial" w:eastAsiaTheme="minorEastAsia" w:hAnsi="Arial"/>
          <w:szCs w:val="32"/>
          <w:lang w:eastAsia="ja-JP"/>
        </w:rPr>
      </w:pPr>
      <w:r>
        <w:rPr>
          <w:rFonts w:ascii="Arial" w:eastAsiaTheme="minorEastAsia" w:hAnsi="Arial"/>
          <w:szCs w:val="32"/>
          <w:lang w:eastAsia="ja-JP"/>
        </w:rPr>
        <w:t>T</w:t>
      </w:r>
      <w:r w:rsidR="00401A0F">
        <w:rPr>
          <w:rFonts w:ascii="Arial" w:eastAsiaTheme="minorEastAsia" w:hAnsi="Arial"/>
          <w:szCs w:val="32"/>
          <w:lang w:eastAsia="ja-JP"/>
        </w:rPr>
        <w:t>his</w:t>
      </w:r>
      <w:r w:rsidR="00A964BC">
        <w:rPr>
          <w:rFonts w:ascii="Arial" w:eastAsiaTheme="minorEastAsia" w:hAnsi="Arial"/>
          <w:szCs w:val="32"/>
          <w:lang w:eastAsia="ja-JP"/>
        </w:rPr>
        <w:t xml:space="preserve"> </w:t>
      </w:r>
      <w:r w:rsidR="0076208F" w:rsidRPr="003743FC">
        <w:rPr>
          <w:rFonts w:ascii="Arial" w:eastAsiaTheme="minorEastAsia" w:hAnsi="Arial"/>
          <w:szCs w:val="32"/>
          <w:lang w:eastAsia="ja-JP"/>
        </w:rPr>
        <w:t>interpretation</w:t>
      </w:r>
      <w:r w:rsidR="00401A0F">
        <w:rPr>
          <w:rFonts w:ascii="Arial" w:eastAsiaTheme="minorEastAsia" w:hAnsi="Arial"/>
          <w:szCs w:val="32"/>
          <w:lang w:eastAsia="ja-JP"/>
        </w:rPr>
        <w:t>,</w:t>
      </w:r>
      <w:r w:rsidR="0076208F" w:rsidRPr="003743FC">
        <w:rPr>
          <w:rFonts w:ascii="Arial" w:eastAsiaTheme="minorEastAsia" w:hAnsi="Arial"/>
          <w:szCs w:val="32"/>
          <w:lang w:eastAsia="ja-JP"/>
        </w:rPr>
        <w:t xml:space="preserve"> </w:t>
      </w:r>
      <w:r w:rsidR="00401A0F">
        <w:rPr>
          <w:rFonts w:ascii="Arial" w:eastAsiaTheme="minorEastAsia" w:hAnsi="Arial"/>
          <w:szCs w:val="32"/>
          <w:lang w:eastAsia="ja-JP"/>
        </w:rPr>
        <w:t xml:space="preserve">however, </w:t>
      </w:r>
      <w:r w:rsidR="0076208F" w:rsidRPr="003743FC">
        <w:rPr>
          <w:rFonts w:ascii="Arial" w:eastAsiaTheme="minorEastAsia" w:hAnsi="Arial"/>
          <w:szCs w:val="32"/>
          <w:lang w:eastAsia="ja-JP"/>
        </w:rPr>
        <w:t xml:space="preserve">runs </w:t>
      </w:r>
      <w:r w:rsidR="006015A1">
        <w:rPr>
          <w:rFonts w:ascii="Arial" w:eastAsiaTheme="minorEastAsia" w:hAnsi="Arial"/>
          <w:szCs w:val="32"/>
          <w:lang w:eastAsia="ja-JP"/>
        </w:rPr>
        <w:t>counter to two features</w:t>
      </w:r>
      <w:r w:rsidR="00A964BC">
        <w:rPr>
          <w:rFonts w:ascii="Arial" w:eastAsiaTheme="minorEastAsia" w:hAnsi="Arial"/>
          <w:szCs w:val="32"/>
          <w:lang w:eastAsia="ja-JP"/>
        </w:rPr>
        <w:t>.</w:t>
      </w:r>
      <w:r w:rsidR="006015A1">
        <w:rPr>
          <w:rFonts w:ascii="Arial" w:eastAsiaTheme="minorEastAsia" w:hAnsi="Arial"/>
          <w:szCs w:val="32"/>
          <w:lang w:eastAsia="ja-JP"/>
        </w:rPr>
        <w:t xml:space="preserve"> </w:t>
      </w:r>
      <w:r w:rsidR="00A964BC">
        <w:rPr>
          <w:rFonts w:ascii="Arial" w:eastAsiaTheme="minorEastAsia" w:hAnsi="Arial"/>
          <w:szCs w:val="32"/>
          <w:lang w:eastAsia="ja-JP"/>
        </w:rPr>
        <w:t xml:space="preserve"> First, </w:t>
      </w:r>
      <w:r w:rsidR="00EF1230">
        <w:rPr>
          <w:rFonts w:ascii="Arial" w:eastAsiaTheme="minorEastAsia" w:hAnsi="Arial"/>
          <w:szCs w:val="32"/>
          <w:lang w:eastAsia="ja-JP"/>
        </w:rPr>
        <w:t xml:space="preserve">assuming the measured directions of </w:t>
      </w:r>
      <w:r w:rsidR="006D44F1">
        <w:rPr>
          <w:rFonts w:ascii="Arial" w:eastAsiaTheme="minorEastAsia" w:hAnsi="Arial"/>
          <w:szCs w:val="32"/>
          <w:lang w:eastAsia="ja-JP"/>
        </w:rPr>
        <w:t xml:space="preserve">receptive </w:t>
      </w:r>
      <w:del w:id="128" w:author="Takemura, Shin-ya" w:date="2017-04-01T02:16:00Z">
        <w:r w:rsidR="006D44F1">
          <w:rPr>
            <w:rFonts w:ascii="Arial" w:eastAsiaTheme="minorEastAsia" w:hAnsi="Arial"/>
            <w:szCs w:val="32"/>
            <w:lang w:eastAsia="ja-JP"/>
          </w:rPr>
          <w:delText>fields</w:delText>
        </w:r>
      </w:del>
      <w:ins w:id="129" w:author="Takemura, Shin-ya" w:date="2017-04-01T02:16:00Z">
        <w:r w:rsidR="006D44F1">
          <w:rPr>
            <w:rFonts w:ascii="Arial" w:eastAsiaTheme="minorEastAsia" w:hAnsi="Arial"/>
            <w:szCs w:val="32"/>
            <w:lang w:eastAsia="ja-JP"/>
          </w:rPr>
          <w:t>field</w:t>
        </w:r>
      </w:ins>
      <w:r w:rsidR="00CD0BC9">
        <w:rPr>
          <w:rFonts w:ascii="Arial" w:eastAsiaTheme="minorEastAsia" w:hAnsi="Arial"/>
          <w:szCs w:val="32"/>
          <w:lang w:eastAsia="ja-JP"/>
        </w:rPr>
        <w:t xml:space="preserve"> offsets </w:t>
      </w:r>
      <w:r w:rsidR="00EF1230">
        <w:rPr>
          <w:rFonts w:ascii="Arial" w:eastAsiaTheme="minorEastAsia" w:hAnsi="Arial"/>
          <w:szCs w:val="32"/>
          <w:lang w:eastAsia="ja-JP"/>
        </w:rPr>
        <w:t xml:space="preserve">between Mi1 and Tm3 </w:t>
      </w:r>
      <w:r w:rsidR="00CD0BC9" w:rsidRPr="003743FC">
        <w:rPr>
          <w:rFonts w:ascii="Arial" w:eastAsiaTheme="minorEastAsia" w:hAnsi="Arial"/>
          <w:color w:val="000000"/>
          <w:szCs w:val="32"/>
          <w:lang w:val="en-GB" w:eastAsia="ja-JP"/>
        </w:rPr>
        <w:t>(Takemura et al., 2013)</w:t>
      </w:r>
      <w:r w:rsidR="00CD0BC9">
        <w:rPr>
          <w:rFonts w:ascii="Arial" w:eastAsiaTheme="minorEastAsia" w:hAnsi="Arial"/>
          <w:color w:val="000000"/>
          <w:szCs w:val="32"/>
          <w:lang w:val="en-GB" w:eastAsia="ja-JP"/>
        </w:rPr>
        <w:t>,</w:t>
      </w:r>
      <w:r w:rsidR="00CD0BC9">
        <w:rPr>
          <w:rFonts w:ascii="Arial" w:eastAsiaTheme="minorEastAsia" w:hAnsi="Arial"/>
          <w:szCs w:val="32"/>
          <w:lang w:eastAsia="ja-JP"/>
        </w:rPr>
        <w:t xml:space="preserve"> </w:t>
      </w:r>
      <w:r w:rsidR="0076208F" w:rsidRPr="003743FC">
        <w:rPr>
          <w:rFonts w:ascii="Arial" w:eastAsiaTheme="minorEastAsia" w:hAnsi="Arial"/>
          <w:szCs w:val="32"/>
          <w:lang w:eastAsia="ja-JP"/>
        </w:rPr>
        <w:t xml:space="preserve">the relative </w:t>
      </w:r>
      <w:r w:rsidR="00401A0F">
        <w:rPr>
          <w:rFonts w:ascii="Arial" w:eastAsiaTheme="minorEastAsia" w:hAnsi="Arial"/>
          <w:color w:val="000000"/>
          <w:szCs w:val="32"/>
          <w:lang w:val="en-GB" w:eastAsia="ja-JP"/>
        </w:rPr>
        <w:t>timing of the two inputs</w:t>
      </w:r>
      <w:r w:rsidR="00EF1230">
        <w:rPr>
          <w:rFonts w:ascii="Arial" w:eastAsiaTheme="minorEastAsia" w:hAnsi="Arial"/>
          <w:color w:val="000000"/>
          <w:szCs w:val="32"/>
          <w:lang w:val="en-GB" w:eastAsia="ja-JP"/>
        </w:rPr>
        <w:t xml:space="preserve"> </w:t>
      </w:r>
      <w:r w:rsidR="00EF3AB3">
        <w:rPr>
          <w:rFonts w:ascii="Arial" w:eastAsiaTheme="minorEastAsia" w:hAnsi="Arial"/>
          <w:color w:val="000000"/>
          <w:szCs w:val="32"/>
          <w:lang w:val="en-GB" w:eastAsia="ja-JP"/>
        </w:rPr>
        <w:t xml:space="preserve">recorded by </w:t>
      </w:r>
      <w:proofErr w:type="spellStart"/>
      <w:r w:rsidR="00EF3AB3">
        <w:rPr>
          <w:rFonts w:ascii="Arial" w:eastAsiaTheme="minorEastAsia" w:hAnsi="Arial"/>
          <w:color w:val="000000"/>
          <w:szCs w:val="32"/>
          <w:lang w:val="en-GB" w:eastAsia="ja-JP"/>
        </w:rPr>
        <w:t>Behnia</w:t>
      </w:r>
      <w:proofErr w:type="spellEnd"/>
      <w:r w:rsidR="00EF3AB3">
        <w:rPr>
          <w:rFonts w:ascii="Arial" w:eastAsiaTheme="minorEastAsia" w:hAnsi="Arial"/>
          <w:color w:val="000000"/>
          <w:szCs w:val="32"/>
          <w:lang w:val="en-GB" w:eastAsia="ja-JP"/>
        </w:rPr>
        <w:t xml:space="preserve"> et al.</w:t>
      </w:r>
      <w:r w:rsidR="00EF1230" w:rsidRPr="003743FC">
        <w:rPr>
          <w:rFonts w:ascii="Arial" w:eastAsiaTheme="minorEastAsia" w:hAnsi="Arial"/>
          <w:color w:val="000000"/>
          <w:szCs w:val="32"/>
          <w:lang w:val="en-GB" w:eastAsia="ja-JP"/>
        </w:rPr>
        <w:t xml:space="preserve"> </w:t>
      </w:r>
      <w:r w:rsidR="00EF3AB3">
        <w:rPr>
          <w:rFonts w:ascii="Arial" w:eastAsiaTheme="minorEastAsia" w:hAnsi="Arial"/>
          <w:color w:val="000000"/>
          <w:szCs w:val="32"/>
          <w:lang w:val="en-GB" w:eastAsia="ja-JP"/>
        </w:rPr>
        <w:t>(</w:t>
      </w:r>
      <w:r w:rsidR="00EF1230" w:rsidRPr="003743FC">
        <w:rPr>
          <w:rFonts w:ascii="Arial" w:eastAsiaTheme="minorEastAsia" w:hAnsi="Arial"/>
          <w:color w:val="000000"/>
          <w:szCs w:val="32"/>
          <w:lang w:val="en-GB" w:eastAsia="ja-JP"/>
        </w:rPr>
        <w:t>2014</w:t>
      </w:r>
      <w:r w:rsidR="00EF3AB3">
        <w:rPr>
          <w:rFonts w:ascii="Arial" w:eastAsiaTheme="minorEastAsia" w:hAnsi="Arial"/>
          <w:szCs w:val="32"/>
          <w:lang w:eastAsia="ja-JP"/>
        </w:rPr>
        <w:t>)</w:t>
      </w:r>
      <w:r w:rsidR="0076208F" w:rsidRPr="003743FC">
        <w:rPr>
          <w:rFonts w:ascii="Arial" w:eastAsiaTheme="minorEastAsia" w:hAnsi="Arial"/>
          <w:color w:val="000000"/>
          <w:szCs w:val="32"/>
          <w:lang w:val="en-GB" w:eastAsia="ja-JP"/>
        </w:rPr>
        <w:t xml:space="preserve"> </w:t>
      </w:r>
      <w:r w:rsidR="00A964BC">
        <w:rPr>
          <w:rFonts w:ascii="Arial" w:eastAsiaTheme="minorEastAsia" w:hAnsi="Arial"/>
          <w:szCs w:val="32"/>
          <w:lang w:eastAsia="ja-JP"/>
        </w:rPr>
        <w:t xml:space="preserve">is contrary to that in </w:t>
      </w:r>
      <w:r w:rsidR="006015A1">
        <w:rPr>
          <w:rFonts w:ascii="Arial" w:eastAsiaTheme="minorEastAsia" w:hAnsi="Arial"/>
          <w:szCs w:val="32"/>
          <w:lang w:eastAsia="ja-JP"/>
        </w:rPr>
        <w:t xml:space="preserve">an </w:t>
      </w:r>
      <w:r w:rsidR="00A964BC">
        <w:rPr>
          <w:rFonts w:ascii="Arial" w:eastAsiaTheme="minorEastAsia" w:hAnsi="Arial"/>
          <w:szCs w:val="32"/>
          <w:lang w:eastAsia="ja-JP"/>
        </w:rPr>
        <w:t>HR EMD</w:t>
      </w:r>
      <w:r w:rsidR="0076208F" w:rsidRPr="003743FC">
        <w:rPr>
          <w:rFonts w:ascii="Arial" w:eastAsiaTheme="minorEastAsia" w:hAnsi="Arial"/>
          <w:color w:val="000000"/>
          <w:szCs w:val="32"/>
          <w:lang w:val="en-GB" w:eastAsia="ja-JP"/>
        </w:rPr>
        <w:t xml:space="preserve">. </w:t>
      </w:r>
      <w:r w:rsidR="0076208F" w:rsidRPr="003743FC">
        <w:rPr>
          <w:rFonts w:ascii="Arial" w:eastAsiaTheme="minorEastAsia" w:hAnsi="Arial"/>
          <w:szCs w:val="32"/>
          <w:lang w:eastAsia="ja-JP"/>
        </w:rPr>
        <w:t xml:space="preserve"> </w:t>
      </w:r>
      <w:r w:rsidR="005B7749" w:rsidRPr="003743FC">
        <w:rPr>
          <w:rFonts w:ascii="Arial" w:eastAsiaTheme="minorEastAsia" w:hAnsi="Arial"/>
          <w:szCs w:val="32"/>
          <w:lang w:eastAsia="ja-JP"/>
        </w:rPr>
        <w:t xml:space="preserve">Moreover, </w:t>
      </w:r>
      <w:r w:rsidR="00B27AEE" w:rsidRPr="003743FC">
        <w:rPr>
          <w:rFonts w:ascii="Arial" w:eastAsiaTheme="minorEastAsia" w:hAnsi="Arial"/>
          <w:color w:val="000000"/>
          <w:szCs w:val="32"/>
          <w:lang w:val="en-GB" w:eastAsia="ja-JP"/>
        </w:rPr>
        <w:t>the</w:t>
      </w:r>
      <w:r w:rsidR="005B7749" w:rsidRPr="003743FC">
        <w:rPr>
          <w:rFonts w:ascii="Arial" w:eastAsiaTheme="minorEastAsia" w:hAnsi="Arial"/>
          <w:color w:val="000000"/>
          <w:szCs w:val="32"/>
          <w:lang w:val="en-GB" w:eastAsia="ja-JP"/>
        </w:rPr>
        <w:t xml:space="preserve"> magnitude of the </w:t>
      </w:r>
      <w:r w:rsidR="005B7749" w:rsidRPr="003743FC">
        <w:rPr>
          <w:rFonts w:ascii="Arial" w:eastAsiaTheme="minorEastAsia" w:hAnsi="Arial"/>
          <w:szCs w:val="32"/>
          <w:lang w:eastAsia="ja-JP"/>
        </w:rPr>
        <w:t xml:space="preserve">spatial offset </w:t>
      </w:r>
      <w:r w:rsidR="006015A1">
        <w:rPr>
          <w:rFonts w:ascii="Arial" w:eastAsiaTheme="minorEastAsia" w:hAnsi="Arial"/>
          <w:szCs w:val="32"/>
          <w:lang w:eastAsia="ja-JP"/>
        </w:rPr>
        <w:t>itself</w:t>
      </w:r>
      <w:r w:rsidR="009D034F" w:rsidRPr="003743FC">
        <w:rPr>
          <w:rFonts w:ascii="Arial" w:eastAsiaTheme="minorEastAsia" w:hAnsi="Arial"/>
          <w:color w:val="000000"/>
          <w:szCs w:val="32"/>
          <w:lang w:val="en-GB" w:eastAsia="ja-JP"/>
        </w:rPr>
        <w:t xml:space="preserve"> appears</w:t>
      </w:r>
      <w:r w:rsidR="005B7749" w:rsidRPr="003743FC">
        <w:rPr>
          <w:rFonts w:ascii="Arial" w:eastAsiaTheme="minorEastAsia" w:hAnsi="Arial"/>
          <w:color w:val="000000"/>
          <w:szCs w:val="32"/>
          <w:lang w:val="en-GB" w:eastAsia="ja-JP"/>
        </w:rPr>
        <w:t xml:space="preserve"> to be very small (</w:t>
      </w:r>
      <w:r w:rsidR="009A3019">
        <w:rPr>
          <w:rFonts w:ascii="Arial" w:eastAsiaTheme="minorEastAsia" w:hAnsi="Arial"/>
          <w:color w:val="000000"/>
          <w:szCs w:val="32"/>
          <w:lang w:val="en-GB" w:eastAsia="ja-JP"/>
        </w:rPr>
        <w:t>Takemura et al., 2013</w:t>
      </w:r>
      <w:r w:rsidR="00F706CF">
        <w:rPr>
          <w:rFonts w:ascii="Arial" w:eastAsiaTheme="minorEastAsia" w:hAnsi="Arial"/>
          <w:color w:val="000000"/>
          <w:szCs w:val="32"/>
          <w:lang w:val="en-GB" w:eastAsia="ja-JP"/>
        </w:rPr>
        <w:t xml:space="preserve">; </w:t>
      </w:r>
      <w:r w:rsidR="005B7749" w:rsidRPr="003743FC">
        <w:rPr>
          <w:rFonts w:ascii="Arial" w:eastAsiaTheme="minorEastAsia" w:hAnsi="Arial"/>
          <w:color w:val="000000"/>
          <w:szCs w:val="32"/>
          <w:lang w:val="en-GB" w:eastAsia="ja-JP"/>
        </w:rPr>
        <w:t>Borst and Helmstaedter, 2015)</w:t>
      </w:r>
      <w:r w:rsidR="00D86464">
        <w:rPr>
          <w:rFonts w:ascii="Arial" w:eastAsiaTheme="minorEastAsia" w:hAnsi="Arial"/>
          <w:color w:val="000000"/>
          <w:szCs w:val="32"/>
          <w:lang w:val="en-GB" w:eastAsia="ja-JP"/>
        </w:rPr>
        <w:t>.</w:t>
      </w:r>
      <w:r w:rsidR="00965FB3">
        <w:rPr>
          <w:rFonts w:ascii="Arial" w:eastAsiaTheme="minorEastAsia" w:hAnsi="Arial"/>
          <w:color w:val="000000"/>
          <w:szCs w:val="32"/>
          <w:lang w:val="en-GB" w:eastAsia="ja-JP"/>
        </w:rPr>
        <w:t xml:space="preserve">  </w:t>
      </w:r>
      <w:r w:rsidR="00833513">
        <w:rPr>
          <w:rFonts w:ascii="Arial" w:eastAsiaTheme="minorEastAsia" w:hAnsi="Arial" w:hint="eastAsia"/>
          <w:color w:val="000000"/>
          <w:szCs w:val="32"/>
          <w:lang w:val="en-GB" w:eastAsia="ja-JP"/>
        </w:rPr>
        <w:t>W</w:t>
      </w:r>
      <w:r w:rsidR="00833513">
        <w:rPr>
          <w:rFonts w:ascii="Arial" w:eastAsiaTheme="minorEastAsia" w:hAnsi="Arial"/>
          <w:color w:val="000000"/>
          <w:szCs w:val="32"/>
          <w:lang w:val="en-GB" w:eastAsia="ja-JP"/>
        </w:rPr>
        <w:t xml:space="preserve">hile our new data do not deny a role for Mi1 and Tm3 cells in motion detection, </w:t>
      </w:r>
      <w:del w:id="130" w:author="Takemura, Shin-ya" w:date="2017-04-01T02:16:00Z">
        <w:r w:rsidR="00833513">
          <w:rPr>
            <w:rFonts w:ascii="Arial" w:eastAsiaTheme="minorEastAsia" w:hAnsi="Arial"/>
            <w:color w:val="000000"/>
            <w:szCs w:val="32"/>
            <w:lang w:val="en-GB" w:eastAsia="ja-JP"/>
          </w:rPr>
          <w:delText>t</w:delText>
        </w:r>
        <w:r w:rsidR="00BB3521">
          <w:rPr>
            <w:rFonts w:ascii="Arial" w:eastAsiaTheme="minorEastAsia" w:hAnsi="Arial"/>
            <w:color w:val="000000"/>
            <w:szCs w:val="32"/>
            <w:lang w:val="en-GB" w:eastAsia="ja-JP"/>
          </w:rPr>
          <w:delText>he</w:delText>
        </w:r>
        <w:r w:rsidR="00942343">
          <w:rPr>
            <w:rFonts w:ascii="Arial" w:eastAsiaTheme="minorEastAsia" w:hAnsi="Arial"/>
            <w:color w:val="000000"/>
            <w:szCs w:val="32"/>
            <w:lang w:val="en-GB" w:eastAsia="ja-JP"/>
          </w:rPr>
          <w:delText xml:space="preserve"> </w:delText>
        </w:r>
      </w:del>
      <w:r w:rsidR="00833513" w:rsidRPr="003743FC">
        <w:rPr>
          <w:rFonts w:ascii="Arial" w:eastAsiaTheme="minorEastAsia" w:hAnsi="Arial"/>
          <w:color w:val="000000"/>
          <w:szCs w:val="32"/>
          <w:lang w:val="en-GB" w:eastAsia="ja-JP"/>
        </w:rPr>
        <w:t>uncertainties</w:t>
      </w:r>
      <w:r w:rsidR="00BB3521">
        <w:rPr>
          <w:rFonts w:ascii="Arial" w:eastAsiaTheme="minorEastAsia" w:hAnsi="Arial"/>
          <w:color w:val="000000"/>
          <w:szCs w:val="32"/>
          <w:lang w:val="en-GB" w:eastAsia="ja-JP"/>
        </w:rPr>
        <w:t xml:space="preserve"> </w:t>
      </w:r>
      <w:ins w:id="131" w:author="Takemura, Shin-ya" w:date="2017-04-01T02:16:00Z">
        <w:r w:rsidR="00BA5ADC">
          <w:rPr>
            <w:rFonts w:ascii="Arial" w:eastAsiaTheme="minorEastAsia" w:hAnsi="Arial"/>
            <w:color w:val="000000"/>
            <w:szCs w:val="32"/>
            <w:lang w:val="en-GB" w:eastAsia="ja-JP"/>
          </w:rPr>
          <w:t xml:space="preserve">in </w:t>
        </w:r>
        <w:r w:rsidR="00BB3521">
          <w:rPr>
            <w:rFonts w:ascii="Arial" w:eastAsiaTheme="minorEastAsia" w:hAnsi="Arial"/>
            <w:color w:val="000000"/>
            <w:szCs w:val="32"/>
            <w:lang w:val="en-GB" w:eastAsia="ja-JP"/>
          </w:rPr>
          <w:t>the</w:t>
        </w:r>
        <w:r w:rsidR="00D038AC">
          <w:rPr>
            <w:rFonts w:ascii="Arial" w:eastAsiaTheme="minorEastAsia" w:hAnsi="Arial"/>
            <w:color w:val="000000"/>
            <w:szCs w:val="32"/>
            <w:lang w:val="en-GB" w:eastAsia="ja-JP"/>
          </w:rPr>
          <w:t xml:space="preserve"> direction </w:t>
        </w:r>
      </w:ins>
      <w:r w:rsidR="00D038AC">
        <w:rPr>
          <w:rFonts w:ascii="Arial" w:eastAsiaTheme="minorEastAsia" w:hAnsi="Arial"/>
          <w:color w:val="000000"/>
          <w:szCs w:val="32"/>
          <w:lang w:val="en-GB" w:eastAsia="ja-JP"/>
        </w:rPr>
        <w:t xml:space="preserve">of their </w:t>
      </w:r>
      <w:ins w:id="132" w:author="Takemura, Shin-ya" w:date="2017-04-01T02:16:00Z">
        <w:r w:rsidR="00D038AC">
          <w:rPr>
            <w:rFonts w:ascii="Arial" w:eastAsiaTheme="minorEastAsia" w:hAnsi="Arial"/>
            <w:color w:val="000000"/>
            <w:szCs w:val="32"/>
            <w:lang w:val="en-GB" w:eastAsia="ja-JP"/>
          </w:rPr>
          <w:t xml:space="preserve">small </w:t>
        </w:r>
      </w:ins>
      <w:r w:rsidR="00BB3521">
        <w:rPr>
          <w:rFonts w:ascii="Arial" w:eastAsiaTheme="minorEastAsia" w:hAnsi="Arial"/>
          <w:color w:val="000000"/>
          <w:szCs w:val="32"/>
          <w:lang w:val="en-GB" w:eastAsia="ja-JP"/>
        </w:rPr>
        <w:t xml:space="preserve">anatomical offsets (see </w:t>
      </w:r>
      <w:r w:rsidR="00BB3521">
        <w:rPr>
          <w:rFonts w:ascii="Arial" w:eastAsiaTheme="minorEastAsia" w:hAnsi="Arial" w:hint="eastAsia"/>
          <w:color w:val="000000"/>
          <w:szCs w:val="32"/>
          <w:lang w:val="en-GB" w:eastAsia="ja-JP"/>
        </w:rPr>
        <w:t xml:space="preserve">Figure 3 </w:t>
      </w:r>
      <w:r w:rsidR="00BB3521">
        <w:rPr>
          <w:rFonts w:ascii="Arial" w:eastAsiaTheme="minorEastAsia" w:hAnsi="Arial" w:hint="eastAsia"/>
          <w:color w:val="000000"/>
          <w:szCs w:val="32"/>
          <w:lang w:val="en-GB" w:eastAsia="ja-JP"/>
        </w:rPr>
        <w:t>–</w:t>
      </w:r>
      <w:r w:rsidR="00BB3521">
        <w:rPr>
          <w:rFonts w:ascii="Arial" w:eastAsiaTheme="minorEastAsia" w:hAnsi="Arial" w:hint="eastAsia"/>
          <w:color w:val="000000"/>
          <w:szCs w:val="32"/>
          <w:lang w:val="en-GB" w:eastAsia="ja-JP"/>
        </w:rPr>
        <w:t xml:space="preserve"> Figure Supplement </w:t>
      </w:r>
      <w:del w:id="133" w:author="Takemura, Shin-ya" w:date="2017-04-01T02:16:00Z">
        <w:r w:rsidR="00BB3521">
          <w:rPr>
            <w:rFonts w:ascii="Arial" w:eastAsiaTheme="minorEastAsia" w:hAnsi="Arial" w:hint="eastAsia"/>
            <w:color w:val="000000"/>
            <w:szCs w:val="32"/>
            <w:lang w:val="en-GB" w:eastAsia="ja-JP"/>
          </w:rPr>
          <w:delText>2</w:delText>
        </w:r>
      </w:del>
      <w:ins w:id="134" w:author="Takemura, Shin-ya" w:date="2017-04-01T02:16:00Z">
        <w:r w:rsidR="001074C0">
          <w:rPr>
            <w:rFonts w:ascii="Arial" w:eastAsiaTheme="minorEastAsia" w:hAnsi="Arial"/>
            <w:color w:val="000000"/>
            <w:szCs w:val="32"/>
            <w:lang w:val="en-GB" w:eastAsia="ja-JP"/>
          </w:rPr>
          <w:t>3</w:t>
        </w:r>
      </w:ins>
      <w:r w:rsidR="00BB3521">
        <w:rPr>
          <w:rFonts w:ascii="Arial" w:eastAsiaTheme="minorEastAsia" w:hAnsi="Arial"/>
          <w:color w:val="000000"/>
          <w:szCs w:val="32"/>
          <w:lang w:val="en-GB" w:eastAsia="ja-JP"/>
        </w:rPr>
        <w:t>)</w:t>
      </w:r>
      <w:r w:rsidR="00833513" w:rsidRPr="003743FC">
        <w:rPr>
          <w:rFonts w:ascii="Arial" w:eastAsiaTheme="minorEastAsia" w:hAnsi="Arial"/>
          <w:color w:val="000000"/>
          <w:szCs w:val="32"/>
          <w:lang w:val="en-GB" w:eastAsia="ja-JP"/>
        </w:rPr>
        <w:t xml:space="preserve"> </w:t>
      </w:r>
      <w:r w:rsidR="00833513">
        <w:rPr>
          <w:rFonts w:ascii="Arial" w:eastAsiaTheme="minorEastAsia" w:hAnsi="Arial"/>
          <w:color w:val="000000"/>
          <w:szCs w:val="32"/>
          <w:lang w:val="en-GB" w:eastAsia="ja-JP"/>
        </w:rPr>
        <w:t xml:space="preserve">do </w:t>
      </w:r>
      <w:r w:rsidR="00833513" w:rsidRPr="003743FC">
        <w:rPr>
          <w:rFonts w:ascii="Arial" w:eastAsiaTheme="minorEastAsia" w:hAnsi="Arial"/>
          <w:color w:val="000000"/>
          <w:szCs w:val="32"/>
          <w:lang w:val="en-GB" w:eastAsia="ja-JP"/>
        </w:rPr>
        <w:t xml:space="preserve">make it difficult to uphold our previous conclusion that </w:t>
      </w:r>
      <w:del w:id="135" w:author="Takemura, Shin-ya" w:date="2017-04-01T02:16:00Z">
        <w:r w:rsidR="00D718FD">
          <w:rPr>
            <w:rFonts w:ascii="Arial" w:eastAsiaTheme="minorEastAsia" w:hAnsi="Arial"/>
            <w:color w:val="000000"/>
            <w:szCs w:val="32"/>
            <w:lang w:val="en-GB" w:eastAsia="ja-JP"/>
          </w:rPr>
          <w:delText xml:space="preserve">Mi1/Tm3 </w:delText>
        </w:r>
        <w:r w:rsidR="00DF0621">
          <w:rPr>
            <w:rFonts w:ascii="Arial" w:eastAsiaTheme="minorEastAsia" w:hAnsi="Arial"/>
            <w:color w:val="000000"/>
            <w:szCs w:val="32"/>
            <w:lang w:val="en-GB" w:eastAsia="ja-JP"/>
          </w:rPr>
          <w:delText>are</w:delText>
        </w:r>
      </w:del>
      <w:ins w:id="136" w:author="Takemura, Shin-ya" w:date="2017-04-01T02:16:00Z">
        <w:r w:rsidR="00D038AC">
          <w:rPr>
            <w:rFonts w:ascii="Arial" w:eastAsiaTheme="minorEastAsia" w:hAnsi="Arial"/>
            <w:color w:val="000000"/>
            <w:szCs w:val="32"/>
            <w:lang w:val="en-GB" w:eastAsia="ja-JP"/>
          </w:rPr>
          <w:t xml:space="preserve">these </w:t>
        </w:r>
        <w:r w:rsidR="00BA1CF5">
          <w:rPr>
            <w:rFonts w:ascii="Arial" w:eastAsiaTheme="minorEastAsia" w:hAnsi="Arial"/>
            <w:color w:val="000000"/>
            <w:szCs w:val="32"/>
            <w:lang w:val="en-GB" w:eastAsia="ja-JP"/>
          </w:rPr>
          <w:t>offset</w:t>
        </w:r>
        <w:r w:rsidR="00D038AC">
          <w:rPr>
            <w:rFonts w:ascii="Arial" w:eastAsiaTheme="minorEastAsia" w:hAnsi="Arial"/>
            <w:color w:val="000000"/>
            <w:szCs w:val="32"/>
            <w:lang w:val="en-GB" w:eastAsia="ja-JP"/>
          </w:rPr>
          <w:t xml:space="preserve">s </w:t>
        </w:r>
        <w:r w:rsidR="00BA5ADC">
          <w:rPr>
            <w:rFonts w:ascii="Arial" w:eastAsiaTheme="minorEastAsia" w:hAnsi="Arial"/>
            <w:color w:val="000000"/>
            <w:szCs w:val="32"/>
            <w:lang w:val="en-GB" w:eastAsia="ja-JP"/>
          </w:rPr>
          <w:t>provide</w:t>
        </w:r>
      </w:ins>
      <w:r w:rsidR="00BA1CF5">
        <w:rPr>
          <w:rFonts w:ascii="Arial" w:eastAsiaTheme="minorEastAsia" w:hAnsi="Arial"/>
          <w:color w:val="000000"/>
          <w:szCs w:val="32"/>
          <w:lang w:val="en-GB" w:eastAsia="ja-JP"/>
        </w:rPr>
        <w:t xml:space="preserve"> </w:t>
      </w:r>
      <w:r w:rsidR="00833513">
        <w:rPr>
          <w:rFonts w:ascii="Arial" w:eastAsiaTheme="minorEastAsia" w:hAnsi="Arial"/>
          <w:color w:val="000000"/>
          <w:szCs w:val="32"/>
          <w:lang w:val="en-GB" w:eastAsia="ja-JP"/>
        </w:rPr>
        <w:t>the core</w:t>
      </w:r>
      <w:r w:rsidR="00DF0621">
        <w:rPr>
          <w:rFonts w:ascii="Arial" w:eastAsiaTheme="minorEastAsia" w:hAnsi="Arial"/>
          <w:color w:val="000000"/>
          <w:szCs w:val="32"/>
          <w:lang w:val="en-GB" w:eastAsia="ja-JP"/>
        </w:rPr>
        <w:t xml:space="preserve"> </w:t>
      </w:r>
      <w:del w:id="137" w:author="Takemura, Shin-ya" w:date="2017-04-01T02:16:00Z">
        <w:r w:rsidR="00D718FD">
          <w:rPr>
            <w:rFonts w:ascii="Arial" w:eastAsiaTheme="minorEastAsia" w:hAnsi="Arial"/>
            <w:color w:val="000000"/>
            <w:szCs w:val="32"/>
            <w:lang w:val="en-GB" w:eastAsia="ja-JP"/>
          </w:rPr>
          <w:delText xml:space="preserve">input </w:delText>
        </w:r>
        <w:r w:rsidR="00DF0621">
          <w:rPr>
            <w:rFonts w:ascii="Arial" w:eastAsiaTheme="minorEastAsia" w:hAnsi="Arial"/>
            <w:color w:val="000000"/>
            <w:szCs w:val="32"/>
            <w:lang w:val="en-GB" w:eastAsia="ja-JP"/>
          </w:rPr>
          <w:delText xml:space="preserve">components </w:delText>
        </w:r>
      </w:del>
      <w:r w:rsidR="00DF0621">
        <w:rPr>
          <w:rFonts w:ascii="Arial" w:eastAsiaTheme="minorEastAsia" w:hAnsi="Arial"/>
          <w:color w:val="000000"/>
          <w:szCs w:val="32"/>
          <w:lang w:val="en-GB" w:eastAsia="ja-JP"/>
        </w:rPr>
        <w:t xml:space="preserve">of an </w:t>
      </w:r>
      <w:r w:rsidR="00833513" w:rsidRPr="003743FC">
        <w:rPr>
          <w:rFonts w:ascii="Arial" w:eastAsiaTheme="minorEastAsia" w:hAnsi="Arial"/>
          <w:color w:val="000000"/>
          <w:szCs w:val="32"/>
          <w:lang w:val="en-GB" w:eastAsia="ja-JP"/>
        </w:rPr>
        <w:t>EMD</w:t>
      </w:r>
      <w:r w:rsidR="00833513" w:rsidRPr="004244ED">
        <w:rPr>
          <w:rFonts w:ascii="Arial" w:eastAsiaTheme="minorEastAsia" w:hAnsi="Arial"/>
          <w:color w:val="000000"/>
          <w:szCs w:val="32"/>
          <w:lang w:val="en-GB" w:eastAsia="ja-JP"/>
        </w:rPr>
        <w:t>.</w:t>
      </w:r>
      <w:del w:id="138" w:author="Takemura, Shin-ya" w:date="2017-04-01T02:16:00Z">
        <w:r w:rsidR="00833513">
          <w:rPr>
            <w:rFonts w:ascii="Arial" w:eastAsiaTheme="minorEastAsia" w:hAnsi="Arial" w:hint="eastAsia"/>
            <w:color w:val="000000"/>
            <w:szCs w:val="32"/>
            <w:lang w:val="en-GB" w:eastAsia="ja-JP"/>
          </w:rPr>
          <w:delText xml:space="preserve">  We note, however, </w:delText>
        </w:r>
        <w:r w:rsidR="005F3C12">
          <w:rPr>
            <w:rFonts w:ascii="Arial" w:eastAsiaTheme="minorEastAsia" w:hAnsi="Arial" w:hint="eastAsia"/>
            <w:color w:val="000000"/>
            <w:szCs w:val="32"/>
            <w:lang w:val="en-GB" w:eastAsia="ja-JP"/>
          </w:rPr>
          <w:delText xml:space="preserve">that the actual receptive fields of Mi1 and Tm3 might be partly shaped by synaptic contacts not included </w:delText>
        </w:r>
        <w:r w:rsidR="00082424">
          <w:rPr>
            <w:rFonts w:ascii="Arial" w:eastAsiaTheme="minorEastAsia" w:hAnsi="Arial"/>
            <w:color w:val="000000"/>
            <w:szCs w:val="32"/>
            <w:lang w:val="en-GB" w:eastAsia="ja-JP"/>
          </w:rPr>
          <w:delText xml:space="preserve">here </w:delText>
        </w:r>
        <w:r w:rsidR="005F3C12">
          <w:rPr>
            <w:rFonts w:ascii="Arial" w:eastAsiaTheme="minorEastAsia" w:hAnsi="Arial" w:hint="eastAsia"/>
            <w:color w:val="000000"/>
            <w:szCs w:val="32"/>
            <w:lang w:val="en-GB" w:eastAsia="ja-JP"/>
          </w:rPr>
          <w:delText xml:space="preserve">in the calculation of T4 receptive fields.  In addition, </w:delText>
        </w:r>
        <w:r w:rsidR="00EF4399" w:rsidRPr="003743FC">
          <w:rPr>
            <w:rFonts w:ascii="Arial" w:eastAsiaTheme="minorEastAsia" w:hAnsi="Arial"/>
            <w:szCs w:val="32"/>
            <w:lang w:eastAsia="ja-JP"/>
          </w:rPr>
          <w:delText>alternative delay mechanism</w:delText>
        </w:r>
        <w:r w:rsidR="005F3C12">
          <w:rPr>
            <w:rFonts w:ascii="Arial" w:eastAsiaTheme="minorEastAsia" w:hAnsi="Arial" w:hint="eastAsia"/>
            <w:szCs w:val="32"/>
            <w:lang w:eastAsia="ja-JP"/>
          </w:rPr>
          <w:delText>s</w:delText>
        </w:r>
        <w:r w:rsidR="00EF4399" w:rsidRPr="003743FC">
          <w:rPr>
            <w:rFonts w:ascii="Arial" w:eastAsiaTheme="minorEastAsia" w:hAnsi="Arial"/>
            <w:szCs w:val="32"/>
            <w:lang w:eastAsia="ja-JP"/>
          </w:rPr>
          <w:delText xml:space="preserve"> based on the intracellular dynamics, and differential </w:delText>
        </w:r>
        <w:r w:rsidR="007D09B0">
          <w:rPr>
            <w:rFonts w:ascii="Arial" w:eastAsiaTheme="minorEastAsia" w:hAnsi="Arial" w:hint="eastAsia"/>
            <w:szCs w:val="32"/>
            <w:lang w:eastAsia="ja-JP"/>
          </w:rPr>
          <w:delText>subcellular distribution</w:delText>
        </w:r>
        <w:r w:rsidR="00EF4399" w:rsidRPr="003743FC">
          <w:rPr>
            <w:rFonts w:ascii="Arial" w:eastAsiaTheme="minorEastAsia" w:hAnsi="Arial"/>
            <w:szCs w:val="32"/>
            <w:lang w:eastAsia="ja-JP"/>
          </w:rPr>
          <w:delText xml:space="preserve"> of </w:delText>
        </w:r>
        <w:r w:rsidR="00EF4399" w:rsidRPr="003743FC">
          <w:rPr>
            <w:rFonts w:ascii="Arial" w:eastAsiaTheme="minorEastAsia" w:hAnsi="Arial" w:hint="eastAsia"/>
            <w:szCs w:val="32"/>
            <w:lang w:eastAsia="ja-JP"/>
          </w:rPr>
          <w:delText>nicotinic and muscarinic cholinoceptors</w:delText>
        </w:r>
        <w:r w:rsidR="00EF4399" w:rsidRPr="003743FC">
          <w:rPr>
            <w:rFonts w:ascii="Arial" w:eastAsiaTheme="minorEastAsia" w:hAnsi="Arial"/>
            <w:szCs w:val="32"/>
            <w:lang w:eastAsia="ja-JP"/>
          </w:rPr>
          <w:delText xml:space="preserve"> (Shinomiya et al., 2014)</w:delText>
        </w:r>
        <w:r w:rsidR="00EF4399">
          <w:rPr>
            <w:rFonts w:ascii="Arial" w:eastAsiaTheme="minorEastAsia" w:hAnsi="Arial"/>
            <w:szCs w:val="32"/>
            <w:lang w:eastAsia="ja-JP"/>
          </w:rPr>
          <w:delText xml:space="preserve"> </w:delText>
        </w:r>
        <w:r w:rsidR="00EF4399" w:rsidRPr="003743FC">
          <w:rPr>
            <w:rFonts w:ascii="Arial" w:eastAsiaTheme="minorEastAsia" w:hAnsi="Arial" w:hint="eastAsia"/>
            <w:szCs w:val="32"/>
            <w:lang w:eastAsia="ja-JP"/>
          </w:rPr>
          <w:delText xml:space="preserve">along </w:delText>
        </w:r>
        <w:r w:rsidR="00EF4399" w:rsidRPr="003743FC">
          <w:rPr>
            <w:rFonts w:ascii="Arial" w:eastAsiaTheme="minorEastAsia" w:hAnsi="Arial"/>
            <w:szCs w:val="32"/>
            <w:lang w:eastAsia="ja-JP"/>
          </w:rPr>
          <w:delText xml:space="preserve">T4’s dendrites </w:delText>
        </w:r>
        <w:r w:rsidR="007D09B0">
          <w:rPr>
            <w:rFonts w:ascii="Arial" w:eastAsiaTheme="minorEastAsia" w:hAnsi="Arial" w:hint="eastAsia"/>
            <w:szCs w:val="32"/>
            <w:lang w:eastAsia="ja-JP"/>
          </w:rPr>
          <w:delText xml:space="preserve">may even </w:delText>
        </w:r>
        <w:r w:rsidR="00EF4399" w:rsidRPr="003743FC">
          <w:rPr>
            <w:rFonts w:ascii="Arial" w:eastAsiaTheme="minorEastAsia" w:hAnsi="Arial"/>
            <w:szCs w:val="32"/>
            <w:lang w:eastAsia="ja-JP"/>
          </w:rPr>
          <w:delText>exclude the need for such circuit mechanisms (</w:delText>
        </w:r>
        <w:r w:rsidR="00EF4399" w:rsidRPr="003743FC">
          <w:rPr>
            <w:rFonts w:ascii="Arial" w:hAnsi="Arial" w:cs="Arial"/>
          </w:rPr>
          <w:delText>Strother et al., submitted</w:delText>
        </w:r>
        <w:r w:rsidR="00EF4399" w:rsidRPr="003743FC">
          <w:rPr>
            <w:rFonts w:ascii="Arial" w:eastAsiaTheme="minorEastAsia" w:hAnsi="Arial"/>
            <w:szCs w:val="32"/>
            <w:lang w:eastAsia="ja-JP"/>
          </w:rPr>
          <w:delText>)</w:delText>
        </w:r>
        <w:r w:rsidR="00082424">
          <w:rPr>
            <w:rFonts w:ascii="Arial" w:eastAsiaTheme="minorEastAsia" w:hAnsi="Arial"/>
            <w:color w:val="000000"/>
            <w:szCs w:val="32"/>
            <w:lang w:val="en-GB" w:eastAsia="ja-JP"/>
          </w:rPr>
          <w:delText>.</w:delText>
        </w:r>
      </w:del>
    </w:p>
    <w:p w14:paraId="4C470843" w14:textId="140F24D5" w:rsidR="004C2367" w:rsidRDefault="00A964BC" w:rsidP="004C2367">
      <w:pPr>
        <w:autoSpaceDE w:val="0"/>
        <w:autoSpaceDN w:val="0"/>
        <w:adjustRightInd w:val="0"/>
        <w:spacing w:line="360" w:lineRule="auto"/>
        <w:ind w:firstLine="720"/>
        <w:rPr>
          <w:rFonts w:ascii="Arial" w:eastAsiaTheme="minorEastAsia" w:hAnsi="Arial"/>
          <w:szCs w:val="32"/>
          <w:lang w:val="en-GB" w:eastAsia="ja-JP"/>
        </w:rPr>
      </w:pPr>
      <w:r>
        <w:rPr>
          <w:rFonts w:ascii="Arial" w:eastAsiaTheme="minorEastAsia" w:hAnsi="Arial"/>
          <w:szCs w:val="32"/>
          <w:lang w:eastAsia="ja-JP"/>
        </w:rPr>
        <w:t>T</w:t>
      </w:r>
      <w:r w:rsidR="003D7903" w:rsidRPr="003743FC">
        <w:rPr>
          <w:rFonts w:ascii="Arial" w:eastAsiaTheme="minorEastAsia" w:hAnsi="Arial"/>
          <w:szCs w:val="32"/>
          <w:lang w:eastAsia="ja-JP"/>
        </w:rPr>
        <w:t xml:space="preserve">wo additional input cell types, Mi9 and T4-T4 </w:t>
      </w:r>
      <w:proofErr w:type="gramStart"/>
      <w:r w:rsidR="003D7903" w:rsidRPr="003743FC">
        <w:rPr>
          <w:rFonts w:ascii="Arial" w:eastAsiaTheme="minorEastAsia" w:hAnsi="Arial"/>
          <w:szCs w:val="32"/>
          <w:lang w:eastAsia="ja-JP"/>
        </w:rPr>
        <w:t>connections, that</w:t>
      </w:r>
      <w:proofErr w:type="gramEnd"/>
      <w:r w:rsidR="003D7903" w:rsidRPr="003743FC">
        <w:rPr>
          <w:rFonts w:ascii="Arial" w:eastAsiaTheme="minorEastAsia" w:hAnsi="Arial"/>
          <w:szCs w:val="32"/>
          <w:lang w:eastAsia="ja-JP"/>
        </w:rPr>
        <w:t xml:space="preserve"> make synapses onto the </w:t>
      </w:r>
      <w:r w:rsidR="003D7903" w:rsidRPr="003743FC">
        <w:rPr>
          <w:rFonts w:ascii="Arial" w:eastAsiaTheme="minorEastAsia" w:hAnsi="Arial" w:hint="eastAsia"/>
          <w:szCs w:val="32"/>
          <w:lang w:eastAsia="ja-JP"/>
        </w:rPr>
        <w:t xml:space="preserve">leading edges of </w:t>
      </w:r>
      <w:r w:rsidR="003D7903" w:rsidRPr="003743FC">
        <w:rPr>
          <w:rFonts w:ascii="Arial" w:eastAsiaTheme="minorEastAsia" w:hAnsi="Arial"/>
          <w:szCs w:val="32"/>
          <w:lang w:eastAsia="ja-JP"/>
        </w:rPr>
        <w:t>T4’s dendrites</w:t>
      </w:r>
      <w:r w:rsidR="003D7903" w:rsidRPr="003743FC">
        <w:rPr>
          <w:rFonts w:ascii="Arial" w:eastAsiaTheme="minorEastAsia" w:hAnsi="Arial" w:hint="eastAsia"/>
          <w:szCs w:val="32"/>
          <w:lang w:eastAsia="ja-JP"/>
        </w:rPr>
        <w:t xml:space="preserve"> </w:t>
      </w:r>
      <w:r w:rsidRPr="003743FC">
        <w:rPr>
          <w:rFonts w:ascii="Arial" w:eastAsiaTheme="minorEastAsia" w:hAnsi="Arial"/>
          <w:szCs w:val="32"/>
          <w:lang w:eastAsia="ja-JP"/>
        </w:rPr>
        <w:t xml:space="preserve">could </w:t>
      </w:r>
      <w:r w:rsidR="00965FB3">
        <w:rPr>
          <w:rFonts w:ascii="Arial" w:eastAsiaTheme="minorEastAsia" w:hAnsi="Arial"/>
          <w:szCs w:val="32"/>
          <w:lang w:eastAsia="ja-JP"/>
        </w:rPr>
        <w:t xml:space="preserve">also </w:t>
      </w:r>
      <w:r w:rsidRPr="003743FC">
        <w:rPr>
          <w:rFonts w:ascii="Arial" w:eastAsiaTheme="minorEastAsia" w:hAnsi="Arial"/>
          <w:szCs w:val="32"/>
          <w:lang w:eastAsia="ja-JP"/>
        </w:rPr>
        <w:t xml:space="preserve">function as excitatory input channels </w:t>
      </w:r>
      <w:r w:rsidRPr="003743FC">
        <w:rPr>
          <w:rFonts w:ascii="Arial" w:eastAsiaTheme="minorEastAsia" w:hAnsi="Arial" w:hint="eastAsia"/>
          <w:szCs w:val="32"/>
          <w:lang w:eastAsia="ja-JP"/>
        </w:rPr>
        <w:lastRenderedPageBreak/>
        <w:t xml:space="preserve">of </w:t>
      </w:r>
      <w:r w:rsidRPr="003743FC">
        <w:rPr>
          <w:rFonts w:ascii="Arial" w:eastAsiaTheme="minorEastAsia" w:hAnsi="Arial"/>
          <w:szCs w:val="32"/>
          <w:lang w:eastAsia="ja-JP"/>
        </w:rPr>
        <w:t xml:space="preserve">an HR model </w:t>
      </w:r>
      <w:r w:rsidR="003D7903" w:rsidRPr="003743FC">
        <w:rPr>
          <w:rFonts w:ascii="Arial" w:eastAsiaTheme="minorEastAsia" w:hAnsi="Arial" w:hint="eastAsia"/>
          <w:szCs w:val="32"/>
          <w:lang w:eastAsia="ja-JP"/>
        </w:rPr>
        <w:t>(</w:t>
      </w:r>
      <w:r w:rsidR="00A24E08" w:rsidRPr="003471CE">
        <w:rPr>
          <w:rFonts w:ascii="Arial" w:eastAsiaTheme="minorEastAsia" w:hAnsi="Arial"/>
          <w:szCs w:val="32"/>
          <w:lang w:eastAsia="ja-JP"/>
        </w:rPr>
        <w:t xml:space="preserve">Figure </w:t>
      </w:r>
      <w:del w:id="139" w:author="Takemura, Shin-ya" w:date="2017-04-01T02:16:00Z">
        <w:r w:rsidR="00A24E08" w:rsidRPr="003471CE">
          <w:rPr>
            <w:rFonts w:ascii="Arial" w:eastAsiaTheme="minorEastAsia" w:hAnsi="Arial"/>
            <w:szCs w:val="32"/>
            <w:lang w:eastAsia="ja-JP"/>
          </w:rPr>
          <w:delText>3D</w:delText>
        </w:r>
      </w:del>
      <w:ins w:id="140" w:author="Takemura, Shin-ya" w:date="2017-04-01T02:16:00Z">
        <w:r w:rsidR="00DE0E62" w:rsidRPr="003471CE">
          <w:rPr>
            <w:rFonts w:ascii="Arial" w:eastAsiaTheme="minorEastAsia" w:hAnsi="Arial"/>
            <w:szCs w:val="32"/>
            <w:lang w:eastAsia="ja-JP"/>
          </w:rPr>
          <w:t>3</w:t>
        </w:r>
        <w:r w:rsidR="00DE0E62">
          <w:rPr>
            <w:rFonts w:ascii="Arial" w:eastAsiaTheme="minorEastAsia" w:hAnsi="Arial"/>
            <w:szCs w:val="32"/>
            <w:lang w:eastAsia="ja-JP"/>
          </w:rPr>
          <w:t>C</w:t>
        </w:r>
      </w:ins>
      <w:r w:rsidR="00DE0E62">
        <w:rPr>
          <w:rFonts w:ascii="Arial" w:eastAsiaTheme="minorEastAsia" w:hAnsi="Arial"/>
          <w:szCs w:val="32"/>
          <w:lang w:eastAsia="ja-JP"/>
        </w:rPr>
        <w:t xml:space="preserve"> </w:t>
      </w:r>
      <w:r w:rsidR="005F598B">
        <w:rPr>
          <w:rFonts w:ascii="Arial" w:eastAsiaTheme="minorEastAsia" w:hAnsi="Arial"/>
          <w:szCs w:val="32"/>
          <w:lang w:eastAsia="ja-JP"/>
        </w:rPr>
        <w:t xml:space="preserve">and </w:t>
      </w:r>
      <w:del w:id="141" w:author="Takemura, Shin-ya" w:date="2017-04-01T02:16:00Z">
        <w:r w:rsidR="005F598B">
          <w:rPr>
            <w:rFonts w:ascii="Arial" w:eastAsiaTheme="minorEastAsia" w:hAnsi="Arial"/>
            <w:szCs w:val="32"/>
            <w:lang w:eastAsia="ja-JP"/>
          </w:rPr>
          <w:delText>3F</w:delText>
        </w:r>
      </w:del>
      <w:ins w:id="142" w:author="Takemura, Shin-ya" w:date="2017-04-01T02:16:00Z">
        <w:r w:rsidR="00DE0E62">
          <w:rPr>
            <w:rFonts w:ascii="Arial" w:eastAsiaTheme="minorEastAsia" w:hAnsi="Arial"/>
            <w:szCs w:val="32"/>
            <w:lang w:eastAsia="ja-JP"/>
          </w:rPr>
          <w:t>3E</w:t>
        </w:r>
      </w:ins>
      <w:r w:rsidR="003D7903" w:rsidRPr="003743FC">
        <w:rPr>
          <w:rFonts w:ascii="Arial" w:eastAsiaTheme="minorEastAsia" w:hAnsi="Arial" w:hint="eastAsia"/>
          <w:szCs w:val="32"/>
          <w:lang w:eastAsia="ja-JP"/>
        </w:rPr>
        <w:t>)</w:t>
      </w:r>
      <w:r>
        <w:rPr>
          <w:rFonts w:ascii="Arial" w:eastAsiaTheme="minorEastAsia" w:hAnsi="Arial"/>
          <w:szCs w:val="32"/>
          <w:lang w:eastAsia="ja-JP"/>
        </w:rPr>
        <w:t xml:space="preserve">. </w:t>
      </w:r>
      <w:r w:rsidR="00B10FF8">
        <w:rPr>
          <w:rFonts w:ascii="Arial" w:eastAsiaTheme="minorEastAsia" w:hAnsi="Arial"/>
          <w:szCs w:val="32"/>
          <w:lang w:eastAsia="ja-JP"/>
        </w:rPr>
        <w:t xml:space="preserve"> </w:t>
      </w:r>
      <w:r>
        <w:rPr>
          <w:rFonts w:ascii="Arial" w:eastAsiaTheme="minorEastAsia" w:hAnsi="Arial"/>
          <w:szCs w:val="32"/>
          <w:lang w:eastAsia="ja-JP"/>
        </w:rPr>
        <w:t xml:space="preserve">In this case they would </w:t>
      </w:r>
      <w:r w:rsidR="003D7903" w:rsidRPr="003743FC">
        <w:rPr>
          <w:rFonts w:ascii="Arial" w:eastAsiaTheme="minorEastAsia" w:hAnsi="Arial"/>
          <w:szCs w:val="32"/>
          <w:lang w:eastAsia="ja-JP"/>
        </w:rPr>
        <w:t>work together with Mi1 and/or Tm3</w:t>
      </w:r>
      <w:r w:rsidR="003D7903" w:rsidRPr="003743FC">
        <w:rPr>
          <w:rFonts w:ascii="Arial" w:eastAsiaTheme="minorEastAsia" w:hAnsi="Arial" w:hint="eastAsia"/>
          <w:szCs w:val="32"/>
          <w:lang w:eastAsia="ja-JP"/>
        </w:rPr>
        <w:t>,</w:t>
      </w:r>
      <w:r w:rsidR="003D7903" w:rsidRPr="003743FC">
        <w:rPr>
          <w:rFonts w:ascii="Arial" w:eastAsiaTheme="minorEastAsia" w:hAnsi="Arial"/>
          <w:szCs w:val="32"/>
          <w:lang w:eastAsia="ja-JP"/>
        </w:rPr>
        <w:t xml:space="preserve"> qualified by their substantial spatial offsets </w:t>
      </w:r>
      <w:r w:rsidR="003D7903" w:rsidRPr="003743FC">
        <w:rPr>
          <w:rFonts w:ascii="Arial" w:eastAsiaTheme="minorEastAsia" w:hAnsi="Arial" w:hint="eastAsia"/>
          <w:szCs w:val="32"/>
          <w:lang w:eastAsia="ja-JP"/>
        </w:rPr>
        <w:t>(</w:t>
      </w:r>
      <w:r w:rsidR="00A24E08" w:rsidRPr="003471CE">
        <w:rPr>
          <w:rFonts w:ascii="Arial" w:eastAsiaTheme="minorEastAsia" w:hAnsi="Arial"/>
          <w:szCs w:val="32"/>
          <w:lang w:eastAsia="ja-JP"/>
        </w:rPr>
        <w:t xml:space="preserve">Figure </w:t>
      </w:r>
      <w:del w:id="143" w:author="Takemura, Shin-ya" w:date="2017-04-01T02:16:00Z">
        <w:r w:rsidR="00A24E08" w:rsidRPr="003471CE">
          <w:rPr>
            <w:rFonts w:ascii="Arial" w:eastAsiaTheme="minorEastAsia" w:hAnsi="Arial"/>
            <w:szCs w:val="32"/>
            <w:lang w:eastAsia="ja-JP"/>
          </w:rPr>
          <w:delText>3C</w:delText>
        </w:r>
      </w:del>
      <w:ins w:id="144" w:author="Takemura, Shin-ya" w:date="2017-04-01T02:16:00Z">
        <w:r w:rsidR="00DE0E62" w:rsidRPr="003471CE">
          <w:rPr>
            <w:rFonts w:ascii="Arial" w:eastAsiaTheme="minorEastAsia" w:hAnsi="Arial"/>
            <w:szCs w:val="32"/>
            <w:lang w:eastAsia="ja-JP"/>
          </w:rPr>
          <w:t>3</w:t>
        </w:r>
        <w:r w:rsidR="00DE0E62">
          <w:rPr>
            <w:rFonts w:ascii="Arial" w:eastAsiaTheme="minorEastAsia" w:hAnsi="Arial"/>
            <w:szCs w:val="32"/>
            <w:lang w:eastAsia="ja-JP"/>
          </w:rPr>
          <w:t>B</w:t>
        </w:r>
      </w:ins>
      <w:r w:rsidR="003D7903" w:rsidRPr="003743FC">
        <w:rPr>
          <w:rFonts w:ascii="Arial" w:eastAsiaTheme="minorEastAsia" w:hAnsi="Arial" w:hint="eastAsia"/>
          <w:szCs w:val="32"/>
          <w:lang w:eastAsia="ja-JP"/>
        </w:rPr>
        <w:t>)</w:t>
      </w:r>
      <w:r w:rsidR="003D7903" w:rsidRPr="003743FC">
        <w:rPr>
          <w:rFonts w:ascii="Arial" w:eastAsiaTheme="minorEastAsia" w:hAnsi="Arial"/>
          <w:szCs w:val="32"/>
          <w:lang w:eastAsia="ja-JP"/>
        </w:rPr>
        <w:t>.</w:t>
      </w:r>
      <w:r w:rsidR="0078696B" w:rsidRPr="00836184">
        <w:rPr>
          <w:rFonts w:ascii="Arial" w:eastAsiaTheme="minorEastAsia" w:hAnsi="Arial"/>
          <w:szCs w:val="32"/>
          <w:lang w:eastAsia="ja-JP"/>
        </w:rPr>
        <w:t xml:space="preserve">  </w:t>
      </w:r>
      <w:r w:rsidR="00965FB3">
        <w:rPr>
          <w:rFonts w:ascii="Arial" w:eastAsiaTheme="minorEastAsia" w:hAnsi="Arial"/>
          <w:szCs w:val="32"/>
          <w:lang w:eastAsia="ja-JP"/>
        </w:rPr>
        <w:t>However, possible roles of Mi9 depend on two</w:t>
      </w:r>
      <w:del w:id="145" w:author="Takemura, Shin-ya" w:date="2017-04-01T02:16:00Z">
        <w:r w:rsidR="00965FB3">
          <w:rPr>
            <w:rFonts w:ascii="Arial" w:eastAsiaTheme="minorEastAsia" w:hAnsi="Arial"/>
            <w:szCs w:val="32"/>
            <w:lang w:eastAsia="ja-JP"/>
          </w:rPr>
          <w:delText xml:space="preserve"> currently unknown</w:delText>
        </w:r>
      </w:del>
      <w:r w:rsidR="00965FB3">
        <w:rPr>
          <w:rFonts w:ascii="Arial" w:eastAsiaTheme="minorEastAsia" w:hAnsi="Arial"/>
          <w:szCs w:val="32"/>
          <w:lang w:eastAsia="ja-JP"/>
        </w:rPr>
        <w:t xml:space="preserve"> properties of this cell type: the sign of the glutamatergic synapse</w:t>
      </w:r>
      <w:r w:rsidR="00700A6E">
        <w:rPr>
          <w:rFonts w:ascii="Arial" w:eastAsiaTheme="minorEastAsia" w:hAnsi="Arial"/>
          <w:szCs w:val="32"/>
          <w:lang w:eastAsia="ja-JP"/>
        </w:rPr>
        <w:t xml:space="preserve">s </w:t>
      </w:r>
      <w:r w:rsidR="00965FB3">
        <w:rPr>
          <w:rFonts w:ascii="Arial" w:eastAsiaTheme="minorEastAsia" w:hAnsi="Arial"/>
          <w:szCs w:val="32"/>
          <w:lang w:eastAsia="ja-JP"/>
        </w:rPr>
        <w:t xml:space="preserve">and the nature of </w:t>
      </w:r>
      <w:r w:rsidR="00700A6E">
        <w:rPr>
          <w:rFonts w:ascii="Arial" w:eastAsiaTheme="minorEastAsia" w:hAnsi="Arial"/>
          <w:szCs w:val="32"/>
          <w:lang w:eastAsia="ja-JP"/>
        </w:rPr>
        <w:t xml:space="preserve">its </w:t>
      </w:r>
      <w:r w:rsidR="00965FB3">
        <w:rPr>
          <w:rFonts w:ascii="Arial" w:eastAsiaTheme="minorEastAsia" w:hAnsi="Arial"/>
          <w:szCs w:val="32"/>
          <w:lang w:eastAsia="ja-JP"/>
        </w:rPr>
        <w:t xml:space="preserve">light response – </w:t>
      </w:r>
      <w:r w:rsidR="00700A6E">
        <w:rPr>
          <w:rFonts w:ascii="Arial" w:eastAsiaTheme="minorEastAsia" w:hAnsi="Arial"/>
          <w:szCs w:val="32"/>
          <w:lang w:eastAsia="ja-JP"/>
        </w:rPr>
        <w:t>Mi9</w:t>
      </w:r>
      <w:r w:rsidR="00965FB3">
        <w:rPr>
          <w:rFonts w:ascii="Arial" w:eastAsiaTheme="minorEastAsia" w:hAnsi="Arial"/>
          <w:szCs w:val="32"/>
          <w:lang w:eastAsia="ja-JP"/>
        </w:rPr>
        <w:t xml:space="preserve"> might respond to OFF</w:t>
      </w:r>
      <w:r w:rsidR="00700A6E">
        <w:rPr>
          <w:rFonts w:ascii="Arial" w:eastAsiaTheme="minorEastAsia" w:hAnsi="Arial"/>
          <w:szCs w:val="32"/>
          <w:lang w:eastAsia="ja-JP"/>
        </w:rPr>
        <w:t xml:space="preserve"> </w:t>
      </w:r>
      <w:r w:rsidR="00965FB3">
        <w:rPr>
          <w:rFonts w:ascii="Arial" w:eastAsiaTheme="minorEastAsia" w:hAnsi="Arial"/>
          <w:szCs w:val="32"/>
          <w:lang w:eastAsia="ja-JP"/>
        </w:rPr>
        <w:t>rather than ON-stimuli</w:t>
      </w:r>
      <w:r w:rsidR="00700A6E">
        <w:rPr>
          <w:rFonts w:ascii="Arial" w:eastAsiaTheme="minorEastAsia" w:hAnsi="Arial"/>
          <w:szCs w:val="32"/>
          <w:lang w:eastAsia="ja-JP"/>
        </w:rPr>
        <w:t>, with main synaptic input from L3 and Mi4 (Figure 4A)</w:t>
      </w:r>
      <w:r w:rsidR="00965FB3">
        <w:rPr>
          <w:rFonts w:ascii="Arial" w:eastAsiaTheme="minorEastAsia" w:hAnsi="Arial"/>
          <w:szCs w:val="32"/>
          <w:lang w:eastAsia="ja-JP"/>
        </w:rPr>
        <w:t>.</w:t>
      </w:r>
      <w:r w:rsidR="00D078C2">
        <w:rPr>
          <w:rFonts w:ascii="Arial" w:eastAsiaTheme="minorEastAsia" w:hAnsi="Arial"/>
          <w:szCs w:val="32"/>
          <w:lang w:eastAsia="ja-JP"/>
        </w:rPr>
        <w:t xml:space="preserve"> </w:t>
      </w:r>
      <w:r w:rsidR="00BA5ADC">
        <w:rPr>
          <w:rFonts w:ascii="Arial" w:eastAsiaTheme="minorEastAsia" w:hAnsi="Arial"/>
          <w:szCs w:val="32"/>
          <w:lang w:eastAsia="ja-JP"/>
        </w:rPr>
        <w:t xml:space="preserve"> </w:t>
      </w:r>
      <w:ins w:id="146" w:author="Takemura, Shin-ya" w:date="2017-04-01T02:16:00Z">
        <w:r w:rsidR="0071168F">
          <w:rPr>
            <w:rFonts w:ascii="Arial" w:eastAsiaTheme="minorEastAsia" w:hAnsi="Arial"/>
            <w:szCs w:val="32"/>
            <w:lang w:eastAsia="ja-JP"/>
          </w:rPr>
          <w:t xml:space="preserve">Indeed recent imaging results indicate that Mi9 </w:t>
        </w:r>
        <w:r w:rsidR="00BA5ADC">
          <w:rPr>
            <w:rFonts w:ascii="Arial" w:eastAsiaTheme="minorEastAsia" w:hAnsi="Arial"/>
            <w:szCs w:val="32"/>
            <w:lang w:eastAsia="ja-JP"/>
          </w:rPr>
          <w:t xml:space="preserve">does </w:t>
        </w:r>
        <w:r w:rsidR="0071168F">
          <w:rPr>
            <w:rFonts w:ascii="Arial" w:eastAsiaTheme="minorEastAsia" w:hAnsi="Arial"/>
            <w:szCs w:val="32"/>
            <w:lang w:eastAsia="ja-JP"/>
          </w:rPr>
          <w:t>respond to OFF stimuli and is likely to provide inhibitory input to T4 dendrites (Strother et al</w:t>
        </w:r>
        <w:r w:rsidR="008B18F7">
          <w:rPr>
            <w:rFonts w:ascii="Arial" w:eastAsiaTheme="minorEastAsia" w:hAnsi="Arial"/>
            <w:szCs w:val="32"/>
            <w:lang w:eastAsia="ja-JP"/>
          </w:rPr>
          <w:t>.</w:t>
        </w:r>
        <w:r w:rsidR="0071168F">
          <w:rPr>
            <w:rFonts w:ascii="Arial" w:eastAsiaTheme="minorEastAsia" w:hAnsi="Arial"/>
            <w:szCs w:val="32"/>
            <w:lang w:eastAsia="ja-JP"/>
          </w:rPr>
          <w:t xml:space="preserve">, </w:t>
        </w:r>
        <w:r w:rsidR="00BA5ADC">
          <w:rPr>
            <w:rFonts w:ascii="Arial" w:eastAsiaTheme="minorEastAsia" w:hAnsi="Arial"/>
            <w:szCs w:val="32"/>
            <w:lang w:eastAsia="ja-JP"/>
          </w:rPr>
          <w:t xml:space="preserve">in press; </w:t>
        </w:r>
        <w:proofErr w:type="spellStart"/>
        <w:r w:rsidR="00BA5ADC">
          <w:rPr>
            <w:rFonts w:ascii="Arial" w:eastAsiaTheme="minorEastAsia" w:hAnsi="Arial"/>
            <w:szCs w:val="32"/>
            <w:lang w:eastAsia="ja-JP"/>
          </w:rPr>
          <w:t>Arenz</w:t>
        </w:r>
        <w:proofErr w:type="spellEnd"/>
        <w:r w:rsidR="00BA5ADC">
          <w:rPr>
            <w:rFonts w:ascii="Arial" w:eastAsiaTheme="minorEastAsia" w:hAnsi="Arial"/>
            <w:szCs w:val="32"/>
            <w:lang w:eastAsia="ja-JP"/>
          </w:rPr>
          <w:t xml:space="preserve"> et al., 2017</w:t>
        </w:r>
        <w:r w:rsidR="0071168F">
          <w:rPr>
            <w:rFonts w:ascii="Arial" w:eastAsiaTheme="minorEastAsia" w:hAnsi="Arial"/>
            <w:szCs w:val="32"/>
            <w:lang w:eastAsia="ja-JP"/>
          </w:rPr>
          <w:t>).</w:t>
        </w:r>
        <w:r w:rsidR="00D078C2">
          <w:rPr>
            <w:rFonts w:ascii="Arial" w:eastAsiaTheme="minorEastAsia" w:hAnsi="Arial"/>
            <w:szCs w:val="32"/>
            <w:lang w:eastAsia="ja-JP"/>
          </w:rPr>
          <w:t xml:space="preserve"> </w:t>
        </w:r>
        <w:r w:rsidR="00BA5ADC">
          <w:rPr>
            <w:rFonts w:ascii="Arial" w:eastAsiaTheme="minorEastAsia" w:hAnsi="Arial"/>
            <w:szCs w:val="32"/>
            <w:lang w:eastAsia="ja-JP"/>
          </w:rPr>
          <w:t xml:space="preserve"> </w:t>
        </w:r>
      </w:ins>
      <w:r w:rsidR="00D078C2">
        <w:rPr>
          <w:rFonts w:ascii="Arial" w:eastAsiaTheme="minorEastAsia" w:hAnsi="Arial"/>
          <w:szCs w:val="32"/>
          <w:lang w:eastAsia="ja-JP"/>
        </w:rPr>
        <w:t xml:space="preserve">T4-T4 synapses are </w:t>
      </w:r>
      <w:del w:id="147" w:author="Takemura, Shin-ya" w:date="2017-04-01T02:16:00Z">
        <w:r w:rsidR="00D078C2">
          <w:rPr>
            <w:rFonts w:ascii="Arial" w:eastAsiaTheme="minorEastAsia" w:hAnsi="Arial"/>
            <w:szCs w:val="32"/>
            <w:lang w:eastAsia="ja-JP"/>
          </w:rPr>
          <w:delText xml:space="preserve">more </w:delText>
        </w:r>
        <w:r w:rsidR="003800C7">
          <w:rPr>
            <w:rFonts w:ascii="Arial" w:eastAsiaTheme="minorEastAsia" w:hAnsi="Arial"/>
            <w:szCs w:val="32"/>
            <w:lang w:eastAsia="ja-JP"/>
          </w:rPr>
          <w:delText>favorably</w:delText>
        </w:r>
      </w:del>
      <w:ins w:id="148" w:author="Takemura, Shin-ya" w:date="2017-04-01T02:16:00Z">
        <w:r w:rsidR="0071168F">
          <w:rPr>
            <w:rFonts w:ascii="Arial" w:eastAsiaTheme="minorEastAsia" w:hAnsi="Arial"/>
            <w:szCs w:val="32"/>
            <w:lang w:eastAsia="ja-JP"/>
          </w:rPr>
          <w:t>also</w:t>
        </w:r>
      </w:ins>
      <w:r w:rsidR="00D078C2">
        <w:rPr>
          <w:rFonts w:ascii="Arial" w:eastAsiaTheme="minorEastAsia" w:hAnsi="Arial"/>
          <w:szCs w:val="32"/>
          <w:lang w:eastAsia="ja-JP"/>
        </w:rPr>
        <w:t xml:space="preserve"> qualified to contribute to an HR mechanism: </w:t>
      </w:r>
      <w:r w:rsidR="00700A6E">
        <w:rPr>
          <w:rFonts w:ascii="Arial" w:eastAsiaTheme="minorEastAsia" w:hAnsi="Arial"/>
          <w:szCs w:val="32"/>
          <w:lang w:eastAsia="ja-JP"/>
        </w:rPr>
        <w:t>i</w:t>
      </w:r>
      <w:r w:rsidR="00D078C2">
        <w:rPr>
          <w:rFonts w:ascii="Arial" w:eastAsiaTheme="minorEastAsia" w:hAnsi="Arial"/>
          <w:szCs w:val="32"/>
          <w:lang w:eastAsia="ja-JP"/>
        </w:rPr>
        <w:t xml:space="preserve">nput from other T4s is </w:t>
      </w:r>
      <w:del w:id="149" w:author="Takemura, Shin-ya" w:date="2017-04-01T02:16:00Z">
        <w:r w:rsidR="00D078C2">
          <w:rPr>
            <w:rFonts w:ascii="Arial" w:eastAsiaTheme="minorEastAsia" w:hAnsi="Arial"/>
            <w:szCs w:val="32"/>
            <w:lang w:eastAsia="ja-JP"/>
          </w:rPr>
          <w:delText xml:space="preserve">both </w:delText>
        </w:r>
      </w:del>
      <w:r w:rsidR="00D078C2">
        <w:rPr>
          <w:rFonts w:ascii="Arial" w:eastAsiaTheme="minorEastAsia" w:hAnsi="Arial"/>
          <w:szCs w:val="32"/>
          <w:lang w:eastAsia="ja-JP"/>
        </w:rPr>
        <w:t xml:space="preserve">spatially offset against the cells’ preferred direction (Figure </w:t>
      </w:r>
      <w:del w:id="150" w:author="Takemura, Shin-ya" w:date="2017-04-01T02:16:00Z">
        <w:r w:rsidR="00D078C2">
          <w:rPr>
            <w:rFonts w:ascii="Arial" w:eastAsiaTheme="minorEastAsia" w:hAnsi="Arial"/>
            <w:szCs w:val="32"/>
            <w:lang w:eastAsia="ja-JP"/>
          </w:rPr>
          <w:delText>3F</w:delText>
        </w:r>
      </w:del>
      <w:ins w:id="151" w:author="Takemura, Shin-ya" w:date="2017-04-01T02:16:00Z">
        <w:r w:rsidR="00DE0E62">
          <w:rPr>
            <w:rFonts w:ascii="Arial" w:eastAsiaTheme="minorEastAsia" w:hAnsi="Arial"/>
            <w:szCs w:val="32"/>
            <w:lang w:eastAsia="ja-JP"/>
          </w:rPr>
          <w:t>3E</w:t>
        </w:r>
      </w:ins>
      <w:r w:rsidR="00D078C2">
        <w:rPr>
          <w:rFonts w:ascii="Arial" w:eastAsiaTheme="minorEastAsia" w:hAnsi="Arial"/>
          <w:szCs w:val="32"/>
          <w:lang w:eastAsia="ja-JP"/>
        </w:rPr>
        <w:t xml:space="preserve">) and predicted to be </w:t>
      </w:r>
      <w:r w:rsidR="00700A6E">
        <w:rPr>
          <w:rFonts w:ascii="Arial" w:eastAsiaTheme="minorEastAsia" w:hAnsi="Arial"/>
          <w:szCs w:val="32"/>
          <w:lang w:eastAsia="ja-JP"/>
        </w:rPr>
        <w:t xml:space="preserve">delayed </w:t>
      </w:r>
      <w:r w:rsidR="00D078C2">
        <w:rPr>
          <w:rFonts w:ascii="Arial" w:eastAsiaTheme="minorEastAsia" w:hAnsi="Arial"/>
          <w:szCs w:val="32"/>
          <w:lang w:eastAsia="ja-JP"/>
        </w:rPr>
        <w:t xml:space="preserve">since an </w:t>
      </w:r>
      <w:r w:rsidR="00700A6E">
        <w:rPr>
          <w:rFonts w:ascii="Arial" w:eastAsiaTheme="minorEastAsia" w:hAnsi="Arial"/>
          <w:szCs w:val="32"/>
          <w:lang w:eastAsia="ja-JP"/>
        </w:rPr>
        <w:t>additional synapse is involved (</w:t>
      </w:r>
      <w:r w:rsidR="00D078C2">
        <w:rPr>
          <w:rFonts w:ascii="Arial" w:eastAsiaTheme="minorEastAsia" w:hAnsi="Arial"/>
          <w:szCs w:val="32"/>
          <w:lang w:eastAsia="ja-JP"/>
        </w:rPr>
        <w:t>e.g. Mi1</w:t>
      </w:r>
      <w:r w:rsidR="00922546" w:rsidRPr="003743FC">
        <w:rPr>
          <w:rFonts w:ascii="Arial" w:eastAsiaTheme="minorEastAsia" w:hAnsi="Arial" w:cs="Arial"/>
          <w:color w:val="000000"/>
          <w:szCs w:val="32"/>
          <w:lang w:eastAsia="ja-JP"/>
        </w:rPr>
        <w:t>→</w:t>
      </w:r>
      <w:r w:rsidR="00D078C2">
        <w:rPr>
          <w:rFonts w:ascii="Arial" w:eastAsiaTheme="minorEastAsia" w:hAnsi="Arial"/>
          <w:szCs w:val="32"/>
          <w:lang w:eastAsia="ja-JP"/>
        </w:rPr>
        <w:t>T4</w:t>
      </w:r>
      <w:r w:rsidR="00922546" w:rsidRPr="003743FC">
        <w:rPr>
          <w:rFonts w:ascii="Arial" w:eastAsiaTheme="minorEastAsia" w:hAnsi="Arial" w:cs="Arial"/>
          <w:color w:val="000000"/>
          <w:szCs w:val="32"/>
          <w:lang w:eastAsia="ja-JP"/>
        </w:rPr>
        <w:t>→</w:t>
      </w:r>
      <w:r w:rsidR="00D078C2">
        <w:rPr>
          <w:rFonts w:ascii="Arial" w:eastAsiaTheme="minorEastAsia" w:hAnsi="Arial"/>
          <w:szCs w:val="32"/>
          <w:lang w:eastAsia="ja-JP"/>
        </w:rPr>
        <w:t>T4 vs Mi1</w:t>
      </w:r>
      <w:r w:rsidR="00922546" w:rsidRPr="003743FC">
        <w:rPr>
          <w:rFonts w:ascii="Arial" w:eastAsiaTheme="minorEastAsia" w:hAnsi="Arial" w:cs="Arial"/>
          <w:color w:val="000000"/>
          <w:szCs w:val="32"/>
          <w:lang w:eastAsia="ja-JP"/>
        </w:rPr>
        <w:t>→</w:t>
      </w:r>
      <w:r w:rsidR="00D078C2">
        <w:rPr>
          <w:rFonts w:ascii="Arial" w:eastAsiaTheme="minorEastAsia" w:hAnsi="Arial"/>
          <w:szCs w:val="32"/>
          <w:lang w:eastAsia="ja-JP"/>
        </w:rPr>
        <w:t xml:space="preserve">T4).  </w:t>
      </w:r>
      <w:r w:rsidR="00146FF8">
        <w:rPr>
          <w:rFonts w:ascii="Arial" w:eastAsiaTheme="minorEastAsia" w:hAnsi="Arial"/>
          <w:szCs w:val="32"/>
          <w:lang w:eastAsia="ja-JP"/>
        </w:rPr>
        <w:t>However, blocking</w:t>
      </w:r>
      <w:r w:rsidR="00B95BB8">
        <w:rPr>
          <w:rFonts w:ascii="Arial" w:eastAsiaTheme="minorEastAsia" w:hAnsi="Arial"/>
          <w:szCs w:val="32"/>
          <w:lang w:eastAsia="ja-JP"/>
        </w:rPr>
        <w:t xml:space="preserve"> T4’s synaptic outputs</w:t>
      </w:r>
      <w:r w:rsidR="00D078C2">
        <w:rPr>
          <w:rFonts w:ascii="Arial" w:eastAsiaTheme="minorEastAsia" w:hAnsi="Arial"/>
          <w:szCs w:val="32"/>
          <w:lang w:eastAsia="ja-JP"/>
        </w:rPr>
        <w:t xml:space="preserve"> does not abolish directionally selective responses in T4 (</w:t>
      </w:r>
      <w:r w:rsidR="00D078C2" w:rsidRPr="003743FC">
        <w:rPr>
          <w:rFonts w:ascii="Arial" w:eastAsiaTheme="minorEastAsia" w:hAnsi="Arial"/>
          <w:szCs w:val="32"/>
          <w:lang w:eastAsia="ja-JP"/>
        </w:rPr>
        <w:t>Haag et al., 2016</w:t>
      </w:r>
      <w:r w:rsidR="00D078C2">
        <w:rPr>
          <w:rFonts w:ascii="Arial" w:eastAsiaTheme="minorEastAsia" w:hAnsi="Arial"/>
          <w:szCs w:val="32"/>
          <w:lang w:eastAsia="ja-JP"/>
        </w:rPr>
        <w:t>), suggesting that a mechanism based on T4-T4 synapses would, at least under some conditions, have to act in parallel with others.</w:t>
      </w:r>
      <w:r w:rsidR="00041B40">
        <w:rPr>
          <w:rFonts w:ascii="Arial" w:eastAsiaTheme="minorEastAsia" w:hAnsi="Arial"/>
          <w:szCs w:val="32"/>
          <w:lang w:eastAsia="ja-JP"/>
        </w:rPr>
        <w:t xml:space="preserve">  </w:t>
      </w:r>
      <w:r w:rsidR="00B95BB8">
        <w:rPr>
          <w:rFonts w:ascii="Arial" w:eastAsiaTheme="minorEastAsia" w:hAnsi="Arial"/>
          <w:szCs w:val="32"/>
          <w:lang w:eastAsia="ja-JP"/>
        </w:rPr>
        <w:t>Such parallel contributions of several T4 input pathways could, for example, serve to</w:t>
      </w:r>
      <w:r w:rsidR="0078696B">
        <w:rPr>
          <w:rFonts w:ascii="Arial" w:eastAsiaTheme="minorEastAsia" w:hAnsi="Arial"/>
          <w:szCs w:val="32"/>
          <w:lang w:eastAsia="ja-JP"/>
        </w:rPr>
        <w:t xml:space="preserve"> </w:t>
      </w:r>
      <w:r w:rsidR="0078696B" w:rsidRPr="00836184">
        <w:rPr>
          <w:rFonts w:ascii="Arial" w:eastAsiaTheme="minorEastAsia" w:hAnsi="Arial"/>
          <w:szCs w:val="32"/>
          <w:lang w:eastAsia="ja-JP"/>
        </w:rPr>
        <w:t>broaden the T4 response curve for</w:t>
      </w:r>
      <w:r w:rsidR="009827E5">
        <w:rPr>
          <w:rFonts w:ascii="Arial" w:eastAsiaTheme="minorEastAsia" w:hAnsi="Arial"/>
          <w:szCs w:val="32"/>
          <w:lang w:eastAsia="ja-JP"/>
        </w:rPr>
        <w:t>:</w:t>
      </w:r>
      <w:r w:rsidR="0078696B" w:rsidRPr="00836184">
        <w:rPr>
          <w:rFonts w:ascii="Arial" w:eastAsiaTheme="minorEastAsia" w:hAnsi="Arial"/>
          <w:szCs w:val="32"/>
          <w:lang w:eastAsia="ja-JP"/>
        </w:rPr>
        <w:t xml:space="preserve"> stimulus velocity, which peaks at a temporal frequency of ~1 Hz (Maisak et al., 2013); </w:t>
      </w:r>
      <w:del w:id="152" w:author="Takemura, Shin-ya" w:date="2017-04-01T02:16:00Z">
        <w:r w:rsidR="0078696B" w:rsidRPr="00836184">
          <w:rPr>
            <w:rFonts w:ascii="Arial" w:eastAsiaTheme="minorEastAsia" w:hAnsi="Arial"/>
            <w:szCs w:val="32"/>
            <w:lang w:eastAsia="ja-JP"/>
          </w:rPr>
          <w:delText xml:space="preserve">the range of contrast specificities (Ammer et al., 2015); </w:delText>
        </w:r>
      </w:del>
      <w:r w:rsidR="0078696B" w:rsidRPr="00836184">
        <w:rPr>
          <w:rFonts w:ascii="Arial" w:eastAsiaTheme="minorEastAsia" w:hAnsi="Arial"/>
          <w:szCs w:val="32"/>
          <w:lang w:eastAsia="ja-JP"/>
        </w:rPr>
        <w:t>or the range of stimulus modalities, for example to different light intensities or stimuli of differing spectral composition.</w:t>
      </w:r>
    </w:p>
    <w:p w14:paraId="5C14C150" w14:textId="77777777" w:rsidR="004E716A" w:rsidRDefault="004E716A" w:rsidP="004E716A">
      <w:pPr>
        <w:autoSpaceDE w:val="0"/>
        <w:autoSpaceDN w:val="0"/>
        <w:adjustRightInd w:val="0"/>
        <w:spacing w:line="360" w:lineRule="auto"/>
        <w:rPr>
          <w:rFonts w:ascii="Arial" w:eastAsiaTheme="minorEastAsia" w:hAnsi="Arial"/>
          <w:szCs w:val="32"/>
          <w:lang w:val="en-GB" w:eastAsia="ja-JP"/>
        </w:rPr>
      </w:pPr>
    </w:p>
    <w:p w14:paraId="23490523" w14:textId="77777777" w:rsidR="004E716A" w:rsidRPr="004E716A" w:rsidRDefault="00FF5811" w:rsidP="004E716A">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t>Conclusion</w:t>
      </w:r>
    </w:p>
    <w:p w14:paraId="4356D8D8" w14:textId="64A73DB6" w:rsidR="004C2367" w:rsidRDefault="004C2367" w:rsidP="004E716A">
      <w:pPr>
        <w:autoSpaceDE w:val="0"/>
        <w:autoSpaceDN w:val="0"/>
        <w:adjustRightInd w:val="0"/>
        <w:spacing w:line="360" w:lineRule="auto"/>
        <w:rPr>
          <w:rFonts w:ascii="Arial" w:eastAsiaTheme="minorEastAsia" w:hAnsi="Arial"/>
          <w:szCs w:val="32"/>
          <w:lang w:val="en-GB" w:eastAsia="ja-JP"/>
        </w:rPr>
      </w:pPr>
      <w:r>
        <w:rPr>
          <w:rFonts w:ascii="Arial" w:eastAsiaTheme="minorEastAsia" w:hAnsi="Arial"/>
          <w:szCs w:val="32"/>
          <w:lang w:eastAsia="ja-JP"/>
        </w:rPr>
        <w:t>In summary, w</w:t>
      </w:r>
      <w:r w:rsidR="00797492" w:rsidRPr="003743FC">
        <w:rPr>
          <w:rFonts w:ascii="Arial" w:eastAsiaTheme="minorEastAsia" w:hAnsi="Arial" w:hint="eastAsia"/>
          <w:szCs w:val="32"/>
          <w:lang w:eastAsia="ja-JP"/>
        </w:rPr>
        <w:t>e report</w:t>
      </w:r>
      <w:r w:rsidR="00797492" w:rsidRPr="003743FC">
        <w:rPr>
          <w:rFonts w:ascii="Arial" w:eastAsiaTheme="minorEastAsia" w:hAnsi="Arial"/>
          <w:szCs w:val="32"/>
          <w:lang w:val="en-GB" w:eastAsia="ja-JP"/>
        </w:rPr>
        <w:t xml:space="preserve"> the c</w:t>
      </w:r>
      <w:r w:rsidR="00B865BB" w:rsidRPr="003743FC">
        <w:rPr>
          <w:rFonts w:ascii="Arial" w:eastAsiaTheme="minorEastAsia" w:hAnsi="Arial"/>
          <w:szCs w:val="32"/>
          <w:lang w:val="en-GB" w:eastAsia="ja-JP"/>
        </w:rPr>
        <w:t xml:space="preserve">omplete set of input cell types </w:t>
      </w:r>
      <w:r w:rsidR="00B865BB" w:rsidRPr="003743FC">
        <w:rPr>
          <w:rFonts w:ascii="Arial" w:eastAsiaTheme="minorEastAsia" w:hAnsi="Arial" w:hint="eastAsia"/>
          <w:szCs w:val="32"/>
          <w:lang w:val="en-GB" w:eastAsia="ja-JP"/>
        </w:rPr>
        <w:t>to</w:t>
      </w:r>
      <w:r w:rsidR="00797492" w:rsidRPr="003743FC">
        <w:rPr>
          <w:rFonts w:ascii="Arial" w:eastAsiaTheme="minorEastAsia" w:hAnsi="Arial"/>
          <w:szCs w:val="32"/>
          <w:lang w:val="en-GB" w:eastAsia="ja-JP"/>
        </w:rPr>
        <w:t xml:space="preserve"> direction-selective T4 cells</w:t>
      </w:r>
      <w:r w:rsidR="00797492" w:rsidRPr="003743FC">
        <w:rPr>
          <w:rFonts w:ascii="Arial" w:eastAsiaTheme="minorEastAsia" w:hAnsi="Arial"/>
          <w:szCs w:val="32"/>
          <w:lang w:eastAsia="ja-JP"/>
        </w:rPr>
        <w:t xml:space="preserve">, </w:t>
      </w:r>
      <w:r w:rsidR="005C7520" w:rsidRPr="003743FC">
        <w:rPr>
          <w:rFonts w:ascii="Arial" w:eastAsiaTheme="minorEastAsia" w:hAnsi="Arial"/>
          <w:szCs w:val="32"/>
          <w:lang w:eastAsia="ja-JP"/>
        </w:rPr>
        <w:t>and reveal</w:t>
      </w:r>
      <w:r w:rsidR="00B865BB" w:rsidRPr="003743FC">
        <w:rPr>
          <w:rFonts w:ascii="Arial" w:eastAsiaTheme="minorEastAsia" w:hAnsi="Arial" w:hint="eastAsia"/>
          <w:szCs w:val="32"/>
          <w:lang w:eastAsia="ja-JP"/>
        </w:rPr>
        <w:t xml:space="preserve"> th</w:t>
      </w:r>
      <w:r w:rsidR="005C7520" w:rsidRPr="003743FC">
        <w:rPr>
          <w:rFonts w:ascii="Arial" w:eastAsiaTheme="minorEastAsia" w:hAnsi="Arial"/>
          <w:szCs w:val="32"/>
          <w:lang w:eastAsia="ja-JP"/>
        </w:rPr>
        <w:t>at th</w:t>
      </w:r>
      <w:r w:rsidR="00B865BB" w:rsidRPr="003743FC">
        <w:rPr>
          <w:rFonts w:ascii="Arial" w:eastAsiaTheme="minorEastAsia" w:hAnsi="Arial" w:hint="eastAsia"/>
          <w:szCs w:val="32"/>
          <w:lang w:eastAsia="ja-JP"/>
        </w:rPr>
        <w:t>e</w:t>
      </w:r>
      <w:r w:rsidR="00571489">
        <w:rPr>
          <w:rFonts w:ascii="Arial" w:eastAsiaTheme="minorEastAsia" w:hAnsi="Arial"/>
          <w:szCs w:val="32"/>
          <w:lang w:eastAsia="ja-JP"/>
        </w:rPr>
        <w:t>se</w:t>
      </w:r>
      <w:r w:rsidR="00797492" w:rsidRPr="003743FC">
        <w:rPr>
          <w:rFonts w:ascii="Arial" w:eastAsiaTheme="minorEastAsia" w:hAnsi="Arial"/>
          <w:szCs w:val="32"/>
          <w:lang w:val="en-GB" w:eastAsia="ja-JP"/>
        </w:rPr>
        <w:t xml:space="preserve"> circuits are anatomically qualified to implement </w:t>
      </w:r>
      <w:r w:rsidR="00B865BB" w:rsidRPr="003743FC">
        <w:rPr>
          <w:rFonts w:ascii="Arial" w:eastAsiaTheme="minorEastAsia" w:hAnsi="Arial" w:hint="eastAsia"/>
          <w:szCs w:val="32"/>
          <w:lang w:val="en-GB" w:eastAsia="ja-JP"/>
        </w:rPr>
        <w:t xml:space="preserve">direction selectivity </w:t>
      </w:r>
      <w:r w:rsidR="001C7468" w:rsidRPr="003743FC">
        <w:rPr>
          <w:rFonts w:ascii="Arial" w:eastAsiaTheme="minorEastAsia" w:hAnsi="Arial"/>
          <w:szCs w:val="32"/>
          <w:lang w:val="en-GB" w:eastAsia="ja-JP"/>
        </w:rPr>
        <w:t>using</w:t>
      </w:r>
      <w:r w:rsidR="001C7468" w:rsidRPr="003743FC">
        <w:rPr>
          <w:rFonts w:ascii="Arial" w:eastAsiaTheme="minorEastAsia" w:hAnsi="Arial" w:hint="eastAsia"/>
          <w:szCs w:val="32"/>
          <w:lang w:val="en-GB" w:eastAsia="ja-JP"/>
        </w:rPr>
        <w:t xml:space="preserve"> </w:t>
      </w:r>
      <w:r w:rsidR="00B865BB" w:rsidRPr="003743FC">
        <w:rPr>
          <w:rFonts w:ascii="Arial" w:eastAsiaTheme="minorEastAsia" w:hAnsi="Arial" w:hint="eastAsia"/>
          <w:szCs w:val="32"/>
          <w:lang w:val="en-GB" w:eastAsia="ja-JP"/>
        </w:rPr>
        <w:t xml:space="preserve">both </w:t>
      </w:r>
      <w:r w:rsidR="0082596D">
        <w:rPr>
          <w:rFonts w:ascii="Arial" w:eastAsiaTheme="minorEastAsia" w:hAnsi="Arial"/>
          <w:szCs w:val="32"/>
          <w:lang w:val="en-GB" w:eastAsia="ja-JP"/>
        </w:rPr>
        <w:t>HR model</w:t>
      </w:r>
      <w:r>
        <w:rPr>
          <w:rFonts w:ascii="Arial" w:eastAsiaTheme="minorEastAsia" w:hAnsi="Arial"/>
          <w:szCs w:val="32"/>
          <w:lang w:val="en-GB" w:eastAsia="ja-JP"/>
        </w:rPr>
        <w:t xml:space="preserve"> </w:t>
      </w:r>
      <w:r w:rsidR="00B865BB" w:rsidRPr="003743FC">
        <w:rPr>
          <w:rFonts w:ascii="Arial" w:eastAsiaTheme="minorEastAsia" w:hAnsi="Arial" w:hint="eastAsia"/>
          <w:szCs w:val="32"/>
          <w:lang w:val="en-GB" w:eastAsia="ja-JP"/>
        </w:rPr>
        <w:t xml:space="preserve">preferred-direction enhancement and </w:t>
      </w:r>
      <w:r w:rsidR="007A0734">
        <w:rPr>
          <w:rFonts w:ascii="Arial" w:eastAsiaTheme="minorEastAsia" w:hAnsi="Arial"/>
          <w:szCs w:val="32"/>
          <w:lang w:val="en-GB" w:eastAsia="ja-JP"/>
        </w:rPr>
        <w:t xml:space="preserve">BL model </w:t>
      </w:r>
      <w:r w:rsidR="00B865BB" w:rsidRPr="003743FC">
        <w:rPr>
          <w:rFonts w:ascii="Arial" w:eastAsiaTheme="minorEastAsia" w:hAnsi="Arial" w:hint="eastAsia"/>
          <w:szCs w:val="32"/>
          <w:lang w:val="en-GB" w:eastAsia="ja-JP"/>
        </w:rPr>
        <w:t>null-direction suppression</w:t>
      </w:r>
      <w:r w:rsidR="00B5339B" w:rsidRPr="003743FC">
        <w:rPr>
          <w:rFonts w:ascii="Arial" w:eastAsiaTheme="minorEastAsia" w:hAnsi="Arial"/>
          <w:szCs w:val="32"/>
          <w:lang w:val="en-GB" w:eastAsia="ja-JP"/>
        </w:rPr>
        <w:t xml:space="preserve">, </w:t>
      </w:r>
      <w:r w:rsidR="00BA5ADC">
        <w:rPr>
          <w:rFonts w:ascii="Arial" w:eastAsiaTheme="minorEastAsia" w:hAnsi="Arial"/>
          <w:szCs w:val="32"/>
          <w:lang w:val="en-GB" w:eastAsia="ja-JP"/>
        </w:rPr>
        <w:t>as</w:t>
      </w:r>
      <w:r w:rsidR="001E2061">
        <w:rPr>
          <w:rFonts w:ascii="Arial" w:eastAsiaTheme="minorEastAsia" w:hAnsi="Arial"/>
          <w:szCs w:val="32"/>
          <w:lang w:val="en-GB" w:eastAsia="ja-JP"/>
        </w:rPr>
        <w:t xml:space="preserve"> </w:t>
      </w:r>
      <w:ins w:id="153" w:author="Takemura, Shin-ya" w:date="2017-04-01T02:16:00Z">
        <w:r w:rsidR="00FE772D">
          <w:rPr>
            <w:rFonts w:ascii="Arial" w:eastAsiaTheme="minorEastAsia" w:hAnsi="Arial"/>
            <w:szCs w:val="32"/>
            <w:lang w:val="en-GB" w:eastAsia="ja-JP"/>
          </w:rPr>
          <w:t>has</w:t>
        </w:r>
        <w:r w:rsidR="00173C53">
          <w:rPr>
            <w:rFonts w:ascii="Arial" w:eastAsiaTheme="minorEastAsia" w:hAnsi="Arial"/>
            <w:szCs w:val="32"/>
            <w:lang w:val="en-GB" w:eastAsia="ja-JP"/>
          </w:rPr>
          <w:t xml:space="preserve"> </w:t>
        </w:r>
      </w:ins>
      <w:r w:rsidR="00173C53">
        <w:rPr>
          <w:rFonts w:ascii="Arial" w:eastAsiaTheme="minorEastAsia" w:hAnsi="Arial"/>
          <w:szCs w:val="32"/>
          <w:lang w:val="en-GB" w:eastAsia="ja-JP"/>
        </w:rPr>
        <w:t>indeed</w:t>
      </w:r>
      <w:r w:rsidR="00FE772D">
        <w:rPr>
          <w:rFonts w:ascii="Arial" w:eastAsiaTheme="minorEastAsia" w:hAnsi="Arial"/>
          <w:szCs w:val="32"/>
          <w:lang w:val="en-GB" w:eastAsia="ja-JP"/>
        </w:rPr>
        <w:t xml:space="preserve"> </w:t>
      </w:r>
      <w:r w:rsidR="00173C53">
        <w:rPr>
          <w:rFonts w:ascii="Arial" w:eastAsiaTheme="minorEastAsia" w:hAnsi="Arial"/>
          <w:szCs w:val="32"/>
          <w:lang w:val="en-GB" w:eastAsia="ja-JP"/>
        </w:rPr>
        <w:t xml:space="preserve">recently </w:t>
      </w:r>
      <w:ins w:id="154" w:author="Takemura, Shin-ya" w:date="2017-04-01T02:16:00Z">
        <w:r w:rsidR="00173C53">
          <w:rPr>
            <w:rFonts w:ascii="Arial" w:eastAsiaTheme="minorEastAsia" w:hAnsi="Arial"/>
            <w:szCs w:val="32"/>
            <w:lang w:val="en-GB" w:eastAsia="ja-JP"/>
          </w:rPr>
          <w:t>been</w:t>
        </w:r>
        <w:r w:rsidR="00B5339B" w:rsidRPr="003743FC">
          <w:rPr>
            <w:rFonts w:ascii="Arial" w:eastAsiaTheme="minorEastAsia" w:hAnsi="Arial"/>
            <w:szCs w:val="32"/>
            <w:lang w:val="en-GB" w:eastAsia="ja-JP"/>
          </w:rPr>
          <w:t xml:space="preserve"> </w:t>
        </w:r>
      </w:ins>
      <w:r w:rsidR="00B5339B" w:rsidRPr="003743FC">
        <w:rPr>
          <w:rFonts w:ascii="Arial" w:eastAsiaTheme="minorEastAsia" w:hAnsi="Arial"/>
          <w:szCs w:val="32"/>
          <w:lang w:val="en-GB" w:eastAsia="ja-JP"/>
        </w:rPr>
        <w:t>reported from imaging studies</w:t>
      </w:r>
      <w:r w:rsidR="001E7FBE" w:rsidRPr="003743FC">
        <w:rPr>
          <w:rFonts w:ascii="Arial" w:eastAsiaTheme="minorEastAsia" w:hAnsi="Arial"/>
          <w:szCs w:val="32"/>
          <w:lang w:eastAsia="ja-JP"/>
        </w:rPr>
        <w:t xml:space="preserve"> </w:t>
      </w:r>
      <w:ins w:id="155" w:author="Takemura, Shin-ya" w:date="2017-04-01T02:16:00Z">
        <w:r w:rsidR="001E2061">
          <w:rPr>
            <w:rFonts w:ascii="Arial" w:eastAsiaTheme="minorEastAsia" w:hAnsi="Arial"/>
            <w:szCs w:val="32"/>
            <w:lang w:eastAsia="ja-JP"/>
          </w:rPr>
          <w:t>in</w:t>
        </w:r>
        <w:r w:rsidR="00FE772D">
          <w:rPr>
            <w:rFonts w:ascii="Arial" w:eastAsiaTheme="minorEastAsia" w:hAnsi="Arial"/>
            <w:szCs w:val="32"/>
            <w:lang w:eastAsia="ja-JP"/>
          </w:rPr>
          <w:t xml:space="preserve"> </w:t>
        </w:r>
        <w:r w:rsidR="00BA5ADC">
          <w:rPr>
            <w:rFonts w:ascii="Arial" w:eastAsiaTheme="minorEastAsia" w:hAnsi="Arial"/>
            <w:szCs w:val="32"/>
            <w:lang w:eastAsia="ja-JP"/>
          </w:rPr>
          <w:t xml:space="preserve">both </w:t>
        </w:r>
        <w:r w:rsidR="00FE772D">
          <w:rPr>
            <w:rFonts w:ascii="Arial" w:eastAsiaTheme="minorEastAsia" w:hAnsi="Arial"/>
            <w:szCs w:val="32"/>
            <w:lang w:eastAsia="ja-JP"/>
          </w:rPr>
          <w:t xml:space="preserve">T4 </w:t>
        </w:r>
        <w:r w:rsidR="001E7FBE" w:rsidRPr="003743FC">
          <w:rPr>
            <w:rFonts w:ascii="Arial" w:eastAsiaTheme="minorEastAsia" w:hAnsi="Arial"/>
            <w:szCs w:val="32"/>
            <w:lang w:eastAsia="ja-JP"/>
          </w:rPr>
          <w:t>(</w:t>
        </w:r>
        <w:r w:rsidR="00003769" w:rsidRPr="003743FC">
          <w:rPr>
            <w:rFonts w:ascii="Arial" w:eastAsiaTheme="minorEastAsia" w:hAnsi="Arial"/>
            <w:szCs w:val="32"/>
            <w:lang w:eastAsia="ja-JP"/>
          </w:rPr>
          <w:t>Haag et al., 2016</w:t>
        </w:r>
        <w:r w:rsidR="001E7FBE" w:rsidRPr="003743FC">
          <w:rPr>
            <w:rFonts w:ascii="Arial" w:eastAsiaTheme="minorEastAsia" w:hAnsi="Arial"/>
            <w:szCs w:val="32"/>
            <w:lang w:eastAsia="ja-JP"/>
          </w:rPr>
          <w:t>)</w:t>
        </w:r>
        <w:r w:rsidR="00FE772D">
          <w:rPr>
            <w:rFonts w:ascii="Arial" w:eastAsiaTheme="minorEastAsia" w:hAnsi="Arial"/>
            <w:szCs w:val="32"/>
            <w:lang w:eastAsia="ja-JP"/>
          </w:rPr>
          <w:t xml:space="preserve"> and T5 cells </w:t>
        </w:r>
      </w:ins>
      <w:r w:rsidR="00FE772D">
        <w:rPr>
          <w:rFonts w:ascii="Arial" w:eastAsiaTheme="minorEastAsia" w:hAnsi="Arial"/>
          <w:szCs w:val="32"/>
          <w:lang w:eastAsia="ja-JP"/>
        </w:rPr>
        <w:t>(Leong et al.,</w:t>
      </w:r>
      <w:del w:id="156" w:author="Takemura, Shin-ya" w:date="2017-04-01T02:16:00Z">
        <w:r w:rsidR="00003769" w:rsidRPr="003743FC">
          <w:rPr>
            <w:rFonts w:ascii="Arial" w:eastAsiaTheme="minorEastAsia" w:hAnsi="Arial"/>
            <w:szCs w:val="32"/>
            <w:lang w:eastAsia="ja-JP"/>
          </w:rPr>
          <w:delText xml:space="preserve"> 2016; Haag et al.,</w:delText>
        </w:r>
      </w:del>
      <w:r w:rsidR="00FE772D">
        <w:rPr>
          <w:rFonts w:ascii="Arial" w:eastAsiaTheme="minorEastAsia" w:hAnsi="Arial"/>
          <w:szCs w:val="32"/>
          <w:lang w:eastAsia="ja-JP"/>
        </w:rPr>
        <w:t xml:space="preserve"> 2016)</w:t>
      </w:r>
      <w:r w:rsidR="00B865BB" w:rsidRPr="003743FC">
        <w:rPr>
          <w:rFonts w:ascii="Arial" w:eastAsiaTheme="minorEastAsia" w:hAnsi="Arial" w:hint="eastAsia"/>
          <w:szCs w:val="32"/>
          <w:lang w:val="en-GB" w:eastAsia="ja-JP"/>
        </w:rPr>
        <w:t xml:space="preserve">. </w:t>
      </w:r>
      <w:r w:rsidR="005C7520" w:rsidRPr="003743FC">
        <w:rPr>
          <w:rFonts w:ascii="Arial" w:eastAsiaTheme="minorEastAsia" w:hAnsi="Arial"/>
          <w:szCs w:val="32"/>
          <w:lang w:val="en-GB" w:eastAsia="ja-JP"/>
        </w:rPr>
        <w:t xml:space="preserve"> W</w:t>
      </w:r>
      <w:r w:rsidR="005C7520" w:rsidRPr="003743FC">
        <w:rPr>
          <w:rFonts w:ascii="Arial" w:eastAsiaTheme="minorEastAsia" w:hAnsi="Arial" w:hint="eastAsia"/>
          <w:szCs w:val="32"/>
          <w:lang w:val="en-GB" w:eastAsia="ja-JP"/>
        </w:rPr>
        <w:t xml:space="preserve">hile not </w:t>
      </w:r>
      <w:r w:rsidR="005C7520" w:rsidRPr="003743FC">
        <w:rPr>
          <w:rFonts w:ascii="Arial" w:eastAsiaTheme="minorEastAsia" w:hAnsi="Arial"/>
          <w:szCs w:val="32"/>
          <w:lang w:val="en-GB" w:eastAsia="ja-JP"/>
        </w:rPr>
        <w:t>precluding</w:t>
      </w:r>
      <w:r w:rsidR="005C7520" w:rsidRPr="003743FC">
        <w:rPr>
          <w:rFonts w:ascii="Arial" w:eastAsiaTheme="minorEastAsia" w:hAnsi="Arial" w:hint="eastAsia"/>
          <w:szCs w:val="32"/>
          <w:lang w:val="en-GB" w:eastAsia="ja-JP"/>
        </w:rPr>
        <w:t xml:space="preserve"> the </w:t>
      </w:r>
      <w:r w:rsidR="005C7520" w:rsidRPr="003743FC">
        <w:rPr>
          <w:rFonts w:ascii="Arial" w:eastAsiaTheme="minorEastAsia" w:hAnsi="Arial"/>
          <w:szCs w:val="32"/>
          <w:lang w:val="en-GB" w:eastAsia="ja-JP"/>
        </w:rPr>
        <w:t xml:space="preserve">contribution of specific inputs to </w:t>
      </w:r>
      <w:r w:rsidR="005C7520" w:rsidRPr="003743FC">
        <w:rPr>
          <w:rFonts w:ascii="Arial" w:eastAsiaTheme="minorEastAsia" w:hAnsi="Arial" w:hint="eastAsia"/>
          <w:szCs w:val="32"/>
          <w:lang w:val="en-GB" w:eastAsia="ja-JP"/>
        </w:rPr>
        <w:t>directional selectivity</w:t>
      </w:r>
      <w:r w:rsidR="005F1F66" w:rsidRPr="003743FC">
        <w:rPr>
          <w:rFonts w:ascii="Arial" w:eastAsiaTheme="minorEastAsia" w:hAnsi="Arial"/>
          <w:szCs w:val="32"/>
          <w:lang w:val="en-GB" w:eastAsia="ja-JP"/>
        </w:rPr>
        <w:t>,</w:t>
      </w:r>
      <w:r w:rsidR="005C7520" w:rsidRPr="003743FC">
        <w:rPr>
          <w:rFonts w:ascii="Arial" w:eastAsiaTheme="minorEastAsia" w:hAnsi="Arial" w:hint="eastAsia"/>
          <w:szCs w:val="32"/>
          <w:lang w:val="en-GB" w:eastAsia="ja-JP"/>
        </w:rPr>
        <w:t xml:space="preserve"> </w:t>
      </w:r>
      <w:r w:rsidR="005C7520" w:rsidRPr="003743FC">
        <w:rPr>
          <w:rFonts w:ascii="Arial" w:eastAsiaTheme="minorEastAsia" w:hAnsi="Arial"/>
          <w:szCs w:val="32"/>
          <w:lang w:val="en-GB" w:eastAsia="ja-JP"/>
        </w:rPr>
        <w:t>s</w:t>
      </w:r>
      <w:r w:rsidR="00B865BB" w:rsidRPr="003743FC">
        <w:rPr>
          <w:rFonts w:ascii="Arial" w:eastAsiaTheme="minorEastAsia" w:hAnsi="Arial" w:hint="eastAsia"/>
          <w:szCs w:val="32"/>
          <w:lang w:val="en-GB" w:eastAsia="ja-JP"/>
        </w:rPr>
        <w:t xml:space="preserve">ynaptic inhibition </w:t>
      </w:r>
      <w:r w:rsidR="00B865BB" w:rsidRPr="003743FC">
        <w:rPr>
          <w:rFonts w:ascii="Arial" w:eastAsiaTheme="minorEastAsia" w:hAnsi="Arial"/>
          <w:szCs w:val="32"/>
          <w:lang w:val="en-GB" w:eastAsia="ja-JP"/>
        </w:rPr>
        <w:t xml:space="preserve">from </w:t>
      </w:r>
      <w:r w:rsidR="005C7520" w:rsidRPr="003743FC">
        <w:rPr>
          <w:rFonts w:ascii="Arial" w:eastAsiaTheme="minorEastAsia" w:hAnsi="Arial"/>
          <w:szCs w:val="32"/>
          <w:lang w:val="en-GB" w:eastAsia="ja-JP"/>
        </w:rPr>
        <w:t>specific medulla</w:t>
      </w:r>
      <w:r w:rsidR="00B865BB" w:rsidRPr="003743FC">
        <w:rPr>
          <w:rFonts w:ascii="Arial" w:eastAsiaTheme="minorEastAsia" w:hAnsi="Arial"/>
          <w:szCs w:val="32"/>
          <w:lang w:val="en-GB" w:eastAsia="ja-JP"/>
        </w:rPr>
        <w:t xml:space="preserve"> cells could also be</w:t>
      </w:r>
      <w:r w:rsidR="00B865BB" w:rsidRPr="003743FC">
        <w:rPr>
          <w:rFonts w:ascii="Arial" w:eastAsiaTheme="minorEastAsia" w:hAnsi="Arial" w:hint="eastAsia"/>
          <w:szCs w:val="32"/>
          <w:lang w:val="en-GB" w:eastAsia="ja-JP"/>
        </w:rPr>
        <w:t xml:space="preserve"> </w:t>
      </w:r>
      <w:r w:rsidR="005C7520" w:rsidRPr="003743FC">
        <w:rPr>
          <w:rFonts w:ascii="Arial" w:eastAsiaTheme="minorEastAsia" w:hAnsi="Arial"/>
          <w:szCs w:val="32"/>
          <w:lang w:val="en-GB" w:eastAsia="ja-JP"/>
        </w:rPr>
        <w:t>required</w:t>
      </w:r>
      <w:r w:rsidR="005F1F66" w:rsidRPr="003743FC">
        <w:rPr>
          <w:rFonts w:ascii="Arial" w:eastAsiaTheme="minorEastAsia" w:hAnsi="Arial" w:hint="eastAsia"/>
          <w:szCs w:val="32"/>
          <w:lang w:val="en-GB" w:eastAsia="ja-JP"/>
        </w:rPr>
        <w:t xml:space="preserve"> for other reasons</w:t>
      </w:r>
      <w:r w:rsidR="00324B7B" w:rsidRPr="003743FC">
        <w:rPr>
          <w:rFonts w:ascii="Arial" w:eastAsiaTheme="minorEastAsia" w:hAnsi="Arial"/>
          <w:szCs w:val="32"/>
          <w:lang w:val="en-GB" w:eastAsia="ja-JP"/>
        </w:rPr>
        <w:t xml:space="preserve">, </w:t>
      </w:r>
      <w:r w:rsidR="0011748D">
        <w:rPr>
          <w:rFonts w:ascii="Arial" w:eastAsiaTheme="minorEastAsia" w:hAnsi="Arial"/>
          <w:szCs w:val="32"/>
          <w:lang w:val="en-GB" w:eastAsia="ja-JP"/>
        </w:rPr>
        <w:t>and</w:t>
      </w:r>
      <w:r w:rsidR="009B7B3D" w:rsidRPr="003743FC">
        <w:rPr>
          <w:rFonts w:ascii="Arial" w:eastAsiaTheme="minorEastAsia" w:hAnsi="Arial"/>
          <w:szCs w:val="32"/>
          <w:lang w:val="en-GB" w:eastAsia="ja-JP"/>
        </w:rPr>
        <w:t xml:space="preserve"> </w:t>
      </w:r>
      <w:r w:rsidR="00340A2D">
        <w:rPr>
          <w:rFonts w:ascii="Arial" w:eastAsiaTheme="minorEastAsia" w:hAnsi="Arial"/>
          <w:szCs w:val="32"/>
          <w:lang w:val="en-GB" w:eastAsia="ja-JP"/>
        </w:rPr>
        <w:t xml:space="preserve">could function to signal </w:t>
      </w:r>
      <w:r w:rsidR="006D6A9B" w:rsidRPr="003743FC">
        <w:rPr>
          <w:rFonts w:ascii="Arial" w:eastAsiaTheme="minorEastAsia" w:hAnsi="Arial"/>
          <w:szCs w:val="32"/>
          <w:lang w:val="en-GB" w:eastAsia="ja-JP"/>
        </w:rPr>
        <w:t>something entirely different.</w:t>
      </w:r>
      <w:r w:rsidR="00324B7B" w:rsidRPr="003743FC">
        <w:rPr>
          <w:rFonts w:ascii="Arial" w:eastAsiaTheme="minorEastAsia" w:hAnsi="Arial"/>
          <w:szCs w:val="32"/>
          <w:lang w:val="en-GB" w:eastAsia="ja-JP"/>
        </w:rPr>
        <w:t xml:space="preserve"> </w:t>
      </w:r>
      <w:r w:rsidR="00BA5ADC">
        <w:rPr>
          <w:rFonts w:ascii="Arial" w:eastAsiaTheme="minorEastAsia" w:hAnsi="Arial"/>
          <w:szCs w:val="32"/>
          <w:lang w:val="en-GB" w:eastAsia="ja-JP"/>
        </w:rPr>
        <w:t xml:space="preserve"> </w:t>
      </w:r>
      <w:ins w:id="157" w:author="Takemura, Shin-ya" w:date="2017-04-01T02:16:00Z">
        <w:r w:rsidR="00117BD9">
          <w:rPr>
            <w:rFonts w:ascii="Arial" w:eastAsiaTheme="minorEastAsia" w:hAnsi="Arial"/>
            <w:szCs w:val="32"/>
            <w:lang w:val="en-GB" w:eastAsia="ja-JP"/>
          </w:rPr>
          <w:t xml:space="preserve">For example, in addition to acting locally, CT1 is anatomically qualified to modulate the gain of T4 and T5 neurons in response to overall levels of motion. </w:t>
        </w:r>
        <w:r w:rsidR="00324B7B" w:rsidRPr="003743FC">
          <w:rPr>
            <w:rFonts w:ascii="Arial" w:eastAsiaTheme="minorEastAsia" w:hAnsi="Arial"/>
            <w:szCs w:val="32"/>
            <w:lang w:val="en-GB" w:eastAsia="ja-JP"/>
          </w:rPr>
          <w:t xml:space="preserve"> </w:t>
        </w:r>
      </w:ins>
      <w:r w:rsidR="00324B7B" w:rsidRPr="003743FC">
        <w:rPr>
          <w:rFonts w:ascii="Arial" w:eastAsiaTheme="minorEastAsia" w:hAnsi="Arial"/>
          <w:szCs w:val="32"/>
          <w:lang w:val="en-GB" w:eastAsia="ja-JP"/>
        </w:rPr>
        <w:t>Whatever mechanism</w:t>
      </w:r>
      <w:r w:rsidR="00340A2D">
        <w:rPr>
          <w:rFonts w:ascii="Arial" w:eastAsiaTheme="minorEastAsia" w:hAnsi="Arial"/>
          <w:szCs w:val="32"/>
          <w:lang w:val="en-GB" w:eastAsia="ja-JP"/>
        </w:rPr>
        <w:t xml:space="preserve">(s) </w:t>
      </w:r>
      <w:r w:rsidR="0080111D">
        <w:rPr>
          <w:rFonts w:ascii="Arial" w:eastAsiaTheme="minorEastAsia" w:hAnsi="Arial"/>
          <w:szCs w:val="32"/>
          <w:lang w:val="en-GB" w:eastAsia="ja-JP"/>
        </w:rPr>
        <w:t>they support</w:t>
      </w:r>
      <w:r w:rsidR="00324B7B" w:rsidRPr="003743FC">
        <w:rPr>
          <w:rFonts w:ascii="Arial" w:eastAsiaTheme="minorEastAsia" w:hAnsi="Arial"/>
          <w:szCs w:val="32"/>
          <w:lang w:val="en-GB" w:eastAsia="ja-JP"/>
        </w:rPr>
        <w:t>, our</w:t>
      </w:r>
      <w:r w:rsidR="006D6A9B" w:rsidRPr="003743FC">
        <w:rPr>
          <w:rFonts w:ascii="Arial" w:eastAsiaTheme="minorEastAsia" w:hAnsi="Arial"/>
          <w:szCs w:val="32"/>
          <w:lang w:val="en-GB" w:eastAsia="ja-JP"/>
        </w:rPr>
        <w:t xml:space="preserve"> EM </w:t>
      </w:r>
      <w:r w:rsidR="00340A2D">
        <w:rPr>
          <w:rFonts w:ascii="Arial" w:eastAsiaTheme="minorEastAsia" w:hAnsi="Arial"/>
          <w:szCs w:val="32"/>
          <w:lang w:val="en-GB" w:eastAsia="ja-JP"/>
        </w:rPr>
        <w:t>findings</w:t>
      </w:r>
      <w:r w:rsidR="006D6A9B" w:rsidRPr="003743FC">
        <w:rPr>
          <w:rFonts w:ascii="Arial" w:eastAsiaTheme="minorEastAsia" w:hAnsi="Arial"/>
          <w:szCs w:val="32"/>
          <w:lang w:val="en-GB" w:eastAsia="ja-JP"/>
        </w:rPr>
        <w:t xml:space="preserve"> will be </w:t>
      </w:r>
      <w:r w:rsidR="00340A2D">
        <w:rPr>
          <w:rFonts w:ascii="Arial" w:eastAsiaTheme="minorEastAsia" w:hAnsi="Arial"/>
          <w:szCs w:val="32"/>
          <w:lang w:val="en-GB" w:eastAsia="ja-JP"/>
        </w:rPr>
        <w:lastRenderedPageBreak/>
        <w:t>essential</w:t>
      </w:r>
      <w:r w:rsidR="006D6A9B" w:rsidRPr="003743FC">
        <w:rPr>
          <w:rFonts w:ascii="Arial" w:eastAsiaTheme="minorEastAsia" w:hAnsi="Arial"/>
          <w:szCs w:val="32"/>
          <w:lang w:val="en-GB" w:eastAsia="ja-JP"/>
        </w:rPr>
        <w:t xml:space="preserve"> </w:t>
      </w:r>
      <w:r w:rsidR="00340A2D">
        <w:rPr>
          <w:rFonts w:ascii="Arial" w:eastAsiaTheme="minorEastAsia" w:hAnsi="Arial"/>
          <w:szCs w:val="32"/>
          <w:lang w:val="en-GB" w:eastAsia="ja-JP"/>
        </w:rPr>
        <w:t>to</w:t>
      </w:r>
      <w:r w:rsidR="006D6A9B" w:rsidRPr="003743FC">
        <w:rPr>
          <w:rFonts w:ascii="Arial" w:eastAsiaTheme="minorEastAsia" w:hAnsi="Arial"/>
          <w:szCs w:val="32"/>
          <w:lang w:val="en-GB" w:eastAsia="ja-JP"/>
        </w:rPr>
        <w:t xml:space="preserve"> understanding </w:t>
      </w:r>
      <w:r w:rsidR="0080111D">
        <w:rPr>
          <w:rFonts w:ascii="Arial" w:eastAsiaTheme="minorEastAsia" w:hAnsi="Arial"/>
          <w:szCs w:val="32"/>
          <w:lang w:val="en-GB" w:eastAsia="ja-JP"/>
        </w:rPr>
        <w:t>the detection of motion</w:t>
      </w:r>
      <w:r w:rsidR="001C7468" w:rsidRPr="003743FC">
        <w:rPr>
          <w:rFonts w:ascii="Arial" w:eastAsiaTheme="minorEastAsia" w:hAnsi="Arial"/>
          <w:szCs w:val="32"/>
          <w:lang w:val="en-GB" w:eastAsia="ja-JP"/>
        </w:rPr>
        <w:t>,</w:t>
      </w:r>
      <w:r w:rsidR="009B7B3D" w:rsidRPr="003743FC">
        <w:rPr>
          <w:rFonts w:ascii="Arial" w:eastAsiaTheme="minorEastAsia" w:hAnsi="Arial"/>
          <w:szCs w:val="32"/>
          <w:lang w:val="en-GB" w:eastAsia="ja-JP"/>
        </w:rPr>
        <w:t xml:space="preserve"> </w:t>
      </w:r>
      <w:r w:rsidR="00340A2D">
        <w:rPr>
          <w:rFonts w:ascii="Arial" w:eastAsiaTheme="minorEastAsia" w:hAnsi="Arial"/>
          <w:szCs w:val="32"/>
          <w:lang w:val="en-GB" w:eastAsia="ja-JP"/>
        </w:rPr>
        <w:t>in combination with</w:t>
      </w:r>
      <w:r w:rsidR="001C7468" w:rsidRPr="003743FC">
        <w:rPr>
          <w:rFonts w:ascii="Arial" w:eastAsiaTheme="minorEastAsia" w:hAnsi="Arial"/>
          <w:szCs w:val="32"/>
          <w:lang w:val="en-GB" w:eastAsia="ja-JP"/>
        </w:rPr>
        <w:t xml:space="preserve"> s</w:t>
      </w:r>
      <w:r w:rsidR="00B865BB" w:rsidRPr="003743FC">
        <w:rPr>
          <w:rFonts w:ascii="Arial" w:eastAsiaTheme="minorEastAsia" w:hAnsi="Arial"/>
          <w:szCs w:val="32"/>
          <w:lang w:val="en-GB" w:eastAsia="ja-JP"/>
        </w:rPr>
        <w:t xml:space="preserve">pecific </w:t>
      </w:r>
      <w:del w:id="158" w:author="Takemura, Shin-ya" w:date="2017-04-01T02:16:00Z">
        <w:r w:rsidR="00B865BB" w:rsidRPr="003743FC">
          <w:rPr>
            <w:rFonts w:ascii="Arial" w:eastAsiaTheme="minorEastAsia" w:hAnsi="Arial"/>
            <w:szCs w:val="32"/>
            <w:lang w:val="en-GB" w:eastAsia="ja-JP"/>
          </w:rPr>
          <w:delText>behaviou</w:delText>
        </w:r>
        <w:r w:rsidR="004B16F7">
          <w:rPr>
            <w:rFonts w:ascii="Arial" w:eastAsiaTheme="minorEastAsia" w:hAnsi="Arial"/>
            <w:szCs w:val="32"/>
            <w:lang w:val="en-GB" w:eastAsia="ja-JP"/>
          </w:rPr>
          <w:delText xml:space="preserve">ral and other </w:delText>
        </w:r>
      </w:del>
      <w:r w:rsidR="004B16F7">
        <w:rPr>
          <w:rFonts w:ascii="Arial" w:eastAsiaTheme="minorEastAsia" w:hAnsi="Arial"/>
          <w:szCs w:val="32"/>
          <w:lang w:val="en-GB" w:eastAsia="ja-JP"/>
        </w:rPr>
        <w:t>functional tests.</w:t>
      </w:r>
    </w:p>
    <w:p w14:paraId="75C9BB18" w14:textId="77777777" w:rsidR="00E356BC" w:rsidRDefault="00E356BC" w:rsidP="002D2F33">
      <w:pPr>
        <w:autoSpaceDE w:val="0"/>
        <w:autoSpaceDN w:val="0"/>
        <w:adjustRightInd w:val="0"/>
        <w:spacing w:line="360" w:lineRule="auto"/>
        <w:rPr>
          <w:rFonts w:ascii="Arial" w:eastAsiaTheme="minorEastAsia" w:hAnsi="Arial" w:cs="AdvPSHN-H"/>
          <w:b/>
          <w:szCs w:val="14"/>
          <w:lang w:eastAsia="ja-JP"/>
        </w:rPr>
      </w:pPr>
      <w:r>
        <w:rPr>
          <w:rFonts w:ascii="Arial" w:eastAsiaTheme="minorEastAsia" w:hAnsi="Arial" w:cs="AdvPSHN-H"/>
          <w:b/>
          <w:szCs w:val="14"/>
          <w:lang w:eastAsia="ja-JP"/>
        </w:rPr>
        <w:br w:type="page"/>
      </w:r>
    </w:p>
    <w:p w14:paraId="571B85BF" w14:textId="77777777" w:rsidR="00E10D8C" w:rsidRPr="00B27948" w:rsidRDefault="00485D94" w:rsidP="00967997">
      <w:pPr>
        <w:spacing w:line="360" w:lineRule="auto"/>
        <w:rPr>
          <w:rFonts w:ascii="Arial" w:eastAsiaTheme="minorEastAsia" w:hAnsi="Arial" w:cs="AdvPSHN-H"/>
          <w:b/>
          <w:szCs w:val="14"/>
          <w:lang w:eastAsia="ja-JP"/>
        </w:rPr>
      </w:pPr>
      <w:r>
        <w:rPr>
          <w:rFonts w:ascii="Arial" w:eastAsiaTheme="minorEastAsia" w:hAnsi="Arial" w:cs="AdvPSHN-H"/>
          <w:b/>
          <w:szCs w:val="14"/>
          <w:lang w:eastAsia="ja-JP"/>
        </w:rPr>
        <w:lastRenderedPageBreak/>
        <w:t>Materials and methods</w:t>
      </w:r>
    </w:p>
    <w:p w14:paraId="55E6DE28" w14:textId="77777777" w:rsidR="00967997" w:rsidRPr="00D41D8E" w:rsidRDefault="00967997" w:rsidP="00967997">
      <w:pPr>
        <w:spacing w:line="360" w:lineRule="auto"/>
        <w:rPr>
          <w:rFonts w:ascii="Arial" w:eastAsiaTheme="minorEastAsia" w:hAnsi="Arial"/>
          <w:color w:val="000000"/>
          <w:szCs w:val="32"/>
          <w:lang w:val="en-GB" w:eastAsia="ja-JP"/>
        </w:rPr>
      </w:pPr>
      <w:proofErr w:type="gramStart"/>
      <w:r w:rsidRPr="000D37B8">
        <w:rPr>
          <w:rFonts w:ascii="Arial" w:eastAsiaTheme="minorEastAsia" w:hAnsi="Arial"/>
          <w:b/>
          <w:color w:val="000000"/>
          <w:szCs w:val="32"/>
          <w:lang w:val="en-GB" w:eastAsia="ja-JP"/>
        </w:rPr>
        <w:t>Tissue preparation</w:t>
      </w:r>
      <w:r>
        <w:rPr>
          <w:rFonts w:ascii="Arial" w:eastAsiaTheme="minorEastAsia" w:hAnsi="Arial"/>
          <w:b/>
          <w:color w:val="000000"/>
          <w:szCs w:val="32"/>
          <w:lang w:val="en-GB" w:eastAsia="ja-JP"/>
        </w:rPr>
        <w:t xml:space="preserve"> and EM imaging</w:t>
      </w:r>
      <w:r w:rsidRPr="000D37B8">
        <w:rPr>
          <w:rFonts w:ascii="Arial" w:eastAsiaTheme="minorEastAsia" w:hAnsi="Arial"/>
          <w:b/>
          <w:color w:val="000000"/>
          <w:szCs w:val="32"/>
          <w:lang w:val="en-GB" w:eastAsia="ja-JP"/>
        </w:rPr>
        <w:t>.</w:t>
      </w:r>
      <w:proofErr w:type="gramEnd"/>
      <w:r>
        <w:rPr>
          <w:rFonts w:ascii="Arial" w:eastAsiaTheme="minorEastAsia" w:hAnsi="Arial"/>
          <w:color w:val="000000"/>
          <w:szCs w:val="32"/>
          <w:lang w:val="en-GB" w:eastAsia="ja-JP"/>
        </w:rPr>
        <w:t xml:space="preserve">  </w:t>
      </w:r>
      <w:r>
        <w:rPr>
          <w:rFonts w:ascii="Arial" w:eastAsiaTheme="minorEastAsia" w:hAnsi="Arial" w:hint="eastAsia"/>
          <w:color w:val="000000"/>
          <w:szCs w:val="32"/>
          <w:lang w:val="en-GB" w:eastAsia="ja-JP"/>
        </w:rPr>
        <w:t xml:space="preserve">The heads of wild-type Canton-S female flies between 5-6 days post-eclosion were fixed and processed for EM </w:t>
      </w:r>
      <w:r w:rsidR="00433BCC">
        <w:rPr>
          <w:rFonts w:ascii="Arial" w:eastAsiaTheme="minorEastAsia" w:hAnsi="Arial" w:hint="eastAsia"/>
          <w:color w:val="000000"/>
          <w:szCs w:val="32"/>
          <w:lang w:val="en-GB" w:eastAsia="ja-JP"/>
        </w:rPr>
        <w:t xml:space="preserve">by high-pressure freezing/freeze substitution, </w:t>
      </w:r>
      <w:r>
        <w:rPr>
          <w:rFonts w:ascii="Arial" w:eastAsiaTheme="minorEastAsia" w:hAnsi="Arial" w:hint="eastAsia"/>
          <w:color w:val="000000"/>
          <w:szCs w:val="32"/>
          <w:lang w:val="en-GB" w:eastAsia="ja-JP"/>
        </w:rPr>
        <w:t xml:space="preserve">according to </w:t>
      </w:r>
      <w:r>
        <w:rPr>
          <w:rFonts w:ascii="Arial" w:eastAsiaTheme="minorEastAsia" w:hAnsi="Arial"/>
          <w:color w:val="000000"/>
          <w:szCs w:val="32"/>
          <w:lang w:val="en-GB" w:eastAsia="ja-JP"/>
        </w:rPr>
        <w:t xml:space="preserve">previously reported </w:t>
      </w:r>
      <w:r>
        <w:rPr>
          <w:rFonts w:ascii="Arial" w:eastAsiaTheme="minorEastAsia" w:hAnsi="Arial" w:hint="eastAsia"/>
          <w:color w:val="000000"/>
          <w:szCs w:val="32"/>
          <w:lang w:val="en-GB" w:eastAsia="ja-JP"/>
        </w:rPr>
        <w:t>method</w:t>
      </w:r>
      <w:r>
        <w:rPr>
          <w:rFonts w:ascii="Arial" w:eastAsiaTheme="minorEastAsia" w:hAnsi="Arial"/>
          <w:color w:val="000000"/>
          <w:szCs w:val="32"/>
          <w:lang w:val="en-GB" w:eastAsia="ja-JP"/>
        </w:rPr>
        <w:t>s</w:t>
      </w:r>
      <w:r w:rsidR="001E7FBE">
        <w:rPr>
          <w:rFonts w:ascii="Arial" w:eastAsiaTheme="minorEastAsia" w:hAnsi="Arial"/>
          <w:szCs w:val="32"/>
          <w:lang w:eastAsia="ja-JP"/>
        </w:rPr>
        <w:t xml:space="preserve"> (</w:t>
      </w:r>
      <w:r w:rsidR="00003769" w:rsidRPr="00B27948">
        <w:rPr>
          <w:rFonts w:ascii="Arial" w:eastAsiaTheme="minorEastAsia" w:hAnsi="Arial"/>
          <w:szCs w:val="32"/>
          <w:lang w:eastAsia="ja-JP"/>
        </w:rPr>
        <w:t>Takemura et al., 2013</w:t>
      </w:r>
      <w:r w:rsidR="001E7FBE" w:rsidRPr="00D41D8E">
        <w:rPr>
          <w:rFonts w:ascii="Arial" w:eastAsiaTheme="minorEastAsia" w:hAnsi="Arial"/>
          <w:szCs w:val="32"/>
          <w:lang w:eastAsia="ja-JP"/>
        </w:rPr>
        <w:t>)</w:t>
      </w:r>
      <w:r w:rsidRPr="00D41D8E">
        <w:rPr>
          <w:rFonts w:ascii="Arial" w:eastAsiaTheme="minorEastAsia" w:hAnsi="Arial" w:hint="eastAsia"/>
          <w:color w:val="000000"/>
          <w:szCs w:val="32"/>
          <w:lang w:val="en-GB" w:eastAsia="ja-JP"/>
        </w:rPr>
        <w:t xml:space="preserve">.  The brain tissue was embedded in </w:t>
      </w:r>
      <w:proofErr w:type="spellStart"/>
      <w:r w:rsidRPr="00D41D8E">
        <w:rPr>
          <w:rFonts w:ascii="Arial" w:eastAsiaTheme="minorEastAsia" w:hAnsi="Arial"/>
          <w:color w:val="000000"/>
          <w:szCs w:val="32"/>
          <w:lang w:eastAsia="ja-JP"/>
        </w:rPr>
        <w:t>Durcupan</w:t>
      </w:r>
      <w:proofErr w:type="spellEnd"/>
      <w:r w:rsidRPr="00D41D8E">
        <w:rPr>
          <w:rFonts w:ascii="Arial" w:eastAsiaTheme="minorEastAsia" w:hAnsi="Arial"/>
          <w:color w:val="000000"/>
          <w:szCs w:val="32"/>
          <w:lang w:eastAsia="ja-JP"/>
        </w:rPr>
        <w:t xml:space="preserve"> epoxy resin (</w:t>
      </w:r>
      <w:proofErr w:type="spellStart"/>
      <w:r w:rsidRPr="00D41D8E">
        <w:rPr>
          <w:rFonts w:ascii="Arial" w:eastAsiaTheme="minorEastAsia" w:hAnsi="Arial"/>
          <w:color w:val="000000"/>
          <w:szCs w:val="32"/>
          <w:lang w:eastAsia="ja-JP"/>
        </w:rPr>
        <w:t>Fluka</w:t>
      </w:r>
      <w:proofErr w:type="spellEnd"/>
      <w:r w:rsidRPr="00D41D8E">
        <w:rPr>
          <w:rFonts w:ascii="Arial" w:eastAsiaTheme="minorEastAsia" w:hAnsi="Arial"/>
          <w:color w:val="000000"/>
          <w:szCs w:val="32"/>
          <w:lang w:eastAsia="ja-JP"/>
        </w:rPr>
        <w:t xml:space="preserve">) after fixation.  </w:t>
      </w:r>
      <w:r w:rsidRPr="00D41D8E">
        <w:rPr>
          <w:rFonts w:ascii="Arial" w:eastAsiaTheme="minorEastAsia" w:hAnsi="Arial" w:hint="eastAsia"/>
          <w:color w:val="000000"/>
          <w:szCs w:val="32"/>
          <w:lang w:val="en-GB" w:eastAsia="ja-JP"/>
        </w:rPr>
        <w:t>The left part of the brain was used for imaging.</w:t>
      </w:r>
    </w:p>
    <w:p w14:paraId="14E58258" w14:textId="77777777" w:rsidR="00967997" w:rsidRDefault="00967997" w:rsidP="00967997">
      <w:pPr>
        <w:spacing w:line="360" w:lineRule="auto"/>
        <w:ind w:firstLine="720"/>
        <w:rPr>
          <w:rFonts w:ascii="Arial" w:eastAsiaTheme="minorEastAsia" w:hAnsi="Arial"/>
          <w:color w:val="000000"/>
          <w:szCs w:val="32"/>
          <w:lang w:val="en-GB" w:eastAsia="ja-JP"/>
        </w:rPr>
      </w:pPr>
      <w:r w:rsidRPr="00D41D8E">
        <w:rPr>
          <w:rFonts w:ascii="Arial" w:eastAsiaTheme="minorEastAsia" w:hAnsi="Arial"/>
          <w:color w:val="000000"/>
          <w:szCs w:val="32"/>
          <w:lang w:val="en-GB" w:eastAsia="ja-JP"/>
        </w:rPr>
        <w:t xml:space="preserve">A block face series of 32,000 images was acquired by a Zeiss </w:t>
      </w:r>
      <w:proofErr w:type="spellStart"/>
      <w:r w:rsidRPr="00D41D8E">
        <w:rPr>
          <w:rFonts w:ascii="Arial" w:eastAsiaTheme="minorEastAsia" w:hAnsi="Arial"/>
          <w:color w:val="000000"/>
          <w:szCs w:val="32"/>
          <w:lang w:val="en-GB" w:eastAsia="ja-JP"/>
        </w:rPr>
        <w:t>NVision</w:t>
      </w:r>
      <w:proofErr w:type="spellEnd"/>
      <w:r w:rsidRPr="00D41D8E">
        <w:rPr>
          <w:rFonts w:ascii="Arial" w:eastAsiaTheme="minorEastAsia" w:hAnsi="Arial"/>
          <w:color w:val="000000"/>
          <w:szCs w:val="32"/>
          <w:lang w:val="en-GB" w:eastAsia="ja-JP"/>
        </w:rPr>
        <w:t xml:space="preserve"> </w:t>
      </w:r>
      <w:r w:rsidR="005F36B4" w:rsidRPr="00D41D8E">
        <w:rPr>
          <w:rFonts w:ascii="Arial" w:eastAsiaTheme="minorEastAsia" w:hAnsi="Arial"/>
          <w:color w:val="000000"/>
          <w:szCs w:val="32"/>
          <w:lang w:val="en-GB" w:eastAsia="ja-JP"/>
        </w:rPr>
        <w:t>FIBSEM</w:t>
      </w:r>
      <w:r w:rsidR="001E7FBE" w:rsidRPr="00D41D8E">
        <w:rPr>
          <w:rFonts w:ascii="Arial" w:eastAsiaTheme="minorEastAsia" w:hAnsi="Arial"/>
          <w:szCs w:val="32"/>
          <w:lang w:eastAsia="ja-JP"/>
        </w:rPr>
        <w:t xml:space="preserve"> (</w:t>
      </w:r>
      <w:r w:rsidR="00003769" w:rsidRPr="00B27948">
        <w:rPr>
          <w:rFonts w:ascii="Arial" w:eastAsiaTheme="minorEastAsia" w:hAnsi="Arial"/>
          <w:szCs w:val="32"/>
          <w:lang w:eastAsia="ja-JP"/>
        </w:rPr>
        <w:t>Knott et al., 2008</w:t>
      </w:r>
      <w:r w:rsidR="001E7FBE" w:rsidRPr="00D41D8E">
        <w:rPr>
          <w:rFonts w:ascii="Arial" w:eastAsiaTheme="minorEastAsia" w:hAnsi="Arial"/>
          <w:szCs w:val="32"/>
          <w:lang w:eastAsia="ja-JP"/>
        </w:rPr>
        <w:t>)</w:t>
      </w:r>
      <w:r w:rsidRPr="00D41D8E">
        <w:rPr>
          <w:rFonts w:ascii="Arial" w:eastAsiaTheme="minorEastAsia" w:hAnsi="Arial"/>
          <w:color w:val="000000"/>
          <w:szCs w:val="32"/>
          <w:lang w:val="en-GB" w:eastAsia="ja-JP"/>
        </w:rPr>
        <w:t xml:space="preserve"> at</w:t>
      </w:r>
      <w:r>
        <w:rPr>
          <w:rFonts w:ascii="Arial" w:eastAsiaTheme="minorEastAsia" w:hAnsi="Arial"/>
          <w:color w:val="000000"/>
          <w:szCs w:val="32"/>
          <w:lang w:val="en-GB" w:eastAsia="ja-JP"/>
        </w:rPr>
        <w:t xml:space="preserve"> a resolution of 10 nm per pixel.  A focus</w:t>
      </w:r>
      <w:r>
        <w:rPr>
          <w:rFonts w:ascii="Arial" w:eastAsiaTheme="minorEastAsia" w:hAnsi="Arial" w:hint="eastAsia"/>
          <w:color w:val="000000"/>
          <w:szCs w:val="32"/>
          <w:lang w:val="en-GB" w:eastAsia="ja-JP"/>
        </w:rPr>
        <w:t>s</w:t>
      </w:r>
      <w:r>
        <w:rPr>
          <w:rFonts w:ascii="Arial" w:eastAsiaTheme="minorEastAsia" w:hAnsi="Arial"/>
          <w:color w:val="000000"/>
          <w:szCs w:val="32"/>
          <w:lang w:val="en-GB" w:eastAsia="ja-JP"/>
        </w:rPr>
        <w:t>ed ion</w:t>
      </w:r>
      <w:r>
        <w:rPr>
          <w:rFonts w:ascii="Arial" w:eastAsiaTheme="minorEastAsia" w:hAnsi="Arial" w:hint="eastAsia"/>
          <w:color w:val="000000"/>
          <w:szCs w:val="32"/>
          <w:lang w:val="en-GB" w:eastAsia="ja-JP"/>
        </w:rPr>
        <w:t>-</w:t>
      </w:r>
      <w:r>
        <w:rPr>
          <w:rFonts w:ascii="Arial" w:eastAsiaTheme="minorEastAsia" w:hAnsi="Arial"/>
          <w:color w:val="000000"/>
          <w:szCs w:val="32"/>
          <w:lang w:val="en-GB" w:eastAsia="ja-JP"/>
        </w:rPr>
        <w:t>beam was used to remove 2.5 nm of material from the sample block face.  The images were aligned using affine transforms and consecutive sets of four images were summed to generate isotropic 10 nm voxels.</w:t>
      </w:r>
    </w:p>
    <w:p w14:paraId="43C62D54" w14:textId="77777777" w:rsidR="00C9644A" w:rsidRDefault="00C9644A" w:rsidP="00967997">
      <w:pPr>
        <w:spacing w:line="360" w:lineRule="auto"/>
        <w:rPr>
          <w:rFonts w:ascii="Arial" w:eastAsiaTheme="minorEastAsia" w:hAnsi="Arial"/>
          <w:b/>
          <w:color w:val="000000"/>
          <w:szCs w:val="32"/>
          <w:lang w:val="en-GB" w:eastAsia="ja-JP"/>
        </w:rPr>
      </w:pPr>
    </w:p>
    <w:p w14:paraId="24C5D4AC" w14:textId="7EF74CB3" w:rsidR="00967997" w:rsidRDefault="00967997" w:rsidP="00967997">
      <w:pPr>
        <w:spacing w:line="360" w:lineRule="auto"/>
        <w:rPr>
          <w:rFonts w:ascii="Arial" w:eastAsiaTheme="minorEastAsia" w:hAnsi="Arial"/>
          <w:color w:val="000000"/>
          <w:szCs w:val="32"/>
          <w:lang w:val="en-GB" w:eastAsia="ja-JP"/>
        </w:rPr>
      </w:pPr>
      <w:proofErr w:type="gramStart"/>
      <w:r>
        <w:rPr>
          <w:rFonts w:ascii="Arial" w:eastAsiaTheme="minorEastAsia" w:hAnsi="Arial" w:hint="eastAsia"/>
          <w:b/>
          <w:color w:val="000000"/>
          <w:szCs w:val="32"/>
          <w:lang w:val="en-GB" w:eastAsia="ja-JP"/>
        </w:rPr>
        <w:t>Connectome reconstruction</w:t>
      </w:r>
      <w:r w:rsidRPr="000D37B8">
        <w:rPr>
          <w:rFonts w:ascii="Arial" w:eastAsiaTheme="minorEastAsia" w:hAnsi="Arial" w:hint="eastAsia"/>
          <w:b/>
          <w:color w:val="000000"/>
          <w:szCs w:val="32"/>
          <w:lang w:val="en-GB" w:eastAsia="ja-JP"/>
        </w:rPr>
        <w:t>.</w:t>
      </w:r>
      <w:proofErr w:type="gramEnd"/>
      <w:r>
        <w:rPr>
          <w:rFonts w:ascii="Arial" w:eastAsiaTheme="minorEastAsia" w:hAnsi="Arial" w:hint="eastAsia"/>
          <w:color w:val="000000"/>
          <w:szCs w:val="32"/>
          <w:lang w:val="en-GB" w:eastAsia="ja-JP"/>
        </w:rPr>
        <w:t xml:space="preserve">  To obtain a dense reconstruction</w:t>
      </w:r>
      <w:r>
        <w:rPr>
          <w:rFonts w:ascii="Arial" w:eastAsiaTheme="minorEastAsia" w:hAnsi="Arial"/>
          <w:color w:val="000000"/>
          <w:szCs w:val="32"/>
          <w:lang w:val="en-GB" w:eastAsia="ja-JP"/>
        </w:rPr>
        <w:t xml:space="preserve"> of </w:t>
      </w:r>
      <w:r w:rsidR="008C0C38">
        <w:rPr>
          <w:rFonts w:ascii="Arial" w:eastAsiaTheme="minorEastAsia" w:hAnsi="Arial" w:hint="eastAsia"/>
          <w:color w:val="000000"/>
          <w:szCs w:val="32"/>
          <w:lang w:val="en-GB" w:eastAsia="ja-JP"/>
        </w:rPr>
        <w:t xml:space="preserve">seven </w:t>
      </w:r>
      <w:r>
        <w:rPr>
          <w:rFonts w:ascii="Arial" w:eastAsiaTheme="minorEastAsia" w:hAnsi="Arial" w:hint="eastAsia"/>
          <w:color w:val="000000"/>
          <w:szCs w:val="32"/>
          <w:lang w:val="en-GB" w:eastAsia="ja-JP"/>
        </w:rPr>
        <w:t>medulla column</w:t>
      </w:r>
      <w:r>
        <w:rPr>
          <w:rFonts w:ascii="Arial" w:eastAsiaTheme="minorEastAsia" w:hAnsi="Arial"/>
          <w:color w:val="000000"/>
          <w:szCs w:val="32"/>
          <w:lang w:val="en-GB" w:eastAsia="ja-JP"/>
        </w:rPr>
        <w:t>s</w:t>
      </w:r>
      <w:r>
        <w:rPr>
          <w:rFonts w:ascii="Arial" w:eastAsiaTheme="minorEastAsia" w:hAnsi="Arial" w:hint="eastAsia"/>
          <w:color w:val="000000"/>
          <w:szCs w:val="32"/>
          <w:lang w:val="en-GB" w:eastAsia="ja-JP"/>
        </w:rPr>
        <w:t>, we used a sequence of automated image processing followed by manual proofreading</w:t>
      </w:r>
      <w:r w:rsidR="00433BCC">
        <w:rPr>
          <w:rFonts w:ascii="Arial" w:eastAsiaTheme="minorEastAsia" w:hAnsi="Arial" w:hint="eastAsia"/>
          <w:color w:val="000000"/>
          <w:szCs w:val="32"/>
          <w:lang w:val="en-GB" w:eastAsia="ja-JP"/>
        </w:rPr>
        <w:t xml:space="preserve"> </w:t>
      </w:r>
      <w:r w:rsidR="00433BCC">
        <w:rPr>
          <w:rFonts w:ascii="Arial" w:eastAsiaTheme="minorEastAsia" w:hAnsi="Arial" w:cs="Times New Roman" w:hint="eastAsia"/>
          <w:color w:val="000000" w:themeColor="text1"/>
          <w:lang w:eastAsia="ja-JP"/>
        </w:rPr>
        <w:t xml:space="preserve">with </w:t>
      </w:r>
      <w:proofErr w:type="spellStart"/>
      <w:r w:rsidR="00433BCC">
        <w:rPr>
          <w:rFonts w:ascii="Arial" w:eastAsiaTheme="minorEastAsia" w:hAnsi="Arial" w:cs="Times New Roman" w:hint="eastAsia"/>
          <w:color w:val="000000" w:themeColor="text1"/>
          <w:lang w:eastAsia="ja-JP"/>
        </w:rPr>
        <w:t>Raveler</w:t>
      </w:r>
      <w:proofErr w:type="spellEnd"/>
      <w:r w:rsidR="00433BCC">
        <w:rPr>
          <w:rFonts w:ascii="Arial" w:eastAsiaTheme="minorEastAsia" w:hAnsi="Arial" w:cs="Times New Roman" w:hint="eastAsia"/>
          <w:color w:val="000000" w:themeColor="text1"/>
          <w:lang w:eastAsia="ja-JP"/>
        </w:rPr>
        <w:t xml:space="preserve"> (</w:t>
      </w:r>
      <w:r w:rsidR="00433BCC" w:rsidRPr="000A7E97">
        <w:rPr>
          <w:rFonts w:ascii="Arial" w:eastAsiaTheme="minorEastAsia" w:hAnsi="Arial" w:cs="Times New Roman"/>
          <w:color w:val="000000" w:themeColor="text1"/>
          <w:lang w:eastAsia="ja-JP"/>
        </w:rPr>
        <w:t>https://openwiki.janelia.org/wiki/display/flyem/Raveler</w:t>
      </w:r>
      <w:r w:rsidR="00433BCC">
        <w:rPr>
          <w:rFonts w:ascii="Arial" w:eastAsiaTheme="minorEastAsia" w:hAnsi="Arial" w:cs="Times New Roman" w:hint="eastAsia"/>
          <w:color w:val="000000" w:themeColor="text1"/>
          <w:lang w:eastAsia="ja-JP"/>
        </w:rPr>
        <w:t>)</w:t>
      </w:r>
      <w:r>
        <w:rPr>
          <w:rFonts w:ascii="Arial" w:eastAsiaTheme="minorEastAsia" w:hAnsi="Arial" w:hint="eastAsia"/>
          <w:color w:val="000000"/>
          <w:szCs w:val="32"/>
          <w:lang w:val="en-GB" w:eastAsia="ja-JP"/>
        </w:rPr>
        <w:t xml:space="preserve">.  </w:t>
      </w:r>
      <w:r>
        <w:rPr>
          <w:rFonts w:ascii="Arial" w:eastAsiaTheme="minorEastAsia" w:hAnsi="Arial"/>
          <w:color w:val="000000"/>
          <w:szCs w:val="32"/>
          <w:lang w:val="en-GB" w:eastAsia="ja-JP"/>
        </w:rPr>
        <w:t>First, t</w:t>
      </w:r>
      <w:r>
        <w:rPr>
          <w:rFonts w:ascii="Arial" w:eastAsiaTheme="minorEastAsia" w:hAnsi="Arial" w:hint="eastAsia"/>
          <w:color w:val="000000"/>
          <w:szCs w:val="32"/>
          <w:lang w:val="en-GB" w:eastAsia="ja-JP"/>
        </w:rPr>
        <w:t xml:space="preserve">he </w:t>
      </w:r>
      <w:r>
        <w:rPr>
          <w:rFonts w:ascii="Arial" w:eastAsiaTheme="minorEastAsia" w:hAnsi="Arial"/>
          <w:color w:val="000000"/>
          <w:szCs w:val="32"/>
          <w:lang w:val="en-GB" w:eastAsia="ja-JP"/>
        </w:rPr>
        <w:t xml:space="preserve">medulla </w:t>
      </w:r>
      <w:r>
        <w:rPr>
          <w:rFonts w:ascii="Arial" w:eastAsiaTheme="minorEastAsia" w:hAnsi="Arial" w:hint="eastAsia"/>
          <w:color w:val="000000"/>
          <w:szCs w:val="32"/>
          <w:lang w:val="en-GB" w:eastAsia="ja-JP"/>
        </w:rPr>
        <w:t xml:space="preserve">region of </w:t>
      </w:r>
      <w:r w:rsidRPr="00D76F63">
        <w:rPr>
          <w:rFonts w:ascii="Arial" w:eastAsiaTheme="minorEastAsia" w:hAnsi="Arial" w:hint="eastAsia"/>
          <w:color w:val="000000"/>
          <w:lang w:val="en-GB" w:eastAsia="ja-JP"/>
        </w:rPr>
        <w:t>interest (ROI) was identified</w:t>
      </w:r>
      <w:r w:rsidRPr="00D76F63">
        <w:rPr>
          <w:rFonts w:ascii="Arial" w:eastAsiaTheme="minorEastAsia" w:hAnsi="Arial"/>
          <w:color w:val="000000"/>
          <w:lang w:val="en-GB" w:eastAsia="ja-JP"/>
        </w:rPr>
        <w:t>, which contained seven medulla columns.</w:t>
      </w:r>
      <w:r w:rsidRPr="008561E0">
        <w:rPr>
          <w:rFonts w:ascii="Arial" w:eastAsiaTheme="minorEastAsia" w:hAnsi="Arial"/>
          <w:color w:val="000000"/>
          <w:lang w:val="en-GB" w:eastAsia="ja-JP"/>
        </w:rPr>
        <w:t xml:space="preserve">  The image set </w:t>
      </w:r>
      <w:r w:rsidRPr="00D76F63">
        <w:rPr>
          <w:rFonts w:ascii="Arial" w:eastAsiaTheme="minorEastAsia" w:hAnsi="Arial"/>
          <w:color w:val="000000"/>
          <w:lang w:val="en-GB" w:eastAsia="ja-JP"/>
        </w:rPr>
        <w:t xml:space="preserve">of the ROI was then divided into 234 smaller overlapping cubes, each 5 x 5 x 5 </w:t>
      </w:r>
      <w:r w:rsidRPr="00CC468F">
        <w:rPr>
          <w:rFonts w:ascii="Arial" w:eastAsiaTheme="minorEastAsia" w:hAnsi="Arial" w:cs="Arial"/>
          <w:lang w:val="en-GB" w:eastAsia="ja-JP"/>
        </w:rPr>
        <w:t>µ</w:t>
      </w:r>
      <w:r w:rsidRPr="00CC468F">
        <w:rPr>
          <w:rFonts w:ascii="Arial" w:eastAsiaTheme="minorEastAsia" w:hAnsi="Arial" w:hint="eastAsia"/>
          <w:lang w:val="en-GB" w:eastAsia="ja-JP"/>
        </w:rPr>
        <w:t>m</w:t>
      </w:r>
      <w:r w:rsidRPr="00CC468F">
        <w:rPr>
          <w:rFonts w:ascii="Arial" w:eastAsiaTheme="minorEastAsia" w:hAnsi="Arial"/>
          <w:lang w:val="en-GB" w:eastAsia="ja-JP"/>
        </w:rPr>
        <w:t xml:space="preserve"> (</w:t>
      </w:r>
      <w:r>
        <w:rPr>
          <w:rFonts w:ascii="Arial" w:eastAsiaTheme="minorEastAsia" w:hAnsi="Arial"/>
          <w:lang w:val="en-GB" w:eastAsia="ja-JP"/>
        </w:rPr>
        <w:t>for a t</w:t>
      </w:r>
      <w:r w:rsidRPr="00CC468F">
        <w:rPr>
          <w:rFonts w:ascii="Arial" w:eastAsiaTheme="minorEastAsia" w:hAnsi="Arial"/>
          <w:lang w:val="en-GB" w:eastAsia="ja-JP"/>
        </w:rPr>
        <w:t xml:space="preserve">otal reconstructed volume </w:t>
      </w:r>
      <w:r>
        <w:rPr>
          <w:rFonts w:ascii="Arial" w:eastAsiaTheme="minorEastAsia" w:hAnsi="Arial"/>
          <w:lang w:val="en-GB" w:eastAsia="ja-JP"/>
        </w:rPr>
        <w:t>of</w:t>
      </w:r>
      <w:r w:rsidRPr="00CC468F">
        <w:rPr>
          <w:rFonts w:ascii="Arial" w:eastAsiaTheme="minorEastAsia" w:hAnsi="Arial"/>
          <w:lang w:val="en-GB" w:eastAsia="ja-JP"/>
        </w:rPr>
        <w:t xml:space="preserve"> ~30,000 µm</w:t>
      </w:r>
      <w:r w:rsidRPr="00CC468F">
        <w:rPr>
          <w:rFonts w:ascii="Arial" w:eastAsiaTheme="minorEastAsia" w:hAnsi="Arial"/>
          <w:vertAlign w:val="superscript"/>
          <w:lang w:val="en-GB" w:eastAsia="ja-JP"/>
        </w:rPr>
        <w:t>3</w:t>
      </w:r>
      <w:r w:rsidRPr="00CC468F">
        <w:rPr>
          <w:rFonts w:ascii="Arial" w:eastAsiaTheme="minorEastAsia" w:hAnsi="Arial"/>
          <w:lang w:val="en-GB" w:eastAsia="ja-JP"/>
        </w:rPr>
        <w:t>)</w:t>
      </w:r>
      <w:r w:rsidRPr="00CC468F">
        <w:rPr>
          <w:rFonts w:ascii="Arial" w:eastAsiaTheme="minorEastAsia" w:hAnsi="Arial" w:hint="eastAsia"/>
          <w:lang w:val="en-GB" w:eastAsia="ja-JP"/>
        </w:rPr>
        <w:t xml:space="preserve">.  In each cube, presynaptic </w:t>
      </w:r>
      <w:r w:rsidRPr="00CC468F">
        <w:rPr>
          <w:rFonts w:ascii="Arial" w:eastAsiaTheme="minorEastAsia" w:hAnsi="Arial"/>
          <w:lang w:val="en-GB" w:eastAsia="ja-JP"/>
        </w:rPr>
        <w:t>T-bar ribbons</w:t>
      </w:r>
      <w:r w:rsidRPr="00CC468F">
        <w:rPr>
          <w:rFonts w:ascii="Arial" w:eastAsiaTheme="minorEastAsia" w:hAnsi="Arial" w:hint="eastAsia"/>
          <w:szCs w:val="32"/>
          <w:lang w:val="en-GB" w:eastAsia="ja-JP"/>
        </w:rPr>
        <w:t xml:space="preserve"> w</w:t>
      </w:r>
      <w:r w:rsidR="00E340D7">
        <w:rPr>
          <w:rFonts w:ascii="Arial" w:eastAsiaTheme="minorEastAsia" w:hAnsi="Arial" w:hint="eastAsia"/>
          <w:szCs w:val="32"/>
          <w:lang w:val="en-GB" w:eastAsia="ja-JP"/>
        </w:rPr>
        <w:t xml:space="preserve">ere first </w:t>
      </w:r>
      <w:r w:rsidR="00E340D7">
        <w:rPr>
          <w:rFonts w:ascii="Arial" w:eastAsiaTheme="minorEastAsia" w:hAnsi="Arial"/>
          <w:szCs w:val="32"/>
          <w:lang w:val="en-GB" w:eastAsia="ja-JP"/>
        </w:rPr>
        <w:t xml:space="preserve">detected </w:t>
      </w:r>
      <w:r w:rsidR="00E340D7">
        <w:rPr>
          <w:rFonts w:ascii="Arial" w:eastAsiaTheme="minorEastAsia" w:hAnsi="Arial" w:hint="eastAsia"/>
          <w:szCs w:val="32"/>
          <w:lang w:val="en-GB" w:eastAsia="ja-JP"/>
        </w:rPr>
        <w:t xml:space="preserve">automatically </w:t>
      </w:r>
      <w:r w:rsidR="001E7FBE">
        <w:rPr>
          <w:rFonts w:ascii="Arial" w:eastAsiaTheme="minorEastAsia" w:hAnsi="Arial"/>
          <w:szCs w:val="32"/>
          <w:lang w:eastAsia="ja-JP"/>
        </w:rPr>
        <w:t>(</w:t>
      </w:r>
      <w:r w:rsidR="00003769" w:rsidRPr="00B27948">
        <w:rPr>
          <w:rFonts w:ascii="Arial" w:eastAsiaTheme="minorEastAsia" w:hAnsi="Arial"/>
          <w:szCs w:val="32"/>
          <w:lang w:eastAsia="ja-JP"/>
        </w:rPr>
        <w:t>Plaza et al., 2014</w:t>
      </w:r>
      <w:r w:rsidR="001E7FBE" w:rsidRPr="00D41D8E">
        <w:rPr>
          <w:rFonts w:ascii="Arial" w:eastAsiaTheme="minorEastAsia" w:hAnsi="Arial"/>
          <w:szCs w:val="32"/>
          <w:lang w:eastAsia="ja-JP"/>
        </w:rPr>
        <w:t>)</w:t>
      </w:r>
      <w:r w:rsidRPr="00CC468F">
        <w:rPr>
          <w:rFonts w:ascii="Arial" w:eastAsiaTheme="minorEastAsia" w:hAnsi="Arial"/>
          <w:szCs w:val="32"/>
          <w:lang w:val="en-GB" w:eastAsia="ja-JP"/>
        </w:rPr>
        <w:t xml:space="preserve"> </w:t>
      </w:r>
      <w:r w:rsidRPr="00CC468F">
        <w:rPr>
          <w:rFonts w:ascii="Arial" w:eastAsiaTheme="minorEastAsia" w:hAnsi="Arial" w:hint="eastAsia"/>
          <w:szCs w:val="32"/>
          <w:lang w:val="en-GB" w:eastAsia="ja-JP"/>
        </w:rPr>
        <w:t>and then annotated by hand</w:t>
      </w:r>
      <w:r w:rsidR="00BF463C">
        <w:rPr>
          <w:rFonts w:ascii="Arial" w:eastAsiaTheme="minorEastAsia" w:hAnsi="Arial" w:hint="eastAsia"/>
          <w:szCs w:val="32"/>
          <w:lang w:val="en-GB" w:eastAsia="ja-JP"/>
        </w:rPr>
        <w:t xml:space="preserve"> with </w:t>
      </w:r>
      <w:proofErr w:type="spellStart"/>
      <w:r w:rsidR="00BF463C">
        <w:rPr>
          <w:rFonts w:ascii="Arial" w:eastAsiaTheme="minorEastAsia" w:hAnsi="Arial" w:hint="eastAsia"/>
          <w:szCs w:val="32"/>
          <w:lang w:val="en-GB" w:eastAsia="ja-JP"/>
        </w:rPr>
        <w:t>Raveler</w:t>
      </w:r>
      <w:proofErr w:type="spellEnd"/>
      <w:r w:rsidRPr="00CC468F">
        <w:rPr>
          <w:rFonts w:ascii="Arial" w:eastAsiaTheme="minorEastAsia" w:hAnsi="Arial" w:hint="eastAsia"/>
          <w:szCs w:val="32"/>
          <w:lang w:val="en-GB" w:eastAsia="ja-JP"/>
        </w:rPr>
        <w:t>, along with corresponding postsynaptic sites.</w:t>
      </w:r>
      <w:r w:rsidRPr="00CC468F">
        <w:rPr>
          <w:rFonts w:ascii="Arial" w:eastAsiaTheme="minorEastAsia" w:hAnsi="Arial"/>
          <w:szCs w:val="32"/>
          <w:lang w:val="en-GB" w:eastAsia="ja-JP"/>
        </w:rPr>
        <w:t xml:space="preserve">  Manual annotation took a total of ~6,000 person-hours to identify both pre- and postsynaptic sites, with 8-10 proofreaders working in parallel on different non-overlapping subsets of cubes.  Next, a</w:t>
      </w:r>
      <w:r w:rsidRPr="00CC468F">
        <w:rPr>
          <w:rFonts w:ascii="Arial" w:eastAsiaTheme="minorEastAsia" w:hAnsi="Arial" w:hint="eastAsia"/>
          <w:szCs w:val="32"/>
          <w:lang w:val="en-GB" w:eastAsia="ja-JP"/>
        </w:rPr>
        <w:t xml:space="preserve"> watershed </w:t>
      </w:r>
      <w:r w:rsidRPr="00CC468F">
        <w:rPr>
          <w:rFonts w:ascii="Arial" w:eastAsiaTheme="minorEastAsia" w:hAnsi="Arial"/>
          <w:szCs w:val="32"/>
          <w:lang w:val="en-GB" w:eastAsia="ja-JP"/>
        </w:rPr>
        <w:t xml:space="preserve">algorithm </w:t>
      </w:r>
      <w:r w:rsidRPr="00CC468F">
        <w:rPr>
          <w:rFonts w:ascii="Arial" w:eastAsiaTheme="minorEastAsia" w:hAnsi="Arial" w:hint="eastAsia"/>
          <w:szCs w:val="32"/>
          <w:lang w:val="en-GB" w:eastAsia="ja-JP"/>
        </w:rPr>
        <w:t xml:space="preserve">was applied </w:t>
      </w:r>
      <w:r w:rsidRPr="00CC468F">
        <w:rPr>
          <w:rFonts w:ascii="Arial" w:eastAsiaTheme="minorEastAsia" w:hAnsi="Arial"/>
          <w:szCs w:val="32"/>
          <w:lang w:val="en-GB" w:eastAsia="ja-JP"/>
        </w:rPr>
        <w:t>to</w:t>
      </w:r>
      <w:r w:rsidRPr="00CC468F">
        <w:rPr>
          <w:rFonts w:ascii="Arial" w:eastAsiaTheme="minorEastAsia" w:hAnsi="Arial" w:hint="eastAsia"/>
          <w:szCs w:val="32"/>
          <w:lang w:val="en-GB" w:eastAsia="ja-JP"/>
        </w:rPr>
        <w:t xml:space="preserve"> the pixel-wise predictions to generate the initial over-segmentation of the volume.  The over-fragmented volume was then refined using a context-aware two-stage agglomeration framework</w:t>
      </w:r>
      <w:r w:rsidR="001E7FBE">
        <w:rPr>
          <w:rFonts w:ascii="Arial" w:eastAsiaTheme="minorEastAsia" w:hAnsi="Arial"/>
          <w:szCs w:val="32"/>
          <w:lang w:eastAsia="ja-JP"/>
        </w:rPr>
        <w:t xml:space="preserve"> (</w:t>
      </w:r>
      <w:r w:rsidR="00003769" w:rsidRPr="00B27948">
        <w:rPr>
          <w:rFonts w:ascii="Arial" w:eastAsiaTheme="minorEastAsia" w:hAnsi="Arial"/>
          <w:szCs w:val="32"/>
          <w:lang w:eastAsia="ja-JP"/>
        </w:rPr>
        <w:t>Parag et al., 2015</w:t>
      </w:r>
      <w:r w:rsidR="001E7FBE" w:rsidRPr="00D41D8E">
        <w:rPr>
          <w:rFonts w:ascii="Arial" w:eastAsiaTheme="minorEastAsia" w:hAnsi="Arial"/>
          <w:szCs w:val="32"/>
          <w:lang w:eastAsia="ja-JP"/>
        </w:rPr>
        <w:t>)</w:t>
      </w:r>
      <w:r w:rsidRPr="00D41D8E">
        <w:rPr>
          <w:rFonts w:ascii="Arial" w:eastAsiaTheme="minorEastAsia" w:hAnsi="Arial"/>
          <w:szCs w:val="32"/>
          <w:lang w:val="en-GB" w:eastAsia="ja-JP"/>
        </w:rPr>
        <w:t xml:space="preserve"> </w:t>
      </w:r>
      <w:r w:rsidRPr="00D41D8E">
        <w:rPr>
          <w:rFonts w:ascii="Arial" w:eastAsiaTheme="minorEastAsia" w:hAnsi="Arial" w:hint="eastAsia"/>
          <w:szCs w:val="32"/>
          <w:lang w:val="en-GB" w:eastAsia="ja-JP"/>
        </w:rPr>
        <w:t>to produce the final segmentation.  The segment</w:t>
      </w:r>
      <w:r w:rsidRPr="00D41D8E">
        <w:rPr>
          <w:rFonts w:ascii="Arial" w:eastAsiaTheme="minorEastAsia" w:hAnsi="Arial"/>
          <w:szCs w:val="32"/>
          <w:lang w:val="en-GB" w:eastAsia="ja-JP"/>
        </w:rPr>
        <w:t>ation was improved through a manual process of ‘focus</w:t>
      </w:r>
      <w:r w:rsidRPr="00D41D8E">
        <w:rPr>
          <w:rFonts w:ascii="Arial" w:eastAsiaTheme="minorEastAsia" w:hAnsi="Arial" w:hint="eastAsia"/>
          <w:szCs w:val="32"/>
          <w:lang w:val="en-GB" w:eastAsia="ja-JP"/>
        </w:rPr>
        <w:t>s</w:t>
      </w:r>
      <w:r w:rsidRPr="00D41D8E">
        <w:rPr>
          <w:rFonts w:ascii="Arial" w:eastAsiaTheme="minorEastAsia" w:hAnsi="Arial"/>
          <w:szCs w:val="32"/>
          <w:lang w:val="en-GB" w:eastAsia="ja-JP"/>
        </w:rPr>
        <w:t>ed’ proofreading in which we</w:t>
      </w:r>
      <w:r w:rsidRPr="00D41D8E">
        <w:rPr>
          <w:rFonts w:ascii="Arial" w:eastAsiaTheme="minorEastAsia" w:hAnsi="Arial" w:hint="eastAsia"/>
          <w:szCs w:val="32"/>
          <w:lang w:val="en-GB" w:eastAsia="ja-JP"/>
        </w:rPr>
        <w:t xml:space="preserve"> concentrat</w:t>
      </w:r>
      <w:r w:rsidRPr="00D41D8E">
        <w:rPr>
          <w:rFonts w:ascii="Arial" w:eastAsiaTheme="minorEastAsia" w:hAnsi="Arial"/>
          <w:szCs w:val="32"/>
          <w:lang w:val="en-GB" w:eastAsia="ja-JP"/>
        </w:rPr>
        <w:t>ed on the divisions between cells that are both biologically improbable and that produce important 3D neuron shapes, especially if these be doubtful</w:t>
      </w:r>
      <w:r w:rsidR="001E7FBE" w:rsidRPr="00D41D8E">
        <w:rPr>
          <w:rFonts w:ascii="Arial" w:eastAsiaTheme="minorEastAsia" w:hAnsi="Arial"/>
          <w:szCs w:val="32"/>
          <w:lang w:eastAsia="ja-JP"/>
        </w:rPr>
        <w:t xml:space="preserve"> (</w:t>
      </w:r>
      <w:r w:rsidR="00003769" w:rsidRPr="00B27948">
        <w:rPr>
          <w:rFonts w:ascii="Arial" w:eastAsiaTheme="minorEastAsia" w:hAnsi="Arial"/>
          <w:szCs w:val="32"/>
          <w:lang w:eastAsia="ja-JP"/>
        </w:rPr>
        <w:t>Plaza et al., 2012</w:t>
      </w:r>
      <w:r w:rsidR="001E7FBE" w:rsidRPr="00D41D8E">
        <w:rPr>
          <w:rFonts w:ascii="Arial" w:eastAsiaTheme="minorEastAsia" w:hAnsi="Arial"/>
          <w:szCs w:val="32"/>
          <w:lang w:eastAsia="ja-JP"/>
        </w:rPr>
        <w:t>)</w:t>
      </w:r>
      <w:r w:rsidRPr="00D41D8E">
        <w:rPr>
          <w:rFonts w:ascii="Arial" w:eastAsiaTheme="minorEastAsia" w:hAnsi="Arial"/>
          <w:szCs w:val="32"/>
          <w:lang w:val="en-GB" w:eastAsia="ja-JP"/>
        </w:rPr>
        <w:t xml:space="preserve">.  An additional inspection centred on features thought improbable, such as ‘orphan’ fragments that failed to touch the surface of any cube.  This manual </w:t>
      </w:r>
      <w:r w:rsidRPr="00D41D8E">
        <w:rPr>
          <w:rFonts w:ascii="Arial" w:eastAsiaTheme="minorEastAsia" w:hAnsi="Arial"/>
          <w:szCs w:val="32"/>
          <w:lang w:val="en-GB" w:eastAsia="ja-JP"/>
        </w:rPr>
        <w:lastRenderedPageBreak/>
        <w:t>proofreading took a total of ~4,000 person-hours, with 8-10 proofreaders working simultaneously on different non-overlapping subsets of cubes.  The cubes were then stitched together using a combination of automatic and manual operations</w:t>
      </w:r>
      <w:r w:rsidRPr="00D41D8E">
        <w:rPr>
          <w:rFonts w:ascii="Arial" w:eastAsiaTheme="minorEastAsia" w:hAnsi="Arial"/>
          <w:color w:val="000000"/>
          <w:szCs w:val="32"/>
          <w:lang w:val="en-GB" w:eastAsia="ja-JP"/>
        </w:rPr>
        <w:t xml:space="preserve">.  </w:t>
      </w:r>
      <w:r w:rsidR="00BF463C" w:rsidRPr="00D41D8E">
        <w:rPr>
          <w:rFonts w:ascii="Arial" w:eastAsiaTheme="minorEastAsia" w:hAnsi="Arial" w:cs="Times New Roman" w:hint="eastAsia"/>
          <w:color w:val="000000" w:themeColor="text1"/>
          <w:lang w:eastAsia="ja-JP"/>
        </w:rPr>
        <w:t xml:space="preserve">Neuron 3D reconstructions were generated with software </w:t>
      </w:r>
      <w:del w:id="159" w:author="Takemura, Shin-ya" w:date="2017-04-01T02:16:00Z">
        <w:r w:rsidR="00BF463C" w:rsidRPr="00D41D8E">
          <w:rPr>
            <w:rFonts w:ascii="Arial" w:eastAsiaTheme="minorEastAsia" w:hAnsi="Arial" w:cs="Times New Roman"/>
            <w:color w:val="000000" w:themeColor="text1"/>
            <w:lang w:eastAsia="ja-JP"/>
          </w:rPr>
          <w:delText>‘</w:delText>
        </w:r>
        <w:r w:rsidR="00BF463C" w:rsidRPr="00D41D8E">
          <w:rPr>
            <w:rFonts w:ascii="Arial" w:eastAsiaTheme="minorEastAsia" w:hAnsi="Arial" w:cs="Times New Roman" w:hint="eastAsia"/>
            <w:color w:val="000000" w:themeColor="text1"/>
            <w:lang w:eastAsia="ja-JP"/>
          </w:rPr>
          <w:delText>neuTu</w:delText>
        </w:r>
        <w:r w:rsidR="00BF463C" w:rsidRPr="00D41D8E">
          <w:rPr>
            <w:rFonts w:ascii="Arial" w:eastAsiaTheme="minorEastAsia" w:hAnsi="Arial" w:cs="Times New Roman"/>
            <w:color w:val="000000" w:themeColor="text1"/>
            <w:lang w:eastAsia="ja-JP"/>
          </w:rPr>
          <w:delText>’</w:delText>
        </w:r>
        <w:r w:rsidR="001E7FBE" w:rsidRPr="00D41D8E">
          <w:rPr>
            <w:rFonts w:ascii="Arial" w:eastAsiaTheme="minorEastAsia" w:hAnsi="Arial"/>
            <w:szCs w:val="32"/>
            <w:lang w:eastAsia="ja-JP"/>
          </w:rPr>
          <w:delText xml:space="preserve"> (</w:delText>
        </w:r>
        <w:r w:rsidR="00003769" w:rsidRPr="00B27948">
          <w:rPr>
            <w:rFonts w:ascii="Arial" w:eastAsiaTheme="minorEastAsia" w:hAnsi="Arial"/>
            <w:szCs w:val="32"/>
            <w:lang w:eastAsia="ja-JP"/>
          </w:rPr>
          <w:delText>Feng et al., 2014</w:delText>
        </w:r>
      </w:del>
      <w:proofErr w:type="spellStart"/>
      <w:ins w:id="160" w:author="Takemura, Shin-ya" w:date="2017-04-01T02:16:00Z">
        <w:r w:rsidR="00937DCF">
          <w:rPr>
            <w:rFonts w:ascii="Arial" w:eastAsiaTheme="minorEastAsia" w:hAnsi="Arial" w:cs="Times New Roman"/>
            <w:color w:val="000000" w:themeColor="text1"/>
            <w:lang w:eastAsia="ja-JP"/>
          </w:rPr>
          <w:t>N</w:t>
        </w:r>
        <w:r w:rsidR="00BF463C" w:rsidRPr="00D41D8E">
          <w:rPr>
            <w:rFonts w:ascii="Arial" w:eastAsiaTheme="minorEastAsia" w:hAnsi="Arial" w:cs="Times New Roman" w:hint="eastAsia"/>
            <w:color w:val="000000" w:themeColor="text1"/>
            <w:lang w:eastAsia="ja-JP"/>
          </w:rPr>
          <w:t>euTu</w:t>
        </w:r>
        <w:proofErr w:type="spellEnd"/>
        <w:r w:rsidR="00937DCF">
          <w:rPr>
            <w:rFonts w:ascii="Arial" w:eastAsiaTheme="minorEastAsia" w:hAnsi="Arial" w:cs="Times New Roman"/>
            <w:color w:val="000000" w:themeColor="text1"/>
            <w:lang w:eastAsia="ja-JP"/>
          </w:rPr>
          <w:t>-EM</w:t>
        </w:r>
        <w:r w:rsidR="001E7FBE" w:rsidRPr="00D41D8E">
          <w:rPr>
            <w:rFonts w:ascii="Arial" w:eastAsiaTheme="minorEastAsia" w:hAnsi="Arial"/>
            <w:szCs w:val="32"/>
            <w:lang w:eastAsia="ja-JP"/>
          </w:rPr>
          <w:t xml:space="preserve"> (</w:t>
        </w:r>
        <w:r w:rsidR="00937DCF" w:rsidRPr="00937DCF">
          <w:rPr>
            <w:rFonts w:ascii="Arial" w:eastAsiaTheme="minorEastAsia" w:hAnsi="Arial"/>
            <w:szCs w:val="32"/>
            <w:lang w:eastAsia="ja-JP"/>
          </w:rPr>
          <w:t>https://github.com/janelia-flyem/NeuTu/tree/flyem_release</w:t>
        </w:r>
      </w:ins>
      <w:r w:rsidR="001E7FBE" w:rsidRPr="00D41D8E">
        <w:rPr>
          <w:rFonts w:ascii="Arial" w:eastAsiaTheme="minorEastAsia" w:hAnsi="Arial"/>
          <w:szCs w:val="32"/>
          <w:lang w:eastAsia="ja-JP"/>
        </w:rPr>
        <w:t>)</w:t>
      </w:r>
      <w:r w:rsidR="00BF463C" w:rsidRPr="00D41D8E">
        <w:rPr>
          <w:rFonts w:ascii="Arial" w:eastAsiaTheme="minorEastAsia" w:hAnsi="Arial" w:cs="Times New Roman" w:hint="eastAsia"/>
          <w:color w:val="000000" w:themeColor="text1"/>
          <w:lang w:eastAsia="ja-JP"/>
        </w:rPr>
        <w:t>, in</w:t>
      </w:r>
      <w:r w:rsidR="00BF463C" w:rsidRPr="00D41D8E">
        <w:rPr>
          <w:rFonts w:ascii="Arial" w:eastAsiaTheme="minorEastAsia" w:hAnsi="Arial" w:cs="Times New Roman"/>
          <w:color w:val="000000" w:themeColor="text1"/>
          <w:lang w:eastAsia="ja-JP"/>
        </w:rPr>
        <w:t xml:space="preserve"> which</w:t>
      </w:r>
      <w:r w:rsidR="00BF463C" w:rsidRPr="00D41D8E">
        <w:rPr>
          <w:rFonts w:ascii="Arial" w:eastAsiaTheme="minorEastAsia" w:hAnsi="Arial" w:cs="Times New Roman" w:hint="eastAsia"/>
          <w:color w:val="000000" w:themeColor="text1"/>
          <w:lang w:eastAsia="ja-JP"/>
        </w:rPr>
        <w:t xml:space="preserve"> we examined</w:t>
      </w:r>
      <w:r w:rsidR="00BF463C">
        <w:rPr>
          <w:rFonts w:ascii="Arial" w:eastAsiaTheme="minorEastAsia" w:hAnsi="Arial" w:cs="Times New Roman" w:hint="eastAsia"/>
          <w:color w:val="000000" w:themeColor="text1"/>
          <w:lang w:eastAsia="ja-JP"/>
        </w:rPr>
        <w:t xml:space="preserve"> synaptic locations and distribution</w:t>
      </w:r>
      <w:r w:rsidR="00BF463C">
        <w:rPr>
          <w:rFonts w:ascii="Arial" w:eastAsiaTheme="minorEastAsia" w:hAnsi="Arial" w:cs="Times New Roman"/>
          <w:color w:val="000000" w:themeColor="text1"/>
          <w:lang w:eastAsia="ja-JP"/>
        </w:rPr>
        <w:t>s</w:t>
      </w:r>
      <w:r w:rsidR="00BF463C">
        <w:rPr>
          <w:rFonts w:ascii="Arial" w:eastAsiaTheme="minorEastAsia" w:hAnsi="Arial" w:cs="Times New Roman" w:hint="eastAsia"/>
          <w:color w:val="000000" w:themeColor="text1"/>
          <w:lang w:eastAsia="ja-JP"/>
        </w:rPr>
        <w:t>, and T4</w:t>
      </w:r>
      <w:r w:rsidR="00BF463C">
        <w:rPr>
          <w:rFonts w:ascii="Arial" w:eastAsiaTheme="minorEastAsia" w:hAnsi="Arial" w:cs="Times New Roman"/>
          <w:color w:val="000000" w:themeColor="text1"/>
          <w:lang w:eastAsia="ja-JP"/>
        </w:rPr>
        <w:t>’</w:t>
      </w:r>
      <w:r w:rsidR="00BF463C">
        <w:rPr>
          <w:rFonts w:ascii="Arial" w:eastAsiaTheme="minorEastAsia" w:hAnsi="Arial" w:cs="Times New Roman" w:hint="eastAsia"/>
          <w:color w:val="000000" w:themeColor="text1"/>
          <w:lang w:eastAsia="ja-JP"/>
        </w:rPr>
        <w:t xml:space="preserve">s dendrite orientations.  </w:t>
      </w:r>
      <w:r>
        <w:rPr>
          <w:rFonts w:ascii="Arial" w:eastAsiaTheme="minorEastAsia" w:hAnsi="Arial"/>
          <w:color w:val="000000"/>
          <w:szCs w:val="32"/>
          <w:lang w:val="en-GB" w:eastAsia="ja-JP"/>
        </w:rPr>
        <w:t>Neuron reconstructions were closely examined for proofreading errors.  Cell types of reconstructed neurons were identified by comparing the shapes of their arbours with the shapes of previously reported neuron reconstructions and from light microscopy.  Connectivity matrices were generated by combining the results of neuron reconstructions with those for synapse mappings.  The plots of spatial offsets for the columnar inputs (Mi4, Mi9, C3, and CT1) were calculated as the centre of mass of locations weighted by synapse count of the associated column in an ideal hexagonal array, referenced to the centre of the same calculation for Mi1.</w:t>
      </w:r>
    </w:p>
    <w:p w14:paraId="547C8634" w14:textId="77777777" w:rsidR="00C9644A" w:rsidRDefault="00C9644A" w:rsidP="00967997">
      <w:pPr>
        <w:spacing w:line="360" w:lineRule="auto"/>
        <w:rPr>
          <w:rFonts w:ascii="Arial" w:eastAsiaTheme="minorEastAsia" w:hAnsi="Arial"/>
          <w:b/>
          <w:color w:val="000000"/>
          <w:szCs w:val="32"/>
          <w:lang w:val="en-GB" w:eastAsia="ja-JP"/>
        </w:rPr>
      </w:pPr>
    </w:p>
    <w:p w14:paraId="483549D0" w14:textId="165A36B0" w:rsidR="004D3384" w:rsidRPr="003B304B" w:rsidRDefault="004D3384" w:rsidP="004D3384">
      <w:pPr>
        <w:spacing w:line="360" w:lineRule="auto"/>
        <w:rPr>
          <w:rFonts w:ascii="Arial" w:eastAsiaTheme="minorEastAsia" w:hAnsi="Arial" w:cs="Times New Roman"/>
          <w:lang w:eastAsia="ja-JP"/>
        </w:rPr>
      </w:pPr>
      <w:r>
        <w:rPr>
          <w:rFonts w:ascii="Arial" w:eastAsiaTheme="minorEastAsia" w:hAnsi="Arial"/>
          <w:b/>
          <w:color w:val="000000"/>
          <w:szCs w:val="32"/>
          <w:lang w:val="en-GB" w:eastAsia="ja-JP"/>
        </w:rPr>
        <w:t xml:space="preserve">Genetics, immunohistochemistry and light microscopy.  </w:t>
      </w:r>
      <w:r>
        <w:rPr>
          <w:rFonts w:ascii="Arial" w:eastAsiaTheme="minorEastAsia" w:hAnsi="Arial" w:cs="Times New Roman"/>
          <w:color w:val="000000" w:themeColor="text1"/>
          <w:lang w:eastAsia="ja-JP"/>
        </w:rPr>
        <w:t>Gal4 or Split-Gal4</w:t>
      </w:r>
      <w:r>
        <w:rPr>
          <w:rFonts w:ascii="Arial" w:eastAsiaTheme="minorEastAsia" w:hAnsi="Arial"/>
          <w:szCs w:val="32"/>
          <w:lang w:eastAsia="ja-JP"/>
        </w:rPr>
        <w:t xml:space="preserve"> (</w:t>
      </w:r>
      <w:r w:rsidRPr="004F2122">
        <w:rPr>
          <w:rFonts w:ascii="Arial" w:eastAsiaTheme="minorEastAsia" w:hAnsi="Arial"/>
          <w:szCs w:val="32"/>
          <w:lang w:eastAsia="ja-JP"/>
        </w:rPr>
        <w:t>Luan et al., 2006; Pfeiffer et al., 2010</w:t>
      </w:r>
      <w:r w:rsidRPr="003E6ECD">
        <w:rPr>
          <w:rFonts w:ascii="Arial" w:eastAsiaTheme="minorEastAsia" w:hAnsi="Arial"/>
          <w:szCs w:val="32"/>
          <w:lang w:eastAsia="ja-JP"/>
        </w:rPr>
        <w:t>)</w:t>
      </w:r>
      <w:r w:rsidRPr="003E6ECD">
        <w:rPr>
          <w:rFonts w:ascii="Arial" w:eastAsiaTheme="minorEastAsia" w:hAnsi="Arial" w:cs="Times New Roman"/>
          <w:color w:val="000000" w:themeColor="text1"/>
          <w:lang w:eastAsia="ja-JP"/>
        </w:rPr>
        <w:t xml:space="preserve"> driver lin</w:t>
      </w:r>
      <w:r>
        <w:rPr>
          <w:rFonts w:ascii="Arial" w:eastAsiaTheme="minorEastAsia" w:hAnsi="Arial" w:cs="Times New Roman"/>
          <w:color w:val="000000" w:themeColor="text1"/>
          <w:lang w:eastAsia="ja-JP"/>
        </w:rPr>
        <w:t>es used to visualize T4 input neurons were</w:t>
      </w:r>
      <w:del w:id="161" w:author="Takemura, Shin-ya" w:date="2017-04-01T02:16:00Z">
        <w:r w:rsidR="00967997">
          <w:rPr>
            <w:rFonts w:ascii="Arial" w:eastAsiaTheme="minorEastAsia" w:hAnsi="Arial" w:cs="Times New Roman"/>
            <w:color w:val="000000" w:themeColor="text1"/>
            <w:lang w:eastAsia="ja-JP"/>
          </w:rPr>
          <w:delText xml:space="preserve"> SS01001 (</w:delText>
        </w:r>
        <w:r w:rsidR="00967997">
          <w:rPr>
            <w:rFonts w:ascii="Arial" w:hAnsi="Arial" w:cs="Times New Roman"/>
            <w:color w:val="000000" w:themeColor="text1"/>
            <w:lang w:eastAsia="ja-JP"/>
          </w:rPr>
          <w:delText>R</w:delText>
        </w:r>
        <w:r w:rsidR="00967997" w:rsidRPr="007F630B">
          <w:rPr>
            <w:rFonts w:ascii="Arial" w:hAnsi="Arial" w:cs="Times New Roman"/>
            <w:color w:val="000000" w:themeColor="text1"/>
            <w:lang w:eastAsia="ja-JP"/>
          </w:rPr>
          <w:delText>65E11</w:delText>
        </w:r>
        <w:r w:rsidR="00967997">
          <w:rPr>
            <w:rFonts w:ascii="Arial" w:hAnsi="Arial" w:cs="Times New Roman"/>
            <w:color w:val="000000" w:themeColor="text1"/>
            <w:lang w:eastAsia="ja-JP"/>
          </w:rPr>
          <w:delText>AD; R</w:delText>
        </w:r>
        <w:r w:rsidR="00967997" w:rsidRPr="007F630B">
          <w:rPr>
            <w:rFonts w:ascii="Arial" w:hAnsi="Arial" w:cs="Times New Roman"/>
            <w:color w:val="000000" w:themeColor="text1"/>
            <w:lang w:eastAsia="ja-JP"/>
          </w:rPr>
          <w:delText>20C09</w:delText>
        </w:r>
        <w:r w:rsidR="00967997">
          <w:rPr>
            <w:rFonts w:ascii="Arial" w:hAnsi="Arial" w:cs="Times New Roman"/>
            <w:color w:val="000000" w:themeColor="text1"/>
            <w:lang w:eastAsia="ja-JP"/>
          </w:rPr>
          <w:delText>DBD</w:delText>
        </w:r>
        <w:r w:rsidR="00967997">
          <w:rPr>
            <w:rFonts w:ascii="Arial" w:eastAsiaTheme="minorEastAsia" w:hAnsi="Arial" w:cs="Times New Roman"/>
            <w:color w:val="000000" w:themeColor="text1"/>
            <w:lang w:eastAsia="ja-JP"/>
          </w:rPr>
          <w:delText>) (CT1</w:delText>
        </w:r>
      </w:del>
      <w:ins w:id="162" w:author="Takemura, Shin-ya" w:date="2017-04-01T02:16:00Z">
        <w:r>
          <w:rPr>
            <w:rFonts w:ascii="Arial" w:eastAsiaTheme="minorEastAsia" w:hAnsi="Arial" w:cs="Times New Roman"/>
            <w:color w:val="000000" w:themeColor="text1"/>
            <w:lang w:eastAsia="ja-JP"/>
          </w:rPr>
          <w:t>, SS02432 (</w:t>
        </w:r>
        <w:r>
          <w:rPr>
            <w:rFonts w:ascii="Arial" w:hAnsi="Arial" w:cs="Times New Roman"/>
            <w:color w:val="000000" w:themeColor="text1"/>
            <w:lang w:eastAsia="ja-JP"/>
          </w:rPr>
          <w:t>R48A07AD</w:t>
        </w:r>
        <w:r>
          <w:rPr>
            <w:rFonts w:ascii="Arial" w:eastAsiaTheme="minorEastAsia" w:hAnsi="Arial" w:cs="Times New Roman"/>
            <w:color w:val="000000" w:themeColor="text1"/>
            <w:lang w:eastAsia="ja-JP"/>
          </w:rPr>
          <w:t>,</w:t>
        </w:r>
        <w:r w:rsidRPr="0051217A">
          <w:t xml:space="preserve"> </w:t>
        </w:r>
        <w:r w:rsidRPr="0051217A">
          <w:rPr>
            <w:rFonts w:ascii="Arial" w:eastAsiaTheme="minorEastAsia" w:hAnsi="Arial" w:cs="Times New Roman"/>
            <w:color w:val="000000" w:themeColor="text1"/>
            <w:lang w:eastAsia="ja-JP"/>
          </w:rPr>
          <w:t>VT046779</w:t>
        </w:r>
        <w:r>
          <w:rPr>
            <w:rFonts w:ascii="Arial" w:eastAsiaTheme="minorEastAsia" w:hAnsi="Arial" w:cs="Times New Roman"/>
            <w:color w:val="000000" w:themeColor="text1"/>
            <w:lang w:eastAsia="ja-JP"/>
          </w:rPr>
          <w:t>DBD) (Mi9</w:t>
        </w:r>
      </w:ins>
      <w:r>
        <w:rPr>
          <w:rFonts w:ascii="Arial" w:eastAsiaTheme="minorEastAsia" w:hAnsi="Arial" w:cs="Times New Roman"/>
          <w:color w:val="000000" w:themeColor="text1"/>
          <w:lang w:eastAsia="ja-JP"/>
        </w:rPr>
        <w:t xml:space="preserve">), SS01019 </w:t>
      </w:r>
      <w:r>
        <w:rPr>
          <w:rFonts w:ascii="Arial" w:hAnsi="Arial" w:cs="Times New Roman"/>
          <w:color w:val="000000" w:themeColor="text1"/>
          <w:lang w:eastAsia="ja-JP"/>
        </w:rPr>
        <w:t>(R48A07AD; R13F11DBD)</w:t>
      </w:r>
      <w:r>
        <w:rPr>
          <w:rFonts w:ascii="Arial" w:eastAsiaTheme="minorEastAsia" w:hAnsi="Arial" w:cs="Times New Roman"/>
          <w:color w:val="000000" w:themeColor="text1"/>
          <w:lang w:eastAsia="ja-JP"/>
        </w:rPr>
        <w:t xml:space="preserve"> (Mi4), SS00809 </w:t>
      </w:r>
      <w:r>
        <w:rPr>
          <w:rFonts w:ascii="Arial" w:hAnsi="Arial" w:cs="Times New Roman"/>
          <w:color w:val="000000" w:themeColor="text1"/>
          <w:lang w:eastAsia="ja-JP"/>
        </w:rPr>
        <w:t>(R19F01AD</w:t>
      </w:r>
      <w:r>
        <w:rPr>
          <w:rFonts w:ascii="Arial" w:eastAsiaTheme="minorEastAsia" w:hAnsi="Arial" w:cs="Times New Roman" w:hint="eastAsia"/>
          <w:color w:val="000000" w:themeColor="text1"/>
          <w:lang w:eastAsia="ja-JP"/>
        </w:rPr>
        <w:t>;</w:t>
      </w:r>
      <w:r>
        <w:rPr>
          <w:rFonts w:ascii="Arial" w:hAnsi="Arial" w:cs="Times New Roman"/>
          <w:color w:val="000000" w:themeColor="text1"/>
          <w:lang w:eastAsia="ja-JP"/>
        </w:rPr>
        <w:t xml:space="preserve"> R71D01DBD)</w:t>
      </w:r>
      <w:r>
        <w:rPr>
          <w:rFonts w:ascii="Arial" w:eastAsiaTheme="minorEastAsia" w:hAnsi="Arial" w:cs="Times New Roman"/>
          <w:color w:val="000000" w:themeColor="text1"/>
          <w:lang w:eastAsia="ja-JP"/>
        </w:rPr>
        <w:t xml:space="preserve"> (Mi1</w:t>
      </w:r>
      <w:ins w:id="163" w:author="Takemura, Shin-ya" w:date="2017-04-01T02:16:00Z">
        <w:r>
          <w:rPr>
            <w:rFonts w:ascii="Arial" w:eastAsiaTheme="minorEastAsia" w:hAnsi="Arial" w:cs="Times New Roman"/>
            <w:color w:val="000000" w:themeColor="text1"/>
            <w:lang w:eastAsia="ja-JP"/>
          </w:rPr>
          <w:t xml:space="preserve">) </w:t>
        </w:r>
        <w:r w:rsidR="00034554">
          <w:rPr>
            <w:rFonts w:ascii="Arial" w:eastAsiaTheme="minorEastAsia" w:hAnsi="Arial" w:cs="Times New Roman"/>
            <w:color w:val="000000" w:themeColor="text1"/>
            <w:lang w:eastAsia="ja-JP"/>
          </w:rPr>
          <w:t xml:space="preserve">(Strother et al, </w:t>
        </w:r>
        <w:r w:rsidRPr="009D0681">
          <w:rPr>
            <w:rFonts w:ascii="Arial" w:eastAsiaTheme="minorEastAsia" w:hAnsi="Arial" w:cs="Times New Roman"/>
            <w:color w:val="000000" w:themeColor="text1"/>
            <w:lang w:eastAsia="ja-JP"/>
          </w:rPr>
          <w:t>in press</w:t>
        </w:r>
      </w:ins>
      <w:r w:rsidRPr="009D0681">
        <w:rPr>
          <w:rFonts w:ascii="Arial" w:eastAsiaTheme="minorEastAsia" w:hAnsi="Arial" w:cs="Times New Roman"/>
          <w:color w:val="000000" w:themeColor="text1"/>
          <w:lang w:eastAsia="ja-JP"/>
        </w:rPr>
        <w:t>),</w:t>
      </w:r>
      <w:r>
        <w:rPr>
          <w:rFonts w:ascii="Arial" w:eastAsiaTheme="minorEastAsia" w:hAnsi="Arial" w:cs="Times New Roman"/>
          <w:color w:val="000000" w:themeColor="text1"/>
          <w:lang w:eastAsia="ja-JP"/>
        </w:rPr>
        <w:t xml:space="preserve"> R26H09AD; R29G11DBD (C3)</w:t>
      </w:r>
      <w:r>
        <w:rPr>
          <w:rFonts w:ascii="Arial" w:eastAsiaTheme="minorEastAsia" w:hAnsi="Arial"/>
          <w:szCs w:val="32"/>
          <w:lang w:eastAsia="ja-JP"/>
        </w:rPr>
        <w:t xml:space="preserve"> (</w:t>
      </w:r>
      <w:proofErr w:type="spellStart"/>
      <w:r w:rsidRPr="00B27948">
        <w:rPr>
          <w:rFonts w:ascii="Arial" w:eastAsiaTheme="minorEastAsia" w:hAnsi="Arial"/>
          <w:szCs w:val="32"/>
          <w:lang w:eastAsia="ja-JP"/>
        </w:rPr>
        <w:t>Tuthill</w:t>
      </w:r>
      <w:proofErr w:type="spellEnd"/>
      <w:r w:rsidRPr="00B27948">
        <w:rPr>
          <w:rFonts w:ascii="Arial" w:eastAsiaTheme="minorEastAsia" w:hAnsi="Arial"/>
          <w:szCs w:val="32"/>
          <w:lang w:eastAsia="ja-JP"/>
        </w:rPr>
        <w:t xml:space="preserve"> et al., 2013</w:t>
      </w:r>
      <w:ins w:id="164" w:author="Takemura, Shin-ya" w:date="2017-04-01T02:16:00Z">
        <w:r w:rsidRPr="00D41D8E">
          <w:rPr>
            <w:rFonts w:ascii="Arial" w:eastAsiaTheme="minorEastAsia" w:hAnsi="Arial"/>
            <w:szCs w:val="32"/>
            <w:lang w:eastAsia="ja-JP"/>
          </w:rPr>
          <w:t>)</w:t>
        </w:r>
        <w:r>
          <w:rPr>
            <w:rFonts w:ascii="Arial" w:eastAsiaTheme="minorEastAsia" w:hAnsi="Arial"/>
            <w:szCs w:val="32"/>
            <w:lang w:eastAsia="ja-JP"/>
          </w:rPr>
          <w:t xml:space="preserve">, </w:t>
        </w:r>
        <w:r>
          <w:rPr>
            <w:rFonts w:ascii="Arial" w:eastAsiaTheme="minorEastAsia" w:hAnsi="Arial" w:cs="Times New Roman"/>
            <w:color w:val="000000" w:themeColor="text1"/>
            <w:lang w:eastAsia="ja-JP"/>
          </w:rPr>
          <w:t>SS01001 (</w:t>
        </w:r>
        <w:r>
          <w:rPr>
            <w:rFonts w:ascii="Arial" w:hAnsi="Arial" w:cs="Times New Roman"/>
            <w:color w:val="000000" w:themeColor="text1"/>
            <w:lang w:eastAsia="ja-JP"/>
          </w:rPr>
          <w:t>R</w:t>
        </w:r>
        <w:r w:rsidRPr="007F630B">
          <w:rPr>
            <w:rFonts w:ascii="Arial" w:hAnsi="Arial" w:cs="Times New Roman"/>
            <w:color w:val="000000" w:themeColor="text1"/>
            <w:lang w:eastAsia="ja-JP"/>
          </w:rPr>
          <w:t>65E11</w:t>
        </w:r>
        <w:r>
          <w:rPr>
            <w:rFonts w:ascii="Arial" w:hAnsi="Arial" w:cs="Times New Roman"/>
            <w:color w:val="000000" w:themeColor="text1"/>
            <w:lang w:eastAsia="ja-JP"/>
          </w:rPr>
          <w:t>AD; R</w:t>
        </w:r>
        <w:r w:rsidRPr="007F630B">
          <w:rPr>
            <w:rFonts w:ascii="Arial" w:hAnsi="Arial" w:cs="Times New Roman"/>
            <w:color w:val="000000" w:themeColor="text1"/>
            <w:lang w:eastAsia="ja-JP"/>
          </w:rPr>
          <w:t>20C09</w:t>
        </w:r>
        <w:r>
          <w:rPr>
            <w:rFonts w:ascii="Arial" w:hAnsi="Arial" w:cs="Times New Roman"/>
            <w:color w:val="000000" w:themeColor="text1"/>
            <w:lang w:eastAsia="ja-JP"/>
          </w:rPr>
          <w:t>DBD</w:t>
        </w:r>
        <w:r>
          <w:rPr>
            <w:rFonts w:ascii="Arial" w:eastAsiaTheme="minorEastAsia" w:hAnsi="Arial" w:cs="Times New Roman"/>
            <w:color w:val="000000" w:themeColor="text1"/>
            <w:lang w:eastAsia="ja-JP"/>
          </w:rPr>
          <w:t>) (CT1</w:t>
        </w:r>
      </w:ins>
      <w:r w:rsidRPr="00DD4A27">
        <w:rPr>
          <w:rFonts w:ascii="Arial" w:hAnsi="Arial"/>
          <w:color w:val="000000" w:themeColor="text1"/>
        </w:rPr>
        <w:t>)</w:t>
      </w:r>
      <w:r w:rsidRPr="00D41D8E">
        <w:rPr>
          <w:rFonts w:ascii="Arial" w:eastAsiaTheme="minorEastAsia" w:hAnsi="Arial" w:cs="Times New Roman"/>
          <w:color w:val="000000" w:themeColor="text1"/>
          <w:lang w:eastAsia="ja-JP"/>
        </w:rPr>
        <w:t xml:space="preserve"> and </w:t>
      </w:r>
      <w:r w:rsidRPr="00D41D8E">
        <w:rPr>
          <w:rFonts w:ascii="Arial" w:eastAsiaTheme="minorEastAsia" w:hAnsi="Arial" w:cs="Arial"/>
          <w:color w:val="000000" w:themeColor="text1"/>
          <w:lang w:eastAsia="ja-JP"/>
        </w:rPr>
        <w:t xml:space="preserve">VT048653 (TmY15).  </w:t>
      </w:r>
      <w:del w:id="165" w:author="Takemura, Shin-ya" w:date="2017-04-01T02:16:00Z">
        <w:r w:rsidR="00967997" w:rsidRPr="00D41D8E">
          <w:rPr>
            <w:rFonts w:ascii="Arial" w:hAnsi="Arial" w:cs="Arial"/>
            <w:color w:val="000000" w:themeColor="text1"/>
            <w:lang w:eastAsia="ja-JP"/>
          </w:rPr>
          <w:delText xml:space="preserve">Split-Gal4 lines, e.g. </w:delText>
        </w:r>
        <w:r w:rsidR="00967997" w:rsidRPr="00D41D8E">
          <w:rPr>
            <w:rFonts w:ascii="Arial" w:eastAsiaTheme="minorEastAsia" w:hAnsi="Arial" w:cs="Arial"/>
            <w:color w:val="000000" w:themeColor="text1"/>
            <w:lang w:eastAsia="ja-JP"/>
          </w:rPr>
          <w:delText>the</w:delText>
        </w:r>
      </w:del>
      <w:ins w:id="166" w:author="Takemura, Shin-ya" w:date="2017-04-01T02:16:00Z">
        <w:r>
          <w:rPr>
            <w:rFonts w:ascii="Arial" w:hAnsi="Arial" w:cs="Arial"/>
            <w:color w:val="000000" w:themeColor="text1"/>
            <w:lang w:eastAsia="ja-JP"/>
          </w:rPr>
          <w:t>The</w:t>
        </w:r>
      </w:ins>
      <w:r w:rsidRPr="00D41D8E">
        <w:rPr>
          <w:rFonts w:ascii="Arial" w:eastAsiaTheme="minorEastAsia" w:hAnsi="Arial" w:cs="Arial"/>
          <w:color w:val="000000" w:themeColor="text1"/>
          <w:lang w:eastAsia="ja-JP"/>
        </w:rPr>
        <w:t xml:space="preserve"> CT1 split-Gal4 line</w:t>
      </w:r>
      <w:del w:id="167" w:author="Takemura, Shin-ya" w:date="2017-04-01T02:16:00Z">
        <w:r w:rsidR="00967997" w:rsidRPr="00D41D8E">
          <w:rPr>
            <w:rFonts w:ascii="Arial" w:eastAsiaTheme="minorEastAsia" w:hAnsi="Arial" w:cs="Arial"/>
            <w:color w:val="000000" w:themeColor="text1"/>
            <w:lang w:eastAsia="ja-JP"/>
          </w:rPr>
          <w:delText xml:space="preserve">, </w:delText>
        </w:r>
        <w:r w:rsidR="00967997" w:rsidRPr="00D41D8E">
          <w:rPr>
            <w:rFonts w:ascii="Arial" w:hAnsi="Arial" w:cs="Arial"/>
            <w:color w:val="000000" w:themeColor="text1"/>
            <w:lang w:eastAsia="ja-JP"/>
          </w:rPr>
          <w:delText>were</w:delText>
        </w:r>
      </w:del>
      <w:ins w:id="168" w:author="Takemura, Shin-ya" w:date="2017-04-01T02:16:00Z">
        <w:r>
          <w:rPr>
            <w:rFonts w:ascii="Arial" w:eastAsiaTheme="minorEastAsia" w:hAnsi="Arial" w:cs="Arial"/>
            <w:color w:val="000000" w:themeColor="text1"/>
            <w:lang w:eastAsia="ja-JP"/>
          </w:rPr>
          <w:t xml:space="preserve"> was</w:t>
        </w:r>
      </w:ins>
      <w:r w:rsidRPr="00D41D8E">
        <w:rPr>
          <w:rFonts w:ascii="Arial" w:hAnsi="Arial" w:cs="Arial"/>
          <w:color w:val="000000" w:themeColor="text1"/>
          <w:lang w:eastAsia="ja-JP"/>
        </w:rPr>
        <w:t xml:space="preserve"> constructed </w:t>
      </w:r>
      <w:del w:id="169" w:author="Takemura, Shin-ya" w:date="2017-04-01T02:16:00Z">
        <w:r w:rsidR="00967997" w:rsidRPr="00D41D8E">
          <w:rPr>
            <w:rFonts w:ascii="Arial" w:hAnsi="Arial" w:cs="Arial"/>
            <w:color w:val="000000" w:themeColor="text1"/>
            <w:lang w:eastAsia="ja-JP"/>
          </w:rPr>
          <w:delText>as described</w:delText>
        </w:r>
        <w:r w:rsidR="001E7FBE" w:rsidRPr="00D41D8E">
          <w:rPr>
            <w:rFonts w:ascii="Arial" w:eastAsiaTheme="minorEastAsia" w:hAnsi="Arial"/>
            <w:szCs w:val="32"/>
            <w:lang w:eastAsia="ja-JP"/>
          </w:rPr>
          <w:delText xml:space="preserve"> (</w:delText>
        </w:r>
        <w:r w:rsidR="00003769" w:rsidRPr="00B27948">
          <w:rPr>
            <w:rFonts w:ascii="Arial" w:eastAsiaTheme="minorEastAsia" w:hAnsi="Arial"/>
            <w:szCs w:val="32"/>
            <w:lang w:eastAsia="ja-JP"/>
          </w:rPr>
          <w:delText>Luan et al., 2006; Tuthill et al., 2013</w:delText>
        </w:r>
        <w:r w:rsidR="001E7FBE" w:rsidRPr="00D41D8E">
          <w:rPr>
            <w:rFonts w:ascii="Arial" w:eastAsiaTheme="minorEastAsia" w:hAnsi="Arial"/>
            <w:szCs w:val="32"/>
            <w:lang w:eastAsia="ja-JP"/>
          </w:rPr>
          <w:delText>)</w:delText>
        </w:r>
        <w:r w:rsidR="00967997" w:rsidRPr="00D41D8E">
          <w:rPr>
            <w:rFonts w:ascii="Arial" w:hAnsi="Arial" w:cs="Arial"/>
            <w:color w:val="000000" w:themeColor="text1"/>
            <w:lang w:eastAsia="ja-JP"/>
          </w:rPr>
          <w:delText xml:space="preserve"> with</w:delText>
        </w:r>
      </w:del>
      <w:ins w:id="170" w:author="Takemura, Shin-ya" w:date="2017-04-01T02:16:00Z">
        <w:r>
          <w:rPr>
            <w:rFonts w:ascii="Arial" w:hAnsi="Arial" w:cs="Arial"/>
            <w:color w:val="000000" w:themeColor="text1"/>
            <w:lang w:eastAsia="ja-JP"/>
          </w:rPr>
          <w:t>using</w:t>
        </w:r>
      </w:ins>
      <w:r>
        <w:rPr>
          <w:rFonts w:ascii="Arial" w:hAnsi="Arial" w:cs="Arial"/>
          <w:color w:val="000000" w:themeColor="text1"/>
          <w:lang w:eastAsia="ja-JP"/>
        </w:rPr>
        <w:t xml:space="preserve"> </w:t>
      </w:r>
      <w:proofErr w:type="spellStart"/>
      <w:r w:rsidRPr="00D41D8E">
        <w:rPr>
          <w:rFonts w:ascii="Arial" w:hAnsi="Arial" w:cs="Arial"/>
          <w:color w:val="000000" w:themeColor="text1"/>
          <w:lang w:eastAsia="ja-JP"/>
        </w:rPr>
        <w:t>hemidrivers</w:t>
      </w:r>
      <w:proofErr w:type="spellEnd"/>
      <w:r w:rsidRPr="00D41D8E">
        <w:rPr>
          <w:rFonts w:ascii="Arial" w:hAnsi="Arial" w:cs="Arial"/>
          <w:color w:val="000000" w:themeColor="text1"/>
          <w:lang w:eastAsia="ja-JP"/>
        </w:rPr>
        <w:t xml:space="preserve"> selected on the basis of GAL4 line expression data</w:t>
      </w:r>
      <w:r w:rsidRPr="00D41D8E">
        <w:rPr>
          <w:rFonts w:ascii="Arial" w:eastAsiaTheme="minorEastAsia" w:hAnsi="Arial"/>
          <w:szCs w:val="32"/>
          <w:lang w:eastAsia="ja-JP"/>
        </w:rPr>
        <w:t xml:space="preserve"> (</w:t>
      </w:r>
      <w:proofErr w:type="spellStart"/>
      <w:r w:rsidRPr="00B27948">
        <w:rPr>
          <w:rFonts w:ascii="Arial" w:eastAsiaTheme="minorEastAsia" w:hAnsi="Arial"/>
          <w:szCs w:val="32"/>
          <w:lang w:eastAsia="ja-JP"/>
        </w:rPr>
        <w:t>Jenett</w:t>
      </w:r>
      <w:proofErr w:type="spellEnd"/>
      <w:r w:rsidRPr="00B27948">
        <w:rPr>
          <w:rFonts w:ascii="Arial" w:eastAsiaTheme="minorEastAsia" w:hAnsi="Arial"/>
          <w:szCs w:val="32"/>
          <w:lang w:eastAsia="ja-JP"/>
        </w:rPr>
        <w:t xml:space="preserve"> et al., 2012</w:t>
      </w:r>
      <w:r w:rsidRPr="00D41D8E">
        <w:rPr>
          <w:rFonts w:ascii="Arial" w:eastAsiaTheme="minorEastAsia" w:hAnsi="Arial"/>
          <w:szCs w:val="32"/>
          <w:lang w:eastAsia="ja-JP"/>
        </w:rPr>
        <w:t>)</w:t>
      </w:r>
      <w:r w:rsidRPr="00D41D8E">
        <w:rPr>
          <w:rFonts w:ascii="Arial" w:hAnsi="Arial" w:cs="Arial"/>
          <w:color w:val="000000" w:themeColor="text1"/>
          <w:lang w:eastAsia="ja-JP"/>
        </w:rPr>
        <w:t xml:space="preserve">. </w:t>
      </w:r>
      <w:r w:rsidRPr="00D41D8E">
        <w:rPr>
          <w:rFonts w:ascii="Arial" w:eastAsiaTheme="minorEastAsia" w:hAnsi="Arial" w:cs="Arial"/>
          <w:color w:val="000000" w:themeColor="text1"/>
          <w:lang w:eastAsia="ja-JP"/>
        </w:rPr>
        <w:t xml:space="preserve"> </w:t>
      </w:r>
      <w:r w:rsidRPr="0051217A">
        <w:rPr>
          <w:rFonts w:ascii="Arial" w:eastAsiaTheme="minorEastAsia" w:hAnsi="Arial" w:cs="Arial"/>
          <w:color w:val="000000" w:themeColor="text1"/>
          <w:lang w:eastAsia="ja-JP"/>
        </w:rPr>
        <w:t>VT048653, from the Vienna Tiles collection</w:t>
      </w:r>
      <w:r w:rsidRPr="0051217A">
        <w:rPr>
          <w:rFonts w:ascii="Arial" w:eastAsiaTheme="minorEastAsia" w:hAnsi="Arial"/>
          <w:szCs w:val="32"/>
          <w:lang w:eastAsia="ja-JP"/>
        </w:rPr>
        <w:t xml:space="preserve"> (</w:t>
      </w:r>
      <w:proofErr w:type="spellStart"/>
      <w:r w:rsidRPr="0051217A">
        <w:rPr>
          <w:rFonts w:ascii="Arial" w:eastAsiaTheme="minorEastAsia" w:hAnsi="Arial"/>
          <w:szCs w:val="32"/>
          <w:lang w:eastAsia="ja-JP"/>
        </w:rPr>
        <w:t>Kvon</w:t>
      </w:r>
      <w:proofErr w:type="spellEnd"/>
      <w:r w:rsidRPr="0051217A">
        <w:rPr>
          <w:rFonts w:ascii="Arial" w:eastAsiaTheme="minorEastAsia" w:hAnsi="Arial"/>
          <w:szCs w:val="32"/>
          <w:lang w:eastAsia="ja-JP"/>
        </w:rPr>
        <w:t xml:space="preserve"> et al., 2014)</w:t>
      </w:r>
      <w:r w:rsidRPr="0051217A">
        <w:rPr>
          <w:rFonts w:ascii="Arial" w:eastAsiaTheme="minorEastAsia" w:hAnsi="Arial" w:cs="Arial"/>
          <w:color w:val="000000" w:themeColor="text1"/>
          <w:lang w:eastAsia="ja-JP"/>
        </w:rPr>
        <w:t>, predominantly labels TmY15 cells in the medulla based on stochastic labelling data</w:t>
      </w:r>
      <w:r w:rsidRPr="00426263">
        <w:rPr>
          <w:rFonts w:ascii="Arial" w:eastAsiaTheme="minorEastAsia" w:hAnsi="Arial" w:cs="Arial"/>
          <w:color w:val="000000" w:themeColor="text1"/>
          <w:lang w:eastAsia="ja-JP"/>
        </w:rPr>
        <w:t xml:space="preserve"> </w:t>
      </w:r>
      <w:ins w:id="171" w:author="Takemura, Shin-ya" w:date="2017-04-01T02:16:00Z">
        <w:r w:rsidRPr="00426263">
          <w:rPr>
            <w:rFonts w:ascii="Arial" w:eastAsiaTheme="minorEastAsia" w:hAnsi="Arial" w:cs="Arial"/>
            <w:color w:val="000000" w:themeColor="text1"/>
            <w:lang w:eastAsia="ja-JP"/>
          </w:rPr>
          <w:t xml:space="preserve">(41/63 </w:t>
        </w:r>
        <w:r>
          <w:rPr>
            <w:rFonts w:ascii="Arial" w:eastAsiaTheme="minorEastAsia" w:hAnsi="Arial" w:cs="Arial"/>
            <w:color w:val="000000" w:themeColor="text1"/>
            <w:lang w:eastAsia="ja-JP"/>
          </w:rPr>
          <w:t xml:space="preserve">MCFO-labeled medulla </w:t>
        </w:r>
        <w:r w:rsidRPr="00426263">
          <w:rPr>
            <w:rFonts w:ascii="Arial" w:eastAsiaTheme="minorEastAsia" w:hAnsi="Arial" w:cs="Arial"/>
            <w:color w:val="000000" w:themeColor="text1"/>
            <w:lang w:eastAsia="ja-JP"/>
          </w:rPr>
          <w:t>cells in 17 brains were TmY15 neurons)</w:t>
        </w:r>
        <w:r w:rsidRPr="0051217A">
          <w:rPr>
            <w:rFonts w:ascii="Arial" w:eastAsiaTheme="minorEastAsia" w:hAnsi="Arial" w:cs="Arial"/>
            <w:color w:val="000000" w:themeColor="text1"/>
            <w:lang w:eastAsia="ja-JP"/>
          </w:rPr>
          <w:t xml:space="preserve"> </w:t>
        </w:r>
      </w:ins>
      <w:r w:rsidRPr="0051217A">
        <w:rPr>
          <w:rFonts w:ascii="Arial" w:eastAsiaTheme="minorEastAsia" w:hAnsi="Arial" w:cs="Arial"/>
          <w:color w:val="000000" w:themeColor="text1"/>
          <w:lang w:eastAsia="ja-JP"/>
        </w:rPr>
        <w:t xml:space="preserve">and </w:t>
      </w:r>
      <w:r w:rsidRPr="0051217A">
        <w:rPr>
          <w:rFonts w:ascii="Arial" w:eastAsiaTheme="minorEastAsia" w:hAnsi="Arial" w:cs="Arial"/>
          <w:lang w:eastAsia="ja-JP"/>
        </w:rPr>
        <w:t>the overall expression pattern of this driver line.</w:t>
      </w:r>
      <w:r w:rsidRPr="003B304B">
        <w:rPr>
          <w:rFonts w:ascii="Arial" w:eastAsiaTheme="minorEastAsia" w:hAnsi="Arial" w:cs="Arial"/>
          <w:lang w:eastAsia="ja-JP"/>
        </w:rPr>
        <w:t xml:space="preserve">  </w:t>
      </w:r>
      <w:r w:rsidRPr="003B304B">
        <w:rPr>
          <w:rFonts w:ascii="Arial" w:eastAsiaTheme="minorEastAsia" w:hAnsi="Arial" w:cs="Times New Roman"/>
          <w:lang w:eastAsia="ja-JP"/>
        </w:rPr>
        <w:t xml:space="preserve">For Multicolor </w:t>
      </w:r>
      <w:proofErr w:type="spellStart"/>
      <w:r w:rsidRPr="003B304B">
        <w:rPr>
          <w:rFonts w:ascii="Arial" w:eastAsiaTheme="minorEastAsia" w:hAnsi="Arial" w:cs="Times New Roman"/>
          <w:lang w:eastAsia="ja-JP"/>
        </w:rPr>
        <w:t>Flp</w:t>
      </w:r>
      <w:proofErr w:type="spellEnd"/>
      <w:r w:rsidRPr="003B304B">
        <w:rPr>
          <w:rFonts w:ascii="Arial" w:eastAsiaTheme="minorEastAsia" w:hAnsi="Arial" w:cs="Times New Roman"/>
          <w:lang w:eastAsia="ja-JP"/>
        </w:rPr>
        <w:t xml:space="preserve">-out (MCFO) labelling </w:t>
      </w:r>
      <w:r w:rsidRPr="003B304B">
        <w:rPr>
          <w:rFonts w:ascii="Arial" w:eastAsiaTheme="minorEastAsia" w:hAnsi="Arial" w:cs="Arial"/>
          <w:lang w:eastAsia="ja-JP"/>
        </w:rPr>
        <w:t>(</w:t>
      </w:r>
      <w:r>
        <w:rPr>
          <w:rFonts w:ascii="Arial" w:eastAsiaTheme="minorEastAsia" w:hAnsi="Arial" w:cs="Arial"/>
          <w:lang w:eastAsia="ja-JP"/>
        </w:rPr>
        <w:t>Figure</w:t>
      </w:r>
      <w:r w:rsidRPr="003B304B">
        <w:rPr>
          <w:rFonts w:ascii="Arial" w:eastAsiaTheme="minorEastAsia" w:hAnsi="Arial" w:cs="Arial"/>
          <w:lang w:eastAsia="ja-JP"/>
        </w:rPr>
        <w:t xml:space="preserve"> 2</w:t>
      </w:r>
      <w:r>
        <w:rPr>
          <w:rFonts w:ascii="Arial" w:eastAsiaTheme="minorEastAsia" w:hAnsi="Arial" w:cs="Arial"/>
          <w:lang w:eastAsia="ja-JP"/>
        </w:rPr>
        <w:t>B</w:t>
      </w:r>
      <w:r w:rsidRPr="003B304B">
        <w:rPr>
          <w:rFonts w:ascii="Arial" w:eastAsiaTheme="minorEastAsia" w:hAnsi="Arial" w:cs="Arial"/>
          <w:lang w:eastAsia="ja-JP"/>
        </w:rPr>
        <w:t xml:space="preserve">; </w:t>
      </w:r>
      <w:r>
        <w:rPr>
          <w:rFonts w:ascii="Arial" w:eastAsiaTheme="minorEastAsia" w:hAnsi="Arial" w:cs="Arial"/>
          <w:lang w:eastAsia="ja-JP"/>
        </w:rPr>
        <w:t>Figure 2 – Figure Supplement 1A, 1B, and 1D</w:t>
      </w:r>
      <w:r w:rsidRPr="003B304B">
        <w:rPr>
          <w:rFonts w:ascii="Arial" w:eastAsiaTheme="minorEastAsia" w:hAnsi="Arial" w:cs="Arial"/>
          <w:lang w:eastAsia="ja-JP"/>
        </w:rPr>
        <w:t>)</w:t>
      </w:r>
      <w:r w:rsidRPr="003B304B">
        <w:rPr>
          <w:rFonts w:ascii="Arial" w:eastAsiaTheme="minorEastAsia" w:hAnsi="Arial" w:cs="Times New Roman"/>
          <w:lang w:eastAsia="ja-JP"/>
        </w:rPr>
        <w:t>, driver</w:t>
      </w:r>
      <w:r w:rsidRPr="003B304B" w:rsidDel="00FD21BA">
        <w:rPr>
          <w:rFonts w:ascii="Arial" w:eastAsiaTheme="minorEastAsia" w:hAnsi="Arial" w:cs="Arial"/>
          <w:lang w:eastAsia="ja-JP"/>
        </w:rPr>
        <w:t xml:space="preserve"> </w:t>
      </w:r>
      <w:r w:rsidRPr="003B304B">
        <w:rPr>
          <w:rFonts w:ascii="Arial" w:eastAsiaTheme="minorEastAsia" w:hAnsi="Arial" w:cs="Arial"/>
          <w:lang w:eastAsia="ja-JP"/>
        </w:rPr>
        <w:t>lines were crossed to MCFO-1 or MCFO-7</w:t>
      </w:r>
      <w:r>
        <w:rPr>
          <w:rFonts w:ascii="Arial" w:eastAsiaTheme="minorEastAsia" w:hAnsi="Arial"/>
          <w:szCs w:val="32"/>
          <w:lang w:eastAsia="ja-JP"/>
        </w:rPr>
        <w:t xml:space="preserve"> </w:t>
      </w:r>
      <w:r w:rsidRPr="003B304B">
        <w:rPr>
          <w:rFonts w:ascii="Arial" w:eastAsiaTheme="minorEastAsia" w:hAnsi="Arial" w:cs="Times New Roman"/>
          <w:lang w:eastAsia="ja-JP"/>
        </w:rPr>
        <w:t xml:space="preserve">and processed for </w:t>
      </w:r>
      <w:proofErr w:type="spellStart"/>
      <w:r w:rsidRPr="003B304B">
        <w:rPr>
          <w:rFonts w:ascii="Arial" w:eastAsiaTheme="minorEastAsia" w:hAnsi="Arial" w:cs="Times New Roman"/>
          <w:lang w:eastAsia="ja-JP"/>
        </w:rPr>
        <w:t>immunolabel</w:t>
      </w:r>
      <w:r>
        <w:rPr>
          <w:rFonts w:ascii="Arial" w:eastAsiaTheme="minorEastAsia" w:hAnsi="Arial" w:cs="Times New Roman"/>
          <w:lang w:eastAsia="ja-JP"/>
        </w:rPr>
        <w:t>l</w:t>
      </w:r>
      <w:r w:rsidRPr="003B304B">
        <w:rPr>
          <w:rFonts w:ascii="Arial" w:eastAsiaTheme="minorEastAsia" w:hAnsi="Arial" w:cs="Times New Roman"/>
          <w:lang w:eastAsia="ja-JP"/>
        </w:rPr>
        <w:t>ing</w:t>
      </w:r>
      <w:proofErr w:type="spellEnd"/>
      <w:r w:rsidRPr="003B304B">
        <w:rPr>
          <w:rFonts w:ascii="Arial" w:eastAsiaTheme="minorEastAsia" w:hAnsi="Arial" w:cs="Times New Roman"/>
          <w:lang w:eastAsia="ja-JP"/>
        </w:rPr>
        <w:t>, mounted in DPX and imaged as described</w:t>
      </w:r>
      <w:r>
        <w:rPr>
          <w:rFonts w:ascii="Arial" w:eastAsiaTheme="minorEastAsia" w:hAnsi="Arial"/>
          <w:szCs w:val="32"/>
          <w:lang w:eastAsia="ja-JP"/>
        </w:rPr>
        <w:t xml:space="preserve"> (</w:t>
      </w:r>
      <w:r w:rsidRPr="00B27948">
        <w:rPr>
          <w:rFonts w:ascii="Arial" w:eastAsiaTheme="minorEastAsia" w:hAnsi="Arial"/>
          <w:szCs w:val="32"/>
          <w:lang w:eastAsia="ja-JP"/>
        </w:rPr>
        <w:t>Nern et al., 2015</w:t>
      </w:r>
      <w:r w:rsidRPr="00D41D8E">
        <w:rPr>
          <w:rFonts w:ascii="Arial" w:eastAsiaTheme="minorEastAsia" w:hAnsi="Arial"/>
          <w:szCs w:val="32"/>
          <w:lang w:eastAsia="ja-JP"/>
        </w:rPr>
        <w:t>)</w:t>
      </w:r>
      <w:r w:rsidRPr="00D41D8E">
        <w:rPr>
          <w:rFonts w:ascii="Arial" w:eastAsiaTheme="minorEastAsia" w:hAnsi="Arial" w:cs="Times New Roman"/>
          <w:lang w:eastAsia="ja-JP"/>
        </w:rPr>
        <w:t>.</w:t>
      </w:r>
      <w:r w:rsidRPr="003B304B">
        <w:rPr>
          <w:rFonts w:ascii="Arial" w:eastAsiaTheme="minorEastAsia" w:hAnsi="Arial" w:cs="Times New Roman"/>
          <w:lang w:eastAsia="ja-JP"/>
        </w:rPr>
        <w:t xml:space="preserve">  Imaging and processing of </w:t>
      </w:r>
      <w:r w:rsidRPr="00B61AA8">
        <w:rPr>
          <w:rFonts w:ascii="Arial" w:eastAsiaTheme="minorEastAsia" w:hAnsi="Arial" w:cs="Arial"/>
          <w:lang w:eastAsia="ja-JP"/>
        </w:rPr>
        <w:t xml:space="preserve">brains with (split-)GAL4 driven expression of presynaptic and membrane markers </w:t>
      </w:r>
      <w:r w:rsidRPr="005166CB">
        <w:rPr>
          <w:rFonts w:ascii="Arial" w:eastAsiaTheme="minorEastAsia" w:hAnsi="Arial" w:cs="Arial"/>
          <w:lang w:eastAsia="ja-JP"/>
        </w:rPr>
        <w:t>(</w:t>
      </w:r>
      <w:r>
        <w:rPr>
          <w:rFonts w:ascii="Arial" w:eastAsiaTheme="minorEastAsia" w:hAnsi="Arial" w:cs="Arial"/>
          <w:lang w:eastAsia="ja-JP"/>
        </w:rPr>
        <w:t>Figure</w:t>
      </w:r>
      <w:r w:rsidRPr="005166CB">
        <w:rPr>
          <w:rFonts w:ascii="Arial" w:eastAsiaTheme="minorEastAsia" w:hAnsi="Arial" w:cs="Arial"/>
          <w:lang w:eastAsia="ja-JP"/>
        </w:rPr>
        <w:t xml:space="preserve"> 2</w:t>
      </w:r>
      <w:r>
        <w:rPr>
          <w:rFonts w:ascii="Arial" w:eastAsiaTheme="minorEastAsia" w:hAnsi="Arial" w:cs="Arial"/>
          <w:lang w:eastAsia="ja-JP"/>
        </w:rPr>
        <w:t>C and 2D</w:t>
      </w:r>
      <w:r w:rsidRPr="005166CB">
        <w:rPr>
          <w:rFonts w:ascii="Arial" w:eastAsiaTheme="minorEastAsia" w:hAnsi="Arial" w:cs="Arial"/>
          <w:lang w:eastAsia="ja-JP"/>
        </w:rPr>
        <w:t xml:space="preserve">; </w:t>
      </w:r>
      <w:r>
        <w:rPr>
          <w:rFonts w:ascii="Arial" w:eastAsiaTheme="minorEastAsia" w:hAnsi="Arial" w:cs="Arial"/>
          <w:lang w:eastAsia="ja-JP"/>
        </w:rPr>
        <w:t xml:space="preserve">Figure 2 – </w:t>
      </w:r>
      <w:r>
        <w:rPr>
          <w:rFonts w:ascii="Arial" w:eastAsiaTheme="minorEastAsia" w:hAnsi="Arial" w:cs="Arial"/>
          <w:lang w:eastAsia="ja-JP"/>
        </w:rPr>
        <w:lastRenderedPageBreak/>
        <w:t>Figure Supplement 1C and</w:t>
      </w:r>
      <w:r w:rsidRPr="005166CB">
        <w:rPr>
          <w:rFonts w:ascii="Arial" w:eastAsiaTheme="minorEastAsia" w:hAnsi="Arial" w:cs="Arial"/>
          <w:lang w:eastAsia="ja-JP"/>
        </w:rPr>
        <w:t xml:space="preserve"> </w:t>
      </w:r>
      <w:r>
        <w:rPr>
          <w:rFonts w:ascii="Arial" w:eastAsiaTheme="minorEastAsia" w:hAnsi="Arial" w:cs="Arial"/>
          <w:lang w:eastAsia="ja-JP"/>
        </w:rPr>
        <w:t>1E</w:t>
      </w:r>
      <w:r w:rsidRPr="005166CB">
        <w:rPr>
          <w:rFonts w:ascii="Arial" w:eastAsiaTheme="minorEastAsia" w:hAnsi="Arial" w:cs="Arial"/>
          <w:lang w:eastAsia="ja-JP"/>
        </w:rPr>
        <w:t xml:space="preserve">) using </w:t>
      </w:r>
      <w:r w:rsidRPr="005166CB">
        <w:rPr>
          <w:rFonts w:ascii="Arial" w:hAnsi="Arial" w:cs="Arial"/>
        </w:rPr>
        <w:t>pJFRC51-3XUAS-IVS-Syt::</w:t>
      </w:r>
      <w:proofErr w:type="spellStart"/>
      <w:r w:rsidRPr="005166CB">
        <w:rPr>
          <w:rFonts w:ascii="Arial" w:hAnsi="Arial" w:cs="Arial"/>
        </w:rPr>
        <w:t>smHA</w:t>
      </w:r>
      <w:proofErr w:type="spellEnd"/>
      <w:r w:rsidRPr="005166CB">
        <w:rPr>
          <w:rFonts w:ascii="Arial" w:hAnsi="Arial" w:cs="Arial"/>
        </w:rPr>
        <w:t xml:space="preserve"> in </w:t>
      </w:r>
      <w:proofErr w:type="spellStart"/>
      <w:r w:rsidRPr="005166CB">
        <w:rPr>
          <w:rFonts w:ascii="Arial" w:hAnsi="Arial" w:cs="Arial"/>
          <w:i/>
        </w:rPr>
        <w:t>su</w:t>
      </w:r>
      <w:proofErr w:type="spellEnd"/>
      <w:r w:rsidRPr="005166CB">
        <w:rPr>
          <w:rFonts w:ascii="Arial" w:hAnsi="Arial" w:cs="Arial"/>
          <w:i/>
        </w:rPr>
        <w:t>(</w:t>
      </w:r>
      <w:proofErr w:type="spellStart"/>
      <w:r w:rsidRPr="005166CB">
        <w:rPr>
          <w:rFonts w:ascii="Arial" w:hAnsi="Arial" w:cs="Arial"/>
          <w:i/>
        </w:rPr>
        <w:t>Hw</w:t>
      </w:r>
      <w:proofErr w:type="spellEnd"/>
      <w:r w:rsidRPr="005166CB">
        <w:rPr>
          <w:rFonts w:ascii="Arial" w:hAnsi="Arial" w:cs="Arial"/>
          <w:i/>
        </w:rPr>
        <w:t>)attP1</w:t>
      </w:r>
      <w:r>
        <w:rPr>
          <w:rFonts w:ascii="Arial" w:hAnsi="Arial" w:cs="Arial"/>
          <w:i/>
        </w:rPr>
        <w:t xml:space="preserve"> </w:t>
      </w:r>
      <w:r>
        <w:rPr>
          <w:rFonts w:ascii="Arial" w:eastAsiaTheme="minorEastAsia" w:hAnsi="Arial"/>
          <w:szCs w:val="32"/>
          <w:lang w:eastAsia="ja-JP"/>
        </w:rPr>
        <w:t>(</w:t>
      </w:r>
      <w:r w:rsidRPr="00B27948">
        <w:rPr>
          <w:rFonts w:ascii="Arial" w:eastAsiaTheme="minorEastAsia" w:hAnsi="Arial"/>
          <w:szCs w:val="32"/>
          <w:lang w:eastAsia="ja-JP"/>
        </w:rPr>
        <w:t>Nern et al., 2015</w:t>
      </w:r>
      <w:r>
        <w:rPr>
          <w:rFonts w:ascii="Arial" w:eastAsiaTheme="minorEastAsia" w:hAnsi="Arial"/>
          <w:szCs w:val="32"/>
          <w:lang w:eastAsia="ja-JP"/>
        </w:rPr>
        <w:t>)</w:t>
      </w:r>
      <w:r w:rsidRPr="00B61AA8">
        <w:rPr>
          <w:rFonts w:ascii="Arial" w:eastAsiaTheme="minorEastAsia" w:hAnsi="Arial" w:cs="Arial"/>
          <w:lang w:eastAsia="ja-JP"/>
        </w:rPr>
        <w:t xml:space="preserve"> </w:t>
      </w:r>
      <w:r w:rsidRPr="00B61AA8">
        <w:rPr>
          <w:rFonts w:ascii="Arial" w:hAnsi="Arial" w:cs="Arial"/>
        </w:rPr>
        <w:t>and pJFRC225-5XUAS-IVS-myr::</w:t>
      </w:r>
      <w:proofErr w:type="spellStart"/>
      <w:r w:rsidRPr="00B61AA8">
        <w:rPr>
          <w:rFonts w:ascii="Arial" w:hAnsi="Arial" w:cs="Arial"/>
        </w:rPr>
        <w:t>smFLAG</w:t>
      </w:r>
      <w:proofErr w:type="spellEnd"/>
      <w:r w:rsidRPr="00B61AA8">
        <w:rPr>
          <w:rFonts w:ascii="Arial" w:hAnsi="Arial" w:cs="Arial"/>
        </w:rPr>
        <w:t xml:space="preserve"> in </w:t>
      </w:r>
      <w:r w:rsidRPr="00B61AA8">
        <w:rPr>
          <w:rFonts w:ascii="Arial" w:hAnsi="Arial" w:cs="Arial"/>
          <w:i/>
        </w:rPr>
        <w:t>VK00005</w:t>
      </w:r>
      <w:r>
        <w:rPr>
          <w:rFonts w:ascii="Arial" w:eastAsiaTheme="minorEastAsia" w:hAnsi="Arial"/>
          <w:szCs w:val="32"/>
          <w:lang w:eastAsia="ja-JP"/>
        </w:rPr>
        <w:t xml:space="preserve"> (</w:t>
      </w:r>
      <w:r w:rsidRPr="00B27948">
        <w:rPr>
          <w:rFonts w:ascii="Arial" w:eastAsiaTheme="minorEastAsia" w:hAnsi="Arial"/>
          <w:szCs w:val="32"/>
          <w:lang w:eastAsia="ja-JP"/>
        </w:rPr>
        <w:t>Nern et al., 2015</w:t>
      </w:r>
      <w:r>
        <w:rPr>
          <w:rFonts w:ascii="Arial" w:eastAsiaTheme="minorEastAsia" w:hAnsi="Arial"/>
          <w:szCs w:val="32"/>
          <w:lang w:eastAsia="ja-JP"/>
        </w:rPr>
        <w:t>)</w:t>
      </w:r>
      <w:r w:rsidRPr="00B61AA8">
        <w:rPr>
          <w:rFonts w:ascii="Arial" w:eastAsiaTheme="minorEastAsia" w:hAnsi="Arial" w:cs="Arial"/>
          <w:lang w:eastAsia="ja-JP"/>
        </w:rPr>
        <w:t xml:space="preserve"> was as described</w:t>
      </w:r>
      <w:r>
        <w:rPr>
          <w:rFonts w:ascii="Arial" w:eastAsiaTheme="minorEastAsia" w:hAnsi="Arial"/>
          <w:szCs w:val="32"/>
          <w:lang w:eastAsia="ja-JP"/>
        </w:rPr>
        <w:t xml:space="preserve"> (</w:t>
      </w:r>
      <w:r w:rsidRPr="004F2122">
        <w:rPr>
          <w:rFonts w:ascii="Arial" w:eastAsiaTheme="minorEastAsia" w:hAnsi="Arial"/>
          <w:szCs w:val="32"/>
          <w:lang w:eastAsia="ja-JP"/>
        </w:rPr>
        <w:t>Aso et al., 2014</w:t>
      </w:r>
      <w:r>
        <w:rPr>
          <w:rFonts w:ascii="Arial" w:eastAsiaTheme="minorEastAsia" w:hAnsi="Arial"/>
          <w:szCs w:val="32"/>
          <w:lang w:eastAsia="ja-JP"/>
        </w:rPr>
        <w:t>)</w:t>
      </w:r>
      <w:r w:rsidRPr="00B61AA8">
        <w:rPr>
          <w:rFonts w:ascii="Arial" w:eastAsiaTheme="minorEastAsia" w:hAnsi="Arial" w:cs="Arial"/>
          <w:lang w:eastAsia="ja-JP"/>
        </w:rPr>
        <w:t xml:space="preserve">.  </w:t>
      </w:r>
      <w:proofErr w:type="gramStart"/>
      <w:r w:rsidRPr="00B61AA8">
        <w:rPr>
          <w:rFonts w:ascii="Arial" w:eastAsiaTheme="minorEastAsia" w:hAnsi="Arial" w:cs="Arial"/>
          <w:lang w:eastAsia="ja-JP"/>
        </w:rPr>
        <w:t>pJFRC12-10XUAS-IVS-myr</w:t>
      </w:r>
      <w:proofErr w:type="gramEnd"/>
      <w:r w:rsidRPr="00B61AA8">
        <w:rPr>
          <w:rFonts w:ascii="Arial" w:eastAsiaTheme="minorEastAsia" w:hAnsi="Arial" w:cs="Arial"/>
          <w:lang w:eastAsia="ja-JP"/>
        </w:rPr>
        <w:t>::GFP in attP2</w:t>
      </w:r>
      <w:r>
        <w:rPr>
          <w:rFonts w:ascii="Arial" w:eastAsiaTheme="minorEastAsia" w:hAnsi="Arial"/>
          <w:szCs w:val="32"/>
          <w:lang w:eastAsia="ja-JP"/>
        </w:rPr>
        <w:t xml:space="preserve"> (</w:t>
      </w:r>
      <w:r w:rsidRPr="00B27948">
        <w:rPr>
          <w:rFonts w:ascii="Arial" w:eastAsiaTheme="minorEastAsia" w:hAnsi="Arial"/>
          <w:szCs w:val="32"/>
          <w:lang w:eastAsia="ja-JP"/>
        </w:rPr>
        <w:t>Pfeiffer et al., 2010</w:t>
      </w:r>
      <w:r>
        <w:rPr>
          <w:rFonts w:ascii="Arial" w:eastAsiaTheme="minorEastAsia" w:hAnsi="Arial"/>
          <w:szCs w:val="32"/>
          <w:lang w:eastAsia="ja-JP"/>
        </w:rPr>
        <w:t>)</w:t>
      </w:r>
      <w:r w:rsidRPr="00B61AA8">
        <w:rPr>
          <w:rFonts w:ascii="Arial" w:eastAsiaTheme="minorEastAsia" w:hAnsi="Arial" w:cs="Arial"/>
          <w:lang w:eastAsia="ja-JP"/>
        </w:rPr>
        <w:t xml:space="preserve"> was </w:t>
      </w:r>
      <w:del w:id="172" w:author="Takemura, Shin-ya" w:date="2017-04-01T02:16:00Z">
        <w:r w:rsidR="00967997" w:rsidRPr="00B61AA8">
          <w:rPr>
            <w:rFonts w:ascii="Arial" w:eastAsiaTheme="minorEastAsia" w:hAnsi="Arial" w:cs="Arial"/>
            <w:lang w:eastAsia="ja-JP"/>
          </w:rPr>
          <w:delText>a reporter construct in</w:delText>
        </w:r>
      </w:del>
      <w:ins w:id="173" w:author="Takemura, Shin-ya" w:date="2017-04-01T02:16:00Z">
        <w:r>
          <w:rPr>
            <w:rFonts w:ascii="Arial" w:eastAsiaTheme="minorEastAsia" w:hAnsi="Arial" w:cs="Arial"/>
            <w:lang w:eastAsia="ja-JP"/>
          </w:rPr>
          <w:t>used</w:t>
        </w:r>
        <w:r w:rsidRPr="00B61AA8">
          <w:rPr>
            <w:rFonts w:ascii="Arial" w:eastAsiaTheme="minorEastAsia" w:hAnsi="Arial" w:cs="Arial"/>
            <w:lang w:eastAsia="ja-JP"/>
          </w:rPr>
          <w:t xml:space="preserve"> </w:t>
        </w:r>
        <w:r>
          <w:rPr>
            <w:rFonts w:ascii="Arial" w:eastAsiaTheme="minorEastAsia" w:hAnsi="Arial" w:cs="Arial"/>
            <w:lang w:eastAsia="ja-JP"/>
          </w:rPr>
          <w:t>for</w:t>
        </w:r>
      </w:ins>
      <w:r w:rsidRPr="00B61AA8">
        <w:rPr>
          <w:rFonts w:ascii="Arial" w:eastAsiaTheme="minorEastAsia" w:hAnsi="Arial" w:cs="Arial"/>
          <w:lang w:eastAsia="ja-JP"/>
        </w:rPr>
        <w:t xml:space="preserve"> the neurotransmitter label</w:t>
      </w:r>
      <w:r>
        <w:rPr>
          <w:rFonts w:ascii="Arial" w:eastAsiaTheme="minorEastAsia" w:hAnsi="Arial" w:cs="Arial"/>
          <w:lang w:eastAsia="ja-JP"/>
        </w:rPr>
        <w:t>l</w:t>
      </w:r>
      <w:r w:rsidRPr="00B61AA8">
        <w:rPr>
          <w:rFonts w:ascii="Arial" w:eastAsiaTheme="minorEastAsia" w:hAnsi="Arial" w:cs="Arial"/>
          <w:lang w:eastAsia="ja-JP"/>
        </w:rPr>
        <w:t>ing experiments</w:t>
      </w:r>
      <w:ins w:id="174" w:author="Takemura, Shin-ya" w:date="2017-04-01T02:16:00Z">
        <w:r>
          <w:rPr>
            <w:rFonts w:ascii="Arial" w:eastAsiaTheme="minorEastAsia" w:hAnsi="Arial" w:cs="Arial"/>
            <w:lang w:eastAsia="ja-JP"/>
          </w:rPr>
          <w:t xml:space="preserve"> and the light microscopy data in Figure 3 – Figure supplement 2</w:t>
        </w:r>
      </w:ins>
      <w:r w:rsidRPr="00B61AA8">
        <w:rPr>
          <w:rFonts w:ascii="Arial" w:eastAsiaTheme="minorEastAsia" w:hAnsi="Arial" w:cs="Arial"/>
          <w:lang w:eastAsia="ja-JP"/>
        </w:rPr>
        <w:t>.  Female flies were used for all experiments.</w:t>
      </w:r>
    </w:p>
    <w:p w14:paraId="3F5D90FF" w14:textId="77777777" w:rsidR="004D3384" w:rsidRPr="003B304B" w:rsidRDefault="004D3384" w:rsidP="004D3384">
      <w:pPr>
        <w:spacing w:line="360" w:lineRule="auto"/>
        <w:ind w:firstLine="720"/>
        <w:rPr>
          <w:rFonts w:ascii="Arial" w:eastAsiaTheme="minorEastAsia" w:hAnsi="Arial" w:cs="Times New Roman"/>
          <w:lang w:eastAsia="ja-JP"/>
        </w:rPr>
      </w:pPr>
      <w:r w:rsidRPr="003B304B">
        <w:rPr>
          <w:rFonts w:ascii="Arial" w:eastAsiaTheme="minorEastAsia" w:hAnsi="Arial" w:cs="Times New Roman"/>
          <w:lang w:eastAsia="ja-JP"/>
        </w:rPr>
        <w:t>Light microscopy panels (</w:t>
      </w:r>
      <w:r>
        <w:rPr>
          <w:rFonts w:ascii="Arial" w:eastAsiaTheme="minorEastAsia" w:hAnsi="Arial" w:cs="Times New Roman"/>
          <w:lang w:eastAsia="ja-JP"/>
        </w:rPr>
        <w:t>Figure</w:t>
      </w:r>
      <w:r w:rsidRPr="003B304B">
        <w:rPr>
          <w:rFonts w:ascii="Arial" w:eastAsiaTheme="minorEastAsia" w:hAnsi="Arial" w:cs="Times New Roman"/>
          <w:lang w:eastAsia="ja-JP"/>
        </w:rPr>
        <w:t xml:space="preserve"> 2</w:t>
      </w:r>
      <w:r>
        <w:rPr>
          <w:rFonts w:ascii="Arial" w:eastAsiaTheme="minorEastAsia" w:hAnsi="Arial" w:cs="Times New Roman"/>
          <w:lang w:eastAsia="ja-JP"/>
        </w:rPr>
        <w:t>B</w:t>
      </w:r>
      <w:r w:rsidRPr="003B304B">
        <w:rPr>
          <w:rFonts w:ascii="Arial" w:eastAsiaTheme="minorEastAsia" w:hAnsi="Arial" w:cs="Times New Roman"/>
          <w:lang w:eastAsia="ja-JP"/>
        </w:rPr>
        <w:t>,</w:t>
      </w:r>
      <w:r>
        <w:rPr>
          <w:rFonts w:ascii="Arial" w:eastAsiaTheme="minorEastAsia" w:hAnsi="Arial" w:cs="Times New Roman"/>
          <w:lang w:eastAsia="ja-JP"/>
        </w:rPr>
        <w:t xml:space="preserve"> 2C</w:t>
      </w:r>
      <w:r w:rsidRPr="003B304B">
        <w:rPr>
          <w:rFonts w:ascii="Arial" w:eastAsiaTheme="minorEastAsia" w:hAnsi="Arial" w:cs="Times New Roman"/>
          <w:lang w:eastAsia="ja-JP"/>
        </w:rPr>
        <w:t>,</w:t>
      </w:r>
      <w:r>
        <w:rPr>
          <w:rFonts w:ascii="Arial" w:eastAsiaTheme="minorEastAsia" w:hAnsi="Arial" w:cs="Times New Roman"/>
          <w:lang w:eastAsia="ja-JP"/>
        </w:rPr>
        <w:t xml:space="preserve"> and 2D;</w:t>
      </w:r>
      <w:r w:rsidRPr="003B304B">
        <w:rPr>
          <w:rFonts w:ascii="Arial" w:eastAsiaTheme="minorEastAsia" w:hAnsi="Arial" w:cs="Times New Roman"/>
          <w:lang w:eastAsia="ja-JP"/>
        </w:rPr>
        <w:t xml:space="preserve"> </w:t>
      </w:r>
      <w:r>
        <w:rPr>
          <w:rFonts w:ascii="Arial" w:eastAsiaTheme="minorEastAsia" w:hAnsi="Arial" w:cs="Times New Roman"/>
          <w:lang w:eastAsia="ja-JP"/>
        </w:rPr>
        <w:t>Figure 2 – Figure Supplement 1</w:t>
      </w:r>
      <w:r w:rsidRPr="003B304B">
        <w:rPr>
          <w:rFonts w:ascii="Arial" w:eastAsiaTheme="minorEastAsia" w:hAnsi="Arial" w:cs="Times New Roman"/>
          <w:lang w:eastAsia="ja-JP"/>
        </w:rPr>
        <w:t xml:space="preserve">) show reconstructed views that were generated using the </w:t>
      </w:r>
      <w:proofErr w:type="spellStart"/>
      <w:r w:rsidRPr="003B304B">
        <w:rPr>
          <w:rFonts w:ascii="Arial" w:eastAsiaTheme="minorEastAsia" w:hAnsi="Arial" w:cs="Times New Roman"/>
          <w:lang w:eastAsia="ja-JP"/>
        </w:rPr>
        <w:t>neuronannotator</w:t>
      </w:r>
      <w:proofErr w:type="spellEnd"/>
      <w:r w:rsidRPr="003B304B">
        <w:rPr>
          <w:rFonts w:ascii="Arial" w:eastAsiaTheme="minorEastAsia" w:hAnsi="Arial" w:cs="Times New Roman"/>
          <w:lang w:eastAsia="ja-JP"/>
        </w:rPr>
        <w:t xml:space="preserve"> mode of Vaa3D</w:t>
      </w:r>
      <w:r>
        <w:rPr>
          <w:rFonts w:ascii="Arial" w:eastAsiaTheme="minorEastAsia" w:hAnsi="Arial"/>
          <w:szCs w:val="32"/>
          <w:lang w:eastAsia="ja-JP"/>
        </w:rPr>
        <w:t xml:space="preserve"> (</w:t>
      </w:r>
      <w:r w:rsidRPr="00B27948">
        <w:rPr>
          <w:rFonts w:ascii="Arial" w:eastAsiaTheme="minorEastAsia" w:hAnsi="Arial"/>
          <w:szCs w:val="32"/>
          <w:lang w:eastAsia="ja-JP"/>
        </w:rPr>
        <w:t>Peng et al., 2010</w:t>
      </w:r>
      <w:r>
        <w:rPr>
          <w:rFonts w:ascii="Arial" w:eastAsiaTheme="minorEastAsia" w:hAnsi="Arial"/>
          <w:szCs w:val="32"/>
          <w:lang w:eastAsia="ja-JP"/>
        </w:rPr>
        <w:t>)</w:t>
      </w:r>
      <w:r w:rsidRPr="003B304B">
        <w:rPr>
          <w:rFonts w:ascii="Arial" w:eastAsiaTheme="minorEastAsia" w:hAnsi="Arial" w:cs="Times New Roman"/>
          <w:lang w:eastAsia="ja-JP"/>
        </w:rPr>
        <w:t xml:space="preserve"> and exported as TIFF format screenshots.  Some panels (CT1 in </w:t>
      </w:r>
      <w:r>
        <w:rPr>
          <w:rFonts w:ascii="Arial" w:eastAsiaTheme="minorEastAsia" w:hAnsi="Arial" w:cs="Times New Roman"/>
          <w:lang w:eastAsia="ja-JP"/>
        </w:rPr>
        <w:t xml:space="preserve">Figure </w:t>
      </w:r>
      <w:r w:rsidRPr="003B304B">
        <w:rPr>
          <w:rFonts w:ascii="Arial" w:eastAsiaTheme="minorEastAsia" w:hAnsi="Arial" w:cs="Times New Roman"/>
          <w:lang w:eastAsia="ja-JP"/>
        </w:rPr>
        <w:t>2</w:t>
      </w:r>
      <w:r>
        <w:rPr>
          <w:rFonts w:ascii="Arial" w:eastAsiaTheme="minorEastAsia" w:hAnsi="Arial" w:cs="Times New Roman"/>
          <w:lang w:eastAsia="ja-JP"/>
        </w:rPr>
        <w:t>C and 2D;</w:t>
      </w:r>
      <w:r w:rsidRPr="003B304B">
        <w:rPr>
          <w:rFonts w:ascii="Arial" w:eastAsiaTheme="minorEastAsia" w:hAnsi="Arial" w:cs="Times New Roman"/>
          <w:lang w:eastAsia="ja-JP"/>
        </w:rPr>
        <w:t xml:space="preserve"> </w:t>
      </w:r>
      <w:r>
        <w:rPr>
          <w:rFonts w:ascii="Arial" w:eastAsiaTheme="minorEastAsia" w:hAnsi="Arial" w:cs="Times New Roman"/>
          <w:lang w:eastAsia="ja-JP"/>
        </w:rPr>
        <w:t>Figure 2 – Figure Supplement 1,</w:t>
      </w:r>
      <w:r w:rsidRPr="003B304B">
        <w:rPr>
          <w:rFonts w:ascii="Arial" w:eastAsiaTheme="minorEastAsia" w:hAnsi="Arial" w:cs="Times New Roman"/>
          <w:lang w:eastAsia="ja-JP"/>
        </w:rPr>
        <w:t xml:space="preserve"> and TmY15 in </w:t>
      </w:r>
      <w:r>
        <w:rPr>
          <w:rFonts w:ascii="Arial" w:eastAsiaTheme="minorEastAsia" w:hAnsi="Arial" w:cs="Times New Roman"/>
          <w:lang w:eastAsia="ja-JP"/>
        </w:rPr>
        <w:t xml:space="preserve">Figure </w:t>
      </w:r>
      <w:r w:rsidRPr="003B304B">
        <w:rPr>
          <w:rFonts w:ascii="Arial" w:eastAsiaTheme="minorEastAsia" w:hAnsi="Arial" w:cs="Times New Roman"/>
          <w:lang w:eastAsia="ja-JP"/>
        </w:rPr>
        <w:t>2</w:t>
      </w:r>
      <w:r>
        <w:rPr>
          <w:rFonts w:ascii="Arial" w:eastAsiaTheme="minorEastAsia" w:hAnsi="Arial" w:cs="Times New Roman"/>
          <w:lang w:eastAsia="ja-JP"/>
        </w:rPr>
        <w:t>B</w:t>
      </w:r>
      <w:r w:rsidRPr="003B304B">
        <w:rPr>
          <w:rFonts w:ascii="Arial" w:eastAsiaTheme="minorEastAsia" w:hAnsi="Arial" w:cs="Times New Roman"/>
          <w:lang w:eastAsia="ja-JP"/>
        </w:rPr>
        <w:t xml:space="preserve"> and </w:t>
      </w:r>
      <w:r>
        <w:rPr>
          <w:rFonts w:ascii="Arial" w:eastAsiaTheme="minorEastAsia" w:hAnsi="Arial" w:cs="Times New Roman"/>
          <w:lang w:eastAsia="ja-JP"/>
        </w:rPr>
        <w:t>Figure 2 – Figure Supplement 1</w:t>
      </w:r>
      <w:r w:rsidRPr="003B304B">
        <w:rPr>
          <w:rFonts w:ascii="Arial" w:eastAsiaTheme="minorEastAsia" w:hAnsi="Arial" w:cs="Times New Roman"/>
          <w:lang w:eastAsia="ja-JP"/>
        </w:rPr>
        <w:t>) show different views of the same cells generated from the same confocal stack to illustrate different aspects of the anatomy.  Additional images (not shown) of other cells of these types showed the sa</w:t>
      </w:r>
      <w:r>
        <w:rPr>
          <w:rFonts w:ascii="Arial" w:eastAsiaTheme="minorEastAsia" w:hAnsi="Arial" w:cs="Times New Roman"/>
          <w:lang w:eastAsia="ja-JP"/>
        </w:rPr>
        <w:t>me general anatomical features.</w:t>
      </w:r>
    </w:p>
    <w:p w14:paraId="039057B7" w14:textId="34E5DB8E" w:rsidR="004D3384" w:rsidRDefault="004D3384" w:rsidP="004D3384">
      <w:pPr>
        <w:spacing w:line="360" w:lineRule="auto"/>
        <w:ind w:firstLine="720"/>
        <w:rPr>
          <w:rFonts w:ascii="Arial" w:eastAsiaTheme="minorEastAsia" w:hAnsi="Arial" w:cs="Times New Roman"/>
          <w:color w:val="000000" w:themeColor="text1"/>
          <w:lang w:eastAsia="ja-JP"/>
        </w:rPr>
      </w:pPr>
      <w:r w:rsidRPr="003B304B">
        <w:rPr>
          <w:rFonts w:ascii="Arial" w:eastAsiaTheme="minorEastAsia" w:hAnsi="Arial" w:cs="Times New Roman"/>
          <w:lang w:eastAsia="ja-JP"/>
        </w:rPr>
        <w:t xml:space="preserve">Neurotransmitter </w:t>
      </w:r>
      <w:proofErr w:type="spellStart"/>
      <w:r>
        <w:rPr>
          <w:rFonts w:ascii="Arial" w:eastAsiaTheme="minorEastAsia" w:hAnsi="Arial" w:cs="Times New Roman"/>
          <w:lang w:eastAsia="ja-JP"/>
        </w:rPr>
        <w:t>immuno</w:t>
      </w:r>
      <w:r w:rsidRPr="003B304B">
        <w:rPr>
          <w:rFonts w:ascii="Arial" w:eastAsiaTheme="minorEastAsia" w:hAnsi="Arial" w:cs="Times New Roman"/>
          <w:lang w:eastAsia="ja-JP"/>
        </w:rPr>
        <w:t>label</w:t>
      </w:r>
      <w:r>
        <w:rPr>
          <w:rFonts w:ascii="Arial" w:eastAsiaTheme="minorEastAsia" w:hAnsi="Arial" w:cs="Times New Roman"/>
          <w:lang w:eastAsia="ja-JP"/>
        </w:rPr>
        <w:t>l</w:t>
      </w:r>
      <w:r w:rsidRPr="003B304B">
        <w:rPr>
          <w:rFonts w:ascii="Arial" w:eastAsiaTheme="minorEastAsia" w:hAnsi="Arial" w:cs="Times New Roman"/>
          <w:lang w:eastAsia="ja-JP"/>
        </w:rPr>
        <w:t>ings</w:t>
      </w:r>
      <w:proofErr w:type="spellEnd"/>
      <w:r w:rsidRPr="003B304B">
        <w:rPr>
          <w:rFonts w:ascii="Arial" w:eastAsiaTheme="minorEastAsia" w:hAnsi="Arial" w:cs="Times New Roman"/>
          <w:lang w:eastAsia="ja-JP"/>
        </w:rPr>
        <w:t xml:space="preserve"> used previously described antibodies against GAD1</w:t>
      </w:r>
      <w:r>
        <w:rPr>
          <w:rFonts w:ascii="Arial" w:eastAsiaTheme="minorEastAsia" w:hAnsi="Arial"/>
          <w:szCs w:val="32"/>
          <w:lang w:eastAsia="ja-JP"/>
        </w:rPr>
        <w:t xml:space="preserve"> (</w:t>
      </w:r>
      <w:r w:rsidRPr="00B27948">
        <w:rPr>
          <w:rFonts w:ascii="Arial" w:eastAsiaTheme="minorEastAsia" w:hAnsi="Arial"/>
          <w:szCs w:val="32"/>
          <w:lang w:eastAsia="ja-JP"/>
        </w:rPr>
        <w:t>Featherstone et al., 2000</w:t>
      </w:r>
      <w:r w:rsidRPr="00D41D8E">
        <w:rPr>
          <w:rFonts w:ascii="Arial" w:eastAsiaTheme="minorEastAsia" w:hAnsi="Arial"/>
          <w:szCs w:val="32"/>
          <w:lang w:eastAsia="ja-JP"/>
        </w:rPr>
        <w:t>)</w:t>
      </w:r>
      <w:r w:rsidRPr="00D41D8E">
        <w:rPr>
          <w:rFonts w:ascii="Arial" w:eastAsiaTheme="minorEastAsia" w:hAnsi="Arial" w:cs="Times New Roman"/>
          <w:lang w:eastAsia="ja-JP"/>
        </w:rPr>
        <w:t xml:space="preserve"> (a gift from F.R. Jackson obtained via Y. Aso</w:t>
      </w:r>
      <w:del w:id="175" w:author="Takemura, Shin-ya" w:date="2017-04-01T02:16:00Z">
        <w:r w:rsidR="00967997" w:rsidRPr="00D41D8E">
          <w:rPr>
            <w:rFonts w:ascii="Arial" w:eastAsiaTheme="minorEastAsia" w:hAnsi="Arial" w:cs="Times New Roman"/>
            <w:lang w:eastAsia="ja-JP"/>
          </w:rPr>
          <w:delText>) and</w:delText>
        </w:r>
      </w:del>
      <w:ins w:id="176" w:author="Takemura, Shin-ya" w:date="2017-04-01T02:16:00Z">
        <w:r w:rsidRPr="00D41D8E">
          <w:rPr>
            <w:rFonts w:ascii="Arial" w:eastAsiaTheme="minorEastAsia" w:hAnsi="Arial" w:cs="Times New Roman"/>
            <w:lang w:eastAsia="ja-JP"/>
          </w:rPr>
          <w:t>)</w:t>
        </w:r>
        <w:r>
          <w:rPr>
            <w:rFonts w:ascii="Arial" w:eastAsiaTheme="minorEastAsia" w:hAnsi="Arial" w:cs="Times New Roman"/>
            <w:lang w:eastAsia="ja-JP"/>
          </w:rPr>
          <w:t>,</w:t>
        </w:r>
      </w:ins>
      <w:r>
        <w:rPr>
          <w:rFonts w:ascii="Arial" w:eastAsiaTheme="minorEastAsia" w:hAnsi="Arial" w:cs="Times New Roman"/>
          <w:lang w:eastAsia="ja-JP"/>
        </w:rPr>
        <w:t xml:space="preserve"> </w:t>
      </w:r>
      <w:proofErr w:type="spellStart"/>
      <w:r w:rsidRPr="00D41D8E">
        <w:rPr>
          <w:rFonts w:ascii="Arial" w:eastAsiaTheme="minorEastAsia" w:hAnsi="Arial" w:cs="Times New Roman"/>
          <w:lang w:eastAsia="ja-JP"/>
        </w:rPr>
        <w:t>ChAT</w:t>
      </w:r>
      <w:proofErr w:type="spellEnd"/>
      <w:r w:rsidRPr="00D41D8E">
        <w:rPr>
          <w:rFonts w:ascii="Arial" w:eastAsiaTheme="minorEastAsia" w:hAnsi="Arial" w:cs="Times New Roman"/>
          <w:lang w:eastAsia="ja-JP"/>
        </w:rPr>
        <w:t xml:space="preserve"> (</w:t>
      </w:r>
      <w:proofErr w:type="spellStart"/>
      <w:r w:rsidRPr="00D41D8E">
        <w:rPr>
          <w:rFonts w:ascii="Arial" w:eastAsiaTheme="minorEastAsia" w:hAnsi="Arial" w:cs="Times New Roman"/>
          <w:lang w:eastAsia="ja-JP"/>
        </w:rPr>
        <w:t>mAb</w:t>
      </w:r>
      <w:proofErr w:type="spellEnd"/>
      <w:r w:rsidRPr="00D41D8E">
        <w:rPr>
          <w:rFonts w:ascii="Arial" w:eastAsiaTheme="minorEastAsia" w:hAnsi="Arial" w:cs="Times New Roman"/>
          <w:lang w:eastAsia="ja-JP"/>
        </w:rPr>
        <w:t xml:space="preserve"> </w:t>
      </w:r>
      <w:r w:rsidRPr="00D41D8E">
        <w:rPr>
          <w:rFonts w:ascii="Arial" w:eastAsiaTheme="minorEastAsia" w:hAnsi="Arial" w:cs="Arial"/>
          <w:lang w:eastAsia="ja-JP"/>
        </w:rPr>
        <w:t>ChAT4B1)</w:t>
      </w:r>
      <w:r w:rsidRPr="00D41D8E">
        <w:rPr>
          <w:rFonts w:ascii="Arial" w:eastAsiaTheme="minorEastAsia" w:hAnsi="Arial"/>
          <w:szCs w:val="32"/>
          <w:lang w:eastAsia="ja-JP"/>
        </w:rPr>
        <w:t xml:space="preserve"> (</w:t>
      </w:r>
      <w:proofErr w:type="spellStart"/>
      <w:r w:rsidRPr="00B27948">
        <w:rPr>
          <w:rFonts w:ascii="Arial" w:eastAsiaTheme="minorEastAsia" w:hAnsi="Arial"/>
          <w:szCs w:val="32"/>
          <w:lang w:eastAsia="ja-JP"/>
        </w:rPr>
        <w:t>Takagawa</w:t>
      </w:r>
      <w:proofErr w:type="spellEnd"/>
      <w:r w:rsidRPr="00B27948">
        <w:rPr>
          <w:rFonts w:ascii="Arial" w:eastAsiaTheme="minorEastAsia" w:hAnsi="Arial"/>
          <w:szCs w:val="32"/>
          <w:lang w:eastAsia="ja-JP"/>
        </w:rPr>
        <w:t xml:space="preserve"> and Salvaterra, 1996</w:t>
      </w:r>
      <w:r>
        <w:rPr>
          <w:rFonts w:ascii="Arial" w:eastAsiaTheme="minorEastAsia" w:hAnsi="Arial"/>
          <w:szCs w:val="32"/>
          <w:lang w:eastAsia="ja-JP"/>
        </w:rPr>
        <w:t>)</w:t>
      </w:r>
      <w:r w:rsidRPr="003B304B">
        <w:rPr>
          <w:rFonts w:ascii="Arial" w:eastAsiaTheme="minorEastAsia" w:hAnsi="Arial" w:cs="Arial"/>
          <w:lang w:eastAsia="ja-JP"/>
        </w:rPr>
        <w:t xml:space="preserve"> obtained from the Developmental Studies </w:t>
      </w:r>
      <w:proofErr w:type="spellStart"/>
      <w:r w:rsidRPr="003B304B">
        <w:rPr>
          <w:rFonts w:ascii="Arial" w:eastAsiaTheme="minorEastAsia" w:hAnsi="Arial" w:cs="Arial"/>
          <w:lang w:eastAsia="ja-JP"/>
        </w:rPr>
        <w:t>Hybridoma</w:t>
      </w:r>
      <w:proofErr w:type="spellEnd"/>
      <w:r w:rsidRPr="003B304B">
        <w:rPr>
          <w:rFonts w:ascii="Arial" w:eastAsiaTheme="minorEastAsia" w:hAnsi="Arial" w:cs="Arial"/>
          <w:lang w:eastAsia="ja-JP"/>
        </w:rPr>
        <w:t xml:space="preserve"> Bank</w:t>
      </w:r>
      <w:del w:id="177" w:author="Takemura, Shin-ya" w:date="2017-04-01T02:16:00Z">
        <w:r w:rsidR="00967997" w:rsidRPr="003B304B">
          <w:rPr>
            <w:rFonts w:ascii="Arial" w:eastAsiaTheme="minorEastAsia" w:hAnsi="Arial" w:cs="Arial"/>
            <w:lang w:eastAsia="ja-JP"/>
          </w:rPr>
          <w:delText>.</w:delText>
        </w:r>
      </w:del>
      <w:ins w:id="178" w:author="Takemura, Shin-ya" w:date="2017-04-01T02:16:00Z">
        <w:r>
          <w:rPr>
            <w:rFonts w:ascii="Arial" w:eastAsiaTheme="minorEastAsia" w:hAnsi="Arial" w:cs="Arial"/>
            <w:lang w:eastAsia="ja-JP"/>
          </w:rPr>
          <w:t xml:space="preserve"> and </w:t>
        </w:r>
        <w:proofErr w:type="spellStart"/>
        <w:r>
          <w:rPr>
            <w:rFonts w:ascii="Arial" w:eastAsiaTheme="minorEastAsia" w:hAnsi="Arial" w:cs="Arial"/>
            <w:lang w:eastAsia="ja-JP"/>
          </w:rPr>
          <w:t>VGlut</w:t>
        </w:r>
        <w:proofErr w:type="spellEnd"/>
        <w:r>
          <w:rPr>
            <w:rFonts w:ascii="Arial" w:eastAsiaTheme="minorEastAsia" w:hAnsi="Arial" w:cs="Arial"/>
            <w:lang w:eastAsia="ja-JP"/>
          </w:rPr>
          <w:t xml:space="preserve"> (</w:t>
        </w:r>
        <w:r w:rsidRPr="00426263">
          <w:rPr>
            <w:rFonts w:ascii="Arial" w:eastAsiaTheme="minorEastAsia" w:hAnsi="Arial" w:cs="Arial"/>
            <w:lang w:eastAsia="ja-JP"/>
          </w:rPr>
          <w:t>Daniels et al</w:t>
        </w:r>
        <w:r w:rsidR="00426263">
          <w:rPr>
            <w:rFonts w:ascii="Arial" w:eastAsiaTheme="minorEastAsia" w:hAnsi="Arial" w:cs="Arial"/>
            <w:lang w:eastAsia="ja-JP"/>
          </w:rPr>
          <w:t>.,</w:t>
        </w:r>
        <w:r w:rsidRPr="00426263">
          <w:rPr>
            <w:rFonts w:ascii="Arial" w:eastAsiaTheme="minorEastAsia" w:hAnsi="Arial" w:cs="Arial"/>
            <w:lang w:eastAsia="ja-JP"/>
          </w:rPr>
          <w:t xml:space="preserve"> 2004</w:t>
        </w:r>
        <w:r>
          <w:rPr>
            <w:rFonts w:ascii="Arial" w:eastAsiaTheme="minorEastAsia" w:hAnsi="Arial" w:cs="Arial"/>
            <w:lang w:eastAsia="ja-JP"/>
          </w:rPr>
          <w:t xml:space="preserve">, a gift from A. </w:t>
        </w:r>
        <w:proofErr w:type="spellStart"/>
        <w:r>
          <w:rPr>
            <w:rFonts w:ascii="Arial" w:eastAsiaTheme="minorEastAsia" w:hAnsi="Arial" w:cs="Arial"/>
            <w:lang w:eastAsia="ja-JP"/>
          </w:rPr>
          <w:t>DiAntonio</w:t>
        </w:r>
        <w:proofErr w:type="spellEnd"/>
        <w:r>
          <w:rPr>
            <w:rFonts w:ascii="Arial" w:eastAsiaTheme="minorEastAsia" w:hAnsi="Arial" w:cs="Arial"/>
            <w:lang w:eastAsia="ja-JP"/>
          </w:rPr>
          <w:t>)</w:t>
        </w:r>
        <w:r w:rsidRPr="003B304B">
          <w:rPr>
            <w:rFonts w:ascii="Arial" w:eastAsiaTheme="minorEastAsia" w:hAnsi="Arial" w:cs="Arial"/>
            <w:lang w:eastAsia="ja-JP"/>
          </w:rPr>
          <w:t>.</w:t>
        </w:r>
      </w:ins>
      <w:r w:rsidRPr="003B304B">
        <w:rPr>
          <w:rFonts w:ascii="Arial" w:eastAsiaTheme="minorEastAsia" w:hAnsi="Arial" w:cs="Arial"/>
          <w:lang w:eastAsia="ja-JP"/>
        </w:rPr>
        <w:t xml:space="preserve">  For these experiments, fly brains were dissected in PBS, fixed in 2% (v/v) PFA </w:t>
      </w:r>
      <w:r w:rsidRPr="003B304B">
        <w:rPr>
          <w:rFonts w:ascii="Arial" w:hAnsi="Arial" w:cs="Arial"/>
        </w:rPr>
        <w:t>(prepared from a 20% stock solution, Electron Microscopy Sciences, #15713)</w:t>
      </w:r>
      <w:r w:rsidRPr="003B304B">
        <w:rPr>
          <w:rFonts w:ascii="Arial" w:eastAsiaTheme="minorEastAsia" w:hAnsi="Arial" w:cs="Arial"/>
          <w:lang w:eastAsia="ja-JP"/>
        </w:rPr>
        <w:t xml:space="preserve"> in PBS for 1 h, washed with PBT (0.5% v/v TX-100 in PBS), incubated with PBT-NGS (PBT with 5% v/v Normal Goat Serum) for </w:t>
      </w:r>
      <w:r>
        <w:rPr>
          <w:rFonts w:ascii="Arial" w:eastAsiaTheme="minorEastAsia" w:hAnsi="Arial" w:cs="Arial"/>
          <w:lang w:eastAsia="ja-JP"/>
        </w:rPr>
        <w:t>30 min and then incubated for ~</w:t>
      </w:r>
      <w:r w:rsidRPr="003B304B">
        <w:rPr>
          <w:rFonts w:ascii="Arial" w:eastAsiaTheme="minorEastAsia" w:hAnsi="Arial" w:cs="Arial"/>
          <w:lang w:eastAsia="ja-JP"/>
        </w:rPr>
        <w:t>2 days</w:t>
      </w:r>
      <w:r w:rsidRPr="003B304B">
        <w:rPr>
          <w:rFonts w:ascii="Arial" w:eastAsiaTheme="minorEastAsia" w:hAnsi="Arial" w:cs="Times New Roman"/>
          <w:lang w:eastAsia="ja-JP"/>
        </w:rPr>
        <w:t xml:space="preserve"> with primary antibodies (anti-GAD1 1:1000 dilution </w:t>
      </w:r>
      <w:ins w:id="179" w:author="Takemura, Shin-ya" w:date="2017-04-01T02:16:00Z">
        <w:r>
          <w:rPr>
            <w:rFonts w:ascii="Arial" w:eastAsiaTheme="minorEastAsia" w:hAnsi="Arial" w:cs="Times New Roman"/>
            <w:lang w:eastAsia="ja-JP"/>
          </w:rPr>
          <w:t>or anti-</w:t>
        </w:r>
        <w:proofErr w:type="spellStart"/>
        <w:r>
          <w:rPr>
            <w:rFonts w:ascii="Arial" w:eastAsiaTheme="minorEastAsia" w:hAnsi="Arial" w:cs="Times New Roman"/>
            <w:lang w:eastAsia="ja-JP"/>
          </w:rPr>
          <w:t>VGlut</w:t>
        </w:r>
        <w:proofErr w:type="spellEnd"/>
        <w:r>
          <w:rPr>
            <w:rFonts w:ascii="Arial" w:eastAsiaTheme="minorEastAsia" w:hAnsi="Arial" w:cs="Times New Roman"/>
            <w:lang w:eastAsia="ja-JP"/>
          </w:rPr>
          <w:t xml:space="preserve"> 1:5000 </w:t>
        </w:r>
      </w:ins>
      <w:r w:rsidRPr="003B304B">
        <w:rPr>
          <w:rFonts w:ascii="Arial" w:eastAsiaTheme="minorEastAsia" w:hAnsi="Arial" w:cs="Times New Roman"/>
          <w:lang w:eastAsia="ja-JP"/>
        </w:rPr>
        <w:t>and anti-</w:t>
      </w:r>
      <w:proofErr w:type="spellStart"/>
      <w:r w:rsidRPr="003B304B">
        <w:rPr>
          <w:rFonts w:ascii="Arial" w:eastAsiaTheme="minorEastAsia" w:hAnsi="Arial" w:cs="Times New Roman"/>
          <w:lang w:eastAsia="ja-JP"/>
        </w:rPr>
        <w:t>ChAT</w:t>
      </w:r>
      <w:proofErr w:type="spellEnd"/>
      <w:r w:rsidRPr="003B304B">
        <w:rPr>
          <w:rFonts w:ascii="Arial" w:eastAsiaTheme="minorEastAsia" w:hAnsi="Arial" w:cs="Times New Roman"/>
          <w:lang w:eastAsia="ja-JP"/>
        </w:rPr>
        <w:t xml:space="preserve"> 1:50) in PBT-NGS on a </w:t>
      </w:r>
      <w:proofErr w:type="spellStart"/>
      <w:r w:rsidRPr="003B304B">
        <w:rPr>
          <w:rFonts w:ascii="Arial" w:eastAsiaTheme="minorEastAsia" w:hAnsi="Arial" w:cs="Times New Roman"/>
          <w:lang w:eastAsia="ja-JP"/>
        </w:rPr>
        <w:t>nutator</w:t>
      </w:r>
      <w:proofErr w:type="spellEnd"/>
      <w:r w:rsidRPr="003B304B">
        <w:rPr>
          <w:rFonts w:ascii="Arial" w:eastAsiaTheme="minorEastAsia" w:hAnsi="Arial" w:cs="Times New Roman"/>
          <w:lang w:eastAsia="ja-JP"/>
        </w:rPr>
        <w:t xml:space="preserve"> at 4 </w:t>
      </w:r>
      <w:r w:rsidRPr="003B304B">
        <w:rPr>
          <w:rFonts w:ascii="Arial" w:eastAsiaTheme="minorEastAsia" w:hAnsi="Arial" w:cs="Times New Roman"/>
          <w:lang w:eastAsia="ja-JP"/>
        </w:rPr>
        <w:sym w:font="Symbol" w:char="F0B0"/>
      </w:r>
      <w:r w:rsidRPr="003B304B">
        <w:rPr>
          <w:rFonts w:ascii="Arial" w:eastAsiaTheme="minorEastAsia" w:hAnsi="Arial" w:cs="Times New Roman"/>
          <w:lang w:eastAsia="ja-JP"/>
        </w:rPr>
        <w:t>C, followed by further washes with PBT and incubation with secondary antibodies (</w:t>
      </w:r>
      <w:proofErr w:type="spellStart"/>
      <w:r w:rsidRPr="003B304B">
        <w:rPr>
          <w:rFonts w:ascii="Arial" w:hAnsi="Arial" w:cs="Times"/>
        </w:rPr>
        <w:t>DyLight</w:t>
      </w:r>
      <w:proofErr w:type="spellEnd"/>
      <w:r w:rsidRPr="003B304B">
        <w:rPr>
          <w:rFonts w:ascii="Arial" w:hAnsi="Arial" w:cs="Times"/>
        </w:rPr>
        <w:t xml:space="preserve"> 649 </w:t>
      </w:r>
      <w:proofErr w:type="spellStart"/>
      <w:r w:rsidRPr="003B304B">
        <w:rPr>
          <w:rFonts w:ascii="Arial" w:hAnsi="Arial" w:cs="Times"/>
        </w:rPr>
        <w:t>AffiniPure</w:t>
      </w:r>
      <w:proofErr w:type="spellEnd"/>
      <w:r w:rsidRPr="003B304B">
        <w:rPr>
          <w:rFonts w:ascii="Arial" w:hAnsi="Arial" w:cs="Times"/>
        </w:rPr>
        <w:t xml:space="preserve"> Donkey anti Rabbit IgG (H+L), Jackson </w:t>
      </w:r>
      <w:proofErr w:type="spellStart"/>
      <w:r w:rsidRPr="003B304B">
        <w:rPr>
          <w:rFonts w:ascii="Arial" w:hAnsi="Arial" w:cs="Times"/>
        </w:rPr>
        <w:t>ImmunoResearch</w:t>
      </w:r>
      <w:proofErr w:type="spellEnd"/>
      <w:r w:rsidRPr="003B304B">
        <w:rPr>
          <w:rFonts w:ascii="Arial" w:hAnsi="Arial" w:cs="Times"/>
        </w:rPr>
        <w:t xml:space="preserve"> Laboratories, Inc., #711-495-152,1:300 dilution and </w:t>
      </w:r>
      <w:proofErr w:type="spellStart"/>
      <w:r w:rsidRPr="003B304B">
        <w:rPr>
          <w:rFonts w:ascii="Arial" w:hAnsi="Arial" w:cs="Times"/>
        </w:rPr>
        <w:t>DyLight</w:t>
      </w:r>
      <w:proofErr w:type="spellEnd"/>
      <w:r w:rsidRPr="003B304B">
        <w:rPr>
          <w:rFonts w:ascii="Arial" w:hAnsi="Arial" w:cs="Times"/>
        </w:rPr>
        <w:t xml:space="preserve"> 549 </w:t>
      </w:r>
      <w:proofErr w:type="spellStart"/>
      <w:r w:rsidRPr="003B304B">
        <w:rPr>
          <w:rFonts w:ascii="Arial" w:hAnsi="Arial" w:cs="Times"/>
        </w:rPr>
        <w:t>AffiniPure</w:t>
      </w:r>
      <w:proofErr w:type="spellEnd"/>
      <w:r w:rsidRPr="003B304B">
        <w:rPr>
          <w:rFonts w:ascii="Arial" w:hAnsi="Arial" w:cs="Times"/>
        </w:rPr>
        <w:t xml:space="preserve"> Donkey anti Mouse IgG (H+L), Jackson </w:t>
      </w:r>
      <w:proofErr w:type="spellStart"/>
      <w:r w:rsidRPr="003B304B">
        <w:rPr>
          <w:rFonts w:ascii="Arial" w:hAnsi="Arial" w:cs="Times"/>
        </w:rPr>
        <w:t>ImmunoResearch</w:t>
      </w:r>
      <w:proofErr w:type="spellEnd"/>
      <w:r w:rsidRPr="003B304B">
        <w:rPr>
          <w:rFonts w:ascii="Arial" w:hAnsi="Arial" w:cs="Times"/>
        </w:rPr>
        <w:t xml:space="preserve"> Laboratories, </w:t>
      </w:r>
      <w:proofErr w:type="spellStart"/>
      <w:r w:rsidRPr="003B304B">
        <w:rPr>
          <w:rFonts w:ascii="Arial" w:hAnsi="Arial" w:cs="Times"/>
        </w:rPr>
        <w:t>Inc</w:t>
      </w:r>
      <w:proofErr w:type="spellEnd"/>
      <w:r w:rsidRPr="003B304B">
        <w:rPr>
          <w:rFonts w:ascii="Arial" w:hAnsi="Arial" w:cs="Times"/>
        </w:rPr>
        <w:t xml:space="preserve"> #715-505-151, 1:300 dilution</w:t>
      </w:r>
      <w:r>
        <w:rPr>
          <w:rFonts w:ascii="Arial" w:eastAsiaTheme="minorEastAsia" w:hAnsi="Arial" w:cs="Times New Roman"/>
          <w:lang w:eastAsia="ja-JP"/>
        </w:rPr>
        <w:t>) in PBT-NGS for ~</w:t>
      </w:r>
      <w:r w:rsidRPr="003B304B">
        <w:rPr>
          <w:rFonts w:ascii="Arial" w:eastAsiaTheme="minorEastAsia" w:hAnsi="Arial" w:cs="Times New Roman"/>
          <w:lang w:eastAsia="ja-JP"/>
        </w:rPr>
        <w:t xml:space="preserve">2 days.  After additional washes, brains were mounted in </w:t>
      </w:r>
      <w:proofErr w:type="spellStart"/>
      <w:r w:rsidRPr="003B304B">
        <w:rPr>
          <w:rFonts w:ascii="Arial" w:eastAsiaTheme="minorEastAsia" w:hAnsi="Arial" w:cs="Times New Roman"/>
          <w:lang w:eastAsia="ja-JP"/>
        </w:rPr>
        <w:t>Slow</w:t>
      </w:r>
      <w:r>
        <w:rPr>
          <w:rFonts w:ascii="Arial" w:eastAsiaTheme="minorEastAsia" w:hAnsi="Arial" w:cs="Times New Roman"/>
          <w:lang w:eastAsia="ja-JP"/>
        </w:rPr>
        <w:t>F</w:t>
      </w:r>
      <w:r w:rsidRPr="003B304B">
        <w:rPr>
          <w:rFonts w:ascii="Arial" w:eastAsiaTheme="minorEastAsia" w:hAnsi="Arial" w:cs="Times New Roman"/>
          <w:lang w:eastAsia="ja-JP"/>
        </w:rPr>
        <w:t>ade</w:t>
      </w:r>
      <w:proofErr w:type="spellEnd"/>
      <w:r>
        <w:rPr>
          <w:rFonts w:ascii="Arial" w:eastAsiaTheme="minorEastAsia" w:hAnsi="Arial" w:cs="Times New Roman"/>
          <w:lang w:eastAsia="ja-JP"/>
        </w:rPr>
        <w:t xml:space="preserve"> </w:t>
      </w:r>
      <w:r w:rsidRPr="003B304B">
        <w:rPr>
          <w:rFonts w:ascii="Arial" w:eastAsiaTheme="minorEastAsia" w:hAnsi="Arial" w:cs="Times New Roman"/>
          <w:lang w:eastAsia="ja-JP"/>
        </w:rPr>
        <w:t xml:space="preserve">Gold </w:t>
      </w:r>
      <w:proofErr w:type="spellStart"/>
      <w:r w:rsidRPr="003B304B">
        <w:rPr>
          <w:rFonts w:ascii="Arial" w:eastAsiaTheme="minorEastAsia" w:hAnsi="Arial" w:cs="Times New Roman"/>
          <w:lang w:eastAsia="ja-JP"/>
        </w:rPr>
        <w:t>antifade</w:t>
      </w:r>
      <w:proofErr w:type="spellEnd"/>
      <w:r w:rsidRPr="003B304B">
        <w:rPr>
          <w:rFonts w:ascii="Arial" w:eastAsiaTheme="minorEastAsia" w:hAnsi="Arial" w:cs="Times New Roman"/>
          <w:lang w:eastAsia="ja-JP"/>
        </w:rPr>
        <w:t xml:space="preserve"> (</w:t>
      </w:r>
      <w:proofErr w:type="spellStart"/>
      <w:r w:rsidRPr="003B304B">
        <w:rPr>
          <w:rFonts w:ascii="Arial" w:eastAsiaTheme="minorEastAsia" w:hAnsi="Arial" w:cs="Times New Roman"/>
          <w:lang w:eastAsia="ja-JP"/>
        </w:rPr>
        <w:t>ThermoFisher</w:t>
      </w:r>
      <w:proofErr w:type="spellEnd"/>
      <w:r w:rsidRPr="003B304B">
        <w:rPr>
          <w:rFonts w:ascii="Arial" w:eastAsiaTheme="minorEastAsia" w:hAnsi="Arial" w:cs="Times New Roman"/>
          <w:lang w:eastAsia="ja-JP"/>
        </w:rPr>
        <w:t xml:space="preserve"> Scientific) under a no. 1.5 coverslip using small amounts of modeling clay as flexible spacers.  Brains were imaged with the anterior brain surface towards the </w:t>
      </w:r>
      <w:r>
        <w:rPr>
          <w:rFonts w:ascii="Arial" w:eastAsiaTheme="minorEastAsia" w:hAnsi="Arial" w:cs="Times New Roman"/>
          <w:color w:val="000000" w:themeColor="text1"/>
          <w:lang w:eastAsia="ja-JP"/>
        </w:rPr>
        <w:t xml:space="preserve">coverslip, except C3 cells, which </w:t>
      </w:r>
      <w:r>
        <w:rPr>
          <w:rFonts w:ascii="Arial" w:eastAsiaTheme="minorEastAsia" w:hAnsi="Arial" w:cs="Times New Roman"/>
          <w:color w:val="000000" w:themeColor="text1"/>
          <w:lang w:eastAsia="ja-JP"/>
        </w:rPr>
        <w:lastRenderedPageBreak/>
        <w:t xml:space="preserve">were imaged from the posterior to </w:t>
      </w:r>
      <w:proofErr w:type="spellStart"/>
      <w:r>
        <w:rPr>
          <w:rFonts w:ascii="Arial" w:eastAsiaTheme="minorEastAsia" w:hAnsi="Arial" w:cs="Times New Roman"/>
          <w:color w:val="000000" w:themeColor="text1"/>
          <w:lang w:eastAsia="ja-JP"/>
        </w:rPr>
        <w:t>favour</w:t>
      </w:r>
      <w:proofErr w:type="spellEnd"/>
      <w:r>
        <w:rPr>
          <w:rFonts w:ascii="Arial" w:eastAsiaTheme="minorEastAsia" w:hAnsi="Arial" w:cs="Times New Roman"/>
          <w:color w:val="000000" w:themeColor="text1"/>
          <w:lang w:eastAsia="ja-JP"/>
        </w:rPr>
        <w:t xml:space="preserve"> their different cell body locations.  Native fluorescence was used to detect the GFP marker in these experiments.  Images were acquired on an LSM 710 confocal microscope with a 63x 1.4 NA objective.  </w:t>
      </w:r>
      <w:del w:id="180" w:author="Takemura, Shin-ya" w:date="2017-04-01T02:16:00Z">
        <w:r w:rsidR="00967997">
          <w:rPr>
            <w:rFonts w:ascii="Arial" w:eastAsiaTheme="minorEastAsia" w:hAnsi="Arial" w:cs="Times New Roman"/>
            <w:color w:val="000000" w:themeColor="text1"/>
            <w:lang w:eastAsia="ja-JP"/>
          </w:rPr>
          <w:delText>All</w:delText>
        </w:r>
      </w:del>
      <w:ins w:id="181" w:author="Takemura, Shin-ya" w:date="2017-04-01T02:16:00Z">
        <w:r>
          <w:rPr>
            <w:rFonts w:ascii="Arial" w:eastAsiaTheme="minorEastAsia" w:hAnsi="Arial" w:cs="Times New Roman"/>
            <w:color w:val="000000" w:themeColor="text1"/>
            <w:lang w:eastAsia="ja-JP"/>
          </w:rPr>
          <w:t>With the exception of the anti-GAD1 labeling of Mi9 and Tm3, all</w:t>
        </w:r>
      </w:ins>
      <w:r>
        <w:rPr>
          <w:rFonts w:ascii="Arial" w:eastAsiaTheme="minorEastAsia" w:hAnsi="Arial" w:cs="Times New Roman"/>
          <w:color w:val="000000" w:themeColor="text1"/>
          <w:lang w:eastAsia="ja-JP"/>
        </w:rPr>
        <w:t xml:space="preserve"> images in Figure 4 – </w:t>
      </w:r>
      <w:del w:id="182" w:author="Takemura, Shin-ya" w:date="2017-04-01T02:16:00Z">
        <w:r w:rsidR="00344289">
          <w:rPr>
            <w:rFonts w:ascii="Arial" w:eastAsiaTheme="minorEastAsia" w:hAnsi="Arial" w:cs="Times New Roman"/>
            <w:color w:val="000000" w:themeColor="text1"/>
            <w:lang w:eastAsia="ja-JP"/>
          </w:rPr>
          <w:delText>Figure Supplement</w:delText>
        </w:r>
      </w:del>
      <w:ins w:id="183" w:author="Takemura, Shin-ya" w:date="2017-04-01T03:58:00Z">
        <w:r w:rsidR="00FC4AB4">
          <w:rPr>
            <w:rFonts w:ascii="Arial" w:eastAsiaTheme="minorEastAsia" w:hAnsi="Arial" w:cs="Times New Roman"/>
            <w:color w:val="000000" w:themeColor="text1"/>
            <w:lang w:eastAsia="ja-JP"/>
          </w:rPr>
          <w:t>F</w:t>
        </w:r>
      </w:ins>
      <w:ins w:id="184" w:author="Takemura, Shin-ya" w:date="2017-04-01T02:16:00Z">
        <w:r>
          <w:rPr>
            <w:rFonts w:ascii="Arial" w:eastAsiaTheme="minorEastAsia" w:hAnsi="Arial" w:cs="Times New Roman"/>
            <w:color w:val="000000" w:themeColor="text1"/>
            <w:lang w:eastAsia="ja-JP"/>
          </w:rPr>
          <w:t xml:space="preserve">igure </w:t>
        </w:r>
      </w:ins>
      <w:ins w:id="185" w:author="Takemura, Shin-ya" w:date="2017-04-01T03:58:00Z">
        <w:r w:rsidR="00FC4AB4">
          <w:rPr>
            <w:rFonts w:ascii="Arial" w:eastAsiaTheme="minorEastAsia" w:hAnsi="Arial" w:cs="Times New Roman"/>
            <w:color w:val="000000" w:themeColor="text1"/>
            <w:lang w:eastAsia="ja-JP"/>
          </w:rPr>
          <w:t>S</w:t>
        </w:r>
      </w:ins>
      <w:ins w:id="186" w:author="Takemura, Shin-ya" w:date="2017-04-01T02:16:00Z">
        <w:r>
          <w:rPr>
            <w:rFonts w:ascii="Arial" w:eastAsiaTheme="minorEastAsia" w:hAnsi="Arial" w:cs="Times New Roman"/>
            <w:color w:val="000000" w:themeColor="text1"/>
            <w:lang w:eastAsia="ja-JP"/>
          </w:rPr>
          <w:t>upplement</w:t>
        </w:r>
      </w:ins>
      <w:r>
        <w:rPr>
          <w:rFonts w:ascii="Arial" w:eastAsiaTheme="minorEastAsia" w:hAnsi="Arial" w:cs="Times New Roman"/>
          <w:color w:val="000000" w:themeColor="text1"/>
          <w:lang w:eastAsia="ja-JP"/>
        </w:rPr>
        <w:t xml:space="preserve"> 1 </w:t>
      </w:r>
      <w:ins w:id="187" w:author="Takemura, Shin-ya" w:date="2017-04-01T02:16:00Z">
        <w:r>
          <w:rPr>
            <w:rFonts w:ascii="Arial" w:eastAsiaTheme="minorEastAsia" w:hAnsi="Arial" w:cs="Times New Roman"/>
            <w:color w:val="000000" w:themeColor="text1"/>
            <w:lang w:eastAsia="ja-JP"/>
          </w:rPr>
          <w:t xml:space="preserve">with labeling of a given neurotransmitter marker </w:t>
        </w:r>
      </w:ins>
      <w:r>
        <w:rPr>
          <w:rFonts w:ascii="Arial" w:eastAsiaTheme="minorEastAsia" w:hAnsi="Arial" w:cs="Times New Roman"/>
          <w:color w:val="000000" w:themeColor="text1"/>
          <w:lang w:eastAsia="ja-JP"/>
        </w:rPr>
        <w:t xml:space="preserve">show </w:t>
      </w:r>
      <w:del w:id="188" w:author="Takemura, Shin-ya" w:date="2017-04-01T02:16:00Z">
        <w:r w:rsidR="00967997">
          <w:rPr>
            <w:rFonts w:ascii="Arial" w:eastAsiaTheme="minorEastAsia" w:hAnsi="Arial" w:cs="Times New Roman"/>
            <w:color w:val="000000" w:themeColor="text1"/>
            <w:lang w:eastAsia="ja-JP"/>
          </w:rPr>
          <w:delText xml:space="preserve">fly </w:delText>
        </w:r>
      </w:del>
      <w:r>
        <w:rPr>
          <w:rFonts w:ascii="Arial" w:eastAsiaTheme="minorEastAsia" w:hAnsi="Arial" w:cs="Times New Roman"/>
          <w:color w:val="000000" w:themeColor="text1"/>
          <w:lang w:eastAsia="ja-JP"/>
        </w:rPr>
        <w:t xml:space="preserve">brains </w:t>
      </w:r>
      <w:del w:id="189" w:author="Takemura, Shin-ya" w:date="2017-04-01T02:16:00Z">
        <w:r w:rsidR="00967997">
          <w:rPr>
            <w:rFonts w:ascii="Arial" w:eastAsiaTheme="minorEastAsia" w:hAnsi="Arial" w:cs="Times New Roman"/>
            <w:color w:val="000000" w:themeColor="text1"/>
            <w:lang w:eastAsia="ja-JP"/>
          </w:rPr>
          <w:delText xml:space="preserve">that were </w:delText>
        </w:r>
      </w:del>
      <w:r>
        <w:rPr>
          <w:rFonts w:ascii="Arial" w:eastAsiaTheme="minorEastAsia" w:hAnsi="Arial" w:cs="Times New Roman"/>
          <w:color w:val="000000" w:themeColor="text1"/>
          <w:lang w:eastAsia="ja-JP"/>
        </w:rPr>
        <w:t>processed together in the same tube</w:t>
      </w:r>
      <w:del w:id="190" w:author="Takemura, Shin-ya" w:date="2017-04-01T02:16:00Z">
        <w:r w:rsidR="00967997">
          <w:rPr>
            <w:rFonts w:ascii="Arial" w:eastAsiaTheme="minorEastAsia" w:hAnsi="Arial" w:cs="Times New Roman"/>
            <w:color w:val="000000" w:themeColor="text1"/>
            <w:lang w:eastAsia="ja-JP"/>
          </w:rPr>
          <w:delText xml:space="preserve"> but</w:delText>
        </w:r>
      </w:del>
      <w:ins w:id="191" w:author="Takemura, Shin-ya" w:date="2017-04-01T02:16:00Z">
        <w:r>
          <w:rPr>
            <w:rFonts w:ascii="Arial" w:eastAsiaTheme="minorEastAsia" w:hAnsi="Arial" w:cs="Times New Roman"/>
            <w:color w:val="000000" w:themeColor="text1"/>
            <w:lang w:eastAsia="ja-JP"/>
          </w:rPr>
          <w:t>. However, the labeled brains were</w:t>
        </w:r>
      </w:ins>
      <w:r>
        <w:rPr>
          <w:rFonts w:ascii="Arial" w:eastAsiaTheme="minorEastAsia" w:hAnsi="Arial" w:cs="Times New Roman"/>
          <w:color w:val="000000" w:themeColor="text1"/>
          <w:lang w:eastAsia="ja-JP"/>
        </w:rPr>
        <w:t xml:space="preserve"> mounted and imaged individually with some specimen specific adjustments of laser power and gain, and/or of brightness and contrast post-imaging.  Multiple specimens were examined for each cell type with similar results.  For CT1, 12/12 cells from 6 brains showed GAD1 immunoreactivity.</w:t>
      </w:r>
    </w:p>
    <w:p w14:paraId="5381A91F" w14:textId="77777777" w:rsidR="00C9644A" w:rsidRDefault="00C9644A" w:rsidP="00967997">
      <w:pPr>
        <w:spacing w:line="360" w:lineRule="auto"/>
        <w:rPr>
          <w:rFonts w:ascii="Arial" w:eastAsiaTheme="minorEastAsia" w:hAnsi="Arial"/>
          <w:b/>
          <w:szCs w:val="32"/>
          <w:lang w:val="en-GB" w:eastAsia="ja-JP"/>
        </w:rPr>
      </w:pPr>
    </w:p>
    <w:p w14:paraId="3041F975" w14:textId="77777777" w:rsidR="00F7024F" w:rsidRDefault="00967997" w:rsidP="00967997">
      <w:pPr>
        <w:spacing w:line="360" w:lineRule="auto"/>
        <w:rPr>
          <w:rFonts w:ascii="Arial" w:eastAsiaTheme="minorEastAsia" w:hAnsi="Arial"/>
          <w:b/>
          <w:color w:val="000000"/>
          <w:szCs w:val="32"/>
          <w:lang w:eastAsia="ja-JP"/>
        </w:rPr>
      </w:pPr>
      <w:proofErr w:type="gramStart"/>
      <w:r w:rsidRPr="00866343">
        <w:rPr>
          <w:rFonts w:ascii="Arial" w:eastAsiaTheme="minorEastAsia" w:hAnsi="Arial"/>
          <w:b/>
          <w:szCs w:val="32"/>
          <w:lang w:val="en-GB" w:eastAsia="ja-JP"/>
        </w:rPr>
        <w:t>Data access</w:t>
      </w:r>
      <w:r w:rsidRPr="00866343">
        <w:rPr>
          <w:rFonts w:ascii="Arial" w:eastAsiaTheme="minorEastAsia" w:hAnsi="Arial" w:hint="eastAsia"/>
          <w:b/>
          <w:szCs w:val="32"/>
          <w:lang w:val="en-GB" w:eastAsia="ja-JP"/>
        </w:rPr>
        <w:t>.</w:t>
      </w:r>
      <w:proofErr w:type="gramEnd"/>
      <w:r w:rsidRPr="00866343">
        <w:rPr>
          <w:rFonts w:ascii="Arial" w:eastAsiaTheme="minorEastAsia" w:hAnsi="Arial" w:hint="eastAsia"/>
          <w:szCs w:val="32"/>
          <w:lang w:val="en-GB" w:eastAsia="ja-JP"/>
        </w:rPr>
        <w:t xml:space="preserve">  Our 7-column medulla raw data ha</w:t>
      </w:r>
      <w:r w:rsidRPr="00866343">
        <w:rPr>
          <w:rFonts w:ascii="Arial" w:eastAsiaTheme="minorEastAsia" w:hAnsi="Arial"/>
          <w:szCs w:val="32"/>
          <w:lang w:val="en-GB" w:eastAsia="ja-JP"/>
        </w:rPr>
        <w:t>ve</w:t>
      </w:r>
      <w:r w:rsidRPr="00866343">
        <w:rPr>
          <w:rFonts w:ascii="Arial" w:eastAsiaTheme="minorEastAsia" w:hAnsi="Arial" w:hint="eastAsia"/>
          <w:szCs w:val="32"/>
          <w:lang w:val="en-GB" w:eastAsia="ja-JP"/>
        </w:rPr>
        <w:t xml:space="preserve"> been published on the Janelia/Howard Hughes Medical Institute website, </w:t>
      </w:r>
      <w:r w:rsidRPr="00866343">
        <w:rPr>
          <w:rFonts w:ascii="Arial" w:eastAsiaTheme="minorEastAsia" w:hAnsi="Arial"/>
          <w:szCs w:val="32"/>
          <w:lang w:val="en-GB" w:eastAsia="ja-JP"/>
        </w:rPr>
        <w:t>https://www.janelia.org/project-teams/fly-em/data-andsoftware-release (ID code FIB-25).</w:t>
      </w:r>
    </w:p>
    <w:p w14:paraId="6E0BC642" w14:textId="6CB54948" w:rsidR="004D3384" w:rsidRPr="00DD4A27" w:rsidRDefault="00FF5811" w:rsidP="00DD4A27">
      <w:pPr>
        <w:spacing w:line="360" w:lineRule="auto"/>
        <w:rPr>
          <w:rFonts w:ascii="Arial" w:hAnsi="Arial"/>
          <w:b/>
        </w:rPr>
      </w:pPr>
      <w:del w:id="192" w:author="Takemura, Shin-ya" w:date="2017-04-01T02:16:00Z">
        <w:r>
          <w:rPr>
            <w:rFonts w:ascii="Arial" w:eastAsiaTheme="minorEastAsia" w:hAnsi="Arial"/>
            <w:b/>
            <w:caps/>
            <w:color w:val="000000"/>
            <w:szCs w:val="32"/>
            <w:lang w:val="en-GB" w:eastAsia="ja-JP"/>
          </w:rPr>
          <w:br w:type="page"/>
        </w:r>
      </w:del>
    </w:p>
    <w:p w14:paraId="54C1BA20" w14:textId="77777777" w:rsidR="00CC0C1D" w:rsidRPr="007D0401" w:rsidRDefault="00CC0C1D" w:rsidP="00CC0C1D">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lastRenderedPageBreak/>
        <w:t>Acknowledgements</w:t>
      </w:r>
    </w:p>
    <w:p w14:paraId="270E49E6" w14:textId="77777777" w:rsidR="00CC0C1D" w:rsidRDefault="00CC0C1D" w:rsidP="00CC0C1D">
      <w:pPr>
        <w:spacing w:line="360" w:lineRule="auto"/>
        <w:rPr>
          <w:rFonts w:ascii="Arial" w:eastAsiaTheme="minorEastAsia" w:hAnsi="Arial"/>
          <w:b/>
          <w:color w:val="000000"/>
          <w:szCs w:val="32"/>
          <w:lang w:val="en-GB" w:eastAsia="ja-JP"/>
        </w:rPr>
      </w:pPr>
      <w:r>
        <w:rPr>
          <w:rFonts w:ascii="Arial" w:eastAsiaTheme="minorEastAsia" w:hAnsi="Arial"/>
          <w:color w:val="000000"/>
          <w:szCs w:val="32"/>
          <w:lang w:val="en-GB" w:eastAsia="ja-JP"/>
        </w:rPr>
        <w:t xml:space="preserve">We acknowledge the contributions and support of all members of the Janelia FlyEM project and proofreaders in the Meinertzhagen lab, as well as members of the Janelia </w:t>
      </w:r>
      <w:proofErr w:type="spellStart"/>
      <w:r>
        <w:rPr>
          <w:rFonts w:ascii="Arial" w:eastAsiaTheme="minorEastAsia" w:hAnsi="Arial"/>
          <w:color w:val="000000"/>
          <w:szCs w:val="32"/>
          <w:lang w:val="en-GB" w:eastAsia="ja-JP"/>
        </w:rPr>
        <w:t>FlyLight</w:t>
      </w:r>
      <w:proofErr w:type="spellEnd"/>
      <w:r>
        <w:rPr>
          <w:rFonts w:ascii="Arial" w:eastAsiaTheme="minorEastAsia" w:hAnsi="Arial"/>
          <w:color w:val="000000"/>
          <w:szCs w:val="32"/>
          <w:lang w:val="en-GB" w:eastAsia="ja-JP"/>
        </w:rPr>
        <w:t xml:space="preserve"> project for assistance in generating some of the light microscopy data.  We thank Michael Reiser, Stephen Plaza and Kazunori Shinomiya for fruitful discussions and critical reading of the manuscript.  We are grateful to </w:t>
      </w:r>
      <w:r w:rsidRPr="00E374EB">
        <w:rPr>
          <w:rFonts w:ascii="Arial" w:hAnsi="Arial"/>
          <w:color w:val="000000"/>
          <w:lang w:val="en-GB"/>
        </w:rPr>
        <w:t>James S</w:t>
      </w:r>
      <w:r>
        <w:rPr>
          <w:rFonts w:ascii="Arial" w:eastAsiaTheme="minorEastAsia" w:hAnsi="Arial"/>
          <w:color w:val="000000"/>
          <w:szCs w:val="32"/>
          <w:lang w:val="en-GB" w:eastAsia="ja-JP"/>
        </w:rPr>
        <w:t>trother</w:t>
      </w:r>
      <w:r w:rsidRPr="00E374EB">
        <w:rPr>
          <w:rFonts w:ascii="Arial" w:hAnsi="Arial"/>
          <w:color w:val="000000"/>
          <w:lang w:val="en-GB"/>
        </w:rPr>
        <w:t xml:space="preserve">, </w:t>
      </w:r>
      <w:r>
        <w:rPr>
          <w:rFonts w:ascii="Arial" w:hAnsi="Arial"/>
          <w:color w:val="000000"/>
          <w:lang w:val="en-GB"/>
        </w:rPr>
        <w:t xml:space="preserve">Fred Davis, Sean Eddy, </w:t>
      </w:r>
      <w:r w:rsidRPr="00E374EB">
        <w:rPr>
          <w:rFonts w:ascii="Arial" w:hAnsi="Arial"/>
          <w:color w:val="000000"/>
          <w:lang w:val="en-GB"/>
        </w:rPr>
        <w:t>Lee H</w:t>
      </w:r>
      <w:r>
        <w:rPr>
          <w:rFonts w:ascii="Arial" w:eastAsiaTheme="minorEastAsia" w:hAnsi="Arial"/>
          <w:color w:val="000000"/>
          <w:szCs w:val="32"/>
          <w:lang w:val="en-GB" w:eastAsia="ja-JP"/>
        </w:rPr>
        <w:t>enry</w:t>
      </w:r>
      <w:r w:rsidRPr="00E374EB">
        <w:rPr>
          <w:rFonts w:ascii="Arial" w:hAnsi="Arial"/>
          <w:color w:val="000000"/>
          <w:lang w:val="en-GB"/>
        </w:rPr>
        <w:t>, Allan W</w:t>
      </w:r>
      <w:r>
        <w:rPr>
          <w:rFonts w:ascii="Arial" w:eastAsiaTheme="minorEastAsia" w:hAnsi="Arial"/>
          <w:color w:val="000000"/>
          <w:szCs w:val="32"/>
          <w:lang w:val="en-GB" w:eastAsia="ja-JP"/>
        </w:rPr>
        <w:t>ong, and members of the Reiser lab for discussions and access to their data prior to publication.  This study was funded and supported by the Howard Hughes Medical Institute and grant DIS-0000065 from NSERC.</w:t>
      </w:r>
    </w:p>
    <w:p w14:paraId="6A35C216" w14:textId="77777777" w:rsidR="00FF5811" w:rsidRDefault="00FF5811" w:rsidP="00FF5811">
      <w:pPr>
        <w:spacing w:line="360" w:lineRule="auto"/>
        <w:rPr>
          <w:rFonts w:ascii="Arial" w:eastAsiaTheme="minorEastAsia" w:hAnsi="Arial"/>
          <w:b/>
          <w:caps/>
          <w:color w:val="000000"/>
          <w:szCs w:val="32"/>
          <w:lang w:val="en-GB" w:eastAsia="ja-JP"/>
        </w:rPr>
      </w:pPr>
    </w:p>
    <w:p w14:paraId="2B63B56A" w14:textId="77777777" w:rsidR="00FF5811" w:rsidRDefault="00FF5811" w:rsidP="00FF5811">
      <w:pPr>
        <w:spacing w:line="360" w:lineRule="auto"/>
        <w:rPr>
          <w:rFonts w:ascii="Arial" w:eastAsiaTheme="minorEastAsia" w:hAnsi="Arial"/>
          <w:b/>
          <w:caps/>
          <w:color w:val="000000"/>
          <w:szCs w:val="32"/>
          <w:lang w:val="en-GB" w:eastAsia="ja-JP"/>
        </w:rPr>
      </w:pPr>
    </w:p>
    <w:p w14:paraId="2B335ACE" w14:textId="77777777" w:rsidR="00FF5811" w:rsidRDefault="00FF5811" w:rsidP="00FF5811">
      <w:pPr>
        <w:spacing w:line="360" w:lineRule="auto"/>
        <w:rPr>
          <w:rFonts w:ascii="Arial" w:eastAsiaTheme="minorEastAsia" w:hAnsi="Arial"/>
          <w:b/>
          <w:color w:val="000000"/>
          <w:szCs w:val="32"/>
          <w:lang w:val="en-GB" w:eastAsia="ja-JP"/>
        </w:rPr>
      </w:pPr>
      <w:r>
        <w:rPr>
          <w:rFonts w:ascii="Arial" w:eastAsiaTheme="minorEastAsia" w:hAnsi="Arial"/>
          <w:b/>
          <w:color w:val="000000"/>
          <w:szCs w:val="32"/>
          <w:lang w:val="en-GB" w:eastAsia="ja-JP"/>
        </w:rPr>
        <w:t>Competing interests</w:t>
      </w:r>
    </w:p>
    <w:p w14:paraId="6C2F6C9F" w14:textId="77777777" w:rsidR="00FF5811" w:rsidRDefault="00FF5811" w:rsidP="00FF5811">
      <w:pPr>
        <w:spacing w:line="360" w:lineRule="auto"/>
        <w:rPr>
          <w:rFonts w:ascii="Arial" w:eastAsiaTheme="minorEastAsia" w:hAnsi="Arial"/>
          <w:b/>
          <w:color w:val="000000"/>
          <w:szCs w:val="32"/>
          <w:lang w:val="en-GB" w:eastAsia="ja-JP"/>
        </w:rPr>
      </w:pPr>
      <w:r w:rsidRPr="00572319">
        <w:rPr>
          <w:rFonts w:ascii="Arial" w:eastAsiaTheme="minorEastAsia" w:hAnsi="Arial"/>
          <w:color w:val="000000"/>
          <w:szCs w:val="32"/>
          <w:lang w:eastAsia="ja-JP"/>
        </w:rPr>
        <w:t>The author</w:t>
      </w:r>
      <w:r>
        <w:rPr>
          <w:rFonts w:ascii="Arial" w:eastAsiaTheme="minorEastAsia" w:hAnsi="Arial" w:hint="eastAsia"/>
          <w:color w:val="000000"/>
          <w:szCs w:val="32"/>
          <w:lang w:eastAsia="ja-JP"/>
        </w:rPr>
        <w:t>s</w:t>
      </w:r>
      <w:r w:rsidRPr="00572319">
        <w:rPr>
          <w:rFonts w:ascii="Arial" w:eastAsiaTheme="minorEastAsia" w:hAnsi="Arial"/>
          <w:color w:val="000000"/>
          <w:szCs w:val="32"/>
          <w:lang w:eastAsia="ja-JP"/>
        </w:rPr>
        <w:t xml:space="preserve"> declare no competing financial interests.</w:t>
      </w:r>
    </w:p>
    <w:p w14:paraId="7266FD27" w14:textId="77777777" w:rsidR="00FF5811" w:rsidRDefault="00FF5811" w:rsidP="00FF5811">
      <w:pPr>
        <w:spacing w:line="360" w:lineRule="auto"/>
        <w:rPr>
          <w:rFonts w:ascii="Arial" w:eastAsiaTheme="minorEastAsia" w:hAnsi="Arial"/>
          <w:b/>
          <w:color w:val="000000"/>
          <w:szCs w:val="32"/>
          <w:lang w:val="en-GB" w:eastAsia="ja-JP"/>
        </w:rPr>
      </w:pPr>
    </w:p>
    <w:p w14:paraId="740AC8DC" w14:textId="77777777" w:rsidR="00FF5811" w:rsidRDefault="00FF5811" w:rsidP="00FF5811">
      <w:pPr>
        <w:spacing w:line="360" w:lineRule="auto"/>
        <w:rPr>
          <w:rFonts w:ascii="Arial" w:eastAsiaTheme="minorEastAsia" w:hAnsi="Arial"/>
          <w:b/>
          <w:color w:val="000000"/>
          <w:szCs w:val="32"/>
          <w:lang w:val="en-GB" w:eastAsia="ja-JP"/>
        </w:rPr>
      </w:pPr>
    </w:p>
    <w:p w14:paraId="5CC89E53" w14:textId="77777777" w:rsidR="00FF5811" w:rsidRDefault="00FF5811" w:rsidP="00FF5811">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t>Author contributions</w:t>
      </w:r>
    </w:p>
    <w:p w14:paraId="176EC07A" w14:textId="77777777" w:rsidR="002E726D" w:rsidRPr="00111EA1" w:rsidRDefault="00FF5811" w:rsidP="00111EA1">
      <w:pPr>
        <w:spacing w:line="360" w:lineRule="auto"/>
        <w:rPr>
          <w:rFonts w:ascii="Arial" w:eastAsiaTheme="minorEastAsia" w:hAnsi="Arial"/>
          <w:color w:val="000000"/>
          <w:szCs w:val="32"/>
          <w:lang w:val="en-GB" w:eastAsia="ja-JP"/>
        </w:rPr>
      </w:pPr>
      <w:r>
        <w:rPr>
          <w:rFonts w:ascii="Arial" w:eastAsiaTheme="minorEastAsia" w:hAnsi="Arial" w:hint="eastAsia"/>
          <w:color w:val="000000"/>
          <w:szCs w:val="32"/>
          <w:lang w:val="en-GB" w:eastAsia="ja-JP"/>
        </w:rPr>
        <w:t xml:space="preserve">S.T., D.B.C., L.K.S., G.M.R. and I.A.M. designed the research.  S.T. and A.N. performed </w:t>
      </w:r>
      <w:r>
        <w:rPr>
          <w:rFonts w:ascii="Arial" w:eastAsiaTheme="minorEastAsia" w:hAnsi="Arial"/>
          <w:color w:val="000000"/>
          <w:szCs w:val="32"/>
          <w:lang w:val="en-GB" w:eastAsia="ja-JP"/>
        </w:rPr>
        <w:t xml:space="preserve">the </w:t>
      </w:r>
      <w:r>
        <w:rPr>
          <w:rFonts w:ascii="Arial" w:eastAsiaTheme="minorEastAsia" w:hAnsi="Arial" w:hint="eastAsia"/>
          <w:color w:val="000000"/>
          <w:szCs w:val="32"/>
          <w:lang w:val="en-GB" w:eastAsia="ja-JP"/>
        </w:rPr>
        <w:t>research.  S.T and L.K.S. analysed connectome data.  S.T.</w:t>
      </w:r>
      <w:r>
        <w:rPr>
          <w:rFonts w:ascii="Arial" w:eastAsiaTheme="minorEastAsia" w:hAnsi="Arial"/>
          <w:color w:val="000000"/>
          <w:szCs w:val="32"/>
          <w:lang w:val="en-GB" w:eastAsia="ja-JP"/>
        </w:rPr>
        <w:t>,</w:t>
      </w:r>
      <w:r>
        <w:rPr>
          <w:rFonts w:ascii="Arial" w:eastAsiaTheme="minorEastAsia" w:hAnsi="Arial" w:hint="eastAsia"/>
          <w:color w:val="000000"/>
          <w:szCs w:val="32"/>
          <w:lang w:val="en-GB" w:eastAsia="ja-JP"/>
        </w:rPr>
        <w:t xml:space="preserve"> A.N., D.B.C</w:t>
      </w:r>
      <w:r>
        <w:rPr>
          <w:rFonts w:ascii="Arial" w:eastAsiaTheme="minorEastAsia" w:hAnsi="Arial"/>
          <w:color w:val="000000"/>
          <w:szCs w:val="32"/>
          <w:lang w:val="en-GB" w:eastAsia="ja-JP"/>
        </w:rPr>
        <w:t xml:space="preserve">., </w:t>
      </w:r>
      <w:r>
        <w:rPr>
          <w:rFonts w:ascii="Arial" w:eastAsiaTheme="minorEastAsia" w:hAnsi="Arial" w:hint="eastAsia"/>
          <w:color w:val="000000"/>
          <w:szCs w:val="32"/>
          <w:lang w:val="en-GB" w:eastAsia="ja-JP"/>
        </w:rPr>
        <w:t>L.K.S., G.M.R. and I.A.M</w:t>
      </w:r>
      <w:r>
        <w:rPr>
          <w:rFonts w:ascii="Arial" w:eastAsiaTheme="minorEastAsia" w:hAnsi="Arial"/>
          <w:color w:val="000000"/>
          <w:szCs w:val="32"/>
          <w:lang w:val="en-GB" w:eastAsia="ja-JP"/>
        </w:rPr>
        <w:t>.</w:t>
      </w:r>
      <w:r>
        <w:rPr>
          <w:rFonts w:ascii="Arial" w:eastAsiaTheme="minorEastAsia" w:hAnsi="Arial" w:hint="eastAsia"/>
          <w:color w:val="000000"/>
          <w:szCs w:val="32"/>
          <w:lang w:val="en-GB" w:eastAsia="ja-JP"/>
        </w:rPr>
        <w:t xml:space="preserve"> wrote the paper.</w:t>
      </w:r>
      <w:r w:rsidR="002E726D">
        <w:rPr>
          <w:rFonts w:ascii="Arial" w:eastAsiaTheme="minorEastAsia" w:hAnsi="Arial"/>
          <w:b/>
          <w:caps/>
          <w:color w:val="000000"/>
          <w:szCs w:val="32"/>
          <w:lang w:val="en-GB" w:eastAsia="ja-JP"/>
        </w:rPr>
        <w:br w:type="page"/>
      </w:r>
    </w:p>
    <w:p w14:paraId="0EDAD87F" w14:textId="77777777" w:rsidR="000A0B03" w:rsidRPr="00B27948" w:rsidRDefault="00111EA1" w:rsidP="00967997">
      <w:pPr>
        <w:spacing w:line="360" w:lineRule="auto"/>
        <w:rPr>
          <w:rFonts w:ascii="Arial" w:eastAsiaTheme="minorEastAsia" w:hAnsi="Arial"/>
          <w:b/>
          <w:caps/>
          <w:color w:val="000000"/>
          <w:szCs w:val="32"/>
          <w:lang w:val="en-GB" w:eastAsia="ja-JP"/>
        </w:rPr>
      </w:pPr>
      <w:r>
        <w:rPr>
          <w:rFonts w:ascii="Arial" w:eastAsiaTheme="minorEastAsia" w:hAnsi="Arial"/>
          <w:b/>
          <w:color w:val="000000"/>
          <w:szCs w:val="32"/>
          <w:lang w:val="en-GB" w:eastAsia="ja-JP"/>
        </w:rPr>
        <w:lastRenderedPageBreak/>
        <w:t>References</w:t>
      </w:r>
    </w:p>
    <w:p w14:paraId="7CB0413F" w14:textId="01C94F36" w:rsidR="006B6D91" w:rsidRDefault="007B0246" w:rsidP="007B0246">
      <w:pPr>
        <w:pStyle w:val="ListParagraph"/>
        <w:spacing w:after="240"/>
        <w:ind w:left="0"/>
        <w:contextualSpacing w:val="0"/>
        <w:rPr>
          <w:rFonts w:ascii="Arial" w:hAnsi="Arial" w:cs="Arial"/>
          <w:noProof/>
          <w:szCs w:val="20"/>
        </w:rPr>
      </w:pPr>
      <w:bookmarkStart w:id="193" w:name="_Ref455421827"/>
      <w:bookmarkStart w:id="194" w:name="_Ref455420197"/>
      <w:r>
        <w:rPr>
          <w:rFonts w:ascii="Arial" w:eastAsiaTheme="minorEastAsia" w:hAnsi="Arial" w:cs="Arial" w:hint="eastAsia"/>
          <w:noProof/>
          <w:szCs w:val="20"/>
          <w:lang w:eastAsia="ja-JP"/>
        </w:rPr>
        <w:t>Ammer, G., Leonhardt, A., Bahl, A</w:t>
      </w:r>
      <w:r w:rsidRPr="00840325">
        <w:rPr>
          <w:rFonts w:ascii="Arial" w:eastAsiaTheme="minorEastAsia" w:hAnsi="Arial" w:cs="Arial"/>
          <w:noProof/>
          <w:szCs w:val="20"/>
          <w:lang w:eastAsia="ja-JP"/>
        </w:rPr>
        <w:t>., Dickson, B.L.</w:t>
      </w:r>
      <w:r>
        <w:rPr>
          <w:rFonts w:ascii="Arial" w:eastAsiaTheme="minorEastAsia" w:hAnsi="Arial" w:cs="Arial"/>
          <w:noProof/>
          <w:szCs w:val="20"/>
          <w:lang w:eastAsia="ja-JP"/>
        </w:rPr>
        <w:t>, and</w:t>
      </w:r>
      <w:r w:rsidRPr="00840325">
        <w:rPr>
          <w:rFonts w:ascii="Arial" w:eastAsiaTheme="minorEastAsia" w:hAnsi="Arial" w:cs="Arial"/>
          <w:noProof/>
          <w:szCs w:val="20"/>
          <w:lang w:eastAsia="ja-JP"/>
        </w:rPr>
        <w:t xml:space="preserve"> Borst, A. </w:t>
      </w:r>
      <w:r>
        <w:rPr>
          <w:rFonts w:ascii="Arial" w:eastAsiaTheme="minorEastAsia" w:hAnsi="Arial" w:cs="Arial"/>
          <w:noProof/>
          <w:szCs w:val="20"/>
          <w:lang w:eastAsia="ja-JP"/>
        </w:rPr>
        <w:t>(</w:t>
      </w:r>
      <w:r w:rsidRPr="00840325">
        <w:rPr>
          <w:rFonts w:ascii="Arial" w:hAnsi="Arial" w:cs="Arial"/>
          <w:noProof/>
          <w:szCs w:val="20"/>
        </w:rPr>
        <w:t>201</w:t>
      </w:r>
      <w:r w:rsidRPr="00840325">
        <w:rPr>
          <w:rFonts w:ascii="Arial" w:eastAsiaTheme="minorEastAsia" w:hAnsi="Arial" w:cs="Arial"/>
          <w:noProof/>
          <w:szCs w:val="20"/>
          <w:lang w:eastAsia="ja-JP"/>
        </w:rPr>
        <w:t>5</w:t>
      </w:r>
      <w:r>
        <w:rPr>
          <w:rFonts w:ascii="Arial" w:eastAsiaTheme="minorEastAsia" w:hAnsi="Arial" w:cs="Arial"/>
          <w:noProof/>
          <w:szCs w:val="20"/>
          <w:lang w:eastAsia="ja-JP"/>
        </w:rPr>
        <w:t xml:space="preserve">). </w:t>
      </w:r>
      <w:r w:rsidRPr="00840325">
        <w:rPr>
          <w:rFonts w:ascii="Arial" w:eastAsiaTheme="minorEastAsia" w:hAnsi="Arial" w:cs="Arial"/>
          <w:noProof/>
          <w:szCs w:val="20"/>
          <w:lang w:eastAsia="ja-JP"/>
        </w:rPr>
        <w:t>Functional specialization of neural input elements to the</w:t>
      </w:r>
      <w:r w:rsidRPr="00840325">
        <w:rPr>
          <w:rFonts w:ascii="Arial" w:hAnsi="Arial" w:cs="Arial"/>
          <w:noProof/>
          <w:szCs w:val="20"/>
        </w:rPr>
        <w:t xml:space="preserve"> </w:t>
      </w:r>
      <w:r w:rsidRPr="00840325">
        <w:rPr>
          <w:rFonts w:ascii="Arial" w:hAnsi="Arial" w:cs="Arial"/>
          <w:i/>
          <w:noProof/>
          <w:szCs w:val="20"/>
        </w:rPr>
        <w:t>Drosophila</w:t>
      </w:r>
      <w:r w:rsidRPr="00840325">
        <w:rPr>
          <w:rFonts w:ascii="Arial" w:eastAsiaTheme="minorEastAsia" w:hAnsi="Arial" w:cs="Arial"/>
          <w:noProof/>
          <w:szCs w:val="20"/>
          <w:lang w:eastAsia="ja-JP"/>
        </w:rPr>
        <w:t xml:space="preserve"> ON motion detector</w:t>
      </w:r>
      <w:r w:rsidRPr="00840325">
        <w:rPr>
          <w:rFonts w:ascii="Arial" w:hAnsi="Arial" w:cs="Arial"/>
          <w:noProof/>
          <w:szCs w:val="20"/>
        </w:rPr>
        <w:t xml:space="preserve">. </w:t>
      </w:r>
      <w:r w:rsidRPr="00B27948">
        <w:rPr>
          <w:rFonts w:ascii="Arial" w:hAnsi="Arial" w:cs="Arial"/>
          <w:noProof/>
          <w:szCs w:val="20"/>
        </w:rPr>
        <w:t>Curr</w:t>
      </w:r>
      <w:r>
        <w:rPr>
          <w:rFonts w:ascii="Arial" w:hAnsi="Arial" w:cs="Arial"/>
          <w:noProof/>
          <w:szCs w:val="20"/>
        </w:rPr>
        <w:t>.</w:t>
      </w:r>
      <w:r w:rsidRPr="00B27948">
        <w:rPr>
          <w:rFonts w:ascii="Arial" w:hAnsi="Arial" w:cs="Arial"/>
          <w:noProof/>
          <w:szCs w:val="20"/>
        </w:rPr>
        <w:t xml:space="preserve"> </w:t>
      </w:r>
      <w:proofErr w:type="gramStart"/>
      <w:r w:rsidRPr="00B27948">
        <w:rPr>
          <w:rFonts w:ascii="Arial" w:hAnsi="Arial" w:cs="Arial"/>
          <w:noProof/>
          <w:szCs w:val="20"/>
        </w:rPr>
        <w:t>Biol</w:t>
      </w:r>
      <w:r>
        <w:rPr>
          <w:rFonts w:ascii="Arial" w:hAnsi="Arial" w:cs="Arial"/>
          <w:noProof/>
          <w:szCs w:val="20"/>
        </w:rPr>
        <w:t>.</w:t>
      </w:r>
      <w:r w:rsidRPr="00840325">
        <w:rPr>
          <w:rFonts w:ascii="Arial" w:hAnsi="Arial" w:cs="Arial"/>
          <w:noProof/>
          <w:szCs w:val="20"/>
        </w:rPr>
        <w:t xml:space="preserve"> </w:t>
      </w:r>
      <w:r w:rsidRPr="00BA5ADC">
        <w:rPr>
          <w:rFonts w:ascii="Arial" w:hAnsi="Arial" w:cs="Arial"/>
          <w:i/>
          <w:noProof/>
          <w:szCs w:val="20"/>
        </w:rPr>
        <w:t>2</w:t>
      </w:r>
      <w:r w:rsidRPr="00BA5ADC">
        <w:rPr>
          <w:rFonts w:ascii="Arial" w:eastAsiaTheme="minorEastAsia" w:hAnsi="Arial" w:cs="Arial"/>
          <w:i/>
          <w:noProof/>
          <w:szCs w:val="20"/>
          <w:lang w:eastAsia="ja-JP"/>
        </w:rPr>
        <w:t>5</w:t>
      </w:r>
      <w:r w:rsidRPr="00BA5ADC">
        <w:rPr>
          <w:rFonts w:ascii="Arial" w:hAnsi="Arial" w:cs="Arial"/>
          <w:noProof/>
          <w:szCs w:val="20"/>
        </w:rPr>
        <w:t xml:space="preserve">, </w:t>
      </w:r>
      <w:r w:rsidRPr="00BA5ADC">
        <w:rPr>
          <w:rFonts w:ascii="Arial" w:eastAsiaTheme="minorEastAsia" w:hAnsi="Arial" w:cs="AdvHelN-L"/>
          <w:szCs w:val="15"/>
          <w:lang w:eastAsia="ja-JP"/>
        </w:rPr>
        <w:t>http://dx.doi.org/10.1016/j.cub.2015.07.014</w:t>
      </w:r>
      <w:r w:rsidRPr="00BA5ADC">
        <w:rPr>
          <w:rFonts w:ascii="Arial" w:hAnsi="Arial" w:cs="Arial"/>
          <w:noProof/>
          <w:szCs w:val="20"/>
        </w:rPr>
        <w:t>.</w:t>
      </w:r>
      <w:bookmarkEnd w:id="193"/>
      <w:proofErr w:type="gramEnd"/>
      <w:del w:id="195" w:author="Takemura, Shin-ya" w:date="2017-04-01T02:16:00Z">
        <w:r w:rsidRPr="00840325">
          <w:rPr>
            <w:rFonts w:ascii="Arial" w:hAnsi="Arial" w:cs="Arial"/>
            <w:noProof/>
            <w:szCs w:val="20"/>
          </w:rPr>
          <w:delText xml:space="preserve"> </w:delText>
        </w:r>
      </w:del>
    </w:p>
    <w:p w14:paraId="10C4082C" w14:textId="77777777" w:rsidR="007B0246" w:rsidRPr="00BA5ADC" w:rsidRDefault="006B6D91" w:rsidP="007B0246">
      <w:pPr>
        <w:pStyle w:val="ListParagraph"/>
        <w:spacing w:after="240"/>
        <w:ind w:left="0"/>
        <w:contextualSpacing w:val="0"/>
        <w:rPr>
          <w:ins w:id="196" w:author="Takemura, Shin-ya" w:date="2017-04-01T02:16:00Z"/>
          <w:rFonts w:ascii="Arial" w:hAnsi="Arial" w:cs="Arial"/>
          <w:noProof/>
          <w:szCs w:val="20"/>
        </w:rPr>
      </w:pPr>
      <w:ins w:id="197" w:author="Takemura, Shin-ya" w:date="2017-04-01T02:16:00Z">
        <w:r w:rsidRPr="006B6D91">
          <w:rPr>
            <w:rFonts w:ascii="Arial" w:hAnsi="Arial" w:cs="Arial"/>
            <w:noProof/>
            <w:szCs w:val="20"/>
          </w:rPr>
          <w:t>Arenz</w:t>
        </w:r>
        <w:r>
          <w:rPr>
            <w:rFonts w:ascii="Arial" w:hAnsi="Arial" w:cs="Arial"/>
            <w:noProof/>
            <w:szCs w:val="20"/>
          </w:rPr>
          <w:t>,</w:t>
        </w:r>
        <w:r w:rsidRPr="006B6D91">
          <w:rPr>
            <w:rFonts w:ascii="Arial" w:hAnsi="Arial" w:cs="Arial"/>
            <w:noProof/>
            <w:szCs w:val="20"/>
          </w:rPr>
          <w:t xml:space="preserve"> A</w:t>
        </w:r>
        <w:r>
          <w:rPr>
            <w:rFonts w:ascii="Arial" w:hAnsi="Arial" w:cs="Arial"/>
            <w:noProof/>
            <w:szCs w:val="20"/>
          </w:rPr>
          <w:t>.</w:t>
        </w:r>
        <w:r w:rsidRPr="006B6D91">
          <w:rPr>
            <w:rFonts w:ascii="Arial" w:hAnsi="Arial" w:cs="Arial"/>
            <w:noProof/>
            <w:szCs w:val="20"/>
          </w:rPr>
          <w:t>, Drews</w:t>
        </w:r>
        <w:r>
          <w:rPr>
            <w:rFonts w:ascii="Arial" w:hAnsi="Arial" w:cs="Arial"/>
            <w:noProof/>
            <w:szCs w:val="20"/>
          </w:rPr>
          <w:t>,</w:t>
        </w:r>
        <w:r w:rsidRPr="006B6D91">
          <w:rPr>
            <w:rFonts w:ascii="Arial" w:hAnsi="Arial" w:cs="Arial"/>
            <w:noProof/>
            <w:szCs w:val="20"/>
          </w:rPr>
          <w:t xml:space="preserve"> M</w:t>
        </w:r>
        <w:r>
          <w:rPr>
            <w:rFonts w:ascii="Arial" w:hAnsi="Arial" w:cs="Arial"/>
            <w:noProof/>
            <w:szCs w:val="20"/>
          </w:rPr>
          <w:t>.</w:t>
        </w:r>
        <w:r w:rsidRPr="006B6D91">
          <w:rPr>
            <w:rFonts w:ascii="Arial" w:hAnsi="Arial" w:cs="Arial"/>
            <w:noProof/>
            <w:szCs w:val="20"/>
          </w:rPr>
          <w:t>S</w:t>
        </w:r>
        <w:r>
          <w:rPr>
            <w:rFonts w:ascii="Arial" w:hAnsi="Arial" w:cs="Arial"/>
            <w:noProof/>
            <w:szCs w:val="20"/>
          </w:rPr>
          <w:t>.</w:t>
        </w:r>
        <w:r w:rsidRPr="006B6D91">
          <w:rPr>
            <w:rFonts w:ascii="Arial" w:hAnsi="Arial" w:cs="Arial"/>
            <w:noProof/>
            <w:szCs w:val="20"/>
          </w:rPr>
          <w:t>, Richter</w:t>
        </w:r>
        <w:r>
          <w:rPr>
            <w:rFonts w:ascii="Arial" w:hAnsi="Arial" w:cs="Arial"/>
            <w:noProof/>
            <w:szCs w:val="20"/>
          </w:rPr>
          <w:t>,</w:t>
        </w:r>
        <w:r w:rsidRPr="006B6D91">
          <w:rPr>
            <w:rFonts w:ascii="Arial" w:hAnsi="Arial" w:cs="Arial"/>
            <w:noProof/>
            <w:szCs w:val="20"/>
          </w:rPr>
          <w:t xml:space="preserve"> F</w:t>
        </w:r>
        <w:r>
          <w:rPr>
            <w:rFonts w:ascii="Arial" w:hAnsi="Arial" w:cs="Arial"/>
            <w:noProof/>
            <w:szCs w:val="20"/>
          </w:rPr>
          <w:t>.</w:t>
        </w:r>
        <w:r w:rsidRPr="006B6D91">
          <w:rPr>
            <w:rFonts w:ascii="Arial" w:hAnsi="Arial" w:cs="Arial"/>
            <w:noProof/>
            <w:szCs w:val="20"/>
          </w:rPr>
          <w:t>G</w:t>
        </w:r>
        <w:r>
          <w:rPr>
            <w:rFonts w:ascii="Arial" w:hAnsi="Arial" w:cs="Arial"/>
            <w:noProof/>
            <w:szCs w:val="20"/>
          </w:rPr>
          <w:t>.</w:t>
        </w:r>
        <w:r w:rsidRPr="006B6D91">
          <w:rPr>
            <w:rFonts w:ascii="Arial" w:hAnsi="Arial" w:cs="Arial"/>
            <w:noProof/>
            <w:szCs w:val="20"/>
          </w:rPr>
          <w:t>, Ammer</w:t>
        </w:r>
        <w:r>
          <w:rPr>
            <w:rFonts w:ascii="Arial" w:hAnsi="Arial" w:cs="Arial"/>
            <w:noProof/>
            <w:szCs w:val="20"/>
          </w:rPr>
          <w:t>,</w:t>
        </w:r>
        <w:r w:rsidRPr="006B6D91">
          <w:rPr>
            <w:rFonts w:ascii="Arial" w:hAnsi="Arial" w:cs="Arial"/>
            <w:noProof/>
            <w:szCs w:val="20"/>
          </w:rPr>
          <w:t xml:space="preserve"> G</w:t>
        </w:r>
        <w:r>
          <w:rPr>
            <w:rFonts w:ascii="Arial" w:hAnsi="Arial" w:cs="Arial"/>
            <w:noProof/>
            <w:szCs w:val="20"/>
          </w:rPr>
          <w:t>.</w:t>
        </w:r>
        <w:r w:rsidRPr="006B6D91">
          <w:rPr>
            <w:rFonts w:ascii="Arial" w:hAnsi="Arial" w:cs="Arial"/>
            <w:noProof/>
            <w:szCs w:val="20"/>
          </w:rPr>
          <w:t xml:space="preserve">, </w:t>
        </w:r>
        <w:r>
          <w:rPr>
            <w:rFonts w:ascii="Arial" w:hAnsi="Arial" w:cs="Arial"/>
            <w:noProof/>
            <w:szCs w:val="20"/>
          </w:rPr>
          <w:t xml:space="preserve">and </w:t>
        </w:r>
        <w:r w:rsidRPr="006B6D91">
          <w:rPr>
            <w:rFonts w:ascii="Arial" w:hAnsi="Arial" w:cs="Arial"/>
            <w:noProof/>
            <w:szCs w:val="20"/>
          </w:rPr>
          <w:t>Borst</w:t>
        </w:r>
        <w:r>
          <w:rPr>
            <w:rFonts w:ascii="Arial" w:hAnsi="Arial" w:cs="Arial"/>
            <w:noProof/>
            <w:szCs w:val="20"/>
          </w:rPr>
          <w:t>,</w:t>
        </w:r>
        <w:r w:rsidRPr="006B6D91">
          <w:rPr>
            <w:rFonts w:ascii="Arial" w:hAnsi="Arial" w:cs="Arial"/>
            <w:noProof/>
            <w:szCs w:val="20"/>
          </w:rPr>
          <w:t xml:space="preserve"> A. (2017). The temporal tuning of t</w:t>
        </w:r>
        <w:r>
          <w:rPr>
            <w:rFonts w:ascii="Arial" w:hAnsi="Arial" w:cs="Arial"/>
            <w:noProof/>
            <w:szCs w:val="20"/>
          </w:rPr>
          <w:t>he Drosophila motion detectors i</w:t>
        </w:r>
        <w:r w:rsidRPr="006B6D91">
          <w:rPr>
            <w:rFonts w:ascii="Arial" w:hAnsi="Arial" w:cs="Arial"/>
            <w:noProof/>
            <w:szCs w:val="20"/>
          </w:rPr>
          <w:t xml:space="preserve">s determined by the dynamics of their input elements. Curr. Biol. </w:t>
        </w:r>
        <w:r w:rsidRPr="006B6D91">
          <w:rPr>
            <w:rFonts w:ascii="Arial" w:hAnsi="Arial" w:cs="Arial"/>
            <w:i/>
            <w:noProof/>
            <w:szCs w:val="20"/>
          </w:rPr>
          <w:t>17</w:t>
        </w:r>
        <w:r>
          <w:rPr>
            <w:rFonts w:ascii="Arial" w:hAnsi="Arial" w:cs="Arial"/>
            <w:noProof/>
            <w:szCs w:val="20"/>
          </w:rPr>
          <w:t xml:space="preserve">, </w:t>
        </w:r>
        <w:r w:rsidRPr="006B6D91">
          <w:rPr>
            <w:rFonts w:ascii="Arial" w:hAnsi="Arial" w:cs="Arial"/>
            <w:noProof/>
            <w:szCs w:val="20"/>
          </w:rPr>
          <w:t>30086-6.</w:t>
        </w:r>
      </w:ins>
    </w:p>
    <w:p w14:paraId="4B7A443E" w14:textId="77777777" w:rsidR="007B0246" w:rsidRDefault="007B0246" w:rsidP="00BA5ADC">
      <w:pPr>
        <w:pStyle w:val="ListParagraph"/>
        <w:spacing w:before="120" w:after="240"/>
        <w:ind w:left="0"/>
        <w:contextualSpacing w:val="0"/>
        <w:rPr>
          <w:rFonts w:ascii="Arial" w:hAnsi="Arial"/>
        </w:rPr>
      </w:pPr>
      <w:bookmarkStart w:id="198" w:name="_Ref455853981"/>
      <w:r w:rsidRPr="00BA5ADC">
        <w:rPr>
          <w:rFonts w:ascii="Arial" w:eastAsiaTheme="minorEastAsia" w:hAnsi="Arial" w:cs="Times New Roman"/>
          <w:color w:val="000000" w:themeColor="text1"/>
          <w:lang w:eastAsia="ja-JP"/>
        </w:rPr>
        <w:t xml:space="preserve">Aso, Y., </w:t>
      </w:r>
      <w:r w:rsidRPr="00BA5ADC">
        <w:rPr>
          <w:rFonts w:ascii="Arial" w:hAnsi="Arial"/>
        </w:rPr>
        <w:t xml:space="preserve">Hattori, D., Yu, Y., Johnston, R.M., </w:t>
      </w:r>
      <w:proofErr w:type="spellStart"/>
      <w:r w:rsidRPr="00BA5ADC">
        <w:rPr>
          <w:rFonts w:ascii="Arial" w:hAnsi="Arial"/>
        </w:rPr>
        <w:t>Iyer</w:t>
      </w:r>
      <w:proofErr w:type="spellEnd"/>
      <w:r w:rsidRPr="00BA5ADC">
        <w:rPr>
          <w:rFonts w:ascii="Arial" w:hAnsi="Arial"/>
        </w:rPr>
        <w:t>, N.A., Ngo, T.T., Dionne, H., Abbott, L.F., Axel, R., Tanimoto, H., Rubin, G.M.</w:t>
      </w:r>
      <w:r w:rsidRPr="00BA5ADC">
        <w:rPr>
          <w:rFonts w:ascii="Arial" w:eastAsiaTheme="minorEastAsia" w:hAnsi="Arial" w:cs="Times New Roman"/>
          <w:color w:val="000000" w:themeColor="text1"/>
          <w:lang w:eastAsia="ja-JP"/>
        </w:rPr>
        <w:t xml:space="preserve"> (2014). The neuronal architecture of the mushroom body provides </w:t>
      </w:r>
      <w:proofErr w:type="gramStart"/>
      <w:r w:rsidRPr="00BA5ADC">
        <w:rPr>
          <w:rFonts w:ascii="Arial" w:eastAsiaTheme="minorEastAsia" w:hAnsi="Arial" w:cs="Times New Roman"/>
          <w:color w:val="000000" w:themeColor="text1"/>
          <w:lang w:eastAsia="ja-JP"/>
        </w:rPr>
        <w:t>a logic</w:t>
      </w:r>
      <w:proofErr w:type="gramEnd"/>
      <w:r w:rsidRPr="00BA5ADC">
        <w:rPr>
          <w:rFonts w:ascii="Arial" w:eastAsiaTheme="minorEastAsia" w:hAnsi="Arial" w:cs="Times New Roman"/>
          <w:color w:val="000000" w:themeColor="text1"/>
          <w:lang w:eastAsia="ja-JP"/>
        </w:rPr>
        <w:t xml:space="preserve"> for associative</w:t>
      </w:r>
      <w:r w:rsidRPr="00767E89">
        <w:rPr>
          <w:rFonts w:ascii="Arial" w:eastAsiaTheme="minorEastAsia" w:hAnsi="Arial" w:cs="Times New Roman"/>
          <w:color w:val="000000" w:themeColor="text1"/>
          <w:lang w:eastAsia="ja-JP"/>
        </w:rPr>
        <w:t xml:space="preserve"> learning</w:t>
      </w:r>
      <w:r w:rsidRPr="00A25491">
        <w:rPr>
          <w:rFonts w:ascii="Arial" w:eastAsiaTheme="minorEastAsia" w:hAnsi="Arial" w:cs="Times New Roman"/>
          <w:color w:val="000000" w:themeColor="text1"/>
          <w:lang w:eastAsia="ja-JP"/>
        </w:rPr>
        <w:t xml:space="preserve">. </w:t>
      </w:r>
      <w:proofErr w:type="spellStart"/>
      <w:proofErr w:type="gramStart"/>
      <w:r w:rsidRPr="00B27948">
        <w:rPr>
          <w:rFonts w:ascii="Arial" w:eastAsiaTheme="minorEastAsia" w:hAnsi="Arial" w:cs="Times New Roman"/>
          <w:color w:val="000000" w:themeColor="text1"/>
          <w:lang w:eastAsia="ja-JP"/>
        </w:rPr>
        <w:t>eLife</w:t>
      </w:r>
      <w:proofErr w:type="spellEnd"/>
      <w:proofErr w:type="gramEnd"/>
      <w:r w:rsidRPr="00A25491">
        <w:rPr>
          <w:rFonts w:ascii="Arial" w:eastAsiaTheme="minorEastAsia" w:hAnsi="Arial" w:cs="Times New Roman"/>
          <w:color w:val="000000" w:themeColor="text1"/>
          <w:lang w:eastAsia="ja-JP"/>
        </w:rPr>
        <w:t xml:space="preserve"> </w:t>
      </w:r>
      <w:r w:rsidRPr="00B27948">
        <w:rPr>
          <w:rFonts w:ascii="Arial" w:eastAsiaTheme="minorEastAsia" w:hAnsi="Arial" w:cs="Times New Roman"/>
          <w:i/>
          <w:color w:val="000000" w:themeColor="text1"/>
          <w:lang w:eastAsia="ja-JP"/>
        </w:rPr>
        <w:t>3</w:t>
      </w:r>
      <w:r w:rsidRPr="00A25491">
        <w:rPr>
          <w:rFonts w:ascii="Arial" w:eastAsiaTheme="minorEastAsia" w:hAnsi="Arial" w:cs="Times New Roman"/>
          <w:color w:val="000000" w:themeColor="text1"/>
          <w:lang w:eastAsia="ja-JP"/>
        </w:rPr>
        <w:t xml:space="preserve">, </w:t>
      </w:r>
      <w:r>
        <w:rPr>
          <w:rFonts w:ascii="Arial" w:eastAsiaTheme="minorEastAsia" w:hAnsi="Arial" w:cs="Times New Roman"/>
          <w:color w:val="000000" w:themeColor="text1"/>
          <w:lang w:eastAsia="ja-JP"/>
        </w:rPr>
        <w:t>e04577</w:t>
      </w:r>
      <w:r w:rsidRPr="00A25491">
        <w:rPr>
          <w:rFonts w:ascii="Arial" w:eastAsiaTheme="minorEastAsia" w:hAnsi="Arial" w:cs="Times New Roman"/>
          <w:color w:val="000000" w:themeColor="text1"/>
          <w:lang w:eastAsia="ja-JP"/>
        </w:rPr>
        <w:t>.</w:t>
      </w:r>
      <w:bookmarkEnd w:id="198"/>
    </w:p>
    <w:p w14:paraId="2C98EA92" w14:textId="77777777" w:rsidR="007B0246" w:rsidRDefault="007B0246" w:rsidP="007B0246">
      <w:pPr>
        <w:pStyle w:val="ListParagraph"/>
        <w:spacing w:after="240"/>
        <w:ind w:left="0"/>
        <w:contextualSpacing w:val="0"/>
        <w:rPr>
          <w:rFonts w:ascii="Arial" w:hAnsi="Arial" w:cs="Arial"/>
          <w:noProof/>
          <w:szCs w:val="20"/>
        </w:rPr>
      </w:pPr>
      <w:r w:rsidRPr="00AC1102">
        <w:rPr>
          <w:rFonts w:ascii="Arial" w:hAnsi="Arial" w:cs="Arial"/>
          <w:noProof/>
          <w:szCs w:val="20"/>
        </w:rPr>
        <w:t>Barlow, H.B.</w:t>
      </w:r>
      <w:r>
        <w:rPr>
          <w:rFonts w:ascii="Arial" w:hAnsi="Arial" w:cs="Arial"/>
          <w:noProof/>
          <w:szCs w:val="20"/>
        </w:rPr>
        <w:t>, and</w:t>
      </w:r>
      <w:r w:rsidRPr="00AC1102">
        <w:rPr>
          <w:rFonts w:ascii="Arial" w:hAnsi="Arial" w:cs="Arial"/>
          <w:noProof/>
          <w:szCs w:val="20"/>
        </w:rPr>
        <w:t xml:space="preserve"> Levick, W.R. </w:t>
      </w:r>
      <w:r>
        <w:rPr>
          <w:rFonts w:ascii="Arial" w:hAnsi="Arial" w:cs="Arial"/>
          <w:noProof/>
          <w:szCs w:val="20"/>
        </w:rPr>
        <w:t>(</w:t>
      </w:r>
      <w:r w:rsidRPr="00AC1102">
        <w:rPr>
          <w:rFonts w:ascii="Arial" w:hAnsi="Arial" w:cs="Arial"/>
          <w:noProof/>
          <w:szCs w:val="20"/>
        </w:rPr>
        <w:t>1965</w:t>
      </w:r>
      <w:r>
        <w:rPr>
          <w:rFonts w:ascii="Arial" w:hAnsi="Arial" w:cs="Arial"/>
          <w:noProof/>
          <w:szCs w:val="20"/>
        </w:rPr>
        <w:t xml:space="preserve">). </w:t>
      </w:r>
      <w:r w:rsidRPr="00AC1102">
        <w:rPr>
          <w:rFonts w:ascii="Arial" w:hAnsi="Arial" w:cs="Arial"/>
          <w:noProof/>
          <w:szCs w:val="20"/>
        </w:rPr>
        <w:t xml:space="preserve">The mechanism of directionally selective units in rabbit's retina. </w:t>
      </w:r>
      <w:r w:rsidRPr="00B27948">
        <w:rPr>
          <w:rFonts w:ascii="Arial" w:hAnsi="Arial" w:cs="Arial"/>
          <w:noProof/>
          <w:szCs w:val="20"/>
        </w:rPr>
        <w:t>J. Physiol</w:t>
      </w:r>
      <w:r>
        <w:rPr>
          <w:rFonts w:ascii="Arial" w:hAnsi="Arial" w:cs="Arial"/>
          <w:i/>
          <w:noProof/>
          <w:szCs w:val="20"/>
        </w:rPr>
        <w:t>.</w:t>
      </w:r>
      <w:r w:rsidRPr="00AC1102">
        <w:rPr>
          <w:rFonts w:ascii="Arial" w:hAnsi="Arial" w:cs="Arial"/>
          <w:noProof/>
          <w:szCs w:val="20"/>
        </w:rPr>
        <w:t xml:space="preserve"> </w:t>
      </w:r>
      <w:r w:rsidRPr="00B27948">
        <w:rPr>
          <w:rFonts w:ascii="Arial" w:hAnsi="Arial" w:cs="Arial"/>
          <w:i/>
          <w:noProof/>
          <w:szCs w:val="20"/>
        </w:rPr>
        <w:t>178</w:t>
      </w:r>
      <w:r w:rsidRPr="00AC1102">
        <w:rPr>
          <w:rFonts w:ascii="Arial" w:hAnsi="Arial" w:cs="Arial"/>
          <w:noProof/>
          <w:szCs w:val="20"/>
        </w:rPr>
        <w:t>, 477-504.</w:t>
      </w:r>
      <w:bookmarkEnd w:id="194"/>
    </w:p>
    <w:p w14:paraId="016BBA09" w14:textId="77777777" w:rsidR="007B0246" w:rsidRPr="00EC6A06" w:rsidRDefault="007B0246" w:rsidP="007B0246">
      <w:pPr>
        <w:pStyle w:val="ListParagraph"/>
        <w:spacing w:after="240"/>
        <w:ind w:left="0"/>
        <w:contextualSpacing w:val="0"/>
        <w:rPr>
          <w:rFonts w:ascii="Arial" w:hAnsi="Arial" w:cs="Arial"/>
          <w:noProof/>
          <w:szCs w:val="20"/>
        </w:rPr>
      </w:pPr>
      <w:bookmarkStart w:id="199" w:name="_Ref455421269"/>
      <w:bookmarkStart w:id="200" w:name="_Ref455421000"/>
      <w:bookmarkStart w:id="201" w:name="_Ref455420455"/>
      <w:bookmarkStart w:id="202" w:name="_Ref460407584"/>
      <w:bookmarkStart w:id="203" w:name="_Ref460496460"/>
      <w:r w:rsidRPr="008D5DC6">
        <w:rPr>
          <w:rFonts w:ascii="Arial" w:hAnsi="Arial" w:cs="Arial"/>
          <w:noProof/>
          <w:szCs w:val="20"/>
        </w:rPr>
        <w:t xml:space="preserve">Behnia, R., Clark, D.A., Carter, A.G., </w:t>
      </w:r>
      <w:r w:rsidRPr="0087072B">
        <w:rPr>
          <w:rFonts w:ascii="Arial" w:hAnsi="Arial" w:cs="Arial"/>
          <w:noProof/>
          <w:szCs w:val="20"/>
        </w:rPr>
        <w:t>Clandini</w:t>
      </w:r>
      <w:r w:rsidRPr="00DA7AED">
        <w:rPr>
          <w:rFonts w:ascii="Arial" w:hAnsi="Arial" w:cs="Arial"/>
          <w:noProof/>
          <w:szCs w:val="20"/>
        </w:rPr>
        <w:t>n, T.R.</w:t>
      </w:r>
      <w:r>
        <w:rPr>
          <w:rFonts w:ascii="Arial" w:hAnsi="Arial" w:cs="Arial"/>
          <w:noProof/>
          <w:szCs w:val="20"/>
        </w:rPr>
        <w:t>, and</w:t>
      </w:r>
      <w:r w:rsidRPr="00DA7AED">
        <w:rPr>
          <w:rFonts w:ascii="Arial" w:hAnsi="Arial" w:cs="Arial"/>
          <w:noProof/>
          <w:szCs w:val="20"/>
        </w:rPr>
        <w:t xml:space="preserve"> Desplan, C. </w:t>
      </w:r>
      <w:r>
        <w:rPr>
          <w:rFonts w:ascii="Arial" w:hAnsi="Arial" w:cs="Arial"/>
          <w:noProof/>
          <w:szCs w:val="20"/>
        </w:rPr>
        <w:t>(</w:t>
      </w:r>
      <w:r w:rsidRPr="0005668E">
        <w:rPr>
          <w:rFonts w:ascii="Arial" w:hAnsi="Arial" w:cs="Arial"/>
          <w:noProof/>
          <w:szCs w:val="20"/>
        </w:rPr>
        <w:t>2014</w:t>
      </w:r>
      <w:r>
        <w:rPr>
          <w:rFonts w:ascii="Arial" w:hAnsi="Arial" w:cs="Arial"/>
          <w:noProof/>
          <w:szCs w:val="20"/>
        </w:rPr>
        <w:t>).</w:t>
      </w:r>
      <w:r>
        <w:rPr>
          <w:rFonts w:ascii="Arial" w:eastAsiaTheme="minorEastAsia" w:hAnsi="Arial" w:cs="Arial" w:hint="eastAsia"/>
          <w:noProof/>
          <w:szCs w:val="20"/>
          <w:lang w:eastAsia="ja-JP"/>
        </w:rPr>
        <w:t xml:space="preserve"> </w:t>
      </w:r>
      <w:r w:rsidRPr="00DA7AED">
        <w:rPr>
          <w:rFonts w:ascii="Arial" w:hAnsi="Arial" w:cs="Arial"/>
          <w:noProof/>
          <w:szCs w:val="20"/>
        </w:rPr>
        <w:t>Processing p</w:t>
      </w:r>
      <w:r w:rsidRPr="008D5DC6">
        <w:rPr>
          <w:rFonts w:ascii="Arial" w:hAnsi="Arial" w:cs="Arial"/>
          <w:noProof/>
          <w:szCs w:val="20"/>
        </w:rPr>
        <w:t>roperties</w:t>
      </w:r>
      <w:r w:rsidRPr="0087072B">
        <w:rPr>
          <w:rFonts w:ascii="Arial" w:hAnsi="Arial" w:cs="Arial"/>
          <w:noProof/>
          <w:szCs w:val="20"/>
        </w:rPr>
        <w:t xml:space="preserve"> of ON and OFF pathways for</w:t>
      </w:r>
      <w:r w:rsidRPr="0005668E">
        <w:rPr>
          <w:rFonts w:ascii="Arial" w:hAnsi="Arial" w:cs="Arial"/>
          <w:noProof/>
          <w:szCs w:val="20"/>
        </w:rPr>
        <w:t xml:space="preserve"> </w:t>
      </w:r>
      <w:r w:rsidRPr="0005668E">
        <w:rPr>
          <w:rFonts w:ascii="Arial" w:hAnsi="Arial" w:cs="Arial"/>
          <w:i/>
          <w:noProof/>
          <w:szCs w:val="20"/>
        </w:rPr>
        <w:t>Drosophila</w:t>
      </w:r>
      <w:r w:rsidRPr="0005668E">
        <w:rPr>
          <w:rFonts w:ascii="Arial" w:hAnsi="Arial" w:cs="Arial"/>
          <w:noProof/>
          <w:szCs w:val="20"/>
        </w:rPr>
        <w:t xml:space="preserve"> motion detection. </w:t>
      </w:r>
      <w:r w:rsidRPr="00B27948">
        <w:rPr>
          <w:rFonts w:ascii="Arial" w:hAnsi="Arial" w:cs="Arial"/>
          <w:noProof/>
          <w:szCs w:val="20"/>
        </w:rPr>
        <w:t>Nature</w:t>
      </w:r>
      <w:r w:rsidRPr="0005668E">
        <w:rPr>
          <w:rFonts w:ascii="Arial" w:hAnsi="Arial" w:cs="Arial"/>
          <w:i/>
          <w:noProof/>
          <w:szCs w:val="20"/>
        </w:rPr>
        <w:t xml:space="preserve"> </w:t>
      </w:r>
      <w:r w:rsidRPr="00B27948">
        <w:rPr>
          <w:rFonts w:ascii="Arial" w:hAnsi="Arial" w:cs="Arial"/>
          <w:i/>
          <w:noProof/>
          <w:szCs w:val="20"/>
        </w:rPr>
        <w:t>512</w:t>
      </w:r>
      <w:r w:rsidRPr="0005668E">
        <w:rPr>
          <w:rFonts w:ascii="Arial" w:hAnsi="Arial" w:cs="Arial"/>
          <w:i/>
          <w:noProof/>
          <w:szCs w:val="20"/>
        </w:rPr>
        <w:t>,</w:t>
      </w:r>
      <w:r w:rsidRPr="0005668E">
        <w:rPr>
          <w:rFonts w:ascii="Arial" w:hAnsi="Arial" w:cs="Arial"/>
          <w:noProof/>
          <w:szCs w:val="20"/>
        </w:rPr>
        <w:t xml:space="preserve"> 427-430</w:t>
      </w:r>
      <w:r w:rsidRPr="0005668E">
        <w:rPr>
          <w:rFonts w:ascii="Arial" w:hAnsi="Arial" w:cs="Arial"/>
          <w:i/>
          <w:noProof/>
          <w:szCs w:val="20"/>
        </w:rPr>
        <w:t>.</w:t>
      </w:r>
      <w:bookmarkEnd w:id="199"/>
      <w:r w:rsidRPr="0005668E">
        <w:rPr>
          <w:rFonts w:ascii="Arial" w:hAnsi="Arial" w:cs="Arial"/>
          <w:noProof/>
          <w:szCs w:val="20"/>
        </w:rPr>
        <w:t xml:space="preserve"> </w:t>
      </w:r>
    </w:p>
    <w:p w14:paraId="1CCC9A54" w14:textId="77777777" w:rsidR="007B0246" w:rsidRPr="00EC6A06" w:rsidDel="00690719" w:rsidRDefault="007B0246" w:rsidP="007B0246">
      <w:pPr>
        <w:pStyle w:val="ListParagraph"/>
        <w:spacing w:after="240"/>
        <w:ind w:left="0"/>
        <w:contextualSpacing w:val="0"/>
        <w:rPr>
          <w:rFonts w:ascii="Arial" w:hAnsi="Arial" w:cs="Arial"/>
          <w:noProof/>
          <w:szCs w:val="20"/>
        </w:rPr>
      </w:pPr>
      <w:r w:rsidRPr="0005668E">
        <w:rPr>
          <w:rFonts w:ascii="Arial" w:hAnsi="Arial" w:cs="Arial"/>
          <w:noProof/>
          <w:szCs w:val="20"/>
        </w:rPr>
        <w:t>Borst, A., Haag, J.</w:t>
      </w:r>
      <w:r>
        <w:rPr>
          <w:rFonts w:ascii="Arial" w:hAnsi="Arial" w:cs="Arial"/>
          <w:noProof/>
          <w:szCs w:val="20"/>
        </w:rPr>
        <w:t>, and</w:t>
      </w:r>
      <w:r w:rsidRPr="0005668E">
        <w:rPr>
          <w:rFonts w:ascii="Arial" w:hAnsi="Arial" w:cs="Arial"/>
          <w:noProof/>
          <w:szCs w:val="20"/>
        </w:rPr>
        <w:t xml:space="preserve"> Reiff, D.F. </w:t>
      </w:r>
      <w:r>
        <w:rPr>
          <w:rFonts w:ascii="Arial" w:hAnsi="Arial" w:cs="Arial"/>
          <w:noProof/>
          <w:szCs w:val="20"/>
        </w:rPr>
        <w:t>(</w:t>
      </w:r>
      <w:r w:rsidRPr="0005668E">
        <w:rPr>
          <w:rFonts w:ascii="Arial" w:hAnsi="Arial" w:cs="Arial"/>
          <w:noProof/>
          <w:szCs w:val="20"/>
        </w:rPr>
        <w:t>2010</w:t>
      </w:r>
      <w:r>
        <w:rPr>
          <w:rFonts w:ascii="Arial" w:hAnsi="Arial" w:cs="Arial"/>
          <w:noProof/>
          <w:szCs w:val="20"/>
        </w:rPr>
        <w:t xml:space="preserve">). </w:t>
      </w:r>
      <w:r w:rsidRPr="0005668E">
        <w:rPr>
          <w:rFonts w:ascii="Arial" w:hAnsi="Arial" w:cs="Arial"/>
          <w:noProof/>
          <w:szCs w:val="20"/>
        </w:rPr>
        <w:t xml:space="preserve">Fly motion vision. </w:t>
      </w:r>
      <w:r w:rsidRPr="00B27948">
        <w:rPr>
          <w:rFonts w:ascii="Arial" w:hAnsi="Arial" w:cs="Arial"/>
          <w:noProof/>
          <w:szCs w:val="20"/>
        </w:rPr>
        <w:t>Ann. Rev. Neurosci</w:t>
      </w:r>
      <w:r>
        <w:rPr>
          <w:rFonts w:ascii="Arial" w:hAnsi="Arial" w:cs="Arial"/>
          <w:i/>
          <w:noProof/>
          <w:szCs w:val="20"/>
        </w:rPr>
        <w:t>.</w:t>
      </w:r>
      <w:r w:rsidRPr="0005668E">
        <w:rPr>
          <w:rFonts w:ascii="Arial" w:hAnsi="Arial" w:cs="Arial"/>
          <w:noProof/>
          <w:szCs w:val="20"/>
        </w:rPr>
        <w:t xml:space="preserve"> </w:t>
      </w:r>
      <w:r w:rsidRPr="00B27948">
        <w:rPr>
          <w:rFonts w:ascii="Arial" w:hAnsi="Arial" w:cs="Arial"/>
          <w:i/>
          <w:noProof/>
          <w:szCs w:val="20"/>
        </w:rPr>
        <w:t>33</w:t>
      </w:r>
      <w:r w:rsidRPr="0005668E">
        <w:rPr>
          <w:rFonts w:ascii="Arial" w:hAnsi="Arial" w:cs="Arial"/>
          <w:noProof/>
          <w:szCs w:val="20"/>
        </w:rPr>
        <w:t>, 49-70.</w:t>
      </w:r>
      <w:bookmarkEnd w:id="200"/>
      <w:r w:rsidRPr="0005668E">
        <w:rPr>
          <w:rFonts w:ascii="Arial" w:hAnsi="Arial" w:cs="Arial"/>
          <w:noProof/>
          <w:szCs w:val="20"/>
        </w:rPr>
        <w:t xml:space="preserve"> </w:t>
      </w:r>
    </w:p>
    <w:p w14:paraId="70493EB0" w14:textId="77777777" w:rsidR="007B0246" w:rsidRPr="00B27948" w:rsidRDefault="007B0246" w:rsidP="007B0246">
      <w:pPr>
        <w:pStyle w:val="ListParagraph"/>
        <w:spacing w:after="240"/>
        <w:ind w:left="0"/>
        <w:contextualSpacing w:val="0"/>
        <w:rPr>
          <w:rFonts w:ascii="Arial" w:hAnsi="Arial"/>
        </w:rPr>
      </w:pPr>
      <w:proofErr w:type="gramStart"/>
      <w:r w:rsidRPr="00B27948">
        <w:rPr>
          <w:rFonts w:ascii="Arial" w:hAnsi="Arial"/>
        </w:rPr>
        <w:t xml:space="preserve">Borst A., </w:t>
      </w:r>
      <w:r>
        <w:rPr>
          <w:rFonts w:ascii="Arial" w:hAnsi="Arial"/>
        </w:rPr>
        <w:t xml:space="preserve">and </w:t>
      </w:r>
      <w:r w:rsidRPr="00B27948">
        <w:rPr>
          <w:rFonts w:ascii="Arial" w:hAnsi="Arial"/>
        </w:rPr>
        <w:t>Helmstaedter, M. (2015).</w:t>
      </w:r>
      <w:proofErr w:type="gramEnd"/>
      <w:r w:rsidRPr="00B27948">
        <w:rPr>
          <w:rFonts w:ascii="Arial" w:hAnsi="Arial"/>
        </w:rPr>
        <w:t xml:space="preserve">  </w:t>
      </w:r>
      <w:proofErr w:type="gramStart"/>
      <w:r w:rsidRPr="00B27948">
        <w:rPr>
          <w:rFonts w:ascii="Arial" w:hAnsi="Arial"/>
        </w:rPr>
        <w:t>Common circuit design in fly and mammalian motion vision.</w:t>
      </w:r>
      <w:proofErr w:type="gramEnd"/>
      <w:r w:rsidRPr="00B27948">
        <w:rPr>
          <w:rFonts w:ascii="Arial" w:hAnsi="Arial"/>
        </w:rPr>
        <w:t xml:space="preserve">  </w:t>
      </w:r>
      <w:r w:rsidRPr="00B27948">
        <w:rPr>
          <w:rStyle w:val="jrnl"/>
          <w:rFonts w:ascii="Arial" w:hAnsi="Arial" w:cs="Times New Roman"/>
        </w:rPr>
        <w:t>Nat</w:t>
      </w:r>
      <w:r w:rsidRPr="00690719">
        <w:rPr>
          <w:rStyle w:val="jrnl"/>
          <w:rFonts w:ascii="Arial" w:hAnsi="Arial" w:cs="Times New Roman"/>
        </w:rPr>
        <w:t>.</w:t>
      </w:r>
      <w:r w:rsidRPr="00B27948">
        <w:rPr>
          <w:rStyle w:val="jrnl"/>
          <w:rFonts w:ascii="Arial" w:hAnsi="Arial" w:cs="Times New Roman"/>
        </w:rPr>
        <w:t xml:space="preserve"> </w:t>
      </w:r>
      <w:proofErr w:type="spellStart"/>
      <w:r w:rsidRPr="00B27948">
        <w:rPr>
          <w:rStyle w:val="jrnl"/>
          <w:rFonts w:ascii="Arial" w:hAnsi="Arial" w:cs="Times New Roman"/>
        </w:rPr>
        <w:t>Neurosci</w:t>
      </w:r>
      <w:proofErr w:type="spellEnd"/>
      <w:r w:rsidRPr="00B27948">
        <w:rPr>
          <w:rFonts w:ascii="Arial" w:hAnsi="Arial"/>
        </w:rPr>
        <w:t xml:space="preserve">. </w:t>
      </w:r>
      <w:r w:rsidRPr="00B27948">
        <w:rPr>
          <w:rFonts w:ascii="Arial" w:hAnsi="Arial"/>
          <w:i/>
        </w:rPr>
        <w:t>18</w:t>
      </w:r>
      <w:r w:rsidRPr="00B27948">
        <w:rPr>
          <w:rFonts w:ascii="Arial" w:hAnsi="Arial"/>
        </w:rPr>
        <w:t xml:space="preserve">:1067-1076. </w:t>
      </w:r>
    </w:p>
    <w:p w14:paraId="44F6D7CB" w14:textId="77777777" w:rsidR="007B0246" w:rsidRPr="000D6F1F" w:rsidRDefault="007B0246" w:rsidP="007B0246">
      <w:pPr>
        <w:pStyle w:val="ListParagraph"/>
        <w:spacing w:after="240"/>
        <w:ind w:left="0"/>
        <w:contextualSpacing w:val="0"/>
        <w:rPr>
          <w:rFonts w:ascii="Arial" w:hAnsi="Arial" w:cs="Arial"/>
          <w:noProof/>
          <w:szCs w:val="20"/>
        </w:rPr>
      </w:pPr>
      <w:proofErr w:type="spellStart"/>
      <w:proofErr w:type="gramStart"/>
      <w:r w:rsidRPr="00690719">
        <w:rPr>
          <w:rFonts w:ascii="Arial" w:hAnsi="Arial"/>
        </w:rPr>
        <w:t>Braitenberg</w:t>
      </w:r>
      <w:proofErr w:type="spellEnd"/>
      <w:r w:rsidRPr="00690719">
        <w:rPr>
          <w:rFonts w:ascii="Arial" w:hAnsi="Arial"/>
        </w:rPr>
        <w:t xml:space="preserve">, V. </w:t>
      </w:r>
      <w:r>
        <w:rPr>
          <w:rFonts w:ascii="Arial" w:hAnsi="Arial"/>
        </w:rPr>
        <w:t>(</w:t>
      </w:r>
      <w:r w:rsidRPr="001F61C5">
        <w:rPr>
          <w:rFonts w:ascii="Arial" w:hAnsi="Arial"/>
        </w:rPr>
        <w:t>1970</w:t>
      </w:r>
      <w:r>
        <w:rPr>
          <w:rFonts w:ascii="Arial" w:hAnsi="Arial"/>
        </w:rPr>
        <w:t>).</w:t>
      </w:r>
      <w:proofErr w:type="gramEnd"/>
      <w:r w:rsidRPr="00690719">
        <w:rPr>
          <w:rFonts w:ascii="Arial" w:hAnsi="Arial"/>
        </w:rPr>
        <w:t xml:space="preserve"> </w:t>
      </w:r>
      <w:proofErr w:type="spellStart"/>
      <w:proofErr w:type="gramStart"/>
      <w:r w:rsidRPr="00690719">
        <w:rPr>
          <w:rFonts w:ascii="Arial" w:hAnsi="Arial"/>
        </w:rPr>
        <w:t>Ordnung</w:t>
      </w:r>
      <w:proofErr w:type="spellEnd"/>
      <w:r w:rsidRPr="00690719">
        <w:rPr>
          <w:rFonts w:ascii="Arial" w:hAnsi="Arial"/>
        </w:rPr>
        <w:t xml:space="preserve"> und </w:t>
      </w:r>
      <w:proofErr w:type="spellStart"/>
      <w:r w:rsidRPr="00690719">
        <w:rPr>
          <w:rFonts w:ascii="Arial" w:hAnsi="Arial"/>
        </w:rPr>
        <w:t>Orientierung</w:t>
      </w:r>
      <w:proofErr w:type="spellEnd"/>
      <w:r w:rsidRPr="00690719">
        <w:rPr>
          <w:rFonts w:ascii="Arial" w:hAnsi="Arial"/>
        </w:rPr>
        <w:t xml:space="preserve"> der </w:t>
      </w:r>
      <w:proofErr w:type="spellStart"/>
      <w:r w:rsidRPr="00690719">
        <w:rPr>
          <w:rFonts w:ascii="Arial" w:hAnsi="Arial"/>
        </w:rPr>
        <w:t>Elemente</w:t>
      </w:r>
      <w:proofErr w:type="spellEnd"/>
      <w:r w:rsidRPr="00690719">
        <w:rPr>
          <w:rFonts w:ascii="Arial" w:hAnsi="Arial"/>
        </w:rPr>
        <w:t xml:space="preserve"> </w:t>
      </w:r>
      <w:proofErr w:type="spellStart"/>
      <w:r w:rsidRPr="00690719">
        <w:rPr>
          <w:rFonts w:ascii="Arial" w:hAnsi="Arial"/>
        </w:rPr>
        <w:t>im</w:t>
      </w:r>
      <w:proofErr w:type="spellEnd"/>
      <w:r w:rsidRPr="00690719">
        <w:rPr>
          <w:rFonts w:ascii="Arial" w:hAnsi="Arial"/>
        </w:rPr>
        <w:t xml:space="preserve"> </w:t>
      </w:r>
      <w:proofErr w:type="spellStart"/>
      <w:r w:rsidRPr="00690719">
        <w:rPr>
          <w:rFonts w:ascii="Arial" w:hAnsi="Arial"/>
        </w:rPr>
        <w:t>Sehsystem</w:t>
      </w:r>
      <w:proofErr w:type="spellEnd"/>
      <w:r w:rsidRPr="00690719">
        <w:rPr>
          <w:rFonts w:ascii="Arial" w:hAnsi="Arial"/>
        </w:rPr>
        <w:t xml:space="preserve"> der </w:t>
      </w:r>
      <w:proofErr w:type="spellStart"/>
      <w:r w:rsidRPr="00690719">
        <w:rPr>
          <w:rFonts w:ascii="Arial" w:hAnsi="Arial"/>
        </w:rPr>
        <w:t>Fliege</w:t>
      </w:r>
      <w:proofErr w:type="spellEnd"/>
      <w:r w:rsidRPr="00690719">
        <w:rPr>
          <w:rFonts w:ascii="Arial" w:hAnsi="Arial"/>
        </w:rPr>
        <w:t>.</w:t>
      </w:r>
      <w:proofErr w:type="gramEnd"/>
      <w:r w:rsidRPr="00C36850">
        <w:rPr>
          <w:rFonts w:ascii="Arial" w:hAnsi="Arial"/>
        </w:rPr>
        <w:t xml:space="preserve"> </w:t>
      </w:r>
      <w:r>
        <w:rPr>
          <w:rFonts w:ascii="Arial" w:hAnsi="Arial"/>
        </w:rPr>
        <w:t xml:space="preserve"> </w:t>
      </w:r>
      <w:proofErr w:type="spellStart"/>
      <w:r w:rsidRPr="00B27948">
        <w:rPr>
          <w:rFonts w:ascii="Arial" w:hAnsi="Arial"/>
        </w:rPr>
        <w:t>Kybernetik</w:t>
      </w:r>
      <w:proofErr w:type="spellEnd"/>
      <w:r w:rsidRPr="00C36850">
        <w:rPr>
          <w:rFonts w:ascii="Arial" w:hAnsi="Arial"/>
          <w:i/>
        </w:rPr>
        <w:t xml:space="preserve"> </w:t>
      </w:r>
      <w:r w:rsidRPr="00B27948">
        <w:rPr>
          <w:rFonts w:ascii="Arial" w:hAnsi="Arial"/>
          <w:i/>
        </w:rPr>
        <w:t>7</w:t>
      </w:r>
      <w:r>
        <w:rPr>
          <w:rFonts w:ascii="Arial" w:hAnsi="Arial"/>
        </w:rPr>
        <w:t xml:space="preserve">, </w:t>
      </w:r>
      <w:r w:rsidRPr="00C36850">
        <w:rPr>
          <w:rFonts w:ascii="Arial" w:hAnsi="Arial"/>
        </w:rPr>
        <w:t>235-242.</w:t>
      </w:r>
      <w:bookmarkEnd w:id="201"/>
      <w:r w:rsidRPr="00C36850">
        <w:rPr>
          <w:rFonts w:ascii="Arial" w:hAnsi="Arial"/>
        </w:rPr>
        <w:t xml:space="preserve"> </w:t>
      </w:r>
    </w:p>
    <w:p w14:paraId="4CC14D8E" w14:textId="77777777" w:rsidR="007B0246" w:rsidRDefault="007B0246" w:rsidP="007B0246">
      <w:pPr>
        <w:pStyle w:val="ListParagraph"/>
        <w:spacing w:after="240"/>
        <w:ind w:left="0"/>
        <w:contextualSpacing w:val="0"/>
        <w:rPr>
          <w:rFonts w:ascii="Arial" w:hAnsi="Arial" w:cs="Arial"/>
          <w:noProof/>
          <w:szCs w:val="20"/>
        </w:rPr>
      </w:pPr>
      <w:bookmarkStart w:id="204" w:name="_Ref455420760"/>
      <w:bookmarkStart w:id="205" w:name="_Ref455420675"/>
      <w:bookmarkStart w:id="206" w:name="_Ref455420459"/>
      <w:r w:rsidRPr="00C65EAC">
        <w:rPr>
          <w:rFonts w:ascii="Arial" w:hAnsi="Arial" w:cs="Arial"/>
          <w:noProof/>
          <w:szCs w:val="20"/>
        </w:rPr>
        <w:t>Clark, D.A., Bursztyn, L., Horowitz, M.A., Schnitzer, M.J.</w:t>
      </w:r>
      <w:r>
        <w:rPr>
          <w:rFonts w:ascii="Arial" w:hAnsi="Arial" w:cs="Arial"/>
          <w:noProof/>
          <w:szCs w:val="20"/>
        </w:rPr>
        <w:t>, and</w:t>
      </w:r>
      <w:r w:rsidRPr="00C65EAC">
        <w:rPr>
          <w:rFonts w:ascii="Arial" w:hAnsi="Arial" w:cs="Arial"/>
          <w:noProof/>
          <w:szCs w:val="20"/>
        </w:rPr>
        <w:t xml:space="preserve"> Clandinin, T.R. </w:t>
      </w:r>
      <w:r>
        <w:rPr>
          <w:rFonts w:ascii="Arial" w:hAnsi="Arial" w:cs="Arial"/>
          <w:noProof/>
          <w:szCs w:val="20"/>
        </w:rPr>
        <w:t>(</w:t>
      </w:r>
      <w:r w:rsidRPr="00C65EAC">
        <w:rPr>
          <w:rFonts w:ascii="Arial" w:hAnsi="Arial" w:cs="Arial"/>
          <w:noProof/>
          <w:szCs w:val="20"/>
        </w:rPr>
        <w:t>2011</w:t>
      </w:r>
      <w:r>
        <w:rPr>
          <w:rFonts w:ascii="Arial" w:hAnsi="Arial" w:cs="Arial"/>
          <w:noProof/>
          <w:szCs w:val="20"/>
        </w:rPr>
        <w:t xml:space="preserve">). </w:t>
      </w:r>
      <w:r w:rsidRPr="00C65EAC">
        <w:rPr>
          <w:rFonts w:ascii="Arial" w:hAnsi="Arial" w:cs="Arial"/>
          <w:noProof/>
          <w:szCs w:val="20"/>
        </w:rPr>
        <w:t xml:space="preserve">Defining the computational structure of the motion detector in </w:t>
      </w:r>
      <w:r w:rsidRPr="00C65EAC">
        <w:rPr>
          <w:rFonts w:ascii="Arial" w:hAnsi="Arial" w:cs="Arial"/>
          <w:i/>
          <w:noProof/>
          <w:szCs w:val="20"/>
        </w:rPr>
        <w:t>Drosophila</w:t>
      </w:r>
      <w:r w:rsidRPr="00C65EAC">
        <w:rPr>
          <w:rFonts w:ascii="Arial" w:hAnsi="Arial" w:cs="Arial"/>
          <w:noProof/>
          <w:szCs w:val="20"/>
        </w:rPr>
        <w:t xml:space="preserve">. </w:t>
      </w:r>
      <w:r w:rsidRPr="00B27948">
        <w:rPr>
          <w:rFonts w:ascii="Arial" w:hAnsi="Arial" w:cs="Arial"/>
          <w:noProof/>
          <w:szCs w:val="20"/>
        </w:rPr>
        <w:t>Neuron</w:t>
      </w:r>
      <w:r w:rsidRPr="00C65EAC">
        <w:rPr>
          <w:rFonts w:ascii="Arial" w:hAnsi="Arial" w:cs="Arial"/>
          <w:noProof/>
          <w:szCs w:val="20"/>
        </w:rPr>
        <w:t xml:space="preserve"> </w:t>
      </w:r>
      <w:r w:rsidRPr="00B27948">
        <w:rPr>
          <w:rFonts w:ascii="Arial" w:hAnsi="Arial" w:cs="Arial"/>
          <w:i/>
          <w:noProof/>
          <w:szCs w:val="20"/>
        </w:rPr>
        <w:t>70</w:t>
      </w:r>
      <w:r w:rsidRPr="00C65EAC">
        <w:rPr>
          <w:rFonts w:ascii="Arial" w:hAnsi="Arial" w:cs="Arial"/>
          <w:noProof/>
          <w:szCs w:val="20"/>
        </w:rPr>
        <w:t>, 1165-1177.</w:t>
      </w:r>
      <w:bookmarkEnd w:id="204"/>
    </w:p>
    <w:p w14:paraId="2EC90D04" w14:textId="77777777" w:rsidR="009D0681" w:rsidRPr="009D0681" w:rsidRDefault="009D0681" w:rsidP="006B6D91">
      <w:pPr>
        <w:pStyle w:val="ListParagraph"/>
        <w:spacing w:after="240"/>
        <w:ind w:left="0"/>
        <w:contextualSpacing w:val="0"/>
        <w:rPr>
          <w:ins w:id="207" w:author="Takemura, Shin-ya" w:date="2017-04-01T02:16:00Z"/>
          <w:rFonts w:ascii="Arial" w:hAnsi="Arial" w:cs="Arial"/>
          <w:noProof/>
          <w:szCs w:val="20"/>
        </w:rPr>
      </w:pPr>
      <w:ins w:id="208" w:author="Takemura, Shin-ya" w:date="2017-04-01T02:16:00Z">
        <w:r w:rsidRPr="009D0681">
          <w:rPr>
            <w:rFonts w:ascii="Arial" w:hAnsi="Arial" w:cs="Arial"/>
            <w:noProof/>
            <w:szCs w:val="20"/>
          </w:rPr>
          <w:t>Daniels</w:t>
        </w:r>
        <w:r w:rsidR="006B6D91">
          <w:rPr>
            <w:rFonts w:ascii="Arial" w:hAnsi="Arial" w:cs="Arial"/>
            <w:noProof/>
            <w:szCs w:val="20"/>
          </w:rPr>
          <w:t>,</w:t>
        </w:r>
        <w:r w:rsidRPr="009D0681">
          <w:rPr>
            <w:rFonts w:ascii="Arial" w:hAnsi="Arial" w:cs="Arial"/>
            <w:noProof/>
            <w:szCs w:val="20"/>
          </w:rPr>
          <w:t xml:space="preserve"> R</w:t>
        </w:r>
        <w:r w:rsidR="006B6D91">
          <w:rPr>
            <w:rFonts w:ascii="Arial" w:hAnsi="Arial" w:cs="Arial"/>
            <w:noProof/>
            <w:szCs w:val="20"/>
          </w:rPr>
          <w:t>.</w:t>
        </w:r>
        <w:r w:rsidRPr="009D0681">
          <w:rPr>
            <w:rFonts w:ascii="Arial" w:hAnsi="Arial" w:cs="Arial"/>
            <w:noProof/>
            <w:szCs w:val="20"/>
          </w:rPr>
          <w:t>W</w:t>
        </w:r>
        <w:r w:rsidR="006B6D91">
          <w:rPr>
            <w:rFonts w:ascii="Arial" w:hAnsi="Arial" w:cs="Arial"/>
            <w:noProof/>
            <w:szCs w:val="20"/>
          </w:rPr>
          <w:t>.</w:t>
        </w:r>
        <w:r w:rsidRPr="009D0681">
          <w:rPr>
            <w:rFonts w:ascii="Arial" w:hAnsi="Arial" w:cs="Arial"/>
            <w:noProof/>
            <w:szCs w:val="20"/>
          </w:rPr>
          <w:t>, Collins</w:t>
        </w:r>
        <w:r w:rsidR="006B6D91">
          <w:rPr>
            <w:rFonts w:ascii="Arial" w:hAnsi="Arial" w:cs="Arial"/>
            <w:noProof/>
            <w:szCs w:val="20"/>
          </w:rPr>
          <w:t>,</w:t>
        </w:r>
        <w:r w:rsidRPr="009D0681">
          <w:rPr>
            <w:rFonts w:ascii="Arial" w:hAnsi="Arial" w:cs="Arial"/>
            <w:noProof/>
            <w:szCs w:val="20"/>
          </w:rPr>
          <w:t xml:space="preserve"> C</w:t>
        </w:r>
        <w:r w:rsidR="006B6D91">
          <w:rPr>
            <w:rFonts w:ascii="Arial" w:hAnsi="Arial" w:cs="Arial"/>
            <w:noProof/>
            <w:szCs w:val="20"/>
          </w:rPr>
          <w:t>.</w:t>
        </w:r>
        <w:r w:rsidRPr="009D0681">
          <w:rPr>
            <w:rFonts w:ascii="Arial" w:hAnsi="Arial" w:cs="Arial"/>
            <w:noProof/>
            <w:szCs w:val="20"/>
          </w:rPr>
          <w:t>A</w:t>
        </w:r>
        <w:r w:rsidR="006B6D91">
          <w:rPr>
            <w:rFonts w:ascii="Arial" w:hAnsi="Arial" w:cs="Arial"/>
            <w:noProof/>
            <w:szCs w:val="20"/>
          </w:rPr>
          <w:t>.</w:t>
        </w:r>
        <w:r w:rsidRPr="009D0681">
          <w:rPr>
            <w:rFonts w:ascii="Arial" w:hAnsi="Arial" w:cs="Arial"/>
            <w:noProof/>
            <w:szCs w:val="20"/>
          </w:rPr>
          <w:t>, Gelfand</w:t>
        </w:r>
        <w:r w:rsidR="006B6D91">
          <w:rPr>
            <w:rFonts w:ascii="Arial" w:hAnsi="Arial" w:cs="Arial"/>
            <w:noProof/>
            <w:szCs w:val="20"/>
          </w:rPr>
          <w:t>,</w:t>
        </w:r>
        <w:r w:rsidRPr="009D0681">
          <w:rPr>
            <w:rFonts w:ascii="Arial" w:hAnsi="Arial" w:cs="Arial"/>
            <w:noProof/>
            <w:szCs w:val="20"/>
          </w:rPr>
          <w:t xml:space="preserve"> M</w:t>
        </w:r>
        <w:r w:rsidR="006B6D91">
          <w:rPr>
            <w:rFonts w:ascii="Arial" w:hAnsi="Arial" w:cs="Arial"/>
            <w:noProof/>
            <w:szCs w:val="20"/>
          </w:rPr>
          <w:t>.</w:t>
        </w:r>
        <w:r w:rsidRPr="009D0681">
          <w:rPr>
            <w:rFonts w:ascii="Arial" w:hAnsi="Arial" w:cs="Arial"/>
            <w:noProof/>
            <w:szCs w:val="20"/>
          </w:rPr>
          <w:t>V</w:t>
        </w:r>
        <w:r w:rsidR="006B6D91">
          <w:rPr>
            <w:rFonts w:ascii="Arial" w:hAnsi="Arial" w:cs="Arial"/>
            <w:noProof/>
            <w:szCs w:val="20"/>
          </w:rPr>
          <w:t>.</w:t>
        </w:r>
        <w:r w:rsidRPr="009D0681">
          <w:rPr>
            <w:rFonts w:ascii="Arial" w:hAnsi="Arial" w:cs="Arial"/>
            <w:noProof/>
            <w:szCs w:val="20"/>
          </w:rPr>
          <w:t>, Dant</w:t>
        </w:r>
        <w:r w:rsidR="006B6D91">
          <w:rPr>
            <w:rFonts w:ascii="Arial" w:hAnsi="Arial" w:cs="Arial"/>
            <w:noProof/>
            <w:szCs w:val="20"/>
          </w:rPr>
          <w:t>,</w:t>
        </w:r>
        <w:r w:rsidRPr="009D0681">
          <w:rPr>
            <w:rFonts w:ascii="Arial" w:hAnsi="Arial" w:cs="Arial"/>
            <w:noProof/>
            <w:szCs w:val="20"/>
          </w:rPr>
          <w:t xml:space="preserve"> J</w:t>
        </w:r>
        <w:r w:rsidR="006B6D91">
          <w:rPr>
            <w:rFonts w:ascii="Arial" w:hAnsi="Arial" w:cs="Arial"/>
            <w:noProof/>
            <w:szCs w:val="20"/>
          </w:rPr>
          <w:t>.</w:t>
        </w:r>
        <w:r w:rsidRPr="009D0681">
          <w:rPr>
            <w:rFonts w:ascii="Arial" w:hAnsi="Arial" w:cs="Arial"/>
            <w:noProof/>
            <w:szCs w:val="20"/>
          </w:rPr>
          <w:t>, Brooks</w:t>
        </w:r>
        <w:r w:rsidR="006B6D91">
          <w:rPr>
            <w:rFonts w:ascii="Arial" w:hAnsi="Arial" w:cs="Arial"/>
            <w:noProof/>
            <w:szCs w:val="20"/>
          </w:rPr>
          <w:t>,</w:t>
        </w:r>
        <w:r w:rsidRPr="009D0681">
          <w:rPr>
            <w:rFonts w:ascii="Arial" w:hAnsi="Arial" w:cs="Arial"/>
            <w:noProof/>
            <w:szCs w:val="20"/>
          </w:rPr>
          <w:t xml:space="preserve"> E</w:t>
        </w:r>
        <w:r w:rsidR="006B6D91">
          <w:rPr>
            <w:rFonts w:ascii="Arial" w:hAnsi="Arial" w:cs="Arial"/>
            <w:noProof/>
            <w:szCs w:val="20"/>
          </w:rPr>
          <w:t>.</w:t>
        </w:r>
        <w:r w:rsidRPr="009D0681">
          <w:rPr>
            <w:rFonts w:ascii="Arial" w:hAnsi="Arial" w:cs="Arial"/>
            <w:noProof/>
            <w:szCs w:val="20"/>
          </w:rPr>
          <w:t>S</w:t>
        </w:r>
        <w:r w:rsidR="006B6D91">
          <w:rPr>
            <w:rFonts w:ascii="Arial" w:hAnsi="Arial" w:cs="Arial"/>
            <w:noProof/>
            <w:szCs w:val="20"/>
          </w:rPr>
          <w:t>.</w:t>
        </w:r>
        <w:r w:rsidRPr="009D0681">
          <w:rPr>
            <w:rFonts w:ascii="Arial" w:hAnsi="Arial" w:cs="Arial"/>
            <w:noProof/>
            <w:szCs w:val="20"/>
          </w:rPr>
          <w:t>, Krantz</w:t>
        </w:r>
        <w:r w:rsidR="006B6D91">
          <w:rPr>
            <w:rFonts w:ascii="Arial" w:hAnsi="Arial" w:cs="Arial"/>
            <w:noProof/>
            <w:szCs w:val="20"/>
          </w:rPr>
          <w:t>,</w:t>
        </w:r>
        <w:r w:rsidRPr="009D0681">
          <w:rPr>
            <w:rFonts w:ascii="Arial" w:hAnsi="Arial" w:cs="Arial"/>
            <w:noProof/>
            <w:szCs w:val="20"/>
          </w:rPr>
          <w:t xml:space="preserve"> D</w:t>
        </w:r>
        <w:r w:rsidR="006B6D91">
          <w:rPr>
            <w:rFonts w:ascii="Arial" w:hAnsi="Arial" w:cs="Arial"/>
            <w:noProof/>
            <w:szCs w:val="20"/>
          </w:rPr>
          <w:t>.</w:t>
        </w:r>
        <w:r w:rsidRPr="009D0681">
          <w:rPr>
            <w:rFonts w:ascii="Arial" w:hAnsi="Arial" w:cs="Arial"/>
            <w:noProof/>
            <w:szCs w:val="20"/>
          </w:rPr>
          <w:t>E</w:t>
        </w:r>
        <w:r w:rsidR="006B6D91">
          <w:rPr>
            <w:rFonts w:ascii="Arial" w:hAnsi="Arial" w:cs="Arial"/>
            <w:noProof/>
            <w:szCs w:val="20"/>
          </w:rPr>
          <w:t>.</w:t>
        </w:r>
        <w:r w:rsidRPr="009D0681">
          <w:rPr>
            <w:rFonts w:ascii="Arial" w:hAnsi="Arial" w:cs="Arial"/>
            <w:noProof/>
            <w:szCs w:val="20"/>
          </w:rPr>
          <w:t xml:space="preserve">, </w:t>
        </w:r>
        <w:r w:rsidR="006B6D91">
          <w:rPr>
            <w:rFonts w:ascii="Arial" w:hAnsi="Arial" w:cs="Arial"/>
            <w:noProof/>
            <w:szCs w:val="20"/>
          </w:rPr>
          <w:t xml:space="preserve">and </w:t>
        </w:r>
        <w:r w:rsidRPr="009D0681">
          <w:rPr>
            <w:rFonts w:ascii="Arial" w:hAnsi="Arial" w:cs="Arial"/>
            <w:noProof/>
            <w:szCs w:val="20"/>
          </w:rPr>
          <w:t>DiAntonio</w:t>
        </w:r>
        <w:r w:rsidR="006B6D91">
          <w:rPr>
            <w:rFonts w:ascii="Arial" w:hAnsi="Arial" w:cs="Arial"/>
            <w:noProof/>
            <w:szCs w:val="20"/>
          </w:rPr>
          <w:t>,</w:t>
        </w:r>
        <w:r w:rsidRPr="009D0681">
          <w:rPr>
            <w:rFonts w:ascii="Arial" w:hAnsi="Arial" w:cs="Arial"/>
            <w:noProof/>
            <w:szCs w:val="20"/>
          </w:rPr>
          <w:t xml:space="preserve"> A.</w:t>
        </w:r>
        <w:r>
          <w:rPr>
            <w:rFonts w:ascii="Arial" w:hAnsi="Arial" w:cs="Arial"/>
            <w:noProof/>
            <w:szCs w:val="20"/>
          </w:rPr>
          <w:t xml:space="preserve"> (</w:t>
        </w:r>
        <w:r w:rsidR="004F660B">
          <w:rPr>
            <w:rFonts w:ascii="Arial" w:hAnsi="Arial" w:cs="Arial"/>
            <w:noProof/>
            <w:szCs w:val="20"/>
          </w:rPr>
          <w:t>200</w:t>
        </w:r>
        <w:r>
          <w:rPr>
            <w:rFonts w:ascii="Arial" w:hAnsi="Arial" w:cs="Arial"/>
            <w:noProof/>
            <w:szCs w:val="20"/>
          </w:rPr>
          <w:t>4)</w:t>
        </w:r>
        <w:r w:rsidR="004F660B">
          <w:rPr>
            <w:rFonts w:ascii="Arial" w:hAnsi="Arial" w:cs="Arial"/>
            <w:noProof/>
            <w:szCs w:val="20"/>
          </w:rPr>
          <w:t xml:space="preserve">. </w:t>
        </w:r>
        <w:r w:rsidRPr="009D0681">
          <w:rPr>
            <w:rFonts w:ascii="Arial" w:hAnsi="Arial" w:cs="Arial"/>
            <w:noProof/>
            <w:szCs w:val="20"/>
          </w:rPr>
          <w:t>Increased expression of the Drosophila vesicular glutamate transporter leads to excess glutamate release and a compensatory decrease in quantal content.</w:t>
        </w:r>
        <w:r w:rsidR="004F660B">
          <w:rPr>
            <w:rFonts w:ascii="Arial" w:hAnsi="Arial" w:cs="Arial"/>
            <w:noProof/>
            <w:szCs w:val="20"/>
          </w:rPr>
          <w:t xml:space="preserve"> J Neurosci. </w:t>
        </w:r>
        <w:r w:rsidR="004F660B" w:rsidRPr="006B6D91">
          <w:rPr>
            <w:rFonts w:ascii="Arial" w:hAnsi="Arial" w:cs="Arial"/>
            <w:i/>
            <w:noProof/>
            <w:szCs w:val="20"/>
          </w:rPr>
          <w:t>17</w:t>
        </w:r>
        <w:r w:rsidR="004F660B">
          <w:rPr>
            <w:rFonts w:ascii="Arial" w:hAnsi="Arial" w:cs="Arial"/>
            <w:noProof/>
            <w:szCs w:val="20"/>
          </w:rPr>
          <w:t xml:space="preserve">, </w:t>
        </w:r>
        <w:r w:rsidR="004F660B" w:rsidRPr="004F660B">
          <w:rPr>
            <w:rFonts w:ascii="Arial" w:hAnsi="Arial" w:cs="Arial"/>
            <w:noProof/>
            <w:szCs w:val="20"/>
          </w:rPr>
          <w:t>10466-74.</w:t>
        </w:r>
      </w:ins>
    </w:p>
    <w:p w14:paraId="7205106B" w14:textId="77777777" w:rsidR="007B0246" w:rsidRDefault="007B0246" w:rsidP="007B0246">
      <w:pPr>
        <w:pStyle w:val="ListParagraph"/>
        <w:spacing w:after="240"/>
        <w:ind w:left="0"/>
        <w:contextualSpacing w:val="0"/>
        <w:rPr>
          <w:rFonts w:ascii="Arial" w:hAnsi="Arial" w:cs="Arial"/>
          <w:noProof/>
          <w:szCs w:val="20"/>
        </w:rPr>
      </w:pPr>
      <w:r>
        <w:rPr>
          <w:rFonts w:ascii="Arial" w:hAnsi="Arial" w:cs="Arial"/>
          <w:noProof/>
          <w:szCs w:val="20"/>
        </w:rPr>
        <w:t>Dowling, J.E. (2012). The Retina: An Approachable Part of the Brain, revised edition (Cambridge: Harvard University Press).</w:t>
      </w:r>
      <w:bookmarkEnd w:id="205"/>
    </w:p>
    <w:p w14:paraId="4753BB07" w14:textId="77777777" w:rsidR="007B0246" w:rsidRPr="000963C1" w:rsidRDefault="007B0246" w:rsidP="007B0246">
      <w:pPr>
        <w:pStyle w:val="ListParagraph"/>
        <w:spacing w:after="240"/>
        <w:ind w:left="0"/>
        <w:contextualSpacing w:val="0"/>
        <w:rPr>
          <w:rFonts w:ascii="Arial" w:eastAsiaTheme="minorEastAsia" w:hAnsi="Arial"/>
          <w:color w:val="000000"/>
          <w:szCs w:val="32"/>
          <w:lang w:val="en-GB" w:eastAsia="ja-JP"/>
        </w:rPr>
      </w:pPr>
      <w:bookmarkStart w:id="209" w:name="_Ref455854252"/>
      <w:bookmarkStart w:id="210" w:name="_Ref455425638"/>
      <w:bookmarkStart w:id="211" w:name="_Ref461533829"/>
      <w:proofErr w:type="gramStart"/>
      <w:r>
        <w:rPr>
          <w:rFonts w:ascii="Arial" w:eastAsiaTheme="minorEastAsia" w:hAnsi="Arial" w:cs="Times New Roman"/>
          <w:color w:val="000000" w:themeColor="text1"/>
          <w:lang w:eastAsia="ja-JP"/>
        </w:rPr>
        <w:t>Featherstone, D.E.</w:t>
      </w:r>
      <w:r w:rsidRPr="003609BC">
        <w:rPr>
          <w:rFonts w:ascii="Arial" w:eastAsiaTheme="minorEastAsia" w:hAnsi="Arial" w:cs="Times New Roman"/>
          <w:color w:val="000000" w:themeColor="text1"/>
          <w:lang w:eastAsia="ja-JP"/>
        </w:rPr>
        <w:t>, Rushton</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E</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M</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w:t>
      </w:r>
      <w:proofErr w:type="spellStart"/>
      <w:r w:rsidRPr="003609BC">
        <w:rPr>
          <w:rFonts w:ascii="Arial" w:eastAsiaTheme="minorEastAsia" w:hAnsi="Arial" w:cs="Times New Roman"/>
          <w:color w:val="000000" w:themeColor="text1"/>
          <w:lang w:eastAsia="ja-JP"/>
        </w:rPr>
        <w:t>Hilderbrand-Chae</w:t>
      </w:r>
      <w:proofErr w:type="spellEnd"/>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M</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Phillips</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A</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M</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Jackson</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F</w:t>
      </w:r>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R</w:t>
      </w:r>
      <w:r>
        <w:rPr>
          <w:rFonts w:ascii="Arial" w:eastAsiaTheme="minorEastAsia" w:hAnsi="Arial" w:cs="Times New Roman"/>
          <w:color w:val="000000" w:themeColor="text1"/>
          <w:lang w:eastAsia="ja-JP"/>
        </w:rPr>
        <w:t>., and</w:t>
      </w:r>
      <w:r w:rsidRPr="003609BC">
        <w:rPr>
          <w:rFonts w:ascii="Arial" w:eastAsiaTheme="minorEastAsia" w:hAnsi="Arial" w:cs="Times New Roman"/>
          <w:color w:val="000000" w:themeColor="text1"/>
          <w:lang w:eastAsia="ja-JP"/>
        </w:rPr>
        <w:t xml:space="preserve"> </w:t>
      </w:r>
      <w:proofErr w:type="spellStart"/>
      <w:r w:rsidRPr="003609BC">
        <w:rPr>
          <w:rFonts w:ascii="Arial" w:eastAsiaTheme="minorEastAsia" w:hAnsi="Arial" w:cs="Times New Roman"/>
          <w:color w:val="000000" w:themeColor="text1"/>
          <w:lang w:eastAsia="ja-JP"/>
        </w:rPr>
        <w:t>Broadie</w:t>
      </w:r>
      <w:proofErr w:type="spellEnd"/>
      <w:r>
        <w:rPr>
          <w:rFonts w:ascii="Arial" w:eastAsiaTheme="minorEastAsia" w:hAnsi="Arial" w:cs="Times New Roman"/>
          <w:color w:val="000000" w:themeColor="text1"/>
          <w:lang w:eastAsia="ja-JP"/>
        </w:rPr>
        <w:t>,</w:t>
      </w:r>
      <w:r w:rsidRPr="003609BC">
        <w:rPr>
          <w:rFonts w:ascii="Arial" w:eastAsiaTheme="minorEastAsia" w:hAnsi="Arial" w:cs="Times New Roman"/>
          <w:color w:val="000000" w:themeColor="text1"/>
          <w:lang w:eastAsia="ja-JP"/>
        </w:rPr>
        <w:t xml:space="preserve"> K.</w:t>
      </w:r>
      <w:r w:rsidRPr="003609BC">
        <w:t xml:space="preserve"> </w:t>
      </w:r>
      <w:r>
        <w:t>(</w:t>
      </w:r>
      <w:r w:rsidRPr="003609BC">
        <w:rPr>
          <w:rFonts w:ascii="Arial" w:eastAsiaTheme="minorEastAsia" w:hAnsi="Arial" w:cs="Times New Roman"/>
          <w:color w:val="000000" w:themeColor="text1"/>
          <w:lang w:eastAsia="ja-JP"/>
        </w:rPr>
        <w:t>2000</w:t>
      </w:r>
      <w:r>
        <w:t>).</w:t>
      </w:r>
      <w:proofErr w:type="gramEnd"/>
      <w:r>
        <w:t xml:space="preserve"> </w:t>
      </w:r>
      <w:r w:rsidRPr="003609BC">
        <w:rPr>
          <w:rFonts w:ascii="Arial" w:eastAsiaTheme="minorEastAsia" w:hAnsi="Arial" w:cs="Times New Roman"/>
          <w:color w:val="000000" w:themeColor="text1"/>
          <w:lang w:eastAsia="ja-JP"/>
        </w:rPr>
        <w:t>Presynaptic glutamic acid decarboxylase is required for induction of the postsynaptic receptor field at a glutamatergic synapse.</w:t>
      </w:r>
      <w:r w:rsidRPr="003609BC">
        <w:t xml:space="preserve"> </w:t>
      </w:r>
      <w:r w:rsidRPr="00B27948">
        <w:rPr>
          <w:rFonts w:ascii="Arial" w:eastAsiaTheme="minorEastAsia" w:hAnsi="Arial" w:cs="Times New Roman"/>
          <w:color w:val="000000" w:themeColor="text1"/>
          <w:lang w:eastAsia="ja-JP"/>
        </w:rPr>
        <w:t>Neuron</w:t>
      </w:r>
      <w:r w:rsidRPr="003609BC">
        <w:rPr>
          <w:rFonts w:ascii="Arial" w:eastAsiaTheme="minorEastAsia" w:hAnsi="Arial" w:cs="Times New Roman"/>
          <w:color w:val="000000" w:themeColor="text1"/>
          <w:lang w:eastAsia="ja-JP"/>
        </w:rPr>
        <w:t xml:space="preserve"> </w:t>
      </w:r>
      <w:r w:rsidRPr="00B27948">
        <w:rPr>
          <w:rFonts w:ascii="Arial" w:eastAsiaTheme="minorEastAsia" w:hAnsi="Arial" w:cs="Times New Roman"/>
          <w:i/>
          <w:color w:val="000000" w:themeColor="text1"/>
          <w:lang w:eastAsia="ja-JP"/>
        </w:rPr>
        <w:t>27</w:t>
      </w:r>
      <w:r>
        <w:rPr>
          <w:rFonts w:ascii="Arial" w:eastAsiaTheme="minorEastAsia" w:hAnsi="Arial" w:cs="Times New Roman"/>
          <w:color w:val="000000" w:themeColor="text1"/>
          <w:lang w:eastAsia="ja-JP"/>
        </w:rPr>
        <w:t xml:space="preserve">, </w:t>
      </w:r>
      <w:r w:rsidRPr="003609BC">
        <w:rPr>
          <w:rFonts w:ascii="Arial" w:eastAsiaTheme="minorEastAsia" w:hAnsi="Arial" w:cs="Times New Roman"/>
          <w:color w:val="000000" w:themeColor="text1"/>
          <w:lang w:eastAsia="ja-JP"/>
        </w:rPr>
        <w:t>71-84.</w:t>
      </w:r>
      <w:bookmarkEnd w:id="209"/>
    </w:p>
    <w:bookmarkEnd w:id="210"/>
    <w:bookmarkEnd w:id="211"/>
    <w:p w14:paraId="22F08E6E" w14:textId="77777777" w:rsidR="007B0246" w:rsidRPr="008944CF" w:rsidRDefault="007B0246" w:rsidP="007B0246">
      <w:pPr>
        <w:pStyle w:val="ListParagraph"/>
        <w:spacing w:after="240"/>
        <w:ind w:left="0"/>
        <w:contextualSpacing w:val="0"/>
        <w:rPr>
          <w:del w:id="212" w:author="Takemura, Shin-ya" w:date="2017-04-01T02:16:00Z"/>
          <w:rFonts w:ascii="Arial" w:hAnsi="Arial" w:cs="Arial"/>
          <w:noProof/>
          <w:szCs w:val="20"/>
        </w:rPr>
      </w:pPr>
      <w:del w:id="213" w:author="Takemura, Shin-ya" w:date="2017-04-01T02:16:00Z">
        <w:r>
          <w:rPr>
            <w:rFonts w:ascii="Arial" w:eastAsiaTheme="minorEastAsia" w:hAnsi="Arial" w:cs="Arial" w:hint="eastAsia"/>
            <w:noProof/>
            <w:szCs w:val="20"/>
            <w:lang w:eastAsia="ja-JP"/>
          </w:rPr>
          <w:lastRenderedPageBreak/>
          <w:delText>Feng</w:delText>
        </w:r>
        <w:r>
          <w:rPr>
            <w:rFonts w:ascii="Arial" w:hAnsi="Arial" w:cs="Arial"/>
            <w:noProof/>
            <w:szCs w:val="20"/>
          </w:rPr>
          <w:delText>, L., Zhao, T., and Kim, J. (</w:delText>
        </w:r>
        <w:r>
          <w:rPr>
            <w:rFonts w:ascii="Arial" w:eastAsiaTheme="minorEastAsia" w:hAnsi="Arial" w:cs="Arial" w:hint="eastAsia"/>
            <w:noProof/>
            <w:szCs w:val="20"/>
            <w:lang w:eastAsia="ja-JP"/>
          </w:rPr>
          <w:delText>2014</w:delText>
        </w:r>
        <w:r>
          <w:rPr>
            <w:rFonts w:ascii="Arial" w:hAnsi="Arial" w:cs="Arial"/>
            <w:noProof/>
            <w:szCs w:val="20"/>
          </w:rPr>
          <w:delText xml:space="preserve">). neuTube 1.0: A new design for efficient neuron reconstruction software based on the SWC format. </w:delText>
        </w:r>
        <w:r w:rsidRPr="00B27948">
          <w:rPr>
            <w:rFonts w:ascii="Arial" w:hAnsi="Arial" w:cs="Arial"/>
            <w:noProof/>
            <w:szCs w:val="20"/>
          </w:rPr>
          <w:delText>eNeuro</w:delText>
        </w:r>
        <w:r>
          <w:rPr>
            <w:rFonts w:ascii="Arial" w:hAnsi="Arial" w:cs="Arial"/>
            <w:noProof/>
            <w:szCs w:val="20"/>
          </w:rPr>
          <w:delText xml:space="preserve"> </w:delText>
        </w:r>
        <w:r w:rsidRPr="00B27948">
          <w:rPr>
            <w:rFonts w:ascii="Arial" w:hAnsi="Arial" w:cs="Arial"/>
            <w:i/>
            <w:noProof/>
            <w:szCs w:val="20"/>
          </w:rPr>
          <w:delText>2</w:delText>
        </w:r>
        <w:r>
          <w:rPr>
            <w:rFonts w:ascii="Arial" w:eastAsiaTheme="minorEastAsia" w:hAnsi="Arial" w:cs="Arial" w:hint="eastAsia"/>
            <w:noProof/>
            <w:szCs w:val="20"/>
            <w:lang w:eastAsia="ja-JP"/>
          </w:rPr>
          <w:delText>, e0049-14.2014.</w:delText>
        </w:r>
      </w:del>
    </w:p>
    <w:p w14:paraId="723AD36E" w14:textId="77777777" w:rsidR="007B0246" w:rsidRDefault="007B0246" w:rsidP="007B0246">
      <w:pPr>
        <w:pStyle w:val="ListParagraph"/>
        <w:widowControl w:val="0"/>
        <w:tabs>
          <w:tab w:val="left" w:pos="420"/>
        </w:tabs>
        <w:spacing w:before="40" w:after="240"/>
        <w:ind w:left="0"/>
        <w:contextualSpacing w:val="0"/>
        <w:rPr>
          <w:rFonts w:ascii="Arial" w:hAnsi="Arial" w:cs="Arial"/>
          <w:noProof/>
          <w:szCs w:val="20"/>
        </w:rPr>
      </w:pPr>
      <w:proofErr w:type="gramStart"/>
      <w:r w:rsidRPr="00C36850">
        <w:rPr>
          <w:rFonts w:ascii="Arial" w:hAnsi="Arial"/>
        </w:rPr>
        <w:t>Fischbach, K.-F.</w:t>
      </w:r>
      <w:r>
        <w:rPr>
          <w:rFonts w:ascii="Arial" w:hAnsi="Arial"/>
        </w:rPr>
        <w:t>, and</w:t>
      </w:r>
      <w:r w:rsidRPr="00C36850">
        <w:rPr>
          <w:rFonts w:ascii="Arial" w:hAnsi="Arial"/>
        </w:rPr>
        <w:t xml:space="preserve"> </w:t>
      </w:r>
      <w:r w:rsidRPr="001F61C5">
        <w:rPr>
          <w:rFonts w:ascii="Arial" w:hAnsi="Arial"/>
        </w:rPr>
        <w:t>Dittrich</w:t>
      </w:r>
      <w:r>
        <w:rPr>
          <w:rFonts w:ascii="Arial" w:hAnsi="Arial"/>
        </w:rPr>
        <w:t xml:space="preserve">, </w:t>
      </w:r>
      <w:r w:rsidRPr="00C36850">
        <w:rPr>
          <w:rFonts w:ascii="Arial" w:hAnsi="Arial"/>
        </w:rPr>
        <w:t xml:space="preserve">A.P.M. </w:t>
      </w:r>
      <w:r>
        <w:rPr>
          <w:rFonts w:ascii="Arial" w:hAnsi="Arial"/>
        </w:rPr>
        <w:t>(</w:t>
      </w:r>
      <w:r w:rsidRPr="001F61C5">
        <w:rPr>
          <w:rFonts w:ascii="Arial" w:hAnsi="Arial"/>
        </w:rPr>
        <w:t>1989</w:t>
      </w:r>
      <w:r>
        <w:rPr>
          <w:rFonts w:ascii="Arial" w:hAnsi="Arial"/>
        </w:rPr>
        <w:t>).</w:t>
      </w:r>
      <w:proofErr w:type="gramEnd"/>
      <w:r>
        <w:rPr>
          <w:rFonts w:ascii="Arial" w:hAnsi="Arial"/>
        </w:rPr>
        <w:t xml:space="preserve"> </w:t>
      </w:r>
      <w:proofErr w:type="gramStart"/>
      <w:r w:rsidRPr="00C36850">
        <w:rPr>
          <w:rFonts w:ascii="Arial" w:hAnsi="Arial"/>
        </w:rPr>
        <w:t xml:space="preserve">The optic lobe of </w:t>
      </w:r>
      <w:r w:rsidRPr="00C36850">
        <w:rPr>
          <w:rFonts w:ascii="Arial" w:hAnsi="Arial"/>
          <w:i/>
        </w:rPr>
        <w:t>Drosophila melanogaster</w:t>
      </w:r>
      <w:r w:rsidRPr="00C36850">
        <w:rPr>
          <w:rFonts w:ascii="Arial" w:hAnsi="Arial"/>
        </w:rPr>
        <w:t>.</w:t>
      </w:r>
      <w:proofErr w:type="gramEnd"/>
      <w:r w:rsidRPr="00C36850">
        <w:rPr>
          <w:rFonts w:ascii="Arial" w:hAnsi="Arial"/>
        </w:rPr>
        <w:t xml:space="preserve"> </w:t>
      </w:r>
      <w:r>
        <w:rPr>
          <w:rFonts w:ascii="Arial" w:hAnsi="Arial"/>
        </w:rPr>
        <w:t xml:space="preserve"> </w:t>
      </w:r>
      <w:r w:rsidRPr="00C36850">
        <w:rPr>
          <w:rFonts w:ascii="Arial" w:hAnsi="Arial"/>
        </w:rPr>
        <w:t xml:space="preserve">I. A Golgi analysis of wild-type structure.  </w:t>
      </w:r>
      <w:r w:rsidRPr="00B27948">
        <w:rPr>
          <w:rFonts w:ascii="Arial" w:hAnsi="Arial"/>
        </w:rPr>
        <w:t>Cell Tissue Research</w:t>
      </w:r>
      <w:r w:rsidRPr="00C36850">
        <w:rPr>
          <w:rFonts w:ascii="Arial" w:hAnsi="Arial"/>
        </w:rPr>
        <w:t xml:space="preserve"> </w:t>
      </w:r>
      <w:r w:rsidRPr="00B27948">
        <w:rPr>
          <w:rFonts w:ascii="Arial" w:hAnsi="Arial"/>
          <w:i/>
        </w:rPr>
        <w:t>258</w:t>
      </w:r>
      <w:r>
        <w:rPr>
          <w:rFonts w:ascii="Arial" w:hAnsi="Arial"/>
        </w:rPr>
        <w:t xml:space="preserve">, </w:t>
      </w:r>
      <w:r w:rsidRPr="00C36850">
        <w:rPr>
          <w:rFonts w:ascii="Arial" w:hAnsi="Arial"/>
        </w:rPr>
        <w:t>441-475.</w:t>
      </w:r>
      <w:bookmarkEnd w:id="206"/>
      <w:r w:rsidRPr="00C36850">
        <w:rPr>
          <w:rFonts w:ascii="Arial" w:hAnsi="Arial"/>
        </w:rPr>
        <w:t xml:space="preserve"> </w:t>
      </w:r>
    </w:p>
    <w:p w14:paraId="55CE25A3" w14:textId="77777777" w:rsidR="007B0246" w:rsidRDefault="007B0246" w:rsidP="007B0246">
      <w:pPr>
        <w:pStyle w:val="ListParagraph"/>
        <w:spacing w:after="240"/>
        <w:ind w:left="0"/>
        <w:contextualSpacing w:val="0"/>
        <w:rPr>
          <w:rFonts w:ascii="Arial" w:hAnsi="Arial" w:cs="Arial"/>
          <w:noProof/>
          <w:szCs w:val="20"/>
        </w:rPr>
      </w:pPr>
      <w:bookmarkStart w:id="214" w:name="_Ref455420824"/>
      <w:proofErr w:type="gramStart"/>
      <w:r w:rsidRPr="00EC6A06">
        <w:rPr>
          <w:rFonts w:ascii="Arial" w:hAnsi="Arial" w:cs="Times New Roman"/>
        </w:rPr>
        <w:t>Fisher</w:t>
      </w:r>
      <w:r>
        <w:rPr>
          <w:rFonts w:ascii="Arial" w:hAnsi="Arial" w:cs="Times New Roman"/>
        </w:rPr>
        <w:t>,</w:t>
      </w:r>
      <w:r w:rsidRPr="00EC6A06">
        <w:rPr>
          <w:rFonts w:ascii="Arial" w:hAnsi="Arial" w:cs="Times New Roman"/>
        </w:rPr>
        <w:t xml:space="preserve"> Y</w:t>
      </w:r>
      <w:r>
        <w:rPr>
          <w:rFonts w:ascii="Arial" w:hAnsi="Arial" w:cs="Times New Roman"/>
        </w:rPr>
        <w:t>.</w:t>
      </w:r>
      <w:r w:rsidRPr="00EC6A06">
        <w:rPr>
          <w:rFonts w:ascii="Arial" w:hAnsi="Arial" w:cs="Times New Roman"/>
        </w:rPr>
        <w:t>E</w:t>
      </w:r>
      <w:r>
        <w:rPr>
          <w:rFonts w:ascii="Arial" w:hAnsi="Arial" w:cs="Times New Roman"/>
        </w:rPr>
        <w:t>.</w:t>
      </w:r>
      <w:r w:rsidRPr="00EC6A06">
        <w:rPr>
          <w:rFonts w:ascii="Arial" w:hAnsi="Arial" w:cs="Times New Roman"/>
        </w:rPr>
        <w:t>, Silies</w:t>
      </w:r>
      <w:r>
        <w:rPr>
          <w:rFonts w:ascii="Arial" w:hAnsi="Arial" w:cs="Times New Roman"/>
        </w:rPr>
        <w:t>,</w:t>
      </w:r>
      <w:r w:rsidRPr="00EC6A06">
        <w:rPr>
          <w:rFonts w:ascii="Arial" w:hAnsi="Arial" w:cs="Times New Roman"/>
        </w:rPr>
        <w:t xml:space="preserve"> M</w:t>
      </w:r>
      <w:r>
        <w:rPr>
          <w:rFonts w:ascii="Arial" w:hAnsi="Arial" w:cs="Times New Roman"/>
        </w:rPr>
        <w:t xml:space="preserve">., and </w:t>
      </w:r>
      <w:r w:rsidRPr="00EC6A06">
        <w:rPr>
          <w:rFonts w:ascii="Arial" w:hAnsi="Arial" w:cs="Times New Roman"/>
        </w:rPr>
        <w:t>Clandinin</w:t>
      </w:r>
      <w:r>
        <w:rPr>
          <w:rFonts w:ascii="Arial" w:hAnsi="Arial" w:cs="Times New Roman"/>
        </w:rPr>
        <w:t>.</w:t>
      </w:r>
      <w:proofErr w:type="gramEnd"/>
      <w:r w:rsidRPr="00EC6A06">
        <w:rPr>
          <w:rFonts w:ascii="Arial" w:hAnsi="Arial" w:cs="Times New Roman"/>
        </w:rPr>
        <w:t xml:space="preserve"> </w:t>
      </w:r>
      <w:proofErr w:type="gramStart"/>
      <w:r w:rsidRPr="00EC6A06">
        <w:rPr>
          <w:rFonts w:ascii="Arial" w:hAnsi="Arial" w:cs="Times New Roman"/>
        </w:rPr>
        <w:t>T</w:t>
      </w:r>
      <w:r>
        <w:rPr>
          <w:rFonts w:ascii="Arial" w:hAnsi="Arial" w:cs="Times New Roman"/>
        </w:rPr>
        <w:t>.</w:t>
      </w:r>
      <w:r w:rsidRPr="00EC6A06">
        <w:rPr>
          <w:rFonts w:ascii="Arial" w:hAnsi="Arial" w:cs="Times New Roman"/>
        </w:rPr>
        <w:t>R.</w:t>
      </w:r>
      <w:r>
        <w:rPr>
          <w:rFonts w:ascii="Arial" w:hAnsi="Arial" w:cs="Times New Roman"/>
        </w:rPr>
        <w:t xml:space="preserve"> (2015).</w:t>
      </w:r>
      <w:proofErr w:type="gramEnd"/>
      <w:r>
        <w:rPr>
          <w:rFonts w:ascii="Arial" w:hAnsi="Arial" w:cs="Times New Roman"/>
        </w:rPr>
        <w:t xml:space="preserve"> </w:t>
      </w:r>
      <w:r w:rsidRPr="00455AC6">
        <w:rPr>
          <w:rFonts w:ascii="Arial" w:hAnsi="Arial" w:cs="Times New Roman"/>
        </w:rPr>
        <w:t xml:space="preserve">Orientation selectivity sharpens motion detection in </w:t>
      </w:r>
      <w:r w:rsidRPr="00455AC6">
        <w:rPr>
          <w:rFonts w:ascii="Arial" w:hAnsi="Arial" w:cs="Times New Roman"/>
          <w:i/>
        </w:rPr>
        <w:t>Drosophila</w:t>
      </w:r>
      <w:r w:rsidRPr="00455AC6">
        <w:rPr>
          <w:rFonts w:ascii="Arial" w:hAnsi="Arial" w:cs="Times New Roman"/>
        </w:rPr>
        <w:t>.</w:t>
      </w:r>
      <w:r>
        <w:rPr>
          <w:rFonts w:ascii="Arial" w:hAnsi="Arial" w:cs="Times New Roman"/>
        </w:rPr>
        <w:t xml:space="preserve"> </w:t>
      </w:r>
      <w:r w:rsidRPr="00B27948">
        <w:rPr>
          <w:rStyle w:val="jrnl"/>
          <w:rFonts w:ascii="Arial" w:hAnsi="Arial" w:cs="Times New Roman"/>
        </w:rPr>
        <w:t>Neuron</w:t>
      </w:r>
      <w:r>
        <w:rPr>
          <w:rFonts w:ascii="Arial" w:hAnsi="Arial" w:cs="Times New Roman"/>
        </w:rPr>
        <w:t xml:space="preserve"> </w:t>
      </w:r>
      <w:r w:rsidRPr="00B27948">
        <w:rPr>
          <w:rFonts w:ascii="Arial" w:hAnsi="Arial" w:cs="Times New Roman"/>
          <w:i/>
        </w:rPr>
        <w:t>88</w:t>
      </w:r>
      <w:r>
        <w:rPr>
          <w:rFonts w:ascii="Arial" w:hAnsi="Arial" w:cs="Times New Roman"/>
        </w:rPr>
        <w:t xml:space="preserve">, </w:t>
      </w:r>
      <w:r w:rsidRPr="00EC6A06">
        <w:rPr>
          <w:rFonts w:ascii="Arial" w:hAnsi="Arial" w:cs="Times New Roman"/>
        </w:rPr>
        <w:t>390-</w:t>
      </w:r>
      <w:r>
        <w:rPr>
          <w:rFonts w:ascii="Arial" w:hAnsi="Arial" w:cs="Times New Roman"/>
        </w:rPr>
        <w:t>402.</w:t>
      </w:r>
      <w:bookmarkEnd w:id="214"/>
      <w:r w:rsidRPr="00A85201">
        <w:rPr>
          <w:rFonts w:ascii="Arial" w:hAnsi="Arial" w:cs="Arial"/>
          <w:noProof/>
          <w:szCs w:val="20"/>
        </w:rPr>
        <w:t xml:space="preserve"> </w:t>
      </w:r>
    </w:p>
    <w:p w14:paraId="6086AFA9" w14:textId="77777777" w:rsidR="007B0246" w:rsidRDefault="007B0246" w:rsidP="007B0246">
      <w:pPr>
        <w:pStyle w:val="ListParagraph"/>
        <w:spacing w:after="240"/>
        <w:ind w:left="0"/>
        <w:contextualSpacing w:val="0"/>
        <w:rPr>
          <w:rFonts w:ascii="Arial" w:hAnsi="Arial" w:cs="Arial"/>
          <w:noProof/>
          <w:szCs w:val="20"/>
        </w:rPr>
      </w:pPr>
      <w:r>
        <w:rPr>
          <w:rFonts w:ascii="Arial" w:hAnsi="Arial" w:cs="Arial"/>
          <w:noProof/>
          <w:szCs w:val="20"/>
        </w:rPr>
        <w:t>Haag, J., Arenz, A., Serbe, E., Gabbiani, F., and Borst, A. (</w:t>
      </w:r>
      <w:r w:rsidRPr="00F03D48">
        <w:rPr>
          <w:rFonts w:ascii="Arial" w:hAnsi="Arial" w:cs="Arial"/>
          <w:noProof/>
          <w:szCs w:val="20"/>
        </w:rPr>
        <w:t>2016</w:t>
      </w:r>
      <w:r>
        <w:rPr>
          <w:rFonts w:ascii="Arial" w:hAnsi="Arial" w:cs="Arial"/>
          <w:noProof/>
          <w:szCs w:val="20"/>
        </w:rPr>
        <w:t>). Complementary</w:t>
      </w:r>
      <w:bookmarkEnd w:id="202"/>
      <w:r>
        <w:rPr>
          <w:rFonts w:ascii="Arial" w:hAnsi="Arial" w:cs="Arial"/>
          <w:noProof/>
          <w:szCs w:val="20"/>
        </w:rPr>
        <w:t xml:space="preserve"> mechanisms create direction selectivity in the fly. </w:t>
      </w:r>
      <w:proofErr w:type="spellStart"/>
      <w:proofErr w:type="gramStart"/>
      <w:r w:rsidRPr="00B27948">
        <w:rPr>
          <w:rFonts w:ascii="Arial" w:eastAsiaTheme="minorEastAsia" w:hAnsi="Arial" w:cs="Times New Roman"/>
          <w:color w:val="000000" w:themeColor="text1"/>
          <w:lang w:eastAsia="ja-JP"/>
        </w:rPr>
        <w:t>eLife</w:t>
      </w:r>
      <w:proofErr w:type="spellEnd"/>
      <w:proofErr w:type="gramEnd"/>
      <w:r w:rsidRPr="00A25491">
        <w:rPr>
          <w:rFonts w:ascii="Arial" w:eastAsiaTheme="minorEastAsia" w:hAnsi="Arial" w:cs="Times New Roman"/>
          <w:color w:val="000000" w:themeColor="text1"/>
          <w:lang w:eastAsia="ja-JP"/>
        </w:rPr>
        <w:t xml:space="preserve"> </w:t>
      </w:r>
      <w:r w:rsidRPr="00B27948">
        <w:rPr>
          <w:rFonts w:ascii="Arial" w:eastAsiaTheme="minorEastAsia" w:hAnsi="Arial" w:cs="Times New Roman"/>
          <w:i/>
          <w:color w:val="000000" w:themeColor="text1"/>
          <w:lang w:eastAsia="ja-JP"/>
        </w:rPr>
        <w:t>5</w:t>
      </w:r>
      <w:r w:rsidRPr="00A25491">
        <w:rPr>
          <w:rFonts w:ascii="Arial" w:eastAsiaTheme="minorEastAsia" w:hAnsi="Arial" w:cs="Times New Roman"/>
          <w:color w:val="000000" w:themeColor="text1"/>
          <w:lang w:eastAsia="ja-JP"/>
        </w:rPr>
        <w:t xml:space="preserve">, </w:t>
      </w:r>
      <w:r>
        <w:rPr>
          <w:rFonts w:ascii="Arial" w:eastAsiaTheme="minorEastAsia" w:hAnsi="Arial" w:cs="Times New Roman"/>
          <w:color w:val="000000" w:themeColor="text1"/>
          <w:lang w:eastAsia="ja-JP"/>
        </w:rPr>
        <w:t>e17421</w:t>
      </w:r>
      <w:r w:rsidRPr="00A25491">
        <w:rPr>
          <w:rFonts w:ascii="Arial" w:eastAsiaTheme="minorEastAsia" w:hAnsi="Arial" w:cs="Times New Roman"/>
          <w:color w:val="000000" w:themeColor="text1"/>
          <w:lang w:eastAsia="ja-JP"/>
        </w:rPr>
        <w:t>.</w:t>
      </w:r>
      <w:bookmarkEnd w:id="203"/>
    </w:p>
    <w:p w14:paraId="2A0DD13E" w14:textId="77777777" w:rsidR="007B0246" w:rsidRDefault="007B0246" w:rsidP="007B0246">
      <w:pPr>
        <w:pStyle w:val="ListParagraph"/>
        <w:spacing w:after="240"/>
        <w:ind w:left="0"/>
        <w:contextualSpacing w:val="0"/>
        <w:rPr>
          <w:rFonts w:ascii="Arial" w:hAnsi="Arial" w:cs="Arial"/>
          <w:noProof/>
          <w:szCs w:val="20"/>
        </w:rPr>
      </w:pPr>
      <w:bookmarkStart w:id="215" w:name="_Ref455424082"/>
      <w:bookmarkStart w:id="216" w:name="_Ref455416912"/>
      <w:bookmarkStart w:id="217" w:name="_Ref455420407"/>
      <w:proofErr w:type="gramStart"/>
      <w:r w:rsidRPr="00F601AD">
        <w:rPr>
          <w:rFonts w:ascii="Arial" w:hAnsi="Arial" w:cs="Arial"/>
          <w:noProof/>
          <w:szCs w:val="20"/>
        </w:rPr>
        <w:t xml:space="preserve">Hasegawa, E., </w:t>
      </w:r>
      <w:proofErr w:type="spellStart"/>
      <w:r w:rsidRPr="00B27948">
        <w:rPr>
          <w:rFonts w:ascii="Arial" w:hAnsi="Arial"/>
        </w:rPr>
        <w:t>Kitada</w:t>
      </w:r>
      <w:proofErr w:type="spellEnd"/>
      <w:r>
        <w:rPr>
          <w:rFonts w:ascii="Arial" w:hAnsi="Arial"/>
        </w:rPr>
        <w:t>,</w:t>
      </w:r>
      <w:r w:rsidRPr="00B27948">
        <w:rPr>
          <w:rFonts w:ascii="Arial" w:hAnsi="Arial"/>
        </w:rPr>
        <w:t xml:space="preserve"> Y</w:t>
      </w:r>
      <w:r>
        <w:rPr>
          <w:rFonts w:ascii="Arial" w:hAnsi="Arial"/>
        </w:rPr>
        <w:t>.</w:t>
      </w:r>
      <w:r w:rsidRPr="00B27948">
        <w:rPr>
          <w:rFonts w:ascii="Arial" w:hAnsi="Arial"/>
        </w:rPr>
        <w:t xml:space="preserve">, </w:t>
      </w:r>
      <w:proofErr w:type="spellStart"/>
      <w:r w:rsidRPr="00B27948">
        <w:rPr>
          <w:rFonts w:ascii="Arial" w:hAnsi="Arial"/>
        </w:rPr>
        <w:t>Kaido</w:t>
      </w:r>
      <w:proofErr w:type="spellEnd"/>
      <w:r>
        <w:rPr>
          <w:rFonts w:ascii="Arial" w:hAnsi="Arial"/>
        </w:rPr>
        <w:t>,</w:t>
      </w:r>
      <w:r w:rsidRPr="00B27948">
        <w:rPr>
          <w:rFonts w:ascii="Arial" w:hAnsi="Arial"/>
        </w:rPr>
        <w:t xml:space="preserve"> M</w:t>
      </w:r>
      <w:r>
        <w:rPr>
          <w:rFonts w:ascii="Arial" w:hAnsi="Arial"/>
        </w:rPr>
        <w:t>.</w:t>
      </w:r>
      <w:r w:rsidRPr="00B27948">
        <w:rPr>
          <w:rFonts w:ascii="Arial" w:hAnsi="Arial"/>
        </w:rPr>
        <w:t xml:space="preserve">, </w:t>
      </w:r>
      <w:proofErr w:type="spellStart"/>
      <w:r w:rsidRPr="00B27948">
        <w:rPr>
          <w:rFonts w:ascii="Arial" w:hAnsi="Arial"/>
        </w:rPr>
        <w:t>Takayama</w:t>
      </w:r>
      <w:proofErr w:type="spellEnd"/>
      <w:r>
        <w:rPr>
          <w:rFonts w:ascii="Arial" w:hAnsi="Arial"/>
        </w:rPr>
        <w:t>,</w:t>
      </w:r>
      <w:r w:rsidRPr="00B27948">
        <w:rPr>
          <w:rFonts w:ascii="Arial" w:hAnsi="Arial"/>
        </w:rPr>
        <w:t xml:space="preserve"> R</w:t>
      </w:r>
      <w:r>
        <w:rPr>
          <w:rFonts w:ascii="Arial" w:hAnsi="Arial"/>
        </w:rPr>
        <w:t>.</w:t>
      </w:r>
      <w:r w:rsidRPr="00B27948">
        <w:rPr>
          <w:rFonts w:ascii="Arial" w:hAnsi="Arial"/>
        </w:rPr>
        <w:t>, Awasaki</w:t>
      </w:r>
      <w:r>
        <w:rPr>
          <w:rFonts w:ascii="Arial" w:hAnsi="Arial"/>
        </w:rPr>
        <w:t>,</w:t>
      </w:r>
      <w:r w:rsidRPr="00B27948">
        <w:rPr>
          <w:rFonts w:ascii="Arial" w:hAnsi="Arial"/>
        </w:rPr>
        <w:t xml:space="preserve"> T</w:t>
      </w:r>
      <w:r>
        <w:rPr>
          <w:rFonts w:ascii="Arial" w:hAnsi="Arial"/>
        </w:rPr>
        <w:t>.</w:t>
      </w:r>
      <w:r w:rsidRPr="00B27948">
        <w:rPr>
          <w:rFonts w:ascii="Arial" w:hAnsi="Arial"/>
        </w:rPr>
        <w:t xml:space="preserve">, </w:t>
      </w:r>
      <w:proofErr w:type="spellStart"/>
      <w:r w:rsidRPr="00B27948">
        <w:rPr>
          <w:rFonts w:ascii="Arial" w:hAnsi="Arial"/>
        </w:rPr>
        <w:t>Tabata</w:t>
      </w:r>
      <w:proofErr w:type="spellEnd"/>
      <w:r>
        <w:rPr>
          <w:rFonts w:ascii="Arial" w:hAnsi="Arial"/>
        </w:rPr>
        <w:t>,</w:t>
      </w:r>
      <w:r w:rsidRPr="00B27948">
        <w:rPr>
          <w:rFonts w:ascii="Arial" w:hAnsi="Arial"/>
        </w:rPr>
        <w:t xml:space="preserve"> T</w:t>
      </w:r>
      <w:r>
        <w:rPr>
          <w:rFonts w:ascii="Arial" w:hAnsi="Arial"/>
        </w:rPr>
        <w:t>.</w:t>
      </w:r>
      <w:r w:rsidRPr="00B27948">
        <w:rPr>
          <w:rFonts w:ascii="Arial" w:hAnsi="Arial"/>
        </w:rPr>
        <w:t xml:space="preserve">, </w:t>
      </w:r>
      <w:r>
        <w:rPr>
          <w:rFonts w:ascii="Arial" w:hAnsi="Arial"/>
        </w:rPr>
        <w:t xml:space="preserve">and </w:t>
      </w:r>
      <w:r w:rsidRPr="00B27948">
        <w:rPr>
          <w:rFonts w:ascii="Arial" w:hAnsi="Arial"/>
        </w:rPr>
        <w:t>Sato</w:t>
      </w:r>
      <w:r>
        <w:rPr>
          <w:rFonts w:ascii="Arial" w:hAnsi="Arial"/>
        </w:rPr>
        <w:t>,</w:t>
      </w:r>
      <w:r w:rsidRPr="00B27948">
        <w:rPr>
          <w:rFonts w:ascii="Arial" w:hAnsi="Arial"/>
        </w:rPr>
        <w:t xml:space="preserve"> M.</w:t>
      </w:r>
      <w:r w:rsidRPr="00F601AD">
        <w:rPr>
          <w:rFonts w:ascii="Arial" w:hAnsi="Arial" w:cs="Arial"/>
          <w:noProof/>
          <w:szCs w:val="20"/>
        </w:rPr>
        <w:t xml:space="preserve"> </w:t>
      </w:r>
      <w:r>
        <w:rPr>
          <w:rFonts w:ascii="Arial" w:hAnsi="Arial" w:cs="Arial"/>
          <w:noProof/>
          <w:szCs w:val="20"/>
        </w:rPr>
        <w:t>(2011).</w:t>
      </w:r>
      <w:proofErr w:type="gramEnd"/>
      <w:r w:rsidRPr="00F601AD">
        <w:rPr>
          <w:rFonts w:ascii="Arial" w:hAnsi="Arial" w:cs="Arial"/>
          <w:noProof/>
          <w:szCs w:val="20"/>
        </w:rPr>
        <w:t xml:space="preserve"> Concentric zones, cell migration and neuronal circuits in the </w:t>
      </w:r>
      <w:r w:rsidRPr="00F601AD">
        <w:rPr>
          <w:rFonts w:ascii="Arial" w:hAnsi="Arial" w:cs="Arial"/>
          <w:i/>
          <w:noProof/>
          <w:szCs w:val="20"/>
        </w:rPr>
        <w:t>Drosophila</w:t>
      </w:r>
      <w:r w:rsidRPr="00F601AD">
        <w:rPr>
          <w:rFonts w:ascii="Arial" w:hAnsi="Arial" w:cs="Arial"/>
          <w:noProof/>
          <w:szCs w:val="20"/>
        </w:rPr>
        <w:t xml:space="preserve"> visual center. </w:t>
      </w:r>
      <w:r w:rsidRPr="00B27948">
        <w:rPr>
          <w:rFonts w:ascii="Arial" w:hAnsi="Arial" w:cs="Arial"/>
          <w:noProof/>
          <w:szCs w:val="20"/>
        </w:rPr>
        <w:t>Development</w:t>
      </w:r>
      <w:r w:rsidRPr="00F601AD">
        <w:rPr>
          <w:rFonts w:ascii="Arial" w:hAnsi="Arial" w:cs="Arial"/>
          <w:noProof/>
          <w:szCs w:val="20"/>
        </w:rPr>
        <w:t xml:space="preserve"> </w:t>
      </w:r>
      <w:r w:rsidRPr="00B27948">
        <w:rPr>
          <w:rFonts w:ascii="Arial" w:hAnsi="Arial" w:cs="Arial"/>
          <w:i/>
          <w:noProof/>
          <w:szCs w:val="20"/>
        </w:rPr>
        <w:t>138</w:t>
      </w:r>
      <w:r w:rsidRPr="00F601AD">
        <w:rPr>
          <w:rFonts w:ascii="Arial" w:hAnsi="Arial" w:cs="Arial"/>
          <w:noProof/>
          <w:szCs w:val="20"/>
        </w:rPr>
        <w:t>,</w:t>
      </w:r>
      <w:r>
        <w:rPr>
          <w:rFonts w:ascii="Arial" w:hAnsi="Arial" w:cs="Arial"/>
          <w:noProof/>
          <w:szCs w:val="20"/>
        </w:rPr>
        <w:t xml:space="preserve"> 983-993.</w:t>
      </w:r>
      <w:bookmarkEnd w:id="215"/>
    </w:p>
    <w:p w14:paraId="6F21121C" w14:textId="77777777" w:rsidR="007B0246" w:rsidRPr="005E6DC8" w:rsidRDefault="007B0246" w:rsidP="007B0246">
      <w:pPr>
        <w:pStyle w:val="ListParagraph"/>
        <w:spacing w:after="240"/>
        <w:ind w:left="0"/>
        <w:contextualSpacing w:val="0"/>
        <w:rPr>
          <w:rFonts w:ascii="Arial" w:eastAsiaTheme="minorEastAsia" w:hAnsi="Arial"/>
          <w:color w:val="000000"/>
          <w:szCs w:val="32"/>
          <w:lang w:val="en-GB" w:eastAsia="ja-JP"/>
        </w:rPr>
      </w:pPr>
      <w:r>
        <w:rPr>
          <w:rFonts w:ascii="Arial" w:hAnsi="Arial" w:cs="Arial"/>
          <w:noProof/>
          <w:szCs w:val="20"/>
        </w:rPr>
        <w:t xml:space="preserve">Hassenstein, B., and Reichardt, W. (1956). Systemtheoretische Analyse der Zeit-, Reihenfolgen- und Vorzeichenauswertung bei der Bewegungsperzeption des Rüsselkäfers </w:t>
      </w:r>
      <w:r w:rsidRPr="00AD2298">
        <w:rPr>
          <w:rFonts w:ascii="Arial" w:hAnsi="Arial" w:cs="Arial"/>
          <w:i/>
          <w:noProof/>
          <w:szCs w:val="20"/>
        </w:rPr>
        <w:t>Chlorophanus</w:t>
      </w:r>
      <w:r>
        <w:rPr>
          <w:rFonts w:ascii="Arial" w:hAnsi="Arial" w:cs="Arial"/>
          <w:noProof/>
          <w:szCs w:val="20"/>
        </w:rPr>
        <w:t xml:space="preserve">. </w:t>
      </w:r>
      <w:r w:rsidRPr="00B27948">
        <w:rPr>
          <w:rFonts w:ascii="Arial" w:hAnsi="Arial" w:cs="Arial"/>
          <w:noProof/>
          <w:szCs w:val="20"/>
        </w:rPr>
        <w:t>Z. Naturforsch</w:t>
      </w:r>
      <w:r>
        <w:rPr>
          <w:rFonts w:ascii="Arial" w:hAnsi="Arial" w:cs="Arial"/>
          <w:i/>
          <w:noProof/>
          <w:szCs w:val="20"/>
        </w:rPr>
        <w:t>.</w:t>
      </w:r>
      <w:r>
        <w:rPr>
          <w:rFonts w:ascii="Arial" w:hAnsi="Arial" w:cs="Arial"/>
          <w:noProof/>
          <w:szCs w:val="20"/>
        </w:rPr>
        <w:t xml:space="preserve"> </w:t>
      </w:r>
      <w:r w:rsidRPr="00B27948">
        <w:rPr>
          <w:rFonts w:ascii="Arial" w:hAnsi="Arial" w:cs="Arial"/>
          <w:i/>
          <w:noProof/>
          <w:szCs w:val="20"/>
        </w:rPr>
        <w:t>11</w:t>
      </w:r>
      <w:r>
        <w:rPr>
          <w:rFonts w:ascii="Arial" w:hAnsi="Arial" w:cs="Arial"/>
          <w:i/>
          <w:noProof/>
          <w:szCs w:val="20"/>
        </w:rPr>
        <w:t>b</w:t>
      </w:r>
      <w:r>
        <w:rPr>
          <w:rFonts w:ascii="Arial" w:hAnsi="Arial" w:cs="Arial"/>
          <w:noProof/>
          <w:szCs w:val="20"/>
        </w:rPr>
        <w:t>, 513-524.</w:t>
      </w:r>
      <w:bookmarkEnd w:id="216"/>
    </w:p>
    <w:p w14:paraId="62C0AD29" w14:textId="77777777" w:rsidR="007B0246" w:rsidRDefault="007B0246" w:rsidP="007B0246">
      <w:pPr>
        <w:pStyle w:val="ListParagraph"/>
        <w:spacing w:before="120" w:after="240"/>
        <w:ind w:left="0"/>
        <w:contextualSpacing w:val="0"/>
        <w:rPr>
          <w:rFonts w:ascii="Arial" w:hAnsi="Arial"/>
        </w:rPr>
      </w:pPr>
      <w:bookmarkStart w:id="218" w:name="_Ref455853734"/>
      <w:bookmarkStart w:id="219" w:name="_Ref455424064"/>
      <w:proofErr w:type="spellStart"/>
      <w:r w:rsidRPr="00F77638">
        <w:rPr>
          <w:rFonts w:ascii="Arial" w:hAnsi="Arial" w:cs="Arial"/>
          <w:bCs/>
          <w:szCs w:val="22"/>
        </w:rPr>
        <w:t>Jenett</w:t>
      </w:r>
      <w:proofErr w:type="spellEnd"/>
      <w:r w:rsidRPr="00F77638">
        <w:rPr>
          <w:rFonts w:ascii="Arial" w:hAnsi="Arial" w:cs="Arial"/>
          <w:bCs/>
          <w:szCs w:val="22"/>
        </w:rPr>
        <w:t>, A.</w:t>
      </w:r>
      <w:r>
        <w:rPr>
          <w:rFonts w:ascii="Arial" w:hAnsi="Arial" w:cs="Arial"/>
          <w:bCs/>
          <w:szCs w:val="22"/>
        </w:rPr>
        <w:t>,</w:t>
      </w:r>
      <w:r w:rsidRPr="00F77638">
        <w:rPr>
          <w:rFonts w:ascii="Arial" w:hAnsi="Arial" w:cs="Arial"/>
          <w:bCs/>
          <w:szCs w:val="22"/>
        </w:rPr>
        <w:t xml:space="preserve"> </w:t>
      </w:r>
      <w:r w:rsidRPr="00036EA6">
        <w:rPr>
          <w:rFonts w:ascii="Arial" w:hAnsi="Arial"/>
        </w:rPr>
        <w:t>Rubin</w:t>
      </w:r>
      <w:r>
        <w:rPr>
          <w:rFonts w:ascii="Arial" w:hAnsi="Arial"/>
        </w:rPr>
        <w:t>,</w:t>
      </w:r>
      <w:r w:rsidRPr="00036EA6">
        <w:rPr>
          <w:rFonts w:ascii="Arial" w:hAnsi="Arial"/>
        </w:rPr>
        <w:t xml:space="preserve"> G</w:t>
      </w:r>
      <w:r>
        <w:rPr>
          <w:rFonts w:ascii="Arial" w:hAnsi="Arial"/>
        </w:rPr>
        <w:t>.</w:t>
      </w:r>
      <w:r w:rsidRPr="00036EA6">
        <w:rPr>
          <w:rFonts w:ascii="Arial" w:hAnsi="Arial"/>
        </w:rPr>
        <w:t>M</w:t>
      </w:r>
      <w:r>
        <w:rPr>
          <w:rFonts w:ascii="Arial" w:hAnsi="Arial"/>
        </w:rPr>
        <w:t>.</w:t>
      </w:r>
      <w:r w:rsidRPr="00036EA6">
        <w:rPr>
          <w:rFonts w:ascii="Arial" w:hAnsi="Arial"/>
        </w:rPr>
        <w:t>, Ngo</w:t>
      </w:r>
      <w:r>
        <w:rPr>
          <w:rFonts w:ascii="Arial" w:hAnsi="Arial"/>
        </w:rPr>
        <w:t>,</w:t>
      </w:r>
      <w:r w:rsidRPr="00036EA6">
        <w:rPr>
          <w:rFonts w:ascii="Arial" w:hAnsi="Arial"/>
        </w:rPr>
        <w:t xml:space="preserve"> T</w:t>
      </w:r>
      <w:r>
        <w:rPr>
          <w:rFonts w:ascii="Arial" w:hAnsi="Arial"/>
        </w:rPr>
        <w:t>.</w:t>
      </w:r>
      <w:r w:rsidRPr="00036EA6">
        <w:rPr>
          <w:rFonts w:ascii="Arial" w:hAnsi="Arial"/>
        </w:rPr>
        <w:t>T</w:t>
      </w:r>
      <w:r>
        <w:rPr>
          <w:rFonts w:ascii="Arial" w:hAnsi="Arial"/>
        </w:rPr>
        <w:t>.</w:t>
      </w:r>
      <w:r w:rsidRPr="00036EA6">
        <w:rPr>
          <w:rFonts w:ascii="Arial" w:hAnsi="Arial"/>
        </w:rPr>
        <w:t>, Shepherd</w:t>
      </w:r>
      <w:r>
        <w:rPr>
          <w:rFonts w:ascii="Arial" w:hAnsi="Arial"/>
        </w:rPr>
        <w:t>,</w:t>
      </w:r>
      <w:r w:rsidRPr="00036EA6">
        <w:rPr>
          <w:rFonts w:ascii="Arial" w:hAnsi="Arial"/>
        </w:rPr>
        <w:t xml:space="preserve"> D</w:t>
      </w:r>
      <w:r>
        <w:rPr>
          <w:rFonts w:ascii="Arial" w:hAnsi="Arial"/>
        </w:rPr>
        <w:t>.</w:t>
      </w:r>
      <w:r w:rsidRPr="00036EA6">
        <w:rPr>
          <w:rFonts w:ascii="Arial" w:hAnsi="Arial"/>
        </w:rPr>
        <w:t>, Murphy</w:t>
      </w:r>
      <w:r>
        <w:rPr>
          <w:rFonts w:ascii="Arial" w:hAnsi="Arial"/>
        </w:rPr>
        <w:t>,</w:t>
      </w:r>
      <w:r w:rsidRPr="00036EA6">
        <w:rPr>
          <w:rFonts w:ascii="Arial" w:hAnsi="Arial"/>
        </w:rPr>
        <w:t xml:space="preserve"> C</w:t>
      </w:r>
      <w:r>
        <w:rPr>
          <w:rFonts w:ascii="Arial" w:hAnsi="Arial"/>
        </w:rPr>
        <w:t>.</w:t>
      </w:r>
      <w:r w:rsidRPr="00036EA6">
        <w:rPr>
          <w:rFonts w:ascii="Arial" w:hAnsi="Arial"/>
        </w:rPr>
        <w:t>, Dionne</w:t>
      </w:r>
      <w:r>
        <w:rPr>
          <w:rFonts w:ascii="Arial" w:hAnsi="Arial"/>
        </w:rPr>
        <w:t>.</w:t>
      </w:r>
      <w:r w:rsidRPr="00036EA6">
        <w:rPr>
          <w:rFonts w:ascii="Arial" w:hAnsi="Arial"/>
        </w:rPr>
        <w:t xml:space="preserve"> H</w:t>
      </w:r>
      <w:r>
        <w:rPr>
          <w:rFonts w:ascii="Arial" w:hAnsi="Arial"/>
        </w:rPr>
        <w:t>.</w:t>
      </w:r>
      <w:r w:rsidRPr="00036EA6">
        <w:rPr>
          <w:rFonts w:ascii="Arial" w:hAnsi="Arial"/>
        </w:rPr>
        <w:t>, Pfeiffer</w:t>
      </w:r>
      <w:r>
        <w:rPr>
          <w:rFonts w:ascii="Arial" w:hAnsi="Arial"/>
        </w:rPr>
        <w:t>,</w:t>
      </w:r>
      <w:r w:rsidRPr="00036EA6">
        <w:rPr>
          <w:rFonts w:ascii="Arial" w:hAnsi="Arial"/>
        </w:rPr>
        <w:t xml:space="preserve"> B</w:t>
      </w:r>
      <w:r>
        <w:rPr>
          <w:rFonts w:ascii="Arial" w:hAnsi="Arial"/>
        </w:rPr>
        <w:t>.</w:t>
      </w:r>
      <w:r w:rsidRPr="00036EA6">
        <w:rPr>
          <w:rFonts w:ascii="Arial" w:hAnsi="Arial"/>
        </w:rPr>
        <w:t>D</w:t>
      </w:r>
      <w:r>
        <w:rPr>
          <w:rFonts w:ascii="Arial" w:hAnsi="Arial"/>
        </w:rPr>
        <w:t>.</w:t>
      </w:r>
      <w:r w:rsidRPr="00036EA6">
        <w:rPr>
          <w:rFonts w:ascii="Arial" w:hAnsi="Arial"/>
        </w:rPr>
        <w:t xml:space="preserve">, </w:t>
      </w:r>
      <w:proofErr w:type="spellStart"/>
      <w:r w:rsidRPr="00036EA6">
        <w:rPr>
          <w:rFonts w:ascii="Arial" w:hAnsi="Arial"/>
        </w:rPr>
        <w:t>Cavallaro</w:t>
      </w:r>
      <w:proofErr w:type="spellEnd"/>
      <w:r>
        <w:rPr>
          <w:rFonts w:ascii="Arial" w:hAnsi="Arial"/>
        </w:rPr>
        <w:t>,</w:t>
      </w:r>
      <w:r w:rsidRPr="00036EA6">
        <w:rPr>
          <w:rFonts w:ascii="Arial" w:hAnsi="Arial"/>
        </w:rPr>
        <w:t xml:space="preserve"> A</w:t>
      </w:r>
      <w:r>
        <w:rPr>
          <w:rFonts w:ascii="Arial" w:hAnsi="Arial"/>
        </w:rPr>
        <w:t>.</w:t>
      </w:r>
      <w:r w:rsidRPr="00036EA6">
        <w:rPr>
          <w:rFonts w:ascii="Arial" w:hAnsi="Arial"/>
        </w:rPr>
        <w:t>, Hall</w:t>
      </w:r>
      <w:r>
        <w:rPr>
          <w:rFonts w:ascii="Arial" w:hAnsi="Arial"/>
        </w:rPr>
        <w:t>,</w:t>
      </w:r>
      <w:r w:rsidRPr="00036EA6">
        <w:rPr>
          <w:rFonts w:ascii="Arial" w:hAnsi="Arial"/>
        </w:rPr>
        <w:t xml:space="preserve"> D</w:t>
      </w:r>
      <w:r>
        <w:rPr>
          <w:rFonts w:ascii="Arial" w:hAnsi="Arial"/>
        </w:rPr>
        <w:t>.</w:t>
      </w:r>
      <w:r w:rsidRPr="00036EA6">
        <w:rPr>
          <w:rFonts w:ascii="Arial" w:hAnsi="Arial"/>
        </w:rPr>
        <w:t>, Jeter</w:t>
      </w:r>
      <w:r>
        <w:rPr>
          <w:rFonts w:ascii="Arial" w:hAnsi="Arial"/>
        </w:rPr>
        <w:t>,</w:t>
      </w:r>
      <w:r w:rsidRPr="00036EA6">
        <w:rPr>
          <w:rFonts w:ascii="Arial" w:hAnsi="Arial"/>
        </w:rPr>
        <w:t xml:space="preserve"> J</w:t>
      </w:r>
      <w:r>
        <w:rPr>
          <w:rFonts w:ascii="Arial" w:hAnsi="Arial"/>
        </w:rPr>
        <w:t>.</w:t>
      </w:r>
      <w:r w:rsidRPr="00036EA6">
        <w:rPr>
          <w:rFonts w:ascii="Arial" w:hAnsi="Arial"/>
        </w:rPr>
        <w:t xml:space="preserve">, </w:t>
      </w:r>
      <w:proofErr w:type="spellStart"/>
      <w:r w:rsidRPr="00036EA6">
        <w:rPr>
          <w:rFonts w:ascii="Arial" w:hAnsi="Arial"/>
        </w:rPr>
        <w:t>Iyer</w:t>
      </w:r>
      <w:proofErr w:type="spellEnd"/>
      <w:r>
        <w:rPr>
          <w:rFonts w:ascii="Arial" w:hAnsi="Arial"/>
        </w:rPr>
        <w:t>,</w:t>
      </w:r>
      <w:r w:rsidRPr="00036EA6">
        <w:rPr>
          <w:rFonts w:ascii="Arial" w:hAnsi="Arial"/>
        </w:rPr>
        <w:t xml:space="preserve"> N</w:t>
      </w:r>
      <w:r>
        <w:rPr>
          <w:rFonts w:ascii="Arial" w:hAnsi="Arial"/>
        </w:rPr>
        <w:t>.</w:t>
      </w:r>
      <w:r w:rsidRPr="00036EA6">
        <w:rPr>
          <w:rFonts w:ascii="Arial" w:hAnsi="Arial"/>
        </w:rPr>
        <w:t>, Fetter</w:t>
      </w:r>
      <w:r>
        <w:rPr>
          <w:rFonts w:ascii="Arial" w:hAnsi="Arial"/>
        </w:rPr>
        <w:t>,</w:t>
      </w:r>
      <w:r w:rsidRPr="00036EA6">
        <w:rPr>
          <w:rFonts w:ascii="Arial" w:hAnsi="Arial"/>
        </w:rPr>
        <w:t xml:space="preserve"> D</w:t>
      </w:r>
      <w:r>
        <w:rPr>
          <w:rFonts w:ascii="Arial" w:hAnsi="Arial"/>
        </w:rPr>
        <w:t>.</w:t>
      </w:r>
      <w:r w:rsidRPr="00036EA6">
        <w:rPr>
          <w:rFonts w:ascii="Arial" w:hAnsi="Arial"/>
        </w:rPr>
        <w:t xml:space="preserve">, </w:t>
      </w:r>
      <w:proofErr w:type="spellStart"/>
      <w:r w:rsidRPr="00036EA6">
        <w:rPr>
          <w:rFonts w:ascii="Arial" w:hAnsi="Arial"/>
        </w:rPr>
        <w:t>Hausenfluck</w:t>
      </w:r>
      <w:proofErr w:type="spellEnd"/>
      <w:r>
        <w:rPr>
          <w:rFonts w:ascii="Arial" w:hAnsi="Arial"/>
        </w:rPr>
        <w:t>,</w:t>
      </w:r>
      <w:r w:rsidRPr="00036EA6">
        <w:rPr>
          <w:rFonts w:ascii="Arial" w:hAnsi="Arial"/>
        </w:rPr>
        <w:t xml:space="preserve"> J</w:t>
      </w:r>
      <w:r>
        <w:rPr>
          <w:rFonts w:ascii="Arial" w:hAnsi="Arial"/>
        </w:rPr>
        <w:t>.</w:t>
      </w:r>
      <w:r w:rsidRPr="00036EA6">
        <w:rPr>
          <w:rFonts w:ascii="Arial" w:hAnsi="Arial"/>
        </w:rPr>
        <w:t>H</w:t>
      </w:r>
      <w:r>
        <w:rPr>
          <w:rFonts w:ascii="Arial" w:hAnsi="Arial"/>
        </w:rPr>
        <w:t>.</w:t>
      </w:r>
      <w:r w:rsidRPr="00036EA6">
        <w:rPr>
          <w:rFonts w:ascii="Arial" w:hAnsi="Arial"/>
        </w:rPr>
        <w:t>, Peng</w:t>
      </w:r>
      <w:r>
        <w:rPr>
          <w:rFonts w:ascii="Arial" w:hAnsi="Arial"/>
        </w:rPr>
        <w:t>,</w:t>
      </w:r>
      <w:r w:rsidRPr="00036EA6">
        <w:rPr>
          <w:rFonts w:ascii="Arial" w:hAnsi="Arial"/>
        </w:rPr>
        <w:t xml:space="preserve"> H</w:t>
      </w:r>
      <w:r>
        <w:rPr>
          <w:rFonts w:ascii="Arial" w:hAnsi="Arial"/>
        </w:rPr>
        <w:t>.</w:t>
      </w:r>
      <w:r w:rsidRPr="00036EA6">
        <w:rPr>
          <w:rFonts w:ascii="Arial" w:hAnsi="Arial"/>
        </w:rPr>
        <w:t xml:space="preserve">, </w:t>
      </w:r>
      <w:proofErr w:type="spellStart"/>
      <w:r w:rsidRPr="00036EA6">
        <w:rPr>
          <w:rFonts w:ascii="Arial" w:hAnsi="Arial"/>
        </w:rPr>
        <w:t>Trautman</w:t>
      </w:r>
      <w:proofErr w:type="spellEnd"/>
      <w:r>
        <w:rPr>
          <w:rFonts w:ascii="Arial" w:hAnsi="Arial"/>
        </w:rPr>
        <w:t>,</w:t>
      </w:r>
      <w:r w:rsidRPr="00036EA6">
        <w:rPr>
          <w:rFonts w:ascii="Arial" w:hAnsi="Arial"/>
        </w:rPr>
        <w:t xml:space="preserve"> E</w:t>
      </w:r>
      <w:r>
        <w:rPr>
          <w:rFonts w:ascii="Arial" w:hAnsi="Arial"/>
        </w:rPr>
        <w:t>.</w:t>
      </w:r>
      <w:r w:rsidRPr="00036EA6">
        <w:rPr>
          <w:rFonts w:ascii="Arial" w:hAnsi="Arial"/>
        </w:rPr>
        <w:t>T</w:t>
      </w:r>
      <w:r>
        <w:rPr>
          <w:rFonts w:ascii="Arial" w:hAnsi="Arial"/>
        </w:rPr>
        <w:t>.</w:t>
      </w:r>
      <w:r w:rsidRPr="00036EA6">
        <w:rPr>
          <w:rFonts w:ascii="Arial" w:hAnsi="Arial"/>
        </w:rPr>
        <w:t>, Svirskas</w:t>
      </w:r>
      <w:r>
        <w:rPr>
          <w:rFonts w:ascii="Arial" w:hAnsi="Arial"/>
        </w:rPr>
        <w:t>,</w:t>
      </w:r>
      <w:r w:rsidRPr="00036EA6">
        <w:rPr>
          <w:rFonts w:ascii="Arial" w:hAnsi="Arial"/>
        </w:rPr>
        <w:t xml:space="preserve"> R</w:t>
      </w:r>
      <w:r>
        <w:rPr>
          <w:rFonts w:ascii="Arial" w:hAnsi="Arial"/>
        </w:rPr>
        <w:t>.</w:t>
      </w:r>
      <w:r w:rsidRPr="00036EA6">
        <w:rPr>
          <w:rFonts w:ascii="Arial" w:hAnsi="Arial"/>
        </w:rPr>
        <w:t>R</w:t>
      </w:r>
      <w:r>
        <w:rPr>
          <w:rFonts w:ascii="Arial" w:hAnsi="Arial"/>
        </w:rPr>
        <w:t>.</w:t>
      </w:r>
      <w:r w:rsidRPr="00036EA6">
        <w:rPr>
          <w:rFonts w:ascii="Arial" w:hAnsi="Arial"/>
        </w:rPr>
        <w:t>, Myers</w:t>
      </w:r>
      <w:r>
        <w:rPr>
          <w:rFonts w:ascii="Arial" w:hAnsi="Arial"/>
        </w:rPr>
        <w:t>,</w:t>
      </w:r>
      <w:r w:rsidRPr="00036EA6">
        <w:rPr>
          <w:rFonts w:ascii="Arial" w:hAnsi="Arial"/>
        </w:rPr>
        <w:t xml:space="preserve"> E</w:t>
      </w:r>
      <w:r>
        <w:rPr>
          <w:rFonts w:ascii="Arial" w:hAnsi="Arial"/>
        </w:rPr>
        <w:t>.</w:t>
      </w:r>
      <w:r w:rsidRPr="00036EA6">
        <w:rPr>
          <w:rFonts w:ascii="Arial" w:hAnsi="Arial"/>
        </w:rPr>
        <w:t>W</w:t>
      </w:r>
      <w:r>
        <w:rPr>
          <w:rFonts w:ascii="Arial" w:hAnsi="Arial"/>
        </w:rPr>
        <w:t>.</w:t>
      </w:r>
      <w:r w:rsidRPr="00036EA6">
        <w:rPr>
          <w:rFonts w:ascii="Arial" w:hAnsi="Arial"/>
        </w:rPr>
        <w:t xml:space="preserve">, </w:t>
      </w:r>
      <w:proofErr w:type="spellStart"/>
      <w:r w:rsidRPr="00036EA6">
        <w:rPr>
          <w:rFonts w:ascii="Arial" w:hAnsi="Arial"/>
        </w:rPr>
        <w:t>Iwinski</w:t>
      </w:r>
      <w:proofErr w:type="spellEnd"/>
      <w:r>
        <w:rPr>
          <w:rFonts w:ascii="Arial" w:hAnsi="Arial"/>
        </w:rPr>
        <w:t>,</w:t>
      </w:r>
      <w:r w:rsidRPr="00036EA6">
        <w:rPr>
          <w:rFonts w:ascii="Arial" w:hAnsi="Arial"/>
        </w:rPr>
        <w:t xml:space="preserve"> Z</w:t>
      </w:r>
      <w:r>
        <w:rPr>
          <w:rFonts w:ascii="Arial" w:hAnsi="Arial"/>
        </w:rPr>
        <w:t>.</w:t>
      </w:r>
      <w:r w:rsidRPr="00036EA6">
        <w:rPr>
          <w:rFonts w:ascii="Arial" w:hAnsi="Arial"/>
        </w:rPr>
        <w:t>R</w:t>
      </w:r>
      <w:r>
        <w:rPr>
          <w:rFonts w:ascii="Arial" w:hAnsi="Arial"/>
        </w:rPr>
        <w:t>.</w:t>
      </w:r>
      <w:r w:rsidRPr="00036EA6">
        <w:rPr>
          <w:rFonts w:ascii="Arial" w:hAnsi="Arial"/>
        </w:rPr>
        <w:t>, Aso</w:t>
      </w:r>
      <w:r>
        <w:rPr>
          <w:rFonts w:ascii="Arial" w:hAnsi="Arial"/>
        </w:rPr>
        <w:t>,</w:t>
      </w:r>
      <w:r w:rsidRPr="00036EA6">
        <w:rPr>
          <w:rFonts w:ascii="Arial" w:hAnsi="Arial"/>
        </w:rPr>
        <w:t xml:space="preserve"> Y</w:t>
      </w:r>
      <w:r>
        <w:rPr>
          <w:rFonts w:ascii="Arial" w:hAnsi="Arial"/>
        </w:rPr>
        <w:t>.</w:t>
      </w:r>
      <w:r w:rsidRPr="00036EA6">
        <w:rPr>
          <w:rFonts w:ascii="Arial" w:hAnsi="Arial"/>
        </w:rPr>
        <w:t xml:space="preserve">, </w:t>
      </w:r>
      <w:proofErr w:type="spellStart"/>
      <w:r w:rsidRPr="00036EA6">
        <w:rPr>
          <w:rFonts w:ascii="Arial" w:hAnsi="Arial"/>
        </w:rPr>
        <w:t>DePasquale</w:t>
      </w:r>
      <w:proofErr w:type="spellEnd"/>
      <w:r>
        <w:rPr>
          <w:rFonts w:ascii="Arial" w:hAnsi="Arial"/>
        </w:rPr>
        <w:t>,</w:t>
      </w:r>
      <w:r w:rsidRPr="00036EA6">
        <w:rPr>
          <w:rFonts w:ascii="Arial" w:hAnsi="Arial"/>
        </w:rPr>
        <w:t xml:space="preserve"> G</w:t>
      </w:r>
      <w:r>
        <w:rPr>
          <w:rFonts w:ascii="Arial" w:hAnsi="Arial"/>
        </w:rPr>
        <w:t>.</w:t>
      </w:r>
      <w:r w:rsidRPr="00036EA6">
        <w:rPr>
          <w:rFonts w:ascii="Arial" w:hAnsi="Arial"/>
        </w:rPr>
        <w:t>M</w:t>
      </w:r>
      <w:r>
        <w:rPr>
          <w:rFonts w:ascii="Arial" w:hAnsi="Arial"/>
        </w:rPr>
        <w:t>.</w:t>
      </w:r>
      <w:r w:rsidRPr="00036EA6">
        <w:rPr>
          <w:rFonts w:ascii="Arial" w:hAnsi="Arial"/>
        </w:rPr>
        <w:t xml:space="preserve">, </w:t>
      </w:r>
      <w:proofErr w:type="spellStart"/>
      <w:r w:rsidRPr="00036EA6">
        <w:rPr>
          <w:rFonts w:ascii="Arial" w:hAnsi="Arial"/>
        </w:rPr>
        <w:t>Enos</w:t>
      </w:r>
      <w:proofErr w:type="spellEnd"/>
      <w:r>
        <w:rPr>
          <w:rFonts w:ascii="Arial" w:hAnsi="Arial"/>
        </w:rPr>
        <w:t>,</w:t>
      </w:r>
      <w:r w:rsidRPr="00036EA6">
        <w:rPr>
          <w:rFonts w:ascii="Arial" w:hAnsi="Arial"/>
        </w:rPr>
        <w:t xml:space="preserve"> A</w:t>
      </w:r>
      <w:r>
        <w:rPr>
          <w:rFonts w:ascii="Arial" w:hAnsi="Arial"/>
        </w:rPr>
        <w:t>.</w:t>
      </w:r>
      <w:r w:rsidRPr="00036EA6">
        <w:rPr>
          <w:rFonts w:ascii="Arial" w:hAnsi="Arial"/>
        </w:rPr>
        <w:t xml:space="preserve">, </w:t>
      </w:r>
      <w:proofErr w:type="spellStart"/>
      <w:r w:rsidRPr="00036EA6">
        <w:rPr>
          <w:rFonts w:ascii="Arial" w:hAnsi="Arial"/>
        </w:rPr>
        <w:t>Hulamm</w:t>
      </w:r>
      <w:proofErr w:type="spellEnd"/>
      <w:r>
        <w:rPr>
          <w:rFonts w:ascii="Arial" w:hAnsi="Arial"/>
        </w:rPr>
        <w:t>,</w:t>
      </w:r>
      <w:r w:rsidRPr="00036EA6">
        <w:rPr>
          <w:rFonts w:ascii="Arial" w:hAnsi="Arial"/>
        </w:rPr>
        <w:t xml:space="preserve"> P</w:t>
      </w:r>
      <w:r>
        <w:rPr>
          <w:rFonts w:ascii="Arial" w:hAnsi="Arial"/>
        </w:rPr>
        <w:t>.</w:t>
      </w:r>
      <w:r w:rsidRPr="00036EA6">
        <w:rPr>
          <w:rFonts w:ascii="Arial" w:hAnsi="Arial"/>
        </w:rPr>
        <w:t>, Lam</w:t>
      </w:r>
      <w:r>
        <w:rPr>
          <w:rFonts w:ascii="Arial" w:hAnsi="Arial"/>
        </w:rPr>
        <w:t>,</w:t>
      </w:r>
      <w:r w:rsidRPr="00036EA6">
        <w:rPr>
          <w:rFonts w:ascii="Arial" w:hAnsi="Arial"/>
        </w:rPr>
        <w:t xml:space="preserve"> S</w:t>
      </w:r>
      <w:r>
        <w:rPr>
          <w:rFonts w:ascii="Arial" w:hAnsi="Arial"/>
        </w:rPr>
        <w:t>.</w:t>
      </w:r>
      <w:r w:rsidRPr="00036EA6">
        <w:rPr>
          <w:rFonts w:ascii="Arial" w:hAnsi="Arial"/>
        </w:rPr>
        <w:t>C</w:t>
      </w:r>
      <w:r>
        <w:rPr>
          <w:rFonts w:ascii="Arial" w:hAnsi="Arial"/>
        </w:rPr>
        <w:t>.</w:t>
      </w:r>
      <w:r w:rsidRPr="00036EA6">
        <w:rPr>
          <w:rFonts w:ascii="Arial" w:hAnsi="Arial"/>
        </w:rPr>
        <w:t>, Li</w:t>
      </w:r>
      <w:r>
        <w:rPr>
          <w:rFonts w:ascii="Arial" w:hAnsi="Arial"/>
        </w:rPr>
        <w:t>,</w:t>
      </w:r>
      <w:r w:rsidRPr="00036EA6">
        <w:rPr>
          <w:rFonts w:ascii="Arial" w:hAnsi="Arial"/>
        </w:rPr>
        <w:t xml:space="preserve"> H</w:t>
      </w:r>
      <w:r>
        <w:rPr>
          <w:rFonts w:ascii="Arial" w:hAnsi="Arial"/>
        </w:rPr>
        <w:t>.</w:t>
      </w:r>
      <w:r w:rsidRPr="00036EA6">
        <w:rPr>
          <w:rFonts w:ascii="Arial" w:hAnsi="Arial"/>
        </w:rPr>
        <w:t>H</w:t>
      </w:r>
      <w:r>
        <w:rPr>
          <w:rFonts w:ascii="Arial" w:hAnsi="Arial"/>
        </w:rPr>
        <w:t>.</w:t>
      </w:r>
      <w:r w:rsidRPr="00036EA6">
        <w:rPr>
          <w:rFonts w:ascii="Arial" w:hAnsi="Arial"/>
        </w:rPr>
        <w:t>, Laverty</w:t>
      </w:r>
      <w:r>
        <w:rPr>
          <w:rFonts w:ascii="Arial" w:hAnsi="Arial"/>
        </w:rPr>
        <w:t>,</w:t>
      </w:r>
      <w:r w:rsidRPr="00036EA6">
        <w:rPr>
          <w:rFonts w:ascii="Arial" w:hAnsi="Arial"/>
        </w:rPr>
        <w:t xml:space="preserve"> T</w:t>
      </w:r>
      <w:r>
        <w:rPr>
          <w:rFonts w:ascii="Arial" w:hAnsi="Arial"/>
        </w:rPr>
        <w:t>.</w:t>
      </w:r>
      <w:r w:rsidRPr="00036EA6">
        <w:rPr>
          <w:rFonts w:ascii="Arial" w:hAnsi="Arial"/>
        </w:rPr>
        <w:t>R</w:t>
      </w:r>
      <w:r>
        <w:rPr>
          <w:rFonts w:ascii="Arial" w:hAnsi="Arial"/>
        </w:rPr>
        <w:t>.</w:t>
      </w:r>
      <w:r w:rsidRPr="00036EA6">
        <w:rPr>
          <w:rFonts w:ascii="Arial" w:hAnsi="Arial"/>
        </w:rPr>
        <w:t>, Long</w:t>
      </w:r>
      <w:r>
        <w:rPr>
          <w:rFonts w:ascii="Arial" w:hAnsi="Arial"/>
        </w:rPr>
        <w:t>,</w:t>
      </w:r>
      <w:r w:rsidRPr="00036EA6">
        <w:rPr>
          <w:rFonts w:ascii="Arial" w:hAnsi="Arial"/>
        </w:rPr>
        <w:t xml:space="preserve"> F</w:t>
      </w:r>
      <w:r>
        <w:rPr>
          <w:rFonts w:ascii="Arial" w:hAnsi="Arial"/>
        </w:rPr>
        <w:t>.</w:t>
      </w:r>
      <w:r w:rsidRPr="00036EA6">
        <w:rPr>
          <w:rFonts w:ascii="Arial" w:hAnsi="Arial"/>
        </w:rPr>
        <w:t>, Qu</w:t>
      </w:r>
      <w:r>
        <w:rPr>
          <w:rFonts w:ascii="Arial" w:hAnsi="Arial"/>
        </w:rPr>
        <w:t>,</w:t>
      </w:r>
      <w:r w:rsidRPr="00036EA6">
        <w:rPr>
          <w:rFonts w:ascii="Arial" w:hAnsi="Arial"/>
        </w:rPr>
        <w:t xml:space="preserve"> L</w:t>
      </w:r>
      <w:r>
        <w:rPr>
          <w:rFonts w:ascii="Arial" w:hAnsi="Arial"/>
        </w:rPr>
        <w:t>.</w:t>
      </w:r>
      <w:r w:rsidRPr="00036EA6">
        <w:rPr>
          <w:rFonts w:ascii="Arial" w:hAnsi="Arial"/>
        </w:rPr>
        <w:t>, Murphy</w:t>
      </w:r>
      <w:r>
        <w:rPr>
          <w:rFonts w:ascii="Arial" w:hAnsi="Arial"/>
        </w:rPr>
        <w:t>,</w:t>
      </w:r>
      <w:r w:rsidRPr="00036EA6">
        <w:rPr>
          <w:rFonts w:ascii="Arial" w:hAnsi="Arial"/>
        </w:rPr>
        <w:t xml:space="preserve"> S</w:t>
      </w:r>
      <w:r>
        <w:rPr>
          <w:rFonts w:ascii="Arial" w:hAnsi="Arial"/>
        </w:rPr>
        <w:t>.</w:t>
      </w:r>
      <w:r w:rsidRPr="00036EA6">
        <w:rPr>
          <w:rFonts w:ascii="Arial" w:hAnsi="Arial"/>
        </w:rPr>
        <w:t>D</w:t>
      </w:r>
      <w:r>
        <w:rPr>
          <w:rFonts w:ascii="Arial" w:hAnsi="Arial"/>
        </w:rPr>
        <w:t>.</w:t>
      </w:r>
      <w:r w:rsidRPr="00036EA6">
        <w:rPr>
          <w:rFonts w:ascii="Arial" w:hAnsi="Arial"/>
        </w:rPr>
        <w:t xml:space="preserve">, </w:t>
      </w:r>
      <w:proofErr w:type="spellStart"/>
      <w:r w:rsidRPr="00036EA6">
        <w:rPr>
          <w:rFonts w:ascii="Arial" w:hAnsi="Arial"/>
        </w:rPr>
        <w:t>Rokicki</w:t>
      </w:r>
      <w:proofErr w:type="spellEnd"/>
      <w:r>
        <w:rPr>
          <w:rFonts w:ascii="Arial" w:hAnsi="Arial"/>
        </w:rPr>
        <w:t>,</w:t>
      </w:r>
      <w:r w:rsidRPr="00036EA6">
        <w:rPr>
          <w:rFonts w:ascii="Arial" w:hAnsi="Arial"/>
        </w:rPr>
        <w:t xml:space="preserve"> K</w:t>
      </w:r>
      <w:r>
        <w:rPr>
          <w:rFonts w:ascii="Arial" w:hAnsi="Arial"/>
        </w:rPr>
        <w:t>.</w:t>
      </w:r>
      <w:r w:rsidRPr="00036EA6">
        <w:rPr>
          <w:rFonts w:ascii="Arial" w:hAnsi="Arial"/>
        </w:rPr>
        <w:t>, Safford</w:t>
      </w:r>
      <w:r>
        <w:rPr>
          <w:rFonts w:ascii="Arial" w:hAnsi="Arial"/>
        </w:rPr>
        <w:t>,</w:t>
      </w:r>
      <w:r w:rsidRPr="00036EA6">
        <w:rPr>
          <w:rFonts w:ascii="Arial" w:hAnsi="Arial"/>
        </w:rPr>
        <w:t xml:space="preserve"> T</w:t>
      </w:r>
      <w:r>
        <w:rPr>
          <w:rFonts w:ascii="Arial" w:hAnsi="Arial"/>
        </w:rPr>
        <w:t>.</w:t>
      </w:r>
      <w:r w:rsidRPr="00036EA6">
        <w:rPr>
          <w:rFonts w:ascii="Arial" w:hAnsi="Arial"/>
        </w:rPr>
        <w:t>, Shaw</w:t>
      </w:r>
      <w:r>
        <w:rPr>
          <w:rFonts w:ascii="Arial" w:hAnsi="Arial"/>
        </w:rPr>
        <w:t>,</w:t>
      </w:r>
      <w:r w:rsidRPr="00036EA6">
        <w:rPr>
          <w:rFonts w:ascii="Arial" w:hAnsi="Arial"/>
        </w:rPr>
        <w:t xml:space="preserve"> K</w:t>
      </w:r>
      <w:r>
        <w:rPr>
          <w:rFonts w:ascii="Arial" w:hAnsi="Arial"/>
        </w:rPr>
        <w:t>.</w:t>
      </w:r>
      <w:r w:rsidRPr="00036EA6">
        <w:rPr>
          <w:rFonts w:ascii="Arial" w:hAnsi="Arial"/>
        </w:rPr>
        <w:t>, Simpson</w:t>
      </w:r>
      <w:r>
        <w:rPr>
          <w:rFonts w:ascii="Arial" w:hAnsi="Arial"/>
        </w:rPr>
        <w:t>,</w:t>
      </w:r>
      <w:r w:rsidRPr="00036EA6">
        <w:rPr>
          <w:rFonts w:ascii="Arial" w:hAnsi="Arial"/>
        </w:rPr>
        <w:t xml:space="preserve"> J</w:t>
      </w:r>
      <w:r>
        <w:rPr>
          <w:rFonts w:ascii="Arial" w:hAnsi="Arial"/>
        </w:rPr>
        <w:t>.</w:t>
      </w:r>
      <w:r w:rsidRPr="00036EA6">
        <w:rPr>
          <w:rFonts w:ascii="Arial" w:hAnsi="Arial"/>
        </w:rPr>
        <w:t>H</w:t>
      </w:r>
      <w:r>
        <w:rPr>
          <w:rFonts w:ascii="Arial" w:hAnsi="Arial"/>
        </w:rPr>
        <w:t>.</w:t>
      </w:r>
      <w:r w:rsidRPr="00036EA6">
        <w:rPr>
          <w:rFonts w:ascii="Arial" w:hAnsi="Arial"/>
        </w:rPr>
        <w:t>, Sowell</w:t>
      </w:r>
      <w:r>
        <w:rPr>
          <w:rFonts w:ascii="Arial" w:hAnsi="Arial"/>
        </w:rPr>
        <w:t>,</w:t>
      </w:r>
      <w:r w:rsidRPr="00036EA6">
        <w:rPr>
          <w:rFonts w:ascii="Arial" w:hAnsi="Arial"/>
        </w:rPr>
        <w:t xml:space="preserve"> A</w:t>
      </w:r>
      <w:r>
        <w:rPr>
          <w:rFonts w:ascii="Arial" w:hAnsi="Arial"/>
        </w:rPr>
        <w:t>.</w:t>
      </w:r>
      <w:r w:rsidRPr="00036EA6">
        <w:rPr>
          <w:rFonts w:ascii="Arial" w:hAnsi="Arial"/>
        </w:rPr>
        <w:t>, Tae</w:t>
      </w:r>
      <w:r>
        <w:rPr>
          <w:rFonts w:ascii="Arial" w:hAnsi="Arial"/>
        </w:rPr>
        <w:t>,</w:t>
      </w:r>
      <w:r w:rsidRPr="00036EA6">
        <w:rPr>
          <w:rFonts w:ascii="Arial" w:hAnsi="Arial"/>
        </w:rPr>
        <w:t xml:space="preserve"> S</w:t>
      </w:r>
      <w:r>
        <w:rPr>
          <w:rFonts w:ascii="Arial" w:hAnsi="Arial"/>
        </w:rPr>
        <w:t>.</w:t>
      </w:r>
      <w:r w:rsidRPr="00036EA6">
        <w:rPr>
          <w:rFonts w:ascii="Arial" w:hAnsi="Arial"/>
        </w:rPr>
        <w:t>, Yu</w:t>
      </w:r>
      <w:r>
        <w:rPr>
          <w:rFonts w:ascii="Arial" w:hAnsi="Arial"/>
        </w:rPr>
        <w:t>,</w:t>
      </w:r>
      <w:r w:rsidRPr="00036EA6">
        <w:rPr>
          <w:rFonts w:ascii="Arial" w:hAnsi="Arial"/>
        </w:rPr>
        <w:t xml:space="preserve"> Y</w:t>
      </w:r>
      <w:r>
        <w:rPr>
          <w:rFonts w:ascii="Arial" w:hAnsi="Arial"/>
        </w:rPr>
        <w:t>.</w:t>
      </w:r>
      <w:r w:rsidRPr="00036EA6">
        <w:rPr>
          <w:rFonts w:ascii="Arial" w:hAnsi="Arial"/>
        </w:rPr>
        <w:t xml:space="preserve">, </w:t>
      </w:r>
      <w:r>
        <w:rPr>
          <w:rFonts w:ascii="Arial" w:hAnsi="Arial"/>
        </w:rPr>
        <w:t xml:space="preserve">and </w:t>
      </w:r>
      <w:proofErr w:type="spellStart"/>
      <w:r w:rsidRPr="00036EA6">
        <w:rPr>
          <w:rFonts w:ascii="Arial" w:hAnsi="Arial"/>
        </w:rPr>
        <w:t>Zugates</w:t>
      </w:r>
      <w:proofErr w:type="spellEnd"/>
      <w:r>
        <w:rPr>
          <w:rFonts w:ascii="Arial" w:hAnsi="Arial"/>
        </w:rPr>
        <w:t>,</w:t>
      </w:r>
      <w:r w:rsidRPr="00036EA6">
        <w:rPr>
          <w:rFonts w:ascii="Arial" w:hAnsi="Arial"/>
        </w:rPr>
        <w:t xml:space="preserve"> C</w:t>
      </w:r>
      <w:r>
        <w:rPr>
          <w:rFonts w:ascii="Arial" w:hAnsi="Arial"/>
        </w:rPr>
        <w:t>.</w:t>
      </w:r>
      <w:r w:rsidRPr="00036EA6">
        <w:rPr>
          <w:rFonts w:ascii="Arial" w:hAnsi="Arial"/>
        </w:rPr>
        <w:t>T</w:t>
      </w:r>
      <w:r>
        <w:rPr>
          <w:rFonts w:ascii="Arial" w:hAnsi="Arial"/>
        </w:rPr>
        <w:t>.</w:t>
      </w:r>
      <w:r w:rsidRPr="00036EA6">
        <w:rPr>
          <w:rFonts w:ascii="Arial" w:hAnsi="Arial"/>
        </w:rPr>
        <w:t>.</w:t>
      </w:r>
      <w:r w:rsidRPr="00F77638">
        <w:rPr>
          <w:rFonts w:ascii="Arial" w:hAnsi="Arial" w:cs="Arial"/>
          <w:bCs/>
          <w:szCs w:val="22"/>
        </w:rPr>
        <w:t xml:space="preserve"> </w:t>
      </w:r>
      <w:proofErr w:type="gramStart"/>
      <w:r w:rsidRPr="00F77638">
        <w:rPr>
          <w:rFonts w:ascii="Arial" w:hAnsi="Arial" w:cs="Arial"/>
          <w:bCs/>
          <w:szCs w:val="22"/>
        </w:rPr>
        <w:t>A GA</w:t>
      </w:r>
      <w:r>
        <w:rPr>
          <w:rFonts w:ascii="Arial" w:hAnsi="Arial" w:cs="Arial"/>
          <w:bCs/>
          <w:szCs w:val="22"/>
        </w:rPr>
        <w:t xml:space="preserve">L4-driver line resource for </w:t>
      </w:r>
      <w:r w:rsidRPr="00B27948">
        <w:rPr>
          <w:rFonts w:ascii="Arial" w:hAnsi="Arial" w:cs="Arial"/>
          <w:bCs/>
          <w:i/>
          <w:szCs w:val="22"/>
        </w:rPr>
        <w:t>Drosophila</w:t>
      </w:r>
      <w:r>
        <w:rPr>
          <w:rFonts w:ascii="Arial" w:hAnsi="Arial" w:cs="Arial"/>
          <w:bCs/>
          <w:szCs w:val="22"/>
        </w:rPr>
        <w:t xml:space="preserve"> neurobiology.</w:t>
      </w:r>
      <w:proofErr w:type="gramEnd"/>
      <w:r>
        <w:rPr>
          <w:rFonts w:ascii="Arial" w:hAnsi="Arial" w:cs="Arial"/>
          <w:bCs/>
          <w:szCs w:val="22"/>
        </w:rPr>
        <w:t xml:space="preserve"> </w:t>
      </w:r>
      <w:proofErr w:type="gramStart"/>
      <w:r>
        <w:rPr>
          <w:rFonts w:ascii="Arial" w:hAnsi="Arial" w:cs="Arial"/>
          <w:bCs/>
          <w:szCs w:val="22"/>
        </w:rPr>
        <w:t xml:space="preserve">(2012). </w:t>
      </w:r>
      <w:r w:rsidRPr="00B27948">
        <w:rPr>
          <w:rFonts w:ascii="Arial" w:hAnsi="Arial" w:cs="Arial"/>
          <w:bCs/>
          <w:szCs w:val="22"/>
        </w:rPr>
        <w:t>Cell Reports</w:t>
      </w:r>
      <w:r>
        <w:rPr>
          <w:rFonts w:ascii="Arial" w:hAnsi="Arial" w:cs="Arial"/>
          <w:bCs/>
          <w:szCs w:val="22"/>
        </w:rPr>
        <w:t xml:space="preserve"> </w:t>
      </w:r>
      <w:r w:rsidRPr="00B27948">
        <w:rPr>
          <w:rFonts w:ascii="Arial" w:hAnsi="Arial" w:cs="Arial"/>
          <w:bCs/>
          <w:i/>
          <w:szCs w:val="22"/>
        </w:rPr>
        <w:t>2</w:t>
      </w:r>
      <w:r>
        <w:rPr>
          <w:rFonts w:ascii="Arial" w:hAnsi="Arial" w:cs="Arial"/>
          <w:bCs/>
          <w:szCs w:val="22"/>
        </w:rPr>
        <w:t>, 991-1001.</w:t>
      </w:r>
      <w:bookmarkEnd w:id="218"/>
      <w:proofErr w:type="gramEnd"/>
    </w:p>
    <w:p w14:paraId="14BFFACE" w14:textId="77777777" w:rsidR="007B0246" w:rsidRDefault="007B0246" w:rsidP="007B0246">
      <w:pPr>
        <w:pStyle w:val="ListParagraph"/>
        <w:spacing w:after="240"/>
        <w:ind w:left="0"/>
        <w:contextualSpacing w:val="0"/>
        <w:rPr>
          <w:rFonts w:ascii="Arial" w:hAnsi="Arial" w:cs="Arial"/>
          <w:noProof/>
          <w:szCs w:val="20"/>
        </w:rPr>
      </w:pPr>
      <w:r w:rsidRPr="00C65EAC">
        <w:rPr>
          <w:rFonts w:ascii="Arial" w:hAnsi="Arial" w:cs="Arial"/>
          <w:noProof/>
          <w:szCs w:val="20"/>
        </w:rPr>
        <w:t>Joesch, M., Schnell, B., Raghu, S.V., Reiff, D.F.</w:t>
      </w:r>
      <w:r>
        <w:rPr>
          <w:rFonts w:ascii="Arial" w:hAnsi="Arial" w:cs="Arial"/>
          <w:noProof/>
          <w:szCs w:val="20"/>
        </w:rPr>
        <w:t>, and</w:t>
      </w:r>
      <w:r w:rsidRPr="00C65EAC">
        <w:rPr>
          <w:rFonts w:ascii="Arial" w:hAnsi="Arial" w:cs="Arial"/>
          <w:noProof/>
          <w:szCs w:val="20"/>
        </w:rPr>
        <w:t xml:space="preserve"> Borst, A. </w:t>
      </w:r>
      <w:r>
        <w:rPr>
          <w:rFonts w:ascii="Arial" w:hAnsi="Arial" w:cs="Arial"/>
          <w:noProof/>
          <w:szCs w:val="20"/>
        </w:rPr>
        <w:t>(</w:t>
      </w:r>
      <w:r w:rsidRPr="00C65EAC">
        <w:rPr>
          <w:rFonts w:ascii="Arial" w:hAnsi="Arial" w:cs="Arial"/>
          <w:noProof/>
          <w:szCs w:val="20"/>
        </w:rPr>
        <w:t>2010</w:t>
      </w:r>
      <w:r>
        <w:rPr>
          <w:rFonts w:ascii="Arial" w:hAnsi="Arial" w:cs="Arial"/>
          <w:noProof/>
          <w:szCs w:val="20"/>
        </w:rPr>
        <w:t xml:space="preserve">). </w:t>
      </w:r>
      <w:r w:rsidRPr="00C65EAC">
        <w:rPr>
          <w:rFonts w:ascii="Arial" w:hAnsi="Arial" w:cs="Arial"/>
          <w:noProof/>
          <w:szCs w:val="20"/>
        </w:rPr>
        <w:t xml:space="preserve">ON and OFF pathways in </w:t>
      </w:r>
      <w:r w:rsidRPr="00C65EAC">
        <w:rPr>
          <w:rFonts w:ascii="Arial" w:hAnsi="Arial" w:cs="Arial"/>
          <w:i/>
          <w:noProof/>
          <w:szCs w:val="20"/>
        </w:rPr>
        <w:t>Drosophila</w:t>
      </w:r>
      <w:r w:rsidRPr="00C65EAC">
        <w:rPr>
          <w:rFonts w:ascii="Arial" w:hAnsi="Arial" w:cs="Arial"/>
          <w:noProof/>
          <w:szCs w:val="20"/>
        </w:rPr>
        <w:t xml:space="preserve"> motion vision. </w:t>
      </w:r>
      <w:r w:rsidRPr="00B27948">
        <w:rPr>
          <w:rFonts w:ascii="Arial" w:hAnsi="Arial" w:cs="Arial"/>
          <w:noProof/>
          <w:szCs w:val="20"/>
        </w:rPr>
        <w:t>Nature</w:t>
      </w:r>
      <w:r w:rsidRPr="00C65EAC">
        <w:rPr>
          <w:rFonts w:ascii="Arial" w:hAnsi="Arial" w:cs="Arial"/>
          <w:noProof/>
          <w:szCs w:val="20"/>
        </w:rPr>
        <w:t xml:space="preserve"> </w:t>
      </w:r>
      <w:r w:rsidRPr="00B27948">
        <w:rPr>
          <w:rFonts w:ascii="Arial" w:hAnsi="Arial" w:cs="Arial"/>
          <w:i/>
          <w:noProof/>
          <w:szCs w:val="20"/>
        </w:rPr>
        <w:t>468</w:t>
      </w:r>
      <w:r w:rsidRPr="00C65EAC">
        <w:rPr>
          <w:rFonts w:ascii="Arial" w:hAnsi="Arial" w:cs="Arial"/>
          <w:noProof/>
          <w:szCs w:val="20"/>
        </w:rPr>
        <w:t>, 300-304.</w:t>
      </w:r>
    </w:p>
    <w:p w14:paraId="24055C72" w14:textId="77777777" w:rsidR="007B0246" w:rsidRDefault="007B0246" w:rsidP="007B0246">
      <w:pPr>
        <w:pStyle w:val="ListParagraph"/>
        <w:spacing w:after="240"/>
        <w:ind w:left="0"/>
        <w:contextualSpacing w:val="0"/>
        <w:rPr>
          <w:rStyle w:val="element-citation"/>
        </w:rPr>
      </w:pPr>
      <w:bookmarkStart w:id="220" w:name="_Ref460497896"/>
      <w:proofErr w:type="gramStart"/>
      <w:r w:rsidRPr="0087072B">
        <w:rPr>
          <w:rStyle w:val="element-citation"/>
          <w:rFonts w:ascii="Arial" w:hAnsi="Arial"/>
        </w:rPr>
        <w:t xml:space="preserve">Knott, G., </w:t>
      </w:r>
      <w:proofErr w:type="spellStart"/>
      <w:r w:rsidRPr="0087072B">
        <w:rPr>
          <w:rStyle w:val="element-citation"/>
          <w:rFonts w:ascii="Arial" w:hAnsi="Arial"/>
        </w:rPr>
        <w:t>Marchman</w:t>
      </w:r>
      <w:proofErr w:type="spellEnd"/>
      <w:r w:rsidRPr="0087072B">
        <w:rPr>
          <w:rStyle w:val="element-citation"/>
          <w:rFonts w:ascii="Arial" w:hAnsi="Arial"/>
        </w:rPr>
        <w:t>, H., Wall, D.</w:t>
      </w:r>
      <w:r>
        <w:rPr>
          <w:rStyle w:val="element-citation"/>
          <w:rFonts w:ascii="Arial" w:hAnsi="Arial"/>
        </w:rPr>
        <w:t>, and</w:t>
      </w:r>
      <w:r w:rsidRPr="0087072B">
        <w:rPr>
          <w:rStyle w:val="element-citation"/>
          <w:rFonts w:ascii="Arial" w:hAnsi="Arial"/>
        </w:rPr>
        <w:t xml:space="preserve"> Lich, B. </w:t>
      </w:r>
      <w:r>
        <w:rPr>
          <w:rStyle w:val="element-citation"/>
          <w:rFonts w:ascii="Arial" w:hAnsi="Arial"/>
        </w:rPr>
        <w:t>(</w:t>
      </w:r>
      <w:r w:rsidRPr="0087072B">
        <w:rPr>
          <w:rStyle w:val="element-citation"/>
          <w:rFonts w:ascii="Arial" w:hAnsi="Arial"/>
        </w:rPr>
        <w:t>2008</w:t>
      </w:r>
      <w:r>
        <w:rPr>
          <w:rStyle w:val="element-citation"/>
          <w:rFonts w:ascii="Arial" w:hAnsi="Arial"/>
        </w:rPr>
        <w:t>).</w:t>
      </w:r>
      <w:proofErr w:type="gramEnd"/>
      <w:r>
        <w:rPr>
          <w:rStyle w:val="element-citation"/>
          <w:rFonts w:ascii="Arial" w:hAnsi="Arial"/>
        </w:rPr>
        <w:t xml:space="preserve"> </w:t>
      </w:r>
      <w:r w:rsidRPr="0087072B">
        <w:rPr>
          <w:rStyle w:val="element-citation"/>
          <w:rFonts w:ascii="Arial" w:hAnsi="Arial"/>
        </w:rPr>
        <w:t xml:space="preserve">Serial section scanning electron microscopy of adult brain tissue using focused ion beam milling.  </w:t>
      </w:r>
      <w:r w:rsidRPr="00B27948">
        <w:rPr>
          <w:rStyle w:val="ref-journal"/>
          <w:rFonts w:ascii="Arial" w:hAnsi="Arial"/>
        </w:rPr>
        <w:t xml:space="preserve">J. </w:t>
      </w:r>
      <w:proofErr w:type="spellStart"/>
      <w:r w:rsidRPr="00B27948">
        <w:rPr>
          <w:rStyle w:val="ref-journal"/>
          <w:rFonts w:ascii="Arial" w:hAnsi="Arial"/>
        </w:rPr>
        <w:t>Neurosci</w:t>
      </w:r>
      <w:proofErr w:type="spellEnd"/>
      <w:r w:rsidRPr="0087072B">
        <w:rPr>
          <w:rStyle w:val="ref-journal"/>
          <w:rFonts w:ascii="Arial" w:hAnsi="Arial"/>
          <w:i/>
        </w:rPr>
        <w:t>.</w:t>
      </w:r>
      <w:r w:rsidRPr="0087072B">
        <w:rPr>
          <w:rStyle w:val="element-citation"/>
          <w:rFonts w:ascii="Arial" w:hAnsi="Arial"/>
        </w:rPr>
        <w:t xml:space="preserve"> </w:t>
      </w:r>
      <w:r w:rsidRPr="00B27948">
        <w:rPr>
          <w:rStyle w:val="ref-vol"/>
          <w:rFonts w:ascii="Arial" w:hAnsi="Arial"/>
          <w:i/>
        </w:rPr>
        <w:t>28</w:t>
      </w:r>
      <w:r w:rsidRPr="0087072B">
        <w:rPr>
          <w:rStyle w:val="ref-vol"/>
          <w:rFonts w:ascii="Arial" w:hAnsi="Arial"/>
        </w:rPr>
        <w:t xml:space="preserve">, </w:t>
      </w:r>
      <w:r w:rsidRPr="0087072B">
        <w:rPr>
          <w:rStyle w:val="element-citation"/>
          <w:rFonts w:ascii="Arial" w:hAnsi="Arial"/>
        </w:rPr>
        <w:t>2959-2964.</w:t>
      </w:r>
      <w:bookmarkEnd w:id="220"/>
    </w:p>
    <w:p w14:paraId="7CB8504F" w14:textId="77777777" w:rsidR="007B0246" w:rsidRDefault="007B0246" w:rsidP="007B0246">
      <w:pPr>
        <w:pStyle w:val="ListParagraph"/>
        <w:spacing w:after="240"/>
        <w:ind w:left="0"/>
        <w:contextualSpacing w:val="0"/>
        <w:rPr>
          <w:rFonts w:ascii="Arial" w:hAnsi="Arial" w:cs="Arial"/>
          <w:noProof/>
          <w:szCs w:val="20"/>
        </w:rPr>
      </w:pPr>
      <w:proofErr w:type="spellStart"/>
      <w:r w:rsidRPr="005845C7">
        <w:rPr>
          <w:rFonts w:ascii="Arial" w:eastAsiaTheme="minorEastAsia" w:hAnsi="Arial"/>
          <w:color w:val="000000"/>
          <w:szCs w:val="32"/>
          <w:lang w:eastAsia="ja-JP"/>
        </w:rPr>
        <w:t>Kolodziejczyk</w:t>
      </w:r>
      <w:proofErr w:type="spellEnd"/>
      <w:r>
        <w:rPr>
          <w:rFonts w:ascii="Arial" w:eastAsiaTheme="minorEastAsia" w:hAnsi="Arial"/>
          <w:color w:val="000000"/>
          <w:szCs w:val="32"/>
          <w:lang w:eastAsia="ja-JP"/>
        </w:rPr>
        <w:t xml:space="preserve">, A., Sun, X., Meinertzhagen, I.A., and </w:t>
      </w:r>
      <w:proofErr w:type="spellStart"/>
      <w:r>
        <w:rPr>
          <w:rFonts w:ascii="Arial" w:eastAsiaTheme="minorEastAsia" w:hAnsi="Arial"/>
          <w:color w:val="000000"/>
          <w:szCs w:val="32"/>
          <w:lang w:eastAsia="ja-JP"/>
        </w:rPr>
        <w:t>N</w:t>
      </w:r>
      <w:r>
        <w:rPr>
          <w:rFonts w:ascii="Arial" w:hAnsi="Arial" w:cs="Arial"/>
          <w:noProof/>
          <w:szCs w:val="20"/>
        </w:rPr>
        <w:t>ässel</w:t>
      </w:r>
      <w:proofErr w:type="spellEnd"/>
      <w:r>
        <w:rPr>
          <w:rFonts w:ascii="Arial" w:hAnsi="Arial" w:cs="Arial"/>
          <w:noProof/>
          <w:szCs w:val="20"/>
        </w:rPr>
        <w:t xml:space="preserve">, D.R. (2008). Glutamate, GABA and acetylcholine signaling components in the lamina of the </w:t>
      </w:r>
      <w:r w:rsidRPr="005845C7">
        <w:rPr>
          <w:rFonts w:ascii="Arial" w:hAnsi="Arial" w:cs="Arial"/>
          <w:i/>
          <w:noProof/>
          <w:szCs w:val="20"/>
        </w:rPr>
        <w:t>Drosophila</w:t>
      </w:r>
      <w:r>
        <w:rPr>
          <w:rFonts w:ascii="Arial" w:hAnsi="Arial" w:cs="Arial"/>
          <w:noProof/>
          <w:szCs w:val="20"/>
        </w:rPr>
        <w:t xml:space="preserve"> visual system. </w:t>
      </w:r>
      <w:r w:rsidRPr="00B27948">
        <w:rPr>
          <w:rFonts w:ascii="Arial" w:hAnsi="Arial" w:cs="Arial"/>
          <w:noProof/>
          <w:szCs w:val="20"/>
        </w:rPr>
        <w:t>PLoS ONE</w:t>
      </w:r>
      <w:r>
        <w:rPr>
          <w:rFonts w:ascii="Arial" w:hAnsi="Arial" w:cs="Arial"/>
          <w:noProof/>
          <w:szCs w:val="20"/>
        </w:rPr>
        <w:t xml:space="preserve"> </w:t>
      </w:r>
      <w:r w:rsidRPr="00B27948">
        <w:rPr>
          <w:rFonts w:ascii="Arial" w:hAnsi="Arial" w:cs="Arial"/>
          <w:i/>
          <w:noProof/>
          <w:szCs w:val="20"/>
        </w:rPr>
        <w:t>3</w:t>
      </w:r>
      <w:r>
        <w:rPr>
          <w:rFonts w:ascii="Arial" w:hAnsi="Arial" w:cs="Arial"/>
          <w:noProof/>
          <w:szCs w:val="20"/>
        </w:rPr>
        <w:t>, e2110.</w:t>
      </w:r>
      <w:bookmarkEnd w:id="219"/>
    </w:p>
    <w:p w14:paraId="45EDF12B" w14:textId="77777777" w:rsidR="007B0246" w:rsidRPr="00F56FD0" w:rsidRDefault="007B0246" w:rsidP="007B0246">
      <w:pPr>
        <w:pStyle w:val="ListParagraph"/>
        <w:spacing w:before="120" w:after="240"/>
        <w:ind w:left="0"/>
        <w:contextualSpacing w:val="0"/>
        <w:rPr>
          <w:rFonts w:ascii="Arial" w:hAnsi="Arial" w:cs="Arial"/>
        </w:rPr>
      </w:pPr>
      <w:bookmarkStart w:id="221" w:name="_Ref455853837"/>
      <w:bookmarkStart w:id="222" w:name="_Ref455424302"/>
      <w:proofErr w:type="spellStart"/>
      <w:proofErr w:type="gramStart"/>
      <w:r w:rsidRPr="00F601AD">
        <w:rPr>
          <w:rFonts w:ascii="Arial" w:eastAsiaTheme="minorEastAsia" w:hAnsi="Arial" w:cs="Arial"/>
          <w:lang w:eastAsia="ja-JP"/>
        </w:rPr>
        <w:t>Kvon</w:t>
      </w:r>
      <w:proofErr w:type="spellEnd"/>
      <w:r w:rsidRPr="00F601AD">
        <w:rPr>
          <w:rFonts w:ascii="Arial" w:eastAsiaTheme="minorEastAsia" w:hAnsi="Arial" w:cs="Arial"/>
          <w:lang w:eastAsia="ja-JP"/>
        </w:rPr>
        <w:t xml:space="preserve">, E.Z., </w:t>
      </w:r>
      <w:proofErr w:type="spellStart"/>
      <w:r w:rsidRPr="00B27948">
        <w:rPr>
          <w:rFonts w:ascii="Arial" w:hAnsi="Arial"/>
        </w:rPr>
        <w:t>Kazmar</w:t>
      </w:r>
      <w:proofErr w:type="spellEnd"/>
      <w:r>
        <w:rPr>
          <w:rFonts w:ascii="Arial" w:hAnsi="Arial"/>
        </w:rPr>
        <w:t>,</w:t>
      </w:r>
      <w:r w:rsidRPr="00B27948">
        <w:rPr>
          <w:rFonts w:ascii="Arial" w:hAnsi="Arial"/>
        </w:rPr>
        <w:t xml:space="preserve"> T</w:t>
      </w:r>
      <w:r>
        <w:rPr>
          <w:rFonts w:ascii="Arial" w:hAnsi="Arial"/>
        </w:rPr>
        <w:t>.</w:t>
      </w:r>
      <w:r w:rsidRPr="00B27948">
        <w:rPr>
          <w:rFonts w:ascii="Arial" w:hAnsi="Arial"/>
        </w:rPr>
        <w:t xml:space="preserve">, </w:t>
      </w:r>
      <w:proofErr w:type="spellStart"/>
      <w:r w:rsidRPr="00B27948">
        <w:rPr>
          <w:rFonts w:ascii="Arial" w:hAnsi="Arial"/>
        </w:rPr>
        <w:t>Stampfel</w:t>
      </w:r>
      <w:proofErr w:type="spellEnd"/>
      <w:r>
        <w:rPr>
          <w:rFonts w:ascii="Arial" w:hAnsi="Arial"/>
        </w:rPr>
        <w:t>,</w:t>
      </w:r>
      <w:r w:rsidRPr="00B27948">
        <w:rPr>
          <w:rFonts w:ascii="Arial" w:hAnsi="Arial"/>
        </w:rPr>
        <w:t xml:space="preserve"> G</w:t>
      </w:r>
      <w:r>
        <w:rPr>
          <w:rFonts w:ascii="Arial" w:hAnsi="Arial"/>
        </w:rPr>
        <w:t>.</w:t>
      </w:r>
      <w:r w:rsidRPr="00B27948">
        <w:rPr>
          <w:rFonts w:ascii="Arial" w:hAnsi="Arial"/>
        </w:rPr>
        <w:t xml:space="preserve">, </w:t>
      </w:r>
      <w:proofErr w:type="spellStart"/>
      <w:r w:rsidRPr="00B27948">
        <w:rPr>
          <w:rFonts w:ascii="Arial" w:hAnsi="Arial"/>
        </w:rPr>
        <w:t>Yáñez</w:t>
      </w:r>
      <w:proofErr w:type="spellEnd"/>
      <w:r w:rsidRPr="00B27948">
        <w:rPr>
          <w:rFonts w:ascii="Arial" w:hAnsi="Arial"/>
        </w:rPr>
        <w:t>-Cuna</w:t>
      </w:r>
      <w:r>
        <w:rPr>
          <w:rFonts w:ascii="Arial" w:hAnsi="Arial"/>
        </w:rPr>
        <w:t>,</w:t>
      </w:r>
      <w:r w:rsidRPr="00B27948">
        <w:rPr>
          <w:rFonts w:ascii="Arial" w:hAnsi="Arial"/>
        </w:rPr>
        <w:t xml:space="preserve"> J</w:t>
      </w:r>
      <w:r>
        <w:rPr>
          <w:rFonts w:ascii="Arial" w:hAnsi="Arial"/>
        </w:rPr>
        <w:t>.</w:t>
      </w:r>
      <w:r w:rsidRPr="00B27948">
        <w:rPr>
          <w:rFonts w:ascii="Arial" w:hAnsi="Arial"/>
        </w:rPr>
        <w:t>O</w:t>
      </w:r>
      <w:r>
        <w:rPr>
          <w:rFonts w:ascii="Arial" w:hAnsi="Arial"/>
        </w:rPr>
        <w:t>.</w:t>
      </w:r>
      <w:r w:rsidRPr="00B27948">
        <w:rPr>
          <w:rFonts w:ascii="Arial" w:hAnsi="Arial"/>
        </w:rPr>
        <w:t xml:space="preserve">, </w:t>
      </w:r>
      <w:proofErr w:type="spellStart"/>
      <w:r w:rsidRPr="00B27948">
        <w:rPr>
          <w:rFonts w:ascii="Arial" w:hAnsi="Arial"/>
        </w:rPr>
        <w:t>Pagani</w:t>
      </w:r>
      <w:proofErr w:type="spellEnd"/>
      <w:r>
        <w:rPr>
          <w:rFonts w:ascii="Arial" w:hAnsi="Arial"/>
        </w:rPr>
        <w:t>,</w:t>
      </w:r>
      <w:r w:rsidRPr="00B27948">
        <w:rPr>
          <w:rFonts w:ascii="Arial" w:hAnsi="Arial"/>
        </w:rPr>
        <w:t xml:space="preserve"> M</w:t>
      </w:r>
      <w:r>
        <w:rPr>
          <w:rFonts w:ascii="Arial" w:hAnsi="Arial"/>
        </w:rPr>
        <w:t>.</w:t>
      </w:r>
      <w:r w:rsidRPr="00B27948">
        <w:rPr>
          <w:rFonts w:ascii="Arial" w:hAnsi="Arial"/>
        </w:rPr>
        <w:t xml:space="preserve">, </w:t>
      </w:r>
      <w:proofErr w:type="spellStart"/>
      <w:r w:rsidRPr="00B27948">
        <w:rPr>
          <w:rFonts w:ascii="Arial" w:hAnsi="Arial"/>
        </w:rPr>
        <w:t>Schernhuber</w:t>
      </w:r>
      <w:proofErr w:type="spellEnd"/>
      <w:r>
        <w:rPr>
          <w:rFonts w:ascii="Arial" w:hAnsi="Arial"/>
        </w:rPr>
        <w:t>,</w:t>
      </w:r>
      <w:r w:rsidRPr="00B27948">
        <w:rPr>
          <w:rFonts w:ascii="Arial" w:hAnsi="Arial"/>
        </w:rPr>
        <w:t xml:space="preserve"> K</w:t>
      </w:r>
      <w:r>
        <w:rPr>
          <w:rFonts w:ascii="Arial" w:hAnsi="Arial"/>
        </w:rPr>
        <w:t>.</w:t>
      </w:r>
      <w:r w:rsidRPr="00B27948">
        <w:rPr>
          <w:rFonts w:ascii="Arial" w:hAnsi="Arial"/>
        </w:rPr>
        <w:t>, Dickson</w:t>
      </w:r>
      <w:r>
        <w:rPr>
          <w:rFonts w:ascii="Arial" w:hAnsi="Arial"/>
        </w:rPr>
        <w:t>,</w:t>
      </w:r>
      <w:r w:rsidRPr="00B27948">
        <w:rPr>
          <w:rFonts w:ascii="Arial" w:hAnsi="Arial"/>
        </w:rPr>
        <w:t xml:space="preserve"> B</w:t>
      </w:r>
      <w:r>
        <w:rPr>
          <w:rFonts w:ascii="Arial" w:hAnsi="Arial"/>
        </w:rPr>
        <w:t>.</w:t>
      </w:r>
      <w:r w:rsidRPr="00B27948">
        <w:rPr>
          <w:rFonts w:ascii="Arial" w:hAnsi="Arial"/>
        </w:rPr>
        <w:t>J</w:t>
      </w:r>
      <w:r>
        <w:rPr>
          <w:rFonts w:ascii="Arial" w:hAnsi="Arial"/>
        </w:rPr>
        <w:t>.</w:t>
      </w:r>
      <w:r w:rsidRPr="00B27948">
        <w:rPr>
          <w:rFonts w:ascii="Arial" w:hAnsi="Arial"/>
        </w:rPr>
        <w:t xml:space="preserve">, </w:t>
      </w:r>
      <w:r>
        <w:rPr>
          <w:rFonts w:ascii="Arial" w:hAnsi="Arial"/>
        </w:rPr>
        <w:t xml:space="preserve">and </w:t>
      </w:r>
      <w:r w:rsidRPr="00B27948">
        <w:rPr>
          <w:rFonts w:ascii="Arial" w:hAnsi="Arial"/>
        </w:rPr>
        <w:t>Stark</w:t>
      </w:r>
      <w:r>
        <w:rPr>
          <w:rFonts w:ascii="Arial" w:hAnsi="Arial"/>
        </w:rPr>
        <w:t>,</w:t>
      </w:r>
      <w:r w:rsidRPr="00B27948">
        <w:rPr>
          <w:rFonts w:ascii="Arial" w:hAnsi="Arial"/>
        </w:rPr>
        <w:t xml:space="preserve"> A.</w:t>
      </w:r>
      <w:r w:rsidRPr="00F601AD">
        <w:rPr>
          <w:rFonts w:ascii="Arial" w:eastAsiaTheme="minorEastAsia" w:hAnsi="Arial" w:cs="Arial"/>
          <w:lang w:eastAsia="ja-JP"/>
        </w:rPr>
        <w:t xml:space="preserve"> </w:t>
      </w:r>
      <w:r>
        <w:rPr>
          <w:rFonts w:ascii="Arial" w:eastAsiaTheme="minorEastAsia" w:hAnsi="Arial" w:cs="Arial"/>
          <w:lang w:eastAsia="ja-JP"/>
        </w:rPr>
        <w:t>(2014).</w:t>
      </w:r>
      <w:proofErr w:type="gramEnd"/>
      <w:r>
        <w:rPr>
          <w:rFonts w:ascii="Arial" w:eastAsiaTheme="minorEastAsia" w:hAnsi="Arial" w:cs="Arial"/>
          <w:lang w:eastAsia="ja-JP"/>
        </w:rPr>
        <w:t xml:space="preserve"> </w:t>
      </w:r>
      <w:proofErr w:type="gramStart"/>
      <w:r w:rsidRPr="00F56FD0">
        <w:rPr>
          <w:rFonts w:ascii="Arial" w:eastAsiaTheme="minorEastAsia" w:hAnsi="Arial" w:cs="Arial"/>
          <w:lang w:eastAsia="ja-JP"/>
        </w:rPr>
        <w:t xml:space="preserve">Genome-scale functional characterization of </w:t>
      </w:r>
      <w:r w:rsidRPr="00B27948">
        <w:rPr>
          <w:rFonts w:ascii="Arial" w:eastAsiaTheme="minorEastAsia" w:hAnsi="Arial" w:cs="Arial"/>
          <w:i/>
          <w:lang w:eastAsia="ja-JP"/>
        </w:rPr>
        <w:t>Drosophila</w:t>
      </w:r>
      <w:r w:rsidRPr="00F56FD0">
        <w:rPr>
          <w:rFonts w:ascii="Arial" w:eastAsiaTheme="minorEastAsia" w:hAnsi="Arial" w:cs="Arial"/>
          <w:lang w:eastAsia="ja-JP"/>
        </w:rPr>
        <w:t xml:space="preserve"> developmental enhancers in vivo.</w:t>
      </w:r>
      <w:proofErr w:type="gramEnd"/>
      <w:r w:rsidRPr="00F56FD0">
        <w:rPr>
          <w:rFonts w:ascii="Arial" w:eastAsiaTheme="minorEastAsia" w:hAnsi="Arial" w:cs="Arial"/>
          <w:lang w:eastAsia="ja-JP"/>
        </w:rPr>
        <w:t xml:space="preserve"> </w:t>
      </w:r>
      <w:r w:rsidRPr="00B27948">
        <w:rPr>
          <w:rFonts w:ascii="Arial" w:eastAsiaTheme="minorEastAsia" w:hAnsi="Arial" w:cs="Arial"/>
          <w:lang w:eastAsia="ja-JP"/>
        </w:rPr>
        <w:t>Nature</w:t>
      </w:r>
      <w:r w:rsidRPr="00F56FD0">
        <w:rPr>
          <w:rFonts w:ascii="Arial" w:eastAsiaTheme="minorEastAsia" w:hAnsi="Arial" w:cs="Arial"/>
          <w:lang w:eastAsia="ja-JP"/>
        </w:rPr>
        <w:t xml:space="preserve"> </w:t>
      </w:r>
      <w:r w:rsidRPr="00B27948">
        <w:rPr>
          <w:rFonts w:ascii="Arial" w:eastAsiaTheme="minorEastAsia" w:hAnsi="Arial" w:cs="Arial"/>
          <w:bCs/>
          <w:i/>
          <w:lang w:eastAsia="ja-JP"/>
        </w:rPr>
        <w:t>512</w:t>
      </w:r>
      <w:r w:rsidRPr="00F56FD0">
        <w:rPr>
          <w:rFonts w:ascii="Arial" w:eastAsiaTheme="minorEastAsia" w:hAnsi="Arial" w:cs="Arial"/>
          <w:lang w:eastAsia="ja-JP"/>
        </w:rPr>
        <w:t>, 91-95.</w:t>
      </w:r>
      <w:bookmarkEnd w:id="221"/>
    </w:p>
    <w:p w14:paraId="5449CBDF" w14:textId="77777777" w:rsidR="007B0246" w:rsidRPr="00C6001F" w:rsidRDefault="007B0246" w:rsidP="007B0246">
      <w:pPr>
        <w:pStyle w:val="ListParagraph"/>
        <w:spacing w:after="240"/>
        <w:ind w:left="0"/>
        <w:contextualSpacing w:val="0"/>
        <w:rPr>
          <w:rFonts w:ascii="Arial" w:hAnsi="Arial" w:cs="Arial"/>
          <w:noProof/>
          <w:szCs w:val="20"/>
        </w:rPr>
      </w:pPr>
      <w:proofErr w:type="gramStart"/>
      <w:r>
        <w:rPr>
          <w:rFonts w:ascii="Arial" w:hAnsi="Arial" w:cs="Times New Roman"/>
        </w:rPr>
        <w:t>Liu, W.W., and Wilson, R.I. (</w:t>
      </w:r>
      <w:r w:rsidRPr="00825A6E">
        <w:rPr>
          <w:rFonts w:ascii="Arial" w:hAnsi="Arial" w:cs="Times New Roman"/>
        </w:rPr>
        <w:t>2013</w:t>
      </w:r>
      <w:r>
        <w:rPr>
          <w:rFonts w:ascii="Arial" w:hAnsi="Arial" w:cs="Times New Roman"/>
        </w:rPr>
        <w:t>).</w:t>
      </w:r>
      <w:proofErr w:type="gramEnd"/>
      <w:r>
        <w:rPr>
          <w:rFonts w:ascii="Arial" w:hAnsi="Arial" w:cs="Times New Roman"/>
        </w:rPr>
        <w:t xml:space="preserve"> </w:t>
      </w:r>
      <w:r w:rsidRPr="00825A6E">
        <w:rPr>
          <w:rFonts w:ascii="Arial" w:hAnsi="Arial" w:cs="Times New Roman"/>
        </w:rPr>
        <w:t xml:space="preserve">Glutamate is an inhibitory neurotransmitter in the </w:t>
      </w:r>
      <w:r w:rsidRPr="00825A6E">
        <w:rPr>
          <w:rFonts w:ascii="Arial" w:hAnsi="Arial" w:cs="Times New Roman"/>
          <w:i/>
        </w:rPr>
        <w:t>Drosophila</w:t>
      </w:r>
      <w:r w:rsidRPr="00825A6E">
        <w:rPr>
          <w:rFonts w:ascii="Arial" w:hAnsi="Arial" w:cs="Times New Roman"/>
        </w:rPr>
        <w:t xml:space="preserve"> olfactory system. </w:t>
      </w:r>
      <w:r>
        <w:rPr>
          <w:rFonts w:ascii="Arial" w:hAnsi="Arial" w:cs="Times New Roman"/>
        </w:rPr>
        <w:t xml:space="preserve"> </w:t>
      </w:r>
      <w:r w:rsidRPr="00B27948">
        <w:rPr>
          <w:rFonts w:ascii="Arial" w:hAnsi="Arial" w:cs="Arial"/>
          <w:noProof/>
          <w:szCs w:val="20"/>
        </w:rPr>
        <w:t>Proc. Natl. Acad. Sci. USA</w:t>
      </w:r>
      <w:r>
        <w:rPr>
          <w:rFonts w:ascii="Arial" w:hAnsi="Arial" w:cs="Arial"/>
          <w:i/>
          <w:noProof/>
          <w:szCs w:val="20"/>
        </w:rPr>
        <w:t xml:space="preserve"> </w:t>
      </w:r>
      <w:r w:rsidRPr="00B27948">
        <w:rPr>
          <w:rFonts w:ascii="Arial" w:hAnsi="Arial" w:cs="Times New Roman"/>
          <w:i/>
        </w:rPr>
        <w:t>110</w:t>
      </w:r>
      <w:r>
        <w:rPr>
          <w:rFonts w:ascii="Arial" w:hAnsi="Arial" w:cs="Times New Roman"/>
        </w:rPr>
        <w:t xml:space="preserve">, </w:t>
      </w:r>
      <w:r w:rsidRPr="00825A6E">
        <w:rPr>
          <w:rFonts w:ascii="Arial" w:hAnsi="Arial" w:cs="Times New Roman"/>
        </w:rPr>
        <w:t>10294-10299</w:t>
      </w:r>
      <w:bookmarkEnd w:id="222"/>
      <w:r>
        <w:rPr>
          <w:rFonts w:ascii="Arial" w:hAnsi="Arial" w:cs="Times New Roman"/>
        </w:rPr>
        <w:t>.</w:t>
      </w:r>
    </w:p>
    <w:p w14:paraId="2E1F0E44" w14:textId="77777777" w:rsidR="007B0246" w:rsidRDefault="007B0246" w:rsidP="007B0246">
      <w:pPr>
        <w:pStyle w:val="ListParagraph"/>
        <w:spacing w:after="240"/>
        <w:ind w:left="0"/>
        <w:contextualSpacing w:val="0"/>
        <w:rPr>
          <w:rFonts w:ascii="Arial" w:hAnsi="Arial" w:cs="Arial"/>
          <w:noProof/>
          <w:szCs w:val="20"/>
        </w:rPr>
      </w:pPr>
      <w:bookmarkStart w:id="223" w:name="_Ref460496931"/>
      <w:proofErr w:type="gramStart"/>
      <w:r>
        <w:rPr>
          <w:rFonts w:ascii="Arial" w:hAnsi="Arial" w:cs="Times New Roman"/>
        </w:rPr>
        <w:lastRenderedPageBreak/>
        <w:t xml:space="preserve">Leong, J.C.S., </w:t>
      </w:r>
      <w:proofErr w:type="spellStart"/>
      <w:r>
        <w:rPr>
          <w:rFonts w:ascii="Arial" w:hAnsi="Arial" w:cs="Times New Roman"/>
        </w:rPr>
        <w:t>Esch</w:t>
      </w:r>
      <w:proofErr w:type="spellEnd"/>
      <w:r>
        <w:rPr>
          <w:rFonts w:ascii="Arial" w:hAnsi="Arial" w:cs="Times New Roman"/>
        </w:rPr>
        <w:t xml:space="preserve">, J.J., Poole, B., </w:t>
      </w:r>
      <w:proofErr w:type="spellStart"/>
      <w:r>
        <w:rPr>
          <w:rFonts w:ascii="Arial" w:hAnsi="Arial" w:cs="Times New Roman"/>
        </w:rPr>
        <w:t>Ganguli</w:t>
      </w:r>
      <w:proofErr w:type="spellEnd"/>
      <w:r>
        <w:rPr>
          <w:rFonts w:ascii="Arial" w:hAnsi="Arial" w:cs="Times New Roman"/>
        </w:rPr>
        <w:t>, S., and Clandinin, T.R. (2016).</w:t>
      </w:r>
      <w:proofErr w:type="gramEnd"/>
      <w:r>
        <w:rPr>
          <w:rFonts w:ascii="Arial" w:hAnsi="Arial" w:cs="Times New Roman"/>
        </w:rPr>
        <w:t xml:space="preserve"> Direction selectivity in </w:t>
      </w:r>
      <w:r w:rsidRPr="00F56FD0">
        <w:rPr>
          <w:rFonts w:ascii="Arial" w:hAnsi="Arial" w:cs="Times New Roman"/>
          <w:i/>
        </w:rPr>
        <w:t>Drosophila</w:t>
      </w:r>
      <w:r>
        <w:rPr>
          <w:rFonts w:ascii="Arial" w:hAnsi="Arial" w:cs="Times New Roman"/>
        </w:rPr>
        <w:t xml:space="preserve"> emerges from preferred-direction enhancement and null-direction suppression. </w:t>
      </w:r>
      <w:r w:rsidRPr="00B27948">
        <w:rPr>
          <w:rStyle w:val="jrnl"/>
          <w:rFonts w:ascii="Arial" w:hAnsi="Arial" w:cs="Times New Roman"/>
        </w:rPr>
        <w:t xml:space="preserve">J. </w:t>
      </w:r>
      <w:proofErr w:type="spellStart"/>
      <w:r w:rsidRPr="00B27948">
        <w:rPr>
          <w:rStyle w:val="jrnl"/>
          <w:rFonts w:ascii="Arial" w:hAnsi="Arial" w:cs="Times New Roman"/>
        </w:rPr>
        <w:t>Neurosci</w:t>
      </w:r>
      <w:proofErr w:type="spellEnd"/>
      <w:r>
        <w:rPr>
          <w:rFonts w:ascii="Arial" w:hAnsi="Arial" w:cs="Times New Roman"/>
          <w:i/>
        </w:rPr>
        <w:t>.</w:t>
      </w:r>
      <w:r w:rsidRPr="00C36850">
        <w:rPr>
          <w:rFonts w:ascii="Arial" w:hAnsi="Arial" w:cs="Times New Roman"/>
        </w:rPr>
        <w:t xml:space="preserve"> </w:t>
      </w:r>
      <w:r w:rsidRPr="00B27948">
        <w:rPr>
          <w:rFonts w:ascii="Arial" w:hAnsi="Arial" w:cs="Times New Roman"/>
          <w:i/>
        </w:rPr>
        <w:t>36</w:t>
      </w:r>
      <w:r w:rsidRPr="008A3237">
        <w:rPr>
          <w:rFonts w:ascii="Arial" w:hAnsi="Arial" w:cs="Times New Roman"/>
        </w:rPr>
        <w:t xml:space="preserve">, </w:t>
      </w:r>
      <w:r>
        <w:rPr>
          <w:rFonts w:ascii="Arial" w:hAnsi="Arial" w:cs="Times New Roman"/>
        </w:rPr>
        <w:t>8078</w:t>
      </w:r>
      <w:r w:rsidRPr="00C36850">
        <w:rPr>
          <w:rFonts w:ascii="Arial" w:hAnsi="Arial" w:cs="Times New Roman"/>
        </w:rPr>
        <w:t>-</w:t>
      </w:r>
      <w:r>
        <w:rPr>
          <w:rFonts w:ascii="Arial" w:hAnsi="Arial" w:cs="Times New Roman"/>
        </w:rPr>
        <w:t>8092</w:t>
      </w:r>
      <w:bookmarkStart w:id="224" w:name="_Ref460496471"/>
      <w:r w:rsidRPr="00C36850">
        <w:rPr>
          <w:rFonts w:ascii="Arial" w:hAnsi="Arial" w:cs="Times New Roman"/>
        </w:rPr>
        <w:t>.</w:t>
      </w:r>
      <w:bookmarkEnd w:id="223"/>
      <w:bookmarkEnd w:id="224"/>
    </w:p>
    <w:p w14:paraId="787321E3" w14:textId="77777777" w:rsidR="007B0246" w:rsidRPr="0087072B" w:rsidRDefault="007B0246" w:rsidP="007B0246">
      <w:pPr>
        <w:pStyle w:val="ListParagraph"/>
        <w:widowControl w:val="0"/>
        <w:autoSpaceDE w:val="0"/>
        <w:autoSpaceDN w:val="0"/>
        <w:adjustRightInd w:val="0"/>
        <w:spacing w:after="240"/>
        <w:ind w:left="0"/>
        <w:contextualSpacing w:val="0"/>
        <w:rPr>
          <w:rFonts w:ascii="Helvetica" w:eastAsiaTheme="minorEastAsia" w:hAnsi="Helvetica" w:cs="Helvetica"/>
          <w:lang w:eastAsia="ja-JP"/>
        </w:rPr>
      </w:pPr>
      <w:bookmarkStart w:id="225" w:name="_Ref455853376"/>
      <w:proofErr w:type="gramStart"/>
      <w:r>
        <w:rPr>
          <w:rFonts w:ascii="Helvetica" w:eastAsiaTheme="minorEastAsia" w:hAnsi="Helvetica" w:cs="Helvetica"/>
          <w:lang w:eastAsia="ja-JP"/>
        </w:rPr>
        <w:t>Luan, H.</w:t>
      </w:r>
      <w:r w:rsidRPr="00EA4B85">
        <w:rPr>
          <w:rFonts w:ascii="Helvetica" w:eastAsiaTheme="minorEastAsia" w:hAnsi="Helvetica" w:cs="Helvetica"/>
          <w:lang w:eastAsia="ja-JP"/>
        </w:rPr>
        <w:t>, Peabody</w:t>
      </w:r>
      <w:r>
        <w:rPr>
          <w:rFonts w:ascii="Helvetica" w:eastAsiaTheme="minorEastAsia" w:hAnsi="Helvetica" w:cs="Helvetica"/>
          <w:lang w:eastAsia="ja-JP"/>
        </w:rPr>
        <w:t>,</w:t>
      </w:r>
      <w:r w:rsidRPr="00EA4B85">
        <w:rPr>
          <w:rFonts w:ascii="Helvetica" w:eastAsiaTheme="minorEastAsia" w:hAnsi="Helvetica" w:cs="Helvetica"/>
          <w:lang w:eastAsia="ja-JP"/>
        </w:rPr>
        <w:t xml:space="preserve"> N</w:t>
      </w:r>
      <w:r>
        <w:rPr>
          <w:rFonts w:ascii="Helvetica" w:eastAsiaTheme="minorEastAsia" w:hAnsi="Helvetica" w:cs="Helvetica"/>
          <w:lang w:eastAsia="ja-JP"/>
        </w:rPr>
        <w:t>.</w:t>
      </w:r>
      <w:r w:rsidRPr="00EA4B85">
        <w:rPr>
          <w:rFonts w:ascii="Helvetica" w:eastAsiaTheme="minorEastAsia" w:hAnsi="Helvetica" w:cs="Helvetica"/>
          <w:lang w:eastAsia="ja-JP"/>
        </w:rPr>
        <w:t>C</w:t>
      </w:r>
      <w:r>
        <w:rPr>
          <w:rFonts w:ascii="Helvetica" w:eastAsiaTheme="minorEastAsia" w:hAnsi="Helvetica" w:cs="Helvetica"/>
          <w:lang w:eastAsia="ja-JP"/>
        </w:rPr>
        <w:t>.</w:t>
      </w:r>
      <w:r w:rsidRPr="00EA4B85">
        <w:rPr>
          <w:rFonts w:ascii="Helvetica" w:eastAsiaTheme="minorEastAsia" w:hAnsi="Helvetica" w:cs="Helvetica"/>
          <w:lang w:eastAsia="ja-JP"/>
        </w:rPr>
        <w:t>, Vinson</w:t>
      </w:r>
      <w:r>
        <w:rPr>
          <w:rFonts w:ascii="Helvetica" w:eastAsiaTheme="minorEastAsia" w:hAnsi="Helvetica" w:cs="Helvetica"/>
          <w:lang w:eastAsia="ja-JP"/>
        </w:rPr>
        <w:t>,</w:t>
      </w:r>
      <w:r w:rsidRPr="00EA4B85">
        <w:rPr>
          <w:rFonts w:ascii="Helvetica" w:eastAsiaTheme="minorEastAsia" w:hAnsi="Helvetica" w:cs="Helvetica"/>
          <w:lang w:eastAsia="ja-JP"/>
        </w:rPr>
        <w:t xml:space="preserve"> C</w:t>
      </w:r>
      <w:r>
        <w:rPr>
          <w:rFonts w:ascii="Helvetica" w:eastAsiaTheme="minorEastAsia" w:hAnsi="Helvetica" w:cs="Helvetica"/>
          <w:lang w:eastAsia="ja-JP"/>
        </w:rPr>
        <w:t>.R., and</w:t>
      </w:r>
      <w:r w:rsidRPr="00EA4B85">
        <w:rPr>
          <w:rFonts w:ascii="Helvetica" w:eastAsiaTheme="minorEastAsia" w:hAnsi="Helvetica" w:cs="Helvetica"/>
          <w:lang w:eastAsia="ja-JP"/>
        </w:rPr>
        <w:t xml:space="preserve"> White</w:t>
      </w:r>
      <w:r>
        <w:rPr>
          <w:rFonts w:ascii="Helvetica" w:eastAsiaTheme="minorEastAsia" w:hAnsi="Helvetica" w:cs="Helvetica"/>
          <w:lang w:eastAsia="ja-JP"/>
        </w:rPr>
        <w:t>,</w:t>
      </w:r>
      <w:r w:rsidRPr="00EA4B85">
        <w:rPr>
          <w:rFonts w:ascii="Helvetica" w:eastAsiaTheme="minorEastAsia" w:hAnsi="Helvetica" w:cs="Helvetica"/>
          <w:lang w:eastAsia="ja-JP"/>
        </w:rPr>
        <w:t xml:space="preserve"> B</w:t>
      </w:r>
      <w:r>
        <w:rPr>
          <w:rFonts w:ascii="Helvetica" w:eastAsiaTheme="minorEastAsia" w:hAnsi="Helvetica" w:cs="Helvetica"/>
          <w:lang w:eastAsia="ja-JP"/>
        </w:rPr>
        <w:t>.</w:t>
      </w:r>
      <w:r w:rsidRPr="00EA4B85">
        <w:rPr>
          <w:rFonts w:ascii="Helvetica" w:eastAsiaTheme="minorEastAsia" w:hAnsi="Helvetica" w:cs="Helvetica"/>
          <w:lang w:eastAsia="ja-JP"/>
        </w:rPr>
        <w:t xml:space="preserve">H. </w:t>
      </w:r>
      <w:r>
        <w:rPr>
          <w:rFonts w:ascii="Helvetica" w:eastAsiaTheme="minorEastAsia" w:hAnsi="Helvetica" w:cs="Helvetica"/>
          <w:lang w:eastAsia="ja-JP"/>
        </w:rPr>
        <w:t>(</w:t>
      </w:r>
      <w:r w:rsidRPr="0087072B">
        <w:rPr>
          <w:rFonts w:ascii="Helvetica" w:eastAsiaTheme="minorEastAsia" w:hAnsi="Helvetica" w:cs="Helvetica"/>
          <w:lang w:eastAsia="ja-JP"/>
        </w:rPr>
        <w:t>2006</w:t>
      </w:r>
      <w:r>
        <w:rPr>
          <w:rFonts w:ascii="Helvetica" w:eastAsiaTheme="minorEastAsia" w:hAnsi="Helvetica" w:cs="Helvetica"/>
          <w:lang w:eastAsia="ja-JP"/>
        </w:rPr>
        <w:t>).</w:t>
      </w:r>
      <w:proofErr w:type="gramEnd"/>
      <w:r>
        <w:rPr>
          <w:rFonts w:ascii="Helvetica" w:eastAsiaTheme="minorEastAsia" w:hAnsi="Helvetica" w:cs="Helvetica"/>
          <w:lang w:eastAsia="ja-JP"/>
        </w:rPr>
        <w:t xml:space="preserve"> </w:t>
      </w:r>
      <w:proofErr w:type="gramStart"/>
      <w:r w:rsidRPr="0087072B">
        <w:rPr>
          <w:rFonts w:ascii="Helvetica" w:eastAsiaTheme="minorEastAsia" w:hAnsi="Helvetica" w:cs="Helvetica"/>
          <w:lang w:eastAsia="ja-JP"/>
        </w:rPr>
        <w:t>Refined spatial manipulation of neuronal function by combinatorial restriction of tra</w:t>
      </w:r>
      <w:r>
        <w:rPr>
          <w:rFonts w:ascii="Helvetica" w:eastAsiaTheme="minorEastAsia" w:hAnsi="Helvetica" w:cs="Helvetica"/>
          <w:lang w:eastAsia="ja-JP"/>
        </w:rPr>
        <w:t>nsgene expression.</w:t>
      </w:r>
      <w:proofErr w:type="gramEnd"/>
      <w:r w:rsidRPr="0087072B">
        <w:rPr>
          <w:rFonts w:ascii="Helvetica" w:eastAsiaTheme="minorEastAsia" w:hAnsi="Helvetica" w:cs="Helvetica"/>
          <w:lang w:eastAsia="ja-JP"/>
        </w:rPr>
        <w:t xml:space="preserve"> </w:t>
      </w:r>
      <w:r w:rsidRPr="00B27948">
        <w:rPr>
          <w:rFonts w:ascii="Helvetica" w:eastAsiaTheme="minorEastAsia" w:hAnsi="Helvetica" w:cs="Helvetica"/>
          <w:lang w:eastAsia="ja-JP"/>
        </w:rPr>
        <w:t>Neuron</w:t>
      </w:r>
      <w:r w:rsidRPr="0087072B">
        <w:rPr>
          <w:rFonts w:ascii="Helvetica" w:eastAsiaTheme="minorEastAsia" w:hAnsi="Helvetica" w:cs="Helvetica"/>
          <w:lang w:eastAsia="ja-JP"/>
        </w:rPr>
        <w:t xml:space="preserve"> </w:t>
      </w:r>
      <w:r w:rsidRPr="00B27948">
        <w:rPr>
          <w:rFonts w:ascii="Helvetica" w:eastAsiaTheme="minorEastAsia" w:hAnsi="Helvetica" w:cs="Helvetica"/>
          <w:bCs/>
          <w:i/>
          <w:lang w:eastAsia="ja-JP"/>
        </w:rPr>
        <w:t>52</w:t>
      </w:r>
      <w:r>
        <w:rPr>
          <w:rFonts w:ascii="Helvetica" w:eastAsiaTheme="minorEastAsia" w:hAnsi="Helvetica" w:cs="Helvetica"/>
          <w:lang w:eastAsia="ja-JP"/>
        </w:rPr>
        <w:t>,</w:t>
      </w:r>
      <w:r w:rsidRPr="0087072B">
        <w:rPr>
          <w:rFonts w:ascii="Helvetica" w:eastAsiaTheme="minorEastAsia" w:hAnsi="Helvetica" w:cs="Helvetica"/>
          <w:lang w:eastAsia="ja-JP"/>
        </w:rPr>
        <w:t xml:space="preserve"> 425-436.</w:t>
      </w:r>
      <w:bookmarkEnd w:id="225"/>
    </w:p>
    <w:p w14:paraId="73E803D6" w14:textId="77777777" w:rsidR="007B0246" w:rsidRDefault="007B0246" w:rsidP="007B0246">
      <w:pPr>
        <w:pStyle w:val="ListParagraph"/>
        <w:spacing w:after="240"/>
        <w:ind w:left="0"/>
        <w:contextualSpacing w:val="0"/>
        <w:rPr>
          <w:rFonts w:ascii="Arial" w:hAnsi="Arial" w:cs="Arial"/>
          <w:noProof/>
          <w:szCs w:val="20"/>
        </w:rPr>
      </w:pPr>
      <w:r>
        <w:rPr>
          <w:rFonts w:ascii="Arial" w:hAnsi="Arial" w:cs="Arial"/>
          <w:noProof/>
          <w:szCs w:val="20"/>
        </w:rPr>
        <w:t>Maisak, M.S</w:t>
      </w:r>
      <w:r w:rsidRPr="00E11E4D">
        <w:rPr>
          <w:rFonts w:ascii="Arial" w:hAnsi="Arial" w:cs="Arial"/>
          <w:noProof/>
          <w:szCs w:val="20"/>
        </w:rPr>
        <w:t>.</w:t>
      </w:r>
      <w:r w:rsidRPr="00E11E4D">
        <w:rPr>
          <w:rFonts w:ascii="Arial" w:hAnsi="Arial" w:cs="Arial"/>
          <w:i/>
          <w:noProof/>
          <w:szCs w:val="20"/>
        </w:rPr>
        <w:t xml:space="preserve"> </w:t>
      </w:r>
      <w:r w:rsidRPr="00B27948">
        <w:rPr>
          <w:rFonts w:ascii="Arial" w:hAnsi="Arial"/>
        </w:rPr>
        <w:t>Maisak M</w:t>
      </w:r>
      <w:r>
        <w:rPr>
          <w:rFonts w:ascii="Arial" w:hAnsi="Arial"/>
        </w:rPr>
        <w:t>.</w:t>
      </w:r>
      <w:r w:rsidRPr="00B27948">
        <w:rPr>
          <w:rFonts w:ascii="Arial" w:hAnsi="Arial"/>
        </w:rPr>
        <w:t>S</w:t>
      </w:r>
      <w:r>
        <w:rPr>
          <w:rFonts w:ascii="Arial" w:hAnsi="Arial"/>
        </w:rPr>
        <w:t>.</w:t>
      </w:r>
      <w:r w:rsidRPr="00B27948">
        <w:rPr>
          <w:rFonts w:ascii="Arial" w:hAnsi="Arial"/>
        </w:rPr>
        <w:t>, Haag J</w:t>
      </w:r>
      <w:r>
        <w:rPr>
          <w:rFonts w:ascii="Arial" w:hAnsi="Arial"/>
        </w:rPr>
        <w:t>.</w:t>
      </w:r>
      <w:r w:rsidRPr="00B27948">
        <w:rPr>
          <w:rFonts w:ascii="Arial" w:hAnsi="Arial"/>
        </w:rPr>
        <w:t xml:space="preserve">, </w:t>
      </w:r>
      <w:proofErr w:type="spellStart"/>
      <w:r w:rsidRPr="00B27948">
        <w:rPr>
          <w:rFonts w:ascii="Arial" w:hAnsi="Arial"/>
        </w:rPr>
        <w:t>Ammer</w:t>
      </w:r>
      <w:proofErr w:type="spellEnd"/>
      <w:r w:rsidRPr="00B27948">
        <w:rPr>
          <w:rFonts w:ascii="Arial" w:hAnsi="Arial"/>
        </w:rPr>
        <w:t xml:space="preserve"> G</w:t>
      </w:r>
      <w:r>
        <w:rPr>
          <w:rFonts w:ascii="Arial" w:hAnsi="Arial"/>
        </w:rPr>
        <w:t>.</w:t>
      </w:r>
      <w:r w:rsidRPr="00B27948">
        <w:rPr>
          <w:rFonts w:ascii="Arial" w:hAnsi="Arial"/>
        </w:rPr>
        <w:t xml:space="preserve">, </w:t>
      </w:r>
      <w:proofErr w:type="spellStart"/>
      <w:r w:rsidRPr="00B27948">
        <w:rPr>
          <w:rFonts w:ascii="Arial" w:hAnsi="Arial"/>
        </w:rPr>
        <w:t>Serbe</w:t>
      </w:r>
      <w:proofErr w:type="spellEnd"/>
      <w:r w:rsidRPr="00B27948">
        <w:rPr>
          <w:rFonts w:ascii="Arial" w:hAnsi="Arial"/>
        </w:rPr>
        <w:t xml:space="preserve"> E</w:t>
      </w:r>
      <w:r>
        <w:rPr>
          <w:rFonts w:ascii="Arial" w:hAnsi="Arial"/>
        </w:rPr>
        <w:t>.</w:t>
      </w:r>
      <w:r w:rsidRPr="00B27948">
        <w:rPr>
          <w:rFonts w:ascii="Arial" w:hAnsi="Arial"/>
        </w:rPr>
        <w:t>, Meier M</w:t>
      </w:r>
      <w:r>
        <w:rPr>
          <w:rFonts w:ascii="Arial" w:hAnsi="Arial"/>
        </w:rPr>
        <w:t>.</w:t>
      </w:r>
      <w:r w:rsidRPr="00B27948">
        <w:rPr>
          <w:rFonts w:ascii="Arial" w:hAnsi="Arial"/>
        </w:rPr>
        <w:t xml:space="preserve">, </w:t>
      </w:r>
      <w:proofErr w:type="spellStart"/>
      <w:r w:rsidRPr="00B27948">
        <w:rPr>
          <w:rFonts w:ascii="Arial" w:hAnsi="Arial"/>
        </w:rPr>
        <w:t>Leonhardt</w:t>
      </w:r>
      <w:proofErr w:type="spellEnd"/>
      <w:r w:rsidRPr="00B27948">
        <w:rPr>
          <w:rFonts w:ascii="Arial" w:hAnsi="Arial"/>
        </w:rPr>
        <w:t xml:space="preserve"> A</w:t>
      </w:r>
      <w:r>
        <w:rPr>
          <w:rFonts w:ascii="Arial" w:hAnsi="Arial"/>
        </w:rPr>
        <w:t>.</w:t>
      </w:r>
      <w:r w:rsidRPr="00B27948">
        <w:rPr>
          <w:rFonts w:ascii="Arial" w:hAnsi="Arial"/>
        </w:rPr>
        <w:t>, Schilling T</w:t>
      </w:r>
      <w:r>
        <w:rPr>
          <w:rFonts w:ascii="Arial" w:hAnsi="Arial"/>
        </w:rPr>
        <w:t>.</w:t>
      </w:r>
      <w:r w:rsidRPr="00B27948">
        <w:rPr>
          <w:rFonts w:ascii="Arial" w:hAnsi="Arial"/>
        </w:rPr>
        <w:t xml:space="preserve">, </w:t>
      </w:r>
      <w:proofErr w:type="spellStart"/>
      <w:r w:rsidRPr="00B27948">
        <w:rPr>
          <w:rFonts w:ascii="Arial" w:hAnsi="Arial"/>
        </w:rPr>
        <w:t>Bahl</w:t>
      </w:r>
      <w:proofErr w:type="spellEnd"/>
      <w:r w:rsidRPr="00B27948">
        <w:rPr>
          <w:rFonts w:ascii="Arial" w:hAnsi="Arial"/>
        </w:rPr>
        <w:t xml:space="preserve"> A</w:t>
      </w:r>
      <w:r>
        <w:rPr>
          <w:rFonts w:ascii="Arial" w:hAnsi="Arial"/>
        </w:rPr>
        <w:t>.</w:t>
      </w:r>
      <w:r w:rsidRPr="00B27948">
        <w:rPr>
          <w:rFonts w:ascii="Arial" w:hAnsi="Arial"/>
        </w:rPr>
        <w:t>, Rubin G</w:t>
      </w:r>
      <w:r>
        <w:rPr>
          <w:rFonts w:ascii="Arial" w:hAnsi="Arial"/>
        </w:rPr>
        <w:t>.</w:t>
      </w:r>
      <w:r w:rsidRPr="00B27948">
        <w:rPr>
          <w:rFonts w:ascii="Arial" w:hAnsi="Arial"/>
        </w:rPr>
        <w:t>M</w:t>
      </w:r>
      <w:r>
        <w:rPr>
          <w:rFonts w:ascii="Arial" w:hAnsi="Arial"/>
        </w:rPr>
        <w:t>.</w:t>
      </w:r>
      <w:r w:rsidRPr="00B27948">
        <w:rPr>
          <w:rFonts w:ascii="Arial" w:hAnsi="Arial"/>
        </w:rPr>
        <w:t xml:space="preserve">, Nern </w:t>
      </w:r>
      <w:r w:rsidRPr="00F77638">
        <w:rPr>
          <w:rFonts w:ascii="Arial" w:hAnsi="Arial"/>
        </w:rPr>
        <w:t xml:space="preserve">A. </w:t>
      </w:r>
      <w:r w:rsidRPr="00036EA6">
        <w:rPr>
          <w:rFonts w:ascii="Arial" w:hAnsi="Arial"/>
        </w:rPr>
        <w:t>Dickson</w:t>
      </w:r>
      <w:r>
        <w:rPr>
          <w:rFonts w:ascii="Arial" w:hAnsi="Arial"/>
        </w:rPr>
        <w:t>,</w:t>
      </w:r>
      <w:r w:rsidRPr="00036EA6">
        <w:rPr>
          <w:rFonts w:ascii="Arial" w:hAnsi="Arial"/>
        </w:rPr>
        <w:t xml:space="preserve"> B</w:t>
      </w:r>
      <w:r>
        <w:rPr>
          <w:rFonts w:ascii="Arial" w:hAnsi="Arial"/>
        </w:rPr>
        <w:t>.</w:t>
      </w:r>
      <w:r w:rsidRPr="00036EA6">
        <w:rPr>
          <w:rFonts w:ascii="Arial" w:hAnsi="Arial"/>
        </w:rPr>
        <w:t>J</w:t>
      </w:r>
      <w:r>
        <w:rPr>
          <w:rFonts w:ascii="Arial" w:hAnsi="Arial"/>
        </w:rPr>
        <w:t>.</w:t>
      </w:r>
      <w:r w:rsidRPr="00036EA6">
        <w:rPr>
          <w:rFonts w:ascii="Arial" w:hAnsi="Arial"/>
        </w:rPr>
        <w:t xml:space="preserve">, </w:t>
      </w:r>
      <w:proofErr w:type="spellStart"/>
      <w:r w:rsidRPr="00036EA6">
        <w:rPr>
          <w:rFonts w:ascii="Arial" w:hAnsi="Arial"/>
        </w:rPr>
        <w:t>Reiff</w:t>
      </w:r>
      <w:proofErr w:type="spellEnd"/>
      <w:r>
        <w:rPr>
          <w:rFonts w:ascii="Arial" w:hAnsi="Arial"/>
        </w:rPr>
        <w:t>,</w:t>
      </w:r>
      <w:r w:rsidRPr="00036EA6">
        <w:rPr>
          <w:rFonts w:ascii="Arial" w:hAnsi="Arial"/>
        </w:rPr>
        <w:t xml:space="preserve"> D</w:t>
      </w:r>
      <w:r>
        <w:rPr>
          <w:rFonts w:ascii="Arial" w:hAnsi="Arial"/>
        </w:rPr>
        <w:t>.</w:t>
      </w:r>
      <w:r w:rsidRPr="00036EA6">
        <w:rPr>
          <w:rFonts w:ascii="Arial" w:hAnsi="Arial"/>
        </w:rPr>
        <w:t>F</w:t>
      </w:r>
      <w:r>
        <w:rPr>
          <w:rFonts w:ascii="Arial" w:hAnsi="Arial"/>
        </w:rPr>
        <w:t>.</w:t>
      </w:r>
      <w:r w:rsidRPr="00036EA6">
        <w:rPr>
          <w:rFonts w:ascii="Arial" w:hAnsi="Arial"/>
        </w:rPr>
        <w:t xml:space="preserve">, </w:t>
      </w:r>
      <w:proofErr w:type="spellStart"/>
      <w:r w:rsidRPr="00036EA6">
        <w:rPr>
          <w:rFonts w:ascii="Arial" w:hAnsi="Arial"/>
        </w:rPr>
        <w:t>Hopp</w:t>
      </w:r>
      <w:proofErr w:type="spellEnd"/>
      <w:r>
        <w:rPr>
          <w:rFonts w:ascii="Arial" w:hAnsi="Arial"/>
        </w:rPr>
        <w:t>,</w:t>
      </w:r>
      <w:r w:rsidRPr="00036EA6">
        <w:rPr>
          <w:rFonts w:ascii="Arial" w:hAnsi="Arial"/>
        </w:rPr>
        <w:t xml:space="preserve"> E</w:t>
      </w:r>
      <w:r>
        <w:rPr>
          <w:rFonts w:ascii="Arial" w:hAnsi="Arial"/>
        </w:rPr>
        <w:t>.</w:t>
      </w:r>
      <w:r w:rsidRPr="00036EA6">
        <w:rPr>
          <w:rFonts w:ascii="Arial" w:hAnsi="Arial"/>
        </w:rPr>
        <w:t xml:space="preserve">, </w:t>
      </w:r>
      <w:r>
        <w:rPr>
          <w:rFonts w:ascii="Arial" w:hAnsi="Arial"/>
        </w:rPr>
        <w:t xml:space="preserve">and </w:t>
      </w:r>
      <w:r w:rsidRPr="00036EA6">
        <w:rPr>
          <w:rFonts w:ascii="Arial" w:hAnsi="Arial"/>
        </w:rPr>
        <w:t>Borst</w:t>
      </w:r>
      <w:r>
        <w:rPr>
          <w:rFonts w:ascii="Arial" w:hAnsi="Arial"/>
        </w:rPr>
        <w:t>,</w:t>
      </w:r>
      <w:r w:rsidRPr="00036EA6">
        <w:rPr>
          <w:rFonts w:ascii="Arial" w:hAnsi="Arial"/>
        </w:rPr>
        <w:t xml:space="preserve"> A.</w:t>
      </w:r>
      <w:r w:rsidRPr="00F77638" w:rsidDel="00F77638">
        <w:rPr>
          <w:rFonts w:ascii="Arial" w:hAnsi="Arial" w:cs="Arial"/>
          <w:noProof/>
          <w:szCs w:val="20"/>
        </w:rPr>
        <w:t xml:space="preserve"> </w:t>
      </w:r>
      <w:r w:rsidRPr="00F77638">
        <w:rPr>
          <w:rFonts w:ascii="Arial" w:hAnsi="Arial" w:cs="Arial"/>
          <w:noProof/>
          <w:szCs w:val="20"/>
        </w:rPr>
        <w:t>(2013).</w:t>
      </w:r>
      <w:r w:rsidRPr="00F77638">
        <w:rPr>
          <w:rFonts w:ascii="Arial" w:hAnsi="Arial" w:cs="Arial"/>
          <w:i/>
          <w:noProof/>
          <w:szCs w:val="20"/>
        </w:rPr>
        <w:t xml:space="preserve"> </w:t>
      </w:r>
      <w:r w:rsidRPr="00F77638">
        <w:rPr>
          <w:rFonts w:ascii="Arial" w:hAnsi="Arial" w:cs="Arial"/>
          <w:noProof/>
          <w:szCs w:val="20"/>
        </w:rPr>
        <w:t xml:space="preserve">A directional tuning map of </w:t>
      </w:r>
      <w:r w:rsidRPr="00F77638">
        <w:rPr>
          <w:rFonts w:ascii="Arial" w:hAnsi="Arial" w:cs="Arial"/>
          <w:i/>
          <w:noProof/>
          <w:szCs w:val="20"/>
        </w:rPr>
        <w:t>Drosophila</w:t>
      </w:r>
      <w:r w:rsidRPr="00F77638">
        <w:rPr>
          <w:rFonts w:ascii="Arial" w:hAnsi="Arial" w:cs="Arial"/>
          <w:noProof/>
          <w:szCs w:val="20"/>
        </w:rPr>
        <w:t xml:space="preserve"> ele</w:t>
      </w:r>
      <w:r>
        <w:rPr>
          <w:rFonts w:ascii="Arial" w:hAnsi="Arial" w:cs="Arial"/>
          <w:noProof/>
          <w:szCs w:val="20"/>
        </w:rPr>
        <w:t xml:space="preserve">mentary motion detectors. </w:t>
      </w:r>
      <w:r w:rsidRPr="00B27948">
        <w:rPr>
          <w:rFonts w:ascii="Arial" w:hAnsi="Arial" w:cs="Arial"/>
          <w:noProof/>
          <w:szCs w:val="20"/>
        </w:rPr>
        <w:t>Nature</w:t>
      </w:r>
      <w:r>
        <w:rPr>
          <w:rFonts w:ascii="Arial" w:hAnsi="Arial" w:cs="Arial"/>
          <w:noProof/>
          <w:szCs w:val="20"/>
        </w:rPr>
        <w:t xml:space="preserve"> </w:t>
      </w:r>
      <w:r w:rsidRPr="00B27948">
        <w:rPr>
          <w:rFonts w:ascii="Arial" w:hAnsi="Arial" w:cs="Arial"/>
          <w:i/>
          <w:noProof/>
          <w:szCs w:val="20"/>
        </w:rPr>
        <w:t>500</w:t>
      </w:r>
      <w:r>
        <w:rPr>
          <w:rFonts w:ascii="Arial" w:hAnsi="Arial" w:cs="Arial"/>
          <w:noProof/>
          <w:szCs w:val="20"/>
        </w:rPr>
        <w:t>, 212-216.</w:t>
      </w:r>
      <w:bookmarkEnd w:id="217"/>
    </w:p>
    <w:p w14:paraId="26E82B0B" w14:textId="77777777" w:rsidR="007B0246" w:rsidRPr="00EC6A06" w:rsidRDefault="007B0246" w:rsidP="007B0246">
      <w:pPr>
        <w:pStyle w:val="ListParagraph"/>
        <w:spacing w:after="240"/>
        <w:ind w:left="0"/>
        <w:contextualSpacing w:val="0"/>
        <w:rPr>
          <w:rFonts w:ascii="Arial" w:hAnsi="Arial" w:cs="Arial"/>
          <w:noProof/>
          <w:szCs w:val="20"/>
        </w:rPr>
      </w:pPr>
      <w:bookmarkStart w:id="226" w:name="_Ref455420960"/>
      <w:bookmarkStart w:id="227" w:name="_Ref455420574"/>
      <w:proofErr w:type="spellStart"/>
      <w:proofErr w:type="gramStart"/>
      <w:r w:rsidRPr="008A3237">
        <w:rPr>
          <w:rFonts w:ascii="Arial" w:hAnsi="Arial" w:cs="Times New Roman"/>
        </w:rPr>
        <w:t>Mauss</w:t>
      </w:r>
      <w:proofErr w:type="spellEnd"/>
      <w:r w:rsidRPr="008A3237">
        <w:rPr>
          <w:rFonts w:ascii="Arial" w:hAnsi="Arial" w:cs="Times New Roman"/>
        </w:rPr>
        <w:t>, A. S., Me</w:t>
      </w:r>
      <w:r>
        <w:rPr>
          <w:rFonts w:ascii="Arial" w:hAnsi="Arial" w:cs="Times New Roman"/>
        </w:rPr>
        <w:t xml:space="preserve">ier, M., </w:t>
      </w:r>
      <w:proofErr w:type="spellStart"/>
      <w:r>
        <w:rPr>
          <w:rFonts w:ascii="Arial" w:hAnsi="Arial" w:cs="Times New Roman"/>
        </w:rPr>
        <w:t>Serbe</w:t>
      </w:r>
      <w:proofErr w:type="spellEnd"/>
      <w:r>
        <w:rPr>
          <w:rFonts w:ascii="Arial" w:hAnsi="Arial" w:cs="Times New Roman"/>
        </w:rPr>
        <w:t>, E., and Borst, A. (</w:t>
      </w:r>
      <w:r w:rsidRPr="008A3237">
        <w:rPr>
          <w:rFonts w:ascii="Arial" w:hAnsi="Arial" w:cs="Times New Roman"/>
        </w:rPr>
        <w:t>2014</w:t>
      </w:r>
      <w:r>
        <w:rPr>
          <w:rFonts w:ascii="Arial" w:hAnsi="Arial" w:cs="Times New Roman"/>
        </w:rPr>
        <w:t>).</w:t>
      </w:r>
      <w:proofErr w:type="gramEnd"/>
      <w:r>
        <w:rPr>
          <w:rFonts w:ascii="Arial" w:hAnsi="Arial" w:cs="Times New Roman"/>
        </w:rPr>
        <w:t xml:space="preserve"> </w:t>
      </w:r>
      <w:proofErr w:type="spellStart"/>
      <w:r w:rsidRPr="00C36850">
        <w:rPr>
          <w:rFonts w:ascii="Arial" w:hAnsi="Arial"/>
        </w:rPr>
        <w:t>Optogenetic</w:t>
      </w:r>
      <w:proofErr w:type="spellEnd"/>
      <w:r w:rsidRPr="00C36850">
        <w:rPr>
          <w:rFonts w:ascii="Arial" w:hAnsi="Arial"/>
        </w:rPr>
        <w:t xml:space="preserve"> and pharmacologic dissection of feedforward inhibition in </w:t>
      </w:r>
      <w:r w:rsidRPr="00C36850">
        <w:rPr>
          <w:rFonts w:ascii="Arial" w:hAnsi="Arial"/>
          <w:i/>
        </w:rPr>
        <w:t>Drosophila</w:t>
      </w:r>
      <w:r w:rsidRPr="00C36850">
        <w:rPr>
          <w:rFonts w:ascii="Arial" w:hAnsi="Arial"/>
        </w:rPr>
        <w:t xml:space="preserve"> motion vision.</w:t>
      </w:r>
      <w:r w:rsidRPr="008A3237">
        <w:rPr>
          <w:rFonts w:ascii="Arial" w:hAnsi="Arial" w:cs="Times New Roman"/>
        </w:rPr>
        <w:t xml:space="preserve">  </w:t>
      </w:r>
      <w:r w:rsidRPr="00B27948">
        <w:rPr>
          <w:rStyle w:val="jrnl"/>
          <w:rFonts w:ascii="Arial" w:hAnsi="Arial" w:cs="Times New Roman"/>
        </w:rPr>
        <w:t xml:space="preserve">J. </w:t>
      </w:r>
      <w:proofErr w:type="spellStart"/>
      <w:r w:rsidRPr="00B27948">
        <w:rPr>
          <w:rStyle w:val="jrnl"/>
          <w:rFonts w:ascii="Arial" w:hAnsi="Arial" w:cs="Times New Roman"/>
        </w:rPr>
        <w:t>Neurosci</w:t>
      </w:r>
      <w:proofErr w:type="spellEnd"/>
      <w:r>
        <w:rPr>
          <w:rFonts w:ascii="Arial" w:hAnsi="Arial" w:cs="Times New Roman"/>
          <w:i/>
        </w:rPr>
        <w:t>.</w:t>
      </w:r>
      <w:r w:rsidRPr="00C36850">
        <w:rPr>
          <w:rFonts w:ascii="Arial" w:hAnsi="Arial" w:cs="Times New Roman"/>
        </w:rPr>
        <w:t xml:space="preserve"> </w:t>
      </w:r>
      <w:r w:rsidRPr="00B27948">
        <w:rPr>
          <w:rFonts w:ascii="Arial" w:hAnsi="Arial" w:cs="Times New Roman"/>
          <w:i/>
        </w:rPr>
        <w:t>34</w:t>
      </w:r>
      <w:r w:rsidRPr="008A3237">
        <w:rPr>
          <w:rFonts w:ascii="Arial" w:hAnsi="Arial" w:cs="Times New Roman"/>
        </w:rPr>
        <w:t xml:space="preserve">, </w:t>
      </w:r>
      <w:r w:rsidRPr="00C36850">
        <w:rPr>
          <w:rFonts w:ascii="Arial" w:hAnsi="Arial" w:cs="Times New Roman"/>
        </w:rPr>
        <w:t>2254-</w:t>
      </w:r>
      <w:r w:rsidRPr="008A3237">
        <w:rPr>
          <w:rFonts w:ascii="Arial" w:hAnsi="Arial" w:cs="Times New Roman"/>
        </w:rPr>
        <w:t>22</w:t>
      </w:r>
      <w:r w:rsidRPr="00C36850">
        <w:rPr>
          <w:rFonts w:ascii="Arial" w:hAnsi="Arial" w:cs="Times New Roman"/>
        </w:rPr>
        <w:t>63.</w:t>
      </w:r>
      <w:bookmarkEnd w:id="226"/>
      <w:r w:rsidRPr="008A3237">
        <w:rPr>
          <w:rFonts w:ascii="Arial" w:hAnsi="Arial" w:cs="Arial"/>
          <w:noProof/>
          <w:szCs w:val="20"/>
        </w:rPr>
        <w:t xml:space="preserve"> </w:t>
      </w:r>
    </w:p>
    <w:p w14:paraId="33C81A0A" w14:textId="77777777" w:rsidR="007B0246" w:rsidRPr="00EC6A06" w:rsidRDefault="007B0246" w:rsidP="007B0246">
      <w:pPr>
        <w:pStyle w:val="ListParagraph"/>
        <w:spacing w:after="240"/>
        <w:ind w:left="0"/>
        <w:contextualSpacing w:val="0"/>
        <w:rPr>
          <w:rFonts w:ascii="Arial" w:hAnsi="Arial" w:cs="Arial"/>
          <w:noProof/>
          <w:szCs w:val="20"/>
        </w:rPr>
      </w:pPr>
      <w:bookmarkStart w:id="228" w:name="_Ref455421032"/>
      <w:proofErr w:type="spellStart"/>
      <w:proofErr w:type="gramStart"/>
      <w:r w:rsidRPr="0005668E">
        <w:rPr>
          <w:rFonts w:ascii="Arial" w:hAnsi="Arial" w:cs="Times New Roman"/>
          <w:szCs w:val="20"/>
        </w:rPr>
        <w:t>Mauss</w:t>
      </w:r>
      <w:proofErr w:type="spellEnd"/>
      <w:r>
        <w:rPr>
          <w:rFonts w:ascii="Arial" w:hAnsi="Arial" w:cs="Times New Roman"/>
          <w:szCs w:val="20"/>
        </w:rPr>
        <w:t>,</w:t>
      </w:r>
      <w:r w:rsidRPr="0005668E">
        <w:rPr>
          <w:rFonts w:ascii="Arial" w:hAnsi="Arial" w:cs="Times New Roman"/>
          <w:szCs w:val="20"/>
        </w:rPr>
        <w:t xml:space="preserve"> A</w:t>
      </w:r>
      <w:r>
        <w:rPr>
          <w:rFonts w:ascii="Arial" w:hAnsi="Arial" w:cs="Times New Roman"/>
          <w:szCs w:val="20"/>
        </w:rPr>
        <w:t>.</w:t>
      </w:r>
      <w:r w:rsidRPr="0005668E">
        <w:rPr>
          <w:rFonts w:ascii="Arial" w:hAnsi="Arial" w:cs="Times New Roman"/>
          <w:szCs w:val="20"/>
        </w:rPr>
        <w:t>S</w:t>
      </w:r>
      <w:r>
        <w:rPr>
          <w:rFonts w:ascii="Arial" w:hAnsi="Arial" w:cs="Times New Roman"/>
          <w:szCs w:val="20"/>
        </w:rPr>
        <w:t>.</w:t>
      </w:r>
      <w:r w:rsidRPr="0005668E">
        <w:rPr>
          <w:rFonts w:ascii="Arial" w:hAnsi="Arial" w:cs="Times New Roman"/>
          <w:szCs w:val="20"/>
        </w:rPr>
        <w:t xml:space="preserve">, </w:t>
      </w:r>
      <w:proofErr w:type="spellStart"/>
      <w:r w:rsidRPr="0005668E">
        <w:rPr>
          <w:rFonts w:ascii="Arial" w:hAnsi="Arial" w:cs="Times New Roman"/>
          <w:szCs w:val="20"/>
        </w:rPr>
        <w:t>Pankova</w:t>
      </w:r>
      <w:proofErr w:type="spellEnd"/>
      <w:r>
        <w:rPr>
          <w:rFonts w:ascii="Arial" w:hAnsi="Arial" w:cs="Times New Roman"/>
          <w:szCs w:val="20"/>
        </w:rPr>
        <w:t>,</w:t>
      </w:r>
      <w:r w:rsidRPr="0005668E">
        <w:rPr>
          <w:rFonts w:ascii="Arial" w:hAnsi="Arial" w:cs="Times New Roman"/>
          <w:szCs w:val="20"/>
        </w:rPr>
        <w:t xml:space="preserve"> K</w:t>
      </w:r>
      <w:r>
        <w:rPr>
          <w:rFonts w:ascii="Arial" w:hAnsi="Arial" w:cs="Times New Roman"/>
          <w:szCs w:val="20"/>
        </w:rPr>
        <w:t>.</w:t>
      </w:r>
      <w:r w:rsidRPr="0005668E">
        <w:rPr>
          <w:rFonts w:ascii="Arial" w:hAnsi="Arial" w:cs="Times New Roman"/>
          <w:szCs w:val="20"/>
        </w:rPr>
        <w:t xml:space="preserve">, </w:t>
      </w:r>
      <w:proofErr w:type="spellStart"/>
      <w:r w:rsidRPr="0005668E">
        <w:rPr>
          <w:rFonts w:ascii="Arial" w:hAnsi="Arial" w:cs="Times New Roman"/>
          <w:szCs w:val="20"/>
        </w:rPr>
        <w:t>Arenz</w:t>
      </w:r>
      <w:proofErr w:type="spellEnd"/>
      <w:r>
        <w:rPr>
          <w:rFonts w:ascii="Arial" w:hAnsi="Arial" w:cs="Times New Roman"/>
          <w:szCs w:val="20"/>
        </w:rPr>
        <w:t>,</w:t>
      </w:r>
      <w:r w:rsidRPr="0005668E">
        <w:rPr>
          <w:rFonts w:ascii="Arial" w:hAnsi="Arial" w:cs="Times New Roman"/>
          <w:szCs w:val="20"/>
        </w:rPr>
        <w:t xml:space="preserve"> A</w:t>
      </w:r>
      <w:r>
        <w:rPr>
          <w:rFonts w:ascii="Arial" w:hAnsi="Arial" w:cs="Times New Roman"/>
          <w:szCs w:val="20"/>
        </w:rPr>
        <w:t>.</w:t>
      </w:r>
      <w:r w:rsidRPr="0005668E">
        <w:rPr>
          <w:rFonts w:ascii="Arial" w:hAnsi="Arial" w:cs="Times New Roman"/>
          <w:szCs w:val="20"/>
        </w:rPr>
        <w:t>, Nern</w:t>
      </w:r>
      <w:r>
        <w:rPr>
          <w:rFonts w:ascii="Arial" w:hAnsi="Arial" w:cs="Times New Roman"/>
          <w:szCs w:val="20"/>
        </w:rPr>
        <w:t>,</w:t>
      </w:r>
      <w:r w:rsidRPr="0005668E">
        <w:rPr>
          <w:rFonts w:ascii="Arial" w:hAnsi="Arial" w:cs="Times New Roman"/>
          <w:szCs w:val="20"/>
        </w:rPr>
        <w:t xml:space="preserve"> A</w:t>
      </w:r>
      <w:r>
        <w:rPr>
          <w:rFonts w:ascii="Arial" w:hAnsi="Arial" w:cs="Times New Roman"/>
          <w:szCs w:val="20"/>
        </w:rPr>
        <w:t>.</w:t>
      </w:r>
      <w:r w:rsidRPr="0005668E">
        <w:rPr>
          <w:rFonts w:ascii="Arial" w:hAnsi="Arial" w:cs="Times New Roman"/>
          <w:szCs w:val="20"/>
        </w:rPr>
        <w:t>, Rubin</w:t>
      </w:r>
      <w:r>
        <w:rPr>
          <w:rFonts w:ascii="Arial" w:hAnsi="Arial" w:cs="Times New Roman"/>
          <w:szCs w:val="20"/>
        </w:rPr>
        <w:t>,</w:t>
      </w:r>
      <w:r w:rsidRPr="0005668E">
        <w:rPr>
          <w:rFonts w:ascii="Arial" w:hAnsi="Arial" w:cs="Times New Roman"/>
          <w:szCs w:val="20"/>
        </w:rPr>
        <w:t xml:space="preserve"> G</w:t>
      </w:r>
      <w:r>
        <w:rPr>
          <w:rFonts w:ascii="Arial" w:hAnsi="Arial" w:cs="Times New Roman"/>
          <w:szCs w:val="20"/>
        </w:rPr>
        <w:t>.</w:t>
      </w:r>
      <w:r w:rsidRPr="0005668E">
        <w:rPr>
          <w:rFonts w:ascii="Arial" w:hAnsi="Arial" w:cs="Times New Roman"/>
          <w:szCs w:val="20"/>
        </w:rPr>
        <w:t>M</w:t>
      </w:r>
      <w:r>
        <w:rPr>
          <w:rFonts w:ascii="Arial" w:hAnsi="Arial" w:cs="Times New Roman"/>
          <w:szCs w:val="20"/>
        </w:rPr>
        <w:t>., and</w:t>
      </w:r>
      <w:r w:rsidRPr="0005668E">
        <w:rPr>
          <w:rFonts w:ascii="Arial" w:hAnsi="Arial" w:cs="Times New Roman"/>
          <w:szCs w:val="20"/>
        </w:rPr>
        <w:t xml:space="preserve"> Borst</w:t>
      </w:r>
      <w:r>
        <w:rPr>
          <w:rFonts w:ascii="Arial" w:hAnsi="Arial" w:cs="Times New Roman"/>
          <w:szCs w:val="20"/>
        </w:rPr>
        <w:t>,</w:t>
      </w:r>
      <w:r w:rsidRPr="0005668E">
        <w:rPr>
          <w:rFonts w:ascii="Arial" w:hAnsi="Arial" w:cs="Times New Roman"/>
          <w:szCs w:val="20"/>
        </w:rPr>
        <w:t xml:space="preserve"> A. </w:t>
      </w:r>
      <w:r>
        <w:rPr>
          <w:rFonts w:ascii="Arial" w:hAnsi="Arial" w:cs="Times New Roman"/>
          <w:szCs w:val="20"/>
        </w:rPr>
        <w:t>(2015).</w:t>
      </w:r>
      <w:proofErr w:type="gramEnd"/>
      <w:r>
        <w:rPr>
          <w:rFonts w:ascii="Arial" w:eastAsiaTheme="minorEastAsia" w:hAnsi="Arial" w:cs="Times New Roman" w:hint="eastAsia"/>
          <w:szCs w:val="20"/>
          <w:lang w:eastAsia="ja-JP"/>
        </w:rPr>
        <w:t xml:space="preserve"> </w:t>
      </w:r>
      <w:proofErr w:type="gramStart"/>
      <w:r w:rsidRPr="0005668E">
        <w:rPr>
          <w:rFonts w:ascii="Arial" w:hAnsi="Arial" w:cs="Times New Roman"/>
          <w:szCs w:val="20"/>
        </w:rPr>
        <w:t>Neural circuit to integrate opposing motions in the visual field.</w:t>
      </w:r>
      <w:proofErr w:type="gramEnd"/>
      <w:r w:rsidRPr="0005668E">
        <w:rPr>
          <w:rFonts w:ascii="Arial" w:hAnsi="Arial" w:cs="Times New Roman"/>
          <w:szCs w:val="20"/>
        </w:rPr>
        <w:t xml:space="preserve">  </w:t>
      </w:r>
      <w:r w:rsidRPr="00B27948">
        <w:rPr>
          <w:rFonts w:ascii="Arial" w:hAnsi="Arial" w:cs="Times New Roman"/>
          <w:szCs w:val="20"/>
        </w:rPr>
        <w:t>Cell</w:t>
      </w:r>
      <w:r>
        <w:rPr>
          <w:rFonts w:ascii="Arial" w:hAnsi="Arial" w:cs="Times New Roman"/>
          <w:szCs w:val="20"/>
        </w:rPr>
        <w:t xml:space="preserve"> </w:t>
      </w:r>
      <w:r w:rsidRPr="00B27948">
        <w:rPr>
          <w:rFonts w:ascii="Arial" w:hAnsi="Arial" w:cs="Times New Roman"/>
          <w:i/>
          <w:szCs w:val="20"/>
        </w:rPr>
        <w:t>162</w:t>
      </w:r>
      <w:r>
        <w:rPr>
          <w:rFonts w:ascii="Arial" w:hAnsi="Arial" w:cs="Times New Roman"/>
          <w:szCs w:val="20"/>
        </w:rPr>
        <w:t xml:space="preserve">, </w:t>
      </w:r>
      <w:r w:rsidRPr="0005668E">
        <w:rPr>
          <w:rFonts w:ascii="Arial" w:hAnsi="Arial" w:cs="Times New Roman"/>
          <w:szCs w:val="20"/>
        </w:rPr>
        <w:t>351-362.</w:t>
      </w:r>
      <w:bookmarkEnd w:id="228"/>
      <w:r w:rsidRPr="0005668E">
        <w:rPr>
          <w:rFonts w:ascii="Arial" w:hAnsi="Arial" w:cs="Arial"/>
          <w:noProof/>
          <w:szCs w:val="20"/>
        </w:rPr>
        <w:t xml:space="preserve"> </w:t>
      </w:r>
    </w:p>
    <w:p w14:paraId="1E9BD1B1" w14:textId="77777777" w:rsidR="007B0246" w:rsidRDefault="007B0246" w:rsidP="007B0246">
      <w:pPr>
        <w:pStyle w:val="ListParagraph"/>
        <w:spacing w:after="240"/>
        <w:ind w:left="0"/>
        <w:contextualSpacing w:val="0"/>
        <w:rPr>
          <w:rFonts w:ascii="Arial" w:hAnsi="Arial" w:cs="Arial"/>
          <w:noProof/>
          <w:szCs w:val="20"/>
        </w:rPr>
      </w:pPr>
      <w:proofErr w:type="gramStart"/>
      <w:r>
        <w:rPr>
          <w:rFonts w:ascii="Arial" w:hAnsi="Arial" w:cs="Arial"/>
          <w:noProof/>
          <w:szCs w:val="20"/>
        </w:rPr>
        <w:t>Meinertzhagen, I.A., and O’Neil, S.D. (</w:t>
      </w:r>
      <w:r>
        <w:rPr>
          <w:rFonts w:ascii="Arial" w:hAnsi="Arial" w:cs="Times New Roman"/>
          <w:szCs w:val="20"/>
        </w:rPr>
        <w:t>1991</w:t>
      </w:r>
      <w:r>
        <w:rPr>
          <w:rFonts w:ascii="Arial" w:hAnsi="Arial" w:cs="Arial"/>
          <w:noProof/>
          <w:szCs w:val="20"/>
        </w:rPr>
        <w:t>).</w:t>
      </w:r>
      <w:proofErr w:type="gramEnd"/>
      <w:r>
        <w:rPr>
          <w:rFonts w:ascii="Arial" w:hAnsi="Arial" w:cs="Arial"/>
          <w:noProof/>
          <w:szCs w:val="20"/>
        </w:rPr>
        <w:t xml:space="preserve"> Synaptic organization of columnar elements in the lamina of the wild type in </w:t>
      </w:r>
      <w:r w:rsidRPr="00FA666E">
        <w:rPr>
          <w:rFonts w:ascii="Arial" w:hAnsi="Arial" w:cs="Arial"/>
          <w:i/>
          <w:noProof/>
          <w:szCs w:val="20"/>
        </w:rPr>
        <w:t>Drosophila melanogaster</w:t>
      </w:r>
      <w:r>
        <w:rPr>
          <w:rFonts w:ascii="Arial" w:hAnsi="Arial" w:cs="Arial"/>
          <w:noProof/>
          <w:szCs w:val="20"/>
        </w:rPr>
        <w:t xml:space="preserve">. </w:t>
      </w:r>
      <w:r w:rsidRPr="00B27948">
        <w:rPr>
          <w:rFonts w:ascii="Arial" w:hAnsi="Arial" w:cs="Arial"/>
          <w:noProof/>
          <w:szCs w:val="20"/>
        </w:rPr>
        <w:t>J. Comp. Neurol</w:t>
      </w:r>
      <w:r>
        <w:rPr>
          <w:rFonts w:ascii="Arial" w:hAnsi="Arial" w:cs="Arial"/>
          <w:i/>
          <w:noProof/>
          <w:szCs w:val="20"/>
        </w:rPr>
        <w:t>.</w:t>
      </w:r>
      <w:r>
        <w:rPr>
          <w:rFonts w:ascii="Arial" w:hAnsi="Arial" w:cs="Arial"/>
          <w:noProof/>
          <w:szCs w:val="20"/>
        </w:rPr>
        <w:t xml:space="preserve"> </w:t>
      </w:r>
      <w:r w:rsidRPr="00B27948">
        <w:rPr>
          <w:rFonts w:ascii="Arial" w:hAnsi="Arial" w:cs="Arial"/>
          <w:i/>
          <w:noProof/>
          <w:szCs w:val="20"/>
        </w:rPr>
        <w:t>305</w:t>
      </w:r>
      <w:r>
        <w:rPr>
          <w:rFonts w:ascii="Arial" w:hAnsi="Arial" w:cs="Arial"/>
          <w:noProof/>
          <w:szCs w:val="20"/>
        </w:rPr>
        <w:t>, 232-263.</w:t>
      </w:r>
      <w:bookmarkEnd w:id="227"/>
    </w:p>
    <w:p w14:paraId="5AC847E5" w14:textId="77777777" w:rsidR="00F1338C" w:rsidRPr="000D6F1F" w:rsidRDefault="007B0246" w:rsidP="00F1338C">
      <w:pPr>
        <w:pStyle w:val="ListParagraph"/>
        <w:spacing w:after="240"/>
        <w:ind w:left="0"/>
        <w:contextualSpacing w:val="0"/>
        <w:rPr>
          <w:rFonts w:ascii="Arial" w:hAnsi="Arial" w:cs="Arial"/>
          <w:noProof/>
          <w:szCs w:val="20"/>
        </w:rPr>
      </w:pPr>
      <w:bookmarkStart w:id="229" w:name="_Ref455423942"/>
      <w:bookmarkStart w:id="230" w:name="_Ref455854088"/>
      <w:bookmarkStart w:id="231" w:name="_Ref455420752"/>
      <w:bookmarkStart w:id="232" w:name="_Ref455420577"/>
      <w:r>
        <w:rPr>
          <w:rFonts w:ascii="Arial" w:eastAsiaTheme="minorEastAsia" w:hAnsi="Arial" w:cs="Arial" w:hint="eastAsia"/>
          <w:noProof/>
          <w:szCs w:val="20"/>
          <w:lang w:eastAsia="ja-JP"/>
        </w:rPr>
        <w:t>Nern</w:t>
      </w:r>
      <w:r>
        <w:rPr>
          <w:rFonts w:ascii="Arial" w:hAnsi="Arial" w:cs="Arial"/>
          <w:noProof/>
          <w:szCs w:val="20"/>
        </w:rPr>
        <w:t xml:space="preserve">, A., Pfeiffer, B.D., and Rubin, G.M. (2015). Optimized tools for multicolor stochastic labeling reveal diverse stereotyped cell arrangements in the fly visual system. </w:t>
      </w:r>
      <w:r w:rsidRPr="00B27948">
        <w:rPr>
          <w:rFonts w:ascii="Arial" w:hAnsi="Arial" w:cs="Arial"/>
          <w:noProof/>
          <w:szCs w:val="20"/>
        </w:rPr>
        <w:t>Proc. Natl. Acad. Sci. USA</w:t>
      </w:r>
      <w:r>
        <w:rPr>
          <w:rFonts w:ascii="Arial" w:hAnsi="Arial" w:cs="Arial"/>
          <w:noProof/>
          <w:szCs w:val="20"/>
        </w:rPr>
        <w:t xml:space="preserve"> </w:t>
      </w:r>
      <w:r w:rsidR="00F1338C" w:rsidRPr="00B27948">
        <w:rPr>
          <w:rFonts w:ascii="Arial" w:hAnsi="Arial" w:cs="Arial"/>
          <w:i/>
          <w:noProof/>
          <w:szCs w:val="20"/>
        </w:rPr>
        <w:t>112</w:t>
      </w:r>
      <w:r w:rsidR="00F1338C">
        <w:rPr>
          <w:rFonts w:ascii="Arial" w:hAnsi="Arial" w:cs="Arial"/>
          <w:noProof/>
          <w:szCs w:val="20"/>
        </w:rPr>
        <w:t>, E2967-E2976.</w:t>
      </w:r>
    </w:p>
    <w:p w14:paraId="507AF8CD" w14:textId="77777777" w:rsidR="00F1338C" w:rsidRPr="008D74D7" w:rsidRDefault="00F1338C" w:rsidP="008D74D7">
      <w:pPr>
        <w:pStyle w:val="desc"/>
        <w:spacing w:before="2" w:after="2"/>
        <w:rPr>
          <w:ins w:id="233" w:author="Takemura, Shin-ya" w:date="2017-04-01T02:16:00Z"/>
          <w:rFonts w:ascii="Arial" w:hAnsi="Arial" w:cs="Times New Roman"/>
          <w:sz w:val="24"/>
        </w:rPr>
      </w:pPr>
      <w:proofErr w:type="spellStart"/>
      <w:proofErr w:type="gramStart"/>
      <w:ins w:id="234" w:author="Takemura, Shin-ya" w:date="2017-04-01T02:16:00Z">
        <w:r w:rsidRPr="00F1338C">
          <w:rPr>
            <w:rFonts w:ascii="Arial" w:hAnsi="Arial" w:cs="Times New Roman"/>
            <w:sz w:val="24"/>
          </w:rPr>
          <w:t>Pankova</w:t>
        </w:r>
        <w:proofErr w:type="spellEnd"/>
        <w:r w:rsidR="0034450F">
          <w:rPr>
            <w:rFonts w:ascii="Arial" w:hAnsi="Arial" w:cs="Times New Roman"/>
            <w:sz w:val="24"/>
          </w:rPr>
          <w:t>,</w:t>
        </w:r>
        <w:r w:rsidRPr="00F1338C">
          <w:rPr>
            <w:rFonts w:ascii="Arial" w:hAnsi="Arial" w:cs="Times New Roman"/>
            <w:sz w:val="24"/>
          </w:rPr>
          <w:t xml:space="preserve"> K</w:t>
        </w:r>
        <w:r w:rsidR="0034450F">
          <w:rPr>
            <w:rFonts w:ascii="Arial" w:hAnsi="Arial" w:cs="Times New Roman"/>
            <w:sz w:val="24"/>
          </w:rPr>
          <w:t>.</w:t>
        </w:r>
        <w:r w:rsidRPr="00F1338C">
          <w:rPr>
            <w:rFonts w:ascii="Arial" w:hAnsi="Arial" w:cs="Times New Roman"/>
            <w:sz w:val="24"/>
          </w:rPr>
          <w:t xml:space="preserve"> </w:t>
        </w:r>
        <w:r w:rsidR="00E85564">
          <w:rPr>
            <w:rFonts w:ascii="Arial" w:hAnsi="Arial" w:cs="Times New Roman"/>
            <w:sz w:val="24"/>
          </w:rPr>
          <w:t xml:space="preserve">and </w:t>
        </w:r>
        <w:r w:rsidRPr="00F1338C">
          <w:rPr>
            <w:rFonts w:ascii="Arial" w:hAnsi="Arial" w:cs="Times New Roman"/>
            <w:sz w:val="24"/>
          </w:rPr>
          <w:t>Borst</w:t>
        </w:r>
        <w:r w:rsidR="0034450F">
          <w:rPr>
            <w:rFonts w:ascii="Arial" w:hAnsi="Arial" w:cs="Times New Roman"/>
            <w:sz w:val="24"/>
          </w:rPr>
          <w:t>,</w:t>
        </w:r>
        <w:r w:rsidRPr="00F1338C">
          <w:rPr>
            <w:rFonts w:ascii="Arial" w:hAnsi="Arial" w:cs="Times New Roman"/>
            <w:sz w:val="24"/>
          </w:rPr>
          <w:t xml:space="preserve"> A.</w:t>
        </w:r>
        <w:r>
          <w:rPr>
            <w:rFonts w:ascii="Arial" w:hAnsi="Arial" w:cs="Times New Roman"/>
            <w:sz w:val="24"/>
          </w:rPr>
          <w:t xml:space="preserve"> (</w:t>
        </w:r>
        <w:r w:rsidRPr="00F1338C">
          <w:rPr>
            <w:rFonts w:ascii="Arial" w:hAnsi="Arial" w:cs="Times New Roman"/>
            <w:sz w:val="24"/>
          </w:rPr>
          <w:t>2017</w:t>
        </w:r>
        <w:r>
          <w:rPr>
            <w:rFonts w:ascii="Arial" w:hAnsi="Arial" w:cs="Times New Roman"/>
            <w:sz w:val="24"/>
          </w:rPr>
          <w:t>).</w:t>
        </w:r>
        <w:proofErr w:type="gramEnd"/>
        <w:r>
          <w:rPr>
            <w:rFonts w:ascii="Arial" w:hAnsi="Arial" w:cs="Times New Roman"/>
            <w:sz w:val="24"/>
          </w:rPr>
          <w:t xml:space="preserve">  </w:t>
        </w:r>
        <w:r w:rsidRPr="008D74D7">
          <w:rPr>
            <w:rFonts w:ascii="Arial" w:hAnsi="Arial" w:cs="Times New Roman"/>
            <w:sz w:val="24"/>
          </w:rPr>
          <w:t xml:space="preserve">Transgenic line for the identification of cholinergic release sites in </w:t>
        </w:r>
        <w:r w:rsidRPr="008D74D7">
          <w:rPr>
            <w:rFonts w:ascii="Arial" w:hAnsi="Arial" w:cs="Times New Roman"/>
            <w:i/>
            <w:sz w:val="24"/>
          </w:rPr>
          <w:t>Drosophila</w:t>
        </w:r>
        <w:r w:rsidRPr="008D74D7">
          <w:rPr>
            <w:rFonts w:ascii="Arial" w:hAnsi="Arial" w:cs="Times New Roman"/>
            <w:sz w:val="24"/>
          </w:rPr>
          <w:t xml:space="preserve"> </w:t>
        </w:r>
        <w:r w:rsidRPr="008D74D7">
          <w:rPr>
            <w:rFonts w:ascii="Arial" w:hAnsi="Arial" w:cs="Times New Roman"/>
            <w:i/>
            <w:sz w:val="24"/>
          </w:rPr>
          <w:t>melanogaster</w:t>
        </w:r>
        <w:r w:rsidRPr="008D74D7">
          <w:rPr>
            <w:rFonts w:ascii="Arial" w:hAnsi="Arial" w:cs="Times New Roman"/>
            <w:sz w:val="24"/>
          </w:rPr>
          <w:t>.</w:t>
        </w:r>
        <w:r>
          <w:rPr>
            <w:rFonts w:ascii="Arial" w:hAnsi="Arial" w:cs="Times New Roman"/>
            <w:sz w:val="24"/>
          </w:rPr>
          <w:t xml:space="preserve">  </w:t>
        </w:r>
        <w:r w:rsidRPr="008D74D7">
          <w:rPr>
            <w:rStyle w:val="jrnl"/>
            <w:rFonts w:ascii="Arial" w:hAnsi="Arial" w:cs="Times New Roman"/>
            <w:sz w:val="24"/>
          </w:rPr>
          <w:t xml:space="preserve">J </w:t>
        </w:r>
        <w:proofErr w:type="spellStart"/>
        <w:r w:rsidRPr="008D74D7">
          <w:rPr>
            <w:rStyle w:val="jrnl"/>
            <w:rFonts w:ascii="Arial" w:hAnsi="Arial" w:cs="Times New Roman"/>
            <w:sz w:val="24"/>
          </w:rPr>
          <w:t>Exp</w:t>
        </w:r>
        <w:proofErr w:type="spellEnd"/>
        <w:r w:rsidRPr="008D74D7">
          <w:rPr>
            <w:rStyle w:val="jrnl"/>
            <w:rFonts w:ascii="Arial" w:hAnsi="Arial" w:cs="Times New Roman"/>
            <w:sz w:val="24"/>
          </w:rPr>
          <w:t xml:space="preserve"> Biol</w:t>
        </w:r>
        <w:r w:rsidRPr="008D74D7">
          <w:rPr>
            <w:rFonts w:ascii="Arial" w:hAnsi="Arial" w:cs="Times New Roman"/>
            <w:sz w:val="24"/>
          </w:rPr>
          <w:t xml:space="preserve">. Feb 6. </w:t>
        </w:r>
        <w:proofErr w:type="spellStart"/>
        <w:proofErr w:type="gramStart"/>
        <w:r w:rsidRPr="008D74D7">
          <w:rPr>
            <w:rFonts w:ascii="Arial" w:hAnsi="Arial" w:cs="Times New Roman"/>
            <w:sz w:val="24"/>
          </w:rPr>
          <w:t>pii</w:t>
        </w:r>
        <w:proofErr w:type="spellEnd"/>
        <w:proofErr w:type="gramEnd"/>
        <w:r w:rsidRPr="008D74D7">
          <w:rPr>
            <w:rFonts w:ascii="Arial" w:hAnsi="Arial" w:cs="Times New Roman"/>
            <w:sz w:val="24"/>
          </w:rPr>
          <w:t xml:space="preserve">: jeb.149369. </w:t>
        </w:r>
      </w:ins>
    </w:p>
    <w:p w14:paraId="18A7BDCC" w14:textId="77777777" w:rsidR="00F1338C" w:rsidRPr="0087072B" w:rsidRDefault="00F1338C" w:rsidP="00F1338C">
      <w:pPr>
        <w:pStyle w:val="ListParagraph"/>
        <w:spacing w:before="120" w:after="240"/>
        <w:ind w:left="0"/>
        <w:contextualSpacing w:val="0"/>
        <w:rPr>
          <w:rFonts w:ascii="Arial" w:hAnsi="Arial"/>
        </w:rPr>
      </w:pPr>
      <w:bookmarkStart w:id="235" w:name="_Ref460497945"/>
      <w:proofErr w:type="gramStart"/>
      <w:r w:rsidRPr="00F1338C">
        <w:rPr>
          <w:rFonts w:ascii="Arial" w:eastAsiaTheme="minorEastAsia" w:hAnsi="Arial"/>
          <w:color w:val="000000"/>
          <w:szCs w:val="32"/>
          <w:lang w:val="en-GB" w:eastAsia="ja-JP"/>
        </w:rPr>
        <w:t>Parag, T., Chakraborty, A., Plaza, S.M., and Scheffer, L. (2015).</w:t>
      </w:r>
      <w:proofErr w:type="gramEnd"/>
      <w:r w:rsidRPr="00F1338C">
        <w:rPr>
          <w:rFonts w:ascii="Arial" w:eastAsiaTheme="minorEastAsia" w:hAnsi="Arial"/>
          <w:color w:val="000000"/>
          <w:szCs w:val="32"/>
          <w:lang w:val="en-GB" w:eastAsia="ja-JP"/>
        </w:rPr>
        <w:t xml:space="preserve"> </w:t>
      </w:r>
      <w:proofErr w:type="gramStart"/>
      <w:r w:rsidRPr="00F1338C">
        <w:rPr>
          <w:rFonts w:ascii="Arial" w:eastAsiaTheme="minorEastAsia" w:hAnsi="Arial"/>
          <w:color w:val="000000"/>
          <w:szCs w:val="32"/>
          <w:lang w:val="en-GB" w:eastAsia="ja-JP"/>
        </w:rPr>
        <w:t>A context-aware</w:t>
      </w:r>
      <w:r w:rsidRPr="002F12B5">
        <w:rPr>
          <w:rFonts w:ascii="Arial" w:eastAsiaTheme="minorEastAsia" w:hAnsi="Arial"/>
          <w:color w:val="000000"/>
          <w:szCs w:val="32"/>
          <w:lang w:val="en-GB" w:eastAsia="ja-JP"/>
        </w:rPr>
        <w:t xml:space="preserve"> delayed agglomeration framework for </w:t>
      </w:r>
      <w:r>
        <w:rPr>
          <w:rFonts w:ascii="Arial" w:eastAsiaTheme="minorEastAsia" w:hAnsi="Arial"/>
          <w:color w:val="000000"/>
          <w:szCs w:val="32"/>
          <w:lang w:val="en-GB" w:eastAsia="ja-JP"/>
        </w:rPr>
        <w:t>electron microscopy</w:t>
      </w:r>
      <w:r w:rsidRPr="002F12B5">
        <w:rPr>
          <w:rFonts w:ascii="Arial" w:eastAsiaTheme="minorEastAsia" w:hAnsi="Arial"/>
          <w:color w:val="000000"/>
          <w:szCs w:val="32"/>
          <w:lang w:val="en-GB" w:eastAsia="ja-JP"/>
        </w:rPr>
        <w:t xml:space="preserve"> segmentation.</w:t>
      </w:r>
      <w:proofErr w:type="gramEnd"/>
      <w:r w:rsidRPr="002F12B5">
        <w:rPr>
          <w:rFonts w:ascii="Arial" w:eastAsiaTheme="minorEastAsia" w:hAnsi="Arial"/>
          <w:color w:val="000000"/>
          <w:szCs w:val="32"/>
          <w:lang w:val="en-GB" w:eastAsia="ja-JP"/>
        </w:rPr>
        <w:t xml:space="preserve"> </w:t>
      </w:r>
      <w:proofErr w:type="spellStart"/>
      <w:r w:rsidRPr="00B27948">
        <w:rPr>
          <w:rFonts w:ascii="Arial" w:eastAsiaTheme="minorEastAsia" w:hAnsi="Arial"/>
          <w:color w:val="000000"/>
          <w:szCs w:val="32"/>
          <w:lang w:val="en-GB" w:eastAsia="ja-JP"/>
        </w:rPr>
        <w:t>PLoS</w:t>
      </w:r>
      <w:proofErr w:type="spellEnd"/>
      <w:r w:rsidRPr="00B27948">
        <w:rPr>
          <w:rFonts w:ascii="Arial" w:eastAsiaTheme="minorEastAsia" w:hAnsi="Arial"/>
          <w:color w:val="000000"/>
          <w:szCs w:val="32"/>
          <w:lang w:val="en-GB" w:eastAsia="ja-JP"/>
        </w:rPr>
        <w:t xml:space="preserve"> One</w:t>
      </w:r>
      <w:r>
        <w:rPr>
          <w:rFonts w:ascii="Arial" w:eastAsiaTheme="minorEastAsia" w:hAnsi="Arial"/>
          <w:color w:val="000000"/>
          <w:szCs w:val="32"/>
          <w:lang w:val="en-GB" w:eastAsia="ja-JP"/>
        </w:rPr>
        <w:t xml:space="preserve"> </w:t>
      </w:r>
      <w:r w:rsidRPr="00B27948">
        <w:rPr>
          <w:rFonts w:ascii="Arial" w:eastAsiaTheme="minorEastAsia" w:hAnsi="Arial"/>
          <w:i/>
          <w:color w:val="000000"/>
          <w:szCs w:val="32"/>
          <w:lang w:val="en-GB" w:eastAsia="ja-JP"/>
        </w:rPr>
        <w:t>10</w:t>
      </w:r>
      <w:r>
        <w:rPr>
          <w:rFonts w:ascii="Arial" w:eastAsiaTheme="minorEastAsia" w:hAnsi="Arial"/>
          <w:color w:val="000000"/>
          <w:szCs w:val="32"/>
          <w:lang w:val="en-GB" w:eastAsia="ja-JP"/>
        </w:rPr>
        <w:t>, e0125825</w:t>
      </w:r>
      <w:r w:rsidRPr="002F12B5">
        <w:rPr>
          <w:rFonts w:ascii="Arial" w:eastAsiaTheme="minorEastAsia" w:hAnsi="Arial"/>
          <w:color w:val="000000"/>
          <w:szCs w:val="32"/>
          <w:lang w:val="en-GB" w:eastAsia="ja-JP"/>
        </w:rPr>
        <w:t>.</w:t>
      </w:r>
      <w:bookmarkEnd w:id="235"/>
    </w:p>
    <w:bookmarkEnd w:id="229"/>
    <w:p w14:paraId="7628EF1B" w14:textId="77777777" w:rsidR="007B0246" w:rsidRPr="000963C1" w:rsidRDefault="007B0246" w:rsidP="00F1338C">
      <w:pPr>
        <w:pStyle w:val="ListParagraph"/>
        <w:spacing w:after="240"/>
        <w:ind w:left="0"/>
        <w:contextualSpacing w:val="0"/>
        <w:rPr>
          <w:rFonts w:ascii="Arial" w:eastAsiaTheme="minorEastAsia" w:hAnsi="Arial"/>
          <w:color w:val="000000"/>
          <w:szCs w:val="32"/>
          <w:lang w:val="en-GB" w:eastAsia="ja-JP"/>
        </w:rPr>
      </w:pPr>
      <w:r w:rsidRPr="000963C1">
        <w:rPr>
          <w:rFonts w:ascii="Arial" w:eastAsiaTheme="minorEastAsia" w:hAnsi="Arial" w:cs="Times New Roman"/>
          <w:color w:val="000000" w:themeColor="text1"/>
          <w:lang w:eastAsia="ja-JP"/>
        </w:rPr>
        <w:t xml:space="preserve">Peng, H., </w:t>
      </w:r>
      <w:proofErr w:type="spellStart"/>
      <w:r w:rsidRPr="000963C1">
        <w:rPr>
          <w:rFonts w:ascii="Arial" w:eastAsiaTheme="minorEastAsia" w:hAnsi="Arial" w:cs="Times New Roman"/>
          <w:color w:val="000000" w:themeColor="text1"/>
          <w:lang w:eastAsia="ja-JP"/>
        </w:rPr>
        <w:t>Ruan</w:t>
      </w:r>
      <w:proofErr w:type="spellEnd"/>
      <w:r w:rsidRPr="000963C1">
        <w:rPr>
          <w:rFonts w:ascii="Arial" w:eastAsiaTheme="minorEastAsia" w:hAnsi="Arial" w:cs="Times New Roman"/>
          <w:color w:val="000000" w:themeColor="text1"/>
          <w:lang w:eastAsia="ja-JP"/>
        </w:rPr>
        <w:t>, Z., Long, F., Simpson, J.H.</w:t>
      </w:r>
      <w:r>
        <w:rPr>
          <w:rFonts w:ascii="Arial" w:eastAsiaTheme="minorEastAsia" w:hAnsi="Arial" w:cs="Times New Roman"/>
          <w:color w:val="000000" w:themeColor="text1"/>
          <w:lang w:eastAsia="ja-JP"/>
        </w:rPr>
        <w:t>, and</w:t>
      </w:r>
      <w:r w:rsidRPr="000963C1">
        <w:rPr>
          <w:rFonts w:ascii="Arial" w:eastAsiaTheme="minorEastAsia" w:hAnsi="Arial" w:cs="Times New Roman"/>
          <w:color w:val="000000" w:themeColor="text1"/>
          <w:lang w:eastAsia="ja-JP"/>
        </w:rPr>
        <w:t xml:space="preserve"> Myers, E.W. </w:t>
      </w:r>
      <w:r>
        <w:rPr>
          <w:rFonts w:ascii="Arial" w:eastAsiaTheme="minorEastAsia" w:hAnsi="Arial" w:cs="Times New Roman"/>
          <w:color w:val="000000" w:themeColor="text1"/>
          <w:lang w:eastAsia="ja-JP"/>
        </w:rPr>
        <w:t>(</w:t>
      </w:r>
      <w:r w:rsidRPr="000963C1">
        <w:rPr>
          <w:rFonts w:ascii="Arial" w:eastAsiaTheme="minorEastAsia" w:hAnsi="Arial" w:cs="Times New Roman"/>
          <w:color w:val="000000" w:themeColor="text1"/>
          <w:lang w:eastAsia="ja-JP"/>
        </w:rPr>
        <w:t>2010</w:t>
      </w:r>
      <w:r>
        <w:rPr>
          <w:rFonts w:ascii="Arial" w:eastAsiaTheme="minorEastAsia" w:hAnsi="Arial" w:cs="Times New Roman"/>
          <w:color w:val="000000" w:themeColor="text1"/>
          <w:lang w:eastAsia="ja-JP"/>
        </w:rPr>
        <w:t xml:space="preserve">). </w:t>
      </w:r>
      <w:r w:rsidRPr="000963C1">
        <w:rPr>
          <w:rFonts w:ascii="Arial" w:eastAsiaTheme="minorEastAsia" w:hAnsi="Arial" w:cs="Times New Roman"/>
          <w:color w:val="000000" w:themeColor="text1"/>
          <w:lang w:eastAsia="ja-JP"/>
        </w:rPr>
        <w:t xml:space="preserve">V3D enables real-time 3D visualization and quantitative analysis of large-scale biological image data sets. </w:t>
      </w:r>
      <w:r w:rsidRPr="00B27948">
        <w:rPr>
          <w:rFonts w:ascii="Arial" w:eastAsiaTheme="minorEastAsia" w:hAnsi="Arial" w:cs="Times New Roman"/>
          <w:color w:val="000000" w:themeColor="text1"/>
          <w:lang w:eastAsia="ja-JP"/>
        </w:rPr>
        <w:t xml:space="preserve">Nat. </w:t>
      </w:r>
      <w:proofErr w:type="spellStart"/>
      <w:r w:rsidRPr="00B27948">
        <w:rPr>
          <w:rFonts w:ascii="Arial" w:eastAsiaTheme="minorEastAsia" w:hAnsi="Arial" w:cs="Times New Roman"/>
          <w:color w:val="000000" w:themeColor="text1"/>
          <w:lang w:eastAsia="ja-JP"/>
        </w:rPr>
        <w:t>Biotechnol</w:t>
      </w:r>
      <w:proofErr w:type="spellEnd"/>
      <w:r w:rsidRPr="000963C1">
        <w:rPr>
          <w:rFonts w:ascii="Arial" w:eastAsiaTheme="minorEastAsia" w:hAnsi="Arial" w:cs="Times New Roman"/>
          <w:i/>
          <w:color w:val="000000" w:themeColor="text1"/>
          <w:lang w:eastAsia="ja-JP"/>
        </w:rPr>
        <w:t>.</w:t>
      </w:r>
      <w:r w:rsidRPr="000963C1">
        <w:rPr>
          <w:rFonts w:ascii="Arial" w:eastAsiaTheme="minorEastAsia" w:hAnsi="Arial" w:cs="Times New Roman"/>
          <w:color w:val="000000" w:themeColor="text1"/>
          <w:lang w:eastAsia="ja-JP"/>
        </w:rPr>
        <w:t xml:space="preserve"> </w:t>
      </w:r>
      <w:r w:rsidRPr="00B27948">
        <w:rPr>
          <w:rFonts w:ascii="Arial" w:eastAsiaTheme="minorEastAsia" w:hAnsi="Arial" w:cs="Times New Roman"/>
          <w:i/>
          <w:color w:val="000000" w:themeColor="text1"/>
          <w:lang w:eastAsia="ja-JP"/>
        </w:rPr>
        <w:t>28</w:t>
      </w:r>
      <w:r w:rsidRPr="000963C1">
        <w:rPr>
          <w:rFonts w:ascii="Arial" w:eastAsiaTheme="minorEastAsia" w:hAnsi="Arial" w:cs="Times New Roman"/>
          <w:color w:val="000000" w:themeColor="text1"/>
          <w:lang w:eastAsia="ja-JP"/>
        </w:rPr>
        <w:t>, 348-353.</w:t>
      </w:r>
      <w:bookmarkEnd w:id="230"/>
    </w:p>
    <w:p w14:paraId="1B69E143" w14:textId="77777777" w:rsidR="007B0246" w:rsidRPr="00C10EE3" w:rsidRDefault="007B0246" w:rsidP="007B0246">
      <w:pPr>
        <w:pStyle w:val="ListParagraph"/>
        <w:spacing w:after="240"/>
        <w:ind w:left="0"/>
        <w:contextualSpacing w:val="0"/>
        <w:rPr>
          <w:rFonts w:ascii="Arial" w:eastAsiaTheme="minorEastAsia" w:hAnsi="Arial"/>
          <w:color w:val="000000"/>
          <w:szCs w:val="32"/>
          <w:lang w:val="en-GB" w:eastAsia="ja-JP"/>
        </w:rPr>
      </w:pPr>
      <w:bookmarkStart w:id="236" w:name="_Ref455853383"/>
      <w:bookmarkStart w:id="237" w:name="_Ref460497928"/>
      <w:proofErr w:type="gramStart"/>
      <w:r w:rsidRPr="00C10EE3">
        <w:rPr>
          <w:rFonts w:ascii="Arial" w:eastAsiaTheme="minorEastAsia" w:hAnsi="Arial" w:cs="Arial"/>
          <w:color w:val="000000" w:themeColor="text1"/>
          <w:lang w:eastAsia="ja-JP"/>
        </w:rPr>
        <w:t>Pfeiffer, B.D</w:t>
      </w:r>
      <w:r w:rsidRPr="00E11E4D">
        <w:rPr>
          <w:rFonts w:ascii="Arial" w:eastAsiaTheme="minorEastAsia" w:hAnsi="Arial" w:cs="Arial"/>
          <w:color w:val="000000" w:themeColor="text1"/>
          <w:lang w:eastAsia="ja-JP"/>
        </w:rPr>
        <w:t>.</w:t>
      </w:r>
      <w:r>
        <w:rPr>
          <w:rFonts w:ascii="Arial" w:eastAsiaTheme="minorEastAsia" w:hAnsi="Arial" w:cs="Arial"/>
          <w:color w:val="000000" w:themeColor="text1"/>
          <w:lang w:eastAsia="ja-JP"/>
        </w:rPr>
        <w:t>,</w:t>
      </w:r>
      <w:r w:rsidRPr="00E11E4D">
        <w:rPr>
          <w:rFonts w:ascii="Arial" w:eastAsiaTheme="minorEastAsia" w:hAnsi="Arial" w:cs="Arial"/>
          <w:color w:val="000000" w:themeColor="text1"/>
          <w:lang w:eastAsia="ja-JP"/>
        </w:rPr>
        <w:t xml:space="preserve"> </w:t>
      </w:r>
      <w:r w:rsidRPr="00B27948">
        <w:rPr>
          <w:rFonts w:ascii="Arial" w:hAnsi="Arial"/>
        </w:rPr>
        <w:t>Ngo</w:t>
      </w:r>
      <w:r>
        <w:rPr>
          <w:rFonts w:ascii="Arial" w:hAnsi="Arial"/>
        </w:rPr>
        <w:t>,</w:t>
      </w:r>
      <w:r w:rsidRPr="00B27948">
        <w:rPr>
          <w:rFonts w:ascii="Arial" w:hAnsi="Arial"/>
        </w:rPr>
        <w:t xml:space="preserve"> T</w:t>
      </w:r>
      <w:r>
        <w:rPr>
          <w:rFonts w:ascii="Arial" w:hAnsi="Arial"/>
        </w:rPr>
        <w:t>.</w:t>
      </w:r>
      <w:r w:rsidRPr="00B27948">
        <w:rPr>
          <w:rFonts w:ascii="Arial" w:hAnsi="Arial"/>
        </w:rPr>
        <w:t>T</w:t>
      </w:r>
      <w:r>
        <w:rPr>
          <w:rFonts w:ascii="Arial" w:hAnsi="Arial"/>
        </w:rPr>
        <w:t>.</w:t>
      </w:r>
      <w:r w:rsidRPr="00B27948">
        <w:rPr>
          <w:rFonts w:ascii="Arial" w:hAnsi="Arial"/>
        </w:rPr>
        <w:t>, Hibbard</w:t>
      </w:r>
      <w:r>
        <w:rPr>
          <w:rFonts w:ascii="Arial" w:hAnsi="Arial"/>
        </w:rPr>
        <w:t>,</w:t>
      </w:r>
      <w:r w:rsidRPr="00B27948">
        <w:rPr>
          <w:rFonts w:ascii="Arial" w:hAnsi="Arial"/>
        </w:rPr>
        <w:t xml:space="preserve"> K</w:t>
      </w:r>
      <w:r>
        <w:rPr>
          <w:rFonts w:ascii="Arial" w:hAnsi="Arial"/>
        </w:rPr>
        <w:t>.</w:t>
      </w:r>
      <w:r w:rsidRPr="00B27948">
        <w:rPr>
          <w:rFonts w:ascii="Arial" w:hAnsi="Arial"/>
        </w:rPr>
        <w:t>L</w:t>
      </w:r>
      <w:r>
        <w:rPr>
          <w:rFonts w:ascii="Arial" w:hAnsi="Arial"/>
        </w:rPr>
        <w:t>.</w:t>
      </w:r>
      <w:r w:rsidRPr="00B27948">
        <w:rPr>
          <w:rFonts w:ascii="Arial" w:hAnsi="Arial"/>
        </w:rPr>
        <w:t>, Murphy</w:t>
      </w:r>
      <w:r>
        <w:rPr>
          <w:rFonts w:ascii="Arial" w:hAnsi="Arial"/>
        </w:rPr>
        <w:t>,</w:t>
      </w:r>
      <w:r w:rsidRPr="00B27948">
        <w:rPr>
          <w:rFonts w:ascii="Arial" w:hAnsi="Arial"/>
        </w:rPr>
        <w:t xml:space="preserve"> C</w:t>
      </w:r>
      <w:r>
        <w:rPr>
          <w:rFonts w:ascii="Arial" w:hAnsi="Arial"/>
        </w:rPr>
        <w:t>.</w:t>
      </w:r>
      <w:r w:rsidRPr="00B27948">
        <w:rPr>
          <w:rFonts w:ascii="Arial" w:hAnsi="Arial"/>
        </w:rPr>
        <w:t xml:space="preserve">, </w:t>
      </w:r>
      <w:proofErr w:type="spellStart"/>
      <w:r w:rsidRPr="00B27948">
        <w:rPr>
          <w:rFonts w:ascii="Arial" w:hAnsi="Arial"/>
        </w:rPr>
        <w:t>Jenett</w:t>
      </w:r>
      <w:proofErr w:type="spellEnd"/>
      <w:r>
        <w:rPr>
          <w:rFonts w:ascii="Arial" w:hAnsi="Arial"/>
        </w:rPr>
        <w:t>,</w:t>
      </w:r>
      <w:r w:rsidRPr="00B27948">
        <w:rPr>
          <w:rFonts w:ascii="Arial" w:hAnsi="Arial"/>
        </w:rPr>
        <w:t xml:space="preserve"> A</w:t>
      </w:r>
      <w:r>
        <w:rPr>
          <w:rFonts w:ascii="Arial" w:hAnsi="Arial"/>
        </w:rPr>
        <w:t>.</w:t>
      </w:r>
      <w:r w:rsidRPr="00B27948">
        <w:rPr>
          <w:rFonts w:ascii="Arial" w:hAnsi="Arial"/>
        </w:rPr>
        <w:t>, Truman</w:t>
      </w:r>
      <w:r>
        <w:rPr>
          <w:rFonts w:ascii="Arial" w:hAnsi="Arial"/>
        </w:rPr>
        <w:t>,</w:t>
      </w:r>
      <w:r w:rsidRPr="00B27948">
        <w:rPr>
          <w:rFonts w:ascii="Arial" w:hAnsi="Arial"/>
        </w:rPr>
        <w:t xml:space="preserve"> J</w:t>
      </w:r>
      <w:r>
        <w:rPr>
          <w:rFonts w:ascii="Arial" w:hAnsi="Arial"/>
        </w:rPr>
        <w:t>.</w:t>
      </w:r>
      <w:r w:rsidRPr="00B27948">
        <w:rPr>
          <w:rFonts w:ascii="Arial" w:hAnsi="Arial"/>
        </w:rPr>
        <w:t>W</w:t>
      </w:r>
      <w:r>
        <w:rPr>
          <w:rFonts w:ascii="Arial" w:hAnsi="Arial"/>
        </w:rPr>
        <w:t>.</w:t>
      </w:r>
      <w:r w:rsidRPr="00B27948">
        <w:rPr>
          <w:rFonts w:ascii="Arial" w:hAnsi="Arial"/>
        </w:rPr>
        <w:t xml:space="preserve">, </w:t>
      </w:r>
      <w:r>
        <w:rPr>
          <w:rFonts w:ascii="Arial" w:hAnsi="Arial"/>
        </w:rPr>
        <w:t xml:space="preserve">and Rubin, </w:t>
      </w:r>
      <w:r w:rsidRPr="00B27948">
        <w:rPr>
          <w:rFonts w:ascii="Arial" w:hAnsi="Arial"/>
        </w:rPr>
        <w:t>G</w:t>
      </w:r>
      <w:r>
        <w:rPr>
          <w:rFonts w:ascii="Arial" w:hAnsi="Arial"/>
        </w:rPr>
        <w:t>.</w:t>
      </w:r>
      <w:r w:rsidRPr="00B27948">
        <w:rPr>
          <w:rFonts w:ascii="Arial" w:hAnsi="Arial"/>
        </w:rPr>
        <w:t>M</w:t>
      </w:r>
      <w:r>
        <w:rPr>
          <w:rFonts w:ascii="Arial" w:hAnsi="Arial"/>
        </w:rPr>
        <w:t>. (</w:t>
      </w:r>
      <w:r w:rsidRPr="00C10EE3">
        <w:rPr>
          <w:rFonts w:ascii="Arial" w:eastAsiaTheme="minorEastAsia" w:hAnsi="Arial" w:cs="Arial"/>
          <w:color w:val="000000" w:themeColor="text1"/>
          <w:lang w:eastAsia="ja-JP"/>
        </w:rPr>
        <w:t>2010</w:t>
      </w:r>
      <w:r>
        <w:rPr>
          <w:rFonts w:ascii="Arial" w:hAnsi="Arial"/>
        </w:rPr>
        <w:t>).</w:t>
      </w:r>
      <w:proofErr w:type="gramEnd"/>
      <w:r>
        <w:rPr>
          <w:rFonts w:ascii="Arial" w:hAnsi="Arial"/>
        </w:rPr>
        <w:t xml:space="preserve"> </w:t>
      </w:r>
      <w:proofErr w:type="gramStart"/>
      <w:r w:rsidRPr="00E11E4D">
        <w:rPr>
          <w:rFonts w:ascii="Arial" w:eastAsiaTheme="minorEastAsia" w:hAnsi="Arial" w:cs="Arial"/>
          <w:color w:val="000000" w:themeColor="text1"/>
          <w:lang w:eastAsia="ja-JP"/>
        </w:rPr>
        <w:t xml:space="preserve">Refinement of tools for targeted gene expression in </w:t>
      </w:r>
      <w:r w:rsidRPr="00B27948">
        <w:rPr>
          <w:rFonts w:ascii="Arial" w:eastAsiaTheme="minorEastAsia" w:hAnsi="Arial" w:cs="Arial"/>
          <w:i/>
          <w:color w:val="000000" w:themeColor="text1"/>
          <w:lang w:eastAsia="ja-JP"/>
        </w:rPr>
        <w:t>Drosophila</w:t>
      </w:r>
      <w:r w:rsidRPr="00E11E4D">
        <w:rPr>
          <w:rFonts w:ascii="Arial" w:eastAsiaTheme="minorEastAsia" w:hAnsi="Arial" w:cs="Arial"/>
          <w:color w:val="000000" w:themeColor="text1"/>
          <w:lang w:eastAsia="ja-JP"/>
        </w:rPr>
        <w:t>.</w:t>
      </w:r>
      <w:proofErr w:type="gramEnd"/>
      <w:r w:rsidRPr="00E11E4D">
        <w:rPr>
          <w:rFonts w:ascii="Arial" w:eastAsiaTheme="minorEastAsia" w:hAnsi="Arial" w:cs="Arial"/>
          <w:color w:val="000000" w:themeColor="text1"/>
          <w:lang w:eastAsia="ja-JP"/>
        </w:rPr>
        <w:t xml:space="preserve"> </w:t>
      </w:r>
      <w:r w:rsidRPr="00B27948">
        <w:rPr>
          <w:rFonts w:ascii="Arial" w:eastAsiaTheme="minorEastAsia" w:hAnsi="Arial" w:cs="Arial"/>
          <w:color w:val="000000" w:themeColor="text1"/>
          <w:lang w:eastAsia="ja-JP"/>
        </w:rPr>
        <w:t>Genetics</w:t>
      </w:r>
      <w:r w:rsidRPr="00E11E4D">
        <w:rPr>
          <w:rFonts w:ascii="Arial" w:eastAsiaTheme="minorEastAsia" w:hAnsi="Arial" w:cs="Arial"/>
          <w:color w:val="000000" w:themeColor="text1"/>
          <w:lang w:eastAsia="ja-JP"/>
        </w:rPr>
        <w:t xml:space="preserve"> </w:t>
      </w:r>
      <w:r w:rsidRPr="00B27948">
        <w:rPr>
          <w:rFonts w:ascii="Arial" w:eastAsiaTheme="minorEastAsia" w:hAnsi="Arial" w:cs="Arial"/>
          <w:i/>
          <w:color w:val="000000" w:themeColor="text1"/>
          <w:lang w:eastAsia="ja-JP"/>
        </w:rPr>
        <w:t>186</w:t>
      </w:r>
      <w:r w:rsidRPr="00E11E4D">
        <w:rPr>
          <w:rFonts w:ascii="Arial" w:eastAsiaTheme="minorEastAsia" w:hAnsi="Arial" w:cs="Arial"/>
          <w:color w:val="000000" w:themeColor="text1"/>
          <w:lang w:eastAsia="ja-JP"/>
        </w:rPr>
        <w:t>, 735</w:t>
      </w:r>
      <w:r w:rsidRPr="00C10EE3">
        <w:rPr>
          <w:rFonts w:ascii="Arial" w:eastAsiaTheme="minorEastAsia" w:hAnsi="Arial" w:cs="Arial"/>
          <w:color w:val="000000" w:themeColor="text1"/>
          <w:lang w:eastAsia="ja-JP"/>
        </w:rPr>
        <w:t>-755.</w:t>
      </w:r>
      <w:bookmarkEnd w:id="236"/>
    </w:p>
    <w:p w14:paraId="47F383F5" w14:textId="77777777" w:rsidR="007B0246" w:rsidRPr="0087072B" w:rsidRDefault="007B0246" w:rsidP="007B0246">
      <w:pPr>
        <w:pStyle w:val="ListParagraph"/>
        <w:spacing w:before="120" w:after="240"/>
        <w:ind w:left="0"/>
        <w:contextualSpacing w:val="0"/>
        <w:rPr>
          <w:rFonts w:ascii="Arial" w:hAnsi="Arial"/>
        </w:rPr>
      </w:pPr>
      <w:proofErr w:type="gramStart"/>
      <w:r w:rsidRPr="002F12B5">
        <w:rPr>
          <w:rFonts w:ascii="Arial" w:eastAsiaTheme="minorEastAsia" w:hAnsi="Arial"/>
          <w:color w:val="000000"/>
          <w:szCs w:val="32"/>
          <w:lang w:val="en-GB" w:eastAsia="ja-JP"/>
        </w:rPr>
        <w:t>Plaza, S.M., Parag, T., Huang, G., Olbris D.J., Saunders, M.A.</w:t>
      </w:r>
      <w:r>
        <w:rPr>
          <w:rFonts w:ascii="Arial" w:eastAsiaTheme="minorEastAsia" w:hAnsi="Arial"/>
          <w:color w:val="000000"/>
          <w:szCs w:val="32"/>
          <w:lang w:val="en-GB" w:eastAsia="ja-JP"/>
        </w:rPr>
        <w:t>, and</w:t>
      </w:r>
      <w:r w:rsidRPr="002F12B5">
        <w:rPr>
          <w:rFonts w:ascii="Arial" w:eastAsiaTheme="minorEastAsia" w:hAnsi="Arial"/>
          <w:color w:val="000000"/>
          <w:szCs w:val="32"/>
          <w:lang w:val="en-GB" w:eastAsia="ja-JP"/>
        </w:rPr>
        <w:t xml:space="preserve"> Rivlin, P.K. </w:t>
      </w:r>
      <w:r>
        <w:rPr>
          <w:rFonts w:ascii="Arial" w:eastAsiaTheme="minorEastAsia" w:hAnsi="Arial"/>
          <w:color w:val="000000"/>
          <w:szCs w:val="32"/>
          <w:lang w:val="en-GB" w:eastAsia="ja-JP"/>
        </w:rPr>
        <w:t>(</w:t>
      </w:r>
      <w:r w:rsidRPr="002F12B5">
        <w:rPr>
          <w:rFonts w:ascii="Arial" w:eastAsiaTheme="minorEastAsia" w:hAnsi="Arial"/>
          <w:color w:val="000000"/>
          <w:szCs w:val="32"/>
          <w:lang w:val="en-GB" w:eastAsia="ja-JP"/>
        </w:rPr>
        <w:t>2014</w:t>
      </w:r>
      <w:r>
        <w:rPr>
          <w:rFonts w:ascii="Arial" w:eastAsiaTheme="minorEastAsia" w:hAnsi="Arial"/>
          <w:color w:val="000000"/>
          <w:szCs w:val="32"/>
          <w:lang w:val="en-GB" w:eastAsia="ja-JP"/>
        </w:rPr>
        <w:t>).</w:t>
      </w:r>
      <w:proofErr w:type="gramEnd"/>
      <w:r>
        <w:rPr>
          <w:rFonts w:ascii="Arial" w:eastAsiaTheme="minorEastAsia" w:hAnsi="Arial"/>
          <w:color w:val="000000"/>
          <w:szCs w:val="32"/>
          <w:lang w:val="en-GB" w:eastAsia="ja-JP"/>
        </w:rPr>
        <w:t xml:space="preserve"> </w:t>
      </w:r>
      <w:r w:rsidRPr="002F12B5">
        <w:rPr>
          <w:rFonts w:ascii="Arial" w:eastAsiaTheme="minorEastAsia" w:hAnsi="Arial"/>
          <w:color w:val="000000"/>
          <w:szCs w:val="32"/>
          <w:lang w:val="en-GB" w:eastAsia="ja-JP"/>
        </w:rPr>
        <w:t xml:space="preserve">Annotating synapses in large EM datasets. </w:t>
      </w:r>
      <w:proofErr w:type="spellStart"/>
      <w:proofErr w:type="gramStart"/>
      <w:r w:rsidRPr="002F12B5">
        <w:rPr>
          <w:rFonts w:ascii="Arial" w:eastAsiaTheme="minorEastAsia" w:hAnsi="Arial"/>
          <w:color w:val="000000"/>
          <w:szCs w:val="32"/>
          <w:lang w:val="en-GB" w:eastAsia="ja-JP"/>
        </w:rPr>
        <w:t>arXiv</w:t>
      </w:r>
      <w:proofErr w:type="spellEnd"/>
      <w:proofErr w:type="gramEnd"/>
      <w:r w:rsidRPr="002F12B5">
        <w:rPr>
          <w:rFonts w:ascii="Arial" w:eastAsiaTheme="minorEastAsia" w:hAnsi="Arial"/>
          <w:color w:val="000000"/>
          <w:szCs w:val="32"/>
          <w:lang w:val="en-GB" w:eastAsia="ja-JP"/>
        </w:rPr>
        <w:t xml:space="preserve"> preprint </w:t>
      </w:r>
      <w:proofErr w:type="spellStart"/>
      <w:r w:rsidRPr="002F12B5">
        <w:rPr>
          <w:rFonts w:ascii="Arial" w:eastAsiaTheme="minorEastAsia" w:hAnsi="Arial"/>
          <w:color w:val="000000"/>
          <w:szCs w:val="32"/>
          <w:lang w:val="en-GB" w:eastAsia="ja-JP"/>
        </w:rPr>
        <w:t>arXiv</w:t>
      </w:r>
      <w:proofErr w:type="spellEnd"/>
      <w:r w:rsidRPr="002F12B5">
        <w:rPr>
          <w:rFonts w:ascii="Arial" w:eastAsiaTheme="minorEastAsia" w:hAnsi="Arial"/>
          <w:color w:val="000000"/>
          <w:szCs w:val="32"/>
          <w:lang w:val="en-GB" w:eastAsia="ja-JP"/>
        </w:rPr>
        <w:t xml:space="preserve">: </w:t>
      </w:r>
      <w:r w:rsidRPr="00BD7A7E">
        <w:rPr>
          <w:rFonts w:ascii="Arial" w:eastAsiaTheme="minorEastAsia" w:hAnsi="Arial"/>
          <w:szCs w:val="32"/>
          <w:lang w:val="en-GB" w:eastAsia="ja-JP"/>
        </w:rPr>
        <w:t>1409.1801</w:t>
      </w:r>
      <w:r w:rsidRPr="002F12B5">
        <w:rPr>
          <w:rFonts w:ascii="Arial" w:eastAsiaTheme="minorEastAsia" w:hAnsi="Arial"/>
          <w:color w:val="000000"/>
          <w:szCs w:val="32"/>
          <w:lang w:val="en-GB" w:eastAsia="ja-JP"/>
        </w:rPr>
        <w:t>.</w:t>
      </w:r>
      <w:bookmarkEnd w:id="237"/>
    </w:p>
    <w:p w14:paraId="641A25D1" w14:textId="77777777" w:rsidR="007B0246" w:rsidRPr="0087072B" w:rsidRDefault="007B0246" w:rsidP="007B0246">
      <w:pPr>
        <w:pStyle w:val="ListParagraph"/>
        <w:spacing w:before="120" w:after="240"/>
        <w:ind w:left="0"/>
        <w:contextualSpacing w:val="0"/>
        <w:rPr>
          <w:rFonts w:ascii="Arial" w:hAnsi="Arial"/>
        </w:rPr>
      </w:pPr>
      <w:bookmarkStart w:id="238" w:name="_Ref460497974"/>
      <w:proofErr w:type="gramStart"/>
      <w:r w:rsidRPr="002F12B5">
        <w:rPr>
          <w:rFonts w:ascii="Arial" w:eastAsiaTheme="minorEastAsia" w:hAnsi="Arial"/>
          <w:color w:val="000000"/>
          <w:szCs w:val="32"/>
          <w:lang w:val="en-GB" w:eastAsia="ja-JP"/>
        </w:rPr>
        <w:lastRenderedPageBreak/>
        <w:t>Plaza</w:t>
      </w:r>
      <w:r>
        <w:rPr>
          <w:rFonts w:ascii="Arial" w:eastAsiaTheme="minorEastAsia" w:hAnsi="Arial"/>
          <w:color w:val="000000"/>
          <w:szCs w:val="32"/>
          <w:lang w:val="en-GB" w:eastAsia="ja-JP"/>
        </w:rPr>
        <w:t>, S.M., Scheffer, L.K., and Saunders, M</w:t>
      </w:r>
      <w:r w:rsidRPr="002F12B5">
        <w:rPr>
          <w:rFonts w:ascii="Arial" w:eastAsiaTheme="minorEastAsia" w:hAnsi="Arial"/>
          <w:color w:val="000000"/>
          <w:szCs w:val="32"/>
          <w:lang w:val="en-GB" w:eastAsia="ja-JP"/>
        </w:rPr>
        <w:t xml:space="preserve">. </w:t>
      </w:r>
      <w:r>
        <w:rPr>
          <w:rFonts w:ascii="Arial" w:eastAsiaTheme="minorEastAsia" w:hAnsi="Arial"/>
          <w:color w:val="000000"/>
          <w:szCs w:val="32"/>
          <w:lang w:val="en-GB" w:eastAsia="ja-JP"/>
        </w:rPr>
        <w:t>(2012).</w:t>
      </w:r>
      <w:proofErr w:type="gramEnd"/>
      <w:r>
        <w:rPr>
          <w:rFonts w:ascii="Arial" w:eastAsiaTheme="minorEastAsia" w:hAnsi="Arial"/>
          <w:color w:val="000000"/>
          <w:szCs w:val="32"/>
          <w:lang w:val="en-GB" w:eastAsia="ja-JP"/>
        </w:rPr>
        <w:t xml:space="preserve"> </w:t>
      </w:r>
      <w:r w:rsidRPr="002F12B5">
        <w:rPr>
          <w:rFonts w:ascii="Arial" w:eastAsiaTheme="minorEastAsia" w:hAnsi="Arial"/>
          <w:color w:val="000000"/>
          <w:szCs w:val="32"/>
          <w:lang w:val="en-GB" w:eastAsia="ja-JP"/>
        </w:rPr>
        <w:t>Minimizing manual image segmentation turn-around time for neuronal reconstruction by embracing uncertainty.</w:t>
      </w:r>
      <w:r>
        <w:rPr>
          <w:rFonts w:ascii="Arial" w:eastAsiaTheme="minorEastAsia" w:hAnsi="Arial"/>
          <w:color w:val="000000"/>
          <w:szCs w:val="32"/>
          <w:lang w:val="en-GB" w:eastAsia="ja-JP"/>
        </w:rPr>
        <w:t xml:space="preserve"> </w:t>
      </w:r>
      <w:proofErr w:type="spellStart"/>
      <w:r w:rsidRPr="00B27948">
        <w:rPr>
          <w:rFonts w:ascii="Arial" w:eastAsiaTheme="minorEastAsia" w:hAnsi="Arial"/>
          <w:color w:val="000000"/>
          <w:szCs w:val="32"/>
          <w:lang w:val="en-GB" w:eastAsia="ja-JP"/>
        </w:rPr>
        <w:t>PLoS</w:t>
      </w:r>
      <w:proofErr w:type="spellEnd"/>
      <w:r w:rsidRPr="00B27948">
        <w:rPr>
          <w:rFonts w:ascii="Arial" w:eastAsiaTheme="minorEastAsia" w:hAnsi="Arial"/>
          <w:color w:val="000000"/>
          <w:szCs w:val="32"/>
          <w:lang w:val="en-GB" w:eastAsia="ja-JP"/>
        </w:rPr>
        <w:t xml:space="preserve"> One</w:t>
      </w:r>
      <w:r>
        <w:rPr>
          <w:rFonts w:ascii="Arial" w:eastAsiaTheme="minorEastAsia" w:hAnsi="Arial"/>
          <w:color w:val="000000"/>
          <w:szCs w:val="32"/>
          <w:lang w:val="en-GB" w:eastAsia="ja-JP"/>
        </w:rPr>
        <w:t xml:space="preserve"> </w:t>
      </w:r>
      <w:r w:rsidRPr="00B27948">
        <w:rPr>
          <w:rFonts w:ascii="Arial" w:eastAsiaTheme="minorEastAsia" w:hAnsi="Arial"/>
          <w:i/>
          <w:color w:val="000000"/>
          <w:szCs w:val="32"/>
          <w:lang w:val="en-GB" w:eastAsia="ja-JP"/>
        </w:rPr>
        <w:t>7</w:t>
      </w:r>
      <w:r>
        <w:rPr>
          <w:rFonts w:ascii="Arial" w:eastAsiaTheme="minorEastAsia" w:hAnsi="Arial"/>
          <w:color w:val="000000"/>
          <w:szCs w:val="32"/>
          <w:lang w:val="en-GB" w:eastAsia="ja-JP"/>
        </w:rPr>
        <w:t>, e44448.</w:t>
      </w:r>
      <w:bookmarkEnd w:id="238"/>
    </w:p>
    <w:p w14:paraId="5A29BEA2" w14:textId="77777777" w:rsidR="007B0246" w:rsidRDefault="007B0246" w:rsidP="007B0246">
      <w:pPr>
        <w:pStyle w:val="ListParagraph"/>
        <w:spacing w:after="240"/>
        <w:ind w:left="0"/>
        <w:contextualSpacing w:val="0"/>
        <w:rPr>
          <w:rFonts w:ascii="Arial" w:hAnsi="Arial" w:cs="Arial"/>
          <w:noProof/>
          <w:szCs w:val="20"/>
        </w:rPr>
      </w:pPr>
      <w:proofErr w:type="gramStart"/>
      <w:r>
        <w:rPr>
          <w:rFonts w:ascii="Arial" w:hAnsi="Arial" w:cs="Arial"/>
          <w:noProof/>
          <w:szCs w:val="20"/>
        </w:rPr>
        <w:t>Rister, J</w:t>
      </w:r>
      <w:r w:rsidRPr="00E11E4D">
        <w:rPr>
          <w:rFonts w:ascii="Arial" w:hAnsi="Arial" w:cs="Arial"/>
          <w:noProof/>
          <w:szCs w:val="20"/>
        </w:rPr>
        <w:t xml:space="preserve">., </w:t>
      </w:r>
      <w:proofErr w:type="spellStart"/>
      <w:r w:rsidRPr="00B27948">
        <w:rPr>
          <w:rFonts w:ascii="Arial" w:hAnsi="Arial"/>
        </w:rPr>
        <w:t>Pauls</w:t>
      </w:r>
      <w:proofErr w:type="spellEnd"/>
      <w:r>
        <w:rPr>
          <w:rFonts w:ascii="Arial" w:hAnsi="Arial"/>
        </w:rPr>
        <w:t>,</w:t>
      </w:r>
      <w:r w:rsidRPr="00B27948">
        <w:rPr>
          <w:rFonts w:ascii="Arial" w:hAnsi="Arial"/>
        </w:rPr>
        <w:t xml:space="preserve"> D</w:t>
      </w:r>
      <w:r>
        <w:rPr>
          <w:rFonts w:ascii="Arial" w:hAnsi="Arial"/>
        </w:rPr>
        <w:t>.</w:t>
      </w:r>
      <w:r w:rsidRPr="00B27948">
        <w:rPr>
          <w:rFonts w:ascii="Arial" w:hAnsi="Arial"/>
        </w:rPr>
        <w:t>, Schnell</w:t>
      </w:r>
      <w:r>
        <w:rPr>
          <w:rFonts w:ascii="Arial" w:hAnsi="Arial"/>
        </w:rPr>
        <w:t>,</w:t>
      </w:r>
      <w:r w:rsidRPr="00B27948">
        <w:rPr>
          <w:rFonts w:ascii="Arial" w:hAnsi="Arial"/>
        </w:rPr>
        <w:t xml:space="preserve"> B</w:t>
      </w:r>
      <w:r>
        <w:rPr>
          <w:rFonts w:ascii="Arial" w:hAnsi="Arial"/>
        </w:rPr>
        <w:t>.</w:t>
      </w:r>
      <w:r w:rsidRPr="00B27948">
        <w:rPr>
          <w:rFonts w:ascii="Arial" w:hAnsi="Arial"/>
        </w:rPr>
        <w:t>, Ting</w:t>
      </w:r>
      <w:r>
        <w:rPr>
          <w:rFonts w:ascii="Arial" w:hAnsi="Arial"/>
        </w:rPr>
        <w:t>,</w:t>
      </w:r>
      <w:r w:rsidRPr="00B27948">
        <w:rPr>
          <w:rFonts w:ascii="Arial" w:hAnsi="Arial"/>
        </w:rPr>
        <w:t xml:space="preserve"> C</w:t>
      </w:r>
      <w:r>
        <w:rPr>
          <w:rFonts w:ascii="Arial" w:hAnsi="Arial"/>
        </w:rPr>
        <w:t>.</w:t>
      </w:r>
      <w:r w:rsidRPr="00B27948">
        <w:rPr>
          <w:rFonts w:ascii="Arial" w:hAnsi="Arial"/>
        </w:rPr>
        <w:t>Y</w:t>
      </w:r>
      <w:r>
        <w:rPr>
          <w:rFonts w:ascii="Arial" w:hAnsi="Arial"/>
        </w:rPr>
        <w:t>.</w:t>
      </w:r>
      <w:r w:rsidRPr="00B27948">
        <w:rPr>
          <w:rFonts w:ascii="Arial" w:hAnsi="Arial"/>
        </w:rPr>
        <w:t>, Lee</w:t>
      </w:r>
      <w:r>
        <w:rPr>
          <w:rFonts w:ascii="Arial" w:hAnsi="Arial"/>
        </w:rPr>
        <w:t>,</w:t>
      </w:r>
      <w:r w:rsidRPr="00B27948">
        <w:rPr>
          <w:rFonts w:ascii="Arial" w:hAnsi="Arial"/>
        </w:rPr>
        <w:t xml:space="preserve"> C</w:t>
      </w:r>
      <w:r>
        <w:rPr>
          <w:rFonts w:ascii="Arial" w:hAnsi="Arial"/>
        </w:rPr>
        <w:t>.</w:t>
      </w:r>
      <w:r w:rsidRPr="00B27948">
        <w:rPr>
          <w:rFonts w:ascii="Arial" w:hAnsi="Arial"/>
        </w:rPr>
        <w:t>H</w:t>
      </w:r>
      <w:r>
        <w:rPr>
          <w:rFonts w:ascii="Arial" w:hAnsi="Arial"/>
        </w:rPr>
        <w:t>.</w:t>
      </w:r>
      <w:r w:rsidRPr="00B27948">
        <w:rPr>
          <w:rFonts w:ascii="Arial" w:hAnsi="Arial"/>
        </w:rPr>
        <w:t xml:space="preserve">, </w:t>
      </w:r>
      <w:proofErr w:type="spellStart"/>
      <w:r w:rsidRPr="00B27948">
        <w:rPr>
          <w:rFonts w:ascii="Arial" w:hAnsi="Arial"/>
        </w:rPr>
        <w:t>Sinakevitch</w:t>
      </w:r>
      <w:proofErr w:type="spellEnd"/>
      <w:r>
        <w:rPr>
          <w:rFonts w:ascii="Arial" w:hAnsi="Arial"/>
        </w:rPr>
        <w:t>,</w:t>
      </w:r>
      <w:r w:rsidRPr="00B27948">
        <w:rPr>
          <w:rFonts w:ascii="Arial" w:hAnsi="Arial"/>
        </w:rPr>
        <w:t xml:space="preserve"> I</w:t>
      </w:r>
      <w:r>
        <w:rPr>
          <w:rFonts w:ascii="Arial" w:hAnsi="Arial"/>
        </w:rPr>
        <w:t>.</w:t>
      </w:r>
      <w:r w:rsidRPr="00B27948">
        <w:rPr>
          <w:rFonts w:ascii="Arial" w:hAnsi="Arial"/>
        </w:rPr>
        <w:t xml:space="preserve">, </w:t>
      </w:r>
      <w:proofErr w:type="spellStart"/>
      <w:r w:rsidRPr="00B27948">
        <w:rPr>
          <w:rFonts w:ascii="Arial" w:hAnsi="Arial"/>
        </w:rPr>
        <w:t>Morante</w:t>
      </w:r>
      <w:proofErr w:type="spellEnd"/>
      <w:r>
        <w:rPr>
          <w:rFonts w:ascii="Arial" w:hAnsi="Arial"/>
        </w:rPr>
        <w:t>,</w:t>
      </w:r>
      <w:r w:rsidRPr="00B27948">
        <w:rPr>
          <w:rFonts w:ascii="Arial" w:hAnsi="Arial"/>
        </w:rPr>
        <w:t xml:space="preserve"> J</w:t>
      </w:r>
      <w:r>
        <w:rPr>
          <w:rFonts w:ascii="Arial" w:hAnsi="Arial"/>
        </w:rPr>
        <w:t>.</w:t>
      </w:r>
      <w:r w:rsidRPr="00B27948">
        <w:rPr>
          <w:rFonts w:ascii="Arial" w:hAnsi="Arial"/>
        </w:rPr>
        <w:t>, Strausfeld</w:t>
      </w:r>
      <w:r>
        <w:rPr>
          <w:rFonts w:ascii="Arial" w:hAnsi="Arial"/>
        </w:rPr>
        <w:t>,</w:t>
      </w:r>
      <w:r w:rsidRPr="00B27948">
        <w:rPr>
          <w:rFonts w:ascii="Arial" w:hAnsi="Arial"/>
        </w:rPr>
        <w:t xml:space="preserve"> N</w:t>
      </w:r>
      <w:r>
        <w:rPr>
          <w:rFonts w:ascii="Arial" w:hAnsi="Arial"/>
        </w:rPr>
        <w:t>.</w:t>
      </w:r>
      <w:r w:rsidRPr="00B27948">
        <w:rPr>
          <w:rFonts w:ascii="Arial" w:hAnsi="Arial"/>
        </w:rPr>
        <w:t>J</w:t>
      </w:r>
      <w:r>
        <w:rPr>
          <w:rFonts w:ascii="Arial" w:hAnsi="Arial"/>
        </w:rPr>
        <w:t>.</w:t>
      </w:r>
      <w:r w:rsidRPr="00B27948">
        <w:rPr>
          <w:rFonts w:ascii="Arial" w:hAnsi="Arial"/>
        </w:rPr>
        <w:t>, Ito</w:t>
      </w:r>
      <w:r>
        <w:rPr>
          <w:rFonts w:ascii="Arial" w:hAnsi="Arial"/>
        </w:rPr>
        <w:t>,</w:t>
      </w:r>
      <w:r w:rsidRPr="00B27948">
        <w:rPr>
          <w:rFonts w:ascii="Arial" w:hAnsi="Arial"/>
        </w:rPr>
        <w:t xml:space="preserve"> K</w:t>
      </w:r>
      <w:r>
        <w:rPr>
          <w:rFonts w:ascii="Arial" w:hAnsi="Arial"/>
        </w:rPr>
        <w:t>.</w:t>
      </w:r>
      <w:r w:rsidRPr="00B27948">
        <w:rPr>
          <w:rFonts w:ascii="Arial" w:hAnsi="Arial"/>
        </w:rPr>
        <w:t>, and Heisenberg, M</w:t>
      </w:r>
      <w:r w:rsidRPr="00E11E4D">
        <w:rPr>
          <w:rFonts w:ascii="Arial" w:hAnsi="Arial" w:cs="Arial"/>
          <w:i/>
          <w:noProof/>
          <w:szCs w:val="20"/>
        </w:rPr>
        <w:t>.</w:t>
      </w:r>
      <w:r>
        <w:rPr>
          <w:rFonts w:ascii="Arial" w:hAnsi="Arial" w:cs="Arial"/>
          <w:noProof/>
          <w:szCs w:val="20"/>
        </w:rPr>
        <w:t xml:space="preserve"> (2007).</w:t>
      </w:r>
      <w:proofErr w:type="gramEnd"/>
      <w:r>
        <w:rPr>
          <w:rFonts w:ascii="Arial" w:hAnsi="Arial" w:cs="Arial"/>
          <w:noProof/>
          <w:szCs w:val="20"/>
        </w:rPr>
        <w:t xml:space="preserve"> Dissection of the peripheral motion channel in the visual system of </w:t>
      </w:r>
      <w:r w:rsidRPr="00AD2298">
        <w:rPr>
          <w:rFonts w:ascii="Arial" w:hAnsi="Arial" w:cs="Arial"/>
          <w:i/>
          <w:noProof/>
          <w:szCs w:val="20"/>
        </w:rPr>
        <w:t>Drosophila melanogaster</w:t>
      </w:r>
      <w:r>
        <w:rPr>
          <w:rFonts w:ascii="Arial" w:hAnsi="Arial" w:cs="Arial"/>
          <w:noProof/>
          <w:szCs w:val="20"/>
        </w:rPr>
        <w:t xml:space="preserve">. </w:t>
      </w:r>
      <w:r w:rsidRPr="00B27948">
        <w:rPr>
          <w:rFonts w:ascii="Arial" w:hAnsi="Arial" w:cs="Arial"/>
          <w:noProof/>
          <w:szCs w:val="20"/>
        </w:rPr>
        <w:t>Neuron</w:t>
      </w:r>
      <w:r>
        <w:rPr>
          <w:rFonts w:ascii="Arial" w:hAnsi="Arial" w:cs="Arial"/>
          <w:noProof/>
          <w:szCs w:val="20"/>
        </w:rPr>
        <w:t xml:space="preserve"> </w:t>
      </w:r>
      <w:r w:rsidRPr="00B27948">
        <w:rPr>
          <w:rFonts w:ascii="Arial" w:hAnsi="Arial" w:cs="Arial"/>
          <w:i/>
          <w:noProof/>
          <w:szCs w:val="20"/>
        </w:rPr>
        <w:t>56</w:t>
      </w:r>
      <w:r>
        <w:rPr>
          <w:rFonts w:ascii="Arial" w:hAnsi="Arial" w:cs="Arial"/>
          <w:noProof/>
          <w:szCs w:val="20"/>
        </w:rPr>
        <w:t>, 155-170.</w:t>
      </w:r>
      <w:bookmarkEnd w:id="231"/>
    </w:p>
    <w:p w14:paraId="0E83226C" w14:textId="77777777" w:rsidR="007B0246" w:rsidRDefault="007B0246" w:rsidP="007B0246">
      <w:pPr>
        <w:pStyle w:val="ListParagraph"/>
        <w:spacing w:after="240"/>
        <w:ind w:left="0"/>
        <w:contextualSpacing w:val="0"/>
        <w:rPr>
          <w:rFonts w:ascii="Arial" w:hAnsi="Arial" w:cs="Arial"/>
          <w:noProof/>
          <w:szCs w:val="20"/>
        </w:rPr>
      </w:pPr>
      <w:proofErr w:type="gramStart"/>
      <w:r>
        <w:rPr>
          <w:rFonts w:ascii="Arial" w:hAnsi="Arial" w:cs="Arial"/>
          <w:noProof/>
          <w:szCs w:val="20"/>
        </w:rPr>
        <w:t>Rivera-Alba, M.</w:t>
      </w:r>
      <w:r w:rsidRPr="00AD2298">
        <w:rPr>
          <w:rFonts w:ascii="Arial" w:hAnsi="Arial" w:cs="Arial"/>
          <w:i/>
          <w:noProof/>
          <w:szCs w:val="20"/>
        </w:rPr>
        <w:t xml:space="preserve"> </w:t>
      </w:r>
      <w:proofErr w:type="spellStart"/>
      <w:r w:rsidRPr="00B27948">
        <w:rPr>
          <w:rFonts w:ascii="Arial" w:hAnsi="Arial"/>
        </w:rPr>
        <w:t>Vitaladevuni</w:t>
      </w:r>
      <w:proofErr w:type="spellEnd"/>
      <w:r w:rsidRPr="00B27948">
        <w:rPr>
          <w:rFonts w:ascii="Arial" w:hAnsi="Arial"/>
        </w:rPr>
        <w:t xml:space="preserve">, S.N., </w:t>
      </w:r>
      <w:proofErr w:type="spellStart"/>
      <w:r w:rsidRPr="00B27948">
        <w:rPr>
          <w:rFonts w:ascii="Arial" w:hAnsi="Arial"/>
        </w:rPr>
        <w:t>Mischenko</w:t>
      </w:r>
      <w:proofErr w:type="spellEnd"/>
      <w:r w:rsidRPr="00B27948">
        <w:rPr>
          <w:rFonts w:ascii="Arial" w:hAnsi="Arial"/>
        </w:rPr>
        <w:t>, Y., Lu, Z., Takemura, S-Y., Scheffer, L., Meinert</w:t>
      </w:r>
      <w:r>
        <w:rPr>
          <w:rFonts w:ascii="Arial" w:hAnsi="Arial"/>
        </w:rPr>
        <w:t>zhagen, I.A., Chklovskii, D.B., and</w:t>
      </w:r>
      <w:r w:rsidRPr="00B27948">
        <w:rPr>
          <w:rFonts w:ascii="Arial" w:hAnsi="Arial"/>
        </w:rPr>
        <w:t xml:space="preserve"> de </w:t>
      </w:r>
      <w:proofErr w:type="spellStart"/>
      <w:r w:rsidRPr="00B27948">
        <w:rPr>
          <w:rFonts w:ascii="Arial" w:hAnsi="Arial"/>
        </w:rPr>
        <w:t>Polavieja</w:t>
      </w:r>
      <w:proofErr w:type="spellEnd"/>
      <w:r w:rsidRPr="00B27948">
        <w:rPr>
          <w:rFonts w:ascii="Arial" w:hAnsi="Arial"/>
        </w:rPr>
        <w:t>, G.G. (2011).</w:t>
      </w:r>
      <w:proofErr w:type="gramEnd"/>
      <w:r w:rsidRPr="001768DB">
        <w:rPr>
          <w:rFonts w:ascii="Arial" w:hAnsi="Arial"/>
          <w:sz w:val="22"/>
        </w:rPr>
        <w:t xml:space="preserve"> </w:t>
      </w:r>
      <w:r>
        <w:rPr>
          <w:rFonts w:ascii="Arial" w:hAnsi="Arial" w:cs="Arial"/>
          <w:noProof/>
          <w:szCs w:val="20"/>
        </w:rPr>
        <w:t xml:space="preserve">Wiring economy and volume exclusion determine neuronal placement in the </w:t>
      </w:r>
      <w:r w:rsidRPr="00AD2298">
        <w:rPr>
          <w:rFonts w:ascii="Arial" w:hAnsi="Arial" w:cs="Arial"/>
          <w:i/>
          <w:noProof/>
          <w:szCs w:val="20"/>
        </w:rPr>
        <w:t>Drosophila</w:t>
      </w:r>
      <w:r>
        <w:rPr>
          <w:rFonts w:ascii="Arial" w:hAnsi="Arial" w:cs="Arial"/>
          <w:noProof/>
          <w:szCs w:val="20"/>
        </w:rPr>
        <w:t xml:space="preserve"> brain. </w:t>
      </w:r>
      <w:r w:rsidRPr="00B27948">
        <w:rPr>
          <w:rFonts w:ascii="Arial" w:hAnsi="Arial" w:cs="Arial"/>
          <w:noProof/>
          <w:szCs w:val="20"/>
        </w:rPr>
        <w:t>Curr. Biol</w:t>
      </w:r>
      <w:r>
        <w:rPr>
          <w:rFonts w:ascii="Arial" w:hAnsi="Arial" w:cs="Arial"/>
          <w:i/>
          <w:noProof/>
          <w:szCs w:val="20"/>
        </w:rPr>
        <w:t>.</w:t>
      </w:r>
      <w:r>
        <w:rPr>
          <w:rFonts w:ascii="Arial" w:hAnsi="Arial" w:cs="Arial"/>
          <w:noProof/>
          <w:szCs w:val="20"/>
        </w:rPr>
        <w:t xml:space="preserve"> </w:t>
      </w:r>
      <w:r w:rsidRPr="00B27948">
        <w:rPr>
          <w:rFonts w:ascii="Arial" w:hAnsi="Arial" w:cs="Arial"/>
          <w:i/>
          <w:noProof/>
          <w:szCs w:val="20"/>
        </w:rPr>
        <w:t>21</w:t>
      </w:r>
      <w:r>
        <w:rPr>
          <w:rFonts w:ascii="Arial" w:hAnsi="Arial" w:cs="Arial"/>
          <w:noProof/>
          <w:szCs w:val="20"/>
        </w:rPr>
        <w:t>, 2000-2005.</w:t>
      </w:r>
      <w:bookmarkEnd w:id="232"/>
    </w:p>
    <w:p w14:paraId="57CC4D58" w14:textId="77777777" w:rsidR="007B0246" w:rsidRDefault="007B0246" w:rsidP="007B0246">
      <w:pPr>
        <w:pStyle w:val="ListParagraph"/>
        <w:spacing w:after="240"/>
        <w:ind w:left="0"/>
        <w:contextualSpacing w:val="0"/>
        <w:rPr>
          <w:rFonts w:ascii="Arial" w:hAnsi="Arial" w:cs="Arial"/>
          <w:noProof/>
          <w:szCs w:val="20"/>
        </w:rPr>
      </w:pPr>
      <w:bookmarkStart w:id="239" w:name="_Ref455424430"/>
      <w:bookmarkStart w:id="240" w:name="_Ref455420889"/>
      <w:bookmarkStart w:id="241" w:name="_Ref455420666"/>
      <w:bookmarkStart w:id="242" w:name="_Ref455420465"/>
      <w:proofErr w:type="gramStart"/>
      <w:r w:rsidRPr="000847E6">
        <w:rPr>
          <w:rFonts w:ascii="Arial" w:hAnsi="Arial" w:cs="Arial"/>
          <w:noProof/>
          <w:szCs w:val="20"/>
        </w:rPr>
        <w:t xml:space="preserve">Shinomiya, K., </w:t>
      </w:r>
      <w:proofErr w:type="spellStart"/>
      <w:r w:rsidRPr="00B27948">
        <w:rPr>
          <w:rFonts w:ascii="Arial" w:hAnsi="Arial"/>
        </w:rPr>
        <w:t>Karuppudurai</w:t>
      </w:r>
      <w:proofErr w:type="spellEnd"/>
      <w:r>
        <w:rPr>
          <w:rFonts w:ascii="Arial" w:hAnsi="Arial"/>
        </w:rPr>
        <w:t>,</w:t>
      </w:r>
      <w:r w:rsidRPr="00B27948">
        <w:rPr>
          <w:rFonts w:ascii="Arial" w:hAnsi="Arial"/>
        </w:rPr>
        <w:t xml:space="preserve"> T</w:t>
      </w:r>
      <w:r>
        <w:rPr>
          <w:rFonts w:ascii="Arial" w:hAnsi="Arial"/>
        </w:rPr>
        <w:t>.</w:t>
      </w:r>
      <w:r w:rsidRPr="00B27948">
        <w:rPr>
          <w:rFonts w:ascii="Arial" w:hAnsi="Arial"/>
        </w:rPr>
        <w:t>, Lin</w:t>
      </w:r>
      <w:r>
        <w:rPr>
          <w:rFonts w:ascii="Arial" w:hAnsi="Arial"/>
        </w:rPr>
        <w:t>,</w:t>
      </w:r>
      <w:r w:rsidRPr="00B27948">
        <w:rPr>
          <w:rFonts w:ascii="Arial" w:hAnsi="Arial"/>
        </w:rPr>
        <w:t xml:space="preserve"> T</w:t>
      </w:r>
      <w:r>
        <w:rPr>
          <w:rFonts w:ascii="Arial" w:hAnsi="Arial"/>
        </w:rPr>
        <w:t>.</w:t>
      </w:r>
      <w:r w:rsidRPr="00B27948">
        <w:rPr>
          <w:rFonts w:ascii="Arial" w:hAnsi="Arial"/>
        </w:rPr>
        <w:t>Y</w:t>
      </w:r>
      <w:r>
        <w:rPr>
          <w:rFonts w:ascii="Arial" w:hAnsi="Arial"/>
        </w:rPr>
        <w:t>.</w:t>
      </w:r>
      <w:r w:rsidRPr="00B27948">
        <w:rPr>
          <w:rFonts w:ascii="Arial" w:hAnsi="Arial"/>
        </w:rPr>
        <w:t>, Lu</w:t>
      </w:r>
      <w:r>
        <w:rPr>
          <w:rFonts w:ascii="Arial" w:hAnsi="Arial"/>
        </w:rPr>
        <w:t>,</w:t>
      </w:r>
      <w:r w:rsidRPr="00B27948">
        <w:rPr>
          <w:rFonts w:ascii="Arial" w:hAnsi="Arial"/>
        </w:rPr>
        <w:t xml:space="preserve"> Z</w:t>
      </w:r>
      <w:r>
        <w:rPr>
          <w:rFonts w:ascii="Arial" w:hAnsi="Arial"/>
        </w:rPr>
        <w:t>.</w:t>
      </w:r>
      <w:r w:rsidRPr="00B27948">
        <w:rPr>
          <w:rFonts w:ascii="Arial" w:hAnsi="Arial"/>
        </w:rPr>
        <w:t>, Lee</w:t>
      </w:r>
      <w:r>
        <w:rPr>
          <w:rFonts w:ascii="Arial" w:hAnsi="Arial"/>
        </w:rPr>
        <w:t>,</w:t>
      </w:r>
      <w:r w:rsidRPr="00B27948">
        <w:rPr>
          <w:rFonts w:ascii="Arial" w:hAnsi="Arial"/>
        </w:rPr>
        <w:t xml:space="preserve"> C</w:t>
      </w:r>
      <w:r>
        <w:rPr>
          <w:rFonts w:ascii="Arial" w:hAnsi="Arial"/>
        </w:rPr>
        <w:t>.</w:t>
      </w:r>
      <w:r w:rsidRPr="00B27948">
        <w:rPr>
          <w:rFonts w:ascii="Arial" w:hAnsi="Arial"/>
        </w:rPr>
        <w:t>H</w:t>
      </w:r>
      <w:r>
        <w:rPr>
          <w:rFonts w:ascii="Arial" w:hAnsi="Arial"/>
        </w:rPr>
        <w:t>.</w:t>
      </w:r>
      <w:r w:rsidRPr="00B27948">
        <w:rPr>
          <w:rFonts w:ascii="Arial" w:hAnsi="Arial"/>
        </w:rPr>
        <w:t xml:space="preserve">, </w:t>
      </w:r>
      <w:r>
        <w:rPr>
          <w:rFonts w:ascii="Arial" w:hAnsi="Arial"/>
        </w:rPr>
        <w:t xml:space="preserve">and </w:t>
      </w:r>
      <w:r w:rsidRPr="00B27948">
        <w:rPr>
          <w:rFonts w:ascii="Arial" w:hAnsi="Arial"/>
        </w:rPr>
        <w:t>Meinertzhagen</w:t>
      </w:r>
      <w:r>
        <w:rPr>
          <w:rFonts w:ascii="Arial" w:hAnsi="Arial"/>
        </w:rPr>
        <w:t>,</w:t>
      </w:r>
      <w:r w:rsidRPr="00B27948">
        <w:rPr>
          <w:rFonts w:ascii="Arial" w:hAnsi="Arial"/>
        </w:rPr>
        <w:t xml:space="preserve"> I</w:t>
      </w:r>
      <w:r>
        <w:rPr>
          <w:rFonts w:ascii="Arial" w:hAnsi="Arial"/>
        </w:rPr>
        <w:t>.</w:t>
      </w:r>
      <w:r w:rsidRPr="00B27948">
        <w:rPr>
          <w:rFonts w:ascii="Arial" w:hAnsi="Arial"/>
        </w:rPr>
        <w:t>A.</w:t>
      </w:r>
      <w:r w:rsidRPr="000847E6">
        <w:rPr>
          <w:rFonts w:ascii="Arial" w:hAnsi="Arial" w:cs="Arial"/>
          <w:noProof/>
          <w:szCs w:val="20"/>
        </w:rPr>
        <w:t xml:space="preserve"> </w:t>
      </w:r>
      <w:r>
        <w:rPr>
          <w:rFonts w:ascii="Arial" w:hAnsi="Arial" w:cs="Arial"/>
          <w:noProof/>
          <w:szCs w:val="20"/>
        </w:rPr>
        <w:t>(2014).</w:t>
      </w:r>
      <w:proofErr w:type="gramEnd"/>
      <w:r>
        <w:rPr>
          <w:rFonts w:ascii="Arial" w:hAnsi="Arial" w:cs="Arial"/>
          <w:noProof/>
          <w:szCs w:val="20"/>
        </w:rPr>
        <w:t xml:space="preserve"> </w:t>
      </w:r>
      <w:r w:rsidRPr="000847E6">
        <w:rPr>
          <w:rFonts w:ascii="Arial" w:hAnsi="Arial" w:cs="Arial"/>
          <w:noProof/>
          <w:szCs w:val="20"/>
        </w:rPr>
        <w:t>Candidate neural</w:t>
      </w:r>
      <w:r>
        <w:rPr>
          <w:rFonts w:ascii="Arial" w:hAnsi="Arial" w:cs="Arial"/>
          <w:noProof/>
          <w:szCs w:val="20"/>
        </w:rPr>
        <w:t xml:space="preserve"> substrates for off-edge motion detection in </w:t>
      </w:r>
      <w:r w:rsidRPr="00D024FA">
        <w:rPr>
          <w:rFonts w:ascii="Arial" w:hAnsi="Arial" w:cs="Arial"/>
          <w:i/>
          <w:noProof/>
          <w:szCs w:val="20"/>
        </w:rPr>
        <w:t>Drosophila</w:t>
      </w:r>
      <w:r>
        <w:rPr>
          <w:rFonts w:ascii="Arial" w:hAnsi="Arial" w:cs="Arial"/>
          <w:noProof/>
          <w:szCs w:val="20"/>
        </w:rPr>
        <w:t xml:space="preserve">. </w:t>
      </w:r>
      <w:r w:rsidRPr="00B27948">
        <w:rPr>
          <w:rFonts w:ascii="Arial" w:hAnsi="Arial" w:cs="Arial"/>
          <w:noProof/>
          <w:szCs w:val="20"/>
        </w:rPr>
        <w:t>Curr. Biol</w:t>
      </w:r>
      <w:r>
        <w:rPr>
          <w:rFonts w:ascii="Arial" w:hAnsi="Arial" w:cs="Arial"/>
          <w:i/>
          <w:noProof/>
          <w:szCs w:val="20"/>
        </w:rPr>
        <w:t>.</w:t>
      </w:r>
      <w:r>
        <w:rPr>
          <w:rFonts w:ascii="Arial" w:hAnsi="Arial" w:cs="Arial"/>
          <w:noProof/>
          <w:szCs w:val="20"/>
        </w:rPr>
        <w:t xml:space="preserve"> </w:t>
      </w:r>
      <w:r w:rsidRPr="00B27948">
        <w:rPr>
          <w:rFonts w:ascii="Arial" w:hAnsi="Arial" w:cs="Arial"/>
          <w:i/>
          <w:noProof/>
          <w:szCs w:val="20"/>
        </w:rPr>
        <w:t>24</w:t>
      </w:r>
      <w:r>
        <w:rPr>
          <w:rFonts w:ascii="Arial" w:hAnsi="Arial" w:cs="Arial"/>
          <w:noProof/>
          <w:szCs w:val="20"/>
        </w:rPr>
        <w:t>, 1062-1070.</w:t>
      </w:r>
      <w:bookmarkEnd w:id="239"/>
    </w:p>
    <w:p w14:paraId="53C00714" w14:textId="459D88E3" w:rsidR="007B0246" w:rsidRPr="00B27948" w:rsidRDefault="007B0246" w:rsidP="007B0246">
      <w:pPr>
        <w:rPr>
          <w:rFonts w:ascii="Arial" w:hAnsi="Arial"/>
        </w:rPr>
      </w:pPr>
      <w:proofErr w:type="gramStart"/>
      <w:r>
        <w:rPr>
          <w:rFonts w:ascii="Arial" w:hAnsi="Arial" w:cs="Arial"/>
          <w:color w:val="000000"/>
          <w:szCs w:val="22"/>
        </w:rPr>
        <w:t xml:space="preserve">Strother, J.A., </w:t>
      </w:r>
      <w:r w:rsidRPr="00E93348">
        <w:rPr>
          <w:rFonts w:ascii="Arial" w:hAnsi="Arial" w:cs="Cambria"/>
          <w:szCs w:val="28"/>
        </w:rPr>
        <w:t>Wu</w:t>
      </w:r>
      <w:r>
        <w:rPr>
          <w:rFonts w:ascii="Arial" w:hAnsi="Arial" w:cs="Cambria"/>
          <w:szCs w:val="28"/>
        </w:rPr>
        <w:t>, S-T.,</w:t>
      </w:r>
      <w:r w:rsidRPr="00E93348">
        <w:rPr>
          <w:rFonts w:ascii="Arial" w:hAnsi="Arial" w:cs="Cambria"/>
          <w:szCs w:val="28"/>
        </w:rPr>
        <w:t xml:space="preserve"> Wong, A.M., Nern, A.</w:t>
      </w:r>
      <w:r w:rsidRPr="00E93348">
        <w:rPr>
          <w:rFonts w:ascii="Arial" w:hAnsi="Arial" w:cs="Cambria"/>
          <w:szCs w:val="18"/>
        </w:rPr>
        <w:t>,</w:t>
      </w:r>
      <w:r w:rsidRPr="00E93348">
        <w:rPr>
          <w:rFonts w:ascii="Arial" w:hAnsi="Arial" w:cs="Cambria"/>
          <w:szCs w:val="22"/>
        </w:rPr>
        <w:t xml:space="preserve"> </w:t>
      </w:r>
      <w:r w:rsidRPr="00E93348">
        <w:rPr>
          <w:rFonts w:ascii="Arial" w:hAnsi="Arial" w:cs="Cambria"/>
          <w:szCs w:val="28"/>
        </w:rPr>
        <w:t>Rogers, E.M., Le, J.Q., Rubin, G.A., and Reiser, M.B</w:t>
      </w:r>
      <w:r w:rsidRPr="00E93348">
        <w:rPr>
          <w:rFonts w:ascii="Arial" w:hAnsi="Arial" w:cs="Cambria"/>
          <w:szCs w:val="18"/>
        </w:rPr>
        <w:t>.</w:t>
      </w:r>
      <w:r w:rsidRPr="00E93348">
        <w:rPr>
          <w:rFonts w:ascii="Arial" w:hAnsi="Arial"/>
        </w:rPr>
        <w:t xml:space="preserve"> </w:t>
      </w:r>
      <w:del w:id="243" w:author="Takemura, Shin-ya" w:date="2017-04-01T02:16:00Z">
        <w:r>
          <w:rPr>
            <w:rFonts w:ascii="Arial" w:hAnsi="Arial" w:cs="Arial"/>
            <w:color w:val="000000"/>
            <w:szCs w:val="22"/>
          </w:rPr>
          <w:delText>Origins</w:delText>
        </w:r>
      </w:del>
      <w:ins w:id="244" w:author="Takemura, Shin-ya" w:date="2017-04-01T02:16:00Z">
        <w:r w:rsidR="006E7BE9">
          <w:rPr>
            <w:rFonts w:ascii="Arial" w:hAnsi="Arial"/>
          </w:rPr>
          <w:t>(2017).</w:t>
        </w:r>
        <w:proofErr w:type="gramEnd"/>
        <w:r w:rsidR="006E7BE9">
          <w:rPr>
            <w:rFonts w:ascii="Arial" w:hAnsi="Arial"/>
          </w:rPr>
          <w:t xml:space="preserve"> </w:t>
        </w:r>
        <w:proofErr w:type="gramStart"/>
        <w:r w:rsidR="00F9374E">
          <w:rPr>
            <w:rFonts w:ascii="Arial" w:hAnsi="Arial"/>
          </w:rPr>
          <w:t>The emergence</w:t>
        </w:r>
      </w:ins>
      <w:r>
        <w:rPr>
          <w:rFonts w:ascii="Arial" w:hAnsi="Arial" w:cs="Arial"/>
          <w:color w:val="000000"/>
          <w:szCs w:val="22"/>
        </w:rPr>
        <w:t xml:space="preserve"> of directional selectivity in the visual motion pathway of </w:t>
      </w:r>
      <w:r w:rsidRPr="00306792">
        <w:rPr>
          <w:rFonts w:ascii="Arial" w:hAnsi="Arial" w:cs="Arial"/>
          <w:i/>
          <w:color w:val="000000"/>
          <w:szCs w:val="22"/>
        </w:rPr>
        <w:t>Drosophila</w:t>
      </w:r>
      <w:r>
        <w:rPr>
          <w:rFonts w:ascii="Arial" w:hAnsi="Arial" w:cs="Arial"/>
          <w:color w:val="000000"/>
          <w:szCs w:val="22"/>
        </w:rPr>
        <w:t>.</w:t>
      </w:r>
      <w:proofErr w:type="gramEnd"/>
      <w:r>
        <w:rPr>
          <w:rFonts w:ascii="Arial" w:hAnsi="Arial" w:cs="Arial"/>
          <w:color w:val="000000"/>
          <w:szCs w:val="22"/>
        </w:rPr>
        <w:t xml:space="preserve"> Neuron (</w:t>
      </w:r>
      <w:del w:id="245" w:author="Takemura, Shin-ya" w:date="2017-04-01T02:16:00Z">
        <w:r>
          <w:rPr>
            <w:rFonts w:ascii="Arial" w:hAnsi="Arial" w:cs="Arial"/>
            <w:color w:val="000000"/>
            <w:szCs w:val="22"/>
          </w:rPr>
          <w:delText>Submitted</w:delText>
        </w:r>
      </w:del>
      <w:ins w:id="246" w:author="Takemura, Shin-ya" w:date="2017-04-01T02:16:00Z">
        <w:r w:rsidR="00F9374E">
          <w:rPr>
            <w:rFonts w:ascii="Arial" w:hAnsi="Arial" w:cs="Arial"/>
            <w:color w:val="000000"/>
            <w:szCs w:val="22"/>
          </w:rPr>
          <w:t>in press</w:t>
        </w:r>
      </w:ins>
      <w:r>
        <w:rPr>
          <w:rFonts w:ascii="Arial" w:hAnsi="Arial" w:cs="Arial"/>
          <w:color w:val="000000"/>
          <w:szCs w:val="22"/>
        </w:rPr>
        <w:t>)</w:t>
      </w:r>
    </w:p>
    <w:p w14:paraId="08DC6981" w14:textId="77777777" w:rsidR="007B0246" w:rsidRDefault="007B0246" w:rsidP="007B0246">
      <w:pPr>
        <w:pStyle w:val="ListParagraph"/>
        <w:spacing w:before="120" w:after="240"/>
        <w:ind w:left="0"/>
        <w:contextualSpacing w:val="0"/>
        <w:rPr>
          <w:rFonts w:ascii="Arial" w:eastAsiaTheme="minorEastAsia" w:hAnsi="Arial" w:cs="Arial"/>
          <w:color w:val="000000" w:themeColor="text1"/>
          <w:lang w:eastAsia="ja-JP"/>
        </w:rPr>
      </w:pPr>
      <w:proofErr w:type="spellStart"/>
      <w:proofErr w:type="gramStart"/>
      <w:r w:rsidRPr="00DF1FA0">
        <w:rPr>
          <w:rFonts w:ascii="Arial" w:eastAsiaTheme="minorEastAsia" w:hAnsi="Arial" w:cs="Arial"/>
          <w:color w:val="000000" w:themeColor="text1"/>
          <w:lang w:eastAsia="ja-JP"/>
        </w:rPr>
        <w:t>Takagawa</w:t>
      </w:r>
      <w:proofErr w:type="spellEnd"/>
      <w:r>
        <w:rPr>
          <w:rFonts w:ascii="Arial" w:eastAsiaTheme="minorEastAsia" w:hAnsi="Arial" w:cs="Arial"/>
          <w:color w:val="000000" w:themeColor="text1"/>
          <w:lang w:eastAsia="ja-JP"/>
        </w:rPr>
        <w:t>,</w:t>
      </w:r>
      <w:r w:rsidRPr="00DF1FA0">
        <w:rPr>
          <w:rFonts w:ascii="Arial" w:eastAsiaTheme="minorEastAsia" w:hAnsi="Arial" w:cs="Arial"/>
          <w:color w:val="000000" w:themeColor="text1"/>
          <w:lang w:eastAsia="ja-JP"/>
        </w:rPr>
        <w:t xml:space="preserve"> K</w:t>
      </w:r>
      <w:r>
        <w:rPr>
          <w:rFonts w:ascii="Arial" w:eastAsiaTheme="minorEastAsia" w:hAnsi="Arial" w:cs="Arial"/>
          <w:color w:val="000000" w:themeColor="text1"/>
          <w:lang w:eastAsia="ja-JP"/>
        </w:rPr>
        <w:t>., and</w:t>
      </w:r>
      <w:r w:rsidRPr="00DF1FA0">
        <w:rPr>
          <w:rFonts w:ascii="Arial" w:eastAsiaTheme="minorEastAsia" w:hAnsi="Arial" w:cs="Arial"/>
          <w:color w:val="000000" w:themeColor="text1"/>
          <w:lang w:eastAsia="ja-JP"/>
        </w:rPr>
        <w:t xml:space="preserve"> Salvaterra</w:t>
      </w:r>
      <w:r>
        <w:rPr>
          <w:rFonts w:ascii="Arial" w:eastAsiaTheme="minorEastAsia" w:hAnsi="Arial" w:cs="Arial"/>
          <w:color w:val="000000" w:themeColor="text1"/>
          <w:lang w:eastAsia="ja-JP"/>
        </w:rPr>
        <w:t>,</w:t>
      </w:r>
      <w:r w:rsidRPr="00DF1FA0">
        <w:rPr>
          <w:rFonts w:ascii="Arial" w:eastAsiaTheme="minorEastAsia" w:hAnsi="Arial" w:cs="Arial"/>
          <w:color w:val="000000" w:themeColor="text1"/>
          <w:lang w:eastAsia="ja-JP"/>
        </w:rPr>
        <w:t xml:space="preserve"> P. </w:t>
      </w:r>
      <w:r>
        <w:rPr>
          <w:rFonts w:ascii="Arial" w:eastAsiaTheme="minorEastAsia" w:hAnsi="Arial" w:cs="Arial"/>
          <w:color w:val="000000" w:themeColor="text1"/>
          <w:lang w:eastAsia="ja-JP"/>
        </w:rPr>
        <w:t>(1996).</w:t>
      </w:r>
      <w:proofErr w:type="gramEnd"/>
      <w:r>
        <w:rPr>
          <w:rFonts w:ascii="Arial" w:eastAsiaTheme="minorEastAsia" w:hAnsi="Arial" w:cs="Arial"/>
          <w:color w:val="000000" w:themeColor="text1"/>
          <w:lang w:eastAsia="ja-JP"/>
        </w:rPr>
        <w:t xml:space="preserve"> </w:t>
      </w:r>
      <w:r w:rsidRPr="00DF1FA0">
        <w:rPr>
          <w:rFonts w:ascii="Arial" w:eastAsiaTheme="minorEastAsia" w:hAnsi="Arial" w:cs="Arial"/>
          <w:color w:val="000000" w:themeColor="text1"/>
          <w:lang w:eastAsia="ja-JP"/>
        </w:rPr>
        <w:t>Analysis of choline acetyltransferase protein in temperature sensitive mutant flies using</w:t>
      </w:r>
      <w:r>
        <w:rPr>
          <w:rFonts w:ascii="Arial" w:eastAsiaTheme="minorEastAsia" w:hAnsi="Arial" w:cs="Arial"/>
          <w:color w:val="000000" w:themeColor="text1"/>
          <w:lang w:eastAsia="ja-JP"/>
        </w:rPr>
        <w:t xml:space="preserve"> </w:t>
      </w:r>
      <w:r w:rsidRPr="00DF1FA0">
        <w:rPr>
          <w:rFonts w:ascii="Arial" w:eastAsiaTheme="minorEastAsia" w:hAnsi="Arial" w:cs="Arial"/>
          <w:color w:val="000000" w:themeColor="text1"/>
          <w:lang w:eastAsia="ja-JP"/>
        </w:rPr>
        <w:t xml:space="preserve">newly generated monoclonal antibody. </w:t>
      </w:r>
      <w:proofErr w:type="spellStart"/>
      <w:proofErr w:type="gramStart"/>
      <w:r w:rsidRPr="00B27948">
        <w:rPr>
          <w:rFonts w:ascii="Arial" w:eastAsiaTheme="minorEastAsia" w:hAnsi="Arial" w:cs="Arial"/>
          <w:color w:val="000000" w:themeColor="text1"/>
          <w:lang w:eastAsia="ja-JP"/>
        </w:rPr>
        <w:t>Neurosci</w:t>
      </w:r>
      <w:proofErr w:type="spellEnd"/>
      <w:r w:rsidRPr="00B27948">
        <w:rPr>
          <w:rFonts w:ascii="Arial" w:eastAsiaTheme="minorEastAsia" w:hAnsi="Arial" w:cs="Arial"/>
          <w:color w:val="000000" w:themeColor="text1"/>
          <w:lang w:eastAsia="ja-JP"/>
        </w:rPr>
        <w:t>.</w:t>
      </w:r>
      <w:proofErr w:type="gramEnd"/>
      <w:r w:rsidRPr="00B27948">
        <w:rPr>
          <w:rFonts w:ascii="Arial" w:eastAsiaTheme="minorEastAsia" w:hAnsi="Arial" w:cs="Arial"/>
          <w:color w:val="000000" w:themeColor="text1"/>
          <w:lang w:eastAsia="ja-JP"/>
        </w:rPr>
        <w:t xml:space="preserve"> Res</w:t>
      </w:r>
      <w:r>
        <w:rPr>
          <w:rFonts w:ascii="Arial" w:eastAsiaTheme="minorEastAsia" w:hAnsi="Arial" w:cs="Arial"/>
          <w:i/>
          <w:color w:val="000000" w:themeColor="text1"/>
          <w:lang w:eastAsia="ja-JP"/>
        </w:rPr>
        <w:t>.</w:t>
      </w:r>
      <w:r w:rsidRPr="00DF1FA0">
        <w:rPr>
          <w:rFonts w:ascii="Arial" w:eastAsiaTheme="minorEastAsia" w:hAnsi="Arial" w:cs="Arial"/>
          <w:color w:val="000000" w:themeColor="text1"/>
          <w:lang w:eastAsia="ja-JP"/>
        </w:rPr>
        <w:t xml:space="preserve"> </w:t>
      </w:r>
      <w:r w:rsidRPr="00B27948">
        <w:rPr>
          <w:rFonts w:ascii="Arial" w:eastAsiaTheme="minorEastAsia" w:hAnsi="Arial" w:cs="Arial"/>
          <w:i/>
          <w:color w:val="000000" w:themeColor="text1"/>
          <w:lang w:eastAsia="ja-JP"/>
        </w:rPr>
        <w:t>24</w:t>
      </w:r>
      <w:r>
        <w:rPr>
          <w:rFonts w:ascii="Arial" w:eastAsiaTheme="minorEastAsia" w:hAnsi="Arial" w:cs="Arial"/>
          <w:color w:val="000000" w:themeColor="text1"/>
          <w:lang w:eastAsia="ja-JP"/>
        </w:rPr>
        <w:t xml:space="preserve">, </w:t>
      </w:r>
      <w:r w:rsidRPr="00DF1FA0">
        <w:rPr>
          <w:rFonts w:ascii="Arial" w:eastAsiaTheme="minorEastAsia" w:hAnsi="Arial" w:cs="Arial"/>
          <w:color w:val="000000" w:themeColor="text1"/>
          <w:lang w:eastAsia="ja-JP"/>
        </w:rPr>
        <w:t>237</w:t>
      </w:r>
      <w:r>
        <w:rPr>
          <w:rFonts w:ascii="Arial" w:eastAsiaTheme="minorEastAsia" w:hAnsi="Arial" w:cs="Arial"/>
          <w:color w:val="000000" w:themeColor="text1"/>
          <w:lang w:eastAsia="ja-JP"/>
        </w:rPr>
        <w:t>-</w:t>
      </w:r>
      <w:r w:rsidRPr="00DF1FA0">
        <w:rPr>
          <w:rFonts w:ascii="Arial" w:eastAsiaTheme="minorEastAsia" w:hAnsi="Arial" w:cs="Arial"/>
          <w:color w:val="000000" w:themeColor="text1"/>
          <w:lang w:eastAsia="ja-JP"/>
        </w:rPr>
        <w:t>243.</w:t>
      </w:r>
    </w:p>
    <w:p w14:paraId="0AC8282C" w14:textId="77777777" w:rsidR="007B0246" w:rsidRPr="000D6F1F" w:rsidRDefault="007B0246" w:rsidP="007B0246">
      <w:pPr>
        <w:pStyle w:val="ListParagraph"/>
        <w:spacing w:after="240"/>
        <w:ind w:left="0"/>
        <w:contextualSpacing w:val="0"/>
        <w:rPr>
          <w:rFonts w:ascii="Arial" w:hAnsi="Arial" w:cs="Arial"/>
          <w:noProof/>
          <w:szCs w:val="20"/>
        </w:rPr>
      </w:pPr>
      <w:r w:rsidRPr="000D6F1F">
        <w:rPr>
          <w:rFonts w:ascii="Arial" w:hAnsi="Arial" w:cs="Arial"/>
          <w:noProof/>
        </w:rPr>
        <w:t>Takemura, S</w:t>
      </w:r>
      <w:r w:rsidRPr="005A1E26">
        <w:rPr>
          <w:rFonts w:ascii="Arial" w:hAnsi="Arial" w:cs="Arial"/>
          <w:noProof/>
        </w:rPr>
        <w:t xml:space="preserve">., </w:t>
      </w:r>
      <w:r w:rsidRPr="00B27948">
        <w:rPr>
          <w:rFonts w:ascii="Arial" w:hAnsi="Arial" w:cs="Arial"/>
        </w:rPr>
        <w:t xml:space="preserve">Bharioke, A., Lu, Z., Nern, A., </w:t>
      </w:r>
      <w:proofErr w:type="spellStart"/>
      <w:r w:rsidRPr="00B27948">
        <w:rPr>
          <w:rFonts w:ascii="Arial" w:hAnsi="Arial" w:cs="Arial"/>
          <w:shd w:val="clear" w:color="auto" w:fill="FFFFFF"/>
        </w:rPr>
        <w:t>Vitaladevuni</w:t>
      </w:r>
      <w:proofErr w:type="spellEnd"/>
      <w:r w:rsidRPr="00B27948">
        <w:rPr>
          <w:rFonts w:ascii="Arial" w:hAnsi="Arial" w:cs="Arial"/>
          <w:shd w:val="clear" w:color="auto" w:fill="FFFFFF"/>
        </w:rPr>
        <w:t xml:space="preserve">, S., </w:t>
      </w:r>
      <w:r w:rsidRPr="00B27948">
        <w:rPr>
          <w:rFonts w:ascii="Arial" w:hAnsi="Arial" w:cs="Arial"/>
        </w:rPr>
        <w:t>Rivlin, P.K., Katz, W.T., Olbris, D.J., Plaza, S.M., Winston</w:t>
      </w:r>
      <w:r w:rsidRPr="00710B6B">
        <w:rPr>
          <w:rFonts w:ascii="Arial" w:hAnsi="Arial" w:cs="Arial"/>
        </w:rPr>
        <w:t xml:space="preserve">, P., </w:t>
      </w:r>
      <w:r w:rsidRPr="00036EA6">
        <w:rPr>
          <w:rFonts w:ascii="Arial" w:hAnsi="Arial" w:cs="Arial"/>
        </w:rPr>
        <w:t xml:space="preserve">Zhao, T., Horne, J.A., Fetter, R.D., Takemura, S., </w:t>
      </w:r>
      <w:r w:rsidRPr="00036EA6">
        <w:rPr>
          <w:rFonts w:ascii="Arial" w:hAnsi="Arial" w:cs="Arial"/>
          <w:shd w:val="clear" w:color="auto" w:fill="FFFFFF"/>
        </w:rPr>
        <w:t xml:space="preserve">Blazek, K., </w:t>
      </w:r>
      <w:r w:rsidRPr="00036EA6">
        <w:rPr>
          <w:rFonts w:ascii="Arial" w:hAnsi="Arial" w:cs="Arial"/>
        </w:rPr>
        <w:t xml:space="preserve">Chang, L.-A., Ogundeyi, O., Saunders, M.A., </w:t>
      </w:r>
      <w:r w:rsidRPr="00036EA6">
        <w:rPr>
          <w:rFonts w:ascii="Arial" w:hAnsi="Arial" w:cs="Arial"/>
          <w:shd w:val="clear" w:color="auto" w:fill="FFFFFF"/>
        </w:rPr>
        <w:t xml:space="preserve">Shapiro, V., Sigmund, C., Rubin, G.M., Scheffer, L.K., Meinertzhagen, I.A. and Chklovskii, D.B. </w:t>
      </w:r>
      <w:r w:rsidRPr="00710B6B">
        <w:rPr>
          <w:rFonts w:ascii="Arial" w:hAnsi="Arial" w:cs="Arial"/>
          <w:noProof/>
        </w:rPr>
        <w:t xml:space="preserve">(2013). A visual motion detection circuit </w:t>
      </w:r>
      <w:r w:rsidRPr="00710B6B">
        <w:rPr>
          <w:rFonts w:ascii="Arial" w:hAnsi="Arial" w:cs="Arial"/>
          <w:i/>
          <w:noProof/>
        </w:rPr>
        <w:t xml:space="preserve">suggested by Drosophila </w:t>
      </w:r>
      <w:r w:rsidRPr="00710B6B">
        <w:rPr>
          <w:rFonts w:ascii="Arial" w:hAnsi="Arial" w:cs="Arial"/>
          <w:noProof/>
        </w:rPr>
        <w:t>c</w:t>
      </w:r>
      <w:r w:rsidRPr="00B27948">
        <w:rPr>
          <w:rFonts w:ascii="Arial" w:hAnsi="Arial" w:cs="Arial"/>
          <w:noProof/>
        </w:rPr>
        <w:t>onne</w:t>
      </w:r>
      <w:r w:rsidRPr="00CF4157">
        <w:rPr>
          <w:rFonts w:ascii="Arial" w:hAnsi="Arial" w:cs="Arial"/>
          <w:noProof/>
        </w:rPr>
        <w:t>c</w:t>
      </w:r>
      <w:r w:rsidRPr="00C50A2B">
        <w:rPr>
          <w:rFonts w:ascii="Arial" w:hAnsi="Arial" w:cs="Arial"/>
          <w:noProof/>
        </w:rPr>
        <w:t>tomics.</w:t>
      </w:r>
      <w:r w:rsidRPr="000D6F1F">
        <w:rPr>
          <w:rFonts w:ascii="Arial" w:hAnsi="Arial" w:cs="Arial"/>
          <w:noProof/>
        </w:rPr>
        <w:t xml:space="preserve"> </w:t>
      </w:r>
      <w:r w:rsidRPr="00B27948">
        <w:rPr>
          <w:rFonts w:ascii="Arial" w:hAnsi="Arial" w:cs="Arial"/>
          <w:noProof/>
        </w:rPr>
        <w:t>Nature</w:t>
      </w:r>
      <w:r w:rsidRPr="000D6F1F">
        <w:rPr>
          <w:rFonts w:ascii="Arial" w:hAnsi="Arial" w:cs="Arial"/>
          <w:noProof/>
        </w:rPr>
        <w:t xml:space="preserve"> </w:t>
      </w:r>
      <w:r w:rsidRPr="00B27948">
        <w:rPr>
          <w:rFonts w:ascii="Arial" w:hAnsi="Arial" w:cs="Arial"/>
          <w:i/>
          <w:noProof/>
        </w:rPr>
        <w:t>500</w:t>
      </w:r>
      <w:r w:rsidRPr="000D6F1F">
        <w:rPr>
          <w:rFonts w:ascii="Arial" w:hAnsi="Arial" w:cs="Arial"/>
          <w:noProof/>
        </w:rPr>
        <w:t>, 175-181</w:t>
      </w:r>
      <w:r w:rsidRPr="000D6F1F">
        <w:rPr>
          <w:rFonts w:ascii="Arial" w:hAnsi="Arial" w:cs="Arial"/>
          <w:i/>
          <w:noProof/>
        </w:rPr>
        <w:t>.</w:t>
      </w:r>
      <w:bookmarkEnd w:id="240"/>
    </w:p>
    <w:p w14:paraId="3BB9DD34" w14:textId="77777777" w:rsidR="007B0246" w:rsidRDefault="007B0246" w:rsidP="007B0246">
      <w:pPr>
        <w:pStyle w:val="ListParagraph"/>
        <w:spacing w:after="240"/>
        <w:ind w:left="0"/>
        <w:contextualSpacing w:val="0"/>
        <w:rPr>
          <w:rFonts w:ascii="Arial" w:hAnsi="Arial" w:cs="Arial"/>
          <w:noProof/>
          <w:szCs w:val="20"/>
        </w:rPr>
      </w:pPr>
      <w:r>
        <w:rPr>
          <w:rFonts w:ascii="Arial" w:hAnsi="Arial" w:cs="Arial"/>
          <w:noProof/>
          <w:szCs w:val="20"/>
        </w:rPr>
        <w:t>Takemura, S., Lu, Z., and Meinertzhagen, I. A. (</w:t>
      </w:r>
      <w:r>
        <w:rPr>
          <w:rFonts w:ascii="Arial" w:eastAsiaTheme="minorEastAsia" w:hAnsi="Arial" w:cs="Arial" w:hint="eastAsia"/>
          <w:noProof/>
          <w:szCs w:val="20"/>
          <w:lang w:eastAsia="ja-JP"/>
        </w:rPr>
        <w:t>2008</w:t>
      </w:r>
      <w:r>
        <w:rPr>
          <w:rFonts w:ascii="Arial" w:hAnsi="Arial" w:cs="Arial"/>
          <w:noProof/>
          <w:szCs w:val="20"/>
        </w:rPr>
        <w:t xml:space="preserve">). Synaptic circuits of the </w:t>
      </w:r>
      <w:r w:rsidRPr="00AD2298">
        <w:rPr>
          <w:rFonts w:ascii="Arial" w:hAnsi="Arial" w:cs="Arial"/>
          <w:i/>
          <w:noProof/>
          <w:szCs w:val="20"/>
        </w:rPr>
        <w:t>Drosophila</w:t>
      </w:r>
      <w:r>
        <w:rPr>
          <w:rFonts w:ascii="Arial" w:hAnsi="Arial" w:cs="Arial"/>
          <w:noProof/>
          <w:szCs w:val="20"/>
        </w:rPr>
        <w:t xml:space="preserve"> optic lobe: the input terminals to the medulla. </w:t>
      </w:r>
      <w:r w:rsidRPr="00B27948">
        <w:rPr>
          <w:rFonts w:ascii="Arial" w:hAnsi="Arial" w:cs="Arial"/>
          <w:noProof/>
          <w:szCs w:val="20"/>
        </w:rPr>
        <w:t>J. Comp. Neurol</w:t>
      </w:r>
      <w:r>
        <w:rPr>
          <w:rFonts w:ascii="Arial" w:hAnsi="Arial" w:cs="Arial"/>
          <w:i/>
          <w:noProof/>
          <w:szCs w:val="20"/>
        </w:rPr>
        <w:t>.</w:t>
      </w:r>
      <w:r>
        <w:rPr>
          <w:rFonts w:ascii="Arial" w:hAnsi="Arial" w:cs="Arial"/>
          <w:noProof/>
          <w:szCs w:val="20"/>
        </w:rPr>
        <w:t xml:space="preserve"> </w:t>
      </w:r>
      <w:r w:rsidRPr="00B27948">
        <w:rPr>
          <w:rFonts w:ascii="Arial" w:eastAsiaTheme="minorEastAsia" w:hAnsi="Arial" w:cs="Arial"/>
          <w:i/>
          <w:noProof/>
          <w:szCs w:val="20"/>
          <w:lang w:eastAsia="ja-JP"/>
        </w:rPr>
        <w:t>509</w:t>
      </w:r>
      <w:r>
        <w:rPr>
          <w:rFonts w:ascii="Arial" w:hAnsi="Arial" w:cs="Arial"/>
          <w:noProof/>
          <w:szCs w:val="20"/>
        </w:rPr>
        <w:t xml:space="preserve">, </w:t>
      </w:r>
      <w:r>
        <w:rPr>
          <w:rFonts w:ascii="Arial" w:eastAsiaTheme="minorEastAsia" w:hAnsi="Arial" w:cs="Arial" w:hint="eastAsia"/>
          <w:noProof/>
          <w:szCs w:val="20"/>
          <w:lang w:eastAsia="ja-JP"/>
        </w:rPr>
        <w:t>493</w:t>
      </w:r>
      <w:r>
        <w:rPr>
          <w:rFonts w:ascii="Arial" w:hAnsi="Arial" w:cs="Arial"/>
          <w:noProof/>
          <w:szCs w:val="20"/>
        </w:rPr>
        <w:t>-</w:t>
      </w:r>
      <w:r>
        <w:rPr>
          <w:rFonts w:ascii="Arial" w:eastAsiaTheme="minorEastAsia" w:hAnsi="Arial" w:cs="Arial" w:hint="eastAsia"/>
          <w:noProof/>
          <w:szCs w:val="20"/>
          <w:lang w:eastAsia="ja-JP"/>
        </w:rPr>
        <w:t>513</w:t>
      </w:r>
      <w:r>
        <w:rPr>
          <w:rFonts w:ascii="Arial" w:hAnsi="Arial" w:cs="Arial"/>
          <w:noProof/>
          <w:szCs w:val="20"/>
        </w:rPr>
        <w:t>.</w:t>
      </w:r>
    </w:p>
    <w:p w14:paraId="6467D6BA" w14:textId="77777777" w:rsidR="007B0246" w:rsidRPr="000D6F1F" w:rsidRDefault="007B0246" w:rsidP="007B0246">
      <w:pPr>
        <w:pStyle w:val="ListParagraph"/>
        <w:spacing w:after="240"/>
        <w:ind w:left="0"/>
        <w:contextualSpacing w:val="0"/>
        <w:rPr>
          <w:rFonts w:ascii="Arial" w:hAnsi="Arial" w:cs="Arial"/>
          <w:noProof/>
          <w:szCs w:val="20"/>
        </w:rPr>
      </w:pPr>
      <w:bookmarkStart w:id="247" w:name="_Ref455421957"/>
      <w:bookmarkStart w:id="248" w:name="_Ref455420754"/>
      <w:bookmarkEnd w:id="241"/>
      <w:bookmarkEnd w:id="242"/>
      <w:r>
        <w:rPr>
          <w:rFonts w:ascii="Arial" w:hAnsi="Arial" w:cs="Arial"/>
          <w:noProof/>
          <w:szCs w:val="20"/>
        </w:rPr>
        <w:t>Takemura, S</w:t>
      </w:r>
      <w:r w:rsidRPr="00CF4157">
        <w:rPr>
          <w:rFonts w:ascii="Arial" w:hAnsi="Arial" w:cs="Arial"/>
          <w:noProof/>
          <w:szCs w:val="20"/>
        </w:rPr>
        <w:t xml:space="preserve">., </w:t>
      </w:r>
      <w:r w:rsidRPr="00B27948">
        <w:rPr>
          <w:rFonts w:ascii="Arial" w:hAnsi="Arial"/>
          <w:color w:val="000000" w:themeColor="text1"/>
        </w:rPr>
        <w:t xml:space="preserve">Xu, C.S., Lu, Z., Rivlin, P.K., Olbris, D.J., Parag, T., Plaza, S., Zhao, T., Katz, W.T., Umayam, </w:t>
      </w:r>
      <w:r w:rsidRPr="00710B6B">
        <w:rPr>
          <w:rFonts w:ascii="Arial" w:hAnsi="Arial"/>
          <w:color w:val="000000" w:themeColor="text1"/>
        </w:rPr>
        <w:t xml:space="preserve">L., </w:t>
      </w:r>
      <w:r w:rsidRPr="00036EA6">
        <w:rPr>
          <w:rFonts w:ascii="Arial" w:hAnsi="Arial"/>
          <w:color w:val="000000" w:themeColor="text1"/>
        </w:rPr>
        <w:t xml:space="preserve">Weaver, C., Hess, H., Horne, J.A., Nunez, J., </w:t>
      </w:r>
      <w:r w:rsidRPr="00036EA6">
        <w:rPr>
          <w:rFonts w:ascii="Arial" w:hAnsi="Arial"/>
          <w:color w:val="000000"/>
        </w:rPr>
        <w:t xml:space="preserve">Aniceto, R., Chang, L-A., Lauchie, S., </w:t>
      </w:r>
      <w:proofErr w:type="spellStart"/>
      <w:r w:rsidRPr="00036EA6">
        <w:rPr>
          <w:rFonts w:ascii="Arial" w:hAnsi="Arial"/>
          <w:color w:val="000000"/>
        </w:rPr>
        <w:t>Nasca</w:t>
      </w:r>
      <w:proofErr w:type="spellEnd"/>
      <w:r w:rsidRPr="00036EA6">
        <w:rPr>
          <w:rFonts w:ascii="Arial" w:hAnsi="Arial"/>
          <w:color w:val="000000"/>
        </w:rPr>
        <w:t>, A., Ogundeyi, O., Sigmund, C., Takemura, S., Tran, J.</w:t>
      </w:r>
      <w:r w:rsidRPr="00036EA6">
        <w:rPr>
          <w:rFonts w:ascii="Arial" w:hAnsi="Arial"/>
          <w:color w:val="000000" w:themeColor="text1"/>
        </w:rPr>
        <w:t xml:space="preserve">, </w:t>
      </w:r>
      <w:proofErr w:type="spellStart"/>
      <w:r w:rsidRPr="00036EA6">
        <w:rPr>
          <w:rFonts w:ascii="Arial" w:hAnsi="Arial"/>
          <w:color w:val="000000"/>
        </w:rPr>
        <w:t>Langille</w:t>
      </w:r>
      <w:proofErr w:type="spellEnd"/>
      <w:r w:rsidRPr="00036EA6">
        <w:rPr>
          <w:rFonts w:ascii="Arial" w:hAnsi="Arial"/>
          <w:color w:val="000000"/>
        </w:rPr>
        <w:t xml:space="preserve">, C., Le </w:t>
      </w:r>
      <w:proofErr w:type="spellStart"/>
      <w:r w:rsidRPr="00036EA6">
        <w:rPr>
          <w:rFonts w:ascii="Arial" w:hAnsi="Arial"/>
          <w:color w:val="000000"/>
        </w:rPr>
        <w:t>Lacheur</w:t>
      </w:r>
      <w:proofErr w:type="spellEnd"/>
      <w:r w:rsidRPr="00036EA6">
        <w:rPr>
          <w:rFonts w:ascii="Arial" w:hAnsi="Arial"/>
          <w:color w:val="000000"/>
        </w:rPr>
        <w:t xml:space="preserve">, K., </w:t>
      </w:r>
      <w:proofErr w:type="spellStart"/>
      <w:r w:rsidRPr="00036EA6">
        <w:rPr>
          <w:rFonts w:ascii="Arial" w:hAnsi="Arial"/>
          <w:color w:val="000000"/>
        </w:rPr>
        <w:t>McLin</w:t>
      </w:r>
      <w:proofErr w:type="spellEnd"/>
      <w:r w:rsidRPr="00036EA6">
        <w:rPr>
          <w:rFonts w:ascii="Arial" w:hAnsi="Arial"/>
          <w:color w:val="000000"/>
        </w:rPr>
        <w:t xml:space="preserve">, S., Shinomiya, A., </w:t>
      </w:r>
      <w:r w:rsidRPr="00036EA6">
        <w:rPr>
          <w:rFonts w:ascii="Arial" w:hAnsi="Arial"/>
          <w:color w:val="000000" w:themeColor="text1"/>
        </w:rPr>
        <w:t>Chklovs</w:t>
      </w:r>
      <w:r>
        <w:rPr>
          <w:rFonts w:ascii="Arial" w:hAnsi="Arial"/>
          <w:color w:val="000000" w:themeColor="text1"/>
        </w:rPr>
        <w:t>kii, D.B., Meinertzhagen, I.A. and</w:t>
      </w:r>
      <w:r w:rsidRPr="00036EA6">
        <w:rPr>
          <w:rFonts w:ascii="Arial" w:hAnsi="Arial"/>
          <w:color w:val="000000" w:themeColor="text1"/>
        </w:rPr>
        <w:t xml:space="preserve"> Scheffer, L.K. </w:t>
      </w:r>
      <w:r w:rsidRPr="00710B6B">
        <w:rPr>
          <w:rFonts w:ascii="Arial" w:hAnsi="Arial" w:cs="Arial"/>
          <w:noProof/>
          <w:szCs w:val="20"/>
        </w:rPr>
        <w:t>(</w:t>
      </w:r>
      <w:r w:rsidRPr="00710B6B">
        <w:rPr>
          <w:rFonts w:ascii="Arial" w:hAnsi="Arial"/>
        </w:rPr>
        <w:t>2015</w:t>
      </w:r>
      <w:r w:rsidRPr="00710B6B">
        <w:rPr>
          <w:rFonts w:ascii="Arial" w:hAnsi="Arial" w:cs="Arial"/>
          <w:noProof/>
          <w:szCs w:val="20"/>
        </w:rPr>
        <w:t xml:space="preserve">). </w:t>
      </w:r>
      <w:r w:rsidRPr="00710B6B">
        <w:rPr>
          <w:rFonts w:ascii="Arial" w:eastAsiaTheme="minorEastAsia" w:hAnsi="Arial" w:cs="Arial"/>
          <w:noProof/>
          <w:szCs w:val="20"/>
          <w:lang w:eastAsia="ja-JP"/>
        </w:rPr>
        <w:t>Multi-column</w:t>
      </w:r>
      <w:r>
        <w:rPr>
          <w:rFonts w:ascii="Arial" w:eastAsiaTheme="minorEastAsia" w:hAnsi="Arial" w:cs="Arial" w:hint="eastAsia"/>
          <w:noProof/>
          <w:szCs w:val="20"/>
          <w:lang w:eastAsia="ja-JP"/>
        </w:rPr>
        <w:t xml:space="preserve"> synaptic circuits and an analysis of their variations in the visual system of </w:t>
      </w:r>
      <w:r w:rsidRPr="002546FF">
        <w:rPr>
          <w:rFonts w:ascii="Arial" w:eastAsiaTheme="minorEastAsia" w:hAnsi="Arial" w:cs="Arial" w:hint="eastAsia"/>
          <w:i/>
          <w:noProof/>
          <w:szCs w:val="20"/>
          <w:lang w:eastAsia="ja-JP"/>
        </w:rPr>
        <w:t>Drosophila</w:t>
      </w:r>
      <w:r>
        <w:rPr>
          <w:rFonts w:ascii="Arial" w:eastAsiaTheme="minorEastAsia" w:hAnsi="Arial" w:cs="Arial" w:hint="eastAsia"/>
          <w:noProof/>
          <w:szCs w:val="20"/>
          <w:lang w:eastAsia="ja-JP"/>
        </w:rPr>
        <w:t xml:space="preserve">. </w:t>
      </w:r>
      <w:r w:rsidRPr="00B27948">
        <w:rPr>
          <w:rFonts w:ascii="Arial" w:hAnsi="Arial" w:cs="Arial"/>
          <w:noProof/>
          <w:szCs w:val="20"/>
        </w:rPr>
        <w:t>Proc. Natl. Acad. Sci. USA</w:t>
      </w:r>
      <w:r>
        <w:rPr>
          <w:rFonts w:ascii="Arial" w:hAnsi="Arial" w:cs="Arial"/>
          <w:i/>
          <w:noProof/>
          <w:szCs w:val="20"/>
        </w:rPr>
        <w:t xml:space="preserve"> </w:t>
      </w:r>
      <w:r w:rsidRPr="00B27948">
        <w:rPr>
          <w:rFonts w:ascii="Arial" w:eastAsiaTheme="minorEastAsia" w:hAnsi="Arial" w:cs="Arial"/>
          <w:i/>
          <w:noProof/>
          <w:szCs w:val="20"/>
          <w:lang w:eastAsia="ja-JP"/>
        </w:rPr>
        <w:t>112</w:t>
      </w:r>
      <w:r>
        <w:rPr>
          <w:rFonts w:ascii="Arial" w:eastAsiaTheme="minorEastAsia" w:hAnsi="Arial" w:cs="Arial" w:hint="eastAsia"/>
          <w:noProof/>
          <w:szCs w:val="20"/>
          <w:lang w:eastAsia="ja-JP"/>
        </w:rPr>
        <w:t>, 13711-13716</w:t>
      </w:r>
      <w:r w:rsidRPr="00E374EB">
        <w:rPr>
          <w:rFonts w:ascii="Arial" w:hAnsi="Arial"/>
        </w:rPr>
        <w:t>.</w:t>
      </w:r>
      <w:bookmarkEnd w:id="247"/>
    </w:p>
    <w:p w14:paraId="7EA5784E" w14:textId="77777777" w:rsidR="007B0246" w:rsidRPr="000963C1" w:rsidRDefault="007B0246" w:rsidP="007B0246">
      <w:pPr>
        <w:pStyle w:val="ListParagraph"/>
        <w:spacing w:before="120" w:after="240"/>
        <w:ind w:left="0"/>
        <w:contextualSpacing w:val="0"/>
        <w:rPr>
          <w:rFonts w:ascii="Arial" w:hAnsi="Arial"/>
        </w:rPr>
      </w:pPr>
      <w:bookmarkStart w:id="249" w:name="_Ref455853464"/>
      <w:bookmarkEnd w:id="248"/>
      <w:proofErr w:type="spellStart"/>
      <w:proofErr w:type="gramStart"/>
      <w:r w:rsidRPr="006E1843">
        <w:rPr>
          <w:rFonts w:ascii="Arial" w:hAnsi="Arial" w:cs="Arial"/>
          <w:szCs w:val="22"/>
        </w:rPr>
        <w:t>Tuthill</w:t>
      </w:r>
      <w:proofErr w:type="spellEnd"/>
      <w:r w:rsidRPr="006E1843">
        <w:rPr>
          <w:rFonts w:ascii="Arial" w:hAnsi="Arial" w:cs="Arial"/>
          <w:szCs w:val="22"/>
        </w:rPr>
        <w:t>, J.C., Nern, A., Holtz, S.L</w:t>
      </w:r>
      <w:r>
        <w:rPr>
          <w:rFonts w:ascii="Arial" w:hAnsi="Arial" w:cs="Arial"/>
          <w:szCs w:val="22"/>
        </w:rPr>
        <w:t>., Rubin, G.M., and Reiser, M.B. (</w:t>
      </w:r>
      <w:r w:rsidRPr="00D1751B">
        <w:rPr>
          <w:rFonts w:ascii="Arial" w:hAnsi="Arial" w:cs="Arial"/>
          <w:szCs w:val="22"/>
        </w:rPr>
        <w:t>2013</w:t>
      </w:r>
      <w:r>
        <w:rPr>
          <w:rFonts w:ascii="Arial" w:hAnsi="Arial" w:cs="Arial"/>
          <w:szCs w:val="22"/>
        </w:rPr>
        <w:t>).</w:t>
      </w:r>
      <w:proofErr w:type="gramEnd"/>
      <w:r>
        <w:rPr>
          <w:rFonts w:ascii="Arial" w:hAnsi="Arial" w:cs="Arial"/>
          <w:szCs w:val="22"/>
        </w:rPr>
        <w:t xml:space="preserve"> </w:t>
      </w:r>
      <w:proofErr w:type="gramStart"/>
      <w:r w:rsidRPr="006E1843">
        <w:rPr>
          <w:rFonts w:ascii="Arial" w:hAnsi="Arial" w:cs="Arial"/>
          <w:bCs/>
          <w:szCs w:val="22"/>
        </w:rPr>
        <w:t>Contributions of the 12 neuron classes in the fly lamina to motion vision.</w:t>
      </w:r>
      <w:proofErr w:type="gramEnd"/>
      <w:r w:rsidRPr="006E1843">
        <w:rPr>
          <w:rFonts w:ascii="Arial" w:hAnsi="Arial" w:cs="Arial"/>
          <w:bCs/>
          <w:szCs w:val="22"/>
        </w:rPr>
        <w:t xml:space="preserve">  </w:t>
      </w:r>
      <w:r w:rsidRPr="00B27948">
        <w:rPr>
          <w:rFonts w:ascii="Arial" w:hAnsi="Arial" w:cs="Arial"/>
          <w:bCs/>
          <w:szCs w:val="22"/>
        </w:rPr>
        <w:t>Neuron</w:t>
      </w:r>
      <w:r w:rsidRPr="006E1843">
        <w:rPr>
          <w:rFonts w:ascii="Arial" w:hAnsi="Arial" w:cs="Arial"/>
          <w:bCs/>
          <w:szCs w:val="22"/>
        </w:rPr>
        <w:t xml:space="preserve"> </w:t>
      </w:r>
      <w:r w:rsidRPr="00B27948">
        <w:rPr>
          <w:rFonts w:ascii="Arial" w:hAnsi="Arial" w:cs="Arial"/>
          <w:i/>
          <w:szCs w:val="22"/>
        </w:rPr>
        <w:t>79</w:t>
      </w:r>
      <w:r w:rsidRPr="006E1843">
        <w:rPr>
          <w:rFonts w:ascii="Arial" w:hAnsi="Arial" w:cs="Arial"/>
          <w:szCs w:val="22"/>
        </w:rPr>
        <w:t>, 128-140</w:t>
      </w:r>
      <w:r w:rsidRPr="006E1843">
        <w:rPr>
          <w:rFonts w:ascii="Arial" w:hAnsi="Arial" w:cs="Arial"/>
          <w:bCs/>
          <w:szCs w:val="22"/>
        </w:rPr>
        <w:t>.</w:t>
      </w:r>
      <w:bookmarkEnd w:id="249"/>
    </w:p>
    <w:p w14:paraId="2D054744" w14:textId="77777777" w:rsidR="00143035" w:rsidRDefault="007B0246" w:rsidP="007B0246">
      <w:pPr>
        <w:pStyle w:val="ListParagraph"/>
        <w:spacing w:after="240"/>
        <w:ind w:left="0"/>
        <w:contextualSpacing w:val="0"/>
        <w:rPr>
          <w:rFonts w:ascii="Arial" w:eastAsiaTheme="minorEastAsia" w:hAnsi="Arial"/>
          <w:b/>
          <w:color w:val="000000"/>
          <w:sz w:val="18"/>
          <w:szCs w:val="32"/>
          <w:lang w:val="en-GB" w:eastAsia="ja-JP"/>
        </w:rPr>
      </w:pPr>
      <w:bookmarkStart w:id="250" w:name="_Ref455854278"/>
      <w:r>
        <w:rPr>
          <w:rFonts w:ascii="Arial" w:hAnsi="Arial" w:cs="Arial"/>
          <w:noProof/>
          <w:szCs w:val="20"/>
        </w:rPr>
        <w:t xml:space="preserve">Wässle, H. (2004). Parallel processing in the mammalian retina. </w:t>
      </w:r>
      <w:r w:rsidRPr="00B27948">
        <w:rPr>
          <w:rFonts w:ascii="Arial" w:hAnsi="Arial" w:cs="Arial"/>
          <w:noProof/>
          <w:szCs w:val="20"/>
        </w:rPr>
        <w:t>Nat. Rev. Neurosci</w:t>
      </w:r>
      <w:r>
        <w:rPr>
          <w:rFonts w:ascii="Arial" w:hAnsi="Arial" w:cs="Arial"/>
          <w:i/>
          <w:noProof/>
          <w:szCs w:val="20"/>
        </w:rPr>
        <w:t>.</w:t>
      </w:r>
      <w:r>
        <w:rPr>
          <w:rFonts w:ascii="Arial" w:hAnsi="Arial" w:cs="Arial"/>
          <w:noProof/>
          <w:szCs w:val="20"/>
        </w:rPr>
        <w:t xml:space="preserve"> </w:t>
      </w:r>
      <w:r w:rsidRPr="00B27948">
        <w:rPr>
          <w:rFonts w:ascii="Arial" w:hAnsi="Arial" w:cs="Arial"/>
          <w:i/>
          <w:noProof/>
          <w:szCs w:val="20"/>
        </w:rPr>
        <w:t>5</w:t>
      </w:r>
      <w:r>
        <w:rPr>
          <w:rFonts w:ascii="Arial" w:hAnsi="Arial" w:cs="Arial"/>
          <w:noProof/>
          <w:szCs w:val="20"/>
        </w:rPr>
        <w:t>, 747-757.</w:t>
      </w:r>
      <w:bookmarkEnd w:id="250"/>
      <w:r w:rsidR="00143035">
        <w:rPr>
          <w:rFonts w:ascii="Arial" w:eastAsiaTheme="minorEastAsia" w:hAnsi="Arial" w:cs="Arial"/>
          <w:color w:val="000000" w:themeColor="text1"/>
          <w:lang w:eastAsia="ja-JP"/>
        </w:rPr>
        <w:br w:type="page"/>
      </w:r>
    </w:p>
    <w:p w14:paraId="3E8BCA01" w14:textId="77777777" w:rsidR="006A70F3" w:rsidRPr="00DD4A27" w:rsidRDefault="00A45881" w:rsidP="006A70F3">
      <w:pPr>
        <w:tabs>
          <w:tab w:val="left" w:pos="900"/>
        </w:tabs>
        <w:autoSpaceDE w:val="0"/>
        <w:autoSpaceDN w:val="0"/>
        <w:adjustRightInd w:val="0"/>
        <w:spacing w:line="360" w:lineRule="auto"/>
        <w:rPr>
          <w:rFonts w:ascii="Arial" w:hAnsi="Arial"/>
          <w:b/>
          <w:color w:val="000000"/>
          <w:lang w:val="en-GB"/>
        </w:rPr>
      </w:pPr>
      <w:r>
        <w:rPr>
          <w:rFonts w:ascii="Arial" w:eastAsiaTheme="minorEastAsia" w:hAnsi="Arial"/>
          <w:b/>
          <w:color w:val="000000"/>
          <w:szCs w:val="32"/>
          <w:lang w:val="en-GB" w:eastAsia="ja-JP"/>
        </w:rPr>
        <w:lastRenderedPageBreak/>
        <w:t>Figure legends</w:t>
      </w:r>
    </w:p>
    <w:p w14:paraId="13D15B16" w14:textId="77777777" w:rsidR="00D62A42" w:rsidRDefault="00D62A42" w:rsidP="006A70F3">
      <w:pPr>
        <w:tabs>
          <w:tab w:val="left" w:pos="900"/>
        </w:tabs>
        <w:autoSpaceDE w:val="0"/>
        <w:autoSpaceDN w:val="0"/>
        <w:adjustRightInd w:val="0"/>
        <w:spacing w:line="360" w:lineRule="auto"/>
        <w:rPr>
          <w:rFonts w:ascii="Arial" w:eastAsiaTheme="minorEastAsia" w:hAnsi="Arial"/>
          <w:b/>
          <w:color w:val="000000"/>
          <w:sz w:val="18"/>
          <w:szCs w:val="32"/>
          <w:lang w:val="en-GB" w:eastAsia="ja-JP"/>
        </w:rPr>
      </w:pPr>
    </w:p>
    <w:p w14:paraId="61A022D9" w14:textId="77777777" w:rsidR="006A70F3" w:rsidRDefault="006A70F3" w:rsidP="006A70F3">
      <w:pPr>
        <w:tabs>
          <w:tab w:val="left" w:pos="900"/>
        </w:tabs>
        <w:autoSpaceDE w:val="0"/>
        <w:autoSpaceDN w:val="0"/>
        <w:adjustRightInd w:val="0"/>
        <w:spacing w:line="360" w:lineRule="auto"/>
        <w:rPr>
          <w:rFonts w:ascii="Arial" w:eastAsiaTheme="minorEastAsia" w:hAnsi="Arial" w:cs="Arial"/>
          <w:color w:val="000000" w:themeColor="text1"/>
          <w:lang w:eastAsia="ja-JP"/>
        </w:rPr>
      </w:pPr>
      <w:r w:rsidRPr="00471E32">
        <w:rPr>
          <w:rFonts w:ascii="Arial" w:eastAsiaTheme="minorEastAsia" w:hAnsi="Arial"/>
          <w:b/>
          <w:color w:val="000000"/>
          <w:sz w:val="18"/>
          <w:szCs w:val="32"/>
          <w:lang w:val="en-GB" w:eastAsia="ja-JP"/>
        </w:rPr>
        <w:t>Figure 1</w:t>
      </w:r>
      <w:r w:rsidRPr="00471E32">
        <w:rPr>
          <w:rFonts w:ascii="Arial" w:eastAsiaTheme="minorEastAsia" w:hAnsi="Arial"/>
          <w:b/>
          <w:color w:val="000000"/>
          <w:sz w:val="18"/>
          <w:szCs w:val="32"/>
          <w:lang w:val="en-GB" w:eastAsia="ja-JP"/>
        </w:rPr>
        <w:tab/>
      </w:r>
      <w:r>
        <w:rPr>
          <w:rFonts w:ascii="Arial" w:eastAsiaTheme="minorEastAsia" w:hAnsi="Arial"/>
          <w:b/>
          <w:color w:val="000000"/>
          <w:sz w:val="18"/>
          <w:szCs w:val="32"/>
          <w:lang w:val="en-GB" w:eastAsia="ja-JP"/>
        </w:rPr>
        <w:t xml:space="preserve">Visual motion-detection pathways and circuits in </w:t>
      </w:r>
      <w:r w:rsidRPr="00012A60">
        <w:rPr>
          <w:rFonts w:ascii="Arial" w:eastAsiaTheme="minorEastAsia" w:hAnsi="Arial"/>
          <w:b/>
          <w:i/>
          <w:color w:val="000000"/>
          <w:sz w:val="18"/>
          <w:szCs w:val="32"/>
          <w:lang w:val="en-GB" w:eastAsia="ja-JP"/>
        </w:rPr>
        <w:t>Drosophila</w:t>
      </w:r>
      <w:r w:rsidRPr="00471E32">
        <w:rPr>
          <w:rFonts w:ascii="Arial" w:eastAsiaTheme="minorEastAsia" w:hAnsi="Arial"/>
          <w:b/>
          <w:color w:val="000000"/>
          <w:sz w:val="18"/>
          <w:szCs w:val="32"/>
          <w:lang w:val="en-GB" w:eastAsia="ja-JP"/>
        </w:rPr>
        <w:t>.</w:t>
      </w:r>
      <w:r w:rsidRPr="00471E32">
        <w:rPr>
          <w:rFonts w:ascii="Arial" w:eastAsiaTheme="minorEastAsia" w:hAnsi="Arial" w:hint="eastAsia"/>
          <w:color w:val="000000"/>
          <w:sz w:val="18"/>
          <w:szCs w:val="32"/>
          <w:lang w:val="en-GB" w:eastAsia="ja-JP"/>
        </w:rPr>
        <w:t xml:space="preserve">  </w:t>
      </w:r>
      <w:r w:rsidR="006D053B">
        <w:rPr>
          <w:rFonts w:ascii="Arial" w:eastAsiaTheme="minorEastAsia" w:hAnsi="Arial"/>
          <w:color w:val="000000"/>
          <w:sz w:val="18"/>
          <w:szCs w:val="32"/>
          <w:lang w:val="en-GB" w:eastAsia="ja-JP"/>
        </w:rPr>
        <w:t>(</w:t>
      </w:r>
      <w:r>
        <w:rPr>
          <w:rFonts w:ascii="Arial" w:eastAsiaTheme="minorEastAsia" w:hAnsi="Arial"/>
          <w:b/>
          <w:color w:val="000000"/>
          <w:sz w:val="18"/>
          <w:szCs w:val="32"/>
          <w:lang w:val="en-GB" w:eastAsia="ja-JP"/>
        </w:rPr>
        <w:t>A</w:t>
      </w:r>
      <w:r w:rsidRPr="00471E32">
        <w:rPr>
          <w:rFonts w:ascii="Arial" w:eastAsiaTheme="minorEastAsia" w:hAnsi="Arial" w:hint="eastAsia"/>
          <w:color w:val="000000"/>
          <w:sz w:val="18"/>
          <w:szCs w:val="32"/>
          <w:lang w:val="en-GB" w:eastAsia="ja-JP"/>
        </w:rPr>
        <w:t xml:space="preserve">, </w:t>
      </w:r>
      <w:r>
        <w:rPr>
          <w:rFonts w:ascii="Arial" w:eastAsiaTheme="minorEastAsia" w:hAnsi="Arial"/>
          <w:b/>
          <w:color w:val="000000"/>
          <w:sz w:val="18"/>
          <w:szCs w:val="32"/>
          <w:lang w:val="en-GB" w:eastAsia="ja-JP"/>
        </w:rPr>
        <w:t>B</w:t>
      </w:r>
      <w:r w:rsidR="006D053B">
        <w:rPr>
          <w:rFonts w:ascii="Arial" w:eastAsiaTheme="minorEastAsia" w:hAnsi="Arial"/>
          <w:color w:val="000000"/>
          <w:sz w:val="18"/>
          <w:szCs w:val="32"/>
          <w:lang w:val="en-GB" w:eastAsia="ja-JP"/>
        </w:rPr>
        <w:t>)</w:t>
      </w:r>
      <w:r w:rsidRPr="00471E32">
        <w:rPr>
          <w:rFonts w:ascii="Arial" w:eastAsiaTheme="minorEastAsia" w:hAnsi="Arial" w:hint="eastAsia"/>
          <w:color w:val="000000"/>
          <w:sz w:val="18"/>
          <w:szCs w:val="32"/>
          <w:lang w:val="en-GB" w:eastAsia="ja-JP"/>
        </w:rPr>
        <w:t xml:space="preserve"> </w:t>
      </w:r>
      <w:r>
        <w:rPr>
          <w:rFonts w:ascii="Arial" w:eastAsiaTheme="minorEastAsia" w:hAnsi="Arial"/>
          <w:color w:val="000000"/>
          <w:sz w:val="18"/>
          <w:szCs w:val="32"/>
          <w:lang w:val="en-GB" w:eastAsia="ja-JP"/>
        </w:rPr>
        <w:t>Diagrams</w:t>
      </w:r>
      <w:r w:rsidRPr="00471E32">
        <w:rPr>
          <w:rFonts w:ascii="Arial" w:eastAsiaTheme="minorEastAsia" w:hAnsi="Arial" w:hint="eastAsia"/>
          <w:color w:val="000000"/>
          <w:sz w:val="18"/>
          <w:szCs w:val="32"/>
          <w:lang w:val="en-GB" w:eastAsia="ja-JP"/>
        </w:rPr>
        <w:t xml:space="preserve"> of</w:t>
      </w:r>
      <w:r>
        <w:rPr>
          <w:rFonts w:ascii="Arial" w:eastAsiaTheme="minorEastAsia" w:hAnsi="Arial"/>
          <w:color w:val="000000"/>
          <w:sz w:val="18"/>
          <w:szCs w:val="32"/>
          <w:lang w:val="en-GB" w:eastAsia="ja-JP"/>
        </w:rPr>
        <w:t xml:space="preserve"> two major predicted models of motion detection: (A) the </w:t>
      </w:r>
      <w:r w:rsidRPr="00471E32">
        <w:rPr>
          <w:rFonts w:ascii="Arial" w:eastAsiaTheme="minorEastAsia" w:hAnsi="Arial"/>
          <w:color w:val="000000"/>
          <w:sz w:val="18"/>
          <w:szCs w:val="32"/>
          <w:lang w:val="en-GB" w:eastAsia="ja-JP"/>
        </w:rPr>
        <w:t xml:space="preserve">Hassenstein-Reichardt </w:t>
      </w:r>
      <w:r w:rsidRPr="00471E32">
        <w:rPr>
          <w:rFonts w:ascii="Arial" w:eastAsiaTheme="minorEastAsia" w:hAnsi="Arial" w:hint="eastAsia"/>
          <w:color w:val="000000"/>
          <w:sz w:val="18"/>
          <w:szCs w:val="32"/>
          <w:lang w:val="en-GB" w:eastAsia="ja-JP"/>
        </w:rPr>
        <w:t>(</w:t>
      </w:r>
      <w:r>
        <w:rPr>
          <w:rFonts w:ascii="Arial" w:eastAsiaTheme="minorEastAsia" w:hAnsi="Arial"/>
          <w:color w:val="000000"/>
          <w:sz w:val="18"/>
          <w:szCs w:val="32"/>
          <w:lang w:val="en-GB" w:eastAsia="ja-JP"/>
        </w:rPr>
        <w:t>HR</w:t>
      </w:r>
      <w:r w:rsidRPr="00471E32">
        <w:rPr>
          <w:rFonts w:ascii="Arial" w:eastAsiaTheme="minorEastAsia" w:hAnsi="Arial" w:hint="eastAsia"/>
          <w:color w:val="000000"/>
          <w:sz w:val="18"/>
          <w:szCs w:val="32"/>
          <w:lang w:val="en-GB" w:eastAsia="ja-JP"/>
        </w:rPr>
        <w:t>)</w:t>
      </w:r>
      <w:r>
        <w:rPr>
          <w:rFonts w:ascii="Arial" w:eastAsiaTheme="minorEastAsia" w:hAnsi="Arial"/>
          <w:color w:val="000000"/>
          <w:sz w:val="18"/>
          <w:szCs w:val="32"/>
          <w:lang w:val="en-GB" w:eastAsia="ja-JP"/>
        </w:rPr>
        <w:t xml:space="preserve"> </w:t>
      </w:r>
      <w:r w:rsidRPr="00471E32">
        <w:rPr>
          <w:rFonts w:ascii="Arial" w:eastAsiaTheme="minorEastAsia" w:hAnsi="Arial" w:hint="eastAsia"/>
          <w:color w:val="000000"/>
          <w:sz w:val="18"/>
          <w:szCs w:val="32"/>
          <w:lang w:val="en-GB" w:eastAsia="ja-JP"/>
        </w:rPr>
        <w:t xml:space="preserve">and </w:t>
      </w:r>
      <w:r>
        <w:rPr>
          <w:rFonts w:ascii="Arial" w:eastAsiaTheme="minorEastAsia" w:hAnsi="Arial"/>
          <w:color w:val="000000"/>
          <w:sz w:val="18"/>
          <w:szCs w:val="32"/>
          <w:lang w:val="en-GB" w:eastAsia="ja-JP"/>
        </w:rPr>
        <w:t xml:space="preserve">(B) </w:t>
      </w:r>
      <w:r w:rsidRPr="00471E32">
        <w:rPr>
          <w:rFonts w:ascii="Arial" w:eastAsiaTheme="minorEastAsia" w:hAnsi="Arial" w:hint="eastAsia"/>
          <w:color w:val="000000"/>
          <w:sz w:val="18"/>
          <w:szCs w:val="32"/>
          <w:lang w:val="en-GB" w:eastAsia="ja-JP"/>
        </w:rPr>
        <w:t xml:space="preserve">Barlow-Levick </w:t>
      </w:r>
      <w:r>
        <w:rPr>
          <w:rFonts w:ascii="Arial" w:eastAsiaTheme="minorEastAsia" w:hAnsi="Arial"/>
          <w:color w:val="000000"/>
          <w:sz w:val="18"/>
          <w:szCs w:val="32"/>
          <w:lang w:val="en-GB" w:eastAsia="ja-JP"/>
        </w:rPr>
        <w:t xml:space="preserve">(BL) </w:t>
      </w:r>
      <w:r w:rsidRPr="00471E32">
        <w:rPr>
          <w:rFonts w:ascii="Arial" w:eastAsiaTheme="minorEastAsia" w:hAnsi="Arial" w:hint="eastAsia"/>
          <w:color w:val="000000"/>
          <w:sz w:val="18"/>
          <w:szCs w:val="32"/>
          <w:lang w:val="en-GB" w:eastAsia="ja-JP"/>
        </w:rPr>
        <w:t xml:space="preserve">type.  </w:t>
      </w:r>
      <w:r>
        <w:rPr>
          <w:rFonts w:ascii="Arial" w:eastAsiaTheme="minorEastAsia" w:hAnsi="Arial"/>
          <w:color w:val="000000"/>
          <w:sz w:val="18"/>
          <w:szCs w:val="32"/>
          <w:lang w:val="en-GB" w:eastAsia="ja-JP"/>
        </w:rPr>
        <w:t>In both models</w:t>
      </w:r>
      <w:r w:rsidRPr="00471E32">
        <w:rPr>
          <w:rFonts w:ascii="Arial" w:eastAsiaTheme="minorEastAsia" w:hAnsi="Arial" w:hint="eastAsia"/>
          <w:color w:val="000000"/>
          <w:sz w:val="18"/>
          <w:szCs w:val="32"/>
          <w:lang w:val="en-GB" w:eastAsia="ja-JP"/>
        </w:rPr>
        <w:t xml:space="preserve"> two input channels </w:t>
      </w:r>
      <w:r w:rsidRPr="00471E32">
        <w:rPr>
          <w:rFonts w:ascii="Arial" w:eastAsiaTheme="minorEastAsia" w:hAnsi="Arial"/>
          <w:color w:val="000000"/>
          <w:sz w:val="18"/>
          <w:szCs w:val="32"/>
          <w:lang w:val="en-GB" w:eastAsia="ja-JP"/>
        </w:rPr>
        <w:t xml:space="preserve">with </w:t>
      </w:r>
      <w:r w:rsidRPr="00471E32">
        <w:rPr>
          <w:rFonts w:ascii="Arial" w:eastAsiaTheme="minorEastAsia" w:hAnsi="Arial" w:hint="eastAsia"/>
          <w:color w:val="000000"/>
          <w:sz w:val="18"/>
          <w:szCs w:val="32"/>
          <w:lang w:val="en-GB" w:eastAsia="ja-JP"/>
        </w:rPr>
        <w:t xml:space="preserve">spatially </w:t>
      </w:r>
      <w:r>
        <w:rPr>
          <w:rFonts w:ascii="Arial" w:eastAsiaTheme="minorEastAsia" w:hAnsi="Arial"/>
          <w:color w:val="000000"/>
          <w:sz w:val="18"/>
          <w:szCs w:val="32"/>
          <w:lang w:val="en-GB" w:eastAsia="ja-JP"/>
        </w:rPr>
        <w:t>offset</w:t>
      </w:r>
      <w:r w:rsidRPr="00471E32">
        <w:rPr>
          <w:rFonts w:ascii="Arial" w:eastAsiaTheme="minorEastAsia" w:hAnsi="Arial" w:hint="eastAsia"/>
          <w:color w:val="000000"/>
          <w:sz w:val="18"/>
          <w:szCs w:val="32"/>
          <w:lang w:val="en-GB" w:eastAsia="ja-JP"/>
        </w:rPr>
        <w:t xml:space="preserve"> </w:t>
      </w:r>
      <w:r w:rsidRPr="00471E32">
        <w:rPr>
          <w:rFonts w:ascii="Arial" w:eastAsiaTheme="minorEastAsia" w:hAnsi="Arial"/>
          <w:color w:val="000000"/>
          <w:sz w:val="18"/>
          <w:szCs w:val="32"/>
          <w:lang w:val="en-GB" w:eastAsia="ja-JP"/>
        </w:rPr>
        <w:t xml:space="preserve">fields of view, </w:t>
      </w:r>
      <w:r>
        <w:rPr>
          <w:rFonts w:ascii="Arial" w:eastAsiaTheme="minorEastAsia" w:hAnsi="Arial"/>
          <w:color w:val="000000"/>
          <w:sz w:val="18"/>
          <w:szCs w:val="32"/>
          <w:lang w:val="en-GB" w:eastAsia="ja-JP"/>
        </w:rPr>
        <w:t>one with</w:t>
      </w:r>
      <w:r w:rsidRPr="00471E32">
        <w:rPr>
          <w:rFonts w:ascii="Arial" w:eastAsiaTheme="minorEastAsia" w:hAnsi="Arial" w:hint="eastAsia"/>
          <w:color w:val="000000"/>
          <w:sz w:val="18"/>
          <w:szCs w:val="32"/>
          <w:lang w:val="en-GB" w:eastAsia="ja-JP"/>
        </w:rPr>
        <w:t xml:space="preserve"> a delay component</w:t>
      </w:r>
      <w:r>
        <w:rPr>
          <w:rFonts w:ascii="Arial" w:eastAsiaTheme="minorEastAsia" w:hAnsi="Arial"/>
          <w:color w:val="000000"/>
          <w:sz w:val="18"/>
          <w:szCs w:val="32"/>
          <w:lang w:val="en-GB" w:eastAsia="ja-JP"/>
        </w:rPr>
        <w:t xml:space="preserve"> (</w:t>
      </w:r>
      <w:r>
        <w:rPr>
          <w:rFonts w:ascii="Arial" w:eastAsiaTheme="minorEastAsia" w:hAnsi="Arial"/>
          <w:color w:val="000000"/>
          <w:sz w:val="18"/>
          <w:szCs w:val="32"/>
          <w:lang w:val="en-GB" w:eastAsia="ja-JP"/>
        </w:rPr>
        <w:sym w:font="Symbol" w:char="F074"/>
      </w:r>
      <w:r>
        <w:rPr>
          <w:rFonts w:ascii="Arial" w:eastAsiaTheme="minorEastAsia" w:hAnsi="Arial"/>
          <w:color w:val="000000"/>
          <w:sz w:val="18"/>
          <w:szCs w:val="32"/>
          <w:lang w:val="en-GB" w:eastAsia="ja-JP"/>
        </w:rPr>
        <w:t>)</w:t>
      </w:r>
      <w:r w:rsidRPr="00471E32">
        <w:rPr>
          <w:rFonts w:ascii="Arial" w:eastAsiaTheme="minorEastAsia" w:hAnsi="Arial"/>
          <w:color w:val="000000"/>
          <w:sz w:val="18"/>
          <w:szCs w:val="32"/>
          <w:lang w:val="en-GB" w:eastAsia="ja-JP"/>
        </w:rPr>
        <w:t xml:space="preserve">, </w:t>
      </w:r>
      <w:r>
        <w:rPr>
          <w:rFonts w:ascii="Arial" w:eastAsiaTheme="minorEastAsia" w:hAnsi="Arial"/>
          <w:color w:val="000000"/>
          <w:sz w:val="18"/>
          <w:szCs w:val="32"/>
          <w:lang w:val="en-GB" w:eastAsia="ja-JP"/>
        </w:rPr>
        <w:t xml:space="preserve">are combined non-linearly to generate directionally-selective responses.  The illustrated detectors </w:t>
      </w:r>
      <w:r w:rsidRPr="00471E32">
        <w:rPr>
          <w:rFonts w:ascii="Arial" w:eastAsiaTheme="minorEastAsia" w:hAnsi="Arial"/>
          <w:color w:val="000000"/>
          <w:sz w:val="18"/>
          <w:szCs w:val="32"/>
          <w:lang w:val="en-GB" w:eastAsia="ja-JP"/>
        </w:rPr>
        <w:t>respond prefer</w:t>
      </w:r>
      <w:r>
        <w:rPr>
          <w:rFonts w:ascii="Arial" w:eastAsiaTheme="minorEastAsia" w:hAnsi="Arial"/>
          <w:color w:val="000000"/>
          <w:sz w:val="18"/>
          <w:szCs w:val="32"/>
          <w:lang w:val="en-GB" w:eastAsia="ja-JP"/>
        </w:rPr>
        <w:t>ential</w:t>
      </w:r>
      <w:r w:rsidRPr="00471E32">
        <w:rPr>
          <w:rFonts w:ascii="Arial" w:eastAsiaTheme="minorEastAsia" w:hAnsi="Arial"/>
          <w:color w:val="000000"/>
          <w:sz w:val="18"/>
          <w:szCs w:val="32"/>
          <w:lang w:val="en-GB" w:eastAsia="ja-JP"/>
        </w:rPr>
        <w:t>ly to rightwards-moving objects</w:t>
      </w:r>
      <w:r w:rsidRPr="00471E32">
        <w:rPr>
          <w:rFonts w:ascii="Arial" w:eastAsiaTheme="minorEastAsia" w:hAnsi="Arial" w:hint="eastAsia"/>
          <w:color w:val="000000"/>
          <w:sz w:val="18"/>
          <w:szCs w:val="32"/>
          <w:lang w:val="en-GB" w:eastAsia="ja-JP"/>
        </w:rPr>
        <w:t>.</w:t>
      </w:r>
      <w:r w:rsidRPr="00471E32">
        <w:rPr>
          <w:rFonts w:ascii="Arial" w:eastAsiaTheme="minorEastAsia" w:hAnsi="Arial"/>
          <w:color w:val="000000"/>
          <w:sz w:val="18"/>
          <w:szCs w:val="32"/>
          <w:lang w:val="en-GB" w:eastAsia="ja-JP"/>
        </w:rPr>
        <w:t xml:space="preserve">  </w:t>
      </w:r>
      <w:r w:rsidR="006D053B">
        <w:rPr>
          <w:rFonts w:ascii="Arial" w:eastAsiaTheme="minorEastAsia" w:hAnsi="Arial"/>
          <w:color w:val="000000"/>
          <w:sz w:val="18"/>
          <w:szCs w:val="32"/>
          <w:lang w:val="en-GB" w:eastAsia="ja-JP"/>
        </w:rPr>
        <w:t>(</w:t>
      </w:r>
      <w:r>
        <w:rPr>
          <w:rFonts w:ascii="Arial" w:eastAsiaTheme="minorEastAsia" w:hAnsi="Arial"/>
          <w:b/>
          <w:color w:val="000000"/>
          <w:sz w:val="18"/>
          <w:szCs w:val="32"/>
          <w:lang w:val="en-GB" w:eastAsia="ja-JP"/>
        </w:rPr>
        <w:t>C</w:t>
      </w:r>
      <w:r w:rsidR="006D053B">
        <w:rPr>
          <w:rFonts w:ascii="Arial" w:eastAsiaTheme="minorEastAsia" w:hAnsi="Arial"/>
          <w:color w:val="000000"/>
          <w:sz w:val="18"/>
          <w:szCs w:val="32"/>
          <w:lang w:val="en-GB" w:eastAsia="ja-JP"/>
        </w:rPr>
        <w:t>)</w:t>
      </w:r>
      <w:r w:rsidRPr="00471E32">
        <w:rPr>
          <w:rFonts w:ascii="Arial" w:eastAsiaTheme="minorEastAsia" w:hAnsi="Arial" w:hint="eastAsia"/>
          <w:color w:val="000000"/>
          <w:sz w:val="18"/>
          <w:szCs w:val="32"/>
          <w:lang w:val="en-GB" w:eastAsia="ja-JP"/>
        </w:rPr>
        <w:t xml:space="preserve"> </w:t>
      </w:r>
      <w:proofErr w:type="spellStart"/>
      <w:r>
        <w:rPr>
          <w:rFonts w:ascii="Arial" w:eastAsiaTheme="minorEastAsia" w:hAnsi="Arial"/>
          <w:color w:val="000000"/>
          <w:sz w:val="18"/>
          <w:szCs w:val="32"/>
          <w:lang w:val="en-GB" w:eastAsia="ja-JP"/>
        </w:rPr>
        <w:t>Bodian</w:t>
      </w:r>
      <w:proofErr w:type="spellEnd"/>
      <w:r>
        <w:rPr>
          <w:rFonts w:ascii="Arial" w:eastAsiaTheme="minorEastAsia" w:hAnsi="Arial"/>
          <w:color w:val="000000"/>
          <w:sz w:val="18"/>
          <w:szCs w:val="32"/>
          <w:lang w:val="en-GB" w:eastAsia="ja-JP"/>
        </w:rPr>
        <w:t>-stained h</w:t>
      </w:r>
      <w:r w:rsidRPr="00471E32">
        <w:rPr>
          <w:rFonts w:ascii="Arial" w:eastAsiaTheme="minorEastAsia" w:hAnsi="Arial" w:hint="eastAsia"/>
          <w:color w:val="000000"/>
          <w:sz w:val="18"/>
          <w:szCs w:val="32"/>
          <w:lang w:val="en-GB" w:eastAsia="ja-JP"/>
        </w:rPr>
        <w:t xml:space="preserve">orizontal section of the </w:t>
      </w:r>
      <w:r w:rsidRPr="00471E32">
        <w:rPr>
          <w:rFonts w:ascii="Arial" w:eastAsiaTheme="minorEastAsia" w:hAnsi="Arial"/>
          <w:i/>
          <w:color w:val="000000"/>
          <w:sz w:val="18"/>
          <w:szCs w:val="32"/>
          <w:lang w:val="en-GB" w:eastAsia="ja-JP"/>
        </w:rPr>
        <w:t>Drosophila</w:t>
      </w:r>
      <w:r w:rsidRPr="00471E32">
        <w:rPr>
          <w:rFonts w:ascii="Arial" w:eastAsiaTheme="minorEastAsia" w:hAnsi="Arial" w:hint="eastAsia"/>
          <w:color w:val="000000"/>
          <w:sz w:val="18"/>
          <w:szCs w:val="32"/>
          <w:lang w:val="en-GB" w:eastAsia="ja-JP"/>
        </w:rPr>
        <w:t xml:space="preserve"> optic lobe revealing the four optic </w:t>
      </w:r>
      <w:proofErr w:type="spellStart"/>
      <w:r w:rsidRPr="00471E32">
        <w:rPr>
          <w:rFonts w:ascii="Arial" w:eastAsiaTheme="minorEastAsia" w:hAnsi="Arial" w:hint="eastAsia"/>
          <w:color w:val="000000"/>
          <w:sz w:val="18"/>
          <w:szCs w:val="32"/>
          <w:lang w:val="en-GB" w:eastAsia="ja-JP"/>
        </w:rPr>
        <w:t>neuropil</w:t>
      </w:r>
      <w:r>
        <w:rPr>
          <w:rFonts w:ascii="Arial" w:eastAsiaTheme="minorEastAsia" w:hAnsi="Arial"/>
          <w:color w:val="000000"/>
          <w:sz w:val="18"/>
          <w:szCs w:val="32"/>
          <w:lang w:val="en-GB" w:eastAsia="ja-JP"/>
        </w:rPr>
        <w:t>e</w:t>
      </w:r>
      <w:r w:rsidRPr="00471E32">
        <w:rPr>
          <w:rFonts w:ascii="Arial" w:eastAsiaTheme="minorEastAsia" w:hAnsi="Arial" w:hint="eastAsia"/>
          <w:color w:val="000000"/>
          <w:sz w:val="18"/>
          <w:szCs w:val="32"/>
          <w:lang w:val="en-GB" w:eastAsia="ja-JP"/>
        </w:rPr>
        <w:t>s</w:t>
      </w:r>
      <w:proofErr w:type="spellEnd"/>
      <w:r w:rsidRPr="00471E32">
        <w:rPr>
          <w:rFonts w:ascii="Arial" w:eastAsiaTheme="minorEastAsia" w:hAnsi="Arial" w:hint="eastAsia"/>
          <w:color w:val="000000"/>
          <w:sz w:val="18"/>
          <w:szCs w:val="32"/>
          <w:lang w:val="en-GB" w:eastAsia="ja-JP"/>
        </w:rPr>
        <w:t>, lamina, medulla, lobula and lobula plate.</w:t>
      </w:r>
      <w:r>
        <w:rPr>
          <w:rFonts w:ascii="Arial" w:eastAsiaTheme="minorEastAsia" w:hAnsi="Arial"/>
          <w:color w:val="000000"/>
          <w:sz w:val="18"/>
          <w:szCs w:val="32"/>
          <w:lang w:val="en-GB" w:eastAsia="ja-JP"/>
        </w:rPr>
        <w:t xml:space="preserve">  Visual signals generated by photoreceptors R1-R6 are encoded by second-order interneurons in the lamina.  ON-edge signals are fed by L1 and transmitted to direction-selective T4 cells via medulla interneurons (e.g. Mi1 and Tm3).  OFF-edge signals are fed by L2 to direction-selective T5 cells in the lobula via </w:t>
      </w:r>
      <w:proofErr w:type="spellStart"/>
      <w:r>
        <w:rPr>
          <w:rFonts w:ascii="Arial" w:eastAsiaTheme="minorEastAsia" w:hAnsi="Arial"/>
          <w:color w:val="000000"/>
          <w:sz w:val="18"/>
          <w:szCs w:val="32"/>
          <w:lang w:val="en-GB" w:eastAsia="ja-JP"/>
        </w:rPr>
        <w:t>transmedulla</w:t>
      </w:r>
      <w:proofErr w:type="spellEnd"/>
      <w:r>
        <w:rPr>
          <w:rFonts w:ascii="Arial" w:eastAsiaTheme="minorEastAsia" w:hAnsi="Arial"/>
          <w:color w:val="000000"/>
          <w:sz w:val="18"/>
          <w:szCs w:val="32"/>
          <w:lang w:val="en-GB" w:eastAsia="ja-JP"/>
        </w:rPr>
        <w:t xml:space="preserve"> neurons</w:t>
      </w:r>
      <w:r>
        <w:rPr>
          <w:rFonts w:ascii="Arial" w:eastAsiaTheme="minorEastAsia" w:hAnsi="Arial" w:hint="eastAsia"/>
          <w:color w:val="000000"/>
          <w:sz w:val="18"/>
          <w:szCs w:val="32"/>
          <w:lang w:val="en-GB" w:eastAsia="ja-JP"/>
        </w:rPr>
        <w:t xml:space="preserve"> (e.g. Tm1 and Tm2)</w:t>
      </w:r>
      <w:r>
        <w:rPr>
          <w:rFonts w:ascii="Arial" w:eastAsiaTheme="minorEastAsia" w:hAnsi="Arial"/>
          <w:color w:val="000000"/>
          <w:sz w:val="18"/>
          <w:szCs w:val="32"/>
          <w:lang w:val="en-GB" w:eastAsia="ja-JP"/>
        </w:rPr>
        <w:t xml:space="preserve">.  </w:t>
      </w:r>
      <w:r w:rsidR="006D053B">
        <w:rPr>
          <w:rFonts w:ascii="Arial" w:eastAsiaTheme="minorEastAsia" w:hAnsi="Arial"/>
          <w:color w:val="000000"/>
          <w:sz w:val="18"/>
          <w:szCs w:val="32"/>
          <w:lang w:val="en-GB" w:eastAsia="ja-JP"/>
        </w:rPr>
        <w:t>(</w:t>
      </w:r>
      <w:r>
        <w:rPr>
          <w:rFonts w:ascii="Arial" w:eastAsiaTheme="minorEastAsia" w:hAnsi="Arial"/>
          <w:b/>
          <w:color w:val="000000"/>
          <w:sz w:val="18"/>
          <w:szCs w:val="32"/>
          <w:lang w:val="en-GB" w:eastAsia="ja-JP"/>
        </w:rPr>
        <w:t>D</w:t>
      </w:r>
      <w:r w:rsidR="006D053B">
        <w:rPr>
          <w:rFonts w:ascii="Arial" w:eastAsiaTheme="minorEastAsia" w:hAnsi="Arial"/>
          <w:color w:val="000000"/>
          <w:sz w:val="18"/>
          <w:szCs w:val="32"/>
          <w:lang w:val="en-GB" w:eastAsia="ja-JP"/>
        </w:rPr>
        <w:t>)</w:t>
      </w:r>
      <w:r w:rsidRPr="00471E32">
        <w:rPr>
          <w:rFonts w:ascii="Arial" w:eastAsiaTheme="minorEastAsia" w:hAnsi="Arial" w:hint="eastAsia"/>
          <w:color w:val="000000"/>
          <w:sz w:val="18"/>
          <w:szCs w:val="32"/>
          <w:lang w:val="en-GB" w:eastAsia="ja-JP"/>
        </w:rPr>
        <w:t xml:space="preserve"> </w:t>
      </w:r>
      <w:r>
        <w:rPr>
          <w:rFonts w:ascii="Arial" w:eastAsiaTheme="minorEastAsia" w:hAnsi="Arial"/>
          <w:color w:val="000000"/>
          <w:sz w:val="18"/>
          <w:szCs w:val="32"/>
          <w:lang w:val="en-GB" w:eastAsia="ja-JP"/>
        </w:rPr>
        <w:t xml:space="preserve">EM cross section at the level of T4 dendrites in medulla stratum M10.  Neurites of T4 cells and their input neurons </w:t>
      </w:r>
      <w:proofErr w:type="gramStart"/>
      <w:r>
        <w:rPr>
          <w:rFonts w:ascii="Arial" w:eastAsiaTheme="minorEastAsia" w:hAnsi="Arial"/>
          <w:color w:val="000000"/>
          <w:sz w:val="18"/>
          <w:szCs w:val="32"/>
          <w:lang w:val="en-GB" w:eastAsia="ja-JP"/>
        </w:rPr>
        <w:t>are</w:t>
      </w:r>
      <w:proofErr w:type="gramEnd"/>
      <w:r>
        <w:rPr>
          <w:rFonts w:ascii="Arial" w:eastAsiaTheme="minorEastAsia" w:hAnsi="Arial"/>
          <w:color w:val="000000"/>
          <w:sz w:val="18"/>
          <w:szCs w:val="32"/>
          <w:lang w:val="en-GB" w:eastAsia="ja-JP"/>
        </w:rPr>
        <w:t xml:space="preserve"> colour-labelled (key).  Unlabelled profiles are mostly axons that penetrate</w:t>
      </w:r>
      <w:r>
        <w:rPr>
          <w:rFonts w:ascii="Arial" w:eastAsiaTheme="minorEastAsia" w:hAnsi="Arial" w:hint="eastAsia"/>
          <w:color w:val="000000"/>
          <w:sz w:val="18"/>
          <w:szCs w:val="32"/>
          <w:lang w:val="en-GB" w:eastAsia="ja-JP"/>
        </w:rPr>
        <w:t xml:space="preserve"> this layer</w:t>
      </w:r>
      <w:r>
        <w:rPr>
          <w:rFonts w:ascii="Arial" w:eastAsiaTheme="minorEastAsia" w:hAnsi="Arial"/>
          <w:color w:val="000000"/>
          <w:sz w:val="18"/>
          <w:szCs w:val="32"/>
          <w:lang w:val="en-GB" w:eastAsia="ja-JP"/>
        </w:rPr>
        <w:t xml:space="preserve"> without synapsing onto T4s</w:t>
      </w:r>
      <w:r>
        <w:rPr>
          <w:rFonts w:ascii="Arial" w:eastAsiaTheme="minorEastAsia" w:hAnsi="Arial" w:hint="eastAsia"/>
          <w:color w:val="000000"/>
          <w:sz w:val="18"/>
          <w:szCs w:val="32"/>
          <w:lang w:val="en-GB" w:eastAsia="ja-JP"/>
        </w:rPr>
        <w:t xml:space="preserve">.  </w:t>
      </w:r>
      <w:r>
        <w:rPr>
          <w:rFonts w:ascii="Arial" w:eastAsiaTheme="minorEastAsia" w:hAnsi="Arial"/>
          <w:color w:val="000000"/>
          <w:sz w:val="18"/>
          <w:szCs w:val="32"/>
          <w:lang w:val="en-GB" w:eastAsia="ja-JP"/>
        </w:rPr>
        <w:t>S</w:t>
      </w:r>
      <w:r>
        <w:rPr>
          <w:rFonts w:ascii="Arial" w:eastAsiaTheme="minorEastAsia" w:hAnsi="Arial" w:hint="eastAsia"/>
          <w:color w:val="000000"/>
          <w:sz w:val="18"/>
          <w:szCs w:val="32"/>
          <w:lang w:val="en-GB" w:eastAsia="ja-JP"/>
        </w:rPr>
        <w:t xml:space="preserve">even reconstructed columns </w:t>
      </w:r>
      <w:r>
        <w:rPr>
          <w:rFonts w:ascii="Arial" w:eastAsiaTheme="minorEastAsia" w:hAnsi="Arial"/>
          <w:color w:val="000000"/>
          <w:sz w:val="18"/>
          <w:szCs w:val="32"/>
          <w:lang w:val="en-GB" w:eastAsia="ja-JP"/>
        </w:rPr>
        <w:t>(</w:t>
      </w:r>
      <w:proofErr w:type="gramStart"/>
      <w:r>
        <w:rPr>
          <w:rFonts w:ascii="Arial" w:eastAsiaTheme="minorEastAsia" w:hAnsi="Arial"/>
          <w:color w:val="000000"/>
          <w:sz w:val="18"/>
          <w:szCs w:val="32"/>
          <w:lang w:val="en-GB" w:eastAsia="ja-JP"/>
        </w:rPr>
        <w:t>Home,</w:t>
      </w:r>
      <w:proofErr w:type="gramEnd"/>
      <w:r>
        <w:rPr>
          <w:rFonts w:ascii="Arial" w:eastAsiaTheme="minorEastAsia" w:hAnsi="Arial" w:hint="eastAsia"/>
          <w:color w:val="000000"/>
          <w:sz w:val="18"/>
          <w:szCs w:val="32"/>
          <w:lang w:val="en-GB" w:eastAsia="ja-JP"/>
        </w:rPr>
        <w:t xml:space="preserve"> and</w:t>
      </w:r>
      <w:r>
        <w:rPr>
          <w:rFonts w:ascii="Arial" w:eastAsiaTheme="minorEastAsia" w:hAnsi="Arial"/>
          <w:color w:val="000000"/>
          <w:sz w:val="18"/>
          <w:szCs w:val="32"/>
          <w:lang w:val="en-GB" w:eastAsia="ja-JP"/>
        </w:rPr>
        <w:t xml:space="preserve"> A through F) </w:t>
      </w:r>
      <w:r>
        <w:rPr>
          <w:rFonts w:ascii="Arial" w:eastAsiaTheme="minorEastAsia" w:hAnsi="Arial" w:hint="eastAsia"/>
          <w:color w:val="000000"/>
          <w:sz w:val="18"/>
          <w:szCs w:val="32"/>
          <w:lang w:val="en-GB" w:eastAsia="ja-JP"/>
        </w:rPr>
        <w:t xml:space="preserve">are roughly </w:t>
      </w:r>
      <w:r>
        <w:rPr>
          <w:rFonts w:ascii="Arial" w:eastAsiaTheme="minorEastAsia" w:hAnsi="Arial"/>
          <w:color w:val="000000"/>
          <w:sz w:val="18"/>
          <w:szCs w:val="32"/>
          <w:lang w:val="en-GB" w:eastAsia="ja-JP"/>
        </w:rPr>
        <w:t>outlined (dotted ovals)</w:t>
      </w:r>
      <w:r>
        <w:rPr>
          <w:rFonts w:ascii="Arial" w:eastAsiaTheme="minorEastAsia" w:hAnsi="Arial" w:hint="eastAsia"/>
          <w:color w:val="000000"/>
          <w:sz w:val="18"/>
          <w:szCs w:val="32"/>
          <w:lang w:val="en-GB" w:eastAsia="ja-JP"/>
        </w:rPr>
        <w:t>.</w:t>
      </w:r>
      <w:r w:rsidRPr="00471E32">
        <w:rPr>
          <w:rFonts w:ascii="Arial" w:eastAsiaTheme="minorEastAsia" w:hAnsi="Arial"/>
          <w:color w:val="000000"/>
          <w:sz w:val="18"/>
          <w:szCs w:val="32"/>
          <w:lang w:val="en-GB" w:eastAsia="ja-JP"/>
        </w:rPr>
        <w:t xml:space="preserve">  Scale bars, 50 </w:t>
      </w:r>
      <w:r w:rsidRPr="00471E32">
        <w:rPr>
          <w:rFonts w:ascii="Arial" w:eastAsiaTheme="minorEastAsia" w:hAnsi="Arial" w:cs="Arial"/>
          <w:color w:val="000000"/>
          <w:sz w:val="18"/>
          <w:szCs w:val="32"/>
          <w:lang w:val="en-GB" w:eastAsia="ja-JP"/>
        </w:rPr>
        <w:t>µ</w:t>
      </w:r>
      <w:r w:rsidRPr="00471E32">
        <w:rPr>
          <w:rFonts w:ascii="Arial" w:eastAsiaTheme="minorEastAsia" w:hAnsi="Arial" w:hint="eastAsia"/>
          <w:color w:val="000000"/>
          <w:sz w:val="18"/>
          <w:szCs w:val="32"/>
          <w:lang w:val="en-GB" w:eastAsia="ja-JP"/>
        </w:rPr>
        <w:t>m</w:t>
      </w:r>
      <w:r w:rsidRPr="00471E32">
        <w:rPr>
          <w:rFonts w:ascii="Arial" w:eastAsiaTheme="minorEastAsia" w:hAnsi="Arial"/>
          <w:color w:val="000000"/>
          <w:sz w:val="18"/>
          <w:szCs w:val="32"/>
          <w:lang w:val="en-GB" w:eastAsia="ja-JP"/>
        </w:rPr>
        <w:t xml:space="preserve"> (</w:t>
      </w:r>
      <w:r>
        <w:rPr>
          <w:rFonts w:ascii="Arial" w:eastAsiaTheme="minorEastAsia" w:hAnsi="Arial"/>
          <w:color w:val="000000"/>
          <w:sz w:val="18"/>
          <w:szCs w:val="32"/>
          <w:lang w:val="en-GB" w:eastAsia="ja-JP"/>
        </w:rPr>
        <w:t>A</w:t>
      </w:r>
      <w:r w:rsidRPr="00471E32">
        <w:rPr>
          <w:rFonts w:ascii="Arial" w:eastAsiaTheme="minorEastAsia" w:hAnsi="Arial"/>
          <w:color w:val="000000"/>
          <w:sz w:val="18"/>
          <w:szCs w:val="32"/>
          <w:lang w:val="en-GB" w:eastAsia="ja-JP"/>
        </w:rPr>
        <w:t>)</w:t>
      </w:r>
      <w:r>
        <w:rPr>
          <w:rFonts w:ascii="Arial" w:eastAsiaTheme="minorEastAsia" w:hAnsi="Arial"/>
          <w:color w:val="000000"/>
          <w:sz w:val="18"/>
          <w:szCs w:val="32"/>
          <w:lang w:val="en-GB" w:eastAsia="ja-JP"/>
        </w:rPr>
        <w:t xml:space="preserve"> </w:t>
      </w:r>
      <w:r w:rsidRPr="00471E32">
        <w:rPr>
          <w:rFonts w:ascii="Arial" w:eastAsiaTheme="minorEastAsia" w:hAnsi="Arial"/>
          <w:color w:val="000000"/>
          <w:sz w:val="18"/>
          <w:szCs w:val="32"/>
          <w:lang w:val="en-GB" w:eastAsia="ja-JP"/>
        </w:rPr>
        <w:t xml:space="preserve">and 5 </w:t>
      </w:r>
      <w:r w:rsidRPr="00471E32">
        <w:rPr>
          <w:rFonts w:ascii="Arial" w:eastAsiaTheme="minorEastAsia" w:hAnsi="Arial" w:cs="Arial"/>
          <w:color w:val="000000"/>
          <w:sz w:val="18"/>
          <w:szCs w:val="32"/>
          <w:lang w:val="en-GB" w:eastAsia="ja-JP"/>
        </w:rPr>
        <w:t>µ</w:t>
      </w:r>
      <w:r w:rsidRPr="00471E32">
        <w:rPr>
          <w:rFonts w:ascii="Arial" w:eastAsiaTheme="minorEastAsia" w:hAnsi="Arial" w:hint="eastAsia"/>
          <w:color w:val="000000"/>
          <w:sz w:val="18"/>
          <w:szCs w:val="32"/>
          <w:lang w:val="en-GB" w:eastAsia="ja-JP"/>
        </w:rPr>
        <w:t>m</w:t>
      </w:r>
      <w:r w:rsidRPr="00471E32">
        <w:rPr>
          <w:rFonts w:ascii="Arial" w:eastAsiaTheme="minorEastAsia" w:hAnsi="Arial"/>
          <w:color w:val="000000"/>
          <w:sz w:val="18"/>
          <w:szCs w:val="32"/>
          <w:lang w:val="en-GB" w:eastAsia="ja-JP"/>
        </w:rPr>
        <w:t xml:space="preserve"> (</w:t>
      </w:r>
      <w:r>
        <w:rPr>
          <w:rFonts w:ascii="Arial" w:eastAsiaTheme="minorEastAsia" w:hAnsi="Arial"/>
          <w:color w:val="000000"/>
          <w:sz w:val="18"/>
          <w:szCs w:val="32"/>
          <w:lang w:val="en-GB" w:eastAsia="ja-JP"/>
        </w:rPr>
        <w:t>D</w:t>
      </w:r>
      <w:r w:rsidRPr="00471E32">
        <w:rPr>
          <w:rFonts w:ascii="Arial" w:eastAsiaTheme="minorEastAsia" w:hAnsi="Arial"/>
          <w:color w:val="000000"/>
          <w:sz w:val="18"/>
          <w:szCs w:val="32"/>
          <w:lang w:val="en-GB" w:eastAsia="ja-JP"/>
        </w:rPr>
        <w:t>)</w:t>
      </w:r>
      <w:r>
        <w:rPr>
          <w:rFonts w:ascii="Arial" w:eastAsiaTheme="minorEastAsia" w:hAnsi="Arial"/>
          <w:color w:val="000000"/>
          <w:sz w:val="18"/>
          <w:szCs w:val="32"/>
          <w:lang w:val="en-GB" w:eastAsia="ja-JP"/>
        </w:rPr>
        <w:t>.</w:t>
      </w:r>
    </w:p>
    <w:p w14:paraId="5765C016" w14:textId="77777777" w:rsidR="006A70F3" w:rsidRDefault="006A70F3" w:rsidP="006A70F3">
      <w:pPr>
        <w:tabs>
          <w:tab w:val="left" w:pos="900"/>
        </w:tabs>
        <w:autoSpaceDE w:val="0"/>
        <w:autoSpaceDN w:val="0"/>
        <w:adjustRightInd w:val="0"/>
        <w:spacing w:line="360" w:lineRule="auto"/>
        <w:rPr>
          <w:rFonts w:ascii="Arial" w:eastAsiaTheme="minorEastAsia" w:hAnsi="Arial"/>
          <w:b/>
          <w:sz w:val="18"/>
          <w:szCs w:val="18"/>
          <w:lang w:val="en-GB" w:eastAsia="ja-JP"/>
        </w:rPr>
      </w:pPr>
    </w:p>
    <w:p w14:paraId="7587035A" w14:textId="77777777" w:rsidR="00042833" w:rsidRDefault="00042833" w:rsidP="006A70F3">
      <w:pPr>
        <w:tabs>
          <w:tab w:val="left" w:pos="900"/>
        </w:tabs>
        <w:autoSpaceDE w:val="0"/>
        <w:autoSpaceDN w:val="0"/>
        <w:adjustRightInd w:val="0"/>
        <w:spacing w:line="360" w:lineRule="auto"/>
        <w:rPr>
          <w:rFonts w:ascii="Arial" w:eastAsiaTheme="minorEastAsia" w:hAnsi="Arial"/>
          <w:b/>
          <w:sz w:val="18"/>
          <w:szCs w:val="18"/>
          <w:lang w:val="en-GB" w:eastAsia="ja-JP"/>
        </w:rPr>
      </w:pPr>
    </w:p>
    <w:p w14:paraId="57987B18" w14:textId="77777777" w:rsidR="00042833" w:rsidRDefault="006A70F3" w:rsidP="006A70F3">
      <w:pPr>
        <w:tabs>
          <w:tab w:val="left" w:pos="900"/>
        </w:tabs>
        <w:autoSpaceDE w:val="0"/>
        <w:autoSpaceDN w:val="0"/>
        <w:adjustRightInd w:val="0"/>
        <w:spacing w:line="360" w:lineRule="auto"/>
        <w:rPr>
          <w:rFonts w:ascii="Arial" w:eastAsiaTheme="minorEastAsia" w:hAnsi="Arial"/>
          <w:sz w:val="18"/>
          <w:szCs w:val="18"/>
          <w:lang w:val="en-GB" w:eastAsia="ja-JP"/>
        </w:rPr>
      </w:pPr>
      <w:r w:rsidRPr="00EC3001">
        <w:rPr>
          <w:rFonts w:ascii="Arial" w:eastAsiaTheme="minorEastAsia" w:hAnsi="Arial"/>
          <w:b/>
          <w:sz w:val="18"/>
          <w:szCs w:val="18"/>
          <w:lang w:val="en-GB" w:eastAsia="ja-JP"/>
        </w:rPr>
        <w:t xml:space="preserve">Figure </w:t>
      </w:r>
      <w:r w:rsidRPr="00EC3001">
        <w:rPr>
          <w:rFonts w:ascii="Arial" w:eastAsiaTheme="minorEastAsia" w:hAnsi="Arial"/>
          <w:b/>
          <w:sz w:val="18"/>
          <w:szCs w:val="18"/>
          <w:lang w:eastAsia="ja-JP"/>
        </w:rPr>
        <w:t>2</w:t>
      </w:r>
      <w:r w:rsidRPr="00EC3001">
        <w:rPr>
          <w:rFonts w:ascii="Arial" w:eastAsiaTheme="minorEastAsia" w:hAnsi="Arial"/>
          <w:b/>
          <w:sz w:val="18"/>
          <w:szCs w:val="18"/>
          <w:lang w:val="en-GB" w:eastAsia="ja-JP"/>
        </w:rPr>
        <w:tab/>
      </w:r>
      <w:r w:rsidRPr="00EC3001">
        <w:rPr>
          <w:rFonts w:ascii="Arial" w:eastAsiaTheme="minorEastAsia" w:hAnsi="Arial" w:hint="eastAsia"/>
          <w:b/>
          <w:sz w:val="18"/>
          <w:szCs w:val="18"/>
          <w:lang w:val="en-GB" w:eastAsia="ja-JP"/>
        </w:rPr>
        <w:t xml:space="preserve">Eight cell types that provide </w:t>
      </w:r>
      <w:r w:rsidRPr="00EC3001">
        <w:rPr>
          <w:rFonts w:ascii="Arial" w:eastAsiaTheme="minorEastAsia" w:hAnsi="Arial"/>
          <w:b/>
          <w:sz w:val="18"/>
          <w:szCs w:val="18"/>
          <w:lang w:val="en-GB" w:eastAsia="ja-JP"/>
        </w:rPr>
        <w:t xml:space="preserve">&gt;96% of </w:t>
      </w:r>
      <w:r w:rsidRPr="00EC3001">
        <w:rPr>
          <w:rFonts w:ascii="Arial" w:eastAsiaTheme="minorEastAsia" w:hAnsi="Arial" w:hint="eastAsia"/>
          <w:b/>
          <w:sz w:val="18"/>
          <w:szCs w:val="18"/>
          <w:lang w:val="en-GB" w:eastAsia="ja-JP"/>
        </w:rPr>
        <w:t>synaptic inputs to T4</w:t>
      </w:r>
      <w:r w:rsidRPr="00EC3001">
        <w:rPr>
          <w:rFonts w:ascii="Arial" w:eastAsiaTheme="minorEastAsia" w:hAnsi="Arial"/>
          <w:b/>
          <w:sz w:val="18"/>
          <w:szCs w:val="18"/>
          <w:lang w:val="en-GB" w:eastAsia="ja-JP"/>
        </w:rPr>
        <w:t xml:space="preserve"> cells.  </w:t>
      </w:r>
      <w:r w:rsidR="006D053B">
        <w:rPr>
          <w:rFonts w:ascii="Arial" w:eastAsiaTheme="minorEastAsia" w:hAnsi="Arial"/>
          <w:color w:val="000000"/>
          <w:sz w:val="18"/>
          <w:szCs w:val="32"/>
          <w:lang w:val="en-GB" w:eastAsia="ja-JP"/>
        </w:rPr>
        <w:t>(</w:t>
      </w:r>
      <w:r w:rsidR="00A45881">
        <w:rPr>
          <w:rFonts w:ascii="Arial" w:eastAsiaTheme="minorEastAsia" w:hAnsi="Arial"/>
          <w:b/>
          <w:sz w:val="18"/>
          <w:szCs w:val="18"/>
          <w:lang w:val="en-GB" w:eastAsia="ja-JP"/>
        </w:rPr>
        <w:t>A</w:t>
      </w:r>
      <w:r w:rsidR="006D053B">
        <w:rPr>
          <w:rFonts w:ascii="Arial" w:eastAsiaTheme="minorEastAsia" w:hAnsi="Arial"/>
          <w:color w:val="000000"/>
          <w:sz w:val="18"/>
          <w:szCs w:val="32"/>
          <w:lang w:val="en-GB" w:eastAsia="ja-JP"/>
        </w:rPr>
        <w:t>)</w:t>
      </w:r>
      <w:r w:rsidR="00A45881" w:rsidRPr="00EC3001">
        <w:rPr>
          <w:rFonts w:ascii="Arial" w:eastAsiaTheme="minorEastAsia" w:hAnsi="Arial" w:hint="eastAsia"/>
          <w:sz w:val="18"/>
          <w:szCs w:val="18"/>
          <w:lang w:val="en-GB" w:eastAsia="ja-JP"/>
        </w:rPr>
        <w:t xml:space="preserve"> </w:t>
      </w:r>
      <w:r w:rsidR="00A45881" w:rsidRPr="00EC3001">
        <w:rPr>
          <w:rFonts w:ascii="Arial" w:eastAsiaTheme="minorEastAsia" w:hAnsi="Arial"/>
          <w:sz w:val="18"/>
          <w:szCs w:val="18"/>
          <w:lang w:val="en-GB" w:eastAsia="ja-JP"/>
        </w:rPr>
        <w:t xml:space="preserve">Reconstructions of four T4 subtypes (T4a-T4d) identified in the central ‘Home’ column, and seven </w:t>
      </w:r>
      <w:r w:rsidR="00A45881" w:rsidRPr="00EC3001">
        <w:rPr>
          <w:rFonts w:ascii="Arial" w:eastAsiaTheme="minorEastAsia" w:hAnsi="Arial" w:hint="eastAsia"/>
          <w:sz w:val="18"/>
          <w:szCs w:val="18"/>
          <w:lang w:val="en-GB" w:eastAsia="ja-JP"/>
        </w:rPr>
        <w:t xml:space="preserve">other </w:t>
      </w:r>
      <w:r w:rsidR="00A45881" w:rsidRPr="00EC3001">
        <w:rPr>
          <w:rFonts w:ascii="Arial" w:eastAsiaTheme="minorEastAsia" w:hAnsi="Arial"/>
          <w:sz w:val="18"/>
          <w:szCs w:val="18"/>
          <w:lang w:val="en-GB" w:eastAsia="ja-JP"/>
        </w:rPr>
        <w:t xml:space="preserve">cell types providing </w:t>
      </w:r>
      <w:r w:rsidR="00A45881" w:rsidRPr="00EC3001">
        <w:rPr>
          <w:rFonts w:ascii="Arial" w:eastAsiaTheme="minorEastAsia" w:hAnsi="Arial" w:hint="eastAsia"/>
          <w:sz w:val="18"/>
          <w:szCs w:val="18"/>
          <w:lang w:val="en-GB" w:eastAsia="ja-JP"/>
        </w:rPr>
        <w:t>synap</w:t>
      </w:r>
      <w:r w:rsidR="00A45881" w:rsidRPr="00EC3001">
        <w:rPr>
          <w:rFonts w:ascii="Arial" w:eastAsiaTheme="minorEastAsia" w:hAnsi="Arial"/>
          <w:sz w:val="18"/>
          <w:szCs w:val="18"/>
          <w:lang w:val="en-GB" w:eastAsia="ja-JP"/>
        </w:rPr>
        <w:t>tic input</w:t>
      </w:r>
      <w:r w:rsidR="00A45881" w:rsidRPr="00EC3001">
        <w:rPr>
          <w:rFonts w:ascii="Arial" w:eastAsiaTheme="minorEastAsia" w:hAnsi="Arial" w:hint="eastAsia"/>
          <w:sz w:val="18"/>
          <w:szCs w:val="18"/>
          <w:lang w:val="en-GB" w:eastAsia="ja-JP"/>
        </w:rPr>
        <w:t xml:space="preserve"> to</w:t>
      </w:r>
      <w:r w:rsidR="00A45881" w:rsidRPr="00EC3001">
        <w:rPr>
          <w:rFonts w:ascii="Arial" w:eastAsiaTheme="minorEastAsia" w:hAnsi="Arial"/>
          <w:sz w:val="18"/>
          <w:szCs w:val="18"/>
          <w:lang w:val="en-GB" w:eastAsia="ja-JP"/>
        </w:rPr>
        <w:t xml:space="preserve"> these.  T4 also connects reciprocally with other T4s and is hence</w:t>
      </w:r>
      <w:r w:rsidR="00A45881" w:rsidRPr="00EC3001">
        <w:rPr>
          <w:rFonts w:ascii="Arial" w:eastAsiaTheme="minorEastAsia" w:hAnsi="Arial"/>
          <w:sz w:val="18"/>
          <w:szCs w:val="32"/>
          <w:lang w:val="en-GB" w:eastAsia="ja-JP"/>
        </w:rPr>
        <w:t xml:space="preserve"> considered the eighth type.  </w:t>
      </w:r>
      <w:r w:rsidR="006D053B">
        <w:rPr>
          <w:rFonts w:ascii="Arial" w:eastAsiaTheme="minorEastAsia" w:hAnsi="Arial"/>
          <w:sz w:val="18"/>
          <w:szCs w:val="32"/>
          <w:lang w:val="en-GB" w:eastAsia="ja-JP"/>
        </w:rPr>
        <w:t>(</w:t>
      </w:r>
      <w:r w:rsidR="00A45881">
        <w:rPr>
          <w:rFonts w:ascii="Arial" w:eastAsiaTheme="minorEastAsia" w:hAnsi="Arial"/>
          <w:b/>
          <w:sz w:val="18"/>
          <w:szCs w:val="18"/>
          <w:lang w:val="en-GB" w:eastAsia="ja-JP"/>
        </w:rPr>
        <w:t>B</w:t>
      </w:r>
      <w:r w:rsidR="006D053B">
        <w:rPr>
          <w:rFonts w:ascii="Arial" w:eastAsiaTheme="minorEastAsia" w:hAnsi="Arial"/>
          <w:color w:val="000000"/>
          <w:sz w:val="18"/>
          <w:szCs w:val="32"/>
          <w:lang w:val="en-GB" w:eastAsia="ja-JP"/>
        </w:rPr>
        <w:t>)</w:t>
      </w:r>
      <w:r w:rsidR="00A45881" w:rsidRPr="00EC3001">
        <w:rPr>
          <w:rFonts w:ascii="Arial" w:eastAsiaTheme="minorEastAsia" w:hAnsi="Arial"/>
          <w:sz w:val="18"/>
          <w:szCs w:val="18"/>
          <w:lang w:val="en-GB" w:eastAsia="ja-JP"/>
        </w:rPr>
        <w:t xml:space="preserve"> Light microscopy of single-cell labelling for the medulla arbours of a TmY15 cell.  TmY15 arbours extend to &gt;10 medulla columns in stratum M10 (see </w:t>
      </w:r>
      <w:r w:rsidR="00344289" w:rsidRPr="00B60FC9">
        <w:rPr>
          <w:rFonts w:ascii="Arial" w:eastAsiaTheme="minorEastAsia" w:hAnsi="Arial"/>
          <w:b/>
          <w:sz w:val="18"/>
          <w:szCs w:val="18"/>
          <w:lang w:val="en-GB" w:eastAsia="ja-JP"/>
        </w:rPr>
        <w:t>Figure 2 – Figure Supplement 1</w:t>
      </w:r>
      <w:r w:rsidR="00A45881" w:rsidRPr="00EC3001">
        <w:rPr>
          <w:rFonts w:ascii="Arial" w:eastAsiaTheme="minorEastAsia" w:hAnsi="Arial"/>
          <w:sz w:val="18"/>
          <w:szCs w:val="18"/>
          <w:lang w:val="en-GB" w:eastAsia="ja-JP"/>
        </w:rPr>
        <w:t xml:space="preserve"> for additional TmY15 anatomy).  Grey: a </w:t>
      </w:r>
      <w:proofErr w:type="spellStart"/>
      <w:r w:rsidR="00A45881" w:rsidRPr="00EC3001">
        <w:rPr>
          <w:rFonts w:ascii="Arial" w:eastAsiaTheme="minorEastAsia" w:hAnsi="Arial"/>
          <w:sz w:val="18"/>
          <w:szCs w:val="18"/>
          <w:lang w:val="en-GB" w:eastAsia="ja-JP"/>
        </w:rPr>
        <w:t>neuropile</w:t>
      </w:r>
      <w:proofErr w:type="spellEnd"/>
      <w:r w:rsidR="00A45881" w:rsidRPr="00EC3001">
        <w:rPr>
          <w:rFonts w:ascii="Arial" w:eastAsiaTheme="minorEastAsia" w:hAnsi="Arial"/>
          <w:sz w:val="18"/>
          <w:szCs w:val="18"/>
          <w:lang w:val="en-GB" w:eastAsia="ja-JP"/>
        </w:rPr>
        <w:t xml:space="preserve"> marker.  </w:t>
      </w:r>
      <w:r w:rsidR="006D053B">
        <w:rPr>
          <w:rFonts w:ascii="Arial" w:eastAsiaTheme="minorEastAsia" w:hAnsi="Arial"/>
          <w:sz w:val="18"/>
          <w:szCs w:val="18"/>
          <w:lang w:val="en-GB" w:eastAsia="ja-JP"/>
        </w:rPr>
        <w:t>(</w:t>
      </w:r>
      <w:r w:rsidR="00A45881">
        <w:rPr>
          <w:rFonts w:ascii="Arial" w:eastAsiaTheme="minorEastAsia" w:hAnsi="Arial"/>
          <w:b/>
          <w:sz w:val="18"/>
          <w:szCs w:val="18"/>
          <w:lang w:val="en-GB" w:eastAsia="ja-JP"/>
        </w:rPr>
        <w:t>C</w:t>
      </w:r>
      <w:r w:rsidR="006D053B">
        <w:rPr>
          <w:rFonts w:ascii="Arial" w:eastAsiaTheme="minorEastAsia" w:hAnsi="Arial"/>
          <w:color w:val="000000"/>
          <w:sz w:val="18"/>
          <w:szCs w:val="32"/>
          <w:lang w:val="en-GB" w:eastAsia="ja-JP"/>
        </w:rPr>
        <w:t>)</w:t>
      </w:r>
      <w:r w:rsidR="00A45881" w:rsidRPr="00EC3001">
        <w:rPr>
          <w:rFonts w:ascii="Arial" w:eastAsiaTheme="minorEastAsia" w:hAnsi="Arial"/>
          <w:sz w:val="18"/>
          <w:szCs w:val="18"/>
          <w:lang w:val="en-GB" w:eastAsia="ja-JP"/>
        </w:rPr>
        <w:t xml:space="preserve"> Light microscopy of </w:t>
      </w:r>
      <w:r w:rsidR="00A45881">
        <w:rPr>
          <w:rFonts w:ascii="Arial" w:eastAsiaTheme="minorEastAsia" w:hAnsi="Arial"/>
          <w:sz w:val="18"/>
          <w:szCs w:val="18"/>
          <w:lang w:val="en-GB" w:eastAsia="ja-JP"/>
        </w:rPr>
        <w:t xml:space="preserve">a </w:t>
      </w:r>
      <w:r w:rsidR="00A45881" w:rsidRPr="00EC3001">
        <w:rPr>
          <w:rFonts w:ascii="Arial" w:eastAsiaTheme="minorEastAsia" w:hAnsi="Arial"/>
          <w:sz w:val="18"/>
          <w:szCs w:val="18"/>
          <w:lang w:val="en-GB" w:eastAsia="ja-JP"/>
        </w:rPr>
        <w:t xml:space="preserve">single CT1 cell widely innervating M10 and distalmost lobula stratum Lo1.  </w:t>
      </w:r>
      <w:r w:rsidR="00A45881">
        <w:rPr>
          <w:rFonts w:ascii="Arial" w:eastAsiaTheme="minorEastAsia" w:hAnsi="Arial"/>
          <w:sz w:val="18"/>
          <w:szCs w:val="18"/>
          <w:lang w:val="en-GB" w:eastAsia="ja-JP"/>
        </w:rPr>
        <w:t>The c</w:t>
      </w:r>
      <w:r w:rsidR="00A45881" w:rsidRPr="00EC3001">
        <w:rPr>
          <w:rFonts w:ascii="Arial" w:eastAsiaTheme="minorEastAsia" w:hAnsi="Arial"/>
          <w:sz w:val="18"/>
          <w:szCs w:val="18"/>
          <w:lang w:val="en-GB" w:eastAsia="ja-JP"/>
        </w:rPr>
        <w:t xml:space="preserve">ell body is located in the central brain (see </w:t>
      </w:r>
      <w:r w:rsidR="00344289" w:rsidRPr="00B60FC9">
        <w:rPr>
          <w:rFonts w:ascii="Arial" w:eastAsiaTheme="minorEastAsia" w:hAnsi="Arial"/>
          <w:b/>
          <w:sz w:val="18"/>
          <w:szCs w:val="18"/>
          <w:lang w:val="en-GB" w:eastAsia="ja-JP"/>
        </w:rPr>
        <w:t>Figure 2 – Figure Supplement 1</w:t>
      </w:r>
      <w:r w:rsidR="00A45881" w:rsidRPr="00EC3001">
        <w:rPr>
          <w:rFonts w:ascii="Arial" w:eastAsiaTheme="minorEastAsia" w:hAnsi="Arial"/>
          <w:sz w:val="18"/>
          <w:szCs w:val="18"/>
          <w:lang w:val="en-GB" w:eastAsia="ja-JP"/>
        </w:rPr>
        <w:t xml:space="preserve">).  Green: membrane marker; magenta: a presynaptic </w:t>
      </w:r>
      <w:proofErr w:type="gramStart"/>
      <w:r w:rsidR="00A45881" w:rsidRPr="00EC3001">
        <w:rPr>
          <w:rFonts w:ascii="Arial" w:eastAsiaTheme="minorEastAsia" w:hAnsi="Arial"/>
          <w:sz w:val="18"/>
          <w:szCs w:val="18"/>
          <w:lang w:val="en-GB" w:eastAsia="ja-JP"/>
        </w:rPr>
        <w:t>marker,</w:t>
      </w:r>
      <w:proofErr w:type="gramEnd"/>
      <w:r w:rsidR="00A45881" w:rsidRPr="00EC3001">
        <w:rPr>
          <w:rFonts w:ascii="Arial" w:eastAsiaTheme="minorEastAsia" w:hAnsi="Arial"/>
          <w:sz w:val="18"/>
          <w:szCs w:val="18"/>
          <w:lang w:val="en-GB" w:eastAsia="ja-JP"/>
        </w:rPr>
        <w:t xml:space="preserve"> both expressed in CT1; grey: a general </w:t>
      </w:r>
      <w:proofErr w:type="spellStart"/>
      <w:r w:rsidR="00A45881" w:rsidRPr="00EC3001">
        <w:rPr>
          <w:rFonts w:ascii="Arial" w:eastAsiaTheme="minorEastAsia" w:hAnsi="Arial"/>
          <w:sz w:val="18"/>
          <w:szCs w:val="18"/>
          <w:lang w:val="en-GB" w:eastAsia="ja-JP"/>
        </w:rPr>
        <w:t>neuropile</w:t>
      </w:r>
      <w:proofErr w:type="spellEnd"/>
      <w:r w:rsidR="00A45881" w:rsidRPr="00EC3001">
        <w:rPr>
          <w:rFonts w:ascii="Arial" w:eastAsiaTheme="minorEastAsia" w:hAnsi="Arial"/>
          <w:sz w:val="18"/>
          <w:szCs w:val="18"/>
          <w:lang w:val="en-GB" w:eastAsia="ja-JP"/>
        </w:rPr>
        <w:t xml:space="preserve"> marker (For details see </w:t>
      </w:r>
      <w:r w:rsidR="00A45881">
        <w:rPr>
          <w:rFonts w:ascii="Arial" w:eastAsiaTheme="minorEastAsia" w:hAnsi="Arial"/>
          <w:sz w:val="18"/>
          <w:szCs w:val="18"/>
          <w:lang w:val="en-GB" w:eastAsia="ja-JP"/>
        </w:rPr>
        <w:t>Experimental Procedures</w:t>
      </w:r>
      <w:r w:rsidR="00A45881" w:rsidRPr="00EC3001">
        <w:rPr>
          <w:rFonts w:ascii="Arial" w:eastAsiaTheme="minorEastAsia" w:hAnsi="Arial"/>
          <w:sz w:val="18"/>
          <w:szCs w:val="18"/>
          <w:lang w:val="en-GB" w:eastAsia="ja-JP"/>
        </w:rPr>
        <w:t xml:space="preserve">).  </w:t>
      </w:r>
      <w:r w:rsidR="006D053B">
        <w:rPr>
          <w:rFonts w:ascii="Arial" w:eastAsiaTheme="minorEastAsia" w:hAnsi="Arial"/>
          <w:sz w:val="18"/>
          <w:szCs w:val="18"/>
          <w:lang w:val="en-GB" w:eastAsia="ja-JP"/>
        </w:rPr>
        <w:t>(</w:t>
      </w:r>
      <w:r w:rsidR="00A45881">
        <w:rPr>
          <w:rFonts w:ascii="Arial" w:eastAsiaTheme="minorEastAsia" w:hAnsi="Arial"/>
          <w:b/>
          <w:sz w:val="18"/>
          <w:szCs w:val="18"/>
          <w:lang w:val="en-GB" w:eastAsia="ja-JP"/>
        </w:rPr>
        <w:t>D</w:t>
      </w:r>
      <w:r w:rsidR="006D053B">
        <w:rPr>
          <w:rFonts w:ascii="Arial" w:eastAsiaTheme="minorEastAsia" w:hAnsi="Arial"/>
          <w:color w:val="000000"/>
          <w:sz w:val="18"/>
          <w:szCs w:val="32"/>
          <w:lang w:val="en-GB" w:eastAsia="ja-JP"/>
        </w:rPr>
        <w:t>)</w:t>
      </w:r>
      <w:r w:rsidR="00A45881" w:rsidRPr="00EC3001">
        <w:rPr>
          <w:rFonts w:ascii="Arial" w:eastAsiaTheme="minorEastAsia" w:hAnsi="Arial"/>
          <w:sz w:val="18"/>
          <w:szCs w:val="18"/>
          <w:lang w:val="en-GB" w:eastAsia="ja-JP"/>
        </w:rPr>
        <w:t xml:space="preserve"> Plan view of the CT1 cell in (</w:t>
      </w:r>
      <w:r w:rsidR="00A45881">
        <w:rPr>
          <w:rFonts w:ascii="Arial" w:eastAsiaTheme="minorEastAsia" w:hAnsi="Arial"/>
          <w:sz w:val="18"/>
          <w:szCs w:val="18"/>
          <w:lang w:val="en-GB" w:eastAsia="ja-JP"/>
        </w:rPr>
        <w:t>C</w:t>
      </w:r>
      <w:r w:rsidR="00A45881" w:rsidRPr="00EC3001">
        <w:rPr>
          <w:rFonts w:ascii="Arial" w:eastAsiaTheme="minorEastAsia" w:hAnsi="Arial"/>
          <w:sz w:val="18"/>
          <w:szCs w:val="18"/>
          <w:lang w:val="en-GB" w:eastAsia="ja-JP"/>
        </w:rPr>
        <w:t>) generated</w:t>
      </w:r>
      <w:r w:rsidR="00A45881" w:rsidRPr="00EC3001">
        <w:rPr>
          <w:rFonts w:ascii="Arial" w:eastAsiaTheme="minorEastAsia" w:hAnsi="Arial"/>
          <w:b/>
          <w:sz w:val="18"/>
          <w:szCs w:val="18"/>
          <w:lang w:val="en-GB" w:eastAsia="ja-JP"/>
        </w:rPr>
        <w:t xml:space="preserve"> </w:t>
      </w:r>
      <w:r w:rsidR="00A45881" w:rsidRPr="00EC3001">
        <w:rPr>
          <w:rFonts w:ascii="Arial" w:eastAsiaTheme="minorEastAsia" w:hAnsi="Arial"/>
          <w:sz w:val="18"/>
          <w:szCs w:val="18"/>
          <w:lang w:val="en-GB" w:eastAsia="ja-JP"/>
        </w:rPr>
        <w:t xml:space="preserve">from the same confocal stack.  In medulla stratum M10, CT1 sends its arbour terminals to each medulla column, tiled highly regularly.  </w:t>
      </w:r>
      <w:r w:rsidR="006D053B">
        <w:rPr>
          <w:rFonts w:ascii="Arial" w:eastAsiaTheme="minorEastAsia" w:hAnsi="Arial"/>
          <w:sz w:val="18"/>
          <w:szCs w:val="18"/>
          <w:lang w:val="en-GB" w:eastAsia="ja-JP"/>
        </w:rPr>
        <w:t>(</w:t>
      </w:r>
      <w:r w:rsidR="00A45881">
        <w:rPr>
          <w:rFonts w:ascii="Arial" w:eastAsiaTheme="minorEastAsia" w:hAnsi="Arial"/>
          <w:b/>
          <w:sz w:val="18"/>
          <w:szCs w:val="18"/>
          <w:lang w:val="en-GB" w:eastAsia="ja-JP"/>
        </w:rPr>
        <w:t>E</w:t>
      </w:r>
      <w:r w:rsidR="006D053B">
        <w:rPr>
          <w:rFonts w:ascii="Arial" w:eastAsiaTheme="minorEastAsia" w:hAnsi="Arial"/>
          <w:color w:val="000000"/>
          <w:sz w:val="18"/>
          <w:szCs w:val="32"/>
          <w:lang w:val="en-GB" w:eastAsia="ja-JP"/>
        </w:rPr>
        <w:t>)</w:t>
      </w:r>
      <w:r w:rsidR="00A45881" w:rsidRPr="00EC3001">
        <w:rPr>
          <w:rFonts w:ascii="Arial" w:eastAsiaTheme="minorEastAsia" w:hAnsi="Arial"/>
          <w:sz w:val="18"/>
          <w:szCs w:val="18"/>
          <w:lang w:val="en-GB" w:eastAsia="ja-JP"/>
        </w:rPr>
        <w:t xml:space="preserve"> EM-reconstructions of CT1 terminal arbours in M10.</w:t>
      </w:r>
      <w:r w:rsidR="00A45881" w:rsidRPr="00EC3001">
        <w:rPr>
          <w:rFonts w:ascii="Arial" w:eastAsiaTheme="minorEastAsia" w:hAnsi="Arial"/>
          <w:b/>
          <w:sz w:val="18"/>
          <w:szCs w:val="18"/>
          <w:lang w:val="en-GB" w:eastAsia="ja-JP"/>
        </w:rPr>
        <w:t xml:space="preserve">  </w:t>
      </w:r>
      <w:r w:rsidR="00A45881" w:rsidRPr="00EC3001">
        <w:rPr>
          <w:rFonts w:ascii="Arial" w:eastAsiaTheme="minorEastAsia" w:hAnsi="Arial"/>
          <w:sz w:val="18"/>
          <w:szCs w:val="18"/>
          <w:lang w:val="en-GB" w:eastAsia="ja-JP"/>
        </w:rPr>
        <w:t xml:space="preserve">CT1 terminals present in each column match light microscopy </w:t>
      </w:r>
      <w:r w:rsidR="00A45881">
        <w:rPr>
          <w:rFonts w:ascii="Arial" w:eastAsiaTheme="minorEastAsia" w:hAnsi="Arial"/>
          <w:sz w:val="18"/>
          <w:szCs w:val="18"/>
          <w:lang w:val="en-GB" w:eastAsia="ja-JP"/>
        </w:rPr>
        <w:t>images</w:t>
      </w:r>
      <w:r w:rsidR="00A45881" w:rsidRPr="00EC3001">
        <w:rPr>
          <w:rFonts w:ascii="Arial" w:eastAsiaTheme="minorEastAsia" w:hAnsi="Arial"/>
          <w:sz w:val="18"/>
          <w:szCs w:val="18"/>
          <w:lang w:val="en-GB" w:eastAsia="ja-JP"/>
        </w:rPr>
        <w:t xml:space="preserve">.  </w:t>
      </w:r>
      <w:r w:rsidR="006D053B">
        <w:rPr>
          <w:rFonts w:ascii="Arial" w:eastAsiaTheme="minorEastAsia" w:hAnsi="Arial"/>
          <w:sz w:val="18"/>
          <w:szCs w:val="18"/>
          <w:lang w:val="en-GB" w:eastAsia="ja-JP"/>
        </w:rPr>
        <w:t>(</w:t>
      </w:r>
      <w:r w:rsidR="00A45881">
        <w:rPr>
          <w:rFonts w:ascii="Arial" w:eastAsiaTheme="minorEastAsia" w:hAnsi="Arial"/>
          <w:b/>
          <w:sz w:val="18"/>
          <w:szCs w:val="18"/>
          <w:lang w:val="en-GB" w:eastAsia="ja-JP"/>
        </w:rPr>
        <w:t>F</w:t>
      </w:r>
      <w:r w:rsidR="006D053B">
        <w:rPr>
          <w:rFonts w:ascii="Arial" w:eastAsiaTheme="minorEastAsia" w:hAnsi="Arial"/>
          <w:color w:val="000000"/>
          <w:sz w:val="18"/>
          <w:szCs w:val="32"/>
          <w:lang w:val="en-GB" w:eastAsia="ja-JP"/>
        </w:rPr>
        <w:t>)</w:t>
      </w:r>
      <w:r w:rsidR="00A45881" w:rsidRPr="00EC3001">
        <w:rPr>
          <w:rFonts w:ascii="Arial" w:eastAsiaTheme="minorEastAsia" w:hAnsi="Arial" w:hint="eastAsia"/>
          <w:sz w:val="18"/>
          <w:szCs w:val="18"/>
          <w:lang w:val="en-GB" w:eastAsia="ja-JP"/>
        </w:rPr>
        <w:t xml:space="preserve"> CT1 is postsynaptic to Mi1, Mi9 and T4</w:t>
      </w:r>
      <w:r w:rsidR="00A45881" w:rsidRPr="00EC3001">
        <w:rPr>
          <w:rFonts w:ascii="Arial" w:eastAsiaTheme="minorEastAsia" w:hAnsi="Arial"/>
          <w:sz w:val="18"/>
          <w:szCs w:val="18"/>
          <w:lang w:val="en-GB" w:eastAsia="ja-JP"/>
        </w:rPr>
        <w:t xml:space="preserve"> cells</w:t>
      </w:r>
      <w:r w:rsidR="00A45881" w:rsidRPr="00EC3001">
        <w:rPr>
          <w:rFonts w:ascii="Arial" w:eastAsiaTheme="minorEastAsia" w:hAnsi="Arial" w:hint="eastAsia"/>
          <w:sz w:val="18"/>
          <w:szCs w:val="18"/>
          <w:lang w:val="en-GB" w:eastAsia="ja-JP"/>
        </w:rPr>
        <w:t xml:space="preserve">.  Synaptic inputs from these cell types shown separately for the CT1 terminal in each of the seven columns. </w:t>
      </w:r>
      <w:r w:rsidR="00A45881" w:rsidRPr="00EC3001">
        <w:rPr>
          <w:rFonts w:ascii="Arial" w:eastAsiaTheme="minorEastAsia" w:hAnsi="Arial"/>
          <w:sz w:val="18"/>
          <w:szCs w:val="18"/>
          <w:lang w:val="en-GB" w:eastAsia="ja-JP"/>
        </w:rPr>
        <w:t xml:space="preserve"> In each column, CT1</w:t>
      </w:r>
      <w:r w:rsidR="00A45881" w:rsidRPr="00EC3001">
        <w:rPr>
          <w:rFonts w:ascii="Arial" w:eastAsiaTheme="minorEastAsia" w:hAnsi="Arial" w:hint="eastAsia"/>
          <w:sz w:val="18"/>
          <w:szCs w:val="18"/>
          <w:lang w:val="en-GB" w:eastAsia="ja-JP"/>
        </w:rPr>
        <w:t xml:space="preserve"> receives a few </w:t>
      </w:r>
      <w:r w:rsidR="00A45881" w:rsidRPr="00EC3001">
        <w:rPr>
          <w:rFonts w:ascii="Arial" w:eastAsiaTheme="minorEastAsia" w:hAnsi="Arial"/>
          <w:sz w:val="18"/>
          <w:szCs w:val="18"/>
          <w:lang w:val="en-GB" w:eastAsia="ja-JP"/>
        </w:rPr>
        <w:t xml:space="preserve">(1-7) </w:t>
      </w:r>
      <w:r w:rsidR="00A45881" w:rsidRPr="00EC3001">
        <w:rPr>
          <w:rFonts w:ascii="Arial" w:eastAsiaTheme="minorEastAsia" w:hAnsi="Arial" w:hint="eastAsia"/>
          <w:sz w:val="18"/>
          <w:szCs w:val="18"/>
          <w:lang w:val="en-GB" w:eastAsia="ja-JP"/>
        </w:rPr>
        <w:t xml:space="preserve">inputs from </w:t>
      </w:r>
      <w:r w:rsidR="00A45881" w:rsidRPr="00EC3001">
        <w:rPr>
          <w:rFonts w:ascii="Arial" w:eastAsiaTheme="minorEastAsia" w:hAnsi="Arial"/>
          <w:sz w:val="18"/>
          <w:szCs w:val="18"/>
          <w:lang w:val="en-GB" w:eastAsia="ja-JP"/>
        </w:rPr>
        <w:t>all</w:t>
      </w:r>
      <w:r w:rsidR="00A45881" w:rsidRPr="00EC3001">
        <w:rPr>
          <w:rFonts w:ascii="Arial" w:eastAsiaTheme="minorEastAsia" w:hAnsi="Arial" w:hint="eastAsia"/>
          <w:sz w:val="18"/>
          <w:szCs w:val="18"/>
          <w:lang w:val="en-GB" w:eastAsia="ja-JP"/>
        </w:rPr>
        <w:t xml:space="preserve"> cell types.  </w:t>
      </w:r>
      <w:r w:rsidR="00A45881" w:rsidRPr="00EC3001">
        <w:rPr>
          <w:rFonts w:ascii="Arial" w:eastAsiaTheme="minorEastAsia" w:hAnsi="Arial"/>
          <w:sz w:val="18"/>
          <w:szCs w:val="18"/>
          <w:lang w:val="en-GB" w:eastAsia="ja-JP"/>
        </w:rPr>
        <w:t>The</w:t>
      </w:r>
      <w:r w:rsidR="00A45881" w:rsidRPr="00EC3001">
        <w:rPr>
          <w:rFonts w:ascii="Arial" w:eastAsiaTheme="minorEastAsia" w:hAnsi="Arial" w:hint="eastAsia"/>
          <w:sz w:val="18"/>
          <w:szCs w:val="18"/>
          <w:lang w:val="en-GB" w:eastAsia="ja-JP"/>
        </w:rPr>
        <w:t xml:space="preserve"> arbo</w:t>
      </w:r>
      <w:r w:rsidR="00A45881" w:rsidRPr="00EC3001">
        <w:rPr>
          <w:rFonts w:ascii="Arial" w:eastAsiaTheme="minorEastAsia" w:hAnsi="Arial"/>
          <w:sz w:val="18"/>
          <w:szCs w:val="18"/>
          <w:lang w:val="en-GB" w:eastAsia="ja-JP"/>
        </w:rPr>
        <w:t>u</w:t>
      </w:r>
      <w:r w:rsidR="00A45881" w:rsidRPr="00EC3001">
        <w:rPr>
          <w:rFonts w:ascii="Arial" w:eastAsiaTheme="minorEastAsia" w:hAnsi="Arial" w:hint="eastAsia"/>
          <w:sz w:val="18"/>
          <w:szCs w:val="18"/>
          <w:lang w:val="en-GB" w:eastAsia="ja-JP"/>
        </w:rPr>
        <w:t xml:space="preserve">r in </w:t>
      </w:r>
      <w:r w:rsidR="00A45881" w:rsidRPr="00EC3001">
        <w:rPr>
          <w:rFonts w:ascii="Arial" w:eastAsiaTheme="minorEastAsia" w:hAnsi="Arial"/>
          <w:sz w:val="18"/>
          <w:szCs w:val="18"/>
          <w:lang w:val="en-GB" w:eastAsia="ja-JP"/>
        </w:rPr>
        <w:t>the upper-right column</w:t>
      </w:r>
      <w:r w:rsidR="00A45881" w:rsidRPr="00EC3001">
        <w:rPr>
          <w:rFonts w:ascii="Arial" w:eastAsiaTheme="minorEastAsia" w:hAnsi="Arial" w:hint="eastAsia"/>
          <w:sz w:val="18"/>
          <w:szCs w:val="18"/>
          <w:lang w:val="en-GB" w:eastAsia="ja-JP"/>
        </w:rPr>
        <w:t xml:space="preserve"> </w:t>
      </w:r>
      <w:r w:rsidR="00A45881" w:rsidRPr="00EC3001">
        <w:rPr>
          <w:rFonts w:ascii="Arial" w:eastAsiaTheme="minorEastAsia" w:hAnsi="Arial"/>
          <w:sz w:val="18"/>
          <w:szCs w:val="18"/>
          <w:lang w:val="en-GB" w:eastAsia="ja-JP"/>
        </w:rPr>
        <w:t xml:space="preserve">(N/A) </w:t>
      </w:r>
      <w:r w:rsidR="00A45881" w:rsidRPr="00EC3001">
        <w:rPr>
          <w:rFonts w:ascii="Arial" w:eastAsiaTheme="minorEastAsia" w:hAnsi="Arial" w:hint="eastAsia"/>
          <w:sz w:val="18"/>
          <w:szCs w:val="18"/>
          <w:lang w:val="en-GB" w:eastAsia="ja-JP"/>
        </w:rPr>
        <w:t xml:space="preserve">was not reconstructed because it </w:t>
      </w:r>
      <w:r w:rsidR="00A45881" w:rsidRPr="00EC3001">
        <w:rPr>
          <w:rFonts w:ascii="Arial" w:eastAsiaTheme="minorEastAsia" w:hAnsi="Arial"/>
          <w:sz w:val="18"/>
          <w:szCs w:val="18"/>
          <w:lang w:val="en-GB" w:eastAsia="ja-JP"/>
        </w:rPr>
        <w:t>lay</w:t>
      </w:r>
      <w:r w:rsidR="00A45881" w:rsidRPr="00EC3001">
        <w:rPr>
          <w:rFonts w:ascii="Arial" w:eastAsiaTheme="minorEastAsia" w:hAnsi="Arial" w:hint="eastAsia"/>
          <w:sz w:val="18"/>
          <w:szCs w:val="18"/>
          <w:lang w:val="en-GB" w:eastAsia="ja-JP"/>
        </w:rPr>
        <w:t xml:space="preserve"> too close to the volume edge.</w:t>
      </w:r>
      <w:r w:rsidR="00A45881" w:rsidRPr="00EC3001">
        <w:rPr>
          <w:rFonts w:ascii="Arial" w:eastAsiaTheme="minorEastAsia" w:hAnsi="Arial"/>
          <w:sz w:val="18"/>
          <w:szCs w:val="18"/>
          <w:lang w:val="en-GB" w:eastAsia="ja-JP"/>
        </w:rPr>
        <w:t xml:space="preserve">  Scale bars, 10 µm throughout.</w:t>
      </w:r>
    </w:p>
    <w:p w14:paraId="0FB73B09" w14:textId="77777777" w:rsidR="00645E3E" w:rsidRDefault="00645E3E" w:rsidP="006A70F3">
      <w:pPr>
        <w:tabs>
          <w:tab w:val="left" w:pos="900"/>
        </w:tabs>
        <w:autoSpaceDE w:val="0"/>
        <w:autoSpaceDN w:val="0"/>
        <w:adjustRightInd w:val="0"/>
        <w:spacing w:line="360" w:lineRule="auto"/>
        <w:rPr>
          <w:rFonts w:ascii="Arial" w:eastAsiaTheme="minorEastAsia" w:hAnsi="Arial"/>
          <w:sz w:val="18"/>
          <w:szCs w:val="18"/>
          <w:lang w:val="en-GB" w:eastAsia="ja-JP"/>
        </w:rPr>
      </w:pPr>
      <w:r>
        <w:rPr>
          <w:rFonts w:ascii="Arial" w:eastAsiaTheme="minorEastAsia" w:hAnsi="Arial"/>
          <w:sz w:val="18"/>
          <w:szCs w:val="18"/>
          <w:lang w:val="en-GB" w:eastAsia="ja-JP"/>
        </w:rPr>
        <w:t>The following figure supplements are available for Figure</w:t>
      </w:r>
      <w:r w:rsidR="00442EB6">
        <w:rPr>
          <w:rFonts w:ascii="Arial" w:eastAsiaTheme="minorEastAsia" w:hAnsi="Arial"/>
          <w:sz w:val="18"/>
          <w:szCs w:val="18"/>
          <w:lang w:val="en-GB" w:eastAsia="ja-JP"/>
        </w:rPr>
        <w:t xml:space="preserve"> </w:t>
      </w:r>
      <w:r>
        <w:rPr>
          <w:rFonts w:ascii="Arial" w:eastAsiaTheme="minorEastAsia" w:hAnsi="Arial"/>
          <w:sz w:val="18"/>
          <w:szCs w:val="18"/>
          <w:lang w:val="en-GB" w:eastAsia="ja-JP"/>
        </w:rPr>
        <w:t>2:</w:t>
      </w:r>
    </w:p>
    <w:p w14:paraId="036090A7" w14:textId="77777777" w:rsidR="00645E3E" w:rsidRDefault="00645E3E" w:rsidP="006A70F3">
      <w:pPr>
        <w:tabs>
          <w:tab w:val="left" w:pos="900"/>
        </w:tabs>
        <w:autoSpaceDE w:val="0"/>
        <w:autoSpaceDN w:val="0"/>
        <w:adjustRightInd w:val="0"/>
        <w:spacing w:line="360" w:lineRule="auto"/>
        <w:rPr>
          <w:rFonts w:ascii="Arial" w:eastAsiaTheme="minorEastAsia" w:hAnsi="Arial"/>
          <w:color w:val="000000"/>
          <w:sz w:val="18"/>
          <w:szCs w:val="32"/>
          <w:lang w:val="en-GB" w:eastAsia="ja-JP"/>
        </w:rPr>
      </w:pPr>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proofErr w:type="gramStart"/>
      <w:r w:rsidRPr="00645E3E">
        <w:rPr>
          <w:rFonts w:ascii="Arial" w:eastAsiaTheme="minorEastAsia" w:hAnsi="Arial"/>
          <w:b/>
          <w:sz w:val="18"/>
          <w:szCs w:val="18"/>
          <w:lang w:val="en-GB" w:eastAsia="ja-JP"/>
        </w:rPr>
        <w:t>1</w:t>
      </w:r>
      <w:r>
        <w:rPr>
          <w:rFonts w:ascii="Arial" w:eastAsiaTheme="minorEastAsia" w:hAnsi="Arial"/>
          <w:sz w:val="18"/>
          <w:szCs w:val="18"/>
          <w:lang w:val="en-GB" w:eastAsia="ja-JP"/>
        </w:rPr>
        <w:t xml:space="preserve">  </w:t>
      </w:r>
      <w:r w:rsidRPr="000F6267">
        <w:rPr>
          <w:rFonts w:ascii="Arial" w:eastAsiaTheme="minorEastAsia" w:hAnsi="Arial" w:cs="Arial"/>
          <w:color w:val="000000"/>
          <w:sz w:val="18"/>
          <w:szCs w:val="32"/>
          <w:lang w:eastAsia="ja-JP"/>
        </w:rPr>
        <w:t>Additional</w:t>
      </w:r>
      <w:proofErr w:type="gramEnd"/>
      <w:r w:rsidRPr="000F6267">
        <w:rPr>
          <w:rFonts w:ascii="Arial" w:eastAsiaTheme="minorEastAsia" w:hAnsi="Arial" w:cs="Arial"/>
          <w:color w:val="000000"/>
          <w:sz w:val="18"/>
          <w:szCs w:val="32"/>
          <w:lang w:eastAsia="ja-JP"/>
        </w:rPr>
        <w:t xml:space="preserve"> TmY15 and CT1 anatomy.</w:t>
      </w:r>
      <w:r>
        <w:rPr>
          <w:rFonts w:ascii="Arial" w:eastAsiaTheme="minorEastAsia" w:hAnsi="Arial" w:cs="Arial"/>
          <w:b/>
          <w:color w:val="000000"/>
          <w:sz w:val="18"/>
          <w:szCs w:val="32"/>
          <w:lang w:eastAsia="ja-JP"/>
        </w:rPr>
        <w:t xml:space="preserve">  </w:t>
      </w:r>
    </w:p>
    <w:p w14:paraId="2A9A1BFA" w14:textId="77777777" w:rsidR="006A70F3" w:rsidRDefault="006A70F3" w:rsidP="006A70F3">
      <w:pPr>
        <w:tabs>
          <w:tab w:val="left" w:pos="900"/>
        </w:tabs>
        <w:autoSpaceDE w:val="0"/>
        <w:autoSpaceDN w:val="0"/>
        <w:adjustRightInd w:val="0"/>
        <w:spacing w:line="360" w:lineRule="auto"/>
        <w:rPr>
          <w:rFonts w:ascii="Arial" w:eastAsiaTheme="minorEastAsia" w:hAnsi="Arial"/>
          <w:b/>
          <w:color w:val="000000"/>
          <w:sz w:val="18"/>
          <w:szCs w:val="18"/>
          <w:lang w:val="en-GB" w:eastAsia="ja-JP"/>
        </w:rPr>
      </w:pPr>
    </w:p>
    <w:p w14:paraId="75302055" w14:textId="77777777" w:rsidR="00042833" w:rsidRDefault="00042833" w:rsidP="006A70F3">
      <w:pPr>
        <w:tabs>
          <w:tab w:val="left" w:pos="900"/>
        </w:tabs>
        <w:autoSpaceDE w:val="0"/>
        <w:autoSpaceDN w:val="0"/>
        <w:adjustRightInd w:val="0"/>
        <w:spacing w:line="360" w:lineRule="auto"/>
        <w:rPr>
          <w:rFonts w:ascii="Arial" w:eastAsiaTheme="minorEastAsia" w:hAnsi="Arial"/>
          <w:b/>
          <w:color w:val="000000"/>
          <w:sz w:val="18"/>
          <w:szCs w:val="18"/>
          <w:lang w:val="en-GB" w:eastAsia="ja-JP"/>
        </w:rPr>
      </w:pPr>
    </w:p>
    <w:p w14:paraId="525546E7" w14:textId="1DB31492" w:rsidR="006A70F3" w:rsidRDefault="006A70F3" w:rsidP="006A70F3">
      <w:pPr>
        <w:tabs>
          <w:tab w:val="left" w:pos="900"/>
        </w:tabs>
        <w:autoSpaceDE w:val="0"/>
        <w:autoSpaceDN w:val="0"/>
        <w:adjustRightInd w:val="0"/>
        <w:spacing w:line="360" w:lineRule="auto"/>
        <w:rPr>
          <w:rFonts w:ascii="Arial" w:eastAsiaTheme="minorEastAsia" w:hAnsi="Arial"/>
          <w:color w:val="000000"/>
          <w:sz w:val="18"/>
          <w:szCs w:val="32"/>
          <w:lang w:val="en-GB" w:eastAsia="ja-JP"/>
        </w:rPr>
      </w:pPr>
      <w:r w:rsidRPr="00471E32">
        <w:rPr>
          <w:rFonts w:ascii="Arial" w:eastAsiaTheme="minorEastAsia" w:hAnsi="Arial"/>
          <w:b/>
          <w:color w:val="000000"/>
          <w:sz w:val="18"/>
          <w:szCs w:val="18"/>
          <w:lang w:val="en-GB" w:eastAsia="ja-JP"/>
        </w:rPr>
        <w:t>Figure 3</w:t>
      </w:r>
      <w:r>
        <w:rPr>
          <w:rFonts w:ascii="Arial" w:eastAsiaTheme="minorEastAsia" w:hAnsi="Arial"/>
          <w:b/>
          <w:color w:val="000000"/>
          <w:sz w:val="18"/>
          <w:szCs w:val="18"/>
          <w:lang w:val="en-GB" w:eastAsia="ja-JP"/>
        </w:rPr>
        <w:tab/>
      </w:r>
      <w:r w:rsidRPr="00471E32">
        <w:rPr>
          <w:rFonts w:ascii="Arial" w:eastAsiaTheme="minorEastAsia" w:hAnsi="Arial" w:hint="eastAsia"/>
          <w:b/>
          <w:color w:val="000000"/>
          <w:sz w:val="18"/>
          <w:szCs w:val="18"/>
          <w:lang w:val="en-GB" w:eastAsia="ja-JP"/>
        </w:rPr>
        <w:t xml:space="preserve">Synaptic inputs to </w:t>
      </w:r>
      <w:r>
        <w:rPr>
          <w:rFonts w:ascii="Arial" w:eastAsiaTheme="minorEastAsia" w:hAnsi="Arial" w:hint="eastAsia"/>
          <w:b/>
          <w:color w:val="000000"/>
          <w:sz w:val="18"/>
          <w:szCs w:val="18"/>
          <w:lang w:val="en-GB" w:eastAsia="ja-JP"/>
        </w:rPr>
        <w:t xml:space="preserve">four </w:t>
      </w:r>
      <w:r w:rsidRPr="00471E32">
        <w:rPr>
          <w:rFonts w:ascii="Arial" w:eastAsiaTheme="minorEastAsia" w:hAnsi="Arial" w:hint="eastAsia"/>
          <w:b/>
          <w:color w:val="000000"/>
          <w:sz w:val="18"/>
          <w:szCs w:val="18"/>
          <w:lang w:val="en-GB" w:eastAsia="ja-JP"/>
        </w:rPr>
        <w:t>T4 subtypes.</w:t>
      </w:r>
      <w:r w:rsidRPr="00471E32">
        <w:rPr>
          <w:rFonts w:ascii="Arial" w:eastAsiaTheme="minorEastAsia" w:hAnsi="Arial" w:hint="eastAsia"/>
          <w:color w:val="000000"/>
          <w:sz w:val="18"/>
          <w:szCs w:val="18"/>
          <w:lang w:val="en-GB" w:eastAsia="ja-JP"/>
        </w:rPr>
        <w:t xml:space="preserve">  </w:t>
      </w:r>
      <w:del w:id="251" w:author="Takemura, Shin-ya" w:date="2017-04-01T02:16:00Z">
        <w:r w:rsidR="00290B27">
          <w:rPr>
            <w:rFonts w:ascii="Arial" w:eastAsiaTheme="minorEastAsia" w:hAnsi="Arial"/>
            <w:color w:val="000000"/>
            <w:sz w:val="18"/>
            <w:szCs w:val="18"/>
            <w:lang w:val="en-GB" w:eastAsia="ja-JP"/>
          </w:rPr>
          <w:delText>(</w:delText>
        </w:r>
        <w:r w:rsidR="00A45881">
          <w:rPr>
            <w:rFonts w:ascii="Arial" w:eastAsiaTheme="minorEastAsia" w:hAnsi="Arial"/>
            <w:b/>
            <w:color w:val="000000"/>
            <w:sz w:val="18"/>
            <w:szCs w:val="18"/>
            <w:lang w:val="en-GB" w:eastAsia="ja-JP"/>
          </w:rPr>
          <w:delText>A</w:delText>
        </w:r>
        <w:r w:rsidR="00290B27">
          <w:rPr>
            <w:rFonts w:ascii="Arial" w:eastAsiaTheme="minorEastAsia" w:hAnsi="Arial"/>
            <w:color w:val="000000"/>
            <w:sz w:val="18"/>
            <w:szCs w:val="32"/>
            <w:lang w:val="en-GB" w:eastAsia="ja-JP"/>
          </w:rPr>
          <w:delText>)</w:delText>
        </w:r>
        <w:r w:rsidR="00A45881" w:rsidRPr="00471E32">
          <w:rPr>
            <w:rFonts w:ascii="Arial" w:eastAsiaTheme="minorEastAsia" w:hAnsi="Arial" w:hint="eastAsia"/>
            <w:color w:val="000000"/>
            <w:sz w:val="18"/>
            <w:szCs w:val="18"/>
            <w:lang w:val="en-GB" w:eastAsia="ja-JP"/>
          </w:rPr>
          <w:delText xml:space="preserve"> </w:delText>
        </w:r>
        <w:r w:rsidR="00A45881">
          <w:rPr>
            <w:rFonts w:ascii="Arial" w:eastAsiaTheme="minorEastAsia" w:hAnsi="Arial"/>
            <w:color w:val="000000"/>
            <w:sz w:val="18"/>
            <w:szCs w:val="18"/>
            <w:lang w:val="en-GB" w:eastAsia="ja-JP"/>
          </w:rPr>
          <w:delText>Fraction</w:delText>
        </w:r>
        <w:r w:rsidR="00A45881" w:rsidRPr="00471E32">
          <w:rPr>
            <w:rFonts w:ascii="Arial" w:eastAsiaTheme="minorEastAsia" w:hAnsi="Arial"/>
            <w:color w:val="000000"/>
            <w:sz w:val="18"/>
            <w:szCs w:val="18"/>
            <w:lang w:val="en-GB" w:eastAsia="ja-JP"/>
          </w:rPr>
          <w:delText xml:space="preserve"> of </w:delText>
        </w:r>
        <w:r w:rsidR="00A45881">
          <w:rPr>
            <w:rFonts w:ascii="Arial" w:eastAsiaTheme="minorEastAsia" w:hAnsi="Arial"/>
            <w:color w:val="000000"/>
            <w:sz w:val="18"/>
            <w:szCs w:val="18"/>
            <w:lang w:val="en-GB" w:eastAsia="ja-JP"/>
          </w:rPr>
          <w:delText xml:space="preserve">the total </w:delText>
        </w:r>
        <w:r w:rsidR="00A45881" w:rsidRPr="00471E32">
          <w:rPr>
            <w:rFonts w:ascii="Arial" w:eastAsiaTheme="minorEastAsia" w:hAnsi="Arial"/>
            <w:color w:val="000000"/>
            <w:sz w:val="18"/>
            <w:szCs w:val="18"/>
            <w:lang w:val="en-GB" w:eastAsia="ja-JP"/>
          </w:rPr>
          <w:delText>synaptic</w:delText>
        </w:r>
        <w:r w:rsidR="00A45881" w:rsidRPr="00471E32">
          <w:rPr>
            <w:rFonts w:ascii="Arial" w:eastAsiaTheme="minorEastAsia" w:hAnsi="Arial" w:hint="eastAsia"/>
            <w:color w:val="000000"/>
            <w:sz w:val="18"/>
            <w:szCs w:val="18"/>
            <w:lang w:val="en-GB" w:eastAsia="ja-JP"/>
          </w:rPr>
          <w:delText xml:space="preserve"> connections for </w:delText>
        </w:r>
        <w:r w:rsidR="00A45881">
          <w:rPr>
            <w:rFonts w:ascii="Arial" w:eastAsiaTheme="minorEastAsia" w:hAnsi="Arial"/>
            <w:color w:val="000000"/>
            <w:sz w:val="18"/>
            <w:szCs w:val="18"/>
            <w:lang w:val="en-GB" w:eastAsia="ja-JP"/>
          </w:rPr>
          <w:delText xml:space="preserve">eight </w:delText>
        </w:r>
        <w:r w:rsidR="00A45881" w:rsidRPr="00471E32">
          <w:rPr>
            <w:rFonts w:ascii="Arial" w:eastAsiaTheme="minorEastAsia" w:hAnsi="Arial" w:hint="eastAsia"/>
            <w:color w:val="000000"/>
            <w:sz w:val="18"/>
            <w:szCs w:val="18"/>
            <w:lang w:val="en-GB" w:eastAsia="ja-JP"/>
          </w:rPr>
          <w:delText>cell types presynaptic to T4s</w:delText>
        </w:r>
        <w:r w:rsidR="00B60FC9">
          <w:rPr>
            <w:rFonts w:ascii="Arial" w:eastAsiaTheme="minorEastAsia" w:hAnsi="Arial"/>
            <w:color w:val="000000"/>
            <w:sz w:val="18"/>
            <w:szCs w:val="18"/>
            <w:lang w:val="en-GB" w:eastAsia="ja-JP"/>
          </w:rPr>
          <w:delText xml:space="preserve"> (see </w:delText>
        </w:r>
        <w:r w:rsidR="00CB1A6E">
          <w:rPr>
            <w:rFonts w:ascii="Arial" w:eastAsiaTheme="minorEastAsia" w:hAnsi="Arial"/>
            <w:b/>
            <w:sz w:val="18"/>
            <w:szCs w:val="18"/>
            <w:lang w:val="en-GB" w:eastAsia="ja-JP"/>
          </w:rPr>
          <w:delText>Figure 3</w:delText>
        </w:r>
        <w:r w:rsidR="00B60FC9" w:rsidRPr="00B60FC9">
          <w:rPr>
            <w:rFonts w:ascii="Arial" w:eastAsiaTheme="minorEastAsia" w:hAnsi="Arial"/>
            <w:b/>
            <w:sz w:val="18"/>
            <w:szCs w:val="18"/>
            <w:lang w:val="en-GB" w:eastAsia="ja-JP"/>
          </w:rPr>
          <w:delText xml:space="preserve"> – Figure Supplement 1</w:delText>
        </w:r>
        <w:r w:rsidR="00B60FC9">
          <w:rPr>
            <w:rFonts w:ascii="Arial" w:eastAsiaTheme="minorEastAsia" w:hAnsi="Arial"/>
            <w:color w:val="000000"/>
            <w:sz w:val="18"/>
            <w:szCs w:val="18"/>
            <w:lang w:val="en-GB" w:eastAsia="ja-JP"/>
          </w:rPr>
          <w:delText xml:space="preserve"> for input counts </w:delText>
        </w:r>
        <w:r w:rsidR="00290B27">
          <w:rPr>
            <w:rFonts w:ascii="Arial" w:eastAsiaTheme="minorEastAsia" w:hAnsi="Arial"/>
            <w:color w:val="000000"/>
            <w:sz w:val="18"/>
            <w:szCs w:val="18"/>
            <w:lang w:val="en-GB" w:eastAsia="ja-JP"/>
          </w:rPr>
          <w:delText>from</w:delText>
        </w:r>
        <w:r w:rsidR="00B60FC9">
          <w:rPr>
            <w:rFonts w:ascii="Arial" w:eastAsiaTheme="minorEastAsia" w:hAnsi="Arial"/>
            <w:color w:val="000000"/>
            <w:sz w:val="18"/>
            <w:szCs w:val="18"/>
            <w:lang w:val="en-GB" w:eastAsia="ja-JP"/>
          </w:rPr>
          <w:delText xml:space="preserve"> individual cell</w:delText>
        </w:r>
        <w:r w:rsidR="00290B27">
          <w:rPr>
            <w:rFonts w:ascii="Arial" w:eastAsiaTheme="minorEastAsia" w:hAnsi="Arial"/>
            <w:color w:val="000000"/>
            <w:sz w:val="18"/>
            <w:szCs w:val="18"/>
            <w:lang w:val="en-GB" w:eastAsia="ja-JP"/>
          </w:rPr>
          <w:delText>s</w:delText>
        </w:r>
        <w:r w:rsidR="00B60FC9">
          <w:rPr>
            <w:rFonts w:ascii="Arial" w:eastAsiaTheme="minorEastAsia" w:hAnsi="Arial"/>
            <w:color w:val="000000"/>
            <w:sz w:val="18"/>
            <w:szCs w:val="18"/>
            <w:lang w:val="en-GB" w:eastAsia="ja-JP"/>
          </w:rPr>
          <w:delText>)</w:delText>
        </w:r>
        <w:r w:rsidR="00A45881" w:rsidRPr="00471E32">
          <w:rPr>
            <w:rFonts w:ascii="Arial" w:eastAsiaTheme="minorEastAsia" w:hAnsi="Arial"/>
            <w:color w:val="000000"/>
            <w:sz w:val="18"/>
            <w:szCs w:val="18"/>
            <w:lang w:val="en-GB" w:eastAsia="ja-JP"/>
          </w:rPr>
          <w:delText>.</w:delText>
        </w:r>
      </w:del>
      <w:ins w:id="252" w:author="Takemura, Shin-ya" w:date="2017-04-01T02:16:00Z">
        <w:r w:rsidR="001609AC">
          <w:rPr>
            <w:rFonts w:ascii="Arial" w:eastAsiaTheme="minorEastAsia" w:hAnsi="Arial"/>
            <w:color w:val="000000"/>
            <w:sz w:val="18"/>
            <w:szCs w:val="18"/>
            <w:lang w:val="en-GB" w:eastAsia="ja-JP"/>
          </w:rPr>
          <w:t>(</w:t>
        </w:r>
        <w:r w:rsidR="003E1CE7">
          <w:rPr>
            <w:rFonts w:ascii="Arial" w:eastAsiaTheme="minorEastAsia" w:hAnsi="Arial"/>
            <w:b/>
            <w:color w:val="000000"/>
            <w:sz w:val="18"/>
            <w:szCs w:val="18"/>
            <w:lang w:val="en-GB" w:eastAsia="ja-JP"/>
          </w:rPr>
          <w:t>A</w:t>
        </w:r>
      </w:ins>
      <w:del w:id="253" w:author="Takemura, Shin-ya" w:date="2017-04-01T02:16:00Z">
        <w:r w:rsidR="001609AC">
          <w:rPr>
            <w:rFonts w:ascii="Arial" w:eastAsiaTheme="minorEastAsia" w:hAnsi="Arial"/>
            <w:color w:val="000000"/>
            <w:sz w:val="18"/>
            <w:szCs w:val="18"/>
            <w:lang w:val="en-GB" w:eastAsia="ja-JP"/>
          </w:rPr>
          <w:delText>(</w:delText>
        </w:r>
        <w:r w:rsidR="00A45881">
          <w:rPr>
            <w:rFonts w:ascii="Arial" w:eastAsiaTheme="minorEastAsia" w:hAnsi="Arial"/>
            <w:b/>
            <w:color w:val="000000"/>
            <w:sz w:val="18"/>
            <w:szCs w:val="18"/>
            <w:lang w:val="en-GB" w:eastAsia="ja-JP"/>
          </w:rPr>
          <w:delText>B</w:delText>
        </w:r>
      </w:del>
      <w:r w:rsidR="001609AC">
        <w:rPr>
          <w:rFonts w:ascii="Arial" w:eastAsiaTheme="minorEastAsia" w:hAnsi="Arial"/>
          <w:color w:val="000000"/>
          <w:sz w:val="18"/>
          <w:szCs w:val="32"/>
          <w:lang w:val="en-GB" w:eastAsia="ja-JP"/>
        </w:rPr>
        <w:t>)</w:t>
      </w:r>
      <w:r w:rsidR="00A45881" w:rsidRPr="00471E32">
        <w:rPr>
          <w:rFonts w:ascii="Arial" w:eastAsiaTheme="minorEastAsia" w:hAnsi="Arial" w:hint="eastAsia"/>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Counts of s</w:t>
      </w:r>
      <w:r w:rsidR="00A45881" w:rsidRPr="00471E32">
        <w:rPr>
          <w:rFonts w:ascii="Arial" w:eastAsiaTheme="minorEastAsia" w:hAnsi="Arial" w:hint="eastAsia"/>
          <w:color w:val="000000"/>
          <w:sz w:val="18"/>
          <w:szCs w:val="18"/>
          <w:lang w:val="en-GB" w:eastAsia="ja-JP"/>
        </w:rPr>
        <w:t xml:space="preserve">ynaptic </w:t>
      </w:r>
      <w:r w:rsidR="00A45881" w:rsidRPr="00471E32">
        <w:rPr>
          <w:rFonts w:ascii="Arial" w:eastAsiaTheme="minorEastAsia" w:hAnsi="Arial"/>
          <w:color w:val="000000"/>
          <w:sz w:val="18"/>
          <w:szCs w:val="18"/>
          <w:lang w:val="en-GB" w:eastAsia="ja-JP"/>
        </w:rPr>
        <w:t xml:space="preserve">inputs to T4s from </w:t>
      </w:r>
      <w:r w:rsidR="00A45881" w:rsidRPr="00471E32">
        <w:rPr>
          <w:rFonts w:ascii="Arial" w:eastAsiaTheme="minorEastAsia" w:hAnsi="Arial" w:hint="eastAsia"/>
          <w:color w:val="000000"/>
          <w:sz w:val="18"/>
          <w:szCs w:val="18"/>
          <w:lang w:val="en-GB" w:eastAsia="ja-JP"/>
        </w:rPr>
        <w:t xml:space="preserve">each </w:t>
      </w:r>
      <w:r w:rsidR="00A45881" w:rsidRPr="00471E32">
        <w:rPr>
          <w:rFonts w:ascii="Arial" w:eastAsiaTheme="minorEastAsia" w:hAnsi="Arial"/>
          <w:color w:val="000000"/>
          <w:sz w:val="18"/>
          <w:szCs w:val="18"/>
          <w:lang w:val="en-GB" w:eastAsia="ja-JP"/>
        </w:rPr>
        <w:t>class of input neuron</w:t>
      </w:r>
      <w:r w:rsidR="00A45881" w:rsidRPr="00471E32">
        <w:rPr>
          <w:rFonts w:ascii="Arial" w:eastAsiaTheme="minorEastAsia" w:hAnsi="Arial" w:hint="eastAsia"/>
          <w:color w:val="000000"/>
          <w:sz w:val="18"/>
          <w:szCs w:val="18"/>
          <w:lang w:val="en-GB" w:eastAsia="ja-JP"/>
        </w:rPr>
        <w:t xml:space="preserve"> from </w:t>
      </w:r>
      <w:r w:rsidR="00A45881" w:rsidRPr="00471E32">
        <w:rPr>
          <w:rFonts w:ascii="Arial" w:eastAsiaTheme="minorEastAsia" w:hAnsi="Arial"/>
          <w:color w:val="000000"/>
          <w:sz w:val="18"/>
          <w:szCs w:val="18"/>
          <w:lang w:val="en-GB" w:eastAsia="ja-JP"/>
        </w:rPr>
        <w:t>neighbo</w:t>
      </w:r>
      <w:r w:rsidR="00A45881">
        <w:rPr>
          <w:rFonts w:ascii="Arial" w:eastAsiaTheme="minorEastAsia" w:hAnsi="Arial"/>
          <w:color w:val="000000"/>
          <w:sz w:val="18"/>
          <w:szCs w:val="18"/>
          <w:lang w:val="en-GB" w:eastAsia="ja-JP"/>
        </w:rPr>
        <w:t>u</w:t>
      </w:r>
      <w:r w:rsidR="00A45881" w:rsidRPr="00471E32">
        <w:rPr>
          <w:rFonts w:ascii="Arial" w:eastAsiaTheme="minorEastAsia" w:hAnsi="Arial"/>
          <w:color w:val="000000"/>
          <w:sz w:val="18"/>
          <w:szCs w:val="18"/>
          <w:lang w:val="en-GB" w:eastAsia="ja-JP"/>
        </w:rPr>
        <w:t>ring</w:t>
      </w:r>
      <w:r w:rsidR="00A45881" w:rsidRPr="00471E32">
        <w:rPr>
          <w:rFonts w:ascii="Arial" w:eastAsiaTheme="minorEastAsia" w:hAnsi="Arial" w:hint="eastAsia"/>
          <w:color w:val="000000"/>
          <w:sz w:val="18"/>
          <w:szCs w:val="18"/>
          <w:lang w:val="en-GB" w:eastAsia="ja-JP"/>
        </w:rPr>
        <w:t xml:space="preserve"> columns </w:t>
      </w:r>
      <w:r w:rsidR="00A45881" w:rsidRPr="00471E32">
        <w:rPr>
          <w:rFonts w:ascii="Arial" w:eastAsiaTheme="minorEastAsia" w:hAnsi="Arial"/>
          <w:color w:val="000000"/>
          <w:sz w:val="18"/>
          <w:szCs w:val="18"/>
          <w:lang w:val="en-GB" w:eastAsia="ja-JP"/>
        </w:rPr>
        <w:t>are shown in</w:t>
      </w:r>
      <w:r w:rsidR="00A45881" w:rsidRPr="00471E32">
        <w:rPr>
          <w:rFonts w:ascii="Arial" w:eastAsiaTheme="minorEastAsia" w:hAnsi="Arial" w:hint="eastAsia"/>
          <w:color w:val="000000"/>
          <w:sz w:val="18"/>
          <w:szCs w:val="18"/>
          <w:lang w:val="en-GB" w:eastAsia="ja-JP"/>
        </w:rPr>
        <w:t xml:space="preserve"> the </w:t>
      </w:r>
      <w:r w:rsidR="00A45881" w:rsidRPr="00471E32">
        <w:rPr>
          <w:rFonts w:ascii="Arial" w:eastAsiaTheme="minorEastAsia" w:hAnsi="Arial"/>
          <w:color w:val="000000"/>
          <w:sz w:val="18"/>
          <w:szCs w:val="18"/>
          <w:lang w:val="en-GB" w:eastAsia="ja-JP"/>
        </w:rPr>
        <w:t>corresponding hexagonal array</w:t>
      </w:r>
      <w:r w:rsidR="00A45881" w:rsidRPr="00471E32">
        <w:rPr>
          <w:rFonts w:ascii="Arial" w:eastAsiaTheme="minorEastAsia" w:hAnsi="Arial" w:hint="eastAsia"/>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Only c</w:t>
      </w:r>
      <w:r w:rsidR="00A45881" w:rsidRPr="00471E32">
        <w:rPr>
          <w:rFonts w:ascii="Arial" w:eastAsiaTheme="minorEastAsia" w:hAnsi="Arial" w:hint="eastAsia"/>
          <w:color w:val="000000"/>
          <w:sz w:val="18"/>
          <w:szCs w:val="18"/>
          <w:lang w:val="en-GB" w:eastAsia="ja-JP"/>
        </w:rPr>
        <w:t xml:space="preserve">ells contacting T4 with </w:t>
      </w:r>
      <w:r w:rsidR="00A45881" w:rsidRPr="00471E32">
        <w:rPr>
          <w:rFonts w:ascii="Arial" w:eastAsiaTheme="minorEastAsia" w:hAnsi="Arial"/>
          <w:color w:val="000000"/>
          <w:sz w:val="18"/>
          <w:szCs w:val="18"/>
          <w:u w:val="single"/>
          <w:lang w:val="en-GB" w:eastAsia="ja-JP"/>
        </w:rPr>
        <w:t>&gt;</w:t>
      </w:r>
      <w:r w:rsidR="00A45881" w:rsidRPr="00471E32">
        <w:rPr>
          <w:rFonts w:ascii="Arial" w:eastAsiaTheme="minorEastAsia" w:hAnsi="Arial"/>
          <w:color w:val="000000"/>
          <w:sz w:val="18"/>
          <w:szCs w:val="18"/>
          <w:lang w:val="en-GB" w:eastAsia="ja-JP"/>
        </w:rPr>
        <w:t xml:space="preserve">2 input </w:t>
      </w:r>
      <w:r w:rsidR="00A45881" w:rsidRPr="00471E32">
        <w:rPr>
          <w:rFonts w:ascii="Arial" w:eastAsiaTheme="minorEastAsia" w:hAnsi="Arial" w:hint="eastAsia"/>
          <w:color w:val="000000"/>
          <w:sz w:val="18"/>
          <w:szCs w:val="18"/>
          <w:lang w:val="en-GB" w:eastAsia="ja-JP"/>
        </w:rPr>
        <w:t>synapses are shown</w:t>
      </w:r>
      <w:del w:id="254" w:author="Takemura, Shin-ya" w:date="2017-04-01T02:16:00Z">
        <w:r w:rsidR="00A45881" w:rsidRPr="00471E32">
          <w:rPr>
            <w:rFonts w:ascii="Arial" w:eastAsiaTheme="minorEastAsia" w:hAnsi="Arial"/>
            <w:color w:val="000000"/>
            <w:sz w:val="18"/>
            <w:szCs w:val="18"/>
            <w:lang w:val="en-GB" w:eastAsia="ja-JP"/>
          </w:rPr>
          <w:delText>.</w:delText>
        </w:r>
      </w:del>
      <w:ins w:id="255" w:author="Takemura, Shin-ya" w:date="2017-04-01T02:16:00Z">
        <w:r w:rsidR="006E318E">
          <w:rPr>
            <w:rFonts w:ascii="Arial" w:eastAsiaTheme="minorEastAsia" w:hAnsi="Arial"/>
            <w:color w:val="000000"/>
            <w:sz w:val="18"/>
            <w:szCs w:val="18"/>
            <w:lang w:val="en-GB" w:eastAsia="ja-JP"/>
          </w:rPr>
          <w:t xml:space="preserve"> </w:t>
        </w:r>
        <w:r w:rsidR="006E318E" w:rsidDel="003E1CE7">
          <w:rPr>
            <w:rFonts w:ascii="Arial" w:eastAsiaTheme="minorEastAsia" w:hAnsi="Arial"/>
            <w:color w:val="000000"/>
            <w:sz w:val="18"/>
            <w:szCs w:val="18"/>
            <w:lang w:val="en-GB" w:eastAsia="ja-JP"/>
          </w:rPr>
          <w:t xml:space="preserve">(see </w:t>
        </w:r>
        <w:r w:rsidR="006E318E" w:rsidDel="003E1CE7">
          <w:rPr>
            <w:rFonts w:ascii="Arial" w:eastAsiaTheme="minorEastAsia" w:hAnsi="Arial"/>
            <w:b/>
            <w:sz w:val="18"/>
            <w:szCs w:val="18"/>
            <w:lang w:val="en-GB" w:eastAsia="ja-JP"/>
          </w:rPr>
          <w:t>Figure 3</w:t>
        </w:r>
        <w:r w:rsidR="006E318E" w:rsidRPr="00B60FC9" w:rsidDel="003E1CE7">
          <w:rPr>
            <w:rFonts w:ascii="Arial" w:eastAsiaTheme="minorEastAsia" w:hAnsi="Arial"/>
            <w:b/>
            <w:sz w:val="18"/>
            <w:szCs w:val="18"/>
            <w:lang w:val="en-GB" w:eastAsia="ja-JP"/>
          </w:rPr>
          <w:t xml:space="preserve"> – Figure Supplement 1</w:t>
        </w:r>
        <w:r w:rsidR="006E318E" w:rsidDel="003E1CE7">
          <w:rPr>
            <w:rFonts w:ascii="Arial" w:eastAsiaTheme="minorEastAsia" w:hAnsi="Arial"/>
            <w:color w:val="000000"/>
            <w:sz w:val="18"/>
            <w:szCs w:val="18"/>
            <w:lang w:val="en-GB" w:eastAsia="ja-JP"/>
          </w:rPr>
          <w:t xml:space="preserve"> for</w:t>
        </w:r>
        <w:r w:rsidR="006E318E">
          <w:rPr>
            <w:rFonts w:ascii="Arial" w:eastAsiaTheme="minorEastAsia" w:hAnsi="Arial"/>
            <w:color w:val="000000"/>
            <w:sz w:val="18"/>
            <w:szCs w:val="18"/>
            <w:lang w:val="en-GB" w:eastAsia="ja-JP"/>
          </w:rPr>
          <w:t xml:space="preserve"> </w:t>
        </w:r>
        <w:r w:rsidR="00E65EDA">
          <w:rPr>
            <w:rFonts w:ascii="Arial" w:eastAsiaTheme="minorEastAsia" w:hAnsi="Arial"/>
            <w:color w:val="000000"/>
            <w:sz w:val="18"/>
            <w:szCs w:val="18"/>
            <w:lang w:val="en-GB" w:eastAsia="ja-JP"/>
          </w:rPr>
          <w:t>total synaptic counts</w:t>
        </w:r>
        <w:r w:rsidR="006E318E" w:rsidDel="003E1CE7">
          <w:rPr>
            <w:rFonts w:ascii="Arial" w:eastAsiaTheme="minorEastAsia" w:hAnsi="Arial"/>
            <w:color w:val="000000"/>
            <w:sz w:val="18"/>
            <w:szCs w:val="18"/>
            <w:lang w:val="en-GB" w:eastAsia="ja-JP"/>
          </w:rPr>
          <w:t>)</w:t>
        </w:r>
        <w:r w:rsidR="00A45881" w:rsidRPr="00471E32">
          <w:rPr>
            <w:rFonts w:ascii="Arial" w:eastAsiaTheme="minorEastAsia" w:hAnsi="Arial"/>
            <w:color w:val="000000"/>
            <w:sz w:val="18"/>
            <w:szCs w:val="18"/>
            <w:lang w:val="en-GB" w:eastAsia="ja-JP"/>
          </w:rPr>
          <w:t>.</w:t>
        </w:r>
      </w:ins>
      <w:r w:rsidR="00A45881" w:rsidRPr="00471E32">
        <w:rPr>
          <w:rFonts w:ascii="Arial" w:eastAsiaTheme="minorEastAsia" w:hAnsi="Arial" w:hint="eastAsia"/>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 xml:space="preserve"> </w:t>
      </w:r>
      <w:r w:rsidR="00A45881">
        <w:rPr>
          <w:rFonts w:ascii="Arial" w:eastAsiaTheme="minorEastAsia" w:hAnsi="Arial"/>
          <w:color w:val="000000"/>
          <w:sz w:val="18"/>
          <w:szCs w:val="18"/>
          <w:lang w:val="en-GB" w:eastAsia="ja-JP"/>
        </w:rPr>
        <w:t xml:space="preserve">Cell types for which individual neurons cannot be unambiguously assigned to single columns are not included. </w:t>
      </w:r>
      <w:r w:rsidR="00C75E18">
        <w:rPr>
          <w:rFonts w:ascii="Arial" w:eastAsiaTheme="minorEastAsia" w:hAnsi="Arial"/>
          <w:color w:val="000000"/>
          <w:sz w:val="18"/>
          <w:szCs w:val="18"/>
          <w:lang w:val="en-GB" w:eastAsia="ja-JP"/>
        </w:rPr>
        <w:t xml:space="preserve"> </w:t>
      </w:r>
      <w:ins w:id="256" w:author="Takemura, Shin-ya" w:date="2017-04-01T02:16:00Z">
        <w:r w:rsidR="00C75E18" w:rsidRPr="00C75E18">
          <w:rPr>
            <w:rFonts w:ascii="Arial" w:hAnsi="Arial"/>
            <w:color w:val="000000"/>
            <w:sz w:val="18"/>
            <w:szCs w:val="18"/>
            <w:lang w:val="en-GB"/>
          </w:rPr>
          <w:t xml:space="preserve">Thus, </w:t>
        </w:r>
        <w:r w:rsidR="00C75E18" w:rsidRPr="00C75E18">
          <w:rPr>
            <w:rFonts w:ascii="Arial" w:hAnsi="Arial"/>
            <w:sz w:val="18"/>
          </w:rPr>
          <w:t xml:space="preserve">Tm3 cells cannot be assigned to a particular column because they are </w:t>
        </w:r>
        <w:proofErr w:type="spellStart"/>
        <w:r w:rsidR="00C75E18" w:rsidRPr="00C75E18">
          <w:rPr>
            <w:rFonts w:ascii="Arial" w:hAnsi="Arial"/>
            <w:sz w:val="18"/>
          </w:rPr>
          <w:lastRenderedPageBreak/>
          <w:t>multicolumnar</w:t>
        </w:r>
      </w:ins>
      <w:proofErr w:type="spellEnd"/>
      <w:ins w:id="257" w:author="Takemura, Shin-ya" w:date="2017-04-01T04:07:00Z">
        <w:r w:rsidR="00C82924">
          <w:rPr>
            <w:rFonts w:ascii="Arial" w:hAnsi="Arial"/>
            <w:sz w:val="18"/>
          </w:rPr>
          <w:t xml:space="preserve"> </w:t>
        </w:r>
        <w:r w:rsidR="00C82924">
          <w:rPr>
            <w:rFonts w:ascii="Arial" w:hAnsi="Arial"/>
            <w:sz w:val="18"/>
          </w:rPr>
          <w:t>(</w:t>
        </w:r>
        <w:r w:rsidR="00C82924" w:rsidDel="003E1CE7">
          <w:rPr>
            <w:rFonts w:ascii="Arial" w:eastAsiaTheme="minorEastAsia" w:hAnsi="Arial"/>
            <w:b/>
            <w:sz w:val="18"/>
            <w:szCs w:val="18"/>
            <w:lang w:val="en-GB" w:eastAsia="ja-JP"/>
          </w:rPr>
          <w:t>Figure 3</w:t>
        </w:r>
        <w:r w:rsidR="00C82924">
          <w:rPr>
            <w:rFonts w:ascii="Arial" w:eastAsiaTheme="minorEastAsia" w:hAnsi="Arial"/>
            <w:b/>
            <w:sz w:val="18"/>
            <w:szCs w:val="18"/>
            <w:lang w:val="en-GB" w:eastAsia="ja-JP"/>
          </w:rPr>
          <w:t xml:space="preserve"> – Figure Supplement 2</w:t>
        </w:r>
        <w:r w:rsidR="00C82924">
          <w:rPr>
            <w:rFonts w:ascii="Arial" w:hAnsi="Arial"/>
            <w:sz w:val="18"/>
          </w:rPr>
          <w:t>)</w:t>
        </w:r>
      </w:ins>
      <w:ins w:id="258" w:author="Takemura, Shin-ya" w:date="2017-04-01T02:16:00Z">
        <w:r w:rsidR="00C75E18" w:rsidRPr="00C75E18">
          <w:rPr>
            <w:rFonts w:ascii="Arial" w:hAnsi="Arial"/>
            <w:sz w:val="18"/>
          </w:rPr>
          <w:t xml:space="preserve">; their actual receptive fields would need to be calculated using not only the synapses onto the T4 dendrites but also their synaptic inputs from upstream input cells in the distal medulla.  </w:t>
        </w:r>
      </w:ins>
      <w:r w:rsidR="004F1EE4" w:rsidRPr="001F2C45">
        <w:rPr>
          <w:rFonts w:ascii="Arial" w:eastAsiaTheme="minorEastAsia" w:hAnsi="Arial"/>
          <w:color w:val="000000"/>
          <w:sz w:val="18"/>
          <w:szCs w:val="18"/>
          <w:lang w:val="en-GB" w:eastAsia="ja-JP"/>
        </w:rPr>
        <w:t>Analys</w:t>
      </w:r>
      <w:r w:rsidR="001609AC" w:rsidRPr="001F2C45">
        <w:rPr>
          <w:rFonts w:ascii="Arial" w:eastAsiaTheme="minorEastAsia" w:hAnsi="Arial"/>
          <w:color w:val="000000"/>
          <w:sz w:val="18"/>
          <w:szCs w:val="18"/>
          <w:lang w:val="en-GB" w:eastAsia="ja-JP"/>
        </w:rPr>
        <w:t>i</w:t>
      </w:r>
      <w:r w:rsidR="004F1EE4" w:rsidRPr="001F2C45">
        <w:rPr>
          <w:rFonts w:ascii="Arial" w:eastAsiaTheme="minorEastAsia" w:hAnsi="Arial"/>
          <w:color w:val="000000"/>
          <w:sz w:val="18"/>
          <w:szCs w:val="18"/>
          <w:lang w:val="en-GB" w:eastAsia="ja-JP"/>
        </w:rPr>
        <w:t xml:space="preserve">s on another set of </w:t>
      </w:r>
      <w:r w:rsidR="00230307" w:rsidRPr="001F2C45">
        <w:rPr>
          <w:rFonts w:ascii="Arial" w:eastAsiaTheme="minorEastAsia" w:hAnsi="Arial"/>
          <w:color w:val="000000"/>
          <w:sz w:val="18"/>
          <w:szCs w:val="18"/>
          <w:lang w:val="en-GB" w:eastAsia="ja-JP"/>
        </w:rPr>
        <w:t>T4</w:t>
      </w:r>
      <w:r w:rsidR="004F1EE4" w:rsidRPr="001F2C45">
        <w:rPr>
          <w:rFonts w:ascii="Arial" w:eastAsiaTheme="minorEastAsia" w:hAnsi="Arial"/>
          <w:color w:val="000000"/>
          <w:sz w:val="18"/>
          <w:szCs w:val="18"/>
          <w:lang w:val="en-GB" w:eastAsia="ja-JP"/>
        </w:rPr>
        <w:t>s confirms</w:t>
      </w:r>
      <w:r w:rsidR="004F1EE4">
        <w:rPr>
          <w:rFonts w:ascii="Arial" w:eastAsiaTheme="minorEastAsia" w:hAnsi="Arial"/>
          <w:color w:val="000000"/>
          <w:sz w:val="18"/>
          <w:szCs w:val="18"/>
          <w:lang w:val="en-GB" w:eastAsia="ja-JP"/>
        </w:rPr>
        <w:t xml:space="preserve"> the results of the Home column T4s</w:t>
      </w:r>
      <w:r w:rsidR="00230307">
        <w:rPr>
          <w:rFonts w:ascii="Arial" w:eastAsiaTheme="minorEastAsia" w:hAnsi="Arial"/>
          <w:color w:val="000000"/>
          <w:sz w:val="18"/>
          <w:szCs w:val="18"/>
          <w:lang w:val="en-GB" w:eastAsia="ja-JP"/>
        </w:rPr>
        <w:t xml:space="preserve"> </w:t>
      </w:r>
      <w:r w:rsidR="004F1EE4">
        <w:rPr>
          <w:rFonts w:ascii="Arial" w:eastAsiaTheme="minorEastAsia" w:hAnsi="Arial"/>
          <w:color w:val="000000"/>
          <w:sz w:val="18"/>
          <w:szCs w:val="18"/>
          <w:lang w:val="en-GB" w:eastAsia="ja-JP"/>
        </w:rPr>
        <w:t>(</w:t>
      </w:r>
      <w:r w:rsidR="00CB1A6E">
        <w:rPr>
          <w:rFonts w:ascii="Arial" w:eastAsiaTheme="minorEastAsia" w:hAnsi="Arial"/>
          <w:b/>
          <w:sz w:val="18"/>
          <w:szCs w:val="18"/>
          <w:lang w:val="en-GB" w:eastAsia="ja-JP"/>
        </w:rPr>
        <w:t>Figure 3</w:t>
      </w:r>
      <w:r w:rsidR="004F1EE4">
        <w:rPr>
          <w:rFonts w:ascii="Arial" w:eastAsiaTheme="minorEastAsia" w:hAnsi="Arial"/>
          <w:b/>
          <w:sz w:val="18"/>
          <w:szCs w:val="18"/>
          <w:lang w:val="en-GB" w:eastAsia="ja-JP"/>
        </w:rPr>
        <w:t xml:space="preserve"> – Figure Supplement</w:t>
      </w:r>
      <w:r w:rsidR="00EA45D4">
        <w:rPr>
          <w:rFonts w:ascii="Arial" w:eastAsiaTheme="minorEastAsia" w:hAnsi="Arial"/>
          <w:b/>
          <w:sz w:val="18"/>
          <w:szCs w:val="18"/>
          <w:lang w:val="en-GB" w:eastAsia="ja-JP"/>
        </w:rPr>
        <w:t xml:space="preserve"> </w:t>
      </w:r>
      <w:del w:id="259" w:author="Takemura, Shin-ya" w:date="2017-04-01T04:05:00Z">
        <w:r w:rsidR="00EA45D4" w:rsidDel="00C82924">
          <w:rPr>
            <w:rFonts w:ascii="Arial" w:eastAsiaTheme="minorEastAsia" w:hAnsi="Arial"/>
            <w:b/>
            <w:sz w:val="18"/>
            <w:szCs w:val="18"/>
            <w:lang w:val="en-GB" w:eastAsia="ja-JP"/>
          </w:rPr>
          <w:delText>3</w:delText>
        </w:r>
      </w:del>
      <w:ins w:id="260" w:author="Takemura, Shin-ya" w:date="2017-04-01T04:05:00Z">
        <w:r w:rsidR="00C82924">
          <w:rPr>
            <w:rFonts w:ascii="Arial" w:eastAsiaTheme="minorEastAsia" w:hAnsi="Arial"/>
            <w:b/>
            <w:sz w:val="18"/>
            <w:szCs w:val="18"/>
            <w:lang w:val="en-GB" w:eastAsia="ja-JP"/>
          </w:rPr>
          <w:t>4</w:t>
        </w:r>
      </w:ins>
      <w:r w:rsidR="00230307">
        <w:rPr>
          <w:rFonts w:ascii="Arial" w:eastAsiaTheme="minorEastAsia" w:hAnsi="Arial"/>
          <w:color w:val="000000"/>
          <w:sz w:val="18"/>
          <w:szCs w:val="18"/>
          <w:lang w:val="en-GB" w:eastAsia="ja-JP"/>
        </w:rPr>
        <w:t>)</w:t>
      </w:r>
      <w:r w:rsidR="004F1EE4">
        <w:rPr>
          <w:rFonts w:ascii="Arial" w:eastAsiaTheme="minorEastAsia" w:hAnsi="Arial"/>
          <w:color w:val="000000"/>
          <w:sz w:val="18"/>
          <w:szCs w:val="18"/>
          <w:lang w:val="en-GB" w:eastAsia="ja-JP"/>
        </w:rPr>
        <w:t>.</w:t>
      </w:r>
      <w:r w:rsidR="00230307">
        <w:rPr>
          <w:rFonts w:ascii="Arial" w:eastAsiaTheme="minorEastAsia" w:hAnsi="Arial"/>
          <w:color w:val="000000"/>
          <w:sz w:val="18"/>
          <w:szCs w:val="18"/>
          <w:lang w:val="en-GB" w:eastAsia="ja-JP"/>
        </w:rPr>
        <w:t xml:space="preserve">  </w:t>
      </w:r>
      <w:r w:rsidR="001609AC">
        <w:rPr>
          <w:rFonts w:ascii="Arial" w:eastAsiaTheme="minorEastAsia" w:hAnsi="Arial"/>
          <w:color w:val="000000"/>
          <w:sz w:val="18"/>
          <w:szCs w:val="18"/>
          <w:lang w:val="en-GB" w:eastAsia="ja-JP"/>
        </w:rPr>
        <w:t>(</w:t>
      </w:r>
      <w:del w:id="261" w:author="Takemura, Shin-ya" w:date="2017-04-01T02:16:00Z">
        <w:r w:rsidR="00A45881">
          <w:rPr>
            <w:rFonts w:ascii="Arial" w:eastAsiaTheme="minorEastAsia" w:hAnsi="Arial"/>
            <w:b/>
            <w:color w:val="000000"/>
            <w:sz w:val="18"/>
            <w:szCs w:val="18"/>
            <w:lang w:val="en-GB" w:eastAsia="ja-JP"/>
          </w:rPr>
          <w:delText>C</w:delText>
        </w:r>
      </w:del>
      <w:ins w:id="262" w:author="Takemura, Shin-ya" w:date="2017-04-01T02:16:00Z">
        <w:r w:rsidR="003E1CE7">
          <w:rPr>
            <w:rFonts w:ascii="Arial" w:eastAsiaTheme="minorEastAsia" w:hAnsi="Arial"/>
            <w:b/>
            <w:color w:val="000000"/>
            <w:sz w:val="18"/>
            <w:szCs w:val="18"/>
            <w:lang w:val="en-GB" w:eastAsia="ja-JP"/>
          </w:rPr>
          <w:t>B</w:t>
        </w:r>
      </w:ins>
      <w:r w:rsidR="001609AC">
        <w:rPr>
          <w:rFonts w:ascii="Arial" w:eastAsiaTheme="minorEastAsia" w:hAnsi="Arial"/>
          <w:color w:val="000000"/>
          <w:sz w:val="18"/>
          <w:szCs w:val="32"/>
          <w:lang w:val="en-GB" w:eastAsia="ja-JP"/>
        </w:rPr>
        <w:t>)</w:t>
      </w:r>
      <w:r w:rsidR="00A45881" w:rsidRPr="00471E32">
        <w:rPr>
          <w:rFonts w:ascii="Arial" w:eastAsiaTheme="minorEastAsia" w:hAnsi="Arial" w:hint="eastAsia"/>
          <w:color w:val="000000"/>
          <w:sz w:val="18"/>
          <w:szCs w:val="18"/>
          <w:lang w:val="en-GB" w:eastAsia="ja-JP"/>
        </w:rPr>
        <w:t xml:space="preserve"> </w:t>
      </w:r>
      <w:r w:rsidR="00A45881">
        <w:rPr>
          <w:rFonts w:ascii="Arial" w:eastAsiaTheme="minorEastAsia" w:hAnsi="Arial"/>
          <w:color w:val="000000"/>
          <w:sz w:val="18"/>
          <w:szCs w:val="18"/>
          <w:lang w:val="en-GB" w:eastAsia="ja-JP"/>
        </w:rPr>
        <w:t xml:space="preserve">Angular </w:t>
      </w:r>
      <w:proofErr w:type="spellStart"/>
      <w:r w:rsidR="00A45881">
        <w:rPr>
          <w:rFonts w:ascii="Arial" w:eastAsiaTheme="minorEastAsia" w:hAnsi="Arial"/>
          <w:color w:val="000000"/>
          <w:sz w:val="18"/>
          <w:szCs w:val="18"/>
          <w:lang w:val="en-GB" w:eastAsia="ja-JP"/>
        </w:rPr>
        <w:t>subtense</w:t>
      </w:r>
      <w:proofErr w:type="spellEnd"/>
      <w:r w:rsidR="00A45881">
        <w:rPr>
          <w:rFonts w:ascii="Arial" w:eastAsiaTheme="minorEastAsia" w:hAnsi="Arial"/>
          <w:color w:val="000000"/>
          <w:sz w:val="18"/>
          <w:szCs w:val="18"/>
          <w:lang w:val="en-GB" w:eastAsia="ja-JP"/>
        </w:rPr>
        <w:t xml:space="preserve"> between weighted anatomical subfield centres for Mi1 paired with four other medulla cell input neurons for the four T4 subtypes.</w:t>
      </w:r>
      <w:r w:rsidR="00A45881">
        <w:rPr>
          <w:rFonts w:ascii="Arial" w:eastAsiaTheme="minorEastAsia" w:hAnsi="Arial" w:hint="eastAsia"/>
          <w:color w:val="000000"/>
          <w:sz w:val="18"/>
          <w:szCs w:val="18"/>
          <w:lang w:val="en-GB" w:eastAsia="ja-JP"/>
        </w:rPr>
        <w:t xml:space="preserve">  </w:t>
      </w:r>
      <w:proofErr w:type="gramStart"/>
      <w:r w:rsidR="00A45881">
        <w:rPr>
          <w:rFonts w:ascii="Arial" w:eastAsiaTheme="minorEastAsia" w:hAnsi="Arial" w:hint="eastAsia"/>
          <w:color w:val="000000"/>
          <w:sz w:val="18"/>
          <w:szCs w:val="18"/>
          <w:lang w:val="en-GB" w:eastAsia="ja-JP"/>
        </w:rPr>
        <w:t xml:space="preserve">Axes of X and Y show centre-to-centre </w:t>
      </w:r>
      <w:r w:rsidR="00A45881">
        <w:rPr>
          <w:rFonts w:ascii="Arial" w:eastAsiaTheme="minorEastAsia" w:hAnsi="Arial"/>
          <w:color w:val="000000"/>
          <w:sz w:val="18"/>
          <w:szCs w:val="18"/>
          <w:lang w:val="en-GB" w:eastAsia="ja-JP"/>
        </w:rPr>
        <w:t xml:space="preserve">distances </w:t>
      </w:r>
      <w:r w:rsidR="00A45881">
        <w:rPr>
          <w:rFonts w:ascii="Arial" w:eastAsiaTheme="minorEastAsia" w:hAnsi="Arial" w:hint="eastAsia"/>
          <w:color w:val="000000"/>
          <w:sz w:val="18"/>
          <w:szCs w:val="18"/>
          <w:lang w:val="en-GB" w:eastAsia="ja-JP"/>
        </w:rPr>
        <w:t>between adjacent columns.</w:t>
      </w:r>
      <w:proofErr w:type="gramEnd"/>
      <w:r w:rsidR="00A45881">
        <w:rPr>
          <w:rFonts w:ascii="Arial" w:eastAsiaTheme="minorEastAsia" w:hAnsi="Arial"/>
          <w:color w:val="000000"/>
          <w:sz w:val="18"/>
          <w:szCs w:val="18"/>
          <w:lang w:val="en-GB" w:eastAsia="ja-JP"/>
        </w:rPr>
        <w:t xml:space="preserve">  The plots show considerable spatial </w:t>
      </w:r>
      <w:proofErr w:type="gramStart"/>
      <w:r w:rsidR="00A45881">
        <w:rPr>
          <w:rFonts w:ascii="Arial" w:eastAsiaTheme="minorEastAsia" w:hAnsi="Arial"/>
          <w:color w:val="000000"/>
          <w:sz w:val="18"/>
          <w:szCs w:val="18"/>
          <w:lang w:val="en-GB" w:eastAsia="ja-JP"/>
        </w:rPr>
        <w:t>displacements,</w:t>
      </w:r>
      <w:proofErr w:type="gramEnd"/>
      <w:r w:rsidR="00A45881">
        <w:rPr>
          <w:rFonts w:ascii="Arial" w:eastAsiaTheme="minorEastAsia" w:hAnsi="Arial"/>
          <w:color w:val="000000"/>
          <w:sz w:val="18"/>
          <w:szCs w:val="18"/>
          <w:lang w:val="en-GB" w:eastAsia="ja-JP"/>
        </w:rPr>
        <w:t xml:space="preserve"> in some cases more than an inter-ommatidial distance</w:t>
      </w:r>
      <w:r w:rsidR="001607B6">
        <w:rPr>
          <w:rFonts w:ascii="Arial" w:eastAsiaTheme="minorEastAsia" w:hAnsi="Arial"/>
          <w:color w:val="000000"/>
          <w:sz w:val="18"/>
          <w:szCs w:val="18"/>
          <w:lang w:val="en-GB" w:eastAsia="ja-JP"/>
        </w:rPr>
        <w:t xml:space="preserve"> (see </w:t>
      </w:r>
      <w:r w:rsidR="00CB1A6E">
        <w:rPr>
          <w:rFonts w:ascii="Arial" w:eastAsiaTheme="minorEastAsia" w:hAnsi="Arial"/>
          <w:b/>
          <w:sz w:val="18"/>
          <w:szCs w:val="18"/>
          <w:lang w:val="en-GB" w:eastAsia="ja-JP"/>
        </w:rPr>
        <w:t>Figure 3</w:t>
      </w:r>
      <w:r w:rsidR="001607B6">
        <w:rPr>
          <w:rFonts w:ascii="Arial" w:eastAsiaTheme="minorEastAsia" w:hAnsi="Arial"/>
          <w:b/>
          <w:sz w:val="18"/>
          <w:szCs w:val="18"/>
          <w:lang w:val="en-GB" w:eastAsia="ja-JP"/>
        </w:rPr>
        <w:t xml:space="preserve"> – Figure Supplement </w:t>
      </w:r>
      <w:del w:id="263" w:author="Takemura, Shin-ya" w:date="2017-04-01T04:04:00Z">
        <w:r w:rsidR="001607B6" w:rsidDel="00C82924">
          <w:rPr>
            <w:rFonts w:ascii="Arial" w:eastAsiaTheme="minorEastAsia" w:hAnsi="Arial"/>
            <w:b/>
            <w:sz w:val="18"/>
            <w:szCs w:val="18"/>
            <w:lang w:val="en-GB" w:eastAsia="ja-JP"/>
          </w:rPr>
          <w:delText>2</w:delText>
        </w:r>
        <w:r w:rsidR="001607B6" w:rsidRPr="001607B6" w:rsidDel="00C82924">
          <w:rPr>
            <w:rFonts w:ascii="Arial" w:eastAsiaTheme="minorEastAsia" w:hAnsi="Arial"/>
            <w:color w:val="000000"/>
            <w:sz w:val="18"/>
            <w:szCs w:val="18"/>
            <w:lang w:val="en-GB" w:eastAsia="ja-JP"/>
          </w:rPr>
          <w:delText xml:space="preserve"> </w:delText>
        </w:r>
      </w:del>
      <w:ins w:id="264" w:author="Takemura, Shin-ya" w:date="2017-04-01T04:04:00Z">
        <w:r w:rsidR="00C82924">
          <w:rPr>
            <w:rFonts w:ascii="Arial" w:eastAsiaTheme="minorEastAsia" w:hAnsi="Arial"/>
            <w:b/>
            <w:sz w:val="18"/>
            <w:szCs w:val="18"/>
            <w:lang w:val="en-GB" w:eastAsia="ja-JP"/>
          </w:rPr>
          <w:t>3</w:t>
        </w:r>
        <w:r w:rsidR="00C82924" w:rsidRPr="001607B6">
          <w:rPr>
            <w:rFonts w:ascii="Arial" w:eastAsiaTheme="minorEastAsia" w:hAnsi="Arial"/>
            <w:color w:val="000000"/>
            <w:sz w:val="18"/>
            <w:szCs w:val="18"/>
            <w:lang w:val="en-GB" w:eastAsia="ja-JP"/>
          </w:rPr>
          <w:t xml:space="preserve"> </w:t>
        </w:r>
      </w:ins>
      <w:r w:rsidR="001607B6">
        <w:rPr>
          <w:rFonts w:ascii="Arial" w:eastAsiaTheme="minorEastAsia" w:hAnsi="Arial"/>
          <w:color w:val="000000"/>
          <w:sz w:val="18"/>
          <w:szCs w:val="18"/>
          <w:lang w:val="en-GB" w:eastAsia="ja-JP"/>
        </w:rPr>
        <w:t xml:space="preserve">for the </w:t>
      </w:r>
      <w:r w:rsidR="00D225D8">
        <w:rPr>
          <w:rFonts w:ascii="Arial" w:eastAsiaTheme="minorEastAsia" w:hAnsi="Arial"/>
          <w:color w:val="000000"/>
          <w:sz w:val="18"/>
          <w:szCs w:val="18"/>
          <w:lang w:val="en-GB" w:eastAsia="ja-JP"/>
        </w:rPr>
        <w:t xml:space="preserve">limited analyses </w:t>
      </w:r>
      <w:r w:rsidR="001607B6">
        <w:rPr>
          <w:rFonts w:ascii="Arial" w:eastAsiaTheme="minorEastAsia" w:hAnsi="Arial"/>
          <w:color w:val="000000"/>
          <w:sz w:val="18"/>
          <w:szCs w:val="18"/>
          <w:lang w:val="en-GB" w:eastAsia="ja-JP"/>
        </w:rPr>
        <w:t>of Tm3 to Mi1-offset</w:t>
      </w:r>
      <w:r w:rsidR="00D225D8">
        <w:rPr>
          <w:rFonts w:ascii="Arial" w:eastAsiaTheme="minorEastAsia" w:hAnsi="Arial"/>
          <w:color w:val="000000"/>
          <w:sz w:val="18"/>
          <w:szCs w:val="18"/>
          <w:lang w:val="en-GB" w:eastAsia="ja-JP"/>
        </w:rPr>
        <w:t>)</w:t>
      </w:r>
      <w:r w:rsidR="00A45881">
        <w:rPr>
          <w:rFonts w:ascii="Arial" w:eastAsiaTheme="minorEastAsia" w:hAnsi="Arial"/>
          <w:color w:val="000000"/>
          <w:sz w:val="18"/>
          <w:szCs w:val="18"/>
          <w:lang w:val="en-GB" w:eastAsia="ja-JP"/>
        </w:rPr>
        <w:t xml:space="preserve">.  </w:t>
      </w:r>
      <w:r w:rsidR="001609AC">
        <w:rPr>
          <w:rFonts w:ascii="Arial" w:eastAsiaTheme="minorEastAsia" w:hAnsi="Arial"/>
          <w:color w:val="000000"/>
          <w:sz w:val="18"/>
          <w:szCs w:val="18"/>
          <w:lang w:val="en-GB" w:eastAsia="ja-JP"/>
        </w:rPr>
        <w:t>(</w:t>
      </w:r>
      <w:del w:id="265" w:author="Takemura, Shin-ya" w:date="2017-04-01T02:16:00Z">
        <w:r w:rsidR="00A45881">
          <w:rPr>
            <w:rFonts w:ascii="Arial" w:eastAsiaTheme="minorEastAsia" w:hAnsi="Arial"/>
            <w:b/>
            <w:color w:val="000000"/>
            <w:sz w:val="18"/>
            <w:szCs w:val="18"/>
            <w:lang w:val="en-GB" w:eastAsia="ja-JP"/>
          </w:rPr>
          <w:delText>D</w:delText>
        </w:r>
      </w:del>
      <w:ins w:id="266" w:author="Takemura, Shin-ya" w:date="2017-04-01T02:16:00Z">
        <w:r w:rsidR="003E1CE7">
          <w:rPr>
            <w:rFonts w:ascii="Arial" w:eastAsiaTheme="minorEastAsia" w:hAnsi="Arial"/>
            <w:b/>
            <w:color w:val="000000"/>
            <w:sz w:val="18"/>
            <w:szCs w:val="18"/>
            <w:lang w:val="en-GB" w:eastAsia="ja-JP"/>
          </w:rPr>
          <w:t>C</w:t>
        </w:r>
      </w:ins>
      <w:r w:rsidR="001609AC">
        <w:rPr>
          <w:rFonts w:ascii="Arial" w:eastAsiaTheme="minorEastAsia" w:hAnsi="Arial"/>
          <w:color w:val="000000"/>
          <w:sz w:val="18"/>
          <w:szCs w:val="32"/>
          <w:lang w:val="en-GB" w:eastAsia="ja-JP"/>
        </w:rPr>
        <w:t>)</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hint="eastAsia"/>
          <w:color w:val="000000"/>
          <w:sz w:val="18"/>
          <w:szCs w:val="18"/>
          <w:lang w:val="en-GB" w:eastAsia="ja-JP"/>
        </w:rPr>
        <w:t>Distributions of synaptic inputs onto T4 dendrites.  Colo</w:t>
      </w:r>
      <w:r w:rsidR="00A45881">
        <w:rPr>
          <w:rFonts w:ascii="Arial" w:eastAsiaTheme="minorEastAsia" w:hAnsi="Arial"/>
          <w:color w:val="000000"/>
          <w:sz w:val="18"/>
          <w:szCs w:val="18"/>
          <w:lang w:val="en-GB" w:eastAsia="ja-JP"/>
        </w:rPr>
        <w:t>u</w:t>
      </w:r>
      <w:r w:rsidR="00A45881" w:rsidRPr="00471E32">
        <w:rPr>
          <w:rFonts w:ascii="Arial" w:eastAsiaTheme="minorEastAsia" w:hAnsi="Arial" w:hint="eastAsia"/>
          <w:color w:val="000000"/>
          <w:sz w:val="18"/>
          <w:szCs w:val="18"/>
          <w:lang w:val="en-GB" w:eastAsia="ja-JP"/>
        </w:rPr>
        <w:t xml:space="preserve">rs of </w:t>
      </w:r>
      <w:r w:rsidR="00A45881">
        <w:rPr>
          <w:rFonts w:ascii="Arial" w:eastAsiaTheme="minorEastAsia" w:hAnsi="Arial"/>
          <w:color w:val="000000"/>
          <w:sz w:val="18"/>
          <w:szCs w:val="18"/>
          <w:lang w:val="en-GB" w:eastAsia="ja-JP"/>
        </w:rPr>
        <w:t>puncta</w:t>
      </w:r>
      <w:r w:rsidR="00A45881" w:rsidRPr="00471E32">
        <w:rPr>
          <w:rFonts w:ascii="Arial" w:eastAsiaTheme="minorEastAsia" w:hAnsi="Arial" w:hint="eastAsia"/>
          <w:color w:val="000000"/>
          <w:sz w:val="18"/>
          <w:szCs w:val="18"/>
          <w:lang w:val="en-GB" w:eastAsia="ja-JP"/>
        </w:rPr>
        <w:t xml:space="preserve"> correspond to presynaptic cell types.  </w:t>
      </w:r>
      <w:r w:rsidR="00A45881" w:rsidRPr="00471E32">
        <w:rPr>
          <w:rFonts w:ascii="Arial" w:eastAsiaTheme="minorEastAsia" w:hAnsi="Arial" w:hint="eastAsia"/>
          <w:color w:val="000000"/>
          <w:sz w:val="18"/>
          <w:szCs w:val="32"/>
          <w:lang w:val="en-GB" w:eastAsia="ja-JP"/>
        </w:rPr>
        <w:t xml:space="preserve">Yellow circles indicate the locations of </w:t>
      </w:r>
      <w:r w:rsidR="00A45881" w:rsidRPr="00471E32">
        <w:rPr>
          <w:rFonts w:ascii="Arial" w:eastAsiaTheme="minorEastAsia" w:hAnsi="Arial"/>
          <w:color w:val="000000"/>
          <w:sz w:val="18"/>
          <w:szCs w:val="32"/>
          <w:lang w:val="en-GB" w:eastAsia="ja-JP"/>
        </w:rPr>
        <w:t xml:space="preserve">the </w:t>
      </w:r>
      <w:r w:rsidR="00A45881" w:rsidRPr="00471E32">
        <w:rPr>
          <w:rFonts w:ascii="Arial" w:eastAsiaTheme="minorEastAsia" w:hAnsi="Arial" w:hint="eastAsia"/>
          <w:color w:val="000000"/>
          <w:sz w:val="18"/>
          <w:szCs w:val="32"/>
          <w:lang w:val="en-GB" w:eastAsia="ja-JP"/>
        </w:rPr>
        <w:t>axon</w:t>
      </w:r>
      <w:r w:rsidR="00A45881" w:rsidRPr="00471E32">
        <w:rPr>
          <w:rFonts w:ascii="Arial" w:eastAsiaTheme="minorEastAsia" w:hAnsi="Arial"/>
          <w:color w:val="000000"/>
          <w:sz w:val="18"/>
          <w:szCs w:val="32"/>
          <w:lang w:val="en-GB" w:eastAsia="ja-JP"/>
        </w:rPr>
        <w:t>’s</w:t>
      </w:r>
      <w:r w:rsidR="00A45881" w:rsidRPr="00471E32">
        <w:rPr>
          <w:rFonts w:ascii="Arial" w:eastAsiaTheme="minorEastAsia" w:hAnsi="Arial" w:hint="eastAsia"/>
          <w:color w:val="000000"/>
          <w:sz w:val="18"/>
          <w:szCs w:val="32"/>
          <w:lang w:val="en-GB" w:eastAsia="ja-JP"/>
        </w:rPr>
        <w:t xml:space="preserve"> main trunk</w:t>
      </w:r>
      <w:r w:rsidR="00A45881" w:rsidRPr="00471E32">
        <w:rPr>
          <w:rFonts w:ascii="Arial" w:eastAsiaTheme="minorEastAsia" w:hAnsi="Arial"/>
          <w:color w:val="000000"/>
          <w:sz w:val="18"/>
          <w:szCs w:val="32"/>
          <w:lang w:val="en-GB" w:eastAsia="ja-JP"/>
        </w:rPr>
        <w:t>, relative to which dendrites spread in one of four predominant directions</w:t>
      </w:r>
      <w:r w:rsidR="00A45881">
        <w:rPr>
          <w:rFonts w:ascii="Arial" w:eastAsiaTheme="minorEastAsia" w:hAnsi="Arial"/>
          <w:color w:val="000000"/>
          <w:sz w:val="18"/>
          <w:szCs w:val="32"/>
          <w:lang w:val="en-GB" w:eastAsia="ja-JP"/>
        </w:rPr>
        <w:t>.</w:t>
      </w:r>
      <w:r w:rsidR="00A45881" w:rsidRPr="00471E32">
        <w:rPr>
          <w:rFonts w:ascii="Arial" w:eastAsiaTheme="minorEastAsia" w:hAnsi="Arial" w:hint="eastAsia"/>
          <w:color w:val="000000"/>
          <w:sz w:val="18"/>
          <w:szCs w:val="18"/>
          <w:lang w:val="en-GB" w:eastAsia="ja-JP"/>
        </w:rPr>
        <w:t xml:space="preserve"> </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hint="eastAsia"/>
          <w:color w:val="000000"/>
          <w:sz w:val="18"/>
          <w:szCs w:val="18"/>
          <w:lang w:val="en-GB" w:eastAsia="ja-JP"/>
        </w:rPr>
        <w:t xml:space="preserve">The locations of </w:t>
      </w:r>
      <w:r w:rsidR="00A45881" w:rsidRPr="00471E32">
        <w:rPr>
          <w:rFonts w:ascii="Arial" w:eastAsiaTheme="minorEastAsia" w:hAnsi="Arial"/>
          <w:color w:val="000000"/>
          <w:sz w:val="18"/>
          <w:szCs w:val="18"/>
          <w:lang w:val="en-GB" w:eastAsia="ja-JP"/>
        </w:rPr>
        <w:t xml:space="preserve">inputs from </w:t>
      </w:r>
      <w:r w:rsidR="00A45881" w:rsidRPr="00471E32">
        <w:rPr>
          <w:rFonts w:ascii="Arial" w:eastAsiaTheme="minorEastAsia" w:hAnsi="Arial" w:hint="eastAsia"/>
          <w:color w:val="000000"/>
          <w:sz w:val="18"/>
          <w:szCs w:val="18"/>
          <w:lang w:val="en-GB" w:eastAsia="ja-JP"/>
        </w:rPr>
        <w:t>Mi9 (red) are spatially segregated</w:t>
      </w:r>
      <w:r w:rsidR="00A45881" w:rsidRPr="00471E32" w:rsidDel="00B46DFF">
        <w:rPr>
          <w:rFonts w:ascii="Arial" w:eastAsiaTheme="minorEastAsia" w:hAnsi="Arial" w:hint="eastAsia"/>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 xml:space="preserve">from </w:t>
      </w:r>
      <w:r w:rsidR="00A45881" w:rsidRPr="00471E32">
        <w:rPr>
          <w:rFonts w:ascii="Arial" w:eastAsiaTheme="minorEastAsia" w:hAnsi="Arial" w:hint="eastAsia"/>
          <w:color w:val="000000"/>
          <w:sz w:val="18"/>
          <w:szCs w:val="18"/>
          <w:lang w:val="en-GB" w:eastAsia="ja-JP"/>
        </w:rPr>
        <w:t xml:space="preserve">those </w:t>
      </w:r>
      <w:r w:rsidR="00A45881" w:rsidRPr="00471E32">
        <w:rPr>
          <w:rFonts w:ascii="Arial" w:eastAsiaTheme="minorEastAsia" w:hAnsi="Arial"/>
          <w:color w:val="000000"/>
          <w:sz w:val="18"/>
          <w:szCs w:val="18"/>
          <w:lang w:val="en-GB" w:eastAsia="ja-JP"/>
        </w:rPr>
        <w:t>of</w:t>
      </w:r>
      <w:r w:rsidR="00A45881" w:rsidRPr="00471E32">
        <w:rPr>
          <w:rFonts w:ascii="Arial" w:eastAsiaTheme="minorEastAsia" w:hAnsi="Arial" w:hint="eastAsia"/>
          <w:color w:val="000000"/>
          <w:sz w:val="18"/>
          <w:szCs w:val="18"/>
          <w:lang w:val="en-GB" w:eastAsia="ja-JP"/>
        </w:rPr>
        <w:t xml:space="preserve"> Mi4/C3/CT1 (yellow/orange/green).</w:t>
      </w:r>
      <w:r w:rsidR="00A45881" w:rsidRPr="00471E32">
        <w:rPr>
          <w:rFonts w:ascii="Arial" w:eastAsiaTheme="minorEastAsia" w:hAnsi="Arial"/>
          <w:color w:val="000000"/>
          <w:sz w:val="18"/>
          <w:szCs w:val="18"/>
          <w:lang w:val="en-GB" w:eastAsia="ja-JP"/>
        </w:rPr>
        <w:t xml:space="preserve">  </w:t>
      </w:r>
      <w:r w:rsidR="00A45881" w:rsidRPr="00471E32">
        <w:rPr>
          <w:rFonts w:ascii="Arial" w:eastAsiaTheme="minorEastAsia" w:hAnsi="Arial" w:hint="eastAsia"/>
          <w:color w:val="000000"/>
          <w:sz w:val="18"/>
          <w:szCs w:val="18"/>
          <w:lang w:val="en-GB" w:eastAsia="ja-JP"/>
        </w:rPr>
        <w:t>Mi1</w:t>
      </w:r>
      <w:r w:rsidR="00A45881" w:rsidRPr="00471E32">
        <w:rPr>
          <w:rFonts w:ascii="Arial" w:eastAsiaTheme="minorEastAsia" w:hAnsi="Arial"/>
          <w:color w:val="000000"/>
          <w:sz w:val="18"/>
          <w:szCs w:val="18"/>
          <w:lang w:val="en-GB" w:eastAsia="ja-JP"/>
        </w:rPr>
        <w:t>’</w:t>
      </w:r>
      <w:r w:rsidR="00A45881" w:rsidRPr="00471E32">
        <w:rPr>
          <w:rFonts w:ascii="Arial" w:eastAsiaTheme="minorEastAsia" w:hAnsi="Arial" w:hint="eastAsia"/>
          <w:color w:val="000000"/>
          <w:sz w:val="18"/>
          <w:szCs w:val="18"/>
          <w:lang w:val="en-GB" w:eastAsia="ja-JP"/>
        </w:rPr>
        <w:t xml:space="preserve">s inputs </w:t>
      </w:r>
      <w:r w:rsidR="00A45881">
        <w:rPr>
          <w:rFonts w:ascii="Arial" w:eastAsiaTheme="minorEastAsia" w:hAnsi="Arial"/>
          <w:color w:val="000000"/>
          <w:sz w:val="18"/>
          <w:szCs w:val="18"/>
          <w:lang w:val="en-GB" w:eastAsia="ja-JP"/>
        </w:rPr>
        <w:t xml:space="preserve">(purple) </w:t>
      </w:r>
      <w:r w:rsidR="00A45881" w:rsidRPr="00471E32">
        <w:rPr>
          <w:rFonts w:ascii="Arial" w:eastAsiaTheme="minorEastAsia" w:hAnsi="Arial"/>
          <w:color w:val="000000"/>
          <w:sz w:val="18"/>
          <w:szCs w:val="18"/>
          <w:lang w:val="en-GB" w:eastAsia="ja-JP"/>
        </w:rPr>
        <w:t>spread</w:t>
      </w:r>
      <w:r w:rsidR="00A45881" w:rsidRPr="00471E32">
        <w:rPr>
          <w:rFonts w:ascii="Arial" w:eastAsiaTheme="minorEastAsia" w:hAnsi="Arial" w:hint="eastAsia"/>
          <w:color w:val="000000"/>
          <w:sz w:val="18"/>
          <w:szCs w:val="18"/>
          <w:lang w:val="en-GB" w:eastAsia="ja-JP"/>
        </w:rPr>
        <w:t xml:space="preserve"> between th</w:t>
      </w:r>
      <w:r w:rsidR="00A45881" w:rsidRPr="00471E32">
        <w:rPr>
          <w:rFonts w:ascii="Arial" w:eastAsiaTheme="minorEastAsia" w:hAnsi="Arial"/>
          <w:color w:val="000000"/>
          <w:sz w:val="18"/>
          <w:szCs w:val="18"/>
          <w:lang w:val="en-GB" w:eastAsia="ja-JP"/>
        </w:rPr>
        <w:t>e</w:t>
      </w:r>
      <w:r w:rsidR="00A45881" w:rsidRPr="00471E32">
        <w:rPr>
          <w:rFonts w:ascii="Arial" w:eastAsiaTheme="minorEastAsia" w:hAnsi="Arial" w:hint="eastAsia"/>
          <w:color w:val="000000"/>
          <w:sz w:val="18"/>
          <w:szCs w:val="18"/>
          <w:lang w:val="en-GB" w:eastAsia="ja-JP"/>
        </w:rPr>
        <w:t>se locations.</w:t>
      </w:r>
      <w:r w:rsidR="00A45881" w:rsidRPr="007922EC">
        <w:rPr>
          <w:rFonts w:ascii="Arial" w:eastAsiaTheme="minorEastAsia" w:hAnsi="Arial" w:hint="eastAsia"/>
          <w:color w:val="000000"/>
          <w:sz w:val="18"/>
          <w:szCs w:val="32"/>
          <w:lang w:val="en-GB" w:eastAsia="ja-JP"/>
        </w:rPr>
        <w:t xml:space="preserve"> </w:t>
      </w:r>
      <w:r w:rsidR="00A45881">
        <w:rPr>
          <w:rFonts w:ascii="Arial" w:eastAsiaTheme="minorEastAsia" w:hAnsi="Arial"/>
          <w:color w:val="000000"/>
          <w:sz w:val="18"/>
          <w:szCs w:val="32"/>
          <w:lang w:val="en-GB" w:eastAsia="ja-JP"/>
        </w:rPr>
        <w:t xml:space="preserve"> </w:t>
      </w:r>
      <w:r w:rsidR="00A45881">
        <w:rPr>
          <w:rFonts w:ascii="Arial" w:eastAsiaTheme="minorEastAsia" w:hAnsi="Arial"/>
          <w:color w:val="000000"/>
          <w:sz w:val="18"/>
          <w:szCs w:val="18"/>
          <w:lang w:val="en-GB" w:eastAsia="ja-JP"/>
        </w:rPr>
        <w:t xml:space="preserve">These data are used to compute the anatomical subfield centres in </w:t>
      </w:r>
      <w:r w:rsidR="001609AC">
        <w:rPr>
          <w:rFonts w:ascii="Arial" w:eastAsiaTheme="minorEastAsia" w:hAnsi="Arial"/>
          <w:color w:val="000000"/>
          <w:sz w:val="18"/>
          <w:szCs w:val="18"/>
          <w:lang w:val="en-GB" w:eastAsia="ja-JP"/>
        </w:rPr>
        <w:t>(</w:t>
      </w:r>
      <w:del w:id="267" w:author="Takemura, Shin-ya" w:date="2017-04-01T02:16:00Z">
        <w:r w:rsidR="00A45881" w:rsidRPr="001609AC">
          <w:rPr>
            <w:rFonts w:ascii="Arial" w:eastAsiaTheme="minorEastAsia" w:hAnsi="Arial"/>
            <w:color w:val="000000"/>
            <w:sz w:val="18"/>
            <w:szCs w:val="18"/>
            <w:lang w:val="en-GB" w:eastAsia="ja-JP"/>
          </w:rPr>
          <w:delText>C</w:delText>
        </w:r>
        <w:r w:rsidR="001609AC">
          <w:rPr>
            <w:rFonts w:ascii="Arial" w:eastAsiaTheme="minorEastAsia" w:hAnsi="Arial"/>
            <w:color w:val="000000"/>
            <w:sz w:val="18"/>
            <w:szCs w:val="18"/>
            <w:lang w:val="en-GB" w:eastAsia="ja-JP"/>
          </w:rPr>
          <w:delText>)</w:delText>
        </w:r>
        <w:r w:rsidR="00A45881">
          <w:rPr>
            <w:rFonts w:ascii="Arial" w:eastAsiaTheme="minorEastAsia" w:hAnsi="Arial"/>
            <w:color w:val="000000"/>
            <w:sz w:val="18"/>
            <w:szCs w:val="18"/>
            <w:lang w:val="en-GB" w:eastAsia="ja-JP"/>
          </w:rPr>
          <w:delText xml:space="preserve">.  </w:delText>
        </w:r>
        <w:r w:rsidR="001609AC">
          <w:rPr>
            <w:rFonts w:ascii="Arial" w:eastAsiaTheme="minorEastAsia" w:hAnsi="Arial"/>
            <w:color w:val="000000"/>
            <w:sz w:val="18"/>
            <w:szCs w:val="18"/>
            <w:lang w:val="en-GB" w:eastAsia="ja-JP"/>
          </w:rPr>
          <w:delText>(</w:delText>
        </w:r>
        <w:r w:rsidR="00A45881">
          <w:rPr>
            <w:rFonts w:ascii="Arial" w:eastAsiaTheme="minorEastAsia" w:hAnsi="Arial"/>
            <w:b/>
            <w:color w:val="000000"/>
            <w:sz w:val="18"/>
            <w:szCs w:val="18"/>
            <w:lang w:val="en-GB" w:eastAsia="ja-JP"/>
          </w:rPr>
          <w:delText>E</w:delText>
        </w:r>
      </w:del>
      <w:ins w:id="268" w:author="Takemura, Shin-ya" w:date="2017-04-01T02:16:00Z">
        <w:r w:rsidR="00E732CF">
          <w:rPr>
            <w:rFonts w:ascii="Arial" w:eastAsiaTheme="minorEastAsia" w:hAnsi="Arial"/>
            <w:color w:val="000000"/>
            <w:sz w:val="18"/>
            <w:szCs w:val="18"/>
            <w:lang w:val="en-GB" w:eastAsia="ja-JP"/>
          </w:rPr>
          <w:t>B</w:t>
        </w:r>
        <w:r w:rsidR="001609AC">
          <w:rPr>
            <w:rFonts w:ascii="Arial" w:eastAsiaTheme="minorEastAsia" w:hAnsi="Arial"/>
            <w:color w:val="000000"/>
            <w:sz w:val="18"/>
            <w:szCs w:val="18"/>
            <w:lang w:val="en-GB" w:eastAsia="ja-JP"/>
          </w:rPr>
          <w:t>)</w:t>
        </w:r>
        <w:r w:rsidR="00A45881">
          <w:rPr>
            <w:rFonts w:ascii="Arial" w:eastAsiaTheme="minorEastAsia" w:hAnsi="Arial"/>
            <w:color w:val="000000"/>
            <w:sz w:val="18"/>
            <w:szCs w:val="18"/>
            <w:lang w:val="en-GB" w:eastAsia="ja-JP"/>
          </w:rPr>
          <w:t xml:space="preserve">.  </w:t>
        </w:r>
        <w:r w:rsidR="001609AC">
          <w:rPr>
            <w:rFonts w:ascii="Arial" w:eastAsiaTheme="minorEastAsia" w:hAnsi="Arial"/>
            <w:color w:val="000000"/>
            <w:sz w:val="18"/>
            <w:szCs w:val="18"/>
            <w:lang w:val="en-GB" w:eastAsia="ja-JP"/>
          </w:rPr>
          <w:t>(</w:t>
        </w:r>
        <w:r w:rsidR="003E1CE7">
          <w:rPr>
            <w:rFonts w:ascii="Arial" w:eastAsiaTheme="minorEastAsia" w:hAnsi="Arial"/>
            <w:b/>
            <w:color w:val="000000"/>
            <w:sz w:val="18"/>
            <w:szCs w:val="18"/>
            <w:lang w:val="en-GB" w:eastAsia="ja-JP"/>
          </w:rPr>
          <w:t>D</w:t>
        </w:r>
      </w:ins>
      <w:r w:rsidR="001609AC">
        <w:rPr>
          <w:rFonts w:ascii="Arial" w:eastAsiaTheme="minorEastAsia" w:hAnsi="Arial"/>
          <w:color w:val="000000"/>
          <w:sz w:val="18"/>
          <w:szCs w:val="32"/>
          <w:lang w:val="en-GB" w:eastAsia="ja-JP"/>
        </w:rPr>
        <w:t>)</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hint="eastAsia"/>
          <w:color w:val="000000"/>
          <w:sz w:val="18"/>
          <w:szCs w:val="18"/>
          <w:lang w:val="en-GB" w:eastAsia="ja-JP"/>
        </w:rPr>
        <w:t>D</w:t>
      </w:r>
      <w:r w:rsidR="00A45881">
        <w:rPr>
          <w:rFonts w:ascii="Arial" w:eastAsiaTheme="minorEastAsia" w:hAnsi="Arial"/>
          <w:color w:val="000000"/>
          <w:sz w:val="18"/>
          <w:szCs w:val="18"/>
          <w:lang w:val="en-GB" w:eastAsia="ja-JP"/>
        </w:rPr>
        <w:t xml:space="preserve">istributions of synaptic inputs from Tm3 and TmY15.  Synapses are rather uniformly distributed over the T4 dendrites.  </w:t>
      </w:r>
      <w:r w:rsidR="001609AC">
        <w:rPr>
          <w:rFonts w:ascii="Arial" w:eastAsiaTheme="minorEastAsia" w:hAnsi="Arial"/>
          <w:color w:val="000000"/>
          <w:sz w:val="18"/>
          <w:szCs w:val="18"/>
          <w:lang w:val="en-GB" w:eastAsia="ja-JP"/>
        </w:rPr>
        <w:t>(</w:t>
      </w:r>
      <w:del w:id="269" w:author="Takemura, Shin-ya" w:date="2017-04-01T02:16:00Z">
        <w:r w:rsidR="00A45881">
          <w:rPr>
            <w:rFonts w:ascii="Arial" w:eastAsiaTheme="minorEastAsia" w:hAnsi="Arial"/>
            <w:b/>
            <w:color w:val="000000"/>
            <w:sz w:val="18"/>
            <w:szCs w:val="18"/>
            <w:lang w:val="en-GB" w:eastAsia="ja-JP"/>
          </w:rPr>
          <w:delText>F</w:delText>
        </w:r>
      </w:del>
      <w:ins w:id="270" w:author="Takemura, Shin-ya" w:date="2017-04-01T02:16:00Z">
        <w:r w:rsidR="003E1CE7">
          <w:rPr>
            <w:rFonts w:ascii="Arial" w:eastAsiaTheme="minorEastAsia" w:hAnsi="Arial"/>
            <w:b/>
            <w:color w:val="000000"/>
            <w:sz w:val="18"/>
            <w:szCs w:val="18"/>
            <w:lang w:val="en-GB" w:eastAsia="ja-JP"/>
          </w:rPr>
          <w:t>E</w:t>
        </w:r>
      </w:ins>
      <w:r w:rsidR="001609AC">
        <w:rPr>
          <w:rFonts w:ascii="Arial" w:eastAsiaTheme="minorEastAsia" w:hAnsi="Arial"/>
          <w:color w:val="000000"/>
          <w:sz w:val="18"/>
          <w:szCs w:val="32"/>
          <w:lang w:val="en-GB" w:eastAsia="ja-JP"/>
        </w:rPr>
        <w:t>)</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hint="eastAsia"/>
          <w:color w:val="000000"/>
          <w:sz w:val="18"/>
          <w:szCs w:val="18"/>
          <w:lang w:val="en-GB" w:eastAsia="ja-JP"/>
        </w:rPr>
        <w:t>D</w:t>
      </w:r>
      <w:r w:rsidR="00A45881">
        <w:rPr>
          <w:rFonts w:ascii="Arial" w:eastAsiaTheme="minorEastAsia" w:hAnsi="Arial"/>
          <w:color w:val="000000"/>
          <w:sz w:val="18"/>
          <w:szCs w:val="18"/>
          <w:lang w:val="en-GB" w:eastAsia="ja-JP"/>
        </w:rPr>
        <w:t xml:space="preserve">istributions of synaptic inputs from T4s in the surrounding columns.  </w:t>
      </w:r>
      <w:r w:rsidR="00A45881" w:rsidRPr="007219E3">
        <w:rPr>
          <w:rFonts w:ascii="Arial" w:eastAsiaTheme="minorEastAsia" w:hAnsi="Arial"/>
          <w:color w:val="000000"/>
          <w:sz w:val="18"/>
          <w:szCs w:val="18"/>
          <w:lang w:val="en-GB" w:eastAsia="ja-JP"/>
        </w:rPr>
        <w:t>The T4 subtypes</w:t>
      </w:r>
      <w:r w:rsidR="00A45881">
        <w:rPr>
          <w:rFonts w:ascii="Arial" w:eastAsiaTheme="minorEastAsia" w:hAnsi="Arial"/>
          <w:color w:val="000000"/>
          <w:sz w:val="18"/>
          <w:szCs w:val="18"/>
          <w:lang w:val="en-GB" w:eastAsia="ja-JP"/>
        </w:rPr>
        <w:t xml:space="preserve"> in the Home column</w:t>
      </w:r>
      <w:r w:rsidR="00A45881" w:rsidRPr="007219E3">
        <w:rPr>
          <w:rFonts w:ascii="Arial" w:eastAsiaTheme="minorEastAsia" w:hAnsi="Arial"/>
          <w:color w:val="000000"/>
          <w:sz w:val="18"/>
          <w:szCs w:val="18"/>
          <w:lang w:val="en-GB" w:eastAsia="ja-JP"/>
        </w:rPr>
        <w:t xml:space="preserve"> (black) each receive input from other T4s (colours) that have the same dendritic branch orientation (i.e. the same preferred direction).  </w:t>
      </w:r>
      <w:del w:id="271" w:author="Takemura, Shin-ya" w:date="2017-04-01T02:16:00Z">
        <w:r w:rsidR="00A45881">
          <w:rPr>
            <w:rFonts w:ascii="Arial" w:eastAsiaTheme="minorEastAsia" w:hAnsi="Arial" w:hint="eastAsia"/>
            <w:color w:val="000000"/>
            <w:sz w:val="18"/>
            <w:szCs w:val="18"/>
            <w:lang w:val="en-GB" w:eastAsia="ja-JP"/>
          </w:rPr>
          <w:delText>T</w:delText>
        </w:r>
        <w:r w:rsidR="00A45881">
          <w:rPr>
            <w:rFonts w:ascii="Arial" w:eastAsiaTheme="minorEastAsia" w:hAnsi="Arial"/>
            <w:color w:val="000000"/>
            <w:sz w:val="18"/>
            <w:szCs w:val="18"/>
            <w:lang w:val="en-GB" w:eastAsia="ja-JP"/>
          </w:rPr>
          <w:delText xml:space="preserve">he retinotopic positions of the presynaptic T4s appear to be shifted relative to the postsynaptic T4 in a direction opposite to the cell’s preferred direction.  </w:delText>
        </w:r>
      </w:del>
      <w:r w:rsidR="00A45881" w:rsidRPr="007219E3">
        <w:rPr>
          <w:rFonts w:ascii="Arial" w:eastAsiaTheme="minorEastAsia" w:hAnsi="Arial"/>
          <w:color w:val="000000"/>
          <w:sz w:val="18"/>
          <w:szCs w:val="18"/>
          <w:lang w:val="en-GB" w:eastAsia="ja-JP"/>
        </w:rPr>
        <w:t>Red puncta indicate the synaptic contacts from the neighbouring T4s onto the T4s.</w:t>
      </w:r>
      <w:r w:rsidR="00A45881">
        <w:rPr>
          <w:rFonts w:ascii="Arial" w:eastAsiaTheme="minorEastAsia" w:hAnsi="Arial"/>
          <w:color w:val="000000"/>
          <w:sz w:val="18"/>
          <w:szCs w:val="18"/>
          <w:lang w:val="en-GB" w:eastAsia="ja-JP"/>
        </w:rPr>
        <w:t xml:space="preserve">  Scale bar, 10</w:t>
      </w:r>
      <w:r w:rsidR="00A45881" w:rsidRPr="00257EA0">
        <w:rPr>
          <w:rFonts w:ascii="Arial" w:eastAsiaTheme="minorEastAsia" w:hAnsi="Arial" w:cs="Arial"/>
          <w:color w:val="000000"/>
          <w:sz w:val="18"/>
          <w:szCs w:val="32"/>
          <w:lang w:val="en-GB" w:eastAsia="ja-JP"/>
        </w:rPr>
        <w:t xml:space="preserve"> </w:t>
      </w:r>
      <w:r w:rsidR="00A45881" w:rsidRPr="00471E32">
        <w:rPr>
          <w:rFonts w:ascii="Arial" w:eastAsiaTheme="minorEastAsia" w:hAnsi="Arial" w:cs="Arial"/>
          <w:color w:val="000000"/>
          <w:sz w:val="18"/>
          <w:szCs w:val="32"/>
          <w:lang w:val="en-GB" w:eastAsia="ja-JP"/>
        </w:rPr>
        <w:t>µ</w:t>
      </w:r>
      <w:r w:rsidR="00A45881" w:rsidRPr="00471E32">
        <w:rPr>
          <w:rFonts w:ascii="Arial" w:eastAsiaTheme="minorEastAsia" w:hAnsi="Arial" w:hint="eastAsia"/>
          <w:color w:val="000000"/>
          <w:sz w:val="18"/>
          <w:szCs w:val="32"/>
          <w:lang w:val="en-GB" w:eastAsia="ja-JP"/>
        </w:rPr>
        <w:t>m</w:t>
      </w:r>
      <w:r w:rsidR="00A45881">
        <w:rPr>
          <w:rFonts w:ascii="Arial" w:eastAsiaTheme="minorEastAsia" w:hAnsi="Arial"/>
          <w:color w:val="000000"/>
          <w:sz w:val="18"/>
          <w:szCs w:val="32"/>
          <w:lang w:val="en-GB" w:eastAsia="ja-JP"/>
        </w:rPr>
        <w:t xml:space="preserve"> (</w:t>
      </w:r>
      <w:del w:id="272" w:author="Takemura, Shin-ya" w:date="2017-04-01T02:16:00Z">
        <w:r w:rsidR="00A45881">
          <w:rPr>
            <w:rFonts w:ascii="Arial" w:eastAsiaTheme="minorEastAsia" w:hAnsi="Arial"/>
            <w:color w:val="000000"/>
            <w:sz w:val="18"/>
            <w:szCs w:val="32"/>
            <w:lang w:val="en-GB" w:eastAsia="ja-JP"/>
          </w:rPr>
          <w:delText>D-F</w:delText>
        </w:r>
      </w:del>
      <w:ins w:id="273" w:author="Takemura, Shin-ya" w:date="2017-04-01T02:16:00Z">
        <w:r w:rsidR="00E46647">
          <w:rPr>
            <w:rFonts w:ascii="Arial" w:eastAsiaTheme="minorEastAsia" w:hAnsi="Arial"/>
            <w:color w:val="000000"/>
            <w:sz w:val="18"/>
            <w:szCs w:val="32"/>
            <w:lang w:val="en-GB" w:eastAsia="ja-JP"/>
          </w:rPr>
          <w:t>C</w:t>
        </w:r>
        <w:r w:rsidR="00A45881">
          <w:rPr>
            <w:rFonts w:ascii="Arial" w:eastAsiaTheme="minorEastAsia" w:hAnsi="Arial"/>
            <w:color w:val="000000"/>
            <w:sz w:val="18"/>
            <w:szCs w:val="32"/>
            <w:lang w:val="en-GB" w:eastAsia="ja-JP"/>
          </w:rPr>
          <w:t>-</w:t>
        </w:r>
        <w:r w:rsidR="00E46647">
          <w:rPr>
            <w:rFonts w:ascii="Arial" w:eastAsiaTheme="minorEastAsia" w:hAnsi="Arial"/>
            <w:color w:val="000000"/>
            <w:sz w:val="18"/>
            <w:szCs w:val="32"/>
            <w:lang w:val="en-GB" w:eastAsia="ja-JP"/>
          </w:rPr>
          <w:t>E</w:t>
        </w:r>
      </w:ins>
      <w:r w:rsidR="00A45881" w:rsidRPr="00471E32">
        <w:rPr>
          <w:rFonts w:ascii="Arial" w:eastAsiaTheme="minorEastAsia" w:hAnsi="Arial"/>
          <w:color w:val="000000"/>
          <w:sz w:val="18"/>
          <w:szCs w:val="32"/>
          <w:lang w:val="en-GB" w:eastAsia="ja-JP"/>
        </w:rPr>
        <w:t>)</w:t>
      </w:r>
      <w:r w:rsidR="00A45881">
        <w:rPr>
          <w:rFonts w:ascii="Arial" w:eastAsiaTheme="minorEastAsia" w:hAnsi="Arial"/>
          <w:color w:val="000000"/>
          <w:sz w:val="18"/>
          <w:szCs w:val="32"/>
          <w:lang w:val="en-GB" w:eastAsia="ja-JP"/>
        </w:rPr>
        <w:t>.</w:t>
      </w:r>
    </w:p>
    <w:p w14:paraId="2C8DE6A8" w14:textId="77777777" w:rsidR="00442EB6" w:rsidRDefault="00442EB6" w:rsidP="00442EB6">
      <w:pPr>
        <w:tabs>
          <w:tab w:val="left" w:pos="900"/>
        </w:tabs>
        <w:autoSpaceDE w:val="0"/>
        <w:autoSpaceDN w:val="0"/>
        <w:adjustRightInd w:val="0"/>
        <w:spacing w:line="360" w:lineRule="auto"/>
        <w:rPr>
          <w:rFonts w:ascii="Arial" w:eastAsiaTheme="minorEastAsia" w:hAnsi="Arial"/>
          <w:sz w:val="18"/>
          <w:szCs w:val="18"/>
          <w:lang w:val="en-GB" w:eastAsia="ja-JP"/>
        </w:rPr>
      </w:pPr>
      <w:r>
        <w:rPr>
          <w:rFonts w:ascii="Arial" w:eastAsiaTheme="minorEastAsia" w:hAnsi="Arial"/>
          <w:sz w:val="18"/>
          <w:szCs w:val="18"/>
          <w:lang w:val="en-GB" w:eastAsia="ja-JP"/>
        </w:rPr>
        <w:t>The following figure supplements are available for Figure 3:</w:t>
      </w:r>
    </w:p>
    <w:p w14:paraId="5AD69398" w14:textId="49D90740" w:rsidR="00FA0D10" w:rsidRPr="00DD4A27" w:rsidRDefault="00FA0D10" w:rsidP="00FA0D10">
      <w:pPr>
        <w:tabs>
          <w:tab w:val="left" w:pos="900"/>
        </w:tabs>
        <w:autoSpaceDE w:val="0"/>
        <w:autoSpaceDN w:val="0"/>
        <w:adjustRightInd w:val="0"/>
        <w:spacing w:line="360" w:lineRule="auto"/>
        <w:rPr>
          <w:rFonts w:ascii="Arial" w:hAnsi="Arial"/>
          <w:sz w:val="18"/>
          <w:lang w:val="en-GB"/>
        </w:rPr>
      </w:pPr>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proofErr w:type="gramStart"/>
      <w:r w:rsidRPr="00645E3E">
        <w:rPr>
          <w:rFonts w:ascii="Arial" w:eastAsiaTheme="minorEastAsia" w:hAnsi="Arial"/>
          <w:b/>
          <w:sz w:val="18"/>
          <w:szCs w:val="18"/>
          <w:lang w:val="en-GB" w:eastAsia="ja-JP"/>
        </w:rPr>
        <w:t>1</w:t>
      </w:r>
      <w:r>
        <w:rPr>
          <w:rFonts w:ascii="Arial" w:eastAsiaTheme="minorEastAsia" w:hAnsi="Arial"/>
          <w:sz w:val="18"/>
          <w:szCs w:val="18"/>
          <w:lang w:val="en-GB" w:eastAsia="ja-JP"/>
        </w:rPr>
        <w:t xml:space="preserve">  </w:t>
      </w:r>
      <w:proofErr w:type="gramEnd"/>
      <w:del w:id="274" w:author="Takemura, Shin-ya" w:date="2017-04-01T02:16:00Z">
        <w:r w:rsidR="00442EB6" w:rsidRPr="000F6267">
          <w:rPr>
            <w:rFonts w:ascii="Arial" w:eastAsiaTheme="minorEastAsia" w:hAnsi="Arial"/>
            <w:color w:val="000000"/>
            <w:sz w:val="18"/>
            <w:szCs w:val="18"/>
            <w:lang w:eastAsia="ja-JP"/>
          </w:rPr>
          <w:delText>Number</w:delText>
        </w:r>
      </w:del>
      <w:ins w:id="275" w:author="Takemura, Shin-ya" w:date="2017-04-01T02:16:00Z">
        <w:r>
          <w:rPr>
            <w:rFonts w:ascii="Arial" w:eastAsiaTheme="minorEastAsia" w:hAnsi="Arial"/>
            <w:sz w:val="18"/>
            <w:szCs w:val="18"/>
            <w:lang w:val="en-GB" w:eastAsia="ja-JP"/>
          </w:rPr>
          <w:t>Total counts</w:t>
        </w:r>
      </w:ins>
      <w:r w:rsidRPr="00DD4A27">
        <w:rPr>
          <w:rFonts w:ascii="Arial" w:hAnsi="Arial"/>
          <w:sz w:val="18"/>
          <w:lang w:val="en-GB"/>
        </w:rPr>
        <w:t xml:space="preserve"> of synaptic </w:t>
      </w:r>
      <w:del w:id="276" w:author="Takemura, Shin-ya" w:date="2017-04-01T02:16:00Z">
        <w:r w:rsidR="00442EB6" w:rsidRPr="000F6267">
          <w:rPr>
            <w:rFonts w:ascii="Arial" w:eastAsiaTheme="minorEastAsia" w:hAnsi="Arial"/>
            <w:color w:val="000000"/>
            <w:sz w:val="18"/>
            <w:szCs w:val="18"/>
            <w:lang w:eastAsia="ja-JP"/>
          </w:rPr>
          <w:delText xml:space="preserve">inputs from individual presynaptic cells to </w:delText>
        </w:r>
      </w:del>
      <w:ins w:id="277" w:author="Takemura, Shin-ya" w:date="2017-04-01T02:16:00Z">
        <w:r>
          <w:rPr>
            <w:rFonts w:ascii="Arial" w:eastAsiaTheme="minorEastAsia" w:hAnsi="Arial"/>
            <w:sz w:val="18"/>
            <w:szCs w:val="18"/>
            <w:lang w:val="en-GB" w:eastAsia="ja-JP"/>
          </w:rPr>
          <w:t xml:space="preserve">connections between </w:t>
        </w:r>
      </w:ins>
      <w:r w:rsidRPr="00DD4A27">
        <w:rPr>
          <w:rFonts w:ascii="Arial" w:hAnsi="Arial"/>
          <w:sz w:val="18"/>
          <w:lang w:val="en-GB"/>
        </w:rPr>
        <w:t xml:space="preserve">the </w:t>
      </w:r>
      <w:del w:id="278" w:author="Takemura, Shin-ya" w:date="2017-04-01T02:16:00Z">
        <w:r w:rsidR="00442EB6" w:rsidRPr="000F6267">
          <w:rPr>
            <w:rFonts w:ascii="Arial" w:eastAsiaTheme="minorEastAsia" w:hAnsi="Arial"/>
            <w:color w:val="000000"/>
            <w:sz w:val="18"/>
            <w:szCs w:val="18"/>
            <w:lang w:eastAsia="ja-JP"/>
          </w:rPr>
          <w:delText xml:space="preserve">four </w:delText>
        </w:r>
      </w:del>
      <w:ins w:id="279" w:author="Takemura, Shin-ya" w:date="2017-04-01T02:16:00Z">
        <w:r>
          <w:rPr>
            <w:rFonts w:ascii="Arial" w:eastAsiaTheme="minorEastAsia" w:hAnsi="Arial"/>
            <w:sz w:val="18"/>
            <w:szCs w:val="18"/>
            <w:lang w:val="en-GB" w:eastAsia="ja-JP"/>
          </w:rPr>
          <w:t xml:space="preserve">input neurons and </w:t>
        </w:r>
      </w:ins>
      <w:r w:rsidRPr="00DD4A27">
        <w:rPr>
          <w:rFonts w:ascii="Arial" w:hAnsi="Arial"/>
          <w:sz w:val="18"/>
          <w:lang w:val="en-GB"/>
        </w:rPr>
        <w:t>T4 subtypes</w:t>
      </w:r>
      <w:del w:id="280" w:author="Takemura, Shin-ya" w:date="2017-04-01T02:16:00Z">
        <w:r w:rsidR="00442EB6" w:rsidRPr="000F6267">
          <w:rPr>
            <w:rFonts w:ascii="Arial" w:eastAsiaTheme="minorEastAsia" w:hAnsi="Arial"/>
            <w:color w:val="000000"/>
            <w:sz w:val="18"/>
            <w:szCs w:val="18"/>
            <w:lang w:eastAsia="ja-JP"/>
          </w:rPr>
          <w:delText xml:space="preserve"> of the Home column</w:delText>
        </w:r>
      </w:del>
      <w:r w:rsidRPr="00DD4A27">
        <w:rPr>
          <w:rFonts w:ascii="Arial" w:hAnsi="Arial"/>
          <w:sz w:val="18"/>
          <w:lang w:val="en-GB"/>
        </w:rPr>
        <w:t>.</w:t>
      </w:r>
    </w:p>
    <w:p w14:paraId="74E922E1" w14:textId="77777777" w:rsidR="00FA0D10" w:rsidRDefault="00FA0D10" w:rsidP="00FA0D10">
      <w:pPr>
        <w:tabs>
          <w:tab w:val="left" w:pos="900"/>
        </w:tabs>
        <w:autoSpaceDE w:val="0"/>
        <w:autoSpaceDN w:val="0"/>
        <w:adjustRightInd w:val="0"/>
        <w:spacing w:line="360" w:lineRule="auto"/>
        <w:rPr>
          <w:ins w:id="281" w:author="Takemura, Shin-ya" w:date="2017-04-01T02:16:00Z"/>
          <w:rFonts w:ascii="Arial" w:eastAsiaTheme="minorEastAsia" w:hAnsi="Arial"/>
          <w:color w:val="000000"/>
          <w:sz w:val="18"/>
          <w:szCs w:val="32"/>
          <w:lang w:val="en-GB" w:eastAsia="ja-JP"/>
        </w:rPr>
      </w:pPr>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proofErr w:type="gramStart"/>
      <w:r>
        <w:rPr>
          <w:rFonts w:ascii="Arial" w:eastAsiaTheme="minorEastAsia" w:hAnsi="Arial"/>
          <w:b/>
          <w:sz w:val="18"/>
          <w:szCs w:val="18"/>
          <w:lang w:val="en-GB" w:eastAsia="ja-JP"/>
        </w:rPr>
        <w:t>2</w:t>
      </w:r>
      <w:r>
        <w:rPr>
          <w:rFonts w:ascii="Arial" w:eastAsiaTheme="minorEastAsia" w:hAnsi="Arial"/>
          <w:sz w:val="18"/>
          <w:szCs w:val="18"/>
          <w:lang w:val="en-GB" w:eastAsia="ja-JP"/>
        </w:rPr>
        <w:t xml:space="preserve">  </w:t>
      </w:r>
      <w:ins w:id="282" w:author="Takemura, Shin-ya" w:date="2017-04-01T02:16:00Z">
        <w:r w:rsidRPr="008D74D7">
          <w:rPr>
            <w:rFonts w:ascii="Arial" w:eastAsiaTheme="minorEastAsia" w:hAnsi="Arial"/>
            <w:sz w:val="18"/>
            <w:szCs w:val="18"/>
            <w:lang w:val="en-GB" w:eastAsia="ja-JP"/>
          </w:rPr>
          <w:t>Positions</w:t>
        </w:r>
        <w:proofErr w:type="gramEnd"/>
        <w:r w:rsidRPr="008D74D7">
          <w:rPr>
            <w:rFonts w:ascii="Arial" w:eastAsiaTheme="minorEastAsia" w:hAnsi="Arial"/>
            <w:sz w:val="18"/>
            <w:szCs w:val="18"/>
            <w:lang w:val="en-GB" w:eastAsia="ja-JP"/>
          </w:rPr>
          <w:t xml:space="preserve"> of Mi1, TmY15 and Tm3 arbors in M10 relative to medulla columns</w:t>
        </w:r>
        <w:r w:rsidR="00EF1EC2">
          <w:rPr>
            <w:rFonts w:ascii="Arial" w:eastAsiaTheme="minorEastAsia" w:hAnsi="Arial"/>
            <w:sz w:val="18"/>
            <w:szCs w:val="18"/>
            <w:lang w:val="en-GB" w:eastAsia="ja-JP"/>
          </w:rPr>
          <w:t xml:space="preserve"> in stratum M10</w:t>
        </w:r>
        <w:r w:rsidRPr="008D74D7">
          <w:rPr>
            <w:rFonts w:ascii="Arial" w:eastAsiaTheme="minorEastAsia" w:hAnsi="Arial"/>
            <w:sz w:val="18"/>
            <w:szCs w:val="18"/>
            <w:lang w:val="en-GB" w:eastAsia="ja-JP"/>
          </w:rPr>
          <w:t>.</w:t>
        </w:r>
      </w:ins>
    </w:p>
    <w:p w14:paraId="2EEC0AD3" w14:textId="77777777" w:rsidR="00FA0D10" w:rsidRDefault="00FA0D10" w:rsidP="00FA0D10">
      <w:pPr>
        <w:tabs>
          <w:tab w:val="left" w:pos="900"/>
        </w:tabs>
        <w:autoSpaceDE w:val="0"/>
        <w:autoSpaceDN w:val="0"/>
        <w:adjustRightInd w:val="0"/>
        <w:spacing w:line="360" w:lineRule="auto"/>
        <w:rPr>
          <w:rFonts w:ascii="Arial" w:eastAsiaTheme="minorEastAsia" w:hAnsi="Arial"/>
          <w:color w:val="000000"/>
          <w:sz w:val="18"/>
          <w:szCs w:val="32"/>
          <w:lang w:val="en-GB" w:eastAsia="ja-JP"/>
        </w:rPr>
      </w:pPr>
      <w:ins w:id="283" w:author="Takemura, Shin-ya" w:date="2017-04-01T02:16:00Z">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proofErr w:type="gramStart"/>
        <w:r>
          <w:rPr>
            <w:rFonts w:ascii="Arial" w:eastAsiaTheme="minorEastAsia" w:hAnsi="Arial"/>
            <w:b/>
            <w:sz w:val="18"/>
            <w:szCs w:val="18"/>
            <w:lang w:val="en-GB" w:eastAsia="ja-JP"/>
          </w:rPr>
          <w:t>3</w:t>
        </w:r>
        <w:r>
          <w:rPr>
            <w:rFonts w:ascii="Arial" w:eastAsiaTheme="minorEastAsia" w:hAnsi="Arial"/>
            <w:sz w:val="18"/>
            <w:szCs w:val="18"/>
            <w:lang w:val="en-GB" w:eastAsia="ja-JP"/>
          </w:rPr>
          <w:t xml:space="preserve">  </w:t>
        </w:r>
      </w:ins>
      <w:r w:rsidRPr="000F6267">
        <w:rPr>
          <w:rFonts w:ascii="Arial" w:eastAsiaTheme="minorEastAsia" w:hAnsi="Arial" w:cs="Arial"/>
          <w:color w:val="000000"/>
          <w:sz w:val="18"/>
          <w:szCs w:val="22"/>
          <w:lang w:val="en-GB" w:eastAsia="ja-JP"/>
        </w:rPr>
        <w:t>Limitations</w:t>
      </w:r>
      <w:proofErr w:type="gramEnd"/>
      <w:r w:rsidRPr="000F6267">
        <w:rPr>
          <w:rFonts w:ascii="Arial" w:eastAsiaTheme="minorEastAsia" w:hAnsi="Arial" w:cs="Arial"/>
          <w:color w:val="000000"/>
          <w:sz w:val="18"/>
          <w:szCs w:val="22"/>
          <w:lang w:val="en-GB" w:eastAsia="ja-JP"/>
        </w:rPr>
        <w:t xml:space="preserve"> of the reconstructed volume and analyses.</w:t>
      </w:r>
    </w:p>
    <w:p w14:paraId="30680883" w14:textId="25F7F63F" w:rsidR="00FA0D10" w:rsidRDefault="00FA0D10" w:rsidP="00FA0D10">
      <w:pPr>
        <w:tabs>
          <w:tab w:val="left" w:pos="900"/>
        </w:tabs>
        <w:autoSpaceDE w:val="0"/>
        <w:autoSpaceDN w:val="0"/>
        <w:adjustRightInd w:val="0"/>
        <w:spacing w:line="360" w:lineRule="auto"/>
        <w:rPr>
          <w:rFonts w:ascii="Arial" w:eastAsiaTheme="minorEastAsia" w:hAnsi="Arial"/>
          <w:color w:val="000000"/>
          <w:sz w:val="18"/>
          <w:szCs w:val="32"/>
          <w:lang w:val="en-GB" w:eastAsia="ja-JP"/>
        </w:rPr>
      </w:pPr>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del w:id="284" w:author="Takemura, Shin-ya" w:date="2017-04-01T02:16:00Z">
        <w:r w:rsidR="00442EB6">
          <w:rPr>
            <w:rFonts w:ascii="Arial" w:eastAsiaTheme="minorEastAsia" w:hAnsi="Arial"/>
            <w:b/>
            <w:sz w:val="18"/>
            <w:szCs w:val="18"/>
            <w:lang w:val="en-GB" w:eastAsia="ja-JP"/>
          </w:rPr>
          <w:delText>3</w:delText>
        </w:r>
      </w:del>
      <w:proofErr w:type="gramStart"/>
      <w:ins w:id="285" w:author="Takemura, Shin-ya" w:date="2017-04-01T02:16:00Z">
        <w:r>
          <w:rPr>
            <w:rFonts w:ascii="Arial" w:eastAsiaTheme="minorEastAsia" w:hAnsi="Arial"/>
            <w:b/>
            <w:sz w:val="18"/>
            <w:szCs w:val="18"/>
            <w:lang w:val="en-GB" w:eastAsia="ja-JP"/>
          </w:rPr>
          <w:t>4</w:t>
        </w:r>
      </w:ins>
      <w:r>
        <w:rPr>
          <w:rFonts w:ascii="Arial" w:eastAsiaTheme="minorEastAsia" w:hAnsi="Arial"/>
          <w:sz w:val="18"/>
          <w:szCs w:val="18"/>
          <w:lang w:val="en-GB" w:eastAsia="ja-JP"/>
        </w:rPr>
        <w:t xml:space="preserve">  </w:t>
      </w:r>
      <w:r w:rsidRPr="00DD22A5">
        <w:rPr>
          <w:rFonts w:ascii="Arial" w:eastAsiaTheme="minorEastAsia" w:hAnsi="Arial" w:cs="Arial"/>
          <w:color w:val="000000"/>
          <w:sz w:val="18"/>
          <w:szCs w:val="18"/>
          <w:lang w:val="en-GB" w:eastAsia="ja-JP"/>
        </w:rPr>
        <w:t>Synaptic</w:t>
      </w:r>
      <w:proofErr w:type="gramEnd"/>
      <w:r w:rsidRPr="00DD22A5">
        <w:rPr>
          <w:rFonts w:ascii="Arial" w:eastAsiaTheme="minorEastAsia" w:hAnsi="Arial" w:cs="Arial"/>
          <w:color w:val="000000"/>
          <w:sz w:val="18"/>
          <w:szCs w:val="18"/>
          <w:lang w:val="en-GB" w:eastAsia="ja-JP"/>
        </w:rPr>
        <w:t xml:space="preserve"> inputs to T4 cells in Column E.</w:t>
      </w:r>
    </w:p>
    <w:p w14:paraId="221B447C" w14:textId="77777777" w:rsidR="008D74D7" w:rsidRPr="00DD4A27" w:rsidRDefault="008D74D7" w:rsidP="00442EB6">
      <w:pPr>
        <w:tabs>
          <w:tab w:val="left" w:pos="900"/>
        </w:tabs>
        <w:autoSpaceDE w:val="0"/>
        <w:autoSpaceDN w:val="0"/>
        <w:adjustRightInd w:val="0"/>
        <w:spacing w:line="360" w:lineRule="auto"/>
        <w:rPr>
          <w:rFonts w:ascii="Arial" w:hAnsi="Arial"/>
          <w:color w:val="000000"/>
          <w:sz w:val="18"/>
          <w:lang w:val="en-GB"/>
        </w:rPr>
      </w:pPr>
    </w:p>
    <w:p w14:paraId="0B1F1A0C" w14:textId="77777777" w:rsidR="00042833" w:rsidRDefault="00042833" w:rsidP="006A70F3">
      <w:pPr>
        <w:tabs>
          <w:tab w:val="left" w:pos="900"/>
        </w:tabs>
        <w:autoSpaceDE w:val="0"/>
        <w:autoSpaceDN w:val="0"/>
        <w:adjustRightInd w:val="0"/>
        <w:spacing w:line="360" w:lineRule="auto"/>
        <w:rPr>
          <w:rFonts w:ascii="Arial" w:eastAsiaTheme="minorEastAsia" w:hAnsi="Arial"/>
          <w:b/>
          <w:color w:val="000000"/>
          <w:sz w:val="18"/>
          <w:szCs w:val="18"/>
          <w:lang w:val="en-GB" w:eastAsia="ja-JP"/>
        </w:rPr>
      </w:pPr>
    </w:p>
    <w:p w14:paraId="4336FF66" w14:textId="77777777" w:rsidR="006A70F3" w:rsidRDefault="006A70F3" w:rsidP="006A70F3">
      <w:pPr>
        <w:tabs>
          <w:tab w:val="left" w:pos="900"/>
        </w:tabs>
        <w:autoSpaceDE w:val="0"/>
        <w:autoSpaceDN w:val="0"/>
        <w:adjustRightInd w:val="0"/>
        <w:spacing w:line="360" w:lineRule="auto"/>
        <w:rPr>
          <w:rFonts w:ascii="Arial" w:eastAsiaTheme="minorEastAsia" w:hAnsi="Arial"/>
          <w:color w:val="000000"/>
          <w:sz w:val="18"/>
          <w:szCs w:val="32"/>
          <w:lang w:eastAsia="ja-JP"/>
        </w:rPr>
      </w:pPr>
      <w:r w:rsidRPr="00471E32">
        <w:rPr>
          <w:rFonts w:ascii="Arial" w:eastAsiaTheme="minorEastAsia" w:hAnsi="Arial"/>
          <w:b/>
          <w:color w:val="000000"/>
          <w:sz w:val="18"/>
          <w:szCs w:val="18"/>
          <w:lang w:val="en-GB" w:eastAsia="ja-JP"/>
        </w:rPr>
        <w:t xml:space="preserve">Figure </w:t>
      </w:r>
      <w:r w:rsidRPr="00471E32">
        <w:rPr>
          <w:rFonts w:ascii="Arial" w:eastAsiaTheme="minorEastAsia" w:hAnsi="Arial"/>
          <w:b/>
          <w:color w:val="000000"/>
          <w:sz w:val="18"/>
          <w:szCs w:val="18"/>
          <w:lang w:eastAsia="ja-JP"/>
        </w:rPr>
        <w:t>4</w:t>
      </w:r>
      <w:r>
        <w:rPr>
          <w:rFonts w:ascii="Arial" w:eastAsiaTheme="minorEastAsia" w:hAnsi="Arial"/>
          <w:b/>
          <w:color w:val="000000"/>
          <w:sz w:val="18"/>
          <w:szCs w:val="18"/>
          <w:lang w:eastAsia="ja-JP"/>
        </w:rPr>
        <w:tab/>
        <w:t xml:space="preserve">Pathways to T4 input channels.  </w:t>
      </w:r>
      <w:r w:rsidR="001609AC">
        <w:rPr>
          <w:rFonts w:ascii="Arial" w:eastAsiaTheme="minorEastAsia" w:hAnsi="Arial"/>
          <w:color w:val="000000"/>
          <w:sz w:val="18"/>
          <w:szCs w:val="32"/>
          <w:lang w:val="en-GB" w:eastAsia="ja-JP"/>
        </w:rPr>
        <w:t>(</w:t>
      </w:r>
      <w:r w:rsidR="00A45881">
        <w:rPr>
          <w:rFonts w:ascii="Arial" w:eastAsiaTheme="minorEastAsia" w:hAnsi="Arial"/>
          <w:b/>
          <w:color w:val="000000"/>
          <w:sz w:val="18"/>
          <w:szCs w:val="18"/>
          <w:lang w:val="en-GB" w:eastAsia="ja-JP"/>
        </w:rPr>
        <w:t>A</w:t>
      </w:r>
      <w:r w:rsidR="001609AC">
        <w:rPr>
          <w:rFonts w:ascii="Arial" w:eastAsiaTheme="minorEastAsia" w:hAnsi="Arial"/>
          <w:color w:val="000000"/>
          <w:sz w:val="18"/>
          <w:szCs w:val="32"/>
          <w:lang w:val="en-GB" w:eastAsia="ja-JP"/>
        </w:rPr>
        <w:t>)</w:t>
      </w:r>
      <w:r w:rsidR="00A45881" w:rsidRPr="00471E32">
        <w:rPr>
          <w:rFonts w:ascii="Arial" w:eastAsiaTheme="minorEastAsia" w:hAnsi="Arial"/>
          <w:b/>
          <w:color w:val="000000"/>
          <w:sz w:val="18"/>
          <w:szCs w:val="18"/>
          <w:lang w:val="en-GB" w:eastAsia="ja-JP"/>
        </w:rPr>
        <w:t xml:space="preserve"> </w:t>
      </w:r>
      <w:r w:rsidR="00A45881" w:rsidRPr="00167909">
        <w:rPr>
          <w:rFonts w:ascii="Arial" w:eastAsiaTheme="minorEastAsia" w:hAnsi="Arial"/>
          <w:color w:val="000000"/>
          <w:sz w:val="18"/>
          <w:szCs w:val="18"/>
          <w:lang w:val="en-GB" w:eastAsia="ja-JP"/>
        </w:rPr>
        <w:t xml:space="preserve">Matrix of connections between </w:t>
      </w:r>
      <w:r w:rsidR="00A45881">
        <w:rPr>
          <w:rFonts w:ascii="Arial" w:eastAsiaTheme="minorEastAsia" w:hAnsi="Arial"/>
          <w:color w:val="000000"/>
          <w:sz w:val="18"/>
          <w:szCs w:val="18"/>
          <w:lang w:val="en-GB" w:eastAsia="ja-JP"/>
        </w:rPr>
        <w:t xml:space="preserve">R8, </w:t>
      </w:r>
      <w:r w:rsidR="00A45881" w:rsidRPr="00B606F7">
        <w:rPr>
          <w:rFonts w:ascii="Arial" w:eastAsiaTheme="minorEastAsia" w:hAnsi="Arial"/>
          <w:color w:val="000000"/>
          <w:sz w:val="18"/>
          <w:szCs w:val="18"/>
          <w:lang w:val="en-GB" w:eastAsia="ja-JP"/>
        </w:rPr>
        <w:t>L1</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 xml:space="preserve">L3, </w:t>
      </w:r>
      <w:r w:rsidR="00A45881" w:rsidRPr="009843B6">
        <w:rPr>
          <w:rFonts w:ascii="Arial" w:eastAsiaTheme="minorEastAsia" w:hAnsi="Arial"/>
          <w:color w:val="000000"/>
          <w:sz w:val="18"/>
          <w:szCs w:val="18"/>
          <w:lang w:val="en-GB" w:eastAsia="ja-JP"/>
        </w:rPr>
        <w:t>L5, C3</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 xml:space="preserve">Mi1, Mi4, Mi9, </w:t>
      </w:r>
      <w:r w:rsidR="00A45881">
        <w:rPr>
          <w:rFonts w:ascii="Arial" w:eastAsiaTheme="minorEastAsia" w:hAnsi="Arial"/>
          <w:color w:val="000000"/>
          <w:sz w:val="18"/>
          <w:szCs w:val="18"/>
          <w:lang w:val="en-GB" w:eastAsia="ja-JP"/>
        </w:rPr>
        <w:t>Tm3, TmY15, CT1, and T4</w:t>
      </w:r>
      <w:r w:rsidR="00A45881" w:rsidRPr="00B606F7">
        <w:rPr>
          <w:rFonts w:ascii="Arial" w:eastAsiaTheme="minorEastAsia" w:hAnsi="Arial"/>
          <w:color w:val="000000"/>
          <w:sz w:val="18"/>
          <w:szCs w:val="18"/>
          <w:lang w:val="en-GB" w:eastAsia="ja-JP"/>
        </w:rPr>
        <w:t xml:space="preserve">. </w:t>
      </w:r>
      <w:r w:rsidR="00A45881" w:rsidRPr="00167909">
        <w:rPr>
          <w:rFonts w:ascii="Arial" w:eastAsiaTheme="minorEastAsia" w:hAnsi="Arial"/>
          <w:color w:val="000000"/>
          <w:sz w:val="18"/>
          <w:szCs w:val="18"/>
          <w:lang w:val="en-GB" w:eastAsia="ja-JP"/>
        </w:rPr>
        <w:t xml:space="preserve"> Pathways </w:t>
      </w:r>
      <w:r w:rsidR="00A45881">
        <w:rPr>
          <w:rFonts w:ascii="Arial" w:eastAsiaTheme="minorEastAsia" w:hAnsi="Arial"/>
          <w:color w:val="000000"/>
          <w:sz w:val="18"/>
          <w:szCs w:val="18"/>
          <w:lang w:val="en-GB" w:eastAsia="ja-JP"/>
        </w:rPr>
        <w:t>are colour-coded at intercepts by strength, to highlight those with</w:t>
      </w:r>
      <w:r w:rsidR="00A45881" w:rsidRPr="00167909">
        <w:rPr>
          <w:rFonts w:ascii="Arial" w:eastAsiaTheme="minorEastAsia" w:hAnsi="Arial"/>
          <w:color w:val="000000"/>
          <w:sz w:val="18"/>
          <w:szCs w:val="18"/>
          <w:lang w:val="en-GB" w:eastAsia="ja-JP"/>
        </w:rPr>
        <w:t xml:space="preserve"> </w:t>
      </w:r>
      <w:r w:rsidR="00A45881">
        <w:rPr>
          <w:rFonts w:ascii="Arial" w:eastAsiaTheme="minorEastAsia" w:hAnsi="Arial"/>
          <w:color w:val="000000"/>
          <w:sz w:val="18"/>
          <w:szCs w:val="18"/>
          <w:lang w:val="en-GB" w:eastAsia="ja-JP"/>
        </w:rPr>
        <w:t xml:space="preserve">&lt;10 synapses (yellow), </w:t>
      </w:r>
      <w:r w:rsidR="00A45881" w:rsidRPr="00167909">
        <w:rPr>
          <w:rFonts w:ascii="Arial" w:eastAsiaTheme="minorEastAsia" w:hAnsi="Arial"/>
          <w:color w:val="000000"/>
          <w:sz w:val="18"/>
          <w:szCs w:val="18"/>
          <w:lang w:val="en-GB" w:eastAsia="ja-JP"/>
        </w:rPr>
        <w:t>10</w:t>
      </w:r>
      <w:r w:rsidR="00A45881">
        <w:rPr>
          <w:rFonts w:ascii="Arial" w:eastAsiaTheme="minorEastAsia" w:hAnsi="Arial"/>
          <w:color w:val="000000"/>
          <w:sz w:val="18"/>
          <w:szCs w:val="18"/>
          <w:lang w:val="en-GB" w:eastAsia="ja-JP"/>
        </w:rPr>
        <w:t xml:space="preserve">-20 </w:t>
      </w:r>
      <w:r w:rsidR="00A45881" w:rsidRPr="00167909">
        <w:rPr>
          <w:rFonts w:ascii="Arial" w:eastAsiaTheme="minorEastAsia" w:hAnsi="Arial"/>
          <w:color w:val="000000"/>
          <w:sz w:val="18"/>
          <w:szCs w:val="18"/>
          <w:lang w:val="en-GB" w:eastAsia="ja-JP"/>
        </w:rPr>
        <w:t xml:space="preserve">synapses </w:t>
      </w:r>
      <w:r w:rsidR="00A45881">
        <w:rPr>
          <w:rFonts w:ascii="Arial" w:eastAsiaTheme="minorEastAsia" w:hAnsi="Arial"/>
          <w:color w:val="000000"/>
          <w:sz w:val="18"/>
          <w:szCs w:val="18"/>
          <w:lang w:val="en-GB" w:eastAsia="ja-JP"/>
        </w:rPr>
        <w:t>(orange) and with &gt;20</w:t>
      </w:r>
      <w:r w:rsidR="00A45881" w:rsidRPr="00167909">
        <w:rPr>
          <w:rFonts w:ascii="Arial" w:eastAsiaTheme="minorEastAsia" w:hAnsi="Arial"/>
          <w:color w:val="000000"/>
          <w:sz w:val="18"/>
          <w:szCs w:val="18"/>
          <w:lang w:val="en-GB" w:eastAsia="ja-JP"/>
        </w:rPr>
        <w:t xml:space="preserve"> synapses </w:t>
      </w:r>
      <w:r w:rsidR="00A45881">
        <w:rPr>
          <w:rFonts w:ascii="Arial" w:eastAsiaTheme="minorEastAsia" w:hAnsi="Arial"/>
          <w:color w:val="000000"/>
          <w:sz w:val="18"/>
          <w:szCs w:val="18"/>
          <w:lang w:val="en-GB" w:eastAsia="ja-JP"/>
        </w:rPr>
        <w:t>(red)</w:t>
      </w:r>
      <w:r w:rsidR="00A45881" w:rsidRPr="00167909">
        <w:rPr>
          <w:rFonts w:ascii="Arial" w:eastAsiaTheme="minorEastAsia" w:hAnsi="Arial"/>
          <w:color w:val="000000"/>
          <w:sz w:val="18"/>
          <w:szCs w:val="18"/>
          <w:lang w:val="en-GB" w:eastAsia="ja-JP"/>
        </w:rPr>
        <w:t>.</w:t>
      </w:r>
      <w:r w:rsidR="00A45881">
        <w:rPr>
          <w:rFonts w:ascii="Arial" w:eastAsiaTheme="minorEastAsia" w:hAnsi="Arial"/>
          <w:color w:val="000000"/>
          <w:sz w:val="18"/>
          <w:szCs w:val="18"/>
          <w:lang w:val="en-GB" w:eastAsia="ja-JP"/>
        </w:rPr>
        <w:t xml:space="preserve">  Note that single Tm3, TmY15 and T4 cells receive inputs from multiple cells of the same type because of their multi-columnar branching arbours.</w:t>
      </w:r>
      <w:r w:rsidR="00A45881">
        <w:rPr>
          <w:rFonts w:ascii="Arial" w:eastAsiaTheme="minorEastAsia" w:hAnsi="Arial"/>
          <w:b/>
          <w:color w:val="000000"/>
          <w:sz w:val="18"/>
          <w:szCs w:val="18"/>
          <w:lang w:val="en-GB" w:eastAsia="ja-JP"/>
        </w:rPr>
        <w:t xml:space="preserve">  </w:t>
      </w:r>
      <w:r w:rsidR="001609AC">
        <w:rPr>
          <w:rFonts w:ascii="Arial" w:eastAsiaTheme="minorEastAsia" w:hAnsi="Arial"/>
          <w:color w:val="000000"/>
          <w:sz w:val="18"/>
          <w:szCs w:val="32"/>
          <w:lang w:val="en-GB" w:eastAsia="ja-JP"/>
        </w:rPr>
        <w:t>(</w:t>
      </w:r>
      <w:r w:rsidR="00A45881">
        <w:rPr>
          <w:rFonts w:ascii="Arial" w:eastAsiaTheme="minorEastAsia" w:hAnsi="Arial"/>
          <w:b/>
          <w:color w:val="000000"/>
          <w:sz w:val="18"/>
          <w:szCs w:val="18"/>
          <w:lang w:val="en-GB" w:eastAsia="ja-JP"/>
        </w:rPr>
        <w:t>B</w:t>
      </w:r>
      <w:r w:rsidR="001609AC">
        <w:rPr>
          <w:rFonts w:ascii="Arial" w:eastAsiaTheme="minorEastAsia" w:hAnsi="Arial"/>
          <w:color w:val="000000"/>
          <w:sz w:val="18"/>
          <w:szCs w:val="32"/>
          <w:lang w:val="en-GB" w:eastAsia="ja-JP"/>
        </w:rPr>
        <w:t>)</w:t>
      </w:r>
      <w:r w:rsidR="00A45881" w:rsidRPr="00471E32">
        <w:rPr>
          <w:rFonts w:ascii="Arial" w:eastAsiaTheme="minorEastAsia" w:hAnsi="Arial"/>
          <w:b/>
          <w:color w:val="000000"/>
          <w:sz w:val="18"/>
          <w:szCs w:val="18"/>
          <w:lang w:val="en-GB" w:eastAsia="ja-JP"/>
        </w:rPr>
        <w:t xml:space="preserve"> </w:t>
      </w:r>
      <w:r w:rsidR="00A45881" w:rsidRPr="00BE0FC8">
        <w:rPr>
          <w:rFonts w:ascii="Arial" w:eastAsiaTheme="minorEastAsia" w:hAnsi="Arial"/>
          <w:color w:val="000000"/>
          <w:sz w:val="18"/>
          <w:szCs w:val="18"/>
          <w:lang w:val="en-GB" w:eastAsia="ja-JP"/>
        </w:rPr>
        <w:t>T4 motion detection input circuits.</w:t>
      </w:r>
      <w:r w:rsidR="00A45881" w:rsidRPr="00471E32">
        <w:rPr>
          <w:rFonts w:ascii="Arial" w:eastAsiaTheme="minorEastAsia" w:hAnsi="Arial"/>
          <w:color w:val="000000"/>
          <w:sz w:val="18"/>
          <w:szCs w:val="18"/>
          <w:lang w:val="en-GB" w:eastAsia="ja-JP"/>
        </w:rPr>
        <w:t xml:space="preserve">  T4a and T4b </w:t>
      </w:r>
      <w:r w:rsidR="00A45881">
        <w:rPr>
          <w:rFonts w:ascii="Arial" w:eastAsiaTheme="minorEastAsia" w:hAnsi="Arial"/>
          <w:color w:val="000000"/>
          <w:sz w:val="18"/>
          <w:szCs w:val="18"/>
          <w:lang w:val="en-GB" w:eastAsia="ja-JP"/>
        </w:rPr>
        <w:t xml:space="preserve">are shown, with </w:t>
      </w:r>
      <w:r w:rsidR="00A45881" w:rsidRPr="00471E32">
        <w:rPr>
          <w:rFonts w:ascii="Arial" w:eastAsiaTheme="minorEastAsia" w:hAnsi="Arial"/>
          <w:color w:val="000000"/>
          <w:sz w:val="18"/>
          <w:szCs w:val="18"/>
          <w:lang w:val="en-GB" w:eastAsia="ja-JP"/>
        </w:rPr>
        <w:t>opposite direction preferences.  Each T4 extends its dendritic arbo</w:t>
      </w:r>
      <w:r w:rsidR="00A45881">
        <w:rPr>
          <w:rFonts w:ascii="Arial" w:eastAsiaTheme="minorEastAsia" w:hAnsi="Arial"/>
          <w:color w:val="000000"/>
          <w:sz w:val="18"/>
          <w:szCs w:val="18"/>
          <w:lang w:val="en-GB" w:eastAsia="ja-JP"/>
        </w:rPr>
        <w:t>u</w:t>
      </w:r>
      <w:r w:rsidR="00A45881" w:rsidRPr="00471E32">
        <w:rPr>
          <w:rFonts w:ascii="Arial" w:eastAsiaTheme="minorEastAsia" w:hAnsi="Arial"/>
          <w:color w:val="000000"/>
          <w:sz w:val="18"/>
          <w:szCs w:val="18"/>
          <w:lang w:val="en-GB" w:eastAsia="ja-JP"/>
        </w:rPr>
        <w:t>r across roughly three</w:t>
      </w:r>
      <w:r w:rsidR="00A45881">
        <w:rPr>
          <w:rFonts w:ascii="Arial" w:eastAsiaTheme="minorEastAsia" w:hAnsi="Arial"/>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 xml:space="preserve">columns (dotted lines </w:t>
      </w:r>
      <w:r w:rsidR="00A45881">
        <w:rPr>
          <w:rFonts w:ascii="Arial" w:eastAsiaTheme="minorEastAsia" w:hAnsi="Arial"/>
          <w:color w:val="000000"/>
          <w:sz w:val="18"/>
          <w:szCs w:val="18"/>
          <w:lang w:val="en-GB" w:eastAsia="ja-JP"/>
        </w:rPr>
        <w:t>at</w:t>
      </w:r>
      <w:r w:rsidR="00A45881" w:rsidRPr="00471E32">
        <w:rPr>
          <w:rFonts w:ascii="Arial" w:eastAsiaTheme="minorEastAsia" w:hAnsi="Arial"/>
          <w:color w:val="000000"/>
          <w:sz w:val="18"/>
          <w:szCs w:val="18"/>
          <w:lang w:val="en-GB" w:eastAsia="ja-JP"/>
        </w:rPr>
        <w:t xml:space="preserve"> column boundaries).  Synaptic inputs from Mi1 and Tm3 </w:t>
      </w:r>
      <w:r w:rsidR="00A45881">
        <w:rPr>
          <w:rFonts w:ascii="Arial" w:eastAsiaTheme="minorEastAsia" w:hAnsi="Arial"/>
          <w:color w:val="000000"/>
          <w:sz w:val="18"/>
          <w:szCs w:val="18"/>
          <w:lang w:val="en-GB" w:eastAsia="ja-JP"/>
        </w:rPr>
        <w:t>spread</w:t>
      </w:r>
      <w:r w:rsidR="00A45881" w:rsidRPr="00471E32">
        <w:rPr>
          <w:rFonts w:ascii="Arial" w:eastAsiaTheme="minorEastAsia" w:hAnsi="Arial"/>
          <w:color w:val="000000"/>
          <w:sz w:val="18"/>
          <w:szCs w:val="18"/>
          <w:lang w:val="en-GB" w:eastAsia="ja-JP"/>
        </w:rPr>
        <w:t xml:space="preserve"> along the shaft of T4 dendrites, whereas those from C3, CT1 and Mi4 are localized to T4’s den</w:t>
      </w:r>
      <w:r w:rsidR="00A45881">
        <w:rPr>
          <w:rFonts w:ascii="Arial" w:eastAsiaTheme="minorEastAsia" w:hAnsi="Arial"/>
          <w:color w:val="000000"/>
          <w:sz w:val="18"/>
          <w:szCs w:val="18"/>
          <w:lang w:val="en-GB" w:eastAsia="ja-JP"/>
        </w:rPr>
        <w:t>drite bases.  Mi9 is</w:t>
      </w:r>
      <w:r w:rsidR="00A45881" w:rsidRPr="00471E32">
        <w:rPr>
          <w:rFonts w:ascii="Arial" w:eastAsiaTheme="minorEastAsia" w:hAnsi="Arial"/>
          <w:color w:val="000000"/>
          <w:sz w:val="18"/>
          <w:szCs w:val="18"/>
          <w:lang w:val="en-GB" w:eastAsia="ja-JP"/>
        </w:rPr>
        <w:t xml:space="preserve"> located at the dendrite tips.  Putative neurotransmitter phenotypes </w:t>
      </w:r>
      <w:r w:rsidR="00CB1A6E">
        <w:rPr>
          <w:rFonts w:ascii="Arial" w:eastAsiaTheme="minorEastAsia" w:hAnsi="Arial"/>
          <w:color w:val="000000"/>
          <w:sz w:val="18"/>
          <w:szCs w:val="18"/>
          <w:lang w:val="en-GB" w:eastAsia="ja-JP"/>
        </w:rPr>
        <w:t>(</w:t>
      </w:r>
      <w:r w:rsidR="006969ED">
        <w:rPr>
          <w:rFonts w:ascii="Arial" w:eastAsiaTheme="minorEastAsia" w:hAnsi="Arial"/>
          <w:color w:val="000000"/>
          <w:sz w:val="18"/>
          <w:szCs w:val="18"/>
          <w:lang w:val="en-GB" w:eastAsia="ja-JP"/>
        </w:rPr>
        <w:t>see</w:t>
      </w:r>
      <w:r w:rsidR="00CB1A6E">
        <w:rPr>
          <w:rFonts w:ascii="Arial" w:eastAsiaTheme="minorEastAsia" w:hAnsi="Arial"/>
          <w:color w:val="000000"/>
          <w:sz w:val="18"/>
          <w:szCs w:val="18"/>
          <w:lang w:val="en-GB" w:eastAsia="ja-JP"/>
        </w:rPr>
        <w:t xml:space="preserve"> text and </w:t>
      </w:r>
      <w:r w:rsidR="00CB1A6E">
        <w:rPr>
          <w:rFonts w:ascii="Arial" w:eastAsiaTheme="minorEastAsia" w:hAnsi="Arial"/>
          <w:b/>
          <w:sz w:val="18"/>
          <w:szCs w:val="18"/>
          <w:lang w:val="en-GB" w:eastAsia="ja-JP"/>
        </w:rPr>
        <w:t>Figure 4 – Figure Supplement 1</w:t>
      </w:r>
      <w:r w:rsidR="00CB1A6E">
        <w:rPr>
          <w:rFonts w:ascii="Arial" w:eastAsiaTheme="minorEastAsia" w:hAnsi="Arial"/>
          <w:color w:val="000000"/>
          <w:sz w:val="18"/>
          <w:szCs w:val="18"/>
          <w:lang w:val="en-GB" w:eastAsia="ja-JP"/>
        </w:rPr>
        <w:t xml:space="preserve">) </w:t>
      </w:r>
      <w:r w:rsidR="00A45881" w:rsidRPr="00471E32">
        <w:rPr>
          <w:rFonts w:ascii="Arial" w:eastAsiaTheme="minorEastAsia" w:hAnsi="Arial"/>
          <w:color w:val="000000"/>
          <w:sz w:val="18"/>
          <w:szCs w:val="18"/>
          <w:lang w:val="en-GB" w:eastAsia="ja-JP"/>
        </w:rPr>
        <w:t>suggest that excitatory (+) and inhibitory (-) inputs onto T4’s dendrites are segregated.  These synaptic arrangements correspond not only to those predicted for a Hassenstein-Reichardt detector, as previously recognized, but also a Barlow-Levick-type detector (see text for details).  Note that Mi1 provides inputs to all the presynaptic cells as well as directly to T4</w:t>
      </w:r>
      <w:r w:rsidR="00A45881" w:rsidRPr="00471E32">
        <w:rPr>
          <w:rFonts w:ascii="Arial" w:eastAsiaTheme="minorEastAsia" w:hAnsi="Arial" w:hint="eastAsia"/>
          <w:color w:val="000000"/>
          <w:sz w:val="18"/>
          <w:szCs w:val="18"/>
          <w:lang w:val="en-GB" w:eastAsia="ja-JP"/>
        </w:rPr>
        <w:t xml:space="preserve"> cell</w:t>
      </w:r>
      <w:r w:rsidR="00A45881" w:rsidRPr="00471E32">
        <w:rPr>
          <w:rFonts w:ascii="Arial" w:eastAsiaTheme="minorEastAsia" w:hAnsi="Arial"/>
          <w:color w:val="000000"/>
          <w:sz w:val="18"/>
          <w:szCs w:val="18"/>
          <w:lang w:val="en-GB" w:eastAsia="ja-JP"/>
        </w:rPr>
        <w:t>s (black arrows</w:t>
      </w:r>
      <w:r w:rsidR="00A45881">
        <w:rPr>
          <w:rFonts w:ascii="Arial" w:eastAsiaTheme="minorEastAsia" w:hAnsi="Arial"/>
          <w:color w:val="000000"/>
          <w:sz w:val="18"/>
          <w:szCs w:val="18"/>
          <w:lang w:val="en-GB" w:eastAsia="ja-JP"/>
        </w:rPr>
        <w:t>, see also matrix in (</w:t>
      </w:r>
      <w:r w:rsidR="00A45881" w:rsidRPr="001609AC">
        <w:rPr>
          <w:rFonts w:ascii="Arial" w:eastAsiaTheme="minorEastAsia" w:hAnsi="Arial"/>
          <w:color w:val="000000"/>
          <w:sz w:val="18"/>
          <w:szCs w:val="18"/>
          <w:lang w:val="en-GB" w:eastAsia="ja-JP"/>
        </w:rPr>
        <w:t>A</w:t>
      </w:r>
      <w:r w:rsidR="00A45881" w:rsidRPr="0038153D">
        <w:rPr>
          <w:rFonts w:ascii="Arial" w:eastAsiaTheme="minorEastAsia" w:hAnsi="Arial"/>
          <w:color w:val="000000"/>
          <w:sz w:val="18"/>
          <w:szCs w:val="18"/>
          <w:lang w:val="en-GB" w:eastAsia="ja-JP"/>
        </w:rPr>
        <w:t>)</w:t>
      </w:r>
      <w:r w:rsidR="00A45881" w:rsidRPr="00471E32">
        <w:rPr>
          <w:rFonts w:ascii="Arial" w:eastAsiaTheme="minorEastAsia" w:hAnsi="Arial"/>
          <w:color w:val="000000"/>
          <w:sz w:val="18"/>
          <w:szCs w:val="18"/>
          <w:lang w:val="en-GB" w:eastAsia="ja-JP"/>
        </w:rPr>
        <w:t>).  Mi9’s synaptic polarity (+ or -) is tentative</w:t>
      </w:r>
      <w:r w:rsidR="00A45881" w:rsidRPr="00471E32">
        <w:rPr>
          <w:rFonts w:ascii="Arial" w:eastAsiaTheme="minorEastAsia" w:hAnsi="Arial"/>
          <w:color w:val="000000"/>
          <w:sz w:val="18"/>
          <w:szCs w:val="18"/>
          <w:lang w:eastAsia="ja-JP"/>
        </w:rPr>
        <w:t xml:space="preserve"> (half-filled circles).</w:t>
      </w:r>
    </w:p>
    <w:p w14:paraId="2FF0B902" w14:textId="77777777" w:rsidR="00D62A42" w:rsidRDefault="00D62A42" w:rsidP="00D62A42">
      <w:pPr>
        <w:tabs>
          <w:tab w:val="left" w:pos="900"/>
        </w:tabs>
        <w:autoSpaceDE w:val="0"/>
        <w:autoSpaceDN w:val="0"/>
        <w:adjustRightInd w:val="0"/>
        <w:spacing w:line="360" w:lineRule="auto"/>
        <w:rPr>
          <w:rFonts w:ascii="Arial" w:eastAsiaTheme="minorEastAsia" w:hAnsi="Arial"/>
          <w:sz w:val="18"/>
          <w:szCs w:val="18"/>
          <w:lang w:val="en-GB" w:eastAsia="ja-JP"/>
        </w:rPr>
      </w:pPr>
      <w:r>
        <w:rPr>
          <w:rFonts w:ascii="Arial" w:eastAsiaTheme="minorEastAsia" w:hAnsi="Arial"/>
          <w:sz w:val="18"/>
          <w:szCs w:val="18"/>
          <w:lang w:val="en-GB" w:eastAsia="ja-JP"/>
        </w:rPr>
        <w:t>The following figure supplements are available for Figure 4:</w:t>
      </w:r>
    </w:p>
    <w:p w14:paraId="40F64A1C" w14:textId="2AABB03C" w:rsidR="005A13BB" w:rsidRPr="00DD4A27" w:rsidRDefault="00FA0D10" w:rsidP="00DD4A27">
      <w:pPr>
        <w:tabs>
          <w:tab w:val="left" w:pos="900"/>
        </w:tabs>
        <w:autoSpaceDE w:val="0"/>
        <w:autoSpaceDN w:val="0"/>
        <w:adjustRightInd w:val="0"/>
        <w:spacing w:line="360" w:lineRule="auto"/>
        <w:rPr>
          <w:rFonts w:ascii="Arial" w:hAnsi="Arial"/>
          <w:sz w:val="18"/>
          <w:lang w:val="en-GB"/>
        </w:rPr>
      </w:pPr>
      <w:r>
        <w:rPr>
          <w:rFonts w:ascii="Arial" w:eastAsiaTheme="minorEastAsia" w:hAnsi="Arial"/>
          <w:b/>
          <w:sz w:val="18"/>
          <w:szCs w:val="18"/>
          <w:lang w:val="en-GB" w:eastAsia="ja-JP"/>
        </w:rPr>
        <w:t>Figure S</w:t>
      </w:r>
      <w:r w:rsidRPr="00645E3E">
        <w:rPr>
          <w:rFonts w:ascii="Arial" w:eastAsiaTheme="minorEastAsia" w:hAnsi="Arial"/>
          <w:b/>
          <w:sz w:val="18"/>
          <w:szCs w:val="18"/>
          <w:lang w:val="en-GB" w:eastAsia="ja-JP"/>
        </w:rPr>
        <w:t xml:space="preserve">upplement </w:t>
      </w:r>
      <w:proofErr w:type="gramStart"/>
      <w:r w:rsidRPr="00645E3E">
        <w:rPr>
          <w:rFonts w:ascii="Arial" w:eastAsiaTheme="minorEastAsia" w:hAnsi="Arial"/>
          <w:b/>
          <w:sz w:val="18"/>
          <w:szCs w:val="18"/>
          <w:lang w:val="en-GB" w:eastAsia="ja-JP"/>
        </w:rPr>
        <w:t>1</w:t>
      </w:r>
      <w:r>
        <w:rPr>
          <w:rFonts w:ascii="Arial" w:eastAsiaTheme="minorEastAsia" w:hAnsi="Arial"/>
          <w:sz w:val="18"/>
          <w:szCs w:val="18"/>
          <w:lang w:val="en-GB" w:eastAsia="ja-JP"/>
        </w:rPr>
        <w:t xml:space="preserve">  </w:t>
      </w:r>
      <w:r w:rsidRPr="00DD4A27">
        <w:rPr>
          <w:rFonts w:ascii="Arial" w:hAnsi="Arial"/>
          <w:sz w:val="18"/>
        </w:rPr>
        <w:t>Anti</w:t>
      </w:r>
      <w:proofErr w:type="gramEnd"/>
      <w:r w:rsidRPr="00DD4A27">
        <w:rPr>
          <w:rFonts w:ascii="Arial" w:hAnsi="Arial"/>
          <w:sz w:val="18"/>
        </w:rPr>
        <w:t>-</w:t>
      </w:r>
      <w:proofErr w:type="spellStart"/>
      <w:del w:id="286" w:author="Takemura, Shin-ya" w:date="2017-04-01T02:16:00Z">
        <w:r w:rsidR="00042833" w:rsidRPr="00DD22A5">
          <w:rPr>
            <w:rFonts w:ascii="Arial" w:eastAsiaTheme="minorEastAsia" w:hAnsi="Arial" w:cs="Arial"/>
            <w:color w:val="000000"/>
            <w:sz w:val="18"/>
            <w:szCs w:val="18"/>
            <w:lang w:eastAsia="ja-JP"/>
          </w:rPr>
          <w:delText xml:space="preserve">GAD1 </w:delText>
        </w:r>
      </w:del>
      <w:ins w:id="287" w:author="Takemura, Shin-ya" w:date="2017-04-01T02:16:00Z">
        <w:r w:rsidRPr="00E6129C">
          <w:rPr>
            <w:rFonts w:ascii="Arial" w:eastAsiaTheme="minorEastAsia" w:hAnsi="Arial" w:cs="Arial"/>
            <w:sz w:val="18"/>
            <w:lang w:eastAsia="ja-JP"/>
          </w:rPr>
          <w:t>VGlut</w:t>
        </w:r>
        <w:proofErr w:type="spellEnd"/>
        <w:r w:rsidRPr="00E6129C">
          <w:rPr>
            <w:rFonts w:ascii="Arial" w:eastAsiaTheme="minorEastAsia" w:hAnsi="Arial" w:cs="Arial"/>
            <w:b/>
            <w:bCs/>
            <w:sz w:val="18"/>
            <w:lang w:eastAsia="ja-JP"/>
          </w:rPr>
          <w:t xml:space="preserve">, </w:t>
        </w:r>
        <w:r w:rsidRPr="00E6129C">
          <w:rPr>
            <w:rFonts w:ascii="Arial" w:eastAsiaTheme="minorEastAsia" w:hAnsi="Arial" w:cs="Arial"/>
            <w:sz w:val="18"/>
            <w:lang w:eastAsia="ja-JP"/>
          </w:rPr>
          <w:t>anti-</w:t>
        </w:r>
        <w:proofErr w:type="spellStart"/>
        <w:r w:rsidRPr="00E6129C">
          <w:rPr>
            <w:rFonts w:ascii="Arial" w:eastAsiaTheme="minorEastAsia" w:hAnsi="Arial" w:cs="Arial"/>
            <w:sz w:val="18"/>
            <w:lang w:eastAsia="ja-JP"/>
          </w:rPr>
          <w:t>ChAT</w:t>
        </w:r>
        <w:proofErr w:type="spellEnd"/>
        <w:r w:rsidRPr="00E6129C">
          <w:rPr>
            <w:rFonts w:ascii="Arial" w:eastAsiaTheme="minorEastAsia" w:hAnsi="Arial" w:cs="Arial"/>
            <w:sz w:val="18"/>
            <w:lang w:eastAsia="ja-JP"/>
          </w:rPr>
          <w:t xml:space="preserve"> </w:t>
        </w:r>
      </w:ins>
      <w:r w:rsidRPr="00DD4A27">
        <w:rPr>
          <w:rFonts w:ascii="Arial" w:hAnsi="Arial"/>
          <w:sz w:val="18"/>
        </w:rPr>
        <w:t>and anti-</w:t>
      </w:r>
      <w:del w:id="288" w:author="Takemura, Shin-ya" w:date="2017-04-01T02:16:00Z">
        <w:r w:rsidR="00042833" w:rsidRPr="00DD22A5">
          <w:rPr>
            <w:rFonts w:ascii="Arial" w:eastAsiaTheme="minorEastAsia" w:hAnsi="Arial" w:cs="Arial"/>
            <w:color w:val="000000"/>
            <w:sz w:val="18"/>
            <w:szCs w:val="18"/>
            <w:lang w:eastAsia="ja-JP"/>
          </w:rPr>
          <w:delText>ChAT</w:delText>
        </w:r>
      </w:del>
      <w:ins w:id="289" w:author="Takemura, Shin-ya" w:date="2017-04-01T02:16:00Z">
        <w:r w:rsidRPr="00E6129C">
          <w:rPr>
            <w:rFonts w:ascii="Arial" w:eastAsiaTheme="minorEastAsia" w:hAnsi="Arial" w:cs="Arial"/>
            <w:sz w:val="18"/>
            <w:lang w:eastAsia="ja-JP"/>
          </w:rPr>
          <w:t>GAD1</w:t>
        </w:r>
      </w:ins>
      <w:r w:rsidRPr="00DD4A27">
        <w:rPr>
          <w:rFonts w:ascii="Arial" w:hAnsi="Arial"/>
          <w:sz w:val="18"/>
        </w:rPr>
        <w:t xml:space="preserve"> immunoreactivity of</w:t>
      </w:r>
      <w:del w:id="290" w:author="Takemura, Shin-ya" w:date="2017-04-01T02:16:00Z">
        <w:r w:rsidR="00042833" w:rsidRPr="00DD22A5">
          <w:rPr>
            <w:rFonts w:ascii="Arial" w:eastAsiaTheme="minorEastAsia" w:hAnsi="Arial" w:cs="Arial"/>
            <w:color w:val="000000"/>
            <w:sz w:val="18"/>
            <w:szCs w:val="18"/>
            <w:lang w:eastAsia="ja-JP"/>
          </w:rPr>
          <w:delText xml:space="preserve"> Mi1, Mi4, C3, TmY15 and CT1</w:delText>
        </w:r>
      </w:del>
      <w:ins w:id="291" w:author="Takemura, Shin-ya" w:date="2017-04-01T02:16:00Z">
        <w:r w:rsidRPr="00E6129C">
          <w:rPr>
            <w:rFonts w:ascii="Arial" w:eastAsiaTheme="minorEastAsia" w:hAnsi="Arial" w:cs="Arial"/>
            <w:sz w:val="18"/>
            <w:lang w:eastAsia="ja-JP"/>
          </w:rPr>
          <w:t> T4</w:t>
        </w:r>
        <w:r>
          <w:rPr>
            <w:rFonts w:ascii="Arial" w:eastAsiaTheme="minorEastAsia" w:hAnsi="Arial" w:cs="Arial"/>
            <w:sz w:val="18"/>
            <w:lang w:eastAsia="ja-JP"/>
          </w:rPr>
          <w:t>’s</w:t>
        </w:r>
        <w:r w:rsidRPr="00E6129C">
          <w:rPr>
            <w:rFonts w:ascii="Arial" w:eastAsiaTheme="minorEastAsia" w:hAnsi="Arial" w:cs="Arial"/>
            <w:sz w:val="18"/>
            <w:lang w:eastAsia="ja-JP"/>
          </w:rPr>
          <w:t xml:space="preserve"> input neurons</w:t>
        </w:r>
      </w:ins>
      <w:r w:rsidRPr="00DD4A27">
        <w:rPr>
          <w:rFonts w:ascii="Arial" w:hAnsi="Arial"/>
          <w:sz w:val="18"/>
          <w:lang w:val="en-GB"/>
        </w:rPr>
        <w:t>.</w:t>
      </w:r>
      <w:r w:rsidR="005A13BB">
        <w:rPr>
          <w:rFonts w:ascii="Arial" w:eastAsiaTheme="minorEastAsia" w:hAnsi="Arial"/>
          <w:b/>
          <w:sz w:val="18"/>
          <w:szCs w:val="18"/>
          <w:lang w:val="en-GB" w:eastAsia="ja-JP"/>
        </w:rPr>
        <w:br w:type="page"/>
      </w:r>
    </w:p>
    <w:p w14:paraId="4385D97B" w14:textId="77777777" w:rsidR="009B74EB" w:rsidRPr="00DD4A27" w:rsidRDefault="009B74EB" w:rsidP="009B74EB">
      <w:pPr>
        <w:spacing w:after="240" w:line="300" w:lineRule="auto"/>
        <w:jc w:val="center"/>
        <w:rPr>
          <w:rFonts w:ascii="Arial" w:hAnsi="Arial"/>
          <w:color w:val="000000"/>
        </w:rPr>
      </w:pPr>
    </w:p>
    <w:p w14:paraId="00F51E33" w14:textId="77777777" w:rsidR="009B74EB" w:rsidRPr="009B74EB" w:rsidRDefault="009B74EB" w:rsidP="009B74EB">
      <w:pPr>
        <w:spacing w:before="240" w:line="360" w:lineRule="auto"/>
        <w:rPr>
          <w:rFonts w:ascii="Arial" w:eastAsiaTheme="minorEastAsia" w:hAnsi="Arial" w:cs="Arial"/>
          <w:color w:val="000000"/>
          <w:sz w:val="18"/>
          <w:szCs w:val="32"/>
          <w:lang w:eastAsia="ja-JP"/>
        </w:rPr>
      </w:pPr>
      <w:r>
        <w:rPr>
          <w:rFonts w:ascii="Arial" w:eastAsiaTheme="minorEastAsia" w:hAnsi="Arial" w:cs="Arial"/>
          <w:b/>
          <w:color w:val="000000"/>
          <w:sz w:val="18"/>
          <w:szCs w:val="32"/>
          <w:lang w:eastAsia="ja-JP"/>
        </w:rPr>
        <w:t>Figure 2 – Figure Supplement 1</w:t>
      </w:r>
      <w:r>
        <w:rPr>
          <w:rFonts w:ascii="Arial" w:eastAsiaTheme="minorEastAsia" w:hAnsi="Arial" w:cs="Arial"/>
          <w:b/>
          <w:color w:val="000000"/>
          <w:sz w:val="18"/>
          <w:szCs w:val="32"/>
          <w:lang w:eastAsia="ja-JP"/>
        </w:rPr>
        <w:tab/>
      </w:r>
      <w:r w:rsidRPr="000F6267">
        <w:rPr>
          <w:rFonts w:ascii="Arial" w:eastAsiaTheme="minorEastAsia" w:hAnsi="Arial" w:cs="Arial"/>
          <w:color w:val="000000"/>
          <w:sz w:val="18"/>
          <w:szCs w:val="32"/>
          <w:lang w:eastAsia="ja-JP"/>
        </w:rPr>
        <w:t>Additional TmY15 and CT1 anatomy.</w:t>
      </w:r>
      <w:r>
        <w:rPr>
          <w:rFonts w:ascii="Arial" w:eastAsiaTheme="minorEastAsia" w:hAnsi="Arial" w:cs="Arial"/>
          <w:b/>
          <w:color w:val="000000"/>
          <w:sz w:val="18"/>
          <w:szCs w:val="32"/>
          <w:lang w:eastAsia="ja-JP"/>
        </w:rPr>
        <w:t xml:space="preserve"> </w:t>
      </w:r>
      <w:r w:rsidR="00C05B6E">
        <w:rPr>
          <w:rFonts w:ascii="Arial" w:eastAsiaTheme="minorEastAsia" w:hAnsi="Arial" w:cs="Arial"/>
          <w:b/>
          <w:color w:val="000000"/>
          <w:sz w:val="18"/>
          <w:szCs w:val="32"/>
          <w:lang w:eastAsia="ja-JP"/>
        </w:rPr>
        <w:t xml:space="preserve"> </w:t>
      </w:r>
      <w:r w:rsidR="00C05B6E">
        <w:rPr>
          <w:rFonts w:ascii="Arial" w:eastAsiaTheme="minorEastAsia" w:hAnsi="Arial"/>
          <w:color w:val="000000"/>
          <w:sz w:val="18"/>
          <w:szCs w:val="32"/>
          <w:lang w:val="en-GB" w:eastAsia="ja-JP"/>
        </w:rPr>
        <w:t>(</w:t>
      </w:r>
      <w:r w:rsidR="00C05B6E">
        <w:rPr>
          <w:rFonts w:ascii="Arial" w:eastAsiaTheme="minorEastAsia" w:hAnsi="Arial" w:cs="Arial"/>
          <w:b/>
          <w:color w:val="000000"/>
          <w:sz w:val="18"/>
          <w:szCs w:val="32"/>
          <w:lang w:eastAsia="ja-JP"/>
        </w:rPr>
        <w:t>A</w:t>
      </w:r>
      <w:r w:rsidR="00C05B6E">
        <w:rPr>
          <w:rFonts w:ascii="Arial" w:eastAsiaTheme="minorEastAsia" w:hAnsi="Arial"/>
          <w:color w:val="000000"/>
          <w:sz w:val="18"/>
          <w:szCs w:val="32"/>
          <w:lang w:val="en-GB" w:eastAsia="ja-JP"/>
        </w:rPr>
        <w:t>)</w:t>
      </w:r>
      <w:r w:rsidRPr="009B74EB">
        <w:rPr>
          <w:rFonts w:ascii="Arial" w:eastAsiaTheme="minorEastAsia" w:hAnsi="Arial" w:cs="Arial"/>
          <w:color w:val="000000"/>
          <w:sz w:val="18"/>
          <w:szCs w:val="32"/>
          <w:lang w:eastAsia="ja-JP"/>
        </w:rPr>
        <w:t xml:space="preserve"> TmY15 neurons have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in the medulla, lobula and lobula plate </w:t>
      </w:r>
      <w:proofErr w:type="spellStart"/>
      <w:r w:rsidRPr="009B74EB">
        <w:rPr>
          <w:rFonts w:ascii="Arial" w:eastAsiaTheme="minorEastAsia" w:hAnsi="Arial" w:cs="Arial"/>
          <w:color w:val="000000"/>
          <w:sz w:val="18"/>
          <w:szCs w:val="32"/>
          <w:lang w:eastAsia="ja-JP"/>
        </w:rPr>
        <w:t>neuropiles</w:t>
      </w:r>
      <w:proofErr w:type="spellEnd"/>
      <w:r w:rsidRPr="009B74EB">
        <w:rPr>
          <w:rFonts w:ascii="Arial" w:eastAsiaTheme="minorEastAsia" w:hAnsi="Arial" w:cs="Arial"/>
          <w:color w:val="000000"/>
          <w:sz w:val="18"/>
          <w:szCs w:val="32"/>
          <w:lang w:eastAsia="ja-JP"/>
        </w:rPr>
        <w:t xml:space="preserve">.  In the lobula, the presence of some TmY15 branches in the distalmost layer is compatible with TmY15 being a synaptic partner of OFF-pathway T5 neurons.  </w:t>
      </w:r>
      <w:r w:rsidR="00C05B6E">
        <w:rPr>
          <w:rFonts w:ascii="Arial" w:eastAsiaTheme="minorEastAsia" w:hAnsi="Arial" w:cs="Arial"/>
          <w:color w:val="000000"/>
          <w:sz w:val="18"/>
          <w:szCs w:val="32"/>
          <w:lang w:eastAsia="ja-JP"/>
        </w:rPr>
        <w:t>(</w:t>
      </w:r>
      <w:r w:rsidR="00C05B6E">
        <w:rPr>
          <w:rFonts w:ascii="Arial" w:eastAsiaTheme="minorEastAsia" w:hAnsi="Arial" w:cs="Arial"/>
          <w:b/>
          <w:color w:val="000000"/>
          <w:sz w:val="18"/>
          <w:szCs w:val="32"/>
          <w:lang w:eastAsia="ja-JP"/>
        </w:rPr>
        <w:t>B</w:t>
      </w:r>
      <w:r w:rsidR="00C05B6E">
        <w:rPr>
          <w:rFonts w:ascii="Arial" w:eastAsiaTheme="minorEastAsia" w:hAnsi="Arial"/>
          <w:color w:val="000000"/>
          <w:sz w:val="18"/>
          <w:szCs w:val="32"/>
          <w:lang w:val="en-GB" w:eastAsia="ja-JP"/>
        </w:rPr>
        <w:t>)</w:t>
      </w:r>
      <w:r w:rsidRPr="009B74EB">
        <w:rPr>
          <w:rFonts w:ascii="Arial" w:eastAsiaTheme="minorEastAsia" w:hAnsi="Arial" w:cs="Arial"/>
          <w:color w:val="000000"/>
          <w:sz w:val="18"/>
          <w:szCs w:val="32"/>
          <w:lang w:eastAsia="ja-JP"/>
        </w:rPr>
        <w:t xml:space="preserve"> Plan view of TmY15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in the inner medulla (in and near stratum M10).  Column structure of the medulla is apparent in the anti-</w:t>
      </w:r>
      <w:proofErr w:type="spellStart"/>
      <w:r w:rsidRPr="009B74EB">
        <w:rPr>
          <w:rFonts w:ascii="Arial" w:eastAsiaTheme="minorEastAsia" w:hAnsi="Arial" w:cs="Arial"/>
          <w:color w:val="000000"/>
          <w:sz w:val="18"/>
          <w:szCs w:val="32"/>
          <w:lang w:eastAsia="ja-JP"/>
        </w:rPr>
        <w:t>Brp</w:t>
      </w:r>
      <w:proofErr w:type="spellEnd"/>
      <w:r w:rsidRPr="009B74EB">
        <w:rPr>
          <w:rFonts w:ascii="Arial" w:eastAsiaTheme="minorEastAsia" w:hAnsi="Arial" w:cs="Arial"/>
          <w:color w:val="000000"/>
          <w:sz w:val="18"/>
          <w:szCs w:val="32"/>
          <w:lang w:eastAsia="ja-JP"/>
        </w:rPr>
        <w:t xml:space="preserve"> pattern.  The approximate outline of one column is indicated (dotted circle).  </w:t>
      </w:r>
      <w:r w:rsidR="00C05B6E">
        <w:rPr>
          <w:rFonts w:ascii="Arial" w:eastAsiaTheme="minorEastAsia" w:hAnsi="Arial" w:cs="Arial"/>
          <w:color w:val="000000"/>
          <w:sz w:val="18"/>
          <w:szCs w:val="32"/>
          <w:lang w:eastAsia="ja-JP"/>
        </w:rPr>
        <w:t>(</w:t>
      </w:r>
      <w:r w:rsidR="00C05B6E">
        <w:rPr>
          <w:rFonts w:ascii="Arial" w:eastAsiaTheme="minorEastAsia" w:hAnsi="Arial" w:cs="Arial"/>
          <w:b/>
          <w:color w:val="000000"/>
          <w:sz w:val="18"/>
          <w:szCs w:val="32"/>
          <w:lang w:eastAsia="ja-JP"/>
        </w:rPr>
        <w:t>C</w:t>
      </w:r>
      <w:r w:rsidR="00C05B6E">
        <w:rPr>
          <w:rFonts w:ascii="Arial" w:eastAsiaTheme="minorEastAsia" w:hAnsi="Arial"/>
          <w:color w:val="000000"/>
          <w:sz w:val="18"/>
          <w:szCs w:val="32"/>
          <w:lang w:val="en-GB" w:eastAsia="ja-JP"/>
        </w:rPr>
        <w:t>)</w:t>
      </w:r>
      <w:r w:rsidRPr="009B74EB">
        <w:rPr>
          <w:rFonts w:ascii="Arial" w:eastAsiaTheme="minorEastAsia" w:hAnsi="Arial" w:cs="Arial"/>
          <w:color w:val="000000"/>
          <w:sz w:val="18"/>
          <w:szCs w:val="32"/>
          <w:lang w:eastAsia="ja-JP"/>
        </w:rPr>
        <w:t xml:space="preserve"> Projection pattern of the two CT1 cells in an entire fly’s brain.  Each cell has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in the medulla (stratum M10) and lobula (stratum Lo1).  The cell bodies are located near the midline in the anterior central brain close to the antennal lobes; each cell projects to the contralateral optic lobe.  </w:t>
      </w:r>
      <w:r w:rsidR="00C05B6E">
        <w:rPr>
          <w:rFonts w:ascii="Arial" w:eastAsiaTheme="minorEastAsia" w:hAnsi="Arial" w:cs="Arial"/>
          <w:color w:val="000000"/>
          <w:sz w:val="18"/>
          <w:szCs w:val="32"/>
          <w:lang w:eastAsia="ja-JP"/>
        </w:rPr>
        <w:t>(</w:t>
      </w:r>
      <w:r w:rsidR="00C05B6E">
        <w:rPr>
          <w:rFonts w:ascii="Arial" w:eastAsiaTheme="minorEastAsia" w:hAnsi="Arial" w:cs="Arial"/>
          <w:b/>
          <w:color w:val="000000"/>
          <w:sz w:val="18"/>
          <w:szCs w:val="32"/>
          <w:lang w:eastAsia="ja-JP"/>
        </w:rPr>
        <w:t>D</w:t>
      </w:r>
      <w:r w:rsidR="00C05B6E">
        <w:rPr>
          <w:rFonts w:ascii="Arial" w:eastAsiaTheme="minorEastAsia" w:hAnsi="Arial"/>
          <w:color w:val="000000"/>
          <w:sz w:val="18"/>
          <w:szCs w:val="32"/>
          <w:lang w:val="en-GB" w:eastAsia="ja-JP"/>
        </w:rPr>
        <w:t>)</w:t>
      </w:r>
      <w:r w:rsidRPr="009B74EB">
        <w:rPr>
          <w:rFonts w:ascii="Arial" w:eastAsiaTheme="minorEastAsia" w:hAnsi="Arial" w:cs="Arial"/>
          <w:color w:val="000000"/>
          <w:sz w:val="18"/>
          <w:szCs w:val="32"/>
          <w:lang w:eastAsia="ja-JP"/>
        </w:rPr>
        <w:t xml:space="preserve"> Image of an MCFO labeled single CT1 cell.  Note the highly regular column pattern of the cells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w:t>
      </w:r>
      <w:r w:rsidR="00C05B6E">
        <w:rPr>
          <w:rFonts w:ascii="Arial" w:eastAsiaTheme="minorEastAsia" w:hAnsi="Arial" w:cs="Arial"/>
          <w:color w:val="000000"/>
          <w:sz w:val="18"/>
          <w:szCs w:val="32"/>
          <w:lang w:eastAsia="ja-JP"/>
        </w:rPr>
        <w:t>(</w:t>
      </w:r>
      <w:r w:rsidR="00C05B6E">
        <w:rPr>
          <w:rFonts w:ascii="Arial" w:eastAsiaTheme="minorEastAsia" w:hAnsi="Arial" w:cs="Arial"/>
          <w:b/>
          <w:color w:val="000000"/>
          <w:sz w:val="18"/>
          <w:szCs w:val="32"/>
          <w:lang w:eastAsia="ja-JP"/>
        </w:rPr>
        <w:t>E</w:t>
      </w:r>
      <w:r w:rsidR="00C05B6E">
        <w:rPr>
          <w:rFonts w:ascii="Arial" w:eastAsiaTheme="minorEastAsia" w:hAnsi="Arial"/>
          <w:color w:val="000000"/>
          <w:sz w:val="18"/>
          <w:szCs w:val="32"/>
          <w:lang w:val="en-GB" w:eastAsia="ja-JP"/>
        </w:rPr>
        <w:t>)</w:t>
      </w:r>
      <w:r w:rsidRPr="009B74EB">
        <w:rPr>
          <w:rFonts w:ascii="Arial" w:eastAsiaTheme="minorEastAsia" w:hAnsi="Arial" w:cs="Arial"/>
          <w:color w:val="000000"/>
          <w:sz w:val="18"/>
          <w:szCs w:val="32"/>
          <w:lang w:eastAsia="ja-JP"/>
        </w:rPr>
        <w:t xml:space="preserve"> CT1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in a plan view of lobula layer Lo1.  The regular columnar structure of CT1 in this layer (which contains T5 dendrites) is highly similar to its medulla </w:t>
      </w:r>
      <w:proofErr w:type="spellStart"/>
      <w:r w:rsidRPr="009B74EB">
        <w:rPr>
          <w:rFonts w:ascii="Arial" w:eastAsiaTheme="minorEastAsia" w:hAnsi="Arial" w:cs="Arial"/>
          <w:color w:val="000000"/>
          <w:sz w:val="18"/>
          <w:szCs w:val="32"/>
          <w:lang w:eastAsia="ja-JP"/>
        </w:rPr>
        <w:t>arbours</w:t>
      </w:r>
      <w:proofErr w:type="spellEnd"/>
      <w:r w:rsidRPr="009B74EB">
        <w:rPr>
          <w:rFonts w:ascii="Arial" w:eastAsiaTheme="minorEastAsia" w:hAnsi="Arial" w:cs="Arial"/>
          <w:color w:val="000000"/>
          <w:sz w:val="18"/>
          <w:szCs w:val="32"/>
          <w:lang w:eastAsia="ja-JP"/>
        </w:rPr>
        <w:t xml:space="preserve"> (which synapse with T4 dendrites).  Scale bars, 20 µm (A), 10 µm (B, E), and 50 µm (C, D).</w:t>
      </w:r>
    </w:p>
    <w:p w14:paraId="56944E30" w14:textId="77777777" w:rsidR="000F6267" w:rsidRDefault="000F6267" w:rsidP="000F6267">
      <w:pPr>
        <w:tabs>
          <w:tab w:val="left" w:pos="900"/>
        </w:tabs>
        <w:autoSpaceDE w:val="0"/>
        <w:autoSpaceDN w:val="0"/>
        <w:adjustRightInd w:val="0"/>
        <w:spacing w:line="360" w:lineRule="auto"/>
        <w:rPr>
          <w:rFonts w:ascii="Arial" w:eastAsiaTheme="minorEastAsia" w:hAnsi="Arial"/>
          <w:b/>
          <w:color w:val="000000"/>
          <w:sz w:val="18"/>
          <w:szCs w:val="18"/>
          <w:lang w:eastAsia="ja-JP"/>
        </w:rPr>
      </w:pPr>
    </w:p>
    <w:p w14:paraId="1288621B" w14:textId="77777777" w:rsidR="003E1CE7" w:rsidRDefault="003E1CE7" w:rsidP="000F6267">
      <w:pPr>
        <w:tabs>
          <w:tab w:val="left" w:pos="900"/>
        </w:tabs>
        <w:autoSpaceDE w:val="0"/>
        <w:autoSpaceDN w:val="0"/>
        <w:adjustRightInd w:val="0"/>
        <w:spacing w:line="360" w:lineRule="auto"/>
        <w:rPr>
          <w:ins w:id="292" w:author="Takemura, Shin-ya" w:date="2017-04-01T02:16:00Z"/>
          <w:rFonts w:ascii="Arial" w:eastAsiaTheme="minorEastAsia" w:hAnsi="Arial"/>
          <w:b/>
          <w:color w:val="000000"/>
          <w:sz w:val="18"/>
          <w:szCs w:val="18"/>
          <w:lang w:eastAsia="ja-JP"/>
        </w:rPr>
      </w:pPr>
    </w:p>
    <w:p w14:paraId="15285C82" w14:textId="1794BFB2" w:rsidR="000F6267" w:rsidRPr="00751F7B" w:rsidRDefault="000F6267" w:rsidP="000F6267">
      <w:pPr>
        <w:tabs>
          <w:tab w:val="left" w:pos="900"/>
        </w:tabs>
        <w:autoSpaceDE w:val="0"/>
        <w:autoSpaceDN w:val="0"/>
        <w:adjustRightInd w:val="0"/>
        <w:spacing w:line="360" w:lineRule="auto"/>
        <w:rPr>
          <w:rFonts w:ascii="Arial" w:eastAsiaTheme="minorEastAsia" w:hAnsi="Arial"/>
          <w:b/>
          <w:color w:val="000000"/>
          <w:sz w:val="18"/>
          <w:szCs w:val="18"/>
          <w:lang w:eastAsia="ja-JP"/>
        </w:rPr>
      </w:pPr>
      <w:r>
        <w:rPr>
          <w:rFonts w:ascii="Arial" w:eastAsiaTheme="minorEastAsia" w:hAnsi="Arial"/>
          <w:b/>
          <w:color w:val="000000"/>
          <w:sz w:val="18"/>
          <w:szCs w:val="18"/>
          <w:lang w:val="en-GB" w:eastAsia="ja-JP"/>
        </w:rPr>
        <w:t>Figure 3 – Figure Supplement</w:t>
      </w:r>
      <w:r w:rsidRPr="00471E32">
        <w:rPr>
          <w:rFonts w:ascii="Arial" w:eastAsiaTheme="minorEastAsia" w:hAnsi="Arial"/>
          <w:b/>
          <w:color w:val="000000"/>
          <w:sz w:val="18"/>
          <w:szCs w:val="18"/>
          <w:lang w:val="en-GB" w:eastAsia="ja-JP"/>
        </w:rPr>
        <w:t xml:space="preserve"> </w:t>
      </w:r>
      <w:r>
        <w:rPr>
          <w:rFonts w:ascii="Arial" w:eastAsiaTheme="minorEastAsia" w:hAnsi="Arial"/>
          <w:b/>
          <w:color w:val="000000"/>
          <w:sz w:val="18"/>
          <w:szCs w:val="18"/>
          <w:lang w:val="en-GB" w:eastAsia="ja-JP"/>
        </w:rPr>
        <w:t>1</w:t>
      </w:r>
      <w:r>
        <w:rPr>
          <w:rFonts w:ascii="Arial" w:eastAsiaTheme="minorEastAsia" w:hAnsi="Arial"/>
          <w:b/>
          <w:color w:val="000000"/>
          <w:sz w:val="18"/>
          <w:szCs w:val="18"/>
          <w:lang w:eastAsia="ja-JP"/>
        </w:rPr>
        <w:tab/>
      </w:r>
      <w:ins w:id="293" w:author="Takemura, Shin-ya" w:date="2017-04-01T02:16:00Z">
        <w:r w:rsidR="00F37188">
          <w:rPr>
            <w:rFonts w:ascii="Arial" w:eastAsiaTheme="minorEastAsia" w:hAnsi="Arial"/>
            <w:sz w:val="18"/>
            <w:szCs w:val="18"/>
            <w:lang w:val="en-GB" w:eastAsia="ja-JP"/>
          </w:rPr>
          <w:t>Total counts of synaptic connections between the input neurons and T4 subtypes.</w:t>
        </w:r>
        <w:r w:rsidR="00F37188">
          <w:rPr>
            <w:rFonts w:ascii="Arial" w:eastAsiaTheme="minorEastAsia" w:hAnsi="Arial"/>
            <w:color w:val="000000"/>
            <w:sz w:val="18"/>
            <w:szCs w:val="18"/>
            <w:lang w:val="en-GB" w:eastAsia="ja-JP"/>
          </w:rPr>
          <w:t xml:space="preserve">   </w:t>
        </w:r>
        <w:r w:rsidR="006E318E">
          <w:rPr>
            <w:rFonts w:ascii="Arial" w:eastAsiaTheme="minorEastAsia" w:hAnsi="Arial"/>
            <w:color w:val="000000"/>
            <w:sz w:val="18"/>
            <w:szCs w:val="18"/>
            <w:lang w:val="en-GB" w:eastAsia="ja-JP"/>
          </w:rPr>
          <w:t>(</w:t>
        </w:r>
        <w:r w:rsidR="006E318E">
          <w:rPr>
            <w:rFonts w:ascii="Arial" w:eastAsiaTheme="minorEastAsia" w:hAnsi="Arial"/>
            <w:b/>
            <w:color w:val="000000"/>
            <w:sz w:val="18"/>
            <w:szCs w:val="18"/>
            <w:lang w:val="en-GB" w:eastAsia="ja-JP"/>
          </w:rPr>
          <w:t>A</w:t>
        </w:r>
        <w:r w:rsidR="006E318E">
          <w:rPr>
            <w:rFonts w:ascii="Arial" w:eastAsiaTheme="minorEastAsia" w:hAnsi="Arial"/>
            <w:color w:val="000000"/>
            <w:sz w:val="18"/>
            <w:szCs w:val="32"/>
            <w:lang w:val="en-GB" w:eastAsia="ja-JP"/>
          </w:rPr>
          <w:t>)</w:t>
        </w:r>
        <w:r w:rsidR="006E318E" w:rsidRPr="00471E32">
          <w:rPr>
            <w:rFonts w:ascii="Arial" w:eastAsiaTheme="minorEastAsia" w:hAnsi="Arial" w:hint="eastAsia"/>
            <w:color w:val="000000"/>
            <w:sz w:val="18"/>
            <w:szCs w:val="18"/>
            <w:lang w:val="en-GB" w:eastAsia="ja-JP"/>
          </w:rPr>
          <w:t xml:space="preserve"> </w:t>
        </w:r>
        <w:r w:rsidR="006E318E">
          <w:rPr>
            <w:rFonts w:ascii="Arial" w:eastAsiaTheme="minorEastAsia" w:hAnsi="Arial"/>
            <w:color w:val="000000"/>
            <w:sz w:val="18"/>
            <w:szCs w:val="18"/>
            <w:lang w:val="en-GB" w:eastAsia="ja-JP"/>
          </w:rPr>
          <w:t>Fraction</w:t>
        </w:r>
        <w:r w:rsidR="006E318E" w:rsidRPr="00471E32">
          <w:rPr>
            <w:rFonts w:ascii="Arial" w:eastAsiaTheme="minorEastAsia" w:hAnsi="Arial"/>
            <w:color w:val="000000"/>
            <w:sz w:val="18"/>
            <w:szCs w:val="18"/>
            <w:lang w:val="en-GB" w:eastAsia="ja-JP"/>
          </w:rPr>
          <w:t xml:space="preserve"> of </w:t>
        </w:r>
        <w:r w:rsidR="006E318E">
          <w:rPr>
            <w:rFonts w:ascii="Arial" w:eastAsiaTheme="minorEastAsia" w:hAnsi="Arial"/>
            <w:color w:val="000000"/>
            <w:sz w:val="18"/>
            <w:szCs w:val="18"/>
            <w:lang w:val="en-GB" w:eastAsia="ja-JP"/>
          </w:rPr>
          <w:t xml:space="preserve">the total </w:t>
        </w:r>
        <w:r w:rsidR="006E318E" w:rsidRPr="00471E32">
          <w:rPr>
            <w:rFonts w:ascii="Arial" w:eastAsiaTheme="minorEastAsia" w:hAnsi="Arial"/>
            <w:color w:val="000000"/>
            <w:sz w:val="18"/>
            <w:szCs w:val="18"/>
            <w:lang w:val="en-GB" w:eastAsia="ja-JP"/>
          </w:rPr>
          <w:t>synaptic</w:t>
        </w:r>
        <w:r w:rsidR="006E318E" w:rsidRPr="00471E32">
          <w:rPr>
            <w:rFonts w:ascii="Arial" w:eastAsiaTheme="minorEastAsia" w:hAnsi="Arial" w:hint="eastAsia"/>
            <w:color w:val="000000"/>
            <w:sz w:val="18"/>
            <w:szCs w:val="18"/>
            <w:lang w:val="en-GB" w:eastAsia="ja-JP"/>
          </w:rPr>
          <w:t xml:space="preserve"> connections for </w:t>
        </w:r>
        <w:r w:rsidR="006E318E">
          <w:rPr>
            <w:rFonts w:ascii="Arial" w:eastAsiaTheme="minorEastAsia" w:hAnsi="Arial"/>
            <w:color w:val="000000"/>
            <w:sz w:val="18"/>
            <w:szCs w:val="18"/>
            <w:lang w:val="en-GB" w:eastAsia="ja-JP"/>
          </w:rPr>
          <w:t xml:space="preserve">eight </w:t>
        </w:r>
        <w:r w:rsidR="006E318E" w:rsidRPr="00471E32">
          <w:rPr>
            <w:rFonts w:ascii="Arial" w:eastAsiaTheme="minorEastAsia" w:hAnsi="Arial" w:hint="eastAsia"/>
            <w:color w:val="000000"/>
            <w:sz w:val="18"/>
            <w:szCs w:val="18"/>
            <w:lang w:val="en-GB" w:eastAsia="ja-JP"/>
          </w:rPr>
          <w:t>cell types presynaptic to T4s</w:t>
        </w:r>
        <w:r w:rsidR="006E318E" w:rsidRPr="00471E32">
          <w:rPr>
            <w:rFonts w:ascii="Arial" w:eastAsiaTheme="minorEastAsia" w:hAnsi="Arial"/>
            <w:color w:val="000000"/>
            <w:sz w:val="18"/>
            <w:szCs w:val="18"/>
            <w:lang w:val="en-GB" w:eastAsia="ja-JP"/>
          </w:rPr>
          <w:t>.</w:t>
        </w:r>
      </w:ins>
      <w:r w:rsidR="006E318E" w:rsidRPr="00471E32">
        <w:rPr>
          <w:rFonts w:ascii="Arial" w:eastAsiaTheme="minorEastAsia" w:hAnsi="Arial"/>
          <w:color w:val="000000"/>
          <w:sz w:val="18"/>
          <w:szCs w:val="18"/>
          <w:lang w:val="en-GB" w:eastAsia="ja-JP"/>
        </w:rPr>
        <w:t xml:space="preserve">  N</w:t>
      </w:r>
      <w:r w:rsidR="006E318E" w:rsidRPr="00471E32">
        <w:rPr>
          <w:rFonts w:ascii="Arial" w:eastAsiaTheme="minorEastAsia" w:hAnsi="Arial" w:hint="eastAsia"/>
          <w:color w:val="000000"/>
          <w:sz w:val="18"/>
          <w:szCs w:val="18"/>
          <w:lang w:val="en-GB" w:eastAsia="ja-JP"/>
        </w:rPr>
        <w:t xml:space="preserve">umbers in </w:t>
      </w:r>
      <w:r w:rsidR="006E318E" w:rsidRPr="00471E32">
        <w:rPr>
          <w:rFonts w:ascii="Arial" w:eastAsiaTheme="minorEastAsia" w:hAnsi="Arial"/>
          <w:color w:val="000000"/>
          <w:sz w:val="18"/>
          <w:szCs w:val="18"/>
          <w:lang w:val="en-GB" w:eastAsia="ja-JP"/>
        </w:rPr>
        <w:t>parentheses</w:t>
      </w:r>
      <w:r w:rsidR="006E318E" w:rsidRPr="00471E32">
        <w:rPr>
          <w:rFonts w:ascii="Arial" w:eastAsiaTheme="minorEastAsia" w:hAnsi="Arial" w:hint="eastAsia"/>
          <w:color w:val="000000"/>
          <w:sz w:val="18"/>
          <w:szCs w:val="18"/>
          <w:lang w:val="en-GB" w:eastAsia="ja-JP"/>
        </w:rPr>
        <w:t xml:space="preserve"> </w:t>
      </w:r>
      <w:r w:rsidR="006E318E" w:rsidRPr="00471E32">
        <w:rPr>
          <w:rFonts w:ascii="Arial" w:eastAsiaTheme="minorEastAsia" w:hAnsi="Arial"/>
          <w:color w:val="000000"/>
          <w:sz w:val="18"/>
          <w:szCs w:val="18"/>
          <w:lang w:val="en-GB" w:eastAsia="ja-JP"/>
        </w:rPr>
        <w:t xml:space="preserve">(key, upper right) </w:t>
      </w:r>
      <w:r w:rsidR="006E318E">
        <w:rPr>
          <w:rFonts w:ascii="Arial" w:eastAsiaTheme="minorEastAsia" w:hAnsi="Arial" w:hint="eastAsia"/>
          <w:color w:val="000000"/>
          <w:sz w:val="18"/>
          <w:szCs w:val="18"/>
          <w:lang w:val="en-GB" w:eastAsia="ja-JP"/>
        </w:rPr>
        <w:t>are</w:t>
      </w:r>
      <w:r w:rsidR="006E318E" w:rsidRPr="00471E32">
        <w:rPr>
          <w:rFonts w:ascii="Arial" w:eastAsiaTheme="minorEastAsia" w:hAnsi="Arial" w:hint="eastAsia"/>
          <w:color w:val="000000"/>
          <w:sz w:val="18"/>
          <w:szCs w:val="18"/>
          <w:lang w:val="en-GB" w:eastAsia="ja-JP"/>
        </w:rPr>
        <w:t xml:space="preserve"> the </w:t>
      </w:r>
      <w:r w:rsidR="006E318E">
        <w:rPr>
          <w:rFonts w:ascii="Arial" w:eastAsiaTheme="minorEastAsia" w:hAnsi="Arial" w:hint="eastAsia"/>
          <w:color w:val="000000"/>
          <w:sz w:val="18"/>
          <w:szCs w:val="18"/>
          <w:lang w:val="en-GB" w:eastAsia="ja-JP"/>
        </w:rPr>
        <w:t>gross</w:t>
      </w:r>
      <w:r w:rsidR="006E318E" w:rsidRPr="00471E32">
        <w:rPr>
          <w:rFonts w:ascii="Arial" w:eastAsiaTheme="minorEastAsia" w:hAnsi="Arial" w:hint="eastAsia"/>
          <w:color w:val="000000"/>
          <w:sz w:val="18"/>
          <w:szCs w:val="18"/>
          <w:lang w:val="en-GB" w:eastAsia="ja-JP"/>
        </w:rPr>
        <w:t xml:space="preserve"> </w:t>
      </w:r>
      <w:r w:rsidR="006E318E" w:rsidRPr="00471E32">
        <w:rPr>
          <w:rFonts w:ascii="Arial" w:eastAsiaTheme="minorEastAsia" w:hAnsi="Arial"/>
          <w:color w:val="000000"/>
          <w:sz w:val="18"/>
          <w:szCs w:val="18"/>
          <w:lang w:val="en-GB" w:eastAsia="ja-JP"/>
        </w:rPr>
        <w:t>synaptic input counts</w:t>
      </w:r>
      <w:r w:rsidR="006E318E" w:rsidRPr="00471E32">
        <w:rPr>
          <w:rFonts w:ascii="Arial" w:eastAsiaTheme="minorEastAsia" w:hAnsi="Arial" w:hint="eastAsia"/>
          <w:color w:val="000000"/>
          <w:sz w:val="18"/>
          <w:szCs w:val="18"/>
          <w:lang w:val="en-GB" w:eastAsia="ja-JP"/>
        </w:rPr>
        <w:t xml:space="preserve"> to each T4 subtype</w:t>
      </w:r>
      <w:r w:rsidR="006E318E" w:rsidRPr="00471E32">
        <w:rPr>
          <w:rFonts w:ascii="Arial" w:eastAsiaTheme="minorEastAsia" w:hAnsi="Arial"/>
          <w:color w:val="000000"/>
          <w:sz w:val="18"/>
          <w:szCs w:val="18"/>
          <w:lang w:val="en-GB" w:eastAsia="ja-JP"/>
        </w:rPr>
        <w:t>.</w:t>
      </w:r>
      <w:r w:rsidR="006E318E">
        <w:rPr>
          <w:rFonts w:ascii="Arial" w:eastAsiaTheme="minorEastAsia" w:hAnsi="Arial"/>
          <w:color w:val="000000"/>
          <w:sz w:val="18"/>
          <w:szCs w:val="18"/>
          <w:lang w:val="en-GB" w:eastAsia="ja-JP"/>
        </w:rPr>
        <w:t xml:space="preserve">  </w:t>
      </w:r>
      <w:ins w:id="294" w:author="Takemura, Shin-ya" w:date="2017-04-01T02:16:00Z">
        <w:r w:rsidR="003E1CE7">
          <w:rPr>
            <w:rFonts w:ascii="Arial" w:eastAsiaTheme="minorEastAsia" w:hAnsi="Arial" w:cs="Arial"/>
            <w:color w:val="000000"/>
            <w:sz w:val="18"/>
            <w:szCs w:val="22"/>
            <w:lang w:val="en-GB" w:eastAsia="ja-JP"/>
          </w:rPr>
          <w:t>(</w:t>
        </w:r>
        <w:r w:rsidR="003E1CE7">
          <w:rPr>
            <w:rFonts w:ascii="Arial" w:eastAsiaTheme="minorEastAsia" w:hAnsi="Arial" w:cs="Arial"/>
            <w:b/>
            <w:sz w:val="18"/>
            <w:lang w:eastAsia="ja-JP"/>
          </w:rPr>
          <w:t>B</w:t>
        </w:r>
        <w:r w:rsidR="003E1CE7">
          <w:rPr>
            <w:rFonts w:ascii="Arial" w:eastAsiaTheme="minorEastAsia" w:hAnsi="Arial"/>
            <w:color w:val="000000"/>
            <w:sz w:val="18"/>
            <w:szCs w:val="32"/>
            <w:lang w:val="en-GB" w:eastAsia="ja-JP"/>
          </w:rPr>
          <w:t>)</w:t>
        </w:r>
        <w:r w:rsidR="003E1CE7" w:rsidRPr="000F6267">
          <w:rPr>
            <w:rFonts w:ascii="Arial" w:eastAsiaTheme="minorEastAsia" w:hAnsi="Arial" w:cs="Arial"/>
            <w:b/>
            <w:sz w:val="18"/>
            <w:lang w:eastAsia="ja-JP"/>
          </w:rPr>
          <w:t xml:space="preserve"> </w:t>
        </w:r>
      </w:ins>
      <w:r w:rsidRPr="000F6267">
        <w:rPr>
          <w:rFonts w:ascii="Arial" w:eastAsiaTheme="minorEastAsia" w:hAnsi="Arial"/>
          <w:color w:val="000000"/>
          <w:sz w:val="18"/>
          <w:szCs w:val="18"/>
          <w:lang w:eastAsia="ja-JP"/>
        </w:rPr>
        <w:t xml:space="preserve">Number of synaptic inputs from individual presynaptic cells to the four T4 subtypes of the Home column.  </w:t>
      </w:r>
      <w:r>
        <w:rPr>
          <w:rFonts w:ascii="Arial" w:eastAsiaTheme="minorEastAsia" w:hAnsi="Arial"/>
          <w:color w:val="000000"/>
          <w:sz w:val="18"/>
          <w:szCs w:val="18"/>
          <w:lang w:val="en-GB" w:eastAsia="ja-JP"/>
        </w:rPr>
        <w:t xml:space="preserve">T4a-T4d, </w:t>
      </w:r>
      <w:r w:rsidRPr="0005033F">
        <w:rPr>
          <w:rFonts w:ascii="Arial" w:eastAsiaTheme="minorEastAsia" w:hAnsi="Arial"/>
          <w:color w:val="000000"/>
          <w:sz w:val="18"/>
          <w:szCs w:val="18"/>
          <w:lang w:val="en-GB" w:eastAsia="ja-JP"/>
        </w:rPr>
        <w:t xml:space="preserve">with four direction preferences: front to back, fb; back to front, bf; down to up, du; and up to down, </w:t>
      </w:r>
      <w:proofErr w:type="spellStart"/>
      <w:r w:rsidRPr="0005033F">
        <w:rPr>
          <w:rFonts w:ascii="Arial" w:eastAsiaTheme="minorEastAsia" w:hAnsi="Arial"/>
          <w:color w:val="000000"/>
          <w:sz w:val="18"/>
          <w:szCs w:val="18"/>
          <w:lang w:val="en-GB" w:eastAsia="ja-JP"/>
        </w:rPr>
        <w:t>ud</w:t>
      </w:r>
      <w:proofErr w:type="spellEnd"/>
      <w:r w:rsidRPr="0005033F">
        <w:rPr>
          <w:rFonts w:ascii="Arial" w:eastAsiaTheme="minorEastAsia" w:hAnsi="Arial"/>
          <w:color w:val="000000"/>
          <w:sz w:val="18"/>
          <w:szCs w:val="18"/>
          <w:lang w:val="en-GB" w:eastAsia="ja-JP"/>
        </w:rPr>
        <w:t>; respectively.  Note that connections having only a single synapse are not used</w:t>
      </w:r>
      <w:r>
        <w:rPr>
          <w:rFonts w:ascii="Arial" w:eastAsiaTheme="minorEastAsia" w:hAnsi="Arial"/>
          <w:color w:val="000000"/>
          <w:sz w:val="18"/>
          <w:szCs w:val="18"/>
          <w:lang w:val="en-GB" w:eastAsia="ja-JP"/>
        </w:rPr>
        <w:t xml:space="preserve"> in the plots in Figure</w:t>
      </w:r>
      <w:r w:rsidRPr="0005033F">
        <w:rPr>
          <w:rFonts w:ascii="Arial" w:eastAsiaTheme="minorEastAsia" w:hAnsi="Arial"/>
          <w:color w:val="000000"/>
          <w:sz w:val="18"/>
          <w:szCs w:val="18"/>
          <w:lang w:val="en-GB" w:eastAsia="ja-JP"/>
        </w:rPr>
        <w:t xml:space="preserve"> </w:t>
      </w:r>
      <w:del w:id="295" w:author="Takemura, Shin-ya" w:date="2017-04-01T02:16:00Z">
        <w:r w:rsidRPr="0005033F">
          <w:rPr>
            <w:rFonts w:ascii="Arial" w:eastAsiaTheme="minorEastAsia" w:hAnsi="Arial"/>
            <w:color w:val="000000"/>
            <w:sz w:val="18"/>
            <w:szCs w:val="18"/>
            <w:lang w:val="en-GB" w:eastAsia="ja-JP"/>
          </w:rPr>
          <w:delText>3B-</w:delText>
        </w:r>
        <w:r>
          <w:rPr>
            <w:rFonts w:ascii="Arial" w:eastAsiaTheme="minorEastAsia" w:hAnsi="Arial"/>
            <w:color w:val="000000"/>
            <w:sz w:val="18"/>
            <w:szCs w:val="18"/>
            <w:lang w:val="en-GB" w:eastAsia="ja-JP"/>
          </w:rPr>
          <w:delText>3</w:delText>
        </w:r>
        <w:r w:rsidRPr="0005033F">
          <w:rPr>
            <w:rFonts w:ascii="Arial" w:eastAsiaTheme="minorEastAsia" w:hAnsi="Arial"/>
            <w:color w:val="000000"/>
            <w:sz w:val="18"/>
            <w:szCs w:val="18"/>
            <w:lang w:val="en-GB" w:eastAsia="ja-JP"/>
          </w:rPr>
          <w:delText>F</w:delText>
        </w:r>
      </w:del>
      <w:ins w:id="296" w:author="Takemura, Shin-ya" w:date="2017-04-01T02:16:00Z">
        <w:r w:rsidRPr="0005033F">
          <w:rPr>
            <w:rFonts w:ascii="Arial" w:eastAsiaTheme="minorEastAsia" w:hAnsi="Arial"/>
            <w:color w:val="000000"/>
            <w:sz w:val="18"/>
            <w:szCs w:val="18"/>
            <w:lang w:val="en-GB" w:eastAsia="ja-JP"/>
          </w:rPr>
          <w:t>3</w:t>
        </w:r>
        <w:r w:rsidR="00DE0E62">
          <w:rPr>
            <w:rFonts w:ascii="Arial" w:eastAsiaTheme="minorEastAsia" w:hAnsi="Arial"/>
            <w:color w:val="000000"/>
            <w:sz w:val="18"/>
            <w:szCs w:val="18"/>
            <w:lang w:val="en-GB" w:eastAsia="ja-JP"/>
          </w:rPr>
          <w:t>A</w:t>
        </w:r>
      </w:ins>
      <w:r w:rsidRPr="0005033F">
        <w:rPr>
          <w:rFonts w:ascii="Arial" w:eastAsiaTheme="minorEastAsia" w:hAnsi="Arial"/>
          <w:color w:val="000000"/>
          <w:sz w:val="18"/>
          <w:szCs w:val="18"/>
          <w:lang w:val="en-GB" w:eastAsia="ja-JP"/>
        </w:rPr>
        <w:t>.</w:t>
      </w:r>
    </w:p>
    <w:p w14:paraId="4871B1A1" w14:textId="77777777" w:rsidR="000F6267" w:rsidRDefault="000F6267" w:rsidP="000F6267">
      <w:pPr>
        <w:spacing w:line="300" w:lineRule="auto"/>
        <w:rPr>
          <w:rFonts w:ascii="Arial" w:eastAsiaTheme="minorEastAsia" w:hAnsi="Arial"/>
          <w:b/>
          <w:color w:val="000000"/>
          <w:sz w:val="18"/>
          <w:szCs w:val="22"/>
          <w:lang w:val="en-GB" w:eastAsia="ja-JP"/>
        </w:rPr>
      </w:pPr>
    </w:p>
    <w:p w14:paraId="4CB8557D" w14:textId="77777777" w:rsidR="003E1CE7" w:rsidRDefault="003E1CE7" w:rsidP="000F6267">
      <w:pPr>
        <w:spacing w:line="300" w:lineRule="auto"/>
        <w:rPr>
          <w:ins w:id="297" w:author="Takemura, Shin-ya" w:date="2017-04-01T02:16:00Z"/>
          <w:rFonts w:ascii="Arial" w:eastAsiaTheme="minorEastAsia" w:hAnsi="Arial"/>
          <w:b/>
          <w:color w:val="000000"/>
          <w:sz w:val="18"/>
          <w:szCs w:val="22"/>
          <w:lang w:val="en-GB" w:eastAsia="ja-JP"/>
        </w:rPr>
      </w:pPr>
    </w:p>
    <w:p w14:paraId="64D5BF29" w14:textId="1104E6A9" w:rsidR="0044654C" w:rsidRPr="00361A05" w:rsidRDefault="0044654C" w:rsidP="00C82924">
      <w:pPr>
        <w:widowControl w:val="0"/>
        <w:autoSpaceDE w:val="0"/>
        <w:autoSpaceDN w:val="0"/>
        <w:adjustRightInd w:val="0"/>
        <w:spacing w:line="360" w:lineRule="auto"/>
        <w:rPr>
          <w:ins w:id="298" w:author="Takemura, Shin-ya" w:date="2017-04-01T02:16:00Z"/>
          <w:rFonts w:ascii="Arial" w:eastAsiaTheme="minorEastAsia" w:hAnsi="Arial"/>
          <w:sz w:val="18"/>
          <w:szCs w:val="18"/>
          <w:lang w:val="en-GB" w:eastAsia="ja-JP"/>
        </w:rPr>
      </w:pPr>
      <w:r w:rsidRPr="00DD4A27">
        <w:rPr>
          <w:rFonts w:ascii="Arial" w:hAnsi="Arial"/>
          <w:b/>
          <w:sz w:val="18"/>
          <w:lang w:val="en-GB"/>
        </w:rPr>
        <w:t>Figure 3 – Figure Supplement 2</w:t>
      </w:r>
      <w:ins w:id="299" w:author="Takemura, Shin-ya" w:date="2017-04-01T02:16:00Z">
        <w:r>
          <w:rPr>
            <w:rFonts w:ascii="Arial" w:eastAsiaTheme="minorEastAsia" w:hAnsi="Arial"/>
            <w:sz w:val="18"/>
            <w:szCs w:val="18"/>
            <w:lang w:val="en-GB" w:eastAsia="ja-JP"/>
          </w:rPr>
          <w:t xml:space="preserve"> </w:t>
        </w:r>
        <w:r>
          <w:rPr>
            <w:rFonts w:ascii="Arial" w:eastAsiaTheme="minorEastAsia" w:hAnsi="Arial" w:cs="Arial"/>
            <w:b/>
            <w:bCs/>
            <w:sz w:val="18"/>
            <w:lang w:eastAsia="ja-JP"/>
          </w:rPr>
          <w:t xml:space="preserve">  </w:t>
        </w:r>
        <w:r w:rsidRPr="008D74D7">
          <w:rPr>
            <w:rFonts w:ascii="Arial" w:eastAsiaTheme="minorEastAsia" w:hAnsi="Arial" w:cs="Arial"/>
            <w:sz w:val="18"/>
            <w:lang w:eastAsia="ja-JP"/>
          </w:rPr>
          <w:t xml:space="preserve">Positions of Mi1, TmY15 and Tm3 </w:t>
        </w:r>
        <w:proofErr w:type="spellStart"/>
        <w:r w:rsidRPr="008D74D7">
          <w:rPr>
            <w:rFonts w:ascii="Arial" w:eastAsiaTheme="minorEastAsia" w:hAnsi="Arial" w:cs="Arial"/>
            <w:sz w:val="18"/>
            <w:lang w:eastAsia="ja-JP"/>
          </w:rPr>
          <w:t>arbo</w:t>
        </w:r>
        <w:r>
          <w:rPr>
            <w:rFonts w:ascii="Arial" w:eastAsiaTheme="minorEastAsia" w:hAnsi="Arial" w:cs="Arial"/>
            <w:sz w:val="18"/>
            <w:lang w:eastAsia="ja-JP"/>
          </w:rPr>
          <w:t>u</w:t>
        </w:r>
        <w:r w:rsidRPr="008D74D7">
          <w:rPr>
            <w:rFonts w:ascii="Arial" w:eastAsiaTheme="minorEastAsia" w:hAnsi="Arial" w:cs="Arial"/>
            <w:sz w:val="18"/>
            <w:lang w:eastAsia="ja-JP"/>
          </w:rPr>
          <w:t>rs</w:t>
        </w:r>
        <w:proofErr w:type="spellEnd"/>
        <w:r w:rsidRPr="008D74D7">
          <w:rPr>
            <w:rFonts w:ascii="Arial" w:eastAsiaTheme="minorEastAsia" w:hAnsi="Arial" w:cs="Arial"/>
            <w:sz w:val="18"/>
            <w:lang w:eastAsia="ja-JP"/>
          </w:rPr>
          <w:t xml:space="preserve"> </w:t>
        </w:r>
        <w:r w:rsidRPr="00361A05">
          <w:rPr>
            <w:rFonts w:ascii="Arial" w:eastAsiaTheme="minorEastAsia" w:hAnsi="Arial" w:cs="Arial"/>
            <w:sz w:val="18"/>
            <w:lang w:eastAsia="ja-JP"/>
          </w:rPr>
          <w:t xml:space="preserve">relative to medulla columns </w:t>
        </w:r>
        <w:r w:rsidRPr="008D74D7">
          <w:rPr>
            <w:rFonts w:ascii="Arial" w:eastAsiaTheme="minorEastAsia" w:hAnsi="Arial" w:cs="Arial"/>
            <w:sz w:val="18"/>
            <w:lang w:eastAsia="ja-JP"/>
          </w:rPr>
          <w:t xml:space="preserve">in </w:t>
        </w:r>
        <w:r w:rsidRPr="008D74D7">
          <w:rPr>
            <w:rFonts w:ascii="Arial" w:eastAsiaTheme="minorEastAsia" w:hAnsi="Arial"/>
            <w:color w:val="000000"/>
            <w:sz w:val="18"/>
            <w:szCs w:val="32"/>
            <w:lang w:val="en-GB" w:eastAsia="ja-JP"/>
          </w:rPr>
          <w:t xml:space="preserve">stratum </w:t>
        </w:r>
        <w:r w:rsidRPr="008D74D7">
          <w:rPr>
            <w:rFonts w:ascii="Arial" w:eastAsiaTheme="minorEastAsia" w:hAnsi="Arial" w:cs="Arial"/>
            <w:sz w:val="18"/>
            <w:lang w:eastAsia="ja-JP"/>
          </w:rPr>
          <w:t>M10.</w:t>
        </w:r>
      </w:ins>
      <w:ins w:id="300" w:author="Takemura, Shin-ya" w:date="2017-04-01T04:03:00Z">
        <w:r w:rsidR="00C82924">
          <w:rPr>
            <w:rFonts w:ascii="Arial" w:eastAsiaTheme="minorEastAsia" w:hAnsi="Arial" w:cs="Arial"/>
            <w:sz w:val="18"/>
            <w:lang w:eastAsia="ja-JP"/>
          </w:rPr>
          <w:t xml:space="preserve">  </w:t>
        </w:r>
      </w:ins>
      <w:ins w:id="301" w:author="Takemura, Shin-ya" w:date="2017-04-01T02:16:00Z">
        <w:r w:rsidRPr="008D74D7">
          <w:rPr>
            <w:rFonts w:ascii="Arial" w:eastAsiaTheme="minorEastAsia" w:hAnsi="Arial" w:cs="Arial"/>
            <w:sz w:val="18"/>
            <w:lang w:eastAsia="ja-JP"/>
          </w:rPr>
          <w:t>(</w:t>
        </w:r>
        <w:r w:rsidRPr="00605012">
          <w:rPr>
            <w:rFonts w:ascii="Arial" w:eastAsiaTheme="minorEastAsia" w:hAnsi="Arial" w:cs="Arial"/>
            <w:b/>
            <w:sz w:val="18"/>
            <w:lang w:eastAsia="ja-JP"/>
          </w:rPr>
          <w:t>A,</w:t>
        </w:r>
        <w:r w:rsidR="00605012">
          <w:rPr>
            <w:rFonts w:ascii="Arial" w:eastAsiaTheme="minorEastAsia" w:hAnsi="Arial" w:cs="Arial"/>
            <w:b/>
            <w:sz w:val="18"/>
            <w:lang w:eastAsia="ja-JP"/>
          </w:rPr>
          <w:t xml:space="preserve"> </w:t>
        </w:r>
        <w:r w:rsidRPr="00605012">
          <w:rPr>
            <w:rFonts w:ascii="Arial" w:eastAsiaTheme="minorEastAsia" w:hAnsi="Arial" w:cs="Arial"/>
            <w:b/>
            <w:sz w:val="18"/>
            <w:lang w:eastAsia="ja-JP"/>
          </w:rPr>
          <w:t>B,</w:t>
        </w:r>
        <w:r w:rsidR="00605012">
          <w:rPr>
            <w:rFonts w:ascii="Arial" w:eastAsiaTheme="minorEastAsia" w:hAnsi="Arial" w:cs="Arial"/>
            <w:b/>
            <w:sz w:val="18"/>
            <w:lang w:eastAsia="ja-JP"/>
          </w:rPr>
          <w:t xml:space="preserve"> </w:t>
        </w:r>
        <w:r w:rsidRPr="00605012">
          <w:rPr>
            <w:rFonts w:ascii="Arial" w:eastAsiaTheme="minorEastAsia" w:hAnsi="Arial" w:cs="Arial"/>
            <w:b/>
            <w:sz w:val="18"/>
            <w:lang w:eastAsia="ja-JP"/>
          </w:rPr>
          <w:t>C</w:t>
        </w:r>
        <w:r w:rsidRPr="008D74D7">
          <w:rPr>
            <w:rFonts w:ascii="Arial" w:eastAsiaTheme="minorEastAsia" w:hAnsi="Arial" w:cs="Arial"/>
            <w:sz w:val="18"/>
            <w:lang w:eastAsia="ja-JP"/>
          </w:rPr>
          <w:t>)  </w:t>
        </w:r>
        <w:proofErr w:type="gramStart"/>
        <w:r w:rsidRPr="008D74D7">
          <w:rPr>
            <w:rFonts w:ascii="Arial" w:eastAsiaTheme="minorEastAsia" w:hAnsi="Arial" w:cs="Arial"/>
            <w:sz w:val="18"/>
            <w:lang w:eastAsia="ja-JP"/>
          </w:rPr>
          <w:t xml:space="preserve">EM reconstructions of the M10 </w:t>
        </w:r>
        <w:proofErr w:type="spellStart"/>
        <w:r w:rsidRPr="008D74D7">
          <w:rPr>
            <w:rFonts w:ascii="Arial" w:eastAsiaTheme="minorEastAsia" w:hAnsi="Arial" w:cs="Arial"/>
            <w:sz w:val="18"/>
            <w:lang w:eastAsia="ja-JP"/>
          </w:rPr>
          <w:t>arbo</w:t>
        </w:r>
        <w:r w:rsidR="00605012">
          <w:rPr>
            <w:rFonts w:ascii="Arial" w:eastAsiaTheme="minorEastAsia" w:hAnsi="Arial" w:cs="Arial"/>
            <w:sz w:val="18"/>
            <w:lang w:eastAsia="ja-JP"/>
          </w:rPr>
          <w:t>u</w:t>
        </w:r>
        <w:r w:rsidRPr="008D74D7">
          <w:rPr>
            <w:rFonts w:ascii="Arial" w:eastAsiaTheme="minorEastAsia" w:hAnsi="Arial" w:cs="Arial"/>
            <w:sz w:val="18"/>
            <w:lang w:eastAsia="ja-JP"/>
          </w:rPr>
          <w:t>rs</w:t>
        </w:r>
        <w:proofErr w:type="spellEnd"/>
        <w:r w:rsidRPr="008D74D7">
          <w:rPr>
            <w:rFonts w:ascii="Arial" w:eastAsiaTheme="minorEastAsia" w:hAnsi="Arial" w:cs="Arial"/>
            <w:sz w:val="18"/>
            <w:lang w:eastAsia="ja-JP"/>
          </w:rPr>
          <w:t xml:space="preserve"> of Mi1 (A), Tm3 (B) and TmY15 (C) cells presynaptic to the home column T4 cells.</w:t>
        </w:r>
        <w:proofErr w:type="gramEnd"/>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 Each input cell</w:t>
        </w:r>
        <w:r w:rsidRPr="008D74D7">
          <w:rPr>
            <w:rFonts w:ascii="Arial" w:eastAsiaTheme="minorEastAsia" w:hAnsi="Arial" w:cs="Arial"/>
            <w:sz w:val="18"/>
            <w:lang w:eastAsia="ja-JP"/>
          </w:rPr>
          <w:t xml:space="preserve"> </w:t>
        </w:r>
        <w:r>
          <w:rPr>
            <w:rFonts w:ascii="Arial" w:eastAsiaTheme="minorEastAsia" w:hAnsi="Arial" w:cs="Arial"/>
            <w:sz w:val="18"/>
            <w:lang w:eastAsia="ja-JP"/>
          </w:rPr>
          <w:t>type</w:t>
        </w:r>
        <w:r w:rsidRPr="008D74D7">
          <w:rPr>
            <w:rFonts w:ascii="Arial" w:eastAsiaTheme="minorEastAsia" w:hAnsi="Arial" w:cs="Arial"/>
            <w:sz w:val="18"/>
            <w:lang w:eastAsia="ja-JP"/>
          </w:rPr>
          <w:t xml:space="preserve"> </w:t>
        </w:r>
        <w:r>
          <w:rPr>
            <w:rFonts w:ascii="Arial" w:eastAsiaTheme="minorEastAsia" w:hAnsi="Arial" w:cs="Arial"/>
            <w:sz w:val="18"/>
            <w:lang w:eastAsia="ja-JP"/>
          </w:rPr>
          <w:t>is</w:t>
        </w:r>
        <w:r w:rsidRPr="008D74D7">
          <w:rPr>
            <w:rFonts w:ascii="Arial" w:eastAsiaTheme="minorEastAsia" w:hAnsi="Arial" w:cs="Arial"/>
            <w:sz w:val="18"/>
            <w:lang w:eastAsia="ja-JP"/>
          </w:rPr>
          <w:t xml:space="preserve"> shown in </w:t>
        </w:r>
        <w:r>
          <w:rPr>
            <w:rFonts w:ascii="Arial" w:eastAsiaTheme="minorEastAsia" w:hAnsi="Arial" w:cs="Arial"/>
            <w:sz w:val="18"/>
            <w:lang w:eastAsia="ja-JP"/>
          </w:rPr>
          <w:t xml:space="preserve">a </w:t>
        </w:r>
        <w:r w:rsidRPr="008D74D7">
          <w:rPr>
            <w:rFonts w:ascii="Arial" w:eastAsiaTheme="minorEastAsia" w:hAnsi="Arial" w:cs="Arial"/>
            <w:sz w:val="18"/>
            <w:lang w:eastAsia="ja-JP"/>
          </w:rPr>
          <w:t xml:space="preserve">different </w:t>
        </w:r>
        <w:proofErr w:type="spellStart"/>
        <w:r w:rsidRPr="008D74D7">
          <w:rPr>
            <w:rFonts w:ascii="Arial" w:eastAsiaTheme="minorEastAsia" w:hAnsi="Arial" w:cs="Arial"/>
            <w:sz w:val="18"/>
            <w:lang w:eastAsia="ja-JP"/>
          </w:rPr>
          <w:t>colo</w:t>
        </w:r>
        <w:r>
          <w:rPr>
            <w:rFonts w:ascii="Arial" w:eastAsiaTheme="minorEastAsia" w:hAnsi="Arial" w:cs="Arial"/>
            <w:sz w:val="18"/>
            <w:lang w:eastAsia="ja-JP"/>
          </w:rPr>
          <w:t>ur</w:t>
        </w:r>
        <w:proofErr w:type="spellEnd"/>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 Shown in gray,</w:t>
        </w:r>
        <w:r w:rsidRPr="00361A05">
          <w:rPr>
            <w:rFonts w:ascii="Arial" w:eastAsiaTheme="minorEastAsia" w:hAnsi="Arial" w:cs="Arial"/>
            <w:sz w:val="18"/>
            <w:lang w:eastAsia="ja-JP"/>
          </w:rPr>
          <w:t xml:space="preserve"> </w:t>
        </w:r>
        <w:r w:rsidRPr="008D74D7">
          <w:rPr>
            <w:rFonts w:ascii="Arial" w:eastAsiaTheme="minorEastAsia" w:hAnsi="Arial" w:cs="Arial"/>
            <w:sz w:val="18"/>
            <w:lang w:eastAsia="ja-JP"/>
          </w:rPr>
          <w:t>Mi4 and Mi9 (A) or Mi4, Mi9 and Mi1 (B,</w:t>
        </w:r>
        <w:r w:rsidR="00605012">
          <w:rPr>
            <w:rFonts w:ascii="Arial" w:eastAsiaTheme="minorEastAsia" w:hAnsi="Arial" w:cs="Arial"/>
            <w:sz w:val="18"/>
            <w:lang w:eastAsia="ja-JP"/>
          </w:rPr>
          <w:t xml:space="preserve"> </w:t>
        </w:r>
        <w:r w:rsidRPr="008D74D7">
          <w:rPr>
            <w:rFonts w:ascii="Arial" w:eastAsiaTheme="minorEastAsia" w:hAnsi="Arial" w:cs="Arial"/>
            <w:sz w:val="18"/>
            <w:lang w:eastAsia="ja-JP"/>
          </w:rPr>
          <w:t xml:space="preserve">C) </w:t>
        </w:r>
        <w:r>
          <w:rPr>
            <w:rFonts w:ascii="Arial" w:eastAsiaTheme="minorEastAsia" w:hAnsi="Arial" w:cs="Arial"/>
            <w:sz w:val="18"/>
            <w:lang w:eastAsia="ja-JP"/>
          </w:rPr>
          <w:t>provide</w:t>
        </w:r>
        <w:r w:rsidRPr="008D74D7">
          <w:rPr>
            <w:rFonts w:ascii="Arial" w:eastAsiaTheme="minorEastAsia" w:hAnsi="Arial" w:cs="Arial"/>
            <w:sz w:val="18"/>
            <w:lang w:eastAsia="ja-JP"/>
          </w:rPr>
          <w:t xml:space="preserve"> col</w:t>
        </w:r>
        <w:r>
          <w:rPr>
            <w:rFonts w:ascii="Arial" w:eastAsiaTheme="minorEastAsia" w:hAnsi="Arial" w:cs="Arial"/>
            <w:sz w:val="18"/>
            <w:lang w:eastAsia="ja-JP"/>
          </w:rPr>
          <w:t xml:space="preserve">umn markers.  </w:t>
        </w:r>
        <w:r w:rsidRPr="008D74D7">
          <w:rPr>
            <w:rFonts w:ascii="Arial" w:eastAsiaTheme="minorEastAsia" w:hAnsi="Arial" w:cs="Arial"/>
            <w:sz w:val="18"/>
            <w:lang w:eastAsia="ja-JP"/>
          </w:rPr>
          <w:t>(</w:t>
        </w:r>
        <w:r w:rsidRPr="00987418">
          <w:rPr>
            <w:rFonts w:ascii="Arial" w:eastAsiaTheme="minorEastAsia" w:hAnsi="Arial" w:cs="Arial"/>
            <w:b/>
            <w:sz w:val="18"/>
            <w:lang w:eastAsia="ja-JP"/>
          </w:rPr>
          <w:t>A</w:t>
        </w:r>
        <w:r>
          <w:rPr>
            <w:rFonts w:ascii="Arial" w:eastAsiaTheme="minorEastAsia" w:hAnsi="Arial" w:cs="Arial"/>
            <w:sz w:val="18"/>
            <w:lang w:eastAsia="ja-JP"/>
          </w:rPr>
          <w:t>) Mi1 cells, as well as</w:t>
        </w:r>
        <w:r w:rsidRPr="008D74D7">
          <w:rPr>
            <w:rFonts w:ascii="Arial" w:eastAsiaTheme="minorEastAsia" w:hAnsi="Arial" w:cs="Arial"/>
            <w:sz w:val="18"/>
            <w:lang w:eastAsia="ja-JP"/>
          </w:rPr>
          <w:t xml:space="preserve"> Mi4, Mi9 and C3 neurons and individual terminals</w:t>
        </w:r>
        <w:r>
          <w:rPr>
            <w:rFonts w:ascii="Arial" w:eastAsiaTheme="minorEastAsia" w:hAnsi="Arial" w:cs="Arial"/>
            <w:sz w:val="18"/>
            <w:lang w:eastAsia="ja-JP"/>
          </w:rPr>
          <w:t xml:space="preserve"> of CT1 cells [see Figure 2D,E] are unicolumnar,</w:t>
        </w:r>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and </w:t>
        </w:r>
        <w:r w:rsidRPr="008D74D7">
          <w:rPr>
            <w:rFonts w:ascii="Arial" w:eastAsiaTheme="minorEastAsia" w:hAnsi="Arial" w:cs="Arial"/>
            <w:sz w:val="18"/>
            <w:lang w:eastAsia="ja-JP"/>
          </w:rPr>
          <w:t>can be unambiguously assigned to specifi</w:t>
        </w:r>
        <w:r>
          <w:rPr>
            <w:rFonts w:ascii="Arial" w:eastAsiaTheme="minorEastAsia" w:hAnsi="Arial" w:cs="Arial"/>
            <w:sz w:val="18"/>
            <w:lang w:eastAsia="ja-JP"/>
          </w:rPr>
          <w:t>c medulla columns based on the</w:t>
        </w:r>
        <w:r w:rsidRPr="008D74D7">
          <w:rPr>
            <w:rFonts w:ascii="Arial" w:eastAsiaTheme="minorEastAsia" w:hAnsi="Arial" w:cs="Arial"/>
            <w:sz w:val="18"/>
            <w:lang w:eastAsia="ja-JP"/>
          </w:rPr>
          <w:t xml:space="preserve"> relative positions </w:t>
        </w:r>
        <w:r>
          <w:rPr>
            <w:rFonts w:ascii="Arial" w:eastAsiaTheme="minorEastAsia" w:hAnsi="Arial" w:cs="Arial"/>
            <w:sz w:val="18"/>
            <w:lang w:eastAsia="ja-JP"/>
          </w:rPr>
          <w:t xml:space="preserve">of their </w:t>
        </w:r>
        <w:proofErr w:type="spellStart"/>
        <w:r w:rsidRPr="00361A05">
          <w:rPr>
            <w:rFonts w:ascii="Arial" w:eastAsiaTheme="minorEastAsia" w:hAnsi="Arial" w:cs="Arial"/>
            <w:sz w:val="18"/>
            <w:lang w:eastAsia="ja-JP"/>
          </w:rPr>
          <w:t>arbo</w:t>
        </w:r>
        <w:r w:rsidR="00605012">
          <w:rPr>
            <w:rFonts w:ascii="Arial" w:eastAsiaTheme="minorEastAsia" w:hAnsi="Arial" w:cs="Arial"/>
            <w:sz w:val="18"/>
            <w:lang w:eastAsia="ja-JP"/>
          </w:rPr>
          <w:t>u</w:t>
        </w:r>
        <w:r w:rsidRPr="00361A05">
          <w:rPr>
            <w:rFonts w:ascii="Arial" w:eastAsiaTheme="minorEastAsia" w:hAnsi="Arial" w:cs="Arial"/>
            <w:sz w:val="18"/>
            <w:lang w:eastAsia="ja-JP"/>
          </w:rPr>
          <w:t>r</w:t>
        </w:r>
        <w:r>
          <w:rPr>
            <w:rFonts w:ascii="Arial" w:eastAsiaTheme="minorEastAsia" w:hAnsi="Arial" w:cs="Arial"/>
            <w:sz w:val="18"/>
            <w:lang w:eastAsia="ja-JP"/>
          </w:rPr>
          <w:t>s</w:t>
        </w:r>
        <w:proofErr w:type="spellEnd"/>
        <w:r>
          <w:rPr>
            <w:rFonts w:ascii="Arial" w:eastAsiaTheme="minorEastAsia" w:hAnsi="Arial" w:cs="Arial"/>
            <w:sz w:val="18"/>
            <w:lang w:eastAsia="ja-JP"/>
          </w:rPr>
          <w:t xml:space="preserve"> </w:t>
        </w:r>
        <w:r w:rsidRPr="008D74D7">
          <w:rPr>
            <w:rFonts w:ascii="Arial" w:eastAsiaTheme="minorEastAsia" w:hAnsi="Arial" w:cs="Arial"/>
            <w:sz w:val="18"/>
            <w:lang w:eastAsia="ja-JP"/>
          </w:rPr>
          <w:t>in M10 and/or other medulla layers.</w:t>
        </w:r>
        <w:r>
          <w:rPr>
            <w:rFonts w:ascii="Arial" w:eastAsiaTheme="minorEastAsia" w:hAnsi="Arial" w:cs="Arial"/>
            <w:sz w:val="18"/>
            <w:lang w:eastAsia="ja-JP"/>
          </w:rPr>
          <w:t xml:space="preserve"> </w:t>
        </w:r>
        <w:r w:rsidRPr="008D74D7">
          <w:rPr>
            <w:rFonts w:ascii="Arial" w:eastAsiaTheme="minorEastAsia" w:hAnsi="Arial" w:cs="Arial"/>
            <w:sz w:val="18"/>
            <w:lang w:eastAsia="ja-JP"/>
          </w:rPr>
          <w:t xml:space="preserve"> (</w:t>
        </w:r>
        <w:r w:rsidRPr="00987418">
          <w:rPr>
            <w:rFonts w:ascii="Arial" w:eastAsiaTheme="minorEastAsia" w:hAnsi="Arial" w:cs="Arial"/>
            <w:b/>
            <w:sz w:val="18"/>
            <w:lang w:eastAsia="ja-JP"/>
          </w:rPr>
          <w:t>B</w:t>
        </w:r>
        <w:r w:rsidRPr="008D74D7">
          <w:rPr>
            <w:rFonts w:ascii="Arial" w:eastAsiaTheme="minorEastAsia" w:hAnsi="Arial" w:cs="Arial"/>
            <w:sz w:val="18"/>
            <w:lang w:eastAsia="ja-JP"/>
          </w:rPr>
          <w:t xml:space="preserve">) Individual TmY15 cells provide input to T4 cells in several medulla columns and, unlike CT1, their branches </w:t>
        </w:r>
        <w:r>
          <w:rPr>
            <w:rFonts w:ascii="Arial" w:eastAsiaTheme="minorEastAsia" w:hAnsi="Arial" w:cs="Arial"/>
            <w:sz w:val="18"/>
            <w:lang w:eastAsia="ja-JP"/>
          </w:rPr>
          <w:t>fail to</w:t>
        </w:r>
        <w:r w:rsidRPr="008D74D7">
          <w:rPr>
            <w:rFonts w:ascii="Arial" w:eastAsiaTheme="minorEastAsia" w:hAnsi="Arial" w:cs="Arial"/>
            <w:sz w:val="18"/>
            <w:lang w:eastAsia="ja-JP"/>
          </w:rPr>
          <w:t xml:space="preserve"> show obvious columnar subdivisions. </w:t>
        </w:r>
        <w:r>
          <w:rPr>
            <w:rFonts w:ascii="Arial" w:eastAsiaTheme="minorEastAsia" w:hAnsi="Arial" w:cs="Arial"/>
            <w:sz w:val="18"/>
            <w:lang w:eastAsia="ja-JP"/>
          </w:rPr>
          <w:t xml:space="preserve"> S</w:t>
        </w:r>
        <w:r w:rsidRPr="008D74D7">
          <w:rPr>
            <w:rFonts w:ascii="Arial" w:eastAsiaTheme="minorEastAsia" w:hAnsi="Arial" w:cs="Arial"/>
            <w:sz w:val="18"/>
            <w:lang w:eastAsia="ja-JP"/>
          </w:rPr>
          <w:t xml:space="preserve">ee </w:t>
        </w:r>
        <w:r>
          <w:rPr>
            <w:rFonts w:ascii="Arial" w:eastAsiaTheme="minorEastAsia" w:hAnsi="Arial" w:cs="Arial"/>
            <w:sz w:val="18"/>
            <w:lang w:eastAsia="ja-JP"/>
          </w:rPr>
          <w:t xml:space="preserve">also </w:t>
        </w:r>
        <w:r w:rsidRPr="008D74D7">
          <w:rPr>
            <w:rFonts w:ascii="Arial" w:eastAsiaTheme="minorEastAsia" w:hAnsi="Arial" w:cs="Arial"/>
            <w:sz w:val="18"/>
            <w:lang w:eastAsia="ja-JP"/>
          </w:rPr>
          <w:t xml:space="preserve">Figure 2 – Figure supplement 1B. </w:t>
        </w:r>
        <w:r>
          <w:rPr>
            <w:rFonts w:ascii="Arial" w:eastAsiaTheme="minorEastAsia" w:hAnsi="Arial" w:cs="Arial"/>
            <w:sz w:val="18"/>
            <w:lang w:eastAsia="ja-JP"/>
          </w:rPr>
          <w:t xml:space="preserve"> </w:t>
        </w:r>
        <w:r w:rsidRPr="008D74D7">
          <w:rPr>
            <w:rFonts w:ascii="Arial" w:eastAsiaTheme="minorEastAsia" w:hAnsi="Arial" w:cs="Arial"/>
            <w:sz w:val="18"/>
            <w:lang w:eastAsia="ja-JP"/>
          </w:rPr>
          <w:t>(</w:t>
        </w:r>
        <w:r w:rsidRPr="00987418">
          <w:rPr>
            <w:rFonts w:ascii="Arial" w:eastAsiaTheme="minorEastAsia" w:hAnsi="Arial" w:cs="Arial"/>
            <w:b/>
            <w:sz w:val="18"/>
            <w:lang w:eastAsia="ja-JP"/>
          </w:rPr>
          <w:t>C</w:t>
        </w:r>
        <w:r w:rsidRPr="008D74D7">
          <w:rPr>
            <w:rFonts w:ascii="Arial" w:eastAsiaTheme="minorEastAsia" w:hAnsi="Arial" w:cs="Arial"/>
            <w:sz w:val="18"/>
            <w:lang w:eastAsia="ja-JP"/>
          </w:rPr>
          <w:t>) The</w:t>
        </w:r>
        <w:r>
          <w:rPr>
            <w:rFonts w:ascii="Arial" w:eastAsiaTheme="minorEastAsia" w:hAnsi="Arial" w:cs="Arial"/>
            <w:sz w:val="18"/>
            <w:lang w:eastAsia="ja-JP"/>
          </w:rPr>
          <w:t xml:space="preserve"> </w:t>
        </w:r>
        <w:r w:rsidRPr="00361A05">
          <w:rPr>
            <w:rFonts w:ascii="Arial" w:eastAsiaTheme="minorEastAsia" w:hAnsi="Arial" w:cs="Arial"/>
            <w:sz w:val="18"/>
            <w:lang w:eastAsia="ja-JP"/>
          </w:rPr>
          <w:t>position</w:t>
        </w:r>
        <w:r>
          <w:rPr>
            <w:rFonts w:ascii="Arial" w:eastAsiaTheme="minorEastAsia" w:hAnsi="Arial" w:cs="Arial"/>
            <w:sz w:val="18"/>
            <w:lang w:eastAsia="ja-JP"/>
          </w:rPr>
          <w:t>s</w:t>
        </w:r>
        <w:r w:rsidRPr="00361A05">
          <w:rPr>
            <w:rFonts w:ascii="Arial" w:eastAsiaTheme="minorEastAsia" w:hAnsi="Arial" w:cs="Arial"/>
            <w:sz w:val="18"/>
            <w:lang w:eastAsia="ja-JP"/>
          </w:rPr>
          <w:t xml:space="preserve"> of </w:t>
        </w:r>
        <w:r>
          <w:rPr>
            <w:rFonts w:ascii="Arial" w:eastAsiaTheme="minorEastAsia" w:hAnsi="Arial" w:cs="Arial"/>
            <w:sz w:val="18"/>
            <w:lang w:eastAsia="ja-JP"/>
          </w:rPr>
          <w:t xml:space="preserve">individual </w:t>
        </w:r>
        <w:r w:rsidRPr="00361A05">
          <w:rPr>
            <w:rFonts w:ascii="Arial" w:eastAsiaTheme="minorEastAsia" w:hAnsi="Arial" w:cs="Arial"/>
            <w:sz w:val="18"/>
            <w:lang w:eastAsia="ja-JP"/>
          </w:rPr>
          <w:t xml:space="preserve">Tm3 processes in M10 </w:t>
        </w:r>
        <w:r>
          <w:rPr>
            <w:rFonts w:ascii="Arial" w:eastAsiaTheme="minorEastAsia" w:hAnsi="Arial" w:cs="Arial"/>
            <w:sz w:val="18"/>
            <w:lang w:eastAsia="ja-JP"/>
          </w:rPr>
          <w:t xml:space="preserve">show </w:t>
        </w:r>
        <w:r w:rsidRPr="008D74D7">
          <w:rPr>
            <w:rFonts w:ascii="Arial" w:eastAsiaTheme="minorEastAsia" w:hAnsi="Arial" w:cs="Arial"/>
            <w:sz w:val="18"/>
            <w:lang w:eastAsia="ja-JP"/>
          </w:rPr>
          <w:t xml:space="preserve">no precise correspondence </w:t>
        </w:r>
        <w:r>
          <w:rPr>
            <w:rFonts w:ascii="Arial" w:eastAsiaTheme="minorEastAsia" w:hAnsi="Arial" w:cs="Arial"/>
            <w:sz w:val="18"/>
            <w:lang w:eastAsia="ja-JP"/>
          </w:rPr>
          <w:t>to</w:t>
        </w:r>
        <w:r w:rsidRPr="008D74D7">
          <w:rPr>
            <w:rFonts w:ascii="Arial" w:eastAsiaTheme="minorEastAsia" w:hAnsi="Arial" w:cs="Arial"/>
            <w:sz w:val="18"/>
            <w:lang w:eastAsia="ja-JP"/>
          </w:rPr>
          <w:t xml:space="preserve"> ind</w:t>
        </w:r>
        <w:r>
          <w:rPr>
            <w:rFonts w:ascii="Arial" w:eastAsiaTheme="minorEastAsia" w:hAnsi="Arial" w:cs="Arial"/>
            <w:sz w:val="18"/>
            <w:lang w:eastAsia="ja-JP"/>
          </w:rPr>
          <w:t xml:space="preserve">ividual medulla columns, as </w:t>
        </w:r>
        <w:r w:rsidRPr="008D74D7">
          <w:rPr>
            <w:rFonts w:ascii="Arial" w:eastAsiaTheme="minorEastAsia" w:hAnsi="Arial" w:cs="Arial"/>
            <w:sz w:val="18"/>
            <w:lang w:eastAsia="ja-JP"/>
          </w:rPr>
          <w:t xml:space="preserve">defined by the </w:t>
        </w:r>
        <w:proofErr w:type="spellStart"/>
        <w:r w:rsidRPr="008D74D7">
          <w:rPr>
            <w:rFonts w:ascii="Arial" w:eastAsiaTheme="minorEastAsia" w:hAnsi="Arial" w:cs="Arial"/>
            <w:sz w:val="18"/>
            <w:lang w:eastAsia="ja-JP"/>
          </w:rPr>
          <w:t>arbo</w:t>
        </w:r>
        <w:r w:rsidR="00605012">
          <w:rPr>
            <w:rFonts w:ascii="Arial" w:eastAsiaTheme="minorEastAsia" w:hAnsi="Arial" w:cs="Arial"/>
            <w:sz w:val="18"/>
            <w:lang w:eastAsia="ja-JP"/>
          </w:rPr>
          <w:t>u</w:t>
        </w:r>
        <w:r w:rsidRPr="008D74D7">
          <w:rPr>
            <w:rFonts w:ascii="Arial" w:eastAsiaTheme="minorEastAsia" w:hAnsi="Arial" w:cs="Arial"/>
            <w:sz w:val="18"/>
            <w:lang w:eastAsia="ja-JP"/>
          </w:rPr>
          <w:t>rs</w:t>
        </w:r>
        <w:proofErr w:type="spellEnd"/>
        <w:r w:rsidRPr="008D74D7">
          <w:rPr>
            <w:rFonts w:ascii="Arial" w:eastAsiaTheme="minorEastAsia" w:hAnsi="Arial" w:cs="Arial"/>
            <w:sz w:val="18"/>
            <w:lang w:eastAsia="ja-JP"/>
          </w:rPr>
          <w:t xml:space="preserve"> of Mi1, Mi4 and M</w:t>
        </w:r>
        <w:r>
          <w:rPr>
            <w:rFonts w:ascii="Arial" w:eastAsiaTheme="minorEastAsia" w:hAnsi="Arial" w:cs="Arial"/>
            <w:sz w:val="18"/>
            <w:lang w:eastAsia="ja-JP"/>
          </w:rPr>
          <w:t>i9</w:t>
        </w:r>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 </w:t>
        </w:r>
        <w:r w:rsidRPr="008D74D7">
          <w:rPr>
            <w:rFonts w:ascii="Arial" w:eastAsiaTheme="minorEastAsia" w:hAnsi="Arial" w:cs="Arial"/>
            <w:sz w:val="18"/>
            <w:lang w:eastAsia="ja-JP"/>
          </w:rPr>
          <w:t>(</w:t>
        </w:r>
        <w:r w:rsidRPr="00987418">
          <w:rPr>
            <w:rFonts w:ascii="Arial" w:eastAsiaTheme="minorEastAsia" w:hAnsi="Arial" w:cs="Arial"/>
            <w:b/>
            <w:sz w:val="18"/>
            <w:lang w:eastAsia="ja-JP"/>
          </w:rPr>
          <w:t>D,</w:t>
        </w:r>
        <w:r w:rsidR="00605012" w:rsidRPr="00987418">
          <w:rPr>
            <w:rFonts w:ascii="Arial" w:eastAsiaTheme="minorEastAsia" w:hAnsi="Arial" w:cs="Arial"/>
            <w:b/>
            <w:sz w:val="18"/>
            <w:lang w:eastAsia="ja-JP"/>
          </w:rPr>
          <w:t xml:space="preserve"> </w:t>
        </w:r>
        <w:r w:rsidRPr="00987418">
          <w:rPr>
            <w:rFonts w:ascii="Arial" w:eastAsiaTheme="minorEastAsia" w:hAnsi="Arial" w:cs="Arial"/>
            <w:b/>
            <w:sz w:val="18"/>
            <w:lang w:eastAsia="ja-JP"/>
          </w:rPr>
          <w:t>D’,</w:t>
        </w:r>
        <w:r w:rsidR="00605012" w:rsidRPr="00987418">
          <w:rPr>
            <w:rFonts w:ascii="Arial" w:eastAsiaTheme="minorEastAsia" w:hAnsi="Arial" w:cs="Arial"/>
            <w:b/>
            <w:sz w:val="18"/>
            <w:lang w:eastAsia="ja-JP"/>
          </w:rPr>
          <w:t xml:space="preserve"> </w:t>
        </w:r>
        <w:r w:rsidRPr="00987418">
          <w:rPr>
            <w:rFonts w:ascii="Arial" w:eastAsiaTheme="minorEastAsia" w:hAnsi="Arial" w:cs="Arial"/>
            <w:b/>
            <w:sz w:val="18"/>
            <w:lang w:eastAsia="ja-JP"/>
          </w:rPr>
          <w:t>E,</w:t>
        </w:r>
        <w:r w:rsidR="00605012" w:rsidRPr="00987418">
          <w:rPr>
            <w:rFonts w:ascii="Arial" w:eastAsiaTheme="minorEastAsia" w:hAnsi="Arial" w:cs="Arial"/>
            <w:b/>
            <w:sz w:val="18"/>
            <w:lang w:eastAsia="ja-JP"/>
          </w:rPr>
          <w:t xml:space="preserve"> </w:t>
        </w:r>
        <w:r w:rsidRPr="00987418">
          <w:rPr>
            <w:rFonts w:ascii="Arial" w:eastAsiaTheme="minorEastAsia" w:hAnsi="Arial" w:cs="Arial"/>
            <w:b/>
            <w:sz w:val="18"/>
            <w:lang w:eastAsia="ja-JP"/>
          </w:rPr>
          <w:t>E’</w:t>
        </w:r>
        <w:r w:rsidRPr="008D74D7">
          <w:rPr>
            <w:rFonts w:ascii="Arial" w:eastAsiaTheme="minorEastAsia" w:hAnsi="Arial" w:cs="Arial"/>
            <w:sz w:val="18"/>
            <w:lang w:eastAsia="ja-JP"/>
          </w:rPr>
          <w:t xml:space="preserve">) </w:t>
        </w:r>
        <w:proofErr w:type="gramStart"/>
        <w:r w:rsidRPr="008D74D7">
          <w:rPr>
            <w:rFonts w:ascii="Arial" w:eastAsiaTheme="minorEastAsia" w:hAnsi="Arial" w:cs="Arial"/>
            <w:sz w:val="18"/>
            <w:lang w:eastAsia="ja-JP"/>
          </w:rPr>
          <w:t xml:space="preserve">Confocal </w:t>
        </w:r>
        <w:r>
          <w:rPr>
            <w:rFonts w:ascii="Arial" w:eastAsiaTheme="minorEastAsia" w:hAnsi="Arial" w:cs="Arial"/>
            <w:sz w:val="18"/>
            <w:lang w:eastAsia="ja-JP"/>
          </w:rPr>
          <w:t>images</w:t>
        </w:r>
        <w:r w:rsidRPr="008D74D7">
          <w:rPr>
            <w:rFonts w:ascii="Arial" w:eastAsiaTheme="minorEastAsia" w:hAnsi="Arial" w:cs="Arial"/>
            <w:sz w:val="18"/>
            <w:lang w:eastAsia="ja-JP"/>
          </w:rPr>
          <w:t xml:space="preserve"> </w:t>
        </w:r>
        <w:r>
          <w:rPr>
            <w:rFonts w:ascii="Arial" w:eastAsiaTheme="minorEastAsia" w:hAnsi="Arial" w:cs="Arial"/>
            <w:sz w:val="18"/>
            <w:lang w:eastAsia="ja-JP"/>
          </w:rPr>
          <w:t>of</w:t>
        </w:r>
        <w:r w:rsidRPr="008D74D7">
          <w:rPr>
            <w:rFonts w:ascii="Arial" w:eastAsiaTheme="minorEastAsia" w:hAnsi="Arial" w:cs="Arial"/>
            <w:sz w:val="18"/>
            <w:lang w:eastAsia="ja-JP"/>
          </w:rPr>
          <w:t xml:space="preserve"> Tm3 (D,</w:t>
        </w:r>
        <w:r w:rsidR="00605012">
          <w:rPr>
            <w:rFonts w:ascii="Arial" w:eastAsiaTheme="minorEastAsia" w:hAnsi="Arial" w:cs="Arial"/>
            <w:sz w:val="18"/>
            <w:lang w:eastAsia="ja-JP"/>
          </w:rPr>
          <w:t xml:space="preserve"> </w:t>
        </w:r>
        <w:r w:rsidRPr="008D74D7">
          <w:rPr>
            <w:rFonts w:ascii="Arial" w:eastAsiaTheme="minorEastAsia" w:hAnsi="Arial" w:cs="Arial"/>
            <w:sz w:val="18"/>
            <w:lang w:eastAsia="ja-JP"/>
          </w:rPr>
          <w:t>D’) and Mi1 (E,</w:t>
        </w:r>
        <w:r w:rsidR="00605012">
          <w:rPr>
            <w:rFonts w:ascii="Arial" w:eastAsiaTheme="minorEastAsia" w:hAnsi="Arial" w:cs="Arial"/>
            <w:sz w:val="18"/>
            <w:lang w:eastAsia="ja-JP"/>
          </w:rPr>
          <w:t xml:space="preserve"> </w:t>
        </w:r>
        <w:r w:rsidRPr="008D74D7">
          <w:rPr>
            <w:rFonts w:ascii="Arial" w:eastAsiaTheme="minorEastAsia" w:hAnsi="Arial" w:cs="Arial"/>
            <w:sz w:val="18"/>
            <w:lang w:eastAsia="ja-JP"/>
          </w:rPr>
          <w:t xml:space="preserve">E’) </w:t>
        </w:r>
        <w:proofErr w:type="spellStart"/>
        <w:r w:rsidRPr="008D74D7">
          <w:rPr>
            <w:rFonts w:ascii="Arial" w:eastAsiaTheme="minorEastAsia" w:hAnsi="Arial" w:cs="Arial"/>
            <w:sz w:val="18"/>
            <w:lang w:eastAsia="ja-JP"/>
          </w:rPr>
          <w:t>arbo</w:t>
        </w:r>
        <w:r w:rsidR="00605012">
          <w:rPr>
            <w:rFonts w:ascii="Arial" w:eastAsiaTheme="minorEastAsia" w:hAnsi="Arial" w:cs="Arial"/>
            <w:sz w:val="18"/>
            <w:lang w:eastAsia="ja-JP"/>
          </w:rPr>
          <w:t>u</w:t>
        </w:r>
        <w:r w:rsidRPr="008D74D7">
          <w:rPr>
            <w:rFonts w:ascii="Arial" w:eastAsiaTheme="minorEastAsia" w:hAnsi="Arial" w:cs="Arial"/>
            <w:sz w:val="18"/>
            <w:lang w:eastAsia="ja-JP"/>
          </w:rPr>
          <w:t>rs</w:t>
        </w:r>
        <w:proofErr w:type="spellEnd"/>
        <w:r w:rsidRPr="008D74D7">
          <w:rPr>
            <w:rFonts w:ascii="Arial" w:eastAsiaTheme="minorEastAsia" w:hAnsi="Arial" w:cs="Arial"/>
            <w:sz w:val="18"/>
            <w:lang w:eastAsia="ja-JP"/>
          </w:rPr>
          <w:t xml:space="preserve"> in ~ 50 medulla columns in ~ M9/M10.</w:t>
        </w:r>
        <w:proofErr w:type="gramEnd"/>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 </w:t>
        </w:r>
        <w:r w:rsidRPr="008D74D7">
          <w:rPr>
            <w:rFonts w:ascii="Arial" w:eastAsiaTheme="minorEastAsia" w:hAnsi="Arial" w:cs="Arial"/>
            <w:sz w:val="18"/>
            <w:lang w:eastAsia="ja-JP"/>
          </w:rPr>
          <w:t>Anti-</w:t>
        </w:r>
        <w:proofErr w:type="spellStart"/>
        <w:r w:rsidRPr="008D74D7">
          <w:rPr>
            <w:rFonts w:ascii="Arial" w:eastAsiaTheme="minorEastAsia" w:hAnsi="Arial" w:cs="Arial"/>
            <w:sz w:val="18"/>
            <w:lang w:eastAsia="ja-JP"/>
          </w:rPr>
          <w:t>ChAT</w:t>
        </w:r>
        <w:proofErr w:type="spellEnd"/>
        <w:r w:rsidRPr="008D74D7">
          <w:rPr>
            <w:rFonts w:ascii="Arial" w:eastAsiaTheme="minorEastAsia" w:hAnsi="Arial" w:cs="Arial"/>
            <w:sz w:val="18"/>
            <w:lang w:eastAsia="ja-JP"/>
          </w:rPr>
          <w:t xml:space="preserve"> </w:t>
        </w:r>
        <w:proofErr w:type="spellStart"/>
        <w:r w:rsidRPr="008D74D7">
          <w:rPr>
            <w:rFonts w:ascii="Arial" w:eastAsiaTheme="minorEastAsia" w:hAnsi="Arial" w:cs="Arial"/>
            <w:sz w:val="18"/>
            <w:lang w:eastAsia="ja-JP"/>
          </w:rPr>
          <w:t>immunolabeling</w:t>
        </w:r>
        <w:proofErr w:type="spellEnd"/>
        <w:r w:rsidRPr="008D74D7">
          <w:rPr>
            <w:rFonts w:ascii="Arial" w:eastAsiaTheme="minorEastAsia" w:hAnsi="Arial" w:cs="Arial"/>
            <w:sz w:val="18"/>
            <w:lang w:eastAsia="ja-JP"/>
          </w:rPr>
          <w:t xml:space="preserve"> </w:t>
        </w:r>
        <w:r>
          <w:rPr>
            <w:rFonts w:ascii="Arial" w:eastAsiaTheme="minorEastAsia" w:hAnsi="Arial" w:cs="Arial"/>
            <w:sz w:val="18"/>
            <w:lang w:eastAsia="ja-JP"/>
          </w:rPr>
          <w:t xml:space="preserve">is </w:t>
        </w:r>
        <w:r w:rsidRPr="008D74D7">
          <w:rPr>
            <w:rFonts w:ascii="Arial" w:eastAsiaTheme="minorEastAsia" w:hAnsi="Arial" w:cs="Arial"/>
            <w:sz w:val="18"/>
            <w:lang w:eastAsia="ja-JP"/>
          </w:rPr>
          <w:t xml:space="preserve">used as a column marker. </w:t>
        </w:r>
        <w:r>
          <w:rPr>
            <w:rFonts w:ascii="Arial" w:eastAsiaTheme="minorEastAsia" w:hAnsi="Arial" w:cs="Arial"/>
            <w:sz w:val="18"/>
            <w:lang w:eastAsia="ja-JP"/>
          </w:rPr>
          <w:t xml:space="preserve"> </w:t>
        </w:r>
        <w:r w:rsidRPr="008D74D7">
          <w:rPr>
            <w:rFonts w:ascii="Arial" w:eastAsiaTheme="minorEastAsia" w:hAnsi="Arial" w:cs="Arial"/>
            <w:sz w:val="18"/>
            <w:lang w:eastAsia="ja-JP"/>
          </w:rPr>
          <w:t>Consistent with EM results, Tm3 processes are located in the spaces between the Mi1/anti-</w:t>
        </w:r>
        <w:proofErr w:type="spellStart"/>
        <w:r w:rsidRPr="008D74D7">
          <w:rPr>
            <w:rFonts w:ascii="Arial" w:eastAsiaTheme="minorEastAsia" w:hAnsi="Arial" w:cs="Arial"/>
            <w:sz w:val="18"/>
            <w:lang w:eastAsia="ja-JP"/>
          </w:rPr>
          <w:t>ChAT</w:t>
        </w:r>
        <w:proofErr w:type="spellEnd"/>
        <w:r w:rsidRPr="008D74D7">
          <w:rPr>
            <w:rFonts w:ascii="Arial" w:eastAsiaTheme="minorEastAsia" w:hAnsi="Arial" w:cs="Arial"/>
            <w:sz w:val="18"/>
            <w:lang w:eastAsia="ja-JP"/>
          </w:rPr>
          <w:t xml:space="preserve"> defined columns and are not clearly associated with specific columns. </w:t>
        </w:r>
        <w:r>
          <w:rPr>
            <w:rFonts w:ascii="Arial" w:eastAsiaTheme="minorEastAsia" w:hAnsi="Arial" w:cs="Arial"/>
            <w:sz w:val="18"/>
            <w:lang w:eastAsia="ja-JP"/>
          </w:rPr>
          <w:t xml:space="preserve"> </w:t>
        </w:r>
        <w:r w:rsidRPr="008D74D7">
          <w:rPr>
            <w:rFonts w:ascii="Arial" w:eastAsiaTheme="minorEastAsia" w:hAnsi="Arial" w:cs="Arial"/>
            <w:sz w:val="18"/>
            <w:lang w:eastAsia="ja-JP"/>
          </w:rPr>
          <w:t>Scale bars</w:t>
        </w:r>
        <w:r w:rsidR="00463486">
          <w:rPr>
            <w:rFonts w:ascii="Arial" w:eastAsiaTheme="minorEastAsia" w:hAnsi="Arial" w:cs="Arial"/>
            <w:sz w:val="18"/>
            <w:lang w:eastAsia="ja-JP"/>
          </w:rPr>
          <w:t>,</w:t>
        </w:r>
        <w:r>
          <w:rPr>
            <w:rFonts w:ascii="Arial" w:eastAsiaTheme="minorEastAsia" w:hAnsi="Arial" w:cs="Arial"/>
            <w:sz w:val="18"/>
            <w:lang w:eastAsia="ja-JP"/>
          </w:rPr>
          <w:t xml:space="preserve"> </w:t>
        </w:r>
        <w:r w:rsidRPr="00361A05">
          <w:rPr>
            <w:rFonts w:ascii="Arial" w:eastAsiaTheme="minorEastAsia" w:hAnsi="Arial" w:cs="Arial"/>
            <w:sz w:val="18"/>
            <w:lang w:eastAsia="ja-JP"/>
          </w:rPr>
          <w:t>10</w:t>
        </w:r>
        <w:r>
          <w:rPr>
            <w:rFonts w:ascii="Arial" w:eastAsiaTheme="minorEastAsia" w:hAnsi="Arial" w:cs="Arial"/>
            <w:sz w:val="18"/>
            <w:lang w:eastAsia="ja-JP"/>
          </w:rPr>
          <w:t xml:space="preserve"> µm.</w:t>
        </w:r>
      </w:ins>
    </w:p>
    <w:p w14:paraId="77137690" w14:textId="77777777" w:rsidR="0044654C" w:rsidRDefault="0044654C" w:rsidP="000F6267">
      <w:pPr>
        <w:spacing w:line="360" w:lineRule="auto"/>
        <w:rPr>
          <w:ins w:id="302" w:author="Takemura, Shin-ya" w:date="2017-04-01T02:16:00Z"/>
          <w:rFonts w:ascii="Arial" w:eastAsiaTheme="minorEastAsia" w:hAnsi="Arial" w:cs="Arial"/>
          <w:b/>
          <w:color w:val="000000"/>
          <w:sz w:val="18"/>
          <w:szCs w:val="22"/>
          <w:lang w:val="en-GB" w:eastAsia="ja-JP"/>
        </w:rPr>
      </w:pPr>
    </w:p>
    <w:p w14:paraId="40B85704" w14:textId="77777777" w:rsidR="0044654C" w:rsidRDefault="0044654C" w:rsidP="000F6267">
      <w:pPr>
        <w:spacing w:line="360" w:lineRule="auto"/>
        <w:rPr>
          <w:ins w:id="303" w:author="Takemura, Shin-ya" w:date="2017-04-01T02:16:00Z"/>
          <w:rFonts w:ascii="Arial" w:eastAsiaTheme="minorEastAsia" w:hAnsi="Arial" w:cs="Arial"/>
          <w:b/>
          <w:color w:val="000000"/>
          <w:sz w:val="18"/>
          <w:szCs w:val="22"/>
          <w:lang w:val="en-GB" w:eastAsia="ja-JP"/>
        </w:rPr>
      </w:pPr>
    </w:p>
    <w:p w14:paraId="7AEF1316" w14:textId="77777777" w:rsidR="000F6267" w:rsidRPr="000F6267" w:rsidRDefault="000F6267" w:rsidP="000F6267">
      <w:pPr>
        <w:spacing w:line="360" w:lineRule="auto"/>
        <w:rPr>
          <w:rFonts w:ascii="Arial" w:eastAsiaTheme="minorEastAsia" w:hAnsi="Arial" w:cs="Arial"/>
          <w:color w:val="000000"/>
          <w:sz w:val="18"/>
          <w:szCs w:val="32"/>
          <w:lang w:eastAsia="ja-JP"/>
        </w:rPr>
      </w:pPr>
      <w:ins w:id="304" w:author="Takemura, Shin-ya" w:date="2017-04-01T02:16:00Z">
        <w:r>
          <w:rPr>
            <w:rFonts w:ascii="Arial" w:eastAsiaTheme="minorEastAsia" w:hAnsi="Arial" w:cs="Arial"/>
            <w:b/>
            <w:color w:val="000000"/>
            <w:sz w:val="18"/>
            <w:szCs w:val="22"/>
            <w:lang w:val="en-GB" w:eastAsia="ja-JP"/>
          </w:rPr>
          <w:t xml:space="preserve">Figure 3 – Figure Supplement </w:t>
        </w:r>
        <w:r w:rsidR="0044654C">
          <w:rPr>
            <w:rFonts w:ascii="Arial" w:eastAsiaTheme="minorEastAsia" w:hAnsi="Arial" w:cs="Arial"/>
            <w:b/>
            <w:color w:val="000000"/>
            <w:sz w:val="18"/>
            <w:szCs w:val="22"/>
            <w:lang w:val="en-GB" w:eastAsia="ja-JP"/>
          </w:rPr>
          <w:t>3</w:t>
        </w:r>
      </w:ins>
      <w:r>
        <w:rPr>
          <w:rFonts w:ascii="Arial" w:eastAsiaTheme="minorEastAsia" w:hAnsi="Arial" w:cs="Arial"/>
          <w:b/>
          <w:color w:val="000000"/>
          <w:sz w:val="18"/>
          <w:szCs w:val="22"/>
          <w:lang w:val="en-GB" w:eastAsia="ja-JP"/>
        </w:rPr>
        <w:tab/>
      </w:r>
      <w:r w:rsidRPr="000F6267">
        <w:rPr>
          <w:rFonts w:ascii="Arial" w:eastAsiaTheme="minorEastAsia" w:hAnsi="Arial" w:cs="Arial"/>
          <w:color w:val="000000"/>
          <w:sz w:val="18"/>
          <w:szCs w:val="22"/>
          <w:lang w:val="en-GB" w:eastAsia="ja-JP"/>
        </w:rPr>
        <w:t xml:space="preserve">Limitations of the reconstructed volume and analyses.  </w:t>
      </w:r>
      <w:r w:rsidR="00C05B6E">
        <w:rPr>
          <w:rFonts w:ascii="Arial" w:eastAsiaTheme="minorEastAsia" w:hAnsi="Arial" w:cs="Arial"/>
          <w:color w:val="000000"/>
          <w:sz w:val="18"/>
          <w:szCs w:val="22"/>
          <w:lang w:val="en-GB" w:eastAsia="ja-JP"/>
        </w:rPr>
        <w:t>(</w:t>
      </w:r>
      <w:r w:rsidR="00C05B6E">
        <w:rPr>
          <w:rFonts w:ascii="Arial" w:eastAsiaTheme="minorEastAsia" w:hAnsi="Arial" w:cs="Arial"/>
          <w:b/>
          <w:sz w:val="18"/>
          <w:lang w:eastAsia="ja-JP"/>
        </w:rPr>
        <w:t>A</w:t>
      </w:r>
      <w:r w:rsidR="00C05B6E">
        <w:rPr>
          <w:rFonts w:ascii="Arial" w:eastAsiaTheme="minorEastAsia" w:hAnsi="Arial"/>
          <w:color w:val="000000"/>
          <w:sz w:val="18"/>
          <w:szCs w:val="32"/>
          <w:lang w:val="en-GB" w:eastAsia="ja-JP"/>
        </w:rPr>
        <w:t>)</w:t>
      </w:r>
      <w:r w:rsidRPr="000F6267">
        <w:rPr>
          <w:rFonts w:ascii="Arial" w:eastAsiaTheme="minorEastAsia" w:hAnsi="Arial" w:cs="Arial"/>
          <w:b/>
          <w:sz w:val="18"/>
          <w:lang w:eastAsia="ja-JP"/>
        </w:rPr>
        <w:t xml:space="preserve"> </w:t>
      </w:r>
      <w:r w:rsidRPr="000F6267">
        <w:rPr>
          <w:rFonts w:ascii="Arial" w:eastAsiaTheme="minorEastAsia" w:hAnsi="Arial" w:cs="Arial"/>
          <w:sz w:val="18"/>
          <w:lang w:eastAsia="ja-JP"/>
        </w:rPr>
        <w:t xml:space="preserve">Differences in the reconstructed volumes between the current FIBSEM dataset and our previous </w:t>
      </w:r>
      <w:proofErr w:type="spellStart"/>
      <w:r w:rsidRPr="000F6267">
        <w:rPr>
          <w:rFonts w:ascii="Arial" w:eastAsiaTheme="minorEastAsia" w:hAnsi="Arial" w:cs="Arial"/>
          <w:sz w:val="18"/>
          <w:lang w:eastAsia="ja-JP"/>
        </w:rPr>
        <w:t>ssEM</w:t>
      </w:r>
      <w:proofErr w:type="spellEnd"/>
      <w:r w:rsidRPr="000F6267">
        <w:rPr>
          <w:rFonts w:ascii="Arial" w:eastAsiaTheme="minorEastAsia" w:hAnsi="Arial" w:cs="Arial"/>
          <w:sz w:val="18"/>
          <w:lang w:eastAsia="ja-JP"/>
        </w:rPr>
        <w:t xml:space="preserve"> reconstruction (Takemura et al., 2013).  With </w:t>
      </w:r>
      <w:proofErr w:type="spellStart"/>
      <w:r w:rsidRPr="000F6267">
        <w:rPr>
          <w:rFonts w:ascii="Arial" w:eastAsiaTheme="minorEastAsia" w:hAnsi="Arial" w:cs="Arial"/>
          <w:sz w:val="18"/>
          <w:lang w:eastAsia="ja-JP"/>
        </w:rPr>
        <w:t>ssEM</w:t>
      </w:r>
      <w:proofErr w:type="spellEnd"/>
      <w:r w:rsidRPr="000F6267">
        <w:rPr>
          <w:rFonts w:ascii="Arial" w:eastAsiaTheme="minorEastAsia" w:hAnsi="Arial" w:cs="Arial"/>
          <w:sz w:val="18"/>
          <w:lang w:eastAsia="ja-JP"/>
        </w:rPr>
        <w:t xml:space="preserve">, we densely reconstructed a single medulla column, but applied additional tracing of L1 and Tm3 cells in 18 surrounding columns.  This was possible because we collected the original TEM images from thin sections </w:t>
      </w:r>
      <w:r w:rsidRPr="000F6267">
        <w:rPr>
          <w:rFonts w:ascii="Arial" w:eastAsiaTheme="minorEastAsia" w:hAnsi="Arial" w:cs="Arial"/>
          <w:sz w:val="18"/>
          <w:lang w:eastAsia="ja-JP"/>
        </w:rPr>
        <w:lastRenderedPageBreak/>
        <w:t xml:space="preserve">that covered a much larger area than the cropped image series used to reconstruct the single column.  The FIBSEM dataset used in the current study is superior to </w:t>
      </w:r>
      <w:proofErr w:type="spellStart"/>
      <w:r w:rsidRPr="000F6267">
        <w:rPr>
          <w:rFonts w:ascii="Arial" w:eastAsiaTheme="minorEastAsia" w:hAnsi="Arial" w:cs="Arial"/>
          <w:sz w:val="18"/>
          <w:lang w:eastAsia="ja-JP"/>
        </w:rPr>
        <w:t>ssEM</w:t>
      </w:r>
      <w:proofErr w:type="spellEnd"/>
      <w:r w:rsidRPr="000F6267">
        <w:rPr>
          <w:rFonts w:ascii="Arial" w:eastAsiaTheme="minorEastAsia" w:hAnsi="Arial" w:cs="Arial"/>
          <w:sz w:val="18"/>
          <w:lang w:eastAsia="ja-JP"/>
        </w:rPr>
        <w:t xml:space="preserve"> in the comprehensiveness of the dense reconstruction it supports, but was limited to seven medulla columns (Home and its six neighbors) contained wholly within the imaged volume.  We thus lacked complete access to any columns beyond this FIB-imaged volume.  </w:t>
      </w:r>
      <w:r w:rsidR="00C05B6E">
        <w:rPr>
          <w:rFonts w:ascii="Arial" w:eastAsiaTheme="minorEastAsia" w:hAnsi="Arial" w:cs="Arial"/>
          <w:sz w:val="18"/>
          <w:lang w:eastAsia="ja-JP"/>
        </w:rPr>
        <w:t>(</w:t>
      </w:r>
      <w:r w:rsidR="00C05B6E">
        <w:rPr>
          <w:rFonts w:ascii="Arial" w:eastAsiaTheme="minorEastAsia" w:hAnsi="Arial" w:cs="Arial"/>
          <w:b/>
          <w:sz w:val="18"/>
          <w:lang w:eastAsia="ja-JP"/>
        </w:rPr>
        <w:t>B</w:t>
      </w:r>
      <w:r w:rsidR="00C05B6E">
        <w:rPr>
          <w:rFonts w:ascii="Arial" w:eastAsiaTheme="minorEastAsia" w:hAnsi="Arial"/>
          <w:color w:val="000000"/>
          <w:sz w:val="18"/>
          <w:szCs w:val="32"/>
          <w:lang w:val="en-GB" w:eastAsia="ja-JP"/>
        </w:rPr>
        <w:t>)</w:t>
      </w:r>
      <w:r w:rsidRPr="000F6267">
        <w:rPr>
          <w:rFonts w:ascii="Arial" w:eastAsiaTheme="minorEastAsia" w:hAnsi="Arial" w:cs="Arial"/>
          <w:b/>
          <w:sz w:val="18"/>
          <w:lang w:eastAsia="ja-JP"/>
        </w:rPr>
        <w:t xml:space="preserve"> </w:t>
      </w:r>
      <w:r w:rsidRPr="000F6267">
        <w:rPr>
          <w:rFonts w:ascii="Arial" w:eastAsiaTheme="minorEastAsia" w:hAnsi="Arial" w:cs="Arial"/>
          <w:sz w:val="18"/>
          <w:lang w:eastAsia="ja-JP"/>
        </w:rPr>
        <w:t>Calculation of the Tm3 to Mi1-offset, computed from the current FIBSEM data according the method used in Takemura et al. (2013)</w:t>
      </w:r>
      <w:r w:rsidRPr="000F6267">
        <w:rPr>
          <w:rFonts w:ascii="Arial" w:eastAsiaTheme="minorEastAsia" w:hAnsi="Arial" w:cs="Arial"/>
          <w:b/>
          <w:sz w:val="18"/>
          <w:lang w:eastAsia="ja-JP"/>
        </w:rPr>
        <w:t xml:space="preserve">.  </w:t>
      </w:r>
      <w:r w:rsidRPr="000F6267">
        <w:rPr>
          <w:rFonts w:ascii="Arial" w:eastAsiaTheme="minorEastAsia" w:hAnsi="Arial" w:cs="Arial"/>
          <w:sz w:val="18"/>
          <w:lang w:eastAsia="ja-JP"/>
        </w:rPr>
        <w:t xml:space="preserve">For each Mi1 and Tm3, we found a field </w:t>
      </w:r>
      <w:proofErr w:type="spellStart"/>
      <w:r w:rsidRPr="000F6267">
        <w:rPr>
          <w:rFonts w:ascii="Arial" w:eastAsiaTheme="minorEastAsia" w:hAnsi="Arial" w:cs="Arial"/>
          <w:sz w:val="18"/>
          <w:lang w:eastAsia="ja-JP"/>
        </w:rPr>
        <w:t>centre</w:t>
      </w:r>
      <w:proofErr w:type="spellEnd"/>
      <w:r w:rsidRPr="000F6267">
        <w:rPr>
          <w:rFonts w:ascii="Arial" w:eastAsiaTheme="minorEastAsia" w:hAnsi="Arial" w:cs="Arial"/>
          <w:sz w:val="18"/>
          <w:lang w:eastAsia="ja-JP"/>
        </w:rPr>
        <w:t xml:space="preserve"> of L1 connections, assumed to originate from within a regular hexagonal grid, weighted by their respective synapse counts as reported in Takemura et al. (2013).  Then, for each T4, the Mi1 and Tm3 field </w:t>
      </w:r>
      <w:proofErr w:type="spellStart"/>
      <w:r w:rsidRPr="000F6267">
        <w:rPr>
          <w:rFonts w:ascii="Arial" w:eastAsiaTheme="minorEastAsia" w:hAnsi="Arial" w:cs="Arial"/>
          <w:sz w:val="18"/>
          <w:lang w:eastAsia="ja-JP"/>
        </w:rPr>
        <w:t>centres</w:t>
      </w:r>
      <w:proofErr w:type="spellEnd"/>
      <w:r w:rsidRPr="000F6267">
        <w:rPr>
          <w:rFonts w:ascii="Arial" w:eastAsiaTheme="minorEastAsia" w:hAnsi="Arial" w:cs="Arial"/>
          <w:sz w:val="18"/>
          <w:lang w:eastAsia="ja-JP"/>
        </w:rPr>
        <w:t xml:space="preserve"> were calculated, also weighted by their respective synapse counts.  The Tm3 to Mi1 offset is plotted in </w:t>
      </w:r>
      <w:proofErr w:type="spellStart"/>
      <w:r w:rsidRPr="000F6267">
        <w:rPr>
          <w:rFonts w:ascii="Arial" w:eastAsiaTheme="minorEastAsia" w:hAnsi="Arial" w:cs="Arial"/>
          <w:sz w:val="18"/>
          <w:lang w:eastAsia="ja-JP"/>
        </w:rPr>
        <w:t>x</w:t>
      </w:r>
      <w:proofErr w:type="gramStart"/>
      <w:r w:rsidRPr="000F6267">
        <w:rPr>
          <w:rFonts w:ascii="Arial" w:eastAsiaTheme="minorEastAsia" w:hAnsi="Arial" w:cs="Arial"/>
          <w:sz w:val="18"/>
          <w:lang w:eastAsia="ja-JP"/>
        </w:rPr>
        <w:t>,y</w:t>
      </w:r>
      <w:proofErr w:type="spellEnd"/>
      <w:proofErr w:type="gramEnd"/>
      <w:r w:rsidRPr="000F6267">
        <w:rPr>
          <w:rFonts w:ascii="Arial" w:eastAsiaTheme="minorEastAsia" w:hAnsi="Arial" w:cs="Arial"/>
          <w:sz w:val="18"/>
          <w:lang w:eastAsia="ja-JP"/>
        </w:rPr>
        <w:t xml:space="preserve"> dimensions, with Mi1 at 0, 0, where 1.0 represents the distance between two adjacent ommatidia.  A significant limitation is that most Tm3 cells extend beyond the FIB-imaged volume and hence are not fully reconstructed</w:t>
      </w:r>
      <w:r w:rsidRPr="000F6267">
        <w:rPr>
          <w:rFonts w:ascii="Arial" w:eastAsiaTheme="minorEastAsia" w:hAnsi="Arial" w:cs="Arial"/>
          <w:color w:val="0070C0"/>
          <w:sz w:val="18"/>
          <w:lang w:eastAsia="ja-JP"/>
        </w:rPr>
        <w:t>.</w:t>
      </w:r>
      <w:r w:rsidRPr="000F6267">
        <w:rPr>
          <w:rFonts w:ascii="Arial" w:eastAsiaTheme="minorEastAsia" w:hAnsi="Arial" w:cs="Arial"/>
          <w:sz w:val="18"/>
          <w:lang w:eastAsia="ja-JP"/>
        </w:rPr>
        <w:t xml:space="preserve">  The eight Tm3s that feed the 'fb' T4, for example, have an estimated completeness of 100, 100, 94, 85, 72, 61, 49, and 42%.  Given this incompleteness we compute 'raw' displacements (from the partial cells) and 'adjusted' displacements, using estimates of completeness supplemented by the locations for input connections.  While the direction and magnitude of these offsets is roughly within the previously reported range</w:t>
      </w:r>
      <w:r w:rsidRPr="000F6267" w:rsidDel="008F6BD1">
        <w:rPr>
          <w:rFonts w:ascii="Arial" w:eastAsiaTheme="minorEastAsia" w:hAnsi="Arial" w:cs="Arial"/>
          <w:sz w:val="18"/>
          <w:lang w:eastAsia="ja-JP"/>
        </w:rPr>
        <w:t xml:space="preserve"> </w:t>
      </w:r>
      <w:r w:rsidRPr="000F6267">
        <w:rPr>
          <w:rFonts w:ascii="Arial" w:eastAsiaTheme="minorEastAsia" w:hAnsi="Arial" w:cs="Arial"/>
          <w:sz w:val="18"/>
          <w:lang w:eastAsia="ja-JP"/>
        </w:rPr>
        <w:t xml:space="preserve">(Takemura et al., 2013), no consistent alignment with a T4’s directional sensitivity is observed.  However, the errors are large, as shown by the difference between 'raw' and 'adjusted' values, and given only one fully reconstructed T4 for each direction no statistics are possible.  Thus, we can neither confirm nor refute the previously reported displacements between Mi1 and Tm3 field </w:t>
      </w:r>
      <w:proofErr w:type="spellStart"/>
      <w:r w:rsidRPr="000F6267">
        <w:rPr>
          <w:rFonts w:ascii="Arial" w:eastAsiaTheme="minorEastAsia" w:hAnsi="Arial" w:cs="Arial"/>
          <w:sz w:val="18"/>
          <w:lang w:eastAsia="ja-JP"/>
        </w:rPr>
        <w:t>centres</w:t>
      </w:r>
      <w:proofErr w:type="spellEnd"/>
      <w:r w:rsidRPr="000F6267">
        <w:rPr>
          <w:rFonts w:ascii="Arial" w:eastAsiaTheme="minorEastAsia" w:hAnsi="Arial" w:cs="Arial"/>
          <w:sz w:val="18"/>
          <w:lang w:eastAsia="ja-JP"/>
        </w:rPr>
        <w:t>.</w:t>
      </w:r>
    </w:p>
    <w:p w14:paraId="40BC1CA4" w14:textId="77777777" w:rsidR="00DD22A5" w:rsidRPr="00DD4A27" w:rsidRDefault="00DD22A5" w:rsidP="00DD4A27">
      <w:pPr>
        <w:spacing w:line="300" w:lineRule="auto"/>
        <w:rPr>
          <w:rFonts w:ascii="Times New Roman" w:hAnsi="Times New Roman"/>
          <w:b/>
          <w:color w:val="000000"/>
          <w:sz w:val="20"/>
          <w:lang w:val="en-GB"/>
        </w:rPr>
      </w:pPr>
    </w:p>
    <w:p w14:paraId="0BA39DC4" w14:textId="77777777" w:rsidR="003E1CE7" w:rsidRDefault="003E1CE7" w:rsidP="00DD22A5">
      <w:pPr>
        <w:spacing w:line="300" w:lineRule="auto"/>
        <w:rPr>
          <w:rFonts w:ascii="Times New Roman" w:eastAsiaTheme="minorEastAsia" w:hAnsi="Times New Roman" w:cs="Times New Roman"/>
          <w:b/>
          <w:color w:val="000000"/>
          <w:sz w:val="20"/>
          <w:szCs w:val="32"/>
          <w:lang w:val="en-GB" w:eastAsia="ja-JP"/>
        </w:rPr>
      </w:pPr>
    </w:p>
    <w:p w14:paraId="1EE8280B" w14:textId="408AD798" w:rsidR="009B74EB" w:rsidRDefault="00DD22A5" w:rsidP="00DD22A5">
      <w:pPr>
        <w:spacing w:line="360" w:lineRule="auto"/>
        <w:rPr>
          <w:rFonts w:ascii="Arial" w:eastAsiaTheme="minorEastAsia" w:hAnsi="Arial" w:cs="Arial"/>
          <w:color w:val="000000"/>
          <w:sz w:val="18"/>
          <w:szCs w:val="18"/>
          <w:lang w:val="en-GB" w:eastAsia="ja-JP"/>
        </w:rPr>
      </w:pPr>
      <w:r>
        <w:rPr>
          <w:rFonts w:ascii="Arial" w:eastAsiaTheme="minorEastAsia" w:hAnsi="Arial" w:cs="Arial"/>
          <w:b/>
          <w:color w:val="000000"/>
          <w:sz w:val="18"/>
          <w:szCs w:val="18"/>
          <w:lang w:val="en-GB" w:eastAsia="ja-JP"/>
        </w:rPr>
        <w:t xml:space="preserve">Figure </w:t>
      </w:r>
      <w:r w:rsidRPr="00DD22A5">
        <w:rPr>
          <w:rFonts w:ascii="Arial" w:eastAsiaTheme="minorEastAsia" w:hAnsi="Arial" w:cs="Arial"/>
          <w:b/>
          <w:color w:val="000000"/>
          <w:sz w:val="18"/>
          <w:szCs w:val="18"/>
          <w:lang w:val="en-GB" w:eastAsia="ja-JP"/>
        </w:rPr>
        <w:t>3</w:t>
      </w:r>
      <w:r>
        <w:rPr>
          <w:rFonts w:ascii="Arial" w:eastAsiaTheme="minorEastAsia" w:hAnsi="Arial" w:cs="Arial"/>
          <w:b/>
          <w:color w:val="000000"/>
          <w:sz w:val="18"/>
          <w:szCs w:val="18"/>
          <w:lang w:val="en-GB" w:eastAsia="ja-JP"/>
        </w:rPr>
        <w:t xml:space="preserve"> – Figure Supplement </w:t>
      </w:r>
      <w:del w:id="305" w:author="Takemura, Shin-ya" w:date="2017-04-01T02:16:00Z">
        <w:r>
          <w:rPr>
            <w:rFonts w:ascii="Arial" w:eastAsiaTheme="minorEastAsia" w:hAnsi="Arial" w:cs="Arial"/>
            <w:b/>
            <w:color w:val="000000"/>
            <w:sz w:val="18"/>
            <w:szCs w:val="18"/>
            <w:lang w:val="en-GB" w:eastAsia="ja-JP"/>
          </w:rPr>
          <w:delText>3</w:delText>
        </w:r>
      </w:del>
      <w:ins w:id="306" w:author="Takemura, Shin-ya" w:date="2017-04-01T02:16:00Z">
        <w:r w:rsidR="0044654C">
          <w:rPr>
            <w:rFonts w:ascii="Arial" w:eastAsiaTheme="minorEastAsia" w:hAnsi="Arial" w:cs="Arial"/>
            <w:b/>
            <w:color w:val="000000"/>
            <w:sz w:val="18"/>
            <w:szCs w:val="18"/>
            <w:lang w:val="en-GB" w:eastAsia="ja-JP"/>
          </w:rPr>
          <w:t>4</w:t>
        </w:r>
      </w:ins>
      <w:r>
        <w:rPr>
          <w:rFonts w:ascii="Arial" w:eastAsiaTheme="minorEastAsia" w:hAnsi="Arial" w:cs="Arial"/>
          <w:b/>
          <w:color w:val="000000"/>
          <w:sz w:val="18"/>
          <w:szCs w:val="18"/>
          <w:lang w:val="en-GB" w:eastAsia="ja-JP"/>
        </w:rPr>
        <w:tab/>
      </w:r>
      <w:r w:rsidRPr="00DD22A5">
        <w:rPr>
          <w:rFonts w:ascii="Arial" w:eastAsiaTheme="minorEastAsia" w:hAnsi="Arial" w:cs="Arial"/>
          <w:color w:val="000000"/>
          <w:sz w:val="18"/>
          <w:szCs w:val="18"/>
          <w:lang w:val="en-GB" w:eastAsia="ja-JP"/>
        </w:rPr>
        <w:t>Synaptic inputs to T4 cells in Column E.</w:t>
      </w:r>
      <w:r>
        <w:rPr>
          <w:rFonts w:ascii="Arial" w:eastAsiaTheme="minorEastAsia" w:hAnsi="Arial" w:cs="Arial"/>
          <w:b/>
          <w:color w:val="000000"/>
          <w:sz w:val="18"/>
          <w:szCs w:val="18"/>
          <w:lang w:val="en-GB" w:eastAsia="ja-JP"/>
        </w:rPr>
        <w:t xml:space="preserve">  </w:t>
      </w:r>
      <w:r w:rsidRPr="00DD22A5">
        <w:rPr>
          <w:rFonts w:ascii="Arial" w:eastAsiaTheme="minorEastAsia" w:hAnsi="Arial" w:cs="Arial"/>
          <w:color w:val="000000"/>
          <w:sz w:val="18"/>
          <w:szCs w:val="18"/>
          <w:lang w:val="en-GB" w:eastAsia="ja-JP"/>
        </w:rPr>
        <w:t xml:space="preserve">Left: </w:t>
      </w:r>
      <w:r w:rsidRPr="00DD22A5">
        <w:rPr>
          <w:rFonts w:ascii="Arial" w:eastAsiaTheme="minorEastAsia" w:hAnsi="Arial" w:cs="Arial"/>
          <w:color w:val="000000"/>
          <w:sz w:val="18"/>
          <w:szCs w:val="18"/>
          <w:lang w:eastAsia="ja-JP"/>
        </w:rPr>
        <w:t xml:space="preserve">Four subtypes of T4 cells each with dendrites orientated primarily in a single direction.  Yellow dots indicate the location of each axon’s main trunk.  </w:t>
      </w:r>
      <w:r w:rsidRPr="00DD22A5">
        <w:rPr>
          <w:rFonts w:ascii="Arial" w:eastAsiaTheme="minorEastAsia" w:hAnsi="Arial" w:cs="Arial"/>
          <w:color w:val="000000"/>
          <w:sz w:val="18"/>
          <w:szCs w:val="18"/>
          <w:lang w:val="en-GB" w:eastAsia="ja-JP"/>
        </w:rPr>
        <w:t>Synaptic inputs of C3 to T4d-E are not available because the C3 cell in Column N could not be reconstructed successfully given the finite size of the reconstructed volume.</w:t>
      </w:r>
    </w:p>
    <w:p w14:paraId="4B54FE8B" w14:textId="77777777" w:rsidR="003E1CE7" w:rsidRPr="00DD4A27" w:rsidRDefault="003E1CE7" w:rsidP="00DD4A27">
      <w:pPr>
        <w:spacing w:line="360" w:lineRule="auto"/>
        <w:rPr>
          <w:rFonts w:ascii="Arial" w:hAnsi="Arial"/>
          <w:b/>
          <w:color w:val="000000"/>
          <w:sz w:val="18"/>
        </w:rPr>
      </w:pPr>
    </w:p>
    <w:p w14:paraId="16B5FE74" w14:textId="77777777" w:rsidR="003E1CE7" w:rsidRDefault="003E1CE7" w:rsidP="00DD22A5">
      <w:pPr>
        <w:spacing w:line="360" w:lineRule="auto"/>
        <w:rPr>
          <w:ins w:id="307" w:author="Takemura, Shin-ya" w:date="2017-04-01T02:16:00Z"/>
          <w:rFonts w:ascii="Arial" w:eastAsiaTheme="minorEastAsia" w:hAnsi="Arial" w:cs="Arial"/>
          <w:b/>
          <w:color w:val="000000"/>
          <w:sz w:val="18"/>
          <w:szCs w:val="18"/>
          <w:lang w:eastAsia="ja-JP"/>
        </w:rPr>
      </w:pPr>
    </w:p>
    <w:p w14:paraId="5EEF6774" w14:textId="212B8BA9" w:rsidR="00DD22A5" w:rsidRPr="00DD22A5" w:rsidRDefault="00DD22A5" w:rsidP="00DD4A27">
      <w:pPr>
        <w:widowControl w:val="0"/>
        <w:autoSpaceDE w:val="0"/>
        <w:autoSpaceDN w:val="0"/>
        <w:adjustRightInd w:val="0"/>
        <w:spacing w:line="360" w:lineRule="auto"/>
        <w:rPr>
          <w:rFonts w:ascii="Arial" w:eastAsiaTheme="minorEastAsia" w:hAnsi="Arial" w:cs="Arial"/>
          <w:color w:val="000000"/>
          <w:sz w:val="18"/>
          <w:szCs w:val="18"/>
          <w:lang w:eastAsia="ja-JP"/>
        </w:rPr>
      </w:pPr>
      <w:r w:rsidRPr="00DD22A5">
        <w:rPr>
          <w:rFonts w:ascii="Arial" w:eastAsiaTheme="minorEastAsia" w:hAnsi="Arial" w:cs="Arial"/>
          <w:b/>
          <w:color w:val="000000"/>
          <w:sz w:val="18"/>
          <w:szCs w:val="18"/>
          <w:lang w:eastAsia="ja-JP"/>
        </w:rPr>
        <w:t xml:space="preserve">Figure </w:t>
      </w:r>
      <w:r>
        <w:rPr>
          <w:rFonts w:ascii="Arial" w:eastAsiaTheme="minorEastAsia" w:hAnsi="Arial" w:cs="Arial"/>
          <w:b/>
          <w:color w:val="000000"/>
          <w:sz w:val="18"/>
          <w:szCs w:val="18"/>
          <w:lang w:eastAsia="ja-JP"/>
        </w:rPr>
        <w:t>4 – Figure Supplement 1</w:t>
      </w:r>
      <w:r>
        <w:rPr>
          <w:rFonts w:ascii="Arial" w:eastAsiaTheme="minorEastAsia" w:hAnsi="Arial" w:cs="Arial"/>
          <w:b/>
          <w:color w:val="000000"/>
          <w:sz w:val="18"/>
          <w:szCs w:val="18"/>
          <w:lang w:eastAsia="ja-JP"/>
        </w:rPr>
        <w:tab/>
      </w:r>
      <w:r w:rsidR="003C7F2B" w:rsidRPr="00DD4A27">
        <w:rPr>
          <w:rFonts w:ascii="Arial" w:hAnsi="Arial"/>
          <w:sz w:val="18"/>
        </w:rPr>
        <w:t>Anti-</w:t>
      </w:r>
      <w:proofErr w:type="spellStart"/>
      <w:del w:id="308" w:author="Takemura, Shin-ya" w:date="2017-04-01T02:16:00Z">
        <w:r w:rsidRPr="00DD22A5">
          <w:rPr>
            <w:rFonts w:ascii="Arial" w:eastAsiaTheme="minorEastAsia" w:hAnsi="Arial" w:cs="Arial"/>
            <w:color w:val="000000"/>
            <w:sz w:val="18"/>
            <w:szCs w:val="18"/>
            <w:lang w:eastAsia="ja-JP"/>
          </w:rPr>
          <w:delText xml:space="preserve">GAD1 </w:delText>
        </w:r>
      </w:del>
      <w:ins w:id="309" w:author="Takemura, Shin-ya" w:date="2017-04-01T02:16:00Z">
        <w:r w:rsidR="003C7F2B" w:rsidRPr="0044654C">
          <w:rPr>
            <w:rFonts w:ascii="Arial" w:eastAsiaTheme="minorEastAsia" w:hAnsi="Arial" w:cs="Arial"/>
            <w:sz w:val="18"/>
            <w:lang w:eastAsia="ja-JP"/>
          </w:rPr>
          <w:t>VGlut</w:t>
        </w:r>
        <w:proofErr w:type="spellEnd"/>
        <w:r w:rsidR="003C7F2B" w:rsidRPr="0044654C">
          <w:rPr>
            <w:rFonts w:ascii="Arial" w:eastAsiaTheme="minorEastAsia" w:hAnsi="Arial" w:cs="Arial"/>
            <w:b/>
            <w:bCs/>
            <w:sz w:val="18"/>
            <w:lang w:eastAsia="ja-JP"/>
          </w:rPr>
          <w:t xml:space="preserve">, </w:t>
        </w:r>
        <w:r w:rsidR="003C7F2B" w:rsidRPr="0044654C">
          <w:rPr>
            <w:rFonts w:ascii="Arial" w:eastAsiaTheme="minorEastAsia" w:hAnsi="Arial" w:cs="Arial"/>
            <w:sz w:val="18"/>
            <w:lang w:eastAsia="ja-JP"/>
          </w:rPr>
          <w:t>anti-</w:t>
        </w:r>
        <w:proofErr w:type="spellStart"/>
        <w:r w:rsidR="003C7F2B" w:rsidRPr="0044654C">
          <w:rPr>
            <w:rFonts w:ascii="Arial" w:eastAsiaTheme="minorEastAsia" w:hAnsi="Arial" w:cs="Arial"/>
            <w:sz w:val="18"/>
            <w:lang w:eastAsia="ja-JP"/>
          </w:rPr>
          <w:t>ChAT</w:t>
        </w:r>
        <w:proofErr w:type="spellEnd"/>
        <w:r w:rsidR="003C7F2B" w:rsidRPr="0044654C">
          <w:rPr>
            <w:rFonts w:ascii="Arial" w:eastAsiaTheme="minorEastAsia" w:hAnsi="Arial" w:cs="Arial"/>
            <w:sz w:val="18"/>
            <w:lang w:eastAsia="ja-JP"/>
          </w:rPr>
          <w:t xml:space="preserve"> </w:t>
        </w:r>
      </w:ins>
      <w:r w:rsidR="003C7F2B" w:rsidRPr="00DD4A27">
        <w:rPr>
          <w:rFonts w:ascii="Arial" w:hAnsi="Arial"/>
          <w:sz w:val="18"/>
        </w:rPr>
        <w:t>and anti-</w:t>
      </w:r>
      <w:del w:id="310" w:author="Takemura, Shin-ya" w:date="2017-04-01T02:16:00Z">
        <w:r w:rsidRPr="00DD22A5">
          <w:rPr>
            <w:rFonts w:ascii="Arial" w:eastAsiaTheme="minorEastAsia" w:hAnsi="Arial" w:cs="Arial"/>
            <w:color w:val="000000"/>
            <w:sz w:val="18"/>
            <w:szCs w:val="18"/>
            <w:lang w:eastAsia="ja-JP"/>
          </w:rPr>
          <w:delText>ChAT</w:delText>
        </w:r>
      </w:del>
      <w:ins w:id="311" w:author="Takemura, Shin-ya" w:date="2017-04-01T02:16:00Z">
        <w:r w:rsidR="003C7F2B" w:rsidRPr="0044654C">
          <w:rPr>
            <w:rFonts w:ascii="Arial" w:eastAsiaTheme="minorEastAsia" w:hAnsi="Arial" w:cs="Arial"/>
            <w:sz w:val="18"/>
            <w:lang w:eastAsia="ja-JP"/>
          </w:rPr>
          <w:t>GAD1</w:t>
        </w:r>
      </w:ins>
      <w:r w:rsidR="003C7F2B" w:rsidRPr="00DD4A27">
        <w:rPr>
          <w:rFonts w:ascii="Arial" w:hAnsi="Arial"/>
          <w:sz w:val="18"/>
        </w:rPr>
        <w:t xml:space="preserve"> immunoreactivity of</w:t>
      </w:r>
      <w:del w:id="312" w:author="Takemura, Shin-ya" w:date="2017-04-01T02:16:00Z">
        <w:r w:rsidRPr="00DD22A5">
          <w:rPr>
            <w:rFonts w:ascii="Arial" w:eastAsiaTheme="minorEastAsia" w:hAnsi="Arial" w:cs="Arial"/>
            <w:color w:val="000000"/>
            <w:sz w:val="18"/>
            <w:szCs w:val="18"/>
            <w:lang w:eastAsia="ja-JP"/>
          </w:rPr>
          <w:delText xml:space="preserve"> Mi1, Mi4, C3, TmY15 and CT1.</w:delText>
        </w:r>
        <w:r>
          <w:rPr>
            <w:rFonts w:ascii="Arial" w:eastAsiaTheme="minorEastAsia" w:hAnsi="Arial" w:cs="Arial"/>
            <w:b/>
            <w:color w:val="000000"/>
            <w:sz w:val="18"/>
            <w:szCs w:val="18"/>
            <w:lang w:eastAsia="ja-JP"/>
          </w:rPr>
          <w:delText xml:space="preserve">  </w:delText>
        </w:r>
        <w:r w:rsidRPr="00DD22A5">
          <w:rPr>
            <w:rFonts w:ascii="Arial" w:eastAsiaTheme="minorEastAsia" w:hAnsi="Arial" w:cs="Arial"/>
            <w:color w:val="000000"/>
            <w:sz w:val="18"/>
            <w:szCs w:val="18"/>
            <w:lang w:eastAsia="ja-JP"/>
          </w:rPr>
          <w:delText>Single confocal optical</w:delText>
        </w:r>
      </w:del>
      <w:ins w:id="313" w:author="Takemura, Shin-ya" w:date="2017-04-01T02:16:00Z">
        <w:r w:rsidR="003C7F2B" w:rsidRPr="0044654C">
          <w:rPr>
            <w:rFonts w:ascii="Arial" w:eastAsiaTheme="minorEastAsia" w:hAnsi="Arial" w:cs="Arial"/>
            <w:sz w:val="18"/>
            <w:lang w:eastAsia="ja-JP"/>
          </w:rPr>
          <w:t> T4</w:t>
        </w:r>
        <w:r w:rsidR="003C7F2B">
          <w:rPr>
            <w:rFonts w:ascii="Arial" w:eastAsiaTheme="minorEastAsia" w:hAnsi="Arial" w:cs="Arial"/>
            <w:sz w:val="18"/>
            <w:lang w:eastAsia="ja-JP"/>
          </w:rPr>
          <w:t>’s</w:t>
        </w:r>
        <w:r w:rsidR="003C7F2B" w:rsidRPr="0044654C">
          <w:rPr>
            <w:rFonts w:ascii="Arial" w:eastAsiaTheme="minorEastAsia" w:hAnsi="Arial" w:cs="Arial"/>
            <w:sz w:val="18"/>
            <w:lang w:eastAsia="ja-JP"/>
          </w:rPr>
          <w:t xml:space="preserve"> input neurons.</w:t>
        </w:r>
        <w:r w:rsidR="003C7F2B" w:rsidRPr="0044654C">
          <w:rPr>
            <w:rFonts w:ascii="Arial" w:eastAsiaTheme="minorEastAsia" w:hAnsi="Arial" w:cs="Arial"/>
            <w:b/>
            <w:bCs/>
            <w:sz w:val="18"/>
            <w:lang w:eastAsia="ja-JP"/>
          </w:rPr>
          <w:t xml:space="preserve">  </w:t>
        </w:r>
        <w:proofErr w:type="gramStart"/>
        <w:r w:rsidR="003C7F2B">
          <w:rPr>
            <w:rFonts w:ascii="Arial" w:eastAsiaTheme="minorEastAsia" w:hAnsi="Arial" w:cs="Arial"/>
            <w:sz w:val="18"/>
            <w:lang w:eastAsia="ja-JP"/>
          </w:rPr>
          <w:t>C</w:t>
        </w:r>
        <w:r w:rsidR="003C7F2B" w:rsidRPr="0044654C">
          <w:rPr>
            <w:rFonts w:ascii="Arial" w:eastAsiaTheme="minorEastAsia" w:hAnsi="Arial" w:cs="Arial"/>
            <w:sz w:val="18"/>
            <w:lang w:eastAsia="ja-JP"/>
          </w:rPr>
          <w:t>onfocal</w:t>
        </w:r>
      </w:ins>
      <w:r w:rsidR="003C7F2B" w:rsidRPr="00DD4A27">
        <w:rPr>
          <w:rFonts w:ascii="Arial" w:hAnsi="Arial"/>
          <w:sz w:val="18"/>
        </w:rPr>
        <w:t xml:space="preserve"> sections </w:t>
      </w:r>
      <w:del w:id="314" w:author="Takemura, Shin-ya" w:date="2017-04-01T02:16:00Z">
        <w:r w:rsidRPr="00DD22A5">
          <w:rPr>
            <w:rFonts w:ascii="Arial" w:eastAsiaTheme="minorEastAsia" w:hAnsi="Arial" w:cs="Arial"/>
            <w:color w:val="000000"/>
            <w:sz w:val="18"/>
            <w:szCs w:val="18"/>
            <w:lang w:eastAsia="ja-JP"/>
          </w:rPr>
          <w:delText>with</w:delText>
        </w:r>
      </w:del>
      <w:ins w:id="315" w:author="Takemura, Shin-ya" w:date="2017-04-01T02:16:00Z">
        <w:r w:rsidR="003C7F2B">
          <w:rPr>
            <w:rFonts w:ascii="Arial" w:eastAsiaTheme="minorEastAsia" w:hAnsi="Arial" w:cs="Arial"/>
            <w:sz w:val="18"/>
            <w:lang w:eastAsia="ja-JP"/>
          </w:rPr>
          <w:t>showing</w:t>
        </w:r>
      </w:ins>
      <w:r w:rsidR="003C7F2B" w:rsidRPr="00DD4A27">
        <w:rPr>
          <w:rFonts w:ascii="Arial" w:hAnsi="Arial"/>
          <w:sz w:val="18"/>
        </w:rPr>
        <w:t xml:space="preserve"> GFP-labeled cell bodies</w:t>
      </w:r>
      <w:del w:id="316" w:author="Takemura, Shin-ya" w:date="2017-04-01T02:16:00Z">
        <w:r w:rsidRPr="00DD22A5">
          <w:rPr>
            <w:rFonts w:ascii="Arial" w:eastAsiaTheme="minorEastAsia" w:hAnsi="Arial" w:cs="Arial"/>
            <w:color w:val="000000"/>
            <w:sz w:val="18"/>
            <w:szCs w:val="18"/>
            <w:lang w:eastAsia="ja-JP"/>
          </w:rPr>
          <w:delText xml:space="preserve"> of the neurons of interest.  Mi1, Mi4 and C3, which, based on transcriptomics data (L.</w:delText>
        </w:r>
      </w:del>
      <w:ins w:id="317" w:author="Takemura, Shin-ya" w:date="2017-04-01T02:16:00Z">
        <w:r w:rsidR="003C7F2B">
          <w:rPr>
            <w:rFonts w:ascii="Arial" w:eastAsiaTheme="minorEastAsia" w:hAnsi="Arial" w:cs="Arial"/>
            <w:sz w:val="18"/>
            <w:lang w:eastAsia="ja-JP"/>
          </w:rPr>
          <w:t>.</w:t>
        </w:r>
        <w:proofErr w:type="gramEnd"/>
        <w:r w:rsidR="003C7F2B" w:rsidRPr="0044654C">
          <w:rPr>
            <w:rFonts w:ascii="Arial" w:eastAsiaTheme="minorEastAsia" w:hAnsi="Arial" w:cs="Arial"/>
            <w:sz w:val="18"/>
            <w:lang w:eastAsia="ja-JP"/>
          </w:rPr>
          <w:t xml:space="preserve"> </w:t>
        </w:r>
        <w:r w:rsidR="003C7F2B">
          <w:rPr>
            <w:rFonts w:ascii="Arial" w:eastAsiaTheme="minorEastAsia" w:hAnsi="Arial" w:cs="Arial"/>
            <w:sz w:val="18"/>
            <w:lang w:eastAsia="ja-JP"/>
          </w:rPr>
          <w:t xml:space="preserve"> </w:t>
        </w:r>
        <w:r w:rsidR="003C7F2B" w:rsidRPr="0044654C">
          <w:rPr>
            <w:rFonts w:ascii="Arial" w:eastAsiaTheme="minorEastAsia" w:hAnsi="Arial" w:cs="Arial"/>
            <w:sz w:val="18"/>
            <w:lang w:eastAsia="ja-JP"/>
          </w:rPr>
          <w:t>Small yellow asterisks</w:t>
        </w:r>
      </w:ins>
      <w:bookmarkStart w:id="318" w:name="_GoBack"/>
      <w:bookmarkEnd w:id="318"/>
      <w:del w:id="319" w:author="Takemura, Shin-ya" w:date="2017-04-01T02:16:00Z">
        <w:r w:rsidRPr="00DD22A5">
          <w:rPr>
            <w:rFonts w:ascii="Arial" w:eastAsia="Times New Roman" w:hAnsi="Arial" w:cs="Arial"/>
            <w:bCs/>
            <w:sz w:val="18"/>
            <w:szCs w:val="18"/>
          </w:rPr>
          <w:delText>Eddy, personal communication),</w:delText>
        </w:r>
        <w:r w:rsidRPr="00DD22A5">
          <w:rPr>
            <w:rFonts w:ascii="Arial" w:eastAsia="Times New Roman" w:hAnsi="Arial" w:cs="Arial"/>
            <w:sz w:val="18"/>
            <w:szCs w:val="18"/>
          </w:rPr>
          <w:delText xml:space="preserve"> </w:delText>
        </w:r>
        <w:r w:rsidRPr="00DD22A5">
          <w:rPr>
            <w:rFonts w:ascii="Arial" w:eastAsiaTheme="minorEastAsia" w:hAnsi="Arial" w:cs="Arial"/>
            <w:color w:val="000000"/>
            <w:sz w:val="18"/>
            <w:szCs w:val="18"/>
            <w:lang w:eastAsia="ja-JP"/>
          </w:rPr>
          <w:delText>express GAD1 (Mi4, C3) or ChAT (Mi1) were included as controls.  Asterisks</w:delText>
        </w:r>
      </w:del>
      <w:r w:rsidR="003C7F2B" w:rsidRPr="00DD4A27">
        <w:rPr>
          <w:rFonts w:ascii="Arial" w:hAnsi="Arial"/>
          <w:sz w:val="18"/>
        </w:rPr>
        <w:t xml:space="preserve"> are intended to facilitate comparison between the single channel panels.</w:t>
      </w:r>
      <w:ins w:id="320" w:author="Takemura, Shin-ya" w:date="2017-04-01T02:16:00Z">
        <w:r w:rsidR="003C7F2B" w:rsidRPr="0044654C">
          <w:rPr>
            <w:rFonts w:ascii="Arial" w:eastAsiaTheme="minorEastAsia" w:hAnsi="Arial" w:cs="Arial"/>
            <w:sz w:val="18"/>
            <w:lang w:eastAsia="ja-JP"/>
          </w:rPr>
          <w:t xml:space="preserve"> </w:t>
        </w:r>
        <w:r w:rsidR="00987418">
          <w:rPr>
            <w:rFonts w:ascii="Arial" w:eastAsiaTheme="minorEastAsia" w:hAnsi="Arial" w:cs="Arial"/>
            <w:sz w:val="18"/>
            <w:lang w:eastAsia="ja-JP"/>
          </w:rPr>
          <w:t xml:space="preserve"> </w:t>
        </w:r>
        <w:r w:rsidR="003C7F2B" w:rsidRPr="0044654C">
          <w:rPr>
            <w:rFonts w:ascii="Arial" w:eastAsiaTheme="minorEastAsia" w:hAnsi="Arial" w:cs="Arial"/>
            <w:sz w:val="18"/>
            <w:lang w:eastAsia="ja-JP"/>
          </w:rPr>
          <w:t xml:space="preserve">At least four brains (CT1) or at least two optic lobes from two brains (all other cell types) were examined for each condition. </w:t>
        </w:r>
        <w:r w:rsidR="00987418">
          <w:rPr>
            <w:rFonts w:ascii="Arial" w:eastAsiaTheme="minorEastAsia" w:hAnsi="Arial" w:cs="Arial"/>
            <w:sz w:val="18"/>
            <w:lang w:eastAsia="ja-JP"/>
          </w:rPr>
          <w:t xml:space="preserve"> </w:t>
        </w:r>
        <w:r w:rsidR="003C7F2B" w:rsidRPr="0044654C">
          <w:rPr>
            <w:rFonts w:ascii="Arial" w:eastAsiaTheme="minorEastAsia" w:hAnsi="Arial" w:cs="Arial"/>
            <w:sz w:val="18"/>
            <w:lang w:eastAsia="ja-JP"/>
          </w:rPr>
          <w:t xml:space="preserve">The main observed variation within a genotype was that the VT048653 driver line used as marker for TmY15, also included a small number of GAD1 negative cells (~12%; 15/130 cells counted) and </w:t>
        </w:r>
        <w:proofErr w:type="spellStart"/>
        <w:r w:rsidR="003C7F2B" w:rsidRPr="0044654C">
          <w:rPr>
            <w:rFonts w:ascii="Arial" w:eastAsiaTheme="minorEastAsia" w:hAnsi="Arial" w:cs="Arial"/>
            <w:sz w:val="18"/>
            <w:lang w:eastAsia="ja-JP"/>
          </w:rPr>
          <w:t>VGlut</w:t>
        </w:r>
        <w:proofErr w:type="spellEnd"/>
        <w:r w:rsidR="003C7F2B" w:rsidRPr="0044654C">
          <w:rPr>
            <w:rFonts w:ascii="Arial" w:eastAsiaTheme="minorEastAsia" w:hAnsi="Arial" w:cs="Arial"/>
            <w:sz w:val="18"/>
            <w:lang w:eastAsia="ja-JP"/>
          </w:rPr>
          <w:t xml:space="preserve"> positive cells (not counted). </w:t>
        </w:r>
        <w:r w:rsidR="003C7F2B">
          <w:rPr>
            <w:rFonts w:ascii="Arial" w:eastAsiaTheme="minorEastAsia" w:hAnsi="Arial" w:cs="Arial"/>
            <w:sz w:val="18"/>
            <w:lang w:eastAsia="ja-JP"/>
          </w:rPr>
          <w:t xml:space="preserve"> Supporting other recent evidence (</w:t>
        </w:r>
        <w:proofErr w:type="spellStart"/>
        <w:r w:rsidR="003C7F2B">
          <w:rPr>
            <w:rFonts w:ascii="Arial" w:eastAsiaTheme="minorEastAsia" w:hAnsi="Arial" w:cs="Arial"/>
            <w:sz w:val="18"/>
            <w:lang w:eastAsia="ja-JP"/>
          </w:rPr>
          <w:t>Pankova</w:t>
        </w:r>
        <w:proofErr w:type="spellEnd"/>
        <w:r w:rsidR="003C7F2B">
          <w:rPr>
            <w:rFonts w:ascii="Arial" w:eastAsiaTheme="minorEastAsia" w:hAnsi="Arial" w:cs="Arial"/>
            <w:sz w:val="18"/>
            <w:lang w:eastAsia="ja-JP"/>
          </w:rPr>
          <w:t xml:space="preserve"> and Borst, 2017)</w:t>
        </w:r>
        <w:proofErr w:type="gramStart"/>
        <w:r w:rsidR="003C7F2B">
          <w:rPr>
            <w:rFonts w:ascii="Arial" w:eastAsiaTheme="minorEastAsia" w:hAnsi="Arial" w:cs="Arial"/>
            <w:sz w:val="18"/>
            <w:lang w:eastAsia="ja-JP"/>
          </w:rPr>
          <w:t xml:space="preserve">, </w:t>
        </w:r>
        <w:r w:rsidR="00987418">
          <w:rPr>
            <w:rFonts w:ascii="Arial" w:eastAsiaTheme="minorEastAsia" w:hAnsi="Arial" w:cs="Arial"/>
            <w:sz w:val="18"/>
            <w:lang w:eastAsia="ja-JP"/>
          </w:rPr>
          <w:t xml:space="preserve"> </w:t>
        </w:r>
        <w:proofErr w:type="spellStart"/>
        <w:r w:rsidR="003C7F2B" w:rsidRPr="0044654C">
          <w:rPr>
            <w:rFonts w:ascii="Arial" w:eastAsiaTheme="minorEastAsia" w:hAnsi="Arial" w:cs="Arial"/>
            <w:sz w:val="18"/>
            <w:lang w:eastAsia="ja-JP"/>
          </w:rPr>
          <w:t>ChAT</w:t>
        </w:r>
        <w:proofErr w:type="spellEnd"/>
        <w:proofErr w:type="gramEnd"/>
        <w:r w:rsidR="003C7F2B" w:rsidRPr="0044654C">
          <w:rPr>
            <w:rFonts w:ascii="Arial" w:eastAsiaTheme="minorEastAsia" w:hAnsi="Arial" w:cs="Arial"/>
            <w:sz w:val="18"/>
            <w:lang w:eastAsia="ja-JP"/>
          </w:rPr>
          <w:t>-immunoreactivity of Tm3 cells was detectable</w:t>
        </w:r>
        <w:r w:rsidR="003C7F2B">
          <w:rPr>
            <w:rFonts w:ascii="Arial" w:eastAsiaTheme="minorEastAsia" w:hAnsi="Arial" w:cs="Arial"/>
            <w:sz w:val="18"/>
            <w:lang w:eastAsia="ja-JP"/>
          </w:rPr>
          <w:t>, although,</w:t>
        </w:r>
        <w:r w:rsidR="003C7F2B" w:rsidRPr="0044654C">
          <w:rPr>
            <w:rFonts w:ascii="Arial" w:eastAsiaTheme="minorEastAsia" w:hAnsi="Arial" w:cs="Arial"/>
            <w:sz w:val="18"/>
            <w:lang w:eastAsia="ja-JP"/>
          </w:rPr>
          <w:t xml:space="preserve"> </w:t>
        </w:r>
        <w:r w:rsidR="003C7F2B">
          <w:rPr>
            <w:rFonts w:ascii="Arial" w:eastAsiaTheme="minorEastAsia" w:hAnsi="Arial" w:cs="Arial"/>
            <w:sz w:val="18"/>
            <w:lang w:eastAsia="ja-JP"/>
          </w:rPr>
          <w:t xml:space="preserve">under the conditions used here </w:t>
        </w:r>
        <w:r w:rsidR="003C7F2B" w:rsidRPr="0044654C">
          <w:rPr>
            <w:rFonts w:ascii="Arial" w:eastAsiaTheme="minorEastAsia" w:hAnsi="Arial" w:cs="Arial"/>
            <w:sz w:val="18"/>
            <w:lang w:eastAsia="ja-JP"/>
          </w:rPr>
          <w:t xml:space="preserve">much weaker than that of Mi1 neurons. </w:t>
        </w:r>
        <w:r w:rsidR="003C7F2B">
          <w:rPr>
            <w:rFonts w:ascii="Arial" w:eastAsiaTheme="minorEastAsia" w:hAnsi="Arial" w:cs="Arial"/>
            <w:sz w:val="18"/>
            <w:lang w:eastAsia="ja-JP"/>
          </w:rPr>
          <w:t xml:space="preserve"> </w:t>
        </w:r>
        <w:r w:rsidR="003C7F2B" w:rsidRPr="00F1338C">
          <w:rPr>
            <w:rFonts w:ascii="Arial" w:eastAsiaTheme="minorEastAsia" w:hAnsi="Arial" w:cs="Arial"/>
            <w:sz w:val="18"/>
            <w:lang w:eastAsia="ja-JP"/>
          </w:rPr>
          <w:t xml:space="preserve">The GFP labeled arbors located to the top and right of the CT1 cell bodies in the </w:t>
        </w:r>
        <w:proofErr w:type="spellStart"/>
        <w:r w:rsidR="003C7F2B" w:rsidRPr="00F1338C">
          <w:rPr>
            <w:rFonts w:ascii="Arial" w:eastAsiaTheme="minorEastAsia" w:hAnsi="Arial" w:cs="Arial"/>
            <w:sz w:val="18"/>
            <w:lang w:eastAsia="ja-JP"/>
          </w:rPr>
          <w:t>VGlut</w:t>
        </w:r>
        <w:proofErr w:type="spellEnd"/>
        <w:r w:rsidR="003C7F2B" w:rsidRPr="00F1338C">
          <w:rPr>
            <w:rFonts w:ascii="Arial" w:eastAsiaTheme="minorEastAsia" w:hAnsi="Arial" w:cs="Arial"/>
            <w:sz w:val="18"/>
            <w:lang w:eastAsia="ja-JP"/>
          </w:rPr>
          <w:t xml:space="preserve"> and </w:t>
        </w:r>
        <w:proofErr w:type="spellStart"/>
        <w:r w:rsidR="003C7F2B" w:rsidRPr="00F1338C">
          <w:rPr>
            <w:rFonts w:ascii="Arial" w:eastAsiaTheme="minorEastAsia" w:hAnsi="Arial" w:cs="Arial"/>
            <w:sz w:val="18"/>
            <w:lang w:eastAsia="ja-JP"/>
          </w:rPr>
          <w:t>ChAT</w:t>
        </w:r>
        <w:proofErr w:type="spellEnd"/>
        <w:r w:rsidR="003C7F2B" w:rsidRPr="00F1338C">
          <w:rPr>
            <w:rFonts w:ascii="Arial" w:eastAsiaTheme="minorEastAsia" w:hAnsi="Arial" w:cs="Arial"/>
            <w:sz w:val="18"/>
            <w:lang w:eastAsia="ja-JP"/>
          </w:rPr>
          <w:t xml:space="preserve"> panels belong </w:t>
        </w:r>
        <w:proofErr w:type="spellStart"/>
        <w:r w:rsidR="003C7F2B" w:rsidRPr="00F1338C">
          <w:rPr>
            <w:rFonts w:ascii="Arial" w:eastAsiaTheme="minorEastAsia" w:hAnsi="Arial" w:cs="Arial"/>
            <w:sz w:val="18"/>
            <w:lang w:eastAsia="ja-JP"/>
          </w:rPr>
          <w:t>top</w:t>
        </w:r>
        <w:proofErr w:type="spellEnd"/>
        <w:r w:rsidR="003C7F2B" w:rsidRPr="00F1338C">
          <w:rPr>
            <w:rFonts w:ascii="Arial" w:eastAsiaTheme="minorEastAsia" w:hAnsi="Arial" w:cs="Arial"/>
            <w:sz w:val="18"/>
            <w:lang w:eastAsia="ja-JP"/>
          </w:rPr>
          <w:t xml:space="preserve"> a different cell type. </w:t>
        </w:r>
        <w:r w:rsidR="00E85564">
          <w:rPr>
            <w:rFonts w:ascii="Arial" w:eastAsiaTheme="minorEastAsia" w:hAnsi="Arial" w:cs="Arial"/>
            <w:sz w:val="18"/>
            <w:lang w:eastAsia="ja-JP"/>
          </w:rPr>
          <w:t xml:space="preserve"> </w:t>
        </w:r>
        <w:proofErr w:type="spellStart"/>
        <w:r w:rsidR="003C7F2B" w:rsidRPr="0044654C">
          <w:rPr>
            <w:rFonts w:ascii="Arial" w:eastAsiaTheme="minorEastAsia" w:hAnsi="Arial" w:cs="Arial"/>
            <w:sz w:val="18"/>
            <w:lang w:eastAsia="ja-JP"/>
          </w:rPr>
          <w:t>ChAT</w:t>
        </w:r>
        <w:proofErr w:type="spellEnd"/>
        <w:r w:rsidR="003C7F2B" w:rsidRPr="0044654C">
          <w:rPr>
            <w:rFonts w:ascii="Arial" w:eastAsiaTheme="minorEastAsia" w:hAnsi="Arial" w:cs="Arial"/>
            <w:sz w:val="18"/>
            <w:lang w:eastAsia="ja-JP"/>
          </w:rPr>
          <w:t xml:space="preserve"> expression in M1 and Tm3, GAD1 in Mi4 and C3 and </w:t>
        </w:r>
        <w:proofErr w:type="spellStart"/>
        <w:r w:rsidR="003C7F2B" w:rsidRPr="0044654C">
          <w:rPr>
            <w:rFonts w:ascii="Arial" w:eastAsiaTheme="minorEastAsia" w:hAnsi="Arial" w:cs="Arial"/>
            <w:sz w:val="18"/>
            <w:lang w:eastAsia="ja-JP"/>
          </w:rPr>
          <w:t>VGlut</w:t>
        </w:r>
        <w:proofErr w:type="spellEnd"/>
        <w:r w:rsidR="003C7F2B" w:rsidRPr="0044654C">
          <w:rPr>
            <w:rFonts w:ascii="Arial" w:eastAsiaTheme="minorEastAsia" w:hAnsi="Arial" w:cs="Arial"/>
            <w:sz w:val="18"/>
            <w:lang w:eastAsia="ja-JP"/>
          </w:rPr>
          <w:t xml:space="preserve"> in Mi9 were also observed in a transcriptomics study (L.</w:t>
        </w:r>
      </w:ins>
      <w:r w:rsidR="003C7F2B" w:rsidRPr="00DD4A27">
        <w:rPr>
          <w:rFonts w:ascii="Arial" w:hAnsi="Arial"/>
          <w:sz w:val="18"/>
        </w:rPr>
        <w:t xml:space="preserve"> </w:t>
      </w:r>
      <w:r w:rsidR="003C7F2B" w:rsidRPr="0044654C">
        <w:rPr>
          <w:rFonts w:ascii="Arial" w:eastAsiaTheme="minorEastAsia" w:hAnsi="Arial" w:cs="Arial"/>
          <w:sz w:val="18"/>
          <w:lang w:eastAsia="ja-JP"/>
        </w:rPr>
        <w:t xml:space="preserve">Henry, F. Davis and S. </w:t>
      </w:r>
      <w:ins w:id="321" w:author="Takemura, Shin-ya" w:date="2017-04-01T02:16:00Z">
        <w:r w:rsidR="003C7F2B" w:rsidRPr="0044654C">
          <w:rPr>
            <w:rFonts w:ascii="Arial" w:eastAsiaTheme="minorEastAsia" w:hAnsi="Arial" w:cs="Arial"/>
            <w:sz w:val="18"/>
            <w:lang w:eastAsia="ja-JP"/>
          </w:rPr>
          <w:t>Eddy, personal communication).</w:t>
        </w:r>
        <w:r w:rsidR="003C7F2B">
          <w:rPr>
            <w:rFonts w:ascii="Arial" w:eastAsiaTheme="minorEastAsia" w:hAnsi="Arial" w:cs="Arial"/>
            <w:sz w:val="18"/>
            <w:lang w:eastAsia="ja-JP"/>
          </w:rPr>
          <w:t xml:space="preserve"> </w:t>
        </w:r>
        <w:r w:rsidR="003C7F2B" w:rsidRPr="0044654C">
          <w:rPr>
            <w:rFonts w:ascii="Arial" w:eastAsiaTheme="minorEastAsia" w:hAnsi="Arial" w:cs="Arial"/>
            <w:sz w:val="18"/>
            <w:lang w:eastAsia="ja-JP"/>
          </w:rPr>
          <w:t xml:space="preserve"> Scale bar represents 10 µm.</w:t>
        </w:r>
      </w:ins>
    </w:p>
    <w:sectPr w:rsidR="00DD22A5" w:rsidRPr="00DD22A5" w:rsidSect="00992722">
      <w:headerReference w:type="default" r:id="rId9"/>
      <w:footerReference w:type="default" r:id="rId10"/>
      <w:pgSz w:w="12240" w:h="15840"/>
      <w:pgMar w:top="1440" w:right="1440" w:bottom="1440" w:left="1440" w:header="720" w:footer="720" w:gutter="0"/>
      <w:lnNumType w:countBy="1" w:restart="continuous"/>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134F37" w15:done="0"/>
  <w15:commentEx w15:paraId="5D9E6AB9" w15:done="0"/>
  <w15:commentEx w15:paraId="217123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A7096" w14:textId="77777777" w:rsidR="00247069" w:rsidRDefault="00247069" w:rsidP="00F7024F">
      <w:r>
        <w:separator/>
      </w:r>
    </w:p>
  </w:endnote>
  <w:endnote w:type="continuationSeparator" w:id="0">
    <w:p w14:paraId="298D27CC" w14:textId="77777777" w:rsidR="00247069" w:rsidRDefault="00247069" w:rsidP="00F7024F">
      <w:r>
        <w:continuationSeparator/>
      </w:r>
    </w:p>
  </w:endnote>
  <w:endnote w:type="continuationNotice" w:id="1">
    <w:p w14:paraId="5A0A7EDD" w14:textId="77777777" w:rsidR="00247069" w:rsidRDefault="00247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onaco">
    <w:panose1 w:val="00000000000000000000"/>
    <w:charset w:val="00"/>
    <w:family w:val="modern"/>
    <w:notTrueType/>
    <w:pitch w:val="fixed"/>
    <w:sig w:usb0="00000003" w:usb1="00000000" w:usb2="00000000" w:usb3="00000000" w:csb0="00000001" w:csb1="00000000"/>
  </w:font>
  <w:font w:name="AdvPSHN-M">
    <w:altName w:val="Cambria"/>
    <w:panose1 w:val="00000000000000000000"/>
    <w:charset w:val="4D"/>
    <w:family w:val="swiss"/>
    <w:notTrueType/>
    <w:pitch w:val="default"/>
    <w:sig w:usb0="00000003" w:usb1="00000000" w:usb2="00000000" w:usb3="00000000" w:csb0="00000001" w:csb1="00000000"/>
  </w:font>
  <w:font w:name="AdvPSHN-H">
    <w:altName w:val="Cambria"/>
    <w:panose1 w:val="00000000000000000000"/>
    <w:charset w:val="4D"/>
    <w:family w:val="swiss"/>
    <w:notTrueType/>
    <w:pitch w:val="default"/>
    <w:sig w:usb0="00000003" w:usb1="00000000" w:usb2="00000000" w:usb3="00000000" w:csb0="00000001" w:csb1="00000000"/>
  </w:font>
  <w:font w:name="AdvHelN-L">
    <w:altName w:val="Cambria"/>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062626"/>
      <w:docPartObj>
        <w:docPartGallery w:val="Page Numbers (Bottom of Page)"/>
        <w:docPartUnique/>
      </w:docPartObj>
    </w:sdtPr>
    <w:sdtEndPr>
      <w:rPr>
        <w:noProof/>
      </w:rPr>
    </w:sdtEndPr>
    <w:sdtContent>
      <w:p w14:paraId="2160B9A4" w14:textId="77777777" w:rsidR="006A313F" w:rsidRDefault="00E506A5">
        <w:pPr>
          <w:pStyle w:val="Footer"/>
          <w:jc w:val="center"/>
        </w:pPr>
        <w:r>
          <w:fldChar w:fldCharType="begin"/>
        </w:r>
        <w:r>
          <w:instrText xml:space="preserve"> PAGE   \* MERGEFORMAT </w:instrText>
        </w:r>
        <w:r>
          <w:fldChar w:fldCharType="separate"/>
        </w:r>
        <w:r w:rsidR="00496515">
          <w:rPr>
            <w:noProof/>
          </w:rPr>
          <w:t>25</w:t>
        </w:r>
        <w:r>
          <w:rPr>
            <w:noProof/>
          </w:rPr>
          <w:fldChar w:fldCharType="end"/>
        </w:r>
      </w:p>
    </w:sdtContent>
  </w:sdt>
  <w:p w14:paraId="16BE7CA8" w14:textId="77777777" w:rsidR="006A313F" w:rsidRDefault="006A31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D2C88" w14:textId="77777777" w:rsidR="00247069" w:rsidRDefault="00247069" w:rsidP="00F7024F">
      <w:r>
        <w:separator/>
      </w:r>
    </w:p>
  </w:footnote>
  <w:footnote w:type="continuationSeparator" w:id="0">
    <w:p w14:paraId="620A249D" w14:textId="77777777" w:rsidR="00247069" w:rsidRDefault="00247069" w:rsidP="00F7024F">
      <w:r>
        <w:continuationSeparator/>
      </w:r>
    </w:p>
  </w:footnote>
  <w:footnote w:type="continuationNotice" w:id="1">
    <w:p w14:paraId="32A7EA99" w14:textId="77777777" w:rsidR="00247069" w:rsidRDefault="002470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EDFE8" w14:textId="77777777" w:rsidR="000C2B2E" w:rsidRDefault="000C2B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E4B"/>
    <w:multiLevelType w:val="hybridMultilevel"/>
    <w:tmpl w:val="BD063FCA"/>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FB03D9"/>
    <w:multiLevelType w:val="multilevel"/>
    <w:tmpl w:val="BB5E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86151F"/>
    <w:multiLevelType w:val="hybridMultilevel"/>
    <w:tmpl w:val="585C4F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B205D"/>
    <w:multiLevelType w:val="multilevel"/>
    <w:tmpl w:val="80C4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9F5AD2"/>
    <w:multiLevelType w:val="hybridMultilevel"/>
    <w:tmpl w:val="5F50DC66"/>
    <w:lvl w:ilvl="0" w:tplc="E86645B0">
      <w:start w:val="1"/>
      <w:numFmt w:val="decimal"/>
      <w:lvlText w:val="%1."/>
      <w:lvlJc w:val="left"/>
      <w:pPr>
        <w:ind w:left="720" w:hanging="360"/>
      </w:pPr>
      <w:rPr>
        <w:rFonts w:ascii="Arial" w:hAnsi="Arial" w:cs="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40660"/>
    <w:multiLevelType w:val="hybridMultilevel"/>
    <w:tmpl w:val="17184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CF73B3"/>
    <w:multiLevelType w:val="multilevel"/>
    <w:tmpl w:val="ED7E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263059"/>
    <w:multiLevelType w:val="hybridMultilevel"/>
    <w:tmpl w:val="17184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A06567"/>
    <w:multiLevelType w:val="hybridMultilevel"/>
    <w:tmpl w:val="F9420FB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7"/>
  </w:num>
  <w:num w:numId="3">
    <w:abstractNumId w:val="0"/>
  </w:num>
  <w:num w:numId="4">
    <w:abstractNumId w:val="5"/>
  </w:num>
  <w:num w:numId="5">
    <w:abstractNumId w:val="8"/>
  </w:num>
  <w:num w:numId="6">
    <w:abstractNumId w:val="2"/>
  </w:num>
  <w:num w:numId="7">
    <w:abstractNumId w:val="3"/>
  </w:num>
  <w:num w:numId="8">
    <w:abstractNumId w:val="1"/>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itri Chklovskii">
    <w15:presenceInfo w15:providerId="Windows Live" w15:userId="dc24845a6eda9a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6F6"/>
    <w:rsid w:val="000003B8"/>
    <w:rsid w:val="00000765"/>
    <w:rsid w:val="00000BB8"/>
    <w:rsid w:val="00003769"/>
    <w:rsid w:val="00006B89"/>
    <w:rsid w:val="00011279"/>
    <w:rsid w:val="00012A60"/>
    <w:rsid w:val="0001672C"/>
    <w:rsid w:val="000170B8"/>
    <w:rsid w:val="000172AF"/>
    <w:rsid w:val="00017791"/>
    <w:rsid w:val="000201E5"/>
    <w:rsid w:val="00020938"/>
    <w:rsid w:val="00021605"/>
    <w:rsid w:val="00023D4E"/>
    <w:rsid w:val="00025FE6"/>
    <w:rsid w:val="000300B0"/>
    <w:rsid w:val="00031474"/>
    <w:rsid w:val="000337A2"/>
    <w:rsid w:val="00033BB6"/>
    <w:rsid w:val="00034554"/>
    <w:rsid w:val="00034E84"/>
    <w:rsid w:val="00035064"/>
    <w:rsid w:val="00037F7E"/>
    <w:rsid w:val="000404C9"/>
    <w:rsid w:val="00041B40"/>
    <w:rsid w:val="00042833"/>
    <w:rsid w:val="000428BD"/>
    <w:rsid w:val="000433F3"/>
    <w:rsid w:val="00047187"/>
    <w:rsid w:val="0005033F"/>
    <w:rsid w:val="0005269C"/>
    <w:rsid w:val="0005296C"/>
    <w:rsid w:val="0005668E"/>
    <w:rsid w:val="00057407"/>
    <w:rsid w:val="000602D7"/>
    <w:rsid w:val="00060412"/>
    <w:rsid w:val="000607FC"/>
    <w:rsid w:val="0006234D"/>
    <w:rsid w:val="0006411F"/>
    <w:rsid w:val="000648B2"/>
    <w:rsid w:val="000672E6"/>
    <w:rsid w:val="000707A5"/>
    <w:rsid w:val="00070E70"/>
    <w:rsid w:val="00072F14"/>
    <w:rsid w:val="00075A8F"/>
    <w:rsid w:val="000760FD"/>
    <w:rsid w:val="00077AAC"/>
    <w:rsid w:val="000811DC"/>
    <w:rsid w:val="000813E3"/>
    <w:rsid w:val="00081F27"/>
    <w:rsid w:val="00082424"/>
    <w:rsid w:val="00082720"/>
    <w:rsid w:val="000847E6"/>
    <w:rsid w:val="00086E12"/>
    <w:rsid w:val="00087A07"/>
    <w:rsid w:val="00090290"/>
    <w:rsid w:val="00090752"/>
    <w:rsid w:val="00090EC7"/>
    <w:rsid w:val="00092075"/>
    <w:rsid w:val="00094E19"/>
    <w:rsid w:val="000963C1"/>
    <w:rsid w:val="00096FF4"/>
    <w:rsid w:val="00097938"/>
    <w:rsid w:val="000A0B03"/>
    <w:rsid w:val="000A1E9C"/>
    <w:rsid w:val="000A2D2B"/>
    <w:rsid w:val="000A3348"/>
    <w:rsid w:val="000A3350"/>
    <w:rsid w:val="000A412A"/>
    <w:rsid w:val="000A5593"/>
    <w:rsid w:val="000A566E"/>
    <w:rsid w:val="000B11BA"/>
    <w:rsid w:val="000B14AC"/>
    <w:rsid w:val="000B23B5"/>
    <w:rsid w:val="000B2EE5"/>
    <w:rsid w:val="000B316A"/>
    <w:rsid w:val="000B3895"/>
    <w:rsid w:val="000B41FB"/>
    <w:rsid w:val="000B6228"/>
    <w:rsid w:val="000C08B2"/>
    <w:rsid w:val="000C2128"/>
    <w:rsid w:val="000C2B2E"/>
    <w:rsid w:val="000C38E8"/>
    <w:rsid w:val="000C39C4"/>
    <w:rsid w:val="000C4CBB"/>
    <w:rsid w:val="000D0659"/>
    <w:rsid w:val="000D16CF"/>
    <w:rsid w:val="000D2B39"/>
    <w:rsid w:val="000D3DFB"/>
    <w:rsid w:val="000D47AC"/>
    <w:rsid w:val="000D5C55"/>
    <w:rsid w:val="000D6E5B"/>
    <w:rsid w:val="000D7F24"/>
    <w:rsid w:val="000E369C"/>
    <w:rsid w:val="000E50AE"/>
    <w:rsid w:val="000E5C10"/>
    <w:rsid w:val="000E7B81"/>
    <w:rsid w:val="000F05A9"/>
    <w:rsid w:val="000F3290"/>
    <w:rsid w:val="000F5E55"/>
    <w:rsid w:val="000F6267"/>
    <w:rsid w:val="000F6F5F"/>
    <w:rsid w:val="000F7536"/>
    <w:rsid w:val="000F7C99"/>
    <w:rsid w:val="0010013C"/>
    <w:rsid w:val="00102837"/>
    <w:rsid w:val="001036EB"/>
    <w:rsid w:val="00103771"/>
    <w:rsid w:val="00103B35"/>
    <w:rsid w:val="00104175"/>
    <w:rsid w:val="001074C0"/>
    <w:rsid w:val="00111048"/>
    <w:rsid w:val="00111EA1"/>
    <w:rsid w:val="001139BF"/>
    <w:rsid w:val="00114561"/>
    <w:rsid w:val="0011748D"/>
    <w:rsid w:val="00117BD9"/>
    <w:rsid w:val="001210D7"/>
    <w:rsid w:val="00121534"/>
    <w:rsid w:val="00121CA4"/>
    <w:rsid w:val="001236C1"/>
    <w:rsid w:val="00123815"/>
    <w:rsid w:val="00125C1D"/>
    <w:rsid w:val="001265C9"/>
    <w:rsid w:val="001268CE"/>
    <w:rsid w:val="00127856"/>
    <w:rsid w:val="00135B11"/>
    <w:rsid w:val="00140C87"/>
    <w:rsid w:val="00143035"/>
    <w:rsid w:val="00146949"/>
    <w:rsid w:val="00146FEA"/>
    <w:rsid w:val="00146FF8"/>
    <w:rsid w:val="00147CF1"/>
    <w:rsid w:val="00147CFD"/>
    <w:rsid w:val="00150083"/>
    <w:rsid w:val="00151BCB"/>
    <w:rsid w:val="00154BD7"/>
    <w:rsid w:val="00156CD4"/>
    <w:rsid w:val="001573D3"/>
    <w:rsid w:val="00157D87"/>
    <w:rsid w:val="00160570"/>
    <w:rsid w:val="001607B6"/>
    <w:rsid w:val="001609AC"/>
    <w:rsid w:val="00165635"/>
    <w:rsid w:val="001705B0"/>
    <w:rsid w:val="00170E46"/>
    <w:rsid w:val="00171256"/>
    <w:rsid w:val="001739E2"/>
    <w:rsid w:val="00173C53"/>
    <w:rsid w:val="00173E2A"/>
    <w:rsid w:val="001750F2"/>
    <w:rsid w:val="00176BBD"/>
    <w:rsid w:val="001776FF"/>
    <w:rsid w:val="0018192B"/>
    <w:rsid w:val="00182033"/>
    <w:rsid w:val="00182217"/>
    <w:rsid w:val="00184DC4"/>
    <w:rsid w:val="001850B6"/>
    <w:rsid w:val="00185B6D"/>
    <w:rsid w:val="00192529"/>
    <w:rsid w:val="001949B4"/>
    <w:rsid w:val="00194A1E"/>
    <w:rsid w:val="00195B8C"/>
    <w:rsid w:val="001A2666"/>
    <w:rsid w:val="001A3ED7"/>
    <w:rsid w:val="001A4FC6"/>
    <w:rsid w:val="001A6009"/>
    <w:rsid w:val="001B1205"/>
    <w:rsid w:val="001B2E60"/>
    <w:rsid w:val="001B3586"/>
    <w:rsid w:val="001B3E08"/>
    <w:rsid w:val="001B3EA0"/>
    <w:rsid w:val="001C0AFD"/>
    <w:rsid w:val="001C1A0D"/>
    <w:rsid w:val="001C4622"/>
    <w:rsid w:val="001C6619"/>
    <w:rsid w:val="001C69BC"/>
    <w:rsid w:val="001C7468"/>
    <w:rsid w:val="001D028A"/>
    <w:rsid w:val="001D0CE1"/>
    <w:rsid w:val="001D1334"/>
    <w:rsid w:val="001D1717"/>
    <w:rsid w:val="001D41EF"/>
    <w:rsid w:val="001D46BC"/>
    <w:rsid w:val="001D5A5E"/>
    <w:rsid w:val="001D6250"/>
    <w:rsid w:val="001D636A"/>
    <w:rsid w:val="001D6C28"/>
    <w:rsid w:val="001E149D"/>
    <w:rsid w:val="001E2061"/>
    <w:rsid w:val="001E35A5"/>
    <w:rsid w:val="001E7E60"/>
    <w:rsid w:val="001E7FBE"/>
    <w:rsid w:val="001F0C93"/>
    <w:rsid w:val="001F2C45"/>
    <w:rsid w:val="001F505D"/>
    <w:rsid w:val="001F61C5"/>
    <w:rsid w:val="00200EC2"/>
    <w:rsid w:val="00203DC1"/>
    <w:rsid w:val="002050B5"/>
    <w:rsid w:val="0020596B"/>
    <w:rsid w:val="00206C8F"/>
    <w:rsid w:val="0021195C"/>
    <w:rsid w:val="002129FE"/>
    <w:rsid w:val="002143D9"/>
    <w:rsid w:val="002147F1"/>
    <w:rsid w:val="002174B7"/>
    <w:rsid w:val="0021774E"/>
    <w:rsid w:val="002235A0"/>
    <w:rsid w:val="00223B0D"/>
    <w:rsid w:val="00224E14"/>
    <w:rsid w:val="002261D7"/>
    <w:rsid w:val="00227FFC"/>
    <w:rsid w:val="00230307"/>
    <w:rsid w:val="002304E6"/>
    <w:rsid w:val="00230511"/>
    <w:rsid w:val="00232D07"/>
    <w:rsid w:val="00234213"/>
    <w:rsid w:val="00235E4E"/>
    <w:rsid w:val="00240A58"/>
    <w:rsid w:val="00241D55"/>
    <w:rsid w:val="00246D0C"/>
    <w:rsid w:val="00247069"/>
    <w:rsid w:val="00247DE6"/>
    <w:rsid w:val="00250533"/>
    <w:rsid w:val="00251406"/>
    <w:rsid w:val="002546FF"/>
    <w:rsid w:val="00256A77"/>
    <w:rsid w:val="00257EA0"/>
    <w:rsid w:val="002613C0"/>
    <w:rsid w:val="00261A00"/>
    <w:rsid w:val="0026278E"/>
    <w:rsid w:val="00263D5F"/>
    <w:rsid w:val="0026741A"/>
    <w:rsid w:val="00271943"/>
    <w:rsid w:val="00272033"/>
    <w:rsid w:val="002729E0"/>
    <w:rsid w:val="00275499"/>
    <w:rsid w:val="00275977"/>
    <w:rsid w:val="0028007C"/>
    <w:rsid w:val="00281CEC"/>
    <w:rsid w:val="00283AAE"/>
    <w:rsid w:val="0028486D"/>
    <w:rsid w:val="00284941"/>
    <w:rsid w:val="00284B17"/>
    <w:rsid w:val="002850F5"/>
    <w:rsid w:val="00286856"/>
    <w:rsid w:val="0029013D"/>
    <w:rsid w:val="00290B27"/>
    <w:rsid w:val="00290FF3"/>
    <w:rsid w:val="002929DA"/>
    <w:rsid w:val="00293D9D"/>
    <w:rsid w:val="00294545"/>
    <w:rsid w:val="002A145C"/>
    <w:rsid w:val="002A6586"/>
    <w:rsid w:val="002B05E0"/>
    <w:rsid w:val="002B2907"/>
    <w:rsid w:val="002B2F9A"/>
    <w:rsid w:val="002B33D9"/>
    <w:rsid w:val="002B481A"/>
    <w:rsid w:val="002B6342"/>
    <w:rsid w:val="002B745A"/>
    <w:rsid w:val="002B7925"/>
    <w:rsid w:val="002C0A8B"/>
    <w:rsid w:val="002C14EF"/>
    <w:rsid w:val="002C19BE"/>
    <w:rsid w:val="002C27CB"/>
    <w:rsid w:val="002C5DAA"/>
    <w:rsid w:val="002C72CD"/>
    <w:rsid w:val="002D043A"/>
    <w:rsid w:val="002D19C3"/>
    <w:rsid w:val="002D2F33"/>
    <w:rsid w:val="002D3987"/>
    <w:rsid w:val="002D4F39"/>
    <w:rsid w:val="002E12C3"/>
    <w:rsid w:val="002E2303"/>
    <w:rsid w:val="002E2FFE"/>
    <w:rsid w:val="002E3E7F"/>
    <w:rsid w:val="002E4B40"/>
    <w:rsid w:val="002E726D"/>
    <w:rsid w:val="002F1463"/>
    <w:rsid w:val="00300429"/>
    <w:rsid w:val="00301B9F"/>
    <w:rsid w:val="00305CD3"/>
    <w:rsid w:val="00306695"/>
    <w:rsid w:val="00306792"/>
    <w:rsid w:val="00312FBF"/>
    <w:rsid w:val="00314C35"/>
    <w:rsid w:val="003161EF"/>
    <w:rsid w:val="003166FE"/>
    <w:rsid w:val="00316B89"/>
    <w:rsid w:val="00316FA4"/>
    <w:rsid w:val="0032276A"/>
    <w:rsid w:val="003244F8"/>
    <w:rsid w:val="00324925"/>
    <w:rsid w:val="00324B7B"/>
    <w:rsid w:val="00330C32"/>
    <w:rsid w:val="00330D5B"/>
    <w:rsid w:val="00332E29"/>
    <w:rsid w:val="00340A2D"/>
    <w:rsid w:val="00342C67"/>
    <w:rsid w:val="00343677"/>
    <w:rsid w:val="00343A0A"/>
    <w:rsid w:val="00344289"/>
    <w:rsid w:val="003442AC"/>
    <w:rsid w:val="0034450F"/>
    <w:rsid w:val="003464CF"/>
    <w:rsid w:val="003471CE"/>
    <w:rsid w:val="00347A38"/>
    <w:rsid w:val="00350412"/>
    <w:rsid w:val="003524B1"/>
    <w:rsid w:val="003532D8"/>
    <w:rsid w:val="00356651"/>
    <w:rsid w:val="003609BC"/>
    <w:rsid w:val="00360E9B"/>
    <w:rsid w:val="00361A05"/>
    <w:rsid w:val="003620E0"/>
    <w:rsid w:val="00363946"/>
    <w:rsid w:val="00365035"/>
    <w:rsid w:val="00365151"/>
    <w:rsid w:val="003701C3"/>
    <w:rsid w:val="003702B7"/>
    <w:rsid w:val="00370E7E"/>
    <w:rsid w:val="003735E7"/>
    <w:rsid w:val="003743FC"/>
    <w:rsid w:val="00374901"/>
    <w:rsid w:val="003800C7"/>
    <w:rsid w:val="003812CF"/>
    <w:rsid w:val="0038153D"/>
    <w:rsid w:val="003822AD"/>
    <w:rsid w:val="00382BC5"/>
    <w:rsid w:val="00383048"/>
    <w:rsid w:val="0038333A"/>
    <w:rsid w:val="00387474"/>
    <w:rsid w:val="00390D55"/>
    <w:rsid w:val="00393E60"/>
    <w:rsid w:val="00394F27"/>
    <w:rsid w:val="0039557D"/>
    <w:rsid w:val="003A0CEE"/>
    <w:rsid w:val="003A7E23"/>
    <w:rsid w:val="003B237A"/>
    <w:rsid w:val="003B2ACC"/>
    <w:rsid w:val="003B304B"/>
    <w:rsid w:val="003B4D82"/>
    <w:rsid w:val="003B6B8C"/>
    <w:rsid w:val="003B78C9"/>
    <w:rsid w:val="003C0209"/>
    <w:rsid w:val="003C1CF9"/>
    <w:rsid w:val="003C24E0"/>
    <w:rsid w:val="003C3F21"/>
    <w:rsid w:val="003C5F74"/>
    <w:rsid w:val="003C7F2B"/>
    <w:rsid w:val="003D09AF"/>
    <w:rsid w:val="003D52C5"/>
    <w:rsid w:val="003D626E"/>
    <w:rsid w:val="003D6690"/>
    <w:rsid w:val="003D7903"/>
    <w:rsid w:val="003E0845"/>
    <w:rsid w:val="003E149A"/>
    <w:rsid w:val="003E1703"/>
    <w:rsid w:val="003E1CE7"/>
    <w:rsid w:val="003E47E6"/>
    <w:rsid w:val="003E51AD"/>
    <w:rsid w:val="003E6ECD"/>
    <w:rsid w:val="003E7961"/>
    <w:rsid w:val="003F1FC2"/>
    <w:rsid w:val="003F5D0D"/>
    <w:rsid w:val="00400837"/>
    <w:rsid w:val="004008F5"/>
    <w:rsid w:val="00401A0F"/>
    <w:rsid w:val="00401E7F"/>
    <w:rsid w:val="00402D59"/>
    <w:rsid w:val="004063EA"/>
    <w:rsid w:val="00407DAE"/>
    <w:rsid w:val="00410C6A"/>
    <w:rsid w:val="00411C70"/>
    <w:rsid w:val="00411CB3"/>
    <w:rsid w:val="00412FAA"/>
    <w:rsid w:val="004133C8"/>
    <w:rsid w:val="00413939"/>
    <w:rsid w:val="0041645A"/>
    <w:rsid w:val="00417F87"/>
    <w:rsid w:val="00421141"/>
    <w:rsid w:val="004244ED"/>
    <w:rsid w:val="00424CA9"/>
    <w:rsid w:val="00425AF0"/>
    <w:rsid w:val="00425DE6"/>
    <w:rsid w:val="00426263"/>
    <w:rsid w:val="00432D81"/>
    <w:rsid w:val="004334A1"/>
    <w:rsid w:val="00433BCC"/>
    <w:rsid w:val="00441FC2"/>
    <w:rsid w:val="00442EB6"/>
    <w:rsid w:val="00443AD3"/>
    <w:rsid w:val="00443D52"/>
    <w:rsid w:val="0044524E"/>
    <w:rsid w:val="0044654C"/>
    <w:rsid w:val="00446E90"/>
    <w:rsid w:val="004528B4"/>
    <w:rsid w:val="00455352"/>
    <w:rsid w:val="004604BC"/>
    <w:rsid w:val="00460D21"/>
    <w:rsid w:val="00463486"/>
    <w:rsid w:val="00464667"/>
    <w:rsid w:val="00470CB6"/>
    <w:rsid w:val="00471945"/>
    <w:rsid w:val="0047701C"/>
    <w:rsid w:val="00482066"/>
    <w:rsid w:val="00484FB8"/>
    <w:rsid w:val="00485C6A"/>
    <w:rsid w:val="00485D94"/>
    <w:rsid w:val="00486EE6"/>
    <w:rsid w:val="00490201"/>
    <w:rsid w:val="00490424"/>
    <w:rsid w:val="00490FC7"/>
    <w:rsid w:val="00492E98"/>
    <w:rsid w:val="00496515"/>
    <w:rsid w:val="004A17E3"/>
    <w:rsid w:val="004A2AC4"/>
    <w:rsid w:val="004A333B"/>
    <w:rsid w:val="004A4575"/>
    <w:rsid w:val="004A5DD1"/>
    <w:rsid w:val="004B021F"/>
    <w:rsid w:val="004B16F7"/>
    <w:rsid w:val="004B34CC"/>
    <w:rsid w:val="004B55CF"/>
    <w:rsid w:val="004B7507"/>
    <w:rsid w:val="004C1CDA"/>
    <w:rsid w:val="004C1D1D"/>
    <w:rsid w:val="004C2367"/>
    <w:rsid w:val="004C2C6F"/>
    <w:rsid w:val="004C2D29"/>
    <w:rsid w:val="004C5957"/>
    <w:rsid w:val="004C697A"/>
    <w:rsid w:val="004C6992"/>
    <w:rsid w:val="004C7C79"/>
    <w:rsid w:val="004D03BF"/>
    <w:rsid w:val="004D1849"/>
    <w:rsid w:val="004D3384"/>
    <w:rsid w:val="004D4828"/>
    <w:rsid w:val="004D4D36"/>
    <w:rsid w:val="004D5D3E"/>
    <w:rsid w:val="004D5DFF"/>
    <w:rsid w:val="004D67D8"/>
    <w:rsid w:val="004E00AF"/>
    <w:rsid w:val="004E3661"/>
    <w:rsid w:val="004E3BD4"/>
    <w:rsid w:val="004E4A0F"/>
    <w:rsid w:val="004E716A"/>
    <w:rsid w:val="004F03C5"/>
    <w:rsid w:val="004F1EE4"/>
    <w:rsid w:val="004F2122"/>
    <w:rsid w:val="004F4A4F"/>
    <w:rsid w:val="004F51F4"/>
    <w:rsid w:val="004F5781"/>
    <w:rsid w:val="004F5B65"/>
    <w:rsid w:val="004F660B"/>
    <w:rsid w:val="004F7E7B"/>
    <w:rsid w:val="00503605"/>
    <w:rsid w:val="005044F6"/>
    <w:rsid w:val="005056C8"/>
    <w:rsid w:val="00505C35"/>
    <w:rsid w:val="00507CB5"/>
    <w:rsid w:val="005135AA"/>
    <w:rsid w:val="005153B7"/>
    <w:rsid w:val="005163A1"/>
    <w:rsid w:val="005166CB"/>
    <w:rsid w:val="005179F1"/>
    <w:rsid w:val="005206D0"/>
    <w:rsid w:val="0052281E"/>
    <w:rsid w:val="0052490A"/>
    <w:rsid w:val="0053128E"/>
    <w:rsid w:val="00531888"/>
    <w:rsid w:val="00533D56"/>
    <w:rsid w:val="005369AC"/>
    <w:rsid w:val="00536FC3"/>
    <w:rsid w:val="00546329"/>
    <w:rsid w:val="00546476"/>
    <w:rsid w:val="0055001A"/>
    <w:rsid w:val="00550FE8"/>
    <w:rsid w:val="005528F7"/>
    <w:rsid w:val="00555115"/>
    <w:rsid w:val="00555190"/>
    <w:rsid w:val="00555817"/>
    <w:rsid w:val="00555A0B"/>
    <w:rsid w:val="00556281"/>
    <w:rsid w:val="005607FA"/>
    <w:rsid w:val="00561599"/>
    <w:rsid w:val="005621A3"/>
    <w:rsid w:val="005632AE"/>
    <w:rsid w:val="00563448"/>
    <w:rsid w:val="005713EA"/>
    <w:rsid w:val="00571489"/>
    <w:rsid w:val="0057219D"/>
    <w:rsid w:val="00572319"/>
    <w:rsid w:val="005755AE"/>
    <w:rsid w:val="005760C2"/>
    <w:rsid w:val="005766BC"/>
    <w:rsid w:val="00581115"/>
    <w:rsid w:val="005920B9"/>
    <w:rsid w:val="00593C34"/>
    <w:rsid w:val="00594600"/>
    <w:rsid w:val="00594657"/>
    <w:rsid w:val="005947D1"/>
    <w:rsid w:val="0059648F"/>
    <w:rsid w:val="005A00FF"/>
    <w:rsid w:val="005A13BB"/>
    <w:rsid w:val="005A1772"/>
    <w:rsid w:val="005A18F9"/>
    <w:rsid w:val="005A1E26"/>
    <w:rsid w:val="005A3473"/>
    <w:rsid w:val="005A6037"/>
    <w:rsid w:val="005A7152"/>
    <w:rsid w:val="005B27AC"/>
    <w:rsid w:val="005B2DDB"/>
    <w:rsid w:val="005B340E"/>
    <w:rsid w:val="005B5954"/>
    <w:rsid w:val="005B7749"/>
    <w:rsid w:val="005B7DB5"/>
    <w:rsid w:val="005C2C44"/>
    <w:rsid w:val="005C51E5"/>
    <w:rsid w:val="005C6073"/>
    <w:rsid w:val="005C6866"/>
    <w:rsid w:val="005C7520"/>
    <w:rsid w:val="005C768B"/>
    <w:rsid w:val="005C7BC8"/>
    <w:rsid w:val="005D0983"/>
    <w:rsid w:val="005D0DB6"/>
    <w:rsid w:val="005E5595"/>
    <w:rsid w:val="005E5F98"/>
    <w:rsid w:val="005E68D1"/>
    <w:rsid w:val="005E7F43"/>
    <w:rsid w:val="005F0453"/>
    <w:rsid w:val="005F0C52"/>
    <w:rsid w:val="005F1F66"/>
    <w:rsid w:val="005F2671"/>
    <w:rsid w:val="005F2D15"/>
    <w:rsid w:val="005F36B4"/>
    <w:rsid w:val="005F3C12"/>
    <w:rsid w:val="005F414B"/>
    <w:rsid w:val="005F495A"/>
    <w:rsid w:val="005F52BF"/>
    <w:rsid w:val="005F598B"/>
    <w:rsid w:val="005F74C1"/>
    <w:rsid w:val="005F7C9C"/>
    <w:rsid w:val="006015A1"/>
    <w:rsid w:val="0060255C"/>
    <w:rsid w:val="006033BB"/>
    <w:rsid w:val="00605012"/>
    <w:rsid w:val="00607490"/>
    <w:rsid w:val="006107C5"/>
    <w:rsid w:val="006114BC"/>
    <w:rsid w:val="00613438"/>
    <w:rsid w:val="0061425B"/>
    <w:rsid w:val="006143F8"/>
    <w:rsid w:val="00614D46"/>
    <w:rsid w:val="006159ED"/>
    <w:rsid w:val="0062258E"/>
    <w:rsid w:val="00627BCE"/>
    <w:rsid w:val="006304E1"/>
    <w:rsid w:val="00630EFC"/>
    <w:rsid w:val="00630F73"/>
    <w:rsid w:val="00631EBB"/>
    <w:rsid w:val="0063207B"/>
    <w:rsid w:val="00634257"/>
    <w:rsid w:val="00635405"/>
    <w:rsid w:val="0063657B"/>
    <w:rsid w:val="00640556"/>
    <w:rsid w:val="00644F4B"/>
    <w:rsid w:val="00645E3E"/>
    <w:rsid w:val="00646236"/>
    <w:rsid w:val="00647235"/>
    <w:rsid w:val="00647D48"/>
    <w:rsid w:val="00651D3B"/>
    <w:rsid w:val="00654218"/>
    <w:rsid w:val="00656506"/>
    <w:rsid w:val="00656D9E"/>
    <w:rsid w:val="00660C8B"/>
    <w:rsid w:val="00664752"/>
    <w:rsid w:val="0066578F"/>
    <w:rsid w:val="006674DA"/>
    <w:rsid w:val="00671575"/>
    <w:rsid w:val="006725F1"/>
    <w:rsid w:val="00673F59"/>
    <w:rsid w:val="006800F0"/>
    <w:rsid w:val="00680665"/>
    <w:rsid w:val="00681418"/>
    <w:rsid w:val="00682EC1"/>
    <w:rsid w:val="00685555"/>
    <w:rsid w:val="00690719"/>
    <w:rsid w:val="00690BCA"/>
    <w:rsid w:val="00693619"/>
    <w:rsid w:val="006948B7"/>
    <w:rsid w:val="006969ED"/>
    <w:rsid w:val="00696B5F"/>
    <w:rsid w:val="00697564"/>
    <w:rsid w:val="006A0140"/>
    <w:rsid w:val="006A1D51"/>
    <w:rsid w:val="006A26E0"/>
    <w:rsid w:val="006A313F"/>
    <w:rsid w:val="006A4140"/>
    <w:rsid w:val="006A546A"/>
    <w:rsid w:val="006A70F3"/>
    <w:rsid w:val="006B3488"/>
    <w:rsid w:val="006B4D82"/>
    <w:rsid w:val="006B6D91"/>
    <w:rsid w:val="006B6EB7"/>
    <w:rsid w:val="006B759C"/>
    <w:rsid w:val="006C5C09"/>
    <w:rsid w:val="006C5CE9"/>
    <w:rsid w:val="006D053B"/>
    <w:rsid w:val="006D3634"/>
    <w:rsid w:val="006D44F1"/>
    <w:rsid w:val="006D5FD0"/>
    <w:rsid w:val="006D648A"/>
    <w:rsid w:val="006D6A9B"/>
    <w:rsid w:val="006D6D66"/>
    <w:rsid w:val="006D6F5B"/>
    <w:rsid w:val="006E02D1"/>
    <w:rsid w:val="006E0545"/>
    <w:rsid w:val="006E1843"/>
    <w:rsid w:val="006E28B7"/>
    <w:rsid w:val="006E2A6F"/>
    <w:rsid w:val="006E318E"/>
    <w:rsid w:val="006E3196"/>
    <w:rsid w:val="006E4AF5"/>
    <w:rsid w:val="006E5BA0"/>
    <w:rsid w:val="006E63EB"/>
    <w:rsid w:val="006E643C"/>
    <w:rsid w:val="006E7BE9"/>
    <w:rsid w:val="006F08CC"/>
    <w:rsid w:val="006F0B7B"/>
    <w:rsid w:val="006F3309"/>
    <w:rsid w:val="006F4210"/>
    <w:rsid w:val="006F5050"/>
    <w:rsid w:val="006F79FA"/>
    <w:rsid w:val="006F7F13"/>
    <w:rsid w:val="00700A6E"/>
    <w:rsid w:val="00701330"/>
    <w:rsid w:val="00701C3C"/>
    <w:rsid w:val="0070215C"/>
    <w:rsid w:val="0071168F"/>
    <w:rsid w:val="00711ECD"/>
    <w:rsid w:val="0071255F"/>
    <w:rsid w:val="007129F5"/>
    <w:rsid w:val="00714575"/>
    <w:rsid w:val="0071623B"/>
    <w:rsid w:val="00717DFF"/>
    <w:rsid w:val="00720A86"/>
    <w:rsid w:val="007223CC"/>
    <w:rsid w:val="007236D4"/>
    <w:rsid w:val="007315B5"/>
    <w:rsid w:val="007315C0"/>
    <w:rsid w:val="00731E31"/>
    <w:rsid w:val="00732B19"/>
    <w:rsid w:val="00732EE9"/>
    <w:rsid w:val="0073456E"/>
    <w:rsid w:val="00735DC0"/>
    <w:rsid w:val="00741469"/>
    <w:rsid w:val="00741BD9"/>
    <w:rsid w:val="00741D13"/>
    <w:rsid w:val="00742040"/>
    <w:rsid w:val="007436E2"/>
    <w:rsid w:val="0075091A"/>
    <w:rsid w:val="00751F7B"/>
    <w:rsid w:val="00753D7A"/>
    <w:rsid w:val="00754730"/>
    <w:rsid w:val="007547DF"/>
    <w:rsid w:val="00756103"/>
    <w:rsid w:val="00757E14"/>
    <w:rsid w:val="0076208F"/>
    <w:rsid w:val="00762D43"/>
    <w:rsid w:val="00763413"/>
    <w:rsid w:val="0076361C"/>
    <w:rsid w:val="00764985"/>
    <w:rsid w:val="00765674"/>
    <w:rsid w:val="007663DE"/>
    <w:rsid w:val="00766897"/>
    <w:rsid w:val="00767D24"/>
    <w:rsid w:val="00767E89"/>
    <w:rsid w:val="00771731"/>
    <w:rsid w:val="00772986"/>
    <w:rsid w:val="00773B64"/>
    <w:rsid w:val="00776427"/>
    <w:rsid w:val="0078224A"/>
    <w:rsid w:val="0078339F"/>
    <w:rsid w:val="0078344C"/>
    <w:rsid w:val="007858C4"/>
    <w:rsid w:val="0078696B"/>
    <w:rsid w:val="00787E5C"/>
    <w:rsid w:val="007905CA"/>
    <w:rsid w:val="007922EC"/>
    <w:rsid w:val="00793B65"/>
    <w:rsid w:val="00794A54"/>
    <w:rsid w:val="00795574"/>
    <w:rsid w:val="007957B2"/>
    <w:rsid w:val="007961B6"/>
    <w:rsid w:val="00796C36"/>
    <w:rsid w:val="00797492"/>
    <w:rsid w:val="007A0734"/>
    <w:rsid w:val="007A1CEB"/>
    <w:rsid w:val="007A395D"/>
    <w:rsid w:val="007A4C98"/>
    <w:rsid w:val="007A627B"/>
    <w:rsid w:val="007A7E29"/>
    <w:rsid w:val="007B0246"/>
    <w:rsid w:val="007B2ACD"/>
    <w:rsid w:val="007B3664"/>
    <w:rsid w:val="007B4880"/>
    <w:rsid w:val="007B503D"/>
    <w:rsid w:val="007B5912"/>
    <w:rsid w:val="007B7980"/>
    <w:rsid w:val="007C296E"/>
    <w:rsid w:val="007C3642"/>
    <w:rsid w:val="007C581B"/>
    <w:rsid w:val="007C5B25"/>
    <w:rsid w:val="007C5DB6"/>
    <w:rsid w:val="007C6407"/>
    <w:rsid w:val="007C72E2"/>
    <w:rsid w:val="007D0401"/>
    <w:rsid w:val="007D07C8"/>
    <w:rsid w:val="007D09B0"/>
    <w:rsid w:val="007D15C6"/>
    <w:rsid w:val="007D4466"/>
    <w:rsid w:val="007D5B31"/>
    <w:rsid w:val="007D5EA4"/>
    <w:rsid w:val="007E0471"/>
    <w:rsid w:val="007E1B9D"/>
    <w:rsid w:val="007E2E3A"/>
    <w:rsid w:val="007E49E8"/>
    <w:rsid w:val="007E5896"/>
    <w:rsid w:val="007E5BBA"/>
    <w:rsid w:val="007E7134"/>
    <w:rsid w:val="007E789F"/>
    <w:rsid w:val="007E7AF5"/>
    <w:rsid w:val="007F3D9B"/>
    <w:rsid w:val="007F4A38"/>
    <w:rsid w:val="007F4C79"/>
    <w:rsid w:val="007F6EE5"/>
    <w:rsid w:val="0080111D"/>
    <w:rsid w:val="008014D7"/>
    <w:rsid w:val="00802707"/>
    <w:rsid w:val="0080326C"/>
    <w:rsid w:val="00803393"/>
    <w:rsid w:val="00803911"/>
    <w:rsid w:val="00805074"/>
    <w:rsid w:val="00813461"/>
    <w:rsid w:val="0081448E"/>
    <w:rsid w:val="00817B7E"/>
    <w:rsid w:val="00817BD9"/>
    <w:rsid w:val="0082024B"/>
    <w:rsid w:val="00820FB2"/>
    <w:rsid w:val="008215AC"/>
    <w:rsid w:val="008233C3"/>
    <w:rsid w:val="0082386C"/>
    <w:rsid w:val="0082455A"/>
    <w:rsid w:val="0082596D"/>
    <w:rsid w:val="00825A6E"/>
    <w:rsid w:val="008263AE"/>
    <w:rsid w:val="00826733"/>
    <w:rsid w:val="00830011"/>
    <w:rsid w:val="0083167C"/>
    <w:rsid w:val="00833513"/>
    <w:rsid w:val="00834242"/>
    <w:rsid w:val="00836B88"/>
    <w:rsid w:val="00837E96"/>
    <w:rsid w:val="0084123F"/>
    <w:rsid w:val="0084349D"/>
    <w:rsid w:val="0084380E"/>
    <w:rsid w:val="00844D0E"/>
    <w:rsid w:val="008516A4"/>
    <w:rsid w:val="00851A8C"/>
    <w:rsid w:val="00852701"/>
    <w:rsid w:val="00854B14"/>
    <w:rsid w:val="008553A3"/>
    <w:rsid w:val="008561E0"/>
    <w:rsid w:val="0085695A"/>
    <w:rsid w:val="00857D75"/>
    <w:rsid w:val="0086060F"/>
    <w:rsid w:val="00861847"/>
    <w:rsid w:val="008649C2"/>
    <w:rsid w:val="00865799"/>
    <w:rsid w:val="00866343"/>
    <w:rsid w:val="00870170"/>
    <w:rsid w:val="0087072B"/>
    <w:rsid w:val="00870E66"/>
    <w:rsid w:val="00876D28"/>
    <w:rsid w:val="0088026D"/>
    <w:rsid w:val="008803C4"/>
    <w:rsid w:val="0088141A"/>
    <w:rsid w:val="008814E9"/>
    <w:rsid w:val="00881E69"/>
    <w:rsid w:val="00891547"/>
    <w:rsid w:val="00891938"/>
    <w:rsid w:val="008944CF"/>
    <w:rsid w:val="00895740"/>
    <w:rsid w:val="0089630D"/>
    <w:rsid w:val="008A3057"/>
    <w:rsid w:val="008A3237"/>
    <w:rsid w:val="008A3EF3"/>
    <w:rsid w:val="008A426C"/>
    <w:rsid w:val="008A4C8F"/>
    <w:rsid w:val="008A5196"/>
    <w:rsid w:val="008A5EB4"/>
    <w:rsid w:val="008A681E"/>
    <w:rsid w:val="008A6B33"/>
    <w:rsid w:val="008B18F7"/>
    <w:rsid w:val="008B3FDE"/>
    <w:rsid w:val="008B5253"/>
    <w:rsid w:val="008B5C1E"/>
    <w:rsid w:val="008C0C38"/>
    <w:rsid w:val="008C463C"/>
    <w:rsid w:val="008C55A3"/>
    <w:rsid w:val="008C66D7"/>
    <w:rsid w:val="008D23B0"/>
    <w:rsid w:val="008D33B9"/>
    <w:rsid w:val="008D58FF"/>
    <w:rsid w:val="008D5DC6"/>
    <w:rsid w:val="008D5EB0"/>
    <w:rsid w:val="008D60A5"/>
    <w:rsid w:val="008D6AD7"/>
    <w:rsid w:val="008D74D7"/>
    <w:rsid w:val="008E1AAB"/>
    <w:rsid w:val="008E1C8E"/>
    <w:rsid w:val="008E25F3"/>
    <w:rsid w:val="008E2F66"/>
    <w:rsid w:val="008E3903"/>
    <w:rsid w:val="008E546A"/>
    <w:rsid w:val="008E5E90"/>
    <w:rsid w:val="008E6393"/>
    <w:rsid w:val="008F2DA8"/>
    <w:rsid w:val="008F35A6"/>
    <w:rsid w:val="008F4FE7"/>
    <w:rsid w:val="008F7EEC"/>
    <w:rsid w:val="009019E8"/>
    <w:rsid w:val="00901C01"/>
    <w:rsid w:val="00902A98"/>
    <w:rsid w:val="009058E2"/>
    <w:rsid w:val="0090743D"/>
    <w:rsid w:val="009109A0"/>
    <w:rsid w:val="00910F31"/>
    <w:rsid w:val="00912F22"/>
    <w:rsid w:val="0091412B"/>
    <w:rsid w:val="00922546"/>
    <w:rsid w:val="0092416F"/>
    <w:rsid w:val="00925F24"/>
    <w:rsid w:val="00925F54"/>
    <w:rsid w:val="00927103"/>
    <w:rsid w:val="009271F4"/>
    <w:rsid w:val="009275AA"/>
    <w:rsid w:val="00930EA3"/>
    <w:rsid w:val="0093103F"/>
    <w:rsid w:val="00937DCF"/>
    <w:rsid w:val="00940158"/>
    <w:rsid w:val="00942039"/>
    <w:rsid w:val="00942343"/>
    <w:rsid w:val="0094575D"/>
    <w:rsid w:val="009458C7"/>
    <w:rsid w:val="00950B28"/>
    <w:rsid w:val="0095321D"/>
    <w:rsid w:val="009538DD"/>
    <w:rsid w:val="00953FFA"/>
    <w:rsid w:val="009556A9"/>
    <w:rsid w:val="00955ACA"/>
    <w:rsid w:val="00956836"/>
    <w:rsid w:val="00956E6E"/>
    <w:rsid w:val="0095763D"/>
    <w:rsid w:val="009618C7"/>
    <w:rsid w:val="00962490"/>
    <w:rsid w:val="00963FE7"/>
    <w:rsid w:val="00964FB4"/>
    <w:rsid w:val="00965FB3"/>
    <w:rsid w:val="00967997"/>
    <w:rsid w:val="0097066B"/>
    <w:rsid w:val="00972E80"/>
    <w:rsid w:val="00975D6B"/>
    <w:rsid w:val="0097719F"/>
    <w:rsid w:val="009801CD"/>
    <w:rsid w:val="00980D61"/>
    <w:rsid w:val="009827E5"/>
    <w:rsid w:val="00983C3D"/>
    <w:rsid w:val="009843B6"/>
    <w:rsid w:val="00985E3A"/>
    <w:rsid w:val="00987418"/>
    <w:rsid w:val="00992722"/>
    <w:rsid w:val="009942BB"/>
    <w:rsid w:val="009A3019"/>
    <w:rsid w:val="009A3D5D"/>
    <w:rsid w:val="009A487A"/>
    <w:rsid w:val="009A577D"/>
    <w:rsid w:val="009A777A"/>
    <w:rsid w:val="009B22FA"/>
    <w:rsid w:val="009B5D2F"/>
    <w:rsid w:val="009B74EB"/>
    <w:rsid w:val="009B7863"/>
    <w:rsid w:val="009B79DD"/>
    <w:rsid w:val="009B7B3D"/>
    <w:rsid w:val="009C1073"/>
    <w:rsid w:val="009C26F6"/>
    <w:rsid w:val="009C323A"/>
    <w:rsid w:val="009C36FC"/>
    <w:rsid w:val="009C3AAC"/>
    <w:rsid w:val="009C5093"/>
    <w:rsid w:val="009C7301"/>
    <w:rsid w:val="009D034F"/>
    <w:rsid w:val="009D0681"/>
    <w:rsid w:val="009D0A18"/>
    <w:rsid w:val="009D1A1C"/>
    <w:rsid w:val="009D1B96"/>
    <w:rsid w:val="009D33A3"/>
    <w:rsid w:val="009D48B3"/>
    <w:rsid w:val="009D4F84"/>
    <w:rsid w:val="009E4EA4"/>
    <w:rsid w:val="009E573D"/>
    <w:rsid w:val="009E691F"/>
    <w:rsid w:val="009F0A9E"/>
    <w:rsid w:val="009F1A1E"/>
    <w:rsid w:val="009F1BAF"/>
    <w:rsid w:val="009F2D86"/>
    <w:rsid w:val="009F3923"/>
    <w:rsid w:val="009F3953"/>
    <w:rsid w:val="009F6CDA"/>
    <w:rsid w:val="009F7303"/>
    <w:rsid w:val="00A0150E"/>
    <w:rsid w:val="00A02429"/>
    <w:rsid w:val="00A04D3E"/>
    <w:rsid w:val="00A04FA6"/>
    <w:rsid w:val="00A13DC7"/>
    <w:rsid w:val="00A1644E"/>
    <w:rsid w:val="00A16D9D"/>
    <w:rsid w:val="00A172BE"/>
    <w:rsid w:val="00A2294A"/>
    <w:rsid w:val="00A23669"/>
    <w:rsid w:val="00A23CCB"/>
    <w:rsid w:val="00A2473D"/>
    <w:rsid w:val="00A24E08"/>
    <w:rsid w:val="00A25491"/>
    <w:rsid w:val="00A2572C"/>
    <w:rsid w:val="00A2620B"/>
    <w:rsid w:val="00A31882"/>
    <w:rsid w:val="00A45881"/>
    <w:rsid w:val="00A45A42"/>
    <w:rsid w:val="00A508A8"/>
    <w:rsid w:val="00A50AF1"/>
    <w:rsid w:val="00A514E8"/>
    <w:rsid w:val="00A51B07"/>
    <w:rsid w:val="00A5378B"/>
    <w:rsid w:val="00A55CC8"/>
    <w:rsid w:val="00A55E24"/>
    <w:rsid w:val="00A569DB"/>
    <w:rsid w:val="00A61F7A"/>
    <w:rsid w:val="00A62A8E"/>
    <w:rsid w:val="00A63B19"/>
    <w:rsid w:val="00A640AB"/>
    <w:rsid w:val="00A6615A"/>
    <w:rsid w:val="00A70604"/>
    <w:rsid w:val="00A70DC3"/>
    <w:rsid w:val="00A72806"/>
    <w:rsid w:val="00A7373B"/>
    <w:rsid w:val="00A75EAF"/>
    <w:rsid w:val="00A867C9"/>
    <w:rsid w:val="00A9081E"/>
    <w:rsid w:val="00A94ED0"/>
    <w:rsid w:val="00A96093"/>
    <w:rsid w:val="00A964BC"/>
    <w:rsid w:val="00A96DAD"/>
    <w:rsid w:val="00A97B86"/>
    <w:rsid w:val="00A97E2A"/>
    <w:rsid w:val="00AA00FE"/>
    <w:rsid w:val="00AA21D1"/>
    <w:rsid w:val="00AA3AF1"/>
    <w:rsid w:val="00AA3B8E"/>
    <w:rsid w:val="00AA4781"/>
    <w:rsid w:val="00AA4B7E"/>
    <w:rsid w:val="00AA4EA3"/>
    <w:rsid w:val="00AA5275"/>
    <w:rsid w:val="00AA6A94"/>
    <w:rsid w:val="00AB3216"/>
    <w:rsid w:val="00AB42E1"/>
    <w:rsid w:val="00AB68B2"/>
    <w:rsid w:val="00AC230A"/>
    <w:rsid w:val="00AC2F7C"/>
    <w:rsid w:val="00AC320C"/>
    <w:rsid w:val="00AC4358"/>
    <w:rsid w:val="00AC7F21"/>
    <w:rsid w:val="00AD019D"/>
    <w:rsid w:val="00AD0DE3"/>
    <w:rsid w:val="00AD1891"/>
    <w:rsid w:val="00AD1A75"/>
    <w:rsid w:val="00AD271C"/>
    <w:rsid w:val="00AE293D"/>
    <w:rsid w:val="00AE3E02"/>
    <w:rsid w:val="00AE46FA"/>
    <w:rsid w:val="00AE53E0"/>
    <w:rsid w:val="00AE6164"/>
    <w:rsid w:val="00AE6D32"/>
    <w:rsid w:val="00AE7710"/>
    <w:rsid w:val="00AF08AA"/>
    <w:rsid w:val="00B004CC"/>
    <w:rsid w:val="00B047BB"/>
    <w:rsid w:val="00B051FA"/>
    <w:rsid w:val="00B07652"/>
    <w:rsid w:val="00B10FF8"/>
    <w:rsid w:val="00B11523"/>
    <w:rsid w:val="00B12563"/>
    <w:rsid w:val="00B13E91"/>
    <w:rsid w:val="00B15094"/>
    <w:rsid w:val="00B151FA"/>
    <w:rsid w:val="00B17008"/>
    <w:rsid w:val="00B2112C"/>
    <w:rsid w:val="00B21A27"/>
    <w:rsid w:val="00B26C73"/>
    <w:rsid w:val="00B2753E"/>
    <w:rsid w:val="00B27948"/>
    <w:rsid w:val="00B27AEE"/>
    <w:rsid w:val="00B31016"/>
    <w:rsid w:val="00B3215A"/>
    <w:rsid w:val="00B32C8A"/>
    <w:rsid w:val="00B354B4"/>
    <w:rsid w:val="00B4419A"/>
    <w:rsid w:val="00B5339B"/>
    <w:rsid w:val="00B5382C"/>
    <w:rsid w:val="00B546A8"/>
    <w:rsid w:val="00B5477B"/>
    <w:rsid w:val="00B57F55"/>
    <w:rsid w:val="00B60FC9"/>
    <w:rsid w:val="00B61A5A"/>
    <w:rsid w:val="00B61AA8"/>
    <w:rsid w:val="00B65181"/>
    <w:rsid w:val="00B656A4"/>
    <w:rsid w:val="00B66B8F"/>
    <w:rsid w:val="00B67876"/>
    <w:rsid w:val="00B703DE"/>
    <w:rsid w:val="00B70A85"/>
    <w:rsid w:val="00B7144D"/>
    <w:rsid w:val="00B7186E"/>
    <w:rsid w:val="00B753A6"/>
    <w:rsid w:val="00B75601"/>
    <w:rsid w:val="00B77F08"/>
    <w:rsid w:val="00B802B8"/>
    <w:rsid w:val="00B81B8E"/>
    <w:rsid w:val="00B83C88"/>
    <w:rsid w:val="00B840EE"/>
    <w:rsid w:val="00B865BB"/>
    <w:rsid w:val="00B8681F"/>
    <w:rsid w:val="00B91021"/>
    <w:rsid w:val="00B9109F"/>
    <w:rsid w:val="00B91CDA"/>
    <w:rsid w:val="00B922AE"/>
    <w:rsid w:val="00B946C4"/>
    <w:rsid w:val="00B95946"/>
    <w:rsid w:val="00B95BB8"/>
    <w:rsid w:val="00B97219"/>
    <w:rsid w:val="00BA1CF5"/>
    <w:rsid w:val="00BA2237"/>
    <w:rsid w:val="00BA5ADC"/>
    <w:rsid w:val="00BA7572"/>
    <w:rsid w:val="00BB0EC2"/>
    <w:rsid w:val="00BB186D"/>
    <w:rsid w:val="00BB3521"/>
    <w:rsid w:val="00BB79DC"/>
    <w:rsid w:val="00BC01E6"/>
    <w:rsid w:val="00BC4130"/>
    <w:rsid w:val="00BC4C82"/>
    <w:rsid w:val="00BC5389"/>
    <w:rsid w:val="00BC563A"/>
    <w:rsid w:val="00BC57EE"/>
    <w:rsid w:val="00BC6182"/>
    <w:rsid w:val="00BC722A"/>
    <w:rsid w:val="00BC7448"/>
    <w:rsid w:val="00BD2D4C"/>
    <w:rsid w:val="00BD4BD1"/>
    <w:rsid w:val="00BD53D5"/>
    <w:rsid w:val="00BD5416"/>
    <w:rsid w:val="00BD5C48"/>
    <w:rsid w:val="00BD639E"/>
    <w:rsid w:val="00BE018D"/>
    <w:rsid w:val="00BE0F36"/>
    <w:rsid w:val="00BE0FC8"/>
    <w:rsid w:val="00BE4D55"/>
    <w:rsid w:val="00BE63CA"/>
    <w:rsid w:val="00BE6A4E"/>
    <w:rsid w:val="00BE7C5D"/>
    <w:rsid w:val="00BF24DF"/>
    <w:rsid w:val="00BF463C"/>
    <w:rsid w:val="00BF4702"/>
    <w:rsid w:val="00C00E40"/>
    <w:rsid w:val="00C015B8"/>
    <w:rsid w:val="00C027CE"/>
    <w:rsid w:val="00C05B6E"/>
    <w:rsid w:val="00C10559"/>
    <w:rsid w:val="00C10EE3"/>
    <w:rsid w:val="00C134AF"/>
    <w:rsid w:val="00C13B81"/>
    <w:rsid w:val="00C152D2"/>
    <w:rsid w:val="00C158FC"/>
    <w:rsid w:val="00C20017"/>
    <w:rsid w:val="00C21622"/>
    <w:rsid w:val="00C22962"/>
    <w:rsid w:val="00C243AC"/>
    <w:rsid w:val="00C25289"/>
    <w:rsid w:val="00C271A5"/>
    <w:rsid w:val="00C30678"/>
    <w:rsid w:val="00C30DC4"/>
    <w:rsid w:val="00C320F3"/>
    <w:rsid w:val="00C32DC7"/>
    <w:rsid w:val="00C34B75"/>
    <w:rsid w:val="00C34CF5"/>
    <w:rsid w:val="00C35451"/>
    <w:rsid w:val="00C360DD"/>
    <w:rsid w:val="00C36850"/>
    <w:rsid w:val="00C4103A"/>
    <w:rsid w:val="00C41612"/>
    <w:rsid w:val="00C43184"/>
    <w:rsid w:val="00C435D2"/>
    <w:rsid w:val="00C4392A"/>
    <w:rsid w:val="00C4437B"/>
    <w:rsid w:val="00C4659F"/>
    <w:rsid w:val="00C47C8A"/>
    <w:rsid w:val="00C50058"/>
    <w:rsid w:val="00C50A2B"/>
    <w:rsid w:val="00C50B0D"/>
    <w:rsid w:val="00C53464"/>
    <w:rsid w:val="00C55FC5"/>
    <w:rsid w:val="00C5731A"/>
    <w:rsid w:val="00C6001F"/>
    <w:rsid w:val="00C61751"/>
    <w:rsid w:val="00C65CFE"/>
    <w:rsid w:val="00C662B3"/>
    <w:rsid w:val="00C67B96"/>
    <w:rsid w:val="00C71E3F"/>
    <w:rsid w:val="00C75BD9"/>
    <w:rsid w:val="00C75E18"/>
    <w:rsid w:val="00C818D1"/>
    <w:rsid w:val="00C81D5A"/>
    <w:rsid w:val="00C8265D"/>
    <w:rsid w:val="00C82924"/>
    <w:rsid w:val="00C8416F"/>
    <w:rsid w:val="00C845D1"/>
    <w:rsid w:val="00C85FB6"/>
    <w:rsid w:val="00C8769F"/>
    <w:rsid w:val="00C91AB1"/>
    <w:rsid w:val="00C92ABE"/>
    <w:rsid w:val="00C95D1A"/>
    <w:rsid w:val="00C9644A"/>
    <w:rsid w:val="00CA1820"/>
    <w:rsid w:val="00CA2022"/>
    <w:rsid w:val="00CA34EF"/>
    <w:rsid w:val="00CA3AB3"/>
    <w:rsid w:val="00CA3D2E"/>
    <w:rsid w:val="00CB1A6E"/>
    <w:rsid w:val="00CB2B8A"/>
    <w:rsid w:val="00CB487D"/>
    <w:rsid w:val="00CB5F71"/>
    <w:rsid w:val="00CB74DC"/>
    <w:rsid w:val="00CC086C"/>
    <w:rsid w:val="00CC0C1D"/>
    <w:rsid w:val="00CC16A4"/>
    <w:rsid w:val="00CC1C6D"/>
    <w:rsid w:val="00CC1F27"/>
    <w:rsid w:val="00CC3F72"/>
    <w:rsid w:val="00CC468F"/>
    <w:rsid w:val="00CC5E59"/>
    <w:rsid w:val="00CC7152"/>
    <w:rsid w:val="00CD0BC9"/>
    <w:rsid w:val="00CD31B2"/>
    <w:rsid w:val="00CD3842"/>
    <w:rsid w:val="00CD4D6A"/>
    <w:rsid w:val="00CE17D9"/>
    <w:rsid w:val="00CE7D18"/>
    <w:rsid w:val="00CF21BF"/>
    <w:rsid w:val="00CF31D4"/>
    <w:rsid w:val="00CF4157"/>
    <w:rsid w:val="00D013D6"/>
    <w:rsid w:val="00D013E4"/>
    <w:rsid w:val="00D038AC"/>
    <w:rsid w:val="00D04B62"/>
    <w:rsid w:val="00D056FB"/>
    <w:rsid w:val="00D078C2"/>
    <w:rsid w:val="00D07CF2"/>
    <w:rsid w:val="00D10561"/>
    <w:rsid w:val="00D11B8A"/>
    <w:rsid w:val="00D14277"/>
    <w:rsid w:val="00D14EC4"/>
    <w:rsid w:val="00D15CCC"/>
    <w:rsid w:val="00D1751B"/>
    <w:rsid w:val="00D20961"/>
    <w:rsid w:val="00D2108D"/>
    <w:rsid w:val="00D225D8"/>
    <w:rsid w:val="00D228DB"/>
    <w:rsid w:val="00D22EC4"/>
    <w:rsid w:val="00D237EA"/>
    <w:rsid w:val="00D23A52"/>
    <w:rsid w:val="00D27CC3"/>
    <w:rsid w:val="00D3300F"/>
    <w:rsid w:val="00D333E4"/>
    <w:rsid w:val="00D33FFC"/>
    <w:rsid w:val="00D35E54"/>
    <w:rsid w:val="00D37B0B"/>
    <w:rsid w:val="00D41357"/>
    <w:rsid w:val="00D41D8E"/>
    <w:rsid w:val="00D452B8"/>
    <w:rsid w:val="00D55FA6"/>
    <w:rsid w:val="00D56475"/>
    <w:rsid w:val="00D62A42"/>
    <w:rsid w:val="00D62BED"/>
    <w:rsid w:val="00D65148"/>
    <w:rsid w:val="00D65521"/>
    <w:rsid w:val="00D672C3"/>
    <w:rsid w:val="00D7027A"/>
    <w:rsid w:val="00D70DCA"/>
    <w:rsid w:val="00D70EB9"/>
    <w:rsid w:val="00D718FD"/>
    <w:rsid w:val="00D75E2A"/>
    <w:rsid w:val="00D75EFA"/>
    <w:rsid w:val="00D76C8F"/>
    <w:rsid w:val="00D76F63"/>
    <w:rsid w:val="00D80936"/>
    <w:rsid w:val="00D8093D"/>
    <w:rsid w:val="00D8373B"/>
    <w:rsid w:val="00D85252"/>
    <w:rsid w:val="00D85609"/>
    <w:rsid w:val="00D86464"/>
    <w:rsid w:val="00D86AE1"/>
    <w:rsid w:val="00D86F6F"/>
    <w:rsid w:val="00D87783"/>
    <w:rsid w:val="00D9116E"/>
    <w:rsid w:val="00D921FC"/>
    <w:rsid w:val="00D93380"/>
    <w:rsid w:val="00D93BED"/>
    <w:rsid w:val="00D94D12"/>
    <w:rsid w:val="00D94F70"/>
    <w:rsid w:val="00D9556A"/>
    <w:rsid w:val="00D95A95"/>
    <w:rsid w:val="00D95FFF"/>
    <w:rsid w:val="00DA0351"/>
    <w:rsid w:val="00DA34BC"/>
    <w:rsid w:val="00DA5843"/>
    <w:rsid w:val="00DA6952"/>
    <w:rsid w:val="00DA7AED"/>
    <w:rsid w:val="00DB08D1"/>
    <w:rsid w:val="00DB0E25"/>
    <w:rsid w:val="00DB16FD"/>
    <w:rsid w:val="00DB60FA"/>
    <w:rsid w:val="00DB6A13"/>
    <w:rsid w:val="00DB7C7D"/>
    <w:rsid w:val="00DC07CB"/>
    <w:rsid w:val="00DC2ACA"/>
    <w:rsid w:val="00DC719C"/>
    <w:rsid w:val="00DC79A7"/>
    <w:rsid w:val="00DD22A5"/>
    <w:rsid w:val="00DD496A"/>
    <w:rsid w:val="00DD4A27"/>
    <w:rsid w:val="00DE0E62"/>
    <w:rsid w:val="00DE309D"/>
    <w:rsid w:val="00DE3B30"/>
    <w:rsid w:val="00DE473F"/>
    <w:rsid w:val="00DE61C8"/>
    <w:rsid w:val="00DE6747"/>
    <w:rsid w:val="00DF0621"/>
    <w:rsid w:val="00DF1FA0"/>
    <w:rsid w:val="00DF4DFA"/>
    <w:rsid w:val="00DF4F89"/>
    <w:rsid w:val="00DF4FBC"/>
    <w:rsid w:val="00DF6A29"/>
    <w:rsid w:val="00DF72BB"/>
    <w:rsid w:val="00DF7662"/>
    <w:rsid w:val="00E013E3"/>
    <w:rsid w:val="00E01435"/>
    <w:rsid w:val="00E01871"/>
    <w:rsid w:val="00E01B47"/>
    <w:rsid w:val="00E02096"/>
    <w:rsid w:val="00E02D23"/>
    <w:rsid w:val="00E03777"/>
    <w:rsid w:val="00E0759D"/>
    <w:rsid w:val="00E10D8C"/>
    <w:rsid w:val="00E11E4D"/>
    <w:rsid w:val="00E12BBB"/>
    <w:rsid w:val="00E14C23"/>
    <w:rsid w:val="00E14FCC"/>
    <w:rsid w:val="00E159DD"/>
    <w:rsid w:val="00E15B56"/>
    <w:rsid w:val="00E1612F"/>
    <w:rsid w:val="00E168B6"/>
    <w:rsid w:val="00E16C41"/>
    <w:rsid w:val="00E17384"/>
    <w:rsid w:val="00E20CCA"/>
    <w:rsid w:val="00E21ED3"/>
    <w:rsid w:val="00E25A0A"/>
    <w:rsid w:val="00E25E87"/>
    <w:rsid w:val="00E31074"/>
    <w:rsid w:val="00E31C83"/>
    <w:rsid w:val="00E340D7"/>
    <w:rsid w:val="00E34797"/>
    <w:rsid w:val="00E34AC3"/>
    <w:rsid w:val="00E356BC"/>
    <w:rsid w:val="00E35C00"/>
    <w:rsid w:val="00E35DD0"/>
    <w:rsid w:val="00E3685B"/>
    <w:rsid w:val="00E374EB"/>
    <w:rsid w:val="00E41409"/>
    <w:rsid w:val="00E42989"/>
    <w:rsid w:val="00E44DE5"/>
    <w:rsid w:val="00E46647"/>
    <w:rsid w:val="00E506A5"/>
    <w:rsid w:val="00E5253A"/>
    <w:rsid w:val="00E53034"/>
    <w:rsid w:val="00E56ADB"/>
    <w:rsid w:val="00E604A5"/>
    <w:rsid w:val="00E62944"/>
    <w:rsid w:val="00E65AB5"/>
    <w:rsid w:val="00E65EDA"/>
    <w:rsid w:val="00E705A1"/>
    <w:rsid w:val="00E732CF"/>
    <w:rsid w:val="00E7681B"/>
    <w:rsid w:val="00E76B54"/>
    <w:rsid w:val="00E776E2"/>
    <w:rsid w:val="00E8055E"/>
    <w:rsid w:val="00E81DA4"/>
    <w:rsid w:val="00E82069"/>
    <w:rsid w:val="00E83AE2"/>
    <w:rsid w:val="00E85564"/>
    <w:rsid w:val="00E863D7"/>
    <w:rsid w:val="00E8714D"/>
    <w:rsid w:val="00E87EFE"/>
    <w:rsid w:val="00E90580"/>
    <w:rsid w:val="00E91870"/>
    <w:rsid w:val="00E93E6C"/>
    <w:rsid w:val="00E9620F"/>
    <w:rsid w:val="00EA0961"/>
    <w:rsid w:val="00EA1524"/>
    <w:rsid w:val="00EA270E"/>
    <w:rsid w:val="00EA2B3E"/>
    <w:rsid w:val="00EA2E09"/>
    <w:rsid w:val="00EA45D4"/>
    <w:rsid w:val="00EA4B49"/>
    <w:rsid w:val="00EA4B85"/>
    <w:rsid w:val="00EA6CC9"/>
    <w:rsid w:val="00EA760A"/>
    <w:rsid w:val="00EB0E72"/>
    <w:rsid w:val="00EB40C3"/>
    <w:rsid w:val="00EB4A2C"/>
    <w:rsid w:val="00EB5824"/>
    <w:rsid w:val="00EB7034"/>
    <w:rsid w:val="00EB724E"/>
    <w:rsid w:val="00EC269B"/>
    <w:rsid w:val="00EC3001"/>
    <w:rsid w:val="00EC31B6"/>
    <w:rsid w:val="00EC67CE"/>
    <w:rsid w:val="00EC738F"/>
    <w:rsid w:val="00EC7BAD"/>
    <w:rsid w:val="00ED27CC"/>
    <w:rsid w:val="00ED3073"/>
    <w:rsid w:val="00ED6E71"/>
    <w:rsid w:val="00EE4C6B"/>
    <w:rsid w:val="00EE6A5D"/>
    <w:rsid w:val="00EE75A0"/>
    <w:rsid w:val="00EF0022"/>
    <w:rsid w:val="00EF1003"/>
    <w:rsid w:val="00EF1230"/>
    <w:rsid w:val="00EF1EC2"/>
    <w:rsid w:val="00EF3AB3"/>
    <w:rsid w:val="00EF4399"/>
    <w:rsid w:val="00EF502B"/>
    <w:rsid w:val="00EF5524"/>
    <w:rsid w:val="00EF7EB7"/>
    <w:rsid w:val="00F0162A"/>
    <w:rsid w:val="00F03387"/>
    <w:rsid w:val="00F03AB3"/>
    <w:rsid w:val="00F03D48"/>
    <w:rsid w:val="00F04231"/>
    <w:rsid w:val="00F04C99"/>
    <w:rsid w:val="00F068D5"/>
    <w:rsid w:val="00F06F3B"/>
    <w:rsid w:val="00F116E2"/>
    <w:rsid w:val="00F11CC8"/>
    <w:rsid w:val="00F12576"/>
    <w:rsid w:val="00F1338C"/>
    <w:rsid w:val="00F13C5A"/>
    <w:rsid w:val="00F17A3F"/>
    <w:rsid w:val="00F22808"/>
    <w:rsid w:val="00F249C0"/>
    <w:rsid w:val="00F27401"/>
    <w:rsid w:val="00F30178"/>
    <w:rsid w:val="00F30B65"/>
    <w:rsid w:val="00F3157E"/>
    <w:rsid w:val="00F32674"/>
    <w:rsid w:val="00F37188"/>
    <w:rsid w:val="00F375C9"/>
    <w:rsid w:val="00F37C09"/>
    <w:rsid w:val="00F400EA"/>
    <w:rsid w:val="00F475D1"/>
    <w:rsid w:val="00F50367"/>
    <w:rsid w:val="00F533B5"/>
    <w:rsid w:val="00F54384"/>
    <w:rsid w:val="00F549F3"/>
    <w:rsid w:val="00F557A7"/>
    <w:rsid w:val="00F56FD0"/>
    <w:rsid w:val="00F57082"/>
    <w:rsid w:val="00F601AD"/>
    <w:rsid w:val="00F60246"/>
    <w:rsid w:val="00F60855"/>
    <w:rsid w:val="00F62585"/>
    <w:rsid w:val="00F632C9"/>
    <w:rsid w:val="00F673EC"/>
    <w:rsid w:val="00F7024F"/>
    <w:rsid w:val="00F702A5"/>
    <w:rsid w:val="00F706CF"/>
    <w:rsid w:val="00F71342"/>
    <w:rsid w:val="00F72D0A"/>
    <w:rsid w:val="00F72F90"/>
    <w:rsid w:val="00F74640"/>
    <w:rsid w:val="00F75C89"/>
    <w:rsid w:val="00F81001"/>
    <w:rsid w:val="00F87883"/>
    <w:rsid w:val="00F90BE5"/>
    <w:rsid w:val="00F91D83"/>
    <w:rsid w:val="00F9374E"/>
    <w:rsid w:val="00F93F29"/>
    <w:rsid w:val="00F94A62"/>
    <w:rsid w:val="00F94D9E"/>
    <w:rsid w:val="00F955F7"/>
    <w:rsid w:val="00F964EF"/>
    <w:rsid w:val="00F970F2"/>
    <w:rsid w:val="00F97B2B"/>
    <w:rsid w:val="00FA0D10"/>
    <w:rsid w:val="00FA36FA"/>
    <w:rsid w:val="00FB1E2A"/>
    <w:rsid w:val="00FB1E9C"/>
    <w:rsid w:val="00FB36DC"/>
    <w:rsid w:val="00FB3957"/>
    <w:rsid w:val="00FC000D"/>
    <w:rsid w:val="00FC0C8A"/>
    <w:rsid w:val="00FC3BCF"/>
    <w:rsid w:val="00FC42D0"/>
    <w:rsid w:val="00FC43FA"/>
    <w:rsid w:val="00FC48BF"/>
    <w:rsid w:val="00FC4AB4"/>
    <w:rsid w:val="00FC4C08"/>
    <w:rsid w:val="00FC7A6E"/>
    <w:rsid w:val="00FD0119"/>
    <w:rsid w:val="00FD2151"/>
    <w:rsid w:val="00FD21BA"/>
    <w:rsid w:val="00FD3402"/>
    <w:rsid w:val="00FD384C"/>
    <w:rsid w:val="00FD4199"/>
    <w:rsid w:val="00FD56CF"/>
    <w:rsid w:val="00FD5CCD"/>
    <w:rsid w:val="00FD6180"/>
    <w:rsid w:val="00FD6461"/>
    <w:rsid w:val="00FE08F7"/>
    <w:rsid w:val="00FE0AB0"/>
    <w:rsid w:val="00FE3D94"/>
    <w:rsid w:val="00FE772D"/>
    <w:rsid w:val="00FE7ACF"/>
    <w:rsid w:val="00FF2248"/>
    <w:rsid w:val="00FF3239"/>
    <w:rsid w:val="00FF386C"/>
    <w:rsid w:val="00FF3AEE"/>
    <w:rsid w:val="00FF57E8"/>
    <w:rsid w:val="00FF581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4" w:uiPriority="9" w:qFormat="1"/>
    <w:lsdException w:name="annotation text" w:uiPriority="99"/>
    <w:lsdException w:name="footer" w:uiPriority="99"/>
    <w:lsdException w:name="annotation reference" w:uiPriority="99"/>
    <w:lsdException w:name="Title" w:uiPriority="10"/>
    <w:lsdException w:name="Default Paragraph Font" w:uiPriority="1"/>
    <w:lsdException w:name="Hyperlink" w:uiPriority="99"/>
    <w:lsdException w:name="HTML Top of Form" w:uiPriority="99"/>
    <w:lsdException w:name="HTML Bottom of Form" w:uiPriority="99"/>
    <w:lsdException w:name="annotation subject" w:uiPriority="99"/>
    <w:lsdException w:name="No List" w:uiPriority="99"/>
    <w:lsdException w:name="Balloon Text" w:uiPriority="99"/>
    <w:lsdException w:name="List Paragraph" w:uiPriority="34" w:qFormat="1"/>
  </w:latentStyles>
  <w:style w:type="paragraph" w:default="1" w:styleId="Normal">
    <w:name w:val="Normal"/>
    <w:qFormat/>
    <w:rsid w:val="00F6447A"/>
    <w:pPr>
      <w:spacing w:after="0" w:line="240" w:lineRule="auto"/>
    </w:pPr>
    <w:rPr>
      <w:rFonts w:eastAsiaTheme="minorHAnsi"/>
      <w:sz w:val="24"/>
      <w:szCs w:val="24"/>
      <w:lang w:eastAsia="en-US"/>
    </w:rPr>
  </w:style>
  <w:style w:type="paragraph" w:styleId="Heading1">
    <w:name w:val="heading 1"/>
    <w:basedOn w:val="Normal"/>
    <w:link w:val="Heading1Char"/>
    <w:uiPriority w:val="9"/>
    <w:qFormat/>
    <w:rsid w:val="00425DE6"/>
    <w:pPr>
      <w:spacing w:before="100" w:beforeAutospacing="1" w:after="100" w:afterAutospacing="1"/>
      <w:outlineLvl w:val="0"/>
    </w:pPr>
    <w:rPr>
      <w:rFonts w:ascii="Times" w:eastAsiaTheme="minorEastAsia" w:hAnsi="Times"/>
      <w:b/>
      <w:bCs/>
      <w:kern w:val="36"/>
      <w:sz w:val="48"/>
      <w:szCs w:val="48"/>
    </w:rPr>
  </w:style>
  <w:style w:type="paragraph" w:styleId="Heading2">
    <w:name w:val="heading 2"/>
    <w:basedOn w:val="Normal"/>
    <w:link w:val="Heading2Char"/>
    <w:uiPriority w:val="9"/>
    <w:qFormat/>
    <w:rsid w:val="00425DE6"/>
    <w:pPr>
      <w:spacing w:before="100" w:beforeAutospacing="1" w:after="100" w:afterAutospacing="1"/>
      <w:outlineLvl w:val="1"/>
    </w:pPr>
    <w:rPr>
      <w:rFonts w:ascii="Times" w:eastAsiaTheme="minorEastAsia" w:hAnsi="Times"/>
      <w:b/>
      <w:bCs/>
      <w:sz w:val="36"/>
      <w:szCs w:val="36"/>
    </w:rPr>
  </w:style>
  <w:style w:type="paragraph" w:styleId="Heading4">
    <w:name w:val="heading 4"/>
    <w:basedOn w:val="Normal"/>
    <w:link w:val="Heading4Char"/>
    <w:uiPriority w:val="9"/>
    <w:qFormat/>
    <w:rsid w:val="00425DE6"/>
    <w:pPr>
      <w:spacing w:before="100" w:beforeAutospacing="1" w:after="100" w:afterAutospacing="1"/>
      <w:outlineLvl w:val="3"/>
    </w:pPr>
    <w:rPr>
      <w:rFonts w:ascii="Times" w:eastAsiaTheme="minorEastAsia"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7A7"/>
    <w:pPr>
      <w:ind w:left="720"/>
      <w:contextualSpacing/>
    </w:pPr>
  </w:style>
  <w:style w:type="paragraph" w:styleId="BalloonText">
    <w:name w:val="Balloon Text"/>
    <w:basedOn w:val="Normal"/>
    <w:link w:val="BalloonTextChar"/>
    <w:uiPriority w:val="99"/>
    <w:semiHidden/>
    <w:unhideWhenUsed/>
    <w:rsid w:val="009C7FC3"/>
    <w:rPr>
      <w:rFonts w:ascii="Lucida Grande" w:hAnsi="Lucida Grande"/>
      <w:sz w:val="18"/>
      <w:szCs w:val="18"/>
    </w:rPr>
  </w:style>
  <w:style w:type="character" w:customStyle="1" w:styleId="BalloonTextChar">
    <w:name w:val="Balloon Text Char"/>
    <w:basedOn w:val="DefaultParagraphFont"/>
    <w:link w:val="BalloonText"/>
    <w:uiPriority w:val="99"/>
    <w:semiHidden/>
    <w:rsid w:val="009C7FC3"/>
    <w:rPr>
      <w:rFonts w:ascii="Lucida Grande" w:eastAsiaTheme="minorHAnsi" w:hAnsi="Lucida Grande"/>
      <w:sz w:val="18"/>
      <w:szCs w:val="18"/>
      <w:lang w:eastAsia="en-US"/>
    </w:rPr>
  </w:style>
  <w:style w:type="character" w:styleId="CommentReference">
    <w:name w:val="annotation reference"/>
    <w:basedOn w:val="DefaultParagraphFont"/>
    <w:uiPriority w:val="99"/>
    <w:semiHidden/>
    <w:unhideWhenUsed/>
    <w:rsid w:val="002E2866"/>
    <w:rPr>
      <w:sz w:val="18"/>
      <w:szCs w:val="18"/>
    </w:rPr>
  </w:style>
  <w:style w:type="paragraph" w:styleId="CommentText">
    <w:name w:val="annotation text"/>
    <w:basedOn w:val="Normal"/>
    <w:link w:val="CommentTextChar"/>
    <w:uiPriority w:val="99"/>
    <w:semiHidden/>
    <w:unhideWhenUsed/>
    <w:rsid w:val="002E2866"/>
  </w:style>
  <w:style w:type="character" w:customStyle="1" w:styleId="CommentTextChar">
    <w:name w:val="Comment Text Char"/>
    <w:basedOn w:val="DefaultParagraphFont"/>
    <w:link w:val="CommentText"/>
    <w:uiPriority w:val="99"/>
    <w:semiHidden/>
    <w:rsid w:val="002E2866"/>
    <w:rPr>
      <w:rFonts w:eastAsiaTheme="minorHAnsi"/>
      <w:sz w:val="24"/>
      <w:szCs w:val="24"/>
      <w:lang w:eastAsia="en-US"/>
    </w:rPr>
  </w:style>
  <w:style w:type="paragraph" w:styleId="CommentSubject">
    <w:name w:val="annotation subject"/>
    <w:basedOn w:val="CommentText"/>
    <w:next w:val="CommentText"/>
    <w:link w:val="CommentSubjectChar"/>
    <w:uiPriority w:val="99"/>
    <w:semiHidden/>
    <w:unhideWhenUsed/>
    <w:rsid w:val="002E2866"/>
    <w:rPr>
      <w:b/>
      <w:bCs/>
      <w:sz w:val="20"/>
      <w:szCs w:val="20"/>
    </w:rPr>
  </w:style>
  <w:style w:type="character" w:customStyle="1" w:styleId="CommentSubjectChar">
    <w:name w:val="Comment Subject Char"/>
    <w:basedOn w:val="CommentTextChar"/>
    <w:link w:val="CommentSubject"/>
    <w:uiPriority w:val="99"/>
    <w:semiHidden/>
    <w:rsid w:val="002E2866"/>
    <w:rPr>
      <w:rFonts w:eastAsiaTheme="minorHAnsi"/>
      <w:b/>
      <w:bCs/>
      <w:sz w:val="20"/>
      <w:szCs w:val="20"/>
      <w:lang w:eastAsia="en-US"/>
    </w:rPr>
  </w:style>
  <w:style w:type="character" w:styleId="Hyperlink">
    <w:name w:val="Hyperlink"/>
    <w:basedOn w:val="DefaultParagraphFont"/>
    <w:uiPriority w:val="99"/>
    <w:unhideWhenUsed/>
    <w:rsid w:val="00B20539"/>
    <w:rPr>
      <w:color w:val="0000FF" w:themeColor="hyperlink"/>
      <w:u w:val="single"/>
    </w:rPr>
  </w:style>
  <w:style w:type="character" w:customStyle="1" w:styleId="element-citation">
    <w:name w:val="element-citation"/>
    <w:basedOn w:val="DefaultParagraphFont"/>
    <w:rsid w:val="00747A2C"/>
  </w:style>
  <w:style w:type="character" w:customStyle="1" w:styleId="ref-journal">
    <w:name w:val="ref-journal"/>
    <w:basedOn w:val="DefaultParagraphFont"/>
    <w:rsid w:val="00747A2C"/>
  </w:style>
  <w:style w:type="character" w:customStyle="1" w:styleId="ref-vol">
    <w:name w:val="ref-vol"/>
    <w:basedOn w:val="DefaultParagraphFont"/>
    <w:rsid w:val="00747A2C"/>
  </w:style>
  <w:style w:type="paragraph" w:styleId="Header">
    <w:name w:val="header"/>
    <w:basedOn w:val="Normal"/>
    <w:link w:val="HeaderChar"/>
    <w:rsid w:val="00FD10C4"/>
    <w:pPr>
      <w:tabs>
        <w:tab w:val="center" w:pos="4680"/>
        <w:tab w:val="right" w:pos="9360"/>
      </w:tabs>
    </w:pPr>
  </w:style>
  <w:style w:type="character" w:customStyle="1" w:styleId="HeaderChar">
    <w:name w:val="Header Char"/>
    <w:basedOn w:val="DefaultParagraphFont"/>
    <w:link w:val="Header"/>
    <w:rsid w:val="00FD10C4"/>
    <w:rPr>
      <w:rFonts w:eastAsiaTheme="minorHAnsi"/>
      <w:sz w:val="24"/>
      <w:szCs w:val="24"/>
      <w:lang w:eastAsia="en-US"/>
    </w:rPr>
  </w:style>
  <w:style w:type="paragraph" w:styleId="Footer">
    <w:name w:val="footer"/>
    <w:basedOn w:val="Normal"/>
    <w:link w:val="FooterChar"/>
    <w:uiPriority w:val="99"/>
    <w:rsid w:val="00FD10C4"/>
    <w:pPr>
      <w:tabs>
        <w:tab w:val="center" w:pos="4680"/>
        <w:tab w:val="right" w:pos="9360"/>
      </w:tabs>
    </w:pPr>
  </w:style>
  <w:style w:type="character" w:customStyle="1" w:styleId="FooterChar">
    <w:name w:val="Footer Char"/>
    <w:basedOn w:val="DefaultParagraphFont"/>
    <w:link w:val="Footer"/>
    <w:uiPriority w:val="99"/>
    <w:rsid w:val="00FD10C4"/>
    <w:rPr>
      <w:rFonts w:eastAsiaTheme="minorHAnsi"/>
      <w:sz w:val="24"/>
      <w:szCs w:val="24"/>
      <w:lang w:eastAsia="en-US"/>
    </w:rPr>
  </w:style>
  <w:style w:type="paragraph" w:styleId="Title">
    <w:name w:val="Title"/>
    <w:aliases w:val="title"/>
    <w:basedOn w:val="Normal"/>
    <w:link w:val="TitleChar"/>
    <w:uiPriority w:val="10"/>
    <w:rsid w:val="00A85201"/>
    <w:pPr>
      <w:spacing w:beforeLines="1" w:afterLines="1"/>
    </w:pPr>
    <w:rPr>
      <w:rFonts w:ascii="Times" w:eastAsiaTheme="minorEastAsia" w:hAnsi="Times"/>
      <w:sz w:val="20"/>
      <w:szCs w:val="20"/>
    </w:rPr>
  </w:style>
  <w:style w:type="character" w:customStyle="1" w:styleId="TitleChar">
    <w:name w:val="Title Char"/>
    <w:aliases w:val="title Char"/>
    <w:basedOn w:val="DefaultParagraphFont"/>
    <w:link w:val="Title"/>
    <w:uiPriority w:val="10"/>
    <w:rsid w:val="00A85201"/>
    <w:rPr>
      <w:rFonts w:ascii="Times" w:hAnsi="Times"/>
      <w:sz w:val="20"/>
      <w:szCs w:val="20"/>
      <w:lang w:eastAsia="en-US"/>
    </w:rPr>
  </w:style>
  <w:style w:type="paragraph" w:customStyle="1" w:styleId="desc">
    <w:name w:val="desc"/>
    <w:basedOn w:val="Normal"/>
    <w:rsid w:val="00A85201"/>
    <w:pPr>
      <w:spacing w:beforeLines="1" w:afterLines="1"/>
    </w:pPr>
    <w:rPr>
      <w:rFonts w:ascii="Times" w:eastAsiaTheme="minorEastAsia" w:hAnsi="Times"/>
      <w:sz w:val="20"/>
      <w:szCs w:val="20"/>
    </w:rPr>
  </w:style>
  <w:style w:type="paragraph" w:customStyle="1" w:styleId="details">
    <w:name w:val="details"/>
    <w:basedOn w:val="Normal"/>
    <w:rsid w:val="00A85201"/>
    <w:pPr>
      <w:spacing w:beforeLines="1" w:afterLines="1"/>
    </w:pPr>
    <w:rPr>
      <w:rFonts w:ascii="Times" w:eastAsiaTheme="minorEastAsia" w:hAnsi="Times"/>
      <w:sz w:val="20"/>
      <w:szCs w:val="20"/>
    </w:rPr>
  </w:style>
  <w:style w:type="character" w:customStyle="1" w:styleId="jrnl">
    <w:name w:val="jrnl"/>
    <w:basedOn w:val="DefaultParagraphFont"/>
    <w:rsid w:val="00A85201"/>
  </w:style>
  <w:style w:type="character" w:styleId="FollowedHyperlink">
    <w:name w:val="FollowedHyperlink"/>
    <w:basedOn w:val="DefaultParagraphFont"/>
    <w:rsid w:val="00A85201"/>
    <w:rPr>
      <w:color w:val="800080" w:themeColor="followedHyperlink"/>
      <w:u w:val="single"/>
    </w:rPr>
  </w:style>
  <w:style w:type="paragraph" w:styleId="Revision">
    <w:name w:val="Revision"/>
    <w:hidden/>
    <w:semiHidden/>
    <w:rsid w:val="004A17E3"/>
    <w:pPr>
      <w:spacing w:after="0" w:line="240" w:lineRule="auto"/>
    </w:pPr>
    <w:rPr>
      <w:rFonts w:eastAsiaTheme="minorHAnsi"/>
      <w:sz w:val="24"/>
      <w:szCs w:val="24"/>
      <w:lang w:eastAsia="en-US"/>
    </w:rPr>
  </w:style>
  <w:style w:type="character" w:styleId="LineNumber">
    <w:name w:val="line number"/>
    <w:basedOn w:val="DefaultParagraphFont"/>
    <w:semiHidden/>
    <w:unhideWhenUsed/>
    <w:rsid w:val="00992722"/>
  </w:style>
  <w:style w:type="character" w:customStyle="1" w:styleId="Heading1Char">
    <w:name w:val="Heading 1 Char"/>
    <w:basedOn w:val="DefaultParagraphFont"/>
    <w:link w:val="Heading1"/>
    <w:uiPriority w:val="9"/>
    <w:rsid w:val="00425DE6"/>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425DE6"/>
    <w:rPr>
      <w:rFonts w:ascii="Times" w:hAnsi="Times"/>
      <w:b/>
      <w:bCs/>
      <w:sz w:val="36"/>
      <w:szCs w:val="36"/>
      <w:lang w:eastAsia="en-US"/>
    </w:rPr>
  </w:style>
  <w:style w:type="character" w:customStyle="1" w:styleId="Heading4Char">
    <w:name w:val="Heading 4 Char"/>
    <w:basedOn w:val="DefaultParagraphFont"/>
    <w:link w:val="Heading4"/>
    <w:uiPriority w:val="9"/>
    <w:rsid w:val="00425DE6"/>
    <w:rPr>
      <w:rFonts w:ascii="Times" w:hAnsi="Times"/>
      <w:b/>
      <w:bCs/>
      <w:sz w:val="24"/>
      <w:szCs w:val="24"/>
      <w:lang w:eastAsia="en-US"/>
    </w:rPr>
  </w:style>
  <w:style w:type="paragraph" w:styleId="z-TopofForm">
    <w:name w:val="HTML Top of Form"/>
    <w:basedOn w:val="Normal"/>
    <w:next w:val="Normal"/>
    <w:link w:val="z-TopofFormChar"/>
    <w:hidden/>
    <w:uiPriority w:val="99"/>
    <w:unhideWhenUsed/>
    <w:rsid w:val="00425DE6"/>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rsid w:val="00425DE6"/>
    <w:rPr>
      <w:rFonts w:ascii="Arial" w:hAnsi="Arial" w:cs="Arial"/>
      <w:vanish/>
      <w:sz w:val="16"/>
      <w:szCs w:val="16"/>
      <w:lang w:eastAsia="en-US"/>
    </w:rPr>
  </w:style>
  <w:style w:type="character" w:customStyle="1" w:styleId="offscreennoflow">
    <w:name w:val="offscreen_noflow"/>
    <w:basedOn w:val="DefaultParagraphFont"/>
    <w:rsid w:val="00425DE6"/>
  </w:style>
  <w:style w:type="paragraph" w:styleId="z-BottomofForm">
    <w:name w:val="HTML Bottom of Form"/>
    <w:basedOn w:val="Normal"/>
    <w:next w:val="Normal"/>
    <w:link w:val="z-BottomofFormChar"/>
    <w:hidden/>
    <w:uiPriority w:val="99"/>
    <w:unhideWhenUsed/>
    <w:rsid w:val="00425DE6"/>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425DE6"/>
    <w:rPr>
      <w:rFonts w:ascii="Arial" w:hAnsi="Arial" w:cs="Arial"/>
      <w:vanish/>
      <w:sz w:val="16"/>
      <w:szCs w:val="16"/>
      <w:lang w:eastAsia="en-US"/>
    </w:rPr>
  </w:style>
  <w:style w:type="character" w:customStyle="1" w:styleId="label">
    <w:name w:val="label"/>
    <w:basedOn w:val="DefaultParagraphFont"/>
    <w:rsid w:val="00425DE6"/>
  </w:style>
  <w:style w:type="character" w:customStyle="1" w:styleId="separator">
    <w:name w:val="separator"/>
    <w:basedOn w:val="DefaultParagraphFont"/>
    <w:rsid w:val="00425DE6"/>
  </w:style>
  <w:style w:type="character" w:customStyle="1" w:styleId="value">
    <w:name w:val="value"/>
    <w:basedOn w:val="DefaultParagraphFont"/>
    <w:rsid w:val="00425DE6"/>
  </w:style>
  <w:style w:type="character" w:customStyle="1" w:styleId="highlight">
    <w:name w:val="highlight"/>
    <w:basedOn w:val="DefaultParagraphFont"/>
    <w:rsid w:val="00425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4" w:uiPriority="9" w:qFormat="1"/>
    <w:lsdException w:name="annotation text" w:uiPriority="99"/>
    <w:lsdException w:name="footer" w:uiPriority="99"/>
    <w:lsdException w:name="annotation reference" w:uiPriority="99"/>
    <w:lsdException w:name="Title" w:uiPriority="10"/>
    <w:lsdException w:name="Default Paragraph Font" w:uiPriority="1"/>
    <w:lsdException w:name="Hyperlink" w:uiPriority="99"/>
    <w:lsdException w:name="HTML Top of Form" w:uiPriority="99"/>
    <w:lsdException w:name="HTML Bottom of Form" w:uiPriority="99"/>
    <w:lsdException w:name="annotation subject" w:uiPriority="99"/>
    <w:lsdException w:name="No List" w:uiPriority="99"/>
    <w:lsdException w:name="Balloon Text" w:uiPriority="99"/>
    <w:lsdException w:name="List Paragraph" w:uiPriority="34" w:qFormat="1"/>
  </w:latentStyles>
  <w:style w:type="paragraph" w:default="1" w:styleId="Normal">
    <w:name w:val="Normal"/>
    <w:qFormat/>
    <w:rsid w:val="00F6447A"/>
    <w:pPr>
      <w:spacing w:after="0" w:line="240" w:lineRule="auto"/>
    </w:pPr>
    <w:rPr>
      <w:rFonts w:eastAsiaTheme="minorHAnsi"/>
      <w:sz w:val="24"/>
      <w:szCs w:val="24"/>
      <w:lang w:eastAsia="en-US"/>
    </w:rPr>
  </w:style>
  <w:style w:type="paragraph" w:styleId="Heading1">
    <w:name w:val="heading 1"/>
    <w:basedOn w:val="Normal"/>
    <w:link w:val="Heading1Char"/>
    <w:uiPriority w:val="9"/>
    <w:qFormat/>
    <w:rsid w:val="00425DE6"/>
    <w:pPr>
      <w:spacing w:before="100" w:beforeAutospacing="1" w:after="100" w:afterAutospacing="1"/>
      <w:outlineLvl w:val="0"/>
    </w:pPr>
    <w:rPr>
      <w:rFonts w:ascii="Times" w:eastAsiaTheme="minorEastAsia" w:hAnsi="Times"/>
      <w:b/>
      <w:bCs/>
      <w:kern w:val="36"/>
      <w:sz w:val="48"/>
      <w:szCs w:val="48"/>
    </w:rPr>
  </w:style>
  <w:style w:type="paragraph" w:styleId="Heading2">
    <w:name w:val="heading 2"/>
    <w:basedOn w:val="Normal"/>
    <w:link w:val="Heading2Char"/>
    <w:uiPriority w:val="9"/>
    <w:qFormat/>
    <w:rsid w:val="00425DE6"/>
    <w:pPr>
      <w:spacing w:before="100" w:beforeAutospacing="1" w:after="100" w:afterAutospacing="1"/>
      <w:outlineLvl w:val="1"/>
    </w:pPr>
    <w:rPr>
      <w:rFonts w:ascii="Times" w:eastAsiaTheme="minorEastAsia" w:hAnsi="Times"/>
      <w:b/>
      <w:bCs/>
      <w:sz w:val="36"/>
      <w:szCs w:val="36"/>
    </w:rPr>
  </w:style>
  <w:style w:type="paragraph" w:styleId="Heading4">
    <w:name w:val="heading 4"/>
    <w:basedOn w:val="Normal"/>
    <w:link w:val="Heading4Char"/>
    <w:uiPriority w:val="9"/>
    <w:qFormat/>
    <w:rsid w:val="00425DE6"/>
    <w:pPr>
      <w:spacing w:before="100" w:beforeAutospacing="1" w:after="100" w:afterAutospacing="1"/>
      <w:outlineLvl w:val="3"/>
    </w:pPr>
    <w:rPr>
      <w:rFonts w:ascii="Times" w:eastAsiaTheme="minorEastAsia"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7A7"/>
    <w:pPr>
      <w:ind w:left="720"/>
      <w:contextualSpacing/>
    </w:pPr>
  </w:style>
  <w:style w:type="paragraph" w:styleId="BalloonText">
    <w:name w:val="Balloon Text"/>
    <w:basedOn w:val="Normal"/>
    <w:link w:val="BalloonTextChar"/>
    <w:uiPriority w:val="99"/>
    <w:semiHidden/>
    <w:unhideWhenUsed/>
    <w:rsid w:val="009C7FC3"/>
    <w:rPr>
      <w:rFonts w:ascii="Lucida Grande" w:hAnsi="Lucida Grande"/>
      <w:sz w:val="18"/>
      <w:szCs w:val="18"/>
    </w:rPr>
  </w:style>
  <w:style w:type="character" w:customStyle="1" w:styleId="BalloonTextChar">
    <w:name w:val="Balloon Text Char"/>
    <w:basedOn w:val="DefaultParagraphFont"/>
    <w:link w:val="BalloonText"/>
    <w:uiPriority w:val="99"/>
    <w:semiHidden/>
    <w:rsid w:val="009C7FC3"/>
    <w:rPr>
      <w:rFonts w:ascii="Lucida Grande" w:eastAsiaTheme="minorHAnsi" w:hAnsi="Lucida Grande"/>
      <w:sz w:val="18"/>
      <w:szCs w:val="18"/>
      <w:lang w:eastAsia="en-US"/>
    </w:rPr>
  </w:style>
  <w:style w:type="character" w:styleId="CommentReference">
    <w:name w:val="annotation reference"/>
    <w:basedOn w:val="DefaultParagraphFont"/>
    <w:uiPriority w:val="99"/>
    <w:semiHidden/>
    <w:unhideWhenUsed/>
    <w:rsid w:val="002E2866"/>
    <w:rPr>
      <w:sz w:val="18"/>
      <w:szCs w:val="18"/>
    </w:rPr>
  </w:style>
  <w:style w:type="paragraph" w:styleId="CommentText">
    <w:name w:val="annotation text"/>
    <w:basedOn w:val="Normal"/>
    <w:link w:val="CommentTextChar"/>
    <w:uiPriority w:val="99"/>
    <w:semiHidden/>
    <w:unhideWhenUsed/>
    <w:rsid w:val="002E2866"/>
  </w:style>
  <w:style w:type="character" w:customStyle="1" w:styleId="CommentTextChar">
    <w:name w:val="Comment Text Char"/>
    <w:basedOn w:val="DefaultParagraphFont"/>
    <w:link w:val="CommentText"/>
    <w:uiPriority w:val="99"/>
    <w:semiHidden/>
    <w:rsid w:val="002E2866"/>
    <w:rPr>
      <w:rFonts w:eastAsiaTheme="minorHAnsi"/>
      <w:sz w:val="24"/>
      <w:szCs w:val="24"/>
      <w:lang w:eastAsia="en-US"/>
    </w:rPr>
  </w:style>
  <w:style w:type="paragraph" w:styleId="CommentSubject">
    <w:name w:val="annotation subject"/>
    <w:basedOn w:val="CommentText"/>
    <w:next w:val="CommentText"/>
    <w:link w:val="CommentSubjectChar"/>
    <w:uiPriority w:val="99"/>
    <w:semiHidden/>
    <w:unhideWhenUsed/>
    <w:rsid w:val="002E2866"/>
    <w:rPr>
      <w:b/>
      <w:bCs/>
      <w:sz w:val="20"/>
      <w:szCs w:val="20"/>
    </w:rPr>
  </w:style>
  <w:style w:type="character" w:customStyle="1" w:styleId="CommentSubjectChar">
    <w:name w:val="Comment Subject Char"/>
    <w:basedOn w:val="CommentTextChar"/>
    <w:link w:val="CommentSubject"/>
    <w:uiPriority w:val="99"/>
    <w:semiHidden/>
    <w:rsid w:val="002E2866"/>
    <w:rPr>
      <w:rFonts w:eastAsiaTheme="minorHAnsi"/>
      <w:b/>
      <w:bCs/>
      <w:sz w:val="20"/>
      <w:szCs w:val="20"/>
      <w:lang w:eastAsia="en-US"/>
    </w:rPr>
  </w:style>
  <w:style w:type="character" w:styleId="Hyperlink">
    <w:name w:val="Hyperlink"/>
    <w:basedOn w:val="DefaultParagraphFont"/>
    <w:uiPriority w:val="99"/>
    <w:unhideWhenUsed/>
    <w:rsid w:val="00B20539"/>
    <w:rPr>
      <w:color w:val="0000FF" w:themeColor="hyperlink"/>
      <w:u w:val="single"/>
    </w:rPr>
  </w:style>
  <w:style w:type="character" w:customStyle="1" w:styleId="element-citation">
    <w:name w:val="element-citation"/>
    <w:basedOn w:val="DefaultParagraphFont"/>
    <w:rsid w:val="00747A2C"/>
  </w:style>
  <w:style w:type="character" w:customStyle="1" w:styleId="ref-journal">
    <w:name w:val="ref-journal"/>
    <w:basedOn w:val="DefaultParagraphFont"/>
    <w:rsid w:val="00747A2C"/>
  </w:style>
  <w:style w:type="character" w:customStyle="1" w:styleId="ref-vol">
    <w:name w:val="ref-vol"/>
    <w:basedOn w:val="DefaultParagraphFont"/>
    <w:rsid w:val="00747A2C"/>
  </w:style>
  <w:style w:type="paragraph" w:styleId="Header">
    <w:name w:val="header"/>
    <w:basedOn w:val="Normal"/>
    <w:link w:val="HeaderChar"/>
    <w:rsid w:val="00FD10C4"/>
    <w:pPr>
      <w:tabs>
        <w:tab w:val="center" w:pos="4680"/>
        <w:tab w:val="right" w:pos="9360"/>
      </w:tabs>
    </w:pPr>
  </w:style>
  <w:style w:type="character" w:customStyle="1" w:styleId="HeaderChar">
    <w:name w:val="Header Char"/>
    <w:basedOn w:val="DefaultParagraphFont"/>
    <w:link w:val="Header"/>
    <w:rsid w:val="00FD10C4"/>
    <w:rPr>
      <w:rFonts w:eastAsiaTheme="minorHAnsi"/>
      <w:sz w:val="24"/>
      <w:szCs w:val="24"/>
      <w:lang w:eastAsia="en-US"/>
    </w:rPr>
  </w:style>
  <w:style w:type="paragraph" w:styleId="Footer">
    <w:name w:val="footer"/>
    <w:basedOn w:val="Normal"/>
    <w:link w:val="FooterChar"/>
    <w:uiPriority w:val="99"/>
    <w:rsid w:val="00FD10C4"/>
    <w:pPr>
      <w:tabs>
        <w:tab w:val="center" w:pos="4680"/>
        <w:tab w:val="right" w:pos="9360"/>
      </w:tabs>
    </w:pPr>
  </w:style>
  <w:style w:type="character" w:customStyle="1" w:styleId="FooterChar">
    <w:name w:val="Footer Char"/>
    <w:basedOn w:val="DefaultParagraphFont"/>
    <w:link w:val="Footer"/>
    <w:uiPriority w:val="99"/>
    <w:rsid w:val="00FD10C4"/>
    <w:rPr>
      <w:rFonts w:eastAsiaTheme="minorHAnsi"/>
      <w:sz w:val="24"/>
      <w:szCs w:val="24"/>
      <w:lang w:eastAsia="en-US"/>
    </w:rPr>
  </w:style>
  <w:style w:type="paragraph" w:styleId="Title">
    <w:name w:val="Title"/>
    <w:aliases w:val="title"/>
    <w:basedOn w:val="Normal"/>
    <w:link w:val="TitleChar"/>
    <w:uiPriority w:val="10"/>
    <w:rsid w:val="00A85201"/>
    <w:pPr>
      <w:spacing w:beforeLines="1" w:afterLines="1"/>
    </w:pPr>
    <w:rPr>
      <w:rFonts w:ascii="Times" w:eastAsiaTheme="minorEastAsia" w:hAnsi="Times"/>
      <w:sz w:val="20"/>
      <w:szCs w:val="20"/>
    </w:rPr>
  </w:style>
  <w:style w:type="character" w:customStyle="1" w:styleId="TitleChar">
    <w:name w:val="Title Char"/>
    <w:aliases w:val="title Char"/>
    <w:basedOn w:val="DefaultParagraphFont"/>
    <w:link w:val="Title"/>
    <w:uiPriority w:val="10"/>
    <w:rsid w:val="00A85201"/>
    <w:rPr>
      <w:rFonts w:ascii="Times" w:hAnsi="Times"/>
      <w:sz w:val="20"/>
      <w:szCs w:val="20"/>
      <w:lang w:eastAsia="en-US"/>
    </w:rPr>
  </w:style>
  <w:style w:type="paragraph" w:customStyle="1" w:styleId="desc">
    <w:name w:val="desc"/>
    <w:basedOn w:val="Normal"/>
    <w:rsid w:val="00A85201"/>
    <w:pPr>
      <w:spacing w:beforeLines="1" w:afterLines="1"/>
    </w:pPr>
    <w:rPr>
      <w:rFonts w:ascii="Times" w:eastAsiaTheme="minorEastAsia" w:hAnsi="Times"/>
      <w:sz w:val="20"/>
      <w:szCs w:val="20"/>
    </w:rPr>
  </w:style>
  <w:style w:type="paragraph" w:customStyle="1" w:styleId="details">
    <w:name w:val="details"/>
    <w:basedOn w:val="Normal"/>
    <w:rsid w:val="00A85201"/>
    <w:pPr>
      <w:spacing w:beforeLines="1" w:afterLines="1"/>
    </w:pPr>
    <w:rPr>
      <w:rFonts w:ascii="Times" w:eastAsiaTheme="minorEastAsia" w:hAnsi="Times"/>
      <w:sz w:val="20"/>
      <w:szCs w:val="20"/>
    </w:rPr>
  </w:style>
  <w:style w:type="character" w:customStyle="1" w:styleId="jrnl">
    <w:name w:val="jrnl"/>
    <w:basedOn w:val="DefaultParagraphFont"/>
    <w:rsid w:val="00A85201"/>
  </w:style>
  <w:style w:type="character" w:styleId="FollowedHyperlink">
    <w:name w:val="FollowedHyperlink"/>
    <w:basedOn w:val="DefaultParagraphFont"/>
    <w:rsid w:val="00A85201"/>
    <w:rPr>
      <w:color w:val="800080" w:themeColor="followedHyperlink"/>
      <w:u w:val="single"/>
    </w:rPr>
  </w:style>
  <w:style w:type="paragraph" w:styleId="Revision">
    <w:name w:val="Revision"/>
    <w:hidden/>
    <w:semiHidden/>
    <w:rsid w:val="004A17E3"/>
    <w:pPr>
      <w:spacing w:after="0" w:line="240" w:lineRule="auto"/>
    </w:pPr>
    <w:rPr>
      <w:rFonts w:eastAsiaTheme="minorHAnsi"/>
      <w:sz w:val="24"/>
      <w:szCs w:val="24"/>
      <w:lang w:eastAsia="en-US"/>
    </w:rPr>
  </w:style>
  <w:style w:type="character" w:styleId="LineNumber">
    <w:name w:val="line number"/>
    <w:basedOn w:val="DefaultParagraphFont"/>
    <w:semiHidden/>
    <w:unhideWhenUsed/>
    <w:rsid w:val="00992722"/>
  </w:style>
  <w:style w:type="character" w:customStyle="1" w:styleId="Heading1Char">
    <w:name w:val="Heading 1 Char"/>
    <w:basedOn w:val="DefaultParagraphFont"/>
    <w:link w:val="Heading1"/>
    <w:uiPriority w:val="9"/>
    <w:rsid w:val="00425DE6"/>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425DE6"/>
    <w:rPr>
      <w:rFonts w:ascii="Times" w:hAnsi="Times"/>
      <w:b/>
      <w:bCs/>
      <w:sz w:val="36"/>
      <w:szCs w:val="36"/>
      <w:lang w:eastAsia="en-US"/>
    </w:rPr>
  </w:style>
  <w:style w:type="character" w:customStyle="1" w:styleId="Heading4Char">
    <w:name w:val="Heading 4 Char"/>
    <w:basedOn w:val="DefaultParagraphFont"/>
    <w:link w:val="Heading4"/>
    <w:uiPriority w:val="9"/>
    <w:rsid w:val="00425DE6"/>
    <w:rPr>
      <w:rFonts w:ascii="Times" w:hAnsi="Times"/>
      <w:b/>
      <w:bCs/>
      <w:sz w:val="24"/>
      <w:szCs w:val="24"/>
      <w:lang w:eastAsia="en-US"/>
    </w:rPr>
  </w:style>
  <w:style w:type="paragraph" w:styleId="z-TopofForm">
    <w:name w:val="HTML Top of Form"/>
    <w:basedOn w:val="Normal"/>
    <w:next w:val="Normal"/>
    <w:link w:val="z-TopofFormChar"/>
    <w:hidden/>
    <w:uiPriority w:val="99"/>
    <w:unhideWhenUsed/>
    <w:rsid w:val="00425DE6"/>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rsid w:val="00425DE6"/>
    <w:rPr>
      <w:rFonts w:ascii="Arial" w:hAnsi="Arial" w:cs="Arial"/>
      <w:vanish/>
      <w:sz w:val="16"/>
      <w:szCs w:val="16"/>
      <w:lang w:eastAsia="en-US"/>
    </w:rPr>
  </w:style>
  <w:style w:type="character" w:customStyle="1" w:styleId="offscreennoflow">
    <w:name w:val="offscreen_noflow"/>
    <w:basedOn w:val="DefaultParagraphFont"/>
    <w:rsid w:val="00425DE6"/>
  </w:style>
  <w:style w:type="paragraph" w:styleId="z-BottomofForm">
    <w:name w:val="HTML Bottom of Form"/>
    <w:basedOn w:val="Normal"/>
    <w:next w:val="Normal"/>
    <w:link w:val="z-BottomofFormChar"/>
    <w:hidden/>
    <w:uiPriority w:val="99"/>
    <w:unhideWhenUsed/>
    <w:rsid w:val="00425DE6"/>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425DE6"/>
    <w:rPr>
      <w:rFonts w:ascii="Arial" w:hAnsi="Arial" w:cs="Arial"/>
      <w:vanish/>
      <w:sz w:val="16"/>
      <w:szCs w:val="16"/>
      <w:lang w:eastAsia="en-US"/>
    </w:rPr>
  </w:style>
  <w:style w:type="character" w:customStyle="1" w:styleId="label">
    <w:name w:val="label"/>
    <w:basedOn w:val="DefaultParagraphFont"/>
    <w:rsid w:val="00425DE6"/>
  </w:style>
  <w:style w:type="character" w:customStyle="1" w:styleId="separator">
    <w:name w:val="separator"/>
    <w:basedOn w:val="DefaultParagraphFont"/>
    <w:rsid w:val="00425DE6"/>
  </w:style>
  <w:style w:type="character" w:customStyle="1" w:styleId="value">
    <w:name w:val="value"/>
    <w:basedOn w:val="DefaultParagraphFont"/>
    <w:rsid w:val="00425DE6"/>
  </w:style>
  <w:style w:type="character" w:customStyle="1" w:styleId="highlight">
    <w:name w:val="highlight"/>
    <w:basedOn w:val="DefaultParagraphFont"/>
    <w:rsid w:val="00425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3297">
      <w:bodyDiv w:val="1"/>
      <w:marLeft w:val="0"/>
      <w:marRight w:val="0"/>
      <w:marTop w:val="0"/>
      <w:marBottom w:val="0"/>
      <w:divBdr>
        <w:top w:val="none" w:sz="0" w:space="0" w:color="auto"/>
        <w:left w:val="none" w:sz="0" w:space="0" w:color="auto"/>
        <w:bottom w:val="none" w:sz="0" w:space="0" w:color="auto"/>
        <w:right w:val="none" w:sz="0" w:space="0" w:color="auto"/>
      </w:divBdr>
      <w:divsChild>
        <w:div w:id="1351764333">
          <w:marLeft w:val="0"/>
          <w:marRight w:val="0"/>
          <w:marTop w:val="0"/>
          <w:marBottom w:val="0"/>
          <w:divBdr>
            <w:top w:val="none" w:sz="0" w:space="0" w:color="auto"/>
            <w:left w:val="none" w:sz="0" w:space="0" w:color="auto"/>
            <w:bottom w:val="none" w:sz="0" w:space="0" w:color="auto"/>
            <w:right w:val="none" w:sz="0" w:space="0" w:color="auto"/>
          </w:divBdr>
        </w:div>
      </w:divsChild>
    </w:div>
    <w:div w:id="128280273">
      <w:bodyDiv w:val="1"/>
      <w:marLeft w:val="0"/>
      <w:marRight w:val="0"/>
      <w:marTop w:val="0"/>
      <w:marBottom w:val="0"/>
      <w:divBdr>
        <w:top w:val="none" w:sz="0" w:space="0" w:color="auto"/>
        <w:left w:val="none" w:sz="0" w:space="0" w:color="auto"/>
        <w:bottom w:val="none" w:sz="0" w:space="0" w:color="auto"/>
        <w:right w:val="none" w:sz="0" w:space="0" w:color="auto"/>
      </w:divBdr>
      <w:divsChild>
        <w:div w:id="473647189">
          <w:marLeft w:val="0"/>
          <w:marRight w:val="0"/>
          <w:marTop w:val="0"/>
          <w:marBottom w:val="0"/>
          <w:divBdr>
            <w:top w:val="none" w:sz="0" w:space="0" w:color="auto"/>
            <w:left w:val="none" w:sz="0" w:space="0" w:color="auto"/>
            <w:bottom w:val="none" w:sz="0" w:space="0" w:color="auto"/>
            <w:right w:val="none" w:sz="0" w:space="0" w:color="auto"/>
          </w:divBdr>
        </w:div>
      </w:divsChild>
    </w:div>
    <w:div w:id="300574673">
      <w:bodyDiv w:val="1"/>
      <w:marLeft w:val="0"/>
      <w:marRight w:val="0"/>
      <w:marTop w:val="0"/>
      <w:marBottom w:val="0"/>
      <w:divBdr>
        <w:top w:val="none" w:sz="0" w:space="0" w:color="auto"/>
        <w:left w:val="none" w:sz="0" w:space="0" w:color="auto"/>
        <w:bottom w:val="none" w:sz="0" w:space="0" w:color="auto"/>
        <w:right w:val="none" w:sz="0" w:space="0" w:color="auto"/>
      </w:divBdr>
      <w:divsChild>
        <w:div w:id="1096092500">
          <w:marLeft w:val="0"/>
          <w:marRight w:val="0"/>
          <w:marTop w:val="0"/>
          <w:marBottom w:val="0"/>
          <w:divBdr>
            <w:top w:val="none" w:sz="0" w:space="0" w:color="auto"/>
            <w:left w:val="none" w:sz="0" w:space="0" w:color="auto"/>
            <w:bottom w:val="none" w:sz="0" w:space="0" w:color="auto"/>
            <w:right w:val="none" w:sz="0" w:space="0" w:color="auto"/>
          </w:divBdr>
        </w:div>
      </w:divsChild>
    </w:div>
    <w:div w:id="327556623">
      <w:bodyDiv w:val="1"/>
      <w:marLeft w:val="0"/>
      <w:marRight w:val="0"/>
      <w:marTop w:val="0"/>
      <w:marBottom w:val="0"/>
      <w:divBdr>
        <w:top w:val="none" w:sz="0" w:space="0" w:color="auto"/>
        <w:left w:val="none" w:sz="0" w:space="0" w:color="auto"/>
        <w:bottom w:val="none" w:sz="0" w:space="0" w:color="auto"/>
        <w:right w:val="none" w:sz="0" w:space="0" w:color="auto"/>
      </w:divBdr>
    </w:div>
    <w:div w:id="592202022">
      <w:bodyDiv w:val="1"/>
      <w:marLeft w:val="0"/>
      <w:marRight w:val="0"/>
      <w:marTop w:val="0"/>
      <w:marBottom w:val="0"/>
      <w:divBdr>
        <w:top w:val="none" w:sz="0" w:space="0" w:color="auto"/>
        <w:left w:val="none" w:sz="0" w:space="0" w:color="auto"/>
        <w:bottom w:val="none" w:sz="0" w:space="0" w:color="auto"/>
        <w:right w:val="none" w:sz="0" w:space="0" w:color="auto"/>
      </w:divBdr>
    </w:div>
    <w:div w:id="703097716">
      <w:bodyDiv w:val="1"/>
      <w:marLeft w:val="0"/>
      <w:marRight w:val="0"/>
      <w:marTop w:val="0"/>
      <w:marBottom w:val="0"/>
      <w:divBdr>
        <w:top w:val="none" w:sz="0" w:space="0" w:color="auto"/>
        <w:left w:val="none" w:sz="0" w:space="0" w:color="auto"/>
        <w:bottom w:val="none" w:sz="0" w:space="0" w:color="auto"/>
        <w:right w:val="none" w:sz="0" w:space="0" w:color="auto"/>
      </w:divBdr>
      <w:divsChild>
        <w:div w:id="2074506609">
          <w:marLeft w:val="0"/>
          <w:marRight w:val="0"/>
          <w:marTop w:val="0"/>
          <w:marBottom w:val="0"/>
          <w:divBdr>
            <w:top w:val="none" w:sz="0" w:space="0" w:color="auto"/>
            <w:left w:val="none" w:sz="0" w:space="0" w:color="auto"/>
            <w:bottom w:val="none" w:sz="0" w:space="0" w:color="auto"/>
            <w:right w:val="none" w:sz="0" w:space="0" w:color="auto"/>
          </w:divBdr>
        </w:div>
      </w:divsChild>
    </w:div>
    <w:div w:id="1016274728">
      <w:bodyDiv w:val="1"/>
      <w:marLeft w:val="0"/>
      <w:marRight w:val="0"/>
      <w:marTop w:val="0"/>
      <w:marBottom w:val="0"/>
      <w:divBdr>
        <w:top w:val="none" w:sz="0" w:space="0" w:color="auto"/>
        <w:left w:val="none" w:sz="0" w:space="0" w:color="auto"/>
        <w:bottom w:val="none" w:sz="0" w:space="0" w:color="auto"/>
        <w:right w:val="none" w:sz="0" w:space="0" w:color="auto"/>
      </w:divBdr>
      <w:divsChild>
        <w:div w:id="423962962">
          <w:marLeft w:val="0"/>
          <w:marRight w:val="0"/>
          <w:marTop w:val="0"/>
          <w:marBottom w:val="0"/>
          <w:divBdr>
            <w:top w:val="none" w:sz="0" w:space="0" w:color="auto"/>
            <w:left w:val="none" w:sz="0" w:space="0" w:color="auto"/>
            <w:bottom w:val="none" w:sz="0" w:space="0" w:color="auto"/>
            <w:right w:val="none" w:sz="0" w:space="0" w:color="auto"/>
          </w:divBdr>
        </w:div>
      </w:divsChild>
    </w:div>
    <w:div w:id="1208302138">
      <w:bodyDiv w:val="1"/>
      <w:marLeft w:val="0"/>
      <w:marRight w:val="0"/>
      <w:marTop w:val="0"/>
      <w:marBottom w:val="0"/>
      <w:divBdr>
        <w:top w:val="none" w:sz="0" w:space="0" w:color="auto"/>
        <w:left w:val="none" w:sz="0" w:space="0" w:color="auto"/>
        <w:bottom w:val="none" w:sz="0" w:space="0" w:color="auto"/>
        <w:right w:val="none" w:sz="0" w:space="0" w:color="auto"/>
      </w:divBdr>
      <w:divsChild>
        <w:div w:id="818884009">
          <w:marLeft w:val="0"/>
          <w:marRight w:val="0"/>
          <w:marTop w:val="0"/>
          <w:marBottom w:val="0"/>
          <w:divBdr>
            <w:top w:val="none" w:sz="0" w:space="0" w:color="auto"/>
            <w:left w:val="none" w:sz="0" w:space="0" w:color="auto"/>
            <w:bottom w:val="none" w:sz="0" w:space="0" w:color="auto"/>
            <w:right w:val="none" w:sz="0" w:space="0" w:color="auto"/>
          </w:divBdr>
        </w:div>
      </w:divsChild>
    </w:div>
    <w:div w:id="1517310659">
      <w:bodyDiv w:val="1"/>
      <w:marLeft w:val="0"/>
      <w:marRight w:val="0"/>
      <w:marTop w:val="0"/>
      <w:marBottom w:val="0"/>
      <w:divBdr>
        <w:top w:val="none" w:sz="0" w:space="0" w:color="auto"/>
        <w:left w:val="none" w:sz="0" w:space="0" w:color="auto"/>
        <w:bottom w:val="none" w:sz="0" w:space="0" w:color="auto"/>
        <w:right w:val="none" w:sz="0" w:space="0" w:color="auto"/>
      </w:divBdr>
      <w:divsChild>
        <w:div w:id="1199973351">
          <w:marLeft w:val="0"/>
          <w:marRight w:val="0"/>
          <w:marTop w:val="0"/>
          <w:marBottom w:val="0"/>
          <w:divBdr>
            <w:top w:val="none" w:sz="0" w:space="0" w:color="auto"/>
            <w:left w:val="none" w:sz="0" w:space="0" w:color="auto"/>
            <w:bottom w:val="none" w:sz="0" w:space="0" w:color="auto"/>
            <w:right w:val="none" w:sz="0" w:space="0" w:color="auto"/>
          </w:divBdr>
        </w:div>
      </w:divsChild>
    </w:div>
    <w:div w:id="1756977895">
      <w:bodyDiv w:val="1"/>
      <w:marLeft w:val="0"/>
      <w:marRight w:val="0"/>
      <w:marTop w:val="0"/>
      <w:marBottom w:val="0"/>
      <w:divBdr>
        <w:top w:val="none" w:sz="0" w:space="0" w:color="auto"/>
        <w:left w:val="none" w:sz="0" w:space="0" w:color="auto"/>
        <w:bottom w:val="none" w:sz="0" w:space="0" w:color="auto"/>
        <w:right w:val="none" w:sz="0" w:space="0" w:color="auto"/>
      </w:divBdr>
    </w:div>
    <w:div w:id="1772428490">
      <w:bodyDiv w:val="1"/>
      <w:marLeft w:val="0"/>
      <w:marRight w:val="0"/>
      <w:marTop w:val="0"/>
      <w:marBottom w:val="0"/>
      <w:divBdr>
        <w:top w:val="none" w:sz="0" w:space="0" w:color="auto"/>
        <w:left w:val="none" w:sz="0" w:space="0" w:color="auto"/>
        <w:bottom w:val="none" w:sz="0" w:space="0" w:color="auto"/>
        <w:right w:val="none" w:sz="0" w:space="0" w:color="auto"/>
      </w:divBdr>
      <w:divsChild>
        <w:div w:id="1091582422">
          <w:marLeft w:val="0"/>
          <w:marRight w:val="0"/>
          <w:marTop w:val="0"/>
          <w:marBottom w:val="0"/>
          <w:divBdr>
            <w:top w:val="none" w:sz="0" w:space="0" w:color="auto"/>
            <w:left w:val="none" w:sz="0" w:space="0" w:color="auto"/>
            <w:bottom w:val="none" w:sz="0" w:space="0" w:color="auto"/>
            <w:right w:val="none" w:sz="0" w:space="0" w:color="auto"/>
          </w:divBdr>
        </w:div>
      </w:divsChild>
    </w:div>
    <w:div w:id="19560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24"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B7D4-834F-4E6A-BC1A-EFBFF8D8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8700</Words>
  <Characters>49592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HHMI</Company>
  <LinksUpToDate>false</LinksUpToDate>
  <CharactersWithSpaces>58176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Takemura, Shin-ya</dc:creator>
  <cp:lastModifiedBy>Takemura, Shin-ya</cp:lastModifiedBy>
  <cp:revision>6</cp:revision>
  <cp:lastPrinted>2017-03-30T19:24:00Z</cp:lastPrinted>
  <dcterms:created xsi:type="dcterms:W3CDTF">2017-04-01T06:13:00Z</dcterms:created>
  <dcterms:modified xsi:type="dcterms:W3CDTF">2017-04-01T08:09:00Z</dcterms:modified>
</cp:coreProperties>
</file>