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D34" w:rsidRPr="00677D34" w:rsidRDefault="00677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Supplemental Table 1. Yeast strains</w:t>
      </w: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1165"/>
        <w:gridCol w:w="3690"/>
        <w:gridCol w:w="2070"/>
        <w:gridCol w:w="2340"/>
        <w:tblGridChange w:id="0">
          <w:tblGrid>
            <w:gridCol w:w="1165"/>
            <w:gridCol w:w="3690"/>
            <w:gridCol w:w="2070"/>
            <w:gridCol w:w="2340"/>
          </w:tblGrid>
        </w:tblGridChange>
      </w:tblGrid>
      <w:tr w:rsidR="00677D34" w:rsidTr="00653836">
        <w:trPr>
          <w:tblHeader/>
        </w:trPr>
        <w:tc>
          <w:tcPr>
            <w:tcW w:w="1165" w:type="dxa"/>
          </w:tcPr>
          <w:p w:rsidR="00677D34" w:rsidRPr="00677D34" w:rsidRDefault="00677D34" w:rsidP="00677D34">
            <w:pPr>
              <w:jc w:val="center"/>
              <w:rPr>
                <w:rFonts w:ascii="Arial" w:hAnsi="Arial" w:cs="Arial"/>
                <w:b/>
              </w:rPr>
            </w:pPr>
            <w:r w:rsidRPr="00677D34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3690" w:type="dxa"/>
          </w:tcPr>
          <w:p w:rsidR="00677D34" w:rsidRPr="00677D34" w:rsidRDefault="00677D34" w:rsidP="00677D34">
            <w:pPr>
              <w:jc w:val="center"/>
              <w:rPr>
                <w:rFonts w:ascii="Arial" w:hAnsi="Arial" w:cs="Arial"/>
                <w:b/>
              </w:rPr>
            </w:pPr>
            <w:r w:rsidRPr="00677D34">
              <w:rPr>
                <w:rFonts w:ascii="Arial" w:hAnsi="Arial" w:cs="Arial"/>
                <w:b/>
              </w:rPr>
              <w:t>Genotype</w:t>
            </w:r>
          </w:p>
        </w:tc>
        <w:tc>
          <w:tcPr>
            <w:tcW w:w="2070" w:type="dxa"/>
          </w:tcPr>
          <w:p w:rsidR="00677D34" w:rsidRPr="00677D34" w:rsidRDefault="00677D34" w:rsidP="00677D34">
            <w:pPr>
              <w:jc w:val="center"/>
              <w:rPr>
                <w:rFonts w:ascii="Arial" w:hAnsi="Arial" w:cs="Arial"/>
                <w:b/>
              </w:rPr>
            </w:pPr>
            <w:r w:rsidRPr="00677D34">
              <w:rPr>
                <w:rFonts w:ascii="Arial" w:hAnsi="Arial" w:cs="Arial"/>
                <w:b/>
              </w:rPr>
              <w:t>Source</w:t>
            </w:r>
          </w:p>
        </w:tc>
        <w:tc>
          <w:tcPr>
            <w:tcW w:w="2340" w:type="dxa"/>
          </w:tcPr>
          <w:p w:rsidR="00677D34" w:rsidRPr="00677D34" w:rsidRDefault="00677D34" w:rsidP="00677D34">
            <w:pPr>
              <w:jc w:val="center"/>
              <w:rPr>
                <w:rFonts w:ascii="Arial" w:hAnsi="Arial" w:cs="Arial"/>
                <w:b/>
              </w:rPr>
            </w:pPr>
            <w:r w:rsidRPr="00677D34">
              <w:rPr>
                <w:rFonts w:ascii="Arial" w:hAnsi="Arial" w:cs="Arial"/>
                <w:b/>
              </w:rPr>
              <w:t>Figure(s)</w:t>
            </w:r>
          </w:p>
        </w:tc>
      </w:tr>
      <w:tr w:rsidR="00AE0A6E" w:rsidRPr="00AE0A6E" w:rsidTr="00653836">
        <w:trPr>
          <w:trHeight w:val="564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KGY425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</w:t>
            </w:r>
          </w:p>
        </w:tc>
        <w:tc>
          <w:tcPr>
            <w:tcW w:w="207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ATCC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  <w:proofErr w:type="gramStart"/>
            <w:r w:rsidRPr="00AE0A6E">
              <w:rPr>
                <w:rFonts w:ascii="Arial" w:eastAsia="Times New Roman" w:hAnsi="Arial" w:cs="Arial"/>
                <w:color w:val="000000"/>
              </w:rPr>
              <w:t>D,F</w:t>
            </w:r>
            <w:proofErr w:type="gramEnd"/>
            <w:r w:rsidRPr="00AE0A6E">
              <w:rPr>
                <w:rFonts w:ascii="Arial" w:eastAsia="Times New Roman" w:hAnsi="Arial" w:cs="Arial"/>
                <w:color w:val="000000"/>
              </w:rPr>
              <w:t>;</w:t>
            </w:r>
            <w:ins w:id="1" w:author="Sara Clasen" w:date="2017-09-01T23:00:00Z">
              <w:r w:rsidR="00465C30" w:rsidRPr="00E11717">
                <w:rPr>
                  <w:rFonts w:ascii="Arial" w:eastAsia="Times New Roman" w:hAnsi="Arial" w:cs="Arial"/>
                  <w:b/>
                  <w:color w:val="000000"/>
                </w:rPr>
                <w:t xml:space="preserve"> 1</w:t>
              </w:r>
              <w:r w:rsidR="00465C30" w:rsidRPr="00AE0A6E">
                <w:rPr>
                  <w:rFonts w:ascii="Arial" w:eastAsia="Times New Roman" w:hAnsi="Arial" w:cs="Arial"/>
                  <w:b/>
                  <w:bCs/>
                  <w:color w:val="000000"/>
                </w:rPr>
                <w:t>S1</w:t>
              </w:r>
              <w:r w:rsidR="00465C30" w:rsidRPr="00AE0A6E">
                <w:rPr>
                  <w:rFonts w:ascii="Arial" w:eastAsia="Times New Roman" w:hAnsi="Arial" w:cs="Arial"/>
                  <w:color w:val="000000"/>
                </w:rPr>
                <w:t>B;</w:t>
              </w:r>
            </w:ins>
            <w:r w:rsidRPr="00AE0A6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Pr="00AE0A6E">
              <w:rPr>
                <w:rFonts w:ascii="Arial" w:eastAsia="Times New Roman" w:hAnsi="Arial" w:cs="Arial"/>
                <w:color w:val="000000"/>
              </w:rPr>
              <w:t>A-</w:t>
            </w:r>
            <w:ins w:id="2" w:author="Sara Clasen" w:date="2017-08-24T15:42:00Z">
              <w:r w:rsidR="00AC50E3">
                <w:rPr>
                  <w:rFonts w:ascii="Arial" w:eastAsia="Times New Roman" w:hAnsi="Arial" w:cs="Arial"/>
                  <w:color w:val="000000"/>
                </w:rPr>
                <w:t>D</w:t>
              </w:r>
            </w:ins>
            <w:del w:id="3" w:author="Sara Clasen" w:date="2017-08-24T15:42:00Z">
              <w:r w:rsidRPr="00AE0A6E" w:rsidDel="00AC50E3">
                <w:rPr>
                  <w:rFonts w:ascii="Arial" w:eastAsia="Times New Roman" w:hAnsi="Arial" w:cs="Arial"/>
                  <w:color w:val="000000"/>
                </w:rPr>
                <w:delText>C</w:delText>
              </w:r>
            </w:del>
            <w:r w:rsidRPr="00AE0A6E">
              <w:rPr>
                <w:rFonts w:ascii="Arial" w:eastAsia="Times New Roman" w:hAnsi="Arial" w:cs="Arial"/>
                <w:color w:val="000000"/>
              </w:rPr>
              <w:t xml:space="preserve">;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A;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B;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A-C; </w:t>
            </w:r>
            <w:ins w:id="4" w:author="Sara Clasen" w:date="2017-09-01T23:01:00Z">
              <w:r w:rsidR="00F70B38">
                <w:rPr>
                  <w:rFonts w:ascii="Arial" w:eastAsia="Times New Roman" w:hAnsi="Arial" w:cs="Arial"/>
                  <w:b/>
                  <w:color w:val="000000"/>
                </w:rPr>
                <w:t>6</w:t>
              </w:r>
              <w:r w:rsidR="00F70B38" w:rsidRPr="00AE0A6E">
                <w:rPr>
                  <w:rFonts w:ascii="Arial" w:eastAsia="Times New Roman" w:hAnsi="Arial" w:cs="Arial"/>
                  <w:b/>
                  <w:bCs/>
                  <w:color w:val="000000"/>
                </w:rPr>
                <w:t>S</w:t>
              </w:r>
              <w:r w:rsidR="00F70B38"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  <w:r w:rsidR="00F70B38">
                <w:rPr>
                  <w:rFonts w:ascii="Arial" w:eastAsia="Times New Roman" w:hAnsi="Arial" w:cs="Arial"/>
                  <w:color w:val="000000"/>
                </w:rPr>
                <w:t>A;</w:t>
              </w:r>
              <w:r w:rsidR="00F70B38" w:rsidRPr="00AE0A6E">
                <w:rPr>
                  <w:rFonts w:ascii="Arial" w:eastAsia="Times New Roman" w:hAnsi="Arial" w:cs="Arial"/>
                  <w:b/>
                  <w:bCs/>
                  <w:color w:val="000000"/>
                </w:rPr>
                <w:t xml:space="preserve"> 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  <w:ins w:id="5" w:author="Sara Clasen" w:date="2017-09-06T22:16:00Z">
              <w:r w:rsidR="008F69F5">
                <w:rPr>
                  <w:rFonts w:ascii="Arial" w:eastAsia="Times New Roman" w:hAnsi="Arial" w:cs="Arial"/>
                  <w:color w:val="000000"/>
                </w:rPr>
                <w:t>E,</w:t>
              </w:r>
            </w:ins>
            <w:del w:id="6" w:author="Sara Clasen" w:date="2017-09-06T22:16:00Z">
              <w:r w:rsidRPr="00AE0A6E" w:rsidDel="008F69F5">
                <w:rPr>
                  <w:rFonts w:ascii="Arial" w:eastAsia="Times New Roman" w:hAnsi="Arial" w:cs="Arial"/>
                  <w:color w:val="000000"/>
                </w:rPr>
                <w:delText>C,</w:delText>
              </w:r>
            </w:del>
            <w:ins w:id="7" w:author="Sara Clasen" w:date="2017-09-06T22:16:00Z">
              <w:r w:rsidR="008F69F5">
                <w:rPr>
                  <w:rFonts w:ascii="Arial" w:eastAsia="Times New Roman" w:hAnsi="Arial" w:cs="Arial"/>
                  <w:color w:val="000000"/>
                </w:rPr>
                <w:t>F</w:t>
              </w:r>
            </w:ins>
            <w:del w:id="8" w:author="Sara Clasen" w:date="2017-09-06T22:16:00Z">
              <w:r w:rsidRPr="00AE0A6E" w:rsidDel="008F69F5">
                <w:rPr>
                  <w:rFonts w:ascii="Arial" w:eastAsia="Times New Roman" w:hAnsi="Arial" w:cs="Arial"/>
                  <w:color w:val="000000"/>
                </w:rPr>
                <w:delText>D</w:delText>
              </w:r>
            </w:del>
            <w:del w:id="9" w:author="Sara Clasen" w:date="2017-09-01T23:01:00Z">
              <w:r w:rsidRPr="00AE0A6E" w:rsidDel="00F70B38">
                <w:rPr>
                  <w:rFonts w:ascii="Arial" w:eastAsia="Times New Roman" w:hAnsi="Arial" w:cs="Arial"/>
                  <w:color w:val="000000"/>
                </w:rPr>
                <w:delText>;</w:delText>
              </w:r>
            </w:del>
            <w:r w:rsidRPr="00AE0A6E">
              <w:rPr>
                <w:rFonts w:ascii="Arial" w:eastAsia="Times New Roman" w:hAnsi="Arial" w:cs="Arial"/>
                <w:color w:val="000000"/>
              </w:rPr>
              <w:t xml:space="preserve"> </w:t>
            </w:r>
            <w:del w:id="10" w:author="Sara Clasen" w:date="2017-09-01T23:00:00Z">
              <w:r w:rsidRPr="00AE0A6E" w:rsidDel="00465C30">
                <w:rPr>
                  <w:rFonts w:ascii="Arial" w:eastAsia="Times New Roman" w:hAnsi="Arial" w:cs="Arial"/>
                  <w:b/>
                  <w:bCs/>
                  <w:color w:val="000000"/>
                </w:rPr>
                <w:delText>S1</w:delText>
              </w:r>
              <w:r w:rsidRPr="00AE0A6E" w:rsidDel="00465C30">
                <w:rPr>
                  <w:rFonts w:ascii="Arial" w:eastAsia="Times New Roman" w:hAnsi="Arial" w:cs="Arial"/>
                  <w:color w:val="000000"/>
                </w:rPr>
                <w:delText xml:space="preserve">B; </w:delText>
              </w:r>
            </w:del>
            <w:del w:id="11" w:author="Sara Clasen" w:date="2017-09-01T23:01:00Z">
              <w:r w:rsidRPr="00AE0A6E" w:rsidDel="00465C30">
                <w:rPr>
                  <w:rFonts w:ascii="Arial" w:eastAsia="Times New Roman" w:hAnsi="Arial" w:cs="Arial"/>
                  <w:b/>
                  <w:bCs/>
                  <w:color w:val="000000"/>
                </w:rPr>
                <w:delText>S</w:delText>
              </w:r>
            </w:del>
            <w:del w:id="12" w:author="Sara Clasen" w:date="2017-09-01T23:00:00Z">
              <w:r w:rsidRPr="00AE0A6E" w:rsidDel="00465C30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del w:id="13" w:author="Sara Clasen" w:date="2017-09-01T23:01:00Z">
              <w:r w:rsidR="002B4FAA" w:rsidDel="00465C30">
                <w:rPr>
                  <w:rFonts w:ascii="Arial" w:eastAsia="Times New Roman" w:hAnsi="Arial" w:cs="Arial"/>
                  <w:color w:val="000000"/>
                </w:rPr>
                <w:delText>A</w:delText>
              </w:r>
            </w:del>
          </w:p>
        </w:tc>
      </w:tr>
      <w:tr w:rsidR="00AE0A6E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PEY1801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</w:t>
            </w:r>
            <w:del w:id="14" w:author="Sara Clasen" w:date="2017-08-24T15:43:00Z">
              <w:r w:rsidRPr="00AE0A6E" w:rsidDel="00AC50E3">
                <w:rPr>
                  <w:rFonts w:ascii="Arial" w:eastAsia="Times New Roman" w:hAnsi="Arial" w:cs="Arial"/>
                  <w:i/>
                  <w:iCs/>
                  <w:color w:val="000000"/>
                </w:rPr>
                <w:delText xml:space="preserve">  </w:delText>
              </w:r>
            </w:del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ofd1</w:t>
            </w:r>
            <w:proofErr w:type="gramStart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Δ::</w:t>
            </w:r>
            <w:proofErr w:type="gramEnd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natMX6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  <w:proofErr w:type="gramStart"/>
            <w:r w:rsidRPr="00AE0A6E">
              <w:rPr>
                <w:rFonts w:ascii="Arial" w:eastAsia="Times New Roman" w:hAnsi="Arial" w:cs="Arial"/>
                <w:color w:val="000000"/>
              </w:rPr>
              <w:t>D,F</w:t>
            </w:r>
            <w:proofErr w:type="gramEnd"/>
            <w:r w:rsidRPr="00AE0A6E">
              <w:rPr>
                <w:rFonts w:ascii="Arial" w:eastAsia="Times New Roman" w:hAnsi="Arial" w:cs="Arial"/>
                <w:color w:val="000000"/>
              </w:rPr>
              <w:t xml:space="preserve">;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Pr="00AE0A6E">
              <w:rPr>
                <w:rFonts w:ascii="Arial" w:eastAsia="Times New Roman" w:hAnsi="Arial" w:cs="Arial"/>
                <w:color w:val="000000"/>
              </w:rPr>
              <w:t>A-</w:t>
            </w:r>
            <w:ins w:id="15" w:author="Sara Clasen" w:date="2017-08-24T15:43:00Z">
              <w:r w:rsidR="00AC50E3">
                <w:rPr>
                  <w:rFonts w:ascii="Arial" w:eastAsia="Times New Roman" w:hAnsi="Arial" w:cs="Arial"/>
                  <w:color w:val="000000"/>
                </w:rPr>
                <w:t>D</w:t>
              </w:r>
            </w:ins>
            <w:del w:id="16" w:author="Sara Clasen" w:date="2017-08-24T15:43:00Z">
              <w:r w:rsidRPr="00AE0A6E" w:rsidDel="00AC50E3">
                <w:rPr>
                  <w:rFonts w:ascii="Arial" w:eastAsia="Times New Roman" w:hAnsi="Arial" w:cs="Arial"/>
                  <w:color w:val="000000"/>
                </w:rPr>
                <w:delText>C</w:delText>
              </w:r>
            </w:del>
            <w:r w:rsidRPr="00AE0A6E">
              <w:rPr>
                <w:rFonts w:ascii="Arial" w:eastAsia="Times New Roman" w:hAnsi="Arial" w:cs="Arial"/>
                <w:color w:val="000000"/>
              </w:rPr>
              <w:t xml:space="preserve">;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  <w:r w:rsidRPr="00AE0A6E">
              <w:rPr>
                <w:rFonts w:ascii="Arial" w:eastAsia="Times New Roman" w:hAnsi="Arial" w:cs="Arial"/>
                <w:color w:val="000000"/>
              </w:rPr>
              <w:t>B;</w:t>
            </w:r>
            <w:del w:id="17" w:author="Sara Clasen" w:date="2017-09-06T22:17:00Z">
              <w:r w:rsidRPr="00AE0A6E" w:rsidDel="008F69F5">
                <w:rPr>
                  <w:rFonts w:ascii="Arial" w:eastAsia="Times New Roman" w:hAnsi="Arial" w:cs="Arial"/>
                  <w:color w:val="000000"/>
                </w:rPr>
                <w:delText xml:space="preserve"> </w:delText>
              </w:r>
            </w:del>
            <w:ins w:id="18" w:author="Sara Clasen" w:date="2017-09-01T23:02:00Z">
              <w:r w:rsidR="007B7124">
                <w:rPr>
                  <w:rFonts w:ascii="Arial" w:eastAsia="Times New Roman" w:hAnsi="Arial" w:cs="Arial"/>
                  <w:color w:val="000000"/>
                </w:rPr>
                <w:t xml:space="preserve"> 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A,B; </w:t>
            </w:r>
            <w:ins w:id="19" w:author="Sara Clasen" w:date="2017-09-01T23:01:00Z">
              <w:r w:rsidR="00F70B38" w:rsidRPr="00F70B38">
                <w:rPr>
                  <w:rFonts w:ascii="Arial" w:eastAsia="Times New Roman" w:hAnsi="Arial" w:cs="Arial"/>
                  <w:b/>
                  <w:color w:val="000000"/>
                  <w:rPrChange w:id="20" w:author="Sara Clasen" w:date="2017-09-01T23:01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6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21" w:author="Sara Clasen" w:date="2017-09-01T23:01:00Z">
              <w:r w:rsidR="00F70B38"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</w:ins>
            <w:del w:id="22" w:author="Sara Clasen" w:date="2017-09-01T23:01:00Z">
              <w:r w:rsidRPr="00AE0A6E" w:rsidDel="00F70B38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r w:rsidRPr="00AE0A6E">
              <w:rPr>
                <w:rFonts w:ascii="Arial" w:eastAsia="Times New Roman" w:hAnsi="Arial" w:cs="Arial"/>
                <w:color w:val="000000"/>
              </w:rPr>
              <w:t>A,B</w:t>
            </w:r>
          </w:p>
        </w:tc>
      </w:tr>
      <w:tr w:rsidR="00AE0A6E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PEY1152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ofd1 H142A D144A</w:t>
            </w:r>
          </w:p>
        </w:tc>
        <w:tc>
          <w:tcPr>
            <w:tcW w:w="2070" w:type="dxa"/>
            <w:vAlign w:val="center"/>
            <w:hideMark/>
          </w:tcPr>
          <w:p w:rsidR="00AE0A6E" w:rsidRPr="00AE0A6E" w:rsidRDefault="0082257B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Hughes and Espenshade</w:t>
            </w:r>
            <w:r w:rsidR="006721A4">
              <w:rPr>
                <w:rFonts w:ascii="Arial" w:eastAsia="Times New Roman" w:hAnsi="Arial" w:cs="Arial"/>
                <w:color w:val="000000"/>
              </w:rPr>
              <w:t>,</w:t>
            </w:r>
            <w:r w:rsidR="00AE0A6E" w:rsidRPr="00AE0A6E">
              <w:rPr>
                <w:rFonts w:ascii="Arial" w:eastAsia="Times New Roman" w:hAnsi="Arial" w:cs="Arial"/>
                <w:color w:val="000000"/>
              </w:rPr>
              <w:t xml:space="preserve"> 2008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  <w:r w:rsidRPr="00AE0A6E">
              <w:rPr>
                <w:rFonts w:ascii="Arial" w:eastAsia="Times New Roman" w:hAnsi="Arial" w:cs="Arial"/>
                <w:color w:val="000000"/>
              </w:rPr>
              <w:t>D,F</w:t>
            </w:r>
          </w:p>
        </w:tc>
      </w:tr>
      <w:tr w:rsidR="00AE0A6E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PEY1802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</w:t>
            </w:r>
            <w:del w:id="23" w:author="Sara Clasen" w:date="2017-08-24T15:44:00Z">
              <w:r w:rsidRPr="00AE0A6E" w:rsidDel="00AC50E3">
                <w:rPr>
                  <w:rFonts w:ascii="Arial" w:eastAsia="Times New Roman" w:hAnsi="Arial" w:cs="Arial"/>
                  <w:i/>
                  <w:iCs/>
                  <w:color w:val="000000"/>
                </w:rPr>
                <w:delText xml:space="preserve"> </w:delText>
              </w:r>
            </w:del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nro1</w:t>
            </w:r>
            <w:proofErr w:type="gramStart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Δ::</w:t>
            </w:r>
            <w:proofErr w:type="gramEnd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natMX6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Pr="00AE0A6E">
              <w:rPr>
                <w:rFonts w:ascii="Arial" w:eastAsia="Times New Roman" w:hAnsi="Arial" w:cs="Arial"/>
                <w:color w:val="000000"/>
              </w:rPr>
              <w:t>A-</w:t>
            </w:r>
            <w:ins w:id="24" w:author="Sara Clasen" w:date="2017-08-24T15:44:00Z">
              <w:r w:rsidR="00AC50E3">
                <w:rPr>
                  <w:rFonts w:ascii="Arial" w:eastAsia="Times New Roman" w:hAnsi="Arial" w:cs="Arial"/>
                  <w:color w:val="000000"/>
                </w:rPr>
                <w:t>D</w:t>
              </w:r>
            </w:ins>
            <w:del w:id="25" w:author="Sara Clasen" w:date="2017-08-24T15:44:00Z">
              <w:r w:rsidRPr="00AE0A6E" w:rsidDel="00AC50E3">
                <w:rPr>
                  <w:rFonts w:ascii="Arial" w:eastAsia="Times New Roman" w:hAnsi="Arial" w:cs="Arial"/>
                  <w:color w:val="000000"/>
                </w:rPr>
                <w:delText>C</w:delText>
              </w:r>
            </w:del>
            <w:r w:rsidRPr="00AE0A6E">
              <w:rPr>
                <w:rFonts w:ascii="Arial" w:eastAsia="Times New Roman" w:hAnsi="Arial" w:cs="Arial"/>
                <w:color w:val="000000"/>
              </w:rPr>
              <w:t xml:space="preserve">;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4</w:t>
            </w:r>
            <w:proofErr w:type="gramStart"/>
            <w:r w:rsidRPr="00AE0A6E">
              <w:rPr>
                <w:rFonts w:ascii="Arial" w:eastAsia="Times New Roman" w:hAnsi="Arial" w:cs="Arial"/>
                <w:color w:val="000000"/>
              </w:rPr>
              <w:t>A,B</w:t>
            </w:r>
            <w:proofErr w:type="gramEnd"/>
            <w:r w:rsidRPr="00AE0A6E">
              <w:rPr>
                <w:rFonts w:ascii="Arial" w:eastAsia="Times New Roman" w:hAnsi="Arial" w:cs="Arial"/>
                <w:color w:val="000000"/>
              </w:rPr>
              <w:t>;</w:t>
            </w:r>
            <w:del w:id="26" w:author="Sara Clasen" w:date="2017-09-06T22:17:00Z">
              <w:r w:rsidRPr="00AE0A6E" w:rsidDel="00BE00F0">
                <w:rPr>
                  <w:rFonts w:ascii="Arial" w:eastAsia="Times New Roman" w:hAnsi="Arial" w:cs="Arial"/>
                  <w:color w:val="000000"/>
                </w:rPr>
                <w:delText xml:space="preserve"> </w:delText>
              </w:r>
            </w:del>
            <w:ins w:id="27" w:author="Sara Clasen" w:date="2017-09-01T23:02:00Z">
              <w:r w:rsidR="00CD26F2">
                <w:rPr>
                  <w:rFonts w:ascii="Arial" w:eastAsia="Times New Roman" w:hAnsi="Arial" w:cs="Arial"/>
                  <w:b/>
                  <w:color w:val="000000"/>
                </w:rPr>
                <w:t xml:space="preserve"> 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>A,B</w:t>
            </w:r>
          </w:p>
        </w:tc>
      </w:tr>
      <w:tr w:rsidR="00AE0A6E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PEY1803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</w:t>
            </w:r>
            <w:del w:id="28" w:author="Sara Clasen" w:date="2017-08-24T15:44:00Z">
              <w:r w:rsidRPr="00AE0A6E" w:rsidDel="00AC50E3">
                <w:rPr>
                  <w:rFonts w:ascii="Arial" w:eastAsia="Times New Roman" w:hAnsi="Arial" w:cs="Arial"/>
                  <w:i/>
                  <w:iCs/>
                  <w:color w:val="000000"/>
                </w:rPr>
                <w:delText xml:space="preserve"> </w:delText>
              </w:r>
            </w:del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rps2302</w:t>
            </w:r>
            <w:proofErr w:type="gramStart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Δ::</w:t>
            </w:r>
            <w:proofErr w:type="gramEnd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natMX6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Pr="00AE0A6E">
              <w:rPr>
                <w:rFonts w:ascii="Arial" w:eastAsia="Times New Roman" w:hAnsi="Arial" w:cs="Arial"/>
                <w:color w:val="000000"/>
              </w:rPr>
              <w:t>A-</w:t>
            </w:r>
            <w:ins w:id="29" w:author="Sara Clasen" w:date="2017-08-24T15:44:00Z">
              <w:r w:rsidR="00AC50E3">
                <w:rPr>
                  <w:rFonts w:ascii="Arial" w:eastAsia="Times New Roman" w:hAnsi="Arial" w:cs="Arial"/>
                  <w:color w:val="000000"/>
                </w:rPr>
                <w:t>D</w:t>
              </w:r>
            </w:ins>
            <w:del w:id="30" w:author="Sara Clasen" w:date="2017-08-24T15:44:00Z">
              <w:r w:rsidRPr="00AE0A6E" w:rsidDel="00AC50E3">
                <w:rPr>
                  <w:rFonts w:ascii="Arial" w:eastAsia="Times New Roman" w:hAnsi="Arial" w:cs="Arial"/>
                  <w:color w:val="000000"/>
                </w:rPr>
                <w:delText>C</w:delText>
              </w:r>
            </w:del>
            <w:r w:rsidRPr="00AE0A6E">
              <w:rPr>
                <w:rFonts w:ascii="Arial" w:eastAsia="Times New Roman" w:hAnsi="Arial" w:cs="Arial"/>
                <w:color w:val="000000"/>
              </w:rPr>
              <w:t xml:space="preserve">;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A-C; </w:t>
            </w:r>
            <w:ins w:id="31" w:author="Sara Clasen" w:date="2017-09-06T22:17:00Z">
              <w:r w:rsidR="00BE00F0" w:rsidRPr="00BE00F0">
                <w:rPr>
                  <w:rFonts w:ascii="Arial" w:eastAsia="Times New Roman" w:hAnsi="Arial" w:cs="Arial"/>
                  <w:b/>
                  <w:color w:val="000000"/>
                  <w:rPrChange w:id="32" w:author="Sara Clasen" w:date="2017-09-06T22:17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1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S1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B; </w:t>
            </w:r>
            <w:ins w:id="33" w:author="Sara Clasen" w:date="2017-09-06T22:17:00Z">
              <w:r w:rsidR="00BE00F0" w:rsidRPr="00BE00F0">
                <w:rPr>
                  <w:rFonts w:ascii="Arial" w:eastAsia="Times New Roman" w:hAnsi="Arial" w:cs="Arial"/>
                  <w:b/>
                  <w:color w:val="000000"/>
                  <w:rPrChange w:id="34" w:author="Sara Clasen" w:date="2017-09-06T22:17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6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35" w:author="Sara Clasen" w:date="2017-09-06T22:17:00Z">
              <w:r w:rsidR="00BE00F0"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</w:ins>
            <w:del w:id="36" w:author="Sara Clasen" w:date="2017-09-06T22:17:00Z">
              <w:r w:rsidRPr="00AE0A6E" w:rsidDel="00BE00F0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r w:rsidR="002B4FAA">
              <w:rPr>
                <w:rFonts w:ascii="Arial" w:eastAsia="Times New Roman" w:hAnsi="Arial" w:cs="Arial"/>
                <w:color w:val="000000"/>
              </w:rPr>
              <w:t>A</w:t>
            </w:r>
          </w:p>
        </w:tc>
      </w:tr>
      <w:tr w:rsidR="00AE0A6E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PEY1804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</w:t>
            </w:r>
            <w:del w:id="37" w:author="Sara Clasen" w:date="2017-08-24T15:44:00Z">
              <w:r w:rsidRPr="00AE0A6E" w:rsidDel="00AC50E3">
                <w:rPr>
                  <w:rFonts w:ascii="Arial" w:eastAsia="Times New Roman" w:hAnsi="Arial" w:cs="Arial"/>
                  <w:i/>
                  <w:iCs/>
                  <w:color w:val="000000"/>
                </w:rPr>
                <w:delText xml:space="preserve"> </w:delText>
              </w:r>
            </w:del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rps23</w:t>
            </w:r>
            <w:proofErr w:type="gramStart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Δ::</w:t>
            </w:r>
            <w:proofErr w:type="gramEnd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natMX6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3</w:t>
            </w:r>
            <w:r w:rsidRPr="00AE0A6E">
              <w:rPr>
                <w:rFonts w:ascii="Arial" w:eastAsia="Times New Roman" w:hAnsi="Arial" w:cs="Arial"/>
                <w:color w:val="000000"/>
              </w:rPr>
              <w:t>A-</w:t>
            </w:r>
            <w:ins w:id="38" w:author="Sara Clasen" w:date="2017-08-24T15:44:00Z">
              <w:r w:rsidR="00AC50E3">
                <w:rPr>
                  <w:rFonts w:ascii="Arial" w:eastAsia="Times New Roman" w:hAnsi="Arial" w:cs="Arial"/>
                  <w:color w:val="000000"/>
                </w:rPr>
                <w:t>D</w:t>
              </w:r>
            </w:ins>
            <w:del w:id="39" w:author="Sara Clasen" w:date="2017-08-24T15:44:00Z">
              <w:r w:rsidRPr="00AE0A6E" w:rsidDel="00AC50E3">
                <w:rPr>
                  <w:rFonts w:ascii="Arial" w:eastAsia="Times New Roman" w:hAnsi="Arial" w:cs="Arial"/>
                  <w:color w:val="000000"/>
                </w:rPr>
                <w:delText>C</w:delText>
              </w:r>
            </w:del>
            <w:r w:rsidRPr="00AE0A6E">
              <w:rPr>
                <w:rFonts w:ascii="Arial" w:eastAsia="Times New Roman" w:hAnsi="Arial" w:cs="Arial"/>
                <w:color w:val="000000"/>
              </w:rPr>
              <w:t xml:space="preserve">;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A-C; </w:t>
            </w:r>
            <w:ins w:id="40" w:author="Sara Clasen" w:date="2017-09-06T22:15:00Z">
              <w:r w:rsidR="008F69F5" w:rsidRPr="00BE00F0">
                <w:rPr>
                  <w:rFonts w:ascii="Arial" w:eastAsia="Times New Roman" w:hAnsi="Arial" w:cs="Arial"/>
                  <w:b/>
                  <w:color w:val="000000"/>
                  <w:rPrChange w:id="41" w:author="Sara Clasen" w:date="2017-09-06T22:17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1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S1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B; </w:t>
            </w:r>
            <w:ins w:id="42" w:author="Sara Clasen" w:date="2017-09-06T22:15:00Z">
              <w:r w:rsidR="008F69F5" w:rsidRPr="008F69F5">
                <w:rPr>
                  <w:rFonts w:ascii="Arial" w:eastAsia="Times New Roman" w:hAnsi="Arial" w:cs="Arial"/>
                  <w:b/>
                  <w:color w:val="000000"/>
                  <w:rPrChange w:id="43" w:author="Sara Clasen" w:date="2017-09-06T22:15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6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44" w:author="Sara Clasen" w:date="2017-09-06T22:15:00Z">
              <w:r w:rsidR="008F69F5"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</w:ins>
            <w:del w:id="45" w:author="Sara Clasen" w:date="2017-09-06T22:15:00Z">
              <w:r w:rsidRPr="00AE0A6E" w:rsidDel="008F69F5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r w:rsidR="002B4FAA">
              <w:rPr>
                <w:rFonts w:ascii="Arial" w:eastAsia="Times New Roman" w:hAnsi="Arial" w:cs="Arial"/>
                <w:color w:val="000000"/>
              </w:rPr>
              <w:t>A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; </w:t>
            </w:r>
            <w:ins w:id="46" w:author="Sara Clasen" w:date="2017-09-06T22:15:00Z">
              <w:r w:rsidR="008F69F5" w:rsidRPr="00BE00F0">
                <w:rPr>
                  <w:rFonts w:ascii="Arial" w:eastAsia="Times New Roman" w:hAnsi="Arial" w:cs="Arial"/>
                  <w:b/>
                  <w:color w:val="000000"/>
                  <w:rPrChange w:id="47" w:author="Sara Clasen" w:date="2017-09-06T22:18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7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48" w:author="Sara Clasen" w:date="2017-09-06T22:17:00Z">
              <w:r w:rsidR="00BE00F0"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  <w:r w:rsidR="00BE00F0" w:rsidRPr="00BE00F0">
                <w:rPr>
                  <w:rFonts w:ascii="Arial" w:eastAsia="Times New Roman" w:hAnsi="Arial" w:cs="Arial"/>
                  <w:bCs/>
                  <w:color w:val="000000"/>
                  <w:rPrChange w:id="49" w:author="Sara Clasen" w:date="2017-09-06T22:17:00Z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rPrChange>
                </w:rPr>
                <w:t>A</w:t>
              </w:r>
            </w:ins>
            <w:del w:id="50" w:author="Sara Clasen" w:date="2017-09-06T22:17:00Z">
              <w:r w:rsidRPr="00AE0A6E" w:rsidDel="00BE00F0">
                <w:rPr>
                  <w:rFonts w:ascii="Arial" w:eastAsia="Times New Roman" w:hAnsi="Arial" w:cs="Arial"/>
                  <w:b/>
                  <w:bCs/>
                  <w:color w:val="000000"/>
                </w:rPr>
                <w:delText>3</w:delText>
              </w:r>
            </w:del>
          </w:p>
        </w:tc>
      </w:tr>
      <w:tr w:rsidR="00AE0A6E" w:rsidRPr="00AE0A6E" w:rsidTr="00653836">
        <w:trPr>
          <w:trHeight w:val="648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PEY1805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rps2302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-GFP(S65T)-kanMX6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  <w:r w:rsidRPr="00AE0A6E">
              <w:rPr>
                <w:rFonts w:ascii="Arial" w:eastAsia="Times New Roman" w:hAnsi="Arial" w:cs="Arial"/>
                <w:color w:val="000000"/>
              </w:rPr>
              <w:t>A,B</w:t>
            </w:r>
          </w:p>
        </w:tc>
      </w:tr>
      <w:tr w:rsidR="00AE0A6E" w:rsidRPr="00AE0A6E" w:rsidTr="00653836">
        <w:trPr>
          <w:trHeight w:val="930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PEY1806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rps2302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-GFP(S65T)-kanMX6 nro1Δ::natMX6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  <w:r w:rsidRPr="00AE0A6E">
              <w:rPr>
                <w:rFonts w:ascii="Arial" w:eastAsia="Times New Roman" w:hAnsi="Arial" w:cs="Arial"/>
                <w:color w:val="000000"/>
              </w:rPr>
              <w:t>A,B</w:t>
            </w:r>
          </w:p>
        </w:tc>
      </w:tr>
      <w:tr w:rsidR="00AE0A6E" w:rsidRPr="00AE0A6E" w:rsidTr="00653836">
        <w:trPr>
          <w:trHeight w:val="672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PEY1807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 mCherry-ofd1-T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-P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URA4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-kan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r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-T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TEF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  <w:r w:rsidRPr="00AE0A6E">
              <w:rPr>
                <w:rFonts w:ascii="Arial" w:eastAsia="Times New Roman" w:hAnsi="Arial" w:cs="Arial"/>
                <w:color w:val="000000"/>
              </w:rPr>
              <w:t>C</w:t>
            </w:r>
          </w:p>
        </w:tc>
      </w:tr>
      <w:tr w:rsidR="00AE0A6E" w:rsidRPr="00AE0A6E" w:rsidTr="00653836">
        <w:trPr>
          <w:trHeight w:val="1002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PEY1808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 rps23Δ::natMX6 mCherry-ofd1-T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-P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URA4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-kan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r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-T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TEF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  <w:r w:rsidRPr="00AE0A6E">
              <w:rPr>
                <w:rFonts w:ascii="Arial" w:eastAsia="Times New Roman" w:hAnsi="Arial" w:cs="Arial"/>
                <w:color w:val="000000"/>
              </w:rPr>
              <w:t>C</w:t>
            </w:r>
          </w:p>
        </w:tc>
      </w:tr>
      <w:tr w:rsidR="00AE0A6E" w:rsidRPr="00AE0A6E" w:rsidTr="00653836">
        <w:trPr>
          <w:trHeight w:val="1002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PEY1809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 nro1Δ::kanMX6 mCherry-ofd1-T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ADH1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-P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URA4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-kan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r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-T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TEF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5</w:t>
            </w:r>
            <w:r w:rsidRPr="00AE0A6E">
              <w:rPr>
                <w:rFonts w:ascii="Arial" w:eastAsia="Times New Roman" w:hAnsi="Arial" w:cs="Arial"/>
                <w:color w:val="000000"/>
              </w:rPr>
              <w:t>C</w:t>
            </w:r>
          </w:p>
        </w:tc>
      </w:tr>
      <w:tr w:rsidR="00AE0A6E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PEY1811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rps2302Δ::natMX6 sre1(aa1-440)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>D</w:t>
            </w:r>
            <w:ins w:id="51" w:author="Sara Clasen" w:date="2017-09-01T23:11:00Z">
              <w:r w:rsidR="000402FC">
                <w:rPr>
                  <w:rFonts w:ascii="Arial" w:eastAsia="Times New Roman" w:hAnsi="Arial" w:cs="Arial"/>
                  <w:color w:val="000000"/>
                </w:rPr>
                <w:t xml:space="preserve">; </w:t>
              </w:r>
              <w:r w:rsidR="000402FC" w:rsidRPr="00F62353">
                <w:rPr>
                  <w:rFonts w:ascii="Arial" w:eastAsia="Times New Roman" w:hAnsi="Arial" w:cs="Arial"/>
                  <w:b/>
                  <w:color w:val="000000"/>
                  <w:rPrChange w:id="52" w:author="Sara Clasen" w:date="2017-09-01T23:11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7</w:t>
              </w:r>
            </w:ins>
            <w:ins w:id="53" w:author="Sara Clasen" w:date="2017-09-06T22:15:00Z">
              <w:r w:rsidR="008F69F5">
                <w:rPr>
                  <w:rFonts w:ascii="Arial" w:eastAsia="Times New Roman" w:hAnsi="Arial" w:cs="Arial"/>
                  <w:color w:val="000000"/>
                </w:rPr>
                <w:t>D</w:t>
              </w:r>
            </w:ins>
            <w:ins w:id="54" w:author="Sara Clasen" w:date="2017-09-01T23:11:00Z">
              <w:r w:rsidR="00F62353">
                <w:rPr>
                  <w:rFonts w:ascii="Arial" w:eastAsia="Times New Roman" w:hAnsi="Arial" w:cs="Arial"/>
                  <w:color w:val="000000"/>
                </w:rPr>
                <w:t xml:space="preserve">; </w:t>
              </w:r>
              <w:r w:rsidR="00F62353" w:rsidRPr="00F62353">
                <w:rPr>
                  <w:rFonts w:ascii="Arial" w:eastAsia="Times New Roman" w:hAnsi="Arial" w:cs="Arial"/>
                  <w:b/>
                  <w:color w:val="000000"/>
                  <w:rPrChange w:id="55" w:author="Sara Clasen" w:date="2017-09-01T23:12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7S1</w:t>
              </w:r>
              <w:r w:rsidR="008F69F5">
                <w:rPr>
                  <w:rFonts w:ascii="Arial" w:eastAsia="Times New Roman" w:hAnsi="Arial" w:cs="Arial"/>
                  <w:color w:val="000000"/>
                </w:rPr>
                <w:t>C</w:t>
              </w:r>
            </w:ins>
            <w:ins w:id="56" w:author="Sara Clasen" w:date="2017-09-07T19:04:00Z">
              <w:r w:rsidR="002E109C">
                <w:rPr>
                  <w:rFonts w:ascii="Arial" w:eastAsia="Times New Roman" w:hAnsi="Arial" w:cs="Arial"/>
                  <w:color w:val="000000"/>
                </w:rPr>
                <w:t>-D</w:t>
              </w:r>
            </w:ins>
            <w:bookmarkStart w:id="57" w:name="_GoBack"/>
            <w:bookmarkEnd w:id="57"/>
          </w:p>
        </w:tc>
      </w:tr>
      <w:tr w:rsidR="00AE0A6E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PEY1812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rps23Δ::natMX6 sre1(aa1-440)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>D</w:t>
            </w:r>
          </w:p>
        </w:tc>
      </w:tr>
      <w:tr w:rsidR="00AE0A6E" w:rsidRPr="00AE0A6E" w:rsidTr="00653836">
        <w:trPr>
          <w:trHeight w:val="888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PEY1813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ofd1Δ::kanMX6 rps23Δ::natMX6 sre1(aa1-440)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>D</w:t>
            </w:r>
          </w:p>
        </w:tc>
      </w:tr>
      <w:tr w:rsidR="00AE0A6E" w:rsidRPr="00AE0A6E" w:rsidTr="00653836">
        <w:trPr>
          <w:trHeight w:val="888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PEY1814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ofd1Δ::kanMX6 rps2302Δ::natMX6 sre1(aa1-440)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>D</w:t>
            </w:r>
          </w:p>
        </w:tc>
      </w:tr>
      <w:tr w:rsidR="00AE0A6E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lastRenderedPageBreak/>
              <w:t>PEY522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sre1Δ::kanMX6</w:t>
            </w:r>
          </w:p>
        </w:tc>
        <w:tc>
          <w:tcPr>
            <w:tcW w:w="207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 xml:space="preserve">Hughes </w:t>
            </w:r>
            <w:r w:rsidR="006721A4">
              <w:rPr>
                <w:rFonts w:ascii="Arial" w:eastAsia="Times New Roman" w:hAnsi="Arial" w:cs="Arial"/>
                <w:color w:val="000000"/>
              </w:rPr>
              <w:t xml:space="preserve">et al., </w:t>
            </w:r>
            <w:r w:rsidRPr="00AE0A6E">
              <w:rPr>
                <w:rFonts w:ascii="Arial" w:eastAsia="Times New Roman" w:hAnsi="Arial" w:cs="Arial"/>
                <w:color w:val="000000"/>
              </w:rPr>
              <w:t>2005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A-C; </w:t>
            </w:r>
            <w:ins w:id="58" w:author="Sara Clasen" w:date="2017-09-01T23:17:00Z">
              <w:r w:rsidR="00C02F82" w:rsidRPr="00C02F82">
                <w:rPr>
                  <w:rFonts w:ascii="Arial" w:eastAsia="Times New Roman" w:hAnsi="Arial" w:cs="Arial"/>
                  <w:b/>
                  <w:color w:val="000000"/>
                  <w:rPrChange w:id="59" w:author="Sara Clasen" w:date="2017-09-01T23:17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6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60" w:author="Sara Clasen" w:date="2017-09-01T23:17:00Z">
              <w:r w:rsidR="00C02F82"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</w:ins>
            <w:del w:id="61" w:author="Sara Clasen" w:date="2017-09-01T23:17:00Z">
              <w:r w:rsidRPr="00AE0A6E" w:rsidDel="00C02F82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r w:rsidRPr="00AE0A6E">
              <w:rPr>
                <w:rFonts w:ascii="Arial" w:eastAsia="Times New Roman" w:hAnsi="Arial" w:cs="Arial"/>
                <w:color w:val="000000"/>
              </w:rPr>
              <w:t>A</w:t>
            </w:r>
          </w:p>
        </w:tc>
      </w:tr>
      <w:tr w:rsidR="00AE0A6E" w:rsidRPr="00AE0A6E" w:rsidTr="00653836">
        <w:trPr>
          <w:trHeight w:val="324"/>
        </w:trPr>
        <w:tc>
          <w:tcPr>
            <w:tcW w:w="1165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ED666</w:t>
            </w:r>
          </w:p>
        </w:tc>
        <w:tc>
          <w:tcPr>
            <w:tcW w:w="3690" w:type="dxa"/>
            <w:vAlign w:val="center"/>
            <w:hideMark/>
          </w:tcPr>
          <w:p w:rsidR="00AE0A6E" w:rsidRPr="00AE0A6E" w:rsidRDefault="00AE0A6E" w:rsidP="00780F26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leu1-32 ura4-D18 ade6-M210</w:t>
            </w:r>
          </w:p>
        </w:tc>
        <w:tc>
          <w:tcPr>
            <w:tcW w:w="2070" w:type="dxa"/>
            <w:noWrap/>
            <w:vAlign w:val="center"/>
            <w:hideMark/>
          </w:tcPr>
          <w:p w:rsidR="00AE0A6E" w:rsidRPr="00AE0A6E" w:rsidRDefault="00AE0A6E" w:rsidP="00AA34F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Bioneer</w:t>
            </w:r>
          </w:p>
        </w:tc>
        <w:tc>
          <w:tcPr>
            <w:tcW w:w="2340" w:type="dxa"/>
            <w:vAlign w:val="center"/>
            <w:hideMark/>
          </w:tcPr>
          <w:p w:rsidR="00AE0A6E" w:rsidRPr="00AE0A6E" w:rsidRDefault="00C02F82" w:rsidP="00AA34FB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ins w:id="62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6</w:t>
              </w:r>
            </w:ins>
            <w:r w:rsidR="00AE0A6E"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63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</w:ins>
            <w:del w:id="64" w:author="Sara Clasen" w:date="2017-09-01T23:17:00Z">
              <w:r w:rsidR="00AE0A6E" w:rsidRPr="00AE0A6E" w:rsidDel="00C02F82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r w:rsidR="00AE0A6E" w:rsidRPr="00AE0A6E">
              <w:rPr>
                <w:rFonts w:ascii="Arial" w:eastAsia="Times New Roman" w:hAnsi="Arial" w:cs="Arial"/>
                <w:color w:val="000000"/>
              </w:rPr>
              <w:t>B</w:t>
            </w:r>
          </w:p>
        </w:tc>
      </w:tr>
      <w:tr w:rsidR="00AD271C" w:rsidRPr="00AE0A6E" w:rsidTr="00653836">
        <w:trPr>
          <w:trHeight w:val="606"/>
        </w:trPr>
        <w:tc>
          <w:tcPr>
            <w:tcW w:w="1165" w:type="dxa"/>
            <w:noWrap/>
            <w:vAlign w:val="center"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</w:rPr>
              <w:t>rps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23Δ</w:t>
            </w:r>
          </w:p>
        </w:tc>
        <w:tc>
          <w:tcPr>
            <w:tcW w:w="3690" w:type="dxa"/>
            <w:vAlign w:val="center"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ade6-M210 or ade6-M216 ura4-D18 leu1-32 </w:t>
            </w:r>
            <w:r>
              <w:rPr>
                <w:rFonts w:ascii="Arial" w:eastAsia="Times New Roman" w:hAnsi="Arial" w:cs="Arial"/>
                <w:i/>
                <w:iCs/>
                <w:color w:val="000000"/>
              </w:rPr>
              <w:t>rps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23Δ::kanMX4</w:t>
            </w:r>
          </w:p>
        </w:tc>
        <w:tc>
          <w:tcPr>
            <w:tcW w:w="2070" w:type="dxa"/>
            <w:noWrap/>
            <w:vAlign w:val="center"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Bioneer</w:t>
            </w:r>
          </w:p>
        </w:tc>
        <w:tc>
          <w:tcPr>
            <w:tcW w:w="2340" w:type="dxa"/>
            <w:vAlign w:val="center"/>
          </w:tcPr>
          <w:p w:rsidR="00AD271C" w:rsidRPr="00AD271C" w:rsidRDefault="00C02F82" w:rsidP="00AD271C">
            <w:pPr>
              <w:jc w:val="center"/>
              <w:rPr>
                <w:rFonts w:ascii="Arial" w:eastAsia="Times New Roman" w:hAnsi="Arial" w:cs="Arial"/>
                <w:bCs/>
                <w:color w:val="000000"/>
              </w:rPr>
            </w:pPr>
            <w:ins w:id="65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6</w:t>
              </w:r>
            </w:ins>
            <w:r w:rsidR="00AD271C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66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</w:ins>
            <w:del w:id="67" w:author="Sara Clasen" w:date="2017-09-01T23:17:00Z">
              <w:r w:rsidR="00AD271C" w:rsidDel="00C02F82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r w:rsidR="00AD271C">
              <w:rPr>
                <w:rFonts w:ascii="Arial" w:eastAsia="Times New Roman" w:hAnsi="Arial" w:cs="Arial"/>
                <w:bCs/>
                <w:color w:val="000000"/>
              </w:rPr>
              <w:t>B</w:t>
            </w:r>
          </w:p>
        </w:tc>
      </w:tr>
      <w:tr w:rsidR="00AD271C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rpl23Δ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ade6-M210 or ade6-M216 ura4-D18 leu1-32 rpl23Δ::kanMX4</w:t>
            </w:r>
          </w:p>
        </w:tc>
        <w:tc>
          <w:tcPr>
            <w:tcW w:w="2070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Bioneer</w:t>
            </w:r>
          </w:p>
        </w:tc>
        <w:tc>
          <w:tcPr>
            <w:tcW w:w="2340" w:type="dxa"/>
            <w:vAlign w:val="center"/>
            <w:hideMark/>
          </w:tcPr>
          <w:p w:rsidR="00AD271C" w:rsidRPr="00AE0A6E" w:rsidRDefault="00C02F82" w:rsidP="00AD27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ins w:id="68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6</w:t>
              </w:r>
            </w:ins>
            <w:r w:rsidR="00AD271C"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69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</w:ins>
            <w:del w:id="70" w:author="Sara Clasen" w:date="2017-09-01T23:17:00Z">
              <w:r w:rsidR="00AD271C" w:rsidRPr="00AE0A6E" w:rsidDel="00C02F82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r w:rsidR="00AD271C" w:rsidRPr="00AE0A6E">
              <w:rPr>
                <w:rFonts w:ascii="Arial" w:eastAsia="Times New Roman" w:hAnsi="Arial" w:cs="Arial"/>
                <w:color w:val="000000"/>
              </w:rPr>
              <w:t>B</w:t>
            </w:r>
          </w:p>
        </w:tc>
      </w:tr>
      <w:tr w:rsidR="00AD271C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sre1Δ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ade6-M210 or ade6-M216 ura4-D18 leu1-32 sre1Δ::kanMX4</w:t>
            </w:r>
          </w:p>
        </w:tc>
        <w:tc>
          <w:tcPr>
            <w:tcW w:w="2070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Bioneer</w:t>
            </w:r>
          </w:p>
        </w:tc>
        <w:tc>
          <w:tcPr>
            <w:tcW w:w="2340" w:type="dxa"/>
            <w:vAlign w:val="center"/>
            <w:hideMark/>
          </w:tcPr>
          <w:p w:rsidR="00AD271C" w:rsidRPr="00AE0A6E" w:rsidRDefault="00C02F82" w:rsidP="00AD27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ins w:id="71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6</w:t>
              </w:r>
            </w:ins>
            <w:r w:rsidR="00AD271C"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72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</w:ins>
            <w:del w:id="73" w:author="Sara Clasen" w:date="2017-09-01T23:17:00Z">
              <w:r w:rsidR="00AD271C" w:rsidRPr="00AE0A6E" w:rsidDel="00C02F82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r w:rsidR="00AD271C" w:rsidRPr="00AE0A6E">
              <w:rPr>
                <w:rFonts w:ascii="Arial" w:eastAsia="Times New Roman" w:hAnsi="Arial" w:cs="Arial"/>
                <w:color w:val="000000"/>
              </w:rPr>
              <w:t>B</w:t>
            </w:r>
          </w:p>
        </w:tc>
      </w:tr>
      <w:tr w:rsidR="00AD271C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rps25Δ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ade6-M210 or ade6-M216 ura4-D18 leu1-32 rps25Δ::kanMX4</w:t>
            </w:r>
          </w:p>
        </w:tc>
        <w:tc>
          <w:tcPr>
            <w:tcW w:w="2070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Bioneer</w:t>
            </w:r>
          </w:p>
        </w:tc>
        <w:tc>
          <w:tcPr>
            <w:tcW w:w="2340" w:type="dxa"/>
            <w:vAlign w:val="center"/>
            <w:hideMark/>
          </w:tcPr>
          <w:p w:rsidR="00AD271C" w:rsidRPr="00AE0A6E" w:rsidRDefault="00C02F82" w:rsidP="00AD27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ins w:id="74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6</w:t>
              </w:r>
            </w:ins>
            <w:r w:rsidR="00AD271C"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75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</w:ins>
            <w:del w:id="76" w:author="Sara Clasen" w:date="2017-09-01T23:17:00Z">
              <w:r w:rsidR="00AD271C" w:rsidRPr="00AE0A6E" w:rsidDel="00C02F82">
                <w:rPr>
                  <w:rFonts w:ascii="Arial" w:eastAsia="Times New Roman" w:hAnsi="Arial" w:cs="Arial"/>
                  <w:b/>
                  <w:bCs/>
                  <w:color w:val="000000"/>
                </w:rPr>
                <w:delText>2</w:delText>
              </w:r>
            </w:del>
            <w:r w:rsidR="00AD271C" w:rsidRPr="00AE0A6E">
              <w:rPr>
                <w:rFonts w:ascii="Arial" w:eastAsia="Times New Roman" w:hAnsi="Arial" w:cs="Arial"/>
                <w:color w:val="000000"/>
              </w:rPr>
              <w:t>B</w:t>
            </w:r>
          </w:p>
        </w:tc>
      </w:tr>
      <w:tr w:rsidR="00AD271C" w:rsidRPr="00AE0A6E" w:rsidTr="00653836">
        <w:trPr>
          <w:trHeight w:val="672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PEY1816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</w:rPr>
            </w:pPr>
            <w:r w:rsidRPr="00AE0A6E">
              <w:rPr>
                <w:rFonts w:ascii="Arial" w:eastAsia="Times New Roman" w:hAnsi="Arial" w:cs="Arial"/>
                <w:i/>
                <w:iCs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</w:rPr>
              <w:t xml:space="preserve"> his3-D1 leu1-32 ura4-D18 ade6-M210 GST-rps2302-T</w:t>
            </w:r>
            <w:r w:rsidRPr="00AE0A6E">
              <w:rPr>
                <w:rFonts w:ascii="Arial" w:eastAsia="Times New Roman" w:hAnsi="Arial" w:cs="Arial"/>
                <w:i/>
                <w:iCs/>
                <w:vertAlign w:val="subscript"/>
              </w:rPr>
              <w:t>ADH1</w:t>
            </w:r>
            <w:r w:rsidRPr="00AE0A6E">
              <w:rPr>
                <w:rFonts w:ascii="Arial" w:eastAsia="Times New Roman" w:hAnsi="Arial" w:cs="Arial"/>
                <w:i/>
                <w:iCs/>
              </w:rPr>
              <w:t>-P</w:t>
            </w:r>
            <w:r w:rsidRPr="00AE0A6E">
              <w:rPr>
                <w:rFonts w:ascii="Arial" w:eastAsia="Times New Roman" w:hAnsi="Arial" w:cs="Arial"/>
                <w:i/>
                <w:iCs/>
                <w:vertAlign w:val="subscript"/>
              </w:rPr>
              <w:t>URA4</w:t>
            </w:r>
            <w:r w:rsidRPr="00AE0A6E">
              <w:rPr>
                <w:rFonts w:ascii="Arial" w:eastAsia="Times New Roman" w:hAnsi="Arial" w:cs="Arial"/>
                <w:i/>
                <w:iCs/>
              </w:rPr>
              <w:t>-kan</w:t>
            </w:r>
            <w:r w:rsidRPr="00AE0A6E">
              <w:rPr>
                <w:rFonts w:ascii="Arial" w:eastAsia="Times New Roman" w:hAnsi="Arial" w:cs="Arial"/>
                <w:i/>
                <w:iCs/>
                <w:vertAlign w:val="superscript"/>
              </w:rPr>
              <w:t>r</w:t>
            </w:r>
            <w:r w:rsidRPr="00AE0A6E">
              <w:rPr>
                <w:rFonts w:ascii="Arial" w:eastAsia="Times New Roman" w:hAnsi="Arial" w:cs="Arial"/>
                <w:i/>
                <w:iCs/>
              </w:rPr>
              <w:t>-T</w:t>
            </w:r>
            <w:r w:rsidRPr="00AE0A6E">
              <w:rPr>
                <w:rFonts w:ascii="Arial" w:eastAsia="Times New Roman" w:hAnsi="Arial" w:cs="Arial"/>
                <w:i/>
                <w:iCs/>
                <w:vertAlign w:val="subscript"/>
              </w:rPr>
              <w:t>TEF</w:t>
            </w:r>
          </w:p>
        </w:tc>
        <w:tc>
          <w:tcPr>
            <w:tcW w:w="2070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D271C" w:rsidRPr="00AE0A6E" w:rsidRDefault="00C02F82" w:rsidP="00AD27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ins w:id="77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7</w:t>
              </w:r>
            </w:ins>
            <w:r w:rsidR="00AD271C"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78" w:author="Sara Clasen" w:date="2017-09-01T23:1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  <w:r w:rsidR="008F69F5">
                <w:rPr>
                  <w:rFonts w:ascii="Arial" w:eastAsia="Times New Roman" w:hAnsi="Arial" w:cs="Arial"/>
                  <w:bCs/>
                  <w:color w:val="000000"/>
                </w:rPr>
                <w:t>A</w:t>
              </w:r>
            </w:ins>
            <w:del w:id="79" w:author="Sara Clasen" w:date="2017-09-01T23:17:00Z">
              <w:r w:rsidR="00AD271C" w:rsidRPr="00AE0A6E" w:rsidDel="00C02F82">
                <w:rPr>
                  <w:rFonts w:ascii="Arial" w:eastAsia="Times New Roman" w:hAnsi="Arial" w:cs="Arial"/>
                  <w:b/>
                  <w:bCs/>
                  <w:color w:val="000000"/>
                </w:rPr>
                <w:delText>3</w:delText>
              </w:r>
            </w:del>
          </w:p>
        </w:tc>
      </w:tr>
      <w:tr w:rsidR="00AD271C" w:rsidRPr="00AE0A6E" w:rsidTr="00653836">
        <w:trPr>
          <w:trHeight w:val="672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PEY1817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</w:rPr>
            </w:pPr>
            <w:r w:rsidRPr="00AE0A6E">
              <w:rPr>
                <w:rFonts w:ascii="Arial" w:eastAsia="Times New Roman" w:hAnsi="Arial" w:cs="Arial"/>
                <w:i/>
                <w:iCs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</w:rPr>
              <w:t xml:space="preserve"> his3-D1 leu1-32 ura4-D18 ade6-M210 rps2302</w:t>
            </w:r>
            <w:r w:rsidRPr="00AE0A6E">
              <w:rPr>
                <w:rFonts w:ascii="Arial" w:eastAsia="Times New Roman" w:hAnsi="Arial" w:cs="Arial"/>
                <w:i/>
                <w:iCs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</w:rPr>
              <w:t>-T</w:t>
            </w:r>
            <w:r w:rsidRPr="00AE0A6E">
              <w:rPr>
                <w:rFonts w:ascii="Arial" w:eastAsia="Times New Roman" w:hAnsi="Arial" w:cs="Arial"/>
                <w:i/>
                <w:iCs/>
                <w:vertAlign w:val="subscript"/>
              </w:rPr>
              <w:t>ADH1</w:t>
            </w:r>
            <w:r w:rsidRPr="00AE0A6E">
              <w:rPr>
                <w:rFonts w:ascii="Arial" w:eastAsia="Times New Roman" w:hAnsi="Arial" w:cs="Arial"/>
                <w:i/>
                <w:iCs/>
              </w:rPr>
              <w:t>-P</w:t>
            </w:r>
            <w:r w:rsidRPr="00AE0A6E">
              <w:rPr>
                <w:rFonts w:ascii="Arial" w:eastAsia="Times New Roman" w:hAnsi="Arial" w:cs="Arial"/>
                <w:i/>
                <w:iCs/>
                <w:vertAlign w:val="subscript"/>
              </w:rPr>
              <w:t>URA4</w:t>
            </w:r>
            <w:r w:rsidRPr="00AE0A6E">
              <w:rPr>
                <w:rFonts w:ascii="Arial" w:eastAsia="Times New Roman" w:hAnsi="Arial" w:cs="Arial"/>
                <w:i/>
                <w:iCs/>
              </w:rPr>
              <w:t>-kan</w:t>
            </w:r>
            <w:r w:rsidRPr="00AE0A6E">
              <w:rPr>
                <w:rFonts w:ascii="Arial" w:eastAsia="Times New Roman" w:hAnsi="Arial" w:cs="Arial"/>
                <w:i/>
                <w:iCs/>
                <w:vertAlign w:val="superscript"/>
              </w:rPr>
              <w:t>r</w:t>
            </w:r>
            <w:r w:rsidRPr="00AE0A6E">
              <w:rPr>
                <w:rFonts w:ascii="Arial" w:eastAsia="Times New Roman" w:hAnsi="Arial" w:cs="Arial"/>
                <w:i/>
                <w:iCs/>
              </w:rPr>
              <w:t>-T</w:t>
            </w:r>
            <w:r w:rsidRPr="00AE0A6E">
              <w:rPr>
                <w:rFonts w:ascii="Arial" w:eastAsia="Times New Roman" w:hAnsi="Arial" w:cs="Arial"/>
                <w:i/>
                <w:iCs/>
                <w:vertAlign w:val="subscript"/>
              </w:rPr>
              <w:t>TEF</w:t>
            </w:r>
          </w:p>
        </w:tc>
        <w:tc>
          <w:tcPr>
            <w:tcW w:w="2070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D271C" w:rsidRPr="00AE0A6E" w:rsidRDefault="00C02F82" w:rsidP="00AD27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ins w:id="80" w:author="Sara Clasen" w:date="2017-09-01T23:18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7</w:t>
              </w:r>
            </w:ins>
            <w:r w:rsidR="00AD271C"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</w:t>
            </w:r>
            <w:ins w:id="81" w:author="Sara Clasen" w:date="2017-09-01T23:18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1</w:t>
              </w:r>
              <w:r w:rsidR="008F69F5">
                <w:rPr>
                  <w:rFonts w:ascii="Arial" w:eastAsia="Times New Roman" w:hAnsi="Arial" w:cs="Arial"/>
                  <w:bCs/>
                  <w:color w:val="000000"/>
                </w:rPr>
                <w:t>A</w:t>
              </w:r>
            </w:ins>
            <w:del w:id="82" w:author="Sara Clasen" w:date="2017-09-01T23:18:00Z">
              <w:r w:rsidR="00AD271C" w:rsidRPr="00AE0A6E" w:rsidDel="00C02F82">
                <w:rPr>
                  <w:rFonts w:ascii="Arial" w:eastAsia="Times New Roman" w:hAnsi="Arial" w:cs="Arial"/>
                  <w:b/>
                  <w:bCs/>
                  <w:color w:val="000000"/>
                </w:rPr>
                <w:delText>3</w:delText>
              </w:r>
            </w:del>
          </w:p>
        </w:tc>
      </w:tr>
      <w:tr w:rsidR="00AD271C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PEY873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ofd1Δ::kanMX6 sre1(aa1-440)</w:t>
            </w:r>
          </w:p>
        </w:tc>
        <w:tc>
          <w:tcPr>
            <w:tcW w:w="2070" w:type="dxa"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Hughes and Espenshade,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 2008</w:t>
            </w:r>
          </w:p>
        </w:tc>
        <w:tc>
          <w:tcPr>
            <w:tcW w:w="2340" w:type="dxa"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>D</w:t>
            </w:r>
          </w:p>
        </w:tc>
      </w:tr>
      <w:tr w:rsidR="00AD271C" w:rsidRPr="00AE0A6E" w:rsidTr="00653836">
        <w:trPr>
          <w:trHeight w:val="606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PEY875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-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his3-D1 leu1-32 ura4-D18 ade6-M210 sre1(aa1-440)</w:t>
            </w:r>
          </w:p>
        </w:tc>
        <w:tc>
          <w:tcPr>
            <w:tcW w:w="2070" w:type="dxa"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Hughes and Espenshade, </w:t>
            </w:r>
            <w:r w:rsidRPr="00AE0A6E">
              <w:rPr>
                <w:rFonts w:ascii="Arial" w:eastAsia="Times New Roman" w:hAnsi="Arial" w:cs="Arial"/>
                <w:color w:val="000000"/>
              </w:rPr>
              <w:t>2008</w:t>
            </w:r>
          </w:p>
        </w:tc>
        <w:tc>
          <w:tcPr>
            <w:tcW w:w="2340" w:type="dxa"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D; </w:t>
            </w: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  <w:r w:rsidRPr="00AE0A6E">
              <w:rPr>
                <w:rFonts w:ascii="Arial" w:eastAsia="Times New Roman" w:hAnsi="Arial" w:cs="Arial"/>
                <w:color w:val="000000"/>
              </w:rPr>
              <w:t>C</w:t>
            </w:r>
          </w:p>
        </w:tc>
      </w:tr>
      <w:tr w:rsidR="00AD271C" w:rsidRPr="00AE0A6E" w:rsidTr="00653836">
        <w:trPr>
          <w:trHeight w:val="648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PEY1290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his-D1, leu1-32, ade6-M210, ura4-D18::2xSRE-ura4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</w:t>
            </w:r>
            <w:proofErr w:type="spellStart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kanMX</w:t>
            </w:r>
            <w:proofErr w:type="spellEnd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, sre1(aa1-440)</w:t>
            </w:r>
          </w:p>
        </w:tc>
        <w:tc>
          <w:tcPr>
            <w:tcW w:w="2070" w:type="dxa"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Lee et al., </w:t>
            </w:r>
            <w:r w:rsidRPr="00AE0A6E">
              <w:rPr>
                <w:rFonts w:ascii="Arial" w:eastAsia="Times New Roman" w:hAnsi="Arial" w:cs="Arial"/>
                <w:color w:val="000000"/>
              </w:rPr>
              <w:t>2009</w:t>
            </w:r>
          </w:p>
        </w:tc>
        <w:tc>
          <w:tcPr>
            <w:tcW w:w="2340" w:type="dxa"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  <w:r w:rsidRPr="00AE0A6E">
              <w:rPr>
                <w:rFonts w:ascii="Arial" w:eastAsia="Times New Roman" w:hAnsi="Arial" w:cs="Arial"/>
                <w:color w:val="000000"/>
              </w:rPr>
              <w:t>B</w:t>
            </w:r>
          </w:p>
        </w:tc>
      </w:tr>
      <w:tr w:rsidR="00AD271C" w:rsidRPr="00AE0A6E" w:rsidTr="00653836">
        <w:trPr>
          <w:trHeight w:val="648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PEY1489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h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 xml:space="preserve"> his-D1, leu1-32, ade6-M210, ura4-D18::2xSRE-ura4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perscript"/>
              </w:rPr>
              <w:t>+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</w:t>
            </w:r>
            <w:proofErr w:type="spellStart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kanMX</w:t>
            </w:r>
            <w:proofErr w:type="spellEnd"/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, sre1Δ::kanMX6</w:t>
            </w:r>
          </w:p>
        </w:tc>
        <w:tc>
          <w:tcPr>
            <w:tcW w:w="2070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this study</w:t>
            </w:r>
          </w:p>
        </w:tc>
        <w:tc>
          <w:tcPr>
            <w:tcW w:w="2340" w:type="dxa"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7</w:t>
            </w:r>
            <w:r w:rsidRPr="00AE0A6E">
              <w:rPr>
                <w:rFonts w:ascii="Arial" w:eastAsia="Times New Roman" w:hAnsi="Arial" w:cs="Arial"/>
                <w:color w:val="000000"/>
              </w:rPr>
              <w:t>B</w:t>
            </w:r>
          </w:p>
        </w:tc>
      </w:tr>
      <w:tr w:rsidR="00AD271C" w:rsidRPr="00AE0A6E" w:rsidTr="00653836">
        <w:trPr>
          <w:trHeight w:val="1272"/>
        </w:trPr>
        <w:tc>
          <w:tcPr>
            <w:tcW w:w="1165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color w:val="000000"/>
              </w:rPr>
              <w:t>AH109</w:t>
            </w:r>
          </w:p>
        </w:tc>
        <w:tc>
          <w:tcPr>
            <w:tcW w:w="3690" w:type="dxa"/>
            <w:vAlign w:val="center"/>
            <w:hideMark/>
          </w:tcPr>
          <w:p w:rsidR="00AD271C" w:rsidRPr="00AE0A6E" w:rsidRDefault="00AD271C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MATα trp1-901 leu2-3,112 ura3-52 his3-200 gal4Δ gal80Δ LYS2</w:t>
            </w:r>
            <w:r w:rsidRPr="00AE0A6E">
              <w:rPr>
                <w:rFonts w:ascii="Cambria Math" w:eastAsia="Times New Roman" w:hAnsi="Cambria Math" w:cs="Cambria Math"/>
                <w:i/>
                <w:iCs/>
                <w:color w:val="000000"/>
              </w:rPr>
              <w:t>∷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GAL1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UAS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-GAL1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TATA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-HIS3 GAL2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UAS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-GAL2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TATA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-ADE2 URA3</w:t>
            </w:r>
            <w:r w:rsidRPr="00AE0A6E">
              <w:rPr>
                <w:rFonts w:ascii="Cambria Math" w:eastAsia="Times New Roman" w:hAnsi="Cambria Math" w:cs="Cambria Math"/>
                <w:i/>
                <w:iCs/>
                <w:color w:val="000000"/>
              </w:rPr>
              <w:t>∷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MEL1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UAS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-MEL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  <w:vertAlign w:val="subscript"/>
              </w:rPr>
              <w:t>TATA</w:t>
            </w:r>
            <w:r w:rsidRPr="00AE0A6E">
              <w:rPr>
                <w:rFonts w:ascii="Arial" w:eastAsia="Times New Roman" w:hAnsi="Arial" w:cs="Arial"/>
                <w:i/>
                <w:iCs/>
                <w:color w:val="000000"/>
              </w:rPr>
              <w:t>-lacZ</w:t>
            </w:r>
          </w:p>
        </w:tc>
        <w:tc>
          <w:tcPr>
            <w:tcW w:w="2070" w:type="dxa"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James et al., 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1996;     </w:t>
            </w:r>
            <w:r w:rsidRPr="00AE0A6E">
              <w:rPr>
                <w:rFonts w:ascii="Arial" w:eastAsia="Times New Roman" w:hAnsi="Arial" w:cs="Arial"/>
                <w:color w:val="000000"/>
              </w:rPr>
              <w:br/>
              <w:t xml:space="preserve"> A. Holtz, unpublished</w:t>
            </w:r>
          </w:p>
        </w:tc>
        <w:tc>
          <w:tcPr>
            <w:tcW w:w="2340" w:type="dxa"/>
            <w:noWrap/>
            <w:vAlign w:val="center"/>
            <w:hideMark/>
          </w:tcPr>
          <w:p w:rsidR="00AD271C" w:rsidRPr="00AE0A6E" w:rsidRDefault="00AD271C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1</w:t>
            </w:r>
            <w:r w:rsidRPr="00AE0A6E">
              <w:rPr>
                <w:rFonts w:ascii="Arial" w:eastAsia="Times New Roman" w:hAnsi="Arial" w:cs="Arial"/>
                <w:color w:val="000000"/>
              </w:rPr>
              <w:t xml:space="preserve">A; </w:t>
            </w:r>
            <w:ins w:id="83" w:author="Sara Clasen" w:date="2017-09-01T23:18:00Z">
              <w:r w:rsidR="00C02F82" w:rsidRPr="00C02F82">
                <w:rPr>
                  <w:rFonts w:ascii="Arial" w:eastAsia="Times New Roman" w:hAnsi="Arial" w:cs="Arial"/>
                  <w:b/>
                  <w:color w:val="000000"/>
                  <w:rPrChange w:id="84" w:author="Sara Clasen" w:date="2017-09-01T23:18:00Z">
                    <w:rPr>
                      <w:rFonts w:ascii="Arial" w:eastAsia="Times New Roman" w:hAnsi="Arial" w:cs="Arial"/>
                      <w:color w:val="000000"/>
                    </w:rPr>
                  </w:rPrChange>
                </w:rPr>
                <w:t>1</w:t>
              </w:r>
            </w:ins>
            <w:r w:rsidRPr="00AE0A6E">
              <w:rPr>
                <w:rFonts w:ascii="Arial" w:eastAsia="Times New Roman" w:hAnsi="Arial" w:cs="Arial"/>
                <w:b/>
                <w:bCs/>
                <w:color w:val="000000"/>
              </w:rPr>
              <w:t>S1</w:t>
            </w:r>
            <w:r w:rsidRPr="00AE0A6E">
              <w:rPr>
                <w:rFonts w:ascii="Arial" w:eastAsia="Times New Roman" w:hAnsi="Arial" w:cs="Arial"/>
                <w:color w:val="000000"/>
              </w:rPr>
              <w:t>A</w:t>
            </w:r>
          </w:p>
        </w:tc>
      </w:tr>
      <w:tr w:rsidR="00AC50E3" w:rsidRPr="00AE0A6E" w:rsidTr="00851814">
        <w:tblPrEx>
          <w:tblW w:w="9265" w:type="dxa"/>
          <w:tblPrExChange w:id="85" w:author="Sara Clasen" w:date="2017-08-24T15:52:00Z">
            <w:tblPrEx>
              <w:tblW w:w="9265" w:type="dxa"/>
            </w:tblPrEx>
          </w:tblPrExChange>
        </w:tblPrEx>
        <w:trPr>
          <w:trHeight w:val="827"/>
          <w:trPrChange w:id="86" w:author="Sara Clasen" w:date="2017-08-24T15:52:00Z">
            <w:trPr>
              <w:trHeight w:val="1272"/>
            </w:trPr>
          </w:trPrChange>
        </w:trPr>
        <w:tc>
          <w:tcPr>
            <w:tcW w:w="1165" w:type="dxa"/>
            <w:noWrap/>
            <w:vAlign w:val="center"/>
            <w:tcPrChange w:id="87" w:author="Sara Clasen" w:date="2017-08-24T15:52:00Z">
              <w:tcPr>
                <w:tcW w:w="1165" w:type="dxa"/>
                <w:noWrap/>
                <w:vAlign w:val="center"/>
              </w:tcPr>
            </w:tcPrChange>
          </w:tcPr>
          <w:p w:rsidR="00AC50E3" w:rsidRPr="00AE0A6E" w:rsidRDefault="00AC50E3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ins w:id="88" w:author="Sara Clasen" w:date="2017-08-24T15:44:00Z">
              <w:r>
                <w:rPr>
                  <w:rFonts w:ascii="Arial" w:eastAsia="Times New Roman" w:hAnsi="Arial" w:cs="Arial"/>
                  <w:color w:val="000000"/>
                </w:rPr>
                <w:t>PEY</w:t>
              </w:r>
            </w:ins>
            <w:ins w:id="89" w:author="Sara Clasen" w:date="2017-09-06T22:09:00Z">
              <w:r w:rsidR="008F69F5">
                <w:rPr>
                  <w:rFonts w:ascii="Arial" w:eastAsia="Times New Roman" w:hAnsi="Arial" w:cs="Arial"/>
                  <w:color w:val="000000"/>
                </w:rPr>
                <w:t>1849</w:t>
              </w:r>
            </w:ins>
          </w:p>
        </w:tc>
        <w:tc>
          <w:tcPr>
            <w:tcW w:w="3690" w:type="dxa"/>
            <w:vAlign w:val="center"/>
            <w:tcPrChange w:id="90" w:author="Sara Clasen" w:date="2017-08-24T15:52:00Z">
              <w:tcPr>
                <w:tcW w:w="3690" w:type="dxa"/>
                <w:vAlign w:val="center"/>
              </w:tcPr>
            </w:tcPrChange>
          </w:tcPr>
          <w:p w:rsidR="00AC50E3" w:rsidRPr="00AE0A6E" w:rsidRDefault="00AC50E3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ins w:id="91" w:author="Sara Clasen" w:date="2017-08-24T15:45:00Z"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h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perscript"/>
                </w:rPr>
                <w:t>+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 xml:space="preserve"> his3-D1 leu1-32 ura4-D18 ade6-M210 </w:t>
              </w:r>
            </w:ins>
            <w:ins w:id="92" w:author="Sara Clasen" w:date="2017-08-24T15:46:00Z"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rps2302</w:t>
              </w:r>
              <w:r>
                <w:rPr>
                  <w:rFonts w:ascii="Arial" w:eastAsia="Times New Roman" w:hAnsi="Arial" w:cs="Arial"/>
                  <w:i/>
                  <w:iCs/>
                  <w:color w:val="000000"/>
                </w:rPr>
                <w:t xml:space="preserve"> P62A-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GFP(S65T)- T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bscript"/>
                </w:rPr>
                <w:t>ADH1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-P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bscript"/>
                </w:rPr>
                <w:t>URA4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-kan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perscript"/>
                </w:rPr>
                <w:t>r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-T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bscript"/>
                </w:rPr>
                <w:t>TEF</w:t>
              </w:r>
            </w:ins>
          </w:p>
        </w:tc>
        <w:tc>
          <w:tcPr>
            <w:tcW w:w="2070" w:type="dxa"/>
            <w:vAlign w:val="center"/>
            <w:tcPrChange w:id="93" w:author="Sara Clasen" w:date="2017-08-24T15:52:00Z">
              <w:tcPr>
                <w:tcW w:w="2070" w:type="dxa"/>
                <w:vAlign w:val="center"/>
              </w:tcPr>
            </w:tcPrChange>
          </w:tcPr>
          <w:p w:rsidR="00AC50E3" w:rsidRDefault="00AC50E3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ins w:id="94" w:author="Sara Clasen" w:date="2017-08-24T15:46:00Z">
              <w:r>
                <w:rPr>
                  <w:rFonts w:ascii="Arial" w:eastAsia="Times New Roman" w:hAnsi="Arial" w:cs="Arial"/>
                  <w:color w:val="000000"/>
                </w:rPr>
                <w:t>this study</w:t>
              </w:r>
            </w:ins>
          </w:p>
        </w:tc>
        <w:tc>
          <w:tcPr>
            <w:tcW w:w="2340" w:type="dxa"/>
            <w:noWrap/>
            <w:vAlign w:val="center"/>
            <w:tcPrChange w:id="95" w:author="Sara Clasen" w:date="2017-08-24T15:52:00Z">
              <w:tcPr>
                <w:tcW w:w="2340" w:type="dxa"/>
                <w:noWrap/>
                <w:vAlign w:val="center"/>
              </w:tcPr>
            </w:tcPrChange>
          </w:tcPr>
          <w:p w:rsidR="00AC50E3" w:rsidRPr="00AC50E3" w:rsidRDefault="00AC50E3" w:rsidP="00AD271C">
            <w:pPr>
              <w:jc w:val="center"/>
              <w:rPr>
                <w:rFonts w:ascii="Arial" w:eastAsia="Times New Roman" w:hAnsi="Arial" w:cs="Arial"/>
                <w:bCs/>
                <w:color w:val="000000"/>
                <w:rPrChange w:id="96" w:author="Sara Clasen" w:date="2017-08-24T15:47:00Z">
                  <w:rPr>
                    <w:rFonts w:ascii="Arial" w:eastAsia="Times New Roman" w:hAnsi="Arial" w:cs="Arial"/>
                    <w:b/>
                    <w:bCs/>
                    <w:color w:val="000000"/>
                  </w:rPr>
                </w:rPrChange>
              </w:rPr>
            </w:pPr>
            <w:ins w:id="97" w:author="Sara Clasen" w:date="2017-08-24T15:47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5</w:t>
              </w:r>
              <w:proofErr w:type="gramStart"/>
              <w:r>
                <w:rPr>
                  <w:rFonts w:ascii="Arial" w:eastAsia="Times New Roman" w:hAnsi="Arial" w:cs="Arial"/>
                  <w:bCs/>
                  <w:color w:val="000000"/>
                </w:rPr>
                <w:t>A,B</w:t>
              </w:r>
            </w:ins>
            <w:proofErr w:type="gramEnd"/>
          </w:p>
        </w:tc>
      </w:tr>
      <w:tr w:rsidR="00AC50E3" w:rsidRPr="00AE0A6E" w:rsidTr="00851814">
        <w:tblPrEx>
          <w:tblW w:w="9265" w:type="dxa"/>
          <w:tblPrExChange w:id="98" w:author="Sara Clasen" w:date="2017-08-24T15:52:00Z">
            <w:tblPrEx>
              <w:tblW w:w="9265" w:type="dxa"/>
            </w:tblPrEx>
          </w:tblPrExChange>
        </w:tblPrEx>
        <w:trPr>
          <w:trHeight w:val="800"/>
          <w:trPrChange w:id="99" w:author="Sara Clasen" w:date="2017-08-24T15:52:00Z">
            <w:trPr>
              <w:trHeight w:val="1272"/>
            </w:trPr>
          </w:trPrChange>
        </w:trPr>
        <w:tc>
          <w:tcPr>
            <w:tcW w:w="1165" w:type="dxa"/>
            <w:noWrap/>
            <w:vAlign w:val="center"/>
            <w:tcPrChange w:id="100" w:author="Sara Clasen" w:date="2017-08-24T15:52:00Z">
              <w:tcPr>
                <w:tcW w:w="1165" w:type="dxa"/>
                <w:noWrap/>
                <w:vAlign w:val="center"/>
              </w:tcPr>
            </w:tcPrChange>
          </w:tcPr>
          <w:p w:rsidR="00AC50E3" w:rsidRPr="00AE0A6E" w:rsidRDefault="00AC50E3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ins w:id="101" w:author="Sara Clasen" w:date="2017-08-24T15:47:00Z">
              <w:r>
                <w:rPr>
                  <w:rFonts w:ascii="Arial" w:eastAsia="Times New Roman" w:hAnsi="Arial" w:cs="Arial"/>
                  <w:color w:val="000000"/>
                </w:rPr>
                <w:t>PEY</w:t>
              </w:r>
            </w:ins>
            <w:ins w:id="102" w:author="Sara Clasen" w:date="2017-09-06T22:09:00Z">
              <w:r w:rsidR="008F69F5">
                <w:rPr>
                  <w:rFonts w:ascii="Arial" w:eastAsia="Times New Roman" w:hAnsi="Arial" w:cs="Arial"/>
                  <w:color w:val="000000"/>
                </w:rPr>
                <w:t>1847</w:t>
              </w:r>
            </w:ins>
          </w:p>
        </w:tc>
        <w:tc>
          <w:tcPr>
            <w:tcW w:w="3690" w:type="dxa"/>
            <w:vAlign w:val="center"/>
            <w:tcPrChange w:id="103" w:author="Sara Clasen" w:date="2017-08-24T15:52:00Z">
              <w:tcPr>
                <w:tcW w:w="3690" w:type="dxa"/>
                <w:vAlign w:val="center"/>
              </w:tcPr>
            </w:tcPrChange>
          </w:tcPr>
          <w:p w:rsidR="00AC50E3" w:rsidRPr="00AE0A6E" w:rsidRDefault="00851814" w:rsidP="00AD271C">
            <w:pPr>
              <w:rPr>
                <w:rFonts w:ascii="Arial" w:eastAsia="Times New Roman" w:hAnsi="Arial" w:cs="Arial"/>
                <w:i/>
                <w:iCs/>
                <w:color w:val="000000"/>
              </w:rPr>
            </w:pPr>
            <w:ins w:id="104" w:author="Sara Clasen" w:date="2017-08-24T15:49:00Z"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h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perscript"/>
                </w:rPr>
                <w:t>-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 xml:space="preserve"> his3-D1 leu1-32 ura4-D18 ade6-M210 rps2302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perscript"/>
                </w:rPr>
                <w:t>+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-GFP(S65T)-kanMX6</w:t>
              </w:r>
              <w:r>
                <w:rPr>
                  <w:rFonts w:ascii="Arial" w:eastAsia="Times New Roman" w:hAnsi="Arial" w:cs="Arial"/>
                  <w:i/>
                  <w:iCs/>
                  <w:color w:val="000000"/>
                </w:rPr>
                <w:t xml:space="preserve"> 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ofd1</w:t>
              </w:r>
              <w:proofErr w:type="gramStart"/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Δ::</w:t>
              </w:r>
              <w:proofErr w:type="gramEnd"/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natMX6</w:t>
              </w:r>
            </w:ins>
          </w:p>
        </w:tc>
        <w:tc>
          <w:tcPr>
            <w:tcW w:w="2070" w:type="dxa"/>
            <w:vAlign w:val="center"/>
            <w:tcPrChange w:id="105" w:author="Sara Clasen" w:date="2017-08-24T15:52:00Z">
              <w:tcPr>
                <w:tcW w:w="2070" w:type="dxa"/>
                <w:vAlign w:val="center"/>
              </w:tcPr>
            </w:tcPrChange>
          </w:tcPr>
          <w:p w:rsidR="00AC50E3" w:rsidRDefault="00AC50E3" w:rsidP="00AD271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ins w:id="106" w:author="Sara Clasen" w:date="2017-08-24T15:47:00Z">
              <w:r>
                <w:rPr>
                  <w:rFonts w:ascii="Arial" w:eastAsia="Times New Roman" w:hAnsi="Arial" w:cs="Arial"/>
                  <w:color w:val="000000"/>
                </w:rPr>
                <w:t>this study</w:t>
              </w:r>
            </w:ins>
          </w:p>
        </w:tc>
        <w:tc>
          <w:tcPr>
            <w:tcW w:w="2340" w:type="dxa"/>
            <w:noWrap/>
            <w:vAlign w:val="center"/>
            <w:tcPrChange w:id="107" w:author="Sara Clasen" w:date="2017-08-24T15:52:00Z">
              <w:tcPr>
                <w:tcW w:w="2340" w:type="dxa"/>
                <w:noWrap/>
                <w:vAlign w:val="center"/>
              </w:tcPr>
            </w:tcPrChange>
          </w:tcPr>
          <w:p w:rsidR="00AC50E3" w:rsidRPr="00AE0A6E" w:rsidRDefault="00AC50E3" w:rsidP="00AD271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ins w:id="108" w:author="Sara Clasen" w:date="2017-08-24T15:48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5</w:t>
              </w:r>
              <w:proofErr w:type="gramStart"/>
              <w:r>
                <w:rPr>
                  <w:rFonts w:ascii="Arial" w:eastAsia="Times New Roman" w:hAnsi="Arial" w:cs="Arial"/>
                  <w:bCs/>
                  <w:color w:val="000000"/>
                </w:rPr>
                <w:t>A,B</w:t>
              </w:r>
            </w:ins>
            <w:proofErr w:type="gramEnd"/>
          </w:p>
        </w:tc>
      </w:tr>
      <w:tr w:rsidR="00AC50E3" w:rsidRPr="00AE0A6E" w:rsidTr="00851814">
        <w:tblPrEx>
          <w:tblW w:w="9265" w:type="dxa"/>
          <w:tblPrExChange w:id="109" w:author="Sara Clasen" w:date="2017-08-24T15:52:00Z">
            <w:tblPrEx>
              <w:tblW w:w="9265" w:type="dxa"/>
            </w:tblPrEx>
          </w:tblPrExChange>
        </w:tblPrEx>
        <w:trPr>
          <w:trHeight w:val="800"/>
          <w:ins w:id="110" w:author="Sara Clasen" w:date="2017-08-24T15:42:00Z"/>
          <w:trPrChange w:id="111" w:author="Sara Clasen" w:date="2017-08-24T15:52:00Z">
            <w:trPr>
              <w:trHeight w:val="1272"/>
            </w:trPr>
          </w:trPrChange>
        </w:trPr>
        <w:tc>
          <w:tcPr>
            <w:tcW w:w="1165" w:type="dxa"/>
            <w:noWrap/>
            <w:vAlign w:val="center"/>
            <w:tcPrChange w:id="112" w:author="Sara Clasen" w:date="2017-08-24T15:52:00Z">
              <w:tcPr>
                <w:tcW w:w="1165" w:type="dxa"/>
                <w:noWrap/>
                <w:vAlign w:val="center"/>
              </w:tcPr>
            </w:tcPrChange>
          </w:tcPr>
          <w:p w:rsidR="00AC50E3" w:rsidRPr="00AE0A6E" w:rsidRDefault="00AC50E3" w:rsidP="00AD271C">
            <w:pPr>
              <w:jc w:val="center"/>
              <w:rPr>
                <w:ins w:id="113" w:author="Sara Clasen" w:date="2017-08-24T15:42:00Z"/>
                <w:rFonts w:ascii="Arial" w:eastAsia="Times New Roman" w:hAnsi="Arial" w:cs="Arial"/>
                <w:color w:val="000000"/>
              </w:rPr>
            </w:pPr>
            <w:ins w:id="114" w:author="Sara Clasen" w:date="2017-08-24T15:48:00Z">
              <w:r>
                <w:rPr>
                  <w:rFonts w:ascii="Arial" w:eastAsia="Times New Roman" w:hAnsi="Arial" w:cs="Arial"/>
                  <w:color w:val="000000"/>
                </w:rPr>
                <w:t>PEY</w:t>
              </w:r>
            </w:ins>
            <w:ins w:id="115" w:author="Sara Clasen" w:date="2017-09-06T22:09:00Z">
              <w:r w:rsidR="008F69F5">
                <w:rPr>
                  <w:rFonts w:ascii="Arial" w:eastAsia="Times New Roman" w:hAnsi="Arial" w:cs="Arial"/>
                  <w:color w:val="000000"/>
                </w:rPr>
                <w:t>1848</w:t>
              </w:r>
            </w:ins>
          </w:p>
        </w:tc>
        <w:tc>
          <w:tcPr>
            <w:tcW w:w="3690" w:type="dxa"/>
            <w:vAlign w:val="center"/>
            <w:tcPrChange w:id="116" w:author="Sara Clasen" w:date="2017-08-24T15:52:00Z">
              <w:tcPr>
                <w:tcW w:w="3690" w:type="dxa"/>
                <w:vAlign w:val="center"/>
              </w:tcPr>
            </w:tcPrChange>
          </w:tcPr>
          <w:p w:rsidR="00AC50E3" w:rsidRPr="00AE0A6E" w:rsidRDefault="008B168B" w:rsidP="00AD271C">
            <w:pPr>
              <w:rPr>
                <w:ins w:id="117" w:author="Sara Clasen" w:date="2017-08-24T15:42:00Z"/>
                <w:rFonts w:ascii="Arial" w:eastAsia="Times New Roman" w:hAnsi="Arial" w:cs="Arial"/>
                <w:i/>
                <w:iCs/>
                <w:color w:val="000000"/>
              </w:rPr>
            </w:pPr>
            <w:ins w:id="118" w:author="Sara Clasen" w:date="2017-08-24T15:48:00Z"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h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perscript"/>
                </w:rPr>
                <w:t>-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 xml:space="preserve"> his3-D1 leu1-32 ura4-D18 ade6-M210 </w:t>
              </w:r>
            </w:ins>
            <w:ins w:id="119" w:author="Sara Clasen" w:date="2017-08-24T15:49:00Z"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rps2302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perscript"/>
                </w:rPr>
                <w:t>+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-GFP(S65T)-kanMX6</w:t>
              </w:r>
              <w:r>
                <w:rPr>
                  <w:rFonts w:ascii="Arial" w:eastAsia="Times New Roman" w:hAnsi="Arial" w:cs="Arial"/>
                  <w:i/>
                  <w:iCs/>
                  <w:color w:val="000000"/>
                </w:rPr>
                <w:t xml:space="preserve"> </w:t>
              </w:r>
            </w:ins>
            <w:ins w:id="120" w:author="Sara Clasen" w:date="2017-08-24T15:48:00Z"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ofd1 H142A D144A</w:t>
              </w:r>
            </w:ins>
          </w:p>
        </w:tc>
        <w:tc>
          <w:tcPr>
            <w:tcW w:w="2070" w:type="dxa"/>
            <w:vAlign w:val="center"/>
            <w:tcPrChange w:id="121" w:author="Sara Clasen" w:date="2017-08-24T15:52:00Z">
              <w:tcPr>
                <w:tcW w:w="2070" w:type="dxa"/>
                <w:vAlign w:val="center"/>
              </w:tcPr>
            </w:tcPrChange>
          </w:tcPr>
          <w:p w:rsidR="00AC50E3" w:rsidRDefault="00AC50E3" w:rsidP="00AD271C">
            <w:pPr>
              <w:jc w:val="center"/>
              <w:rPr>
                <w:ins w:id="122" w:author="Sara Clasen" w:date="2017-08-24T15:42:00Z"/>
                <w:rFonts w:ascii="Arial" w:eastAsia="Times New Roman" w:hAnsi="Arial" w:cs="Arial"/>
                <w:color w:val="000000"/>
              </w:rPr>
            </w:pPr>
            <w:ins w:id="123" w:author="Sara Clasen" w:date="2017-08-24T15:47:00Z">
              <w:r>
                <w:rPr>
                  <w:rFonts w:ascii="Arial" w:eastAsia="Times New Roman" w:hAnsi="Arial" w:cs="Arial"/>
                  <w:color w:val="000000"/>
                </w:rPr>
                <w:t>this study</w:t>
              </w:r>
            </w:ins>
          </w:p>
        </w:tc>
        <w:tc>
          <w:tcPr>
            <w:tcW w:w="2340" w:type="dxa"/>
            <w:noWrap/>
            <w:vAlign w:val="center"/>
            <w:tcPrChange w:id="124" w:author="Sara Clasen" w:date="2017-08-24T15:52:00Z">
              <w:tcPr>
                <w:tcW w:w="2340" w:type="dxa"/>
                <w:noWrap/>
                <w:vAlign w:val="center"/>
              </w:tcPr>
            </w:tcPrChange>
          </w:tcPr>
          <w:p w:rsidR="00AC50E3" w:rsidRPr="00AE0A6E" w:rsidRDefault="00AC50E3" w:rsidP="00AD271C">
            <w:pPr>
              <w:jc w:val="center"/>
              <w:rPr>
                <w:ins w:id="125" w:author="Sara Clasen" w:date="2017-08-24T15:42:00Z"/>
                <w:rFonts w:ascii="Arial" w:eastAsia="Times New Roman" w:hAnsi="Arial" w:cs="Arial"/>
                <w:b/>
                <w:bCs/>
                <w:color w:val="000000"/>
              </w:rPr>
            </w:pPr>
            <w:ins w:id="126" w:author="Sara Clasen" w:date="2017-08-24T15:48:00Z">
              <w:r>
                <w:rPr>
                  <w:rFonts w:ascii="Arial" w:eastAsia="Times New Roman" w:hAnsi="Arial" w:cs="Arial"/>
                  <w:b/>
                  <w:bCs/>
                  <w:color w:val="000000"/>
                </w:rPr>
                <w:t>5</w:t>
              </w:r>
              <w:proofErr w:type="gramStart"/>
              <w:r>
                <w:rPr>
                  <w:rFonts w:ascii="Arial" w:eastAsia="Times New Roman" w:hAnsi="Arial" w:cs="Arial"/>
                  <w:bCs/>
                  <w:color w:val="000000"/>
                </w:rPr>
                <w:t>A,B</w:t>
              </w:r>
            </w:ins>
            <w:proofErr w:type="gramEnd"/>
          </w:p>
        </w:tc>
      </w:tr>
      <w:tr w:rsidR="00465C30" w:rsidRPr="00AE0A6E" w:rsidTr="00851814">
        <w:trPr>
          <w:trHeight w:val="800"/>
          <w:ins w:id="127" w:author="Sara Clasen" w:date="2017-09-01T22:59:00Z"/>
        </w:trPr>
        <w:tc>
          <w:tcPr>
            <w:tcW w:w="1165" w:type="dxa"/>
            <w:noWrap/>
            <w:vAlign w:val="center"/>
          </w:tcPr>
          <w:p w:rsidR="00465C30" w:rsidRDefault="00F62353" w:rsidP="00AD271C">
            <w:pPr>
              <w:jc w:val="center"/>
              <w:rPr>
                <w:ins w:id="128" w:author="Sara Clasen" w:date="2017-09-01T22:59:00Z"/>
                <w:rFonts w:ascii="Arial" w:eastAsia="Times New Roman" w:hAnsi="Arial" w:cs="Arial"/>
                <w:color w:val="000000"/>
              </w:rPr>
            </w:pPr>
            <w:ins w:id="129" w:author="Sara Clasen" w:date="2017-09-01T23:12:00Z">
              <w:r>
                <w:rPr>
                  <w:rFonts w:ascii="Arial" w:eastAsia="Times New Roman" w:hAnsi="Arial" w:cs="Arial"/>
                  <w:color w:val="000000"/>
                </w:rPr>
                <w:t>PEY1410</w:t>
              </w:r>
            </w:ins>
          </w:p>
        </w:tc>
        <w:tc>
          <w:tcPr>
            <w:tcW w:w="3690" w:type="dxa"/>
            <w:vAlign w:val="center"/>
          </w:tcPr>
          <w:p w:rsidR="00465C30" w:rsidRPr="00AE0A6E" w:rsidRDefault="00C02F82" w:rsidP="00AD271C">
            <w:pPr>
              <w:rPr>
                <w:ins w:id="130" w:author="Sara Clasen" w:date="2017-09-01T22:59:00Z"/>
                <w:rFonts w:ascii="Arial" w:eastAsia="Times New Roman" w:hAnsi="Arial" w:cs="Arial"/>
                <w:i/>
                <w:iCs/>
                <w:color w:val="000000"/>
              </w:rPr>
            </w:pPr>
            <w:ins w:id="131" w:author="Sara Clasen" w:date="2017-09-01T23:20:00Z"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h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  <w:vertAlign w:val="superscript"/>
                </w:rPr>
                <w:t>-</w:t>
              </w:r>
              <w:r>
                <w:rPr>
                  <w:rFonts w:ascii="Arial" w:eastAsia="Times New Roman" w:hAnsi="Arial" w:cs="Arial"/>
                  <w:i/>
                  <w:iCs/>
                  <w:color w:val="000000"/>
                  <w:vertAlign w:val="superscript"/>
                </w:rPr>
                <w:t xml:space="preserve"> </w:t>
              </w:r>
            </w:ins>
            <w:ins w:id="132" w:author="Sara Clasen" w:date="2017-09-01T23:19:00Z"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 xml:space="preserve">his3-D1 leu1-32 ura4-D18 ade6-M210 </w:t>
              </w:r>
            </w:ins>
            <w:ins w:id="133" w:author="Sara Clasen" w:date="2017-09-01T23:20:00Z">
              <w:r>
                <w:rPr>
                  <w:rFonts w:ascii="Arial" w:eastAsia="Times New Roman" w:hAnsi="Arial" w:cs="Arial"/>
                  <w:i/>
                  <w:iCs/>
                  <w:color w:val="000000"/>
                </w:rPr>
                <w:t>nro</w:t>
              </w:r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1</w:t>
              </w:r>
              <w:proofErr w:type="gramStart"/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Δ::</w:t>
              </w:r>
              <w:proofErr w:type="gramEnd"/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kanMX4</w:t>
              </w:r>
              <w:r>
                <w:rPr>
                  <w:rFonts w:ascii="Arial" w:eastAsia="Times New Roman" w:hAnsi="Arial" w:cs="Arial"/>
                  <w:i/>
                  <w:iCs/>
                  <w:color w:val="000000"/>
                </w:rPr>
                <w:t xml:space="preserve"> </w:t>
              </w:r>
            </w:ins>
            <w:ins w:id="134" w:author="Sara Clasen" w:date="2017-09-01T23:19:00Z">
              <w:r w:rsidRPr="00AE0A6E">
                <w:rPr>
                  <w:rFonts w:ascii="Arial" w:eastAsia="Times New Roman" w:hAnsi="Arial" w:cs="Arial"/>
                  <w:i/>
                  <w:iCs/>
                  <w:color w:val="000000"/>
                </w:rPr>
                <w:t>sre1(aa1-440)</w:t>
              </w:r>
            </w:ins>
          </w:p>
        </w:tc>
        <w:tc>
          <w:tcPr>
            <w:tcW w:w="2070" w:type="dxa"/>
            <w:vAlign w:val="center"/>
          </w:tcPr>
          <w:p w:rsidR="00465C30" w:rsidRDefault="00F62353" w:rsidP="00AD271C">
            <w:pPr>
              <w:jc w:val="center"/>
              <w:rPr>
                <w:ins w:id="135" w:author="Sara Clasen" w:date="2017-09-01T22:59:00Z"/>
                <w:rFonts w:ascii="Arial" w:eastAsia="Times New Roman" w:hAnsi="Arial" w:cs="Arial"/>
                <w:color w:val="000000"/>
              </w:rPr>
            </w:pPr>
            <w:ins w:id="136" w:author="Sara Clasen" w:date="2017-09-01T23:13:00Z">
              <w:r>
                <w:rPr>
                  <w:rFonts w:ascii="Arial" w:eastAsia="Times New Roman" w:hAnsi="Arial" w:cs="Arial"/>
                  <w:color w:val="000000"/>
                </w:rPr>
                <w:t>Lee et al., 2009</w:t>
              </w:r>
            </w:ins>
          </w:p>
        </w:tc>
        <w:tc>
          <w:tcPr>
            <w:tcW w:w="2340" w:type="dxa"/>
            <w:noWrap/>
            <w:vAlign w:val="center"/>
          </w:tcPr>
          <w:p w:rsidR="00465C30" w:rsidRDefault="00F62353" w:rsidP="00AD271C">
            <w:pPr>
              <w:jc w:val="center"/>
              <w:rPr>
                <w:ins w:id="137" w:author="Sara Clasen" w:date="2017-09-01T22:59:00Z"/>
                <w:rFonts w:ascii="Arial" w:eastAsia="Times New Roman" w:hAnsi="Arial" w:cs="Arial"/>
                <w:b/>
                <w:bCs/>
                <w:color w:val="000000"/>
              </w:rPr>
            </w:pPr>
            <w:ins w:id="138" w:author="Sara Clasen" w:date="2017-09-01T23:13:00Z">
              <w:r w:rsidRPr="00AE0A6E">
                <w:rPr>
                  <w:rFonts w:ascii="Arial" w:eastAsia="Times New Roman" w:hAnsi="Arial" w:cs="Arial"/>
                  <w:b/>
                  <w:bCs/>
                  <w:color w:val="000000"/>
                </w:rPr>
                <w:t>6</w:t>
              </w:r>
              <w:r w:rsidRPr="00AE0A6E">
                <w:rPr>
                  <w:rFonts w:ascii="Arial" w:eastAsia="Times New Roman" w:hAnsi="Arial" w:cs="Arial"/>
                  <w:color w:val="000000"/>
                </w:rPr>
                <w:t>D</w:t>
              </w:r>
              <w:r>
                <w:rPr>
                  <w:rFonts w:ascii="Arial" w:eastAsia="Times New Roman" w:hAnsi="Arial" w:cs="Arial"/>
                  <w:color w:val="000000"/>
                </w:rPr>
                <w:t xml:space="preserve">; </w:t>
              </w:r>
              <w:r w:rsidRPr="00E11717">
                <w:rPr>
                  <w:rFonts w:ascii="Arial" w:eastAsia="Times New Roman" w:hAnsi="Arial" w:cs="Arial"/>
                  <w:b/>
                  <w:color w:val="000000"/>
                </w:rPr>
                <w:t>7</w:t>
              </w:r>
              <w:r w:rsidR="008F69F5">
                <w:rPr>
                  <w:rFonts w:ascii="Arial" w:eastAsia="Times New Roman" w:hAnsi="Arial" w:cs="Arial"/>
                  <w:color w:val="000000"/>
                </w:rPr>
                <w:t>D</w:t>
              </w:r>
              <w:r>
                <w:rPr>
                  <w:rFonts w:ascii="Arial" w:eastAsia="Times New Roman" w:hAnsi="Arial" w:cs="Arial"/>
                  <w:color w:val="000000"/>
                </w:rPr>
                <w:t xml:space="preserve">; </w:t>
              </w:r>
              <w:r w:rsidRPr="00E11717">
                <w:rPr>
                  <w:rFonts w:ascii="Arial" w:eastAsia="Times New Roman" w:hAnsi="Arial" w:cs="Arial"/>
                  <w:b/>
                  <w:color w:val="000000"/>
                </w:rPr>
                <w:t>7S1</w:t>
              </w:r>
              <w:r w:rsidR="008F69F5">
                <w:rPr>
                  <w:rFonts w:ascii="Arial" w:eastAsia="Times New Roman" w:hAnsi="Arial" w:cs="Arial"/>
                  <w:color w:val="000000"/>
                </w:rPr>
                <w:t>B</w:t>
              </w:r>
            </w:ins>
          </w:p>
        </w:tc>
      </w:tr>
    </w:tbl>
    <w:p w:rsidR="00A86AEB" w:rsidRDefault="00A86AEB"/>
    <w:sectPr w:rsidR="00A86A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ra Clasen">
    <w15:presenceInfo w15:providerId="Windows Live" w15:userId="d55a972d35c93f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D34"/>
    <w:rsid w:val="000402FC"/>
    <w:rsid w:val="002B4FAA"/>
    <w:rsid w:val="002E109C"/>
    <w:rsid w:val="00402B9E"/>
    <w:rsid w:val="00465C30"/>
    <w:rsid w:val="004C5BDE"/>
    <w:rsid w:val="00653836"/>
    <w:rsid w:val="006721A4"/>
    <w:rsid w:val="00677D34"/>
    <w:rsid w:val="00711D38"/>
    <w:rsid w:val="00780F26"/>
    <w:rsid w:val="007B7124"/>
    <w:rsid w:val="007B7B30"/>
    <w:rsid w:val="00806AB8"/>
    <w:rsid w:val="0082257B"/>
    <w:rsid w:val="00851814"/>
    <w:rsid w:val="008B168B"/>
    <w:rsid w:val="008F69F5"/>
    <w:rsid w:val="00925E74"/>
    <w:rsid w:val="00A86AEB"/>
    <w:rsid w:val="00AA34FB"/>
    <w:rsid w:val="00AC50E3"/>
    <w:rsid w:val="00AD271C"/>
    <w:rsid w:val="00AE0A6E"/>
    <w:rsid w:val="00BE00F0"/>
    <w:rsid w:val="00C02F82"/>
    <w:rsid w:val="00C75350"/>
    <w:rsid w:val="00C7622B"/>
    <w:rsid w:val="00CD26F2"/>
    <w:rsid w:val="00F62353"/>
    <w:rsid w:val="00F70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9B7F9"/>
  <w15:chartTrackingRefBased/>
  <w15:docId w15:val="{994FE861-C916-4FDE-A9DF-DD9FF361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7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7D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D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8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A8CEC-8EE9-45A6-9014-4870D43F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Clasen</dc:creator>
  <cp:keywords/>
  <dc:description/>
  <cp:lastModifiedBy>Sara Clasen</cp:lastModifiedBy>
  <cp:revision>17</cp:revision>
  <dcterms:created xsi:type="dcterms:W3CDTF">2017-08-24T19:39:00Z</dcterms:created>
  <dcterms:modified xsi:type="dcterms:W3CDTF">2017-09-07T23:04:00Z</dcterms:modified>
</cp:coreProperties>
</file>