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2" w:type="dxa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1134"/>
        <w:gridCol w:w="1701"/>
        <w:gridCol w:w="993"/>
        <w:gridCol w:w="2126"/>
        <w:gridCol w:w="2126"/>
      </w:tblGrid>
      <w:tr w:rsidR="005957FB" w:rsidRPr="00C23D24" w14:paraId="4A74DE70" w14:textId="77777777" w:rsidTr="005957FB">
        <w:trPr>
          <w:trHeight w:val="983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20BBD9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Reagent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D35A7C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Reference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31B0C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Company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4039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noProof/>
                <w:color w:val="000000"/>
                <w:sz w:val="16"/>
                <w:szCs w:val="16"/>
                <w:lang w:val="en-US" w:eastAsia="en-US"/>
              </w:rPr>
              <w:drawing>
                <wp:inline distT="0" distB="0" distL="0" distR="0" wp14:anchorId="392BF61A" wp14:editId="668D24DA">
                  <wp:extent cx="8890" cy="889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D49">
              <w:rPr>
                <w:rFonts w:ascii="Helvetica" w:hAnsi="Helvetica" w:cs="Arial"/>
                <w:noProof/>
                <w:color w:val="000000"/>
                <w:sz w:val="16"/>
                <w:szCs w:val="16"/>
                <w:lang w:val="en-US" w:eastAsia="en-US"/>
              </w:rPr>
              <w:drawing>
                <wp:inline distT="0" distB="0" distL="0" distR="0" wp14:anchorId="4FCB9E21" wp14:editId="517E3725">
                  <wp:extent cx="8890" cy="889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Final conc</w:t>
            </w: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B2A2" w14:textId="77777777" w:rsidR="005957FB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Duration of treatment</w:t>
            </w: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:</w:t>
            </w: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br/>
              <w:t>Luciferase reporter assay/</w:t>
            </w:r>
          </w:p>
          <w:p w14:paraId="2506C838" w14:textId="77777777" w:rsidR="005957FB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Scratch wound assay/</w:t>
            </w:r>
          </w:p>
          <w:p w14:paraId="103BDE3E" w14:textId="77777777" w:rsidR="005957FB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Permeability assay/</w:t>
            </w:r>
          </w:p>
          <w:p w14:paraId="63C9B874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VE-Cadherin staining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225E" w14:textId="77777777" w:rsidR="005957FB" w:rsidRDefault="005957FB" w:rsidP="005957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</w:p>
          <w:p w14:paraId="02513D07" w14:textId="77777777" w:rsidR="005957FB" w:rsidRDefault="005957FB" w:rsidP="005957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</w:p>
          <w:p w14:paraId="019EF6F6" w14:textId="77777777" w:rsidR="005957FB" w:rsidRPr="00B32D49" w:rsidRDefault="005957FB" w:rsidP="005957F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Literature reference</w:t>
            </w:r>
          </w:p>
        </w:tc>
      </w:tr>
      <w:tr w:rsidR="005957FB" w:rsidRPr="00C23D24" w14:paraId="00EF683F" w14:textId="77777777" w:rsidTr="005957FB">
        <w:tblPrEx>
          <w:tblBorders>
            <w:top w:val="none" w:sz="0" w:space="0" w:color="auto"/>
          </w:tblBorders>
        </w:tblPrEx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863977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DBZ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57353D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14627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490B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Cayman chemicals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EECE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noProof/>
                <w:color w:val="000000"/>
                <w:sz w:val="16"/>
                <w:szCs w:val="16"/>
              </w:rPr>
            </w:pPr>
            <w:r w:rsidRPr="00B32D49">
              <w:rPr>
                <w:rFonts w:ascii="Helvetica" w:hAnsi="Helvetica" w:cs="Arial"/>
                <w:noProof/>
                <w:color w:val="000000"/>
                <w:sz w:val="16"/>
                <w:szCs w:val="16"/>
              </w:rPr>
              <w:t>0.1uM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3D6F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20hrs/16hrs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0365" w14:textId="647F7DEE" w:rsidR="00E42DE7" w:rsidRPr="00DD66B4" w:rsidRDefault="00DD66B4" w:rsidP="00E42DE7">
            <w:pPr>
              <w:rPr>
                <w:ins w:id="0" w:author="Microsoft Office User" w:date="2018-01-11T08:47:00Z"/>
                <w:rFonts w:ascii="Helvetica" w:eastAsia="Times New Roman" w:hAnsi="Helvetica"/>
                <w:sz w:val="16"/>
                <w:szCs w:val="16"/>
              </w:rPr>
            </w:pPr>
            <w:r w:rsidRPr="00DD66B4">
              <w:rPr>
                <w:rFonts w:ascii="Helvetica" w:eastAsia="Times New Roman" w:hAnsi="Helvetica"/>
                <w:sz w:val="16"/>
                <w:szCs w:val="16"/>
              </w:rPr>
              <w:fldChar w:fldCharType="begin">
                <w:fldData xml:space="preserve">PEVuZE5vdGU+PENpdGU+PEF1dGhvcj5SaWRnd2F5PC9BdXRob3I+PFllYXI+MjAwNjwvWWVhcj48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</w:fldData>
              </w:fldChar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instrText xml:space="preserve"> ADDIN EN.CITE </w:instrText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fldChar w:fldCharType="begin">
                <w:fldData xml:space="preserve">PEVuZE5vdGU+PENpdGU+PEF1dGhvcj5SaWRnd2F5PC9BdXRob3I+PFllYXI+MjAwNjwvWWVhcj48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</w:fldData>
              </w:fldChar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instrText xml:space="preserve"> ADDIN EN.CITE.DATA </w:instrText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fldChar w:fldCharType="end"/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fldChar w:fldCharType="separate"/>
            </w:r>
            <w:r w:rsidRPr="00DD66B4">
              <w:rPr>
                <w:rFonts w:ascii="Helvetica" w:eastAsia="Times New Roman" w:hAnsi="Helvetica"/>
                <w:noProof/>
                <w:sz w:val="16"/>
                <w:szCs w:val="16"/>
              </w:rPr>
              <w:t>(1)</w:t>
            </w:r>
            <w:r w:rsidRPr="00DD66B4">
              <w:rPr>
                <w:rFonts w:ascii="Helvetica" w:eastAsia="Times New Roman" w:hAnsi="Helvetica"/>
                <w:sz w:val="16"/>
                <w:szCs w:val="16"/>
              </w:rPr>
              <w:fldChar w:fldCharType="end"/>
            </w:r>
          </w:p>
          <w:p w14:paraId="3D97BB0B" w14:textId="2ADF0103" w:rsidR="005957FB" w:rsidRPr="00B32D49" w:rsidRDefault="005957FB" w:rsidP="005957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</w:p>
        </w:tc>
      </w:tr>
      <w:tr w:rsidR="005957FB" w:rsidRPr="00C23D24" w14:paraId="37C743EC" w14:textId="77777777" w:rsidTr="005957FB">
        <w:tblPrEx>
          <w:tblBorders>
            <w:top w:val="none" w:sz="0" w:space="0" w:color="auto"/>
          </w:tblBorders>
        </w:tblPrEx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7EE4CB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Recombinant-hGremlin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1C2A85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5190-GR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0F8D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R&amp;D Systems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68E4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noProof/>
                <w:color w:val="000000"/>
                <w:sz w:val="16"/>
                <w:szCs w:val="16"/>
                <w:lang w:val="en-US" w:eastAsia="en-US"/>
              </w:rPr>
              <w:drawing>
                <wp:inline distT="0" distB="0" distL="0" distR="0" wp14:anchorId="72167A81" wp14:editId="63668E90">
                  <wp:extent cx="8890" cy="889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B32D49">
              <w:rPr>
                <w:rFonts w:ascii="Helvetica" w:hAnsi="Helvetica" w:cs="Arial"/>
                <w:noProof/>
                <w:color w:val="000000"/>
                <w:sz w:val="16"/>
                <w:szCs w:val="16"/>
                <w:lang w:val="en-US" w:eastAsia="en-US"/>
              </w:rPr>
              <w:drawing>
                <wp:inline distT="0" distB="0" distL="0" distR="0" wp14:anchorId="70781322" wp14:editId="498303F9">
                  <wp:extent cx="8890" cy="889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0.1ug/ml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D669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3CFC" w14:textId="04EE257E" w:rsidR="005957FB" w:rsidRPr="00B32D49" w:rsidRDefault="005957FB" w:rsidP="00DD66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PEVuZE5vdGU+PENpdGU+PEF1dGhvcj5NaXRvbGE8L0F1dGhvcj48WWVhcj4yMDEwPC9ZZWFyPjxS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PEVuZE5vdGU+PENpdGU+PEF1dGhvcj5NaXRvbGE8L0F1dGhvcj48WWVhcj4yMDEwPC9ZZWFyPjxS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EN.CITE.DATA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separate"/>
            </w:r>
            <w:r w:rsidR="00DD66B4">
              <w:rPr>
                <w:rFonts w:ascii="Helvetica" w:hAnsi="Helvetica" w:cs="Arial"/>
                <w:noProof/>
                <w:sz w:val="16"/>
                <w:szCs w:val="16"/>
                <w:lang w:eastAsia="en-US"/>
              </w:rPr>
              <w:t>(2, 3)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957FB" w:rsidRPr="00C23D24" w14:paraId="6F547957" w14:textId="77777777" w:rsidTr="005957FB">
        <w:tblPrEx>
          <w:tblBorders>
            <w:top w:val="none" w:sz="0" w:space="0" w:color="auto"/>
          </w:tblBorders>
        </w:tblPrEx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858D4C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Recombinant-hEndoglin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8A9147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 xml:space="preserve">1097-EN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FD3A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R&amp;D Systems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68E6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0.25ug/ml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F654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C5E3" w14:textId="696B994C" w:rsidR="005957FB" w:rsidRPr="00B32D49" w:rsidRDefault="005957FB" w:rsidP="00DD66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PEVuZE5vdGU+PENpdGU+PEF1dGhvcj5DYXN0b25ndWF5PC9BdXRob3I+PFllYXI+MjAxMTwvWWVh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PEVuZE5vdGU+PENpdGU+PEF1dGhvcj5DYXN0b25ndWF5PC9BdXRob3I+PFllYXI+MjAxMTwvWWVh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EN.CITE.DATA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separate"/>
            </w:r>
            <w:r w:rsidR="00DD66B4">
              <w:rPr>
                <w:rFonts w:ascii="Helvetica" w:hAnsi="Helvetica" w:cs="Arial"/>
                <w:noProof/>
                <w:sz w:val="16"/>
                <w:szCs w:val="16"/>
                <w:lang w:eastAsia="en-US"/>
              </w:rPr>
              <w:t>(4)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957FB" w:rsidRPr="00C23D24" w14:paraId="796AE47F" w14:textId="77777777" w:rsidTr="005957FB">
        <w:tblPrEx>
          <w:tblBorders>
            <w:top w:val="none" w:sz="0" w:space="0" w:color="auto"/>
          </w:tblBorders>
        </w:tblPrEx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C003AE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LDN-193189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59F477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19396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534C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Cayman chemicals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4AD2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1uM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4DAE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20hrs/16hrs/24h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t>/24h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DB90" w14:textId="21167C52" w:rsidR="005957FB" w:rsidRPr="00B32D49" w:rsidRDefault="005957FB" w:rsidP="00DD66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PEVuZE5vdGU+PENpdGU+PEF1dGhvcj5TYW52aXRhbGU8L0F1dGhvcj48WWVhcj4yMDEzPC9ZZWFy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==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PEVuZE5vdGU+PENpdGU+PEF1dGhvcj5TYW52aXRhbGU8L0F1dGhvcj48WWVhcj4yMDEzPC9ZZWFy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==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EN.CITE.DATA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separate"/>
            </w:r>
            <w:r w:rsidR="00DD66B4">
              <w:rPr>
                <w:rFonts w:ascii="Helvetica" w:hAnsi="Helvetica" w:cs="Arial"/>
                <w:noProof/>
                <w:sz w:val="16"/>
                <w:szCs w:val="16"/>
                <w:lang w:eastAsia="en-US"/>
              </w:rPr>
              <w:t>(5)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957FB" w:rsidRPr="00C23D24" w14:paraId="779701CF" w14:textId="77777777" w:rsidTr="005957FB">
        <w:tblPrEx>
          <w:tblBorders>
            <w:top w:val="none" w:sz="0" w:space="0" w:color="auto"/>
          </w:tblBorders>
        </w:tblPrEx>
        <w:trPr>
          <w:trHeight w:val="241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CCDD64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K02288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56058B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16678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F7287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Cayman chemicals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4E08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1uM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18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559B" w14:textId="1544930A" w:rsidR="005957FB" w:rsidRPr="00B32D49" w:rsidRDefault="005957FB" w:rsidP="00DD66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PEVuZE5vdGU+PENpdGU+PEF1dGhvcj5TYW52aXRhbGU8L0F1dGhvcj48WWVhcj4yMDEzPC9ZZWFy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==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PEVuZE5vdGU+PENpdGU+PEF1dGhvcj5TYW52aXRhbGU8L0F1dGhvcj48WWVhcj4yMDEzPC9ZZWFy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==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EN.CITE.DATA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separate"/>
            </w:r>
            <w:r w:rsidR="00DD66B4">
              <w:rPr>
                <w:rFonts w:ascii="Helvetica" w:hAnsi="Helvetica" w:cs="Arial"/>
                <w:noProof/>
                <w:sz w:val="16"/>
                <w:szCs w:val="16"/>
                <w:lang w:eastAsia="en-US"/>
              </w:rPr>
              <w:t>(5)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957FB" w:rsidRPr="00C23D24" w14:paraId="445945CE" w14:textId="77777777" w:rsidTr="005957FB">
        <w:tblPrEx>
          <w:tblBorders>
            <w:top w:val="none" w:sz="0" w:space="0" w:color="auto"/>
          </w:tblBorders>
        </w:tblPrEx>
        <w:trPr>
          <w:trHeight w:val="158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2D4E9E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Recombinant hAlk1fc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2DFD4F" w14:textId="77777777" w:rsidR="005957FB" w:rsidRPr="00B32D49" w:rsidRDefault="005957FB" w:rsidP="00B32D49">
            <w:pPr>
              <w:pStyle w:val="p1"/>
              <w:spacing w:line="360" w:lineRule="auto"/>
              <w:rPr>
                <w:rFonts w:ascii="Helvetica" w:hAnsi="Helvetica" w:cs="Arial"/>
                <w:sz w:val="16"/>
                <w:szCs w:val="16"/>
              </w:rPr>
            </w:pPr>
            <w:r w:rsidRPr="00B32D49">
              <w:rPr>
                <w:rFonts w:ascii="Helvetica" w:hAnsi="Helvetica" w:cs="Arial"/>
                <w:sz w:val="16"/>
                <w:szCs w:val="16"/>
              </w:rPr>
              <w:t>370-AL-100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878F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R&amp;D Systems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33D9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color w:val="000000"/>
                <w:sz w:val="16"/>
                <w:szCs w:val="16"/>
                <w:lang w:eastAsia="en-US"/>
              </w:rPr>
              <w:t>25ng/ml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B677" w14:textId="77777777" w:rsidR="005957FB" w:rsidRPr="00B32D49" w:rsidRDefault="005957FB" w:rsidP="00B32D4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 w:rsidRPr="00B32D49">
              <w:rPr>
                <w:rFonts w:ascii="Helvetica" w:hAnsi="Helvetica" w:cs="Arial"/>
                <w:sz w:val="16"/>
                <w:szCs w:val="16"/>
                <w:lang w:eastAsia="en-US"/>
              </w:rPr>
              <w:t>20hrs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DAA1" w14:textId="09CFC7E7" w:rsidR="005957FB" w:rsidRPr="00B32D49" w:rsidRDefault="005957FB" w:rsidP="00DD66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Arial"/>
                <w:sz w:val="16"/>
                <w:szCs w:val="16"/>
                <w:lang w:eastAsia="en-US"/>
              </w:rPr>
            </w:pP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PEVuZE5vdGU+PENpdGU+PEF1dGhvcj5NaXRjaGVsbDwvQXV0aG9yPjxZZWFyPjIwMTA8L1llYXI+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begin">
                <w:fldData xml:space="preserve">PEVuZE5vdGU+PENpdGU+PEF1dGhvcj5NaXRjaGVsbDwvQXV0aG9yPjxZZWFyPjIwMTA8L1llYXI+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</w:fldData>
              </w:fldCha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instrText xml:space="preserve"> ADDIN EN.CITE.DATA </w:instrText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 w:rsidR="00DD66B4"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separate"/>
            </w:r>
            <w:r w:rsidR="00DD66B4">
              <w:rPr>
                <w:rFonts w:ascii="Helvetica" w:hAnsi="Helvetica" w:cs="Arial"/>
                <w:noProof/>
                <w:sz w:val="16"/>
                <w:szCs w:val="16"/>
                <w:lang w:eastAsia="en-US"/>
              </w:rPr>
              <w:t>(6, 7)</w:t>
            </w:r>
            <w:r>
              <w:rPr>
                <w:rFonts w:ascii="Helvetica" w:hAnsi="Helvetica" w:cs="Arial"/>
                <w:sz w:val="16"/>
                <w:szCs w:val="16"/>
                <w:lang w:eastAsia="en-US"/>
              </w:rPr>
              <w:fldChar w:fldCharType="end"/>
            </w:r>
          </w:p>
        </w:tc>
      </w:tr>
    </w:tbl>
    <w:p w14:paraId="2FD7B84B" w14:textId="77777777" w:rsidR="007467F9" w:rsidRDefault="007467F9"/>
    <w:p w14:paraId="01C5E187" w14:textId="77777777" w:rsidR="00B32D49" w:rsidRDefault="00B32D49" w:rsidP="00B32D49"/>
    <w:p w14:paraId="1F69A813" w14:textId="61A2EC6C" w:rsidR="00B32D49" w:rsidRPr="00BF0B4A" w:rsidRDefault="00B32D49" w:rsidP="00B32D49">
      <w:pPr>
        <w:rPr>
          <w:rFonts w:ascii="Helvetica" w:hAnsi="Helvetica"/>
          <w:sz w:val="18"/>
          <w:szCs w:val="18"/>
        </w:rPr>
      </w:pPr>
      <w:proofErr w:type="gramStart"/>
      <w:r w:rsidRPr="00D61793">
        <w:rPr>
          <w:rFonts w:ascii="Helvetica" w:hAnsi="Helvetica"/>
          <w:b/>
          <w:sz w:val="18"/>
          <w:szCs w:val="18"/>
        </w:rPr>
        <w:t xml:space="preserve">Supplementary table </w:t>
      </w:r>
      <w:r w:rsidR="00340DA2">
        <w:rPr>
          <w:rFonts w:ascii="Helvetica" w:hAnsi="Helvetica"/>
          <w:b/>
          <w:sz w:val="18"/>
          <w:szCs w:val="18"/>
        </w:rPr>
        <w:t>1</w:t>
      </w:r>
      <w:r w:rsidRPr="00BF0B4A">
        <w:rPr>
          <w:rFonts w:ascii="Helvetica" w:hAnsi="Helvetica"/>
          <w:sz w:val="18"/>
          <w:szCs w:val="18"/>
        </w:rPr>
        <w:t>.</w:t>
      </w:r>
      <w:proofErr w:type="gramEnd"/>
      <w:r w:rsidRPr="00BF0B4A">
        <w:rPr>
          <w:rFonts w:ascii="Helvetica" w:hAnsi="Helvetica"/>
          <w:sz w:val="18"/>
          <w:szCs w:val="18"/>
        </w:rPr>
        <w:t xml:space="preserve"> </w:t>
      </w:r>
      <w:r w:rsidRPr="00BF0B4A">
        <w:rPr>
          <w:rFonts w:ascii="Helvetica" w:hAnsi="Helvetica"/>
          <w:sz w:val="18"/>
          <w:szCs w:val="18"/>
          <w:lang w:val="en-US"/>
        </w:rPr>
        <w:t xml:space="preserve">List of </w:t>
      </w:r>
      <w:r>
        <w:rPr>
          <w:rFonts w:ascii="Helvetica" w:hAnsi="Helvetica"/>
          <w:sz w:val="18"/>
          <w:szCs w:val="18"/>
          <w:lang w:val="en-US"/>
        </w:rPr>
        <w:t>reagents used to manipulate Notch and BMP signaling in cell culture.</w:t>
      </w:r>
    </w:p>
    <w:p w14:paraId="3361A4F1" w14:textId="77777777" w:rsidR="005957FB" w:rsidRDefault="005957FB"/>
    <w:p w14:paraId="44017955" w14:textId="77777777" w:rsidR="005957FB" w:rsidRDefault="005957FB"/>
    <w:p w14:paraId="136BE810" w14:textId="77777777" w:rsidR="00DD66B4" w:rsidRPr="00DD66B4" w:rsidRDefault="005957FB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sz w:val="20"/>
          <w:szCs w:val="20"/>
        </w:rPr>
        <w:fldChar w:fldCharType="begin"/>
      </w:r>
      <w:r w:rsidRPr="00DD66B4">
        <w:rPr>
          <w:sz w:val="20"/>
          <w:szCs w:val="20"/>
        </w:rPr>
        <w:instrText xml:space="preserve"> ADDIN EN.REFLIST </w:instrText>
      </w:r>
      <w:r w:rsidRPr="00DD66B4">
        <w:rPr>
          <w:sz w:val="20"/>
          <w:szCs w:val="20"/>
        </w:rPr>
        <w:fldChar w:fldCharType="separate"/>
      </w:r>
      <w:r w:rsidR="00DD66B4" w:rsidRPr="00DD66B4">
        <w:rPr>
          <w:noProof/>
          <w:sz w:val="20"/>
          <w:szCs w:val="20"/>
        </w:rPr>
        <w:t>1.</w:t>
      </w:r>
      <w:r w:rsidR="00DD66B4" w:rsidRPr="00DD66B4">
        <w:rPr>
          <w:noProof/>
          <w:sz w:val="20"/>
          <w:szCs w:val="20"/>
        </w:rPr>
        <w:tab/>
        <w:t>Ridgway J, Zhang G, Wu Y, Stawicki S, Liang WC, Chanthery Y, Kowalski J, Watts RJ, Callahan C, Kasman I, et al. Inhibition of Dll4 signalling inhibits tumour growth</w:t>
      </w:r>
      <w:bookmarkStart w:id="1" w:name="_GoBack"/>
      <w:bookmarkEnd w:id="1"/>
      <w:r w:rsidR="00DD66B4" w:rsidRPr="00DD66B4">
        <w:rPr>
          <w:noProof/>
          <w:sz w:val="20"/>
          <w:szCs w:val="20"/>
        </w:rPr>
        <w:t xml:space="preserve"> by deregulating angiogenesis. </w:t>
      </w:r>
      <w:r w:rsidR="00DD66B4" w:rsidRPr="00DD66B4">
        <w:rPr>
          <w:i/>
          <w:noProof/>
          <w:sz w:val="20"/>
          <w:szCs w:val="20"/>
        </w:rPr>
        <w:t>Nature.</w:t>
      </w:r>
      <w:r w:rsidR="00DD66B4" w:rsidRPr="00DD66B4">
        <w:rPr>
          <w:noProof/>
          <w:sz w:val="20"/>
          <w:szCs w:val="20"/>
        </w:rPr>
        <w:t xml:space="preserve"> 2006;444(7122):1083-7.</w:t>
      </w:r>
    </w:p>
    <w:p w14:paraId="23B5FBD0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2.</w:t>
      </w:r>
      <w:r w:rsidRPr="00DD66B4">
        <w:rPr>
          <w:noProof/>
          <w:sz w:val="20"/>
          <w:szCs w:val="20"/>
        </w:rPr>
        <w:tab/>
        <w:t xml:space="preserve">Mitola S, Ravelli C, Moroni E, Salvi V, Leali D, Ballmer-Hofer K, Zammataro L, and Presta M. Gremlin is a novel agonist of the major proangiogenic receptor VEGFR2. </w:t>
      </w:r>
      <w:r w:rsidRPr="00DD66B4">
        <w:rPr>
          <w:i/>
          <w:noProof/>
          <w:sz w:val="20"/>
          <w:szCs w:val="20"/>
        </w:rPr>
        <w:t>Blood.</w:t>
      </w:r>
      <w:r w:rsidRPr="00DD66B4">
        <w:rPr>
          <w:noProof/>
          <w:sz w:val="20"/>
          <w:szCs w:val="20"/>
        </w:rPr>
        <w:t xml:space="preserve"> 2010;116(18):3677-80.</w:t>
      </w:r>
    </w:p>
    <w:p w14:paraId="158620D7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3.</w:t>
      </w:r>
      <w:r w:rsidRPr="00DD66B4">
        <w:rPr>
          <w:noProof/>
          <w:sz w:val="20"/>
          <w:szCs w:val="20"/>
        </w:rPr>
        <w:tab/>
        <w:t xml:space="preserve">Grillo E, Ravelli C, Corsini M, Ballmer-Hofer K, Zammataro L, Oreste P, Zoppetti G, Tobia C, Ronca R, Presta M, et al. Monomeric gremlin is a novel vascular endothelial growth factor receptor-2 antagonist. </w:t>
      </w:r>
      <w:r w:rsidRPr="00DD66B4">
        <w:rPr>
          <w:i/>
          <w:noProof/>
          <w:sz w:val="20"/>
          <w:szCs w:val="20"/>
        </w:rPr>
        <w:t>Oncotarget.</w:t>
      </w:r>
      <w:r w:rsidRPr="00DD66B4">
        <w:rPr>
          <w:noProof/>
          <w:sz w:val="20"/>
          <w:szCs w:val="20"/>
        </w:rPr>
        <w:t xml:space="preserve"> 2016;7(23):35353-68.</w:t>
      </w:r>
    </w:p>
    <w:p w14:paraId="7E3CC548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4.</w:t>
      </w:r>
      <w:r w:rsidRPr="00DD66B4">
        <w:rPr>
          <w:noProof/>
          <w:sz w:val="20"/>
          <w:szCs w:val="20"/>
        </w:rPr>
        <w:tab/>
        <w:t xml:space="preserve">Castonguay R, Werner ED, Matthews RG, Presman E, Mulivor AW, Solban N, Sako D, Pearsall RS, Underwood KW, Seehra J, et al. Soluble endoglin specifically binds bone morphogenetic proteins 9 and 10 via its orphan domain, inhibits blood vessel formation, and suppresses tumor growth. </w:t>
      </w:r>
      <w:r w:rsidRPr="00DD66B4">
        <w:rPr>
          <w:i/>
          <w:noProof/>
          <w:sz w:val="20"/>
          <w:szCs w:val="20"/>
        </w:rPr>
        <w:t>J Biol Chem.</w:t>
      </w:r>
      <w:r w:rsidRPr="00DD66B4">
        <w:rPr>
          <w:noProof/>
          <w:sz w:val="20"/>
          <w:szCs w:val="20"/>
        </w:rPr>
        <w:t xml:space="preserve"> 2011;286(34):30034-46.</w:t>
      </w:r>
    </w:p>
    <w:p w14:paraId="7E24141B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5.</w:t>
      </w:r>
      <w:r w:rsidRPr="00DD66B4">
        <w:rPr>
          <w:noProof/>
          <w:sz w:val="20"/>
          <w:szCs w:val="20"/>
        </w:rPr>
        <w:tab/>
        <w:t xml:space="preserve">Sanvitale CE, Kerr G, Chaikuad A, Ramel MC, Mohedas AH, Reichert S, Wang Y, Triffitt JT, Cuny GD, Yu PB, et al. A new class of small molecule inhibitor of BMP signaling. </w:t>
      </w:r>
      <w:r w:rsidRPr="00DD66B4">
        <w:rPr>
          <w:i/>
          <w:noProof/>
          <w:sz w:val="20"/>
          <w:szCs w:val="20"/>
        </w:rPr>
        <w:t>PLoS One.</w:t>
      </w:r>
      <w:r w:rsidRPr="00DD66B4">
        <w:rPr>
          <w:noProof/>
          <w:sz w:val="20"/>
          <w:szCs w:val="20"/>
        </w:rPr>
        <w:t xml:space="preserve"> 2013;8(4):e62721.</w:t>
      </w:r>
    </w:p>
    <w:p w14:paraId="1EDA0B18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6.</w:t>
      </w:r>
      <w:r w:rsidRPr="00DD66B4">
        <w:rPr>
          <w:noProof/>
          <w:sz w:val="20"/>
          <w:szCs w:val="20"/>
        </w:rPr>
        <w:tab/>
        <w:t xml:space="preserve">Mitchell D, Pobre EG, Mulivor AW, Grinberg AV, Castonguay R, Monnell TE, Solban N, Ucran JA, Pearsall RS, Underwood KW, et al. ALK1-Fc inhibits multiple mediators of angiogenesis and suppresses tumor growth. </w:t>
      </w:r>
      <w:r w:rsidRPr="00DD66B4">
        <w:rPr>
          <w:i/>
          <w:noProof/>
          <w:sz w:val="20"/>
          <w:szCs w:val="20"/>
        </w:rPr>
        <w:t>Mol Cancer Ther.</w:t>
      </w:r>
      <w:r w:rsidRPr="00DD66B4">
        <w:rPr>
          <w:noProof/>
          <w:sz w:val="20"/>
          <w:szCs w:val="20"/>
        </w:rPr>
        <w:t xml:space="preserve"> 2010;9(2):379-88.</w:t>
      </w:r>
    </w:p>
    <w:p w14:paraId="1DB4E51E" w14:textId="77777777" w:rsidR="00DD66B4" w:rsidRPr="00DD66B4" w:rsidRDefault="00DD66B4" w:rsidP="00DD66B4">
      <w:pPr>
        <w:pStyle w:val="EndNoteBibliography"/>
        <w:ind w:left="720" w:hanging="720"/>
        <w:rPr>
          <w:noProof/>
          <w:sz w:val="20"/>
          <w:szCs w:val="20"/>
        </w:rPr>
      </w:pPr>
      <w:r w:rsidRPr="00DD66B4">
        <w:rPr>
          <w:noProof/>
          <w:sz w:val="20"/>
          <w:szCs w:val="20"/>
        </w:rPr>
        <w:t>7.</w:t>
      </w:r>
      <w:r w:rsidRPr="00DD66B4">
        <w:rPr>
          <w:noProof/>
          <w:sz w:val="20"/>
          <w:szCs w:val="20"/>
        </w:rPr>
        <w:tab/>
        <w:t xml:space="preserve">Larrivee B, Prahst C, Gordon E, del Toro R, Mathivet T, Duarte A, Simons M, and Eichmann A. ALK1 signaling inhibits angiogenesis by cooperating with the Notch pathway. </w:t>
      </w:r>
      <w:r w:rsidRPr="00DD66B4">
        <w:rPr>
          <w:i/>
          <w:noProof/>
          <w:sz w:val="20"/>
          <w:szCs w:val="20"/>
        </w:rPr>
        <w:t>Dev Cell.</w:t>
      </w:r>
      <w:r w:rsidRPr="00DD66B4">
        <w:rPr>
          <w:noProof/>
          <w:sz w:val="20"/>
          <w:szCs w:val="20"/>
        </w:rPr>
        <w:t xml:space="preserve"> 2012;22(3):489-500.</w:t>
      </w:r>
    </w:p>
    <w:p w14:paraId="17768729" w14:textId="47B59F81" w:rsidR="00B32D49" w:rsidRPr="00DD66B4" w:rsidRDefault="005957FB">
      <w:pPr>
        <w:rPr>
          <w:sz w:val="20"/>
          <w:szCs w:val="20"/>
        </w:rPr>
      </w:pPr>
      <w:r w:rsidRPr="00DD66B4">
        <w:rPr>
          <w:sz w:val="20"/>
          <w:szCs w:val="20"/>
        </w:rPr>
        <w:fldChar w:fldCharType="end"/>
      </w:r>
    </w:p>
    <w:sectPr w:rsidR="00B32D49" w:rsidRPr="00DD66B4" w:rsidSect="007467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linical Investigation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r0xa5vr5vppiew0f8vssxl9555te9arvd5&quot;&gt;YapTaz paper&lt;record-ids&gt;&lt;item&gt;35&lt;/item&gt;&lt;item&gt;132&lt;/item&gt;&lt;item&gt;133&lt;/item&gt;&lt;item&gt;134&lt;/item&gt;&lt;item&gt;136&lt;/item&gt;&lt;item&gt;137&lt;/item&gt;&lt;item&gt;140&lt;/item&gt;&lt;/record-ids&gt;&lt;/item&gt;&lt;/Libraries&gt;"/>
  </w:docVars>
  <w:rsids>
    <w:rsidRoot w:val="00B32D49"/>
    <w:rsid w:val="002A102B"/>
    <w:rsid w:val="00340DA2"/>
    <w:rsid w:val="005957FB"/>
    <w:rsid w:val="007467F9"/>
    <w:rsid w:val="00822A70"/>
    <w:rsid w:val="0089408F"/>
    <w:rsid w:val="00A514D8"/>
    <w:rsid w:val="00B32D49"/>
    <w:rsid w:val="00C93ABC"/>
    <w:rsid w:val="00DD66B4"/>
    <w:rsid w:val="00E42DE7"/>
    <w:rsid w:val="00F7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D30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49"/>
    <w:rPr>
      <w:rFonts w:ascii="Times New Roman" w:eastAsiaTheme="minorHAnsi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32D49"/>
    <w:rPr>
      <w:rFonts w:ascii="Geneva" w:hAnsi="Geneva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D49"/>
    <w:rPr>
      <w:rFonts w:ascii="Lucida Grande" w:eastAsiaTheme="minorHAnsi" w:hAnsi="Lucida Grande" w:cs="Lucida Grande"/>
      <w:sz w:val="18"/>
      <w:szCs w:val="18"/>
      <w:lang w:eastAsia="en-GB"/>
    </w:rPr>
  </w:style>
  <w:style w:type="paragraph" w:customStyle="1" w:styleId="EndNoteBibliographyTitle">
    <w:name w:val="EndNote Bibliography Title"/>
    <w:basedOn w:val="Normal"/>
    <w:rsid w:val="005957FB"/>
    <w:pPr>
      <w:jc w:val="center"/>
    </w:pPr>
  </w:style>
  <w:style w:type="paragraph" w:customStyle="1" w:styleId="EndNoteBibliography">
    <w:name w:val="EndNote Bibliography"/>
    <w:basedOn w:val="Normal"/>
    <w:rsid w:val="005957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49"/>
    <w:rPr>
      <w:rFonts w:ascii="Times New Roman" w:eastAsiaTheme="minorHAnsi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32D49"/>
    <w:rPr>
      <w:rFonts w:ascii="Geneva" w:hAnsi="Geneva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D49"/>
    <w:rPr>
      <w:rFonts w:ascii="Lucida Grande" w:eastAsiaTheme="minorHAnsi" w:hAnsi="Lucida Grande" w:cs="Lucida Grande"/>
      <w:sz w:val="18"/>
      <w:szCs w:val="18"/>
      <w:lang w:eastAsia="en-GB"/>
    </w:rPr>
  </w:style>
  <w:style w:type="paragraph" w:customStyle="1" w:styleId="EndNoteBibliographyTitle">
    <w:name w:val="EndNote Bibliography Title"/>
    <w:basedOn w:val="Normal"/>
    <w:rsid w:val="005957FB"/>
    <w:pPr>
      <w:jc w:val="center"/>
    </w:pPr>
  </w:style>
  <w:style w:type="paragraph" w:customStyle="1" w:styleId="EndNoteBibliography">
    <w:name w:val="EndNote Bibliography"/>
    <w:basedOn w:val="Normal"/>
    <w:rsid w:val="00595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Research UK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Neto</dc:creator>
  <cp:keywords/>
  <dc:description/>
  <cp:lastModifiedBy>Filipa Neto</cp:lastModifiedBy>
  <cp:revision>4</cp:revision>
  <dcterms:created xsi:type="dcterms:W3CDTF">2018-01-11T12:15:00Z</dcterms:created>
  <dcterms:modified xsi:type="dcterms:W3CDTF">2018-01-11T12:24:00Z</dcterms:modified>
</cp:coreProperties>
</file>