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5D72BA" w14:textId="2542E7AB" w:rsidR="00F95702" w:rsidRPr="00F95702" w:rsidRDefault="000D51E2" w:rsidP="00BE4B43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>Supplemental File 1b</w:t>
      </w:r>
    </w:p>
    <w:p w14:paraId="4F07171F" w14:textId="77777777" w:rsidR="00F95702" w:rsidRDefault="00F95702" w:rsidP="00BE4B43">
      <w:pPr>
        <w:jc w:val="both"/>
      </w:pPr>
    </w:p>
    <w:tbl>
      <w:tblPr>
        <w:tblStyle w:val="TableGrid"/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3402"/>
      </w:tblGrid>
      <w:tr w:rsidR="004822CB" w14:paraId="67A7E36D" w14:textId="77777777" w:rsidTr="004822CB">
        <w:trPr>
          <w:trHeight w:val="421"/>
        </w:trPr>
        <w:tc>
          <w:tcPr>
            <w:tcW w:w="4361" w:type="dxa"/>
          </w:tcPr>
          <w:p w14:paraId="06D3342D" w14:textId="7ACF093E" w:rsidR="004822CB" w:rsidRPr="00636243" w:rsidRDefault="004822CB" w:rsidP="004822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36243">
              <w:rPr>
                <w:rFonts w:ascii="Arial" w:hAnsi="Arial" w:cs="Arial"/>
                <w:b/>
                <w:color w:val="000000"/>
                <w:sz w:val="20"/>
                <w:szCs w:val="20"/>
              </w:rPr>
              <w:t>Plasmids</w:t>
            </w:r>
          </w:p>
        </w:tc>
        <w:tc>
          <w:tcPr>
            <w:tcW w:w="3402" w:type="dxa"/>
          </w:tcPr>
          <w:p w14:paraId="6F854B55" w14:textId="2B825FF5" w:rsidR="004822CB" w:rsidRPr="00636243" w:rsidRDefault="004822CB" w:rsidP="004822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36243">
              <w:rPr>
                <w:rFonts w:ascii="Arial" w:hAnsi="Arial" w:cs="Arial"/>
                <w:b/>
                <w:color w:val="000000"/>
                <w:sz w:val="20"/>
                <w:szCs w:val="20"/>
              </w:rPr>
              <w:t>Reference</w:t>
            </w:r>
          </w:p>
        </w:tc>
      </w:tr>
      <w:tr w:rsidR="004822CB" w14:paraId="7A2E5114" w14:textId="77777777" w:rsidTr="004822CB">
        <w:trPr>
          <w:trHeight w:val="421"/>
        </w:trPr>
        <w:tc>
          <w:tcPr>
            <w:tcW w:w="4361" w:type="dxa"/>
          </w:tcPr>
          <w:p w14:paraId="2ECCCE00" w14:textId="57574AA8" w:rsidR="004822CB" w:rsidRPr="004822CB" w:rsidRDefault="00780BDD" w:rsidP="00C228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780BDD">
              <w:rPr>
                <w:rFonts w:ascii="Arial" w:hAnsi="Arial" w:cs="Arial"/>
                <w:color w:val="000000"/>
                <w:sz w:val="20"/>
                <w:szCs w:val="20"/>
              </w:rPr>
              <w:t>pGEX</w:t>
            </w:r>
            <w:proofErr w:type="gramEnd"/>
            <w:r w:rsidRPr="00780BDD">
              <w:rPr>
                <w:rFonts w:ascii="Arial" w:hAnsi="Arial" w:cs="Arial"/>
                <w:color w:val="000000"/>
                <w:sz w:val="20"/>
                <w:szCs w:val="20"/>
              </w:rPr>
              <w:t>-2TK</w:t>
            </w:r>
            <w:r w:rsidR="00C228BC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C228BC" w:rsidRPr="00C228BC">
              <w:rPr>
                <w:rFonts w:ascii="Arial" w:hAnsi="Arial" w:cs="Arial"/>
                <w:i/>
                <w:color w:val="000000"/>
                <w:sz w:val="20"/>
                <w:szCs w:val="20"/>
              </w:rPr>
              <w:t>UBIQUITIN</w:t>
            </w:r>
          </w:p>
        </w:tc>
        <w:tc>
          <w:tcPr>
            <w:tcW w:w="3402" w:type="dxa"/>
          </w:tcPr>
          <w:p w14:paraId="0207A414" w14:textId="1C8ABF98" w:rsidR="004822CB" w:rsidRPr="00780BDD" w:rsidRDefault="0022084A" w:rsidP="004822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Gift of</w:t>
            </w:r>
            <w:r w:rsidR="00780BDD" w:rsidRPr="00780BDD">
              <w:rPr>
                <w:rFonts w:ascii="Arial" w:hAnsi="Arial" w:cs="Arial"/>
                <w:sz w:val="20"/>
              </w:rPr>
              <w:t xml:space="preserve"> F. Sauer</w:t>
            </w:r>
          </w:p>
        </w:tc>
      </w:tr>
      <w:tr w:rsidR="004822CB" w14:paraId="618BA175" w14:textId="77777777" w:rsidTr="004822CB">
        <w:trPr>
          <w:trHeight w:val="421"/>
        </w:trPr>
        <w:tc>
          <w:tcPr>
            <w:tcW w:w="4361" w:type="dxa"/>
          </w:tcPr>
          <w:p w14:paraId="5DE966D9" w14:textId="17E931D7" w:rsidR="004822CB" w:rsidRPr="004822CB" w:rsidRDefault="00C228BC" w:rsidP="00C228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pGEX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-4T-1-</w:t>
            </w:r>
            <w:r w:rsidRPr="00C228BC">
              <w:rPr>
                <w:rFonts w:ascii="Arial" w:hAnsi="Arial" w:cs="Arial"/>
                <w:i/>
                <w:color w:val="000000"/>
                <w:sz w:val="20"/>
                <w:szCs w:val="20"/>
              </w:rPr>
              <w:t>ATG</w:t>
            </w:r>
            <w:r w:rsidR="00CF5687" w:rsidRPr="00C228BC">
              <w:rPr>
                <w:rFonts w:ascii="Arial" w:hAnsi="Arial" w:cs="Arial"/>
                <w:i/>
                <w:color w:val="000000"/>
                <w:sz w:val="20"/>
                <w:szCs w:val="20"/>
              </w:rPr>
              <w:t>8</w:t>
            </w:r>
            <w:r w:rsidR="00CF5687" w:rsidRPr="00CF5687">
              <w:rPr>
                <w:rFonts w:ascii="Arial" w:hAnsi="Arial" w:cs="Arial"/>
                <w:color w:val="000000"/>
                <w:sz w:val="20"/>
                <w:szCs w:val="20"/>
              </w:rPr>
              <w:t xml:space="preserve"> G116A R117∆</w:t>
            </w:r>
          </w:p>
        </w:tc>
        <w:tc>
          <w:tcPr>
            <w:tcW w:w="3402" w:type="dxa"/>
          </w:tcPr>
          <w:p w14:paraId="5E1B8A0B" w14:textId="1D70CE5B" w:rsidR="004822CB" w:rsidRPr="004822CB" w:rsidRDefault="0022084A" w:rsidP="004822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Gift of</w:t>
            </w:r>
            <w:r w:rsidR="00CF5687">
              <w:rPr>
                <w:rFonts w:ascii="Arial" w:hAnsi="Arial" w:cs="Arial"/>
                <w:sz w:val="20"/>
              </w:rPr>
              <w:t xml:space="preserve"> </w:t>
            </w:r>
            <w:r w:rsidR="00CF5687" w:rsidRPr="00CF5687">
              <w:rPr>
                <w:rFonts w:ascii="Arial" w:hAnsi="Arial" w:cs="Arial"/>
                <w:sz w:val="20"/>
              </w:rPr>
              <w:t xml:space="preserve">Ivan </w:t>
            </w:r>
            <w:proofErr w:type="spellStart"/>
            <w:r w:rsidR="00CF5687" w:rsidRPr="00CF5687">
              <w:rPr>
                <w:rFonts w:ascii="Arial" w:hAnsi="Arial" w:cs="Arial"/>
                <w:sz w:val="20"/>
              </w:rPr>
              <w:t>Dikic</w:t>
            </w:r>
            <w:proofErr w:type="spellEnd"/>
          </w:p>
        </w:tc>
      </w:tr>
      <w:tr w:rsidR="004822CB" w14:paraId="2F3B03C4" w14:textId="77777777" w:rsidTr="004822CB">
        <w:trPr>
          <w:trHeight w:val="421"/>
        </w:trPr>
        <w:tc>
          <w:tcPr>
            <w:tcW w:w="4361" w:type="dxa"/>
          </w:tcPr>
          <w:p w14:paraId="44BE0110" w14:textId="1F10301B" w:rsidR="004822CB" w:rsidRPr="004822CB" w:rsidRDefault="00D75A37" w:rsidP="00D75A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pETDuet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-1 </w:t>
            </w:r>
            <w:r w:rsidRPr="00D75A37">
              <w:rPr>
                <w:rFonts w:ascii="Arial" w:hAnsi="Arial" w:cs="Arial"/>
                <w:i/>
                <w:color w:val="000000"/>
                <w:sz w:val="20"/>
                <w:szCs w:val="20"/>
              </w:rPr>
              <w:t>ATG</w:t>
            </w:r>
            <w:r w:rsidR="00B15FDC" w:rsidRPr="00D75A37">
              <w:rPr>
                <w:rFonts w:ascii="Arial" w:hAnsi="Arial" w:cs="Arial"/>
                <w:i/>
                <w:color w:val="000000"/>
                <w:sz w:val="20"/>
                <w:szCs w:val="20"/>
              </w:rPr>
              <w:t>8-H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IS</w:t>
            </w:r>
          </w:p>
        </w:tc>
        <w:tc>
          <w:tcPr>
            <w:tcW w:w="3402" w:type="dxa"/>
          </w:tcPr>
          <w:p w14:paraId="483B8A72" w14:textId="00D1CE64" w:rsidR="004822CB" w:rsidRPr="004822CB" w:rsidRDefault="0022084A" w:rsidP="004822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Gift of</w:t>
            </w:r>
            <w:r w:rsidR="00B15FDC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B15FDC" w:rsidRPr="00B15FDC">
              <w:rPr>
                <w:rFonts w:ascii="Arial" w:hAnsi="Arial" w:cs="Arial"/>
                <w:sz w:val="20"/>
              </w:rPr>
              <w:t>Sascha</w:t>
            </w:r>
            <w:proofErr w:type="spellEnd"/>
            <w:r w:rsidR="00B15FDC" w:rsidRPr="00B15FDC">
              <w:rPr>
                <w:rFonts w:ascii="Arial" w:hAnsi="Arial" w:cs="Arial"/>
                <w:sz w:val="20"/>
              </w:rPr>
              <w:t xml:space="preserve"> Marten</w:t>
            </w:r>
          </w:p>
        </w:tc>
      </w:tr>
      <w:tr w:rsidR="004822CB" w14:paraId="5AB9F55F" w14:textId="77777777" w:rsidTr="004822CB">
        <w:trPr>
          <w:trHeight w:val="421"/>
        </w:trPr>
        <w:tc>
          <w:tcPr>
            <w:tcW w:w="4361" w:type="dxa"/>
          </w:tcPr>
          <w:p w14:paraId="060C5391" w14:textId="00E09FA8" w:rsidR="004822CB" w:rsidRPr="004822CB" w:rsidRDefault="00D75A37" w:rsidP="00D75A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pGEX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-4T-3-</w:t>
            </w:r>
            <w:r w:rsidRPr="00D75A37">
              <w:rPr>
                <w:rFonts w:ascii="Arial" w:hAnsi="Arial" w:cs="Arial"/>
                <w:i/>
                <w:color w:val="000000"/>
                <w:sz w:val="20"/>
                <w:szCs w:val="20"/>
              </w:rPr>
              <w:t>ATG</w:t>
            </w:r>
            <w:r w:rsidR="00FA6196" w:rsidRPr="00D75A37">
              <w:rPr>
                <w:rFonts w:ascii="Arial" w:hAnsi="Arial" w:cs="Arial"/>
                <w:i/>
                <w:color w:val="000000"/>
                <w:sz w:val="20"/>
                <w:szCs w:val="20"/>
              </w:rPr>
              <w:t>8∆N8</w:t>
            </w:r>
          </w:p>
        </w:tc>
        <w:tc>
          <w:tcPr>
            <w:tcW w:w="3402" w:type="dxa"/>
          </w:tcPr>
          <w:p w14:paraId="21EEA197" w14:textId="75BB90C4" w:rsidR="004822CB" w:rsidRPr="004822CB" w:rsidRDefault="004822CB" w:rsidP="004822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4822CB" w14:paraId="7ECA6BCA" w14:textId="77777777" w:rsidTr="004822CB">
        <w:trPr>
          <w:trHeight w:val="421"/>
        </w:trPr>
        <w:tc>
          <w:tcPr>
            <w:tcW w:w="4361" w:type="dxa"/>
          </w:tcPr>
          <w:p w14:paraId="2B071D59" w14:textId="2082B248" w:rsidR="004822CB" w:rsidRPr="004822CB" w:rsidRDefault="00D75A37" w:rsidP="00D75A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pGEX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-4T-3-</w:t>
            </w:r>
            <w:r w:rsidRPr="00D75A37">
              <w:rPr>
                <w:rFonts w:ascii="Arial" w:hAnsi="Arial" w:cs="Arial"/>
                <w:i/>
                <w:color w:val="000000"/>
                <w:sz w:val="20"/>
                <w:szCs w:val="20"/>
              </w:rPr>
              <w:t>ATG</w:t>
            </w:r>
            <w:r w:rsidR="00FA6196" w:rsidRPr="00D75A37">
              <w:rPr>
                <w:rFonts w:ascii="Arial" w:hAnsi="Arial" w:cs="Arial"/>
                <w:i/>
                <w:color w:val="000000"/>
                <w:sz w:val="20"/>
                <w:szCs w:val="20"/>
              </w:rPr>
              <w:t>8∆N24</w:t>
            </w:r>
          </w:p>
        </w:tc>
        <w:tc>
          <w:tcPr>
            <w:tcW w:w="3402" w:type="dxa"/>
          </w:tcPr>
          <w:p w14:paraId="4AFD9F05" w14:textId="1BB0ABCE" w:rsidR="004822CB" w:rsidRPr="004822CB" w:rsidRDefault="004822CB" w:rsidP="004822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4822CB" w14:paraId="413393D7" w14:textId="77777777" w:rsidTr="004822CB">
        <w:trPr>
          <w:trHeight w:val="421"/>
        </w:trPr>
        <w:tc>
          <w:tcPr>
            <w:tcW w:w="4361" w:type="dxa"/>
          </w:tcPr>
          <w:p w14:paraId="36961095" w14:textId="71FA0B74" w:rsidR="004822CB" w:rsidRPr="004822CB" w:rsidRDefault="00FA6196" w:rsidP="00F957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FA6196">
              <w:rPr>
                <w:rFonts w:ascii="Arial" w:hAnsi="Arial" w:cs="Arial"/>
                <w:color w:val="000000"/>
                <w:sz w:val="20"/>
                <w:szCs w:val="20"/>
              </w:rPr>
              <w:t>pRS406</w:t>
            </w:r>
            <w:proofErr w:type="gramEnd"/>
            <w:r w:rsidRPr="00FA6196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D75A37">
              <w:rPr>
                <w:rFonts w:ascii="Arial" w:hAnsi="Arial" w:cs="Arial"/>
                <w:i/>
                <w:color w:val="000000"/>
                <w:sz w:val="20"/>
                <w:szCs w:val="20"/>
              </w:rPr>
              <w:t>NOP1pr-GFP-CCZ1</w:t>
            </w:r>
          </w:p>
        </w:tc>
        <w:tc>
          <w:tcPr>
            <w:tcW w:w="3402" w:type="dxa"/>
          </w:tcPr>
          <w:p w14:paraId="520689C5" w14:textId="5FE01A37" w:rsidR="00FA6196" w:rsidRPr="00FA6196" w:rsidRDefault="00FA6196" w:rsidP="00FA619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FA6196">
              <w:rPr>
                <w:rFonts w:ascii="Arial" w:hAnsi="Arial" w:cs="Arial"/>
                <w:color w:val="000000"/>
                <w:sz w:val="20"/>
                <w:szCs w:val="20"/>
              </w:rPr>
              <w:t>Nordmann</w:t>
            </w:r>
            <w:proofErr w:type="spellEnd"/>
            <w:r w:rsidRPr="00FA6196">
              <w:rPr>
                <w:rFonts w:ascii="Arial" w:hAnsi="Arial" w:cs="Arial"/>
                <w:color w:val="000000"/>
                <w:sz w:val="20"/>
                <w:szCs w:val="20"/>
              </w:rPr>
              <w:t xml:space="preserve"> et al., 2010</w:t>
            </w:r>
          </w:p>
          <w:p w14:paraId="3606E2B2" w14:textId="19A20917" w:rsidR="004822CB" w:rsidRPr="004822CB" w:rsidRDefault="004822CB" w:rsidP="004822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822CB" w14:paraId="1A8633DB" w14:textId="77777777" w:rsidTr="004822CB">
        <w:trPr>
          <w:trHeight w:val="421"/>
        </w:trPr>
        <w:tc>
          <w:tcPr>
            <w:tcW w:w="4361" w:type="dxa"/>
          </w:tcPr>
          <w:p w14:paraId="72BB7C63" w14:textId="1D87CE4C" w:rsidR="004822CB" w:rsidRPr="004822CB" w:rsidRDefault="00FA6196" w:rsidP="00C228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FA6196">
              <w:rPr>
                <w:rFonts w:ascii="Arial" w:hAnsi="Arial" w:cs="Arial"/>
                <w:color w:val="000000"/>
                <w:sz w:val="20"/>
                <w:szCs w:val="20"/>
              </w:rPr>
              <w:t>pRS406</w:t>
            </w:r>
            <w:proofErr w:type="gramEnd"/>
            <w:r w:rsidRPr="00FA6196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D75A37">
              <w:rPr>
                <w:rFonts w:ascii="Arial" w:hAnsi="Arial" w:cs="Arial"/>
                <w:i/>
                <w:color w:val="000000"/>
                <w:sz w:val="20"/>
                <w:szCs w:val="20"/>
              </w:rPr>
              <w:t>NOP1pr-GFP-C</w:t>
            </w:r>
            <w:r w:rsidR="00C228BC" w:rsidRPr="00D75A37">
              <w:rPr>
                <w:rFonts w:ascii="Arial" w:hAnsi="Arial" w:cs="Arial"/>
                <w:i/>
                <w:color w:val="000000"/>
                <w:sz w:val="20"/>
                <w:szCs w:val="20"/>
              </w:rPr>
              <w:t>CZ</w:t>
            </w:r>
            <w:r w:rsidRPr="00D75A37">
              <w:rPr>
                <w:rFonts w:ascii="Arial" w:hAnsi="Arial" w:cs="Arial"/>
                <w:i/>
                <w:color w:val="000000"/>
                <w:sz w:val="20"/>
                <w:szCs w:val="20"/>
              </w:rPr>
              <w:t>1(</w:t>
            </w:r>
            <w:r w:rsidR="0071307F">
              <w:rPr>
                <w:rFonts w:ascii="Arial" w:hAnsi="Arial" w:cs="Arial"/>
                <w:i/>
                <w:color w:val="000000"/>
                <w:sz w:val="20"/>
                <w:szCs w:val="20"/>
              </w:rPr>
              <w:t>Y</w:t>
            </w:r>
            <w:r w:rsidR="0071307F" w:rsidRPr="006D1C9E">
              <w:rPr>
                <w:rFonts w:ascii="Arial" w:hAnsi="Arial" w:cs="Arial"/>
                <w:i/>
                <w:color w:val="000000"/>
                <w:sz w:val="20"/>
                <w:szCs w:val="20"/>
              </w:rPr>
              <w:t>236A</w:t>
            </w:r>
            <w:r w:rsidR="0071307F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V</w:t>
            </w:r>
            <w:r w:rsidR="0071307F" w:rsidRPr="006D1C9E">
              <w:rPr>
                <w:rFonts w:ascii="Arial" w:hAnsi="Arial" w:cs="Arial"/>
                <w:i/>
                <w:color w:val="000000"/>
                <w:sz w:val="20"/>
                <w:szCs w:val="20"/>
              </w:rPr>
              <w:t>239A</w:t>
            </w:r>
            <w:r w:rsidRPr="00D75A37">
              <w:rPr>
                <w:rFonts w:ascii="Arial" w:hAnsi="Arial" w:cs="Arial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1D9FE7A4" w14:textId="53F0AEDC" w:rsidR="004822CB" w:rsidRPr="004822CB" w:rsidRDefault="00FA619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4822CB" w14:paraId="7ED14F77" w14:textId="77777777" w:rsidTr="004822CB">
        <w:trPr>
          <w:trHeight w:val="421"/>
        </w:trPr>
        <w:tc>
          <w:tcPr>
            <w:tcW w:w="4361" w:type="dxa"/>
          </w:tcPr>
          <w:p w14:paraId="7DDAFEFB" w14:textId="42CAD4A0" w:rsidR="004822CB" w:rsidRPr="004822CB" w:rsidRDefault="00FA6196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FA6196">
              <w:rPr>
                <w:rFonts w:ascii="Arial" w:hAnsi="Arial" w:cs="Arial"/>
                <w:color w:val="000000"/>
                <w:sz w:val="20"/>
                <w:szCs w:val="20"/>
              </w:rPr>
              <w:t>pRS406</w:t>
            </w:r>
            <w:proofErr w:type="gramEnd"/>
            <w:r w:rsidRPr="00FA6196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D75A37">
              <w:rPr>
                <w:rFonts w:ascii="Arial" w:hAnsi="Arial" w:cs="Arial"/>
                <w:i/>
                <w:color w:val="000000"/>
                <w:sz w:val="20"/>
                <w:szCs w:val="20"/>
              </w:rPr>
              <w:t>NOP1pr-GFP-C</w:t>
            </w:r>
            <w:r w:rsidR="00C228BC" w:rsidRPr="00D75A37">
              <w:rPr>
                <w:rFonts w:ascii="Arial" w:hAnsi="Arial" w:cs="Arial"/>
                <w:i/>
                <w:color w:val="000000"/>
                <w:sz w:val="20"/>
                <w:szCs w:val="20"/>
              </w:rPr>
              <w:t>CZ</w:t>
            </w:r>
            <w:r w:rsidRPr="00D75A37">
              <w:rPr>
                <w:rFonts w:ascii="Arial" w:hAnsi="Arial" w:cs="Arial"/>
                <w:i/>
                <w:color w:val="000000"/>
                <w:sz w:val="20"/>
                <w:szCs w:val="20"/>
              </w:rPr>
              <w:t>1(</w:t>
            </w:r>
            <w:r w:rsidR="00210F07" w:rsidRPr="00210F07">
              <w:rPr>
                <w:rFonts w:ascii="Arial" w:hAnsi="Arial" w:cs="Arial"/>
                <w:i/>
                <w:color w:val="000000"/>
                <w:sz w:val="20"/>
                <w:szCs w:val="20"/>
              </w:rPr>
              <w:t>Y445A L448A</w:t>
            </w:r>
            <w:r w:rsidRPr="00D75A37">
              <w:rPr>
                <w:rFonts w:ascii="Arial" w:hAnsi="Arial" w:cs="Arial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5574D9B8" w14:textId="77777777" w:rsidR="004822CB" w:rsidRPr="004822CB" w:rsidRDefault="004822CB" w:rsidP="004822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4822CB" w14:paraId="01B0A113" w14:textId="77777777" w:rsidTr="004822CB">
        <w:trPr>
          <w:trHeight w:val="421"/>
        </w:trPr>
        <w:tc>
          <w:tcPr>
            <w:tcW w:w="4361" w:type="dxa"/>
          </w:tcPr>
          <w:p w14:paraId="3EE29073" w14:textId="571D8745" w:rsidR="004822CB" w:rsidRPr="004822CB" w:rsidRDefault="00541A1C" w:rsidP="00C228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541A1C">
              <w:rPr>
                <w:rFonts w:ascii="Arial" w:hAnsi="Arial" w:cs="Arial"/>
                <w:color w:val="000000"/>
                <w:sz w:val="20"/>
                <w:szCs w:val="20"/>
              </w:rPr>
              <w:t>pRS406</w:t>
            </w:r>
            <w:proofErr w:type="gramEnd"/>
            <w:r w:rsidRPr="00541A1C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D75A37">
              <w:rPr>
                <w:rFonts w:ascii="Arial" w:hAnsi="Arial" w:cs="Arial"/>
                <w:i/>
                <w:color w:val="000000"/>
                <w:sz w:val="20"/>
                <w:szCs w:val="20"/>
              </w:rPr>
              <w:t>NOP1pr-GFP-C</w:t>
            </w:r>
            <w:r w:rsidR="00C228BC" w:rsidRPr="00D75A37">
              <w:rPr>
                <w:rFonts w:ascii="Arial" w:hAnsi="Arial" w:cs="Arial"/>
                <w:i/>
                <w:color w:val="000000"/>
                <w:sz w:val="20"/>
                <w:szCs w:val="20"/>
              </w:rPr>
              <w:t>CZ</w:t>
            </w:r>
            <w:r w:rsidRPr="00D75A37">
              <w:rPr>
                <w:rFonts w:ascii="Arial" w:hAnsi="Arial" w:cs="Arial"/>
                <w:i/>
                <w:color w:val="000000"/>
                <w:sz w:val="20"/>
                <w:szCs w:val="20"/>
              </w:rPr>
              <w:t>1(</w:t>
            </w:r>
            <w:r w:rsidR="00210F07" w:rsidRPr="00210F07">
              <w:rPr>
                <w:rFonts w:ascii="Arial" w:hAnsi="Arial" w:cs="Arial"/>
                <w:i/>
                <w:color w:val="000000"/>
                <w:sz w:val="20"/>
                <w:szCs w:val="20"/>
              </w:rPr>
              <w:t>Y236A V239A Y445A L448A</w:t>
            </w:r>
            <w:r w:rsidRPr="00D75A37">
              <w:rPr>
                <w:rFonts w:ascii="Arial" w:hAnsi="Arial" w:cs="Arial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14CC6E50" w14:textId="77777777" w:rsidR="004822CB" w:rsidRPr="004822CB" w:rsidRDefault="004822CB" w:rsidP="004822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901FA0" w14:paraId="14FBE942" w14:textId="77777777" w:rsidTr="004822CB">
        <w:trPr>
          <w:trHeight w:val="421"/>
        </w:trPr>
        <w:tc>
          <w:tcPr>
            <w:tcW w:w="4361" w:type="dxa"/>
          </w:tcPr>
          <w:p w14:paraId="73579DD8" w14:textId="36078AC1" w:rsidR="00901FA0" w:rsidRPr="00541A1C" w:rsidRDefault="00901FA0" w:rsidP="00C228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901FA0">
              <w:rPr>
                <w:rFonts w:ascii="Arial" w:hAnsi="Arial" w:cs="Arial"/>
                <w:color w:val="000000"/>
                <w:sz w:val="20"/>
                <w:szCs w:val="20"/>
              </w:rPr>
              <w:t>pRS406</w:t>
            </w:r>
            <w:proofErr w:type="gramEnd"/>
            <w:r w:rsidRPr="00901FA0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D75A37">
              <w:rPr>
                <w:rFonts w:ascii="Arial" w:hAnsi="Arial" w:cs="Arial"/>
                <w:i/>
                <w:color w:val="000000"/>
                <w:sz w:val="20"/>
                <w:szCs w:val="20"/>
              </w:rPr>
              <w:t>GAL1pr-C</w:t>
            </w:r>
            <w:r w:rsidR="00C228BC" w:rsidRPr="00D75A37">
              <w:rPr>
                <w:rFonts w:ascii="Arial" w:hAnsi="Arial" w:cs="Arial"/>
                <w:i/>
                <w:color w:val="000000"/>
                <w:sz w:val="20"/>
                <w:szCs w:val="20"/>
              </w:rPr>
              <w:t>CZ</w:t>
            </w:r>
            <w:r w:rsidRPr="00D75A37">
              <w:rPr>
                <w:rFonts w:ascii="Arial" w:hAnsi="Arial" w:cs="Arial"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14:paraId="09F4B35A" w14:textId="24D2DF05" w:rsidR="00901FA0" w:rsidRPr="00FA6196" w:rsidRDefault="00C56333" w:rsidP="00901F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6333">
              <w:rPr>
                <w:rFonts w:ascii="Arial" w:hAnsi="Arial" w:cs="Arial"/>
                <w:color w:val="000000"/>
                <w:sz w:val="20"/>
                <w:szCs w:val="20"/>
              </w:rPr>
              <w:t>Cabrera</w:t>
            </w:r>
            <w:r w:rsidR="00901FA0" w:rsidRPr="00FA6196">
              <w:rPr>
                <w:rFonts w:ascii="Arial" w:hAnsi="Arial" w:cs="Arial"/>
                <w:color w:val="000000"/>
                <w:sz w:val="20"/>
                <w:szCs w:val="20"/>
              </w:rPr>
              <w:t xml:space="preserve"> et al., 201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  <w:p w14:paraId="034F51A5" w14:textId="77777777" w:rsidR="00901FA0" w:rsidRPr="004822CB" w:rsidRDefault="00901FA0" w:rsidP="004822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822CB" w14:paraId="2BB78493" w14:textId="77777777" w:rsidTr="004822CB">
        <w:trPr>
          <w:trHeight w:val="421"/>
        </w:trPr>
        <w:tc>
          <w:tcPr>
            <w:tcW w:w="4361" w:type="dxa"/>
          </w:tcPr>
          <w:p w14:paraId="701FF73E" w14:textId="2E7D8DCC" w:rsidR="004822CB" w:rsidRPr="004822CB" w:rsidRDefault="00541A1C" w:rsidP="00D75A3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541A1C">
              <w:rPr>
                <w:rFonts w:ascii="Arial" w:hAnsi="Arial" w:cs="Arial"/>
                <w:color w:val="000000"/>
                <w:sz w:val="20"/>
                <w:szCs w:val="20"/>
              </w:rPr>
              <w:t>pRS406</w:t>
            </w:r>
            <w:proofErr w:type="gramEnd"/>
            <w:r w:rsidRPr="00541A1C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D75A37">
              <w:rPr>
                <w:rFonts w:ascii="Arial" w:hAnsi="Arial" w:cs="Arial"/>
                <w:i/>
                <w:color w:val="000000"/>
                <w:sz w:val="20"/>
                <w:szCs w:val="20"/>
              </w:rPr>
              <w:t>G</w:t>
            </w:r>
            <w:r w:rsidR="00D75A37">
              <w:rPr>
                <w:rFonts w:ascii="Arial" w:hAnsi="Arial" w:cs="Arial"/>
                <w:i/>
                <w:color w:val="000000"/>
                <w:sz w:val="20"/>
                <w:szCs w:val="20"/>
              </w:rPr>
              <w:t>AL</w:t>
            </w:r>
            <w:r w:rsidR="00901FA0" w:rsidRPr="00D75A37">
              <w:rPr>
                <w:rFonts w:ascii="Arial" w:hAnsi="Arial" w:cs="Arial"/>
                <w:i/>
                <w:color w:val="000000"/>
                <w:sz w:val="20"/>
                <w:szCs w:val="20"/>
              </w:rPr>
              <w:t>1pr</w:t>
            </w:r>
            <w:r w:rsidRPr="00D75A37">
              <w:rPr>
                <w:rFonts w:ascii="Arial" w:hAnsi="Arial" w:cs="Arial"/>
                <w:i/>
                <w:color w:val="000000"/>
                <w:sz w:val="20"/>
                <w:szCs w:val="20"/>
              </w:rPr>
              <w:t>-C</w:t>
            </w:r>
            <w:r w:rsidR="00C228BC" w:rsidRPr="00D75A37">
              <w:rPr>
                <w:rFonts w:ascii="Arial" w:hAnsi="Arial" w:cs="Arial"/>
                <w:i/>
                <w:color w:val="000000"/>
                <w:sz w:val="20"/>
                <w:szCs w:val="20"/>
              </w:rPr>
              <w:t>CZ</w:t>
            </w:r>
            <w:r w:rsidRPr="00D75A37">
              <w:rPr>
                <w:rFonts w:ascii="Arial" w:hAnsi="Arial" w:cs="Arial"/>
                <w:i/>
                <w:color w:val="000000"/>
                <w:sz w:val="20"/>
                <w:szCs w:val="20"/>
              </w:rPr>
              <w:t>1(</w:t>
            </w:r>
            <w:r w:rsidR="0071307F">
              <w:rPr>
                <w:rFonts w:ascii="Arial" w:hAnsi="Arial" w:cs="Arial"/>
                <w:i/>
                <w:color w:val="000000"/>
                <w:sz w:val="20"/>
                <w:szCs w:val="20"/>
              </w:rPr>
              <w:t>Y</w:t>
            </w:r>
            <w:r w:rsidR="0071307F" w:rsidRPr="006D1C9E">
              <w:rPr>
                <w:rFonts w:ascii="Arial" w:hAnsi="Arial" w:cs="Arial"/>
                <w:i/>
                <w:color w:val="000000"/>
                <w:sz w:val="20"/>
                <w:szCs w:val="20"/>
              </w:rPr>
              <w:t>236A</w:t>
            </w:r>
            <w:r w:rsidR="0071307F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V</w:t>
            </w:r>
            <w:r w:rsidR="0071307F" w:rsidRPr="006D1C9E">
              <w:rPr>
                <w:rFonts w:ascii="Arial" w:hAnsi="Arial" w:cs="Arial"/>
                <w:i/>
                <w:color w:val="000000"/>
                <w:sz w:val="20"/>
                <w:szCs w:val="20"/>
              </w:rPr>
              <w:t>239A</w:t>
            </w:r>
            <w:r w:rsidRPr="00D75A37">
              <w:rPr>
                <w:rFonts w:ascii="Arial" w:hAnsi="Arial" w:cs="Arial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155CFF36" w14:textId="64B4C75C" w:rsidR="004822CB" w:rsidRPr="004822CB" w:rsidRDefault="00541A1C" w:rsidP="004822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541A1C" w14:paraId="3BAF4270" w14:textId="77777777" w:rsidTr="004822CB">
        <w:trPr>
          <w:trHeight w:val="421"/>
        </w:trPr>
        <w:tc>
          <w:tcPr>
            <w:tcW w:w="4361" w:type="dxa"/>
          </w:tcPr>
          <w:p w14:paraId="74EE4BBA" w14:textId="3233D90F" w:rsidR="00541A1C" w:rsidRPr="00541A1C" w:rsidRDefault="00541A1C" w:rsidP="00C228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1A1C">
              <w:rPr>
                <w:rFonts w:ascii="Arial" w:hAnsi="Arial" w:cs="Arial"/>
                <w:color w:val="000000"/>
                <w:sz w:val="20"/>
                <w:szCs w:val="20"/>
              </w:rPr>
              <w:t>pRS406-</w:t>
            </w:r>
            <w:r w:rsidR="00D75A37">
              <w:rPr>
                <w:rFonts w:ascii="Arial" w:hAnsi="Arial" w:cs="Arial"/>
                <w:i/>
                <w:color w:val="000000"/>
                <w:sz w:val="20"/>
                <w:szCs w:val="20"/>
              </w:rPr>
              <w:t>GAL</w:t>
            </w:r>
            <w:r w:rsidR="00901FA0" w:rsidRPr="00D75A37">
              <w:rPr>
                <w:rFonts w:ascii="Arial" w:hAnsi="Arial" w:cs="Arial"/>
                <w:i/>
                <w:color w:val="000000"/>
                <w:sz w:val="20"/>
                <w:szCs w:val="20"/>
              </w:rPr>
              <w:t>1pr</w:t>
            </w:r>
            <w:r w:rsidRPr="00D75A37">
              <w:rPr>
                <w:rFonts w:ascii="Arial" w:hAnsi="Arial" w:cs="Arial"/>
                <w:i/>
                <w:color w:val="000000"/>
                <w:sz w:val="20"/>
                <w:szCs w:val="20"/>
              </w:rPr>
              <w:t>-C</w:t>
            </w:r>
            <w:r w:rsidR="00C228BC" w:rsidRPr="00D75A37">
              <w:rPr>
                <w:rFonts w:ascii="Arial" w:hAnsi="Arial" w:cs="Arial"/>
                <w:i/>
                <w:color w:val="000000"/>
                <w:sz w:val="20"/>
                <w:szCs w:val="20"/>
              </w:rPr>
              <w:t>CZ</w:t>
            </w:r>
            <w:r w:rsidRPr="00D75A37">
              <w:rPr>
                <w:rFonts w:ascii="Arial" w:hAnsi="Arial" w:cs="Arial"/>
                <w:i/>
                <w:color w:val="000000"/>
                <w:sz w:val="20"/>
                <w:szCs w:val="20"/>
              </w:rPr>
              <w:t>1(</w:t>
            </w:r>
            <w:r w:rsidR="009658E6" w:rsidRPr="00210F07">
              <w:rPr>
                <w:rFonts w:ascii="Arial" w:hAnsi="Arial" w:cs="Arial"/>
                <w:i/>
                <w:color w:val="000000"/>
                <w:sz w:val="20"/>
                <w:szCs w:val="20"/>
              </w:rPr>
              <w:t>Y236A V239A Y445A L448A</w:t>
            </w:r>
            <w:r w:rsidRPr="00D75A37">
              <w:rPr>
                <w:rFonts w:ascii="Arial" w:hAnsi="Arial" w:cs="Arial"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14:paraId="74DC1F72" w14:textId="38FE7B1C" w:rsidR="00541A1C" w:rsidRPr="004822CB" w:rsidRDefault="00541A1C" w:rsidP="004822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8165C7" w14:paraId="7921A42A" w14:textId="77777777" w:rsidTr="004822CB">
        <w:trPr>
          <w:trHeight w:val="421"/>
        </w:trPr>
        <w:tc>
          <w:tcPr>
            <w:tcW w:w="4361" w:type="dxa"/>
          </w:tcPr>
          <w:p w14:paraId="52F8FE49" w14:textId="35EDE98C" w:rsidR="008165C7" w:rsidRDefault="008165C7" w:rsidP="00C228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pGEX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-4T-3-</w:t>
            </w:r>
            <w:r w:rsidRPr="00D75A37">
              <w:rPr>
                <w:rFonts w:ascii="Arial" w:hAnsi="Arial" w:cs="Arial"/>
                <w:i/>
                <w:color w:val="000000"/>
                <w:sz w:val="20"/>
                <w:szCs w:val="20"/>
              </w:rPr>
              <w:t>ATG8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(I21R)</w:t>
            </w:r>
          </w:p>
        </w:tc>
        <w:tc>
          <w:tcPr>
            <w:tcW w:w="3402" w:type="dxa"/>
          </w:tcPr>
          <w:p w14:paraId="354026EA" w14:textId="19D6BF29" w:rsidR="008165C7" w:rsidRPr="004822CB" w:rsidRDefault="008165C7" w:rsidP="004822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22CB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E079D3" w14:paraId="6417C0CD" w14:textId="77777777" w:rsidTr="004822CB">
        <w:trPr>
          <w:trHeight w:val="421"/>
        </w:trPr>
        <w:tc>
          <w:tcPr>
            <w:tcW w:w="4361" w:type="dxa"/>
          </w:tcPr>
          <w:p w14:paraId="53FA170E" w14:textId="7E4C6125" w:rsidR="00E079D3" w:rsidRPr="00D2697C" w:rsidRDefault="00E079D3" w:rsidP="00C228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proofErr w:type="gramStart"/>
            <w:r w:rsidRPr="00922DB2">
              <w:rPr>
                <w:rFonts w:ascii="Arial" w:hAnsi="Arial" w:cs="Arial"/>
                <w:color w:val="000000"/>
                <w:sz w:val="20"/>
                <w:szCs w:val="20"/>
                <w:rPrChange w:id="0" w:author="University Osnabrueck" w:date="2018-01-24T19:18:00Z">
                  <w:rPr>
                    <w:rFonts w:ascii="Arial" w:hAnsi="Arial" w:cs="Arial"/>
                    <w:i/>
                    <w:color w:val="000000"/>
                    <w:sz w:val="20"/>
                    <w:szCs w:val="20"/>
                  </w:rPr>
                </w:rPrChange>
              </w:rPr>
              <w:t>pRS415</w:t>
            </w:r>
            <w:proofErr w:type="gramEnd"/>
            <w:r w:rsidRPr="00D2697C">
              <w:rPr>
                <w:rFonts w:ascii="Arial" w:hAnsi="Arial" w:cs="Arial"/>
                <w:i/>
                <w:color w:val="000000"/>
                <w:sz w:val="20"/>
                <w:szCs w:val="20"/>
              </w:rPr>
              <w:t>-pCuGFP-ATG8</w:t>
            </w:r>
          </w:p>
        </w:tc>
        <w:tc>
          <w:tcPr>
            <w:tcW w:w="3402" w:type="dxa"/>
          </w:tcPr>
          <w:p w14:paraId="3C535605" w14:textId="3F0A0651" w:rsidR="00E079D3" w:rsidRPr="004822CB" w:rsidRDefault="00E079D3" w:rsidP="004822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079D3">
              <w:rPr>
                <w:rFonts w:ascii="Arial" w:hAnsi="Arial" w:cs="Arial"/>
                <w:color w:val="000000"/>
                <w:sz w:val="20"/>
                <w:szCs w:val="20"/>
              </w:rPr>
              <w:t>Gift of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79D3">
              <w:rPr>
                <w:rFonts w:ascii="Arial" w:hAnsi="Arial" w:cs="Arial"/>
                <w:color w:val="000000"/>
                <w:sz w:val="20"/>
                <w:szCs w:val="20"/>
              </w:rPr>
              <w:t>Fulvio</w:t>
            </w:r>
            <w:proofErr w:type="spellEnd"/>
            <w:r w:rsidRPr="00E079D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79D3">
              <w:rPr>
                <w:rFonts w:ascii="Arial" w:hAnsi="Arial" w:cs="Arial"/>
                <w:color w:val="000000"/>
                <w:sz w:val="20"/>
                <w:szCs w:val="20"/>
              </w:rPr>
              <w:t>Reggiori</w:t>
            </w:r>
            <w:proofErr w:type="spellEnd"/>
          </w:p>
        </w:tc>
      </w:tr>
      <w:tr w:rsidR="00922DB2" w14:paraId="0146BB1D" w14:textId="77777777" w:rsidTr="004822CB">
        <w:trPr>
          <w:trHeight w:val="421"/>
          <w:ins w:id="1" w:author="University Osnabrueck" w:date="2018-01-24T19:17:00Z"/>
        </w:trPr>
        <w:tc>
          <w:tcPr>
            <w:tcW w:w="4361" w:type="dxa"/>
          </w:tcPr>
          <w:p w14:paraId="2D766E58" w14:textId="057DB0C7" w:rsidR="00922DB2" w:rsidRPr="00D2697C" w:rsidRDefault="00922DB2" w:rsidP="00C228BC">
            <w:pPr>
              <w:widowControl w:val="0"/>
              <w:autoSpaceDE w:val="0"/>
              <w:autoSpaceDN w:val="0"/>
              <w:adjustRightInd w:val="0"/>
              <w:rPr>
                <w:ins w:id="2" w:author="University Osnabrueck" w:date="2018-01-24T19:17:00Z"/>
                <w:rFonts w:ascii="Arial" w:hAnsi="Arial" w:cs="Arial"/>
                <w:i/>
                <w:color w:val="000000"/>
                <w:sz w:val="20"/>
                <w:szCs w:val="20"/>
              </w:rPr>
            </w:pPr>
            <w:proofErr w:type="gramStart"/>
            <w:ins w:id="3" w:author="University Osnabrueck" w:date="2018-01-24T19:17:00Z">
              <w:r w:rsidRPr="00922DB2">
                <w:rPr>
                  <w:rFonts w:ascii="Arial" w:hAnsi="Arial" w:cs="Arial"/>
                  <w:color w:val="000000"/>
                  <w:sz w:val="20"/>
                  <w:szCs w:val="20"/>
                  <w:rPrChange w:id="4" w:author="University Osnabrueck" w:date="2018-01-24T19:17:00Z">
                    <w:rPr>
                      <w:rFonts w:ascii="Arial" w:hAnsi="Arial" w:cs="Arial"/>
                      <w:i/>
                      <w:color w:val="000000"/>
                      <w:sz w:val="20"/>
                      <w:szCs w:val="20"/>
                    </w:rPr>
                  </w:rPrChange>
                </w:rPr>
                <w:t>pRS315</w:t>
              </w:r>
              <w:proofErr w:type="gramEnd"/>
              <w:r w:rsidRPr="00922DB2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-CUP1pr-BFP-APE1</w:t>
              </w:r>
            </w:ins>
          </w:p>
        </w:tc>
        <w:tc>
          <w:tcPr>
            <w:tcW w:w="3402" w:type="dxa"/>
          </w:tcPr>
          <w:p w14:paraId="3373EC8D" w14:textId="0EDD7336" w:rsidR="00922DB2" w:rsidRPr="00E079D3" w:rsidRDefault="00922DB2" w:rsidP="004822CB">
            <w:pPr>
              <w:widowControl w:val="0"/>
              <w:autoSpaceDE w:val="0"/>
              <w:autoSpaceDN w:val="0"/>
              <w:adjustRightInd w:val="0"/>
              <w:rPr>
                <w:ins w:id="5" w:author="University Osnabrueck" w:date="2018-01-24T19:17:00Z"/>
                <w:rFonts w:ascii="Arial" w:hAnsi="Arial" w:cs="Arial"/>
                <w:color w:val="000000"/>
                <w:sz w:val="20"/>
                <w:szCs w:val="20"/>
              </w:rPr>
            </w:pPr>
            <w:ins w:id="6" w:author="University Osnabrueck" w:date="2018-01-24T19:18:00Z">
              <w:r w:rsidRPr="00E079D3">
                <w:rPr>
                  <w:rFonts w:ascii="Arial" w:hAnsi="Arial" w:cs="Arial"/>
                  <w:color w:val="000000"/>
                  <w:sz w:val="20"/>
                  <w:szCs w:val="20"/>
                </w:rPr>
                <w:t>Gift of</w:t>
              </w:r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 w:rsidRPr="00E079D3">
                <w:rPr>
                  <w:rFonts w:ascii="Arial" w:hAnsi="Arial" w:cs="Arial"/>
                  <w:color w:val="000000"/>
                  <w:sz w:val="20"/>
                  <w:szCs w:val="20"/>
                </w:rPr>
                <w:t>Fulvio</w:t>
              </w:r>
              <w:proofErr w:type="spellEnd"/>
              <w:r w:rsidRPr="00E079D3">
                <w:rPr>
                  <w:rFonts w:ascii="Arial" w:hAnsi="Arial" w:cs="Arial"/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 w:rsidRPr="00E079D3">
                <w:rPr>
                  <w:rFonts w:ascii="Arial" w:hAnsi="Arial" w:cs="Arial"/>
                  <w:color w:val="000000"/>
                  <w:sz w:val="20"/>
                  <w:szCs w:val="20"/>
                </w:rPr>
                <w:t>Reggiori</w:t>
              </w:r>
            </w:ins>
            <w:proofErr w:type="spellEnd"/>
          </w:p>
        </w:tc>
      </w:tr>
      <w:tr w:rsidR="00922DB2" w14:paraId="554DDCBE" w14:textId="77777777" w:rsidTr="004822CB">
        <w:trPr>
          <w:trHeight w:val="421"/>
          <w:ins w:id="7" w:author="University Osnabrueck" w:date="2018-01-24T19:18:00Z"/>
        </w:trPr>
        <w:tc>
          <w:tcPr>
            <w:tcW w:w="4361" w:type="dxa"/>
          </w:tcPr>
          <w:p w14:paraId="2E4DD0F5" w14:textId="54618A9F" w:rsidR="00922DB2" w:rsidRPr="00922DB2" w:rsidRDefault="00922DB2" w:rsidP="00C228BC">
            <w:pPr>
              <w:widowControl w:val="0"/>
              <w:autoSpaceDE w:val="0"/>
              <w:autoSpaceDN w:val="0"/>
              <w:adjustRightInd w:val="0"/>
              <w:rPr>
                <w:ins w:id="8" w:author="University Osnabrueck" w:date="2018-01-24T19:18:00Z"/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ins w:id="9" w:author="University Osnabrueck" w:date="2018-01-24T19:18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pRS41</w:t>
              </w:r>
              <w:r w:rsidRPr="00541A1C">
                <w:rPr>
                  <w:rFonts w:ascii="Arial" w:hAnsi="Arial" w:cs="Arial"/>
                  <w:color w:val="000000"/>
                  <w:sz w:val="20"/>
                  <w:szCs w:val="20"/>
                </w:rPr>
                <w:t>6</w:t>
              </w:r>
              <w:proofErr w:type="gramEnd"/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-</w:t>
              </w:r>
              <w:r w:rsidRPr="00AF329D">
                <w:rPr>
                  <w:rFonts w:ascii="Arial" w:hAnsi="Arial" w:cs="Arial"/>
                  <w:i/>
                  <w:color w:val="000000"/>
                  <w:sz w:val="20"/>
                  <w:szCs w:val="20"/>
                  <w:rPrChange w:id="10" w:author="University Osnabrueck" w:date="2018-01-25T14:09:00Z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rPrChange>
                </w:rPr>
                <w:t>ATG8pr-GFP-ATG8</w:t>
              </w:r>
              <w:bookmarkStart w:id="11" w:name="_GoBack"/>
              <w:bookmarkEnd w:id="11"/>
            </w:ins>
          </w:p>
        </w:tc>
        <w:tc>
          <w:tcPr>
            <w:tcW w:w="3402" w:type="dxa"/>
          </w:tcPr>
          <w:p w14:paraId="7A562171" w14:textId="6B41F200" w:rsidR="00922DB2" w:rsidRPr="00E079D3" w:rsidRDefault="00922DB2" w:rsidP="004822CB">
            <w:pPr>
              <w:widowControl w:val="0"/>
              <w:autoSpaceDE w:val="0"/>
              <w:autoSpaceDN w:val="0"/>
              <w:adjustRightInd w:val="0"/>
              <w:rPr>
                <w:ins w:id="12" w:author="University Osnabrueck" w:date="2018-01-24T19:18:00Z"/>
                <w:rFonts w:ascii="Arial" w:hAnsi="Arial" w:cs="Arial"/>
                <w:color w:val="000000"/>
                <w:sz w:val="20"/>
                <w:szCs w:val="20"/>
              </w:rPr>
            </w:pPr>
            <w:ins w:id="13" w:author="University Osnabrueck" w:date="2018-01-24T19:18:00Z">
              <w:r w:rsidRPr="00E079D3">
                <w:rPr>
                  <w:rFonts w:ascii="Arial" w:hAnsi="Arial" w:cs="Arial"/>
                  <w:color w:val="000000"/>
                  <w:sz w:val="20"/>
                  <w:szCs w:val="20"/>
                </w:rPr>
                <w:t>Gift of</w:t>
              </w:r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 w:rsidRPr="00E079D3">
                <w:rPr>
                  <w:rFonts w:ascii="Arial" w:hAnsi="Arial" w:cs="Arial"/>
                  <w:color w:val="000000"/>
                  <w:sz w:val="20"/>
                  <w:szCs w:val="20"/>
                </w:rPr>
                <w:t>Fulvio</w:t>
              </w:r>
              <w:proofErr w:type="spellEnd"/>
              <w:r w:rsidRPr="00E079D3">
                <w:rPr>
                  <w:rFonts w:ascii="Arial" w:hAnsi="Arial" w:cs="Arial"/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 w:rsidRPr="00E079D3">
                <w:rPr>
                  <w:rFonts w:ascii="Arial" w:hAnsi="Arial" w:cs="Arial"/>
                  <w:color w:val="000000"/>
                  <w:sz w:val="20"/>
                  <w:szCs w:val="20"/>
                </w:rPr>
                <w:t>Reggiori</w:t>
              </w:r>
              <w:proofErr w:type="spellEnd"/>
            </w:ins>
          </w:p>
        </w:tc>
      </w:tr>
      <w:tr w:rsidR="00922DB2" w14:paraId="60DAC685" w14:textId="77777777" w:rsidTr="004822CB">
        <w:trPr>
          <w:trHeight w:val="421"/>
          <w:ins w:id="14" w:author="University Osnabrueck" w:date="2018-01-24T19:19:00Z"/>
        </w:trPr>
        <w:tc>
          <w:tcPr>
            <w:tcW w:w="4361" w:type="dxa"/>
          </w:tcPr>
          <w:p w14:paraId="0BC8BE7F" w14:textId="5C468583" w:rsidR="00922DB2" w:rsidRDefault="00922DB2" w:rsidP="00C228BC">
            <w:pPr>
              <w:widowControl w:val="0"/>
              <w:autoSpaceDE w:val="0"/>
              <w:autoSpaceDN w:val="0"/>
              <w:adjustRightInd w:val="0"/>
              <w:rPr>
                <w:ins w:id="15" w:author="University Osnabrueck" w:date="2018-01-24T19:19:00Z"/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ins w:id="16" w:author="University Osnabrueck" w:date="2018-01-24T19:19:00Z">
              <w:r w:rsidRPr="00FA6196">
                <w:rPr>
                  <w:rFonts w:ascii="Arial" w:hAnsi="Arial" w:cs="Arial"/>
                  <w:color w:val="000000"/>
                  <w:sz w:val="20"/>
                  <w:szCs w:val="20"/>
                </w:rPr>
                <w:t>pRS406</w:t>
              </w:r>
              <w:proofErr w:type="gramEnd"/>
              <w:r w:rsidRPr="00FA6196">
                <w:rPr>
                  <w:rFonts w:ascii="Arial" w:hAnsi="Arial" w:cs="Arial"/>
                  <w:color w:val="000000"/>
                  <w:sz w:val="20"/>
                  <w:szCs w:val="20"/>
                </w:rPr>
                <w:t>-</w:t>
              </w:r>
              <w:r w:rsidRPr="00D75A37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NOP1pr-GFP-</w:t>
              </w:r>
              <w:r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ATG8</w:t>
              </w:r>
            </w:ins>
          </w:p>
        </w:tc>
        <w:tc>
          <w:tcPr>
            <w:tcW w:w="3402" w:type="dxa"/>
          </w:tcPr>
          <w:p w14:paraId="2F40B7E0" w14:textId="3C894E72" w:rsidR="00922DB2" w:rsidRPr="00E079D3" w:rsidRDefault="00922DB2" w:rsidP="004822CB">
            <w:pPr>
              <w:widowControl w:val="0"/>
              <w:autoSpaceDE w:val="0"/>
              <w:autoSpaceDN w:val="0"/>
              <w:adjustRightInd w:val="0"/>
              <w:rPr>
                <w:ins w:id="17" w:author="University Osnabrueck" w:date="2018-01-24T19:19:00Z"/>
                <w:rFonts w:ascii="Arial" w:hAnsi="Arial" w:cs="Arial"/>
                <w:color w:val="000000"/>
                <w:sz w:val="20"/>
                <w:szCs w:val="20"/>
              </w:rPr>
            </w:pPr>
            <w:ins w:id="18" w:author="University Osnabrueck" w:date="2018-01-24T19:19:00Z">
              <w:r w:rsidRPr="004822CB">
                <w:rPr>
                  <w:rFonts w:ascii="Arial" w:hAnsi="Arial" w:cs="Arial"/>
                  <w:color w:val="000000"/>
                  <w:sz w:val="20"/>
                  <w:szCs w:val="20"/>
                </w:rPr>
                <w:t>This study</w:t>
              </w:r>
            </w:ins>
          </w:p>
        </w:tc>
      </w:tr>
      <w:tr w:rsidR="00922DB2" w14:paraId="20C14948" w14:textId="77777777" w:rsidTr="004822CB">
        <w:trPr>
          <w:trHeight w:val="421"/>
          <w:ins w:id="19" w:author="University Osnabrueck" w:date="2018-01-24T19:20:00Z"/>
        </w:trPr>
        <w:tc>
          <w:tcPr>
            <w:tcW w:w="4361" w:type="dxa"/>
          </w:tcPr>
          <w:p w14:paraId="1AC1DAE0" w14:textId="7E4FA019" w:rsidR="00922DB2" w:rsidRPr="00FA6196" w:rsidRDefault="00922DB2" w:rsidP="00C228BC">
            <w:pPr>
              <w:widowControl w:val="0"/>
              <w:autoSpaceDE w:val="0"/>
              <w:autoSpaceDN w:val="0"/>
              <w:adjustRightInd w:val="0"/>
              <w:rPr>
                <w:ins w:id="20" w:author="University Osnabrueck" w:date="2018-01-24T19:20:00Z"/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ins w:id="21" w:author="University Osnabrueck" w:date="2018-01-24T19:20:00Z">
              <w:r w:rsidRPr="00FA6196">
                <w:rPr>
                  <w:rFonts w:ascii="Arial" w:hAnsi="Arial" w:cs="Arial"/>
                  <w:color w:val="000000"/>
                  <w:sz w:val="20"/>
                  <w:szCs w:val="20"/>
                </w:rPr>
                <w:t>pRS406</w:t>
              </w:r>
              <w:proofErr w:type="gramEnd"/>
              <w:r w:rsidRPr="00FA6196">
                <w:rPr>
                  <w:rFonts w:ascii="Arial" w:hAnsi="Arial" w:cs="Arial"/>
                  <w:color w:val="000000"/>
                  <w:sz w:val="20"/>
                  <w:szCs w:val="20"/>
                </w:rPr>
                <w:t>-</w:t>
              </w:r>
              <w:r w:rsidRPr="00D75A37"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NOP1pr-GFP-</w:t>
              </w:r>
              <w:r>
                <w:rPr>
                  <w:rFonts w:ascii="Arial" w:hAnsi="Arial" w:cs="Arial"/>
                  <w:i/>
                  <w:color w:val="000000"/>
                  <w:sz w:val="20"/>
                  <w:szCs w:val="20"/>
                </w:rPr>
                <w:t>ATG8 (I21R)</w:t>
              </w:r>
            </w:ins>
          </w:p>
        </w:tc>
        <w:tc>
          <w:tcPr>
            <w:tcW w:w="3402" w:type="dxa"/>
          </w:tcPr>
          <w:p w14:paraId="19F6810B" w14:textId="5F7A67E6" w:rsidR="00922DB2" w:rsidRPr="004822CB" w:rsidRDefault="00922DB2" w:rsidP="004822CB">
            <w:pPr>
              <w:widowControl w:val="0"/>
              <w:autoSpaceDE w:val="0"/>
              <w:autoSpaceDN w:val="0"/>
              <w:adjustRightInd w:val="0"/>
              <w:rPr>
                <w:ins w:id="22" w:author="University Osnabrueck" w:date="2018-01-24T19:20:00Z"/>
                <w:rFonts w:ascii="Arial" w:hAnsi="Arial" w:cs="Arial"/>
                <w:color w:val="000000"/>
                <w:sz w:val="20"/>
                <w:szCs w:val="20"/>
              </w:rPr>
            </w:pPr>
            <w:ins w:id="23" w:author="University Osnabrueck" w:date="2018-01-24T19:20:00Z">
              <w:r w:rsidRPr="004822CB">
                <w:rPr>
                  <w:rFonts w:ascii="Arial" w:hAnsi="Arial" w:cs="Arial"/>
                  <w:color w:val="000000"/>
                  <w:sz w:val="20"/>
                  <w:szCs w:val="20"/>
                </w:rPr>
                <w:t>This study</w:t>
              </w:r>
            </w:ins>
          </w:p>
        </w:tc>
      </w:tr>
    </w:tbl>
    <w:p w14:paraId="42B29984" w14:textId="77777777" w:rsidR="008F2E4A" w:rsidRDefault="008F2E4A" w:rsidP="00BE4B43">
      <w:pPr>
        <w:jc w:val="both"/>
      </w:pPr>
    </w:p>
    <w:sectPr w:rsidR="008F2E4A" w:rsidSect="00BB262C">
      <w:pgSz w:w="11900" w:h="16840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altName w:val="Franklin Gothic Medium Cond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trackRevisions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62C"/>
    <w:rsid w:val="00001499"/>
    <w:rsid w:val="00004753"/>
    <w:rsid w:val="0002739E"/>
    <w:rsid w:val="000D51E2"/>
    <w:rsid w:val="000E7F82"/>
    <w:rsid w:val="0012496A"/>
    <w:rsid w:val="00146AA0"/>
    <w:rsid w:val="001652D7"/>
    <w:rsid w:val="001874AC"/>
    <w:rsid w:val="001E2130"/>
    <w:rsid w:val="0020076B"/>
    <w:rsid w:val="00201AFB"/>
    <w:rsid w:val="00207EAC"/>
    <w:rsid w:val="00210F07"/>
    <w:rsid w:val="0022084A"/>
    <w:rsid w:val="002403B1"/>
    <w:rsid w:val="0025032E"/>
    <w:rsid w:val="00255555"/>
    <w:rsid w:val="002674DC"/>
    <w:rsid w:val="002707FB"/>
    <w:rsid w:val="00296371"/>
    <w:rsid w:val="002B76E4"/>
    <w:rsid w:val="002D6095"/>
    <w:rsid w:val="00306E07"/>
    <w:rsid w:val="00332084"/>
    <w:rsid w:val="00345C4C"/>
    <w:rsid w:val="0037065E"/>
    <w:rsid w:val="003A77D4"/>
    <w:rsid w:val="003F7476"/>
    <w:rsid w:val="00410D17"/>
    <w:rsid w:val="004300A5"/>
    <w:rsid w:val="004822CB"/>
    <w:rsid w:val="00522952"/>
    <w:rsid w:val="00535265"/>
    <w:rsid w:val="00541A1C"/>
    <w:rsid w:val="00555D2E"/>
    <w:rsid w:val="0055724F"/>
    <w:rsid w:val="005C3ADE"/>
    <w:rsid w:val="00616126"/>
    <w:rsid w:val="00636243"/>
    <w:rsid w:val="006546F5"/>
    <w:rsid w:val="00664435"/>
    <w:rsid w:val="00677A79"/>
    <w:rsid w:val="006C21B6"/>
    <w:rsid w:val="006D1C9E"/>
    <w:rsid w:val="006E4FA4"/>
    <w:rsid w:val="006F568B"/>
    <w:rsid w:val="0071307F"/>
    <w:rsid w:val="0071762F"/>
    <w:rsid w:val="00747B62"/>
    <w:rsid w:val="00767B5E"/>
    <w:rsid w:val="007719A8"/>
    <w:rsid w:val="00780BDD"/>
    <w:rsid w:val="007E4A0E"/>
    <w:rsid w:val="00801C6F"/>
    <w:rsid w:val="008165C7"/>
    <w:rsid w:val="008548E3"/>
    <w:rsid w:val="008804A9"/>
    <w:rsid w:val="008B0BB4"/>
    <w:rsid w:val="008E07D1"/>
    <w:rsid w:val="008F2E4A"/>
    <w:rsid w:val="00901FA0"/>
    <w:rsid w:val="00922DB2"/>
    <w:rsid w:val="009451E2"/>
    <w:rsid w:val="009658E6"/>
    <w:rsid w:val="00987144"/>
    <w:rsid w:val="009A3DD0"/>
    <w:rsid w:val="009B2876"/>
    <w:rsid w:val="009D7C98"/>
    <w:rsid w:val="009F7696"/>
    <w:rsid w:val="00A25FED"/>
    <w:rsid w:val="00A43B3F"/>
    <w:rsid w:val="00AB1817"/>
    <w:rsid w:val="00AE49BC"/>
    <w:rsid w:val="00AF329D"/>
    <w:rsid w:val="00AF4D97"/>
    <w:rsid w:val="00B15FDC"/>
    <w:rsid w:val="00B257E9"/>
    <w:rsid w:val="00B330F4"/>
    <w:rsid w:val="00B40B8F"/>
    <w:rsid w:val="00B96836"/>
    <w:rsid w:val="00BB262C"/>
    <w:rsid w:val="00BC3368"/>
    <w:rsid w:val="00BE4B43"/>
    <w:rsid w:val="00C13A72"/>
    <w:rsid w:val="00C228BC"/>
    <w:rsid w:val="00C254DC"/>
    <w:rsid w:val="00C56333"/>
    <w:rsid w:val="00C82EB1"/>
    <w:rsid w:val="00C859F2"/>
    <w:rsid w:val="00CA7310"/>
    <w:rsid w:val="00CB6BE1"/>
    <w:rsid w:val="00CF5687"/>
    <w:rsid w:val="00D153DE"/>
    <w:rsid w:val="00D20414"/>
    <w:rsid w:val="00D2697C"/>
    <w:rsid w:val="00D75A37"/>
    <w:rsid w:val="00D84AB4"/>
    <w:rsid w:val="00DA59CD"/>
    <w:rsid w:val="00E079D3"/>
    <w:rsid w:val="00E169C3"/>
    <w:rsid w:val="00EB4ABC"/>
    <w:rsid w:val="00EB7CDD"/>
    <w:rsid w:val="00ED7C1F"/>
    <w:rsid w:val="00EF1789"/>
    <w:rsid w:val="00F100A3"/>
    <w:rsid w:val="00F93BCB"/>
    <w:rsid w:val="00F95702"/>
    <w:rsid w:val="00FA6196"/>
    <w:rsid w:val="00FE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00C250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Shading2-Accent3">
    <w:name w:val="Medium Shading 2 Accent 3"/>
    <w:basedOn w:val="TableNormal"/>
    <w:uiPriority w:val="64"/>
    <w:rsid w:val="00BB262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BB26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7E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EA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Shading2-Accent3">
    <w:name w:val="Medium Shading 2 Accent 3"/>
    <w:basedOn w:val="TableNormal"/>
    <w:uiPriority w:val="64"/>
    <w:rsid w:val="00BB262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BB26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7E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EA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4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123</Words>
  <Characters>703</Characters>
  <Application>Microsoft Macintosh Word</Application>
  <DocSecurity>0</DocSecurity>
  <Lines>5</Lines>
  <Paragraphs>1</Paragraphs>
  <ScaleCrop>false</ScaleCrop>
  <Company>UOS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University Osnabrueck</dc:creator>
  <cp:keywords/>
  <dc:description/>
  <cp:lastModifiedBy>University Osnabrueck</cp:lastModifiedBy>
  <cp:revision>4</cp:revision>
  <cp:lastPrinted>2017-08-04T06:46:00Z</cp:lastPrinted>
  <dcterms:created xsi:type="dcterms:W3CDTF">2017-11-17T17:23:00Z</dcterms:created>
  <dcterms:modified xsi:type="dcterms:W3CDTF">2018-01-25T13:09:00Z</dcterms:modified>
</cp:coreProperties>
</file>