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4D84D" w14:textId="77777777" w:rsidR="00CC5F77" w:rsidRDefault="00CC5F77" w:rsidP="00194390">
      <w:pPr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page" w:horzAnchor="margin" w:tblpY="1786"/>
        <w:tblW w:w="8022" w:type="dxa"/>
        <w:tblLayout w:type="fixed"/>
        <w:tblLook w:val="04A0" w:firstRow="1" w:lastRow="0" w:firstColumn="1" w:lastColumn="0" w:noHBand="0" w:noVBand="1"/>
      </w:tblPr>
      <w:tblGrid>
        <w:gridCol w:w="1839"/>
        <w:gridCol w:w="1525"/>
        <w:gridCol w:w="1442"/>
        <w:gridCol w:w="1428"/>
        <w:gridCol w:w="1788"/>
      </w:tblGrid>
      <w:tr w:rsidR="00F35970" w:rsidRPr="001F2766" w14:paraId="56524519" w14:textId="77777777" w:rsidTr="00F35970">
        <w:trPr>
          <w:trHeight w:val="195"/>
        </w:trPr>
        <w:tc>
          <w:tcPr>
            <w:tcW w:w="1839" w:type="dxa"/>
          </w:tcPr>
          <w:p w14:paraId="4B342BD8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Section</w:t>
            </w:r>
          </w:p>
        </w:tc>
        <w:tc>
          <w:tcPr>
            <w:tcW w:w="1525" w:type="dxa"/>
          </w:tcPr>
          <w:p w14:paraId="2B82E15A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 xml:space="preserve">Percentage </w:t>
            </w:r>
          </w:p>
          <w:p w14:paraId="570BF20A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rhythmic (FFT-NLLS)</w:t>
            </w:r>
          </w:p>
        </w:tc>
        <w:tc>
          <w:tcPr>
            <w:tcW w:w="1442" w:type="dxa"/>
          </w:tcPr>
          <w:p w14:paraId="00515A41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 xml:space="preserve">Percentage </w:t>
            </w:r>
          </w:p>
          <w:p w14:paraId="4C002350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rhythmic (SR)</w:t>
            </w:r>
          </w:p>
        </w:tc>
        <w:tc>
          <w:tcPr>
            <w:tcW w:w="1428" w:type="dxa"/>
          </w:tcPr>
          <w:p w14:paraId="3C579AA4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 xml:space="preserve">Percentage rhythmic </w:t>
            </w:r>
          </w:p>
          <w:p w14:paraId="07D460FF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(mFourFit)</w:t>
            </w:r>
          </w:p>
          <w:p w14:paraId="7999BAD3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</w:p>
        </w:tc>
        <w:tc>
          <w:tcPr>
            <w:tcW w:w="1788" w:type="dxa"/>
          </w:tcPr>
          <w:p w14:paraId="19A12698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Percentage rhythmic</w:t>
            </w:r>
          </w:p>
        </w:tc>
      </w:tr>
      <w:tr w:rsidR="00F35970" w:rsidRPr="001F2766" w14:paraId="7D859A15" w14:textId="77777777" w:rsidTr="00F35970">
        <w:trPr>
          <w:trHeight w:val="314"/>
        </w:trPr>
        <w:tc>
          <w:tcPr>
            <w:tcW w:w="1839" w:type="dxa"/>
          </w:tcPr>
          <w:p w14:paraId="2D31AC8C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Cotyledon</w:t>
            </w:r>
          </w:p>
        </w:tc>
        <w:tc>
          <w:tcPr>
            <w:tcW w:w="1525" w:type="dxa"/>
          </w:tcPr>
          <w:p w14:paraId="65B52FE1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97.27</w:t>
            </w:r>
          </w:p>
        </w:tc>
        <w:tc>
          <w:tcPr>
            <w:tcW w:w="1442" w:type="dxa"/>
          </w:tcPr>
          <w:p w14:paraId="72FAAD57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96.36</w:t>
            </w:r>
          </w:p>
        </w:tc>
        <w:tc>
          <w:tcPr>
            <w:tcW w:w="1428" w:type="dxa"/>
          </w:tcPr>
          <w:p w14:paraId="15D8E44F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96.36</w:t>
            </w:r>
          </w:p>
        </w:tc>
        <w:tc>
          <w:tcPr>
            <w:tcW w:w="1788" w:type="dxa"/>
          </w:tcPr>
          <w:p w14:paraId="3CBB6E5C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93.64</w:t>
            </w:r>
          </w:p>
        </w:tc>
      </w:tr>
      <w:tr w:rsidR="00F35970" w:rsidRPr="001F2766" w14:paraId="4EB988DB" w14:textId="77777777" w:rsidTr="00F35970">
        <w:trPr>
          <w:trHeight w:val="358"/>
        </w:trPr>
        <w:tc>
          <w:tcPr>
            <w:tcW w:w="1839" w:type="dxa"/>
          </w:tcPr>
          <w:p w14:paraId="09750F98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Upper hypocotyl</w:t>
            </w:r>
          </w:p>
        </w:tc>
        <w:tc>
          <w:tcPr>
            <w:tcW w:w="1525" w:type="dxa"/>
          </w:tcPr>
          <w:p w14:paraId="6AE3E659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98.1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2" w:type="dxa"/>
          </w:tcPr>
          <w:p w14:paraId="4408E403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100</w:t>
            </w:r>
          </w:p>
        </w:tc>
        <w:tc>
          <w:tcPr>
            <w:tcW w:w="1428" w:type="dxa"/>
          </w:tcPr>
          <w:p w14:paraId="24200E59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100</w:t>
            </w:r>
          </w:p>
        </w:tc>
        <w:tc>
          <w:tcPr>
            <w:tcW w:w="1788" w:type="dxa"/>
          </w:tcPr>
          <w:p w14:paraId="7CD33C34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98.1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F35970" w:rsidRPr="001F2766" w14:paraId="352E0627" w14:textId="77777777" w:rsidTr="00F35970">
        <w:trPr>
          <w:trHeight w:val="584"/>
        </w:trPr>
        <w:tc>
          <w:tcPr>
            <w:tcW w:w="1839" w:type="dxa"/>
          </w:tcPr>
          <w:p w14:paraId="3EC41E0A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Lower hypocotyl</w:t>
            </w:r>
          </w:p>
        </w:tc>
        <w:tc>
          <w:tcPr>
            <w:tcW w:w="1525" w:type="dxa"/>
          </w:tcPr>
          <w:p w14:paraId="04C12F5E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99.15</w:t>
            </w:r>
          </w:p>
        </w:tc>
        <w:tc>
          <w:tcPr>
            <w:tcW w:w="1442" w:type="dxa"/>
          </w:tcPr>
          <w:p w14:paraId="0242D270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98.3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8" w:type="dxa"/>
          </w:tcPr>
          <w:p w14:paraId="588FC962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99.15</w:t>
            </w:r>
          </w:p>
        </w:tc>
        <w:tc>
          <w:tcPr>
            <w:tcW w:w="1788" w:type="dxa"/>
          </w:tcPr>
          <w:p w14:paraId="1F2DA560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96.61</w:t>
            </w:r>
          </w:p>
        </w:tc>
      </w:tr>
      <w:tr w:rsidR="00F35970" w:rsidRPr="001F2766" w14:paraId="1BC0DD91" w14:textId="77777777" w:rsidTr="00F35970">
        <w:trPr>
          <w:trHeight w:val="160"/>
        </w:trPr>
        <w:tc>
          <w:tcPr>
            <w:tcW w:w="1839" w:type="dxa"/>
          </w:tcPr>
          <w:p w14:paraId="41AEDB70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Upper root</w:t>
            </w:r>
          </w:p>
        </w:tc>
        <w:tc>
          <w:tcPr>
            <w:tcW w:w="1525" w:type="dxa"/>
          </w:tcPr>
          <w:p w14:paraId="6C252649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86.36</w:t>
            </w:r>
          </w:p>
        </w:tc>
        <w:tc>
          <w:tcPr>
            <w:tcW w:w="1442" w:type="dxa"/>
          </w:tcPr>
          <w:p w14:paraId="683AAD1D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77.27</w:t>
            </w:r>
          </w:p>
        </w:tc>
        <w:tc>
          <w:tcPr>
            <w:tcW w:w="1428" w:type="dxa"/>
          </w:tcPr>
          <w:p w14:paraId="2E100F46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87.8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88" w:type="dxa"/>
          </w:tcPr>
          <w:p w14:paraId="3926ACD3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69.70</w:t>
            </w:r>
          </w:p>
        </w:tc>
      </w:tr>
      <w:tr w:rsidR="00F35970" w:rsidRPr="001F2766" w14:paraId="76F99949" w14:textId="77777777" w:rsidTr="00F35970">
        <w:trPr>
          <w:trHeight w:val="305"/>
        </w:trPr>
        <w:tc>
          <w:tcPr>
            <w:tcW w:w="1839" w:type="dxa"/>
          </w:tcPr>
          <w:p w14:paraId="5100BF05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Lower root</w:t>
            </w:r>
          </w:p>
        </w:tc>
        <w:tc>
          <w:tcPr>
            <w:tcW w:w="1525" w:type="dxa"/>
          </w:tcPr>
          <w:p w14:paraId="24ACF743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91.75</w:t>
            </w:r>
          </w:p>
        </w:tc>
        <w:tc>
          <w:tcPr>
            <w:tcW w:w="1442" w:type="dxa"/>
          </w:tcPr>
          <w:p w14:paraId="1A969404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92.78</w:t>
            </w:r>
          </w:p>
        </w:tc>
        <w:tc>
          <w:tcPr>
            <w:tcW w:w="1428" w:type="dxa"/>
          </w:tcPr>
          <w:p w14:paraId="1DB92CA8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94.</w:t>
            </w: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788" w:type="dxa"/>
          </w:tcPr>
          <w:p w14:paraId="63F2DC48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86.</w:t>
            </w:r>
            <w:r>
              <w:rPr>
                <w:rFonts w:ascii="Times New Roman" w:hAnsi="Times New Roman"/>
              </w:rPr>
              <w:t>60</w:t>
            </w:r>
          </w:p>
        </w:tc>
      </w:tr>
      <w:tr w:rsidR="00F35970" w:rsidRPr="001F2766" w14:paraId="3DFB0A0A" w14:textId="77777777" w:rsidTr="00F35970">
        <w:trPr>
          <w:trHeight w:val="308"/>
        </w:trPr>
        <w:tc>
          <w:tcPr>
            <w:tcW w:w="1839" w:type="dxa"/>
          </w:tcPr>
          <w:p w14:paraId="607A6B45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Root tip</w:t>
            </w:r>
          </w:p>
        </w:tc>
        <w:tc>
          <w:tcPr>
            <w:tcW w:w="1525" w:type="dxa"/>
          </w:tcPr>
          <w:p w14:paraId="537229AE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98.19</w:t>
            </w:r>
          </w:p>
        </w:tc>
        <w:tc>
          <w:tcPr>
            <w:tcW w:w="1442" w:type="dxa"/>
          </w:tcPr>
          <w:p w14:paraId="5DB5DC77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98.19</w:t>
            </w:r>
          </w:p>
        </w:tc>
        <w:tc>
          <w:tcPr>
            <w:tcW w:w="1428" w:type="dxa"/>
          </w:tcPr>
          <w:p w14:paraId="24D79C6C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96.39</w:t>
            </w:r>
          </w:p>
        </w:tc>
        <w:tc>
          <w:tcPr>
            <w:tcW w:w="1788" w:type="dxa"/>
          </w:tcPr>
          <w:p w14:paraId="7E9890E1" w14:textId="77777777" w:rsidR="00F35970" w:rsidRPr="001F2766" w:rsidRDefault="00F35970" w:rsidP="00F35970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87.36</w:t>
            </w:r>
          </w:p>
        </w:tc>
      </w:tr>
    </w:tbl>
    <w:p w14:paraId="0F62C625" w14:textId="77777777" w:rsidR="00CF5A1C" w:rsidRPr="001F2766" w:rsidRDefault="00CF5A1C" w:rsidP="00EB1D93">
      <w:pPr>
        <w:rPr>
          <w:rFonts w:ascii="Times New Roman" w:hAnsi="Times New Roman"/>
        </w:rPr>
      </w:pPr>
    </w:p>
    <w:p w14:paraId="2E196603" w14:textId="77777777" w:rsidR="00EB1D93" w:rsidRDefault="00EB1D93" w:rsidP="00EB1D93">
      <w:pPr>
        <w:rPr>
          <w:rFonts w:ascii="Times New Roman" w:hAnsi="Times New Roman"/>
        </w:rPr>
      </w:pPr>
    </w:p>
    <w:p w14:paraId="1868719B" w14:textId="4A8EF2FB" w:rsidR="00D76E57" w:rsidRDefault="00D76E57">
      <w:pPr>
        <w:rPr>
          <w:rFonts w:ascii="Times New Roman" w:hAnsi="Times New Roman"/>
          <w:b/>
        </w:rPr>
      </w:pPr>
    </w:p>
    <w:p w14:paraId="690C6D4F" w14:textId="77777777" w:rsidR="00333BBB" w:rsidRDefault="00333BBB">
      <w:pPr>
        <w:rPr>
          <w:rFonts w:ascii="Times New Roman" w:hAnsi="Times New Roman"/>
          <w:b/>
        </w:rPr>
      </w:pPr>
    </w:p>
    <w:p w14:paraId="4B9BABC0" w14:textId="4A60CD0C" w:rsidR="00BD0D81" w:rsidRDefault="00BD0D81" w:rsidP="00B223BB">
      <w:pPr>
        <w:rPr>
          <w:rFonts w:ascii="Times New Roman" w:hAnsi="Times New Roman" w:cs="Times New Roman"/>
          <w:b/>
        </w:rPr>
      </w:pPr>
    </w:p>
    <w:p w14:paraId="7EA729E9" w14:textId="518F2BDE" w:rsidR="000A0A91" w:rsidRDefault="000A0A91" w:rsidP="00B223BB">
      <w:pPr>
        <w:rPr>
          <w:rFonts w:ascii="Times New Roman" w:hAnsi="Times New Roman" w:cs="Times New Roman"/>
          <w:b/>
        </w:rPr>
      </w:pPr>
    </w:p>
    <w:p w14:paraId="7C92CBB8" w14:textId="5395A30C" w:rsidR="000A0A91" w:rsidRDefault="000A0A91" w:rsidP="00B223BB">
      <w:pPr>
        <w:rPr>
          <w:rFonts w:ascii="Times New Roman" w:hAnsi="Times New Roman" w:cs="Times New Roman"/>
          <w:b/>
        </w:rPr>
      </w:pPr>
    </w:p>
    <w:p w14:paraId="2E9CF5C7" w14:textId="1F7A4CFF" w:rsidR="000A0A91" w:rsidRDefault="000A0A91" w:rsidP="00B223BB">
      <w:pPr>
        <w:rPr>
          <w:rFonts w:ascii="Times New Roman" w:hAnsi="Times New Roman" w:cs="Times New Roman"/>
          <w:b/>
        </w:rPr>
      </w:pPr>
    </w:p>
    <w:p w14:paraId="31E891CD" w14:textId="24738C68" w:rsidR="000A0A91" w:rsidRDefault="000A0A91" w:rsidP="00B223BB">
      <w:pPr>
        <w:rPr>
          <w:rFonts w:ascii="Times New Roman" w:hAnsi="Times New Roman" w:cs="Times New Roman"/>
          <w:b/>
        </w:rPr>
      </w:pPr>
    </w:p>
    <w:p w14:paraId="7FDE2913" w14:textId="542E4FCE" w:rsidR="000A0A91" w:rsidRDefault="000A0A91" w:rsidP="00B223BB">
      <w:pPr>
        <w:rPr>
          <w:rFonts w:ascii="Times New Roman" w:hAnsi="Times New Roman" w:cs="Times New Roman"/>
          <w:b/>
        </w:rPr>
      </w:pPr>
    </w:p>
    <w:p w14:paraId="0FB86AC7" w14:textId="0255B46A" w:rsidR="000A0A91" w:rsidRDefault="000A0A91" w:rsidP="00B223BB">
      <w:pPr>
        <w:rPr>
          <w:rFonts w:ascii="Times New Roman" w:hAnsi="Times New Roman" w:cs="Times New Roman"/>
          <w:b/>
        </w:rPr>
      </w:pPr>
    </w:p>
    <w:p w14:paraId="2CF6FEDB" w14:textId="7CFA5718" w:rsidR="000A0A91" w:rsidRDefault="000A0A91" w:rsidP="00B223BB">
      <w:pPr>
        <w:rPr>
          <w:rFonts w:ascii="Times New Roman" w:hAnsi="Times New Roman" w:cs="Times New Roman"/>
          <w:b/>
        </w:rPr>
      </w:pPr>
    </w:p>
    <w:p w14:paraId="2AEC37F8" w14:textId="55B97DC4" w:rsidR="000A0A91" w:rsidRDefault="000A0A91" w:rsidP="00B223BB">
      <w:pPr>
        <w:rPr>
          <w:rFonts w:ascii="Times New Roman" w:hAnsi="Times New Roman" w:cs="Times New Roman"/>
          <w:b/>
        </w:rPr>
      </w:pPr>
    </w:p>
    <w:p w14:paraId="481AB1DA" w14:textId="77777777" w:rsidR="000A0A91" w:rsidRDefault="000A0A91" w:rsidP="00B223BB">
      <w:pPr>
        <w:rPr>
          <w:rFonts w:ascii="Times New Roman" w:hAnsi="Times New Roman" w:cs="Times New Roman"/>
          <w:b/>
        </w:rPr>
      </w:pPr>
    </w:p>
    <w:p w14:paraId="6267CD28" w14:textId="05F9B56D" w:rsidR="00B223BB" w:rsidRPr="00CC5F77" w:rsidRDefault="00713EDF" w:rsidP="000A0A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</w:t>
      </w:r>
      <w:r w:rsidR="00B223BB" w:rsidRPr="00120D98">
        <w:rPr>
          <w:rFonts w:ascii="Times New Roman" w:hAnsi="Times New Roman" w:cs="Times New Roman"/>
          <w:b/>
        </w:rPr>
        <w:t xml:space="preserve"> 1</w:t>
      </w:r>
      <w:r>
        <w:rPr>
          <w:rFonts w:ascii="Times New Roman" w:hAnsi="Times New Roman" w:cs="Times New Roman"/>
          <w:b/>
        </w:rPr>
        <w:t>-source data 1</w:t>
      </w:r>
      <w:r w:rsidR="00B223BB" w:rsidRPr="00120D98">
        <w:rPr>
          <w:rFonts w:ascii="Times New Roman" w:hAnsi="Times New Roman" w:cs="Times New Roman"/>
          <w:b/>
        </w:rPr>
        <w:t xml:space="preserve">. </w:t>
      </w:r>
      <w:r w:rsidR="00836BDF">
        <w:rPr>
          <w:rFonts w:ascii="Times New Roman" w:hAnsi="Times New Roman" w:cs="Times New Roman"/>
          <w:b/>
        </w:rPr>
        <w:t>The p</w:t>
      </w:r>
      <w:r w:rsidR="00B223BB" w:rsidRPr="00120D98">
        <w:rPr>
          <w:rFonts w:ascii="Times New Roman" w:hAnsi="Times New Roman" w:cs="Times New Roman"/>
          <w:b/>
        </w:rPr>
        <w:t>ercentage of rhythmic cells</w:t>
      </w:r>
      <w:r w:rsidR="002C26CA">
        <w:rPr>
          <w:rFonts w:ascii="Times New Roman" w:hAnsi="Times New Roman" w:cs="Times New Roman"/>
          <w:b/>
        </w:rPr>
        <w:t xml:space="preserve"> for WT experiment</w:t>
      </w:r>
      <w:r w:rsidR="00B223BB" w:rsidRPr="00120D98">
        <w:rPr>
          <w:rFonts w:ascii="Times New Roman" w:hAnsi="Times New Roman" w:cs="Times New Roman"/>
        </w:rPr>
        <w:t>.</w:t>
      </w:r>
      <w:r w:rsidR="000A0A91">
        <w:rPr>
          <w:rFonts w:ascii="Times New Roman" w:hAnsi="Times New Roman" w:cs="Times New Roman"/>
        </w:rPr>
        <w:t xml:space="preserve"> </w:t>
      </w:r>
      <w:r w:rsidR="00B223BB" w:rsidRPr="00CF5A1C">
        <w:rPr>
          <w:rFonts w:ascii="Times New Roman" w:hAnsi="Times New Roman" w:cs="Times New Roman"/>
        </w:rPr>
        <w:t xml:space="preserve">Columns </w:t>
      </w:r>
      <w:r w:rsidR="000A0A91">
        <w:rPr>
          <w:rFonts w:ascii="Times New Roman" w:hAnsi="Times New Roman" w:cs="Times New Roman"/>
        </w:rPr>
        <w:t>2</w:t>
      </w:r>
      <w:r w:rsidR="00B223BB" w:rsidRPr="00CF5A1C">
        <w:rPr>
          <w:rFonts w:ascii="Times New Roman" w:hAnsi="Times New Roman" w:cs="Times New Roman"/>
        </w:rPr>
        <w:t>-</w:t>
      </w:r>
      <w:r w:rsidR="000A0A91">
        <w:rPr>
          <w:rFonts w:ascii="Times New Roman" w:hAnsi="Times New Roman" w:cs="Times New Roman"/>
        </w:rPr>
        <w:t>4</w:t>
      </w:r>
      <w:r w:rsidR="00B223BB" w:rsidRPr="00CF5A1C">
        <w:rPr>
          <w:rFonts w:ascii="Times New Roman" w:hAnsi="Times New Roman" w:cs="Times New Roman"/>
        </w:rPr>
        <w:t xml:space="preserve"> identif</w:t>
      </w:r>
      <w:r w:rsidR="00333BBB">
        <w:rPr>
          <w:rFonts w:ascii="Times New Roman" w:hAnsi="Times New Roman" w:cs="Times New Roman"/>
        </w:rPr>
        <w:t xml:space="preserve">y rhythmic cells using 3 different methods described in BioDare. Column </w:t>
      </w:r>
      <w:r w:rsidR="00F35970">
        <w:rPr>
          <w:rFonts w:ascii="Times New Roman" w:hAnsi="Times New Roman" w:cs="Times New Roman"/>
        </w:rPr>
        <w:t>2</w:t>
      </w:r>
      <w:r w:rsidR="00333BBB">
        <w:rPr>
          <w:rFonts w:ascii="Times New Roman" w:hAnsi="Times New Roman" w:cs="Times New Roman"/>
        </w:rPr>
        <w:t xml:space="preserve"> uses FFT-NLLS</w:t>
      </w:r>
      <w:r w:rsidR="00F35970">
        <w:rPr>
          <w:rFonts w:ascii="Times New Roman" w:hAnsi="Times New Roman" w:cs="Times New Roman"/>
        </w:rPr>
        <w:t xml:space="preserve"> (Fast Fourier Transform Non Linear Least Squares)</w:t>
      </w:r>
      <w:r w:rsidR="00333BBB">
        <w:rPr>
          <w:rFonts w:ascii="Times New Roman" w:hAnsi="Times New Roman" w:cs="Times New Roman"/>
        </w:rPr>
        <w:t>, with Goodness of Fit</w:t>
      </w:r>
      <w:r w:rsidR="00F35970">
        <w:rPr>
          <w:rFonts w:ascii="Times New Roman" w:hAnsi="Times New Roman" w:cs="Times New Roman"/>
        </w:rPr>
        <w:t xml:space="preserve"> (GOF)</w:t>
      </w:r>
      <w:r w:rsidR="00333BBB">
        <w:rPr>
          <w:rFonts w:ascii="Times New Roman" w:hAnsi="Times New Roman" w:cs="Times New Roman"/>
        </w:rPr>
        <w:t xml:space="preserve"> parameter of 0.9. Column </w:t>
      </w:r>
      <w:r w:rsidR="00F35970">
        <w:rPr>
          <w:rFonts w:ascii="Times New Roman" w:hAnsi="Times New Roman" w:cs="Times New Roman"/>
        </w:rPr>
        <w:t>3</w:t>
      </w:r>
      <w:r w:rsidR="00333BBB">
        <w:rPr>
          <w:rFonts w:ascii="Times New Roman" w:hAnsi="Times New Roman" w:cs="Times New Roman"/>
        </w:rPr>
        <w:t xml:space="preserve"> uses Spectrum Resampling (SR) with </w:t>
      </w:r>
      <w:r w:rsidR="00333BBB" w:rsidRPr="00CF5A1C">
        <w:rPr>
          <w:rFonts w:ascii="Times New Roman" w:hAnsi="Times New Roman" w:cs="Times New Roman"/>
        </w:rPr>
        <w:t xml:space="preserve">GOF of 1 </w:t>
      </w:r>
      <w:r w:rsidR="00333BBB">
        <w:rPr>
          <w:rFonts w:ascii="Times New Roman" w:hAnsi="Times New Roman" w:cs="Times New Roman"/>
        </w:rPr>
        <w:t xml:space="preserve">and Column </w:t>
      </w:r>
      <w:r w:rsidR="00F35970">
        <w:rPr>
          <w:rFonts w:ascii="Times New Roman" w:hAnsi="Times New Roman" w:cs="Times New Roman"/>
        </w:rPr>
        <w:t xml:space="preserve">4 </w:t>
      </w:r>
      <w:r w:rsidR="00333BBB">
        <w:rPr>
          <w:rFonts w:ascii="Times New Roman" w:hAnsi="Times New Roman" w:cs="Times New Roman"/>
        </w:rPr>
        <w:t>uses mFourFit</w:t>
      </w:r>
      <w:r w:rsidR="00F35970">
        <w:rPr>
          <w:rFonts w:ascii="Times New Roman" w:hAnsi="Times New Roman" w:cs="Times New Roman"/>
        </w:rPr>
        <w:t xml:space="preserve"> with GOF of 1</w:t>
      </w:r>
      <w:r w:rsidR="00333BBB">
        <w:rPr>
          <w:rFonts w:ascii="Times New Roman" w:hAnsi="Times New Roman" w:cs="Times New Roman"/>
        </w:rPr>
        <w:t>. S</w:t>
      </w:r>
      <w:r w:rsidR="00771F4A">
        <w:rPr>
          <w:rFonts w:ascii="Times New Roman" w:hAnsi="Times New Roman" w:cs="Times New Roman"/>
        </w:rPr>
        <w:t>ee Methods for details</w:t>
      </w:r>
      <w:r w:rsidR="00B223BB" w:rsidRPr="00CF5A1C">
        <w:rPr>
          <w:rFonts w:ascii="Times New Roman" w:hAnsi="Times New Roman" w:cs="Times New Roman"/>
        </w:rPr>
        <w:t xml:space="preserve">. </w:t>
      </w:r>
      <w:r w:rsidR="000A0A91">
        <w:rPr>
          <w:rFonts w:ascii="Times New Roman" w:hAnsi="Times New Roman" w:cs="Times New Roman"/>
        </w:rPr>
        <w:t>Column</w:t>
      </w:r>
      <w:r w:rsidR="000A0A91">
        <w:rPr>
          <w:rFonts w:ascii="Times New Roman" w:hAnsi="Times New Roman" w:cs="Times New Roman"/>
        </w:rPr>
        <w:t xml:space="preserve"> 5</w:t>
      </w:r>
      <w:r w:rsidR="000A0A91">
        <w:rPr>
          <w:rFonts w:ascii="Times New Roman" w:hAnsi="Times New Roman" w:cs="Times New Roman"/>
        </w:rPr>
        <w:t xml:space="preserve"> shows </w:t>
      </w:r>
      <w:r w:rsidR="00F35970">
        <w:rPr>
          <w:rFonts w:ascii="Times New Roman" w:hAnsi="Times New Roman" w:cs="Times New Roman"/>
        </w:rPr>
        <w:t>percentage</w:t>
      </w:r>
      <w:r w:rsidR="000A0A91">
        <w:rPr>
          <w:rFonts w:ascii="Times New Roman" w:hAnsi="Times New Roman" w:cs="Times New Roman"/>
        </w:rPr>
        <w:t xml:space="preserve"> of </w:t>
      </w:r>
      <w:r w:rsidR="000A0A91" w:rsidRPr="00CF5A1C">
        <w:rPr>
          <w:rFonts w:ascii="Times New Roman" w:hAnsi="Times New Roman" w:cs="Times New Roman"/>
        </w:rPr>
        <w:t>cell traces that were identified as rhythmic by all three methods and where periods from each method were within 2.5h of ea</w:t>
      </w:r>
      <w:r w:rsidR="000A0A91">
        <w:rPr>
          <w:rFonts w:ascii="Times New Roman" w:hAnsi="Times New Roman" w:cs="Times New Roman"/>
        </w:rPr>
        <w:t>ch other (as described in the Methods</w:t>
      </w:r>
      <w:r w:rsidR="000A0A91" w:rsidRPr="00CF5A1C">
        <w:rPr>
          <w:rFonts w:ascii="Times New Roman" w:hAnsi="Times New Roman" w:cs="Times New Roman"/>
        </w:rPr>
        <w:t xml:space="preserve">). This </w:t>
      </w:r>
      <w:r w:rsidR="000A0A91">
        <w:rPr>
          <w:rFonts w:ascii="Times New Roman" w:hAnsi="Times New Roman" w:cs="Times New Roman"/>
        </w:rPr>
        <w:t>data was taken forward for further analysis</w:t>
      </w:r>
      <w:r w:rsidR="000A0A91" w:rsidRPr="00CF5A1C">
        <w:rPr>
          <w:rFonts w:ascii="Times New Roman" w:hAnsi="Times New Roman" w:cs="Times New Roman"/>
        </w:rPr>
        <w:t>.</w:t>
      </w:r>
    </w:p>
    <w:p w14:paraId="4FF12A31" w14:textId="77777777" w:rsidR="00CF5A1C" w:rsidRDefault="00CF5A1C">
      <w:pPr>
        <w:rPr>
          <w:rFonts w:ascii="Times New Roman" w:hAnsi="Times New Roman"/>
          <w:b/>
        </w:rPr>
      </w:pPr>
    </w:p>
    <w:p w14:paraId="71EC6ED7" w14:textId="77777777" w:rsidR="00CF5A1C" w:rsidRDefault="00CF5A1C">
      <w:pPr>
        <w:rPr>
          <w:rFonts w:ascii="Times New Roman" w:hAnsi="Times New Roman"/>
          <w:b/>
        </w:rPr>
      </w:pPr>
    </w:p>
    <w:p w14:paraId="4595A0C2" w14:textId="77777777" w:rsidR="00CC5F77" w:rsidRDefault="00CC5F77">
      <w:pPr>
        <w:rPr>
          <w:rFonts w:ascii="Times New Roman" w:hAnsi="Times New Roman"/>
          <w:b/>
        </w:rPr>
      </w:pPr>
    </w:p>
    <w:p w14:paraId="2E40B6B7" w14:textId="77777777" w:rsidR="00CC5F77" w:rsidRDefault="00CC5F77">
      <w:pPr>
        <w:rPr>
          <w:rFonts w:ascii="Times New Roman" w:hAnsi="Times New Roman"/>
          <w:b/>
        </w:rPr>
      </w:pPr>
    </w:p>
    <w:p w14:paraId="54B8AA8C" w14:textId="77777777" w:rsidR="00CC5F77" w:rsidRDefault="00CC5F77">
      <w:pPr>
        <w:rPr>
          <w:rFonts w:ascii="Times New Roman" w:hAnsi="Times New Roman"/>
          <w:b/>
        </w:rPr>
      </w:pPr>
    </w:p>
    <w:p w14:paraId="2CA21567" w14:textId="77777777" w:rsidR="00B223BB" w:rsidRDefault="00B223BB">
      <w:pPr>
        <w:rPr>
          <w:rFonts w:ascii="Times New Roman" w:hAnsi="Times New Roman"/>
          <w:b/>
        </w:rPr>
      </w:pPr>
    </w:p>
    <w:p w14:paraId="611BDF51" w14:textId="77777777" w:rsidR="00B223BB" w:rsidRDefault="00B223BB">
      <w:pPr>
        <w:rPr>
          <w:rFonts w:ascii="Times New Roman" w:hAnsi="Times New Roman"/>
          <w:b/>
        </w:rPr>
      </w:pPr>
    </w:p>
    <w:p w14:paraId="05530A89" w14:textId="77777777" w:rsidR="00B223BB" w:rsidRDefault="00B223BB">
      <w:pPr>
        <w:rPr>
          <w:rFonts w:ascii="Times New Roman" w:hAnsi="Times New Roman"/>
          <w:b/>
        </w:rPr>
      </w:pPr>
    </w:p>
    <w:p w14:paraId="5DC7D0A8" w14:textId="77777777" w:rsidR="00B223BB" w:rsidRDefault="00B223BB">
      <w:pPr>
        <w:rPr>
          <w:rFonts w:ascii="Times New Roman" w:hAnsi="Times New Roman"/>
          <w:b/>
        </w:rPr>
      </w:pPr>
    </w:p>
    <w:p w14:paraId="559CA149" w14:textId="77777777" w:rsidR="00B223BB" w:rsidRDefault="00B223BB">
      <w:pPr>
        <w:rPr>
          <w:rFonts w:ascii="Times New Roman" w:hAnsi="Times New Roman"/>
          <w:b/>
        </w:rPr>
      </w:pPr>
    </w:p>
    <w:p w14:paraId="74E448B4" w14:textId="77777777" w:rsidR="00B223BB" w:rsidRDefault="00B223BB">
      <w:pPr>
        <w:rPr>
          <w:rFonts w:ascii="Times New Roman" w:hAnsi="Times New Roman"/>
          <w:b/>
        </w:rPr>
      </w:pPr>
    </w:p>
    <w:p w14:paraId="74C623C3" w14:textId="77777777" w:rsidR="00B223BB" w:rsidRDefault="00B223BB">
      <w:pPr>
        <w:rPr>
          <w:rFonts w:ascii="Times New Roman" w:hAnsi="Times New Roman"/>
          <w:b/>
        </w:rPr>
      </w:pPr>
    </w:p>
    <w:p w14:paraId="7056F223" w14:textId="77777777" w:rsidR="00B223BB" w:rsidRDefault="00B223BB">
      <w:pPr>
        <w:rPr>
          <w:rFonts w:ascii="Times New Roman" w:hAnsi="Times New Roman"/>
          <w:b/>
        </w:rPr>
      </w:pPr>
    </w:p>
    <w:p w14:paraId="5294241F" w14:textId="77777777" w:rsidR="00B223BB" w:rsidRDefault="00B223BB">
      <w:pPr>
        <w:rPr>
          <w:rFonts w:ascii="Times New Roman" w:hAnsi="Times New Roman"/>
          <w:b/>
        </w:rPr>
      </w:pPr>
    </w:p>
    <w:p w14:paraId="183A9966" w14:textId="77777777" w:rsidR="00B223BB" w:rsidRDefault="00B223BB">
      <w:pPr>
        <w:rPr>
          <w:rFonts w:ascii="Times New Roman" w:hAnsi="Times New Roman"/>
          <w:b/>
        </w:rPr>
      </w:pPr>
    </w:p>
    <w:p w14:paraId="1B1B9342" w14:textId="77777777" w:rsidR="00B223BB" w:rsidRDefault="00B223BB">
      <w:pPr>
        <w:rPr>
          <w:rFonts w:ascii="Times New Roman" w:hAnsi="Times New Roman"/>
          <w:b/>
        </w:rPr>
      </w:pPr>
    </w:p>
    <w:p w14:paraId="0BECFD1B" w14:textId="77777777" w:rsidR="00B223BB" w:rsidRDefault="00B223BB">
      <w:pPr>
        <w:rPr>
          <w:rFonts w:ascii="Times New Roman" w:hAnsi="Times New Roman"/>
          <w:b/>
        </w:rPr>
      </w:pPr>
    </w:p>
    <w:p w14:paraId="1DB6BC25" w14:textId="77777777" w:rsidR="00B223BB" w:rsidRDefault="00B223BB">
      <w:pPr>
        <w:rPr>
          <w:rFonts w:ascii="Times New Roman" w:hAnsi="Times New Roman"/>
          <w:b/>
        </w:rPr>
      </w:pPr>
    </w:p>
    <w:p w14:paraId="065C87ED" w14:textId="14DCAEE9" w:rsidR="00B223BB" w:rsidRDefault="00B223BB">
      <w:pPr>
        <w:rPr>
          <w:rFonts w:ascii="Times New Roman" w:hAnsi="Times New Roman"/>
          <w:b/>
        </w:rPr>
      </w:pPr>
    </w:p>
    <w:p w14:paraId="712ECD86" w14:textId="21701E45" w:rsidR="00F35970" w:rsidRDefault="00F35970">
      <w:pPr>
        <w:rPr>
          <w:rFonts w:ascii="Times New Roman" w:hAnsi="Times New Roman"/>
          <w:b/>
        </w:rPr>
      </w:pPr>
    </w:p>
    <w:p w14:paraId="654606B8" w14:textId="77777777" w:rsidR="00F35970" w:rsidRDefault="00F35970">
      <w:pPr>
        <w:rPr>
          <w:rFonts w:ascii="Times New Roman" w:hAnsi="Times New Roman"/>
          <w:b/>
        </w:rPr>
      </w:pPr>
    </w:p>
    <w:p w14:paraId="26D73038" w14:textId="77777777" w:rsidR="00B223BB" w:rsidRDefault="00B223BB">
      <w:pPr>
        <w:rPr>
          <w:rFonts w:ascii="Times New Roman" w:hAnsi="Times New Roman"/>
          <w:b/>
        </w:rPr>
      </w:pPr>
    </w:p>
    <w:p w14:paraId="286192C3" w14:textId="77777777" w:rsidR="00B223BB" w:rsidRDefault="00B223BB">
      <w:pPr>
        <w:rPr>
          <w:rFonts w:ascii="Times New Roman" w:hAnsi="Times New Roman"/>
          <w:b/>
        </w:rPr>
      </w:pPr>
    </w:p>
    <w:p w14:paraId="42480214" w14:textId="77777777" w:rsidR="00B223BB" w:rsidRDefault="00B223BB">
      <w:pPr>
        <w:rPr>
          <w:rFonts w:ascii="Times New Roman" w:hAnsi="Times New Roman"/>
          <w:b/>
        </w:rPr>
      </w:pPr>
    </w:p>
    <w:p w14:paraId="5F849ECB" w14:textId="77777777" w:rsidR="00B223BB" w:rsidRDefault="00B223BB">
      <w:pPr>
        <w:rPr>
          <w:rFonts w:ascii="Times New Roman" w:hAnsi="Times New Roman"/>
          <w:b/>
        </w:rPr>
      </w:pPr>
    </w:p>
    <w:p w14:paraId="03A4DAD8" w14:textId="11778183" w:rsidR="00D76E57" w:rsidRDefault="00D76E57">
      <w:pPr>
        <w:rPr>
          <w:ins w:id="0" w:author="James Locke" w:date="2018-04-18T13:37:00Z"/>
          <w:rFonts w:ascii="Times New Roman" w:hAnsi="Times New Roman"/>
          <w:b/>
        </w:rPr>
      </w:pPr>
    </w:p>
    <w:p w14:paraId="78210D10" w14:textId="77777777" w:rsidR="00F35970" w:rsidRDefault="00F35970" w:rsidP="00F35970">
      <w:pPr>
        <w:rPr>
          <w:rFonts w:ascii="Times New Roman" w:hAnsi="Times New Roman"/>
          <w:b/>
        </w:rPr>
      </w:pPr>
    </w:p>
    <w:p w14:paraId="3E5D4C4F" w14:textId="728A76F1" w:rsidR="00FC137D" w:rsidRDefault="00FC137D">
      <w:pPr>
        <w:rPr>
          <w:rFonts w:ascii="Times New Roman" w:hAnsi="Times New Roman"/>
        </w:rPr>
      </w:pPr>
      <w:bookmarkStart w:id="1" w:name="_GoBack"/>
      <w:bookmarkEnd w:id="1"/>
    </w:p>
    <w:sectPr w:rsidR="00FC137D" w:rsidSect="00BD0D81">
      <w:footerReference w:type="even" r:id="rId6"/>
      <w:footerReference w:type="default" r:id="rId7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373C7" w14:textId="77777777" w:rsidR="00F31946" w:rsidRDefault="00F31946" w:rsidP="00BE19E1">
      <w:r>
        <w:separator/>
      </w:r>
    </w:p>
  </w:endnote>
  <w:endnote w:type="continuationSeparator" w:id="0">
    <w:p w14:paraId="3A0B6774" w14:textId="77777777" w:rsidR="00F31946" w:rsidRDefault="00F31946" w:rsidP="00BE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E2206" w14:textId="77777777" w:rsidR="00FC137D" w:rsidRDefault="00FC137D" w:rsidP="00CE61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898849" w14:textId="77777777" w:rsidR="00FC137D" w:rsidRDefault="00FC137D" w:rsidP="00BE19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CB33" w14:textId="72823DAA" w:rsidR="00FC137D" w:rsidRDefault="00FC137D" w:rsidP="00CE61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2E61">
      <w:rPr>
        <w:rStyle w:val="PageNumber"/>
        <w:noProof/>
      </w:rPr>
      <w:t>1</w:t>
    </w:r>
    <w:r>
      <w:rPr>
        <w:rStyle w:val="PageNumber"/>
      </w:rPr>
      <w:fldChar w:fldCharType="end"/>
    </w:r>
  </w:p>
  <w:p w14:paraId="6B85D6F1" w14:textId="77777777" w:rsidR="00FC137D" w:rsidRDefault="00FC137D" w:rsidP="00BE19E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09A66" w14:textId="77777777" w:rsidR="00F31946" w:rsidRDefault="00F31946" w:rsidP="00BE19E1">
      <w:r>
        <w:separator/>
      </w:r>
    </w:p>
  </w:footnote>
  <w:footnote w:type="continuationSeparator" w:id="0">
    <w:p w14:paraId="490BA1F3" w14:textId="77777777" w:rsidR="00F31946" w:rsidRDefault="00F31946" w:rsidP="00BE19E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mes Locke">
    <w15:presenceInfo w15:providerId="AD" w15:userId="S-1-5-21-780829823-4055049261-285902413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4"/>
    <w:rsid w:val="00007BE9"/>
    <w:rsid w:val="0002799E"/>
    <w:rsid w:val="000321FE"/>
    <w:rsid w:val="00044006"/>
    <w:rsid w:val="00047A54"/>
    <w:rsid w:val="000675B2"/>
    <w:rsid w:val="00083887"/>
    <w:rsid w:val="00083EA3"/>
    <w:rsid w:val="00091306"/>
    <w:rsid w:val="00094A90"/>
    <w:rsid w:val="00094F31"/>
    <w:rsid w:val="000A0A91"/>
    <w:rsid w:val="000B78A2"/>
    <w:rsid w:val="000C3CEF"/>
    <w:rsid w:val="000C638E"/>
    <w:rsid w:val="000D38F2"/>
    <w:rsid w:val="000D5441"/>
    <w:rsid w:val="000E1AAA"/>
    <w:rsid w:val="000E5DDF"/>
    <w:rsid w:val="000F299C"/>
    <w:rsid w:val="000F6967"/>
    <w:rsid w:val="001077F9"/>
    <w:rsid w:val="00120860"/>
    <w:rsid w:val="00120D98"/>
    <w:rsid w:val="00133F9E"/>
    <w:rsid w:val="00136648"/>
    <w:rsid w:val="001545DA"/>
    <w:rsid w:val="00156D5E"/>
    <w:rsid w:val="00182E6C"/>
    <w:rsid w:val="00192CEE"/>
    <w:rsid w:val="00194390"/>
    <w:rsid w:val="00195A57"/>
    <w:rsid w:val="001A7380"/>
    <w:rsid w:val="001B410F"/>
    <w:rsid w:val="001B71C6"/>
    <w:rsid w:val="001C47FC"/>
    <w:rsid w:val="001F2766"/>
    <w:rsid w:val="00206AAC"/>
    <w:rsid w:val="002251E7"/>
    <w:rsid w:val="00225327"/>
    <w:rsid w:val="00256089"/>
    <w:rsid w:val="00266E00"/>
    <w:rsid w:val="00270F29"/>
    <w:rsid w:val="002725F4"/>
    <w:rsid w:val="00273284"/>
    <w:rsid w:val="002766C3"/>
    <w:rsid w:val="00277115"/>
    <w:rsid w:val="002812D2"/>
    <w:rsid w:val="0028130A"/>
    <w:rsid w:val="00295938"/>
    <w:rsid w:val="002A0BA4"/>
    <w:rsid w:val="002C26CA"/>
    <w:rsid w:val="002C6018"/>
    <w:rsid w:val="002D2596"/>
    <w:rsid w:val="002E1E08"/>
    <w:rsid w:val="002F544E"/>
    <w:rsid w:val="002F66D6"/>
    <w:rsid w:val="003060E3"/>
    <w:rsid w:val="00315D71"/>
    <w:rsid w:val="00333BBB"/>
    <w:rsid w:val="003342F3"/>
    <w:rsid w:val="00341268"/>
    <w:rsid w:val="003516E1"/>
    <w:rsid w:val="003736B7"/>
    <w:rsid w:val="00374C7B"/>
    <w:rsid w:val="0037565D"/>
    <w:rsid w:val="003B3D70"/>
    <w:rsid w:val="003B65BF"/>
    <w:rsid w:val="003C1AFC"/>
    <w:rsid w:val="003D212B"/>
    <w:rsid w:val="003D3388"/>
    <w:rsid w:val="003D5B2E"/>
    <w:rsid w:val="003E4464"/>
    <w:rsid w:val="0040782A"/>
    <w:rsid w:val="00415236"/>
    <w:rsid w:val="00415D97"/>
    <w:rsid w:val="004329EA"/>
    <w:rsid w:val="00433D78"/>
    <w:rsid w:val="004357DD"/>
    <w:rsid w:val="004518A2"/>
    <w:rsid w:val="00451F94"/>
    <w:rsid w:val="00456B24"/>
    <w:rsid w:val="00482CCF"/>
    <w:rsid w:val="00494461"/>
    <w:rsid w:val="004A5659"/>
    <w:rsid w:val="004C798C"/>
    <w:rsid w:val="004F0F50"/>
    <w:rsid w:val="00506507"/>
    <w:rsid w:val="00521EE6"/>
    <w:rsid w:val="005273AA"/>
    <w:rsid w:val="00537285"/>
    <w:rsid w:val="005410C1"/>
    <w:rsid w:val="005746C6"/>
    <w:rsid w:val="00583DED"/>
    <w:rsid w:val="005933D9"/>
    <w:rsid w:val="005A0E1C"/>
    <w:rsid w:val="005A3C80"/>
    <w:rsid w:val="005B3761"/>
    <w:rsid w:val="005C3209"/>
    <w:rsid w:val="005D2450"/>
    <w:rsid w:val="005F4E4F"/>
    <w:rsid w:val="005F7892"/>
    <w:rsid w:val="00604733"/>
    <w:rsid w:val="00605BAB"/>
    <w:rsid w:val="006139F1"/>
    <w:rsid w:val="00615E14"/>
    <w:rsid w:val="00621012"/>
    <w:rsid w:val="0062549C"/>
    <w:rsid w:val="00626F4F"/>
    <w:rsid w:val="00636C51"/>
    <w:rsid w:val="006439EB"/>
    <w:rsid w:val="006535CA"/>
    <w:rsid w:val="00654EB1"/>
    <w:rsid w:val="00655E0B"/>
    <w:rsid w:val="00657BDE"/>
    <w:rsid w:val="00681297"/>
    <w:rsid w:val="0068745F"/>
    <w:rsid w:val="00691409"/>
    <w:rsid w:val="00691548"/>
    <w:rsid w:val="00697474"/>
    <w:rsid w:val="006B1097"/>
    <w:rsid w:val="006B3C21"/>
    <w:rsid w:val="006B6049"/>
    <w:rsid w:val="006C1CFF"/>
    <w:rsid w:val="006C262D"/>
    <w:rsid w:val="006C2B85"/>
    <w:rsid w:val="006D734D"/>
    <w:rsid w:val="006F654B"/>
    <w:rsid w:val="00713EDF"/>
    <w:rsid w:val="00716370"/>
    <w:rsid w:val="00741841"/>
    <w:rsid w:val="00771DE6"/>
    <w:rsid w:val="00771F4A"/>
    <w:rsid w:val="0078789C"/>
    <w:rsid w:val="007C2550"/>
    <w:rsid w:val="007C5DCB"/>
    <w:rsid w:val="007F5AC5"/>
    <w:rsid w:val="00824F8A"/>
    <w:rsid w:val="00836BDF"/>
    <w:rsid w:val="00845DF8"/>
    <w:rsid w:val="00854DAB"/>
    <w:rsid w:val="008839AB"/>
    <w:rsid w:val="00885C49"/>
    <w:rsid w:val="00891010"/>
    <w:rsid w:val="00894751"/>
    <w:rsid w:val="00894888"/>
    <w:rsid w:val="008B01C4"/>
    <w:rsid w:val="008B4E49"/>
    <w:rsid w:val="008C5398"/>
    <w:rsid w:val="008E4771"/>
    <w:rsid w:val="00904A75"/>
    <w:rsid w:val="009156C7"/>
    <w:rsid w:val="009157F4"/>
    <w:rsid w:val="00915A12"/>
    <w:rsid w:val="00927BB0"/>
    <w:rsid w:val="00942956"/>
    <w:rsid w:val="00961314"/>
    <w:rsid w:val="009762B8"/>
    <w:rsid w:val="0097741C"/>
    <w:rsid w:val="009800FF"/>
    <w:rsid w:val="00996F9E"/>
    <w:rsid w:val="009B0279"/>
    <w:rsid w:val="009B2B37"/>
    <w:rsid w:val="009C0FAD"/>
    <w:rsid w:val="009C2DDE"/>
    <w:rsid w:val="009D123C"/>
    <w:rsid w:val="009D330F"/>
    <w:rsid w:val="009D5A4B"/>
    <w:rsid w:val="009D6180"/>
    <w:rsid w:val="009E5DA8"/>
    <w:rsid w:val="00A01541"/>
    <w:rsid w:val="00A01B9C"/>
    <w:rsid w:val="00A076A4"/>
    <w:rsid w:val="00A16268"/>
    <w:rsid w:val="00A41976"/>
    <w:rsid w:val="00A43F87"/>
    <w:rsid w:val="00A65E1A"/>
    <w:rsid w:val="00A707EF"/>
    <w:rsid w:val="00A73337"/>
    <w:rsid w:val="00A73383"/>
    <w:rsid w:val="00A7404E"/>
    <w:rsid w:val="00A771D8"/>
    <w:rsid w:val="00AB6DD6"/>
    <w:rsid w:val="00AF0101"/>
    <w:rsid w:val="00B12DDE"/>
    <w:rsid w:val="00B223BB"/>
    <w:rsid w:val="00B27D30"/>
    <w:rsid w:val="00B343FA"/>
    <w:rsid w:val="00B44956"/>
    <w:rsid w:val="00B55B97"/>
    <w:rsid w:val="00B70FF7"/>
    <w:rsid w:val="00B7112B"/>
    <w:rsid w:val="00B9042A"/>
    <w:rsid w:val="00BB08D5"/>
    <w:rsid w:val="00BC0B24"/>
    <w:rsid w:val="00BC392B"/>
    <w:rsid w:val="00BD0D81"/>
    <w:rsid w:val="00BE19E1"/>
    <w:rsid w:val="00C2576B"/>
    <w:rsid w:val="00C35045"/>
    <w:rsid w:val="00C54F13"/>
    <w:rsid w:val="00C57754"/>
    <w:rsid w:val="00C74DDF"/>
    <w:rsid w:val="00C811C8"/>
    <w:rsid w:val="00C95F6A"/>
    <w:rsid w:val="00CA49F5"/>
    <w:rsid w:val="00CB7738"/>
    <w:rsid w:val="00CC5F77"/>
    <w:rsid w:val="00CC634E"/>
    <w:rsid w:val="00CC7218"/>
    <w:rsid w:val="00CC7632"/>
    <w:rsid w:val="00CD5B24"/>
    <w:rsid w:val="00CE4B00"/>
    <w:rsid w:val="00CE6151"/>
    <w:rsid w:val="00CE6421"/>
    <w:rsid w:val="00CF5A1C"/>
    <w:rsid w:val="00D036B5"/>
    <w:rsid w:val="00D11FAA"/>
    <w:rsid w:val="00D21457"/>
    <w:rsid w:val="00D271FA"/>
    <w:rsid w:val="00D35039"/>
    <w:rsid w:val="00D45019"/>
    <w:rsid w:val="00D4597E"/>
    <w:rsid w:val="00D500AB"/>
    <w:rsid w:val="00D51F24"/>
    <w:rsid w:val="00D55081"/>
    <w:rsid w:val="00D56CD5"/>
    <w:rsid w:val="00D64405"/>
    <w:rsid w:val="00D6454E"/>
    <w:rsid w:val="00D6791A"/>
    <w:rsid w:val="00D76E57"/>
    <w:rsid w:val="00D8339F"/>
    <w:rsid w:val="00DA79AF"/>
    <w:rsid w:val="00DB096A"/>
    <w:rsid w:val="00DC7BFE"/>
    <w:rsid w:val="00DD34A0"/>
    <w:rsid w:val="00DE719A"/>
    <w:rsid w:val="00E13929"/>
    <w:rsid w:val="00E210D0"/>
    <w:rsid w:val="00E21D68"/>
    <w:rsid w:val="00E24A0C"/>
    <w:rsid w:val="00E35F76"/>
    <w:rsid w:val="00E55A5C"/>
    <w:rsid w:val="00E61939"/>
    <w:rsid w:val="00E90822"/>
    <w:rsid w:val="00EA1927"/>
    <w:rsid w:val="00EA4946"/>
    <w:rsid w:val="00EB1D93"/>
    <w:rsid w:val="00EC6CD4"/>
    <w:rsid w:val="00ED3775"/>
    <w:rsid w:val="00EE0374"/>
    <w:rsid w:val="00EE0643"/>
    <w:rsid w:val="00EF695D"/>
    <w:rsid w:val="00F2707E"/>
    <w:rsid w:val="00F31946"/>
    <w:rsid w:val="00F35970"/>
    <w:rsid w:val="00F52455"/>
    <w:rsid w:val="00F70482"/>
    <w:rsid w:val="00F92E61"/>
    <w:rsid w:val="00F97B50"/>
    <w:rsid w:val="00FC137D"/>
    <w:rsid w:val="00FD59F1"/>
    <w:rsid w:val="00FE35A0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40BB5E"/>
  <w14:defaultImageDpi w14:val="300"/>
  <w15:docId w15:val="{820F66E7-0281-41F8-96E4-54837BC7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29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32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1F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F94"/>
    <w:rPr>
      <w:rFonts w:ascii="Lucida Grande" w:hAnsi="Lucida Grande" w:cs="Lucida Grande"/>
      <w:sz w:val="18"/>
      <w:szCs w:val="18"/>
    </w:rPr>
  </w:style>
  <w:style w:type="paragraph" w:customStyle="1" w:styleId="Normal1">
    <w:name w:val="Normal1"/>
    <w:rsid w:val="00451F94"/>
    <w:pPr>
      <w:spacing w:after="200"/>
    </w:pPr>
    <w:rPr>
      <w:rFonts w:ascii="Cambria" w:eastAsia="Cambria" w:hAnsi="Cambria" w:cs="Cambria"/>
      <w:color w:val="000000"/>
      <w:lang w:val="en-GB"/>
    </w:rPr>
  </w:style>
  <w:style w:type="paragraph" w:customStyle="1" w:styleId="SMHeading">
    <w:name w:val="SM Heading"/>
    <w:basedOn w:val="Heading1"/>
    <w:qFormat/>
    <w:rsid w:val="00942956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942956"/>
    <w:rPr>
      <w:rFonts w:ascii="Times New Roman" w:eastAsia="Times New Roman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4295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BE19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9E1"/>
  </w:style>
  <w:style w:type="character" w:styleId="PageNumber">
    <w:name w:val="page number"/>
    <w:basedOn w:val="DefaultParagraphFont"/>
    <w:uiPriority w:val="99"/>
    <w:semiHidden/>
    <w:unhideWhenUsed/>
    <w:rsid w:val="00BE19E1"/>
  </w:style>
  <w:style w:type="paragraph" w:customStyle="1" w:styleId="SMText">
    <w:name w:val="SM Text"/>
    <w:basedOn w:val="Normal"/>
    <w:qFormat/>
    <w:rsid w:val="00494461"/>
    <w:pPr>
      <w:ind w:firstLine="480"/>
    </w:pPr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uiPriority w:val="39"/>
    <w:rsid w:val="00EB1D93"/>
    <w:rPr>
      <w:rFonts w:eastAsiaTheme="minorHAns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C7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72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72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21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E4464"/>
  </w:style>
  <w:style w:type="character" w:styleId="Hyperlink">
    <w:name w:val="Hyperlink"/>
    <w:basedOn w:val="DefaultParagraphFont"/>
    <w:uiPriority w:val="99"/>
    <w:unhideWhenUsed/>
    <w:rsid w:val="00315D7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32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Greenwood</dc:creator>
  <cp:lastModifiedBy>James Locke</cp:lastModifiedBy>
  <cp:revision>3</cp:revision>
  <cp:lastPrinted>2017-07-02T11:06:00Z</cp:lastPrinted>
  <dcterms:created xsi:type="dcterms:W3CDTF">2018-04-18T13:48:00Z</dcterms:created>
  <dcterms:modified xsi:type="dcterms:W3CDTF">2018-04-18T13:49:00Z</dcterms:modified>
</cp:coreProperties>
</file>